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95F526" w14:textId="77777777" w:rsidR="00963010" w:rsidRPr="0063716F" w:rsidRDefault="00963010" w:rsidP="00963010">
      <w:pPr>
        <w:pStyle w:val="Nzov"/>
        <w:pBdr>
          <w:bottom w:val="single" w:sz="8" w:space="1" w:color="5F497A"/>
        </w:pBdr>
        <w:rPr>
          <w:rFonts w:asciiTheme="minorHAnsi" w:hAnsiTheme="minorHAnsi"/>
        </w:rPr>
      </w:pPr>
      <w:r w:rsidRPr="0063716F">
        <w:rPr>
          <w:rFonts w:asciiTheme="minorHAnsi" w:hAnsiTheme="minorHAnsi"/>
        </w:rPr>
        <w:t>Vyzvanie na projekty technickej pomoci</w:t>
      </w:r>
      <w:r w:rsidRPr="0063716F">
        <w:rPr>
          <w:rFonts w:asciiTheme="minorHAnsi" w:hAnsiTheme="minorHAnsi"/>
        </w:rPr>
        <w:br/>
        <w:t>č.</w:t>
      </w:r>
      <w:r w:rsidRPr="0063716F">
        <w:rPr>
          <w:rFonts w:asciiTheme="minorHAnsi" w:hAnsiTheme="minorHAnsi"/>
          <w:b/>
          <w:sz w:val="28"/>
          <w:szCs w:val="28"/>
        </w:rPr>
        <w:t xml:space="preserve"> </w:t>
      </w:r>
      <w:r w:rsidRPr="0063716F">
        <w:rPr>
          <w:rFonts w:asciiTheme="minorHAnsi" w:hAnsiTheme="minorHAnsi"/>
        </w:rPr>
        <w:t>(kód)</w:t>
      </w:r>
      <w:r w:rsidRPr="0063716F">
        <w:rPr>
          <w:rFonts w:asciiTheme="minorHAnsi" w:hAnsiTheme="minorHAnsi"/>
          <w:b/>
          <w:sz w:val="28"/>
          <w:szCs w:val="28"/>
        </w:rPr>
        <w:t xml:space="preserve"> </w:t>
      </w:r>
      <w:r w:rsidRPr="0063716F">
        <w:rPr>
          <w:rFonts w:asciiTheme="minorHAnsi" w:hAnsiTheme="minorHAnsi"/>
        </w:rPr>
        <w:t>OPTP-PO1-SC1-2016-11</w:t>
      </w:r>
    </w:p>
    <w:p w14:paraId="4CEA7677" w14:textId="77777777" w:rsidR="00963010" w:rsidRPr="0063716F" w:rsidRDefault="00963010" w:rsidP="00963010">
      <w:pPr>
        <w:spacing w:before="120" w:after="120"/>
        <w:rPr>
          <w:rFonts w:asciiTheme="minorHAnsi" w:hAnsiTheme="minorHAnsi"/>
        </w:rPr>
      </w:pPr>
      <w:r w:rsidRPr="0063716F">
        <w:rPr>
          <w:rFonts w:asciiTheme="minorHAnsi" w:hAnsiTheme="minorHAnsi"/>
          <w:b/>
          <w:sz w:val="28"/>
          <w:szCs w:val="28"/>
        </w:rPr>
        <w:t xml:space="preserve">Názov vyzvania: </w:t>
      </w:r>
      <w:r w:rsidRPr="0063716F">
        <w:rPr>
          <w:rFonts w:asciiTheme="minorHAnsi" w:eastAsia="Calibri" w:hAnsiTheme="minorHAnsi"/>
          <w:b/>
          <w:sz w:val="28"/>
          <w:szCs w:val="28"/>
        </w:rPr>
        <w:t xml:space="preserve">Príprava nových </w:t>
      </w:r>
      <w:r w:rsidR="00B26C9C" w:rsidRPr="0063716F">
        <w:rPr>
          <w:rFonts w:asciiTheme="minorHAnsi" w:eastAsia="Calibri" w:hAnsiTheme="minorHAnsi"/>
          <w:b/>
          <w:sz w:val="28"/>
          <w:szCs w:val="28"/>
        </w:rPr>
        <w:t>kapacít</w:t>
      </w:r>
      <w:r w:rsidRPr="0063716F">
        <w:rPr>
          <w:rFonts w:asciiTheme="minorHAnsi" w:eastAsia="Calibri" w:hAnsiTheme="minorHAnsi"/>
          <w:b/>
          <w:sz w:val="28"/>
          <w:szCs w:val="28"/>
        </w:rPr>
        <w:t xml:space="preserve"> pre EŠIF</w:t>
      </w:r>
      <w:r w:rsidRPr="0063716F">
        <w:rPr>
          <w:rFonts w:asciiTheme="minorHAnsi" w:hAnsiTheme="minorHAnsi"/>
          <w:b/>
          <w:sz w:val="28"/>
          <w:szCs w:val="28"/>
        </w:rPr>
        <w:t xml:space="preserve"> 1</w:t>
      </w:r>
    </w:p>
    <w:p w14:paraId="59CF8DE4" w14:textId="77777777" w:rsidR="006829FC" w:rsidRPr="0063716F" w:rsidRDefault="006829FC" w:rsidP="00963010">
      <w:pPr>
        <w:jc w:val="both"/>
        <w:rPr>
          <w:rFonts w:asciiTheme="minorHAnsi" w:hAnsiTheme="minorHAnsi"/>
        </w:rPr>
      </w:pPr>
    </w:p>
    <w:p w14:paraId="0A835BCB" w14:textId="77777777" w:rsidR="006829FC" w:rsidRPr="0063716F"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b/>
          <w:sz w:val="28"/>
          <w:szCs w:val="28"/>
        </w:rPr>
      </w:pPr>
      <w:r w:rsidRPr="0063716F">
        <w:rPr>
          <w:rFonts w:asciiTheme="minorHAnsi" w:hAnsiTheme="minorHAnsi"/>
          <w:b/>
          <w:sz w:val="28"/>
          <w:szCs w:val="28"/>
        </w:rPr>
        <w:t>Formálne náležitosti:</w:t>
      </w:r>
    </w:p>
    <w:p w14:paraId="6C6526CD" w14:textId="77777777" w:rsidR="006829FC" w:rsidRPr="001D1B1E" w:rsidRDefault="006829FC" w:rsidP="0063716F">
      <w:pPr>
        <w:spacing w:before="120" w:after="120"/>
        <w:rPr>
          <w:rFonts w:asciiTheme="minorHAnsi" w:hAnsiTheme="minorHAnsi"/>
          <w:b/>
          <w:sz w:val="22"/>
          <w:szCs w:val="22"/>
        </w:rPr>
      </w:pPr>
      <w:r w:rsidRPr="000C0504">
        <w:rPr>
          <w:rFonts w:asciiTheme="minorHAnsi" w:hAnsiTheme="minorHAnsi"/>
          <w:b/>
          <w:sz w:val="22"/>
          <w:szCs w:val="22"/>
        </w:rPr>
        <w:t xml:space="preserve">Operačný program: </w:t>
      </w:r>
      <w:r w:rsidRPr="000C0504">
        <w:rPr>
          <w:rFonts w:asciiTheme="minorHAnsi" w:hAnsiTheme="minorHAnsi"/>
          <w:bCs/>
          <w:sz w:val="22"/>
          <w:szCs w:val="22"/>
        </w:rPr>
        <w:t>Technická pomoc</w:t>
      </w:r>
    </w:p>
    <w:p w14:paraId="7F8E7F2E" w14:textId="77777777" w:rsidR="006829FC" w:rsidRPr="000C0504" w:rsidRDefault="006829FC" w:rsidP="0063716F">
      <w:pPr>
        <w:spacing w:before="120" w:after="120"/>
        <w:rPr>
          <w:rFonts w:asciiTheme="minorHAnsi" w:hAnsiTheme="minorHAnsi"/>
          <w:b/>
          <w:sz w:val="22"/>
          <w:szCs w:val="22"/>
        </w:rPr>
      </w:pPr>
      <w:r w:rsidRPr="000C0504">
        <w:rPr>
          <w:rFonts w:asciiTheme="minorHAnsi" w:hAnsiTheme="minorHAnsi"/>
          <w:b/>
          <w:sz w:val="22"/>
          <w:szCs w:val="22"/>
        </w:rPr>
        <w:t xml:space="preserve">Prioritná os: </w:t>
      </w:r>
      <w:r w:rsidRPr="000C0504">
        <w:rPr>
          <w:rFonts w:asciiTheme="minorHAnsi" w:hAnsiTheme="minorHAnsi"/>
          <w:sz w:val="22"/>
          <w:szCs w:val="22"/>
        </w:rPr>
        <w:t>1 - Riadenie, kontrola a audit EŠIF</w:t>
      </w:r>
    </w:p>
    <w:p w14:paraId="18B1F988" w14:textId="77777777" w:rsidR="005A7C33" w:rsidRPr="005B2D6C" w:rsidRDefault="006829FC" w:rsidP="005B2D6C">
      <w:pPr>
        <w:spacing w:before="120" w:after="120"/>
        <w:jc w:val="both"/>
        <w:rPr>
          <w:rFonts w:asciiTheme="minorHAnsi" w:hAnsiTheme="minorHAnsi"/>
          <w:sz w:val="22"/>
          <w:szCs w:val="22"/>
        </w:rPr>
      </w:pPr>
      <w:r w:rsidRPr="000C0504">
        <w:rPr>
          <w:rFonts w:asciiTheme="minorHAnsi" w:hAnsiTheme="minorHAnsi"/>
          <w:b/>
          <w:sz w:val="22"/>
          <w:szCs w:val="22"/>
        </w:rPr>
        <w:t xml:space="preserve">Špecifický cieľ: </w:t>
      </w:r>
      <w:r w:rsidRPr="0063716F">
        <w:rPr>
          <w:rFonts w:asciiTheme="minorHAnsi" w:hAnsiTheme="minorHAnsi"/>
          <w:b/>
          <w:sz w:val="22"/>
          <w:szCs w:val="22"/>
        </w:rPr>
        <w:t xml:space="preserve">1 </w:t>
      </w:r>
      <w:r w:rsidRPr="005B2D6C">
        <w:rPr>
          <w:rFonts w:asciiTheme="minorHAnsi" w:hAnsiTheme="minorHAnsi"/>
          <w:sz w:val="22"/>
          <w:szCs w:val="22"/>
        </w:rPr>
        <w:t>- Zabezpečiť stabilizáciu pracovníkov subjektov zapojených do systému riadenia, kontroly a auditu EŠIF</w:t>
      </w:r>
    </w:p>
    <w:p w14:paraId="1BC5DBED" w14:textId="3152D84C" w:rsidR="000C0504" w:rsidRPr="000C0504" w:rsidRDefault="0001551C" w:rsidP="0063716F">
      <w:pPr>
        <w:spacing w:before="240" w:after="240"/>
        <w:rPr>
          <w:rFonts w:asciiTheme="minorHAnsi" w:hAnsiTheme="minorHAnsi"/>
          <w:b/>
          <w:sz w:val="22"/>
          <w:szCs w:val="22"/>
        </w:rPr>
      </w:pPr>
      <w:r w:rsidRPr="0063716F">
        <w:rPr>
          <w:rFonts w:asciiTheme="minorHAnsi" w:hAnsiTheme="minorHAnsi"/>
          <w:b/>
          <w:sz w:val="22"/>
          <w:szCs w:val="22"/>
        </w:rPr>
        <w:t xml:space="preserve">Fond: </w:t>
      </w:r>
      <w:r w:rsidRPr="0063716F">
        <w:rPr>
          <w:rFonts w:asciiTheme="minorHAnsi" w:hAnsiTheme="minorHAnsi"/>
          <w:sz w:val="22"/>
          <w:szCs w:val="22"/>
        </w:rPr>
        <w:t>Európsky fond regionálneho rozvoja</w:t>
      </w:r>
    </w:p>
    <w:p w14:paraId="6E3DFA76" w14:textId="77777777" w:rsidR="006829FC" w:rsidRPr="0063716F" w:rsidRDefault="006829FC" w:rsidP="00727285">
      <w:pPr>
        <w:pStyle w:val="Odsekzoznamu"/>
        <w:numPr>
          <w:ilvl w:val="1"/>
          <w:numId w:val="1"/>
        </w:numPr>
        <w:spacing w:before="120" w:after="120"/>
        <w:rPr>
          <w:rFonts w:asciiTheme="minorHAnsi" w:hAnsiTheme="minorHAnsi"/>
          <w:b/>
        </w:rPr>
      </w:pPr>
      <w:r w:rsidRPr="0063716F">
        <w:rPr>
          <w:rFonts w:asciiTheme="minorHAnsi" w:hAnsiTheme="minorHAnsi"/>
          <w:b/>
        </w:rPr>
        <w:t xml:space="preserve">Poskytovateľ: </w:t>
      </w:r>
    </w:p>
    <w:p w14:paraId="5ABE7647" w14:textId="05BF98BB" w:rsidR="006829FC" w:rsidRPr="00162613" w:rsidRDefault="006829FC" w:rsidP="00706E26">
      <w:pPr>
        <w:spacing w:before="120" w:after="120"/>
        <w:jc w:val="both"/>
        <w:rPr>
          <w:rFonts w:asciiTheme="minorHAnsi" w:hAnsiTheme="minorHAnsi"/>
          <w:sz w:val="22"/>
          <w:szCs w:val="22"/>
        </w:rPr>
      </w:pPr>
      <w:r w:rsidRPr="00162613">
        <w:rPr>
          <w:rFonts w:asciiTheme="minorHAnsi" w:hAnsiTheme="minorHAnsi"/>
          <w:b/>
          <w:sz w:val="22"/>
          <w:szCs w:val="22"/>
        </w:rPr>
        <w:t>Názov:</w:t>
      </w:r>
      <w:r w:rsidRPr="00162613">
        <w:rPr>
          <w:rFonts w:asciiTheme="minorHAnsi" w:hAnsiTheme="minorHAnsi"/>
          <w:sz w:val="22"/>
          <w:szCs w:val="22"/>
        </w:rPr>
        <w:t xml:space="preserve"> </w:t>
      </w:r>
      <w:ins w:id="0" w:author="Šušlíková Mária" w:date="2020-10-29T13:34:00Z">
        <w:r w:rsidR="006A0F64">
          <w:rPr>
            <w:rFonts w:asciiTheme="minorHAnsi" w:hAnsiTheme="minorHAnsi" w:cstheme="minorHAnsi"/>
            <w:sz w:val="22"/>
            <w:szCs w:val="22"/>
          </w:rPr>
          <w:t>Ministerstvo investícií, regionálneho rozvoja a informatizácie</w:t>
        </w:r>
      </w:ins>
      <w:del w:id="1" w:author="Šušlíková Mária" w:date="2020-10-29T13:34:00Z">
        <w:r w:rsidRPr="00162613" w:rsidDel="006A0F64">
          <w:rPr>
            <w:rFonts w:asciiTheme="minorHAnsi" w:hAnsiTheme="minorHAnsi"/>
            <w:sz w:val="22"/>
            <w:szCs w:val="22"/>
          </w:rPr>
          <w:delText>Úrad vlády</w:delText>
        </w:r>
      </w:del>
      <w:r w:rsidRPr="00162613">
        <w:rPr>
          <w:rFonts w:asciiTheme="minorHAnsi" w:hAnsiTheme="minorHAnsi"/>
          <w:sz w:val="22"/>
          <w:szCs w:val="22"/>
        </w:rPr>
        <w:t xml:space="preserve"> </w:t>
      </w:r>
      <w:r w:rsidR="00C93031" w:rsidRPr="009A4624">
        <w:rPr>
          <w:rFonts w:asciiTheme="minorHAnsi" w:hAnsiTheme="minorHAnsi"/>
          <w:sz w:val="22"/>
          <w:szCs w:val="22"/>
        </w:rPr>
        <w:t xml:space="preserve">Slovenskej republiky (ďalej aj </w:t>
      </w:r>
      <w:del w:id="2" w:author="Šušlíková Mária" w:date="2020-10-29T14:08:00Z">
        <w:r w:rsidR="00C93031" w:rsidRPr="009A4624" w:rsidDel="00706E26">
          <w:rPr>
            <w:rFonts w:asciiTheme="minorHAnsi" w:hAnsiTheme="minorHAnsi"/>
            <w:sz w:val="22"/>
            <w:szCs w:val="22"/>
          </w:rPr>
          <w:delText xml:space="preserve">„Úrad vlády SR“ alebo </w:delText>
        </w:r>
      </w:del>
      <w:r w:rsidR="00C93031" w:rsidRPr="009A4624">
        <w:rPr>
          <w:rFonts w:asciiTheme="minorHAnsi" w:hAnsiTheme="minorHAnsi"/>
          <w:sz w:val="22"/>
          <w:szCs w:val="22"/>
        </w:rPr>
        <w:t>„</w:t>
      </w:r>
      <w:del w:id="3" w:author="Šušlíková Mária" w:date="2020-10-29T14:08:00Z">
        <w:r w:rsidR="00C93031" w:rsidRPr="009A4624" w:rsidDel="00706E26">
          <w:rPr>
            <w:rFonts w:asciiTheme="minorHAnsi" w:hAnsiTheme="minorHAnsi"/>
            <w:sz w:val="22"/>
            <w:szCs w:val="22"/>
          </w:rPr>
          <w:delText>ÚV</w:delText>
        </w:r>
      </w:del>
      <w:ins w:id="4" w:author="Šušlíková Mária" w:date="2020-10-29T14:08:00Z">
        <w:r w:rsidR="00706E26">
          <w:rPr>
            <w:rFonts w:asciiTheme="minorHAnsi" w:hAnsiTheme="minorHAnsi"/>
            <w:sz w:val="22"/>
            <w:szCs w:val="22"/>
          </w:rPr>
          <w:t>MIRRI</w:t>
        </w:r>
      </w:ins>
      <w:r w:rsidR="00C93031" w:rsidRPr="009A4624">
        <w:rPr>
          <w:rFonts w:asciiTheme="minorHAnsi" w:hAnsiTheme="minorHAnsi"/>
          <w:sz w:val="22"/>
          <w:szCs w:val="22"/>
        </w:rPr>
        <w:t xml:space="preserve"> SR“)</w:t>
      </w:r>
      <w:r w:rsidRPr="00162613">
        <w:rPr>
          <w:rFonts w:asciiTheme="minorHAnsi" w:hAnsiTheme="minorHAnsi"/>
          <w:sz w:val="22"/>
          <w:szCs w:val="22"/>
        </w:rPr>
        <w:t xml:space="preserve">, riadiaci orgán pre </w:t>
      </w:r>
      <w:r w:rsidR="00C93031" w:rsidRPr="009A4624">
        <w:rPr>
          <w:rFonts w:asciiTheme="minorHAnsi" w:hAnsiTheme="minorHAnsi"/>
          <w:sz w:val="22"/>
          <w:szCs w:val="22"/>
        </w:rPr>
        <w:t>operačný program Technická pomoc (ďalej aj „RO OP TP“)</w:t>
      </w:r>
    </w:p>
    <w:p w14:paraId="57CC73E8" w14:textId="0A447328" w:rsidR="006829FC" w:rsidRDefault="006829FC">
      <w:pPr>
        <w:spacing w:before="120" w:after="120"/>
        <w:jc w:val="both"/>
        <w:rPr>
          <w:rFonts w:asciiTheme="minorHAnsi" w:hAnsiTheme="minorHAnsi"/>
          <w:sz w:val="22"/>
          <w:szCs w:val="22"/>
        </w:rPr>
        <w:pPrChange w:id="5" w:author="Šušlíková Mária" w:date="2020-10-29T14:09:00Z">
          <w:pPr>
            <w:spacing w:before="120" w:after="120"/>
          </w:pPr>
        </w:pPrChange>
      </w:pPr>
      <w:r w:rsidRPr="001D1B1E">
        <w:rPr>
          <w:rFonts w:asciiTheme="minorHAnsi" w:hAnsiTheme="minorHAnsi"/>
          <w:b/>
          <w:sz w:val="22"/>
          <w:szCs w:val="22"/>
        </w:rPr>
        <w:t>Adresa:</w:t>
      </w:r>
      <w:r w:rsidRPr="000C0504">
        <w:rPr>
          <w:rFonts w:asciiTheme="minorHAnsi" w:hAnsiTheme="minorHAnsi"/>
          <w:sz w:val="22"/>
          <w:szCs w:val="22"/>
        </w:rPr>
        <w:t xml:space="preserve"> </w:t>
      </w:r>
      <w:ins w:id="6" w:author="Šušlíková Mária" w:date="2020-10-29T14:10:00Z">
        <w:r w:rsidR="00706E26">
          <w:rPr>
            <w:rFonts w:asciiTheme="minorHAnsi" w:hAnsiTheme="minorHAnsi" w:cstheme="minorHAnsi"/>
            <w:sz w:val="22"/>
            <w:szCs w:val="22"/>
          </w:rPr>
          <w:t>Štefánikova 15, 811 05</w:t>
        </w:r>
        <w:r w:rsidR="00706E26" w:rsidRPr="005D01A7">
          <w:rPr>
            <w:rFonts w:asciiTheme="minorHAnsi" w:hAnsiTheme="minorHAnsi" w:cstheme="minorHAnsi"/>
            <w:sz w:val="22"/>
            <w:szCs w:val="22"/>
          </w:rPr>
          <w:t xml:space="preserve"> </w:t>
        </w:r>
      </w:ins>
      <w:del w:id="7" w:author="Šušlíková Mária" w:date="2020-10-29T14:10:00Z">
        <w:r w:rsidRPr="000C0504" w:rsidDel="00706E26">
          <w:rPr>
            <w:rFonts w:asciiTheme="minorHAnsi" w:hAnsiTheme="minorHAnsi"/>
            <w:sz w:val="22"/>
            <w:szCs w:val="22"/>
          </w:rPr>
          <w:delText xml:space="preserve">Námestie slobody 1, 813 70 </w:delText>
        </w:r>
      </w:del>
      <w:r w:rsidRPr="000C0504">
        <w:rPr>
          <w:rFonts w:asciiTheme="minorHAnsi" w:hAnsiTheme="minorHAnsi"/>
          <w:sz w:val="22"/>
          <w:szCs w:val="22"/>
        </w:rPr>
        <w:t>Bratislava, Slovenská republika</w:t>
      </w:r>
    </w:p>
    <w:p w14:paraId="008E02A7" w14:textId="77777777" w:rsidR="0063716F" w:rsidRPr="000C0504" w:rsidRDefault="0063716F" w:rsidP="0063716F">
      <w:pPr>
        <w:spacing w:before="120" w:after="120"/>
        <w:rPr>
          <w:rFonts w:asciiTheme="minorHAnsi" w:hAnsiTheme="minorHAnsi"/>
          <w:sz w:val="22"/>
          <w:szCs w:val="22"/>
        </w:rPr>
      </w:pPr>
    </w:p>
    <w:p w14:paraId="59877D9F" w14:textId="77777777" w:rsidR="006829FC" w:rsidRPr="0063716F" w:rsidRDefault="006829FC" w:rsidP="002D08EE">
      <w:pPr>
        <w:pStyle w:val="Odsekzoznamu"/>
        <w:numPr>
          <w:ilvl w:val="1"/>
          <w:numId w:val="1"/>
        </w:numPr>
        <w:spacing w:before="120" w:after="120"/>
        <w:rPr>
          <w:rFonts w:asciiTheme="minorHAnsi" w:hAnsiTheme="minorHAnsi"/>
          <w:b/>
        </w:rPr>
      </w:pPr>
      <w:r w:rsidRPr="0063716F">
        <w:rPr>
          <w:rFonts w:asciiTheme="minorHAnsi" w:hAnsiTheme="minorHAnsi"/>
          <w:b/>
        </w:rPr>
        <w:t>Dĺžka trvania vyzvania</w:t>
      </w:r>
    </w:p>
    <w:p w14:paraId="3DEB1DA5" w14:textId="77777777" w:rsidR="006829FC" w:rsidRPr="001D1B1E" w:rsidRDefault="006829FC" w:rsidP="0063716F">
      <w:pPr>
        <w:spacing w:before="120" w:after="120"/>
        <w:rPr>
          <w:rFonts w:asciiTheme="minorHAnsi" w:hAnsiTheme="minorHAnsi"/>
          <w:sz w:val="22"/>
          <w:szCs w:val="22"/>
        </w:rPr>
      </w:pPr>
      <w:r w:rsidRPr="000C0504">
        <w:rPr>
          <w:rFonts w:asciiTheme="minorHAnsi" w:hAnsiTheme="minorHAnsi"/>
          <w:b/>
          <w:sz w:val="22"/>
          <w:szCs w:val="22"/>
        </w:rPr>
        <w:t>Typ vyzvania:</w:t>
      </w:r>
      <w:r w:rsidRPr="000C0504">
        <w:rPr>
          <w:rFonts w:asciiTheme="minorHAnsi" w:hAnsiTheme="minorHAnsi"/>
          <w:sz w:val="22"/>
          <w:szCs w:val="22"/>
        </w:rPr>
        <w:t xml:space="preserve"> otvorené</w:t>
      </w:r>
    </w:p>
    <w:p w14:paraId="7FDD1775" w14:textId="77777777" w:rsidR="006829FC" w:rsidRPr="000C0504" w:rsidRDefault="006829FC" w:rsidP="0063716F">
      <w:pPr>
        <w:spacing w:before="120" w:after="120"/>
        <w:rPr>
          <w:rFonts w:asciiTheme="minorHAnsi" w:hAnsiTheme="minorHAnsi"/>
          <w:sz w:val="22"/>
          <w:szCs w:val="22"/>
        </w:rPr>
      </w:pPr>
      <w:r w:rsidRPr="000C0504">
        <w:rPr>
          <w:rFonts w:asciiTheme="minorHAnsi" w:hAnsiTheme="minorHAnsi"/>
          <w:b/>
          <w:sz w:val="22"/>
          <w:szCs w:val="22"/>
        </w:rPr>
        <w:t>Dátum vyhlásenia:</w:t>
      </w:r>
      <w:r w:rsidRPr="000C0504">
        <w:rPr>
          <w:rFonts w:asciiTheme="minorHAnsi" w:hAnsiTheme="minorHAnsi"/>
          <w:sz w:val="22"/>
          <w:szCs w:val="22"/>
        </w:rPr>
        <w:t xml:space="preserve"> </w:t>
      </w:r>
      <w:r w:rsidR="00180C29" w:rsidRPr="000C0504">
        <w:rPr>
          <w:rFonts w:asciiTheme="minorHAnsi" w:hAnsiTheme="minorHAnsi"/>
          <w:sz w:val="22"/>
          <w:szCs w:val="22"/>
        </w:rPr>
        <w:t>15</w:t>
      </w:r>
      <w:r w:rsidRPr="000C0504">
        <w:rPr>
          <w:rFonts w:asciiTheme="minorHAnsi" w:hAnsiTheme="minorHAnsi"/>
          <w:sz w:val="22"/>
          <w:szCs w:val="22"/>
        </w:rPr>
        <w:t>/</w:t>
      </w:r>
      <w:r w:rsidR="00C25D76" w:rsidRPr="000C0504">
        <w:rPr>
          <w:rFonts w:asciiTheme="minorHAnsi" w:hAnsiTheme="minorHAnsi"/>
          <w:sz w:val="22"/>
          <w:szCs w:val="22"/>
        </w:rPr>
        <w:t>12</w:t>
      </w:r>
      <w:r w:rsidRPr="000C0504">
        <w:rPr>
          <w:rFonts w:asciiTheme="minorHAnsi" w:hAnsiTheme="minorHAnsi"/>
          <w:sz w:val="22"/>
          <w:szCs w:val="22"/>
        </w:rPr>
        <w:t>/2016</w:t>
      </w:r>
    </w:p>
    <w:p w14:paraId="5FD9DF82" w14:textId="13C595CA" w:rsidR="006829FC" w:rsidRDefault="006829FC" w:rsidP="0063716F">
      <w:pPr>
        <w:spacing w:before="120" w:after="120"/>
        <w:jc w:val="both"/>
        <w:rPr>
          <w:rFonts w:asciiTheme="minorHAnsi" w:hAnsiTheme="minorHAnsi"/>
          <w:sz w:val="22"/>
          <w:szCs w:val="22"/>
        </w:rPr>
      </w:pPr>
      <w:r w:rsidRPr="000C0504">
        <w:rPr>
          <w:rFonts w:asciiTheme="minorHAnsi" w:hAnsiTheme="minorHAnsi"/>
          <w:b/>
          <w:sz w:val="22"/>
          <w:szCs w:val="22"/>
        </w:rPr>
        <w:t>Dátum uzavretia:</w:t>
      </w:r>
      <w:r w:rsidRPr="000C0504">
        <w:rPr>
          <w:rFonts w:asciiTheme="minorHAnsi" w:hAnsiTheme="minorHAnsi"/>
          <w:sz w:val="22"/>
          <w:szCs w:val="22"/>
        </w:rPr>
        <w:t xml:space="preserve"> do vyčerpania vyčlenených finančných prostriedkov alebo na základe rozhodnutia RO OP TP, najmä z dôvodu uspokojenia dopytu oprávnených žiadateľov. Presný dátum uzavretia vyzvania zverejní RO OP TP na webovom sídle </w:t>
      </w:r>
      <w:hyperlink r:id="rId8" w:history="1">
        <w:r w:rsidR="00C93031" w:rsidRPr="0063716F">
          <w:rPr>
            <w:rStyle w:val="Hypertextovprepojenie"/>
            <w:rFonts w:asciiTheme="minorHAnsi" w:hAnsiTheme="minorHAnsi"/>
          </w:rPr>
          <w:t>http://optp.vlada.gov.sk</w:t>
        </w:r>
      </w:hyperlink>
      <w:r w:rsidRPr="000C0504">
        <w:rPr>
          <w:rFonts w:asciiTheme="minorHAnsi" w:hAnsiTheme="minorHAnsi"/>
          <w:sz w:val="22"/>
          <w:szCs w:val="22"/>
        </w:rPr>
        <w:t xml:space="preserve">.  </w:t>
      </w:r>
    </w:p>
    <w:p w14:paraId="45B6C983" w14:textId="77777777" w:rsidR="0063716F" w:rsidRPr="001D1B1E" w:rsidRDefault="0063716F" w:rsidP="0063716F">
      <w:pPr>
        <w:spacing w:before="120" w:after="120"/>
        <w:jc w:val="both"/>
        <w:rPr>
          <w:rFonts w:asciiTheme="minorHAnsi" w:hAnsiTheme="minorHAnsi"/>
          <w:sz w:val="22"/>
          <w:szCs w:val="22"/>
        </w:rPr>
      </w:pPr>
    </w:p>
    <w:p w14:paraId="44606FBE" w14:textId="77777777" w:rsidR="006829FC" w:rsidRPr="0063716F" w:rsidRDefault="006829FC" w:rsidP="00727285">
      <w:pPr>
        <w:pStyle w:val="Odsekzoznamu"/>
        <w:numPr>
          <w:ilvl w:val="1"/>
          <w:numId w:val="1"/>
        </w:numPr>
        <w:spacing w:before="120" w:after="120"/>
        <w:rPr>
          <w:rFonts w:asciiTheme="minorHAnsi" w:hAnsiTheme="minorHAnsi"/>
          <w:b/>
        </w:rPr>
      </w:pPr>
      <w:r w:rsidRPr="0063716F">
        <w:rPr>
          <w:rFonts w:asciiTheme="minorHAnsi" w:hAnsiTheme="minorHAnsi"/>
          <w:b/>
        </w:rPr>
        <w:t>Indikatívna výška finančných prostriedkov vyčlenených na vyzvanie (zdroje EÚ)</w:t>
      </w:r>
    </w:p>
    <w:p w14:paraId="42ABACFB" w14:textId="3170246B" w:rsidR="006829FC" w:rsidRDefault="006829FC" w:rsidP="00271227">
      <w:pPr>
        <w:spacing w:before="120" w:after="120" w:line="360" w:lineRule="auto"/>
        <w:rPr>
          <w:rFonts w:asciiTheme="minorHAnsi" w:hAnsiTheme="minorHAnsi"/>
          <w:sz w:val="22"/>
          <w:szCs w:val="22"/>
        </w:rPr>
      </w:pPr>
      <w:r w:rsidRPr="000C0504">
        <w:rPr>
          <w:rFonts w:asciiTheme="minorHAnsi" w:hAnsiTheme="minorHAnsi"/>
          <w:sz w:val="22"/>
          <w:szCs w:val="22"/>
        </w:rPr>
        <w:t xml:space="preserve">Indikatívna výška zdrojov </w:t>
      </w:r>
      <w:r w:rsidR="00C93031" w:rsidRPr="005B2D6C">
        <w:rPr>
          <w:rFonts w:asciiTheme="minorHAnsi" w:hAnsiTheme="minorHAnsi"/>
          <w:sz w:val="22"/>
          <w:szCs w:val="22"/>
        </w:rPr>
        <w:t>Európskej únie (ďalej aj „EÚ“)</w:t>
      </w:r>
      <w:r w:rsidRPr="00CF018A">
        <w:rPr>
          <w:rFonts w:asciiTheme="minorHAnsi" w:hAnsiTheme="minorHAnsi"/>
          <w:sz w:val="22"/>
          <w:szCs w:val="22"/>
        </w:rPr>
        <w:t>v</w:t>
      </w:r>
      <w:r w:rsidRPr="000C0504">
        <w:rPr>
          <w:rFonts w:asciiTheme="minorHAnsi" w:hAnsiTheme="minorHAnsi"/>
          <w:sz w:val="22"/>
          <w:szCs w:val="22"/>
        </w:rPr>
        <w:t xml:space="preserve"> rámci vyzvania je </w:t>
      </w:r>
      <w:r w:rsidR="008216B8" w:rsidRPr="001D1B1E">
        <w:rPr>
          <w:rFonts w:asciiTheme="minorHAnsi" w:hAnsiTheme="minorHAnsi"/>
          <w:sz w:val="22"/>
          <w:szCs w:val="22"/>
        </w:rPr>
        <w:t xml:space="preserve"> </w:t>
      </w:r>
      <w:r w:rsidR="00BC38ED" w:rsidRPr="00271227">
        <w:rPr>
          <w:rFonts w:asciiTheme="minorHAnsi" w:hAnsiTheme="minorHAnsi"/>
          <w:b/>
          <w:bCs/>
          <w:sz w:val="22"/>
          <w:szCs w:val="22"/>
        </w:rPr>
        <w:t xml:space="preserve">530 </w:t>
      </w:r>
      <w:r w:rsidRPr="00271227">
        <w:rPr>
          <w:rFonts w:asciiTheme="minorHAnsi" w:hAnsiTheme="minorHAnsi"/>
          <w:b/>
          <w:bCs/>
          <w:sz w:val="22"/>
          <w:szCs w:val="22"/>
        </w:rPr>
        <w:t xml:space="preserve">000,00 </w:t>
      </w:r>
      <w:r w:rsidRPr="00271227">
        <w:rPr>
          <w:rFonts w:asciiTheme="minorHAnsi" w:hAnsiTheme="minorHAnsi"/>
          <w:sz w:val="22"/>
          <w:szCs w:val="22"/>
        </w:rPr>
        <w:t>€.</w:t>
      </w:r>
      <w:r w:rsidRPr="000C0504">
        <w:rPr>
          <w:rFonts w:asciiTheme="minorHAnsi" w:hAnsiTheme="minorHAnsi"/>
          <w:sz w:val="22"/>
          <w:szCs w:val="22"/>
        </w:rPr>
        <w:t xml:space="preserve"> </w:t>
      </w:r>
    </w:p>
    <w:p w14:paraId="3631F0F1" w14:textId="77777777" w:rsidR="00281D64" w:rsidRPr="000C0504" w:rsidRDefault="00281D64" w:rsidP="00271227">
      <w:pPr>
        <w:spacing w:before="120" w:after="120" w:line="360" w:lineRule="auto"/>
        <w:rPr>
          <w:rFonts w:asciiTheme="minorHAnsi" w:hAnsiTheme="minorHAnsi"/>
          <w:sz w:val="22"/>
          <w:szCs w:val="22"/>
        </w:rPr>
      </w:pPr>
    </w:p>
    <w:p w14:paraId="4F17F4AC" w14:textId="77777777" w:rsidR="006829FC" w:rsidRPr="0063716F" w:rsidRDefault="006829FC" w:rsidP="00727285">
      <w:pPr>
        <w:pStyle w:val="Odsekzoznamu"/>
        <w:numPr>
          <w:ilvl w:val="1"/>
          <w:numId w:val="1"/>
        </w:numPr>
        <w:spacing w:before="120" w:after="120"/>
        <w:rPr>
          <w:rFonts w:asciiTheme="minorHAnsi" w:hAnsiTheme="minorHAnsi"/>
          <w:b/>
        </w:rPr>
      </w:pPr>
      <w:r w:rsidRPr="0063716F">
        <w:rPr>
          <w:rFonts w:asciiTheme="minorHAnsi" w:hAnsiTheme="minorHAnsi"/>
          <w:b/>
        </w:rPr>
        <w:t>Financovanie projektu</w:t>
      </w:r>
    </w:p>
    <w:p w14:paraId="65123C01" w14:textId="79AD3659" w:rsidR="006829FC" w:rsidRDefault="006829FC" w:rsidP="0063716F">
      <w:pPr>
        <w:spacing w:before="120" w:after="120"/>
        <w:ind w:firstLine="357"/>
        <w:jc w:val="both"/>
        <w:rPr>
          <w:rFonts w:asciiTheme="minorHAnsi" w:hAnsiTheme="minorHAnsi"/>
          <w:sz w:val="22"/>
          <w:szCs w:val="22"/>
        </w:rPr>
      </w:pPr>
      <w:r w:rsidRPr="000C0504">
        <w:rPr>
          <w:rFonts w:asciiTheme="minorHAnsi" w:hAnsiTheme="minorHAnsi"/>
          <w:sz w:val="22"/>
          <w:szCs w:val="22"/>
        </w:rPr>
        <w:t xml:space="preserve">Poskytovateľ zabezpečí financovanie projektu v súlade s pravidlami Stratégie financovania </w:t>
      </w:r>
      <w:r w:rsidR="00806367" w:rsidRPr="00806367">
        <w:rPr>
          <w:rFonts w:asciiTheme="minorHAnsi" w:hAnsiTheme="minorHAnsi"/>
          <w:sz w:val="22"/>
          <w:szCs w:val="22"/>
        </w:rPr>
        <w:t>Európskych štrukturálnych a investičných fondov (ďalej aj „EŠIF“)</w:t>
      </w:r>
      <w:r w:rsidRPr="000C0504">
        <w:rPr>
          <w:rFonts w:asciiTheme="minorHAnsi" w:hAnsiTheme="minorHAnsi"/>
          <w:sz w:val="22"/>
          <w:szCs w:val="22"/>
        </w:rPr>
        <w:t xml:space="preserve"> na programové obdobie 2014-2020 podľa typu prijímateľa nasledovne:</w:t>
      </w:r>
    </w:p>
    <w:p w14:paraId="29E4BABF" w14:textId="77777777" w:rsidR="0063716F" w:rsidRPr="001D1B1E" w:rsidRDefault="0063716F" w:rsidP="0063716F">
      <w:pPr>
        <w:spacing w:before="120" w:after="120"/>
        <w:ind w:firstLine="357"/>
        <w:jc w:val="both"/>
        <w:rPr>
          <w:rFonts w:asciiTheme="minorHAnsi" w:hAnsiTheme="minorHAnsi"/>
          <w:sz w:val="22"/>
          <w:szCs w:val="22"/>
        </w:rPr>
      </w:pPr>
    </w:p>
    <w:p w14:paraId="0794E42F" w14:textId="77777777" w:rsidR="00CF63F4" w:rsidRDefault="00F12069" w:rsidP="0063716F">
      <w:pPr>
        <w:pStyle w:val="Odsekzoznamu"/>
        <w:numPr>
          <w:ilvl w:val="0"/>
          <w:numId w:val="22"/>
        </w:numPr>
        <w:spacing w:before="120" w:after="120"/>
        <w:ind w:left="284" w:hanging="284"/>
        <w:contextualSpacing w:val="0"/>
        <w:jc w:val="both"/>
        <w:rPr>
          <w:rFonts w:asciiTheme="minorHAnsi" w:hAnsiTheme="minorHAnsi"/>
          <w:sz w:val="22"/>
          <w:szCs w:val="22"/>
        </w:rPr>
      </w:pPr>
      <w:r w:rsidRPr="0063716F">
        <w:rPr>
          <w:rFonts w:asciiTheme="minorHAnsi" w:hAnsiTheme="minorHAnsi"/>
          <w:b/>
          <w:sz w:val="22"/>
          <w:szCs w:val="22"/>
        </w:rPr>
        <w:t>P</w:t>
      </w:r>
      <w:r w:rsidR="00CF63F4" w:rsidRPr="0063716F">
        <w:rPr>
          <w:rFonts w:asciiTheme="minorHAnsi" w:hAnsiTheme="minorHAnsi"/>
          <w:b/>
          <w:sz w:val="22"/>
          <w:szCs w:val="22"/>
        </w:rPr>
        <w:t>rijímateľ</w:t>
      </w:r>
      <w:r w:rsidR="00C93031" w:rsidRPr="0063716F">
        <w:rPr>
          <w:rFonts w:asciiTheme="minorHAnsi" w:hAnsiTheme="minorHAnsi"/>
          <w:b/>
          <w:sz w:val="22"/>
          <w:szCs w:val="22"/>
        </w:rPr>
        <w:t xml:space="preserve"> </w:t>
      </w:r>
      <w:r w:rsidR="00CF63F4" w:rsidRPr="0063716F">
        <w:rPr>
          <w:rFonts w:asciiTheme="minorHAnsi" w:hAnsiTheme="minorHAnsi"/>
          <w:b/>
          <w:sz w:val="22"/>
          <w:szCs w:val="22"/>
        </w:rPr>
        <w:t>– organizácia štátnej správy</w:t>
      </w:r>
      <w:r w:rsidR="00A86C8C" w:rsidRPr="001D1B1E">
        <w:rPr>
          <w:rFonts w:asciiTheme="minorHAnsi" w:hAnsiTheme="minorHAnsi"/>
          <w:sz w:val="22"/>
          <w:szCs w:val="22"/>
        </w:rPr>
        <w:t xml:space="preserve"> </w:t>
      </w:r>
      <w:r w:rsidR="00CF63F4" w:rsidRPr="000C0504">
        <w:rPr>
          <w:rFonts w:asciiTheme="minorHAnsi" w:hAnsiTheme="minorHAnsi"/>
          <w:sz w:val="22"/>
          <w:szCs w:val="22"/>
        </w:rPr>
        <w:t>(časť 3.2.1.1 Stratégie financovania Európskych štrukturálnych a investičných fondov pre programové obdobie 2014 – 2020)</w:t>
      </w:r>
    </w:p>
    <w:p w14:paraId="23D2D3F7" w14:textId="77777777" w:rsidR="00E97629" w:rsidRPr="00E97629" w:rsidRDefault="00E97629" w:rsidP="00E97629">
      <w:pPr>
        <w:spacing w:before="120" w:after="120"/>
        <w:jc w:val="both"/>
        <w:rPr>
          <w:rFonts w:asciiTheme="minorHAnsi" w:hAnsiTheme="minorHAnsi"/>
          <w:sz w:val="22"/>
          <w:szCs w:val="22"/>
        </w:rPr>
      </w:pPr>
    </w:p>
    <w:tbl>
      <w:tblPr>
        <w:tblW w:w="9145" w:type="dxa"/>
        <w:tblInd w:w="-3" w:type="dxa"/>
        <w:tblCellMar>
          <w:left w:w="0" w:type="dxa"/>
          <w:right w:w="0" w:type="dxa"/>
        </w:tblCellMar>
        <w:tblLook w:val="04A0" w:firstRow="1" w:lastRow="0" w:firstColumn="1" w:lastColumn="0" w:noHBand="0" w:noVBand="1"/>
      </w:tblPr>
      <w:tblGrid>
        <w:gridCol w:w="1349"/>
        <w:gridCol w:w="2105"/>
        <w:gridCol w:w="2002"/>
        <w:gridCol w:w="1138"/>
        <w:gridCol w:w="992"/>
        <w:gridCol w:w="1543"/>
        <w:gridCol w:w="16"/>
      </w:tblGrid>
      <w:tr w:rsidR="00CF63F4" w:rsidRPr="000C0504" w14:paraId="0D61928F" w14:textId="77777777" w:rsidTr="005B2D6C">
        <w:trPr>
          <w:trHeight w:val="307"/>
        </w:trPr>
        <w:tc>
          <w:tcPr>
            <w:tcW w:w="134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78880719" w14:textId="77777777" w:rsidR="00CF63F4" w:rsidRPr="000C0504" w:rsidRDefault="00CF63F4">
            <w:pPr>
              <w:jc w:val="center"/>
              <w:rPr>
                <w:rFonts w:asciiTheme="minorHAnsi" w:hAnsiTheme="minorHAnsi"/>
                <w:color w:val="000000"/>
                <w:sz w:val="22"/>
                <w:szCs w:val="22"/>
              </w:rPr>
            </w:pPr>
            <w:r w:rsidRPr="000C0504">
              <w:rPr>
                <w:rFonts w:asciiTheme="minorHAnsi" w:hAnsiTheme="minorHAnsi"/>
                <w:color w:val="000000"/>
                <w:sz w:val="22"/>
                <w:szCs w:val="22"/>
              </w:rPr>
              <w:t>Organizácia štátnej správy</w:t>
            </w:r>
          </w:p>
        </w:tc>
        <w:tc>
          <w:tcPr>
            <w:tcW w:w="5245" w:type="dxa"/>
            <w:gridSpan w:val="3"/>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5853D1A"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Celkové oprávnené výdavky</w:t>
            </w:r>
          </w:p>
        </w:tc>
        <w:tc>
          <w:tcPr>
            <w:tcW w:w="992"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3385BB07"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Pro rata</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2C64D84E"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Spolu</w:t>
            </w:r>
          </w:p>
        </w:tc>
        <w:tc>
          <w:tcPr>
            <w:tcW w:w="16" w:type="dxa"/>
            <w:vAlign w:val="center"/>
            <w:hideMark/>
          </w:tcPr>
          <w:p w14:paraId="33CAFD3B" w14:textId="77777777" w:rsidR="00CF63F4" w:rsidRPr="000C0504" w:rsidRDefault="00CF63F4" w:rsidP="002A7815">
            <w:pPr>
              <w:rPr>
                <w:rFonts w:asciiTheme="minorHAnsi" w:hAnsiTheme="minorHAnsi"/>
                <w:sz w:val="22"/>
                <w:szCs w:val="22"/>
              </w:rPr>
            </w:pPr>
          </w:p>
        </w:tc>
      </w:tr>
      <w:tr w:rsidR="00CF63F4" w:rsidRPr="000C0504" w14:paraId="794FF5CF" w14:textId="77777777" w:rsidTr="005B2D6C">
        <w:trPr>
          <w:trHeight w:val="307"/>
        </w:trPr>
        <w:tc>
          <w:tcPr>
            <w:tcW w:w="1349" w:type="dxa"/>
            <w:vMerge/>
            <w:tcBorders>
              <w:top w:val="single" w:sz="8" w:space="0" w:color="auto"/>
              <w:left w:val="single" w:sz="8" w:space="0" w:color="auto"/>
              <w:bottom w:val="single" w:sz="8" w:space="0" w:color="auto"/>
              <w:right w:val="single" w:sz="8" w:space="0" w:color="auto"/>
            </w:tcBorders>
            <w:vAlign w:val="center"/>
            <w:hideMark/>
          </w:tcPr>
          <w:p w14:paraId="73402E6B" w14:textId="77777777" w:rsidR="00CF63F4" w:rsidRPr="000C0504" w:rsidRDefault="00CF63F4" w:rsidP="002A7815">
            <w:pPr>
              <w:rPr>
                <w:rFonts w:asciiTheme="minorHAnsi" w:hAnsiTheme="minorHAnsi"/>
                <w:color w:val="000000"/>
                <w:sz w:val="22"/>
                <w:szCs w:val="22"/>
              </w:rPr>
            </w:pPr>
          </w:p>
        </w:tc>
        <w:tc>
          <w:tcPr>
            <w:tcW w:w="2105"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0041C11A"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Zdroj EÚ</w:t>
            </w:r>
          </w:p>
        </w:tc>
        <w:tc>
          <w:tcPr>
            <w:tcW w:w="3140" w:type="dxa"/>
            <w:gridSpan w:val="2"/>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7599AA3B"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Národné zdroje</w:t>
            </w:r>
          </w:p>
        </w:tc>
        <w:tc>
          <w:tcPr>
            <w:tcW w:w="992" w:type="dxa"/>
            <w:vMerge/>
            <w:tcBorders>
              <w:top w:val="single" w:sz="8" w:space="0" w:color="auto"/>
              <w:left w:val="nil"/>
              <w:bottom w:val="single" w:sz="8" w:space="0" w:color="auto"/>
              <w:right w:val="single" w:sz="8" w:space="0" w:color="auto"/>
            </w:tcBorders>
            <w:vAlign w:val="center"/>
            <w:hideMark/>
          </w:tcPr>
          <w:p w14:paraId="23248496" w14:textId="77777777" w:rsidR="00CF63F4" w:rsidRPr="000C0504" w:rsidRDefault="00CF63F4" w:rsidP="002A7815">
            <w:pPr>
              <w:rPr>
                <w:rFonts w:asciiTheme="minorHAnsi" w:hAnsi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14:paraId="4AFF269D" w14:textId="77777777" w:rsidR="00CF63F4" w:rsidRPr="000C0504" w:rsidRDefault="00CF63F4" w:rsidP="002A7815">
            <w:pPr>
              <w:rPr>
                <w:rFonts w:asciiTheme="minorHAnsi" w:hAnsiTheme="minorHAnsi"/>
                <w:color w:val="000000"/>
                <w:sz w:val="22"/>
                <w:szCs w:val="22"/>
              </w:rPr>
            </w:pPr>
          </w:p>
        </w:tc>
        <w:tc>
          <w:tcPr>
            <w:tcW w:w="16" w:type="dxa"/>
            <w:vAlign w:val="center"/>
            <w:hideMark/>
          </w:tcPr>
          <w:p w14:paraId="397930C0" w14:textId="77777777" w:rsidR="00CF63F4" w:rsidRPr="000C0504" w:rsidRDefault="00CF63F4" w:rsidP="002A7815">
            <w:pPr>
              <w:rPr>
                <w:rFonts w:asciiTheme="minorHAnsi" w:hAnsiTheme="minorHAnsi"/>
                <w:sz w:val="22"/>
                <w:szCs w:val="22"/>
              </w:rPr>
            </w:pPr>
          </w:p>
        </w:tc>
      </w:tr>
      <w:tr w:rsidR="00CF63F4" w:rsidRPr="000C0504" w14:paraId="345FB03F" w14:textId="77777777" w:rsidTr="005B2D6C">
        <w:trPr>
          <w:trHeight w:val="307"/>
        </w:trPr>
        <w:tc>
          <w:tcPr>
            <w:tcW w:w="1349" w:type="dxa"/>
            <w:vMerge/>
            <w:tcBorders>
              <w:top w:val="single" w:sz="8" w:space="0" w:color="auto"/>
              <w:left w:val="single" w:sz="8" w:space="0" w:color="auto"/>
              <w:bottom w:val="single" w:sz="8" w:space="0" w:color="auto"/>
              <w:right w:val="single" w:sz="8" w:space="0" w:color="auto"/>
            </w:tcBorders>
            <w:vAlign w:val="center"/>
            <w:hideMark/>
          </w:tcPr>
          <w:p w14:paraId="0B961205" w14:textId="77777777" w:rsidR="00CF63F4" w:rsidRPr="000C0504" w:rsidRDefault="00CF63F4" w:rsidP="002A7815">
            <w:pPr>
              <w:rPr>
                <w:rFonts w:asciiTheme="minorHAnsi" w:hAnsiTheme="minorHAnsi"/>
                <w:color w:val="000000"/>
                <w:sz w:val="22"/>
                <w:szCs w:val="22"/>
              </w:rPr>
            </w:pPr>
          </w:p>
        </w:tc>
        <w:tc>
          <w:tcPr>
            <w:tcW w:w="2105" w:type="dxa"/>
            <w:vMerge/>
            <w:tcBorders>
              <w:top w:val="nil"/>
              <w:left w:val="nil"/>
              <w:bottom w:val="single" w:sz="8" w:space="0" w:color="auto"/>
              <w:right w:val="single" w:sz="8" w:space="0" w:color="auto"/>
            </w:tcBorders>
            <w:vAlign w:val="center"/>
            <w:hideMark/>
          </w:tcPr>
          <w:p w14:paraId="173DFB32" w14:textId="77777777" w:rsidR="00CF63F4" w:rsidRPr="000C0504" w:rsidRDefault="00CF63F4" w:rsidP="002A7815">
            <w:pPr>
              <w:rPr>
                <w:rFonts w:asciiTheme="minorHAnsi" w:hAnsiTheme="minorHAnsi"/>
                <w:color w:val="000000"/>
                <w:sz w:val="22"/>
                <w:szCs w:val="22"/>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FDA7B8A"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BC236D3"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Prijímateľ</w:t>
            </w:r>
          </w:p>
        </w:tc>
        <w:tc>
          <w:tcPr>
            <w:tcW w:w="992" w:type="dxa"/>
            <w:vMerge/>
            <w:tcBorders>
              <w:top w:val="single" w:sz="8" w:space="0" w:color="auto"/>
              <w:left w:val="nil"/>
              <w:bottom w:val="single" w:sz="8" w:space="0" w:color="auto"/>
              <w:right w:val="single" w:sz="8" w:space="0" w:color="auto"/>
            </w:tcBorders>
            <w:vAlign w:val="center"/>
            <w:hideMark/>
          </w:tcPr>
          <w:p w14:paraId="24BE0064" w14:textId="77777777" w:rsidR="00CF63F4" w:rsidRPr="000C0504" w:rsidRDefault="00CF63F4" w:rsidP="002A7815">
            <w:pPr>
              <w:rPr>
                <w:rFonts w:asciiTheme="minorHAnsi" w:hAnsi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14:paraId="2821B799" w14:textId="77777777" w:rsidR="00CF63F4" w:rsidRPr="000C0504" w:rsidRDefault="00CF63F4" w:rsidP="002A7815">
            <w:pPr>
              <w:rPr>
                <w:rFonts w:asciiTheme="minorHAnsi" w:hAnsiTheme="minorHAnsi"/>
                <w:color w:val="000000"/>
                <w:sz w:val="22"/>
                <w:szCs w:val="22"/>
              </w:rPr>
            </w:pPr>
          </w:p>
        </w:tc>
        <w:tc>
          <w:tcPr>
            <w:tcW w:w="16" w:type="dxa"/>
            <w:vAlign w:val="center"/>
            <w:hideMark/>
          </w:tcPr>
          <w:p w14:paraId="308D360F" w14:textId="77777777" w:rsidR="00CF63F4" w:rsidRPr="000C0504" w:rsidRDefault="00CF63F4" w:rsidP="002A7815">
            <w:pPr>
              <w:rPr>
                <w:rFonts w:asciiTheme="minorHAnsi" w:hAnsiTheme="minorHAnsi"/>
                <w:sz w:val="22"/>
                <w:szCs w:val="22"/>
              </w:rPr>
            </w:pPr>
          </w:p>
        </w:tc>
      </w:tr>
      <w:tr w:rsidR="00CF63F4" w:rsidRPr="000C0504" w14:paraId="4F16B2EE" w14:textId="77777777" w:rsidTr="005B2D6C">
        <w:trPr>
          <w:trHeight w:val="125"/>
        </w:trPr>
        <w:tc>
          <w:tcPr>
            <w:tcW w:w="1349" w:type="dxa"/>
            <w:vMerge/>
            <w:tcBorders>
              <w:top w:val="single" w:sz="8" w:space="0" w:color="auto"/>
              <w:left w:val="single" w:sz="8" w:space="0" w:color="auto"/>
              <w:bottom w:val="single" w:sz="8" w:space="0" w:color="auto"/>
              <w:right w:val="single" w:sz="8" w:space="0" w:color="auto"/>
            </w:tcBorders>
            <w:vAlign w:val="center"/>
            <w:hideMark/>
          </w:tcPr>
          <w:p w14:paraId="55F92FB6" w14:textId="77777777" w:rsidR="00CF63F4" w:rsidRPr="000C0504" w:rsidRDefault="00CF63F4" w:rsidP="002A7815">
            <w:pPr>
              <w:rPr>
                <w:rFonts w:asciiTheme="minorHAnsi" w:hAnsiTheme="minorHAnsi"/>
                <w:color w:val="000000"/>
                <w:sz w:val="22"/>
                <w:szCs w:val="22"/>
              </w:rPr>
            </w:pPr>
          </w:p>
        </w:tc>
        <w:tc>
          <w:tcPr>
            <w:tcW w:w="2105" w:type="dxa"/>
            <w:vMerge/>
            <w:tcBorders>
              <w:top w:val="nil"/>
              <w:left w:val="nil"/>
              <w:bottom w:val="single" w:sz="8" w:space="0" w:color="auto"/>
              <w:right w:val="single" w:sz="8" w:space="0" w:color="auto"/>
            </w:tcBorders>
            <w:vAlign w:val="center"/>
            <w:hideMark/>
          </w:tcPr>
          <w:p w14:paraId="53A83641" w14:textId="77777777" w:rsidR="00CF63F4" w:rsidRPr="000C0504" w:rsidRDefault="00CF63F4" w:rsidP="002A7815">
            <w:pPr>
              <w:rPr>
                <w:rFonts w:asciiTheme="minorHAnsi" w:hAnsiTheme="minorHAnsi"/>
                <w:color w:val="000000"/>
                <w:sz w:val="22"/>
                <w:szCs w:val="22"/>
              </w:rPr>
            </w:pPr>
          </w:p>
        </w:tc>
        <w:tc>
          <w:tcPr>
            <w:tcW w:w="2002" w:type="dxa"/>
            <w:vMerge/>
            <w:tcBorders>
              <w:top w:val="nil"/>
              <w:left w:val="nil"/>
              <w:bottom w:val="single" w:sz="8" w:space="0" w:color="auto"/>
              <w:right w:val="single" w:sz="8" w:space="0" w:color="auto"/>
            </w:tcBorders>
            <w:vAlign w:val="center"/>
            <w:hideMark/>
          </w:tcPr>
          <w:p w14:paraId="77362CFB" w14:textId="77777777" w:rsidR="00CF63F4" w:rsidRPr="000C0504" w:rsidRDefault="00CF63F4" w:rsidP="002A7815">
            <w:pPr>
              <w:rPr>
                <w:rFonts w:asciiTheme="minorHAnsi" w:hAnsiTheme="minorHAnsi"/>
                <w:color w:val="000000"/>
                <w:sz w:val="22"/>
                <w:szCs w:val="22"/>
              </w:rPr>
            </w:pPr>
          </w:p>
        </w:tc>
        <w:tc>
          <w:tcPr>
            <w:tcW w:w="1138" w:type="dxa"/>
            <w:vMerge/>
            <w:tcBorders>
              <w:top w:val="nil"/>
              <w:left w:val="nil"/>
              <w:bottom w:val="single" w:sz="8" w:space="0" w:color="auto"/>
              <w:right w:val="single" w:sz="8" w:space="0" w:color="auto"/>
            </w:tcBorders>
            <w:vAlign w:val="center"/>
            <w:hideMark/>
          </w:tcPr>
          <w:p w14:paraId="7468A36C" w14:textId="77777777" w:rsidR="00CF63F4" w:rsidRPr="000C0504" w:rsidRDefault="00CF63F4" w:rsidP="002A7815">
            <w:pPr>
              <w:rPr>
                <w:rFonts w:asciiTheme="minorHAnsi" w:hAnsiTheme="minorHAnsi"/>
                <w:color w:val="000000"/>
                <w:sz w:val="22"/>
                <w:szCs w:val="22"/>
              </w:rPr>
            </w:pPr>
          </w:p>
        </w:tc>
        <w:tc>
          <w:tcPr>
            <w:tcW w:w="992" w:type="dxa"/>
            <w:vMerge/>
            <w:tcBorders>
              <w:top w:val="single" w:sz="8" w:space="0" w:color="auto"/>
              <w:left w:val="nil"/>
              <w:bottom w:val="single" w:sz="8" w:space="0" w:color="auto"/>
              <w:right w:val="single" w:sz="8" w:space="0" w:color="auto"/>
            </w:tcBorders>
            <w:vAlign w:val="center"/>
            <w:hideMark/>
          </w:tcPr>
          <w:p w14:paraId="6D526B61" w14:textId="77777777" w:rsidR="00CF63F4" w:rsidRPr="000C0504" w:rsidRDefault="00CF63F4" w:rsidP="002A7815">
            <w:pPr>
              <w:rPr>
                <w:rFonts w:asciiTheme="minorHAnsi" w:hAnsi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14:paraId="0DEE5FE7" w14:textId="77777777" w:rsidR="00CF63F4" w:rsidRPr="000C0504" w:rsidRDefault="00CF63F4" w:rsidP="002A7815">
            <w:pPr>
              <w:rPr>
                <w:rFonts w:asciiTheme="minorHAnsi" w:hAnsiTheme="minorHAnsi"/>
                <w:color w:val="000000"/>
                <w:sz w:val="22"/>
                <w:szCs w:val="22"/>
              </w:rPr>
            </w:pPr>
          </w:p>
        </w:tc>
        <w:tc>
          <w:tcPr>
            <w:tcW w:w="16" w:type="dxa"/>
            <w:vAlign w:val="center"/>
            <w:hideMark/>
          </w:tcPr>
          <w:p w14:paraId="0CE1D78B" w14:textId="77777777" w:rsidR="00CF63F4" w:rsidRPr="000C0504" w:rsidRDefault="00CF63F4" w:rsidP="002A7815">
            <w:pPr>
              <w:rPr>
                <w:rFonts w:asciiTheme="minorHAnsi" w:hAnsiTheme="minorHAnsi"/>
                <w:sz w:val="22"/>
                <w:szCs w:val="22"/>
              </w:rPr>
            </w:pPr>
          </w:p>
        </w:tc>
      </w:tr>
      <w:tr w:rsidR="00CF63F4" w:rsidRPr="000C0504" w14:paraId="59AB4DB3" w14:textId="77777777" w:rsidTr="005B2D6C">
        <w:trPr>
          <w:trHeight w:val="307"/>
        </w:trPr>
        <w:tc>
          <w:tcPr>
            <w:tcW w:w="1349" w:type="dxa"/>
            <w:vMerge/>
            <w:tcBorders>
              <w:top w:val="single" w:sz="8" w:space="0" w:color="auto"/>
              <w:left w:val="single" w:sz="8" w:space="0" w:color="auto"/>
              <w:bottom w:val="single" w:sz="8" w:space="0" w:color="auto"/>
              <w:right w:val="single" w:sz="8" w:space="0" w:color="auto"/>
            </w:tcBorders>
            <w:vAlign w:val="center"/>
            <w:hideMark/>
          </w:tcPr>
          <w:p w14:paraId="34DB4095" w14:textId="77777777" w:rsidR="00CF63F4" w:rsidRPr="000C0504" w:rsidRDefault="00CF63F4" w:rsidP="002A7815">
            <w:pPr>
              <w:rPr>
                <w:rFonts w:asciiTheme="minorHAnsi" w:hAnsiTheme="minorHAnsi"/>
                <w:color w:val="000000"/>
                <w:sz w:val="22"/>
                <w:szCs w:val="22"/>
              </w:rPr>
            </w:pPr>
          </w:p>
        </w:tc>
        <w:tc>
          <w:tcPr>
            <w:tcW w:w="210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A497216" w14:textId="77777777" w:rsidR="00CF63F4" w:rsidRPr="000C0504" w:rsidRDefault="00CF63F4" w:rsidP="002A7815">
            <w:pPr>
              <w:jc w:val="center"/>
              <w:rPr>
                <w:rFonts w:asciiTheme="minorHAnsi" w:hAnsiTheme="minorHAnsi"/>
                <w:color w:val="FF0000"/>
                <w:sz w:val="22"/>
                <w:szCs w:val="22"/>
              </w:rPr>
            </w:pPr>
            <w:r w:rsidRPr="000C0504">
              <w:rPr>
                <w:rFonts w:asciiTheme="minorHAnsi" w:hAnsiTheme="minorHAnsi"/>
                <w:sz w:val="22"/>
                <w:szCs w:val="22"/>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EAAADA7"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sz w:val="22"/>
                <w:szCs w:val="22"/>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4D4BC95"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0535C98"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9142376"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100,00%</w:t>
            </w:r>
          </w:p>
        </w:tc>
        <w:tc>
          <w:tcPr>
            <w:tcW w:w="16" w:type="dxa"/>
            <w:vAlign w:val="center"/>
            <w:hideMark/>
          </w:tcPr>
          <w:p w14:paraId="24A1439B" w14:textId="77777777" w:rsidR="00CF63F4" w:rsidRPr="000C0504" w:rsidRDefault="00CF63F4" w:rsidP="002A7815">
            <w:pPr>
              <w:rPr>
                <w:rFonts w:asciiTheme="minorHAnsi" w:hAnsiTheme="minorHAnsi"/>
                <w:sz w:val="22"/>
                <w:szCs w:val="22"/>
              </w:rPr>
            </w:pPr>
          </w:p>
        </w:tc>
      </w:tr>
      <w:tr w:rsidR="00CF63F4" w:rsidRPr="000C0504" w14:paraId="09003ABF" w14:textId="77777777" w:rsidTr="005B2D6C">
        <w:trPr>
          <w:trHeight w:val="307"/>
        </w:trPr>
        <w:tc>
          <w:tcPr>
            <w:tcW w:w="1349" w:type="dxa"/>
            <w:vMerge/>
            <w:tcBorders>
              <w:top w:val="single" w:sz="8" w:space="0" w:color="auto"/>
              <w:left w:val="single" w:sz="8" w:space="0" w:color="auto"/>
              <w:bottom w:val="single" w:sz="8" w:space="0" w:color="auto"/>
              <w:right w:val="single" w:sz="8" w:space="0" w:color="auto"/>
            </w:tcBorders>
            <w:vAlign w:val="center"/>
            <w:hideMark/>
          </w:tcPr>
          <w:p w14:paraId="1BD0B54E" w14:textId="77777777" w:rsidR="00CF63F4" w:rsidRPr="000C0504" w:rsidRDefault="00CF63F4" w:rsidP="002A7815">
            <w:pPr>
              <w:rPr>
                <w:rFonts w:asciiTheme="minorHAnsi" w:hAnsiTheme="minorHAnsi"/>
                <w:color w:val="000000"/>
                <w:sz w:val="22"/>
                <w:szCs w:val="22"/>
              </w:rPr>
            </w:pPr>
          </w:p>
        </w:tc>
        <w:tc>
          <w:tcPr>
            <w:tcW w:w="4107"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0C82CAE"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(96,55 % zo 100,00 %)</w:t>
            </w:r>
          </w:p>
        </w:tc>
        <w:tc>
          <w:tcPr>
            <w:tcW w:w="1138" w:type="dxa"/>
            <w:vMerge/>
            <w:tcBorders>
              <w:top w:val="nil"/>
              <w:left w:val="nil"/>
              <w:bottom w:val="single" w:sz="8" w:space="0" w:color="auto"/>
              <w:right w:val="single" w:sz="8" w:space="0" w:color="auto"/>
            </w:tcBorders>
            <w:vAlign w:val="center"/>
            <w:hideMark/>
          </w:tcPr>
          <w:p w14:paraId="0A66E3A9" w14:textId="77777777" w:rsidR="00CF63F4" w:rsidRPr="000C0504" w:rsidRDefault="00CF63F4" w:rsidP="002A7815">
            <w:pPr>
              <w:rPr>
                <w:rFonts w:asciiTheme="minorHAnsi" w:hAnsiTheme="minorHAnsi"/>
                <w:color w:val="000000"/>
                <w:sz w:val="22"/>
                <w:szCs w:val="22"/>
              </w:rPr>
            </w:pPr>
          </w:p>
        </w:tc>
        <w:tc>
          <w:tcPr>
            <w:tcW w:w="992" w:type="dxa"/>
            <w:vMerge/>
            <w:tcBorders>
              <w:top w:val="nil"/>
              <w:left w:val="nil"/>
              <w:bottom w:val="single" w:sz="8" w:space="0" w:color="auto"/>
              <w:right w:val="single" w:sz="8" w:space="0" w:color="auto"/>
            </w:tcBorders>
            <w:vAlign w:val="center"/>
            <w:hideMark/>
          </w:tcPr>
          <w:p w14:paraId="283872B5" w14:textId="77777777" w:rsidR="00CF63F4" w:rsidRPr="000C0504" w:rsidRDefault="00CF63F4" w:rsidP="002A7815">
            <w:pPr>
              <w:rPr>
                <w:rFonts w:asciiTheme="minorHAnsi" w:hAnsiTheme="minorHAnsi"/>
                <w:color w:val="000000"/>
                <w:sz w:val="22"/>
                <w:szCs w:val="22"/>
              </w:rPr>
            </w:pPr>
          </w:p>
        </w:tc>
        <w:tc>
          <w:tcPr>
            <w:tcW w:w="1543" w:type="dxa"/>
            <w:vMerge/>
            <w:tcBorders>
              <w:top w:val="nil"/>
              <w:left w:val="nil"/>
              <w:bottom w:val="single" w:sz="8" w:space="0" w:color="auto"/>
              <w:right w:val="single" w:sz="8" w:space="0" w:color="auto"/>
            </w:tcBorders>
            <w:vAlign w:val="center"/>
            <w:hideMark/>
          </w:tcPr>
          <w:p w14:paraId="189558F5" w14:textId="77777777" w:rsidR="00CF63F4" w:rsidRPr="000C0504" w:rsidRDefault="00CF63F4" w:rsidP="002A7815">
            <w:pPr>
              <w:rPr>
                <w:rFonts w:asciiTheme="minorHAnsi" w:hAnsiTheme="minorHAnsi"/>
                <w:color w:val="000000"/>
                <w:sz w:val="22"/>
                <w:szCs w:val="22"/>
              </w:rPr>
            </w:pPr>
          </w:p>
        </w:tc>
        <w:tc>
          <w:tcPr>
            <w:tcW w:w="16" w:type="dxa"/>
            <w:vAlign w:val="center"/>
            <w:hideMark/>
          </w:tcPr>
          <w:p w14:paraId="34826242" w14:textId="77777777" w:rsidR="00CF63F4" w:rsidRPr="000C0504" w:rsidRDefault="00CF63F4" w:rsidP="002A7815">
            <w:pPr>
              <w:rPr>
                <w:rFonts w:asciiTheme="minorHAnsi" w:hAnsiTheme="minorHAnsi"/>
                <w:sz w:val="22"/>
                <w:szCs w:val="22"/>
              </w:rPr>
            </w:pPr>
          </w:p>
        </w:tc>
      </w:tr>
      <w:tr w:rsidR="00CF63F4" w:rsidRPr="000C0504" w14:paraId="4E891D54" w14:textId="77777777" w:rsidTr="005B2D6C">
        <w:trPr>
          <w:trHeight w:val="307"/>
        </w:trPr>
        <w:tc>
          <w:tcPr>
            <w:tcW w:w="1349" w:type="dxa"/>
            <w:vMerge/>
            <w:tcBorders>
              <w:top w:val="single" w:sz="8" w:space="0" w:color="auto"/>
              <w:left w:val="single" w:sz="8" w:space="0" w:color="auto"/>
              <w:bottom w:val="single" w:sz="8" w:space="0" w:color="auto"/>
              <w:right w:val="single" w:sz="8" w:space="0" w:color="auto"/>
            </w:tcBorders>
            <w:vAlign w:val="center"/>
            <w:hideMark/>
          </w:tcPr>
          <w:p w14:paraId="68DA70C6" w14:textId="77777777" w:rsidR="00CF63F4" w:rsidRPr="000C0504" w:rsidRDefault="00CF63F4" w:rsidP="002A7815">
            <w:pPr>
              <w:rPr>
                <w:rFonts w:asciiTheme="minorHAnsi" w:hAnsiTheme="minorHAnsi"/>
                <w:color w:val="000000"/>
                <w:sz w:val="22"/>
                <w:szCs w:val="22"/>
              </w:rPr>
            </w:pPr>
          </w:p>
        </w:tc>
        <w:tc>
          <w:tcPr>
            <w:tcW w:w="210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F254F66"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563AC02" w14:textId="77777777" w:rsidR="00CF63F4" w:rsidRPr="000C0504" w:rsidRDefault="00CF63F4">
            <w:pPr>
              <w:jc w:val="center"/>
              <w:rPr>
                <w:rFonts w:asciiTheme="minorHAnsi" w:hAnsiTheme="minorHAnsi"/>
                <w:color w:val="000000"/>
                <w:sz w:val="22"/>
                <w:szCs w:val="22"/>
              </w:rPr>
            </w:pPr>
            <w:r w:rsidRPr="000C0504">
              <w:rPr>
                <w:rFonts w:asciiTheme="minorHAnsi" w:hAnsiTheme="minorHAnsi"/>
                <w:color w:val="000000"/>
                <w:sz w:val="22"/>
                <w:szCs w:val="22"/>
              </w:rPr>
              <w:t>(15,00 % z 96,55 %)</w:t>
            </w:r>
          </w:p>
        </w:tc>
        <w:tc>
          <w:tcPr>
            <w:tcW w:w="1138" w:type="dxa"/>
            <w:vMerge/>
            <w:tcBorders>
              <w:top w:val="nil"/>
              <w:left w:val="nil"/>
              <w:bottom w:val="single" w:sz="8" w:space="0" w:color="auto"/>
              <w:right w:val="single" w:sz="8" w:space="0" w:color="auto"/>
            </w:tcBorders>
            <w:vAlign w:val="center"/>
            <w:hideMark/>
          </w:tcPr>
          <w:p w14:paraId="0BCAAC29" w14:textId="77777777" w:rsidR="00CF63F4" w:rsidRPr="000C0504" w:rsidRDefault="00CF63F4" w:rsidP="002A7815">
            <w:pPr>
              <w:rPr>
                <w:rFonts w:asciiTheme="minorHAnsi" w:hAnsiTheme="minorHAnsi"/>
                <w:color w:val="000000"/>
                <w:sz w:val="22"/>
                <w:szCs w:val="22"/>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93B55DE"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(3,45 % zo 100,00 %)</w:t>
            </w:r>
          </w:p>
        </w:tc>
        <w:tc>
          <w:tcPr>
            <w:tcW w:w="1543" w:type="dxa"/>
            <w:vMerge/>
            <w:tcBorders>
              <w:top w:val="nil"/>
              <w:left w:val="nil"/>
              <w:bottom w:val="single" w:sz="8" w:space="0" w:color="auto"/>
              <w:right w:val="single" w:sz="8" w:space="0" w:color="auto"/>
            </w:tcBorders>
            <w:vAlign w:val="center"/>
            <w:hideMark/>
          </w:tcPr>
          <w:p w14:paraId="745A0F98" w14:textId="77777777" w:rsidR="00CF63F4" w:rsidRPr="000C0504" w:rsidRDefault="00CF63F4" w:rsidP="002A7815">
            <w:pPr>
              <w:rPr>
                <w:rFonts w:asciiTheme="minorHAnsi" w:hAnsiTheme="minorHAnsi"/>
                <w:color w:val="000000"/>
                <w:sz w:val="22"/>
                <w:szCs w:val="22"/>
              </w:rPr>
            </w:pPr>
          </w:p>
        </w:tc>
        <w:tc>
          <w:tcPr>
            <w:tcW w:w="16" w:type="dxa"/>
            <w:vAlign w:val="center"/>
            <w:hideMark/>
          </w:tcPr>
          <w:p w14:paraId="3E15346D" w14:textId="77777777" w:rsidR="00CF63F4" w:rsidRPr="000C0504" w:rsidRDefault="00CF63F4" w:rsidP="002A7815">
            <w:pPr>
              <w:rPr>
                <w:rFonts w:asciiTheme="minorHAnsi" w:hAnsiTheme="minorHAnsi"/>
                <w:sz w:val="22"/>
                <w:szCs w:val="22"/>
              </w:rPr>
            </w:pPr>
          </w:p>
        </w:tc>
      </w:tr>
    </w:tbl>
    <w:p w14:paraId="7D36F049" w14:textId="77777777" w:rsidR="00EA7C0C" w:rsidRPr="0063716F" w:rsidRDefault="00EA7C0C" w:rsidP="0063716F">
      <w:pPr>
        <w:pStyle w:val="Odsekzoznamu"/>
        <w:numPr>
          <w:ilvl w:val="0"/>
          <w:numId w:val="19"/>
        </w:numPr>
        <w:spacing w:before="120" w:after="120"/>
        <w:contextualSpacing w:val="0"/>
        <w:jc w:val="both"/>
        <w:rPr>
          <w:rFonts w:asciiTheme="minorHAnsi" w:eastAsia="Calibri" w:hAnsiTheme="minorHAnsi"/>
          <w:sz w:val="22"/>
          <w:szCs w:val="22"/>
          <w:lang w:eastAsia="en-US"/>
        </w:rPr>
      </w:pPr>
      <w:r w:rsidRPr="0063716F">
        <w:rPr>
          <w:rFonts w:asciiTheme="minorHAnsi" w:eastAsia="Calibri" w:hAnsiTheme="minorHAnsi"/>
          <w:b/>
          <w:sz w:val="22"/>
          <w:szCs w:val="22"/>
          <w:lang w:eastAsia="en-US"/>
        </w:rPr>
        <w:t>3,45 %</w:t>
      </w:r>
      <w:r w:rsidRPr="0063716F">
        <w:rPr>
          <w:rFonts w:asciiTheme="minorHAnsi" w:eastAsia="Calibri" w:hAnsiTheme="minorHAns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„pro rata“;</w:t>
      </w:r>
    </w:p>
    <w:p w14:paraId="3FAD1961" w14:textId="77777777" w:rsidR="00EA7C0C" w:rsidRPr="001D1B1E" w:rsidRDefault="00EA7C0C" w:rsidP="0063716F">
      <w:pPr>
        <w:pStyle w:val="Odsekzoznamu"/>
        <w:numPr>
          <w:ilvl w:val="0"/>
          <w:numId w:val="19"/>
        </w:numPr>
        <w:spacing w:before="120" w:after="120"/>
        <w:contextualSpacing w:val="0"/>
        <w:jc w:val="both"/>
        <w:rPr>
          <w:rFonts w:asciiTheme="minorHAnsi" w:eastAsia="Calibri" w:hAnsiTheme="minorHAnsi"/>
          <w:sz w:val="22"/>
          <w:szCs w:val="22"/>
          <w:lang w:eastAsia="en-US"/>
        </w:rPr>
      </w:pPr>
      <w:r w:rsidRPr="0063716F">
        <w:rPr>
          <w:rFonts w:asciiTheme="minorHAnsi" w:eastAsia="Calibri" w:hAnsiTheme="minorHAnsi"/>
          <w:b/>
          <w:sz w:val="22"/>
          <w:szCs w:val="22"/>
          <w:lang w:eastAsia="en-US"/>
        </w:rPr>
        <w:t>85 %</w:t>
      </w:r>
      <w:r w:rsidRPr="0063716F">
        <w:rPr>
          <w:rFonts w:asciiTheme="minorHAnsi" w:eastAsia="Calibri" w:hAnsiTheme="minorHAnsi"/>
          <w:sz w:val="22"/>
          <w:szCs w:val="22"/>
          <w:lang w:eastAsia="en-US"/>
        </w:rPr>
        <w:t xml:space="preserve"> z celkových oprávnených výdavkov bez zdrojov „pro rata“ tvorí výška pomoci z </w:t>
      </w:r>
      <w:r w:rsidRPr="000C0504">
        <w:rPr>
          <w:rFonts w:asciiTheme="minorHAnsi" w:eastAsia="Calibri" w:hAnsiTheme="minorHAnsi"/>
          <w:sz w:val="22"/>
          <w:szCs w:val="22"/>
          <w:lang w:eastAsia="en-US"/>
        </w:rPr>
        <w:t>Európskeho fondu regionálneho rozvoja.</w:t>
      </w:r>
    </w:p>
    <w:p w14:paraId="6EB377A0" w14:textId="77777777" w:rsidR="00EA7C0C" w:rsidRPr="000C0504" w:rsidRDefault="00EA7C0C" w:rsidP="0063716F">
      <w:pPr>
        <w:spacing w:before="120" w:after="120"/>
        <w:ind w:firstLine="360"/>
        <w:jc w:val="both"/>
        <w:rPr>
          <w:rFonts w:asciiTheme="minorHAnsi" w:hAnsiTheme="minorHAnsi"/>
          <w:sz w:val="22"/>
          <w:szCs w:val="22"/>
        </w:rPr>
      </w:pPr>
      <w:r w:rsidRPr="000C0504">
        <w:rPr>
          <w:rFonts w:asciiTheme="minorHAnsi" w:hAnsiTheme="minorHAnsi"/>
          <w:sz w:val="22"/>
          <w:szCs w:val="22"/>
        </w:rPr>
        <w:t>Zdroje štátneho rozpočtu tvoria:</w:t>
      </w:r>
    </w:p>
    <w:p w14:paraId="760129B6" w14:textId="77777777" w:rsidR="00EA7C0C" w:rsidRPr="0063716F" w:rsidRDefault="00EA7C0C" w:rsidP="0063716F">
      <w:pPr>
        <w:pStyle w:val="Odsekzoznamu"/>
        <w:numPr>
          <w:ilvl w:val="0"/>
          <w:numId w:val="19"/>
        </w:numPr>
        <w:spacing w:before="120" w:after="120"/>
        <w:contextualSpacing w:val="0"/>
        <w:jc w:val="both"/>
        <w:rPr>
          <w:rFonts w:asciiTheme="minorHAnsi" w:eastAsia="Calibri" w:hAnsiTheme="minorHAnsi"/>
          <w:sz w:val="22"/>
          <w:szCs w:val="22"/>
          <w:lang w:eastAsia="en-US"/>
        </w:rPr>
      </w:pPr>
      <w:r w:rsidRPr="0063716F">
        <w:rPr>
          <w:rFonts w:asciiTheme="minorHAnsi" w:eastAsia="Calibri" w:hAnsiTheme="minorHAnsi"/>
          <w:b/>
          <w:sz w:val="22"/>
          <w:szCs w:val="22"/>
          <w:lang w:eastAsia="en-US"/>
        </w:rPr>
        <w:t xml:space="preserve">15 % </w:t>
      </w:r>
      <w:r w:rsidRPr="0063716F">
        <w:rPr>
          <w:rFonts w:asciiTheme="minorHAnsi" w:eastAsia="Calibri" w:hAnsiTheme="minorHAnsi"/>
          <w:sz w:val="22"/>
          <w:szCs w:val="22"/>
          <w:lang w:eastAsia="en-US"/>
        </w:rPr>
        <w:t>z celkových oprávnených výdavkov bez zdrojov „pro rata“ tvorí príspevok zo štátneho rozpočtu.</w:t>
      </w:r>
    </w:p>
    <w:p w14:paraId="3FC75260" w14:textId="3F1F3328" w:rsidR="001C5379" w:rsidRPr="00281D64" w:rsidRDefault="00CF63F4" w:rsidP="00706E26">
      <w:pPr>
        <w:pStyle w:val="Odsekzoznamu"/>
        <w:numPr>
          <w:ilvl w:val="0"/>
          <w:numId w:val="22"/>
        </w:numPr>
        <w:spacing w:before="120" w:after="120"/>
        <w:ind w:left="284" w:hanging="284"/>
        <w:contextualSpacing w:val="0"/>
        <w:jc w:val="both"/>
        <w:rPr>
          <w:rFonts w:asciiTheme="minorHAnsi" w:hAnsiTheme="minorHAnsi"/>
          <w:sz w:val="22"/>
          <w:szCs w:val="22"/>
        </w:rPr>
      </w:pPr>
      <w:r w:rsidRPr="00281D64">
        <w:rPr>
          <w:rFonts w:asciiTheme="minorHAnsi" w:hAnsiTheme="minorHAnsi"/>
          <w:b/>
          <w:sz w:val="22"/>
          <w:szCs w:val="22"/>
        </w:rPr>
        <w:t xml:space="preserve">partner – </w:t>
      </w:r>
      <w:r w:rsidR="00EA7C0C" w:rsidRPr="00281D64">
        <w:rPr>
          <w:rFonts w:asciiTheme="minorHAnsi" w:hAnsiTheme="minorHAnsi"/>
          <w:b/>
          <w:sz w:val="22"/>
          <w:szCs w:val="22"/>
        </w:rPr>
        <w:t>organizácia štátnej správy</w:t>
      </w:r>
      <w:r w:rsidR="00EA7C0C" w:rsidRPr="00281D64">
        <w:rPr>
          <w:rFonts w:asciiTheme="minorHAnsi" w:hAnsiTheme="minorHAnsi"/>
          <w:sz w:val="22"/>
          <w:szCs w:val="22"/>
        </w:rPr>
        <w:t xml:space="preserve"> (časť 3.2.1.1 Stratégie financovania Európskych štrukturálnych a investičných fondov pre programové obdobie 2014 – 2020) </w:t>
      </w:r>
      <w:r w:rsidR="00EA7C0C" w:rsidRPr="00281D64">
        <w:rPr>
          <w:rFonts w:asciiTheme="minorHAnsi" w:hAnsiTheme="minorHAnsi"/>
          <w:b/>
          <w:sz w:val="22"/>
          <w:szCs w:val="22"/>
        </w:rPr>
        <w:t xml:space="preserve">a </w:t>
      </w:r>
      <w:r w:rsidR="00A86C8C" w:rsidRPr="00281D64">
        <w:rPr>
          <w:rFonts w:asciiTheme="minorHAnsi" w:hAnsiTheme="minorHAnsi"/>
          <w:b/>
          <w:sz w:val="22"/>
          <w:szCs w:val="22"/>
        </w:rPr>
        <w:t>ostatné subjekty verejnej správy</w:t>
      </w:r>
      <w:r w:rsidR="00A86C8C" w:rsidRPr="00281D64">
        <w:rPr>
          <w:rFonts w:asciiTheme="minorHAnsi" w:hAnsiTheme="minorHAnsi"/>
          <w:sz w:val="22"/>
          <w:szCs w:val="22"/>
        </w:rPr>
        <w:t xml:space="preserve">  </w:t>
      </w:r>
      <w:r w:rsidRPr="00281D64">
        <w:rPr>
          <w:rFonts w:asciiTheme="minorHAnsi" w:hAnsiTheme="minorHAnsi"/>
          <w:sz w:val="22"/>
          <w:szCs w:val="22"/>
        </w:rPr>
        <w:t>(časť 3.2.1.</w:t>
      </w:r>
      <w:r w:rsidR="00EF4AF4" w:rsidRPr="00281D64">
        <w:rPr>
          <w:rFonts w:asciiTheme="minorHAnsi" w:hAnsiTheme="minorHAnsi"/>
          <w:sz w:val="22"/>
          <w:szCs w:val="22"/>
        </w:rPr>
        <w:t xml:space="preserve">2 </w:t>
      </w:r>
      <w:r w:rsidRPr="00281D64">
        <w:rPr>
          <w:rFonts w:asciiTheme="minorHAnsi" w:hAnsiTheme="minorHAnsi"/>
          <w:sz w:val="22"/>
          <w:szCs w:val="22"/>
        </w:rPr>
        <w:t>Stratégie financovania Európskych štrukturálnych a investičných fondov pre programové obdobie 2014 – 2020)</w:t>
      </w:r>
    </w:p>
    <w:tbl>
      <w:tblPr>
        <w:tblW w:w="9145" w:type="dxa"/>
        <w:tblInd w:w="-3" w:type="dxa"/>
        <w:tblCellMar>
          <w:left w:w="0" w:type="dxa"/>
          <w:right w:w="0" w:type="dxa"/>
        </w:tblCellMar>
        <w:tblLook w:val="04A0" w:firstRow="1" w:lastRow="0" w:firstColumn="1" w:lastColumn="0" w:noHBand="0" w:noVBand="1"/>
      </w:tblPr>
      <w:tblGrid>
        <w:gridCol w:w="1178"/>
        <w:gridCol w:w="2276"/>
        <w:gridCol w:w="2002"/>
        <w:gridCol w:w="1138"/>
        <w:gridCol w:w="992"/>
        <w:gridCol w:w="1543"/>
        <w:gridCol w:w="16"/>
      </w:tblGrid>
      <w:tr w:rsidR="00EA7C0C" w:rsidRPr="000C0504" w14:paraId="1E221BF3" w14:textId="77777777" w:rsidTr="005A1282">
        <w:trPr>
          <w:trHeight w:val="307"/>
        </w:trPr>
        <w:tc>
          <w:tcPr>
            <w:tcW w:w="1178"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7AE736AE"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štátna vysoká škola</w:t>
            </w:r>
          </w:p>
        </w:tc>
        <w:tc>
          <w:tcPr>
            <w:tcW w:w="5416" w:type="dxa"/>
            <w:gridSpan w:val="3"/>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329A7FA"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Celkové oprávnené výdavky</w:t>
            </w:r>
          </w:p>
        </w:tc>
        <w:tc>
          <w:tcPr>
            <w:tcW w:w="992"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401DD18D"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Pro rata</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52FCDCBF"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Spolu</w:t>
            </w:r>
          </w:p>
        </w:tc>
        <w:tc>
          <w:tcPr>
            <w:tcW w:w="16" w:type="dxa"/>
            <w:vAlign w:val="center"/>
            <w:hideMark/>
          </w:tcPr>
          <w:p w14:paraId="49AD7303" w14:textId="77777777" w:rsidR="00EA7C0C" w:rsidRPr="000C0504" w:rsidRDefault="00EA7C0C" w:rsidP="005A1282">
            <w:pPr>
              <w:rPr>
                <w:rFonts w:asciiTheme="minorHAnsi" w:hAnsiTheme="minorHAnsi"/>
                <w:sz w:val="22"/>
                <w:szCs w:val="22"/>
              </w:rPr>
            </w:pPr>
          </w:p>
        </w:tc>
      </w:tr>
      <w:tr w:rsidR="00EA7C0C" w:rsidRPr="000C0504" w14:paraId="4EE200FF" w14:textId="77777777" w:rsidTr="005A128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14:paraId="1D96F54C" w14:textId="77777777" w:rsidR="00EA7C0C" w:rsidRPr="000C0504" w:rsidRDefault="00EA7C0C" w:rsidP="005A1282">
            <w:pPr>
              <w:rPr>
                <w:rFonts w:asciiTheme="minorHAnsi" w:hAnsiTheme="minorHAnsi"/>
                <w:color w:val="000000"/>
                <w:sz w:val="22"/>
                <w:szCs w:val="22"/>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434D2B0B"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Zdroj EÚ</w:t>
            </w:r>
          </w:p>
        </w:tc>
        <w:tc>
          <w:tcPr>
            <w:tcW w:w="3140" w:type="dxa"/>
            <w:gridSpan w:val="2"/>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027914F3"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Národné zdroje</w:t>
            </w:r>
          </w:p>
        </w:tc>
        <w:tc>
          <w:tcPr>
            <w:tcW w:w="992" w:type="dxa"/>
            <w:vMerge/>
            <w:tcBorders>
              <w:top w:val="single" w:sz="8" w:space="0" w:color="auto"/>
              <w:left w:val="nil"/>
              <w:bottom w:val="single" w:sz="8" w:space="0" w:color="auto"/>
              <w:right w:val="single" w:sz="8" w:space="0" w:color="auto"/>
            </w:tcBorders>
            <w:vAlign w:val="center"/>
            <w:hideMark/>
          </w:tcPr>
          <w:p w14:paraId="7A255A7B" w14:textId="77777777" w:rsidR="00EA7C0C" w:rsidRPr="000C0504" w:rsidRDefault="00EA7C0C" w:rsidP="005A1282">
            <w:pPr>
              <w:rPr>
                <w:rFonts w:asciiTheme="minorHAnsi" w:hAnsi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14:paraId="060D2756" w14:textId="77777777" w:rsidR="00EA7C0C" w:rsidRPr="000C0504" w:rsidRDefault="00EA7C0C" w:rsidP="005A1282">
            <w:pPr>
              <w:rPr>
                <w:rFonts w:asciiTheme="minorHAnsi" w:hAnsiTheme="minorHAnsi"/>
                <w:color w:val="000000"/>
                <w:sz w:val="22"/>
                <w:szCs w:val="22"/>
              </w:rPr>
            </w:pPr>
          </w:p>
        </w:tc>
        <w:tc>
          <w:tcPr>
            <w:tcW w:w="16" w:type="dxa"/>
            <w:vAlign w:val="center"/>
            <w:hideMark/>
          </w:tcPr>
          <w:p w14:paraId="41AAC205" w14:textId="77777777" w:rsidR="00EA7C0C" w:rsidRPr="000C0504" w:rsidRDefault="00EA7C0C" w:rsidP="005A1282">
            <w:pPr>
              <w:rPr>
                <w:rFonts w:asciiTheme="minorHAnsi" w:hAnsiTheme="minorHAnsi"/>
                <w:sz w:val="22"/>
                <w:szCs w:val="22"/>
              </w:rPr>
            </w:pPr>
          </w:p>
        </w:tc>
      </w:tr>
      <w:tr w:rsidR="00EA7C0C" w:rsidRPr="000C0504" w14:paraId="45DB5D7F" w14:textId="77777777" w:rsidTr="005A128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14:paraId="4F4D25E8" w14:textId="77777777" w:rsidR="00EA7C0C" w:rsidRPr="000C0504" w:rsidRDefault="00EA7C0C" w:rsidP="005A1282">
            <w:pPr>
              <w:rPr>
                <w:rFonts w:asciiTheme="minorHAnsi" w:hAnsi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14:paraId="5DB40501" w14:textId="77777777" w:rsidR="00EA7C0C" w:rsidRPr="000C0504" w:rsidRDefault="00EA7C0C" w:rsidP="005A1282">
            <w:pPr>
              <w:rPr>
                <w:rFonts w:asciiTheme="minorHAnsi" w:hAnsiTheme="minorHAnsi"/>
                <w:color w:val="000000"/>
                <w:sz w:val="22"/>
                <w:szCs w:val="22"/>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E30DB64"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35D77FA"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Prijímateľ</w:t>
            </w:r>
          </w:p>
        </w:tc>
        <w:tc>
          <w:tcPr>
            <w:tcW w:w="992" w:type="dxa"/>
            <w:vMerge/>
            <w:tcBorders>
              <w:top w:val="single" w:sz="8" w:space="0" w:color="auto"/>
              <w:left w:val="nil"/>
              <w:bottom w:val="single" w:sz="8" w:space="0" w:color="auto"/>
              <w:right w:val="single" w:sz="8" w:space="0" w:color="auto"/>
            </w:tcBorders>
            <w:vAlign w:val="center"/>
            <w:hideMark/>
          </w:tcPr>
          <w:p w14:paraId="03D073D6" w14:textId="77777777" w:rsidR="00EA7C0C" w:rsidRPr="000C0504" w:rsidRDefault="00EA7C0C" w:rsidP="005A1282">
            <w:pPr>
              <w:rPr>
                <w:rFonts w:asciiTheme="minorHAnsi" w:hAnsi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14:paraId="6EF88D31" w14:textId="77777777" w:rsidR="00EA7C0C" w:rsidRPr="000C0504" w:rsidRDefault="00EA7C0C" w:rsidP="005A1282">
            <w:pPr>
              <w:rPr>
                <w:rFonts w:asciiTheme="minorHAnsi" w:hAnsiTheme="minorHAnsi"/>
                <w:color w:val="000000"/>
                <w:sz w:val="22"/>
                <w:szCs w:val="22"/>
              </w:rPr>
            </w:pPr>
          </w:p>
        </w:tc>
        <w:tc>
          <w:tcPr>
            <w:tcW w:w="16" w:type="dxa"/>
            <w:vAlign w:val="center"/>
            <w:hideMark/>
          </w:tcPr>
          <w:p w14:paraId="504D7055" w14:textId="77777777" w:rsidR="00EA7C0C" w:rsidRPr="000C0504" w:rsidRDefault="00EA7C0C" w:rsidP="005A1282">
            <w:pPr>
              <w:rPr>
                <w:rFonts w:asciiTheme="minorHAnsi" w:hAnsiTheme="minorHAnsi"/>
                <w:sz w:val="22"/>
                <w:szCs w:val="22"/>
              </w:rPr>
            </w:pPr>
          </w:p>
        </w:tc>
      </w:tr>
      <w:tr w:rsidR="00EA7C0C" w:rsidRPr="000C0504" w14:paraId="2CE660AF" w14:textId="77777777" w:rsidTr="005A1282">
        <w:trPr>
          <w:trHeight w:val="125"/>
        </w:trPr>
        <w:tc>
          <w:tcPr>
            <w:tcW w:w="1178" w:type="dxa"/>
            <w:vMerge/>
            <w:tcBorders>
              <w:top w:val="single" w:sz="8" w:space="0" w:color="auto"/>
              <w:left w:val="single" w:sz="8" w:space="0" w:color="auto"/>
              <w:bottom w:val="single" w:sz="8" w:space="0" w:color="auto"/>
              <w:right w:val="single" w:sz="8" w:space="0" w:color="auto"/>
            </w:tcBorders>
            <w:vAlign w:val="center"/>
            <w:hideMark/>
          </w:tcPr>
          <w:p w14:paraId="0B9EAB34" w14:textId="77777777" w:rsidR="00EA7C0C" w:rsidRPr="000C0504" w:rsidRDefault="00EA7C0C" w:rsidP="005A1282">
            <w:pPr>
              <w:rPr>
                <w:rFonts w:asciiTheme="minorHAnsi" w:hAnsi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14:paraId="611AAA1A" w14:textId="77777777" w:rsidR="00EA7C0C" w:rsidRPr="000C0504" w:rsidRDefault="00EA7C0C" w:rsidP="005A1282">
            <w:pPr>
              <w:rPr>
                <w:rFonts w:asciiTheme="minorHAnsi" w:hAnsiTheme="minorHAnsi"/>
                <w:color w:val="000000"/>
                <w:sz w:val="22"/>
                <w:szCs w:val="22"/>
              </w:rPr>
            </w:pPr>
          </w:p>
        </w:tc>
        <w:tc>
          <w:tcPr>
            <w:tcW w:w="2002" w:type="dxa"/>
            <w:vMerge/>
            <w:tcBorders>
              <w:top w:val="nil"/>
              <w:left w:val="nil"/>
              <w:bottom w:val="single" w:sz="8" w:space="0" w:color="auto"/>
              <w:right w:val="single" w:sz="8" w:space="0" w:color="auto"/>
            </w:tcBorders>
            <w:vAlign w:val="center"/>
            <w:hideMark/>
          </w:tcPr>
          <w:p w14:paraId="56FC9AD5" w14:textId="77777777" w:rsidR="00EA7C0C" w:rsidRPr="000C0504" w:rsidRDefault="00EA7C0C" w:rsidP="005A1282">
            <w:pPr>
              <w:rPr>
                <w:rFonts w:asciiTheme="minorHAnsi" w:hAnsiTheme="minorHAnsi"/>
                <w:color w:val="000000"/>
                <w:sz w:val="22"/>
                <w:szCs w:val="22"/>
              </w:rPr>
            </w:pPr>
          </w:p>
        </w:tc>
        <w:tc>
          <w:tcPr>
            <w:tcW w:w="1138" w:type="dxa"/>
            <w:vMerge/>
            <w:tcBorders>
              <w:top w:val="nil"/>
              <w:left w:val="nil"/>
              <w:bottom w:val="single" w:sz="8" w:space="0" w:color="auto"/>
              <w:right w:val="single" w:sz="8" w:space="0" w:color="auto"/>
            </w:tcBorders>
            <w:vAlign w:val="center"/>
            <w:hideMark/>
          </w:tcPr>
          <w:p w14:paraId="33CCD318" w14:textId="77777777" w:rsidR="00EA7C0C" w:rsidRPr="000C0504" w:rsidRDefault="00EA7C0C" w:rsidP="005A1282">
            <w:pPr>
              <w:rPr>
                <w:rFonts w:asciiTheme="minorHAnsi" w:hAnsiTheme="minorHAnsi"/>
                <w:color w:val="000000"/>
                <w:sz w:val="22"/>
                <w:szCs w:val="22"/>
              </w:rPr>
            </w:pPr>
          </w:p>
        </w:tc>
        <w:tc>
          <w:tcPr>
            <w:tcW w:w="992" w:type="dxa"/>
            <w:vMerge/>
            <w:tcBorders>
              <w:top w:val="single" w:sz="8" w:space="0" w:color="auto"/>
              <w:left w:val="nil"/>
              <w:bottom w:val="single" w:sz="8" w:space="0" w:color="auto"/>
              <w:right w:val="single" w:sz="8" w:space="0" w:color="auto"/>
            </w:tcBorders>
            <w:vAlign w:val="center"/>
            <w:hideMark/>
          </w:tcPr>
          <w:p w14:paraId="53CB00E8" w14:textId="77777777" w:rsidR="00EA7C0C" w:rsidRPr="000C0504" w:rsidRDefault="00EA7C0C" w:rsidP="005A1282">
            <w:pPr>
              <w:rPr>
                <w:rFonts w:asciiTheme="minorHAnsi" w:hAnsi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14:paraId="2DEE9F2C" w14:textId="77777777" w:rsidR="00EA7C0C" w:rsidRPr="000C0504" w:rsidRDefault="00EA7C0C" w:rsidP="005A1282">
            <w:pPr>
              <w:rPr>
                <w:rFonts w:asciiTheme="minorHAnsi" w:hAnsiTheme="minorHAnsi"/>
                <w:color w:val="000000"/>
                <w:sz w:val="22"/>
                <w:szCs w:val="22"/>
              </w:rPr>
            </w:pPr>
          </w:p>
        </w:tc>
        <w:tc>
          <w:tcPr>
            <w:tcW w:w="16" w:type="dxa"/>
            <w:vAlign w:val="center"/>
            <w:hideMark/>
          </w:tcPr>
          <w:p w14:paraId="365D1B20" w14:textId="77777777" w:rsidR="00EA7C0C" w:rsidRPr="000C0504" w:rsidRDefault="00EA7C0C" w:rsidP="005A1282">
            <w:pPr>
              <w:rPr>
                <w:rFonts w:asciiTheme="minorHAnsi" w:hAnsiTheme="minorHAnsi"/>
                <w:sz w:val="22"/>
                <w:szCs w:val="22"/>
              </w:rPr>
            </w:pPr>
          </w:p>
        </w:tc>
      </w:tr>
      <w:tr w:rsidR="00EA7C0C" w:rsidRPr="000C0504" w14:paraId="671CC0D7" w14:textId="77777777" w:rsidTr="005A128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14:paraId="1D17ED0C" w14:textId="77777777" w:rsidR="00EA7C0C" w:rsidRPr="000C0504" w:rsidRDefault="00EA7C0C" w:rsidP="005A1282">
            <w:pPr>
              <w:rPr>
                <w:rFonts w:asciiTheme="minorHAnsi" w:hAnsi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9EDA62C" w14:textId="77777777" w:rsidR="00EA7C0C" w:rsidRPr="000C0504" w:rsidRDefault="00EA7C0C" w:rsidP="005A1282">
            <w:pPr>
              <w:jc w:val="center"/>
              <w:rPr>
                <w:rFonts w:asciiTheme="minorHAnsi" w:hAnsiTheme="minorHAnsi"/>
                <w:color w:val="FF0000"/>
                <w:sz w:val="22"/>
                <w:szCs w:val="22"/>
              </w:rPr>
            </w:pPr>
            <w:r w:rsidRPr="000C0504">
              <w:rPr>
                <w:rFonts w:asciiTheme="minorHAnsi" w:hAnsiTheme="minorHAnsi"/>
                <w:sz w:val="22"/>
                <w:szCs w:val="22"/>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D0CC464"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sz w:val="22"/>
                <w:szCs w:val="22"/>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DD72B70"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2AA2BF2"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564CEF6"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100,00%</w:t>
            </w:r>
          </w:p>
        </w:tc>
        <w:tc>
          <w:tcPr>
            <w:tcW w:w="16" w:type="dxa"/>
            <w:vAlign w:val="center"/>
            <w:hideMark/>
          </w:tcPr>
          <w:p w14:paraId="77648A5B" w14:textId="77777777" w:rsidR="00EA7C0C" w:rsidRPr="000C0504" w:rsidRDefault="00EA7C0C" w:rsidP="005A1282">
            <w:pPr>
              <w:rPr>
                <w:rFonts w:asciiTheme="minorHAnsi" w:hAnsiTheme="minorHAnsi"/>
                <w:sz w:val="22"/>
                <w:szCs w:val="22"/>
              </w:rPr>
            </w:pPr>
          </w:p>
        </w:tc>
      </w:tr>
      <w:tr w:rsidR="00EA7C0C" w:rsidRPr="000C0504" w14:paraId="40120E4F" w14:textId="77777777" w:rsidTr="005A128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14:paraId="551ED4A4" w14:textId="77777777" w:rsidR="00EA7C0C" w:rsidRPr="000C0504" w:rsidRDefault="00EA7C0C" w:rsidP="005A1282">
            <w:pPr>
              <w:rPr>
                <w:rFonts w:asciiTheme="minorHAnsi" w:hAnsiTheme="minorHAnsi"/>
                <w:color w:val="000000"/>
                <w:sz w:val="22"/>
                <w:szCs w:val="22"/>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AD07DEF"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(96,55 % zo 100,00 %)</w:t>
            </w:r>
          </w:p>
        </w:tc>
        <w:tc>
          <w:tcPr>
            <w:tcW w:w="1138" w:type="dxa"/>
            <w:vMerge/>
            <w:tcBorders>
              <w:top w:val="nil"/>
              <w:left w:val="nil"/>
              <w:bottom w:val="single" w:sz="8" w:space="0" w:color="auto"/>
              <w:right w:val="single" w:sz="8" w:space="0" w:color="auto"/>
            </w:tcBorders>
            <w:vAlign w:val="center"/>
            <w:hideMark/>
          </w:tcPr>
          <w:p w14:paraId="4B7BF1F2" w14:textId="77777777" w:rsidR="00EA7C0C" w:rsidRPr="000C0504" w:rsidRDefault="00EA7C0C" w:rsidP="005A1282">
            <w:pPr>
              <w:rPr>
                <w:rFonts w:asciiTheme="minorHAnsi" w:hAnsiTheme="minorHAnsi"/>
                <w:color w:val="000000"/>
                <w:sz w:val="22"/>
                <w:szCs w:val="22"/>
              </w:rPr>
            </w:pPr>
          </w:p>
        </w:tc>
        <w:tc>
          <w:tcPr>
            <w:tcW w:w="992" w:type="dxa"/>
            <w:vMerge/>
            <w:tcBorders>
              <w:top w:val="nil"/>
              <w:left w:val="nil"/>
              <w:bottom w:val="single" w:sz="8" w:space="0" w:color="auto"/>
              <w:right w:val="single" w:sz="8" w:space="0" w:color="auto"/>
            </w:tcBorders>
            <w:vAlign w:val="center"/>
            <w:hideMark/>
          </w:tcPr>
          <w:p w14:paraId="6CFDACA0" w14:textId="77777777" w:rsidR="00EA7C0C" w:rsidRPr="000C0504" w:rsidRDefault="00EA7C0C" w:rsidP="005A1282">
            <w:pPr>
              <w:rPr>
                <w:rFonts w:asciiTheme="minorHAnsi" w:hAnsiTheme="minorHAnsi"/>
                <w:color w:val="000000"/>
                <w:sz w:val="22"/>
                <w:szCs w:val="22"/>
              </w:rPr>
            </w:pPr>
          </w:p>
        </w:tc>
        <w:tc>
          <w:tcPr>
            <w:tcW w:w="1543" w:type="dxa"/>
            <w:vMerge/>
            <w:tcBorders>
              <w:top w:val="nil"/>
              <w:left w:val="nil"/>
              <w:bottom w:val="single" w:sz="8" w:space="0" w:color="auto"/>
              <w:right w:val="single" w:sz="8" w:space="0" w:color="auto"/>
            </w:tcBorders>
            <w:vAlign w:val="center"/>
            <w:hideMark/>
          </w:tcPr>
          <w:p w14:paraId="5AD45C8D" w14:textId="77777777" w:rsidR="00EA7C0C" w:rsidRPr="000C0504" w:rsidRDefault="00EA7C0C" w:rsidP="005A1282">
            <w:pPr>
              <w:rPr>
                <w:rFonts w:asciiTheme="minorHAnsi" w:hAnsiTheme="minorHAnsi"/>
                <w:color w:val="000000"/>
                <w:sz w:val="22"/>
                <w:szCs w:val="22"/>
              </w:rPr>
            </w:pPr>
          </w:p>
        </w:tc>
        <w:tc>
          <w:tcPr>
            <w:tcW w:w="16" w:type="dxa"/>
            <w:vAlign w:val="center"/>
            <w:hideMark/>
          </w:tcPr>
          <w:p w14:paraId="1FEF72C1" w14:textId="77777777" w:rsidR="00EA7C0C" w:rsidRPr="000C0504" w:rsidRDefault="00EA7C0C" w:rsidP="005A1282">
            <w:pPr>
              <w:rPr>
                <w:rFonts w:asciiTheme="minorHAnsi" w:hAnsiTheme="minorHAnsi"/>
                <w:sz w:val="22"/>
                <w:szCs w:val="22"/>
              </w:rPr>
            </w:pPr>
          </w:p>
        </w:tc>
      </w:tr>
      <w:tr w:rsidR="00EA7C0C" w:rsidRPr="000C0504" w14:paraId="03B4CBF4" w14:textId="77777777" w:rsidTr="0063716F">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14:paraId="0FBBCF62" w14:textId="77777777" w:rsidR="00EA7C0C" w:rsidRPr="000C0504" w:rsidRDefault="00EA7C0C" w:rsidP="005A1282">
            <w:pPr>
              <w:rPr>
                <w:rFonts w:asciiTheme="minorHAnsi" w:hAnsi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30F9E8C"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9422052" w14:textId="77777777" w:rsidR="00EA7C0C" w:rsidRPr="000C0504" w:rsidRDefault="00EA7C0C" w:rsidP="000C0504">
            <w:pPr>
              <w:jc w:val="center"/>
              <w:rPr>
                <w:rFonts w:asciiTheme="minorHAnsi" w:hAnsiTheme="minorHAnsi"/>
                <w:color w:val="000000"/>
                <w:sz w:val="22"/>
                <w:szCs w:val="22"/>
              </w:rPr>
            </w:pPr>
            <w:r w:rsidRPr="000C0504">
              <w:rPr>
                <w:rFonts w:asciiTheme="minorHAnsi" w:hAnsiTheme="minorHAnsi"/>
                <w:color w:val="000000"/>
                <w:sz w:val="22"/>
                <w:szCs w:val="22"/>
              </w:rPr>
              <w:t>(15,00 % z 96,55 %)</w:t>
            </w:r>
          </w:p>
        </w:tc>
        <w:tc>
          <w:tcPr>
            <w:tcW w:w="1138" w:type="dxa"/>
            <w:vMerge/>
            <w:tcBorders>
              <w:top w:val="nil"/>
              <w:left w:val="nil"/>
              <w:bottom w:val="single" w:sz="8" w:space="0" w:color="auto"/>
              <w:right w:val="single" w:sz="8" w:space="0" w:color="auto"/>
            </w:tcBorders>
            <w:vAlign w:val="center"/>
            <w:hideMark/>
          </w:tcPr>
          <w:p w14:paraId="78DEE438" w14:textId="77777777" w:rsidR="00EA7C0C" w:rsidRPr="000C0504" w:rsidRDefault="00EA7C0C" w:rsidP="005A1282">
            <w:pPr>
              <w:rPr>
                <w:rFonts w:asciiTheme="minorHAnsi" w:hAnsiTheme="minorHAnsi"/>
                <w:color w:val="000000"/>
                <w:sz w:val="22"/>
                <w:szCs w:val="22"/>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9E6310E"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(3,45 % zo 100,00 %)</w:t>
            </w:r>
          </w:p>
        </w:tc>
        <w:tc>
          <w:tcPr>
            <w:tcW w:w="1543" w:type="dxa"/>
            <w:vMerge/>
            <w:tcBorders>
              <w:top w:val="nil"/>
              <w:left w:val="nil"/>
              <w:bottom w:val="single" w:sz="8" w:space="0" w:color="auto"/>
              <w:right w:val="single" w:sz="8" w:space="0" w:color="auto"/>
            </w:tcBorders>
            <w:vAlign w:val="center"/>
            <w:hideMark/>
          </w:tcPr>
          <w:p w14:paraId="2EF4B18A" w14:textId="77777777" w:rsidR="00EA7C0C" w:rsidRPr="000C0504" w:rsidRDefault="00EA7C0C" w:rsidP="005A1282">
            <w:pPr>
              <w:rPr>
                <w:rFonts w:asciiTheme="minorHAnsi" w:hAnsiTheme="minorHAnsi"/>
                <w:color w:val="000000"/>
                <w:sz w:val="22"/>
                <w:szCs w:val="22"/>
              </w:rPr>
            </w:pPr>
          </w:p>
        </w:tc>
        <w:tc>
          <w:tcPr>
            <w:tcW w:w="16" w:type="dxa"/>
            <w:vAlign w:val="center"/>
            <w:hideMark/>
          </w:tcPr>
          <w:p w14:paraId="7C4BD199" w14:textId="77777777" w:rsidR="00EA7C0C" w:rsidRPr="000C0504" w:rsidRDefault="00EA7C0C" w:rsidP="005A1282">
            <w:pPr>
              <w:rPr>
                <w:rFonts w:asciiTheme="minorHAnsi" w:hAnsiTheme="minorHAnsi"/>
                <w:sz w:val="22"/>
                <w:szCs w:val="22"/>
              </w:rPr>
            </w:pPr>
          </w:p>
        </w:tc>
      </w:tr>
    </w:tbl>
    <w:p w14:paraId="4A00FC5F" w14:textId="058FD03A" w:rsidR="00EA7C0C" w:rsidRPr="000C0504" w:rsidRDefault="00EA7C0C" w:rsidP="007775EB">
      <w:pPr>
        <w:spacing w:before="240" w:after="240"/>
        <w:jc w:val="both"/>
        <w:rPr>
          <w:rFonts w:asciiTheme="minorHAnsi" w:hAnsiTheme="minorHAnsi"/>
          <w:sz w:val="22"/>
          <w:szCs w:val="22"/>
        </w:rPr>
      </w:pPr>
    </w:p>
    <w:tbl>
      <w:tblPr>
        <w:tblW w:w="9784" w:type="dxa"/>
        <w:tblInd w:w="-3" w:type="dxa"/>
        <w:tblCellMar>
          <w:left w:w="0" w:type="dxa"/>
          <w:right w:w="0" w:type="dxa"/>
        </w:tblCellMar>
        <w:tblLook w:val="04A0" w:firstRow="1" w:lastRow="0" w:firstColumn="1" w:lastColumn="0" w:noHBand="0" w:noVBand="1"/>
      </w:tblPr>
      <w:tblGrid>
        <w:gridCol w:w="1207"/>
        <w:gridCol w:w="2194"/>
        <w:gridCol w:w="1917"/>
        <w:gridCol w:w="1134"/>
        <w:gridCol w:w="1134"/>
        <w:gridCol w:w="1559"/>
        <w:gridCol w:w="639"/>
      </w:tblGrid>
      <w:tr w:rsidR="00CF63F4" w:rsidRPr="000C0504" w14:paraId="79BF2845" w14:textId="77777777" w:rsidTr="002A7815">
        <w:trPr>
          <w:trHeight w:val="300"/>
        </w:trPr>
        <w:tc>
          <w:tcPr>
            <w:tcW w:w="1207"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22DEB336" w14:textId="77777777" w:rsidR="00CF63F4" w:rsidRPr="000C0504" w:rsidRDefault="00CF63F4">
            <w:pPr>
              <w:jc w:val="center"/>
              <w:rPr>
                <w:rFonts w:asciiTheme="minorHAnsi" w:hAnsiTheme="minorHAnsi"/>
                <w:color w:val="000000"/>
                <w:sz w:val="22"/>
                <w:szCs w:val="22"/>
              </w:rPr>
            </w:pPr>
            <w:r w:rsidRPr="001D1B1E">
              <w:rPr>
                <w:rFonts w:asciiTheme="minorHAnsi" w:hAnsiTheme="minorHAnsi"/>
                <w:color w:val="000000"/>
                <w:sz w:val="22"/>
                <w:szCs w:val="22"/>
              </w:rPr>
              <w:t>Verejn</w:t>
            </w:r>
            <w:r w:rsidR="00CE3AFB" w:rsidRPr="000C0504">
              <w:rPr>
                <w:rFonts w:asciiTheme="minorHAnsi" w:hAnsiTheme="minorHAnsi"/>
                <w:color w:val="000000"/>
                <w:sz w:val="22"/>
                <w:szCs w:val="22"/>
              </w:rPr>
              <w:t>á</w:t>
            </w:r>
            <w:r w:rsidRPr="000C0504">
              <w:rPr>
                <w:rFonts w:asciiTheme="minorHAnsi" w:hAnsiTheme="minorHAnsi"/>
                <w:color w:val="000000"/>
                <w:sz w:val="22"/>
                <w:szCs w:val="22"/>
              </w:rPr>
              <w:t xml:space="preserve"> vysok</w:t>
            </w:r>
            <w:r w:rsidR="00CE3AFB" w:rsidRPr="000C0504">
              <w:rPr>
                <w:rFonts w:asciiTheme="minorHAnsi" w:hAnsiTheme="minorHAnsi"/>
                <w:color w:val="000000"/>
                <w:sz w:val="22"/>
                <w:szCs w:val="22"/>
              </w:rPr>
              <w:t>á</w:t>
            </w:r>
            <w:r w:rsidRPr="000C0504">
              <w:rPr>
                <w:rFonts w:asciiTheme="minorHAnsi" w:hAnsiTheme="minorHAnsi"/>
                <w:color w:val="000000"/>
                <w:sz w:val="22"/>
                <w:szCs w:val="22"/>
              </w:rPr>
              <w:t xml:space="preserve"> škol</w:t>
            </w:r>
            <w:r w:rsidR="00CE3AFB" w:rsidRPr="000C0504">
              <w:rPr>
                <w:rFonts w:asciiTheme="minorHAnsi" w:hAnsiTheme="minorHAnsi"/>
                <w:color w:val="000000"/>
                <w:sz w:val="22"/>
                <w:szCs w:val="22"/>
              </w:rPr>
              <w:t>a</w:t>
            </w:r>
          </w:p>
        </w:tc>
        <w:tc>
          <w:tcPr>
            <w:tcW w:w="5245" w:type="dxa"/>
            <w:gridSpan w:val="3"/>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548DEB45"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Celkové oprávnené výdavky</w:t>
            </w:r>
          </w:p>
        </w:tc>
        <w:tc>
          <w:tcPr>
            <w:tcW w:w="1134"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638788EF"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Pro rata</w:t>
            </w:r>
          </w:p>
        </w:tc>
        <w:tc>
          <w:tcPr>
            <w:tcW w:w="1559"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619D34FB"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Spolu</w:t>
            </w:r>
          </w:p>
        </w:tc>
        <w:tc>
          <w:tcPr>
            <w:tcW w:w="639" w:type="dxa"/>
            <w:vAlign w:val="center"/>
            <w:hideMark/>
          </w:tcPr>
          <w:p w14:paraId="67065A32" w14:textId="77777777" w:rsidR="00CF63F4" w:rsidRPr="000C0504" w:rsidRDefault="00CF63F4" w:rsidP="002A7815">
            <w:pPr>
              <w:rPr>
                <w:rFonts w:asciiTheme="minorHAnsi" w:hAnsiTheme="minorHAnsi"/>
                <w:sz w:val="22"/>
                <w:szCs w:val="22"/>
              </w:rPr>
            </w:pPr>
          </w:p>
        </w:tc>
      </w:tr>
      <w:tr w:rsidR="00CF63F4" w:rsidRPr="000C0504" w14:paraId="6E9AC387" w14:textId="77777777" w:rsidTr="002A7815">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14:paraId="3578E5CA" w14:textId="77777777" w:rsidR="00CF63F4" w:rsidRPr="000C0504" w:rsidRDefault="00CF63F4" w:rsidP="002A7815">
            <w:pPr>
              <w:rPr>
                <w:rFonts w:asciiTheme="minorHAnsi" w:hAnsiTheme="minorHAnsi"/>
                <w:color w:val="000000"/>
                <w:sz w:val="22"/>
                <w:szCs w:val="22"/>
              </w:rPr>
            </w:pPr>
          </w:p>
        </w:tc>
        <w:tc>
          <w:tcPr>
            <w:tcW w:w="2194"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7A1440A2"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Zdroj EÚ</w:t>
            </w:r>
          </w:p>
        </w:tc>
        <w:tc>
          <w:tcPr>
            <w:tcW w:w="3051" w:type="dxa"/>
            <w:gridSpan w:val="2"/>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76008747"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Národné zdroje</w:t>
            </w:r>
          </w:p>
        </w:tc>
        <w:tc>
          <w:tcPr>
            <w:tcW w:w="1134" w:type="dxa"/>
            <w:vMerge/>
            <w:tcBorders>
              <w:top w:val="single" w:sz="8" w:space="0" w:color="auto"/>
              <w:left w:val="nil"/>
              <w:bottom w:val="single" w:sz="8" w:space="0" w:color="auto"/>
              <w:right w:val="single" w:sz="8" w:space="0" w:color="auto"/>
            </w:tcBorders>
            <w:vAlign w:val="center"/>
            <w:hideMark/>
          </w:tcPr>
          <w:p w14:paraId="0D529586" w14:textId="77777777" w:rsidR="00CF63F4" w:rsidRPr="000C0504" w:rsidRDefault="00CF63F4" w:rsidP="002A7815">
            <w:pPr>
              <w:rPr>
                <w:rFonts w:asciiTheme="minorHAnsi" w:hAnsiTheme="minorHAnsi"/>
                <w:color w:val="000000"/>
                <w:sz w:val="22"/>
                <w:szCs w:val="22"/>
              </w:rPr>
            </w:pPr>
          </w:p>
        </w:tc>
        <w:tc>
          <w:tcPr>
            <w:tcW w:w="1559" w:type="dxa"/>
            <w:vMerge/>
            <w:tcBorders>
              <w:top w:val="single" w:sz="8" w:space="0" w:color="auto"/>
              <w:left w:val="nil"/>
              <w:bottom w:val="single" w:sz="8" w:space="0" w:color="auto"/>
              <w:right w:val="single" w:sz="8" w:space="0" w:color="auto"/>
            </w:tcBorders>
            <w:vAlign w:val="center"/>
            <w:hideMark/>
          </w:tcPr>
          <w:p w14:paraId="343EEA5B" w14:textId="77777777" w:rsidR="00CF63F4" w:rsidRPr="000C0504" w:rsidRDefault="00CF63F4" w:rsidP="002A7815">
            <w:pPr>
              <w:rPr>
                <w:rFonts w:asciiTheme="minorHAnsi" w:hAnsiTheme="minorHAnsi"/>
                <w:color w:val="000000"/>
                <w:sz w:val="22"/>
                <w:szCs w:val="22"/>
              </w:rPr>
            </w:pPr>
          </w:p>
        </w:tc>
        <w:tc>
          <w:tcPr>
            <w:tcW w:w="639" w:type="dxa"/>
            <w:vAlign w:val="center"/>
            <w:hideMark/>
          </w:tcPr>
          <w:p w14:paraId="6CB17322" w14:textId="77777777" w:rsidR="00CF63F4" w:rsidRPr="000C0504" w:rsidRDefault="00CF63F4" w:rsidP="002A7815">
            <w:pPr>
              <w:rPr>
                <w:rFonts w:asciiTheme="minorHAnsi" w:hAnsiTheme="minorHAnsi"/>
                <w:sz w:val="22"/>
                <w:szCs w:val="22"/>
              </w:rPr>
            </w:pPr>
          </w:p>
        </w:tc>
      </w:tr>
      <w:tr w:rsidR="00CF63F4" w:rsidRPr="000C0504" w14:paraId="42DBE16B" w14:textId="77777777" w:rsidTr="002A7815">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14:paraId="424C0CB3" w14:textId="77777777" w:rsidR="00CF63F4" w:rsidRPr="000C0504" w:rsidRDefault="00CF63F4" w:rsidP="002A7815">
            <w:pPr>
              <w:rPr>
                <w:rFonts w:asciiTheme="minorHAnsi" w:hAnsiTheme="minorHAnsi"/>
                <w:color w:val="000000"/>
                <w:sz w:val="22"/>
                <w:szCs w:val="22"/>
              </w:rPr>
            </w:pPr>
          </w:p>
        </w:tc>
        <w:tc>
          <w:tcPr>
            <w:tcW w:w="2194" w:type="dxa"/>
            <w:vMerge/>
            <w:tcBorders>
              <w:top w:val="nil"/>
              <w:left w:val="nil"/>
              <w:bottom w:val="single" w:sz="8" w:space="0" w:color="auto"/>
              <w:right w:val="single" w:sz="8" w:space="0" w:color="auto"/>
            </w:tcBorders>
            <w:vAlign w:val="center"/>
            <w:hideMark/>
          </w:tcPr>
          <w:p w14:paraId="7A901633" w14:textId="77777777" w:rsidR="00CF63F4" w:rsidRPr="000C0504" w:rsidRDefault="00CF63F4" w:rsidP="002A7815">
            <w:pPr>
              <w:rPr>
                <w:rFonts w:asciiTheme="minorHAnsi" w:hAnsiTheme="minorHAnsi"/>
                <w:color w:val="000000"/>
                <w:sz w:val="22"/>
                <w:szCs w:val="22"/>
              </w:rPr>
            </w:pPr>
          </w:p>
        </w:tc>
        <w:tc>
          <w:tcPr>
            <w:tcW w:w="1917"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4B0A74E"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Štátny rozpočet</w:t>
            </w:r>
          </w:p>
        </w:tc>
        <w:tc>
          <w:tcPr>
            <w:tcW w:w="1134"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80F09B8"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Prijímateľ</w:t>
            </w:r>
          </w:p>
        </w:tc>
        <w:tc>
          <w:tcPr>
            <w:tcW w:w="1134" w:type="dxa"/>
            <w:vMerge/>
            <w:tcBorders>
              <w:top w:val="single" w:sz="8" w:space="0" w:color="auto"/>
              <w:left w:val="nil"/>
              <w:bottom w:val="single" w:sz="8" w:space="0" w:color="auto"/>
              <w:right w:val="single" w:sz="8" w:space="0" w:color="auto"/>
            </w:tcBorders>
            <w:vAlign w:val="center"/>
            <w:hideMark/>
          </w:tcPr>
          <w:p w14:paraId="43F49C07" w14:textId="77777777" w:rsidR="00CF63F4" w:rsidRPr="000C0504" w:rsidRDefault="00CF63F4" w:rsidP="002A7815">
            <w:pPr>
              <w:rPr>
                <w:rFonts w:asciiTheme="minorHAnsi" w:hAnsiTheme="minorHAnsi"/>
                <w:color w:val="000000"/>
                <w:sz w:val="22"/>
                <w:szCs w:val="22"/>
              </w:rPr>
            </w:pPr>
          </w:p>
        </w:tc>
        <w:tc>
          <w:tcPr>
            <w:tcW w:w="1559" w:type="dxa"/>
            <w:vMerge/>
            <w:tcBorders>
              <w:top w:val="single" w:sz="8" w:space="0" w:color="auto"/>
              <w:left w:val="nil"/>
              <w:bottom w:val="single" w:sz="8" w:space="0" w:color="auto"/>
              <w:right w:val="single" w:sz="8" w:space="0" w:color="auto"/>
            </w:tcBorders>
            <w:vAlign w:val="center"/>
            <w:hideMark/>
          </w:tcPr>
          <w:p w14:paraId="1A129DA0" w14:textId="77777777" w:rsidR="00CF63F4" w:rsidRPr="000C0504" w:rsidRDefault="00CF63F4" w:rsidP="002A7815">
            <w:pPr>
              <w:rPr>
                <w:rFonts w:asciiTheme="minorHAnsi" w:hAnsiTheme="minorHAnsi"/>
                <w:color w:val="000000"/>
                <w:sz w:val="22"/>
                <w:szCs w:val="22"/>
              </w:rPr>
            </w:pPr>
          </w:p>
        </w:tc>
        <w:tc>
          <w:tcPr>
            <w:tcW w:w="639" w:type="dxa"/>
            <w:vAlign w:val="center"/>
            <w:hideMark/>
          </w:tcPr>
          <w:p w14:paraId="5735B7E0" w14:textId="77777777" w:rsidR="00CF63F4" w:rsidRPr="000C0504" w:rsidRDefault="00CF63F4" w:rsidP="002A7815">
            <w:pPr>
              <w:rPr>
                <w:rFonts w:asciiTheme="minorHAnsi" w:hAnsiTheme="minorHAnsi"/>
                <w:sz w:val="22"/>
                <w:szCs w:val="22"/>
              </w:rPr>
            </w:pPr>
          </w:p>
        </w:tc>
      </w:tr>
      <w:tr w:rsidR="00CF63F4" w:rsidRPr="000C0504" w14:paraId="22C6D228" w14:textId="77777777" w:rsidTr="002A7815">
        <w:trPr>
          <w:trHeight w:val="70"/>
        </w:trPr>
        <w:tc>
          <w:tcPr>
            <w:tcW w:w="1207" w:type="dxa"/>
            <w:vMerge/>
            <w:tcBorders>
              <w:top w:val="single" w:sz="8" w:space="0" w:color="auto"/>
              <w:left w:val="single" w:sz="8" w:space="0" w:color="auto"/>
              <w:bottom w:val="single" w:sz="8" w:space="0" w:color="auto"/>
              <w:right w:val="single" w:sz="8" w:space="0" w:color="auto"/>
            </w:tcBorders>
            <w:vAlign w:val="center"/>
            <w:hideMark/>
          </w:tcPr>
          <w:p w14:paraId="0863A5EF" w14:textId="77777777" w:rsidR="00CF63F4" w:rsidRPr="000C0504" w:rsidRDefault="00CF63F4" w:rsidP="002A7815">
            <w:pPr>
              <w:rPr>
                <w:rFonts w:asciiTheme="minorHAnsi" w:hAnsiTheme="minorHAnsi"/>
                <w:color w:val="000000"/>
                <w:sz w:val="22"/>
                <w:szCs w:val="22"/>
              </w:rPr>
            </w:pPr>
          </w:p>
        </w:tc>
        <w:tc>
          <w:tcPr>
            <w:tcW w:w="2194" w:type="dxa"/>
            <w:vMerge/>
            <w:tcBorders>
              <w:top w:val="nil"/>
              <w:left w:val="nil"/>
              <w:bottom w:val="single" w:sz="8" w:space="0" w:color="auto"/>
              <w:right w:val="single" w:sz="8" w:space="0" w:color="auto"/>
            </w:tcBorders>
            <w:vAlign w:val="center"/>
            <w:hideMark/>
          </w:tcPr>
          <w:p w14:paraId="71E1700D" w14:textId="77777777" w:rsidR="00CF63F4" w:rsidRPr="000C0504" w:rsidRDefault="00CF63F4" w:rsidP="002A7815">
            <w:pPr>
              <w:rPr>
                <w:rFonts w:asciiTheme="minorHAnsi" w:hAnsiTheme="minorHAnsi"/>
                <w:color w:val="000000"/>
                <w:sz w:val="22"/>
                <w:szCs w:val="22"/>
              </w:rPr>
            </w:pPr>
          </w:p>
        </w:tc>
        <w:tc>
          <w:tcPr>
            <w:tcW w:w="1917" w:type="dxa"/>
            <w:vMerge/>
            <w:tcBorders>
              <w:top w:val="nil"/>
              <w:left w:val="nil"/>
              <w:bottom w:val="single" w:sz="8" w:space="0" w:color="auto"/>
              <w:right w:val="single" w:sz="8" w:space="0" w:color="auto"/>
            </w:tcBorders>
            <w:vAlign w:val="center"/>
            <w:hideMark/>
          </w:tcPr>
          <w:p w14:paraId="7094A5B2" w14:textId="77777777" w:rsidR="00CF63F4" w:rsidRPr="000C0504" w:rsidRDefault="00CF63F4" w:rsidP="002A7815">
            <w:pPr>
              <w:rPr>
                <w:rFonts w:asciiTheme="minorHAnsi" w:hAnsiTheme="minorHAnsi"/>
                <w:color w:val="000000"/>
                <w:sz w:val="22"/>
                <w:szCs w:val="22"/>
              </w:rPr>
            </w:pPr>
          </w:p>
        </w:tc>
        <w:tc>
          <w:tcPr>
            <w:tcW w:w="1134" w:type="dxa"/>
            <w:vMerge/>
            <w:tcBorders>
              <w:top w:val="nil"/>
              <w:left w:val="nil"/>
              <w:bottom w:val="single" w:sz="8" w:space="0" w:color="auto"/>
              <w:right w:val="single" w:sz="8" w:space="0" w:color="auto"/>
            </w:tcBorders>
            <w:vAlign w:val="center"/>
            <w:hideMark/>
          </w:tcPr>
          <w:p w14:paraId="11A58AFD" w14:textId="77777777" w:rsidR="00CF63F4" w:rsidRPr="000C0504" w:rsidRDefault="00CF63F4" w:rsidP="002A7815">
            <w:pPr>
              <w:rPr>
                <w:rFonts w:asciiTheme="minorHAnsi" w:hAnsiTheme="minorHAnsi"/>
                <w:color w:val="000000"/>
                <w:sz w:val="22"/>
                <w:szCs w:val="22"/>
              </w:rPr>
            </w:pPr>
          </w:p>
        </w:tc>
        <w:tc>
          <w:tcPr>
            <w:tcW w:w="1134" w:type="dxa"/>
            <w:vMerge/>
            <w:tcBorders>
              <w:top w:val="single" w:sz="8" w:space="0" w:color="auto"/>
              <w:left w:val="nil"/>
              <w:bottom w:val="single" w:sz="8" w:space="0" w:color="auto"/>
              <w:right w:val="single" w:sz="8" w:space="0" w:color="auto"/>
            </w:tcBorders>
            <w:vAlign w:val="center"/>
            <w:hideMark/>
          </w:tcPr>
          <w:p w14:paraId="16D1BFFD" w14:textId="77777777" w:rsidR="00CF63F4" w:rsidRPr="000C0504" w:rsidRDefault="00CF63F4" w:rsidP="002A7815">
            <w:pPr>
              <w:rPr>
                <w:rFonts w:asciiTheme="minorHAnsi" w:hAnsiTheme="minorHAnsi"/>
                <w:color w:val="000000"/>
                <w:sz w:val="22"/>
                <w:szCs w:val="22"/>
              </w:rPr>
            </w:pPr>
          </w:p>
        </w:tc>
        <w:tc>
          <w:tcPr>
            <w:tcW w:w="1559" w:type="dxa"/>
            <w:vMerge/>
            <w:tcBorders>
              <w:top w:val="single" w:sz="8" w:space="0" w:color="auto"/>
              <w:left w:val="nil"/>
              <w:bottom w:val="single" w:sz="8" w:space="0" w:color="auto"/>
              <w:right w:val="single" w:sz="8" w:space="0" w:color="auto"/>
            </w:tcBorders>
            <w:vAlign w:val="center"/>
            <w:hideMark/>
          </w:tcPr>
          <w:p w14:paraId="07BF099B" w14:textId="77777777" w:rsidR="00CF63F4" w:rsidRPr="000C0504" w:rsidRDefault="00CF63F4" w:rsidP="002A7815">
            <w:pPr>
              <w:rPr>
                <w:rFonts w:asciiTheme="minorHAnsi" w:hAnsiTheme="minorHAnsi"/>
                <w:color w:val="000000"/>
                <w:sz w:val="22"/>
                <w:szCs w:val="22"/>
              </w:rPr>
            </w:pPr>
          </w:p>
        </w:tc>
        <w:tc>
          <w:tcPr>
            <w:tcW w:w="639" w:type="dxa"/>
            <w:vAlign w:val="center"/>
            <w:hideMark/>
          </w:tcPr>
          <w:p w14:paraId="46E037BB" w14:textId="77777777" w:rsidR="00CF63F4" w:rsidRPr="000C0504" w:rsidRDefault="00CF63F4" w:rsidP="002A7815">
            <w:pPr>
              <w:rPr>
                <w:rFonts w:asciiTheme="minorHAnsi" w:hAnsiTheme="minorHAnsi"/>
                <w:sz w:val="22"/>
                <w:szCs w:val="22"/>
              </w:rPr>
            </w:pPr>
          </w:p>
        </w:tc>
      </w:tr>
      <w:tr w:rsidR="00CF63F4" w:rsidRPr="000C0504" w14:paraId="28B46F6D" w14:textId="77777777" w:rsidTr="002A7815">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14:paraId="40791E79" w14:textId="77777777" w:rsidR="00CF63F4" w:rsidRPr="000C0504" w:rsidRDefault="00CF63F4" w:rsidP="002A7815">
            <w:pPr>
              <w:rPr>
                <w:rFonts w:asciiTheme="minorHAnsi" w:hAnsiTheme="minorHAnsi"/>
                <w:color w:val="000000"/>
                <w:sz w:val="22"/>
                <w:szCs w:val="22"/>
              </w:rPr>
            </w:pPr>
          </w:p>
        </w:tc>
        <w:tc>
          <w:tcPr>
            <w:tcW w:w="219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192EEEA" w14:textId="77777777" w:rsidR="00CF63F4" w:rsidRPr="000C0504" w:rsidRDefault="00CF63F4" w:rsidP="002A7815">
            <w:pPr>
              <w:jc w:val="center"/>
              <w:rPr>
                <w:rFonts w:asciiTheme="minorHAnsi" w:hAnsiTheme="minorHAnsi"/>
                <w:color w:val="FF0000"/>
                <w:sz w:val="22"/>
                <w:szCs w:val="22"/>
              </w:rPr>
            </w:pPr>
            <w:r w:rsidRPr="000C0504">
              <w:rPr>
                <w:rFonts w:asciiTheme="minorHAnsi" w:hAnsiTheme="minorHAnsi"/>
                <w:sz w:val="22"/>
                <w:szCs w:val="22"/>
              </w:rPr>
              <w:t>82,06%</w:t>
            </w:r>
          </w:p>
        </w:tc>
        <w:tc>
          <w:tcPr>
            <w:tcW w:w="191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CE42A25"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9,6</w:t>
            </w:r>
            <w:r w:rsidRPr="000C0504">
              <w:rPr>
                <w:rFonts w:asciiTheme="minorHAnsi" w:hAnsiTheme="minorHAnsi"/>
                <w:sz w:val="22"/>
                <w:szCs w:val="22"/>
              </w:rPr>
              <w:t>6</w:t>
            </w:r>
            <w:r w:rsidRPr="000C0504">
              <w:rPr>
                <w:rFonts w:asciiTheme="minorHAnsi" w:hAnsiTheme="minorHAnsi"/>
                <w:color w:val="000000"/>
                <w:sz w:val="22"/>
                <w:szCs w:val="22"/>
              </w:rPr>
              <w:t>%</w:t>
            </w:r>
          </w:p>
        </w:tc>
        <w:tc>
          <w:tcPr>
            <w:tcW w:w="1134" w:type="dxa"/>
            <w:vMerge w:val="restart"/>
            <w:tcBorders>
              <w:top w:val="nil"/>
              <w:left w:val="nil"/>
              <w:bottom w:val="single" w:sz="8" w:space="0" w:color="000000"/>
              <w:right w:val="single" w:sz="8" w:space="0" w:color="auto"/>
            </w:tcBorders>
            <w:noWrap/>
            <w:tcMar>
              <w:top w:w="0" w:type="dxa"/>
              <w:left w:w="70" w:type="dxa"/>
              <w:bottom w:w="0" w:type="dxa"/>
              <w:right w:w="70" w:type="dxa"/>
            </w:tcMar>
            <w:vAlign w:val="center"/>
            <w:hideMark/>
          </w:tcPr>
          <w:p w14:paraId="5831D4E9"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4,83%</w:t>
            </w:r>
          </w:p>
        </w:tc>
        <w:tc>
          <w:tcPr>
            <w:tcW w:w="1134"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AC1E39C"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3,45%</w:t>
            </w:r>
          </w:p>
        </w:tc>
        <w:tc>
          <w:tcPr>
            <w:tcW w:w="1559" w:type="dxa"/>
            <w:vMerge w:val="restart"/>
            <w:tcBorders>
              <w:top w:val="nil"/>
              <w:left w:val="nil"/>
              <w:right w:val="single" w:sz="8" w:space="0" w:color="auto"/>
            </w:tcBorders>
            <w:noWrap/>
            <w:tcMar>
              <w:top w:w="0" w:type="dxa"/>
              <w:left w:w="70" w:type="dxa"/>
              <w:bottom w:w="0" w:type="dxa"/>
              <w:right w:w="70" w:type="dxa"/>
            </w:tcMar>
            <w:vAlign w:val="center"/>
            <w:hideMark/>
          </w:tcPr>
          <w:p w14:paraId="4B459FE7"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100,00%</w:t>
            </w:r>
          </w:p>
        </w:tc>
        <w:tc>
          <w:tcPr>
            <w:tcW w:w="639" w:type="dxa"/>
            <w:vAlign w:val="center"/>
            <w:hideMark/>
          </w:tcPr>
          <w:p w14:paraId="49143EA7" w14:textId="77777777" w:rsidR="00CF63F4" w:rsidRPr="000C0504" w:rsidRDefault="00CF63F4" w:rsidP="002A7815">
            <w:pPr>
              <w:rPr>
                <w:rFonts w:asciiTheme="minorHAnsi" w:hAnsiTheme="minorHAnsi"/>
                <w:sz w:val="22"/>
                <w:szCs w:val="22"/>
              </w:rPr>
            </w:pPr>
          </w:p>
        </w:tc>
      </w:tr>
      <w:tr w:rsidR="00CF63F4" w:rsidRPr="000C0504" w14:paraId="53A815EB" w14:textId="77777777" w:rsidTr="002A7815">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14:paraId="2D236B83" w14:textId="77777777" w:rsidR="00CF63F4" w:rsidRPr="000C0504" w:rsidRDefault="00CF63F4" w:rsidP="002A7815">
            <w:pPr>
              <w:rPr>
                <w:rFonts w:asciiTheme="minorHAnsi" w:hAnsiTheme="minorHAnsi"/>
                <w:color w:val="000000"/>
                <w:sz w:val="22"/>
                <w:szCs w:val="22"/>
              </w:rPr>
            </w:pPr>
          </w:p>
        </w:tc>
        <w:tc>
          <w:tcPr>
            <w:tcW w:w="4111"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2E03BEF"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(96,55 % zo 100,00 %)</w:t>
            </w:r>
          </w:p>
        </w:tc>
        <w:tc>
          <w:tcPr>
            <w:tcW w:w="1134" w:type="dxa"/>
            <w:vMerge/>
            <w:tcBorders>
              <w:top w:val="nil"/>
              <w:left w:val="nil"/>
              <w:bottom w:val="single" w:sz="8" w:space="0" w:color="000000"/>
              <w:right w:val="single" w:sz="8" w:space="0" w:color="auto"/>
            </w:tcBorders>
            <w:vAlign w:val="center"/>
            <w:hideMark/>
          </w:tcPr>
          <w:p w14:paraId="2F681445" w14:textId="77777777" w:rsidR="00CF63F4" w:rsidRPr="000C0504" w:rsidRDefault="00CF63F4" w:rsidP="002A7815">
            <w:pPr>
              <w:rPr>
                <w:rFonts w:asciiTheme="minorHAnsi" w:hAnsiTheme="minorHAnsi"/>
                <w:color w:val="000000"/>
                <w:sz w:val="22"/>
                <w:szCs w:val="22"/>
              </w:rPr>
            </w:pPr>
          </w:p>
        </w:tc>
        <w:tc>
          <w:tcPr>
            <w:tcW w:w="1134" w:type="dxa"/>
            <w:vMerge/>
            <w:tcBorders>
              <w:top w:val="nil"/>
              <w:left w:val="nil"/>
              <w:bottom w:val="single" w:sz="8" w:space="0" w:color="auto"/>
              <w:right w:val="single" w:sz="8" w:space="0" w:color="auto"/>
            </w:tcBorders>
            <w:vAlign w:val="center"/>
            <w:hideMark/>
          </w:tcPr>
          <w:p w14:paraId="46DE69BE" w14:textId="77777777" w:rsidR="00CF63F4" w:rsidRPr="000C0504" w:rsidRDefault="00CF63F4" w:rsidP="002A7815">
            <w:pPr>
              <w:rPr>
                <w:rFonts w:asciiTheme="minorHAnsi" w:hAnsiTheme="minorHAnsi"/>
                <w:color w:val="000000"/>
                <w:sz w:val="22"/>
                <w:szCs w:val="22"/>
              </w:rPr>
            </w:pPr>
          </w:p>
        </w:tc>
        <w:tc>
          <w:tcPr>
            <w:tcW w:w="1559" w:type="dxa"/>
            <w:vMerge/>
            <w:tcBorders>
              <w:left w:val="nil"/>
              <w:right w:val="single" w:sz="8" w:space="0" w:color="auto"/>
            </w:tcBorders>
            <w:vAlign w:val="center"/>
            <w:hideMark/>
          </w:tcPr>
          <w:p w14:paraId="5D8B6D39" w14:textId="77777777" w:rsidR="00CF63F4" w:rsidRPr="000C0504" w:rsidRDefault="00CF63F4" w:rsidP="002A7815">
            <w:pPr>
              <w:rPr>
                <w:rFonts w:asciiTheme="minorHAnsi" w:hAnsiTheme="minorHAnsi"/>
                <w:color w:val="000000"/>
                <w:sz w:val="22"/>
                <w:szCs w:val="22"/>
              </w:rPr>
            </w:pPr>
          </w:p>
        </w:tc>
        <w:tc>
          <w:tcPr>
            <w:tcW w:w="639" w:type="dxa"/>
            <w:vAlign w:val="center"/>
            <w:hideMark/>
          </w:tcPr>
          <w:p w14:paraId="48E9FD52" w14:textId="77777777" w:rsidR="00CF63F4" w:rsidRPr="000C0504" w:rsidRDefault="00CF63F4" w:rsidP="002A7815">
            <w:pPr>
              <w:rPr>
                <w:rFonts w:asciiTheme="minorHAnsi" w:hAnsiTheme="minorHAnsi"/>
                <w:sz w:val="22"/>
                <w:szCs w:val="22"/>
              </w:rPr>
            </w:pPr>
          </w:p>
        </w:tc>
      </w:tr>
      <w:tr w:rsidR="00CF63F4" w:rsidRPr="000C0504" w14:paraId="4DC11F84" w14:textId="77777777" w:rsidTr="0063716F">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14:paraId="725DBE1F" w14:textId="77777777" w:rsidR="00CF63F4" w:rsidRPr="000C0504" w:rsidRDefault="00CF63F4" w:rsidP="002A7815">
            <w:pPr>
              <w:rPr>
                <w:rFonts w:asciiTheme="minorHAnsi" w:hAnsiTheme="minorHAnsi"/>
                <w:color w:val="000000"/>
                <w:sz w:val="22"/>
                <w:szCs w:val="22"/>
              </w:rPr>
            </w:pPr>
          </w:p>
        </w:tc>
        <w:tc>
          <w:tcPr>
            <w:tcW w:w="219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1539EBB"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(85,00 % z 96,55 %)</w:t>
            </w:r>
          </w:p>
        </w:tc>
        <w:tc>
          <w:tcPr>
            <w:tcW w:w="191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FFD1BF6" w14:textId="77777777" w:rsidR="00CF63F4" w:rsidRPr="000C0504" w:rsidRDefault="00CF63F4" w:rsidP="000C0504">
            <w:pPr>
              <w:jc w:val="center"/>
              <w:rPr>
                <w:rFonts w:asciiTheme="minorHAnsi" w:hAnsiTheme="minorHAnsi"/>
                <w:color w:val="000000"/>
                <w:sz w:val="22"/>
                <w:szCs w:val="22"/>
              </w:rPr>
            </w:pPr>
            <w:r w:rsidRPr="000C0504">
              <w:rPr>
                <w:rFonts w:asciiTheme="minorHAnsi" w:hAnsiTheme="minorHAnsi"/>
                <w:color w:val="000000"/>
                <w:sz w:val="22"/>
                <w:szCs w:val="22"/>
              </w:rPr>
              <w:t>(10,00 % z 96,55 %)</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C2696C4"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(5,00 % z 96,55 %)</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F72B459"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(3,45 zo 100,00 %)</w:t>
            </w:r>
          </w:p>
        </w:tc>
        <w:tc>
          <w:tcPr>
            <w:tcW w:w="1559" w:type="dxa"/>
            <w:vMerge/>
            <w:tcBorders>
              <w:left w:val="nil"/>
              <w:bottom w:val="single" w:sz="8" w:space="0" w:color="auto"/>
              <w:right w:val="single" w:sz="8" w:space="0" w:color="auto"/>
            </w:tcBorders>
            <w:vAlign w:val="center"/>
            <w:hideMark/>
          </w:tcPr>
          <w:p w14:paraId="5E7D7752" w14:textId="77777777" w:rsidR="00CF63F4" w:rsidRPr="000C0504" w:rsidRDefault="00CF63F4" w:rsidP="002A7815">
            <w:pPr>
              <w:rPr>
                <w:rFonts w:asciiTheme="minorHAnsi" w:hAnsiTheme="minorHAnsi"/>
                <w:color w:val="000000"/>
                <w:sz w:val="22"/>
                <w:szCs w:val="22"/>
              </w:rPr>
            </w:pPr>
          </w:p>
        </w:tc>
        <w:tc>
          <w:tcPr>
            <w:tcW w:w="639" w:type="dxa"/>
            <w:vAlign w:val="center"/>
            <w:hideMark/>
          </w:tcPr>
          <w:p w14:paraId="0E577F73" w14:textId="77777777" w:rsidR="00CF63F4" w:rsidRPr="000C0504" w:rsidRDefault="00CF63F4" w:rsidP="002A7815">
            <w:pPr>
              <w:rPr>
                <w:rFonts w:asciiTheme="minorHAnsi" w:hAnsiTheme="minorHAnsi"/>
                <w:sz w:val="22"/>
                <w:szCs w:val="22"/>
              </w:rPr>
            </w:pPr>
          </w:p>
        </w:tc>
      </w:tr>
    </w:tbl>
    <w:p w14:paraId="04E2E266" w14:textId="77777777" w:rsidR="00CF63F4" w:rsidRPr="000C0504" w:rsidRDefault="00CF63F4" w:rsidP="00CF63F4">
      <w:pPr>
        <w:rPr>
          <w:rFonts w:asciiTheme="minorHAnsi" w:hAnsiTheme="minorHAnsi"/>
          <w:sz w:val="22"/>
          <w:szCs w:val="22"/>
          <w:u w:val="single"/>
        </w:rPr>
      </w:pPr>
    </w:p>
    <w:p w14:paraId="0F14158F" w14:textId="77777777" w:rsidR="00CF63F4" w:rsidRPr="001D1B1E" w:rsidRDefault="00CF63F4" w:rsidP="0063716F">
      <w:pPr>
        <w:spacing w:before="120" w:after="120"/>
        <w:ind w:firstLine="360"/>
        <w:jc w:val="both"/>
        <w:rPr>
          <w:rFonts w:asciiTheme="minorHAnsi" w:hAnsiTheme="minorHAnsi"/>
          <w:sz w:val="22"/>
          <w:szCs w:val="22"/>
        </w:rPr>
      </w:pPr>
      <w:r w:rsidRPr="001D1B1E">
        <w:rPr>
          <w:rFonts w:asciiTheme="minorHAnsi" w:hAnsiTheme="minorHAnsi"/>
          <w:sz w:val="22"/>
          <w:szCs w:val="22"/>
        </w:rPr>
        <w:t xml:space="preserve">Oprávnené výdavky sa uhrádzajú vo vyššie uvedených pomeroch, ktoré sa percentuálne skladajú z nasledujúcich pomerov: </w:t>
      </w:r>
    </w:p>
    <w:p w14:paraId="108BD2C3" w14:textId="77777777" w:rsidR="00CF63F4" w:rsidRPr="0063716F" w:rsidRDefault="00CF63F4" w:rsidP="0063716F">
      <w:pPr>
        <w:pStyle w:val="Odsekzoznamu"/>
        <w:numPr>
          <w:ilvl w:val="0"/>
          <w:numId w:val="19"/>
        </w:numPr>
        <w:spacing w:before="120" w:after="120"/>
        <w:contextualSpacing w:val="0"/>
        <w:jc w:val="both"/>
        <w:rPr>
          <w:rFonts w:asciiTheme="minorHAnsi" w:eastAsia="Calibri" w:hAnsiTheme="minorHAnsi"/>
          <w:sz w:val="22"/>
          <w:szCs w:val="22"/>
          <w:lang w:eastAsia="en-US"/>
        </w:rPr>
      </w:pPr>
      <w:r w:rsidRPr="0063716F">
        <w:rPr>
          <w:rFonts w:asciiTheme="minorHAnsi" w:eastAsia="Calibri" w:hAnsiTheme="minorHAnsi"/>
          <w:b/>
          <w:sz w:val="22"/>
          <w:szCs w:val="22"/>
          <w:lang w:eastAsia="en-US"/>
        </w:rPr>
        <w:t>3,45 %</w:t>
      </w:r>
      <w:r w:rsidRPr="0063716F">
        <w:rPr>
          <w:rFonts w:asciiTheme="minorHAnsi" w:eastAsia="Calibri" w:hAnsiTheme="minorHAns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„pro rata“;</w:t>
      </w:r>
    </w:p>
    <w:p w14:paraId="5F214513" w14:textId="0BE52503" w:rsidR="00CF63F4" w:rsidRDefault="00CF63F4" w:rsidP="0063716F">
      <w:pPr>
        <w:pStyle w:val="Odsekzoznamu"/>
        <w:numPr>
          <w:ilvl w:val="0"/>
          <w:numId w:val="19"/>
        </w:numPr>
        <w:spacing w:before="120" w:after="120"/>
        <w:contextualSpacing w:val="0"/>
        <w:jc w:val="both"/>
        <w:rPr>
          <w:rFonts w:asciiTheme="minorHAnsi" w:eastAsia="Calibri" w:hAnsiTheme="minorHAnsi"/>
          <w:sz w:val="22"/>
          <w:szCs w:val="22"/>
          <w:lang w:eastAsia="en-US"/>
        </w:rPr>
      </w:pPr>
      <w:r w:rsidRPr="0063716F">
        <w:rPr>
          <w:rFonts w:asciiTheme="minorHAnsi" w:eastAsia="Calibri" w:hAnsiTheme="minorHAnsi"/>
          <w:b/>
          <w:sz w:val="22"/>
          <w:szCs w:val="22"/>
          <w:lang w:eastAsia="en-US"/>
        </w:rPr>
        <w:t>85 %</w:t>
      </w:r>
      <w:r w:rsidRPr="0063716F">
        <w:rPr>
          <w:rFonts w:asciiTheme="minorHAnsi" w:eastAsia="Calibri" w:hAnsiTheme="minorHAnsi"/>
          <w:sz w:val="22"/>
          <w:szCs w:val="22"/>
          <w:lang w:eastAsia="en-US"/>
        </w:rPr>
        <w:t xml:space="preserve"> z celkových oprávnených výdavkov bez zdrojov „pro rata“ tvorí výška pomoci z </w:t>
      </w:r>
      <w:r w:rsidRPr="000C0504">
        <w:rPr>
          <w:rFonts w:asciiTheme="minorHAnsi" w:eastAsia="Calibri" w:hAnsiTheme="minorHAnsi"/>
          <w:sz w:val="22"/>
          <w:szCs w:val="22"/>
          <w:lang w:eastAsia="en-US"/>
        </w:rPr>
        <w:t>Európskeho fondu regionálneho rozvoja</w:t>
      </w:r>
      <w:r w:rsidR="00A86C8C" w:rsidRPr="001D1B1E">
        <w:rPr>
          <w:rFonts w:asciiTheme="minorHAnsi" w:eastAsia="Calibri" w:hAnsiTheme="minorHAnsi"/>
          <w:sz w:val="22"/>
          <w:szCs w:val="22"/>
          <w:lang w:eastAsia="en-US"/>
        </w:rPr>
        <w:t>.</w:t>
      </w:r>
    </w:p>
    <w:p w14:paraId="168D7CBF" w14:textId="24A8F0AA" w:rsidR="000C0504" w:rsidRPr="001D1B1E" w:rsidRDefault="000C0504" w:rsidP="0063716F">
      <w:pPr>
        <w:spacing w:before="120" w:after="120"/>
        <w:ind w:left="360"/>
        <w:jc w:val="both"/>
        <w:rPr>
          <w:rFonts w:asciiTheme="minorHAnsi" w:eastAsia="Calibri" w:hAnsiTheme="minorHAnsi"/>
          <w:sz w:val="22"/>
          <w:szCs w:val="22"/>
          <w:lang w:eastAsia="en-US"/>
        </w:rPr>
      </w:pPr>
    </w:p>
    <w:p w14:paraId="1A63D99F" w14:textId="77777777" w:rsidR="00CF63F4" w:rsidRPr="000C0504" w:rsidRDefault="00CF63F4" w:rsidP="0063716F">
      <w:pPr>
        <w:spacing w:before="120" w:after="120"/>
        <w:ind w:firstLine="360"/>
        <w:jc w:val="both"/>
        <w:rPr>
          <w:rFonts w:asciiTheme="minorHAnsi" w:hAnsiTheme="minorHAnsi"/>
          <w:sz w:val="22"/>
          <w:szCs w:val="22"/>
        </w:rPr>
      </w:pPr>
      <w:r w:rsidRPr="000C0504">
        <w:rPr>
          <w:rFonts w:asciiTheme="minorHAnsi" w:hAnsiTheme="minorHAnsi"/>
          <w:sz w:val="22"/>
          <w:szCs w:val="22"/>
        </w:rPr>
        <w:t>Zdroje štátneho rozpočtu a príspevok prijímateľa sú členené nasledovne:</w:t>
      </w:r>
    </w:p>
    <w:p w14:paraId="03A07BF0" w14:textId="77777777" w:rsidR="00CF63F4" w:rsidRPr="000C0504" w:rsidRDefault="00CF63F4" w:rsidP="001C5379">
      <w:pPr>
        <w:pStyle w:val="Odsekzoznamu"/>
        <w:keepNext/>
        <w:numPr>
          <w:ilvl w:val="0"/>
          <w:numId w:val="21"/>
        </w:numPr>
        <w:autoSpaceDE w:val="0"/>
        <w:autoSpaceDN w:val="0"/>
        <w:adjustRightInd w:val="0"/>
        <w:spacing w:before="120" w:after="120"/>
        <w:ind w:left="714" w:hanging="357"/>
        <w:jc w:val="both"/>
        <w:rPr>
          <w:rFonts w:asciiTheme="minorHAnsi" w:hAnsiTheme="minorHAnsi"/>
          <w:b/>
          <w:sz w:val="22"/>
          <w:szCs w:val="22"/>
        </w:rPr>
      </w:pPr>
      <w:r w:rsidRPr="000C0504">
        <w:rPr>
          <w:rFonts w:asciiTheme="minorHAnsi" w:hAnsiTheme="minorHAnsi"/>
          <w:b/>
          <w:bCs/>
          <w:iCs/>
          <w:sz w:val="22"/>
          <w:szCs w:val="22"/>
        </w:rPr>
        <w:t xml:space="preserve">v prípade </w:t>
      </w:r>
      <w:r w:rsidR="00AD7746" w:rsidRPr="000C0504">
        <w:rPr>
          <w:rFonts w:asciiTheme="minorHAnsi" w:hAnsiTheme="minorHAnsi"/>
          <w:b/>
          <w:bCs/>
          <w:iCs/>
          <w:sz w:val="22"/>
          <w:szCs w:val="22"/>
        </w:rPr>
        <w:t>štátn</w:t>
      </w:r>
      <w:r w:rsidR="00CE3AFB" w:rsidRPr="000C0504">
        <w:rPr>
          <w:rFonts w:asciiTheme="minorHAnsi" w:hAnsiTheme="minorHAnsi"/>
          <w:b/>
          <w:bCs/>
          <w:iCs/>
          <w:sz w:val="22"/>
          <w:szCs w:val="22"/>
        </w:rPr>
        <w:t>ej</w:t>
      </w:r>
      <w:r w:rsidR="00AD7746" w:rsidRPr="000C0504">
        <w:rPr>
          <w:rFonts w:asciiTheme="minorHAnsi" w:hAnsiTheme="minorHAnsi"/>
          <w:b/>
          <w:bCs/>
          <w:iCs/>
          <w:sz w:val="22"/>
          <w:szCs w:val="22"/>
        </w:rPr>
        <w:t xml:space="preserve"> vysok</w:t>
      </w:r>
      <w:r w:rsidR="00CE3AFB" w:rsidRPr="000C0504">
        <w:rPr>
          <w:rFonts w:asciiTheme="minorHAnsi" w:hAnsiTheme="minorHAnsi"/>
          <w:b/>
          <w:bCs/>
          <w:iCs/>
          <w:sz w:val="22"/>
          <w:szCs w:val="22"/>
        </w:rPr>
        <w:t>ej</w:t>
      </w:r>
      <w:r w:rsidR="00AD7746" w:rsidRPr="000C0504">
        <w:rPr>
          <w:rFonts w:asciiTheme="minorHAnsi" w:hAnsiTheme="minorHAnsi"/>
          <w:b/>
          <w:bCs/>
          <w:iCs/>
          <w:sz w:val="22"/>
          <w:szCs w:val="22"/>
        </w:rPr>
        <w:t xml:space="preserve"> šk</w:t>
      </w:r>
      <w:r w:rsidR="00CE3AFB" w:rsidRPr="000C0504">
        <w:rPr>
          <w:rFonts w:asciiTheme="minorHAnsi" w:hAnsiTheme="minorHAnsi"/>
          <w:b/>
          <w:bCs/>
          <w:iCs/>
          <w:sz w:val="22"/>
          <w:szCs w:val="22"/>
        </w:rPr>
        <w:t>o</w:t>
      </w:r>
      <w:r w:rsidR="00AD7746" w:rsidRPr="000C0504">
        <w:rPr>
          <w:rFonts w:asciiTheme="minorHAnsi" w:hAnsiTheme="minorHAnsi"/>
          <w:b/>
          <w:bCs/>
          <w:iCs/>
          <w:sz w:val="22"/>
          <w:szCs w:val="22"/>
        </w:rPr>
        <w:t>l</w:t>
      </w:r>
      <w:r w:rsidR="00CE3AFB" w:rsidRPr="000C0504">
        <w:rPr>
          <w:rFonts w:asciiTheme="minorHAnsi" w:hAnsiTheme="minorHAnsi"/>
          <w:b/>
          <w:bCs/>
          <w:iCs/>
          <w:sz w:val="22"/>
          <w:szCs w:val="22"/>
        </w:rPr>
        <w:t>y</w:t>
      </w:r>
      <w:r w:rsidR="00A86C8C" w:rsidRPr="000C0504">
        <w:rPr>
          <w:rFonts w:asciiTheme="minorHAnsi" w:hAnsiTheme="minorHAnsi"/>
          <w:b/>
          <w:bCs/>
          <w:iCs/>
          <w:sz w:val="22"/>
          <w:szCs w:val="22"/>
        </w:rPr>
        <w:t xml:space="preserve"> (partnera)</w:t>
      </w:r>
      <w:r w:rsidRPr="000C0504">
        <w:rPr>
          <w:rFonts w:asciiTheme="minorHAnsi" w:hAnsiTheme="minorHAnsi"/>
          <w:b/>
          <w:bCs/>
          <w:iCs/>
          <w:sz w:val="22"/>
          <w:szCs w:val="22"/>
        </w:rPr>
        <w:t>:</w:t>
      </w:r>
    </w:p>
    <w:p w14:paraId="3EBF4B21" w14:textId="77777777" w:rsidR="00CF63F4" w:rsidRPr="0063716F" w:rsidRDefault="00CF63F4" w:rsidP="001C5379">
      <w:pPr>
        <w:pStyle w:val="Odsekzoznamu"/>
        <w:numPr>
          <w:ilvl w:val="0"/>
          <w:numId w:val="20"/>
        </w:numPr>
        <w:autoSpaceDE w:val="0"/>
        <w:autoSpaceDN w:val="0"/>
        <w:adjustRightInd w:val="0"/>
        <w:spacing w:before="120" w:after="120"/>
        <w:ind w:left="709" w:hanging="142"/>
        <w:jc w:val="both"/>
        <w:rPr>
          <w:rFonts w:asciiTheme="minorHAnsi" w:hAnsiTheme="minorHAnsi"/>
          <w:bCs/>
          <w:iCs/>
          <w:sz w:val="22"/>
          <w:szCs w:val="22"/>
        </w:rPr>
      </w:pPr>
      <w:r w:rsidRPr="0063716F">
        <w:rPr>
          <w:rFonts w:asciiTheme="minorHAnsi" w:hAnsiTheme="minorHAnsi"/>
          <w:b/>
          <w:bCs/>
          <w:iCs/>
          <w:sz w:val="22"/>
          <w:szCs w:val="22"/>
        </w:rPr>
        <w:t xml:space="preserve">15 % </w:t>
      </w:r>
      <w:r w:rsidRPr="0063716F">
        <w:rPr>
          <w:rFonts w:asciiTheme="minorHAnsi" w:hAnsiTheme="minorHAnsi"/>
          <w:bCs/>
          <w:iCs/>
          <w:sz w:val="22"/>
          <w:szCs w:val="22"/>
        </w:rPr>
        <w:t>z celkových oprávnených výdavkov bez zdrojov „pro rata“ tvorí príspevok zo štátneho rozpočtu</w:t>
      </w:r>
      <w:r w:rsidR="00A86C8C" w:rsidRPr="0063716F">
        <w:rPr>
          <w:rFonts w:asciiTheme="minorHAnsi" w:hAnsiTheme="minorHAnsi"/>
          <w:bCs/>
          <w:iCs/>
          <w:sz w:val="22"/>
          <w:szCs w:val="22"/>
        </w:rPr>
        <w:t>;</w:t>
      </w:r>
    </w:p>
    <w:p w14:paraId="4BB1F985" w14:textId="77777777" w:rsidR="00CF63F4" w:rsidRPr="000C0504" w:rsidRDefault="00CF63F4" w:rsidP="0063716F">
      <w:pPr>
        <w:pStyle w:val="Odsekzoznamu"/>
        <w:numPr>
          <w:ilvl w:val="0"/>
          <w:numId w:val="21"/>
        </w:numPr>
        <w:autoSpaceDE w:val="0"/>
        <w:autoSpaceDN w:val="0"/>
        <w:adjustRightInd w:val="0"/>
        <w:spacing w:before="120" w:after="120"/>
        <w:jc w:val="both"/>
        <w:rPr>
          <w:rFonts w:asciiTheme="minorHAnsi" w:hAnsiTheme="minorHAnsi"/>
          <w:b/>
          <w:bCs/>
          <w:iCs/>
          <w:sz w:val="22"/>
          <w:szCs w:val="22"/>
        </w:rPr>
      </w:pPr>
      <w:r w:rsidRPr="000C0504">
        <w:rPr>
          <w:rFonts w:asciiTheme="minorHAnsi" w:hAnsiTheme="minorHAnsi"/>
          <w:b/>
          <w:bCs/>
          <w:iCs/>
          <w:sz w:val="22"/>
          <w:szCs w:val="22"/>
        </w:rPr>
        <w:t xml:space="preserve">v prípade </w:t>
      </w:r>
      <w:r w:rsidRPr="001D1B1E">
        <w:rPr>
          <w:rFonts w:asciiTheme="minorHAnsi" w:hAnsiTheme="minorHAnsi"/>
          <w:b/>
          <w:bCs/>
          <w:iCs/>
          <w:sz w:val="22"/>
          <w:szCs w:val="22"/>
        </w:rPr>
        <w:t>verejn</w:t>
      </w:r>
      <w:r w:rsidR="00A86C8C" w:rsidRPr="000C0504">
        <w:rPr>
          <w:rFonts w:asciiTheme="minorHAnsi" w:hAnsiTheme="minorHAnsi"/>
          <w:b/>
          <w:bCs/>
          <w:iCs/>
          <w:sz w:val="22"/>
          <w:szCs w:val="22"/>
        </w:rPr>
        <w:t>ej</w:t>
      </w:r>
      <w:r w:rsidRPr="000C0504">
        <w:rPr>
          <w:rFonts w:asciiTheme="minorHAnsi" w:hAnsiTheme="minorHAnsi"/>
          <w:b/>
          <w:bCs/>
          <w:iCs/>
          <w:sz w:val="22"/>
          <w:szCs w:val="22"/>
        </w:rPr>
        <w:t xml:space="preserve"> vysok</w:t>
      </w:r>
      <w:r w:rsidR="00A86C8C" w:rsidRPr="000C0504">
        <w:rPr>
          <w:rFonts w:asciiTheme="minorHAnsi" w:hAnsiTheme="minorHAnsi"/>
          <w:b/>
          <w:bCs/>
          <w:iCs/>
          <w:sz w:val="22"/>
          <w:szCs w:val="22"/>
        </w:rPr>
        <w:t>ej</w:t>
      </w:r>
      <w:r w:rsidRPr="000C0504">
        <w:rPr>
          <w:rFonts w:asciiTheme="minorHAnsi" w:hAnsiTheme="minorHAnsi"/>
          <w:b/>
          <w:bCs/>
          <w:iCs/>
          <w:sz w:val="22"/>
          <w:szCs w:val="22"/>
        </w:rPr>
        <w:t xml:space="preserve"> šk</w:t>
      </w:r>
      <w:r w:rsidR="00A86C8C" w:rsidRPr="000C0504">
        <w:rPr>
          <w:rFonts w:asciiTheme="minorHAnsi" w:hAnsiTheme="minorHAnsi"/>
          <w:b/>
          <w:bCs/>
          <w:iCs/>
          <w:sz w:val="22"/>
          <w:szCs w:val="22"/>
        </w:rPr>
        <w:t>o</w:t>
      </w:r>
      <w:r w:rsidRPr="000C0504">
        <w:rPr>
          <w:rFonts w:asciiTheme="minorHAnsi" w:hAnsiTheme="minorHAnsi"/>
          <w:b/>
          <w:bCs/>
          <w:iCs/>
          <w:sz w:val="22"/>
          <w:szCs w:val="22"/>
        </w:rPr>
        <w:t>l</w:t>
      </w:r>
      <w:r w:rsidR="00A86C8C" w:rsidRPr="000C0504">
        <w:rPr>
          <w:rFonts w:asciiTheme="minorHAnsi" w:hAnsiTheme="minorHAnsi"/>
          <w:b/>
          <w:bCs/>
          <w:iCs/>
          <w:sz w:val="22"/>
          <w:szCs w:val="22"/>
        </w:rPr>
        <w:t>y</w:t>
      </w:r>
      <w:r w:rsidRPr="000C0504">
        <w:rPr>
          <w:rFonts w:asciiTheme="minorHAnsi" w:hAnsiTheme="minorHAnsi"/>
          <w:b/>
          <w:bCs/>
          <w:iCs/>
          <w:sz w:val="22"/>
          <w:szCs w:val="22"/>
        </w:rPr>
        <w:t xml:space="preserve"> (partnera):</w:t>
      </w:r>
    </w:p>
    <w:p w14:paraId="05BE3691" w14:textId="77777777" w:rsidR="00CF63F4" w:rsidRPr="000C0504" w:rsidRDefault="00CF63F4" w:rsidP="0063716F">
      <w:pPr>
        <w:pStyle w:val="Odsekzoznamu"/>
        <w:numPr>
          <w:ilvl w:val="0"/>
          <w:numId w:val="20"/>
        </w:numPr>
        <w:autoSpaceDE w:val="0"/>
        <w:autoSpaceDN w:val="0"/>
        <w:adjustRightInd w:val="0"/>
        <w:spacing w:before="120" w:after="120"/>
        <w:ind w:left="709" w:hanging="142"/>
        <w:jc w:val="both"/>
        <w:rPr>
          <w:rFonts w:asciiTheme="minorHAnsi" w:hAnsiTheme="minorHAnsi"/>
          <w:bCs/>
          <w:iCs/>
          <w:sz w:val="22"/>
          <w:szCs w:val="22"/>
        </w:rPr>
      </w:pPr>
      <w:r w:rsidRPr="000C0504">
        <w:rPr>
          <w:rFonts w:asciiTheme="minorHAnsi" w:hAnsiTheme="minorHAnsi"/>
          <w:b/>
          <w:bCs/>
          <w:iCs/>
          <w:sz w:val="22"/>
          <w:szCs w:val="22"/>
        </w:rPr>
        <w:t>10 %</w:t>
      </w:r>
      <w:r w:rsidRPr="000C0504">
        <w:rPr>
          <w:rFonts w:asciiTheme="minorHAnsi" w:hAnsiTheme="minorHAnsi"/>
          <w:bCs/>
          <w:iCs/>
          <w:sz w:val="22"/>
          <w:szCs w:val="22"/>
        </w:rPr>
        <w:t xml:space="preserve"> z celkových oprávnených výdavkov bez zdrojov „pro rata“ tvorí príspevok zo štátneho rozpočtu</w:t>
      </w:r>
      <w:r w:rsidR="00A86C8C" w:rsidRPr="000C0504">
        <w:rPr>
          <w:rFonts w:asciiTheme="minorHAnsi" w:hAnsiTheme="minorHAnsi"/>
          <w:bCs/>
          <w:iCs/>
          <w:sz w:val="22"/>
          <w:szCs w:val="22"/>
        </w:rPr>
        <w:t>.</w:t>
      </w:r>
    </w:p>
    <w:p w14:paraId="5FFAF630" w14:textId="77777777" w:rsidR="000C0504" w:rsidRDefault="000C0504" w:rsidP="0063716F">
      <w:pPr>
        <w:spacing w:before="120" w:after="120"/>
        <w:ind w:firstLine="360"/>
        <w:jc w:val="both"/>
        <w:rPr>
          <w:rFonts w:asciiTheme="minorHAnsi" w:hAnsiTheme="minorHAnsi"/>
          <w:sz w:val="22"/>
          <w:szCs w:val="22"/>
        </w:rPr>
      </w:pPr>
    </w:p>
    <w:p w14:paraId="6D400495" w14:textId="77777777" w:rsidR="00692B9A" w:rsidRPr="000C0504" w:rsidRDefault="00CF63F4" w:rsidP="0063716F">
      <w:pPr>
        <w:spacing w:before="120" w:after="120"/>
        <w:ind w:firstLine="360"/>
        <w:jc w:val="both"/>
        <w:rPr>
          <w:rFonts w:asciiTheme="minorHAnsi" w:hAnsiTheme="minorHAnsi"/>
          <w:sz w:val="22"/>
          <w:szCs w:val="22"/>
        </w:rPr>
      </w:pPr>
      <w:r w:rsidRPr="001D1B1E">
        <w:rPr>
          <w:rFonts w:asciiTheme="minorHAnsi" w:hAnsiTheme="minorHAnsi"/>
          <w:sz w:val="22"/>
          <w:szCs w:val="22"/>
        </w:rPr>
        <w:t>P</w:t>
      </w:r>
      <w:r w:rsidR="00692B9A" w:rsidRPr="000C0504">
        <w:rPr>
          <w:rFonts w:asciiTheme="minorHAnsi" w:hAnsiTheme="minorHAnsi"/>
          <w:sz w:val="22"/>
          <w:szCs w:val="22"/>
        </w:rPr>
        <w:t xml:space="preserve">ríspevok prijímateľa/partnera bez zdrojov „pro rata“ tvorí: </w:t>
      </w:r>
    </w:p>
    <w:p w14:paraId="4BFCB2E7" w14:textId="77777777" w:rsidR="00BE155F" w:rsidRPr="000C0504" w:rsidRDefault="00BE155F" w:rsidP="001C5379">
      <w:pPr>
        <w:pStyle w:val="Odsekzoznamu"/>
        <w:keepNext/>
        <w:numPr>
          <w:ilvl w:val="0"/>
          <w:numId w:val="23"/>
        </w:numPr>
        <w:autoSpaceDE w:val="0"/>
        <w:autoSpaceDN w:val="0"/>
        <w:adjustRightInd w:val="0"/>
        <w:ind w:left="714" w:hanging="357"/>
        <w:jc w:val="both"/>
        <w:rPr>
          <w:rFonts w:asciiTheme="minorHAnsi" w:hAnsiTheme="minorHAnsi"/>
          <w:b/>
          <w:sz w:val="22"/>
          <w:szCs w:val="22"/>
        </w:rPr>
      </w:pPr>
      <w:r w:rsidRPr="000C0504">
        <w:rPr>
          <w:rFonts w:asciiTheme="minorHAnsi" w:hAnsiTheme="minorHAnsi"/>
          <w:b/>
          <w:bCs/>
          <w:iCs/>
          <w:sz w:val="22"/>
          <w:szCs w:val="22"/>
        </w:rPr>
        <w:t>v prípade štátnej vysokej školy (partnera):</w:t>
      </w:r>
    </w:p>
    <w:p w14:paraId="38681B9D" w14:textId="77777777" w:rsidR="00692B9A" w:rsidRPr="000C0504" w:rsidRDefault="00A86C8C" w:rsidP="001C5379">
      <w:pPr>
        <w:autoSpaceDE w:val="0"/>
        <w:autoSpaceDN w:val="0"/>
        <w:spacing w:after="120"/>
        <w:ind w:left="851" w:hanging="284"/>
        <w:contextualSpacing/>
        <w:jc w:val="both"/>
        <w:rPr>
          <w:rFonts w:asciiTheme="minorHAnsi" w:hAnsiTheme="minorHAnsi"/>
          <w:b/>
          <w:bCs/>
          <w:iCs/>
          <w:sz w:val="22"/>
          <w:szCs w:val="22"/>
        </w:rPr>
      </w:pPr>
      <w:r w:rsidRPr="000C0504">
        <w:rPr>
          <w:rFonts w:asciiTheme="minorHAnsi" w:hAnsiTheme="minorHAnsi"/>
          <w:b/>
          <w:bCs/>
          <w:iCs/>
          <w:sz w:val="22"/>
          <w:szCs w:val="22"/>
        </w:rPr>
        <w:t xml:space="preserve">- </w:t>
      </w:r>
      <w:r w:rsidR="00BE155F" w:rsidRPr="000C0504">
        <w:rPr>
          <w:rFonts w:asciiTheme="minorHAnsi" w:hAnsiTheme="minorHAnsi"/>
          <w:b/>
          <w:bCs/>
          <w:iCs/>
          <w:sz w:val="22"/>
          <w:szCs w:val="22"/>
        </w:rPr>
        <w:t xml:space="preserve"> </w:t>
      </w:r>
      <w:r w:rsidR="00692B9A" w:rsidRPr="000C0504">
        <w:rPr>
          <w:rFonts w:asciiTheme="minorHAnsi" w:hAnsiTheme="minorHAnsi"/>
          <w:b/>
          <w:bCs/>
          <w:iCs/>
          <w:sz w:val="22"/>
          <w:szCs w:val="22"/>
        </w:rPr>
        <w:t xml:space="preserve">0 % </w:t>
      </w:r>
      <w:r w:rsidR="00692B9A" w:rsidRPr="000C0504">
        <w:rPr>
          <w:rFonts w:asciiTheme="minorHAnsi" w:hAnsiTheme="minorHAnsi"/>
          <w:bCs/>
          <w:iCs/>
          <w:sz w:val="22"/>
          <w:szCs w:val="22"/>
        </w:rPr>
        <w:t>z celkových oprávnených výdavkov</w:t>
      </w:r>
      <w:r w:rsidR="00BE155F" w:rsidRPr="000C0504">
        <w:rPr>
          <w:rFonts w:asciiTheme="minorHAnsi" w:hAnsiTheme="minorHAnsi"/>
          <w:bCs/>
          <w:iCs/>
          <w:sz w:val="22"/>
          <w:szCs w:val="22"/>
        </w:rPr>
        <w:t>;</w:t>
      </w:r>
    </w:p>
    <w:p w14:paraId="0CF82BC2" w14:textId="77777777" w:rsidR="00BE155F" w:rsidRPr="000C0504" w:rsidRDefault="00BE155F" w:rsidP="0063716F">
      <w:pPr>
        <w:pStyle w:val="Odsekzoznamu"/>
        <w:numPr>
          <w:ilvl w:val="0"/>
          <w:numId w:val="23"/>
        </w:numPr>
        <w:autoSpaceDE w:val="0"/>
        <w:autoSpaceDN w:val="0"/>
        <w:adjustRightInd w:val="0"/>
        <w:ind w:left="714" w:hanging="357"/>
        <w:contextualSpacing w:val="0"/>
        <w:jc w:val="both"/>
        <w:rPr>
          <w:rFonts w:asciiTheme="minorHAnsi" w:hAnsiTheme="minorHAnsi"/>
          <w:b/>
          <w:bCs/>
          <w:iCs/>
          <w:sz w:val="22"/>
          <w:szCs w:val="22"/>
        </w:rPr>
      </w:pPr>
      <w:r w:rsidRPr="000C0504">
        <w:rPr>
          <w:rFonts w:asciiTheme="minorHAnsi" w:hAnsiTheme="minorHAnsi"/>
          <w:b/>
          <w:bCs/>
          <w:iCs/>
          <w:sz w:val="22"/>
          <w:szCs w:val="22"/>
        </w:rPr>
        <w:t>v prípade verejnej vysokej školy (partnera):</w:t>
      </w:r>
    </w:p>
    <w:p w14:paraId="27B35D29" w14:textId="77777777" w:rsidR="00692B9A" w:rsidRPr="000C0504" w:rsidRDefault="00A86C8C" w:rsidP="0063716F">
      <w:pPr>
        <w:autoSpaceDE w:val="0"/>
        <w:autoSpaceDN w:val="0"/>
        <w:ind w:left="852" w:hanging="284"/>
        <w:jc w:val="both"/>
        <w:rPr>
          <w:rFonts w:asciiTheme="minorHAnsi" w:hAnsiTheme="minorHAnsi"/>
          <w:color w:val="000000"/>
          <w:sz w:val="22"/>
          <w:szCs w:val="22"/>
          <w:lang w:eastAsia="en-US"/>
        </w:rPr>
      </w:pPr>
      <w:r w:rsidRPr="000C0504">
        <w:rPr>
          <w:rFonts w:asciiTheme="minorHAnsi" w:hAnsiTheme="minorHAnsi"/>
          <w:sz w:val="22"/>
          <w:szCs w:val="22"/>
        </w:rPr>
        <w:t xml:space="preserve">- </w:t>
      </w:r>
      <w:r w:rsidR="00692B9A" w:rsidRPr="000C0504">
        <w:rPr>
          <w:rFonts w:asciiTheme="minorHAnsi" w:hAnsiTheme="minorHAnsi"/>
          <w:b/>
          <w:bCs/>
          <w:sz w:val="22"/>
          <w:szCs w:val="22"/>
        </w:rPr>
        <w:t>5 %</w:t>
      </w:r>
      <w:r w:rsidR="00692B9A" w:rsidRPr="000C0504">
        <w:rPr>
          <w:rFonts w:asciiTheme="minorHAnsi" w:hAnsiTheme="minorHAnsi"/>
          <w:sz w:val="22"/>
          <w:szCs w:val="22"/>
        </w:rPr>
        <w:t xml:space="preserve"> </w:t>
      </w:r>
      <w:r w:rsidR="00692B9A" w:rsidRPr="000C0504">
        <w:rPr>
          <w:rFonts w:asciiTheme="minorHAnsi" w:hAnsiTheme="minorHAnsi"/>
          <w:color w:val="000000"/>
          <w:sz w:val="22"/>
          <w:szCs w:val="22"/>
        </w:rPr>
        <w:t>z celkových oprávnených výdavkov</w:t>
      </w:r>
      <w:r w:rsidRPr="000C0504">
        <w:rPr>
          <w:rFonts w:asciiTheme="minorHAnsi" w:hAnsiTheme="minorHAnsi"/>
          <w:color w:val="000000"/>
          <w:sz w:val="22"/>
          <w:szCs w:val="22"/>
        </w:rPr>
        <w:t>.</w:t>
      </w:r>
    </w:p>
    <w:p w14:paraId="2709C3C4" w14:textId="77777777" w:rsidR="002D08EE" w:rsidRPr="0063716F" w:rsidRDefault="002D08EE">
      <w:pPr>
        <w:spacing w:after="200" w:line="276" w:lineRule="auto"/>
        <w:rPr>
          <w:rFonts w:asciiTheme="minorHAnsi" w:hAnsiTheme="minorHAnsi"/>
          <w:b/>
        </w:rPr>
      </w:pPr>
    </w:p>
    <w:p w14:paraId="3CA7EFD3" w14:textId="77777777" w:rsidR="006829FC" w:rsidRPr="0063716F" w:rsidRDefault="006829FC" w:rsidP="003F75F9">
      <w:pPr>
        <w:pStyle w:val="Odsekzoznamu"/>
        <w:numPr>
          <w:ilvl w:val="1"/>
          <w:numId w:val="1"/>
        </w:numPr>
        <w:spacing w:before="120" w:after="120"/>
        <w:rPr>
          <w:rFonts w:asciiTheme="minorHAnsi" w:hAnsiTheme="minorHAnsi"/>
          <w:b/>
        </w:rPr>
      </w:pPr>
      <w:r w:rsidRPr="0063716F">
        <w:rPr>
          <w:rFonts w:asciiTheme="minorHAnsi" w:hAnsiTheme="minorHAnsi"/>
          <w:b/>
        </w:rPr>
        <w:t>Časový harmonogram konania o ŽoNFP</w:t>
      </w:r>
      <w:r w:rsidRPr="0063716F">
        <w:rPr>
          <w:rFonts w:asciiTheme="minorHAnsi" w:hAnsiTheme="minorHAnsi"/>
          <w:b/>
        </w:rPr>
        <w:tab/>
      </w:r>
    </w:p>
    <w:p w14:paraId="11A83F48" w14:textId="680D257E" w:rsidR="002D76F0" w:rsidRPr="00162613" w:rsidRDefault="002D76F0" w:rsidP="0063716F">
      <w:pPr>
        <w:autoSpaceDE w:val="0"/>
        <w:autoSpaceDN w:val="0"/>
        <w:adjustRightInd w:val="0"/>
        <w:spacing w:before="120" w:after="120"/>
        <w:ind w:firstLine="357"/>
        <w:jc w:val="both"/>
        <w:rPr>
          <w:rFonts w:asciiTheme="minorHAnsi" w:hAnsiTheme="minorHAnsi"/>
          <w:color w:val="000000"/>
          <w:sz w:val="22"/>
          <w:szCs w:val="22"/>
          <w:lang w:eastAsia="en-US"/>
        </w:rPr>
      </w:pPr>
      <w:r w:rsidRPr="000C0504">
        <w:rPr>
          <w:rFonts w:asciiTheme="minorHAnsi" w:hAnsiTheme="minorHAnsi"/>
          <w:color w:val="000000"/>
          <w:sz w:val="22"/>
          <w:szCs w:val="22"/>
          <w:lang w:eastAsia="en-US"/>
        </w:rPr>
        <w:t xml:space="preserve">Rozhodnutie o žiadosti </w:t>
      </w:r>
      <w:r w:rsidRPr="00162613">
        <w:rPr>
          <w:rFonts w:asciiTheme="minorHAnsi" w:hAnsiTheme="minorHAnsi"/>
          <w:color w:val="000000"/>
          <w:sz w:val="22"/>
          <w:szCs w:val="22"/>
          <w:lang w:eastAsia="en-US"/>
        </w:rPr>
        <w:t xml:space="preserve">o </w:t>
      </w:r>
      <w:r w:rsidR="0025749B" w:rsidRPr="009A4624">
        <w:rPr>
          <w:rFonts w:asciiTheme="minorHAnsi" w:hAnsiTheme="minorHAnsi"/>
          <w:sz w:val="22"/>
          <w:szCs w:val="22"/>
        </w:rPr>
        <w:t>poskytnutí nenávratného finančného príspevku (ďalej aj „žiadosť o NFP“ alebo „ŽoNFP“)</w:t>
      </w:r>
      <w:r w:rsidR="007A6BD2">
        <w:rPr>
          <w:rFonts w:asciiTheme="minorHAnsi" w:hAnsiTheme="minorHAnsi"/>
          <w:sz w:val="22"/>
          <w:szCs w:val="22"/>
        </w:rPr>
        <w:t xml:space="preserve"> </w:t>
      </w:r>
      <w:r w:rsidRPr="00162613">
        <w:rPr>
          <w:rFonts w:asciiTheme="minorHAnsi" w:hAnsiTheme="minorHAnsi"/>
          <w:color w:val="000000"/>
          <w:sz w:val="22"/>
          <w:szCs w:val="22"/>
          <w:lang w:eastAsia="en-US"/>
        </w:rPr>
        <w:t xml:space="preserve">bude vydané najneskôr </w:t>
      </w:r>
      <w:r w:rsidRPr="005917D7">
        <w:rPr>
          <w:rFonts w:asciiTheme="minorHAnsi" w:hAnsiTheme="minorHAnsi"/>
          <w:b/>
          <w:color w:val="000000"/>
          <w:sz w:val="22"/>
          <w:szCs w:val="22"/>
          <w:lang w:eastAsia="en-US"/>
        </w:rPr>
        <w:t xml:space="preserve">do </w:t>
      </w:r>
      <w:r w:rsidR="004222FC" w:rsidRPr="00393955">
        <w:rPr>
          <w:rFonts w:asciiTheme="minorHAnsi" w:hAnsiTheme="minorHAnsi"/>
          <w:b/>
          <w:color w:val="000000"/>
          <w:sz w:val="22"/>
          <w:szCs w:val="22"/>
          <w:lang w:eastAsia="en-US"/>
        </w:rPr>
        <w:t xml:space="preserve">70 </w:t>
      </w:r>
      <w:r w:rsidRPr="00162613">
        <w:rPr>
          <w:rFonts w:asciiTheme="minorHAnsi" w:hAnsiTheme="minorHAnsi"/>
          <w:b/>
          <w:color w:val="000000"/>
          <w:sz w:val="22"/>
          <w:szCs w:val="22"/>
          <w:lang w:eastAsia="en-US"/>
        </w:rPr>
        <w:t>pracovných dní</w:t>
      </w:r>
      <w:r w:rsidRPr="00162613">
        <w:rPr>
          <w:rFonts w:asciiTheme="minorHAnsi" w:hAnsiTheme="minorHAnsi"/>
          <w:color w:val="000000"/>
          <w:sz w:val="22"/>
          <w:szCs w:val="22"/>
          <w:lang w:eastAsia="en-US"/>
        </w:rPr>
        <w:t xml:space="preserve"> od konečného termínu príslušného posudzovaného časového obdobia vyzvania. </w:t>
      </w:r>
    </w:p>
    <w:p w14:paraId="7E906786" w14:textId="77777777" w:rsidR="002D76F0" w:rsidRPr="000C0504" w:rsidRDefault="002D76F0" w:rsidP="0063716F">
      <w:pPr>
        <w:autoSpaceDE w:val="0"/>
        <w:autoSpaceDN w:val="0"/>
        <w:adjustRightInd w:val="0"/>
        <w:spacing w:before="120" w:after="120"/>
        <w:ind w:firstLine="357"/>
        <w:jc w:val="both"/>
        <w:rPr>
          <w:rFonts w:asciiTheme="minorHAnsi" w:hAnsiTheme="minorHAnsi"/>
          <w:color w:val="000000"/>
          <w:sz w:val="22"/>
          <w:szCs w:val="22"/>
          <w:lang w:eastAsia="en-US"/>
        </w:rPr>
      </w:pPr>
      <w:r w:rsidRPr="000C0504">
        <w:rPr>
          <w:rFonts w:asciiTheme="minorHAnsi" w:hAnsiTheme="minorHAnsi"/>
          <w:color w:val="000000"/>
          <w:sz w:val="22"/>
          <w:szCs w:val="22"/>
          <w:lang w:eastAsia="en-US"/>
        </w:rPr>
        <w:t xml:space="preserve">Posudzovaným obdobím tohto vyzvania je kalendárny týždeň, pričom posudzovanie žiadosti začne v prvý pracovný deň nasledujúceho týždňa. </w:t>
      </w:r>
    </w:p>
    <w:p w14:paraId="45C39C63" w14:textId="77777777" w:rsidR="007A6BD2" w:rsidRDefault="002D76F0" w:rsidP="0063716F">
      <w:pPr>
        <w:autoSpaceDE w:val="0"/>
        <w:autoSpaceDN w:val="0"/>
        <w:adjustRightInd w:val="0"/>
        <w:spacing w:before="120" w:after="120"/>
        <w:ind w:firstLine="357"/>
        <w:jc w:val="both"/>
        <w:rPr>
          <w:rFonts w:asciiTheme="minorHAnsi" w:hAnsiTheme="minorHAnsi"/>
          <w:color w:val="000000"/>
          <w:sz w:val="22"/>
          <w:szCs w:val="22"/>
          <w:lang w:eastAsia="en-US"/>
        </w:rPr>
      </w:pPr>
      <w:r w:rsidRPr="000C0504">
        <w:rPr>
          <w:rFonts w:asciiTheme="minorHAnsi" w:hAnsiTheme="minorHAnsi"/>
          <w:color w:val="000000"/>
          <w:sz w:val="22"/>
          <w:szCs w:val="22"/>
          <w:lang w:eastAsia="en-US"/>
        </w:rPr>
        <w:t xml:space="preserve">Riadiaci orgán </w:t>
      </w:r>
      <w:r w:rsidR="0025749B" w:rsidRPr="000C0504">
        <w:rPr>
          <w:rFonts w:asciiTheme="minorHAnsi" w:hAnsiTheme="minorHAnsi"/>
          <w:color w:val="000000"/>
          <w:sz w:val="22"/>
          <w:szCs w:val="22"/>
          <w:lang w:eastAsia="en-US"/>
        </w:rPr>
        <w:t xml:space="preserve">OP TP </w:t>
      </w:r>
      <w:r w:rsidRPr="000C0504">
        <w:rPr>
          <w:rFonts w:asciiTheme="minorHAnsi" w:hAnsiTheme="minorHAnsi"/>
          <w:color w:val="000000"/>
          <w:sz w:val="22"/>
          <w:szCs w:val="22"/>
          <w:lang w:eastAsia="en-US"/>
        </w:rPr>
        <w:t>je oprávnený predĺžiť lehotu</w:t>
      </w:r>
      <w:r w:rsidRPr="001D1B1E">
        <w:rPr>
          <w:rFonts w:asciiTheme="minorHAnsi" w:hAnsiTheme="minorHAnsi"/>
          <w:color w:val="000000"/>
          <w:sz w:val="22"/>
          <w:szCs w:val="22"/>
          <w:lang w:eastAsia="en-US"/>
        </w:rPr>
        <w:t xml:space="preserve"> na vydanie rozhodnutia o žiadosti o NFP v</w:t>
      </w:r>
      <w:r w:rsidR="00727285" w:rsidRPr="000C0504">
        <w:rPr>
          <w:rFonts w:asciiTheme="minorHAnsi" w:hAnsiTheme="minorHAnsi"/>
          <w:color w:val="000000"/>
          <w:sz w:val="22"/>
          <w:szCs w:val="22"/>
          <w:lang w:eastAsia="en-US"/>
        </w:rPr>
        <w:t> </w:t>
      </w:r>
      <w:r w:rsidRPr="000C0504">
        <w:rPr>
          <w:rFonts w:asciiTheme="minorHAnsi" w:hAnsiTheme="minorHAnsi"/>
          <w:color w:val="000000"/>
          <w:sz w:val="22"/>
          <w:szCs w:val="22"/>
          <w:lang w:eastAsia="en-US"/>
        </w:rPr>
        <w:t xml:space="preserve">prípade, ak nie je možné ukončiť konanie o žiadosti o NFP do </w:t>
      </w:r>
      <w:r w:rsidR="004222FC" w:rsidRPr="00F15E51">
        <w:rPr>
          <w:rFonts w:asciiTheme="minorHAnsi" w:hAnsiTheme="minorHAnsi"/>
          <w:color w:val="000000"/>
          <w:sz w:val="22"/>
          <w:szCs w:val="22"/>
          <w:lang w:eastAsia="en-US"/>
        </w:rPr>
        <w:t xml:space="preserve">70 </w:t>
      </w:r>
      <w:r w:rsidRPr="00C5110A">
        <w:rPr>
          <w:rFonts w:asciiTheme="minorHAnsi" w:hAnsiTheme="minorHAnsi"/>
          <w:color w:val="000000"/>
          <w:sz w:val="22"/>
          <w:szCs w:val="22"/>
          <w:lang w:eastAsia="en-US"/>
        </w:rPr>
        <w:t>pracovných dní</w:t>
      </w:r>
      <w:r w:rsidRPr="000C0504">
        <w:rPr>
          <w:rFonts w:asciiTheme="minorHAnsi" w:hAnsiTheme="minorHAnsi"/>
          <w:color w:val="000000"/>
          <w:sz w:val="22"/>
          <w:szCs w:val="22"/>
          <w:lang w:eastAsia="en-US"/>
        </w:rPr>
        <w:t xml:space="preserve"> od</w:t>
      </w:r>
      <w:r w:rsidR="00727285" w:rsidRPr="000C0504">
        <w:rPr>
          <w:rFonts w:asciiTheme="minorHAnsi" w:hAnsiTheme="minorHAnsi"/>
          <w:color w:val="000000"/>
          <w:sz w:val="22"/>
          <w:szCs w:val="22"/>
          <w:lang w:eastAsia="en-US"/>
        </w:rPr>
        <w:t> </w:t>
      </w:r>
      <w:r w:rsidRPr="000C0504">
        <w:rPr>
          <w:rFonts w:asciiTheme="minorHAnsi" w:hAnsiTheme="minorHAnsi"/>
          <w:color w:val="000000"/>
          <w:sz w:val="22"/>
          <w:szCs w:val="22"/>
          <w:lang w:eastAsia="en-US"/>
        </w:rPr>
        <w:t xml:space="preserve">konečného termínu príslušného posudzovaného časového obdobia vyzvania. </w:t>
      </w:r>
    </w:p>
    <w:p w14:paraId="04E06CA1" w14:textId="27FD9180" w:rsidR="002D76F0" w:rsidRPr="000C0504" w:rsidRDefault="00806367" w:rsidP="0063716F">
      <w:pPr>
        <w:autoSpaceDE w:val="0"/>
        <w:autoSpaceDN w:val="0"/>
        <w:adjustRightInd w:val="0"/>
        <w:spacing w:before="120" w:after="120"/>
        <w:ind w:firstLine="357"/>
        <w:jc w:val="both"/>
        <w:rPr>
          <w:rFonts w:asciiTheme="minorHAnsi" w:hAnsiTheme="minorHAnsi"/>
          <w:color w:val="000000"/>
          <w:sz w:val="22"/>
          <w:szCs w:val="22"/>
          <w:lang w:eastAsia="en-US"/>
        </w:rPr>
      </w:pPr>
      <w:r w:rsidRPr="00806367">
        <w:rPr>
          <w:rFonts w:asciiTheme="minorHAnsi" w:hAnsiTheme="minorHAnsi"/>
          <w:color w:val="000000"/>
          <w:sz w:val="22"/>
          <w:szCs w:val="22"/>
          <w:lang w:eastAsia="en-US"/>
        </w:rPr>
        <w:t>V prípade, ak nie je dodržaný termín v zmysle predchádzajúcich odsekov, RO OP TP informuje žiadateľov o dôvodoch nedodržania termínu, ako aj o novom predpokladanom termíne vydania rozhodnutia zverejnením oznamu na webovom sídle RO OP TP a v ITMS2014+ a zároveň individuálne na kontaktné e-mailové adresy, uvedené v ŽoNFP. Pri nedodržaní oznámeného predpokladaného termínu RO OP TP opakovane zabezpečí informovanosť žiadateľov za rovnakých podmienok.</w:t>
      </w:r>
    </w:p>
    <w:p w14:paraId="30B41429" w14:textId="56063EEF" w:rsidR="00B47E18" w:rsidRPr="000C0504" w:rsidRDefault="002D76F0" w:rsidP="0063716F">
      <w:pPr>
        <w:spacing w:before="120" w:after="120"/>
        <w:ind w:firstLine="357"/>
        <w:jc w:val="both"/>
        <w:rPr>
          <w:rFonts w:asciiTheme="minorHAnsi" w:hAnsiTheme="minorHAnsi"/>
          <w:sz w:val="22"/>
          <w:szCs w:val="22"/>
        </w:rPr>
      </w:pPr>
      <w:r w:rsidRPr="000C0504">
        <w:rPr>
          <w:rFonts w:asciiTheme="minorHAnsi" w:hAnsiTheme="minorHAnsi"/>
          <w:color w:val="000000"/>
          <w:sz w:val="22"/>
          <w:szCs w:val="22"/>
          <w:lang w:eastAsia="en-US"/>
        </w:rPr>
        <w:lastRenderedPageBreak/>
        <w:t>Do lehoty na vydanie rozhodnutia sa nezapočítava čas potrebný na predloženie náležitostí zo strany žiadateľa na základe výzvy zaslanej riadiacim orgánom</w:t>
      </w:r>
      <w:r w:rsidR="0025749B" w:rsidRPr="000C0504">
        <w:rPr>
          <w:rFonts w:asciiTheme="minorHAnsi" w:hAnsiTheme="minorHAnsi"/>
          <w:color w:val="000000"/>
          <w:sz w:val="22"/>
          <w:szCs w:val="22"/>
          <w:lang w:eastAsia="en-US"/>
        </w:rPr>
        <w:t xml:space="preserve"> OP TP</w:t>
      </w:r>
      <w:r w:rsidRPr="000C0504">
        <w:rPr>
          <w:rFonts w:asciiTheme="minorHAnsi" w:hAnsiTheme="minorHAnsi"/>
          <w:color w:val="000000"/>
          <w:sz w:val="22"/>
          <w:szCs w:val="22"/>
          <w:lang w:eastAsia="en-US"/>
        </w:rPr>
        <w:t xml:space="preserve"> (t. j. prerušuje sa </w:t>
      </w:r>
      <w:r w:rsidR="004222FC" w:rsidRPr="000C0504">
        <w:rPr>
          <w:rFonts w:asciiTheme="minorHAnsi" w:hAnsiTheme="minorHAnsi"/>
          <w:color w:val="000000"/>
          <w:sz w:val="22"/>
          <w:szCs w:val="22"/>
          <w:lang w:eastAsia="en-US"/>
        </w:rPr>
        <w:t>dňom</w:t>
      </w:r>
      <w:r w:rsidRPr="000C0504">
        <w:rPr>
          <w:rFonts w:asciiTheme="minorHAnsi" w:hAnsiTheme="minorHAnsi"/>
          <w:color w:val="000000"/>
          <w:sz w:val="22"/>
          <w:szCs w:val="22"/>
          <w:lang w:eastAsia="en-US"/>
        </w:rPr>
        <w:t xml:space="preserve"> zaslania výzvy na doplnenie chýbajúcich náležitostí a začína plynúť </w:t>
      </w:r>
      <w:r w:rsidR="004222FC" w:rsidRPr="000C0504">
        <w:rPr>
          <w:rFonts w:asciiTheme="minorHAnsi" w:hAnsiTheme="minorHAnsi"/>
          <w:color w:val="000000"/>
          <w:sz w:val="22"/>
          <w:szCs w:val="22"/>
          <w:lang w:eastAsia="en-US"/>
        </w:rPr>
        <w:t xml:space="preserve">dňom </w:t>
      </w:r>
      <w:r w:rsidRPr="000C0504">
        <w:rPr>
          <w:rFonts w:asciiTheme="minorHAnsi" w:hAnsiTheme="minorHAnsi"/>
          <w:color w:val="000000"/>
          <w:sz w:val="22"/>
          <w:szCs w:val="22"/>
          <w:lang w:eastAsia="en-US"/>
        </w:rPr>
        <w:t>doručenia náležitostí na riadiaci orgán</w:t>
      </w:r>
      <w:r w:rsidR="0025749B" w:rsidRPr="000C0504">
        <w:rPr>
          <w:rFonts w:asciiTheme="minorHAnsi" w:hAnsiTheme="minorHAnsi"/>
          <w:color w:val="000000"/>
          <w:sz w:val="22"/>
          <w:szCs w:val="22"/>
          <w:lang w:eastAsia="en-US"/>
        </w:rPr>
        <w:t xml:space="preserve"> OP TP</w:t>
      </w:r>
      <w:r w:rsidRPr="000C0504">
        <w:rPr>
          <w:rFonts w:asciiTheme="minorHAnsi" w:hAnsiTheme="minorHAnsi"/>
          <w:color w:val="000000"/>
          <w:sz w:val="22"/>
          <w:szCs w:val="22"/>
          <w:lang w:eastAsia="en-US"/>
        </w:rPr>
        <w:t xml:space="preserve">). </w:t>
      </w:r>
    </w:p>
    <w:p w14:paraId="0776412A" w14:textId="77777777" w:rsidR="006829FC" w:rsidRPr="0063716F" w:rsidRDefault="006829FC" w:rsidP="00727285">
      <w:pPr>
        <w:pStyle w:val="Odsekzoznamu"/>
        <w:numPr>
          <w:ilvl w:val="1"/>
          <w:numId w:val="1"/>
        </w:numPr>
        <w:spacing w:before="120" w:after="120"/>
        <w:rPr>
          <w:rFonts w:asciiTheme="minorHAnsi" w:hAnsiTheme="minorHAnsi"/>
          <w:b/>
        </w:rPr>
      </w:pPr>
      <w:r w:rsidRPr="0063716F">
        <w:rPr>
          <w:rFonts w:asciiTheme="minorHAnsi" w:hAnsiTheme="minorHAnsi"/>
          <w:b/>
        </w:rPr>
        <w:t>Miesto a spôsob podania ŽoNFP</w:t>
      </w:r>
    </w:p>
    <w:p w14:paraId="5EAE9AAF" w14:textId="6797979C" w:rsidR="00D572F8" w:rsidRPr="0063716F" w:rsidRDefault="00AE6D4D" w:rsidP="0063716F">
      <w:pPr>
        <w:pStyle w:val="Default"/>
        <w:spacing w:before="120" w:after="120"/>
        <w:jc w:val="both"/>
        <w:rPr>
          <w:rFonts w:asciiTheme="minorHAnsi" w:hAnsiTheme="minorHAnsi"/>
          <w:sz w:val="22"/>
          <w:szCs w:val="22"/>
        </w:rPr>
      </w:pPr>
      <w:r w:rsidRPr="001D1B1E">
        <w:rPr>
          <w:rFonts w:asciiTheme="minorHAnsi" w:hAnsiTheme="minorHAnsi" w:cs="Times New Roman"/>
          <w:sz w:val="22"/>
          <w:szCs w:val="22"/>
        </w:rPr>
        <w:t>Žiadateľ je povinný predložiť žiadosť o NF</w:t>
      </w:r>
      <w:r w:rsidRPr="00B00223">
        <w:rPr>
          <w:rFonts w:asciiTheme="minorHAnsi" w:hAnsiTheme="minorHAnsi" w:cs="Times New Roman"/>
          <w:sz w:val="22"/>
          <w:szCs w:val="22"/>
        </w:rPr>
        <w:t xml:space="preserve">P </w:t>
      </w:r>
      <w:r w:rsidR="00D572F8" w:rsidRPr="0063716F">
        <w:rPr>
          <w:rFonts w:asciiTheme="minorHAnsi" w:hAnsiTheme="minorHAnsi"/>
          <w:sz w:val="22"/>
          <w:szCs w:val="22"/>
        </w:rPr>
        <w:t>riadne, včas a v určenej forme</w:t>
      </w:r>
      <w:r w:rsidR="00131898" w:rsidRPr="0063716F">
        <w:rPr>
          <w:rFonts w:asciiTheme="minorHAnsi" w:hAnsiTheme="minorHAnsi"/>
          <w:sz w:val="22"/>
          <w:szCs w:val="22"/>
        </w:rPr>
        <w:t>.</w:t>
      </w:r>
      <w:r w:rsidR="00D572F8" w:rsidRPr="0063716F">
        <w:rPr>
          <w:rFonts w:asciiTheme="minorHAnsi" w:hAnsiTheme="minorHAnsi"/>
          <w:sz w:val="22"/>
          <w:szCs w:val="22"/>
        </w:rPr>
        <w:t xml:space="preserve"> </w:t>
      </w:r>
    </w:p>
    <w:p w14:paraId="6B50D503" w14:textId="671357EF" w:rsidR="00AE6D4D" w:rsidRPr="00B00223" w:rsidDel="00B27C8F" w:rsidRDefault="00131898" w:rsidP="0063716F">
      <w:pPr>
        <w:pStyle w:val="Default"/>
        <w:spacing w:before="120" w:after="120"/>
        <w:jc w:val="both"/>
        <w:rPr>
          <w:del w:id="8" w:author="Šušlíková Mária" w:date="2020-10-29T14:18:00Z"/>
          <w:rFonts w:asciiTheme="minorHAnsi" w:hAnsiTheme="minorHAnsi" w:cs="Times New Roman"/>
          <w:sz w:val="22"/>
          <w:szCs w:val="22"/>
        </w:rPr>
      </w:pPr>
      <w:r w:rsidRPr="0063716F">
        <w:rPr>
          <w:rFonts w:asciiTheme="minorHAnsi" w:hAnsiTheme="minorHAnsi"/>
          <w:sz w:val="22"/>
          <w:szCs w:val="22"/>
        </w:rPr>
        <w:t xml:space="preserve">Žiadosť o NFP je doručená vo </w:t>
      </w:r>
      <w:r w:rsidRPr="0063716F">
        <w:rPr>
          <w:rFonts w:asciiTheme="minorHAnsi" w:hAnsiTheme="minorHAnsi"/>
          <w:b/>
          <w:sz w:val="22"/>
          <w:szCs w:val="22"/>
        </w:rPr>
        <w:t xml:space="preserve">forme </w:t>
      </w:r>
      <w:r w:rsidRPr="0063716F">
        <w:rPr>
          <w:rFonts w:asciiTheme="minorHAnsi" w:hAnsiTheme="minorHAnsi"/>
          <w:sz w:val="22"/>
          <w:szCs w:val="22"/>
        </w:rPr>
        <w:t>určenej RO OP TP, ak je formulár žiadosti o NFP (spolu so všetkými prílohami) zaslaný</w:t>
      </w:r>
      <w:r w:rsidRPr="001D1B1E">
        <w:rPr>
          <w:rFonts w:asciiTheme="minorHAnsi" w:hAnsiTheme="minorHAnsi" w:cs="Times New Roman"/>
          <w:b/>
          <w:sz w:val="22"/>
          <w:szCs w:val="22"/>
        </w:rPr>
        <w:t xml:space="preserve"> </w:t>
      </w:r>
      <w:r w:rsidR="00AE6D4D" w:rsidRPr="00B00223">
        <w:rPr>
          <w:rFonts w:asciiTheme="minorHAnsi" w:hAnsiTheme="minorHAnsi"/>
          <w:b/>
          <w:sz w:val="22"/>
          <w:szCs w:val="22"/>
        </w:rPr>
        <w:t>elektronicky</w:t>
      </w:r>
      <w:r w:rsidR="00AE6D4D" w:rsidRPr="00B00223">
        <w:rPr>
          <w:rFonts w:asciiTheme="minorHAnsi" w:hAnsiTheme="minorHAnsi"/>
          <w:sz w:val="22"/>
          <w:szCs w:val="22"/>
        </w:rPr>
        <w:t xml:space="preserve"> prostredníctvom ITMS2014+</w:t>
      </w:r>
      <w:ins w:id="9" w:author="Šušlíková Mária" w:date="2020-10-29T14:15:00Z">
        <w:r w:rsidR="00706E26">
          <w:rPr>
            <w:rFonts w:asciiTheme="minorHAnsi" w:hAnsiTheme="minorHAnsi" w:cs="Times New Roman"/>
            <w:b/>
            <w:sz w:val="22"/>
            <w:szCs w:val="22"/>
          </w:rPr>
          <w:t xml:space="preserve"> </w:t>
        </w:r>
      </w:ins>
      <w:del w:id="10" w:author="Šušlíková Mária" w:date="2020-10-29T14:15:00Z">
        <w:r w:rsidR="00AE6D4D" w:rsidRPr="00B00223" w:rsidDel="00706E26">
          <w:rPr>
            <w:rFonts w:asciiTheme="minorHAnsi" w:hAnsiTheme="minorHAnsi"/>
            <w:sz w:val="22"/>
            <w:szCs w:val="22"/>
          </w:rPr>
          <w:delText xml:space="preserve"> </w:delText>
        </w:r>
        <w:r w:rsidR="00B00223" w:rsidDel="00706E26">
          <w:rPr>
            <w:rFonts w:asciiTheme="minorHAnsi" w:hAnsiTheme="minorHAnsi" w:cs="Times New Roman"/>
            <w:b/>
            <w:sz w:val="22"/>
            <w:szCs w:val="22"/>
          </w:rPr>
          <w:delText xml:space="preserve"> </w:delText>
        </w:r>
      </w:del>
      <w:r w:rsidR="00AE6D4D" w:rsidRPr="00B00223">
        <w:rPr>
          <w:rFonts w:asciiTheme="minorHAnsi" w:hAnsiTheme="minorHAnsi" w:cs="Times New Roman"/>
          <w:b/>
          <w:sz w:val="22"/>
          <w:szCs w:val="22"/>
        </w:rPr>
        <w:t xml:space="preserve">a zároveň </w:t>
      </w:r>
      <w:r w:rsidRPr="00B00223">
        <w:rPr>
          <w:rFonts w:asciiTheme="minorHAnsi" w:hAnsiTheme="minorHAnsi" w:cs="Times New Roman"/>
          <w:b/>
          <w:sz w:val="22"/>
          <w:szCs w:val="22"/>
        </w:rPr>
        <w:t>písomne</w:t>
      </w:r>
      <w:r w:rsidR="00D572F8" w:rsidRPr="00B00223">
        <w:rPr>
          <w:rFonts w:asciiTheme="minorHAnsi" w:hAnsiTheme="minorHAnsi" w:cs="Times New Roman"/>
          <w:sz w:val="22"/>
          <w:szCs w:val="22"/>
        </w:rPr>
        <w:t xml:space="preserve"> jedným z nasledovných spôsobov: </w:t>
      </w:r>
    </w:p>
    <w:p w14:paraId="1708C383" w14:textId="77777777" w:rsidR="00131898" w:rsidRPr="000C0504" w:rsidRDefault="00131898" w:rsidP="0063716F">
      <w:pPr>
        <w:pStyle w:val="Default"/>
        <w:spacing w:before="120" w:after="120"/>
        <w:jc w:val="both"/>
        <w:rPr>
          <w:rFonts w:asciiTheme="minorHAnsi" w:hAnsiTheme="minorHAnsi" w:cs="Times New Roman"/>
          <w:sz w:val="22"/>
          <w:szCs w:val="22"/>
        </w:rPr>
      </w:pPr>
    </w:p>
    <w:p w14:paraId="46412FF6" w14:textId="18D0A874" w:rsidR="00131898" w:rsidRPr="0063716F" w:rsidRDefault="00131898">
      <w:pPr>
        <w:pStyle w:val="Odsekzoznamu"/>
        <w:numPr>
          <w:ilvl w:val="0"/>
          <w:numId w:val="26"/>
        </w:numPr>
        <w:spacing w:before="240" w:after="120"/>
        <w:ind w:left="709" w:hanging="284"/>
        <w:contextualSpacing w:val="0"/>
        <w:jc w:val="both"/>
        <w:rPr>
          <w:rFonts w:asciiTheme="minorHAnsi" w:hAnsiTheme="minorHAnsi"/>
          <w:sz w:val="22"/>
          <w:szCs w:val="22"/>
        </w:rPr>
        <w:pPrChange w:id="11" w:author="Šušlíková Mária" w:date="2020-10-29T14:21:00Z">
          <w:pPr>
            <w:pStyle w:val="Odsekzoznamu"/>
            <w:numPr>
              <w:numId w:val="26"/>
            </w:numPr>
            <w:spacing w:before="120" w:after="120"/>
            <w:ind w:left="709" w:hanging="283"/>
            <w:contextualSpacing w:val="0"/>
            <w:jc w:val="both"/>
          </w:pPr>
        </w:pPrChange>
      </w:pPr>
      <w:r w:rsidRPr="0063716F">
        <w:rPr>
          <w:rFonts w:asciiTheme="minorHAnsi" w:hAnsiTheme="minorHAnsi"/>
          <w:b/>
          <w:sz w:val="22"/>
          <w:szCs w:val="22"/>
        </w:rPr>
        <w:t>V listinnej podobe</w:t>
      </w:r>
      <w:r w:rsidRPr="0063716F">
        <w:rPr>
          <w:rFonts w:asciiTheme="minorHAnsi" w:hAnsiTheme="minorHAnsi"/>
          <w:sz w:val="22"/>
          <w:szCs w:val="22"/>
        </w:rPr>
        <w:t xml:space="preserve"> je žiadosť o NFP, vrátane všetkých príloh, možné doručiť v jednom origináli (vytlačenom po odoslaní prostredníctvom ITMS2014+</w:t>
      </w:r>
      <w:r w:rsidR="00620DA3" w:rsidRPr="0063716F">
        <w:rPr>
          <w:rFonts w:asciiTheme="minorHAnsi" w:hAnsiTheme="minorHAnsi"/>
          <w:sz w:val="22"/>
          <w:szCs w:val="22"/>
        </w:rPr>
        <w:t xml:space="preserve"> a podpísanom</w:t>
      </w:r>
      <w:r w:rsidRPr="0063716F">
        <w:rPr>
          <w:rFonts w:asciiTheme="minorHAnsi" w:hAnsiTheme="minorHAnsi"/>
          <w:sz w:val="22"/>
          <w:szCs w:val="22"/>
        </w:rPr>
        <w:t>) a jednej kópii:</w:t>
      </w:r>
    </w:p>
    <w:p w14:paraId="38853589" w14:textId="77777777" w:rsidR="00C92C97" w:rsidRPr="001D1B1E" w:rsidRDefault="00C92C97" w:rsidP="004B7F97">
      <w:pPr>
        <w:pStyle w:val="Odsekzoznamu"/>
        <w:numPr>
          <w:ilvl w:val="0"/>
          <w:numId w:val="19"/>
        </w:numPr>
        <w:spacing w:before="120" w:after="120"/>
        <w:contextualSpacing w:val="0"/>
        <w:jc w:val="both"/>
        <w:rPr>
          <w:rFonts w:asciiTheme="minorHAnsi" w:hAnsiTheme="minorHAnsi"/>
          <w:sz w:val="22"/>
          <w:szCs w:val="22"/>
        </w:rPr>
      </w:pPr>
      <w:r w:rsidRPr="000C0504">
        <w:rPr>
          <w:rFonts w:asciiTheme="minorHAnsi" w:hAnsiTheme="minorHAnsi"/>
          <w:sz w:val="22"/>
          <w:szCs w:val="22"/>
        </w:rPr>
        <w:t xml:space="preserve">doporučenou </w:t>
      </w:r>
      <w:r w:rsidRPr="001D1B1E">
        <w:rPr>
          <w:rFonts w:asciiTheme="minorHAnsi" w:hAnsiTheme="minorHAnsi"/>
          <w:sz w:val="22"/>
          <w:szCs w:val="22"/>
        </w:rPr>
        <w:t>poštou alebo kuriérskou službou na adresu:</w:t>
      </w:r>
    </w:p>
    <w:p w14:paraId="6963AA79" w14:textId="0906CE53" w:rsidR="00C92C97" w:rsidRPr="000C0504" w:rsidRDefault="00706E26">
      <w:pPr>
        <w:spacing w:before="120"/>
        <w:ind w:left="425" w:firstLine="357"/>
        <w:contextualSpacing/>
        <w:jc w:val="both"/>
        <w:rPr>
          <w:rFonts w:asciiTheme="minorHAnsi" w:hAnsiTheme="minorHAnsi"/>
          <w:sz w:val="22"/>
          <w:szCs w:val="22"/>
        </w:rPr>
        <w:pPrChange w:id="12" w:author="Šušlíková Mária" w:date="2020-10-29T14:22:00Z">
          <w:pPr>
            <w:ind w:left="426" w:firstLine="357"/>
            <w:jc w:val="both"/>
          </w:pPr>
        </w:pPrChange>
      </w:pPr>
      <w:ins w:id="13" w:author="Šušlíková Mária" w:date="2020-10-29T14:16:00Z">
        <w:r>
          <w:rPr>
            <w:rFonts w:asciiTheme="minorHAnsi" w:hAnsiTheme="minorHAnsi" w:cstheme="minorHAnsi"/>
            <w:sz w:val="22"/>
            <w:szCs w:val="22"/>
          </w:rPr>
          <w:t xml:space="preserve">Ministerstvo investícií, regionálneho rozvoja a informatizácie </w:t>
        </w:r>
      </w:ins>
      <w:del w:id="14" w:author="Šušlíková Mária" w:date="2020-10-29T14:16:00Z">
        <w:r w:rsidR="00C92C97" w:rsidRPr="000C0504" w:rsidDel="00706E26">
          <w:rPr>
            <w:rFonts w:asciiTheme="minorHAnsi" w:hAnsiTheme="minorHAnsi"/>
            <w:sz w:val="22"/>
            <w:szCs w:val="22"/>
          </w:rPr>
          <w:delText xml:space="preserve">Úrad vlády </w:delText>
        </w:r>
      </w:del>
      <w:r w:rsidR="00C92C97" w:rsidRPr="000C0504">
        <w:rPr>
          <w:rFonts w:asciiTheme="minorHAnsi" w:hAnsiTheme="minorHAnsi"/>
          <w:sz w:val="22"/>
          <w:szCs w:val="22"/>
        </w:rPr>
        <w:t xml:space="preserve">Slovenskej republiky </w:t>
      </w:r>
    </w:p>
    <w:p w14:paraId="1D64A46A" w14:textId="0BC54700" w:rsidR="00C83E78" w:rsidRDefault="00DD7557">
      <w:pPr>
        <w:spacing w:before="120"/>
        <w:ind w:left="425" w:firstLine="357"/>
        <w:contextualSpacing/>
        <w:jc w:val="both"/>
        <w:rPr>
          <w:ins w:id="15" w:author="Šušlíková Mária" w:date="2020-11-20T11:43:00Z"/>
          <w:rFonts w:asciiTheme="minorHAnsi" w:hAnsiTheme="minorHAnsi"/>
          <w:sz w:val="22"/>
          <w:szCs w:val="22"/>
        </w:rPr>
        <w:pPrChange w:id="16" w:author="Šušlíková Mária" w:date="2020-10-29T14:22:00Z">
          <w:pPr>
            <w:ind w:left="426" w:firstLine="357"/>
            <w:jc w:val="both"/>
          </w:pPr>
        </w:pPrChange>
      </w:pPr>
      <w:ins w:id="17" w:author="Šušlíková Mária" w:date="2020-10-30T09:39:00Z">
        <w:r>
          <w:rPr>
            <w:rFonts w:asciiTheme="minorHAnsi" w:hAnsiTheme="minorHAnsi" w:cstheme="minorHAnsi"/>
          </w:rPr>
          <w:t xml:space="preserve">sekcia </w:t>
        </w:r>
      </w:ins>
      <w:ins w:id="18" w:author="Šušlíková Mária" w:date="2020-11-20T11:43:00Z">
        <w:r w:rsidR="00C83E78" w:rsidRPr="00C83E78">
          <w:rPr>
            <w:rFonts w:asciiTheme="minorHAnsi" w:hAnsiTheme="minorHAnsi" w:cstheme="minorHAnsi"/>
          </w:rPr>
          <w:t>OP TP a iných finančných mechanizmov</w:t>
        </w:r>
      </w:ins>
    </w:p>
    <w:p w14:paraId="2F8FDEC4" w14:textId="43834115" w:rsidR="00C92C97" w:rsidRPr="000C0504" w:rsidDel="00DD7557" w:rsidRDefault="00806367">
      <w:pPr>
        <w:spacing w:before="120"/>
        <w:ind w:left="425" w:firstLine="357"/>
        <w:contextualSpacing/>
        <w:jc w:val="both"/>
        <w:rPr>
          <w:del w:id="19" w:author="Šušlíková Mária" w:date="2020-10-30T09:39:00Z"/>
          <w:rFonts w:asciiTheme="minorHAnsi" w:hAnsiTheme="minorHAnsi"/>
          <w:sz w:val="22"/>
          <w:szCs w:val="22"/>
        </w:rPr>
        <w:pPrChange w:id="20" w:author="Šušlíková Mária" w:date="2020-10-29T14:22:00Z">
          <w:pPr>
            <w:ind w:left="426" w:firstLine="357"/>
            <w:jc w:val="both"/>
          </w:pPr>
        </w:pPrChange>
      </w:pPr>
      <w:del w:id="21" w:author="Šušlíková Mária" w:date="2020-10-30T09:39:00Z">
        <w:r w:rsidRPr="00806367" w:rsidDel="00DD7557">
          <w:rPr>
            <w:rFonts w:asciiTheme="minorHAnsi" w:hAnsiTheme="minorHAnsi"/>
            <w:sz w:val="22"/>
            <w:szCs w:val="22"/>
          </w:rPr>
          <w:delText>Riadiaci orgán pre OP TP</w:delText>
        </w:r>
      </w:del>
    </w:p>
    <w:p w14:paraId="3D61D3E1" w14:textId="77777777" w:rsidR="00C92C97" w:rsidRPr="000C0504" w:rsidRDefault="00C92C97">
      <w:pPr>
        <w:spacing w:before="120"/>
        <w:ind w:left="425" w:firstLine="357"/>
        <w:contextualSpacing/>
        <w:jc w:val="both"/>
        <w:rPr>
          <w:rFonts w:asciiTheme="minorHAnsi" w:hAnsiTheme="minorHAnsi"/>
          <w:sz w:val="22"/>
          <w:szCs w:val="22"/>
        </w:rPr>
        <w:pPrChange w:id="22" w:author="Šušlíková Mária" w:date="2020-10-29T14:22:00Z">
          <w:pPr>
            <w:ind w:left="426" w:firstLine="357"/>
            <w:jc w:val="both"/>
          </w:pPr>
        </w:pPrChange>
      </w:pPr>
      <w:r w:rsidRPr="000C0504">
        <w:rPr>
          <w:rFonts w:asciiTheme="minorHAnsi" w:hAnsiTheme="minorHAnsi"/>
          <w:sz w:val="22"/>
          <w:szCs w:val="22"/>
        </w:rPr>
        <w:t>odbor implementácie projektov OP TP</w:t>
      </w:r>
    </w:p>
    <w:p w14:paraId="6EDB56BE" w14:textId="77777777" w:rsidR="00B27C8F" w:rsidRDefault="00706E26">
      <w:pPr>
        <w:spacing w:before="120"/>
        <w:ind w:left="425" w:firstLine="357"/>
        <w:contextualSpacing/>
        <w:jc w:val="both"/>
        <w:rPr>
          <w:ins w:id="23" w:author="Šušlíková Mária" w:date="2020-10-29T14:16:00Z"/>
          <w:rFonts w:asciiTheme="minorHAnsi" w:hAnsiTheme="minorHAnsi" w:cstheme="minorHAnsi"/>
          <w:sz w:val="22"/>
          <w:szCs w:val="22"/>
        </w:rPr>
        <w:pPrChange w:id="24" w:author="Šušlíková Mária" w:date="2020-10-29T14:22:00Z">
          <w:pPr>
            <w:ind w:left="426" w:firstLine="357"/>
            <w:jc w:val="both"/>
          </w:pPr>
        </w:pPrChange>
      </w:pPr>
      <w:ins w:id="25" w:author="Šušlíková Mária" w:date="2020-10-29T14:16:00Z">
        <w:r>
          <w:rPr>
            <w:rFonts w:asciiTheme="minorHAnsi" w:hAnsiTheme="minorHAnsi" w:cstheme="minorHAnsi"/>
            <w:sz w:val="22"/>
            <w:szCs w:val="22"/>
          </w:rPr>
          <w:t>Štefánikova 15</w:t>
        </w:r>
        <w:r w:rsidRPr="005D01A7">
          <w:rPr>
            <w:rFonts w:asciiTheme="minorHAnsi" w:hAnsiTheme="minorHAnsi" w:cstheme="minorHAnsi"/>
            <w:sz w:val="22"/>
            <w:szCs w:val="22"/>
          </w:rPr>
          <w:t xml:space="preserve"> </w:t>
        </w:r>
      </w:ins>
    </w:p>
    <w:p w14:paraId="6D0A2DEF" w14:textId="0FEF6AA8" w:rsidR="00C92C97" w:rsidRPr="000C0504" w:rsidDel="00706E26" w:rsidRDefault="00C92C97">
      <w:pPr>
        <w:spacing w:before="120"/>
        <w:ind w:left="425" w:firstLine="357"/>
        <w:contextualSpacing/>
        <w:jc w:val="both"/>
        <w:rPr>
          <w:del w:id="26" w:author="Šušlíková Mária" w:date="2020-10-29T14:16:00Z"/>
          <w:rFonts w:asciiTheme="minorHAnsi" w:hAnsiTheme="minorHAnsi"/>
          <w:sz w:val="22"/>
          <w:szCs w:val="22"/>
        </w:rPr>
        <w:pPrChange w:id="27" w:author="Šušlíková Mária" w:date="2020-10-29T14:22:00Z">
          <w:pPr>
            <w:ind w:left="426" w:firstLine="357"/>
            <w:jc w:val="both"/>
          </w:pPr>
        </w:pPrChange>
      </w:pPr>
      <w:del w:id="28" w:author="Šušlíková Mária" w:date="2020-10-29T14:16:00Z">
        <w:r w:rsidRPr="000C0504" w:rsidDel="00706E26">
          <w:rPr>
            <w:rFonts w:asciiTheme="minorHAnsi" w:hAnsiTheme="minorHAnsi"/>
            <w:sz w:val="22"/>
            <w:szCs w:val="22"/>
          </w:rPr>
          <w:delText xml:space="preserve">Námestie slobody 1 </w:delText>
        </w:r>
      </w:del>
    </w:p>
    <w:p w14:paraId="3A9129CD" w14:textId="76EF4E07" w:rsidR="00C92C97" w:rsidRPr="000C0504" w:rsidRDefault="00C92C97">
      <w:pPr>
        <w:spacing w:before="120"/>
        <w:ind w:left="425" w:firstLine="357"/>
        <w:contextualSpacing/>
        <w:jc w:val="both"/>
        <w:rPr>
          <w:rFonts w:asciiTheme="minorHAnsi" w:hAnsiTheme="minorHAnsi"/>
          <w:sz w:val="22"/>
          <w:szCs w:val="22"/>
        </w:rPr>
        <w:pPrChange w:id="29" w:author="Šušlíková Mária" w:date="2020-10-29T14:22:00Z">
          <w:pPr>
            <w:ind w:left="426" w:firstLine="357"/>
            <w:jc w:val="both"/>
          </w:pPr>
        </w:pPrChange>
      </w:pPr>
      <w:del w:id="30" w:author="Šušlíková Mária" w:date="2020-10-29T14:17:00Z">
        <w:r w:rsidRPr="000C0504" w:rsidDel="00B27C8F">
          <w:rPr>
            <w:rFonts w:asciiTheme="minorHAnsi" w:hAnsiTheme="minorHAnsi"/>
            <w:sz w:val="22"/>
            <w:szCs w:val="22"/>
          </w:rPr>
          <w:delText>813 70</w:delText>
        </w:r>
      </w:del>
      <w:ins w:id="31" w:author="Šušlíková Mária" w:date="2020-10-29T14:17:00Z">
        <w:r w:rsidR="00B27C8F">
          <w:rPr>
            <w:rFonts w:asciiTheme="minorHAnsi" w:hAnsiTheme="minorHAnsi"/>
            <w:sz w:val="22"/>
            <w:szCs w:val="22"/>
          </w:rPr>
          <w:t>811 05</w:t>
        </w:r>
      </w:ins>
      <w:r w:rsidRPr="000C0504">
        <w:rPr>
          <w:rFonts w:asciiTheme="minorHAnsi" w:hAnsiTheme="minorHAnsi"/>
          <w:sz w:val="22"/>
          <w:szCs w:val="22"/>
        </w:rPr>
        <w:t xml:space="preserve"> Bratislava</w:t>
      </w:r>
      <w:del w:id="32" w:author="Šušlíková Mária" w:date="2020-10-29T14:17:00Z">
        <w:r w:rsidRPr="000C0504" w:rsidDel="00B27C8F">
          <w:rPr>
            <w:rFonts w:asciiTheme="minorHAnsi" w:hAnsiTheme="minorHAnsi"/>
            <w:sz w:val="22"/>
            <w:szCs w:val="22"/>
          </w:rPr>
          <w:delText xml:space="preserve"> 15</w:delText>
        </w:r>
      </w:del>
    </w:p>
    <w:p w14:paraId="6DFD809A" w14:textId="77777777" w:rsidR="00C92C97" w:rsidRPr="000C0504" w:rsidRDefault="00C92C97" w:rsidP="002D08EE">
      <w:pPr>
        <w:pStyle w:val="Odsekzoznamu"/>
        <w:numPr>
          <w:ilvl w:val="0"/>
          <w:numId w:val="19"/>
        </w:numPr>
        <w:spacing w:before="240" w:after="240" w:line="276" w:lineRule="auto"/>
        <w:jc w:val="both"/>
        <w:rPr>
          <w:rFonts w:asciiTheme="minorHAnsi" w:hAnsiTheme="minorHAnsi"/>
          <w:sz w:val="22"/>
          <w:szCs w:val="22"/>
        </w:rPr>
      </w:pPr>
      <w:r w:rsidRPr="000C0504">
        <w:rPr>
          <w:rFonts w:asciiTheme="minorHAnsi" w:hAnsiTheme="minorHAnsi"/>
          <w:sz w:val="22"/>
          <w:szCs w:val="22"/>
        </w:rPr>
        <w:t xml:space="preserve">osobne v pracovných dňoch </w:t>
      </w:r>
    </w:p>
    <w:p w14:paraId="7F1E5679" w14:textId="77777777" w:rsidR="00B27C8F" w:rsidRPr="004B7F97" w:rsidRDefault="00B27C8F" w:rsidP="002D08EE">
      <w:pPr>
        <w:pStyle w:val="Odsekzoznamu"/>
        <w:numPr>
          <w:ilvl w:val="1"/>
          <w:numId w:val="19"/>
        </w:numPr>
        <w:spacing w:before="240" w:after="240" w:line="276" w:lineRule="auto"/>
        <w:jc w:val="both"/>
        <w:rPr>
          <w:ins w:id="33" w:author="Šušlíková Mária" w:date="2020-10-29T14:24:00Z"/>
          <w:rFonts w:asciiTheme="minorHAnsi" w:hAnsiTheme="minorHAnsi"/>
          <w:sz w:val="22"/>
          <w:szCs w:val="22"/>
        </w:rPr>
      </w:pPr>
      <w:ins w:id="34" w:author="Šušlíková Mária" w:date="2020-10-29T14:24:00Z">
        <w:r>
          <w:rPr>
            <w:rFonts w:asciiTheme="minorHAnsi" w:hAnsiTheme="minorHAnsi" w:cstheme="minorHAnsi"/>
            <w:sz w:val="22"/>
            <w:szCs w:val="22"/>
          </w:rPr>
          <w:t>Po – Št:</w:t>
        </w:r>
        <w:r w:rsidRPr="005A3C77">
          <w:rPr>
            <w:rFonts w:asciiTheme="minorHAnsi" w:hAnsiTheme="minorHAnsi" w:cstheme="minorHAnsi"/>
            <w:sz w:val="22"/>
            <w:szCs w:val="22"/>
          </w:rPr>
          <w:t xml:space="preserve"> </w:t>
        </w:r>
        <w:r w:rsidRPr="00D95AA6">
          <w:rPr>
            <w:rFonts w:asciiTheme="minorHAnsi" w:hAnsiTheme="minorHAnsi" w:cstheme="minorHAnsi"/>
            <w:sz w:val="22"/>
            <w:szCs w:val="22"/>
          </w:rPr>
          <w:t>9:00 - 14:30 hod. (obedňajšia prestávka 11:30 - 12:30 hod.)</w:t>
        </w:r>
      </w:ins>
    </w:p>
    <w:p w14:paraId="313B79B3" w14:textId="0735A61F" w:rsidR="00C92C97" w:rsidRPr="000C0504" w:rsidRDefault="00B27C8F">
      <w:pPr>
        <w:pStyle w:val="Odsekzoznamu"/>
        <w:spacing w:before="240" w:after="120" w:line="276" w:lineRule="auto"/>
        <w:ind w:left="1440"/>
        <w:jc w:val="both"/>
        <w:rPr>
          <w:rFonts w:asciiTheme="minorHAnsi" w:hAnsiTheme="minorHAnsi"/>
          <w:sz w:val="22"/>
          <w:szCs w:val="22"/>
        </w:rPr>
        <w:pPrChange w:id="35" w:author="Šušlíková Mária" w:date="2020-10-29T14:25:00Z">
          <w:pPr>
            <w:pStyle w:val="Odsekzoznamu"/>
            <w:numPr>
              <w:ilvl w:val="1"/>
              <w:numId w:val="19"/>
            </w:numPr>
            <w:spacing w:before="240" w:after="240" w:line="276" w:lineRule="auto"/>
            <w:ind w:left="1440" w:hanging="360"/>
            <w:jc w:val="both"/>
          </w:pPr>
        </w:pPrChange>
      </w:pPr>
      <w:ins w:id="36" w:author="Šušlíková Mária" w:date="2020-10-29T14:24:00Z">
        <w:r>
          <w:rPr>
            <w:rFonts w:asciiTheme="minorHAnsi" w:hAnsiTheme="minorHAnsi" w:cstheme="minorHAnsi"/>
            <w:sz w:val="22"/>
            <w:szCs w:val="22"/>
          </w:rPr>
          <w:t xml:space="preserve">Pi: </w:t>
        </w:r>
        <w:r>
          <w:rPr>
            <w:rFonts w:asciiTheme="minorHAnsi" w:hAnsiTheme="minorHAnsi" w:cstheme="minorHAnsi"/>
            <w:sz w:val="22"/>
            <w:szCs w:val="22"/>
          </w:rPr>
          <w:tab/>
          <w:t xml:space="preserve"> </w:t>
        </w:r>
        <w:r w:rsidRPr="00D95AA6">
          <w:rPr>
            <w:rFonts w:asciiTheme="minorHAnsi" w:hAnsiTheme="minorHAnsi" w:cstheme="minorHAnsi"/>
            <w:sz w:val="22"/>
            <w:szCs w:val="22"/>
          </w:rPr>
          <w:t>9:00 -14:00 hod.  (obedňajšia prestávka 11:30 - 12:30 hod.)</w:t>
        </w:r>
      </w:ins>
      <w:ins w:id="37" w:author="Šušlíková Mária" w:date="2020-10-29T14:25:00Z">
        <w:r>
          <w:rPr>
            <w:rFonts w:asciiTheme="minorHAnsi" w:hAnsiTheme="minorHAnsi" w:cstheme="minorHAnsi"/>
            <w:sz w:val="22"/>
            <w:szCs w:val="22"/>
          </w:rPr>
          <w:t>:</w:t>
        </w:r>
      </w:ins>
      <w:del w:id="38" w:author="Šušlíková Mária" w:date="2020-10-29T14:24:00Z">
        <w:r w:rsidR="00C92C97" w:rsidRPr="000C0504" w:rsidDel="00B27C8F">
          <w:rPr>
            <w:rFonts w:asciiTheme="minorHAnsi" w:hAnsiTheme="minorHAnsi"/>
            <w:sz w:val="22"/>
            <w:szCs w:val="22"/>
          </w:rPr>
          <w:delText>v čase od 8.00 hod. do 15.00 hod. (obedňajšia prestávka 11.45-12.15 hod</w:delText>
        </w:r>
        <w:r w:rsidR="00131898" w:rsidRPr="000C0504" w:rsidDel="00B27C8F">
          <w:rPr>
            <w:rFonts w:asciiTheme="minorHAnsi" w:hAnsiTheme="minorHAnsi"/>
            <w:sz w:val="22"/>
            <w:szCs w:val="22"/>
          </w:rPr>
          <w:delText>.</w:delText>
        </w:r>
        <w:r w:rsidR="00C92C97" w:rsidRPr="000C0504" w:rsidDel="00B27C8F">
          <w:rPr>
            <w:rFonts w:asciiTheme="minorHAnsi" w:hAnsiTheme="minorHAnsi"/>
            <w:sz w:val="22"/>
            <w:szCs w:val="22"/>
          </w:rPr>
          <w:delText>):</w:delText>
        </w:r>
      </w:del>
    </w:p>
    <w:p w14:paraId="51B89547" w14:textId="2DB4BD5D" w:rsidR="00C92C97" w:rsidRPr="000C0504" w:rsidRDefault="00C92C97">
      <w:pPr>
        <w:spacing w:after="120"/>
        <w:ind w:left="1491"/>
        <w:contextualSpacing/>
        <w:jc w:val="both"/>
        <w:rPr>
          <w:rFonts w:asciiTheme="minorHAnsi" w:hAnsiTheme="minorHAnsi"/>
          <w:sz w:val="22"/>
          <w:szCs w:val="22"/>
        </w:rPr>
        <w:pPrChange w:id="39" w:author="Šušlíková Mária" w:date="2020-10-29T14:26:00Z">
          <w:pPr>
            <w:spacing w:before="120" w:after="120"/>
            <w:ind w:left="1134" w:firstLine="357"/>
            <w:contextualSpacing/>
            <w:jc w:val="both"/>
          </w:pPr>
        </w:pPrChange>
      </w:pPr>
      <w:r w:rsidRPr="000C0504">
        <w:rPr>
          <w:rFonts w:asciiTheme="minorHAnsi" w:hAnsiTheme="minorHAnsi"/>
          <w:sz w:val="22"/>
          <w:szCs w:val="22"/>
        </w:rPr>
        <w:t xml:space="preserve">podateľňa </w:t>
      </w:r>
      <w:ins w:id="40" w:author="Šušlíková Mária" w:date="2020-10-29T14:26:00Z">
        <w:r w:rsidR="00B27C8F">
          <w:rPr>
            <w:rFonts w:asciiTheme="minorHAnsi" w:hAnsiTheme="minorHAnsi" w:cstheme="minorHAnsi"/>
            <w:sz w:val="22"/>
            <w:szCs w:val="22"/>
          </w:rPr>
          <w:t xml:space="preserve">Ministerstva investícií, regionálneho rozvoja a informatizácie </w:t>
        </w:r>
      </w:ins>
      <w:del w:id="41" w:author="Šušlíková Mária" w:date="2020-10-29T14:26:00Z">
        <w:r w:rsidRPr="000C0504" w:rsidDel="00B27C8F">
          <w:rPr>
            <w:rFonts w:asciiTheme="minorHAnsi" w:hAnsiTheme="minorHAnsi"/>
            <w:sz w:val="22"/>
            <w:szCs w:val="22"/>
          </w:rPr>
          <w:delText xml:space="preserve">Úradu vlády </w:delText>
        </w:r>
      </w:del>
      <w:r w:rsidRPr="000C0504">
        <w:rPr>
          <w:rFonts w:asciiTheme="minorHAnsi" w:hAnsiTheme="minorHAnsi"/>
          <w:sz w:val="22"/>
          <w:szCs w:val="22"/>
        </w:rPr>
        <w:t xml:space="preserve">Slovenskej republiky </w:t>
      </w:r>
    </w:p>
    <w:p w14:paraId="7C24C176" w14:textId="77777777" w:rsidR="00B27C8F" w:rsidRDefault="00B27C8F">
      <w:pPr>
        <w:spacing w:after="120"/>
        <w:ind w:left="1134" w:firstLine="357"/>
        <w:contextualSpacing/>
        <w:jc w:val="both"/>
        <w:rPr>
          <w:ins w:id="42" w:author="Šušlíková Mária" w:date="2020-10-29T14:26:00Z"/>
          <w:rFonts w:asciiTheme="minorHAnsi" w:hAnsiTheme="minorHAnsi" w:cstheme="minorHAnsi"/>
          <w:sz w:val="22"/>
          <w:szCs w:val="22"/>
        </w:rPr>
        <w:pPrChange w:id="43" w:author="Šušlíková Mária" w:date="2020-10-29T14:25:00Z">
          <w:pPr>
            <w:spacing w:before="120" w:after="120"/>
            <w:ind w:left="1134" w:firstLine="357"/>
            <w:contextualSpacing/>
            <w:jc w:val="both"/>
          </w:pPr>
        </w:pPrChange>
      </w:pPr>
      <w:ins w:id="44" w:author="Šušlíková Mária" w:date="2020-10-29T14:26:00Z">
        <w:r>
          <w:rPr>
            <w:rFonts w:asciiTheme="minorHAnsi" w:hAnsiTheme="minorHAnsi" w:cstheme="minorHAnsi"/>
            <w:sz w:val="22"/>
            <w:szCs w:val="22"/>
          </w:rPr>
          <w:t>Štefánikova 15</w:t>
        </w:r>
        <w:r w:rsidRPr="005D01A7">
          <w:rPr>
            <w:rFonts w:asciiTheme="minorHAnsi" w:hAnsiTheme="minorHAnsi" w:cstheme="minorHAnsi"/>
            <w:sz w:val="22"/>
            <w:szCs w:val="22"/>
          </w:rPr>
          <w:t xml:space="preserve"> </w:t>
        </w:r>
      </w:ins>
    </w:p>
    <w:p w14:paraId="3143A90C" w14:textId="61D3244E" w:rsidR="00C92C97" w:rsidRPr="000C0504" w:rsidDel="00B27C8F" w:rsidRDefault="00C92C97">
      <w:pPr>
        <w:spacing w:after="120"/>
        <w:ind w:left="1134" w:firstLine="357"/>
        <w:contextualSpacing/>
        <w:jc w:val="both"/>
        <w:rPr>
          <w:del w:id="45" w:author="Šušlíková Mária" w:date="2020-10-29T14:26:00Z"/>
          <w:rFonts w:asciiTheme="minorHAnsi" w:hAnsiTheme="minorHAnsi"/>
          <w:sz w:val="22"/>
          <w:szCs w:val="22"/>
        </w:rPr>
        <w:pPrChange w:id="46" w:author="Šušlíková Mária" w:date="2020-10-29T14:25:00Z">
          <w:pPr>
            <w:spacing w:before="120" w:after="120"/>
            <w:ind w:left="1134" w:firstLine="357"/>
            <w:contextualSpacing/>
            <w:jc w:val="both"/>
          </w:pPr>
        </w:pPrChange>
      </w:pPr>
      <w:del w:id="47" w:author="Šušlíková Mária" w:date="2020-10-29T14:26:00Z">
        <w:r w:rsidRPr="000C0504" w:rsidDel="00B27C8F">
          <w:rPr>
            <w:rFonts w:asciiTheme="minorHAnsi" w:hAnsiTheme="minorHAnsi"/>
            <w:sz w:val="22"/>
            <w:szCs w:val="22"/>
          </w:rPr>
          <w:delText xml:space="preserve">Námestie slobody 1 </w:delText>
        </w:r>
      </w:del>
    </w:p>
    <w:p w14:paraId="0BB90C8D" w14:textId="378FB237" w:rsidR="00C92C97" w:rsidRPr="000C0504" w:rsidRDefault="00C92C97">
      <w:pPr>
        <w:spacing w:after="120"/>
        <w:ind w:left="1134" w:firstLine="357"/>
        <w:contextualSpacing/>
        <w:jc w:val="both"/>
        <w:rPr>
          <w:rFonts w:asciiTheme="minorHAnsi" w:hAnsiTheme="minorHAnsi"/>
          <w:sz w:val="22"/>
          <w:szCs w:val="22"/>
        </w:rPr>
        <w:pPrChange w:id="48" w:author="Šušlíková Mária" w:date="2020-10-29T14:25:00Z">
          <w:pPr>
            <w:spacing w:before="120" w:after="120"/>
            <w:ind w:left="1134" w:firstLine="357"/>
            <w:contextualSpacing/>
            <w:jc w:val="both"/>
          </w:pPr>
        </w:pPrChange>
      </w:pPr>
      <w:del w:id="49" w:author="Šušlíková Mária" w:date="2020-10-29T14:26:00Z">
        <w:r w:rsidRPr="000C0504" w:rsidDel="003C5A07">
          <w:rPr>
            <w:rFonts w:asciiTheme="minorHAnsi" w:hAnsiTheme="minorHAnsi"/>
            <w:sz w:val="22"/>
            <w:szCs w:val="22"/>
          </w:rPr>
          <w:delText>813 70</w:delText>
        </w:r>
      </w:del>
      <w:ins w:id="50" w:author="Šušlíková Mária" w:date="2020-10-29T14:26:00Z">
        <w:r w:rsidR="003C5A07">
          <w:rPr>
            <w:rFonts w:asciiTheme="minorHAnsi" w:hAnsiTheme="minorHAnsi"/>
            <w:sz w:val="22"/>
            <w:szCs w:val="22"/>
          </w:rPr>
          <w:t>811 05</w:t>
        </w:r>
      </w:ins>
      <w:r w:rsidRPr="000C0504">
        <w:rPr>
          <w:rFonts w:asciiTheme="minorHAnsi" w:hAnsiTheme="minorHAnsi"/>
          <w:sz w:val="22"/>
          <w:szCs w:val="22"/>
        </w:rPr>
        <w:t xml:space="preserve"> Bratislava </w:t>
      </w:r>
      <w:del w:id="51" w:author="Šušlíková Mária" w:date="2020-10-29T14:27:00Z">
        <w:r w:rsidRPr="000C0504" w:rsidDel="003C5A07">
          <w:rPr>
            <w:rFonts w:asciiTheme="minorHAnsi" w:hAnsiTheme="minorHAnsi"/>
            <w:sz w:val="22"/>
            <w:szCs w:val="22"/>
          </w:rPr>
          <w:delText>15</w:delText>
        </w:r>
      </w:del>
    </w:p>
    <w:p w14:paraId="552332DF" w14:textId="35B33EA8" w:rsidR="00C92C97" w:rsidRPr="000C0504" w:rsidRDefault="00C92C97" w:rsidP="0063716F">
      <w:pPr>
        <w:pStyle w:val="Odsekzoznamu"/>
        <w:numPr>
          <w:ilvl w:val="1"/>
          <w:numId w:val="19"/>
        </w:numPr>
        <w:spacing w:before="120" w:after="120"/>
        <w:jc w:val="both"/>
        <w:rPr>
          <w:rFonts w:asciiTheme="minorHAnsi" w:hAnsiTheme="minorHAnsi"/>
          <w:sz w:val="22"/>
          <w:szCs w:val="22"/>
        </w:rPr>
      </w:pPr>
      <w:r w:rsidRPr="000C0504">
        <w:rPr>
          <w:rFonts w:asciiTheme="minorHAnsi" w:hAnsiTheme="minorHAnsi"/>
          <w:sz w:val="22"/>
          <w:szCs w:val="22"/>
        </w:rPr>
        <w:t xml:space="preserve">v čase od </w:t>
      </w:r>
      <w:del w:id="52" w:author="Šušlíková Mária" w:date="2020-10-29T14:27:00Z">
        <w:r w:rsidRPr="000C0504" w:rsidDel="003C5A07">
          <w:rPr>
            <w:rFonts w:asciiTheme="minorHAnsi" w:hAnsiTheme="minorHAnsi"/>
            <w:sz w:val="22"/>
            <w:szCs w:val="22"/>
          </w:rPr>
          <w:delText>8.30</w:delText>
        </w:r>
      </w:del>
      <w:ins w:id="53" w:author="Šušlíková Mária" w:date="2020-10-29T14:27:00Z">
        <w:r w:rsidR="003C5A07">
          <w:rPr>
            <w:rFonts w:asciiTheme="minorHAnsi" w:hAnsiTheme="minorHAnsi"/>
            <w:sz w:val="22"/>
            <w:szCs w:val="22"/>
          </w:rPr>
          <w:t>9:00</w:t>
        </w:r>
      </w:ins>
      <w:r w:rsidRPr="000C0504">
        <w:rPr>
          <w:rFonts w:asciiTheme="minorHAnsi" w:hAnsiTheme="minorHAnsi"/>
          <w:sz w:val="22"/>
          <w:szCs w:val="22"/>
        </w:rPr>
        <w:t xml:space="preserve"> hod. do </w:t>
      </w:r>
      <w:del w:id="54" w:author="Šušlíková Mária" w:date="2020-10-29T14:27:00Z">
        <w:r w:rsidRPr="000C0504" w:rsidDel="003C5A07">
          <w:rPr>
            <w:rFonts w:asciiTheme="minorHAnsi" w:hAnsiTheme="minorHAnsi"/>
            <w:sz w:val="22"/>
            <w:szCs w:val="22"/>
          </w:rPr>
          <w:delText>14.30</w:delText>
        </w:r>
      </w:del>
      <w:ins w:id="55" w:author="Šušlíková Mária" w:date="2020-10-29T14:27:00Z">
        <w:r w:rsidR="003C5A07">
          <w:rPr>
            <w:rFonts w:asciiTheme="minorHAnsi" w:hAnsiTheme="minorHAnsi"/>
            <w:sz w:val="22"/>
            <w:szCs w:val="22"/>
          </w:rPr>
          <w:t>15:00</w:t>
        </w:r>
      </w:ins>
      <w:r w:rsidRPr="000C0504">
        <w:rPr>
          <w:rFonts w:asciiTheme="minorHAnsi" w:hAnsiTheme="minorHAnsi"/>
          <w:sz w:val="22"/>
          <w:szCs w:val="22"/>
        </w:rPr>
        <w:t xml:space="preserve"> hod. na adresu:</w:t>
      </w:r>
    </w:p>
    <w:p w14:paraId="426370F3" w14:textId="749BCF4D" w:rsidR="00C92C97" w:rsidRPr="000C0504" w:rsidRDefault="003C5A07" w:rsidP="00736A18">
      <w:pPr>
        <w:spacing w:before="120" w:after="120"/>
        <w:ind w:left="1134" w:firstLine="357"/>
        <w:contextualSpacing/>
        <w:jc w:val="both"/>
        <w:rPr>
          <w:rFonts w:asciiTheme="minorHAnsi" w:hAnsiTheme="minorHAnsi"/>
          <w:sz w:val="22"/>
          <w:szCs w:val="22"/>
        </w:rPr>
      </w:pPr>
      <w:ins w:id="56" w:author="Šušlíková Mária" w:date="2020-10-29T14:27:00Z">
        <w:r>
          <w:rPr>
            <w:rFonts w:asciiTheme="minorHAnsi" w:hAnsiTheme="minorHAnsi" w:cstheme="minorHAnsi"/>
            <w:sz w:val="22"/>
            <w:szCs w:val="22"/>
          </w:rPr>
          <w:t>Ministerstvo investícií, regionálneho rozvoja a</w:t>
        </w:r>
      </w:ins>
      <w:ins w:id="57" w:author="Šušlíková Mária" w:date="2020-10-29T14:28:00Z">
        <w:r>
          <w:rPr>
            <w:rFonts w:asciiTheme="minorHAnsi" w:hAnsiTheme="minorHAnsi" w:cstheme="minorHAnsi"/>
            <w:sz w:val="22"/>
            <w:szCs w:val="22"/>
          </w:rPr>
          <w:t> </w:t>
        </w:r>
      </w:ins>
      <w:ins w:id="58" w:author="Šušlíková Mária" w:date="2020-10-29T14:27:00Z">
        <w:r>
          <w:rPr>
            <w:rFonts w:asciiTheme="minorHAnsi" w:hAnsiTheme="minorHAnsi" w:cstheme="minorHAnsi"/>
            <w:sz w:val="22"/>
            <w:szCs w:val="22"/>
          </w:rPr>
          <w:t>informatizácie</w:t>
        </w:r>
      </w:ins>
      <w:ins w:id="59" w:author="Šušlíková Mária" w:date="2020-10-29T14:28:00Z">
        <w:r>
          <w:rPr>
            <w:rFonts w:asciiTheme="minorHAnsi" w:hAnsiTheme="minorHAnsi" w:cstheme="minorHAnsi"/>
            <w:sz w:val="22"/>
            <w:szCs w:val="22"/>
          </w:rPr>
          <w:t xml:space="preserve"> </w:t>
        </w:r>
      </w:ins>
      <w:del w:id="60" w:author="Šušlíková Mária" w:date="2020-10-29T14:27:00Z">
        <w:r w:rsidR="00C92C97" w:rsidRPr="000C0504" w:rsidDel="003C5A07">
          <w:rPr>
            <w:rFonts w:asciiTheme="minorHAnsi" w:hAnsiTheme="minorHAnsi"/>
            <w:sz w:val="22"/>
            <w:szCs w:val="22"/>
          </w:rPr>
          <w:delText xml:space="preserve">Úrad vlády </w:delText>
        </w:r>
      </w:del>
      <w:r w:rsidR="00C92C97" w:rsidRPr="000C0504">
        <w:rPr>
          <w:rFonts w:asciiTheme="minorHAnsi" w:hAnsiTheme="minorHAnsi"/>
          <w:sz w:val="22"/>
          <w:szCs w:val="22"/>
        </w:rPr>
        <w:t>Slovenskej republiky</w:t>
      </w:r>
    </w:p>
    <w:p w14:paraId="7BF0EF3E" w14:textId="15A82C6F" w:rsidR="00C92C97" w:rsidRPr="000C0504" w:rsidRDefault="00DD7557" w:rsidP="00736A18">
      <w:pPr>
        <w:spacing w:before="120" w:after="120"/>
        <w:ind w:left="1134" w:firstLine="357"/>
        <w:contextualSpacing/>
        <w:jc w:val="both"/>
        <w:rPr>
          <w:rFonts w:asciiTheme="minorHAnsi" w:hAnsiTheme="minorHAnsi"/>
          <w:sz w:val="22"/>
          <w:szCs w:val="22"/>
        </w:rPr>
      </w:pPr>
      <w:ins w:id="61" w:author="Šušlíková Mária" w:date="2020-10-30T09:39:00Z">
        <w:r>
          <w:rPr>
            <w:rFonts w:asciiTheme="minorHAnsi" w:hAnsiTheme="minorHAnsi" w:cstheme="minorHAnsi"/>
          </w:rPr>
          <w:t xml:space="preserve">sekcia </w:t>
        </w:r>
      </w:ins>
      <w:ins w:id="62" w:author="Šušlíková Mária" w:date="2020-11-20T11:44:00Z">
        <w:r w:rsidR="00AE7A37" w:rsidRPr="00AE7A37">
          <w:rPr>
            <w:rFonts w:asciiTheme="minorHAnsi" w:hAnsiTheme="minorHAnsi" w:cstheme="minorHAnsi"/>
          </w:rPr>
          <w:t>OP TP a iných finančných mechanizmov</w:t>
        </w:r>
      </w:ins>
      <w:del w:id="63" w:author="Šušlíková Mária" w:date="2020-10-30T09:39:00Z">
        <w:r w:rsidR="00806367" w:rsidRPr="00806367" w:rsidDel="00DD7557">
          <w:rPr>
            <w:rFonts w:asciiTheme="minorHAnsi" w:hAnsiTheme="minorHAnsi"/>
            <w:sz w:val="22"/>
            <w:szCs w:val="22"/>
          </w:rPr>
          <w:delText>Riadiaci orgán pre OP TP</w:delText>
        </w:r>
      </w:del>
      <w:r w:rsidR="00C92C97" w:rsidRPr="000C0504">
        <w:rPr>
          <w:rFonts w:asciiTheme="minorHAnsi" w:hAnsiTheme="minorHAnsi"/>
          <w:sz w:val="22"/>
          <w:szCs w:val="22"/>
        </w:rPr>
        <w:t xml:space="preserve"> </w:t>
      </w:r>
    </w:p>
    <w:p w14:paraId="65171CF9" w14:textId="77777777" w:rsidR="00C92C97" w:rsidRPr="000C0504" w:rsidRDefault="00C92C97" w:rsidP="00736A18">
      <w:pPr>
        <w:spacing w:before="120" w:after="120"/>
        <w:ind w:left="1134" w:firstLine="357"/>
        <w:contextualSpacing/>
        <w:jc w:val="both"/>
        <w:rPr>
          <w:rFonts w:asciiTheme="minorHAnsi" w:hAnsiTheme="minorHAnsi"/>
          <w:sz w:val="22"/>
          <w:szCs w:val="22"/>
        </w:rPr>
      </w:pPr>
      <w:r w:rsidRPr="000C0504">
        <w:rPr>
          <w:rFonts w:asciiTheme="minorHAnsi" w:hAnsiTheme="minorHAnsi"/>
          <w:sz w:val="22"/>
          <w:szCs w:val="22"/>
        </w:rPr>
        <w:t xml:space="preserve">odbor implementácie projektov OP TP </w:t>
      </w:r>
    </w:p>
    <w:p w14:paraId="42BF7B9C" w14:textId="4862FFC1" w:rsidR="00C92C97" w:rsidRPr="000C0504" w:rsidRDefault="007A6BD2" w:rsidP="00736A18">
      <w:pPr>
        <w:spacing w:before="120" w:after="120"/>
        <w:ind w:left="1134" w:firstLine="357"/>
        <w:contextualSpacing/>
        <w:jc w:val="both"/>
        <w:rPr>
          <w:rFonts w:asciiTheme="minorHAnsi" w:hAnsiTheme="minorHAnsi"/>
          <w:sz w:val="22"/>
          <w:szCs w:val="22"/>
        </w:rPr>
      </w:pPr>
      <w:r>
        <w:rPr>
          <w:rFonts w:asciiTheme="minorHAnsi" w:hAnsiTheme="minorHAnsi"/>
          <w:sz w:val="22"/>
          <w:szCs w:val="22"/>
        </w:rPr>
        <w:t>Dunajská 68</w:t>
      </w:r>
    </w:p>
    <w:p w14:paraId="46F5F2E0" w14:textId="1393DEB9" w:rsidR="00C92C97" w:rsidRPr="000C0504" w:rsidRDefault="00667992" w:rsidP="00736A18">
      <w:pPr>
        <w:spacing w:before="120" w:after="120"/>
        <w:ind w:left="1134" w:firstLine="357"/>
        <w:jc w:val="both"/>
        <w:rPr>
          <w:rFonts w:asciiTheme="minorHAnsi" w:hAnsiTheme="minorHAnsi"/>
          <w:sz w:val="22"/>
          <w:szCs w:val="22"/>
        </w:rPr>
      </w:pPr>
      <w:r w:rsidRPr="000C0504">
        <w:rPr>
          <w:rFonts w:asciiTheme="minorHAnsi" w:hAnsiTheme="minorHAnsi"/>
          <w:sz w:val="22"/>
          <w:szCs w:val="22"/>
        </w:rPr>
        <w:t xml:space="preserve">811 </w:t>
      </w:r>
      <w:r w:rsidR="007A6BD2" w:rsidRPr="000C0504">
        <w:rPr>
          <w:rFonts w:asciiTheme="minorHAnsi" w:hAnsiTheme="minorHAnsi"/>
          <w:sz w:val="22"/>
          <w:szCs w:val="22"/>
        </w:rPr>
        <w:t>0</w:t>
      </w:r>
      <w:r w:rsidR="007A6BD2">
        <w:rPr>
          <w:rFonts w:asciiTheme="minorHAnsi" w:hAnsiTheme="minorHAnsi"/>
          <w:sz w:val="22"/>
          <w:szCs w:val="22"/>
        </w:rPr>
        <w:t>8</w:t>
      </w:r>
      <w:r w:rsidR="007A6BD2" w:rsidRPr="000C0504">
        <w:rPr>
          <w:rFonts w:asciiTheme="minorHAnsi" w:hAnsiTheme="minorHAnsi"/>
          <w:sz w:val="22"/>
          <w:szCs w:val="22"/>
        </w:rPr>
        <w:t xml:space="preserve"> </w:t>
      </w:r>
      <w:r w:rsidR="00C92C97" w:rsidRPr="000C0504">
        <w:rPr>
          <w:rFonts w:asciiTheme="minorHAnsi" w:hAnsiTheme="minorHAnsi"/>
          <w:sz w:val="22"/>
          <w:szCs w:val="22"/>
        </w:rPr>
        <w:t>Bratislava</w:t>
      </w:r>
      <w:r w:rsidRPr="000C0504">
        <w:rPr>
          <w:rFonts w:asciiTheme="minorHAnsi" w:hAnsiTheme="minorHAnsi"/>
          <w:sz w:val="22"/>
          <w:szCs w:val="22"/>
        </w:rPr>
        <w:t xml:space="preserve"> </w:t>
      </w:r>
      <w:del w:id="64" w:author="Šušlíková, Mária" w:date="2020-12-14T13:55:00Z">
        <w:r w:rsidRPr="000C0504" w:rsidDel="00894972">
          <w:rPr>
            <w:rFonts w:asciiTheme="minorHAnsi" w:hAnsiTheme="minorHAnsi"/>
            <w:sz w:val="22"/>
            <w:szCs w:val="22"/>
          </w:rPr>
          <w:delText>1</w:delText>
        </w:r>
      </w:del>
    </w:p>
    <w:p w14:paraId="3A6D5010" w14:textId="77777777" w:rsidR="00131898" w:rsidDel="0063091C" w:rsidRDefault="00BC38ED" w:rsidP="0063716F">
      <w:pPr>
        <w:spacing w:before="120" w:after="120"/>
        <w:ind w:firstLine="357"/>
        <w:jc w:val="both"/>
        <w:rPr>
          <w:del w:id="65" w:author="Šušlíková, Mária" w:date="2020-12-15T15:42:00Z"/>
          <w:rFonts w:asciiTheme="minorHAnsi" w:hAnsiTheme="minorHAnsi"/>
          <w:sz w:val="22"/>
          <w:szCs w:val="22"/>
        </w:rPr>
      </w:pPr>
      <w:r w:rsidRPr="001D1B1E">
        <w:rPr>
          <w:rFonts w:asciiTheme="minorHAnsi" w:hAnsiTheme="minorHAnsi"/>
          <w:sz w:val="22"/>
          <w:szCs w:val="22"/>
        </w:rPr>
        <w:t xml:space="preserve">RO OP TP nie je oprávnený v zmysle v súčasnosti platných právnych prepisov obmedziť pre žiadateľov predkladanie ŽoNFP v listinnej podobe. </w:t>
      </w:r>
    </w:p>
    <w:p w14:paraId="16AD4F40" w14:textId="77777777" w:rsidR="00B00223" w:rsidRPr="001D1B1E" w:rsidRDefault="00B00223">
      <w:pPr>
        <w:spacing w:before="120" w:after="120"/>
        <w:ind w:firstLine="357"/>
        <w:jc w:val="both"/>
        <w:rPr>
          <w:rFonts w:asciiTheme="minorHAnsi" w:hAnsiTheme="minorHAnsi"/>
          <w:sz w:val="22"/>
          <w:szCs w:val="22"/>
        </w:rPr>
      </w:pPr>
    </w:p>
    <w:p w14:paraId="0EA54C82" w14:textId="4F063D42" w:rsidR="00BC38ED" w:rsidRPr="00C23D70" w:rsidRDefault="00BC38ED" w:rsidP="00BA1C1F">
      <w:pPr>
        <w:pStyle w:val="Odsekzoznamu"/>
        <w:numPr>
          <w:ilvl w:val="0"/>
          <w:numId w:val="26"/>
        </w:numPr>
        <w:spacing w:before="120" w:after="120"/>
        <w:contextualSpacing w:val="0"/>
        <w:jc w:val="both"/>
        <w:rPr>
          <w:rFonts w:asciiTheme="minorHAnsi" w:hAnsiTheme="minorHAnsi"/>
          <w:sz w:val="22"/>
          <w:szCs w:val="22"/>
        </w:rPr>
      </w:pPr>
      <w:r w:rsidRPr="00BA1C1F">
        <w:rPr>
          <w:rFonts w:asciiTheme="minorHAnsi" w:hAnsiTheme="minorHAnsi"/>
          <w:sz w:val="22"/>
          <w:szCs w:val="22"/>
        </w:rPr>
        <w:t xml:space="preserve">V zmysle zákona o e-Governmente môže žiadateľ </w:t>
      </w:r>
      <w:r w:rsidR="00131898" w:rsidRPr="005D6FC6">
        <w:rPr>
          <w:rFonts w:asciiTheme="minorHAnsi" w:hAnsiTheme="minorHAnsi"/>
          <w:sz w:val="22"/>
          <w:szCs w:val="22"/>
        </w:rPr>
        <w:t>listinné</w:t>
      </w:r>
      <w:r w:rsidR="00131898" w:rsidRPr="00C23D70">
        <w:rPr>
          <w:rFonts w:asciiTheme="minorHAnsi" w:hAnsiTheme="minorHAnsi"/>
          <w:sz w:val="22"/>
          <w:szCs w:val="22"/>
        </w:rPr>
        <w:t xml:space="preserve"> </w:t>
      </w:r>
      <w:r w:rsidRPr="00C23D70">
        <w:rPr>
          <w:rFonts w:asciiTheme="minorHAnsi" w:hAnsiTheme="minorHAnsi"/>
          <w:sz w:val="22"/>
          <w:szCs w:val="22"/>
        </w:rPr>
        <w:t xml:space="preserve">doručenie ŽoNFP nahradiť </w:t>
      </w:r>
      <w:r w:rsidRPr="00C23D70">
        <w:rPr>
          <w:rFonts w:asciiTheme="minorHAnsi" w:hAnsiTheme="minorHAnsi"/>
          <w:b/>
          <w:sz w:val="22"/>
          <w:szCs w:val="22"/>
        </w:rPr>
        <w:t xml:space="preserve">elektronickým doručením </w:t>
      </w:r>
      <w:r w:rsidRPr="00C23D70">
        <w:rPr>
          <w:rFonts w:asciiTheme="minorHAnsi" w:hAnsiTheme="minorHAnsi"/>
          <w:sz w:val="22"/>
          <w:szCs w:val="22"/>
        </w:rPr>
        <w:t>prostredníctvom Ústredného portálu verejnej správy (</w:t>
      </w:r>
      <w:r w:rsidR="00131898" w:rsidRPr="00C23D70">
        <w:rPr>
          <w:rFonts w:asciiTheme="minorHAnsi" w:hAnsiTheme="minorHAnsi"/>
          <w:sz w:val="22"/>
          <w:szCs w:val="22"/>
        </w:rPr>
        <w:t>ďalej aj „</w:t>
      </w:r>
      <w:r w:rsidRPr="00C23D70">
        <w:rPr>
          <w:rFonts w:asciiTheme="minorHAnsi" w:hAnsiTheme="minorHAnsi"/>
          <w:sz w:val="22"/>
          <w:szCs w:val="22"/>
        </w:rPr>
        <w:t>ÚP</w:t>
      </w:r>
      <w:del w:id="66" w:author="Šušlíková Mária" w:date="2020-10-29T14:28:00Z">
        <w:r w:rsidRPr="00C23D70" w:rsidDel="003C5A07">
          <w:rPr>
            <w:rFonts w:asciiTheme="minorHAnsi" w:hAnsiTheme="minorHAnsi"/>
            <w:sz w:val="22"/>
            <w:szCs w:val="22"/>
          </w:rPr>
          <w:delText xml:space="preserve"> </w:delText>
        </w:r>
      </w:del>
      <w:r w:rsidRPr="00C23D70">
        <w:rPr>
          <w:rFonts w:asciiTheme="minorHAnsi" w:hAnsiTheme="minorHAnsi"/>
          <w:sz w:val="22"/>
          <w:szCs w:val="22"/>
        </w:rPr>
        <w:t>VS</w:t>
      </w:r>
      <w:r w:rsidR="00131898" w:rsidRPr="00C23D70">
        <w:rPr>
          <w:rFonts w:asciiTheme="minorHAnsi" w:hAnsiTheme="minorHAnsi"/>
          <w:sz w:val="22"/>
          <w:szCs w:val="22"/>
        </w:rPr>
        <w:t>“)</w:t>
      </w:r>
      <w:r w:rsidRPr="00C23D70">
        <w:rPr>
          <w:rFonts w:asciiTheme="minorHAnsi" w:hAnsiTheme="minorHAnsi"/>
          <w:sz w:val="22"/>
          <w:szCs w:val="22"/>
        </w:rPr>
        <w:t xml:space="preserve"> do elektronickej schránky </w:t>
      </w:r>
      <w:ins w:id="67" w:author="Šušlíková Mária" w:date="2020-10-29T14:28:00Z">
        <w:r w:rsidR="003C5A07">
          <w:rPr>
            <w:rFonts w:asciiTheme="minorHAnsi" w:hAnsiTheme="minorHAnsi"/>
            <w:sz w:val="22"/>
            <w:szCs w:val="22"/>
          </w:rPr>
          <w:t xml:space="preserve">MIRRI SR - </w:t>
        </w:r>
      </w:ins>
      <w:r w:rsidRPr="00C23D70">
        <w:rPr>
          <w:rFonts w:asciiTheme="minorHAnsi" w:hAnsiTheme="minorHAnsi"/>
          <w:sz w:val="22"/>
          <w:szCs w:val="22"/>
        </w:rPr>
        <w:t xml:space="preserve">RO OP TP </w:t>
      </w:r>
      <w:r w:rsidR="00131898" w:rsidRPr="00C23D70">
        <w:rPr>
          <w:rFonts w:asciiTheme="minorHAnsi" w:hAnsiTheme="minorHAnsi"/>
          <w:sz w:val="22"/>
          <w:szCs w:val="22"/>
        </w:rPr>
        <w:t>(ÚP</w:t>
      </w:r>
      <w:del w:id="68" w:author="Šušlíková Mária" w:date="2020-10-29T14:29:00Z">
        <w:r w:rsidR="00131898" w:rsidRPr="00C23D70" w:rsidDel="003C5A07">
          <w:rPr>
            <w:rFonts w:asciiTheme="minorHAnsi" w:hAnsiTheme="minorHAnsi"/>
            <w:sz w:val="22"/>
            <w:szCs w:val="22"/>
          </w:rPr>
          <w:delText xml:space="preserve"> </w:delText>
        </w:r>
      </w:del>
      <w:r w:rsidR="00131898" w:rsidRPr="00C23D70">
        <w:rPr>
          <w:rFonts w:asciiTheme="minorHAnsi" w:hAnsiTheme="minorHAnsi"/>
          <w:sz w:val="22"/>
          <w:szCs w:val="22"/>
        </w:rPr>
        <w:t xml:space="preserve">VS na adrese </w:t>
      </w:r>
      <w:hyperlink r:id="rId9" w:history="1">
        <w:r w:rsidR="00C23D70" w:rsidRPr="00BA1C1F">
          <w:rPr>
            <w:rStyle w:val="Hypertextovprepojenie"/>
            <w:rFonts w:asciiTheme="minorHAnsi" w:hAnsiTheme="minorHAnsi"/>
            <w:sz w:val="22"/>
            <w:szCs w:val="22"/>
          </w:rPr>
          <w:t>www.slovensko.sk</w:t>
        </w:r>
      </w:hyperlink>
      <w:r w:rsidR="00131898" w:rsidRPr="00BA1C1F">
        <w:rPr>
          <w:rFonts w:asciiTheme="minorHAnsi" w:hAnsiTheme="minorHAnsi"/>
          <w:sz w:val="22"/>
          <w:szCs w:val="22"/>
        </w:rPr>
        <w:t xml:space="preserve">, </w:t>
      </w:r>
      <w:r w:rsidR="00131898" w:rsidRPr="00BA1C1F">
        <w:rPr>
          <w:rFonts w:asciiTheme="minorHAnsi" w:hAnsiTheme="minorHAnsi"/>
          <w:sz w:val="22"/>
          <w:szCs w:val="22"/>
        </w:rPr>
        <w:lastRenderedPageBreak/>
        <w:t xml:space="preserve">špeciálna služba </w:t>
      </w:r>
      <w:del w:id="69" w:author="Šušlíková Mária" w:date="2020-10-29T14:29:00Z">
        <w:r w:rsidR="00131898" w:rsidRPr="00BA1C1F" w:rsidDel="003C5A07">
          <w:rPr>
            <w:rFonts w:asciiTheme="minorHAnsi" w:hAnsiTheme="minorHAnsi"/>
            <w:sz w:val="22"/>
            <w:szCs w:val="22"/>
          </w:rPr>
          <w:delText xml:space="preserve">ÚV </w:delText>
        </w:r>
      </w:del>
      <w:ins w:id="70" w:author="Šušlíková Mária" w:date="2020-10-29T14:29:00Z">
        <w:r w:rsidR="003C5A07">
          <w:rPr>
            <w:rFonts w:asciiTheme="minorHAnsi" w:hAnsiTheme="minorHAnsi"/>
            <w:sz w:val="22"/>
            <w:szCs w:val="22"/>
          </w:rPr>
          <w:t>MIRRI</w:t>
        </w:r>
        <w:r w:rsidR="003C5A07" w:rsidRPr="00BA1C1F">
          <w:rPr>
            <w:rFonts w:asciiTheme="minorHAnsi" w:hAnsiTheme="minorHAnsi"/>
            <w:sz w:val="22"/>
            <w:szCs w:val="22"/>
          </w:rPr>
          <w:t xml:space="preserve"> </w:t>
        </w:r>
      </w:ins>
      <w:r w:rsidR="00131898" w:rsidRPr="00BA1C1F">
        <w:rPr>
          <w:rFonts w:asciiTheme="minorHAnsi" w:hAnsiTheme="minorHAnsi"/>
          <w:sz w:val="22"/>
          <w:szCs w:val="22"/>
        </w:rPr>
        <w:t>SR zriadená pre takéto podanie „</w:t>
      </w:r>
      <w:r w:rsidR="00131898" w:rsidRPr="005D6FC6">
        <w:rPr>
          <w:rFonts w:asciiTheme="minorHAnsi" w:hAnsiTheme="minorHAnsi"/>
          <w:b/>
          <w:sz w:val="22"/>
          <w:szCs w:val="22"/>
        </w:rPr>
        <w:t>Podanie na RO OP TP - dokumenty k projektom</w:t>
      </w:r>
      <w:r w:rsidR="00131898" w:rsidRPr="00C23D70">
        <w:rPr>
          <w:rFonts w:asciiTheme="minorHAnsi" w:hAnsiTheme="minorHAnsi"/>
          <w:sz w:val="22"/>
          <w:szCs w:val="22"/>
        </w:rPr>
        <w:t>“).</w:t>
      </w:r>
    </w:p>
    <w:p w14:paraId="7674D0C5" w14:textId="28045C42" w:rsidR="00BC38ED" w:rsidRPr="00B00223" w:rsidRDefault="00BC38ED" w:rsidP="0063716F">
      <w:pPr>
        <w:spacing w:before="120" w:after="120"/>
        <w:ind w:left="658"/>
        <w:jc w:val="both"/>
        <w:rPr>
          <w:rFonts w:asciiTheme="minorHAnsi" w:hAnsiTheme="minorHAnsi"/>
          <w:sz w:val="22"/>
          <w:szCs w:val="22"/>
        </w:rPr>
      </w:pPr>
      <w:r w:rsidRPr="001D1B1E">
        <w:rPr>
          <w:rFonts w:asciiTheme="minorHAnsi" w:hAnsiTheme="minorHAnsi"/>
          <w:sz w:val="22"/>
          <w:szCs w:val="22"/>
        </w:rPr>
        <w:t>Žiadateľ postupuje pri predložení Žo</w:t>
      </w:r>
      <w:r w:rsidRPr="00B00223">
        <w:rPr>
          <w:rFonts w:asciiTheme="minorHAnsi" w:hAnsiTheme="minorHAnsi"/>
          <w:sz w:val="22"/>
          <w:szCs w:val="22"/>
        </w:rPr>
        <w:t xml:space="preserve">NFP do elektronickej schránky RO OP TP </w:t>
      </w:r>
      <w:r w:rsidR="00131898" w:rsidRPr="0063716F">
        <w:rPr>
          <w:rFonts w:asciiTheme="minorHAnsi" w:hAnsiTheme="minorHAnsi"/>
          <w:sz w:val="22"/>
          <w:szCs w:val="22"/>
        </w:rPr>
        <w:t>jedným z nasledovných spôsobov</w:t>
      </w:r>
      <w:r w:rsidRPr="00B00223">
        <w:rPr>
          <w:rFonts w:asciiTheme="minorHAnsi" w:hAnsiTheme="minorHAnsi"/>
          <w:sz w:val="22"/>
          <w:szCs w:val="22"/>
        </w:rPr>
        <w:t>:</w:t>
      </w:r>
    </w:p>
    <w:p w14:paraId="7A7A0295" w14:textId="3AB46937" w:rsidR="00BC38ED" w:rsidRPr="000C0504" w:rsidRDefault="00BC38ED" w:rsidP="009A4624">
      <w:pPr>
        <w:pStyle w:val="SRKNorm"/>
        <w:numPr>
          <w:ilvl w:val="0"/>
          <w:numId w:val="25"/>
        </w:numPr>
        <w:spacing w:before="120" w:after="120"/>
        <w:ind w:left="782" w:hanging="357"/>
        <w:contextualSpacing w:val="0"/>
        <w:rPr>
          <w:rFonts w:asciiTheme="minorHAnsi" w:hAnsiTheme="minorHAnsi"/>
          <w:sz w:val="22"/>
          <w:szCs w:val="22"/>
        </w:rPr>
      </w:pPr>
      <w:r w:rsidRPr="000C0504">
        <w:rPr>
          <w:rFonts w:asciiTheme="minorHAnsi" w:hAnsiTheme="minorHAnsi"/>
          <w:sz w:val="22"/>
          <w:szCs w:val="22"/>
        </w:rPr>
        <w:t>žiadateľ odošle žiadosť o NFP, vrátane príloh</w:t>
      </w:r>
      <w:r w:rsidR="00131898" w:rsidRPr="000C0504">
        <w:rPr>
          <w:rFonts w:asciiTheme="minorHAnsi" w:hAnsiTheme="minorHAnsi"/>
          <w:sz w:val="22"/>
          <w:szCs w:val="22"/>
        </w:rPr>
        <w:t>,</w:t>
      </w:r>
      <w:r w:rsidRPr="000C0504">
        <w:rPr>
          <w:rFonts w:asciiTheme="minorHAnsi" w:hAnsiTheme="minorHAnsi"/>
          <w:sz w:val="22"/>
          <w:szCs w:val="22"/>
        </w:rPr>
        <w:t xml:space="preserve"> prostredníctvom ITMS2014+, následne vygenerovaný pdf súbor ŽoNFP uloží do verzie PDF/A-1a, autorizuje ho kvalifikovaným elektronickým podpisom, kvalifikovaným elektronickým podpisom s mandátnym certifikátom alebo kvalifikovanou elektronickou pečaťou a odošle </w:t>
      </w:r>
      <w:r w:rsidR="00BA07BD" w:rsidRPr="000C0504">
        <w:rPr>
          <w:rFonts w:asciiTheme="minorHAnsi" w:hAnsiTheme="minorHAnsi"/>
          <w:sz w:val="22"/>
          <w:szCs w:val="22"/>
        </w:rPr>
        <w:t xml:space="preserve">ho </w:t>
      </w:r>
      <w:r w:rsidR="00620DA3" w:rsidRPr="000C0504">
        <w:rPr>
          <w:rFonts w:asciiTheme="minorHAnsi" w:hAnsiTheme="minorHAnsi"/>
          <w:sz w:val="22"/>
          <w:szCs w:val="22"/>
        </w:rPr>
        <w:t xml:space="preserve">bez príloh </w:t>
      </w:r>
      <w:r w:rsidRPr="000C0504">
        <w:rPr>
          <w:rFonts w:asciiTheme="minorHAnsi" w:hAnsiTheme="minorHAnsi"/>
          <w:sz w:val="22"/>
          <w:szCs w:val="22"/>
        </w:rPr>
        <w:t>do elektronickej schránky RO OP TP;</w:t>
      </w:r>
    </w:p>
    <w:p w14:paraId="35C2196C" w14:textId="192B6DF3" w:rsidR="00BC38ED" w:rsidRPr="00B00223" w:rsidRDefault="00BC38ED" w:rsidP="009A4624">
      <w:pPr>
        <w:pStyle w:val="SRKNorm"/>
        <w:numPr>
          <w:ilvl w:val="0"/>
          <w:numId w:val="25"/>
        </w:numPr>
        <w:spacing w:before="120" w:after="120"/>
        <w:ind w:left="782" w:hanging="357"/>
        <w:contextualSpacing w:val="0"/>
        <w:rPr>
          <w:rFonts w:asciiTheme="minorHAnsi" w:hAnsiTheme="minorHAnsi"/>
          <w:sz w:val="22"/>
          <w:szCs w:val="22"/>
        </w:rPr>
      </w:pPr>
      <w:r w:rsidRPr="000C0504">
        <w:rPr>
          <w:rFonts w:asciiTheme="minorHAnsi" w:hAnsiTheme="minorHAnsi"/>
          <w:sz w:val="22"/>
          <w:szCs w:val="22"/>
        </w:rPr>
        <w:t xml:space="preserve">žiadateľ autorizuje a odošle ŽoNFP </w:t>
      </w:r>
      <w:r w:rsidR="004222FC" w:rsidRPr="000C0504">
        <w:rPr>
          <w:rFonts w:asciiTheme="minorHAnsi" w:hAnsiTheme="minorHAnsi"/>
          <w:sz w:val="22"/>
          <w:szCs w:val="22"/>
        </w:rPr>
        <w:t xml:space="preserve">bez príloh </w:t>
      </w:r>
      <w:r w:rsidRPr="000C0504">
        <w:rPr>
          <w:rFonts w:asciiTheme="minorHAnsi" w:hAnsiTheme="minorHAnsi"/>
          <w:sz w:val="22"/>
          <w:szCs w:val="22"/>
        </w:rPr>
        <w:t xml:space="preserve">priamo z prostredia ITMS2014+ (podrobnejšie informácie </w:t>
      </w:r>
      <w:r w:rsidR="006536C7" w:rsidRPr="0063716F">
        <w:rPr>
          <w:rFonts w:asciiTheme="minorHAnsi" w:hAnsiTheme="minorHAnsi"/>
        </w:rPr>
        <w:t xml:space="preserve">žiadateľ nájde na webovom sídle </w:t>
      </w:r>
      <w:hyperlink r:id="rId10" w:history="1">
        <w:r w:rsidR="006536C7" w:rsidRPr="0063716F">
          <w:rPr>
            <w:rFonts w:asciiTheme="minorHAnsi" w:hAnsiTheme="minorHAnsi"/>
          </w:rPr>
          <w:t>www.itms2014</w:t>
        </w:r>
      </w:hyperlink>
      <w:r w:rsidR="006536C7" w:rsidRPr="0063716F">
        <w:rPr>
          <w:rFonts w:asciiTheme="minorHAnsi" w:hAnsiTheme="minorHAnsi"/>
        </w:rPr>
        <w:t xml:space="preserve">+ </w:t>
      </w:r>
      <w:r w:rsidR="006536C7" w:rsidRPr="0063716F">
        <w:rPr>
          <w:rFonts w:asciiTheme="minorHAnsi" w:hAnsiTheme="minorHAnsi"/>
          <w:sz w:val="22"/>
          <w:szCs w:val="22"/>
        </w:rPr>
        <w:t>(</w:t>
      </w:r>
      <w:hyperlink r:id="rId11" w:history="1">
        <w:r w:rsidR="00B00223" w:rsidRPr="0063716F">
          <w:rPr>
            <w:rStyle w:val="Hypertextovprepojenie"/>
            <w:rFonts w:asciiTheme="minorHAnsi" w:hAnsiTheme="minorHAnsi"/>
            <w:sz w:val="22"/>
            <w:szCs w:val="22"/>
          </w:rPr>
          <w:t>https://www.itms2014.sk/aktuality/aktualita?id=3177b6ce-fe6d-40a4-b9b2-d8fbb2e439f8</w:t>
        </w:r>
      </w:hyperlink>
      <w:r w:rsidR="006536C7" w:rsidRPr="0063716F">
        <w:rPr>
          <w:rFonts w:asciiTheme="minorHAnsi" w:hAnsiTheme="minorHAnsi"/>
          <w:sz w:val="22"/>
          <w:szCs w:val="22"/>
        </w:rPr>
        <w:t>).</w:t>
      </w:r>
    </w:p>
    <w:p w14:paraId="52F323B0" w14:textId="798076B0" w:rsidR="007B2F8D" w:rsidRDefault="006536C7" w:rsidP="005B2D6C">
      <w:pPr>
        <w:pStyle w:val="SRKNorm"/>
        <w:numPr>
          <w:ilvl w:val="0"/>
          <w:numId w:val="0"/>
        </w:numPr>
        <w:spacing w:before="120" w:after="120"/>
        <w:ind w:left="785" w:firstLine="631"/>
        <w:contextualSpacing w:val="0"/>
        <w:rPr>
          <w:rFonts w:asciiTheme="minorHAnsi" w:hAnsiTheme="minorHAnsi"/>
          <w:sz w:val="22"/>
          <w:szCs w:val="22"/>
        </w:rPr>
      </w:pPr>
      <w:r w:rsidRPr="0063716F">
        <w:rPr>
          <w:rFonts w:asciiTheme="minorHAnsi" w:hAnsiTheme="minorHAnsi"/>
          <w:sz w:val="22"/>
          <w:szCs w:val="22"/>
        </w:rPr>
        <w:t>V prípade elektronického doručenia žiadosti o NFP prostredníctvom</w:t>
      </w:r>
      <w:r w:rsidR="004222FC" w:rsidRPr="0063716F">
        <w:rPr>
          <w:rFonts w:asciiTheme="minorHAnsi" w:hAnsiTheme="minorHAnsi"/>
          <w:sz w:val="22"/>
          <w:szCs w:val="22"/>
        </w:rPr>
        <w:t xml:space="preserve"> ÚP</w:t>
      </w:r>
      <w:del w:id="71" w:author="Šušlíková Mária" w:date="2020-10-29T14:29:00Z">
        <w:r w:rsidR="004222FC" w:rsidRPr="0063716F" w:rsidDel="003C5A07">
          <w:rPr>
            <w:rFonts w:asciiTheme="minorHAnsi" w:hAnsiTheme="minorHAnsi"/>
            <w:sz w:val="22"/>
            <w:szCs w:val="22"/>
          </w:rPr>
          <w:delText xml:space="preserve"> </w:delText>
        </w:r>
      </w:del>
      <w:r w:rsidR="004222FC" w:rsidRPr="0063716F">
        <w:rPr>
          <w:rFonts w:asciiTheme="minorHAnsi" w:hAnsiTheme="minorHAnsi"/>
          <w:sz w:val="22"/>
          <w:szCs w:val="22"/>
        </w:rPr>
        <w:t xml:space="preserve">VS </w:t>
      </w:r>
      <w:r w:rsidRPr="0063716F">
        <w:rPr>
          <w:rFonts w:asciiTheme="minorHAnsi" w:hAnsiTheme="minorHAnsi"/>
          <w:sz w:val="22"/>
          <w:szCs w:val="22"/>
        </w:rPr>
        <w:t xml:space="preserve">žiadateľ povinné prílohy k ŽoNFP iba vloží do ITMS2014+, nezasiela ich do elektronickej schránky RO OP TP. </w:t>
      </w:r>
      <w:r w:rsidR="00BC38ED" w:rsidRPr="00B00223">
        <w:rPr>
          <w:rFonts w:asciiTheme="minorHAnsi" w:hAnsiTheme="minorHAnsi"/>
          <w:sz w:val="22"/>
          <w:szCs w:val="22"/>
        </w:rPr>
        <w:t xml:space="preserve">V  prípade prílohy </w:t>
      </w:r>
      <w:r w:rsidR="007A6BD2" w:rsidRPr="00B00223">
        <w:rPr>
          <w:rFonts w:asciiTheme="minorHAnsi" w:hAnsiTheme="minorHAnsi"/>
          <w:sz w:val="22"/>
          <w:szCs w:val="22"/>
        </w:rPr>
        <w:t>Splnomocneni</w:t>
      </w:r>
      <w:r w:rsidR="007A6BD2">
        <w:rPr>
          <w:rFonts w:asciiTheme="minorHAnsi" w:hAnsiTheme="minorHAnsi"/>
          <w:sz w:val="22"/>
          <w:szCs w:val="22"/>
        </w:rPr>
        <w:t>e</w:t>
      </w:r>
      <w:r w:rsidR="007A6BD2" w:rsidRPr="00B00223">
        <w:rPr>
          <w:rFonts w:asciiTheme="minorHAnsi" w:hAnsiTheme="minorHAnsi"/>
          <w:sz w:val="22"/>
          <w:szCs w:val="22"/>
        </w:rPr>
        <w:t xml:space="preserve"> </w:t>
      </w:r>
      <w:r w:rsidR="00BC38ED" w:rsidRPr="00B00223">
        <w:rPr>
          <w:rFonts w:asciiTheme="minorHAnsi" w:hAnsiTheme="minorHAnsi"/>
          <w:sz w:val="22"/>
          <w:szCs w:val="22"/>
        </w:rPr>
        <w:t xml:space="preserve">osoby splnomocnenej zastupovať žiadateľa v konaní o ŽoNFP je potrebné </w:t>
      </w:r>
      <w:r w:rsidRPr="0063716F">
        <w:rPr>
          <w:rFonts w:asciiTheme="minorHAnsi" w:hAnsiTheme="minorHAnsi"/>
          <w:sz w:val="22"/>
          <w:szCs w:val="22"/>
        </w:rPr>
        <w:t xml:space="preserve">vložiť do ITMS2014+ elektronicky autorizovanú prílohu. Ak nie je možné túto prílohu autorizovať, žiadateľ vloží do ITMS2014+ sken prílohy a zároveň doručí originál prílohy na RO OP TP v listinnej podobe a to najneskôr do troch pracovných dní od odoslania ŽoNFP do elektronickej schránky RO OP TP. </w:t>
      </w:r>
    </w:p>
    <w:p w14:paraId="323F52D8" w14:textId="505626C3" w:rsidR="00B00223" w:rsidRDefault="00BC38ED" w:rsidP="005B2D6C">
      <w:pPr>
        <w:pStyle w:val="SRKNorm"/>
        <w:numPr>
          <w:ilvl w:val="0"/>
          <w:numId w:val="0"/>
        </w:numPr>
        <w:spacing w:before="120" w:after="120"/>
        <w:ind w:left="785" w:firstLine="631"/>
        <w:contextualSpacing w:val="0"/>
        <w:rPr>
          <w:rFonts w:asciiTheme="minorHAnsi" w:hAnsiTheme="minorHAnsi"/>
          <w:sz w:val="22"/>
          <w:szCs w:val="22"/>
        </w:rPr>
      </w:pPr>
      <w:r w:rsidRPr="00B00223">
        <w:rPr>
          <w:rFonts w:asciiTheme="minorHAnsi" w:hAnsiTheme="minorHAnsi"/>
          <w:sz w:val="22"/>
          <w:szCs w:val="22"/>
        </w:rPr>
        <w:t>V prípade, ak žiadateľ predloží ŽoNFP bez príloh elektronickým spôsobom a má aktivovanú elektronickú schránku, RO OP TP je povinný doručovať všetky rozhodnutia, vydané v konaní o ŽoNFP elektronicky, v súlade so zákonom o e-Governmente.</w:t>
      </w:r>
    </w:p>
    <w:p w14:paraId="5CF4C7B9" w14:textId="334F4A1E" w:rsidR="00BC38ED" w:rsidRPr="000C0504" w:rsidRDefault="00BC38ED" w:rsidP="0063716F">
      <w:pPr>
        <w:pStyle w:val="Default"/>
        <w:spacing w:before="120" w:after="120"/>
        <w:ind w:left="360" w:firstLine="348"/>
        <w:jc w:val="both"/>
        <w:rPr>
          <w:rFonts w:asciiTheme="minorHAnsi" w:hAnsiTheme="minorHAnsi" w:cs="Times New Roman"/>
          <w:sz w:val="22"/>
          <w:szCs w:val="22"/>
        </w:rPr>
      </w:pPr>
      <w:r w:rsidRPr="000C0504">
        <w:rPr>
          <w:rFonts w:asciiTheme="minorHAnsi" w:hAnsiTheme="minorHAnsi" w:cs="Times New Roman"/>
          <w:sz w:val="22"/>
          <w:szCs w:val="22"/>
        </w:rPr>
        <w:t xml:space="preserve">Žiadosť o NFP vrátane príloh je predložená </w:t>
      </w:r>
      <w:r w:rsidRPr="000C0504">
        <w:rPr>
          <w:rFonts w:asciiTheme="minorHAnsi" w:hAnsiTheme="minorHAnsi" w:cs="Times New Roman"/>
          <w:b/>
          <w:sz w:val="22"/>
          <w:szCs w:val="22"/>
        </w:rPr>
        <w:t>riadne</w:t>
      </w:r>
      <w:r w:rsidRPr="000C0504">
        <w:rPr>
          <w:rFonts w:asciiTheme="minorHAnsi" w:hAnsiTheme="minorHAnsi" w:cs="Times New Roman"/>
          <w:sz w:val="22"/>
          <w:szCs w:val="22"/>
        </w:rPr>
        <w:t xml:space="preserve">, ak sú formulár žiadosti o NFP a prílohy vyplnené </w:t>
      </w:r>
      <w:r w:rsidR="00806367" w:rsidRPr="00A21A93">
        <w:rPr>
          <w:rFonts w:asciiTheme="minorHAnsi" w:hAnsiTheme="minorHAnsi" w:cstheme="minorHAnsi"/>
          <w:sz w:val="22"/>
          <w:szCs w:val="22"/>
        </w:rPr>
        <w:t xml:space="preserve">v súlade s popismi vo vzoroch (prílohy k vyzvaniu) </w:t>
      </w:r>
      <w:r w:rsidRPr="000C0504">
        <w:rPr>
          <w:rFonts w:asciiTheme="minorHAnsi" w:hAnsiTheme="minorHAnsi" w:cs="Times New Roman"/>
          <w:sz w:val="22"/>
          <w:szCs w:val="22"/>
        </w:rPr>
        <w:t xml:space="preserve">na počítači v slovenskom jazyku, resp. v prípade príloh predložených v inom ako slovenskom jazyku, je priložený preklad do slovenského jazyka. Preklad do slovenského jazyka sa nevyžaduje v prípade príloh, ktoré sú originálne vyhotovené v českom jazyku a sú vypracované vo formáte, ktorý umožňuje objektívne posúdenie obsahu žiadosti (t.j. čitateľnosť písma). </w:t>
      </w:r>
    </w:p>
    <w:p w14:paraId="359EDEDF" w14:textId="101734C1" w:rsidR="00BC38ED" w:rsidRPr="000C0504" w:rsidRDefault="00BC38ED" w:rsidP="0063716F">
      <w:pPr>
        <w:pStyle w:val="Default"/>
        <w:spacing w:before="120" w:after="120"/>
        <w:ind w:left="360" w:firstLine="348"/>
        <w:jc w:val="both"/>
        <w:rPr>
          <w:rFonts w:asciiTheme="minorHAnsi" w:hAnsiTheme="minorHAnsi" w:cs="Times New Roman"/>
          <w:sz w:val="22"/>
          <w:szCs w:val="22"/>
        </w:rPr>
      </w:pPr>
      <w:r w:rsidRPr="000C0504">
        <w:rPr>
          <w:rFonts w:asciiTheme="minorHAnsi" w:hAnsiTheme="minorHAnsi" w:cs="Times New Roman"/>
          <w:sz w:val="22"/>
          <w:szCs w:val="22"/>
        </w:rPr>
        <w:t xml:space="preserve">Žiadosť o NFP  je doručená </w:t>
      </w:r>
      <w:r w:rsidRPr="000C0504">
        <w:rPr>
          <w:rFonts w:asciiTheme="minorHAnsi" w:hAnsiTheme="minorHAnsi" w:cs="Times New Roman"/>
          <w:b/>
          <w:sz w:val="22"/>
          <w:szCs w:val="22"/>
        </w:rPr>
        <w:t>včas</w:t>
      </w:r>
      <w:r w:rsidRPr="000C0504">
        <w:rPr>
          <w:rFonts w:asciiTheme="minorHAnsi" w:hAnsiTheme="minorHAnsi" w:cs="Times New Roman"/>
          <w:sz w:val="22"/>
          <w:szCs w:val="22"/>
        </w:rPr>
        <w:t xml:space="preserve">, ak je doručená v listinnej podobe na adresu stanovenú vo vyzvaní alebo elektronicky, do elektronickej schránky RO OP TP, do dátumu uzatvorenia vyzvania, osobne na podateľňu </w:t>
      </w:r>
      <w:del w:id="72" w:author="Šušlíková Mária" w:date="2020-10-29T14:30:00Z">
        <w:r w:rsidRPr="000C0504" w:rsidDel="003C5A07">
          <w:rPr>
            <w:rFonts w:asciiTheme="minorHAnsi" w:hAnsiTheme="minorHAnsi" w:cs="Times New Roman"/>
            <w:sz w:val="22"/>
            <w:szCs w:val="22"/>
          </w:rPr>
          <w:delText xml:space="preserve">ÚV </w:delText>
        </w:r>
      </w:del>
      <w:ins w:id="73" w:author="Šušlíková Mária" w:date="2020-10-29T14:30:00Z">
        <w:r w:rsidR="003C5A07">
          <w:rPr>
            <w:rFonts w:asciiTheme="minorHAnsi" w:hAnsiTheme="minorHAnsi" w:cs="Times New Roman"/>
            <w:sz w:val="22"/>
            <w:szCs w:val="22"/>
          </w:rPr>
          <w:t>MIRRI</w:t>
        </w:r>
        <w:r w:rsidR="003C5A07" w:rsidRPr="000C0504">
          <w:rPr>
            <w:rFonts w:asciiTheme="minorHAnsi" w:hAnsiTheme="minorHAnsi" w:cs="Times New Roman"/>
            <w:sz w:val="22"/>
            <w:szCs w:val="22"/>
          </w:rPr>
          <w:t xml:space="preserve"> </w:t>
        </w:r>
      </w:ins>
      <w:r w:rsidRPr="000C0504">
        <w:rPr>
          <w:rFonts w:asciiTheme="minorHAnsi" w:hAnsiTheme="minorHAnsi" w:cs="Times New Roman"/>
          <w:sz w:val="22"/>
          <w:szCs w:val="22"/>
        </w:rPr>
        <w:t xml:space="preserve">SR alebo RO OP TP alebo odovzdaná na poštovú, resp. inú prepravu (napr. zaslanie prostredníctvom kuriéra). Za dátum doručenia žiadosti sa považuje: </w:t>
      </w:r>
    </w:p>
    <w:p w14:paraId="2AD8E29C" w14:textId="707E15A3" w:rsidR="00BC38ED" w:rsidRPr="000C0504" w:rsidRDefault="00BC38ED" w:rsidP="0063716F">
      <w:pPr>
        <w:pStyle w:val="Default"/>
        <w:numPr>
          <w:ilvl w:val="0"/>
          <w:numId w:val="19"/>
        </w:numPr>
        <w:spacing w:before="120" w:after="120"/>
        <w:ind w:left="714" w:hanging="357"/>
        <w:jc w:val="both"/>
        <w:rPr>
          <w:rFonts w:asciiTheme="minorHAnsi" w:hAnsiTheme="minorHAnsi" w:cs="Times New Roman"/>
          <w:sz w:val="22"/>
          <w:szCs w:val="22"/>
        </w:rPr>
      </w:pPr>
      <w:r w:rsidRPr="000C0504">
        <w:rPr>
          <w:rFonts w:asciiTheme="minorHAnsi" w:hAnsiTheme="minorHAnsi" w:cs="Times New Roman"/>
          <w:sz w:val="22"/>
          <w:szCs w:val="22"/>
        </w:rPr>
        <w:t xml:space="preserve">v prípade osobného doručenia deň jej fyzického doručenia v </w:t>
      </w:r>
      <w:r w:rsidR="001B2B7A" w:rsidRPr="000C0504">
        <w:rPr>
          <w:rFonts w:asciiTheme="minorHAnsi" w:hAnsiTheme="minorHAnsi" w:cs="Times New Roman"/>
          <w:sz w:val="22"/>
          <w:szCs w:val="22"/>
        </w:rPr>
        <w:t xml:space="preserve">listinnej podobe </w:t>
      </w:r>
      <w:r w:rsidRPr="000C0504">
        <w:rPr>
          <w:rFonts w:asciiTheme="minorHAnsi" w:hAnsiTheme="minorHAnsi" w:cs="Times New Roman"/>
          <w:sz w:val="22"/>
          <w:szCs w:val="22"/>
        </w:rPr>
        <w:t xml:space="preserve">na adresu </w:t>
      </w:r>
      <w:del w:id="74" w:author="Šušlíková Mária" w:date="2020-10-29T14:30:00Z">
        <w:r w:rsidRPr="000C0504" w:rsidDel="003C5A07">
          <w:rPr>
            <w:rFonts w:asciiTheme="minorHAnsi" w:hAnsiTheme="minorHAnsi" w:cs="Times New Roman"/>
            <w:sz w:val="22"/>
            <w:szCs w:val="22"/>
          </w:rPr>
          <w:delText xml:space="preserve">ÚV </w:delText>
        </w:r>
      </w:del>
      <w:ins w:id="75" w:author="Šušlíková Mária" w:date="2020-10-29T14:30:00Z">
        <w:r w:rsidR="003C5A07">
          <w:rPr>
            <w:rFonts w:asciiTheme="minorHAnsi" w:hAnsiTheme="minorHAnsi" w:cs="Times New Roman"/>
            <w:sz w:val="22"/>
            <w:szCs w:val="22"/>
          </w:rPr>
          <w:t>MIRRI</w:t>
        </w:r>
        <w:r w:rsidR="003C5A07" w:rsidRPr="000C0504">
          <w:rPr>
            <w:rFonts w:asciiTheme="minorHAnsi" w:hAnsiTheme="minorHAnsi" w:cs="Times New Roman"/>
            <w:sz w:val="22"/>
            <w:szCs w:val="22"/>
          </w:rPr>
          <w:t xml:space="preserve"> </w:t>
        </w:r>
      </w:ins>
      <w:r w:rsidRPr="000C0504">
        <w:rPr>
          <w:rFonts w:asciiTheme="minorHAnsi" w:hAnsiTheme="minorHAnsi" w:cs="Times New Roman"/>
          <w:sz w:val="22"/>
          <w:szCs w:val="22"/>
        </w:rPr>
        <w:t xml:space="preserve">SR alebo RO OP TP uvedenú vyššie; </w:t>
      </w:r>
    </w:p>
    <w:p w14:paraId="5D7A4D17" w14:textId="77777777" w:rsidR="00BC38ED" w:rsidRPr="000C0504" w:rsidRDefault="00BC38ED" w:rsidP="0063716F">
      <w:pPr>
        <w:pStyle w:val="Default"/>
        <w:numPr>
          <w:ilvl w:val="0"/>
          <w:numId w:val="19"/>
        </w:numPr>
        <w:spacing w:before="120" w:after="120"/>
        <w:ind w:left="714" w:hanging="357"/>
        <w:jc w:val="both"/>
        <w:rPr>
          <w:rFonts w:asciiTheme="minorHAnsi" w:hAnsiTheme="minorHAnsi" w:cs="Times New Roman"/>
          <w:sz w:val="22"/>
          <w:szCs w:val="22"/>
        </w:rPr>
      </w:pPr>
      <w:r w:rsidRPr="000C0504">
        <w:rPr>
          <w:rFonts w:asciiTheme="minorHAnsi" w:hAnsiTheme="minorHAnsi" w:cs="Times New Roman"/>
          <w:sz w:val="22"/>
          <w:szCs w:val="22"/>
        </w:rPr>
        <w:t>v prípade zaslania poštou alebo kuriérom deň odovzdania žiadosti na takúto prepravu</w:t>
      </w:r>
      <w:r w:rsidR="001B2B7A" w:rsidRPr="000C0504">
        <w:rPr>
          <w:rFonts w:asciiTheme="minorHAnsi" w:hAnsiTheme="minorHAnsi" w:cs="Times New Roman"/>
          <w:sz w:val="22"/>
          <w:szCs w:val="22"/>
        </w:rPr>
        <w:t>;</w:t>
      </w:r>
    </w:p>
    <w:p w14:paraId="37EC6411" w14:textId="5990330A" w:rsidR="00BC38ED" w:rsidRPr="000C0504" w:rsidRDefault="00BC38ED" w:rsidP="0063716F">
      <w:pPr>
        <w:pStyle w:val="Default"/>
        <w:numPr>
          <w:ilvl w:val="0"/>
          <w:numId w:val="19"/>
        </w:numPr>
        <w:spacing w:before="120" w:after="120"/>
        <w:ind w:left="714" w:hanging="357"/>
        <w:jc w:val="both"/>
        <w:rPr>
          <w:rFonts w:asciiTheme="minorHAnsi" w:hAnsiTheme="minorHAnsi" w:cs="Times New Roman"/>
          <w:sz w:val="22"/>
          <w:szCs w:val="22"/>
        </w:rPr>
      </w:pPr>
      <w:r w:rsidRPr="000C0504">
        <w:rPr>
          <w:rFonts w:asciiTheme="minorHAnsi" w:hAnsiTheme="minorHAnsi" w:cs="Times New Roman"/>
          <w:sz w:val="22"/>
          <w:szCs w:val="22"/>
        </w:rPr>
        <w:t>v prípade elektronického doručenia do elektronickej schránky RO OP TP</w:t>
      </w:r>
      <w:r w:rsidRPr="000C0504">
        <w:rPr>
          <w:rFonts w:asciiTheme="minorHAnsi" w:hAnsiTheme="minorHAnsi"/>
          <w:sz w:val="22"/>
          <w:szCs w:val="22"/>
        </w:rPr>
        <w:t xml:space="preserve"> dátum </w:t>
      </w:r>
      <w:r w:rsidR="001B2B7A" w:rsidRPr="000C0504">
        <w:rPr>
          <w:rFonts w:asciiTheme="minorHAnsi" w:hAnsiTheme="minorHAnsi"/>
          <w:sz w:val="22"/>
          <w:szCs w:val="22"/>
        </w:rPr>
        <w:t xml:space="preserve">odoslania </w:t>
      </w:r>
      <w:r w:rsidRPr="000C0504">
        <w:rPr>
          <w:rFonts w:asciiTheme="minorHAnsi" w:hAnsiTheme="minorHAnsi"/>
          <w:sz w:val="22"/>
          <w:szCs w:val="22"/>
        </w:rPr>
        <w:t>ŽoNFP do elektronickej schránky RO OP TP</w:t>
      </w:r>
      <w:r w:rsidRPr="000C0504">
        <w:rPr>
          <w:rFonts w:asciiTheme="minorHAnsi" w:hAnsiTheme="minorHAnsi" w:cs="Times New Roman"/>
          <w:sz w:val="22"/>
          <w:szCs w:val="22"/>
        </w:rPr>
        <w:t xml:space="preserve">. </w:t>
      </w:r>
    </w:p>
    <w:p w14:paraId="7EDFE312" w14:textId="4079BD20" w:rsidR="00DB08C2" w:rsidRDefault="00DB08C2" w:rsidP="0063716F">
      <w:pPr>
        <w:pStyle w:val="Default"/>
        <w:spacing w:before="120" w:after="120"/>
        <w:ind w:left="360" w:firstLine="348"/>
        <w:jc w:val="both"/>
        <w:rPr>
          <w:rFonts w:asciiTheme="minorHAnsi" w:hAnsiTheme="minorHAnsi" w:cs="Times New Roman"/>
          <w:sz w:val="22"/>
          <w:szCs w:val="22"/>
        </w:rPr>
      </w:pPr>
      <w:r w:rsidRPr="00DB08C2">
        <w:rPr>
          <w:rFonts w:asciiTheme="minorHAnsi" w:hAnsiTheme="minorHAnsi" w:cs="Times New Roman"/>
          <w:sz w:val="22"/>
          <w:szCs w:val="22"/>
        </w:rPr>
        <w:t xml:space="preserve">V prípade, ak na základe overenia </w:t>
      </w:r>
      <w:r w:rsidR="00606452">
        <w:rPr>
          <w:rFonts w:asciiTheme="minorHAnsi" w:hAnsiTheme="minorHAnsi" w:cs="Times New Roman"/>
          <w:sz w:val="22"/>
          <w:szCs w:val="22"/>
        </w:rPr>
        <w:t xml:space="preserve">splnenia podmienok doručenia </w:t>
      </w:r>
      <w:r w:rsidRPr="00DB08C2">
        <w:rPr>
          <w:rFonts w:asciiTheme="minorHAnsi" w:hAnsiTheme="minorHAnsi" w:cs="Times New Roman"/>
          <w:sz w:val="22"/>
          <w:szCs w:val="22"/>
        </w:rPr>
        <w:t xml:space="preserve">ŽoNFP a jej príloh </w:t>
      </w:r>
      <w:r w:rsidR="00606452">
        <w:rPr>
          <w:rFonts w:asciiTheme="minorHAnsi" w:hAnsiTheme="minorHAnsi" w:cs="Times New Roman"/>
          <w:sz w:val="22"/>
          <w:szCs w:val="22"/>
        </w:rPr>
        <w:t xml:space="preserve">riadne, včas a v určenej forme </w:t>
      </w:r>
      <w:r w:rsidRPr="00DB08C2">
        <w:rPr>
          <w:rFonts w:asciiTheme="minorHAnsi" w:hAnsiTheme="minorHAnsi" w:cs="Times New Roman"/>
          <w:sz w:val="22"/>
          <w:szCs w:val="22"/>
        </w:rPr>
        <w:t>vzniknú pochybnosti o pravdivosti alebo úplnosti ŽoNFP alebo jej príloh, RO OP TP vyzve žiadateľa na doplnenie neúplných údajov, vysvetlenie nejasností alebo vysvetlenie nesprávne uvedených údajov zaslaním výzvy na doplnenie ŽoNFP a ďalej postupuje v zmysle kapitoly 3. Overovanie podmienok poskytnutia príspevku a ďalšie informácie k vyzvaniu, Schvaľovanie ŽoNFP.</w:t>
      </w:r>
    </w:p>
    <w:p w14:paraId="410D3616" w14:textId="4C94B79F" w:rsidR="00AE6D4D" w:rsidRPr="000C0504" w:rsidRDefault="00AE6D4D" w:rsidP="0063716F">
      <w:pPr>
        <w:pStyle w:val="Default"/>
        <w:spacing w:before="120" w:after="120"/>
        <w:ind w:left="360" w:firstLine="348"/>
        <w:jc w:val="both"/>
        <w:rPr>
          <w:rFonts w:asciiTheme="minorHAnsi" w:hAnsiTheme="minorHAnsi" w:cs="Times New Roman"/>
          <w:sz w:val="22"/>
          <w:szCs w:val="22"/>
        </w:rPr>
      </w:pPr>
      <w:r w:rsidRPr="000C0504">
        <w:rPr>
          <w:rFonts w:asciiTheme="minorHAnsi" w:hAnsiTheme="minorHAnsi" w:cs="Times New Roman"/>
          <w:sz w:val="22"/>
          <w:szCs w:val="22"/>
        </w:rPr>
        <w:t xml:space="preserve">V prípade, ak žiadateľ nepredloží žiadosť o NFP riadne, včas alebo v určenej forme, </w:t>
      </w:r>
      <w:r w:rsidR="001B2B7A" w:rsidRPr="000C0504">
        <w:rPr>
          <w:rFonts w:asciiTheme="minorHAnsi" w:hAnsiTheme="minorHAnsi" w:cs="Times New Roman"/>
          <w:sz w:val="22"/>
          <w:szCs w:val="22"/>
        </w:rPr>
        <w:t xml:space="preserve">RO OP TP </w:t>
      </w:r>
      <w:r w:rsidRPr="000C0504">
        <w:rPr>
          <w:rFonts w:asciiTheme="minorHAnsi" w:hAnsiTheme="minorHAnsi" w:cs="Times New Roman"/>
          <w:sz w:val="22"/>
          <w:szCs w:val="22"/>
        </w:rPr>
        <w:t xml:space="preserve">zastaví konanie vydaním rozhodnutia o zastavení konania o žiadosti o NFP. </w:t>
      </w:r>
    </w:p>
    <w:p w14:paraId="32E0B91F" w14:textId="77777777" w:rsidR="004D3F96" w:rsidRPr="000C0504" w:rsidRDefault="004D3F96" w:rsidP="0063716F">
      <w:pPr>
        <w:pStyle w:val="Default"/>
        <w:spacing w:before="120" w:after="120"/>
        <w:ind w:left="360" w:firstLine="348"/>
        <w:jc w:val="both"/>
        <w:rPr>
          <w:rFonts w:asciiTheme="minorHAnsi" w:hAnsiTheme="minorHAnsi" w:cs="Times New Roman"/>
          <w:sz w:val="22"/>
          <w:szCs w:val="22"/>
        </w:rPr>
      </w:pPr>
      <w:r w:rsidRPr="000C0504">
        <w:rPr>
          <w:rFonts w:asciiTheme="minorHAnsi" w:hAnsiTheme="minorHAnsi" w:cs="Times New Roman"/>
          <w:sz w:val="22"/>
          <w:szCs w:val="22"/>
        </w:rPr>
        <w:lastRenderedPageBreak/>
        <w:t>V prípade, že žiadosť o NFP podpisuje v mene štatutára splnomocnená osoba</w:t>
      </w:r>
      <w:r w:rsidR="000D6D0F" w:rsidRPr="000C0504">
        <w:rPr>
          <w:rFonts w:asciiTheme="minorHAnsi" w:hAnsiTheme="minorHAnsi" w:cs="Times New Roman"/>
          <w:sz w:val="22"/>
          <w:szCs w:val="22"/>
        </w:rPr>
        <w:t>,</w:t>
      </w:r>
      <w:r w:rsidRPr="000C0504">
        <w:rPr>
          <w:rFonts w:asciiTheme="minorHAnsi" w:hAnsiTheme="minorHAnsi" w:cs="Times New Roman"/>
          <w:sz w:val="22"/>
          <w:szCs w:val="22"/>
        </w:rPr>
        <w:t xml:space="preserve"> je žiadateľ povinný predložiť spolu so žiadosťou o NFP aj splnomocnenie na tento úkon.</w:t>
      </w:r>
    </w:p>
    <w:p w14:paraId="722A9D8B" w14:textId="7F804356" w:rsidR="00AE6D4D" w:rsidRDefault="00AE6D4D" w:rsidP="0063716F">
      <w:pPr>
        <w:pStyle w:val="Odsekzoznamu"/>
        <w:spacing w:before="120" w:after="120"/>
        <w:ind w:left="360" w:firstLine="348"/>
        <w:jc w:val="both"/>
        <w:rPr>
          <w:ins w:id="76" w:author="Šušlíková, Mária" w:date="2020-12-15T15:43:00Z"/>
          <w:rFonts w:asciiTheme="minorHAnsi" w:hAnsiTheme="minorHAnsi"/>
          <w:sz w:val="22"/>
          <w:szCs w:val="22"/>
        </w:rPr>
      </w:pPr>
      <w:r w:rsidRPr="00162613">
        <w:rPr>
          <w:rFonts w:asciiTheme="minorHAnsi" w:hAnsiTheme="minorHAnsi"/>
          <w:sz w:val="22"/>
          <w:szCs w:val="22"/>
        </w:rPr>
        <w:t xml:space="preserve">Postup pri získavaní prístupu do verejnej časti ITMS2014+ je popísaný na webovom sídle </w:t>
      </w:r>
      <w:hyperlink r:id="rId12" w:history="1">
        <w:r w:rsidR="00DF0C90" w:rsidRPr="009A4624">
          <w:rPr>
            <w:rStyle w:val="Hypertextovprepojenie"/>
            <w:rFonts w:asciiTheme="minorHAnsi" w:hAnsiTheme="minorHAnsi"/>
            <w:sz w:val="22"/>
            <w:szCs w:val="22"/>
          </w:rPr>
          <w:t>www.ITMS2014.sk</w:t>
        </w:r>
      </w:hyperlink>
      <w:r w:rsidR="00DF0C90" w:rsidRPr="00162613">
        <w:rPr>
          <w:rFonts w:asciiTheme="minorHAnsi" w:hAnsiTheme="minorHAnsi"/>
          <w:sz w:val="22"/>
          <w:szCs w:val="22"/>
          <w:u w:val="single"/>
        </w:rPr>
        <w:t xml:space="preserve"> </w:t>
      </w:r>
      <w:r w:rsidRPr="00162613">
        <w:rPr>
          <w:rFonts w:asciiTheme="minorHAnsi" w:hAnsiTheme="minorHAnsi"/>
          <w:sz w:val="22"/>
          <w:szCs w:val="22"/>
        </w:rPr>
        <w:t xml:space="preserve"> v časti ČASTO KLADENÉ OTÁZKY (REGISTRÁCIA DO ITMS2014+).</w:t>
      </w:r>
    </w:p>
    <w:p w14:paraId="76A4453B" w14:textId="11D6BADC" w:rsidR="0063091C" w:rsidRDefault="0063091C" w:rsidP="0063716F">
      <w:pPr>
        <w:pStyle w:val="Odsekzoznamu"/>
        <w:spacing w:before="120" w:after="120"/>
        <w:ind w:left="360" w:firstLine="348"/>
        <w:jc w:val="both"/>
        <w:rPr>
          <w:ins w:id="77" w:author="Šušlíková, Mária" w:date="2020-12-15T15:43:00Z"/>
          <w:rFonts w:asciiTheme="minorHAnsi" w:hAnsiTheme="minorHAnsi"/>
          <w:sz w:val="22"/>
          <w:szCs w:val="22"/>
        </w:rPr>
      </w:pPr>
    </w:p>
    <w:p w14:paraId="75CB3FA4" w14:textId="77777777" w:rsidR="0063091C" w:rsidRPr="00162613" w:rsidRDefault="0063091C" w:rsidP="0063716F">
      <w:pPr>
        <w:pStyle w:val="Odsekzoznamu"/>
        <w:spacing w:before="120" w:after="120"/>
        <w:ind w:left="360" w:firstLine="348"/>
        <w:jc w:val="both"/>
        <w:rPr>
          <w:rFonts w:asciiTheme="minorHAnsi" w:hAnsiTheme="minorHAnsi"/>
          <w:sz w:val="22"/>
          <w:szCs w:val="22"/>
        </w:rPr>
      </w:pPr>
    </w:p>
    <w:p w14:paraId="67EAE20B" w14:textId="77777777" w:rsidR="00727285" w:rsidRPr="000C0504" w:rsidRDefault="00727285" w:rsidP="00727285">
      <w:pPr>
        <w:pStyle w:val="Odsekzoznamu"/>
        <w:spacing w:before="120" w:after="120"/>
        <w:ind w:left="360" w:firstLine="348"/>
        <w:jc w:val="both"/>
        <w:rPr>
          <w:rFonts w:asciiTheme="minorHAnsi" w:hAnsiTheme="minorHAnsi"/>
          <w:sz w:val="22"/>
          <w:szCs w:val="22"/>
        </w:rPr>
      </w:pPr>
    </w:p>
    <w:p w14:paraId="38EEA646" w14:textId="77777777" w:rsidR="006829FC" w:rsidRPr="009A4624" w:rsidRDefault="006829FC" w:rsidP="00727285">
      <w:pPr>
        <w:pStyle w:val="Odsekzoznamu"/>
        <w:numPr>
          <w:ilvl w:val="1"/>
          <w:numId w:val="1"/>
        </w:numPr>
        <w:spacing w:before="120" w:after="120"/>
        <w:rPr>
          <w:rFonts w:asciiTheme="minorHAnsi" w:hAnsiTheme="minorHAnsi"/>
          <w:b/>
        </w:rPr>
      </w:pPr>
      <w:r w:rsidRPr="009A4624">
        <w:rPr>
          <w:rFonts w:asciiTheme="minorHAnsi" w:hAnsiTheme="minorHAnsi"/>
          <w:b/>
        </w:rPr>
        <w:t>Kontaktné údaje poskytovateľa a spôs</w:t>
      </w:r>
      <w:r w:rsidR="0064265D" w:rsidRPr="009A4624">
        <w:rPr>
          <w:rFonts w:asciiTheme="minorHAnsi" w:hAnsiTheme="minorHAnsi"/>
          <w:b/>
        </w:rPr>
        <w:t>ob komunikácie s poskytovateľom</w:t>
      </w:r>
    </w:p>
    <w:p w14:paraId="366DA2F2" w14:textId="41B81E65" w:rsidR="00AE6D4D" w:rsidRPr="00162613" w:rsidDel="0063091C" w:rsidRDefault="00AE6D4D" w:rsidP="001D1B1E">
      <w:pPr>
        <w:spacing w:before="120" w:after="120"/>
        <w:ind w:firstLine="360"/>
        <w:jc w:val="both"/>
        <w:rPr>
          <w:del w:id="78" w:author="Šušlíková, Mária" w:date="2020-12-15T15:43:00Z"/>
          <w:rFonts w:asciiTheme="minorHAnsi" w:hAnsiTheme="minorHAnsi"/>
          <w:sz w:val="22"/>
          <w:szCs w:val="22"/>
        </w:rPr>
      </w:pPr>
      <w:r w:rsidRPr="00162613">
        <w:rPr>
          <w:rFonts w:asciiTheme="minorHAnsi" w:hAnsiTheme="minorHAnsi"/>
          <w:sz w:val="22"/>
          <w:szCs w:val="22"/>
        </w:rPr>
        <w:t xml:space="preserve">Všeobecné informácie o operačnom programe Technická pomoc a podporné dokumenty sú zverejnené na webovom sídle </w:t>
      </w:r>
      <w:del w:id="79" w:author="Šušlíková Mária" w:date="2020-11-09T11:07:00Z">
        <w:r w:rsidRPr="00162613" w:rsidDel="00DD78A7">
          <w:rPr>
            <w:rFonts w:asciiTheme="minorHAnsi" w:hAnsiTheme="minorHAnsi"/>
            <w:sz w:val="22"/>
            <w:szCs w:val="22"/>
          </w:rPr>
          <w:delText xml:space="preserve">Úradu vlády Slovenskej republiky </w:delText>
        </w:r>
      </w:del>
      <w:hyperlink r:id="rId13" w:history="1">
        <w:r w:rsidRPr="00162613">
          <w:rPr>
            <w:rStyle w:val="Hypertextovprepojenie"/>
            <w:rFonts w:asciiTheme="minorHAnsi" w:hAnsiTheme="minorHAnsi"/>
            <w:sz w:val="22"/>
            <w:szCs w:val="22"/>
          </w:rPr>
          <w:t>http://optp.vlada.gov.sk</w:t>
        </w:r>
      </w:hyperlink>
      <w:r w:rsidRPr="00162613">
        <w:rPr>
          <w:rFonts w:asciiTheme="minorHAnsi" w:hAnsiTheme="minorHAnsi"/>
          <w:sz w:val="22"/>
          <w:szCs w:val="22"/>
        </w:rPr>
        <w:t>.</w:t>
      </w:r>
    </w:p>
    <w:p w14:paraId="2710FDC0" w14:textId="77777777" w:rsidR="0064265D" w:rsidRPr="000C0504" w:rsidRDefault="0064265D">
      <w:pPr>
        <w:spacing w:before="120" w:after="120"/>
        <w:ind w:firstLine="360"/>
        <w:jc w:val="both"/>
        <w:rPr>
          <w:rFonts w:asciiTheme="minorHAnsi" w:hAnsiTheme="minorHAnsi"/>
          <w:sz w:val="22"/>
          <w:szCs w:val="22"/>
        </w:rPr>
        <w:pPrChange w:id="80" w:author="Šušlíková, Mária" w:date="2020-12-15T15:43:00Z">
          <w:pPr>
            <w:pStyle w:val="Default"/>
            <w:spacing w:before="120" w:after="120"/>
          </w:pPr>
        </w:pPrChange>
      </w:pPr>
    </w:p>
    <w:p w14:paraId="51E36E70" w14:textId="77777777" w:rsidR="00AE6D4D" w:rsidRPr="000C0504" w:rsidRDefault="00AE6D4D">
      <w:pPr>
        <w:pStyle w:val="Default"/>
        <w:spacing w:before="120" w:after="120"/>
        <w:rPr>
          <w:rFonts w:asciiTheme="minorHAnsi" w:hAnsiTheme="minorHAnsi" w:cs="Times New Roman"/>
          <w:sz w:val="22"/>
          <w:szCs w:val="22"/>
        </w:rPr>
      </w:pPr>
      <w:r w:rsidRPr="000C0504">
        <w:rPr>
          <w:rFonts w:asciiTheme="minorHAnsi" w:hAnsiTheme="minorHAnsi" w:cs="Times New Roman"/>
          <w:sz w:val="22"/>
          <w:szCs w:val="22"/>
        </w:rPr>
        <w:t xml:space="preserve">Bližšie informácie, týkajúce sa vyzvania a prípravy žiadosti o NFP je možné získať: </w:t>
      </w:r>
    </w:p>
    <w:p w14:paraId="1D10A7AA" w14:textId="77777777" w:rsidR="00AE6D4D" w:rsidRPr="000C0504" w:rsidRDefault="00AE6D4D">
      <w:pPr>
        <w:pStyle w:val="Default"/>
        <w:numPr>
          <w:ilvl w:val="0"/>
          <w:numId w:val="11"/>
        </w:numPr>
        <w:spacing w:before="120" w:after="120"/>
        <w:rPr>
          <w:rFonts w:asciiTheme="minorHAnsi" w:hAnsiTheme="minorHAnsi" w:cs="Times New Roman"/>
          <w:sz w:val="22"/>
          <w:szCs w:val="22"/>
        </w:rPr>
      </w:pPr>
      <w:r w:rsidRPr="000C0504">
        <w:rPr>
          <w:rFonts w:asciiTheme="minorHAnsi" w:hAnsiTheme="minorHAnsi" w:cs="Times New Roman"/>
          <w:sz w:val="22"/>
          <w:szCs w:val="22"/>
        </w:rPr>
        <w:t xml:space="preserve">telefonicky na telefónnych číslach: </w:t>
      </w:r>
    </w:p>
    <w:p w14:paraId="22FCEA98" w14:textId="77777777" w:rsidR="00AE6D4D" w:rsidRPr="000C0504" w:rsidRDefault="00AE6D4D" w:rsidP="0063716F">
      <w:pPr>
        <w:pStyle w:val="Default"/>
        <w:spacing w:before="120" w:after="120"/>
        <w:ind w:left="709"/>
        <w:contextualSpacing/>
        <w:rPr>
          <w:rFonts w:asciiTheme="minorHAnsi" w:hAnsiTheme="minorHAnsi" w:cs="Times New Roman"/>
          <w:sz w:val="22"/>
          <w:szCs w:val="22"/>
        </w:rPr>
      </w:pPr>
      <w:r w:rsidRPr="000C0504">
        <w:rPr>
          <w:rFonts w:asciiTheme="minorHAnsi" w:hAnsiTheme="minorHAnsi" w:cs="Times New Roman"/>
          <w:sz w:val="22"/>
          <w:szCs w:val="22"/>
        </w:rPr>
        <w:t xml:space="preserve">02/20 925 902 </w:t>
      </w:r>
    </w:p>
    <w:p w14:paraId="5BC087C8" w14:textId="77777777" w:rsidR="00AE6D4D" w:rsidRPr="000C0504" w:rsidRDefault="00AE6D4D" w:rsidP="0063716F">
      <w:pPr>
        <w:pStyle w:val="Default"/>
        <w:spacing w:before="120" w:after="120"/>
        <w:ind w:left="709"/>
        <w:contextualSpacing/>
        <w:rPr>
          <w:rFonts w:asciiTheme="minorHAnsi" w:hAnsiTheme="minorHAnsi" w:cs="Times New Roman"/>
          <w:sz w:val="22"/>
          <w:szCs w:val="22"/>
        </w:rPr>
      </w:pPr>
      <w:r w:rsidRPr="000C0504">
        <w:rPr>
          <w:rFonts w:asciiTheme="minorHAnsi" w:hAnsiTheme="minorHAnsi" w:cs="Times New Roman"/>
          <w:sz w:val="22"/>
          <w:szCs w:val="22"/>
        </w:rPr>
        <w:t xml:space="preserve">02/20 925 977 </w:t>
      </w:r>
    </w:p>
    <w:p w14:paraId="0425F733" w14:textId="77777777" w:rsidR="00AE6D4D" w:rsidRPr="000C0504" w:rsidRDefault="00AE6D4D" w:rsidP="0063716F">
      <w:pPr>
        <w:pStyle w:val="Default"/>
        <w:spacing w:before="120" w:after="120"/>
        <w:ind w:left="709"/>
        <w:rPr>
          <w:rFonts w:asciiTheme="minorHAnsi" w:hAnsiTheme="minorHAnsi" w:cs="Times New Roman"/>
          <w:sz w:val="22"/>
          <w:szCs w:val="22"/>
        </w:rPr>
      </w:pPr>
      <w:r w:rsidRPr="000C0504">
        <w:rPr>
          <w:rFonts w:asciiTheme="minorHAnsi" w:hAnsiTheme="minorHAnsi" w:cs="Times New Roman"/>
          <w:sz w:val="22"/>
          <w:szCs w:val="22"/>
        </w:rPr>
        <w:t xml:space="preserve">02/20 925 718 </w:t>
      </w:r>
    </w:p>
    <w:p w14:paraId="3F891673" w14:textId="77777777" w:rsidR="00AE6D4D" w:rsidRPr="000C0504" w:rsidRDefault="00AE6D4D" w:rsidP="0063716F">
      <w:pPr>
        <w:pStyle w:val="Default"/>
        <w:numPr>
          <w:ilvl w:val="0"/>
          <w:numId w:val="11"/>
        </w:numPr>
        <w:spacing w:before="120" w:after="120"/>
        <w:rPr>
          <w:rFonts w:asciiTheme="minorHAnsi" w:hAnsiTheme="minorHAnsi" w:cs="Times New Roman"/>
          <w:sz w:val="22"/>
          <w:szCs w:val="22"/>
        </w:rPr>
      </w:pPr>
      <w:r w:rsidRPr="000C0504">
        <w:rPr>
          <w:rFonts w:asciiTheme="minorHAnsi" w:hAnsiTheme="minorHAnsi" w:cs="Times New Roman"/>
          <w:sz w:val="22"/>
          <w:szCs w:val="22"/>
        </w:rPr>
        <w:t xml:space="preserve">e-mailom na adrese: </w:t>
      </w:r>
      <w:hyperlink r:id="rId14" w:history="1">
        <w:r w:rsidR="008216B8" w:rsidRPr="000C0504">
          <w:rPr>
            <w:rStyle w:val="Hypertextovprepojenie"/>
            <w:rFonts w:asciiTheme="minorHAnsi" w:hAnsiTheme="minorHAnsi" w:cs="Times New Roman"/>
            <w:sz w:val="22"/>
            <w:szCs w:val="22"/>
          </w:rPr>
          <w:t>projektyoptp@vlada.gov.sk</w:t>
        </w:r>
      </w:hyperlink>
      <w:r w:rsidR="008216B8" w:rsidRPr="001D1B1E">
        <w:rPr>
          <w:rFonts w:asciiTheme="minorHAnsi" w:hAnsiTheme="minorHAnsi" w:cs="Times New Roman"/>
          <w:sz w:val="22"/>
          <w:szCs w:val="22"/>
        </w:rPr>
        <w:t xml:space="preserve"> </w:t>
      </w:r>
      <w:r w:rsidRPr="000C0504">
        <w:rPr>
          <w:rFonts w:asciiTheme="minorHAnsi" w:hAnsiTheme="minorHAnsi" w:cs="Times New Roman"/>
          <w:sz w:val="22"/>
          <w:szCs w:val="22"/>
        </w:rPr>
        <w:t xml:space="preserve"> </w:t>
      </w:r>
    </w:p>
    <w:p w14:paraId="092F1917" w14:textId="77777777" w:rsidR="00AE6D4D" w:rsidRPr="000C0504" w:rsidRDefault="00AE6D4D" w:rsidP="0063716F">
      <w:pPr>
        <w:pStyle w:val="Default"/>
        <w:numPr>
          <w:ilvl w:val="0"/>
          <w:numId w:val="11"/>
        </w:numPr>
        <w:spacing w:before="120" w:after="120"/>
        <w:jc w:val="both"/>
        <w:rPr>
          <w:rFonts w:asciiTheme="minorHAnsi" w:hAnsiTheme="minorHAnsi" w:cs="Times New Roman"/>
          <w:sz w:val="22"/>
          <w:szCs w:val="22"/>
        </w:rPr>
      </w:pPr>
      <w:r w:rsidRPr="000C0504">
        <w:rPr>
          <w:rFonts w:asciiTheme="minorHAnsi" w:hAnsiTheme="minorHAnsi" w:cs="Times New Roman"/>
          <w:sz w:val="22"/>
          <w:szCs w:val="22"/>
        </w:rPr>
        <w:t xml:space="preserve">písomne na kontaktnej adrese riadiaceho orgánu pre operačný program Technická pomoc: </w:t>
      </w:r>
    </w:p>
    <w:p w14:paraId="6EE23CA0" w14:textId="39FF4CC9" w:rsidR="00AE6D4D" w:rsidRPr="000C0504" w:rsidRDefault="004B7F97" w:rsidP="0063716F">
      <w:pPr>
        <w:pStyle w:val="Default"/>
        <w:spacing w:before="120" w:after="120"/>
        <w:ind w:left="709"/>
        <w:contextualSpacing/>
        <w:rPr>
          <w:rFonts w:asciiTheme="minorHAnsi" w:hAnsiTheme="minorHAnsi" w:cs="Times New Roman"/>
          <w:sz w:val="22"/>
          <w:szCs w:val="22"/>
        </w:rPr>
      </w:pPr>
      <w:ins w:id="81" w:author="Šušlíková Mária" w:date="2020-10-29T15:16:00Z">
        <w:r>
          <w:rPr>
            <w:rFonts w:asciiTheme="minorHAnsi" w:hAnsiTheme="minorHAnsi" w:cstheme="minorHAnsi"/>
            <w:sz w:val="22"/>
            <w:szCs w:val="22"/>
          </w:rPr>
          <w:t xml:space="preserve">Ministerstvo investícií, regionálneho rozvoja a informatizácie </w:t>
        </w:r>
      </w:ins>
      <w:del w:id="82" w:author="Šušlíková Mária" w:date="2020-10-29T15:16:00Z">
        <w:r w:rsidR="00AE6D4D" w:rsidRPr="000C0504" w:rsidDel="004B7F97">
          <w:rPr>
            <w:rFonts w:asciiTheme="minorHAnsi" w:hAnsiTheme="minorHAnsi" w:cs="Times New Roman"/>
            <w:sz w:val="22"/>
            <w:szCs w:val="22"/>
          </w:rPr>
          <w:delText xml:space="preserve">Úrad vlády </w:delText>
        </w:r>
      </w:del>
      <w:r w:rsidR="00AE6D4D" w:rsidRPr="000C0504">
        <w:rPr>
          <w:rFonts w:asciiTheme="minorHAnsi" w:hAnsiTheme="minorHAnsi" w:cs="Times New Roman"/>
          <w:sz w:val="22"/>
          <w:szCs w:val="22"/>
        </w:rPr>
        <w:t xml:space="preserve">SR </w:t>
      </w:r>
    </w:p>
    <w:p w14:paraId="6F7C5EB2" w14:textId="06219C1B" w:rsidR="00003D5A" w:rsidRPr="00230311" w:rsidRDefault="00003D5A" w:rsidP="00003D5A">
      <w:pPr>
        <w:pStyle w:val="Default"/>
        <w:spacing w:before="120" w:after="120"/>
        <w:ind w:left="709"/>
        <w:contextualSpacing/>
        <w:rPr>
          <w:ins w:id="83" w:author="Šušlíková Mária" w:date="2020-10-30T09:51:00Z"/>
          <w:rFonts w:asciiTheme="minorHAnsi" w:hAnsiTheme="minorHAnsi" w:cstheme="minorHAnsi"/>
          <w:sz w:val="22"/>
          <w:szCs w:val="22"/>
        </w:rPr>
      </w:pPr>
      <w:ins w:id="84" w:author="Šušlíková Mária" w:date="2020-10-30T09:51:00Z">
        <w:r>
          <w:rPr>
            <w:rFonts w:asciiTheme="minorHAnsi" w:hAnsiTheme="minorHAnsi" w:cstheme="minorHAnsi"/>
            <w:sz w:val="22"/>
            <w:szCs w:val="22"/>
          </w:rPr>
          <w:t xml:space="preserve">sekcia </w:t>
        </w:r>
      </w:ins>
      <w:ins w:id="85" w:author="Šušlíková Mária" w:date="2020-11-20T11:45:00Z">
        <w:r w:rsidR="00AE7A37" w:rsidRPr="00AE7A37">
          <w:rPr>
            <w:rFonts w:asciiTheme="minorHAnsi" w:hAnsiTheme="minorHAnsi" w:cstheme="minorHAnsi"/>
            <w:sz w:val="22"/>
            <w:szCs w:val="22"/>
          </w:rPr>
          <w:t>OP TP a iných finančných mechanizmov</w:t>
        </w:r>
      </w:ins>
    </w:p>
    <w:p w14:paraId="783CCBF2" w14:textId="30DB7DF8" w:rsidR="00AE6D4D" w:rsidRPr="000C0504" w:rsidDel="00003D5A" w:rsidRDefault="00442F01" w:rsidP="0063716F">
      <w:pPr>
        <w:pStyle w:val="Default"/>
        <w:spacing w:before="120" w:after="120"/>
        <w:ind w:left="709"/>
        <w:contextualSpacing/>
        <w:rPr>
          <w:del w:id="86" w:author="Šušlíková Mária" w:date="2020-10-30T09:51:00Z"/>
          <w:rFonts w:asciiTheme="minorHAnsi" w:hAnsiTheme="minorHAnsi" w:cs="Times New Roman"/>
          <w:sz w:val="22"/>
          <w:szCs w:val="22"/>
        </w:rPr>
      </w:pPr>
      <w:del w:id="87" w:author="Šušlíková Mária" w:date="2020-10-30T09:51:00Z">
        <w:r w:rsidRPr="00442F01" w:rsidDel="00003D5A">
          <w:rPr>
            <w:rFonts w:asciiTheme="minorHAnsi" w:hAnsiTheme="minorHAnsi" w:cs="Times New Roman"/>
            <w:sz w:val="22"/>
            <w:szCs w:val="22"/>
          </w:rPr>
          <w:delText>Riadiaci orgán pre OP TP</w:delText>
        </w:r>
      </w:del>
    </w:p>
    <w:p w14:paraId="4F68ECA3" w14:textId="77777777" w:rsidR="00AE6D4D" w:rsidRPr="000C0504" w:rsidRDefault="00AE6D4D" w:rsidP="0063716F">
      <w:pPr>
        <w:pStyle w:val="Default"/>
        <w:spacing w:before="120" w:after="120"/>
        <w:ind w:left="709"/>
        <w:contextualSpacing/>
        <w:rPr>
          <w:rFonts w:asciiTheme="minorHAnsi" w:hAnsiTheme="minorHAnsi" w:cs="Times New Roman"/>
          <w:sz w:val="22"/>
          <w:szCs w:val="22"/>
        </w:rPr>
      </w:pPr>
      <w:r w:rsidRPr="000C0504">
        <w:rPr>
          <w:rFonts w:asciiTheme="minorHAnsi" w:hAnsiTheme="minorHAnsi" w:cs="Times New Roman"/>
          <w:sz w:val="22"/>
          <w:szCs w:val="22"/>
        </w:rPr>
        <w:t xml:space="preserve">odbor implementácie projektov OP TP </w:t>
      </w:r>
    </w:p>
    <w:p w14:paraId="074B0E72" w14:textId="0383EB47" w:rsidR="00AE6D4D" w:rsidRPr="000C0504" w:rsidRDefault="004B7F97" w:rsidP="0063716F">
      <w:pPr>
        <w:pStyle w:val="Default"/>
        <w:spacing w:before="120" w:after="120"/>
        <w:ind w:left="709"/>
        <w:contextualSpacing/>
        <w:rPr>
          <w:rFonts w:asciiTheme="minorHAnsi" w:hAnsiTheme="minorHAnsi" w:cs="Times New Roman"/>
          <w:sz w:val="22"/>
          <w:szCs w:val="22"/>
        </w:rPr>
      </w:pPr>
      <w:ins w:id="88" w:author="Šušlíková Mária" w:date="2020-10-29T15:16:00Z">
        <w:r>
          <w:rPr>
            <w:rFonts w:asciiTheme="minorHAnsi" w:hAnsiTheme="minorHAnsi" w:cstheme="minorHAnsi"/>
            <w:sz w:val="22"/>
            <w:szCs w:val="22"/>
          </w:rPr>
          <w:t>Štefánikova 15</w:t>
        </w:r>
        <w:r w:rsidRPr="005D01A7">
          <w:rPr>
            <w:rFonts w:asciiTheme="minorHAnsi" w:hAnsiTheme="minorHAnsi" w:cstheme="minorHAnsi"/>
            <w:sz w:val="22"/>
            <w:szCs w:val="22"/>
          </w:rPr>
          <w:t xml:space="preserve"> </w:t>
        </w:r>
      </w:ins>
      <w:del w:id="89" w:author="Šušlíková Mária" w:date="2020-10-29T15:16:00Z">
        <w:r w:rsidR="00AE6D4D" w:rsidRPr="000C0504" w:rsidDel="004B7F97">
          <w:rPr>
            <w:rFonts w:asciiTheme="minorHAnsi" w:hAnsiTheme="minorHAnsi" w:cs="Times New Roman"/>
            <w:sz w:val="22"/>
            <w:szCs w:val="22"/>
          </w:rPr>
          <w:delText>Námestie slobody 1</w:delText>
        </w:r>
      </w:del>
      <w:r w:rsidR="00AE6D4D" w:rsidRPr="000C0504">
        <w:rPr>
          <w:rFonts w:asciiTheme="minorHAnsi" w:hAnsiTheme="minorHAnsi" w:cs="Times New Roman"/>
          <w:sz w:val="22"/>
          <w:szCs w:val="22"/>
        </w:rPr>
        <w:t xml:space="preserve"> </w:t>
      </w:r>
    </w:p>
    <w:p w14:paraId="6575EE19" w14:textId="69234691" w:rsidR="00AE6D4D" w:rsidRPr="000C0504" w:rsidRDefault="00AE6D4D" w:rsidP="0063716F">
      <w:pPr>
        <w:pStyle w:val="Default"/>
        <w:spacing w:before="120" w:after="120"/>
        <w:ind w:left="709"/>
        <w:rPr>
          <w:rFonts w:asciiTheme="minorHAnsi" w:hAnsiTheme="minorHAnsi" w:cs="Times New Roman"/>
          <w:sz w:val="22"/>
          <w:szCs w:val="22"/>
        </w:rPr>
      </w:pPr>
      <w:del w:id="90" w:author="Šušlíková Mária" w:date="2020-10-29T15:17:00Z">
        <w:r w:rsidRPr="000C0504" w:rsidDel="004B7F97">
          <w:rPr>
            <w:rFonts w:asciiTheme="minorHAnsi" w:hAnsiTheme="minorHAnsi" w:cs="Times New Roman"/>
            <w:sz w:val="22"/>
            <w:szCs w:val="22"/>
          </w:rPr>
          <w:delText>813 70</w:delText>
        </w:r>
      </w:del>
      <w:ins w:id="91" w:author="Šušlíková Mária" w:date="2020-10-29T15:17:00Z">
        <w:r w:rsidR="004B7F97">
          <w:rPr>
            <w:rFonts w:asciiTheme="minorHAnsi" w:hAnsiTheme="minorHAnsi" w:cs="Times New Roman"/>
            <w:sz w:val="22"/>
            <w:szCs w:val="22"/>
          </w:rPr>
          <w:t>811 05</w:t>
        </w:r>
      </w:ins>
      <w:r w:rsidRPr="000C0504">
        <w:rPr>
          <w:rFonts w:asciiTheme="minorHAnsi" w:hAnsiTheme="minorHAnsi" w:cs="Times New Roman"/>
          <w:sz w:val="22"/>
          <w:szCs w:val="22"/>
        </w:rPr>
        <w:t xml:space="preserve"> Bratislava </w:t>
      </w:r>
      <w:del w:id="92" w:author="Šušlíková Mária" w:date="2020-10-29T15:17:00Z">
        <w:r w:rsidRPr="000C0504" w:rsidDel="004B7F97">
          <w:rPr>
            <w:rFonts w:asciiTheme="minorHAnsi" w:hAnsiTheme="minorHAnsi" w:cs="Times New Roman"/>
            <w:sz w:val="22"/>
            <w:szCs w:val="22"/>
          </w:rPr>
          <w:delText xml:space="preserve">15 </w:delText>
        </w:r>
      </w:del>
    </w:p>
    <w:p w14:paraId="783C283E" w14:textId="71022F38" w:rsidR="00AE6D4D" w:rsidRPr="000C0504" w:rsidRDefault="00AE6D4D" w:rsidP="0063716F">
      <w:pPr>
        <w:pStyle w:val="Default"/>
        <w:numPr>
          <w:ilvl w:val="0"/>
          <w:numId w:val="11"/>
        </w:numPr>
        <w:spacing w:before="120" w:after="120"/>
        <w:rPr>
          <w:rFonts w:asciiTheme="minorHAnsi" w:hAnsiTheme="minorHAnsi" w:cs="Times New Roman"/>
          <w:sz w:val="22"/>
          <w:szCs w:val="22"/>
        </w:rPr>
      </w:pPr>
      <w:r w:rsidRPr="000C0504">
        <w:rPr>
          <w:rFonts w:asciiTheme="minorHAnsi" w:hAnsiTheme="minorHAnsi" w:cs="Times New Roman"/>
          <w:sz w:val="22"/>
          <w:szCs w:val="22"/>
        </w:rPr>
        <w:t xml:space="preserve">osobne v pracovných dňoch v čase od </w:t>
      </w:r>
      <w:del w:id="93" w:author="Šušlíková Mária" w:date="2020-10-29T15:17:00Z">
        <w:r w:rsidRPr="000C0504" w:rsidDel="004B7F97">
          <w:rPr>
            <w:rFonts w:asciiTheme="minorHAnsi" w:hAnsiTheme="minorHAnsi" w:cs="Times New Roman"/>
            <w:sz w:val="22"/>
            <w:szCs w:val="22"/>
          </w:rPr>
          <w:delText>8.30</w:delText>
        </w:r>
      </w:del>
      <w:ins w:id="94" w:author="Šušlíková Mária" w:date="2020-10-29T15:17:00Z">
        <w:r w:rsidR="004B7F97">
          <w:rPr>
            <w:rFonts w:asciiTheme="minorHAnsi" w:hAnsiTheme="minorHAnsi" w:cs="Times New Roman"/>
            <w:sz w:val="22"/>
            <w:szCs w:val="22"/>
          </w:rPr>
          <w:t>9:00</w:t>
        </w:r>
      </w:ins>
      <w:r w:rsidRPr="000C0504">
        <w:rPr>
          <w:rFonts w:asciiTheme="minorHAnsi" w:hAnsiTheme="minorHAnsi" w:cs="Times New Roman"/>
          <w:sz w:val="22"/>
          <w:szCs w:val="22"/>
        </w:rPr>
        <w:t xml:space="preserve"> hod. do </w:t>
      </w:r>
      <w:del w:id="95" w:author="Šušlíková Mária" w:date="2020-10-29T15:17:00Z">
        <w:r w:rsidRPr="000C0504" w:rsidDel="004B7F97">
          <w:rPr>
            <w:rFonts w:asciiTheme="minorHAnsi" w:hAnsiTheme="minorHAnsi" w:cs="Times New Roman"/>
            <w:sz w:val="22"/>
            <w:szCs w:val="22"/>
          </w:rPr>
          <w:delText>14.30</w:delText>
        </w:r>
      </w:del>
      <w:ins w:id="96" w:author="Šušlíková Mária" w:date="2020-10-29T15:17:00Z">
        <w:r w:rsidR="004B7F97">
          <w:rPr>
            <w:rFonts w:asciiTheme="minorHAnsi" w:hAnsiTheme="minorHAnsi" w:cs="Times New Roman"/>
            <w:sz w:val="22"/>
            <w:szCs w:val="22"/>
          </w:rPr>
          <w:t>15:00</w:t>
        </w:r>
      </w:ins>
      <w:r w:rsidRPr="000C0504">
        <w:rPr>
          <w:rFonts w:asciiTheme="minorHAnsi" w:hAnsiTheme="minorHAnsi" w:cs="Times New Roman"/>
          <w:sz w:val="22"/>
          <w:szCs w:val="22"/>
        </w:rPr>
        <w:t xml:space="preserve"> hod. na kontaktnej adrese: </w:t>
      </w:r>
    </w:p>
    <w:p w14:paraId="36E0D9B2" w14:textId="046B5A85" w:rsidR="00AE6D4D" w:rsidRPr="000C0504" w:rsidRDefault="004B7F97" w:rsidP="0063716F">
      <w:pPr>
        <w:pStyle w:val="Default"/>
        <w:spacing w:before="120" w:after="120"/>
        <w:ind w:left="709"/>
        <w:contextualSpacing/>
        <w:rPr>
          <w:rFonts w:asciiTheme="minorHAnsi" w:hAnsiTheme="minorHAnsi" w:cs="Times New Roman"/>
          <w:sz w:val="22"/>
          <w:szCs w:val="22"/>
        </w:rPr>
      </w:pPr>
      <w:ins w:id="97" w:author="Šušlíková Mária" w:date="2020-10-29T15:18:00Z">
        <w:r>
          <w:rPr>
            <w:rFonts w:asciiTheme="minorHAnsi" w:hAnsiTheme="minorHAnsi" w:cstheme="minorHAnsi"/>
            <w:sz w:val="22"/>
            <w:szCs w:val="22"/>
          </w:rPr>
          <w:t>Ministerstvo investícií, regionálneho rozvoja a informatizácie</w:t>
        </w:r>
      </w:ins>
      <w:del w:id="98" w:author="Šušlíková Mária" w:date="2020-10-29T15:18:00Z">
        <w:r w:rsidR="00AE6D4D" w:rsidRPr="000C0504" w:rsidDel="004B7F97">
          <w:rPr>
            <w:rFonts w:asciiTheme="minorHAnsi" w:hAnsiTheme="minorHAnsi" w:cs="Times New Roman"/>
            <w:sz w:val="22"/>
            <w:szCs w:val="22"/>
          </w:rPr>
          <w:delText xml:space="preserve">Úrad vlády </w:delText>
        </w:r>
      </w:del>
      <w:ins w:id="99" w:author="Šušlíková Mária" w:date="2020-10-29T15:18:00Z">
        <w:r>
          <w:rPr>
            <w:rFonts w:asciiTheme="minorHAnsi" w:hAnsiTheme="minorHAnsi" w:cs="Times New Roman"/>
            <w:sz w:val="22"/>
            <w:szCs w:val="22"/>
          </w:rPr>
          <w:t xml:space="preserve"> </w:t>
        </w:r>
      </w:ins>
      <w:r w:rsidR="00AE6D4D" w:rsidRPr="000C0504">
        <w:rPr>
          <w:rFonts w:asciiTheme="minorHAnsi" w:hAnsiTheme="minorHAnsi" w:cs="Times New Roman"/>
          <w:sz w:val="22"/>
          <w:szCs w:val="22"/>
        </w:rPr>
        <w:t xml:space="preserve">SR </w:t>
      </w:r>
    </w:p>
    <w:p w14:paraId="6B0C4F36" w14:textId="6E16F03F" w:rsidR="00AE6D4D" w:rsidRPr="000C0504" w:rsidRDefault="00003D5A" w:rsidP="0063716F">
      <w:pPr>
        <w:pStyle w:val="Default"/>
        <w:spacing w:before="120" w:after="120"/>
        <w:ind w:left="709"/>
        <w:contextualSpacing/>
        <w:rPr>
          <w:rFonts w:asciiTheme="minorHAnsi" w:hAnsiTheme="minorHAnsi" w:cs="Times New Roman"/>
          <w:sz w:val="22"/>
          <w:szCs w:val="22"/>
        </w:rPr>
      </w:pPr>
      <w:ins w:id="100" w:author="Šušlíková Mária" w:date="2020-10-30T09:51:00Z">
        <w:r>
          <w:rPr>
            <w:rFonts w:asciiTheme="minorHAnsi" w:hAnsiTheme="minorHAnsi" w:cstheme="minorHAnsi"/>
            <w:sz w:val="22"/>
            <w:szCs w:val="22"/>
          </w:rPr>
          <w:t xml:space="preserve">sekcia </w:t>
        </w:r>
      </w:ins>
      <w:ins w:id="101" w:author="Šušlíková Mária" w:date="2020-11-20T11:45:00Z">
        <w:r w:rsidR="00AE7A37" w:rsidRPr="00AE7A37">
          <w:rPr>
            <w:rFonts w:asciiTheme="minorHAnsi" w:hAnsiTheme="minorHAnsi" w:cstheme="minorHAnsi"/>
            <w:sz w:val="22"/>
            <w:szCs w:val="22"/>
          </w:rPr>
          <w:t>OP TP a iných finančných mechanizmov</w:t>
        </w:r>
      </w:ins>
      <w:del w:id="102" w:author="Šušlíková Mária" w:date="2020-10-30T09:51:00Z">
        <w:r w:rsidR="00442F01" w:rsidRPr="00442F01" w:rsidDel="00003D5A">
          <w:rPr>
            <w:rFonts w:asciiTheme="minorHAnsi" w:hAnsiTheme="minorHAnsi" w:cs="Times New Roman"/>
            <w:sz w:val="22"/>
            <w:szCs w:val="22"/>
          </w:rPr>
          <w:delText>Riadiaci orgán pre OP TP</w:delText>
        </w:r>
      </w:del>
      <w:r w:rsidR="00AE6D4D" w:rsidRPr="000C0504">
        <w:rPr>
          <w:rFonts w:asciiTheme="minorHAnsi" w:hAnsiTheme="minorHAnsi" w:cs="Times New Roman"/>
          <w:sz w:val="22"/>
          <w:szCs w:val="22"/>
        </w:rPr>
        <w:t xml:space="preserve"> </w:t>
      </w:r>
    </w:p>
    <w:p w14:paraId="5247CABE" w14:textId="77777777" w:rsidR="00AE6D4D" w:rsidRPr="000C0504" w:rsidRDefault="00AE6D4D" w:rsidP="0063716F">
      <w:pPr>
        <w:pStyle w:val="Default"/>
        <w:spacing w:before="120" w:after="120"/>
        <w:ind w:left="709"/>
        <w:contextualSpacing/>
        <w:rPr>
          <w:rFonts w:asciiTheme="minorHAnsi" w:hAnsiTheme="minorHAnsi" w:cs="Times New Roman"/>
          <w:sz w:val="22"/>
          <w:szCs w:val="22"/>
        </w:rPr>
      </w:pPr>
      <w:r w:rsidRPr="000C0504">
        <w:rPr>
          <w:rFonts w:asciiTheme="minorHAnsi" w:hAnsiTheme="minorHAnsi" w:cs="Times New Roman"/>
          <w:sz w:val="22"/>
          <w:szCs w:val="22"/>
        </w:rPr>
        <w:t xml:space="preserve">odbor implementácie projektov OP TP </w:t>
      </w:r>
    </w:p>
    <w:p w14:paraId="2739CC3E" w14:textId="19593CEF" w:rsidR="00AE6D4D" w:rsidRPr="000C0504" w:rsidRDefault="00AD6BDC" w:rsidP="0063716F">
      <w:pPr>
        <w:pStyle w:val="Default"/>
        <w:spacing w:before="120" w:after="120"/>
        <w:ind w:left="709"/>
        <w:contextualSpacing/>
        <w:rPr>
          <w:rFonts w:asciiTheme="minorHAnsi" w:hAnsiTheme="minorHAnsi" w:cs="Times New Roman"/>
          <w:sz w:val="22"/>
          <w:szCs w:val="22"/>
        </w:rPr>
      </w:pPr>
      <w:r>
        <w:rPr>
          <w:rFonts w:asciiTheme="minorHAnsi" w:hAnsiTheme="minorHAnsi" w:cs="Times New Roman"/>
          <w:sz w:val="22"/>
          <w:szCs w:val="22"/>
        </w:rPr>
        <w:t xml:space="preserve">Dunajská 68 </w:t>
      </w:r>
    </w:p>
    <w:p w14:paraId="6F5D2B9B" w14:textId="3D255631" w:rsidR="00AE6D4D" w:rsidRPr="000C0504" w:rsidRDefault="00D23130" w:rsidP="0063716F">
      <w:pPr>
        <w:pStyle w:val="Default"/>
        <w:spacing w:before="120" w:after="120"/>
        <w:ind w:left="709"/>
        <w:rPr>
          <w:rFonts w:asciiTheme="minorHAnsi" w:hAnsiTheme="minorHAnsi" w:cs="Times New Roman"/>
          <w:sz w:val="22"/>
          <w:szCs w:val="22"/>
        </w:rPr>
      </w:pPr>
      <w:r w:rsidRPr="000C0504">
        <w:rPr>
          <w:rFonts w:asciiTheme="minorHAnsi" w:hAnsiTheme="minorHAnsi" w:cs="Times New Roman"/>
          <w:sz w:val="22"/>
          <w:szCs w:val="22"/>
        </w:rPr>
        <w:t xml:space="preserve">811 </w:t>
      </w:r>
      <w:r w:rsidR="00AD6BDC" w:rsidRPr="000C0504">
        <w:rPr>
          <w:rFonts w:asciiTheme="minorHAnsi" w:hAnsiTheme="minorHAnsi" w:cs="Times New Roman"/>
          <w:sz w:val="22"/>
          <w:szCs w:val="22"/>
        </w:rPr>
        <w:t>0</w:t>
      </w:r>
      <w:r w:rsidR="00AD6BDC">
        <w:rPr>
          <w:rFonts w:asciiTheme="minorHAnsi" w:hAnsiTheme="minorHAnsi" w:cs="Times New Roman"/>
          <w:sz w:val="22"/>
          <w:szCs w:val="22"/>
        </w:rPr>
        <w:t>8</w:t>
      </w:r>
      <w:r w:rsidR="00AD6BDC" w:rsidRPr="000C0504">
        <w:rPr>
          <w:rFonts w:asciiTheme="minorHAnsi" w:hAnsiTheme="minorHAnsi" w:cs="Times New Roman"/>
          <w:sz w:val="22"/>
          <w:szCs w:val="22"/>
        </w:rPr>
        <w:t xml:space="preserve"> </w:t>
      </w:r>
      <w:r w:rsidR="00AE6D4D" w:rsidRPr="000C0504">
        <w:rPr>
          <w:rFonts w:asciiTheme="minorHAnsi" w:hAnsiTheme="minorHAnsi" w:cs="Times New Roman"/>
          <w:sz w:val="22"/>
          <w:szCs w:val="22"/>
        </w:rPr>
        <w:t>Bratislava</w:t>
      </w:r>
      <w:del w:id="103" w:author="Šušlíková Mária" w:date="2020-10-29T15:18:00Z">
        <w:r w:rsidR="00AE6D4D" w:rsidRPr="000C0504" w:rsidDel="004B7F97">
          <w:rPr>
            <w:rFonts w:asciiTheme="minorHAnsi" w:hAnsiTheme="minorHAnsi" w:cs="Times New Roman"/>
            <w:sz w:val="22"/>
            <w:szCs w:val="22"/>
          </w:rPr>
          <w:delText xml:space="preserve"> </w:delText>
        </w:r>
        <w:r w:rsidR="00A6339B" w:rsidRPr="000C0504" w:rsidDel="004B7F97">
          <w:rPr>
            <w:rFonts w:asciiTheme="minorHAnsi" w:hAnsiTheme="minorHAnsi" w:cs="Times New Roman"/>
            <w:sz w:val="22"/>
            <w:szCs w:val="22"/>
          </w:rPr>
          <w:delText>1</w:delText>
        </w:r>
      </w:del>
    </w:p>
    <w:p w14:paraId="645EC547" w14:textId="77777777" w:rsidR="00AE6D4D" w:rsidRPr="000C0504" w:rsidRDefault="00AE6D4D" w:rsidP="0063716F">
      <w:pPr>
        <w:pStyle w:val="Default"/>
        <w:spacing w:before="120" w:after="120"/>
        <w:ind w:firstLine="357"/>
        <w:jc w:val="both"/>
        <w:rPr>
          <w:rFonts w:asciiTheme="minorHAnsi" w:hAnsiTheme="minorHAnsi" w:cs="Times New Roman"/>
          <w:sz w:val="22"/>
          <w:szCs w:val="22"/>
        </w:rPr>
      </w:pPr>
      <w:r w:rsidRPr="000C0504">
        <w:rPr>
          <w:rFonts w:asciiTheme="minorHAnsi" w:hAnsiTheme="minorHAnsi" w:cs="Times New Roman"/>
          <w:sz w:val="22"/>
          <w:szCs w:val="22"/>
        </w:rPr>
        <w:t xml:space="preserve">V prípade záujmu o osobnú konzultáciu s pracovníkmi RO OP TP je nutné vopred si dohodnúť termín stretnutia. </w:t>
      </w:r>
    </w:p>
    <w:p w14:paraId="3FE8791E" w14:textId="5AAE3440" w:rsidR="004B7F97" w:rsidRPr="000C0504" w:rsidRDefault="00AE6D4D" w:rsidP="0063716F">
      <w:pPr>
        <w:spacing w:before="120" w:after="120"/>
        <w:ind w:firstLine="357"/>
        <w:jc w:val="both"/>
        <w:rPr>
          <w:rFonts w:asciiTheme="minorHAnsi" w:hAnsiTheme="minorHAnsi"/>
          <w:sz w:val="22"/>
          <w:szCs w:val="22"/>
        </w:rPr>
      </w:pPr>
      <w:r w:rsidRPr="000C0504">
        <w:rPr>
          <w:rFonts w:asciiTheme="minorHAnsi" w:hAnsiTheme="minorHAnsi"/>
          <w:sz w:val="22"/>
          <w:szCs w:val="22"/>
        </w:rPr>
        <w:t>Záväzné informácie sú žiadateľom poskytované výlučne v písomnej forme. Informácie poskytované ústne nemajú záväzný charakter a žiadateľ sa na ne nemôže odvolávať.</w:t>
      </w:r>
    </w:p>
    <w:p w14:paraId="345F3D1F" w14:textId="77777777" w:rsidR="002A7815" w:rsidRPr="000C0504" w:rsidRDefault="002A7815" w:rsidP="00727285">
      <w:pPr>
        <w:spacing w:before="120" w:after="120"/>
        <w:ind w:firstLine="360"/>
        <w:jc w:val="both"/>
        <w:rPr>
          <w:rFonts w:asciiTheme="minorHAnsi" w:hAnsiTheme="minorHAnsi"/>
          <w:sz w:val="22"/>
          <w:szCs w:val="22"/>
        </w:rPr>
      </w:pPr>
    </w:p>
    <w:p w14:paraId="44B8A64D" w14:textId="77777777" w:rsidR="006829FC" w:rsidRPr="009A4624" w:rsidRDefault="006829FC" w:rsidP="00727285">
      <w:pPr>
        <w:pStyle w:val="Odsekzoznamu"/>
        <w:numPr>
          <w:ilvl w:val="1"/>
          <w:numId w:val="1"/>
        </w:numPr>
        <w:spacing w:before="120" w:after="120"/>
        <w:rPr>
          <w:rFonts w:asciiTheme="minorHAnsi" w:hAnsiTheme="minorHAnsi"/>
          <w:b/>
        </w:rPr>
      </w:pPr>
      <w:r w:rsidRPr="009A4624">
        <w:rPr>
          <w:rFonts w:asciiTheme="minorHAnsi" w:hAnsiTheme="minorHAnsi"/>
          <w:b/>
        </w:rPr>
        <w:tab/>
        <w:t>Ďalšie formálne náležitosti</w:t>
      </w:r>
    </w:p>
    <w:p w14:paraId="499210EE" w14:textId="4DA705A9" w:rsidR="00442F01" w:rsidRPr="00442F01" w:rsidRDefault="00442F01" w:rsidP="00442F01">
      <w:pPr>
        <w:spacing w:before="120" w:after="120"/>
        <w:ind w:firstLine="357"/>
        <w:jc w:val="both"/>
        <w:rPr>
          <w:rFonts w:asciiTheme="minorHAnsi" w:hAnsiTheme="minorHAnsi"/>
          <w:sz w:val="22"/>
          <w:szCs w:val="22"/>
        </w:rPr>
      </w:pPr>
      <w:r w:rsidRPr="00442F01">
        <w:rPr>
          <w:rFonts w:asciiTheme="minorHAnsi" w:hAnsiTheme="minorHAnsi"/>
          <w:sz w:val="22"/>
          <w:szCs w:val="22"/>
        </w:rPr>
        <w:t xml:space="preserve">Žiadateľ vychádza pri príprave žiadosti o NFP z podmienok uvedených v tomto vyzvaní ako aj  z aktuálnej verzie operačného programu Technická pomoc zverejnenej na </w:t>
      </w:r>
      <w:hyperlink r:id="rId15" w:history="1">
        <w:r w:rsidR="00BA1C1F" w:rsidRPr="00FE4F4F">
          <w:rPr>
            <w:rStyle w:val="Hypertextovprepojenie"/>
            <w:rFonts w:asciiTheme="minorHAnsi" w:hAnsiTheme="minorHAnsi"/>
            <w:sz w:val="22"/>
            <w:szCs w:val="22"/>
          </w:rPr>
          <w:t>https://www.optp.vlada.gov.sk/programovy-dokument/</w:t>
        </w:r>
      </w:hyperlink>
      <w:r w:rsidRPr="00442F01">
        <w:rPr>
          <w:rFonts w:asciiTheme="minorHAnsi" w:hAnsiTheme="minorHAnsi"/>
          <w:sz w:val="22"/>
          <w:szCs w:val="22"/>
        </w:rPr>
        <w:t>, v ktorom sú bližšie rozpísané špecifické ciele ako aj oprávnené aktivity na ich dosiahnutie. Pri vypĺňaní formuláru ŽoNFP postupuje žiadateľ podľa pokynov uvedených v Popise k vzoru ŽoNFP, ktorý je súčasťou prílohy č. 1 tohto vyzvania.</w:t>
      </w:r>
    </w:p>
    <w:p w14:paraId="03A05FB1" w14:textId="1665470B" w:rsidR="00442F01" w:rsidRPr="00442F01" w:rsidRDefault="00442F01" w:rsidP="00442F01">
      <w:pPr>
        <w:spacing w:before="120" w:after="120"/>
        <w:ind w:firstLine="357"/>
        <w:jc w:val="both"/>
        <w:rPr>
          <w:rFonts w:asciiTheme="minorHAnsi" w:hAnsiTheme="minorHAnsi"/>
          <w:sz w:val="22"/>
          <w:szCs w:val="22"/>
        </w:rPr>
      </w:pPr>
      <w:r w:rsidRPr="00442F01">
        <w:rPr>
          <w:rFonts w:asciiTheme="minorHAnsi" w:hAnsiTheme="minorHAnsi"/>
          <w:sz w:val="22"/>
          <w:szCs w:val="22"/>
        </w:rPr>
        <w:lastRenderedPageBreak/>
        <w:t xml:space="preserve">Pri príprave rozpočtu sa riadi žiadateľ Príručkou oprávnenosti výdavkov, kde nájde podrobnejšie rozpísané oprávnené skupiny výdavkov zadefinované v tomto vyzvaní ako aj všeobecné podmienky oprávnenosti výdavkov. Aktuálna verzia príručky je zverejnená na </w:t>
      </w:r>
      <w:hyperlink r:id="rId16" w:history="1">
        <w:r w:rsidR="00BA1C1F" w:rsidRPr="00FE4F4F">
          <w:rPr>
            <w:rStyle w:val="Hypertextovprepojenie"/>
            <w:rFonts w:asciiTheme="minorHAnsi" w:hAnsiTheme="minorHAnsi"/>
            <w:sz w:val="22"/>
            <w:szCs w:val="22"/>
          </w:rPr>
          <w:t>https://www.optp.vlada.gov.sk/ine-dokumenty/</w:t>
        </w:r>
      </w:hyperlink>
      <w:r w:rsidRPr="00442F01">
        <w:rPr>
          <w:rFonts w:asciiTheme="minorHAnsi" w:hAnsiTheme="minorHAnsi"/>
          <w:sz w:val="22"/>
          <w:szCs w:val="22"/>
        </w:rPr>
        <w:t xml:space="preserve">.   </w:t>
      </w:r>
    </w:p>
    <w:p w14:paraId="3A83CBFD" w14:textId="75A5D375" w:rsidR="00442F01" w:rsidRPr="00442F01" w:rsidRDefault="00442F01" w:rsidP="00442F01">
      <w:pPr>
        <w:spacing w:before="120" w:after="120"/>
        <w:ind w:firstLine="357"/>
        <w:jc w:val="both"/>
        <w:rPr>
          <w:rFonts w:asciiTheme="minorHAnsi" w:hAnsiTheme="minorHAnsi"/>
          <w:sz w:val="22"/>
          <w:szCs w:val="22"/>
        </w:rPr>
      </w:pPr>
      <w:r w:rsidRPr="00442F01">
        <w:rPr>
          <w:rFonts w:asciiTheme="minorHAnsi" w:hAnsiTheme="minorHAnsi"/>
          <w:sz w:val="22"/>
          <w:szCs w:val="22"/>
        </w:rPr>
        <w:t xml:space="preserve">Žiadateľ venuje dostatočnú pozornosť príprave podkladov </w:t>
      </w:r>
      <w:r w:rsidRPr="005B2D6C">
        <w:rPr>
          <w:rFonts w:asciiTheme="minorHAnsi" w:hAnsiTheme="minorHAnsi"/>
          <w:b/>
          <w:sz w:val="22"/>
          <w:szCs w:val="22"/>
        </w:rPr>
        <w:t>na preukázanie hospodárnosti a efektívnosti výdavkov projektu</w:t>
      </w:r>
      <w:r w:rsidRPr="00442F01">
        <w:rPr>
          <w:rFonts w:asciiTheme="minorHAnsi" w:hAnsiTheme="minorHAnsi"/>
          <w:sz w:val="22"/>
          <w:szCs w:val="22"/>
        </w:rPr>
        <w:t xml:space="preserve">. Kritérium hospodárnosti a efektívnosti výdavkov v projekte je jedným z najdôležitejších kritérií odborného hodnotenia ŽoNFP. Spôsob vyhodnotenia tohto ako aj ostatných kritérií pre výber projektov zo strany odborných hodnotiteľov môže žiadateľ nájsť v Príručke pre odborného hodnotiteľa, ktorá je zverejnená na </w:t>
      </w:r>
      <w:hyperlink r:id="rId17" w:history="1">
        <w:r w:rsidR="00BA1C1F" w:rsidRPr="00FE4F4F">
          <w:rPr>
            <w:rStyle w:val="Hypertextovprepojenie"/>
            <w:rFonts w:asciiTheme="minorHAnsi" w:hAnsiTheme="minorHAnsi"/>
            <w:sz w:val="22"/>
            <w:szCs w:val="22"/>
          </w:rPr>
          <w:t>https://www.optp.vlada.gov.sk/ine-dokumenty/</w:t>
        </w:r>
      </w:hyperlink>
      <w:r w:rsidRPr="00442F01">
        <w:rPr>
          <w:rFonts w:asciiTheme="minorHAnsi" w:hAnsiTheme="minorHAnsi"/>
          <w:sz w:val="22"/>
          <w:szCs w:val="22"/>
        </w:rPr>
        <w:t xml:space="preserve">. Žiadateľ využíva pomocné nástroje na preukázanie hospodárnosti a efektívnosti uvedené v Opise projektu a predkladá dokumentáciu v dostatočnom rozsahu a kvalite. </w:t>
      </w:r>
    </w:p>
    <w:p w14:paraId="6D3575B6" w14:textId="35548379" w:rsidR="00442F01" w:rsidRPr="00442F01" w:rsidRDefault="00442F01" w:rsidP="00442F01">
      <w:pPr>
        <w:spacing w:before="120" w:after="120"/>
        <w:ind w:firstLine="357"/>
        <w:jc w:val="both"/>
        <w:rPr>
          <w:rFonts w:asciiTheme="minorHAnsi" w:hAnsiTheme="minorHAnsi"/>
          <w:sz w:val="22"/>
          <w:szCs w:val="22"/>
        </w:rPr>
      </w:pPr>
      <w:r w:rsidRPr="00442F01">
        <w:rPr>
          <w:rFonts w:asciiTheme="minorHAnsi" w:hAnsiTheme="minorHAnsi"/>
          <w:sz w:val="22"/>
          <w:szCs w:val="22"/>
        </w:rPr>
        <w:t xml:space="preserve">RO OP TP v zmysle Príručky pre kontrolu verejného obstarávania zverejnenej na </w:t>
      </w:r>
      <w:hyperlink r:id="rId18" w:history="1">
        <w:r w:rsidR="00BA1C1F" w:rsidRPr="00FE4F4F">
          <w:rPr>
            <w:rStyle w:val="Hypertextovprepojenie"/>
            <w:rFonts w:asciiTheme="minorHAnsi" w:hAnsiTheme="minorHAnsi"/>
            <w:sz w:val="22"/>
            <w:szCs w:val="22"/>
          </w:rPr>
          <w:t>https://www.optp.vlada.gov.sk/ine-dokumenty/</w:t>
        </w:r>
      </w:hyperlink>
      <w:r w:rsidRPr="00442F01">
        <w:rPr>
          <w:rFonts w:asciiTheme="minorHAnsi" w:hAnsiTheme="minorHAnsi"/>
          <w:sz w:val="22"/>
          <w:szCs w:val="22"/>
        </w:rPr>
        <w:t xml:space="preserve"> vyžaduje predloženie dokumentácie z verejného obstarávania (ďalej aj „VO“) na kontrolu RO OP TP až po podpise zmluvy o NFP/interného Rozhodnutia o schválení ŽoNFP. Z uvedeného dôvodu žiadateľ nepredkladá na kontrolu RO OP TP spolu so ŽoNFP dokumentáciu z už vykonaného VO. </w:t>
      </w:r>
    </w:p>
    <w:p w14:paraId="36F1A7ED" w14:textId="77777777" w:rsidR="00442F01" w:rsidRPr="00442F01" w:rsidRDefault="00442F01" w:rsidP="00442F01">
      <w:pPr>
        <w:spacing w:before="120" w:after="120"/>
        <w:ind w:firstLine="357"/>
        <w:jc w:val="both"/>
        <w:rPr>
          <w:rFonts w:asciiTheme="minorHAnsi" w:hAnsiTheme="minorHAnsi"/>
          <w:sz w:val="22"/>
          <w:szCs w:val="22"/>
        </w:rPr>
      </w:pPr>
      <w:r w:rsidRPr="00442F01">
        <w:rPr>
          <w:rFonts w:asciiTheme="minorHAnsi" w:hAnsiTheme="minorHAnsi"/>
          <w:sz w:val="22"/>
          <w:szCs w:val="22"/>
        </w:rPr>
        <w:t>V prípade už vyhláseného VO alebo už zrealizovaného VO predkladá prijímateľ na RO OP TP iba vybrané doklady ako súčasť rozpočtu projektu na overenie hospodárnosti žiadaných výdavkov (bližšie uvedené v rámci prílohy Opis projektu).</w:t>
      </w:r>
    </w:p>
    <w:p w14:paraId="6FC3FCA5" w14:textId="268BC154" w:rsidR="00442F01" w:rsidRPr="00442F01" w:rsidRDefault="00442F01" w:rsidP="00442F01">
      <w:pPr>
        <w:spacing w:before="120" w:after="120"/>
        <w:ind w:firstLine="357"/>
        <w:jc w:val="both"/>
        <w:rPr>
          <w:rFonts w:asciiTheme="minorHAnsi" w:hAnsiTheme="minorHAnsi"/>
          <w:sz w:val="22"/>
          <w:szCs w:val="22"/>
        </w:rPr>
      </w:pPr>
      <w:r w:rsidRPr="00442F01">
        <w:rPr>
          <w:rFonts w:asciiTheme="minorHAnsi" w:hAnsiTheme="minorHAnsi"/>
          <w:sz w:val="22"/>
          <w:szCs w:val="22"/>
        </w:rPr>
        <w:t xml:space="preserve">Ďalšia podporná dokumentácia RO OP TP je zverejnená na webovom sídle OP TP  </w:t>
      </w:r>
      <w:hyperlink r:id="rId19" w:history="1">
        <w:r w:rsidR="00C23D70" w:rsidRPr="00FE4F4F">
          <w:rPr>
            <w:rStyle w:val="Hypertextovprepojenie"/>
            <w:rFonts w:asciiTheme="minorHAnsi" w:hAnsiTheme="minorHAnsi"/>
            <w:sz w:val="22"/>
            <w:szCs w:val="22"/>
          </w:rPr>
          <w:t>https://www.optp.vlada.gov.sk/ine-dokumenty/</w:t>
        </w:r>
      </w:hyperlink>
      <w:r w:rsidRPr="00442F01">
        <w:rPr>
          <w:rFonts w:asciiTheme="minorHAnsi" w:hAnsiTheme="minorHAnsi"/>
          <w:sz w:val="22"/>
          <w:szCs w:val="22"/>
        </w:rPr>
        <w:t xml:space="preserve">. Odpovede na najčastejšie otázky žiadateľov sú zverejnené na </w:t>
      </w:r>
      <w:hyperlink r:id="rId20" w:history="1">
        <w:r w:rsidR="00BA1C1F" w:rsidRPr="00FE4F4F">
          <w:rPr>
            <w:rStyle w:val="Hypertextovprepojenie"/>
            <w:rFonts w:asciiTheme="minorHAnsi" w:hAnsiTheme="minorHAnsi"/>
            <w:sz w:val="22"/>
            <w:szCs w:val="22"/>
          </w:rPr>
          <w:t>https://www.optp.vlada.gov.sk/predkladanie-ziadosti-o-nfp/</w:t>
        </w:r>
      </w:hyperlink>
      <w:r w:rsidRPr="00442F01">
        <w:rPr>
          <w:rFonts w:asciiTheme="minorHAnsi" w:hAnsiTheme="minorHAnsi"/>
          <w:sz w:val="22"/>
          <w:szCs w:val="22"/>
        </w:rPr>
        <w:t>.</w:t>
      </w:r>
    </w:p>
    <w:p w14:paraId="721C8F90" w14:textId="77777777" w:rsidR="00BA1C1F" w:rsidRPr="005B2D6C" w:rsidRDefault="00442F01" w:rsidP="00BA1C1F">
      <w:pPr>
        <w:spacing w:before="240" w:after="240"/>
        <w:ind w:firstLine="360"/>
        <w:jc w:val="both"/>
        <w:rPr>
          <w:rFonts w:asciiTheme="minorHAnsi" w:hAnsiTheme="minorHAnsi" w:cstheme="minorHAnsi"/>
          <w:sz w:val="22"/>
          <w:szCs w:val="22"/>
        </w:rPr>
      </w:pPr>
      <w:r w:rsidRPr="00442F01">
        <w:rPr>
          <w:rFonts w:asciiTheme="minorHAnsi" w:hAnsiTheme="minorHAnsi"/>
          <w:sz w:val="22"/>
          <w:szCs w:val="22"/>
        </w:rPr>
        <w:t xml:space="preserve">Žiadateľ pri príprave ŽoNFP zohľadňuje aj informácie z relevantných Metodických pokynov (ďalej aj „MP“) Centrálneho koordinačného orgánu (ďalej aj „CKO“) a ÚV SR zverejnených na webovom </w:t>
      </w:r>
      <w:r w:rsidRPr="00BA1C1F">
        <w:rPr>
          <w:rFonts w:asciiTheme="minorHAnsi" w:hAnsiTheme="minorHAnsi" w:cstheme="minorHAnsi"/>
          <w:sz w:val="22"/>
          <w:szCs w:val="22"/>
        </w:rPr>
        <w:t xml:space="preserve">sídle </w:t>
      </w:r>
      <w:hyperlink r:id="rId21" w:history="1">
        <w:r w:rsidR="00BA1C1F" w:rsidRPr="005B2D6C">
          <w:rPr>
            <w:rStyle w:val="Hypertextovprepojenie"/>
            <w:rFonts w:asciiTheme="minorHAnsi" w:hAnsiTheme="minorHAnsi" w:cstheme="minorHAnsi"/>
            <w:sz w:val="22"/>
            <w:szCs w:val="22"/>
          </w:rPr>
          <w:t>http://www.partnerskadohoda.gov.sk/metodicke-pokyny-cko-a-uv-sr/</w:t>
        </w:r>
      </w:hyperlink>
      <w:r w:rsidR="00BA1C1F" w:rsidRPr="005B2D6C">
        <w:rPr>
          <w:rFonts w:asciiTheme="minorHAnsi" w:hAnsiTheme="minorHAnsi" w:cstheme="minorHAnsi"/>
          <w:sz w:val="22"/>
          <w:szCs w:val="22"/>
        </w:rPr>
        <w:t>.</w:t>
      </w:r>
    </w:p>
    <w:p w14:paraId="35B7CDEA" w14:textId="77777777" w:rsidR="0064265D" w:rsidRPr="000C0504" w:rsidRDefault="0064265D" w:rsidP="00BA1C1F">
      <w:pPr>
        <w:spacing w:before="120" w:after="120"/>
        <w:ind w:firstLine="357"/>
        <w:jc w:val="both"/>
        <w:rPr>
          <w:rFonts w:asciiTheme="minorHAnsi" w:hAnsiTheme="minorHAnsi"/>
          <w:sz w:val="22"/>
          <w:szCs w:val="22"/>
        </w:rPr>
      </w:pPr>
    </w:p>
    <w:p w14:paraId="67634F50" w14:textId="77777777" w:rsidR="002A7815" w:rsidRPr="0063716F" w:rsidRDefault="002A7815">
      <w:pPr>
        <w:spacing w:after="200" w:line="276" w:lineRule="auto"/>
        <w:rPr>
          <w:rFonts w:asciiTheme="minorHAnsi" w:hAnsiTheme="minorHAnsi"/>
          <w:b/>
          <w:sz w:val="28"/>
          <w:szCs w:val="28"/>
        </w:rPr>
      </w:pPr>
    </w:p>
    <w:p w14:paraId="08259F16" w14:textId="77777777" w:rsidR="00B00223" w:rsidRDefault="00B00223">
      <w:pPr>
        <w:spacing w:after="200" w:line="276" w:lineRule="auto"/>
        <w:rPr>
          <w:rFonts w:asciiTheme="minorHAnsi" w:hAnsiTheme="minorHAnsi"/>
          <w:b/>
          <w:sz w:val="28"/>
          <w:szCs w:val="28"/>
        </w:rPr>
      </w:pPr>
      <w:r>
        <w:rPr>
          <w:rFonts w:asciiTheme="minorHAnsi" w:hAnsiTheme="minorHAnsi"/>
          <w:b/>
          <w:sz w:val="28"/>
          <w:szCs w:val="28"/>
        </w:rPr>
        <w:br w:type="page"/>
      </w:r>
    </w:p>
    <w:p w14:paraId="67E6B0F0" w14:textId="03FFD1F0" w:rsidR="006829FC" w:rsidRPr="0063716F"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b/>
          <w:sz w:val="28"/>
          <w:szCs w:val="28"/>
        </w:rPr>
      </w:pPr>
      <w:r w:rsidRPr="0063716F">
        <w:rPr>
          <w:rFonts w:asciiTheme="minorHAnsi" w:hAnsiTheme="minorHAnsi"/>
          <w:b/>
          <w:sz w:val="28"/>
          <w:szCs w:val="28"/>
        </w:rPr>
        <w:lastRenderedPageBreak/>
        <w:t>Podmienky poskytnutia príspevku</w:t>
      </w:r>
    </w:p>
    <w:p w14:paraId="181ED137" w14:textId="77777777" w:rsidR="006829FC" w:rsidRPr="000C0504" w:rsidRDefault="006829FC" w:rsidP="00727285">
      <w:pPr>
        <w:pStyle w:val="Odsekzoznamu"/>
        <w:spacing w:before="120" w:after="120"/>
        <w:rPr>
          <w:rFonts w:asciiTheme="minorHAnsi" w:hAnsiTheme="minorHAnsi"/>
          <w:b/>
          <w:sz w:val="22"/>
          <w:szCs w:val="22"/>
        </w:rPr>
      </w:pPr>
    </w:p>
    <w:p w14:paraId="714CDF47" w14:textId="77777777" w:rsidR="006829FC" w:rsidRPr="009A4624" w:rsidRDefault="006829FC" w:rsidP="00727285">
      <w:pPr>
        <w:pStyle w:val="Odsekzoznamu"/>
        <w:numPr>
          <w:ilvl w:val="1"/>
          <w:numId w:val="1"/>
        </w:numPr>
        <w:spacing w:before="120" w:after="120"/>
        <w:rPr>
          <w:rFonts w:asciiTheme="minorHAnsi" w:hAnsiTheme="minorHAnsi"/>
          <w:b/>
        </w:rPr>
      </w:pPr>
      <w:r w:rsidRPr="009A4624">
        <w:rPr>
          <w:rFonts w:asciiTheme="minorHAnsi" w:hAnsiTheme="minorHAnsi"/>
          <w:b/>
        </w:rPr>
        <w:t>Oprávnenosť žiadateľa</w:t>
      </w:r>
    </w:p>
    <w:p w14:paraId="2D1E9EC1" w14:textId="77777777" w:rsidR="002B6CE1" w:rsidRPr="00803EBD" w:rsidRDefault="002B6CE1" w:rsidP="001D1B1E">
      <w:pPr>
        <w:spacing w:before="120" w:after="120"/>
        <w:ind w:firstLine="360"/>
        <w:jc w:val="both"/>
        <w:rPr>
          <w:rFonts w:asciiTheme="minorHAnsi" w:hAnsiTheme="minorHAnsi"/>
          <w:sz w:val="22"/>
          <w:szCs w:val="22"/>
          <w:u w:val="single"/>
        </w:rPr>
      </w:pPr>
      <w:r w:rsidRPr="00803EBD">
        <w:rPr>
          <w:rFonts w:asciiTheme="minorHAnsi" w:hAnsiTheme="minorHAnsi"/>
          <w:sz w:val="22"/>
          <w:szCs w:val="22"/>
          <w:u w:val="single"/>
        </w:rPr>
        <w:t>Oprávnený žiadateľ:</w:t>
      </w:r>
    </w:p>
    <w:p w14:paraId="0F706634" w14:textId="4E227D97" w:rsidR="007B4511" w:rsidRPr="007B4511" w:rsidRDefault="00A20759" w:rsidP="007B4511">
      <w:pPr>
        <w:pStyle w:val="Hlavika"/>
        <w:numPr>
          <w:ilvl w:val="0"/>
          <w:numId w:val="7"/>
        </w:numPr>
        <w:tabs>
          <w:tab w:val="clear" w:pos="4536"/>
          <w:tab w:val="clear" w:pos="9072"/>
        </w:tabs>
        <w:autoSpaceDE w:val="0"/>
        <w:autoSpaceDN w:val="0"/>
        <w:adjustRightInd w:val="0"/>
        <w:spacing w:before="120" w:after="120"/>
        <w:jc w:val="both"/>
        <w:rPr>
          <w:rFonts w:asciiTheme="minorHAnsi" w:eastAsiaTheme="minorHAnsi" w:hAnsiTheme="minorHAnsi"/>
          <w:color w:val="000000"/>
          <w:sz w:val="22"/>
          <w:szCs w:val="22"/>
          <w:lang w:eastAsia="en-US"/>
        </w:rPr>
      </w:pPr>
      <w:r w:rsidRPr="00803EBD">
        <w:rPr>
          <w:rFonts w:asciiTheme="minorHAnsi" w:eastAsiaTheme="minorHAnsi" w:hAnsiTheme="minorHAnsi"/>
          <w:color w:val="000000"/>
          <w:sz w:val="22"/>
          <w:szCs w:val="22"/>
          <w:lang w:eastAsia="en-US"/>
        </w:rPr>
        <w:t xml:space="preserve">Úrad podpredsedu vlády </w:t>
      </w:r>
      <w:r w:rsidR="00AB70D0" w:rsidRPr="0063716F">
        <w:rPr>
          <w:rFonts w:asciiTheme="minorHAnsi" w:hAnsiTheme="minorHAnsi"/>
          <w:sz w:val="22"/>
          <w:szCs w:val="22"/>
        </w:rPr>
        <w:t>Slovenskej republiky</w:t>
      </w:r>
      <w:r w:rsidRPr="00803EBD">
        <w:rPr>
          <w:rFonts w:asciiTheme="minorHAnsi" w:eastAsiaTheme="minorHAnsi" w:hAnsiTheme="minorHAnsi"/>
          <w:color w:val="000000"/>
          <w:sz w:val="22"/>
          <w:szCs w:val="22"/>
          <w:lang w:eastAsia="en-US"/>
        </w:rPr>
        <w:t xml:space="preserve"> pre investície a</w:t>
      </w:r>
      <w:del w:id="104" w:author="Šušlíková Mária" w:date="2020-10-29T15:20:00Z">
        <w:r w:rsidR="00AB70D0" w:rsidRPr="00803EBD" w:rsidDel="004B7F97">
          <w:rPr>
            <w:rFonts w:asciiTheme="minorHAnsi" w:eastAsiaTheme="minorHAnsi" w:hAnsiTheme="minorHAnsi"/>
            <w:color w:val="000000"/>
            <w:sz w:val="22"/>
            <w:szCs w:val="22"/>
            <w:lang w:eastAsia="en-US"/>
          </w:rPr>
          <w:delText> </w:delText>
        </w:r>
      </w:del>
      <w:ins w:id="105" w:author="Šušlíková Mária" w:date="2020-10-29T15:20:00Z">
        <w:r w:rsidR="004B7F97">
          <w:rPr>
            <w:rFonts w:asciiTheme="minorHAnsi" w:eastAsiaTheme="minorHAnsi" w:hAnsiTheme="minorHAnsi"/>
            <w:color w:val="000000"/>
            <w:sz w:val="22"/>
            <w:szCs w:val="22"/>
            <w:lang w:eastAsia="en-US"/>
          </w:rPr>
          <w:t> </w:t>
        </w:r>
      </w:ins>
      <w:r w:rsidRPr="00803EBD">
        <w:rPr>
          <w:rFonts w:asciiTheme="minorHAnsi" w:eastAsiaTheme="minorHAnsi" w:hAnsiTheme="minorHAnsi"/>
          <w:color w:val="000000"/>
          <w:sz w:val="22"/>
          <w:szCs w:val="22"/>
          <w:lang w:eastAsia="en-US"/>
        </w:rPr>
        <w:t>informatizáciu</w:t>
      </w:r>
      <w:ins w:id="106" w:author="Šušlíková Mária" w:date="2020-10-29T15:20:00Z">
        <w:r w:rsidR="004B7F97">
          <w:rPr>
            <w:rFonts w:asciiTheme="minorHAnsi" w:eastAsiaTheme="minorHAnsi" w:hAnsiTheme="minorHAnsi"/>
            <w:color w:val="000000"/>
            <w:sz w:val="22"/>
            <w:szCs w:val="22"/>
            <w:lang w:eastAsia="en-US"/>
          </w:rPr>
          <w:t xml:space="preserve"> </w:t>
        </w:r>
        <w:r w:rsidR="004B7F97">
          <w:rPr>
            <w:rFonts w:asciiTheme="minorHAnsi" w:eastAsiaTheme="minorHAnsi" w:hAnsiTheme="minorHAnsi" w:cstheme="minorHAnsi"/>
            <w:color w:val="000000"/>
            <w:sz w:val="22"/>
            <w:szCs w:val="22"/>
            <w:lang w:eastAsia="en-US"/>
          </w:rPr>
          <w:t xml:space="preserve">(do 30.06.2020); </w:t>
        </w:r>
        <w:r w:rsidR="004B7F97">
          <w:rPr>
            <w:rFonts w:asciiTheme="minorHAnsi" w:hAnsiTheme="minorHAnsi" w:cstheme="minorHAnsi"/>
            <w:sz w:val="22"/>
            <w:szCs w:val="22"/>
          </w:rPr>
          <w:t>Ministerstvo investícií, regionálneho rozvoja a informatizácie Slovenskej republiky (od 01.07.2020</w:t>
        </w:r>
      </w:ins>
      <w:ins w:id="107" w:author="Šušlíková Mária" w:date="2020-11-03T14:41:00Z">
        <w:r w:rsidR="00BA1590">
          <w:rPr>
            <w:rFonts w:asciiTheme="minorHAnsi" w:hAnsiTheme="minorHAnsi" w:cstheme="minorHAnsi"/>
            <w:sz w:val="22"/>
            <w:szCs w:val="22"/>
          </w:rPr>
          <w:t>)</w:t>
        </w:r>
      </w:ins>
      <w:r w:rsidR="00AB70D0" w:rsidRPr="00803EBD">
        <w:rPr>
          <w:rFonts w:asciiTheme="minorHAnsi" w:eastAsiaTheme="minorHAnsi" w:hAnsiTheme="minorHAnsi"/>
          <w:color w:val="000000"/>
          <w:sz w:val="22"/>
          <w:szCs w:val="22"/>
          <w:lang w:eastAsia="en-US"/>
        </w:rPr>
        <w:t>:</w:t>
      </w:r>
      <w:r w:rsidRPr="00803EBD">
        <w:rPr>
          <w:rFonts w:asciiTheme="minorHAnsi" w:eastAsiaTheme="minorHAnsi" w:hAnsiTheme="minorHAnsi"/>
          <w:color w:val="000000"/>
          <w:sz w:val="22"/>
          <w:szCs w:val="22"/>
          <w:lang w:eastAsia="en-US"/>
        </w:rPr>
        <w:t xml:space="preserve"> </w:t>
      </w:r>
    </w:p>
    <w:p w14:paraId="15324DFD" w14:textId="4E227D97" w:rsidR="00AB70D0" w:rsidRPr="0063716F" w:rsidRDefault="00AB70D0" w:rsidP="007B4511">
      <w:pPr>
        <w:pStyle w:val="Hlavika"/>
        <w:numPr>
          <w:ilvl w:val="0"/>
          <w:numId w:val="30"/>
        </w:numPr>
        <w:tabs>
          <w:tab w:val="clear" w:pos="4536"/>
          <w:tab w:val="clear" w:pos="9072"/>
        </w:tabs>
        <w:autoSpaceDE w:val="0"/>
        <w:autoSpaceDN w:val="0"/>
        <w:adjustRightInd w:val="0"/>
        <w:spacing w:before="120" w:after="120"/>
        <w:jc w:val="both"/>
        <w:rPr>
          <w:rFonts w:asciiTheme="minorHAnsi" w:eastAsiaTheme="minorHAnsi" w:hAnsiTheme="minorHAnsi"/>
          <w:color w:val="000000"/>
          <w:sz w:val="22"/>
          <w:szCs w:val="22"/>
          <w:lang w:eastAsia="en-US"/>
        </w:rPr>
      </w:pPr>
      <w:r w:rsidRPr="0063716F">
        <w:rPr>
          <w:rFonts w:asciiTheme="minorHAnsi" w:hAnsiTheme="minorHAnsi"/>
          <w:sz w:val="22"/>
          <w:szCs w:val="22"/>
        </w:rPr>
        <w:t>ako centrálny koordinačný orgán</w:t>
      </w:r>
    </w:p>
    <w:p w14:paraId="45E6AA2B" w14:textId="45274C41" w:rsidR="003972C3" w:rsidRPr="001D1B1E" w:rsidRDefault="003972C3" w:rsidP="0063716F">
      <w:pPr>
        <w:pStyle w:val="Odsekzoznamu"/>
        <w:autoSpaceDE w:val="0"/>
        <w:autoSpaceDN w:val="0"/>
        <w:adjustRightInd w:val="0"/>
        <w:spacing w:before="120" w:after="120"/>
        <w:contextualSpacing w:val="0"/>
        <w:rPr>
          <w:rFonts w:asciiTheme="minorHAnsi" w:eastAsiaTheme="minorHAnsi" w:hAnsiTheme="minorHAnsi"/>
          <w:color w:val="000000"/>
          <w:sz w:val="22"/>
          <w:szCs w:val="22"/>
          <w:u w:val="single"/>
          <w:lang w:eastAsia="en-US"/>
        </w:rPr>
      </w:pPr>
      <w:r w:rsidRPr="0063716F">
        <w:rPr>
          <w:rFonts w:asciiTheme="minorHAnsi" w:eastAsiaTheme="minorHAnsi" w:hAnsiTheme="minorHAnsi"/>
          <w:i/>
          <w:color w:val="000000"/>
          <w:sz w:val="22"/>
          <w:szCs w:val="22"/>
        </w:rPr>
        <w:t>(Žiadateľ nepredkladá samostatnú prílohu, ktorou deklaruje splnenie tejto podmienky poskytnutia príspevku. Za účelom posúdenia splnenia tejto podmienky poskytnutia príspevku vyplní žiadateľ vo formulári ŽoNFP údaje v časti č. 1.</w:t>
      </w:r>
      <w:ins w:id="108" w:author="Šušlíková Mária" w:date="2020-10-29T15:22:00Z">
        <w:r w:rsidR="004B7F97">
          <w:rPr>
            <w:rFonts w:asciiTheme="minorHAnsi" w:eastAsiaTheme="minorHAnsi" w:hAnsiTheme="minorHAnsi"/>
            <w:i/>
            <w:color w:val="000000"/>
            <w:sz w:val="22"/>
            <w:szCs w:val="22"/>
          </w:rPr>
          <w:t xml:space="preserve"> </w:t>
        </w:r>
        <w:r w:rsidR="004B7F97" w:rsidRPr="0012621C">
          <w:rPr>
            <w:rFonts w:asciiTheme="minorHAnsi" w:eastAsiaTheme="minorHAnsi" w:hAnsiTheme="minorHAnsi" w:cstheme="minorHAnsi"/>
            <w:i/>
            <w:color w:val="000000"/>
            <w:sz w:val="22"/>
            <w:szCs w:val="22"/>
            <w:lang w:eastAsia="en-US"/>
          </w:rPr>
          <w:t>Ak ŽoNFP podpisuje alebo úkony v konaní vykonáva osoba odlišná od štatutárneho orgánu žiadateľa, je žiadateľ povinný predložiť spolu so žiadosťou o NFP aj splnomocnenie na tento úkon</w:t>
        </w:r>
        <w:r w:rsidR="004B7F97">
          <w:rPr>
            <w:rFonts w:asciiTheme="minorHAnsi" w:eastAsiaTheme="minorHAnsi" w:hAnsiTheme="minorHAnsi" w:cstheme="minorHAnsi"/>
            <w:i/>
            <w:color w:val="000000"/>
            <w:sz w:val="22"/>
            <w:szCs w:val="22"/>
            <w:lang w:eastAsia="en-US"/>
          </w:rPr>
          <w:t>.</w:t>
        </w:r>
      </w:ins>
      <w:r w:rsidRPr="0063716F">
        <w:rPr>
          <w:rFonts w:asciiTheme="minorHAnsi" w:eastAsiaTheme="minorHAnsi" w:hAnsiTheme="minorHAnsi"/>
          <w:i/>
          <w:color w:val="000000"/>
          <w:sz w:val="22"/>
          <w:szCs w:val="22"/>
        </w:rPr>
        <w:t>)</w:t>
      </w:r>
    </w:p>
    <w:p w14:paraId="3D1B037F" w14:textId="77777777" w:rsidR="006D79B5" w:rsidRPr="00803EBD" w:rsidRDefault="006D79B5" w:rsidP="001D1B1E">
      <w:pPr>
        <w:autoSpaceDE w:val="0"/>
        <w:autoSpaceDN w:val="0"/>
        <w:adjustRightInd w:val="0"/>
        <w:spacing w:before="120" w:after="120"/>
        <w:ind w:left="360"/>
        <w:rPr>
          <w:rFonts w:asciiTheme="minorHAnsi" w:eastAsiaTheme="minorHAnsi" w:hAnsiTheme="minorHAnsi"/>
          <w:color w:val="000000"/>
          <w:sz w:val="22"/>
          <w:szCs w:val="22"/>
          <w:u w:val="single"/>
          <w:lang w:eastAsia="en-US"/>
        </w:rPr>
      </w:pPr>
      <w:r w:rsidRPr="00803EBD">
        <w:rPr>
          <w:rFonts w:asciiTheme="minorHAnsi" w:eastAsiaTheme="minorHAnsi" w:hAnsiTheme="minorHAnsi"/>
          <w:color w:val="000000"/>
          <w:sz w:val="22"/>
          <w:szCs w:val="22"/>
          <w:u w:val="single"/>
          <w:lang w:eastAsia="en-US"/>
        </w:rPr>
        <w:t xml:space="preserve">Podmienky oprávnenosti žiadateľa: </w:t>
      </w:r>
    </w:p>
    <w:p w14:paraId="5061EABD" w14:textId="111A104B" w:rsidR="006D79B5" w:rsidRPr="00803EBD" w:rsidRDefault="006D79B5" w:rsidP="0063716F">
      <w:pPr>
        <w:pStyle w:val="Odsekzoznamu"/>
        <w:numPr>
          <w:ilvl w:val="0"/>
          <w:numId w:val="7"/>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803EBD">
        <w:rPr>
          <w:rFonts w:asciiTheme="minorHAnsi" w:eastAsiaTheme="minorHAnsi" w:hAnsiTheme="minorHAnsi"/>
          <w:color w:val="000000"/>
          <w:sz w:val="22"/>
          <w:szCs w:val="22"/>
          <w:lang w:eastAsia="en-US"/>
        </w:rPr>
        <w:t>všetci členovia štatutárneho orgánu žiadateľa a osoba splnomocnená zastupovať žiadateľa v konaní o ŽoNFP neboli právoplatne odsúdení za trestný čin korupcie, trestný čin poškodzovania finančných záujmov E</w:t>
      </w:r>
      <w:r w:rsidR="00EC6FEA" w:rsidRPr="00803EBD">
        <w:rPr>
          <w:rFonts w:asciiTheme="minorHAnsi" w:eastAsiaTheme="minorHAnsi" w:hAnsiTheme="minorHAnsi"/>
          <w:color w:val="000000"/>
          <w:sz w:val="22"/>
          <w:szCs w:val="22"/>
          <w:lang w:eastAsia="en-US"/>
        </w:rPr>
        <w:t>urópskeho spoločenstva</w:t>
      </w:r>
      <w:r w:rsidRPr="00803EBD">
        <w:rPr>
          <w:rFonts w:asciiTheme="minorHAnsi" w:eastAsiaTheme="minorHAnsi" w:hAnsiTheme="minorHAnsi"/>
          <w:color w:val="000000"/>
          <w:sz w:val="22"/>
          <w:szCs w:val="22"/>
          <w:lang w:eastAsia="en-US"/>
        </w:rPr>
        <w:t xml:space="preserve">, trestný čin legalizácie príjmu z trestnej činnosti, trestný čin založenia, zosnovania a podporovania zločineckej skupiny alebo trestný čin machinácií pri verejnom obstarávaní a verejnej dražbe </w:t>
      </w:r>
    </w:p>
    <w:p w14:paraId="57773910" w14:textId="2FEFB782" w:rsidR="006D79B5" w:rsidRPr="0063716F" w:rsidRDefault="006D79B5" w:rsidP="009A4624">
      <w:pPr>
        <w:pStyle w:val="Odsekzoznamu"/>
        <w:autoSpaceDE w:val="0"/>
        <w:autoSpaceDN w:val="0"/>
        <w:adjustRightInd w:val="0"/>
        <w:spacing w:before="120" w:after="120"/>
        <w:contextualSpacing w:val="0"/>
        <w:jc w:val="both"/>
        <w:rPr>
          <w:rFonts w:asciiTheme="minorHAnsi" w:eastAsiaTheme="minorHAnsi" w:hAnsiTheme="minorHAnsi"/>
          <w:i/>
          <w:color w:val="000000"/>
          <w:sz w:val="22"/>
          <w:szCs w:val="22"/>
        </w:rPr>
      </w:pPr>
      <w:r w:rsidRPr="0063716F">
        <w:rPr>
          <w:rFonts w:asciiTheme="minorHAnsi" w:eastAsiaTheme="minorHAnsi" w:hAnsiTheme="minorHAnsi"/>
          <w:i/>
          <w:color w:val="000000"/>
          <w:sz w:val="22"/>
          <w:szCs w:val="22"/>
        </w:rPr>
        <w:t xml:space="preserve">(podmienka sa preukazuje čestným vyhlásením žiadateľa </w:t>
      </w:r>
      <w:r w:rsidR="003972C3" w:rsidRPr="0063716F">
        <w:rPr>
          <w:rFonts w:asciiTheme="minorHAnsi" w:eastAsiaTheme="minorHAnsi" w:hAnsiTheme="minorHAnsi"/>
          <w:i/>
          <w:color w:val="000000"/>
          <w:sz w:val="22"/>
          <w:szCs w:val="22"/>
        </w:rPr>
        <w:t>NFP v časti č. 15 vo formulári ŽoNFP</w:t>
      </w:r>
      <w:r w:rsidRPr="0063716F">
        <w:rPr>
          <w:rFonts w:asciiTheme="minorHAnsi" w:eastAsiaTheme="minorHAnsi" w:hAnsiTheme="minorHAnsi"/>
          <w:i/>
          <w:color w:val="000000"/>
          <w:sz w:val="22"/>
          <w:szCs w:val="22"/>
        </w:rPr>
        <w:t xml:space="preserve">) </w:t>
      </w:r>
    </w:p>
    <w:p w14:paraId="13D503F1" w14:textId="77777777" w:rsidR="006D79B5" w:rsidRPr="00803EBD" w:rsidRDefault="006D79B5" w:rsidP="001D1B1E">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 xml:space="preserve">nebyť dlžníkom na daniach, nebyť dlžníkom poistného na zdravotnom a sociálnom poistení </w:t>
      </w:r>
    </w:p>
    <w:p w14:paraId="6E04E1F4" w14:textId="2BE6C946" w:rsidR="006D79B5" w:rsidRPr="0063716F" w:rsidRDefault="006D79B5">
      <w:pPr>
        <w:pStyle w:val="Odsekzoznamu"/>
        <w:autoSpaceDE w:val="0"/>
        <w:autoSpaceDN w:val="0"/>
        <w:adjustRightInd w:val="0"/>
        <w:spacing w:before="120" w:after="120"/>
        <w:ind w:left="714"/>
        <w:contextualSpacing w:val="0"/>
        <w:jc w:val="both"/>
        <w:rPr>
          <w:rFonts w:asciiTheme="minorHAnsi" w:eastAsiaTheme="minorHAnsi" w:hAnsiTheme="minorHAnsi"/>
          <w:i/>
          <w:color w:val="000000"/>
          <w:sz w:val="22"/>
          <w:szCs w:val="22"/>
          <w:lang w:eastAsia="en-US"/>
        </w:rPr>
      </w:pPr>
      <w:r w:rsidRPr="0063716F">
        <w:rPr>
          <w:rFonts w:asciiTheme="minorHAnsi" w:eastAsiaTheme="minorHAnsi" w:hAnsiTheme="minorHAnsi"/>
          <w:i/>
          <w:color w:val="000000"/>
          <w:sz w:val="22"/>
          <w:szCs w:val="22"/>
          <w:lang w:eastAsia="en-US"/>
        </w:rPr>
        <w:t xml:space="preserve">(podmienka sa preukazuje čestným vyhlásením žiadateľa </w:t>
      </w:r>
      <w:r w:rsidR="003972C3" w:rsidRPr="001D1B1E">
        <w:rPr>
          <w:rFonts w:asciiTheme="minorHAnsi" w:hAnsiTheme="minorHAnsi"/>
          <w:i/>
          <w:sz w:val="22"/>
          <w:szCs w:val="22"/>
        </w:rPr>
        <w:t>NFP v časti č. 15 vo formulári</w:t>
      </w:r>
      <w:r w:rsidR="003972C3" w:rsidRPr="00803EBD">
        <w:rPr>
          <w:rFonts w:asciiTheme="minorHAnsi" w:hAnsiTheme="minorHAnsi"/>
          <w:i/>
          <w:sz w:val="22"/>
          <w:szCs w:val="22"/>
        </w:rPr>
        <w:t xml:space="preserve"> ŽoNFP</w:t>
      </w:r>
      <w:r w:rsidRPr="0063716F">
        <w:rPr>
          <w:rFonts w:asciiTheme="minorHAnsi" w:eastAsiaTheme="minorHAnsi" w:hAnsiTheme="minorHAnsi"/>
          <w:i/>
          <w:color w:val="000000"/>
          <w:sz w:val="22"/>
          <w:szCs w:val="22"/>
          <w:lang w:eastAsia="en-US"/>
        </w:rPr>
        <w:t>)</w:t>
      </w:r>
      <w:ins w:id="109" w:author="Šušlíková, Mária" w:date="2020-12-17T14:34:00Z">
        <w:r w:rsidR="0087490B">
          <w:rPr>
            <w:rFonts w:asciiTheme="minorHAnsi" w:eastAsiaTheme="minorHAnsi" w:hAnsiTheme="minorHAnsi"/>
            <w:i/>
            <w:color w:val="000000"/>
            <w:sz w:val="22"/>
            <w:szCs w:val="22"/>
            <w:lang w:eastAsia="en-US"/>
          </w:rPr>
          <w:t>.</w:t>
        </w:r>
      </w:ins>
    </w:p>
    <w:p w14:paraId="4C5D50B1" w14:textId="3BBE1AE1" w:rsidR="006D79B5" w:rsidRPr="00803EBD" w:rsidDel="0087490B" w:rsidRDefault="006D79B5" w:rsidP="0087490B">
      <w:pPr>
        <w:pStyle w:val="Odsekzoznamu"/>
        <w:numPr>
          <w:ilvl w:val="0"/>
          <w:numId w:val="7"/>
        </w:numPr>
        <w:autoSpaceDE w:val="0"/>
        <w:autoSpaceDN w:val="0"/>
        <w:adjustRightInd w:val="0"/>
        <w:spacing w:before="360" w:after="120"/>
        <w:ind w:left="714" w:hanging="357"/>
        <w:contextualSpacing w:val="0"/>
        <w:jc w:val="both"/>
        <w:rPr>
          <w:del w:id="110" w:author="Šušlíková, Mária" w:date="2020-12-17T14:34:00Z"/>
          <w:rFonts w:asciiTheme="minorHAnsi" w:eastAsiaTheme="minorHAnsi" w:hAnsiTheme="minorHAnsi"/>
          <w:color w:val="000000"/>
          <w:sz w:val="22"/>
          <w:szCs w:val="22"/>
          <w:lang w:eastAsia="en-US"/>
        </w:rPr>
        <w:pPrChange w:id="111" w:author="Šušlíková, Mária" w:date="2020-12-17T14:35:00Z">
          <w:pPr>
            <w:pStyle w:val="Odsekzoznamu"/>
            <w:numPr>
              <w:numId w:val="7"/>
            </w:numPr>
            <w:autoSpaceDE w:val="0"/>
            <w:autoSpaceDN w:val="0"/>
            <w:adjustRightInd w:val="0"/>
            <w:spacing w:before="120" w:after="120"/>
            <w:ind w:left="714" w:hanging="357"/>
            <w:contextualSpacing w:val="0"/>
            <w:jc w:val="both"/>
          </w:pPr>
        </w:pPrChange>
      </w:pPr>
      <w:del w:id="112" w:author="Šušlíková, Mária" w:date="2020-12-17T14:34:00Z">
        <w:r w:rsidRPr="001D1B1E" w:rsidDel="0087490B">
          <w:rPr>
            <w:rFonts w:asciiTheme="minorHAnsi" w:eastAsiaTheme="minorHAnsi" w:hAnsiTheme="minorHAnsi"/>
            <w:color w:val="000000"/>
            <w:sz w:val="22"/>
            <w:szCs w:val="22"/>
            <w:lang w:eastAsia="en-US"/>
          </w:rPr>
          <w:delText xml:space="preserve">voči žiadateľovi sa nenárokuje vrátenie pomoci na základe rozhodnutia Európskej komisie, ktorým bola pomoc označená za neoprávnenú a nezlučiteľnú so spoločným </w:delText>
        </w:r>
      </w:del>
      <w:ins w:id="113" w:author="Šušlíková Mária" w:date="2020-11-25T14:32:00Z">
        <w:del w:id="114" w:author="Šušlíková, Mária" w:date="2020-12-17T14:34:00Z">
          <w:r w:rsidR="00186E4E" w:rsidDel="0087490B">
            <w:rPr>
              <w:rFonts w:asciiTheme="minorHAnsi" w:eastAsiaTheme="minorHAnsi" w:hAnsiTheme="minorHAnsi"/>
              <w:color w:val="000000"/>
              <w:sz w:val="22"/>
              <w:szCs w:val="22"/>
              <w:lang w:eastAsia="en-US"/>
            </w:rPr>
            <w:delText>vnútorným</w:delText>
          </w:r>
          <w:r w:rsidR="00186E4E" w:rsidRPr="001D1B1E" w:rsidDel="0087490B">
            <w:rPr>
              <w:rFonts w:asciiTheme="minorHAnsi" w:eastAsiaTheme="minorHAnsi" w:hAnsiTheme="minorHAnsi"/>
              <w:color w:val="000000"/>
              <w:sz w:val="22"/>
              <w:szCs w:val="22"/>
              <w:lang w:eastAsia="en-US"/>
            </w:rPr>
            <w:delText xml:space="preserve"> </w:delText>
          </w:r>
        </w:del>
      </w:ins>
      <w:del w:id="115" w:author="Šušlíková, Mária" w:date="2020-12-17T14:34:00Z">
        <w:r w:rsidRPr="001D1B1E" w:rsidDel="0087490B">
          <w:rPr>
            <w:rFonts w:asciiTheme="minorHAnsi" w:eastAsiaTheme="minorHAnsi" w:hAnsiTheme="minorHAnsi"/>
            <w:color w:val="000000"/>
            <w:sz w:val="22"/>
            <w:szCs w:val="22"/>
            <w:lang w:eastAsia="en-US"/>
          </w:rPr>
          <w:delText xml:space="preserve">trhom </w:delText>
        </w:r>
      </w:del>
    </w:p>
    <w:p w14:paraId="0C45F82B" w14:textId="4A04A7C7" w:rsidR="00CE0546" w:rsidRPr="0063716F" w:rsidDel="0087490B" w:rsidRDefault="006D79B5" w:rsidP="0087490B">
      <w:pPr>
        <w:pStyle w:val="Odsekzoznamu"/>
        <w:autoSpaceDE w:val="0"/>
        <w:autoSpaceDN w:val="0"/>
        <w:adjustRightInd w:val="0"/>
        <w:spacing w:before="360" w:after="120"/>
        <w:ind w:left="714"/>
        <w:contextualSpacing w:val="0"/>
        <w:jc w:val="both"/>
        <w:rPr>
          <w:del w:id="116" w:author="Šušlíková, Mária" w:date="2020-12-17T14:34:00Z"/>
          <w:rFonts w:asciiTheme="minorHAnsi" w:hAnsiTheme="minorHAnsi"/>
          <w:i/>
          <w:sz w:val="22"/>
          <w:szCs w:val="22"/>
        </w:rPr>
        <w:pPrChange w:id="117" w:author="Šušlíková, Mária" w:date="2020-12-17T14:35:00Z">
          <w:pPr>
            <w:pStyle w:val="Odsekzoznamu"/>
            <w:autoSpaceDE w:val="0"/>
            <w:autoSpaceDN w:val="0"/>
            <w:adjustRightInd w:val="0"/>
            <w:spacing w:before="120" w:after="120"/>
            <w:ind w:left="714"/>
            <w:contextualSpacing w:val="0"/>
            <w:jc w:val="both"/>
          </w:pPr>
        </w:pPrChange>
      </w:pPr>
      <w:del w:id="118" w:author="Šušlíková, Mária" w:date="2020-12-17T14:34:00Z">
        <w:r w:rsidRPr="0063716F" w:rsidDel="0087490B">
          <w:rPr>
            <w:rFonts w:asciiTheme="minorHAnsi" w:eastAsiaTheme="minorHAnsi" w:hAnsiTheme="minorHAnsi"/>
            <w:i/>
            <w:color w:val="000000"/>
            <w:sz w:val="22"/>
            <w:szCs w:val="22"/>
            <w:lang w:eastAsia="en-US"/>
          </w:rPr>
          <w:delText xml:space="preserve">(podmienka sa preukazuje čestným vyhlásením žiadateľa </w:delText>
        </w:r>
        <w:r w:rsidR="008F6FF0" w:rsidRPr="0063716F" w:rsidDel="0087490B">
          <w:rPr>
            <w:rFonts w:asciiTheme="minorHAnsi" w:eastAsiaTheme="minorHAnsi" w:hAnsiTheme="minorHAnsi"/>
            <w:i/>
            <w:color w:val="000000"/>
            <w:sz w:val="22"/>
            <w:szCs w:val="22"/>
            <w:lang w:eastAsia="en-US"/>
          </w:rPr>
          <w:delText xml:space="preserve">NFP </w:delText>
        </w:r>
        <w:r w:rsidR="003972C3" w:rsidRPr="0063716F" w:rsidDel="0087490B">
          <w:rPr>
            <w:rFonts w:asciiTheme="minorHAnsi" w:hAnsiTheme="minorHAnsi"/>
            <w:i/>
            <w:sz w:val="22"/>
            <w:szCs w:val="22"/>
          </w:rPr>
          <w:delText>v časti č. 15 vo formulári ŽoNFP).</w:delText>
        </w:r>
      </w:del>
    </w:p>
    <w:p w14:paraId="582DBB2F" w14:textId="77777777" w:rsidR="00C94C49" w:rsidRPr="00803EBD" w:rsidRDefault="00C94C49" w:rsidP="0087490B">
      <w:pPr>
        <w:autoSpaceDE w:val="0"/>
        <w:autoSpaceDN w:val="0"/>
        <w:adjustRightInd w:val="0"/>
        <w:spacing w:before="360" w:after="120"/>
        <w:jc w:val="both"/>
        <w:rPr>
          <w:rFonts w:asciiTheme="minorHAnsi" w:eastAsiaTheme="minorHAnsi" w:hAnsiTheme="minorHAnsi"/>
          <w:color w:val="000000"/>
          <w:sz w:val="22"/>
          <w:szCs w:val="22"/>
          <w:lang w:eastAsia="en-US"/>
        </w:rPr>
        <w:pPrChange w:id="119" w:author="Šušlíková, Mária" w:date="2020-12-17T14:35:00Z">
          <w:pPr>
            <w:autoSpaceDE w:val="0"/>
            <w:autoSpaceDN w:val="0"/>
            <w:adjustRightInd w:val="0"/>
            <w:spacing w:before="120" w:after="120"/>
            <w:jc w:val="both"/>
          </w:pPr>
        </w:pPrChange>
      </w:pPr>
      <w:r w:rsidRPr="00803EBD">
        <w:rPr>
          <w:rFonts w:asciiTheme="minorHAnsi" w:hAnsiTheme="minorHAnsi"/>
          <w:sz w:val="22"/>
          <w:szCs w:val="22"/>
        </w:rPr>
        <w:t xml:space="preserve">     </w:t>
      </w:r>
      <w:r w:rsidR="00A20759" w:rsidRPr="00803EBD">
        <w:rPr>
          <w:rFonts w:asciiTheme="minorHAnsi" w:hAnsiTheme="minorHAnsi"/>
          <w:sz w:val="22"/>
          <w:szCs w:val="22"/>
          <w:u w:val="single"/>
        </w:rPr>
        <w:t>Oprávnený partner:</w:t>
      </w:r>
    </w:p>
    <w:p w14:paraId="6D72D26A" w14:textId="77777777" w:rsidR="008216B8" w:rsidRPr="00803EBD" w:rsidRDefault="002B6CE1" w:rsidP="0063716F">
      <w:pPr>
        <w:pStyle w:val="Odsekzoznamu"/>
        <w:numPr>
          <w:ilvl w:val="0"/>
          <w:numId w:val="7"/>
        </w:numPr>
        <w:autoSpaceDE w:val="0"/>
        <w:autoSpaceDN w:val="0"/>
        <w:adjustRightInd w:val="0"/>
        <w:spacing w:before="120" w:after="120"/>
        <w:contextualSpacing w:val="0"/>
        <w:rPr>
          <w:rFonts w:asciiTheme="minorHAnsi" w:eastAsiaTheme="minorHAnsi" w:hAnsiTheme="minorHAnsi"/>
          <w:color w:val="000000"/>
          <w:sz w:val="22"/>
          <w:szCs w:val="22"/>
          <w:lang w:eastAsia="en-US"/>
        </w:rPr>
      </w:pPr>
      <w:r w:rsidRPr="00803EBD">
        <w:rPr>
          <w:rFonts w:asciiTheme="minorHAnsi" w:eastAsiaTheme="minorHAnsi" w:hAnsiTheme="minorHAnsi"/>
          <w:color w:val="000000"/>
          <w:sz w:val="22"/>
          <w:szCs w:val="22"/>
          <w:lang w:eastAsia="en-US"/>
        </w:rPr>
        <w:t xml:space="preserve">vysoké školy </w:t>
      </w:r>
      <w:r w:rsidR="00CE3AFB" w:rsidRPr="00803EBD">
        <w:rPr>
          <w:rFonts w:asciiTheme="minorHAnsi" w:eastAsiaTheme="minorHAnsi" w:hAnsiTheme="minorHAnsi"/>
          <w:color w:val="000000"/>
          <w:sz w:val="22"/>
          <w:szCs w:val="22"/>
          <w:lang w:eastAsia="en-US"/>
        </w:rPr>
        <w:t xml:space="preserve"> (štátne a verejné vysoké školy)</w:t>
      </w:r>
    </w:p>
    <w:p w14:paraId="68FF0C44" w14:textId="26278048" w:rsidR="003972C3" w:rsidRPr="0063716F" w:rsidRDefault="003972C3" w:rsidP="0063716F">
      <w:pPr>
        <w:pStyle w:val="Odsekzoznamu"/>
        <w:spacing w:before="120" w:after="120"/>
        <w:contextualSpacing w:val="0"/>
        <w:jc w:val="both"/>
        <w:rPr>
          <w:rFonts w:asciiTheme="minorHAnsi" w:hAnsiTheme="minorHAnsi"/>
          <w:sz w:val="22"/>
          <w:szCs w:val="22"/>
        </w:rPr>
      </w:pPr>
      <w:r w:rsidRPr="0063716F">
        <w:rPr>
          <w:rFonts w:asciiTheme="minorHAnsi" w:eastAsiaTheme="minorHAnsi" w:hAnsiTheme="minorHAnsi"/>
          <w:i/>
          <w:color w:val="000000"/>
          <w:sz w:val="22"/>
          <w:szCs w:val="22"/>
        </w:rPr>
        <w:t>(Žiadateľ nepredkladá samostatnú prílohu, ktorou deklaruje splnenie tejto podmienky poskytnutia príspevku. Za účelom posúdenia splnenia tejto podmienky poskytnutia príspevku vyplní žiadateľ vo formulári ŽoNFP údaje v časti č. 2.)</w:t>
      </w:r>
    </w:p>
    <w:p w14:paraId="0EE7AADC" w14:textId="77777777" w:rsidR="002B6CE1" w:rsidRPr="00803EBD" w:rsidRDefault="002B6CE1" w:rsidP="001D1B1E">
      <w:pPr>
        <w:autoSpaceDE w:val="0"/>
        <w:autoSpaceDN w:val="0"/>
        <w:adjustRightInd w:val="0"/>
        <w:spacing w:before="120" w:after="120"/>
        <w:ind w:left="360"/>
        <w:rPr>
          <w:rFonts w:asciiTheme="minorHAnsi" w:eastAsiaTheme="minorHAnsi" w:hAnsiTheme="minorHAnsi"/>
          <w:color w:val="000000"/>
          <w:sz w:val="22"/>
          <w:szCs w:val="22"/>
          <w:u w:val="single"/>
          <w:lang w:eastAsia="en-US"/>
        </w:rPr>
      </w:pPr>
      <w:r w:rsidRPr="00803EBD">
        <w:rPr>
          <w:rFonts w:asciiTheme="minorHAnsi" w:eastAsiaTheme="minorHAnsi" w:hAnsiTheme="minorHAnsi"/>
          <w:color w:val="000000"/>
          <w:sz w:val="22"/>
          <w:szCs w:val="22"/>
          <w:u w:val="single"/>
          <w:lang w:eastAsia="en-US"/>
        </w:rPr>
        <w:t xml:space="preserve">Podmienky oprávnenosti </w:t>
      </w:r>
      <w:r w:rsidR="00A20759" w:rsidRPr="00803EBD">
        <w:rPr>
          <w:rFonts w:asciiTheme="minorHAnsi" w:eastAsiaTheme="minorHAnsi" w:hAnsiTheme="minorHAnsi"/>
          <w:color w:val="000000"/>
          <w:sz w:val="22"/>
          <w:szCs w:val="22"/>
          <w:u w:val="single"/>
          <w:lang w:eastAsia="en-US"/>
        </w:rPr>
        <w:t>partnera</w:t>
      </w:r>
      <w:r w:rsidRPr="00803EBD">
        <w:rPr>
          <w:rFonts w:asciiTheme="minorHAnsi" w:eastAsiaTheme="minorHAnsi" w:hAnsiTheme="minorHAnsi"/>
          <w:color w:val="000000"/>
          <w:sz w:val="22"/>
          <w:szCs w:val="22"/>
          <w:u w:val="single"/>
          <w:lang w:eastAsia="en-US"/>
        </w:rPr>
        <w:t xml:space="preserve">: </w:t>
      </w:r>
    </w:p>
    <w:p w14:paraId="68927723" w14:textId="77777777" w:rsidR="00A22AA4" w:rsidRPr="00803EBD" w:rsidRDefault="00A22AA4">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olor w:val="000000"/>
          <w:sz w:val="22"/>
          <w:szCs w:val="22"/>
          <w:lang w:eastAsia="en-US"/>
        </w:rPr>
      </w:pPr>
      <w:r w:rsidRPr="00803EBD">
        <w:rPr>
          <w:rFonts w:asciiTheme="minorHAnsi" w:eastAsiaTheme="minorHAnsi" w:hAnsiTheme="minorHAnsi"/>
          <w:color w:val="000000"/>
          <w:sz w:val="22"/>
          <w:szCs w:val="22"/>
          <w:lang w:eastAsia="en-US"/>
        </w:rPr>
        <w:t>verejná vysoká škola alebo štátna vysoká škola</w:t>
      </w:r>
    </w:p>
    <w:p w14:paraId="55F162EA" w14:textId="77777777" w:rsidR="006D79B5" w:rsidRPr="0063716F" w:rsidRDefault="00A22AA4">
      <w:pPr>
        <w:pStyle w:val="Odsekzoznamu"/>
        <w:autoSpaceDE w:val="0"/>
        <w:autoSpaceDN w:val="0"/>
        <w:adjustRightInd w:val="0"/>
        <w:spacing w:before="120" w:after="120"/>
        <w:ind w:left="714"/>
        <w:contextualSpacing w:val="0"/>
        <w:jc w:val="both"/>
        <w:rPr>
          <w:rFonts w:asciiTheme="minorHAnsi" w:eastAsiaTheme="minorHAnsi" w:hAnsiTheme="minorHAnsi"/>
          <w:i/>
          <w:color w:val="000000"/>
          <w:sz w:val="22"/>
          <w:szCs w:val="22"/>
          <w:lang w:eastAsia="en-US"/>
        </w:rPr>
      </w:pPr>
      <w:r w:rsidRPr="0063716F">
        <w:rPr>
          <w:rFonts w:asciiTheme="minorHAnsi" w:hAnsiTheme="minorHAnsi"/>
          <w:i/>
          <w:color w:val="000000"/>
          <w:sz w:val="22"/>
          <w:szCs w:val="22"/>
        </w:rPr>
        <w:t xml:space="preserve">(podmienka sa preukazuje overením  RO OP TP prítomnosti školy v registri Ministerstva školstva, vedy, výskumu a športu SR dostupnom na: </w:t>
      </w:r>
      <w:hyperlink r:id="rId22" w:history="1">
        <w:r w:rsidRPr="0063716F">
          <w:rPr>
            <w:rStyle w:val="Hypertextovprepojenie"/>
            <w:rFonts w:asciiTheme="minorHAnsi" w:eastAsiaTheme="majorEastAsia" w:hAnsiTheme="minorHAnsi"/>
            <w:i/>
            <w:sz w:val="22"/>
            <w:szCs w:val="22"/>
          </w:rPr>
          <w:t>https://www.minedu.sk/vysoke-skoly-v-slovenskej-republike/</w:t>
        </w:r>
      </w:hyperlink>
      <w:r w:rsidRPr="0063716F">
        <w:rPr>
          <w:rFonts w:asciiTheme="minorHAnsi" w:hAnsiTheme="minorHAnsi"/>
          <w:i/>
          <w:color w:val="000000"/>
          <w:sz w:val="22"/>
          <w:szCs w:val="22"/>
        </w:rPr>
        <w:t xml:space="preserve"> )</w:t>
      </w:r>
      <w:r w:rsidR="006D79B5" w:rsidRPr="0063716F">
        <w:rPr>
          <w:rFonts w:asciiTheme="minorHAnsi" w:eastAsiaTheme="minorHAnsi" w:hAnsiTheme="minorHAnsi"/>
          <w:i/>
          <w:color w:val="000000"/>
          <w:sz w:val="22"/>
          <w:szCs w:val="22"/>
          <w:lang w:eastAsia="en-US"/>
        </w:rPr>
        <w:t xml:space="preserve"> </w:t>
      </w:r>
    </w:p>
    <w:p w14:paraId="286C85BF" w14:textId="77777777" w:rsidR="002B6CE1" w:rsidRPr="00803EBD" w:rsidRDefault="002B6CE1">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 xml:space="preserve">všetci členovia štatutárneho orgánu </w:t>
      </w:r>
      <w:r w:rsidR="00017B90" w:rsidRPr="00803EBD">
        <w:rPr>
          <w:rFonts w:asciiTheme="minorHAnsi" w:eastAsiaTheme="minorHAnsi" w:hAnsiTheme="minorHAnsi"/>
          <w:color w:val="000000"/>
          <w:sz w:val="22"/>
          <w:szCs w:val="22"/>
          <w:lang w:eastAsia="en-US"/>
        </w:rPr>
        <w:t xml:space="preserve">partnera </w:t>
      </w:r>
      <w:r w:rsidRPr="00803EBD">
        <w:rPr>
          <w:rFonts w:asciiTheme="minorHAnsi" w:eastAsiaTheme="minorHAnsi" w:hAnsiTheme="minorHAnsi"/>
          <w:color w:val="000000"/>
          <w:sz w:val="22"/>
          <w:szCs w:val="22"/>
          <w:lang w:eastAsia="en-US"/>
        </w:rPr>
        <w:t xml:space="preserve">a osoba splnomocnená zastupovať </w:t>
      </w:r>
      <w:r w:rsidR="00017B90" w:rsidRPr="00803EBD">
        <w:rPr>
          <w:rFonts w:asciiTheme="minorHAnsi" w:eastAsiaTheme="minorHAnsi" w:hAnsiTheme="minorHAnsi"/>
          <w:color w:val="000000"/>
          <w:sz w:val="22"/>
          <w:szCs w:val="22"/>
          <w:lang w:eastAsia="en-US"/>
        </w:rPr>
        <w:t>partnera</w:t>
      </w:r>
      <w:r w:rsidRPr="00803EBD">
        <w:rPr>
          <w:rFonts w:asciiTheme="minorHAnsi" w:eastAsiaTheme="minorHAnsi" w:hAnsiTheme="minorHAnsi"/>
          <w:color w:val="000000"/>
          <w:sz w:val="22"/>
          <w:szCs w:val="22"/>
          <w:lang w:eastAsia="en-US"/>
        </w:rPr>
        <w:t xml:space="preserve"> v konaní o ŽoNFP neboli právoplatne odsúdení za trestný čin korupcie</w:t>
      </w:r>
      <w:r w:rsidR="005A1282" w:rsidRPr="00803EBD">
        <w:rPr>
          <w:rFonts w:asciiTheme="minorHAnsi" w:eastAsiaTheme="minorHAnsi" w:hAnsiTheme="minorHAnsi"/>
          <w:color w:val="000000"/>
          <w:sz w:val="22"/>
          <w:szCs w:val="22"/>
          <w:lang w:eastAsia="en-US"/>
        </w:rPr>
        <w:t xml:space="preserve"> (§328 - § 336 Trestného zákona) </w:t>
      </w:r>
      <w:r w:rsidRPr="00803EBD">
        <w:rPr>
          <w:rFonts w:asciiTheme="minorHAnsi" w:eastAsiaTheme="minorHAnsi" w:hAnsiTheme="minorHAnsi"/>
          <w:color w:val="000000"/>
          <w:sz w:val="22"/>
          <w:szCs w:val="22"/>
          <w:lang w:eastAsia="en-US"/>
        </w:rPr>
        <w:t>, trestný čin poškodzovania finančných záujmov ES</w:t>
      </w:r>
      <w:r w:rsidR="005A1282" w:rsidRPr="00803EBD">
        <w:rPr>
          <w:rFonts w:asciiTheme="minorHAnsi" w:eastAsiaTheme="minorHAnsi" w:hAnsiTheme="minorHAnsi"/>
          <w:color w:val="000000"/>
          <w:sz w:val="22"/>
          <w:szCs w:val="22"/>
          <w:lang w:eastAsia="en-US"/>
        </w:rPr>
        <w:t xml:space="preserve"> (§261-§263 Trestného zákona)</w:t>
      </w:r>
      <w:r w:rsidRPr="00803EBD">
        <w:rPr>
          <w:rFonts w:asciiTheme="minorHAnsi" w:eastAsiaTheme="minorHAnsi" w:hAnsiTheme="minorHAnsi"/>
          <w:color w:val="000000"/>
          <w:sz w:val="22"/>
          <w:szCs w:val="22"/>
          <w:lang w:eastAsia="en-US"/>
        </w:rPr>
        <w:t>, trestný čin legalizácie príjmu z</w:t>
      </w:r>
      <w:r w:rsidR="0064265D" w:rsidRPr="00803EBD">
        <w:rPr>
          <w:rFonts w:asciiTheme="minorHAnsi" w:eastAsiaTheme="minorHAnsi" w:hAnsiTheme="minorHAnsi"/>
          <w:color w:val="000000"/>
          <w:sz w:val="22"/>
          <w:szCs w:val="22"/>
          <w:lang w:eastAsia="en-US"/>
        </w:rPr>
        <w:t> </w:t>
      </w:r>
      <w:r w:rsidRPr="00803EBD">
        <w:rPr>
          <w:rFonts w:asciiTheme="minorHAnsi" w:eastAsiaTheme="minorHAnsi" w:hAnsiTheme="minorHAnsi"/>
          <w:color w:val="000000"/>
          <w:sz w:val="22"/>
          <w:szCs w:val="22"/>
          <w:lang w:eastAsia="en-US"/>
        </w:rPr>
        <w:t>trestnej činnosti</w:t>
      </w:r>
      <w:r w:rsidR="005A1282" w:rsidRPr="00803EBD">
        <w:rPr>
          <w:rFonts w:asciiTheme="minorHAnsi" w:eastAsiaTheme="minorHAnsi" w:hAnsiTheme="minorHAnsi"/>
          <w:color w:val="000000"/>
          <w:sz w:val="22"/>
          <w:szCs w:val="22"/>
          <w:lang w:eastAsia="en-US"/>
        </w:rPr>
        <w:t xml:space="preserve"> (§ 233 - § 234 Trestného zákona)</w:t>
      </w:r>
      <w:r w:rsidRPr="00803EBD">
        <w:rPr>
          <w:rFonts w:asciiTheme="minorHAnsi" w:eastAsiaTheme="minorHAnsi" w:hAnsiTheme="minorHAnsi"/>
          <w:color w:val="000000"/>
          <w:sz w:val="22"/>
          <w:szCs w:val="22"/>
          <w:lang w:eastAsia="en-US"/>
        </w:rPr>
        <w:t xml:space="preserve">, trestný čin založenia, zosnovania a podporovania zločineckej skupiny </w:t>
      </w:r>
      <w:r w:rsidR="005A1282" w:rsidRPr="00803EBD">
        <w:rPr>
          <w:rFonts w:asciiTheme="minorHAnsi" w:eastAsiaTheme="minorHAnsi" w:hAnsiTheme="minorHAnsi"/>
          <w:color w:val="000000"/>
          <w:sz w:val="22"/>
          <w:szCs w:val="22"/>
          <w:lang w:eastAsia="en-US"/>
        </w:rPr>
        <w:t xml:space="preserve">(§296 Trestného zákona) </w:t>
      </w:r>
      <w:r w:rsidRPr="00803EBD">
        <w:rPr>
          <w:rFonts w:asciiTheme="minorHAnsi" w:eastAsiaTheme="minorHAnsi" w:hAnsiTheme="minorHAnsi"/>
          <w:color w:val="000000"/>
          <w:sz w:val="22"/>
          <w:szCs w:val="22"/>
          <w:lang w:eastAsia="en-US"/>
        </w:rPr>
        <w:t xml:space="preserve">alebo </w:t>
      </w:r>
      <w:r w:rsidRPr="00803EBD">
        <w:rPr>
          <w:rFonts w:asciiTheme="minorHAnsi" w:eastAsiaTheme="minorHAnsi" w:hAnsiTheme="minorHAnsi"/>
          <w:color w:val="000000"/>
          <w:sz w:val="22"/>
          <w:szCs w:val="22"/>
          <w:lang w:eastAsia="en-US"/>
        </w:rPr>
        <w:lastRenderedPageBreak/>
        <w:t xml:space="preserve">trestný čin machinácií pri verejnom obstarávaní a verejnej dražbe </w:t>
      </w:r>
      <w:r w:rsidR="005A1282" w:rsidRPr="00803EBD">
        <w:rPr>
          <w:rFonts w:asciiTheme="minorHAnsi" w:eastAsiaTheme="minorHAnsi" w:hAnsiTheme="minorHAnsi"/>
          <w:color w:val="000000"/>
          <w:sz w:val="22"/>
          <w:szCs w:val="22"/>
          <w:lang w:eastAsia="en-US"/>
        </w:rPr>
        <w:t>(§ 266 až § 268 Trestného zákona)</w:t>
      </w:r>
    </w:p>
    <w:p w14:paraId="6653C8F3" w14:textId="74DC4618" w:rsidR="002B6CE1" w:rsidRPr="0063716F" w:rsidRDefault="002B6CE1" w:rsidP="009A4624">
      <w:pPr>
        <w:autoSpaceDE w:val="0"/>
        <w:autoSpaceDN w:val="0"/>
        <w:adjustRightInd w:val="0"/>
        <w:spacing w:before="120" w:after="120"/>
        <w:ind w:left="709"/>
        <w:jc w:val="both"/>
        <w:rPr>
          <w:rFonts w:asciiTheme="minorHAnsi" w:eastAsiaTheme="minorHAnsi" w:hAnsiTheme="minorHAnsi"/>
          <w:i/>
          <w:color w:val="000000"/>
          <w:sz w:val="22"/>
          <w:szCs w:val="22"/>
          <w:lang w:eastAsia="en-US"/>
        </w:rPr>
      </w:pPr>
      <w:r w:rsidRPr="0063716F">
        <w:rPr>
          <w:rFonts w:asciiTheme="minorHAnsi" w:eastAsiaTheme="minorHAnsi" w:hAnsiTheme="minorHAnsi"/>
          <w:i/>
          <w:color w:val="000000"/>
          <w:sz w:val="22"/>
          <w:szCs w:val="22"/>
          <w:lang w:eastAsia="en-US"/>
        </w:rPr>
        <w:t xml:space="preserve">(podmienka sa preukazuje čestným vyhlásením </w:t>
      </w:r>
      <w:r w:rsidR="006D79B5" w:rsidRPr="0063716F">
        <w:rPr>
          <w:rFonts w:asciiTheme="minorHAnsi" w:eastAsiaTheme="minorHAnsi" w:hAnsiTheme="minorHAnsi"/>
          <w:i/>
          <w:color w:val="000000"/>
          <w:sz w:val="22"/>
          <w:szCs w:val="22"/>
          <w:lang w:eastAsia="en-US"/>
        </w:rPr>
        <w:t xml:space="preserve">partnera </w:t>
      </w:r>
      <w:r w:rsidR="00BC02F0" w:rsidRPr="001D1B1E">
        <w:rPr>
          <w:rFonts w:asciiTheme="minorHAnsi" w:hAnsiTheme="minorHAnsi"/>
          <w:i/>
          <w:sz w:val="22"/>
          <w:szCs w:val="22"/>
        </w:rPr>
        <w:t xml:space="preserve">žiadateľa o NFP </w:t>
      </w:r>
      <w:r w:rsidR="00BC02F0" w:rsidRPr="0063716F">
        <w:rPr>
          <w:rFonts w:asciiTheme="minorHAnsi" w:hAnsiTheme="minorHAnsi"/>
          <w:i/>
          <w:sz w:val="22"/>
          <w:szCs w:val="22"/>
        </w:rPr>
        <w:t>nie starším ako tri mesiace ku dňu predloženia žiadosti o NFP</w:t>
      </w:r>
      <w:r w:rsidR="00BC02F0" w:rsidRPr="001D1B1E">
        <w:rPr>
          <w:rFonts w:asciiTheme="minorHAnsi" w:hAnsiTheme="minorHAnsi"/>
          <w:i/>
          <w:sz w:val="22"/>
          <w:szCs w:val="22"/>
        </w:rPr>
        <w:t xml:space="preserve">, predkladá sa </w:t>
      </w:r>
      <w:r w:rsidRPr="0063716F">
        <w:rPr>
          <w:rFonts w:asciiTheme="minorHAnsi" w:eastAsiaTheme="minorHAnsi" w:hAnsiTheme="minorHAnsi"/>
          <w:i/>
          <w:color w:val="000000"/>
          <w:sz w:val="22"/>
          <w:szCs w:val="22"/>
          <w:lang w:eastAsia="en-US"/>
        </w:rPr>
        <w:t xml:space="preserve">ako </w:t>
      </w:r>
      <w:r w:rsidR="008216B8" w:rsidRPr="0063716F">
        <w:rPr>
          <w:rFonts w:asciiTheme="minorHAnsi" w:eastAsiaTheme="minorHAnsi" w:hAnsiTheme="minorHAnsi"/>
          <w:i/>
          <w:color w:val="000000"/>
          <w:sz w:val="22"/>
          <w:szCs w:val="22"/>
          <w:lang w:eastAsia="en-US"/>
        </w:rPr>
        <w:t>príloha k</w:t>
      </w:r>
      <w:r w:rsidR="00CE3AFB" w:rsidRPr="0063716F">
        <w:rPr>
          <w:rFonts w:asciiTheme="minorHAnsi" w:eastAsiaTheme="minorHAnsi" w:hAnsiTheme="minorHAnsi"/>
          <w:i/>
          <w:color w:val="000000"/>
          <w:sz w:val="22"/>
          <w:szCs w:val="22"/>
          <w:lang w:eastAsia="en-US"/>
        </w:rPr>
        <w:t> žiadosti o NFP</w:t>
      </w:r>
      <w:r w:rsidRPr="0063716F">
        <w:rPr>
          <w:rFonts w:asciiTheme="minorHAnsi" w:eastAsiaTheme="minorHAnsi" w:hAnsiTheme="minorHAnsi"/>
          <w:i/>
          <w:color w:val="000000"/>
          <w:sz w:val="22"/>
          <w:szCs w:val="22"/>
          <w:lang w:eastAsia="en-US"/>
        </w:rPr>
        <w:t xml:space="preserve">) </w:t>
      </w:r>
    </w:p>
    <w:p w14:paraId="375106F1" w14:textId="77777777" w:rsidR="002B6CE1" w:rsidRPr="00803EBD" w:rsidRDefault="002B6CE1">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 xml:space="preserve">nebyť dlžníkom na daniach, nebyť dlžníkom poistného na zdravotnom a sociálnom poistení </w:t>
      </w:r>
    </w:p>
    <w:p w14:paraId="3A841E46" w14:textId="32C584A3" w:rsidR="0064265D" w:rsidRPr="0063716F" w:rsidRDefault="002B6CE1">
      <w:pPr>
        <w:pStyle w:val="Odsekzoznamu"/>
        <w:autoSpaceDE w:val="0"/>
        <w:autoSpaceDN w:val="0"/>
        <w:adjustRightInd w:val="0"/>
        <w:spacing w:before="120" w:after="120"/>
        <w:ind w:left="714"/>
        <w:contextualSpacing w:val="0"/>
        <w:jc w:val="both"/>
        <w:rPr>
          <w:rFonts w:asciiTheme="minorHAnsi" w:eastAsiaTheme="minorHAnsi" w:hAnsiTheme="minorHAnsi"/>
          <w:i/>
          <w:color w:val="000000"/>
          <w:sz w:val="22"/>
          <w:szCs w:val="22"/>
          <w:lang w:eastAsia="en-US"/>
        </w:rPr>
      </w:pPr>
      <w:r w:rsidRPr="0063716F">
        <w:rPr>
          <w:rFonts w:asciiTheme="minorHAnsi" w:eastAsiaTheme="minorHAnsi" w:hAnsiTheme="minorHAnsi"/>
          <w:i/>
          <w:color w:val="000000"/>
          <w:sz w:val="22"/>
          <w:szCs w:val="22"/>
          <w:lang w:eastAsia="en-US"/>
        </w:rPr>
        <w:t xml:space="preserve">(podmienka sa preukazuje čestným vyhlásením </w:t>
      </w:r>
      <w:r w:rsidR="006D79B5" w:rsidRPr="0063716F">
        <w:rPr>
          <w:rFonts w:asciiTheme="minorHAnsi" w:eastAsiaTheme="minorHAnsi" w:hAnsiTheme="minorHAnsi"/>
          <w:i/>
          <w:color w:val="000000"/>
          <w:sz w:val="22"/>
          <w:szCs w:val="22"/>
          <w:lang w:eastAsia="en-US"/>
        </w:rPr>
        <w:t>partnera</w:t>
      </w:r>
      <w:r w:rsidRPr="0063716F">
        <w:rPr>
          <w:rFonts w:asciiTheme="minorHAnsi" w:eastAsiaTheme="minorHAnsi" w:hAnsiTheme="minorHAnsi"/>
          <w:i/>
          <w:color w:val="000000"/>
          <w:sz w:val="22"/>
          <w:szCs w:val="22"/>
          <w:lang w:eastAsia="en-US"/>
        </w:rPr>
        <w:t xml:space="preserve"> </w:t>
      </w:r>
      <w:r w:rsidR="00BC02F0" w:rsidRPr="001D1B1E">
        <w:rPr>
          <w:rFonts w:asciiTheme="minorHAnsi" w:hAnsiTheme="minorHAnsi"/>
          <w:i/>
          <w:sz w:val="22"/>
          <w:szCs w:val="22"/>
        </w:rPr>
        <w:t xml:space="preserve">žiadateľa o NFP </w:t>
      </w:r>
      <w:r w:rsidR="00BC02F0" w:rsidRPr="0063716F">
        <w:rPr>
          <w:rFonts w:asciiTheme="minorHAnsi" w:hAnsiTheme="minorHAnsi"/>
          <w:i/>
          <w:sz w:val="22"/>
          <w:szCs w:val="22"/>
        </w:rPr>
        <w:t>nie starším ako tri mesiace ku dňu predloženia žiadosti o NFP</w:t>
      </w:r>
      <w:r w:rsidR="00BC02F0" w:rsidRPr="001D1B1E">
        <w:rPr>
          <w:rFonts w:asciiTheme="minorHAnsi" w:hAnsiTheme="minorHAnsi"/>
          <w:i/>
          <w:sz w:val="22"/>
          <w:szCs w:val="22"/>
        </w:rPr>
        <w:t xml:space="preserve">, predkladá sa  </w:t>
      </w:r>
      <w:r w:rsidRPr="0063716F">
        <w:rPr>
          <w:rFonts w:asciiTheme="minorHAnsi" w:eastAsiaTheme="minorHAnsi" w:hAnsiTheme="minorHAnsi"/>
          <w:i/>
          <w:color w:val="000000"/>
          <w:sz w:val="22"/>
          <w:szCs w:val="22"/>
          <w:lang w:eastAsia="en-US"/>
        </w:rPr>
        <w:t>ako</w:t>
      </w:r>
      <w:r w:rsidR="008216B8" w:rsidRPr="0063716F">
        <w:rPr>
          <w:rFonts w:asciiTheme="minorHAnsi" w:eastAsiaTheme="minorHAnsi" w:hAnsiTheme="minorHAnsi"/>
          <w:i/>
          <w:color w:val="000000"/>
          <w:sz w:val="22"/>
          <w:szCs w:val="22"/>
          <w:lang w:eastAsia="en-US"/>
        </w:rPr>
        <w:t xml:space="preserve"> príloha </w:t>
      </w:r>
      <w:r w:rsidR="00CE3AFB" w:rsidRPr="0063716F">
        <w:rPr>
          <w:rFonts w:asciiTheme="minorHAnsi" w:eastAsiaTheme="minorHAnsi" w:hAnsiTheme="minorHAnsi"/>
          <w:i/>
          <w:color w:val="000000"/>
          <w:sz w:val="22"/>
          <w:szCs w:val="22"/>
          <w:lang w:eastAsia="en-US"/>
        </w:rPr>
        <w:t>k žiadosti o NFP</w:t>
      </w:r>
      <w:r w:rsidRPr="0063716F">
        <w:rPr>
          <w:rFonts w:asciiTheme="minorHAnsi" w:eastAsiaTheme="minorHAnsi" w:hAnsiTheme="minorHAnsi"/>
          <w:i/>
          <w:color w:val="000000"/>
          <w:sz w:val="22"/>
          <w:szCs w:val="22"/>
          <w:lang w:eastAsia="en-US"/>
        </w:rPr>
        <w:t>)</w:t>
      </w:r>
    </w:p>
    <w:p w14:paraId="798A2B48" w14:textId="033CFE47" w:rsidR="006829FC" w:rsidRPr="001D1B1E" w:rsidRDefault="006829FC">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 xml:space="preserve">voči </w:t>
      </w:r>
      <w:r w:rsidR="00017B90" w:rsidRPr="005365A1">
        <w:rPr>
          <w:rFonts w:asciiTheme="minorHAnsi" w:eastAsiaTheme="minorHAnsi" w:hAnsiTheme="minorHAnsi"/>
          <w:color w:val="000000"/>
          <w:sz w:val="22"/>
          <w:szCs w:val="22"/>
          <w:lang w:eastAsia="en-US"/>
        </w:rPr>
        <w:t>partnerovi</w:t>
      </w:r>
      <w:r w:rsidRPr="005365A1">
        <w:rPr>
          <w:rFonts w:asciiTheme="minorHAnsi" w:eastAsiaTheme="minorHAnsi" w:hAnsiTheme="minorHAnsi"/>
          <w:color w:val="000000"/>
          <w:sz w:val="22"/>
          <w:szCs w:val="22"/>
          <w:lang w:eastAsia="en-US"/>
        </w:rPr>
        <w:t xml:space="preserve"> nie je vedené konkurzné konanie, reštrukturalizačné konanie, nie je v ko</w:t>
      </w:r>
      <w:r w:rsidR="0064265D" w:rsidRPr="005365A1">
        <w:rPr>
          <w:rFonts w:asciiTheme="minorHAnsi" w:eastAsiaTheme="minorHAnsi" w:hAnsiTheme="minorHAnsi"/>
          <w:color w:val="000000"/>
          <w:sz w:val="22"/>
          <w:szCs w:val="22"/>
          <w:lang w:eastAsia="en-US"/>
        </w:rPr>
        <w:t>nkurze ani v</w:t>
      </w:r>
      <w:r w:rsidR="00CE0546" w:rsidRPr="0063716F">
        <w:rPr>
          <w:rFonts w:asciiTheme="minorHAnsi" w:eastAsiaTheme="minorHAnsi" w:hAnsiTheme="minorHAnsi"/>
          <w:color w:val="000000"/>
          <w:sz w:val="22"/>
          <w:szCs w:val="22"/>
          <w:lang w:eastAsia="en-US"/>
        </w:rPr>
        <w:t> </w:t>
      </w:r>
      <w:r w:rsidR="0064265D" w:rsidRPr="001D1B1E">
        <w:rPr>
          <w:rFonts w:asciiTheme="minorHAnsi" w:eastAsiaTheme="minorHAnsi" w:hAnsiTheme="minorHAnsi"/>
          <w:color w:val="000000"/>
          <w:sz w:val="22"/>
          <w:szCs w:val="22"/>
          <w:lang w:eastAsia="en-US"/>
        </w:rPr>
        <w:t>reštrukturalizácii</w:t>
      </w:r>
      <w:r w:rsidR="00CE0546" w:rsidRPr="0063716F">
        <w:rPr>
          <w:rFonts w:asciiTheme="minorHAnsi" w:eastAsiaTheme="minorHAnsi" w:hAnsiTheme="minorHAnsi"/>
          <w:color w:val="000000"/>
          <w:sz w:val="22"/>
          <w:szCs w:val="22"/>
          <w:lang w:eastAsia="en-US"/>
        </w:rPr>
        <w:t xml:space="preserve"> </w:t>
      </w:r>
      <w:r w:rsidR="00CE0546" w:rsidRPr="001D1B1E">
        <w:rPr>
          <w:rFonts w:asciiTheme="minorHAnsi" w:eastAsiaTheme="minorHAnsi" w:hAnsiTheme="minorHAnsi"/>
          <w:color w:val="000000"/>
          <w:sz w:val="22"/>
          <w:szCs w:val="22"/>
          <w:lang w:eastAsia="en-US"/>
        </w:rPr>
        <w:t xml:space="preserve">(podmienka sa </w:t>
      </w:r>
      <w:r w:rsidR="00CE0546" w:rsidRPr="005365A1">
        <w:rPr>
          <w:rFonts w:asciiTheme="minorHAnsi" w:eastAsiaTheme="minorHAnsi" w:hAnsiTheme="minorHAnsi"/>
          <w:color w:val="000000"/>
          <w:sz w:val="22"/>
          <w:szCs w:val="22"/>
          <w:lang w:eastAsia="en-US"/>
        </w:rPr>
        <w:t xml:space="preserve">vzťahuje </w:t>
      </w:r>
      <w:r w:rsidR="005365A1" w:rsidRPr="005365A1">
        <w:rPr>
          <w:rFonts w:asciiTheme="minorHAnsi" w:eastAsiaTheme="minorHAnsi" w:hAnsiTheme="minorHAnsi"/>
          <w:color w:val="000000"/>
          <w:sz w:val="22"/>
          <w:szCs w:val="22"/>
          <w:lang w:eastAsia="en-US"/>
        </w:rPr>
        <w:t>iba na verejné vysoké školy</w:t>
      </w:r>
      <w:r w:rsidR="00E06499" w:rsidRPr="0063716F">
        <w:rPr>
          <w:rFonts w:asciiTheme="minorHAnsi" w:eastAsiaTheme="minorHAnsi" w:hAnsiTheme="minorHAnsi"/>
          <w:color w:val="000000"/>
          <w:sz w:val="22"/>
          <w:szCs w:val="22"/>
          <w:lang w:eastAsia="en-US"/>
        </w:rPr>
        <w:t>)</w:t>
      </w:r>
    </w:p>
    <w:p w14:paraId="44AB70C7" w14:textId="5E7E1F71" w:rsidR="0064265D" w:rsidRPr="0063716F" w:rsidRDefault="0064265D">
      <w:pPr>
        <w:pStyle w:val="Odsekzoznamu"/>
        <w:autoSpaceDE w:val="0"/>
        <w:autoSpaceDN w:val="0"/>
        <w:adjustRightInd w:val="0"/>
        <w:spacing w:before="120" w:after="120"/>
        <w:ind w:left="714"/>
        <w:contextualSpacing w:val="0"/>
        <w:jc w:val="both"/>
        <w:rPr>
          <w:rFonts w:asciiTheme="minorHAnsi" w:eastAsiaTheme="minorHAnsi" w:hAnsiTheme="minorHAnsi"/>
          <w:i/>
          <w:color w:val="000000"/>
          <w:sz w:val="22"/>
          <w:szCs w:val="22"/>
          <w:lang w:eastAsia="en-US"/>
        </w:rPr>
      </w:pPr>
      <w:r w:rsidRPr="0063716F">
        <w:rPr>
          <w:rFonts w:asciiTheme="minorHAnsi" w:eastAsiaTheme="minorHAnsi" w:hAnsiTheme="minorHAnsi"/>
          <w:i/>
          <w:color w:val="000000"/>
          <w:sz w:val="22"/>
          <w:szCs w:val="22"/>
          <w:lang w:eastAsia="en-US"/>
        </w:rPr>
        <w:t xml:space="preserve">(podmienka sa preukazuje čestným vyhlásením </w:t>
      </w:r>
      <w:r w:rsidR="006D79B5" w:rsidRPr="0063716F">
        <w:rPr>
          <w:rFonts w:asciiTheme="minorHAnsi" w:eastAsiaTheme="minorHAnsi" w:hAnsiTheme="minorHAnsi"/>
          <w:i/>
          <w:color w:val="000000"/>
          <w:sz w:val="22"/>
          <w:szCs w:val="22"/>
          <w:lang w:eastAsia="en-US"/>
        </w:rPr>
        <w:t>partnera</w:t>
      </w:r>
      <w:r w:rsidR="00CB2D85" w:rsidRPr="0063716F">
        <w:rPr>
          <w:rFonts w:asciiTheme="minorHAnsi" w:eastAsiaTheme="minorHAnsi" w:hAnsiTheme="minorHAnsi"/>
          <w:i/>
          <w:color w:val="000000"/>
          <w:sz w:val="22"/>
          <w:szCs w:val="22"/>
          <w:lang w:eastAsia="en-US"/>
        </w:rPr>
        <w:t xml:space="preserve"> </w:t>
      </w:r>
      <w:r w:rsidR="005125EF" w:rsidRPr="0063716F">
        <w:rPr>
          <w:rFonts w:asciiTheme="minorHAnsi" w:hAnsiTheme="minorHAnsi"/>
          <w:i/>
          <w:sz w:val="22"/>
          <w:szCs w:val="22"/>
        </w:rPr>
        <w:t>nie starším ako tri mesiace ku dňu predloženia žiadosti o</w:t>
      </w:r>
      <w:r w:rsidR="005125EF">
        <w:rPr>
          <w:rFonts w:asciiTheme="minorHAnsi" w:hAnsiTheme="minorHAnsi"/>
          <w:i/>
          <w:sz w:val="22"/>
          <w:szCs w:val="22"/>
        </w:rPr>
        <w:t> </w:t>
      </w:r>
      <w:r w:rsidR="005125EF" w:rsidRPr="0063716F">
        <w:rPr>
          <w:rFonts w:asciiTheme="minorHAnsi" w:hAnsiTheme="minorHAnsi"/>
          <w:i/>
          <w:sz w:val="22"/>
          <w:szCs w:val="22"/>
        </w:rPr>
        <w:t>NFP</w:t>
      </w:r>
      <w:r w:rsidR="005125EF">
        <w:rPr>
          <w:rFonts w:asciiTheme="minorHAnsi" w:hAnsiTheme="minorHAnsi"/>
          <w:i/>
          <w:sz w:val="22"/>
          <w:szCs w:val="22"/>
        </w:rPr>
        <w:t xml:space="preserve">, predkladá sa </w:t>
      </w:r>
      <w:r w:rsidR="005125EF" w:rsidRPr="0063716F">
        <w:rPr>
          <w:rFonts w:asciiTheme="minorHAnsi" w:eastAsiaTheme="minorHAnsi" w:hAnsiTheme="minorHAnsi"/>
          <w:i/>
          <w:color w:val="000000"/>
          <w:sz w:val="22"/>
          <w:szCs w:val="22"/>
          <w:lang w:eastAsia="en-US"/>
        </w:rPr>
        <w:t xml:space="preserve"> </w:t>
      </w:r>
      <w:r w:rsidR="00CB2D85" w:rsidRPr="0063716F">
        <w:rPr>
          <w:rFonts w:asciiTheme="minorHAnsi" w:eastAsiaTheme="minorHAnsi" w:hAnsiTheme="minorHAnsi"/>
          <w:i/>
          <w:color w:val="000000"/>
          <w:sz w:val="22"/>
          <w:szCs w:val="22"/>
          <w:lang w:eastAsia="en-US"/>
        </w:rPr>
        <w:t>ako</w:t>
      </w:r>
      <w:r w:rsidRPr="0063716F">
        <w:rPr>
          <w:rFonts w:asciiTheme="minorHAnsi" w:eastAsiaTheme="minorHAnsi" w:hAnsiTheme="minorHAnsi"/>
          <w:i/>
          <w:color w:val="000000"/>
          <w:sz w:val="22"/>
          <w:szCs w:val="22"/>
          <w:lang w:eastAsia="en-US"/>
        </w:rPr>
        <w:t xml:space="preserve"> </w:t>
      </w:r>
      <w:r w:rsidR="008216B8" w:rsidRPr="0063716F">
        <w:rPr>
          <w:rFonts w:asciiTheme="minorHAnsi" w:eastAsiaTheme="minorHAnsi" w:hAnsiTheme="minorHAnsi"/>
          <w:i/>
          <w:color w:val="000000"/>
          <w:sz w:val="22"/>
          <w:szCs w:val="22"/>
          <w:lang w:eastAsia="en-US"/>
        </w:rPr>
        <w:t xml:space="preserve">príloha </w:t>
      </w:r>
      <w:r w:rsidR="00CE3AFB" w:rsidRPr="0063716F">
        <w:rPr>
          <w:rFonts w:asciiTheme="minorHAnsi" w:eastAsiaTheme="minorHAnsi" w:hAnsiTheme="minorHAnsi"/>
          <w:i/>
          <w:color w:val="000000"/>
          <w:sz w:val="22"/>
          <w:szCs w:val="22"/>
          <w:lang w:eastAsia="en-US"/>
        </w:rPr>
        <w:t>k žiadosti o NFP</w:t>
      </w:r>
      <w:r w:rsidRPr="0063716F">
        <w:rPr>
          <w:rFonts w:asciiTheme="minorHAnsi" w:eastAsiaTheme="minorHAnsi" w:hAnsiTheme="minorHAnsi"/>
          <w:i/>
          <w:color w:val="000000"/>
          <w:sz w:val="22"/>
          <w:szCs w:val="22"/>
          <w:lang w:eastAsia="en-US"/>
        </w:rPr>
        <w:t>)</w:t>
      </w:r>
    </w:p>
    <w:p w14:paraId="00125372" w14:textId="55F39A58" w:rsidR="006D79B5" w:rsidRPr="005365A1" w:rsidRDefault="006829FC">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 xml:space="preserve">voči </w:t>
      </w:r>
      <w:r w:rsidR="007C7205" w:rsidRPr="005365A1">
        <w:rPr>
          <w:rFonts w:asciiTheme="minorHAnsi" w:eastAsiaTheme="minorHAnsi" w:hAnsiTheme="minorHAnsi"/>
          <w:color w:val="000000"/>
          <w:sz w:val="22"/>
          <w:szCs w:val="22"/>
          <w:lang w:eastAsia="en-US"/>
        </w:rPr>
        <w:t>par</w:t>
      </w:r>
      <w:r w:rsidR="006246F6" w:rsidRPr="005365A1">
        <w:rPr>
          <w:rFonts w:asciiTheme="minorHAnsi" w:eastAsiaTheme="minorHAnsi" w:hAnsiTheme="minorHAnsi"/>
          <w:color w:val="000000"/>
          <w:sz w:val="22"/>
          <w:szCs w:val="22"/>
          <w:lang w:eastAsia="en-US"/>
        </w:rPr>
        <w:t>t</w:t>
      </w:r>
      <w:r w:rsidR="007C7205" w:rsidRPr="005365A1">
        <w:rPr>
          <w:rFonts w:asciiTheme="minorHAnsi" w:eastAsiaTheme="minorHAnsi" w:hAnsiTheme="minorHAnsi"/>
          <w:color w:val="000000"/>
          <w:sz w:val="22"/>
          <w:szCs w:val="22"/>
          <w:lang w:eastAsia="en-US"/>
        </w:rPr>
        <w:t>nerovi</w:t>
      </w:r>
      <w:r w:rsidRPr="005365A1">
        <w:rPr>
          <w:rFonts w:asciiTheme="minorHAnsi" w:eastAsiaTheme="minorHAnsi" w:hAnsiTheme="minorHAnsi"/>
          <w:color w:val="000000"/>
          <w:sz w:val="22"/>
          <w:szCs w:val="22"/>
          <w:lang w:eastAsia="en-US"/>
        </w:rPr>
        <w:t xml:space="preserve"> nie je vedený výkon rozhodnutia </w:t>
      </w:r>
      <w:r w:rsidR="00B3275F" w:rsidRPr="005365A1">
        <w:rPr>
          <w:rFonts w:asciiTheme="minorHAnsi" w:eastAsiaTheme="minorHAnsi" w:hAnsiTheme="minorHAnsi"/>
          <w:color w:val="000000"/>
          <w:sz w:val="22"/>
          <w:szCs w:val="22"/>
          <w:lang w:eastAsia="en-US"/>
        </w:rPr>
        <w:t xml:space="preserve"> (</w:t>
      </w:r>
      <w:r w:rsidR="006A48C2" w:rsidRPr="001D1B1E">
        <w:rPr>
          <w:rFonts w:asciiTheme="minorHAnsi" w:eastAsiaTheme="minorHAnsi" w:hAnsiTheme="minorHAnsi"/>
          <w:color w:val="000000"/>
          <w:sz w:val="22"/>
          <w:szCs w:val="22"/>
          <w:lang w:eastAsia="en-US"/>
        </w:rPr>
        <w:t xml:space="preserve">podmienka sa </w:t>
      </w:r>
      <w:r w:rsidR="006A48C2" w:rsidRPr="005365A1">
        <w:rPr>
          <w:rFonts w:asciiTheme="minorHAnsi" w:eastAsiaTheme="minorHAnsi" w:hAnsiTheme="minorHAnsi"/>
          <w:color w:val="000000"/>
          <w:sz w:val="22"/>
          <w:szCs w:val="22"/>
          <w:lang w:eastAsia="en-US"/>
        </w:rPr>
        <w:t>vzťahuje iba na verejné vysoké školy</w:t>
      </w:r>
      <w:r w:rsidR="00B3275F" w:rsidRPr="005365A1">
        <w:rPr>
          <w:rFonts w:asciiTheme="minorHAnsi" w:eastAsiaTheme="minorHAnsi" w:hAnsiTheme="minorHAnsi"/>
          <w:color w:val="000000"/>
          <w:sz w:val="22"/>
          <w:szCs w:val="22"/>
          <w:lang w:eastAsia="en-US"/>
        </w:rPr>
        <w:t>)</w:t>
      </w:r>
    </w:p>
    <w:p w14:paraId="5A17E506" w14:textId="2789196B" w:rsidR="006829FC" w:rsidRPr="0063716F" w:rsidRDefault="0064265D">
      <w:pPr>
        <w:pStyle w:val="Odsekzoznamu"/>
        <w:autoSpaceDE w:val="0"/>
        <w:autoSpaceDN w:val="0"/>
        <w:adjustRightInd w:val="0"/>
        <w:spacing w:before="120" w:after="120"/>
        <w:ind w:left="714"/>
        <w:contextualSpacing w:val="0"/>
        <w:jc w:val="both"/>
        <w:rPr>
          <w:rFonts w:asciiTheme="minorHAnsi" w:eastAsiaTheme="minorHAnsi" w:hAnsiTheme="minorHAnsi"/>
          <w:i/>
          <w:color w:val="000000"/>
          <w:sz w:val="22"/>
          <w:szCs w:val="22"/>
          <w:lang w:eastAsia="en-US"/>
        </w:rPr>
      </w:pPr>
      <w:r w:rsidRPr="0063716F">
        <w:rPr>
          <w:rFonts w:asciiTheme="minorHAnsi" w:eastAsiaTheme="minorHAnsi" w:hAnsiTheme="minorHAnsi"/>
          <w:i/>
          <w:color w:val="000000"/>
          <w:sz w:val="22"/>
          <w:szCs w:val="22"/>
          <w:lang w:eastAsia="en-US"/>
        </w:rPr>
        <w:t xml:space="preserve">(podmienka sa preukazuje čestným vyhlásením </w:t>
      </w:r>
      <w:r w:rsidR="006D79B5" w:rsidRPr="0063716F">
        <w:rPr>
          <w:rFonts w:asciiTheme="minorHAnsi" w:eastAsiaTheme="minorHAnsi" w:hAnsiTheme="minorHAnsi"/>
          <w:i/>
          <w:color w:val="000000"/>
          <w:sz w:val="22"/>
          <w:szCs w:val="22"/>
          <w:lang w:eastAsia="en-US"/>
        </w:rPr>
        <w:t>partnera</w:t>
      </w:r>
      <w:r w:rsidRPr="0063716F">
        <w:rPr>
          <w:rFonts w:asciiTheme="minorHAnsi" w:eastAsiaTheme="minorHAnsi" w:hAnsiTheme="minorHAnsi"/>
          <w:i/>
          <w:color w:val="000000"/>
          <w:sz w:val="22"/>
          <w:szCs w:val="22"/>
          <w:lang w:eastAsia="en-US"/>
        </w:rPr>
        <w:t xml:space="preserve"> </w:t>
      </w:r>
      <w:r w:rsidR="008C1135" w:rsidRPr="0063716F">
        <w:rPr>
          <w:rFonts w:asciiTheme="minorHAnsi" w:hAnsiTheme="minorHAnsi"/>
          <w:i/>
          <w:sz w:val="22"/>
          <w:szCs w:val="22"/>
        </w:rPr>
        <w:t>nie starším ako tri mesiace ku dňu predloženia žiadosti o NFP</w:t>
      </w:r>
      <w:r w:rsidR="008C1135" w:rsidRPr="001D1B1E">
        <w:rPr>
          <w:rFonts w:asciiTheme="minorHAnsi" w:hAnsiTheme="minorHAnsi"/>
          <w:i/>
          <w:sz w:val="22"/>
          <w:szCs w:val="22"/>
        </w:rPr>
        <w:t>, predkladá sa</w:t>
      </w:r>
      <w:r w:rsidR="008C1135" w:rsidRPr="0063716F">
        <w:rPr>
          <w:rFonts w:asciiTheme="minorHAnsi" w:eastAsiaTheme="minorHAnsi" w:hAnsiTheme="minorHAnsi"/>
          <w:i/>
          <w:color w:val="000000"/>
          <w:sz w:val="22"/>
          <w:szCs w:val="22"/>
          <w:lang w:eastAsia="en-US"/>
        </w:rPr>
        <w:t xml:space="preserve"> </w:t>
      </w:r>
      <w:r w:rsidRPr="0063716F">
        <w:rPr>
          <w:rFonts w:asciiTheme="minorHAnsi" w:eastAsiaTheme="minorHAnsi" w:hAnsiTheme="minorHAnsi"/>
          <w:i/>
          <w:color w:val="000000"/>
          <w:sz w:val="22"/>
          <w:szCs w:val="22"/>
          <w:lang w:eastAsia="en-US"/>
        </w:rPr>
        <w:t xml:space="preserve">ako </w:t>
      </w:r>
      <w:r w:rsidR="008216B8" w:rsidRPr="0063716F">
        <w:rPr>
          <w:rFonts w:asciiTheme="minorHAnsi" w:eastAsiaTheme="minorHAnsi" w:hAnsiTheme="minorHAnsi"/>
          <w:i/>
          <w:color w:val="000000"/>
          <w:sz w:val="22"/>
          <w:szCs w:val="22"/>
          <w:lang w:eastAsia="en-US"/>
        </w:rPr>
        <w:t xml:space="preserve">príloha </w:t>
      </w:r>
      <w:r w:rsidR="00CE3AFB" w:rsidRPr="0063716F">
        <w:rPr>
          <w:rFonts w:asciiTheme="minorHAnsi" w:eastAsiaTheme="minorHAnsi" w:hAnsiTheme="minorHAnsi"/>
          <w:i/>
          <w:color w:val="000000"/>
          <w:sz w:val="22"/>
          <w:szCs w:val="22"/>
          <w:lang w:eastAsia="en-US"/>
        </w:rPr>
        <w:t>k žiadosti o NFP</w:t>
      </w:r>
      <w:r w:rsidRPr="0063716F">
        <w:rPr>
          <w:rFonts w:asciiTheme="minorHAnsi" w:eastAsiaTheme="minorHAnsi" w:hAnsiTheme="minorHAnsi"/>
          <w:i/>
          <w:color w:val="000000"/>
          <w:sz w:val="22"/>
          <w:szCs w:val="22"/>
          <w:lang w:eastAsia="en-US"/>
        </w:rPr>
        <w:t>)</w:t>
      </w:r>
    </w:p>
    <w:p w14:paraId="61BA0240" w14:textId="35346392" w:rsidR="006829FC" w:rsidRPr="001D1B1E" w:rsidDel="0087490B" w:rsidRDefault="006829FC">
      <w:pPr>
        <w:pStyle w:val="Odsekzoznamu"/>
        <w:numPr>
          <w:ilvl w:val="0"/>
          <w:numId w:val="7"/>
        </w:numPr>
        <w:autoSpaceDE w:val="0"/>
        <w:autoSpaceDN w:val="0"/>
        <w:adjustRightInd w:val="0"/>
        <w:spacing w:before="120" w:after="120"/>
        <w:ind w:left="714" w:hanging="357"/>
        <w:contextualSpacing w:val="0"/>
        <w:jc w:val="both"/>
        <w:rPr>
          <w:del w:id="120" w:author="Šušlíková, Mária" w:date="2020-12-17T14:35:00Z"/>
          <w:rFonts w:asciiTheme="minorHAnsi" w:eastAsiaTheme="minorHAnsi" w:hAnsiTheme="minorHAnsi"/>
          <w:color w:val="000000"/>
          <w:sz w:val="22"/>
          <w:szCs w:val="22"/>
          <w:lang w:eastAsia="en-US"/>
        </w:rPr>
      </w:pPr>
      <w:del w:id="121" w:author="Šušlíková, Mária" w:date="2020-12-17T14:35:00Z">
        <w:r w:rsidRPr="001D1B1E" w:rsidDel="0087490B">
          <w:rPr>
            <w:rFonts w:asciiTheme="minorHAnsi" w:eastAsiaTheme="minorHAnsi" w:hAnsiTheme="minorHAnsi"/>
            <w:color w:val="000000"/>
            <w:sz w:val="22"/>
            <w:szCs w:val="22"/>
            <w:lang w:eastAsia="en-US"/>
          </w:rPr>
          <w:delText xml:space="preserve">voči </w:delText>
        </w:r>
        <w:r w:rsidR="007C7205" w:rsidRPr="005365A1" w:rsidDel="0087490B">
          <w:rPr>
            <w:rFonts w:asciiTheme="minorHAnsi" w:eastAsiaTheme="minorHAnsi" w:hAnsiTheme="minorHAnsi"/>
            <w:color w:val="000000"/>
            <w:sz w:val="22"/>
            <w:szCs w:val="22"/>
            <w:lang w:eastAsia="en-US"/>
          </w:rPr>
          <w:delText>partnerovi</w:delText>
        </w:r>
        <w:r w:rsidRPr="005365A1" w:rsidDel="0087490B">
          <w:rPr>
            <w:rFonts w:asciiTheme="minorHAnsi" w:eastAsiaTheme="minorHAnsi" w:hAnsiTheme="minorHAnsi"/>
            <w:color w:val="000000"/>
            <w:sz w:val="22"/>
            <w:szCs w:val="22"/>
            <w:lang w:eastAsia="en-US"/>
          </w:rPr>
          <w:delText xml:space="preserve"> sa nenárokuje vrátenie pomoci na základe rozhodnutia Európskej komisie, ktorým bola pomoc označená za neoprávnenú a nezlučiteľnú so spoločným </w:delText>
        </w:r>
      </w:del>
      <w:ins w:id="122" w:author="Šušlíková Mária" w:date="2020-11-25T14:33:00Z">
        <w:del w:id="123" w:author="Šušlíková, Mária" w:date="2020-12-17T14:35:00Z">
          <w:r w:rsidR="00186E4E" w:rsidDel="0087490B">
            <w:rPr>
              <w:rFonts w:asciiTheme="minorHAnsi" w:eastAsiaTheme="minorHAnsi" w:hAnsiTheme="minorHAnsi"/>
              <w:color w:val="000000"/>
              <w:sz w:val="22"/>
              <w:szCs w:val="22"/>
              <w:lang w:eastAsia="en-US"/>
            </w:rPr>
            <w:delText>vnútorným</w:delText>
          </w:r>
          <w:r w:rsidR="00186E4E" w:rsidRPr="005365A1" w:rsidDel="0087490B">
            <w:rPr>
              <w:rFonts w:asciiTheme="minorHAnsi" w:eastAsiaTheme="minorHAnsi" w:hAnsiTheme="minorHAnsi"/>
              <w:color w:val="000000"/>
              <w:sz w:val="22"/>
              <w:szCs w:val="22"/>
              <w:lang w:eastAsia="en-US"/>
            </w:rPr>
            <w:delText xml:space="preserve"> </w:delText>
          </w:r>
        </w:del>
      </w:ins>
      <w:del w:id="124" w:author="Šušlíková, Mária" w:date="2020-12-17T14:35:00Z">
        <w:r w:rsidRPr="005365A1" w:rsidDel="0087490B">
          <w:rPr>
            <w:rFonts w:asciiTheme="minorHAnsi" w:eastAsiaTheme="minorHAnsi" w:hAnsiTheme="minorHAnsi"/>
            <w:color w:val="000000"/>
            <w:sz w:val="22"/>
            <w:szCs w:val="22"/>
            <w:lang w:eastAsia="en-US"/>
          </w:rPr>
          <w:delText xml:space="preserve">trhom </w:delText>
        </w:r>
      </w:del>
    </w:p>
    <w:p w14:paraId="37F54E62" w14:textId="5B988EAB" w:rsidR="0064265D" w:rsidRPr="0063716F" w:rsidDel="0087490B" w:rsidRDefault="0064265D">
      <w:pPr>
        <w:pStyle w:val="Odsekzoznamu"/>
        <w:autoSpaceDE w:val="0"/>
        <w:autoSpaceDN w:val="0"/>
        <w:adjustRightInd w:val="0"/>
        <w:spacing w:before="120" w:after="120"/>
        <w:ind w:left="714"/>
        <w:contextualSpacing w:val="0"/>
        <w:jc w:val="both"/>
        <w:rPr>
          <w:del w:id="125" w:author="Šušlíková, Mária" w:date="2020-12-17T14:35:00Z"/>
          <w:rFonts w:asciiTheme="minorHAnsi" w:eastAsiaTheme="minorHAnsi" w:hAnsiTheme="minorHAnsi"/>
          <w:i/>
          <w:color w:val="000000"/>
          <w:sz w:val="22"/>
          <w:szCs w:val="22"/>
          <w:lang w:eastAsia="en-US"/>
        </w:rPr>
      </w:pPr>
      <w:del w:id="126" w:author="Šušlíková, Mária" w:date="2020-12-17T14:35:00Z">
        <w:r w:rsidRPr="0063716F" w:rsidDel="0087490B">
          <w:rPr>
            <w:rFonts w:asciiTheme="minorHAnsi" w:eastAsiaTheme="minorHAnsi" w:hAnsiTheme="minorHAnsi"/>
            <w:i/>
            <w:color w:val="000000"/>
            <w:sz w:val="22"/>
            <w:szCs w:val="22"/>
            <w:lang w:eastAsia="en-US"/>
          </w:rPr>
          <w:delText xml:space="preserve">(podmienka sa preukazuje čestným vyhlásením </w:delText>
        </w:r>
        <w:r w:rsidR="006D79B5" w:rsidRPr="0063716F" w:rsidDel="0087490B">
          <w:rPr>
            <w:rFonts w:asciiTheme="minorHAnsi" w:eastAsiaTheme="minorHAnsi" w:hAnsiTheme="minorHAnsi"/>
            <w:i/>
            <w:color w:val="000000"/>
            <w:sz w:val="22"/>
            <w:szCs w:val="22"/>
            <w:lang w:eastAsia="en-US"/>
          </w:rPr>
          <w:delText>partnera</w:delText>
        </w:r>
        <w:r w:rsidRPr="0063716F" w:rsidDel="0087490B">
          <w:rPr>
            <w:rFonts w:asciiTheme="minorHAnsi" w:eastAsiaTheme="minorHAnsi" w:hAnsiTheme="minorHAnsi"/>
            <w:i/>
            <w:color w:val="000000"/>
            <w:sz w:val="22"/>
            <w:szCs w:val="22"/>
            <w:lang w:eastAsia="en-US"/>
          </w:rPr>
          <w:delText xml:space="preserve"> </w:delText>
        </w:r>
        <w:r w:rsidR="005125EF" w:rsidRPr="0063716F" w:rsidDel="0087490B">
          <w:rPr>
            <w:rFonts w:asciiTheme="minorHAnsi" w:hAnsiTheme="minorHAnsi"/>
            <w:i/>
            <w:sz w:val="22"/>
            <w:szCs w:val="22"/>
          </w:rPr>
          <w:delText>nie starším ako tri mesiace ku dňu predloženia žiadosti o</w:delText>
        </w:r>
        <w:r w:rsidR="005125EF" w:rsidDel="0087490B">
          <w:rPr>
            <w:rFonts w:asciiTheme="minorHAnsi" w:hAnsiTheme="minorHAnsi"/>
            <w:i/>
            <w:sz w:val="22"/>
            <w:szCs w:val="22"/>
          </w:rPr>
          <w:delText> </w:delText>
        </w:r>
        <w:r w:rsidR="005125EF" w:rsidRPr="0063716F" w:rsidDel="0087490B">
          <w:rPr>
            <w:rFonts w:asciiTheme="minorHAnsi" w:hAnsiTheme="minorHAnsi"/>
            <w:i/>
            <w:sz w:val="22"/>
            <w:szCs w:val="22"/>
          </w:rPr>
          <w:delText>NFP</w:delText>
        </w:r>
        <w:r w:rsidR="005125EF" w:rsidDel="0087490B">
          <w:rPr>
            <w:rFonts w:asciiTheme="minorHAnsi" w:hAnsiTheme="minorHAnsi"/>
            <w:i/>
            <w:sz w:val="22"/>
            <w:szCs w:val="22"/>
          </w:rPr>
          <w:delText xml:space="preserve">, predkladá sa </w:delText>
        </w:r>
        <w:r w:rsidR="005125EF" w:rsidRPr="0063716F" w:rsidDel="0087490B">
          <w:rPr>
            <w:rFonts w:asciiTheme="minorHAnsi" w:eastAsiaTheme="minorHAnsi" w:hAnsiTheme="minorHAnsi"/>
            <w:i/>
            <w:color w:val="000000"/>
            <w:sz w:val="22"/>
            <w:szCs w:val="22"/>
            <w:lang w:eastAsia="en-US"/>
          </w:rPr>
          <w:delText xml:space="preserve"> </w:delText>
        </w:r>
        <w:r w:rsidRPr="0063716F" w:rsidDel="0087490B">
          <w:rPr>
            <w:rFonts w:asciiTheme="minorHAnsi" w:eastAsiaTheme="minorHAnsi" w:hAnsiTheme="minorHAnsi"/>
            <w:i/>
            <w:color w:val="000000"/>
            <w:sz w:val="22"/>
            <w:szCs w:val="22"/>
            <w:lang w:eastAsia="en-US"/>
          </w:rPr>
          <w:delText xml:space="preserve">ako </w:delText>
        </w:r>
        <w:r w:rsidR="008216B8" w:rsidRPr="0063716F" w:rsidDel="0087490B">
          <w:rPr>
            <w:rFonts w:asciiTheme="minorHAnsi" w:eastAsiaTheme="minorHAnsi" w:hAnsiTheme="minorHAnsi"/>
            <w:i/>
            <w:color w:val="000000"/>
            <w:sz w:val="22"/>
            <w:szCs w:val="22"/>
            <w:lang w:eastAsia="en-US"/>
          </w:rPr>
          <w:delText xml:space="preserve">príloha </w:delText>
        </w:r>
        <w:r w:rsidR="00CE3AFB" w:rsidRPr="0063716F" w:rsidDel="0087490B">
          <w:rPr>
            <w:rFonts w:asciiTheme="minorHAnsi" w:eastAsiaTheme="minorHAnsi" w:hAnsiTheme="minorHAnsi"/>
            <w:i/>
            <w:color w:val="000000"/>
            <w:sz w:val="22"/>
            <w:szCs w:val="22"/>
            <w:lang w:eastAsia="en-US"/>
          </w:rPr>
          <w:delText>k žiadosti o NFP</w:delText>
        </w:r>
        <w:r w:rsidRPr="0063716F" w:rsidDel="0087490B">
          <w:rPr>
            <w:rFonts w:asciiTheme="minorHAnsi" w:eastAsiaTheme="minorHAnsi" w:hAnsiTheme="minorHAnsi"/>
            <w:i/>
            <w:color w:val="000000"/>
            <w:sz w:val="22"/>
            <w:szCs w:val="22"/>
            <w:lang w:eastAsia="en-US"/>
          </w:rPr>
          <w:delText>)</w:delText>
        </w:r>
      </w:del>
    </w:p>
    <w:p w14:paraId="3F22E652" w14:textId="164084F1" w:rsidR="005365A1" w:rsidRDefault="008C1135" w:rsidP="0063716F">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olor w:val="000000"/>
          <w:sz w:val="22"/>
          <w:szCs w:val="22"/>
          <w:lang w:eastAsia="en-US"/>
        </w:rPr>
      </w:pPr>
      <w:r w:rsidRPr="0063716F">
        <w:rPr>
          <w:rFonts w:asciiTheme="minorHAnsi" w:eastAsiaTheme="minorHAnsi" w:hAnsiTheme="minorHAnsi"/>
          <w:color w:val="000000"/>
          <w:sz w:val="22"/>
          <w:szCs w:val="22"/>
          <w:lang w:eastAsia="en-US"/>
        </w:rPr>
        <w:t>finančná spôsobilosť na spolufinancovanie projektu, t.j. partner má zabezpečené finančné prostriedky minimálne na spolufinancovanie oprávnených výdavkov projektu. Výška spolufinancovania projektu zo strany partnera sa stanovuje ako rozdiel medzi celkovými oprávnenými výdavkami partnera a žiadaným NFP</w:t>
      </w:r>
      <w:r w:rsidRPr="001D1B1E" w:rsidDel="008C1135">
        <w:rPr>
          <w:rFonts w:asciiTheme="minorHAnsi" w:eastAsiaTheme="minorHAnsi" w:hAnsiTheme="minorHAnsi"/>
          <w:color w:val="000000"/>
          <w:sz w:val="22"/>
          <w:szCs w:val="22"/>
          <w:lang w:eastAsia="en-US"/>
        </w:rPr>
        <w:t xml:space="preserve"> </w:t>
      </w:r>
      <w:r w:rsidR="006A48C2" w:rsidRPr="0010496D">
        <w:rPr>
          <w:rFonts w:asciiTheme="minorHAnsi" w:eastAsiaTheme="minorHAnsi" w:hAnsiTheme="minorHAnsi"/>
          <w:color w:val="000000"/>
          <w:sz w:val="22"/>
          <w:szCs w:val="22"/>
          <w:lang w:eastAsia="en-US"/>
        </w:rPr>
        <w:t>(</w:t>
      </w:r>
      <w:r w:rsidR="006A48C2" w:rsidRPr="001D1B1E">
        <w:rPr>
          <w:rFonts w:asciiTheme="minorHAnsi" w:eastAsiaTheme="minorHAnsi" w:hAnsiTheme="minorHAnsi"/>
          <w:color w:val="000000"/>
          <w:sz w:val="22"/>
          <w:szCs w:val="22"/>
          <w:lang w:eastAsia="en-US"/>
        </w:rPr>
        <w:t xml:space="preserve">podmienka sa </w:t>
      </w:r>
      <w:r w:rsidR="006A48C2" w:rsidRPr="005365A1">
        <w:rPr>
          <w:rFonts w:asciiTheme="minorHAnsi" w:eastAsiaTheme="minorHAnsi" w:hAnsiTheme="minorHAnsi"/>
          <w:color w:val="000000"/>
          <w:sz w:val="22"/>
          <w:szCs w:val="22"/>
          <w:lang w:eastAsia="en-US"/>
        </w:rPr>
        <w:t>vzťahuje iba na verejné vysoké školy</w:t>
      </w:r>
      <w:r w:rsidR="006A48C2" w:rsidRPr="0010496D">
        <w:rPr>
          <w:rFonts w:asciiTheme="minorHAnsi" w:eastAsiaTheme="minorHAnsi" w:hAnsiTheme="minorHAnsi"/>
          <w:color w:val="000000"/>
          <w:sz w:val="22"/>
          <w:szCs w:val="22"/>
          <w:lang w:eastAsia="en-US"/>
        </w:rPr>
        <w:t>)</w:t>
      </w:r>
    </w:p>
    <w:p w14:paraId="42D92F6F" w14:textId="21F67039" w:rsidR="006D79B5" w:rsidRPr="0063716F" w:rsidRDefault="00B91DDF" w:rsidP="001D1B1E">
      <w:pPr>
        <w:pStyle w:val="Odsekzoznamu"/>
        <w:autoSpaceDE w:val="0"/>
        <w:autoSpaceDN w:val="0"/>
        <w:adjustRightInd w:val="0"/>
        <w:spacing w:before="120" w:after="120"/>
        <w:ind w:left="714"/>
        <w:contextualSpacing w:val="0"/>
        <w:jc w:val="both"/>
        <w:rPr>
          <w:rFonts w:asciiTheme="minorHAnsi" w:eastAsiaTheme="minorHAnsi" w:hAnsiTheme="minorHAnsi"/>
          <w:i/>
          <w:color w:val="000000"/>
          <w:sz w:val="22"/>
          <w:szCs w:val="22"/>
          <w:lang w:eastAsia="en-US"/>
        </w:rPr>
      </w:pPr>
      <w:r w:rsidRPr="0063716F">
        <w:rPr>
          <w:rFonts w:asciiTheme="minorHAnsi" w:eastAsiaTheme="minorHAnsi" w:hAnsiTheme="minorHAnsi"/>
          <w:i/>
          <w:color w:val="000000"/>
          <w:sz w:val="22"/>
          <w:szCs w:val="22"/>
          <w:lang w:eastAsia="en-US"/>
        </w:rPr>
        <w:t xml:space="preserve">(podmienka sa preukazuje čestným vyhlásením </w:t>
      </w:r>
      <w:r w:rsidR="006D79B5" w:rsidRPr="0063716F">
        <w:rPr>
          <w:rFonts w:asciiTheme="minorHAnsi" w:eastAsiaTheme="minorHAnsi" w:hAnsiTheme="minorHAnsi"/>
          <w:i/>
          <w:color w:val="000000"/>
          <w:sz w:val="22"/>
          <w:szCs w:val="22"/>
          <w:lang w:eastAsia="en-US"/>
        </w:rPr>
        <w:t>partnera</w:t>
      </w:r>
      <w:r w:rsidRPr="0063716F">
        <w:rPr>
          <w:rFonts w:asciiTheme="minorHAnsi" w:eastAsiaTheme="minorHAnsi" w:hAnsiTheme="minorHAnsi"/>
          <w:i/>
          <w:color w:val="000000"/>
          <w:sz w:val="22"/>
          <w:szCs w:val="22"/>
          <w:lang w:eastAsia="en-US"/>
        </w:rPr>
        <w:t xml:space="preserve"> </w:t>
      </w:r>
      <w:r w:rsidR="008C1135" w:rsidRPr="0063716F">
        <w:rPr>
          <w:rFonts w:asciiTheme="minorHAnsi" w:eastAsiaTheme="minorHAnsi" w:hAnsiTheme="minorHAnsi"/>
          <w:i/>
          <w:color w:val="000000"/>
          <w:sz w:val="22"/>
          <w:szCs w:val="22"/>
          <w:lang w:eastAsia="en-US"/>
        </w:rPr>
        <w:t xml:space="preserve">nie starším ako tri mesiace ku dňu predloženia žiadosti o NFP, predkladá sa </w:t>
      </w:r>
      <w:r w:rsidRPr="0063716F">
        <w:rPr>
          <w:rFonts w:asciiTheme="minorHAnsi" w:eastAsiaTheme="minorHAnsi" w:hAnsiTheme="minorHAnsi"/>
          <w:i/>
          <w:color w:val="000000"/>
          <w:sz w:val="22"/>
          <w:szCs w:val="22"/>
          <w:lang w:eastAsia="en-US"/>
        </w:rPr>
        <w:t xml:space="preserve">ako </w:t>
      </w:r>
      <w:r w:rsidR="008216B8" w:rsidRPr="0063716F">
        <w:rPr>
          <w:rFonts w:asciiTheme="minorHAnsi" w:eastAsiaTheme="minorHAnsi" w:hAnsiTheme="minorHAnsi"/>
          <w:i/>
          <w:color w:val="000000"/>
          <w:sz w:val="22"/>
          <w:szCs w:val="22"/>
          <w:lang w:eastAsia="en-US"/>
        </w:rPr>
        <w:t xml:space="preserve">príloha </w:t>
      </w:r>
      <w:r w:rsidR="00CE3AFB" w:rsidRPr="0063716F">
        <w:rPr>
          <w:rFonts w:asciiTheme="minorHAnsi" w:eastAsiaTheme="minorHAnsi" w:hAnsiTheme="minorHAnsi"/>
          <w:i/>
          <w:color w:val="000000"/>
          <w:sz w:val="22"/>
          <w:szCs w:val="22"/>
          <w:lang w:eastAsia="en-US"/>
        </w:rPr>
        <w:t>k žiadosti o NFP</w:t>
      </w:r>
      <w:r w:rsidRPr="0063716F">
        <w:rPr>
          <w:rFonts w:asciiTheme="minorHAnsi" w:eastAsiaTheme="minorHAnsi" w:hAnsiTheme="minorHAnsi"/>
          <w:i/>
          <w:color w:val="000000"/>
          <w:sz w:val="22"/>
          <w:szCs w:val="22"/>
          <w:lang w:eastAsia="en-US"/>
        </w:rPr>
        <w:t>)</w:t>
      </w:r>
      <w:r w:rsidR="006D79B5" w:rsidRPr="0063716F" w:rsidDel="006D79B5">
        <w:rPr>
          <w:rFonts w:asciiTheme="minorHAnsi" w:eastAsiaTheme="minorHAnsi" w:hAnsiTheme="minorHAnsi"/>
          <w:i/>
          <w:color w:val="000000"/>
          <w:sz w:val="22"/>
          <w:szCs w:val="22"/>
          <w:lang w:eastAsia="en-US"/>
        </w:rPr>
        <w:t xml:space="preserve"> </w:t>
      </w:r>
    </w:p>
    <w:p w14:paraId="560F1AC5" w14:textId="77777777" w:rsidR="002A7815" w:rsidRPr="000C0504" w:rsidRDefault="002A7815" w:rsidP="002B1402">
      <w:pPr>
        <w:pStyle w:val="Odsekzoznamu"/>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p>
    <w:p w14:paraId="1C82D7ED" w14:textId="77777777" w:rsidR="006829FC" w:rsidRPr="009A4624" w:rsidRDefault="006829FC" w:rsidP="00B91DDF">
      <w:pPr>
        <w:pStyle w:val="Odsekzoznamu"/>
        <w:numPr>
          <w:ilvl w:val="1"/>
          <w:numId w:val="1"/>
        </w:numPr>
        <w:spacing w:before="120" w:after="120"/>
        <w:contextualSpacing w:val="0"/>
        <w:rPr>
          <w:rFonts w:asciiTheme="minorHAnsi" w:hAnsiTheme="minorHAnsi"/>
          <w:b/>
        </w:rPr>
      </w:pPr>
      <w:r w:rsidRPr="009A4624">
        <w:rPr>
          <w:rFonts w:asciiTheme="minorHAnsi" w:hAnsiTheme="minorHAnsi"/>
          <w:b/>
        </w:rPr>
        <w:t>Oprávnenosť aktivít realizácie projektu</w:t>
      </w:r>
    </w:p>
    <w:p w14:paraId="62A26933" w14:textId="77777777" w:rsidR="002B6CE1" w:rsidRPr="000C0504" w:rsidRDefault="002B6CE1" w:rsidP="00B91DDF">
      <w:pPr>
        <w:pStyle w:val="Odsekzoznamu"/>
        <w:autoSpaceDE w:val="0"/>
        <w:autoSpaceDN w:val="0"/>
        <w:adjustRightInd w:val="0"/>
        <w:spacing w:before="120" w:after="120"/>
        <w:ind w:left="360"/>
        <w:contextualSpacing w:val="0"/>
        <w:rPr>
          <w:rFonts w:asciiTheme="minorHAnsi" w:eastAsiaTheme="minorHAnsi" w:hAnsiTheme="minorHAnsi"/>
          <w:color w:val="000000"/>
          <w:sz w:val="22"/>
          <w:szCs w:val="22"/>
          <w:u w:val="single"/>
          <w:lang w:eastAsia="en-US"/>
        </w:rPr>
      </w:pPr>
      <w:r w:rsidRPr="000C0504">
        <w:rPr>
          <w:rFonts w:asciiTheme="minorHAnsi" w:eastAsiaTheme="minorHAnsi" w:hAnsiTheme="minorHAnsi"/>
          <w:color w:val="000000"/>
          <w:sz w:val="22"/>
          <w:szCs w:val="22"/>
          <w:u w:val="single"/>
          <w:lang w:eastAsia="en-US"/>
        </w:rPr>
        <w:t xml:space="preserve">Podmienky oprávnenosti aktivít: </w:t>
      </w:r>
    </w:p>
    <w:p w14:paraId="0BAABC05" w14:textId="77777777" w:rsidR="002B6CE1" w:rsidRPr="000C0504" w:rsidRDefault="002B6CE1" w:rsidP="0063716F">
      <w:pPr>
        <w:pStyle w:val="Odsekzoznamu"/>
        <w:numPr>
          <w:ilvl w:val="0"/>
          <w:numId w:val="7"/>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hlavné aktivity projektu sú vo vecnom súlade s</w:t>
      </w:r>
      <w:r w:rsidR="004C642B"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oprávne</w:t>
      </w:r>
      <w:r w:rsidR="004C642B" w:rsidRPr="000C0504">
        <w:rPr>
          <w:rFonts w:asciiTheme="minorHAnsi" w:eastAsiaTheme="minorHAnsi" w:hAnsiTheme="minorHAnsi"/>
          <w:color w:val="000000"/>
          <w:sz w:val="22"/>
          <w:szCs w:val="22"/>
          <w:lang w:eastAsia="en-US"/>
        </w:rPr>
        <w:t>nými</w:t>
      </w:r>
      <w:r w:rsidRPr="000C0504">
        <w:rPr>
          <w:rFonts w:asciiTheme="minorHAnsi" w:eastAsiaTheme="minorHAnsi" w:hAnsiTheme="minorHAnsi"/>
          <w:color w:val="000000"/>
          <w:sz w:val="22"/>
          <w:szCs w:val="22"/>
          <w:lang w:eastAsia="en-US"/>
        </w:rPr>
        <w:t xml:space="preserve"> aktivit</w:t>
      </w:r>
      <w:r w:rsidR="004C642B" w:rsidRPr="000C0504">
        <w:rPr>
          <w:rFonts w:asciiTheme="minorHAnsi" w:eastAsiaTheme="minorHAnsi" w:hAnsiTheme="minorHAnsi"/>
          <w:color w:val="000000"/>
          <w:sz w:val="22"/>
          <w:szCs w:val="22"/>
          <w:lang w:eastAsia="en-US"/>
        </w:rPr>
        <w:t>ami</w:t>
      </w:r>
      <w:r w:rsidRPr="000C0504">
        <w:rPr>
          <w:rFonts w:asciiTheme="minorHAnsi" w:eastAsiaTheme="minorHAnsi" w:hAnsiTheme="minorHAnsi"/>
          <w:color w:val="000000"/>
          <w:sz w:val="22"/>
          <w:szCs w:val="22"/>
          <w:lang w:eastAsia="en-US"/>
        </w:rPr>
        <w:t xml:space="preserve"> OP TP, na</w:t>
      </w:r>
      <w:r w:rsidR="007F24AF"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realizáciu ktor</w:t>
      </w:r>
      <w:r w:rsidR="004C642B" w:rsidRPr="000C0504">
        <w:rPr>
          <w:rFonts w:asciiTheme="minorHAnsi" w:eastAsiaTheme="minorHAnsi" w:hAnsiTheme="minorHAnsi"/>
          <w:color w:val="000000"/>
          <w:sz w:val="22"/>
          <w:szCs w:val="22"/>
          <w:lang w:eastAsia="en-US"/>
        </w:rPr>
        <w:t>ých</w:t>
      </w:r>
      <w:r w:rsidRPr="000C0504">
        <w:rPr>
          <w:rFonts w:asciiTheme="minorHAnsi" w:eastAsiaTheme="minorHAnsi" w:hAnsiTheme="minorHAnsi"/>
          <w:color w:val="000000"/>
          <w:sz w:val="22"/>
          <w:szCs w:val="22"/>
          <w:lang w:eastAsia="en-US"/>
        </w:rPr>
        <w:t xml:space="preserve"> je vyhlásené toto vyzvanie</w:t>
      </w:r>
    </w:p>
    <w:p w14:paraId="6B0B4DB4" w14:textId="0C5C1C8E" w:rsidR="006829FC" w:rsidRPr="000C0504" w:rsidRDefault="002B6CE1">
      <w:pPr>
        <w:pStyle w:val="Odsekzoznamu"/>
        <w:spacing w:before="120" w:after="120"/>
        <w:ind w:left="708"/>
        <w:contextualSpacing w:val="0"/>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Oprávnené na poskytnutie príspevku sú výlučne projekty, ktoré svojimi aktivitami spadajú do oprávnen</w:t>
      </w:r>
      <w:r w:rsidR="008E1FE4" w:rsidRPr="000C0504">
        <w:rPr>
          <w:rFonts w:asciiTheme="minorHAnsi" w:eastAsiaTheme="minorHAnsi" w:hAnsiTheme="minorHAnsi"/>
          <w:color w:val="000000"/>
          <w:sz w:val="22"/>
          <w:szCs w:val="22"/>
          <w:lang w:eastAsia="en-US"/>
        </w:rPr>
        <w:t>ej</w:t>
      </w:r>
      <w:r w:rsidRPr="000C0504">
        <w:rPr>
          <w:rFonts w:asciiTheme="minorHAnsi" w:eastAsiaTheme="minorHAnsi" w:hAnsiTheme="minorHAnsi"/>
          <w:color w:val="000000"/>
          <w:sz w:val="22"/>
          <w:szCs w:val="22"/>
          <w:lang w:eastAsia="en-US"/>
        </w:rPr>
        <w:t xml:space="preserve"> aktiv</w:t>
      </w:r>
      <w:r w:rsidR="008E1FE4" w:rsidRPr="000C0504">
        <w:rPr>
          <w:rFonts w:asciiTheme="minorHAnsi" w:eastAsiaTheme="minorHAnsi" w:hAnsiTheme="minorHAnsi"/>
          <w:color w:val="000000"/>
          <w:sz w:val="22"/>
          <w:szCs w:val="22"/>
          <w:lang w:eastAsia="en-US"/>
        </w:rPr>
        <w:t>ity</w:t>
      </w:r>
      <w:r w:rsidRPr="000C0504">
        <w:rPr>
          <w:rFonts w:asciiTheme="minorHAnsi" w:eastAsiaTheme="minorHAnsi" w:hAnsiTheme="minorHAnsi"/>
          <w:color w:val="000000"/>
          <w:sz w:val="22"/>
          <w:szCs w:val="22"/>
          <w:lang w:eastAsia="en-US"/>
        </w:rPr>
        <w:t>:</w:t>
      </w:r>
    </w:p>
    <w:p w14:paraId="2BB0EF26" w14:textId="77777777" w:rsidR="002B6CE1" w:rsidRPr="000C0504" w:rsidRDefault="002B6CE1">
      <w:pPr>
        <w:autoSpaceDE w:val="0"/>
        <w:autoSpaceDN w:val="0"/>
        <w:adjustRightInd w:val="0"/>
        <w:spacing w:before="120" w:after="120"/>
        <w:ind w:left="708"/>
        <w:jc w:val="both"/>
        <w:rPr>
          <w:rFonts w:asciiTheme="minorHAnsi" w:eastAsiaTheme="minorHAnsi" w:hAnsiTheme="minorHAnsi"/>
          <w:b/>
          <w:bCs/>
          <w:iCs/>
          <w:color w:val="000000"/>
          <w:sz w:val="22"/>
          <w:szCs w:val="22"/>
          <w:lang w:eastAsia="en-US"/>
        </w:rPr>
      </w:pPr>
      <w:r w:rsidRPr="000C0504">
        <w:rPr>
          <w:rFonts w:asciiTheme="minorHAnsi" w:eastAsiaTheme="minorHAnsi" w:hAnsiTheme="minorHAnsi"/>
          <w:b/>
          <w:bCs/>
          <w:iCs/>
          <w:color w:val="000000"/>
          <w:sz w:val="22"/>
          <w:szCs w:val="22"/>
          <w:lang w:eastAsia="en-US"/>
        </w:rPr>
        <w:t xml:space="preserve">Aktivita </w:t>
      </w:r>
      <w:r w:rsidR="007F24AF" w:rsidRPr="000C0504">
        <w:rPr>
          <w:rFonts w:asciiTheme="minorHAnsi" w:eastAsiaTheme="minorHAnsi" w:hAnsiTheme="minorHAnsi"/>
          <w:b/>
          <w:bCs/>
          <w:iCs/>
          <w:color w:val="000000"/>
          <w:sz w:val="22"/>
          <w:szCs w:val="22"/>
          <w:lang w:eastAsia="en-US"/>
        </w:rPr>
        <w:t>301010011A005</w:t>
      </w:r>
      <w:r w:rsidRPr="000C0504">
        <w:rPr>
          <w:rFonts w:asciiTheme="minorHAnsi" w:hAnsiTheme="minorHAnsi"/>
          <w:b/>
          <w:sz w:val="22"/>
          <w:szCs w:val="22"/>
        </w:rPr>
        <w:t xml:space="preserve"> - E. </w:t>
      </w:r>
      <w:r w:rsidRPr="000C0504">
        <w:rPr>
          <w:rFonts w:asciiTheme="minorHAnsi" w:eastAsiaTheme="minorHAnsi" w:hAnsiTheme="minorHAnsi"/>
          <w:b/>
          <w:bCs/>
          <w:iCs/>
          <w:color w:val="000000"/>
          <w:sz w:val="22"/>
          <w:szCs w:val="22"/>
          <w:lang w:eastAsia="en-US"/>
        </w:rPr>
        <w:t xml:space="preserve">Príprava nových AK do riadenia, kontroly a auditu EŠIF </w:t>
      </w:r>
    </w:p>
    <w:p w14:paraId="3DD348EA" w14:textId="1DE33D3E" w:rsidR="00B25D05" w:rsidRPr="000C0504" w:rsidRDefault="00B25D05" w:rsidP="0063716F">
      <w:pPr>
        <w:spacing w:before="120" w:after="120"/>
        <w:ind w:left="708"/>
        <w:jc w:val="both"/>
        <w:rPr>
          <w:rFonts w:asciiTheme="minorHAnsi" w:hAnsiTheme="minorHAnsi"/>
          <w:sz w:val="22"/>
          <w:szCs w:val="22"/>
        </w:rPr>
      </w:pPr>
      <w:r w:rsidRPr="000C0504">
        <w:rPr>
          <w:rFonts w:asciiTheme="minorHAnsi" w:hAnsiTheme="minorHAnsi"/>
          <w:sz w:val="22"/>
          <w:szCs w:val="22"/>
        </w:rPr>
        <w:t xml:space="preserve">Aktivita bude realizovaná najmä formou multilaterálnej spolupráce </w:t>
      </w:r>
      <w:r w:rsidR="008E1FE4" w:rsidRPr="000C0504">
        <w:rPr>
          <w:rFonts w:asciiTheme="minorHAnsi" w:hAnsiTheme="minorHAnsi"/>
          <w:sz w:val="22"/>
          <w:szCs w:val="22"/>
        </w:rPr>
        <w:t>c</w:t>
      </w:r>
      <w:r w:rsidRPr="000C0504">
        <w:rPr>
          <w:rFonts w:asciiTheme="minorHAnsi" w:hAnsiTheme="minorHAnsi"/>
          <w:sz w:val="22"/>
          <w:szCs w:val="22"/>
        </w:rPr>
        <w:t>entrálneho koordinačného orgánu a riadiacich orgánov s univerzitami a financovaním voliteľných predmetov zameraných na odbornú tematiku riadenia politiky súdržnosti z fondov E</w:t>
      </w:r>
      <w:r w:rsidR="008E1FE4" w:rsidRPr="000C0504">
        <w:rPr>
          <w:rFonts w:asciiTheme="minorHAnsi" w:hAnsiTheme="minorHAnsi"/>
          <w:sz w:val="22"/>
          <w:szCs w:val="22"/>
        </w:rPr>
        <w:t>Ú</w:t>
      </w:r>
      <w:r w:rsidRPr="000C0504">
        <w:rPr>
          <w:rFonts w:asciiTheme="minorHAnsi" w:hAnsiTheme="minorHAnsi"/>
          <w:sz w:val="22"/>
          <w:szCs w:val="22"/>
        </w:rPr>
        <w:t>, prípravu programového obdobia, štruktúru operačného programu, implementáciu politiky súdržnosti na Slovensku a špecifiká financovania technickej pomoci. Cieľom bude kreovanie nových a vyškolených AK a ich zapojenie do priamej realizácie EŠIF. Predmety by mali byť zamerané najmä na nasledujúce oblasti:</w:t>
      </w:r>
    </w:p>
    <w:p w14:paraId="6DA1171E" w14:textId="77777777" w:rsidR="00B25D05" w:rsidRPr="000C0504" w:rsidRDefault="00B25D05" w:rsidP="0063716F">
      <w:pPr>
        <w:pStyle w:val="Odsekzoznamu"/>
        <w:numPr>
          <w:ilvl w:val="0"/>
          <w:numId w:val="17"/>
        </w:numPr>
        <w:spacing w:before="120" w:after="120"/>
        <w:ind w:left="1134" w:hanging="425"/>
        <w:jc w:val="both"/>
        <w:rPr>
          <w:rFonts w:asciiTheme="minorHAnsi" w:hAnsiTheme="minorHAnsi"/>
          <w:sz w:val="22"/>
          <w:szCs w:val="22"/>
        </w:rPr>
      </w:pPr>
      <w:r w:rsidRPr="000C0504">
        <w:rPr>
          <w:rFonts w:asciiTheme="minorHAnsi" w:hAnsiTheme="minorHAnsi"/>
          <w:sz w:val="22"/>
          <w:szCs w:val="22"/>
        </w:rPr>
        <w:lastRenderedPageBreak/>
        <w:t>Základy politiky súdržnosti</w:t>
      </w:r>
    </w:p>
    <w:p w14:paraId="5800B922" w14:textId="77777777" w:rsidR="00B25D05" w:rsidRPr="000C0504" w:rsidRDefault="00B25D05" w:rsidP="0063716F">
      <w:pPr>
        <w:pStyle w:val="Odsekzoznamu"/>
        <w:numPr>
          <w:ilvl w:val="0"/>
          <w:numId w:val="17"/>
        </w:numPr>
        <w:spacing w:before="120" w:after="120"/>
        <w:ind w:left="1134" w:hanging="425"/>
        <w:jc w:val="both"/>
        <w:rPr>
          <w:rFonts w:asciiTheme="minorHAnsi" w:hAnsiTheme="minorHAnsi"/>
          <w:sz w:val="22"/>
          <w:szCs w:val="22"/>
        </w:rPr>
      </w:pPr>
      <w:r w:rsidRPr="000C0504">
        <w:rPr>
          <w:rFonts w:asciiTheme="minorHAnsi" w:hAnsiTheme="minorHAnsi"/>
          <w:sz w:val="22"/>
          <w:szCs w:val="22"/>
        </w:rPr>
        <w:t>Vývoj ideových prístupov k politike súdržnosti</w:t>
      </w:r>
    </w:p>
    <w:p w14:paraId="2ECB2219" w14:textId="77777777" w:rsidR="00B25D05" w:rsidRPr="000C0504" w:rsidRDefault="00B25D05" w:rsidP="0063716F">
      <w:pPr>
        <w:pStyle w:val="Odsekzoznamu"/>
        <w:numPr>
          <w:ilvl w:val="0"/>
          <w:numId w:val="17"/>
        </w:numPr>
        <w:spacing w:before="120" w:after="120"/>
        <w:ind w:left="1134" w:hanging="425"/>
        <w:jc w:val="both"/>
        <w:rPr>
          <w:rFonts w:asciiTheme="minorHAnsi" w:hAnsiTheme="minorHAnsi"/>
          <w:sz w:val="22"/>
          <w:szCs w:val="22"/>
        </w:rPr>
      </w:pPr>
      <w:r w:rsidRPr="000C0504">
        <w:rPr>
          <w:rFonts w:asciiTheme="minorHAnsi" w:hAnsiTheme="minorHAnsi"/>
          <w:sz w:val="22"/>
          <w:szCs w:val="22"/>
        </w:rPr>
        <w:t>Politika súdržnosti v SR</w:t>
      </w:r>
    </w:p>
    <w:p w14:paraId="41E7DD44" w14:textId="77777777" w:rsidR="00B25D05" w:rsidRPr="000C0504" w:rsidRDefault="00B25D05" w:rsidP="0063716F">
      <w:pPr>
        <w:pStyle w:val="Odsekzoznamu"/>
        <w:numPr>
          <w:ilvl w:val="0"/>
          <w:numId w:val="17"/>
        </w:numPr>
        <w:spacing w:before="120" w:after="120"/>
        <w:ind w:left="1134" w:hanging="425"/>
        <w:jc w:val="both"/>
        <w:rPr>
          <w:rFonts w:asciiTheme="minorHAnsi" w:hAnsiTheme="minorHAnsi"/>
          <w:sz w:val="22"/>
          <w:szCs w:val="22"/>
        </w:rPr>
      </w:pPr>
      <w:r w:rsidRPr="000C0504">
        <w:rPr>
          <w:rFonts w:asciiTheme="minorHAnsi" w:hAnsiTheme="minorHAnsi"/>
          <w:sz w:val="22"/>
          <w:szCs w:val="22"/>
        </w:rPr>
        <w:t>Legislatívna a koncepčná príprava programového obdobia 2020</w:t>
      </w:r>
      <w:r w:rsidR="006D79B5" w:rsidRPr="000C0504">
        <w:rPr>
          <w:rFonts w:asciiTheme="minorHAnsi" w:hAnsiTheme="minorHAnsi"/>
          <w:sz w:val="22"/>
          <w:szCs w:val="22"/>
        </w:rPr>
        <w:t>+</w:t>
      </w:r>
      <w:r w:rsidRPr="000C0504">
        <w:rPr>
          <w:rFonts w:asciiTheme="minorHAnsi" w:hAnsiTheme="minorHAnsi"/>
          <w:sz w:val="22"/>
          <w:szCs w:val="22"/>
        </w:rPr>
        <w:t xml:space="preserve"> na úrovni EÚ</w:t>
      </w:r>
    </w:p>
    <w:p w14:paraId="77205EC7" w14:textId="77777777" w:rsidR="00B25D05" w:rsidRPr="000C0504" w:rsidRDefault="00B25D05" w:rsidP="0063716F">
      <w:pPr>
        <w:pStyle w:val="Odsekzoznamu"/>
        <w:numPr>
          <w:ilvl w:val="0"/>
          <w:numId w:val="17"/>
        </w:numPr>
        <w:spacing w:before="120" w:after="120"/>
        <w:ind w:left="1134" w:hanging="425"/>
        <w:jc w:val="both"/>
        <w:rPr>
          <w:rFonts w:asciiTheme="minorHAnsi" w:hAnsiTheme="minorHAnsi"/>
          <w:sz w:val="22"/>
          <w:szCs w:val="22"/>
        </w:rPr>
      </w:pPr>
      <w:r w:rsidRPr="000C0504">
        <w:rPr>
          <w:rFonts w:asciiTheme="minorHAnsi" w:hAnsiTheme="minorHAnsi"/>
          <w:sz w:val="22"/>
          <w:szCs w:val="22"/>
        </w:rPr>
        <w:t>Príprava programového obdobia 2020</w:t>
      </w:r>
      <w:r w:rsidR="006D79B5" w:rsidRPr="000C0504">
        <w:rPr>
          <w:rFonts w:asciiTheme="minorHAnsi" w:hAnsiTheme="minorHAnsi"/>
          <w:sz w:val="22"/>
          <w:szCs w:val="22"/>
        </w:rPr>
        <w:t>+</w:t>
      </w:r>
      <w:r w:rsidRPr="000C0504">
        <w:rPr>
          <w:rFonts w:asciiTheme="minorHAnsi" w:hAnsiTheme="minorHAnsi"/>
          <w:sz w:val="22"/>
          <w:szCs w:val="22"/>
        </w:rPr>
        <w:t xml:space="preserve"> v SR</w:t>
      </w:r>
    </w:p>
    <w:p w14:paraId="2FE0F9C5" w14:textId="77777777" w:rsidR="00B25D05" w:rsidRPr="000C0504" w:rsidRDefault="00B25D05" w:rsidP="0063716F">
      <w:pPr>
        <w:pStyle w:val="Odsekzoznamu"/>
        <w:numPr>
          <w:ilvl w:val="0"/>
          <w:numId w:val="17"/>
        </w:numPr>
        <w:spacing w:before="120" w:after="120"/>
        <w:ind w:left="1134" w:hanging="425"/>
        <w:jc w:val="both"/>
        <w:rPr>
          <w:rFonts w:asciiTheme="minorHAnsi" w:hAnsiTheme="minorHAnsi"/>
          <w:sz w:val="22"/>
          <w:szCs w:val="22"/>
        </w:rPr>
      </w:pPr>
      <w:r w:rsidRPr="000C0504">
        <w:rPr>
          <w:rFonts w:asciiTheme="minorHAnsi" w:hAnsiTheme="minorHAnsi"/>
          <w:sz w:val="22"/>
          <w:szCs w:val="22"/>
        </w:rPr>
        <w:t>Informačné kampane a publicita</w:t>
      </w:r>
    </w:p>
    <w:p w14:paraId="64DACF9C" w14:textId="77777777" w:rsidR="006B0064" w:rsidRPr="000C0504" w:rsidRDefault="00B25D05" w:rsidP="0063716F">
      <w:pPr>
        <w:pStyle w:val="Odsekzoznamu"/>
        <w:numPr>
          <w:ilvl w:val="0"/>
          <w:numId w:val="17"/>
        </w:numPr>
        <w:spacing w:before="120" w:after="120"/>
        <w:ind w:left="1134" w:hanging="425"/>
        <w:jc w:val="both"/>
        <w:rPr>
          <w:rStyle w:val="Odkaznakomentr"/>
          <w:rFonts w:asciiTheme="minorHAnsi" w:hAnsiTheme="minorHAnsi"/>
          <w:sz w:val="22"/>
          <w:szCs w:val="22"/>
        </w:rPr>
      </w:pPr>
      <w:r w:rsidRPr="000C0504">
        <w:rPr>
          <w:rFonts w:asciiTheme="minorHAnsi" w:hAnsiTheme="minorHAnsi"/>
          <w:sz w:val="22"/>
          <w:szCs w:val="22"/>
        </w:rPr>
        <w:t>Spolupráca SR v rámci EÚ</w:t>
      </w:r>
    </w:p>
    <w:p w14:paraId="395B73BB" w14:textId="77777777" w:rsidR="006B0064" w:rsidRPr="000C0504" w:rsidRDefault="006B0064" w:rsidP="0063716F">
      <w:pPr>
        <w:pStyle w:val="Odsekzoznamu"/>
        <w:numPr>
          <w:ilvl w:val="0"/>
          <w:numId w:val="17"/>
        </w:numPr>
        <w:spacing w:before="120" w:after="120"/>
        <w:ind w:left="1134" w:hanging="425"/>
        <w:contextualSpacing w:val="0"/>
        <w:jc w:val="both"/>
        <w:rPr>
          <w:rFonts w:asciiTheme="minorHAnsi" w:hAnsiTheme="minorHAnsi"/>
          <w:sz w:val="22"/>
          <w:szCs w:val="22"/>
        </w:rPr>
      </w:pPr>
      <w:r w:rsidRPr="000C0504">
        <w:rPr>
          <w:rFonts w:asciiTheme="minorHAnsi" w:hAnsiTheme="minorHAnsi"/>
          <w:sz w:val="22"/>
          <w:szCs w:val="22"/>
        </w:rPr>
        <w:t>Protikorupčné opatrenia súvisiace s politikou súdržnosti</w:t>
      </w:r>
    </w:p>
    <w:p w14:paraId="630894A7" w14:textId="31B128F3" w:rsidR="00B25D05" w:rsidRPr="000C0504" w:rsidRDefault="00B25D05" w:rsidP="0063716F">
      <w:pPr>
        <w:spacing w:before="120" w:after="120"/>
        <w:ind w:left="708" w:firstLine="12"/>
        <w:jc w:val="both"/>
        <w:rPr>
          <w:rFonts w:asciiTheme="minorHAnsi" w:hAnsiTheme="minorHAnsi"/>
          <w:sz w:val="22"/>
          <w:szCs w:val="22"/>
        </w:rPr>
      </w:pPr>
      <w:r w:rsidRPr="000C0504">
        <w:rPr>
          <w:rFonts w:asciiTheme="minorHAnsi" w:hAnsiTheme="minorHAnsi"/>
          <w:sz w:val="22"/>
          <w:szCs w:val="22"/>
        </w:rPr>
        <w:t xml:space="preserve">Predmet </w:t>
      </w:r>
      <w:r w:rsidR="006B0064" w:rsidRPr="000C0504">
        <w:rPr>
          <w:rFonts w:asciiTheme="minorHAnsi" w:hAnsiTheme="minorHAnsi"/>
          <w:sz w:val="22"/>
          <w:szCs w:val="22"/>
        </w:rPr>
        <w:t xml:space="preserve">sa odporúča prepojiť </w:t>
      </w:r>
      <w:r w:rsidRPr="000C0504">
        <w:rPr>
          <w:rFonts w:asciiTheme="minorHAnsi" w:hAnsiTheme="minorHAnsi"/>
          <w:sz w:val="22"/>
          <w:szCs w:val="22"/>
        </w:rPr>
        <w:t>na prax formou stáží na riadiacich orgánoch a </w:t>
      </w:r>
      <w:r w:rsidR="008E1FE4" w:rsidRPr="000C0504">
        <w:rPr>
          <w:rFonts w:asciiTheme="minorHAnsi" w:hAnsiTheme="minorHAnsi"/>
          <w:sz w:val="22"/>
          <w:szCs w:val="22"/>
        </w:rPr>
        <w:t>c</w:t>
      </w:r>
      <w:r w:rsidRPr="000C0504">
        <w:rPr>
          <w:rFonts w:asciiTheme="minorHAnsi" w:hAnsiTheme="minorHAnsi"/>
          <w:sz w:val="22"/>
          <w:szCs w:val="22"/>
        </w:rPr>
        <w:t>entrálnom koordinačnom orgáne (prípadne iných orgánoch, zapojených do implementácie európskych investičných a štrukturálnych fondov</w:t>
      </w:r>
      <w:r w:rsidR="00B1742D" w:rsidRPr="000C0504">
        <w:rPr>
          <w:rFonts w:asciiTheme="minorHAnsi" w:hAnsiTheme="minorHAnsi"/>
          <w:sz w:val="22"/>
          <w:szCs w:val="22"/>
        </w:rPr>
        <w:t>)</w:t>
      </w:r>
      <w:r w:rsidRPr="000C0504">
        <w:rPr>
          <w:rFonts w:asciiTheme="minorHAnsi" w:hAnsiTheme="minorHAnsi"/>
          <w:sz w:val="22"/>
          <w:szCs w:val="22"/>
        </w:rPr>
        <w:t xml:space="preserve">. </w:t>
      </w:r>
    </w:p>
    <w:p w14:paraId="5B3BB7FD" w14:textId="77777777" w:rsidR="00B25EF0" w:rsidRPr="000C0504" w:rsidRDefault="007A6843" w:rsidP="0063716F">
      <w:pPr>
        <w:spacing w:before="120" w:after="120"/>
        <w:ind w:left="708" w:firstLine="12"/>
        <w:jc w:val="both"/>
        <w:rPr>
          <w:rFonts w:asciiTheme="minorHAnsi" w:hAnsiTheme="minorHAnsi"/>
          <w:sz w:val="22"/>
          <w:szCs w:val="22"/>
        </w:rPr>
      </w:pPr>
      <w:r w:rsidRPr="000C0504">
        <w:rPr>
          <w:rFonts w:asciiTheme="minorHAnsi" w:hAnsiTheme="minorHAnsi"/>
          <w:sz w:val="22"/>
          <w:szCs w:val="22"/>
        </w:rPr>
        <w:t>Podporené môžu byť aj žiadosti o NFP, zamerané na iné činnosti, pokiaľ spadajú pod </w:t>
      </w:r>
      <w:r w:rsidR="00B25EF0" w:rsidRPr="000C0504">
        <w:rPr>
          <w:rFonts w:asciiTheme="minorHAnsi" w:hAnsiTheme="minorHAnsi"/>
          <w:sz w:val="22"/>
          <w:szCs w:val="22"/>
        </w:rPr>
        <w:t>zadefinovan</w:t>
      </w:r>
      <w:r w:rsidRPr="000C0504">
        <w:rPr>
          <w:rFonts w:asciiTheme="minorHAnsi" w:hAnsiTheme="minorHAnsi"/>
          <w:sz w:val="22"/>
          <w:szCs w:val="22"/>
        </w:rPr>
        <w:t>ú</w:t>
      </w:r>
      <w:r w:rsidR="00B25EF0" w:rsidRPr="000C0504">
        <w:rPr>
          <w:rFonts w:asciiTheme="minorHAnsi" w:hAnsiTheme="minorHAnsi"/>
          <w:sz w:val="22"/>
          <w:szCs w:val="22"/>
        </w:rPr>
        <w:t xml:space="preserve"> oprávnen</w:t>
      </w:r>
      <w:r w:rsidRPr="000C0504">
        <w:rPr>
          <w:rFonts w:asciiTheme="minorHAnsi" w:hAnsiTheme="minorHAnsi"/>
          <w:sz w:val="22"/>
          <w:szCs w:val="22"/>
        </w:rPr>
        <w:t>ú</w:t>
      </w:r>
      <w:r w:rsidR="00B25EF0" w:rsidRPr="000C0504">
        <w:rPr>
          <w:rFonts w:asciiTheme="minorHAnsi" w:hAnsiTheme="minorHAnsi"/>
          <w:sz w:val="22"/>
          <w:szCs w:val="22"/>
        </w:rPr>
        <w:t xml:space="preserve"> aktivitu.</w:t>
      </w:r>
    </w:p>
    <w:p w14:paraId="469E3C84" w14:textId="77777777" w:rsidR="008E1FE4" w:rsidRPr="000C0504" w:rsidRDefault="008E1FE4" w:rsidP="0063716F">
      <w:pPr>
        <w:spacing w:before="120" w:after="120"/>
        <w:ind w:left="708" w:firstLine="12"/>
        <w:jc w:val="both"/>
        <w:rPr>
          <w:rFonts w:asciiTheme="minorHAnsi" w:hAnsiTheme="minorHAnsi"/>
          <w:i/>
          <w:sz w:val="22"/>
          <w:szCs w:val="22"/>
        </w:rPr>
      </w:pPr>
      <w:r w:rsidRPr="000C0504">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príslušnej časti č. 9, 10, 11 hlavné aktivity, ktorých realizácia je predmetom projektu predloženého prostredníctvom ŽoNFP.)</w:t>
      </w:r>
    </w:p>
    <w:p w14:paraId="3F8476DC" w14:textId="77777777" w:rsidR="008E1FE4" w:rsidRPr="000C0504" w:rsidRDefault="008E1FE4" w:rsidP="00B25EF0">
      <w:pPr>
        <w:ind w:left="708" w:firstLine="12"/>
        <w:jc w:val="both"/>
        <w:rPr>
          <w:rFonts w:asciiTheme="minorHAnsi" w:eastAsiaTheme="minorHAnsi" w:hAnsiTheme="minorHAnsi"/>
          <w:color w:val="000000"/>
          <w:sz w:val="22"/>
          <w:szCs w:val="22"/>
          <w:lang w:eastAsia="en-US"/>
        </w:rPr>
      </w:pPr>
    </w:p>
    <w:p w14:paraId="57D0A6C5" w14:textId="77777777" w:rsidR="002B6CE1" w:rsidRPr="000C0504" w:rsidRDefault="002B6CE1" w:rsidP="007F24AF">
      <w:pPr>
        <w:pStyle w:val="Odsekzoznamu"/>
        <w:numPr>
          <w:ilvl w:val="0"/>
          <w:numId w:val="7"/>
        </w:numPr>
        <w:autoSpaceDE w:val="0"/>
        <w:autoSpaceDN w:val="0"/>
        <w:adjustRightInd w:val="0"/>
        <w:spacing w:before="120" w:after="120"/>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žiadateľ</w:t>
      </w:r>
      <w:r w:rsidR="00B1742D" w:rsidRPr="000C0504">
        <w:rPr>
          <w:rFonts w:asciiTheme="minorHAnsi" w:eastAsiaTheme="minorHAnsi" w:hAnsiTheme="minorHAnsi"/>
          <w:color w:val="000000"/>
          <w:sz w:val="22"/>
          <w:szCs w:val="22"/>
          <w:lang w:eastAsia="en-US"/>
        </w:rPr>
        <w:t xml:space="preserve"> </w:t>
      </w:r>
      <w:r w:rsidR="001F3ED9" w:rsidRPr="000C0504">
        <w:rPr>
          <w:rFonts w:asciiTheme="minorHAnsi" w:eastAsiaTheme="minorHAnsi" w:hAnsiTheme="minorHAnsi"/>
          <w:color w:val="000000"/>
          <w:sz w:val="22"/>
          <w:szCs w:val="22"/>
          <w:lang w:eastAsia="en-US"/>
        </w:rPr>
        <w:t xml:space="preserve">a partner </w:t>
      </w:r>
      <w:r w:rsidRPr="000C0504">
        <w:rPr>
          <w:rFonts w:asciiTheme="minorHAnsi" w:eastAsiaTheme="minorHAnsi" w:hAnsiTheme="minorHAnsi"/>
          <w:color w:val="000000"/>
          <w:sz w:val="22"/>
          <w:szCs w:val="22"/>
          <w:lang w:eastAsia="en-US"/>
        </w:rPr>
        <w:t>neukončil</w:t>
      </w:r>
      <w:r w:rsidR="00D74FBB" w:rsidRPr="000C0504">
        <w:rPr>
          <w:rFonts w:asciiTheme="minorHAnsi" w:eastAsiaTheme="minorHAnsi" w:hAnsiTheme="minorHAnsi"/>
          <w:color w:val="000000"/>
          <w:sz w:val="22"/>
          <w:szCs w:val="22"/>
          <w:lang w:eastAsia="en-US"/>
        </w:rPr>
        <w:t>i</w:t>
      </w:r>
      <w:r w:rsidRPr="000C0504">
        <w:rPr>
          <w:rFonts w:asciiTheme="minorHAnsi" w:eastAsiaTheme="minorHAnsi" w:hAnsiTheme="minorHAnsi"/>
          <w:color w:val="000000"/>
          <w:sz w:val="22"/>
          <w:szCs w:val="22"/>
          <w:lang w:eastAsia="en-US"/>
        </w:rPr>
        <w:t xml:space="preserve"> fyzickú realizáciu všetkých hlavných aktivít projektu pred</w:t>
      </w:r>
      <w:r w:rsidR="007F24AF"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 xml:space="preserve">predložením ŽoNFP </w:t>
      </w:r>
    </w:p>
    <w:p w14:paraId="7A9AAD07" w14:textId="77777777" w:rsidR="002B6CE1" w:rsidRPr="000C0504" w:rsidRDefault="00B1742D" w:rsidP="007F24AF">
      <w:pPr>
        <w:autoSpaceDE w:val="0"/>
        <w:autoSpaceDN w:val="0"/>
        <w:adjustRightInd w:val="0"/>
        <w:spacing w:before="120" w:after="120"/>
        <w:ind w:left="708"/>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Žiadateľ </w:t>
      </w:r>
      <w:r w:rsidR="001F3ED9" w:rsidRPr="000C0504">
        <w:rPr>
          <w:rFonts w:asciiTheme="minorHAnsi" w:eastAsiaTheme="minorHAnsi" w:hAnsiTheme="minorHAnsi"/>
          <w:color w:val="000000"/>
          <w:sz w:val="22"/>
          <w:szCs w:val="22"/>
          <w:lang w:eastAsia="en-US"/>
        </w:rPr>
        <w:t xml:space="preserve">a partner </w:t>
      </w:r>
      <w:r w:rsidR="002B6CE1" w:rsidRPr="000C0504">
        <w:rPr>
          <w:rFonts w:asciiTheme="minorHAnsi" w:eastAsiaTheme="minorHAnsi" w:hAnsiTheme="minorHAnsi"/>
          <w:color w:val="000000"/>
          <w:sz w:val="22"/>
          <w:szCs w:val="22"/>
          <w:lang w:eastAsia="en-US"/>
        </w:rPr>
        <w:t>nesm</w:t>
      </w:r>
      <w:r w:rsidR="001F3ED9" w:rsidRPr="000C0504">
        <w:rPr>
          <w:rFonts w:asciiTheme="minorHAnsi" w:eastAsiaTheme="minorHAnsi" w:hAnsiTheme="minorHAnsi"/>
          <w:color w:val="000000"/>
          <w:sz w:val="22"/>
          <w:szCs w:val="22"/>
          <w:lang w:eastAsia="en-US"/>
        </w:rPr>
        <w:t>ú</w:t>
      </w:r>
      <w:r w:rsidR="002B6CE1" w:rsidRPr="000C0504">
        <w:rPr>
          <w:rFonts w:asciiTheme="minorHAnsi" w:eastAsiaTheme="minorHAnsi" w:hAnsiTheme="minorHAnsi"/>
          <w:color w:val="000000"/>
          <w:sz w:val="22"/>
          <w:szCs w:val="22"/>
          <w:lang w:eastAsia="en-US"/>
        </w:rPr>
        <w:t xml:space="preserve"> ukončiť fyzickú realizáciu všetkých hlavných aktivít projektu, t. j. plne zrealizovať všetky hlavné aktivity projektu, pred predložením ŽoNFP na RO pre</w:t>
      </w:r>
      <w:r w:rsidR="007F24AF" w:rsidRPr="000C0504">
        <w:rPr>
          <w:rFonts w:asciiTheme="minorHAnsi" w:eastAsiaTheme="minorHAnsi" w:hAnsiTheme="minorHAnsi"/>
          <w:color w:val="000000"/>
          <w:sz w:val="22"/>
          <w:szCs w:val="22"/>
          <w:lang w:eastAsia="en-US"/>
        </w:rPr>
        <w:t> </w:t>
      </w:r>
      <w:r w:rsidR="002B6CE1" w:rsidRPr="000C0504">
        <w:rPr>
          <w:rFonts w:asciiTheme="minorHAnsi" w:eastAsiaTheme="minorHAnsi" w:hAnsiTheme="minorHAnsi"/>
          <w:color w:val="000000"/>
          <w:sz w:val="22"/>
          <w:szCs w:val="22"/>
          <w:lang w:eastAsia="en-US"/>
        </w:rPr>
        <w:t>OP TP.</w:t>
      </w:r>
    </w:p>
    <w:p w14:paraId="1AECE11A" w14:textId="77777777" w:rsidR="00D74FBB" w:rsidRPr="000C0504" w:rsidRDefault="00D74FBB" w:rsidP="00D74FBB">
      <w:pPr>
        <w:pStyle w:val="Odsekzoznamu"/>
        <w:spacing w:before="240" w:after="240"/>
        <w:jc w:val="both"/>
        <w:rPr>
          <w:rFonts w:asciiTheme="minorHAnsi" w:hAnsiTheme="minorHAnsi"/>
          <w:sz w:val="22"/>
          <w:szCs w:val="22"/>
        </w:rPr>
      </w:pPr>
      <w:r w:rsidRPr="000C0504">
        <w:rPr>
          <w:rFonts w:asciiTheme="minorHAnsi" w:hAnsi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ŽoNFP, v rámci časti č. 9.1 Harmonogram realizácie aktivít, začiatok a koniec realizácie aktivít projektu, ktoré nesmú byť ukončené do času predloženia žiadosti o NFP na RO OP TP v písomnej </w:t>
      </w:r>
      <w:r w:rsidR="00843FE9" w:rsidRPr="000C0504">
        <w:rPr>
          <w:rFonts w:asciiTheme="minorHAnsi" w:hAnsiTheme="minorHAnsi"/>
          <w:i/>
          <w:sz w:val="22"/>
          <w:szCs w:val="22"/>
        </w:rPr>
        <w:t>forme</w:t>
      </w:r>
      <w:r w:rsidRPr="000C0504">
        <w:rPr>
          <w:rFonts w:asciiTheme="minorHAnsi" w:hAnsiTheme="minorHAnsi"/>
          <w:i/>
          <w:sz w:val="22"/>
          <w:szCs w:val="22"/>
        </w:rPr>
        <w:t>.)</w:t>
      </w:r>
    </w:p>
    <w:p w14:paraId="0C846A28" w14:textId="0CE11CF6" w:rsidR="00D74FBB" w:rsidRPr="000C0504" w:rsidDel="0063091C" w:rsidRDefault="00D74FBB" w:rsidP="007F24AF">
      <w:pPr>
        <w:autoSpaceDE w:val="0"/>
        <w:autoSpaceDN w:val="0"/>
        <w:adjustRightInd w:val="0"/>
        <w:spacing w:before="120" w:after="120"/>
        <w:ind w:left="708"/>
        <w:jc w:val="both"/>
        <w:rPr>
          <w:del w:id="127" w:author="Šušlíková, Mária" w:date="2020-12-15T15:43:00Z"/>
          <w:rFonts w:asciiTheme="minorHAnsi" w:eastAsiaTheme="minorHAnsi" w:hAnsiTheme="minorHAnsi"/>
          <w:color w:val="000000"/>
          <w:sz w:val="22"/>
          <w:szCs w:val="22"/>
          <w:lang w:eastAsia="en-US"/>
        </w:rPr>
      </w:pPr>
    </w:p>
    <w:p w14:paraId="4EE92D7D" w14:textId="49EC2D6D" w:rsidR="006829FC" w:rsidRPr="009A4624" w:rsidDel="00A035FC" w:rsidRDefault="006829FC" w:rsidP="00727285">
      <w:pPr>
        <w:pStyle w:val="Odsekzoznamu"/>
        <w:numPr>
          <w:ilvl w:val="1"/>
          <w:numId w:val="1"/>
        </w:numPr>
        <w:spacing w:before="120" w:after="120"/>
        <w:contextualSpacing w:val="0"/>
        <w:rPr>
          <w:del w:id="128" w:author="Šušlíková Mária" w:date="2020-11-12T11:15:00Z"/>
          <w:rFonts w:asciiTheme="minorHAnsi" w:hAnsiTheme="minorHAnsi"/>
          <w:b/>
        </w:rPr>
      </w:pPr>
      <w:del w:id="129" w:author="Šušlíková Mária" w:date="2020-11-12T11:15:00Z">
        <w:r w:rsidRPr="009A4624" w:rsidDel="00A035FC">
          <w:rPr>
            <w:rFonts w:asciiTheme="minorHAnsi" w:hAnsiTheme="minorHAnsi"/>
            <w:b/>
          </w:rPr>
          <w:delText>Oprávnenosť výdavkov realizácie projektu</w:delText>
        </w:r>
      </w:del>
    </w:p>
    <w:p w14:paraId="6282EDA6" w14:textId="44EC9BC4" w:rsidR="002B6CE1" w:rsidRPr="000C0504" w:rsidDel="00A035FC" w:rsidRDefault="002B6CE1" w:rsidP="00727285">
      <w:pPr>
        <w:pStyle w:val="Odsekzoznamu"/>
        <w:autoSpaceDE w:val="0"/>
        <w:autoSpaceDN w:val="0"/>
        <w:adjustRightInd w:val="0"/>
        <w:spacing w:before="120" w:after="120"/>
        <w:ind w:left="360"/>
        <w:rPr>
          <w:del w:id="130" w:author="Šušlíková Mária" w:date="2020-11-12T11:15:00Z"/>
          <w:rFonts w:asciiTheme="minorHAnsi" w:eastAsiaTheme="minorHAnsi" w:hAnsiTheme="minorHAnsi"/>
          <w:color w:val="000000"/>
          <w:sz w:val="22"/>
          <w:szCs w:val="22"/>
          <w:u w:val="single"/>
          <w:lang w:eastAsia="en-US"/>
        </w:rPr>
      </w:pPr>
      <w:del w:id="131" w:author="Šušlíková Mária" w:date="2020-11-12T11:15:00Z">
        <w:r w:rsidRPr="000C0504" w:rsidDel="00A035FC">
          <w:rPr>
            <w:rFonts w:asciiTheme="minorHAnsi" w:eastAsiaTheme="minorHAnsi" w:hAnsiTheme="minorHAnsi"/>
            <w:color w:val="000000"/>
            <w:sz w:val="22"/>
            <w:szCs w:val="22"/>
            <w:u w:val="single"/>
            <w:lang w:eastAsia="en-US"/>
          </w:rPr>
          <w:delText xml:space="preserve">Podmienky oprávnenosti výdavkov: </w:delText>
        </w:r>
      </w:del>
    </w:p>
    <w:p w14:paraId="53E3DFF5" w14:textId="4420753C" w:rsidR="007F24AF" w:rsidRPr="000C0504" w:rsidDel="00A035FC" w:rsidRDefault="007F24AF" w:rsidP="00727285">
      <w:pPr>
        <w:pStyle w:val="Odsekzoznamu"/>
        <w:autoSpaceDE w:val="0"/>
        <w:autoSpaceDN w:val="0"/>
        <w:adjustRightInd w:val="0"/>
        <w:spacing w:before="120" w:after="120"/>
        <w:ind w:left="360"/>
        <w:rPr>
          <w:del w:id="132" w:author="Šušlíková Mária" w:date="2020-11-12T11:15:00Z"/>
          <w:rFonts w:asciiTheme="minorHAnsi" w:eastAsiaTheme="minorHAnsi" w:hAnsiTheme="minorHAnsi"/>
          <w:color w:val="000000"/>
          <w:sz w:val="22"/>
          <w:szCs w:val="22"/>
          <w:lang w:eastAsia="en-US"/>
        </w:rPr>
      </w:pPr>
    </w:p>
    <w:p w14:paraId="68138DFF" w14:textId="199B419F" w:rsidR="002B6CE1" w:rsidRPr="000C0504" w:rsidDel="00A035FC" w:rsidRDefault="002B6CE1" w:rsidP="00287F44">
      <w:pPr>
        <w:pStyle w:val="Odsekzoznamu"/>
        <w:numPr>
          <w:ilvl w:val="0"/>
          <w:numId w:val="7"/>
        </w:numPr>
        <w:autoSpaceDE w:val="0"/>
        <w:autoSpaceDN w:val="0"/>
        <w:adjustRightInd w:val="0"/>
        <w:spacing w:before="120" w:after="120"/>
        <w:jc w:val="both"/>
        <w:rPr>
          <w:del w:id="133" w:author="Šušlíková Mária" w:date="2020-11-12T11:15:00Z"/>
          <w:rFonts w:asciiTheme="minorHAnsi" w:eastAsiaTheme="minorHAnsi" w:hAnsiTheme="minorHAnsi"/>
          <w:color w:val="000000"/>
          <w:sz w:val="22"/>
          <w:szCs w:val="22"/>
          <w:lang w:eastAsia="en-US"/>
        </w:rPr>
      </w:pPr>
      <w:del w:id="134" w:author="Šušlíková Mária" w:date="2020-11-12T11:15:00Z">
        <w:r w:rsidRPr="000C0504" w:rsidDel="00A035FC">
          <w:rPr>
            <w:rFonts w:asciiTheme="minorHAnsi" w:eastAsiaTheme="minorHAnsi" w:hAnsiTheme="minorHAnsi"/>
            <w:color w:val="000000"/>
            <w:sz w:val="22"/>
            <w:szCs w:val="22"/>
            <w:lang w:eastAsia="en-US"/>
          </w:rPr>
          <w:delText>výdavky projektu sú v súlade s oprávnenými výdavkami pre oprávnenú aktivitu na</w:delText>
        </w:r>
        <w:r w:rsidR="00287F44" w:rsidRPr="000C0504" w:rsidDel="00A035FC">
          <w:rPr>
            <w:rFonts w:asciiTheme="minorHAnsi" w:eastAsiaTheme="minorHAnsi" w:hAnsiTheme="minorHAnsi"/>
            <w:color w:val="000000"/>
            <w:sz w:val="22"/>
            <w:szCs w:val="22"/>
            <w:lang w:eastAsia="en-US"/>
          </w:rPr>
          <w:delText> </w:delText>
        </w:r>
        <w:r w:rsidRPr="000C0504" w:rsidDel="00A035FC">
          <w:rPr>
            <w:rFonts w:asciiTheme="minorHAnsi" w:eastAsiaTheme="minorHAnsi" w:hAnsiTheme="minorHAnsi"/>
            <w:color w:val="000000"/>
            <w:sz w:val="22"/>
            <w:szCs w:val="22"/>
            <w:lang w:eastAsia="en-US"/>
          </w:rPr>
          <w:delText xml:space="preserve">toto vyzvanie </w:delText>
        </w:r>
      </w:del>
    </w:p>
    <w:p w14:paraId="513B613A" w14:textId="7431244F" w:rsidR="00843FE9" w:rsidRPr="000C0504" w:rsidDel="00A035FC" w:rsidRDefault="00843FE9" w:rsidP="0063716F">
      <w:pPr>
        <w:pStyle w:val="Odsekzoznamu"/>
        <w:autoSpaceDE w:val="0"/>
        <w:autoSpaceDN w:val="0"/>
        <w:adjustRightInd w:val="0"/>
        <w:spacing w:before="120" w:after="120"/>
        <w:jc w:val="both"/>
        <w:rPr>
          <w:del w:id="135" w:author="Šušlíková Mária" w:date="2020-11-12T11:15:00Z"/>
          <w:rFonts w:asciiTheme="minorHAnsi" w:eastAsiaTheme="minorHAnsi" w:hAnsiTheme="minorHAnsi"/>
          <w:color w:val="000000"/>
          <w:sz w:val="22"/>
          <w:szCs w:val="22"/>
          <w:lang w:eastAsia="en-US"/>
        </w:rPr>
      </w:pPr>
    </w:p>
    <w:p w14:paraId="3A80B181" w14:textId="00F473BD" w:rsidR="001D1B1E" w:rsidRPr="001D1B1E" w:rsidDel="00A035FC" w:rsidRDefault="002B6CE1" w:rsidP="007F24AF">
      <w:pPr>
        <w:pStyle w:val="Odsekzoznamu"/>
        <w:spacing w:before="120" w:after="120"/>
        <w:ind w:left="360" w:firstLine="348"/>
        <w:jc w:val="both"/>
        <w:rPr>
          <w:del w:id="136" w:author="Šušlíková Mária" w:date="2020-11-12T11:15:00Z"/>
          <w:rFonts w:asciiTheme="minorHAnsi" w:eastAsiaTheme="minorHAnsi" w:hAnsiTheme="minorHAnsi"/>
          <w:color w:val="000000"/>
          <w:sz w:val="22"/>
          <w:szCs w:val="22"/>
          <w:lang w:eastAsia="en-US"/>
        </w:rPr>
      </w:pPr>
      <w:del w:id="137" w:author="Šušlíková Mária" w:date="2020-11-12T11:15:00Z">
        <w:r w:rsidRPr="000C0504" w:rsidDel="00A035FC">
          <w:rPr>
            <w:rFonts w:asciiTheme="minorHAnsi" w:eastAsiaTheme="minorHAnsi" w:hAnsiTheme="minorHAnsi"/>
            <w:color w:val="000000"/>
            <w:sz w:val="22"/>
            <w:szCs w:val="22"/>
            <w:lang w:eastAsia="en-US"/>
          </w:rPr>
          <w:delText>Pre toto vyzvanie sú oprávneným typom výdavkov:</w:delText>
        </w:r>
      </w:del>
    </w:p>
    <w:p w14:paraId="3C231B82" w14:textId="3D08C8DE" w:rsidR="00620DA3" w:rsidRPr="000C0504" w:rsidDel="00A035FC" w:rsidRDefault="00620DA3" w:rsidP="007F24AF">
      <w:pPr>
        <w:pStyle w:val="Odsekzoznamu"/>
        <w:spacing w:before="120" w:after="120"/>
        <w:ind w:left="360" w:firstLine="348"/>
        <w:jc w:val="both"/>
        <w:rPr>
          <w:del w:id="138" w:author="Šušlíková Mária" w:date="2020-11-12T11:15:00Z"/>
          <w:rFonts w:asciiTheme="minorHAnsi" w:eastAsiaTheme="minorHAnsi" w:hAnsiTheme="minorHAnsi"/>
          <w:color w:val="000000"/>
          <w:sz w:val="22"/>
          <w:szCs w:val="22"/>
          <w:lang w:eastAsia="en-US"/>
        </w:rPr>
      </w:pPr>
    </w:p>
    <w:p w14:paraId="23D76F01" w14:textId="6F9FEC0C" w:rsidR="007A6843" w:rsidRPr="001D1B1E" w:rsidDel="00A035FC" w:rsidRDefault="00620DA3" w:rsidP="001D1B1E">
      <w:pPr>
        <w:pStyle w:val="Odsekzoznamu"/>
        <w:spacing w:before="120" w:after="120"/>
        <w:ind w:left="360" w:firstLine="348"/>
        <w:jc w:val="both"/>
        <w:rPr>
          <w:del w:id="139" w:author="Šušlíková Mária" w:date="2020-11-12T11:15:00Z"/>
          <w:rFonts w:asciiTheme="minorHAnsi" w:eastAsiaTheme="minorHAnsi" w:hAnsiTheme="minorHAnsi"/>
          <w:color w:val="000000"/>
          <w:sz w:val="22"/>
          <w:szCs w:val="22"/>
          <w:lang w:eastAsia="en-US"/>
        </w:rPr>
      </w:pPr>
      <w:del w:id="140" w:author="Šušlíková Mária" w:date="2020-11-12T11:15:00Z">
        <w:r w:rsidRPr="0063716F" w:rsidDel="00A035FC">
          <w:rPr>
            <w:rFonts w:asciiTheme="minorHAnsi" w:eastAsiaTheme="minorHAnsi" w:hAnsiTheme="minorHAnsi"/>
            <w:color w:val="000000"/>
            <w:sz w:val="22"/>
            <w:szCs w:val="22"/>
            <w:lang w:eastAsia="en-US"/>
          </w:rPr>
          <w:delText>019 - Ostatný dlhodobý nehmotný majetok</w:delText>
        </w:r>
      </w:del>
    </w:p>
    <w:p w14:paraId="1ACA4B6A" w14:textId="6B323282" w:rsidR="007A6843" w:rsidRPr="000C0504" w:rsidDel="00A035FC" w:rsidRDefault="007A6843" w:rsidP="007A6843">
      <w:pPr>
        <w:pStyle w:val="Odsekzoznamu"/>
        <w:spacing w:before="120" w:after="120"/>
        <w:ind w:left="360" w:firstLine="348"/>
        <w:jc w:val="both"/>
        <w:rPr>
          <w:del w:id="141" w:author="Šušlíková Mária" w:date="2020-11-12T11:15:00Z"/>
          <w:rFonts w:asciiTheme="minorHAnsi" w:eastAsiaTheme="minorHAnsi" w:hAnsiTheme="minorHAnsi"/>
          <w:color w:val="000000"/>
          <w:sz w:val="22"/>
          <w:szCs w:val="22"/>
          <w:lang w:eastAsia="en-US"/>
        </w:rPr>
      </w:pPr>
      <w:del w:id="142" w:author="Šušlíková Mária" w:date="2020-11-12T11:15:00Z">
        <w:r w:rsidRPr="000C0504" w:rsidDel="00A035FC">
          <w:rPr>
            <w:rFonts w:asciiTheme="minorHAnsi" w:eastAsiaTheme="minorHAnsi" w:hAnsiTheme="minorHAnsi"/>
            <w:color w:val="000000"/>
            <w:sz w:val="22"/>
            <w:szCs w:val="22"/>
            <w:lang w:eastAsia="en-US"/>
          </w:rPr>
          <w:delText>112 - Zásoby</w:delText>
        </w:r>
      </w:del>
    </w:p>
    <w:p w14:paraId="5DBBD103" w14:textId="4E0C6F77" w:rsidR="007A6843" w:rsidRPr="000C0504" w:rsidDel="00A035FC" w:rsidRDefault="007A6843" w:rsidP="007A6843">
      <w:pPr>
        <w:pStyle w:val="Odsekzoznamu"/>
        <w:spacing w:before="120" w:after="120"/>
        <w:ind w:left="360" w:firstLine="348"/>
        <w:jc w:val="both"/>
        <w:rPr>
          <w:del w:id="143" w:author="Šušlíková Mária" w:date="2020-11-12T11:15:00Z"/>
          <w:rFonts w:asciiTheme="minorHAnsi" w:eastAsiaTheme="minorHAnsi" w:hAnsiTheme="minorHAnsi"/>
          <w:color w:val="000000"/>
          <w:sz w:val="22"/>
          <w:szCs w:val="22"/>
          <w:lang w:eastAsia="en-US"/>
        </w:rPr>
      </w:pPr>
      <w:del w:id="144" w:author="Šušlíková Mária" w:date="2020-11-12T11:15:00Z">
        <w:r w:rsidRPr="000C0504" w:rsidDel="00A035FC">
          <w:rPr>
            <w:rFonts w:asciiTheme="minorHAnsi" w:eastAsiaTheme="minorHAnsi" w:hAnsiTheme="minorHAnsi"/>
            <w:color w:val="000000"/>
            <w:sz w:val="22"/>
            <w:szCs w:val="22"/>
            <w:lang w:eastAsia="en-US"/>
          </w:rPr>
          <w:delText>503 – Spotreba ostatných neskladovateľných dodávok</w:delText>
        </w:r>
      </w:del>
    </w:p>
    <w:p w14:paraId="094E4014" w14:textId="4B1BB03E" w:rsidR="007A6843" w:rsidRPr="000C0504" w:rsidDel="00A035FC" w:rsidRDefault="007A6843" w:rsidP="007A6843">
      <w:pPr>
        <w:pStyle w:val="Odsekzoznamu"/>
        <w:spacing w:before="120" w:after="120"/>
        <w:ind w:left="360" w:firstLine="348"/>
        <w:jc w:val="both"/>
        <w:rPr>
          <w:del w:id="145" w:author="Šušlíková Mária" w:date="2020-11-12T11:15:00Z"/>
          <w:rFonts w:asciiTheme="minorHAnsi" w:eastAsiaTheme="minorHAnsi" w:hAnsiTheme="minorHAnsi"/>
          <w:color w:val="000000"/>
          <w:sz w:val="22"/>
          <w:szCs w:val="22"/>
          <w:lang w:eastAsia="en-US"/>
        </w:rPr>
      </w:pPr>
      <w:del w:id="146" w:author="Šušlíková Mária" w:date="2020-11-12T11:15:00Z">
        <w:r w:rsidRPr="000C0504" w:rsidDel="00A035FC">
          <w:rPr>
            <w:rFonts w:asciiTheme="minorHAnsi" w:eastAsiaTheme="minorHAnsi" w:hAnsiTheme="minorHAnsi"/>
            <w:color w:val="000000"/>
            <w:sz w:val="22"/>
            <w:szCs w:val="22"/>
            <w:lang w:eastAsia="en-US"/>
          </w:rPr>
          <w:delText>512 - Cestovné náhrady</w:delText>
        </w:r>
      </w:del>
    </w:p>
    <w:p w14:paraId="19FCE688" w14:textId="58F3193F" w:rsidR="007A6843" w:rsidRPr="000C0504" w:rsidDel="00A035FC" w:rsidRDefault="007A6843" w:rsidP="007A6843">
      <w:pPr>
        <w:pStyle w:val="Odsekzoznamu"/>
        <w:spacing w:before="120" w:after="120"/>
        <w:ind w:left="360" w:firstLine="348"/>
        <w:jc w:val="both"/>
        <w:rPr>
          <w:del w:id="147" w:author="Šušlíková Mária" w:date="2020-11-12T11:15:00Z"/>
          <w:rFonts w:asciiTheme="minorHAnsi" w:eastAsiaTheme="minorHAnsi" w:hAnsiTheme="minorHAnsi"/>
          <w:color w:val="000000"/>
          <w:sz w:val="22"/>
          <w:szCs w:val="22"/>
          <w:lang w:eastAsia="en-US"/>
        </w:rPr>
      </w:pPr>
      <w:del w:id="148" w:author="Šušlíková Mária" w:date="2020-11-12T11:15:00Z">
        <w:r w:rsidRPr="000C0504" w:rsidDel="00A035FC">
          <w:rPr>
            <w:rFonts w:asciiTheme="minorHAnsi" w:eastAsiaTheme="minorHAnsi" w:hAnsiTheme="minorHAnsi"/>
            <w:color w:val="000000"/>
            <w:sz w:val="22"/>
            <w:szCs w:val="22"/>
            <w:lang w:eastAsia="en-US"/>
          </w:rPr>
          <w:delText>518 - Ostatné služby</w:delText>
        </w:r>
      </w:del>
    </w:p>
    <w:p w14:paraId="1624A9C7" w14:textId="389CB3BA" w:rsidR="007A6843" w:rsidRPr="000C0504" w:rsidDel="00A035FC" w:rsidRDefault="007A6843" w:rsidP="007A6843">
      <w:pPr>
        <w:pStyle w:val="Odsekzoznamu"/>
        <w:spacing w:before="120" w:after="120"/>
        <w:ind w:left="360" w:firstLine="348"/>
        <w:jc w:val="both"/>
        <w:rPr>
          <w:del w:id="149" w:author="Šušlíková Mária" w:date="2020-11-12T11:15:00Z"/>
          <w:rFonts w:asciiTheme="minorHAnsi" w:eastAsiaTheme="minorHAnsi" w:hAnsiTheme="minorHAnsi"/>
          <w:color w:val="000000"/>
          <w:sz w:val="22"/>
          <w:szCs w:val="22"/>
          <w:lang w:eastAsia="en-US"/>
        </w:rPr>
      </w:pPr>
      <w:del w:id="150" w:author="Šušlíková Mária" w:date="2020-11-12T11:15:00Z">
        <w:r w:rsidRPr="000C0504" w:rsidDel="00A035FC">
          <w:rPr>
            <w:rFonts w:asciiTheme="minorHAnsi" w:eastAsiaTheme="minorHAnsi" w:hAnsiTheme="minorHAnsi"/>
            <w:color w:val="000000"/>
            <w:sz w:val="22"/>
            <w:szCs w:val="22"/>
            <w:lang w:eastAsia="en-US"/>
          </w:rPr>
          <w:delText>521 - Mzdové výdavky</w:delText>
        </w:r>
      </w:del>
    </w:p>
    <w:p w14:paraId="1791FDE1" w14:textId="6EA7AF79" w:rsidR="007A6843" w:rsidRPr="000C0504" w:rsidDel="00A035FC" w:rsidRDefault="007A6843" w:rsidP="007F24AF">
      <w:pPr>
        <w:pStyle w:val="Odsekzoznamu"/>
        <w:spacing w:before="120" w:after="120"/>
        <w:ind w:left="360" w:firstLine="348"/>
        <w:jc w:val="both"/>
        <w:rPr>
          <w:del w:id="151" w:author="Šušlíková Mária" w:date="2020-11-12T11:15:00Z"/>
          <w:rFonts w:asciiTheme="minorHAnsi" w:eastAsiaTheme="minorHAnsi" w:hAnsiTheme="minorHAnsi"/>
          <w:color w:val="000000"/>
          <w:sz w:val="22"/>
          <w:szCs w:val="22"/>
          <w:highlight w:val="yellow"/>
          <w:lang w:eastAsia="en-US"/>
        </w:rPr>
      </w:pPr>
    </w:p>
    <w:p w14:paraId="56C55842" w14:textId="537D7550" w:rsidR="002B6CE1" w:rsidRPr="000C0504" w:rsidDel="00A035FC" w:rsidRDefault="002B6CE1" w:rsidP="001D1B1E">
      <w:pPr>
        <w:autoSpaceDE w:val="0"/>
        <w:autoSpaceDN w:val="0"/>
        <w:adjustRightInd w:val="0"/>
        <w:spacing w:before="120" w:after="120"/>
        <w:ind w:left="708"/>
        <w:jc w:val="both"/>
        <w:rPr>
          <w:del w:id="152" w:author="Šušlíková Mária" w:date="2020-11-12T11:15:00Z"/>
          <w:rFonts w:asciiTheme="minorHAnsi" w:eastAsiaTheme="minorHAnsi" w:hAnsiTheme="minorHAnsi"/>
          <w:color w:val="000000"/>
          <w:sz w:val="22"/>
          <w:szCs w:val="22"/>
          <w:lang w:eastAsia="en-US"/>
        </w:rPr>
      </w:pPr>
      <w:del w:id="153" w:author="Šušlíková Mária" w:date="2020-11-12T11:15:00Z">
        <w:r w:rsidRPr="000C0504" w:rsidDel="00A035FC">
          <w:rPr>
            <w:rFonts w:asciiTheme="minorHAnsi" w:eastAsiaTheme="minorHAnsi" w:hAnsiTheme="minorHAnsi"/>
            <w:color w:val="000000"/>
            <w:sz w:val="22"/>
            <w:szCs w:val="22"/>
            <w:lang w:eastAsia="en-US"/>
          </w:rPr>
          <w:lastRenderedPageBreak/>
          <w:delText xml:space="preserve">Výdavky projektu musia byť v súlade s podmienkami oprávnenosti podrobne definovanými v dokumentoch: </w:delText>
        </w:r>
      </w:del>
    </w:p>
    <w:p w14:paraId="6BD7CCAB" w14:textId="0A8B1D1E" w:rsidR="007F24AF" w:rsidRPr="001D1B1E" w:rsidDel="00A035FC" w:rsidRDefault="002B6CE1" w:rsidP="0063716F">
      <w:pPr>
        <w:pStyle w:val="Odsekzoznamu"/>
        <w:numPr>
          <w:ilvl w:val="0"/>
          <w:numId w:val="13"/>
        </w:numPr>
        <w:autoSpaceDE w:val="0"/>
        <w:autoSpaceDN w:val="0"/>
        <w:adjustRightInd w:val="0"/>
        <w:spacing w:before="120" w:after="120"/>
        <w:ind w:left="1423" w:hanging="357"/>
        <w:jc w:val="both"/>
        <w:rPr>
          <w:del w:id="154" w:author="Šušlíková Mária" w:date="2020-11-12T11:15:00Z"/>
          <w:rFonts w:asciiTheme="minorHAnsi" w:eastAsiaTheme="minorHAnsi" w:hAnsiTheme="minorHAnsi"/>
          <w:color w:val="000000"/>
          <w:sz w:val="22"/>
          <w:szCs w:val="22"/>
          <w:lang w:eastAsia="en-US"/>
        </w:rPr>
      </w:pPr>
      <w:del w:id="155" w:author="Šušlíková Mária" w:date="2020-11-12T11:15:00Z">
        <w:r w:rsidRPr="000C0504" w:rsidDel="00A035FC">
          <w:rPr>
            <w:rFonts w:asciiTheme="minorHAnsi" w:eastAsiaTheme="minorHAnsi" w:hAnsiTheme="minorHAnsi"/>
            <w:color w:val="000000"/>
            <w:sz w:val="22"/>
            <w:szCs w:val="22"/>
            <w:lang w:eastAsia="en-US"/>
          </w:rPr>
          <w:delText>Príručka oprávnenosti výdavkov pre projekty operačného programu Technická pomoc 2014 - 2020 (</w:delText>
        </w:r>
        <w:r w:rsidR="00A035FC" w:rsidDel="00A035FC">
          <w:fldChar w:fldCharType="begin"/>
        </w:r>
        <w:r w:rsidR="00A035FC" w:rsidDel="00A035FC">
          <w:delInstrText xml:space="preserve"> HYPERLINK "http://www.optp.vlada.gov.sk/ine-dokumenty/" </w:delInstrText>
        </w:r>
        <w:r w:rsidR="00A035FC" w:rsidDel="00A035FC">
          <w:fldChar w:fldCharType="separate"/>
        </w:r>
        <w:r w:rsidR="005A1282" w:rsidRPr="000C0504" w:rsidDel="00A035FC">
          <w:rPr>
            <w:rStyle w:val="Hypertextovprepojenie"/>
            <w:rFonts w:asciiTheme="minorHAnsi" w:eastAsiaTheme="minorHAnsi" w:hAnsiTheme="minorHAnsi"/>
            <w:sz w:val="22"/>
            <w:szCs w:val="22"/>
            <w:lang w:eastAsia="en-US"/>
          </w:rPr>
          <w:delText>http://www.optp.vlada.gov.sk/ine-dokumenty/</w:delText>
        </w:r>
        <w:r w:rsidR="00A035FC" w:rsidDel="00A035FC">
          <w:rPr>
            <w:rStyle w:val="Hypertextovprepojenie"/>
            <w:rFonts w:asciiTheme="minorHAnsi" w:eastAsiaTheme="minorHAnsi" w:hAnsiTheme="minorHAnsi"/>
            <w:sz w:val="22"/>
            <w:szCs w:val="22"/>
            <w:lang w:eastAsia="en-US"/>
          </w:rPr>
          <w:fldChar w:fldCharType="end"/>
        </w:r>
        <w:r w:rsidR="005A1282" w:rsidRPr="000C0504" w:rsidDel="00A035FC">
          <w:rPr>
            <w:rFonts w:asciiTheme="minorHAnsi" w:eastAsiaTheme="minorHAnsi" w:hAnsiTheme="minorHAnsi"/>
            <w:color w:val="000000"/>
            <w:sz w:val="22"/>
            <w:szCs w:val="22"/>
            <w:lang w:eastAsia="en-US"/>
          </w:rPr>
          <w:delText xml:space="preserve"> </w:delText>
        </w:r>
        <w:r w:rsidRPr="001D1B1E" w:rsidDel="00A035FC">
          <w:rPr>
            <w:rFonts w:asciiTheme="minorHAnsi" w:eastAsiaTheme="minorHAnsi" w:hAnsiTheme="minorHAnsi"/>
            <w:color w:val="000000"/>
            <w:sz w:val="22"/>
            <w:szCs w:val="22"/>
            <w:lang w:eastAsia="en-US"/>
          </w:rPr>
          <w:delText xml:space="preserve">); </w:delText>
        </w:r>
      </w:del>
    </w:p>
    <w:p w14:paraId="50D39D27" w14:textId="09CF083F" w:rsidR="002B6CE1" w:rsidRPr="001D1B1E" w:rsidDel="00A035FC" w:rsidRDefault="002B6CE1" w:rsidP="0063716F">
      <w:pPr>
        <w:pStyle w:val="Odsekzoznamu"/>
        <w:numPr>
          <w:ilvl w:val="0"/>
          <w:numId w:val="13"/>
        </w:numPr>
        <w:autoSpaceDE w:val="0"/>
        <w:autoSpaceDN w:val="0"/>
        <w:adjustRightInd w:val="0"/>
        <w:spacing w:before="120" w:after="120"/>
        <w:ind w:left="1423" w:hanging="357"/>
        <w:jc w:val="both"/>
        <w:rPr>
          <w:del w:id="156" w:author="Šušlíková Mária" w:date="2020-11-12T11:15:00Z"/>
          <w:rFonts w:asciiTheme="minorHAnsi" w:eastAsiaTheme="minorHAnsi" w:hAnsiTheme="minorHAnsi"/>
          <w:color w:val="000000"/>
          <w:sz w:val="22"/>
          <w:szCs w:val="22"/>
          <w:lang w:eastAsia="en-US"/>
        </w:rPr>
      </w:pPr>
      <w:del w:id="157" w:author="Šušlíková Mária" w:date="2020-11-12T11:15:00Z">
        <w:r w:rsidRPr="001D1B1E" w:rsidDel="00A035FC">
          <w:rPr>
            <w:rFonts w:asciiTheme="minorHAnsi" w:eastAsiaTheme="minorHAnsi" w:hAnsiTheme="minorHAnsi"/>
            <w:color w:val="000000"/>
            <w:sz w:val="22"/>
            <w:szCs w:val="22"/>
            <w:lang w:eastAsia="en-US"/>
          </w:rPr>
          <w:delText>Príručka pre prijímateľa pre projekty operačného programu Technická pomoc 2014 - 2020 (</w:delText>
        </w:r>
        <w:r w:rsidR="00A035FC" w:rsidDel="00A035FC">
          <w:fldChar w:fldCharType="begin"/>
        </w:r>
        <w:r w:rsidR="00A035FC" w:rsidDel="00A035FC">
          <w:delInstrText xml:space="preserve"> HYPERLINK "http://www.optp.vlada.gov.sk/ine-dokumenty/" </w:delInstrText>
        </w:r>
        <w:r w:rsidR="00A035FC" w:rsidDel="00A035FC">
          <w:fldChar w:fldCharType="separate"/>
        </w:r>
        <w:r w:rsidR="005A1282" w:rsidRPr="000C0504" w:rsidDel="00A035FC">
          <w:rPr>
            <w:rStyle w:val="Hypertextovprepojenie"/>
            <w:rFonts w:asciiTheme="minorHAnsi" w:eastAsiaTheme="minorHAnsi" w:hAnsiTheme="minorHAnsi"/>
            <w:sz w:val="22"/>
            <w:szCs w:val="22"/>
            <w:lang w:eastAsia="en-US"/>
          </w:rPr>
          <w:delText>http://www.optp.vlada.gov.sk/ine-dokumenty/</w:delText>
        </w:r>
        <w:r w:rsidR="00A035FC" w:rsidDel="00A035FC">
          <w:rPr>
            <w:rStyle w:val="Hypertextovprepojenie"/>
            <w:rFonts w:asciiTheme="minorHAnsi" w:eastAsiaTheme="minorHAnsi" w:hAnsiTheme="minorHAnsi"/>
            <w:sz w:val="22"/>
            <w:szCs w:val="22"/>
            <w:lang w:eastAsia="en-US"/>
          </w:rPr>
          <w:fldChar w:fldCharType="end"/>
        </w:r>
        <w:r w:rsidR="005A1282" w:rsidRPr="000C0504" w:rsidDel="00A035FC">
          <w:rPr>
            <w:rFonts w:asciiTheme="minorHAnsi" w:eastAsiaTheme="minorHAnsi" w:hAnsiTheme="minorHAnsi"/>
            <w:color w:val="000000"/>
            <w:sz w:val="22"/>
            <w:szCs w:val="22"/>
            <w:lang w:eastAsia="en-US"/>
          </w:rPr>
          <w:delText xml:space="preserve"> </w:delText>
        </w:r>
        <w:r w:rsidRPr="001D1B1E" w:rsidDel="00A035FC">
          <w:rPr>
            <w:rFonts w:asciiTheme="minorHAnsi" w:eastAsiaTheme="minorHAnsi" w:hAnsiTheme="minorHAnsi"/>
            <w:color w:val="000000"/>
            <w:sz w:val="22"/>
            <w:szCs w:val="22"/>
            <w:lang w:eastAsia="en-US"/>
          </w:rPr>
          <w:delText xml:space="preserve">); </w:delText>
        </w:r>
      </w:del>
    </w:p>
    <w:p w14:paraId="6140C3B2" w14:textId="16E311B9" w:rsidR="002B6CE1" w:rsidRPr="001D1B1E" w:rsidDel="00A035FC" w:rsidRDefault="002B6CE1" w:rsidP="0063716F">
      <w:pPr>
        <w:pStyle w:val="Odsekzoznamu"/>
        <w:numPr>
          <w:ilvl w:val="0"/>
          <w:numId w:val="13"/>
        </w:numPr>
        <w:autoSpaceDE w:val="0"/>
        <w:autoSpaceDN w:val="0"/>
        <w:adjustRightInd w:val="0"/>
        <w:spacing w:before="120" w:after="120"/>
        <w:ind w:left="1423" w:hanging="357"/>
        <w:jc w:val="both"/>
        <w:rPr>
          <w:del w:id="158" w:author="Šušlíková Mária" w:date="2020-11-12T11:15:00Z"/>
          <w:rFonts w:asciiTheme="minorHAnsi" w:eastAsiaTheme="minorHAnsi" w:hAnsiTheme="minorHAnsi"/>
          <w:color w:val="000000"/>
          <w:sz w:val="22"/>
          <w:szCs w:val="22"/>
          <w:lang w:eastAsia="en-US"/>
        </w:rPr>
      </w:pPr>
      <w:del w:id="159" w:author="Šušlíková Mária" w:date="2020-11-12T11:15:00Z">
        <w:r w:rsidRPr="001D1B1E" w:rsidDel="00A035FC">
          <w:rPr>
            <w:rFonts w:asciiTheme="minorHAnsi" w:eastAsiaTheme="minorHAnsi" w:hAnsiTheme="minorHAnsi"/>
            <w:color w:val="000000"/>
            <w:sz w:val="22"/>
            <w:szCs w:val="22"/>
            <w:lang w:eastAsia="en-US"/>
          </w:rPr>
          <w:delText>Operačný program Technická pomoc pre programové obdobie 2014-2020 (</w:delText>
        </w:r>
        <w:r w:rsidR="00A035FC" w:rsidDel="00A035FC">
          <w:fldChar w:fldCharType="begin"/>
        </w:r>
        <w:r w:rsidR="00A035FC" w:rsidDel="00A035FC">
          <w:delInstrText xml:space="preserve"> HYPERLINK "http://www.optp.vlada.gov.sk/programovy-dokument/" </w:delInstrText>
        </w:r>
        <w:r w:rsidR="00A035FC" w:rsidDel="00A035FC">
          <w:fldChar w:fldCharType="separate"/>
        </w:r>
        <w:r w:rsidR="005A1282" w:rsidRPr="000C0504" w:rsidDel="00A035FC">
          <w:rPr>
            <w:rStyle w:val="Hypertextovprepojenie"/>
            <w:rFonts w:asciiTheme="minorHAnsi" w:eastAsiaTheme="minorHAnsi" w:hAnsiTheme="minorHAnsi"/>
            <w:sz w:val="22"/>
            <w:szCs w:val="22"/>
            <w:lang w:eastAsia="en-US"/>
          </w:rPr>
          <w:delText>http://www.optp.vlada.gov.sk/programovy-dokument/</w:delText>
        </w:r>
        <w:r w:rsidR="00A035FC" w:rsidDel="00A035FC">
          <w:rPr>
            <w:rStyle w:val="Hypertextovprepojenie"/>
            <w:rFonts w:asciiTheme="minorHAnsi" w:eastAsiaTheme="minorHAnsi" w:hAnsiTheme="minorHAnsi"/>
            <w:sz w:val="22"/>
            <w:szCs w:val="22"/>
            <w:lang w:eastAsia="en-US"/>
          </w:rPr>
          <w:fldChar w:fldCharType="end"/>
        </w:r>
        <w:r w:rsidR="005A1282" w:rsidRPr="000C0504" w:rsidDel="00A035FC">
          <w:rPr>
            <w:rFonts w:asciiTheme="minorHAnsi" w:eastAsiaTheme="minorHAnsi" w:hAnsiTheme="minorHAnsi"/>
            <w:color w:val="000000"/>
            <w:sz w:val="22"/>
            <w:szCs w:val="22"/>
            <w:lang w:eastAsia="en-US"/>
          </w:rPr>
          <w:delText xml:space="preserve"> </w:delText>
        </w:r>
        <w:r w:rsidRPr="001D1B1E" w:rsidDel="00A035FC">
          <w:rPr>
            <w:rFonts w:asciiTheme="minorHAnsi" w:eastAsiaTheme="minorHAnsi" w:hAnsiTheme="minorHAnsi"/>
            <w:color w:val="000000"/>
            <w:sz w:val="22"/>
            <w:szCs w:val="22"/>
            <w:lang w:eastAsia="en-US"/>
          </w:rPr>
          <w:delText xml:space="preserve">); </w:delText>
        </w:r>
      </w:del>
    </w:p>
    <w:p w14:paraId="0CA07E66" w14:textId="1D95B974" w:rsidR="002B6CE1" w:rsidRPr="001D1B1E" w:rsidDel="00A035FC" w:rsidRDefault="002B6CE1" w:rsidP="0063716F">
      <w:pPr>
        <w:pStyle w:val="Odsekzoznamu"/>
        <w:numPr>
          <w:ilvl w:val="0"/>
          <w:numId w:val="13"/>
        </w:numPr>
        <w:autoSpaceDE w:val="0"/>
        <w:autoSpaceDN w:val="0"/>
        <w:adjustRightInd w:val="0"/>
        <w:spacing w:before="120" w:after="120"/>
        <w:ind w:left="1423" w:hanging="357"/>
        <w:jc w:val="both"/>
        <w:rPr>
          <w:del w:id="160" w:author="Šušlíková Mária" w:date="2020-11-12T11:15:00Z"/>
          <w:rFonts w:asciiTheme="minorHAnsi" w:eastAsiaTheme="minorHAnsi" w:hAnsiTheme="minorHAnsi"/>
          <w:color w:val="000000"/>
          <w:sz w:val="22"/>
          <w:szCs w:val="22"/>
          <w:lang w:eastAsia="en-US"/>
        </w:rPr>
      </w:pPr>
      <w:del w:id="161" w:author="Šušlíková Mária" w:date="2020-11-12T11:15:00Z">
        <w:r w:rsidRPr="001D1B1E" w:rsidDel="00A035FC">
          <w:rPr>
            <w:rFonts w:asciiTheme="minorHAnsi" w:eastAsiaTheme="minorHAnsi" w:hAnsiTheme="minorHAnsi"/>
            <w:color w:val="000000"/>
            <w:sz w:val="22"/>
            <w:szCs w:val="22"/>
            <w:lang w:eastAsia="en-US"/>
          </w:rPr>
          <w:delText xml:space="preserve">Metodický pokyn CKO č. 6 k pravidlám oprávnenosti pre najčastejšie sa vyskytujúce skupiny výdavkov </w:delText>
        </w:r>
        <w:r w:rsidR="00790770" w:rsidRPr="0075320D" w:rsidDel="00A035FC">
          <w:rPr>
            <w:rFonts w:asciiTheme="minorHAnsi" w:hAnsiTheme="minorHAnsi" w:cstheme="minorHAnsi"/>
            <w:sz w:val="22"/>
            <w:szCs w:val="22"/>
          </w:rPr>
          <w:delText>(</w:delText>
        </w:r>
        <w:r w:rsidR="00A035FC" w:rsidDel="00A035FC">
          <w:fldChar w:fldCharType="begin"/>
        </w:r>
        <w:r w:rsidR="00A035FC" w:rsidDel="00A035FC">
          <w:delInstrText xml:space="preserve"> HYPERLINK "http://www.partnerskadohoda.gov.sk/metodicke-pokyny-cko-a-uv-sr/" </w:delInstrText>
        </w:r>
        <w:r w:rsidR="00A035FC" w:rsidDel="00A035FC">
          <w:fldChar w:fldCharType="separate"/>
        </w:r>
        <w:r w:rsidR="00790770" w:rsidRPr="0042088A" w:rsidDel="00A035FC">
          <w:rPr>
            <w:rStyle w:val="Hypertextovprepojenie"/>
            <w:rFonts w:asciiTheme="minorHAnsi" w:hAnsiTheme="minorHAnsi"/>
            <w:sz w:val="22"/>
            <w:szCs w:val="22"/>
          </w:rPr>
          <w:delText>http://www.partnerskadohoda.gov.sk/metodicke-pokyny-cko-a-uv-sr/</w:delText>
        </w:r>
        <w:r w:rsidR="00A035FC" w:rsidDel="00A035FC">
          <w:rPr>
            <w:rStyle w:val="Hypertextovprepojenie"/>
            <w:rFonts w:asciiTheme="minorHAnsi" w:hAnsiTheme="minorHAnsi"/>
            <w:sz w:val="22"/>
            <w:szCs w:val="22"/>
          </w:rPr>
          <w:fldChar w:fldCharType="end"/>
        </w:r>
        <w:r w:rsidR="00790770" w:rsidDel="00A035FC">
          <w:rPr>
            <w:rStyle w:val="Hypertextovprepojenie"/>
            <w:rFonts w:asciiTheme="minorHAnsi" w:hAnsiTheme="minorHAnsi"/>
            <w:sz w:val="22"/>
            <w:szCs w:val="22"/>
          </w:rPr>
          <w:delText>)</w:delText>
        </w:r>
        <w:r w:rsidR="00790770" w:rsidRPr="00EF499E" w:rsidDel="00A035FC">
          <w:rPr>
            <w:rFonts w:asciiTheme="minorHAnsi" w:hAnsiTheme="minorHAnsi"/>
            <w:sz w:val="22"/>
            <w:szCs w:val="22"/>
          </w:rPr>
          <w:delText>;</w:delText>
        </w:r>
      </w:del>
    </w:p>
    <w:p w14:paraId="041DD6C4" w14:textId="1E86C39C" w:rsidR="002B6CE1" w:rsidRPr="001D1B1E" w:rsidDel="00A035FC" w:rsidRDefault="002B6CE1" w:rsidP="0063716F">
      <w:pPr>
        <w:pStyle w:val="Odsekzoznamu"/>
        <w:numPr>
          <w:ilvl w:val="0"/>
          <w:numId w:val="13"/>
        </w:numPr>
        <w:autoSpaceDE w:val="0"/>
        <w:autoSpaceDN w:val="0"/>
        <w:adjustRightInd w:val="0"/>
        <w:spacing w:before="120" w:after="120"/>
        <w:ind w:left="1423" w:hanging="357"/>
        <w:jc w:val="both"/>
        <w:rPr>
          <w:del w:id="162" w:author="Šušlíková Mária" w:date="2020-11-12T11:15:00Z"/>
          <w:rFonts w:asciiTheme="minorHAnsi" w:eastAsiaTheme="minorHAnsi" w:hAnsiTheme="minorHAnsi"/>
          <w:color w:val="000000"/>
          <w:sz w:val="22"/>
          <w:szCs w:val="22"/>
          <w:lang w:eastAsia="en-US"/>
        </w:rPr>
      </w:pPr>
      <w:del w:id="163" w:author="Šušlíková Mária" w:date="2020-11-12T11:15:00Z">
        <w:r w:rsidRPr="001D1B1E" w:rsidDel="00A035FC">
          <w:rPr>
            <w:rFonts w:asciiTheme="minorHAnsi" w:eastAsiaTheme="minorHAnsi" w:hAnsiTheme="minorHAnsi"/>
            <w:color w:val="000000"/>
            <w:sz w:val="22"/>
            <w:szCs w:val="22"/>
            <w:lang w:eastAsia="en-US"/>
          </w:rPr>
          <w:delText>Metodický pokyn CKO č. 18 k overovaniu hospodárnosti výdavkov na</w:delText>
        </w:r>
        <w:r w:rsidR="00287F44" w:rsidRPr="001D1B1E" w:rsidDel="00A035FC">
          <w:rPr>
            <w:rFonts w:asciiTheme="minorHAnsi" w:eastAsiaTheme="minorHAnsi" w:hAnsiTheme="minorHAnsi"/>
            <w:color w:val="000000"/>
            <w:sz w:val="22"/>
            <w:szCs w:val="22"/>
            <w:lang w:eastAsia="en-US"/>
          </w:rPr>
          <w:delText> </w:delText>
        </w:r>
        <w:r w:rsidRPr="000C0504" w:rsidDel="00A035FC">
          <w:rPr>
            <w:rFonts w:asciiTheme="minorHAnsi" w:eastAsiaTheme="minorHAnsi" w:hAnsiTheme="minorHAnsi"/>
            <w:color w:val="000000"/>
            <w:sz w:val="22"/>
            <w:szCs w:val="22"/>
            <w:lang w:eastAsia="en-US"/>
          </w:rPr>
          <w:delText>programové obdobie 2014-2020 (</w:delText>
        </w:r>
        <w:r w:rsidR="00A035FC" w:rsidDel="00A035FC">
          <w:fldChar w:fldCharType="begin"/>
        </w:r>
        <w:r w:rsidR="00A035FC" w:rsidDel="00A035FC">
          <w:delInstrText xml:space="preserve"> HYPERLINK "http://www.partnerskadohoda.gov.sk/metodicke-pokyny-cko-a-uv-sr/" </w:delInstrText>
        </w:r>
        <w:r w:rsidR="00A035FC" w:rsidDel="00A035FC">
          <w:fldChar w:fldCharType="separate"/>
        </w:r>
        <w:r w:rsidR="00790770" w:rsidRPr="00331E17" w:rsidDel="00A035FC">
          <w:rPr>
            <w:rStyle w:val="Hypertextovprepojenie"/>
            <w:rFonts w:asciiTheme="minorHAnsi" w:hAnsiTheme="minorHAnsi"/>
            <w:sz w:val="22"/>
            <w:szCs w:val="22"/>
          </w:rPr>
          <w:delText>http://www.partnerskadohoda.gov.sk/metodicke-pokyny-cko-a-uv-sr/</w:delText>
        </w:r>
        <w:r w:rsidR="00A035FC" w:rsidDel="00A035FC">
          <w:rPr>
            <w:rStyle w:val="Hypertextovprepojenie"/>
            <w:rFonts w:asciiTheme="minorHAnsi" w:hAnsiTheme="minorHAnsi"/>
            <w:sz w:val="22"/>
            <w:szCs w:val="22"/>
          </w:rPr>
          <w:fldChar w:fldCharType="end"/>
        </w:r>
        <w:r w:rsidRPr="001D1B1E" w:rsidDel="00A035FC">
          <w:rPr>
            <w:rFonts w:asciiTheme="minorHAnsi" w:eastAsiaTheme="minorHAnsi" w:hAnsiTheme="minorHAnsi"/>
            <w:color w:val="000000"/>
            <w:sz w:val="22"/>
            <w:szCs w:val="22"/>
            <w:lang w:eastAsia="en-US"/>
          </w:rPr>
          <w:delText xml:space="preserve">); </w:delText>
        </w:r>
      </w:del>
    </w:p>
    <w:p w14:paraId="07C4CA2A" w14:textId="449B6619" w:rsidR="002B6CE1" w:rsidRPr="001D1B1E" w:rsidDel="00A035FC" w:rsidRDefault="002B6CE1" w:rsidP="001D1B1E">
      <w:pPr>
        <w:pStyle w:val="Odsekzoznamu"/>
        <w:numPr>
          <w:ilvl w:val="0"/>
          <w:numId w:val="13"/>
        </w:numPr>
        <w:autoSpaceDE w:val="0"/>
        <w:autoSpaceDN w:val="0"/>
        <w:adjustRightInd w:val="0"/>
        <w:spacing w:before="120" w:after="120"/>
        <w:ind w:left="1423" w:hanging="357"/>
        <w:contextualSpacing w:val="0"/>
        <w:jc w:val="both"/>
        <w:rPr>
          <w:del w:id="164" w:author="Šušlíková Mária" w:date="2020-11-12T11:15:00Z"/>
          <w:rFonts w:asciiTheme="minorHAnsi" w:eastAsiaTheme="minorHAnsi" w:hAnsiTheme="minorHAnsi"/>
          <w:color w:val="000000"/>
          <w:sz w:val="22"/>
          <w:szCs w:val="22"/>
          <w:lang w:eastAsia="en-US"/>
        </w:rPr>
      </w:pPr>
      <w:del w:id="165" w:author="Šušlíková Mária" w:date="2020-11-12T11:15:00Z">
        <w:r w:rsidRPr="001D1B1E" w:rsidDel="00A035FC">
          <w:rPr>
            <w:rFonts w:asciiTheme="minorHAnsi" w:eastAsiaTheme="minorHAnsi" w:hAnsiTheme="minorHAnsi"/>
            <w:color w:val="000000"/>
            <w:sz w:val="22"/>
            <w:szCs w:val="22"/>
            <w:lang w:eastAsia="en-US"/>
          </w:rPr>
          <w:delText xml:space="preserve">Zákony a nariadenia, na ktoré sa uvedené dokumenty odvolávajú. </w:delText>
        </w:r>
      </w:del>
    </w:p>
    <w:p w14:paraId="238C6023" w14:textId="7F030463" w:rsidR="00B648BC" w:rsidRPr="000C0504" w:rsidDel="00A035FC" w:rsidRDefault="00B648BC" w:rsidP="009A4624">
      <w:pPr>
        <w:pStyle w:val="Odsekzoznamu"/>
        <w:spacing w:before="120" w:after="120"/>
        <w:ind w:left="709"/>
        <w:contextualSpacing w:val="0"/>
        <w:jc w:val="both"/>
        <w:rPr>
          <w:del w:id="166" w:author="Šušlíková Mária" w:date="2020-11-12T11:15:00Z"/>
          <w:rFonts w:asciiTheme="minorHAnsi" w:hAnsiTheme="minorHAnsi"/>
          <w:sz w:val="22"/>
          <w:szCs w:val="22"/>
        </w:rPr>
      </w:pPr>
      <w:del w:id="167" w:author="Šušlíková Mária" w:date="2020-11-12T11:15:00Z">
        <w:r w:rsidRPr="001D1B1E" w:rsidDel="00A035FC">
          <w:rPr>
            <w:rFonts w:asciiTheme="minorHAnsi" w:hAnsiTheme="minorHAnsi"/>
            <w:i/>
            <w:sz w:val="22"/>
            <w:szCs w:val="22"/>
          </w:rPr>
          <w:delText>(Žiadateľ nepredkladá samostatnú prílohu, ktorou deklaruje splnenie tejto podmienky poskytnutia príspevku. Za účelom posúdenia splnenia tejto podmienky poskytnutia príspevku, uvedie žiadateľ vo formulári ŽoNFP, v rámci časti č. 11.A a 11.B - Rozpočet žiadateľa a partnerov, skupiny výdavkov.)</w:delText>
        </w:r>
      </w:del>
    </w:p>
    <w:p w14:paraId="5B50DF01" w14:textId="31CC3DCE" w:rsidR="00B648BC" w:rsidRPr="000C0504" w:rsidDel="00A035FC" w:rsidRDefault="00B648BC" w:rsidP="0063716F">
      <w:pPr>
        <w:pStyle w:val="Odsekzoznamu"/>
        <w:autoSpaceDE w:val="0"/>
        <w:autoSpaceDN w:val="0"/>
        <w:adjustRightInd w:val="0"/>
        <w:spacing w:before="120" w:after="120"/>
        <w:ind w:left="1423"/>
        <w:contextualSpacing w:val="0"/>
        <w:jc w:val="both"/>
        <w:rPr>
          <w:del w:id="168" w:author="Šušlíková Mária" w:date="2020-11-12T11:15:00Z"/>
          <w:rFonts w:asciiTheme="minorHAnsi" w:eastAsiaTheme="minorHAnsi" w:hAnsiTheme="minorHAnsi"/>
          <w:color w:val="000000"/>
          <w:sz w:val="22"/>
          <w:szCs w:val="22"/>
          <w:lang w:eastAsia="en-US"/>
        </w:rPr>
      </w:pPr>
    </w:p>
    <w:p w14:paraId="4887FD5C" w14:textId="4AEA68C4" w:rsidR="002B6CE1" w:rsidRPr="000C0504" w:rsidDel="00A035FC" w:rsidRDefault="00CE1585" w:rsidP="0063716F">
      <w:pPr>
        <w:pStyle w:val="Odsekzoznamu"/>
        <w:numPr>
          <w:ilvl w:val="0"/>
          <w:numId w:val="7"/>
        </w:numPr>
        <w:autoSpaceDE w:val="0"/>
        <w:autoSpaceDN w:val="0"/>
        <w:adjustRightInd w:val="0"/>
        <w:spacing w:before="120" w:after="120"/>
        <w:contextualSpacing w:val="0"/>
        <w:jc w:val="both"/>
        <w:rPr>
          <w:del w:id="169" w:author="Šušlíková Mária" w:date="2020-11-12T11:15:00Z"/>
          <w:rFonts w:asciiTheme="minorHAnsi" w:eastAsiaTheme="minorHAnsi" w:hAnsiTheme="minorHAnsi"/>
          <w:color w:val="000000"/>
          <w:sz w:val="22"/>
          <w:szCs w:val="22"/>
          <w:lang w:eastAsia="en-US"/>
        </w:rPr>
      </w:pPr>
      <w:del w:id="170" w:author="Šušlíková Mária" w:date="2020-11-12T11:15:00Z">
        <w:r w:rsidRPr="000C0504" w:rsidDel="00A035FC">
          <w:rPr>
            <w:rFonts w:asciiTheme="minorHAnsi" w:eastAsiaTheme="minorHAnsi" w:hAnsiTheme="minorHAnsi"/>
            <w:color w:val="000000"/>
            <w:sz w:val="22"/>
            <w:szCs w:val="22"/>
            <w:lang w:eastAsia="en-US"/>
          </w:rPr>
          <w:delText>č</w:delText>
        </w:r>
        <w:r w:rsidR="002B6CE1" w:rsidRPr="000C0504" w:rsidDel="00A035FC">
          <w:rPr>
            <w:rFonts w:asciiTheme="minorHAnsi" w:eastAsiaTheme="minorHAnsi" w:hAnsiTheme="minorHAnsi"/>
            <w:color w:val="000000"/>
            <w:sz w:val="22"/>
            <w:szCs w:val="22"/>
            <w:lang w:eastAsia="en-US"/>
          </w:rPr>
          <w:delText xml:space="preserve">asová oprávnenosť výdavkov </w:delText>
        </w:r>
      </w:del>
    </w:p>
    <w:p w14:paraId="0154313C" w14:textId="38A38DF8" w:rsidR="002B6CE1" w:rsidRPr="001D1B1E" w:rsidDel="00A035FC" w:rsidRDefault="002B6CE1" w:rsidP="0063716F">
      <w:pPr>
        <w:pStyle w:val="Odsekzoznamu"/>
        <w:spacing w:before="120" w:after="120"/>
        <w:ind w:left="709"/>
        <w:contextualSpacing w:val="0"/>
        <w:jc w:val="both"/>
        <w:rPr>
          <w:del w:id="171" w:author="Šušlíková Mária" w:date="2020-11-12T11:15:00Z"/>
          <w:rFonts w:asciiTheme="minorHAnsi" w:eastAsiaTheme="minorHAnsi" w:hAnsiTheme="minorHAnsi"/>
          <w:color w:val="000000"/>
          <w:sz w:val="22"/>
          <w:szCs w:val="22"/>
          <w:lang w:eastAsia="en-US"/>
        </w:rPr>
      </w:pPr>
      <w:del w:id="172" w:author="Šušlíková Mária" w:date="2020-11-12T11:15:00Z">
        <w:r w:rsidRPr="001D1B1E" w:rsidDel="00A035FC">
          <w:rPr>
            <w:rFonts w:asciiTheme="minorHAnsi" w:eastAsiaTheme="minorHAnsi" w:hAnsiTheme="minorHAnsi"/>
            <w:color w:val="000000"/>
            <w:sz w:val="22"/>
            <w:szCs w:val="22"/>
            <w:lang w:eastAsia="en-US"/>
          </w:rPr>
          <w:delText xml:space="preserve">Časová oprávnenosť výdavkov v rámci OP TP je stanovená </w:delText>
        </w:r>
        <w:r w:rsidRPr="001D1B1E" w:rsidDel="00A035FC">
          <w:rPr>
            <w:rFonts w:asciiTheme="minorHAnsi" w:eastAsiaTheme="minorHAnsi" w:hAnsiTheme="minorHAnsi"/>
            <w:b/>
            <w:bCs/>
            <w:color w:val="000000"/>
            <w:sz w:val="22"/>
            <w:szCs w:val="22"/>
            <w:lang w:eastAsia="en-US"/>
          </w:rPr>
          <w:delText xml:space="preserve">od </w:delText>
        </w:r>
        <w:r w:rsidR="00CE1585" w:rsidRPr="001D1B1E" w:rsidDel="00A035FC">
          <w:rPr>
            <w:rFonts w:asciiTheme="minorHAnsi" w:eastAsiaTheme="minorHAnsi" w:hAnsiTheme="minorHAnsi"/>
            <w:b/>
            <w:bCs/>
            <w:color w:val="000000"/>
            <w:sz w:val="22"/>
            <w:szCs w:val="22"/>
            <w:lang w:eastAsia="en-US"/>
          </w:rPr>
          <w:delText>0</w:delText>
        </w:r>
        <w:r w:rsidRPr="001D1B1E" w:rsidDel="00A035FC">
          <w:rPr>
            <w:rFonts w:asciiTheme="minorHAnsi" w:eastAsiaTheme="minorHAnsi" w:hAnsiTheme="minorHAnsi"/>
            <w:b/>
            <w:bCs/>
            <w:color w:val="000000"/>
            <w:sz w:val="22"/>
            <w:szCs w:val="22"/>
            <w:lang w:eastAsia="en-US"/>
          </w:rPr>
          <w:delText>1.</w:delText>
        </w:r>
        <w:r w:rsidR="00CE1585" w:rsidRPr="001D1B1E" w:rsidDel="00A035FC">
          <w:rPr>
            <w:rFonts w:asciiTheme="minorHAnsi" w:eastAsiaTheme="minorHAnsi" w:hAnsiTheme="minorHAnsi"/>
            <w:b/>
            <w:bCs/>
            <w:color w:val="000000"/>
            <w:sz w:val="22"/>
            <w:szCs w:val="22"/>
            <w:lang w:eastAsia="en-US"/>
          </w:rPr>
          <w:delText xml:space="preserve"> 0</w:delText>
        </w:r>
        <w:r w:rsidRPr="001D1B1E" w:rsidDel="00A035FC">
          <w:rPr>
            <w:rFonts w:asciiTheme="minorHAnsi" w:eastAsiaTheme="minorHAnsi" w:hAnsiTheme="minorHAnsi"/>
            <w:b/>
            <w:bCs/>
            <w:color w:val="000000"/>
            <w:sz w:val="22"/>
            <w:szCs w:val="22"/>
            <w:lang w:eastAsia="en-US"/>
          </w:rPr>
          <w:delText>1.</w:delText>
        </w:r>
        <w:r w:rsidR="00CE1585" w:rsidRPr="001D1B1E" w:rsidDel="00A035FC">
          <w:rPr>
            <w:rFonts w:asciiTheme="minorHAnsi" w:eastAsiaTheme="minorHAnsi" w:hAnsiTheme="minorHAnsi"/>
            <w:b/>
            <w:bCs/>
            <w:color w:val="000000"/>
            <w:sz w:val="22"/>
            <w:szCs w:val="22"/>
            <w:lang w:eastAsia="en-US"/>
          </w:rPr>
          <w:delText xml:space="preserve"> </w:delText>
        </w:r>
        <w:r w:rsidRPr="001D1B1E" w:rsidDel="00A035FC">
          <w:rPr>
            <w:rFonts w:asciiTheme="minorHAnsi" w:eastAsiaTheme="minorHAnsi" w:hAnsiTheme="minorHAnsi"/>
            <w:b/>
            <w:bCs/>
            <w:color w:val="000000"/>
            <w:sz w:val="22"/>
            <w:szCs w:val="22"/>
            <w:lang w:eastAsia="en-US"/>
          </w:rPr>
          <w:delText>2014</w:delText>
        </w:r>
        <w:r w:rsidR="00880CAD" w:rsidRPr="00880CAD" w:rsidDel="00A035FC">
          <w:rPr>
            <w:rFonts w:asciiTheme="minorHAnsi" w:hAnsiTheme="minorHAnsi"/>
            <w:b/>
            <w:color w:val="000000"/>
            <w:sz w:val="22"/>
            <w:szCs w:val="22"/>
          </w:rPr>
          <w:delText xml:space="preserve"> </w:delText>
        </w:r>
        <w:r w:rsidR="00880CAD" w:rsidDel="00A035FC">
          <w:rPr>
            <w:rFonts w:asciiTheme="minorHAnsi" w:hAnsiTheme="minorHAnsi"/>
            <w:b/>
            <w:color w:val="000000"/>
            <w:sz w:val="22"/>
            <w:szCs w:val="22"/>
          </w:rPr>
          <w:delText>do 31. 12. 2023</w:delText>
        </w:r>
        <w:r w:rsidRPr="001D1B1E" w:rsidDel="00A035FC">
          <w:rPr>
            <w:rFonts w:asciiTheme="minorHAnsi" w:eastAsiaTheme="minorHAnsi" w:hAnsiTheme="minorHAnsi"/>
            <w:color w:val="000000"/>
            <w:sz w:val="22"/>
            <w:szCs w:val="22"/>
            <w:lang w:eastAsia="en-US"/>
          </w:rPr>
          <w:delText xml:space="preserve">. Dátum nadobudnutia účinnosti zmluvy o poskytnutí NFP (resp. rozhodnutia o schválení žiadosti o NFP, ak je RO </w:delText>
        </w:r>
        <w:r w:rsidR="00CE1585" w:rsidRPr="001D1B1E" w:rsidDel="00A035FC">
          <w:rPr>
            <w:rFonts w:asciiTheme="minorHAnsi" w:eastAsiaTheme="minorHAnsi" w:hAnsiTheme="minorHAnsi"/>
            <w:color w:val="000000"/>
            <w:sz w:val="22"/>
            <w:szCs w:val="22"/>
            <w:lang w:eastAsia="en-US"/>
          </w:rPr>
          <w:delText xml:space="preserve">OP TP </w:delText>
        </w:r>
        <w:r w:rsidRPr="001D1B1E" w:rsidDel="00A035FC">
          <w:rPr>
            <w:rFonts w:asciiTheme="minorHAnsi" w:eastAsiaTheme="minorHAnsi" w:hAnsiTheme="minorHAnsi"/>
            <w:color w:val="000000"/>
            <w:sz w:val="22"/>
            <w:szCs w:val="22"/>
            <w:lang w:eastAsia="en-US"/>
          </w:rPr>
          <w:delText>a prijímateľ tá istá osoba) nemá vplyv na počiatočný dátum oprávnenosti výdavkov</w:delText>
        </w:r>
        <w:r w:rsidR="00CE1585" w:rsidRPr="001D1B1E" w:rsidDel="00A035FC">
          <w:rPr>
            <w:rFonts w:asciiTheme="minorHAnsi" w:eastAsiaTheme="minorHAnsi" w:hAnsiTheme="minorHAnsi"/>
            <w:color w:val="000000"/>
            <w:sz w:val="22"/>
            <w:szCs w:val="22"/>
            <w:lang w:eastAsia="en-US"/>
          </w:rPr>
          <w:delText xml:space="preserve">, </w:delText>
        </w:r>
        <w:r w:rsidR="00CE1585" w:rsidRPr="001D1B1E" w:rsidDel="00A035FC">
          <w:rPr>
            <w:rFonts w:asciiTheme="minorHAnsi" w:hAnsiTheme="minorHAnsi"/>
            <w:color w:val="000000"/>
            <w:sz w:val="22"/>
            <w:szCs w:val="22"/>
          </w:rPr>
          <w:delText>pokiaľ nie je v rozhodnutí o schválení žiadosti o NFP alebo v zmluve o partnerstve uvedené inak</w:delText>
        </w:r>
        <w:r w:rsidR="00CE1585" w:rsidRPr="001D1B1E" w:rsidDel="00A035FC">
          <w:rPr>
            <w:rFonts w:asciiTheme="minorHAnsi" w:eastAsiaTheme="minorHAnsi" w:hAnsiTheme="minorHAnsi"/>
            <w:color w:val="000000"/>
            <w:sz w:val="22"/>
            <w:szCs w:val="22"/>
            <w:lang w:eastAsia="en-US"/>
          </w:rPr>
          <w:delText>.</w:delText>
        </w:r>
      </w:del>
    </w:p>
    <w:p w14:paraId="15F17BCE" w14:textId="5216EF5C" w:rsidR="00CE1585" w:rsidRPr="001D1B1E" w:rsidDel="0063091C" w:rsidRDefault="00880CAD" w:rsidP="0063716F">
      <w:pPr>
        <w:pStyle w:val="Odsekzoznamu"/>
        <w:spacing w:before="120" w:after="120"/>
        <w:ind w:left="709"/>
        <w:contextualSpacing w:val="0"/>
        <w:jc w:val="both"/>
        <w:rPr>
          <w:del w:id="173" w:author="Šušlíková, Mária" w:date="2020-12-15T15:43:00Z"/>
          <w:rFonts w:asciiTheme="minorHAnsi" w:hAnsiTheme="minorHAnsi"/>
          <w:sz w:val="22"/>
          <w:szCs w:val="22"/>
        </w:rPr>
      </w:pPr>
      <w:del w:id="174" w:author="Šušlíková Mária" w:date="2020-11-12T11:15:00Z">
        <w:r w:rsidRPr="00925FC1" w:rsidDel="00A035FC">
          <w:rPr>
            <w:rFonts w:asciiTheme="minorHAnsi" w:hAnsiTheme="minorHAnsi" w:cstheme="minorHAnsi"/>
            <w:i/>
            <w:sz w:val="22"/>
            <w:szCs w:val="22"/>
          </w:rPr>
          <w:delText>(Žiadateľ nepreukazuje splnenie tejto podmienky poskytnutia príspevku prostredníctvom relevantnej časti formuláru ŽoNFP a taktiež nepredkladá ani samostatnú prílohu, ktorou deklaruje splnenie tejto podmienky poskytnutia príspevku</w:delText>
        </w:r>
        <w:r w:rsidDel="00A035FC">
          <w:rPr>
            <w:rFonts w:asciiTheme="minorHAnsi" w:hAnsiTheme="minorHAnsi" w:cstheme="minorHAnsi"/>
            <w:i/>
            <w:sz w:val="22"/>
            <w:szCs w:val="22"/>
          </w:rPr>
          <w:delText>.</w:delText>
        </w:r>
        <w:r w:rsidRPr="00925FC1" w:rsidDel="00A035FC">
          <w:rPr>
            <w:rFonts w:asciiTheme="minorHAnsi" w:hAnsiTheme="minorHAnsi" w:cstheme="minorHAnsi"/>
            <w:i/>
            <w:sz w:val="22"/>
            <w:szCs w:val="22"/>
          </w:rPr>
          <w:delText>)</w:delText>
        </w:r>
      </w:del>
    </w:p>
    <w:p w14:paraId="6C27395E" w14:textId="77777777" w:rsidR="002B6CE1" w:rsidRPr="001D1B1E" w:rsidRDefault="002B6CE1">
      <w:pPr>
        <w:pStyle w:val="Odsekzoznamu"/>
        <w:spacing w:before="120" w:after="120"/>
        <w:ind w:left="709"/>
        <w:contextualSpacing w:val="0"/>
        <w:jc w:val="both"/>
        <w:rPr>
          <w:rFonts w:asciiTheme="minorHAnsi" w:hAnsiTheme="minorHAnsi"/>
          <w:sz w:val="22"/>
          <w:szCs w:val="22"/>
        </w:rPr>
        <w:pPrChange w:id="175" w:author="Šušlíková, Mária" w:date="2020-12-15T15:43:00Z">
          <w:pPr>
            <w:pStyle w:val="Odsekzoznamu"/>
            <w:spacing w:before="120" w:after="120"/>
            <w:ind w:left="360"/>
            <w:jc w:val="both"/>
          </w:pPr>
        </w:pPrChange>
      </w:pPr>
    </w:p>
    <w:p w14:paraId="37D0C4F2" w14:textId="77777777" w:rsidR="006829FC" w:rsidRPr="009A4624" w:rsidRDefault="006829FC" w:rsidP="00727285">
      <w:pPr>
        <w:pStyle w:val="Odsekzoznamu"/>
        <w:numPr>
          <w:ilvl w:val="1"/>
          <w:numId w:val="1"/>
        </w:numPr>
        <w:spacing w:before="120" w:after="120"/>
        <w:contextualSpacing w:val="0"/>
        <w:rPr>
          <w:rFonts w:asciiTheme="minorHAnsi" w:hAnsiTheme="minorHAnsi"/>
          <w:b/>
        </w:rPr>
      </w:pPr>
      <w:r w:rsidRPr="009A4624">
        <w:rPr>
          <w:rFonts w:asciiTheme="minorHAnsi" w:hAnsiTheme="minorHAnsi"/>
          <w:b/>
        </w:rPr>
        <w:t>Oprávnenosť miesta realizácie projektu</w:t>
      </w:r>
    </w:p>
    <w:p w14:paraId="5F204876" w14:textId="77777777" w:rsidR="002B6CE1" w:rsidRPr="000C0504" w:rsidRDefault="00287F44" w:rsidP="0063716F">
      <w:pPr>
        <w:pStyle w:val="Odsekzoznamu"/>
        <w:numPr>
          <w:ilvl w:val="0"/>
          <w:numId w:val="7"/>
        </w:numPr>
        <w:spacing w:before="120" w:after="120"/>
        <w:contextualSpacing w:val="0"/>
        <w:jc w:val="both"/>
        <w:rPr>
          <w:rFonts w:asciiTheme="minorHAnsi" w:eastAsiaTheme="minorHAnsi" w:hAnsiTheme="minorHAnsi"/>
          <w:bCs/>
          <w:color w:val="000000"/>
          <w:sz w:val="22"/>
          <w:szCs w:val="22"/>
          <w:lang w:eastAsia="en-US"/>
        </w:rPr>
      </w:pPr>
      <w:r w:rsidRPr="000C0504">
        <w:rPr>
          <w:rFonts w:asciiTheme="minorHAnsi" w:eastAsiaTheme="minorHAnsi" w:hAnsiTheme="minorHAnsi"/>
          <w:bCs/>
          <w:color w:val="000000"/>
          <w:sz w:val="22"/>
          <w:szCs w:val="22"/>
          <w:lang w:eastAsia="en-US"/>
        </w:rPr>
        <w:t>ž</w:t>
      </w:r>
      <w:r w:rsidR="002B6CE1" w:rsidRPr="000C0504">
        <w:rPr>
          <w:rFonts w:asciiTheme="minorHAnsi" w:eastAsiaTheme="minorHAnsi" w:hAnsiTheme="minorHAnsi"/>
          <w:bCs/>
          <w:color w:val="000000"/>
          <w:sz w:val="22"/>
          <w:szCs w:val="22"/>
          <w:lang w:eastAsia="en-US"/>
        </w:rPr>
        <w:t>iadateľ je povinný realizov</w:t>
      </w:r>
      <w:r w:rsidRPr="000C0504">
        <w:rPr>
          <w:rFonts w:asciiTheme="minorHAnsi" w:eastAsiaTheme="minorHAnsi" w:hAnsiTheme="minorHAnsi"/>
          <w:bCs/>
          <w:color w:val="000000"/>
          <w:sz w:val="22"/>
          <w:szCs w:val="22"/>
          <w:lang w:eastAsia="en-US"/>
        </w:rPr>
        <w:t>ať projekt na oprávnenom území</w:t>
      </w:r>
    </w:p>
    <w:p w14:paraId="7488BAD2" w14:textId="77777777" w:rsidR="006829FC" w:rsidRPr="000C0504" w:rsidRDefault="002B6CE1" w:rsidP="0063716F">
      <w:pPr>
        <w:pStyle w:val="Odsekzoznamu"/>
        <w:spacing w:before="120" w:after="120"/>
        <w:ind w:left="360" w:firstLine="348"/>
        <w:contextualSpacing w:val="0"/>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Pre toto vyzvanie je oprávneným územím </w:t>
      </w:r>
      <w:r w:rsidRPr="000C0504">
        <w:rPr>
          <w:rFonts w:asciiTheme="minorHAnsi" w:eastAsiaTheme="minorHAnsi" w:hAnsiTheme="minorHAnsi"/>
          <w:b/>
          <w:bCs/>
          <w:color w:val="000000"/>
          <w:sz w:val="22"/>
          <w:szCs w:val="22"/>
          <w:lang w:eastAsia="en-US"/>
        </w:rPr>
        <w:t>celé územie Slovenskej republiky</w:t>
      </w:r>
      <w:r w:rsidRPr="000C0504">
        <w:rPr>
          <w:rFonts w:asciiTheme="minorHAnsi" w:eastAsiaTheme="minorHAnsi" w:hAnsiTheme="minorHAnsi"/>
          <w:color w:val="000000"/>
          <w:sz w:val="22"/>
          <w:szCs w:val="22"/>
          <w:lang w:eastAsia="en-US"/>
        </w:rPr>
        <w:t>.</w:t>
      </w:r>
    </w:p>
    <w:p w14:paraId="3C73EFF8" w14:textId="77777777" w:rsidR="00CC7CCA" w:rsidRPr="000C0504" w:rsidRDefault="00CC7CCA" w:rsidP="009A4624">
      <w:pPr>
        <w:pStyle w:val="Odsekzoznamu"/>
        <w:spacing w:before="120" w:after="120"/>
        <w:ind w:left="709" w:hanging="1"/>
        <w:contextualSpacing w:val="0"/>
        <w:jc w:val="both"/>
        <w:rPr>
          <w:rFonts w:asciiTheme="minorHAnsi" w:eastAsiaTheme="minorHAnsi" w:hAnsiTheme="minorHAnsi"/>
          <w:color w:val="000000"/>
          <w:sz w:val="22"/>
          <w:szCs w:val="22"/>
          <w:lang w:eastAsia="en-US"/>
        </w:rPr>
      </w:pPr>
      <w:r w:rsidRPr="000C0504">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6.A Miesto realizácie projektu všetky samosprávne kraje.)</w:t>
      </w:r>
    </w:p>
    <w:p w14:paraId="46C9C34D" w14:textId="77777777" w:rsidR="002B6CE1" w:rsidRPr="000C0504" w:rsidRDefault="002B6CE1" w:rsidP="00727285">
      <w:pPr>
        <w:pStyle w:val="Odsekzoznamu"/>
        <w:spacing w:before="120" w:after="120"/>
        <w:ind w:left="360"/>
        <w:jc w:val="both"/>
        <w:rPr>
          <w:rFonts w:asciiTheme="minorHAnsi" w:hAnsiTheme="minorHAnsi"/>
          <w:sz w:val="22"/>
          <w:szCs w:val="22"/>
        </w:rPr>
      </w:pPr>
    </w:p>
    <w:p w14:paraId="45564261" w14:textId="77777777" w:rsidR="006829FC" w:rsidRPr="009A4624" w:rsidRDefault="006829FC" w:rsidP="00727285">
      <w:pPr>
        <w:pStyle w:val="Odsekzoznamu"/>
        <w:numPr>
          <w:ilvl w:val="1"/>
          <w:numId w:val="1"/>
        </w:numPr>
        <w:spacing w:before="120" w:after="120"/>
        <w:contextualSpacing w:val="0"/>
        <w:rPr>
          <w:rFonts w:asciiTheme="minorHAnsi" w:hAnsiTheme="minorHAnsi"/>
          <w:b/>
        </w:rPr>
      </w:pPr>
      <w:r w:rsidRPr="009A4624">
        <w:rPr>
          <w:rFonts w:asciiTheme="minorHAnsi" w:hAnsiTheme="minorHAnsi"/>
          <w:b/>
        </w:rPr>
        <w:t>Kritériá pre výber projektov</w:t>
      </w:r>
    </w:p>
    <w:p w14:paraId="193D622D" w14:textId="77777777" w:rsidR="002B6CE1" w:rsidRPr="006A48C2" w:rsidRDefault="002B6CE1" w:rsidP="001625A3">
      <w:pPr>
        <w:pStyle w:val="Odsekzoznamu"/>
        <w:numPr>
          <w:ilvl w:val="0"/>
          <w:numId w:val="7"/>
        </w:numPr>
        <w:spacing w:before="120" w:after="120"/>
        <w:contextualSpacing w:val="0"/>
        <w:jc w:val="both"/>
        <w:rPr>
          <w:rFonts w:asciiTheme="minorHAnsi" w:eastAsiaTheme="minorHAnsi" w:hAnsiTheme="minorHAnsi"/>
          <w:bCs/>
          <w:color w:val="000000"/>
          <w:sz w:val="22"/>
          <w:szCs w:val="22"/>
          <w:lang w:eastAsia="en-US"/>
        </w:rPr>
      </w:pPr>
      <w:r w:rsidRPr="001625A3">
        <w:rPr>
          <w:rFonts w:asciiTheme="minorHAnsi" w:eastAsiaTheme="minorHAnsi" w:hAnsiTheme="minorHAnsi"/>
          <w:bCs/>
          <w:color w:val="000000"/>
          <w:sz w:val="22"/>
          <w:szCs w:val="22"/>
          <w:lang w:eastAsia="en-US"/>
        </w:rPr>
        <w:t>projekt je v súlade s kritériami pre výber pro</w:t>
      </w:r>
      <w:r w:rsidR="00287F44" w:rsidRPr="006A48C2">
        <w:rPr>
          <w:rFonts w:asciiTheme="minorHAnsi" w:eastAsiaTheme="minorHAnsi" w:hAnsiTheme="minorHAnsi"/>
          <w:bCs/>
          <w:color w:val="000000"/>
          <w:sz w:val="22"/>
          <w:szCs w:val="22"/>
          <w:lang w:eastAsia="en-US"/>
        </w:rPr>
        <w:t>jektov</w:t>
      </w:r>
    </w:p>
    <w:p w14:paraId="62EC1124" w14:textId="04FEE53E" w:rsidR="006829FC" w:rsidRPr="006A48C2" w:rsidRDefault="002B6CE1">
      <w:pPr>
        <w:pStyle w:val="Odsekzoznamu"/>
        <w:spacing w:before="120" w:after="120"/>
        <w:ind w:left="708"/>
        <w:contextualSpacing w:val="0"/>
        <w:jc w:val="both"/>
        <w:rPr>
          <w:rFonts w:asciiTheme="minorHAnsi" w:eastAsiaTheme="minorHAnsi" w:hAnsiTheme="minorHAnsi"/>
          <w:color w:val="000000"/>
          <w:sz w:val="22"/>
          <w:szCs w:val="22"/>
          <w:lang w:eastAsia="en-US"/>
        </w:rPr>
      </w:pPr>
      <w:r w:rsidRPr="006A48C2">
        <w:rPr>
          <w:rFonts w:asciiTheme="minorHAnsi" w:eastAsiaTheme="minorHAnsi" w:hAnsiTheme="minorHAnsi"/>
          <w:color w:val="000000"/>
          <w:sz w:val="22"/>
          <w:szCs w:val="22"/>
          <w:lang w:eastAsia="en-US"/>
        </w:rPr>
        <w:t xml:space="preserve">Kritériá pre výber projektov schválené </w:t>
      </w:r>
      <w:r w:rsidR="0062357F" w:rsidRPr="006A48C2">
        <w:rPr>
          <w:rFonts w:asciiTheme="minorHAnsi" w:eastAsiaTheme="minorHAnsi" w:hAnsiTheme="minorHAnsi"/>
          <w:color w:val="000000"/>
          <w:sz w:val="22"/>
          <w:szCs w:val="22"/>
          <w:lang w:eastAsia="en-US"/>
        </w:rPr>
        <w:t>M</w:t>
      </w:r>
      <w:r w:rsidRPr="006A48C2">
        <w:rPr>
          <w:rFonts w:asciiTheme="minorHAnsi" w:eastAsiaTheme="minorHAnsi" w:hAnsiTheme="minorHAnsi"/>
          <w:color w:val="000000"/>
          <w:sz w:val="22"/>
          <w:szCs w:val="22"/>
          <w:lang w:eastAsia="en-US"/>
        </w:rPr>
        <w:t xml:space="preserve">onitorovacím výborom </w:t>
      </w:r>
      <w:r w:rsidR="00CC7CCA" w:rsidRPr="006A48C2">
        <w:rPr>
          <w:rFonts w:asciiTheme="minorHAnsi" w:eastAsiaTheme="minorHAnsi" w:hAnsiTheme="minorHAnsi"/>
          <w:color w:val="000000"/>
          <w:sz w:val="22"/>
          <w:szCs w:val="22"/>
          <w:lang w:eastAsia="en-US"/>
        </w:rPr>
        <w:t xml:space="preserve">pre OP TP </w:t>
      </w:r>
      <w:r w:rsidRPr="006A48C2">
        <w:rPr>
          <w:rFonts w:asciiTheme="minorHAnsi" w:eastAsiaTheme="minorHAnsi" w:hAnsiTheme="minorHAnsi"/>
          <w:color w:val="000000"/>
          <w:sz w:val="22"/>
          <w:szCs w:val="22"/>
          <w:lang w:eastAsia="en-US"/>
        </w:rPr>
        <w:t>sú zverejnené na</w:t>
      </w:r>
      <w:r w:rsidR="00287F44" w:rsidRPr="006A48C2">
        <w:rPr>
          <w:rFonts w:asciiTheme="minorHAnsi" w:eastAsiaTheme="minorHAnsi" w:hAnsiTheme="minorHAnsi"/>
          <w:color w:val="000000"/>
          <w:sz w:val="22"/>
          <w:szCs w:val="22"/>
          <w:lang w:eastAsia="en-US"/>
        </w:rPr>
        <w:t> </w:t>
      </w:r>
      <w:r w:rsidRPr="006A48C2">
        <w:rPr>
          <w:rFonts w:asciiTheme="minorHAnsi" w:eastAsiaTheme="minorHAnsi" w:hAnsiTheme="minorHAnsi"/>
          <w:color w:val="000000"/>
          <w:sz w:val="22"/>
          <w:szCs w:val="22"/>
          <w:lang w:eastAsia="en-US"/>
        </w:rPr>
        <w:t xml:space="preserve">webovom sídle RO OP TP: </w:t>
      </w:r>
      <w:hyperlink r:id="rId23" w:history="1">
        <w:r w:rsidR="005A1282" w:rsidRPr="0063716F">
          <w:rPr>
            <w:rStyle w:val="Hypertextovprepojenie"/>
            <w:rFonts w:asciiTheme="minorHAnsi" w:hAnsiTheme="minorHAnsi"/>
            <w:sz w:val="22"/>
            <w:szCs w:val="22"/>
          </w:rPr>
          <w:t>http://www.optp.vlada.gov.sk/ine-dokumenty/</w:t>
        </w:r>
      </w:hyperlink>
      <w:r w:rsidR="005A1282" w:rsidRPr="0063716F">
        <w:rPr>
          <w:rFonts w:asciiTheme="minorHAnsi" w:hAnsiTheme="minorHAnsi"/>
          <w:sz w:val="22"/>
          <w:szCs w:val="22"/>
        </w:rPr>
        <w:t xml:space="preserve"> </w:t>
      </w:r>
      <w:r w:rsidRPr="001625A3">
        <w:rPr>
          <w:rFonts w:asciiTheme="minorHAnsi" w:eastAsiaTheme="minorHAnsi" w:hAnsiTheme="minorHAnsi"/>
          <w:color w:val="000000"/>
          <w:sz w:val="22"/>
          <w:szCs w:val="22"/>
          <w:lang w:eastAsia="en-US"/>
        </w:rPr>
        <w:t>.</w:t>
      </w:r>
    </w:p>
    <w:p w14:paraId="155A8625" w14:textId="41AD2555" w:rsidR="004F6A02" w:rsidRPr="001625A3" w:rsidRDefault="004F6A02">
      <w:pPr>
        <w:pStyle w:val="Odsekzoznamu"/>
        <w:spacing w:before="120" w:after="120"/>
        <w:ind w:left="708"/>
        <w:contextualSpacing w:val="0"/>
        <w:jc w:val="both"/>
        <w:rPr>
          <w:rFonts w:asciiTheme="minorHAnsi" w:eastAsiaTheme="minorHAnsi" w:hAnsiTheme="minorHAnsi"/>
          <w:color w:val="000000"/>
          <w:sz w:val="22"/>
          <w:szCs w:val="22"/>
          <w:lang w:eastAsia="en-US"/>
        </w:rPr>
      </w:pPr>
      <w:r w:rsidRPr="0063716F">
        <w:rPr>
          <w:rFonts w:asciiTheme="minorHAnsi" w:hAnsiTheme="minorHAnsi"/>
          <w:i/>
          <w:sz w:val="22"/>
          <w:szCs w:val="22"/>
        </w:rPr>
        <w:lastRenderedPageBreak/>
        <w:t>(Žiadateľ je povinný za účelom posúdenia splnenia tejto podmienky poskytnutia príspevku predložiť prílohu č. 4 vyzvania - Opis projektu, v ktorom uvedie rozpočet projektu. RO OP TP posudzuje žiadosť o NFP ako celok, vecné zameranie projektu a jeho prínos</w:t>
      </w:r>
      <w:r w:rsidR="000435EC">
        <w:rPr>
          <w:rFonts w:asciiTheme="minorHAnsi" w:hAnsiTheme="minorHAnsi"/>
          <w:i/>
          <w:sz w:val="22"/>
          <w:szCs w:val="22"/>
        </w:rPr>
        <w:t>.</w:t>
      </w:r>
      <w:r w:rsidRPr="0063716F">
        <w:rPr>
          <w:rFonts w:asciiTheme="minorHAnsi" w:hAnsiTheme="minorHAnsi"/>
          <w:i/>
          <w:sz w:val="22"/>
          <w:szCs w:val="22"/>
        </w:rPr>
        <w:t>)</w:t>
      </w:r>
    </w:p>
    <w:p w14:paraId="4CD8FAC7" w14:textId="16082803" w:rsidR="002B6CE1" w:rsidRPr="001D1B1E" w:rsidDel="0063091C" w:rsidRDefault="002B6CE1" w:rsidP="00727285">
      <w:pPr>
        <w:pStyle w:val="Odsekzoznamu"/>
        <w:spacing w:before="120" w:after="120"/>
        <w:ind w:left="360"/>
        <w:jc w:val="both"/>
        <w:rPr>
          <w:del w:id="176" w:author="Šušlíková, Mária" w:date="2020-12-15T15:44:00Z"/>
          <w:rFonts w:asciiTheme="minorHAnsi" w:hAnsiTheme="minorHAnsi"/>
          <w:sz w:val="22"/>
          <w:szCs w:val="22"/>
        </w:rPr>
      </w:pPr>
    </w:p>
    <w:p w14:paraId="3B198D1E" w14:textId="522A47D4" w:rsidR="006829FC" w:rsidRPr="009A4624" w:rsidDel="00C74A24" w:rsidRDefault="006829FC" w:rsidP="00727285">
      <w:pPr>
        <w:pStyle w:val="Odsekzoznamu"/>
        <w:numPr>
          <w:ilvl w:val="1"/>
          <w:numId w:val="1"/>
        </w:numPr>
        <w:spacing w:before="120" w:after="120"/>
        <w:contextualSpacing w:val="0"/>
        <w:rPr>
          <w:del w:id="177" w:author="Šušlíková Mária" w:date="2020-11-13T09:03:00Z"/>
          <w:rFonts w:asciiTheme="minorHAnsi" w:hAnsiTheme="minorHAnsi"/>
          <w:b/>
        </w:rPr>
      </w:pPr>
      <w:del w:id="178" w:author="Šušlíková Mária" w:date="2020-11-13T09:03:00Z">
        <w:r w:rsidRPr="009A4624" w:rsidDel="00C74A24">
          <w:rPr>
            <w:rFonts w:asciiTheme="minorHAnsi" w:hAnsiTheme="minorHAnsi"/>
            <w:b/>
          </w:rPr>
          <w:delText>Spôsob financovania</w:delText>
        </w:r>
      </w:del>
    </w:p>
    <w:p w14:paraId="7B5869B3" w14:textId="717F2736" w:rsidR="002B6CE1" w:rsidRPr="006A48C2" w:rsidDel="00C74A24" w:rsidRDefault="002B6CE1" w:rsidP="0063716F">
      <w:pPr>
        <w:autoSpaceDE w:val="0"/>
        <w:autoSpaceDN w:val="0"/>
        <w:adjustRightInd w:val="0"/>
        <w:spacing w:before="120" w:after="120"/>
        <w:ind w:left="708"/>
        <w:contextualSpacing/>
        <w:jc w:val="both"/>
        <w:rPr>
          <w:del w:id="179" w:author="Šušlíková Mária" w:date="2020-11-13T09:03:00Z"/>
          <w:rFonts w:asciiTheme="minorHAnsi" w:eastAsiaTheme="minorHAnsi" w:hAnsiTheme="minorHAnsi"/>
          <w:color w:val="000000"/>
          <w:sz w:val="22"/>
          <w:szCs w:val="22"/>
          <w:lang w:eastAsia="en-US"/>
        </w:rPr>
      </w:pPr>
      <w:del w:id="180" w:author="Šušlíková Mária" w:date="2020-11-13T09:03:00Z">
        <w:r w:rsidRPr="006A48C2" w:rsidDel="00C74A24">
          <w:rPr>
            <w:rFonts w:asciiTheme="minorHAnsi" w:eastAsiaTheme="minorHAnsi" w:hAnsiTheme="minorHAnsi"/>
            <w:color w:val="000000"/>
            <w:sz w:val="22"/>
            <w:szCs w:val="22"/>
            <w:lang w:eastAsia="en-US"/>
          </w:rPr>
          <w:delText xml:space="preserve">V rámci tohto vyzvania </w:delText>
        </w:r>
        <w:r w:rsidR="00966802" w:rsidRPr="006A48C2" w:rsidDel="00C74A24">
          <w:rPr>
            <w:rFonts w:asciiTheme="minorHAnsi" w:eastAsiaTheme="minorHAnsi" w:hAnsiTheme="minorHAnsi"/>
            <w:color w:val="000000"/>
            <w:sz w:val="22"/>
            <w:szCs w:val="22"/>
            <w:lang w:eastAsia="en-US"/>
          </w:rPr>
          <w:delText>je</w:delText>
        </w:r>
        <w:r w:rsidRPr="006A48C2" w:rsidDel="00C74A24">
          <w:rPr>
            <w:rFonts w:asciiTheme="minorHAnsi" w:eastAsiaTheme="minorHAnsi" w:hAnsiTheme="minorHAnsi"/>
            <w:color w:val="000000"/>
            <w:sz w:val="22"/>
            <w:szCs w:val="22"/>
            <w:lang w:eastAsia="en-US"/>
          </w:rPr>
          <w:delText xml:space="preserve"> určen</w:delText>
        </w:r>
        <w:r w:rsidR="00966802" w:rsidRPr="006A48C2" w:rsidDel="00C74A24">
          <w:rPr>
            <w:rFonts w:asciiTheme="minorHAnsi" w:eastAsiaTheme="minorHAnsi" w:hAnsiTheme="minorHAnsi"/>
            <w:color w:val="000000"/>
            <w:sz w:val="22"/>
            <w:szCs w:val="22"/>
            <w:lang w:eastAsia="en-US"/>
          </w:rPr>
          <w:delText>ý</w:delText>
        </w:r>
        <w:r w:rsidRPr="006A48C2" w:rsidDel="00C74A24">
          <w:rPr>
            <w:rFonts w:asciiTheme="minorHAnsi" w:eastAsiaTheme="minorHAnsi" w:hAnsiTheme="minorHAnsi"/>
            <w:color w:val="000000"/>
            <w:sz w:val="22"/>
            <w:szCs w:val="22"/>
            <w:lang w:eastAsia="en-US"/>
          </w:rPr>
          <w:delText xml:space="preserve"> spôsob financovania v súlade s platným Systémom finančného riadenia štrukturálnych fondov, Kohézneho fondu a Európskeho námorného a rybárskeho fondu na programové obdobie 2014 – 2020 </w:delText>
        </w:r>
        <w:r w:rsidR="00B44652" w:rsidRPr="0063716F" w:rsidDel="00C74A24">
          <w:rPr>
            <w:rFonts w:asciiTheme="minorHAnsi" w:hAnsiTheme="minorHAnsi"/>
            <w:color w:val="000000"/>
            <w:sz w:val="22"/>
            <w:szCs w:val="22"/>
          </w:rPr>
          <w:delText>(</w:delText>
        </w:r>
        <w:r w:rsidR="00C16EF4" w:rsidDel="00C74A24">
          <w:fldChar w:fldCharType="begin"/>
        </w:r>
        <w:r w:rsidR="00C16EF4" w:rsidDel="00C74A24">
          <w:delInstrText xml:space="preserve"> HYPERLINK "http://www.finance.gov.sk/Default.aspx?CatID=9348" </w:delInstrText>
        </w:r>
        <w:r w:rsidR="00C16EF4" w:rsidDel="00C74A24">
          <w:fldChar w:fldCharType="separate"/>
        </w:r>
        <w:r w:rsidR="00B44652" w:rsidRPr="0063716F" w:rsidDel="00C74A24">
          <w:rPr>
            <w:rStyle w:val="Hypertextovprepojenie"/>
            <w:rFonts w:asciiTheme="minorHAnsi" w:hAnsiTheme="minorHAnsi"/>
            <w:sz w:val="22"/>
            <w:szCs w:val="22"/>
          </w:rPr>
          <w:delText>http://www.finance.gov.sk/Default.aspx?CatID=9348</w:delText>
        </w:r>
        <w:r w:rsidR="00C16EF4" w:rsidDel="00C74A24">
          <w:rPr>
            <w:rStyle w:val="Hypertextovprepojenie"/>
            <w:rFonts w:asciiTheme="minorHAnsi" w:hAnsiTheme="minorHAnsi"/>
            <w:sz w:val="22"/>
            <w:szCs w:val="22"/>
          </w:rPr>
          <w:fldChar w:fldCharType="end"/>
        </w:r>
        <w:r w:rsidR="00B44652" w:rsidRPr="0063716F" w:rsidDel="00C74A24">
          <w:rPr>
            <w:rFonts w:asciiTheme="minorHAnsi" w:hAnsiTheme="minorHAnsi"/>
            <w:color w:val="000000"/>
            <w:sz w:val="22"/>
            <w:szCs w:val="22"/>
          </w:rPr>
          <w:delText>)</w:delText>
        </w:r>
        <w:r w:rsidR="006A48C2" w:rsidDel="00C74A24">
          <w:rPr>
            <w:rFonts w:asciiTheme="minorHAnsi" w:hAnsiTheme="minorHAnsi"/>
            <w:color w:val="000000"/>
            <w:sz w:val="22"/>
            <w:szCs w:val="22"/>
          </w:rPr>
          <w:delText>:</w:delText>
        </w:r>
      </w:del>
    </w:p>
    <w:p w14:paraId="548792BB" w14:textId="15B54F6F" w:rsidR="00FB5987" w:rsidRPr="006A48C2" w:rsidDel="00C74A24" w:rsidRDefault="00FB5987" w:rsidP="001625A3">
      <w:pPr>
        <w:pStyle w:val="Odsekzoznamu"/>
        <w:numPr>
          <w:ilvl w:val="0"/>
          <w:numId w:val="7"/>
        </w:numPr>
        <w:tabs>
          <w:tab w:val="left" w:pos="3119"/>
        </w:tabs>
        <w:autoSpaceDE w:val="0"/>
        <w:autoSpaceDN w:val="0"/>
        <w:adjustRightInd w:val="0"/>
        <w:spacing w:before="120" w:after="120"/>
        <w:contextualSpacing w:val="0"/>
        <w:jc w:val="both"/>
        <w:rPr>
          <w:del w:id="181" w:author="Šušlíková Mária" w:date="2020-11-13T09:03:00Z"/>
          <w:rFonts w:asciiTheme="minorHAnsi" w:eastAsiaTheme="minorHAnsi" w:hAnsiTheme="minorHAnsi"/>
          <w:color w:val="000000"/>
          <w:sz w:val="22"/>
          <w:szCs w:val="22"/>
          <w:lang w:eastAsia="en-US"/>
        </w:rPr>
      </w:pPr>
      <w:del w:id="182" w:author="Šušlíková Mária" w:date="2020-11-13T09:03:00Z">
        <w:r w:rsidRPr="006A48C2" w:rsidDel="00C74A24">
          <w:rPr>
            <w:rFonts w:asciiTheme="minorHAnsi" w:eastAsiaTheme="minorHAnsi" w:hAnsiTheme="minorHAnsi"/>
            <w:bCs/>
            <w:color w:val="000000"/>
            <w:sz w:val="22"/>
            <w:szCs w:val="22"/>
            <w:lang w:eastAsia="en-US"/>
          </w:rPr>
          <w:delText xml:space="preserve">spôsob financovania – </w:delText>
        </w:r>
        <w:r w:rsidRPr="006A48C2" w:rsidDel="00C74A24">
          <w:rPr>
            <w:rFonts w:asciiTheme="minorHAnsi" w:eastAsiaTheme="minorHAnsi" w:hAnsiTheme="minorHAnsi"/>
            <w:b/>
            <w:bCs/>
            <w:color w:val="000000"/>
            <w:sz w:val="22"/>
            <w:szCs w:val="22"/>
            <w:lang w:eastAsia="en-US"/>
          </w:rPr>
          <w:delText>systém refundácie</w:delText>
        </w:r>
      </w:del>
    </w:p>
    <w:p w14:paraId="09DBEAD2" w14:textId="2185CCF0" w:rsidR="00B44652" w:rsidRPr="006A48C2" w:rsidDel="00C74A24" w:rsidRDefault="00B44652" w:rsidP="0063716F">
      <w:pPr>
        <w:pStyle w:val="Odsekzoznamu"/>
        <w:spacing w:before="120" w:after="120"/>
        <w:contextualSpacing w:val="0"/>
        <w:jc w:val="both"/>
        <w:rPr>
          <w:del w:id="183" w:author="Šušlíková Mária" w:date="2020-11-13T09:03:00Z"/>
          <w:rFonts w:asciiTheme="minorHAnsi" w:eastAsia="Calibri" w:hAnsiTheme="minorHAnsi"/>
          <w:color w:val="000000"/>
          <w:sz w:val="22"/>
          <w:szCs w:val="22"/>
          <w:lang w:eastAsia="en-US"/>
        </w:rPr>
      </w:pPr>
      <w:del w:id="184" w:author="Šušlíková Mária" w:date="2020-11-13T09:03:00Z">
        <w:r w:rsidRPr="006A48C2" w:rsidDel="00C74A24">
          <w:rPr>
            <w:rFonts w:asciiTheme="minorHAnsi" w:eastAsia="Calibri" w:hAnsiTheme="minorHAnsi"/>
            <w:color w:val="000000"/>
            <w:sz w:val="22"/>
            <w:szCs w:val="22"/>
            <w:lang w:eastAsia="en-US"/>
          </w:rPr>
          <w:delText>Systém financovania partnera prijímateľa sa uplatňuje podľa využívaného systému financovania prijímateľom, v závislosti od dohody medzi prijímateľom a partnerom a za podmienok stanovených v</w:delText>
        </w:r>
        <w:r w:rsidR="000435EC" w:rsidDel="00C74A24">
          <w:rPr>
            <w:rFonts w:asciiTheme="minorHAnsi" w:eastAsia="Calibri" w:hAnsiTheme="minorHAnsi"/>
            <w:color w:val="000000"/>
            <w:sz w:val="22"/>
            <w:szCs w:val="22"/>
            <w:lang w:eastAsia="en-US"/>
          </w:rPr>
          <w:delText> </w:delText>
        </w:r>
        <w:r w:rsidRPr="006A48C2" w:rsidDel="00C74A24">
          <w:rPr>
            <w:rFonts w:asciiTheme="minorHAnsi" w:eastAsia="Calibri" w:hAnsiTheme="minorHAnsi"/>
            <w:color w:val="000000"/>
            <w:sz w:val="22"/>
            <w:szCs w:val="22"/>
            <w:lang w:eastAsia="en-US"/>
          </w:rPr>
          <w:delText>zmluve.</w:delText>
        </w:r>
      </w:del>
    </w:p>
    <w:p w14:paraId="3996F7C5" w14:textId="43F1C7FF" w:rsidR="00B44652" w:rsidRPr="0063716F" w:rsidDel="00C74A24" w:rsidRDefault="00B44652" w:rsidP="0063716F">
      <w:pPr>
        <w:pStyle w:val="Odsekzoznamu"/>
        <w:spacing w:before="120" w:after="120"/>
        <w:contextualSpacing w:val="0"/>
        <w:jc w:val="both"/>
        <w:rPr>
          <w:del w:id="185" w:author="Šušlíková Mária" w:date="2020-11-13T09:03:00Z"/>
          <w:rFonts w:asciiTheme="minorHAnsi" w:hAnsiTheme="minorHAnsi"/>
          <w:color w:val="000000"/>
          <w:sz w:val="22"/>
          <w:szCs w:val="22"/>
        </w:rPr>
      </w:pPr>
      <w:del w:id="186" w:author="Šušlíková Mária" w:date="2020-11-13T09:03:00Z">
        <w:r w:rsidRPr="0063716F" w:rsidDel="00C74A24">
          <w:rPr>
            <w:rFonts w:asciiTheme="minorHAnsi" w:hAnsiTheme="minorHAnsi"/>
            <w:i/>
            <w:sz w:val="22"/>
            <w:szCs w:val="22"/>
          </w:rPr>
          <w:delText>(Žiadateľ nepreukazuje splnenie tejto podmienky poskytnutia príspevku prostredníctvom relevantnej časti formuláru ŽoNFP a taktiež nepredkladá ani samostatnú prílohu, ktorou deklaruje splnenie tejto podmienky poskytnutia príspevku).</w:delText>
        </w:r>
      </w:del>
    </w:p>
    <w:p w14:paraId="38331CD1" w14:textId="5EA6604D" w:rsidR="002B6CE1" w:rsidRPr="006A48C2" w:rsidDel="00C74A24" w:rsidRDefault="002B6CE1" w:rsidP="0063716F">
      <w:pPr>
        <w:pStyle w:val="Odsekzoznamu"/>
        <w:numPr>
          <w:ilvl w:val="0"/>
          <w:numId w:val="7"/>
        </w:numPr>
        <w:autoSpaceDE w:val="0"/>
        <w:autoSpaceDN w:val="0"/>
        <w:adjustRightInd w:val="0"/>
        <w:spacing w:before="120" w:after="120"/>
        <w:contextualSpacing w:val="0"/>
        <w:rPr>
          <w:del w:id="187" w:author="Šušlíková Mária" w:date="2020-11-13T09:03:00Z"/>
          <w:rFonts w:asciiTheme="minorHAnsi" w:eastAsiaTheme="minorHAnsi" w:hAnsiTheme="minorHAnsi"/>
          <w:color w:val="000000"/>
          <w:sz w:val="22"/>
          <w:szCs w:val="22"/>
          <w:lang w:eastAsia="en-US"/>
        </w:rPr>
      </w:pPr>
      <w:del w:id="188" w:author="Šušlíková Mária" w:date="2020-11-13T09:03:00Z">
        <w:r w:rsidRPr="001625A3" w:rsidDel="00C74A24">
          <w:rPr>
            <w:rFonts w:asciiTheme="minorHAnsi" w:eastAsiaTheme="minorHAnsi" w:hAnsiTheme="minorHAnsi"/>
            <w:color w:val="000000"/>
            <w:sz w:val="22"/>
            <w:szCs w:val="22"/>
            <w:lang w:eastAsia="en-US"/>
          </w:rPr>
          <w:delText xml:space="preserve">forma poskytovaného príspevku: </w:delText>
        </w:r>
        <w:r w:rsidRPr="006A48C2" w:rsidDel="00C74A24">
          <w:rPr>
            <w:rFonts w:asciiTheme="minorHAnsi" w:eastAsiaTheme="minorHAnsi" w:hAnsiTheme="minorHAnsi"/>
            <w:b/>
            <w:bCs/>
            <w:color w:val="000000"/>
            <w:sz w:val="22"/>
            <w:szCs w:val="22"/>
            <w:lang w:eastAsia="en-US"/>
          </w:rPr>
          <w:delText>nenávratný finančný príspevok</w:delText>
        </w:r>
        <w:r w:rsidRPr="006A48C2" w:rsidDel="00C74A24">
          <w:rPr>
            <w:rFonts w:asciiTheme="minorHAnsi" w:eastAsiaTheme="minorHAnsi" w:hAnsiTheme="minorHAnsi"/>
            <w:color w:val="000000"/>
            <w:sz w:val="22"/>
            <w:szCs w:val="22"/>
            <w:lang w:eastAsia="en-US"/>
          </w:rPr>
          <w:delText xml:space="preserve">. </w:delText>
        </w:r>
      </w:del>
    </w:p>
    <w:p w14:paraId="1BE54F60" w14:textId="37C0B1E3" w:rsidR="00B44652" w:rsidRPr="0063716F" w:rsidDel="0063091C" w:rsidRDefault="00B44652" w:rsidP="0063716F">
      <w:pPr>
        <w:pStyle w:val="Odsekzoznamu"/>
        <w:spacing w:before="120" w:after="120"/>
        <w:contextualSpacing w:val="0"/>
        <w:jc w:val="both"/>
        <w:rPr>
          <w:del w:id="189" w:author="Šušlíková, Mária" w:date="2020-12-15T15:43:00Z"/>
          <w:rFonts w:asciiTheme="minorHAnsi" w:hAnsiTheme="minorHAnsi"/>
          <w:i/>
          <w:sz w:val="22"/>
          <w:szCs w:val="22"/>
        </w:rPr>
      </w:pPr>
      <w:del w:id="190" w:author="Šušlíková Mária" w:date="2020-11-13T09:03:00Z">
        <w:r w:rsidRPr="0063716F" w:rsidDel="00C74A24">
          <w:rPr>
            <w:rFonts w:asciiTheme="minorHAnsi" w:hAnsiTheme="minorHAnsi"/>
            <w:i/>
            <w:sz w:val="22"/>
            <w:szCs w:val="22"/>
          </w:rPr>
          <w:delText>(Žiadateľ nepreukazuje splnenie tejto podmienky poskytnutia príspevku prostredníctvom relevantnej časti formuláru ŽoNFP a taktiež nepredkladá ani samostatnú prílohu, ktorou deklaruje splnenie tejto podmienky poskytnutia príspevku).</w:delText>
        </w:r>
      </w:del>
    </w:p>
    <w:p w14:paraId="4722DA5C" w14:textId="17514C11" w:rsidR="00B44652" w:rsidRPr="000C0504" w:rsidDel="0063091C" w:rsidRDefault="00B44652">
      <w:pPr>
        <w:pStyle w:val="Odsekzoznamu"/>
        <w:spacing w:before="120" w:after="120"/>
        <w:contextualSpacing w:val="0"/>
        <w:jc w:val="both"/>
        <w:rPr>
          <w:del w:id="191" w:author="Šušlíková, Mária" w:date="2020-12-15T15:43:00Z"/>
          <w:rFonts w:asciiTheme="minorHAnsi" w:eastAsiaTheme="minorHAnsi" w:hAnsiTheme="minorHAnsi"/>
          <w:color w:val="000000"/>
          <w:sz w:val="22"/>
          <w:szCs w:val="22"/>
          <w:lang w:eastAsia="en-US"/>
        </w:rPr>
        <w:pPrChange w:id="192" w:author="Šušlíková, Mária" w:date="2020-12-15T15:43:00Z">
          <w:pPr>
            <w:pStyle w:val="Odsekzoznamu"/>
            <w:autoSpaceDE w:val="0"/>
            <w:autoSpaceDN w:val="0"/>
            <w:adjustRightInd w:val="0"/>
            <w:spacing w:before="120" w:after="120"/>
            <w:contextualSpacing w:val="0"/>
          </w:pPr>
        </w:pPrChange>
      </w:pPr>
    </w:p>
    <w:p w14:paraId="1F1FD603" w14:textId="3331EE38" w:rsidR="002B6CE1" w:rsidRPr="0063091C" w:rsidDel="0063091C" w:rsidRDefault="002B6CE1">
      <w:pPr>
        <w:spacing w:before="120" w:after="120"/>
        <w:jc w:val="both"/>
        <w:rPr>
          <w:del w:id="193" w:author="Šušlíková, Mária" w:date="2020-12-15T15:44:00Z"/>
          <w:rFonts w:asciiTheme="minorHAnsi" w:hAnsiTheme="minorHAnsi"/>
          <w:sz w:val="22"/>
          <w:szCs w:val="22"/>
          <w:rPrChange w:id="194" w:author="Šušlíková, Mária" w:date="2020-12-15T15:44:00Z">
            <w:rPr>
              <w:del w:id="195" w:author="Šušlíková, Mária" w:date="2020-12-15T15:44:00Z"/>
            </w:rPr>
          </w:rPrChange>
        </w:rPr>
        <w:pPrChange w:id="196" w:author="Šušlíková, Mária" w:date="2020-12-15T15:44:00Z">
          <w:pPr>
            <w:pStyle w:val="Odsekzoznamu"/>
            <w:spacing w:before="120" w:after="120"/>
            <w:ind w:left="360"/>
            <w:jc w:val="both"/>
          </w:pPr>
        </w:pPrChange>
      </w:pPr>
    </w:p>
    <w:p w14:paraId="2361FBB8" w14:textId="77777777" w:rsidR="002B6CE1" w:rsidRPr="009A4624" w:rsidRDefault="006829FC" w:rsidP="00727285">
      <w:pPr>
        <w:pStyle w:val="Odsekzoznamu"/>
        <w:numPr>
          <w:ilvl w:val="1"/>
          <w:numId w:val="1"/>
        </w:numPr>
        <w:spacing w:before="120" w:after="120"/>
        <w:contextualSpacing w:val="0"/>
        <w:rPr>
          <w:rFonts w:asciiTheme="minorHAnsi" w:hAnsiTheme="minorHAnsi"/>
          <w:b/>
        </w:rPr>
      </w:pPr>
      <w:r w:rsidRPr="009A4624">
        <w:rPr>
          <w:rFonts w:asciiTheme="minorHAnsi" w:hAnsiTheme="minorHAnsi"/>
          <w:b/>
        </w:rPr>
        <w:t>Splnenie podmienok ustanovených v osobitných predpisoch</w:t>
      </w:r>
    </w:p>
    <w:p w14:paraId="01029864" w14:textId="77C8EAF5" w:rsidR="002B6CE1" w:rsidRPr="006A48C2" w:rsidRDefault="002B6CE1" w:rsidP="009A4624">
      <w:pPr>
        <w:pStyle w:val="Odsekzoznamu"/>
        <w:numPr>
          <w:ilvl w:val="0"/>
          <w:numId w:val="14"/>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1625A3">
        <w:rPr>
          <w:rFonts w:asciiTheme="minorHAnsi" w:eastAsiaTheme="minorHAnsi" w:hAnsiTheme="minorHAnsi"/>
          <w:color w:val="000000"/>
          <w:sz w:val="22"/>
          <w:szCs w:val="22"/>
          <w:lang w:eastAsia="en-US"/>
        </w:rPr>
        <w:t xml:space="preserve">neporušenie zákazu nelegálnej práce a nelegálneho zamestnávania </w:t>
      </w:r>
      <w:r w:rsidR="000D6D0F" w:rsidRPr="006A48C2">
        <w:rPr>
          <w:rFonts w:asciiTheme="minorHAnsi" w:eastAsiaTheme="minorHAnsi" w:hAnsiTheme="minorHAnsi"/>
          <w:color w:val="000000"/>
          <w:sz w:val="22"/>
          <w:szCs w:val="22"/>
          <w:lang w:eastAsia="en-US"/>
        </w:rPr>
        <w:t>podľa osobitného predpisu</w:t>
      </w:r>
      <w:r w:rsidR="000D6D0F" w:rsidRPr="0063716F">
        <w:rPr>
          <w:rStyle w:val="Odkaznapoznmkupodiarou"/>
          <w:rFonts w:asciiTheme="minorHAnsi" w:eastAsiaTheme="minorHAnsi" w:hAnsiTheme="minorHAnsi"/>
          <w:color w:val="000000"/>
          <w:sz w:val="22"/>
          <w:szCs w:val="22"/>
          <w:lang w:eastAsia="en-US"/>
        </w:rPr>
        <w:footnoteReference w:id="1"/>
      </w:r>
      <w:r w:rsidR="000D6D0F" w:rsidRPr="001625A3">
        <w:rPr>
          <w:rFonts w:asciiTheme="minorHAnsi" w:eastAsiaTheme="minorHAnsi" w:hAnsiTheme="minorHAnsi"/>
          <w:color w:val="000000"/>
          <w:sz w:val="22"/>
          <w:szCs w:val="22"/>
          <w:lang w:eastAsia="en-US"/>
        </w:rPr>
        <w:t xml:space="preserve">  za obdobie piatich rokov predchádzajúcich podaniu žiadosti o NFP</w:t>
      </w:r>
      <w:r w:rsidR="000D6D0F" w:rsidRPr="006A48C2">
        <w:rPr>
          <w:rFonts w:asciiTheme="minorHAnsi" w:eastAsiaTheme="minorHAnsi" w:hAnsiTheme="minorHAnsi"/>
          <w:color w:val="000000"/>
          <w:sz w:val="22"/>
          <w:szCs w:val="22"/>
          <w:lang w:eastAsia="en-US"/>
        </w:rPr>
        <w:t xml:space="preserve"> </w:t>
      </w:r>
    </w:p>
    <w:p w14:paraId="5B9CDFEF" w14:textId="25F927A4" w:rsidR="006829FC" w:rsidRPr="006A48C2" w:rsidRDefault="002B6CE1" w:rsidP="001625A3">
      <w:pPr>
        <w:spacing w:before="120" w:after="120"/>
        <w:ind w:left="708"/>
        <w:jc w:val="both"/>
        <w:rPr>
          <w:rFonts w:asciiTheme="minorHAnsi" w:eastAsiaTheme="minorHAnsi" w:hAnsiTheme="minorHAnsi"/>
          <w:color w:val="000000"/>
          <w:sz w:val="22"/>
          <w:szCs w:val="22"/>
          <w:lang w:eastAsia="en-US"/>
        </w:rPr>
      </w:pPr>
      <w:r w:rsidRPr="0063716F">
        <w:rPr>
          <w:rFonts w:asciiTheme="minorHAnsi" w:eastAsiaTheme="minorHAnsi" w:hAnsiTheme="minorHAnsi"/>
          <w:b/>
          <w:color w:val="000000"/>
          <w:sz w:val="22"/>
          <w:szCs w:val="22"/>
          <w:lang w:eastAsia="en-US"/>
        </w:rPr>
        <w:t>Žiadateľ</w:t>
      </w:r>
      <w:r w:rsidRPr="001625A3">
        <w:rPr>
          <w:rFonts w:asciiTheme="minorHAnsi" w:eastAsiaTheme="minorHAnsi" w:hAnsiTheme="minorHAnsi"/>
          <w:color w:val="000000"/>
          <w:sz w:val="22"/>
          <w:szCs w:val="22"/>
          <w:lang w:eastAsia="en-US"/>
        </w:rPr>
        <w:t xml:space="preserve"> predloží čestné vyhlásenie, že neporušil zákaz </w:t>
      </w:r>
      <w:r w:rsidRPr="006A48C2">
        <w:rPr>
          <w:rFonts w:asciiTheme="minorHAnsi" w:eastAsiaTheme="minorHAnsi" w:hAnsiTheme="minorHAnsi"/>
          <w:color w:val="000000"/>
          <w:sz w:val="22"/>
          <w:szCs w:val="22"/>
          <w:lang w:eastAsia="en-US"/>
        </w:rPr>
        <w:t xml:space="preserve">nelegálnej práce a nelegálneho zamestnávania v zmysle zákona č. 82/2005 Z. z. o nelegálnej práci a nelegálnom zamestnávaní a o zmene a doplnení niektorých zákonov v znení neskorších predpisov za obdobie 5 rokov predchádzajúcich podaniu žiadosti o NFP. </w:t>
      </w:r>
    </w:p>
    <w:p w14:paraId="2C47C917" w14:textId="31844B0A" w:rsidR="00D42269" w:rsidRPr="0063716F" w:rsidRDefault="00D42269" w:rsidP="0063716F">
      <w:pPr>
        <w:pStyle w:val="Odsekzoznamu"/>
        <w:spacing w:before="120" w:after="120"/>
        <w:contextualSpacing w:val="0"/>
        <w:jc w:val="both"/>
        <w:rPr>
          <w:rFonts w:asciiTheme="minorHAnsi" w:hAnsiTheme="minorHAnsi"/>
          <w:i/>
          <w:sz w:val="22"/>
          <w:szCs w:val="22"/>
        </w:rPr>
      </w:pPr>
      <w:r w:rsidRPr="0063716F">
        <w:rPr>
          <w:rFonts w:asciiTheme="minorHAnsi" w:hAnsiTheme="minorHAnsi"/>
          <w:i/>
          <w:sz w:val="22"/>
          <w:szCs w:val="22"/>
        </w:rPr>
        <w:t xml:space="preserve">(Žiadateľ preukazuje </w:t>
      </w:r>
      <w:r w:rsidR="0062357F" w:rsidRPr="0063716F">
        <w:rPr>
          <w:rFonts w:asciiTheme="minorHAnsi" w:hAnsiTheme="minorHAnsi"/>
          <w:i/>
          <w:sz w:val="22"/>
          <w:szCs w:val="22"/>
        </w:rPr>
        <w:t>s</w:t>
      </w:r>
      <w:r w:rsidRPr="0063716F">
        <w:rPr>
          <w:rFonts w:asciiTheme="minorHAnsi" w:hAnsiTheme="minorHAnsi"/>
          <w:i/>
          <w:sz w:val="22"/>
          <w:szCs w:val="22"/>
        </w:rPr>
        <w:t>plnenie podmienky čestným vyhlásením v časti č. 15 vo formulári ŽoNFP</w:t>
      </w:r>
      <w:r w:rsidR="00F938D0" w:rsidRPr="0063716F">
        <w:rPr>
          <w:rFonts w:asciiTheme="minorHAnsi" w:hAnsiTheme="minorHAnsi"/>
          <w:i/>
          <w:sz w:val="22"/>
          <w:szCs w:val="22"/>
        </w:rPr>
        <w:t>. Žiadateľ/prijímateľ nesmie túto podmienku poskytnutia príspevku porušiť ani počas konania o ŽoNFP a realizácie projektu.)</w:t>
      </w:r>
    </w:p>
    <w:p w14:paraId="138B998D" w14:textId="5E1237CA" w:rsidR="00D42269" w:rsidRPr="0063716F" w:rsidRDefault="00D42269" w:rsidP="0063716F">
      <w:pPr>
        <w:spacing w:before="120" w:after="120"/>
        <w:ind w:left="709"/>
        <w:jc w:val="both"/>
        <w:rPr>
          <w:rFonts w:asciiTheme="minorHAnsi" w:hAnsiTheme="minorHAnsi"/>
          <w:color w:val="000000"/>
          <w:sz w:val="22"/>
          <w:szCs w:val="22"/>
        </w:rPr>
      </w:pPr>
      <w:r w:rsidRPr="0063716F">
        <w:rPr>
          <w:rFonts w:asciiTheme="minorHAnsi" w:hAnsiTheme="minorHAnsi"/>
          <w:b/>
          <w:sz w:val="22"/>
          <w:szCs w:val="22"/>
        </w:rPr>
        <w:t xml:space="preserve">Partner </w:t>
      </w:r>
      <w:r w:rsidRPr="0063716F">
        <w:rPr>
          <w:rFonts w:asciiTheme="minorHAnsi" w:hAnsiTheme="minorHAnsi"/>
          <w:color w:val="000000"/>
          <w:sz w:val="22"/>
          <w:szCs w:val="22"/>
        </w:rPr>
        <w:t xml:space="preserve">predloží čestné vyhlásenie, že neporušil zákaz </w:t>
      </w:r>
      <w:r w:rsidR="00C87983" w:rsidRPr="0063716F">
        <w:rPr>
          <w:rFonts w:asciiTheme="minorHAnsi" w:hAnsiTheme="minorHAnsi"/>
          <w:color w:val="000000"/>
          <w:sz w:val="22"/>
          <w:szCs w:val="22"/>
        </w:rPr>
        <w:t xml:space="preserve">nelegálnej práce a </w:t>
      </w:r>
      <w:r w:rsidRPr="0063716F">
        <w:rPr>
          <w:rFonts w:asciiTheme="minorHAnsi" w:hAnsiTheme="minorHAnsi"/>
          <w:color w:val="000000"/>
          <w:sz w:val="22"/>
          <w:szCs w:val="22"/>
        </w:rPr>
        <w:t xml:space="preserve">nelegálneho zamestnávania v zmysle zákona č. 82/2005 Z. z. o nelegálnej práci a nelegálnom zamestnávaní a o zmene a doplnení niektorých zákonov v znení neskorších predpisov za obdobie 5 rokov predchádzajúcich podaniu žiadosti o NFP. </w:t>
      </w:r>
    </w:p>
    <w:p w14:paraId="6D8E6367" w14:textId="34195DE2" w:rsidR="00D42269" w:rsidRPr="0063716F" w:rsidRDefault="00D42269" w:rsidP="0063716F">
      <w:pPr>
        <w:spacing w:before="120" w:after="120"/>
        <w:ind w:left="709"/>
        <w:jc w:val="both"/>
        <w:rPr>
          <w:rFonts w:asciiTheme="minorHAnsi" w:hAnsiTheme="minorHAnsi"/>
          <w:i/>
          <w:color w:val="000000"/>
          <w:sz w:val="22"/>
          <w:szCs w:val="22"/>
        </w:rPr>
      </w:pPr>
      <w:r w:rsidRPr="0063716F">
        <w:rPr>
          <w:rFonts w:asciiTheme="minorHAnsi" w:hAnsiTheme="minorHAnsi"/>
          <w:i/>
          <w:sz w:val="22"/>
          <w:szCs w:val="22"/>
        </w:rPr>
        <w:t>(</w:t>
      </w:r>
      <w:r w:rsidR="006A48C2" w:rsidRPr="0063716F">
        <w:rPr>
          <w:rFonts w:asciiTheme="minorHAnsi" w:hAnsiTheme="minorHAnsi"/>
          <w:i/>
          <w:sz w:val="22"/>
          <w:szCs w:val="22"/>
        </w:rPr>
        <w:t xml:space="preserve">Partner </w:t>
      </w:r>
      <w:r w:rsidRPr="0063716F">
        <w:rPr>
          <w:rFonts w:asciiTheme="minorHAnsi" w:hAnsiTheme="minorHAnsi"/>
          <w:i/>
          <w:sz w:val="22"/>
          <w:szCs w:val="22"/>
        </w:rPr>
        <w:t xml:space="preserve"> preukazuje </w:t>
      </w:r>
      <w:r w:rsidR="006A48C2" w:rsidRPr="001625A3">
        <w:rPr>
          <w:rFonts w:asciiTheme="minorHAnsi" w:hAnsiTheme="minorHAnsi"/>
          <w:i/>
          <w:sz w:val="22"/>
          <w:szCs w:val="22"/>
        </w:rPr>
        <w:t>s</w:t>
      </w:r>
      <w:r w:rsidR="006A48C2" w:rsidRPr="006A48C2">
        <w:rPr>
          <w:rFonts w:asciiTheme="minorHAnsi" w:hAnsiTheme="minorHAnsi"/>
          <w:i/>
          <w:sz w:val="22"/>
          <w:szCs w:val="22"/>
        </w:rPr>
        <w:t>plnenie</w:t>
      </w:r>
      <w:r w:rsidR="006A48C2" w:rsidRPr="0010496D">
        <w:rPr>
          <w:rFonts w:asciiTheme="minorHAnsi" w:hAnsiTheme="minorHAnsi"/>
          <w:i/>
          <w:sz w:val="22"/>
          <w:szCs w:val="22"/>
        </w:rPr>
        <w:t xml:space="preserve"> podmienky </w:t>
      </w:r>
      <w:r w:rsidRPr="0063716F">
        <w:rPr>
          <w:rFonts w:asciiTheme="minorHAnsi" w:hAnsiTheme="minorHAnsi"/>
          <w:i/>
          <w:sz w:val="22"/>
          <w:szCs w:val="22"/>
        </w:rPr>
        <w:t xml:space="preserve">čestným vyhlásením partnera žiadateľa o NFP nie starším ako tri mesiace ku dňu predloženia žiadosti o NFP, predkladá sa ako príloha k </w:t>
      </w:r>
      <w:r w:rsidR="00324B91">
        <w:rPr>
          <w:rFonts w:asciiTheme="minorHAnsi" w:hAnsiTheme="minorHAnsi"/>
          <w:i/>
          <w:sz w:val="22"/>
          <w:szCs w:val="22"/>
        </w:rPr>
        <w:t>Žo</w:t>
      </w:r>
      <w:r w:rsidRPr="0063716F">
        <w:rPr>
          <w:rFonts w:asciiTheme="minorHAnsi" w:hAnsiTheme="minorHAnsi"/>
          <w:i/>
          <w:sz w:val="22"/>
          <w:szCs w:val="22"/>
        </w:rPr>
        <w:t>NFP</w:t>
      </w:r>
      <w:r w:rsidR="007373E7">
        <w:rPr>
          <w:rFonts w:asciiTheme="minorHAnsi" w:hAnsiTheme="minorHAnsi"/>
          <w:i/>
          <w:sz w:val="22"/>
          <w:szCs w:val="22"/>
        </w:rPr>
        <w:t>.</w:t>
      </w:r>
      <w:r w:rsidR="007373E7" w:rsidRPr="007373E7">
        <w:rPr>
          <w:rFonts w:asciiTheme="minorHAnsi" w:hAnsiTheme="minorHAnsi"/>
          <w:i/>
          <w:sz w:val="22"/>
          <w:szCs w:val="22"/>
        </w:rPr>
        <w:t xml:space="preserve"> </w:t>
      </w:r>
      <w:r w:rsidR="007373E7">
        <w:rPr>
          <w:rFonts w:asciiTheme="minorHAnsi" w:hAnsiTheme="minorHAnsi"/>
          <w:i/>
          <w:sz w:val="22"/>
          <w:szCs w:val="22"/>
        </w:rPr>
        <w:t xml:space="preserve">Partner </w:t>
      </w:r>
      <w:r w:rsidR="007373E7" w:rsidRPr="00271BFB">
        <w:rPr>
          <w:rFonts w:asciiTheme="minorHAnsi" w:hAnsiTheme="minorHAnsi"/>
          <w:i/>
          <w:sz w:val="22"/>
          <w:szCs w:val="22"/>
        </w:rPr>
        <w:t>nesmie túto podmienku poskytnutia príspevku porušiť ani počas konania o ŽoNFP a realizácie projektu.</w:t>
      </w:r>
      <w:r w:rsidRPr="0063716F">
        <w:rPr>
          <w:rFonts w:asciiTheme="minorHAnsi" w:hAnsiTheme="minorHAnsi"/>
          <w:i/>
          <w:sz w:val="22"/>
          <w:szCs w:val="22"/>
        </w:rPr>
        <w:t>)</w:t>
      </w:r>
    </w:p>
    <w:p w14:paraId="0A885491" w14:textId="77777777" w:rsidR="00D42269" w:rsidRPr="000C0504" w:rsidRDefault="00D42269" w:rsidP="00287F44">
      <w:pPr>
        <w:spacing w:before="120" w:after="120"/>
        <w:ind w:left="708"/>
        <w:jc w:val="both"/>
        <w:rPr>
          <w:rFonts w:asciiTheme="minorHAnsi" w:hAnsiTheme="minorHAnsi"/>
          <w:sz w:val="22"/>
          <w:szCs w:val="22"/>
        </w:rPr>
      </w:pPr>
    </w:p>
    <w:p w14:paraId="2B20F2C1" w14:textId="77777777" w:rsidR="006829FC" w:rsidRPr="009A4624" w:rsidRDefault="006829FC" w:rsidP="00287F44">
      <w:pPr>
        <w:pStyle w:val="Odsekzoznamu"/>
        <w:numPr>
          <w:ilvl w:val="1"/>
          <w:numId w:val="1"/>
        </w:numPr>
        <w:spacing w:before="120" w:after="120"/>
        <w:contextualSpacing w:val="0"/>
        <w:rPr>
          <w:rFonts w:asciiTheme="minorHAnsi" w:hAnsiTheme="minorHAnsi"/>
          <w:b/>
        </w:rPr>
      </w:pPr>
      <w:r w:rsidRPr="009A4624">
        <w:rPr>
          <w:rFonts w:asciiTheme="minorHAnsi" w:hAnsiTheme="minorHAnsi"/>
          <w:b/>
        </w:rPr>
        <w:t>Ďalšie podmienky poskytnutia príspevku</w:t>
      </w:r>
    </w:p>
    <w:p w14:paraId="2A0D92CF" w14:textId="50ED9BB3" w:rsidR="002B6CE1" w:rsidRPr="008136B3" w:rsidRDefault="002B6CE1" w:rsidP="005D6FC6">
      <w:pPr>
        <w:pStyle w:val="Odsekzoznamu"/>
        <w:numPr>
          <w:ilvl w:val="0"/>
          <w:numId w:val="14"/>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5D6FC6">
        <w:rPr>
          <w:rFonts w:asciiTheme="minorHAnsi" w:eastAsiaTheme="minorHAnsi" w:hAnsiTheme="minorHAnsi"/>
          <w:color w:val="000000"/>
          <w:sz w:val="22"/>
          <w:szCs w:val="22"/>
          <w:lang w:eastAsia="en-US"/>
        </w:rPr>
        <w:t xml:space="preserve">oprávnenosť z hľadiska súladu s horizontálnymi princípmi </w:t>
      </w:r>
      <w:r w:rsidR="00975DF9" w:rsidRPr="005D6FC6">
        <w:rPr>
          <w:rFonts w:asciiTheme="minorHAnsi" w:eastAsiaTheme="minorHAnsi" w:hAnsiTheme="minorHAnsi"/>
          <w:color w:val="000000"/>
          <w:sz w:val="22"/>
          <w:szCs w:val="22"/>
          <w:lang w:eastAsia="en-US"/>
        </w:rPr>
        <w:t>R</w:t>
      </w:r>
      <w:r w:rsidRPr="008136B3">
        <w:rPr>
          <w:rFonts w:asciiTheme="minorHAnsi" w:eastAsiaTheme="minorHAnsi" w:hAnsiTheme="minorHAnsi"/>
          <w:color w:val="000000"/>
          <w:sz w:val="22"/>
          <w:szCs w:val="22"/>
          <w:lang w:eastAsia="en-US"/>
        </w:rPr>
        <w:t xml:space="preserve">ovnosť mužov a žien a </w:t>
      </w:r>
      <w:r w:rsidR="00975DF9" w:rsidRPr="008136B3">
        <w:rPr>
          <w:rFonts w:asciiTheme="minorHAnsi" w:eastAsiaTheme="minorHAnsi" w:hAnsiTheme="minorHAnsi"/>
          <w:color w:val="000000"/>
          <w:sz w:val="22"/>
          <w:szCs w:val="22"/>
          <w:lang w:eastAsia="en-US"/>
        </w:rPr>
        <w:t>N</w:t>
      </w:r>
      <w:r w:rsidRPr="008136B3">
        <w:rPr>
          <w:rFonts w:asciiTheme="minorHAnsi" w:eastAsiaTheme="minorHAnsi" w:hAnsiTheme="minorHAnsi"/>
          <w:color w:val="000000"/>
          <w:sz w:val="22"/>
          <w:szCs w:val="22"/>
          <w:lang w:eastAsia="en-US"/>
        </w:rPr>
        <w:t xml:space="preserve">ediskriminácia </w:t>
      </w:r>
      <w:r w:rsidR="008136B3" w:rsidRPr="008136B3">
        <w:rPr>
          <w:rFonts w:asciiTheme="minorHAnsi" w:hAnsiTheme="minorHAnsi"/>
          <w:sz w:val="22"/>
          <w:szCs w:val="22"/>
          <w:lang w:eastAsia="en-US"/>
        </w:rPr>
        <w:t>(ďalej aj „HP RMŽDaND“)</w:t>
      </w:r>
    </w:p>
    <w:p w14:paraId="65C5C79E" w14:textId="4C66DD7F" w:rsidR="00975DF9" w:rsidRPr="006A48C2" w:rsidRDefault="00975DF9" w:rsidP="0063716F">
      <w:pPr>
        <w:pStyle w:val="Odsekzoznamu"/>
        <w:spacing w:before="120" w:after="120"/>
        <w:contextualSpacing w:val="0"/>
        <w:jc w:val="both"/>
        <w:rPr>
          <w:rFonts w:asciiTheme="minorHAnsi" w:hAnsiTheme="minorHAnsi"/>
          <w:color w:val="000000"/>
          <w:sz w:val="22"/>
          <w:szCs w:val="22"/>
        </w:rPr>
      </w:pPr>
      <w:r w:rsidRPr="006A48C2">
        <w:rPr>
          <w:rFonts w:asciiTheme="minorHAnsi" w:hAnsiTheme="minorHAnsi"/>
          <w:color w:val="000000"/>
          <w:sz w:val="22"/>
          <w:szCs w:val="22"/>
        </w:rPr>
        <w:t>Uvedené horizontálne princípy</w:t>
      </w:r>
      <w:r w:rsidR="002B6CE1" w:rsidRPr="006A48C2">
        <w:rPr>
          <w:rFonts w:asciiTheme="minorHAnsi" w:eastAsiaTheme="minorHAnsi" w:hAnsiTheme="minorHAnsi"/>
          <w:color w:val="000000"/>
          <w:sz w:val="22"/>
          <w:szCs w:val="22"/>
          <w:lang w:eastAsia="en-US"/>
        </w:rPr>
        <w:t xml:space="preserve"> sú definované v Partnerskej dohode </w:t>
      </w:r>
      <w:r w:rsidRPr="006A48C2">
        <w:rPr>
          <w:rFonts w:asciiTheme="minorHAnsi" w:eastAsiaTheme="minorHAnsi" w:hAnsiTheme="minorHAnsi"/>
          <w:color w:val="000000"/>
          <w:sz w:val="22"/>
          <w:szCs w:val="22"/>
          <w:lang w:eastAsia="en-US"/>
        </w:rPr>
        <w:t xml:space="preserve">SR </w:t>
      </w:r>
      <w:r w:rsidR="002B6CE1" w:rsidRPr="006A48C2">
        <w:rPr>
          <w:rFonts w:asciiTheme="minorHAnsi" w:eastAsiaTheme="minorHAnsi" w:hAnsiTheme="minorHAnsi"/>
          <w:color w:val="000000"/>
          <w:sz w:val="22"/>
          <w:szCs w:val="22"/>
          <w:lang w:eastAsia="en-US"/>
        </w:rPr>
        <w:t>na</w:t>
      </w:r>
      <w:r w:rsidR="00287F44" w:rsidRPr="006A48C2">
        <w:rPr>
          <w:rFonts w:asciiTheme="minorHAnsi" w:eastAsiaTheme="minorHAnsi" w:hAnsiTheme="minorHAnsi"/>
          <w:color w:val="000000"/>
          <w:sz w:val="22"/>
          <w:szCs w:val="22"/>
          <w:lang w:eastAsia="en-US"/>
        </w:rPr>
        <w:t> </w:t>
      </w:r>
      <w:r w:rsidR="002B6CE1" w:rsidRPr="006A48C2">
        <w:rPr>
          <w:rFonts w:asciiTheme="minorHAnsi" w:eastAsiaTheme="minorHAnsi" w:hAnsiTheme="minorHAnsi"/>
          <w:color w:val="000000"/>
          <w:sz w:val="22"/>
          <w:szCs w:val="22"/>
          <w:lang w:eastAsia="en-US"/>
        </w:rPr>
        <w:t>roky 2014 – 2020 a v čl. 7 a 8 všeobecného nariadenia</w:t>
      </w:r>
      <w:r w:rsidR="002B6CE1" w:rsidRPr="001625A3">
        <w:rPr>
          <w:rStyle w:val="Odkaznapoznmkupodiarou"/>
          <w:rFonts w:asciiTheme="minorHAnsi" w:eastAsiaTheme="minorHAnsi" w:hAnsiTheme="minorHAnsi"/>
          <w:color w:val="000000"/>
          <w:sz w:val="22"/>
          <w:szCs w:val="22"/>
          <w:lang w:eastAsia="en-US"/>
        </w:rPr>
        <w:footnoteReference w:id="2"/>
      </w:r>
      <w:r w:rsidR="002B6CE1" w:rsidRPr="001625A3">
        <w:rPr>
          <w:rFonts w:asciiTheme="minorHAnsi" w:eastAsiaTheme="minorHAnsi" w:hAnsiTheme="minorHAnsi"/>
          <w:color w:val="000000"/>
          <w:sz w:val="22"/>
          <w:szCs w:val="22"/>
          <w:lang w:eastAsia="en-US"/>
        </w:rPr>
        <w:t xml:space="preserve">. </w:t>
      </w:r>
      <w:r w:rsidRPr="006A48C2">
        <w:rPr>
          <w:rFonts w:asciiTheme="minorHAnsi" w:hAnsiTheme="minorHAnsi"/>
          <w:color w:val="000000"/>
          <w:sz w:val="22"/>
          <w:szCs w:val="22"/>
        </w:rPr>
        <w:t xml:space="preserve">HP </w:t>
      </w:r>
      <w:r w:rsidR="00A41BBC">
        <w:rPr>
          <w:rFonts w:asciiTheme="minorHAnsi" w:hAnsiTheme="minorHAnsi"/>
          <w:color w:val="000000"/>
          <w:sz w:val="22"/>
          <w:szCs w:val="22"/>
        </w:rPr>
        <w:t>R</w:t>
      </w:r>
      <w:r w:rsidRPr="006A48C2">
        <w:rPr>
          <w:rFonts w:asciiTheme="minorHAnsi" w:hAnsiTheme="minorHAnsi"/>
          <w:color w:val="000000"/>
          <w:sz w:val="22"/>
          <w:szCs w:val="22"/>
        </w:rPr>
        <w:t>ovnosť mužov a žien a </w:t>
      </w:r>
      <w:r w:rsidR="00A41BBC">
        <w:rPr>
          <w:rFonts w:asciiTheme="minorHAnsi" w:hAnsiTheme="minorHAnsi"/>
          <w:color w:val="000000"/>
          <w:sz w:val="22"/>
          <w:szCs w:val="22"/>
        </w:rPr>
        <w:t>N</w:t>
      </w:r>
      <w:r w:rsidRPr="006A48C2">
        <w:rPr>
          <w:rFonts w:asciiTheme="minorHAnsi" w:hAnsiTheme="minorHAnsi"/>
          <w:color w:val="000000"/>
          <w:sz w:val="22"/>
          <w:szCs w:val="22"/>
        </w:rPr>
        <w:t>ediskriminácia sa uplatňuj</w:t>
      </w:r>
      <w:r w:rsidR="00A41BBC">
        <w:rPr>
          <w:rFonts w:asciiTheme="minorHAnsi" w:hAnsiTheme="minorHAnsi"/>
          <w:color w:val="000000"/>
          <w:sz w:val="22"/>
          <w:szCs w:val="22"/>
        </w:rPr>
        <w:t>ú</w:t>
      </w:r>
      <w:r w:rsidRPr="006A48C2">
        <w:rPr>
          <w:rFonts w:asciiTheme="minorHAnsi" w:hAnsiTheme="minorHAnsi"/>
          <w:color w:val="000000"/>
          <w:sz w:val="22"/>
          <w:szCs w:val="22"/>
        </w:rPr>
        <w:t xml:space="preserve"> aj v rámci OP TP napriek tomu, že aktivity programu nie sú priamo cielené na podporu znevýhodnených skupín a zavádzanie vyrovnávacích opatrení. Uplatňovanie t</w:t>
      </w:r>
      <w:r w:rsidR="00A41BBC">
        <w:rPr>
          <w:rFonts w:asciiTheme="minorHAnsi" w:hAnsiTheme="minorHAnsi"/>
          <w:color w:val="000000"/>
          <w:sz w:val="22"/>
          <w:szCs w:val="22"/>
        </w:rPr>
        <w:t>ýchto</w:t>
      </w:r>
      <w:r w:rsidRPr="006A48C2">
        <w:rPr>
          <w:rFonts w:asciiTheme="minorHAnsi" w:hAnsiTheme="minorHAnsi"/>
          <w:color w:val="000000"/>
          <w:sz w:val="22"/>
          <w:szCs w:val="22"/>
        </w:rPr>
        <w:t xml:space="preserve"> princíp</w:t>
      </w:r>
      <w:r w:rsidR="00A41BBC">
        <w:rPr>
          <w:rFonts w:asciiTheme="minorHAnsi" w:hAnsiTheme="minorHAnsi"/>
          <w:color w:val="000000"/>
          <w:sz w:val="22"/>
          <w:szCs w:val="22"/>
        </w:rPr>
        <w:t>ov</w:t>
      </w:r>
      <w:r w:rsidRPr="006A48C2">
        <w:rPr>
          <w:rFonts w:asciiTheme="minorHAnsi" w:hAnsiTheme="minorHAnsi"/>
          <w:color w:val="000000"/>
          <w:sz w:val="22"/>
          <w:szCs w:val="22"/>
        </w:rPr>
        <w:t xml:space="preserve"> v podmienkach OP TP spočíva najmä v zabezpečení podmienok pre rovnakú dostupnosť pre všetkých, aby nedochádzalo k vylučovaniu ľudí na základe rodu, veku, rasy, etnika, zdravotného postihnutia alebo k mzdovej diskriminácii a pod.</w:t>
      </w:r>
    </w:p>
    <w:p w14:paraId="4D0E6C7D" w14:textId="4C337E9E" w:rsidR="00975DF9" w:rsidRPr="0063716F" w:rsidRDefault="00975DF9" w:rsidP="0063716F">
      <w:pPr>
        <w:pStyle w:val="Odsekzoznamu"/>
        <w:spacing w:before="120" w:after="120"/>
        <w:contextualSpacing w:val="0"/>
        <w:jc w:val="both"/>
        <w:rPr>
          <w:rFonts w:asciiTheme="minorHAnsi" w:hAnsiTheme="minorHAnsi"/>
          <w:i/>
          <w:sz w:val="22"/>
          <w:szCs w:val="22"/>
        </w:rPr>
      </w:pPr>
      <w:r w:rsidRPr="006A48C2">
        <w:rPr>
          <w:rFonts w:asciiTheme="minorHAnsi" w:hAnsiTheme="minorHAnsi"/>
          <w:color w:val="000000"/>
          <w:sz w:val="22"/>
          <w:szCs w:val="22"/>
        </w:rPr>
        <w:t xml:space="preserve"> </w:t>
      </w:r>
      <w:r w:rsidRPr="0063716F">
        <w:rPr>
          <w:rFonts w:asciiTheme="minorHAnsi" w:hAnsiTheme="minorHAnsi"/>
          <w:i/>
          <w:sz w:val="22"/>
          <w:szCs w:val="22"/>
        </w:rPr>
        <w:t>(Žiadateľ nepredkladá samostatnú prílohu, ktorou deklaruje splnenie tejto podmienky poskytnutia príspevku. Žiadateľ deklaruje súlad projektu s cieľmi HP</w:t>
      </w:r>
      <w:r w:rsidR="00324B91">
        <w:rPr>
          <w:rFonts w:asciiTheme="minorHAnsi" w:hAnsiTheme="minorHAnsi"/>
          <w:i/>
          <w:sz w:val="22"/>
          <w:szCs w:val="22"/>
        </w:rPr>
        <w:t xml:space="preserve"> </w:t>
      </w:r>
      <w:r w:rsidRPr="0063716F">
        <w:rPr>
          <w:rFonts w:asciiTheme="minorHAnsi" w:hAnsiTheme="minorHAnsi"/>
          <w:i/>
          <w:sz w:val="22"/>
          <w:szCs w:val="22"/>
        </w:rPr>
        <w:t>RMŽaND prostredníctvom výberu oprávnených typov aktivít vo formulári ŽoNFP, v rámci ktorého sa v časti č. 5 automaticky vygeneruje text v znení „Projekt je v súlade s princípom podpory rovnosti mužov a žien a nediskriminácia“. Žiadateľ rovnako v rámci formulára ŽoNFP v čestnom vyhlásení v časti č. 15 potvrdzuje súlad s horizontálnymi princípmi</w:t>
      </w:r>
      <w:r w:rsidR="002D0B03">
        <w:rPr>
          <w:rFonts w:asciiTheme="minorHAnsi" w:hAnsiTheme="minorHAnsi"/>
          <w:i/>
          <w:sz w:val="22"/>
          <w:szCs w:val="22"/>
        </w:rPr>
        <w:t>.</w:t>
      </w:r>
      <w:r w:rsidRPr="0063716F">
        <w:rPr>
          <w:rFonts w:asciiTheme="minorHAnsi" w:hAnsiTheme="minorHAnsi"/>
          <w:i/>
          <w:sz w:val="22"/>
          <w:szCs w:val="22"/>
        </w:rPr>
        <w:t>)</w:t>
      </w:r>
    </w:p>
    <w:p w14:paraId="61B63F29" w14:textId="77777777" w:rsidR="002B6CE1" w:rsidRPr="006A48C2" w:rsidRDefault="002B6CE1" w:rsidP="0063716F">
      <w:pPr>
        <w:pStyle w:val="Odsekzoznamu"/>
        <w:numPr>
          <w:ilvl w:val="0"/>
          <w:numId w:val="7"/>
        </w:numPr>
        <w:autoSpaceDE w:val="0"/>
        <w:autoSpaceDN w:val="0"/>
        <w:adjustRightInd w:val="0"/>
        <w:spacing w:before="120" w:after="120"/>
        <w:contextualSpacing w:val="0"/>
        <w:rPr>
          <w:rFonts w:asciiTheme="minorHAnsi" w:eastAsiaTheme="minorHAnsi" w:hAnsiTheme="minorHAnsi"/>
          <w:color w:val="000000"/>
          <w:sz w:val="22"/>
          <w:szCs w:val="22"/>
          <w:lang w:eastAsia="en-US"/>
        </w:rPr>
      </w:pPr>
      <w:r w:rsidRPr="006A48C2">
        <w:rPr>
          <w:rFonts w:asciiTheme="minorHAnsi" w:eastAsiaTheme="minorHAnsi" w:hAnsiTheme="minorHAnsi"/>
          <w:color w:val="000000"/>
          <w:sz w:val="22"/>
          <w:szCs w:val="22"/>
          <w:lang w:eastAsia="en-US"/>
        </w:rPr>
        <w:t xml:space="preserve">časová oprávnenosť realizácie projektu </w:t>
      </w:r>
    </w:p>
    <w:p w14:paraId="08D6758A" w14:textId="175BACB1" w:rsidR="006829FC" w:rsidRPr="003F00FD" w:rsidRDefault="002B6CE1" w:rsidP="0063716F">
      <w:pPr>
        <w:pStyle w:val="Odsekzoznamu"/>
        <w:spacing w:before="120" w:after="120"/>
        <w:ind w:left="708"/>
        <w:contextualSpacing w:val="0"/>
        <w:jc w:val="both"/>
        <w:rPr>
          <w:rFonts w:asciiTheme="minorHAnsi" w:eastAsiaTheme="minorHAnsi" w:hAnsiTheme="minorHAnsi"/>
          <w:color w:val="000000"/>
          <w:sz w:val="22"/>
          <w:szCs w:val="22"/>
          <w:lang w:eastAsia="en-US"/>
        </w:rPr>
      </w:pPr>
      <w:r w:rsidRPr="003F00FD">
        <w:rPr>
          <w:rFonts w:asciiTheme="minorHAnsi" w:eastAsiaTheme="minorHAnsi" w:hAnsiTheme="minorHAnsi"/>
          <w:color w:val="000000"/>
          <w:sz w:val="22"/>
          <w:szCs w:val="22"/>
          <w:lang w:eastAsia="en-US"/>
        </w:rPr>
        <w:t>Hlavné aktivity projektu je prijímateľ</w:t>
      </w:r>
      <w:r w:rsidR="00975DF9" w:rsidRPr="003F00FD">
        <w:rPr>
          <w:rFonts w:asciiTheme="minorHAnsi" w:eastAsiaTheme="minorHAnsi" w:hAnsiTheme="minorHAnsi"/>
          <w:color w:val="000000"/>
          <w:sz w:val="22"/>
          <w:szCs w:val="22"/>
          <w:lang w:eastAsia="en-US"/>
        </w:rPr>
        <w:t>/partner</w:t>
      </w:r>
      <w:r w:rsidRPr="003F00FD">
        <w:rPr>
          <w:rFonts w:asciiTheme="minorHAnsi" w:eastAsiaTheme="minorHAnsi" w:hAnsiTheme="minorHAnsi"/>
          <w:color w:val="000000"/>
          <w:sz w:val="22"/>
          <w:szCs w:val="22"/>
          <w:lang w:eastAsia="en-US"/>
        </w:rPr>
        <w:t xml:space="preserve"> </w:t>
      </w:r>
      <w:r w:rsidR="003F00FD" w:rsidRPr="003F00FD">
        <w:rPr>
          <w:rFonts w:asciiTheme="minorHAnsi" w:eastAsiaTheme="minorHAnsi" w:hAnsiTheme="minorHAnsi"/>
          <w:color w:val="000000"/>
          <w:sz w:val="22"/>
          <w:szCs w:val="22"/>
          <w:lang w:eastAsia="en-US"/>
        </w:rPr>
        <w:t xml:space="preserve">oprávnený </w:t>
      </w:r>
      <w:r w:rsidRPr="003F00FD">
        <w:rPr>
          <w:rFonts w:asciiTheme="minorHAnsi" w:eastAsiaTheme="minorHAnsi" w:hAnsiTheme="minorHAnsi"/>
          <w:color w:val="000000"/>
          <w:sz w:val="22"/>
          <w:szCs w:val="22"/>
          <w:lang w:eastAsia="en-US"/>
        </w:rPr>
        <w:t>začať realizovať najneskôr do 3 mesiacov od nadobudnutia účinnosti zmluvy o poskytnutí NFP</w:t>
      </w:r>
      <w:r w:rsidR="000B3BFA" w:rsidRPr="0063716F">
        <w:rPr>
          <w:rFonts w:asciiTheme="minorHAnsi" w:eastAsiaTheme="minorHAnsi" w:hAnsiTheme="minorHAnsi"/>
          <w:color w:val="000000"/>
          <w:sz w:val="22"/>
          <w:szCs w:val="22"/>
          <w:lang w:eastAsia="en-US"/>
        </w:rPr>
        <w:t xml:space="preserve"> </w:t>
      </w:r>
      <w:r w:rsidR="000B3BFA" w:rsidRPr="001625A3">
        <w:rPr>
          <w:rFonts w:asciiTheme="minorHAnsi" w:hAnsiTheme="minorHAnsi"/>
          <w:color w:val="000000"/>
          <w:sz w:val="22"/>
          <w:szCs w:val="22"/>
        </w:rPr>
        <w:t>(ďalej aj „zmluva o NFP“)</w:t>
      </w:r>
      <w:r w:rsidR="00B15795" w:rsidRPr="003F00FD">
        <w:rPr>
          <w:rFonts w:asciiTheme="minorHAnsi" w:hAnsiTheme="minorHAnsi"/>
          <w:color w:val="000000"/>
          <w:sz w:val="22"/>
          <w:szCs w:val="22"/>
        </w:rPr>
        <w:t>.</w:t>
      </w:r>
      <w:r w:rsidRPr="003F00FD">
        <w:rPr>
          <w:rFonts w:asciiTheme="minorHAnsi" w:eastAsiaTheme="minorHAnsi" w:hAnsiTheme="minorHAnsi"/>
          <w:color w:val="000000"/>
          <w:sz w:val="22"/>
          <w:szCs w:val="22"/>
          <w:lang w:eastAsia="en-US"/>
        </w:rPr>
        <w:t xml:space="preserve"> Aktivity projektu je prijímateľ</w:t>
      </w:r>
      <w:r w:rsidR="00BD48B5" w:rsidRPr="003F00FD">
        <w:rPr>
          <w:rFonts w:asciiTheme="minorHAnsi" w:eastAsiaTheme="minorHAnsi" w:hAnsiTheme="minorHAnsi"/>
          <w:color w:val="000000"/>
          <w:sz w:val="22"/>
          <w:szCs w:val="22"/>
          <w:lang w:eastAsia="en-US"/>
        </w:rPr>
        <w:t>/partner</w:t>
      </w:r>
      <w:r w:rsidRPr="003F00FD">
        <w:rPr>
          <w:rFonts w:asciiTheme="minorHAnsi" w:eastAsiaTheme="minorHAnsi" w:hAnsiTheme="minorHAnsi"/>
          <w:color w:val="000000"/>
          <w:sz w:val="22"/>
          <w:szCs w:val="22"/>
          <w:lang w:eastAsia="en-US"/>
        </w:rPr>
        <w:t xml:space="preserve"> povinný ukončiť </w:t>
      </w:r>
      <w:r w:rsidRPr="003F00FD">
        <w:rPr>
          <w:rFonts w:asciiTheme="minorHAnsi" w:eastAsiaTheme="minorHAnsi" w:hAnsiTheme="minorHAnsi"/>
          <w:b/>
          <w:bCs/>
          <w:color w:val="000000"/>
          <w:sz w:val="22"/>
          <w:szCs w:val="22"/>
          <w:lang w:eastAsia="en-US"/>
        </w:rPr>
        <w:t>najneskôr do 31.</w:t>
      </w:r>
      <w:r w:rsidR="003F00FD" w:rsidRPr="0063716F">
        <w:rPr>
          <w:rFonts w:asciiTheme="minorHAnsi" w:eastAsiaTheme="minorHAnsi" w:hAnsiTheme="minorHAnsi"/>
          <w:b/>
          <w:bCs/>
          <w:color w:val="000000"/>
          <w:sz w:val="22"/>
          <w:szCs w:val="22"/>
          <w:lang w:eastAsia="en-US"/>
        </w:rPr>
        <w:t xml:space="preserve"> </w:t>
      </w:r>
      <w:r w:rsidRPr="001625A3">
        <w:rPr>
          <w:rFonts w:asciiTheme="minorHAnsi" w:eastAsiaTheme="minorHAnsi" w:hAnsiTheme="minorHAnsi"/>
          <w:b/>
          <w:bCs/>
          <w:color w:val="000000"/>
          <w:sz w:val="22"/>
          <w:szCs w:val="22"/>
          <w:lang w:eastAsia="en-US"/>
        </w:rPr>
        <w:t>12.</w:t>
      </w:r>
      <w:r w:rsidR="003F00FD" w:rsidRPr="0063716F">
        <w:rPr>
          <w:rFonts w:asciiTheme="minorHAnsi" w:eastAsiaTheme="minorHAnsi" w:hAnsiTheme="minorHAnsi"/>
          <w:b/>
          <w:bCs/>
          <w:color w:val="000000"/>
          <w:sz w:val="22"/>
          <w:szCs w:val="22"/>
          <w:lang w:eastAsia="en-US"/>
        </w:rPr>
        <w:t xml:space="preserve"> </w:t>
      </w:r>
      <w:r w:rsidRPr="001625A3">
        <w:rPr>
          <w:rFonts w:asciiTheme="minorHAnsi" w:eastAsiaTheme="minorHAnsi" w:hAnsiTheme="minorHAnsi"/>
          <w:b/>
          <w:bCs/>
          <w:color w:val="000000"/>
          <w:sz w:val="22"/>
          <w:szCs w:val="22"/>
          <w:lang w:eastAsia="en-US"/>
        </w:rPr>
        <w:t>20</w:t>
      </w:r>
      <w:r w:rsidR="00BD48B5" w:rsidRPr="003F00FD">
        <w:rPr>
          <w:rFonts w:asciiTheme="minorHAnsi" w:eastAsiaTheme="minorHAnsi" w:hAnsiTheme="minorHAnsi"/>
          <w:b/>
          <w:bCs/>
          <w:color w:val="000000"/>
          <w:sz w:val="22"/>
          <w:szCs w:val="22"/>
          <w:lang w:eastAsia="en-US"/>
        </w:rPr>
        <w:t>21</w:t>
      </w:r>
      <w:r w:rsidRPr="003F00FD">
        <w:rPr>
          <w:rFonts w:asciiTheme="minorHAnsi" w:eastAsiaTheme="minorHAnsi" w:hAnsiTheme="minorHAnsi"/>
          <w:color w:val="000000"/>
          <w:sz w:val="22"/>
          <w:szCs w:val="22"/>
          <w:lang w:eastAsia="en-US"/>
        </w:rPr>
        <w:t>. Žiadateľ o NFP je oprávnený predložiť v rámci vyzvania viacero žiadostí o NFP.</w:t>
      </w:r>
    </w:p>
    <w:p w14:paraId="2667F4E5" w14:textId="706D35C0" w:rsidR="00BD48B5" w:rsidRPr="001625A3" w:rsidRDefault="00BD48B5" w:rsidP="0063716F">
      <w:pPr>
        <w:pStyle w:val="Odsekzoznamu"/>
        <w:spacing w:before="120" w:after="120"/>
        <w:ind w:left="708"/>
        <w:contextualSpacing w:val="0"/>
        <w:jc w:val="both"/>
        <w:rPr>
          <w:rFonts w:asciiTheme="minorHAnsi" w:eastAsiaTheme="minorHAnsi" w:hAnsiTheme="minorHAnsi"/>
          <w:color w:val="000000"/>
          <w:sz w:val="22"/>
          <w:szCs w:val="22"/>
          <w:lang w:eastAsia="en-US"/>
        </w:rPr>
      </w:pPr>
      <w:r w:rsidRPr="0063716F">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9 - Harmonogram realizácie aktivít, časový harmonogram realizácie aktivít projektu, ktorý nesmie presiahnuť dátum 31.</w:t>
      </w:r>
      <w:r w:rsidR="003F00FD">
        <w:rPr>
          <w:rFonts w:asciiTheme="minorHAnsi" w:hAnsiTheme="minorHAnsi"/>
          <w:i/>
          <w:sz w:val="22"/>
          <w:szCs w:val="22"/>
        </w:rPr>
        <w:t xml:space="preserve"> </w:t>
      </w:r>
      <w:r w:rsidRPr="0063716F">
        <w:rPr>
          <w:rFonts w:asciiTheme="minorHAnsi" w:hAnsiTheme="minorHAnsi"/>
          <w:i/>
          <w:sz w:val="22"/>
          <w:szCs w:val="22"/>
        </w:rPr>
        <w:t>12.</w:t>
      </w:r>
      <w:r w:rsidR="003F00FD">
        <w:rPr>
          <w:rFonts w:asciiTheme="minorHAnsi" w:hAnsiTheme="minorHAnsi"/>
          <w:i/>
          <w:sz w:val="22"/>
          <w:szCs w:val="22"/>
        </w:rPr>
        <w:t xml:space="preserve"> </w:t>
      </w:r>
      <w:r w:rsidRPr="0063716F">
        <w:rPr>
          <w:rFonts w:asciiTheme="minorHAnsi" w:hAnsiTheme="minorHAnsi"/>
          <w:i/>
          <w:sz w:val="22"/>
          <w:szCs w:val="22"/>
        </w:rPr>
        <w:t>2021</w:t>
      </w:r>
      <w:r w:rsidR="002D0B03">
        <w:rPr>
          <w:rFonts w:asciiTheme="minorHAnsi" w:hAnsiTheme="minorHAnsi"/>
          <w:i/>
          <w:sz w:val="22"/>
          <w:szCs w:val="22"/>
        </w:rPr>
        <w:t>.</w:t>
      </w:r>
      <w:r w:rsidRPr="0063716F">
        <w:rPr>
          <w:rFonts w:asciiTheme="minorHAnsi" w:hAnsiTheme="minorHAnsi"/>
          <w:i/>
          <w:sz w:val="22"/>
          <w:szCs w:val="22"/>
        </w:rPr>
        <w:t>)</w:t>
      </w:r>
    </w:p>
    <w:p w14:paraId="693392AE" w14:textId="77777777" w:rsidR="003F2A48" w:rsidRPr="000C0504" w:rsidRDefault="003F2A48" w:rsidP="00727285">
      <w:pPr>
        <w:pStyle w:val="Odsekzoznamu"/>
        <w:numPr>
          <w:ilvl w:val="0"/>
          <w:numId w:val="7"/>
        </w:numPr>
        <w:autoSpaceDE w:val="0"/>
        <w:autoSpaceDN w:val="0"/>
        <w:adjustRightInd w:val="0"/>
        <w:spacing w:before="120" w:after="120"/>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podmienka povinného definovania merateľných ukazovateľov projektu </w:t>
      </w:r>
    </w:p>
    <w:p w14:paraId="7A8EFA32" w14:textId="77777777" w:rsidR="00B97422" w:rsidRPr="001625A3" w:rsidRDefault="003F2A48" w:rsidP="0063716F">
      <w:pPr>
        <w:spacing w:before="120" w:after="120"/>
        <w:ind w:left="709"/>
        <w:jc w:val="both"/>
        <w:rPr>
          <w:rFonts w:asciiTheme="minorHAnsi" w:hAnsiTheme="minorHAnsi"/>
          <w:sz w:val="22"/>
          <w:szCs w:val="22"/>
        </w:rPr>
      </w:pPr>
      <w:r w:rsidRPr="001625A3">
        <w:rPr>
          <w:rFonts w:asciiTheme="minorHAnsi" w:hAnsiTheme="minorHAnsi"/>
          <w:sz w:val="22"/>
          <w:szCs w:val="22"/>
        </w:rPr>
        <w:t>Výstupy/výsledky, ktoré majú byť dosiahnuté realizáciou aktivít projektu musia byť</w:t>
      </w:r>
      <w:r w:rsidR="00B1742D" w:rsidRPr="001625A3">
        <w:rPr>
          <w:rFonts w:asciiTheme="minorHAnsi" w:hAnsiTheme="minorHAnsi"/>
          <w:sz w:val="22"/>
          <w:szCs w:val="22"/>
        </w:rPr>
        <w:t xml:space="preserve"> kvantifikované prostredníctvom </w:t>
      </w:r>
      <w:r w:rsidRPr="001625A3">
        <w:rPr>
          <w:rFonts w:asciiTheme="minorHAnsi" w:hAnsiTheme="minorHAnsi"/>
          <w:b/>
          <w:bCs/>
          <w:sz w:val="22"/>
          <w:szCs w:val="22"/>
        </w:rPr>
        <w:t xml:space="preserve">merateľných ukazovateľov </w:t>
      </w:r>
      <w:r w:rsidRPr="001625A3">
        <w:rPr>
          <w:rFonts w:asciiTheme="minorHAnsi" w:hAnsiTheme="minorHAnsi"/>
          <w:sz w:val="22"/>
          <w:szCs w:val="22"/>
        </w:rPr>
        <w:t>definovaných v</w:t>
      </w:r>
      <w:r w:rsidR="00287F44" w:rsidRPr="001625A3">
        <w:rPr>
          <w:rFonts w:asciiTheme="minorHAnsi" w:hAnsiTheme="minorHAnsi"/>
          <w:sz w:val="22"/>
          <w:szCs w:val="22"/>
        </w:rPr>
        <w:t> </w:t>
      </w:r>
      <w:r w:rsidRPr="001625A3">
        <w:rPr>
          <w:rFonts w:asciiTheme="minorHAnsi" w:hAnsiTheme="minorHAnsi"/>
          <w:sz w:val="22"/>
          <w:szCs w:val="22"/>
        </w:rPr>
        <w:t xml:space="preserve">dokumente Zoznam povinných merateľných ukazovateľov, ktorý tvorí prílohu tohto vyzvania. V dokumente je uvedený aj spôsob, akým je určovaná plánovaná hodnota merateľných ukazovateľov. </w:t>
      </w:r>
    </w:p>
    <w:p w14:paraId="5A2139F6" w14:textId="22E5587F" w:rsidR="006829FC" w:rsidRPr="001625A3" w:rsidRDefault="00B97422" w:rsidP="0063716F">
      <w:pPr>
        <w:spacing w:before="120" w:after="120"/>
        <w:ind w:left="709"/>
        <w:jc w:val="both"/>
        <w:rPr>
          <w:rFonts w:asciiTheme="minorHAnsi" w:hAnsiTheme="minorHAnsi"/>
          <w:color w:val="1F497D"/>
          <w:sz w:val="22"/>
          <w:szCs w:val="22"/>
        </w:rPr>
      </w:pPr>
      <w:r w:rsidRPr="0063716F">
        <w:rPr>
          <w:rFonts w:asciiTheme="minorHAnsi" w:hAnsiTheme="minorHAnsi"/>
          <w:color w:val="000000"/>
          <w:sz w:val="22"/>
          <w:szCs w:val="22"/>
        </w:rPr>
        <w:t xml:space="preserve">Pre potreby monitorovania uvádza žiadateľ v prílohe č. </w:t>
      </w:r>
      <w:r w:rsidR="000B3BFA" w:rsidRPr="0063716F">
        <w:rPr>
          <w:rFonts w:asciiTheme="minorHAnsi" w:hAnsiTheme="minorHAnsi"/>
          <w:color w:val="000000"/>
          <w:sz w:val="22"/>
          <w:szCs w:val="22"/>
        </w:rPr>
        <w:t>4</w:t>
      </w:r>
      <w:r w:rsidRPr="0063716F">
        <w:rPr>
          <w:rFonts w:asciiTheme="minorHAnsi" w:hAnsiTheme="minorHAnsi"/>
          <w:color w:val="000000"/>
          <w:sz w:val="22"/>
          <w:szCs w:val="22"/>
        </w:rPr>
        <w:t xml:space="preserve"> vyzvania – Opise projektu aj </w:t>
      </w:r>
      <w:r w:rsidRPr="0063716F">
        <w:rPr>
          <w:rFonts w:asciiTheme="minorHAnsi" w:hAnsiTheme="minorHAnsi"/>
          <w:b/>
          <w:color w:val="000000"/>
          <w:sz w:val="22"/>
          <w:szCs w:val="22"/>
        </w:rPr>
        <w:t>iné údaje</w:t>
      </w:r>
      <w:r w:rsidRPr="0063716F">
        <w:rPr>
          <w:rFonts w:asciiTheme="minorHAnsi" w:hAnsiTheme="minorHAnsi"/>
          <w:color w:val="000000"/>
          <w:sz w:val="22"/>
          <w:szCs w:val="22"/>
        </w:rPr>
        <w:t xml:space="preserve"> relevantné pre projekt a pre sledovanie HP Rovnosť mužov a žien a Nediskriminácia.</w:t>
      </w:r>
    </w:p>
    <w:p w14:paraId="47B97E7D" w14:textId="0CA53222" w:rsidR="00BD48B5" w:rsidRPr="001625A3" w:rsidRDefault="00BD48B5" w:rsidP="0063716F">
      <w:pPr>
        <w:spacing w:before="120" w:after="120"/>
        <w:ind w:left="709"/>
        <w:jc w:val="both"/>
        <w:rPr>
          <w:rFonts w:asciiTheme="minorHAnsi" w:hAnsiTheme="minorHAnsi"/>
          <w:color w:val="1F497D"/>
          <w:sz w:val="22"/>
          <w:szCs w:val="22"/>
        </w:rPr>
      </w:pPr>
      <w:r w:rsidRPr="0063716F">
        <w:rPr>
          <w:rFonts w:asciiTheme="minorHAnsi" w:hAnsiTheme="minorHAnsi"/>
          <w:i/>
          <w:sz w:val="22"/>
          <w:szCs w:val="22"/>
        </w:rPr>
        <w:t xml:space="preserve">(Za účelom posúdenia splnenia tejto podmienky poskytnutia príspevku, uvedie žiadateľ vo formulári ŽoNFP, v rámci </w:t>
      </w:r>
      <w:r w:rsidR="00956191">
        <w:rPr>
          <w:rFonts w:asciiTheme="minorHAnsi" w:hAnsiTheme="minorHAnsi"/>
          <w:i/>
          <w:sz w:val="22"/>
          <w:szCs w:val="22"/>
        </w:rPr>
        <w:t xml:space="preserve"> </w:t>
      </w:r>
      <w:r w:rsidRPr="0063716F">
        <w:rPr>
          <w:rFonts w:asciiTheme="minorHAnsi" w:hAnsiTheme="minorHAnsi"/>
          <w:i/>
          <w:sz w:val="22"/>
          <w:szCs w:val="22"/>
        </w:rPr>
        <w:t>časti č. 10.2 – Prehľad merateľných ukazovateľov, ku každej hlavnej aktivite projektu merateľné ukazovatele</w:t>
      </w:r>
      <w:r w:rsidR="004374BC" w:rsidRPr="0063716F">
        <w:rPr>
          <w:rFonts w:asciiTheme="minorHAnsi" w:hAnsiTheme="minorHAnsi"/>
          <w:i/>
          <w:sz w:val="22"/>
          <w:szCs w:val="22"/>
        </w:rPr>
        <w:t xml:space="preserve">. </w:t>
      </w:r>
      <w:r w:rsidR="004374BC" w:rsidRPr="0063716F">
        <w:rPr>
          <w:rFonts w:asciiTheme="minorHAnsi" w:eastAsia="Calibri" w:hAnsiTheme="minorHAnsi"/>
          <w:i/>
          <w:sz w:val="22"/>
          <w:szCs w:val="22"/>
          <w:lang w:eastAsia="en-US"/>
        </w:rPr>
        <w:t xml:space="preserve">Zároveň je žiadateľ povinný predložiť prílohu č. </w:t>
      </w:r>
      <w:r w:rsidR="000B3BFA" w:rsidRPr="0063716F">
        <w:rPr>
          <w:rFonts w:asciiTheme="minorHAnsi" w:eastAsia="Calibri" w:hAnsiTheme="minorHAnsi"/>
          <w:i/>
          <w:sz w:val="22"/>
          <w:szCs w:val="22"/>
          <w:lang w:eastAsia="en-US"/>
        </w:rPr>
        <w:t>4</w:t>
      </w:r>
      <w:r w:rsidR="004374BC" w:rsidRPr="0063716F">
        <w:rPr>
          <w:rFonts w:asciiTheme="minorHAnsi" w:eastAsia="Calibri" w:hAnsiTheme="minorHAnsi"/>
          <w:i/>
          <w:sz w:val="22"/>
          <w:szCs w:val="22"/>
          <w:lang w:eastAsia="en-US"/>
        </w:rPr>
        <w:t xml:space="preserve"> vyzvania - Opis projektu, v ktorom uvedie zoznam iných údajov relevantných pre projekt.</w:t>
      </w:r>
      <w:r w:rsidRPr="0063716F">
        <w:rPr>
          <w:rFonts w:asciiTheme="minorHAnsi" w:hAnsiTheme="minorHAnsi"/>
          <w:i/>
          <w:sz w:val="22"/>
          <w:szCs w:val="22"/>
        </w:rPr>
        <w:t>)</w:t>
      </w:r>
    </w:p>
    <w:p w14:paraId="32365F5F" w14:textId="77777777" w:rsidR="003F2A48" w:rsidRPr="00956191" w:rsidRDefault="003F2A48" w:rsidP="0063716F">
      <w:pPr>
        <w:pStyle w:val="Odsekzoznamu"/>
        <w:numPr>
          <w:ilvl w:val="0"/>
          <w:numId w:val="7"/>
        </w:numPr>
        <w:autoSpaceDE w:val="0"/>
        <w:autoSpaceDN w:val="0"/>
        <w:adjustRightInd w:val="0"/>
        <w:spacing w:before="120" w:after="120"/>
        <w:contextualSpacing w:val="0"/>
        <w:rPr>
          <w:rFonts w:asciiTheme="minorHAnsi" w:eastAsiaTheme="minorHAnsi" w:hAnsiTheme="minorHAnsi"/>
          <w:color w:val="000000"/>
          <w:sz w:val="22"/>
          <w:szCs w:val="22"/>
          <w:lang w:eastAsia="en-US"/>
        </w:rPr>
      </w:pPr>
      <w:r w:rsidRPr="00956191">
        <w:rPr>
          <w:rFonts w:asciiTheme="minorHAnsi" w:eastAsiaTheme="minorHAnsi" w:hAnsiTheme="minorHAnsi"/>
          <w:color w:val="000000"/>
          <w:sz w:val="22"/>
          <w:szCs w:val="22"/>
          <w:lang w:eastAsia="en-US"/>
        </w:rPr>
        <w:t xml:space="preserve">Povinné prílohy k žiadosti o NFP: </w:t>
      </w:r>
    </w:p>
    <w:p w14:paraId="6AF590CE" w14:textId="3880EAAA" w:rsidR="000D6D0F" w:rsidRPr="00956191" w:rsidRDefault="003F2A48" w:rsidP="0063716F">
      <w:pPr>
        <w:pStyle w:val="Odsekzoznamu"/>
        <w:numPr>
          <w:ilvl w:val="1"/>
          <w:numId w:val="2"/>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956191">
        <w:rPr>
          <w:rFonts w:asciiTheme="minorHAnsi" w:eastAsiaTheme="minorHAnsi" w:hAnsiTheme="minorHAnsi"/>
          <w:b/>
          <w:bCs/>
          <w:color w:val="000000"/>
          <w:sz w:val="22"/>
          <w:szCs w:val="22"/>
          <w:lang w:eastAsia="en-US"/>
        </w:rPr>
        <w:lastRenderedPageBreak/>
        <w:t xml:space="preserve">Opis projektu </w:t>
      </w:r>
      <w:r w:rsidRPr="00956191">
        <w:rPr>
          <w:rFonts w:asciiTheme="minorHAnsi" w:eastAsiaTheme="minorHAnsi" w:hAnsiTheme="minorHAnsi"/>
          <w:color w:val="000000"/>
          <w:sz w:val="22"/>
          <w:szCs w:val="22"/>
          <w:lang w:eastAsia="en-US"/>
        </w:rPr>
        <w:t xml:space="preserve">– </w:t>
      </w:r>
      <w:r w:rsidR="000B3BFA" w:rsidRPr="00956191">
        <w:rPr>
          <w:rFonts w:asciiTheme="minorHAnsi" w:eastAsiaTheme="minorHAnsi" w:hAnsiTheme="minorHAnsi"/>
          <w:color w:val="000000"/>
          <w:sz w:val="22"/>
          <w:szCs w:val="22"/>
          <w:lang w:eastAsia="en-US"/>
        </w:rPr>
        <w:t xml:space="preserve">je </w:t>
      </w:r>
      <w:r w:rsidR="000B3BFA" w:rsidRPr="00956191">
        <w:rPr>
          <w:rFonts w:asciiTheme="minorHAnsi" w:hAnsiTheme="minorHAnsi"/>
          <w:sz w:val="22"/>
          <w:szCs w:val="22"/>
        </w:rPr>
        <w:t xml:space="preserve">dôležitým podkladom pre posúdenie a vyhodnotenie projektu. Obsahuje </w:t>
      </w:r>
      <w:r w:rsidRPr="00956191">
        <w:rPr>
          <w:rFonts w:asciiTheme="minorHAnsi" w:eastAsiaTheme="minorHAnsi" w:hAnsiTheme="minorHAnsi"/>
          <w:color w:val="000000"/>
          <w:sz w:val="22"/>
          <w:szCs w:val="22"/>
          <w:lang w:eastAsia="en-US"/>
        </w:rPr>
        <w:t xml:space="preserve">pomocný výpočet žiadanej sumy </w:t>
      </w:r>
      <w:r w:rsidR="000B3BFA" w:rsidRPr="00956191">
        <w:rPr>
          <w:rFonts w:asciiTheme="minorHAnsi" w:eastAsiaTheme="minorHAnsi" w:hAnsiTheme="minorHAnsi"/>
          <w:color w:val="000000"/>
          <w:sz w:val="22"/>
          <w:szCs w:val="22"/>
          <w:lang w:eastAsia="en-US"/>
        </w:rPr>
        <w:t>(</w:t>
      </w:r>
      <w:r w:rsidRPr="00956191">
        <w:rPr>
          <w:rFonts w:asciiTheme="minorHAnsi" w:eastAsiaTheme="minorHAnsi" w:hAnsiTheme="minorHAnsi"/>
          <w:color w:val="000000"/>
          <w:sz w:val="22"/>
          <w:szCs w:val="22"/>
          <w:lang w:eastAsia="en-US"/>
        </w:rPr>
        <w:t>popis metodiky výpočtu žiadanej sumy a matematický výpočet</w:t>
      </w:r>
      <w:r w:rsidR="000B3BFA" w:rsidRPr="00956191">
        <w:rPr>
          <w:rFonts w:asciiTheme="minorHAnsi" w:eastAsiaTheme="minorHAnsi" w:hAnsiTheme="minorHAnsi"/>
          <w:color w:val="000000"/>
          <w:sz w:val="22"/>
          <w:szCs w:val="22"/>
          <w:lang w:eastAsia="en-US"/>
        </w:rPr>
        <w:t>) a</w:t>
      </w:r>
      <w:r w:rsidR="0063705A" w:rsidRPr="00956191">
        <w:rPr>
          <w:rFonts w:asciiTheme="minorHAnsi" w:eastAsiaTheme="minorHAnsi" w:hAnsiTheme="minorHAnsi"/>
          <w:color w:val="000000"/>
          <w:sz w:val="22"/>
          <w:szCs w:val="22"/>
          <w:lang w:eastAsia="en-US"/>
        </w:rPr>
        <w:t xml:space="preserve"> </w:t>
      </w:r>
      <w:r w:rsidR="0063705A" w:rsidRPr="00956191">
        <w:rPr>
          <w:rFonts w:asciiTheme="minorHAnsi" w:hAnsiTheme="minorHAnsi"/>
          <w:sz w:val="22"/>
          <w:szCs w:val="22"/>
        </w:rPr>
        <w:t>iné údaje</w:t>
      </w:r>
      <w:r w:rsidR="000B3BFA" w:rsidRPr="00956191">
        <w:rPr>
          <w:rFonts w:asciiTheme="minorHAnsi" w:hAnsiTheme="minorHAnsi"/>
          <w:sz w:val="22"/>
          <w:szCs w:val="22"/>
        </w:rPr>
        <w:t xml:space="preserve"> relevantné pre projekt</w:t>
      </w:r>
      <w:r w:rsidR="0063705A" w:rsidRPr="00956191">
        <w:rPr>
          <w:rFonts w:asciiTheme="minorHAnsi" w:hAnsiTheme="minorHAnsi"/>
          <w:sz w:val="22"/>
          <w:szCs w:val="22"/>
        </w:rPr>
        <w:t xml:space="preserve">. </w:t>
      </w:r>
      <w:r w:rsidR="00754B18" w:rsidRPr="00956191">
        <w:rPr>
          <w:rFonts w:asciiTheme="minorHAnsi" w:hAnsiTheme="minorHAnsi"/>
          <w:sz w:val="22"/>
          <w:szCs w:val="22"/>
        </w:rPr>
        <w:t xml:space="preserve">Súčasťou Opisu projektu sú aj ďalšie doklady preukazujúce hospodárnosť výdavkov uvedených v rozpočte projektu. </w:t>
      </w:r>
      <w:r w:rsidR="0063705A" w:rsidRPr="00956191">
        <w:rPr>
          <w:rFonts w:asciiTheme="minorHAnsi" w:hAnsiTheme="minorHAnsi"/>
          <w:sz w:val="22"/>
          <w:szCs w:val="22"/>
        </w:rPr>
        <w:t xml:space="preserve">Vzor </w:t>
      </w:r>
      <w:r w:rsidR="00754B18" w:rsidRPr="00956191">
        <w:rPr>
          <w:rFonts w:asciiTheme="minorHAnsi" w:hAnsiTheme="minorHAnsi"/>
          <w:sz w:val="22"/>
          <w:szCs w:val="22"/>
        </w:rPr>
        <w:t xml:space="preserve">Opisu projektu </w:t>
      </w:r>
      <w:r w:rsidR="0063705A" w:rsidRPr="00956191">
        <w:rPr>
          <w:rFonts w:asciiTheme="minorHAnsi" w:hAnsiTheme="minorHAnsi"/>
          <w:sz w:val="22"/>
          <w:szCs w:val="22"/>
        </w:rPr>
        <w:t>je súčasťou príloh tohto vyzvania.</w:t>
      </w:r>
    </w:p>
    <w:p w14:paraId="69C1321C" w14:textId="44B74AF5" w:rsidR="0063705A" w:rsidRPr="0063716F" w:rsidRDefault="000D6D0F" w:rsidP="0063716F">
      <w:pPr>
        <w:pStyle w:val="Odsekzoznamu"/>
        <w:numPr>
          <w:ilvl w:val="1"/>
          <w:numId w:val="2"/>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956191">
        <w:rPr>
          <w:rFonts w:asciiTheme="minorHAnsi" w:eastAsiaTheme="minorHAnsi" w:hAnsiTheme="minorHAnsi"/>
          <w:b/>
          <w:color w:val="000000"/>
          <w:sz w:val="22"/>
          <w:szCs w:val="22"/>
          <w:lang w:eastAsia="en-US"/>
        </w:rPr>
        <w:t>Čestné vyhlásenie partnera žiadateľa o NFP</w:t>
      </w:r>
      <w:r w:rsidR="0063705A" w:rsidRPr="00956191">
        <w:rPr>
          <w:rFonts w:asciiTheme="minorHAnsi" w:hAnsiTheme="minorHAnsi"/>
          <w:sz w:val="22"/>
          <w:szCs w:val="22"/>
        </w:rPr>
        <w:t xml:space="preserve"> (nie staršie ako tri mesiace ku dňu predloženia žiadosti o NFP)</w:t>
      </w:r>
    </w:p>
    <w:p w14:paraId="1829CF1D" w14:textId="207AC9ED" w:rsidR="003F2A48" w:rsidRPr="0063716F" w:rsidDel="0063091C" w:rsidRDefault="0063705A" w:rsidP="009A4624">
      <w:pPr>
        <w:pStyle w:val="Odsekzoznamu"/>
        <w:spacing w:before="120" w:after="120"/>
        <w:ind w:left="709"/>
        <w:contextualSpacing w:val="0"/>
        <w:jc w:val="both"/>
        <w:rPr>
          <w:del w:id="198" w:author="Šušlíková, Mária" w:date="2020-12-15T15:44:00Z"/>
          <w:rFonts w:asciiTheme="minorHAnsi" w:hAnsiTheme="minorHAnsi"/>
          <w:b/>
          <w:sz w:val="22"/>
          <w:szCs w:val="22"/>
        </w:rPr>
      </w:pPr>
      <w:r w:rsidRPr="0063716F">
        <w:rPr>
          <w:rFonts w:asciiTheme="minorHAnsi" w:hAnsiTheme="minorHAnsi"/>
          <w:i/>
          <w:sz w:val="22"/>
          <w:szCs w:val="22"/>
        </w:rPr>
        <w:t>(Žiadateľ je povinný za účelom posúdenia splnenia tejto podmienky poskytnutia príspevku predložiť povinné prílohy ako súčasť odoslanej žiadosti o NFP v ITMS ako aj v písomnej forme, ak nie je uvedené inak</w:t>
      </w:r>
      <w:r w:rsidR="008839B1" w:rsidRPr="0063716F">
        <w:rPr>
          <w:rFonts w:asciiTheme="minorHAnsi" w:hAnsiTheme="minorHAnsi"/>
          <w:i/>
          <w:sz w:val="22"/>
          <w:szCs w:val="22"/>
        </w:rPr>
        <w:t>.</w:t>
      </w:r>
      <w:r w:rsidRPr="0063716F">
        <w:rPr>
          <w:rFonts w:asciiTheme="minorHAnsi" w:hAnsiTheme="minorHAnsi"/>
          <w:i/>
          <w:sz w:val="22"/>
          <w:szCs w:val="22"/>
        </w:rPr>
        <w:t>)</w:t>
      </w:r>
      <w:r w:rsidR="003F2A48" w:rsidRPr="00956191">
        <w:rPr>
          <w:rFonts w:asciiTheme="minorHAnsi" w:eastAsiaTheme="minorHAnsi" w:hAnsiTheme="minorHAnsi"/>
          <w:color w:val="000000"/>
          <w:sz w:val="22"/>
          <w:szCs w:val="22"/>
          <w:lang w:eastAsia="en-US"/>
        </w:rPr>
        <w:t xml:space="preserve"> </w:t>
      </w:r>
    </w:p>
    <w:p w14:paraId="16FB3A12" w14:textId="74B47BBC" w:rsidR="003F2A48" w:rsidRDefault="003F2A48">
      <w:pPr>
        <w:pStyle w:val="Odsekzoznamu"/>
        <w:spacing w:before="120" w:after="120"/>
        <w:ind w:left="709"/>
        <w:contextualSpacing w:val="0"/>
        <w:jc w:val="both"/>
        <w:rPr>
          <w:ins w:id="199" w:author="Šušlíková, Mária" w:date="2020-12-15T15:44:00Z"/>
          <w:rFonts w:asciiTheme="minorHAnsi" w:hAnsiTheme="minorHAnsi"/>
          <w:color w:val="1F497D"/>
          <w:sz w:val="22"/>
          <w:szCs w:val="22"/>
        </w:rPr>
        <w:pPrChange w:id="200" w:author="Šušlíková, Mária" w:date="2020-12-15T15:44:00Z">
          <w:pPr>
            <w:spacing w:before="120" w:after="120"/>
            <w:ind w:firstLine="708"/>
            <w:jc w:val="both"/>
          </w:pPr>
        </w:pPrChange>
      </w:pPr>
    </w:p>
    <w:p w14:paraId="4AFBE0D2" w14:textId="77777777" w:rsidR="0063091C" w:rsidRPr="000C0504" w:rsidRDefault="0063091C">
      <w:pPr>
        <w:pStyle w:val="Odsekzoznamu"/>
        <w:spacing w:before="120" w:after="120"/>
        <w:ind w:left="709"/>
        <w:contextualSpacing w:val="0"/>
        <w:jc w:val="both"/>
        <w:rPr>
          <w:rFonts w:asciiTheme="minorHAnsi" w:hAnsiTheme="minorHAnsi"/>
          <w:color w:val="1F497D"/>
          <w:sz w:val="22"/>
          <w:szCs w:val="22"/>
        </w:rPr>
        <w:pPrChange w:id="201" w:author="Šušlíková, Mária" w:date="2020-12-15T15:44:00Z">
          <w:pPr>
            <w:spacing w:before="120" w:after="120"/>
            <w:ind w:firstLine="708"/>
            <w:jc w:val="both"/>
          </w:pPr>
        </w:pPrChange>
      </w:pPr>
    </w:p>
    <w:p w14:paraId="560C7BFA" w14:textId="0FCE6527" w:rsidR="00A035FC" w:rsidRPr="00A035FC" w:rsidRDefault="00A035FC">
      <w:pPr>
        <w:pStyle w:val="Odsekzoznamu"/>
        <w:numPr>
          <w:ilvl w:val="0"/>
          <w:numId w:val="7"/>
        </w:numPr>
        <w:spacing w:before="120" w:after="120"/>
        <w:contextualSpacing w:val="0"/>
        <w:rPr>
          <w:ins w:id="202" w:author="Šušlíková Mária" w:date="2020-11-12T11:15:00Z"/>
          <w:rFonts w:asciiTheme="minorHAnsi" w:hAnsiTheme="minorHAnsi"/>
          <w:rPrChange w:id="203" w:author="Šušlíková Mária" w:date="2020-11-12T11:16:00Z">
            <w:rPr>
              <w:ins w:id="204" w:author="Šušlíková Mária" w:date="2020-11-12T11:15:00Z"/>
              <w:rFonts w:asciiTheme="minorHAnsi" w:hAnsiTheme="minorHAnsi"/>
              <w:b/>
            </w:rPr>
          </w:rPrChange>
        </w:rPr>
        <w:pPrChange w:id="205" w:author="Šušlíková Mária" w:date="2020-11-12T11:16:00Z">
          <w:pPr>
            <w:pStyle w:val="Odsekzoznamu"/>
            <w:numPr>
              <w:ilvl w:val="1"/>
              <w:numId w:val="1"/>
            </w:numPr>
            <w:spacing w:before="120" w:after="120"/>
            <w:ind w:left="792" w:hanging="432"/>
            <w:contextualSpacing w:val="0"/>
          </w:pPr>
        </w:pPrChange>
      </w:pPr>
      <w:ins w:id="206" w:author="Šušlíková Mária" w:date="2020-11-12T11:15:00Z">
        <w:r w:rsidRPr="00A035FC">
          <w:rPr>
            <w:rFonts w:asciiTheme="minorHAnsi" w:hAnsiTheme="minorHAnsi"/>
            <w:rPrChange w:id="207" w:author="Šušlíková Mária" w:date="2020-11-12T11:16:00Z">
              <w:rPr>
                <w:rFonts w:asciiTheme="minorHAnsi" w:hAnsiTheme="minorHAnsi"/>
                <w:b/>
              </w:rPr>
            </w:rPrChange>
          </w:rPr>
          <w:t>oprávnenosť výdavkov realizácie projektu</w:t>
        </w:r>
      </w:ins>
    </w:p>
    <w:p w14:paraId="37FD079A" w14:textId="77777777" w:rsidR="00A035FC" w:rsidRPr="000C0504" w:rsidRDefault="00A035FC" w:rsidP="00A035FC">
      <w:pPr>
        <w:pStyle w:val="Odsekzoznamu"/>
        <w:autoSpaceDE w:val="0"/>
        <w:autoSpaceDN w:val="0"/>
        <w:adjustRightInd w:val="0"/>
        <w:spacing w:before="120" w:after="120"/>
        <w:ind w:left="360"/>
        <w:rPr>
          <w:ins w:id="208" w:author="Šušlíková Mária" w:date="2020-11-12T11:15:00Z"/>
          <w:rFonts w:asciiTheme="minorHAnsi" w:eastAsiaTheme="minorHAnsi" w:hAnsiTheme="minorHAnsi"/>
          <w:color w:val="000000"/>
          <w:sz w:val="22"/>
          <w:szCs w:val="22"/>
          <w:u w:val="single"/>
          <w:lang w:eastAsia="en-US"/>
        </w:rPr>
      </w:pPr>
      <w:ins w:id="209" w:author="Šušlíková Mária" w:date="2020-11-12T11:15:00Z">
        <w:r w:rsidRPr="000C0504">
          <w:rPr>
            <w:rFonts w:asciiTheme="minorHAnsi" w:eastAsiaTheme="minorHAnsi" w:hAnsiTheme="minorHAnsi"/>
            <w:color w:val="000000"/>
            <w:sz w:val="22"/>
            <w:szCs w:val="22"/>
            <w:u w:val="single"/>
            <w:lang w:eastAsia="en-US"/>
          </w:rPr>
          <w:t xml:space="preserve">Podmienky oprávnenosti výdavkov: </w:t>
        </w:r>
      </w:ins>
    </w:p>
    <w:p w14:paraId="01197A5D" w14:textId="77777777" w:rsidR="00A035FC" w:rsidRPr="000C0504" w:rsidRDefault="00A035FC" w:rsidP="00A035FC">
      <w:pPr>
        <w:pStyle w:val="Odsekzoznamu"/>
        <w:autoSpaceDE w:val="0"/>
        <w:autoSpaceDN w:val="0"/>
        <w:adjustRightInd w:val="0"/>
        <w:spacing w:before="120" w:after="120"/>
        <w:ind w:left="360"/>
        <w:rPr>
          <w:ins w:id="210" w:author="Šušlíková Mária" w:date="2020-11-12T11:15:00Z"/>
          <w:rFonts w:asciiTheme="minorHAnsi" w:eastAsiaTheme="minorHAnsi" w:hAnsiTheme="minorHAnsi"/>
          <w:color w:val="000000"/>
          <w:sz w:val="22"/>
          <w:szCs w:val="22"/>
          <w:lang w:eastAsia="en-US"/>
        </w:rPr>
      </w:pPr>
    </w:p>
    <w:p w14:paraId="4977E5FA" w14:textId="77777777" w:rsidR="00A035FC" w:rsidRPr="000C0504" w:rsidRDefault="00A035FC">
      <w:pPr>
        <w:pStyle w:val="Odsekzoznamu"/>
        <w:numPr>
          <w:ilvl w:val="0"/>
          <w:numId w:val="31"/>
        </w:numPr>
        <w:autoSpaceDE w:val="0"/>
        <w:autoSpaceDN w:val="0"/>
        <w:adjustRightInd w:val="0"/>
        <w:spacing w:before="120" w:after="120"/>
        <w:jc w:val="both"/>
        <w:rPr>
          <w:ins w:id="211" w:author="Šušlíková Mária" w:date="2020-11-12T11:15:00Z"/>
          <w:rFonts w:asciiTheme="minorHAnsi" w:eastAsiaTheme="minorHAnsi" w:hAnsiTheme="minorHAnsi"/>
          <w:color w:val="000000"/>
          <w:sz w:val="22"/>
          <w:szCs w:val="22"/>
          <w:lang w:eastAsia="en-US"/>
        </w:rPr>
        <w:pPrChange w:id="212" w:author="Šušlíková Mária" w:date="2020-11-12T11:16:00Z">
          <w:pPr>
            <w:pStyle w:val="Odsekzoznamu"/>
            <w:numPr>
              <w:numId w:val="7"/>
            </w:numPr>
            <w:autoSpaceDE w:val="0"/>
            <w:autoSpaceDN w:val="0"/>
            <w:adjustRightInd w:val="0"/>
            <w:spacing w:before="120" w:after="120"/>
            <w:ind w:hanging="360"/>
            <w:jc w:val="both"/>
          </w:pPr>
        </w:pPrChange>
      </w:pPr>
      <w:ins w:id="213" w:author="Šušlíková Mária" w:date="2020-11-12T11:15:00Z">
        <w:r w:rsidRPr="000C0504">
          <w:rPr>
            <w:rFonts w:asciiTheme="minorHAnsi" w:eastAsiaTheme="minorHAnsi" w:hAnsiTheme="minorHAnsi"/>
            <w:color w:val="000000"/>
            <w:sz w:val="22"/>
            <w:szCs w:val="22"/>
            <w:lang w:eastAsia="en-US"/>
          </w:rPr>
          <w:t xml:space="preserve">výdavky projektu sú v súlade s oprávnenými výdavkami pre oprávnenú aktivitu na toto vyzvanie </w:t>
        </w:r>
      </w:ins>
    </w:p>
    <w:p w14:paraId="17BE7766" w14:textId="77777777" w:rsidR="00A035FC" w:rsidRPr="000C0504" w:rsidRDefault="00A035FC" w:rsidP="00A035FC">
      <w:pPr>
        <w:pStyle w:val="Odsekzoznamu"/>
        <w:autoSpaceDE w:val="0"/>
        <w:autoSpaceDN w:val="0"/>
        <w:adjustRightInd w:val="0"/>
        <w:spacing w:before="120" w:after="120"/>
        <w:jc w:val="both"/>
        <w:rPr>
          <w:ins w:id="214" w:author="Šušlíková Mária" w:date="2020-11-12T11:15:00Z"/>
          <w:rFonts w:asciiTheme="minorHAnsi" w:eastAsiaTheme="minorHAnsi" w:hAnsiTheme="minorHAnsi"/>
          <w:color w:val="000000"/>
          <w:sz w:val="22"/>
          <w:szCs w:val="22"/>
          <w:lang w:eastAsia="en-US"/>
        </w:rPr>
      </w:pPr>
    </w:p>
    <w:p w14:paraId="00F73F41" w14:textId="77777777" w:rsidR="00A035FC" w:rsidRPr="001D1B1E" w:rsidRDefault="00A035FC" w:rsidP="00A035FC">
      <w:pPr>
        <w:pStyle w:val="Odsekzoznamu"/>
        <w:spacing w:before="120" w:after="120"/>
        <w:ind w:left="360" w:firstLine="348"/>
        <w:jc w:val="both"/>
        <w:rPr>
          <w:ins w:id="215" w:author="Šušlíková Mária" w:date="2020-11-12T11:15:00Z"/>
          <w:rFonts w:asciiTheme="minorHAnsi" w:eastAsiaTheme="minorHAnsi" w:hAnsiTheme="minorHAnsi"/>
          <w:color w:val="000000"/>
          <w:sz w:val="22"/>
          <w:szCs w:val="22"/>
          <w:lang w:eastAsia="en-US"/>
        </w:rPr>
      </w:pPr>
      <w:ins w:id="216" w:author="Šušlíková Mária" w:date="2020-11-12T11:15:00Z">
        <w:r w:rsidRPr="000C0504">
          <w:rPr>
            <w:rFonts w:asciiTheme="minorHAnsi" w:eastAsiaTheme="minorHAnsi" w:hAnsiTheme="minorHAnsi"/>
            <w:color w:val="000000"/>
            <w:sz w:val="22"/>
            <w:szCs w:val="22"/>
            <w:lang w:eastAsia="en-US"/>
          </w:rPr>
          <w:t>Pre toto vyzvanie sú oprávneným typom výdavkov:</w:t>
        </w:r>
      </w:ins>
    </w:p>
    <w:p w14:paraId="284240C2" w14:textId="77777777" w:rsidR="00A035FC" w:rsidRPr="000C0504" w:rsidRDefault="00A035FC" w:rsidP="00A035FC">
      <w:pPr>
        <w:pStyle w:val="Odsekzoznamu"/>
        <w:spacing w:before="120" w:after="120"/>
        <w:ind w:left="360" w:firstLine="348"/>
        <w:jc w:val="both"/>
        <w:rPr>
          <w:ins w:id="217" w:author="Šušlíková Mária" w:date="2020-11-12T11:15:00Z"/>
          <w:rFonts w:asciiTheme="minorHAnsi" w:eastAsiaTheme="minorHAnsi" w:hAnsiTheme="minorHAnsi"/>
          <w:color w:val="000000"/>
          <w:sz w:val="22"/>
          <w:szCs w:val="22"/>
          <w:lang w:eastAsia="en-US"/>
        </w:rPr>
      </w:pPr>
    </w:p>
    <w:p w14:paraId="10BB2966" w14:textId="77777777" w:rsidR="00A035FC" w:rsidRPr="001D1B1E" w:rsidRDefault="00A035FC" w:rsidP="00A035FC">
      <w:pPr>
        <w:pStyle w:val="Odsekzoznamu"/>
        <w:spacing w:before="120" w:after="120"/>
        <w:ind w:left="360" w:firstLine="348"/>
        <w:jc w:val="both"/>
        <w:rPr>
          <w:ins w:id="218" w:author="Šušlíková Mária" w:date="2020-11-12T11:15:00Z"/>
          <w:rFonts w:asciiTheme="minorHAnsi" w:eastAsiaTheme="minorHAnsi" w:hAnsiTheme="minorHAnsi"/>
          <w:color w:val="000000"/>
          <w:sz w:val="22"/>
          <w:szCs w:val="22"/>
          <w:lang w:eastAsia="en-US"/>
        </w:rPr>
      </w:pPr>
      <w:ins w:id="219" w:author="Šušlíková Mária" w:date="2020-11-12T11:15:00Z">
        <w:r w:rsidRPr="0063716F">
          <w:rPr>
            <w:rFonts w:asciiTheme="minorHAnsi" w:eastAsiaTheme="minorHAnsi" w:hAnsiTheme="minorHAnsi"/>
            <w:color w:val="000000"/>
            <w:sz w:val="22"/>
            <w:szCs w:val="22"/>
            <w:lang w:eastAsia="en-US"/>
          </w:rPr>
          <w:t>019 - Ostatný dlhodobý nehmotný majetok</w:t>
        </w:r>
      </w:ins>
    </w:p>
    <w:p w14:paraId="772FE1A4" w14:textId="77777777" w:rsidR="00A035FC" w:rsidRPr="000C0504" w:rsidRDefault="00A035FC" w:rsidP="00A035FC">
      <w:pPr>
        <w:pStyle w:val="Odsekzoznamu"/>
        <w:spacing w:before="120" w:after="120"/>
        <w:ind w:left="360" w:firstLine="348"/>
        <w:jc w:val="both"/>
        <w:rPr>
          <w:ins w:id="220" w:author="Šušlíková Mária" w:date="2020-11-12T11:15:00Z"/>
          <w:rFonts w:asciiTheme="minorHAnsi" w:eastAsiaTheme="minorHAnsi" w:hAnsiTheme="minorHAnsi"/>
          <w:color w:val="000000"/>
          <w:sz w:val="22"/>
          <w:szCs w:val="22"/>
          <w:lang w:eastAsia="en-US"/>
        </w:rPr>
      </w:pPr>
      <w:ins w:id="221" w:author="Šušlíková Mária" w:date="2020-11-12T11:15:00Z">
        <w:r w:rsidRPr="000C0504">
          <w:rPr>
            <w:rFonts w:asciiTheme="minorHAnsi" w:eastAsiaTheme="minorHAnsi" w:hAnsiTheme="minorHAnsi"/>
            <w:color w:val="000000"/>
            <w:sz w:val="22"/>
            <w:szCs w:val="22"/>
            <w:lang w:eastAsia="en-US"/>
          </w:rPr>
          <w:t>112 - Zásoby</w:t>
        </w:r>
      </w:ins>
    </w:p>
    <w:p w14:paraId="02F03FE3" w14:textId="77777777" w:rsidR="00A035FC" w:rsidRPr="000C0504" w:rsidRDefault="00A035FC" w:rsidP="00A035FC">
      <w:pPr>
        <w:pStyle w:val="Odsekzoznamu"/>
        <w:spacing w:before="120" w:after="120"/>
        <w:ind w:left="360" w:firstLine="348"/>
        <w:jc w:val="both"/>
        <w:rPr>
          <w:ins w:id="222" w:author="Šušlíková Mária" w:date="2020-11-12T11:15:00Z"/>
          <w:rFonts w:asciiTheme="minorHAnsi" w:eastAsiaTheme="minorHAnsi" w:hAnsiTheme="minorHAnsi"/>
          <w:color w:val="000000"/>
          <w:sz w:val="22"/>
          <w:szCs w:val="22"/>
          <w:lang w:eastAsia="en-US"/>
        </w:rPr>
      </w:pPr>
      <w:ins w:id="223" w:author="Šušlíková Mária" w:date="2020-11-12T11:15:00Z">
        <w:r w:rsidRPr="000C0504">
          <w:rPr>
            <w:rFonts w:asciiTheme="minorHAnsi" w:eastAsiaTheme="minorHAnsi" w:hAnsiTheme="minorHAnsi"/>
            <w:color w:val="000000"/>
            <w:sz w:val="22"/>
            <w:szCs w:val="22"/>
            <w:lang w:eastAsia="en-US"/>
          </w:rPr>
          <w:t>503 – Spotreba ostatných neskladovateľných dodávok</w:t>
        </w:r>
      </w:ins>
    </w:p>
    <w:p w14:paraId="55CFA787" w14:textId="77777777" w:rsidR="00A035FC" w:rsidRPr="000C0504" w:rsidRDefault="00A035FC" w:rsidP="00A035FC">
      <w:pPr>
        <w:pStyle w:val="Odsekzoznamu"/>
        <w:spacing w:before="120" w:after="120"/>
        <w:ind w:left="360" w:firstLine="348"/>
        <w:jc w:val="both"/>
        <w:rPr>
          <w:ins w:id="224" w:author="Šušlíková Mária" w:date="2020-11-12T11:15:00Z"/>
          <w:rFonts w:asciiTheme="minorHAnsi" w:eastAsiaTheme="minorHAnsi" w:hAnsiTheme="minorHAnsi"/>
          <w:color w:val="000000"/>
          <w:sz w:val="22"/>
          <w:szCs w:val="22"/>
          <w:lang w:eastAsia="en-US"/>
        </w:rPr>
      </w:pPr>
      <w:ins w:id="225" w:author="Šušlíková Mária" w:date="2020-11-12T11:15:00Z">
        <w:r w:rsidRPr="000C0504">
          <w:rPr>
            <w:rFonts w:asciiTheme="minorHAnsi" w:eastAsiaTheme="minorHAnsi" w:hAnsiTheme="minorHAnsi"/>
            <w:color w:val="000000"/>
            <w:sz w:val="22"/>
            <w:szCs w:val="22"/>
            <w:lang w:eastAsia="en-US"/>
          </w:rPr>
          <w:t>512 - Cestovné náhrady</w:t>
        </w:r>
      </w:ins>
    </w:p>
    <w:p w14:paraId="1A5ACB80" w14:textId="77777777" w:rsidR="00A035FC" w:rsidRPr="000C0504" w:rsidRDefault="00A035FC" w:rsidP="00A035FC">
      <w:pPr>
        <w:pStyle w:val="Odsekzoznamu"/>
        <w:spacing w:before="120" w:after="120"/>
        <w:ind w:left="360" w:firstLine="348"/>
        <w:jc w:val="both"/>
        <w:rPr>
          <w:ins w:id="226" w:author="Šušlíková Mária" w:date="2020-11-12T11:15:00Z"/>
          <w:rFonts w:asciiTheme="minorHAnsi" w:eastAsiaTheme="minorHAnsi" w:hAnsiTheme="minorHAnsi"/>
          <w:color w:val="000000"/>
          <w:sz w:val="22"/>
          <w:szCs w:val="22"/>
          <w:lang w:eastAsia="en-US"/>
        </w:rPr>
      </w:pPr>
      <w:ins w:id="227" w:author="Šušlíková Mária" w:date="2020-11-12T11:15:00Z">
        <w:r w:rsidRPr="000C0504">
          <w:rPr>
            <w:rFonts w:asciiTheme="minorHAnsi" w:eastAsiaTheme="minorHAnsi" w:hAnsiTheme="minorHAnsi"/>
            <w:color w:val="000000"/>
            <w:sz w:val="22"/>
            <w:szCs w:val="22"/>
            <w:lang w:eastAsia="en-US"/>
          </w:rPr>
          <w:t>518 - Ostatné služby</w:t>
        </w:r>
      </w:ins>
    </w:p>
    <w:p w14:paraId="283DB5BC" w14:textId="77777777" w:rsidR="00A035FC" w:rsidRPr="000C0504" w:rsidRDefault="00A035FC" w:rsidP="00A035FC">
      <w:pPr>
        <w:pStyle w:val="Odsekzoznamu"/>
        <w:spacing w:before="120" w:after="120"/>
        <w:ind w:left="360" w:firstLine="348"/>
        <w:jc w:val="both"/>
        <w:rPr>
          <w:ins w:id="228" w:author="Šušlíková Mária" w:date="2020-11-12T11:15:00Z"/>
          <w:rFonts w:asciiTheme="minorHAnsi" w:eastAsiaTheme="minorHAnsi" w:hAnsiTheme="minorHAnsi"/>
          <w:color w:val="000000"/>
          <w:sz w:val="22"/>
          <w:szCs w:val="22"/>
          <w:lang w:eastAsia="en-US"/>
        </w:rPr>
      </w:pPr>
      <w:ins w:id="229" w:author="Šušlíková Mária" w:date="2020-11-12T11:15:00Z">
        <w:r w:rsidRPr="000C0504">
          <w:rPr>
            <w:rFonts w:asciiTheme="minorHAnsi" w:eastAsiaTheme="minorHAnsi" w:hAnsiTheme="minorHAnsi"/>
            <w:color w:val="000000"/>
            <w:sz w:val="22"/>
            <w:szCs w:val="22"/>
            <w:lang w:eastAsia="en-US"/>
          </w:rPr>
          <w:t>521 - Mzdové výdavky</w:t>
        </w:r>
      </w:ins>
    </w:p>
    <w:p w14:paraId="6271A4AB" w14:textId="77777777" w:rsidR="00A035FC" w:rsidRPr="000C0504" w:rsidRDefault="00A035FC" w:rsidP="00A035FC">
      <w:pPr>
        <w:pStyle w:val="Odsekzoznamu"/>
        <w:spacing w:before="120" w:after="120"/>
        <w:ind w:left="360" w:firstLine="348"/>
        <w:jc w:val="both"/>
        <w:rPr>
          <w:ins w:id="230" w:author="Šušlíková Mária" w:date="2020-11-12T11:15:00Z"/>
          <w:rFonts w:asciiTheme="minorHAnsi" w:eastAsiaTheme="minorHAnsi" w:hAnsiTheme="minorHAnsi"/>
          <w:color w:val="000000"/>
          <w:sz w:val="22"/>
          <w:szCs w:val="22"/>
          <w:highlight w:val="yellow"/>
          <w:lang w:eastAsia="en-US"/>
        </w:rPr>
      </w:pPr>
    </w:p>
    <w:p w14:paraId="3CC716E1" w14:textId="77777777" w:rsidR="00A035FC" w:rsidRPr="000C0504" w:rsidRDefault="00A035FC" w:rsidP="00A035FC">
      <w:pPr>
        <w:autoSpaceDE w:val="0"/>
        <w:autoSpaceDN w:val="0"/>
        <w:adjustRightInd w:val="0"/>
        <w:spacing w:before="120" w:after="120"/>
        <w:ind w:left="708"/>
        <w:jc w:val="both"/>
        <w:rPr>
          <w:ins w:id="231" w:author="Šušlíková Mária" w:date="2020-11-12T11:15:00Z"/>
          <w:rFonts w:asciiTheme="minorHAnsi" w:eastAsiaTheme="minorHAnsi" w:hAnsiTheme="minorHAnsi"/>
          <w:color w:val="000000"/>
          <w:sz w:val="22"/>
          <w:szCs w:val="22"/>
          <w:lang w:eastAsia="en-US"/>
        </w:rPr>
      </w:pPr>
      <w:ins w:id="232" w:author="Šušlíková Mária" w:date="2020-11-12T11:15:00Z">
        <w:r w:rsidRPr="000C0504">
          <w:rPr>
            <w:rFonts w:asciiTheme="minorHAnsi" w:eastAsiaTheme="minorHAnsi" w:hAnsiTheme="minorHAnsi"/>
            <w:color w:val="000000"/>
            <w:sz w:val="22"/>
            <w:szCs w:val="22"/>
            <w:lang w:eastAsia="en-US"/>
          </w:rPr>
          <w:t xml:space="preserve">Výdavky projektu musia byť v súlade s podmienkami oprávnenosti podrobne definovanými v dokumentoch: </w:t>
        </w:r>
      </w:ins>
    </w:p>
    <w:p w14:paraId="3CC578A6" w14:textId="77777777" w:rsidR="00A035FC" w:rsidRPr="001D1B1E" w:rsidRDefault="00A035FC" w:rsidP="00A035FC">
      <w:pPr>
        <w:pStyle w:val="Odsekzoznamu"/>
        <w:numPr>
          <w:ilvl w:val="0"/>
          <w:numId w:val="13"/>
        </w:numPr>
        <w:autoSpaceDE w:val="0"/>
        <w:autoSpaceDN w:val="0"/>
        <w:adjustRightInd w:val="0"/>
        <w:spacing w:before="120" w:after="120"/>
        <w:ind w:left="1423" w:hanging="357"/>
        <w:jc w:val="both"/>
        <w:rPr>
          <w:ins w:id="233" w:author="Šušlíková Mária" w:date="2020-11-12T11:15:00Z"/>
          <w:rFonts w:asciiTheme="minorHAnsi" w:eastAsiaTheme="minorHAnsi" w:hAnsiTheme="minorHAnsi"/>
          <w:color w:val="000000"/>
          <w:sz w:val="22"/>
          <w:szCs w:val="22"/>
          <w:lang w:eastAsia="en-US"/>
        </w:rPr>
      </w:pPr>
      <w:ins w:id="234" w:author="Šušlíková Mária" w:date="2020-11-12T11:15:00Z">
        <w:r w:rsidRPr="000C0504">
          <w:rPr>
            <w:rFonts w:asciiTheme="minorHAnsi" w:eastAsiaTheme="minorHAnsi" w:hAnsiTheme="minorHAnsi"/>
            <w:color w:val="000000"/>
            <w:sz w:val="22"/>
            <w:szCs w:val="22"/>
            <w:lang w:eastAsia="en-US"/>
          </w:rPr>
          <w:t>Príručka oprávnenosti výdavkov pre projekty operačného programu Technická pomoc 2014 - 2020 (</w:t>
        </w:r>
        <w:r>
          <w:fldChar w:fldCharType="begin"/>
        </w:r>
        <w:r>
          <w:instrText xml:space="preserve"> HYPERLINK "http://www.optp.vlada.gov.sk/ine-dokumenty/" </w:instrText>
        </w:r>
        <w:r>
          <w:fldChar w:fldCharType="separate"/>
        </w:r>
        <w:r w:rsidRPr="000C0504">
          <w:rPr>
            <w:rStyle w:val="Hypertextovprepojenie"/>
            <w:rFonts w:asciiTheme="minorHAnsi" w:eastAsiaTheme="minorHAnsi" w:hAnsiTheme="minorHAnsi"/>
            <w:sz w:val="22"/>
            <w:szCs w:val="22"/>
            <w:lang w:eastAsia="en-US"/>
          </w:rPr>
          <w:t>http://www.optp.vlada.gov.sk/ine-dokumenty/</w:t>
        </w:r>
        <w:r>
          <w:rPr>
            <w:rStyle w:val="Hypertextovprepojenie"/>
            <w:rFonts w:asciiTheme="minorHAnsi" w:eastAsiaTheme="minorHAnsi" w:hAnsiTheme="minorHAnsi"/>
            <w:sz w:val="22"/>
            <w:szCs w:val="22"/>
            <w:lang w:eastAsia="en-US"/>
          </w:rPr>
          <w:fldChar w:fldCharType="end"/>
        </w:r>
        <w:r w:rsidRPr="000C0504">
          <w:rPr>
            <w:rFonts w:asciiTheme="minorHAnsi" w:eastAsiaTheme="minorHAnsi" w:hAnsiTheme="minorHAnsi"/>
            <w:color w:val="000000"/>
            <w:sz w:val="22"/>
            <w:szCs w:val="22"/>
            <w:lang w:eastAsia="en-US"/>
          </w:rPr>
          <w:t xml:space="preserve"> </w:t>
        </w:r>
        <w:r w:rsidRPr="001D1B1E">
          <w:rPr>
            <w:rFonts w:asciiTheme="minorHAnsi" w:eastAsiaTheme="minorHAnsi" w:hAnsiTheme="minorHAnsi"/>
            <w:color w:val="000000"/>
            <w:sz w:val="22"/>
            <w:szCs w:val="22"/>
            <w:lang w:eastAsia="en-US"/>
          </w:rPr>
          <w:t xml:space="preserve">); </w:t>
        </w:r>
      </w:ins>
    </w:p>
    <w:p w14:paraId="7EB25A02" w14:textId="77777777" w:rsidR="00A035FC" w:rsidRPr="001D1B1E" w:rsidRDefault="00A035FC" w:rsidP="00A035FC">
      <w:pPr>
        <w:pStyle w:val="Odsekzoznamu"/>
        <w:numPr>
          <w:ilvl w:val="0"/>
          <w:numId w:val="13"/>
        </w:numPr>
        <w:autoSpaceDE w:val="0"/>
        <w:autoSpaceDN w:val="0"/>
        <w:adjustRightInd w:val="0"/>
        <w:spacing w:before="120" w:after="120"/>
        <w:ind w:left="1423" w:hanging="357"/>
        <w:jc w:val="both"/>
        <w:rPr>
          <w:ins w:id="235" w:author="Šušlíková Mária" w:date="2020-11-12T11:15:00Z"/>
          <w:rFonts w:asciiTheme="minorHAnsi" w:eastAsiaTheme="minorHAnsi" w:hAnsiTheme="minorHAnsi"/>
          <w:color w:val="000000"/>
          <w:sz w:val="22"/>
          <w:szCs w:val="22"/>
          <w:lang w:eastAsia="en-US"/>
        </w:rPr>
      </w:pPr>
      <w:ins w:id="236" w:author="Šušlíková Mária" w:date="2020-11-12T11:15:00Z">
        <w:r w:rsidRPr="001D1B1E">
          <w:rPr>
            <w:rFonts w:asciiTheme="minorHAnsi" w:eastAsiaTheme="minorHAnsi" w:hAnsiTheme="minorHAnsi"/>
            <w:color w:val="000000"/>
            <w:sz w:val="22"/>
            <w:szCs w:val="22"/>
            <w:lang w:eastAsia="en-US"/>
          </w:rPr>
          <w:t>Príručka pre prijímateľa pre projekty operačného programu Technická pomoc 2014 - 2020 (</w:t>
        </w:r>
        <w:r>
          <w:fldChar w:fldCharType="begin"/>
        </w:r>
        <w:r>
          <w:instrText xml:space="preserve"> HYPERLINK "http://www.optp.vlada.gov.sk/ine-dokumenty/" </w:instrText>
        </w:r>
        <w:r>
          <w:fldChar w:fldCharType="separate"/>
        </w:r>
        <w:r w:rsidRPr="000C0504">
          <w:rPr>
            <w:rStyle w:val="Hypertextovprepojenie"/>
            <w:rFonts w:asciiTheme="minorHAnsi" w:eastAsiaTheme="minorHAnsi" w:hAnsiTheme="minorHAnsi"/>
            <w:sz w:val="22"/>
            <w:szCs w:val="22"/>
            <w:lang w:eastAsia="en-US"/>
          </w:rPr>
          <w:t>http://www.optp.vlada.gov.sk/ine-dokumenty/</w:t>
        </w:r>
        <w:r>
          <w:rPr>
            <w:rStyle w:val="Hypertextovprepojenie"/>
            <w:rFonts w:asciiTheme="minorHAnsi" w:eastAsiaTheme="minorHAnsi" w:hAnsiTheme="minorHAnsi"/>
            <w:sz w:val="22"/>
            <w:szCs w:val="22"/>
            <w:lang w:eastAsia="en-US"/>
          </w:rPr>
          <w:fldChar w:fldCharType="end"/>
        </w:r>
        <w:r w:rsidRPr="000C0504">
          <w:rPr>
            <w:rFonts w:asciiTheme="minorHAnsi" w:eastAsiaTheme="minorHAnsi" w:hAnsiTheme="minorHAnsi"/>
            <w:color w:val="000000"/>
            <w:sz w:val="22"/>
            <w:szCs w:val="22"/>
            <w:lang w:eastAsia="en-US"/>
          </w:rPr>
          <w:t xml:space="preserve"> </w:t>
        </w:r>
        <w:r w:rsidRPr="001D1B1E">
          <w:rPr>
            <w:rFonts w:asciiTheme="minorHAnsi" w:eastAsiaTheme="minorHAnsi" w:hAnsiTheme="minorHAnsi"/>
            <w:color w:val="000000"/>
            <w:sz w:val="22"/>
            <w:szCs w:val="22"/>
            <w:lang w:eastAsia="en-US"/>
          </w:rPr>
          <w:t xml:space="preserve">); </w:t>
        </w:r>
      </w:ins>
    </w:p>
    <w:p w14:paraId="1B33F989" w14:textId="77777777" w:rsidR="00A035FC" w:rsidRPr="001D1B1E" w:rsidRDefault="00A035FC" w:rsidP="00A035FC">
      <w:pPr>
        <w:pStyle w:val="Odsekzoznamu"/>
        <w:numPr>
          <w:ilvl w:val="0"/>
          <w:numId w:val="13"/>
        </w:numPr>
        <w:autoSpaceDE w:val="0"/>
        <w:autoSpaceDN w:val="0"/>
        <w:adjustRightInd w:val="0"/>
        <w:spacing w:before="120" w:after="120"/>
        <w:ind w:left="1423" w:hanging="357"/>
        <w:jc w:val="both"/>
        <w:rPr>
          <w:ins w:id="237" w:author="Šušlíková Mária" w:date="2020-11-12T11:15:00Z"/>
          <w:rFonts w:asciiTheme="minorHAnsi" w:eastAsiaTheme="minorHAnsi" w:hAnsiTheme="minorHAnsi"/>
          <w:color w:val="000000"/>
          <w:sz w:val="22"/>
          <w:szCs w:val="22"/>
          <w:lang w:eastAsia="en-US"/>
        </w:rPr>
      </w:pPr>
      <w:ins w:id="238" w:author="Šušlíková Mária" w:date="2020-11-12T11:15:00Z">
        <w:r w:rsidRPr="001D1B1E">
          <w:rPr>
            <w:rFonts w:asciiTheme="minorHAnsi" w:eastAsiaTheme="minorHAnsi" w:hAnsiTheme="minorHAnsi"/>
            <w:color w:val="000000"/>
            <w:sz w:val="22"/>
            <w:szCs w:val="22"/>
            <w:lang w:eastAsia="en-US"/>
          </w:rPr>
          <w:t>Operačný program Technická pomoc pre programové obdobie 2014-2020 (</w:t>
        </w:r>
        <w:r>
          <w:fldChar w:fldCharType="begin"/>
        </w:r>
        <w:r>
          <w:instrText xml:space="preserve"> HYPERLINK "http://www.optp.vlada.gov.sk/programovy-dokument/" </w:instrText>
        </w:r>
        <w:r>
          <w:fldChar w:fldCharType="separate"/>
        </w:r>
        <w:r w:rsidRPr="000C0504">
          <w:rPr>
            <w:rStyle w:val="Hypertextovprepojenie"/>
            <w:rFonts w:asciiTheme="minorHAnsi" w:eastAsiaTheme="minorHAnsi" w:hAnsiTheme="minorHAnsi"/>
            <w:sz w:val="22"/>
            <w:szCs w:val="22"/>
            <w:lang w:eastAsia="en-US"/>
          </w:rPr>
          <w:t>http://www.optp.vlada.gov.sk/programovy-dokument/</w:t>
        </w:r>
        <w:r>
          <w:rPr>
            <w:rStyle w:val="Hypertextovprepojenie"/>
            <w:rFonts w:asciiTheme="minorHAnsi" w:eastAsiaTheme="minorHAnsi" w:hAnsiTheme="minorHAnsi"/>
            <w:sz w:val="22"/>
            <w:szCs w:val="22"/>
            <w:lang w:eastAsia="en-US"/>
          </w:rPr>
          <w:fldChar w:fldCharType="end"/>
        </w:r>
        <w:r w:rsidRPr="000C0504">
          <w:rPr>
            <w:rFonts w:asciiTheme="minorHAnsi" w:eastAsiaTheme="minorHAnsi" w:hAnsiTheme="minorHAnsi"/>
            <w:color w:val="000000"/>
            <w:sz w:val="22"/>
            <w:szCs w:val="22"/>
            <w:lang w:eastAsia="en-US"/>
          </w:rPr>
          <w:t xml:space="preserve"> </w:t>
        </w:r>
        <w:r w:rsidRPr="001D1B1E">
          <w:rPr>
            <w:rFonts w:asciiTheme="minorHAnsi" w:eastAsiaTheme="minorHAnsi" w:hAnsiTheme="minorHAnsi"/>
            <w:color w:val="000000"/>
            <w:sz w:val="22"/>
            <w:szCs w:val="22"/>
            <w:lang w:eastAsia="en-US"/>
          </w:rPr>
          <w:t xml:space="preserve">); </w:t>
        </w:r>
      </w:ins>
    </w:p>
    <w:p w14:paraId="33F8CB85" w14:textId="77777777" w:rsidR="00A035FC" w:rsidRPr="001D1B1E" w:rsidRDefault="00A035FC" w:rsidP="00A035FC">
      <w:pPr>
        <w:pStyle w:val="Odsekzoznamu"/>
        <w:numPr>
          <w:ilvl w:val="0"/>
          <w:numId w:val="13"/>
        </w:numPr>
        <w:autoSpaceDE w:val="0"/>
        <w:autoSpaceDN w:val="0"/>
        <w:adjustRightInd w:val="0"/>
        <w:spacing w:before="120" w:after="120"/>
        <w:ind w:left="1423" w:hanging="357"/>
        <w:jc w:val="both"/>
        <w:rPr>
          <w:ins w:id="239" w:author="Šušlíková Mária" w:date="2020-11-12T11:15:00Z"/>
          <w:rFonts w:asciiTheme="minorHAnsi" w:eastAsiaTheme="minorHAnsi" w:hAnsiTheme="minorHAnsi"/>
          <w:color w:val="000000"/>
          <w:sz w:val="22"/>
          <w:szCs w:val="22"/>
          <w:lang w:eastAsia="en-US"/>
        </w:rPr>
      </w:pPr>
      <w:ins w:id="240" w:author="Šušlíková Mária" w:date="2020-11-12T11:15:00Z">
        <w:r w:rsidRPr="001D1B1E">
          <w:rPr>
            <w:rFonts w:asciiTheme="minorHAnsi" w:eastAsiaTheme="minorHAnsi" w:hAnsiTheme="minorHAnsi"/>
            <w:color w:val="000000"/>
            <w:sz w:val="22"/>
            <w:szCs w:val="22"/>
            <w:lang w:eastAsia="en-US"/>
          </w:rPr>
          <w:t xml:space="preserve">Metodický pokyn CKO č. 6 k pravidlám oprávnenosti pre najčastejšie sa vyskytujúce skupiny výdavkov </w:t>
        </w:r>
        <w:r w:rsidRPr="0075320D">
          <w:rPr>
            <w:rFonts w:asciiTheme="minorHAnsi" w:hAnsiTheme="minorHAnsi" w:cstheme="minorHAnsi"/>
            <w:sz w:val="22"/>
            <w:szCs w:val="22"/>
          </w:rPr>
          <w:t>(</w:t>
        </w:r>
        <w:r>
          <w:fldChar w:fldCharType="begin"/>
        </w:r>
        <w:r>
          <w:instrText xml:space="preserve"> HYPERLINK "http://www.partnerskadohoda.gov.sk/metodicke-pokyny-cko-a-uv-sr/" </w:instrText>
        </w:r>
        <w:r>
          <w:fldChar w:fldCharType="separate"/>
        </w:r>
        <w:r w:rsidRPr="0042088A">
          <w:rPr>
            <w:rStyle w:val="Hypertextovprepojenie"/>
            <w:rFonts w:asciiTheme="minorHAnsi" w:hAnsiTheme="minorHAnsi"/>
            <w:sz w:val="22"/>
            <w:szCs w:val="22"/>
          </w:rPr>
          <w:t>http://www.partnerskadohoda.gov.sk/metodicke-pokyny-cko-a-uv-sr/</w:t>
        </w:r>
        <w:r>
          <w:rPr>
            <w:rStyle w:val="Hypertextovprepojenie"/>
            <w:rFonts w:asciiTheme="minorHAnsi" w:hAnsiTheme="minorHAnsi"/>
            <w:sz w:val="22"/>
            <w:szCs w:val="22"/>
          </w:rPr>
          <w:fldChar w:fldCharType="end"/>
        </w:r>
        <w:r>
          <w:rPr>
            <w:rStyle w:val="Hypertextovprepojenie"/>
            <w:rFonts w:asciiTheme="minorHAnsi" w:hAnsiTheme="minorHAnsi"/>
            <w:sz w:val="22"/>
            <w:szCs w:val="22"/>
          </w:rPr>
          <w:t>)</w:t>
        </w:r>
        <w:r w:rsidRPr="00EF499E">
          <w:rPr>
            <w:rFonts w:asciiTheme="minorHAnsi" w:hAnsiTheme="minorHAnsi"/>
            <w:sz w:val="22"/>
            <w:szCs w:val="22"/>
          </w:rPr>
          <w:t>;</w:t>
        </w:r>
      </w:ins>
    </w:p>
    <w:p w14:paraId="6AA4837B" w14:textId="77777777" w:rsidR="00A035FC" w:rsidRPr="001D1B1E" w:rsidRDefault="00A035FC" w:rsidP="00A035FC">
      <w:pPr>
        <w:pStyle w:val="Odsekzoznamu"/>
        <w:numPr>
          <w:ilvl w:val="0"/>
          <w:numId w:val="13"/>
        </w:numPr>
        <w:autoSpaceDE w:val="0"/>
        <w:autoSpaceDN w:val="0"/>
        <w:adjustRightInd w:val="0"/>
        <w:spacing w:before="120" w:after="120"/>
        <w:ind w:left="1423" w:hanging="357"/>
        <w:jc w:val="both"/>
        <w:rPr>
          <w:ins w:id="241" w:author="Šušlíková Mária" w:date="2020-11-12T11:15:00Z"/>
          <w:rFonts w:asciiTheme="minorHAnsi" w:eastAsiaTheme="minorHAnsi" w:hAnsiTheme="minorHAnsi"/>
          <w:color w:val="000000"/>
          <w:sz w:val="22"/>
          <w:szCs w:val="22"/>
          <w:lang w:eastAsia="en-US"/>
        </w:rPr>
      </w:pPr>
      <w:ins w:id="242" w:author="Šušlíková Mária" w:date="2020-11-12T11:15:00Z">
        <w:r w:rsidRPr="001D1B1E">
          <w:rPr>
            <w:rFonts w:asciiTheme="minorHAnsi" w:eastAsiaTheme="minorHAnsi" w:hAnsiTheme="minorHAnsi"/>
            <w:color w:val="000000"/>
            <w:sz w:val="22"/>
            <w:szCs w:val="22"/>
            <w:lang w:eastAsia="en-US"/>
          </w:rPr>
          <w:t>Metodický pokyn CKO č. 18 k overovaniu hospodárnosti výdavkov na </w:t>
        </w:r>
        <w:r w:rsidRPr="000C0504">
          <w:rPr>
            <w:rFonts w:asciiTheme="minorHAnsi" w:eastAsiaTheme="minorHAnsi" w:hAnsiTheme="minorHAnsi"/>
            <w:color w:val="000000"/>
            <w:sz w:val="22"/>
            <w:szCs w:val="22"/>
            <w:lang w:eastAsia="en-US"/>
          </w:rPr>
          <w:t>programové obdobie 2014-2020 (</w:t>
        </w:r>
        <w:r>
          <w:fldChar w:fldCharType="begin"/>
        </w:r>
        <w:r>
          <w:instrText xml:space="preserve"> HYPERLINK "http://www.partnerskadohoda.gov.sk/metodicke-pokyny-cko-a-uv-sr/" </w:instrText>
        </w:r>
        <w:r>
          <w:fldChar w:fldCharType="separate"/>
        </w:r>
        <w:r w:rsidRPr="00331E17">
          <w:rPr>
            <w:rStyle w:val="Hypertextovprepojenie"/>
            <w:rFonts w:asciiTheme="minorHAnsi" w:hAnsiTheme="minorHAnsi"/>
            <w:sz w:val="22"/>
            <w:szCs w:val="22"/>
          </w:rPr>
          <w:t>http://www.partnerskadohoda.gov.sk/metodicke-pokyny-cko-a-uv-sr/</w:t>
        </w:r>
        <w:r>
          <w:rPr>
            <w:rStyle w:val="Hypertextovprepojenie"/>
            <w:rFonts w:asciiTheme="minorHAnsi" w:hAnsiTheme="minorHAnsi"/>
            <w:sz w:val="22"/>
            <w:szCs w:val="22"/>
          </w:rPr>
          <w:fldChar w:fldCharType="end"/>
        </w:r>
        <w:r w:rsidRPr="001D1B1E">
          <w:rPr>
            <w:rFonts w:asciiTheme="minorHAnsi" w:eastAsiaTheme="minorHAnsi" w:hAnsiTheme="minorHAnsi"/>
            <w:color w:val="000000"/>
            <w:sz w:val="22"/>
            <w:szCs w:val="22"/>
            <w:lang w:eastAsia="en-US"/>
          </w:rPr>
          <w:t xml:space="preserve">); </w:t>
        </w:r>
      </w:ins>
    </w:p>
    <w:p w14:paraId="4455018A" w14:textId="77777777" w:rsidR="00A035FC" w:rsidRPr="001D1B1E" w:rsidRDefault="00A035FC" w:rsidP="00A035FC">
      <w:pPr>
        <w:pStyle w:val="Odsekzoznamu"/>
        <w:numPr>
          <w:ilvl w:val="0"/>
          <w:numId w:val="13"/>
        </w:numPr>
        <w:autoSpaceDE w:val="0"/>
        <w:autoSpaceDN w:val="0"/>
        <w:adjustRightInd w:val="0"/>
        <w:spacing w:before="120" w:after="120"/>
        <w:ind w:left="1423" w:hanging="357"/>
        <w:contextualSpacing w:val="0"/>
        <w:jc w:val="both"/>
        <w:rPr>
          <w:ins w:id="243" w:author="Šušlíková Mária" w:date="2020-11-12T11:15:00Z"/>
          <w:rFonts w:asciiTheme="minorHAnsi" w:eastAsiaTheme="minorHAnsi" w:hAnsiTheme="minorHAnsi"/>
          <w:color w:val="000000"/>
          <w:sz w:val="22"/>
          <w:szCs w:val="22"/>
          <w:lang w:eastAsia="en-US"/>
        </w:rPr>
      </w:pPr>
      <w:ins w:id="244" w:author="Šušlíková Mária" w:date="2020-11-12T11:15:00Z">
        <w:r w:rsidRPr="001D1B1E">
          <w:rPr>
            <w:rFonts w:asciiTheme="minorHAnsi" w:eastAsiaTheme="minorHAnsi" w:hAnsiTheme="minorHAnsi"/>
            <w:color w:val="000000"/>
            <w:sz w:val="22"/>
            <w:szCs w:val="22"/>
            <w:lang w:eastAsia="en-US"/>
          </w:rPr>
          <w:t xml:space="preserve">Zákony a nariadenia, na ktoré sa uvedené dokumenty odvolávajú. </w:t>
        </w:r>
      </w:ins>
    </w:p>
    <w:p w14:paraId="0C28EEA4" w14:textId="77777777" w:rsidR="00A035FC" w:rsidRPr="000C0504" w:rsidRDefault="00A035FC" w:rsidP="00A035FC">
      <w:pPr>
        <w:pStyle w:val="Odsekzoznamu"/>
        <w:spacing w:before="120" w:after="120"/>
        <w:ind w:left="709"/>
        <w:contextualSpacing w:val="0"/>
        <w:jc w:val="both"/>
        <w:rPr>
          <w:ins w:id="245" w:author="Šušlíková Mária" w:date="2020-11-12T11:15:00Z"/>
          <w:rFonts w:asciiTheme="minorHAnsi" w:hAnsiTheme="minorHAnsi"/>
          <w:sz w:val="22"/>
          <w:szCs w:val="22"/>
        </w:rPr>
      </w:pPr>
      <w:ins w:id="246" w:author="Šušlíková Mária" w:date="2020-11-12T11:15:00Z">
        <w:r w:rsidRPr="001D1B1E">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11.A a 11.B - Rozpočet žiadateľa a partnerov, skupiny výdavkov.)</w:t>
        </w:r>
      </w:ins>
    </w:p>
    <w:p w14:paraId="1957C573" w14:textId="77777777" w:rsidR="00A035FC" w:rsidRPr="000C0504" w:rsidRDefault="00A035FC" w:rsidP="00A035FC">
      <w:pPr>
        <w:pStyle w:val="Odsekzoznamu"/>
        <w:autoSpaceDE w:val="0"/>
        <w:autoSpaceDN w:val="0"/>
        <w:adjustRightInd w:val="0"/>
        <w:spacing w:before="120" w:after="120"/>
        <w:ind w:left="1423"/>
        <w:contextualSpacing w:val="0"/>
        <w:jc w:val="both"/>
        <w:rPr>
          <w:ins w:id="247" w:author="Šušlíková Mária" w:date="2020-11-12T11:15:00Z"/>
          <w:rFonts w:asciiTheme="minorHAnsi" w:eastAsiaTheme="minorHAnsi" w:hAnsiTheme="minorHAnsi"/>
          <w:color w:val="000000"/>
          <w:sz w:val="22"/>
          <w:szCs w:val="22"/>
          <w:lang w:eastAsia="en-US"/>
        </w:rPr>
      </w:pPr>
    </w:p>
    <w:p w14:paraId="573E8546" w14:textId="77777777" w:rsidR="00A035FC" w:rsidRPr="000C0504" w:rsidRDefault="00A035FC">
      <w:pPr>
        <w:pStyle w:val="Odsekzoznamu"/>
        <w:numPr>
          <w:ilvl w:val="0"/>
          <w:numId w:val="32"/>
        </w:numPr>
        <w:autoSpaceDE w:val="0"/>
        <w:autoSpaceDN w:val="0"/>
        <w:adjustRightInd w:val="0"/>
        <w:spacing w:before="120" w:after="120"/>
        <w:contextualSpacing w:val="0"/>
        <w:jc w:val="both"/>
        <w:rPr>
          <w:ins w:id="248" w:author="Šušlíková Mária" w:date="2020-11-12T11:15:00Z"/>
          <w:rFonts w:asciiTheme="minorHAnsi" w:eastAsiaTheme="minorHAnsi" w:hAnsiTheme="minorHAnsi"/>
          <w:color w:val="000000"/>
          <w:sz w:val="22"/>
          <w:szCs w:val="22"/>
          <w:lang w:eastAsia="en-US"/>
        </w:rPr>
        <w:pPrChange w:id="249" w:author="Šušlíková Mária" w:date="2020-11-12T11:16:00Z">
          <w:pPr>
            <w:pStyle w:val="Odsekzoznamu"/>
            <w:numPr>
              <w:numId w:val="7"/>
            </w:numPr>
            <w:autoSpaceDE w:val="0"/>
            <w:autoSpaceDN w:val="0"/>
            <w:adjustRightInd w:val="0"/>
            <w:spacing w:before="120" w:after="120"/>
            <w:ind w:hanging="360"/>
            <w:contextualSpacing w:val="0"/>
            <w:jc w:val="both"/>
          </w:pPr>
        </w:pPrChange>
      </w:pPr>
      <w:ins w:id="250" w:author="Šušlíková Mária" w:date="2020-11-12T11:15:00Z">
        <w:r w:rsidRPr="000C0504">
          <w:rPr>
            <w:rFonts w:asciiTheme="minorHAnsi" w:eastAsiaTheme="minorHAnsi" w:hAnsiTheme="minorHAnsi"/>
            <w:color w:val="000000"/>
            <w:sz w:val="22"/>
            <w:szCs w:val="22"/>
            <w:lang w:eastAsia="en-US"/>
          </w:rPr>
          <w:t xml:space="preserve">časová oprávnenosť výdavkov </w:t>
        </w:r>
      </w:ins>
    </w:p>
    <w:p w14:paraId="148BA6A0" w14:textId="77777777" w:rsidR="00A035FC" w:rsidRPr="001D1B1E" w:rsidRDefault="00A035FC" w:rsidP="00A035FC">
      <w:pPr>
        <w:pStyle w:val="Odsekzoznamu"/>
        <w:spacing w:before="120" w:after="120"/>
        <w:ind w:left="709"/>
        <w:contextualSpacing w:val="0"/>
        <w:jc w:val="both"/>
        <w:rPr>
          <w:ins w:id="251" w:author="Šušlíková Mária" w:date="2020-11-12T11:15:00Z"/>
          <w:rFonts w:asciiTheme="minorHAnsi" w:eastAsiaTheme="minorHAnsi" w:hAnsiTheme="minorHAnsi"/>
          <w:color w:val="000000"/>
          <w:sz w:val="22"/>
          <w:szCs w:val="22"/>
          <w:lang w:eastAsia="en-US"/>
        </w:rPr>
      </w:pPr>
      <w:ins w:id="252" w:author="Šušlíková Mária" w:date="2020-11-12T11:15:00Z">
        <w:r w:rsidRPr="001D1B1E">
          <w:rPr>
            <w:rFonts w:asciiTheme="minorHAnsi" w:eastAsiaTheme="minorHAnsi" w:hAnsiTheme="minorHAnsi"/>
            <w:color w:val="000000"/>
            <w:sz w:val="22"/>
            <w:szCs w:val="22"/>
            <w:lang w:eastAsia="en-US"/>
          </w:rPr>
          <w:t xml:space="preserve">Časová oprávnenosť výdavkov v rámci OP TP je stanovená </w:t>
        </w:r>
        <w:r w:rsidRPr="001D1B1E">
          <w:rPr>
            <w:rFonts w:asciiTheme="minorHAnsi" w:eastAsiaTheme="minorHAnsi" w:hAnsiTheme="minorHAnsi"/>
            <w:b/>
            <w:bCs/>
            <w:color w:val="000000"/>
            <w:sz w:val="22"/>
            <w:szCs w:val="22"/>
            <w:lang w:eastAsia="en-US"/>
          </w:rPr>
          <w:t>od 01. 01. 2014</w:t>
        </w:r>
        <w:r w:rsidRPr="00880CAD">
          <w:rPr>
            <w:rFonts w:asciiTheme="minorHAnsi" w:hAnsiTheme="minorHAnsi"/>
            <w:b/>
            <w:color w:val="000000"/>
            <w:sz w:val="22"/>
            <w:szCs w:val="22"/>
          </w:rPr>
          <w:t xml:space="preserve"> </w:t>
        </w:r>
        <w:r>
          <w:rPr>
            <w:rFonts w:asciiTheme="minorHAnsi" w:hAnsiTheme="minorHAnsi"/>
            <w:b/>
            <w:color w:val="000000"/>
            <w:sz w:val="22"/>
            <w:szCs w:val="22"/>
          </w:rPr>
          <w:t>do 31. 12. 2023</w:t>
        </w:r>
        <w:r w:rsidRPr="001D1B1E">
          <w:rPr>
            <w:rFonts w:asciiTheme="minorHAnsi" w:eastAsiaTheme="minorHAnsi" w:hAnsiTheme="minorHAnsi"/>
            <w:color w:val="000000"/>
            <w:sz w:val="22"/>
            <w:szCs w:val="22"/>
            <w:lang w:eastAsia="en-US"/>
          </w:rPr>
          <w:t xml:space="preserve">. Dátum nadobudnutia účinnosti zmluvy o poskytnutí NFP (resp. rozhodnutia o schválení žiadosti o NFP, ak je RO OP TP a prijímateľ tá istá osoba) nemá vplyv na počiatočný dátum oprávnenosti výdavkov, </w:t>
        </w:r>
        <w:r w:rsidRPr="001D1B1E">
          <w:rPr>
            <w:rFonts w:asciiTheme="minorHAnsi" w:hAnsiTheme="minorHAnsi"/>
            <w:color w:val="000000"/>
            <w:sz w:val="22"/>
            <w:szCs w:val="22"/>
          </w:rPr>
          <w:t>pokiaľ nie je v rozhodnutí o schválení žiadosti o NFP alebo v zmluve o partnerstve uvedené inak</w:t>
        </w:r>
        <w:r w:rsidRPr="001D1B1E">
          <w:rPr>
            <w:rFonts w:asciiTheme="minorHAnsi" w:eastAsiaTheme="minorHAnsi" w:hAnsiTheme="minorHAnsi"/>
            <w:color w:val="000000"/>
            <w:sz w:val="22"/>
            <w:szCs w:val="22"/>
            <w:lang w:eastAsia="en-US"/>
          </w:rPr>
          <w:t>.</w:t>
        </w:r>
      </w:ins>
    </w:p>
    <w:p w14:paraId="14E396D1" w14:textId="4C83F395" w:rsidR="007556FE" w:rsidRDefault="00A035FC" w:rsidP="00A035FC">
      <w:pPr>
        <w:spacing w:after="200" w:line="276" w:lineRule="auto"/>
        <w:rPr>
          <w:rFonts w:asciiTheme="minorHAnsi" w:hAnsiTheme="minorHAnsi"/>
          <w:b/>
          <w:sz w:val="28"/>
          <w:szCs w:val="28"/>
        </w:rPr>
      </w:pPr>
      <w:ins w:id="253" w:author="Šušlíková Mária" w:date="2020-11-12T11:15:00Z">
        <w:r w:rsidRPr="00925FC1">
          <w:rPr>
            <w:rFonts w:asciiTheme="minorHAnsi" w:hAnsiTheme="minorHAnsi" w:cs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r>
          <w:rPr>
            <w:rFonts w:asciiTheme="minorHAnsi" w:hAnsiTheme="minorHAnsi" w:cstheme="minorHAnsi"/>
            <w:i/>
            <w:sz w:val="22"/>
            <w:szCs w:val="22"/>
          </w:rPr>
          <w:t>.</w:t>
        </w:r>
        <w:r w:rsidRPr="00925FC1">
          <w:rPr>
            <w:rFonts w:asciiTheme="minorHAnsi" w:hAnsiTheme="minorHAnsi" w:cstheme="minorHAnsi"/>
            <w:i/>
            <w:sz w:val="22"/>
            <w:szCs w:val="22"/>
          </w:rPr>
          <w:t>)</w:t>
        </w:r>
      </w:ins>
      <w:r w:rsidR="007556FE">
        <w:rPr>
          <w:rFonts w:asciiTheme="minorHAnsi" w:hAnsiTheme="minorHAnsi"/>
          <w:b/>
          <w:sz w:val="28"/>
          <w:szCs w:val="28"/>
        </w:rPr>
        <w:br w:type="page"/>
      </w:r>
    </w:p>
    <w:p w14:paraId="3EEF704C" w14:textId="16429F3D" w:rsidR="006829FC" w:rsidRPr="0063716F"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b/>
          <w:sz w:val="28"/>
          <w:szCs w:val="28"/>
        </w:rPr>
      </w:pPr>
      <w:r w:rsidRPr="0063716F">
        <w:rPr>
          <w:rFonts w:asciiTheme="minorHAnsi" w:hAnsiTheme="minorHAnsi"/>
          <w:b/>
          <w:sz w:val="28"/>
          <w:szCs w:val="28"/>
        </w:rPr>
        <w:lastRenderedPageBreak/>
        <w:t>Overovanie podmienok poskytnutia príspevku a ďalšie informácie k v</w:t>
      </w:r>
      <w:r w:rsidR="00727285" w:rsidRPr="0063716F">
        <w:rPr>
          <w:rFonts w:asciiTheme="minorHAnsi" w:hAnsiTheme="minorHAnsi"/>
          <w:b/>
          <w:sz w:val="28"/>
          <w:szCs w:val="28"/>
        </w:rPr>
        <w:t>y</w:t>
      </w:r>
      <w:r w:rsidRPr="0063716F">
        <w:rPr>
          <w:rFonts w:asciiTheme="minorHAnsi" w:hAnsiTheme="minorHAnsi"/>
          <w:b/>
          <w:sz w:val="28"/>
          <w:szCs w:val="28"/>
        </w:rPr>
        <w:t>zv</w:t>
      </w:r>
      <w:r w:rsidR="00727285" w:rsidRPr="0063716F">
        <w:rPr>
          <w:rFonts w:asciiTheme="minorHAnsi" w:hAnsiTheme="minorHAnsi"/>
          <w:b/>
          <w:sz w:val="28"/>
          <w:szCs w:val="28"/>
        </w:rPr>
        <w:t>aniu</w:t>
      </w:r>
    </w:p>
    <w:p w14:paraId="02B3F073" w14:textId="77777777" w:rsidR="00287F44" w:rsidRPr="000C0504" w:rsidRDefault="00287F44" w:rsidP="00287F44">
      <w:pPr>
        <w:pStyle w:val="Odsekzoznamu"/>
        <w:autoSpaceDE w:val="0"/>
        <w:autoSpaceDN w:val="0"/>
        <w:adjustRightInd w:val="0"/>
        <w:spacing w:before="120" w:after="120"/>
        <w:ind w:left="360"/>
        <w:rPr>
          <w:rFonts w:asciiTheme="minorHAnsi" w:eastAsiaTheme="minorHAnsi" w:hAnsiTheme="minorHAnsi"/>
          <w:color w:val="000000"/>
          <w:sz w:val="22"/>
          <w:szCs w:val="22"/>
          <w:lang w:eastAsia="en-US"/>
        </w:rPr>
      </w:pPr>
    </w:p>
    <w:p w14:paraId="4C1C2147" w14:textId="54714E69" w:rsidR="003F2A48" w:rsidRDefault="003F2A48" w:rsidP="0063716F">
      <w:pPr>
        <w:autoSpaceDE w:val="0"/>
        <w:autoSpaceDN w:val="0"/>
        <w:adjustRightInd w:val="0"/>
        <w:spacing w:before="120" w:after="120"/>
        <w:ind w:firstLine="360"/>
        <w:contextualSpacing/>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V rámci tejto časti RO OP TP definuje informácie týkajúce sa schvaľovacieho procesu, príspevku k HP ako aj uzavretiu zmluvy o NFP z dôvodu, že RO OP TP v súlade s</w:t>
      </w:r>
      <w:r w:rsidR="00287F44" w:rsidRPr="00E263F7">
        <w:rPr>
          <w:rFonts w:asciiTheme="minorHAnsi" w:eastAsiaTheme="minorHAnsi" w:hAnsiTheme="minorHAnsi"/>
          <w:color w:val="000000"/>
          <w:sz w:val="22"/>
          <w:szCs w:val="22"/>
          <w:lang w:eastAsia="en-US"/>
        </w:rPr>
        <w:t> </w:t>
      </w:r>
      <w:r w:rsidRPr="00E263F7">
        <w:rPr>
          <w:rFonts w:asciiTheme="minorHAnsi" w:eastAsiaTheme="minorHAnsi" w:hAnsiTheme="minorHAnsi"/>
          <w:color w:val="000000"/>
          <w:sz w:val="22"/>
          <w:szCs w:val="22"/>
          <w:lang w:eastAsia="en-US"/>
        </w:rPr>
        <w:t>Metodickým pokynom CKO č. 24</w:t>
      </w:r>
      <w:r w:rsidR="006148A8" w:rsidRPr="00E263F7">
        <w:rPr>
          <w:rFonts w:asciiTheme="minorHAnsi" w:eastAsiaTheme="minorHAnsi" w:hAnsiTheme="minorHAnsi"/>
          <w:color w:val="000000"/>
          <w:sz w:val="22"/>
          <w:szCs w:val="22"/>
          <w:lang w:eastAsia="en-US"/>
        </w:rPr>
        <w:br/>
      </w:r>
      <w:r w:rsidRPr="00E263F7">
        <w:rPr>
          <w:rFonts w:asciiTheme="minorHAnsi" w:eastAsiaTheme="minorHAnsi" w:hAnsiTheme="minorHAnsi"/>
          <w:color w:val="000000"/>
          <w:sz w:val="22"/>
          <w:szCs w:val="22"/>
          <w:lang w:eastAsia="en-US"/>
        </w:rPr>
        <w:t xml:space="preserve">k technickej pomoci Príručku pre žiadateľa nevypracúva. </w:t>
      </w:r>
    </w:p>
    <w:p w14:paraId="04CFB295" w14:textId="77777777" w:rsidR="00E263F7" w:rsidRPr="00E263F7" w:rsidRDefault="00E263F7" w:rsidP="0063716F">
      <w:pPr>
        <w:autoSpaceDE w:val="0"/>
        <w:autoSpaceDN w:val="0"/>
        <w:adjustRightInd w:val="0"/>
        <w:spacing w:before="120" w:after="120"/>
        <w:ind w:firstLine="360"/>
        <w:contextualSpacing/>
        <w:jc w:val="both"/>
        <w:rPr>
          <w:rFonts w:asciiTheme="minorHAnsi" w:eastAsiaTheme="minorHAnsi" w:hAnsiTheme="minorHAnsi"/>
          <w:color w:val="000000"/>
          <w:sz w:val="22"/>
          <w:szCs w:val="22"/>
          <w:lang w:eastAsia="en-US"/>
        </w:rPr>
      </w:pPr>
    </w:p>
    <w:p w14:paraId="6E356ECB" w14:textId="77777777" w:rsidR="00BC38ED" w:rsidRPr="0063716F" w:rsidRDefault="00BC38ED" w:rsidP="0063716F">
      <w:pPr>
        <w:spacing w:before="120" w:after="120"/>
        <w:ind w:firstLine="357"/>
        <w:jc w:val="both"/>
        <w:rPr>
          <w:rFonts w:asciiTheme="minorHAnsi" w:hAnsiTheme="minorHAnsi"/>
          <w:b/>
          <w:sz w:val="22"/>
          <w:szCs w:val="22"/>
          <w:u w:val="single"/>
        </w:rPr>
      </w:pPr>
      <w:r w:rsidRPr="0063716F">
        <w:rPr>
          <w:rFonts w:asciiTheme="minorHAnsi" w:hAnsiTheme="minorHAnsi"/>
          <w:b/>
          <w:sz w:val="22"/>
          <w:szCs w:val="22"/>
          <w:u w:val="single"/>
        </w:rPr>
        <w:t>Overovanie podmienok poskytnutia príspevku</w:t>
      </w:r>
    </w:p>
    <w:p w14:paraId="76368DB7" w14:textId="77777777" w:rsidR="00BC38ED" w:rsidRPr="00E263F7" w:rsidRDefault="00BC38ED" w:rsidP="0063716F">
      <w:pPr>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Žiadateľ má možnosť </w:t>
      </w:r>
      <w:r w:rsidRPr="0063716F">
        <w:rPr>
          <w:rFonts w:asciiTheme="minorHAnsi" w:eastAsiaTheme="minorHAnsi" w:hAnsiTheme="minorHAnsi"/>
          <w:b/>
          <w:color w:val="000000"/>
          <w:sz w:val="22"/>
          <w:szCs w:val="22"/>
          <w:lang w:eastAsia="en-US"/>
        </w:rPr>
        <w:t>ex-ante overenia</w:t>
      </w:r>
      <w:r w:rsidRPr="00E263F7">
        <w:rPr>
          <w:rFonts w:asciiTheme="minorHAnsi" w:eastAsiaTheme="minorHAnsi" w:hAnsiTheme="minorHAnsi"/>
          <w:color w:val="000000"/>
          <w:sz w:val="22"/>
          <w:szCs w:val="22"/>
          <w:lang w:eastAsia="en-US"/>
        </w:rPr>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ŽoNFP, ako súčasť predkladanej ŽoNFP v ITMS2014+. Ide napríklad o situácie, ak žiadateľ uzavrel s veriteľom dohodu o splátkach a RO OP TP akceptuje v zmysle výzvy dohodu o splátkach, ktorú riadne plní ako splnenie podmienky nebyť dlžníkom, ale v elektronickom verejnom registri/ITMS2014+ figuruje stále ako dlžník; ak v elektronickom verejnom registri/ITMS2014+ nie je dostupná účtovná závierka subjektu a pod.</w:t>
      </w:r>
    </w:p>
    <w:p w14:paraId="25E78D09" w14:textId="3344FD8C" w:rsidR="00BC38ED" w:rsidRPr="00E263F7" w:rsidRDefault="00BC38ED" w:rsidP="0063716F">
      <w:pPr>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ŽoNFP – doručenie potvrdenia o splnení podmienky poskytnutia príspevku. V prípade, ak žiadateľ predložil ŽoNFP elektronicky do elektronickej schránky RO OP TP, vyzýva </w:t>
      </w:r>
      <w:r w:rsidR="00AF1BB8" w:rsidRPr="00E263F7">
        <w:rPr>
          <w:rFonts w:asciiTheme="minorHAnsi" w:eastAsiaTheme="minorHAnsi" w:hAnsiTheme="minorHAnsi"/>
          <w:color w:val="000000"/>
          <w:sz w:val="22"/>
          <w:szCs w:val="22"/>
          <w:lang w:eastAsia="en-US"/>
        </w:rPr>
        <w:t xml:space="preserve">RO OP TP </w:t>
      </w:r>
      <w:r w:rsidRPr="00E263F7">
        <w:rPr>
          <w:rFonts w:asciiTheme="minorHAnsi" w:eastAsiaTheme="minorHAnsi" w:hAnsiTheme="minorHAnsi"/>
          <w:color w:val="000000"/>
          <w:sz w:val="22"/>
          <w:szCs w:val="22"/>
          <w:lang w:eastAsia="en-US"/>
        </w:rPr>
        <w:t>žiadateľa v rámci konania o ŽoNFP rovnako elektronicky, do elektronickej schránky žiadateľa.</w:t>
      </w:r>
    </w:p>
    <w:p w14:paraId="3F1A46F2" w14:textId="1B01AE86" w:rsidR="00BC38ED" w:rsidRPr="00E263F7" w:rsidRDefault="00BC38ED" w:rsidP="0063716F">
      <w:pPr>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V prípade akýchkoľvek pochybností môže RO OP TP vyzvať žiadateľa na preukázanie splnenia podmienky poskytnutia príspevku, pričom v prípade nepreukázania </w:t>
      </w:r>
      <w:ins w:id="254" w:author="Šušlíková Mária" w:date="2020-11-25T14:33:00Z">
        <w:r w:rsidR="00186E4E">
          <w:rPr>
            <w:rFonts w:asciiTheme="minorHAnsi" w:eastAsiaTheme="minorHAnsi" w:hAnsiTheme="minorHAnsi"/>
            <w:color w:val="000000"/>
            <w:sz w:val="22"/>
            <w:szCs w:val="22"/>
            <w:lang w:eastAsia="en-US"/>
          </w:rPr>
          <w:t xml:space="preserve">splnenia </w:t>
        </w:r>
      </w:ins>
      <w:r w:rsidRPr="00E263F7">
        <w:rPr>
          <w:rFonts w:asciiTheme="minorHAnsi" w:eastAsiaTheme="minorHAnsi" w:hAnsiTheme="minorHAnsi"/>
          <w:color w:val="000000"/>
          <w:sz w:val="22"/>
          <w:szCs w:val="22"/>
          <w:lang w:eastAsia="en-US"/>
        </w:rPr>
        <w:t>podmienky zo strany žiadateľa rozhodne o zastavení konania o ŽoNFP.</w:t>
      </w:r>
    </w:p>
    <w:p w14:paraId="6E207FFD" w14:textId="77777777" w:rsidR="00BC38ED" w:rsidRPr="00E263F7" w:rsidRDefault="00BC38ED" w:rsidP="0063716F">
      <w:pPr>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Podmienky poskytnutia príspevku, ktoré nie je možné overiť v elektronických verejných registroch, preukazuje žiadateľ najmä vložením skenu dokumentu vo formáte PDF (resp. v inom formáte dokumentu</w:t>
      </w:r>
      <w:r w:rsidRPr="0063716F">
        <w:rPr>
          <w:rFonts w:asciiTheme="minorHAnsi" w:eastAsiaTheme="minorHAnsi" w:hAnsiTheme="minorHAnsi"/>
          <w:color w:val="000000"/>
          <w:sz w:val="22"/>
          <w:szCs w:val="22"/>
          <w:vertAlign w:val="superscript"/>
          <w:lang w:eastAsia="en-US"/>
        </w:rPr>
        <w:footnoteReference w:id="3"/>
      </w:r>
      <w:r w:rsidRPr="00E263F7">
        <w:rPr>
          <w:rFonts w:asciiTheme="minorHAnsi" w:eastAsiaTheme="minorHAnsi" w:hAnsiTheme="minorHAnsi"/>
          <w:color w:val="000000"/>
          <w:sz w:val="22"/>
          <w:szCs w:val="22"/>
          <w:lang w:eastAsia="en-US"/>
        </w:rPr>
        <w:t>, ak ho vypracúva žiadateľ sám a nie je potrebné, aby bol úradne osvedčený/podpísaný, napr. rtf a pod.) do ITMS2014+ ako prílohu ŽoNFP.</w:t>
      </w:r>
    </w:p>
    <w:p w14:paraId="6FDAF116" w14:textId="1226D6A4" w:rsidR="00BC38ED" w:rsidRPr="00E263F7" w:rsidRDefault="00BC38ED" w:rsidP="0063716F">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Pri dokumentoch, ktoré je v zmysle požiadavky RO OP TP žiadateľ povinný predložiť úradne osvedčené, môže žiadateľ zabezpečiť zaručenú konverziu dokument</w:t>
      </w:r>
      <w:r w:rsidR="007A5641" w:rsidRPr="00E263F7">
        <w:rPr>
          <w:rFonts w:asciiTheme="minorHAnsi" w:eastAsiaTheme="minorHAnsi" w:hAnsiTheme="minorHAnsi"/>
          <w:color w:val="000000"/>
          <w:sz w:val="22"/>
          <w:szCs w:val="22"/>
          <w:lang w:eastAsia="en-US"/>
        </w:rPr>
        <w:t>ov</w:t>
      </w:r>
      <w:r w:rsidRPr="00E263F7">
        <w:rPr>
          <w:rFonts w:asciiTheme="minorHAnsi" w:eastAsiaTheme="minorHAnsi" w:hAnsiTheme="minorHAnsi"/>
          <w:color w:val="000000"/>
          <w:sz w:val="22"/>
          <w:szCs w:val="22"/>
          <w:lang w:eastAsia="en-US"/>
        </w:rPr>
        <w:t xml:space="preserve"> v súlade so zákonom</w:t>
      </w:r>
      <w:r w:rsidR="00584F91">
        <w:rPr>
          <w:rFonts w:asciiTheme="minorHAnsi" w:eastAsiaTheme="minorHAnsi" w:hAnsiTheme="minorHAnsi"/>
          <w:color w:val="000000"/>
          <w:sz w:val="22"/>
          <w:szCs w:val="22"/>
          <w:lang w:eastAsia="en-US"/>
        </w:rPr>
        <w:br/>
      </w:r>
      <w:r w:rsidRPr="00E263F7">
        <w:rPr>
          <w:rFonts w:asciiTheme="minorHAnsi" w:eastAsiaTheme="minorHAnsi" w:hAnsiTheme="minorHAnsi"/>
          <w:color w:val="000000"/>
          <w:sz w:val="22"/>
          <w:szCs w:val="22"/>
          <w:lang w:eastAsia="en-US"/>
        </w:rPr>
        <w:t>o e-Governm</w:t>
      </w:r>
      <w:r w:rsidR="00AF1BB8" w:rsidRPr="00E263F7">
        <w:rPr>
          <w:rFonts w:asciiTheme="minorHAnsi" w:eastAsiaTheme="minorHAnsi" w:hAnsiTheme="minorHAnsi"/>
          <w:color w:val="000000"/>
          <w:sz w:val="22"/>
          <w:szCs w:val="22"/>
          <w:lang w:eastAsia="en-US"/>
        </w:rPr>
        <w:t xml:space="preserve">ente a vložiť </w:t>
      </w:r>
      <w:r w:rsidR="007A5641" w:rsidRPr="00E263F7">
        <w:rPr>
          <w:rFonts w:asciiTheme="minorHAnsi" w:eastAsiaTheme="minorHAnsi" w:hAnsiTheme="minorHAnsi"/>
          <w:color w:val="000000"/>
          <w:sz w:val="22"/>
          <w:szCs w:val="22"/>
          <w:lang w:eastAsia="en-US"/>
        </w:rPr>
        <w:t xml:space="preserve">ich </w:t>
      </w:r>
      <w:r w:rsidRPr="00E263F7">
        <w:rPr>
          <w:rFonts w:asciiTheme="minorHAnsi" w:eastAsiaTheme="minorHAnsi" w:hAnsiTheme="minorHAnsi"/>
          <w:color w:val="000000"/>
          <w:sz w:val="22"/>
          <w:szCs w:val="22"/>
          <w:lang w:eastAsia="en-US"/>
        </w:rPr>
        <w:t>do ITMS2014+ ako prílohu ŽoNFP.</w:t>
      </w:r>
    </w:p>
    <w:p w14:paraId="3D5FD3A6" w14:textId="77777777" w:rsidR="00BC38ED" w:rsidRPr="00E263F7" w:rsidRDefault="00BC38ED" w:rsidP="0063716F">
      <w:pPr>
        <w:autoSpaceDE w:val="0"/>
        <w:autoSpaceDN w:val="0"/>
        <w:adjustRightInd w:val="0"/>
        <w:spacing w:before="120" w:after="120"/>
        <w:ind w:firstLine="360"/>
        <w:contextualSpacing/>
        <w:jc w:val="both"/>
        <w:rPr>
          <w:rFonts w:asciiTheme="minorHAnsi" w:eastAsiaTheme="minorHAnsi" w:hAnsiTheme="minorHAnsi"/>
          <w:color w:val="000000"/>
          <w:sz w:val="22"/>
          <w:szCs w:val="22"/>
          <w:lang w:eastAsia="en-US"/>
        </w:rPr>
      </w:pPr>
    </w:p>
    <w:p w14:paraId="20476E7C" w14:textId="77777777" w:rsidR="003F2A48" w:rsidRPr="00E263F7" w:rsidRDefault="003F2A48" w:rsidP="0063716F">
      <w:pPr>
        <w:pStyle w:val="Odsekzoznamu"/>
        <w:autoSpaceDE w:val="0"/>
        <w:autoSpaceDN w:val="0"/>
        <w:adjustRightInd w:val="0"/>
        <w:spacing w:before="120" w:after="120"/>
        <w:ind w:left="360"/>
        <w:contextualSpacing w:val="0"/>
        <w:rPr>
          <w:rFonts w:asciiTheme="minorHAnsi" w:eastAsiaTheme="minorHAnsi" w:hAnsiTheme="minorHAnsi"/>
          <w:color w:val="000000"/>
          <w:sz w:val="22"/>
          <w:szCs w:val="22"/>
          <w:u w:val="single"/>
          <w:lang w:eastAsia="en-US"/>
        </w:rPr>
      </w:pPr>
      <w:r w:rsidRPr="00E263F7">
        <w:rPr>
          <w:rFonts w:asciiTheme="minorHAnsi" w:eastAsiaTheme="minorHAnsi" w:hAnsiTheme="minorHAnsi"/>
          <w:b/>
          <w:bCs/>
          <w:color w:val="000000"/>
          <w:sz w:val="22"/>
          <w:szCs w:val="22"/>
          <w:u w:val="single"/>
          <w:lang w:eastAsia="en-US"/>
        </w:rPr>
        <w:t xml:space="preserve">Schvaľovanie žiadostí o NFP </w:t>
      </w:r>
    </w:p>
    <w:p w14:paraId="6F664317" w14:textId="77777777" w:rsidR="003F2A48" w:rsidRPr="00E263F7" w:rsidRDefault="003F2A48" w:rsidP="0063716F">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Schvaľovanie žiadosti o NFP v rámci OP TP sa uskutoční v týchto základných fázach: administratívne overenie, odborné hodnotenie a opravné prostriedky (neobligatórna časť schvaľovacieho procesu). </w:t>
      </w:r>
    </w:p>
    <w:p w14:paraId="4128C477" w14:textId="17281CBF" w:rsidR="003F2A48" w:rsidRPr="005D6FC6" w:rsidRDefault="003F2A48" w:rsidP="0063716F">
      <w:pPr>
        <w:autoSpaceDE w:val="0"/>
        <w:autoSpaceDN w:val="0"/>
        <w:adjustRightInd w:val="0"/>
        <w:spacing w:before="120" w:after="120"/>
        <w:ind w:firstLine="357"/>
        <w:jc w:val="both"/>
        <w:rPr>
          <w:rFonts w:asciiTheme="minorHAnsi" w:eastAsiaTheme="minorHAnsi" w:hAnsiTheme="minorHAnsi" w:cstheme="minorHAnsi"/>
          <w:color w:val="000000"/>
          <w:sz w:val="22"/>
          <w:szCs w:val="22"/>
          <w:lang w:eastAsia="en-US"/>
        </w:rPr>
      </w:pPr>
      <w:r w:rsidRPr="00E263F7">
        <w:rPr>
          <w:rFonts w:asciiTheme="minorHAnsi" w:eastAsiaTheme="minorHAnsi" w:hAnsiTheme="minorHAnsi"/>
          <w:color w:val="000000"/>
          <w:sz w:val="22"/>
          <w:szCs w:val="22"/>
          <w:lang w:eastAsia="en-US"/>
        </w:rPr>
        <w:t xml:space="preserve">Konanie o žiadosti o NFP sa začína doručením žiadosti o NFP žiadateľom. Žiadateľ doručuje ŽoNFP elektronicky prostredníctvom verejnej časti ITMS 2014+ </w:t>
      </w:r>
      <w:r w:rsidRPr="005D6FC6">
        <w:rPr>
          <w:rFonts w:asciiTheme="minorHAnsi" w:eastAsiaTheme="minorHAnsi" w:hAnsiTheme="minorHAnsi" w:cstheme="minorHAnsi"/>
          <w:color w:val="000000"/>
          <w:sz w:val="22"/>
          <w:szCs w:val="22"/>
          <w:lang w:eastAsia="en-US"/>
        </w:rPr>
        <w:t>a</w:t>
      </w:r>
      <w:r w:rsidR="001D6827" w:rsidRPr="001C010B">
        <w:rPr>
          <w:rFonts w:asciiTheme="minorHAnsi" w:eastAsiaTheme="minorHAnsi" w:hAnsiTheme="minorHAnsi" w:cstheme="minorHAnsi"/>
          <w:color w:val="000000"/>
          <w:sz w:val="22"/>
          <w:szCs w:val="22"/>
          <w:lang w:eastAsia="en-US"/>
        </w:rPr>
        <w:t xml:space="preserve"> zároveň </w:t>
      </w:r>
      <w:r w:rsidRPr="001C010B">
        <w:rPr>
          <w:rFonts w:asciiTheme="minorHAnsi" w:eastAsiaTheme="minorHAnsi" w:hAnsiTheme="minorHAnsi" w:cstheme="minorHAnsi"/>
          <w:color w:val="000000"/>
          <w:sz w:val="22"/>
          <w:szCs w:val="22"/>
          <w:lang w:eastAsia="en-US"/>
        </w:rPr>
        <w:t>písomne</w:t>
      </w:r>
      <w:r w:rsidR="001D6827" w:rsidRPr="005B2D6C">
        <w:rPr>
          <w:rFonts w:asciiTheme="minorHAnsi" w:eastAsiaTheme="minorHAnsi" w:hAnsiTheme="minorHAnsi" w:cstheme="minorHAnsi"/>
          <w:color w:val="000000"/>
          <w:sz w:val="22"/>
          <w:szCs w:val="22"/>
          <w:lang w:eastAsia="en-US"/>
        </w:rPr>
        <w:t xml:space="preserve"> jedným </w:t>
      </w:r>
      <w:r w:rsidR="001D6827" w:rsidRPr="005B2D6C">
        <w:rPr>
          <w:rFonts w:asciiTheme="minorHAnsi" w:hAnsiTheme="minorHAnsi" w:cstheme="minorHAnsi"/>
          <w:sz w:val="22"/>
          <w:szCs w:val="22"/>
        </w:rPr>
        <w:t>zo spôsobov uvedených v časti 1.6.</w:t>
      </w:r>
      <w:r w:rsidRPr="005D6FC6">
        <w:rPr>
          <w:rFonts w:asciiTheme="minorHAnsi" w:eastAsiaTheme="minorHAnsi" w:hAnsiTheme="minorHAnsi" w:cstheme="minorHAnsi"/>
          <w:color w:val="000000"/>
          <w:sz w:val="22"/>
          <w:szCs w:val="22"/>
          <w:lang w:eastAsia="en-US"/>
        </w:rPr>
        <w:t xml:space="preserve"> </w:t>
      </w:r>
    </w:p>
    <w:p w14:paraId="5405CD7D" w14:textId="77777777" w:rsidR="003F2A48" w:rsidRPr="00E263F7" w:rsidRDefault="003F2A48" w:rsidP="0063716F">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RO </w:t>
      </w:r>
      <w:r w:rsidR="00123211" w:rsidRPr="00E263F7">
        <w:rPr>
          <w:rFonts w:asciiTheme="minorHAnsi" w:eastAsiaTheme="minorHAnsi" w:hAnsiTheme="minorHAnsi"/>
          <w:color w:val="000000"/>
          <w:sz w:val="22"/>
          <w:szCs w:val="22"/>
          <w:lang w:eastAsia="en-US"/>
        </w:rPr>
        <w:t xml:space="preserve">OP TP </w:t>
      </w:r>
      <w:r w:rsidRPr="00E263F7">
        <w:rPr>
          <w:rFonts w:asciiTheme="minorHAnsi" w:eastAsiaTheme="minorHAnsi" w:hAnsiTheme="minorHAnsi"/>
          <w:color w:val="000000"/>
          <w:sz w:val="22"/>
          <w:szCs w:val="22"/>
          <w:lang w:eastAsia="en-US"/>
        </w:rPr>
        <w:t xml:space="preserve">v rámci </w:t>
      </w:r>
      <w:r w:rsidRPr="00E263F7">
        <w:rPr>
          <w:rFonts w:asciiTheme="minorHAnsi" w:eastAsiaTheme="minorHAnsi" w:hAnsiTheme="minorHAnsi"/>
          <w:b/>
          <w:bCs/>
          <w:color w:val="000000"/>
          <w:sz w:val="22"/>
          <w:szCs w:val="22"/>
          <w:lang w:eastAsia="en-US"/>
        </w:rPr>
        <w:t xml:space="preserve">administratívneho overenia </w:t>
      </w:r>
      <w:r w:rsidRPr="00E263F7">
        <w:rPr>
          <w:rFonts w:asciiTheme="minorHAnsi" w:eastAsiaTheme="minorHAnsi" w:hAnsiTheme="minorHAnsi"/>
          <w:color w:val="000000"/>
          <w:sz w:val="22"/>
          <w:szCs w:val="22"/>
          <w:lang w:eastAsia="en-US"/>
        </w:rPr>
        <w:t>overí splnenie doručenia ŽoNFP riadne, včas a v stanovenej forme a následne ostatných podmienok poskytnutia príspevku určených vo</w:t>
      </w:r>
      <w:r w:rsidR="001912B9" w:rsidRPr="00E263F7">
        <w:rPr>
          <w:rFonts w:asciiTheme="minorHAnsi" w:eastAsiaTheme="minorHAnsi" w:hAnsiTheme="minorHAnsi"/>
          <w:color w:val="000000"/>
          <w:sz w:val="22"/>
          <w:szCs w:val="22"/>
          <w:lang w:eastAsia="en-US"/>
        </w:rPr>
        <w:t> </w:t>
      </w:r>
      <w:r w:rsidRPr="00E263F7">
        <w:rPr>
          <w:rFonts w:asciiTheme="minorHAnsi" w:eastAsiaTheme="minorHAnsi" w:hAnsiTheme="minorHAnsi"/>
          <w:color w:val="000000"/>
          <w:sz w:val="22"/>
          <w:szCs w:val="22"/>
          <w:lang w:eastAsia="en-US"/>
        </w:rPr>
        <w:t xml:space="preserve">vyzvaní </w:t>
      </w:r>
      <w:r w:rsidRPr="00E263F7">
        <w:rPr>
          <w:rFonts w:asciiTheme="minorHAnsi" w:eastAsiaTheme="minorHAnsi" w:hAnsiTheme="minorHAnsi"/>
          <w:b/>
          <w:bCs/>
          <w:color w:val="000000"/>
          <w:sz w:val="22"/>
          <w:szCs w:val="22"/>
          <w:lang w:eastAsia="en-US"/>
        </w:rPr>
        <w:t xml:space="preserve">- </w:t>
      </w:r>
      <w:r w:rsidRPr="00E263F7">
        <w:rPr>
          <w:rFonts w:asciiTheme="minorHAnsi" w:eastAsiaTheme="minorHAnsi" w:hAnsiTheme="minorHAnsi"/>
          <w:color w:val="000000"/>
          <w:sz w:val="22"/>
          <w:szCs w:val="22"/>
          <w:lang w:eastAsia="en-US"/>
        </w:rPr>
        <w:t xml:space="preserve">každej </w:t>
      </w:r>
      <w:r w:rsidRPr="00E263F7">
        <w:rPr>
          <w:rFonts w:asciiTheme="minorHAnsi" w:eastAsiaTheme="minorHAnsi" w:hAnsiTheme="minorHAnsi"/>
          <w:color w:val="000000"/>
          <w:sz w:val="22"/>
          <w:szCs w:val="22"/>
          <w:lang w:eastAsia="en-US"/>
        </w:rPr>
        <w:lastRenderedPageBreak/>
        <w:t xml:space="preserve">jednotlivej podmienky poskytnutia príspevku (ktorá je overovaná v rámci administratívneho overenia) na základe údajov uvedených žiadateľom v ŽoNFP, dostupných zdrojov na priame overenie podmienok poskytnutia príspevku a v relevantných prílohách ŽoNFP. </w:t>
      </w:r>
    </w:p>
    <w:p w14:paraId="7DA92074" w14:textId="6FB29CAE" w:rsidR="003F2A48" w:rsidRDefault="003F2A48" w:rsidP="0063716F">
      <w:pPr>
        <w:autoSpaceDE w:val="0"/>
        <w:autoSpaceDN w:val="0"/>
        <w:adjustRightInd w:val="0"/>
        <w:spacing w:before="120" w:after="120"/>
        <w:ind w:firstLine="357"/>
        <w:jc w:val="both"/>
        <w:rPr>
          <w:ins w:id="255" w:author="Šušlíková Mária" w:date="2020-11-25T14:34:00Z"/>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V prípade, ak na základe </w:t>
      </w:r>
      <w:del w:id="256" w:author="Šušlíková Mária" w:date="2020-11-25T14:34:00Z">
        <w:r w:rsidRPr="00E263F7" w:rsidDel="00186E4E">
          <w:rPr>
            <w:rFonts w:asciiTheme="minorHAnsi" w:eastAsiaTheme="minorHAnsi" w:hAnsiTheme="minorHAnsi"/>
            <w:color w:val="000000"/>
            <w:sz w:val="22"/>
            <w:szCs w:val="22"/>
            <w:lang w:eastAsia="en-US"/>
          </w:rPr>
          <w:delText xml:space="preserve">preskúmania </w:delText>
        </w:r>
      </w:del>
      <w:ins w:id="257" w:author="Šušlíková Mária" w:date="2020-11-25T14:34:00Z">
        <w:r w:rsidR="00186E4E">
          <w:rPr>
            <w:rFonts w:asciiTheme="minorHAnsi" w:eastAsiaTheme="minorHAnsi" w:hAnsiTheme="minorHAnsi"/>
            <w:color w:val="000000"/>
            <w:sz w:val="22"/>
            <w:szCs w:val="22"/>
            <w:lang w:eastAsia="en-US"/>
          </w:rPr>
          <w:t>overenia</w:t>
        </w:r>
        <w:r w:rsidR="00186E4E" w:rsidRPr="00E263F7">
          <w:rPr>
            <w:rFonts w:asciiTheme="minorHAnsi" w:eastAsiaTheme="minorHAnsi" w:hAnsiTheme="minorHAnsi"/>
            <w:color w:val="000000"/>
            <w:sz w:val="22"/>
            <w:szCs w:val="22"/>
            <w:lang w:eastAsia="en-US"/>
          </w:rPr>
          <w:t xml:space="preserve"> </w:t>
        </w:r>
      </w:ins>
      <w:r w:rsidRPr="00E263F7">
        <w:rPr>
          <w:rFonts w:asciiTheme="minorHAnsi" w:eastAsiaTheme="minorHAnsi" w:hAnsiTheme="minorHAnsi"/>
          <w:color w:val="000000"/>
          <w:sz w:val="22"/>
          <w:szCs w:val="22"/>
          <w:lang w:eastAsia="en-US"/>
        </w:rPr>
        <w:t>ŽoNFP a jej príloh vzniknú pochybnosti o</w:t>
      </w:r>
      <w:r w:rsidR="001912B9" w:rsidRPr="00E263F7">
        <w:rPr>
          <w:rFonts w:asciiTheme="minorHAnsi" w:eastAsiaTheme="minorHAnsi" w:hAnsiTheme="minorHAnsi"/>
          <w:color w:val="000000"/>
          <w:sz w:val="22"/>
          <w:szCs w:val="22"/>
          <w:lang w:eastAsia="en-US"/>
        </w:rPr>
        <w:t> </w:t>
      </w:r>
      <w:r w:rsidRPr="00E263F7">
        <w:rPr>
          <w:rFonts w:asciiTheme="minorHAnsi" w:eastAsiaTheme="minorHAnsi" w:hAnsiTheme="minorHAnsi"/>
          <w:color w:val="000000"/>
          <w:sz w:val="22"/>
          <w:szCs w:val="22"/>
          <w:lang w:eastAsia="en-US"/>
        </w:rPr>
        <w:t xml:space="preserve">pravdivosti alebo úplnosti ŽoNFP alebo jej príloh, RO </w:t>
      </w:r>
      <w:r w:rsidR="00B3363D" w:rsidRPr="00E263F7">
        <w:rPr>
          <w:rFonts w:asciiTheme="minorHAnsi" w:eastAsiaTheme="minorHAnsi" w:hAnsiTheme="minorHAnsi"/>
          <w:color w:val="000000"/>
          <w:sz w:val="22"/>
          <w:szCs w:val="22"/>
          <w:lang w:eastAsia="en-US"/>
        </w:rPr>
        <w:t xml:space="preserve">OP TP </w:t>
      </w:r>
      <w:r w:rsidRPr="00E263F7">
        <w:rPr>
          <w:rFonts w:asciiTheme="minorHAnsi" w:eastAsiaTheme="minorHAnsi" w:hAnsiTheme="minorHAnsi"/>
          <w:color w:val="000000"/>
          <w:sz w:val="22"/>
          <w:szCs w:val="22"/>
          <w:lang w:eastAsia="en-US"/>
        </w:rPr>
        <w:t xml:space="preserve">vyzve žiadateľa na doplnenie neúplných údajov (vzor výzvy v prílohe vyzvania), vysvetlenie nejasností alebo nápravu nepravdivých údajov zaslaním výzvy na doplnenie ŽoNFP </w:t>
      </w:r>
      <w:r w:rsidR="00754B18" w:rsidRPr="00E263F7">
        <w:rPr>
          <w:rFonts w:asciiTheme="minorHAnsi" w:eastAsiaTheme="minorHAnsi" w:hAnsiTheme="minorHAnsi"/>
          <w:color w:val="000000"/>
          <w:sz w:val="22"/>
          <w:szCs w:val="22"/>
          <w:lang w:eastAsia="en-US"/>
        </w:rPr>
        <w:t xml:space="preserve">s určením </w:t>
      </w:r>
      <w:r w:rsidRPr="00E263F7">
        <w:rPr>
          <w:rFonts w:asciiTheme="minorHAnsi" w:eastAsiaTheme="minorHAnsi" w:hAnsiTheme="minorHAnsi"/>
          <w:color w:val="000000"/>
          <w:sz w:val="22"/>
          <w:szCs w:val="22"/>
          <w:lang w:eastAsia="en-US"/>
        </w:rPr>
        <w:t xml:space="preserve"> lehot</w:t>
      </w:r>
      <w:r w:rsidR="00754B18" w:rsidRPr="00E263F7">
        <w:rPr>
          <w:rFonts w:asciiTheme="minorHAnsi" w:eastAsiaTheme="minorHAnsi" w:hAnsiTheme="minorHAnsi"/>
          <w:color w:val="000000"/>
          <w:sz w:val="22"/>
          <w:szCs w:val="22"/>
          <w:lang w:eastAsia="en-US"/>
        </w:rPr>
        <w:t xml:space="preserve">y na doplnenie </w:t>
      </w:r>
      <w:r w:rsidR="003041BF" w:rsidRPr="00E263F7">
        <w:rPr>
          <w:rFonts w:asciiTheme="minorHAnsi" w:eastAsiaTheme="minorHAnsi" w:hAnsiTheme="minorHAnsi"/>
          <w:color w:val="000000"/>
          <w:sz w:val="22"/>
          <w:szCs w:val="22"/>
          <w:lang w:eastAsia="en-US"/>
        </w:rPr>
        <w:t>min</w:t>
      </w:r>
      <w:r w:rsidR="00754B18" w:rsidRPr="00E263F7">
        <w:rPr>
          <w:rFonts w:asciiTheme="minorHAnsi" w:eastAsiaTheme="minorHAnsi" w:hAnsiTheme="minorHAnsi"/>
          <w:color w:val="000000"/>
          <w:sz w:val="22"/>
          <w:szCs w:val="22"/>
          <w:lang w:eastAsia="en-US"/>
        </w:rPr>
        <w:t>imálne</w:t>
      </w:r>
      <w:r w:rsidR="003041BF" w:rsidRPr="00E263F7">
        <w:rPr>
          <w:rFonts w:asciiTheme="minorHAnsi" w:eastAsiaTheme="minorHAnsi" w:hAnsiTheme="minorHAnsi"/>
          <w:color w:val="000000"/>
          <w:sz w:val="22"/>
          <w:szCs w:val="22"/>
          <w:lang w:eastAsia="en-US"/>
        </w:rPr>
        <w:t xml:space="preserve"> </w:t>
      </w:r>
      <w:r w:rsidRPr="00E263F7">
        <w:rPr>
          <w:rFonts w:asciiTheme="minorHAnsi" w:eastAsiaTheme="minorHAnsi" w:hAnsiTheme="minorHAnsi"/>
          <w:color w:val="000000"/>
          <w:sz w:val="22"/>
          <w:szCs w:val="22"/>
          <w:lang w:eastAsia="en-US"/>
        </w:rPr>
        <w:t xml:space="preserve">5 pracovných dní. </w:t>
      </w:r>
    </w:p>
    <w:p w14:paraId="32319FF2" w14:textId="2B725175" w:rsidR="00186E4E" w:rsidRPr="0063091C" w:rsidRDefault="00186E4E" w:rsidP="0063716F">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ins w:id="258" w:author="Šušlíková Mária" w:date="2020-11-25T14:34:00Z">
        <w:r w:rsidRPr="0063091C">
          <w:rPr>
            <w:rFonts w:asciiTheme="minorHAnsi" w:hAnsiTheme="minorHAnsi" w:cstheme="minorHAnsi"/>
            <w:sz w:val="22"/>
            <w:szCs w:val="22"/>
            <w:rPrChange w:id="259" w:author="Šušlíková, Mária" w:date="2020-12-15T15:45:00Z">
              <w:rPr>
                <w:rFonts w:asciiTheme="minorHAnsi" w:hAnsiTheme="minorHAnsi" w:cstheme="minorHAnsi"/>
              </w:rPr>
            </w:rPrChange>
          </w:rPr>
          <w:t>Ak lehota na doplnenie alebo zmenu ŽoNFP márne uplynula v období od 12.3.2020 do 21.5.2020 (deň nadobudnutia účinnosti novely zákona o príspevku z EŠIF č. 128/2020 Z. z.), žiadateľ je oprávnený doplniť alebo zmeniť ŽoNFP najneskôr do jedného mesiaca odo dňa nadobudnutia účinnosti novely zákona o príspevku z EŠIF č. 128/2020 Z. z. (do 22.6.2020 vrátane).</w:t>
        </w:r>
      </w:ins>
    </w:p>
    <w:p w14:paraId="5C4EFF7F" w14:textId="77777777" w:rsidR="003F2A48" w:rsidRPr="00E263F7" w:rsidRDefault="003F2A48" w:rsidP="0063716F">
      <w:pPr>
        <w:autoSpaceDE w:val="0"/>
        <w:autoSpaceDN w:val="0"/>
        <w:adjustRightInd w:val="0"/>
        <w:spacing w:before="120" w:after="120"/>
        <w:ind w:firstLine="357"/>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Po doplnení údajov zo strany žiadateľa RO </w:t>
      </w:r>
      <w:r w:rsidR="00B3363D" w:rsidRPr="00E263F7">
        <w:rPr>
          <w:rFonts w:asciiTheme="minorHAnsi" w:eastAsiaTheme="minorHAnsi" w:hAnsiTheme="minorHAnsi"/>
          <w:color w:val="000000"/>
          <w:sz w:val="22"/>
          <w:szCs w:val="22"/>
          <w:lang w:eastAsia="en-US"/>
        </w:rPr>
        <w:t xml:space="preserve">OP TP </w:t>
      </w:r>
      <w:r w:rsidRPr="00E263F7">
        <w:rPr>
          <w:rFonts w:asciiTheme="minorHAnsi" w:eastAsiaTheme="minorHAnsi" w:hAnsiTheme="minorHAnsi"/>
          <w:color w:val="000000"/>
          <w:sz w:val="22"/>
          <w:szCs w:val="22"/>
          <w:lang w:eastAsia="en-US"/>
        </w:rPr>
        <w:t xml:space="preserve">opätovne skontroluje predložené dokumenty a informácie a: </w:t>
      </w:r>
    </w:p>
    <w:p w14:paraId="396FA6BE" w14:textId="77777777" w:rsidR="006D4272" w:rsidRDefault="006D4272" w:rsidP="006D4272">
      <w:pPr>
        <w:pStyle w:val="Odsekzoznamu"/>
        <w:numPr>
          <w:ilvl w:val="0"/>
          <w:numId w:val="2"/>
        </w:numPr>
        <w:spacing w:before="120" w:after="120"/>
        <w:contextualSpacing w:val="0"/>
        <w:jc w:val="both"/>
        <w:rPr>
          <w:rFonts w:asciiTheme="minorHAnsi" w:hAnsiTheme="minorHAnsi" w:cstheme="minorHAnsi"/>
          <w:sz w:val="22"/>
          <w:szCs w:val="22"/>
        </w:rPr>
      </w:pPr>
      <w:r>
        <w:rPr>
          <w:rFonts w:asciiTheme="minorHAnsi" w:hAnsiTheme="minorHAnsi" w:cstheme="minorHAnsi"/>
          <w:sz w:val="22"/>
          <w:szCs w:val="22"/>
        </w:rPr>
        <w:t>v</w:t>
      </w:r>
      <w:r w:rsidRPr="00EF059D">
        <w:rPr>
          <w:rFonts w:asciiTheme="minorHAnsi" w:hAnsiTheme="minorHAnsi" w:cstheme="minorHAnsi"/>
          <w:sz w:val="22"/>
          <w:szCs w:val="22"/>
        </w:rPr>
        <w:t xml:space="preserve"> prípade nesplnenia niektorej z podmienok poskytnutia príspevku, a to ani po predložení doplnených údajov zo strany žiadateľa, RO </w:t>
      </w:r>
      <w:r>
        <w:rPr>
          <w:rFonts w:asciiTheme="minorHAnsi" w:hAnsiTheme="minorHAnsi" w:cstheme="minorHAnsi"/>
          <w:sz w:val="22"/>
          <w:szCs w:val="22"/>
        </w:rPr>
        <w:t xml:space="preserve">OP TP </w:t>
      </w:r>
      <w:r w:rsidRPr="00EF059D">
        <w:rPr>
          <w:rFonts w:asciiTheme="minorHAnsi" w:hAnsiTheme="minorHAnsi" w:cstheme="minorHAnsi"/>
          <w:sz w:val="22"/>
          <w:szCs w:val="22"/>
        </w:rPr>
        <w:t>rozhodne o neschválení ŽoNFP, pričom v rozhodnutí identifikuje, ktorá z podmienok nebola splnená</w:t>
      </w:r>
      <w:r>
        <w:rPr>
          <w:rFonts w:asciiTheme="minorHAnsi" w:hAnsiTheme="minorHAnsi" w:cstheme="minorHAnsi"/>
          <w:sz w:val="22"/>
          <w:szCs w:val="22"/>
        </w:rPr>
        <w:t>;</w:t>
      </w:r>
    </w:p>
    <w:p w14:paraId="5DAC80A1" w14:textId="579225B7" w:rsidR="001912B9" w:rsidRPr="0063091C" w:rsidRDefault="006D4272" w:rsidP="006D4272">
      <w:pPr>
        <w:pStyle w:val="Odsekzoznamu"/>
        <w:numPr>
          <w:ilvl w:val="0"/>
          <w:numId w:val="2"/>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Change w:id="260" w:author="Šušlíková, Mária" w:date="2020-12-15T15:44:00Z">
            <w:rPr>
              <w:rFonts w:asciiTheme="minorHAnsi" w:eastAsiaTheme="minorHAnsi" w:hAnsiTheme="minorHAnsi"/>
              <w:color w:val="000000"/>
              <w:sz w:val="22"/>
              <w:szCs w:val="22"/>
              <w:lang w:eastAsia="en-US"/>
            </w:rPr>
          </w:rPrChange>
        </w:rPr>
      </w:pPr>
      <w:r w:rsidRPr="00EF059D">
        <w:rPr>
          <w:rFonts w:asciiTheme="minorHAnsi" w:hAnsiTheme="minorHAnsi" w:cstheme="minorHAnsi"/>
          <w:sz w:val="22"/>
          <w:szCs w:val="22"/>
        </w:rPr>
        <w:t xml:space="preserve">v prípade </w:t>
      </w:r>
      <w:ins w:id="261" w:author="Šušlíková Mária" w:date="2020-11-25T14:35:00Z">
        <w:r w:rsidR="00186E4E">
          <w:rPr>
            <w:rFonts w:asciiTheme="minorHAnsi" w:hAnsiTheme="minorHAnsi" w:cstheme="minorHAnsi"/>
            <w:sz w:val="22"/>
            <w:szCs w:val="22"/>
          </w:rPr>
          <w:t>nedoplnenia žiadnych náležitostí, v prípade</w:t>
        </w:r>
        <w:r w:rsidR="00186E4E" w:rsidRPr="00EF059D">
          <w:rPr>
            <w:rFonts w:asciiTheme="minorHAnsi" w:hAnsiTheme="minorHAnsi" w:cstheme="minorHAnsi"/>
            <w:sz w:val="22"/>
            <w:szCs w:val="22"/>
          </w:rPr>
          <w:t xml:space="preserve"> </w:t>
        </w:r>
      </w:ins>
      <w:r w:rsidRPr="00EF059D">
        <w:rPr>
          <w:rFonts w:asciiTheme="minorHAnsi" w:hAnsiTheme="minorHAnsi" w:cstheme="minorHAnsi"/>
          <w:sz w:val="22"/>
          <w:szCs w:val="22"/>
        </w:rPr>
        <w:t>doručenia požadovaných náležitostí po stanovenom termíne alebo v prípade, ak aj po doplnení chýbajúcich náležitostí naďalej pretrvávajú pochybnosti o pravdivosti alebo úplnosti ŽoNFP, na základe čoho nie je možné overiť splnenie niektorej z podmienok poskytnutia príspevku a rozhodnúť o schválení ŽoNFP</w:t>
      </w:r>
      <w:r w:rsidR="001D6827">
        <w:rPr>
          <w:rFonts w:asciiTheme="minorHAnsi" w:hAnsiTheme="minorHAnsi" w:cstheme="minorHAnsi"/>
          <w:sz w:val="22"/>
          <w:szCs w:val="22"/>
        </w:rPr>
        <w:t>,</w:t>
      </w:r>
      <w:r w:rsidRPr="00230311">
        <w:rPr>
          <w:rFonts w:asciiTheme="minorHAnsi" w:hAnsiTheme="minorHAnsi" w:cstheme="minorHAnsi"/>
          <w:sz w:val="22"/>
          <w:szCs w:val="22"/>
        </w:rPr>
        <w:t xml:space="preserve"> </w:t>
      </w:r>
      <w:r>
        <w:rPr>
          <w:rFonts w:asciiTheme="minorHAnsi" w:hAnsiTheme="minorHAnsi" w:cstheme="minorHAnsi"/>
          <w:sz w:val="22"/>
          <w:szCs w:val="22"/>
        </w:rPr>
        <w:t>RO OP TP</w:t>
      </w:r>
      <w:r w:rsidR="003F2A48" w:rsidRPr="00E263F7">
        <w:rPr>
          <w:rFonts w:asciiTheme="minorHAnsi" w:eastAsiaTheme="minorHAnsi" w:hAnsiTheme="minorHAnsi"/>
          <w:color w:val="000000"/>
          <w:sz w:val="22"/>
          <w:szCs w:val="22"/>
          <w:lang w:eastAsia="en-US"/>
        </w:rPr>
        <w:t xml:space="preserve"> zastaví konanie o</w:t>
      </w:r>
      <w:del w:id="262" w:author="Šušlíková Mária" w:date="2020-11-19T15:27:00Z">
        <w:r w:rsidR="003F2A48" w:rsidRPr="00E263F7" w:rsidDel="009E1A12">
          <w:rPr>
            <w:rFonts w:asciiTheme="minorHAnsi" w:eastAsiaTheme="minorHAnsi" w:hAnsiTheme="minorHAnsi"/>
            <w:color w:val="000000"/>
            <w:sz w:val="22"/>
            <w:szCs w:val="22"/>
            <w:lang w:eastAsia="en-US"/>
          </w:rPr>
          <w:delText xml:space="preserve"> </w:delText>
        </w:r>
      </w:del>
      <w:ins w:id="263" w:author="Šušlíková Mária" w:date="2020-11-19T15:27:00Z">
        <w:r w:rsidR="009E1A12">
          <w:rPr>
            <w:rFonts w:asciiTheme="minorHAnsi" w:eastAsiaTheme="minorHAnsi" w:hAnsiTheme="minorHAnsi"/>
            <w:color w:val="000000"/>
            <w:sz w:val="22"/>
            <w:szCs w:val="22"/>
            <w:lang w:eastAsia="en-US"/>
          </w:rPr>
          <w:t> </w:t>
        </w:r>
      </w:ins>
      <w:r w:rsidR="003F2A48" w:rsidRPr="00E263F7">
        <w:rPr>
          <w:rFonts w:asciiTheme="minorHAnsi" w:eastAsiaTheme="minorHAnsi" w:hAnsiTheme="minorHAnsi"/>
          <w:color w:val="000000"/>
          <w:sz w:val="22"/>
          <w:szCs w:val="22"/>
          <w:lang w:eastAsia="en-US"/>
        </w:rPr>
        <w:t>ŽoNFP</w:t>
      </w:r>
      <w:ins w:id="264" w:author="Šušlíková Mária" w:date="2020-11-19T15:27:00Z">
        <w:r w:rsidR="009E1A12" w:rsidRPr="0087490B">
          <w:rPr>
            <w:rFonts w:asciiTheme="minorHAnsi" w:eastAsiaTheme="minorHAnsi" w:hAnsiTheme="minorHAnsi" w:cstheme="minorHAnsi"/>
            <w:color w:val="000000"/>
            <w:sz w:val="22"/>
            <w:szCs w:val="22"/>
            <w:lang w:eastAsia="en-US"/>
          </w:rPr>
          <w:t>.</w:t>
        </w:r>
      </w:ins>
      <w:ins w:id="265" w:author="Šušlíková Mária" w:date="2020-11-25T14:36:00Z">
        <w:r w:rsidR="00186E4E" w:rsidRPr="0063091C">
          <w:rPr>
            <w:rFonts w:asciiTheme="minorHAnsi" w:eastAsiaTheme="minorHAnsi" w:hAnsiTheme="minorHAnsi" w:cstheme="minorHAnsi"/>
            <w:color w:val="000000"/>
            <w:sz w:val="22"/>
            <w:szCs w:val="22"/>
            <w:lang w:eastAsia="en-US"/>
            <w:rPrChange w:id="266" w:author="Šušlíková, Mária" w:date="2020-12-15T15:44:00Z">
              <w:rPr>
                <w:rFonts w:asciiTheme="minorHAnsi" w:eastAsiaTheme="minorHAnsi" w:hAnsiTheme="minorHAnsi"/>
                <w:color w:val="000000"/>
                <w:sz w:val="22"/>
                <w:szCs w:val="22"/>
                <w:lang w:eastAsia="en-US"/>
              </w:rPr>
            </w:rPrChange>
          </w:rPr>
          <w:t xml:space="preserve"> </w:t>
        </w:r>
        <w:r w:rsidR="00186E4E" w:rsidRPr="0063091C">
          <w:rPr>
            <w:rFonts w:asciiTheme="minorHAnsi" w:hAnsiTheme="minorHAnsi" w:cstheme="minorHAnsi"/>
            <w:sz w:val="22"/>
            <w:szCs w:val="22"/>
            <w:rPrChange w:id="267" w:author="Šušlíková, Mária" w:date="2020-12-15T15:44:00Z">
              <w:rPr/>
            </w:rPrChange>
          </w:rPr>
          <w:t>Ak RO OP TP poučil žiadateľa o možnosti zastaviť konanie o ŽoNFP, je oprávnený tak urobiť v čase krízovej situácie v prípade nedoplnenia žiadnych náležitostí, v prípade doručenia požadovaných náležitostí po termíne stanovenom RO OP TP alebo v prípade, ak aj po doplnení chýbajúcich náležitostí naďalej pretrvávajú pochybnosti o pravdivosti alebo úplnosti ŽoNFP, na základe čoho nie je možné overiť splnenie niektorej z podmienok poskytnutia príspevku a rozhodnúť o schválení ŽoNFP</w:t>
        </w:r>
      </w:ins>
      <w:r w:rsidR="003F2A48" w:rsidRPr="0087490B">
        <w:rPr>
          <w:rFonts w:asciiTheme="minorHAnsi" w:eastAsiaTheme="minorHAnsi" w:hAnsiTheme="minorHAnsi" w:cstheme="minorHAnsi"/>
          <w:color w:val="000000"/>
          <w:sz w:val="22"/>
          <w:szCs w:val="22"/>
          <w:lang w:eastAsia="en-US"/>
        </w:rPr>
        <w:t xml:space="preserve">; </w:t>
      </w:r>
    </w:p>
    <w:p w14:paraId="3DCF83FE" w14:textId="77777777" w:rsidR="003F2A48" w:rsidRPr="00E263F7" w:rsidRDefault="003F2A48" w:rsidP="0063716F">
      <w:pPr>
        <w:pStyle w:val="Odsekzoznamu"/>
        <w:numPr>
          <w:ilvl w:val="0"/>
          <w:numId w:val="2"/>
        </w:numPr>
        <w:autoSpaceDE w:val="0"/>
        <w:autoSpaceDN w:val="0"/>
        <w:adjustRightInd w:val="0"/>
        <w:spacing w:before="120" w:after="120"/>
        <w:ind w:left="714" w:hanging="357"/>
        <w:contextualSpacing w:val="0"/>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v prípade splnenia všetkých podmienok poskytnutia príspevku, ktorých overenie je súčasťou administratívneho overenia, je ŽoNFP postúpená na odborné hodnotenie. </w:t>
      </w:r>
    </w:p>
    <w:p w14:paraId="5D078981" w14:textId="77777777" w:rsidR="006829FC" w:rsidRPr="00E263F7" w:rsidRDefault="003F2A48" w:rsidP="0063716F">
      <w:pPr>
        <w:spacing w:before="120" w:after="120"/>
        <w:ind w:firstLine="357"/>
        <w:jc w:val="both"/>
        <w:rPr>
          <w:rFonts w:asciiTheme="minorHAnsi" w:hAnsiTheme="minorHAnsi"/>
          <w:sz w:val="22"/>
          <w:szCs w:val="22"/>
        </w:rPr>
      </w:pPr>
      <w:r w:rsidRPr="00E263F7">
        <w:rPr>
          <w:rFonts w:asciiTheme="minorHAnsi" w:eastAsiaTheme="minorHAnsi" w:hAnsiTheme="minorHAnsi"/>
          <w:color w:val="000000"/>
          <w:sz w:val="22"/>
          <w:szCs w:val="22"/>
          <w:lang w:eastAsia="en-US"/>
        </w:rPr>
        <w:t xml:space="preserve">Žiadosť o NFP posúdia v rámci </w:t>
      </w:r>
      <w:r w:rsidRPr="00E263F7">
        <w:rPr>
          <w:rFonts w:asciiTheme="minorHAnsi" w:eastAsiaTheme="minorHAnsi" w:hAnsiTheme="minorHAnsi"/>
          <w:b/>
          <w:bCs/>
          <w:color w:val="000000"/>
          <w:sz w:val="22"/>
          <w:szCs w:val="22"/>
          <w:lang w:eastAsia="en-US"/>
        </w:rPr>
        <w:t xml:space="preserve">odborného hodnotenia </w:t>
      </w:r>
      <w:r w:rsidRPr="00E263F7">
        <w:rPr>
          <w:rFonts w:asciiTheme="minorHAnsi" w:eastAsiaTheme="minorHAnsi" w:hAnsiTheme="minorHAnsi"/>
          <w:color w:val="000000"/>
          <w:sz w:val="22"/>
          <w:szCs w:val="22"/>
          <w:lang w:eastAsia="en-US"/>
        </w:rPr>
        <w:t>dvaja odborní hodnotitelia v</w:t>
      </w:r>
      <w:r w:rsidR="001912B9" w:rsidRPr="00E263F7">
        <w:rPr>
          <w:rFonts w:asciiTheme="minorHAnsi" w:eastAsiaTheme="minorHAnsi" w:hAnsiTheme="minorHAnsi"/>
          <w:color w:val="000000"/>
          <w:sz w:val="22"/>
          <w:szCs w:val="22"/>
          <w:lang w:eastAsia="en-US"/>
        </w:rPr>
        <w:t> </w:t>
      </w:r>
      <w:r w:rsidRPr="00E263F7">
        <w:rPr>
          <w:rFonts w:asciiTheme="minorHAnsi" w:eastAsiaTheme="minorHAnsi" w:hAnsiTheme="minorHAnsi"/>
          <w:color w:val="000000"/>
          <w:sz w:val="22"/>
          <w:szCs w:val="22"/>
          <w:lang w:eastAsia="en-US"/>
        </w:rPr>
        <w:t>totožnom rozsahu, pričom využijú hodnotiace kritériá, zverejnené na webovom sídle RO OP TP (</w:t>
      </w:r>
      <w:hyperlink r:id="rId24" w:history="1">
        <w:r w:rsidR="007775EB" w:rsidRPr="00E263F7">
          <w:rPr>
            <w:rStyle w:val="Hypertextovprepojenie"/>
            <w:rFonts w:asciiTheme="minorHAnsi" w:eastAsiaTheme="minorHAnsi" w:hAnsiTheme="minorHAnsi"/>
            <w:sz w:val="22"/>
            <w:szCs w:val="22"/>
            <w:lang w:eastAsia="en-US"/>
          </w:rPr>
          <w:t>http://www.optp.vlada.gov.sk/ine-dokumenty/</w:t>
        </w:r>
      </w:hyperlink>
      <w:r w:rsidRPr="00E263F7">
        <w:rPr>
          <w:rFonts w:asciiTheme="minorHAnsi" w:eastAsiaTheme="minorHAnsi" w:hAnsiTheme="minorHAnsi"/>
          <w:color w:val="000000"/>
          <w:sz w:val="22"/>
          <w:szCs w:val="22"/>
          <w:lang w:eastAsia="en-US"/>
        </w:rPr>
        <w:t>). Hodnotitelia postupujú pri hodnotení žiadostí o NFP v súlade s</w:t>
      </w:r>
      <w:r w:rsidR="001912B9" w:rsidRPr="00E263F7">
        <w:rPr>
          <w:rFonts w:asciiTheme="minorHAnsi" w:eastAsiaTheme="minorHAnsi" w:hAnsiTheme="minorHAnsi"/>
          <w:color w:val="000000"/>
          <w:sz w:val="22"/>
          <w:szCs w:val="22"/>
          <w:lang w:eastAsia="en-US"/>
        </w:rPr>
        <w:t> </w:t>
      </w:r>
      <w:r w:rsidRPr="00E263F7">
        <w:rPr>
          <w:rFonts w:asciiTheme="minorHAnsi" w:eastAsiaTheme="minorHAnsi" w:hAnsiTheme="minorHAnsi"/>
          <w:color w:val="000000"/>
          <w:sz w:val="22"/>
          <w:szCs w:val="22"/>
          <w:lang w:eastAsia="en-US"/>
        </w:rPr>
        <w:t>Príručkou pre odborného hodnotiteľa pre operačný program Technická pomoc 2014 - 2020 (</w:t>
      </w:r>
      <w:hyperlink r:id="rId25" w:history="1">
        <w:r w:rsidR="007775EB" w:rsidRPr="00E263F7">
          <w:rPr>
            <w:rStyle w:val="Hypertextovprepojenie"/>
            <w:rFonts w:asciiTheme="minorHAnsi" w:hAnsiTheme="minorHAnsi"/>
            <w:sz w:val="22"/>
            <w:szCs w:val="22"/>
          </w:rPr>
          <w:t>http://www.optp.vlada.gov.sk/ine-dokumenty/</w:t>
        </w:r>
      </w:hyperlink>
      <w:r w:rsidRPr="00E263F7">
        <w:rPr>
          <w:rFonts w:asciiTheme="minorHAnsi" w:eastAsiaTheme="minorHAnsi" w:hAnsiTheme="minorHAnsi"/>
          <w:color w:val="000000"/>
          <w:sz w:val="22"/>
          <w:szCs w:val="22"/>
          <w:lang w:eastAsia="en-US"/>
        </w:rPr>
        <w:t>).</w:t>
      </w:r>
    </w:p>
    <w:p w14:paraId="1E28905A" w14:textId="77777777" w:rsidR="00186E4E" w:rsidRDefault="003F2A48" w:rsidP="0063716F">
      <w:pPr>
        <w:autoSpaceDE w:val="0"/>
        <w:autoSpaceDN w:val="0"/>
        <w:adjustRightInd w:val="0"/>
        <w:spacing w:before="120" w:after="120"/>
        <w:ind w:firstLine="357"/>
        <w:jc w:val="both"/>
        <w:rPr>
          <w:ins w:id="268" w:author="Šušlíková Mária" w:date="2020-11-25T14:36:00Z"/>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RO </w:t>
      </w:r>
      <w:r w:rsidR="00B3363D" w:rsidRPr="00E263F7">
        <w:rPr>
          <w:rFonts w:asciiTheme="minorHAnsi" w:eastAsiaTheme="minorHAnsi" w:hAnsiTheme="minorHAnsi"/>
          <w:color w:val="000000"/>
          <w:sz w:val="22"/>
          <w:szCs w:val="22"/>
          <w:lang w:eastAsia="en-US"/>
        </w:rPr>
        <w:t xml:space="preserve">OP TP </w:t>
      </w:r>
      <w:r w:rsidRPr="00E263F7">
        <w:rPr>
          <w:rFonts w:asciiTheme="minorHAnsi" w:eastAsiaTheme="minorHAnsi" w:hAnsiTheme="minorHAnsi"/>
          <w:color w:val="000000"/>
          <w:sz w:val="22"/>
          <w:szCs w:val="22"/>
          <w:lang w:eastAsia="en-US"/>
        </w:rPr>
        <w:t xml:space="preserve">je oprávnený vyžiadať od žiadateľa, na základe požiadavky odborných hodnotiteľov, doplňujúce informácie </w:t>
      </w:r>
      <w:r w:rsidR="00754B18" w:rsidRPr="0063716F">
        <w:rPr>
          <w:rFonts w:asciiTheme="minorHAnsi" w:hAnsiTheme="minorHAnsi"/>
          <w:sz w:val="22"/>
          <w:szCs w:val="22"/>
        </w:rPr>
        <w:t xml:space="preserve">formou zaslania výzvy na doplnenie ŽoNFP </w:t>
      </w:r>
      <w:r w:rsidRPr="00E263F7">
        <w:rPr>
          <w:rFonts w:asciiTheme="minorHAnsi" w:eastAsiaTheme="minorHAnsi" w:hAnsiTheme="minorHAnsi"/>
          <w:color w:val="000000"/>
          <w:sz w:val="22"/>
          <w:szCs w:val="22"/>
          <w:lang w:eastAsia="en-US"/>
        </w:rPr>
        <w:t xml:space="preserve">v lehote </w:t>
      </w:r>
      <w:r w:rsidR="00754B18" w:rsidRPr="00E263F7">
        <w:rPr>
          <w:rFonts w:asciiTheme="minorHAnsi" w:eastAsiaTheme="minorHAnsi" w:hAnsiTheme="minorHAnsi"/>
          <w:color w:val="000000"/>
          <w:sz w:val="22"/>
          <w:szCs w:val="22"/>
          <w:lang w:eastAsia="en-US"/>
        </w:rPr>
        <w:t xml:space="preserve">minimálne </w:t>
      </w:r>
      <w:r w:rsidRPr="00E263F7">
        <w:rPr>
          <w:rFonts w:asciiTheme="minorHAnsi" w:eastAsiaTheme="minorHAnsi" w:hAnsiTheme="minorHAnsi"/>
          <w:color w:val="000000"/>
          <w:sz w:val="22"/>
          <w:szCs w:val="22"/>
          <w:lang w:eastAsia="en-US"/>
        </w:rPr>
        <w:t xml:space="preserve">5 pracovných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ŽoNFP, bude viesť k zastaveniu konania o ŽoNFP. Ak sa na základe predložených dokumentov v tejto fáze preukáže, že ŽoNFP nespĺňa podmienky poskytnutia príspevku, RO </w:t>
      </w:r>
      <w:r w:rsidR="00B3363D" w:rsidRPr="00E263F7">
        <w:rPr>
          <w:rFonts w:asciiTheme="minorHAnsi" w:eastAsiaTheme="minorHAnsi" w:hAnsiTheme="minorHAnsi"/>
          <w:color w:val="000000"/>
          <w:sz w:val="22"/>
          <w:szCs w:val="22"/>
          <w:lang w:eastAsia="en-US"/>
        </w:rPr>
        <w:t xml:space="preserve">OP TP </w:t>
      </w:r>
      <w:r w:rsidRPr="00E263F7">
        <w:rPr>
          <w:rFonts w:asciiTheme="minorHAnsi" w:eastAsiaTheme="minorHAnsi" w:hAnsiTheme="minorHAnsi"/>
          <w:color w:val="000000"/>
          <w:sz w:val="22"/>
          <w:szCs w:val="22"/>
          <w:lang w:eastAsia="en-US"/>
        </w:rPr>
        <w:t>rozhodne o neschválení ŽoNFP.</w:t>
      </w:r>
    </w:p>
    <w:p w14:paraId="0532F8BA" w14:textId="65B5B734" w:rsidR="003F2A48" w:rsidRPr="00E263F7" w:rsidRDefault="00186E4E" w:rsidP="0063716F">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ins w:id="269" w:author="Šušlíková Mária" w:date="2020-11-25T14:36:00Z">
        <w:r w:rsidRPr="0063091C">
          <w:rPr>
            <w:rFonts w:asciiTheme="minorHAnsi" w:hAnsiTheme="minorHAnsi" w:cstheme="minorHAnsi"/>
            <w:sz w:val="22"/>
            <w:szCs w:val="22"/>
            <w:rPrChange w:id="270" w:author="Šušlíková, Mária" w:date="2020-12-15T15:45:00Z">
              <w:rPr>
                <w:rFonts w:asciiTheme="minorHAnsi" w:hAnsiTheme="minorHAnsi" w:cstheme="minorHAnsi"/>
              </w:rPr>
            </w:rPrChange>
          </w:rPr>
          <w:t>Ak lehota na doplnenie alebo zmenu ŽoNFP márne uplynula v období od 12.3.2020 do 21.5.2020 (deň nadobudnutia účinnosti novely zákona o príspevku z EŠIF č. 128/2020 Z. z.), žiadateľ je oprávnený doplniť alebo zmeniť ŽoNFP najneskôr do jedného mesiaca odo dňa</w:t>
        </w:r>
        <w:r w:rsidRPr="00184AD0">
          <w:rPr>
            <w:rFonts w:asciiTheme="minorHAnsi" w:hAnsiTheme="minorHAnsi" w:cstheme="minorHAnsi"/>
          </w:rPr>
          <w:t xml:space="preserve"> nadobudnutia účinnosti novely zákona o príspevku z EŠIF č. 128/2020 Z. z. (do 22.6.2020 vrátane).</w:t>
        </w:r>
      </w:ins>
      <w:r w:rsidR="003F2A48" w:rsidRPr="00E263F7">
        <w:rPr>
          <w:rFonts w:asciiTheme="minorHAnsi" w:eastAsiaTheme="minorHAnsi" w:hAnsiTheme="minorHAnsi"/>
          <w:color w:val="000000"/>
          <w:sz w:val="22"/>
          <w:szCs w:val="22"/>
          <w:lang w:eastAsia="en-US"/>
        </w:rPr>
        <w:t xml:space="preserve"> </w:t>
      </w:r>
    </w:p>
    <w:p w14:paraId="0F7CA967" w14:textId="77777777" w:rsidR="003F2A48" w:rsidRPr="00E263F7" w:rsidRDefault="003F2A48" w:rsidP="0063716F">
      <w:pPr>
        <w:autoSpaceDE w:val="0"/>
        <w:autoSpaceDN w:val="0"/>
        <w:adjustRightInd w:val="0"/>
        <w:spacing w:before="120" w:after="120"/>
        <w:ind w:firstLine="357"/>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lastRenderedPageBreak/>
        <w:t xml:space="preserve">Konečným výstupom odborného hodnotenia je spoločný hodnotiaci hárok. </w:t>
      </w:r>
    </w:p>
    <w:p w14:paraId="3C7B7FE0" w14:textId="7CF8CE91" w:rsidR="003F2A48" w:rsidRPr="00E263F7" w:rsidRDefault="00754B18" w:rsidP="0063716F">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63716F">
        <w:rPr>
          <w:rFonts w:asciiTheme="minorHAnsi" w:hAnsiTheme="minorHAnsi"/>
          <w:color w:val="000000"/>
          <w:sz w:val="22"/>
          <w:szCs w:val="22"/>
        </w:rPr>
        <w:t xml:space="preserve">RO OP TP na základe posúdenia splnenia podmienok poskytnutia príspevku určených vo vyzvaní rozhodne o schválení alebo neschválení ŽoNFP. </w:t>
      </w:r>
      <w:r w:rsidR="003F2A48" w:rsidRPr="00E263F7">
        <w:rPr>
          <w:rFonts w:asciiTheme="minorHAnsi" w:eastAsiaTheme="minorHAnsi" w:hAnsiTheme="minorHAnsi"/>
          <w:color w:val="000000"/>
          <w:sz w:val="22"/>
          <w:szCs w:val="22"/>
          <w:lang w:eastAsia="en-US"/>
        </w:rPr>
        <w:t>Ak ŽoNFP nesplnila podmienky odborného hodnotenia, RO</w:t>
      </w:r>
      <w:r w:rsidR="00B3363D" w:rsidRPr="00E263F7">
        <w:rPr>
          <w:rFonts w:asciiTheme="minorHAnsi" w:eastAsiaTheme="minorHAnsi" w:hAnsiTheme="minorHAnsi"/>
          <w:color w:val="000000"/>
          <w:sz w:val="22"/>
          <w:szCs w:val="22"/>
          <w:lang w:eastAsia="en-US"/>
        </w:rPr>
        <w:t xml:space="preserve"> OP TP</w:t>
      </w:r>
      <w:r w:rsidR="003F2A48" w:rsidRPr="00E263F7">
        <w:rPr>
          <w:rFonts w:asciiTheme="minorHAnsi" w:eastAsiaTheme="minorHAnsi" w:hAnsiTheme="minorHAnsi"/>
          <w:color w:val="000000"/>
          <w:sz w:val="22"/>
          <w:szCs w:val="22"/>
          <w:lang w:eastAsia="en-US"/>
        </w:rPr>
        <w:t xml:space="preserve"> rozhodne o neschválení ŽoNFP. Ak ŽoNFP splnila podmienky odborného hodnotenia, RO</w:t>
      </w:r>
      <w:r w:rsidR="00B3363D" w:rsidRPr="00E263F7">
        <w:rPr>
          <w:rFonts w:asciiTheme="minorHAnsi" w:eastAsiaTheme="minorHAnsi" w:hAnsiTheme="minorHAnsi"/>
          <w:color w:val="000000"/>
          <w:sz w:val="22"/>
          <w:szCs w:val="22"/>
          <w:lang w:eastAsia="en-US"/>
        </w:rPr>
        <w:t xml:space="preserve"> OP TP</w:t>
      </w:r>
      <w:r w:rsidR="003F2A48" w:rsidRPr="00E263F7">
        <w:rPr>
          <w:rFonts w:asciiTheme="minorHAnsi" w:eastAsiaTheme="minorHAnsi" w:hAnsiTheme="minorHAnsi"/>
          <w:color w:val="000000"/>
          <w:sz w:val="22"/>
          <w:szCs w:val="22"/>
          <w:lang w:eastAsia="en-US"/>
        </w:rPr>
        <w:t xml:space="preserve"> rozhodne o schválení ŽoNFP . </w:t>
      </w:r>
    </w:p>
    <w:p w14:paraId="266FFD16" w14:textId="4E8607EB" w:rsidR="002D531A" w:rsidRPr="0063716F" w:rsidRDefault="002D531A" w:rsidP="0063716F">
      <w:pPr>
        <w:autoSpaceDE w:val="0"/>
        <w:autoSpaceDN w:val="0"/>
        <w:adjustRightInd w:val="0"/>
        <w:spacing w:before="120" w:after="120"/>
        <w:ind w:firstLine="360"/>
        <w:jc w:val="both"/>
        <w:rPr>
          <w:rFonts w:asciiTheme="minorHAnsi" w:hAnsiTheme="minorHAnsi"/>
          <w:color w:val="000000"/>
          <w:sz w:val="22"/>
          <w:szCs w:val="22"/>
        </w:rPr>
      </w:pPr>
      <w:r w:rsidRPr="0063716F">
        <w:rPr>
          <w:rFonts w:asciiTheme="minorHAnsi" w:hAnsiTheme="minorHAnsi"/>
          <w:sz w:val="22"/>
          <w:szCs w:val="22"/>
        </w:rPr>
        <w:t>Žiadateľ je oprávnený kedykoľvek počas konania o</w:t>
      </w:r>
      <w:r w:rsidR="00B139A6">
        <w:rPr>
          <w:rFonts w:asciiTheme="minorHAnsi" w:hAnsiTheme="minorHAnsi"/>
          <w:sz w:val="22"/>
          <w:szCs w:val="22"/>
        </w:rPr>
        <w:t> </w:t>
      </w:r>
      <w:r w:rsidRPr="005D6FC6">
        <w:rPr>
          <w:rFonts w:asciiTheme="minorHAnsi" w:hAnsiTheme="minorHAnsi" w:cstheme="minorHAnsi"/>
          <w:sz w:val="22"/>
          <w:szCs w:val="22"/>
        </w:rPr>
        <w:t>ŽoNFP</w:t>
      </w:r>
      <w:r w:rsidR="00B139A6" w:rsidRPr="005D6FC6">
        <w:rPr>
          <w:rFonts w:asciiTheme="minorHAnsi" w:hAnsiTheme="minorHAnsi" w:cstheme="minorHAnsi"/>
          <w:sz w:val="22"/>
          <w:szCs w:val="22"/>
        </w:rPr>
        <w:t>,</w:t>
      </w:r>
      <w:r w:rsidR="00B139A6" w:rsidRPr="001C010B">
        <w:rPr>
          <w:rFonts w:asciiTheme="minorHAnsi" w:hAnsiTheme="minorHAnsi" w:cstheme="minorHAnsi"/>
          <w:sz w:val="22"/>
          <w:szCs w:val="22"/>
        </w:rPr>
        <w:t xml:space="preserve"> </w:t>
      </w:r>
      <w:r w:rsidR="00B139A6" w:rsidRPr="005B2D6C">
        <w:rPr>
          <w:rFonts w:asciiTheme="minorHAnsi" w:hAnsiTheme="minorHAnsi" w:cstheme="minorHAnsi"/>
          <w:sz w:val="22"/>
          <w:szCs w:val="22"/>
        </w:rPr>
        <w:t xml:space="preserve">avšak pred vydaním rozhodnutia vo veci, </w:t>
      </w:r>
      <w:r w:rsidRPr="005D6FC6">
        <w:rPr>
          <w:rFonts w:asciiTheme="minorHAnsi" w:hAnsiTheme="minorHAnsi" w:cstheme="minorHAnsi"/>
          <w:sz w:val="22"/>
          <w:szCs w:val="22"/>
        </w:rPr>
        <w:t>vziať svoju ŽoNFP späť. Za späťvzatie ŽoNFP je možné považovať akékoľvek</w:t>
      </w:r>
      <w:r w:rsidRPr="0063716F">
        <w:rPr>
          <w:rFonts w:asciiTheme="minorHAnsi" w:hAnsiTheme="minorHAnsi"/>
          <w:sz w:val="22"/>
          <w:szCs w:val="22"/>
        </w:rPr>
        <w:t xml:space="preserve"> podanie žiadateľa adresované RO OP TP v písomnej podobe, z ktorého je možné jednoznačne identifikovať vôľu žiadateľa vziať ŽoNFP späť. V prípade späťvzatia RO OP TP konanie o ŽoNFP rozhodnutím zastaví. RO OP TP zastaví konanie ku dňu doručenia späťvzatia.</w:t>
      </w:r>
    </w:p>
    <w:p w14:paraId="314CFF8C" w14:textId="7F695A02" w:rsidR="002D531A" w:rsidRPr="0063716F" w:rsidRDefault="002D531A" w:rsidP="0063716F">
      <w:pPr>
        <w:autoSpaceDE w:val="0"/>
        <w:autoSpaceDN w:val="0"/>
        <w:adjustRightInd w:val="0"/>
        <w:spacing w:before="120" w:after="120"/>
        <w:ind w:firstLine="360"/>
        <w:jc w:val="both"/>
        <w:rPr>
          <w:rFonts w:asciiTheme="minorHAnsi" w:hAnsiTheme="minorHAnsi"/>
          <w:sz w:val="22"/>
          <w:szCs w:val="22"/>
        </w:rPr>
      </w:pPr>
      <w:r w:rsidRPr="0063716F">
        <w:rPr>
          <w:rFonts w:asciiTheme="minorHAnsi" w:hAnsiTheme="minorHAnsi"/>
          <w:sz w:val="22"/>
          <w:szCs w:val="22"/>
        </w:rPr>
        <w:t xml:space="preserve">Vzor rozhodnutia o schválení ŽoNFP, neschválení ŽoNFP a o zastavení konania vydáva CKO (Vzor CKO č. 22 - Rozhodnutia o ŽoNFP je zverejnený na webovom sídle CKO </w:t>
      </w:r>
      <w:hyperlink r:id="rId26" w:history="1">
        <w:r w:rsidR="00162613" w:rsidRPr="00CE585F">
          <w:rPr>
            <w:rStyle w:val="Hypertextovprepojenie"/>
            <w:rFonts w:asciiTheme="minorHAnsi" w:hAnsiTheme="minorHAnsi"/>
            <w:sz w:val="22"/>
            <w:szCs w:val="22"/>
          </w:rPr>
          <w:t>http://www.partnerskadohoda.gov.sk/vzory-cko/</w:t>
        </w:r>
      </w:hyperlink>
      <w:r w:rsidRPr="0063716F">
        <w:rPr>
          <w:rFonts w:asciiTheme="minorHAnsi" w:hAnsiTheme="minorHAnsi"/>
          <w:sz w:val="22"/>
          <w:szCs w:val="22"/>
        </w:rPr>
        <w:t>).</w:t>
      </w:r>
    </w:p>
    <w:p w14:paraId="71F46D6E" w14:textId="3E528948" w:rsidR="002D531A" w:rsidRPr="0063716F" w:rsidRDefault="002D531A" w:rsidP="0063716F">
      <w:pPr>
        <w:autoSpaceDE w:val="0"/>
        <w:autoSpaceDN w:val="0"/>
        <w:adjustRightInd w:val="0"/>
        <w:spacing w:before="120" w:after="120"/>
        <w:ind w:firstLine="360"/>
        <w:jc w:val="both"/>
        <w:rPr>
          <w:rFonts w:asciiTheme="minorHAnsi" w:hAnsiTheme="minorHAnsi"/>
          <w:color w:val="000000"/>
          <w:sz w:val="22"/>
          <w:szCs w:val="22"/>
        </w:rPr>
      </w:pPr>
      <w:r w:rsidRPr="0063716F">
        <w:rPr>
          <w:rFonts w:asciiTheme="minorHAnsi" w:hAnsiTheme="minorHAnsi"/>
          <w:sz w:val="22"/>
          <w:szCs w:val="22"/>
        </w:rPr>
        <w:t xml:space="preserve">V prípade schválenia ŽoNFP, ak je prijímateľ a RO OP TP tá istá osoba, RO OP TP vydá interné Rozhodnutie o schválení ŽoNFP,  ktoré nahrádza zmluvu o NFP. Vzor je zverejnený na webovom sídle RO OP TP  </w:t>
      </w:r>
      <w:hyperlink r:id="rId27" w:history="1">
        <w:r w:rsidR="00162613" w:rsidRPr="00CE585F">
          <w:rPr>
            <w:rStyle w:val="Hypertextovprepojenie"/>
            <w:rFonts w:asciiTheme="minorHAnsi" w:hAnsiTheme="minorHAnsi"/>
            <w:sz w:val="22"/>
            <w:szCs w:val="22"/>
          </w:rPr>
          <w:t>http://www.optp.vlada.gov.sk/ine-dokumenty/</w:t>
        </w:r>
      </w:hyperlink>
      <w:r w:rsidRPr="0063716F">
        <w:rPr>
          <w:rFonts w:asciiTheme="minorHAnsi" w:hAnsiTheme="minorHAnsi"/>
          <w:sz w:val="22"/>
          <w:szCs w:val="22"/>
        </w:rPr>
        <w:t>)</w:t>
      </w:r>
      <w:r w:rsidRPr="0063716F">
        <w:rPr>
          <w:rFonts w:asciiTheme="minorHAnsi" w:hAnsiTheme="minorHAnsi"/>
          <w:color w:val="000000"/>
          <w:sz w:val="22"/>
          <w:szCs w:val="22"/>
        </w:rPr>
        <w:t>.</w:t>
      </w:r>
    </w:p>
    <w:p w14:paraId="68E59BB3" w14:textId="29E3676E" w:rsidR="003F2A48" w:rsidRPr="00E263F7" w:rsidRDefault="004C2DEF" w:rsidP="0063716F">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5B2D6C">
        <w:rPr>
          <w:rFonts w:asciiTheme="minorHAnsi" w:hAnsiTheme="minorHAnsi" w:cstheme="minorHAnsi"/>
          <w:sz w:val="22"/>
          <w:szCs w:val="22"/>
        </w:rPr>
        <w:t xml:space="preserve">Pre konanie o ŽoNFP je rozhodujúci obsah ŽoNFP. </w:t>
      </w:r>
      <w:r w:rsidR="003F2A48" w:rsidRPr="005D6FC6">
        <w:rPr>
          <w:rFonts w:asciiTheme="minorHAnsi" w:eastAsiaTheme="minorHAnsi" w:hAnsiTheme="minorHAnsi"/>
          <w:color w:val="000000"/>
          <w:sz w:val="22"/>
          <w:szCs w:val="22"/>
          <w:lang w:eastAsia="en-US"/>
        </w:rPr>
        <w:t>RO</w:t>
      </w:r>
      <w:r w:rsidR="003F2A48" w:rsidRPr="00E263F7">
        <w:rPr>
          <w:rFonts w:asciiTheme="minorHAnsi" w:eastAsiaTheme="minorHAnsi" w:hAnsiTheme="minorHAnsi"/>
          <w:color w:val="000000"/>
          <w:sz w:val="22"/>
          <w:szCs w:val="22"/>
          <w:lang w:eastAsia="en-US"/>
        </w:rPr>
        <w:t xml:space="preserve"> </w:t>
      </w:r>
      <w:r w:rsidR="00B3363D" w:rsidRPr="00E263F7">
        <w:rPr>
          <w:rFonts w:asciiTheme="minorHAnsi" w:eastAsiaTheme="minorHAnsi" w:hAnsiTheme="minorHAnsi"/>
          <w:color w:val="000000"/>
          <w:sz w:val="22"/>
          <w:szCs w:val="22"/>
          <w:lang w:eastAsia="en-US"/>
        </w:rPr>
        <w:t xml:space="preserve">OP TP </w:t>
      </w:r>
      <w:r w:rsidR="003F2A48" w:rsidRPr="00E263F7">
        <w:rPr>
          <w:rFonts w:asciiTheme="minorHAnsi" w:eastAsiaTheme="minorHAnsi" w:hAnsiTheme="minorHAnsi"/>
          <w:color w:val="000000"/>
          <w:sz w:val="22"/>
          <w:szCs w:val="22"/>
          <w:lang w:eastAsia="en-US"/>
        </w:rPr>
        <w:t>nie je oprávnený vyvodiť negatívne dôsledky len z dôvodov formálnych nedostatkov podania. Dôvod, pre ktorý RO</w:t>
      </w:r>
      <w:r w:rsidR="00B3363D" w:rsidRPr="00E263F7">
        <w:rPr>
          <w:rFonts w:asciiTheme="minorHAnsi" w:eastAsiaTheme="minorHAnsi" w:hAnsiTheme="minorHAnsi"/>
          <w:color w:val="000000"/>
          <w:sz w:val="22"/>
          <w:szCs w:val="22"/>
          <w:lang w:eastAsia="en-US"/>
        </w:rPr>
        <w:t xml:space="preserve"> OP TP</w:t>
      </w:r>
      <w:r w:rsidR="003F2A48" w:rsidRPr="00E263F7">
        <w:rPr>
          <w:rFonts w:asciiTheme="minorHAnsi" w:eastAsiaTheme="minorHAnsi" w:hAnsiTheme="minorHAnsi"/>
          <w:color w:val="000000"/>
          <w:sz w:val="22"/>
          <w:szCs w:val="22"/>
          <w:lang w:eastAsia="en-US"/>
        </w:rPr>
        <w:t xml:space="preserve"> vydáva rozhodnutie o zastavení konania alebo rozhodnutie o</w:t>
      </w:r>
      <w:r w:rsidR="001912B9" w:rsidRPr="00E263F7">
        <w:rPr>
          <w:rFonts w:asciiTheme="minorHAnsi" w:eastAsiaTheme="minorHAnsi" w:hAnsiTheme="minorHAnsi"/>
          <w:color w:val="000000"/>
          <w:sz w:val="22"/>
          <w:szCs w:val="22"/>
          <w:lang w:eastAsia="en-US"/>
        </w:rPr>
        <w:t> </w:t>
      </w:r>
      <w:r w:rsidR="003F2A48" w:rsidRPr="00E263F7">
        <w:rPr>
          <w:rFonts w:asciiTheme="minorHAnsi" w:eastAsiaTheme="minorHAnsi" w:hAnsiTheme="minorHAnsi"/>
          <w:color w:val="000000"/>
          <w:sz w:val="22"/>
          <w:szCs w:val="22"/>
          <w:lang w:eastAsia="en-US"/>
        </w:rPr>
        <w:t xml:space="preserve">neschválení musí byť jasný, odôvodnený a musí vyplývať z nedodržania podmienok zadefinovaných vo vyzvaní. </w:t>
      </w:r>
    </w:p>
    <w:p w14:paraId="4B930E60" w14:textId="77777777" w:rsidR="003F2A48" w:rsidRPr="00E263F7" w:rsidRDefault="003F2A48" w:rsidP="0063716F">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Podrobný postup schvaľovania žiadostí o NFP vychádza zo Systému riadenia európskych štrukturálnych a investičných fondov, časť 3.2. </w:t>
      </w:r>
    </w:p>
    <w:p w14:paraId="639B4560" w14:textId="77777777" w:rsidR="001912B9" w:rsidRPr="00E263F7" w:rsidRDefault="001912B9" w:rsidP="0063716F">
      <w:pPr>
        <w:autoSpaceDE w:val="0"/>
        <w:autoSpaceDN w:val="0"/>
        <w:adjustRightInd w:val="0"/>
        <w:spacing w:before="120" w:after="120"/>
        <w:ind w:firstLine="357"/>
        <w:contextualSpacing/>
        <w:rPr>
          <w:rFonts w:asciiTheme="minorHAnsi" w:eastAsiaTheme="minorHAnsi" w:hAnsiTheme="minorHAnsi"/>
          <w:b/>
          <w:bCs/>
          <w:color w:val="000000"/>
          <w:sz w:val="22"/>
          <w:szCs w:val="22"/>
          <w:u w:val="single"/>
          <w:lang w:eastAsia="en-US"/>
        </w:rPr>
      </w:pPr>
    </w:p>
    <w:p w14:paraId="56C15F2C" w14:textId="77777777" w:rsidR="003F2A48" w:rsidRPr="000C0504" w:rsidRDefault="003F2A48">
      <w:pPr>
        <w:autoSpaceDE w:val="0"/>
        <w:autoSpaceDN w:val="0"/>
        <w:adjustRightInd w:val="0"/>
        <w:spacing w:before="120" w:after="120"/>
        <w:ind w:firstLine="357"/>
        <w:rPr>
          <w:rFonts w:asciiTheme="minorHAnsi" w:eastAsiaTheme="minorHAnsi" w:hAnsiTheme="minorHAnsi"/>
          <w:color w:val="000000"/>
          <w:sz w:val="22"/>
          <w:szCs w:val="22"/>
          <w:u w:val="single"/>
          <w:lang w:eastAsia="en-US"/>
        </w:rPr>
      </w:pPr>
      <w:r w:rsidRPr="000C0504">
        <w:rPr>
          <w:rFonts w:asciiTheme="minorHAnsi" w:eastAsiaTheme="minorHAnsi" w:hAnsiTheme="minorHAnsi"/>
          <w:b/>
          <w:bCs/>
          <w:color w:val="000000"/>
          <w:sz w:val="22"/>
          <w:szCs w:val="22"/>
          <w:u w:val="single"/>
          <w:lang w:eastAsia="en-US"/>
        </w:rPr>
        <w:t xml:space="preserve">Opravné prostriedky </w:t>
      </w:r>
    </w:p>
    <w:p w14:paraId="536CF905" w14:textId="375B231A" w:rsidR="003F2A48" w:rsidRPr="000C0504" w:rsidRDefault="003F2A48">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Opravné prostriedky umožňujú žiadateľovi v konaní o ŽoNFP domáhať sa nápravy, ak sa domnieva, že </w:t>
      </w:r>
      <w:r w:rsidR="005917D7" w:rsidRPr="009A4624">
        <w:rPr>
          <w:rFonts w:asciiTheme="minorHAnsi" w:eastAsiaTheme="minorHAnsi" w:hAnsiTheme="minorHAnsi"/>
          <w:color w:val="000000"/>
          <w:sz w:val="22"/>
          <w:szCs w:val="22"/>
          <w:lang w:eastAsia="en-US"/>
        </w:rPr>
        <w:t>boli porušené</w:t>
      </w:r>
      <w:r w:rsidRPr="000C0504">
        <w:rPr>
          <w:rFonts w:asciiTheme="minorHAnsi" w:eastAsiaTheme="minorHAnsi" w:hAnsiTheme="minorHAnsi"/>
          <w:color w:val="000000"/>
          <w:sz w:val="22"/>
          <w:szCs w:val="22"/>
          <w:lang w:eastAsia="en-US"/>
        </w:rPr>
        <w:t xml:space="preserve"> ustanovenia zákona o príspevku z EŠIF </w:t>
      </w:r>
      <w:r w:rsidR="004C2DEF">
        <w:rPr>
          <w:rFonts w:asciiTheme="minorHAnsi" w:eastAsiaTheme="minorHAnsi" w:hAnsiTheme="minorHAnsi"/>
          <w:color w:val="000000"/>
          <w:sz w:val="22"/>
          <w:szCs w:val="22"/>
          <w:lang w:eastAsia="en-US"/>
        </w:rPr>
        <w:t>a/</w:t>
      </w:r>
      <w:r w:rsidR="005917D7" w:rsidRPr="009A4624">
        <w:rPr>
          <w:rFonts w:asciiTheme="minorHAnsi" w:eastAsiaTheme="minorHAnsi" w:hAnsiTheme="minorHAnsi"/>
          <w:color w:val="000000"/>
          <w:sz w:val="22"/>
          <w:szCs w:val="22"/>
          <w:lang w:eastAsia="en-US"/>
        </w:rPr>
        <w:t>alebo bolo nesprávne zistené nesplnenie podmienok uvedených</w:t>
      </w:r>
      <w:r w:rsidRPr="000C0504">
        <w:rPr>
          <w:rFonts w:asciiTheme="minorHAnsi" w:eastAsiaTheme="minorHAnsi" w:hAnsiTheme="minorHAnsi"/>
          <w:color w:val="000000"/>
          <w:sz w:val="22"/>
          <w:szCs w:val="22"/>
          <w:lang w:eastAsia="en-US"/>
        </w:rPr>
        <w:t xml:space="preserve"> vo vyzvaní. </w:t>
      </w:r>
      <w:r w:rsidR="005917D7" w:rsidRPr="009A4624">
        <w:rPr>
          <w:rFonts w:asciiTheme="minorHAnsi" w:eastAsiaTheme="minorHAnsi" w:hAnsiTheme="minorHAnsi"/>
          <w:color w:val="000000"/>
          <w:sz w:val="22"/>
          <w:szCs w:val="22"/>
          <w:lang w:eastAsia="en-US"/>
        </w:rPr>
        <w:t>Opravné prostriedky sú zároveň možnosťou, aby na úrovni RO OP TP došlo k náprave rozhodnutia, ktoré bolo vydané v rozpore s podmienkami stanovenými vo vyzvaní,  resp. v rozpore so zákonom o príspevku z EŠIF.</w:t>
      </w:r>
    </w:p>
    <w:p w14:paraId="169A0D16" w14:textId="77777777" w:rsidR="003F2A48" w:rsidRPr="000C0504" w:rsidRDefault="003F2A48">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Riadnym opravným prostriedkom, podľa § 22 zákona o príspevku z EŠIF, je odvolanie. Mimoriadnym opravným prostriedkom, podľa § 24 zákona o príspevku z EŠIF, je preskúmanie rozhodnutia mimo odvolacieho konania. </w:t>
      </w:r>
    </w:p>
    <w:p w14:paraId="2EF4B76C" w14:textId="77777777" w:rsidR="003F2A48" w:rsidRPr="000C0504" w:rsidRDefault="003F2A48">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Rozhodnutia vydávané RO </w:t>
      </w:r>
      <w:r w:rsidR="005B4DA2"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 xml:space="preserve">sú preskúmateľné súdom. </w:t>
      </w:r>
    </w:p>
    <w:p w14:paraId="7D2D6713" w14:textId="77777777" w:rsidR="003F2A48" w:rsidRPr="000C0504" w:rsidRDefault="003F2A48">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Rozhodnutia vydané v rámci opravných prostriedkov nemožno napadnúť riadnym opravným prostriedkom a preto nadobúdajú právoplatnosť jeho doručením žiadateľovi. Výnimkou je postup podľa § 23 ods. 2 zákona o príspevku z EŠIF, t.j. ak RO rozhodne o</w:t>
      </w:r>
      <w:r w:rsidR="001912B9"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odvolaní na svojej úrovni (tzv. autoremedúra), lebo odvolaniu v plnom rozsahu vyhovel. V</w:t>
      </w:r>
      <w:r w:rsidR="001912B9"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 xml:space="preserve">tomto prípade ide stále o prvostupňové rozhodnutie a voči rozhodnutiu je možné </w:t>
      </w:r>
      <w:r w:rsidRPr="000C0504">
        <w:rPr>
          <w:rFonts w:asciiTheme="minorHAnsi" w:eastAsiaTheme="minorHAnsi" w:hAnsiTheme="minorHAnsi"/>
          <w:b/>
          <w:bCs/>
          <w:color w:val="000000"/>
          <w:sz w:val="22"/>
          <w:szCs w:val="22"/>
          <w:lang w:eastAsia="en-US"/>
        </w:rPr>
        <w:t>podať odvolanie</w:t>
      </w:r>
      <w:r w:rsidRPr="000C0504">
        <w:rPr>
          <w:rFonts w:asciiTheme="minorHAnsi" w:eastAsiaTheme="minorHAnsi" w:hAnsiTheme="minorHAnsi"/>
          <w:color w:val="000000"/>
          <w:sz w:val="22"/>
          <w:szCs w:val="22"/>
          <w:lang w:eastAsia="en-US"/>
        </w:rPr>
        <w:t xml:space="preserve">. </w:t>
      </w:r>
    </w:p>
    <w:p w14:paraId="51D8309F" w14:textId="211266E8" w:rsidR="003F2A48" w:rsidRPr="000C0504" w:rsidRDefault="003F2A48">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Odvolanie podáva žiadateľ písomne na podateľňu </w:t>
      </w:r>
      <w:del w:id="271" w:author="Šušlíková Mária" w:date="2020-11-10T14:41:00Z">
        <w:r w:rsidRPr="000C0504" w:rsidDel="00142B0E">
          <w:rPr>
            <w:rFonts w:asciiTheme="minorHAnsi" w:eastAsiaTheme="minorHAnsi" w:hAnsiTheme="minorHAnsi"/>
            <w:color w:val="000000"/>
            <w:sz w:val="22"/>
            <w:szCs w:val="22"/>
            <w:lang w:eastAsia="en-US"/>
          </w:rPr>
          <w:delText xml:space="preserve">ÚV </w:delText>
        </w:r>
      </w:del>
      <w:ins w:id="272" w:author="Šušlíková Mária" w:date="2020-11-10T14:41:00Z">
        <w:r w:rsidR="00142B0E">
          <w:rPr>
            <w:rFonts w:asciiTheme="minorHAnsi" w:eastAsiaTheme="minorHAnsi" w:hAnsiTheme="minorHAnsi"/>
            <w:color w:val="000000"/>
            <w:sz w:val="22"/>
            <w:szCs w:val="22"/>
            <w:lang w:eastAsia="en-US"/>
          </w:rPr>
          <w:t>MIRRI</w:t>
        </w:r>
        <w:r w:rsidR="00142B0E" w:rsidRPr="000C0504">
          <w:rPr>
            <w:rFonts w:asciiTheme="minorHAnsi" w:eastAsiaTheme="minorHAnsi" w:hAnsiTheme="minorHAnsi"/>
            <w:color w:val="000000"/>
            <w:sz w:val="22"/>
            <w:szCs w:val="22"/>
            <w:lang w:eastAsia="en-US"/>
          </w:rPr>
          <w:t xml:space="preserve"> </w:t>
        </w:r>
      </w:ins>
      <w:r w:rsidRPr="000C0504">
        <w:rPr>
          <w:rFonts w:asciiTheme="minorHAnsi" w:eastAsiaTheme="minorHAnsi" w:hAnsiTheme="minorHAnsi"/>
          <w:color w:val="000000"/>
          <w:sz w:val="22"/>
          <w:szCs w:val="22"/>
          <w:lang w:eastAsia="en-US"/>
        </w:rPr>
        <w:t xml:space="preserve">SR v lehote </w:t>
      </w:r>
      <w:r w:rsidRPr="000C0504">
        <w:rPr>
          <w:rFonts w:asciiTheme="minorHAnsi" w:eastAsiaTheme="minorHAnsi" w:hAnsiTheme="minorHAnsi"/>
          <w:b/>
          <w:bCs/>
          <w:color w:val="000000"/>
          <w:sz w:val="22"/>
          <w:szCs w:val="22"/>
          <w:lang w:eastAsia="en-US"/>
        </w:rPr>
        <w:t>10 pracovných dní odo dňa doručenia rozhodnutia</w:t>
      </w:r>
      <w:r w:rsidRPr="000C0504">
        <w:rPr>
          <w:rFonts w:asciiTheme="minorHAnsi" w:eastAsiaTheme="minorHAnsi" w:hAnsiTheme="minorHAnsi"/>
          <w:color w:val="000000"/>
          <w:sz w:val="22"/>
          <w:szCs w:val="22"/>
          <w:lang w:eastAsia="en-US"/>
        </w:rPr>
        <w:t>. Podané odvolanie môže žiadateľ čo do rozsahu a dôvodov podania odvolania doplniť len do uplynutia lehoty na podanie odvolania.</w:t>
      </w:r>
      <w:ins w:id="273" w:author="Šušlíková Mária" w:date="2020-11-25T14:37:00Z">
        <w:r w:rsidR="00186E4E">
          <w:rPr>
            <w:rFonts w:asciiTheme="minorHAnsi" w:eastAsiaTheme="minorHAnsi" w:hAnsiTheme="minorHAnsi"/>
            <w:color w:val="000000"/>
            <w:sz w:val="22"/>
            <w:szCs w:val="22"/>
            <w:lang w:eastAsia="en-US"/>
          </w:rPr>
          <w:t xml:space="preserve"> </w:t>
        </w:r>
        <w:r w:rsidR="00186E4E" w:rsidRPr="009229F1">
          <w:rPr>
            <w:rFonts w:asciiTheme="minorHAnsi" w:hAnsiTheme="minorHAnsi" w:cstheme="minorHAnsi"/>
          </w:rPr>
          <w:t>Ak lehota márne uplynula od 12.3.2020 do 21.5.2020, žiadateľ je oprávnený podať odvolanie najneskôr do jedného mesiaca odo dňa nadobudnutia účinnosti novely zákona o príspevku z EŠIF č. 128/2020 Z. z., t. j. do 22.6.2020 vrátane.</w:t>
        </w:r>
      </w:ins>
      <w:r w:rsidRPr="000C0504">
        <w:rPr>
          <w:rFonts w:asciiTheme="minorHAnsi" w:eastAsiaTheme="minorHAnsi" w:hAnsiTheme="minorHAnsi"/>
          <w:color w:val="000000"/>
          <w:sz w:val="22"/>
          <w:szCs w:val="22"/>
          <w:lang w:eastAsia="en-US"/>
        </w:rPr>
        <w:t xml:space="preserve"> </w:t>
      </w:r>
    </w:p>
    <w:p w14:paraId="6DCE332D" w14:textId="77777777" w:rsidR="003F2A48" w:rsidRPr="000C0504" w:rsidRDefault="003F2A48" w:rsidP="0063716F">
      <w:pPr>
        <w:pStyle w:val="Odsekzoznamu"/>
        <w:spacing w:before="120" w:after="120"/>
        <w:ind w:left="360"/>
        <w:contextualSpacing w:val="0"/>
        <w:jc w:val="both"/>
        <w:rPr>
          <w:rFonts w:asciiTheme="minorHAnsi" w:hAnsiTheme="minorHAnsi"/>
          <w:sz w:val="22"/>
          <w:szCs w:val="22"/>
        </w:rPr>
      </w:pPr>
      <w:r w:rsidRPr="000C0504">
        <w:rPr>
          <w:rFonts w:asciiTheme="minorHAnsi" w:eastAsiaTheme="minorHAnsi" w:hAnsiTheme="minorHAnsi"/>
          <w:color w:val="000000"/>
          <w:sz w:val="22"/>
          <w:szCs w:val="22"/>
          <w:lang w:eastAsia="en-US"/>
        </w:rPr>
        <w:lastRenderedPageBreak/>
        <w:t>Odvolanie nie je prípustné voči:</w:t>
      </w:r>
    </w:p>
    <w:p w14:paraId="1A8E4960" w14:textId="70721F44" w:rsidR="003F2A48" w:rsidRPr="000C0504"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a) rozhodnutiu o </w:t>
      </w:r>
      <w:r w:rsidR="00E121EE">
        <w:rPr>
          <w:rFonts w:asciiTheme="minorHAnsi" w:hAnsiTheme="minorHAnsi" w:cstheme="minorHAnsi"/>
          <w:sz w:val="22"/>
          <w:szCs w:val="22"/>
        </w:rPr>
        <w:t>zrušení rozhodnutia a vrátení veci na nové konanie a rozhodnutie</w:t>
      </w:r>
      <w:r w:rsidRPr="000C0504">
        <w:rPr>
          <w:rFonts w:asciiTheme="minorHAnsi" w:eastAsiaTheme="minorHAnsi" w:hAnsiTheme="minorHAnsi"/>
          <w:color w:val="000000"/>
          <w:sz w:val="22"/>
          <w:szCs w:val="22"/>
          <w:lang w:eastAsia="en-US"/>
        </w:rPr>
        <w:t xml:space="preserve">, </w:t>
      </w:r>
    </w:p>
    <w:p w14:paraId="5FA19D72" w14:textId="55AE2ACF" w:rsidR="003F2A48" w:rsidRPr="000C0504"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b) rozhodnutiam o zastavení konania, </w:t>
      </w:r>
    </w:p>
    <w:p w14:paraId="562219BF" w14:textId="77777777" w:rsidR="003F2A48" w:rsidRPr="000C0504"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c) rozhodnutiu o zmene rozhodnutia o neschválení ŽoNFP, </w:t>
      </w:r>
    </w:p>
    <w:p w14:paraId="75428D79" w14:textId="77777777" w:rsidR="003F2A48" w:rsidRPr="000C0504"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d) rozhodnutiu o odvolaní, ktoré vydal štatutárny orgán RO </w:t>
      </w:r>
      <w:r w:rsidR="005B4DA2"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(rozhodnutie vydané v</w:t>
      </w:r>
      <w:r w:rsidR="001912B9"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 xml:space="preserve">odvolacom konaní, ak RO </w:t>
      </w:r>
      <w:r w:rsidR="005B4DA2"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nevyhovel odvolaniu v plnom rozsahu a o odvolaní rozhodoval štatutárny orgán RO</w:t>
      </w:r>
      <w:r w:rsidR="005B4DA2" w:rsidRPr="000C0504">
        <w:rPr>
          <w:rFonts w:asciiTheme="minorHAnsi" w:eastAsiaTheme="minorHAnsi" w:hAnsiTheme="minorHAnsi"/>
          <w:color w:val="000000"/>
          <w:sz w:val="22"/>
          <w:szCs w:val="22"/>
          <w:lang w:eastAsia="en-US"/>
        </w:rPr>
        <w:t xml:space="preserve"> OP TP</w:t>
      </w:r>
      <w:r w:rsidRPr="000C0504">
        <w:rPr>
          <w:rFonts w:asciiTheme="minorHAnsi" w:eastAsiaTheme="minorHAnsi" w:hAnsiTheme="minorHAnsi"/>
          <w:color w:val="000000"/>
          <w:sz w:val="22"/>
          <w:szCs w:val="22"/>
          <w:lang w:eastAsia="en-US"/>
        </w:rPr>
        <w:t xml:space="preserve">), </w:t>
      </w:r>
    </w:p>
    <w:p w14:paraId="153A5A0A" w14:textId="77777777" w:rsidR="003F2A48" w:rsidRPr="000C0504" w:rsidRDefault="003F2A48">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e) rozhodnutiu o preskúmaní rozhodnutia mimo odvolacieho konania. </w:t>
      </w:r>
    </w:p>
    <w:p w14:paraId="706A30B4" w14:textId="77777777" w:rsidR="003F2A48" w:rsidRPr="000C0504" w:rsidRDefault="003F2A48">
      <w:pPr>
        <w:autoSpaceDE w:val="0"/>
        <w:autoSpaceDN w:val="0"/>
        <w:adjustRightInd w:val="0"/>
        <w:spacing w:before="120" w:after="120"/>
        <w:ind w:firstLine="426"/>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RO </w:t>
      </w:r>
      <w:r w:rsidR="005B4DA2"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po doručení odvolania preskúma</w:t>
      </w:r>
      <w:r w:rsidR="005B4DA2" w:rsidRPr="000C0504">
        <w:rPr>
          <w:rFonts w:asciiTheme="minorHAnsi" w:eastAsiaTheme="minorHAnsi" w:hAnsiTheme="minorHAnsi"/>
          <w:color w:val="000000"/>
          <w:sz w:val="22"/>
          <w:szCs w:val="22"/>
          <w:lang w:eastAsia="en-US"/>
        </w:rPr>
        <w:t>,</w:t>
      </w:r>
      <w:r w:rsidRPr="000C0504">
        <w:rPr>
          <w:rFonts w:asciiTheme="minorHAnsi" w:eastAsiaTheme="minorHAnsi" w:hAnsiTheme="minorHAnsi"/>
          <w:color w:val="000000"/>
          <w:sz w:val="22"/>
          <w:szCs w:val="22"/>
          <w:lang w:eastAsia="en-US"/>
        </w:rPr>
        <w:t xml:space="preserve"> či nie sú dôvody na jeho odmietnutie, ktoré sú dané, ak: </w:t>
      </w:r>
    </w:p>
    <w:p w14:paraId="34DB5883" w14:textId="77777777" w:rsidR="003F2A48" w:rsidRPr="000C0504" w:rsidRDefault="003F2A48" w:rsidP="0063716F">
      <w:pPr>
        <w:autoSpaceDE w:val="0"/>
        <w:autoSpaceDN w:val="0"/>
        <w:adjustRightInd w:val="0"/>
        <w:spacing w:before="120" w:after="120"/>
        <w:ind w:left="709" w:hanging="283"/>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a) odvolanie nie je podané oprávnenou osobou – oprávnený na podanie odvolania je výlučne žiadateľ, </w:t>
      </w:r>
    </w:p>
    <w:p w14:paraId="5DDF5B73" w14:textId="44CA3591" w:rsidR="003F2A48" w:rsidRPr="000C0504" w:rsidRDefault="003F2A48" w:rsidP="0063716F">
      <w:pPr>
        <w:autoSpaceDE w:val="0"/>
        <w:autoSpaceDN w:val="0"/>
        <w:adjustRightInd w:val="0"/>
        <w:spacing w:before="120" w:after="120"/>
        <w:ind w:left="709" w:hanging="283"/>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b) sa žiadateľ práva na odvolanie vzdal – žiadateľ je oprávnený vzdať sa práva na</w:t>
      </w:r>
      <w:r w:rsidR="001912B9"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odvolanie písomne u</w:t>
      </w:r>
      <w:r w:rsidR="005B4DA2"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RO</w:t>
      </w:r>
      <w:r w:rsidR="005B4DA2" w:rsidRPr="000C0504">
        <w:rPr>
          <w:rFonts w:asciiTheme="minorHAnsi" w:eastAsiaTheme="minorHAnsi" w:hAnsiTheme="minorHAnsi"/>
          <w:color w:val="000000"/>
          <w:sz w:val="22"/>
          <w:szCs w:val="22"/>
          <w:lang w:eastAsia="en-US"/>
        </w:rPr>
        <w:t xml:space="preserve"> OP TP</w:t>
      </w:r>
      <w:r w:rsidRPr="000C0504">
        <w:rPr>
          <w:rFonts w:asciiTheme="minorHAnsi" w:eastAsiaTheme="minorHAnsi" w:hAnsiTheme="minorHAnsi"/>
          <w:color w:val="000000"/>
          <w:sz w:val="22"/>
          <w:szCs w:val="22"/>
          <w:lang w:eastAsia="en-US"/>
        </w:rPr>
        <w:t xml:space="preserve">, </w:t>
      </w:r>
    </w:p>
    <w:p w14:paraId="5CC43E04" w14:textId="2E0D0010" w:rsidR="003F2A48" w:rsidRPr="000C0504" w:rsidRDefault="003F2A48" w:rsidP="0063716F">
      <w:pPr>
        <w:autoSpaceDE w:val="0"/>
        <w:autoSpaceDN w:val="0"/>
        <w:adjustRightInd w:val="0"/>
        <w:spacing w:before="120" w:after="120"/>
        <w:ind w:left="709" w:hanging="283"/>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c) je odvolanie podané po lehote na podanie odvolania – zákonná lehota na podanie odvolania je 10 pracovných dní od doručenia rozhodnutia; ak žiadateľ v dôsledku nesprávneho poučenia alebo preto, že nebol poučený vôbec</w:t>
      </w:r>
      <w:r w:rsidR="005B4DA2" w:rsidRPr="000C0504">
        <w:rPr>
          <w:rFonts w:asciiTheme="minorHAnsi" w:eastAsiaTheme="minorHAnsi" w:hAnsiTheme="minorHAnsi"/>
          <w:color w:val="000000"/>
          <w:sz w:val="22"/>
          <w:szCs w:val="22"/>
          <w:lang w:eastAsia="en-US"/>
        </w:rPr>
        <w:t>,</w:t>
      </w:r>
      <w:r w:rsidRPr="000C0504">
        <w:rPr>
          <w:rFonts w:asciiTheme="minorHAnsi" w:eastAsiaTheme="minorHAnsi" w:hAnsiTheme="minorHAnsi"/>
          <w:color w:val="000000"/>
          <w:sz w:val="22"/>
          <w:szCs w:val="22"/>
          <w:lang w:eastAsia="en-US"/>
        </w:rPr>
        <w:t xml:space="preserve"> podal opravný prostriedok po lehote, predpokladá sa, že ho podal včas, ak tak urobil do 1 mesiaca odo dňa doručenia rozhodnutia</w:t>
      </w:r>
      <w:ins w:id="274" w:author="Šušlíková Mária" w:date="2020-11-25T14:37:00Z">
        <w:r w:rsidR="00186E4E">
          <w:rPr>
            <w:rFonts w:asciiTheme="minorHAnsi" w:eastAsiaTheme="minorHAnsi" w:hAnsiTheme="minorHAnsi"/>
            <w:color w:val="000000"/>
            <w:sz w:val="22"/>
            <w:szCs w:val="22"/>
            <w:lang w:eastAsia="en-US"/>
          </w:rPr>
          <w:t xml:space="preserve">. </w:t>
        </w:r>
        <w:r w:rsidR="00186E4E">
          <w:rPr>
            <w:rFonts w:asciiTheme="minorHAnsi" w:hAnsiTheme="minorHAnsi" w:cstheme="minorHAnsi"/>
            <w:sz w:val="22"/>
            <w:szCs w:val="22"/>
          </w:rPr>
          <w:t>A</w:t>
        </w:r>
        <w:r w:rsidR="00186E4E" w:rsidRPr="00825667">
          <w:rPr>
            <w:rFonts w:asciiTheme="minorHAnsi" w:hAnsiTheme="minorHAnsi" w:cstheme="minorHAnsi"/>
            <w:sz w:val="22"/>
            <w:szCs w:val="22"/>
          </w:rPr>
          <w:t>k lehota márne uplynula od 12.3.2020 do 21.5.2020, žiadateľ je oprávnený podať odvolanie najneskôr do jedného mesiaca odo dňa nadobudnutia účinnosti novely zákona o príspevku z EŠIF č. 128/2020 Z. z., t. j. do 22.6.2020 vrátane</w:t>
        </w:r>
        <w:r w:rsidR="00186E4E">
          <w:rPr>
            <w:rFonts w:asciiTheme="minorHAnsi" w:hAnsiTheme="minorHAnsi" w:cstheme="minorHAnsi"/>
            <w:sz w:val="22"/>
            <w:szCs w:val="22"/>
          </w:rPr>
          <w:t>,</w:t>
        </w:r>
      </w:ins>
      <w:del w:id="275" w:author="Šušlíková Mária" w:date="2020-11-25T14:37:00Z">
        <w:r w:rsidRPr="000C0504" w:rsidDel="00186E4E">
          <w:rPr>
            <w:rFonts w:asciiTheme="minorHAnsi" w:eastAsiaTheme="minorHAnsi" w:hAnsiTheme="minorHAnsi"/>
            <w:color w:val="000000"/>
            <w:sz w:val="22"/>
            <w:szCs w:val="22"/>
            <w:lang w:eastAsia="en-US"/>
          </w:rPr>
          <w:delText>,</w:delText>
        </w:r>
      </w:del>
      <w:r w:rsidRPr="000C0504">
        <w:rPr>
          <w:rFonts w:asciiTheme="minorHAnsi" w:eastAsiaTheme="minorHAnsi" w:hAnsiTheme="minorHAnsi"/>
          <w:color w:val="000000"/>
          <w:sz w:val="22"/>
          <w:szCs w:val="22"/>
          <w:lang w:eastAsia="en-US"/>
        </w:rPr>
        <w:t xml:space="preserve"> </w:t>
      </w:r>
    </w:p>
    <w:p w14:paraId="6F8C073A" w14:textId="77777777" w:rsidR="003F2A48" w:rsidRPr="000C0504" w:rsidRDefault="003F2A48" w:rsidP="0063716F">
      <w:pPr>
        <w:autoSpaceDE w:val="0"/>
        <w:autoSpaceDN w:val="0"/>
        <w:adjustRightInd w:val="0"/>
        <w:spacing w:before="120" w:after="120"/>
        <w:ind w:left="709" w:hanging="283"/>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d) je odvolanie podané po späťvzatí – žiadateľ je oprávnený do rozhodnutia o odvolaní vziať podané odvolanie písomne späť. Ak po späťvzatí podá v lehote na odvolanie nové odvolanie, RO </w:t>
      </w:r>
      <w:r w:rsidR="005B4DA2"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 xml:space="preserve">takéto odvolanie odmietne, </w:t>
      </w:r>
    </w:p>
    <w:p w14:paraId="69FE2BDC" w14:textId="77777777" w:rsidR="003F2A48" w:rsidRPr="000C0504" w:rsidRDefault="003F2A48" w:rsidP="0063716F">
      <w:pPr>
        <w:autoSpaceDE w:val="0"/>
        <w:autoSpaceDN w:val="0"/>
        <w:adjustRightInd w:val="0"/>
        <w:spacing w:before="120" w:after="120"/>
        <w:ind w:left="709" w:hanging="283"/>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e) odvolanie nie je podané písomne, </w:t>
      </w:r>
    </w:p>
    <w:p w14:paraId="56E5976C" w14:textId="77777777" w:rsidR="003F2A48" w:rsidRPr="000C0504" w:rsidRDefault="003F2A48" w:rsidP="0063716F">
      <w:pPr>
        <w:autoSpaceDE w:val="0"/>
        <w:autoSpaceDN w:val="0"/>
        <w:adjustRightInd w:val="0"/>
        <w:spacing w:before="120" w:after="120"/>
        <w:ind w:left="709" w:hanging="283"/>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f) odvolanie neobsahuje náležitosti, ktorými sú: </w:t>
      </w:r>
    </w:p>
    <w:p w14:paraId="40EEF7C8" w14:textId="77777777" w:rsidR="001912B9" w:rsidRPr="000C0504" w:rsidRDefault="003F2A48">
      <w:pPr>
        <w:pStyle w:val="Odsekzoznamu"/>
        <w:numPr>
          <w:ilvl w:val="0"/>
          <w:numId w:val="7"/>
        </w:numPr>
        <w:autoSpaceDE w:val="0"/>
        <w:autoSpaceDN w:val="0"/>
        <w:adjustRightInd w:val="0"/>
        <w:spacing w:before="120" w:after="120"/>
        <w:ind w:left="993" w:hanging="284"/>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akej veci sa odvolanie týka a dôvody podania odvolania, </w:t>
      </w:r>
    </w:p>
    <w:p w14:paraId="2AA47C90" w14:textId="77777777" w:rsidR="001912B9" w:rsidRPr="000C0504" w:rsidRDefault="003F2A48">
      <w:pPr>
        <w:pStyle w:val="Odsekzoznamu"/>
        <w:numPr>
          <w:ilvl w:val="0"/>
          <w:numId w:val="7"/>
        </w:numPr>
        <w:autoSpaceDE w:val="0"/>
        <w:autoSpaceDN w:val="0"/>
        <w:adjustRightInd w:val="0"/>
        <w:spacing w:before="120" w:after="120"/>
        <w:ind w:left="993" w:hanging="284"/>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čo odvolaním žiadateľ navrhuje, </w:t>
      </w:r>
    </w:p>
    <w:p w14:paraId="034B700A" w14:textId="77777777" w:rsidR="003F2A48" w:rsidRPr="000C0504" w:rsidRDefault="003F2A48">
      <w:pPr>
        <w:pStyle w:val="Odsekzoznamu"/>
        <w:numPr>
          <w:ilvl w:val="0"/>
          <w:numId w:val="7"/>
        </w:numPr>
        <w:autoSpaceDE w:val="0"/>
        <w:autoSpaceDN w:val="0"/>
        <w:adjustRightInd w:val="0"/>
        <w:spacing w:before="120" w:after="120"/>
        <w:ind w:left="993" w:hanging="284"/>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dátum podania a podpis osoby podávajúcej odvolanie, </w:t>
      </w:r>
    </w:p>
    <w:p w14:paraId="0015ED4E" w14:textId="77777777" w:rsidR="003F2A48" w:rsidRPr="000C0504" w:rsidRDefault="003F2A48" w:rsidP="0063716F">
      <w:pPr>
        <w:autoSpaceDE w:val="0"/>
        <w:autoSpaceDN w:val="0"/>
        <w:adjustRightInd w:val="0"/>
        <w:spacing w:before="120" w:after="120"/>
        <w:ind w:left="709" w:hanging="283"/>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g) odvolanie smeruje len proti odôvodneniu rozhodnutia – RO </w:t>
      </w:r>
      <w:r w:rsidR="005B4DA2"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 xml:space="preserve">odmietne odvolanie, ak smeruje výlučne proti odôvodneniu rozhodnutia bez toho, aby sa v ňom žiadateľ domáhal inej zmeny. Ak sa žiadateľ domáha zmeny rozhodnutia a odôvodňuje svoju žiadosť výlučne napadnutím dôvodov uvedených v odôvodnení rozhodnutia, RO </w:t>
      </w:r>
      <w:r w:rsidR="005B4DA2"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 xml:space="preserve">nie je oprávnený odmietnuť odvolanie podľa tohto písmena, </w:t>
      </w:r>
    </w:p>
    <w:p w14:paraId="643D6941" w14:textId="77777777" w:rsidR="003F2A48" w:rsidRPr="000C0504" w:rsidRDefault="003F2A48">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h) odvolanie je podané proti rozhodnutiu, proti ktorému nie je odvolanie prípustné. </w:t>
      </w:r>
    </w:p>
    <w:p w14:paraId="22FBE1FD" w14:textId="77777777" w:rsidR="003F2A48" w:rsidRPr="000C0504"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Ak je naplnený niektorý z dôvodov uvedených v predchádzajúcom odseku, RO </w:t>
      </w:r>
      <w:r w:rsidR="005B4DA2"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 xml:space="preserve">písomne odmietne odvolanie a v liste identifikuje dôvody na odmietnutie odvolania (v tomto prípade rozhodnutie nevydáva). </w:t>
      </w:r>
    </w:p>
    <w:p w14:paraId="341967B9" w14:textId="77777777" w:rsidR="003F2A48" w:rsidRPr="000C0504" w:rsidRDefault="003F2A48">
      <w:pPr>
        <w:spacing w:before="120" w:after="120"/>
        <w:ind w:firstLine="360"/>
        <w:jc w:val="both"/>
        <w:rPr>
          <w:rFonts w:asciiTheme="minorHAnsi" w:hAnsiTheme="minorHAnsi"/>
          <w:sz w:val="22"/>
          <w:szCs w:val="22"/>
        </w:rPr>
      </w:pPr>
      <w:r w:rsidRPr="000C0504">
        <w:rPr>
          <w:rFonts w:asciiTheme="minorHAnsi" w:eastAsiaTheme="minorHAnsi" w:hAnsiTheme="minorHAnsi"/>
          <w:color w:val="000000"/>
          <w:sz w:val="22"/>
          <w:szCs w:val="22"/>
          <w:lang w:eastAsia="en-US"/>
        </w:rPr>
        <w:t>Ak neboli dané dôvody na odmietnutie odvolania podľa predchádzajúceho odseku, RO</w:t>
      </w:r>
      <w:r w:rsidR="005B4DA2" w:rsidRPr="000C0504">
        <w:rPr>
          <w:rFonts w:asciiTheme="minorHAnsi" w:eastAsiaTheme="minorHAnsi" w:hAnsiTheme="minorHAnsi"/>
          <w:color w:val="000000"/>
          <w:sz w:val="22"/>
          <w:szCs w:val="22"/>
          <w:lang w:eastAsia="en-US"/>
        </w:rPr>
        <w:t xml:space="preserve"> OP TP</w:t>
      </w:r>
      <w:r w:rsidRPr="000C0504">
        <w:rPr>
          <w:rFonts w:asciiTheme="minorHAnsi" w:eastAsiaTheme="minorHAnsi" w:hAnsiTheme="minorHAnsi"/>
          <w:color w:val="000000"/>
          <w:sz w:val="22"/>
          <w:szCs w:val="22"/>
          <w:lang w:eastAsia="en-US"/>
        </w:rPr>
        <w:t xml:space="preserve"> v</w:t>
      </w:r>
      <w:r w:rsidR="001912B9"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odvolacom konaní postupuje nasledovne:</w:t>
      </w:r>
    </w:p>
    <w:p w14:paraId="153A355B" w14:textId="65265EC6" w:rsidR="00D1618D" w:rsidRDefault="003F2A48">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a) </w:t>
      </w:r>
      <w:r w:rsidRPr="000C0504">
        <w:rPr>
          <w:rFonts w:asciiTheme="minorHAnsi" w:eastAsiaTheme="minorHAnsi" w:hAnsiTheme="minorHAnsi"/>
          <w:b/>
          <w:bCs/>
          <w:color w:val="000000"/>
          <w:sz w:val="22"/>
          <w:szCs w:val="22"/>
          <w:lang w:eastAsia="en-US"/>
        </w:rPr>
        <w:t xml:space="preserve">Odvolacie konanie zastaví </w:t>
      </w:r>
      <w:r w:rsidRPr="005D6FC6">
        <w:rPr>
          <w:rFonts w:asciiTheme="minorHAnsi" w:eastAsiaTheme="minorHAnsi" w:hAnsiTheme="minorHAnsi"/>
          <w:color w:val="000000"/>
          <w:sz w:val="22"/>
          <w:szCs w:val="22"/>
          <w:lang w:eastAsia="en-US"/>
        </w:rPr>
        <w:t xml:space="preserve">– </w:t>
      </w:r>
      <w:r w:rsidRPr="005B2D6C">
        <w:rPr>
          <w:rFonts w:asciiTheme="minorHAnsi" w:eastAsiaTheme="minorHAnsi" w:hAnsiTheme="minorHAnsi"/>
          <w:bCs/>
          <w:color w:val="000000"/>
          <w:sz w:val="22"/>
          <w:szCs w:val="22"/>
          <w:lang w:eastAsia="en-US"/>
        </w:rPr>
        <w:t xml:space="preserve">RO </w:t>
      </w:r>
      <w:r w:rsidR="0028323F" w:rsidRPr="005B2D6C">
        <w:rPr>
          <w:rFonts w:asciiTheme="minorHAnsi" w:eastAsiaTheme="minorHAnsi" w:hAnsiTheme="minorHAnsi"/>
          <w:bCs/>
          <w:color w:val="000000"/>
          <w:sz w:val="22"/>
          <w:szCs w:val="22"/>
          <w:lang w:eastAsia="en-US"/>
        </w:rPr>
        <w:t xml:space="preserve">OP TP </w:t>
      </w:r>
      <w:r w:rsidRPr="005B2D6C">
        <w:rPr>
          <w:rFonts w:asciiTheme="minorHAnsi" w:eastAsiaTheme="minorHAnsi" w:hAnsiTheme="minorHAnsi"/>
          <w:bCs/>
          <w:color w:val="000000"/>
          <w:sz w:val="22"/>
          <w:szCs w:val="22"/>
          <w:lang w:eastAsia="en-US"/>
        </w:rPr>
        <w:t>rozhodnutím zastaví</w:t>
      </w:r>
      <w:r w:rsidRPr="000C0504">
        <w:rPr>
          <w:rFonts w:asciiTheme="minorHAnsi" w:eastAsiaTheme="minorHAnsi" w:hAnsiTheme="minorHAnsi"/>
          <w:b/>
          <w:bCs/>
          <w:color w:val="000000"/>
          <w:sz w:val="22"/>
          <w:szCs w:val="22"/>
          <w:lang w:eastAsia="en-US"/>
        </w:rPr>
        <w:t xml:space="preserve"> </w:t>
      </w:r>
      <w:r w:rsidRPr="000C0504">
        <w:rPr>
          <w:rFonts w:asciiTheme="minorHAnsi" w:eastAsiaTheme="minorHAnsi" w:hAnsiTheme="minorHAnsi"/>
          <w:color w:val="000000"/>
          <w:sz w:val="22"/>
          <w:szCs w:val="22"/>
          <w:lang w:eastAsia="en-US"/>
        </w:rPr>
        <w:t>odvolacie konanie v</w:t>
      </w:r>
      <w:r w:rsidR="00D1618D">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prípade</w:t>
      </w:r>
    </w:p>
    <w:p w14:paraId="4DAD029E" w14:textId="2D2210BC" w:rsidR="003F2A48" w:rsidRDefault="003F2A48" w:rsidP="005B2D6C">
      <w:pPr>
        <w:pStyle w:val="Odsekzoznamu"/>
        <w:numPr>
          <w:ilvl w:val="0"/>
          <w:numId w:val="28"/>
        </w:numPr>
        <w:autoSpaceDE w:val="0"/>
        <w:autoSpaceDN w:val="0"/>
        <w:adjustRightInd w:val="0"/>
        <w:spacing w:before="120" w:after="120"/>
        <w:jc w:val="both"/>
        <w:rPr>
          <w:rFonts w:asciiTheme="minorHAnsi" w:eastAsiaTheme="minorHAnsi" w:hAnsiTheme="minorHAnsi"/>
          <w:color w:val="000000"/>
          <w:sz w:val="22"/>
          <w:szCs w:val="22"/>
          <w:lang w:eastAsia="en-US"/>
        </w:rPr>
      </w:pPr>
      <w:r w:rsidRPr="005B2D6C">
        <w:rPr>
          <w:rFonts w:asciiTheme="minorHAnsi" w:eastAsiaTheme="minorHAnsi" w:hAnsiTheme="minorHAnsi"/>
          <w:color w:val="000000"/>
          <w:sz w:val="22"/>
          <w:szCs w:val="22"/>
          <w:lang w:eastAsia="en-US"/>
        </w:rPr>
        <w:t>späťvzatia odvolania zo strany žiadateľa. Žiadateľ je oprávnený podané odvolanie vziať späť a to až do ukončenia odvolacieho konania. Po späťvzatí odvolania nie je žiadateľ oprávnený podať znova odvolanie. Oznámenie o späťvzatí odvolania musí byť podané písomne RO</w:t>
      </w:r>
      <w:r w:rsidR="0028323F" w:rsidRPr="005B2D6C">
        <w:rPr>
          <w:rFonts w:asciiTheme="minorHAnsi" w:eastAsiaTheme="minorHAnsi" w:hAnsiTheme="minorHAnsi"/>
          <w:color w:val="000000"/>
          <w:sz w:val="22"/>
          <w:szCs w:val="22"/>
          <w:lang w:eastAsia="en-US"/>
        </w:rPr>
        <w:t xml:space="preserve"> OP TP</w:t>
      </w:r>
      <w:r w:rsidRPr="005B2D6C">
        <w:rPr>
          <w:rFonts w:asciiTheme="minorHAnsi" w:eastAsiaTheme="minorHAnsi" w:hAnsiTheme="minorHAnsi"/>
          <w:color w:val="000000"/>
          <w:sz w:val="22"/>
          <w:szCs w:val="22"/>
          <w:lang w:eastAsia="en-US"/>
        </w:rPr>
        <w:t>. Za deň späťvzatia odvolania sa považuje deň</w:t>
      </w:r>
      <w:r w:rsidR="005D6FC6">
        <w:rPr>
          <w:rFonts w:asciiTheme="minorHAnsi" w:eastAsiaTheme="minorHAnsi" w:hAnsiTheme="minorHAnsi"/>
          <w:color w:val="000000"/>
          <w:sz w:val="22"/>
          <w:szCs w:val="22"/>
          <w:lang w:eastAsia="en-US"/>
        </w:rPr>
        <w:t>,</w:t>
      </w:r>
      <w:r w:rsidRPr="005B2D6C">
        <w:rPr>
          <w:rFonts w:asciiTheme="minorHAnsi" w:eastAsiaTheme="minorHAnsi" w:hAnsiTheme="minorHAnsi"/>
          <w:color w:val="000000"/>
          <w:sz w:val="22"/>
          <w:szCs w:val="22"/>
          <w:lang w:eastAsia="en-US"/>
        </w:rPr>
        <w:t xml:space="preserve"> keď bolo oznámenie o </w:t>
      </w:r>
      <w:r w:rsidRPr="005B2D6C">
        <w:rPr>
          <w:rFonts w:asciiTheme="minorHAnsi" w:eastAsiaTheme="minorHAnsi" w:hAnsiTheme="minorHAnsi"/>
          <w:color w:val="000000"/>
          <w:sz w:val="22"/>
          <w:szCs w:val="22"/>
          <w:lang w:eastAsia="en-US"/>
        </w:rPr>
        <w:lastRenderedPageBreak/>
        <w:t>späťvzatí doručené RO</w:t>
      </w:r>
      <w:r w:rsidR="0028323F" w:rsidRPr="005B2D6C">
        <w:rPr>
          <w:rFonts w:asciiTheme="minorHAnsi" w:eastAsiaTheme="minorHAnsi" w:hAnsiTheme="minorHAnsi"/>
          <w:color w:val="000000"/>
          <w:sz w:val="22"/>
          <w:szCs w:val="22"/>
          <w:lang w:eastAsia="en-US"/>
        </w:rPr>
        <w:t xml:space="preserve"> OP TP</w:t>
      </w:r>
      <w:r w:rsidRPr="005B2D6C">
        <w:rPr>
          <w:rFonts w:asciiTheme="minorHAnsi" w:eastAsiaTheme="minorHAnsi" w:hAnsiTheme="minorHAnsi"/>
          <w:color w:val="000000"/>
          <w:sz w:val="22"/>
          <w:szCs w:val="22"/>
          <w:lang w:eastAsia="en-US"/>
        </w:rPr>
        <w:t xml:space="preserve">. RO </w:t>
      </w:r>
      <w:r w:rsidR="0028323F" w:rsidRPr="005B2D6C">
        <w:rPr>
          <w:rFonts w:asciiTheme="minorHAnsi" w:eastAsiaTheme="minorHAnsi" w:hAnsiTheme="minorHAnsi"/>
          <w:color w:val="000000"/>
          <w:sz w:val="22"/>
          <w:szCs w:val="22"/>
          <w:lang w:eastAsia="en-US"/>
        </w:rPr>
        <w:t xml:space="preserve">OP TP </w:t>
      </w:r>
      <w:r w:rsidRPr="005B2D6C">
        <w:rPr>
          <w:rFonts w:asciiTheme="minorHAnsi" w:eastAsiaTheme="minorHAnsi" w:hAnsiTheme="minorHAnsi"/>
          <w:color w:val="000000"/>
          <w:sz w:val="22"/>
          <w:szCs w:val="22"/>
          <w:lang w:eastAsia="en-US"/>
        </w:rPr>
        <w:t>rozhodne o zastavení konania ku dňu doručenia späťvzatia odvolania</w:t>
      </w:r>
      <w:r w:rsidR="005D6FC6">
        <w:rPr>
          <w:rFonts w:asciiTheme="minorHAnsi" w:eastAsiaTheme="minorHAnsi" w:hAnsiTheme="minorHAnsi"/>
          <w:color w:val="000000"/>
          <w:sz w:val="22"/>
          <w:szCs w:val="22"/>
          <w:lang w:eastAsia="en-US"/>
        </w:rPr>
        <w:t>;</w:t>
      </w:r>
      <w:r w:rsidRPr="005B2D6C">
        <w:rPr>
          <w:rFonts w:asciiTheme="minorHAnsi" w:eastAsiaTheme="minorHAnsi" w:hAnsiTheme="minorHAnsi"/>
          <w:color w:val="000000"/>
          <w:sz w:val="22"/>
          <w:szCs w:val="22"/>
          <w:lang w:eastAsia="en-US"/>
        </w:rPr>
        <w:t xml:space="preserve"> </w:t>
      </w:r>
    </w:p>
    <w:p w14:paraId="2801D813" w14:textId="77777777" w:rsidR="00D1618D" w:rsidRPr="005B2D6C" w:rsidRDefault="00D1618D" w:rsidP="00D1618D">
      <w:pPr>
        <w:pStyle w:val="Odsekzoznamu"/>
        <w:numPr>
          <w:ilvl w:val="0"/>
          <w:numId w:val="28"/>
        </w:numPr>
        <w:tabs>
          <w:tab w:val="left" w:pos="900"/>
        </w:tabs>
        <w:spacing w:before="120" w:after="120"/>
        <w:ind w:right="-18"/>
        <w:jc w:val="both"/>
        <w:rPr>
          <w:rFonts w:asciiTheme="minorHAnsi" w:hAnsiTheme="minorHAnsi" w:cstheme="minorHAnsi"/>
          <w:sz w:val="22"/>
          <w:szCs w:val="22"/>
        </w:rPr>
      </w:pPr>
      <w:r w:rsidRPr="005B2D6C">
        <w:rPr>
          <w:rFonts w:asciiTheme="minorHAnsi" w:hAnsiTheme="minorHAnsi" w:cstheme="minorHAnsi"/>
          <w:sz w:val="22"/>
          <w:szCs w:val="22"/>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14:paraId="69CB1BE7" w14:textId="77777777" w:rsidR="00D1618D" w:rsidRPr="005B2D6C" w:rsidRDefault="00D1618D" w:rsidP="00D1618D">
      <w:pPr>
        <w:pStyle w:val="Odsekzoznamu"/>
        <w:numPr>
          <w:ilvl w:val="0"/>
          <w:numId w:val="28"/>
        </w:numPr>
        <w:tabs>
          <w:tab w:val="left" w:pos="900"/>
        </w:tabs>
        <w:spacing w:before="120" w:after="120"/>
        <w:ind w:right="-18"/>
        <w:jc w:val="both"/>
        <w:rPr>
          <w:rFonts w:asciiTheme="minorHAnsi" w:hAnsiTheme="minorHAnsi" w:cstheme="minorHAnsi"/>
          <w:sz w:val="22"/>
          <w:szCs w:val="22"/>
        </w:rPr>
      </w:pPr>
      <w:r w:rsidRPr="005B2D6C">
        <w:rPr>
          <w:rFonts w:asciiTheme="minorHAnsi" w:hAnsiTheme="minorHAnsi" w:cstheme="minorHAnsi"/>
          <w:sz w:val="22"/>
          <w:szCs w:val="22"/>
        </w:rPr>
        <w:t xml:space="preserve">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 V tomto prípade je osobitne dôležité, aby bolo rozhodnutie poskytovateľa o odmietnutí, resp. o zastavení konania riadne odôvodnené na základe riadnych dôkazov; </w:t>
      </w:r>
    </w:p>
    <w:p w14:paraId="7B829B93" w14:textId="21CD62DC" w:rsidR="00D1618D" w:rsidRPr="005B2D6C" w:rsidRDefault="00D1618D" w:rsidP="005B2D6C">
      <w:pPr>
        <w:pStyle w:val="Odsekzoznamu"/>
        <w:numPr>
          <w:ilvl w:val="0"/>
          <w:numId w:val="28"/>
        </w:numPr>
        <w:tabs>
          <w:tab w:val="left" w:pos="900"/>
        </w:tabs>
        <w:autoSpaceDE w:val="0"/>
        <w:autoSpaceDN w:val="0"/>
        <w:adjustRightInd w:val="0"/>
        <w:spacing w:before="120" w:after="120"/>
        <w:ind w:right="-18"/>
        <w:jc w:val="both"/>
        <w:rPr>
          <w:rFonts w:asciiTheme="minorHAnsi" w:eastAsiaTheme="minorHAnsi" w:hAnsiTheme="minorHAnsi" w:cstheme="minorHAnsi"/>
          <w:color w:val="000000"/>
          <w:sz w:val="22"/>
          <w:szCs w:val="22"/>
          <w:lang w:eastAsia="en-US"/>
        </w:rPr>
      </w:pPr>
      <w:r w:rsidRPr="005B2D6C">
        <w:rPr>
          <w:rFonts w:asciiTheme="minorHAnsi" w:hAnsiTheme="minorHAnsi" w:cstheme="minorHAnsi"/>
          <w:sz w:val="22"/>
          <w:szCs w:val="22"/>
        </w:rPr>
        <w:t>ak sú pochybnosti o pravdivosti alebo úplnosti odvolania a žiadateľ tieto pochybnosti neodstránil v určenej lehote. Pre uplatnenie tohto dôvodu zastavenia odvolacieho konania v zásade platia tie isté pravidlá, ako pre zastavenie konania o žiadosti (t. j. prvostupňového konania). Aj v tomto prípade platí, že meritórne rozhodnutie o odvolaní 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p>
    <w:p w14:paraId="014A3C26" w14:textId="77777777" w:rsidR="003F2A48" w:rsidRPr="001D1B1E" w:rsidRDefault="003F2A48">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b) </w:t>
      </w:r>
      <w:r w:rsidRPr="000C0504">
        <w:rPr>
          <w:rFonts w:asciiTheme="minorHAnsi" w:eastAsiaTheme="minorHAnsi" w:hAnsiTheme="minorHAnsi"/>
          <w:b/>
          <w:bCs/>
          <w:color w:val="000000"/>
          <w:sz w:val="22"/>
          <w:szCs w:val="22"/>
          <w:lang w:eastAsia="en-US"/>
        </w:rPr>
        <w:t xml:space="preserve">Rozhodne o odvolaní na svojej úrovni </w:t>
      </w:r>
      <w:r w:rsidRPr="004858C1">
        <w:rPr>
          <w:rFonts w:asciiTheme="minorHAnsi" w:eastAsiaTheme="minorHAnsi" w:hAnsiTheme="minorHAnsi"/>
          <w:color w:val="000000"/>
          <w:sz w:val="22"/>
          <w:szCs w:val="22"/>
          <w:lang w:eastAsia="en-US"/>
        </w:rPr>
        <w:t xml:space="preserve">– </w:t>
      </w:r>
      <w:r w:rsidRPr="005B2D6C">
        <w:rPr>
          <w:rFonts w:asciiTheme="minorHAnsi" w:eastAsiaTheme="minorHAnsi" w:hAnsiTheme="minorHAnsi"/>
          <w:bCs/>
          <w:color w:val="000000"/>
          <w:sz w:val="22"/>
          <w:szCs w:val="22"/>
          <w:lang w:eastAsia="en-US"/>
        </w:rPr>
        <w:t xml:space="preserve">RO </w:t>
      </w:r>
      <w:r w:rsidR="0028323F" w:rsidRPr="005B2D6C">
        <w:rPr>
          <w:rFonts w:asciiTheme="minorHAnsi" w:eastAsiaTheme="minorHAnsi" w:hAnsiTheme="minorHAnsi"/>
          <w:bCs/>
          <w:color w:val="000000"/>
          <w:sz w:val="22"/>
          <w:szCs w:val="22"/>
          <w:lang w:eastAsia="en-US"/>
        </w:rPr>
        <w:t xml:space="preserve">OP TP </w:t>
      </w:r>
      <w:r w:rsidRPr="005B2D6C">
        <w:rPr>
          <w:rFonts w:asciiTheme="minorHAnsi" w:eastAsiaTheme="minorHAnsi" w:hAnsiTheme="minorHAnsi"/>
          <w:bCs/>
          <w:color w:val="000000"/>
          <w:sz w:val="22"/>
          <w:szCs w:val="22"/>
          <w:lang w:eastAsia="en-US"/>
        </w:rPr>
        <w:t>rozhodne</w:t>
      </w:r>
      <w:r w:rsidRPr="000C0504">
        <w:rPr>
          <w:rFonts w:asciiTheme="minorHAnsi" w:eastAsiaTheme="minorHAnsi" w:hAnsiTheme="minorHAnsi"/>
          <w:b/>
          <w:bCs/>
          <w:color w:val="000000"/>
          <w:sz w:val="22"/>
          <w:szCs w:val="22"/>
          <w:lang w:eastAsia="en-US"/>
        </w:rPr>
        <w:t xml:space="preserve"> </w:t>
      </w:r>
      <w:r w:rsidRPr="000C0504">
        <w:rPr>
          <w:rFonts w:asciiTheme="minorHAnsi" w:eastAsiaTheme="minorHAnsi" w:hAnsiTheme="minorHAnsi"/>
          <w:color w:val="000000"/>
          <w:sz w:val="22"/>
          <w:szCs w:val="22"/>
          <w:lang w:eastAsia="en-US"/>
        </w:rPr>
        <w:t>o odvolaní rovnakým spôsobom, akým bolo vydané rozhodnutie napadnuté odvolaním v prípade, ak odvolaniu v plnom rozsahu vyhovie. Proces zhodnotenia dôkazov predložených v</w:t>
      </w:r>
      <w:r w:rsidR="00503622"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 xml:space="preserve">odvolaní </w:t>
      </w:r>
      <w:r w:rsidRPr="000C0504">
        <w:rPr>
          <w:rFonts w:asciiTheme="minorHAnsi" w:eastAsiaTheme="minorHAnsi" w:hAnsiTheme="minorHAnsi"/>
          <w:b/>
          <w:bCs/>
          <w:color w:val="000000"/>
          <w:sz w:val="22"/>
          <w:szCs w:val="22"/>
          <w:lang w:eastAsia="en-US"/>
        </w:rPr>
        <w:t xml:space="preserve">musí byť jasne zadefinovaný </w:t>
      </w:r>
      <w:r w:rsidRPr="000C0504">
        <w:rPr>
          <w:rFonts w:asciiTheme="minorHAnsi" w:eastAsiaTheme="minorHAnsi" w:hAnsiTheme="minorHAnsi"/>
          <w:color w:val="000000"/>
          <w:sz w:val="22"/>
          <w:szCs w:val="22"/>
          <w:lang w:eastAsia="en-US"/>
        </w:rPr>
        <w:t xml:space="preserve">tak, aby nevznikla pochybnosť o správnosti posúdenia predmetného odvolania a oprávnenosti RO </w:t>
      </w:r>
      <w:r w:rsidR="0028323F"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rozhodnúť o odvolaní na</w:t>
      </w:r>
      <w:r w:rsidR="00503622"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 xml:space="preserve">rovnakej úrovni, na akej bolo vydané napadnuté rozhodnutie. RO </w:t>
      </w:r>
      <w:r w:rsidR="0028323F"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 xml:space="preserve">je oprávnený zmeniť rozhodnutie podľa tohto písmena </w:t>
      </w:r>
      <w:r w:rsidRPr="0063716F">
        <w:rPr>
          <w:rFonts w:asciiTheme="minorHAnsi" w:eastAsiaTheme="minorHAnsi" w:hAnsiTheme="minorHAnsi"/>
          <w:color w:val="000000"/>
          <w:sz w:val="22"/>
          <w:szCs w:val="22"/>
          <w:u w:val="single"/>
          <w:lang w:eastAsia="en-US"/>
        </w:rPr>
        <w:t>iba v prípade, ak odvolaniu vyhovie v plnom rozsahu.</w:t>
      </w:r>
      <w:r w:rsidRPr="000C0504">
        <w:rPr>
          <w:rFonts w:asciiTheme="minorHAnsi" w:eastAsiaTheme="minorHAnsi" w:hAnsiTheme="minorHAnsi"/>
          <w:color w:val="000000"/>
          <w:sz w:val="22"/>
          <w:szCs w:val="22"/>
          <w:lang w:eastAsia="en-US"/>
        </w:rPr>
        <w:t xml:space="preserve"> V prípade, ak RO </w:t>
      </w:r>
      <w:r w:rsidR="0028323F" w:rsidRPr="001D1B1E">
        <w:rPr>
          <w:rFonts w:asciiTheme="minorHAnsi" w:eastAsiaTheme="minorHAnsi" w:hAnsiTheme="minorHAnsi"/>
          <w:color w:val="000000"/>
          <w:sz w:val="22"/>
          <w:szCs w:val="22"/>
          <w:lang w:eastAsia="en-US"/>
        </w:rPr>
        <w:t xml:space="preserve">OP TP </w:t>
      </w:r>
      <w:r w:rsidRPr="001D1B1E">
        <w:rPr>
          <w:rFonts w:asciiTheme="minorHAnsi" w:eastAsiaTheme="minorHAnsi" w:hAnsiTheme="minorHAnsi"/>
          <w:color w:val="000000"/>
          <w:sz w:val="22"/>
          <w:szCs w:val="22"/>
          <w:lang w:eastAsia="en-US"/>
        </w:rPr>
        <w:t>vyhovie odvolaniu, ktorým má dôjsť k zmene rozhodnutia o neschválení, za plné vyhovenie odvolania sa považuje prípad, kedy nedochádza ku</w:t>
      </w:r>
      <w:r w:rsidR="00503622"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kráteniu žiadanej výšky NFP a rozhodnutie o schválení v plnom rozsahu zodpovedá požiadavke žiadateľa identifikovanej v odvolaní. Ak by pri zmene rozhodnutia z</w:t>
      </w:r>
      <w:r w:rsidR="00503622"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neschválenia na schválenie podľa predchádzajúcej vety malo na základe výsledkov preskúmania ŽoNFP dôjsť ku kráteniu výšky schválených výdavkov a takáto výška nekorešponduje presne s výškou, ktorej sa žiadateľ domáhal v odvolaní, tak o odvolaní rozhodne štatutárny orgán RO</w:t>
      </w:r>
      <w:r w:rsidR="0028323F" w:rsidRPr="000C0504">
        <w:rPr>
          <w:rFonts w:asciiTheme="minorHAnsi" w:eastAsiaTheme="minorHAnsi" w:hAnsiTheme="minorHAnsi"/>
          <w:color w:val="000000"/>
          <w:sz w:val="22"/>
          <w:szCs w:val="22"/>
          <w:lang w:eastAsia="en-US"/>
        </w:rPr>
        <w:t xml:space="preserve"> OP TP</w:t>
      </w:r>
      <w:r w:rsidRPr="000C0504">
        <w:rPr>
          <w:rFonts w:asciiTheme="minorHAnsi" w:eastAsiaTheme="minorHAnsi" w:hAnsiTheme="minorHAnsi"/>
          <w:color w:val="000000"/>
          <w:sz w:val="22"/>
          <w:szCs w:val="22"/>
          <w:lang w:eastAsia="en-US"/>
        </w:rPr>
        <w:t xml:space="preserve">. Na toto rozhodnutie sa primerane aplikujú ustanovenia o náležitostiach rozhodnutia o ŽoNFP. Týmto novým rozhodnutím RO </w:t>
      </w:r>
      <w:r w:rsidR="0028323F"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 xml:space="preserve">pôvodné rozhodnutie zmení tak, aby </w:t>
      </w:r>
      <w:r w:rsidRPr="0063716F">
        <w:rPr>
          <w:rFonts w:asciiTheme="minorHAnsi" w:eastAsiaTheme="minorHAnsi" w:hAnsiTheme="minorHAnsi"/>
          <w:color w:val="000000"/>
          <w:sz w:val="22"/>
          <w:szCs w:val="22"/>
          <w:u w:val="single"/>
          <w:lang w:eastAsia="en-US"/>
        </w:rPr>
        <w:t>v plnom rozsahu</w:t>
      </w:r>
      <w:r w:rsidRPr="000C0504">
        <w:rPr>
          <w:rFonts w:asciiTheme="minorHAnsi" w:eastAsiaTheme="minorHAnsi" w:hAnsiTheme="minorHAnsi"/>
          <w:color w:val="000000"/>
          <w:sz w:val="22"/>
          <w:szCs w:val="22"/>
          <w:lang w:eastAsia="en-US"/>
        </w:rPr>
        <w:t xml:space="preserve"> vyhovel odvolaniu. </w:t>
      </w:r>
    </w:p>
    <w:p w14:paraId="17F21BA1" w14:textId="77777777" w:rsidR="003F2A48" w:rsidRPr="000C0504" w:rsidRDefault="003F2A48">
      <w:pPr>
        <w:autoSpaceDE w:val="0"/>
        <w:autoSpaceDN w:val="0"/>
        <w:adjustRightInd w:val="0"/>
        <w:spacing w:before="120" w:after="120"/>
        <w:ind w:left="709" w:hanging="1"/>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RO</w:t>
      </w:r>
      <w:r w:rsidR="0028323F" w:rsidRPr="001D1B1E">
        <w:rPr>
          <w:rFonts w:asciiTheme="minorHAnsi" w:eastAsiaTheme="minorHAnsi" w:hAnsiTheme="minorHAnsi"/>
          <w:color w:val="000000"/>
          <w:sz w:val="22"/>
          <w:szCs w:val="22"/>
          <w:lang w:eastAsia="en-US"/>
        </w:rPr>
        <w:t xml:space="preserve"> OP TP</w:t>
      </w:r>
      <w:r w:rsidRPr="000C0504">
        <w:rPr>
          <w:rFonts w:asciiTheme="minorHAnsi" w:eastAsiaTheme="minorHAnsi" w:hAnsiTheme="minorHAnsi"/>
          <w:color w:val="000000"/>
          <w:sz w:val="22"/>
          <w:szCs w:val="22"/>
          <w:lang w:eastAsia="en-US"/>
        </w:rPr>
        <w:t xml:space="preserve"> je povinný rozhodnúť o odvolaní na svojej úrovni najneskôr do </w:t>
      </w:r>
      <w:r w:rsidRPr="0063716F">
        <w:rPr>
          <w:rFonts w:asciiTheme="minorHAnsi" w:eastAsiaTheme="minorHAnsi" w:hAnsiTheme="minorHAnsi"/>
          <w:b/>
          <w:bCs/>
          <w:color w:val="000000"/>
          <w:sz w:val="22"/>
          <w:szCs w:val="22"/>
          <w:u w:val="single"/>
          <w:lang w:eastAsia="en-US"/>
        </w:rPr>
        <w:t>60 dní</w:t>
      </w:r>
      <w:r w:rsidRPr="000C0504">
        <w:rPr>
          <w:rFonts w:asciiTheme="minorHAnsi" w:eastAsiaTheme="minorHAnsi" w:hAnsiTheme="minorHAnsi"/>
          <w:b/>
          <w:bCs/>
          <w:color w:val="000000"/>
          <w:sz w:val="22"/>
          <w:szCs w:val="22"/>
          <w:lang w:eastAsia="en-US"/>
        </w:rPr>
        <w:t xml:space="preserve"> </w:t>
      </w:r>
      <w:r w:rsidRPr="001D1B1E">
        <w:rPr>
          <w:rFonts w:asciiTheme="minorHAnsi" w:eastAsiaTheme="minorHAnsi" w:hAnsiTheme="minorHAnsi"/>
          <w:color w:val="000000"/>
          <w:sz w:val="22"/>
          <w:szCs w:val="22"/>
          <w:lang w:eastAsia="en-US"/>
        </w:rPr>
        <w:t>od</w:t>
      </w:r>
      <w:r w:rsidR="00503622" w:rsidRPr="001D1B1E">
        <w:rPr>
          <w:rFonts w:asciiTheme="minorHAnsi" w:eastAsiaTheme="minorHAnsi" w:hAnsiTheme="minorHAnsi"/>
          <w:color w:val="000000"/>
          <w:sz w:val="22"/>
          <w:szCs w:val="22"/>
          <w:lang w:eastAsia="en-US"/>
        </w:rPr>
        <w:t> </w:t>
      </w:r>
      <w:r w:rsidRPr="001D1B1E">
        <w:rPr>
          <w:rFonts w:asciiTheme="minorHAnsi" w:eastAsiaTheme="minorHAnsi" w:hAnsiTheme="minorHAnsi"/>
          <w:color w:val="000000"/>
          <w:sz w:val="22"/>
          <w:szCs w:val="22"/>
          <w:lang w:eastAsia="en-US"/>
        </w:rPr>
        <w:t xml:space="preserve">doručenia odvolania alebo v rovnakej lehote predložiť odvolanie na </w:t>
      </w:r>
      <w:r w:rsidRPr="000C0504">
        <w:rPr>
          <w:rFonts w:asciiTheme="minorHAnsi" w:eastAsiaTheme="minorHAnsi" w:hAnsiTheme="minorHAnsi"/>
          <w:color w:val="000000"/>
          <w:sz w:val="22"/>
          <w:szCs w:val="22"/>
          <w:lang w:eastAsia="en-US"/>
        </w:rPr>
        <w:t>rozhodnutie štatutárovi RO</w:t>
      </w:r>
      <w:r w:rsidR="0028323F" w:rsidRPr="000C0504">
        <w:rPr>
          <w:rFonts w:asciiTheme="minorHAnsi" w:eastAsiaTheme="minorHAnsi" w:hAnsiTheme="minorHAnsi"/>
          <w:color w:val="000000"/>
          <w:sz w:val="22"/>
          <w:szCs w:val="22"/>
          <w:lang w:eastAsia="en-US"/>
        </w:rPr>
        <w:t xml:space="preserve"> OP TP</w:t>
      </w:r>
      <w:r w:rsidRPr="000C0504">
        <w:rPr>
          <w:rFonts w:asciiTheme="minorHAnsi" w:eastAsiaTheme="minorHAnsi" w:hAnsiTheme="minorHAnsi"/>
          <w:color w:val="000000"/>
          <w:sz w:val="22"/>
          <w:szCs w:val="22"/>
          <w:lang w:eastAsia="en-US"/>
        </w:rPr>
        <w:t xml:space="preserve">. </w:t>
      </w:r>
    </w:p>
    <w:p w14:paraId="3E1AAE34" w14:textId="77777777" w:rsidR="003F2A48" w:rsidRPr="001D1B1E" w:rsidRDefault="003F2A48">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c) </w:t>
      </w:r>
      <w:r w:rsidRPr="000C0504">
        <w:rPr>
          <w:rFonts w:asciiTheme="minorHAnsi" w:eastAsiaTheme="minorHAnsi" w:hAnsiTheme="minorHAnsi"/>
          <w:b/>
          <w:bCs/>
          <w:color w:val="000000"/>
          <w:sz w:val="22"/>
          <w:szCs w:val="22"/>
          <w:lang w:eastAsia="en-US"/>
        </w:rPr>
        <w:t xml:space="preserve">O odvolaní rozhodne štatutárny orgán RO </w:t>
      </w:r>
      <w:r w:rsidR="0028323F" w:rsidRPr="000C0504">
        <w:rPr>
          <w:rFonts w:asciiTheme="minorHAnsi" w:eastAsiaTheme="minorHAnsi" w:hAnsiTheme="minorHAnsi"/>
          <w:b/>
          <w:bCs/>
          <w:color w:val="000000"/>
          <w:sz w:val="22"/>
          <w:szCs w:val="22"/>
          <w:lang w:eastAsia="en-US"/>
        </w:rPr>
        <w:t xml:space="preserve">OP TP </w:t>
      </w:r>
      <w:r w:rsidRPr="000C0504">
        <w:rPr>
          <w:rFonts w:asciiTheme="minorHAnsi" w:eastAsiaTheme="minorHAnsi" w:hAnsiTheme="minorHAnsi"/>
          <w:color w:val="000000"/>
          <w:sz w:val="22"/>
          <w:szCs w:val="22"/>
          <w:lang w:eastAsia="en-US"/>
        </w:rPr>
        <w:t>– v prípade, ak RO</w:t>
      </w:r>
      <w:r w:rsidR="0028323F" w:rsidRPr="000C0504">
        <w:rPr>
          <w:rFonts w:asciiTheme="minorHAnsi" w:eastAsiaTheme="minorHAnsi" w:hAnsiTheme="minorHAnsi"/>
          <w:color w:val="000000"/>
          <w:sz w:val="22"/>
          <w:szCs w:val="22"/>
          <w:lang w:eastAsia="en-US"/>
        </w:rPr>
        <w:t xml:space="preserve"> OP TP</w:t>
      </w:r>
      <w:r w:rsidRPr="000C0504">
        <w:rPr>
          <w:rFonts w:asciiTheme="minorHAnsi" w:eastAsiaTheme="minorHAnsi" w:hAnsiTheme="minorHAnsi"/>
          <w:color w:val="000000"/>
          <w:sz w:val="22"/>
          <w:szCs w:val="22"/>
          <w:lang w:eastAsia="en-US"/>
        </w:rPr>
        <w:t xml:space="preserve"> nerozhodol o</w:t>
      </w:r>
      <w:r w:rsidR="00503622"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 xml:space="preserve">odvolaní spôsobom podľa písm. b), bezodkladne po zistení dôvodov, na základe ktorých nie je možné rozhodnúť podľa písmena b) postúpi </w:t>
      </w:r>
      <w:r w:rsidRPr="0063716F">
        <w:rPr>
          <w:rFonts w:asciiTheme="minorHAnsi" w:eastAsiaTheme="minorHAnsi" w:hAnsiTheme="minorHAnsi"/>
          <w:bCs/>
          <w:color w:val="000000"/>
          <w:sz w:val="22"/>
          <w:szCs w:val="22"/>
          <w:lang w:eastAsia="en-US"/>
        </w:rPr>
        <w:t>RO</w:t>
      </w:r>
      <w:r w:rsidR="0028323F" w:rsidRPr="000C0504">
        <w:rPr>
          <w:rFonts w:asciiTheme="minorHAnsi" w:eastAsiaTheme="minorHAnsi" w:hAnsiTheme="minorHAnsi"/>
          <w:bCs/>
          <w:color w:val="000000"/>
          <w:sz w:val="22"/>
          <w:szCs w:val="22"/>
          <w:lang w:eastAsia="en-US"/>
        </w:rPr>
        <w:t xml:space="preserve"> OP TP</w:t>
      </w:r>
      <w:r w:rsidRPr="0063716F">
        <w:rPr>
          <w:rFonts w:asciiTheme="minorHAnsi" w:eastAsiaTheme="minorHAnsi" w:hAnsiTheme="minorHAnsi"/>
          <w:bCs/>
          <w:color w:val="000000"/>
          <w:sz w:val="22"/>
          <w:szCs w:val="22"/>
          <w:lang w:eastAsia="en-US"/>
        </w:rPr>
        <w:t xml:space="preserve"> </w:t>
      </w:r>
      <w:r w:rsidRPr="000C0504">
        <w:rPr>
          <w:rFonts w:asciiTheme="minorHAnsi" w:eastAsiaTheme="minorHAnsi" w:hAnsiTheme="minorHAnsi"/>
          <w:color w:val="000000"/>
          <w:sz w:val="22"/>
          <w:szCs w:val="22"/>
          <w:lang w:eastAsia="en-US"/>
        </w:rPr>
        <w:t>odvolanie na</w:t>
      </w:r>
      <w:r w:rsidR="00503622" w:rsidRPr="001D1B1E">
        <w:rPr>
          <w:rFonts w:asciiTheme="minorHAnsi" w:eastAsiaTheme="minorHAnsi" w:hAnsiTheme="minorHAnsi"/>
          <w:color w:val="000000"/>
          <w:sz w:val="22"/>
          <w:szCs w:val="22"/>
          <w:lang w:eastAsia="en-US"/>
        </w:rPr>
        <w:t> </w:t>
      </w:r>
      <w:r w:rsidRPr="001D1B1E">
        <w:rPr>
          <w:rFonts w:asciiTheme="minorHAnsi" w:eastAsiaTheme="minorHAnsi" w:hAnsiTheme="minorHAnsi"/>
          <w:color w:val="000000"/>
          <w:sz w:val="22"/>
          <w:szCs w:val="22"/>
          <w:lang w:eastAsia="en-US"/>
        </w:rPr>
        <w:t xml:space="preserve">rozhodnutie </w:t>
      </w:r>
      <w:r w:rsidRPr="0063716F">
        <w:rPr>
          <w:rFonts w:asciiTheme="minorHAnsi" w:eastAsiaTheme="minorHAnsi" w:hAnsiTheme="minorHAnsi"/>
          <w:bCs/>
          <w:color w:val="000000"/>
          <w:sz w:val="22"/>
          <w:szCs w:val="22"/>
          <w:lang w:eastAsia="en-US"/>
        </w:rPr>
        <w:t>štatutárnemu orgánu (</w:t>
      </w:r>
      <w:r w:rsidR="0028323F" w:rsidRPr="000C0504">
        <w:rPr>
          <w:rFonts w:asciiTheme="minorHAnsi" w:eastAsiaTheme="minorHAnsi" w:hAnsiTheme="minorHAnsi"/>
          <w:bCs/>
          <w:color w:val="000000"/>
          <w:sz w:val="22"/>
          <w:szCs w:val="22"/>
          <w:lang w:eastAsia="en-US"/>
        </w:rPr>
        <w:t xml:space="preserve">ďalej aj </w:t>
      </w:r>
      <w:r w:rsidR="0028323F" w:rsidRPr="001D1B1E">
        <w:rPr>
          <w:rFonts w:asciiTheme="minorHAnsi" w:eastAsiaTheme="minorHAnsi" w:hAnsiTheme="minorHAnsi"/>
          <w:bCs/>
          <w:color w:val="000000"/>
          <w:sz w:val="22"/>
          <w:szCs w:val="22"/>
          <w:lang w:eastAsia="en-US"/>
        </w:rPr>
        <w:t>„</w:t>
      </w:r>
      <w:r w:rsidRPr="0063716F">
        <w:rPr>
          <w:rFonts w:asciiTheme="minorHAnsi" w:eastAsiaTheme="minorHAnsi" w:hAnsiTheme="minorHAnsi"/>
          <w:bCs/>
          <w:color w:val="000000"/>
          <w:sz w:val="22"/>
          <w:szCs w:val="22"/>
          <w:lang w:eastAsia="en-US"/>
        </w:rPr>
        <w:t>ŠO</w:t>
      </w:r>
      <w:r w:rsidR="0028323F" w:rsidRPr="000C0504">
        <w:rPr>
          <w:rFonts w:asciiTheme="minorHAnsi" w:eastAsiaTheme="minorHAnsi" w:hAnsiTheme="minorHAnsi"/>
          <w:bCs/>
          <w:color w:val="000000"/>
          <w:sz w:val="22"/>
          <w:szCs w:val="22"/>
          <w:lang w:eastAsia="en-US"/>
        </w:rPr>
        <w:t>“</w:t>
      </w:r>
      <w:r w:rsidRPr="0063716F">
        <w:rPr>
          <w:rFonts w:asciiTheme="minorHAnsi" w:eastAsiaTheme="minorHAnsi" w:hAnsiTheme="minorHAnsi"/>
          <w:bCs/>
          <w:color w:val="000000"/>
          <w:sz w:val="22"/>
          <w:szCs w:val="22"/>
          <w:lang w:eastAsia="en-US"/>
        </w:rPr>
        <w:t>)</w:t>
      </w:r>
      <w:r w:rsidRPr="000C0504">
        <w:rPr>
          <w:rFonts w:asciiTheme="minorHAnsi" w:eastAsiaTheme="minorHAnsi" w:hAnsiTheme="minorHAnsi"/>
          <w:color w:val="000000"/>
          <w:sz w:val="22"/>
          <w:szCs w:val="22"/>
          <w:lang w:eastAsia="en-US"/>
        </w:rPr>
        <w:t xml:space="preserve">. Na základe preskúmaného odvolania </w:t>
      </w:r>
      <w:r w:rsidRPr="0063716F">
        <w:rPr>
          <w:rFonts w:asciiTheme="minorHAnsi" w:eastAsiaTheme="minorHAnsi" w:hAnsiTheme="minorHAnsi"/>
          <w:bCs/>
          <w:color w:val="000000"/>
          <w:sz w:val="22"/>
          <w:szCs w:val="22"/>
          <w:lang w:eastAsia="en-US"/>
        </w:rPr>
        <w:t>ŠO</w:t>
      </w:r>
      <w:r w:rsidRPr="000C0504">
        <w:rPr>
          <w:rFonts w:asciiTheme="minorHAnsi" w:eastAsiaTheme="minorHAnsi" w:hAnsiTheme="minorHAnsi"/>
          <w:color w:val="000000"/>
          <w:sz w:val="22"/>
          <w:szCs w:val="22"/>
          <w:lang w:eastAsia="en-US"/>
        </w:rPr>
        <w:t>:</w:t>
      </w:r>
      <w:r w:rsidRPr="001D1B1E">
        <w:rPr>
          <w:rFonts w:asciiTheme="minorHAnsi" w:eastAsiaTheme="minorHAnsi" w:hAnsiTheme="minorHAnsi"/>
          <w:color w:val="000000"/>
          <w:sz w:val="22"/>
          <w:szCs w:val="22"/>
          <w:lang w:eastAsia="en-US"/>
        </w:rPr>
        <w:t xml:space="preserve"> </w:t>
      </w:r>
    </w:p>
    <w:p w14:paraId="2099E782" w14:textId="0EE8CFD8" w:rsidR="003F2A48" w:rsidRPr="001D1B1E" w:rsidRDefault="003F2A48" w:rsidP="005B2D6C">
      <w:pPr>
        <w:pStyle w:val="Odsekzoznamu"/>
        <w:numPr>
          <w:ilvl w:val="0"/>
          <w:numId w:val="29"/>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1D1B1E">
        <w:rPr>
          <w:rFonts w:asciiTheme="minorHAnsi" w:eastAsiaTheme="minorHAnsi" w:hAnsiTheme="minorHAnsi"/>
          <w:b/>
          <w:bCs/>
          <w:color w:val="000000"/>
          <w:sz w:val="22"/>
          <w:szCs w:val="22"/>
          <w:lang w:eastAsia="en-US"/>
        </w:rPr>
        <w:lastRenderedPageBreak/>
        <w:t xml:space="preserve">Napadnuté rozhodnutie zmení </w:t>
      </w:r>
      <w:r w:rsidRPr="001D1B1E">
        <w:rPr>
          <w:rFonts w:asciiTheme="minorHAnsi" w:eastAsiaTheme="minorHAnsi" w:hAnsiTheme="minorHAnsi"/>
          <w:color w:val="000000"/>
          <w:sz w:val="22"/>
          <w:szCs w:val="22"/>
          <w:lang w:eastAsia="en-US"/>
        </w:rPr>
        <w:t xml:space="preserve">– </w:t>
      </w:r>
      <w:r w:rsidRPr="001E6E53">
        <w:rPr>
          <w:rFonts w:asciiTheme="minorHAnsi" w:eastAsiaTheme="minorHAnsi" w:hAnsiTheme="minorHAnsi"/>
          <w:color w:val="000000"/>
          <w:sz w:val="22"/>
          <w:szCs w:val="22"/>
          <w:lang w:eastAsia="en-US"/>
        </w:rPr>
        <w:t>rozhodnutím ŠO</w:t>
      </w:r>
      <w:r w:rsidRPr="000C0504">
        <w:rPr>
          <w:rFonts w:asciiTheme="minorHAnsi" w:eastAsiaTheme="minorHAnsi" w:hAnsiTheme="minorHAnsi"/>
          <w:color w:val="000000"/>
          <w:sz w:val="22"/>
          <w:szCs w:val="22"/>
          <w:lang w:eastAsia="en-US"/>
        </w:rPr>
        <w:t xml:space="preserve"> v prípade, ak sa na základe preskúmania odvolania preukázalo, že pôvodné rozhodnutie bolo vydané v</w:t>
      </w:r>
      <w:r w:rsidR="00992E46" w:rsidRPr="001D1B1E">
        <w:rPr>
          <w:rFonts w:asciiTheme="minorHAnsi" w:eastAsiaTheme="minorHAnsi" w:hAnsiTheme="minorHAnsi"/>
          <w:color w:val="000000"/>
          <w:sz w:val="22"/>
          <w:szCs w:val="22"/>
          <w:lang w:eastAsia="en-US"/>
        </w:rPr>
        <w:t> </w:t>
      </w:r>
      <w:r w:rsidRPr="001D1B1E">
        <w:rPr>
          <w:rFonts w:asciiTheme="minorHAnsi" w:eastAsiaTheme="minorHAnsi" w:hAnsiTheme="minorHAnsi"/>
          <w:color w:val="000000"/>
          <w:sz w:val="22"/>
          <w:szCs w:val="22"/>
          <w:lang w:eastAsia="en-US"/>
        </w:rPr>
        <w:t>rozpore s podmienkami poskytnutia príspevku</w:t>
      </w:r>
      <w:r w:rsidR="005917D7" w:rsidRPr="005917D7">
        <w:rPr>
          <w:rFonts w:asciiTheme="minorHAnsi" w:hAnsiTheme="minorHAnsi" w:cstheme="minorHAnsi"/>
          <w:sz w:val="22"/>
          <w:szCs w:val="22"/>
        </w:rPr>
        <w:t xml:space="preserve"> </w:t>
      </w:r>
      <w:r w:rsidR="005917D7" w:rsidRPr="009A4624">
        <w:rPr>
          <w:rFonts w:asciiTheme="minorHAnsi" w:eastAsiaTheme="minorHAnsi" w:hAnsiTheme="minorHAnsi"/>
          <w:color w:val="000000"/>
          <w:sz w:val="22"/>
          <w:szCs w:val="22"/>
          <w:lang w:eastAsia="en-US"/>
        </w:rPr>
        <w:t>a/alebo v rozpore so zákonom o príspevku z EŠIF z iných dôvodov</w:t>
      </w:r>
      <w:r w:rsidR="004858C1">
        <w:rPr>
          <w:rFonts w:asciiTheme="minorHAnsi" w:eastAsiaTheme="minorHAnsi" w:hAnsiTheme="minorHAnsi"/>
          <w:color w:val="000000"/>
          <w:sz w:val="22"/>
          <w:szCs w:val="22"/>
          <w:lang w:eastAsia="en-US"/>
        </w:rPr>
        <w:t>.</w:t>
      </w:r>
      <w:r w:rsidRPr="001D1B1E">
        <w:rPr>
          <w:rFonts w:asciiTheme="minorHAnsi" w:eastAsiaTheme="minorHAnsi" w:hAnsiTheme="minorHAnsi"/>
          <w:color w:val="000000"/>
          <w:sz w:val="22"/>
          <w:szCs w:val="22"/>
          <w:lang w:eastAsia="en-US"/>
        </w:rPr>
        <w:t xml:space="preserve"> </w:t>
      </w:r>
    </w:p>
    <w:p w14:paraId="4B532384" w14:textId="6C780205" w:rsidR="003F2A48" w:rsidRDefault="003F2A48" w:rsidP="005B2D6C">
      <w:pPr>
        <w:pStyle w:val="Odsekzoznamu"/>
        <w:numPr>
          <w:ilvl w:val="0"/>
          <w:numId w:val="29"/>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0C0504">
        <w:rPr>
          <w:rFonts w:asciiTheme="minorHAnsi" w:eastAsiaTheme="minorHAnsi" w:hAnsiTheme="minorHAnsi"/>
          <w:b/>
          <w:bCs/>
          <w:color w:val="000000"/>
          <w:sz w:val="22"/>
          <w:szCs w:val="22"/>
          <w:lang w:eastAsia="en-US"/>
        </w:rPr>
        <w:t xml:space="preserve">Napadnuté rozhodnutie potvrdí </w:t>
      </w:r>
      <w:r w:rsidRPr="000C0504">
        <w:rPr>
          <w:rFonts w:asciiTheme="minorHAnsi" w:eastAsiaTheme="minorHAnsi" w:hAnsiTheme="minorHAnsi"/>
          <w:color w:val="000000"/>
          <w:sz w:val="22"/>
          <w:szCs w:val="22"/>
          <w:lang w:eastAsia="en-US"/>
        </w:rPr>
        <w:t>- ak sa v odvolacom konaní preukáže, že napadnuté rozhodnutie bolo vydané v súlade s podmienkami poskytnutia príspevku</w:t>
      </w:r>
      <w:r w:rsidR="005917D7" w:rsidRPr="005917D7">
        <w:rPr>
          <w:rFonts w:asciiTheme="minorHAnsi" w:hAnsiTheme="minorHAnsi" w:cstheme="minorHAnsi"/>
          <w:sz w:val="22"/>
          <w:szCs w:val="22"/>
        </w:rPr>
        <w:t xml:space="preserve"> </w:t>
      </w:r>
      <w:r w:rsidR="005917D7">
        <w:rPr>
          <w:rFonts w:asciiTheme="minorHAnsi" w:hAnsiTheme="minorHAnsi" w:cstheme="minorHAnsi"/>
          <w:sz w:val="22"/>
          <w:szCs w:val="22"/>
        </w:rPr>
        <w:t xml:space="preserve"> </w:t>
      </w:r>
      <w:r w:rsidR="005917D7" w:rsidRPr="006158A3">
        <w:rPr>
          <w:rFonts w:asciiTheme="minorHAnsi" w:hAnsiTheme="minorHAnsi" w:cstheme="minorHAnsi"/>
          <w:sz w:val="22"/>
          <w:szCs w:val="22"/>
        </w:rPr>
        <w:t>a so zákonom o príspevku z EŠIF</w:t>
      </w:r>
      <w:r w:rsidRPr="000C0504">
        <w:rPr>
          <w:rFonts w:asciiTheme="minorHAnsi" w:eastAsiaTheme="minorHAnsi" w:hAnsiTheme="minorHAnsi"/>
          <w:color w:val="000000"/>
          <w:sz w:val="22"/>
          <w:szCs w:val="22"/>
          <w:lang w:eastAsia="en-US"/>
        </w:rPr>
        <w:t xml:space="preserve">, ŠO rozhodnutie potvrdí </w:t>
      </w:r>
      <w:r w:rsidR="005917D7">
        <w:rPr>
          <w:rFonts w:asciiTheme="minorHAnsi" w:eastAsiaTheme="minorHAnsi" w:hAnsiTheme="minorHAnsi"/>
          <w:color w:val="000000"/>
          <w:sz w:val="22"/>
          <w:szCs w:val="22"/>
          <w:lang w:eastAsia="en-US"/>
        </w:rPr>
        <w:t xml:space="preserve">a to </w:t>
      </w:r>
      <w:r w:rsidRPr="000C0504">
        <w:rPr>
          <w:rFonts w:asciiTheme="minorHAnsi" w:eastAsiaTheme="minorHAnsi" w:hAnsiTheme="minorHAnsi"/>
          <w:color w:val="000000"/>
          <w:sz w:val="22"/>
          <w:szCs w:val="22"/>
          <w:lang w:eastAsia="en-US"/>
        </w:rPr>
        <w:t xml:space="preserve">formou rozhodnutia. </w:t>
      </w:r>
    </w:p>
    <w:p w14:paraId="52F25E4B" w14:textId="58531447" w:rsidR="004858C1" w:rsidRPr="000753FA" w:rsidRDefault="004858C1" w:rsidP="005B2D6C">
      <w:pPr>
        <w:pStyle w:val="Odsekzoznamu"/>
        <w:numPr>
          <w:ilvl w:val="0"/>
          <w:numId w:val="29"/>
        </w:numPr>
        <w:autoSpaceDE w:val="0"/>
        <w:autoSpaceDN w:val="0"/>
        <w:adjustRightInd w:val="0"/>
        <w:spacing w:before="120" w:after="120"/>
        <w:ind w:right="-18"/>
        <w:contextualSpacing w:val="0"/>
        <w:jc w:val="both"/>
        <w:rPr>
          <w:ins w:id="276" w:author="Šušlíková Mária" w:date="2020-11-25T14:38:00Z"/>
          <w:rFonts w:asciiTheme="minorHAnsi" w:eastAsiaTheme="minorHAnsi" w:hAnsiTheme="minorHAnsi"/>
          <w:color w:val="000000"/>
          <w:sz w:val="22"/>
          <w:szCs w:val="22"/>
          <w:lang w:eastAsia="en-US"/>
          <w:rPrChange w:id="277" w:author="Šušlíková Mária" w:date="2020-11-25T14:38:00Z">
            <w:rPr>
              <w:ins w:id="278" w:author="Šušlíková Mária" w:date="2020-11-25T14:38:00Z"/>
              <w:rFonts w:asciiTheme="minorHAnsi" w:hAnsiTheme="minorHAnsi" w:cstheme="minorHAnsi"/>
              <w:bCs/>
              <w:iCs/>
              <w:sz w:val="22"/>
              <w:szCs w:val="22"/>
            </w:rPr>
          </w:rPrChange>
        </w:rPr>
      </w:pPr>
      <w:r w:rsidRPr="005B2D6C">
        <w:rPr>
          <w:rFonts w:asciiTheme="minorHAnsi" w:hAnsiTheme="minorHAnsi" w:cstheme="minorHAnsi"/>
          <w:b/>
          <w:bCs/>
          <w:iCs/>
          <w:sz w:val="22"/>
          <w:szCs w:val="22"/>
        </w:rPr>
        <w:t xml:space="preserve">Napadnuté rozhodnutie zruší a vráti vec na nové konanie a rozhodnutie </w:t>
      </w:r>
      <w:r w:rsidRPr="005B2D6C">
        <w:rPr>
          <w:rFonts w:asciiTheme="minorHAnsi" w:hAnsiTheme="minorHAnsi" w:cstheme="minorHAnsi"/>
          <w:bCs/>
          <w:iCs/>
          <w:sz w:val="22"/>
          <w:szCs w:val="22"/>
        </w:rPr>
        <w:t>– štatutárny orgán RO OP TP rozhodnutie zruší a vec vráti RO OP TP, ktorý ho vydal, na nové konanie a rozhodnutie, ak zistenie skutkového stavu RO OP TP bolo nedostačujúce na riadne posúdenie veci, alebo pokiaľ je to vhodnejšie najmä z dôvodu rýchlosti a hospodárnosti konania. RO OP TP je pritom viazaný právnym názorom štatutárneho orgánu poskytovateľa.</w:t>
      </w:r>
    </w:p>
    <w:p w14:paraId="063DDEB5" w14:textId="3472C5BC" w:rsidR="000753FA" w:rsidRPr="004858C1" w:rsidRDefault="000753FA" w:rsidP="005B2D6C">
      <w:pPr>
        <w:pStyle w:val="Odsekzoznamu"/>
        <w:numPr>
          <w:ilvl w:val="0"/>
          <w:numId w:val="29"/>
        </w:numPr>
        <w:autoSpaceDE w:val="0"/>
        <w:autoSpaceDN w:val="0"/>
        <w:adjustRightInd w:val="0"/>
        <w:spacing w:before="120" w:after="120"/>
        <w:ind w:right="-18"/>
        <w:contextualSpacing w:val="0"/>
        <w:jc w:val="both"/>
        <w:rPr>
          <w:rFonts w:asciiTheme="minorHAnsi" w:eastAsiaTheme="minorHAnsi" w:hAnsiTheme="minorHAnsi"/>
          <w:color w:val="000000"/>
          <w:sz w:val="22"/>
          <w:szCs w:val="22"/>
          <w:lang w:eastAsia="en-US"/>
        </w:rPr>
      </w:pPr>
      <w:ins w:id="279" w:author="Šušlíková Mária" w:date="2020-11-25T14:39:00Z">
        <w:r w:rsidRPr="00F436C6">
          <w:rPr>
            <w:rFonts w:asciiTheme="minorHAnsi" w:hAnsiTheme="minorHAnsi" w:cstheme="minorHAnsi"/>
            <w:b/>
            <w:sz w:val="22"/>
            <w:szCs w:val="22"/>
          </w:rPr>
          <w:t>Vydá rozhodnutie o zastavení odvolacieho konania</w:t>
        </w:r>
        <w:r w:rsidRPr="00F436C6">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 ods. 1 písm. b) – e) zákona o príspevku z EŠIF. V prípade, ak po postúpení odvolania z RO OP TP nastanú skutočnosti uvedené v § 22 ods. 6 zákona o príspevku z EŠIF, t. j. žiadateľ vezme odvolanie späť, zastaví konanie poskytovateľ.</w:t>
        </w:r>
      </w:ins>
    </w:p>
    <w:p w14:paraId="4F866F1F" w14:textId="2DFADA1B" w:rsidR="003F2A48"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Rozhodnutie o odvolaní musí byť vydané </w:t>
      </w:r>
      <w:r w:rsidRPr="000C0504">
        <w:rPr>
          <w:rFonts w:asciiTheme="minorHAnsi" w:eastAsiaTheme="minorHAnsi" w:hAnsiTheme="minorHAnsi"/>
          <w:b/>
          <w:bCs/>
          <w:color w:val="000000"/>
          <w:sz w:val="22"/>
          <w:szCs w:val="22"/>
          <w:lang w:eastAsia="en-US"/>
        </w:rPr>
        <w:t xml:space="preserve">do 30 pracovných </w:t>
      </w:r>
      <w:r w:rsidRPr="000C0504">
        <w:rPr>
          <w:rFonts w:asciiTheme="minorHAnsi" w:eastAsiaTheme="minorHAnsi" w:hAnsiTheme="minorHAnsi"/>
          <w:color w:val="000000"/>
          <w:sz w:val="22"/>
          <w:szCs w:val="22"/>
          <w:lang w:eastAsia="en-US"/>
        </w:rPr>
        <w:t xml:space="preserve">dní od predloženia odvolania štatutárnemu orgánu, vo zvlášť zložitých prípadoch najneskôr </w:t>
      </w:r>
      <w:r w:rsidRPr="000C0504">
        <w:rPr>
          <w:rFonts w:asciiTheme="minorHAnsi" w:eastAsiaTheme="minorHAnsi" w:hAnsiTheme="minorHAnsi"/>
          <w:b/>
          <w:bCs/>
          <w:color w:val="000000"/>
          <w:sz w:val="22"/>
          <w:szCs w:val="22"/>
          <w:lang w:eastAsia="en-US"/>
        </w:rPr>
        <w:t>do 60 pracovných dní</w:t>
      </w:r>
      <w:r w:rsidRPr="000C0504">
        <w:rPr>
          <w:rFonts w:asciiTheme="minorHAnsi" w:eastAsiaTheme="minorHAnsi" w:hAnsiTheme="minorHAnsi"/>
          <w:color w:val="000000"/>
          <w:sz w:val="22"/>
          <w:szCs w:val="22"/>
          <w:lang w:eastAsia="en-US"/>
        </w:rPr>
        <w:t xml:space="preserve">, pričom v takomto prípade </w:t>
      </w:r>
      <w:r w:rsidR="00104145" w:rsidRPr="000C0504">
        <w:rPr>
          <w:rFonts w:asciiTheme="minorHAnsi" w:hAnsiTheme="minorHAnsi"/>
          <w:sz w:val="22"/>
          <w:szCs w:val="22"/>
        </w:rPr>
        <w:t>RO OP TP</w:t>
      </w:r>
      <w:r w:rsidR="00B15795" w:rsidRPr="000C0504">
        <w:rPr>
          <w:rFonts w:asciiTheme="minorHAnsi" w:hAnsiTheme="minorHAnsi"/>
          <w:sz w:val="22"/>
          <w:szCs w:val="22"/>
        </w:rPr>
        <w:t xml:space="preserve"> </w:t>
      </w:r>
      <w:r w:rsidRPr="000C0504">
        <w:rPr>
          <w:rFonts w:asciiTheme="minorHAnsi" w:eastAsiaTheme="minorHAnsi" w:hAnsiTheme="minorHAnsi"/>
          <w:color w:val="000000"/>
          <w:sz w:val="22"/>
          <w:szCs w:val="22"/>
          <w:lang w:eastAsia="en-US"/>
        </w:rPr>
        <w:t xml:space="preserve">písomne </w:t>
      </w:r>
      <w:r w:rsidR="00B15795" w:rsidRPr="000C0504">
        <w:rPr>
          <w:rFonts w:asciiTheme="minorHAnsi" w:hAnsiTheme="minorHAnsi"/>
          <w:sz w:val="22"/>
          <w:szCs w:val="22"/>
        </w:rPr>
        <w:t>informuje</w:t>
      </w:r>
      <w:r w:rsidRPr="000C0504">
        <w:rPr>
          <w:rFonts w:asciiTheme="minorHAnsi" w:eastAsiaTheme="minorHAnsi" w:hAnsiTheme="minorHAnsi"/>
          <w:color w:val="000000"/>
          <w:sz w:val="22"/>
          <w:szCs w:val="22"/>
          <w:lang w:eastAsia="en-US"/>
        </w:rPr>
        <w:t xml:space="preserve"> </w:t>
      </w:r>
      <w:r w:rsidR="004C667E" w:rsidRPr="000C0504">
        <w:rPr>
          <w:rFonts w:asciiTheme="minorHAnsi" w:eastAsiaTheme="minorHAnsi" w:hAnsiTheme="minorHAnsi"/>
          <w:color w:val="000000"/>
          <w:sz w:val="22"/>
          <w:szCs w:val="22"/>
          <w:lang w:eastAsia="en-US"/>
        </w:rPr>
        <w:t xml:space="preserve">žiadateľa </w:t>
      </w:r>
      <w:r w:rsidRPr="000C0504">
        <w:rPr>
          <w:rFonts w:asciiTheme="minorHAnsi" w:eastAsiaTheme="minorHAnsi" w:hAnsiTheme="minorHAnsi"/>
          <w:color w:val="000000"/>
          <w:sz w:val="22"/>
          <w:szCs w:val="22"/>
          <w:lang w:eastAsia="en-US"/>
        </w:rPr>
        <w:t>o predĺžení a dôvodoch predĺženia.</w:t>
      </w:r>
      <w:ins w:id="280" w:author="Šušlíková Mária" w:date="2020-11-25T14:39:00Z">
        <w:r w:rsidR="000753FA">
          <w:rPr>
            <w:rFonts w:asciiTheme="minorHAnsi" w:eastAsiaTheme="minorHAnsi" w:hAnsiTheme="minorHAnsi"/>
            <w:color w:val="000000"/>
            <w:sz w:val="22"/>
            <w:szCs w:val="22"/>
            <w:lang w:eastAsia="en-US"/>
          </w:rPr>
          <w:t xml:space="preserve"> </w:t>
        </w:r>
        <w:r w:rsidR="000753FA" w:rsidRPr="0063386F">
          <w:rPr>
            <w:rFonts w:asciiTheme="minorHAnsi" w:hAnsiTheme="minorHAnsi" w:cstheme="minorHAnsi"/>
          </w:rPr>
          <w:t>Ak stanovená lehota márne uplynula od 12.3.2020 do 21.5.2020, štatutárny orgán RO</w:t>
        </w:r>
        <w:r w:rsidR="000753FA">
          <w:rPr>
            <w:rFonts w:asciiTheme="minorHAnsi" w:hAnsiTheme="minorHAnsi" w:cstheme="minorHAnsi"/>
          </w:rPr>
          <w:t xml:space="preserve"> OP TP</w:t>
        </w:r>
        <w:r w:rsidR="000753FA" w:rsidRPr="0063386F">
          <w:rPr>
            <w:rFonts w:asciiTheme="minorHAnsi" w:hAnsiTheme="minorHAnsi" w:cstheme="minorHAnsi"/>
          </w:rPr>
          <w:t xml:space="preserve"> je oprávnený rozhodnúť najneskôr do jedného mesiaca odo dňa nadobudnutia účinnosti novely zákona o príspevku z EŠIF č. 128/2020 Z. z., t. j. do 22.6.2020 vrátane. V takom prípade sa uvedená lehota považuje za splnenú.</w:t>
        </w:r>
      </w:ins>
      <w:r w:rsidRPr="000C0504">
        <w:rPr>
          <w:rFonts w:asciiTheme="minorHAnsi" w:eastAsiaTheme="minorHAnsi" w:hAnsiTheme="minorHAnsi"/>
          <w:color w:val="000000"/>
          <w:sz w:val="22"/>
          <w:szCs w:val="22"/>
          <w:lang w:eastAsia="en-US"/>
        </w:rPr>
        <w:t xml:space="preserve"> </w:t>
      </w:r>
    </w:p>
    <w:p w14:paraId="74531A74" w14:textId="1FDFBE1C" w:rsidR="005B2D6C" w:rsidDel="0063091C" w:rsidRDefault="005B2D6C">
      <w:pPr>
        <w:autoSpaceDE w:val="0"/>
        <w:autoSpaceDN w:val="0"/>
        <w:adjustRightInd w:val="0"/>
        <w:spacing w:before="120" w:after="120"/>
        <w:ind w:firstLine="360"/>
        <w:jc w:val="both"/>
        <w:rPr>
          <w:del w:id="281" w:author="Šušlíková, Mária" w:date="2020-12-15T15:45:00Z"/>
          <w:rFonts w:asciiTheme="minorHAnsi" w:eastAsiaTheme="minorHAnsi" w:hAnsiTheme="minorHAnsi"/>
          <w:color w:val="000000"/>
          <w:sz w:val="22"/>
          <w:szCs w:val="22"/>
          <w:lang w:eastAsia="en-US"/>
        </w:rPr>
      </w:pPr>
    </w:p>
    <w:p w14:paraId="685F1F6D" w14:textId="77777777" w:rsidR="00584F91" w:rsidRPr="000C0504" w:rsidRDefault="00584F91">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p>
    <w:p w14:paraId="7361CEE0" w14:textId="77777777" w:rsidR="003F2A48" w:rsidRPr="0063716F" w:rsidRDefault="003F2A48" w:rsidP="0063716F">
      <w:pPr>
        <w:pStyle w:val="Odsekzoznamu"/>
        <w:spacing w:before="120" w:after="120"/>
        <w:ind w:left="360"/>
        <w:contextualSpacing w:val="0"/>
        <w:rPr>
          <w:rFonts w:asciiTheme="minorHAnsi" w:hAnsiTheme="minorHAnsi"/>
          <w:sz w:val="22"/>
          <w:szCs w:val="22"/>
          <w:u w:val="single"/>
        </w:rPr>
      </w:pPr>
      <w:r w:rsidRPr="0063716F">
        <w:rPr>
          <w:rFonts w:asciiTheme="minorHAnsi" w:eastAsiaTheme="minorHAnsi" w:hAnsiTheme="minorHAnsi"/>
          <w:b/>
          <w:bCs/>
          <w:color w:val="000000"/>
          <w:sz w:val="22"/>
          <w:szCs w:val="22"/>
          <w:u w:val="single"/>
          <w:lang w:eastAsia="en-US"/>
        </w:rPr>
        <w:t>Preskúmanie rozhodnutia mimo odvolacieho konania</w:t>
      </w:r>
    </w:p>
    <w:p w14:paraId="0A4A66AF" w14:textId="082767CB" w:rsidR="003F2A48" w:rsidRPr="00584F91" w:rsidRDefault="003F2A48" w:rsidP="009A4624">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Mimoriadnym opravným prostriedkom, v rámci </w:t>
      </w:r>
      <w:r w:rsidR="00B25366" w:rsidRPr="00584F91">
        <w:rPr>
          <w:rFonts w:asciiTheme="minorHAnsi" w:eastAsiaTheme="minorHAnsi" w:hAnsiTheme="minorHAnsi"/>
          <w:color w:val="000000"/>
          <w:sz w:val="22"/>
          <w:szCs w:val="22"/>
          <w:lang w:eastAsia="en-US"/>
        </w:rPr>
        <w:t xml:space="preserve">ktorého </w:t>
      </w:r>
      <w:r w:rsidRPr="00584F91">
        <w:rPr>
          <w:rFonts w:asciiTheme="minorHAnsi" w:eastAsiaTheme="minorHAnsi" w:hAnsiTheme="minorHAnsi"/>
          <w:color w:val="000000"/>
          <w:sz w:val="22"/>
          <w:szCs w:val="22"/>
          <w:lang w:eastAsia="en-US"/>
        </w:rPr>
        <w:t>možno vykonať nápravu chybného rozhodnutia</w:t>
      </w:r>
      <w:r w:rsidR="00B25366" w:rsidRPr="00584F91">
        <w:rPr>
          <w:rFonts w:asciiTheme="minorHAnsi" w:eastAsiaTheme="minorHAnsi" w:hAnsiTheme="minorHAnsi"/>
          <w:color w:val="000000"/>
          <w:sz w:val="22"/>
          <w:szCs w:val="22"/>
          <w:lang w:eastAsia="en-US"/>
        </w:rPr>
        <w:t>,</w:t>
      </w:r>
      <w:r w:rsidRPr="00584F91">
        <w:rPr>
          <w:rFonts w:asciiTheme="minorHAnsi" w:eastAsiaTheme="minorHAnsi" w:hAnsiTheme="minorHAnsi"/>
          <w:color w:val="000000"/>
          <w:sz w:val="22"/>
          <w:szCs w:val="22"/>
          <w:lang w:eastAsia="en-US"/>
        </w:rPr>
        <w:t xml:space="preserve"> je Preskúmanie rozhodnutia mimo odvolacieho konania. </w:t>
      </w:r>
    </w:p>
    <w:p w14:paraId="6351EC10" w14:textId="77777777" w:rsidR="003F2A48" w:rsidRPr="00584F91" w:rsidRDefault="003F2A48" w:rsidP="009A4624">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Preskúmať mimo odvolacieho konania možno všetky právoplatné rozhodnutia vydané podľa zákona o príspevku z EŠIF, vrátane rozhodnutí o zastavení konania. </w:t>
      </w:r>
    </w:p>
    <w:p w14:paraId="58DA0D42" w14:textId="6F7DD68A" w:rsidR="003F2A48" w:rsidRPr="00584F91" w:rsidRDefault="003F2A48" w:rsidP="009A4624">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Rozhodnutie o schválení ŽoNFP môže byť preskúmané do zaslania návrhu na uzavretie zmluvy</w:t>
      </w:r>
      <w:r w:rsidR="002D531A" w:rsidRPr="00584F91">
        <w:rPr>
          <w:rFonts w:asciiTheme="minorHAnsi" w:eastAsiaTheme="minorHAnsi" w:hAnsiTheme="minorHAnsi"/>
          <w:color w:val="000000"/>
          <w:sz w:val="22"/>
          <w:szCs w:val="22"/>
          <w:lang w:eastAsia="en-US"/>
        </w:rPr>
        <w:t xml:space="preserve"> o NFP</w:t>
      </w:r>
      <w:r w:rsidRPr="00584F91">
        <w:rPr>
          <w:rFonts w:asciiTheme="minorHAnsi" w:eastAsiaTheme="minorHAnsi" w:hAnsiTheme="minorHAnsi"/>
          <w:color w:val="000000"/>
          <w:sz w:val="22"/>
          <w:szCs w:val="22"/>
          <w:lang w:eastAsia="en-US"/>
        </w:rPr>
        <w:t xml:space="preserve">. Konanie o preskúmaní rozhodnutia o neschválení mimo odvolacieho konania alebo rozhodnutia o zastavení konania môže byť začaté najneskôr do dvoch rokov od nadobudnutia právoplatnosti rozhodnutia. </w:t>
      </w:r>
    </w:p>
    <w:p w14:paraId="403B88F3" w14:textId="77777777" w:rsidR="003F2A48" w:rsidRPr="00584F91" w:rsidRDefault="003F2A48" w:rsidP="009A4624">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Predchádzajúce podanie odvolania v prípadoch, kedy je možné odvolanie proti rozhodnutiu podať nie je podmienkou, aby toto rozhodnutie mohlo byť preskúmané mimo odvolacieho konania. </w:t>
      </w:r>
    </w:p>
    <w:p w14:paraId="4701A24D" w14:textId="6C98244B" w:rsidR="003F2A48" w:rsidRPr="00584F91" w:rsidRDefault="003F2A48" w:rsidP="009A4624">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Žiadateľ je oprávnený </w:t>
      </w:r>
      <w:r w:rsidR="005917D7">
        <w:rPr>
          <w:rFonts w:asciiTheme="minorHAnsi" w:eastAsiaTheme="minorHAnsi" w:hAnsiTheme="minorHAnsi"/>
          <w:color w:val="000000"/>
          <w:sz w:val="22"/>
          <w:szCs w:val="22"/>
          <w:lang w:eastAsia="en-US"/>
        </w:rPr>
        <w:t>po</w:t>
      </w:r>
      <w:r w:rsidRPr="00584F91">
        <w:rPr>
          <w:rFonts w:asciiTheme="minorHAnsi" w:eastAsiaTheme="minorHAnsi" w:hAnsiTheme="minorHAnsi"/>
          <w:color w:val="000000"/>
          <w:sz w:val="22"/>
          <w:szCs w:val="22"/>
          <w:lang w:eastAsia="en-US"/>
        </w:rPr>
        <w:t xml:space="preserve">dať podnet na preskúmanie rozhodnutia mimo odvolacieho konania s výnimkou podnetu voči rozhodnutiu vydanom v odvolacom konaní. </w:t>
      </w:r>
    </w:p>
    <w:p w14:paraId="24BC3D84" w14:textId="77777777" w:rsidR="003F2A48" w:rsidRPr="00584F91" w:rsidRDefault="003F2A48" w:rsidP="009A4624">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Štatutárny orgán RO </w:t>
      </w:r>
      <w:r w:rsidR="00B25366" w:rsidRPr="00584F91">
        <w:rPr>
          <w:rFonts w:asciiTheme="minorHAnsi" w:eastAsiaTheme="minorHAnsi" w:hAnsiTheme="minorHAnsi"/>
          <w:color w:val="000000"/>
          <w:sz w:val="22"/>
          <w:szCs w:val="22"/>
          <w:lang w:eastAsia="en-US"/>
        </w:rPr>
        <w:t xml:space="preserve">OP TP </w:t>
      </w:r>
      <w:r w:rsidRPr="00584F91">
        <w:rPr>
          <w:rFonts w:asciiTheme="minorHAnsi" w:eastAsiaTheme="minorHAnsi" w:hAnsiTheme="minorHAnsi"/>
          <w:color w:val="000000"/>
          <w:sz w:val="22"/>
          <w:szCs w:val="22"/>
          <w:lang w:eastAsia="en-US"/>
        </w:rPr>
        <w:t xml:space="preserve">je oprávnený preskúmať právoplatné rozhodnutie aj z vlastného podnetu. </w:t>
      </w:r>
    </w:p>
    <w:p w14:paraId="6490A6C0" w14:textId="556CC888" w:rsidR="003F2A48" w:rsidRPr="00584F91" w:rsidRDefault="003F2A48" w:rsidP="009A4624">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lastRenderedPageBreak/>
        <w:t>V prípade, ak žiadateľ podal podnet na preskúmanie rozhodnutia mimo odvolacieho konania, štatutárny orgán preskúma jeho opodstatnenosť. Ak je podnet neopodstatnený, listom</w:t>
      </w:r>
      <w:r w:rsidR="005917D7" w:rsidRPr="009A4624">
        <w:rPr>
          <w:rFonts w:asciiTheme="minorHAnsi" w:eastAsiaTheme="minorHAnsi" w:hAnsiTheme="minorHAnsi"/>
          <w:color w:val="000000"/>
          <w:sz w:val="22"/>
          <w:szCs w:val="22"/>
          <w:lang w:eastAsia="en-US"/>
        </w:rPr>
        <w:t xml:space="preserve"> štatutárneho orgánu RO OP TP</w:t>
      </w:r>
      <w:r w:rsidRPr="00584F91">
        <w:rPr>
          <w:rFonts w:asciiTheme="minorHAnsi" w:eastAsiaTheme="minorHAnsi" w:hAnsiTheme="minorHAnsi"/>
          <w:color w:val="000000"/>
          <w:sz w:val="22"/>
          <w:szCs w:val="22"/>
          <w:lang w:eastAsia="en-US"/>
        </w:rPr>
        <w:t xml:space="preserve"> informuje žiadateľa o dôvodoch neopodstatnenosti podnetu. </w:t>
      </w:r>
    </w:p>
    <w:p w14:paraId="1C59FDA0" w14:textId="2776BE44" w:rsidR="003F2A48" w:rsidRPr="00584F91" w:rsidRDefault="003F2A48" w:rsidP="009A4624">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Ak je podnet žiadateľa opodstatnený, alebo ide o preskúmanie rozhodnutia z vlastného podnetu štatutárneho orgánu RO</w:t>
      </w:r>
      <w:r w:rsidR="00B25366"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štatutárny orgán RO</w:t>
      </w:r>
      <w:r w:rsidR="00B25366"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informuje písomne žiadateľa o začatí preskúmania rozhodnutia mimo odvolacieho konania. Podľa § 24 ods. 4 zákona o príspevku z</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EŠIF, konanie o preskúmaní rozhodnutia mimo odvolacieho konania začína doručením oznámenia štatutárneho orgánu RO</w:t>
      </w:r>
      <w:r w:rsidR="00B25366"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o</w:t>
      </w:r>
      <w:r w:rsidR="005917D7">
        <w:rPr>
          <w:rFonts w:asciiTheme="minorHAnsi" w:eastAsiaTheme="minorHAnsi" w:hAnsiTheme="minorHAnsi"/>
          <w:color w:val="000000"/>
          <w:sz w:val="22"/>
          <w:szCs w:val="22"/>
          <w:lang w:eastAsia="en-US"/>
        </w:rPr>
        <w:t xml:space="preserve"> začatí </w:t>
      </w:r>
      <w:r w:rsidR="005917D7" w:rsidRPr="00584F91">
        <w:rPr>
          <w:rFonts w:asciiTheme="minorHAnsi" w:eastAsiaTheme="minorHAnsi" w:hAnsiTheme="minorHAnsi"/>
          <w:color w:val="000000"/>
          <w:sz w:val="22"/>
          <w:szCs w:val="22"/>
          <w:lang w:eastAsia="en-US"/>
        </w:rPr>
        <w:t>preskúman</w:t>
      </w:r>
      <w:r w:rsidR="005917D7">
        <w:rPr>
          <w:rFonts w:asciiTheme="minorHAnsi" w:eastAsiaTheme="minorHAnsi" w:hAnsiTheme="minorHAnsi"/>
          <w:color w:val="000000"/>
          <w:sz w:val="22"/>
          <w:szCs w:val="22"/>
          <w:lang w:eastAsia="en-US"/>
        </w:rPr>
        <w:t>ia</w:t>
      </w:r>
      <w:r w:rsidR="005917D7" w:rsidRPr="00584F91">
        <w:rPr>
          <w:rFonts w:asciiTheme="minorHAnsi" w:eastAsiaTheme="minorHAnsi" w:hAnsiTheme="minorHAnsi"/>
          <w:color w:val="000000"/>
          <w:sz w:val="22"/>
          <w:szCs w:val="22"/>
          <w:lang w:eastAsia="en-US"/>
        </w:rPr>
        <w:t xml:space="preserve"> </w:t>
      </w:r>
      <w:r w:rsidRPr="00584F91">
        <w:rPr>
          <w:rFonts w:asciiTheme="minorHAnsi" w:eastAsiaTheme="minorHAnsi" w:hAnsiTheme="minorHAnsi"/>
          <w:color w:val="000000"/>
          <w:sz w:val="22"/>
          <w:szCs w:val="22"/>
          <w:lang w:eastAsia="en-US"/>
        </w:rPr>
        <w:t xml:space="preserve">rozhodnutia </w:t>
      </w:r>
      <w:r w:rsidR="005917D7" w:rsidRPr="009A4624">
        <w:rPr>
          <w:rFonts w:asciiTheme="minorHAnsi" w:eastAsiaTheme="minorHAnsi" w:hAnsiTheme="minorHAnsi"/>
          <w:color w:val="000000"/>
          <w:sz w:val="22"/>
          <w:szCs w:val="22"/>
          <w:lang w:eastAsia="en-US"/>
        </w:rPr>
        <w:t xml:space="preserve">mimo odvolacieho konania </w:t>
      </w:r>
      <w:r w:rsidRPr="00584F91">
        <w:rPr>
          <w:rFonts w:asciiTheme="minorHAnsi" w:eastAsiaTheme="minorHAnsi" w:hAnsiTheme="minorHAnsi"/>
          <w:color w:val="000000"/>
          <w:sz w:val="22"/>
          <w:szCs w:val="22"/>
          <w:lang w:eastAsia="en-US"/>
        </w:rPr>
        <w:t>z vlastného podnetu žiadateľovi alebo doručením oznámenia štatutárneho orgánu RO</w:t>
      </w:r>
      <w:r w:rsidR="00B25366"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o uznaní opodstatnenosti podnetu žiadateľa na preskúmanie rozhodnutia mimo odvolacieho konania žiadateľovi. </w:t>
      </w:r>
    </w:p>
    <w:p w14:paraId="4363AFDA" w14:textId="77777777" w:rsidR="003F2A48" w:rsidRPr="00584F91" w:rsidRDefault="003F2A48" w:rsidP="009A4624">
      <w:pPr>
        <w:autoSpaceDE w:val="0"/>
        <w:autoSpaceDN w:val="0"/>
        <w:adjustRightInd w:val="0"/>
        <w:spacing w:before="120" w:after="120"/>
        <w:ind w:firstLine="357"/>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V rámci preskúmania rozhodnutia mimo odvolacieho konania ŠO: </w:t>
      </w:r>
    </w:p>
    <w:p w14:paraId="625E1808" w14:textId="161F9223" w:rsidR="003F2A48" w:rsidRPr="00584F91" w:rsidRDefault="003F2A48">
      <w:pPr>
        <w:pStyle w:val="Odsekzoznamu"/>
        <w:autoSpaceDE w:val="0"/>
        <w:autoSpaceDN w:val="0"/>
        <w:adjustRightInd w:val="0"/>
        <w:spacing w:before="120" w:after="120"/>
        <w:ind w:left="709" w:hanging="284"/>
        <w:contextualSpacing w:val="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a) </w:t>
      </w:r>
      <w:r w:rsidRPr="00584F91">
        <w:rPr>
          <w:rFonts w:asciiTheme="minorHAnsi" w:eastAsiaTheme="minorHAnsi" w:hAnsiTheme="minorHAnsi"/>
          <w:b/>
          <w:bCs/>
          <w:color w:val="000000"/>
          <w:sz w:val="22"/>
          <w:szCs w:val="22"/>
          <w:lang w:eastAsia="en-US"/>
        </w:rPr>
        <w:t xml:space="preserve">Preskúmavané rozhodnutie zmení </w:t>
      </w:r>
      <w:r w:rsidRPr="00584F91">
        <w:rPr>
          <w:rFonts w:asciiTheme="minorHAnsi" w:eastAsiaTheme="minorHAnsi" w:hAnsiTheme="minorHAnsi"/>
          <w:color w:val="000000"/>
          <w:sz w:val="22"/>
          <w:szCs w:val="22"/>
          <w:lang w:eastAsia="en-US"/>
        </w:rPr>
        <w:t xml:space="preserve">– ak </w:t>
      </w:r>
      <w:ins w:id="282" w:author="Šušlíková, Mária" w:date="2020-12-17T14:36:00Z">
        <w:r w:rsidR="0087490B">
          <w:rPr>
            <w:rFonts w:asciiTheme="minorHAnsi" w:hAnsiTheme="minorHAnsi"/>
            <w:sz w:val="22"/>
            <w:szCs w:val="22"/>
          </w:rPr>
          <w:t>štatutárny orgán RO OP TP</w:t>
        </w:r>
      </w:ins>
      <w:del w:id="283" w:author="Šušlíková, Mária" w:date="2020-12-17T14:36:00Z">
        <w:r w:rsidRPr="00584F91" w:rsidDel="0087490B">
          <w:rPr>
            <w:rFonts w:asciiTheme="minorHAnsi" w:eastAsiaTheme="minorHAnsi" w:hAnsiTheme="minorHAnsi"/>
            <w:color w:val="000000"/>
            <w:sz w:val="22"/>
            <w:szCs w:val="22"/>
            <w:lang w:eastAsia="en-US"/>
          </w:rPr>
          <w:delText>ŠO</w:delText>
        </w:r>
      </w:del>
      <w:r w:rsidRPr="00584F91">
        <w:rPr>
          <w:rFonts w:asciiTheme="minorHAnsi" w:eastAsiaTheme="minorHAnsi" w:hAnsiTheme="minorHAnsi"/>
          <w:color w:val="000000"/>
          <w:sz w:val="22"/>
          <w:szCs w:val="22"/>
          <w:lang w:eastAsia="en-US"/>
        </w:rPr>
        <w:t xml:space="preserve"> preskúmaním rozhodnutia mimo odvolacieho konania zistí, že rozhodnutie bolo vydané v rozpore so zákonom o</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príspevku z EŠIF, rozhodnutie zmení. Preskúmavané rozhodnutie zmení vydaním nového rozhodnutia, na ktorého náležitosti sa primerane aplikujú ustanovenia o</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náležitostiach rozhodnutia o</w:t>
      </w:r>
      <w:del w:id="284" w:author="Šušlíková, Mária" w:date="2020-12-17T14:36:00Z">
        <w:r w:rsidRPr="00584F91" w:rsidDel="0087490B">
          <w:rPr>
            <w:rFonts w:asciiTheme="minorHAnsi" w:eastAsiaTheme="minorHAnsi" w:hAnsiTheme="minorHAnsi"/>
            <w:color w:val="000000"/>
            <w:sz w:val="22"/>
            <w:szCs w:val="22"/>
            <w:lang w:eastAsia="en-US"/>
          </w:rPr>
          <w:delText xml:space="preserve"> </w:delText>
        </w:r>
      </w:del>
      <w:ins w:id="285" w:author="Šušlíková, Mária" w:date="2020-12-17T14:36:00Z">
        <w:r w:rsidR="0087490B">
          <w:rPr>
            <w:rFonts w:asciiTheme="minorHAnsi" w:eastAsiaTheme="minorHAnsi" w:hAnsiTheme="minorHAnsi"/>
            <w:color w:val="000000"/>
            <w:sz w:val="22"/>
            <w:szCs w:val="22"/>
            <w:lang w:eastAsia="en-US"/>
          </w:rPr>
          <w:t> </w:t>
        </w:r>
      </w:ins>
      <w:r w:rsidRPr="00584F91">
        <w:rPr>
          <w:rFonts w:asciiTheme="minorHAnsi" w:eastAsiaTheme="minorHAnsi" w:hAnsiTheme="minorHAnsi"/>
          <w:color w:val="000000"/>
          <w:sz w:val="22"/>
          <w:szCs w:val="22"/>
          <w:lang w:eastAsia="en-US"/>
        </w:rPr>
        <w:t>schválení/neschválení ŽoNFP</w:t>
      </w:r>
      <w:r w:rsidR="005917D7" w:rsidRPr="005917D7">
        <w:rPr>
          <w:rFonts w:asciiTheme="minorHAnsi" w:hAnsiTheme="minorHAnsi" w:cstheme="minorHAnsi"/>
          <w:sz w:val="22"/>
          <w:szCs w:val="22"/>
        </w:rPr>
        <w:t xml:space="preserve"> </w:t>
      </w:r>
      <w:r w:rsidR="005917D7" w:rsidRPr="00A4572A">
        <w:rPr>
          <w:rFonts w:asciiTheme="minorHAnsi" w:hAnsiTheme="minorHAnsi" w:cstheme="minorHAnsi"/>
          <w:sz w:val="22"/>
          <w:szCs w:val="22"/>
        </w:rPr>
        <w:t>v zmysle zákona o príspevku z EŠIF</w:t>
      </w:r>
      <w:r w:rsidRPr="00584F91">
        <w:rPr>
          <w:rFonts w:asciiTheme="minorHAnsi" w:eastAsiaTheme="minorHAnsi" w:hAnsiTheme="minorHAnsi"/>
          <w:color w:val="000000"/>
          <w:sz w:val="22"/>
          <w:szCs w:val="22"/>
          <w:lang w:eastAsia="en-US"/>
        </w:rPr>
        <w:t xml:space="preserve">. </w:t>
      </w:r>
    </w:p>
    <w:p w14:paraId="4ECCE2F1" w14:textId="3C6EF3EA" w:rsidR="003F2A48" w:rsidRPr="00584F91" w:rsidRDefault="003F2A48">
      <w:pPr>
        <w:pStyle w:val="Odsekzoznamu"/>
        <w:autoSpaceDE w:val="0"/>
        <w:autoSpaceDN w:val="0"/>
        <w:adjustRightInd w:val="0"/>
        <w:spacing w:before="120" w:after="120"/>
        <w:ind w:left="709" w:hanging="284"/>
        <w:contextualSpacing w:val="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b) </w:t>
      </w:r>
      <w:del w:id="286" w:author="Šušlíková, Mária" w:date="2020-12-17T14:36:00Z">
        <w:r w:rsidRPr="00584F91" w:rsidDel="0087490B">
          <w:rPr>
            <w:rFonts w:asciiTheme="minorHAnsi" w:eastAsiaTheme="minorHAnsi" w:hAnsiTheme="minorHAnsi"/>
            <w:b/>
            <w:bCs/>
            <w:color w:val="000000"/>
            <w:sz w:val="22"/>
            <w:szCs w:val="22"/>
            <w:lang w:eastAsia="en-US"/>
          </w:rPr>
          <w:delText xml:space="preserve">Preskúmavané </w:delText>
        </w:r>
      </w:del>
      <w:ins w:id="287" w:author="Šušlíková, Mária" w:date="2020-12-17T14:36:00Z">
        <w:r w:rsidR="0087490B" w:rsidRPr="00584F91">
          <w:rPr>
            <w:rFonts w:asciiTheme="minorHAnsi" w:eastAsiaTheme="minorHAnsi" w:hAnsiTheme="minorHAnsi"/>
            <w:b/>
            <w:bCs/>
            <w:color w:val="000000"/>
            <w:sz w:val="22"/>
            <w:szCs w:val="22"/>
            <w:lang w:eastAsia="en-US"/>
          </w:rPr>
          <w:t>Preskúmava</w:t>
        </w:r>
        <w:r w:rsidR="0087490B">
          <w:rPr>
            <w:rFonts w:asciiTheme="minorHAnsi" w:eastAsiaTheme="minorHAnsi" w:hAnsiTheme="minorHAnsi"/>
            <w:b/>
            <w:bCs/>
            <w:color w:val="000000"/>
            <w:sz w:val="22"/>
            <w:szCs w:val="22"/>
            <w:lang w:eastAsia="en-US"/>
          </w:rPr>
          <w:t>cie</w:t>
        </w:r>
        <w:r w:rsidR="0087490B" w:rsidRPr="00584F91">
          <w:rPr>
            <w:rFonts w:asciiTheme="minorHAnsi" w:eastAsiaTheme="minorHAnsi" w:hAnsiTheme="minorHAnsi"/>
            <w:b/>
            <w:bCs/>
            <w:color w:val="000000"/>
            <w:sz w:val="22"/>
            <w:szCs w:val="22"/>
            <w:lang w:eastAsia="en-US"/>
          </w:rPr>
          <w:t xml:space="preserve"> </w:t>
        </w:r>
      </w:ins>
      <w:r w:rsidRPr="00584F91">
        <w:rPr>
          <w:rFonts w:asciiTheme="minorHAnsi" w:eastAsiaTheme="minorHAnsi" w:hAnsiTheme="minorHAnsi"/>
          <w:b/>
          <w:bCs/>
          <w:color w:val="000000"/>
          <w:sz w:val="22"/>
          <w:szCs w:val="22"/>
          <w:lang w:eastAsia="en-US"/>
        </w:rPr>
        <w:t xml:space="preserve">konanie zastaví </w:t>
      </w:r>
      <w:r w:rsidRPr="00584F91">
        <w:rPr>
          <w:rFonts w:asciiTheme="minorHAnsi" w:eastAsiaTheme="minorHAnsi" w:hAnsiTheme="minorHAnsi"/>
          <w:color w:val="000000"/>
          <w:sz w:val="22"/>
          <w:szCs w:val="22"/>
          <w:lang w:eastAsia="en-US"/>
        </w:rPr>
        <w:t xml:space="preserve">- ak </w:t>
      </w:r>
      <w:ins w:id="288" w:author="Šušlíková, Mária" w:date="2020-12-17T14:36:00Z">
        <w:r w:rsidR="0087490B">
          <w:rPr>
            <w:rFonts w:asciiTheme="minorHAnsi" w:hAnsiTheme="minorHAnsi"/>
            <w:sz w:val="22"/>
            <w:szCs w:val="22"/>
          </w:rPr>
          <w:t>štatutárny orgán RO OP TP</w:t>
        </w:r>
      </w:ins>
      <w:del w:id="289" w:author="Šušlíková, Mária" w:date="2020-12-17T14:36:00Z">
        <w:r w:rsidRPr="00584F91" w:rsidDel="0087490B">
          <w:rPr>
            <w:rFonts w:asciiTheme="minorHAnsi" w:eastAsiaTheme="minorHAnsi" w:hAnsiTheme="minorHAnsi"/>
            <w:color w:val="000000"/>
            <w:sz w:val="22"/>
            <w:szCs w:val="22"/>
            <w:lang w:eastAsia="en-US"/>
          </w:rPr>
          <w:delText>ŠO</w:delText>
        </w:r>
      </w:del>
      <w:r w:rsidRPr="00584F91">
        <w:rPr>
          <w:rFonts w:asciiTheme="minorHAnsi" w:eastAsiaTheme="minorHAnsi" w:hAnsiTheme="minorHAnsi"/>
          <w:color w:val="000000"/>
          <w:sz w:val="22"/>
          <w:szCs w:val="22"/>
          <w:lang w:eastAsia="en-US"/>
        </w:rPr>
        <w:t xml:space="preserve"> preskúmaním rozhodnutia mimo odvolacieho konania zistí, že rozhodnutie nebolo vydané v rozpore so zákonom o</w:t>
      </w:r>
      <w:del w:id="290" w:author="Šušlíková, Mária" w:date="2020-12-17T14:36:00Z">
        <w:r w:rsidRPr="00584F91" w:rsidDel="0087490B">
          <w:rPr>
            <w:rFonts w:asciiTheme="minorHAnsi" w:eastAsiaTheme="minorHAnsi" w:hAnsiTheme="minorHAnsi"/>
            <w:color w:val="000000"/>
            <w:sz w:val="22"/>
            <w:szCs w:val="22"/>
            <w:lang w:eastAsia="en-US"/>
          </w:rPr>
          <w:delText xml:space="preserve"> </w:delText>
        </w:r>
      </w:del>
      <w:ins w:id="291" w:author="Šušlíková, Mária" w:date="2020-12-17T14:36:00Z">
        <w:r w:rsidR="0087490B">
          <w:rPr>
            <w:rFonts w:asciiTheme="minorHAnsi" w:eastAsiaTheme="minorHAnsi" w:hAnsiTheme="minorHAnsi"/>
            <w:color w:val="000000"/>
            <w:sz w:val="22"/>
            <w:szCs w:val="22"/>
            <w:lang w:eastAsia="en-US"/>
          </w:rPr>
          <w:t> </w:t>
        </w:r>
      </w:ins>
      <w:r w:rsidRPr="00584F91">
        <w:rPr>
          <w:rFonts w:asciiTheme="minorHAnsi" w:eastAsiaTheme="minorHAnsi" w:hAnsiTheme="minorHAnsi"/>
          <w:color w:val="000000"/>
          <w:sz w:val="22"/>
          <w:szCs w:val="22"/>
          <w:lang w:eastAsia="en-US"/>
        </w:rPr>
        <w:t>príspevku z</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EŠIF, </w:t>
      </w:r>
      <w:ins w:id="292" w:author="Šušlíková Mária" w:date="2020-11-10T16:14:00Z">
        <w:r w:rsidR="001E6F78">
          <w:rPr>
            <w:rFonts w:asciiTheme="minorHAnsi" w:hAnsiTheme="minorHAnsi"/>
            <w:sz w:val="22"/>
            <w:szCs w:val="22"/>
          </w:rPr>
          <w:t>štatutárny orgán RO OP TP</w:t>
        </w:r>
      </w:ins>
      <w:del w:id="293" w:author="Šušlíková Mária" w:date="2020-11-10T16:14:00Z">
        <w:r w:rsidR="002E3C06" w:rsidRPr="0063716F" w:rsidDel="001E6F78">
          <w:rPr>
            <w:rFonts w:asciiTheme="minorHAnsi" w:hAnsiTheme="minorHAnsi"/>
            <w:sz w:val="22"/>
            <w:szCs w:val="22"/>
          </w:rPr>
          <w:delText>vedúci Úradu vlády SR</w:delText>
        </w:r>
      </w:del>
      <w:r w:rsidR="002E3C06" w:rsidRPr="0063716F">
        <w:rPr>
          <w:rFonts w:asciiTheme="minorHAnsi" w:hAnsiTheme="minorHAnsi"/>
          <w:sz w:val="22"/>
          <w:szCs w:val="22"/>
        </w:rPr>
        <w:t xml:space="preserve"> </w:t>
      </w:r>
      <w:del w:id="294" w:author="Šušlíková, Mária" w:date="2020-12-17T14:36:00Z">
        <w:r w:rsidRPr="00584F91" w:rsidDel="0087490B">
          <w:rPr>
            <w:rFonts w:asciiTheme="minorHAnsi" w:eastAsiaTheme="minorHAnsi" w:hAnsiTheme="minorHAnsi"/>
            <w:color w:val="000000"/>
            <w:sz w:val="22"/>
            <w:szCs w:val="22"/>
            <w:lang w:eastAsia="en-US"/>
          </w:rPr>
          <w:delText xml:space="preserve">preskúmavané </w:delText>
        </w:r>
      </w:del>
      <w:ins w:id="295" w:author="Šušlíková, Mária" w:date="2020-12-17T14:36:00Z">
        <w:r w:rsidR="0087490B" w:rsidRPr="00584F91">
          <w:rPr>
            <w:rFonts w:asciiTheme="minorHAnsi" w:eastAsiaTheme="minorHAnsi" w:hAnsiTheme="minorHAnsi"/>
            <w:color w:val="000000"/>
            <w:sz w:val="22"/>
            <w:szCs w:val="22"/>
            <w:lang w:eastAsia="en-US"/>
          </w:rPr>
          <w:t>preskúmava</w:t>
        </w:r>
        <w:r w:rsidR="0087490B">
          <w:rPr>
            <w:rFonts w:asciiTheme="minorHAnsi" w:eastAsiaTheme="minorHAnsi" w:hAnsiTheme="minorHAnsi"/>
            <w:color w:val="000000"/>
            <w:sz w:val="22"/>
            <w:szCs w:val="22"/>
            <w:lang w:eastAsia="en-US"/>
          </w:rPr>
          <w:t>cie</w:t>
        </w:r>
        <w:r w:rsidR="0087490B" w:rsidRPr="00584F91">
          <w:rPr>
            <w:rFonts w:asciiTheme="minorHAnsi" w:eastAsiaTheme="minorHAnsi" w:hAnsiTheme="minorHAnsi"/>
            <w:color w:val="000000"/>
            <w:sz w:val="22"/>
            <w:szCs w:val="22"/>
            <w:lang w:eastAsia="en-US"/>
          </w:rPr>
          <w:t xml:space="preserve"> </w:t>
        </w:r>
      </w:ins>
      <w:r w:rsidRPr="00584F91">
        <w:rPr>
          <w:rFonts w:asciiTheme="minorHAnsi" w:eastAsiaTheme="minorHAnsi" w:hAnsiTheme="minorHAnsi"/>
          <w:color w:val="000000"/>
          <w:sz w:val="22"/>
          <w:szCs w:val="22"/>
          <w:lang w:eastAsia="en-US"/>
        </w:rPr>
        <w:t>konanie zastaví</w:t>
      </w:r>
      <w:ins w:id="296" w:author="Šušlíková, Mária" w:date="2020-12-17T14:37:00Z">
        <w:r w:rsidR="0087490B">
          <w:rPr>
            <w:rFonts w:asciiTheme="minorHAnsi" w:eastAsiaTheme="minorHAnsi" w:hAnsiTheme="minorHAnsi"/>
            <w:color w:val="000000"/>
            <w:sz w:val="22"/>
            <w:szCs w:val="22"/>
            <w:lang w:eastAsia="en-US"/>
          </w:rPr>
          <w:t>. Zastavenie konania sa vykoná</w:t>
        </w:r>
      </w:ins>
      <w:bookmarkStart w:id="297" w:name="_GoBack"/>
      <w:bookmarkEnd w:id="297"/>
      <w:r w:rsidRPr="00584F91">
        <w:rPr>
          <w:rFonts w:asciiTheme="minorHAnsi" w:eastAsiaTheme="minorHAnsi" w:hAnsiTheme="minorHAnsi"/>
          <w:color w:val="000000"/>
          <w:sz w:val="22"/>
          <w:szCs w:val="22"/>
          <w:lang w:eastAsia="en-US"/>
        </w:rPr>
        <w:t xml:space="preserve"> rozhodnutím. </w:t>
      </w:r>
    </w:p>
    <w:p w14:paraId="225E5DE9" w14:textId="77777777" w:rsidR="000753FA" w:rsidRPr="00230311" w:rsidDel="0063091C" w:rsidRDefault="003F2A48" w:rsidP="000753FA">
      <w:pPr>
        <w:spacing w:before="120" w:after="120"/>
        <w:ind w:firstLine="540"/>
        <w:jc w:val="both"/>
        <w:rPr>
          <w:ins w:id="298" w:author="Šušlíková Mária" w:date="2020-11-25T14:39:00Z"/>
          <w:del w:id="299" w:author="Šušlíková, Mária" w:date="2020-12-15T15:46:00Z"/>
          <w:rFonts w:asciiTheme="minorHAnsi" w:hAnsiTheme="minorHAnsi" w:cstheme="minorHAnsi"/>
        </w:rPr>
      </w:pPr>
      <w:r w:rsidRPr="00584F91">
        <w:rPr>
          <w:rFonts w:asciiTheme="minorHAnsi" w:eastAsiaTheme="minorHAnsi" w:hAnsiTheme="minorHAnsi"/>
          <w:color w:val="000000"/>
          <w:sz w:val="22"/>
          <w:szCs w:val="22"/>
          <w:lang w:eastAsia="en-US"/>
        </w:rPr>
        <w:t xml:space="preserve">Po ukončení preskúmania rozhodnutia mimo odvolacieho konania ŠO písomne informuje žiadateľa o jeho výsledku. ŠO je povinný rozhodnúť mimo odvolacieho konania </w:t>
      </w:r>
      <w:r w:rsidRPr="00584F91">
        <w:rPr>
          <w:rFonts w:asciiTheme="minorHAnsi" w:eastAsiaTheme="minorHAnsi" w:hAnsiTheme="minorHAnsi"/>
          <w:b/>
          <w:bCs/>
          <w:color w:val="000000"/>
          <w:sz w:val="22"/>
          <w:szCs w:val="22"/>
          <w:lang w:eastAsia="en-US"/>
        </w:rPr>
        <w:t xml:space="preserve">do 60 pracovných dní od začiatku konania </w:t>
      </w:r>
      <w:r w:rsidRPr="00584F91">
        <w:rPr>
          <w:rFonts w:asciiTheme="minorHAnsi" w:eastAsiaTheme="minorHAnsi" w:hAnsiTheme="minorHAnsi"/>
          <w:color w:val="000000"/>
          <w:sz w:val="22"/>
          <w:szCs w:val="22"/>
          <w:lang w:eastAsia="en-US"/>
        </w:rPr>
        <w:t>z vlastného podnetu alebo od uznania opodstatnenosti podnetu žiadateľa. Vo</w:t>
      </w:r>
      <w:r w:rsidR="00992E46" w:rsidRPr="00584F91">
        <w:rPr>
          <w:rFonts w:asciiTheme="minorHAnsi" w:eastAsiaTheme="minorHAnsi" w:hAnsiTheme="minorHAnsi"/>
          <w:color w:val="000000"/>
          <w:sz w:val="22"/>
          <w:szCs w:val="22"/>
          <w:lang w:eastAsia="en-US"/>
        </w:rPr>
        <w:t xml:space="preserve"> </w:t>
      </w:r>
      <w:r w:rsidRPr="00584F91">
        <w:rPr>
          <w:rFonts w:asciiTheme="minorHAnsi" w:eastAsiaTheme="minorHAnsi" w:hAnsiTheme="minorHAnsi"/>
          <w:color w:val="000000"/>
          <w:sz w:val="22"/>
          <w:szCs w:val="22"/>
          <w:lang w:eastAsia="en-US"/>
        </w:rPr>
        <w:t xml:space="preserve">zvlášť zložitých prípadoch rozhodne </w:t>
      </w:r>
      <w:r w:rsidRPr="00584F91">
        <w:rPr>
          <w:rFonts w:asciiTheme="minorHAnsi" w:eastAsiaTheme="minorHAnsi" w:hAnsiTheme="minorHAnsi"/>
          <w:b/>
          <w:bCs/>
          <w:color w:val="000000"/>
          <w:sz w:val="22"/>
          <w:szCs w:val="22"/>
          <w:lang w:eastAsia="en-US"/>
        </w:rPr>
        <w:t>do 90 pracovných dní</w:t>
      </w:r>
      <w:r w:rsidRPr="00584F91">
        <w:rPr>
          <w:rFonts w:asciiTheme="minorHAnsi" w:eastAsiaTheme="minorHAnsi" w:hAnsiTheme="minorHAnsi"/>
          <w:color w:val="000000"/>
          <w:sz w:val="22"/>
          <w:szCs w:val="22"/>
          <w:lang w:eastAsia="en-US"/>
        </w:rPr>
        <w:t>, pričom v</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takomto prípade informuje žiadateľa listom ŠO o predĺžení a dôvodoch predĺženia. </w:t>
      </w:r>
      <w:ins w:id="300" w:author="Šušlíková Mária" w:date="2020-11-25T14:39:00Z">
        <w:r w:rsidR="000753FA" w:rsidRPr="00083C3A">
          <w:rPr>
            <w:rFonts w:asciiTheme="minorHAnsi" w:hAnsiTheme="minorHAnsi" w:cstheme="minorHAnsi"/>
          </w:rPr>
          <w:t>Ak stanovená lehota márne uplynula od 12.3.2020 do 21.5.2020, štatutárny orgán RO</w:t>
        </w:r>
        <w:r w:rsidR="000753FA">
          <w:rPr>
            <w:rFonts w:asciiTheme="minorHAnsi" w:hAnsiTheme="minorHAnsi" w:cstheme="minorHAnsi"/>
          </w:rPr>
          <w:t xml:space="preserve"> OP TP</w:t>
        </w:r>
        <w:r w:rsidR="000753FA" w:rsidRPr="00083C3A">
          <w:rPr>
            <w:rFonts w:asciiTheme="minorHAnsi" w:hAnsiTheme="minorHAnsi" w:cstheme="minorHAnsi"/>
          </w:rPr>
          <w:t xml:space="preserve"> je oprávnený rozhodnúť najneskôr do jedného mesiaca odo dňa nadobudnutia účinnosti novely zákona o príspevku z EŠIF č. 128/2020 Z. z., t. j. do 22.6.2020 vrátane. V takom prípade sa uvedená lehota považuje za splnenú.</w:t>
        </w:r>
      </w:ins>
    </w:p>
    <w:p w14:paraId="252B10F1" w14:textId="77777777" w:rsidR="003F2A48" w:rsidRPr="00584F91" w:rsidRDefault="003F2A48">
      <w:pPr>
        <w:spacing w:before="120" w:after="120"/>
        <w:ind w:firstLine="540"/>
        <w:jc w:val="both"/>
        <w:rPr>
          <w:rFonts w:asciiTheme="minorHAnsi" w:eastAsiaTheme="minorHAnsi" w:hAnsiTheme="minorHAnsi"/>
          <w:color w:val="000000"/>
          <w:sz w:val="22"/>
          <w:szCs w:val="22"/>
          <w:lang w:eastAsia="en-US"/>
        </w:rPr>
        <w:pPrChange w:id="301" w:author="Šušlíková, Mária" w:date="2020-12-15T15:46:00Z">
          <w:pPr>
            <w:spacing w:before="120" w:after="120"/>
            <w:ind w:firstLine="360"/>
            <w:jc w:val="both"/>
          </w:pPr>
        </w:pPrChange>
      </w:pPr>
    </w:p>
    <w:p w14:paraId="0035BBC8" w14:textId="77777777" w:rsidR="003F2A48"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Ďalšie skutočnosti ohľadom odvolacieho konania sú uvedené v Systéme riadenia EŠIF, kapitola 3.2.4 Opravné prostriedky. </w:t>
      </w:r>
    </w:p>
    <w:p w14:paraId="2E7AEEDE" w14:textId="77777777" w:rsidR="00584F91" w:rsidRPr="00584F91" w:rsidRDefault="00584F91">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p>
    <w:p w14:paraId="28718D0C" w14:textId="77777777" w:rsidR="003F2A48" w:rsidRPr="0063716F" w:rsidRDefault="003F2A48">
      <w:pPr>
        <w:autoSpaceDE w:val="0"/>
        <w:autoSpaceDN w:val="0"/>
        <w:adjustRightInd w:val="0"/>
        <w:spacing w:before="120" w:after="120"/>
        <w:ind w:firstLine="360"/>
        <w:jc w:val="both"/>
        <w:rPr>
          <w:rFonts w:asciiTheme="minorHAnsi" w:eastAsiaTheme="minorHAnsi" w:hAnsiTheme="minorHAnsi"/>
          <w:color w:val="000000"/>
          <w:sz w:val="22"/>
          <w:szCs w:val="22"/>
          <w:u w:val="single"/>
          <w:lang w:eastAsia="en-US"/>
        </w:rPr>
      </w:pPr>
      <w:r w:rsidRPr="0063716F">
        <w:rPr>
          <w:rFonts w:asciiTheme="minorHAnsi" w:eastAsiaTheme="minorHAnsi" w:hAnsiTheme="minorHAnsi"/>
          <w:b/>
          <w:bCs/>
          <w:color w:val="000000"/>
          <w:sz w:val="22"/>
          <w:szCs w:val="22"/>
          <w:u w:val="single"/>
          <w:lang w:eastAsia="en-US"/>
        </w:rPr>
        <w:t xml:space="preserve">Oprava rozhodnutia </w:t>
      </w:r>
    </w:p>
    <w:p w14:paraId="273CD157"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Oprava rozhodnutia slúži RO</w:t>
      </w:r>
      <w:r w:rsidR="002E3C06"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na odstránenie chýb v písaní, počítaní a iných zrejmých nesprávností v písomnom vyhotovení rozhodnutia jednoduchšou formou bez potreby zmeny rozhodnutia v rámci formalizovaného konania. </w:t>
      </w:r>
    </w:p>
    <w:p w14:paraId="6337BF82"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Na opravu rozhodnutia sa vzťahuje § 47 ods. 6 správneho poriadku, t.j. chyby v písaní, v</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počítaní alebo iné zrejmé nesprávnosti sú opravené kedykoľvek aj bez návrhu žiadateľa. </w:t>
      </w:r>
    </w:p>
    <w:p w14:paraId="6CBAD450"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Opravu rozhodnutia vykoná RO </w:t>
      </w:r>
      <w:r w:rsidR="002E3C06" w:rsidRPr="00584F91">
        <w:rPr>
          <w:rFonts w:asciiTheme="minorHAnsi" w:eastAsiaTheme="minorHAnsi" w:hAnsiTheme="minorHAnsi"/>
          <w:color w:val="000000"/>
          <w:sz w:val="22"/>
          <w:szCs w:val="22"/>
          <w:lang w:eastAsia="en-US"/>
        </w:rPr>
        <w:t xml:space="preserve">OP TP </w:t>
      </w:r>
      <w:r w:rsidRPr="00584F91">
        <w:rPr>
          <w:rFonts w:asciiTheme="minorHAnsi" w:eastAsiaTheme="minorHAnsi" w:hAnsiTheme="minorHAnsi"/>
          <w:color w:val="000000"/>
          <w:sz w:val="22"/>
          <w:szCs w:val="22"/>
          <w:lang w:eastAsia="en-US"/>
        </w:rPr>
        <w:t>alebo štatutárny orgán RO</w:t>
      </w:r>
      <w:r w:rsidR="002E3C06"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v závislosti od toho, kto rozhodnutie vydal a o oprave informuje žiadateľa. </w:t>
      </w:r>
    </w:p>
    <w:p w14:paraId="566FE517"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RO </w:t>
      </w:r>
      <w:r w:rsidR="002E3C06" w:rsidRPr="00584F91">
        <w:rPr>
          <w:rFonts w:asciiTheme="minorHAnsi" w:eastAsiaTheme="minorHAnsi" w:hAnsiTheme="minorHAnsi"/>
          <w:color w:val="000000"/>
          <w:sz w:val="22"/>
          <w:szCs w:val="22"/>
          <w:lang w:eastAsia="en-US"/>
        </w:rPr>
        <w:t xml:space="preserve">OP TP </w:t>
      </w:r>
      <w:r w:rsidRPr="00584F91">
        <w:rPr>
          <w:rFonts w:asciiTheme="minorHAnsi" w:eastAsiaTheme="minorHAnsi" w:hAnsiTheme="minorHAnsi"/>
          <w:color w:val="000000"/>
          <w:sz w:val="22"/>
          <w:szCs w:val="22"/>
          <w:lang w:eastAsia="en-US"/>
        </w:rPr>
        <w:t xml:space="preserve">vykoná zmenu rozhodnutia formou listu, v ktorom jednoznačným spôsobom identifikuje menené náležitosti rozhodnutia. Oznámenie zasiela RO </w:t>
      </w:r>
      <w:r w:rsidR="002E3C06" w:rsidRPr="00584F91">
        <w:rPr>
          <w:rFonts w:asciiTheme="minorHAnsi" w:eastAsiaTheme="minorHAnsi" w:hAnsiTheme="minorHAnsi"/>
          <w:color w:val="000000"/>
          <w:sz w:val="22"/>
          <w:szCs w:val="22"/>
          <w:lang w:eastAsia="en-US"/>
        </w:rPr>
        <w:t xml:space="preserve">OP TP </w:t>
      </w:r>
      <w:r w:rsidRPr="00584F91">
        <w:rPr>
          <w:rFonts w:asciiTheme="minorHAnsi" w:eastAsiaTheme="minorHAnsi" w:hAnsiTheme="minorHAnsi"/>
          <w:color w:val="000000"/>
          <w:sz w:val="22"/>
          <w:szCs w:val="22"/>
          <w:lang w:eastAsia="en-US"/>
        </w:rPr>
        <w:t xml:space="preserve">žiadateľovi a uchováva ho spolu s rozhodnutím, ktorého sa oprava týka. </w:t>
      </w:r>
    </w:p>
    <w:p w14:paraId="1DB49014" w14:textId="77777777" w:rsidR="003F2A48"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lastRenderedPageBreak/>
        <w:t xml:space="preserve">Oprava rozhodnutia je možná vo vzťahu ku všetkým typom rozhodnutí vydaných podľa zákona o príspevku z EŠIF. Možnosť opravy rozhodnutia podľa tejto kapitoly nie je časovo obmedzená. </w:t>
      </w:r>
    </w:p>
    <w:p w14:paraId="3D2A86DA" w14:textId="7C66F3D5" w:rsidR="00584F91" w:rsidRDefault="00584F91">
      <w:pPr>
        <w:autoSpaceDE w:val="0"/>
        <w:autoSpaceDN w:val="0"/>
        <w:adjustRightInd w:val="0"/>
        <w:spacing w:before="120" w:after="120"/>
        <w:ind w:firstLine="360"/>
        <w:jc w:val="both"/>
        <w:rPr>
          <w:ins w:id="302" w:author="Šušlíková Mária" w:date="2020-11-13T09:03:00Z"/>
          <w:rFonts w:asciiTheme="minorHAnsi" w:eastAsiaTheme="minorHAnsi" w:hAnsiTheme="minorHAnsi"/>
          <w:color w:val="000000"/>
          <w:sz w:val="22"/>
          <w:szCs w:val="22"/>
          <w:lang w:eastAsia="en-US"/>
        </w:rPr>
      </w:pPr>
    </w:p>
    <w:p w14:paraId="7A3B58D5" w14:textId="77777777" w:rsidR="00C74A24" w:rsidRPr="00C74A24" w:rsidRDefault="00C74A24" w:rsidP="00C74A24">
      <w:pPr>
        <w:pStyle w:val="Odsekzoznamu"/>
        <w:spacing w:before="120" w:after="120"/>
        <w:ind w:left="792"/>
        <w:contextualSpacing w:val="0"/>
        <w:rPr>
          <w:ins w:id="303" w:author="Šušlíková Mária" w:date="2020-11-13T09:03:00Z"/>
          <w:rFonts w:asciiTheme="minorHAnsi" w:hAnsiTheme="minorHAnsi"/>
          <w:b/>
          <w:u w:val="single"/>
        </w:rPr>
      </w:pPr>
      <w:ins w:id="304" w:author="Šušlíková Mária" w:date="2020-11-13T09:03:00Z">
        <w:r w:rsidRPr="00C74A24">
          <w:rPr>
            <w:rFonts w:asciiTheme="minorHAnsi" w:hAnsiTheme="minorHAnsi"/>
            <w:b/>
            <w:u w:val="single"/>
          </w:rPr>
          <w:t>Spôsob financovania</w:t>
        </w:r>
      </w:ins>
    </w:p>
    <w:p w14:paraId="51CBD6B1" w14:textId="77777777" w:rsidR="00C74A24" w:rsidRPr="006A48C2" w:rsidRDefault="00C74A24" w:rsidP="00C74A24">
      <w:pPr>
        <w:autoSpaceDE w:val="0"/>
        <w:autoSpaceDN w:val="0"/>
        <w:adjustRightInd w:val="0"/>
        <w:spacing w:before="120" w:after="120"/>
        <w:ind w:left="708"/>
        <w:contextualSpacing/>
        <w:jc w:val="both"/>
        <w:rPr>
          <w:ins w:id="305" w:author="Šušlíková Mária" w:date="2020-11-13T09:03:00Z"/>
          <w:rFonts w:asciiTheme="minorHAnsi" w:eastAsiaTheme="minorHAnsi" w:hAnsiTheme="minorHAnsi"/>
          <w:color w:val="000000"/>
          <w:sz w:val="22"/>
          <w:szCs w:val="22"/>
          <w:lang w:eastAsia="en-US"/>
        </w:rPr>
      </w:pPr>
      <w:ins w:id="306" w:author="Šušlíková Mária" w:date="2020-11-13T09:03:00Z">
        <w:r w:rsidRPr="006A48C2">
          <w:rPr>
            <w:rFonts w:asciiTheme="minorHAnsi" w:eastAsiaTheme="minorHAnsi" w:hAnsiTheme="minorHAnsi"/>
            <w:color w:val="000000"/>
            <w:sz w:val="22"/>
            <w:szCs w:val="22"/>
            <w:lang w:eastAsia="en-US"/>
          </w:rPr>
          <w:t xml:space="preserve">V rámci tohto vyzvania je určený spôsob financovania v súlade s platným Systémom finančného riadenia štrukturálnych fondov, Kohézneho fondu a Európskeho námorného a rybárskeho fondu na programové obdobie 2014 – 2020 </w:t>
        </w:r>
        <w:r w:rsidRPr="0063716F">
          <w:rPr>
            <w:rFonts w:asciiTheme="minorHAnsi" w:hAnsiTheme="minorHAnsi"/>
            <w:color w:val="000000"/>
            <w:sz w:val="22"/>
            <w:szCs w:val="22"/>
          </w:rPr>
          <w:t>(</w:t>
        </w:r>
        <w:r>
          <w:fldChar w:fldCharType="begin"/>
        </w:r>
        <w:r>
          <w:instrText xml:space="preserve"> HYPERLINK "http://www.finance.gov.sk/Default.aspx?CatID=9348" </w:instrText>
        </w:r>
        <w:r>
          <w:fldChar w:fldCharType="separate"/>
        </w:r>
        <w:r w:rsidRPr="0063716F">
          <w:rPr>
            <w:rStyle w:val="Hypertextovprepojenie"/>
            <w:rFonts w:asciiTheme="minorHAnsi" w:hAnsiTheme="minorHAnsi"/>
            <w:sz w:val="22"/>
            <w:szCs w:val="22"/>
          </w:rPr>
          <w:t>http://www.finance.gov.sk/Default.aspx?CatID=9348</w:t>
        </w:r>
        <w:r>
          <w:rPr>
            <w:rStyle w:val="Hypertextovprepojenie"/>
            <w:rFonts w:asciiTheme="minorHAnsi" w:hAnsiTheme="minorHAnsi"/>
            <w:sz w:val="22"/>
            <w:szCs w:val="22"/>
          </w:rPr>
          <w:fldChar w:fldCharType="end"/>
        </w:r>
        <w:r w:rsidRPr="0063716F">
          <w:rPr>
            <w:rFonts w:asciiTheme="minorHAnsi" w:hAnsiTheme="minorHAnsi"/>
            <w:color w:val="000000"/>
            <w:sz w:val="22"/>
            <w:szCs w:val="22"/>
          </w:rPr>
          <w:t>)</w:t>
        </w:r>
        <w:r>
          <w:rPr>
            <w:rFonts w:asciiTheme="minorHAnsi" w:hAnsiTheme="minorHAnsi"/>
            <w:color w:val="000000"/>
            <w:sz w:val="22"/>
            <w:szCs w:val="22"/>
          </w:rPr>
          <w:t>:</w:t>
        </w:r>
      </w:ins>
    </w:p>
    <w:p w14:paraId="13F8331F" w14:textId="77777777" w:rsidR="00C74A24" w:rsidRPr="006A48C2" w:rsidRDefault="00C74A24" w:rsidP="00C74A24">
      <w:pPr>
        <w:pStyle w:val="Odsekzoznamu"/>
        <w:numPr>
          <w:ilvl w:val="0"/>
          <w:numId w:val="7"/>
        </w:numPr>
        <w:tabs>
          <w:tab w:val="left" w:pos="3119"/>
        </w:tabs>
        <w:autoSpaceDE w:val="0"/>
        <w:autoSpaceDN w:val="0"/>
        <w:adjustRightInd w:val="0"/>
        <w:spacing w:before="120" w:after="120"/>
        <w:contextualSpacing w:val="0"/>
        <w:jc w:val="both"/>
        <w:rPr>
          <w:ins w:id="307" w:author="Šušlíková Mária" w:date="2020-11-13T09:03:00Z"/>
          <w:rFonts w:asciiTheme="minorHAnsi" w:eastAsiaTheme="minorHAnsi" w:hAnsiTheme="minorHAnsi"/>
          <w:color w:val="000000"/>
          <w:sz w:val="22"/>
          <w:szCs w:val="22"/>
          <w:lang w:eastAsia="en-US"/>
        </w:rPr>
      </w:pPr>
      <w:ins w:id="308" w:author="Šušlíková Mária" w:date="2020-11-13T09:03:00Z">
        <w:r w:rsidRPr="006A48C2">
          <w:rPr>
            <w:rFonts w:asciiTheme="minorHAnsi" w:eastAsiaTheme="minorHAnsi" w:hAnsiTheme="minorHAnsi"/>
            <w:bCs/>
            <w:color w:val="000000"/>
            <w:sz w:val="22"/>
            <w:szCs w:val="22"/>
            <w:lang w:eastAsia="en-US"/>
          </w:rPr>
          <w:t xml:space="preserve">spôsob financovania – </w:t>
        </w:r>
        <w:r w:rsidRPr="006A48C2">
          <w:rPr>
            <w:rFonts w:asciiTheme="minorHAnsi" w:eastAsiaTheme="minorHAnsi" w:hAnsiTheme="minorHAnsi"/>
            <w:b/>
            <w:bCs/>
            <w:color w:val="000000"/>
            <w:sz w:val="22"/>
            <w:szCs w:val="22"/>
            <w:lang w:eastAsia="en-US"/>
          </w:rPr>
          <w:t>systém refundácie</w:t>
        </w:r>
      </w:ins>
    </w:p>
    <w:p w14:paraId="33CDF88A" w14:textId="77777777" w:rsidR="00C74A24" w:rsidRPr="006A48C2" w:rsidRDefault="00C74A24" w:rsidP="00C74A24">
      <w:pPr>
        <w:pStyle w:val="Odsekzoznamu"/>
        <w:spacing w:before="120" w:after="120"/>
        <w:contextualSpacing w:val="0"/>
        <w:jc w:val="both"/>
        <w:rPr>
          <w:ins w:id="309" w:author="Šušlíková Mária" w:date="2020-11-13T09:03:00Z"/>
          <w:rFonts w:asciiTheme="minorHAnsi" w:eastAsia="Calibri" w:hAnsiTheme="minorHAnsi"/>
          <w:color w:val="000000"/>
          <w:sz w:val="22"/>
          <w:szCs w:val="22"/>
          <w:lang w:eastAsia="en-US"/>
        </w:rPr>
      </w:pPr>
      <w:ins w:id="310" w:author="Šušlíková Mária" w:date="2020-11-13T09:03:00Z">
        <w:r w:rsidRPr="006A48C2">
          <w:rPr>
            <w:rFonts w:asciiTheme="minorHAnsi" w:eastAsia="Calibri" w:hAnsiTheme="minorHAnsi"/>
            <w:color w:val="000000"/>
            <w:sz w:val="22"/>
            <w:szCs w:val="22"/>
            <w:lang w:eastAsia="en-US"/>
          </w:rPr>
          <w:t>Systém financovania partnera prijímateľa sa uplatňuje podľa využívaného systému financovania prijímateľom, v závislosti od dohody medzi prijímateľom a partnerom a za podmienok stanovených v</w:t>
        </w:r>
        <w:r>
          <w:rPr>
            <w:rFonts w:asciiTheme="minorHAnsi" w:eastAsia="Calibri" w:hAnsiTheme="minorHAnsi"/>
            <w:color w:val="000000"/>
            <w:sz w:val="22"/>
            <w:szCs w:val="22"/>
            <w:lang w:eastAsia="en-US"/>
          </w:rPr>
          <w:t> </w:t>
        </w:r>
        <w:r w:rsidRPr="006A48C2">
          <w:rPr>
            <w:rFonts w:asciiTheme="minorHAnsi" w:eastAsia="Calibri" w:hAnsiTheme="minorHAnsi"/>
            <w:color w:val="000000"/>
            <w:sz w:val="22"/>
            <w:szCs w:val="22"/>
            <w:lang w:eastAsia="en-US"/>
          </w:rPr>
          <w:t>zmluve.</w:t>
        </w:r>
      </w:ins>
    </w:p>
    <w:p w14:paraId="7FC49C86" w14:textId="77777777" w:rsidR="00C74A24" w:rsidRPr="0063716F" w:rsidRDefault="00C74A24" w:rsidP="00C74A24">
      <w:pPr>
        <w:pStyle w:val="Odsekzoznamu"/>
        <w:spacing w:before="120" w:after="120"/>
        <w:contextualSpacing w:val="0"/>
        <w:jc w:val="both"/>
        <w:rPr>
          <w:ins w:id="311" w:author="Šušlíková Mária" w:date="2020-11-13T09:03:00Z"/>
          <w:rFonts w:asciiTheme="minorHAnsi" w:hAnsiTheme="minorHAnsi"/>
          <w:color w:val="000000"/>
          <w:sz w:val="22"/>
          <w:szCs w:val="22"/>
        </w:rPr>
      </w:pPr>
      <w:ins w:id="312" w:author="Šušlíková Mária" w:date="2020-11-13T09:03:00Z">
        <w:r w:rsidRPr="0063716F">
          <w:rPr>
            <w:rFonts w:asciiTheme="minorHAnsi" w:hAnsi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ins>
    </w:p>
    <w:p w14:paraId="34B5AB14" w14:textId="77777777" w:rsidR="00C74A24" w:rsidRPr="006A48C2" w:rsidRDefault="00C74A24" w:rsidP="00C74A24">
      <w:pPr>
        <w:pStyle w:val="Odsekzoznamu"/>
        <w:numPr>
          <w:ilvl w:val="0"/>
          <w:numId w:val="7"/>
        </w:numPr>
        <w:autoSpaceDE w:val="0"/>
        <w:autoSpaceDN w:val="0"/>
        <w:adjustRightInd w:val="0"/>
        <w:spacing w:before="120" w:after="120"/>
        <w:contextualSpacing w:val="0"/>
        <w:rPr>
          <w:ins w:id="313" w:author="Šušlíková Mária" w:date="2020-11-13T09:03:00Z"/>
          <w:rFonts w:asciiTheme="minorHAnsi" w:eastAsiaTheme="minorHAnsi" w:hAnsiTheme="minorHAnsi"/>
          <w:color w:val="000000"/>
          <w:sz w:val="22"/>
          <w:szCs w:val="22"/>
          <w:lang w:eastAsia="en-US"/>
        </w:rPr>
      </w:pPr>
      <w:ins w:id="314" w:author="Šušlíková Mária" w:date="2020-11-13T09:03:00Z">
        <w:r w:rsidRPr="001625A3">
          <w:rPr>
            <w:rFonts w:asciiTheme="minorHAnsi" w:eastAsiaTheme="minorHAnsi" w:hAnsiTheme="minorHAnsi"/>
            <w:color w:val="000000"/>
            <w:sz w:val="22"/>
            <w:szCs w:val="22"/>
            <w:lang w:eastAsia="en-US"/>
          </w:rPr>
          <w:t xml:space="preserve">forma poskytovaného príspevku: </w:t>
        </w:r>
        <w:r w:rsidRPr="006A48C2">
          <w:rPr>
            <w:rFonts w:asciiTheme="minorHAnsi" w:eastAsiaTheme="minorHAnsi" w:hAnsiTheme="minorHAnsi"/>
            <w:b/>
            <w:bCs/>
            <w:color w:val="000000"/>
            <w:sz w:val="22"/>
            <w:szCs w:val="22"/>
            <w:lang w:eastAsia="en-US"/>
          </w:rPr>
          <w:t>nenávratný finančný príspevok</w:t>
        </w:r>
        <w:r w:rsidRPr="006A48C2">
          <w:rPr>
            <w:rFonts w:asciiTheme="minorHAnsi" w:eastAsiaTheme="minorHAnsi" w:hAnsiTheme="minorHAnsi"/>
            <w:color w:val="000000"/>
            <w:sz w:val="22"/>
            <w:szCs w:val="22"/>
            <w:lang w:eastAsia="en-US"/>
          </w:rPr>
          <w:t xml:space="preserve">. </w:t>
        </w:r>
      </w:ins>
    </w:p>
    <w:p w14:paraId="14A51BCE" w14:textId="119E875E" w:rsidR="00C74A24" w:rsidRDefault="00C74A24" w:rsidP="00C74A24">
      <w:pPr>
        <w:autoSpaceDE w:val="0"/>
        <w:autoSpaceDN w:val="0"/>
        <w:adjustRightInd w:val="0"/>
        <w:spacing w:before="120" w:after="120"/>
        <w:ind w:firstLine="360"/>
        <w:jc w:val="both"/>
        <w:rPr>
          <w:rFonts w:asciiTheme="minorHAnsi" w:hAnsiTheme="minorHAnsi"/>
          <w:i/>
          <w:sz w:val="22"/>
          <w:szCs w:val="22"/>
        </w:rPr>
      </w:pPr>
      <w:ins w:id="315" w:author="Šušlíková Mária" w:date="2020-11-13T09:03:00Z">
        <w:r w:rsidRPr="0063716F">
          <w:rPr>
            <w:rFonts w:asciiTheme="minorHAnsi" w:hAnsi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ins>
    </w:p>
    <w:p w14:paraId="09BBCE8F" w14:textId="77777777" w:rsidR="00C74A24" w:rsidRPr="00584F91" w:rsidRDefault="00C74A24" w:rsidP="00C74A24">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p>
    <w:p w14:paraId="3308183F" w14:textId="77777777" w:rsidR="003F2A48" w:rsidRPr="00584F91" w:rsidRDefault="003F2A48">
      <w:pPr>
        <w:autoSpaceDE w:val="0"/>
        <w:autoSpaceDN w:val="0"/>
        <w:adjustRightInd w:val="0"/>
        <w:spacing w:before="120" w:after="120"/>
        <w:ind w:firstLine="360"/>
        <w:rPr>
          <w:rFonts w:asciiTheme="minorHAnsi" w:eastAsiaTheme="minorHAnsi" w:hAnsiTheme="minorHAnsi"/>
          <w:color w:val="000000"/>
          <w:sz w:val="22"/>
          <w:szCs w:val="22"/>
          <w:u w:val="single"/>
          <w:lang w:eastAsia="en-US"/>
        </w:rPr>
      </w:pPr>
      <w:r w:rsidRPr="00584F91">
        <w:rPr>
          <w:rFonts w:asciiTheme="minorHAnsi" w:eastAsiaTheme="minorHAnsi" w:hAnsiTheme="minorHAnsi"/>
          <w:b/>
          <w:bCs/>
          <w:color w:val="000000"/>
          <w:sz w:val="22"/>
          <w:szCs w:val="22"/>
          <w:u w:val="single"/>
          <w:lang w:eastAsia="en-US"/>
        </w:rPr>
        <w:t xml:space="preserve">Merateľné ukazovatele pri predkladaní žiadosti o NFP </w:t>
      </w:r>
    </w:p>
    <w:p w14:paraId="5896FF94"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V rámci merateľných ukazovateľov definovaných vo vyzvaní je RO </w:t>
      </w:r>
      <w:r w:rsidR="00DB3F69" w:rsidRPr="00584F91">
        <w:rPr>
          <w:rFonts w:asciiTheme="minorHAnsi" w:eastAsiaTheme="minorHAnsi" w:hAnsiTheme="minorHAnsi"/>
          <w:color w:val="000000"/>
          <w:sz w:val="22"/>
          <w:szCs w:val="22"/>
          <w:lang w:eastAsia="en-US"/>
        </w:rPr>
        <w:t xml:space="preserve">OP TP </w:t>
      </w:r>
      <w:r w:rsidRPr="00584F91">
        <w:rPr>
          <w:rFonts w:asciiTheme="minorHAnsi" w:eastAsiaTheme="minorHAnsi" w:hAnsiTheme="minorHAnsi"/>
          <w:color w:val="000000"/>
          <w:sz w:val="22"/>
          <w:szCs w:val="22"/>
          <w:lang w:eastAsia="en-US"/>
        </w:rPr>
        <w:t xml:space="preserve">oprávnený identifikovať také merateľné ukazovatele, ktorých dosiahnutie je objektívne ovplyvniteľné externými faktormi, 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14:paraId="33D7B0AD"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Označením merateľného ukazovateľa vo vyzvaní (s príznakom) RO</w:t>
      </w:r>
      <w:r w:rsidR="00DB3F69"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584F91">
        <w:rPr>
          <w:rFonts w:asciiTheme="minorHAnsi" w:eastAsiaTheme="minorHAnsi" w:hAnsiTheme="minorHAnsi"/>
          <w:b/>
          <w:bCs/>
          <w:color w:val="000000"/>
          <w:sz w:val="22"/>
          <w:szCs w:val="22"/>
          <w:lang w:eastAsia="en-US"/>
        </w:rPr>
        <w:t>zahŕňa do analýzy rizík</w:t>
      </w:r>
      <w:r w:rsidRPr="00584F91">
        <w:rPr>
          <w:rFonts w:asciiTheme="minorHAnsi" w:eastAsiaTheme="minorHAnsi" w:hAnsiTheme="minorHAnsi"/>
          <w:color w:val="000000"/>
          <w:sz w:val="22"/>
          <w:szCs w:val="22"/>
          <w:lang w:eastAsia="en-US"/>
        </w:rPr>
        <w:t xml:space="preserve">,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 posudzuje v súvislosti s implementáciou projektu pri nedosiahnutí plánovanej hodnoty. </w:t>
      </w:r>
    </w:p>
    <w:p w14:paraId="74A1A381" w14:textId="77777777" w:rsidR="003F2A48" w:rsidRPr="00584F91" w:rsidRDefault="003F2A48">
      <w:pPr>
        <w:spacing w:before="120" w:after="120"/>
        <w:ind w:firstLine="360"/>
        <w:jc w:val="both"/>
        <w:rPr>
          <w:rFonts w:asciiTheme="minorHAnsi" w:hAnsiTheme="minorHAnsi"/>
          <w:sz w:val="22"/>
          <w:szCs w:val="22"/>
        </w:rPr>
      </w:pPr>
      <w:r w:rsidRPr="00584F91">
        <w:rPr>
          <w:rFonts w:asciiTheme="minorHAnsi" w:eastAsiaTheme="minorHAnsi" w:hAnsiTheme="minorHAnsi"/>
          <w:color w:val="000000"/>
          <w:sz w:val="22"/>
          <w:szCs w:val="22"/>
          <w:lang w:eastAsia="en-US"/>
        </w:rPr>
        <w:t>Žiadateľ pri vypracovaní ŽoNFP povinne vyberá všetky merateľné ukazovatele priradené k zvolenému typu aktivít definovaných RO</w:t>
      </w:r>
      <w:r w:rsidR="00DB3F69"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pričom v prípade, ak k niektorej aktivite sú priradené</w:t>
      </w:r>
      <w:r w:rsidR="00992E46" w:rsidRPr="00584F91">
        <w:rPr>
          <w:rFonts w:asciiTheme="minorHAnsi" w:hAnsiTheme="minorHAnsi"/>
          <w:sz w:val="22"/>
          <w:szCs w:val="22"/>
        </w:rPr>
        <w:t xml:space="preserve"> </w:t>
      </w:r>
      <w:r w:rsidRPr="00584F91">
        <w:rPr>
          <w:rFonts w:asciiTheme="minorHAnsi" w:eastAsiaTheme="minorHAnsi" w:hAnsiTheme="minorHAnsi"/>
          <w:color w:val="000000"/>
          <w:sz w:val="22"/>
          <w:szCs w:val="22"/>
          <w:lang w:eastAsia="en-US"/>
        </w:rPr>
        <w:t xml:space="preserve">merateľné ukazovatele, ktoré pre realizáciu konkrétneho projektu nebudú relevantné, žiadateľ v rámci plánovanej hodnoty uvedie hodnotu ,,0“. </w:t>
      </w:r>
    </w:p>
    <w:p w14:paraId="780A70B7"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Žiadateľ je povinný ku každej aktivite projektu priradiť minimálne jeden merateľný ukazovateľ, ktorý musí predstavovať kvantifikáciu toho, čo sa realizáciou aktivity za</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w:t>
      </w:r>
      <w:r w:rsidRPr="00584F91">
        <w:rPr>
          <w:rFonts w:asciiTheme="minorHAnsi" w:eastAsiaTheme="minorHAnsi" w:hAnsiTheme="minorHAnsi"/>
          <w:color w:val="000000"/>
          <w:sz w:val="22"/>
          <w:szCs w:val="22"/>
          <w:lang w:eastAsia="en-US"/>
        </w:rPr>
        <w:lastRenderedPageBreak/>
        <w:t xml:space="preserve">preto pri merateľnom ukazovateli žiadateľ uvádza výlučne plánovanú cieľovú hodnotu relevantných ukazovateľov. </w:t>
      </w:r>
    </w:p>
    <w:p w14:paraId="43930934"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príspevok relevantnej aktivity k naplneniu celkovej hodnoty ukazovateľa. </w:t>
      </w:r>
    </w:p>
    <w:p w14:paraId="7AD4D8F1"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Merateľné ukazovatele </w:t>
      </w:r>
      <w:r w:rsidRPr="00584F91">
        <w:rPr>
          <w:rFonts w:asciiTheme="minorHAnsi" w:eastAsiaTheme="minorHAnsi" w:hAnsiTheme="minorHAnsi"/>
          <w:b/>
          <w:bCs/>
          <w:color w:val="000000"/>
          <w:sz w:val="22"/>
          <w:szCs w:val="22"/>
          <w:lang w:eastAsia="en-US"/>
        </w:rPr>
        <w:t xml:space="preserve">bez príznaku </w:t>
      </w:r>
      <w:r w:rsidRPr="00584F91">
        <w:rPr>
          <w:rFonts w:asciiTheme="minorHAnsi" w:eastAsiaTheme="minorHAnsi" w:hAnsiTheme="minorHAnsi"/>
          <w:color w:val="000000"/>
          <w:sz w:val="22"/>
          <w:szCs w:val="22"/>
          <w:lang w:eastAsia="en-US"/>
        </w:rPr>
        <w:t xml:space="preserve">sú počas implementácie projektu </w:t>
      </w:r>
      <w:r w:rsidRPr="00584F91">
        <w:rPr>
          <w:rFonts w:asciiTheme="minorHAnsi" w:eastAsiaTheme="minorHAnsi" w:hAnsiTheme="minorHAnsi"/>
          <w:b/>
          <w:bCs/>
          <w:color w:val="000000"/>
          <w:sz w:val="22"/>
          <w:szCs w:val="22"/>
          <w:lang w:eastAsia="en-US"/>
        </w:rPr>
        <w:t xml:space="preserve">záväzné </w:t>
      </w:r>
      <w:r w:rsidRPr="00584F91">
        <w:rPr>
          <w:rFonts w:asciiTheme="minorHAnsi" w:eastAsiaTheme="minorHAnsi" w:hAnsiTheme="minorHAnsi"/>
          <w:color w:val="000000"/>
          <w:sz w:val="22"/>
          <w:szCs w:val="22"/>
          <w:lang w:eastAsia="en-US"/>
        </w:rPr>
        <w:t>z</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hľadiska dosiahnutia ich plánovanej hodnoty, pričom akceptovateľná miera odchýlky, ktorá nebude mať za následok vznik finančnej zodpovednosti je určená v zmluve o NFP/internom Rozhodnutí žiadosti o NFP. </w:t>
      </w:r>
    </w:p>
    <w:p w14:paraId="52939993" w14:textId="77777777" w:rsidR="003F2A48"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V prípade sledovania merateľných ukazovateľov </w:t>
      </w:r>
      <w:r w:rsidRPr="00584F91">
        <w:rPr>
          <w:rFonts w:asciiTheme="minorHAnsi" w:eastAsiaTheme="minorHAnsi" w:hAnsiTheme="minorHAnsi"/>
          <w:b/>
          <w:bCs/>
          <w:color w:val="000000"/>
          <w:sz w:val="22"/>
          <w:szCs w:val="22"/>
          <w:lang w:eastAsia="en-US"/>
        </w:rPr>
        <w:t xml:space="preserve">s príznakom </w:t>
      </w:r>
      <w:r w:rsidRPr="00584F91">
        <w:rPr>
          <w:rFonts w:asciiTheme="minorHAnsi" w:eastAsiaTheme="minorHAnsi" w:hAnsiTheme="minorHAnsi"/>
          <w:color w:val="000000"/>
          <w:sz w:val="22"/>
          <w:szCs w:val="22"/>
          <w:lang w:eastAsia="en-US"/>
        </w:rPr>
        <w:t>RO</w:t>
      </w:r>
      <w:r w:rsidR="00DB3F69"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pri vyhodnocovaní nedosahovania stanovenej hodnoty </w:t>
      </w:r>
      <w:r w:rsidRPr="00584F91">
        <w:rPr>
          <w:rFonts w:asciiTheme="minorHAnsi" w:eastAsiaTheme="minorHAnsi" w:hAnsiTheme="minorHAnsi"/>
          <w:b/>
          <w:bCs/>
          <w:color w:val="000000"/>
          <w:sz w:val="22"/>
          <w:szCs w:val="22"/>
          <w:lang w:eastAsia="en-US"/>
        </w:rPr>
        <w:t xml:space="preserve">posúdi zdôvodnenie nedosiahnutia týchto ukazovateľov </w:t>
      </w:r>
      <w:r w:rsidRPr="00584F91">
        <w:rPr>
          <w:rFonts w:asciiTheme="minorHAnsi" w:eastAsiaTheme="minorHAnsi" w:hAnsiTheme="minorHAnsi"/>
          <w:color w:val="000000"/>
          <w:sz w:val="22"/>
          <w:szCs w:val="22"/>
          <w:lang w:eastAsia="en-US"/>
        </w:rPr>
        <w:t>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w:t>
      </w:r>
      <w:r w:rsidR="00DB3F69"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aplikuje relevantné ustanovenia zmluvy o</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NFP/interného Rozhodnutia žiadosti o NFP. </w:t>
      </w:r>
    </w:p>
    <w:p w14:paraId="2384289F" w14:textId="77777777" w:rsidR="00584F91" w:rsidRPr="00584F91" w:rsidRDefault="00584F91">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p>
    <w:p w14:paraId="03777858" w14:textId="1E331AD7" w:rsidR="003F2A48" w:rsidRPr="00584F91" w:rsidRDefault="003F2A48">
      <w:pPr>
        <w:autoSpaceDE w:val="0"/>
        <w:autoSpaceDN w:val="0"/>
        <w:adjustRightInd w:val="0"/>
        <w:spacing w:before="120" w:after="120"/>
        <w:jc w:val="both"/>
        <w:rPr>
          <w:rFonts w:asciiTheme="minorHAnsi" w:eastAsiaTheme="minorHAnsi" w:hAnsiTheme="minorHAnsi"/>
          <w:color w:val="000000"/>
          <w:sz w:val="22"/>
          <w:szCs w:val="22"/>
          <w:u w:val="single"/>
          <w:lang w:eastAsia="en-US"/>
        </w:rPr>
      </w:pPr>
      <w:r w:rsidRPr="00584F91">
        <w:rPr>
          <w:rFonts w:asciiTheme="minorHAnsi" w:eastAsiaTheme="minorHAnsi" w:hAnsiTheme="minorHAnsi"/>
          <w:b/>
          <w:bCs/>
          <w:color w:val="000000"/>
          <w:sz w:val="22"/>
          <w:szCs w:val="22"/>
          <w:u w:val="single"/>
          <w:lang w:eastAsia="en-US"/>
        </w:rPr>
        <w:t xml:space="preserve">Informácia o príspevku k horizontálnym princípom </w:t>
      </w:r>
      <w:r w:rsidR="00DB3F69" w:rsidRPr="00584F91">
        <w:rPr>
          <w:rFonts w:asciiTheme="minorHAnsi" w:eastAsiaTheme="minorHAnsi" w:hAnsiTheme="minorHAnsi"/>
          <w:b/>
          <w:bCs/>
          <w:color w:val="000000"/>
          <w:sz w:val="22"/>
          <w:szCs w:val="22"/>
          <w:u w:val="single"/>
          <w:lang w:eastAsia="en-US"/>
        </w:rPr>
        <w:t>R</w:t>
      </w:r>
      <w:r w:rsidRPr="00584F91">
        <w:rPr>
          <w:rFonts w:asciiTheme="minorHAnsi" w:eastAsiaTheme="minorHAnsi" w:hAnsiTheme="minorHAnsi"/>
          <w:b/>
          <w:bCs/>
          <w:color w:val="000000"/>
          <w:sz w:val="22"/>
          <w:szCs w:val="22"/>
          <w:u w:val="single"/>
          <w:lang w:eastAsia="en-US"/>
        </w:rPr>
        <w:t xml:space="preserve">ovnosť mužov a žien a </w:t>
      </w:r>
      <w:r w:rsidR="00DB3F69" w:rsidRPr="00584F91">
        <w:rPr>
          <w:rFonts w:asciiTheme="minorHAnsi" w:eastAsiaTheme="minorHAnsi" w:hAnsiTheme="minorHAnsi"/>
          <w:b/>
          <w:bCs/>
          <w:color w:val="000000"/>
          <w:sz w:val="22"/>
          <w:szCs w:val="22"/>
          <w:u w:val="single"/>
          <w:lang w:eastAsia="en-US"/>
        </w:rPr>
        <w:t>N</w:t>
      </w:r>
      <w:r w:rsidRPr="00584F91">
        <w:rPr>
          <w:rFonts w:asciiTheme="minorHAnsi" w:eastAsiaTheme="minorHAnsi" w:hAnsiTheme="minorHAnsi"/>
          <w:b/>
          <w:bCs/>
          <w:color w:val="000000"/>
          <w:sz w:val="22"/>
          <w:szCs w:val="22"/>
          <w:u w:val="single"/>
          <w:lang w:eastAsia="en-US"/>
        </w:rPr>
        <w:t xml:space="preserve">ediskriminácia </w:t>
      </w:r>
    </w:p>
    <w:p w14:paraId="19507694" w14:textId="147A5941"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Hlavným cieľom HP </w:t>
      </w:r>
      <w:r w:rsidR="00DB3F69" w:rsidRPr="00584F91">
        <w:rPr>
          <w:rFonts w:asciiTheme="minorHAnsi" w:eastAsiaTheme="minorHAnsi" w:hAnsiTheme="minorHAnsi"/>
          <w:color w:val="000000"/>
          <w:sz w:val="22"/>
          <w:szCs w:val="22"/>
          <w:lang w:eastAsia="en-US"/>
        </w:rPr>
        <w:t>R</w:t>
      </w:r>
      <w:r w:rsidRPr="00584F91">
        <w:rPr>
          <w:rFonts w:asciiTheme="minorHAnsi" w:eastAsiaTheme="minorHAnsi" w:hAnsiTheme="minorHAnsi"/>
          <w:color w:val="000000"/>
          <w:sz w:val="22"/>
          <w:szCs w:val="22"/>
          <w:lang w:eastAsia="en-US"/>
        </w:rPr>
        <w:t xml:space="preserve">ovnosť mužov a žien a </w:t>
      </w:r>
      <w:r w:rsidR="00DB3F69" w:rsidRPr="00584F91">
        <w:rPr>
          <w:rFonts w:asciiTheme="minorHAnsi" w:eastAsiaTheme="minorHAnsi" w:hAnsiTheme="minorHAnsi"/>
          <w:color w:val="000000"/>
          <w:sz w:val="22"/>
          <w:szCs w:val="22"/>
          <w:lang w:eastAsia="en-US"/>
        </w:rPr>
        <w:t>N</w:t>
      </w:r>
      <w:r w:rsidRPr="00584F91">
        <w:rPr>
          <w:rFonts w:asciiTheme="minorHAnsi" w:eastAsiaTheme="minorHAnsi" w:hAnsiTheme="minorHAnsi"/>
          <w:color w:val="000000"/>
          <w:sz w:val="22"/>
          <w:szCs w:val="22"/>
          <w:lang w:eastAsia="en-US"/>
        </w:rPr>
        <w:t xml:space="preserve">ediskriminácia 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mzdová diskriminácia atď. Cieľom uplatňovania HP RMŽaND 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14:paraId="3EE1BE7E"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OP TP sa dotýka hlavne nasledujúcich cieľov HP RMŽaND: </w:t>
      </w:r>
    </w:p>
    <w:p w14:paraId="7555C07C" w14:textId="35555CCA" w:rsidR="00992E46" w:rsidRPr="00584F91" w:rsidRDefault="003F2A48" w:rsidP="0063716F">
      <w:pPr>
        <w:pStyle w:val="Odsekzoznamu"/>
        <w:numPr>
          <w:ilvl w:val="0"/>
          <w:numId w:val="2"/>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v rámci </w:t>
      </w:r>
      <w:r w:rsidRPr="0063716F">
        <w:rPr>
          <w:rFonts w:asciiTheme="minorHAnsi" w:eastAsiaTheme="minorHAnsi" w:hAnsiTheme="minorHAnsi"/>
          <w:b/>
          <w:color w:val="000000"/>
          <w:sz w:val="22"/>
          <w:szCs w:val="22"/>
          <w:lang w:eastAsia="en-US"/>
        </w:rPr>
        <w:t>horizontálneho</w:t>
      </w:r>
      <w:r w:rsidRPr="00584F91">
        <w:rPr>
          <w:rFonts w:asciiTheme="minorHAnsi" w:eastAsiaTheme="minorHAnsi" w:hAnsiTheme="minorHAnsi"/>
          <w:color w:val="000000"/>
          <w:sz w:val="22"/>
          <w:szCs w:val="22"/>
          <w:lang w:eastAsia="en-US"/>
        </w:rPr>
        <w:t xml:space="preserve"> </w:t>
      </w:r>
      <w:r w:rsidRPr="00584F91">
        <w:rPr>
          <w:rFonts w:asciiTheme="minorHAnsi" w:eastAsiaTheme="minorHAnsi" w:hAnsiTheme="minorHAnsi"/>
          <w:b/>
          <w:bCs/>
          <w:color w:val="000000"/>
          <w:sz w:val="22"/>
          <w:szCs w:val="22"/>
          <w:lang w:eastAsia="en-US"/>
        </w:rPr>
        <w:t xml:space="preserve">princípu </w:t>
      </w:r>
      <w:r w:rsidR="00DB3F69" w:rsidRPr="00584F91">
        <w:rPr>
          <w:rFonts w:asciiTheme="minorHAnsi" w:eastAsiaTheme="minorHAnsi" w:hAnsiTheme="minorHAnsi"/>
          <w:b/>
          <w:bCs/>
          <w:color w:val="000000"/>
          <w:sz w:val="22"/>
          <w:szCs w:val="22"/>
          <w:lang w:eastAsia="en-US"/>
        </w:rPr>
        <w:t>R</w:t>
      </w:r>
      <w:r w:rsidRPr="00584F91">
        <w:rPr>
          <w:rFonts w:asciiTheme="minorHAnsi" w:eastAsiaTheme="minorHAnsi" w:hAnsiTheme="minorHAnsi"/>
          <w:b/>
          <w:bCs/>
          <w:color w:val="000000"/>
          <w:sz w:val="22"/>
          <w:szCs w:val="22"/>
          <w:lang w:eastAsia="en-US"/>
        </w:rPr>
        <w:t xml:space="preserve">ovnosť mužov a žien </w:t>
      </w:r>
      <w:r w:rsidRPr="00584F91">
        <w:rPr>
          <w:rFonts w:asciiTheme="minorHAnsi" w:eastAsiaTheme="minorHAnsi" w:hAnsiTheme="minorHAnsi"/>
          <w:color w:val="000000"/>
          <w:sz w:val="22"/>
          <w:szCs w:val="22"/>
          <w:lang w:eastAsia="en-US"/>
        </w:rPr>
        <w:t xml:space="preserve">ide konkrétne o cieľ „zníženie horizontálnej a vertikálnej rodovej segregácie v odvetviach hospodárstva mužov a žien“; </w:t>
      </w:r>
    </w:p>
    <w:p w14:paraId="75C657A5" w14:textId="26D57857" w:rsidR="003F2A48" w:rsidRPr="00584F91" w:rsidRDefault="003F2A48" w:rsidP="0063716F">
      <w:pPr>
        <w:pStyle w:val="Odsekzoznamu"/>
        <w:numPr>
          <w:ilvl w:val="0"/>
          <w:numId w:val="2"/>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a v rámci </w:t>
      </w:r>
      <w:r w:rsidRPr="0063716F">
        <w:rPr>
          <w:rFonts w:asciiTheme="minorHAnsi" w:eastAsiaTheme="minorHAnsi" w:hAnsiTheme="minorHAnsi"/>
          <w:b/>
          <w:color w:val="000000"/>
          <w:sz w:val="22"/>
          <w:szCs w:val="22"/>
          <w:lang w:eastAsia="en-US"/>
        </w:rPr>
        <w:t>horizontálneho</w:t>
      </w:r>
      <w:r w:rsidRPr="00584F91">
        <w:rPr>
          <w:rFonts w:asciiTheme="minorHAnsi" w:eastAsiaTheme="minorHAnsi" w:hAnsiTheme="minorHAnsi"/>
          <w:color w:val="000000"/>
          <w:sz w:val="22"/>
          <w:szCs w:val="22"/>
          <w:lang w:eastAsia="en-US"/>
        </w:rPr>
        <w:t xml:space="preserve"> </w:t>
      </w:r>
      <w:r w:rsidRPr="00584F91">
        <w:rPr>
          <w:rFonts w:asciiTheme="minorHAnsi" w:eastAsiaTheme="minorHAnsi" w:hAnsiTheme="minorHAnsi"/>
          <w:b/>
          <w:bCs/>
          <w:color w:val="000000"/>
          <w:sz w:val="22"/>
          <w:szCs w:val="22"/>
          <w:lang w:eastAsia="en-US"/>
        </w:rPr>
        <w:t xml:space="preserve">princípu </w:t>
      </w:r>
      <w:r w:rsidR="00DB3F69" w:rsidRPr="00584F91">
        <w:rPr>
          <w:rFonts w:asciiTheme="minorHAnsi" w:eastAsiaTheme="minorHAnsi" w:hAnsiTheme="minorHAnsi"/>
          <w:b/>
          <w:bCs/>
          <w:color w:val="000000"/>
          <w:sz w:val="22"/>
          <w:szCs w:val="22"/>
          <w:lang w:eastAsia="en-US"/>
        </w:rPr>
        <w:t>N</w:t>
      </w:r>
      <w:r w:rsidRPr="00584F91">
        <w:rPr>
          <w:rFonts w:asciiTheme="minorHAnsi" w:eastAsiaTheme="minorHAnsi" w:hAnsiTheme="minorHAnsi"/>
          <w:b/>
          <w:bCs/>
          <w:color w:val="000000"/>
          <w:sz w:val="22"/>
          <w:szCs w:val="22"/>
          <w:lang w:eastAsia="en-US"/>
        </w:rPr>
        <w:t xml:space="preserve">ediskriminácia </w:t>
      </w:r>
      <w:r w:rsidRPr="00584F91">
        <w:rPr>
          <w:rFonts w:asciiTheme="minorHAnsi" w:eastAsiaTheme="minorHAnsi" w:hAnsiTheme="minorHAnsi"/>
          <w:color w:val="000000"/>
          <w:sz w:val="22"/>
          <w:szCs w:val="22"/>
          <w:lang w:eastAsia="en-US"/>
        </w:rPr>
        <w:t xml:space="preserve">ide konkrétne o cieľ „zabezpečenie rovnosti príležitostí v prístupe a využívaní infraštruktúry a služieb“. </w:t>
      </w:r>
    </w:p>
    <w:p w14:paraId="551D45DB" w14:textId="6A7EB52E"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Analytickú, hodnotiacu, strategickú a legislatívnu činnosť pre uplatňovanie horizontálnych princípov </w:t>
      </w:r>
      <w:r w:rsidR="00DB3F69" w:rsidRPr="00584F91">
        <w:rPr>
          <w:rFonts w:asciiTheme="minorHAnsi" w:eastAsiaTheme="minorHAnsi" w:hAnsiTheme="minorHAnsi"/>
          <w:color w:val="000000"/>
          <w:sz w:val="22"/>
          <w:szCs w:val="22"/>
          <w:lang w:eastAsia="en-US"/>
        </w:rPr>
        <w:t>R</w:t>
      </w:r>
      <w:r w:rsidRPr="00584F91">
        <w:rPr>
          <w:rFonts w:asciiTheme="minorHAnsi" w:eastAsiaTheme="minorHAnsi" w:hAnsiTheme="minorHAnsi"/>
          <w:color w:val="000000"/>
          <w:sz w:val="22"/>
          <w:szCs w:val="22"/>
          <w:lang w:eastAsia="en-US"/>
        </w:rPr>
        <w:t xml:space="preserve">ovnosť mužov a žien a </w:t>
      </w:r>
      <w:r w:rsidR="00DB3F69" w:rsidRPr="00584F91">
        <w:rPr>
          <w:rFonts w:asciiTheme="minorHAnsi" w:eastAsiaTheme="minorHAnsi" w:hAnsiTheme="minorHAnsi"/>
          <w:color w:val="000000"/>
          <w:sz w:val="22"/>
          <w:szCs w:val="22"/>
          <w:lang w:eastAsia="en-US"/>
        </w:rPr>
        <w:t>N</w:t>
      </w:r>
      <w:r w:rsidRPr="00584F91">
        <w:rPr>
          <w:rFonts w:asciiTheme="minorHAnsi" w:eastAsiaTheme="minorHAnsi" w:hAnsiTheme="minorHAnsi"/>
          <w:color w:val="000000"/>
          <w:sz w:val="22"/>
          <w:szCs w:val="22"/>
          <w:lang w:eastAsia="en-US"/>
        </w:rPr>
        <w:t>ediskriminácia na národnej úrovni zabezpečuje Ministerstvo práce, sociálnych vecí a rodiny SR, ktoré zodpovedá aj za</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definovanie podmienok poskytnutia pomoci súvisiacej so zabezpečením aplikovania týchto horizontálnych princípov a spôsobu ich overovania. </w:t>
      </w:r>
    </w:p>
    <w:p w14:paraId="5F0DD892" w14:textId="14FAE640"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Uplatňovanie HP </w:t>
      </w:r>
      <w:r w:rsidR="00DB3F69" w:rsidRPr="00584F91">
        <w:rPr>
          <w:rFonts w:asciiTheme="minorHAnsi" w:eastAsiaTheme="minorHAnsi" w:hAnsiTheme="minorHAnsi"/>
          <w:color w:val="000000"/>
          <w:sz w:val="22"/>
          <w:szCs w:val="22"/>
          <w:lang w:eastAsia="en-US"/>
        </w:rPr>
        <w:t>R</w:t>
      </w:r>
      <w:r w:rsidRPr="00584F91">
        <w:rPr>
          <w:rFonts w:asciiTheme="minorHAnsi" w:eastAsiaTheme="minorHAnsi" w:hAnsiTheme="minorHAnsi"/>
          <w:color w:val="000000"/>
          <w:sz w:val="22"/>
          <w:szCs w:val="22"/>
          <w:lang w:eastAsia="en-US"/>
        </w:rPr>
        <w:t xml:space="preserve">ovnosť mužov a žien a </w:t>
      </w:r>
      <w:r w:rsidR="00DB3F69" w:rsidRPr="00584F91">
        <w:rPr>
          <w:rFonts w:asciiTheme="minorHAnsi" w:eastAsiaTheme="minorHAnsi" w:hAnsiTheme="minorHAnsi"/>
          <w:color w:val="000000"/>
          <w:sz w:val="22"/>
          <w:szCs w:val="22"/>
          <w:lang w:eastAsia="en-US"/>
        </w:rPr>
        <w:t>N</w:t>
      </w:r>
      <w:r w:rsidRPr="00584F91">
        <w:rPr>
          <w:rFonts w:asciiTheme="minorHAnsi" w:eastAsiaTheme="minorHAnsi" w:hAnsiTheme="minorHAnsi"/>
          <w:color w:val="000000"/>
          <w:sz w:val="22"/>
          <w:szCs w:val="22"/>
          <w:lang w:eastAsia="en-US"/>
        </w:rPr>
        <w:t xml:space="preserve">ediskriminácia bude v prípade relevancie vyzvania na projektovej úrovni overované v procese výberu projektov, ako aj v procese monitorovania a kontroly projektov. </w:t>
      </w:r>
    </w:p>
    <w:p w14:paraId="3EF2607E" w14:textId="7AD15B69" w:rsidR="005917D7" w:rsidRDefault="003F2A48" w:rsidP="005917D7">
      <w:pPr>
        <w:spacing w:before="120" w:after="120"/>
        <w:ind w:firstLine="360"/>
        <w:jc w:val="both"/>
        <w:rPr>
          <w:rFonts w:ascii="Calibri" w:hAnsi="Calibri"/>
          <w:sz w:val="22"/>
          <w:szCs w:val="22"/>
        </w:rPr>
      </w:pPr>
      <w:r w:rsidRPr="00584F91">
        <w:rPr>
          <w:rFonts w:asciiTheme="minorHAnsi" w:eastAsiaTheme="minorHAnsi" w:hAnsiTheme="minorHAnsi"/>
          <w:color w:val="000000"/>
          <w:sz w:val="22"/>
          <w:szCs w:val="22"/>
          <w:lang w:eastAsia="en-US"/>
        </w:rPr>
        <w:t xml:space="preserve">V rámci </w:t>
      </w:r>
      <w:r w:rsidRPr="00584F91">
        <w:rPr>
          <w:rFonts w:asciiTheme="minorHAnsi" w:eastAsiaTheme="minorHAnsi" w:hAnsiTheme="minorHAnsi"/>
          <w:b/>
          <w:bCs/>
          <w:color w:val="000000"/>
          <w:sz w:val="22"/>
          <w:szCs w:val="22"/>
          <w:lang w:eastAsia="en-US"/>
        </w:rPr>
        <w:t xml:space="preserve">aktivít tohto vyzvania </w:t>
      </w:r>
      <w:r w:rsidRPr="00584F91">
        <w:rPr>
          <w:rFonts w:asciiTheme="minorHAnsi" w:eastAsiaTheme="minorHAnsi" w:hAnsiTheme="minorHAnsi"/>
          <w:color w:val="000000"/>
          <w:sz w:val="22"/>
          <w:szCs w:val="22"/>
          <w:lang w:eastAsia="en-US"/>
        </w:rPr>
        <w:t xml:space="preserve">nie sú projekty priamo zamerané na podporu znevýhodnených skupín. </w:t>
      </w:r>
      <w:r w:rsidR="005917D7" w:rsidRPr="00E54E13">
        <w:rPr>
          <w:rFonts w:ascii="Calibri" w:hAnsi="Calibri"/>
          <w:sz w:val="22"/>
          <w:szCs w:val="22"/>
        </w:rPr>
        <w:t xml:space="preserve">Identifikácia príspevku k HP RMŽaND bude obsahovať iba konštatovanie, že </w:t>
      </w:r>
      <w:r w:rsidR="005917D7" w:rsidRPr="00E54E13">
        <w:rPr>
          <w:rFonts w:ascii="Calibri" w:hAnsi="Calibri"/>
          <w:b/>
          <w:sz w:val="22"/>
          <w:szCs w:val="22"/>
        </w:rPr>
        <w:t>Projekt je v súlade s horizontálnym</w:t>
      </w:r>
      <w:r w:rsidR="00560247">
        <w:rPr>
          <w:rFonts w:ascii="Calibri" w:hAnsi="Calibri"/>
          <w:b/>
          <w:sz w:val="22"/>
          <w:szCs w:val="22"/>
        </w:rPr>
        <w:t>i</w:t>
      </w:r>
      <w:r w:rsidR="005917D7" w:rsidRPr="00E54E13">
        <w:rPr>
          <w:rFonts w:ascii="Calibri" w:hAnsi="Calibri"/>
          <w:b/>
          <w:sz w:val="22"/>
          <w:szCs w:val="22"/>
        </w:rPr>
        <w:t xml:space="preserve"> princíp</w:t>
      </w:r>
      <w:r w:rsidR="00560247">
        <w:rPr>
          <w:rFonts w:ascii="Calibri" w:hAnsi="Calibri"/>
          <w:b/>
          <w:sz w:val="22"/>
          <w:szCs w:val="22"/>
        </w:rPr>
        <w:t>mi</w:t>
      </w:r>
      <w:r w:rsidR="005917D7" w:rsidRPr="00E54E13">
        <w:rPr>
          <w:rFonts w:ascii="Calibri" w:hAnsi="Calibri"/>
          <w:b/>
          <w:sz w:val="22"/>
          <w:szCs w:val="22"/>
        </w:rPr>
        <w:t xml:space="preserve"> Rovnosť mužov a žien a Nediskriminácia</w:t>
      </w:r>
      <w:r w:rsidR="005917D7" w:rsidRPr="00E54E13">
        <w:rPr>
          <w:rFonts w:ascii="Calibri" w:hAnsi="Calibri"/>
          <w:sz w:val="22"/>
          <w:szCs w:val="22"/>
        </w:rPr>
        <w:t>.</w:t>
      </w:r>
    </w:p>
    <w:p w14:paraId="2C34ECBA" w14:textId="2BE69846" w:rsidR="00E32F5F" w:rsidRPr="009A4624" w:rsidRDefault="00E32F5F" w:rsidP="005917D7">
      <w:pPr>
        <w:spacing w:before="120" w:after="120"/>
        <w:ind w:firstLine="360"/>
        <w:jc w:val="both"/>
        <w:rPr>
          <w:rFonts w:asciiTheme="minorHAnsi" w:eastAsiaTheme="minorHAnsi" w:hAnsiTheme="minorHAnsi"/>
          <w:color w:val="000000"/>
          <w:sz w:val="22"/>
          <w:szCs w:val="22"/>
          <w:lang w:eastAsia="en-US"/>
        </w:rPr>
      </w:pPr>
      <w:r w:rsidRPr="009A4624">
        <w:rPr>
          <w:rFonts w:asciiTheme="minorHAnsi" w:eastAsiaTheme="minorHAnsi" w:hAnsiTheme="minorHAnsi"/>
          <w:color w:val="000000"/>
          <w:sz w:val="22"/>
          <w:szCs w:val="22"/>
          <w:lang w:eastAsia="en-US"/>
        </w:rPr>
        <w:t xml:space="preserve">Bližšie informácie o základných dokumentoch horizontálnych princípov RMŽaND sú uvedené v Systéme implementácie HP RMŽ a ND, ktorý je zverejnený na webových sídlach gestora </w:t>
      </w:r>
      <w:hyperlink r:id="rId28" w:history="1">
        <w:r w:rsidR="008D0904" w:rsidRPr="009A4624">
          <w:rPr>
            <w:rStyle w:val="Hypertextovprepojenie"/>
            <w:rFonts w:asciiTheme="minorHAnsi" w:eastAsiaTheme="minorHAnsi" w:hAnsiTheme="minorHAnsi"/>
            <w:sz w:val="22"/>
            <w:szCs w:val="22"/>
            <w:lang w:eastAsia="en-US"/>
          </w:rPr>
          <w:t>www.gender.gov.</w:t>
        </w:r>
        <w:r w:rsidR="008D0904" w:rsidRPr="00CE0C5F">
          <w:rPr>
            <w:rStyle w:val="Hypertextovprepojenie"/>
            <w:rFonts w:asciiTheme="minorHAnsi" w:eastAsiaTheme="minorHAnsi" w:hAnsiTheme="minorHAnsi"/>
            <w:sz w:val="22"/>
            <w:szCs w:val="22"/>
            <w:lang w:eastAsia="en-US"/>
          </w:rPr>
          <w:t>sk</w:t>
        </w:r>
      </w:hyperlink>
      <w:r w:rsidR="008D0904">
        <w:rPr>
          <w:rFonts w:asciiTheme="minorHAnsi" w:eastAsiaTheme="minorHAnsi" w:hAnsiTheme="minorHAnsi"/>
          <w:color w:val="000000"/>
          <w:sz w:val="22"/>
          <w:szCs w:val="22"/>
          <w:lang w:eastAsia="en-US"/>
        </w:rPr>
        <w:t xml:space="preserve">  </w:t>
      </w:r>
      <w:r w:rsidRPr="009A4624">
        <w:rPr>
          <w:rFonts w:asciiTheme="minorHAnsi" w:eastAsiaTheme="minorHAnsi" w:hAnsiTheme="minorHAnsi"/>
          <w:color w:val="000000"/>
          <w:sz w:val="22"/>
          <w:szCs w:val="22"/>
          <w:lang w:eastAsia="en-US"/>
        </w:rPr>
        <w:t>a </w:t>
      </w:r>
      <w:hyperlink r:id="rId29" w:history="1">
        <w:r w:rsidR="008D0904" w:rsidRPr="009A4624">
          <w:rPr>
            <w:rStyle w:val="Hypertextovprepojenie"/>
            <w:rFonts w:asciiTheme="minorHAnsi" w:eastAsiaTheme="minorHAnsi" w:hAnsiTheme="minorHAnsi"/>
            <w:sz w:val="22"/>
            <w:szCs w:val="22"/>
            <w:lang w:eastAsia="en-US"/>
          </w:rPr>
          <w:t>http://www.diskriminacia.gov.</w:t>
        </w:r>
        <w:r w:rsidR="008D0904" w:rsidRPr="00CE0C5F">
          <w:rPr>
            <w:rStyle w:val="Hypertextovprepojenie"/>
            <w:rFonts w:asciiTheme="minorHAnsi" w:eastAsiaTheme="minorHAnsi" w:hAnsiTheme="minorHAnsi"/>
            <w:sz w:val="22"/>
            <w:szCs w:val="22"/>
            <w:lang w:eastAsia="en-US"/>
          </w:rPr>
          <w:t>sk</w:t>
        </w:r>
      </w:hyperlink>
      <w:r w:rsidRPr="009A4624">
        <w:rPr>
          <w:rFonts w:asciiTheme="minorHAnsi" w:eastAsiaTheme="minorHAnsi" w:hAnsiTheme="minorHAnsi"/>
          <w:color w:val="000000"/>
          <w:sz w:val="22"/>
          <w:szCs w:val="22"/>
          <w:lang w:eastAsia="en-US"/>
        </w:rPr>
        <w:t>.</w:t>
      </w:r>
    </w:p>
    <w:p w14:paraId="213A4DDA"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lastRenderedPageBreak/>
        <w:t xml:space="preserve">V súvislosti s týmto vyzvaním je však potrebné upozorniť osobitne na to, aby v rámci vzdelávania </w:t>
      </w:r>
      <w:r w:rsidRPr="00584F91">
        <w:rPr>
          <w:rFonts w:asciiTheme="minorHAnsi" w:eastAsiaTheme="minorHAnsi" w:hAnsiTheme="minorHAnsi"/>
          <w:b/>
          <w:bCs/>
          <w:color w:val="000000"/>
          <w:sz w:val="22"/>
          <w:szCs w:val="22"/>
          <w:lang w:eastAsia="en-US"/>
        </w:rPr>
        <w:t>nedochádzalo k znevýhodneným podmienkam pre akúkoľvek skupinu osôb</w:t>
      </w:r>
      <w:r w:rsidRPr="00584F91">
        <w:rPr>
          <w:rFonts w:asciiTheme="minorHAnsi" w:eastAsiaTheme="minorHAnsi" w:hAnsiTheme="minorHAnsi"/>
          <w:color w:val="000000"/>
          <w:sz w:val="22"/>
          <w:szCs w:val="22"/>
          <w:lang w:eastAsia="en-US"/>
        </w:rPr>
        <w:t xml:space="preserve">. </w:t>
      </w:r>
    </w:p>
    <w:p w14:paraId="54C965D5"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V rámci oprávnených aktivít tohto vyzvania je potrebné zabezpečiť aj prístupnosť k</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informačným systémom pre znevýhodnené skupiny splnením požiadaviek definovaných vo</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Výnose MF SR č. 55 /2014 Z.z. o štandardoch pre informačné systémy verejnej správy. </w:t>
      </w:r>
    </w:p>
    <w:p w14:paraId="4D547AB7" w14:textId="116E08E7" w:rsidR="000A769B"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Úspešný žiadateľ bude však </w:t>
      </w:r>
      <w:r w:rsidRPr="0063716F">
        <w:rPr>
          <w:rFonts w:asciiTheme="minorHAnsi" w:eastAsiaTheme="minorHAnsi" w:hAnsiTheme="minorHAnsi"/>
          <w:b/>
          <w:color w:val="000000"/>
          <w:sz w:val="22"/>
          <w:szCs w:val="22"/>
          <w:lang w:eastAsia="en-US"/>
        </w:rPr>
        <w:t>povinný</w:t>
      </w:r>
      <w:r w:rsidRPr="00584F91">
        <w:rPr>
          <w:rFonts w:asciiTheme="minorHAnsi" w:eastAsiaTheme="minorHAnsi" w:hAnsiTheme="minorHAnsi"/>
          <w:color w:val="000000"/>
          <w:sz w:val="22"/>
          <w:szCs w:val="22"/>
          <w:lang w:eastAsia="en-US"/>
        </w:rPr>
        <w:t xml:space="preserve"> v rámci monitorovacej správy projektu </w:t>
      </w:r>
      <w:r w:rsidRPr="0063716F">
        <w:rPr>
          <w:rFonts w:asciiTheme="minorHAnsi" w:eastAsiaTheme="minorHAnsi" w:hAnsiTheme="minorHAnsi"/>
          <w:b/>
          <w:color w:val="000000"/>
          <w:sz w:val="22"/>
          <w:szCs w:val="22"/>
          <w:lang w:eastAsia="en-US"/>
        </w:rPr>
        <w:t>vypĺňať „Iné údaje</w:t>
      </w:r>
      <w:r w:rsidR="000A769B" w:rsidRPr="00584F91">
        <w:rPr>
          <w:rFonts w:asciiTheme="minorHAnsi" w:eastAsiaTheme="minorHAnsi" w:hAnsiTheme="minorHAnsi"/>
          <w:b/>
          <w:color w:val="000000"/>
          <w:sz w:val="22"/>
          <w:szCs w:val="22"/>
          <w:lang w:eastAsia="en-US"/>
        </w:rPr>
        <w:t>“</w:t>
      </w:r>
      <w:r w:rsidRPr="00584F91">
        <w:rPr>
          <w:rFonts w:asciiTheme="minorHAnsi" w:eastAsiaTheme="minorHAnsi" w:hAnsiTheme="minorHAnsi"/>
          <w:color w:val="000000"/>
          <w:sz w:val="22"/>
          <w:szCs w:val="22"/>
          <w:lang w:eastAsia="en-US"/>
        </w:rPr>
        <w:t xml:space="preserve"> na úrovni projektu, ktoré prispievajú k sledovaniu príspevku k HP RMŽaND v</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prípade, ak budú vyžadované a uvedené v Prílohe č. 2 Zmluvy o NFP. </w:t>
      </w:r>
    </w:p>
    <w:p w14:paraId="3CF48C42" w14:textId="4558435C" w:rsidR="003F2A48" w:rsidRDefault="003F2A48">
      <w:pPr>
        <w:autoSpaceDE w:val="0"/>
        <w:autoSpaceDN w:val="0"/>
        <w:adjustRightInd w:val="0"/>
        <w:spacing w:before="120" w:after="120"/>
        <w:ind w:firstLine="360"/>
        <w:jc w:val="both"/>
        <w:rPr>
          <w:rFonts w:asciiTheme="minorHAnsi" w:eastAsiaTheme="minorHAnsi" w:hAnsiTheme="minorHAnsi"/>
          <w:bCs/>
          <w:color w:val="000000"/>
          <w:sz w:val="22"/>
          <w:szCs w:val="22"/>
          <w:lang w:eastAsia="en-US"/>
        </w:rPr>
      </w:pPr>
      <w:r w:rsidRPr="0063716F">
        <w:rPr>
          <w:rFonts w:asciiTheme="minorHAnsi" w:eastAsiaTheme="minorHAnsi" w:hAnsiTheme="minorHAnsi"/>
          <w:bCs/>
          <w:color w:val="000000"/>
          <w:sz w:val="22"/>
          <w:szCs w:val="22"/>
          <w:lang w:eastAsia="en-US"/>
        </w:rPr>
        <w:t>V</w:t>
      </w:r>
      <w:r w:rsidR="00992E46" w:rsidRPr="0063716F">
        <w:rPr>
          <w:rFonts w:asciiTheme="minorHAnsi" w:eastAsiaTheme="minorHAnsi" w:hAnsiTheme="minorHAnsi"/>
          <w:bCs/>
          <w:color w:val="000000"/>
          <w:sz w:val="22"/>
          <w:szCs w:val="22"/>
          <w:lang w:eastAsia="en-US"/>
        </w:rPr>
        <w:t> </w:t>
      </w:r>
      <w:r w:rsidRPr="0063716F">
        <w:rPr>
          <w:rFonts w:asciiTheme="minorHAnsi" w:eastAsiaTheme="minorHAnsi" w:hAnsiTheme="minorHAnsi"/>
          <w:bCs/>
          <w:color w:val="000000"/>
          <w:sz w:val="22"/>
          <w:szCs w:val="22"/>
          <w:lang w:eastAsia="en-US"/>
        </w:rPr>
        <w:t>priebehu implementácie projektu môže byť rozsah požadovaných iných údajov upravený (rozšírený, resp. zúžený) a poskytovanie týchto údajov bude prebiehať v</w:t>
      </w:r>
      <w:r w:rsidR="00992E46" w:rsidRPr="0063716F">
        <w:rPr>
          <w:rFonts w:asciiTheme="minorHAnsi" w:eastAsiaTheme="minorHAnsi" w:hAnsiTheme="minorHAnsi"/>
          <w:bCs/>
          <w:color w:val="000000"/>
          <w:sz w:val="22"/>
          <w:szCs w:val="22"/>
          <w:lang w:eastAsia="en-US"/>
        </w:rPr>
        <w:t> </w:t>
      </w:r>
      <w:r w:rsidRPr="0063716F">
        <w:rPr>
          <w:rFonts w:asciiTheme="minorHAnsi" w:eastAsiaTheme="minorHAnsi" w:hAnsiTheme="minorHAnsi"/>
          <w:bCs/>
          <w:color w:val="000000"/>
          <w:sz w:val="22"/>
          <w:szCs w:val="22"/>
          <w:lang w:eastAsia="en-US"/>
        </w:rPr>
        <w:t xml:space="preserve">súlade s podmienkami dohodnutými v zmluve o NFP. </w:t>
      </w:r>
    </w:p>
    <w:p w14:paraId="201723EC" w14:textId="77777777" w:rsidR="00584F91" w:rsidRPr="00584F91" w:rsidRDefault="00584F91">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p>
    <w:p w14:paraId="2B3A16DD" w14:textId="0DDE2439"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u w:val="single"/>
          <w:lang w:eastAsia="en-US"/>
        </w:rPr>
      </w:pPr>
      <w:r w:rsidRPr="00584F91">
        <w:rPr>
          <w:rFonts w:asciiTheme="minorHAnsi" w:eastAsiaTheme="minorHAnsi" w:hAnsiTheme="minorHAnsi"/>
          <w:b/>
          <w:bCs/>
          <w:color w:val="000000"/>
          <w:sz w:val="22"/>
          <w:szCs w:val="22"/>
          <w:u w:val="single"/>
          <w:lang w:eastAsia="en-US"/>
        </w:rPr>
        <w:t>Príprava zmluvy o NFP</w:t>
      </w:r>
      <w:ins w:id="316" w:author="Šušlíková, Mária" w:date="2020-12-03T13:52:00Z">
        <w:r w:rsidR="009115FC">
          <w:rPr>
            <w:rFonts w:asciiTheme="minorHAnsi" w:hAnsiTheme="minorHAnsi"/>
            <w:b/>
            <w:u w:val="single"/>
          </w:rPr>
          <w:t>/rozhodnutia o schválení ŽoNFP</w:t>
        </w:r>
      </w:ins>
      <w:r w:rsidRPr="00584F91">
        <w:rPr>
          <w:rFonts w:asciiTheme="minorHAnsi" w:eastAsiaTheme="minorHAnsi" w:hAnsiTheme="minorHAnsi"/>
          <w:b/>
          <w:bCs/>
          <w:color w:val="000000"/>
          <w:sz w:val="22"/>
          <w:szCs w:val="22"/>
          <w:u w:val="single"/>
          <w:lang w:eastAsia="en-US"/>
        </w:rPr>
        <w:t xml:space="preserve"> </w:t>
      </w:r>
    </w:p>
    <w:p w14:paraId="6E8BD48E" w14:textId="12E981D1" w:rsidR="003F2A48" w:rsidRDefault="003F2A48">
      <w:pPr>
        <w:autoSpaceDE w:val="0"/>
        <w:autoSpaceDN w:val="0"/>
        <w:adjustRightInd w:val="0"/>
        <w:spacing w:before="120" w:after="120"/>
        <w:ind w:firstLine="360"/>
        <w:jc w:val="both"/>
        <w:rPr>
          <w:ins w:id="317" w:author="Šušlíková, Mária" w:date="2020-12-03T13:53:00Z"/>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V zmysle § 25 ods. 1 zákona o príspevku z EŠIF sa príspevok poskytuje prijímateľovi na</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základe a v súlade so zmluvou o NFP uzavretou podľa § 269 ods. 2 Obchodného zákonníka. </w:t>
      </w:r>
    </w:p>
    <w:p w14:paraId="2325EEC4" w14:textId="58D6B541" w:rsidR="009115FC" w:rsidRPr="0087490B" w:rsidRDefault="009115FC">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ins w:id="318" w:author="Šušlíková, Mária" w:date="2020-12-03T13:53:00Z">
        <w:r w:rsidRPr="0063091C">
          <w:rPr>
            <w:rFonts w:asciiTheme="minorHAnsi" w:hAnsiTheme="minorHAnsi" w:cstheme="minorHAnsi"/>
            <w:sz w:val="22"/>
            <w:szCs w:val="22"/>
            <w:rPrChange w:id="319" w:author="Šušlíková, Mária" w:date="2020-12-15T15:46:00Z">
              <w:rPr>
                <w:rFonts w:asciiTheme="minorHAnsi" w:hAnsiTheme="minorHAnsi"/>
              </w:rPr>
            </w:rPrChange>
          </w:rPr>
          <w:t xml:space="preserve">V prípade, ak je prijímateľ a RO OP TP tá istá osoba, zmluva o NFP sa neuzatvára a práva a povinnosti sú upravené rozhodnutím o schválení ŽoNFP. Rozhodnutie o schválení ŽoNFP nadobúda účinnosť v momente, keď nadobudne právoplatnosť podľa paragrafu 52 odsek 1 zákona č. 71/1967 Zb. o správnom konaní (Správny poriadok) v znení neskorších predpisov. </w:t>
        </w:r>
        <w:r w:rsidRPr="0063091C">
          <w:rPr>
            <w:rFonts w:asciiTheme="minorHAnsi" w:hAnsiTheme="minorHAnsi" w:cstheme="minorHAnsi"/>
            <w:sz w:val="22"/>
            <w:szCs w:val="22"/>
            <w:rPrChange w:id="320" w:author="Šušlíková, Mária" w:date="2020-12-15T15:46:00Z">
              <w:rPr/>
            </w:rPrChange>
          </w:rPr>
          <w:t>Týmto dňom sa žiadateľ stáva prijímateľom a vzniká mu aj právny nárok na poskytnutie príspevku.</w:t>
        </w:r>
      </w:ins>
    </w:p>
    <w:p w14:paraId="0566353D" w14:textId="580904C1" w:rsidR="003F2A48" w:rsidRPr="0087490B" w:rsidRDefault="003F2A48">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63091C">
        <w:rPr>
          <w:rFonts w:asciiTheme="minorHAnsi" w:eastAsiaTheme="minorHAnsi" w:hAnsiTheme="minorHAnsi" w:cstheme="minorHAnsi"/>
          <w:color w:val="000000"/>
          <w:sz w:val="22"/>
          <w:szCs w:val="22"/>
          <w:lang w:eastAsia="en-US"/>
          <w:rPrChange w:id="321" w:author="Šušlíková, Mária" w:date="2020-12-15T15:46:00Z">
            <w:rPr>
              <w:rFonts w:asciiTheme="minorHAnsi" w:eastAsiaTheme="minorHAnsi" w:hAnsiTheme="minorHAnsi"/>
              <w:color w:val="000000"/>
              <w:sz w:val="22"/>
              <w:szCs w:val="22"/>
              <w:lang w:eastAsia="en-US"/>
            </w:rPr>
          </w:rPrChange>
        </w:rPr>
        <w:t xml:space="preserve">Žiadateľ je v súlade s § 25 ods. 4 zákona o príspevku z EŠIF povinný, pred uzavretím zmluvy o NFP, </w:t>
      </w:r>
      <w:r w:rsidRPr="0063091C">
        <w:rPr>
          <w:rFonts w:asciiTheme="minorHAnsi" w:eastAsiaTheme="minorHAnsi" w:hAnsiTheme="minorHAnsi" w:cstheme="minorHAnsi"/>
          <w:b/>
          <w:bCs/>
          <w:color w:val="000000"/>
          <w:sz w:val="22"/>
          <w:szCs w:val="22"/>
          <w:lang w:eastAsia="en-US"/>
          <w:rPrChange w:id="322" w:author="Šušlíková, Mária" w:date="2020-12-15T15:46:00Z">
            <w:rPr>
              <w:rFonts w:asciiTheme="minorHAnsi" w:eastAsiaTheme="minorHAnsi" w:hAnsiTheme="minorHAnsi"/>
              <w:b/>
              <w:bCs/>
              <w:color w:val="000000"/>
              <w:sz w:val="22"/>
              <w:szCs w:val="22"/>
              <w:lang w:eastAsia="en-US"/>
            </w:rPr>
          </w:rPrChange>
        </w:rPr>
        <w:t xml:space="preserve">poskytnúť RO OP TP súčinnosť </w:t>
      </w:r>
      <w:r w:rsidRPr="0063091C">
        <w:rPr>
          <w:rFonts w:asciiTheme="minorHAnsi" w:eastAsiaTheme="minorHAnsi" w:hAnsiTheme="minorHAnsi" w:cstheme="minorHAnsi"/>
          <w:color w:val="000000"/>
          <w:sz w:val="22"/>
          <w:szCs w:val="22"/>
          <w:lang w:eastAsia="en-US"/>
          <w:rPrChange w:id="323" w:author="Šušlíková, Mária" w:date="2020-12-15T15:46:00Z">
            <w:rPr>
              <w:rFonts w:asciiTheme="minorHAnsi" w:eastAsiaTheme="minorHAnsi" w:hAnsiTheme="minorHAnsi"/>
              <w:color w:val="000000"/>
              <w:sz w:val="22"/>
              <w:szCs w:val="22"/>
              <w:lang w:eastAsia="en-US"/>
            </w:rPr>
          </w:rPrChange>
        </w:rPr>
        <w:t>v rozsahu potrebnom na</w:t>
      </w:r>
      <w:r w:rsidR="00992E46" w:rsidRPr="0063091C">
        <w:rPr>
          <w:rFonts w:asciiTheme="minorHAnsi" w:eastAsiaTheme="minorHAnsi" w:hAnsiTheme="minorHAnsi" w:cstheme="minorHAnsi"/>
          <w:color w:val="000000"/>
          <w:sz w:val="22"/>
          <w:szCs w:val="22"/>
          <w:lang w:eastAsia="en-US"/>
          <w:rPrChange w:id="324" w:author="Šušlíková, Mária" w:date="2020-12-15T15:46:00Z">
            <w:rPr>
              <w:rFonts w:asciiTheme="minorHAnsi" w:eastAsiaTheme="minorHAnsi" w:hAnsiTheme="minorHAnsi"/>
              <w:color w:val="000000"/>
              <w:sz w:val="22"/>
              <w:szCs w:val="22"/>
              <w:lang w:eastAsia="en-US"/>
            </w:rPr>
          </w:rPrChange>
        </w:rPr>
        <w:t> </w:t>
      </w:r>
      <w:r w:rsidRPr="0063091C">
        <w:rPr>
          <w:rFonts w:asciiTheme="minorHAnsi" w:eastAsiaTheme="minorHAnsi" w:hAnsiTheme="minorHAnsi" w:cstheme="minorHAnsi"/>
          <w:color w:val="000000"/>
          <w:sz w:val="22"/>
          <w:szCs w:val="22"/>
          <w:lang w:eastAsia="en-US"/>
          <w:rPrChange w:id="325" w:author="Šušlíková, Mária" w:date="2020-12-15T15:46:00Z">
            <w:rPr>
              <w:rFonts w:asciiTheme="minorHAnsi" w:eastAsiaTheme="minorHAnsi" w:hAnsiTheme="minorHAnsi"/>
              <w:color w:val="000000"/>
              <w:sz w:val="22"/>
              <w:szCs w:val="22"/>
              <w:lang w:eastAsia="en-US"/>
            </w:rPr>
          </w:rPrChange>
        </w:rPr>
        <w:t xml:space="preserve">uzavretie zmluvy o NFP. </w:t>
      </w:r>
      <w:ins w:id="326" w:author="Šušlíková, Mária" w:date="2020-12-03T13:54:00Z">
        <w:r w:rsidR="009115FC" w:rsidRPr="0063091C">
          <w:rPr>
            <w:rFonts w:asciiTheme="minorHAnsi" w:hAnsiTheme="minorHAnsi" w:cstheme="minorHAnsi"/>
            <w:sz w:val="22"/>
            <w:szCs w:val="22"/>
            <w:rPrChange w:id="327" w:author="Šušlíková, Mária" w:date="2020-12-15T15:46:00Z">
              <w:rPr>
                <w:rFonts w:asciiTheme="minorHAnsi" w:hAnsiTheme="minorHAnsi"/>
              </w:rPr>
            </w:rPrChange>
          </w:rPr>
          <w:t>V prípade, ak je prijímateľ a RO OP TP tá istá osoba</w:t>
        </w:r>
        <w:r w:rsidR="009115FC" w:rsidRPr="0063091C">
          <w:rPr>
            <w:rFonts w:asciiTheme="minorHAnsi" w:hAnsiTheme="minorHAnsi" w:cstheme="minorHAnsi"/>
            <w:sz w:val="22"/>
            <w:szCs w:val="22"/>
            <w:rPrChange w:id="328" w:author="Šušlíková, Mária" w:date="2020-12-15T15:46:00Z">
              <w:rPr/>
            </w:rPrChange>
          </w:rPr>
          <w:t xml:space="preserve">, žiadateľ je povinný </w:t>
        </w:r>
        <w:r w:rsidR="009115FC" w:rsidRPr="0063091C">
          <w:rPr>
            <w:rFonts w:asciiTheme="minorHAnsi" w:hAnsiTheme="minorHAnsi" w:cstheme="minorHAnsi"/>
            <w:b/>
            <w:sz w:val="22"/>
            <w:szCs w:val="22"/>
            <w:rPrChange w:id="329" w:author="Šušlíková, Mária" w:date="2020-12-15T15:46:00Z">
              <w:rPr>
                <w:b/>
              </w:rPr>
            </w:rPrChange>
          </w:rPr>
          <w:t xml:space="preserve">poskytnúť RO OP TP súčinnosť </w:t>
        </w:r>
        <w:r w:rsidR="009115FC" w:rsidRPr="0063091C">
          <w:rPr>
            <w:rFonts w:asciiTheme="minorHAnsi" w:hAnsiTheme="minorHAnsi" w:cstheme="minorHAnsi"/>
            <w:sz w:val="22"/>
            <w:szCs w:val="22"/>
            <w:rPrChange w:id="330" w:author="Šušlíková, Mária" w:date="2020-12-15T15:46:00Z">
              <w:rPr/>
            </w:rPrChange>
          </w:rPr>
          <w:t>v rozsahu potrebnom na vydanie rozhodnutia o schválení ŽoNFP. Práva a povinnosti poskytovateľa a prijímateľa sú upravené v prílohe rozhodnutia o schválení ŽoNFP.</w:t>
        </w:r>
      </w:ins>
    </w:p>
    <w:p w14:paraId="3D151D22" w14:textId="254BEA6C" w:rsidR="003F2A48" w:rsidRPr="0063091C" w:rsidRDefault="003F2A48">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Change w:id="331" w:author="Šušlíková, Mária" w:date="2020-12-15T15:46:00Z">
            <w:rPr>
              <w:rFonts w:asciiTheme="minorHAnsi" w:eastAsiaTheme="minorHAnsi" w:hAnsiTheme="minorHAnsi"/>
              <w:color w:val="000000"/>
              <w:sz w:val="22"/>
              <w:szCs w:val="22"/>
              <w:lang w:eastAsia="en-US"/>
            </w:rPr>
          </w:rPrChange>
        </w:rPr>
      </w:pPr>
      <w:r w:rsidRPr="0063091C">
        <w:rPr>
          <w:rFonts w:asciiTheme="minorHAnsi" w:eastAsiaTheme="minorHAnsi" w:hAnsiTheme="minorHAnsi" w:cstheme="minorHAnsi"/>
          <w:color w:val="000000"/>
          <w:sz w:val="22"/>
          <w:szCs w:val="22"/>
          <w:lang w:eastAsia="en-US"/>
          <w:rPrChange w:id="332" w:author="Šušlíková, Mária" w:date="2020-12-15T15:46:00Z">
            <w:rPr>
              <w:rFonts w:asciiTheme="minorHAnsi" w:eastAsiaTheme="minorHAnsi" w:hAnsiTheme="minorHAnsi"/>
              <w:color w:val="000000"/>
              <w:sz w:val="22"/>
              <w:szCs w:val="22"/>
              <w:lang w:eastAsia="en-US"/>
            </w:rPr>
          </w:rPrChange>
        </w:rPr>
        <w:t xml:space="preserve">RO </w:t>
      </w:r>
      <w:r w:rsidR="000A769B" w:rsidRPr="0063091C">
        <w:rPr>
          <w:rFonts w:asciiTheme="minorHAnsi" w:eastAsiaTheme="minorHAnsi" w:hAnsiTheme="minorHAnsi" w:cstheme="minorHAnsi"/>
          <w:color w:val="000000"/>
          <w:sz w:val="22"/>
          <w:szCs w:val="22"/>
          <w:lang w:eastAsia="en-US"/>
          <w:rPrChange w:id="333" w:author="Šušlíková, Mária" w:date="2020-12-15T15:46:00Z">
            <w:rPr>
              <w:rFonts w:asciiTheme="minorHAnsi" w:eastAsiaTheme="minorHAnsi" w:hAnsiTheme="minorHAnsi"/>
              <w:color w:val="000000"/>
              <w:sz w:val="22"/>
              <w:szCs w:val="22"/>
              <w:lang w:eastAsia="en-US"/>
            </w:rPr>
          </w:rPrChange>
        </w:rPr>
        <w:t xml:space="preserve">OP TP </w:t>
      </w:r>
      <w:r w:rsidRPr="0063091C">
        <w:rPr>
          <w:rFonts w:asciiTheme="minorHAnsi" w:eastAsiaTheme="minorHAnsi" w:hAnsiTheme="minorHAnsi" w:cstheme="minorHAnsi"/>
          <w:color w:val="000000"/>
          <w:sz w:val="22"/>
          <w:szCs w:val="22"/>
          <w:lang w:eastAsia="en-US"/>
          <w:rPrChange w:id="334" w:author="Šušlíková, Mária" w:date="2020-12-15T15:46:00Z">
            <w:rPr>
              <w:rFonts w:asciiTheme="minorHAnsi" w:eastAsiaTheme="minorHAnsi" w:hAnsiTheme="minorHAnsi"/>
              <w:color w:val="000000"/>
              <w:sz w:val="22"/>
              <w:szCs w:val="22"/>
              <w:lang w:eastAsia="en-US"/>
            </w:rPr>
          </w:rPrChange>
        </w:rPr>
        <w:t xml:space="preserve">zasiela </w:t>
      </w:r>
      <w:del w:id="335" w:author="Šušlíková, Mária" w:date="2020-12-03T13:54:00Z">
        <w:r w:rsidRPr="0063091C" w:rsidDel="009115FC">
          <w:rPr>
            <w:rFonts w:asciiTheme="minorHAnsi" w:eastAsiaTheme="minorHAnsi" w:hAnsiTheme="minorHAnsi" w:cstheme="minorHAnsi"/>
            <w:color w:val="000000"/>
            <w:sz w:val="22"/>
            <w:szCs w:val="22"/>
            <w:lang w:eastAsia="en-US"/>
            <w:rPrChange w:id="336" w:author="Šušlíková, Mária" w:date="2020-12-15T15:46:00Z">
              <w:rPr>
                <w:rFonts w:asciiTheme="minorHAnsi" w:eastAsiaTheme="minorHAnsi" w:hAnsiTheme="minorHAnsi"/>
                <w:color w:val="000000"/>
                <w:sz w:val="22"/>
                <w:szCs w:val="22"/>
                <w:lang w:eastAsia="en-US"/>
              </w:rPr>
            </w:rPrChange>
          </w:rPr>
          <w:delText xml:space="preserve">písomný </w:delText>
        </w:r>
      </w:del>
      <w:r w:rsidRPr="0063091C">
        <w:rPr>
          <w:rFonts w:asciiTheme="minorHAnsi" w:eastAsiaTheme="minorHAnsi" w:hAnsiTheme="minorHAnsi" w:cstheme="minorHAnsi"/>
          <w:color w:val="000000"/>
          <w:sz w:val="22"/>
          <w:szCs w:val="22"/>
          <w:lang w:eastAsia="en-US"/>
          <w:rPrChange w:id="337" w:author="Šušlíková, Mária" w:date="2020-12-15T15:46:00Z">
            <w:rPr>
              <w:rFonts w:asciiTheme="minorHAnsi" w:eastAsiaTheme="minorHAnsi" w:hAnsiTheme="minorHAnsi"/>
              <w:color w:val="000000"/>
              <w:sz w:val="22"/>
              <w:szCs w:val="22"/>
              <w:lang w:eastAsia="en-US"/>
            </w:rPr>
          </w:rPrChange>
        </w:rPr>
        <w:t xml:space="preserve">návrh na uzavretie zmluvy o NFP a určí lehotu na prijatie návrhu žiadateľovi: </w:t>
      </w:r>
    </w:p>
    <w:p w14:paraId="6E0B6F20" w14:textId="77777777" w:rsidR="003F2A48" w:rsidRPr="00584F91"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a) ktorému rozhodnutie o schválení nadobudlo právoplatnosť, </w:t>
      </w:r>
    </w:p>
    <w:p w14:paraId="47B30D4B" w14:textId="77777777" w:rsidR="003F2A48" w:rsidRPr="00584F91" w:rsidRDefault="003F2A48" w:rsidP="0063716F">
      <w:pPr>
        <w:pStyle w:val="Odsekzoznamu"/>
        <w:autoSpaceDE w:val="0"/>
        <w:autoSpaceDN w:val="0"/>
        <w:adjustRightInd w:val="0"/>
        <w:spacing w:before="120" w:after="120"/>
        <w:ind w:left="709" w:hanging="284"/>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b) ktorý splnil podmienky určené vo výroku rozhodnutia podľa § 19 ods. 11 zákona o</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príspevku z EŠIF, ak boli podmienky vo výroku rozhodnutia určené a, </w:t>
      </w:r>
    </w:p>
    <w:p w14:paraId="3B11DB06" w14:textId="4B984990" w:rsidR="003F2A48" w:rsidRPr="00584F91" w:rsidDel="0063091C" w:rsidRDefault="003F2A48">
      <w:pPr>
        <w:pStyle w:val="Odsekzoznamu"/>
        <w:autoSpaceDE w:val="0"/>
        <w:autoSpaceDN w:val="0"/>
        <w:adjustRightInd w:val="0"/>
        <w:spacing w:before="120" w:after="120"/>
        <w:ind w:left="709" w:hanging="283"/>
        <w:contextualSpacing w:val="0"/>
        <w:jc w:val="both"/>
        <w:rPr>
          <w:del w:id="338" w:author="Šušlíková, Mária" w:date="2020-12-15T15:46:00Z"/>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c) ktorý poskytol potrebnú súčinnosť. </w:t>
      </w:r>
    </w:p>
    <w:p w14:paraId="7003902E" w14:textId="45C63CF4" w:rsidR="003F2A48" w:rsidRPr="00584F91" w:rsidRDefault="003F2A48">
      <w:pPr>
        <w:pStyle w:val="Odsekzoznamu"/>
        <w:autoSpaceDE w:val="0"/>
        <w:autoSpaceDN w:val="0"/>
        <w:adjustRightInd w:val="0"/>
        <w:spacing w:before="120" w:after="120"/>
        <w:ind w:left="709" w:hanging="283"/>
        <w:contextualSpacing w:val="0"/>
        <w:jc w:val="both"/>
        <w:rPr>
          <w:rFonts w:asciiTheme="minorHAnsi" w:eastAsiaTheme="minorHAnsi" w:hAnsiTheme="minorHAnsi"/>
          <w:color w:val="000000"/>
          <w:sz w:val="22"/>
          <w:szCs w:val="22"/>
          <w:lang w:eastAsia="en-US"/>
        </w:rPr>
        <w:pPrChange w:id="339" w:author="Šušlíková, Mária" w:date="2020-12-15T15:46:00Z">
          <w:pPr>
            <w:autoSpaceDE w:val="0"/>
            <w:autoSpaceDN w:val="0"/>
            <w:adjustRightInd w:val="0"/>
            <w:spacing w:before="120" w:after="120"/>
            <w:ind w:firstLine="360"/>
            <w:jc w:val="both"/>
          </w:pPr>
        </w:pPrChange>
      </w:pPr>
    </w:p>
    <w:p w14:paraId="53BF39A2" w14:textId="1EF61474"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Zmluva o NFP, ktorú RO OP TP uzavrie so </w:t>
      </w:r>
      <w:r w:rsidR="000A769B" w:rsidRPr="00584F91">
        <w:rPr>
          <w:rFonts w:asciiTheme="minorHAnsi" w:eastAsiaTheme="minorHAnsi" w:hAnsiTheme="minorHAnsi"/>
          <w:color w:val="000000"/>
          <w:sz w:val="22"/>
          <w:szCs w:val="22"/>
          <w:lang w:eastAsia="en-US"/>
        </w:rPr>
        <w:t>ž</w:t>
      </w:r>
      <w:r w:rsidRPr="00584F91">
        <w:rPr>
          <w:rFonts w:asciiTheme="minorHAnsi" w:eastAsiaTheme="minorHAnsi" w:hAnsiTheme="minorHAnsi"/>
          <w:color w:val="000000"/>
          <w:sz w:val="22"/>
          <w:szCs w:val="22"/>
          <w:lang w:eastAsia="en-US"/>
        </w:rPr>
        <w:t xml:space="preserve">iadateľom po ukončení procesu schvaľovania a výbere vhodných projektov, upravuje podrobné podmienky realizácie schváleného projektu a zohľadňuje pre prijímateľa relevantné ustanovenia všeobecne záväzných právnych predpisov EÚ a SR a relevantné ustanovenia Systému riadenia EŠIF, Systému finančného riadenia a ďalších riadiacich dokumentov, ktorých úprava bola právnymi normami ponechaná na príslušné orgány. </w:t>
      </w:r>
    </w:p>
    <w:p w14:paraId="6A12DEAE" w14:textId="547E4B03"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Vzor zmluvy o NFP </w:t>
      </w:r>
      <w:ins w:id="340" w:author="Šušlíková, Mária" w:date="2020-12-03T13:55:00Z">
        <w:r w:rsidR="009115FC" w:rsidRPr="005E75DE">
          <w:rPr>
            <w:rFonts w:asciiTheme="minorHAnsi" w:hAnsiTheme="minorHAnsi"/>
          </w:rPr>
          <w:t xml:space="preserve">ako aj </w:t>
        </w:r>
        <w:r w:rsidR="009115FC">
          <w:rPr>
            <w:rFonts w:asciiTheme="minorHAnsi" w:hAnsiTheme="minorHAnsi"/>
          </w:rPr>
          <w:t>r</w:t>
        </w:r>
        <w:r w:rsidR="009115FC" w:rsidRPr="005E75DE">
          <w:rPr>
            <w:rFonts w:asciiTheme="minorHAnsi" w:hAnsiTheme="minorHAnsi"/>
          </w:rPr>
          <w:t>ozhodnutia o schválení ŽoNFP (v prípade, ak je prijímateľ a RO OP TP tá istá osoba)  sú zverejnené</w:t>
        </w:r>
        <w:r w:rsidR="009115FC" w:rsidRPr="00584F91" w:rsidDel="009115FC">
          <w:rPr>
            <w:rFonts w:asciiTheme="minorHAnsi" w:eastAsiaTheme="minorHAnsi" w:hAnsiTheme="minorHAnsi"/>
            <w:color w:val="000000"/>
            <w:sz w:val="22"/>
            <w:szCs w:val="22"/>
            <w:lang w:eastAsia="en-US"/>
          </w:rPr>
          <w:t xml:space="preserve"> </w:t>
        </w:r>
      </w:ins>
      <w:del w:id="341" w:author="Šušlíková, Mária" w:date="2020-12-03T13:55:00Z">
        <w:r w:rsidR="00FB4A6D" w:rsidRPr="00584F91" w:rsidDel="009115FC">
          <w:rPr>
            <w:rFonts w:asciiTheme="minorHAnsi" w:eastAsiaTheme="minorHAnsi" w:hAnsiTheme="minorHAnsi"/>
            <w:color w:val="000000"/>
            <w:sz w:val="22"/>
            <w:szCs w:val="22"/>
            <w:lang w:eastAsia="en-US"/>
          </w:rPr>
          <w:delText>je</w:delText>
        </w:r>
        <w:r w:rsidRPr="00584F91" w:rsidDel="009115FC">
          <w:rPr>
            <w:rFonts w:asciiTheme="minorHAnsi" w:eastAsiaTheme="minorHAnsi" w:hAnsiTheme="minorHAnsi"/>
            <w:color w:val="000000"/>
            <w:sz w:val="22"/>
            <w:szCs w:val="22"/>
            <w:lang w:eastAsia="en-US"/>
          </w:rPr>
          <w:delText xml:space="preserve"> </w:delText>
        </w:r>
        <w:r w:rsidR="00FB4A6D" w:rsidRPr="00584F91" w:rsidDel="009115FC">
          <w:rPr>
            <w:rFonts w:asciiTheme="minorHAnsi" w:eastAsiaTheme="minorHAnsi" w:hAnsiTheme="minorHAnsi"/>
            <w:color w:val="000000"/>
            <w:sz w:val="22"/>
            <w:szCs w:val="22"/>
            <w:lang w:eastAsia="en-US"/>
          </w:rPr>
          <w:delText>zverejnený</w:delText>
        </w:r>
      </w:del>
      <w:r w:rsidR="00FB4A6D" w:rsidRPr="00584F91">
        <w:rPr>
          <w:rFonts w:asciiTheme="minorHAnsi" w:eastAsiaTheme="minorHAnsi" w:hAnsiTheme="minorHAnsi"/>
          <w:color w:val="000000"/>
          <w:sz w:val="22"/>
          <w:szCs w:val="22"/>
          <w:lang w:eastAsia="en-US"/>
        </w:rPr>
        <w:t xml:space="preserve"> </w:t>
      </w:r>
      <w:r w:rsidRPr="00584F91">
        <w:rPr>
          <w:rFonts w:asciiTheme="minorHAnsi" w:eastAsiaTheme="minorHAnsi" w:hAnsiTheme="minorHAnsi"/>
          <w:color w:val="000000"/>
          <w:sz w:val="22"/>
          <w:szCs w:val="22"/>
          <w:lang w:eastAsia="en-US"/>
        </w:rPr>
        <w:t xml:space="preserve">na webovom sídle RO OP TP </w:t>
      </w:r>
      <w:hyperlink r:id="rId30" w:history="1">
        <w:r w:rsidR="007775EB" w:rsidRPr="0063716F">
          <w:rPr>
            <w:rStyle w:val="Hypertextovprepojenie"/>
            <w:rFonts w:asciiTheme="minorHAnsi" w:hAnsiTheme="minorHAnsi"/>
            <w:sz w:val="22"/>
            <w:szCs w:val="22"/>
          </w:rPr>
          <w:t>http://www.optp.vlada.gov.sk/ine-dokumenty/</w:t>
        </w:r>
      </w:hyperlink>
      <w:r w:rsidR="00FB4A6D" w:rsidRPr="00584F91">
        <w:rPr>
          <w:rFonts w:asciiTheme="minorHAnsi" w:eastAsiaTheme="minorHAnsi" w:hAnsiTheme="minorHAnsi"/>
          <w:color w:val="000000"/>
          <w:sz w:val="22"/>
          <w:szCs w:val="22"/>
          <w:lang w:eastAsia="en-US"/>
        </w:rPr>
        <w:t>.</w:t>
      </w:r>
      <w:r w:rsidRPr="00584F91">
        <w:rPr>
          <w:rFonts w:asciiTheme="minorHAnsi" w:eastAsiaTheme="minorHAnsi" w:hAnsiTheme="minorHAnsi"/>
          <w:color w:val="000000"/>
          <w:sz w:val="22"/>
          <w:szCs w:val="22"/>
          <w:lang w:eastAsia="en-US"/>
        </w:rPr>
        <w:t xml:space="preserve"> V prípade zmeny vzoru zmluvy o NFP</w:t>
      </w:r>
      <w:ins w:id="342" w:author="Šušlíková, Mária" w:date="2020-12-03T13:56:00Z">
        <w:r w:rsidR="009115FC">
          <w:rPr>
            <w:rFonts w:asciiTheme="minorHAnsi" w:hAnsiTheme="minorHAnsi"/>
          </w:rPr>
          <w:t>/r</w:t>
        </w:r>
        <w:r w:rsidR="009115FC" w:rsidRPr="005E75DE">
          <w:rPr>
            <w:rFonts w:asciiTheme="minorHAnsi" w:hAnsiTheme="minorHAnsi"/>
          </w:rPr>
          <w:t>ozhodnutia o schválení ŽoNFP zverejnených</w:t>
        </w:r>
      </w:ins>
      <w:del w:id="343" w:author="Šušlíková, Mária" w:date="2020-12-03T13:56:00Z">
        <w:r w:rsidR="000A769B" w:rsidRPr="0063716F" w:rsidDel="009115FC">
          <w:rPr>
            <w:rFonts w:asciiTheme="minorHAnsi" w:hAnsiTheme="minorHAnsi"/>
            <w:sz w:val="22"/>
            <w:szCs w:val="22"/>
          </w:rPr>
          <w:delText xml:space="preserve"> </w:delText>
        </w:r>
        <w:r w:rsidRPr="00584F91" w:rsidDel="009115FC">
          <w:rPr>
            <w:rFonts w:asciiTheme="minorHAnsi" w:eastAsiaTheme="minorHAnsi" w:hAnsiTheme="minorHAnsi"/>
            <w:color w:val="000000"/>
            <w:sz w:val="22"/>
            <w:szCs w:val="22"/>
            <w:lang w:eastAsia="en-US"/>
          </w:rPr>
          <w:delText xml:space="preserve"> </w:delText>
        </w:r>
        <w:r w:rsidR="00FB4A6D" w:rsidRPr="00584F91" w:rsidDel="009115FC">
          <w:rPr>
            <w:rFonts w:asciiTheme="minorHAnsi" w:eastAsiaTheme="minorHAnsi" w:hAnsiTheme="minorHAnsi"/>
            <w:color w:val="000000"/>
            <w:sz w:val="22"/>
            <w:szCs w:val="22"/>
            <w:lang w:eastAsia="en-US"/>
          </w:rPr>
          <w:delText>zverejneného</w:delText>
        </w:r>
      </w:del>
      <w:r w:rsidR="00FB4A6D" w:rsidRPr="00584F91">
        <w:rPr>
          <w:rFonts w:asciiTheme="minorHAnsi" w:eastAsiaTheme="minorHAnsi" w:hAnsiTheme="minorHAnsi"/>
          <w:color w:val="000000"/>
          <w:sz w:val="22"/>
          <w:szCs w:val="22"/>
          <w:lang w:eastAsia="en-US"/>
        </w:rPr>
        <w:t xml:space="preserve"> </w:t>
      </w:r>
      <w:r w:rsidRPr="00584F91">
        <w:rPr>
          <w:rFonts w:asciiTheme="minorHAnsi" w:eastAsiaTheme="minorHAnsi" w:hAnsiTheme="minorHAnsi"/>
          <w:color w:val="000000"/>
          <w:sz w:val="22"/>
          <w:szCs w:val="22"/>
          <w:lang w:eastAsia="en-US"/>
        </w:rPr>
        <w:t xml:space="preserve">na webovom sídle RO OP TP, </w:t>
      </w:r>
      <w:r w:rsidR="00FB4A6D" w:rsidRPr="00584F91">
        <w:rPr>
          <w:rFonts w:asciiTheme="minorHAnsi" w:eastAsiaTheme="minorHAnsi" w:hAnsiTheme="minorHAnsi"/>
          <w:color w:val="000000"/>
          <w:sz w:val="22"/>
          <w:szCs w:val="22"/>
          <w:lang w:eastAsia="en-US"/>
        </w:rPr>
        <w:t>ktor</w:t>
      </w:r>
      <w:del w:id="344" w:author="Šušlíková, Mária" w:date="2020-12-03T14:20:00Z">
        <w:r w:rsidR="00FB4A6D" w:rsidRPr="00584F91" w:rsidDel="000E1284">
          <w:rPr>
            <w:rFonts w:asciiTheme="minorHAnsi" w:eastAsiaTheme="minorHAnsi" w:hAnsiTheme="minorHAnsi"/>
            <w:color w:val="000000"/>
            <w:sz w:val="22"/>
            <w:szCs w:val="22"/>
            <w:lang w:eastAsia="en-US"/>
          </w:rPr>
          <w:delText>ý</w:delText>
        </w:r>
      </w:del>
      <w:ins w:id="345" w:author="Šušlíková, Mária" w:date="2020-12-03T14:20:00Z">
        <w:r w:rsidR="000E1284">
          <w:rPr>
            <w:rFonts w:asciiTheme="minorHAnsi" w:eastAsiaTheme="minorHAnsi" w:hAnsiTheme="minorHAnsi"/>
            <w:color w:val="000000"/>
            <w:sz w:val="22"/>
            <w:szCs w:val="22"/>
            <w:lang w:eastAsia="en-US"/>
          </w:rPr>
          <w:t>é</w:t>
        </w:r>
      </w:ins>
      <w:r w:rsidR="00FB4A6D" w:rsidRPr="00584F91">
        <w:rPr>
          <w:rFonts w:asciiTheme="minorHAnsi" w:eastAsiaTheme="minorHAnsi" w:hAnsiTheme="minorHAnsi"/>
          <w:color w:val="000000"/>
          <w:sz w:val="22"/>
          <w:szCs w:val="22"/>
          <w:lang w:eastAsia="en-US"/>
        </w:rPr>
        <w:t xml:space="preserve"> </w:t>
      </w:r>
      <w:r w:rsidRPr="00584F91">
        <w:rPr>
          <w:rFonts w:asciiTheme="minorHAnsi" w:eastAsiaTheme="minorHAnsi" w:hAnsiTheme="minorHAnsi"/>
          <w:color w:val="000000"/>
          <w:sz w:val="22"/>
          <w:szCs w:val="22"/>
          <w:lang w:eastAsia="en-US"/>
        </w:rPr>
        <w:t xml:space="preserve">nie </w:t>
      </w:r>
      <w:del w:id="346" w:author="Šušlíková, Mária" w:date="2020-12-03T14:20:00Z">
        <w:r w:rsidR="00654DDD" w:rsidRPr="00584F91" w:rsidDel="000E1284">
          <w:rPr>
            <w:rFonts w:asciiTheme="minorHAnsi" w:eastAsiaTheme="minorHAnsi" w:hAnsiTheme="minorHAnsi"/>
            <w:color w:val="000000"/>
            <w:sz w:val="22"/>
            <w:szCs w:val="22"/>
            <w:lang w:eastAsia="en-US"/>
          </w:rPr>
          <w:delText xml:space="preserve">je </w:delText>
        </w:r>
      </w:del>
      <w:ins w:id="347" w:author="Šušlíková, Mária" w:date="2020-12-03T14:20:00Z">
        <w:r w:rsidR="000E1284">
          <w:rPr>
            <w:rFonts w:asciiTheme="minorHAnsi" w:eastAsiaTheme="minorHAnsi" w:hAnsiTheme="minorHAnsi"/>
            <w:color w:val="000000"/>
            <w:sz w:val="22"/>
            <w:szCs w:val="22"/>
            <w:lang w:eastAsia="en-US"/>
          </w:rPr>
          <w:t>sú</w:t>
        </w:r>
        <w:r w:rsidR="000E1284" w:rsidRPr="00584F91">
          <w:rPr>
            <w:rFonts w:asciiTheme="minorHAnsi" w:eastAsiaTheme="minorHAnsi" w:hAnsiTheme="minorHAnsi"/>
            <w:color w:val="000000"/>
            <w:sz w:val="22"/>
            <w:szCs w:val="22"/>
            <w:lang w:eastAsia="en-US"/>
          </w:rPr>
          <w:t xml:space="preserve"> </w:t>
        </w:r>
      </w:ins>
      <w:r w:rsidRPr="00584F91">
        <w:rPr>
          <w:rFonts w:asciiTheme="minorHAnsi" w:eastAsiaTheme="minorHAnsi" w:hAnsiTheme="minorHAnsi"/>
          <w:color w:val="000000"/>
          <w:sz w:val="22"/>
          <w:szCs w:val="22"/>
          <w:lang w:eastAsia="en-US"/>
        </w:rPr>
        <w:t xml:space="preserve">prílohou vyzvania, RO </w:t>
      </w:r>
      <w:r w:rsidR="000A769B" w:rsidRPr="00584F91">
        <w:rPr>
          <w:rFonts w:asciiTheme="minorHAnsi" w:eastAsiaTheme="minorHAnsi" w:hAnsiTheme="minorHAnsi"/>
          <w:color w:val="000000"/>
          <w:sz w:val="22"/>
          <w:szCs w:val="22"/>
          <w:lang w:eastAsia="en-US"/>
        </w:rPr>
        <w:t xml:space="preserve">OP TP </w:t>
      </w:r>
      <w:r w:rsidRPr="00584F91">
        <w:rPr>
          <w:rFonts w:asciiTheme="minorHAnsi" w:eastAsiaTheme="minorHAnsi" w:hAnsiTheme="minorHAnsi"/>
          <w:color w:val="000000"/>
          <w:sz w:val="22"/>
          <w:szCs w:val="22"/>
          <w:lang w:eastAsia="en-US"/>
        </w:rPr>
        <w:t xml:space="preserve">nahradí </w:t>
      </w:r>
      <w:r w:rsidR="00FB4A6D" w:rsidRPr="00584F91">
        <w:rPr>
          <w:rFonts w:asciiTheme="minorHAnsi" w:eastAsiaTheme="minorHAnsi" w:hAnsiTheme="minorHAnsi"/>
          <w:color w:val="000000"/>
          <w:sz w:val="22"/>
          <w:szCs w:val="22"/>
          <w:lang w:eastAsia="en-US"/>
        </w:rPr>
        <w:t xml:space="preserve">zverejnený </w:t>
      </w:r>
      <w:r w:rsidRPr="00584F91">
        <w:rPr>
          <w:rFonts w:asciiTheme="minorHAnsi" w:eastAsiaTheme="minorHAnsi" w:hAnsiTheme="minorHAnsi"/>
          <w:color w:val="000000"/>
          <w:sz w:val="22"/>
          <w:szCs w:val="22"/>
          <w:lang w:eastAsia="en-US"/>
        </w:rPr>
        <w:t>vzor novou verziou. Predchádzajúce verzie sú dostupné v</w:t>
      </w:r>
      <w:r w:rsidR="00150B3C"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archíve s</w:t>
      </w:r>
      <w:r w:rsidR="00150B3C"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jasným označením čísla verzie a vymedzeným obdobím platnosti. </w:t>
      </w:r>
    </w:p>
    <w:p w14:paraId="15FFD9E1" w14:textId="77777777" w:rsidR="00011790" w:rsidRPr="0063091C" w:rsidRDefault="003F2A48" w:rsidP="00011790">
      <w:pPr>
        <w:rPr>
          <w:ins w:id="348" w:author="Šušlíková, Mária" w:date="2020-12-03T13:57:00Z"/>
          <w:rFonts w:asciiTheme="minorHAnsi" w:hAnsiTheme="minorHAnsi" w:cstheme="minorHAnsi"/>
          <w:spacing w:val="1"/>
          <w:sz w:val="22"/>
          <w:szCs w:val="22"/>
          <w:rPrChange w:id="349" w:author="Šušlíková, Mária" w:date="2020-12-15T15:46:00Z">
            <w:rPr>
              <w:ins w:id="350" w:author="Šušlíková, Mária" w:date="2020-12-03T13:57:00Z"/>
              <w:spacing w:val="1"/>
            </w:rPr>
          </w:rPrChange>
        </w:rPr>
      </w:pPr>
      <w:r w:rsidRPr="00584F91">
        <w:rPr>
          <w:rFonts w:asciiTheme="minorHAnsi" w:eastAsiaTheme="minorHAnsi" w:hAnsiTheme="minorHAnsi"/>
          <w:color w:val="000000"/>
          <w:sz w:val="22"/>
          <w:szCs w:val="22"/>
          <w:lang w:eastAsia="en-US"/>
        </w:rPr>
        <w:lastRenderedPageBreak/>
        <w:t>RO OP TP zašle žiadateľovi návrh na uzavretie zmluvy o NFP bezodkladne po</w:t>
      </w:r>
      <w:r w:rsidR="00150B3C"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podpise štatutárnym orgánom. </w:t>
      </w:r>
      <w:r w:rsidR="00654DDD" w:rsidRPr="00584F91">
        <w:rPr>
          <w:rFonts w:asciiTheme="minorHAnsi" w:eastAsiaTheme="minorHAnsi" w:hAnsiTheme="minorHAnsi"/>
          <w:color w:val="000000"/>
          <w:sz w:val="22"/>
          <w:szCs w:val="22"/>
          <w:lang w:eastAsia="en-US"/>
        </w:rPr>
        <w:t xml:space="preserve">V zmysle zákona č. 305/2013 </w:t>
      </w:r>
      <w:r w:rsidR="009C2C8A" w:rsidRPr="00584F91">
        <w:rPr>
          <w:rFonts w:asciiTheme="minorHAnsi" w:eastAsiaTheme="minorHAnsi" w:hAnsiTheme="minorHAnsi"/>
          <w:color w:val="000000"/>
          <w:sz w:val="22"/>
          <w:szCs w:val="22"/>
          <w:lang w:eastAsia="en-US"/>
        </w:rPr>
        <w:t>o elektronickej podobe výkonu pôsobnosti orgánov verejnej moci a o zmene a doplnení niektorých zákonov (zákon o e-Governmente)</w:t>
      </w:r>
      <w:r w:rsidR="00654DDD" w:rsidRPr="00584F91">
        <w:rPr>
          <w:rFonts w:asciiTheme="minorHAnsi" w:eastAsiaTheme="minorHAnsi" w:hAnsiTheme="minorHAnsi"/>
          <w:color w:val="000000"/>
          <w:sz w:val="22"/>
          <w:szCs w:val="22"/>
          <w:lang w:eastAsia="en-US"/>
        </w:rPr>
        <w:t xml:space="preserve"> </w:t>
      </w:r>
      <w:r w:rsidR="009C2C8A" w:rsidRPr="00584F91">
        <w:rPr>
          <w:rFonts w:asciiTheme="minorHAnsi" w:eastAsiaTheme="minorHAnsi" w:hAnsiTheme="minorHAnsi"/>
          <w:color w:val="000000"/>
          <w:sz w:val="22"/>
          <w:szCs w:val="22"/>
          <w:lang w:eastAsia="en-US"/>
        </w:rPr>
        <w:t>je</w:t>
      </w:r>
      <w:r w:rsidR="009C2C8A" w:rsidRPr="00584F91">
        <w:rPr>
          <w:rFonts w:asciiTheme="minorHAnsi" w:eastAsiaTheme="minorHAnsi" w:hAnsiTheme="minorHAnsi"/>
          <w:color w:val="000000"/>
          <w:sz w:val="22"/>
          <w:szCs w:val="22"/>
          <w:lang w:eastAsia="en-US"/>
        </w:rPr>
        <w:br/>
        <w:t>od 1. 11. 2016 z</w:t>
      </w:r>
      <w:r w:rsidR="00654DDD" w:rsidRPr="00584F91">
        <w:rPr>
          <w:rFonts w:asciiTheme="minorHAnsi" w:eastAsiaTheme="minorHAnsi" w:hAnsiTheme="minorHAnsi"/>
          <w:color w:val="000000"/>
          <w:sz w:val="22"/>
          <w:szCs w:val="22"/>
          <w:lang w:eastAsia="en-US"/>
        </w:rPr>
        <w:t xml:space="preserve">mluva o  NFP vyhotovená v elektronickej podobe a zmluvné strany ju podpisujú kvalifikovaným elektronickým podpisom (na základe kvalifikovaného certifikátu, mandátneho certifikátu). </w:t>
      </w:r>
      <w:r w:rsidR="009C2C8A" w:rsidRPr="00584F91">
        <w:rPr>
          <w:rFonts w:asciiTheme="minorHAnsi" w:eastAsiaTheme="minorHAnsi" w:hAnsiTheme="minorHAnsi"/>
          <w:color w:val="000000"/>
          <w:sz w:val="22"/>
          <w:szCs w:val="22"/>
          <w:lang w:eastAsia="en-US"/>
        </w:rPr>
        <w:t xml:space="preserve">Uzatvorenie zmluvy </w:t>
      </w:r>
      <w:r w:rsidR="009C1EF9" w:rsidRPr="00584F91">
        <w:rPr>
          <w:rFonts w:asciiTheme="minorHAnsi" w:eastAsiaTheme="minorHAnsi" w:hAnsiTheme="minorHAnsi"/>
          <w:color w:val="000000"/>
          <w:sz w:val="22"/>
          <w:szCs w:val="22"/>
          <w:lang w:eastAsia="en-US"/>
        </w:rPr>
        <w:t xml:space="preserve">o  NFP </w:t>
      </w:r>
      <w:r w:rsidR="009C2C8A" w:rsidRPr="00584F91">
        <w:rPr>
          <w:rFonts w:asciiTheme="minorHAnsi" w:eastAsiaTheme="minorHAnsi" w:hAnsiTheme="minorHAnsi"/>
          <w:color w:val="000000"/>
          <w:sz w:val="22"/>
          <w:szCs w:val="22"/>
          <w:lang w:eastAsia="en-US"/>
        </w:rPr>
        <w:t>v</w:t>
      </w:r>
      <w:r w:rsidR="00654DDD" w:rsidRPr="00584F91">
        <w:rPr>
          <w:rFonts w:asciiTheme="minorHAnsi" w:eastAsiaTheme="minorHAnsi" w:hAnsiTheme="minorHAnsi"/>
          <w:color w:val="000000"/>
          <w:sz w:val="22"/>
          <w:szCs w:val="22"/>
          <w:lang w:eastAsia="en-US"/>
        </w:rPr>
        <w:t> elektronickej podobe sa rovnako vzťahuj</w:t>
      </w:r>
      <w:r w:rsidR="009C2C8A" w:rsidRPr="00584F91">
        <w:rPr>
          <w:rFonts w:asciiTheme="minorHAnsi" w:eastAsiaTheme="minorHAnsi" w:hAnsiTheme="minorHAnsi"/>
          <w:color w:val="000000"/>
          <w:sz w:val="22"/>
          <w:szCs w:val="22"/>
          <w:lang w:eastAsia="en-US"/>
        </w:rPr>
        <w:t>e</w:t>
      </w:r>
      <w:r w:rsidR="00654DDD" w:rsidRPr="00584F91">
        <w:rPr>
          <w:rFonts w:asciiTheme="minorHAnsi" w:eastAsiaTheme="minorHAnsi" w:hAnsiTheme="minorHAnsi"/>
          <w:color w:val="000000"/>
          <w:sz w:val="22"/>
          <w:szCs w:val="22"/>
          <w:lang w:eastAsia="en-US"/>
        </w:rPr>
        <w:t xml:space="preserve"> aj na uzavretie každého dodatku k </w:t>
      </w:r>
      <w:r w:rsidR="000A769B" w:rsidRPr="00584F91">
        <w:rPr>
          <w:rFonts w:asciiTheme="minorHAnsi" w:eastAsiaTheme="minorHAnsi" w:hAnsiTheme="minorHAnsi"/>
          <w:color w:val="000000"/>
          <w:sz w:val="22"/>
          <w:szCs w:val="22"/>
          <w:lang w:eastAsia="en-US"/>
        </w:rPr>
        <w:t>z</w:t>
      </w:r>
      <w:r w:rsidR="00654DDD" w:rsidRPr="00584F91">
        <w:rPr>
          <w:rFonts w:asciiTheme="minorHAnsi" w:eastAsiaTheme="minorHAnsi" w:hAnsiTheme="minorHAnsi"/>
          <w:color w:val="000000"/>
          <w:sz w:val="22"/>
          <w:szCs w:val="22"/>
          <w:lang w:eastAsia="en-US"/>
        </w:rPr>
        <w:t xml:space="preserve">mluve o </w:t>
      </w:r>
      <w:r w:rsidR="00654DDD" w:rsidRPr="0087490B">
        <w:rPr>
          <w:rFonts w:asciiTheme="minorHAnsi" w:eastAsiaTheme="minorHAnsi" w:hAnsiTheme="minorHAnsi" w:cstheme="minorHAnsi"/>
          <w:color w:val="000000"/>
          <w:sz w:val="22"/>
          <w:szCs w:val="22"/>
          <w:lang w:eastAsia="en-US"/>
        </w:rPr>
        <w:t xml:space="preserve">NFP. </w:t>
      </w:r>
      <w:ins w:id="351" w:author="Šušlíková, Mária" w:date="2020-12-03T13:57:00Z">
        <w:r w:rsidR="00011790" w:rsidRPr="0063091C">
          <w:rPr>
            <w:rFonts w:asciiTheme="minorHAnsi" w:hAnsiTheme="minorHAnsi" w:cstheme="minorHAnsi"/>
            <w:spacing w:val="1"/>
            <w:sz w:val="22"/>
            <w:szCs w:val="22"/>
            <w:rPrChange w:id="352" w:author="Šušlíková, Mária" w:date="2020-12-15T15:46:00Z">
              <w:rPr>
                <w:spacing w:val="1"/>
              </w:rPr>
            </w:rPrChange>
          </w:rPr>
          <w:t xml:space="preserve">V prípade elektronického podpisu zmluvy o NFP splnomocnenou osobou je súčasťou dokumentu zmluvy o NFP  aj Plnomocenstvo s uvedením čísla a dátumu Plnomocenstva. </w:t>
        </w:r>
      </w:ins>
    </w:p>
    <w:p w14:paraId="70F5A973" w14:textId="13565738" w:rsidR="003F2A48" w:rsidRPr="0087490B" w:rsidRDefault="00011790" w:rsidP="00011790">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ins w:id="353" w:author="Šušlíková, Mária" w:date="2020-12-03T13:57:00Z">
        <w:r w:rsidRPr="0063091C">
          <w:rPr>
            <w:rFonts w:asciiTheme="minorHAnsi" w:hAnsiTheme="minorHAnsi" w:cstheme="minorHAnsi"/>
            <w:sz w:val="22"/>
            <w:szCs w:val="22"/>
            <w:rPrChange w:id="354" w:author="Šušlíková, Mária" w:date="2020-12-15T15:47:00Z">
              <w:rPr>
                <w:rFonts w:asciiTheme="minorHAnsi" w:hAnsiTheme="minorHAnsi"/>
              </w:rPr>
            </w:rPrChange>
          </w:rPr>
          <w:t xml:space="preserve">V prípade, ak je prijímateľ a RO OP TP tá istá osoba, je </w:t>
        </w:r>
        <w:r w:rsidRPr="0063091C">
          <w:rPr>
            <w:rFonts w:asciiTheme="minorHAnsi" w:hAnsiTheme="minorHAnsi" w:cstheme="minorHAnsi"/>
            <w:sz w:val="22"/>
            <w:szCs w:val="22"/>
            <w:rPrChange w:id="355" w:author="Šušlíková, Mária" w:date="2020-12-15T15:47:00Z">
              <w:rPr/>
            </w:rPrChange>
          </w:rPr>
          <w:t>rozhodnutie o schválení ŽoNFP vyhotovené v elektronickej podobe podpísané kvalifikovaným elektronickým podpisom (na základe kvalifikovaného certifikátu, mandátneho certifikátu).</w:t>
        </w:r>
      </w:ins>
    </w:p>
    <w:p w14:paraId="1B72A4BB" w14:textId="5EB56E86" w:rsidR="00D92098" w:rsidRPr="00584F91" w:rsidRDefault="00D92098" w:rsidP="0063716F">
      <w:pPr>
        <w:spacing w:before="120" w:after="120"/>
        <w:ind w:firstLine="540"/>
        <w:jc w:val="both"/>
        <w:rPr>
          <w:rFonts w:asciiTheme="minorHAnsi" w:eastAsiaTheme="minorHAnsi" w:hAnsiTheme="minorHAnsi"/>
          <w:color w:val="000000"/>
          <w:sz w:val="22"/>
          <w:szCs w:val="22"/>
          <w:lang w:eastAsia="en-US"/>
        </w:rPr>
      </w:pPr>
      <w:r w:rsidRPr="0063716F">
        <w:rPr>
          <w:rFonts w:asciiTheme="minorHAnsi" w:eastAsiaTheme="minorHAnsi" w:hAnsiTheme="minorHAnsi"/>
          <w:sz w:val="22"/>
          <w:szCs w:val="22"/>
        </w:rPr>
        <w:t>Iba v riadne odôvodnených prípadoch môže RO OP TP pristúpiť k podpisu zmluvy</w:t>
      </w:r>
      <w:r w:rsidR="009C1EF9" w:rsidRPr="0063716F">
        <w:rPr>
          <w:rFonts w:asciiTheme="minorHAnsi" w:eastAsiaTheme="minorHAnsi" w:hAnsiTheme="minorHAnsi"/>
          <w:sz w:val="22"/>
          <w:szCs w:val="22"/>
        </w:rPr>
        <w:t xml:space="preserve"> o  NFP</w:t>
      </w:r>
      <w:r w:rsidRPr="0063716F">
        <w:rPr>
          <w:rFonts w:asciiTheme="minorHAnsi" w:eastAsiaTheme="minorHAnsi" w:hAnsiTheme="minorHAnsi"/>
          <w:sz w:val="22"/>
          <w:szCs w:val="22"/>
        </w:rPr>
        <w:t xml:space="preserve"> v </w:t>
      </w:r>
      <w:del w:id="356" w:author="Šušlíková, Mária" w:date="2020-12-03T13:58:00Z">
        <w:r w:rsidRPr="0063716F" w:rsidDel="00011790">
          <w:rPr>
            <w:rFonts w:asciiTheme="minorHAnsi" w:eastAsiaTheme="minorHAnsi" w:hAnsiTheme="minorHAnsi"/>
            <w:sz w:val="22"/>
            <w:szCs w:val="22"/>
          </w:rPr>
          <w:delText xml:space="preserve">tlačenej </w:delText>
        </w:r>
      </w:del>
      <w:ins w:id="357" w:author="Šušlíková, Mária" w:date="2020-12-03T13:58:00Z">
        <w:r w:rsidR="00011790">
          <w:rPr>
            <w:rFonts w:asciiTheme="minorHAnsi" w:eastAsiaTheme="minorHAnsi" w:hAnsiTheme="minorHAnsi"/>
            <w:sz w:val="22"/>
            <w:szCs w:val="22"/>
          </w:rPr>
          <w:t>písomnej</w:t>
        </w:r>
        <w:r w:rsidR="00011790" w:rsidRPr="0063716F">
          <w:rPr>
            <w:rFonts w:asciiTheme="minorHAnsi" w:eastAsiaTheme="minorHAnsi" w:hAnsiTheme="minorHAnsi"/>
            <w:sz w:val="22"/>
            <w:szCs w:val="22"/>
          </w:rPr>
          <w:t xml:space="preserve"> </w:t>
        </w:r>
      </w:ins>
      <w:r w:rsidRPr="0063716F">
        <w:rPr>
          <w:rFonts w:asciiTheme="minorHAnsi" w:eastAsiaTheme="minorHAnsi" w:hAnsiTheme="minorHAnsi"/>
          <w:sz w:val="22"/>
          <w:szCs w:val="22"/>
        </w:rPr>
        <w:t xml:space="preserve">forme. V tomto prípade RO OP TP zašle žiadateľovi návrh na uzavretie zmluvy o NFP v minimálne </w:t>
      </w:r>
      <w:del w:id="358" w:author="Šušlíková, Mária" w:date="2020-12-03T13:58:00Z">
        <w:r w:rsidRPr="0063716F" w:rsidDel="00011790">
          <w:rPr>
            <w:rFonts w:asciiTheme="minorHAnsi" w:eastAsiaTheme="minorHAnsi" w:hAnsiTheme="minorHAnsi"/>
            <w:sz w:val="22"/>
            <w:szCs w:val="22"/>
          </w:rPr>
          <w:delText xml:space="preserve">šiestich </w:delText>
        </w:r>
      </w:del>
      <w:ins w:id="359" w:author="Šušlíková, Mária" w:date="2020-12-03T13:58:00Z">
        <w:r w:rsidR="00011790">
          <w:rPr>
            <w:rFonts w:asciiTheme="minorHAnsi" w:eastAsiaTheme="minorHAnsi" w:hAnsiTheme="minorHAnsi"/>
            <w:sz w:val="22"/>
            <w:szCs w:val="22"/>
          </w:rPr>
          <w:t>štyroch</w:t>
        </w:r>
        <w:r w:rsidR="00011790" w:rsidRPr="0063716F">
          <w:rPr>
            <w:rFonts w:asciiTheme="minorHAnsi" w:eastAsiaTheme="minorHAnsi" w:hAnsiTheme="minorHAnsi"/>
            <w:sz w:val="22"/>
            <w:szCs w:val="22"/>
          </w:rPr>
          <w:t xml:space="preserve"> </w:t>
        </w:r>
      </w:ins>
      <w:r w:rsidRPr="0063716F">
        <w:rPr>
          <w:rFonts w:asciiTheme="minorHAnsi" w:eastAsiaTheme="minorHAnsi" w:hAnsiTheme="minorHAnsi"/>
          <w:sz w:val="22"/>
          <w:szCs w:val="22"/>
        </w:rPr>
        <w:t>rovnopisoch doporučenou poštou, alebo iným vhodným spôsobom bezodkladne po podpise štatutárnym orgánom.</w:t>
      </w:r>
    </w:p>
    <w:p w14:paraId="18264878" w14:textId="7721E3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RO OP TP poskytne žiadateľovi lehotu na prijatie návrhu na uzavretie zmluvy o</w:t>
      </w:r>
      <w:r w:rsidR="00150B3C"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 NFP (minimálne 5 pracovných dní). </w:t>
      </w:r>
    </w:p>
    <w:p w14:paraId="0FB6CF5B" w14:textId="5024B7AE"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Návrh na uzavretie zmluvy o NFP zaniká dňom uplynutia lehoty určenej v</w:t>
      </w:r>
      <w:r w:rsidR="00150B3C"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tomto návrhu alebo doručením prejavu žiadateľa o odmietnutí návrhu na uzavretie zmluvy o</w:t>
      </w:r>
      <w:r w:rsidR="00150B3C"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 NFP. </w:t>
      </w:r>
      <w:r w:rsidR="00A20DC8" w:rsidRPr="0063716F">
        <w:rPr>
          <w:rFonts w:asciiTheme="minorHAnsi" w:hAnsiTheme="minorHAnsi"/>
          <w:sz w:val="22"/>
          <w:szCs w:val="22"/>
        </w:rPr>
        <w:t xml:space="preserve">RO OP TP je oprávnený rozhodnúť, že návrh na uzavretie zmluvy o NFP bude odovzdaný žiadateľovi po dohode s ním  na pracovisku RO OP TP.  </w:t>
      </w:r>
      <w:r w:rsidRPr="00584F91">
        <w:rPr>
          <w:rFonts w:asciiTheme="minorHAnsi" w:eastAsiaTheme="minorHAnsi" w:hAnsiTheme="minorHAnsi"/>
          <w:color w:val="000000"/>
          <w:sz w:val="22"/>
          <w:szCs w:val="22"/>
          <w:lang w:eastAsia="en-US"/>
        </w:rPr>
        <w:t>Žiadateľ je zároveň oprávnený rozhodnúť o nevyužití poskytnutej minimálnej lehoty na</w:t>
      </w:r>
      <w:r w:rsidR="00150B3C"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prijatie návrhu a o následnom prijatí/odmietnutí návrhu na uzavretie zmluvy o NFP. </w:t>
      </w:r>
    </w:p>
    <w:p w14:paraId="5F599539" w14:textId="77777777" w:rsidR="00011790" w:rsidRDefault="00DB4CAA">
      <w:pPr>
        <w:spacing w:before="120" w:after="120"/>
        <w:ind w:firstLine="360"/>
        <w:jc w:val="both"/>
        <w:rPr>
          <w:ins w:id="360" w:author="Šušlíková, Mária" w:date="2020-12-03T14:00:00Z"/>
          <w:rFonts w:asciiTheme="minorHAnsi" w:eastAsiaTheme="minorHAnsi" w:hAnsiTheme="minorHAnsi"/>
          <w:color w:val="000000"/>
          <w:sz w:val="22"/>
          <w:szCs w:val="22"/>
          <w:lang w:eastAsia="en-US"/>
        </w:rPr>
      </w:pPr>
      <w:r w:rsidRPr="0063716F">
        <w:rPr>
          <w:rFonts w:asciiTheme="minorHAnsi" w:eastAsiaTheme="minorHAnsi" w:hAnsiTheme="minorHAnsi"/>
          <w:sz w:val="22"/>
          <w:szCs w:val="22"/>
        </w:rPr>
        <w:t xml:space="preserve">V prípade </w:t>
      </w:r>
      <w:del w:id="361" w:author="Šušlíková, Mária" w:date="2020-12-03T13:59:00Z">
        <w:r w:rsidRPr="0063716F" w:rsidDel="00011790">
          <w:rPr>
            <w:rFonts w:asciiTheme="minorHAnsi" w:eastAsiaTheme="minorHAnsi" w:hAnsiTheme="minorHAnsi"/>
            <w:sz w:val="22"/>
            <w:szCs w:val="22"/>
          </w:rPr>
          <w:delText xml:space="preserve">podpísania </w:delText>
        </w:r>
      </w:del>
      <w:ins w:id="362" w:author="Šušlíková, Mária" w:date="2020-12-03T13:59:00Z">
        <w:r w:rsidR="00011790">
          <w:rPr>
            <w:rFonts w:asciiTheme="minorHAnsi" w:eastAsiaTheme="minorHAnsi" w:hAnsiTheme="minorHAnsi"/>
            <w:sz w:val="22"/>
            <w:szCs w:val="22"/>
          </w:rPr>
          <w:t xml:space="preserve">písomnej formy </w:t>
        </w:r>
      </w:ins>
      <w:r w:rsidRPr="0063716F">
        <w:rPr>
          <w:rFonts w:asciiTheme="minorHAnsi" w:eastAsiaTheme="minorHAnsi" w:hAnsiTheme="minorHAnsi"/>
          <w:sz w:val="22"/>
          <w:szCs w:val="22"/>
        </w:rPr>
        <w:t>zmluvy o  NFP</w:t>
      </w:r>
      <w:del w:id="363" w:author="Šušlíková, Mária" w:date="2020-12-03T13:59:00Z">
        <w:r w:rsidRPr="0063716F" w:rsidDel="00011790">
          <w:rPr>
            <w:rFonts w:asciiTheme="minorHAnsi" w:eastAsiaTheme="minorHAnsi" w:hAnsiTheme="minorHAnsi"/>
            <w:sz w:val="22"/>
            <w:szCs w:val="22"/>
          </w:rPr>
          <w:delText xml:space="preserve"> v tlačenej podobe </w:delText>
        </w:r>
      </w:del>
      <w:ins w:id="364" w:author="Šušlíková, Mária" w:date="2020-12-03T13:59:00Z">
        <w:r w:rsidR="00011790">
          <w:rPr>
            <w:rFonts w:asciiTheme="minorHAnsi" w:eastAsiaTheme="minorHAnsi" w:hAnsiTheme="minorHAnsi"/>
            <w:sz w:val="22"/>
            <w:szCs w:val="22"/>
          </w:rPr>
          <w:t xml:space="preserve"> </w:t>
        </w:r>
      </w:ins>
      <w:r w:rsidRPr="0063716F">
        <w:rPr>
          <w:rFonts w:asciiTheme="minorHAnsi" w:eastAsiaTheme="minorHAnsi" w:hAnsiTheme="minorHAnsi"/>
          <w:sz w:val="22"/>
          <w:szCs w:val="22"/>
        </w:rPr>
        <w:t xml:space="preserve">zasiela </w:t>
      </w:r>
      <w:r w:rsidRPr="00584F91">
        <w:rPr>
          <w:rFonts w:asciiTheme="minorHAnsi" w:eastAsiaTheme="minorHAnsi" w:hAnsiTheme="minorHAnsi"/>
          <w:color w:val="000000"/>
          <w:sz w:val="22"/>
          <w:szCs w:val="22"/>
          <w:lang w:eastAsia="en-US"/>
        </w:rPr>
        <w:t>ž</w:t>
      </w:r>
      <w:r w:rsidR="003F2A48" w:rsidRPr="00584F91">
        <w:rPr>
          <w:rFonts w:asciiTheme="minorHAnsi" w:eastAsiaTheme="minorHAnsi" w:hAnsiTheme="minorHAnsi"/>
          <w:color w:val="000000"/>
          <w:sz w:val="22"/>
          <w:szCs w:val="22"/>
          <w:lang w:eastAsia="en-US"/>
        </w:rPr>
        <w:t>iadateľ na RO OP TP</w:t>
      </w:r>
      <w:ins w:id="365" w:author="Šušlíková, Mária" w:date="2020-12-03T13:59:00Z">
        <w:r w:rsidR="00011790">
          <w:rPr>
            <w:rFonts w:asciiTheme="minorHAnsi" w:eastAsiaTheme="minorHAnsi" w:hAnsiTheme="minorHAnsi"/>
            <w:color w:val="000000"/>
            <w:sz w:val="22"/>
            <w:szCs w:val="22"/>
            <w:lang w:eastAsia="en-US"/>
          </w:rPr>
          <w:t xml:space="preserve"> </w:t>
        </w:r>
        <w:r w:rsidR="00011790">
          <w:rPr>
            <w:rFonts w:asciiTheme="minorHAnsi" w:eastAsiaTheme="minorHAnsi" w:hAnsiTheme="minorHAnsi"/>
          </w:rPr>
          <w:t>minimálne tri rovnopisy prijatého návrhu na uzavretie zmluvy o NFP a tiež</w:t>
        </w:r>
      </w:ins>
      <w:del w:id="366" w:author="Šušlíková, Mária" w:date="2020-12-03T13:59:00Z">
        <w:r w:rsidR="003F2A48" w:rsidRPr="00584F91" w:rsidDel="00011790">
          <w:rPr>
            <w:rFonts w:asciiTheme="minorHAnsi" w:eastAsiaTheme="minorHAnsi" w:hAnsiTheme="minorHAnsi"/>
            <w:color w:val="000000"/>
            <w:sz w:val="22"/>
            <w:szCs w:val="22"/>
            <w:lang w:eastAsia="en-US"/>
          </w:rPr>
          <w:delText xml:space="preserve"> aj </w:delText>
        </w:r>
      </w:del>
      <w:ins w:id="367" w:author="Šušlíková, Mária" w:date="2020-12-03T13:59:00Z">
        <w:r w:rsidR="00011790">
          <w:rPr>
            <w:rFonts w:asciiTheme="minorHAnsi" w:eastAsiaTheme="minorHAnsi" w:hAnsiTheme="minorHAnsi"/>
            <w:color w:val="000000"/>
            <w:sz w:val="22"/>
            <w:szCs w:val="22"/>
            <w:lang w:eastAsia="en-US"/>
          </w:rPr>
          <w:t xml:space="preserve"> </w:t>
        </w:r>
      </w:ins>
      <w:r w:rsidR="003F2A48" w:rsidRPr="00584F91">
        <w:rPr>
          <w:rFonts w:asciiTheme="minorHAnsi" w:eastAsiaTheme="minorHAnsi" w:hAnsiTheme="minorHAnsi"/>
          <w:color w:val="000000"/>
          <w:sz w:val="22"/>
          <w:szCs w:val="22"/>
          <w:lang w:eastAsia="en-US"/>
        </w:rPr>
        <w:t xml:space="preserve">podpisový vzor, prípadne aj splnomocnenie, v dvoch rovnopisoch (vzor podpisového vzoru je zverejnený pri zmluve o NFP na webovom sídle RO OP TP </w:t>
      </w:r>
      <w:hyperlink r:id="rId31" w:history="1">
        <w:r w:rsidR="007775EB" w:rsidRPr="00584F91">
          <w:rPr>
            <w:rStyle w:val="Hypertextovprepojenie"/>
            <w:rFonts w:asciiTheme="minorHAnsi" w:eastAsiaTheme="minorHAnsi" w:hAnsiTheme="minorHAnsi"/>
            <w:sz w:val="22"/>
            <w:szCs w:val="22"/>
            <w:lang w:eastAsia="en-US"/>
          </w:rPr>
          <w:t>http://www.optp.vlada.gov.sk/ine-dokumenty/</w:t>
        </w:r>
      </w:hyperlink>
      <w:r w:rsidR="003F2A48" w:rsidRPr="00584F91">
        <w:rPr>
          <w:rFonts w:asciiTheme="minorHAnsi" w:eastAsiaTheme="minorHAnsi" w:hAnsiTheme="minorHAnsi"/>
          <w:color w:val="000000"/>
          <w:sz w:val="22"/>
          <w:szCs w:val="22"/>
          <w:lang w:eastAsia="en-US"/>
        </w:rPr>
        <w:t xml:space="preserve">). </w:t>
      </w:r>
    </w:p>
    <w:p w14:paraId="733D8C87" w14:textId="5281F9D0" w:rsidR="003F2A48" w:rsidRPr="00584F91" w:rsidRDefault="003F2A48">
      <w:pPr>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Deň doručenia prijatého návrhu na</w:t>
      </w:r>
      <w:r w:rsidR="00150B3C" w:rsidRPr="00584F91">
        <w:rPr>
          <w:rFonts w:asciiTheme="minorHAnsi" w:eastAsiaTheme="minorHAnsi" w:hAnsiTheme="minorHAnsi"/>
          <w:color w:val="000000"/>
          <w:sz w:val="22"/>
          <w:szCs w:val="22"/>
          <w:lang w:eastAsia="en-US"/>
        </w:rPr>
        <w:t xml:space="preserve"> </w:t>
      </w:r>
      <w:r w:rsidRPr="00584F91">
        <w:rPr>
          <w:rFonts w:asciiTheme="minorHAnsi" w:eastAsiaTheme="minorHAnsi" w:hAnsiTheme="minorHAnsi"/>
          <w:color w:val="000000"/>
          <w:sz w:val="22"/>
          <w:szCs w:val="22"/>
          <w:lang w:eastAsia="en-US"/>
        </w:rPr>
        <w:t>uzavretie zmluvy o NFP je dňom nadobudnutia platnosti a zároveň momentom uzavretia zmluvy</w:t>
      </w:r>
      <w:r w:rsidR="00DB4CAA" w:rsidRPr="00584F91">
        <w:rPr>
          <w:rFonts w:asciiTheme="minorHAnsi" w:eastAsiaTheme="minorHAnsi" w:hAnsiTheme="minorHAnsi"/>
          <w:color w:val="000000"/>
          <w:sz w:val="22"/>
          <w:szCs w:val="22"/>
          <w:lang w:eastAsia="en-US"/>
        </w:rPr>
        <w:t xml:space="preserve"> o  NFP</w:t>
      </w:r>
      <w:r w:rsidRPr="00584F91">
        <w:rPr>
          <w:rFonts w:asciiTheme="minorHAnsi" w:eastAsiaTheme="minorHAnsi" w:hAnsiTheme="minorHAnsi"/>
          <w:color w:val="000000"/>
          <w:sz w:val="22"/>
          <w:szCs w:val="22"/>
          <w:lang w:eastAsia="en-US"/>
        </w:rPr>
        <w:t xml:space="preserve">. </w:t>
      </w:r>
    </w:p>
    <w:p w14:paraId="1B451945" w14:textId="5C0BE184"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RO OP TP zabezpečí v súlade s ustanoveniami zákona o slobode informácií zverejnenie zmluvy o NFP v Centrálnom registri zmlúv. Deň nasledujúci po dni jej zverejnenia je deň účinnosti zmluvy o NFP a žiadateľ sa stáva prijímateľom. </w:t>
      </w:r>
      <w:r w:rsidR="00A20DC8" w:rsidRPr="0063716F">
        <w:rPr>
          <w:rFonts w:asciiTheme="minorHAnsi" w:hAnsiTheme="minorHAnsi"/>
          <w:sz w:val="22"/>
          <w:szCs w:val="22"/>
        </w:rPr>
        <w:t>Právny nárok na poskytnutie príspevku vzniká nadobudnutím účinnosti zmluvy o</w:t>
      </w:r>
      <w:r w:rsidR="00F51B67">
        <w:rPr>
          <w:rFonts w:asciiTheme="minorHAnsi" w:hAnsiTheme="minorHAnsi"/>
          <w:sz w:val="22"/>
          <w:szCs w:val="22"/>
        </w:rPr>
        <w:t> </w:t>
      </w:r>
      <w:r w:rsidR="00A20DC8" w:rsidRPr="0063716F">
        <w:rPr>
          <w:rFonts w:asciiTheme="minorHAnsi" w:hAnsiTheme="minorHAnsi"/>
          <w:sz w:val="22"/>
          <w:szCs w:val="22"/>
        </w:rPr>
        <w:t>NFP</w:t>
      </w:r>
      <w:r w:rsidR="00F51B67">
        <w:rPr>
          <w:rFonts w:asciiTheme="minorHAnsi" w:hAnsiTheme="minorHAnsi"/>
          <w:sz w:val="22"/>
          <w:szCs w:val="22"/>
        </w:rPr>
        <w:t>.</w:t>
      </w:r>
    </w:p>
    <w:p w14:paraId="44E73A37" w14:textId="0ECA94B4" w:rsidR="003F2A48" w:rsidRDefault="003F2A48">
      <w:pPr>
        <w:autoSpaceDE w:val="0"/>
        <w:autoSpaceDN w:val="0"/>
        <w:adjustRightInd w:val="0"/>
        <w:spacing w:before="120" w:after="120"/>
        <w:ind w:firstLine="360"/>
        <w:jc w:val="both"/>
        <w:rPr>
          <w:ins w:id="368" w:author="Šušlíková, Mária" w:date="2020-12-03T14:00:00Z"/>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Zároveň sú od tohto dňa obe zmluvné strany viazané ustanoveniami zmluvy o NFP, vrátane povinnosti RO OP TP oznámiť </w:t>
      </w:r>
      <w:r w:rsidR="00B75EED" w:rsidRPr="00584F91">
        <w:rPr>
          <w:rFonts w:asciiTheme="minorHAnsi" w:eastAsiaTheme="minorHAnsi" w:hAnsiTheme="minorHAnsi"/>
          <w:color w:val="000000"/>
          <w:sz w:val="22"/>
          <w:szCs w:val="22"/>
          <w:lang w:eastAsia="en-US"/>
        </w:rPr>
        <w:t>p</w:t>
      </w:r>
      <w:r w:rsidRPr="00584F91">
        <w:rPr>
          <w:rFonts w:asciiTheme="minorHAnsi" w:eastAsiaTheme="minorHAnsi" w:hAnsiTheme="minorHAnsi"/>
          <w:color w:val="000000"/>
          <w:sz w:val="22"/>
          <w:szCs w:val="22"/>
          <w:lang w:eastAsia="en-US"/>
        </w:rPr>
        <w:t>rijímateľovi vhodným spôsobom nevzbudzujúcim pochybnosti (napr. listom alebo iným vhodným spôsobom v nadväznosti na</w:t>
      </w:r>
      <w:r w:rsidR="00150B3C"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zvolenú formu komunikácie medzi RO</w:t>
      </w:r>
      <w:r w:rsidR="00B75EED"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a </w:t>
      </w:r>
      <w:r w:rsidR="00B75EED" w:rsidRPr="00584F91">
        <w:rPr>
          <w:rFonts w:asciiTheme="minorHAnsi" w:eastAsiaTheme="minorHAnsi" w:hAnsiTheme="minorHAnsi"/>
          <w:color w:val="000000"/>
          <w:sz w:val="22"/>
          <w:szCs w:val="22"/>
          <w:lang w:eastAsia="en-US"/>
        </w:rPr>
        <w:t>p</w:t>
      </w:r>
      <w:r w:rsidRPr="00584F91">
        <w:rPr>
          <w:rFonts w:asciiTheme="minorHAnsi" w:eastAsiaTheme="minorHAnsi" w:hAnsiTheme="minorHAnsi"/>
          <w:color w:val="000000"/>
          <w:sz w:val="22"/>
          <w:szCs w:val="22"/>
          <w:lang w:eastAsia="en-US"/>
        </w:rPr>
        <w:t>rijímateľom určenú v zmluve o NFP) nové znenie zmenených článkov zmluvy o NFP, ku ktorým došlo z dôvodu zmien v Systém</w:t>
      </w:r>
      <w:r w:rsidR="00A06569">
        <w:rPr>
          <w:rFonts w:asciiTheme="minorHAnsi" w:eastAsiaTheme="minorHAnsi" w:hAnsiTheme="minorHAnsi"/>
          <w:color w:val="000000"/>
          <w:sz w:val="22"/>
          <w:szCs w:val="22"/>
          <w:lang w:eastAsia="en-US"/>
        </w:rPr>
        <w:t>e</w:t>
      </w:r>
      <w:r w:rsidRPr="00584F91">
        <w:rPr>
          <w:rFonts w:asciiTheme="minorHAnsi" w:eastAsiaTheme="minorHAnsi" w:hAnsiTheme="minorHAnsi"/>
          <w:color w:val="000000"/>
          <w:sz w:val="22"/>
          <w:szCs w:val="22"/>
          <w:lang w:eastAsia="en-US"/>
        </w:rPr>
        <w:t xml:space="preserve"> riadenia EŠIF, Systém</w:t>
      </w:r>
      <w:r w:rsidR="00A06569">
        <w:rPr>
          <w:rFonts w:asciiTheme="minorHAnsi" w:eastAsiaTheme="minorHAnsi" w:hAnsiTheme="minorHAnsi"/>
          <w:color w:val="000000"/>
          <w:sz w:val="22"/>
          <w:szCs w:val="22"/>
          <w:lang w:eastAsia="en-US"/>
        </w:rPr>
        <w:t>e</w:t>
      </w:r>
      <w:r w:rsidRPr="00584F91">
        <w:rPr>
          <w:rFonts w:asciiTheme="minorHAnsi" w:eastAsiaTheme="minorHAnsi" w:hAnsiTheme="minorHAnsi"/>
          <w:color w:val="000000"/>
          <w:sz w:val="22"/>
          <w:szCs w:val="22"/>
          <w:lang w:eastAsia="en-US"/>
        </w:rPr>
        <w:t xml:space="preserve"> finančného riadenia a ostatných dokumentov, na ktoré sa zmluva o NFP odvoláva. </w:t>
      </w:r>
    </w:p>
    <w:p w14:paraId="0CB785A0" w14:textId="0E4D9173" w:rsidR="00011790" w:rsidRPr="0087490B" w:rsidRDefault="00011790">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ins w:id="369" w:author="Šušlíková, Mária" w:date="2020-12-03T14:01:00Z">
        <w:r w:rsidRPr="0063091C">
          <w:rPr>
            <w:rFonts w:asciiTheme="minorHAnsi" w:hAnsiTheme="minorHAnsi" w:cstheme="minorHAnsi"/>
            <w:sz w:val="22"/>
            <w:szCs w:val="22"/>
            <w:rPrChange w:id="370" w:author="Šušlíková, Mária" w:date="2020-12-15T15:47:00Z">
              <w:rPr>
                <w:rFonts w:asciiTheme="minorHAnsi" w:hAnsiTheme="minorHAnsi"/>
              </w:rPr>
            </w:rPrChange>
          </w:rPr>
          <w:t>Ak je prijímateľ a RO OP TP tá istá osoba, právny nárok na poskytnutie príspevku vzniká nadobudnutím právoplatnosti rozhodnutia</w:t>
        </w:r>
        <w:r w:rsidRPr="0063091C">
          <w:rPr>
            <w:rFonts w:asciiTheme="minorHAnsi" w:hAnsiTheme="minorHAnsi" w:cstheme="minorHAnsi"/>
            <w:sz w:val="22"/>
            <w:szCs w:val="22"/>
            <w:rPrChange w:id="371" w:author="Šušlíková, Mária" w:date="2020-12-15T15:47:00Z">
              <w:rPr/>
            </w:rPrChange>
          </w:rPr>
          <w:t xml:space="preserve"> o schválení ŽoNFP. Od tohto dňa je prijímateľ viazaný ustanoveniami rozhodnutia o schválení ŽoNFP, vrátane povinnosti RO OP TP oznámiť prijímateľovi vhodným spôsobom nevzbudzujúcim pochybnosti (napr. listom alebo iným vhodným spôsobom v nadväznosti na zvolenú formu komunikácie medzi RO OP TP a prijímateľom určenú v rozhodnutí) nové znenie zmenených článkov prílohy č. 1 rozhodnutia o schválení ŽoNFP, ku ktorému došlo </w:t>
        </w:r>
        <w:r w:rsidRPr="0063091C">
          <w:rPr>
            <w:rFonts w:asciiTheme="minorHAnsi" w:hAnsiTheme="minorHAnsi" w:cstheme="minorHAnsi"/>
            <w:sz w:val="22"/>
            <w:szCs w:val="22"/>
            <w:rPrChange w:id="372" w:author="Šušlíková, Mária" w:date="2020-12-15T15:47:00Z">
              <w:rPr/>
            </w:rPrChange>
          </w:rPr>
          <w:lastRenderedPageBreak/>
          <w:t>z dôvodu zmien v Systéme riadenia EŠIF, Systéme finančného riadenia a ostatných dokumentov, na ktoré sa príloha č. 1 rozhodnutia odvoláva.</w:t>
        </w:r>
      </w:ins>
    </w:p>
    <w:p w14:paraId="75B13B20" w14:textId="77777777" w:rsidR="003F2A48"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Zmeny projektov ako aj podmienky a spôsob ukončovania zmluvného vzťahu sú bližšie popísané v Príručke pre prijímateľa. </w:t>
      </w:r>
    </w:p>
    <w:p w14:paraId="689C0A44" w14:textId="77777777" w:rsidR="00584F91" w:rsidRPr="00584F91" w:rsidRDefault="00584F91">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p>
    <w:p w14:paraId="2B363117" w14:textId="77777777" w:rsidR="003F2A48" w:rsidRPr="00584F91" w:rsidRDefault="003F2A48">
      <w:pPr>
        <w:autoSpaceDE w:val="0"/>
        <w:autoSpaceDN w:val="0"/>
        <w:adjustRightInd w:val="0"/>
        <w:spacing w:before="120" w:after="120"/>
        <w:ind w:firstLine="360"/>
        <w:rPr>
          <w:rFonts w:asciiTheme="minorHAnsi" w:eastAsiaTheme="minorHAnsi" w:hAnsiTheme="minorHAnsi"/>
          <w:color w:val="000000"/>
          <w:sz w:val="22"/>
          <w:szCs w:val="22"/>
          <w:u w:val="single"/>
          <w:lang w:eastAsia="en-US"/>
        </w:rPr>
      </w:pPr>
      <w:r w:rsidRPr="00584F91">
        <w:rPr>
          <w:rFonts w:asciiTheme="minorHAnsi" w:eastAsiaTheme="minorHAnsi" w:hAnsiTheme="minorHAnsi"/>
          <w:b/>
          <w:bCs/>
          <w:color w:val="000000"/>
          <w:sz w:val="22"/>
          <w:szCs w:val="22"/>
          <w:u w:val="single"/>
          <w:lang w:eastAsia="en-US"/>
        </w:rPr>
        <w:t xml:space="preserve">Zverejňovanie </w:t>
      </w:r>
    </w:p>
    <w:p w14:paraId="5905F993"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RO</w:t>
      </w:r>
      <w:r w:rsidR="00C3205C"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zverejní na svojom webovom sídle </w:t>
      </w:r>
      <w:r w:rsidRPr="00584F91">
        <w:rPr>
          <w:rFonts w:asciiTheme="minorHAnsi" w:eastAsiaTheme="minorHAnsi" w:hAnsiTheme="minorHAnsi"/>
          <w:b/>
          <w:bCs/>
          <w:color w:val="000000"/>
          <w:sz w:val="22"/>
          <w:szCs w:val="22"/>
          <w:lang w:eastAsia="en-US"/>
        </w:rPr>
        <w:t xml:space="preserve">do 60 pracovných dní </w:t>
      </w:r>
      <w:r w:rsidRPr="00584F91">
        <w:rPr>
          <w:rFonts w:asciiTheme="minorHAnsi" w:eastAsiaTheme="minorHAnsi" w:hAnsiTheme="minorHAnsi"/>
          <w:color w:val="000000"/>
          <w:sz w:val="22"/>
          <w:szCs w:val="22"/>
          <w:lang w:eastAsia="en-US"/>
        </w:rPr>
        <w:t xml:space="preserve">od skončenia rozhodovania o ŽoNFP </w:t>
      </w:r>
      <w:r w:rsidRPr="00584F91">
        <w:rPr>
          <w:rFonts w:asciiTheme="minorHAnsi" w:eastAsiaTheme="minorHAnsi" w:hAnsiTheme="minorHAnsi"/>
          <w:b/>
          <w:bCs/>
          <w:color w:val="000000"/>
          <w:sz w:val="22"/>
          <w:szCs w:val="22"/>
          <w:lang w:eastAsia="en-US"/>
        </w:rPr>
        <w:t xml:space="preserve">zoznam schválených ŽoNFP, </w:t>
      </w:r>
      <w:r w:rsidRPr="00584F91">
        <w:rPr>
          <w:rFonts w:asciiTheme="minorHAnsi" w:eastAsiaTheme="minorHAnsi" w:hAnsiTheme="minorHAnsi"/>
          <w:color w:val="000000"/>
          <w:sz w:val="22"/>
          <w:szCs w:val="22"/>
          <w:lang w:eastAsia="en-US"/>
        </w:rPr>
        <w:t xml:space="preserve">ktorý obsahuje: </w:t>
      </w:r>
    </w:p>
    <w:p w14:paraId="55445B69" w14:textId="77777777" w:rsidR="003F2A48" w:rsidRPr="00584F91"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a) meno a priezvisko fyzickej osoby alebo obchodné meno a identifikačné číslo právnickej osoby, ktorá požiadala o poskytnutie príspevku, </w:t>
      </w:r>
    </w:p>
    <w:p w14:paraId="3A73B146" w14:textId="77777777" w:rsidR="003F2A48" w:rsidRPr="00584F91"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b) názov projektu, </w:t>
      </w:r>
    </w:p>
    <w:p w14:paraId="03649403" w14:textId="77777777" w:rsidR="003F2A48" w:rsidRPr="00584F91"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c) výšku schváleného príspevku, </w:t>
      </w:r>
    </w:p>
    <w:p w14:paraId="448EF8CD" w14:textId="77777777" w:rsidR="003F2A48" w:rsidRPr="00584F91" w:rsidRDefault="003F2A48">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d) zoznam odborných hodnotiteľov, v rozsahu titul, meno, priezvisko. </w:t>
      </w:r>
    </w:p>
    <w:p w14:paraId="3BEBB5C7" w14:textId="77777777" w:rsidR="003F2A48" w:rsidRPr="00584F91" w:rsidRDefault="003F2A48">
      <w:pPr>
        <w:autoSpaceDE w:val="0"/>
        <w:autoSpaceDN w:val="0"/>
        <w:adjustRightInd w:val="0"/>
        <w:spacing w:before="120" w:after="120"/>
        <w:ind w:firstLine="426"/>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RO </w:t>
      </w:r>
      <w:r w:rsidR="00C3205C" w:rsidRPr="00584F91">
        <w:rPr>
          <w:rFonts w:asciiTheme="minorHAnsi" w:eastAsiaTheme="minorHAnsi" w:hAnsiTheme="minorHAnsi"/>
          <w:color w:val="000000"/>
          <w:sz w:val="22"/>
          <w:szCs w:val="22"/>
          <w:lang w:eastAsia="en-US"/>
        </w:rPr>
        <w:t xml:space="preserve">OP TP </w:t>
      </w:r>
      <w:r w:rsidRPr="00584F91">
        <w:rPr>
          <w:rFonts w:asciiTheme="minorHAnsi" w:eastAsiaTheme="minorHAnsi" w:hAnsiTheme="minorHAnsi"/>
          <w:color w:val="000000"/>
          <w:sz w:val="22"/>
          <w:szCs w:val="22"/>
          <w:lang w:eastAsia="en-US"/>
        </w:rPr>
        <w:t xml:space="preserve">zverejní na svojom webovom sídle do 60 pracovných dní od skončenia rozhodovania o ŽoNFP zoznam neschválených ŽoNFP, ktorý obsahuje: </w:t>
      </w:r>
    </w:p>
    <w:p w14:paraId="5CA95CF2" w14:textId="77777777" w:rsidR="003F2A48" w:rsidRPr="00584F91"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a) meno a priezvisko fyzickej osoby alebo obchodné meno a identifikačné číslo právnickej osoby, ktorá požiadala o poskytnutie príspevku, </w:t>
      </w:r>
    </w:p>
    <w:p w14:paraId="685F9EF5" w14:textId="77777777" w:rsidR="003F2A48" w:rsidRPr="00584F91"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b) názov projektu, </w:t>
      </w:r>
    </w:p>
    <w:p w14:paraId="3761FE30" w14:textId="77777777" w:rsidR="003F2A48" w:rsidRPr="00584F91"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c) dôvody neschválenia žiadosti, </w:t>
      </w:r>
    </w:p>
    <w:p w14:paraId="45614177" w14:textId="77777777" w:rsidR="003F2A48" w:rsidRPr="00584F91" w:rsidRDefault="003F2A48">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d) zoznam odborných hodnotiteľov, v rozsahu titul, meno, priezvisko. </w:t>
      </w:r>
    </w:p>
    <w:p w14:paraId="3F195DC1" w14:textId="5DAE201C"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CKO na základe údajov získaných z ITMS 2014+ alebo v nevyhnutných prípadoch na</w:t>
      </w:r>
      <w:r w:rsidR="00150B3C"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základe žiadosti CKO poskytnutých od RO zverejňuje na svojom webovom sídle údaje o</w:t>
      </w:r>
      <w:r w:rsidR="00150B3C"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zmluvách, ktoré nadobudli účinnosť a o právoplatných rozhodnutiach o schválení vydaných v prípadoch totožnosti RO a</w:t>
      </w:r>
      <w:r w:rsidR="00C3205C"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prijímateľa</w:t>
      </w:r>
      <w:r w:rsidR="00C3205C" w:rsidRPr="00584F91">
        <w:rPr>
          <w:rFonts w:asciiTheme="minorHAnsi" w:eastAsiaTheme="minorHAnsi" w:hAnsiTheme="minorHAnsi"/>
          <w:color w:val="000000"/>
          <w:sz w:val="22"/>
          <w:szCs w:val="22"/>
          <w:lang w:eastAsia="en-US"/>
        </w:rPr>
        <w:t>,</w:t>
      </w:r>
      <w:r w:rsidRPr="00584F91">
        <w:rPr>
          <w:rFonts w:asciiTheme="minorHAnsi" w:eastAsiaTheme="minorHAnsi" w:hAnsiTheme="minorHAnsi"/>
          <w:color w:val="000000"/>
          <w:sz w:val="22"/>
          <w:szCs w:val="22"/>
          <w:lang w:eastAsia="en-US"/>
        </w:rPr>
        <w:t xml:space="preserve"> informácie podľa čl. 115 ods. 2 a ods. 1 prílohy XII všeobecného nariadenia. </w:t>
      </w:r>
    </w:p>
    <w:p w14:paraId="4B2E81B1" w14:textId="2F91AFF9" w:rsidR="00CF2851" w:rsidRDefault="00A07BE0" w:rsidP="009A4624">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9A4624">
        <w:rPr>
          <w:rFonts w:asciiTheme="minorHAnsi" w:eastAsiaTheme="minorHAnsi" w:hAnsiTheme="minorHAnsi"/>
          <w:color w:val="000000"/>
          <w:sz w:val="22"/>
          <w:szCs w:val="22"/>
          <w:lang w:eastAsia="en-US"/>
        </w:rPr>
        <w:t xml:space="preserve">RO OP TP zverejňuje bezodkladne po nadobudnutí právoplatnosti rozhodnutia o ŽoNFP prostredníctvom funkcionality ITMS2014+ spoločné hodnotiace hárky odborného hodnotenia ŽoNFP na webovom sídle </w:t>
      </w:r>
      <w:hyperlink r:id="rId32" w:history="1">
        <w:r w:rsidRPr="009A4624">
          <w:rPr>
            <w:rFonts w:asciiTheme="minorHAnsi" w:eastAsiaTheme="minorHAnsi" w:hAnsiTheme="minorHAnsi"/>
            <w:color w:val="000000"/>
            <w:sz w:val="22"/>
            <w:szCs w:val="22"/>
            <w:lang w:eastAsia="en-US"/>
          </w:rPr>
          <w:t>www.itms2014.sk</w:t>
        </w:r>
      </w:hyperlink>
      <w:r w:rsidRPr="009A4624">
        <w:rPr>
          <w:rFonts w:asciiTheme="minorHAnsi" w:eastAsiaTheme="minorHAnsi" w:hAnsiTheme="minorHAnsi"/>
          <w:color w:val="000000"/>
          <w:sz w:val="22"/>
          <w:szCs w:val="22"/>
          <w:lang w:eastAsia="en-US"/>
        </w:rPr>
        <w:t>.</w:t>
      </w:r>
    </w:p>
    <w:p w14:paraId="02EDF6F8" w14:textId="77777777" w:rsidR="00A07BE0" w:rsidRPr="009A4624" w:rsidRDefault="00A07BE0" w:rsidP="009A4624">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p>
    <w:p w14:paraId="52322F34" w14:textId="77777777" w:rsidR="003F2A48" w:rsidRPr="000C0504" w:rsidRDefault="003F2A48" w:rsidP="00150B3C">
      <w:pPr>
        <w:spacing w:before="120" w:after="120"/>
        <w:ind w:firstLine="360"/>
        <w:rPr>
          <w:rFonts w:asciiTheme="minorHAnsi" w:hAnsiTheme="minorHAnsi"/>
          <w:sz w:val="22"/>
          <w:szCs w:val="22"/>
          <w:u w:val="single"/>
        </w:rPr>
      </w:pPr>
      <w:r w:rsidRPr="000C0504">
        <w:rPr>
          <w:rFonts w:asciiTheme="minorHAnsi" w:eastAsiaTheme="minorHAnsi" w:hAnsiTheme="minorHAnsi"/>
          <w:b/>
          <w:bCs/>
          <w:color w:val="000000"/>
          <w:sz w:val="22"/>
          <w:szCs w:val="22"/>
          <w:u w:val="single"/>
          <w:lang w:eastAsia="en-US"/>
        </w:rPr>
        <w:t>Synergické účinky medzi EŠIF</w:t>
      </w:r>
    </w:p>
    <w:p w14:paraId="6A49B7CD" w14:textId="77777777" w:rsidR="003F2A48" w:rsidRPr="000C0504" w:rsidRDefault="003F2A48" w:rsidP="00150B3C">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14:paraId="291D327A" w14:textId="7B5F368D" w:rsidR="003F2A48" w:rsidRDefault="003F2A48" w:rsidP="00150B3C">
      <w:pPr>
        <w:spacing w:before="120" w:after="120"/>
        <w:ind w:firstLine="360"/>
        <w:jc w:val="both"/>
        <w:rPr>
          <w:ins w:id="373" w:author="Šušlíková, Mária" w:date="2020-12-15T15:47:00Z"/>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Ku špecifickému cieľu 1: </w:t>
      </w:r>
      <w:r w:rsidR="00150B3C" w:rsidRPr="000C0504">
        <w:rPr>
          <w:rFonts w:asciiTheme="minorHAnsi" w:hAnsiTheme="minorHAnsi"/>
          <w:sz w:val="22"/>
          <w:szCs w:val="22"/>
        </w:rPr>
        <w:t>Zabezpečiť stabilizáciu pracovníkov subjektov zapojených do systému riadenia, kontroly a auditu EŠIF</w:t>
      </w:r>
      <w:r w:rsidRPr="000C0504">
        <w:rPr>
          <w:rFonts w:asciiTheme="minorHAnsi" w:eastAsiaTheme="minorHAnsi" w:hAnsiTheme="minorHAnsi"/>
          <w:color w:val="000000"/>
          <w:sz w:val="22"/>
          <w:szCs w:val="22"/>
          <w:lang w:eastAsia="en-US"/>
        </w:rPr>
        <w:t xml:space="preserve"> (v rámci ktorého je vyhlásené toto vyzvanie) boli identifikované (v rámci metodického pokynu CKO č. 11 k zabezpečeniu koordinácie synergických účinkov medzi EŠIF a inými nástrojmi podpory EÚ a SR) nasledujúce synergie:</w:t>
      </w:r>
    </w:p>
    <w:p w14:paraId="0EBCB636" w14:textId="77777777" w:rsidR="0063091C" w:rsidRPr="000C0504" w:rsidRDefault="0063091C" w:rsidP="00150B3C">
      <w:pPr>
        <w:spacing w:before="120" w:after="120"/>
        <w:ind w:firstLine="360"/>
        <w:jc w:val="both"/>
        <w:rPr>
          <w:rFonts w:asciiTheme="minorHAnsi" w:hAnsiTheme="minorHAnsi"/>
          <w:sz w:val="22"/>
          <w:szCs w:val="22"/>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Change w:id="374">
          <w:tblGrid>
            <w:gridCol w:w="4531"/>
            <w:gridCol w:w="4531"/>
          </w:tblGrid>
        </w:tblGridChange>
      </w:tblGrid>
      <w:tr w:rsidR="003F2A48" w:rsidRPr="000C0504" w14:paraId="72F062BB" w14:textId="77777777" w:rsidTr="0063716F">
        <w:tc>
          <w:tcPr>
            <w:tcW w:w="4531" w:type="dxa"/>
            <w:shd w:val="clear" w:color="auto" w:fill="002060"/>
            <w:vAlign w:val="center"/>
          </w:tcPr>
          <w:p w14:paraId="60264796"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TP</w:t>
            </w:r>
          </w:p>
        </w:tc>
        <w:tc>
          <w:tcPr>
            <w:tcW w:w="4531" w:type="dxa"/>
            <w:shd w:val="clear" w:color="auto" w:fill="002060"/>
            <w:vAlign w:val="center"/>
          </w:tcPr>
          <w:p w14:paraId="37953A75"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ĽZ</w:t>
            </w:r>
          </w:p>
        </w:tc>
      </w:tr>
      <w:tr w:rsidR="003F2A48" w:rsidRPr="000C0504" w14:paraId="6D418189" w14:textId="77777777" w:rsidTr="0063716F">
        <w:tc>
          <w:tcPr>
            <w:tcW w:w="4531" w:type="dxa"/>
            <w:shd w:val="clear" w:color="auto" w:fill="95B3D7" w:themeFill="accent1" w:themeFillTint="99"/>
          </w:tcPr>
          <w:p w14:paraId="0B08A409"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1</w:t>
            </w:r>
          </w:p>
        </w:tc>
        <w:tc>
          <w:tcPr>
            <w:tcW w:w="4531" w:type="dxa"/>
            <w:shd w:val="clear" w:color="auto" w:fill="95B3D7" w:themeFill="accent1" w:themeFillTint="99"/>
          </w:tcPr>
          <w:p w14:paraId="6589A9BC" w14:textId="77777777" w:rsidR="003F2A48" w:rsidRPr="000C0504"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7</w:t>
            </w:r>
          </w:p>
        </w:tc>
      </w:tr>
      <w:tr w:rsidR="003F2A48" w:rsidRPr="000C0504" w14:paraId="602537C8" w14:textId="77777777" w:rsidTr="0063716F">
        <w:tc>
          <w:tcPr>
            <w:tcW w:w="4531" w:type="dxa"/>
            <w:shd w:val="clear" w:color="auto" w:fill="auto"/>
          </w:tcPr>
          <w:p w14:paraId="051368B9"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Špecifický cieľ: 1</w:t>
            </w:r>
          </w:p>
        </w:tc>
        <w:tc>
          <w:tcPr>
            <w:tcW w:w="4531" w:type="dxa"/>
            <w:shd w:val="clear" w:color="auto" w:fill="auto"/>
          </w:tcPr>
          <w:p w14:paraId="54A52FBD" w14:textId="77777777" w:rsidR="003F2A48" w:rsidRPr="000C0504"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Špecifický cieľ: 7.1</w:t>
            </w:r>
          </w:p>
        </w:tc>
      </w:tr>
      <w:tr w:rsidR="00073F4A" w:rsidRPr="000C0504" w14:paraId="534F3437" w14:textId="77777777" w:rsidTr="0063716F">
        <w:tc>
          <w:tcPr>
            <w:tcW w:w="4531" w:type="dxa"/>
            <w:shd w:val="clear" w:color="auto" w:fill="auto"/>
          </w:tcPr>
          <w:p w14:paraId="0ED9D07F" w14:textId="77777777" w:rsidR="00073F4A" w:rsidRPr="000C0504" w:rsidRDefault="00073F4A" w:rsidP="00727285">
            <w:pPr>
              <w:spacing w:before="120" w:after="120"/>
              <w:jc w:val="both"/>
              <w:rPr>
                <w:rFonts w:asciiTheme="minorHAnsi" w:hAnsiTheme="minorHAnsi"/>
                <w:sz w:val="22"/>
                <w:szCs w:val="22"/>
              </w:rPr>
            </w:pPr>
          </w:p>
        </w:tc>
        <w:tc>
          <w:tcPr>
            <w:tcW w:w="4531" w:type="dxa"/>
            <w:shd w:val="clear" w:color="auto" w:fill="auto"/>
          </w:tcPr>
          <w:p w14:paraId="55204DA2" w14:textId="77777777" w:rsidR="00073F4A" w:rsidRPr="001D1B1E" w:rsidRDefault="00073F4A" w:rsidP="00727285">
            <w:pPr>
              <w:spacing w:before="120" w:after="120"/>
              <w:jc w:val="both"/>
              <w:rPr>
                <w:rFonts w:asciiTheme="minorHAnsi" w:hAnsiTheme="minorHAnsi"/>
                <w:sz w:val="22"/>
                <w:szCs w:val="22"/>
              </w:rPr>
            </w:pPr>
          </w:p>
        </w:tc>
      </w:tr>
      <w:tr w:rsidR="003F2A48" w:rsidRPr="000C0504" w:rsidDel="002454F7" w14:paraId="4B34EBD6" w14:textId="5B8F9C44" w:rsidTr="0063716F">
        <w:trPr>
          <w:del w:id="375" w:author="Šušlíková Mária" w:date="2020-12-02T09:17:00Z"/>
        </w:trPr>
        <w:tc>
          <w:tcPr>
            <w:tcW w:w="4531" w:type="dxa"/>
            <w:shd w:val="clear" w:color="auto" w:fill="002060"/>
            <w:vAlign w:val="center"/>
          </w:tcPr>
          <w:p w14:paraId="2092FF32" w14:textId="3DAB8BA0" w:rsidR="003F2A48" w:rsidRPr="001D1B1E" w:rsidDel="002454F7" w:rsidRDefault="003F2A48" w:rsidP="00727285">
            <w:pPr>
              <w:spacing w:before="120" w:after="120"/>
              <w:jc w:val="center"/>
              <w:rPr>
                <w:del w:id="376" w:author="Šušlíková Mária" w:date="2020-12-02T09:17:00Z"/>
                <w:rFonts w:asciiTheme="minorHAnsi" w:hAnsiTheme="minorHAnsi"/>
                <w:b/>
                <w:sz w:val="22"/>
                <w:szCs w:val="22"/>
              </w:rPr>
            </w:pPr>
            <w:del w:id="377" w:author="Šušlíková Mária" w:date="2020-12-02T09:17:00Z">
              <w:r w:rsidRPr="000C0504" w:rsidDel="002454F7">
                <w:rPr>
                  <w:rFonts w:asciiTheme="minorHAnsi" w:hAnsiTheme="minorHAnsi"/>
                  <w:b/>
                  <w:sz w:val="22"/>
                  <w:szCs w:val="22"/>
                </w:rPr>
                <w:delText>OP TP</w:delText>
              </w:r>
            </w:del>
          </w:p>
        </w:tc>
        <w:tc>
          <w:tcPr>
            <w:tcW w:w="4531" w:type="dxa"/>
            <w:shd w:val="clear" w:color="auto" w:fill="002060"/>
            <w:vAlign w:val="center"/>
          </w:tcPr>
          <w:p w14:paraId="4254D324" w14:textId="3459293B" w:rsidR="003F2A48" w:rsidRPr="000C0504" w:rsidDel="002454F7" w:rsidRDefault="003F2A48" w:rsidP="00727285">
            <w:pPr>
              <w:spacing w:before="120" w:after="120"/>
              <w:jc w:val="center"/>
              <w:rPr>
                <w:del w:id="378" w:author="Šušlíková Mária" w:date="2020-12-02T09:17:00Z"/>
                <w:rFonts w:asciiTheme="minorHAnsi" w:hAnsiTheme="minorHAnsi"/>
                <w:b/>
                <w:sz w:val="22"/>
                <w:szCs w:val="22"/>
              </w:rPr>
            </w:pPr>
            <w:del w:id="379" w:author="Šušlíková Mária" w:date="2020-12-02T09:17:00Z">
              <w:r w:rsidRPr="000C0504" w:rsidDel="002454F7">
                <w:rPr>
                  <w:rFonts w:asciiTheme="minorHAnsi" w:hAnsiTheme="minorHAnsi"/>
                  <w:b/>
                  <w:sz w:val="22"/>
                  <w:szCs w:val="22"/>
                </w:rPr>
                <w:delText>OP VaI</w:delText>
              </w:r>
            </w:del>
          </w:p>
        </w:tc>
      </w:tr>
      <w:tr w:rsidR="003F2A48" w:rsidRPr="000C0504" w:rsidDel="002454F7" w14:paraId="2B131136" w14:textId="1D2E6467" w:rsidTr="0063716F">
        <w:trPr>
          <w:del w:id="380" w:author="Šušlíková Mária" w:date="2020-12-02T09:17:00Z"/>
        </w:trPr>
        <w:tc>
          <w:tcPr>
            <w:tcW w:w="4531" w:type="dxa"/>
            <w:shd w:val="clear" w:color="auto" w:fill="95B3D7" w:themeFill="accent1" w:themeFillTint="99"/>
          </w:tcPr>
          <w:p w14:paraId="48484FD3" w14:textId="2DBE4F17" w:rsidR="003F2A48" w:rsidRPr="001D1B1E" w:rsidDel="002454F7" w:rsidRDefault="003F2A48" w:rsidP="00727285">
            <w:pPr>
              <w:spacing w:before="120" w:after="120"/>
              <w:jc w:val="both"/>
              <w:rPr>
                <w:del w:id="381" w:author="Šušlíková Mária" w:date="2020-12-02T09:17:00Z"/>
                <w:rFonts w:asciiTheme="minorHAnsi" w:hAnsiTheme="minorHAnsi"/>
                <w:sz w:val="22"/>
                <w:szCs w:val="22"/>
              </w:rPr>
            </w:pPr>
            <w:del w:id="382" w:author="Šušlíková Mária" w:date="2020-12-02T09:17:00Z">
              <w:r w:rsidRPr="000C0504" w:rsidDel="002454F7">
                <w:rPr>
                  <w:rFonts w:asciiTheme="minorHAnsi" w:hAnsiTheme="minorHAnsi"/>
                  <w:sz w:val="22"/>
                  <w:szCs w:val="22"/>
                </w:rPr>
                <w:delText>Prioritná os: 1</w:delText>
              </w:r>
            </w:del>
          </w:p>
        </w:tc>
        <w:tc>
          <w:tcPr>
            <w:tcW w:w="4531" w:type="dxa"/>
            <w:shd w:val="clear" w:color="auto" w:fill="95B3D7" w:themeFill="accent1" w:themeFillTint="99"/>
          </w:tcPr>
          <w:p w14:paraId="192B3EC0" w14:textId="3407755E" w:rsidR="003F2A48" w:rsidRPr="000C0504" w:rsidDel="002454F7" w:rsidRDefault="003F2A48" w:rsidP="00727285">
            <w:pPr>
              <w:spacing w:before="120" w:after="120"/>
              <w:jc w:val="both"/>
              <w:rPr>
                <w:del w:id="383" w:author="Šušlíková Mária" w:date="2020-12-02T09:17:00Z"/>
                <w:rFonts w:asciiTheme="minorHAnsi" w:hAnsiTheme="minorHAnsi"/>
                <w:sz w:val="22"/>
                <w:szCs w:val="22"/>
              </w:rPr>
            </w:pPr>
            <w:del w:id="384" w:author="Šušlíková Mária" w:date="2020-12-02T09:17:00Z">
              <w:r w:rsidRPr="000C0504" w:rsidDel="002454F7">
                <w:rPr>
                  <w:rFonts w:asciiTheme="minorHAnsi" w:hAnsiTheme="minorHAnsi"/>
                  <w:sz w:val="22"/>
                  <w:szCs w:val="22"/>
                </w:rPr>
                <w:delText>Prioritná os: 5</w:delText>
              </w:r>
            </w:del>
          </w:p>
        </w:tc>
      </w:tr>
      <w:tr w:rsidR="003F2A48" w:rsidRPr="000C0504" w:rsidDel="002454F7" w14:paraId="314AB866" w14:textId="022E72F4" w:rsidTr="0063716F">
        <w:trPr>
          <w:del w:id="385" w:author="Šušlíková Mária" w:date="2020-12-02T09:17:00Z"/>
        </w:trPr>
        <w:tc>
          <w:tcPr>
            <w:tcW w:w="4531" w:type="dxa"/>
            <w:shd w:val="clear" w:color="auto" w:fill="auto"/>
          </w:tcPr>
          <w:p w14:paraId="158806B5" w14:textId="68438EE3" w:rsidR="003F2A48" w:rsidRPr="001D1B1E" w:rsidDel="002454F7" w:rsidRDefault="003F2A48" w:rsidP="00727285">
            <w:pPr>
              <w:spacing w:before="120" w:after="120"/>
              <w:jc w:val="both"/>
              <w:rPr>
                <w:del w:id="386" w:author="Šušlíková Mária" w:date="2020-12-02T09:17:00Z"/>
                <w:rFonts w:asciiTheme="minorHAnsi" w:hAnsiTheme="minorHAnsi"/>
                <w:sz w:val="22"/>
                <w:szCs w:val="22"/>
              </w:rPr>
            </w:pPr>
            <w:del w:id="387" w:author="Šušlíková Mária" w:date="2020-12-02T09:17:00Z">
              <w:r w:rsidRPr="000C0504" w:rsidDel="002454F7">
                <w:rPr>
                  <w:rFonts w:asciiTheme="minorHAnsi" w:hAnsiTheme="minorHAnsi"/>
                  <w:sz w:val="22"/>
                  <w:szCs w:val="22"/>
                </w:rPr>
                <w:delText>Špecifický cieľ: 1</w:delText>
              </w:r>
            </w:del>
          </w:p>
        </w:tc>
        <w:tc>
          <w:tcPr>
            <w:tcW w:w="4531" w:type="dxa"/>
            <w:shd w:val="clear" w:color="auto" w:fill="auto"/>
          </w:tcPr>
          <w:p w14:paraId="1E76092D" w14:textId="1F470242" w:rsidR="003F2A48" w:rsidRPr="000C0504" w:rsidDel="002454F7" w:rsidRDefault="003F2A48">
            <w:pPr>
              <w:spacing w:before="120" w:after="120"/>
              <w:jc w:val="both"/>
              <w:rPr>
                <w:del w:id="388" w:author="Šušlíková Mária" w:date="2020-12-02T09:17:00Z"/>
                <w:rFonts w:asciiTheme="minorHAnsi" w:hAnsiTheme="minorHAnsi"/>
                <w:sz w:val="22"/>
                <w:szCs w:val="22"/>
              </w:rPr>
            </w:pPr>
            <w:del w:id="389" w:author="Šušlíková Mária" w:date="2020-12-02T09:17:00Z">
              <w:r w:rsidRPr="000C0504" w:rsidDel="002454F7">
                <w:rPr>
                  <w:rFonts w:asciiTheme="minorHAnsi" w:hAnsiTheme="minorHAnsi"/>
                  <w:sz w:val="22"/>
                  <w:szCs w:val="22"/>
                </w:rPr>
                <w:delText>Špecifický cieľ: 5.1.1</w:delText>
              </w:r>
            </w:del>
          </w:p>
        </w:tc>
      </w:tr>
      <w:tr w:rsidR="00073F4A" w:rsidRPr="000C0504" w:rsidDel="002454F7" w14:paraId="04A339FC" w14:textId="240490F1" w:rsidTr="0063716F">
        <w:trPr>
          <w:del w:id="390" w:author="Šušlíková Mária" w:date="2020-12-02T09:17:00Z"/>
        </w:trPr>
        <w:tc>
          <w:tcPr>
            <w:tcW w:w="4531" w:type="dxa"/>
            <w:shd w:val="clear" w:color="auto" w:fill="auto"/>
          </w:tcPr>
          <w:p w14:paraId="1A90EB9C" w14:textId="4AFC9E02" w:rsidR="00073F4A" w:rsidRPr="000C0504" w:rsidDel="002454F7" w:rsidRDefault="00073F4A" w:rsidP="00727285">
            <w:pPr>
              <w:spacing w:before="120" w:after="120"/>
              <w:jc w:val="both"/>
              <w:rPr>
                <w:del w:id="391" w:author="Šušlíková Mária" w:date="2020-12-02T09:17:00Z"/>
                <w:rFonts w:asciiTheme="minorHAnsi" w:hAnsiTheme="minorHAnsi"/>
                <w:sz w:val="22"/>
                <w:szCs w:val="22"/>
              </w:rPr>
            </w:pPr>
          </w:p>
        </w:tc>
        <w:tc>
          <w:tcPr>
            <w:tcW w:w="4531" w:type="dxa"/>
            <w:shd w:val="clear" w:color="auto" w:fill="auto"/>
          </w:tcPr>
          <w:p w14:paraId="44AB8F3F" w14:textId="58468260" w:rsidR="00073F4A" w:rsidRPr="001D1B1E" w:rsidDel="002454F7" w:rsidRDefault="00073F4A">
            <w:pPr>
              <w:spacing w:before="120" w:after="120"/>
              <w:jc w:val="both"/>
              <w:rPr>
                <w:del w:id="392" w:author="Šušlíková Mária" w:date="2020-12-02T09:17:00Z"/>
                <w:rFonts w:asciiTheme="minorHAnsi" w:hAnsiTheme="minorHAnsi"/>
                <w:sz w:val="22"/>
                <w:szCs w:val="22"/>
              </w:rPr>
            </w:pPr>
          </w:p>
        </w:tc>
      </w:tr>
      <w:tr w:rsidR="003F2A48" w:rsidRPr="000C0504" w14:paraId="68FD1618" w14:textId="77777777" w:rsidTr="0063716F">
        <w:tc>
          <w:tcPr>
            <w:tcW w:w="4531" w:type="dxa"/>
            <w:tcBorders>
              <w:bottom w:val="dotted" w:sz="4" w:space="0" w:color="002060"/>
            </w:tcBorders>
            <w:shd w:val="clear" w:color="auto" w:fill="002060"/>
            <w:vAlign w:val="center"/>
          </w:tcPr>
          <w:p w14:paraId="04F420B6" w14:textId="77777777" w:rsidR="003F2A48" w:rsidRPr="001D1B1E"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TP</w:t>
            </w:r>
          </w:p>
        </w:tc>
        <w:tc>
          <w:tcPr>
            <w:tcW w:w="4531" w:type="dxa"/>
            <w:tcBorders>
              <w:bottom w:val="dotted" w:sz="4" w:space="0" w:color="002060"/>
            </w:tcBorders>
            <w:shd w:val="clear" w:color="auto" w:fill="002060"/>
            <w:vAlign w:val="center"/>
          </w:tcPr>
          <w:p w14:paraId="2497A762"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KŽP</w:t>
            </w:r>
          </w:p>
        </w:tc>
      </w:tr>
      <w:tr w:rsidR="003F2A48" w:rsidRPr="000C0504" w14:paraId="017FA7B1" w14:textId="77777777" w:rsidTr="0063716F">
        <w:tc>
          <w:tcPr>
            <w:tcW w:w="4531" w:type="dxa"/>
            <w:shd w:val="clear" w:color="auto" w:fill="95B3D7" w:themeFill="accent1" w:themeFillTint="99"/>
          </w:tcPr>
          <w:p w14:paraId="50457919"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1</w:t>
            </w:r>
          </w:p>
        </w:tc>
        <w:tc>
          <w:tcPr>
            <w:tcW w:w="4531" w:type="dxa"/>
            <w:shd w:val="clear" w:color="auto" w:fill="95B3D7" w:themeFill="accent1" w:themeFillTint="99"/>
          </w:tcPr>
          <w:p w14:paraId="1443A0E2" w14:textId="77777777" w:rsidR="003F2A48" w:rsidRPr="000C0504"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5</w:t>
            </w:r>
          </w:p>
        </w:tc>
      </w:tr>
      <w:tr w:rsidR="003F2A48" w:rsidRPr="000C0504" w14:paraId="3A0A043A" w14:textId="77777777" w:rsidTr="0063716F">
        <w:tc>
          <w:tcPr>
            <w:tcW w:w="4531" w:type="dxa"/>
            <w:shd w:val="clear" w:color="auto" w:fill="auto"/>
          </w:tcPr>
          <w:p w14:paraId="1950DD83"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Špecifický cieľ: 1</w:t>
            </w:r>
          </w:p>
        </w:tc>
        <w:tc>
          <w:tcPr>
            <w:tcW w:w="4531" w:type="dxa"/>
            <w:shd w:val="clear" w:color="auto" w:fill="auto"/>
          </w:tcPr>
          <w:p w14:paraId="4E4EA483" w14:textId="77777777" w:rsidR="003F2A48" w:rsidRPr="000C0504" w:rsidRDefault="003F2A48">
            <w:pPr>
              <w:spacing w:before="120" w:after="120"/>
              <w:jc w:val="both"/>
              <w:rPr>
                <w:rFonts w:asciiTheme="minorHAnsi" w:hAnsiTheme="minorHAnsi"/>
                <w:sz w:val="22"/>
                <w:szCs w:val="22"/>
              </w:rPr>
            </w:pPr>
            <w:r w:rsidRPr="000C0504">
              <w:rPr>
                <w:rFonts w:asciiTheme="minorHAnsi" w:hAnsiTheme="minorHAnsi"/>
                <w:sz w:val="22"/>
                <w:szCs w:val="22"/>
              </w:rPr>
              <w:t>Špecifický cieľ: 5.1.1</w:t>
            </w:r>
          </w:p>
        </w:tc>
      </w:tr>
      <w:tr w:rsidR="00073F4A" w:rsidRPr="000C0504" w14:paraId="4FE36D7D" w14:textId="77777777" w:rsidTr="0063716F">
        <w:tc>
          <w:tcPr>
            <w:tcW w:w="4531" w:type="dxa"/>
            <w:shd w:val="clear" w:color="auto" w:fill="auto"/>
          </w:tcPr>
          <w:p w14:paraId="2D5103EE" w14:textId="77777777" w:rsidR="00073F4A" w:rsidRPr="000C0504" w:rsidRDefault="00073F4A" w:rsidP="00727285">
            <w:pPr>
              <w:spacing w:before="120" w:after="120"/>
              <w:jc w:val="both"/>
              <w:rPr>
                <w:rFonts w:asciiTheme="minorHAnsi" w:hAnsiTheme="minorHAnsi"/>
                <w:sz w:val="22"/>
                <w:szCs w:val="22"/>
              </w:rPr>
            </w:pPr>
          </w:p>
        </w:tc>
        <w:tc>
          <w:tcPr>
            <w:tcW w:w="4531" w:type="dxa"/>
            <w:shd w:val="clear" w:color="auto" w:fill="auto"/>
          </w:tcPr>
          <w:p w14:paraId="181099A8" w14:textId="77777777" w:rsidR="00073F4A" w:rsidRPr="001D1B1E" w:rsidRDefault="00073F4A">
            <w:pPr>
              <w:spacing w:before="120" w:after="120"/>
              <w:jc w:val="both"/>
              <w:rPr>
                <w:rFonts w:asciiTheme="minorHAnsi" w:hAnsiTheme="minorHAnsi"/>
                <w:sz w:val="22"/>
                <w:szCs w:val="22"/>
              </w:rPr>
            </w:pPr>
          </w:p>
        </w:tc>
      </w:tr>
      <w:tr w:rsidR="003F2A48" w:rsidRPr="000C0504" w14:paraId="2AAC9172" w14:textId="77777777" w:rsidTr="0063716F">
        <w:tc>
          <w:tcPr>
            <w:tcW w:w="4531" w:type="dxa"/>
            <w:tcBorders>
              <w:bottom w:val="dotted" w:sz="4" w:space="0" w:color="002060"/>
            </w:tcBorders>
            <w:shd w:val="clear" w:color="auto" w:fill="002060"/>
            <w:vAlign w:val="center"/>
          </w:tcPr>
          <w:p w14:paraId="62EC3BBC" w14:textId="77777777" w:rsidR="003F2A48" w:rsidRPr="001D1B1E"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TP</w:t>
            </w:r>
          </w:p>
        </w:tc>
        <w:tc>
          <w:tcPr>
            <w:tcW w:w="4531" w:type="dxa"/>
            <w:tcBorders>
              <w:bottom w:val="dotted" w:sz="4" w:space="0" w:color="002060"/>
            </w:tcBorders>
            <w:shd w:val="clear" w:color="auto" w:fill="002060"/>
            <w:vAlign w:val="center"/>
          </w:tcPr>
          <w:p w14:paraId="1BBC87A5"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II</w:t>
            </w:r>
          </w:p>
        </w:tc>
      </w:tr>
      <w:tr w:rsidR="003F2A48" w:rsidRPr="000C0504" w14:paraId="7B60D169" w14:textId="77777777" w:rsidTr="0063716F">
        <w:tc>
          <w:tcPr>
            <w:tcW w:w="4531" w:type="dxa"/>
            <w:shd w:val="clear" w:color="auto" w:fill="95B3D7" w:themeFill="accent1" w:themeFillTint="99"/>
          </w:tcPr>
          <w:p w14:paraId="39548759"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1</w:t>
            </w:r>
          </w:p>
        </w:tc>
        <w:tc>
          <w:tcPr>
            <w:tcW w:w="4531" w:type="dxa"/>
            <w:shd w:val="clear" w:color="auto" w:fill="95B3D7" w:themeFill="accent1" w:themeFillTint="99"/>
          </w:tcPr>
          <w:p w14:paraId="7AD93F5D" w14:textId="77777777" w:rsidR="003F2A48" w:rsidRPr="000C0504"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8</w:t>
            </w:r>
          </w:p>
        </w:tc>
      </w:tr>
      <w:tr w:rsidR="003F2A48" w:rsidRPr="000C0504" w14:paraId="3DBB21F0" w14:textId="77777777" w:rsidTr="0063716F">
        <w:tc>
          <w:tcPr>
            <w:tcW w:w="4531" w:type="dxa"/>
            <w:shd w:val="clear" w:color="auto" w:fill="auto"/>
          </w:tcPr>
          <w:p w14:paraId="4C4EA873"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Špecifický cieľ: 1</w:t>
            </w:r>
          </w:p>
        </w:tc>
        <w:tc>
          <w:tcPr>
            <w:tcW w:w="4531" w:type="dxa"/>
            <w:shd w:val="clear" w:color="auto" w:fill="auto"/>
          </w:tcPr>
          <w:p w14:paraId="00A10EA3" w14:textId="77777777" w:rsidR="003F2A48" w:rsidRPr="000C0504" w:rsidRDefault="003F2A48">
            <w:pPr>
              <w:spacing w:before="120" w:after="120"/>
              <w:jc w:val="both"/>
              <w:rPr>
                <w:rFonts w:asciiTheme="minorHAnsi" w:hAnsiTheme="minorHAnsi"/>
                <w:sz w:val="22"/>
                <w:szCs w:val="22"/>
              </w:rPr>
            </w:pPr>
            <w:r w:rsidRPr="000C0504">
              <w:rPr>
                <w:rFonts w:asciiTheme="minorHAnsi" w:hAnsiTheme="minorHAnsi"/>
                <w:sz w:val="22"/>
                <w:szCs w:val="22"/>
              </w:rPr>
              <w:t>Špecifický cieľ: 8.1</w:t>
            </w:r>
          </w:p>
        </w:tc>
      </w:tr>
      <w:tr w:rsidR="00073F4A" w:rsidRPr="000C0504" w14:paraId="1D97991B" w14:textId="77777777" w:rsidTr="002454F7">
        <w:tblPrEx>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PrExChange w:id="393" w:author="Šušlíková Mária" w:date="2020-12-02T09:18:00Z">
            <w:tblPrEx>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PrEx>
          </w:tblPrExChange>
        </w:tblPrEx>
        <w:tc>
          <w:tcPr>
            <w:tcW w:w="4531" w:type="dxa"/>
            <w:shd w:val="clear" w:color="auto" w:fill="DBE5F1" w:themeFill="accent1" w:themeFillTint="33"/>
            <w:tcPrChange w:id="394" w:author="Šušlíková Mária" w:date="2020-12-02T09:18:00Z">
              <w:tcPr>
                <w:tcW w:w="4531" w:type="dxa"/>
                <w:shd w:val="clear" w:color="auto" w:fill="auto"/>
              </w:tcPr>
            </w:tcPrChange>
          </w:tcPr>
          <w:p w14:paraId="4F11B9CC" w14:textId="77777777" w:rsidR="00073F4A" w:rsidRPr="000C0504" w:rsidRDefault="00073F4A" w:rsidP="00727285">
            <w:pPr>
              <w:spacing w:before="120" w:after="120"/>
              <w:jc w:val="both"/>
              <w:rPr>
                <w:rFonts w:asciiTheme="minorHAnsi" w:hAnsiTheme="minorHAnsi"/>
                <w:sz w:val="22"/>
                <w:szCs w:val="22"/>
              </w:rPr>
            </w:pPr>
          </w:p>
        </w:tc>
        <w:tc>
          <w:tcPr>
            <w:tcW w:w="4531" w:type="dxa"/>
            <w:shd w:val="clear" w:color="auto" w:fill="DBE5F1" w:themeFill="accent1" w:themeFillTint="33"/>
            <w:tcPrChange w:id="395" w:author="Šušlíková Mária" w:date="2020-12-02T09:18:00Z">
              <w:tcPr>
                <w:tcW w:w="4531" w:type="dxa"/>
                <w:shd w:val="clear" w:color="auto" w:fill="auto"/>
              </w:tcPr>
            </w:tcPrChange>
          </w:tcPr>
          <w:p w14:paraId="7611A298" w14:textId="77777777" w:rsidR="00073F4A" w:rsidRPr="001D1B1E" w:rsidRDefault="00073F4A">
            <w:pPr>
              <w:spacing w:before="120" w:after="120"/>
              <w:jc w:val="both"/>
              <w:rPr>
                <w:rFonts w:asciiTheme="minorHAnsi" w:hAnsiTheme="minorHAnsi"/>
                <w:sz w:val="22"/>
                <w:szCs w:val="22"/>
              </w:rPr>
            </w:pPr>
          </w:p>
        </w:tc>
      </w:tr>
      <w:tr w:rsidR="002454F7" w:rsidRPr="000C0504" w14:paraId="7F47EF49" w14:textId="77777777" w:rsidTr="002454F7">
        <w:tblPrEx>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PrExChange w:id="396" w:author="Šušlíková Mária" w:date="2020-12-02T09:18:00Z">
            <w:tblPrEx>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PrEx>
          </w:tblPrExChange>
        </w:tblPrEx>
        <w:trPr>
          <w:ins w:id="397" w:author="Šušlíková Mária" w:date="2020-12-02T09:17:00Z"/>
        </w:trPr>
        <w:tc>
          <w:tcPr>
            <w:tcW w:w="4531" w:type="dxa"/>
            <w:shd w:val="clear" w:color="auto" w:fill="95B3D7" w:themeFill="accent1" w:themeFillTint="99"/>
            <w:tcPrChange w:id="398" w:author="Šušlíková Mária" w:date="2020-12-02T09:18:00Z">
              <w:tcPr>
                <w:tcW w:w="4531" w:type="dxa"/>
                <w:shd w:val="clear" w:color="auto" w:fill="auto"/>
              </w:tcPr>
            </w:tcPrChange>
          </w:tcPr>
          <w:p w14:paraId="6FB3834A" w14:textId="1B13F793" w:rsidR="002454F7" w:rsidRPr="000C0504" w:rsidRDefault="002454F7" w:rsidP="00727285">
            <w:pPr>
              <w:spacing w:before="120" w:after="120"/>
              <w:jc w:val="both"/>
              <w:rPr>
                <w:ins w:id="399" w:author="Šušlíková Mária" w:date="2020-12-02T09:17:00Z"/>
                <w:rFonts w:asciiTheme="minorHAnsi" w:hAnsiTheme="minorHAnsi"/>
                <w:sz w:val="22"/>
                <w:szCs w:val="22"/>
              </w:rPr>
            </w:pPr>
            <w:ins w:id="400" w:author="Šušlíková Mária" w:date="2020-12-02T09:18:00Z">
              <w:r w:rsidRPr="000C0504">
                <w:rPr>
                  <w:rFonts w:asciiTheme="minorHAnsi" w:hAnsiTheme="minorHAnsi"/>
                  <w:sz w:val="22"/>
                  <w:szCs w:val="22"/>
                </w:rPr>
                <w:t>Prioritná os: 1</w:t>
              </w:r>
            </w:ins>
          </w:p>
        </w:tc>
        <w:tc>
          <w:tcPr>
            <w:tcW w:w="4531" w:type="dxa"/>
            <w:shd w:val="clear" w:color="auto" w:fill="95B3D7" w:themeFill="accent1" w:themeFillTint="99"/>
            <w:tcPrChange w:id="401" w:author="Šušlíková Mária" w:date="2020-12-02T09:18:00Z">
              <w:tcPr>
                <w:tcW w:w="4531" w:type="dxa"/>
                <w:shd w:val="clear" w:color="auto" w:fill="auto"/>
              </w:tcPr>
            </w:tcPrChange>
          </w:tcPr>
          <w:p w14:paraId="54C0B0B5" w14:textId="56739437" w:rsidR="002454F7" w:rsidRPr="001D1B1E" w:rsidRDefault="002454F7">
            <w:pPr>
              <w:spacing w:before="120" w:after="120"/>
              <w:jc w:val="both"/>
              <w:rPr>
                <w:ins w:id="402" w:author="Šušlíková Mária" w:date="2020-12-02T09:17:00Z"/>
                <w:rFonts w:asciiTheme="minorHAnsi" w:hAnsiTheme="minorHAnsi"/>
                <w:sz w:val="22"/>
                <w:szCs w:val="22"/>
              </w:rPr>
            </w:pPr>
            <w:ins w:id="403" w:author="Šušlíková Mária" w:date="2020-12-02T09:18:00Z">
              <w:r w:rsidRPr="000C0504">
                <w:rPr>
                  <w:rFonts w:asciiTheme="minorHAnsi" w:hAnsiTheme="minorHAnsi"/>
                  <w:sz w:val="22"/>
                  <w:szCs w:val="22"/>
                </w:rPr>
                <w:t>Prioritná os:</w:t>
              </w:r>
            </w:ins>
            <w:ins w:id="404" w:author="Šušlíková Mária" w:date="2020-12-02T09:19:00Z">
              <w:r>
                <w:rPr>
                  <w:rFonts w:asciiTheme="minorHAnsi" w:hAnsiTheme="minorHAnsi"/>
                  <w:sz w:val="22"/>
                  <w:szCs w:val="22"/>
                </w:rPr>
                <w:t xml:space="preserve"> 13</w:t>
              </w:r>
            </w:ins>
          </w:p>
        </w:tc>
      </w:tr>
      <w:tr w:rsidR="002454F7" w:rsidRPr="000C0504" w14:paraId="2E1C8076" w14:textId="77777777" w:rsidTr="0063716F">
        <w:trPr>
          <w:ins w:id="405" w:author="Šušlíková Mária" w:date="2020-12-02T09:17:00Z"/>
        </w:trPr>
        <w:tc>
          <w:tcPr>
            <w:tcW w:w="4531" w:type="dxa"/>
            <w:shd w:val="clear" w:color="auto" w:fill="auto"/>
          </w:tcPr>
          <w:p w14:paraId="73145E7D" w14:textId="624C2BDB" w:rsidR="002454F7" w:rsidRPr="000C0504" w:rsidRDefault="002454F7" w:rsidP="00727285">
            <w:pPr>
              <w:spacing w:before="120" w:after="120"/>
              <w:jc w:val="both"/>
              <w:rPr>
                <w:ins w:id="406" w:author="Šušlíková Mária" w:date="2020-12-02T09:17:00Z"/>
                <w:rFonts w:asciiTheme="minorHAnsi" w:hAnsiTheme="minorHAnsi"/>
                <w:sz w:val="22"/>
                <w:szCs w:val="22"/>
              </w:rPr>
            </w:pPr>
            <w:ins w:id="407" w:author="Šušlíková Mária" w:date="2020-12-02T09:18:00Z">
              <w:r w:rsidRPr="000C0504">
                <w:rPr>
                  <w:rFonts w:asciiTheme="minorHAnsi" w:hAnsiTheme="minorHAnsi"/>
                  <w:sz w:val="22"/>
                  <w:szCs w:val="22"/>
                </w:rPr>
                <w:t>Špecifický cieľ: 1</w:t>
              </w:r>
            </w:ins>
          </w:p>
        </w:tc>
        <w:tc>
          <w:tcPr>
            <w:tcW w:w="4531" w:type="dxa"/>
            <w:shd w:val="clear" w:color="auto" w:fill="auto"/>
          </w:tcPr>
          <w:p w14:paraId="6F79C8E2" w14:textId="4510C501" w:rsidR="002454F7" w:rsidRPr="001D1B1E" w:rsidRDefault="002454F7">
            <w:pPr>
              <w:spacing w:before="120" w:after="120"/>
              <w:jc w:val="both"/>
              <w:rPr>
                <w:ins w:id="408" w:author="Šušlíková Mária" w:date="2020-12-02T09:17:00Z"/>
                <w:rFonts w:asciiTheme="minorHAnsi" w:hAnsiTheme="minorHAnsi"/>
                <w:sz w:val="22"/>
                <w:szCs w:val="22"/>
              </w:rPr>
            </w:pPr>
            <w:ins w:id="409" w:author="Šušlíková Mária" w:date="2020-12-02T09:19:00Z">
              <w:r w:rsidRPr="000C0504">
                <w:rPr>
                  <w:rFonts w:asciiTheme="minorHAnsi" w:hAnsiTheme="minorHAnsi"/>
                  <w:sz w:val="22"/>
                  <w:szCs w:val="22"/>
                </w:rPr>
                <w:t>Prioritná os:</w:t>
              </w:r>
              <w:r>
                <w:rPr>
                  <w:rFonts w:asciiTheme="minorHAnsi" w:hAnsiTheme="minorHAnsi"/>
                  <w:sz w:val="22"/>
                  <w:szCs w:val="22"/>
                </w:rPr>
                <w:t xml:space="preserve"> 13.1</w:t>
              </w:r>
            </w:ins>
          </w:p>
        </w:tc>
      </w:tr>
      <w:tr w:rsidR="002454F7" w:rsidRPr="000C0504" w14:paraId="0239403B" w14:textId="77777777" w:rsidTr="0063716F">
        <w:trPr>
          <w:ins w:id="410" w:author="Šušlíková Mária" w:date="2020-12-02T09:17:00Z"/>
        </w:trPr>
        <w:tc>
          <w:tcPr>
            <w:tcW w:w="4531" w:type="dxa"/>
            <w:shd w:val="clear" w:color="auto" w:fill="auto"/>
          </w:tcPr>
          <w:p w14:paraId="7521FFC1" w14:textId="77777777" w:rsidR="002454F7" w:rsidRPr="000C0504" w:rsidRDefault="002454F7" w:rsidP="00727285">
            <w:pPr>
              <w:spacing w:before="120" w:after="120"/>
              <w:jc w:val="both"/>
              <w:rPr>
                <w:ins w:id="411" w:author="Šušlíková Mária" w:date="2020-12-02T09:17:00Z"/>
                <w:rFonts w:asciiTheme="minorHAnsi" w:hAnsiTheme="minorHAnsi"/>
                <w:sz w:val="22"/>
                <w:szCs w:val="22"/>
              </w:rPr>
            </w:pPr>
          </w:p>
        </w:tc>
        <w:tc>
          <w:tcPr>
            <w:tcW w:w="4531" w:type="dxa"/>
            <w:shd w:val="clear" w:color="auto" w:fill="auto"/>
          </w:tcPr>
          <w:p w14:paraId="345D8161" w14:textId="77777777" w:rsidR="002454F7" w:rsidRPr="001D1B1E" w:rsidRDefault="002454F7">
            <w:pPr>
              <w:spacing w:before="120" w:after="120"/>
              <w:jc w:val="both"/>
              <w:rPr>
                <w:ins w:id="412" w:author="Šušlíková Mária" w:date="2020-12-02T09:17:00Z"/>
                <w:rFonts w:asciiTheme="minorHAnsi" w:hAnsiTheme="minorHAnsi"/>
                <w:sz w:val="22"/>
                <w:szCs w:val="22"/>
              </w:rPr>
            </w:pPr>
          </w:p>
        </w:tc>
      </w:tr>
      <w:tr w:rsidR="003F2A48" w:rsidRPr="000C0504" w14:paraId="0E2CFC35" w14:textId="77777777" w:rsidTr="0063716F">
        <w:tc>
          <w:tcPr>
            <w:tcW w:w="4531" w:type="dxa"/>
            <w:shd w:val="clear" w:color="auto" w:fill="002060"/>
            <w:vAlign w:val="center"/>
          </w:tcPr>
          <w:p w14:paraId="5BD96C43" w14:textId="77777777" w:rsidR="003F2A48" w:rsidRPr="001D1B1E"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TP</w:t>
            </w:r>
          </w:p>
        </w:tc>
        <w:tc>
          <w:tcPr>
            <w:tcW w:w="4531" w:type="dxa"/>
            <w:shd w:val="clear" w:color="auto" w:fill="002060"/>
            <w:vAlign w:val="center"/>
          </w:tcPr>
          <w:p w14:paraId="3F1B1CCF"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IROP</w:t>
            </w:r>
          </w:p>
        </w:tc>
      </w:tr>
      <w:tr w:rsidR="003F2A48" w:rsidRPr="000C0504" w14:paraId="51E63AB9" w14:textId="77777777" w:rsidTr="0063716F">
        <w:tc>
          <w:tcPr>
            <w:tcW w:w="4531" w:type="dxa"/>
            <w:shd w:val="clear" w:color="auto" w:fill="95B3D7" w:themeFill="accent1" w:themeFillTint="99"/>
          </w:tcPr>
          <w:p w14:paraId="6ED429E9"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1</w:t>
            </w:r>
          </w:p>
        </w:tc>
        <w:tc>
          <w:tcPr>
            <w:tcW w:w="4531" w:type="dxa"/>
            <w:shd w:val="clear" w:color="auto" w:fill="95B3D7" w:themeFill="accent1" w:themeFillTint="99"/>
          </w:tcPr>
          <w:p w14:paraId="5C58B35F" w14:textId="77777777" w:rsidR="003F2A48" w:rsidRPr="000C0504"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6</w:t>
            </w:r>
          </w:p>
        </w:tc>
      </w:tr>
      <w:tr w:rsidR="003F2A48" w:rsidRPr="000C0504" w14:paraId="2CA2EDD8" w14:textId="77777777" w:rsidTr="0063716F">
        <w:tc>
          <w:tcPr>
            <w:tcW w:w="4531" w:type="dxa"/>
            <w:shd w:val="clear" w:color="auto" w:fill="auto"/>
          </w:tcPr>
          <w:p w14:paraId="0867A4AD"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Špecifický cieľ: 1</w:t>
            </w:r>
          </w:p>
        </w:tc>
        <w:tc>
          <w:tcPr>
            <w:tcW w:w="4531" w:type="dxa"/>
            <w:shd w:val="clear" w:color="auto" w:fill="auto"/>
          </w:tcPr>
          <w:p w14:paraId="0B252FAE" w14:textId="77777777" w:rsidR="003F2A48" w:rsidRPr="000C0504" w:rsidRDefault="003F2A48">
            <w:pPr>
              <w:spacing w:before="120" w:after="120"/>
              <w:jc w:val="both"/>
              <w:rPr>
                <w:rFonts w:asciiTheme="minorHAnsi" w:hAnsiTheme="minorHAnsi"/>
                <w:sz w:val="22"/>
                <w:szCs w:val="22"/>
              </w:rPr>
            </w:pPr>
            <w:r w:rsidRPr="000C0504">
              <w:rPr>
                <w:rFonts w:asciiTheme="minorHAnsi" w:hAnsiTheme="minorHAnsi"/>
                <w:sz w:val="22"/>
                <w:szCs w:val="22"/>
              </w:rPr>
              <w:t>Špecifický cieľ: 6.1</w:t>
            </w:r>
          </w:p>
        </w:tc>
      </w:tr>
      <w:tr w:rsidR="00073F4A" w:rsidRPr="000C0504" w14:paraId="12AD4296" w14:textId="77777777" w:rsidTr="0063716F">
        <w:tc>
          <w:tcPr>
            <w:tcW w:w="4531" w:type="dxa"/>
            <w:shd w:val="clear" w:color="auto" w:fill="auto"/>
          </w:tcPr>
          <w:p w14:paraId="018B43D3" w14:textId="77777777" w:rsidR="00073F4A" w:rsidRPr="000C0504" w:rsidRDefault="00073F4A" w:rsidP="00727285">
            <w:pPr>
              <w:spacing w:before="120" w:after="120"/>
              <w:jc w:val="both"/>
              <w:rPr>
                <w:rFonts w:asciiTheme="minorHAnsi" w:hAnsiTheme="minorHAnsi"/>
                <w:sz w:val="22"/>
                <w:szCs w:val="22"/>
              </w:rPr>
            </w:pPr>
          </w:p>
        </w:tc>
        <w:tc>
          <w:tcPr>
            <w:tcW w:w="4531" w:type="dxa"/>
            <w:shd w:val="clear" w:color="auto" w:fill="auto"/>
          </w:tcPr>
          <w:p w14:paraId="56B5ACA6" w14:textId="77777777" w:rsidR="00073F4A" w:rsidRPr="001D1B1E" w:rsidRDefault="00073F4A">
            <w:pPr>
              <w:spacing w:before="120" w:after="120"/>
              <w:jc w:val="both"/>
              <w:rPr>
                <w:rFonts w:asciiTheme="minorHAnsi" w:hAnsiTheme="minorHAnsi"/>
                <w:sz w:val="22"/>
                <w:szCs w:val="22"/>
              </w:rPr>
            </w:pPr>
          </w:p>
        </w:tc>
      </w:tr>
      <w:tr w:rsidR="003F2A48" w:rsidRPr="000C0504" w14:paraId="6DEC7D40" w14:textId="77777777" w:rsidTr="0063716F">
        <w:trPr>
          <w:tblHeader/>
        </w:trPr>
        <w:tc>
          <w:tcPr>
            <w:tcW w:w="4531" w:type="dxa"/>
            <w:shd w:val="clear" w:color="auto" w:fill="002060"/>
            <w:vAlign w:val="center"/>
          </w:tcPr>
          <w:p w14:paraId="1BE0311D"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TP</w:t>
            </w:r>
          </w:p>
        </w:tc>
        <w:tc>
          <w:tcPr>
            <w:tcW w:w="4531" w:type="dxa"/>
            <w:shd w:val="clear" w:color="auto" w:fill="002060"/>
            <w:vAlign w:val="center"/>
          </w:tcPr>
          <w:p w14:paraId="02C8D6FE"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EVS</w:t>
            </w:r>
          </w:p>
        </w:tc>
      </w:tr>
      <w:tr w:rsidR="003F2A48" w:rsidRPr="000C0504" w14:paraId="1AC0A841" w14:textId="77777777" w:rsidTr="0063716F">
        <w:tc>
          <w:tcPr>
            <w:tcW w:w="4531" w:type="dxa"/>
            <w:shd w:val="clear" w:color="auto" w:fill="95B3D7" w:themeFill="accent1" w:themeFillTint="99"/>
          </w:tcPr>
          <w:p w14:paraId="3DA368A2"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1</w:t>
            </w:r>
          </w:p>
        </w:tc>
        <w:tc>
          <w:tcPr>
            <w:tcW w:w="4531" w:type="dxa"/>
            <w:shd w:val="clear" w:color="auto" w:fill="95B3D7" w:themeFill="accent1" w:themeFillTint="99"/>
          </w:tcPr>
          <w:p w14:paraId="40F1E3E5" w14:textId="77777777" w:rsidR="003F2A48" w:rsidRPr="000C0504"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3</w:t>
            </w:r>
          </w:p>
        </w:tc>
      </w:tr>
      <w:tr w:rsidR="003F2A48" w:rsidRPr="000C0504" w14:paraId="58DCA696" w14:textId="77777777" w:rsidTr="0063716F">
        <w:tc>
          <w:tcPr>
            <w:tcW w:w="4531" w:type="dxa"/>
            <w:shd w:val="clear" w:color="auto" w:fill="auto"/>
          </w:tcPr>
          <w:p w14:paraId="6C0373D7"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Špecifický cieľ: 1</w:t>
            </w:r>
          </w:p>
        </w:tc>
        <w:tc>
          <w:tcPr>
            <w:tcW w:w="4531" w:type="dxa"/>
            <w:shd w:val="clear" w:color="auto" w:fill="auto"/>
          </w:tcPr>
          <w:p w14:paraId="5B800214" w14:textId="77777777" w:rsidR="003F2A48" w:rsidRPr="000C0504" w:rsidRDefault="003F2A48">
            <w:pPr>
              <w:spacing w:before="120" w:after="120"/>
              <w:jc w:val="both"/>
              <w:rPr>
                <w:rFonts w:asciiTheme="minorHAnsi" w:hAnsiTheme="minorHAnsi"/>
                <w:sz w:val="22"/>
                <w:szCs w:val="22"/>
              </w:rPr>
            </w:pPr>
            <w:r w:rsidRPr="000C0504">
              <w:rPr>
                <w:rFonts w:asciiTheme="minorHAnsi" w:hAnsiTheme="minorHAnsi"/>
                <w:sz w:val="22"/>
                <w:szCs w:val="22"/>
              </w:rPr>
              <w:t>Špecifický cieľ: 3.1</w:t>
            </w:r>
          </w:p>
        </w:tc>
      </w:tr>
    </w:tbl>
    <w:p w14:paraId="3B4787A5" w14:textId="77777777" w:rsidR="002D08EE" w:rsidRPr="001D1B1E" w:rsidRDefault="002D08EE" w:rsidP="00727285">
      <w:pPr>
        <w:spacing w:before="120" w:after="120"/>
        <w:jc w:val="both"/>
        <w:rPr>
          <w:rFonts w:asciiTheme="minorHAnsi" w:hAnsiTheme="minorHAnsi"/>
          <w:sz w:val="22"/>
          <w:szCs w:val="22"/>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25"/>
        <w:gridCol w:w="4537"/>
      </w:tblGrid>
      <w:tr w:rsidR="003F2A48" w:rsidRPr="000C0504" w14:paraId="7CCDECAC" w14:textId="77777777" w:rsidTr="003F2A48">
        <w:trPr>
          <w:tblHeader/>
        </w:trPr>
        <w:tc>
          <w:tcPr>
            <w:tcW w:w="4606" w:type="dxa"/>
            <w:shd w:val="clear" w:color="auto" w:fill="002060"/>
            <w:vAlign w:val="center"/>
          </w:tcPr>
          <w:p w14:paraId="422BA7D9"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TP</w:t>
            </w:r>
          </w:p>
        </w:tc>
        <w:tc>
          <w:tcPr>
            <w:tcW w:w="4606" w:type="dxa"/>
            <w:shd w:val="clear" w:color="auto" w:fill="002060"/>
            <w:vAlign w:val="center"/>
          </w:tcPr>
          <w:p w14:paraId="1FD300AF"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PRV</w:t>
            </w:r>
          </w:p>
        </w:tc>
      </w:tr>
      <w:tr w:rsidR="003F2A48" w:rsidRPr="000C0504" w14:paraId="14A153B7" w14:textId="77777777" w:rsidTr="003F2A48">
        <w:tc>
          <w:tcPr>
            <w:tcW w:w="4606" w:type="dxa"/>
            <w:shd w:val="clear" w:color="auto" w:fill="95B3D7" w:themeFill="accent1" w:themeFillTint="99"/>
          </w:tcPr>
          <w:p w14:paraId="02FD7E0C"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1</w:t>
            </w:r>
          </w:p>
        </w:tc>
        <w:tc>
          <w:tcPr>
            <w:tcW w:w="4606" w:type="dxa"/>
            <w:shd w:val="clear" w:color="auto" w:fill="95B3D7" w:themeFill="accent1" w:themeFillTint="99"/>
          </w:tcPr>
          <w:p w14:paraId="51D933B4" w14:textId="77777777" w:rsidR="003F2A48" w:rsidRPr="000C0504"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Kap. 7 Zdroje</w:t>
            </w:r>
          </w:p>
        </w:tc>
      </w:tr>
      <w:tr w:rsidR="003F2A48" w:rsidRPr="000C0504" w14:paraId="0DF4D18C" w14:textId="77777777" w:rsidTr="003F2A48">
        <w:tc>
          <w:tcPr>
            <w:tcW w:w="4606" w:type="dxa"/>
            <w:shd w:val="clear" w:color="auto" w:fill="auto"/>
          </w:tcPr>
          <w:p w14:paraId="0C155D5D"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lastRenderedPageBreak/>
              <w:t>Špecifický cieľ: 1</w:t>
            </w:r>
          </w:p>
        </w:tc>
        <w:tc>
          <w:tcPr>
            <w:tcW w:w="4606" w:type="dxa"/>
            <w:shd w:val="clear" w:color="auto" w:fill="auto"/>
          </w:tcPr>
          <w:p w14:paraId="2AAB7002" w14:textId="77777777" w:rsidR="003F2A48" w:rsidRPr="000C0504"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Administratívne kapacity, údaje, Budovanie kapacity monitorovania a hodnotenia</w:t>
            </w:r>
          </w:p>
        </w:tc>
      </w:tr>
    </w:tbl>
    <w:p w14:paraId="10E1A30D" w14:textId="77777777" w:rsidR="00A07BE0" w:rsidRDefault="00A07BE0" w:rsidP="00150B3C">
      <w:pPr>
        <w:spacing w:before="120" w:after="120"/>
        <w:ind w:firstLine="360"/>
        <w:jc w:val="both"/>
        <w:rPr>
          <w:rFonts w:asciiTheme="minorHAnsi" w:hAnsiTheme="minorHAnsi"/>
          <w:sz w:val="22"/>
          <w:szCs w:val="22"/>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0"/>
        <w:gridCol w:w="4532"/>
      </w:tblGrid>
      <w:tr w:rsidR="00A07BE0" w:rsidRPr="000C0504" w14:paraId="06A557A8" w14:textId="77777777" w:rsidTr="00C669D5">
        <w:trPr>
          <w:tblHeader/>
        </w:trPr>
        <w:tc>
          <w:tcPr>
            <w:tcW w:w="4606" w:type="dxa"/>
            <w:tcBorders>
              <w:bottom w:val="dotted" w:sz="4" w:space="0" w:color="002060"/>
            </w:tcBorders>
            <w:shd w:val="clear" w:color="auto" w:fill="002060"/>
            <w:vAlign w:val="center"/>
          </w:tcPr>
          <w:p w14:paraId="09710CAD" w14:textId="77777777" w:rsidR="00A07BE0" w:rsidRPr="001D1B1E" w:rsidRDefault="00A07BE0" w:rsidP="00C669D5">
            <w:pPr>
              <w:spacing w:before="120" w:after="120"/>
              <w:jc w:val="center"/>
              <w:rPr>
                <w:rFonts w:asciiTheme="minorHAnsi" w:hAnsiTheme="minorHAnsi"/>
                <w:b/>
                <w:sz w:val="22"/>
                <w:szCs w:val="22"/>
              </w:rPr>
            </w:pPr>
            <w:r w:rsidRPr="000C0504">
              <w:rPr>
                <w:rFonts w:asciiTheme="minorHAnsi" w:hAnsiTheme="minorHAnsi"/>
                <w:b/>
                <w:sz w:val="22"/>
                <w:szCs w:val="22"/>
              </w:rPr>
              <w:t>OP TP</w:t>
            </w:r>
          </w:p>
        </w:tc>
        <w:tc>
          <w:tcPr>
            <w:tcW w:w="4606" w:type="dxa"/>
            <w:tcBorders>
              <w:bottom w:val="dotted" w:sz="4" w:space="0" w:color="002060"/>
            </w:tcBorders>
            <w:shd w:val="clear" w:color="auto" w:fill="002060"/>
            <w:vAlign w:val="center"/>
          </w:tcPr>
          <w:p w14:paraId="50FFF6A1" w14:textId="77777777" w:rsidR="00A07BE0" w:rsidRPr="000C0504" w:rsidRDefault="00A07BE0" w:rsidP="00C669D5">
            <w:pPr>
              <w:spacing w:before="120" w:after="120"/>
              <w:jc w:val="center"/>
              <w:rPr>
                <w:rFonts w:asciiTheme="minorHAnsi" w:hAnsiTheme="minorHAnsi"/>
                <w:b/>
                <w:sz w:val="22"/>
                <w:szCs w:val="22"/>
              </w:rPr>
            </w:pPr>
            <w:r w:rsidRPr="000C0504">
              <w:rPr>
                <w:rFonts w:asciiTheme="minorHAnsi" w:hAnsiTheme="minorHAnsi"/>
                <w:b/>
                <w:sz w:val="22"/>
                <w:szCs w:val="22"/>
              </w:rPr>
              <w:t>OP RH</w:t>
            </w:r>
          </w:p>
        </w:tc>
      </w:tr>
      <w:tr w:rsidR="00A07BE0" w:rsidRPr="000C0504" w14:paraId="43F6C36A" w14:textId="77777777" w:rsidTr="00C669D5">
        <w:tc>
          <w:tcPr>
            <w:tcW w:w="4606" w:type="dxa"/>
            <w:shd w:val="clear" w:color="auto" w:fill="95B3D7" w:themeFill="accent1" w:themeFillTint="99"/>
          </w:tcPr>
          <w:p w14:paraId="1020815B" w14:textId="77777777" w:rsidR="00A07BE0" w:rsidRPr="001D1B1E" w:rsidRDefault="00A07BE0" w:rsidP="00C669D5">
            <w:pPr>
              <w:spacing w:before="120" w:after="120"/>
              <w:jc w:val="both"/>
              <w:rPr>
                <w:rFonts w:asciiTheme="minorHAnsi" w:hAnsiTheme="minorHAnsi"/>
                <w:sz w:val="22"/>
                <w:szCs w:val="22"/>
              </w:rPr>
            </w:pPr>
            <w:r w:rsidRPr="000C0504">
              <w:rPr>
                <w:rFonts w:asciiTheme="minorHAnsi" w:hAnsiTheme="minorHAnsi"/>
                <w:sz w:val="22"/>
                <w:szCs w:val="22"/>
              </w:rPr>
              <w:t>Prioritná os: 1</w:t>
            </w:r>
          </w:p>
        </w:tc>
        <w:tc>
          <w:tcPr>
            <w:tcW w:w="4606" w:type="dxa"/>
            <w:shd w:val="clear" w:color="auto" w:fill="95B3D7" w:themeFill="accent1" w:themeFillTint="99"/>
          </w:tcPr>
          <w:p w14:paraId="4A0F31D0" w14:textId="77777777" w:rsidR="00A07BE0" w:rsidRPr="000C0504" w:rsidRDefault="00A07BE0" w:rsidP="00C669D5">
            <w:pPr>
              <w:spacing w:before="120" w:after="120"/>
              <w:jc w:val="both"/>
              <w:rPr>
                <w:rFonts w:asciiTheme="minorHAnsi" w:hAnsiTheme="minorHAnsi"/>
                <w:sz w:val="22"/>
                <w:szCs w:val="22"/>
              </w:rPr>
            </w:pPr>
            <w:r w:rsidRPr="000C0504">
              <w:rPr>
                <w:rFonts w:asciiTheme="minorHAnsi" w:hAnsiTheme="minorHAnsi"/>
                <w:sz w:val="22"/>
                <w:szCs w:val="22"/>
              </w:rPr>
              <w:t>Čl. 78 nariadenia o ENRF</w:t>
            </w:r>
          </w:p>
        </w:tc>
      </w:tr>
      <w:tr w:rsidR="00A07BE0" w:rsidRPr="000C0504" w14:paraId="29A62723" w14:textId="77777777" w:rsidTr="00C669D5">
        <w:tc>
          <w:tcPr>
            <w:tcW w:w="4606" w:type="dxa"/>
            <w:shd w:val="clear" w:color="auto" w:fill="auto"/>
          </w:tcPr>
          <w:p w14:paraId="6CB3A4F4" w14:textId="77777777" w:rsidR="00A07BE0" w:rsidRPr="001D1B1E" w:rsidRDefault="00A07BE0" w:rsidP="00C669D5">
            <w:pPr>
              <w:spacing w:before="120" w:after="120"/>
              <w:jc w:val="both"/>
              <w:rPr>
                <w:rFonts w:asciiTheme="minorHAnsi" w:hAnsiTheme="minorHAnsi"/>
                <w:sz w:val="22"/>
                <w:szCs w:val="22"/>
              </w:rPr>
            </w:pPr>
            <w:r w:rsidRPr="000C0504">
              <w:rPr>
                <w:rFonts w:asciiTheme="minorHAnsi" w:hAnsiTheme="minorHAnsi"/>
                <w:sz w:val="22"/>
                <w:szCs w:val="22"/>
              </w:rPr>
              <w:t>Špecifický cieľ: 1</w:t>
            </w:r>
          </w:p>
        </w:tc>
        <w:tc>
          <w:tcPr>
            <w:tcW w:w="4606" w:type="dxa"/>
            <w:shd w:val="clear" w:color="auto" w:fill="auto"/>
          </w:tcPr>
          <w:p w14:paraId="42CC109D" w14:textId="77777777" w:rsidR="00A07BE0" w:rsidRPr="000C0504" w:rsidRDefault="00A07BE0" w:rsidP="00C669D5">
            <w:pPr>
              <w:spacing w:before="120" w:after="120"/>
              <w:jc w:val="both"/>
              <w:rPr>
                <w:rFonts w:asciiTheme="minorHAnsi" w:hAnsiTheme="minorHAnsi"/>
                <w:sz w:val="22"/>
                <w:szCs w:val="22"/>
              </w:rPr>
            </w:pPr>
            <w:r w:rsidRPr="000C0504">
              <w:rPr>
                <w:rFonts w:asciiTheme="minorHAnsi" w:hAnsiTheme="minorHAnsi"/>
                <w:sz w:val="22"/>
                <w:szCs w:val="22"/>
              </w:rPr>
              <w:t>Zameranie: A, C</w:t>
            </w:r>
          </w:p>
        </w:tc>
      </w:tr>
    </w:tbl>
    <w:p w14:paraId="3B38DF12" w14:textId="77777777" w:rsidR="00A07BE0" w:rsidRDefault="00A07BE0" w:rsidP="00150B3C">
      <w:pPr>
        <w:spacing w:before="120" w:after="120"/>
        <w:ind w:firstLine="360"/>
        <w:jc w:val="both"/>
        <w:rPr>
          <w:rFonts w:asciiTheme="minorHAnsi" w:hAnsiTheme="minorHAnsi"/>
          <w:sz w:val="22"/>
          <w:szCs w:val="22"/>
        </w:rPr>
      </w:pPr>
    </w:p>
    <w:p w14:paraId="2514C2B5" w14:textId="43EACA7E" w:rsidR="003F2A48" w:rsidRPr="001D1B1E" w:rsidRDefault="00FD12A8" w:rsidP="00150B3C">
      <w:pPr>
        <w:spacing w:before="120" w:after="120"/>
        <w:ind w:firstLine="360"/>
        <w:jc w:val="both"/>
        <w:rPr>
          <w:rFonts w:asciiTheme="minorHAnsi" w:hAnsiTheme="minorHAnsi"/>
          <w:sz w:val="22"/>
          <w:szCs w:val="22"/>
        </w:rPr>
      </w:pPr>
      <w:r w:rsidRPr="000C0504">
        <w:rPr>
          <w:rFonts w:asciiTheme="minorHAnsi" w:hAnsiTheme="minorHAnsi"/>
          <w:sz w:val="22"/>
          <w:szCs w:val="22"/>
        </w:rPr>
        <w:t xml:space="preserve">Bližšie informácie k synergickým </w:t>
      </w:r>
      <w:del w:id="413" w:author="Šušlíková Mária" w:date="2020-11-13T10:50:00Z">
        <w:r w:rsidRPr="000C0504" w:rsidDel="00B32B63">
          <w:rPr>
            <w:rFonts w:asciiTheme="minorHAnsi" w:hAnsiTheme="minorHAnsi"/>
            <w:sz w:val="22"/>
            <w:szCs w:val="22"/>
          </w:rPr>
          <w:delText xml:space="preserve">a </w:delText>
        </w:r>
        <w:r w:rsidRPr="001D1B1E" w:rsidDel="00B32B63">
          <w:rPr>
            <w:rFonts w:asciiTheme="minorHAnsi" w:hAnsiTheme="minorHAnsi"/>
            <w:sz w:val="22"/>
            <w:szCs w:val="22"/>
          </w:rPr>
          <w:delText xml:space="preserve">komplementárnym </w:delText>
        </w:r>
      </w:del>
      <w:r w:rsidRPr="001D1B1E">
        <w:rPr>
          <w:rFonts w:asciiTheme="minorHAnsi" w:hAnsiTheme="minorHAnsi"/>
          <w:sz w:val="22"/>
          <w:szCs w:val="22"/>
        </w:rPr>
        <w:t>účinkom je možné získať na</w:t>
      </w:r>
      <w:r w:rsidR="00150B3C" w:rsidRPr="000C0504">
        <w:rPr>
          <w:rFonts w:asciiTheme="minorHAnsi" w:hAnsiTheme="minorHAnsi"/>
          <w:sz w:val="22"/>
          <w:szCs w:val="22"/>
        </w:rPr>
        <w:t> </w:t>
      </w:r>
      <w:r w:rsidRPr="000C0504">
        <w:rPr>
          <w:rFonts w:asciiTheme="minorHAnsi" w:hAnsiTheme="minorHAnsi"/>
          <w:sz w:val="22"/>
          <w:szCs w:val="22"/>
        </w:rPr>
        <w:t>webovom sídle</w:t>
      </w:r>
      <w:r w:rsidR="0025093D" w:rsidRPr="000C0504">
        <w:rPr>
          <w:rFonts w:asciiTheme="minorHAnsi" w:hAnsiTheme="minorHAnsi"/>
          <w:sz w:val="22"/>
          <w:szCs w:val="22"/>
        </w:rPr>
        <w:t xml:space="preserve"> </w:t>
      </w:r>
      <w:r w:rsidR="0025093D" w:rsidRPr="0063716F">
        <w:rPr>
          <w:rFonts w:asciiTheme="minorHAnsi" w:hAnsiTheme="minorHAnsi"/>
        </w:rPr>
        <w:t>centrálneho koordinačného orgánu</w:t>
      </w:r>
      <w:r w:rsidRPr="000C0504">
        <w:rPr>
          <w:rFonts w:asciiTheme="minorHAnsi" w:hAnsiTheme="minorHAnsi"/>
          <w:sz w:val="22"/>
          <w:szCs w:val="22"/>
        </w:rPr>
        <w:t xml:space="preserve"> </w:t>
      </w:r>
      <w:hyperlink r:id="rId33" w:history="1">
        <w:r w:rsidR="007775EB" w:rsidRPr="0063716F">
          <w:rPr>
            <w:rStyle w:val="Hypertextovprepojenie"/>
            <w:rFonts w:asciiTheme="minorHAnsi" w:hAnsiTheme="minorHAnsi"/>
          </w:rPr>
          <w:t>http://www.partnerskadohoda.gov.sk/273-sk/koordinacia-synergii-a-komplementarit-medzi-esif-a-ostatnymi-nastrojmi-podpory-eu-a-sr/</w:t>
        </w:r>
      </w:hyperlink>
      <w:r w:rsidR="007775EB" w:rsidRPr="0063716F">
        <w:rPr>
          <w:rFonts w:asciiTheme="minorHAnsi" w:hAnsiTheme="minorHAnsi"/>
        </w:rPr>
        <w:t xml:space="preserve"> </w:t>
      </w:r>
      <w:r w:rsidRPr="000C0504">
        <w:rPr>
          <w:rFonts w:asciiTheme="minorHAnsi" w:hAnsiTheme="minorHAnsi"/>
          <w:sz w:val="22"/>
          <w:szCs w:val="22"/>
        </w:rPr>
        <w:t xml:space="preserve">a v rámci jednotného informačného systému Európskej komisie, ktorý je dostupný na webovom sídle </w:t>
      </w:r>
      <w:hyperlink r:id="rId34" w:history="1">
        <w:r w:rsidR="00150B3C" w:rsidRPr="000C0504">
          <w:rPr>
            <w:rStyle w:val="Hypertextovprepojenie"/>
            <w:rFonts w:asciiTheme="minorHAnsi" w:hAnsiTheme="minorHAnsi"/>
            <w:sz w:val="22"/>
            <w:szCs w:val="22"/>
          </w:rPr>
          <w:t>http://www.ecas.org/</w:t>
        </w:r>
      </w:hyperlink>
      <w:r w:rsidRPr="000C0504">
        <w:rPr>
          <w:rFonts w:asciiTheme="minorHAnsi" w:hAnsiTheme="minorHAnsi"/>
          <w:sz w:val="22"/>
          <w:szCs w:val="22"/>
        </w:rPr>
        <w:t>.</w:t>
      </w:r>
    </w:p>
    <w:p w14:paraId="287E4FB4" w14:textId="77777777" w:rsidR="00150B3C" w:rsidRPr="000C0504" w:rsidRDefault="00150B3C" w:rsidP="00150B3C">
      <w:pPr>
        <w:spacing w:before="120" w:after="120"/>
        <w:ind w:firstLine="360"/>
        <w:jc w:val="both"/>
        <w:rPr>
          <w:rFonts w:asciiTheme="minorHAnsi" w:hAnsiTheme="minorHAnsi"/>
          <w:sz w:val="22"/>
          <w:szCs w:val="22"/>
        </w:rPr>
      </w:pPr>
    </w:p>
    <w:p w14:paraId="564CD5B9" w14:textId="77777777" w:rsidR="00584F91" w:rsidRDefault="00584F91">
      <w:pPr>
        <w:spacing w:after="200" w:line="276" w:lineRule="auto"/>
        <w:rPr>
          <w:rFonts w:asciiTheme="minorHAnsi" w:hAnsiTheme="minorHAnsi"/>
          <w:b/>
          <w:sz w:val="28"/>
          <w:szCs w:val="28"/>
        </w:rPr>
      </w:pPr>
      <w:r>
        <w:rPr>
          <w:rFonts w:asciiTheme="minorHAnsi" w:hAnsiTheme="minorHAnsi"/>
          <w:b/>
          <w:sz w:val="28"/>
          <w:szCs w:val="28"/>
        </w:rPr>
        <w:br w:type="page"/>
      </w:r>
    </w:p>
    <w:p w14:paraId="10C47DD7" w14:textId="79088114" w:rsidR="006829FC" w:rsidRPr="0063716F"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b/>
          <w:sz w:val="28"/>
          <w:szCs w:val="28"/>
        </w:rPr>
      </w:pPr>
      <w:r w:rsidRPr="0063716F">
        <w:rPr>
          <w:rFonts w:asciiTheme="minorHAnsi" w:hAnsiTheme="minorHAnsi"/>
          <w:b/>
          <w:sz w:val="28"/>
          <w:szCs w:val="28"/>
        </w:rPr>
        <w:lastRenderedPageBreak/>
        <w:t>Zmena a zrušenie v</w:t>
      </w:r>
      <w:r w:rsidR="00727285" w:rsidRPr="0063716F">
        <w:rPr>
          <w:rFonts w:asciiTheme="minorHAnsi" w:hAnsiTheme="minorHAnsi"/>
          <w:b/>
          <w:sz w:val="28"/>
          <w:szCs w:val="28"/>
        </w:rPr>
        <w:t>y</w:t>
      </w:r>
      <w:r w:rsidRPr="0063716F">
        <w:rPr>
          <w:rFonts w:asciiTheme="minorHAnsi" w:hAnsiTheme="minorHAnsi"/>
          <w:b/>
          <w:sz w:val="28"/>
          <w:szCs w:val="28"/>
        </w:rPr>
        <w:t>zv</w:t>
      </w:r>
      <w:r w:rsidR="00727285" w:rsidRPr="0063716F">
        <w:rPr>
          <w:rFonts w:asciiTheme="minorHAnsi" w:hAnsiTheme="minorHAnsi"/>
          <w:b/>
          <w:sz w:val="28"/>
          <w:szCs w:val="28"/>
        </w:rPr>
        <w:t>ania</w:t>
      </w:r>
    </w:p>
    <w:p w14:paraId="5D1C6597" w14:textId="77777777" w:rsidR="00150B3C" w:rsidRPr="000C0504" w:rsidRDefault="00150B3C" w:rsidP="00727285">
      <w:pPr>
        <w:spacing w:before="120" w:after="120"/>
        <w:jc w:val="both"/>
        <w:rPr>
          <w:rFonts w:asciiTheme="minorHAnsi" w:hAnsiTheme="minorHAnsi"/>
          <w:sz w:val="22"/>
          <w:szCs w:val="22"/>
        </w:rPr>
      </w:pPr>
    </w:p>
    <w:p w14:paraId="25722C72" w14:textId="77777777" w:rsidR="006829FC" w:rsidRPr="000C0504" w:rsidRDefault="00FD12A8" w:rsidP="00150B3C">
      <w:pPr>
        <w:spacing w:before="120" w:after="120"/>
        <w:ind w:firstLine="360"/>
        <w:jc w:val="both"/>
        <w:rPr>
          <w:rFonts w:asciiTheme="minorHAnsi" w:hAnsiTheme="minorHAnsi"/>
          <w:sz w:val="22"/>
          <w:szCs w:val="22"/>
        </w:rPr>
      </w:pPr>
      <w:r w:rsidRPr="001D1B1E">
        <w:rPr>
          <w:rFonts w:asciiTheme="minorHAnsi" w:hAnsiTheme="minorHAnsi"/>
          <w:sz w:val="22"/>
          <w:szCs w:val="22"/>
        </w:rPr>
        <w:t xml:space="preserve">Zmena a zrušenie vyzvania môžu byť vykonané v súlade s postupom uvedeným v § 17 ods. 6 až 8 zákona o príspevku z EŠIF. Vzhľadom </w:t>
      </w:r>
      <w:r w:rsidRPr="000C0504">
        <w:rPr>
          <w:rFonts w:asciiTheme="minorHAnsi" w:hAnsiTheme="minorHAnsi"/>
          <w:sz w:val="22"/>
          <w:szCs w:val="22"/>
        </w:rPr>
        <w:t xml:space="preserve">na charakter projektov technickej pomoci a s ohľadom na skutočnosť, že v rámci výberu týchto projektov nedochádza k súťaži, sa neaplikujú ustanovenia kapitoly 3.1.1.1 Systému riadenia EŠIF a posúdenie charakteru zmeny vyzvania je vždy na individuálnom posúdení RO </w:t>
      </w:r>
      <w:r w:rsidR="0025093D" w:rsidRPr="000C0504">
        <w:rPr>
          <w:rFonts w:asciiTheme="minorHAnsi" w:hAnsiTheme="minorHAnsi"/>
          <w:sz w:val="22"/>
          <w:szCs w:val="22"/>
        </w:rPr>
        <w:t xml:space="preserve">OP TP </w:t>
      </w:r>
      <w:r w:rsidRPr="000C0504">
        <w:rPr>
          <w:rFonts w:asciiTheme="minorHAnsi" w:hAnsiTheme="minorHAnsi"/>
          <w:sz w:val="22"/>
          <w:szCs w:val="22"/>
        </w:rPr>
        <w:t>s ohľadom na dopad navrhovanej zmeny na</w:t>
      </w:r>
      <w:r w:rsidR="00150B3C" w:rsidRPr="000C0504">
        <w:rPr>
          <w:rFonts w:asciiTheme="minorHAnsi" w:hAnsiTheme="minorHAnsi"/>
          <w:sz w:val="22"/>
          <w:szCs w:val="22"/>
        </w:rPr>
        <w:t> </w:t>
      </w:r>
      <w:r w:rsidRPr="000C0504">
        <w:rPr>
          <w:rFonts w:asciiTheme="minorHAnsi" w:hAnsiTheme="minorHAnsi"/>
          <w:sz w:val="22"/>
          <w:szCs w:val="22"/>
        </w:rPr>
        <w:t>žiadateľa.</w:t>
      </w:r>
    </w:p>
    <w:p w14:paraId="281FDC0B" w14:textId="77777777" w:rsidR="00150B3C" w:rsidRPr="000C0504" w:rsidRDefault="00150B3C" w:rsidP="00150B3C">
      <w:pPr>
        <w:spacing w:before="120" w:after="120"/>
        <w:ind w:firstLine="360"/>
        <w:jc w:val="both"/>
        <w:rPr>
          <w:rFonts w:asciiTheme="minorHAnsi" w:hAnsiTheme="minorHAnsi"/>
          <w:sz w:val="22"/>
          <w:szCs w:val="22"/>
        </w:rPr>
      </w:pPr>
    </w:p>
    <w:p w14:paraId="67BBE4CD" w14:textId="77777777" w:rsidR="00584F91" w:rsidRDefault="00584F91">
      <w:pPr>
        <w:spacing w:after="200" w:line="276" w:lineRule="auto"/>
        <w:rPr>
          <w:rFonts w:asciiTheme="minorHAnsi" w:hAnsiTheme="minorHAnsi"/>
          <w:b/>
          <w:sz w:val="28"/>
          <w:szCs w:val="28"/>
        </w:rPr>
      </w:pPr>
      <w:r>
        <w:rPr>
          <w:rFonts w:asciiTheme="minorHAnsi" w:hAnsiTheme="minorHAnsi"/>
          <w:b/>
          <w:sz w:val="28"/>
          <w:szCs w:val="28"/>
        </w:rPr>
        <w:br w:type="page"/>
      </w:r>
    </w:p>
    <w:p w14:paraId="69496889" w14:textId="5CB004FA" w:rsidR="006829FC" w:rsidRPr="0063716F"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b/>
          <w:sz w:val="28"/>
          <w:szCs w:val="28"/>
        </w:rPr>
      </w:pPr>
      <w:r w:rsidRPr="0063716F">
        <w:rPr>
          <w:rFonts w:asciiTheme="minorHAnsi" w:hAnsiTheme="minorHAnsi"/>
          <w:b/>
          <w:sz w:val="28"/>
          <w:szCs w:val="28"/>
        </w:rPr>
        <w:lastRenderedPageBreak/>
        <w:t>Prílohy v</w:t>
      </w:r>
      <w:r w:rsidR="00727285" w:rsidRPr="0063716F">
        <w:rPr>
          <w:rFonts w:asciiTheme="minorHAnsi" w:hAnsiTheme="minorHAnsi"/>
          <w:b/>
          <w:sz w:val="28"/>
          <w:szCs w:val="28"/>
        </w:rPr>
        <w:t>y</w:t>
      </w:r>
      <w:r w:rsidRPr="0063716F">
        <w:rPr>
          <w:rFonts w:asciiTheme="minorHAnsi" w:hAnsiTheme="minorHAnsi"/>
          <w:b/>
          <w:sz w:val="28"/>
          <w:szCs w:val="28"/>
        </w:rPr>
        <w:t>zv</w:t>
      </w:r>
      <w:r w:rsidR="00727285" w:rsidRPr="0063716F">
        <w:rPr>
          <w:rFonts w:asciiTheme="minorHAnsi" w:hAnsiTheme="minorHAnsi"/>
          <w:b/>
          <w:sz w:val="28"/>
          <w:szCs w:val="28"/>
        </w:rPr>
        <w:t>ania</w:t>
      </w:r>
    </w:p>
    <w:p w14:paraId="403C481B" w14:textId="77777777" w:rsidR="006829FC" w:rsidRPr="000C0504" w:rsidRDefault="006829FC" w:rsidP="00727285">
      <w:pPr>
        <w:pStyle w:val="Odsekzoznamu"/>
        <w:spacing w:before="120" w:after="120"/>
        <w:jc w:val="both"/>
        <w:rPr>
          <w:rFonts w:asciiTheme="minorHAnsi" w:hAnsiTheme="minorHAnsi"/>
          <w:bCs/>
          <w:iCs/>
          <w:sz w:val="22"/>
          <w:szCs w:val="22"/>
        </w:rPr>
      </w:pPr>
    </w:p>
    <w:p w14:paraId="63A702B5" w14:textId="5567F344" w:rsidR="006829FC" w:rsidRPr="0063716F" w:rsidRDefault="006829FC" w:rsidP="009A4624">
      <w:pPr>
        <w:pStyle w:val="Odsekzoznamu1"/>
        <w:numPr>
          <w:ilvl w:val="0"/>
          <w:numId w:val="4"/>
        </w:numPr>
        <w:spacing w:before="120" w:after="120"/>
        <w:ind w:left="714" w:hanging="357"/>
        <w:contextualSpacing w:val="0"/>
        <w:jc w:val="both"/>
        <w:rPr>
          <w:rFonts w:asciiTheme="minorHAnsi" w:hAnsiTheme="minorHAnsi"/>
          <w:bCs/>
          <w:iCs/>
          <w:sz w:val="22"/>
          <w:szCs w:val="22"/>
        </w:rPr>
      </w:pPr>
      <w:r w:rsidRPr="0063716F">
        <w:rPr>
          <w:rFonts w:asciiTheme="minorHAnsi" w:hAnsiTheme="minorHAnsi"/>
          <w:bCs/>
          <w:iCs/>
          <w:sz w:val="22"/>
          <w:szCs w:val="22"/>
        </w:rPr>
        <w:t xml:space="preserve">Formulár </w:t>
      </w:r>
      <w:r w:rsidR="00A71778" w:rsidRPr="0063716F">
        <w:rPr>
          <w:rFonts w:asciiTheme="minorHAnsi" w:hAnsiTheme="minorHAnsi"/>
          <w:bCs/>
          <w:iCs/>
          <w:sz w:val="22"/>
          <w:szCs w:val="22"/>
        </w:rPr>
        <w:t>Žo</w:t>
      </w:r>
      <w:r w:rsidR="003A44D9" w:rsidRPr="0063716F">
        <w:rPr>
          <w:rFonts w:asciiTheme="minorHAnsi" w:hAnsiTheme="minorHAnsi"/>
          <w:bCs/>
          <w:iCs/>
          <w:sz w:val="22"/>
          <w:szCs w:val="22"/>
        </w:rPr>
        <w:t>NFP</w:t>
      </w:r>
      <w:del w:id="414" w:author="Šušlíková Mária" w:date="2020-10-29T15:24:00Z">
        <w:r w:rsidR="003A329F" w:rsidRPr="0063716F" w:rsidDel="004B7F97">
          <w:rPr>
            <w:rFonts w:asciiTheme="minorHAnsi" w:hAnsiTheme="minorHAnsi"/>
            <w:bCs/>
            <w:iCs/>
            <w:sz w:val="22"/>
            <w:szCs w:val="22"/>
          </w:rPr>
          <w:delText xml:space="preserve"> - </w:delText>
        </w:r>
        <w:r w:rsidR="003A329F" w:rsidRPr="0063716F" w:rsidDel="004B7F97">
          <w:rPr>
            <w:rFonts w:asciiTheme="minorHAnsi" w:hAnsiTheme="minorHAnsi"/>
            <w:b/>
            <w:bCs/>
            <w:iCs/>
            <w:sz w:val="22"/>
            <w:szCs w:val="22"/>
          </w:rPr>
          <w:delText>aktualizovaná</w:delText>
        </w:r>
      </w:del>
      <w:r w:rsidR="00215866" w:rsidRPr="0063716F">
        <w:rPr>
          <w:rFonts w:asciiTheme="minorHAnsi" w:hAnsiTheme="minorHAnsi" w:cstheme="minorHAnsi"/>
          <w:sz w:val="22"/>
          <w:szCs w:val="22"/>
        </w:rPr>
        <w:t>;</w:t>
      </w:r>
    </w:p>
    <w:p w14:paraId="191FBDDC" w14:textId="72A789B9" w:rsidR="00FD12A8" w:rsidRPr="0063716F" w:rsidRDefault="00FD12A8" w:rsidP="009A4624">
      <w:pPr>
        <w:pStyle w:val="Odsekzoznamu"/>
        <w:numPr>
          <w:ilvl w:val="0"/>
          <w:numId w:val="4"/>
        </w:numPr>
        <w:spacing w:before="120" w:after="120"/>
        <w:ind w:left="714" w:hanging="357"/>
        <w:contextualSpacing w:val="0"/>
        <w:jc w:val="both"/>
        <w:rPr>
          <w:rFonts w:asciiTheme="minorHAnsi" w:hAnsiTheme="minorHAnsi"/>
          <w:bCs/>
          <w:iCs/>
          <w:sz w:val="22"/>
          <w:szCs w:val="22"/>
        </w:rPr>
      </w:pPr>
      <w:r w:rsidRPr="0063716F">
        <w:rPr>
          <w:rFonts w:asciiTheme="minorHAnsi" w:hAnsiTheme="minorHAnsi"/>
          <w:bCs/>
          <w:iCs/>
          <w:sz w:val="22"/>
          <w:szCs w:val="22"/>
        </w:rPr>
        <w:t>Zoznam povinných merateľných ukazovateľov</w:t>
      </w:r>
      <w:r w:rsidR="00D178E2" w:rsidRPr="0063716F">
        <w:rPr>
          <w:rFonts w:asciiTheme="minorHAnsi" w:hAnsiTheme="minorHAnsi"/>
          <w:bCs/>
          <w:iCs/>
          <w:sz w:val="22"/>
          <w:szCs w:val="22"/>
        </w:rPr>
        <w:t xml:space="preserve"> </w:t>
      </w:r>
      <w:r w:rsidR="0025093D" w:rsidRPr="0063716F">
        <w:rPr>
          <w:rFonts w:asciiTheme="minorHAnsi" w:hAnsiTheme="minorHAnsi"/>
          <w:bCs/>
          <w:iCs/>
          <w:sz w:val="22"/>
          <w:szCs w:val="22"/>
        </w:rPr>
        <w:t>(vrátane iných údajov relevantných k HP)</w:t>
      </w:r>
      <w:r w:rsidRPr="0063716F">
        <w:rPr>
          <w:rFonts w:asciiTheme="minorHAnsi" w:hAnsiTheme="minorHAnsi"/>
          <w:bCs/>
          <w:iCs/>
          <w:sz w:val="22"/>
          <w:szCs w:val="22"/>
        </w:rPr>
        <w:t xml:space="preserve">; </w:t>
      </w:r>
    </w:p>
    <w:p w14:paraId="7166723C" w14:textId="757753AD" w:rsidR="00FD12A8" w:rsidRPr="0063716F" w:rsidRDefault="0025093D" w:rsidP="009A4624">
      <w:pPr>
        <w:pStyle w:val="Odsekzoznamu"/>
        <w:numPr>
          <w:ilvl w:val="0"/>
          <w:numId w:val="4"/>
        </w:numPr>
        <w:spacing w:before="120" w:after="120"/>
        <w:ind w:left="714" w:hanging="357"/>
        <w:contextualSpacing w:val="0"/>
        <w:jc w:val="both"/>
        <w:rPr>
          <w:rFonts w:asciiTheme="minorHAnsi" w:hAnsiTheme="minorHAnsi"/>
          <w:bCs/>
          <w:iCs/>
          <w:sz w:val="22"/>
          <w:szCs w:val="22"/>
        </w:rPr>
      </w:pPr>
      <w:del w:id="415" w:author="Šušlíková Mária" w:date="2020-11-09T18:27:00Z">
        <w:r w:rsidRPr="0063716F" w:rsidDel="00400519">
          <w:rPr>
            <w:rFonts w:asciiTheme="minorHAnsi" w:hAnsiTheme="minorHAnsi"/>
            <w:bCs/>
            <w:iCs/>
            <w:sz w:val="22"/>
            <w:szCs w:val="22"/>
          </w:rPr>
          <w:delText>Informácia pre žiadateľov o nenávratný finančný príspevok, resp. o príspevok v zmysle čl. 105a a nasl. nariadenia Európskeho parlamentu a Rady (EÚ, Euratom) 1929/2015 z 28. októbra 2015,  ktorým sa mení nariadenie (EÚ, Euratom) č. 966/2012 o rozpočtových pravidlách, ktoré sa vzťahujú na všeobecný rozpočet Únie</w:delText>
        </w:r>
      </w:del>
      <w:ins w:id="416" w:author="Šušlíková Mária" w:date="2020-11-09T18:27:00Z">
        <w:r w:rsidR="00400519">
          <w:rPr>
            <w:rFonts w:asciiTheme="minorHAnsi" w:hAnsiTheme="minorHAnsi"/>
            <w:bCs/>
            <w:iCs/>
          </w:rPr>
          <w:t xml:space="preserve">Informácia pre žiadateľov o nenávratný finančný príspevok / o príspevok, ktorá je zverejnená na webovom sídle </w:t>
        </w:r>
        <w:r w:rsidR="00400519">
          <w:rPr>
            <w:rFonts w:asciiTheme="minorHAnsi" w:hAnsiTheme="minorHAnsi"/>
            <w:bCs/>
            <w:iCs/>
          </w:rPr>
          <w:fldChar w:fldCharType="begin"/>
        </w:r>
        <w:r w:rsidR="00400519">
          <w:rPr>
            <w:rFonts w:asciiTheme="minorHAnsi" w:hAnsiTheme="minorHAnsi"/>
            <w:bCs/>
            <w:iCs/>
          </w:rPr>
          <w:instrText xml:space="preserve"> HYPERLINK "http://www.olaf.vlada.gov.sk/system-vcasneho-odhalovania-rizika-a-vylucenia-edes/" </w:instrText>
        </w:r>
        <w:r w:rsidR="00400519">
          <w:rPr>
            <w:rFonts w:asciiTheme="minorHAnsi" w:hAnsiTheme="minorHAnsi"/>
            <w:bCs/>
            <w:iCs/>
          </w:rPr>
          <w:fldChar w:fldCharType="separate"/>
        </w:r>
        <w:r w:rsidR="00400519">
          <w:rPr>
            <w:rStyle w:val="Hypertextovprepojenie"/>
            <w:rFonts w:asciiTheme="minorHAnsi" w:eastAsiaTheme="majorEastAsia" w:hAnsiTheme="minorHAnsi"/>
            <w:bCs/>
            <w:iCs/>
          </w:rPr>
          <w:t>http://www.olaf.vlada.gov.sk/system-vcasneho-odhalovania-rizika-a-vylucenia-edes/</w:t>
        </w:r>
        <w:r w:rsidR="00400519">
          <w:rPr>
            <w:rFonts w:asciiTheme="minorHAnsi" w:hAnsiTheme="minorHAnsi"/>
            <w:bCs/>
            <w:iCs/>
          </w:rPr>
          <w:fldChar w:fldCharType="end"/>
        </w:r>
      </w:ins>
      <w:r w:rsidRPr="0063716F">
        <w:rPr>
          <w:rFonts w:asciiTheme="minorHAnsi" w:hAnsiTheme="minorHAnsi"/>
          <w:bCs/>
          <w:iCs/>
          <w:sz w:val="22"/>
          <w:szCs w:val="22"/>
        </w:rPr>
        <w:t>;</w:t>
      </w:r>
      <w:r w:rsidR="001625A3" w:rsidRPr="0063716F">
        <w:rPr>
          <w:rFonts w:asciiTheme="minorHAnsi" w:hAnsiTheme="minorHAnsi"/>
          <w:bCs/>
          <w:iCs/>
          <w:sz w:val="22"/>
          <w:szCs w:val="22"/>
        </w:rPr>
        <w:t xml:space="preserve"> </w:t>
      </w:r>
    </w:p>
    <w:p w14:paraId="02396980" w14:textId="115F3EF4" w:rsidR="00FD12A8" w:rsidRPr="0063716F" w:rsidRDefault="00FD12A8" w:rsidP="009A4624">
      <w:pPr>
        <w:pStyle w:val="Odsekzoznamu"/>
        <w:numPr>
          <w:ilvl w:val="0"/>
          <w:numId w:val="4"/>
        </w:numPr>
        <w:spacing w:before="120" w:after="120"/>
        <w:ind w:left="714" w:hanging="357"/>
        <w:contextualSpacing w:val="0"/>
        <w:jc w:val="both"/>
        <w:rPr>
          <w:rFonts w:asciiTheme="minorHAnsi" w:hAnsiTheme="minorHAnsi"/>
          <w:bCs/>
          <w:iCs/>
          <w:sz w:val="22"/>
          <w:szCs w:val="22"/>
        </w:rPr>
      </w:pPr>
      <w:r w:rsidRPr="0063716F">
        <w:rPr>
          <w:rFonts w:asciiTheme="minorHAnsi" w:hAnsiTheme="minorHAnsi"/>
          <w:bCs/>
          <w:iCs/>
          <w:sz w:val="22"/>
          <w:szCs w:val="22"/>
        </w:rPr>
        <w:t>Vzor povinnej prílohy k žiadosti o NFP - Opis projektu</w:t>
      </w:r>
      <w:r w:rsidR="00467383">
        <w:rPr>
          <w:rFonts w:asciiTheme="minorHAnsi" w:hAnsiTheme="minorHAnsi"/>
          <w:bCs/>
          <w:iCs/>
          <w:sz w:val="22"/>
          <w:szCs w:val="22"/>
        </w:rPr>
        <w:t xml:space="preserve">; </w:t>
      </w:r>
    </w:p>
    <w:p w14:paraId="6F911728" w14:textId="05E67946" w:rsidR="00FD12A8" w:rsidRPr="0063716F" w:rsidRDefault="00FD12A8" w:rsidP="009A4624">
      <w:pPr>
        <w:pStyle w:val="Odsekzoznamu"/>
        <w:numPr>
          <w:ilvl w:val="0"/>
          <w:numId w:val="4"/>
        </w:numPr>
        <w:spacing w:before="120" w:after="120"/>
        <w:ind w:left="714" w:hanging="357"/>
        <w:contextualSpacing w:val="0"/>
        <w:jc w:val="both"/>
        <w:rPr>
          <w:rFonts w:asciiTheme="minorHAnsi" w:hAnsiTheme="minorHAnsi"/>
          <w:bCs/>
          <w:iCs/>
          <w:sz w:val="22"/>
          <w:szCs w:val="22"/>
        </w:rPr>
      </w:pPr>
      <w:r w:rsidRPr="0063716F">
        <w:rPr>
          <w:rFonts w:asciiTheme="minorHAnsi" w:hAnsiTheme="minorHAnsi"/>
          <w:bCs/>
          <w:iCs/>
          <w:sz w:val="22"/>
          <w:szCs w:val="22"/>
        </w:rPr>
        <w:t>Vzor Výzvy na doplnenie ŽoNFP</w:t>
      </w:r>
      <w:r w:rsidR="00BC03E8">
        <w:rPr>
          <w:rFonts w:asciiTheme="minorHAnsi" w:hAnsiTheme="minorHAnsi"/>
          <w:bCs/>
          <w:iCs/>
          <w:sz w:val="22"/>
          <w:szCs w:val="22"/>
        </w:rPr>
        <w:t xml:space="preserve"> </w:t>
      </w:r>
      <w:ins w:id="417" w:author="Šušlíková Mária" w:date="2020-11-19T09:30:00Z">
        <w:r w:rsidR="00BC03E8">
          <w:rPr>
            <w:rFonts w:asciiTheme="minorHAnsi" w:hAnsiTheme="minorHAnsi"/>
            <w:bCs/>
            <w:iCs/>
          </w:rPr>
          <w:t xml:space="preserve">– </w:t>
        </w:r>
        <w:r w:rsidR="00BC03E8">
          <w:rPr>
            <w:rFonts w:asciiTheme="minorHAnsi" w:hAnsiTheme="minorHAnsi"/>
            <w:b/>
            <w:bCs/>
            <w:iCs/>
          </w:rPr>
          <w:t>aktualizovaná;</w:t>
        </w:r>
      </w:ins>
    </w:p>
    <w:p w14:paraId="22C908A0" w14:textId="4393C69E" w:rsidR="00343ECF" w:rsidRPr="0063716F" w:rsidRDefault="00343ECF" w:rsidP="009A4624">
      <w:pPr>
        <w:pStyle w:val="Odsekzoznamu"/>
        <w:numPr>
          <w:ilvl w:val="0"/>
          <w:numId w:val="4"/>
        </w:numPr>
        <w:spacing w:before="120" w:after="120"/>
        <w:ind w:left="714" w:hanging="357"/>
        <w:contextualSpacing w:val="0"/>
        <w:jc w:val="both"/>
        <w:rPr>
          <w:rFonts w:asciiTheme="minorHAnsi" w:hAnsiTheme="minorHAnsi"/>
          <w:bCs/>
          <w:iCs/>
          <w:sz w:val="22"/>
          <w:szCs w:val="22"/>
        </w:rPr>
      </w:pPr>
      <w:r w:rsidRPr="0063716F">
        <w:rPr>
          <w:rFonts w:asciiTheme="minorHAnsi" w:hAnsiTheme="minorHAnsi"/>
          <w:bCs/>
          <w:iCs/>
          <w:sz w:val="22"/>
          <w:szCs w:val="22"/>
        </w:rPr>
        <w:t xml:space="preserve">Vzor </w:t>
      </w:r>
      <w:r w:rsidR="000D6D0F" w:rsidRPr="0063716F">
        <w:rPr>
          <w:rFonts w:asciiTheme="minorHAnsi" w:hAnsiTheme="minorHAnsi"/>
          <w:bCs/>
          <w:iCs/>
          <w:sz w:val="22"/>
          <w:szCs w:val="22"/>
        </w:rPr>
        <w:t>povinnej prílohy - Č</w:t>
      </w:r>
      <w:r w:rsidRPr="0063716F">
        <w:rPr>
          <w:rFonts w:asciiTheme="minorHAnsi" w:hAnsiTheme="minorHAnsi"/>
          <w:bCs/>
          <w:iCs/>
          <w:sz w:val="22"/>
          <w:szCs w:val="22"/>
        </w:rPr>
        <w:t>estné vyhláseni</w:t>
      </w:r>
      <w:r w:rsidR="000D6D0F" w:rsidRPr="0063716F">
        <w:rPr>
          <w:rFonts w:asciiTheme="minorHAnsi" w:hAnsiTheme="minorHAnsi"/>
          <w:bCs/>
          <w:iCs/>
          <w:sz w:val="22"/>
          <w:szCs w:val="22"/>
        </w:rPr>
        <w:t>e</w:t>
      </w:r>
      <w:r w:rsidRPr="0063716F">
        <w:rPr>
          <w:rFonts w:asciiTheme="minorHAnsi" w:hAnsiTheme="minorHAnsi"/>
          <w:bCs/>
          <w:iCs/>
          <w:sz w:val="22"/>
          <w:szCs w:val="22"/>
        </w:rPr>
        <w:t xml:space="preserve"> partnera</w:t>
      </w:r>
      <w:r w:rsidR="000D6D0F" w:rsidRPr="0063716F">
        <w:rPr>
          <w:rFonts w:asciiTheme="minorHAnsi" w:hAnsiTheme="minorHAnsi"/>
          <w:bCs/>
          <w:iCs/>
          <w:sz w:val="22"/>
          <w:szCs w:val="22"/>
        </w:rPr>
        <w:t xml:space="preserve"> žiadateľa o</w:t>
      </w:r>
      <w:r w:rsidR="005B2D6C">
        <w:rPr>
          <w:rFonts w:asciiTheme="minorHAnsi" w:hAnsiTheme="minorHAnsi"/>
          <w:bCs/>
          <w:iCs/>
          <w:sz w:val="22"/>
          <w:szCs w:val="22"/>
        </w:rPr>
        <w:t> </w:t>
      </w:r>
      <w:r w:rsidR="000D6D0F" w:rsidRPr="0063716F">
        <w:rPr>
          <w:rFonts w:asciiTheme="minorHAnsi" w:hAnsiTheme="minorHAnsi"/>
          <w:bCs/>
          <w:iCs/>
          <w:sz w:val="22"/>
          <w:szCs w:val="22"/>
        </w:rPr>
        <w:t>NFP</w:t>
      </w:r>
      <w:r w:rsidR="005B2D6C">
        <w:rPr>
          <w:rFonts w:asciiTheme="minorHAnsi" w:hAnsiTheme="minorHAnsi"/>
          <w:bCs/>
          <w:iCs/>
          <w:sz w:val="22"/>
          <w:szCs w:val="22"/>
        </w:rPr>
        <w:t>.</w:t>
      </w:r>
      <w:r w:rsidR="0063716F">
        <w:rPr>
          <w:rFonts w:asciiTheme="minorHAnsi" w:hAnsiTheme="minorHAnsi"/>
          <w:bCs/>
          <w:iCs/>
          <w:sz w:val="22"/>
          <w:szCs w:val="22"/>
        </w:rPr>
        <w:t xml:space="preserve"> </w:t>
      </w:r>
    </w:p>
    <w:p w14:paraId="155CB273" w14:textId="77777777" w:rsidR="006829FC" w:rsidRPr="001D1B1E" w:rsidRDefault="006829FC" w:rsidP="00727285">
      <w:pPr>
        <w:spacing w:before="120" w:after="120"/>
        <w:rPr>
          <w:rFonts w:asciiTheme="minorHAnsi" w:hAnsiTheme="minorHAnsi"/>
        </w:rPr>
      </w:pPr>
    </w:p>
    <w:p w14:paraId="2036B4D4" w14:textId="77777777" w:rsidR="00400374" w:rsidRPr="0063716F" w:rsidRDefault="00400374" w:rsidP="00727285">
      <w:pPr>
        <w:spacing w:before="120" w:after="120"/>
        <w:rPr>
          <w:rFonts w:asciiTheme="minorHAnsi" w:hAnsiTheme="minorHAnsi"/>
        </w:rPr>
      </w:pPr>
    </w:p>
    <w:sectPr w:rsidR="00400374" w:rsidRPr="0063716F" w:rsidSect="0063716F">
      <w:headerReference w:type="default" r:id="rId35"/>
      <w:footerReference w:type="default" r:id="rId36"/>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18A3F6" w14:textId="77777777" w:rsidR="00894972" w:rsidRDefault="00894972" w:rsidP="006829FC">
      <w:r>
        <w:separator/>
      </w:r>
    </w:p>
  </w:endnote>
  <w:endnote w:type="continuationSeparator" w:id="0">
    <w:p w14:paraId="7BD7AF18" w14:textId="77777777" w:rsidR="00894972" w:rsidRDefault="00894972" w:rsidP="006829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95708"/>
      <w:docPartObj>
        <w:docPartGallery w:val="Page Numbers (Bottom of Page)"/>
        <w:docPartUnique/>
      </w:docPartObj>
    </w:sdtPr>
    <w:sdtEndPr/>
    <w:sdtContent>
      <w:p w14:paraId="46F9F8FE" w14:textId="631CB7DA" w:rsidR="00894972" w:rsidRDefault="00894972">
        <w:pPr>
          <w:pStyle w:val="Pta"/>
          <w:jc w:val="center"/>
        </w:pPr>
        <w:r>
          <w:fldChar w:fldCharType="begin"/>
        </w:r>
        <w:r>
          <w:instrText>PAGE   \* MERGEFORMAT</w:instrText>
        </w:r>
        <w:r>
          <w:fldChar w:fldCharType="separate"/>
        </w:r>
        <w:r w:rsidR="0087490B">
          <w:rPr>
            <w:noProof/>
          </w:rPr>
          <w:t>20</w:t>
        </w:r>
        <w:r>
          <w:fldChar w:fldCharType="end"/>
        </w:r>
      </w:p>
    </w:sdtContent>
  </w:sdt>
  <w:p w14:paraId="2F460A6C" w14:textId="77777777" w:rsidR="00894972" w:rsidRDefault="00894972">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5BB5B7" w14:textId="77777777" w:rsidR="00894972" w:rsidRDefault="00894972" w:rsidP="006829FC">
      <w:r>
        <w:separator/>
      </w:r>
    </w:p>
  </w:footnote>
  <w:footnote w:type="continuationSeparator" w:id="0">
    <w:p w14:paraId="6087D716" w14:textId="77777777" w:rsidR="00894972" w:rsidRDefault="00894972" w:rsidP="006829FC">
      <w:r>
        <w:continuationSeparator/>
      </w:r>
    </w:p>
  </w:footnote>
  <w:footnote w:id="1">
    <w:p w14:paraId="5393D6EB" w14:textId="77777777" w:rsidR="00894972" w:rsidDel="00CE60E1" w:rsidRDefault="00894972" w:rsidP="000D6D0F">
      <w:pPr>
        <w:pStyle w:val="Textpoznmkypodiarou"/>
        <w:rPr>
          <w:del w:id="197" w:author="Kopecká Monika" w:date="2018-11-21T15:14:00Z"/>
        </w:rPr>
      </w:pPr>
      <w:r>
        <w:rPr>
          <w:rStyle w:val="Odkaznapoznmkupodiarou"/>
        </w:rPr>
        <w:footnoteRef/>
      </w:r>
      <w:r>
        <w:t xml:space="preserve"> </w:t>
      </w:r>
      <w:r w:rsidRPr="00EC2373">
        <w:t>Zákon č. 82/2005 Z. z. o nelegálnej práci a nelegálnom zamestnávaní a o zmene a doplnení niektorých zákonov v znení neskorších predpisov.</w:t>
      </w:r>
    </w:p>
  </w:footnote>
  <w:footnote w:id="2">
    <w:p w14:paraId="69A8C578" w14:textId="77777777" w:rsidR="00894972" w:rsidRDefault="00894972" w:rsidP="00287F44">
      <w:pPr>
        <w:pStyle w:val="Textpoznmkypodiarou"/>
        <w:jc w:val="both"/>
      </w:pPr>
      <w:r>
        <w:rPr>
          <w:rStyle w:val="Odkaznapoznmkupodiarou"/>
        </w:rPr>
        <w:footnoteRef/>
      </w:r>
      <w: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w:t>
      </w:r>
    </w:p>
  </w:footnote>
  <w:footnote w:id="3">
    <w:p w14:paraId="13E2567D" w14:textId="77777777" w:rsidR="00894972" w:rsidRDefault="00894972" w:rsidP="00BC38ED">
      <w:pPr>
        <w:pStyle w:val="Textpoznmkypodiarou"/>
        <w:jc w:val="both"/>
      </w:pPr>
      <w:r>
        <w:rPr>
          <w:rStyle w:val="Odkaznapoznmkupodiarou"/>
        </w:rPr>
        <w:footnoteRef/>
      </w:r>
      <w:r>
        <w:t xml:space="preserve"> RO je oprávnený umožniť žiadateľom predloženie dokumentu aj v inom formáte, ako povoľuje </w:t>
      </w:r>
      <w:r w:rsidRPr="00E67D91">
        <w:t>Výnos MF SR č. 55/2014 Z.</w:t>
      </w:r>
      <w:r>
        <w:t xml:space="preserve"> </w:t>
      </w:r>
      <w:r w:rsidRPr="00E67D91">
        <w:t xml:space="preserve">z. o štandardoch pre </w:t>
      </w:r>
      <w:r>
        <w:t xml:space="preserve">informačné systémy verejnej správy v znení neskorších predpisov.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78519E" w14:textId="024A332D" w:rsidR="00894972" w:rsidRPr="005B2D6C" w:rsidRDefault="00894972" w:rsidP="006829FC">
    <w:pPr>
      <w:rPr>
        <w:rFonts w:asciiTheme="minorHAnsi" w:hAnsiTheme="minorHAnsi"/>
        <w:b/>
      </w:rPr>
    </w:pPr>
    <w:r w:rsidRPr="006829FC">
      <w:rPr>
        <w:noProof/>
      </w:rPr>
      <w:drawing>
        <wp:anchor distT="0" distB="0" distL="114300" distR="114300" simplePos="0" relativeHeight="251660288" behindDoc="1" locked="0" layoutInCell="1" allowOverlap="1" wp14:anchorId="0986A5F1" wp14:editId="0D98D729">
          <wp:simplePos x="0" y="0"/>
          <wp:positionH relativeFrom="column">
            <wp:posOffset>81280</wp:posOffset>
          </wp:positionH>
          <wp:positionV relativeFrom="paragraph">
            <wp:posOffset>-182880</wp:posOffset>
          </wp:positionV>
          <wp:extent cx="828040" cy="629920"/>
          <wp:effectExtent l="0" t="0" r="0" b="0"/>
          <wp:wrapNone/>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040" cy="62992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r w:rsidRPr="006829FC">
      <w:t xml:space="preserve">              </w:t>
    </w:r>
    <w:r w:rsidRPr="005B2D6C">
      <w:rPr>
        <w:rFonts w:asciiTheme="minorHAnsi" w:hAnsiTheme="minorHAnsi"/>
        <w:b/>
      </w:rPr>
      <w:t>Riadiaci orgán pre operačný program Technická pomoc 2014-2020</w:t>
    </w:r>
  </w:p>
  <w:p w14:paraId="7399F839" w14:textId="77777777" w:rsidR="00894972" w:rsidRPr="006829FC" w:rsidRDefault="00894972" w:rsidP="006829FC"/>
  <w:p w14:paraId="54E00492" w14:textId="2B688320" w:rsidR="00894972" w:rsidRPr="006829FC" w:rsidRDefault="00894972" w:rsidP="005B2D6C">
    <w:pPr>
      <w:pStyle w:val="Hlavika"/>
      <w:rPr>
        <w:b/>
      </w:rPr>
    </w:pPr>
    <w:r>
      <w:rPr>
        <w:rFonts w:asciiTheme="minorHAnsi" w:hAnsiTheme="minorHAnsi"/>
      </w:rPr>
      <w:t xml:space="preserve">                                              Konsolidovaná verzia po zmene č. </w:t>
    </w:r>
    <w:del w:id="418" w:author="Šušlíková Mária" w:date="2020-10-29T13:33:00Z">
      <w:r w:rsidDel="006A0F64">
        <w:rPr>
          <w:rFonts w:asciiTheme="minorHAnsi" w:hAnsiTheme="minorHAnsi"/>
        </w:rPr>
        <w:delText xml:space="preserve">4 </w:delText>
      </w:r>
    </w:del>
    <w:ins w:id="419" w:author="Šušlíková Mária" w:date="2020-10-29T13:33:00Z">
      <w:r>
        <w:rPr>
          <w:rFonts w:asciiTheme="minorHAnsi" w:hAnsiTheme="minorHAnsi"/>
        </w:rPr>
        <w:t xml:space="preserve">5 </w:t>
      </w:r>
    </w:ins>
    <w:r>
      <w:rPr>
        <w:rFonts w:asciiTheme="minorHAnsi" w:hAnsiTheme="minorHAnsi"/>
      </w:rPr>
      <w:t>z</w:t>
    </w:r>
    <w:del w:id="420" w:author="Šušlíková, Mária" w:date="2020-12-15T15:42:00Z">
      <w:r w:rsidDel="0063091C">
        <w:rPr>
          <w:rFonts w:asciiTheme="minorHAnsi" w:hAnsiTheme="minorHAnsi"/>
        </w:rPr>
        <w:delText xml:space="preserve"> </w:delText>
      </w:r>
    </w:del>
    <w:ins w:id="421" w:author="Šušlíková, Mária" w:date="2020-12-15T15:42:00Z">
      <w:r w:rsidR="0063091C">
        <w:rPr>
          <w:rFonts w:asciiTheme="minorHAnsi" w:hAnsiTheme="minorHAnsi"/>
        </w:rPr>
        <w:t> </w:t>
      </w:r>
    </w:ins>
    <w:del w:id="422" w:author="Šušlíková, Mária" w:date="2020-12-15T15:42:00Z">
      <w:r w:rsidRPr="00DD78A7" w:rsidDel="0063091C">
        <w:rPr>
          <w:rFonts w:asciiTheme="minorHAnsi" w:hAnsiTheme="minorHAnsi"/>
        </w:rPr>
        <w:delText>21. 08. 2019</w:delText>
      </w:r>
    </w:del>
    <w:ins w:id="423" w:author="Šušlíková, Mária" w:date="2020-12-15T15:42:00Z">
      <w:r w:rsidR="0063091C">
        <w:rPr>
          <w:rFonts w:asciiTheme="minorHAnsi" w:hAnsiTheme="minorHAnsi"/>
        </w:rPr>
        <w:t>23.12.2020</w:t>
      </w:r>
    </w:ins>
  </w:p>
  <w:p w14:paraId="311C3DA4" w14:textId="77777777" w:rsidR="00894972" w:rsidRDefault="0089497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36F8F9D"/>
    <w:multiLevelType w:val="hybridMultilevel"/>
    <w:tmpl w:val="1807A2D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7310885"/>
    <w:multiLevelType w:val="hybridMultilevel"/>
    <w:tmpl w:val="D0E8CC8A"/>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 w15:restartNumberingAfterBreak="0">
    <w:nsid w:val="0A9D587D"/>
    <w:multiLevelType w:val="hybridMultilevel"/>
    <w:tmpl w:val="0D2CD5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58F42C5"/>
    <w:multiLevelType w:val="hybridMultilevel"/>
    <w:tmpl w:val="810AD592"/>
    <w:lvl w:ilvl="0" w:tplc="041B0003">
      <w:start w:val="1"/>
      <w:numFmt w:val="bullet"/>
      <w:lvlText w:val="o"/>
      <w:lvlJc w:val="left"/>
      <w:pPr>
        <w:ind w:left="1428" w:hanging="360"/>
      </w:pPr>
      <w:rPr>
        <w:rFonts w:ascii="Courier New" w:hAnsi="Courier New" w:cs="Courier New"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4" w15:restartNumberingAfterBreak="0">
    <w:nsid w:val="16C83644"/>
    <w:multiLevelType w:val="hybridMultilevel"/>
    <w:tmpl w:val="8D4E4B4E"/>
    <w:lvl w:ilvl="0" w:tplc="AED25B50">
      <w:start w:val="3"/>
      <w:numFmt w:val="bullet"/>
      <w:lvlText w:val="-"/>
      <w:lvlJc w:val="left"/>
      <w:pPr>
        <w:ind w:left="720" w:hanging="360"/>
      </w:pPr>
      <w:rPr>
        <w:rFonts w:ascii="Times New Roman" w:eastAsiaTheme="minorEastAsia"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5" w15:restartNumberingAfterBreak="0">
    <w:nsid w:val="1C3C5E6B"/>
    <w:multiLevelType w:val="hybridMultilevel"/>
    <w:tmpl w:val="08343616"/>
    <w:lvl w:ilvl="0" w:tplc="041B0003">
      <w:start w:val="1"/>
      <w:numFmt w:val="bullet"/>
      <w:lvlText w:val="o"/>
      <w:lvlJc w:val="left"/>
      <w:pPr>
        <w:ind w:left="720" w:hanging="360"/>
      </w:pPr>
      <w:rPr>
        <w:rFonts w:ascii="Courier New" w:hAnsi="Courier New" w:cs="Courier New"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262E9DFB"/>
    <w:multiLevelType w:val="hybridMultilevel"/>
    <w:tmpl w:val="D2359DF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2AA52E6D"/>
    <w:multiLevelType w:val="hybridMultilevel"/>
    <w:tmpl w:val="7E4C90C8"/>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C8657C6"/>
    <w:multiLevelType w:val="hybridMultilevel"/>
    <w:tmpl w:val="1B0AAF72"/>
    <w:lvl w:ilvl="0" w:tplc="041B0017">
      <w:start w:val="1"/>
      <w:numFmt w:val="lowerLetter"/>
      <w:lvlText w:val="%1)"/>
      <w:lvlJc w:val="left"/>
      <w:pPr>
        <w:ind w:left="1429" w:hanging="360"/>
      </w:pPr>
    </w:lvl>
    <w:lvl w:ilvl="1" w:tplc="041B0019">
      <w:start w:val="1"/>
      <w:numFmt w:val="lowerLetter"/>
      <w:lvlText w:val="%2."/>
      <w:lvlJc w:val="left"/>
      <w:pPr>
        <w:ind w:left="2149" w:hanging="360"/>
      </w:pPr>
    </w:lvl>
    <w:lvl w:ilvl="2" w:tplc="041B001B">
      <w:start w:val="1"/>
      <w:numFmt w:val="lowerRoman"/>
      <w:lvlText w:val="%3."/>
      <w:lvlJc w:val="right"/>
      <w:pPr>
        <w:ind w:left="2869" w:hanging="180"/>
      </w:pPr>
    </w:lvl>
    <w:lvl w:ilvl="3" w:tplc="041B000F">
      <w:start w:val="1"/>
      <w:numFmt w:val="decimal"/>
      <w:lvlText w:val="%4."/>
      <w:lvlJc w:val="left"/>
      <w:pPr>
        <w:ind w:left="3589" w:hanging="360"/>
      </w:pPr>
    </w:lvl>
    <w:lvl w:ilvl="4" w:tplc="041B0019">
      <w:start w:val="1"/>
      <w:numFmt w:val="lowerLetter"/>
      <w:lvlText w:val="%5."/>
      <w:lvlJc w:val="left"/>
      <w:pPr>
        <w:ind w:left="4309" w:hanging="360"/>
      </w:pPr>
    </w:lvl>
    <w:lvl w:ilvl="5" w:tplc="041B001B">
      <w:start w:val="1"/>
      <w:numFmt w:val="lowerRoman"/>
      <w:lvlText w:val="%6."/>
      <w:lvlJc w:val="right"/>
      <w:pPr>
        <w:ind w:left="5029" w:hanging="180"/>
      </w:pPr>
    </w:lvl>
    <w:lvl w:ilvl="6" w:tplc="041B000F">
      <w:start w:val="1"/>
      <w:numFmt w:val="decimal"/>
      <w:lvlText w:val="%7."/>
      <w:lvlJc w:val="left"/>
      <w:pPr>
        <w:ind w:left="5749" w:hanging="360"/>
      </w:pPr>
    </w:lvl>
    <w:lvl w:ilvl="7" w:tplc="041B0019">
      <w:start w:val="1"/>
      <w:numFmt w:val="lowerLetter"/>
      <w:lvlText w:val="%8."/>
      <w:lvlJc w:val="left"/>
      <w:pPr>
        <w:ind w:left="6469" w:hanging="360"/>
      </w:pPr>
    </w:lvl>
    <w:lvl w:ilvl="8" w:tplc="041B001B">
      <w:start w:val="1"/>
      <w:numFmt w:val="lowerRoman"/>
      <w:lvlText w:val="%9."/>
      <w:lvlJc w:val="right"/>
      <w:pPr>
        <w:ind w:left="7189" w:hanging="180"/>
      </w:pPr>
    </w:lvl>
  </w:abstractNum>
  <w:abstractNum w:abstractNumId="10" w15:restartNumberingAfterBreak="0">
    <w:nsid w:val="2FFA348E"/>
    <w:multiLevelType w:val="hybridMultilevel"/>
    <w:tmpl w:val="F17A5B62"/>
    <w:lvl w:ilvl="0" w:tplc="2000EF30">
      <w:start w:val="1"/>
      <w:numFmt w:val="decimal"/>
      <w:lvlText w:val="%1."/>
      <w:lvlJc w:val="left"/>
      <w:pPr>
        <w:ind w:left="644"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3CF2516D"/>
    <w:multiLevelType w:val="hybridMultilevel"/>
    <w:tmpl w:val="1124D436"/>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2" w15:restartNumberingAfterBreak="0">
    <w:nsid w:val="467C38C5"/>
    <w:multiLevelType w:val="hybridMultilevel"/>
    <w:tmpl w:val="27B25DAC"/>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4D003834"/>
    <w:multiLevelType w:val="hybridMultilevel"/>
    <w:tmpl w:val="3B3A9B6E"/>
    <w:lvl w:ilvl="0" w:tplc="C554CB48">
      <w:start w:val="813"/>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4" w15:restartNumberingAfterBreak="0">
    <w:nsid w:val="519F7E8E"/>
    <w:multiLevelType w:val="hybridMultilevel"/>
    <w:tmpl w:val="31D6314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56A821D0"/>
    <w:multiLevelType w:val="hybridMultilevel"/>
    <w:tmpl w:val="9E9A1C90"/>
    <w:lvl w:ilvl="0" w:tplc="1D54A776">
      <w:start w:val="14"/>
      <w:numFmt w:val="bullet"/>
      <w:lvlText w:val="-"/>
      <w:lvlJc w:val="left"/>
      <w:pPr>
        <w:ind w:left="720" w:hanging="360"/>
      </w:pPr>
      <w:rPr>
        <w:rFonts w:ascii="Times New Roman" w:eastAsiaTheme="minorHAns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56BB0248"/>
    <w:multiLevelType w:val="hybridMultilevel"/>
    <w:tmpl w:val="540E0F34"/>
    <w:lvl w:ilvl="0" w:tplc="041B0011">
      <w:start w:val="1"/>
      <w:numFmt w:val="decimal"/>
      <w:lvlText w:val="%1)"/>
      <w:lvlJc w:val="left"/>
      <w:pPr>
        <w:ind w:left="1146" w:hanging="360"/>
      </w:pPr>
      <w:rPr>
        <w:rFonts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7" w15:restartNumberingAfterBreak="0">
    <w:nsid w:val="587F3F41"/>
    <w:multiLevelType w:val="hybridMultilevel"/>
    <w:tmpl w:val="7706C1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5A30E1E4"/>
    <w:multiLevelType w:val="hybridMultilevel"/>
    <w:tmpl w:val="24A62B38"/>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5B033C38"/>
    <w:multiLevelType w:val="hybridMultilevel"/>
    <w:tmpl w:val="D6F299E4"/>
    <w:lvl w:ilvl="0" w:tplc="2DEAEFA4">
      <w:numFmt w:val="bullet"/>
      <w:lvlText w:val="-"/>
      <w:lvlJc w:val="left"/>
      <w:pPr>
        <w:ind w:left="2061" w:hanging="360"/>
      </w:pPr>
      <w:rPr>
        <w:rFonts w:ascii="Times New Roman" w:eastAsia="Calibri" w:hAnsi="Times New Roman" w:cs="Times New Roman" w:hint="default"/>
      </w:rPr>
    </w:lvl>
    <w:lvl w:ilvl="1" w:tplc="041B0003" w:tentative="1">
      <w:start w:val="1"/>
      <w:numFmt w:val="bullet"/>
      <w:lvlText w:val="o"/>
      <w:lvlJc w:val="left"/>
      <w:pPr>
        <w:ind w:left="2781" w:hanging="360"/>
      </w:pPr>
      <w:rPr>
        <w:rFonts w:ascii="Courier New" w:hAnsi="Courier New" w:cs="Courier New" w:hint="default"/>
      </w:rPr>
    </w:lvl>
    <w:lvl w:ilvl="2" w:tplc="041B0005" w:tentative="1">
      <w:start w:val="1"/>
      <w:numFmt w:val="bullet"/>
      <w:lvlText w:val=""/>
      <w:lvlJc w:val="left"/>
      <w:pPr>
        <w:ind w:left="3501" w:hanging="360"/>
      </w:pPr>
      <w:rPr>
        <w:rFonts w:ascii="Wingdings" w:hAnsi="Wingdings" w:hint="default"/>
      </w:rPr>
    </w:lvl>
    <w:lvl w:ilvl="3" w:tplc="041B0001" w:tentative="1">
      <w:start w:val="1"/>
      <w:numFmt w:val="bullet"/>
      <w:lvlText w:val=""/>
      <w:lvlJc w:val="left"/>
      <w:pPr>
        <w:ind w:left="4221" w:hanging="360"/>
      </w:pPr>
      <w:rPr>
        <w:rFonts w:ascii="Symbol" w:hAnsi="Symbol" w:hint="default"/>
      </w:rPr>
    </w:lvl>
    <w:lvl w:ilvl="4" w:tplc="041B0003" w:tentative="1">
      <w:start w:val="1"/>
      <w:numFmt w:val="bullet"/>
      <w:lvlText w:val="o"/>
      <w:lvlJc w:val="left"/>
      <w:pPr>
        <w:ind w:left="4941" w:hanging="360"/>
      </w:pPr>
      <w:rPr>
        <w:rFonts w:ascii="Courier New" w:hAnsi="Courier New" w:cs="Courier New" w:hint="default"/>
      </w:rPr>
    </w:lvl>
    <w:lvl w:ilvl="5" w:tplc="041B0005" w:tentative="1">
      <w:start w:val="1"/>
      <w:numFmt w:val="bullet"/>
      <w:lvlText w:val=""/>
      <w:lvlJc w:val="left"/>
      <w:pPr>
        <w:ind w:left="5661" w:hanging="360"/>
      </w:pPr>
      <w:rPr>
        <w:rFonts w:ascii="Wingdings" w:hAnsi="Wingdings" w:hint="default"/>
      </w:rPr>
    </w:lvl>
    <w:lvl w:ilvl="6" w:tplc="041B0001" w:tentative="1">
      <w:start w:val="1"/>
      <w:numFmt w:val="bullet"/>
      <w:lvlText w:val=""/>
      <w:lvlJc w:val="left"/>
      <w:pPr>
        <w:ind w:left="6381" w:hanging="360"/>
      </w:pPr>
      <w:rPr>
        <w:rFonts w:ascii="Symbol" w:hAnsi="Symbol" w:hint="default"/>
      </w:rPr>
    </w:lvl>
    <w:lvl w:ilvl="7" w:tplc="041B0003" w:tentative="1">
      <w:start w:val="1"/>
      <w:numFmt w:val="bullet"/>
      <w:lvlText w:val="o"/>
      <w:lvlJc w:val="left"/>
      <w:pPr>
        <w:ind w:left="7101" w:hanging="360"/>
      </w:pPr>
      <w:rPr>
        <w:rFonts w:ascii="Courier New" w:hAnsi="Courier New" w:cs="Courier New" w:hint="default"/>
      </w:rPr>
    </w:lvl>
    <w:lvl w:ilvl="8" w:tplc="041B0005" w:tentative="1">
      <w:start w:val="1"/>
      <w:numFmt w:val="bullet"/>
      <w:lvlText w:val=""/>
      <w:lvlJc w:val="left"/>
      <w:pPr>
        <w:ind w:left="7821" w:hanging="360"/>
      </w:pPr>
      <w:rPr>
        <w:rFonts w:ascii="Wingdings" w:hAnsi="Wingdings" w:hint="default"/>
      </w:rPr>
    </w:lvl>
  </w:abstractNum>
  <w:abstractNum w:abstractNumId="20" w15:restartNumberingAfterBreak="0">
    <w:nsid w:val="5D653396"/>
    <w:multiLevelType w:val="multilevel"/>
    <w:tmpl w:val="AF0284AA"/>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strike w:val="0"/>
        <w:dstrike w:val="0"/>
        <w:u w:val="none"/>
        <w:effect w:val="none"/>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69769F3"/>
    <w:multiLevelType w:val="hybridMultilevel"/>
    <w:tmpl w:val="9F2CD5D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23"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5" w15:restartNumberingAfterBreak="0">
    <w:nsid w:val="722E232D"/>
    <w:multiLevelType w:val="hybridMultilevel"/>
    <w:tmpl w:val="8120232E"/>
    <w:lvl w:ilvl="0" w:tplc="041B0003">
      <w:start w:val="1"/>
      <w:numFmt w:val="bullet"/>
      <w:lvlText w:val="o"/>
      <w:lvlJc w:val="left"/>
      <w:pPr>
        <w:ind w:left="1428" w:hanging="360"/>
      </w:pPr>
      <w:rPr>
        <w:rFonts w:ascii="Courier New" w:hAnsi="Courier New" w:cs="Courier New"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26" w15:restartNumberingAfterBreak="0">
    <w:nsid w:val="72656CE1"/>
    <w:multiLevelType w:val="hybridMultilevel"/>
    <w:tmpl w:val="86282556"/>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27" w15:restartNumberingAfterBreak="0">
    <w:nsid w:val="750B01C7"/>
    <w:multiLevelType w:val="hybridMultilevel"/>
    <w:tmpl w:val="D4B8155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75D6521A"/>
    <w:multiLevelType w:val="hybridMultilevel"/>
    <w:tmpl w:val="9F2CD5D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75DB11A1"/>
    <w:multiLevelType w:val="hybridMultilevel"/>
    <w:tmpl w:val="101C4EB4"/>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7D2674BA"/>
    <w:multiLevelType w:val="hybridMultilevel"/>
    <w:tmpl w:val="970AF648"/>
    <w:lvl w:ilvl="0" w:tplc="041B0011">
      <w:start w:val="1"/>
      <w:numFmt w:val="decimal"/>
      <w:lvlText w:val="%1)"/>
      <w:lvlJc w:val="left"/>
      <w:pPr>
        <w:ind w:left="1200" w:hanging="360"/>
      </w:pPr>
    </w:lvl>
    <w:lvl w:ilvl="1" w:tplc="041B0019" w:tentative="1">
      <w:start w:val="1"/>
      <w:numFmt w:val="lowerLetter"/>
      <w:lvlText w:val="%2."/>
      <w:lvlJc w:val="left"/>
      <w:pPr>
        <w:ind w:left="1920" w:hanging="360"/>
      </w:pPr>
    </w:lvl>
    <w:lvl w:ilvl="2" w:tplc="041B001B" w:tentative="1">
      <w:start w:val="1"/>
      <w:numFmt w:val="lowerRoman"/>
      <w:lvlText w:val="%3."/>
      <w:lvlJc w:val="right"/>
      <w:pPr>
        <w:ind w:left="2640" w:hanging="180"/>
      </w:pPr>
    </w:lvl>
    <w:lvl w:ilvl="3" w:tplc="041B000F" w:tentative="1">
      <w:start w:val="1"/>
      <w:numFmt w:val="decimal"/>
      <w:lvlText w:val="%4."/>
      <w:lvlJc w:val="left"/>
      <w:pPr>
        <w:ind w:left="3360" w:hanging="360"/>
      </w:pPr>
    </w:lvl>
    <w:lvl w:ilvl="4" w:tplc="041B0019" w:tentative="1">
      <w:start w:val="1"/>
      <w:numFmt w:val="lowerLetter"/>
      <w:lvlText w:val="%5."/>
      <w:lvlJc w:val="left"/>
      <w:pPr>
        <w:ind w:left="4080" w:hanging="360"/>
      </w:pPr>
    </w:lvl>
    <w:lvl w:ilvl="5" w:tplc="041B001B" w:tentative="1">
      <w:start w:val="1"/>
      <w:numFmt w:val="lowerRoman"/>
      <w:lvlText w:val="%6."/>
      <w:lvlJc w:val="right"/>
      <w:pPr>
        <w:ind w:left="4800" w:hanging="180"/>
      </w:pPr>
    </w:lvl>
    <w:lvl w:ilvl="6" w:tplc="041B000F" w:tentative="1">
      <w:start w:val="1"/>
      <w:numFmt w:val="decimal"/>
      <w:lvlText w:val="%7."/>
      <w:lvlJc w:val="left"/>
      <w:pPr>
        <w:ind w:left="5520" w:hanging="360"/>
      </w:pPr>
    </w:lvl>
    <w:lvl w:ilvl="7" w:tplc="041B0019" w:tentative="1">
      <w:start w:val="1"/>
      <w:numFmt w:val="lowerLetter"/>
      <w:lvlText w:val="%8."/>
      <w:lvlJc w:val="left"/>
      <w:pPr>
        <w:ind w:left="6240" w:hanging="360"/>
      </w:pPr>
    </w:lvl>
    <w:lvl w:ilvl="8" w:tplc="041B001B" w:tentative="1">
      <w:start w:val="1"/>
      <w:numFmt w:val="lowerRoman"/>
      <w:lvlText w:val="%9."/>
      <w:lvlJc w:val="right"/>
      <w:pPr>
        <w:ind w:left="6960" w:hanging="180"/>
      </w:p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num>
  <w:num w:numId="6">
    <w:abstractNumId w:val="9"/>
  </w:num>
  <w:num w:numId="7">
    <w:abstractNumId w:val="27"/>
  </w:num>
  <w:num w:numId="8">
    <w:abstractNumId w:val="18"/>
  </w:num>
  <w:num w:numId="9">
    <w:abstractNumId w:val="7"/>
  </w:num>
  <w:num w:numId="10">
    <w:abstractNumId w:val="0"/>
  </w:num>
  <w:num w:numId="11">
    <w:abstractNumId w:val="15"/>
  </w:num>
  <w:num w:numId="12">
    <w:abstractNumId w:val="11"/>
  </w:num>
  <w:num w:numId="13">
    <w:abstractNumId w:val="3"/>
  </w:num>
  <w:num w:numId="14">
    <w:abstractNumId w:val="2"/>
  </w:num>
  <w:num w:numId="15">
    <w:abstractNumId w:val="1"/>
  </w:num>
  <w:num w:numId="16">
    <w:abstractNumId w:val="26"/>
  </w:num>
  <w:num w:numId="17">
    <w:abstractNumId w:val="25"/>
  </w:num>
  <w:num w:numId="18">
    <w:abstractNumId w:val="8"/>
  </w:num>
  <w:num w:numId="19">
    <w:abstractNumId w:val="6"/>
  </w:num>
  <w:num w:numId="20">
    <w:abstractNumId w:val="19"/>
  </w:num>
  <w:num w:numId="21">
    <w:abstractNumId w:val="21"/>
  </w:num>
  <w:num w:numId="22">
    <w:abstractNumId w:val="14"/>
  </w:num>
  <w:num w:numId="23">
    <w:abstractNumId w:val="28"/>
  </w:num>
  <w:num w:numId="24">
    <w:abstractNumId w:val="23"/>
  </w:num>
  <w:num w:numId="25">
    <w:abstractNumId w:val="22"/>
  </w:num>
  <w:num w:numId="26">
    <w:abstractNumId w:val="10"/>
  </w:num>
  <w:num w:numId="27">
    <w:abstractNumId w:val="17"/>
  </w:num>
  <w:num w:numId="28">
    <w:abstractNumId w:val="30"/>
  </w:num>
  <w:num w:numId="29">
    <w:abstractNumId w:val="16"/>
  </w:num>
  <w:num w:numId="30">
    <w:abstractNumId w:val="5"/>
  </w:num>
  <w:num w:numId="31">
    <w:abstractNumId w:val="12"/>
  </w:num>
  <w:num w:numId="32">
    <w:abstractNumId w:val="29"/>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Šušlíková Mária">
    <w15:presenceInfo w15:providerId="AD" w15:userId="S-1-5-21-776561741-602162358-839522115-13782"/>
  </w15:person>
  <w15:person w15:author="Šušlíková, Mária">
    <w15:presenceInfo w15:providerId="None" w15:userId="Šušlíková, Mári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visionView w:markup="0"/>
  <w:trackRevisions/>
  <w:defaultTabStop w:val="708"/>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9FC"/>
    <w:rsid w:val="00003D5A"/>
    <w:rsid w:val="00011790"/>
    <w:rsid w:val="0001551C"/>
    <w:rsid w:val="00016C0A"/>
    <w:rsid w:val="00017B90"/>
    <w:rsid w:val="0002715F"/>
    <w:rsid w:val="000435EC"/>
    <w:rsid w:val="00044879"/>
    <w:rsid w:val="00054092"/>
    <w:rsid w:val="00055186"/>
    <w:rsid w:val="000570AB"/>
    <w:rsid w:val="00073F4A"/>
    <w:rsid w:val="000753FA"/>
    <w:rsid w:val="00080E99"/>
    <w:rsid w:val="00094D04"/>
    <w:rsid w:val="00097A3F"/>
    <w:rsid w:val="000A4EF1"/>
    <w:rsid w:val="000A769B"/>
    <w:rsid w:val="000B3BFA"/>
    <w:rsid w:val="000C0504"/>
    <w:rsid w:val="000C6A20"/>
    <w:rsid w:val="000D6D0F"/>
    <w:rsid w:val="000E1284"/>
    <w:rsid w:val="000F4208"/>
    <w:rsid w:val="00104145"/>
    <w:rsid w:val="00115088"/>
    <w:rsid w:val="00123211"/>
    <w:rsid w:val="00131898"/>
    <w:rsid w:val="001408E8"/>
    <w:rsid w:val="00141013"/>
    <w:rsid w:val="00142B0E"/>
    <w:rsid w:val="00150B3C"/>
    <w:rsid w:val="00153CC2"/>
    <w:rsid w:val="001625A3"/>
    <w:rsid w:val="00162613"/>
    <w:rsid w:val="0017504D"/>
    <w:rsid w:val="00180C29"/>
    <w:rsid w:val="00182735"/>
    <w:rsid w:val="00186E4E"/>
    <w:rsid w:val="001912B9"/>
    <w:rsid w:val="001B2B7A"/>
    <w:rsid w:val="001C010B"/>
    <w:rsid w:val="001C5379"/>
    <w:rsid w:val="001C5D79"/>
    <w:rsid w:val="001D1B1E"/>
    <w:rsid w:val="001D3078"/>
    <w:rsid w:val="001D6827"/>
    <w:rsid w:val="001E6E53"/>
    <w:rsid w:val="001E6F78"/>
    <w:rsid w:val="001F3ED9"/>
    <w:rsid w:val="00215866"/>
    <w:rsid w:val="00236DE0"/>
    <w:rsid w:val="002454F7"/>
    <w:rsid w:val="0025093D"/>
    <w:rsid w:val="0025346E"/>
    <w:rsid w:val="0025749B"/>
    <w:rsid w:val="00271227"/>
    <w:rsid w:val="00281D64"/>
    <w:rsid w:val="0028323F"/>
    <w:rsid w:val="00287F44"/>
    <w:rsid w:val="00297463"/>
    <w:rsid w:val="002A47C3"/>
    <w:rsid w:val="002A7815"/>
    <w:rsid w:val="002B1402"/>
    <w:rsid w:val="002B6CE1"/>
    <w:rsid w:val="002D08EE"/>
    <w:rsid w:val="002D0B03"/>
    <w:rsid w:val="002D531A"/>
    <w:rsid w:val="002D76F0"/>
    <w:rsid w:val="002D771C"/>
    <w:rsid w:val="002E3C06"/>
    <w:rsid w:val="002F0099"/>
    <w:rsid w:val="003041BF"/>
    <w:rsid w:val="00324B91"/>
    <w:rsid w:val="003364B9"/>
    <w:rsid w:val="00343ECF"/>
    <w:rsid w:val="0037190F"/>
    <w:rsid w:val="00393955"/>
    <w:rsid w:val="003972C3"/>
    <w:rsid w:val="003A329F"/>
    <w:rsid w:val="003A44D9"/>
    <w:rsid w:val="003B517D"/>
    <w:rsid w:val="003C44E2"/>
    <w:rsid w:val="003C5A07"/>
    <w:rsid w:val="003E58A8"/>
    <w:rsid w:val="003F00FD"/>
    <w:rsid w:val="003F2A48"/>
    <w:rsid w:val="003F2AC8"/>
    <w:rsid w:val="003F75F9"/>
    <w:rsid w:val="00400374"/>
    <w:rsid w:val="00400519"/>
    <w:rsid w:val="004065BC"/>
    <w:rsid w:val="004222FC"/>
    <w:rsid w:val="0042231A"/>
    <w:rsid w:val="004374BC"/>
    <w:rsid w:val="00442F01"/>
    <w:rsid w:val="004645BC"/>
    <w:rsid w:val="00467383"/>
    <w:rsid w:val="00484EE4"/>
    <w:rsid w:val="004858C1"/>
    <w:rsid w:val="0049136A"/>
    <w:rsid w:val="00491D71"/>
    <w:rsid w:val="004A72B2"/>
    <w:rsid w:val="004B0876"/>
    <w:rsid w:val="004B31FD"/>
    <w:rsid w:val="004B7F97"/>
    <w:rsid w:val="004C24BA"/>
    <w:rsid w:val="004C2DEF"/>
    <w:rsid w:val="004C642B"/>
    <w:rsid w:val="004C667E"/>
    <w:rsid w:val="004D3F96"/>
    <w:rsid w:val="004D7BF2"/>
    <w:rsid w:val="004F6A02"/>
    <w:rsid w:val="00501536"/>
    <w:rsid w:val="00503622"/>
    <w:rsid w:val="00503EA3"/>
    <w:rsid w:val="0050493C"/>
    <w:rsid w:val="005125EF"/>
    <w:rsid w:val="00515979"/>
    <w:rsid w:val="00516775"/>
    <w:rsid w:val="00522D32"/>
    <w:rsid w:val="005365A1"/>
    <w:rsid w:val="00541E08"/>
    <w:rsid w:val="00560247"/>
    <w:rsid w:val="00582656"/>
    <w:rsid w:val="00584F91"/>
    <w:rsid w:val="00585B68"/>
    <w:rsid w:val="00586CE0"/>
    <w:rsid w:val="005917D7"/>
    <w:rsid w:val="005A1282"/>
    <w:rsid w:val="005A7C33"/>
    <w:rsid w:val="005B2D6C"/>
    <w:rsid w:val="005B3312"/>
    <w:rsid w:val="005B4DA2"/>
    <w:rsid w:val="005B5380"/>
    <w:rsid w:val="005D1398"/>
    <w:rsid w:val="005D6FC6"/>
    <w:rsid w:val="005F0C5A"/>
    <w:rsid w:val="00606452"/>
    <w:rsid w:val="006148A8"/>
    <w:rsid w:val="00620DA3"/>
    <w:rsid w:val="0062357F"/>
    <w:rsid w:val="006246F6"/>
    <w:rsid w:val="0063091C"/>
    <w:rsid w:val="00631405"/>
    <w:rsid w:val="0063705A"/>
    <w:rsid w:val="0063716F"/>
    <w:rsid w:val="0064265D"/>
    <w:rsid w:val="006443D4"/>
    <w:rsid w:val="00651551"/>
    <w:rsid w:val="006536C7"/>
    <w:rsid w:val="00654DDD"/>
    <w:rsid w:val="00667992"/>
    <w:rsid w:val="00673B81"/>
    <w:rsid w:val="006829FC"/>
    <w:rsid w:val="006873D4"/>
    <w:rsid w:val="00692B9A"/>
    <w:rsid w:val="006A0F64"/>
    <w:rsid w:val="006A48C2"/>
    <w:rsid w:val="006B0064"/>
    <w:rsid w:val="006D13F3"/>
    <w:rsid w:val="006D4272"/>
    <w:rsid w:val="006D79B5"/>
    <w:rsid w:val="006F20F1"/>
    <w:rsid w:val="006F5DBC"/>
    <w:rsid w:val="00706E26"/>
    <w:rsid w:val="00723C75"/>
    <w:rsid w:val="00727285"/>
    <w:rsid w:val="007345DC"/>
    <w:rsid w:val="00736A18"/>
    <w:rsid w:val="00736DE3"/>
    <w:rsid w:val="007373E7"/>
    <w:rsid w:val="00754B18"/>
    <w:rsid w:val="007556FE"/>
    <w:rsid w:val="00761784"/>
    <w:rsid w:val="00773ED6"/>
    <w:rsid w:val="007775EB"/>
    <w:rsid w:val="00790770"/>
    <w:rsid w:val="00792288"/>
    <w:rsid w:val="007A5641"/>
    <w:rsid w:val="007A6843"/>
    <w:rsid w:val="007A6BD2"/>
    <w:rsid w:val="007B2F8D"/>
    <w:rsid w:val="007B4511"/>
    <w:rsid w:val="007C7205"/>
    <w:rsid w:val="007D4E2D"/>
    <w:rsid w:val="007F24AF"/>
    <w:rsid w:val="00803EBD"/>
    <w:rsid w:val="00806367"/>
    <w:rsid w:val="008136B3"/>
    <w:rsid w:val="008216B8"/>
    <w:rsid w:val="00843FE9"/>
    <w:rsid w:val="008458BB"/>
    <w:rsid w:val="00853EF1"/>
    <w:rsid w:val="008540BD"/>
    <w:rsid w:val="0087490B"/>
    <w:rsid w:val="00880CAD"/>
    <w:rsid w:val="008839B1"/>
    <w:rsid w:val="008929FF"/>
    <w:rsid w:val="00894972"/>
    <w:rsid w:val="008C1135"/>
    <w:rsid w:val="008D0904"/>
    <w:rsid w:val="008D0E4A"/>
    <w:rsid w:val="008D5AB1"/>
    <w:rsid w:val="008E1FE4"/>
    <w:rsid w:val="008F0C99"/>
    <w:rsid w:val="008F6CB2"/>
    <w:rsid w:val="008F6FF0"/>
    <w:rsid w:val="00903DA8"/>
    <w:rsid w:val="009115FC"/>
    <w:rsid w:val="0091371E"/>
    <w:rsid w:val="00926015"/>
    <w:rsid w:val="00956191"/>
    <w:rsid w:val="00963010"/>
    <w:rsid w:val="00966802"/>
    <w:rsid w:val="00975DF9"/>
    <w:rsid w:val="00992E46"/>
    <w:rsid w:val="009A39CA"/>
    <w:rsid w:val="009A4624"/>
    <w:rsid w:val="009C1EF9"/>
    <w:rsid w:val="009C2C8A"/>
    <w:rsid w:val="009E1A12"/>
    <w:rsid w:val="009F7331"/>
    <w:rsid w:val="00A02F1E"/>
    <w:rsid w:val="00A035FC"/>
    <w:rsid w:val="00A06569"/>
    <w:rsid w:val="00A07422"/>
    <w:rsid w:val="00A07BE0"/>
    <w:rsid w:val="00A20759"/>
    <w:rsid w:val="00A20DC8"/>
    <w:rsid w:val="00A22AA4"/>
    <w:rsid w:val="00A41BBC"/>
    <w:rsid w:val="00A474BB"/>
    <w:rsid w:val="00A6339B"/>
    <w:rsid w:val="00A7071F"/>
    <w:rsid w:val="00A71778"/>
    <w:rsid w:val="00A719E7"/>
    <w:rsid w:val="00A73D3C"/>
    <w:rsid w:val="00A86C8C"/>
    <w:rsid w:val="00A9234D"/>
    <w:rsid w:val="00AA0EC0"/>
    <w:rsid w:val="00AB70D0"/>
    <w:rsid w:val="00AD6BDC"/>
    <w:rsid w:val="00AD7746"/>
    <w:rsid w:val="00AE0376"/>
    <w:rsid w:val="00AE1B29"/>
    <w:rsid w:val="00AE6D4D"/>
    <w:rsid w:val="00AE7A37"/>
    <w:rsid w:val="00AF1BB8"/>
    <w:rsid w:val="00B00223"/>
    <w:rsid w:val="00B052BB"/>
    <w:rsid w:val="00B11D81"/>
    <w:rsid w:val="00B139A6"/>
    <w:rsid w:val="00B15049"/>
    <w:rsid w:val="00B15795"/>
    <w:rsid w:val="00B1742D"/>
    <w:rsid w:val="00B25366"/>
    <w:rsid w:val="00B25D05"/>
    <w:rsid w:val="00B25EF0"/>
    <w:rsid w:val="00B26C9C"/>
    <w:rsid w:val="00B27C8F"/>
    <w:rsid w:val="00B3275F"/>
    <w:rsid w:val="00B32B63"/>
    <w:rsid w:val="00B3363D"/>
    <w:rsid w:val="00B44652"/>
    <w:rsid w:val="00B47E18"/>
    <w:rsid w:val="00B648BC"/>
    <w:rsid w:val="00B71188"/>
    <w:rsid w:val="00B73956"/>
    <w:rsid w:val="00B75EED"/>
    <w:rsid w:val="00B82A3A"/>
    <w:rsid w:val="00B91DDF"/>
    <w:rsid w:val="00B93281"/>
    <w:rsid w:val="00B97422"/>
    <w:rsid w:val="00BA07BD"/>
    <w:rsid w:val="00BA1590"/>
    <w:rsid w:val="00BA1C1F"/>
    <w:rsid w:val="00BB7E53"/>
    <w:rsid w:val="00BC02F0"/>
    <w:rsid w:val="00BC03E8"/>
    <w:rsid w:val="00BC38ED"/>
    <w:rsid w:val="00BD48B5"/>
    <w:rsid w:val="00BD6BDD"/>
    <w:rsid w:val="00BE155F"/>
    <w:rsid w:val="00BE452D"/>
    <w:rsid w:val="00BF0336"/>
    <w:rsid w:val="00C16EF4"/>
    <w:rsid w:val="00C23D70"/>
    <w:rsid w:val="00C25D76"/>
    <w:rsid w:val="00C3134F"/>
    <w:rsid w:val="00C3205C"/>
    <w:rsid w:val="00C322EE"/>
    <w:rsid w:val="00C5110A"/>
    <w:rsid w:val="00C669D5"/>
    <w:rsid w:val="00C74A24"/>
    <w:rsid w:val="00C803C8"/>
    <w:rsid w:val="00C83E78"/>
    <w:rsid w:val="00C87983"/>
    <w:rsid w:val="00C92C97"/>
    <w:rsid w:val="00C93031"/>
    <w:rsid w:val="00C94C49"/>
    <w:rsid w:val="00CA6E75"/>
    <w:rsid w:val="00CB2D85"/>
    <w:rsid w:val="00CC7CCA"/>
    <w:rsid w:val="00CD3A34"/>
    <w:rsid w:val="00CE0546"/>
    <w:rsid w:val="00CE1585"/>
    <w:rsid w:val="00CE1DE3"/>
    <w:rsid w:val="00CE3494"/>
    <w:rsid w:val="00CE3AFB"/>
    <w:rsid w:val="00CE40E7"/>
    <w:rsid w:val="00CE60E1"/>
    <w:rsid w:val="00CF018A"/>
    <w:rsid w:val="00CF1AC9"/>
    <w:rsid w:val="00CF2851"/>
    <w:rsid w:val="00CF63F4"/>
    <w:rsid w:val="00D06C71"/>
    <w:rsid w:val="00D1385F"/>
    <w:rsid w:val="00D1618D"/>
    <w:rsid w:val="00D1699B"/>
    <w:rsid w:val="00D178E2"/>
    <w:rsid w:val="00D23130"/>
    <w:rsid w:val="00D40173"/>
    <w:rsid w:val="00D42269"/>
    <w:rsid w:val="00D448CC"/>
    <w:rsid w:val="00D50C70"/>
    <w:rsid w:val="00D54B8B"/>
    <w:rsid w:val="00D572F8"/>
    <w:rsid w:val="00D63741"/>
    <w:rsid w:val="00D74FBB"/>
    <w:rsid w:val="00D84C30"/>
    <w:rsid w:val="00D92098"/>
    <w:rsid w:val="00DB08C2"/>
    <w:rsid w:val="00DB3F69"/>
    <w:rsid w:val="00DB4CAA"/>
    <w:rsid w:val="00DD1D32"/>
    <w:rsid w:val="00DD2622"/>
    <w:rsid w:val="00DD7557"/>
    <w:rsid w:val="00DD78A7"/>
    <w:rsid w:val="00DE79BF"/>
    <w:rsid w:val="00DF0C90"/>
    <w:rsid w:val="00E06499"/>
    <w:rsid w:val="00E121EE"/>
    <w:rsid w:val="00E173C2"/>
    <w:rsid w:val="00E21103"/>
    <w:rsid w:val="00E263F7"/>
    <w:rsid w:val="00E30079"/>
    <w:rsid w:val="00E32F5F"/>
    <w:rsid w:val="00E43D76"/>
    <w:rsid w:val="00E529BF"/>
    <w:rsid w:val="00E633F8"/>
    <w:rsid w:val="00E74E2C"/>
    <w:rsid w:val="00E75BEB"/>
    <w:rsid w:val="00E94D42"/>
    <w:rsid w:val="00E97629"/>
    <w:rsid w:val="00EA7C0C"/>
    <w:rsid w:val="00EB52B7"/>
    <w:rsid w:val="00EC5280"/>
    <w:rsid w:val="00EC6D47"/>
    <w:rsid w:val="00EC6FEA"/>
    <w:rsid w:val="00EC7A0F"/>
    <w:rsid w:val="00EF4AF4"/>
    <w:rsid w:val="00F02676"/>
    <w:rsid w:val="00F04D93"/>
    <w:rsid w:val="00F12069"/>
    <w:rsid w:val="00F15E51"/>
    <w:rsid w:val="00F17564"/>
    <w:rsid w:val="00F33119"/>
    <w:rsid w:val="00F51B67"/>
    <w:rsid w:val="00F5453A"/>
    <w:rsid w:val="00F6009C"/>
    <w:rsid w:val="00F633EF"/>
    <w:rsid w:val="00F808E3"/>
    <w:rsid w:val="00F8091E"/>
    <w:rsid w:val="00F938D0"/>
    <w:rsid w:val="00FA1E27"/>
    <w:rsid w:val="00FA5EFB"/>
    <w:rsid w:val="00FB37EB"/>
    <w:rsid w:val="00FB4A6D"/>
    <w:rsid w:val="00FB5987"/>
    <w:rsid w:val="00FC5E14"/>
    <w:rsid w:val="00FD12A8"/>
    <w:rsid w:val="00FD4A7F"/>
    <w:rsid w:val="00FF70F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6F95783B"/>
  <w15:docId w15:val="{27DFCE21-A981-4659-8D09-E172B723E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829FC"/>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4A72B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4A72B2"/>
    <w:rPr>
      <w:rFonts w:asciiTheme="majorHAnsi" w:eastAsiaTheme="majorEastAsia" w:hAnsiTheme="majorHAnsi" w:cstheme="majorBidi"/>
      <w:b/>
      <w:bCs/>
      <w:color w:val="365F91" w:themeColor="accent1" w:themeShade="BF"/>
      <w:sz w:val="28"/>
      <w:szCs w:val="28"/>
      <w:lang w:eastAsia="sk-SK"/>
    </w:rPr>
  </w:style>
  <w:style w:type="paragraph" w:styleId="Odsekzoznamu">
    <w:name w:val="List Paragraph"/>
    <w:aliases w:val="body,Odsek zoznamu2,List Paragraph"/>
    <w:basedOn w:val="Normlny"/>
    <w:link w:val="OdsekzoznamuChar"/>
    <w:uiPriority w:val="34"/>
    <w:qFormat/>
    <w:rsid w:val="004A72B2"/>
    <w:pPr>
      <w:ind w:left="720"/>
      <w:contextualSpacing/>
    </w:pPr>
  </w:style>
  <w:style w:type="paragraph" w:styleId="Hlavikaobsahu">
    <w:name w:val="TOC Heading"/>
    <w:basedOn w:val="Nadpis1"/>
    <w:next w:val="Normlny"/>
    <w:uiPriority w:val="39"/>
    <w:semiHidden/>
    <w:unhideWhenUsed/>
    <w:qFormat/>
    <w:rsid w:val="004A72B2"/>
    <w:pPr>
      <w:spacing w:line="276" w:lineRule="auto"/>
      <w:outlineLvl w:val="9"/>
    </w:p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6829FC"/>
    <w:rPr>
      <w:sz w:val="20"/>
      <w:szCs w:val="20"/>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basedOn w:val="Predvolenpsmoodseku"/>
    <w:link w:val="Textpoznmkypodiarou"/>
    <w:rsid w:val="006829FC"/>
    <w:rPr>
      <w:rFonts w:ascii="Times New Roman" w:eastAsia="Times New Roman" w:hAnsi="Times New Roman" w:cs="Times New Roman"/>
      <w:sz w:val="20"/>
      <w:szCs w:val="20"/>
      <w:lang w:eastAsia="sk-SK"/>
    </w:rPr>
  </w:style>
  <w:style w:type="paragraph" w:styleId="Nzov">
    <w:name w:val="Title"/>
    <w:basedOn w:val="Normlny"/>
    <w:next w:val="Normlny"/>
    <w:link w:val="NzovChar"/>
    <w:qFormat/>
    <w:rsid w:val="006829FC"/>
    <w:pPr>
      <w:pBdr>
        <w:bottom w:val="single" w:sz="8" w:space="4" w:color="4F81BD" w:themeColor="accent1"/>
      </w:pBdr>
      <w:spacing w:after="300"/>
      <w:contextualSpacing/>
      <w:jc w:val="center"/>
    </w:pPr>
    <w:rPr>
      <w:rFonts w:asciiTheme="majorHAnsi" w:eastAsiaTheme="majorEastAsia" w:hAnsiTheme="majorHAnsi"/>
      <w:color w:val="5F497A" w:themeColor="accent4" w:themeShade="BF"/>
      <w:spacing w:val="5"/>
      <w:kern w:val="28"/>
      <w:sz w:val="52"/>
      <w:szCs w:val="52"/>
    </w:rPr>
  </w:style>
  <w:style w:type="character" w:customStyle="1" w:styleId="NzovChar">
    <w:name w:val="Názov Char"/>
    <w:basedOn w:val="Predvolenpsmoodseku"/>
    <w:link w:val="Nzov"/>
    <w:rsid w:val="006829FC"/>
    <w:rPr>
      <w:rFonts w:asciiTheme="majorHAnsi" w:eastAsiaTheme="majorEastAsia" w:hAnsiTheme="majorHAnsi" w:cs="Times New Roman"/>
      <w:color w:val="5F497A" w:themeColor="accent4" w:themeShade="BF"/>
      <w:spacing w:val="5"/>
      <w:kern w:val="28"/>
      <w:sz w:val="52"/>
      <w:szCs w:val="52"/>
      <w:lang w:eastAsia="sk-SK"/>
    </w:rPr>
  </w:style>
  <w:style w:type="character" w:customStyle="1" w:styleId="OdsekzoznamuChar">
    <w:name w:val="Odsek zoznamu Char"/>
    <w:aliases w:val="body Char,Odsek zoznamu2 Char,List Paragraph Char"/>
    <w:basedOn w:val="Predvolenpsmoodseku"/>
    <w:link w:val="Odsekzoznamu"/>
    <w:locked/>
    <w:rsid w:val="006829FC"/>
    <w:rPr>
      <w:rFonts w:ascii="Times New Roman" w:eastAsia="Times New Roman" w:hAnsi="Times New Roman" w:cs="Times New Roman"/>
      <w:sz w:val="24"/>
      <w:szCs w:val="24"/>
      <w:lang w:eastAsia="sk-SK"/>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basedOn w:val="Predvolenpsmoodseku"/>
    <w:link w:val="Char2"/>
    <w:uiPriority w:val="99"/>
    <w:unhideWhenUsed/>
    <w:rsid w:val="006829FC"/>
    <w:rPr>
      <w:rFonts w:ascii="Times New Roman" w:hAnsi="Times New Roman" w:cs="Times New Roman" w:hint="default"/>
      <w:vertAlign w:val="superscript"/>
    </w:rPr>
  </w:style>
  <w:style w:type="paragraph" w:customStyle="1" w:styleId="Default">
    <w:name w:val="Default"/>
    <w:rsid w:val="006829FC"/>
    <w:pPr>
      <w:autoSpaceDE w:val="0"/>
      <w:autoSpaceDN w:val="0"/>
      <w:adjustRightInd w:val="0"/>
      <w:spacing w:after="0" w:line="240" w:lineRule="auto"/>
    </w:pPr>
    <w:rPr>
      <w:rFonts w:ascii="Calibri" w:hAnsi="Calibri" w:cs="Calibri"/>
      <w:color w:val="000000"/>
      <w:sz w:val="24"/>
      <w:szCs w:val="24"/>
    </w:rPr>
  </w:style>
  <w:style w:type="paragraph" w:styleId="Textbubliny">
    <w:name w:val="Balloon Text"/>
    <w:basedOn w:val="Normlny"/>
    <w:link w:val="TextbublinyChar"/>
    <w:uiPriority w:val="99"/>
    <w:semiHidden/>
    <w:unhideWhenUsed/>
    <w:rsid w:val="006829FC"/>
    <w:rPr>
      <w:rFonts w:ascii="Tahoma" w:hAnsi="Tahoma" w:cs="Tahoma"/>
      <w:sz w:val="16"/>
      <w:szCs w:val="16"/>
    </w:rPr>
  </w:style>
  <w:style w:type="character" w:customStyle="1" w:styleId="TextbublinyChar">
    <w:name w:val="Text bubliny Char"/>
    <w:basedOn w:val="Predvolenpsmoodseku"/>
    <w:link w:val="Textbubliny"/>
    <w:uiPriority w:val="99"/>
    <w:semiHidden/>
    <w:rsid w:val="006829FC"/>
    <w:rPr>
      <w:rFonts w:ascii="Tahoma" w:eastAsia="Times New Roman" w:hAnsi="Tahoma" w:cs="Tahoma"/>
      <w:sz w:val="16"/>
      <w:szCs w:val="16"/>
      <w:lang w:eastAsia="sk-SK"/>
    </w:rPr>
  </w:style>
  <w:style w:type="paragraph" w:styleId="Hlavika">
    <w:name w:val="header"/>
    <w:basedOn w:val="Normlny"/>
    <w:link w:val="HlavikaChar"/>
    <w:uiPriority w:val="99"/>
    <w:unhideWhenUsed/>
    <w:rsid w:val="006829FC"/>
    <w:pPr>
      <w:tabs>
        <w:tab w:val="center" w:pos="4536"/>
        <w:tab w:val="right" w:pos="9072"/>
      </w:tabs>
    </w:pPr>
  </w:style>
  <w:style w:type="character" w:customStyle="1" w:styleId="HlavikaChar">
    <w:name w:val="Hlavička Char"/>
    <w:basedOn w:val="Predvolenpsmoodseku"/>
    <w:link w:val="Hlavika"/>
    <w:uiPriority w:val="99"/>
    <w:rsid w:val="006829FC"/>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6829FC"/>
    <w:pPr>
      <w:tabs>
        <w:tab w:val="center" w:pos="4536"/>
        <w:tab w:val="right" w:pos="9072"/>
      </w:tabs>
    </w:pPr>
  </w:style>
  <w:style w:type="character" w:customStyle="1" w:styleId="PtaChar">
    <w:name w:val="Päta Char"/>
    <w:basedOn w:val="Predvolenpsmoodseku"/>
    <w:link w:val="Pta"/>
    <w:uiPriority w:val="99"/>
    <w:rsid w:val="006829FC"/>
    <w:rPr>
      <w:rFonts w:ascii="Times New Roman" w:eastAsia="Times New Roman" w:hAnsi="Times New Roman" w:cs="Times New Roman"/>
      <w:sz w:val="24"/>
      <w:szCs w:val="24"/>
      <w:lang w:eastAsia="sk-SK"/>
    </w:rPr>
  </w:style>
  <w:style w:type="character" w:styleId="Odkaznakomentr">
    <w:name w:val="annotation reference"/>
    <w:basedOn w:val="Predvolenpsmoodseku"/>
    <w:uiPriority w:val="99"/>
    <w:semiHidden/>
    <w:unhideWhenUsed/>
    <w:rsid w:val="006829FC"/>
    <w:rPr>
      <w:sz w:val="16"/>
      <w:szCs w:val="16"/>
    </w:rPr>
  </w:style>
  <w:style w:type="paragraph" w:styleId="Textkomentra">
    <w:name w:val="annotation text"/>
    <w:basedOn w:val="Normlny"/>
    <w:link w:val="TextkomentraChar"/>
    <w:uiPriority w:val="99"/>
    <w:semiHidden/>
    <w:unhideWhenUsed/>
    <w:rsid w:val="006829FC"/>
    <w:rPr>
      <w:sz w:val="20"/>
      <w:szCs w:val="20"/>
    </w:rPr>
  </w:style>
  <w:style w:type="character" w:customStyle="1" w:styleId="TextkomentraChar">
    <w:name w:val="Text komentára Char"/>
    <w:basedOn w:val="Predvolenpsmoodseku"/>
    <w:link w:val="Textkomentra"/>
    <w:uiPriority w:val="99"/>
    <w:semiHidden/>
    <w:rsid w:val="006829FC"/>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6829FC"/>
    <w:rPr>
      <w:b/>
      <w:bCs/>
    </w:rPr>
  </w:style>
  <w:style w:type="character" w:customStyle="1" w:styleId="PredmetkomentraChar">
    <w:name w:val="Predmet komentára Char"/>
    <w:basedOn w:val="TextkomentraChar"/>
    <w:link w:val="Predmetkomentra"/>
    <w:uiPriority w:val="99"/>
    <w:semiHidden/>
    <w:rsid w:val="006829FC"/>
    <w:rPr>
      <w:rFonts w:ascii="Times New Roman" w:eastAsia="Times New Roman" w:hAnsi="Times New Roman" w:cs="Times New Roman"/>
      <w:b/>
      <w:bCs/>
      <w:sz w:val="20"/>
      <w:szCs w:val="20"/>
      <w:lang w:eastAsia="sk-SK"/>
    </w:rPr>
  </w:style>
  <w:style w:type="character" w:styleId="Hypertextovprepojenie">
    <w:name w:val="Hyperlink"/>
    <w:basedOn w:val="Predvolenpsmoodseku"/>
    <w:uiPriority w:val="99"/>
    <w:unhideWhenUsed/>
    <w:rsid w:val="00AE6D4D"/>
    <w:rPr>
      <w:color w:val="0000FF" w:themeColor="hyperlink"/>
      <w:u w:val="single"/>
    </w:rPr>
  </w:style>
  <w:style w:type="table" w:styleId="Mriekatabuky">
    <w:name w:val="Table Grid"/>
    <w:basedOn w:val="Normlnatabuka"/>
    <w:uiPriority w:val="59"/>
    <w:rsid w:val="003F2A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2">
    <w:name w:val="Char2"/>
    <w:basedOn w:val="Normlny"/>
    <w:link w:val="Odkaznapoznmkupodiarou"/>
    <w:uiPriority w:val="99"/>
    <w:rsid w:val="000C6A20"/>
    <w:pPr>
      <w:spacing w:after="160" w:line="240" w:lineRule="exact"/>
    </w:pPr>
    <w:rPr>
      <w:rFonts w:eastAsiaTheme="minorHAnsi"/>
      <w:sz w:val="22"/>
      <w:szCs w:val="22"/>
      <w:vertAlign w:val="superscript"/>
      <w:lang w:eastAsia="en-US"/>
    </w:rPr>
  </w:style>
  <w:style w:type="paragraph" w:styleId="Revzia">
    <w:name w:val="Revision"/>
    <w:hidden/>
    <w:uiPriority w:val="99"/>
    <w:semiHidden/>
    <w:rsid w:val="00A20759"/>
    <w:pPr>
      <w:spacing w:after="0" w:line="240" w:lineRule="auto"/>
    </w:pPr>
    <w:rPr>
      <w:rFonts w:ascii="Times New Roman" w:eastAsia="Times New Roman" w:hAnsi="Times New Roman" w:cs="Times New Roman"/>
      <w:sz w:val="24"/>
      <w:szCs w:val="24"/>
      <w:lang w:eastAsia="sk-SK"/>
    </w:rPr>
  </w:style>
  <w:style w:type="character" w:styleId="PouitHypertextovPrepojenie">
    <w:name w:val="FollowedHyperlink"/>
    <w:basedOn w:val="Predvolenpsmoodseku"/>
    <w:uiPriority w:val="99"/>
    <w:semiHidden/>
    <w:unhideWhenUsed/>
    <w:rsid w:val="00631405"/>
    <w:rPr>
      <w:color w:val="800080" w:themeColor="followedHyperlink"/>
      <w:u w:val="single"/>
    </w:rPr>
  </w:style>
  <w:style w:type="paragraph" w:customStyle="1" w:styleId="SRKNorm">
    <w:name w:val="SRK Norm."/>
    <w:basedOn w:val="Normlny"/>
    <w:next w:val="Normlny"/>
    <w:qFormat/>
    <w:rsid w:val="00BC38ED"/>
    <w:pPr>
      <w:numPr>
        <w:numId w:val="24"/>
      </w:numPr>
      <w:spacing w:before="200" w:after="200"/>
      <w:contextualSpacing/>
      <w:jc w:val="both"/>
    </w:pPr>
  </w:style>
  <w:style w:type="paragraph" w:customStyle="1" w:styleId="Odsekzoznamu1">
    <w:name w:val="Odsek zoznamu1"/>
    <w:basedOn w:val="Normlny"/>
    <w:rsid w:val="0025093D"/>
    <w:pPr>
      <w:ind w:left="720"/>
      <w:contextualSpacing/>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3861920">
      <w:bodyDiv w:val="1"/>
      <w:marLeft w:val="0"/>
      <w:marRight w:val="0"/>
      <w:marTop w:val="0"/>
      <w:marBottom w:val="0"/>
      <w:divBdr>
        <w:top w:val="none" w:sz="0" w:space="0" w:color="auto"/>
        <w:left w:val="none" w:sz="0" w:space="0" w:color="auto"/>
        <w:bottom w:val="none" w:sz="0" w:space="0" w:color="auto"/>
        <w:right w:val="none" w:sz="0" w:space="0" w:color="auto"/>
      </w:divBdr>
    </w:div>
    <w:div w:id="1410617662">
      <w:bodyDiv w:val="1"/>
      <w:marLeft w:val="0"/>
      <w:marRight w:val="0"/>
      <w:marTop w:val="0"/>
      <w:marBottom w:val="0"/>
      <w:divBdr>
        <w:top w:val="none" w:sz="0" w:space="0" w:color="auto"/>
        <w:left w:val="none" w:sz="0" w:space="0" w:color="auto"/>
        <w:bottom w:val="none" w:sz="0" w:space="0" w:color="auto"/>
        <w:right w:val="none" w:sz="0" w:space="0" w:color="auto"/>
      </w:divBdr>
    </w:div>
    <w:div w:id="1418752080">
      <w:bodyDiv w:val="1"/>
      <w:marLeft w:val="0"/>
      <w:marRight w:val="0"/>
      <w:marTop w:val="0"/>
      <w:marBottom w:val="0"/>
      <w:divBdr>
        <w:top w:val="none" w:sz="0" w:space="0" w:color="auto"/>
        <w:left w:val="none" w:sz="0" w:space="0" w:color="auto"/>
        <w:bottom w:val="none" w:sz="0" w:space="0" w:color="auto"/>
        <w:right w:val="none" w:sz="0" w:space="0" w:color="auto"/>
      </w:divBdr>
    </w:div>
    <w:div w:id="2146729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optp.vlada.gov.sk" TargetMode="External"/><Relationship Id="rId18" Type="http://schemas.openxmlformats.org/officeDocument/2006/relationships/hyperlink" Target="https://www.optp.vlada.gov.sk/ine-dokumenty/" TargetMode="External"/><Relationship Id="rId26" Type="http://schemas.openxmlformats.org/officeDocument/2006/relationships/hyperlink" Target="http://www.partnerskadohoda.gov.sk/vzory-cko/" TargetMode="External"/><Relationship Id="rId39" Type="http://schemas.openxmlformats.org/officeDocument/2006/relationships/theme" Target="theme/theme1.xml"/><Relationship Id="rId21" Type="http://schemas.openxmlformats.org/officeDocument/2006/relationships/hyperlink" Target="http://www.partnerskadohoda.gov.sk/metodicke-pokyny-cko-a-uv-sr/" TargetMode="External"/><Relationship Id="rId34" Type="http://schemas.openxmlformats.org/officeDocument/2006/relationships/hyperlink" Target="http://www.ecas.org/" TargetMode="External"/><Relationship Id="rId7" Type="http://schemas.openxmlformats.org/officeDocument/2006/relationships/endnotes" Target="endnotes.xml"/><Relationship Id="rId12" Type="http://schemas.openxmlformats.org/officeDocument/2006/relationships/hyperlink" Target="http://www.ITMS2014.sk" TargetMode="External"/><Relationship Id="rId17" Type="http://schemas.openxmlformats.org/officeDocument/2006/relationships/hyperlink" Target="https://www.optp.vlada.gov.sk/ine-dokumenty/" TargetMode="External"/><Relationship Id="rId25" Type="http://schemas.openxmlformats.org/officeDocument/2006/relationships/hyperlink" Target="http://www.optp.vlada.gov.sk/ine-dokumenty/" TargetMode="External"/><Relationship Id="rId33" Type="http://schemas.openxmlformats.org/officeDocument/2006/relationships/hyperlink" Target="http://www.partnerskadohoda.gov.sk/273-sk/koordinacia-synergii-a-komplementarit-medzi-esif-a-ostatnymi-nastrojmi-podpory-eu-a-sr/" TargetMode="External"/><Relationship Id="rId38"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s://www.optp.vlada.gov.sk/ine-dokumenty/" TargetMode="External"/><Relationship Id="rId20" Type="http://schemas.openxmlformats.org/officeDocument/2006/relationships/hyperlink" Target="https://www.optp.vlada.gov.sk/predkladanie-ziadosti-o-nfp/" TargetMode="External"/><Relationship Id="rId29" Type="http://schemas.openxmlformats.org/officeDocument/2006/relationships/hyperlink" Target="http://www.diskriminacia.gov.s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ms2014.sk/aktuality/aktualita?id=3177b6ce-fe6d-40a4-b9b2-d8fbb2e439f8" TargetMode="External"/><Relationship Id="rId24" Type="http://schemas.openxmlformats.org/officeDocument/2006/relationships/hyperlink" Target="http://www.optp.vlada.gov.sk/ine-dokumenty/" TargetMode="External"/><Relationship Id="rId32" Type="http://schemas.openxmlformats.org/officeDocument/2006/relationships/hyperlink" Target="http://www.itms2014.sk"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optp.vlada.gov.sk/programovy-dokument/" TargetMode="External"/><Relationship Id="rId23" Type="http://schemas.openxmlformats.org/officeDocument/2006/relationships/hyperlink" Target="http://www.optp.vlada.gov.sk/ine-dokumenty/" TargetMode="External"/><Relationship Id="rId28" Type="http://schemas.openxmlformats.org/officeDocument/2006/relationships/hyperlink" Target="http://www.gender.gov.sk" TargetMode="External"/><Relationship Id="rId36" Type="http://schemas.openxmlformats.org/officeDocument/2006/relationships/footer" Target="footer1.xml"/><Relationship Id="rId10" Type="http://schemas.openxmlformats.org/officeDocument/2006/relationships/hyperlink" Target="http://www.itms2014" TargetMode="External"/><Relationship Id="rId19" Type="http://schemas.openxmlformats.org/officeDocument/2006/relationships/hyperlink" Target="https://www.optp.vlada.gov.sk/ine-dokumenty/" TargetMode="External"/><Relationship Id="rId31" Type="http://schemas.openxmlformats.org/officeDocument/2006/relationships/hyperlink" Target="http://www.optp.vlada.gov.sk/ine-dokumenty/" TargetMode="Externa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mailto:projektyoptp@vlada.gov.sk" TargetMode="External"/><Relationship Id="rId22" Type="http://schemas.openxmlformats.org/officeDocument/2006/relationships/hyperlink" Target="https://www.minedu.sk/vysoke-skoly-v-slovenskej-republike/" TargetMode="External"/><Relationship Id="rId27" Type="http://schemas.openxmlformats.org/officeDocument/2006/relationships/hyperlink" Target="http://www.optp.vlada.gov.sk/ine-dokumenty/" TargetMode="External"/><Relationship Id="rId30" Type="http://schemas.openxmlformats.org/officeDocument/2006/relationships/hyperlink" Target="http://www.optp.vlada.gov.sk/ine-dokumenty/" TargetMode="External"/><Relationship Id="rId35" Type="http://schemas.openxmlformats.org/officeDocument/2006/relationships/header" Target="header1.xml"/><Relationship Id="rId8" Type="http://schemas.openxmlformats.org/officeDocument/2006/relationships/hyperlink" Target="http://optp.vlada.gov.sk/domov/" TargetMode="External"/><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662F70-DFA7-4356-BE5C-A1256A6CA8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172</TotalTime>
  <Pages>29</Pages>
  <Words>11907</Words>
  <Characters>67876</Characters>
  <Application>Microsoft Office Word</Application>
  <DocSecurity>0</DocSecurity>
  <Lines>565</Lines>
  <Paragraphs>159</Paragraphs>
  <ScaleCrop>false</ScaleCrop>
  <HeadingPairs>
    <vt:vector size="2" baseType="variant">
      <vt:variant>
        <vt:lpstr>Názov</vt:lpstr>
      </vt:variant>
      <vt:variant>
        <vt:i4>1</vt:i4>
      </vt:variant>
    </vt:vector>
  </HeadingPairs>
  <TitlesOfParts>
    <vt:vector size="1" baseType="lpstr">
      <vt:lpstr/>
    </vt:vector>
  </TitlesOfParts>
  <Company>MVRR</Company>
  <LinksUpToDate>false</LinksUpToDate>
  <CharactersWithSpaces>79624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CKO</dc:creator>
  <cp:lastModifiedBy>Šušlíková, Mária</cp:lastModifiedBy>
  <cp:revision>35</cp:revision>
  <cp:lastPrinted>2018-10-26T08:28:00Z</cp:lastPrinted>
  <dcterms:created xsi:type="dcterms:W3CDTF">2019-08-14T12:07:00Z</dcterms:created>
  <dcterms:modified xsi:type="dcterms:W3CDTF">2020-12-17T13:37:00Z</dcterms:modified>
</cp:coreProperties>
</file>