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pPr>
        <w:spacing w:before="120" w:after="120"/>
        <w:jc w:val="both"/>
        <w:rPr>
          <w:rFonts w:asciiTheme="minorHAnsi" w:hAnsiTheme="minorHAnsi" w:cstheme="minorHAnsi"/>
          <w:sz w:val="22"/>
          <w:szCs w:val="22"/>
        </w:rPr>
        <w:pPrChange w:id="0" w:author="Šušlíková Mária" w:date="2020-10-29T13:40:00Z">
          <w:pPr>
            <w:spacing w:before="120" w:after="120"/>
          </w:pPr>
        </w:pPrChange>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w:t>
      </w:r>
      <w:del w:id="1" w:author="Šušlíková Mária" w:date="2020-10-29T09:04:00Z">
        <w:r w:rsidRPr="005D01A7" w:rsidDel="008C4718">
          <w:rPr>
            <w:rFonts w:asciiTheme="minorHAnsi" w:hAnsiTheme="minorHAnsi" w:cstheme="minorHAnsi"/>
            <w:sz w:val="22"/>
            <w:szCs w:val="22"/>
          </w:rPr>
          <w:delText>Úrad vlády</w:delText>
        </w:r>
      </w:del>
      <w:ins w:id="2" w:author="Šušlíková Mária" w:date="2020-10-29T09:04:00Z">
        <w:r w:rsidR="008C4718">
          <w:rPr>
            <w:rFonts w:asciiTheme="minorHAnsi" w:hAnsiTheme="minorHAnsi" w:cstheme="minorHAnsi"/>
            <w:sz w:val="22"/>
            <w:szCs w:val="22"/>
          </w:rPr>
          <w:t>Ministerstvo investícií, regionálneho rozvoja a informatizácie</w:t>
        </w:r>
      </w:ins>
      <w:r w:rsidRPr="005D01A7">
        <w:rPr>
          <w:rFonts w:asciiTheme="minorHAnsi" w:hAnsiTheme="minorHAnsi" w:cstheme="minorHAnsi"/>
          <w:sz w:val="22"/>
          <w:szCs w:val="22"/>
        </w:rPr>
        <w:t xml:space="preserve"> </w:t>
      </w:r>
      <w:r w:rsidR="003E04E9" w:rsidRPr="005D01A7">
        <w:rPr>
          <w:rFonts w:asciiTheme="minorHAnsi" w:hAnsiTheme="minorHAnsi" w:cstheme="minorHAnsi"/>
          <w:sz w:val="22"/>
          <w:szCs w:val="22"/>
        </w:rPr>
        <w:t xml:space="preserve">Slovenskej republiky (ďalej aj </w:t>
      </w:r>
      <w:del w:id="3" w:author="Šušlíková Mária" w:date="2020-10-29T13:35:00Z">
        <w:r w:rsidR="003E04E9" w:rsidRPr="005D01A7" w:rsidDel="00523EC9">
          <w:rPr>
            <w:rFonts w:asciiTheme="minorHAnsi" w:hAnsiTheme="minorHAnsi" w:cstheme="minorHAnsi"/>
            <w:sz w:val="22"/>
            <w:szCs w:val="22"/>
          </w:rPr>
          <w:delText>„</w:delText>
        </w:r>
      </w:del>
      <w:del w:id="4" w:author="Šušlíková Mária" w:date="2020-10-29T09:05:00Z">
        <w:r w:rsidR="003E04E9" w:rsidRPr="005D01A7" w:rsidDel="008C4718">
          <w:rPr>
            <w:rFonts w:asciiTheme="minorHAnsi" w:hAnsiTheme="minorHAnsi" w:cstheme="minorHAnsi"/>
            <w:sz w:val="22"/>
            <w:szCs w:val="22"/>
          </w:rPr>
          <w:delText>Úrad vlády SR“ alebo</w:delText>
        </w:r>
      </w:del>
      <w:r w:rsidR="003E04E9" w:rsidRPr="005D01A7">
        <w:rPr>
          <w:rFonts w:asciiTheme="minorHAnsi" w:hAnsiTheme="minorHAnsi" w:cstheme="minorHAnsi"/>
          <w:sz w:val="22"/>
          <w:szCs w:val="22"/>
        </w:rPr>
        <w:t xml:space="preserve"> „</w:t>
      </w:r>
      <w:del w:id="5" w:author="Šušlíková Mária" w:date="2020-10-29T09:05:00Z">
        <w:r w:rsidR="003E04E9" w:rsidRPr="005D01A7" w:rsidDel="008C4718">
          <w:rPr>
            <w:rFonts w:asciiTheme="minorHAnsi" w:hAnsiTheme="minorHAnsi" w:cstheme="minorHAnsi"/>
            <w:sz w:val="22"/>
            <w:szCs w:val="22"/>
          </w:rPr>
          <w:delText>ÚV SR</w:delText>
        </w:r>
      </w:del>
      <w:ins w:id="6" w:author="Šušlíková Mária" w:date="2020-10-29T09:05:00Z">
        <w:r w:rsidR="008C4718">
          <w:rPr>
            <w:rFonts w:asciiTheme="minorHAnsi" w:hAnsiTheme="minorHAnsi" w:cstheme="minorHAnsi"/>
            <w:sz w:val="22"/>
            <w:szCs w:val="22"/>
          </w:rPr>
          <w:t>MIRRI</w:t>
        </w:r>
      </w:ins>
      <w:ins w:id="7" w:author="Šušlíková Mária" w:date="2020-10-29T14:08:00Z">
        <w:r w:rsidR="002E468B">
          <w:rPr>
            <w:rFonts w:asciiTheme="minorHAnsi" w:hAnsiTheme="minorHAnsi" w:cstheme="minorHAnsi"/>
            <w:sz w:val="22"/>
            <w:szCs w:val="22"/>
          </w:rPr>
          <w:t xml:space="preserve"> SR</w:t>
        </w:r>
      </w:ins>
      <w:r w:rsidR="003E04E9" w:rsidRPr="005D01A7">
        <w:rPr>
          <w:rFonts w:asciiTheme="minorHAnsi" w:hAnsiTheme="minorHAnsi" w:cstheme="minorHAnsi"/>
          <w:sz w:val="22"/>
          <w:szCs w:val="22"/>
        </w:rPr>
        <w:t>“)</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RDefault="006829FC">
      <w:pPr>
        <w:spacing w:before="120" w:after="120"/>
        <w:contextualSpacing/>
        <w:jc w:val="both"/>
        <w:rPr>
          <w:rFonts w:asciiTheme="minorHAnsi" w:hAnsiTheme="minorHAnsi" w:cstheme="minorHAnsi"/>
          <w:sz w:val="22"/>
          <w:szCs w:val="22"/>
        </w:rPr>
        <w:pPrChange w:id="8" w:author="Šušlíková Mária" w:date="2020-10-29T13:40:00Z">
          <w:pPr>
            <w:spacing w:before="120" w:after="120"/>
            <w:contextualSpacing/>
          </w:pPr>
        </w:pPrChange>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w:t>
      </w:r>
      <w:del w:id="9" w:author="Šušlíková Mária" w:date="2020-10-29T09:06:00Z">
        <w:r w:rsidRPr="005D01A7" w:rsidDel="008C4718">
          <w:rPr>
            <w:rFonts w:asciiTheme="minorHAnsi" w:hAnsiTheme="minorHAnsi" w:cstheme="minorHAnsi"/>
            <w:sz w:val="22"/>
            <w:szCs w:val="22"/>
          </w:rPr>
          <w:delText>Námestie slobody 1, 813 70</w:delText>
        </w:r>
      </w:del>
      <w:ins w:id="10" w:author="Šušlíková Mária" w:date="2020-10-29T09:06:00Z">
        <w:r w:rsidR="008C4718">
          <w:rPr>
            <w:rFonts w:asciiTheme="minorHAnsi" w:hAnsiTheme="minorHAnsi" w:cstheme="minorHAnsi"/>
            <w:sz w:val="22"/>
            <w:szCs w:val="22"/>
          </w:rPr>
          <w:t>Štefánikova 15, 811 05</w:t>
        </w:r>
      </w:ins>
      <w:r w:rsidRPr="005D01A7">
        <w:rPr>
          <w:rFonts w:asciiTheme="minorHAnsi" w:hAnsiTheme="minorHAnsi" w:cstheme="minorHAnsi"/>
          <w:sz w:val="22"/>
          <w:szCs w:val="22"/>
        </w:rPr>
        <w:t xml:space="preserve">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 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830D13">
        <w:rPr>
          <w:rFonts w:asciiTheme="minorHAnsi" w:hAnsiTheme="minorHAnsi" w:cstheme="minorHAnsi"/>
          <w:b/>
          <w:bCs/>
          <w:sz w:val="22"/>
          <w:szCs w:val="22"/>
        </w:rPr>
        <w:t>541 6</w:t>
      </w:r>
      <w:r w:rsidR="00DA77AA">
        <w:rPr>
          <w:rFonts w:asciiTheme="minorHAnsi" w:hAnsiTheme="minorHAnsi" w:cstheme="minorHAnsi"/>
          <w:b/>
          <w:bCs/>
          <w:sz w:val="22"/>
          <w:szCs w:val="22"/>
        </w:rPr>
        <w:t>46</w:t>
      </w:r>
      <w:r w:rsidRPr="005D01A7">
        <w:rPr>
          <w:rFonts w:asciiTheme="minorHAnsi" w:hAnsiTheme="minorHAnsi" w:cstheme="minorHAnsi"/>
          <w:b/>
          <w:bCs/>
          <w:sz w:val="22"/>
          <w:szCs w:val="22"/>
        </w:rPr>
        <w:t xml:space="preserve">,00 </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Časový harmonogram konania o ŽoNFP</w:t>
      </w:r>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„ŽoNFP“)</w:t>
      </w:r>
      <w:r w:rsidRPr="005D01A7">
        <w:rPr>
          <w:rFonts w:asciiTheme="minorHAnsi" w:hAnsiTheme="minorHAnsi" w:cstheme="minorHAnsi"/>
          <w:color w:val="000000"/>
          <w:sz w:val="22"/>
          <w:szCs w:val="22"/>
          <w:lang w:eastAsia="en-US"/>
        </w:rPr>
        <w:t xml:space="preserve">bude vydané najneskôr do </w:t>
      </w:r>
      <w:r w:rsidR="00C105A6" w:rsidRPr="005D01A7">
        <w:rPr>
          <w:rFonts w:asciiTheme="minorHAnsi" w:hAnsiTheme="minorHAnsi" w:cstheme="minorHAnsi"/>
          <w:color w:val="000000"/>
          <w:sz w:val="22"/>
          <w:szCs w:val="22"/>
          <w:lang w:eastAsia="en-US"/>
        </w:rPr>
        <w:t xml:space="preserve">70 </w:t>
      </w:r>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860323">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Miesto a spôsob podania ŽoNFP</w:t>
      </w:r>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w:t>
      </w:r>
      <w:ins w:id="11" w:author="Šušlíková, Mária" w:date="2020-12-04T08:03:00Z">
        <w:r w:rsidR="00094E87">
          <w:rPr>
            <w:rFonts w:asciiTheme="minorHAnsi" w:hAnsiTheme="minorHAnsi" w:cstheme="minorHAnsi"/>
            <w:sz w:val="22"/>
            <w:szCs w:val="22"/>
          </w:rPr>
          <w:t xml:space="preserve"> </w:t>
        </w:r>
      </w:ins>
      <w:r w:rsidR="00CA1346">
        <w:rPr>
          <w:rFonts w:asciiTheme="minorHAnsi" w:hAnsiTheme="minorHAnsi" w:cstheme="minorHAnsi"/>
          <w:sz w:val="22"/>
          <w:szCs w:val="22"/>
        </w:rPr>
        <w:t>a podpísanom</w:t>
      </w:r>
      <w:r w:rsidRPr="00860323">
        <w:rPr>
          <w:rFonts w:asciiTheme="minorHAnsi" w:hAnsiTheme="minorHAnsi" w:cstheme="minorHAnsi"/>
          <w:sz w:val="22"/>
          <w:szCs w:val="22"/>
        </w:rPr>
        <w:t>) a jednej kópii:</w:t>
      </w:r>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5D01A7" w:rsidRDefault="00C92C97" w:rsidP="002D0D60">
      <w:pPr>
        <w:ind w:firstLine="709"/>
        <w:jc w:val="both"/>
        <w:rPr>
          <w:rFonts w:asciiTheme="minorHAnsi" w:hAnsiTheme="minorHAnsi" w:cstheme="minorHAnsi"/>
          <w:sz w:val="22"/>
          <w:szCs w:val="22"/>
        </w:rPr>
      </w:pPr>
      <w:del w:id="12" w:author="Šušlíková Mária" w:date="2020-10-29T12:23:00Z">
        <w:r w:rsidRPr="005D01A7" w:rsidDel="0011011D">
          <w:rPr>
            <w:rFonts w:asciiTheme="minorHAnsi" w:hAnsiTheme="minorHAnsi" w:cstheme="minorHAnsi"/>
            <w:sz w:val="22"/>
            <w:szCs w:val="22"/>
          </w:rPr>
          <w:delText>Úrad vlády</w:delText>
        </w:r>
      </w:del>
      <w:ins w:id="13" w:author="Šušlíková Mária" w:date="2020-10-29T12:23:00Z">
        <w:r w:rsidR="0011011D">
          <w:rPr>
            <w:rFonts w:asciiTheme="minorHAnsi" w:hAnsiTheme="minorHAnsi" w:cstheme="minorHAnsi"/>
            <w:sz w:val="22"/>
            <w:szCs w:val="22"/>
          </w:rPr>
          <w:t>Ministerstvo investícií, regionálneho rozvoja a informatizácie</w:t>
        </w:r>
      </w:ins>
      <w:r w:rsidRPr="005D01A7">
        <w:rPr>
          <w:rFonts w:asciiTheme="minorHAnsi" w:hAnsiTheme="minorHAnsi" w:cstheme="minorHAnsi"/>
          <w:sz w:val="22"/>
          <w:szCs w:val="22"/>
        </w:rPr>
        <w:t xml:space="preserve"> Slovenskej republiky </w:t>
      </w:r>
    </w:p>
    <w:p w:rsidR="00C92C97" w:rsidRPr="002219FB" w:rsidRDefault="007D7B73" w:rsidP="002D0D60">
      <w:pPr>
        <w:ind w:firstLine="709"/>
        <w:jc w:val="both"/>
        <w:rPr>
          <w:rFonts w:asciiTheme="minorHAnsi" w:hAnsiTheme="minorHAnsi" w:cstheme="minorHAnsi"/>
          <w:sz w:val="22"/>
          <w:szCs w:val="22"/>
        </w:rPr>
      </w:pPr>
      <w:ins w:id="14" w:author="Šušlíková Mária" w:date="2020-10-30T09:38:00Z">
        <w:r>
          <w:rPr>
            <w:rFonts w:asciiTheme="minorHAnsi" w:hAnsiTheme="minorHAnsi" w:cstheme="minorHAnsi"/>
          </w:rPr>
          <w:t xml:space="preserve">sekcia </w:t>
        </w:r>
      </w:ins>
      <w:ins w:id="15" w:author="Šušlíková Mária" w:date="2020-11-20T11:46:00Z">
        <w:r w:rsidR="00197230" w:rsidRPr="00197230">
          <w:rPr>
            <w:rFonts w:asciiTheme="minorHAnsi" w:hAnsiTheme="minorHAnsi" w:cstheme="minorHAnsi"/>
          </w:rPr>
          <w:t>OP TP a iných finančných mechanizmov</w:t>
        </w:r>
      </w:ins>
      <w:del w:id="16" w:author="Šušlíková Mária" w:date="2020-10-30T09:38:00Z">
        <w:r w:rsidR="00DE6E32" w:rsidRPr="002219FB" w:rsidDel="007D7B73">
          <w:rPr>
            <w:rFonts w:asciiTheme="minorHAnsi" w:eastAsiaTheme="minorHAnsi" w:hAnsiTheme="minorHAnsi" w:cstheme="minorHAnsi"/>
            <w:sz w:val="22"/>
            <w:szCs w:val="22"/>
          </w:rPr>
          <w:delText>Riadiaci orgán pre OP TP</w:delText>
        </w:r>
        <w:r w:rsidR="00C92C97" w:rsidRPr="002219FB" w:rsidDel="007D7B73">
          <w:rPr>
            <w:rFonts w:asciiTheme="minorHAnsi" w:hAnsiTheme="minorHAnsi" w:cstheme="minorHAnsi"/>
            <w:sz w:val="22"/>
            <w:szCs w:val="22"/>
          </w:rPr>
          <w:delText xml:space="preserve"> </w:delText>
        </w:r>
      </w:del>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odbor implementácie projektov OP TP</w:t>
      </w:r>
    </w:p>
    <w:p w:rsidR="00C92C97" w:rsidRPr="005D01A7" w:rsidRDefault="00C92C97" w:rsidP="002D0D60">
      <w:pPr>
        <w:ind w:firstLine="709"/>
        <w:jc w:val="both"/>
        <w:rPr>
          <w:rFonts w:asciiTheme="minorHAnsi" w:hAnsiTheme="minorHAnsi" w:cstheme="minorHAnsi"/>
          <w:sz w:val="22"/>
          <w:szCs w:val="22"/>
        </w:rPr>
      </w:pPr>
      <w:del w:id="17" w:author="Šušlíková Mária" w:date="2020-10-29T12:24:00Z">
        <w:r w:rsidRPr="005D01A7" w:rsidDel="0011011D">
          <w:rPr>
            <w:rFonts w:asciiTheme="minorHAnsi" w:hAnsiTheme="minorHAnsi" w:cstheme="minorHAnsi"/>
            <w:sz w:val="22"/>
            <w:szCs w:val="22"/>
          </w:rPr>
          <w:delText>Námestie slobody 1</w:delText>
        </w:r>
      </w:del>
      <w:ins w:id="18" w:author="Šušlíková Mária" w:date="2020-10-29T12:24:00Z">
        <w:r w:rsidR="0011011D">
          <w:rPr>
            <w:rFonts w:asciiTheme="minorHAnsi" w:hAnsiTheme="minorHAnsi" w:cstheme="minorHAnsi"/>
            <w:sz w:val="22"/>
            <w:szCs w:val="22"/>
          </w:rPr>
          <w:t>Štefánikova 15</w:t>
        </w:r>
      </w:ins>
      <w:r w:rsidRPr="005D01A7">
        <w:rPr>
          <w:rFonts w:asciiTheme="minorHAnsi" w:hAnsiTheme="minorHAnsi" w:cstheme="minorHAnsi"/>
          <w:sz w:val="22"/>
          <w:szCs w:val="22"/>
        </w:rPr>
        <w:t xml:space="preserve"> </w:t>
      </w:r>
    </w:p>
    <w:p w:rsidR="00C92C97" w:rsidRPr="005D01A7" w:rsidRDefault="00C92C97" w:rsidP="002D0D60">
      <w:pPr>
        <w:ind w:firstLine="709"/>
        <w:jc w:val="both"/>
        <w:rPr>
          <w:rFonts w:asciiTheme="minorHAnsi" w:hAnsiTheme="minorHAnsi" w:cstheme="minorHAnsi"/>
          <w:sz w:val="22"/>
          <w:szCs w:val="22"/>
        </w:rPr>
      </w:pPr>
      <w:del w:id="19" w:author="Šušlíková Mária" w:date="2020-10-29T12:24:00Z">
        <w:r w:rsidRPr="005D01A7" w:rsidDel="0011011D">
          <w:rPr>
            <w:rFonts w:asciiTheme="minorHAnsi" w:hAnsiTheme="minorHAnsi" w:cstheme="minorHAnsi"/>
            <w:sz w:val="22"/>
            <w:szCs w:val="22"/>
          </w:rPr>
          <w:delText>813 70</w:delText>
        </w:r>
      </w:del>
      <w:ins w:id="20" w:author="Šušlíková Mária" w:date="2020-10-29T12:24:00Z">
        <w:r w:rsidR="0011011D">
          <w:rPr>
            <w:rFonts w:asciiTheme="minorHAnsi" w:hAnsiTheme="minorHAnsi" w:cstheme="minorHAnsi"/>
            <w:sz w:val="22"/>
            <w:szCs w:val="22"/>
          </w:rPr>
          <w:t>811 05</w:t>
        </w:r>
      </w:ins>
      <w:r w:rsidRPr="005D01A7">
        <w:rPr>
          <w:rFonts w:asciiTheme="minorHAnsi" w:hAnsiTheme="minorHAnsi" w:cstheme="minorHAnsi"/>
          <w:sz w:val="22"/>
          <w:szCs w:val="22"/>
        </w:rPr>
        <w:t xml:space="preserve"> Bratislava </w:t>
      </w:r>
      <w:del w:id="21" w:author="Šušlíková Mária" w:date="2020-10-29T12:24:00Z">
        <w:r w:rsidRPr="005D01A7" w:rsidDel="0011011D">
          <w:rPr>
            <w:rFonts w:asciiTheme="minorHAnsi" w:hAnsiTheme="minorHAnsi" w:cstheme="minorHAnsi"/>
            <w:sz w:val="22"/>
            <w:szCs w:val="22"/>
          </w:rPr>
          <w:delText>15</w:delText>
        </w:r>
      </w:del>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osobne v pracovných dňoch</w:t>
      </w:r>
      <w:ins w:id="22" w:author="Šušlíková, Mária" w:date="2020-12-07T09:49:00Z">
        <w:r w:rsidR="00DB103A">
          <w:rPr>
            <w:rFonts w:asciiTheme="minorHAnsi" w:hAnsiTheme="minorHAnsi" w:cstheme="minorHAnsi"/>
            <w:sz w:val="22"/>
            <w:szCs w:val="22"/>
          </w:rPr>
          <w:t>:</w:t>
        </w:r>
      </w:ins>
      <w:r w:rsidRPr="005D01A7">
        <w:rPr>
          <w:rFonts w:asciiTheme="minorHAnsi" w:hAnsiTheme="minorHAnsi" w:cstheme="minorHAnsi"/>
          <w:sz w:val="22"/>
          <w:szCs w:val="22"/>
        </w:rPr>
        <w:t xml:space="preserve"> </w:t>
      </w:r>
    </w:p>
    <w:p w:rsidR="00C92C97" w:rsidRDefault="00C92C97" w:rsidP="002D0D60">
      <w:pPr>
        <w:pStyle w:val="Odsekzoznamu"/>
        <w:numPr>
          <w:ilvl w:val="1"/>
          <w:numId w:val="19"/>
        </w:numPr>
        <w:spacing w:before="120" w:after="120"/>
        <w:ind w:hanging="357"/>
        <w:jc w:val="both"/>
        <w:rPr>
          <w:ins w:id="23" w:author="Šušlíková Mária" w:date="2020-10-29T12:58:00Z"/>
          <w:rFonts w:asciiTheme="minorHAnsi" w:hAnsiTheme="minorHAnsi" w:cstheme="minorHAnsi"/>
          <w:sz w:val="22"/>
          <w:szCs w:val="22"/>
        </w:rPr>
      </w:pPr>
      <w:del w:id="24" w:author="Šušlíková Mária" w:date="2020-10-29T12:54:00Z">
        <w:r w:rsidRPr="005A3C77" w:rsidDel="005A3C77">
          <w:rPr>
            <w:rFonts w:asciiTheme="minorHAnsi" w:hAnsiTheme="minorHAnsi" w:cstheme="minorHAnsi"/>
            <w:sz w:val="22"/>
            <w:szCs w:val="22"/>
          </w:rPr>
          <w:delText>v čase od</w:delText>
        </w:r>
      </w:del>
      <w:ins w:id="25" w:author="Šušlíková Mária" w:date="2020-10-29T12:54:00Z">
        <w:r w:rsidR="005A3C77">
          <w:rPr>
            <w:rFonts w:asciiTheme="minorHAnsi" w:hAnsiTheme="minorHAnsi" w:cstheme="minorHAnsi"/>
            <w:sz w:val="22"/>
            <w:szCs w:val="22"/>
          </w:rPr>
          <w:t>Po – Št:</w:t>
        </w:r>
      </w:ins>
      <w:r w:rsidRPr="005A3C77">
        <w:rPr>
          <w:rFonts w:asciiTheme="minorHAnsi" w:hAnsiTheme="minorHAnsi" w:cstheme="minorHAnsi"/>
          <w:sz w:val="22"/>
          <w:szCs w:val="22"/>
        </w:rPr>
        <w:t xml:space="preserve"> </w:t>
      </w:r>
      <w:ins w:id="26" w:author="Šušlíková Mária" w:date="2020-10-29T12:57:00Z">
        <w:r w:rsidR="005A3C77" w:rsidRPr="00D95AA6">
          <w:rPr>
            <w:rFonts w:asciiTheme="minorHAnsi" w:hAnsiTheme="minorHAnsi" w:cstheme="minorHAnsi"/>
            <w:sz w:val="22"/>
            <w:szCs w:val="22"/>
          </w:rPr>
          <w:t>9:00 - 14:30 hod. (obedňajšia prestávka 11:30 - 12:30 hod.)</w:t>
        </w:r>
      </w:ins>
      <w:del w:id="27" w:author="Šušlíková Mária" w:date="2020-10-29T12:57:00Z">
        <w:r w:rsidRPr="005A3C77" w:rsidDel="005A3C77">
          <w:rPr>
            <w:rFonts w:asciiTheme="minorHAnsi" w:hAnsiTheme="minorHAnsi" w:cstheme="minorHAnsi"/>
            <w:sz w:val="22"/>
            <w:szCs w:val="22"/>
          </w:rPr>
          <w:delText>8.00 hod. do 15.00 hod. (obedňajšia prestávka 11.45-12.15 hod</w:delText>
        </w:r>
        <w:r w:rsidR="00FB497D" w:rsidRPr="005A3C77" w:rsidDel="005A3C77">
          <w:rPr>
            <w:rFonts w:asciiTheme="minorHAnsi" w:hAnsiTheme="minorHAnsi" w:cstheme="minorHAnsi"/>
            <w:sz w:val="22"/>
            <w:szCs w:val="22"/>
          </w:rPr>
          <w:delText>.</w:delText>
        </w:r>
        <w:r w:rsidRPr="005A3C77" w:rsidDel="005A3C77">
          <w:rPr>
            <w:rFonts w:asciiTheme="minorHAnsi" w:hAnsiTheme="minorHAnsi" w:cstheme="minorHAnsi"/>
            <w:sz w:val="22"/>
            <w:szCs w:val="22"/>
          </w:rPr>
          <w:delText>):</w:delText>
        </w:r>
      </w:del>
      <w:ins w:id="28" w:author="Šušlíková Mária" w:date="2020-10-29T12:58:00Z">
        <w:r w:rsidR="005A3C77">
          <w:rPr>
            <w:rFonts w:asciiTheme="minorHAnsi" w:hAnsiTheme="minorHAnsi" w:cstheme="minorHAnsi"/>
            <w:sz w:val="22"/>
            <w:szCs w:val="22"/>
          </w:rPr>
          <w:t xml:space="preserve"> </w:t>
        </w:r>
      </w:ins>
    </w:p>
    <w:p w:rsidR="005A3C77" w:rsidRPr="005A3C77" w:rsidRDefault="006C63B9">
      <w:pPr>
        <w:pStyle w:val="Odsekzoznamu"/>
        <w:ind w:firstLine="697"/>
        <w:jc w:val="both"/>
        <w:rPr>
          <w:rFonts w:asciiTheme="minorHAnsi" w:hAnsiTheme="minorHAnsi" w:cstheme="minorHAnsi"/>
          <w:sz w:val="22"/>
          <w:szCs w:val="22"/>
        </w:rPr>
        <w:pPrChange w:id="29" w:author="Šušlíková Mária" w:date="2020-11-06T08:42:00Z">
          <w:pPr>
            <w:pStyle w:val="Odsekzoznamu"/>
            <w:numPr>
              <w:ilvl w:val="1"/>
              <w:numId w:val="19"/>
            </w:numPr>
            <w:spacing w:before="120" w:after="120"/>
            <w:ind w:left="1440" w:hanging="357"/>
            <w:contextualSpacing w:val="0"/>
            <w:jc w:val="both"/>
          </w:pPr>
        </w:pPrChange>
      </w:pPr>
      <w:ins w:id="30" w:author="Šušlíková Mária" w:date="2020-10-29T12:59:00Z">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005A3C77" w:rsidRPr="00D95AA6">
          <w:rPr>
            <w:rFonts w:asciiTheme="minorHAnsi" w:hAnsiTheme="minorHAnsi" w:cstheme="minorHAnsi"/>
            <w:sz w:val="22"/>
            <w:szCs w:val="22"/>
          </w:rPr>
          <w:t>9:00 -14:00 hod.  (obedňajšia prestávka 11:30 - 12:30 hod.):</w:t>
        </w:r>
      </w:ins>
    </w:p>
    <w:p w:rsidR="00C92C97" w:rsidRPr="005D01A7" w:rsidRDefault="00C92C97">
      <w:pPr>
        <w:spacing w:before="120" w:after="120"/>
        <w:ind w:left="1418"/>
        <w:contextualSpacing/>
        <w:jc w:val="both"/>
        <w:rPr>
          <w:rFonts w:asciiTheme="minorHAnsi" w:hAnsiTheme="minorHAnsi" w:cstheme="minorHAnsi"/>
          <w:sz w:val="22"/>
          <w:szCs w:val="22"/>
        </w:rPr>
        <w:pPrChange w:id="31" w:author="Šušlíková Mária" w:date="2020-11-06T08:42:00Z">
          <w:pPr>
            <w:spacing w:before="120" w:after="120"/>
            <w:ind w:firstLine="1418"/>
            <w:contextualSpacing/>
            <w:jc w:val="both"/>
          </w:pPr>
        </w:pPrChange>
      </w:pPr>
      <w:r w:rsidRPr="005D01A7">
        <w:rPr>
          <w:rFonts w:asciiTheme="minorHAnsi" w:hAnsiTheme="minorHAnsi" w:cstheme="minorHAnsi"/>
          <w:sz w:val="22"/>
          <w:szCs w:val="22"/>
        </w:rPr>
        <w:t xml:space="preserve">podateľňa </w:t>
      </w:r>
      <w:ins w:id="32" w:author="Šušlíková Mária" w:date="2020-10-29T12:35:00Z">
        <w:r w:rsidR="009E1C6C">
          <w:rPr>
            <w:rFonts w:asciiTheme="minorHAnsi" w:hAnsiTheme="minorHAnsi" w:cstheme="minorHAnsi"/>
            <w:sz w:val="22"/>
            <w:szCs w:val="22"/>
          </w:rPr>
          <w:t>Ministerstva investícií, regionálneho rozvoja a informatizácie</w:t>
        </w:r>
      </w:ins>
      <w:del w:id="33" w:author="Šušlíková Mária" w:date="2020-10-29T12:35:00Z">
        <w:r w:rsidRPr="005D01A7" w:rsidDel="009E1C6C">
          <w:rPr>
            <w:rFonts w:asciiTheme="minorHAnsi" w:hAnsiTheme="minorHAnsi" w:cstheme="minorHAnsi"/>
            <w:sz w:val="22"/>
            <w:szCs w:val="22"/>
          </w:rPr>
          <w:delText>Úradu vlády</w:delText>
        </w:r>
      </w:del>
      <w:r w:rsidRPr="005D01A7">
        <w:rPr>
          <w:rFonts w:asciiTheme="minorHAnsi" w:hAnsiTheme="minorHAnsi" w:cstheme="minorHAnsi"/>
          <w:sz w:val="22"/>
          <w:szCs w:val="22"/>
        </w:rPr>
        <w:t xml:space="preserve"> Slovenskej republiky </w:t>
      </w:r>
    </w:p>
    <w:p w:rsidR="00C92C97" w:rsidRPr="005D01A7" w:rsidRDefault="009E1C6C" w:rsidP="002D0D60">
      <w:pPr>
        <w:spacing w:before="120" w:after="120"/>
        <w:ind w:firstLine="1418"/>
        <w:contextualSpacing/>
        <w:jc w:val="both"/>
        <w:rPr>
          <w:rFonts w:asciiTheme="minorHAnsi" w:hAnsiTheme="minorHAnsi" w:cstheme="minorHAnsi"/>
          <w:sz w:val="22"/>
          <w:szCs w:val="22"/>
        </w:rPr>
      </w:pPr>
      <w:ins w:id="34" w:author="Šušlíková Mária" w:date="2020-10-29T12:35:00Z">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ins>
      <w:del w:id="35" w:author="Šušlíková Mária" w:date="2020-10-29T12:35:00Z">
        <w:r w:rsidR="00C92C97" w:rsidRPr="005D01A7" w:rsidDel="009E1C6C">
          <w:rPr>
            <w:rFonts w:asciiTheme="minorHAnsi" w:hAnsiTheme="minorHAnsi" w:cstheme="minorHAnsi"/>
            <w:sz w:val="22"/>
            <w:szCs w:val="22"/>
          </w:rPr>
          <w:delText>Námestie slobody 1</w:delText>
        </w:r>
      </w:del>
      <w:r w:rsidR="00C92C97" w:rsidRPr="005D01A7">
        <w:rPr>
          <w:rFonts w:asciiTheme="minorHAnsi" w:hAnsiTheme="minorHAnsi" w:cstheme="minorHAnsi"/>
          <w:sz w:val="22"/>
          <w:szCs w:val="22"/>
        </w:rPr>
        <w:t xml:space="preserve"> </w:t>
      </w:r>
    </w:p>
    <w:p w:rsidR="00C92C97" w:rsidRPr="005D01A7" w:rsidRDefault="00C92C97" w:rsidP="002D0D60">
      <w:pPr>
        <w:ind w:firstLine="1418"/>
        <w:jc w:val="both"/>
        <w:rPr>
          <w:rFonts w:asciiTheme="minorHAnsi" w:hAnsiTheme="minorHAnsi" w:cstheme="minorHAnsi"/>
          <w:sz w:val="22"/>
          <w:szCs w:val="22"/>
        </w:rPr>
      </w:pPr>
      <w:del w:id="36" w:author="Šušlíková Mária" w:date="2020-10-29T12:35:00Z">
        <w:r w:rsidRPr="005D01A7" w:rsidDel="009E1C6C">
          <w:rPr>
            <w:rFonts w:asciiTheme="minorHAnsi" w:hAnsiTheme="minorHAnsi" w:cstheme="minorHAnsi"/>
            <w:sz w:val="22"/>
            <w:szCs w:val="22"/>
          </w:rPr>
          <w:delText>813 70</w:delText>
        </w:r>
      </w:del>
      <w:ins w:id="37" w:author="Šušlíková Mária" w:date="2020-10-29T12:35:00Z">
        <w:r w:rsidR="009E1C6C">
          <w:rPr>
            <w:rFonts w:asciiTheme="minorHAnsi" w:hAnsiTheme="minorHAnsi" w:cstheme="minorHAnsi"/>
            <w:sz w:val="22"/>
            <w:szCs w:val="22"/>
          </w:rPr>
          <w:t>811 05</w:t>
        </w:r>
      </w:ins>
      <w:r w:rsidRPr="005D01A7">
        <w:rPr>
          <w:rFonts w:asciiTheme="minorHAnsi" w:hAnsiTheme="minorHAnsi" w:cstheme="minorHAnsi"/>
          <w:sz w:val="22"/>
          <w:szCs w:val="22"/>
        </w:rPr>
        <w:t xml:space="preserve"> Bratislava </w:t>
      </w:r>
      <w:del w:id="38" w:author="Šušlíková Mária" w:date="2020-10-29T12:36:00Z">
        <w:r w:rsidRPr="005D01A7" w:rsidDel="009E1C6C">
          <w:rPr>
            <w:rFonts w:asciiTheme="minorHAnsi" w:hAnsiTheme="minorHAnsi" w:cstheme="minorHAnsi"/>
            <w:sz w:val="22"/>
            <w:szCs w:val="22"/>
          </w:rPr>
          <w:delText>15</w:delText>
        </w:r>
      </w:del>
    </w:p>
    <w:p w:rsidR="00C92C97" w:rsidRPr="005D01A7" w:rsidRDefault="00C92C97">
      <w:pPr>
        <w:pStyle w:val="Odsekzoznamu"/>
        <w:numPr>
          <w:ilvl w:val="1"/>
          <w:numId w:val="19"/>
        </w:numPr>
        <w:spacing w:before="120" w:after="120"/>
        <w:ind w:left="1434" w:hanging="357"/>
        <w:jc w:val="both"/>
        <w:rPr>
          <w:rFonts w:asciiTheme="minorHAnsi" w:hAnsiTheme="minorHAnsi" w:cstheme="minorHAnsi"/>
          <w:sz w:val="22"/>
          <w:szCs w:val="22"/>
        </w:rPr>
        <w:pPrChange w:id="39" w:author="Šušlíková Mária" w:date="2020-10-30T09:15:00Z">
          <w:pPr>
            <w:pStyle w:val="Odsekzoznamu"/>
            <w:numPr>
              <w:ilvl w:val="1"/>
              <w:numId w:val="19"/>
            </w:numPr>
            <w:spacing w:before="120" w:after="120"/>
            <w:ind w:left="1440" w:hanging="360"/>
            <w:jc w:val="both"/>
          </w:pPr>
        </w:pPrChange>
      </w:pPr>
      <w:r w:rsidRPr="005D01A7">
        <w:rPr>
          <w:rFonts w:asciiTheme="minorHAnsi" w:hAnsiTheme="minorHAnsi" w:cstheme="minorHAnsi"/>
          <w:sz w:val="22"/>
          <w:szCs w:val="22"/>
        </w:rPr>
        <w:t xml:space="preserve">v čase od </w:t>
      </w:r>
      <w:del w:id="40" w:author="Šušlíková Mária" w:date="2020-10-29T13:00:00Z">
        <w:r w:rsidRPr="004B245F" w:rsidDel="004B245F">
          <w:rPr>
            <w:rFonts w:asciiTheme="minorHAnsi" w:hAnsiTheme="minorHAnsi" w:cstheme="minorHAnsi"/>
            <w:sz w:val="22"/>
            <w:szCs w:val="22"/>
          </w:rPr>
          <w:delText>8.30</w:delText>
        </w:r>
      </w:del>
      <w:ins w:id="41" w:author="Šušlíková Mária" w:date="2020-10-29T13:00:00Z">
        <w:r w:rsidR="004B245F">
          <w:rPr>
            <w:rFonts w:asciiTheme="minorHAnsi" w:hAnsiTheme="minorHAnsi" w:cstheme="minorHAnsi"/>
            <w:sz w:val="22"/>
            <w:szCs w:val="22"/>
          </w:rPr>
          <w:t>9:00</w:t>
        </w:r>
      </w:ins>
      <w:r w:rsidRPr="004B245F">
        <w:rPr>
          <w:rFonts w:asciiTheme="minorHAnsi" w:hAnsiTheme="minorHAnsi" w:cstheme="minorHAnsi"/>
          <w:sz w:val="22"/>
          <w:szCs w:val="22"/>
        </w:rPr>
        <w:t xml:space="preserve"> hod. do </w:t>
      </w:r>
      <w:del w:id="42" w:author="Šušlíková Mária" w:date="2020-10-29T13:01:00Z">
        <w:r w:rsidRPr="004B245F" w:rsidDel="004B245F">
          <w:rPr>
            <w:rFonts w:asciiTheme="minorHAnsi" w:hAnsiTheme="minorHAnsi" w:cstheme="minorHAnsi"/>
            <w:sz w:val="22"/>
            <w:szCs w:val="22"/>
          </w:rPr>
          <w:delText>14.30</w:delText>
        </w:r>
      </w:del>
      <w:ins w:id="43" w:author="Šušlíková Mária" w:date="2020-10-29T13:01:00Z">
        <w:r w:rsidR="004B245F">
          <w:rPr>
            <w:rFonts w:asciiTheme="minorHAnsi" w:hAnsiTheme="minorHAnsi" w:cstheme="minorHAnsi"/>
            <w:sz w:val="22"/>
            <w:szCs w:val="22"/>
          </w:rPr>
          <w:t>15:00</w:t>
        </w:r>
      </w:ins>
      <w:r w:rsidRPr="004B245F">
        <w:rPr>
          <w:rFonts w:asciiTheme="minorHAnsi" w:hAnsiTheme="minorHAnsi" w:cstheme="minorHAnsi"/>
          <w:sz w:val="22"/>
          <w:szCs w:val="22"/>
        </w:rPr>
        <w:t xml:space="preserve"> hod.</w:t>
      </w:r>
      <w:r w:rsidRPr="005D01A7">
        <w:rPr>
          <w:rFonts w:asciiTheme="minorHAnsi" w:hAnsiTheme="minorHAnsi" w:cstheme="minorHAnsi"/>
          <w:sz w:val="22"/>
          <w:szCs w:val="22"/>
        </w:rPr>
        <w:t xml:space="preserve"> na adresu:</w:t>
      </w:r>
    </w:p>
    <w:p w:rsidR="00C92C97" w:rsidRPr="005D01A7" w:rsidRDefault="009E1C6C" w:rsidP="00A727FF">
      <w:pPr>
        <w:spacing w:before="120" w:after="120"/>
        <w:ind w:firstLine="1418"/>
        <w:contextualSpacing/>
        <w:jc w:val="both"/>
        <w:rPr>
          <w:rFonts w:asciiTheme="minorHAnsi" w:hAnsiTheme="minorHAnsi" w:cstheme="minorHAnsi"/>
          <w:sz w:val="22"/>
          <w:szCs w:val="22"/>
        </w:rPr>
      </w:pPr>
      <w:ins w:id="44" w:author="Šušlíková Mária" w:date="2020-10-29T12:36:00Z">
        <w:r>
          <w:rPr>
            <w:rFonts w:asciiTheme="minorHAnsi" w:hAnsiTheme="minorHAnsi" w:cstheme="minorHAnsi"/>
            <w:sz w:val="22"/>
            <w:szCs w:val="22"/>
          </w:rPr>
          <w:t>Ministerstvo investícií, regionálneho rozvoja a informatizácie</w:t>
        </w:r>
      </w:ins>
      <w:del w:id="45" w:author="Šušlíková Mária" w:date="2020-10-29T12:36:00Z">
        <w:r w:rsidR="00C92C97" w:rsidRPr="005D01A7" w:rsidDel="009E1C6C">
          <w:rPr>
            <w:rFonts w:asciiTheme="minorHAnsi" w:hAnsiTheme="minorHAnsi" w:cstheme="minorHAnsi"/>
            <w:sz w:val="22"/>
            <w:szCs w:val="22"/>
          </w:rPr>
          <w:delText>Úrad vlády</w:delText>
        </w:r>
      </w:del>
      <w:r w:rsidR="00C92C97" w:rsidRPr="005D01A7">
        <w:rPr>
          <w:rFonts w:asciiTheme="minorHAnsi" w:hAnsiTheme="minorHAnsi" w:cstheme="minorHAnsi"/>
          <w:sz w:val="22"/>
          <w:szCs w:val="22"/>
        </w:rPr>
        <w:t xml:space="preserve"> Slovenskej republiky</w:t>
      </w:r>
    </w:p>
    <w:p w:rsidR="00C92C97" w:rsidRPr="005D01A7" w:rsidRDefault="007D7B73" w:rsidP="00A727FF">
      <w:pPr>
        <w:spacing w:before="120" w:after="120"/>
        <w:ind w:firstLine="1418"/>
        <w:contextualSpacing/>
        <w:jc w:val="both"/>
        <w:rPr>
          <w:rFonts w:asciiTheme="minorHAnsi" w:hAnsiTheme="minorHAnsi" w:cstheme="minorHAnsi"/>
          <w:sz w:val="22"/>
          <w:szCs w:val="22"/>
        </w:rPr>
      </w:pPr>
      <w:ins w:id="46" w:author="Šušlíková Mária" w:date="2020-10-30T09:41:00Z">
        <w:r>
          <w:rPr>
            <w:rFonts w:asciiTheme="minorHAnsi" w:hAnsiTheme="minorHAnsi" w:cstheme="minorHAnsi"/>
          </w:rPr>
          <w:t xml:space="preserve">sekcia </w:t>
        </w:r>
      </w:ins>
      <w:ins w:id="47" w:author="Šušlíková Mária" w:date="2020-11-20T11:46:00Z">
        <w:r w:rsidR="00197230" w:rsidRPr="00197230">
          <w:rPr>
            <w:rFonts w:asciiTheme="minorHAnsi" w:hAnsiTheme="minorHAnsi" w:cstheme="minorHAnsi"/>
          </w:rPr>
          <w:t>OP TP a iných finančných mechanizmov</w:t>
        </w:r>
      </w:ins>
      <w:ins w:id="48" w:author="Šušlíková Mária" w:date="2020-10-30T09:41:00Z">
        <w:r w:rsidRPr="005D01A7" w:rsidDel="007D7B73">
          <w:rPr>
            <w:rFonts w:asciiTheme="minorHAnsi" w:eastAsiaTheme="minorHAnsi" w:hAnsiTheme="minorHAnsi" w:cstheme="minorHAnsi"/>
          </w:rPr>
          <w:t xml:space="preserve"> </w:t>
        </w:r>
      </w:ins>
      <w:del w:id="49" w:author="Šušlíková Mária" w:date="2020-10-30T09:41:00Z">
        <w:r w:rsidR="00DE6E32" w:rsidRPr="005D01A7" w:rsidDel="007D7B73">
          <w:rPr>
            <w:rFonts w:asciiTheme="minorHAnsi" w:eastAsiaTheme="minorHAnsi" w:hAnsiTheme="minorHAnsi" w:cstheme="minorHAnsi"/>
          </w:rPr>
          <w:delText>Riadiaci orgán pre OP TP</w:delText>
        </w:r>
      </w:del>
      <w:r w:rsidR="00C92C97" w:rsidRPr="005D01A7">
        <w:rPr>
          <w:rFonts w:asciiTheme="minorHAnsi" w:hAnsiTheme="minorHAnsi" w:cstheme="minorHAnsi"/>
          <w:sz w:val="22"/>
          <w:szCs w:val="22"/>
        </w:rPr>
        <w:t xml:space="preserve">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C92C97" w:rsidRPr="005D01A7" w:rsidRDefault="001A5A7A" w:rsidP="00A727FF">
      <w:pPr>
        <w:spacing w:before="120" w:after="120"/>
        <w:ind w:firstLine="1418"/>
        <w:contextualSpacing/>
        <w:jc w:val="both"/>
        <w:rPr>
          <w:rFonts w:asciiTheme="minorHAnsi" w:hAnsiTheme="minorHAnsi" w:cstheme="minorHAnsi"/>
          <w:sz w:val="22"/>
          <w:szCs w:val="22"/>
        </w:rPr>
      </w:pPr>
      <w:r>
        <w:rPr>
          <w:rFonts w:asciiTheme="minorHAnsi" w:hAnsiTheme="minorHAnsi" w:cstheme="minorHAnsi"/>
          <w:sz w:val="22"/>
          <w:szCs w:val="22"/>
        </w:rPr>
        <w:t>Dunajská 68</w:t>
      </w:r>
    </w:p>
    <w:p w:rsidR="00F75923" w:rsidRPr="005D01A7" w:rsidRDefault="00667992" w:rsidP="00A727FF">
      <w:pPr>
        <w:spacing w:line="276" w:lineRule="auto"/>
        <w:ind w:firstLine="1418"/>
        <w:jc w:val="both"/>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w:t>
      </w:r>
      <w:del w:id="50" w:author="Šušlíková Mária" w:date="2020-10-29T13:06:00Z">
        <w:r w:rsidRPr="005D01A7" w:rsidDel="004B245F">
          <w:rPr>
            <w:rFonts w:asciiTheme="minorHAnsi" w:hAnsiTheme="minorHAnsi" w:cstheme="minorHAnsi"/>
            <w:sz w:val="22"/>
            <w:szCs w:val="22"/>
          </w:rPr>
          <w:delText>1</w:delText>
        </w:r>
      </w:del>
    </w:p>
    <w:p w:rsidR="00AB40BB" w:rsidRPr="005D01A7" w:rsidRDefault="00A36F6D" w:rsidP="00F61C6E">
      <w:pPr>
        <w:spacing w:before="120" w:after="120"/>
        <w:ind w:left="644"/>
        <w:jc w:val="both"/>
        <w:rPr>
          <w:rFonts w:asciiTheme="minorHAnsi" w:hAnsiTheme="minorHAnsi" w:cstheme="minorHAnsi"/>
          <w:sz w:val="22"/>
          <w:szCs w:val="22"/>
        </w:rPr>
      </w:pPr>
      <w:r w:rsidRPr="005D01A7">
        <w:rPr>
          <w:rFonts w:asciiTheme="minorHAnsi" w:hAnsiTheme="minorHAnsi" w:cstheme="minorHAnsi"/>
          <w:sz w:val="22"/>
          <w:szCs w:val="22"/>
        </w:rPr>
        <w:t xml:space="preserve">RO OP TP nie je oprávnený v zmysle v súčasnosti platných právnych prepisov obmedziť pre žiadateľov predkladanie ŽoNFP v listinnej podobe. </w:t>
      </w:r>
    </w:p>
    <w:p w:rsidR="00A36F6D" w:rsidRPr="00116A6F" w:rsidRDefault="00A36F6D">
      <w:pPr>
        <w:pStyle w:val="Odsekzoznamu"/>
        <w:numPr>
          <w:ilvl w:val="0"/>
          <w:numId w:val="27"/>
        </w:numPr>
        <w:spacing w:before="240" w:after="240"/>
        <w:jc w:val="both"/>
        <w:rPr>
          <w:rFonts w:asciiTheme="minorHAnsi" w:hAnsiTheme="minorHAnsi" w:cstheme="minorHAnsi"/>
          <w:sz w:val="22"/>
          <w:szCs w:val="22"/>
        </w:rPr>
      </w:pPr>
      <w:r w:rsidRPr="00116A6F">
        <w:rPr>
          <w:rFonts w:asciiTheme="minorHAnsi" w:hAnsiTheme="minorHAnsi" w:cstheme="minorHAnsi"/>
          <w:sz w:val="22"/>
          <w:szCs w:val="22"/>
        </w:rPr>
        <w:lastRenderedPageBreak/>
        <w:t xml:space="preserve">V zmysle zákona o e-Governmente môže žiadateľ </w:t>
      </w:r>
      <w:r w:rsidR="00AB40BB" w:rsidRPr="00116A6F">
        <w:rPr>
          <w:rFonts w:asciiTheme="minorHAnsi" w:hAnsiTheme="minorHAnsi" w:cstheme="minorHAnsi"/>
          <w:sz w:val="22"/>
          <w:szCs w:val="22"/>
        </w:rPr>
        <w:t xml:space="preserve">listinné </w:t>
      </w:r>
      <w:r w:rsidRPr="00116A6F">
        <w:rPr>
          <w:rFonts w:asciiTheme="minorHAnsi" w:hAnsiTheme="minorHAnsi" w:cstheme="minorHAnsi"/>
          <w:sz w:val="22"/>
          <w:szCs w:val="22"/>
        </w:rPr>
        <w:t xml:space="preserve">doručenie ŽoNFP nahradiť </w:t>
      </w:r>
      <w:r w:rsidRPr="00116A6F">
        <w:rPr>
          <w:rFonts w:asciiTheme="minorHAnsi" w:hAnsiTheme="minorHAnsi" w:cstheme="minorHAnsi"/>
          <w:b/>
          <w:sz w:val="22"/>
          <w:szCs w:val="22"/>
        </w:rPr>
        <w:t>elektronickým doručením prostredníctvom Ústredného portálu verejnej správy</w:t>
      </w:r>
      <w:r w:rsidRPr="00116A6F">
        <w:rPr>
          <w:rFonts w:asciiTheme="minorHAnsi" w:hAnsiTheme="minorHAnsi" w:cstheme="minorHAnsi"/>
          <w:sz w:val="22"/>
          <w:szCs w:val="22"/>
        </w:rPr>
        <w:t xml:space="preserve"> (</w:t>
      </w:r>
      <w:r w:rsidR="00AB40BB" w:rsidRPr="00116A6F">
        <w:rPr>
          <w:rFonts w:asciiTheme="minorHAnsi" w:hAnsiTheme="minorHAnsi" w:cstheme="minorHAnsi"/>
          <w:sz w:val="22"/>
          <w:szCs w:val="22"/>
        </w:rPr>
        <w:t>ďalej aj „</w:t>
      </w:r>
      <w:r w:rsidRPr="00116A6F">
        <w:rPr>
          <w:rFonts w:asciiTheme="minorHAnsi" w:hAnsiTheme="minorHAnsi" w:cstheme="minorHAnsi"/>
          <w:sz w:val="22"/>
          <w:szCs w:val="22"/>
        </w:rPr>
        <w:t>ÚP</w:t>
      </w:r>
      <w:del w:id="51" w:author="Šušlíková Mária" w:date="2020-10-29T13:57:00Z">
        <w:r w:rsidRPr="00116A6F" w:rsidDel="00365450">
          <w:rPr>
            <w:rFonts w:asciiTheme="minorHAnsi" w:hAnsiTheme="minorHAnsi" w:cstheme="minorHAnsi"/>
            <w:sz w:val="22"/>
            <w:szCs w:val="22"/>
          </w:rPr>
          <w:delText xml:space="preserve"> </w:delText>
        </w:r>
      </w:del>
      <w:r w:rsidRPr="00116A6F">
        <w:rPr>
          <w:rFonts w:asciiTheme="minorHAnsi" w:hAnsiTheme="minorHAnsi" w:cstheme="minorHAnsi"/>
          <w:sz w:val="22"/>
          <w:szCs w:val="22"/>
        </w:rPr>
        <w:t>VS</w:t>
      </w:r>
      <w:r w:rsidR="00AB40BB" w:rsidRPr="00116A6F">
        <w:rPr>
          <w:rFonts w:asciiTheme="minorHAnsi" w:hAnsiTheme="minorHAnsi" w:cstheme="minorHAnsi"/>
          <w:sz w:val="22"/>
          <w:szCs w:val="22"/>
        </w:rPr>
        <w:t>“)</w:t>
      </w:r>
      <w:r w:rsidRPr="00116A6F">
        <w:rPr>
          <w:rFonts w:asciiTheme="minorHAnsi" w:hAnsiTheme="minorHAnsi" w:cstheme="minorHAnsi"/>
          <w:sz w:val="22"/>
          <w:szCs w:val="22"/>
        </w:rPr>
        <w:t xml:space="preserve"> do elektronickej schránky </w:t>
      </w:r>
      <w:ins w:id="52" w:author="Šušlíková Mária" w:date="2020-10-29T13:07:00Z">
        <w:r w:rsidR="004B245F" w:rsidRPr="00116A6F">
          <w:rPr>
            <w:rFonts w:asciiTheme="minorHAnsi" w:hAnsiTheme="minorHAnsi" w:cstheme="minorHAnsi"/>
            <w:sz w:val="22"/>
            <w:szCs w:val="22"/>
          </w:rPr>
          <w:t xml:space="preserve">MIRRI SR - </w:t>
        </w:r>
      </w:ins>
      <w:r w:rsidRPr="00116A6F">
        <w:rPr>
          <w:rFonts w:asciiTheme="minorHAnsi" w:hAnsiTheme="minorHAnsi" w:cstheme="minorHAnsi"/>
          <w:sz w:val="22"/>
          <w:szCs w:val="22"/>
        </w:rPr>
        <w:t xml:space="preserve">RO OP TP </w:t>
      </w:r>
      <w:r w:rsidR="00AB40BB" w:rsidRPr="00116A6F">
        <w:rPr>
          <w:rFonts w:asciiTheme="minorHAnsi" w:hAnsiTheme="minorHAnsi" w:cstheme="minorHAnsi"/>
          <w:sz w:val="22"/>
          <w:szCs w:val="22"/>
        </w:rPr>
        <w:t>(ÚP</w:t>
      </w:r>
      <w:del w:id="53" w:author="Šušlíková Mária" w:date="2020-10-29T13:07:00Z">
        <w:r w:rsidR="00AB40BB" w:rsidRPr="00116A6F" w:rsidDel="004B245F">
          <w:rPr>
            <w:rFonts w:asciiTheme="minorHAnsi" w:hAnsiTheme="minorHAnsi" w:cstheme="minorHAnsi"/>
            <w:sz w:val="22"/>
            <w:szCs w:val="22"/>
          </w:rPr>
          <w:delText xml:space="preserve"> </w:delText>
        </w:r>
      </w:del>
      <w:r w:rsidR="00AB40BB" w:rsidRPr="00116A6F">
        <w:rPr>
          <w:rFonts w:asciiTheme="minorHAnsi" w:hAnsiTheme="minorHAnsi" w:cstheme="minorHAnsi"/>
          <w:sz w:val="22"/>
          <w:szCs w:val="22"/>
        </w:rPr>
        <w:t xml:space="preserve">VS na adrese </w:t>
      </w:r>
      <w:ins w:id="54" w:author="Šušlíková, Mária" w:date="2020-12-07T14:43:00Z">
        <w:r w:rsidR="00116A6F" w:rsidRPr="00A33A18">
          <w:rPr>
            <w:rFonts w:asciiTheme="minorHAnsi" w:hAnsiTheme="minorHAnsi" w:cstheme="minorHAnsi"/>
            <w:sz w:val="22"/>
            <w:szCs w:val="22"/>
          </w:rPr>
          <w:fldChar w:fldCharType="begin"/>
        </w:r>
        <w:r w:rsidR="00116A6F" w:rsidRPr="00116A6F">
          <w:rPr>
            <w:rFonts w:asciiTheme="minorHAnsi" w:hAnsiTheme="minorHAnsi" w:cstheme="minorHAnsi"/>
            <w:sz w:val="22"/>
            <w:szCs w:val="22"/>
          </w:rPr>
          <w:instrText xml:space="preserve"> HYPERLINK "http://</w:instrText>
        </w:r>
      </w:ins>
      <w:r w:rsidR="00116A6F" w:rsidRPr="00116A6F">
        <w:rPr>
          <w:rFonts w:asciiTheme="minorHAnsi" w:hAnsiTheme="minorHAnsi" w:cstheme="minorHAnsi"/>
          <w:sz w:val="22"/>
          <w:szCs w:val="22"/>
        </w:rPr>
        <w:instrText>www.slovensko.sk</w:instrText>
      </w:r>
      <w:ins w:id="55" w:author="Šušlíková, Mária" w:date="2020-12-07T14:43:00Z">
        <w:r w:rsidR="00116A6F" w:rsidRPr="00116A6F">
          <w:rPr>
            <w:rFonts w:asciiTheme="minorHAnsi" w:hAnsiTheme="minorHAnsi" w:cstheme="minorHAnsi"/>
            <w:sz w:val="22"/>
            <w:szCs w:val="22"/>
          </w:rPr>
          <w:instrText xml:space="preserve">" </w:instrText>
        </w:r>
        <w:r w:rsidR="00116A6F" w:rsidRPr="00A33A18">
          <w:rPr>
            <w:rFonts w:asciiTheme="minorHAnsi" w:hAnsiTheme="minorHAnsi" w:cstheme="minorHAnsi"/>
            <w:sz w:val="22"/>
            <w:szCs w:val="22"/>
            <w:rPrChange w:id="56" w:author="Šušlíková, Mária" w:date="2020-12-07T14:43:00Z">
              <w:rPr>
                <w:rFonts w:asciiTheme="minorHAnsi" w:hAnsiTheme="minorHAnsi" w:cstheme="minorHAnsi"/>
                <w:sz w:val="22"/>
                <w:szCs w:val="22"/>
              </w:rPr>
            </w:rPrChange>
          </w:rPr>
          <w:fldChar w:fldCharType="separate"/>
        </w:r>
      </w:ins>
      <w:r w:rsidR="00116A6F" w:rsidRPr="00116A6F">
        <w:rPr>
          <w:rStyle w:val="Hypertextovprepojenie"/>
          <w:rFonts w:asciiTheme="minorHAnsi" w:hAnsiTheme="minorHAnsi" w:cstheme="minorHAnsi"/>
          <w:sz w:val="22"/>
          <w:szCs w:val="22"/>
        </w:rPr>
        <w:t>www.slovensko.sk</w:t>
      </w:r>
      <w:ins w:id="57" w:author="Šušlíková, Mária" w:date="2020-12-07T14:43:00Z">
        <w:r w:rsidR="00116A6F" w:rsidRPr="00A33A18">
          <w:rPr>
            <w:rFonts w:asciiTheme="minorHAnsi" w:hAnsiTheme="minorHAnsi" w:cstheme="minorHAnsi"/>
            <w:sz w:val="22"/>
            <w:szCs w:val="22"/>
          </w:rPr>
          <w:fldChar w:fldCharType="end"/>
        </w:r>
      </w:ins>
      <w:r w:rsidR="00AB40BB" w:rsidRPr="00116A6F">
        <w:rPr>
          <w:rFonts w:asciiTheme="minorHAnsi" w:hAnsiTheme="minorHAnsi" w:cstheme="minorHAnsi"/>
          <w:sz w:val="22"/>
          <w:szCs w:val="22"/>
        </w:rPr>
        <w:t xml:space="preserve">, špeciálna služba </w:t>
      </w:r>
      <w:del w:id="58" w:author="Šušlíková Mária" w:date="2020-10-29T13:08:00Z">
        <w:r w:rsidR="00AB40BB" w:rsidRPr="00116A6F" w:rsidDel="004B245F">
          <w:rPr>
            <w:rFonts w:asciiTheme="minorHAnsi" w:hAnsiTheme="minorHAnsi" w:cstheme="minorHAnsi"/>
            <w:sz w:val="22"/>
            <w:szCs w:val="22"/>
          </w:rPr>
          <w:delText xml:space="preserve">ÚV </w:delText>
        </w:r>
      </w:del>
      <w:ins w:id="59" w:author="Šušlíková Mária" w:date="2020-10-29T13:08:00Z">
        <w:r w:rsidR="004B245F" w:rsidRPr="00116A6F">
          <w:rPr>
            <w:rFonts w:asciiTheme="minorHAnsi" w:hAnsiTheme="minorHAnsi" w:cstheme="minorHAnsi"/>
            <w:sz w:val="22"/>
            <w:szCs w:val="22"/>
          </w:rPr>
          <w:t xml:space="preserve">MIRRI </w:t>
        </w:r>
      </w:ins>
      <w:r w:rsidR="00AB40BB" w:rsidRPr="00116A6F">
        <w:rPr>
          <w:rFonts w:asciiTheme="minorHAnsi" w:hAnsiTheme="minorHAnsi" w:cstheme="minorHAnsi"/>
          <w:sz w:val="22"/>
          <w:szCs w:val="22"/>
        </w:rPr>
        <w:t>SR zriadená pre takéto podanie „</w:t>
      </w:r>
      <w:r w:rsidR="00AB40BB" w:rsidRPr="00116A6F">
        <w:rPr>
          <w:rFonts w:asciiTheme="minorHAnsi" w:hAnsiTheme="minorHAnsi" w:cstheme="minorHAnsi"/>
          <w:b/>
          <w:sz w:val="22"/>
          <w:szCs w:val="22"/>
        </w:rPr>
        <w:t>Podanie na RO OP TP - dokumenty k projektom</w:t>
      </w:r>
      <w:r w:rsidR="00AB40BB" w:rsidRPr="00116A6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ŽoNFP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 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autorizuje a odošle ŽoNFP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9"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0"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w:t>
      </w:r>
      <w:del w:id="60" w:author="Šušlíková Mária" w:date="2020-10-29T13:12:00Z">
        <w:r w:rsidR="008C777C" w:rsidRPr="00A727FF" w:rsidDel="00834239">
          <w:rPr>
            <w:rFonts w:asciiTheme="minorHAnsi" w:hAnsiTheme="minorHAnsi" w:cstheme="minorHAnsi"/>
            <w:sz w:val="22"/>
            <w:szCs w:val="22"/>
          </w:rPr>
          <w:delText xml:space="preserve"> </w:delText>
        </w:r>
      </w:del>
      <w:r w:rsidR="008C777C" w:rsidRPr="00A727FF">
        <w:rPr>
          <w:rFonts w:asciiTheme="minorHAnsi" w:hAnsiTheme="minorHAnsi" w:cstheme="minorHAnsi"/>
          <w:sz w:val="22"/>
          <w:szCs w:val="22"/>
        </w:rPr>
        <w:t>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 xml:space="preserve">povinné prílohy k ŽoNFP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 xml:space="preserve">osoby splnomocnenej zastupovať žiadateľa v konaní o ŽoNFP je potrebné </w:t>
      </w:r>
      <w:r w:rsidRPr="00A727FF">
        <w:rPr>
          <w:rFonts w:asciiTheme="minorHAnsi" w:hAnsiTheme="minorHAnsi" w:cs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 xml:space="preserve">v 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2B60E5">
        <w:rPr>
          <w:rFonts w:asciiTheme="minorHAnsi" w:hAnsiTheme="minorHAnsi" w:cstheme="minorHAnsi"/>
          <w:sz w:val="22"/>
          <w:szCs w:val="22"/>
        </w:rPr>
        <w:t xml:space="preserve">certifikovaný </w:t>
      </w:r>
      <w:r w:rsidRPr="00E66FF6">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del w:id="61" w:author="Šušlíková Mária" w:date="2020-10-29T12:37:00Z">
        <w:r w:rsidRPr="00E66FF6" w:rsidDel="009E1C6C">
          <w:rPr>
            <w:rFonts w:asciiTheme="minorHAnsi" w:hAnsiTheme="minorHAnsi" w:cstheme="minorHAnsi"/>
            <w:sz w:val="22"/>
            <w:szCs w:val="22"/>
          </w:rPr>
          <w:delText xml:space="preserve">ÚV </w:delText>
        </w:r>
      </w:del>
      <w:ins w:id="62" w:author="Šušlíková Mária" w:date="2020-10-29T12:37:00Z">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ins>
      <w:r w:rsidRPr="00E66FF6">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w:t>
      </w:r>
      <w:del w:id="63" w:author="Šušlíková Mária" w:date="2020-10-29T12:37:00Z">
        <w:r w:rsidRPr="00E66FF6" w:rsidDel="009E1C6C">
          <w:rPr>
            <w:rFonts w:asciiTheme="minorHAnsi" w:hAnsiTheme="minorHAnsi" w:cstheme="minorHAnsi"/>
            <w:sz w:val="22"/>
            <w:szCs w:val="22"/>
          </w:rPr>
          <w:delText xml:space="preserve">ÚV </w:delText>
        </w:r>
      </w:del>
      <w:ins w:id="64" w:author="Šušlíková Mária" w:date="2020-10-29T12:37:00Z">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ins>
      <w:r w:rsidRPr="00E66FF6">
        <w:rPr>
          <w:rFonts w:asciiTheme="minorHAnsi" w:hAnsiTheme="minorHAnsi" w:cstheme="minorHAnsi"/>
          <w:sz w:val="22"/>
          <w:szCs w:val="22"/>
        </w:rPr>
        <w:t xml:space="preserve">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704359" w:rsidRPr="00E66FF6">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r w:rsidR="00704359" w:rsidRPr="00E66FF6">
        <w:rPr>
          <w:rFonts w:asciiTheme="minorHAnsi" w:hAnsiTheme="minorHAnsi" w:cstheme="minorHAnsi"/>
          <w:sz w:val="22"/>
          <w:szCs w:val="22"/>
        </w:rPr>
        <w:t xml:space="preserve">odoslania </w:t>
      </w:r>
      <w:r w:rsidRPr="00E66FF6">
        <w:rPr>
          <w:rFonts w:asciiTheme="minorHAnsi" w:hAnsiTheme="minorHAnsi" w:cstheme="minorHAnsi"/>
          <w:sz w:val="22"/>
          <w:szCs w:val="22"/>
        </w:rPr>
        <w:t xml:space="preserve">ŽoNFP do elektronickej schránky RO OP TP. </w:t>
      </w:r>
    </w:p>
    <w:p w:rsidR="004D3F96" w:rsidRPr="00E66FF6"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r w:rsidRPr="00E66FF6">
        <w:rPr>
          <w:rFonts w:asciiTheme="minorHAnsi" w:hAnsiTheme="minorHAnsi" w:cstheme="minorHAnsi"/>
          <w:sz w:val="22"/>
          <w:szCs w:val="22"/>
        </w:rPr>
        <w:t xml:space="preserve">ŽoNFP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r w:rsidRPr="00E66FF6">
        <w:rPr>
          <w:rFonts w:asciiTheme="minorHAnsi" w:hAnsiTheme="minorHAnsi" w:cstheme="minorHAnsi"/>
          <w:sz w:val="22"/>
          <w:szCs w:val="22"/>
        </w:rPr>
        <w:t>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w:t>
      </w:r>
      <w:r w:rsidR="00400B2B">
        <w:rPr>
          <w:rFonts w:asciiTheme="minorHAnsi" w:hAnsiTheme="minorHAnsi" w:cstheme="minorHAnsi"/>
          <w:sz w:val="22"/>
          <w:szCs w:val="22"/>
        </w:rPr>
        <w:t xml:space="preserve"> </w:t>
      </w:r>
      <w:r w:rsidRPr="00E66FF6">
        <w:rPr>
          <w:rFonts w:asciiTheme="minorHAnsi" w:hAnsiTheme="minorHAnsi" w:cstheme="minorHAnsi"/>
          <w:sz w:val="22"/>
          <w:szCs w:val="22"/>
        </w:rPr>
        <w:t xml:space="preserve">ŽoNFP. </w:t>
      </w:r>
      <w:r w:rsidR="00400B2B">
        <w:rPr>
          <w:rFonts w:asciiTheme="minorHAnsi" w:hAnsiTheme="minorHAnsi" w:cstheme="minorHAnsi"/>
          <w:sz w:val="22"/>
          <w:szCs w:val="22"/>
        </w:rPr>
        <w:t xml:space="preserve"> </w:t>
      </w:r>
      <w:r w:rsidR="00AE6D4D" w:rsidRPr="00E66FF6">
        <w:rPr>
          <w:rFonts w:asciiTheme="minorHAnsi" w:hAnsiTheme="minorHAnsi" w:cstheme="minorHAnsi"/>
          <w:sz w:val="22"/>
          <w:szCs w:val="22"/>
        </w:rPr>
        <w:t xml:space="preserve">V prípade, ak žiadateľ </w:t>
      </w:r>
      <w:r w:rsidR="00AE6D4D" w:rsidRPr="00E66FF6">
        <w:rPr>
          <w:rFonts w:asciiTheme="minorHAnsi" w:hAnsiTheme="minorHAnsi" w:cstheme="minorHAnsi"/>
          <w:sz w:val="22"/>
          <w:szCs w:val="22"/>
        </w:rPr>
        <w:lastRenderedPageBreak/>
        <w:t xml:space="preserve">nepredloží žiadosť o NFP riadne, včas alebo v určenej forme, </w:t>
      </w:r>
      <w:r w:rsidR="00704359" w:rsidRPr="00E66FF6">
        <w:rPr>
          <w:rFonts w:asciiTheme="minorHAnsi" w:hAnsiTheme="minorHAnsi" w:cstheme="minorHAnsi"/>
          <w:sz w:val="22"/>
          <w:szCs w:val="22"/>
        </w:rPr>
        <w:t>RO OP TP</w:t>
      </w:r>
      <w:r w:rsidR="00AE6D4D" w:rsidRPr="00E66FF6">
        <w:rPr>
          <w:rFonts w:asciiTheme="minorHAnsi" w:hAnsiTheme="minorHAnsi" w:cstheme="minorHAnsi"/>
          <w:sz w:val="22"/>
          <w:szCs w:val="22"/>
        </w:rPr>
        <w:t xml:space="preserve"> zastaví konanie vydaním rozhodnutia o zastavení konania o žiadosti o NFP. </w:t>
      </w:r>
      <w:r w:rsidR="004D3F96" w:rsidRPr="00E66FF6">
        <w:rPr>
          <w:rFonts w:asciiTheme="minorHAnsi" w:hAnsiTheme="minorHAnsi" w:cstheme="minorHAnsi"/>
          <w:sz w:val="22"/>
          <w:szCs w:val="22"/>
        </w:rPr>
        <w:t>V prípade, že žiadosť o NFP podpisuje v mene štatutára splnomocnená osoba</w:t>
      </w:r>
      <w:r w:rsidR="000D6D0F" w:rsidRPr="00E66FF6">
        <w:rPr>
          <w:rFonts w:asciiTheme="minorHAnsi" w:hAnsiTheme="minorHAnsi" w:cstheme="minorHAnsi"/>
          <w:sz w:val="22"/>
          <w:szCs w:val="22"/>
        </w:rPr>
        <w:t>,</w:t>
      </w:r>
      <w:r w:rsidR="004D3F96" w:rsidRPr="00E66FF6">
        <w:rPr>
          <w:rFonts w:asciiTheme="minorHAnsi" w:hAnsiTheme="minorHAnsi" w:cstheme="minorHAnsi"/>
          <w:sz w:val="22"/>
          <w:szCs w:val="22"/>
        </w:rPr>
        <w:t xml:space="preserve"> je žiadateľ povinný predložiť spolu so žiadosťou o NFP aj splnomocnenie na tento úkon.</w:t>
      </w:r>
    </w:p>
    <w:p w:rsidR="00AE6D4D" w:rsidRPr="00E66FF6" w:rsidRDefault="00AE6D4D"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Postup pri získavaní prístupu do verejnej časti ITMS2014+ je popísaný na webovom sídle </w:t>
      </w:r>
      <w:hyperlink r:id="rId11" w:history="1">
        <w:r w:rsidR="00DE4FEF" w:rsidRPr="0012621C">
          <w:rPr>
            <w:rStyle w:val="Hypertextovprepojenie"/>
            <w:rFonts w:cstheme="minorHAnsi"/>
          </w:rPr>
          <w:t>www.ITMS2014.sk</w:t>
        </w:r>
      </w:hyperlink>
      <w:r w:rsidR="00DE4FEF" w:rsidRPr="00E66FF6">
        <w:rPr>
          <w:rFonts w:asciiTheme="minorHAnsi" w:hAnsiTheme="minorHAnsi" w:cstheme="minorHAnsi"/>
          <w:sz w:val="22"/>
          <w:szCs w:val="22"/>
          <w:u w:val="single"/>
        </w:rPr>
        <w:t xml:space="preserve"> </w:t>
      </w:r>
      <w:r w:rsidRPr="00E66FF6">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w:t>
      </w:r>
      <w:del w:id="65" w:author="Šušlíková Mária" w:date="2020-11-09T10:58:00Z">
        <w:r w:rsidRPr="005D01A7" w:rsidDel="008C305A">
          <w:rPr>
            <w:rFonts w:asciiTheme="minorHAnsi" w:hAnsiTheme="minorHAnsi" w:cstheme="minorHAnsi"/>
            <w:sz w:val="22"/>
            <w:szCs w:val="22"/>
          </w:rPr>
          <w:delText xml:space="preserve">Úradu vlády Slovenskej </w:delText>
        </w:r>
      </w:del>
      <w:del w:id="66" w:author="Šušlíková Mária" w:date="2020-11-09T11:03:00Z">
        <w:r w:rsidRPr="005D01A7" w:rsidDel="00187D6D">
          <w:rPr>
            <w:rFonts w:asciiTheme="minorHAnsi" w:hAnsiTheme="minorHAnsi" w:cstheme="minorHAnsi"/>
            <w:sz w:val="22"/>
            <w:szCs w:val="22"/>
          </w:rPr>
          <w:delText xml:space="preserve">republiky </w:delText>
        </w:r>
      </w:del>
      <w:r w:rsidR="0011011D" w:rsidRPr="008C305A">
        <w:fldChar w:fldCharType="begin"/>
      </w:r>
      <w:r w:rsidR="0011011D" w:rsidRPr="008C305A">
        <w:instrText xml:space="preserve"> HYPERLINK "http://optp.vlada.gov.sk" </w:instrText>
      </w:r>
      <w:r w:rsidR="0011011D" w:rsidRPr="008C305A">
        <w:rPr>
          <w:rPrChange w:id="67" w:author="Šušlíková Mária" w:date="2020-10-29T12:38:00Z">
            <w:rPr>
              <w:rStyle w:val="Hypertextovprepojenie"/>
              <w:rFonts w:asciiTheme="minorHAnsi" w:hAnsiTheme="minorHAnsi" w:cstheme="minorHAnsi"/>
              <w:sz w:val="22"/>
              <w:szCs w:val="22"/>
            </w:rPr>
          </w:rPrChange>
        </w:rPr>
        <w:fldChar w:fldCharType="separate"/>
      </w:r>
      <w:r w:rsidRPr="008C305A">
        <w:rPr>
          <w:rStyle w:val="Hypertextovprepojenie"/>
          <w:rFonts w:asciiTheme="minorHAnsi" w:hAnsiTheme="minorHAnsi" w:cstheme="minorHAnsi"/>
          <w:sz w:val="22"/>
          <w:szCs w:val="22"/>
        </w:rPr>
        <w:t>http://optp.vlada.gov.sk</w:t>
      </w:r>
      <w:r w:rsidR="0011011D" w:rsidRPr="008C305A">
        <w:rPr>
          <w:rStyle w:val="Hypertextovprepojenie"/>
          <w:rFonts w:asciiTheme="minorHAnsi" w:hAnsiTheme="minorHAnsi" w:cstheme="minorHAnsi"/>
          <w:sz w:val="22"/>
          <w:szCs w:val="22"/>
        </w:rPr>
        <w:fldChar w:fldCharType="end"/>
      </w:r>
      <w:r w:rsidRPr="008C305A">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8C305A" w:rsidRDefault="00AE6D4D" w:rsidP="00E66FF6">
      <w:pPr>
        <w:pStyle w:val="Default"/>
        <w:numPr>
          <w:ilvl w:val="0"/>
          <w:numId w:val="11"/>
        </w:numPr>
        <w:spacing w:before="120" w:after="120"/>
        <w:rPr>
          <w:rFonts w:asciiTheme="minorHAnsi" w:hAnsiTheme="minorHAnsi" w:cstheme="minorHAnsi"/>
          <w:sz w:val="22"/>
          <w:szCs w:val="22"/>
        </w:rPr>
      </w:pPr>
      <w:r w:rsidRPr="008C305A">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02/20 925 902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02/20 925 977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02/20 925 718 </w:t>
      </w:r>
    </w:p>
    <w:p w:rsidR="00AE6D4D" w:rsidRPr="008C305A"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e-mailom na adrese</w:t>
      </w:r>
      <w:r w:rsidRPr="008C305A">
        <w:rPr>
          <w:rFonts w:asciiTheme="minorHAnsi" w:hAnsiTheme="minorHAnsi" w:cstheme="minorHAnsi"/>
          <w:sz w:val="22"/>
          <w:szCs w:val="22"/>
        </w:rPr>
        <w:t xml:space="preserve">: </w:t>
      </w:r>
      <w:r w:rsidR="0011011D" w:rsidRPr="00187D6D">
        <w:fldChar w:fldCharType="begin"/>
      </w:r>
      <w:r w:rsidR="0011011D" w:rsidRPr="008C305A">
        <w:instrText xml:space="preserve"> HYPERLINK "mailto:projektyoptp@vlada.gov.sk" </w:instrText>
      </w:r>
      <w:r w:rsidR="0011011D" w:rsidRPr="00187D6D">
        <w:rPr>
          <w:rPrChange w:id="68" w:author="Šušlíková Mária" w:date="2020-10-29T12:38:00Z">
            <w:rPr>
              <w:rStyle w:val="Hypertextovprepojenie"/>
              <w:rFonts w:asciiTheme="minorHAnsi" w:hAnsiTheme="minorHAnsi" w:cstheme="minorHAnsi"/>
              <w:sz w:val="22"/>
              <w:szCs w:val="22"/>
            </w:rPr>
          </w:rPrChange>
        </w:rPr>
        <w:fldChar w:fldCharType="separate"/>
      </w:r>
      <w:r w:rsidR="008216B8" w:rsidRPr="008C305A">
        <w:rPr>
          <w:rStyle w:val="Hypertextovprepojenie"/>
          <w:rFonts w:asciiTheme="minorHAnsi" w:hAnsiTheme="minorHAnsi" w:cstheme="minorHAnsi"/>
          <w:sz w:val="22"/>
          <w:szCs w:val="22"/>
        </w:rPr>
        <w:t>projektyoptp@vlada.gov.sk</w:t>
      </w:r>
      <w:r w:rsidR="0011011D" w:rsidRPr="00187D6D">
        <w:rPr>
          <w:rStyle w:val="Hypertextovprepojenie"/>
          <w:rFonts w:asciiTheme="minorHAnsi" w:hAnsiTheme="minorHAnsi" w:cstheme="minorHAnsi"/>
          <w:sz w:val="22"/>
          <w:szCs w:val="22"/>
        </w:rPr>
        <w:fldChar w:fldCharType="end"/>
      </w:r>
      <w:r w:rsidR="008216B8" w:rsidRPr="008C305A">
        <w:rPr>
          <w:rFonts w:asciiTheme="minorHAnsi" w:hAnsiTheme="minorHAnsi" w:cstheme="minorHAnsi"/>
          <w:sz w:val="22"/>
          <w:szCs w:val="22"/>
        </w:rPr>
        <w:t xml:space="preserve"> </w:t>
      </w:r>
      <w:r w:rsidRPr="008C305A">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ins w:id="69" w:author="Šušlíková Mária" w:date="2020-10-29T12:39:00Z">
        <w:r>
          <w:rPr>
            <w:rFonts w:asciiTheme="minorHAnsi" w:hAnsiTheme="minorHAnsi" w:cstheme="minorHAnsi"/>
            <w:sz w:val="22"/>
            <w:szCs w:val="22"/>
          </w:rPr>
          <w:t>Ministerstvo investícií, regionálneho rozvoja a informatizácie</w:t>
        </w:r>
      </w:ins>
      <w:del w:id="70" w:author="Šušlíková Mária" w:date="2020-10-29T12:39:00Z">
        <w:r w:rsidR="00AE6D4D" w:rsidRPr="005D01A7" w:rsidDel="009E1C6C">
          <w:rPr>
            <w:rFonts w:asciiTheme="minorHAnsi" w:hAnsiTheme="minorHAnsi" w:cstheme="minorHAnsi"/>
            <w:sz w:val="22"/>
            <w:szCs w:val="22"/>
          </w:rPr>
          <w:delText>Úrad vlády</w:delText>
        </w:r>
      </w:del>
      <w:r w:rsidR="00AE6D4D" w:rsidRPr="005D01A7">
        <w:rPr>
          <w:rFonts w:asciiTheme="minorHAnsi" w:hAnsiTheme="minorHAnsi" w:cstheme="minorHAnsi"/>
          <w:sz w:val="22"/>
          <w:szCs w:val="22"/>
        </w:rPr>
        <w:t xml:space="preserve"> SR </w:t>
      </w:r>
    </w:p>
    <w:p w:rsidR="00A747A4" w:rsidRPr="00230311" w:rsidRDefault="00A747A4" w:rsidP="00A747A4">
      <w:pPr>
        <w:pStyle w:val="Default"/>
        <w:spacing w:before="120" w:after="120"/>
        <w:ind w:left="709"/>
        <w:contextualSpacing/>
        <w:rPr>
          <w:ins w:id="71" w:author="Šušlíková Mária" w:date="2020-10-30T09:49:00Z"/>
          <w:rFonts w:asciiTheme="minorHAnsi" w:hAnsiTheme="minorHAnsi" w:cstheme="minorHAnsi"/>
          <w:sz w:val="22"/>
          <w:szCs w:val="22"/>
        </w:rPr>
      </w:pPr>
      <w:ins w:id="72" w:author="Šušlíková Mária" w:date="2020-10-30T09:49:00Z">
        <w:r>
          <w:rPr>
            <w:rFonts w:asciiTheme="minorHAnsi" w:hAnsiTheme="minorHAnsi" w:cstheme="minorHAnsi"/>
            <w:sz w:val="22"/>
            <w:szCs w:val="22"/>
          </w:rPr>
          <w:t xml:space="preserve">sekcia </w:t>
        </w:r>
      </w:ins>
      <w:ins w:id="73" w:author="Šušlíková Mária" w:date="2020-11-20T11:46:00Z">
        <w:r w:rsidR="00197230" w:rsidRPr="00197230">
          <w:rPr>
            <w:rFonts w:asciiTheme="minorHAnsi" w:hAnsiTheme="minorHAnsi" w:cstheme="minorHAnsi"/>
            <w:sz w:val="22"/>
            <w:szCs w:val="22"/>
          </w:rPr>
          <w:t>OP TP a iných finančných mechanizmov</w:t>
        </w:r>
      </w:ins>
    </w:p>
    <w:p w:rsidR="00120F53" w:rsidRPr="005D01A7" w:rsidDel="00A747A4" w:rsidRDefault="00120F53" w:rsidP="0012621C">
      <w:pPr>
        <w:pStyle w:val="Default"/>
        <w:spacing w:before="120" w:after="120"/>
        <w:ind w:firstLine="708"/>
        <w:contextualSpacing/>
        <w:rPr>
          <w:del w:id="74" w:author="Šušlíková Mária" w:date="2020-10-30T09:49:00Z"/>
          <w:rFonts w:asciiTheme="minorHAnsi" w:hAnsiTheme="minorHAnsi" w:cstheme="minorHAnsi"/>
          <w:sz w:val="22"/>
          <w:szCs w:val="22"/>
        </w:rPr>
      </w:pPr>
      <w:del w:id="75" w:author="Šušlíková Mária" w:date="2020-10-30T09:49:00Z">
        <w:r w:rsidRPr="005D01A7" w:rsidDel="00A747A4">
          <w:rPr>
            <w:rFonts w:asciiTheme="minorHAnsi" w:hAnsiTheme="minorHAnsi" w:cstheme="minorHAnsi"/>
            <w:sz w:val="22"/>
            <w:szCs w:val="22"/>
          </w:rPr>
          <w:delText>Riadiaci orgán pre OP TP</w:delText>
        </w:r>
      </w:del>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ins w:id="76" w:author="Šušlíková Mária" w:date="2020-10-29T12:39:00Z">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ins>
      <w:del w:id="77" w:author="Šušlíková Mária" w:date="2020-10-29T12:39:00Z">
        <w:r w:rsidR="00AE6D4D" w:rsidRPr="005D01A7" w:rsidDel="009E1C6C">
          <w:rPr>
            <w:rFonts w:asciiTheme="minorHAnsi" w:hAnsiTheme="minorHAnsi" w:cstheme="minorHAnsi"/>
            <w:sz w:val="22"/>
            <w:szCs w:val="22"/>
          </w:rPr>
          <w:delText>Námestie slobody 1</w:delText>
        </w:r>
      </w:del>
      <w:r w:rsidR="00AE6D4D" w:rsidRPr="005D01A7">
        <w:rPr>
          <w:rFonts w:asciiTheme="minorHAnsi" w:hAnsiTheme="minorHAnsi" w:cstheme="minorHAnsi"/>
          <w:sz w:val="22"/>
          <w:szCs w:val="22"/>
        </w:rPr>
        <w:t xml:space="preserve"> </w:t>
      </w:r>
    </w:p>
    <w:p w:rsidR="00AE6D4D" w:rsidRPr="005D01A7" w:rsidRDefault="00AE6D4D" w:rsidP="002D08EE">
      <w:pPr>
        <w:pStyle w:val="Default"/>
        <w:spacing w:line="276" w:lineRule="auto"/>
        <w:ind w:left="709"/>
        <w:rPr>
          <w:rFonts w:asciiTheme="minorHAnsi" w:hAnsiTheme="minorHAnsi" w:cstheme="minorHAnsi"/>
          <w:sz w:val="22"/>
          <w:szCs w:val="22"/>
        </w:rPr>
      </w:pPr>
      <w:del w:id="78" w:author="Šušlíková Mária" w:date="2020-10-29T12:39:00Z">
        <w:r w:rsidRPr="005D01A7" w:rsidDel="009E1C6C">
          <w:rPr>
            <w:rFonts w:asciiTheme="minorHAnsi" w:hAnsiTheme="minorHAnsi" w:cstheme="minorHAnsi"/>
            <w:sz w:val="22"/>
            <w:szCs w:val="22"/>
          </w:rPr>
          <w:delText>813 70</w:delText>
        </w:r>
      </w:del>
      <w:ins w:id="79" w:author="Šušlíková Mária" w:date="2020-10-29T12:39:00Z">
        <w:r w:rsidR="009E1C6C">
          <w:rPr>
            <w:rFonts w:asciiTheme="minorHAnsi" w:hAnsiTheme="minorHAnsi" w:cstheme="minorHAnsi"/>
            <w:sz w:val="22"/>
            <w:szCs w:val="22"/>
          </w:rPr>
          <w:t>811 05</w:t>
        </w:r>
      </w:ins>
      <w:r w:rsidRPr="005D01A7">
        <w:rPr>
          <w:rFonts w:asciiTheme="minorHAnsi" w:hAnsiTheme="minorHAnsi" w:cstheme="minorHAnsi"/>
          <w:sz w:val="22"/>
          <w:szCs w:val="22"/>
        </w:rPr>
        <w:t xml:space="preserve"> Bratislava </w:t>
      </w:r>
      <w:del w:id="80" w:author="Šušlíková Mária" w:date="2020-10-29T12:39:00Z">
        <w:r w:rsidRPr="005D01A7" w:rsidDel="009E1C6C">
          <w:rPr>
            <w:rFonts w:asciiTheme="minorHAnsi" w:hAnsiTheme="minorHAnsi" w:cstheme="minorHAnsi"/>
            <w:sz w:val="22"/>
            <w:szCs w:val="22"/>
          </w:rPr>
          <w:delText xml:space="preserve">15 </w:delText>
        </w:r>
      </w:del>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w:t>
      </w:r>
      <w:del w:id="81" w:author="Šušlíková Mária" w:date="2020-10-29T13:20:00Z">
        <w:r w:rsidRPr="00834239" w:rsidDel="008859BC">
          <w:rPr>
            <w:rFonts w:asciiTheme="minorHAnsi" w:hAnsiTheme="minorHAnsi" w:cstheme="minorHAnsi"/>
            <w:sz w:val="22"/>
            <w:szCs w:val="22"/>
          </w:rPr>
          <w:delText>8.30</w:delText>
        </w:r>
      </w:del>
      <w:ins w:id="82" w:author="Šušlíková Mária" w:date="2020-10-29T13:20:00Z">
        <w:r w:rsidR="008859BC">
          <w:rPr>
            <w:rFonts w:asciiTheme="minorHAnsi" w:hAnsiTheme="minorHAnsi" w:cstheme="minorHAnsi"/>
            <w:sz w:val="22"/>
            <w:szCs w:val="22"/>
          </w:rPr>
          <w:t>9:00</w:t>
        </w:r>
      </w:ins>
      <w:r w:rsidRPr="00834239">
        <w:rPr>
          <w:rFonts w:asciiTheme="minorHAnsi" w:hAnsiTheme="minorHAnsi" w:cstheme="minorHAnsi"/>
          <w:sz w:val="22"/>
          <w:szCs w:val="22"/>
        </w:rPr>
        <w:t xml:space="preserve"> hod. do </w:t>
      </w:r>
      <w:del w:id="83" w:author="Šušlíková Mária" w:date="2020-10-29T13:20:00Z">
        <w:r w:rsidRPr="00834239" w:rsidDel="008859BC">
          <w:rPr>
            <w:rFonts w:asciiTheme="minorHAnsi" w:hAnsiTheme="minorHAnsi" w:cstheme="minorHAnsi"/>
            <w:sz w:val="22"/>
            <w:szCs w:val="22"/>
          </w:rPr>
          <w:delText>14.30</w:delText>
        </w:r>
      </w:del>
      <w:ins w:id="84" w:author="Šušlíková Mária" w:date="2020-10-29T13:20:00Z">
        <w:r w:rsidR="008859BC">
          <w:rPr>
            <w:rFonts w:asciiTheme="minorHAnsi" w:hAnsiTheme="minorHAnsi" w:cstheme="minorHAnsi"/>
            <w:sz w:val="22"/>
            <w:szCs w:val="22"/>
          </w:rPr>
          <w:t>15:00</w:t>
        </w:r>
      </w:ins>
      <w:r w:rsidRPr="00834239">
        <w:rPr>
          <w:rFonts w:asciiTheme="minorHAnsi" w:hAnsiTheme="minorHAnsi" w:cstheme="minorHAnsi"/>
          <w:sz w:val="22"/>
          <w:szCs w:val="22"/>
        </w:rPr>
        <w:t xml:space="preserve"> ho</w:t>
      </w:r>
      <w:r w:rsidRPr="008859BC">
        <w:rPr>
          <w:rFonts w:asciiTheme="minorHAnsi" w:hAnsiTheme="minorHAnsi" w:cstheme="minorHAnsi"/>
          <w:sz w:val="22"/>
          <w:szCs w:val="22"/>
        </w:rPr>
        <w:t>d</w:t>
      </w:r>
      <w:r w:rsidRPr="005D01A7">
        <w:rPr>
          <w:rFonts w:asciiTheme="minorHAnsi" w:hAnsiTheme="minorHAnsi" w:cstheme="minorHAnsi"/>
          <w:sz w:val="22"/>
          <w:szCs w:val="22"/>
        </w:rPr>
        <w:t xml:space="preserve">. na kontaktnej adrese: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ins w:id="85" w:author="Šušlíková Mária" w:date="2020-10-29T12:40:00Z">
        <w:r>
          <w:rPr>
            <w:rFonts w:asciiTheme="minorHAnsi" w:hAnsiTheme="minorHAnsi" w:cstheme="minorHAnsi"/>
            <w:sz w:val="22"/>
            <w:szCs w:val="22"/>
          </w:rPr>
          <w:t>Ministerstvo investícií, regionálneho rozvoja a informatizácie</w:t>
        </w:r>
      </w:ins>
      <w:del w:id="86" w:author="Šušlíková Mária" w:date="2020-10-29T12:40:00Z">
        <w:r w:rsidR="00AE6D4D" w:rsidRPr="005D01A7" w:rsidDel="009E1C6C">
          <w:rPr>
            <w:rFonts w:asciiTheme="minorHAnsi" w:hAnsiTheme="minorHAnsi" w:cstheme="minorHAnsi"/>
            <w:sz w:val="22"/>
            <w:szCs w:val="22"/>
          </w:rPr>
          <w:delText xml:space="preserve">Úrad vlády </w:delText>
        </w:r>
      </w:del>
      <w:ins w:id="87" w:author="Šušlíková Mária" w:date="2020-10-29T14:00:00Z">
        <w:r w:rsidR="00365450">
          <w:rPr>
            <w:rFonts w:asciiTheme="minorHAnsi" w:hAnsiTheme="minorHAnsi" w:cstheme="minorHAnsi"/>
            <w:sz w:val="22"/>
            <w:szCs w:val="22"/>
          </w:rPr>
          <w:t xml:space="preserve"> </w:t>
        </w:r>
      </w:ins>
      <w:r w:rsidR="00AE6D4D" w:rsidRPr="005D01A7">
        <w:rPr>
          <w:rFonts w:asciiTheme="minorHAnsi" w:hAnsiTheme="minorHAnsi" w:cstheme="minorHAnsi"/>
          <w:sz w:val="22"/>
          <w:szCs w:val="22"/>
        </w:rPr>
        <w:t xml:space="preserve">SR </w:t>
      </w:r>
    </w:p>
    <w:p w:rsidR="00120F53" w:rsidRPr="005D01A7" w:rsidDel="008859BC" w:rsidRDefault="00A747A4">
      <w:pPr>
        <w:pStyle w:val="Default"/>
        <w:spacing w:before="120" w:after="120"/>
        <w:ind w:left="709"/>
        <w:contextualSpacing/>
        <w:rPr>
          <w:del w:id="88" w:author="Šušlíková Mária" w:date="2020-10-29T13:20:00Z"/>
          <w:rFonts w:asciiTheme="minorHAnsi" w:hAnsiTheme="minorHAnsi" w:cstheme="minorHAnsi"/>
          <w:sz w:val="22"/>
          <w:szCs w:val="22"/>
        </w:rPr>
        <w:pPrChange w:id="89" w:author="Šušlíková Mária" w:date="2020-11-20T11:47:00Z">
          <w:pPr>
            <w:pStyle w:val="Default"/>
            <w:spacing w:before="120" w:after="120"/>
            <w:ind w:firstLine="708"/>
            <w:contextualSpacing/>
          </w:pPr>
        </w:pPrChange>
      </w:pPr>
      <w:ins w:id="90" w:author="Šušlíková Mária" w:date="2020-10-30T09:49:00Z">
        <w:r>
          <w:rPr>
            <w:rFonts w:asciiTheme="minorHAnsi" w:hAnsiTheme="minorHAnsi" w:cstheme="minorHAnsi"/>
            <w:sz w:val="22"/>
            <w:szCs w:val="22"/>
          </w:rPr>
          <w:t xml:space="preserve">sekcia </w:t>
        </w:r>
      </w:ins>
      <w:ins w:id="91" w:author="Šušlíková Mária" w:date="2020-11-20T11:46:00Z">
        <w:r w:rsidR="00197230" w:rsidRPr="00197230">
          <w:rPr>
            <w:rFonts w:asciiTheme="minorHAnsi" w:hAnsiTheme="minorHAnsi" w:cstheme="minorHAnsi"/>
            <w:sz w:val="22"/>
            <w:szCs w:val="22"/>
          </w:rPr>
          <w:t>OP TP a iných finančných mechanizmov</w:t>
        </w:r>
      </w:ins>
      <w:del w:id="92" w:author="Šušlíková Mária" w:date="2020-10-30T09:49:00Z">
        <w:r w:rsidR="00120F53" w:rsidRPr="005D01A7" w:rsidDel="00A747A4">
          <w:rPr>
            <w:rFonts w:asciiTheme="minorHAnsi" w:hAnsiTheme="minorHAnsi" w:cstheme="minorHAnsi"/>
            <w:sz w:val="22"/>
            <w:szCs w:val="22"/>
          </w:rPr>
          <w:delText>Riadiaci orgán pre OP TP</w:delText>
        </w:r>
      </w:del>
    </w:p>
    <w:p w:rsidR="00AE6D4D" w:rsidRPr="005D01A7" w:rsidRDefault="00AE6D4D">
      <w:pPr>
        <w:pStyle w:val="Default"/>
        <w:spacing w:before="120" w:after="120"/>
        <w:ind w:firstLine="708"/>
        <w:contextualSpacing/>
        <w:rPr>
          <w:rFonts w:asciiTheme="minorHAnsi" w:hAnsiTheme="minorHAnsi" w:cstheme="minorHAnsi"/>
          <w:sz w:val="22"/>
          <w:szCs w:val="22"/>
        </w:rPr>
        <w:pPrChange w:id="93" w:author="Šušlíková Mária" w:date="2020-10-29T13:20:00Z">
          <w:pPr>
            <w:pStyle w:val="Default"/>
            <w:spacing w:before="120" w:after="120"/>
            <w:ind w:left="709"/>
            <w:contextualSpacing/>
          </w:pPr>
        </w:pPrChange>
      </w:pP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del w:id="94" w:author="Šušlíková Mária" w:date="2020-10-29T13:21:00Z">
        <w:r w:rsidR="00494198" w:rsidRPr="005D01A7" w:rsidDel="008859BC">
          <w:rPr>
            <w:rFonts w:asciiTheme="minorHAnsi" w:hAnsiTheme="minorHAnsi" w:cstheme="minorHAnsi"/>
            <w:sz w:val="22"/>
            <w:szCs w:val="22"/>
          </w:rPr>
          <w:delText>1</w:delText>
        </w:r>
      </w:del>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w:t>
      </w:r>
      <w:r w:rsidRPr="008C305A">
        <w:rPr>
          <w:rFonts w:asciiTheme="minorHAnsi" w:hAnsiTheme="minorHAnsi" w:cstheme="minorHAnsi"/>
          <w:sz w:val="22"/>
          <w:szCs w:val="22"/>
        </w:rPr>
        <w:t xml:space="preserve">sídlo </w:t>
      </w:r>
      <w:r w:rsidR="0011011D" w:rsidRPr="00187D6D">
        <w:fldChar w:fldCharType="begin"/>
      </w:r>
      <w:r w:rsidR="0011011D" w:rsidRPr="008C305A">
        <w:instrText xml:space="preserve"> HYPERLINK "http://optp.vlada.gov.sk" </w:instrText>
      </w:r>
      <w:r w:rsidR="0011011D" w:rsidRPr="00187D6D">
        <w:rPr>
          <w:rPrChange w:id="95" w:author="Šušlíková Mária" w:date="2020-10-29T12:40:00Z">
            <w:rPr>
              <w:rStyle w:val="Hypertextovprepojenie"/>
              <w:rFonts w:asciiTheme="minorHAnsi" w:hAnsiTheme="minorHAnsi" w:cstheme="minorHAnsi"/>
              <w:sz w:val="22"/>
              <w:szCs w:val="22"/>
            </w:rPr>
          </w:rPrChange>
        </w:rPr>
        <w:fldChar w:fldCharType="separate"/>
      </w:r>
      <w:r w:rsidRPr="008C305A">
        <w:rPr>
          <w:rStyle w:val="Hypertextovprepojenie"/>
          <w:rFonts w:asciiTheme="minorHAnsi" w:hAnsiTheme="minorHAnsi" w:cstheme="minorHAnsi"/>
          <w:sz w:val="22"/>
          <w:szCs w:val="22"/>
        </w:rPr>
        <w:t>http://optp.vlada.gov.sk</w:t>
      </w:r>
      <w:r w:rsidR="0011011D" w:rsidRPr="00187D6D">
        <w:rPr>
          <w:rStyle w:val="Hypertextovprepojenie"/>
          <w:rFonts w:asciiTheme="minorHAnsi" w:hAnsiTheme="minorHAnsi" w:cstheme="minorHAnsi"/>
          <w:sz w:val="22"/>
          <w:szCs w:val="22"/>
        </w:rPr>
        <w:fldChar w:fldCharType="end"/>
      </w:r>
      <w:r w:rsidRPr="008C305A">
        <w:rPr>
          <w:rFonts w:asciiTheme="minorHAnsi" w:hAnsiTheme="minorHAnsi" w:cstheme="minorHAnsi"/>
          <w:sz w:val="22"/>
          <w:szCs w:val="22"/>
        </w:rPr>
        <w:t>,</w:t>
      </w:r>
      <w:r w:rsidRPr="005D01A7">
        <w:rPr>
          <w:rFonts w:asciiTheme="minorHAnsi" w:hAnsiTheme="minorHAnsi" w:cstheme="minorHAnsi"/>
          <w:sz w:val="22"/>
          <w:szCs w:val="22"/>
        </w:rPr>
        <w:t xml:space="preserve"> kde budú v 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r w:rsidR="0011011D" w:rsidRPr="00187D6D">
        <w:fldChar w:fldCharType="begin"/>
      </w:r>
      <w:r w:rsidR="0011011D" w:rsidRPr="008C305A">
        <w:instrText xml:space="preserve"> HYPERLINK "https://www.optp.vlada.gov.sk/programovy-dokument/" </w:instrText>
      </w:r>
      <w:r w:rsidR="0011011D" w:rsidRPr="00187D6D">
        <w:rPr>
          <w:rPrChange w:id="96" w:author="Šušlíková Mária" w:date="2020-10-29T12:40:00Z">
            <w:rPr>
              <w:rStyle w:val="Hypertextovprepojenie"/>
              <w:rFonts w:asciiTheme="minorHAnsi" w:hAnsiTheme="minorHAnsi" w:cstheme="minorHAnsi"/>
              <w:sz w:val="22"/>
              <w:szCs w:val="22"/>
            </w:rPr>
          </w:rPrChange>
        </w:rPr>
        <w:fldChar w:fldCharType="separate"/>
      </w:r>
      <w:r w:rsidR="00052DE5" w:rsidRPr="008C305A">
        <w:rPr>
          <w:rStyle w:val="Hypertextovprepojenie"/>
          <w:rFonts w:asciiTheme="minorHAnsi" w:hAnsiTheme="minorHAnsi" w:cstheme="minorHAnsi"/>
          <w:sz w:val="22"/>
          <w:szCs w:val="22"/>
        </w:rPr>
        <w:t>https://www.optp.vlada.gov.sk/programovy-dokument/</w:t>
      </w:r>
      <w:r w:rsidR="0011011D" w:rsidRPr="00187D6D">
        <w:rPr>
          <w:rStyle w:val="Hypertextovprepojenie"/>
          <w:rFonts w:asciiTheme="minorHAnsi" w:hAnsiTheme="minorHAnsi" w:cstheme="minorHAnsi"/>
          <w:sz w:val="22"/>
          <w:szCs w:val="22"/>
        </w:rPr>
        <w:fldChar w:fldCharType="end"/>
      </w:r>
      <w:r w:rsidR="00052DE5" w:rsidRPr="008C305A">
        <w:rPr>
          <w:rFonts w:asciiTheme="minorHAnsi" w:hAnsiTheme="minorHAnsi" w:cstheme="minorHAnsi"/>
          <w:sz w:val="22"/>
          <w:szCs w:val="22"/>
        </w:rPr>
        <w:t>,</w:t>
      </w:r>
      <w:r w:rsidR="00052DE5" w:rsidRPr="00712ADD">
        <w:rPr>
          <w:rFonts w:asciiTheme="minorHAnsi" w:hAnsiTheme="minorHAnsi" w:cstheme="minorHAnsi"/>
          <w:sz w:val="22"/>
          <w:szCs w:val="22"/>
        </w:rPr>
        <w:t xml:space="preserve"> v ktorom sú bližšie rozpísané špecifické ciele ako aj oprávnené aktivity na ich dosiahnutie. Pri vypĺňaní formuláru ŽoNFP postupuje žiadateľ podľa pokynov uvedených v Popise k vzoru ŽoNFP,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2"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3"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RO OP TP v zmysle Príručky pre kontrolu verejného obstarávania zverejnenej na </w:t>
      </w:r>
      <w:hyperlink r:id="rId14"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15"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16"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ŽoNFP zohľadňuje aj informácie z relevantných Metodických pokynov (ďalej aj „MP“) Centrálneho koordinačného orgánu (ďalej aj „CKO“) a ÚV SR zverejnených na webovom sídle </w:t>
      </w:r>
      <w:hyperlink r:id="rId17"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8216B8">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del w:id="97" w:author="Šušlíková Mária" w:date="2020-10-29T12:42:00Z">
        <w:r w:rsidR="00673ACD" w:rsidRPr="00A6535D" w:rsidDel="009E1C6C">
          <w:rPr>
            <w:rFonts w:asciiTheme="minorHAnsi" w:eastAsiaTheme="minorHAnsi" w:hAnsiTheme="minorHAnsi" w:cstheme="minorHAnsi"/>
            <w:color w:val="000000"/>
            <w:sz w:val="22"/>
            <w:szCs w:val="22"/>
            <w:lang w:eastAsia="en-US"/>
          </w:rPr>
          <w:delText> </w:delText>
        </w:r>
      </w:del>
      <w:ins w:id="98" w:author="Šušlíková Mária" w:date="2020-10-29T12:42:00Z">
        <w:r w:rsidR="009E1C6C">
          <w:rPr>
            <w:rFonts w:asciiTheme="minorHAnsi" w:eastAsiaTheme="minorHAnsi" w:hAnsiTheme="minorHAnsi" w:cstheme="minorHAnsi"/>
            <w:color w:val="000000"/>
            <w:sz w:val="22"/>
            <w:szCs w:val="22"/>
            <w:lang w:eastAsia="en-US"/>
          </w:rPr>
          <w:t> </w:t>
        </w:r>
      </w:ins>
      <w:r w:rsidRPr="00A6535D">
        <w:rPr>
          <w:rFonts w:asciiTheme="minorHAnsi" w:eastAsiaTheme="minorHAnsi" w:hAnsiTheme="minorHAnsi" w:cstheme="minorHAnsi"/>
          <w:color w:val="000000"/>
          <w:sz w:val="22"/>
          <w:szCs w:val="22"/>
          <w:lang w:eastAsia="en-US"/>
        </w:rPr>
        <w:t>informatizáciu</w:t>
      </w:r>
      <w:ins w:id="99" w:author="Šušlíková Mária" w:date="2020-10-29T12:42:00Z">
        <w:r w:rsidR="00CC516B">
          <w:rPr>
            <w:rFonts w:asciiTheme="minorHAnsi" w:eastAsiaTheme="minorHAnsi" w:hAnsiTheme="minorHAnsi" w:cstheme="minorHAnsi"/>
            <w:color w:val="000000"/>
            <w:sz w:val="22"/>
            <w:szCs w:val="22"/>
            <w:lang w:eastAsia="en-US"/>
          </w:rPr>
          <w:t xml:space="preserve"> (do 30.06.2020)</w:t>
        </w:r>
      </w:ins>
      <w:r w:rsidR="00673ACD" w:rsidRPr="00A6535D">
        <w:rPr>
          <w:rFonts w:asciiTheme="minorHAnsi" w:eastAsiaTheme="minorHAnsi" w:hAnsiTheme="minorHAnsi" w:cstheme="minorHAnsi"/>
          <w:color w:val="000000"/>
          <w:sz w:val="22"/>
          <w:szCs w:val="22"/>
          <w:lang w:eastAsia="en-US"/>
        </w:rPr>
        <w:t>:</w:t>
      </w:r>
    </w:p>
    <w:p w:rsidR="002C1187" w:rsidRPr="003026EC" w:rsidRDefault="00A20759" w:rsidP="00A6535D">
      <w:pPr>
        <w:pStyle w:val="Odsekzoznamu"/>
        <w:numPr>
          <w:ilvl w:val="0"/>
          <w:numId w:val="30"/>
        </w:numPr>
        <w:autoSpaceDE w:val="0"/>
        <w:autoSpaceDN w:val="0"/>
        <w:adjustRightInd w:val="0"/>
        <w:spacing w:before="120" w:after="120"/>
        <w:contextualSpacing w:val="0"/>
        <w:jc w:val="both"/>
        <w:rPr>
          <w:ins w:id="100" w:author="Šušlíková Mária" w:date="2020-11-06T12:45:00Z"/>
          <w:rFonts w:asciiTheme="minorHAnsi" w:eastAsiaTheme="minorHAnsi" w:hAnsiTheme="minorHAnsi" w:cstheme="minorHAnsi"/>
          <w:color w:val="000000"/>
          <w:sz w:val="22"/>
          <w:szCs w:val="22"/>
          <w:lang w:eastAsia="en-US"/>
          <w:rPrChange w:id="101" w:author="Šušlíková Mária" w:date="2020-11-06T12:45:00Z">
            <w:rPr>
              <w:ins w:id="102" w:author="Šušlíková Mária" w:date="2020-11-06T12:45:00Z"/>
              <w:rFonts w:asciiTheme="minorHAnsi" w:hAnsiTheme="minorHAnsi" w:cstheme="minorHAnsi"/>
              <w:sz w:val="22"/>
              <w:szCs w:val="22"/>
            </w:rPr>
          </w:rPrChange>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3026EC" w:rsidRDefault="003026EC">
      <w:pPr>
        <w:pStyle w:val="Odsekzoznamu"/>
        <w:numPr>
          <w:ilvl w:val="0"/>
          <w:numId w:val="7"/>
        </w:numPr>
        <w:autoSpaceDE w:val="0"/>
        <w:autoSpaceDN w:val="0"/>
        <w:adjustRightInd w:val="0"/>
        <w:spacing w:before="120" w:after="120"/>
        <w:contextualSpacing w:val="0"/>
        <w:jc w:val="both"/>
        <w:rPr>
          <w:ins w:id="103" w:author="Šušlíková Mária" w:date="2020-11-06T12:46:00Z"/>
          <w:rFonts w:asciiTheme="minorHAnsi" w:hAnsiTheme="minorHAnsi" w:cstheme="minorHAnsi"/>
          <w:sz w:val="22"/>
          <w:szCs w:val="22"/>
        </w:rPr>
        <w:pPrChange w:id="104" w:author="Šušlíková Mária" w:date="2020-11-06T12:47:00Z">
          <w:pPr>
            <w:pStyle w:val="Odsekzoznamu"/>
            <w:numPr>
              <w:numId w:val="30"/>
            </w:numPr>
            <w:autoSpaceDE w:val="0"/>
            <w:autoSpaceDN w:val="0"/>
            <w:adjustRightInd w:val="0"/>
            <w:spacing w:before="120" w:after="120"/>
            <w:ind w:hanging="360"/>
            <w:contextualSpacing w:val="0"/>
            <w:jc w:val="both"/>
          </w:pPr>
        </w:pPrChange>
      </w:pPr>
      <w:ins w:id="105" w:author="Šušlíková Mária" w:date="2020-11-06T12:46:00Z">
        <w:r>
          <w:rPr>
            <w:rFonts w:asciiTheme="minorHAnsi" w:hAnsiTheme="minorHAnsi" w:cstheme="minorHAnsi"/>
            <w:sz w:val="22"/>
            <w:szCs w:val="22"/>
          </w:rPr>
          <w:t>Ministerstvo investícií, regionálneho rozvoja a informatizácie Slovenskej republiky (od 01.07.2020)</w:t>
        </w:r>
      </w:ins>
      <w:ins w:id="106" w:author="Šušlíková Mária" w:date="2020-11-06T12:47:00Z">
        <w:r w:rsidR="00CC516B">
          <w:rPr>
            <w:rFonts w:asciiTheme="minorHAnsi" w:hAnsiTheme="minorHAnsi" w:cstheme="minorHAnsi"/>
            <w:sz w:val="22"/>
            <w:szCs w:val="22"/>
          </w:rPr>
          <w:t>:</w:t>
        </w:r>
      </w:ins>
    </w:p>
    <w:p w:rsidR="003026EC" w:rsidRPr="00A6535D" w:rsidRDefault="00CC516B" w:rsidP="00CC516B">
      <w:pPr>
        <w:pStyle w:val="Odsekzoznamu"/>
        <w:numPr>
          <w:ilvl w:val="0"/>
          <w:numId w:val="30"/>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ins w:id="107" w:author="Šušlíková Mária" w:date="2020-11-06T12:47:00Z">
        <w:r w:rsidRPr="00A6535D">
          <w:rPr>
            <w:rFonts w:asciiTheme="minorHAnsi" w:eastAsiaTheme="minorHAnsi" w:hAnsiTheme="minorHAnsi" w:cstheme="minorHAnsi"/>
            <w:color w:val="000000"/>
            <w:sz w:val="22"/>
            <w:szCs w:val="22"/>
            <w:lang w:eastAsia="en-US"/>
          </w:rPr>
          <w:t xml:space="preserve">ako </w:t>
        </w:r>
        <w:r w:rsidRPr="00A6535D">
          <w:rPr>
            <w:rFonts w:asciiTheme="minorHAnsi" w:hAnsiTheme="minorHAnsi" w:cstheme="minorHAnsi"/>
            <w:sz w:val="22"/>
            <w:szCs w:val="22"/>
          </w:rPr>
          <w:t>centrálny koordinačný orgán</w:t>
        </w:r>
      </w:ins>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ŽoNFP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12621C">
      <w:pPr>
        <w:pStyle w:val="Odsekzoznamu"/>
        <w:numPr>
          <w:ilvl w:val="0"/>
          <w:numId w:val="32"/>
        </w:num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142B86">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ŽoNFP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12621C"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(podmienka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o</w:t>
      </w:r>
      <w:r w:rsidRPr="0012621C">
        <w:rPr>
          <w:rFonts w:asciiTheme="minorHAnsi" w:eastAsiaTheme="minorHAnsi" w:hAnsiTheme="minorHAnsi" w:cstheme="minorHAnsi"/>
          <w:i/>
          <w:color w:val="000000"/>
          <w:sz w:val="22"/>
          <w:szCs w:val="22"/>
          <w:lang w:eastAsia="en-US"/>
        </w:rPr>
        <w:t xml:space="preserve">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w:t>
      </w:r>
    </w:p>
    <w:p w:rsidR="006D79B5" w:rsidRPr="00A6535D" w:rsidDel="00060E5D" w:rsidRDefault="006D79B5" w:rsidP="006D79B5">
      <w:pPr>
        <w:pStyle w:val="Odsekzoznamu"/>
        <w:numPr>
          <w:ilvl w:val="0"/>
          <w:numId w:val="7"/>
        </w:numPr>
        <w:autoSpaceDE w:val="0"/>
        <w:autoSpaceDN w:val="0"/>
        <w:adjustRightInd w:val="0"/>
        <w:spacing w:before="120" w:after="120"/>
        <w:ind w:left="714" w:hanging="357"/>
        <w:contextualSpacing w:val="0"/>
        <w:jc w:val="both"/>
        <w:rPr>
          <w:del w:id="108" w:author="Šušlíková, Mária" w:date="2020-12-17T14:39:00Z"/>
          <w:rFonts w:asciiTheme="minorHAnsi" w:eastAsiaTheme="minorHAnsi" w:hAnsiTheme="minorHAnsi" w:cstheme="minorHAnsi"/>
          <w:color w:val="000000"/>
          <w:sz w:val="22"/>
          <w:szCs w:val="22"/>
          <w:lang w:eastAsia="en-US"/>
        </w:rPr>
      </w:pPr>
      <w:del w:id="109" w:author="Šušlíková, Mária" w:date="2020-12-17T14:39:00Z">
        <w:r w:rsidRPr="00A6535D" w:rsidDel="00060E5D">
          <w:rPr>
            <w:rFonts w:asciiTheme="minorHAnsi" w:eastAsiaTheme="minorHAnsi" w:hAnsiTheme="minorHAnsi" w:cstheme="minorHAnsi"/>
            <w:color w:val="000000"/>
            <w:sz w:val="22"/>
            <w:szCs w:val="22"/>
            <w:lang w:eastAsia="en-US"/>
          </w:rPr>
          <w:delText xml:space="preserve">voči žiadateľovi sa nenárokuje vrátenie pomoci na základe rozhodnutia Európskej komisie, ktorým bola pomoc označená za neoprávnenú a nezlučiteľnú so spoločným </w:delText>
        </w:r>
      </w:del>
      <w:ins w:id="110" w:author="Šušlíková Mária" w:date="2020-11-25T14:22:00Z">
        <w:del w:id="111" w:author="Šušlíková, Mária" w:date="2020-12-17T14:39:00Z">
          <w:r w:rsidR="003772AC" w:rsidDel="00060E5D">
            <w:rPr>
              <w:rFonts w:asciiTheme="minorHAnsi" w:eastAsiaTheme="minorHAnsi" w:hAnsiTheme="minorHAnsi" w:cstheme="minorHAnsi"/>
              <w:color w:val="000000"/>
              <w:sz w:val="22"/>
              <w:szCs w:val="22"/>
              <w:lang w:eastAsia="en-US"/>
            </w:rPr>
            <w:delText>vnútorným</w:delText>
          </w:r>
          <w:r w:rsidR="003772AC" w:rsidRPr="00A6535D" w:rsidDel="00060E5D">
            <w:rPr>
              <w:rFonts w:asciiTheme="minorHAnsi" w:eastAsiaTheme="minorHAnsi" w:hAnsiTheme="minorHAnsi" w:cstheme="minorHAnsi"/>
              <w:color w:val="000000"/>
              <w:sz w:val="22"/>
              <w:szCs w:val="22"/>
              <w:lang w:eastAsia="en-US"/>
            </w:rPr>
            <w:delText xml:space="preserve"> </w:delText>
          </w:r>
        </w:del>
      </w:ins>
      <w:del w:id="112" w:author="Šušlíková, Mária" w:date="2020-12-17T14:39:00Z">
        <w:r w:rsidRPr="00A6535D" w:rsidDel="00060E5D">
          <w:rPr>
            <w:rFonts w:asciiTheme="minorHAnsi" w:eastAsiaTheme="minorHAnsi" w:hAnsiTheme="minorHAnsi" w:cstheme="minorHAnsi"/>
            <w:color w:val="000000"/>
            <w:sz w:val="22"/>
            <w:szCs w:val="22"/>
            <w:lang w:eastAsia="en-US"/>
          </w:rPr>
          <w:delText xml:space="preserve">trhom </w:delText>
        </w:r>
      </w:del>
    </w:p>
    <w:p w:rsidR="006D79B5" w:rsidRPr="0012621C" w:rsidDel="00060E5D" w:rsidRDefault="006D79B5" w:rsidP="006D79B5">
      <w:pPr>
        <w:pStyle w:val="Odsekzoznamu"/>
        <w:autoSpaceDE w:val="0"/>
        <w:autoSpaceDN w:val="0"/>
        <w:adjustRightInd w:val="0"/>
        <w:spacing w:before="120" w:after="120"/>
        <w:ind w:left="714"/>
        <w:contextualSpacing w:val="0"/>
        <w:jc w:val="both"/>
        <w:rPr>
          <w:del w:id="113" w:author="Šušlíková, Mária" w:date="2020-12-17T14:39:00Z"/>
          <w:rFonts w:asciiTheme="minorHAnsi" w:eastAsiaTheme="minorHAnsi" w:hAnsiTheme="minorHAnsi" w:cstheme="minorHAnsi"/>
          <w:i/>
          <w:color w:val="000000"/>
          <w:sz w:val="22"/>
          <w:szCs w:val="22"/>
          <w:lang w:eastAsia="en-US"/>
        </w:rPr>
      </w:pPr>
      <w:del w:id="114" w:author="Šušlíková, Mária" w:date="2020-12-17T14:39:00Z">
        <w:r w:rsidRPr="0012621C" w:rsidDel="00060E5D">
          <w:rPr>
            <w:rFonts w:asciiTheme="minorHAnsi" w:eastAsiaTheme="minorHAnsi" w:hAnsiTheme="minorHAnsi" w:cstheme="minorHAnsi"/>
            <w:i/>
            <w:color w:val="000000"/>
            <w:sz w:val="22"/>
            <w:szCs w:val="22"/>
            <w:lang w:eastAsia="en-US"/>
          </w:rPr>
          <w:delText xml:space="preserve">(podmienka sa preukazuje čestným vyhlásením žiadateľa </w:delText>
        </w:r>
        <w:r w:rsidR="005E5834" w:rsidRPr="00A6535D" w:rsidDel="00060E5D">
          <w:rPr>
            <w:rFonts w:asciiTheme="minorHAnsi" w:eastAsiaTheme="minorHAnsi" w:hAnsiTheme="minorHAnsi" w:cstheme="minorHAnsi"/>
            <w:i/>
            <w:color w:val="000000"/>
            <w:sz w:val="22"/>
            <w:szCs w:val="22"/>
            <w:lang w:eastAsia="en-US"/>
          </w:rPr>
          <w:delText xml:space="preserve">o </w:delText>
        </w:r>
        <w:r w:rsidR="00BF0DBC" w:rsidRPr="00A6535D" w:rsidDel="00060E5D">
          <w:rPr>
            <w:rFonts w:asciiTheme="minorHAnsi" w:eastAsiaTheme="minorHAnsi" w:hAnsiTheme="minorHAnsi" w:cstheme="minorHAnsi"/>
            <w:i/>
            <w:color w:val="000000"/>
            <w:sz w:val="22"/>
            <w:szCs w:val="22"/>
            <w:lang w:eastAsia="en-US"/>
          </w:rPr>
          <w:delText xml:space="preserve">NFP </w:delText>
        </w:r>
        <w:r w:rsidR="00466D1D" w:rsidRPr="0012621C" w:rsidDel="00060E5D">
          <w:rPr>
            <w:rFonts w:asciiTheme="minorHAnsi" w:eastAsiaTheme="minorHAnsi" w:hAnsiTheme="minorHAnsi" w:cstheme="minorHAnsi"/>
            <w:i/>
            <w:color w:val="000000"/>
            <w:sz w:val="22"/>
            <w:szCs w:val="22"/>
            <w:lang w:eastAsia="en-US"/>
          </w:rPr>
          <w:delText xml:space="preserve">v </w:delText>
        </w:r>
        <w:r w:rsidR="001947A4" w:rsidRPr="0012621C" w:rsidDel="00060E5D">
          <w:rPr>
            <w:rFonts w:asciiTheme="minorHAnsi" w:eastAsiaTheme="minorHAnsi" w:hAnsiTheme="minorHAnsi" w:cstheme="minorHAnsi"/>
            <w:i/>
            <w:color w:val="000000"/>
            <w:sz w:val="22"/>
            <w:szCs w:val="22"/>
            <w:lang w:eastAsia="en-US"/>
          </w:rPr>
          <w:delText>časti</w:delText>
        </w:r>
        <w:r w:rsidR="00466D1D" w:rsidRPr="0012621C" w:rsidDel="00060E5D">
          <w:rPr>
            <w:rFonts w:asciiTheme="minorHAnsi" w:eastAsiaTheme="minorHAnsi" w:hAnsiTheme="minorHAnsi" w:cstheme="minorHAnsi"/>
            <w:i/>
            <w:color w:val="000000"/>
            <w:sz w:val="22"/>
            <w:szCs w:val="22"/>
            <w:lang w:eastAsia="en-US"/>
          </w:rPr>
          <w:delText xml:space="preserve"> č. 15 vo formulári ŽoNFP</w:delText>
        </w:r>
        <w:r w:rsidRPr="0012621C" w:rsidDel="00060E5D">
          <w:rPr>
            <w:rFonts w:asciiTheme="minorHAnsi" w:eastAsiaTheme="minorHAnsi" w:hAnsiTheme="minorHAnsi" w:cstheme="minorHAnsi"/>
            <w:i/>
            <w:color w:val="000000"/>
            <w:sz w:val="22"/>
            <w:szCs w:val="22"/>
            <w:lang w:eastAsia="en-US"/>
          </w:rPr>
          <w:delText>)</w:delText>
        </w:r>
      </w:del>
    </w:p>
    <w:p w:rsidR="00BF0DBC" w:rsidRPr="0012621C" w:rsidRDefault="00BF0DBC" w:rsidP="0012621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813D0F" w:rsidRPr="00A5499D" w:rsidDel="00060E5D" w:rsidRDefault="00DB42B7" w:rsidP="00DB42B7">
      <w:pPr>
        <w:autoSpaceDE w:val="0"/>
        <w:autoSpaceDN w:val="0"/>
        <w:adjustRightInd w:val="0"/>
        <w:spacing w:before="120" w:after="120"/>
        <w:ind w:left="360"/>
        <w:rPr>
          <w:del w:id="115" w:author="Šušlíková, Mária" w:date="2020-12-17T14:39:00Z"/>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813D0F" w:rsidRPr="0012621C" w:rsidRDefault="00813D0F" w:rsidP="00060E5D">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Change w:id="116" w:author="Šušlíková, Mária" w:date="2020-12-17T14:39:00Z">
          <w:pPr>
            <w:pStyle w:val="Odsekzoznamu"/>
            <w:autoSpaceDE w:val="0"/>
            <w:autoSpaceDN w:val="0"/>
            <w:adjustRightInd w:val="0"/>
            <w:spacing w:before="120" w:after="120"/>
            <w:ind w:left="1080"/>
          </w:pPr>
        </w:pPrChange>
      </w:pP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všetci členovia štatutárneho orgánu partnera a osoba splnomocnená zastupovať partnera v konaní o ŽoNFP neboli právoplatne odsúdení za trestný čin korupcie, (§328 - § 336 Trestného zákona) , trestný čin poškodzovania finančných záujmov ES (§261-§263 Trestného zákona), trestný </w:t>
      </w:r>
      <w:r w:rsidRPr="00A5499D">
        <w:rPr>
          <w:rFonts w:asciiTheme="minorHAnsi" w:eastAsiaTheme="minorHAnsi" w:hAnsiTheme="minorHAnsi" w:cstheme="minorHAnsi"/>
          <w:color w:val="000000"/>
          <w:sz w:val="22"/>
          <w:szCs w:val="22"/>
          <w:lang w:eastAsia="en-US"/>
        </w:rPr>
        <w:lastRenderedPageBreak/>
        <w:t>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12621C"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ins w:id="117" w:author="Šušlíková, Mária" w:date="2020-12-17T14:40:00Z">
        <w:r w:rsidR="00060E5D">
          <w:rPr>
            <w:rFonts w:asciiTheme="minorHAnsi" w:eastAsiaTheme="minorHAnsi" w:hAnsiTheme="minorHAnsi" w:cstheme="minorHAnsi"/>
            <w:i/>
            <w:color w:val="000000"/>
            <w:sz w:val="22"/>
            <w:szCs w:val="22"/>
            <w:lang w:eastAsia="en-US"/>
          </w:rPr>
          <w:t>.</w:t>
        </w:r>
      </w:ins>
    </w:p>
    <w:p w:rsidR="00DB42B7" w:rsidRPr="00A5499D" w:rsidDel="00060E5D" w:rsidRDefault="00DB42B7" w:rsidP="00DB42B7">
      <w:pPr>
        <w:pStyle w:val="Odsekzoznamu"/>
        <w:numPr>
          <w:ilvl w:val="0"/>
          <w:numId w:val="7"/>
        </w:numPr>
        <w:autoSpaceDE w:val="0"/>
        <w:autoSpaceDN w:val="0"/>
        <w:adjustRightInd w:val="0"/>
        <w:spacing w:before="120" w:after="120"/>
        <w:ind w:left="714" w:hanging="357"/>
        <w:contextualSpacing w:val="0"/>
        <w:jc w:val="both"/>
        <w:rPr>
          <w:del w:id="118" w:author="Šušlíková, Mária" w:date="2020-12-17T14:40:00Z"/>
          <w:rFonts w:asciiTheme="minorHAnsi" w:eastAsiaTheme="minorHAnsi" w:hAnsiTheme="minorHAnsi" w:cstheme="minorHAnsi"/>
          <w:color w:val="000000"/>
          <w:sz w:val="22"/>
          <w:szCs w:val="22"/>
          <w:lang w:eastAsia="en-US"/>
        </w:rPr>
      </w:pPr>
      <w:del w:id="119" w:author="Šušlíková, Mária" w:date="2020-12-17T14:40:00Z">
        <w:r w:rsidRPr="00A5499D" w:rsidDel="00060E5D">
          <w:rPr>
            <w:rFonts w:asciiTheme="minorHAnsi" w:eastAsiaTheme="minorHAnsi" w:hAnsiTheme="minorHAnsi" w:cstheme="minorHAnsi"/>
            <w:color w:val="000000"/>
            <w:sz w:val="22"/>
            <w:szCs w:val="22"/>
            <w:lang w:eastAsia="en-US"/>
          </w:rPr>
          <w:delText xml:space="preserve">voči partnerovi sa nenárokuje vrátenie pomoci na základe rozhodnutia Európskej komisie, ktorým bola pomoc označená za neoprávnenú a nezlučiteľnú so spoločným </w:delText>
        </w:r>
      </w:del>
      <w:ins w:id="120" w:author="Šušlíková Mária" w:date="2020-11-25T14:23:00Z">
        <w:del w:id="121" w:author="Šušlíková, Mária" w:date="2020-12-17T14:40:00Z">
          <w:r w:rsidR="003772AC" w:rsidDel="00060E5D">
            <w:rPr>
              <w:rFonts w:asciiTheme="minorHAnsi" w:eastAsiaTheme="minorHAnsi" w:hAnsiTheme="minorHAnsi" w:cstheme="minorHAnsi"/>
              <w:color w:val="000000"/>
              <w:sz w:val="22"/>
              <w:szCs w:val="22"/>
              <w:lang w:eastAsia="en-US"/>
            </w:rPr>
            <w:delText>vnútorným</w:delText>
          </w:r>
          <w:r w:rsidR="003772AC" w:rsidRPr="00A5499D" w:rsidDel="00060E5D">
            <w:rPr>
              <w:rFonts w:asciiTheme="minorHAnsi" w:eastAsiaTheme="minorHAnsi" w:hAnsiTheme="minorHAnsi" w:cstheme="minorHAnsi"/>
              <w:color w:val="000000"/>
              <w:sz w:val="22"/>
              <w:szCs w:val="22"/>
              <w:lang w:eastAsia="en-US"/>
            </w:rPr>
            <w:delText xml:space="preserve"> </w:delText>
          </w:r>
        </w:del>
      </w:ins>
      <w:del w:id="122" w:author="Šušlíková, Mária" w:date="2020-12-17T14:40:00Z">
        <w:r w:rsidRPr="00A5499D" w:rsidDel="00060E5D">
          <w:rPr>
            <w:rFonts w:asciiTheme="minorHAnsi" w:eastAsiaTheme="minorHAnsi" w:hAnsiTheme="minorHAnsi" w:cstheme="minorHAnsi"/>
            <w:color w:val="000000"/>
            <w:sz w:val="22"/>
            <w:szCs w:val="22"/>
            <w:lang w:eastAsia="en-US"/>
          </w:rPr>
          <w:delText xml:space="preserve">trhom </w:delText>
        </w:r>
      </w:del>
    </w:p>
    <w:p w:rsidR="002A7815" w:rsidRPr="0012621C" w:rsidDel="00060E5D" w:rsidRDefault="00142B86" w:rsidP="002B1402">
      <w:pPr>
        <w:pStyle w:val="Odsekzoznamu"/>
        <w:autoSpaceDE w:val="0"/>
        <w:autoSpaceDN w:val="0"/>
        <w:adjustRightInd w:val="0"/>
        <w:spacing w:before="120" w:after="120"/>
        <w:contextualSpacing w:val="0"/>
        <w:jc w:val="both"/>
        <w:rPr>
          <w:del w:id="123" w:author="Šušlíková, Mária" w:date="2020-12-17T14:40:00Z"/>
          <w:rFonts w:asciiTheme="minorHAnsi" w:eastAsiaTheme="minorHAnsi" w:hAnsiTheme="minorHAnsi" w:cstheme="minorHAnsi"/>
          <w:i/>
          <w:color w:val="000000"/>
          <w:sz w:val="22"/>
          <w:szCs w:val="22"/>
          <w:lang w:eastAsia="en-US"/>
        </w:rPr>
      </w:pPr>
      <w:del w:id="124" w:author="Šušlíková, Mária" w:date="2020-12-17T14:40:00Z">
        <w:r w:rsidRPr="00A5499D" w:rsidDel="00060E5D">
          <w:rPr>
            <w:rFonts w:asciiTheme="minorHAnsi" w:eastAsiaTheme="minorHAnsi" w:hAnsiTheme="minorHAnsi" w:cstheme="minorHAnsi"/>
            <w:color w:val="000000"/>
            <w:sz w:val="22"/>
            <w:szCs w:val="22"/>
            <w:lang w:eastAsia="en-US"/>
          </w:rPr>
          <w:delText>(</w:delText>
        </w:r>
        <w:r w:rsidRPr="0012621C" w:rsidDel="00060E5D">
          <w:rPr>
            <w:rFonts w:asciiTheme="minorHAnsi" w:eastAsiaTheme="minorHAnsi" w:hAnsiTheme="minorHAnsi" w:cstheme="minorHAnsi"/>
            <w:i/>
            <w:color w:val="000000"/>
            <w:sz w:val="22"/>
            <w:szCs w:val="22"/>
            <w:lang w:eastAsia="en-US"/>
          </w:rPr>
          <w:delText xml:space="preserve">podmienka sa preukazuje čestným vyhlásením partnera </w:delText>
        </w:r>
        <w:r w:rsidR="008F09D5" w:rsidRPr="00A5499D" w:rsidDel="00060E5D">
          <w:rPr>
            <w:rFonts w:asciiTheme="minorHAnsi" w:hAnsiTheme="minorHAnsi" w:cstheme="minorHAnsi"/>
            <w:i/>
            <w:sz w:val="22"/>
            <w:szCs w:val="22"/>
          </w:rPr>
          <w:delText>žiadateľa o NFP nie starším ako tri mesiace ku dňu predloženia žiadosti o NFP, predkladá sa</w:delText>
        </w:r>
        <w:r w:rsidR="008F09D5" w:rsidRPr="00A5499D" w:rsidDel="00060E5D">
          <w:rPr>
            <w:rFonts w:asciiTheme="minorHAnsi" w:eastAsiaTheme="minorHAnsi" w:hAnsiTheme="minorHAnsi" w:cstheme="minorHAnsi"/>
            <w:i/>
            <w:color w:val="000000"/>
            <w:sz w:val="22"/>
            <w:szCs w:val="22"/>
            <w:lang w:eastAsia="en-US"/>
          </w:rPr>
          <w:delText xml:space="preserve"> </w:delText>
        </w:r>
        <w:r w:rsidRPr="0012621C" w:rsidDel="00060E5D">
          <w:rPr>
            <w:rFonts w:asciiTheme="minorHAnsi" w:eastAsiaTheme="minorHAnsi" w:hAnsiTheme="minorHAnsi" w:cstheme="minorHAnsi"/>
            <w:i/>
            <w:color w:val="000000"/>
            <w:sz w:val="22"/>
            <w:szCs w:val="22"/>
            <w:lang w:eastAsia="en-US"/>
          </w:rPr>
          <w:delText>ako povinná príloha k žiadosti o NFP</w:delText>
        </w:r>
        <w:r w:rsidR="001947A4" w:rsidRPr="0012621C" w:rsidDel="00060E5D">
          <w:rPr>
            <w:rFonts w:asciiTheme="minorHAnsi" w:eastAsiaTheme="minorHAnsi" w:hAnsiTheme="minorHAnsi" w:cstheme="minorHAnsi"/>
            <w:i/>
            <w:color w:val="000000"/>
            <w:sz w:val="22"/>
            <w:szCs w:val="22"/>
            <w:lang w:eastAsia="en-US"/>
          </w:rPr>
          <w:delText xml:space="preserve">, ktorej vzor je prílohou č. </w:delText>
        </w:r>
        <w:r w:rsidR="004A50DD" w:rsidDel="00060E5D">
          <w:rPr>
            <w:rFonts w:asciiTheme="minorHAnsi" w:eastAsiaTheme="minorHAnsi" w:hAnsiTheme="minorHAnsi" w:cstheme="minorHAnsi"/>
            <w:i/>
            <w:color w:val="000000"/>
            <w:sz w:val="22"/>
            <w:szCs w:val="22"/>
            <w:lang w:eastAsia="en-US"/>
          </w:rPr>
          <w:delText>6</w:delText>
        </w:r>
        <w:r w:rsidR="001947A4" w:rsidRPr="0012621C" w:rsidDel="00060E5D">
          <w:rPr>
            <w:rFonts w:asciiTheme="minorHAnsi" w:eastAsiaTheme="minorHAnsi" w:hAnsiTheme="minorHAnsi" w:cstheme="minorHAnsi"/>
            <w:i/>
            <w:color w:val="000000"/>
            <w:sz w:val="22"/>
            <w:szCs w:val="22"/>
            <w:lang w:eastAsia="en-US"/>
          </w:rPr>
          <w:delText xml:space="preserve"> vyzvania</w:delText>
        </w:r>
        <w:r w:rsidRPr="0012621C" w:rsidDel="00060E5D">
          <w:rPr>
            <w:rFonts w:asciiTheme="minorHAnsi" w:eastAsiaTheme="minorHAnsi" w:hAnsiTheme="minorHAnsi" w:cstheme="minorHAnsi"/>
            <w:i/>
            <w:color w:val="000000"/>
            <w:sz w:val="22"/>
            <w:szCs w:val="22"/>
            <w:lang w:eastAsia="en-US"/>
          </w:rPr>
          <w:delText>)</w:delText>
        </w:r>
      </w:del>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ŽoNFP,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ŽoNFP.</w:t>
      </w:r>
      <w:r w:rsidRPr="0012621C">
        <w:rPr>
          <w:rFonts w:asciiTheme="minorHAnsi" w:eastAsiaTheme="minorHAnsi" w:hAnsiTheme="minorHAnsi" w:cstheme="minorHAnsi"/>
          <w:i/>
          <w:color w:val="000000"/>
          <w:sz w:val="22"/>
          <w:szCs w:val="22"/>
          <w:lang w:eastAsia="en-US"/>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ŽoNFP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AE6D1A" w:rsidRPr="005D01A7" w:rsidDel="00F64529" w:rsidRDefault="00AE6D1A" w:rsidP="007F24AF">
      <w:pPr>
        <w:autoSpaceDE w:val="0"/>
        <w:autoSpaceDN w:val="0"/>
        <w:adjustRightInd w:val="0"/>
        <w:spacing w:before="120" w:after="120"/>
        <w:ind w:left="708"/>
        <w:jc w:val="both"/>
        <w:rPr>
          <w:del w:id="125" w:author="Šušlíková, Mária" w:date="2020-12-15T15:51:00Z"/>
          <w:rFonts w:asciiTheme="minorHAnsi" w:eastAsiaTheme="minorHAnsi" w:hAnsiTheme="minorHAnsi" w:cstheme="minorHAnsi"/>
          <w:color w:val="000000"/>
          <w:sz w:val="22"/>
          <w:szCs w:val="22"/>
          <w:lang w:eastAsia="en-US"/>
        </w:rPr>
      </w:pPr>
    </w:p>
    <w:p w:rsidR="006829FC" w:rsidRPr="00A5499D" w:rsidDel="005553F8" w:rsidRDefault="006829FC" w:rsidP="00A5499D">
      <w:pPr>
        <w:pStyle w:val="Odsekzoznamu"/>
        <w:numPr>
          <w:ilvl w:val="1"/>
          <w:numId w:val="1"/>
        </w:numPr>
        <w:spacing w:before="120" w:after="240"/>
        <w:ind w:left="573" w:hanging="431"/>
        <w:contextualSpacing w:val="0"/>
        <w:rPr>
          <w:del w:id="126" w:author="Šušlíková Mária" w:date="2020-11-12T11:19:00Z"/>
          <w:rFonts w:asciiTheme="minorHAnsi" w:hAnsiTheme="minorHAnsi" w:cstheme="minorHAnsi"/>
          <w:b/>
        </w:rPr>
      </w:pPr>
      <w:del w:id="127" w:author="Šušlíková Mária" w:date="2020-11-12T11:19:00Z">
        <w:r w:rsidRPr="00A5499D" w:rsidDel="005553F8">
          <w:rPr>
            <w:rFonts w:asciiTheme="minorHAnsi" w:hAnsiTheme="minorHAnsi" w:cstheme="minorHAnsi"/>
            <w:b/>
          </w:rPr>
          <w:delText>Oprávnenosť výdavkov realizácie projektu</w:delText>
        </w:r>
      </w:del>
    </w:p>
    <w:p w:rsidR="002B6CE1" w:rsidRPr="005D01A7" w:rsidDel="005553F8" w:rsidRDefault="002B6CE1" w:rsidP="00A5499D">
      <w:pPr>
        <w:pStyle w:val="Odsekzoznamu"/>
        <w:autoSpaceDE w:val="0"/>
        <w:autoSpaceDN w:val="0"/>
        <w:adjustRightInd w:val="0"/>
        <w:spacing w:before="120" w:after="120"/>
        <w:ind w:left="360"/>
        <w:rPr>
          <w:del w:id="128" w:author="Šušlíková Mária" w:date="2020-11-12T11:19:00Z"/>
          <w:rFonts w:asciiTheme="minorHAnsi" w:eastAsiaTheme="minorHAnsi" w:hAnsiTheme="minorHAnsi" w:cstheme="minorHAnsi"/>
          <w:color w:val="000000"/>
          <w:sz w:val="22"/>
          <w:szCs w:val="22"/>
          <w:u w:val="single"/>
          <w:lang w:eastAsia="en-US"/>
        </w:rPr>
      </w:pPr>
      <w:del w:id="129" w:author="Šušlíková Mária" w:date="2020-11-12T11:19:00Z">
        <w:r w:rsidRPr="005D01A7" w:rsidDel="005553F8">
          <w:rPr>
            <w:rFonts w:asciiTheme="minorHAnsi" w:eastAsiaTheme="minorHAnsi" w:hAnsiTheme="minorHAnsi" w:cstheme="minorHAnsi"/>
            <w:color w:val="000000"/>
            <w:sz w:val="22"/>
            <w:szCs w:val="22"/>
            <w:u w:val="single"/>
            <w:lang w:eastAsia="en-US"/>
          </w:rPr>
          <w:delText xml:space="preserve">Podmienky oprávnenosti výdavkov: </w:delText>
        </w:r>
      </w:del>
    </w:p>
    <w:p w:rsidR="007F24AF" w:rsidRPr="005D01A7" w:rsidDel="005553F8" w:rsidRDefault="007F24AF" w:rsidP="00A5499D">
      <w:pPr>
        <w:pStyle w:val="Odsekzoznamu"/>
        <w:autoSpaceDE w:val="0"/>
        <w:autoSpaceDN w:val="0"/>
        <w:adjustRightInd w:val="0"/>
        <w:spacing w:before="120" w:after="120"/>
        <w:ind w:left="360"/>
        <w:rPr>
          <w:del w:id="130" w:author="Šušlíková Mária" w:date="2020-11-12T11:19:00Z"/>
          <w:rFonts w:asciiTheme="minorHAnsi" w:eastAsiaTheme="minorHAnsi" w:hAnsiTheme="minorHAnsi" w:cstheme="minorHAnsi"/>
          <w:color w:val="000000"/>
          <w:sz w:val="22"/>
          <w:szCs w:val="22"/>
          <w:lang w:eastAsia="en-US"/>
        </w:rPr>
      </w:pPr>
    </w:p>
    <w:p w:rsidR="002B6CE1" w:rsidRPr="005D01A7" w:rsidDel="005553F8" w:rsidRDefault="002B6CE1" w:rsidP="00A5499D">
      <w:pPr>
        <w:pStyle w:val="Odsekzoznamu"/>
        <w:numPr>
          <w:ilvl w:val="0"/>
          <w:numId w:val="7"/>
        </w:numPr>
        <w:autoSpaceDE w:val="0"/>
        <w:autoSpaceDN w:val="0"/>
        <w:adjustRightInd w:val="0"/>
        <w:spacing w:before="120" w:after="120"/>
        <w:jc w:val="both"/>
        <w:rPr>
          <w:del w:id="131" w:author="Šušlíková Mária" w:date="2020-11-12T11:19:00Z"/>
          <w:rFonts w:asciiTheme="minorHAnsi" w:eastAsiaTheme="minorHAnsi" w:hAnsiTheme="minorHAnsi" w:cstheme="minorHAnsi"/>
          <w:color w:val="000000"/>
          <w:sz w:val="22"/>
          <w:szCs w:val="22"/>
          <w:lang w:eastAsia="en-US"/>
        </w:rPr>
      </w:pPr>
      <w:del w:id="132" w:author="Šušlíková Mária" w:date="2020-11-12T11:19:00Z">
        <w:r w:rsidRPr="005D01A7" w:rsidDel="005553F8">
          <w:rPr>
            <w:rFonts w:asciiTheme="minorHAnsi" w:eastAsiaTheme="minorHAnsi" w:hAnsiTheme="minorHAnsi" w:cstheme="minorHAnsi"/>
            <w:color w:val="000000"/>
            <w:sz w:val="22"/>
            <w:szCs w:val="22"/>
            <w:lang w:eastAsia="en-US"/>
          </w:rPr>
          <w:delText>výdavky projektu sú v súlade s oprávnenými výdavkami pre oprávnenú aktivitu na</w:delText>
        </w:r>
        <w:r w:rsidR="00287F44" w:rsidRPr="005D01A7" w:rsidDel="005553F8">
          <w:rPr>
            <w:rFonts w:asciiTheme="minorHAnsi" w:eastAsiaTheme="minorHAnsi" w:hAnsiTheme="minorHAnsi" w:cstheme="minorHAnsi"/>
            <w:color w:val="000000"/>
            <w:sz w:val="22"/>
            <w:szCs w:val="22"/>
            <w:lang w:eastAsia="en-US"/>
          </w:rPr>
          <w:delText> </w:delText>
        </w:r>
        <w:r w:rsidRPr="005D01A7" w:rsidDel="005553F8">
          <w:rPr>
            <w:rFonts w:asciiTheme="minorHAnsi" w:eastAsiaTheme="minorHAnsi" w:hAnsiTheme="minorHAnsi" w:cstheme="minorHAnsi"/>
            <w:color w:val="000000"/>
            <w:sz w:val="22"/>
            <w:szCs w:val="22"/>
            <w:lang w:eastAsia="en-US"/>
          </w:rPr>
          <w:delText xml:space="preserve">toto vyzvanie </w:delText>
        </w:r>
      </w:del>
    </w:p>
    <w:p w:rsidR="006829FC" w:rsidRPr="005D01A7" w:rsidDel="005553F8" w:rsidRDefault="002B6CE1" w:rsidP="00A5499D">
      <w:pPr>
        <w:pStyle w:val="Odsekzoznamu"/>
        <w:spacing w:before="120" w:after="120"/>
        <w:ind w:left="360" w:firstLine="348"/>
        <w:jc w:val="both"/>
        <w:rPr>
          <w:del w:id="133" w:author="Šušlíková Mária" w:date="2020-11-12T11:19:00Z"/>
          <w:rFonts w:asciiTheme="minorHAnsi" w:eastAsiaTheme="minorHAnsi" w:hAnsiTheme="minorHAnsi" w:cstheme="minorHAnsi"/>
          <w:color w:val="000000"/>
          <w:sz w:val="22"/>
          <w:szCs w:val="22"/>
          <w:lang w:eastAsia="en-US"/>
        </w:rPr>
      </w:pPr>
      <w:del w:id="134" w:author="Šušlíková Mária" w:date="2020-11-12T11:19:00Z">
        <w:r w:rsidRPr="005D01A7" w:rsidDel="005553F8">
          <w:rPr>
            <w:rFonts w:asciiTheme="minorHAnsi" w:eastAsiaTheme="minorHAnsi" w:hAnsiTheme="minorHAnsi" w:cstheme="minorHAnsi"/>
            <w:color w:val="000000"/>
            <w:sz w:val="22"/>
            <w:szCs w:val="22"/>
            <w:lang w:eastAsia="en-US"/>
          </w:rPr>
          <w:delText>Pre toto vyzvanie sú oprávneným typom výdavkov:</w:delText>
        </w:r>
      </w:del>
    </w:p>
    <w:p w:rsidR="007A6843" w:rsidRPr="005D01A7" w:rsidDel="005553F8" w:rsidRDefault="007A6843" w:rsidP="00A5499D">
      <w:pPr>
        <w:pStyle w:val="Odsekzoznamu"/>
        <w:spacing w:before="120" w:after="120"/>
        <w:ind w:left="360" w:firstLine="348"/>
        <w:jc w:val="both"/>
        <w:rPr>
          <w:del w:id="135" w:author="Šušlíková Mária" w:date="2020-11-12T11:19:00Z"/>
          <w:rFonts w:asciiTheme="minorHAnsi" w:eastAsiaTheme="minorHAnsi" w:hAnsiTheme="minorHAnsi" w:cstheme="minorHAnsi"/>
          <w:color w:val="000000"/>
          <w:sz w:val="22"/>
          <w:szCs w:val="22"/>
          <w:lang w:eastAsia="en-US"/>
        </w:rPr>
      </w:pPr>
    </w:p>
    <w:p w:rsidR="007A6843" w:rsidRPr="005D01A7" w:rsidDel="005553F8" w:rsidRDefault="007A6843" w:rsidP="00A5499D">
      <w:pPr>
        <w:pStyle w:val="Odsekzoznamu"/>
        <w:spacing w:before="120" w:after="120"/>
        <w:ind w:left="360" w:firstLine="348"/>
        <w:jc w:val="both"/>
        <w:rPr>
          <w:del w:id="136" w:author="Šušlíková Mária" w:date="2020-11-12T11:19:00Z"/>
          <w:rFonts w:asciiTheme="minorHAnsi" w:eastAsiaTheme="minorHAnsi" w:hAnsiTheme="minorHAnsi" w:cstheme="minorHAnsi"/>
          <w:color w:val="000000"/>
          <w:sz w:val="22"/>
          <w:szCs w:val="22"/>
          <w:lang w:eastAsia="en-US"/>
        </w:rPr>
      </w:pPr>
      <w:del w:id="137" w:author="Šušlíková Mária" w:date="2020-11-12T11:19:00Z">
        <w:r w:rsidRPr="005D01A7" w:rsidDel="005553F8">
          <w:rPr>
            <w:rFonts w:asciiTheme="minorHAnsi" w:eastAsiaTheme="minorHAnsi" w:hAnsiTheme="minorHAnsi" w:cstheme="minorHAnsi"/>
            <w:color w:val="000000"/>
            <w:sz w:val="22"/>
            <w:szCs w:val="22"/>
            <w:lang w:eastAsia="en-US"/>
          </w:rPr>
          <w:delText>512 - Cestovné náhrady</w:delText>
        </w:r>
      </w:del>
    </w:p>
    <w:p w:rsidR="007A6843" w:rsidRPr="005D01A7" w:rsidDel="005553F8" w:rsidRDefault="007A6843" w:rsidP="00A5499D">
      <w:pPr>
        <w:pStyle w:val="Odsekzoznamu"/>
        <w:spacing w:before="120" w:after="120"/>
        <w:ind w:left="360" w:firstLine="348"/>
        <w:jc w:val="both"/>
        <w:rPr>
          <w:del w:id="138" w:author="Šušlíková Mária" w:date="2020-11-12T11:19:00Z"/>
          <w:rFonts w:asciiTheme="minorHAnsi" w:eastAsiaTheme="minorHAnsi" w:hAnsiTheme="minorHAnsi" w:cstheme="minorHAnsi"/>
          <w:color w:val="000000"/>
          <w:sz w:val="22"/>
          <w:szCs w:val="22"/>
          <w:lang w:eastAsia="en-US"/>
        </w:rPr>
      </w:pPr>
      <w:del w:id="139" w:author="Šušlíková Mária" w:date="2020-11-12T11:19:00Z">
        <w:r w:rsidRPr="005D01A7" w:rsidDel="005553F8">
          <w:rPr>
            <w:rFonts w:asciiTheme="minorHAnsi" w:eastAsiaTheme="minorHAnsi" w:hAnsiTheme="minorHAnsi" w:cstheme="minorHAnsi"/>
            <w:color w:val="000000"/>
            <w:sz w:val="22"/>
            <w:szCs w:val="22"/>
            <w:lang w:eastAsia="en-US"/>
          </w:rPr>
          <w:delText>518 - Ostatné služby</w:delText>
        </w:r>
      </w:del>
    </w:p>
    <w:p w:rsidR="007A6843" w:rsidRPr="005D01A7" w:rsidDel="005553F8" w:rsidRDefault="007A6843" w:rsidP="00A5499D">
      <w:pPr>
        <w:pStyle w:val="Odsekzoznamu"/>
        <w:spacing w:before="120" w:after="120"/>
        <w:ind w:left="360" w:firstLine="348"/>
        <w:jc w:val="both"/>
        <w:rPr>
          <w:del w:id="140" w:author="Šušlíková Mária" w:date="2020-11-12T11:19:00Z"/>
          <w:rFonts w:asciiTheme="minorHAnsi" w:eastAsiaTheme="minorHAnsi" w:hAnsiTheme="minorHAnsi" w:cstheme="minorHAnsi"/>
          <w:color w:val="000000"/>
          <w:sz w:val="22"/>
          <w:szCs w:val="22"/>
          <w:lang w:eastAsia="en-US"/>
        </w:rPr>
      </w:pPr>
      <w:del w:id="141" w:author="Šušlíková Mária" w:date="2020-11-12T11:19:00Z">
        <w:r w:rsidRPr="005D01A7" w:rsidDel="005553F8">
          <w:rPr>
            <w:rFonts w:asciiTheme="minorHAnsi" w:eastAsiaTheme="minorHAnsi" w:hAnsiTheme="minorHAnsi" w:cstheme="minorHAnsi"/>
            <w:color w:val="000000"/>
            <w:sz w:val="22"/>
            <w:szCs w:val="22"/>
            <w:lang w:eastAsia="en-US"/>
          </w:rPr>
          <w:delText>521 - Mzdové výdavky</w:delText>
        </w:r>
      </w:del>
    </w:p>
    <w:p w:rsidR="007A6843" w:rsidRPr="005D01A7" w:rsidDel="005553F8" w:rsidRDefault="007A6843" w:rsidP="00A5499D">
      <w:pPr>
        <w:pStyle w:val="Odsekzoznamu"/>
        <w:spacing w:before="120" w:after="120"/>
        <w:ind w:left="360" w:firstLine="348"/>
        <w:jc w:val="both"/>
        <w:rPr>
          <w:del w:id="142" w:author="Šušlíková Mária" w:date="2020-11-12T11:19:00Z"/>
          <w:rFonts w:asciiTheme="minorHAnsi" w:eastAsiaTheme="minorHAnsi" w:hAnsiTheme="minorHAnsi" w:cstheme="minorHAnsi"/>
          <w:color w:val="000000"/>
          <w:sz w:val="22"/>
          <w:szCs w:val="22"/>
          <w:highlight w:val="yellow"/>
          <w:lang w:eastAsia="en-US"/>
        </w:rPr>
      </w:pPr>
    </w:p>
    <w:p w:rsidR="002B6CE1" w:rsidRPr="005D01A7" w:rsidDel="005553F8" w:rsidRDefault="002B6CE1" w:rsidP="00A5499D">
      <w:pPr>
        <w:autoSpaceDE w:val="0"/>
        <w:autoSpaceDN w:val="0"/>
        <w:adjustRightInd w:val="0"/>
        <w:spacing w:before="120" w:after="120"/>
        <w:ind w:left="708"/>
        <w:jc w:val="both"/>
        <w:rPr>
          <w:del w:id="143" w:author="Šušlíková Mária" w:date="2020-11-12T11:19:00Z"/>
          <w:rFonts w:asciiTheme="minorHAnsi" w:eastAsiaTheme="minorHAnsi" w:hAnsiTheme="minorHAnsi" w:cstheme="minorHAnsi"/>
          <w:color w:val="000000"/>
          <w:sz w:val="22"/>
          <w:szCs w:val="22"/>
          <w:lang w:eastAsia="en-US"/>
        </w:rPr>
      </w:pPr>
      <w:del w:id="144" w:author="Šušlíková Mária" w:date="2020-11-12T11:19:00Z">
        <w:r w:rsidRPr="005D01A7" w:rsidDel="005553F8">
          <w:rPr>
            <w:rFonts w:asciiTheme="minorHAnsi" w:eastAsiaTheme="minorHAnsi" w:hAnsiTheme="minorHAnsi" w:cstheme="minorHAnsi"/>
            <w:color w:val="000000"/>
            <w:sz w:val="22"/>
            <w:szCs w:val="22"/>
            <w:lang w:eastAsia="en-US"/>
          </w:rPr>
          <w:delText xml:space="preserve">Výdavky projektu musia byť v súlade s podmienkami oprávnenosti podrobne definovanými v dokumentoch: </w:delText>
        </w:r>
      </w:del>
    </w:p>
    <w:p w:rsidR="007F24AF" w:rsidRPr="005D01A7" w:rsidDel="005553F8" w:rsidRDefault="002B6CE1" w:rsidP="00A5499D">
      <w:pPr>
        <w:pStyle w:val="Odsekzoznamu"/>
        <w:numPr>
          <w:ilvl w:val="0"/>
          <w:numId w:val="13"/>
        </w:numPr>
        <w:autoSpaceDE w:val="0"/>
        <w:autoSpaceDN w:val="0"/>
        <w:adjustRightInd w:val="0"/>
        <w:spacing w:before="120" w:after="120"/>
        <w:contextualSpacing w:val="0"/>
        <w:jc w:val="both"/>
        <w:rPr>
          <w:del w:id="145" w:author="Šušlíková Mária" w:date="2020-11-12T11:19:00Z"/>
          <w:rFonts w:asciiTheme="minorHAnsi" w:eastAsiaTheme="minorHAnsi" w:hAnsiTheme="minorHAnsi" w:cstheme="minorHAnsi"/>
          <w:color w:val="000000"/>
          <w:sz w:val="22"/>
          <w:szCs w:val="22"/>
          <w:lang w:eastAsia="en-US"/>
        </w:rPr>
      </w:pPr>
      <w:del w:id="146" w:author="Šušlíková Mária" w:date="2020-11-12T11:19:00Z">
        <w:r w:rsidRPr="005D01A7" w:rsidDel="005553F8">
          <w:rPr>
            <w:rFonts w:asciiTheme="minorHAnsi" w:eastAsiaTheme="minorHAnsi" w:hAnsiTheme="minorHAnsi" w:cstheme="minorHAnsi"/>
            <w:color w:val="000000"/>
            <w:sz w:val="22"/>
            <w:szCs w:val="22"/>
            <w:lang w:eastAsia="en-US"/>
          </w:rPr>
          <w:delText xml:space="preserve">Príručka oprávnenosti výdavkov pre projekty operačného programu Technická pomoc 2014 - </w:delText>
        </w:r>
        <w:r w:rsidRPr="008C305A" w:rsidDel="005553F8">
          <w:rPr>
            <w:rFonts w:asciiTheme="minorHAnsi" w:eastAsiaTheme="minorHAnsi" w:hAnsiTheme="minorHAnsi" w:cstheme="minorHAnsi"/>
            <w:color w:val="000000"/>
            <w:sz w:val="22"/>
            <w:szCs w:val="22"/>
            <w:lang w:eastAsia="en-US"/>
          </w:rPr>
          <w:delText>2020 (</w:delText>
        </w:r>
        <w:r w:rsidR="005553F8" w:rsidDel="005553F8">
          <w:fldChar w:fldCharType="begin"/>
        </w:r>
        <w:r w:rsidR="005553F8" w:rsidDel="005553F8">
          <w:delInstrText xml:space="preserve"> HYPERLINK "http://www.optp.vlada.gov.sk/ine-dokumenty/" </w:delInstrText>
        </w:r>
        <w:r w:rsidR="005553F8" w:rsidDel="005553F8">
          <w:fldChar w:fldCharType="separate"/>
        </w:r>
        <w:r w:rsidR="005A1282" w:rsidRPr="008C305A" w:rsidDel="005553F8">
          <w:rPr>
            <w:rStyle w:val="Hypertextovprepojenie"/>
            <w:rFonts w:asciiTheme="minorHAnsi" w:eastAsiaTheme="minorHAnsi" w:hAnsiTheme="minorHAnsi" w:cstheme="minorHAnsi"/>
            <w:sz w:val="22"/>
            <w:szCs w:val="22"/>
            <w:lang w:eastAsia="en-US"/>
          </w:rPr>
          <w:delText>http://www.optp.vlada.gov.sk/ine-dokumenty/</w:delText>
        </w:r>
        <w:r w:rsidR="005553F8" w:rsidDel="005553F8">
          <w:rPr>
            <w:rStyle w:val="Hypertextovprepojenie"/>
            <w:rFonts w:asciiTheme="minorHAnsi" w:eastAsiaTheme="minorHAnsi" w:hAnsiTheme="minorHAnsi" w:cstheme="minorHAnsi"/>
            <w:sz w:val="22"/>
            <w:szCs w:val="22"/>
            <w:lang w:eastAsia="en-US"/>
          </w:rPr>
          <w:fldChar w:fldCharType="end"/>
        </w:r>
        <w:r w:rsidR="005A1282" w:rsidRPr="005D01A7" w:rsidDel="005553F8">
          <w:rPr>
            <w:rFonts w:asciiTheme="minorHAnsi" w:eastAsiaTheme="minorHAnsi" w:hAnsiTheme="minorHAnsi" w:cstheme="minorHAnsi"/>
            <w:color w:val="000000"/>
            <w:sz w:val="22"/>
            <w:szCs w:val="22"/>
            <w:lang w:eastAsia="en-US"/>
          </w:rPr>
          <w:delText xml:space="preserve"> </w:delText>
        </w:r>
        <w:r w:rsidRPr="005D01A7" w:rsidDel="005553F8">
          <w:rPr>
            <w:rFonts w:asciiTheme="minorHAnsi" w:eastAsiaTheme="minorHAnsi" w:hAnsiTheme="minorHAnsi" w:cstheme="minorHAnsi"/>
            <w:color w:val="000000"/>
            <w:sz w:val="22"/>
            <w:szCs w:val="22"/>
            <w:lang w:eastAsia="en-US"/>
          </w:rPr>
          <w:delText xml:space="preserve">); </w:delText>
        </w:r>
      </w:del>
    </w:p>
    <w:p w:rsidR="002B6CE1" w:rsidRPr="005D01A7" w:rsidDel="005553F8" w:rsidRDefault="002B6CE1" w:rsidP="00A5499D">
      <w:pPr>
        <w:pStyle w:val="Odsekzoznamu"/>
        <w:numPr>
          <w:ilvl w:val="0"/>
          <w:numId w:val="13"/>
        </w:numPr>
        <w:autoSpaceDE w:val="0"/>
        <w:autoSpaceDN w:val="0"/>
        <w:adjustRightInd w:val="0"/>
        <w:spacing w:before="120" w:after="120"/>
        <w:contextualSpacing w:val="0"/>
        <w:jc w:val="both"/>
        <w:rPr>
          <w:del w:id="147" w:author="Šušlíková Mária" w:date="2020-11-12T11:19:00Z"/>
          <w:rFonts w:asciiTheme="minorHAnsi" w:eastAsiaTheme="minorHAnsi" w:hAnsiTheme="minorHAnsi" w:cstheme="minorHAnsi"/>
          <w:color w:val="000000"/>
          <w:sz w:val="22"/>
          <w:szCs w:val="22"/>
          <w:lang w:eastAsia="en-US"/>
        </w:rPr>
      </w:pPr>
      <w:del w:id="148" w:author="Šušlíková Mária" w:date="2020-11-12T11:19:00Z">
        <w:r w:rsidRPr="005D01A7" w:rsidDel="005553F8">
          <w:rPr>
            <w:rFonts w:asciiTheme="minorHAnsi" w:eastAsiaTheme="minorHAnsi" w:hAnsiTheme="minorHAnsi" w:cstheme="minorHAnsi"/>
            <w:color w:val="000000"/>
            <w:sz w:val="22"/>
            <w:szCs w:val="22"/>
            <w:lang w:eastAsia="en-US"/>
          </w:rPr>
          <w:delText>Príručka pre prijímateľa pre projekty operačného programu Technická pomoc 2014 - 2020 (</w:delText>
        </w:r>
        <w:r w:rsidR="005553F8" w:rsidDel="005553F8">
          <w:fldChar w:fldCharType="begin"/>
        </w:r>
        <w:r w:rsidR="005553F8" w:rsidDel="005553F8">
          <w:delInstrText xml:space="preserve"> HYPERLINK "http://www.optp.vlada.gov.sk/ine-dokumenty/" </w:delInstrText>
        </w:r>
        <w:r w:rsidR="005553F8" w:rsidDel="005553F8">
          <w:fldChar w:fldCharType="separate"/>
        </w:r>
        <w:r w:rsidR="005A1282" w:rsidRPr="005D01A7" w:rsidDel="005553F8">
          <w:rPr>
            <w:rStyle w:val="Hypertextovprepojenie"/>
            <w:rFonts w:asciiTheme="minorHAnsi" w:eastAsiaTheme="minorHAnsi" w:hAnsiTheme="minorHAnsi" w:cstheme="minorHAnsi"/>
            <w:sz w:val="22"/>
            <w:szCs w:val="22"/>
            <w:lang w:eastAsia="en-US"/>
          </w:rPr>
          <w:delText>http://www.optp.vlada.gov.sk/ine-dokumenty/</w:delText>
        </w:r>
        <w:r w:rsidR="005553F8" w:rsidDel="005553F8">
          <w:rPr>
            <w:rStyle w:val="Hypertextovprepojenie"/>
            <w:rFonts w:asciiTheme="minorHAnsi" w:eastAsiaTheme="minorHAnsi" w:hAnsiTheme="minorHAnsi" w:cstheme="minorHAnsi"/>
            <w:sz w:val="22"/>
            <w:szCs w:val="22"/>
            <w:lang w:eastAsia="en-US"/>
          </w:rPr>
          <w:fldChar w:fldCharType="end"/>
        </w:r>
        <w:r w:rsidR="005A1282" w:rsidRPr="005D01A7" w:rsidDel="005553F8">
          <w:rPr>
            <w:rFonts w:asciiTheme="minorHAnsi" w:eastAsiaTheme="minorHAnsi" w:hAnsiTheme="minorHAnsi" w:cstheme="minorHAnsi"/>
            <w:color w:val="000000"/>
            <w:sz w:val="22"/>
            <w:szCs w:val="22"/>
            <w:lang w:eastAsia="en-US"/>
          </w:rPr>
          <w:delText xml:space="preserve"> </w:delText>
        </w:r>
        <w:r w:rsidRPr="005D01A7" w:rsidDel="005553F8">
          <w:rPr>
            <w:rFonts w:asciiTheme="minorHAnsi" w:eastAsiaTheme="minorHAnsi" w:hAnsiTheme="minorHAnsi" w:cstheme="minorHAnsi"/>
            <w:color w:val="000000"/>
            <w:sz w:val="22"/>
            <w:szCs w:val="22"/>
            <w:lang w:eastAsia="en-US"/>
          </w:rPr>
          <w:delText xml:space="preserve">); </w:delText>
        </w:r>
      </w:del>
    </w:p>
    <w:p w:rsidR="002B6CE1" w:rsidRPr="005D01A7" w:rsidDel="005553F8" w:rsidRDefault="002B6CE1" w:rsidP="00A5499D">
      <w:pPr>
        <w:pStyle w:val="Odsekzoznamu"/>
        <w:numPr>
          <w:ilvl w:val="0"/>
          <w:numId w:val="13"/>
        </w:numPr>
        <w:autoSpaceDE w:val="0"/>
        <w:autoSpaceDN w:val="0"/>
        <w:adjustRightInd w:val="0"/>
        <w:spacing w:before="120" w:after="120"/>
        <w:contextualSpacing w:val="0"/>
        <w:jc w:val="both"/>
        <w:rPr>
          <w:del w:id="149" w:author="Šušlíková Mária" w:date="2020-11-12T11:19:00Z"/>
          <w:rFonts w:asciiTheme="minorHAnsi" w:eastAsiaTheme="minorHAnsi" w:hAnsiTheme="minorHAnsi" w:cstheme="minorHAnsi"/>
          <w:color w:val="000000"/>
          <w:sz w:val="22"/>
          <w:szCs w:val="22"/>
          <w:lang w:eastAsia="en-US"/>
        </w:rPr>
      </w:pPr>
      <w:del w:id="150" w:author="Šušlíková Mária" w:date="2020-11-12T11:19:00Z">
        <w:r w:rsidRPr="005D01A7" w:rsidDel="005553F8">
          <w:rPr>
            <w:rFonts w:asciiTheme="minorHAnsi" w:eastAsiaTheme="minorHAnsi" w:hAnsiTheme="minorHAnsi" w:cstheme="minorHAnsi"/>
            <w:color w:val="000000"/>
            <w:sz w:val="22"/>
            <w:szCs w:val="22"/>
            <w:lang w:eastAsia="en-US"/>
          </w:rPr>
          <w:delText>Operačný program Technická pomoc pre programové obdobie 2014-2020 (</w:delText>
        </w:r>
        <w:r w:rsidR="005553F8" w:rsidDel="005553F8">
          <w:fldChar w:fldCharType="begin"/>
        </w:r>
        <w:r w:rsidR="005553F8" w:rsidDel="005553F8">
          <w:delInstrText xml:space="preserve"> HYPERLINK "http://www.optp.vlada.gov.sk/programovy-dokument/" </w:delInstrText>
        </w:r>
        <w:r w:rsidR="005553F8" w:rsidDel="005553F8">
          <w:fldChar w:fldCharType="separate"/>
        </w:r>
        <w:r w:rsidR="005A1282" w:rsidRPr="005D01A7" w:rsidDel="005553F8">
          <w:rPr>
            <w:rStyle w:val="Hypertextovprepojenie"/>
            <w:rFonts w:asciiTheme="minorHAnsi" w:eastAsiaTheme="minorHAnsi" w:hAnsiTheme="minorHAnsi" w:cstheme="minorHAnsi"/>
            <w:sz w:val="22"/>
            <w:szCs w:val="22"/>
            <w:lang w:eastAsia="en-US"/>
          </w:rPr>
          <w:delText>http://www.optp.vlada.gov.sk/programovy-dokument/</w:delText>
        </w:r>
        <w:r w:rsidR="005553F8" w:rsidDel="005553F8">
          <w:rPr>
            <w:rStyle w:val="Hypertextovprepojenie"/>
            <w:rFonts w:asciiTheme="minorHAnsi" w:eastAsiaTheme="minorHAnsi" w:hAnsiTheme="minorHAnsi" w:cstheme="minorHAnsi"/>
            <w:sz w:val="22"/>
            <w:szCs w:val="22"/>
            <w:lang w:eastAsia="en-US"/>
          </w:rPr>
          <w:fldChar w:fldCharType="end"/>
        </w:r>
        <w:r w:rsidR="005A1282" w:rsidRPr="005D01A7" w:rsidDel="005553F8">
          <w:rPr>
            <w:rFonts w:asciiTheme="minorHAnsi" w:eastAsiaTheme="minorHAnsi" w:hAnsiTheme="minorHAnsi" w:cstheme="minorHAnsi"/>
            <w:color w:val="000000"/>
            <w:sz w:val="22"/>
            <w:szCs w:val="22"/>
            <w:lang w:eastAsia="en-US"/>
          </w:rPr>
          <w:delText xml:space="preserve"> </w:delText>
        </w:r>
        <w:r w:rsidRPr="005D01A7" w:rsidDel="005553F8">
          <w:rPr>
            <w:rFonts w:asciiTheme="minorHAnsi" w:eastAsiaTheme="minorHAnsi" w:hAnsiTheme="minorHAnsi" w:cstheme="minorHAnsi"/>
            <w:color w:val="000000"/>
            <w:sz w:val="22"/>
            <w:szCs w:val="22"/>
            <w:lang w:eastAsia="en-US"/>
          </w:rPr>
          <w:delText xml:space="preserve">); </w:delText>
        </w:r>
      </w:del>
    </w:p>
    <w:p w:rsidR="002B6CE1" w:rsidRPr="005D01A7" w:rsidDel="005553F8" w:rsidRDefault="002B6CE1" w:rsidP="00A5499D">
      <w:pPr>
        <w:pStyle w:val="Odsekzoznamu"/>
        <w:numPr>
          <w:ilvl w:val="0"/>
          <w:numId w:val="13"/>
        </w:numPr>
        <w:autoSpaceDE w:val="0"/>
        <w:autoSpaceDN w:val="0"/>
        <w:adjustRightInd w:val="0"/>
        <w:spacing w:before="120" w:after="120"/>
        <w:contextualSpacing w:val="0"/>
        <w:jc w:val="both"/>
        <w:rPr>
          <w:del w:id="151" w:author="Šušlíková Mária" w:date="2020-11-12T11:19:00Z"/>
          <w:rFonts w:asciiTheme="minorHAnsi" w:eastAsiaTheme="minorHAnsi" w:hAnsiTheme="minorHAnsi" w:cstheme="minorHAnsi"/>
          <w:color w:val="000000"/>
          <w:sz w:val="22"/>
          <w:szCs w:val="22"/>
          <w:lang w:eastAsia="en-US"/>
        </w:rPr>
      </w:pPr>
      <w:del w:id="152" w:author="Šušlíková Mária" w:date="2020-11-12T11:19:00Z">
        <w:r w:rsidRPr="005D01A7" w:rsidDel="005553F8">
          <w:rPr>
            <w:rFonts w:asciiTheme="minorHAnsi" w:eastAsiaTheme="minorHAnsi" w:hAnsiTheme="minorHAnsi" w:cstheme="minorHAnsi"/>
            <w:color w:val="000000"/>
            <w:sz w:val="22"/>
            <w:szCs w:val="22"/>
            <w:lang w:eastAsia="en-US"/>
          </w:rPr>
          <w:delText>Metodický pokyn CKO č. 6 k pravidlám oprávnenosti pre najčastejšie sa vyskytujúce skupiny výdavkov (</w:delText>
        </w:r>
        <w:r w:rsidR="005553F8" w:rsidDel="005553F8">
          <w:fldChar w:fldCharType="begin"/>
        </w:r>
        <w:r w:rsidR="005553F8" w:rsidDel="005553F8">
          <w:delInstrText xml:space="preserve"> HYPERLINK "http://www.partnerskadohoda.gov.sk/metodicke-pokyny-cko-a-uv-sr/" </w:delInstrText>
        </w:r>
        <w:r w:rsidR="005553F8" w:rsidDel="005553F8">
          <w:fldChar w:fldCharType="separate"/>
        </w:r>
        <w:r w:rsidR="00230CBB" w:rsidRPr="000970F9" w:rsidDel="005553F8">
          <w:rPr>
            <w:rStyle w:val="Hypertextovprepojenie"/>
            <w:rFonts w:asciiTheme="minorHAnsi" w:hAnsiTheme="minorHAnsi"/>
            <w:sz w:val="22"/>
            <w:szCs w:val="22"/>
          </w:rPr>
          <w:delText>http://www.partnerskadohoda.gov.sk/metodicke-pokyny-cko-a-uv-sr/</w:delText>
        </w:r>
        <w:r w:rsidR="005553F8" w:rsidDel="005553F8">
          <w:rPr>
            <w:rStyle w:val="Hypertextovprepojenie"/>
            <w:rFonts w:asciiTheme="minorHAnsi" w:hAnsiTheme="minorHAnsi"/>
            <w:sz w:val="22"/>
            <w:szCs w:val="22"/>
          </w:rPr>
          <w:fldChar w:fldCharType="end"/>
        </w:r>
        <w:r w:rsidRPr="005D01A7" w:rsidDel="005553F8">
          <w:rPr>
            <w:rFonts w:asciiTheme="minorHAnsi" w:eastAsiaTheme="minorHAnsi" w:hAnsiTheme="minorHAnsi" w:cstheme="minorHAnsi"/>
            <w:color w:val="000000"/>
            <w:sz w:val="22"/>
            <w:szCs w:val="22"/>
            <w:lang w:eastAsia="en-US"/>
          </w:rPr>
          <w:delText xml:space="preserve">); </w:delText>
        </w:r>
      </w:del>
    </w:p>
    <w:p w:rsidR="002B6CE1" w:rsidRPr="005D01A7" w:rsidDel="005553F8" w:rsidRDefault="002B6CE1" w:rsidP="00A5499D">
      <w:pPr>
        <w:pStyle w:val="Odsekzoznamu"/>
        <w:numPr>
          <w:ilvl w:val="0"/>
          <w:numId w:val="13"/>
        </w:numPr>
        <w:autoSpaceDE w:val="0"/>
        <w:autoSpaceDN w:val="0"/>
        <w:adjustRightInd w:val="0"/>
        <w:spacing w:before="120" w:after="120"/>
        <w:contextualSpacing w:val="0"/>
        <w:jc w:val="both"/>
        <w:rPr>
          <w:del w:id="153" w:author="Šušlíková Mária" w:date="2020-11-12T11:19:00Z"/>
          <w:rFonts w:asciiTheme="minorHAnsi" w:eastAsiaTheme="minorHAnsi" w:hAnsiTheme="minorHAnsi" w:cstheme="minorHAnsi"/>
          <w:color w:val="000000"/>
          <w:sz w:val="22"/>
          <w:szCs w:val="22"/>
          <w:lang w:eastAsia="en-US"/>
        </w:rPr>
      </w:pPr>
      <w:del w:id="154" w:author="Šušlíková Mária" w:date="2020-11-12T11:19:00Z">
        <w:r w:rsidRPr="005D01A7" w:rsidDel="005553F8">
          <w:rPr>
            <w:rFonts w:asciiTheme="minorHAnsi" w:eastAsiaTheme="minorHAnsi" w:hAnsiTheme="minorHAnsi" w:cstheme="minorHAnsi"/>
            <w:color w:val="000000"/>
            <w:sz w:val="22"/>
            <w:szCs w:val="22"/>
            <w:lang w:eastAsia="en-US"/>
          </w:rPr>
          <w:delText>Metodický pokyn CKO č. 18 k overovaniu hospodárnosti výdavkov na</w:delText>
        </w:r>
        <w:r w:rsidR="00287F44" w:rsidRPr="005D01A7" w:rsidDel="005553F8">
          <w:rPr>
            <w:rFonts w:asciiTheme="minorHAnsi" w:eastAsiaTheme="minorHAnsi" w:hAnsiTheme="minorHAnsi" w:cstheme="minorHAnsi"/>
            <w:color w:val="000000"/>
            <w:sz w:val="22"/>
            <w:szCs w:val="22"/>
            <w:lang w:eastAsia="en-US"/>
          </w:rPr>
          <w:delText> </w:delText>
        </w:r>
        <w:r w:rsidRPr="005D01A7" w:rsidDel="005553F8">
          <w:rPr>
            <w:rFonts w:asciiTheme="minorHAnsi" w:eastAsiaTheme="minorHAnsi" w:hAnsiTheme="minorHAnsi" w:cstheme="minorHAnsi"/>
            <w:color w:val="000000"/>
            <w:sz w:val="22"/>
            <w:szCs w:val="22"/>
            <w:lang w:eastAsia="en-US"/>
          </w:rPr>
          <w:delText>programové obdobie 2014-2020 (</w:delText>
        </w:r>
        <w:r w:rsidR="005553F8" w:rsidDel="005553F8">
          <w:fldChar w:fldCharType="begin"/>
        </w:r>
        <w:r w:rsidR="005553F8" w:rsidDel="005553F8">
          <w:delInstrText xml:space="preserve"> HYPERLINK "http://www.partnerskadohoda.gov.sk/metodicke-pokyny-cko-a-uv-sr/" </w:delInstrText>
        </w:r>
        <w:r w:rsidR="005553F8" w:rsidDel="005553F8">
          <w:fldChar w:fldCharType="separate"/>
        </w:r>
        <w:r w:rsidR="00230CBB" w:rsidRPr="00331E17" w:rsidDel="005553F8">
          <w:rPr>
            <w:rStyle w:val="Hypertextovprepojenie"/>
            <w:rFonts w:asciiTheme="minorHAnsi" w:hAnsiTheme="minorHAnsi"/>
            <w:sz w:val="22"/>
            <w:szCs w:val="22"/>
          </w:rPr>
          <w:delText>http://www.partnerskadohoda.gov.sk/metodicke-pokyny-cko-a-uv-sr/</w:delText>
        </w:r>
        <w:r w:rsidR="005553F8" w:rsidDel="005553F8">
          <w:rPr>
            <w:rStyle w:val="Hypertextovprepojenie"/>
            <w:rFonts w:asciiTheme="minorHAnsi" w:hAnsiTheme="minorHAnsi"/>
            <w:sz w:val="22"/>
            <w:szCs w:val="22"/>
          </w:rPr>
          <w:fldChar w:fldCharType="end"/>
        </w:r>
        <w:r w:rsidRPr="005D01A7" w:rsidDel="005553F8">
          <w:rPr>
            <w:rFonts w:asciiTheme="minorHAnsi" w:eastAsiaTheme="minorHAnsi" w:hAnsiTheme="minorHAnsi" w:cstheme="minorHAnsi"/>
            <w:color w:val="000000"/>
            <w:sz w:val="22"/>
            <w:szCs w:val="22"/>
            <w:lang w:eastAsia="en-US"/>
          </w:rPr>
          <w:delText xml:space="preserve">); </w:delText>
        </w:r>
      </w:del>
    </w:p>
    <w:p w:rsidR="002B6CE1" w:rsidRPr="005D01A7" w:rsidDel="005553F8" w:rsidRDefault="002B6CE1" w:rsidP="00A5499D">
      <w:pPr>
        <w:pStyle w:val="Odsekzoznamu"/>
        <w:numPr>
          <w:ilvl w:val="0"/>
          <w:numId w:val="13"/>
        </w:numPr>
        <w:autoSpaceDE w:val="0"/>
        <w:autoSpaceDN w:val="0"/>
        <w:adjustRightInd w:val="0"/>
        <w:spacing w:before="120" w:after="120"/>
        <w:ind w:left="1423" w:hanging="357"/>
        <w:contextualSpacing w:val="0"/>
        <w:jc w:val="both"/>
        <w:rPr>
          <w:del w:id="155" w:author="Šušlíková Mária" w:date="2020-11-12T11:19:00Z"/>
          <w:rFonts w:asciiTheme="minorHAnsi" w:eastAsiaTheme="minorHAnsi" w:hAnsiTheme="minorHAnsi" w:cstheme="minorHAnsi"/>
          <w:color w:val="000000"/>
          <w:sz w:val="22"/>
          <w:szCs w:val="22"/>
          <w:lang w:eastAsia="en-US"/>
        </w:rPr>
      </w:pPr>
      <w:del w:id="156" w:author="Šušlíková Mária" w:date="2020-11-12T11:19:00Z">
        <w:r w:rsidRPr="005D01A7" w:rsidDel="005553F8">
          <w:rPr>
            <w:rFonts w:asciiTheme="minorHAnsi" w:eastAsiaTheme="minorHAnsi" w:hAnsiTheme="minorHAnsi" w:cstheme="minorHAnsi"/>
            <w:color w:val="000000"/>
            <w:sz w:val="22"/>
            <w:szCs w:val="22"/>
            <w:lang w:eastAsia="en-US"/>
          </w:rPr>
          <w:delText xml:space="preserve">Zákony a nariadenia, na ktoré sa uvedené dokumenty odvolávajú. </w:delText>
        </w:r>
      </w:del>
    </w:p>
    <w:p w:rsidR="005C3F97" w:rsidRPr="0012621C" w:rsidDel="005553F8" w:rsidRDefault="005C3F97" w:rsidP="00466D1D">
      <w:pPr>
        <w:pStyle w:val="Odsekzoznamu"/>
        <w:spacing w:before="120" w:after="120"/>
        <w:ind w:left="708"/>
        <w:jc w:val="both"/>
        <w:rPr>
          <w:del w:id="157" w:author="Šušlíková Mária" w:date="2020-11-12T11:19:00Z"/>
          <w:rFonts w:asciiTheme="minorHAnsi" w:eastAsiaTheme="minorHAnsi" w:hAnsiTheme="minorHAnsi" w:cstheme="minorHAnsi"/>
          <w:i/>
          <w:color w:val="000000"/>
          <w:sz w:val="22"/>
          <w:szCs w:val="22"/>
          <w:lang w:eastAsia="en-US"/>
        </w:rPr>
      </w:pPr>
      <w:del w:id="158" w:author="Šušlíková Mária" w:date="2020-11-12T11:19:00Z">
        <w:r w:rsidRPr="0012621C" w:rsidDel="005553F8">
          <w:rPr>
            <w:rFonts w:asciiTheme="minorHAnsi" w:eastAsiaTheme="minorHAnsi" w:hAnsiTheme="minorHAnsi" w:cstheme="minorHAnsi"/>
            <w:i/>
            <w:color w:val="000000"/>
            <w:sz w:val="22"/>
            <w:szCs w:val="22"/>
            <w:lang w:eastAsia="en-US"/>
          </w:rPr>
          <w:delText xml:space="preserve">(Žiadateľ nepredkladá samostatnú prílohu, ktorou deklaruje splnenie tejto podmienky poskytnutia príspevku. Za účelom posúdenia splnenia tejto podmienky poskytnutia príspevku, uvedie žiadateľ vo formulári ŽoNFP, v rámci </w:delText>
        </w:r>
        <w:r w:rsidR="001947A4" w:rsidRPr="0012621C" w:rsidDel="005553F8">
          <w:rPr>
            <w:rFonts w:asciiTheme="minorHAnsi" w:eastAsiaTheme="minorHAnsi" w:hAnsiTheme="minorHAnsi" w:cstheme="minorHAnsi"/>
            <w:i/>
            <w:color w:val="000000"/>
            <w:sz w:val="22"/>
            <w:szCs w:val="22"/>
            <w:lang w:eastAsia="en-US"/>
          </w:rPr>
          <w:delText>časti</w:delText>
        </w:r>
        <w:r w:rsidRPr="0012621C" w:rsidDel="005553F8">
          <w:rPr>
            <w:rFonts w:asciiTheme="minorHAnsi" w:eastAsiaTheme="minorHAnsi" w:hAnsiTheme="minorHAnsi" w:cstheme="minorHAnsi"/>
            <w:i/>
            <w:color w:val="000000"/>
            <w:sz w:val="22"/>
            <w:szCs w:val="22"/>
            <w:lang w:eastAsia="en-US"/>
          </w:rPr>
          <w:delText xml:space="preserve"> č. 11.A a 11.B </w:delText>
        </w:r>
        <w:r w:rsidR="00BB0089" w:rsidRPr="0012621C" w:rsidDel="005553F8">
          <w:rPr>
            <w:rFonts w:asciiTheme="minorHAnsi" w:eastAsiaTheme="minorHAnsi" w:hAnsiTheme="minorHAnsi" w:cstheme="minorHAnsi"/>
            <w:i/>
            <w:color w:val="000000"/>
            <w:sz w:val="22"/>
            <w:szCs w:val="22"/>
            <w:lang w:eastAsia="en-US"/>
          </w:rPr>
          <w:delText xml:space="preserve">- </w:delText>
        </w:r>
        <w:r w:rsidRPr="0012621C" w:rsidDel="005553F8">
          <w:rPr>
            <w:rFonts w:asciiTheme="minorHAnsi" w:eastAsiaTheme="minorHAnsi" w:hAnsiTheme="minorHAnsi" w:cstheme="minorHAnsi"/>
            <w:i/>
            <w:color w:val="000000"/>
            <w:sz w:val="22"/>
            <w:szCs w:val="22"/>
            <w:lang w:eastAsia="en-US"/>
          </w:rPr>
          <w:delText>Rozpočet žiadateľa a</w:delText>
        </w:r>
        <w:r w:rsidR="00BB0089" w:rsidRPr="0012621C" w:rsidDel="005553F8">
          <w:rPr>
            <w:rFonts w:asciiTheme="minorHAnsi" w:eastAsiaTheme="minorHAnsi" w:hAnsiTheme="minorHAnsi" w:cstheme="minorHAnsi"/>
            <w:i/>
            <w:color w:val="000000"/>
            <w:sz w:val="22"/>
            <w:szCs w:val="22"/>
            <w:lang w:eastAsia="en-US"/>
          </w:rPr>
          <w:delText> </w:delText>
        </w:r>
        <w:r w:rsidRPr="0012621C" w:rsidDel="005553F8">
          <w:rPr>
            <w:rFonts w:asciiTheme="minorHAnsi" w:eastAsiaTheme="minorHAnsi" w:hAnsiTheme="minorHAnsi" w:cstheme="minorHAnsi"/>
            <w:i/>
            <w:color w:val="000000"/>
            <w:sz w:val="22"/>
            <w:szCs w:val="22"/>
            <w:lang w:eastAsia="en-US"/>
          </w:rPr>
          <w:delText>partnerov</w:delText>
        </w:r>
        <w:r w:rsidR="00BB0089" w:rsidRPr="0012621C" w:rsidDel="005553F8">
          <w:rPr>
            <w:rFonts w:asciiTheme="minorHAnsi" w:eastAsiaTheme="minorHAnsi" w:hAnsiTheme="minorHAnsi" w:cstheme="minorHAnsi"/>
            <w:i/>
            <w:color w:val="000000"/>
            <w:sz w:val="22"/>
            <w:szCs w:val="22"/>
            <w:lang w:eastAsia="en-US"/>
          </w:rPr>
          <w:delText xml:space="preserve">, </w:delText>
        </w:r>
        <w:r w:rsidRPr="0012621C" w:rsidDel="005553F8">
          <w:rPr>
            <w:rFonts w:asciiTheme="minorHAnsi" w:eastAsiaTheme="minorHAnsi" w:hAnsiTheme="minorHAnsi" w:cstheme="minorHAnsi"/>
            <w:i/>
            <w:color w:val="000000"/>
            <w:sz w:val="22"/>
            <w:szCs w:val="22"/>
            <w:lang w:eastAsia="en-US"/>
          </w:rPr>
          <w:delText xml:space="preserve"> skupiny výdavkov.)</w:delText>
        </w:r>
      </w:del>
    </w:p>
    <w:p w:rsidR="00466D1D" w:rsidRPr="005D01A7" w:rsidDel="005553F8" w:rsidRDefault="00466D1D" w:rsidP="00466D1D">
      <w:pPr>
        <w:pStyle w:val="Odsekzoznamu"/>
        <w:spacing w:before="120" w:after="120"/>
        <w:ind w:left="708"/>
        <w:jc w:val="both"/>
        <w:rPr>
          <w:del w:id="159" w:author="Šušlíková Mária" w:date="2020-11-12T11:19:00Z"/>
          <w:rFonts w:asciiTheme="minorHAnsi" w:eastAsiaTheme="minorHAnsi" w:hAnsiTheme="minorHAnsi" w:cstheme="minorHAnsi"/>
          <w:color w:val="000000"/>
          <w:sz w:val="22"/>
          <w:szCs w:val="22"/>
          <w:lang w:eastAsia="en-US"/>
        </w:rPr>
      </w:pPr>
    </w:p>
    <w:p w:rsidR="002B6CE1" w:rsidRPr="005D01A7" w:rsidDel="005553F8" w:rsidRDefault="00E84A9B" w:rsidP="00287F44">
      <w:pPr>
        <w:pStyle w:val="Odsekzoznamu"/>
        <w:numPr>
          <w:ilvl w:val="0"/>
          <w:numId w:val="7"/>
        </w:numPr>
        <w:autoSpaceDE w:val="0"/>
        <w:autoSpaceDN w:val="0"/>
        <w:adjustRightInd w:val="0"/>
        <w:spacing w:before="120" w:after="120"/>
        <w:jc w:val="both"/>
        <w:rPr>
          <w:del w:id="160" w:author="Šušlíková Mária" w:date="2020-11-12T11:19:00Z"/>
          <w:rFonts w:asciiTheme="minorHAnsi" w:eastAsiaTheme="minorHAnsi" w:hAnsiTheme="minorHAnsi" w:cstheme="minorHAnsi"/>
          <w:color w:val="000000"/>
          <w:sz w:val="22"/>
          <w:szCs w:val="22"/>
          <w:lang w:eastAsia="en-US"/>
        </w:rPr>
      </w:pPr>
      <w:del w:id="161" w:author="Šušlíková Mária" w:date="2020-11-12T11:19:00Z">
        <w:r w:rsidRPr="005D01A7" w:rsidDel="005553F8">
          <w:rPr>
            <w:rFonts w:asciiTheme="minorHAnsi" w:eastAsiaTheme="minorHAnsi" w:hAnsiTheme="minorHAnsi" w:cstheme="minorHAnsi"/>
            <w:color w:val="000000"/>
            <w:sz w:val="22"/>
            <w:szCs w:val="22"/>
            <w:lang w:eastAsia="en-US"/>
          </w:rPr>
          <w:delText>č</w:delText>
        </w:r>
        <w:r w:rsidR="002B6CE1" w:rsidRPr="005D01A7" w:rsidDel="005553F8">
          <w:rPr>
            <w:rFonts w:asciiTheme="minorHAnsi" w:eastAsiaTheme="minorHAnsi" w:hAnsiTheme="minorHAnsi" w:cstheme="minorHAnsi"/>
            <w:color w:val="000000"/>
            <w:sz w:val="22"/>
            <w:szCs w:val="22"/>
            <w:lang w:eastAsia="en-US"/>
          </w:rPr>
          <w:delText xml:space="preserve">asová oprávnenosť výdavkov </w:delText>
        </w:r>
      </w:del>
    </w:p>
    <w:p w:rsidR="00B1742D" w:rsidRPr="005D01A7" w:rsidDel="005553F8" w:rsidRDefault="00B1742D" w:rsidP="00287F44">
      <w:pPr>
        <w:pStyle w:val="Odsekzoznamu"/>
        <w:spacing w:before="120" w:after="120"/>
        <w:ind w:left="708"/>
        <w:jc w:val="both"/>
        <w:rPr>
          <w:del w:id="162" w:author="Šušlíková Mária" w:date="2020-11-12T11:19:00Z"/>
          <w:rFonts w:asciiTheme="minorHAnsi" w:eastAsiaTheme="minorHAnsi" w:hAnsiTheme="minorHAnsi" w:cstheme="minorHAnsi"/>
          <w:color w:val="000000"/>
          <w:sz w:val="22"/>
          <w:szCs w:val="22"/>
          <w:lang w:eastAsia="en-US"/>
        </w:rPr>
      </w:pPr>
    </w:p>
    <w:p w:rsidR="002B6CE1" w:rsidRPr="005D01A7" w:rsidDel="005553F8" w:rsidRDefault="002B6CE1" w:rsidP="00287F44">
      <w:pPr>
        <w:pStyle w:val="Odsekzoznamu"/>
        <w:spacing w:before="120" w:after="120"/>
        <w:ind w:left="708"/>
        <w:jc w:val="both"/>
        <w:rPr>
          <w:del w:id="163" w:author="Šušlíková Mária" w:date="2020-11-12T11:19:00Z"/>
          <w:rFonts w:asciiTheme="minorHAnsi" w:eastAsiaTheme="minorHAnsi" w:hAnsiTheme="minorHAnsi" w:cstheme="minorHAnsi"/>
          <w:color w:val="000000"/>
          <w:sz w:val="22"/>
          <w:szCs w:val="22"/>
          <w:lang w:eastAsia="en-US"/>
        </w:rPr>
      </w:pPr>
      <w:del w:id="164" w:author="Šušlíková Mária" w:date="2020-11-12T11:19:00Z">
        <w:r w:rsidRPr="005D01A7" w:rsidDel="005553F8">
          <w:rPr>
            <w:rFonts w:asciiTheme="minorHAnsi" w:eastAsiaTheme="minorHAnsi" w:hAnsiTheme="minorHAnsi" w:cstheme="minorHAnsi"/>
            <w:color w:val="000000"/>
            <w:sz w:val="22"/>
            <w:szCs w:val="22"/>
            <w:lang w:eastAsia="en-US"/>
          </w:rPr>
          <w:delText xml:space="preserve">Časová oprávnenosť výdavkov v rámci OP TP je stanovená </w:delText>
        </w:r>
        <w:r w:rsidRPr="005D01A7" w:rsidDel="005553F8">
          <w:rPr>
            <w:rFonts w:asciiTheme="minorHAnsi" w:eastAsiaTheme="minorHAnsi" w:hAnsiTheme="minorHAnsi" w:cstheme="minorHAnsi"/>
            <w:b/>
            <w:bCs/>
            <w:color w:val="000000"/>
            <w:sz w:val="22"/>
            <w:szCs w:val="22"/>
            <w:lang w:eastAsia="en-US"/>
          </w:rPr>
          <w:delText xml:space="preserve">od </w:delText>
        </w:r>
        <w:r w:rsidR="003C2270" w:rsidRPr="005D01A7" w:rsidDel="005553F8">
          <w:rPr>
            <w:rFonts w:asciiTheme="minorHAnsi" w:eastAsiaTheme="minorHAnsi" w:hAnsiTheme="minorHAnsi" w:cstheme="minorHAnsi"/>
            <w:b/>
            <w:bCs/>
            <w:color w:val="000000"/>
            <w:sz w:val="22"/>
            <w:szCs w:val="22"/>
            <w:lang w:eastAsia="en-US"/>
          </w:rPr>
          <w:delText>0</w:delText>
        </w:r>
        <w:r w:rsidRPr="005D01A7" w:rsidDel="005553F8">
          <w:rPr>
            <w:rFonts w:asciiTheme="minorHAnsi" w:eastAsiaTheme="minorHAnsi" w:hAnsiTheme="minorHAnsi" w:cstheme="minorHAnsi"/>
            <w:b/>
            <w:bCs/>
            <w:color w:val="000000"/>
            <w:sz w:val="22"/>
            <w:szCs w:val="22"/>
            <w:lang w:eastAsia="en-US"/>
          </w:rPr>
          <w:delText>1.</w:delText>
        </w:r>
        <w:r w:rsidR="003C2270" w:rsidRPr="005D01A7" w:rsidDel="005553F8">
          <w:rPr>
            <w:rFonts w:asciiTheme="minorHAnsi" w:eastAsiaTheme="minorHAnsi" w:hAnsiTheme="minorHAnsi" w:cstheme="minorHAnsi"/>
            <w:b/>
            <w:bCs/>
            <w:color w:val="000000"/>
            <w:sz w:val="22"/>
            <w:szCs w:val="22"/>
            <w:lang w:eastAsia="en-US"/>
          </w:rPr>
          <w:delText xml:space="preserve"> 0</w:delText>
        </w:r>
        <w:r w:rsidRPr="005D01A7" w:rsidDel="005553F8">
          <w:rPr>
            <w:rFonts w:asciiTheme="minorHAnsi" w:eastAsiaTheme="minorHAnsi" w:hAnsiTheme="minorHAnsi" w:cstheme="minorHAnsi"/>
            <w:b/>
            <w:bCs/>
            <w:color w:val="000000"/>
            <w:sz w:val="22"/>
            <w:szCs w:val="22"/>
            <w:lang w:eastAsia="en-US"/>
          </w:rPr>
          <w:delText>1.</w:delText>
        </w:r>
        <w:r w:rsidR="003C2270" w:rsidRPr="005D01A7" w:rsidDel="005553F8">
          <w:rPr>
            <w:rFonts w:asciiTheme="minorHAnsi" w:eastAsiaTheme="minorHAnsi" w:hAnsiTheme="minorHAnsi" w:cstheme="minorHAnsi"/>
            <w:b/>
            <w:bCs/>
            <w:color w:val="000000"/>
            <w:sz w:val="22"/>
            <w:szCs w:val="22"/>
            <w:lang w:eastAsia="en-US"/>
          </w:rPr>
          <w:delText xml:space="preserve"> </w:delText>
        </w:r>
        <w:r w:rsidRPr="005D01A7" w:rsidDel="005553F8">
          <w:rPr>
            <w:rFonts w:asciiTheme="minorHAnsi" w:eastAsiaTheme="minorHAnsi" w:hAnsiTheme="minorHAnsi" w:cstheme="minorHAnsi"/>
            <w:b/>
            <w:bCs/>
            <w:color w:val="000000"/>
            <w:sz w:val="22"/>
            <w:szCs w:val="22"/>
            <w:lang w:eastAsia="en-US"/>
          </w:rPr>
          <w:delText>2014</w:delText>
        </w:r>
        <w:r w:rsidR="003C2270" w:rsidRPr="005D01A7" w:rsidDel="005553F8">
          <w:rPr>
            <w:rFonts w:asciiTheme="minorHAnsi" w:eastAsiaTheme="minorHAnsi" w:hAnsiTheme="minorHAnsi" w:cstheme="minorHAnsi"/>
            <w:b/>
            <w:bCs/>
            <w:color w:val="000000"/>
            <w:sz w:val="22"/>
            <w:szCs w:val="22"/>
            <w:lang w:eastAsia="en-US"/>
          </w:rPr>
          <w:delText xml:space="preserve"> do 31. 12. 2023</w:delText>
        </w:r>
        <w:r w:rsidRPr="005D01A7" w:rsidDel="005553F8">
          <w:rPr>
            <w:rFonts w:asciiTheme="minorHAnsi" w:eastAsiaTheme="minorHAnsi" w:hAnsiTheme="minorHAnsi" w:cstheme="minorHAnsi"/>
            <w:color w:val="000000"/>
            <w:sz w:val="22"/>
            <w:szCs w:val="22"/>
            <w:lang w:eastAsia="en-US"/>
          </w:rPr>
          <w:delText xml:space="preserve">. Dátum nadobudnutia účinnosti zmluvy o poskytnutí NFP (resp. rozhodnutia o schválení žiadosti o NFP, ak je RO </w:delText>
        </w:r>
        <w:r w:rsidR="00E84A9B" w:rsidRPr="005D01A7" w:rsidDel="005553F8">
          <w:rPr>
            <w:rFonts w:asciiTheme="minorHAnsi" w:eastAsiaTheme="minorHAnsi" w:hAnsiTheme="minorHAnsi" w:cstheme="minorHAnsi"/>
            <w:color w:val="000000"/>
            <w:sz w:val="22"/>
            <w:szCs w:val="22"/>
            <w:lang w:eastAsia="en-US"/>
          </w:rPr>
          <w:delText xml:space="preserve">OP TP </w:delText>
        </w:r>
        <w:r w:rsidRPr="005D01A7" w:rsidDel="005553F8">
          <w:rPr>
            <w:rFonts w:asciiTheme="minorHAnsi" w:eastAsiaTheme="minorHAnsi" w:hAnsiTheme="minorHAnsi" w:cstheme="minorHAnsi"/>
            <w:color w:val="000000"/>
            <w:sz w:val="22"/>
            <w:szCs w:val="22"/>
            <w:lang w:eastAsia="en-US"/>
          </w:rPr>
          <w:delText>a prijímateľ tá istá osoba) nemá vplyv na počiatočný dátum oprávnenosti výdavkov</w:delText>
        </w:r>
        <w:r w:rsidR="003C2270" w:rsidRPr="005D01A7" w:rsidDel="005553F8">
          <w:rPr>
            <w:rFonts w:asciiTheme="minorHAnsi" w:eastAsiaTheme="minorHAnsi" w:hAnsiTheme="minorHAnsi" w:cstheme="minorHAnsi"/>
            <w:color w:val="000000"/>
            <w:sz w:val="22"/>
            <w:szCs w:val="22"/>
            <w:lang w:eastAsia="en-US"/>
          </w:rPr>
          <w:delText xml:space="preserve">, </w:delText>
        </w:r>
        <w:r w:rsidR="003C2270" w:rsidRPr="005D01A7" w:rsidDel="005553F8">
          <w:rPr>
            <w:rFonts w:asciiTheme="minorHAnsi" w:hAnsiTheme="minorHAnsi" w:cstheme="minorHAnsi"/>
            <w:color w:val="000000"/>
            <w:sz w:val="22"/>
            <w:szCs w:val="22"/>
          </w:rPr>
          <w:delText>pokiaľ nie je v rozhodnutí o schválení žiadosti o NFP alebo v zmluve o partnerstve uvedené inak</w:delText>
        </w:r>
        <w:r w:rsidRPr="005D01A7" w:rsidDel="005553F8">
          <w:rPr>
            <w:rFonts w:asciiTheme="minorHAnsi" w:eastAsiaTheme="minorHAnsi" w:hAnsiTheme="minorHAnsi" w:cstheme="minorHAnsi"/>
            <w:color w:val="000000"/>
            <w:sz w:val="22"/>
            <w:szCs w:val="22"/>
            <w:lang w:eastAsia="en-US"/>
          </w:rPr>
          <w:delText>.</w:delText>
        </w:r>
      </w:del>
    </w:p>
    <w:p w:rsidR="00F51B99" w:rsidRPr="005D01A7" w:rsidDel="005553F8" w:rsidRDefault="00F51B99" w:rsidP="00287F44">
      <w:pPr>
        <w:pStyle w:val="Odsekzoznamu"/>
        <w:spacing w:before="120" w:after="120"/>
        <w:ind w:left="708"/>
        <w:jc w:val="both"/>
        <w:rPr>
          <w:del w:id="165" w:author="Šušlíková Mária" w:date="2020-11-12T11:19:00Z"/>
          <w:rFonts w:asciiTheme="minorHAnsi" w:eastAsiaTheme="minorHAnsi" w:hAnsiTheme="minorHAnsi" w:cstheme="minorHAnsi"/>
          <w:color w:val="000000"/>
          <w:sz w:val="22"/>
          <w:szCs w:val="22"/>
          <w:lang w:eastAsia="en-US"/>
        </w:rPr>
      </w:pPr>
    </w:p>
    <w:p w:rsidR="00F51B99" w:rsidRPr="0012621C" w:rsidRDefault="00466D1D" w:rsidP="00287F44">
      <w:pPr>
        <w:pStyle w:val="Odsekzoznamu"/>
        <w:spacing w:before="120" w:after="120"/>
        <w:ind w:left="708"/>
        <w:jc w:val="both"/>
        <w:rPr>
          <w:rFonts w:asciiTheme="minorHAnsi" w:hAnsiTheme="minorHAnsi" w:cstheme="minorHAnsi"/>
          <w:i/>
          <w:sz w:val="22"/>
          <w:szCs w:val="22"/>
        </w:rPr>
      </w:pPr>
      <w:del w:id="166" w:author="Šušlíková Mária" w:date="2020-11-12T11:19:00Z">
        <w:r w:rsidRPr="0012621C" w:rsidDel="005553F8">
          <w:rPr>
            <w:rFonts w:asciiTheme="minorHAnsi" w:eastAsiaTheme="minorHAnsi" w:hAnsiTheme="minorHAnsi" w:cstheme="minorHAnsi"/>
            <w:i/>
            <w:color w:val="000000"/>
            <w:sz w:val="22"/>
            <w:szCs w:val="22"/>
            <w:lang w:eastAsia="en-US"/>
          </w:rPr>
          <w:delText>(</w:delText>
        </w:r>
        <w:r w:rsidR="003C2270" w:rsidRPr="005D01A7" w:rsidDel="005553F8">
          <w:rPr>
            <w:rFonts w:asciiTheme="minorHAnsi" w:hAnsiTheme="minorHAnsi" w:cstheme="minorHAnsi"/>
            <w:i/>
            <w:sz w:val="22"/>
            <w:szCs w:val="22"/>
          </w:rPr>
          <w:delText xml:space="preserve">Žiadateľ nepreukazuje splnenie tejto podmienky poskytnutia príspevku prostredníctvom relevantnej časti formuláru ŽoNFP a taktiež nepredkladá ani samostatnú prílohu, ktorou deklaruje splnenie tejto podmienky poskytnutia príspevku. </w:delText>
        </w:r>
        <w:r w:rsidRPr="005D01A7" w:rsidDel="005553F8">
          <w:rPr>
            <w:rFonts w:asciiTheme="minorHAnsi" w:eastAsiaTheme="minorHAnsi" w:hAnsiTheme="minorHAnsi" w:cstheme="minorHAnsi"/>
            <w:color w:val="000000"/>
            <w:sz w:val="22"/>
            <w:szCs w:val="22"/>
            <w:lang w:eastAsia="en-US"/>
          </w:rPr>
          <w:delText>)</w:delText>
        </w:r>
      </w:del>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lastRenderedPageBreak/>
        <w:t xml:space="preserve">(Žiadateľ nepredkladá samostatnú prílohu, ktorou deklaruje splnenie tejto podmienky poskytnutia príspevku. Za účelom posúdenia splnenia tejto podmienky poskytnutia príspevku, uvedie žiadateľ vo formulári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18"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6829FC" w:rsidRPr="00A5499D" w:rsidDel="008936D5" w:rsidRDefault="006829FC" w:rsidP="00727285">
      <w:pPr>
        <w:pStyle w:val="Odsekzoznamu"/>
        <w:numPr>
          <w:ilvl w:val="1"/>
          <w:numId w:val="1"/>
        </w:numPr>
        <w:spacing w:before="120" w:after="120"/>
        <w:contextualSpacing w:val="0"/>
        <w:rPr>
          <w:del w:id="167" w:author="Šušlíková Mária" w:date="2020-11-13T09:06:00Z"/>
          <w:rFonts w:asciiTheme="minorHAnsi" w:hAnsiTheme="minorHAnsi" w:cstheme="minorHAnsi"/>
          <w:b/>
        </w:rPr>
      </w:pPr>
      <w:del w:id="168" w:author="Šušlíková Mária" w:date="2020-11-13T09:06:00Z">
        <w:r w:rsidRPr="00A5499D" w:rsidDel="008936D5">
          <w:rPr>
            <w:rFonts w:asciiTheme="minorHAnsi" w:hAnsiTheme="minorHAnsi" w:cstheme="minorHAnsi"/>
            <w:b/>
          </w:rPr>
          <w:delText>Spôsob financovania</w:delText>
        </w:r>
      </w:del>
    </w:p>
    <w:p w:rsidR="00F41E86" w:rsidRPr="0012621C" w:rsidDel="008936D5" w:rsidRDefault="00F41E86" w:rsidP="0012621C">
      <w:pPr>
        <w:spacing w:before="120" w:after="120"/>
        <w:rPr>
          <w:del w:id="169" w:author="Šušlíková Mária" w:date="2020-11-13T09:06:00Z"/>
          <w:rFonts w:asciiTheme="minorHAnsi" w:hAnsiTheme="minorHAnsi" w:cstheme="minorHAnsi"/>
          <w:b/>
          <w:sz w:val="22"/>
          <w:szCs w:val="22"/>
        </w:rPr>
      </w:pPr>
      <w:del w:id="170" w:author="Šušlíková Mária" w:date="2020-11-13T09:06:00Z">
        <w:r w:rsidRPr="0012621C" w:rsidDel="008936D5">
          <w:rPr>
            <w:rFonts w:asciiTheme="minorHAnsi" w:eastAsiaTheme="minorHAnsi" w:hAnsiTheme="minorHAnsi" w:cstheme="minorHAnsi"/>
            <w:color w:val="000000"/>
            <w:sz w:val="22"/>
            <w:szCs w:val="22"/>
            <w:lang w:eastAsia="en-US"/>
          </w:rPr>
          <w:delText>V rámci tohto vyzvania je určený spôsob financovania v súlade s platným Systémom finančného riadenia štrukturálnych fondov, Kohézneho fondu a Európskeho námorného a rybárskeho fondu na programové obdobie 2014 – 2020 (</w:delText>
        </w:r>
        <w:r w:rsidR="009E42B2" w:rsidDel="008936D5">
          <w:fldChar w:fldCharType="begin"/>
        </w:r>
        <w:r w:rsidR="009E42B2" w:rsidDel="008936D5">
          <w:delInstrText xml:space="preserve"> HYPERLINK "http://www.finance.gov.sk/Default.aspx?CatID=9348" </w:delInstrText>
        </w:r>
        <w:r w:rsidR="009E42B2" w:rsidDel="008936D5">
          <w:fldChar w:fldCharType="separate"/>
        </w:r>
        <w:r w:rsidRPr="00A5499D" w:rsidDel="008936D5">
          <w:rPr>
            <w:rStyle w:val="Hypertextovprepojenie"/>
            <w:rFonts w:asciiTheme="minorHAnsi" w:eastAsiaTheme="minorHAnsi" w:hAnsiTheme="minorHAnsi" w:cstheme="minorHAnsi"/>
            <w:sz w:val="22"/>
            <w:szCs w:val="22"/>
            <w:lang w:eastAsia="en-US"/>
          </w:rPr>
          <w:delText>http://www.finance.gov.sk/Default.aspx?CatID=9348</w:delText>
        </w:r>
        <w:r w:rsidR="009E42B2" w:rsidDel="008936D5">
          <w:rPr>
            <w:rStyle w:val="Hypertextovprepojenie"/>
            <w:rFonts w:asciiTheme="minorHAnsi" w:eastAsiaTheme="minorHAnsi" w:hAnsiTheme="minorHAnsi" w:cstheme="minorHAnsi"/>
            <w:sz w:val="22"/>
            <w:szCs w:val="22"/>
            <w:lang w:eastAsia="en-US"/>
          </w:rPr>
          <w:fldChar w:fldCharType="end"/>
        </w:r>
        <w:r w:rsidRPr="0012621C" w:rsidDel="008936D5">
          <w:rPr>
            <w:rFonts w:asciiTheme="minorHAnsi" w:eastAsiaTheme="minorHAnsi" w:hAnsiTheme="minorHAnsi" w:cstheme="minorHAnsi"/>
            <w:color w:val="000000"/>
            <w:sz w:val="22"/>
            <w:szCs w:val="22"/>
            <w:lang w:eastAsia="en-US"/>
          </w:rPr>
          <w:delText xml:space="preserve"> ).</w:delText>
        </w:r>
      </w:del>
    </w:p>
    <w:p w:rsidR="006829FC" w:rsidRPr="00A5499D" w:rsidDel="008936D5" w:rsidRDefault="002B6CE1" w:rsidP="00287F44">
      <w:pPr>
        <w:pStyle w:val="Odsekzoznamu"/>
        <w:numPr>
          <w:ilvl w:val="0"/>
          <w:numId w:val="7"/>
        </w:numPr>
        <w:tabs>
          <w:tab w:val="left" w:pos="3119"/>
        </w:tabs>
        <w:autoSpaceDE w:val="0"/>
        <w:autoSpaceDN w:val="0"/>
        <w:adjustRightInd w:val="0"/>
        <w:spacing w:before="120" w:after="120"/>
        <w:contextualSpacing w:val="0"/>
        <w:jc w:val="both"/>
        <w:rPr>
          <w:del w:id="171" w:author="Šušlíková Mária" w:date="2020-11-13T09:06:00Z"/>
          <w:rFonts w:asciiTheme="minorHAnsi" w:eastAsiaTheme="minorHAnsi" w:hAnsiTheme="minorHAnsi" w:cstheme="minorHAnsi"/>
          <w:color w:val="000000"/>
          <w:sz w:val="22"/>
          <w:szCs w:val="22"/>
          <w:lang w:eastAsia="en-US"/>
        </w:rPr>
      </w:pPr>
      <w:del w:id="172" w:author="Šušlíková Mária" w:date="2020-11-13T09:06:00Z">
        <w:r w:rsidRPr="00A5499D" w:rsidDel="008936D5">
          <w:rPr>
            <w:rFonts w:asciiTheme="minorHAnsi" w:eastAsiaTheme="minorHAnsi" w:hAnsiTheme="minorHAnsi" w:cstheme="minorHAnsi"/>
            <w:bCs/>
            <w:color w:val="000000"/>
            <w:sz w:val="22"/>
            <w:szCs w:val="22"/>
            <w:lang w:eastAsia="en-US"/>
          </w:rPr>
          <w:delText xml:space="preserve">spôsob financovania – </w:delText>
        </w:r>
        <w:r w:rsidR="00A463E6" w:rsidRPr="00A5499D" w:rsidDel="008936D5">
          <w:rPr>
            <w:rFonts w:asciiTheme="minorHAnsi" w:eastAsiaTheme="minorHAnsi" w:hAnsiTheme="minorHAnsi" w:cstheme="minorHAnsi"/>
            <w:bCs/>
            <w:color w:val="000000"/>
            <w:sz w:val="22"/>
            <w:szCs w:val="22"/>
            <w:lang w:eastAsia="en-US"/>
          </w:rPr>
          <w:tab/>
        </w:r>
        <w:r w:rsidRPr="00A5499D" w:rsidDel="008936D5">
          <w:rPr>
            <w:rFonts w:asciiTheme="minorHAnsi" w:eastAsiaTheme="minorHAnsi" w:hAnsiTheme="minorHAnsi" w:cstheme="minorHAnsi"/>
            <w:b/>
            <w:bCs/>
            <w:color w:val="000000"/>
            <w:sz w:val="22"/>
            <w:szCs w:val="22"/>
            <w:lang w:eastAsia="en-US"/>
          </w:rPr>
          <w:delText>systém refundácie</w:delText>
        </w:r>
      </w:del>
    </w:p>
    <w:p w:rsidR="00A463E6" w:rsidRPr="00A5499D" w:rsidDel="008936D5" w:rsidRDefault="00A463E6" w:rsidP="00A463E6">
      <w:pPr>
        <w:tabs>
          <w:tab w:val="left" w:pos="3119"/>
        </w:tabs>
        <w:autoSpaceDE w:val="0"/>
        <w:autoSpaceDN w:val="0"/>
        <w:adjustRightInd w:val="0"/>
        <w:spacing w:before="120" w:after="120"/>
        <w:ind w:left="720"/>
        <w:jc w:val="both"/>
        <w:rPr>
          <w:del w:id="173" w:author="Šušlíková Mária" w:date="2020-11-13T09:06:00Z"/>
          <w:rFonts w:asciiTheme="minorHAnsi" w:eastAsiaTheme="minorHAnsi" w:hAnsiTheme="minorHAnsi" w:cstheme="minorHAnsi"/>
          <w:b/>
          <w:bCs/>
          <w:color w:val="000000"/>
          <w:sz w:val="22"/>
          <w:szCs w:val="22"/>
          <w:lang w:eastAsia="en-US"/>
        </w:rPr>
      </w:pPr>
      <w:del w:id="174" w:author="Šušlíková Mária" w:date="2020-11-13T09:06:00Z">
        <w:r w:rsidRPr="00A5499D" w:rsidDel="008936D5">
          <w:rPr>
            <w:rFonts w:asciiTheme="minorHAnsi" w:eastAsiaTheme="minorHAnsi" w:hAnsiTheme="minorHAnsi" w:cstheme="minorHAnsi"/>
            <w:b/>
            <w:bCs/>
            <w:color w:val="000000"/>
            <w:sz w:val="22"/>
            <w:szCs w:val="22"/>
            <w:lang w:eastAsia="en-US"/>
          </w:rPr>
          <w:tab/>
          <w:delText xml:space="preserve">systém zálohových platieb </w:delText>
        </w:r>
      </w:del>
    </w:p>
    <w:p w:rsidR="00A463E6" w:rsidRPr="00A5499D" w:rsidDel="008936D5" w:rsidRDefault="00A463E6" w:rsidP="00A463E6">
      <w:pPr>
        <w:pStyle w:val="Odsekzoznamu"/>
        <w:tabs>
          <w:tab w:val="left" w:pos="3119"/>
        </w:tabs>
        <w:autoSpaceDE w:val="0"/>
        <w:autoSpaceDN w:val="0"/>
        <w:adjustRightInd w:val="0"/>
        <w:spacing w:before="120" w:after="120"/>
        <w:jc w:val="both"/>
        <w:rPr>
          <w:del w:id="175" w:author="Šušlíková Mária" w:date="2020-11-13T09:06:00Z"/>
          <w:rFonts w:asciiTheme="minorHAnsi" w:eastAsiaTheme="minorHAnsi" w:hAnsiTheme="minorHAnsi" w:cstheme="minorHAnsi"/>
          <w:color w:val="000000"/>
          <w:sz w:val="22"/>
          <w:szCs w:val="22"/>
          <w:lang w:eastAsia="en-US"/>
        </w:rPr>
      </w:pPr>
      <w:del w:id="176" w:author="Šušlíková Mária" w:date="2020-11-13T09:06:00Z">
        <w:r w:rsidRPr="00A5499D" w:rsidDel="008936D5">
          <w:rPr>
            <w:rFonts w:asciiTheme="minorHAnsi" w:eastAsiaTheme="minorHAnsi" w:hAnsiTheme="minorHAnsi" w:cstheme="minorHAnsi"/>
            <w:b/>
            <w:bCs/>
            <w:color w:val="000000"/>
            <w:sz w:val="22"/>
            <w:szCs w:val="22"/>
            <w:lang w:eastAsia="en-US"/>
          </w:rPr>
          <w:tab/>
          <w:delText>kombinácia systému zálohov</w:delText>
        </w:r>
        <w:r w:rsidR="00F41E86" w:rsidRPr="00A5499D" w:rsidDel="008936D5">
          <w:rPr>
            <w:rFonts w:asciiTheme="minorHAnsi" w:eastAsiaTheme="minorHAnsi" w:hAnsiTheme="minorHAnsi" w:cstheme="minorHAnsi"/>
            <w:b/>
            <w:bCs/>
            <w:color w:val="000000"/>
            <w:sz w:val="22"/>
            <w:szCs w:val="22"/>
            <w:lang w:eastAsia="en-US"/>
          </w:rPr>
          <w:delText>ých</w:delText>
        </w:r>
        <w:r w:rsidRPr="00A5499D" w:rsidDel="008936D5">
          <w:rPr>
            <w:rFonts w:asciiTheme="minorHAnsi" w:eastAsiaTheme="minorHAnsi" w:hAnsiTheme="minorHAnsi" w:cstheme="minorHAnsi"/>
            <w:b/>
            <w:bCs/>
            <w:color w:val="000000"/>
            <w:sz w:val="22"/>
            <w:szCs w:val="22"/>
            <w:lang w:eastAsia="en-US"/>
          </w:rPr>
          <w:delText xml:space="preserve"> plat</w:delText>
        </w:r>
        <w:r w:rsidR="00F41E86" w:rsidRPr="00A5499D" w:rsidDel="008936D5">
          <w:rPr>
            <w:rFonts w:asciiTheme="minorHAnsi" w:eastAsiaTheme="minorHAnsi" w:hAnsiTheme="minorHAnsi" w:cstheme="minorHAnsi"/>
            <w:b/>
            <w:bCs/>
            <w:color w:val="000000"/>
            <w:sz w:val="22"/>
            <w:szCs w:val="22"/>
            <w:lang w:eastAsia="en-US"/>
          </w:rPr>
          <w:delText>ie</w:delText>
        </w:r>
        <w:r w:rsidRPr="00A5499D" w:rsidDel="008936D5">
          <w:rPr>
            <w:rFonts w:asciiTheme="minorHAnsi" w:eastAsiaTheme="minorHAnsi" w:hAnsiTheme="minorHAnsi" w:cstheme="minorHAnsi"/>
            <w:b/>
            <w:bCs/>
            <w:color w:val="000000"/>
            <w:sz w:val="22"/>
            <w:szCs w:val="22"/>
            <w:lang w:eastAsia="en-US"/>
          </w:rPr>
          <w:delText>b a refundácie</w:delText>
        </w:r>
        <w:r w:rsidRPr="00A5499D" w:rsidDel="008936D5">
          <w:rPr>
            <w:rFonts w:asciiTheme="minorHAnsi" w:hAnsiTheme="minorHAnsi" w:cstheme="minorHAnsi"/>
            <w:b/>
            <w:bCs/>
            <w:sz w:val="22"/>
            <w:szCs w:val="22"/>
          </w:rPr>
          <w:delText xml:space="preserve"> </w:delText>
        </w:r>
      </w:del>
    </w:p>
    <w:p w:rsidR="002B6CE1" w:rsidRPr="005D01A7" w:rsidDel="008936D5" w:rsidRDefault="002B6CE1" w:rsidP="00287F44">
      <w:pPr>
        <w:autoSpaceDE w:val="0"/>
        <w:autoSpaceDN w:val="0"/>
        <w:adjustRightInd w:val="0"/>
        <w:spacing w:before="120" w:after="120"/>
        <w:ind w:left="708"/>
        <w:jc w:val="both"/>
        <w:rPr>
          <w:del w:id="177" w:author="Šušlíková Mária" w:date="2020-11-13T09:06:00Z"/>
          <w:rFonts w:asciiTheme="minorHAnsi" w:eastAsiaTheme="minorHAnsi" w:hAnsiTheme="minorHAnsi" w:cstheme="minorHAnsi"/>
          <w:color w:val="000000"/>
          <w:sz w:val="22"/>
          <w:szCs w:val="22"/>
          <w:lang w:eastAsia="en-US"/>
        </w:rPr>
      </w:pPr>
    </w:p>
    <w:p w:rsidR="00F41E86" w:rsidRPr="005D01A7" w:rsidDel="008936D5" w:rsidRDefault="00F41E86" w:rsidP="00F41E86">
      <w:pPr>
        <w:pStyle w:val="Odsekzoznamu"/>
        <w:spacing w:before="120"/>
        <w:jc w:val="both"/>
        <w:rPr>
          <w:del w:id="178" w:author="Šušlíková Mária" w:date="2020-11-13T09:06:00Z"/>
          <w:rFonts w:asciiTheme="minorHAnsi" w:eastAsia="Calibri" w:hAnsiTheme="minorHAnsi" w:cstheme="minorHAnsi"/>
          <w:color w:val="000000"/>
          <w:sz w:val="22"/>
          <w:szCs w:val="22"/>
          <w:lang w:eastAsia="en-US"/>
        </w:rPr>
      </w:pPr>
      <w:del w:id="179" w:author="Šušlíková Mária" w:date="2020-11-13T09:06:00Z">
        <w:r w:rsidRPr="005D01A7" w:rsidDel="008936D5">
          <w:rPr>
            <w:rFonts w:asciiTheme="minorHAnsi" w:eastAsia="Calibri" w:hAnsiTheme="minorHAnsi" w:cstheme="minorHAnsi"/>
            <w:color w:val="000000"/>
            <w:sz w:val="22"/>
            <w:szCs w:val="22"/>
            <w:lang w:eastAsia="en-US"/>
          </w:rPr>
          <w:delText>Systém financovania partnera prijímateľa sa uplatňuje podľa využívaného systému financovania prijímateľom, v závislosti od dohody medzi prijímateľom a partnerom a za podmienok stanovených v zmluve.</w:delText>
        </w:r>
      </w:del>
    </w:p>
    <w:p w:rsidR="00405985" w:rsidDel="008936D5" w:rsidRDefault="00405985" w:rsidP="00F51B99">
      <w:pPr>
        <w:pStyle w:val="Odsekzoznamu"/>
        <w:spacing w:before="120" w:after="120"/>
        <w:ind w:left="708"/>
        <w:jc w:val="both"/>
        <w:rPr>
          <w:del w:id="180" w:author="Šušlíková Mária" w:date="2020-11-13T09:06:00Z"/>
          <w:rFonts w:asciiTheme="minorHAnsi" w:eastAsiaTheme="minorHAnsi" w:hAnsiTheme="minorHAnsi" w:cstheme="minorHAnsi"/>
          <w:i/>
          <w:color w:val="000000"/>
          <w:sz w:val="22"/>
          <w:szCs w:val="22"/>
          <w:lang w:eastAsia="en-US"/>
        </w:rPr>
      </w:pPr>
    </w:p>
    <w:p w:rsidR="00F51B99" w:rsidDel="008936D5" w:rsidRDefault="00F51B99" w:rsidP="00405985">
      <w:pPr>
        <w:pStyle w:val="Odsekzoznamu"/>
        <w:spacing w:before="120" w:after="120"/>
        <w:ind w:left="708"/>
        <w:jc w:val="both"/>
        <w:rPr>
          <w:del w:id="181" w:author="Šušlíková Mária" w:date="2020-11-13T09:06:00Z"/>
          <w:rFonts w:asciiTheme="minorHAnsi" w:eastAsiaTheme="minorHAnsi" w:hAnsiTheme="minorHAnsi" w:cstheme="minorHAnsi"/>
          <w:i/>
          <w:color w:val="000000"/>
          <w:sz w:val="22"/>
          <w:szCs w:val="22"/>
          <w:lang w:eastAsia="en-US"/>
        </w:rPr>
      </w:pPr>
      <w:del w:id="182" w:author="Šušlíková Mária" w:date="2020-11-13T09:06:00Z">
        <w:r w:rsidRPr="0012621C" w:rsidDel="008936D5">
          <w:rPr>
            <w:rFonts w:asciiTheme="minorHAnsi" w:eastAsiaTheme="minorHAnsi" w:hAnsiTheme="minorHAnsi" w:cstheme="minorHAnsi"/>
            <w:i/>
            <w:color w:val="000000"/>
            <w:sz w:val="22"/>
            <w:szCs w:val="22"/>
            <w:lang w:eastAsia="en-US"/>
          </w:rPr>
          <w:delText>(Žiadateľ nepreukazuje splnenie tejto podmienky poskytnutia príspevku prostredníctvom relevantnej časti formuláru ŽoNFP a taktiež nepredkladá ani samostatnú prílohu, ktorou deklaruje splnenie tejto podmienky poskytnutia príspevku.)</w:delText>
        </w:r>
      </w:del>
    </w:p>
    <w:p w:rsidR="00405985" w:rsidRPr="005D01A7" w:rsidDel="008936D5" w:rsidRDefault="00405985" w:rsidP="00405985">
      <w:pPr>
        <w:pStyle w:val="Odsekzoznamu"/>
        <w:spacing w:before="120" w:after="120"/>
        <w:ind w:left="708"/>
        <w:jc w:val="both"/>
        <w:rPr>
          <w:del w:id="183" w:author="Šušlíková Mária" w:date="2020-11-13T09:06:00Z"/>
          <w:rFonts w:asciiTheme="minorHAnsi" w:eastAsiaTheme="minorHAnsi" w:hAnsiTheme="minorHAnsi" w:cstheme="minorHAnsi"/>
          <w:color w:val="000000"/>
          <w:sz w:val="22"/>
          <w:szCs w:val="22"/>
          <w:lang w:eastAsia="en-US"/>
        </w:rPr>
      </w:pPr>
    </w:p>
    <w:p w:rsidR="002B6CE1" w:rsidRPr="005D01A7" w:rsidDel="008936D5" w:rsidRDefault="002B6CE1" w:rsidP="00727285">
      <w:pPr>
        <w:pStyle w:val="Odsekzoznamu"/>
        <w:numPr>
          <w:ilvl w:val="0"/>
          <w:numId w:val="7"/>
        </w:numPr>
        <w:autoSpaceDE w:val="0"/>
        <w:autoSpaceDN w:val="0"/>
        <w:adjustRightInd w:val="0"/>
        <w:spacing w:before="120" w:after="120"/>
        <w:rPr>
          <w:del w:id="184" w:author="Šušlíková Mária" w:date="2020-11-13T09:06:00Z"/>
          <w:rFonts w:asciiTheme="minorHAnsi" w:eastAsiaTheme="minorHAnsi" w:hAnsiTheme="minorHAnsi" w:cstheme="minorHAnsi"/>
          <w:color w:val="000000"/>
          <w:sz w:val="22"/>
          <w:szCs w:val="22"/>
          <w:lang w:eastAsia="en-US"/>
        </w:rPr>
      </w:pPr>
      <w:del w:id="185" w:author="Šušlíková Mária" w:date="2020-11-13T09:06:00Z">
        <w:r w:rsidRPr="005D01A7" w:rsidDel="008936D5">
          <w:rPr>
            <w:rFonts w:asciiTheme="minorHAnsi" w:eastAsiaTheme="minorHAnsi" w:hAnsiTheme="minorHAnsi" w:cstheme="minorHAnsi"/>
            <w:color w:val="000000"/>
            <w:sz w:val="22"/>
            <w:szCs w:val="22"/>
            <w:lang w:eastAsia="en-US"/>
          </w:rPr>
          <w:delText xml:space="preserve">forma poskytovaného príspevku: </w:delText>
        </w:r>
        <w:r w:rsidRPr="005D01A7" w:rsidDel="008936D5">
          <w:rPr>
            <w:rFonts w:asciiTheme="minorHAnsi" w:eastAsiaTheme="minorHAnsi" w:hAnsiTheme="minorHAnsi" w:cstheme="minorHAnsi"/>
            <w:b/>
            <w:bCs/>
            <w:color w:val="000000"/>
            <w:sz w:val="22"/>
            <w:szCs w:val="22"/>
            <w:lang w:eastAsia="en-US"/>
          </w:rPr>
          <w:delText>nenávratný finančný príspevok</w:delText>
        </w:r>
        <w:r w:rsidRPr="005D01A7" w:rsidDel="008936D5">
          <w:rPr>
            <w:rFonts w:asciiTheme="minorHAnsi" w:eastAsiaTheme="minorHAnsi" w:hAnsiTheme="minorHAnsi" w:cstheme="minorHAnsi"/>
            <w:color w:val="000000"/>
            <w:sz w:val="22"/>
            <w:szCs w:val="22"/>
            <w:lang w:eastAsia="en-US"/>
          </w:rPr>
          <w:delText xml:space="preserve">. </w:delText>
        </w:r>
      </w:del>
    </w:p>
    <w:p w:rsidR="00E157BE" w:rsidRPr="005D01A7" w:rsidDel="008936D5" w:rsidRDefault="00E157BE" w:rsidP="00F51B99">
      <w:pPr>
        <w:pStyle w:val="Odsekzoznamu"/>
        <w:spacing w:before="120" w:after="120"/>
        <w:jc w:val="both"/>
        <w:rPr>
          <w:del w:id="186" w:author="Šušlíková Mária" w:date="2020-11-13T09:06:00Z"/>
          <w:rFonts w:asciiTheme="minorHAnsi" w:eastAsiaTheme="minorHAnsi" w:hAnsiTheme="minorHAnsi" w:cstheme="minorHAnsi"/>
          <w:color w:val="000000"/>
          <w:sz w:val="22"/>
          <w:szCs w:val="22"/>
          <w:lang w:eastAsia="en-US"/>
        </w:rPr>
      </w:pPr>
    </w:p>
    <w:p w:rsidR="00F51B99" w:rsidRPr="0012621C" w:rsidDel="00F64529" w:rsidRDefault="00F51B99" w:rsidP="00F51B99">
      <w:pPr>
        <w:pStyle w:val="Odsekzoznamu"/>
        <w:spacing w:before="120" w:after="120"/>
        <w:jc w:val="both"/>
        <w:rPr>
          <w:del w:id="187" w:author="Šušlíková, Mária" w:date="2020-12-15T15:51:00Z"/>
          <w:rFonts w:asciiTheme="minorHAnsi" w:eastAsiaTheme="minorHAnsi" w:hAnsiTheme="minorHAnsi" w:cstheme="minorHAnsi"/>
          <w:i/>
          <w:color w:val="000000"/>
          <w:sz w:val="22"/>
          <w:szCs w:val="22"/>
          <w:lang w:eastAsia="en-US"/>
        </w:rPr>
      </w:pPr>
      <w:del w:id="188" w:author="Šušlíková Mária" w:date="2020-11-13T09:06:00Z">
        <w:r w:rsidRPr="0012621C" w:rsidDel="008936D5">
          <w:rPr>
            <w:rFonts w:asciiTheme="minorHAnsi" w:eastAsiaTheme="minorHAnsi" w:hAnsiTheme="minorHAnsi" w:cstheme="minorHAnsi"/>
            <w:i/>
            <w:color w:val="000000"/>
            <w:sz w:val="22"/>
            <w:szCs w:val="22"/>
            <w:lang w:eastAsia="en-US"/>
          </w:rPr>
          <w:delText>(Žiadateľ nepreukazuje splnenie tejto podmienky poskytnutia príspevku prostredníctvom relevantnej časti formuláru ŽoNFP a taktiež nepredkladá ani samostatnú prílohu, ktorou deklaruje splnenie tejto podmienky poskytnutia príspevku.)</w:delText>
        </w:r>
      </w:del>
    </w:p>
    <w:p w:rsidR="00F51B99" w:rsidRPr="005D01A7" w:rsidDel="00F64529" w:rsidRDefault="00F51B99">
      <w:pPr>
        <w:pStyle w:val="Odsekzoznamu"/>
        <w:spacing w:before="120" w:after="120"/>
        <w:jc w:val="both"/>
        <w:rPr>
          <w:del w:id="189" w:author="Šušlíková, Mária" w:date="2020-12-15T15:51:00Z"/>
          <w:rFonts w:asciiTheme="minorHAnsi" w:eastAsiaTheme="minorHAnsi" w:hAnsiTheme="minorHAnsi" w:cstheme="minorHAnsi"/>
          <w:color w:val="000000"/>
          <w:sz w:val="22"/>
          <w:szCs w:val="22"/>
          <w:lang w:eastAsia="en-US"/>
        </w:rPr>
        <w:pPrChange w:id="190" w:author="Šušlíková, Mária" w:date="2020-12-15T15:51:00Z">
          <w:pPr>
            <w:pStyle w:val="Odsekzoznamu"/>
            <w:autoSpaceDE w:val="0"/>
            <w:autoSpaceDN w:val="0"/>
            <w:adjustRightInd w:val="0"/>
            <w:spacing w:before="120" w:after="120"/>
          </w:pPr>
        </w:pPrChange>
      </w:pPr>
    </w:p>
    <w:p w:rsidR="002B6CE1" w:rsidRPr="005D01A7" w:rsidDel="00F64529" w:rsidRDefault="002B6CE1" w:rsidP="00727285">
      <w:pPr>
        <w:pStyle w:val="Odsekzoznamu"/>
        <w:spacing w:before="120" w:after="120"/>
        <w:ind w:left="360"/>
        <w:jc w:val="both"/>
        <w:rPr>
          <w:del w:id="191" w:author="Šušlíková, Mária" w:date="2020-12-15T15:52:00Z"/>
          <w:rFonts w:asciiTheme="minorHAnsi" w:hAnsiTheme="minorHAnsi" w:cstheme="minorHAnsi"/>
          <w:sz w:val="22"/>
          <w:szCs w:val="22"/>
        </w:rPr>
      </w:pPr>
    </w:p>
    <w:p w:rsidR="002B6CE1" w:rsidRPr="00405985" w:rsidRDefault="006829FC" w:rsidP="00727285">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p>
    <w:p w:rsidR="00EE5FC0"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1D643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1D643F"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284DB1" w:rsidRPr="005D01A7">
        <w:rPr>
          <w:rFonts w:asciiTheme="minorHAnsi" w:hAnsiTheme="minorHAnsi" w:cstheme="minorHAnsi"/>
          <w:i/>
          <w:color w:val="000000"/>
          <w:sz w:val="22"/>
          <w:szCs w:val="22"/>
        </w:rPr>
        <w:t xml:space="preserve">Žiadateľ preukazuje </w:t>
      </w:r>
      <w:r w:rsidR="00513E00" w:rsidRPr="005D01A7">
        <w:rPr>
          <w:rFonts w:asciiTheme="minorHAnsi" w:hAnsiTheme="minorHAnsi" w:cstheme="minorHAnsi"/>
          <w:i/>
          <w:color w:val="000000"/>
          <w:sz w:val="22"/>
          <w:szCs w:val="22"/>
        </w:rPr>
        <w:t>s</w:t>
      </w:r>
      <w:r w:rsidR="00284DB1" w:rsidRPr="005D01A7">
        <w:rPr>
          <w:rFonts w:asciiTheme="minorHAnsi" w:hAnsiTheme="minorHAnsi" w:cstheme="minorHAnsi"/>
          <w:i/>
          <w:color w:val="000000"/>
          <w:sz w:val="22"/>
          <w:szCs w:val="22"/>
        </w:rPr>
        <w:t>plnenie podmienky čestným vyhlásením v časti č. 15 vo formulári ŽoNFP</w:t>
      </w:r>
      <w:r w:rsidR="00E157BE" w:rsidRPr="005D01A7">
        <w:rPr>
          <w:rFonts w:asciiTheme="minorHAnsi" w:eastAsiaTheme="minorHAnsi" w:hAnsiTheme="minorHAnsi" w:cstheme="minorHAnsi"/>
          <w:color w:val="000000"/>
          <w:sz w:val="22"/>
          <w:szCs w:val="22"/>
          <w:lang w:eastAsia="en-US"/>
        </w:rPr>
        <w:t>.</w:t>
      </w:r>
      <w:r w:rsidR="001D643F" w:rsidRPr="005D01A7">
        <w:rPr>
          <w:rFonts w:asciiTheme="minorHAnsi" w:eastAsiaTheme="minorHAnsi" w:hAnsiTheme="minorHAnsi" w:cstheme="minorHAnsi"/>
          <w:color w:val="000000"/>
          <w:sz w:val="22"/>
          <w:szCs w:val="22"/>
          <w:lang w:eastAsia="en-US"/>
        </w:rPr>
        <w:t xml:space="preserve"> </w:t>
      </w:r>
      <w:r w:rsidR="001D643F" w:rsidRPr="005D01A7">
        <w:rPr>
          <w:rFonts w:asciiTheme="minorHAnsi" w:hAnsiTheme="minorHAnsi" w:cstheme="minorHAnsi"/>
          <w:i/>
          <w:sz w:val="22"/>
          <w:szCs w:val="22"/>
        </w:rPr>
        <w:t>Žiadateľ/prijímateľ nesmie túto podmienku poskytnutia príspevku porušiť ani počas konania o ŽoNFP a realizácie projektu.</w:t>
      </w:r>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A21045"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A21045" w:rsidRPr="005D01A7">
        <w:rPr>
          <w:rFonts w:asciiTheme="minorHAnsi" w:eastAsiaTheme="minorHAnsi" w:hAnsiTheme="minorHAnsi" w:cstheme="minorHAnsi"/>
          <w:color w:val="000000"/>
          <w:sz w:val="22"/>
          <w:szCs w:val="22"/>
          <w:lang w:eastAsia="en-US"/>
        </w:rPr>
        <w:t>.</w:t>
      </w:r>
    </w:p>
    <w:p w:rsidR="006829FC" w:rsidRDefault="00E157BE" w:rsidP="00405985">
      <w:pPr>
        <w:spacing w:before="120" w:after="120"/>
        <w:ind w:left="708"/>
        <w:jc w:val="both"/>
        <w:rPr>
          <w:ins w:id="192" w:author="Šušlíková, Mária" w:date="2020-12-15T15:52:00Z"/>
          <w:rFonts w:asciiTheme="minorHAnsi" w:eastAsiaTheme="minorHAnsi" w:hAnsiTheme="minorHAnsi" w:cstheme="minorHAnsi"/>
          <w: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A21045" w:rsidRPr="005D01A7">
        <w:rPr>
          <w:rFonts w:asciiTheme="minorHAnsi" w:hAnsiTheme="minorHAnsi" w:cstheme="minorHAnsi"/>
          <w:i/>
          <w:sz w:val="22"/>
          <w:szCs w:val="22"/>
        </w:rPr>
        <w:t xml:space="preserve">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ŽoNFP a realizácie projektu. </w:t>
      </w:r>
      <w:r w:rsidRPr="0012621C">
        <w:rPr>
          <w:rFonts w:asciiTheme="minorHAnsi" w:eastAsiaTheme="minorHAnsi" w:hAnsiTheme="minorHAnsi" w:cstheme="minorHAnsi"/>
          <w:i/>
          <w:color w:val="000000"/>
          <w:sz w:val="22"/>
          <w:szCs w:val="22"/>
          <w:lang w:eastAsia="en-US"/>
        </w:rPr>
        <w:t>)</w:t>
      </w:r>
      <w:r w:rsidR="002B6CE1" w:rsidRPr="0012621C">
        <w:rPr>
          <w:rFonts w:asciiTheme="minorHAnsi" w:eastAsiaTheme="minorHAnsi" w:hAnsiTheme="minorHAnsi" w:cstheme="minorHAnsi"/>
          <w:i/>
          <w:color w:val="000000"/>
          <w:sz w:val="22"/>
          <w:szCs w:val="22"/>
          <w:lang w:eastAsia="en-US"/>
        </w:rPr>
        <w:t xml:space="preserve"> </w:t>
      </w:r>
    </w:p>
    <w:p w:rsidR="00F64529" w:rsidRPr="0012621C" w:rsidRDefault="00F64529" w:rsidP="00405985">
      <w:pPr>
        <w:spacing w:before="120" w:after="120"/>
        <w:ind w:left="708"/>
        <w:jc w:val="both"/>
        <w:rPr>
          <w:rFonts w:asciiTheme="minorHAnsi" w:hAnsiTheme="minorHAnsi" w:cstheme="minorHAnsi"/>
          <w:i/>
          <w:sz w:val="22"/>
          <w:szCs w:val="22"/>
        </w:rPr>
      </w:pP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w:t>
      </w:r>
      <w:r w:rsidRPr="005D01A7">
        <w:rPr>
          <w:rFonts w:asciiTheme="minorHAnsi" w:hAnsiTheme="minorHAnsi" w:cstheme="minorHAnsi"/>
          <w:color w:val="000000"/>
          <w:sz w:val="22"/>
          <w:szCs w:val="22"/>
        </w:rPr>
        <w:lastRenderedPageBreak/>
        <w:t>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r w:rsidRPr="0012621C">
        <w:rPr>
          <w:rFonts w:asciiTheme="minorHAnsi" w:eastAsiaTheme="minorHAnsi" w:hAnsiTheme="minorHAnsi" w:cstheme="minorHAnsi"/>
          <w:i/>
          <w:color w:val="000000"/>
          <w:sz w:val="22"/>
          <w:szCs w:val="22"/>
          <w:lang w:eastAsia="en-US"/>
        </w:rPr>
        <w:t xml:space="preserve">RMŽaND prostredníctvom výberu oprávnených typov aktivít vo formulári ŽoNFP,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 nediskriminácia“. Žiadateľ rovnako v rámci formulára ŽoNFP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RDefault="00405985" w:rsidP="006735E4">
      <w:pPr>
        <w:spacing w:before="120" w:after="120"/>
        <w:ind w:left="708"/>
        <w:jc w:val="both"/>
        <w:rPr>
          <w:rFonts w:asciiTheme="minorHAnsi" w:eastAsiaTheme="minorHAnsi" w:hAnsiTheme="minorHAnsi" w:cstheme="minorHAnsi"/>
          <w: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r w:rsidR="00F35F70"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r w:rsidR="001A6804"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w:t>
      </w:r>
      <w:r w:rsidR="00C22106">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sidR="00C22106">
        <w:rPr>
          <w:rFonts w:asciiTheme="minorHAnsi" w:eastAsiaTheme="minorHAnsi" w:hAnsiTheme="minorHAnsi" w:cstheme="minorHAnsi"/>
          <w:b/>
          <w:bCs/>
          <w:color w:val="000000"/>
          <w:sz w:val="22"/>
          <w:szCs w:val="22"/>
          <w:lang w:eastAsia="en-US"/>
        </w:rPr>
        <w:t xml:space="preserve"> </w:t>
      </w:r>
      <w:r w:rsidR="00C4114C">
        <w:rPr>
          <w:rFonts w:asciiTheme="minorHAnsi" w:eastAsiaTheme="minorHAnsi" w:hAnsiTheme="minorHAnsi" w:cstheme="minorHAnsi"/>
          <w:b/>
          <w:bCs/>
          <w:color w:val="000000"/>
          <w:sz w:val="22"/>
          <w:szCs w:val="22"/>
          <w:lang w:eastAsia="en-US"/>
        </w:rPr>
        <w:t>2021</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12621C"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9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Harmonogram realizácie aktivít</w:t>
      </w:r>
      <w:r w:rsidR="00BB0089"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sidR="00C4114C">
        <w:rPr>
          <w:rFonts w:asciiTheme="minorHAnsi" w:eastAsiaTheme="minorHAnsi" w:hAnsiTheme="minorHAnsi" w:cstheme="minorHAnsi"/>
          <w:i/>
          <w:color w:val="000000"/>
          <w:sz w:val="22"/>
          <w:szCs w:val="22"/>
          <w:lang w:eastAsia="en-US"/>
        </w:rPr>
        <w:t>2021</w:t>
      </w:r>
      <w:r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6735E4" w:rsidP="00287F44">
      <w:pPr>
        <w:spacing w:before="120" w:after="120"/>
        <w:ind w:left="708"/>
        <w:jc w:val="both"/>
        <w:rPr>
          <w:rFonts w:asciiTheme="minorHAnsi" w:hAnsiTheme="minorHAnsi" w:cstheme="minorHAnsi"/>
          <w:i/>
          <w:color w:val="1F497D"/>
          <w:sz w:val="22"/>
          <w:szCs w:val="22"/>
        </w:rPr>
      </w:pPr>
      <w:r w:rsidRPr="0012621C">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Pr="0012621C">
        <w:rPr>
          <w:rFonts w:asciiTheme="minorHAnsi" w:eastAsiaTheme="minorHAnsi" w:hAnsiTheme="minorHAnsi" w:cstheme="minorHAnsi"/>
          <w:i/>
          <w:color w:val="000000"/>
          <w:sz w:val="22"/>
          <w:szCs w:val="22"/>
          <w:lang w:eastAsia="en-US"/>
        </w:rPr>
        <w:t>)</w:t>
      </w:r>
    </w:p>
    <w:p w:rsidR="003F2A48" w:rsidRPr="00405985"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 xml:space="preserve">pomocný výpočet žiadanej sumy (popis metodiky výpočtu žiadanej sumy a 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2C47F6">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3F2A48" w:rsidRPr="0012621C" w:rsidRDefault="000348B1" w:rsidP="000348B1">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povinné prílohy ako súčasť odoslanej žiadosti o NFP v ITMS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5553F8" w:rsidRDefault="005553F8">
      <w:pPr>
        <w:spacing w:after="200" w:line="276" w:lineRule="auto"/>
        <w:rPr>
          <w:ins w:id="193" w:author="Šušlíková Mária" w:date="2020-11-12T11:19:00Z"/>
          <w:rFonts w:asciiTheme="minorHAnsi" w:eastAsiaTheme="minorHAnsi" w:hAnsiTheme="minorHAnsi" w:cstheme="minorHAnsi"/>
          <w:color w:val="000000"/>
          <w:sz w:val="22"/>
          <w:szCs w:val="22"/>
          <w:lang w:eastAsia="en-US"/>
        </w:rPr>
      </w:pPr>
    </w:p>
    <w:p w:rsidR="005553F8" w:rsidRPr="005553F8" w:rsidRDefault="005553F8">
      <w:pPr>
        <w:pStyle w:val="Odsekzoznamu"/>
        <w:numPr>
          <w:ilvl w:val="0"/>
          <w:numId w:val="7"/>
        </w:numPr>
        <w:spacing w:before="120" w:after="240"/>
        <w:contextualSpacing w:val="0"/>
        <w:rPr>
          <w:ins w:id="194" w:author="Šušlíková Mária" w:date="2020-11-12T11:19:00Z"/>
          <w:rFonts w:asciiTheme="minorHAnsi" w:hAnsiTheme="minorHAnsi" w:cstheme="minorHAnsi"/>
          <w:rPrChange w:id="195" w:author="Šušlíková Mária" w:date="2020-11-12T11:19:00Z">
            <w:rPr>
              <w:ins w:id="196" w:author="Šušlíková Mária" w:date="2020-11-12T11:19:00Z"/>
              <w:rFonts w:asciiTheme="minorHAnsi" w:hAnsiTheme="minorHAnsi" w:cstheme="minorHAnsi"/>
              <w:b/>
            </w:rPr>
          </w:rPrChange>
        </w:rPr>
        <w:pPrChange w:id="197" w:author="Šušlíková Mária" w:date="2020-11-12T11:19:00Z">
          <w:pPr>
            <w:pStyle w:val="Odsekzoznamu"/>
            <w:numPr>
              <w:ilvl w:val="1"/>
              <w:numId w:val="1"/>
            </w:numPr>
            <w:spacing w:before="120" w:after="240"/>
            <w:ind w:left="573" w:hanging="431"/>
            <w:contextualSpacing w:val="0"/>
          </w:pPr>
        </w:pPrChange>
      </w:pPr>
      <w:ins w:id="198" w:author="Šušlíková Mária" w:date="2020-11-12T11:19:00Z">
        <w:r w:rsidRPr="005553F8">
          <w:rPr>
            <w:rFonts w:asciiTheme="minorHAnsi" w:hAnsiTheme="minorHAnsi" w:cstheme="minorHAnsi"/>
          </w:rPr>
          <w:lastRenderedPageBreak/>
          <w:t>o</w:t>
        </w:r>
        <w:r w:rsidRPr="005553F8">
          <w:rPr>
            <w:rFonts w:asciiTheme="minorHAnsi" w:hAnsiTheme="minorHAnsi" w:cstheme="minorHAnsi"/>
            <w:rPrChange w:id="199" w:author="Šušlíková Mária" w:date="2020-11-12T11:19:00Z">
              <w:rPr>
                <w:rFonts w:asciiTheme="minorHAnsi" w:hAnsiTheme="minorHAnsi" w:cstheme="minorHAnsi"/>
                <w:b/>
              </w:rPr>
            </w:rPrChange>
          </w:rPr>
          <w:t>právnenosť výdavkov realizácie projektu</w:t>
        </w:r>
      </w:ins>
    </w:p>
    <w:p w:rsidR="005553F8" w:rsidRPr="005D01A7" w:rsidRDefault="005553F8" w:rsidP="005553F8">
      <w:pPr>
        <w:pStyle w:val="Odsekzoznamu"/>
        <w:autoSpaceDE w:val="0"/>
        <w:autoSpaceDN w:val="0"/>
        <w:adjustRightInd w:val="0"/>
        <w:spacing w:before="120" w:after="120"/>
        <w:ind w:left="360"/>
        <w:rPr>
          <w:ins w:id="200" w:author="Šušlíková Mária" w:date="2020-11-12T11:19:00Z"/>
          <w:rFonts w:asciiTheme="minorHAnsi" w:eastAsiaTheme="minorHAnsi" w:hAnsiTheme="minorHAnsi" w:cstheme="minorHAnsi"/>
          <w:color w:val="000000"/>
          <w:sz w:val="22"/>
          <w:szCs w:val="22"/>
          <w:u w:val="single"/>
          <w:lang w:eastAsia="en-US"/>
        </w:rPr>
      </w:pPr>
      <w:ins w:id="201" w:author="Šušlíková Mária" w:date="2020-11-12T11:19:00Z">
        <w:r w:rsidRPr="005D01A7">
          <w:rPr>
            <w:rFonts w:asciiTheme="minorHAnsi" w:eastAsiaTheme="minorHAnsi" w:hAnsiTheme="minorHAnsi" w:cstheme="minorHAnsi"/>
            <w:color w:val="000000"/>
            <w:sz w:val="22"/>
            <w:szCs w:val="22"/>
            <w:u w:val="single"/>
            <w:lang w:eastAsia="en-US"/>
          </w:rPr>
          <w:t xml:space="preserve">Podmienky oprávnenosti výdavkov: </w:t>
        </w:r>
      </w:ins>
    </w:p>
    <w:p w:rsidR="005553F8" w:rsidRPr="005D01A7" w:rsidRDefault="005553F8" w:rsidP="005553F8">
      <w:pPr>
        <w:pStyle w:val="Odsekzoznamu"/>
        <w:autoSpaceDE w:val="0"/>
        <w:autoSpaceDN w:val="0"/>
        <w:adjustRightInd w:val="0"/>
        <w:spacing w:before="120" w:after="120"/>
        <w:ind w:left="360"/>
        <w:rPr>
          <w:ins w:id="202" w:author="Šušlíková Mária" w:date="2020-11-12T11:19:00Z"/>
          <w:rFonts w:asciiTheme="minorHAnsi" w:eastAsiaTheme="minorHAnsi" w:hAnsiTheme="minorHAnsi" w:cstheme="minorHAnsi"/>
          <w:color w:val="000000"/>
          <w:sz w:val="22"/>
          <w:szCs w:val="22"/>
          <w:lang w:eastAsia="en-US"/>
        </w:rPr>
      </w:pPr>
    </w:p>
    <w:p w:rsidR="005553F8" w:rsidRPr="005D01A7" w:rsidRDefault="005553F8">
      <w:pPr>
        <w:pStyle w:val="Odsekzoznamu"/>
        <w:numPr>
          <w:ilvl w:val="0"/>
          <w:numId w:val="37"/>
        </w:numPr>
        <w:autoSpaceDE w:val="0"/>
        <w:autoSpaceDN w:val="0"/>
        <w:adjustRightInd w:val="0"/>
        <w:spacing w:before="120" w:after="120"/>
        <w:jc w:val="both"/>
        <w:rPr>
          <w:ins w:id="203" w:author="Šušlíková Mária" w:date="2020-11-12T11:19:00Z"/>
          <w:rFonts w:asciiTheme="minorHAnsi" w:eastAsiaTheme="minorHAnsi" w:hAnsiTheme="minorHAnsi" w:cstheme="minorHAnsi"/>
          <w:color w:val="000000"/>
          <w:sz w:val="22"/>
          <w:szCs w:val="22"/>
          <w:lang w:eastAsia="en-US"/>
        </w:rPr>
        <w:pPrChange w:id="204" w:author="Šušlíková Mária" w:date="2020-11-12T11:20:00Z">
          <w:pPr>
            <w:pStyle w:val="Odsekzoznamu"/>
            <w:numPr>
              <w:numId w:val="7"/>
            </w:numPr>
            <w:autoSpaceDE w:val="0"/>
            <w:autoSpaceDN w:val="0"/>
            <w:adjustRightInd w:val="0"/>
            <w:spacing w:before="120" w:after="120"/>
            <w:ind w:hanging="360"/>
            <w:jc w:val="both"/>
          </w:pPr>
        </w:pPrChange>
      </w:pPr>
      <w:ins w:id="205" w:author="Šušlíková Mária" w:date="2020-11-12T11:19:00Z">
        <w:r w:rsidRPr="005D01A7">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ins>
    </w:p>
    <w:p w:rsidR="005553F8" w:rsidRPr="005D01A7" w:rsidRDefault="005553F8" w:rsidP="005553F8">
      <w:pPr>
        <w:pStyle w:val="Odsekzoznamu"/>
        <w:spacing w:before="120" w:after="120"/>
        <w:ind w:left="360" w:firstLine="348"/>
        <w:jc w:val="both"/>
        <w:rPr>
          <w:ins w:id="206" w:author="Šušlíková Mária" w:date="2020-11-12T11:19:00Z"/>
          <w:rFonts w:asciiTheme="minorHAnsi" w:eastAsiaTheme="minorHAnsi" w:hAnsiTheme="minorHAnsi" w:cstheme="minorHAnsi"/>
          <w:color w:val="000000"/>
          <w:sz w:val="22"/>
          <w:szCs w:val="22"/>
          <w:lang w:eastAsia="en-US"/>
        </w:rPr>
      </w:pPr>
      <w:ins w:id="207" w:author="Šušlíková Mária" w:date="2020-11-12T11:19:00Z">
        <w:r w:rsidRPr="005D01A7">
          <w:rPr>
            <w:rFonts w:asciiTheme="minorHAnsi" w:eastAsiaTheme="minorHAnsi" w:hAnsiTheme="minorHAnsi" w:cstheme="minorHAnsi"/>
            <w:color w:val="000000"/>
            <w:sz w:val="22"/>
            <w:szCs w:val="22"/>
            <w:lang w:eastAsia="en-US"/>
          </w:rPr>
          <w:t>Pre toto vyzvanie sú oprávneným typom výdavkov:</w:t>
        </w:r>
      </w:ins>
    </w:p>
    <w:p w:rsidR="005553F8" w:rsidRPr="005D01A7" w:rsidRDefault="005553F8" w:rsidP="005553F8">
      <w:pPr>
        <w:pStyle w:val="Odsekzoznamu"/>
        <w:spacing w:before="120" w:after="120"/>
        <w:ind w:left="360" w:firstLine="348"/>
        <w:jc w:val="both"/>
        <w:rPr>
          <w:ins w:id="208" w:author="Šušlíková Mária" w:date="2020-11-12T11:19:00Z"/>
          <w:rFonts w:asciiTheme="minorHAnsi" w:eastAsiaTheme="minorHAnsi" w:hAnsiTheme="minorHAnsi" w:cstheme="minorHAnsi"/>
          <w:color w:val="000000"/>
          <w:sz w:val="22"/>
          <w:szCs w:val="22"/>
          <w:lang w:eastAsia="en-US"/>
        </w:rPr>
      </w:pPr>
    </w:p>
    <w:p w:rsidR="005553F8" w:rsidRPr="005D01A7" w:rsidRDefault="005553F8" w:rsidP="005553F8">
      <w:pPr>
        <w:pStyle w:val="Odsekzoznamu"/>
        <w:spacing w:before="120" w:after="120"/>
        <w:ind w:left="360" w:firstLine="348"/>
        <w:jc w:val="both"/>
        <w:rPr>
          <w:ins w:id="209" w:author="Šušlíková Mária" w:date="2020-11-12T11:19:00Z"/>
          <w:rFonts w:asciiTheme="minorHAnsi" w:eastAsiaTheme="minorHAnsi" w:hAnsiTheme="minorHAnsi" w:cstheme="minorHAnsi"/>
          <w:color w:val="000000"/>
          <w:sz w:val="22"/>
          <w:szCs w:val="22"/>
          <w:lang w:eastAsia="en-US"/>
        </w:rPr>
      </w:pPr>
      <w:ins w:id="210" w:author="Šušlíková Mária" w:date="2020-11-12T11:19:00Z">
        <w:r w:rsidRPr="005D01A7">
          <w:rPr>
            <w:rFonts w:asciiTheme="minorHAnsi" w:eastAsiaTheme="minorHAnsi" w:hAnsiTheme="minorHAnsi" w:cstheme="minorHAnsi"/>
            <w:color w:val="000000"/>
            <w:sz w:val="22"/>
            <w:szCs w:val="22"/>
            <w:lang w:eastAsia="en-US"/>
          </w:rPr>
          <w:t>512 - Cestovné náhrady</w:t>
        </w:r>
      </w:ins>
    </w:p>
    <w:p w:rsidR="005553F8" w:rsidRPr="005D01A7" w:rsidRDefault="005553F8" w:rsidP="005553F8">
      <w:pPr>
        <w:pStyle w:val="Odsekzoznamu"/>
        <w:spacing w:before="120" w:after="120"/>
        <w:ind w:left="360" w:firstLine="348"/>
        <w:jc w:val="both"/>
        <w:rPr>
          <w:ins w:id="211" w:author="Šušlíková Mária" w:date="2020-11-12T11:19:00Z"/>
          <w:rFonts w:asciiTheme="minorHAnsi" w:eastAsiaTheme="minorHAnsi" w:hAnsiTheme="minorHAnsi" w:cstheme="minorHAnsi"/>
          <w:color w:val="000000"/>
          <w:sz w:val="22"/>
          <w:szCs w:val="22"/>
          <w:lang w:eastAsia="en-US"/>
        </w:rPr>
      </w:pPr>
      <w:ins w:id="212" w:author="Šušlíková Mária" w:date="2020-11-12T11:19:00Z">
        <w:r w:rsidRPr="005D01A7">
          <w:rPr>
            <w:rFonts w:asciiTheme="minorHAnsi" w:eastAsiaTheme="minorHAnsi" w:hAnsiTheme="minorHAnsi" w:cstheme="minorHAnsi"/>
            <w:color w:val="000000"/>
            <w:sz w:val="22"/>
            <w:szCs w:val="22"/>
            <w:lang w:eastAsia="en-US"/>
          </w:rPr>
          <w:t>518 - Ostatné služby</w:t>
        </w:r>
      </w:ins>
    </w:p>
    <w:p w:rsidR="005553F8" w:rsidRPr="005D01A7" w:rsidRDefault="005553F8" w:rsidP="005553F8">
      <w:pPr>
        <w:pStyle w:val="Odsekzoznamu"/>
        <w:spacing w:before="120" w:after="120"/>
        <w:ind w:left="360" w:firstLine="348"/>
        <w:jc w:val="both"/>
        <w:rPr>
          <w:ins w:id="213" w:author="Šušlíková Mária" w:date="2020-11-12T11:19:00Z"/>
          <w:rFonts w:asciiTheme="minorHAnsi" w:eastAsiaTheme="minorHAnsi" w:hAnsiTheme="minorHAnsi" w:cstheme="minorHAnsi"/>
          <w:color w:val="000000"/>
          <w:sz w:val="22"/>
          <w:szCs w:val="22"/>
          <w:lang w:eastAsia="en-US"/>
        </w:rPr>
      </w:pPr>
      <w:ins w:id="214" w:author="Šušlíková Mária" w:date="2020-11-12T11:19:00Z">
        <w:r w:rsidRPr="005D01A7">
          <w:rPr>
            <w:rFonts w:asciiTheme="minorHAnsi" w:eastAsiaTheme="minorHAnsi" w:hAnsiTheme="minorHAnsi" w:cstheme="minorHAnsi"/>
            <w:color w:val="000000"/>
            <w:sz w:val="22"/>
            <w:szCs w:val="22"/>
            <w:lang w:eastAsia="en-US"/>
          </w:rPr>
          <w:t>521 - Mzdové výdavky</w:t>
        </w:r>
      </w:ins>
    </w:p>
    <w:p w:rsidR="005553F8" w:rsidRPr="005D01A7" w:rsidRDefault="005553F8" w:rsidP="005553F8">
      <w:pPr>
        <w:pStyle w:val="Odsekzoznamu"/>
        <w:spacing w:before="120" w:after="120"/>
        <w:ind w:left="360" w:firstLine="348"/>
        <w:jc w:val="both"/>
        <w:rPr>
          <w:ins w:id="215" w:author="Šušlíková Mária" w:date="2020-11-12T11:19:00Z"/>
          <w:rFonts w:asciiTheme="minorHAnsi" w:eastAsiaTheme="minorHAnsi" w:hAnsiTheme="minorHAnsi" w:cstheme="minorHAnsi"/>
          <w:color w:val="000000"/>
          <w:sz w:val="22"/>
          <w:szCs w:val="22"/>
          <w:highlight w:val="yellow"/>
          <w:lang w:eastAsia="en-US"/>
        </w:rPr>
      </w:pPr>
    </w:p>
    <w:p w:rsidR="005553F8" w:rsidRPr="005D01A7" w:rsidRDefault="005553F8" w:rsidP="005553F8">
      <w:pPr>
        <w:autoSpaceDE w:val="0"/>
        <w:autoSpaceDN w:val="0"/>
        <w:adjustRightInd w:val="0"/>
        <w:spacing w:before="120" w:after="120"/>
        <w:ind w:left="708"/>
        <w:jc w:val="both"/>
        <w:rPr>
          <w:ins w:id="216" w:author="Šušlíková Mária" w:date="2020-11-12T11:19:00Z"/>
          <w:rFonts w:asciiTheme="minorHAnsi" w:eastAsiaTheme="minorHAnsi" w:hAnsiTheme="minorHAnsi" w:cstheme="minorHAnsi"/>
          <w:color w:val="000000"/>
          <w:sz w:val="22"/>
          <w:szCs w:val="22"/>
          <w:lang w:eastAsia="en-US"/>
        </w:rPr>
      </w:pPr>
      <w:ins w:id="217" w:author="Šušlíková Mária" w:date="2020-11-12T11:19:00Z">
        <w:r w:rsidRPr="005D01A7">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ins>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ins w:id="218" w:author="Šušlíková Mária" w:date="2020-11-12T11:19:00Z"/>
          <w:rFonts w:asciiTheme="minorHAnsi" w:eastAsiaTheme="minorHAnsi" w:hAnsiTheme="minorHAnsi" w:cstheme="minorHAnsi"/>
          <w:color w:val="000000"/>
          <w:sz w:val="22"/>
          <w:szCs w:val="22"/>
          <w:lang w:eastAsia="en-US"/>
        </w:rPr>
      </w:pPr>
      <w:ins w:id="219" w:author="Šušlíková Mária" w:date="2020-11-12T11:19:00Z">
        <w:r w:rsidRPr="005D01A7">
          <w:rPr>
            <w:rFonts w:asciiTheme="minorHAnsi" w:eastAsiaTheme="minorHAnsi" w:hAnsiTheme="minorHAnsi" w:cstheme="minorHAnsi"/>
            <w:color w:val="000000"/>
            <w:sz w:val="22"/>
            <w:szCs w:val="22"/>
            <w:lang w:eastAsia="en-US"/>
          </w:rPr>
          <w:t xml:space="preserve">Príručka oprávnenosti výdavkov pre projekty operačného programu Technická pomoc 2014 - </w:t>
        </w:r>
        <w:r w:rsidRPr="008C305A">
          <w:rPr>
            <w:rFonts w:asciiTheme="minorHAnsi" w:eastAsiaTheme="minorHAnsi" w:hAnsiTheme="minorHAnsi" w:cstheme="minorHAnsi"/>
            <w:color w:val="000000"/>
            <w:sz w:val="22"/>
            <w:szCs w:val="22"/>
            <w:lang w:eastAsia="en-US"/>
          </w:rPr>
          <w:t>2020 (</w:t>
        </w:r>
        <w:r>
          <w:fldChar w:fldCharType="begin"/>
        </w:r>
        <w:r>
          <w:instrText xml:space="preserve"> HYPERLINK "http://www.optp.vlada.gov.sk/ine-dokumenty/" </w:instrText>
        </w:r>
        <w:r>
          <w:fldChar w:fldCharType="separate"/>
        </w:r>
        <w:r w:rsidRPr="008C305A">
          <w:rPr>
            <w:rStyle w:val="Hypertextovprepojenie"/>
            <w:rFonts w:asciiTheme="minorHAnsi" w:eastAsiaTheme="minorHAnsi" w:hAnsiTheme="minorHAnsi" w:cstheme="minorHAnsi"/>
            <w:sz w:val="22"/>
            <w:szCs w:val="22"/>
            <w:lang w:eastAsia="en-US"/>
          </w:rPr>
          <w:t>http://www.optp.vlada.gov.sk/ine-dokumenty/</w:t>
        </w:r>
        <w:r>
          <w:rPr>
            <w:rStyle w:val="Hypertextovprepojenie"/>
            <w:rFonts w:asciiTheme="minorHAnsi" w:eastAsiaTheme="minorHAnsi" w:hAnsiTheme="minorHAnsi" w:cstheme="minorHAnsi"/>
            <w:sz w:val="22"/>
            <w:szCs w:val="22"/>
            <w:lang w:eastAsia="en-US"/>
          </w:rPr>
          <w:fldChar w:fldCharType="end"/>
        </w:r>
        <w:r w:rsidRPr="005D01A7">
          <w:rPr>
            <w:rFonts w:asciiTheme="minorHAnsi" w:eastAsiaTheme="minorHAnsi" w:hAnsiTheme="minorHAnsi" w:cstheme="minorHAnsi"/>
            <w:color w:val="000000"/>
            <w:sz w:val="22"/>
            <w:szCs w:val="22"/>
            <w:lang w:eastAsia="en-US"/>
          </w:rPr>
          <w:t xml:space="preserve"> ); </w:t>
        </w:r>
      </w:ins>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ins w:id="220" w:author="Šušlíková Mária" w:date="2020-11-12T11:19:00Z"/>
          <w:rFonts w:asciiTheme="minorHAnsi" w:eastAsiaTheme="minorHAnsi" w:hAnsiTheme="minorHAnsi" w:cstheme="minorHAnsi"/>
          <w:color w:val="000000"/>
          <w:sz w:val="22"/>
          <w:szCs w:val="22"/>
          <w:lang w:eastAsia="en-US"/>
        </w:rPr>
      </w:pPr>
      <w:ins w:id="221" w:author="Šušlíková Mária" w:date="2020-11-12T11:19:00Z">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r>
          <w:fldChar w:fldCharType="begin"/>
        </w:r>
        <w:r>
          <w:instrText xml:space="preserve"> HYPERLINK "http://www.optp.vlada.gov.sk/ine-dokumenty/" </w:instrText>
        </w:r>
        <w:r>
          <w:fldChar w:fldCharType="separate"/>
        </w:r>
        <w:r w:rsidRPr="005D01A7">
          <w:rPr>
            <w:rStyle w:val="Hypertextovprepojenie"/>
            <w:rFonts w:asciiTheme="minorHAnsi" w:eastAsiaTheme="minorHAnsi" w:hAnsiTheme="minorHAnsi" w:cstheme="minorHAnsi"/>
            <w:sz w:val="22"/>
            <w:szCs w:val="22"/>
            <w:lang w:eastAsia="en-US"/>
          </w:rPr>
          <w:t>http://www.optp.vlada.gov.sk/ine-dokumenty/</w:t>
        </w:r>
        <w:r>
          <w:rPr>
            <w:rStyle w:val="Hypertextovprepojenie"/>
            <w:rFonts w:asciiTheme="minorHAnsi" w:eastAsiaTheme="minorHAnsi" w:hAnsiTheme="minorHAnsi" w:cstheme="minorHAnsi"/>
            <w:sz w:val="22"/>
            <w:szCs w:val="22"/>
            <w:lang w:eastAsia="en-US"/>
          </w:rPr>
          <w:fldChar w:fldCharType="end"/>
        </w:r>
        <w:r w:rsidRPr="005D01A7">
          <w:rPr>
            <w:rFonts w:asciiTheme="minorHAnsi" w:eastAsiaTheme="minorHAnsi" w:hAnsiTheme="minorHAnsi" w:cstheme="minorHAnsi"/>
            <w:color w:val="000000"/>
            <w:sz w:val="22"/>
            <w:szCs w:val="22"/>
            <w:lang w:eastAsia="en-US"/>
          </w:rPr>
          <w:t xml:space="preserve"> ); </w:t>
        </w:r>
      </w:ins>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ins w:id="222" w:author="Šušlíková Mária" w:date="2020-11-12T11:19:00Z"/>
          <w:rFonts w:asciiTheme="minorHAnsi" w:eastAsiaTheme="minorHAnsi" w:hAnsiTheme="minorHAnsi" w:cstheme="minorHAnsi"/>
          <w:color w:val="000000"/>
          <w:sz w:val="22"/>
          <w:szCs w:val="22"/>
          <w:lang w:eastAsia="en-US"/>
        </w:rPr>
      </w:pPr>
      <w:ins w:id="223" w:author="Šušlíková Mária" w:date="2020-11-12T11:19:00Z">
        <w:r w:rsidRPr="005D01A7">
          <w:rPr>
            <w:rFonts w:asciiTheme="minorHAnsi" w:eastAsiaTheme="minorHAnsi" w:hAnsiTheme="minorHAnsi" w:cstheme="minorHAnsi"/>
            <w:color w:val="000000"/>
            <w:sz w:val="22"/>
            <w:szCs w:val="22"/>
            <w:lang w:eastAsia="en-US"/>
          </w:rPr>
          <w:t>Operačný program Technická pomoc pre programové obdobie 2014-2020 (</w:t>
        </w:r>
        <w:r>
          <w:fldChar w:fldCharType="begin"/>
        </w:r>
        <w:r>
          <w:instrText xml:space="preserve"> HYPERLINK "http://www.optp.vlada.gov.sk/programovy-dokument/" </w:instrText>
        </w:r>
        <w:r>
          <w:fldChar w:fldCharType="separate"/>
        </w:r>
        <w:r w:rsidRPr="005D01A7">
          <w:rPr>
            <w:rStyle w:val="Hypertextovprepojenie"/>
            <w:rFonts w:asciiTheme="minorHAnsi" w:eastAsiaTheme="minorHAnsi" w:hAnsiTheme="minorHAnsi" w:cstheme="minorHAnsi"/>
            <w:sz w:val="22"/>
            <w:szCs w:val="22"/>
            <w:lang w:eastAsia="en-US"/>
          </w:rPr>
          <w:t>http://www.optp.vlada.gov.sk/programovy-dokument/</w:t>
        </w:r>
        <w:r>
          <w:rPr>
            <w:rStyle w:val="Hypertextovprepojenie"/>
            <w:rFonts w:asciiTheme="minorHAnsi" w:eastAsiaTheme="minorHAnsi" w:hAnsiTheme="minorHAnsi" w:cstheme="minorHAnsi"/>
            <w:sz w:val="22"/>
            <w:szCs w:val="22"/>
            <w:lang w:eastAsia="en-US"/>
          </w:rPr>
          <w:fldChar w:fldCharType="end"/>
        </w:r>
        <w:r w:rsidRPr="005D01A7">
          <w:rPr>
            <w:rFonts w:asciiTheme="minorHAnsi" w:eastAsiaTheme="minorHAnsi" w:hAnsiTheme="minorHAnsi" w:cstheme="minorHAnsi"/>
            <w:color w:val="000000"/>
            <w:sz w:val="22"/>
            <w:szCs w:val="22"/>
            <w:lang w:eastAsia="en-US"/>
          </w:rPr>
          <w:t xml:space="preserve"> ); </w:t>
        </w:r>
      </w:ins>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ins w:id="224" w:author="Šušlíková Mária" w:date="2020-11-12T11:19:00Z"/>
          <w:rFonts w:asciiTheme="minorHAnsi" w:eastAsiaTheme="minorHAnsi" w:hAnsiTheme="minorHAnsi" w:cstheme="minorHAnsi"/>
          <w:color w:val="000000"/>
          <w:sz w:val="22"/>
          <w:szCs w:val="22"/>
          <w:lang w:eastAsia="en-US"/>
        </w:rPr>
      </w:pPr>
      <w:ins w:id="225" w:author="Šušlíková Mária" w:date="2020-11-12T11:19:00Z">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r>
          <w:fldChar w:fldCharType="begin"/>
        </w:r>
        <w:r>
          <w:instrText xml:space="preserve"> HYPERLINK "http://www.partnerskadohoda.gov.sk/metodicke-pokyny-cko-a-uv-sr/" </w:instrText>
        </w:r>
        <w:r>
          <w:fldChar w:fldCharType="separate"/>
        </w:r>
        <w:r w:rsidRPr="000970F9">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5D01A7">
          <w:rPr>
            <w:rFonts w:asciiTheme="minorHAnsi" w:eastAsiaTheme="minorHAnsi" w:hAnsiTheme="minorHAnsi" w:cstheme="minorHAnsi"/>
            <w:color w:val="000000"/>
            <w:sz w:val="22"/>
            <w:szCs w:val="22"/>
            <w:lang w:eastAsia="en-US"/>
          </w:rPr>
          <w:t xml:space="preserve">); </w:t>
        </w:r>
      </w:ins>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ins w:id="226" w:author="Šušlíková Mária" w:date="2020-11-12T11:19:00Z"/>
          <w:rFonts w:asciiTheme="minorHAnsi" w:eastAsiaTheme="minorHAnsi" w:hAnsiTheme="minorHAnsi" w:cstheme="minorHAnsi"/>
          <w:color w:val="000000"/>
          <w:sz w:val="22"/>
          <w:szCs w:val="22"/>
          <w:lang w:eastAsia="en-US"/>
        </w:rPr>
      </w:pPr>
      <w:ins w:id="227" w:author="Šušlíková Mária" w:date="2020-11-12T11:19:00Z">
        <w:r w:rsidRPr="005D01A7">
          <w:rPr>
            <w:rFonts w:asciiTheme="minorHAnsi" w:eastAsiaTheme="minorHAnsi" w:hAnsiTheme="minorHAnsi" w:cstheme="minorHAnsi"/>
            <w:color w:val="000000"/>
            <w:sz w:val="22"/>
            <w:szCs w:val="22"/>
            <w:lang w:eastAsia="en-US"/>
          </w:rPr>
          <w:t>Metodický pokyn CKO č. 18 k overovaniu hospodárnosti výdavkov na programové obdobie 2014-2020 (</w:t>
        </w:r>
        <w:r>
          <w:fldChar w:fldCharType="begin"/>
        </w:r>
        <w:r>
          <w:instrText xml:space="preserve"> HYPERLINK "http://www.partnerskadohoda.gov.sk/metodicke-pokyny-cko-a-uv-sr/" </w:instrText>
        </w:r>
        <w:r>
          <w:fldChar w:fldCharType="separate"/>
        </w:r>
        <w:r w:rsidRPr="00331E17">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5D01A7">
          <w:rPr>
            <w:rFonts w:asciiTheme="minorHAnsi" w:eastAsiaTheme="minorHAnsi" w:hAnsiTheme="minorHAnsi" w:cstheme="minorHAnsi"/>
            <w:color w:val="000000"/>
            <w:sz w:val="22"/>
            <w:szCs w:val="22"/>
            <w:lang w:eastAsia="en-US"/>
          </w:rPr>
          <w:t xml:space="preserve">); </w:t>
        </w:r>
      </w:ins>
    </w:p>
    <w:p w:rsidR="005553F8" w:rsidRPr="005D01A7" w:rsidRDefault="005553F8" w:rsidP="005553F8">
      <w:pPr>
        <w:pStyle w:val="Odsekzoznamu"/>
        <w:numPr>
          <w:ilvl w:val="0"/>
          <w:numId w:val="13"/>
        </w:numPr>
        <w:autoSpaceDE w:val="0"/>
        <w:autoSpaceDN w:val="0"/>
        <w:adjustRightInd w:val="0"/>
        <w:spacing w:before="120" w:after="120"/>
        <w:ind w:left="1423" w:hanging="357"/>
        <w:contextualSpacing w:val="0"/>
        <w:jc w:val="both"/>
        <w:rPr>
          <w:ins w:id="228" w:author="Šušlíková Mária" w:date="2020-11-12T11:19:00Z"/>
          <w:rFonts w:asciiTheme="minorHAnsi" w:eastAsiaTheme="minorHAnsi" w:hAnsiTheme="minorHAnsi" w:cstheme="minorHAnsi"/>
          <w:color w:val="000000"/>
          <w:sz w:val="22"/>
          <w:szCs w:val="22"/>
          <w:lang w:eastAsia="en-US"/>
        </w:rPr>
      </w:pPr>
      <w:ins w:id="229" w:author="Šušlíková Mária" w:date="2020-11-12T11:19:00Z">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ins>
    </w:p>
    <w:p w:rsidR="005553F8" w:rsidRPr="0012621C" w:rsidRDefault="005553F8" w:rsidP="005553F8">
      <w:pPr>
        <w:pStyle w:val="Odsekzoznamu"/>
        <w:spacing w:before="120" w:after="120"/>
        <w:ind w:left="708"/>
        <w:jc w:val="both"/>
        <w:rPr>
          <w:ins w:id="230" w:author="Šušlíková Mária" w:date="2020-11-12T11:19:00Z"/>
          <w:rFonts w:asciiTheme="minorHAnsi" w:eastAsiaTheme="minorHAnsi" w:hAnsiTheme="minorHAnsi" w:cstheme="minorHAnsi"/>
          <w:i/>
          <w:color w:val="000000"/>
          <w:sz w:val="22"/>
          <w:szCs w:val="22"/>
          <w:lang w:eastAsia="en-US"/>
        </w:rPr>
      </w:pPr>
      <w:ins w:id="231" w:author="Šušlíková Mária" w:date="2020-11-12T11:19:00Z">
        <w:r w:rsidRPr="0012621C">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ins>
    </w:p>
    <w:p w:rsidR="005553F8" w:rsidRPr="005D01A7" w:rsidRDefault="005553F8" w:rsidP="005553F8">
      <w:pPr>
        <w:pStyle w:val="Odsekzoznamu"/>
        <w:spacing w:before="120" w:after="120"/>
        <w:ind w:left="708"/>
        <w:jc w:val="both"/>
        <w:rPr>
          <w:ins w:id="232" w:author="Šušlíková Mária" w:date="2020-11-12T11:19:00Z"/>
          <w:rFonts w:asciiTheme="minorHAnsi" w:eastAsiaTheme="minorHAnsi" w:hAnsiTheme="minorHAnsi" w:cstheme="minorHAnsi"/>
          <w:color w:val="000000"/>
          <w:sz w:val="22"/>
          <w:szCs w:val="22"/>
          <w:lang w:eastAsia="en-US"/>
        </w:rPr>
      </w:pPr>
    </w:p>
    <w:p w:rsidR="005553F8" w:rsidRPr="005D01A7" w:rsidRDefault="005553F8">
      <w:pPr>
        <w:pStyle w:val="Odsekzoznamu"/>
        <w:numPr>
          <w:ilvl w:val="0"/>
          <w:numId w:val="38"/>
        </w:numPr>
        <w:autoSpaceDE w:val="0"/>
        <w:autoSpaceDN w:val="0"/>
        <w:adjustRightInd w:val="0"/>
        <w:spacing w:before="120" w:after="120"/>
        <w:jc w:val="both"/>
        <w:rPr>
          <w:ins w:id="233" w:author="Šušlíková Mária" w:date="2020-11-12T11:19:00Z"/>
          <w:rFonts w:asciiTheme="minorHAnsi" w:eastAsiaTheme="minorHAnsi" w:hAnsiTheme="minorHAnsi" w:cstheme="minorHAnsi"/>
          <w:color w:val="000000"/>
          <w:sz w:val="22"/>
          <w:szCs w:val="22"/>
          <w:lang w:eastAsia="en-US"/>
        </w:rPr>
        <w:pPrChange w:id="234" w:author="Šušlíková Mária" w:date="2020-11-12T11:20:00Z">
          <w:pPr>
            <w:pStyle w:val="Odsekzoznamu"/>
            <w:numPr>
              <w:numId w:val="7"/>
            </w:numPr>
            <w:autoSpaceDE w:val="0"/>
            <w:autoSpaceDN w:val="0"/>
            <w:adjustRightInd w:val="0"/>
            <w:spacing w:before="120" w:after="120"/>
            <w:ind w:hanging="360"/>
            <w:jc w:val="both"/>
          </w:pPr>
        </w:pPrChange>
      </w:pPr>
      <w:ins w:id="235" w:author="Šušlíková Mária" w:date="2020-11-12T11:19:00Z">
        <w:r w:rsidRPr="005D01A7">
          <w:rPr>
            <w:rFonts w:asciiTheme="minorHAnsi" w:eastAsiaTheme="minorHAnsi" w:hAnsiTheme="minorHAnsi" w:cstheme="minorHAnsi"/>
            <w:color w:val="000000"/>
            <w:sz w:val="22"/>
            <w:szCs w:val="22"/>
            <w:lang w:eastAsia="en-US"/>
          </w:rPr>
          <w:t xml:space="preserve">časová oprávnenosť výdavkov </w:t>
        </w:r>
      </w:ins>
    </w:p>
    <w:p w:rsidR="005553F8" w:rsidRPr="005D01A7" w:rsidRDefault="005553F8" w:rsidP="005553F8">
      <w:pPr>
        <w:pStyle w:val="Odsekzoznamu"/>
        <w:spacing w:before="120" w:after="120"/>
        <w:ind w:left="708"/>
        <w:jc w:val="both"/>
        <w:rPr>
          <w:ins w:id="236" w:author="Šušlíková Mária" w:date="2020-11-12T11:19:00Z"/>
          <w:rFonts w:asciiTheme="minorHAnsi" w:eastAsiaTheme="minorHAnsi" w:hAnsiTheme="minorHAnsi" w:cstheme="minorHAnsi"/>
          <w:color w:val="000000"/>
          <w:sz w:val="22"/>
          <w:szCs w:val="22"/>
          <w:lang w:eastAsia="en-US"/>
        </w:rPr>
      </w:pPr>
    </w:p>
    <w:p w:rsidR="005553F8" w:rsidRPr="005D01A7" w:rsidRDefault="005553F8" w:rsidP="005553F8">
      <w:pPr>
        <w:pStyle w:val="Odsekzoznamu"/>
        <w:spacing w:before="120" w:after="120"/>
        <w:ind w:left="708"/>
        <w:jc w:val="both"/>
        <w:rPr>
          <w:ins w:id="237" w:author="Šušlíková Mária" w:date="2020-11-12T11:19:00Z"/>
          <w:rFonts w:asciiTheme="minorHAnsi" w:eastAsiaTheme="minorHAnsi" w:hAnsiTheme="minorHAnsi" w:cstheme="minorHAnsi"/>
          <w:color w:val="000000"/>
          <w:sz w:val="22"/>
          <w:szCs w:val="22"/>
          <w:lang w:eastAsia="en-US"/>
        </w:rPr>
      </w:pPr>
      <w:ins w:id="238" w:author="Šušlíková Mária" w:date="2020-11-12T11:19:00Z">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od 01. 01. 2014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ins>
    </w:p>
    <w:p w:rsidR="005553F8" w:rsidRPr="005D01A7" w:rsidRDefault="005553F8" w:rsidP="005553F8">
      <w:pPr>
        <w:pStyle w:val="Odsekzoznamu"/>
        <w:spacing w:before="120" w:after="120"/>
        <w:ind w:left="708"/>
        <w:jc w:val="both"/>
        <w:rPr>
          <w:ins w:id="239" w:author="Šušlíková Mária" w:date="2020-11-12T11:19:00Z"/>
          <w:rFonts w:asciiTheme="minorHAnsi" w:eastAsiaTheme="minorHAnsi" w:hAnsiTheme="minorHAnsi" w:cstheme="minorHAnsi"/>
          <w:color w:val="000000"/>
          <w:sz w:val="22"/>
          <w:szCs w:val="22"/>
          <w:lang w:eastAsia="en-US"/>
        </w:rPr>
      </w:pPr>
    </w:p>
    <w:p w:rsidR="00405985" w:rsidRDefault="005553F8" w:rsidP="005553F8">
      <w:pPr>
        <w:spacing w:after="200" w:line="276" w:lineRule="auto"/>
        <w:rPr>
          <w:rFonts w:asciiTheme="minorHAnsi" w:eastAsiaTheme="minorHAnsi" w:hAnsiTheme="minorHAnsi" w:cstheme="minorHAnsi"/>
          <w:color w:val="000000"/>
          <w:sz w:val="22"/>
          <w:szCs w:val="22"/>
          <w:lang w:eastAsia="en-US"/>
        </w:rPr>
      </w:pPr>
      <w:ins w:id="240" w:author="Šušlíková Mária" w:date="2020-11-12T11:19:00Z">
        <w:r w:rsidRPr="0012621C">
          <w:rPr>
            <w:rFonts w:asciiTheme="minorHAnsi" w:eastAsiaTheme="minorHAnsi" w:hAnsiTheme="minorHAnsi" w:cstheme="minorHAnsi"/>
            <w:i/>
            <w:color w:val="000000"/>
            <w:sz w:val="22"/>
            <w:szCs w:val="22"/>
            <w:lang w:eastAsia="en-US"/>
          </w:rPr>
          <w:t>(</w:t>
        </w:r>
        <w:r w:rsidRPr="005D01A7">
          <w:rPr>
            <w:rFonts w:asciiTheme="minorHAnsi" w:hAnsiTheme="minorHAnsi" w:cstheme="minorHAnsi"/>
            <w:i/>
            <w:sz w:val="22"/>
            <w:szCs w:val="22"/>
          </w:rPr>
          <w:t xml:space="preserve">Žiadateľ nepreukazuje splnenie tejto podmienky poskytnutia príspevku prostredníctvom relevantnej časti formuláru ŽoNFP a taktiež nepredkladá ani samostatnú prílohu, ktorou deklaruje splnenie tejto podmienky poskytnutia príspevku. </w:t>
        </w:r>
        <w:r w:rsidRPr="005D01A7">
          <w:rPr>
            <w:rFonts w:asciiTheme="minorHAnsi" w:eastAsiaTheme="minorHAnsi" w:hAnsiTheme="minorHAnsi" w:cstheme="minorHAnsi"/>
            <w:color w:val="000000"/>
            <w:sz w:val="22"/>
            <w:szCs w:val="22"/>
            <w:lang w:eastAsia="en-US"/>
          </w:rPr>
          <w:t>)</w:t>
        </w:r>
      </w:ins>
      <w:r w:rsidR="00405985">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ex-ante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r w:rsidR="00810F48">
        <w:rPr>
          <w:rStyle w:val="Odkaznapoznmkupodiarou"/>
          <w:bCs/>
          <w:iCs/>
          <w:szCs w:val="22"/>
          <w:lang w:eastAsia="en-US"/>
        </w:rPr>
        <w:footnoteReference w:id="3"/>
      </w:r>
      <w:r w:rsidRPr="00405985">
        <w:rPr>
          <w:rFonts w:asciiTheme="minorHAnsi" w:hAnsiTheme="minorHAnsi" w:cstheme="minorHAnsi"/>
          <w:sz w:val="22"/>
          <w:szCs w:val="22"/>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ŽoNFP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w:t>
      </w:r>
      <w:ins w:id="241" w:author="Šušlíková, Mária" w:date="2020-12-07T12:56:00Z">
        <w:r w:rsidR="00475446">
          <w:rPr>
            <w:rFonts w:asciiTheme="minorHAnsi" w:hAnsiTheme="minorHAnsi" w:cstheme="minorHAnsi"/>
            <w:sz w:val="22"/>
            <w:szCs w:val="22"/>
          </w:rPr>
          <w:t xml:space="preserve">splnenia </w:t>
        </w:r>
      </w:ins>
      <w:r w:rsidRPr="00405985">
        <w:rPr>
          <w:rFonts w:asciiTheme="minorHAnsi" w:hAnsiTheme="minorHAnsi" w:cstheme="minorHAnsi"/>
          <w:sz w:val="22"/>
          <w:szCs w:val="22"/>
        </w:rPr>
        <w:t>podmienky zo strany žiadateľa rozhodne o zastavení konania o ŽoNFP.</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Podmienky poskytnutia príspevku, ktoré nie je možné overiť v elektronických verejných registroch, preukazuje žiadateľ najmä vložením skenu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ak ho vypracúva žiadateľ sám a nie je potrebné, aby bol úradne osvedčený/podpísaný, napr. rtf a pod.) do ITMS2014+ ako prílohu ŽoNFP.</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e-Governmente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do ITMS2014+ ako prílohu ŽoNFP.</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overí splnenie doručenia ŽoNFP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w:t>
      </w:r>
      <w:r w:rsidRPr="00405985">
        <w:rPr>
          <w:rFonts w:asciiTheme="minorHAnsi" w:eastAsiaTheme="minorHAnsi" w:hAnsiTheme="minorHAnsi" w:cstheme="minorHAnsi"/>
          <w:color w:val="000000"/>
          <w:sz w:val="22"/>
          <w:szCs w:val="22"/>
          <w:lang w:eastAsia="en-US"/>
        </w:rPr>
        <w:lastRenderedPageBreak/>
        <w:t xml:space="preserve">podmienky poskytnutia príspevku (ktorá je overovaná v rámci administratívneho overenia) na základe údajov uvedených žiadateľom v ŽoNFP, dostupných zdrojov na priame overenie podmienok poskytnutia príspevku a v relevantných prílohách ŽoNFP. </w:t>
      </w:r>
    </w:p>
    <w:p w:rsidR="003F2A48" w:rsidRDefault="003F2A48" w:rsidP="00F61C6E">
      <w:pPr>
        <w:autoSpaceDE w:val="0"/>
        <w:autoSpaceDN w:val="0"/>
        <w:adjustRightInd w:val="0"/>
        <w:spacing w:before="120" w:after="120"/>
        <w:jc w:val="both"/>
        <w:rPr>
          <w:ins w:id="242" w:author="Šušlíková Mária" w:date="2020-11-25T14:24:00Z"/>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w:t>
      </w:r>
      <w:del w:id="243" w:author="Šušlíková Mária" w:date="2020-11-25T14:24:00Z">
        <w:r w:rsidRPr="00405985" w:rsidDel="0098199C">
          <w:rPr>
            <w:rFonts w:asciiTheme="minorHAnsi" w:eastAsiaTheme="minorHAnsi" w:hAnsiTheme="minorHAnsi" w:cstheme="minorHAnsi"/>
            <w:color w:val="000000"/>
            <w:sz w:val="22"/>
            <w:szCs w:val="22"/>
            <w:lang w:eastAsia="en-US"/>
          </w:rPr>
          <w:delText xml:space="preserve">preskúmania </w:delText>
        </w:r>
      </w:del>
      <w:ins w:id="244" w:author="Šušlíková Mária" w:date="2020-11-25T14:24:00Z">
        <w:r w:rsidR="0098199C">
          <w:rPr>
            <w:rFonts w:asciiTheme="minorHAnsi" w:eastAsiaTheme="minorHAnsi" w:hAnsiTheme="minorHAnsi" w:cstheme="minorHAnsi"/>
            <w:color w:val="000000"/>
            <w:sz w:val="22"/>
            <w:szCs w:val="22"/>
            <w:lang w:eastAsia="en-US"/>
          </w:rPr>
          <w:t>overenia</w:t>
        </w:r>
        <w:r w:rsidR="0098199C" w:rsidRPr="00405985">
          <w:rPr>
            <w:rFonts w:asciiTheme="minorHAnsi" w:eastAsiaTheme="minorHAnsi" w:hAnsiTheme="minorHAnsi" w:cstheme="minorHAnsi"/>
            <w:color w:val="000000"/>
            <w:sz w:val="22"/>
            <w:szCs w:val="22"/>
            <w:lang w:eastAsia="en-US"/>
          </w:rPr>
          <w:t xml:space="preserve"> </w:t>
        </w:r>
      </w:ins>
      <w:r w:rsidRPr="00405985">
        <w:rPr>
          <w:rFonts w:asciiTheme="minorHAnsi" w:eastAsiaTheme="minorHAnsi" w:hAnsiTheme="minorHAnsi" w:cstheme="minorHAnsi"/>
          <w:color w:val="000000"/>
          <w:sz w:val="22"/>
          <w:szCs w:val="22"/>
          <w:lang w:eastAsia="en-US"/>
        </w:rPr>
        <w:t>ŽoNFP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ŽoNFP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98199C" w:rsidRPr="00F64529"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ins w:id="245" w:author="Šušlíková Mária" w:date="2020-11-25T14:24:00Z">
        <w:r w:rsidRPr="00F64529">
          <w:rPr>
            <w:rFonts w:asciiTheme="minorHAnsi" w:hAnsiTheme="minorHAnsi" w:cstheme="minorHAnsi"/>
            <w:sz w:val="22"/>
            <w:szCs w:val="22"/>
            <w:rPrChange w:id="246" w:author="Šušlíková, Mária" w:date="2020-12-15T15:53:00Z">
              <w:rPr>
                <w:rFonts w:asciiTheme="minorHAnsi" w:hAnsiTheme="minorHAnsi" w:cstheme="minorHAnsi"/>
              </w:rPr>
            </w:rPrChange>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rsidR="003F2A48" w:rsidRPr="00405985"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 doplnení údajov zo strany žiadateľa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opätovne skontroluje predložené dokumenty a 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rsidR="001912B9" w:rsidRPr="00F64529"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w:t>
      </w:r>
      <w:ins w:id="247" w:author="Šušlíková Mária" w:date="2020-11-25T14:26:00Z">
        <w:r w:rsidR="0098199C">
          <w:rPr>
            <w:rFonts w:asciiTheme="minorHAnsi" w:hAnsiTheme="minorHAnsi" w:cstheme="minorHAnsi"/>
            <w:sz w:val="22"/>
            <w:szCs w:val="22"/>
          </w:rPr>
          <w:t>nedoplnenia žiadnych náležitostí, v prípade</w:t>
        </w:r>
        <w:r w:rsidR="0098199C" w:rsidRPr="00405985">
          <w:rPr>
            <w:rFonts w:asciiTheme="minorHAnsi" w:hAnsiTheme="minorHAnsi" w:cstheme="minorHAnsi"/>
            <w:sz w:val="22"/>
            <w:szCs w:val="22"/>
          </w:rPr>
          <w:t xml:space="preserve"> </w:t>
        </w:r>
      </w:ins>
      <w:r w:rsidRPr="00405985">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zastaví konanie o</w:t>
      </w:r>
      <w:del w:id="248" w:author="Šušlíková Mária" w:date="2020-11-19T15:28:00Z">
        <w:r w:rsidR="003F2A48" w:rsidRPr="00405985" w:rsidDel="00FC0103">
          <w:rPr>
            <w:rFonts w:asciiTheme="minorHAnsi" w:eastAsiaTheme="minorHAnsi" w:hAnsiTheme="minorHAnsi" w:cstheme="minorHAnsi"/>
            <w:color w:val="000000"/>
            <w:sz w:val="22"/>
            <w:szCs w:val="22"/>
            <w:lang w:eastAsia="en-US"/>
          </w:rPr>
          <w:delText xml:space="preserve"> </w:delText>
        </w:r>
      </w:del>
      <w:ins w:id="249" w:author="Šušlíková Mária" w:date="2020-11-19T15:28:00Z">
        <w:r w:rsidR="00FC0103">
          <w:rPr>
            <w:rFonts w:asciiTheme="minorHAnsi" w:eastAsiaTheme="minorHAnsi" w:hAnsiTheme="minorHAnsi" w:cstheme="minorHAnsi"/>
            <w:color w:val="000000"/>
            <w:sz w:val="22"/>
            <w:szCs w:val="22"/>
            <w:lang w:eastAsia="en-US"/>
          </w:rPr>
          <w:t> </w:t>
        </w:r>
      </w:ins>
      <w:r w:rsidR="003F2A48" w:rsidRPr="00405985">
        <w:rPr>
          <w:rFonts w:asciiTheme="minorHAnsi" w:eastAsiaTheme="minorHAnsi" w:hAnsiTheme="minorHAnsi" w:cstheme="minorHAnsi"/>
          <w:color w:val="000000"/>
          <w:sz w:val="22"/>
          <w:szCs w:val="22"/>
          <w:lang w:eastAsia="en-US"/>
        </w:rPr>
        <w:t>ŽoNFP</w:t>
      </w:r>
      <w:ins w:id="250" w:author="Šušlíková Mária" w:date="2020-11-19T15:28:00Z">
        <w:r w:rsidR="00FC0103" w:rsidRPr="00221BC9">
          <w:rPr>
            <w:rFonts w:asciiTheme="minorHAnsi" w:eastAsiaTheme="minorHAnsi" w:hAnsiTheme="minorHAnsi" w:cstheme="minorHAnsi"/>
            <w:color w:val="000000"/>
            <w:sz w:val="22"/>
            <w:szCs w:val="22"/>
            <w:lang w:eastAsia="en-US"/>
          </w:rPr>
          <w:t>.</w:t>
        </w:r>
      </w:ins>
      <w:ins w:id="251" w:author="Šušlíková Mária" w:date="2020-11-25T14:26:00Z">
        <w:r w:rsidR="0098199C">
          <w:rPr>
            <w:rFonts w:asciiTheme="minorHAnsi" w:eastAsiaTheme="minorHAnsi" w:hAnsiTheme="minorHAnsi" w:cstheme="minorHAnsi"/>
            <w:color w:val="000000"/>
            <w:sz w:val="22"/>
            <w:szCs w:val="22"/>
            <w:lang w:eastAsia="en-US"/>
          </w:rPr>
          <w:t xml:space="preserve"> </w:t>
        </w:r>
        <w:r w:rsidR="0098199C" w:rsidRPr="00F64529">
          <w:rPr>
            <w:rFonts w:asciiTheme="minorHAnsi" w:hAnsiTheme="minorHAnsi" w:cstheme="minorHAnsi"/>
            <w:sz w:val="22"/>
            <w:szCs w:val="22"/>
            <w:rPrChange w:id="252" w:author="Šušlíková, Mária" w:date="2020-12-15T15:52:00Z">
              <w:rPr/>
            </w:rPrChange>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ins>
      <w:r w:rsidR="003F2A48" w:rsidRPr="00F64529">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19"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 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20"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Default="003F2A48" w:rsidP="00F61C6E">
      <w:pPr>
        <w:autoSpaceDE w:val="0"/>
        <w:autoSpaceDN w:val="0"/>
        <w:adjustRightInd w:val="0"/>
        <w:spacing w:before="120" w:after="120"/>
        <w:jc w:val="both"/>
        <w:rPr>
          <w:ins w:id="253" w:author="Šušlíková Mária" w:date="2020-11-25T14:27:00Z"/>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ŽoNFP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ŽoNFP. </w:t>
      </w:r>
    </w:p>
    <w:p w:rsidR="0098199C" w:rsidRPr="00F64529"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ins w:id="254" w:author="Šušlíková Mária" w:date="2020-11-25T14:27:00Z">
        <w:r w:rsidRPr="00F64529">
          <w:rPr>
            <w:rFonts w:asciiTheme="minorHAnsi" w:hAnsiTheme="minorHAnsi" w:cstheme="minorHAnsi"/>
            <w:sz w:val="22"/>
            <w:szCs w:val="22"/>
            <w:rPrChange w:id="255" w:author="Šušlíková, Mária" w:date="2020-12-15T15:53:00Z">
              <w:rPr>
                <w:rFonts w:asciiTheme="minorHAnsi" w:hAnsiTheme="minorHAnsi" w:cstheme="minorHAnsi"/>
              </w:rPr>
            </w:rPrChange>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Konečným výstupom odborného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r w:rsidR="003F2A48" w:rsidRPr="005D01A7">
        <w:rPr>
          <w:rFonts w:asciiTheme="minorHAnsi" w:eastAsiaTheme="minorHAnsi" w:hAnsiTheme="minorHAnsi" w:cstheme="minorHAnsi"/>
          <w:color w:val="000000"/>
          <w:sz w:val="22"/>
          <w:szCs w:val="22"/>
          <w:lang w:eastAsia="en-US"/>
        </w:rPr>
        <w:t xml:space="preserve">Ak ŽoNFP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ŽoNFP.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r w:rsidRPr="00D60320">
        <w:rPr>
          <w:rFonts w:asciiTheme="minorHAnsi" w:hAnsiTheme="minorHAnsi" w:cstheme="minorHAnsi"/>
          <w:sz w:val="22"/>
          <w:szCs w:val="22"/>
        </w:rPr>
        <w:t>ŽoNFP</w:t>
      </w:r>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 xml:space="preserve">Vzor rozhodnutia o schválení ŽoNFP, neschválení ŽoNFP a o zastavení konania vydáva CKO (Vzor CKO č. 22 - Rozhodnutia o ŽoNFP je zverejnený na webovom sídle CKO </w:t>
      </w:r>
      <w:hyperlink r:id="rId21"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t>V prípade schválenia ŽoNFP, ak je prijímateľ a RO OP TP tá istá osoba, RO OP TP vydá interné Rozhodnutie o schválení ŽoNFP</w:t>
      </w:r>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22"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F64529"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hAnsiTheme="minorHAnsi" w:cstheme="minorHAnsi"/>
          <w:sz w:val="22"/>
          <w:szCs w:val="22"/>
          <w:rPrChange w:id="256" w:author="Šušlíková, Mária" w:date="2020-12-15T15:53:00Z">
            <w:rPr>
              <w:rFonts w:asciiTheme="minorHAnsi" w:hAnsiTheme="minorHAnsi" w:cstheme="minorHAnsi"/>
            </w:rPr>
          </w:rPrChange>
        </w:rPr>
        <w:t xml:space="preserve">Pre konanie o ŽoNFP je rozhodujúci obsah ŽoNFP. </w:t>
      </w:r>
      <w:r w:rsidR="003F2A48" w:rsidRPr="00F64529">
        <w:rPr>
          <w:rFonts w:asciiTheme="minorHAnsi" w:eastAsiaTheme="minorHAnsi" w:hAnsiTheme="minorHAnsi" w:cstheme="minorHAnsi"/>
          <w:color w:val="000000"/>
          <w:sz w:val="22"/>
          <w:szCs w:val="22"/>
          <w:lang w:eastAsia="en-US"/>
        </w:rPr>
        <w:t xml:space="preserve">RO </w:t>
      </w:r>
      <w:r w:rsidR="005F0343" w:rsidRPr="00F64529">
        <w:rPr>
          <w:rFonts w:asciiTheme="minorHAnsi" w:eastAsiaTheme="minorHAnsi" w:hAnsiTheme="minorHAnsi" w:cstheme="minorHAnsi"/>
          <w:color w:val="000000"/>
          <w:sz w:val="22"/>
          <w:szCs w:val="22"/>
          <w:lang w:eastAsia="en-US"/>
        </w:rPr>
        <w:t xml:space="preserve">OP TP </w:t>
      </w:r>
      <w:r w:rsidR="003F2A48" w:rsidRPr="00F64529">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622D56" w:rsidRPr="00F64529">
        <w:rPr>
          <w:rFonts w:asciiTheme="minorHAnsi" w:eastAsiaTheme="minorHAnsi" w:hAnsiTheme="minorHAnsi" w:cstheme="minorHAnsi"/>
          <w:color w:val="000000"/>
          <w:sz w:val="22"/>
          <w:szCs w:val="22"/>
          <w:lang w:eastAsia="en-US"/>
        </w:rPr>
        <w:t>elektronického a/alebo písomného podania; to neplatí v prípade, ak vytýkané formálne nedostatky neboli žiadateľom odstránené na základe predchádzajúcej výzvy na doplnenie formálnych nedostatkov elektronického a/alebo písomného podania.</w:t>
      </w:r>
      <w:r w:rsidR="003F2A48" w:rsidRPr="00F64529">
        <w:rPr>
          <w:rFonts w:asciiTheme="minorHAnsi" w:eastAsiaTheme="minorHAnsi" w:hAnsiTheme="minorHAnsi" w:cstheme="minorHAnsi"/>
          <w:color w:val="000000"/>
          <w:sz w:val="22"/>
          <w:szCs w:val="22"/>
          <w:lang w:eastAsia="en-US"/>
        </w:rPr>
        <w:t>. Dôvod, pre ktorý RO</w:t>
      </w:r>
      <w:r w:rsidR="005F0343" w:rsidRPr="00F64529">
        <w:rPr>
          <w:rFonts w:asciiTheme="minorHAnsi" w:eastAsiaTheme="minorHAnsi" w:hAnsiTheme="minorHAnsi" w:cstheme="minorHAnsi"/>
          <w:color w:val="000000"/>
          <w:sz w:val="22"/>
          <w:szCs w:val="22"/>
          <w:lang w:eastAsia="en-US"/>
        </w:rPr>
        <w:t xml:space="preserve"> OP TP</w:t>
      </w:r>
      <w:r w:rsidR="003F2A48" w:rsidRPr="00F64529">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F64529">
        <w:rPr>
          <w:rFonts w:asciiTheme="minorHAnsi" w:eastAsiaTheme="minorHAnsi" w:hAnsiTheme="minorHAnsi" w:cstheme="minorHAnsi"/>
          <w:color w:val="000000"/>
          <w:sz w:val="22"/>
          <w:szCs w:val="22"/>
          <w:lang w:eastAsia="en-US"/>
        </w:rPr>
        <w:t> </w:t>
      </w:r>
      <w:r w:rsidR="003F2A48" w:rsidRPr="00F64529">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AD58F3" w:rsidRPr="005D01A7">
        <w:rPr>
          <w:rFonts w:asciiTheme="minorHAnsi" w:eastAsiaTheme="minorHAnsi" w:hAnsiTheme="minorHAnsi" w:cstheme="minorHAnsi"/>
          <w:color w:val="000000"/>
          <w:sz w:val="22"/>
          <w:szCs w:val="22"/>
          <w:lang w:eastAsia="en-US"/>
        </w:rPr>
        <w:t>boli porušené</w:t>
      </w:r>
      <w:r w:rsidRPr="005D01A7">
        <w:rPr>
          <w:rFonts w:asciiTheme="minorHAnsi" w:eastAsiaTheme="minorHAnsi" w:hAnsiTheme="minorHAnsi" w:cstheme="minorHAnsi"/>
          <w:color w:val="000000"/>
          <w:sz w:val="22"/>
          <w:szCs w:val="22"/>
          <w:lang w:eastAsia="en-US"/>
        </w:rPr>
        <w:t xml:space="preserve"> ustanovenia zákona o príspevku z EŠIF </w:t>
      </w:r>
      <w:r w:rsidR="00EE5FC0">
        <w:rPr>
          <w:rFonts w:asciiTheme="minorHAnsi" w:eastAsiaTheme="minorHAnsi" w:hAnsiTheme="minorHAnsi" w:cstheme="minorHAnsi"/>
          <w:color w:val="000000"/>
          <w:sz w:val="22"/>
          <w:szCs w:val="22"/>
          <w:lang w:eastAsia="en-US"/>
        </w:rPr>
        <w:t>a/</w:t>
      </w:r>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r w:rsidRPr="005D01A7">
        <w:rPr>
          <w:rFonts w:asciiTheme="minorHAnsi" w:eastAsiaTheme="minorHAnsi" w:hAnsiTheme="minorHAnsi" w:cstheme="minorHAnsi"/>
          <w:color w:val="000000"/>
          <w:sz w:val="22"/>
          <w:szCs w:val="22"/>
          <w:lang w:eastAsia="en-US"/>
        </w:rPr>
        <w:t xml:space="preserve">vo vyzvaní. </w:t>
      </w:r>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odvolaní na svojej úrovni (tzv. autoremedúra),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na podateľňu </w:t>
      </w:r>
      <w:del w:id="257" w:author="Šušlíková Mária" w:date="2020-11-10T14:42:00Z">
        <w:r w:rsidRPr="005D01A7" w:rsidDel="0037501C">
          <w:rPr>
            <w:rFonts w:asciiTheme="minorHAnsi" w:eastAsiaTheme="minorHAnsi" w:hAnsiTheme="minorHAnsi" w:cstheme="minorHAnsi"/>
            <w:color w:val="000000"/>
            <w:sz w:val="22"/>
            <w:szCs w:val="22"/>
            <w:lang w:eastAsia="en-US"/>
          </w:rPr>
          <w:delText xml:space="preserve">ÚV </w:delText>
        </w:r>
      </w:del>
      <w:ins w:id="258" w:author="Šušlíková Mária" w:date="2020-11-10T14:42:00Z">
        <w:r w:rsidR="0037501C">
          <w:rPr>
            <w:rFonts w:asciiTheme="minorHAnsi" w:eastAsiaTheme="minorHAnsi" w:hAnsiTheme="minorHAnsi" w:cstheme="minorHAnsi"/>
            <w:color w:val="000000"/>
            <w:sz w:val="22"/>
            <w:szCs w:val="22"/>
            <w:lang w:eastAsia="en-US"/>
          </w:rPr>
          <w:t>MIRRI</w:t>
        </w:r>
        <w:r w:rsidR="0037501C" w:rsidRPr="005D01A7">
          <w:rPr>
            <w:rFonts w:asciiTheme="minorHAnsi" w:eastAsiaTheme="minorHAnsi" w:hAnsiTheme="minorHAnsi" w:cstheme="minorHAnsi"/>
            <w:color w:val="000000"/>
            <w:sz w:val="22"/>
            <w:szCs w:val="22"/>
            <w:lang w:eastAsia="en-US"/>
          </w:rPr>
          <w:t xml:space="preserve"> </w:t>
        </w:r>
      </w:ins>
      <w:r w:rsidRPr="005D01A7">
        <w:rPr>
          <w:rFonts w:asciiTheme="minorHAnsi" w:eastAsiaTheme="minorHAnsi" w:hAnsiTheme="minorHAnsi" w:cstheme="minorHAnsi"/>
          <w:color w:val="000000"/>
          <w:sz w:val="22"/>
          <w:szCs w:val="22"/>
          <w:lang w:eastAsia="en-US"/>
        </w:rPr>
        <w:t xml:space="preserve">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ins w:id="259" w:author="Šušlíková Mária" w:date="2020-11-25T14:28:00Z">
        <w:r w:rsidR="0098199C" w:rsidRPr="009229F1">
          <w:rPr>
            <w:rFonts w:asciiTheme="minorHAnsi" w:hAnsiTheme="minorHAnsi" w:cstheme="minorHAnsi"/>
          </w:rPr>
          <w:t xml:space="preserve">Ak lehota márne uplynula od 12.3.2020 do </w:t>
        </w:r>
        <w:r w:rsidR="0098199C" w:rsidRPr="009229F1">
          <w:rPr>
            <w:rFonts w:asciiTheme="minorHAnsi" w:hAnsiTheme="minorHAnsi" w:cstheme="minorHAnsi"/>
          </w:rPr>
          <w:lastRenderedPageBreak/>
          <w:t>21.5.2020, žiadateľ je oprávnený podať odvolanie najneskôr do jedného mesiaca odo dňa nadobudnutia účinnosti novely zákona o príspevku z EŠIF č. 128/2020 Z. z., t. j. do 22.6.2020 vrátane.</w:t>
        </w:r>
      </w:ins>
    </w:p>
    <w:p w:rsidR="003F2A48" w:rsidRPr="00F61C6E" w:rsidRDefault="003F2A48" w:rsidP="00F61C6E">
      <w:pPr>
        <w:spacing w:before="120" w:after="120"/>
        <w:jc w:val="both"/>
        <w:rPr>
          <w:rFonts w:asciiTheme="minorHAnsi" w:hAnsiTheme="minorHAnsi" w:cstheme="minorHAnsi"/>
          <w:sz w:val="22"/>
          <w:szCs w:val="22"/>
        </w:rPr>
      </w:pPr>
      <w:r w:rsidRPr="00F61C6E">
        <w:rPr>
          <w:rFonts w:asciiTheme="minorHAnsi" w:eastAsiaTheme="minorHAnsi" w:hAnsiTheme="minorHAnsi" w:cstheme="minorHAnsi"/>
          <w:color w:val="000000"/>
          <w:sz w:val="22"/>
          <w:szCs w:val="22"/>
          <w:lang w:eastAsia="en-US"/>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ŽoNFP,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w:t>
      </w:r>
      <w:ins w:id="260" w:author="Šušlíková Mária" w:date="2020-11-25T14:28:00Z">
        <w:r w:rsidR="0098199C">
          <w:rPr>
            <w:rFonts w:asciiTheme="minorHAnsi" w:eastAsiaTheme="minorHAnsi" w:hAnsiTheme="minorHAnsi" w:cstheme="minorHAnsi"/>
            <w:color w:val="000000"/>
            <w:sz w:val="22"/>
            <w:szCs w:val="22"/>
            <w:lang w:eastAsia="en-US"/>
          </w:rPr>
          <w:t xml:space="preserve">. </w:t>
        </w:r>
        <w:r w:rsidR="0098199C">
          <w:rPr>
            <w:rFonts w:asciiTheme="minorHAnsi" w:hAnsiTheme="minorHAnsi" w:cstheme="minorHAnsi"/>
            <w:sz w:val="22"/>
            <w:szCs w:val="22"/>
          </w:rPr>
          <w:t>A</w:t>
        </w:r>
        <w:r w:rsidR="0098199C"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98199C">
          <w:rPr>
            <w:rFonts w:asciiTheme="minorHAnsi" w:hAnsiTheme="minorHAnsi" w:cstheme="minorHAnsi"/>
            <w:sz w:val="22"/>
            <w:szCs w:val="22"/>
          </w:rPr>
          <w:t>,</w:t>
        </w:r>
      </w:ins>
      <w:del w:id="261" w:author="Šušlíková Mária" w:date="2020-11-25T14:28:00Z">
        <w:r w:rsidRPr="005D01A7" w:rsidDel="0098199C">
          <w:rPr>
            <w:rFonts w:asciiTheme="minorHAnsi" w:eastAsiaTheme="minorHAnsi" w:hAnsiTheme="minorHAnsi" w:cstheme="minorHAnsi"/>
            <w:color w:val="000000"/>
            <w:sz w:val="22"/>
            <w:szCs w:val="22"/>
            <w:lang w:eastAsia="en-US"/>
          </w:rPr>
          <w:delText>,</w:delText>
        </w:r>
      </w:del>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je odvolanie podané po späťvzatí – žiadateľ je oprávnený do rozhodnutia o odvolaní vziať podané odvolanie písomne späť. Ak po späťvzatí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lastRenderedPageBreak/>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Za deň späťvzatia odvolania sa považuje deň keď bolo oznámenie o späťvzatí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rozhodne o zastavení konania ku dňu doručenia späťvzatia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6241A9" w:rsidRDefault="001F2698" w:rsidP="006241A9">
      <w:pPr>
        <w:spacing w:before="120" w:after="120"/>
        <w:ind w:left="426" w:right="-18"/>
        <w:jc w:val="both"/>
        <w:rPr>
          <w:rFonts w:asciiTheme="minorHAnsi" w:hAnsiTheme="minorHAnsi" w:cstheme="minorHAnsi"/>
          <w:sz w:val="22"/>
          <w:szCs w:val="22"/>
        </w:rPr>
      </w:pPr>
      <w:r w:rsidRPr="006241A9">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6241A9">
        <w:rPr>
          <w:rFonts w:asciiTheme="minorHAnsi" w:hAnsiTheme="minorHAnsi" w:cstheme="minorHAnsi"/>
          <w:sz w:val="22"/>
          <w:szCs w:val="22"/>
        </w:rPr>
        <w:t>EŠIF</w:t>
      </w:r>
      <w:r>
        <w:rPr>
          <w:rFonts w:asciiTheme="minorHAnsi" w:hAnsiTheme="minorHAnsi" w:cstheme="minorHAnsi"/>
          <w:sz w:val="22"/>
          <w:szCs w:val="22"/>
        </w:rPr>
        <w:t>:</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 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neschválenia na schválenie podľa predchádzajúcej vety malo na základe výsledkov preskúmania ŽoNFP dôjsť ku kráteniu výšky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Na toto rozhodnutie sa primerane aplikujú ustanovenia o náležitostiach rozhodnutia o ŽoNFP.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98199C">
        <w:rPr>
          <w:rFonts w:asciiTheme="minorHAnsi" w:eastAsiaTheme="minorHAnsi" w:hAnsiTheme="minorHAnsi" w:cstheme="minorHAnsi"/>
          <w:color w:val="000000"/>
          <w:sz w:val="22"/>
          <w:szCs w:val="22"/>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 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r w:rsidRPr="006241A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Rozhodnutie o odvolaní musí byť vydané </w:t>
      </w:r>
      <w:r w:rsidRPr="00F64529">
        <w:rPr>
          <w:rFonts w:asciiTheme="minorHAnsi" w:eastAsiaTheme="minorHAnsi" w:hAnsiTheme="minorHAnsi" w:cstheme="minorHAnsi"/>
          <w:b/>
          <w:bCs/>
          <w:color w:val="000000"/>
          <w:sz w:val="22"/>
          <w:szCs w:val="22"/>
          <w:lang w:eastAsia="en-US"/>
        </w:rPr>
        <w:t xml:space="preserve">do 30 pracovných </w:t>
      </w:r>
      <w:r w:rsidRPr="00F64529">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F64529">
        <w:rPr>
          <w:rFonts w:asciiTheme="minorHAnsi" w:eastAsiaTheme="minorHAnsi" w:hAnsiTheme="minorHAnsi" w:cstheme="minorHAnsi"/>
          <w:b/>
          <w:bCs/>
          <w:color w:val="000000"/>
          <w:sz w:val="22"/>
          <w:szCs w:val="22"/>
          <w:lang w:eastAsia="en-US"/>
        </w:rPr>
        <w:t>do 60 pracovných dní</w:t>
      </w:r>
      <w:r w:rsidRPr="00F64529">
        <w:rPr>
          <w:rFonts w:asciiTheme="minorHAnsi" w:eastAsiaTheme="minorHAnsi" w:hAnsiTheme="minorHAnsi" w:cstheme="minorHAnsi"/>
          <w:color w:val="000000"/>
          <w:sz w:val="22"/>
          <w:szCs w:val="22"/>
          <w:lang w:eastAsia="en-US"/>
        </w:rPr>
        <w:t xml:space="preserve">, pričom v takomto prípade </w:t>
      </w:r>
      <w:r w:rsidR="00104145" w:rsidRPr="00F64529">
        <w:rPr>
          <w:rFonts w:asciiTheme="minorHAnsi" w:hAnsiTheme="minorHAnsi" w:cstheme="minorHAnsi"/>
          <w:sz w:val="22"/>
          <w:szCs w:val="22"/>
        </w:rPr>
        <w:t>RO OP TP</w:t>
      </w:r>
      <w:r w:rsidR="00B15795" w:rsidRPr="00F64529">
        <w:rPr>
          <w:rFonts w:asciiTheme="minorHAnsi" w:hAnsiTheme="minorHAnsi" w:cstheme="minorHAnsi"/>
          <w:sz w:val="22"/>
          <w:szCs w:val="22"/>
        </w:rPr>
        <w:t xml:space="preserve"> </w:t>
      </w:r>
      <w:r w:rsidRPr="00F64529">
        <w:rPr>
          <w:rFonts w:asciiTheme="minorHAnsi" w:eastAsiaTheme="minorHAnsi" w:hAnsiTheme="minorHAnsi" w:cstheme="minorHAnsi"/>
          <w:color w:val="000000"/>
          <w:sz w:val="22"/>
          <w:szCs w:val="22"/>
          <w:lang w:eastAsia="en-US"/>
        </w:rPr>
        <w:t xml:space="preserve">písomne </w:t>
      </w:r>
      <w:r w:rsidR="00B15795" w:rsidRPr="00F64529">
        <w:rPr>
          <w:rFonts w:asciiTheme="minorHAnsi" w:hAnsiTheme="minorHAnsi" w:cstheme="minorHAnsi"/>
          <w:sz w:val="22"/>
          <w:szCs w:val="22"/>
        </w:rPr>
        <w:t>informuje</w:t>
      </w:r>
      <w:r w:rsidRPr="00F64529">
        <w:rPr>
          <w:rFonts w:asciiTheme="minorHAnsi" w:eastAsiaTheme="minorHAnsi" w:hAnsiTheme="minorHAnsi" w:cstheme="minorHAnsi"/>
          <w:color w:val="000000"/>
          <w:sz w:val="22"/>
          <w:szCs w:val="22"/>
          <w:lang w:eastAsia="en-US"/>
        </w:rPr>
        <w:t xml:space="preserve"> </w:t>
      </w:r>
      <w:r w:rsidR="00457BE1" w:rsidRPr="00F64529">
        <w:rPr>
          <w:rFonts w:asciiTheme="minorHAnsi" w:eastAsiaTheme="minorHAnsi" w:hAnsiTheme="minorHAnsi" w:cstheme="minorHAnsi"/>
          <w:color w:val="000000"/>
          <w:sz w:val="22"/>
          <w:szCs w:val="22"/>
          <w:lang w:eastAsia="en-US"/>
        </w:rPr>
        <w:t xml:space="preserve">žiadateľa </w:t>
      </w:r>
      <w:r w:rsidRPr="00F64529">
        <w:rPr>
          <w:rFonts w:asciiTheme="minorHAnsi" w:eastAsiaTheme="minorHAnsi" w:hAnsiTheme="minorHAnsi" w:cstheme="minorHAnsi"/>
          <w:color w:val="000000"/>
          <w:sz w:val="22"/>
          <w:szCs w:val="22"/>
          <w:lang w:eastAsia="en-US"/>
        </w:rPr>
        <w:t xml:space="preserve">o predĺžení a dôvodoch predĺženia. </w:t>
      </w:r>
      <w:ins w:id="262" w:author="Šušlíková Mária" w:date="2020-11-25T14:29:00Z">
        <w:r w:rsidR="0098199C" w:rsidRPr="00F64529">
          <w:rPr>
            <w:rFonts w:asciiTheme="minorHAnsi" w:hAnsiTheme="minorHAnsi" w:cstheme="minorHAnsi"/>
            <w:sz w:val="22"/>
            <w:szCs w:val="22"/>
            <w:rPrChange w:id="263" w:author="Šušlíková, Mária" w:date="2020-12-15T15:53:00Z">
              <w:rPr>
                <w:rFonts w:asciiTheme="minorHAnsi" w:hAnsiTheme="minorHAnsi" w:cstheme="minorHAnsi"/>
              </w:rPr>
            </w:rPrChange>
          </w:rPr>
          <w:t>Ak stanovená lehota márne uplynula od 12.3.2020 do 21.5.2020, štatutárny orgán RO OP TP je oprávnený rozhodnúť najneskôr do jedného mesiaca odo dňa nadobudnutia účinnosti novely zákona o príspevku z EŠIF č. 128/2020 Z. z., t. j. do 22.6.2020 vrátane. V takom prípade sa uvedená lehota považuje za splnenú.</w:t>
        </w:r>
      </w:ins>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xml:space="preserve">– ak </w:t>
      </w:r>
      <w:ins w:id="264" w:author="Šušlíková, Mária" w:date="2020-12-17T14:40:00Z">
        <w:r w:rsidR="00060E5D">
          <w:rPr>
            <w:rFonts w:asciiTheme="minorHAnsi" w:hAnsiTheme="minorHAnsi"/>
            <w:sz w:val="22"/>
            <w:szCs w:val="22"/>
          </w:rPr>
          <w:t>štatutárny orgán RO OP TP</w:t>
        </w:r>
      </w:ins>
      <w:del w:id="265" w:author="Šušlíková, Mária" w:date="2020-12-17T14:40:00Z">
        <w:r w:rsidRPr="00D60320" w:rsidDel="00060E5D">
          <w:rPr>
            <w:rFonts w:asciiTheme="minorHAnsi" w:eastAsiaTheme="minorHAnsi" w:hAnsiTheme="minorHAnsi" w:cstheme="minorHAnsi"/>
            <w:color w:val="000000"/>
            <w:sz w:val="22"/>
            <w:szCs w:val="22"/>
            <w:lang w:eastAsia="en-US"/>
          </w:rPr>
          <w:delText>ŠO</w:delText>
        </w:r>
      </w:del>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w:t>
      </w:r>
      <w:del w:id="266" w:author="Šušlíková, Mária" w:date="2020-12-17T14:41:00Z">
        <w:r w:rsidRPr="00D60320" w:rsidDel="00060E5D">
          <w:rPr>
            <w:rFonts w:asciiTheme="minorHAnsi" w:eastAsiaTheme="minorHAnsi" w:hAnsiTheme="minorHAnsi" w:cstheme="minorHAnsi"/>
            <w:color w:val="000000"/>
            <w:sz w:val="22"/>
            <w:szCs w:val="22"/>
            <w:lang w:eastAsia="en-US"/>
          </w:rPr>
          <w:delText xml:space="preserve"> </w:delText>
        </w:r>
      </w:del>
      <w:ins w:id="267" w:author="Šušlíková, Mária" w:date="2020-12-17T14:41:00Z">
        <w:r w:rsidR="00060E5D">
          <w:rPr>
            <w:rFonts w:asciiTheme="minorHAnsi" w:eastAsiaTheme="minorHAnsi" w:hAnsiTheme="minorHAnsi" w:cstheme="minorHAnsi"/>
            <w:color w:val="000000"/>
            <w:sz w:val="22"/>
            <w:szCs w:val="22"/>
            <w:lang w:eastAsia="en-US"/>
          </w:rPr>
          <w:t> </w:t>
        </w:r>
      </w:ins>
      <w:r w:rsidRPr="00D60320">
        <w:rPr>
          <w:rFonts w:asciiTheme="minorHAnsi" w:eastAsiaTheme="minorHAnsi" w:hAnsiTheme="minorHAnsi" w:cstheme="minorHAnsi"/>
          <w:color w:val="000000"/>
          <w:sz w:val="22"/>
          <w:szCs w:val="22"/>
          <w:lang w:eastAsia="en-US"/>
        </w:rPr>
        <w:t>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náležitostiach rozhodnutia o</w:t>
      </w:r>
      <w:del w:id="268" w:author="Šušlíková, Mária" w:date="2020-12-17T14:40:00Z">
        <w:r w:rsidRPr="00D60320" w:rsidDel="00060E5D">
          <w:rPr>
            <w:rFonts w:asciiTheme="minorHAnsi" w:eastAsiaTheme="minorHAnsi" w:hAnsiTheme="minorHAnsi" w:cstheme="minorHAnsi"/>
            <w:color w:val="000000"/>
            <w:sz w:val="22"/>
            <w:szCs w:val="22"/>
            <w:lang w:eastAsia="en-US"/>
          </w:rPr>
          <w:delText xml:space="preserve"> </w:delText>
        </w:r>
      </w:del>
      <w:ins w:id="269" w:author="Šušlíková, Mária" w:date="2020-12-17T14:40:00Z">
        <w:r w:rsidR="00060E5D">
          <w:rPr>
            <w:rFonts w:asciiTheme="minorHAnsi" w:eastAsiaTheme="minorHAnsi" w:hAnsiTheme="minorHAnsi" w:cstheme="minorHAnsi"/>
            <w:color w:val="000000"/>
            <w:sz w:val="22"/>
            <w:szCs w:val="22"/>
            <w:lang w:eastAsia="en-US"/>
          </w:rPr>
          <w:t> </w:t>
        </w:r>
      </w:ins>
      <w:r w:rsidRPr="00D60320">
        <w:rPr>
          <w:rFonts w:asciiTheme="minorHAnsi" w:eastAsiaTheme="minorHAnsi" w:hAnsiTheme="minorHAnsi" w:cstheme="minorHAnsi"/>
          <w:color w:val="000000"/>
          <w:sz w:val="22"/>
          <w:szCs w:val="22"/>
          <w:lang w:eastAsia="en-US"/>
        </w:rPr>
        <w:t>schválení/neschválení ŽoNFP</w:t>
      </w:r>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del w:id="270" w:author="Šušlíková, Mária" w:date="2020-12-17T14:41:00Z">
        <w:r w:rsidRPr="00D60320" w:rsidDel="00060E5D">
          <w:rPr>
            <w:rFonts w:asciiTheme="minorHAnsi" w:eastAsiaTheme="minorHAnsi" w:hAnsiTheme="minorHAnsi" w:cstheme="minorHAnsi"/>
            <w:b/>
            <w:bCs/>
            <w:color w:val="000000"/>
            <w:sz w:val="22"/>
            <w:szCs w:val="22"/>
            <w:lang w:eastAsia="en-US"/>
          </w:rPr>
          <w:delText xml:space="preserve">Preskúmavané </w:delText>
        </w:r>
      </w:del>
      <w:ins w:id="271" w:author="Šušlíková, Mária" w:date="2020-12-17T14:41:00Z">
        <w:r w:rsidR="00060E5D" w:rsidRPr="00D60320">
          <w:rPr>
            <w:rFonts w:asciiTheme="minorHAnsi" w:eastAsiaTheme="minorHAnsi" w:hAnsiTheme="minorHAnsi" w:cstheme="minorHAnsi"/>
            <w:b/>
            <w:bCs/>
            <w:color w:val="000000"/>
            <w:sz w:val="22"/>
            <w:szCs w:val="22"/>
            <w:lang w:eastAsia="en-US"/>
          </w:rPr>
          <w:t>Preskúmava</w:t>
        </w:r>
        <w:r w:rsidR="00060E5D">
          <w:rPr>
            <w:rFonts w:asciiTheme="minorHAnsi" w:eastAsiaTheme="minorHAnsi" w:hAnsiTheme="minorHAnsi" w:cstheme="minorHAnsi"/>
            <w:b/>
            <w:bCs/>
            <w:color w:val="000000"/>
            <w:sz w:val="22"/>
            <w:szCs w:val="22"/>
            <w:lang w:eastAsia="en-US"/>
          </w:rPr>
          <w:t>cie</w:t>
        </w:r>
        <w:r w:rsidR="00060E5D" w:rsidRPr="00D60320">
          <w:rPr>
            <w:rFonts w:asciiTheme="minorHAnsi" w:eastAsiaTheme="minorHAnsi" w:hAnsiTheme="minorHAnsi" w:cstheme="minorHAnsi"/>
            <w:b/>
            <w:bCs/>
            <w:color w:val="000000"/>
            <w:sz w:val="22"/>
            <w:szCs w:val="22"/>
            <w:lang w:eastAsia="en-US"/>
          </w:rPr>
          <w:t xml:space="preserve"> </w:t>
        </w:r>
      </w:ins>
      <w:r w:rsidRPr="00D60320">
        <w:rPr>
          <w:rFonts w:asciiTheme="minorHAnsi" w:eastAsiaTheme="minorHAnsi" w:hAnsiTheme="minorHAnsi" w:cstheme="minorHAnsi"/>
          <w:b/>
          <w:bCs/>
          <w:color w:val="000000"/>
          <w:sz w:val="22"/>
          <w:szCs w:val="22"/>
          <w:lang w:eastAsia="en-US"/>
        </w:rPr>
        <w:t xml:space="preserve">konanie zastaví </w:t>
      </w:r>
      <w:r w:rsidRPr="00D60320">
        <w:rPr>
          <w:rFonts w:asciiTheme="minorHAnsi" w:eastAsiaTheme="minorHAnsi" w:hAnsiTheme="minorHAnsi" w:cstheme="minorHAnsi"/>
          <w:color w:val="000000"/>
          <w:sz w:val="22"/>
          <w:szCs w:val="22"/>
          <w:lang w:eastAsia="en-US"/>
        </w:rPr>
        <w:t xml:space="preserve">- ak </w:t>
      </w:r>
      <w:ins w:id="272" w:author="Šušlíková, Mária" w:date="2020-12-17T14:41:00Z">
        <w:r w:rsidR="00060E5D">
          <w:rPr>
            <w:rFonts w:asciiTheme="minorHAnsi" w:hAnsiTheme="minorHAnsi"/>
            <w:sz w:val="22"/>
            <w:szCs w:val="22"/>
          </w:rPr>
          <w:t>štatutárny orgán RO OP TP</w:t>
        </w:r>
      </w:ins>
      <w:del w:id="273" w:author="Šušlíková, Mária" w:date="2020-12-17T14:41:00Z">
        <w:r w:rsidRPr="00D60320" w:rsidDel="00060E5D">
          <w:rPr>
            <w:rFonts w:asciiTheme="minorHAnsi" w:eastAsiaTheme="minorHAnsi" w:hAnsiTheme="minorHAnsi" w:cstheme="minorHAnsi"/>
            <w:color w:val="000000"/>
            <w:sz w:val="22"/>
            <w:szCs w:val="22"/>
            <w:lang w:eastAsia="en-US"/>
          </w:rPr>
          <w:delText>ŠO</w:delText>
        </w:r>
      </w:del>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ins w:id="274" w:author="Šušlíková Mária" w:date="2020-11-10T16:15:00Z">
        <w:r w:rsidR="00453689">
          <w:rPr>
            <w:rFonts w:asciiTheme="minorHAnsi" w:hAnsiTheme="minorHAnsi"/>
            <w:sz w:val="22"/>
            <w:szCs w:val="22"/>
          </w:rPr>
          <w:t>štatutárny orgán RO OP TP</w:t>
        </w:r>
      </w:ins>
      <w:del w:id="275" w:author="Šušlíková Mária" w:date="2020-11-10T16:15:00Z">
        <w:r w:rsidR="00411BDB" w:rsidRPr="00D60320" w:rsidDel="00453689">
          <w:rPr>
            <w:rFonts w:asciiTheme="minorHAnsi" w:hAnsiTheme="minorHAnsi" w:cstheme="minorHAnsi"/>
            <w:sz w:val="22"/>
            <w:szCs w:val="22"/>
          </w:rPr>
          <w:delText xml:space="preserve">vedúci Úradu vlády SR </w:delText>
        </w:r>
      </w:del>
      <w:ins w:id="276" w:author="Šušlíková, Mária" w:date="2020-12-04T14:13:00Z">
        <w:r w:rsidR="00817D48">
          <w:rPr>
            <w:rFonts w:asciiTheme="minorHAnsi" w:hAnsiTheme="minorHAnsi" w:cstheme="minorHAnsi"/>
            <w:sz w:val="22"/>
            <w:szCs w:val="22"/>
          </w:rPr>
          <w:t xml:space="preserve"> </w:t>
        </w:r>
      </w:ins>
      <w:del w:id="277" w:author="Šušlíková, Mária" w:date="2020-12-17T14:41:00Z">
        <w:r w:rsidRPr="00D60320" w:rsidDel="00060E5D">
          <w:rPr>
            <w:rFonts w:asciiTheme="minorHAnsi" w:eastAsiaTheme="minorHAnsi" w:hAnsiTheme="minorHAnsi" w:cstheme="minorHAnsi"/>
            <w:color w:val="000000"/>
            <w:sz w:val="22"/>
            <w:szCs w:val="22"/>
            <w:lang w:eastAsia="en-US"/>
          </w:rPr>
          <w:delText xml:space="preserve">preskúmavané </w:delText>
        </w:r>
      </w:del>
      <w:ins w:id="278" w:author="Šušlíková, Mária" w:date="2020-12-17T14:41:00Z">
        <w:r w:rsidR="00060E5D" w:rsidRPr="00D60320">
          <w:rPr>
            <w:rFonts w:asciiTheme="minorHAnsi" w:eastAsiaTheme="minorHAnsi" w:hAnsiTheme="minorHAnsi" w:cstheme="minorHAnsi"/>
            <w:color w:val="000000"/>
            <w:sz w:val="22"/>
            <w:szCs w:val="22"/>
            <w:lang w:eastAsia="en-US"/>
          </w:rPr>
          <w:t>preskúmava</w:t>
        </w:r>
        <w:r w:rsidR="00060E5D">
          <w:rPr>
            <w:rFonts w:asciiTheme="minorHAnsi" w:eastAsiaTheme="minorHAnsi" w:hAnsiTheme="minorHAnsi" w:cstheme="minorHAnsi"/>
            <w:color w:val="000000"/>
            <w:sz w:val="22"/>
            <w:szCs w:val="22"/>
            <w:lang w:eastAsia="en-US"/>
          </w:rPr>
          <w:t>cie</w:t>
        </w:r>
        <w:r w:rsidR="00060E5D" w:rsidRPr="00D60320">
          <w:rPr>
            <w:rFonts w:asciiTheme="minorHAnsi" w:eastAsiaTheme="minorHAnsi" w:hAnsiTheme="minorHAnsi" w:cstheme="minorHAnsi"/>
            <w:color w:val="000000"/>
            <w:sz w:val="22"/>
            <w:szCs w:val="22"/>
            <w:lang w:eastAsia="en-US"/>
          </w:rPr>
          <w:t xml:space="preserve"> </w:t>
        </w:r>
      </w:ins>
      <w:r w:rsidRPr="00D60320">
        <w:rPr>
          <w:rFonts w:asciiTheme="minorHAnsi" w:eastAsiaTheme="minorHAnsi" w:hAnsiTheme="minorHAnsi" w:cstheme="minorHAnsi"/>
          <w:color w:val="000000"/>
          <w:sz w:val="22"/>
          <w:szCs w:val="22"/>
          <w:lang w:eastAsia="en-US"/>
        </w:rPr>
        <w:t>konanie zastaví</w:t>
      </w:r>
      <w:ins w:id="279" w:author="Šušlíková, Mária" w:date="2020-12-17T14:41:00Z">
        <w:r w:rsidR="00060E5D">
          <w:rPr>
            <w:rFonts w:asciiTheme="minorHAnsi" w:eastAsiaTheme="minorHAnsi" w:hAnsiTheme="minorHAnsi" w:cstheme="minorHAnsi"/>
            <w:color w:val="000000"/>
            <w:sz w:val="22"/>
            <w:szCs w:val="22"/>
            <w:lang w:eastAsia="en-US"/>
          </w:rPr>
          <w:t>. Zastavenie konania sa vykoná</w:t>
        </w:r>
      </w:ins>
      <w:r w:rsidRPr="00D60320">
        <w:rPr>
          <w:rFonts w:asciiTheme="minorHAnsi" w:eastAsiaTheme="minorHAnsi" w:hAnsiTheme="minorHAnsi" w:cstheme="minorHAnsi"/>
          <w:color w:val="000000"/>
          <w:sz w:val="22"/>
          <w:szCs w:val="22"/>
          <w:lang w:eastAsia="en-US"/>
        </w:rPr>
        <w:t xml:space="preserve"> rozhodnutím. </w:t>
      </w:r>
    </w:p>
    <w:p w:rsidR="003F2A48" w:rsidRPr="00D60320"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takomto prípade informuje žiadateľa listom ŠO o predĺžení a dôvodoch predĺženia.</w:t>
      </w:r>
      <w:ins w:id="280" w:author="Šušlíková Mária" w:date="2020-11-25T14:30:00Z">
        <w:r w:rsidR="0098199C">
          <w:rPr>
            <w:rFonts w:asciiTheme="minorHAnsi" w:eastAsiaTheme="minorHAnsi" w:hAnsiTheme="minorHAnsi" w:cstheme="minorHAnsi"/>
            <w:color w:val="000000"/>
            <w:sz w:val="22"/>
            <w:szCs w:val="22"/>
            <w:lang w:eastAsia="en-US"/>
          </w:rPr>
          <w:t xml:space="preserve"> </w:t>
        </w:r>
        <w:r w:rsidR="0098199C" w:rsidRPr="00083C3A">
          <w:rPr>
            <w:rFonts w:asciiTheme="minorHAnsi" w:hAnsiTheme="minorHAnsi" w:cstheme="minorHAnsi"/>
          </w:rPr>
          <w:t>Ak stanovená lehota márne uplynula od 12.3.2020 do 21.5.2020, štatutárny orgán RO</w:t>
        </w:r>
        <w:r w:rsidR="0098199C">
          <w:rPr>
            <w:rFonts w:asciiTheme="minorHAnsi" w:hAnsiTheme="minorHAnsi" w:cstheme="minorHAnsi"/>
          </w:rPr>
          <w:t xml:space="preserve"> OP TP</w:t>
        </w:r>
        <w:r w:rsidR="0098199C"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Na opravu rozhodnutia sa vzťahuje § 47 ods. 6 správneho poriadku, t.j.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Opravu rozhodnutia vykoná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alebo štatutárny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žiadateľovi a uchováva ho spolu s rozhodnutím, ktorého sa oprava týka. </w:t>
      </w:r>
    </w:p>
    <w:p w:rsidR="003F2A48" w:rsidRPr="005D01A7" w:rsidDel="00F64529" w:rsidRDefault="003F2A48" w:rsidP="00F61C6E">
      <w:pPr>
        <w:autoSpaceDE w:val="0"/>
        <w:autoSpaceDN w:val="0"/>
        <w:adjustRightInd w:val="0"/>
        <w:spacing w:before="120" w:after="120"/>
        <w:jc w:val="both"/>
        <w:rPr>
          <w:del w:id="281" w:author="Šušlíková, Mária" w:date="2020-12-15T15:54:00Z"/>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Oprava rozhodnutia je možná vo vzťahu ku všetkým typom rozhodnutí vydaných podľa zákona o príspevku z EŠIF. Možnosť opravy rozhodnutia podľa tejto kapitoly nie je časovo obmedzená. </w:t>
      </w:r>
    </w:p>
    <w:p w:rsidR="00D60320" w:rsidRDefault="00D60320">
      <w:pPr>
        <w:autoSpaceDE w:val="0"/>
        <w:autoSpaceDN w:val="0"/>
        <w:adjustRightInd w:val="0"/>
        <w:spacing w:before="120" w:after="120"/>
        <w:jc w:val="both"/>
        <w:rPr>
          <w:ins w:id="282" w:author="Šušlíková Mária" w:date="2020-11-13T09:06:00Z"/>
          <w:rFonts w:asciiTheme="minorHAnsi" w:eastAsiaTheme="minorHAnsi" w:hAnsiTheme="minorHAnsi" w:cstheme="minorHAnsi"/>
          <w:b/>
          <w:bCs/>
          <w:color w:val="000000"/>
          <w:sz w:val="22"/>
          <w:szCs w:val="22"/>
          <w:u w:val="single"/>
          <w:lang w:eastAsia="en-US"/>
        </w:rPr>
        <w:pPrChange w:id="283" w:author="Šušlíková, Mária" w:date="2020-12-15T15:54:00Z">
          <w:pPr>
            <w:autoSpaceDE w:val="0"/>
            <w:autoSpaceDN w:val="0"/>
            <w:adjustRightInd w:val="0"/>
            <w:spacing w:before="120" w:after="120"/>
            <w:ind w:firstLine="360"/>
          </w:pPr>
        </w:pPrChange>
      </w:pPr>
    </w:p>
    <w:p w:rsidR="008936D5" w:rsidRPr="008936D5" w:rsidRDefault="008936D5" w:rsidP="008936D5">
      <w:pPr>
        <w:pStyle w:val="Odsekzoznamu"/>
        <w:spacing w:before="120" w:after="120"/>
        <w:ind w:left="1000"/>
        <w:contextualSpacing w:val="0"/>
        <w:rPr>
          <w:ins w:id="284" w:author="Šušlíková Mária" w:date="2020-11-13T09:06:00Z"/>
          <w:rFonts w:asciiTheme="minorHAnsi" w:hAnsiTheme="minorHAnsi" w:cstheme="minorHAnsi"/>
          <w:b/>
          <w:u w:val="single"/>
        </w:rPr>
      </w:pPr>
      <w:ins w:id="285" w:author="Šušlíková Mária" w:date="2020-11-13T09:06:00Z">
        <w:r w:rsidRPr="008936D5">
          <w:rPr>
            <w:rFonts w:asciiTheme="minorHAnsi" w:hAnsiTheme="minorHAnsi" w:cstheme="minorHAnsi"/>
            <w:b/>
            <w:u w:val="single"/>
          </w:rPr>
          <w:t>Spôsob financovania</w:t>
        </w:r>
      </w:ins>
    </w:p>
    <w:p w:rsidR="008936D5" w:rsidRPr="0012621C" w:rsidRDefault="008936D5" w:rsidP="008936D5">
      <w:pPr>
        <w:spacing w:before="120" w:after="120"/>
        <w:rPr>
          <w:ins w:id="286" w:author="Šušlíková Mária" w:date="2020-11-13T09:06:00Z"/>
          <w:rFonts w:asciiTheme="minorHAnsi" w:hAnsiTheme="minorHAnsi" w:cstheme="minorHAnsi"/>
          <w:b/>
          <w:sz w:val="22"/>
          <w:szCs w:val="22"/>
        </w:rPr>
      </w:pPr>
      <w:ins w:id="287" w:author="Šušlíková Mária" w:date="2020-11-13T09:06:00Z">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r>
          <w:fldChar w:fldCharType="begin"/>
        </w:r>
        <w:r>
          <w:instrText xml:space="preserve"> HYPERLINK "http://www.finance.gov.sk/Default.aspx?CatID=9348" </w:instrText>
        </w:r>
        <w:r>
          <w:fldChar w:fldCharType="separate"/>
        </w:r>
        <w:r w:rsidRPr="00A5499D">
          <w:rPr>
            <w:rStyle w:val="Hypertextovprepojenie"/>
            <w:rFonts w:asciiTheme="minorHAnsi" w:eastAsiaTheme="minorHAnsi" w:hAnsiTheme="minorHAnsi" w:cstheme="minorHAnsi"/>
            <w:sz w:val="22"/>
            <w:szCs w:val="22"/>
            <w:lang w:eastAsia="en-US"/>
          </w:rPr>
          <w:t>http://www.finance.gov.sk/Default.aspx?CatID=9348</w:t>
        </w:r>
        <w:r>
          <w:rPr>
            <w:rStyle w:val="Hypertextovprepojenie"/>
            <w:rFonts w:asciiTheme="minorHAnsi" w:eastAsiaTheme="minorHAnsi" w:hAnsiTheme="minorHAnsi" w:cstheme="minorHAnsi"/>
            <w:sz w:val="22"/>
            <w:szCs w:val="22"/>
            <w:lang w:eastAsia="en-US"/>
          </w:rPr>
          <w:fldChar w:fldCharType="end"/>
        </w:r>
        <w:r w:rsidRPr="0012621C">
          <w:rPr>
            <w:rFonts w:asciiTheme="minorHAnsi" w:eastAsiaTheme="minorHAnsi" w:hAnsiTheme="minorHAnsi" w:cstheme="minorHAnsi"/>
            <w:color w:val="000000"/>
            <w:sz w:val="22"/>
            <w:szCs w:val="22"/>
            <w:lang w:eastAsia="en-US"/>
          </w:rPr>
          <w:t xml:space="preserve"> ).</w:t>
        </w:r>
      </w:ins>
    </w:p>
    <w:p w:rsidR="008936D5" w:rsidRPr="00A5499D" w:rsidRDefault="008936D5" w:rsidP="008936D5">
      <w:pPr>
        <w:pStyle w:val="Odsekzoznamu"/>
        <w:numPr>
          <w:ilvl w:val="0"/>
          <w:numId w:val="7"/>
        </w:numPr>
        <w:tabs>
          <w:tab w:val="left" w:pos="3119"/>
        </w:tabs>
        <w:autoSpaceDE w:val="0"/>
        <w:autoSpaceDN w:val="0"/>
        <w:adjustRightInd w:val="0"/>
        <w:spacing w:before="120" w:after="120"/>
        <w:contextualSpacing w:val="0"/>
        <w:jc w:val="both"/>
        <w:rPr>
          <w:ins w:id="288" w:author="Šušlíková Mária" w:date="2020-11-13T09:06:00Z"/>
          <w:rFonts w:asciiTheme="minorHAnsi" w:eastAsiaTheme="minorHAnsi" w:hAnsiTheme="minorHAnsi" w:cstheme="minorHAnsi"/>
          <w:color w:val="000000"/>
          <w:sz w:val="22"/>
          <w:szCs w:val="22"/>
          <w:lang w:eastAsia="en-US"/>
        </w:rPr>
      </w:pPr>
      <w:ins w:id="289" w:author="Šušlíková Mária" w:date="2020-11-13T09:06:00Z">
        <w:r w:rsidRPr="00A5499D">
          <w:rPr>
            <w:rFonts w:asciiTheme="minorHAnsi" w:eastAsiaTheme="minorHAnsi" w:hAnsiTheme="minorHAnsi" w:cstheme="minorHAnsi"/>
            <w:bCs/>
            <w:color w:val="000000"/>
            <w:sz w:val="22"/>
            <w:szCs w:val="22"/>
            <w:lang w:eastAsia="en-US"/>
          </w:rPr>
          <w:t xml:space="preserve">spôsob financovania – </w:t>
        </w:r>
        <w:r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ins>
    </w:p>
    <w:p w:rsidR="008936D5" w:rsidRPr="00A5499D" w:rsidRDefault="008936D5" w:rsidP="008936D5">
      <w:pPr>
        <w:tabs>
          <w:tab w:val="left" w:pos="3119"/>
        </w:tabs>
        <w:autoSpaceDE w:val="0"/>
        <w:autoSpaceDN w:val="0"/>
        <w:adjustRightInd w:val="0"/>
        <w:spacing w:before="120" w:after="120"/>
        <w:ind w:left="720"/>
        <w:jc w:val="both"/>
        <w:rPr>
          <w:ins w:id="290" w:author="Šušlíková Mária" w:date="2020-11-13T09:06:00Z"/>
          <w:rFonts w:asciiTheme="minorHAnsi" w:eastAsiaTheme="minorHAnsi" w:hAnsiTheme="minorHAnsi" w:cstheme="minorHAnsi"/>
          <w:b/>
          <w:bCs/>
          <w:color w:val="000000"/>
          <w:sz w:val="22"/>
          <w:szCs w:val="22"/>
          <w:lang w:eastAsia="en-US"/>
        </w:rPr>
      </w:pPr>
      <w:ins w:id="291" w:author="Šušlíková Mária" w:date="2020-11-13T09:06:00Z">
        <w:r w:rsidRPr="00A5499D">
          <w:rPr>
            <w:rFonts w:asciiTheme="minorHAnsi" w:eastAsiaTheme="minorHAnsi" w:hAnsiTheme="minorHAnsi" w:cstheme="minorHAnsi"/>
            <w:b/>
            <w:bCs/>
            <w:color w:val="000000"/>
            <w:sz w:val="22"/>
            <w:szCs w:val="22"/>
            <w:lang w:eastAsia="en-US"/>
          </w:rPr>
          <w:tab/>
          <w:t xml:space="preserve">systém zálohových platieb </w:t>
        </w:r>
      </w:ins>
    </w:p>
    <w:p w:rsidR="008936D5" w:rsidRPr="00A5499D" w:rsidRDefault="008936D5" w:rsidP="008936D5">
      <w:pPr>
        <w:pStyle w:val="Odsekzoznamu"/>
        <w:tabs>
          <w:tab w:val="left" w:pos="3119"/>
        </w:tabs>
        <w:autoSpaceDE w:val="0"/>
        <w:autoSpaceDN w:val="0"/>
        <w:adjustRightInd w:val="0"/>
        <w:spacing w:before="120" w:after="120"/>
        <w:jc w:val="both"/>
        <w:rPr>
          <w:ins w:id="292" w:author="Šušlíková Mária" w:date="2020-11-13T09:06:00Z"/>
          <w:rFonts w:asciiTheme="minorHAnsi" w:eastAsiaTheme="minorHAnsi" w:hAnsiTheme="minorHAnsi" w:cstheme="minorHAnsi"/>
          <w:color w:val="000000"/>
          <w:sz w:val="22"/>
          <w:szCs w:val="22"/>
          <w:lang w:eastAsia="en-US"/>
        </w:rPr>
      </w:pPr>
      <w:ins w:id="293" w:author="Šušlíková Mária" w:date="2020-11-13T09:06:00Z">
        <w:r w:rsidRPr="00A5499D">
          <w:rPr>
            <w:rFonts w:asciiTheme="minorHAnsi" w:eastAsiaTheme="minorHAnsi" w:hAnsiTheme="minorHAnsi" w:cstheme="minorHAnsi"/>
            <w:b/>
            <w:bCs/>
            <w:color w:val="000000"/>
            <w:sz w:val="22"/>
            <w:szCs w:val="22"/>
            <w:lang w:eastAsia="en-US"/>
          </w:rPr>
          <w:tab/>
          <w:t>kombinácia systému zálohových platieb a refundácie</w:t>
        </w:r>
        <w:r w:rsidRPr="00A5499D">
          <w:rPr>
            <w:rFonts w:asciiTheme="minorHAnsi" w:hAnsiTheme="minorHAnsi" w:cstheme="minorHAnsi"/>
            <w:b/>
            <w:bCs/>
            <w:sz w:val="22"/>
            <w:szCs w:val="22"/>
          </w:rPr>
          <w:t xml:space="preserve"> </w:t>
        </w:r>
      </w:ins>
    </w:p>
    <w:p w:rsidR="008936D5" w:rsidRPr="005D01A7" w:rsidRDefault="008936D5" w:rsidP="008936D5">
      <w:pPr>
        <w:autoSpaceDE w:val="0"/>
        <w:autoSpaceDN w:val="0"/>
        <w:adjustRightInd w:val="0"/>
        <w:spacing w:before="120" w:after="120"/>
        <w:ind w:left="708"/>
        <w:jc w:val="both"/>
        <w:rPr>
          <w:ins w:id="294" w:author="Šušlíková Mária" w:date="2020-11-13T09:06:00Z"/>
          <w:rFonts w:asciiTheme="minorHAnsi" w:eastAsiaTheme="minorHAnsi" w:hAnsiTheme="minorHAnsi" w:cstheme="minorHAnsi"/>
          <w:color w:val="000000"/>
          <w:sz w:val="22"/>
          <w:szCs w:val="22"/>
          <w:lang w:eastAsia="en-US"/>
        </w:rPr>
      </w:pPr>
    </w:p>
    <w:p w:rsidR="008936D5" w:rsidRPr="005D01A7" w:rsidRDefault="008936D5" w:rsidP="008936D5">
      <w:pPr>
        <w:pStyle w:val="Odsekzoznamu"/>
        <w:spacing w:before="120"/>
        <w:jc w:val="both"/>
        <w:rPr>
          <w:ins w:id="295" w:author="Šušlíková Mária" w:date="2020-11-13T09:06:00Z"/>
          <w:rFonts w:asciiTheme="minorHAnsi" w:eastAsia="Calibri" w:hAnsiTheme="minorHAnsi" w:cstheme="minorHAnsi"/>
          <w:color w:val="000000"/>
          <w:sz w:val="22"/>
          <w:szCs w:val="22"/>
          <w:lang w:eastAsia="en-US"/>
        </w:rPr>
      </w:pPr>
      <w:ins w:id="296" w:author="Šušlíková Mária" w:date="2020-11-13T09:06:00Z">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ins>
    </w:p>
    <w:p w:rsidR="008936D5" w:rsidRDefault="008936D5" w:rsidP="008936D5">
      <w:pPr>
        <w:pStyle w:val="Odsekzoznamu"/>
        <w:spacing w:before="120" w:after="120"/>
        <w:ind w:left="708"/>
        <w:jc w:val="both"/>
        <w:rPr>
          <w:ins w:id="297" w:author="Šušlíková Mária" w:date="2020-11-13T09:06:00Z"/>
          <w:rFonts w:asciiTheme="minorHAnsi" w:eastAsiaTheme="minorHAnsi" w:hAnsiTheme="minorHAnsi" w:cstheme="minorHAnsi"/>
          <w:i/>
          <w:color w:val="000000"/>
          <w:sz w:val="22"/>
          <w:szCs w:val="22"/>
          <w:lang w:eastAsia="en-US"/>
        </w:rPr>
      </w:pPr>
    </w:p>
    <w:p w:rsidR="008936D5" w:rsidRDefault="008936D5" w:rsidP="008936D5">
      <w:pPr>
        <w:pStyle w:val="Odsekzoznamu"/>
        <w:spacing w:before="120" w:after="120"/>
        <w:ind w:left="708"/>
        <w:jc w:val="both"/>
        <w:rPr>
          <w:ins w:id="298" w:author="Šušlíková Mária" w:date="2020-11-13T09:06:00Z"/>
          <w:rFonts w:asciiTheme="minorHAnsi" w:eastAsiaTheme="minorHAnsi" w:hAnsiTheme="minorHAnsi" w:cstheme="minorHAnsi"/>
          <w:i/>
          <w:color w:val="000000"/>
          <w:sz w:val="22"/>
          <w:szCs w:val="22"/>
          <w:lang w:eastAsia="en-US"/>
        </w:rPr>
      </w:pPr>
      <w:ins w:id="299" w:author="Šušlíková Mária" w:date="2020-11-13T09:06:00Z">
        <w:r w:rsidRPr="0012621C">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ins>
    </w:p>
    <w:p w:rsidR="008936D5" w:rsidRPr="005D01A7" w:rsidRDefault="008936D5" w:rsidP="008936D5">
      <w:pPr>
        <w:pStyle w:val="Odsekzoznamu"/>
        <w:spacing w:before="120" w:after="120"/>
        <w:ind w:left="708"/>
        <w:jc w:val="both"/>
        <w:rPr>
          <w:ins w:id="300" w:author="Šušlíková Mária" w:date="2020-11-13T09:06:00Z"/>
          <w:rFonts w:asciiTheme="minorHAnsi" w:eastAsiaTheme="minorHAnsi" w:hAnsiTheme="minorHAnsi" w:cstheme="minorHAnsi"/>
          <w:color w:val="000000"/>
          <w:sz w:val="22"/>
          <w:szCs w:val="22"/>
          <w:lang w:eastAsia="en-US"/>
        </w:rPr>
      </w:pPr>
    </w:p>
    <w:p w:rsidR="008936D5" w:rsidRPr="005D01A7" w:rsidRDefault="008936D5" w:rsidP="008936D5">
      <w:pPr>
        <w:pStyle w:val="Odsekzoznamu"/>
        <w:numPr>
          <w:ilvl w:val="0"/>
          <w:numId w:val="7"/>
        </w:numPr>
        <w:autoSpaceDE w:val="0"/>
        <w:autoSpaceDN w:val="0"/>
        <w:adjustRightInd w:val="0"/>
        <w:spacing w:before="120" w:after="120"/>
        <w:rPr>
          <w:ins w:id="301" w:author="Šušlíková Mária" w:date="2020-11-13T09:06:00Z"/>
          <w:rFonts w:asciiTheme="minorHAnsi" w:eastAsiaTheme="minorHAnsi" w:hAnsiTheme="minorHAnsi" w:cstheme="minorHAnsi"/>
          <w:color w:val="000000"/>
          <w:sz w:val="22"/>
          <w:szCs w:val="22"/>
          <w:lang w:eastAsia="en-US"/>
        </w:rPr>
      </w:pPr>
      <w:ins w:id="302" w:author="Šušlíková Mária" w:date="2020-11-13T09:06:00Z">
        <w:r w:rsidRPr="005D01A7">
          <w:rPr>
            <w:rFonts w:asciiTheme="minorHAnsi" w:eastAsiaTheme="minorHAnsi" w:hAnsiTheme="minorHAnsi" w:cstheme="minorHAnsi"/>
            <w:color w:val="000000"/>
            <w:sz w:val="22"/>
            <w:szCs w:val="22"/>
            <w:lang w:eastAsia="en-US"/>
          </w:rPr>
          <w:t xml:space="preserve">forma poskytovaného príspevku: </w:t>
        </w:r>
        <w:r w:rsidRPr="005D01A7">
          <w:rPr>
            <w:rFonts w:asciiTheme="minorHAnsi" w:eastAsiaTheme="minorHAnsi" w:hAnsiTheme="minorHAnsi" w:cstheme="minorHAnsi"/>
            <w:b/>
            <w:bCs/>
            <w:color w:val="000000"/>
            <w:sz w:val="22"/>
            <w:szCs w:val="22"/>
            <w:lang w:eastAsia="en-US"/>
          </w:rPr>
          <w:t>nenávratný finančný príspevok</w:t>
        </w:r>
        <w:del w:id="303" w:author="Šušlíková, Mária" w:date="2020-12-07T13:35:00Z">
          <w:r w:rsidRPr="005D01A7" w:rsidDel="00CF062C">
            <w:rPr>
              <w:rFonts w:asciiTheme="minorHAnsi" w:eastAsiaTheme="minorHAnsi" w:hAnsiTheme="minorHAnsi" w:cstheme="minorHAnsi"/>
              <w:color w:val="000000"/>
              <w:sz w:val="22"/>
              <w:szCs w:val="22"/>
              <w:lang w:eastAsia="en-US"/>
            </w:rPr>
            <w:delText>.</w:delText>
          </w:r>
        </w:del>
        <w:r w:rsidRPr="005D01A7">
          <w:rPr>
            <w:rFonts w:asciiTheme="minorHAnsi" w:eastAsiaTheme="minorHAnsi" w:hAnsiTheme="minorHAnsi" w:cstheme="minorHAnsi"/>
            <w:color w:val="000000"/>
            <w:sz w:val="22"/>
            <w:szCs w:val="22"/>
            <w:lang w:eastAsia="en-US"/>
          </w:rPr>
          <w:t xml:space="preserve"> </w:t>
        </w:r>
      </w:ins>
    </w:p>
    <w:p w:rsidR="008936D5" w:rsidRPr="005D01A7" w:rsidRDefault="008936D5" w:rsidP="008936D5">
      <w:pPr>
        <w:pStyle w:val="Odsekzoznamu"/>
        <w:spacing w:before="120" w:after="120"/>
        <w:jc w:val="both"/>
        <w:rPr>
          <w:ins w:id="304" w:author="Šušlíková Mária" w:date="2020-11-13T09:06:00Z"/>
          <w:rFonts w:asciiTheme="minorHAnsi" w:eastAsiaTheme="minorHAnsi" w:hAnsiTheme="minorHAnsi" w:cstheme="minorHAnsi"/>
          <w:color w:val="000000"/>
          <w:sz w:val="22"/>
          <w:szCs w:val="22"/>
          <w:lang w:eastAsia="en-US"/>
        </w:rPr>
      </w:pPr>
    </w:p>
    <w:p w:rsidR="008936D5" w:rsidRDefault="008936D5" w:rsidP="008936D5">
      <w:pPr>
        <w:autoSpaceDE w:val="0"/>
        <w:autoSpaceDN w:val="0"/>
        <w:adjustRightInd w:val="0"/>
        <w:spacing w:before="120" w:after="120"/>
        <w:ind w:firstLine="360"/>
        <w:rPr>
          <w:rFonts w:asciiTheme="minorHAnsi" w:eastAsiaTheme="minorHAnsi" w:hAnsiTheme="minorHAnsi" w:cstheme="minorHAnsi"/>
          <w:i/>
          <w:color w:val="000000"/>
          <w:sz w:val="22"/>
          <w:szCs w:val="22"/>
          <w:lang w:eastAsia="en-US"/>
        </w:rPr>
      </w:pPr>
      <w:ins w:id="305" w:author="Šušlíková Mária" w:date="2020-11-13T09:06:00Z">
        <w:r w:rsidRPr="0012621C">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ins>
    </w:p>
    <w:p w:rsidR="008936D5" w:rsidRDefault="008936D5" w:rsidP="008936D5">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Žiadateľ pri vypracovaní ŽoNFP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RMŽaND“)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RMŽaND: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lastRenderedPageBreak/>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RMŽaND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RMŽaND sú uvedené v Systéme implementácie HP RMŽ a ND, ktorý je zverejnený na webových sídlach gestora </w:t>
      </w:r>
      <w:hyperlink r:id="rId23"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24"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RMŽaND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prípade, ak budú vyžadované a 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Default="003F2A48" w:rsidP="00F61C6E">
      <w:pPr>
        <w:autoSpaceDE w:val="0"/>
        <w:autoSpaceDN w:val="0"/>
        <w:adjustRightInd w:val="0"/>
        <w:spacing w:before="120" w:after="120"/>
        <w:jc w:val="both"/>
        <w:rPr>
          <w:ins w:id="306" w:author="Šušlíková, Mária" w:date="2020-12-15T15:54:00Z"/>
          <w:rFonts w:asciiTheme="minorHAnsi" w:eastAsiaTheme="minorHAnsi" w:hAnsiTheme="minorHAnsi" w:cstheme="minorHAnsi"/>
          <w:bCs/>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súlade s podmienkami dohodnutými v zmluve o NFP. </w:t>
      </w:r>
    </w:p>
    <w:p w:rsidR="00F64529" w:rsidRPr="00D60320" w:rsidRDefault="00F64529"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3F2A48" w:rsidRPr="00D60320"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D60320">
        <w:rPr>
          <w:rFonts w:asciiTheme="minorHAnsi" w:eastAsiaTheme="minorHAnsi" w:hAnsiTheme="minorHAnsi" w:cstheme="minorHAnsi"/>
          <w:b/>
          <w:bCs/>
          <w:color w:val="000000"/>
          <w:sz w:val="22"/>
          <w:szCs w:val="22"/>
          <w:u w:val="single"/>
          <w:lang w:eastAsia="en-US"/>
        </w:rPr>
        <w:t>Príprava zmluvy o NFP</w:t>
      </w:r>
      <w:ins w:id="307" w:author="Šušlíková, Mária" w:date="2020-12-03T14:11:00Z">
        <w:r w:rsidR="005E337B">
          <w:rPr>
            <w:rFonts w:asciiTheme="minorHAnsi" w:hAnsiTheme="minorHAnsi"/>
            <w:b/>
            <w:u w:val="single"/>
          </w:rPr>
          <w:t>/rozhodnutia o schválení ŽoNFP</w:t>
        </w:r>
      </w:ins>
      <w:r w:rsidRPr="00D60320">
        <w:rPr>
          <w:rFonts w:asciiTheme="minorHAnsi" w:eastAsiaTheme="minorHAnsi" w:hAnsiTheme="minorHAnsi" w:cstheme="minorHAnsi"/>
          <w:b/>
          <w:bCs/>
          <w:color w:val="000000"/>
          <w:sz w:val="22"/>
          <w:szCs w:val="22"/>
          <w:u w:val="single"/>
          <w:lang w:eastAsia="en-US"/>
        </w:rPr>
        <w:t xml:space="preserve"> </w:t>
      </w:r>
    </w:p>
    <w:p w:rsidR="003F2A48" w:rsidRDefault="003F2A48" w:rsidP="00F61C6E">
      <w:pPr>
        <w:autoSpaceDE w:val="0"/>
        <w:autoSpaceDN w:val="0"/>
        <w:adjustRightInd w:val="0"/>
        <w:spacing w:before="120" w:after="120"/>
        <w:jc w:val="both"/>
        <w:rPr>
          <w:ins w:id="308" w:author="Šušlíková, Mária" w:date="2020-12-03T14:11:00Z"/>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5E337B" w:rsidRPr="00F64529" w:rsidRDefault="005E337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ins w:id="309" w:author="Šušlíková, Mária" w:date="2020-12-03T14:11:00Z">
        <w:r w:rsidRPr="00F64529">
          <w:rPr>
            <w:rFonts w:asciiTheme="minorHAnsi" w:hAnsiTheme="minorHAnsi" w:cstheme="minorHAnsi"/>
            <w:sz w:val="22"/>
            <w:szCs w:val="22"/>
            <w:rPrChange w:id="310" w:author="Šušlíková, Mária" w:date="2020-12-15T15:54:00Z">
              <w:rPr>
                <w:rFonts w:asciiTheme="minorHAnsi" w:hAnsiTheme="minorHAnsi"/>
              </w:rPr>
            </w:rPrChange>
          </w:rPr>
          <w:t xml:space="preserve">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 </w:t>
        </w:r>
        <w:r w:rsidRPr="00F64529">
          <w:rPr>
            <w:rFonts w:asciiTheme="minorHAnsi" w:hAnsiTheme="minorHAnsi" w:cstheme="minorHAnsi"/>
            <w:sz w:val="22"/>
            <w:szCs w:val="22"/>
            <w:rPrChange w:id="311" w:author="Šušlíková, Mária" w:date="2020-12-15T15:54:00Z">
              <w:rPr/>
            </w:rPrChange>
          </w:rPr>
          <w:t>Týmto dňom sa žiadateľ stáva prijímateľom a vzniká mu aj právny nárok na poskytnutie príspevku.</w:t>
        </w:r>
      </w:ins>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F64529">
        <w:rPr>
          <w:rFonts w:asciiTheme="minorHAnsi" w:eastAsiaTheme="minorHAnsi" w:hAnsiTheme="minorHAnsi" w:cstheme="minorHAnsi"/>
          <w:b/>
          <w:bCs/>
          <w:color w:val="000000"/>
          <w:sz w:val="22"/>
          <w:szCs w:val="22"/>
          <w:lang w:eastAsia="en-US"/>
        </w:rPr>
        <w:t xml:space="preserve">poskytnúť RO OP TP súčinnosť </w:t>
      </w:r>
      <w:r w:rsidRPr="00F64529">
        <w:rPr>
          <w:rFonts w:asciiTheme="minorHAnsi" w:eastAsiaTheme="minorHAnsi" w:hAnsiTheme="minorHAnsi" w:cstheme="minorHAnsi"/>
          <w:color w:val="000000"/>
          <w:sz w:val="22"/>
          <w:szCs w:val="22"/>
          <w:lang w:eastAsia="en-US"/>
        </w:rPr>
        <w:t>v rozsahu potrebnom na</w:t>
      </w:r>
      <w:r w:rsidR="00992E46"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uzavretie zmluvy o NFP. </w:t>
      </w:r>
      <w:ins w:id="312" w:author="Šušlíková, Mária" w:date="2020-12-03T14:12:00Z">
        <w:r w:rsidR="005E337B" w:rsidRPr="00F64529">
          <w:rPr>
            <w:rFonts w:asciiTheme="minorHAnsi" w:hAnsiTheme="minorHAnsi" w:cstheme="minorHAnsi"/>
            <w:sz w:val="22"/>
            <w:szCs w:val="22"/>
            <w:rPrChange w:id="313" w:author="Šušlíková, Mária" w:date="2020-12-15T15:54:00Z">
              <w:rPr>
                <w:rFonts w:asciiTheme="minorHAnsi" w:hAnsiTheme="minorHAnsi"/>
              </w:rPr>
            </w:rPrChange>
          </w:rPr>
          <w:t>V prípade, ak je prijímateľ a RO OP TP tá istá osoba</w:t>
        </w:r>
        <w:r w:rsidR="005E337B" w:rsidRPr="00F64529">
          <w:rPr>
            <w:rFonts w:asciiTheme="minorHAnsi" w:hAnsiTheme="minorHAnsi" w:cstheme="minorHAnsi"/>
            <w:sz w:val="22"/>
            <w:szCs w:val="22"/>
            <w:rPrChange w:id="314" w:author="Šušlíková, Mária" w:date="2020-12-15T15:54:00Z">
              <w:rPr/>
            </w:rPrChange>
          </w:rPr>
          <w:t xml:space="preserve">, žiadateľ je povinný </w:t>
        </w:r>
        <w:r w:rsidR="005E337B" w:rsidRPr="00F64529">
          <w:rPr>
            <w:rFonts w:asciiTheme="minorHAnsi" w:hAnsiTheme="minorHAnsi" w:cstheme="minorHAnsi"/>
            <w:b/>
            <w:sz w:val="22"/>
            <w:szCs w:val="22"/>
            <w:rPrChange w:id="315" w:author="Šušlíková, Mária" w:date="2020-12-15T15:54:00Z">
              <w:rPr>
                <w:b/>
              </w:rPr>
            </w:rPrChange>
          </w:rPr>
          <w:t xml:space="preserve">poskytnúť RO OP TP súčinnosť </w:t>
        </w:r>
        <w:r w:rsidR="005E337B" w:rsidRPr="00F64529">
          <w:rPr>
            <w:rFonts w:asciiTheme="minorHAnsi" w:hAnsiTheme="minorHAnsi" w:cstheme="minorHAnsi"/>
            <w:sz w:val="22"/>
            <w:szCs w:val="22"/>
            <w:rPrChange w:id="316" w:author="Šušlíková, Mária" w:date="2020-12-15T15:54:00Z">
              <w:rPr/>
            </w:rPrChange>
          </w:rPr>
          <w:t>v rozsahu potrebnom na vydanie rozhodnutia o schválení ŽoNFP. Práva a povinnosti poskytovateľa a prijímateľa sú upravené v prílohe rozhodnutia o schválení ŽoNFP.</w:t>
        </w:r>
      </w:ins>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w:t>
      </w:r>
      <w:del w:id="317" w:author="Šušlíková, Mária" w:date="2020-12-03T14:12:00Z">
        <w:r w:rsidRPr="00D60320" w:rsidDel="005E337B">
          <w:rPr>
            <w:rFonts w:asciiTheme="minorHAnsi" w:eastAsiaTheme="minorHAnsi" w:hAnsiTheme="minorHAnsi" w:cstheme="minorHAnsi"/>
            <w:color w:val="000000"/>
            <w:sz w:val="22"/>
            <w:szCs w:val="22"/>
            <w:lang w:eastAsia="en-US"/>
          </w:rPr>
          <w:delText xml:space="preserve">písomný </w:delText>
        </w:r>
      </w:del>
      <w:r w:rsidRPr="00D60320">
        <w:rPr>
          <w:rFonts w:asciiTheme="minorHAnsi" w:eastAsiaTheme="minorHAnsi" w:hAnsiTheme="minorHAnsi" w:cstheme="minorHAnsi"/>
          <w:color w:val="000000"/>
          <w:sz w:val="22"/>
          <w:szCs w:val="22"/>
          <w:lang w:eastAsia="en-US"/>
        </w:rPr>
        <w:t xml:space="preserve">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5E337B" w:rsidRDefault="003F2A48" w:rsidP="00F61C6E">
      <w:pPr>
        <w:autoSpaceDE w:val="0"/>
        <w:autoSpaceDN w:val="0"/>
        <w:adjustRightInd w:val="0"/>
        <w:spacing w:before="120" w:after="120"/>
        <w:ind w:left="672" w:hanging="246"/>
        <w:jc w:val="both"/>
        <w:rPr>
          <w:ins w:id="318" w:author="Šušlíková, Mária" w:date="2020-12-03T14:12:00Z"/>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319" w:author="Šušlíková, Mária" w:date="2020-12-15T15:54:00Z">
          <w:pPr>
            <w:autoSpaceDE w:val="0"/>
            <w:autoSpaceDN w:val="0"/>
            <w:adjustRightInd w:val="0"/>
            <w:spacing w:before="120" w:after="120"/>
            <w:ind w:left="672" w:hanging="246"/>
            <w:jc w:val="both"/>
          </w:pPr>
        </w:pPrChange>
      </w:pPr>
      <w:r w:rsidRPr="005D01A7">
        <w:rPr>
          <w:rFonts w:asciiTheme="minorHAnsi" w:eastAsiaTheme="minorHAnsi" w:hAnsiTheme="minorHAnsi" w:cstheme="minorHAnsi"/>
          <w:color w:val="000000"/>
          <w:sz w:val="22"/>
          <w:szCs w:val="22"/>
          <w:lang w:eastAsia="en-US"/>
        </w:rPr>
        <w:t xml:space="preserve">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Vzor zmluvy o NFP </w:t>
      </w:r>
      <w:ins w:id="320" w:author="Šušlíková, Mária" w:date="2020-12-03T14:13:00Z">
        <w:r w:rsidR="005E337B" w:rsidRPr="00F64529">
          <w:rPr>
            <w:rFonts w:asciiTheme="minorHAnsi" w:eastAsiaTheme="minorHAnsi" w:hAnsiTheme="minorHAnsi" w:cstheme="minorHAnsi"/>
            <w:color w:val="000000"/>
            <w:sz w:val="22"/>
            <w:szCs w:val="22"/>
            <w:lang w:eastAsia="en-US"/>
          </w:rPr>
          <w:t xml:space="preserve">ako </w:t>
        </w:r>
        <w:r w:rsidR="005E337B" w:rsidRPr="00F64529">
          <w:rPr>
            <w:rFonts w:asciiTheme="minorHAnsi" w:hAnsiTheme="minorHAnsi" w:cstheme="minorHAnsi"/>
            <w:sz w:val="22"/>
            <w:szCs w:val="22"/>
            <w:rPrChange w:id="321" w:author="Šušlíková, Mária" w:date="2020-12-15T15:54:00Z">
              <w:rPr>
                <w:rFonts w:asciiTheme="minorHAnsi" w:hAnsiTheme="minorHAnsi"/>
              </w:rPr>
            </w:rPrChange>
          </w:rPr>
          <w:t>aj rozhodnutia o schválení ŽoNFP (v prípade, ak je prijím</w:t>
        </w:r>
        <w:r w:rsidR="00775751" w:rsidRPr="00F64529">
          <w:rPr>
            <w:rFonts w:asciiTheme="minorHAnsi" w:hAnsiTheme="minorHAnsi" w:cstheme="minorHAnsi"/>
            <w:sz w:val="22"/>
            <w:szCs w:val="22"/>
            <w:rPrChange w:id="322" w:author="Šušlíková, Mária" w:date="2020-12-15T15:54:00Z">
              <w:rPr>
                <w:rFonts w:asciiTheme="minorHAnsi" w:hAnsiTheme="minorHAnsi"/>
              </w:rPr>
            </w:rPrChange>
          </w:rPr>
          <w:t xml:space="preserve">ateľ a RO OP TP tá istá osoba) </w:t>
        </w:r>
        <w:r w:rsidR="005E337B" w:rsidRPr="00F64529">
          <w:rPr>
            <w:rFonts w:asciiTheme="minorHAnsi" w:hAnsiTheme="minorHAnsi" w:cstheme="minorHAnsi"/>
            <w:sz w:val="22"/>
            <w:szCs w:val="22"/>
            <w:rPrChange w:id="323" w:author="Šušlíková, Mária" w:date="2020-12-15T15:54:00Z">
              <w:rPr>
                <w:rFonts w:asciiTheme="minorHAnsi" w:hAnsiTheme="minorHAnsi"/>
              </w:rPr>
            </w:rPrChange>
          </w:rPr>
          <w:t>sú zverejnené</w:t>
        </w:r>
        <w:r w:rsidR="005E337B" w:rsidRPr="00F64529" w:rsidDel="005E337B">
          <w:rPr>
            <w:rFonts w:asciiTheme="minorHAnsi" w:eastAsiaTheme="minorHAnsi" w:hAnsiTheme="minorHAnsi" w:cstheme="minorHAnsi"/>
            <w:color w:val="000000"/>
            <w:sz w:val="22"/>
            <w:szCs w:val="22"/>
            <w:lang w:eastAsia="en-US"/>
          </w:rPr>
          <w:t xml:space="preserve"> </w:t>
        </w:r>
      </w:ins>
      <w:del w:id="324" w:author="Šušlíková, Mária" w:date="2020-12-03T14:13:00Z">
        <w:r w:rsidR="00FB4A6D" w:rsidRPr="00F64529" w:rsidDel="005E337B">
          <w:rPr>
            <w:rFonts w:asciiTheme="minorHAnsi" w:eastAsiaTheme="minorHAnsi" w:hAnsiTheme="minorHAnsi" w:cstheme="minorHAnsi"/>
            <w:color w:val="000000"/>
            <w:sz w:val="22"/>
            <w:szCs w:val="22"/>
            <w:lang w:eastAsia="en-US"/>
          </w:rPr>
          <w:delText>je</w:delText>
        </w:r>
        <w:r w:rsidRPr="00F64529" w:rsidDel="005E337B">
          <w:rPr>
            <w:rFonts w:asciiTheme="minorHAnsi" w:eastAsiaTheme="minorHAnsi" w:hAnsiTheme="minorHAnsi" w:cstheme="minorHAnsi"/>
            <w:color w:val="000000"/>
            <w:sz w:val="22"/>
            <w:szCs w:val="22"/>
            <w:lang w:eastAsia="en-US"/>
          </w:rPr>
          <w:delText xml:space="preserve"> </w:delText>
        </w:r>
        <w:r w:rsidR="00FB4A6D" w:rsidRPr="00F64529" w:rsidDel="005E337B">
          <w:rPr>
            <w:rFonts w:asciiTheme="minorHAnsi" w:eastAsiaTheme="minorHAnsi" w:hAnsiTheme="minorHAnsi" w:cstheme="minorHAnsi"/>
            <w:color w:val="000000"/>
            <w:sz w:val="22"/>
            <w:szCs w:val="22"/>
            <w:lang w:eastAsia="en-US"/>
          </w:rPr>
          <w:delText xml:space="preserve">zverejnený </w:delText>
        </w:r>
      </w:del>
      <w:r w:rsidRPr="00F64529">
        <w:rPr>
          <w:rFonts w:asciiTheme="minorHAnsi" w:eastAsiaTheme="minorHAnsi" w:hAnsiTheme="minorHAnsi" w:cstheme="minorHAnsi"/>
          <w:color w:val="000000"/>
          <w:sz w:val="22"/>
          <w:szCs w:val="22"/>
          <w:lang w:eastAsia="en-US"/>
        </w:rPr>
        <w:t xml:space="preserve">na webovom sídle RO OP TP </w:t>
      </w:r>
      <w:r w:rsidR="00F64529" w:rsidRPr="00F64529">
        <w:rPr>
          <w:rFonts w:asciiTheme="minorHAnsi" w:hAnsiTheme="minorHAnsi" w:cstheme="minorHAnsi"/>
          <w:sz w:val="22"/>
          <w:szCs w:val="22"/>
          <w:rPrChange w:id="325" w:author="Šušlíková, Mária" w:date="2020-12-15T15:54:00Z">
            <w:rPr/>
          </w:rPrChange>
        </w:rPr>
        <w:fldChar w:fldCharType="begin"/>
      </w:r>
      <w:r w:rsidR="00F64529" w:rsidRPr="00F64529">
        <w:rPr>
          <w:rFonts w:asciiTheme="minorHAnsi" w:hAnsiTheme="minorHAnsi" w:cstheme="minorHAnsi"/>
          <w:sz w:val="22"/>
          <w:szCs w:val="22"/>
          <w:rPrChange w:id="326" w:author="Šušlíková, Mária" w:date="2020-12-15T15:54:00Z">
            <w:rPr/>
          </w:rPrChange>
        </w:rPr>
        <w:instrText xml:space="preserve"> HYPERLINK "http://www.optp.vlada.gov.sk/ine-dokumenty/" </w:instrText>
      </w:r>
      <w:r w:rsidR="00F64529" w:rsidRPr="00F64529">
        <w:rPr>
          <w:rFonts w:asciiTheme="minorHAnsi" w:hAnsiTheme="minorHAnsi" w:cstheme="minorHAnsi"/>
          <w:sz w:val="22"/>
          <w:szCs w:val="22"/>
          <w:rPrChange w:id="327" w:author="Šušlíková, Mária" w:date="2020-12-15T15:54:00Z">
            <w:rPr>
              <w:rStyle w:val="Hypertextovprepojenie"/>
              <w:rFonts w:asciiTheme="minorHAnsi" w:eastAsiaTheme="minorHAnsi" w:hAnsiTheme="minorHAnsi" w:cstheme="minorHAnsi"/>
              <w:sz w:val="22"/>
              <w:szCs w:val="22"/>
              <w:lang w:eastAsia="en-US"/>
            </w:rPr>
          </w:rPrChange>
        </w:rPr>
        <w:fldChar w:fldCharType="separate"/>
      </w:r>
      <w:r w:rsidR="007775EB" w:rsidRPr="00F64529">
        <w:rPr>
          <w:rStyle w:val="Hypertextovprepojenie"/>
          <w:rFonts w:asciiTheme="minorHAnsi" w:eastAsiaTheme="minorHAnsi" w:hAnsiTheme="minorHAnsi" w:cstheme="minorHAnsi"/>
          <w:sz w:val="22"/>
          <w:szCs w:val="22"/>
          <w:lang w:eastAsia="en-US"/>
        </w:rPr>
        <w:t>http://www.optp.vlada.gov.sk/ine-dokumenty/</w:t>
      </w:r>
      <w:r w:rsidR="00F64529" w:rsidRPr="00F64529">
        <w:rPr>
          <w:rStyle w:val="Hypertextovprepojenie"/>
          <w:rFonts w:asciiTheme="minorHAnsi" w:eastAsiaTheme="minorHAnsi" w:hAnsiTheme="minorHAnsi" w:cstheme="minorHAnsi"/>
          <w:sz w:val="22"/>
          <w:szCs w:val="22"/>
          <w:lang w:eastAsia="en-US"/>
          <w:rPrChange w:id="328" w:author="Šušlíková, Mária" w:date="2020-12-15T15:54:00Z">
            <w:rPr>
              <w:rStyle w:val="Hypertextovprepojenie"/>
              <w:rFonts w:asciiTheme="minorHAnsi" w:eastAsiaTheme="minorHAnsi" w:hAnsiTheme="minorHAnsi" w:cstheme="minorHAnsi"/>
              <w:sz w:val="22"/>
              <w:szCs w:val="22"/>
              <w:lang w:eastAsia="en-US"/>
            </w:rPr>
          </w:rPrChange>
        </w:rPr>
        <w:fldChar w:fldCharType="end"/>
      </w:r>
      <w:r w:rsidR="00FB4A6D" w:rsidRPr="00F64529">
        <w:rPr>
          <w:rFonts w:asciiTheme="minorHAnsi" w:eastAsiaTheme="minorHAnsi" w:hAnsiTheme="minorHAnsi" w:cstheme="minorHAnsi"/>
          <w:color w:val="000000"/>
          <w:sz w:val="22"/>
          <w:szCs w:val="22"/>
          <w:lang w:eastAsia="en-US"/>
        </w:rPr>
        <w:t>.</w:t>
      </w:r>
      <w:r w:rsidRPr="00F64529">
        <w:rPr>
          <w:rFonts w:asciiTheme="minorHAnsi" w:eastAsiaTheme="minorHAnsi" w:hAnsiTheme="minorHAnsi" w:cstheme="minorHAnsi"/>
          <w:color w:val="000000"/>
          <w:sz w:val="22"/>
          <w:szCs w:val="22"/>
          <w:lang w:eastAsia="en-US"/>
        </w:rPr>
        <w:t xml:space="preserve"> V prípade zmeny vzoru zmluvy o NFP</w:t>
      </w:r>
      <w:ins w:id="329" w:author="Šušlíková, Mária" w:date="2020-12-03T14:14:00Z">
        <w:r w:rsidR="005E337B" w:rsidRPr="00F64529">
          <w:rPr>
            <w:rFonts w:asciiTheme="minorHAnsi" w:hAnsiTheme="minorHAnsi" w:cstheme="minorHAnsi"/>
            <w:sz w:val="22"/>
            <w:szCs w:val="22"/>
            <w:rPrChange w:id="330" w:author="Šušlíková, Mária" w:date="2020-12-15T15:54:00Z">
              <w:rPr>
                <w:rFonts w:asciiTheme="minorHAnsi" w:hAnsiTheme="minorHAnsi"/>
              </w:rPr>
            </w:rPrChange>
          </w:rPr>
          <w:t>/ rozhodnutia o schválení ŽoNFP zverejnených</w:t>
        </w:r>
      </w:ins>
      <w:del w:id="331" w:author="Šušlíková, Mária" w:date="2020-12-03T14:14:00Z">
        <w:r w:rsidRPr="00F64529" w:rsidDel="005E337B">
          <w:rPr>
            <w:rFonts w:asciiTheme="minorHAnsi" w:eastAsiaTheme="minorHAnsi" w:hAnsiTheme="minorHAnsi" w:cstheme="minorHAnsi"/>
            <w:color w:val="000000"/>
            <w:sz w:val="22"/>
            <w:szCs w:val="22"/>
            <w:lang w:eastAsia="en-US"/>
          </w:rPr>
          <w:delText xml:space="preserve"> </w:delText>
        </w:r>
        <w:r w:rsidR="00FB4A6D" w:rsidRPr="00F64529" w:rsidDel="005E337B">
          <w:rPr>
            <w:rFonts w:asciiTheme="minorHAnsi" w:eastAsiaTheme="minorHAnsi" w:hAnsiTheme="minorHAnsi" w:cstheme="minorHAnsi"/>
            <w:color w:val="000000"/>
            <w:sz w:val="22"/>
            <w:szCs w:val="22"/>
            <w:lang w:eastAsia="en-US"/>
          </w:rPr>
          <w:delText xml:space="preserve">zverejneného </w:delText>
        </w:r>
      </w:del>
      <w:ins w:id="332" w:author="Šušlíková, Mária" w:date="2020-12-03T14:14:00Z">
        <w:r w:rsidR="005E337B" w:rsidRPr="00F64529">
          <w:rPr>
            <w:rFonts w:asciiTheme="minorHAnsi" w:eastAsiaTheme="minorHAnsi" w:hAnsiTheme="minorHAnsi" w:cstheme="minorHAnsi"/>
            <w:color w:val="000000"/>
            <w:sz w:val="22"/>
            <w:szCs w:val="22"/>
            <w:lang w:eastAsia="en-US"/>
          </w:rPr>
          <w:t xml:space="preserve"> </w:t>
        </w:r>
      </w:ins>
      <w:r w:rsidRPr="00F64529">
        <w:rPr>
          <w:rFonts w:asciiTheme="minorHAnsi" w:eastAsiaTheme="minorHAnsi" w:hAnsiTheme="minorHAnsi" w:cstheme="minorHAnsi"/>
          <w:color w:val="000000"/>
          <w:sz w:val="22"/>
          <w:szCs w:val="22"/>
          <w:lang w:eastAsia="en-US"/>
        </w:rPr>
        <w:t xml:space="preserve">na webovom sídle RO OP TP, </w:t>
      </w:r>
      <w:r w:rsidR="00FB4A6D" w:rsidRPr="00F64529">
        <w:rPr>
          <w:rFonts w:asciiTheme="minorHAnsi" w:eastAsiaTheme="minorHAnsi" w:hAnsiTheme="minorHAnsi" w:cstheme="minorHAnsi"/>
          <w:color w:val="000000"/>
          <w:sz w:val="22"/>
          <w:szCs w:val="22"/>
          <w:lang w:eastAsia="en-US"/>
        </w:rPr>
        <w:t>ktor</w:t>
      </w:r>
      <w:del w:id="333" w:author="Šušlíková, Mária" w:date="2020-12-03T14:14:00Z">
        <w:r w:rsidR="00FB4A6D" w:rsidRPr="00F64529" w:rsidDel="005E337B">
          <w:rPr>
            <w:rFonts w:asciiTheme="minorHAnsi" w:eastAsiaTheme="minorHAnsi" w:hAnsiTheme="minorHAnsi" w:cstheme="minorHAnsi"/>
            <w:color w:val="000000"/>
            <w:sz w:val="22"/>
            <w:szCs w:val="22"/>
            <w:lang w:eastAsia="en-US"/>
          </w:rPr>
          <w:delText>ý</w:delText>
        </w:r>
      </w:del>
      <w:ins w:id="334" w:author="Šušlíková, Mária" w:date="2020-12-03T14:14:00Z">
        <w:r w:rsidR="005E337B" w:rsidRPr="00F64529">
          <w:rPr>
            <w:rFonts w:asciiTheme="minorHAnsi" w:eastAsiaTheme="minorHAnsi" w:hAnsiTheme="minorHAnsi" w:cstheme="minorHAnsi"/>
            <w:color w:val="000000"/>
            <w:sz w:val="22"/>
            <w:szCs w:val="22"/>
            <w:lang w:eastAsia="en-US"/>
          </w:rPr>
          <w:t>é</w:t>
        </w:r>
      </w:ins>
      <w:r w:rsidR="00FB4A6D" w:rsidRPr="00F64529">
        <w:rPr>
          <w:rFonts w:asciiTheme="minorHAnsi" w:eastAsiaTheme="minorHAnsi" w:hAnsiTheme="minorHAnsi" w:cstheme="minorHAnsi"/>
          <w:color w:val="000000"/>
          <w:sz w:val="22"/>
          <w:szCs w:val="22"/>
          <w:lang w:eastAsia="en-US"/>
        </w:rPr>
        <w:t xml:space="preserve"> </w:t>
      </w:r>
      <w:r w:rsidRPr="00F64529">
        <w:rPr>
          <w:rFonts w:asciiTheme="minorHAnsi" w:eastAsiaTheme="minorHAnsi" w:hAnsiTheme="minorHAnsi" w:cstheme="minorHAnsi"/>
          <w:color w:val="000000"/>
          <w:sz w:val="22"/>
          <w:szCs w:val="22"/>
          <w:lang w:eastAsia="en-US"/>
        </w:rPr>
        <w:t xml:space="preserve">nie </w:t>
      </w:r>
      <w:del w:id="335" w:author="Šušlíková, Mária" w:date="2020-12-03T14:14:00Z">
        <w:r w:rsidR="00654DDD" w:rsidRPr="00F64529" w:rsidDel="005E337B">
          <w:rPr>
            <w:rFonts w:asciiTheme="minorHAnsi" w:eastAsiaTheme="minorHAnsi" w:hAnsiTheme="minorHAnsi" w:cstheme="minorHAnsi"/>
            <w:color w:val="000000"/>
            <w:sz w:val="22"/>
            <w:szCs w:val="22"/>
            <w:lang w:eastAsia="en-US"/>
          </w:rPr>
          <w:delText xml:space="preserve">je </w:delText>
        </w:r>
      </w:del>
      <w:ins w:id="336" w:author="Šušlíková, Mária" w:date="2020-12-03T14:14:00Z">
        <w:r w:rsidR="005E337B" w:rsidRPr="00F64529">
          <w:rPr>
            <w:rFonts w:asciiTheme="minorHAnsi" w:eastAsiaTheme="minorHAnsi" w:hAnsiTheme="minorHAnsi" w:cstheme="minorHAnsi"/>
            <w:color w:val="000000"/>
            <w:sz w:val="22"/>
            <w:szCs w:val="22"/>
            <w:lang w:eastAsia="en-US"/>
          </w:rPr>
          <w:t>s</w:t>
        </w:r>
      </w:ins>
      <w:ins w:id="337" w:author="Šušlíková, Mária" w:date="2020-12-03T14:15:00Z">
        <w:r w:rsidR="005E337B" w:rsidRPr="00F64529">
          <w:rPr>
            <w:rFonts w:asciiTheme="minorHAnsi" w:eastAsiaTheme="minorHAnsi" w:hAnsiTheme="minorHAnsi" w:cstheme="minorHAnsi"/>
            <w:color w:val="000000"/>
            <w:sz w:val="22"/>
            <w:szCs w:val="22"/>
            <w:lang w:eastAsia="en-US"/>
          </w:rPr>
          <w:t>ú</w:t>
        </w:r>
      </w:ins>
      <w:ins w:id="338" w:author="Šušlíková, Mária" w:date="2020-12-03T14:14:00Z">
        <w:r w:rsidR="005E337B" w:rsidRPr="00F64529">
          <w:rPr>
            <w:rFonts w:asciiTheme="minorHAnsi" w:eastAsiaTheme="minorHAnsi" w:hAnsiTheme="minorHAnsi" w:cstheme="minorHAnsi"/>
            <w:color w:val="000000"/>
            <w:sz w:val="22"/>
            <w:szCs w:val="22"/>
            <w:lang w:eastAsia="en-US"/>
          </w:rPr>
          <w:t xml:space="preserve"> </w:t>
        </w:r>
      </w:ins>
      <w:r w:rsidRPr="00F64529">
        <w:rPr>
          <w:rFonts w:asciiTheme="minorHAnsi" w:eastAsiaTheme="minorHAnsi" w:hAnsiTheme="minorHAnsi" w:cstheme="minorHAnsi"/>
          <w:color w:val="000000"/>
          <w:sz w:val="22"/>
          <w:szCs w:val="22"/>
          <w:lang w:eastAsia="en-US"/>
        </w:rPr>
        <w:t>prílohou vyzvania, RO</w:t>
      </w:r>
      <w:r w:rsidR="005805F5" w:rsidRPr="00F64529">
        <w:rPr>
          <w:rFonts w:asciiTheme="minorHAnsi" w:eastAsiaTheme="minorHAnsi" w:hAnsiTheme="minorHAnsi" w:cstheme="minorHAnsi"/>
          <w:color w:val="000000"/>
          <w:sz w:val="22"/>
          <w:szCs w:val="22"/>
          <w:lang w:eastAsia="en-US"/>
        </w:rPr>
        <w:t xml:space="preserve"> OP TP</w:t>
      </w:r>
      <w:r w:rsidRPr="00F64529">
        <w:rPr>
          <w:rFonts w:asciiTheme="minorHAnsi" w:eastAsiaTheme="minorHAnsi" w:hAnsiTheme="minorHAnsi" w:cstheme="minorHAnsi"/>
          <w:color w:val="000000"/>
          <w:sz w:val="22"/>
          <w:szCs w:val="22"/>
          <w:lang w:eastAsia="en-US"/>
        </w:rPr>
        <w:t xml:space="preserve"> nahradí </w:t>
      </w:r>
      <w:r w:rsidR="00FB4A6D" w:rsidRPr="00F64529">
        <w:rPr>
          <w:rFonts w:asciiTheme="minorHAnsi" w:eastAsiaTheme="minorHAnsi" w:hAnsiTheme="minorHAnsi" w:cstheme="minorHAnsi"/>
          <w:color w:val="000000"/>
          <w:sz w:val="22"/>
          <w:szCs w:val="22"/>
          <w:lang w:eastAsia="en-US"/>
        </w:rPr>
        <w:t xml:space="preserve">zverejnený </w:t>
      </w:r>
      <w:r w:rsidRPr="00F64529">
        <w:rPr>
          <w:rFonts w:asciiTheme="minorHAnsi" w:eastAsiaTheme="minorHAnsi" w:hAnsiTheme="minorHAnsi" w:cstheme="minorHAnsi"/>
          <w:color w:val="000000"/>
          <w:sz w:val="22"/>
          <w:szCs w:val="22"/>
          <w:lang w:eastAsia="en-US"/>
        </w:rPr>
        <w:t>vzor novou verziou. Predchádzajúce verzie sú dostupné v</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archíve s</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 xml:space="preserve">o elektronickej podobe výkonu pôsobnosti orgánov verejnej moci </w:t>
      </w:r>
      <w:r w:rsidR="009C2C8A" w:rsidRPr="006C619D">
        <w:rPr>
          <w:rFonts w:asciiTheme="minorHAnsi" w:eastAsiaTheme="minorHAnsi" w:hAnsiTheme="minorHAnsi" w:cstheme="minorHAnsi"/>
          <w:color w:val="000000"/>
          <w:sz w:val="22"/>
          <w:szCs w:val="22"/>
          <w:lang w:eastAsia="en-US"/>
        </w:rPr>
        <w:lastRenderedPageBreak/>
        <w:t>a o zmene a doplnení niektorých zákonov (zákon o e-Governmente)</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F64529">
        <w:rPr>
          <w:rFonts w:asciiTheme="minorHAnsi" w:eastAsiaTheme="minorHAnsi" w:hAnsiTheme="minorHAnsi" w:cstheme="minorHAnsi"/>
          <w:color w:val="000000"/>
          <w:sz w:val="22"/>
          <w:szCs w:val="22"/>
          <w:lang w:eastAsia="en-US"/>
        </w:rPr>
        <w:t xml:space="preserve">Uzatvorenie zmluvy </w:t>
      </w:r>
      <w:r w:rsidR="00DE59B8" w:rsidRPr="00F64529">
        <w:rPr>
          <w:rFonts w:asciiTheme="minorHAnsi" w:eastAsiaTheme="minorHAnsi" w:hAnsiTheme="minorHAnsi" w:cstheme="minorHAnsi"/>
          <w:color w:val="000000"/>
          <w:sz w:val="22"/>
          <w:szCs w:val="22"/>
          <w:lang w:eastAsia="en-US"/>
        </w:rPr>
        <w:t xml:space="preserve">o NFP </w:t>
      </w:r>
      <w:r w:rsidR="009C2C8A" w:rsidRPr="00F64529">
        <w:rPr>
          <w:rFonts w:asciiTheme="minorHAnsi" w:eastAsiaTheme="minorHAnsi" w:hAnsiTheme="minorHAnsi" w:cstheme="minorHAnsi"/>
          <w:color w:val="000000"/>
          <w:sz w:val="22"/>
          <w:szCs w:val="22"/>
          <w:lang w:eastAsia="en-US"/>
        </w:rPr>
        <w:t>v</w:t>
      </w:r>
      <w:r w:rsidR="00654DDD" w:rsidRPr="00F64529">
        <w:rPr>
          <w:rFonts w:asciiTheme="minorHAnsi" w:eastAsiaTheme="minorHAnsi" w:hAnsiTheme="minorHAnsi" w:cstheme="minorHAnsi"/>
          <w:color w:val="000000"/>
          <w:sz w:val="22"/>
          <w:szCs w:val="22"/>
          <w:lang w:eastAsia="en-US"/>
        </w:rPr>
        <w:t> elektronickej podobe sa rovnako vzťahuj</w:t>
      </w:r>
      <w:r w:rsidR="009C2C8A" w:rsidRPr="00F64529">
        <w:rPr>
          <w:rFonts w:asciiTheme="minorHAnsi" w:eastAsiaTheme="minorHAnsi" w:hAnsiTheme="minorHAnsi" w:cstheme="minorHAnsi"/>
          <w:color w:val="000000"/>
          <w:sz w:val="22"/>
          <w:szCs w:val="22"/>
          <w:lang w:eastAsia="en-US"/>
        </w:rPr>
        <w:t>e</w:t>
      </w:r>
      <w:r w:rsidR="00654DDD" w:rsidRPr="00F64529">
        <w:rPr>
          <w:rFonts w:asciiTheme="minorHAnsi" w:eastAsiaTheme="minorHAnsi" w:hAnsiTheme="minorHAnsi" w:cstheme="minorHAnsi"/>
          <w:color w:val="000000"/>
          <w:sz w:val="22"/>
          <w:szCs w:val="22"/>
          <w:lang w:eastAsia="en-US"/>
        </w:rPr>
        <w:t xml:space="preserve"> aj na uzavretie každého dodatku k </w:t>
      </w:r>
      <w:r w:rsidR="00DE59B8" w:rsidRPr="00F64529">
        <w:rPr>
          <w:rFonts w:asciiTheme="minorHAnsi" w:eastAsiaTheme="minorHAnsi" w:hAnsiTheme="minorHAnsi" w:cstheme="minorHAnsi"/>
          <w:color w:val="000000"/>
          <w:sz w:val="22"/>
          <w:szCs w:val="22"/>
          <w:lang w:eastAsia="en-US"/>
        </w:rPr>
        <w:t>z</w:t>
      </w:r>
      <w:r w:rsidR="00654DDD" w:rsidRPr="00F64529">
        <w:rPr>
          <w:rFonts w:asciiTheme="minorHAnsi" w:eastAsiaTheme="minorHAnsi" w:hAnsiTheme="minorHAnsi" w:cstheme="minorHAnsi"/>
          <w:color w:val="000000"/>
          <w:sz w:val="22"/>
          <w:szCs w:val="22"/>
          <w:lang w:eastAsia="en-US"/>
        </w:rPr>
        <w:t xml:space="preserve">mluve o NFP. </w:t>
      </w:r>
      <w:r w:rsidR="002D24D7" w:rsidRPr="00F64529">
        <w:rPr>
          <w:rFonts w:asciiTheme="minorHAnsi" w:eastAsiaTheme="minorHAnsi" w:hAnsiTheme="minorHAnsi" w:cstheme="minorHAnsi"/>
          <w:color w:val="000000"/>
          <w:sz w:val="22"/>
          <w:szCs w:val="22"/>
          <w:lang w:eastAsia="en-US"/>
        </w:rPr>
        <w:t>V prípade elektronického podpisu zmluvy o NFP splnomocnenou osobou je súčasťou dokumentu zmluvy o NFP  aj Plnomocenstvo s uvedením čísla a dátumu Plnomocenstva.</w:t>
      </w:r>
      <w:ins w:id="339" w:author="Šušlíková, Mária" w:date="2020-12-03T14:47:00Z">
        <w:r w:rsidR="00A27110" w:rsidRPr="00F64529">
          <w:rPr>
            <w:rFonts w:asciiTheme="minorHAnsi" w:eastAsiaTheme="minorHAnsi" w:hAnsiTheme="minorHAnsi" w:cstheme="minorHAnsi"/>
            <w:color w:val="000000"/>
            <w:sz w:val="22"/>
            <w:szCs w:val="22"/>
            <w:lang w:eastAsia="en-US"/>
          </w:rPr>
          <w:t xml:space="preserve"> </w:t>
        </w:r>
        <w:r w:rsidR="00A27110" w:rsidRPr="00F64529">
          <w:rPr>
            <w:rFonts w:asciiTheme="minorHAnsi" w:hAnsiTheme="minorHAnsi" w:cstheme="minorHAnsi"/>
            <w:sz w:val="22"/>
            <w:szCs w:val="22"/>
            <w:rPrChange w:id="340" w:author="Šušlíková, Mária" w:date="2020-12-15T15:55:00Z">
              <w:rPr>
                <w:rFonts w:asciiTheme="minorHAnsi" w:hAnsiTheme="minorHAnsi"/>
              </w:rPr>
            </w:rPrChange>
          </w:rPr>
          <w:t xml:space="preserve">V prípade, ak je prijímateľ a RO OP TP tá istá osoba, je </w:t>
        </w:r>
        <w:r w:rsidR="00A27110" w:rsidRPr="00F64529">
          <w:rPr>
            <w:rFonts w:asciiTheme="minorHAnsi" w:hAnsiTheme="minorHAnsi" w:cstheme="minorHAnsi"/>
            <w:sz w:val="22"/>
            <w:szCs w:val="22"/>
            <w:rPrChange w:id="341" w:author="Šušlíková, Mária" w:date="2020-12-15T15:55:00Z">
              <w:rPr/>
            </w:rPrChange>
          </w:rPr>
          <w:t>rozhodnutie o schválení ŽoNFP vyhotovené v elektronickej podobe podpísané kvalifikovaným elektronickým podpisom (na základe kvalifikovaného certifikátu, mandátneho certifikátu).</w:t>
        </w:r>
      </w:ins>
    </w:p>
    <w:p w:rsidR="007F6A88" w:rsidRPr="00F64529" w:rsidRDefault="005632BA"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Iba v riadne odôvodnených prípadoch môže RO OP TP pristúpiť k podpisu zmluvy </w:t>
      </w:r>
      <w:r w:rsidR="00DE59B8" w:rsidRPr="00F64529">
        <w:rPr>
          <w:rFonts w:asciiTheme="minorHAnsi" w:eastAsiaTheme="minorHAnsi" w:hAnsiTheme="minorHAnsi" w:cstheme="minorHAnsi"/>
          <w:color w:val="000000"/>
          <w:sz w:val="22"/>
          <w:szCs w:val="22"/>
          <w:lang w:eastAsia="en-US"/>
        </w:rPr>
        <w:t xml:space="preserve">o NFP </w:t>
      </w:r>
      <w:r w:rsidRPr="00F64529">
        <w:rPr>
          <w:rFonts w:asciiTheme="minorHAnsi" w:eastAsiaTheme="minorHAnsi" w:hAnsiTheme="minorHAnsi" w:cstheme="minorHAnsi"/>
          <w:color w:val="000000"/>
          <w:sz w:val="22"/>
          <w:szCs w:val="22"/>
          <w:lang w:eastAsia="en-US"/>
        </w:rPr>
        <w:t>v </w:t>
      </w:r>
      <w:del w:id="342" w:author="Šušlíková, Mária" w:date="2020-12-03T14:48:00Z">
        <w:r w:rsidRPr="00F64529" w:rsidDel="00A27110">
          <w:rPr>
            <w:rFonts w:asciiTheme="minorHAnsi" w:eastAsiaTheme="minorHAnsi" w:hAnsiTheme="minorHAnsi" w:cstheme="minorHAnsi"/>
            <w:color w:val="000000"/>
            <w:sz w:val="22"/>
            <w:szCs w:val="22"/>
            <w:lang w:eastAsia="en-US"/>
          </w:rPr>
          <w:delText xml:space="preserve">tlačenej </w:delText>
        </w:r>
      </w:del>
      <w:ins w:id="343" w:author="Šušlíková, Mária" w:date="2020-12-03T14:48:00Z">
        <w:r w:rsidR="00A27110" w:rsidRPr="00F64529">
          <w:rPr>
            <w:rFonts w:asciiTheme="minorHAnsi" w:eastAsiaTheme="minorHAnsi" w:hAnsiTheme="minorHAnsi" w:cstheme="minorHAnsi"/>
            <w:color w:val="000000"/>
            <w:sz w:val="22"/>
            <w:szCs w:val="22"/>
            <w:lang w:eastAsia="en-US"/>
          </w:rPr>
          <w:t xml:space="preserve">písomnej </w:t>
        </w:r>
      </w:ins>
      <w:r w:rsidRPr="00F64529">
        <w:rPr>
          <w:rFonts w:asciiTheme="minorHAnsi" w:eastAsiaTheme="minorHAnsi" w:hAnsiTheme="minorHAnsi" w:cstheme="minorHAnsi"/>
          <w:color w:val="000000"/>
          <w:sz w:val="22"/>
          <w:szCs w:val="22"/>
          <w:lang w:eastAsia="en-US"/>
        </w:rPr>
        <w:t>forme</w:t>
      </w:r>
      <w:r w:rsidR="007F00E2" w:rsidRPr="00F64529">
        <w:rPr>
          <w:rFonts w:asciiTheme="minorHAnsi" w:eastAsiaTheme="minorHAnsi" w:hAnsiTheme="minorHAnsi" w:cstheme="minorHAnsi"/>
          <w:color w:val="000000"/>
          <w:sz w:val="22"/>
          <w:szCs w:val="22"/>
          <w:lang w:eastAsia="en-US"/>
        </w:rPr>
        <w:t xml:space="preserve">. V tomto prípade RO OP TP zašle žiadateľovi návrh na uzavretie zmluvy o NFP v minimálne </w:t>
      </w:r>
      <w:r w:rsidR="002D24D7" w:rsidRPr="00F64529">
        <w:rPr>
          <w:rFonts w:asciiTheme="minorHAnsi" w:eastAsiaTheme="minorHAnsi" w:hAnsiTheme="minorHAnsi" w:cstheme="minorHAnsi"/>
          <w:color w:val="000000"/>
          <w:sz w:val="22"/>
          <w:szCs w:val="22"/>
          <w:lang w:eastAsia="en-US"/>
        </w:rPr>
        <w:t xml:space="preserve">štyroch </w:t>
      </w:r>
      <w:r w:rsidR="007F00E2" w:rsidRPr="00F64529">
        <w:rPr>
          <w:rFonts w:asciiTheme="minorHAnsi" w:eastAsiaTheme="minorHAnsi" w:hAnsiTheme="minorHAnsi" w:cstheme="minorHAnsi"/>
          <w:color w:val="000000"/>
          <w:sz w:val="22"/>
          <w:szCs w:val="22"/>
          <w:lang w:eastAsia="en-US"/>
        </w:rPr>
        <w:t>rovnopisoch doporučenou poštou, alebo iným vhodným spôsobom bezodkladne po podpise štatutárnym orgánom.</w:t>
      </w:r>
      <w:r w:rsidRPr="00F64529">
        <w:rPr>
          <w:rFonts w:asciiTheme="minorHAnsi" w:eastAsiaTheme="minorHAnsi" w:hAnsiTheme="minorHAnsi" w:cstheme="minorHAnsi"/>
          <w:color w:val="000000"/>
          <w:sz w:val="22"/>
          <w:szCs w:val="22"/>
          <w:lang w:eastAsia="en-US"/>
        </w:rPr>
        <w:t xml:space="preserve">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 NFP (minimálne 5 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Návrh na uzavretie zmluvy o 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w:t>
      </w:r>
      <w:r w:rsidR="001B4049" w:rsidRPr="006C61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rsidR="00A27110" w:rsidRDefault="00DE59B8" w:rsidP="00F61C6E">
      <w:pPr>
        <w:spacing w:before="120" w:after="120"/>
        <w:jc w:val="both"/>
        <w:rPr>
          <w:ins w:id="344" w:author="Šušlíková, Mária" w:date="2020-12-03T14:49:00Z"/>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sz w:val="22"/>
          <w:szCs w:val="22"/>
        </w:rPr>
        <w:t xml:space="preserve">V prípade </w:t>
      </w:r>
      <w:del w:id="345" w:author="Šušlíková, Mária" w:date="2020-12-03T14:48:00Z">
        <w:r w:rsidRPr="006C619D" w:rsidDel="00A27110">
          <w:rPr>
            <w:rFonts w:asciiTheme="minorHAnsi" w:eastAsiaTheme="minorHAnsi" w:hAnsiTheme="minorHAnsi" w:cstheme="minorHAnsi"/>
            <w:sz w:val="22"/>
            <w:szCs w:val="22"/>
          </w:rPr>
          <w:delText xml:space="preserve">podpísania </w:delText>
        </w:r>
      </w:del>
      <w:ins w:id="346" w:author="Šušlíková, Mária" w:date="2020-12-03T14:48:00Z">
        <w:r w:rsidR="00A27110">
          <w:rPr>
            <w:rFonts w:asciiTheme="minorHAnsi" w:eastAsiaTheme="minorHAnsi" w:hAnsiTheme="minorHAnsi" w:cstheme="minorHAnsi"/>
            <w:sz w:val="22"/>
            <w:szCs w:val="22"/>
          </w:rPr>
          <w:t>písomnej formy</w:t>
        </w:r>
        <w:r w:rsidR="00A27110" w:rsidRPr="006C619D">
          <w:rPr>
            <w:rFonts w:asciiTheme="minorHAnsi" w:eastAsiaTheme="minorHAnsi" w:hAnsiTheme="minorHAnsi" w:cstheme="minorHAnsi"/>
            <w:sz w:val="22"/>
            <w:szCs w:val="22"/>
          </w:rPr>
          <w:t xml:space="preserve"> </w:t>
        </w:r>
      </w:ins>
      <w:r w:rsidRPr="006C619D">
        <w:rPr>
          <w:rFonts w:asciiTheme="minorHAnsi" w:eastAsiaTheme="minorHAnsi" w:hAnsiTheme="minorHAnsi" w:cstheme="minorHAnsi"/>
          <w:sz w:val="22"/>
          <w:szCs w:val="22"/>
        </w:rPr>
        <w:t>zmluvy o  NFP</w:t>
      </w:r>
      <w:del w:id="347" w:author="Šušlíková, Mária" w:date="2020-12-03T14:49:00Z">
        <w:r w:rsidRPr="006C619D" w:rsidDel="00A27110">
          <w:rPr>
            <w:rFonts w:asciiTheme="minorHAnsi" w:eastAsiaTheme="minorHAnsi" w:hAnsiTheme="minorHAnsi" w:cstheme="minorHAnsi"/>
            <w:sz w:val="22"/>
            <w:szCs w:val="22"/>
          </w:rPr>
          <w:delText xml:space="preserve"> v tlačenej podobe </w:delText>
        </w:r>
      </w:del>
      <w:ins w:id="348" w:author="Šušlíková, Mária" w:date="2020-12-03T14:49:00Z">
        <w:r w:rsidR="00A27110">
          <w:rPr>
            <w:rFonts w:asciiTheme="minorHAnsi" w:eastAsiaTheme="minorHAnsi" w:hAnsiTheme="minorHAnsi" w:cstheme="minorHAnsi"/>
            <w:sz w:val="22"/>
            <w:szCs w:val="22"/>
          </w:rPr>
          <w:t xml:space="preserve"> </w:t>
        </w:r>
      </w:ins>
      <w:r w:rsidRPr="006C619D">
        <w:rPr>
          <w:rFonts w:asciiTheme="minorHAnsi" w:eastAsiaTheme="minorHAnsi" w:hAnsiTheme="minorHAnsi" w:cstheme="minorHAnsi"/>
          <w:sz w:val="22"/>
          <w:szCs w:val="22"/>
        </w:rPr>
        <w:t xml:space="preserve">zasiela </w:t>
      </w:r>
      <w:r w:rsidRPr="006C619D">
        <w:rPr>
          <w:rFonts w:asciiTheme="minorHAnsi" w:eastAsiaTheme="minorHAnsi" w:hAnsiTheme="minorHAnsi" w:cstheme="minorHAnsi"/>
          <w:color w:val="000000"/>
          <w:sz w:val="22"/>
          <w:szCs w:val="22"/>
          <w:lang w:eastAsia="en-US"/>
        </w:rPr>
        <w:t>ž</w:t>
      </w:r>
      <w:r w:rsidR="003F2A48" w:rsidRPr="006C619D">
        <w:rPr>
          <w:rFonts w:asciiTheme="minorHAnsi" w:eastAsiaTheme="minorHAnsi" w:hAnsiTheme="minorHAnsi" w:cstheme="minorHAnsi"/>
          <w:color w:val="000000"/>
          <w:sz w:val="22"/>
          <w:szCs w:val="22"/>
          <w:lang w:eastAsia="en-US"/>
        </w:rPr>
        <w:t>iadateľ na RO OP TP</w:t>
      </w:r>
      <w:ins w:id="349" w:author="Šušlíková, Mária" w:date="2020-12-03T14:49:00Z">
        <w:r w:rsidR="00A27110">
          <w:rPr>
            <w:rFonts w:asciiTheme="minorHAnsi" w:eastAsiaTheme="minorHAnsi" w:hAnsiTheme="minorHAnsi" w:cstheme="minorHAnsi"/>
            <w:color w:val="000000"/>
            <w:sz w:val="22"/>
            <w:szCs w:val="22"/>
            <w:lang w:eastAsia="en-US"/>
          </w:rPr>
          <w:t xml:space="preserve"> </w:t>
        </w:r>
        <w:r w:rsidR="00A27110">
          <w:rPr>
            <w:rFonts w:asciiTheme="minorHAnsi" w:eastAsiaTheme="minorHAnsi" w:hAnsiTheme="minorHAnsi"/>
          </w:rPr>
          <w:t>minimálne tri rovnopisy prijatého návrhu na uzavretie zmluvy o NFP a tiež</w:t>
        </w:r>
      </w:ins>
      <w:del w:id="350" w:author="Šušlíková, Mária" w:date="2020-12-03T14:49:00Z">
        <w:r w:rsidR="003F2A48" w:rsidRPr="006C619D" w:rsidDel="00A27110">
          <w:rPr>
            <w:rFonts w:asciiTheme="minorHAnsi" w:eastAsiaTheme="minorHAnsi" w:hAnsiTheme="minorHAnsi" w:cstheme="minorHAnsi"/>
            <w:color w:val="000000"/>
            <w:sz w:val="22"/>
            <w:szCs w:val="22"/>
            <w:lang w:eastAsia="en-US"/>
          </w:rPr>
          <w:delText xml:space="preserve"> aj </w:delText>
        </w:r>
      </w:del>
      <w:ins w:id="351" w:author="Šušlíková, Mária" w:date="2020-12-03T14:49:00Z">
        <w:r w:rsidR="00A27110">
          <w:rPr>
            <w:rFonts w:asciiTheme="minorHAnsi" w:eastAsiaTheme="minorHAnsi" w:hAnsiTheme="minorHAnsi" w:cstheme="minorHAnsi"/>
            <w:color w:val="000000"/>
            <w:sz w:val="22"/>
            <w:szCs w:val="22"/>
            <w:lang w:eastAsia="en-US"/>
          </w:rPr>
          <w:t xml:space="preserve"> </w:t>
        </w:r>
      </w:ins>
      <w:r w:rsidR="003F2A48" w:rsidRPr="006C619D">
        <w:rPr>
          <w:rFonts w:asciiTheme="minorHAnsi" w:eastAsiaTheme="minorHAnsi" w:hAnsiTheme="minorHAnsi" w:cstheme="minorHAnsi"/>
          <w:color w:val="000000"/>
          <w:sz w:val="22"/>
          <w:szCs w:val="22"/>
          <w:lang w:eastAsia="en-US"/>
        </w:rPr>
        <w:t xml:space="preserve">podpisový vzor, prípadne aj splnomocnenie, v dvoch rovnopisoch (vzor podpisového vzoru je zverejnený pri zmluve o NFP na webovom sídle RO OP TP </w:t>
      </w:r>
      <w:hyperlink r:id="rId25"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Pr="006C619D">
        <w:rPr>
          <w:rFonts w:asciiTheme="minorHAnsi" w:eastAsiaTheme="minorHAnsi" w:hAnsiTheme="minorHAnsi" w:cstheme="minorHAnsi"/>
          <w:color w:val="000000"/>
          <w:sz w:val="22"/>
          <w:szCs w:val="22"/>
          <w:lang w:eastAsia="en-US"/>
        </w:rPr>
        <w:t>uzavretie zmluvy o NFP je dňom nadobudnutia platnosti a zároveň momentom uzavretia zmluvy</w:t>
      </w:r>
      <w:r w:rsidR="00DE59B8" w:rsidRPr="006C619D">
        <w:rPr>
          <w:rFonts w:asciiTheme="minorHAnsi" w:eastAsiaTheme="minorHAnsi" w:hAnsiTheme="minorHAnsi" w:cstheme="minorHAnsi"/>
          <w:color w:val="000000"/>
          <w:sz w:val="22"/>
          <w:szCs w:val="22"/>
          <w:lang w:eastAsia="en-US"/>
        </w:rPr>
        <w:t xml:space="preserve"> o NFP</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Default="003F2A48" w:rsidP="00F61C6E">
      <w:pPr>
        <w:autoSpaceDE w:val="0"/>
        <w:autoSpaceDN w:val="0"/>
        <w:adjustRightInd w:val="0"/>
        <w:spacing w:before="120" w:after="120"/>
        <w:jc w:val="both"/>
        <w:rPr>
          <w:ins w:id="352" w:author="Šušlíková, Mária" w:date="2020-12-03T14:51:00Z"/>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A27110" w:rsidRPr="00F64529" w:rsidRDefault="00A2711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ins w:id="353" w:author="Šušlíková, Mária" w:date="2020-12-03T14:51:00Z">
        <w:r w:rsidRPr="00F64529">
          <w:rPr>
            <w:rFonts w:asciiTheme="minorHAnsi" w:hAnsiTheme="minorHAnsi" w:cstheme="minorHAnsi"/>
            <w:sz w:val="22"/>
            <w:szCs w:val="22"/>
            <w:rPrChange w:id="354" w:author="Šušlíková, Mária" w:date="2020-12-15T15:55:00Z">
              <w:rPr>
                <w:rFonts w:asciiTheme="minorHAnsi" w:hAnsiTheme="minorHAnsi"/>
              </w:rPr>
            </w:rPrChange>
          </w:rPr>
          <w:t>Ak je prijímateľ a RO OP TP tá istá osoba, právny nárok na poskytnutie príspevku vzniká nadobudnutím právoplatnosti rozhodnutia</w:t>
        </w:r>
        <w:r w:rsidRPr="00F64529">
          <w:rPr>
            <w:rFonts w:asciiTheme="minorHAnsi" w:hAnsiTheme="minorHAnsi" w:cstheme="minorHAnsi"/>
            <w:sz w:val="22"/>
            <w:szCs w:val="22"/>
            <w:rPrChange w:id="355" w:author="Šušlíková, Mária" w:date="2020-12-15T15:55:00Z">
              <w:rPr/>
            </w:rPrChange>
          </w:rPr>
          <w:t xml:space="preserve">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ins>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ins w:id="356" w:author="Šušlíková, Mária" w:date="2020-12-15T15:55:00Z"/>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bookmarkStart w:id="357" w:name="_GoBack"/>
      <w:bookmarkEnd w:id="357"/>
      <w:r w:rsidRPr="005D01A7">
        <w:rPr>
          <w:rFonts w:asciiTheme="minorHAnsi" w:eastAsiaTheme="minorHAnsi" w:hAnsiTheme="minorHAnsi" w:cstheme="minorHAnsi"/>
          <w:b/>
          <w:bCs/>
          <w:color w:val="000000"/>
          <w:sz w:val="22"/>
          <w:szCs w:val="22"/>
          <w:u w:val="single"/>
          <w:lang w:eastAsia="en-US"/>
        </w:rPr>
        <w:lastRenderedPageBreak/>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ŽoNFP </w:t>
      </w:r>
      <w:r w:rsidRPr="005D01A7">
        <w:rPr>
          <w:rFonts w:asciiTheme="minorHAnsi" w:eastAsiaTheme="minorHAnsi" w:hAnsiTheme="minorHAnsi" w:cstheme="minorHAnsi"/>
          <w:b/>
          <w:bCs/>
          <w:color w:val="000000"/>
          <w:sz w:val="22"/>
          <w:szCs w:val="22"/>
          <w:lang w:eastAsia="en-US"/>
        </w:rPr>
        <w:t xml:space="preserve">zoznam schválených ŽoNFP,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B32790">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do 60 pracovných dní od skončenia rozhodovania o ŽoNFP zoznam neschválených ŽoNFP,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zmluvách, ktoré nadobudli účinnosť a o právoplatných rozhodnutiach o schválení </w:t>
      </w:r>
      <w:r w:rsidR="00EE5FC0">
        <w:rPr>
          <w:rFonts w:asciiTheme="minorHAnsi" w:eastAsiaTheme="minorHAnsi" w:hAnsiTheme="minorHAnsi" w:cstheme="minorHAnsi"/>
          <w:color w:val="000000"/>
          <w:sz w:val="22"/>
          <w:szCs w:val="22"/>
          <w:lang w:eastAsia="en-US"/>
        </w:rPr>
        <w:t xml:space="preserve">ŽoNFP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Default="00A45BED"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26" w:history="1">
        <w:r w:rsidRPr="005D01A7">
          <w:rPr>
            <w:rFonts w:asciiTheme="minorHAnsi" w:eastAsiaTheme="minorHAnsi" w:hAnsiTheme="minorHAnsi" w:cstheme="minorHAnsi"/>
            <w:color w:val="000000"/>
            <w:sz w:val="22"/>
            <w:szCs w:val="22"/>
            <w:lang w:eastAsia="en-US"/>
          </w:rPr>
          <w:t>www.itms2014.sk</w:t>
        </w:r>
      </w:hyperlink>
      <w:r w:rsidRPr="005D01A7">
        <w:rPr>
          <w:rFonts w:asciiTheme="minorHAnsi" w:eastAsiaTheme="minorHAnsi" w:hAnsiTheme="minorHAnsi" w:cstheme="minorHAnsi"/>
          <w:color w:val="000000"/>
          <w:sz w:val="22"/>
          <w:szCs w:val="22"/>
          <w:lang w:eastAsia="en-US"/>
        </w:rPr>
        <w:t>.</w:t>
      </w:r>
    </w:p>
    <w:p w:rsidR="00BC1666" w:rsidRPr="005D01A7" w:rsidDel="00F64529" w:rsidRDefault="00BC1666" w:rsidP="00F61C6E">
      <w:pPr>
        <w:autoSpaceDE w:val="0"/>
        <w:autoSpaceDN w:val="0"/>
        <w:adjustRightInd w:val="0"/>
        <w:spacing w:before="120" w:after="120"/>
        <w:jc w:val="both"/>
        <w:rPr>
          <w:del w:id="358" w:author="Šušlíková, Mária" w:date="2020-12-15T15:55:00Z"/>
          <w:rFonts w:asciiTheme="minorHAnsi" w:eastAsiaTheme="minorHAnsi" w:hAnsiTheme="minorHAnsi" w:cstheme="minorHAnsi"/>
          <w:b/>
          <w:bCs/>
          <w:color w:val="000000"/>
          <w:sz w:val="22"/>
          <w:szCs w:val="22"/>
          <w:u w:val="single"/>
          <w:lang w:eastAsia="en-US"/>
        </w:rPr>
      </w:pP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Default="0006785B" w:rsidP="00F61C6E">
      <w:pPr>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Change w:id="359">
          <w:tblGrid>
            <w:gridCol w:w="4606"/>
            <w:gridCol w:w="4606"/>
          </w:tblGrid>
        </w:tblGridChange>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Del="00D47548" w:rsidTr="003F2A48">
        <w:trPr>
          <w:del w:id="360" w:author="Šušlíková Mária" w:date="2020-12-02T09:23:00Z"/>
        </w:trPr>
        <w:tc>
          <w:tcPr>
            <w:tcW w:w="4606" w:type="dxa"/>
            <w:shd w:val="clear" w:color="auto" w:fill="002060"/>
            <w:vAlign w:val="center"/>
          </w:tcPr>
          <w:p w:rsidR="003F2A48" w:rsidRPr="005D01A7" w:rsidDel="00D47548" w:rsidRDefault="003F2A48" w:rsidP="00727285">
            <w:pPr>
              <w:spacing w:before="120" w:after="120"/>
              <w:jc w:val="center"/>
              <w:rPr>
                <w:del w:id="361" w:author="Šušlíková Mária" w:date="2020-12-02T09:23:00Z"/>
                <w:rFonts w:asciiTheme="minorHAnsi" w:hAnsiTheme="minorHAnsi" w:cstheme="minorHAnsi"/>
                <w:b/>
                <w:sz w:val="22"/>
                <w:szCs w:val="22"/>
              </w:rPr>
            </w:pPr>
            <w:del w:id="362" w:author="Šušlíková Mária" w:date="2020-12-02T09:23:00Z">
              <w:r w:rsidRPr="005D01A7" w:rsidDel="00D47548">
                <w:rPr>
                  <w:rFonts w:asciiTheme="minorHAnsi" w:hAnsiTheme="minorHAnsi" w:cstheme="minorHAnsi"/>
                  <w:b/>
                  <w:sz w:val="22"/>
                  <w:szCs w:val="22"/>
                </w:rPr>
                <w:delText>OP TP</w:delText>
              </w:r>
            </w:del>
          </w:p>
        </w:tc>
        <w:tc>
          <w:tcPr>
            <w:tcW w:w="4606" w:type="dxa"/>
            <w:shd w:val="clear" w:color="auto" w:fill="002060"/>
            <w:vAlign w:val="center"/>
          </w:tcPr>
          <w:p w:rsidR="003F2A48" w:rsidRPr="005D01A7" w:rsidDel="00D47548" w:rsidRDefault="003F2A48" w:rsidP="00727285">
            <w:pPr>
              <w:spacing w:before="120" w:after="120"/>
              <w:jc w:val="center"/>
              <w:rPr>
                <w:del w:id="363" w:author="Šušlíková Mária" w:date="2020-12-02T09:23:00Z"/>
                <w:rFonts w:asciiTheme="minorHAnsi" w:hAnsiTheme="minorHAnsi" w:cstheme="minorHAnsi"/>
                <w:b/>
                <w:sz w:val="22"/>
                <w:szCs w:val="22"/>
              </w:rPr>
            </w:pPr>
            <w:del w:id="364" w:author="Šušlíková Mária" w:date="2020-12-02T09:23:00Z">
              <w:r w:rsidRPr="005D01A7" w:rsidDel="00D47548">
                <w:rPr>
                  <w:rFonts w:asciiTheme="minorHAnsi" w:hAnsiTheme="minorHAnsi" w:cstheme="minorHAnsi"/>
                  <w:b/>
                  <w:sz w:val="22"/>
                  <w:szCs w:val="22"/>
                </w:rPr>
                <w:delText>OP VaI</w:delText>
              </w:r>
            </w:del>
          </w:p>
        </w:tc>
      </w:tr>
      <w:tr w:rsidR="003F2A48" w:rsidRPr="005D01A7" w:rsidDel="00D47548" w:rsidTr="003F2A48">
        <w:trPr>
          <w:del w:id="365" w:author="Šušlíková Mária" w:date="2020-12-02T09:23:00Z"/>
        </w:trPr>
        <w:tc>
          <w:tcPr>
            <w:tcW w:w="4606" w:type="dxa"/>
            <w:shd w:val="clear" w:color="auto" w:fill="95B3D7" w:themeFill="accent1" w:themeFillTint="99"/>
          </w:tcPr>
          <w:p w:rsidR="003F2A48" w:rsidRPr="005D01A7" w:rsidDel="00D47548" w:rsidRDefault="003F2A48" w:rsidP="00727285">
            <w:pPr>
              <w:spacing w:before="120" w:after="120"/>
              <w:jc w:val="both"/>
              <w:rPr>
                <w:del w:id="366" w:author="Šušlíková Mária" w:date="2020-12-02T09:23:00Z"/>
                <w:rFonts w:asciiTheme="minorHAnsi" w:hAnsiTheme="minorHAnsi" w:cstheme="minorHAnsi"/>
                <w:sz w:val="22"/>
                <w:szCs w:val="22"/>
              </w:rPr>
            </w:pPr>
            <w:del w:id="367" w:author="Šušlíková Mária" w:date="2020-12-02T09:23:00Z">
              <w:r w:rsidRPr="005D01A7" w:rsidDel="00D47548">
                <w:rPr>
                  <w:rFonts w:asciiTheme="minorHAnsi" w:hAnsiTheme="minorHAnsi" w:cstheme="minorHAnsi"/>
                  <w:sz w:val="22"/>
                  <w:szCs w:val="22"/>
                </w:rPr>
                <w:delText>Prioritná os: 1</w:delText>
              </w:r>
            </w:del>
          </w:p>
        </w:tc>
        <w:tc>
          <w:tcPr>
            <w:tcW w:w="4606" w:type="dxa"/>
            <w:shd w:val="clear" w:color="auto" w:fill="95B3D7" w:themeFill="accent1" w:themeFillTint="99"/>
          </w:tcPr>
          <w:p w:rsidR="003F2A48" w:rsidRPr="005D01A7" w:rsidDel="00D47548" w:rsidRDefault="003F2A48" w:rsidP="00727285">
            <w:pPr>
              <w:spacing w:before="120" w:after="120"/>
              <w:jc w:val="both"/>
              <w:rPr>
                <w:del w:id="368" w:author="Šušlíková Mária" w:date="2020-12-02T09:23:00Z"/>
                <w:rFonts w:asciiTheme="minorHAnsi" w:hAnsiTheme="minorHAnsi" w:cstheme="minorHAnsi"/>
                <w:sz w:val="22"/>
                <w:szCs w:val="22"/>
              </w:rPr>
            </w:pPr>
            <w:del w:id="369" w:author="Šušlíková Mária" w:date="2020-12-02T09:23:00Z">
              <w:r w:rsidRPr="005D01A7" w:rsidDel="00D47548">
                <w:rPr>
                  <w:rFonts w:asciiTheme="minorHAnsi" w:hAnsiTheme="minorHAnsi" w:cstheme="minorHAnsi"/>
                  <w:sz w:val="22"/>
                  <w:szCs w:val="22"/>
                </w:rPr>
                <w:delText>Prioritná os: 5</w:delText>
              </w:r>
            </w:del>
          </w:p>
        </w:tc>
      </w:tr>
      <w:tr w:rsidR="003F2A48" w:rsidRPr="005D01A7" w:rsidDel="00D47548" w:rsidTr="003F2A48">
        <w:trPr>
          <w:del w:id="370" w:author="Šušlíková Mária" w:date="2020-12-02T09:23:00Z"/>
        </w:trPr>
        <w:tc>
          <w:tcPr>
            <w:tcW w:w="4606" w:type="dxa"/>
            <w:shd w:val="clear" w:color="auto" w:fill="auto"/>
          </w:tcPr>
          <w:p w:rsidR="003F2A48" w:rsidRPr="005D01A7" w:rsidDel="00D47548" w:rsidRDefault="003F2A48" w:rsidP="00DF60D0">
            <w:pPr>
              <w:spacing w:before="120" w:after="120"/>
              <w:jc w:val="both"/>
              <w:rPr>
                <w:del w:id="371" w:author="Šušlíková Mária" w:date="2020-12-02T09:23:00Z"/>
                <w:rFonts w:asciiTheme="minorHAnsi" w:hAnsiTheme="minorHAnsi" w:cstheme="minorHAnsi"/>
                <w:sz w:val="22"/>
                <w:szCs w:val="22"/>
              </w:rPr>
            </w:pPr>
            <w:del w:id="372" w:author="Šušlíková Mária" w:date="2020-12-02T09:23:00Z">
              <w:r w:rsidRPr="005D01A7" w:rsidDel="00D47548">
                <w:rPr>
                  <w:rFonts w:asciiTheme="minorHAnsi" w:hAnsiTheme="minorHAnsi" w:cstheme="minorHAnsi"/>
                  <w:sz w:val="22"/>
                  <w:szCs w:val="22"/>
                </w:rPr>
                <w:delText xml:space="preserve">Špecifický cieľ: </w:delText>
              </w:r>
              <w:r w:rsidR="00DF60D0" w:rsidRPr="005D01A7" w:rsidDel="00D47548">
                <w:rPr>
                  <w:rFonts w:asciiTheme="minorHAnsi" w:hAnsiTheme="minorHAnsi" w:cstheme="minorHAnsi"/>
                  <w:sz w:val="22"/>
                  <w:szCs w:val="22"/>
                </w:rPr>
                <w:delText>3</w:delText>
              </w:r>
            </w:del>
          </w:p>
        </w:tc>
        <w:tc>
          <w:tcPr>
            <w:tcW w:w="4606" w:type="dxa"/>
            <w:shd w:val="clear" w:color="auto" w:fill="auto"/>
          </w:tcPr>
          <w:p w:rsidR="003F2A48" w:rsidRPr="005D01A7" w:rsidDel="00D47548" w:rsidRDefault="003F2A48">
            <w:pPr>
              <w:spacing w:before="120" w:after="120"/>
              <w:jc w:val="both"/>
              <w:rPr>
                <w:del w:id="373" w:author="Šušlíková Mária" w:date="2020-12-02T09:23:00Z"/>
                <w:rFonts w:asciiTheme="minorHAnsi" w:hAnsiTheme="minorHAnsi" w:cstheme="minorHAnsi"/>
                <w:sz w:val="22"/>
                <w:szCs w:val="22"/>
              </w:rPr>
            </w:pPr>
            <w:del w:id="374" w:author="Šušlíková Mária" w:date="2020-12-02T09:23:00Z">
              <w:r w:rsidRPr="005D01A7" w:rsidDel="00D47548">
                <w:rPr>
                  <w:rFonts w:asciiTheme="minorHAnsi" w:hAnsiTheme="minorHAnsi" w:cstheme="minorHAnsi"/>
                  <w:sz w:val="22"/>
                  <w:szCs w:val="22"/>
                </w:rPr>
                <w:delText>Špecifický cieľ: 5.1.1</w:delText>
              </w:r>
            </w:del>
          </w:p>
        </w:tc>
      </w:tr>
      <w:tr w:rsidR="006A7022" w:rsidRPr="005D01A7" w:rsidDel="00D47548" w:rsidTr="003F2A48">
        <w:trPr>
          <w:del w:id="375" w:author="Šušlíková Mária" w:date="2020-12-02T09:23:00Z"/>
        </w:trPr>
        <w:tc>
          <w:tcPr>
            <w:tcW w:w="4606" w:type="dxa"/>
            <w:shd w:val="clear" w:color="auto" w:fill="auto"/>
          </w:tcPr>
          <w:p w:rsidR="006A7022" w:rsidRPr="005D01A7" w:rsidDel="00D47548" w:rsidRDefault="006A7022" w:rsidP="00DF60D0">
            <w:pPr>
              <w:spacing w:before="120" w:after="120"/>
              <w:jc w:val="both"/>
              <w:rPr>
                <w:del w:id="376" w:author="Šušlíková Mária" w:date="2020-12-02T09:23:00Z"/>
                <w:rFonts w:asciiTheme="minorHAnsi" w:hAnsiTheme="minorHAnsi" w:cstheme="minorHAnsi"/>
                <w:sz w:val="22"/>
                <w:szCs w:val="22"/>
              </w:rPr>
            </w:pPr>
          </w:p>
        </w:tc>
        <w:tc>
          <w:tcPr>
            <w:tcW w:w="4606" w:type="dxa"/>
            <w:shd w:val="clear" w:color="auto" w:fill="auto"/>
          </w:tcPr>
          <w:p w:rsidR="006A7022" w:rsidRPr="005D01A7" w:rsidDel="00D47548" w:rsidRDefault="006A7022">
            <w:pPr>
              <w:spacing w:before="120" w:after="120"/>
              <w:jc w:val="both"/>
              <w:rPr>
                <w:del w:id="377" w:author="Šušlíková Mária" w:date="2020-12-02T09:23:00Z"/>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lastRenderedPageBreak/>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A33A18">
        <w:tc>
          <w:tcPr>
            <w:tcW w:w="4606" w:type="dxa"/>
            <w:shd w:val="clear" w:color="auto" w:fill="DBE5F1" w:themeFill="accent1" w:themeFillTint="33"/>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DBE5F1" w:themeFill="accent1" w:themeFillTint="33"/>
          </w:tcPr>
          <w:p w:rsidR="006A7022" w:rsidRPr="005D01A7" w:rsidRDefault="006A7022">
            <w:pPr>
              <w:spacing w:before="120" w:after="120"/>
              <w:jc w:val="both"/>
              <w:rPr>
                <w:rFonts w:asciiTheme="minorHAnsi" w:hAnsiTheme="minorHAnsi" w:cstheme="minorHAnsi"/>
                <w:sz w:val="22"/>
                <w:szCs w:val="22"/>
              </w:rPr>
            </w:pPr>
          </w:p>
        </w:tc>
      </w:tr>
      <w:tr w:rsidR="00D47548" w:rsidRPr="005D01A7" w:rsidTr="00A33A18">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378" w:author="Šušlíková Mária" w:date="2020-12-02T09:23:00Z">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379" w:author="Šušlíková Mária" w:date="2020-12-02T09:23:00Z"/>
        </w:trPr>
        <w:tc>
          <w:tcPr>
            <w:tcW w:w="4606" w:type="dxa"/>
            <w:shd w:val="clear" w:color="auto" w:fill="95B3D7" w:themeFill="accent1" w:themeFillTint="99"/>
            <w:tcPrChange w:id="380" w:author="Šušlíková Mária" w:date="2020-12-02T09:23:00Z">
              <w:tcPr>
                <w:tcW w:w="4606" w:type="dxa"/>
                <w:shd w:val="clear" w:color="auto" w:fill="auto"/>
              </w:tcPr>
            </w:tcPrChange>
          </w:tcPr>
          <w:p w:rsidR="00D47548" w:rsidRPr="005D01A7" w:rsidRDefault="00D47548" w:rsidP="00DF60D0">
            <w:pPr>
              <w:spacing w:before="120" w:after="120"/>
              <w:jc w:val="both"/>
              <w:rPr>
                <w:ins w:id="381" w:author="Šušlíková Mária" w:date="2020-12-02T09:23:00Z"/>
                <w:rFonts w:asciiTheme="minorHAnsi" w:hAnsiTheme="minorHAnsi" w:cstheme="minorHAnsi"/>
                <w:sz w:val="22"/>
                <w:szCs w:val="22"/>
              </w:rPr>
            </w:pPr>
            <w:ins w:id="382" w:author="Šušlíková Mária" w:date="2020-12-02T09:24:00Z">
              <w:r w:rsidRPr="005D01A7">
                <w:rPr>
                  <w:rFonts w:asciiTheme="minorHAnsi" w:hAnsiTheme="minorHAnsi" w:cstheme="minorHAnsi"/>
                  <w:sz w:val="22"/>
                  <w:szCs w:val="22"/>
                </w:rPr>
                <w:t>Prioritná os: 1</w:t>
              </w:r>
            </w:ins>
          </w:p>
        </w:tc>
        <w:tc>
          <w:tcPr>
            <w:tcW w:w="4606" w:type="dxa"/>
            <w:shd w:val="clear" w:color="auto" w:fill="95B3D7" w:themeFill="accent1" w:themeFillTint="99"/>
            <w:tcPrChange w:id="383" w:author="Šušlíková Mária" w:date="2020-12-02T09:23:00Z">
              <w:tcPr>
                <w:tcW w:w="4606" w:type="dxa"/>
                <w:shd w:val="clear" w:color="auto" w:fill="auto"/>
              </w:tcPr>
            </w:tcPrChange>
          </w:tcPr>
          <w:p w:rsidR="00D47548" w:rsidRPr="005D01A7" w:rsidRDefault="00D47548">
            <w:pPr>
              <w:spacing w:before="120" w:after="120"/>
              <w:jc w:val="both"/>
              <w:rPr>
                <w:ins w:id="384" w:author="Šušlíková Mária" w:date="2020-12-02T09:23:00Z"/>
                <w:rFonts w:asciiTheme="minorHAnsi" w:hAnsiTheme="minorHAnsi" w:cstheme="minorHAnsi"/>
                <w:sz w:val="22"/>
                <w:szCs w:val="22"/>
              </w:rPr>
            </w:pPr>
            <w:ins w:id="385" w:author="Šušlíková Mária" w:date="2020-12-02T09:24:00Z">
              <w:r w:rsidRPr="005D01A7">
                <w:rPr>
                  <w:rFonts w:asciiTheme="minorHAnsi" w:hAnsiTheme="minorHAnsi" w:cstheme="minorHAnsi"/>
                  <w:sz w:val="22"/>
                  <w:szCs w:val="22"/>
                </w:rPr>
                <w:t>Prioritná os: 1</w:t>
              </w:r>
            </w:ins>
            <w:ins w:id="386" w:author="Šušlíková Mária" w:date="2020-12-02T09:25:00Z">
              <w:r>
                <w:rPr>
                  <w:rFonts w:asciiTheme="minorHAnsi" w:hAnsiTheme="minorHAnsi" w:cstheme="minorHAnsi"/>
                  <w:sz w:val="22"/>
                  <w:szCs w:val="22"/>
                </w:rPr>
                <w:t>3</w:t>
              </w:r>
            </w:ins>
          </w:p>
        </w:tc>
      </w:tr>
      <w:tr w:rsidR="00D47548" w:rsidRPr="005D01A7" w:rsidTr="00A33A18">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387" w:author="Šušlíková Mária" w:date="2020-12-02T09:23:00Z">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388" w:author="Šušlíková Mária" w:date="2020-12-02T09:23:00Z"/>
        </w:trPr>
        <w:tc>
          <w:tcPr>
            <w:tcW w:w="4606" w:type="dxa"/>
            <w:shd w:val="clear" w:color="auto" w:fill="auto"/>
            <w:tcPrChange w:id="389" w:author="Šušlíková Mária" w:date="2020-12-02T09:23:00Z">
              <w:tcPr>
                <w:tcW w:w="4606" w:type="dxa"/>
                <w:shd w:val="clear" w:color="auto" w:fill="auto"/>
              </w:tcPr>
            </w:tcPrChange>
          </w:tcPr>
          <w:p w:rsidR="00D47548" w:rsidRPr="005D01A7" w:rsidRDefault="00D47548" w:rsidP="00DF60D0">
            <w:pPr>
              <w:spacing w:before="120" w:after="120"/>
              <w:jc w:val="both"/>
              <w:rPr>
                <w:ins w:id="390" w:author="Šušlíková Mária" w:date="2020-12-02T09:23:00Z"/>
                <w:rFonts w:asciiTheme="minorHAnsi" w:hAnsiTheme="minorHAnsi" w:cstheme="minorHAnsi"/>
                <w:sz w:val="22"/>
                <w:szCs w:val="22"/>
              </w:rPr>
            </w:pPr>
            <w:ins w:id="391" w:author="Šušlíková Mária" w:date="2020-12-02T09:24:00Z">
              <w:r w:rsidRPr="005D01A7">
                <w:rPr>
                  <w:rFonts w:asciiTheme="minorHAnsi" w:hAnsiTheme="minorHAnsi" w:cstheme="minorHAnsi"/>
                  <w:sz w:val="22"/>
                  <w:szCs w:val="22"/>
                </w:rPr>
                <w:t>Špecifický cieľ: 3</w:t>
              </w:r>
            </w:ins>
          </w:p>
        </w:tc>
        <w:tc>
          <w:tcPr>
            <w:tcW w:w="4606" w:type="dxa"/>
            <w:shd w:val="clear" w:color="auto" w:fill="auto"/>
            <w:tcPrChange w:id="392" w:author="Šušlíková Mária" w:date="2020-12-02T09:23:00Z">
              <w:tcPr>
                <w:tcW w:w="4606" w:type="dxa"/>
                <w:shd w:val="clear" w:color="auto" w:fill="auto"/>
              </w:tcPr>
            </w:tcPrChange>
          </w:tcPr>
          <w:p w:rsidR="00D47548" w:rsidRPr="005D01A7" w:rsidRDefault="00D47548">
            <w:pPr>
              <w:spacing w:before="120" w:after="120"/>
              <w:jc w:val="both"/>
              <w:rPr>
                <w:ins w:id="393" w:author="Šušlíková Mária" w:date="2020-12-02T09:23:00Z"/>
                <w:rFonts w:asciiTheme="minorHAnsi" w:hAnsiTheme="minorHAnsi" w:cstheme="minorHAnsi"/>
                <w:sz w:val="22"/>
                <w:szCs w:val="22"/>
              </w:rPr>
            </w:pPr>
            <w:ins w:id="394" w:author="Šušlíková Mária" w:date="2020-12-02T09:24:00Z">
              <w:r w:rsidRPr="005D01A7">
                <w:rPr>
                  <w:rFonts w:asciiTheme="minorHAnsi" w:hAnsiTheme="minorHAnsi" w:cstheme="minorHAnsi"/>
                  <w:sz w:val="22"/>
                  <w:szCs w:val="22"/>
                </w:rPr>
                <w:t xml:space="preserve">Špecifický cieľ: </w:t>
              </w:r>
            </w:ins>
            <w:ins w:id="395" w:author="Šušlíková Mária" w:date="2020-12-02T09:25:00Z">
              <w:r>
                <w:rPr>
                  <w:rFonts w:asciiTheme="minorHAnsi" w:hAnsiTheme="minorHAnsi" w:cstheme="minorHAnsi"/>
                  <w:sz w:val="22"/>
                  <w:szCs w:val="22"/>
                </w:rPr>
                <w:t>1</w:t>
              </w:r>
            </w:ins>
            <w:ins w:id="396" w:author="Šušlíková Mária" w:date="2020-12-02T09:24:00Z">
              <w:r w:rsidRPr="005D01A7">
                <w:rPr>
                  <w:rFonts w:asciiTheme="minorHAnsi" w:hAnsiTheme="minorHAnsi" w:cstheme="minorHAnsi"/>
                  <w:sz w:val="22"/>
                  <w:szCs w:val="22"/>
                </w:rPr>
                <w:t>3</w:t>
              </w:r>
            </w:ins>
            <w:ins w:id="397" w:author="Šušlíková Mária" w:date="2020-12-02T09:25:00Z">
              <w:r>
                <w:rPr>
                  <w:rFonts w:asciiTheme="minorHAnsi" w:hAnsiTheme="minorHAnsi" w:cstheme="minorHAnsi"/>
                  <w:sz w:val="22"/>
                  <w:szCs w:val="22"/>
                </w:rPr>
                <w:t>.1</w:t>
              </w:r>
            </w:ins>
          </w:p>
        </w:tc>
      </w:tr>
      <w:tr w:rsidR="00D47548" w:rsidRPr="005D01A7" w:rsidTr="003F2A48">
        <w:trPr>
          <w:ins w:id="398" w:author="Šušlíková Mária" w:date="2020-12-02T09:23:00Z"/>
        </w:trPr>
        <w:tc>
          <w:tcPr>
            <w:tcW w:w="4606" w:type="dxa"/>
            <w:shd w:val="clear" w:color="auto" w:fill="auto"/>
          </w:tcPr>
          <w:p w:rsidR="00D47548" w:rsidRPr="005D01A7" w:rsidRDefault="00D47548" w:rsidP="00DF60D0">
            <w:pPr>
              <w:spacing w:before="120" w:after="120"/>
              <w:jc w:val="both"/>
              <w:rPr>
                <w:ins w:id="399" w:author="Šušlíková Mária" w:date="2020-12-02T09:23:00Z"/>
                <w:rFonts w:asciiTheme="minorHAnsi" w:hAnsiTheme="minorHAnsi" w:cstheme="minorHAnsi"/>
                <w:sz w:val="22"/>
                <w:szCs w:val="22"/>
              </w:rPr>
            </w:pPr>
          </w:p>
        </w:tc>
        <w:tc>
          <w:tcPr>
            <w:tcW w:w="4606" w:type="dxa"/>
            <w:shd w:val="clear" w:color="auto" w:fill="auto"/>
          </w:tcPr>
          <w:p w:rsidR="00D47548" w:rsidRPr="005D01A7" w:rsidRDefault="00D47548">
            <w:pPr>
              <w:spacing w:before="120" w:after="120"/>
              <w:jc w:val="both"/>
              <w:rPr>
                <w:ins w:id="400" w:author="Šušlíková Mária" w:date="2020-12-02T09:23:00Z"/>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lastRenderedPageBreak/>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3F2A48" w:rsidRPr="00E508E7" w:rsidRDefault="00FD12A8" w:rsidP="00F61C6E">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t xml:space="preserve">Bližšie informácie k synergickým </w:t>
      </w:r>
      <w:del w:id="401" w:author="Šušlíková Mária" w:date="2020-11-13T10:51:00Z">
        <w:r w:rsidRPr="00E508E7" w:rsidDel="00F15FD0">
          <w:rPr>
            <w:rFonts w:asciiTheme="minorHAnsi" w:hAnsiTheme="minorHAnsi" w:cstheme="minorHAnsi"/>
            <w:sz w:val="22"/>
            <w:szCs w:val="22"/>
          </w:rPr>
          <w:delText xml:space="preserve">a komplementárnym </w:delText>
        </w:r>
      </w:del>
      <w:r w:rsidRPr="00E508E7">
        <w:rPr>
          <w:rFonts w:asciiTheme="minorHAnsi" w:hAnsiTheme="minorHAnsi" w:cstheme="minorHAnsi"/>
          <w:sz w:val="22"/>
          <w:szCs w:val="22"/>
        </w:rPr>
        <w:t>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27"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28"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A7022" w:rsidRPr="005D01A7">
        <w:rPr>
          <w:rFonts w:asciiTheme="minorHAnsi" w:hAnsiTheme="minorHAnsi" w:cstheme="minorHAnsi"/>
          <w:sz w:val="22"/>
          <w:szCs w:val="22"/>
        </w:rPr>
        <w:t xml:space="preserve">OP TP </w:t>
      </w:r>
      <w:r w:rsidRPr="005D01A7">
        <w:rPr>
          <w:rFonts w:asciiTheme="minorHAnsi" w:hAnsiTheme="minorHAnsi" w:cstheme="minorHAnsi"/>
          <w:sz w:val="22"/>
          <w:szCs w:val="22"/>
        </w:rPr>
        <w:t>s 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70159B" w:rsidRDefault="006A7022" w:rsidP="005E337B">
      <w:pPr>
        <w:pStyle w:val="Odsekzoznamu"/>
        <w:numPr>
          <w:ilvl w:val="0"/>
          <w:numId w:val="4"/>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del w:id="402" w:author="Šušlíková Mária" w:date="2020-11-09T17:59:00Z">
        <w:r w:rsidRPr="0070159B" w:rsidDel="00113075">
          <w:rPr>
            <w:rFonts w:asciiTheme="minorHAnsi" w:hAnsiTheme="minorHAnsi" w:cstheme="minorHAnsi"/>
            <w:bCs/>
            <w:iCs/>
            <w:sz w:val="22"/>
            <w:szCs w:val="22"/>
          </w:rPr>
          <w:delTex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delText>
        </w:r>
      </w:del>
      <w:ins w:id="403" w:author="Šušlíková Mária" w:date="2020-11-09T18:00:00Z">
        <w:r w:rsidR="00113075" w:rsidRPr="0070159B">
          <w:rPr>
            <w:rFonts w:asciiTheme="minorHAnsi" w:hAnsiTheme="minorHAnsi" w:cstheme="minorHAnsi"/>
            <w:bCs/>
            <w:iCs/>
            <w:sz w:val="22"/>
            <w:szCs w:val="22"/>
          </w:rPr>
          <w:t xml:space="preserve">Informácia pre žiadateľov o nenávratný finančný príspevok / o príspevok, ktorá je zverejnená na webovom sídle </w:t>
        </w:r>
      </w:ins>
      <w:r w:rsidR="0070159B" w:rsidRPr="0070159B">
        <w:rPr>
          <w:rFonts w:asciiTheme="minorHAnsi" w:hAnsiTheme="minorHAnsi" w:cstheme="minorHAnsi"/>
          <w:bCs/>
          <w:iCs/>
          <w:sz w:val="22"/>
          <w:szCs w:val="22"/>
        </w:rPr>
        <w:fldChar w:fldCharType="begin"/>
      </w:r>
      <w:r w:rsidR="0070159B" w:rsidRPr="0070159B">
        <w:rPr>
          <w:rFonts w:asciiTheme="minorHAnsi" w:hAnsiTheme="minorHAnsi" w:cstheme="minorHAnsi"/>
          <w:bCs/>
          <w:iCs/>
          <w:sz w:val="22"/>
          <w:szCs w:val="22"/>
        </w:rPr>
        <w:instrText xml:space="preserve"> HYPERLINK "</w:instrText>
      </w:r>
      <w:ins w:id="404" w:author="Šušlíková Mária" w:date="2020-11-09T18:00:00Z">
        <w:r w:rsidR="0070159B" w:rsidRPr="0070159B">
          <w:rPr>
            <w:rFonts w:asciiTheme="minorHAnsi" w:hAnsiTheme="minorHAnsi" w:cstheme="minorHAnsi"/>
            <w:bCs/>
            <w:iCs/>
            <w:sz w:val="22"/>
            <w:szCs w:val="22"/>
          </w:rPr>
          <w:instrText>http://www.olaf.vlada.gov.sk/system-vcasneho-odhalovania-rizika-a-vylucenia-edes/</w:instrText>
        </w:r>
      </w:ins>
      <w:r w:rsidR="0070159B" w:rsidRPr="0070159B">
        <w:rPr>
          <w:rFonts w:asciiTheme="minorHAnsi" w:hAnsiTheme="minorHAnsi" w:cstheme="minorHAnsi"/>
          <w:bCs/>
          <w:iCs/>
          <w:sz w:val="22"/>
          <w:szCs w:val="22"/>
        </w:rPr>
        <w:instrText xml:space="preserve">" </w:instrText>
      </w:r>
      <w:r w:rsidR="0070159B" w:rsidRPr="0070159B">
        <w:rPr>
          <w:rFonts w:asciiTheme="minorHAnsi" w:hAnsiTheme="minorHAnsi" w:cstheme="minorHAnsi"/>
          <w:bCs/>
          <w:iCs/>
          <w:sz w:val="22"/>
          <w:szCs w:val="22"/>
        </w:rPr>
        <w:fldChar w:fldCharType="separate"/>
      </w:r>
      <w:ins w:id="405" w:author="Šušlíková Mária" w:date="2020-11-09T18:00:00Z">
        <w:r w:rsidR="0070159B" w:rsidRPr="0070159B">
          <w:rPr>
            <w:rStyle w:val="Hypertextovprepojenie"/>
            <w:rFonts w:asciiTheme="minorHAnsi" w:hAnsiTheme="minorHAnsi" w:cstheme="minorHAnsi"/>
            <w:bCs/>
            <w:iCs/>
            <w:sz w:val="22"/>
            <w:szCs w:val="22"/>
          </w:rPr>
          <w:t>http://www.olaf.vlada.gov.sk/system-vcasneho-odhalovania-rizika-a-vylucenia-edes/</w:t>
        </w:r>
      </w:ins>
      <w:r w:rsidR="0070159B" w:rsidRPr="0070159B">
        <w:rPr>
          <w:rFonts w:asciiTheme="minorHAnsi" w:hAnsiTheme="minorHAnsi" w:cstheme="minorHAnsi"/>
          <w:bCs/>
          <w:iCs/>
          <w:sz w:val="22"/>
          <w:szCs w:val="22"/>
        </w:rPr>
        <w:fldChar w:fldCharType="end"/>
      </w:r>
      <w:r w:rsidRPr="0070159B">
        <w:rPr>
          <w:rFonts w:asciiTheme="minorHAnsi" w:hAnsiTheme="minorHAnsi" w:cstheme="minorHAnsi"/>
          <w:bCs/>
          <w:iCs/>
          <w:sz w:val="22"/>
          <w:szCs w:val="22"/>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5970ED">
        <w:rPr>
          <w:rFonts w:asciiTheme="minorHAnsi" w:eastAsiaTheme="minorHAnsi" w:hAnsiTheme="minorHAnsi" w:cstheme="minorHAnsi"/>
          <w:color w:val="000000"/>
          <w:sz w:val="22"/>
          <w:szCs w:val="22"/>
          <w:lang w:eastAsia="en-US"/>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Výzvy na doplnenie ŽoNFP</w:t>
      </w:r>
      <w:ins w:id="406" w:author="Šušlíková Mária" w:date="2020-11-19T09:30:00Z">
        <w:r w:rsidR="00A7521E">
          <w:rPr>
            <w:rFonts w:asciiTheme="minorHAnsi" w:eastAsiaTheme="minorHAnsi" w:hAnsiTheme="minorHAnsi" w:cstheme="minorHAnsi"/>
            <w:color w:val="000000"/>
            <w:sz w:val="22"/>
            <w:szCs w:val="22"/>
            <w:lang w:eastAsia="en-US"/>
          </w:rPr>
          <w:t xml:space="preserve"> </w:t>
        </w:r>
        <w:r w:rsidR="00A7521E">
          <w:rPr>
            <w:rFonts w:asciiTheme="minorHAnsi" w:hAnsiTheme="minorHAnsi"/>
            <w:bCs/>
            <w:iCs/>
          </w:rPr>
          <w:t xml:space="preserve">- </w:t>
        </w:r>
        <w:r w:rsidR="00A7521E">
          <w:rPr>
            <w:rFonts w:asciiTheme="minorHAnsi" w:hAnsiTheme="minorHAnsi"/>
            <w:b/>
            <w:bCs/>
            <w:iCs/>
          </w:rPr>
          <w:t>aktualizovaná</w:t>
        </w:r>
      </w:ins>
      <w:r w:rsidR="00A45BED" w:rsidRPr="00F61C6E">
        <w:rPr>
          <w:rFonts w:asciiTheme="minorHAnsi" w:eastAsiaTheme="minorHAnsi" w:hAnsiTheme="minorHAnsi" w:cstheme="minorHAnsi"/>
          <w:b/>
          <w:color w:val="000000"/>
          <w:sz w:val="22"/>
          <w:szCs w:val="22"/>
          <w:lang w:eastAsia="en-US"/>
        </w:rPr>
        <w:t>;</w:t>
      </w:r>
    </w:p>
    <w:p w:rsidR="00343ECF" w:rsidRPr="00E508E7" w:rsidRDefault="00343ECF"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r w:rsidR="006A7022" w:rsidRPr="00E508E7">
        <w:rPr>
          <w:rFonts w:asciiTheme="minorHAnsi" w:eastAsiaTheme="minorHAnsi" w:hAnsiTheme="minorHAnsi" w:cstheme="minorHAnsi"/>
          <w:color w:val="000000"/>
          <w:sz w:val="22"/>
          <w:szCs w:val="22"/>
          <w:lang w:eastAsia="en-US"/>
        </w:rPr>
        <w:t> </w:t>
      </w:r>
      <w:r w:rsidR="000D6D0F" w:rsidRPr="00E508E7">
        <w:rPr>
          <w:rFonts w:asciiTheme="minorHAnsi" w:eastAsiaTheme="minorHAnsi" w:hAnsiTheme="minorHAnsi" w:cstheme="minorHAnsi"/>
          <w:color w:val="000000"/>
          <w:sz w:val="22"/>
          <w:szCs w:val="22"/>
          <w:lang w:eastAsia="en-US"/>
        </w:rPr>
        <w:t>NFP</w:t>
      </w:r>
      <w:r w:rsidR="006A7022" w:rsidRPr="00E508E7">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default" r:id="rId29"/>
      <w:footerReference w:type="default" r:id="rId30"/>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03A" w:rsidRDefault="00DB103A" w:rsidP="006829FC">
      <w:r>
        <w:separator/>
      </w:r>
    </w:p>
  </w:endnote>
  <w:endnote w:type="continuationSeparator" w:id="0">
    <w:p w:rsidR="00DB103A" w:rsidRDefault="00DB103A"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785951"/>
      <w:docPartObj>
        <w:docPartGallery w:val="Page Numbers (Bottom of Page)"/>
        <w:docPartUnique/>
      </w:docPartObj>
    </w:sdtPr>
    <w:sdtEndPr/>
    <w:sdtContent>
      <w:p w:rsidR="00DB103A" w:rsidRDefault="00DB103A">
        <w:pPr>
          <w:pStyle w:val="Pta"/>
          <w:jc w:val="center"/>
        </w:pPr>
        <w:r>
          <w:fldChar w:fldCharType="begin"/>
        </w:r>
        <w:r>
          <w:instrText>PAGE   \* MERGEFORMAT</w:instrText>
        </w:r>
        <w:r>
          <w:fldChar w:fldCharType="separate"/>
        </w:r>
        <w:r w:rsidR="008C0553">
          <w:rPr>
            <w:noProof/>
          </w:rPr>
          <w:t>28</w:t>
        </w:r>
        <w:r>
          <w:fldChar w:fldCharType="end"/>
        </w:r>
      </w:p>
    </w:sdtContent>
  </w:sdt>
  <w:p w:rsidR="00DB103A" w:rsidRDefault="00DB103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03A" w:rsidRDefault="00DB103A" w:rsidP="006829FC">
      <w:r>
        <w:separator/>
      </w:r>
    </w:p>
  </w:footnote>
  <w:footnote w:type="continuationSeparator" w:id="0">
    <w:p w:rsidR="00DB103A" w:rsidRDefault="00DB103A" w:rsidP="006829FC">
      <w:r>
        <w:continuationSeparator/>
      </w:r>
    </w:p>
  </w:footnote>
  <w:footnote w:id="1">
    <w:p w:rsidR="00DB103A" w:rsidRDefault="00DB103A"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DB103A" w:rsidRDefault="00DB103A"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DB103A" w:rsidRDefault="00DB103A" w:rsidP="00810F48">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DB103A" w:rsidRDefault="00DB103A"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03A" w:rsidRPr="0012621C" w:rsidRDefault="00DB103A"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DB103A" w:rsidRPr="005D01A7" w:rsidRDefault="00DB103A" w:rsidP="00936B1C">
    <w:pPr>
      <w:rPr>
        <w:rFonts w:asciiTheme="minorHAnsi" w:hAnsiTheme="minorHAnsi" w:cstheme="minorHAnsi"/>
      </w:rPr>
    </w:pPr>
    <w:r w:rsidRPr="005D01A7">
      <w:rPr>
        <w:rFonts w:asciiTheme="minorHAnsi" w:hAnsiTheme="minorHAnsi" w:cstheme="minorHAnsi"/>
      </w:rPr>
      <w:t xml:space="preserve">                                         Konsolidovaná verzia po zmene č. </w:t>
    </w:r>
    <w:del w:id="407" w:author="Šušlíková Mária" w:date="2020-10-29T09:02:00Z">
      <w:r w:rsidDel="008C4718">
        <w:rPr>
          <w:rFonts w:asciiTheme="minorHAnsi" w:hAnsiTheme="minorHAnsi" w:cstheme="minorHAnsi"/>
        </w:rPr>
        <w:delText>6</w:delText>
      </w:r>
      <w:r w:rsidRPr="005D01A7" w:rsidDel="008C4718">
        <w:rPr>
          <w:rFonts w:asciiTheme="minorHAnsi" w:hAnsiTheme="minorHAnsi" w:cstheme="minorHAnsi"/>
        </w:rPr>
        <w:delText xml:space="preserve"> </w:delText>
      </w:r>
    </w:del>
    <w:ins w:id="408" w:author="Šušlíková Mária" w:date="2020-10-29T09:02:00Z">
      <w:r>
        <w:rPr>
          <w:rFonts w:asciiTheme="minorHAnsi" w:hAnsiTheme="minorHAnsi" w:cstheme="minorHAnsi"/>
        </w:rPr>
        <w:t>7</w:t>
      </w:r>
      <w:r w:rsidRPr="005D01A7">
        <w:rPr>
          <w:rFonts w:asciiTheme="minorHAnsi" w:hAnsiTheme="minorHAnsi" w:cstheme="minorHAnsi"/>
        </w:rPr>
        <w:t xml:space="preserve"> </w:t>
      </w:r>
    </w:ins>
    <w:r w:rsidRPr="008C305A">
      <w:rPr>
        <w:rFonts w:asciiTheme="minorHAnsi" w:hAnsiTheme="minorHAnsi" w:cstheme="minorHAnsi"/>
      </w:rPr>
      <w:t>z</w:t>
    </w:r>
    <w:del w:id="409" w:author="Šušlíková, Mária" w:date="2020-12-15T15:51:00Z">
      <w:r w:rsidRPr="008C305A" w:rsidDel="00F64529">
        <w:rPr>
          <w:rFonts w:asciiTheme="minorHAnsi" w:hAnsiTheme="minorHAnsi" w:cstheme="minorHAnsi"/>
        </w:rPr>
        <w:delText xml:space="preserve"> </w:delText>
      </w:r>
    </w:del>
    <w:ins w:id="410" w:author="Šušlíková, Mária" w:date="2020-12-15T15:51:00Z">
      <w:r w:rsidR="00F64529">
        <w:rPr>
          <w:rFonts w:asciiTheme="minorHAnsi" w:hAnsiTheme="minorHAnsi" w:cstheme="minorHAnsi"/>
        </w:rPr>
        <w:t> </w:t>
      </w:r>
    </w:ins>
    <w:del w:id="411" w:author="Šušlíková, Mária" w:date="2020-12-15T15:51:00Z">
      <w:r w:rsidRPr="008C305A" w:rsidDel="00F64529">
        <w:rPr>
          <w:rFonts w:asciiTheme="minorHAnsi" w:hAnsiTheme="minorHAnsi" w:cstheme="minorHAnsi"/>
        </w:rPr>
        <w:delText>22. 09. 2020</w:delText>
      </w:r>
    </w:del>
    <w:ins w:id="412" w:author="Šušlíková, Mária" w:date="2020-12-15T15:51:00Z">
      <w:r w:rsidR="00F64529">
        <w:rPr>
          <w:rFonts w:asciiTheme="minorHAnsi" w:hAnsiTheme="minorHAnsi" w:cstheme="minorHAnsi"/>
        </w:rPr>
        <w:t>23.12.2020</w:t>
      </w:r>
    </w:ins>
    <w:r w:rsidRPr="005D01A7">
      <w:rPr>
        <w:rFonts w:asciiTheme="minorHAnsi" w:hAnsiTheme="minorHAnsi" w:cstheme="minorHAns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A3091"/>
    <w:multiLevelType w:val="hybridMultilevel"/>
    <w:tmpl w:val="BDAAB2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8"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CF23331"/>
    <w:multiLevelType w:val="hybridMultilevel"/>
    <w:tmpl w:val="C7ACB6B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7"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5"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2" w15:restartNumberingAfterBreak="0">
    <w:nsid w:val="750B01C7"/>
    <w:multiLevelType w:val="hybridMultilevel"/>
    <w:tmpl w:val="4B7E85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8547623"/>
    <w:multiLevelType w:val="hybridMultilevel"/>
    <w:tmpl w:val="E8E4313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4"/>
  </w:num>
  <w:num w:numId="7">
    <w:abstractNumId w:val="32"/>
  </w:num>
  <w:num w:numId="8">
    <w:abstractNumId w:val="23"/>
  </w:num>
  <w:num w:numId="9">
    <w:abstractNumId w:val="11"/>
  </w:num>
  <w:num w:numId="10">
    <w:abstractNumId w:val="0"/>
  </w:num>
  <w:num w:numId="11">
    <w:abstractNumId w:val="20"/>
  </w:num>
  <w:num w:numId="12">
    <w:abstractNumId w:val="17"/>
  </w:num>
  <w:num w:numId="13">
    <w:abstractNumId w:val="4"/>
  </w:num>
  <w:num w:numId="14">
    <w:abstractNumId w:val="2"/>
  </w:num>
  <w:num w:numId="15">
    <w:abstractNumId w:val="1"/>
  </w:num>
  <w:num w:numId="16">
    <w:abstractNumId w:val="31"/>
  </w:num>
  <w:num w:numId="17">
    <w:abstractNumId w:val="30"/>
  </w:num>
  <w:num w:numId="18">
    <w:abstractNumId w:val="12"/>
  </w:num>
  <w:num w:numId="19">
    <w:abstractNumId w:val="8"/>
  </w:num>
  <w:num w:numId="20">
    <w:abstractNumId w:val="24"/>
  </w:num>
  <w:num w:numId="21">
    <w:abstractNumId w:val="26"/>
  </w:num>
  <w:num w:numId="22">
    <w:abstractNumId w:val="19"/>
  </w:num>
  <w:num w:numId="23">
    <w:abstractNumId w:val="33"/>
  </w:num>
  <w:num w:numId="24">
    <w:abstractNumId w:val="32"/>
  </w:num>
  <w:num w:numId="25">
    <w:abstractNumId w:val="28"/>
  </w:num>
  <w:num w:numId="26">
    <w:abstractNumId w:val="27"/>
  </w:num>
  <w:num w:numId="27">
    <w:abstractNumId w:val="15"/>
  </w:num>
  <w:num w:numId="28">
    <w:abstractNumId w:val="13"/>
  </w:num>
  <w:num w:numId="29">
    <w:abstractNumId w:val="22"/>
  </w:num>
  <w:num w:numId="30">
    <w:abstractNumId w:val="9"/>
  </w:num>
  <w:num w:numId="31">
    <w:abstractNumId w:val="6"/>
  </w:num>
  <w:num w:numId="32">
    <w:abstractNumId w:val="35"/>
  </w:num>
  <w:num w:numId="33">
    <w:abstractNumId w:val="7"/>
  </w:num>
  <w:num w:numId="34">
    <w:abstractNumId w:val="10"/>
  </w:num>
  <w:num w:numId="35">
    <w:abstractNumId w:val="21"/>
  </w:num>
  <w:num w:numId="36">
    <w:abstractNumId w:val="16"/>
  </w:num>
  <w:num w:numId="37">
    <w:abstractNumId w:val="34"/>
  </w:num>
  <w:num w:numId="3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rson w15:author="Šušlíková, Mária">
    <w15:presenceInfo w15:providerId="None" w15:userId="Šušlíková, Má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6C0A"/>
    <w:rsid w:val="00017B90"/>
    <w:rsid w:val="0002371A"/>
    <w:rsid w:val="0002715F"/>
    <w:rsid w:val="000348B1"/>
    <w:rsid w:val="0003739A"/>
    <w:rsid w:val="00052DE5"/>
    <w:rsid w:val="00055186"/>
    <w:rsid w:val="00060E5D"/>
    <w:rsid w:val="00064160"/>
    <w:rsid w:val="0006785B"/>
    <w:rsid w:val="0007013E"/>
    <w:rsid w:val="00080E99"/>
    <w:rsid w:val="00085CCD"/>
    <w:rsid w:val="00094E87"/>
    <w:rsid w:val="000A6770"/>
    <w:rsid w:val="000B4649"/>
    <w:rsid w:val="000B4859"/>
    <w:rsid w:val="000B6781"/>
    <w:rsid w:val="000C225D"/>
    <w:rsid w:val="000C6A20"/>
    <w:rsid w:val="000D60BA"/>
    <w:rsid w:val="000D6D0F"/>
    <w:rsid w:val="00104145"/>
    <w:rsid w:val="0011011D"/>
    <w:rsid w:val="001127EB"/>
    <w:rsid w:val="00113075"/>
    <w:rsid w:val="0011383A"/>
    <w:rsid w:val="00115088"/>
    <w:rsid w:val="00116A6F"/>
    <w:rsid w:val="00120F53"/>
    <w:rsid w:val="0012621C"/>
    <w:rsid w:val="00142B86"/>
    <w:rsid w:val="001508CE"/>
    <w:rsid w:val="00150B3C"/>
    <w:rsid w:val="001577C5"/>
    <w:rsid w:val="001717FE"/>
    <w:rsid w:val="00173BDD"/>
    <w:rsid w:val="00180C29"/>
    <w:rsid w:val="001825D1"/>
    <w:rsid w:val="001867CA"/>
    <w:rsid w:val="00186B7F"/>
    <w:rsid w:val="00187D6D"/>
    <w:rsid w:val="001912B9"/>
    <w:rsid w:val="001947A4"/>
    <w:rsid w:val="00197230"/>
    <w:rsid w:val="001A5A7A"/>
    <w:rsid w:val="001A6804"/>
    <w:rsid w:val="001B12A9"/>
    <w:rsid w:val="001B4049"/>
    <w:rsid w:val="001D643F"/>
    <w:rsid w:val="001D65F8"/>
    <w:rsid w:val="001D6638"/>
    <w:rsid w:val="001D7E1B"/>
    <w:rsid w:val="001F2698"/>
    <w:rsid w:val="001F2D53"/>
    <w:rsid w:val="001F3CB2"/>
    <w:rsid w:val="001F3ED9"/>
    <w:rsid w:val="00217F06"/>
    <w:rsid w:val="002219FB"/>
    <w:rsid w:val="00221BC9"/>
    <w:rsid w:val="00230CBB"/>
    <w:rsid w:val="00252D0D"/>
    <w:rsid w:val="00254A06"/>
    <w:rsid w:val="00254EC8"/>
    <w:rsid w:val="00284DB1"/>
    <w:rsid w:val="00287F44"/>
    <w:rsid w:val="0029221B"/>
    <w:rsid w:val="002975BB"/>
    <w:rsid w:val="002A172B"/>
    <w:rsid w:val="002A6E27"/>
    <w:rsid w:val="002A7815"/>
    <w:rsid w:val="002B1402"/>
    <w:rsid w:val="002B60E5"/>
    <w:rsid w:val="002B6CE1"/>
    <w:rsid w:val="002C1187"/>
    <w:rsid w:val="002C47F6"/>
    <w:rsid w:val="002D08EE"/>
    <w:rsid w:val="002D0D60"/>
    <w:rsid w:val="002D24D7"/>
    <w:rsid w:val="002D76F0"/>
    <w:rsid w:val="002D771C"/>
    <w:rsid w:val="002E1A35"/>
    <w:rsid w:val="002E468B"/>
    <w:rsid w:val="002E5133"/>
    <w:rsid w:val="002F74AE"/>
    <w:rsid w:val="003026EC"/>
    <w:rsid w:val="003041BF"/>
    <w:rsid w:val="003142E6"/>
    <w:rsid w:val="00320FB6"/>
    <w:rsid w:val="0034149C"/>
    <w:rsid w:val="00343ECF"/>
    <w:rsid w:val="00347BA3"/>
    <w:rsid w:val="00365450"/>
    <w:rsid w:val="0037501C"/>
    <w:rsid w:val="00375457"/>
    <w:rsid w:val="003772AC"/>
    <w:rsid w:val="00385068"/>
    <w:rsid w:val="0039215D"/>
    <w:rsid w:val="003A44D9"/>
    <w:rsid w:val="003B517D"/>
    <w:rsid w:val="003C1744"/>
    <w:rsid w:val="003C2270"/>
    <w:rsid w:val="003C44E2"/>
    <w:rsid w:val="003E04E9"/>
    <w:rsid w:val="003E2B46"/>
    <w:rsid w:val="003F2A48"/>
    <w:rsid w:val="003F2AC8"/>
    <w:rsid w:val="003F6297"/>
    <w:rsid w:val="003F75F9"/>
    <w:rsid w:val="00400374"/>
    <w:rsid w:val="00400B2B"/>
    <w:rsid w:val="00405985"/>
    <w:rsid w:val="004065BC"/>
    <w:rsid w:val="00411BDB"/>
    <w:rsid w:val="00420655"/>
    <w:rsid w:val="0042231A"/>
    <w:rsid w:val="004377C9"/>
    <w:rsid w:val="00441B02"/>
    <w:rsid w:val="00453689"/>
    <w:rsid w:val="00457BE1"/>
    <w:rsid w:val="004645BC"/>
    <w:rsid w:val="00466D1D"/>
    <w:rsid w:val="00475446"/>
    <w:rsid w:val="00477FDE"/>
    <w:rsid w:val="00484C3B"/>
    <w:rsid w:val="00491D71"/>
    <w:rsid w:val="00494198"/>
    <w:rsid w:val="0049469D"/>
    <w:rsid w:val="004A50DD"/>
    <w:rsid w:val="004A72B2"/>
    <w:rsid w:val="004B245F"/>
    <w:rsid w:val="004C642B"/>
    <w:rsid w:val="004D3F96"/>
    <w:rsid w:val="004D5DB0"/>
    <w:rsid w:val="004D7BF2"/>
    <w:rsid w:val="005034F6"/>
    <w:rsid w:val="00503622"/>
    <w:rsid w:val="00513E00"/>
    <w:rsid w:val="00515261"/>
    <w:rsid w:val="00516775"/>
    <w:rsid w:val="00523EC9"/>
    <w:rsid w:val="00525516"/>
    <w:rsid w:val="0052799D"/>
    <w:rsid w:val="00533245"/>
    <w:rsid w:val="00541E08"/>
    <w:rsid w:val="0054659C"/>
    <w:rsid w:val="005504FC"/>
    <w:rsid w:val="00550DD5"/>
    <w:rsid w:val="005553F8"/>
    <w:rsid w:val="005632BA"/>
    <w:rsid w:val="005805F5"/>
    <w:rsid w:val="005863C3"/>
    <w:rsid w:val="005970ED"/>
    <w:rsid w:val="005A1282"/>
    <w:rsid w:val="005A3C77"/>
    <w:rsid w:val="005A53D8"/>
    <w:rsid w:val="005A7C33"/>
    <w:rsid w:val="005B04EE"/>
    <w:rsid w:val="005C3F97"/>
    <w:rsid w:val="005D01A7"/>
    <w:rsid w:val="005D1398"/>
    <w:rsid w:val="005E337B"/>
    <w:rsid w:val="005E5834"/>
    <w:rsid w:val="005F0343"/>
    <w:rsid w:val="005F0C5A"/>
    <w:rsid w:val="005F3252"/>
    <w:rsid w:val="005F77AE"/>
    <w:rsid w:val="005F7C37"/>
    <w:rsid w:val="00612C88"/>
    <w:rsid w:val="006148A8"/>
    <w:rsid w:val="00622D56"/>
    <w:rsid w:val="006241A9"/>
    <w:rsid w:val="006246F6"/>
    <w:rsid w:val="00631405"/>
    <w:rsid w:val="00633D08"/>
    <w:rsid w:val="00635D46"/>
    <w:rsid w:val="00637A4B"/>
    <w:rsid w:val="0064265D"/>
    <w:rsid w:val="00643C4C"/>
    <w:rsid w:val="00646FEC"/>
    <w:rsid w:val="00651551"/>
    <w:rsid w:val="00652E40"/>
    <w:rsid w:val="00654DDD"/>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C63B9"/>
    <w:rsid w:val="006D2F0A"/>
    <w:rsid w:val="006D31FE"/>
    <w:rsid w:val="006D79B5"/>
    <w:rsid w:val="006E5E7D"/>
    <w:rsid w:val="006F20F1"/>
    <w:rsid w:val="006F4A48"/>
    <w:rsid w:val="006F5DBC"/>
    <w:rsid w:val="0070159B"/>
    <w:rsid w:val="00703AD1"/>
    <w:rsid w:val="00704359"/>
    <w:rsid w:val="00712ADD"/>
    <w:rsid w:val="00723C75"/>
    <w:rsid w:val="00727285"/>
    <w:rsid w:val="00736DE3"/>
    <w:rsid w:val="00742E4E"/>
    <w:rsid w:val="00744A61"/>
    <w:rsid w:val="00761784"/>
    <w:rsid w:val="00766DC0"/>
    <w:rsid w:val="00773ED6"/>
    <w:rsid w:val="00775751"/>
    <w:rsid w:val="007775EB"/>
    <w:rsid w:val="007919FC"/>
    <w:rsid w:val="007A6843"/>
    <w:rsid w:val="007A6B5E"/>
    <w:rsid w:val="007C3073"/>
    <w:rsid w:val="007C7205"/>
    <w:rsid w:val="007D28C5"/>
    <w:rsid w:val="007D4E2D"/>
    <w:rsid w:val="007D7B73"/>
    <w:rsid w:val="007E5308"/>
    <w:rsid w:val="007F00E2"/>
    <w:rsid w:val="007F24AF"/>
    <w:rsid w:val="007F6A88"/>
    <w:rsid w:val="00810F48"/>
    <w:rsid w:val="0081210D"/>
    <w:rsid w:val="00813D0F"/>
    <w:rsid w:val="00817B45"/>
    <w:rsid w:val="00817D48"/>
    <w:rsid w:val="008216B8"/>
    <w:rsid w:val="00830D13"/>
    <w:rsid w:val="00831F42"/>
    <w:rsid w:val="00834239"/>
    <w:rsid w:val="00852AFB"/>
    <w:rsid w:val="008540BD"/>
    <w:rsid w:val="00860323"/>
    <w:rsid w:val="00883B84"/>
    <w:rsid w:val="008859BC"/>
    <w:rsid w:val="008929FF"/>
    <w:rsid w:val="008936D5"/>
    <w:rsid w:val="008A7C6B"/>
    <w:rsid w:val="008C0553"/>
    <w:rsid w:val="008C305A"/>
    <w:rsid w:val="008C4718"/>
    <w:rsid w:val="008C777C"/>
    <w:rsid w:val="008D5AB1"/>
    <w:rsid w:val="008E414D"/>
    <w:rsid w:val="008F09D5"/>
    <w:rsid w:val="008F3131"/>
    <w:rsid w:val="008F7D9C"/>
    <w:rsid w:val="00905260"/>
    <w:rsid w:val="0091371E"/>
    <w:rsid w:val="00917516"/>
    <w:rsid w:val="00926015"/>
    <w:rsid w:val="00936B1C"/>
    <w:rsid w:val="00963010"/>
    <w:rsid w:val="00966802"/>
    <w:rsid w:val="009670EF"/>
    <w:rsid w:val="00970B2A"/>
    <w:rsid w:val="0097731A"/>
    <w:rsid w:val="0098199C"/>
    <w:rsid w:val="009852D3"/>
    <w:rsid w:val="00992667"/>
    <w:rsid w:val="00992E46"/>
    <w:rsid w:val="00997381"/>
    <w:rsid w:val="009A39CA"/>
    <w:rsid w:val="009B640B"/>
    <w:rsid w:val="009C25B1"/>
    <w:rsid w:val="009C2C8A"/>
    <w:rsid w:val="009C3185"/>
    <w:rsid w:val="009E1C6C"/>
    <w:rsid w:val="009E42B2"/>
    <w:rsid w:val="00A06A3C"/>
    <w:rsid w:val="00A20759"/>
    <w:rsid w:val="00A21045"/>
    <w:rsid w:val="00A21DC3"/>
    <w:rsid w:val="00A21EE1"/>
    <w:rsid w:val="00A22AA4"/>
    <w:rsid w:val="00A27110"/>
    <w:rsid w:val="00A3047D"/>
    <w:rsid w:val="00A33A18"/>
    <w:rsid w:val="00A36F6D"/>
    <w:rsid w:val="00A45BED"/>
    <w:rsid w:val="00A463E6"/>
    <w:rsid w:val="00A474BB"/>
    <w:rsid w:val="00A5499D"/>
    <w:rsid w:val="00A6535D"/>
    <w:rsid w:val="00A71778"/>
    <w:rsid w:val="00A727FF"/>
    <w:rsid w:val="00A747A4"/>
    <w:rsid w:val="00A7521E"/>
    <w:rsid w:val="00A829F4"/>
    <w:rsid w:val="00A86C8C"/>
    <w:rsid w:val="00A9234D"/>
    <w:rsid w:val="00AA067D"/>
    <w:rsid w:val="00AA4209"/>
    <w:rsid w:val="00AB3E35"/>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B410A"/>
    <w:rsid w:val="00BC1666"/>
    <w:rsid w:val="00BD373F"/>
    <w:rsid w:val="00BE155F"/>
    <w:rsid w:val="00BE6203"/>
    <w:rsid w:val="00BF0DBC"/>
    <w:rsid w:val="00BF2E3D"/>
    <w:rsid w:val="00BF4301"/>
    <w:rsid w:val="00BF7301"/>
    <w:rsid w:val="00C005AC"/>
    <w:rsid w:val="00C105A6"/>
    <w:rsid w:val="00C22106"/>
    <w:rsid w:val="00C24B9E"/>
    <w:rsid w:val="00C25D76"/>
    <w:rsid w:val="00C4114C"/>
    <w:rsid w:val="00C6125A"/>
    <w:rsid w:val="00C70E8E"/>
    <w:rsid w:val="00C77E60"/>
    <w:rsid w:val="00C87D50"/>
    <w:rsid w:val="00C92C97"/>
    <w:rsid w:val="00C94C49"/>
    <w:rsid w:val="00CA1346"/>
    <w:rsid w:val="00CA2395"/>
    <w:rsid w:val="00CA3F55"/>
    <w:rsid w:val="00CA7596"/>
    <w:rsid w:val="00CB2D85"/>
    <w:rsid w:val="00CB4E33"/>
    <w:rsid w:val="00CC0EE9"/>
    <w:rsid w:val="00CC516B"/>
    <w:rsid w:val="00CD51DD"/>
    <w:rsid w:val="00CE1C5B"/>
    <w:rsid w:val="00CE392F"/>
    <w:rsid w:val="00CE3AFB"/>
    <w:rsid w:val="00CE606D"/>
    <w:rsid w:val="00CF062C"/>
    <w:rsid w:val="00CF2851"/>
    <w:rsid w:val="00CF3548"/>
    <w:rsid w:val="00CF3735"/>
    <w:rsid w:val="00CF63F4"/>
    <w:rsid w:val="00CF6B09"/>
    <w:rsid w:val="00D001ED"/>
    <w:rsid w:val="00D06C71"/>
    <w:rsid w:val="00D0734A"/>
    <w:rsid w:val="00D1385F"/>
    <w:rsid w:val="00D2234A"/>
    <w:rsid w:val="00D23130"/>
    <w:rsid w:val="00D355FE"/>
    <w:rsid w:val="00D47548"/>
    <w:rsid w:val="00D54B8B"/>
    <w:rsid w:val="00D572F8"/>
    <w:rsid w:val="00D60320"/>
    <w:rsid w:val="00D76B9B"/>
    <w:rsid w:val="00D82794"/>
    <w:rsid w:val="00D87519"/>
    <w:rsid w:val="00DA00E7"/>
    <w:rsid w:val="00DA77AA"/>
    <w:rsid w:val="00DB103A"/>
    <w:rsid w:val="00DB42B7"/>
    <w:rsid w:val="00DD0031"/>
    <w:rsid w:val="00DD10FC"/>
    <w:rsid w:val="00DD1FCE"/>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23FC"/>
    <w:rsid w:val="00E529BF"/>
    <w:rsid w:val="00E535E7"/>
    <w:rsid w:val="00E57816"/>
    <w:rsid w:val="00E633F8"/>
    <w:rsid w:val="00E66FF6"/>
    <w:rsid w:val="00E70167"/>
    <w:rsid w:val="00E73800"/>
    <w:rsid w:val="00E84A9B"/>
    <w:rsid w:val="00E931BE"/>
    <w:rsid w:val="00EA0BC1"/>
    <w:rsid w:val="00EA7C0C"/>
    <w:rsid w:val="00EB52B7"/>
    <w:rsid w:val="00EB785C"/>
    <w:rsid w:val="00EC04DE"/>
    <w:rsid w:val="00EC46DE"/>
    <w:rsid w:val="00EC5280"/>
    <w:rsid w:val="00EC6D47"/>
    <w:rsid w:val="00ED7396"/>
    <w:rsid w:val="00EE48A7"/>
    <w:rsid w:val="00EE5FC0"/>
    <w:rsid w:val="00EF333E"/>
    <w:rsid w:val="00EF4A8E"/>
    <w:rsid w:val="00F044B1"/>
    <w:rsid w:val="00F12069"/>
    <w:rsid w:val="00F15FD0"/>
    <w:rsid w:val="00F17564"/>
    <w:rsid w:val="00F178A9"/>
    <w:rsid w:val="00F17C1E"/>
    <w:rsid w:val="00F2695D"/>
    <w:rsid w:val="00F26DCF"/>
    <w:rsid w:val="00F34FA7"/>
    <w:rsid w:val="00F35F70"/>
    <w:rsid w:val="00F41E86"/>
    <w:rsid w:val="00F46A13"/>
    <w:rsid w:val="00F50BF1"/>
    <w:rsid w:val="00F51B99"/>
    <w:rsid w:val="00F5453A"/>
    <w:rsid w:val="00F61C6E"/>
    <w:rsid w:val="00F64529"/>
    <w:rsid w:val="00F75923"/>
    <w:rsid w:val="00F808E3"/>
    <w:rsid w:val="00F8353B"/>
    <w:rsid w:val="00F85EB6"/>
    <w:rsid w:val="00F95F62"/>
    <w:rsid w:val="00FA1E27"/>
    <w:rsid w:val="00FA3B1D"/>
    <w:rsid w:val="00FB0083"/>
    <w:rsid w:val="00FB3E1F"/>
    <w:rsid w:val="00FB497D"/>
    <w:rsid w:val="00FB4A6D"/>
    <w:rsid w:val="00FC0103"/>
    <w:rsid w:val="00FC02E6"/>
    <w:rsid w:val="00FC57A1"/>
    <w:rsid w:val="00FC5E14"/>
    <w:rsid w:val="00FD12A8"/>
    <w:rsid w:val="00FE55F8"/>
    <w:rsid w:val="00FE7421"/>
    <w:rsid w:val="00FF13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35AC8DA6"/>
  <w15:docId w15:val="{14D84464-A31F-45F0-AE3C-5CAA3915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ine-dokumenty/" TargetMode="External"/><Relationship Id="rId18" Type="http://schemas.openxmlformats.org/officeDocument/2006/relationships/hyperlink" Target="http://www.optp.vlada.gov.sk/ine-dokumenty/" TargetMode="External"/><Relationship Id="rId26" Type="http://schemas.openxmlformats.org/officeDocument/2006/relationships/hyperlink" Target="http://www.itms2014.sk" TargetMode="External"/><Relationship Id="rId3" Type="http://schemas.openxmlformats.org/officeDocument/2006/relationships/styles" Target="styles.xml"/><Relationship Id="rId21" Type="http://schemas.openxmlformats.org/officeDocument/2006/relationships/hyperlink" Target="http://www.partnerskadohoda.gov.sk/vzory-cko/" TargetMode="External"/><Relationship Id="rId7" Type="http://schemas.openxmlformats.org/officeDocument/2006/relationships/endnotes" Target="endnotes.xml"/><Relationship Id="rId12" Type="http://schemas.openxmlformats.org/officeDocument/2006/relationships/hyperlink" Target="https://www.optp.vlada.gov.sk/ine-dokumenty/" TargetMode="External"/><Relationship Id="rId17" Type="http://schemas.openxmlformats.org/officeDocument/2006/relationships/hyperlink" Target="http://www.partnerskadohoda.gov.sk/metodicke-pokyny-cko-a-uv-sr/" TargetMode="External"/><Relationship Id="rId25" Type="http://schemas.openxmlformats.org/officeDocument/2006/relationships/hyperlink" Target="http://www.optp.vlada.gov.sk/ine-dokument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edkladanie-ziadosti-o-nfp/" TargetMode="External"/><Relationship Id="rId20" Type="http://schemas.openxmlformats.org/officeDocument/2006/relationships/hyperlink" Target="http://www.optp.vlada.gov.sk/ine-dokumenty/"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diskriminacia.gov.sk"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gender.gov.sk" TargetMode="External"/><Relationship Id="rId28" Type="http://schemas.openxmlformats.org/officeDocument/2006/relationships/hyperlink" Target="http://www.ecas.org/"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ine-dokument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273-sk/koordinacia-synergii-a-komplementarit-medzi-esif-a-ostatnymi-nastrojmi-podpory-eu-a-sr/" TargetMode="External"/><Relationship Id="rId30" Type="http://schemas.openxmlformats.org/officeDocument/2006/relationships/footer" Target="footer1.xml"/><Relationship Id="rId8" Type="http://schemas.openxmlformats.org/officeDocument/2006/relationships/hyperlink" Target="http://optp.vlada.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1780E-8942-4072-99AA-83B7C94FB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29</Pages>
  <Words>11372</Words>
  <Characters>64823</Characters>
  <Application>Microsoft Office Word</Application>
  <DocSecurity>0</DocSecurity>
  <Lines>540</Lines>
  <Paragraphs>152</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44</cp:revision>
  <dcterms:created xsi:type="dcterms:W3CDTF">2020-09-08T11:58:00Z</dcterms:created>
  <dcterms:modified xsi:type="dcterms:W3CDTF">2020-12-17T13:42:00Z</dcterms:modified>
</cp:coreProperties>
</file>