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CD4E2E">
      <w:pPr>
        <w:spacing w:before="12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Poskytovateľ: </w:t>
      </w:r>
      <w:bookmarkStart w:id="0" w:name="_GoBack"/>
      <w:bookmarkEnd w:id="0"/>
    </w:p>
    <w:p w14:paraId="1E15D41D" w14:textId="6523081F"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w:t>
      </w:r>
      <w:ins w:id="1" w:author="Autor">
        <w:r w:rsidR="009F221E">
          <w:rPr>
            <w:rFonts w:asciiTheme="minorHAnsi" w:hAnsiTheme="minorHAnsi" w:cstheme="minorHAnsi"/>
          </w:rPr>
          <w:t>Ministerstvo investícií, regionálneho rozvoja a informatizácie</w:t>
        </w:r>
        <w:r w:rsidR="009F221E" w:rsidRPr="005D01A7">
          <w:rPr>
            <w:rFonts w:asciiTheme="minorHAnsi" w:hAnsiTheme="minorHAnsi" w:cstheme="minorHAnsi"/>
          </w:rPr>
          <w:t xml:space="preserve"> </w:t>
        </w:r>
      </w:ins>
      <w:del w:id="2" w:author="Autor">
        <w:r w:rsidR="00700301" w:rsidRPr="00F43906" w:rsidDel="009F221E">
          <w:rPr>
            <w:rFonts w:asciiTheme="minorHAnsi" w:hAnsiTheme="minorHAnsi" w:cstheme="minorHAnsi"/>
          </w:rPr>
          <w:delText xml:space="preserve">Úrad vlády </w:delText>
        </w:r>
      </w:del>
      <w:r w:rsidR="00700301" w:rsidRPr="00F43906">
        <w:rPr>
          <w:rFonts w:asciiTheme="minorHAnsi" w:hAnsiTheme="minorHAnsi" w:cstheme="minorHAnsi"/>
        </w:rPr>
        <w:t>S</w:t>
      </w:r>
      <w:r w:rsidR="00CC50CD" w:rsidRPr="00F43906">
        <w:rPr>
          <w:rFonts w:asciiTheme="minorHAnsi" w:hAnsiTheme="minorHAnsi" w:cstheme="minorHAnsi"/>
        </w:rPr>
        <w:t xml:space="preserve">lovenskej republiky (ďalej aj </w:t>
      </w:r>
      <w:del w:id="3" w:author="Autor">
        <w:r w:rsidR="00CC50CD" w:rsidRPr="00F43906" w:rsidDel="009F221E">
          <w:rPr>
            <w:rFonts w:asciiTheme="minorHAnsi" w:hAnsiTheme="minorHAnsi" w:cstheme="minorHAnsi"/>
          </w:rPr>
          <w:delText xml:space="preserve">„Úrad vlády SR“ alebo </w:delText>
        </w:r>
      </w:del>
      <w:r w:rsidR="00CC50CD" w:rsidRPr="00F43906">
        <w:rPr>
          <w:rFonts w:asciiTheme="minorHAnsi" w:hAnsiTheme="minorHAnsi" w:cstheme="minorHAnsi"/>
        </w:rPr>
        <w:t>„</w:t>
      </w:r>
      <w:del w:id="4" w:author="Autor">
        <w:r w:rsidR="00CC50CD" w:rsidRPr="00F43906" w:rsidDel="009F221E">
          <w:rPr>
            <w:rFonts w:asciiTheme="minorHAnsi" w:hAnsiTheme="minorHAnsi" w:cstheme="minorHAnsi"/>
          </w:rPr>
          <w:delText>ÚV</w:delText>
        </w:r>
      </w:del>
      <w:ins w:id="5" w:author="Autor">
        <w:r w:rsidR="009F221E">
          <w:rPr>
            <w:rFonts w:asciiTheme="minorHAnsi" w:hAnsiTheme="minorHAnsi" w:cstheme="minorHAnsi"/>
          </w:rPr>
          <w:t>MIRRI</w:t>
        </w:r>
      </w:ins>
      <w:r w:rsidR="00CC50CD" w:rsidRPr="00F43906">
        <w:rPr>
          <w:rFonts w:asciiTheme="minorHAnsi" w:hAnsiTheme="minorHAnsi" w:cstheme="minorHAnsi"/>
        </w:rPr>
        <w:t xml:space="preserve">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46771FE5" w14:textId="155417AB" w:rsidR="00700301"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Adresa:</w:t>
      </w:r>
      <w:r w:rsidR="00700301" w:rsidRPr="00F43906">
        <w:rPr>
          <w:rFonts w:asciiTheme="minorHAnsi" w:hAnsiTheme="minorHAnsi" w:cstheme="minorHAnsi"/>
        </w:rPr>
        <w:t xml:space="preserve">   </w:t>
      </w:r>
      <w:ins w:id="6" w:author="Autor">
        <w:r w:rsidR="009F221E">
          <w:rPr>
            <w:rFonts w:asciiTheme="minorHAnsi" w:hAnsiTheme="minorHAnsi" w:cstheme="minorHAnsi"/>
          </w:rPr>
          <w:t>Štefánikova 15, 811 05</w:t>
        </w:r>
        <w:r w:rsidR="009F221E" w:rsidRPr="005D01A7">
          <w:rPr>
            <w:rFonts w:asciiTheme="minorHAnsi" w:hAnsiTheme="minorHAnsi" w:cstheme="minorHAnsi"/>
          </w:rPr>
          <w:t xml:space="preserve"> </w:t>
        </w:r>
      </w:ins>
      <w:del w:id="7" w:author="Autor">
        <w:r w:rsidR="00700301" w:rsidRPr="00F43906" w:rsidDel="009F221E">
          <w:rPr>
            <w:rFonts w:asciiTheme="minorHAnsi" w:hAnsiTheme="minorHAnsi" w:cstheme="minorHAnsi"/>
          </w:rPr>
          <w:delText xml:space="preserve">Námestie slobody 1, 813 70 </w:delText>
        </w:r>
      </w:del>
      <w:r w:rsidR="00700301" w:rsidRPr="00F43906">
        <w:rPr>
          <w:rFonts w:asciiTheme="minorHAnsi" w:hAnsiTheme="minorHAnsi" w:cstheme="minorHAnsi"/>
        </w:rPr>
        <w:t>Bratislava, Slovenská republika</w:t>
      </w:r>
      <w:r w:rsidR="00700301" w:rsidRPr="00F43906">
        <w:rPr>
          <w:rFonts w:asciiTheme="minorHAnsi" w:hAnsiTheme="minorHAnsi" w:cstheme="minorHAnsi"/>
          <w:b/>
        </w:rPr>
        <w:t xml:space="preserve"> </w:t>
      </w:r>
    </w:p>
    <w:p w14:paraId="630F7958"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639BC2A3"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 webovom sídle </w:t>
      </w:r>
      <w:hyperlink r:id="rId8"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7EDA3ECC"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r w:rsidR="00851482">
        <w:rPr>
          <w:rFonts w:asciiTheme="minorHAnsi" w:hAnsiTheme="minorHAnsi" w:cstheme="minorHAnsi"/>
          <w:b/>
        </w:rPr>
        <w:t>19 498</w:t>
      </w:r>
      <w:r w:rsidR="00AF2C8F">
        <w:rPr>
          <w:rFonts w:asciiTheme="minorHAnsi" w:hAnsiTheme="minorHAnsi" w:cstheme="minorHAnsi"/>
          <w:b/>
        </w:rPr>
        <w:t xml:space="preserve"> 336</w:t>
      </w:r>
      <w:r w:rsidR="00A57438">
        <w:rPr>
          <w:rFonts w:asciiTheme="minorHAnsi" w:hAnsiTheme="minorHAnsi" w:cstheme="minorHAnsi"/>
          <w:b/>
        </w:rPr>
        <w:t>,00</w:t>
      </w:r>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Financovanie projektu</w:t>
      </w:r>
    </w:p>
    <w:p w14:paraId="4F67AB73" w14:textId="3E4B5986"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4DCAADA0" w14:textId="034E8239" w:rsidR="00587B2C" w:rsidRDefault="00587B2C" w:rsidP="00CD4E2E">
      <w:pPr>
        <w:spacing w:before="120" w:after="120" w:line="240" w:lineRule="auto"/>
        <w:ind w:firstLine="360"/>
        <w:jc w:val="both"/>
        <w:rPr>
          <w:rFonts w:asciiTheme="minorHAnsi" w:hAnsiTheme="minorHAnsi" w:cstheme="minorHAnsi"/>
        </w:rPr>
      </w:pPr>
    </w:p>
    <w:p w14:paraId="75E665D3" w14:textId="18092CE1" w:rsidR="00326BBE" w:rsidRDefault="00326BBE" w:rsidP="00CD4E2E">
      <w:pPr>
        <w:spacing w:before="120" w:after="120" w:line="240" w:lineRule="auto"/>
        <w:ind w:firstLine="360"/>
        <w:jc w:val="both"/>
        <w:rPr>
          <w:rFonts w:asciiTheme="minorHAnsi" w:hAnsiTheme="minorHAnsi" w:cstheme="minorHAnsi"/>
        </w:rPr>
      </w:pPr>
    </w:p>
    <w:p w14:paraId="330B845D" w14:textId="77777777" w:rsidR="00326BBE" w:rsidRDefault="00326BBE"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01FA898F" w:rsidR="00587B2C" w:rsidRPr="00F43906" w:rsidRDefault="00326BBE"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Oprávnené výdavky sa uhrádzajú vo vyššie uvedených pomeroch, ktoré sa percentuálne skladajú z nasledujúcich pomerov:</w:t>
      </w: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„pro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55542AF4"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Časový harmonogram konania o ŽoNFP</w:t>
      </w:r>
      <w:r w:rsidRPr="00F43906">
        <w:rPr>
          <w:rFonts w:asciiTheme="minorHAnsi" w:hAnsiTheme="minorHAnsi" w:cstheme="minorHAnsi"/>
          <w:b/>
        </w:rPr>
        <w:tab/>
      </w:r>
    </w:p>
    <w:p w14:paraId="1900B207" w14:textId="77777777" w:rsidR="00220D59" w:rsidRPr="00F43906"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 xml:space="preserve">u (ďalej aj „žiadosť o NFP“ alebo „ŽoNFP“)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CD4E2E">
      <w:pPr>
        <w:spacing w:before="120" w:after="120" w:line="240" w:lineRule="auto"/>
        <w:ind w:firstLine="357"/>
        <w:jc w:val="both"/>
        <w:rPr>
          <w:rFonts w:asciiTheme="minorHAnsi" w:hAnsiTheme="minorHAnsi" w:cstheme="minorHAnsi"/>
        </w:rPr>
      </w:pPr>
      <w: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w:t>
      </w:r>
      <w:r w:rsidRPr="00F43906">
        <w:rPr>
          <w:rFonts w:asciiTheme="minorHAnsi" w:hAnsiTheme="minorHAnsi" w:cstheme="minorHAnsi"/>
        </w:rPr>
        <w:lastRenderedPageBreak/>
        <w:t xml:space="preserve">zaslania výzvy 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537EEB67" w14:textId="77777777" w:rsidR="00CA69BC" w:rsidRPr="00F43906" w:rsidRDefault="00CA69BC" w:rsidP="00CD4E2E">
      <w:pPr>
        <w:spacing w:before="120" w:after="120" w:line="240" w:lineRule="auto"/>
        <w:ind w:firstLine="357"/>
        <w:jc w:val="both"/>
        <w:rPr>
          <w:rFonts w:asciiTheme="minorHAnsi" w:hAnsiTheme="minorHAnsi" w:cstheme="minorHAnsi"/>
        </w:rPr>
      </w:pP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Miesto a spôsob podania ŽoNFP</w:t>
      </w:r>
    </w:p>
    <w:p w14:paraId="65D50DB1" w14:textId="77777777" w:rsidR="0034321A" w:rsidRPr="00F43906" w:rsidRDefault="00B13786"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77777777" w:rsidR="00422C02" w:rsidRPr="00F43906" w:rsidRDefault="00F62EE8"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formulár žiadosti o</w:t>
      </w:r>
      <w:r w:rsidR="006A2FFE" w:rsidRPr="00F43906">
        <w:rPr>
          <w:rFonts w:asciiTheme="minorHAnsi" w:hAnsiTheme="minorHAnsi" w:cstheme="minorHAnsi"/>
        </w:rPr>
        <w:t> </w:t>
      </w:r>
      <w:r w:rsidRPr="00F43906">
        <w:rPr>
          <w:rFonts w:asciiTheme="minorHAnsi" w:hAnsiTheme="minorHAnsi" w:cstheme="minorHAnsi"/>
        </w:rPr>
        <w:t>NFP</w:t>
      </w:r>
      <w:r w:rsidR="006A2FFE" w:rsidRPr="00F43906">
        <w:rPr>
          <w:rFonts w:asciiTheme="minorHAnsi" w:hAnsiTheme="minorHAnsi" w:cstheme="minorHAnsi"/>
        </w:rPr>
        <w:t xml:space="preserve"> (spolu so všetkými prílohami)</w:t>
      </w:r>
      <w:r w:rsidRPr="00F43906">
        <w:rPr>
          <w:rFonts w:asciiTheme="minorHAnsi" w:hAnsiTheme="minorHAnsi" w:cstheme="minorHAnsi"/>
        </w:rPr>
        <w:t xml:space="preserve"> zaslaný</w:t>
      </w:r>
      <w:r w:rsidR="00E755F5" w:rsidRPr="00F43906">
        <w:rPr>
          <w:rFonts w:asciiTheme="minorHAnsi" w:hAnsiTheme="minorHAnsi" w:cstheme="minorHAnsi"/>
        </w:rPr>
        <w:t xml:space="preserve"> </w:t>
      </w:r>
      <w:r w:rsidR="00C201CD" w:rsidRPr="00F43906">
        <w:rPr>
          <w:rFonts w:asciiTheme="minorHAnsi" w:hAnsiTheme="minorHAnsi" w:cstheme="minorHAnsi"/>
          <w:b/>
        </w:rPr>
        <w:t>elektronicky</w:t>
      </w:r>
      <w:r w:rsidR="00C201CD" w:rsidRPr="00F43906">
        <w:rPr>
          <w:rFonts w:asciiTheme="minorHAnsi" w:hAnsiTheme="minorHAnsi" w:cstheme="minorHAnsi"/>
        </w:rPr>
        <w:t xml:space="preserve"> prostredníctvom ITMS2014+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2CDE218F" w14:textId="2F9C4900" w:rsidR="00422C02" w:rsidRPr="008D4ABB" w:rsidRDefault="00422C02" w:rsidP="00E14F1E">
      <w:pPr>
        <w:pStyle w:val="Odsekzoznamu"/>
        <w:numPr>
          <w:ilvl w:val="0"/>
          <w:numId w:val="32"/>
        </w:numPr>
        <w:spacing w:before="120" w:after="120"/>
        <w:ind w:left="714" w:hanging="357"/>
        <w:contextualSpacing w:val="0"/>
        <w:jc w:val="both"/>
        <w:rPr>
          <w:rFonts w:asciiTheme="minorHAnsi" w:hAnsiTheme="minorHAnsi" w:cstheme="minorHAnsi"/>
          <w:sz w:val="22"/>
          <w:szCs w:val="22"/>
        </w:rPr>
      </w:pPr>
      <w:r w:rsidRPr="008D4ABB">
        <w:rPr>
          <w:rFonts w:asciiTheme="minorHAnsi" w:hAnsiTheme="minorHAnsi" w:cstheme="minorHAnsi"/>
          <w:b/>
          <w:sz w:val="22"/>
          <w:szCs w:val="22"/>
        </w:rPr>
        <w:t>V listinnej podobe</w:t>
      </w:r>
      <w:r w:rsidRPr="008D4ABB">
        <w:rPr>
          <w:rFonts w:asciiTheme="minorHAnsi" w:hAnsiTheme="minorHAnsi" w:cstheme="minorHAnsi"/>
          <w:sz w:val="22"/>
          <w:szCs w:val="22"/>
        </w:rPr>
        <w:t xml:space="preserve"> je žiadosť o</w:t>
      </w:r>
      <w:r w:rsidR="004135E7" w:rsidRPr="008D4ABB">
        <w:rPr>
          <w:rFonts w:asciiTheme="minorHAnsi" w:hAnsiTheme="minorHAnsi" w:cstheme="minorHAnsi"/>
          <w:sz w:val="22"/>
          <w:szCs w:val="22"/>
        </w:rPr>
        <w:t> </w:t>
      </w:r>
      <w:r w:rsidRPr="008D4ABB">
        <w:rPr>
          <w:rFonts w:asciiTheme="minorHAnsi" w:hAnsiTheme="minorHAnsi" w:cstheme="minorHAnsi"/>
          <w:sz w:val="22"/>
          <w:szCs w:val="22"/>
        </w:rPr>
        <w:t>NFP</w:t>
      </w:r>
      <w:r w:rsidR="004135E7" w:rsidRPr="008D4ABB">
        <w:rPr>
          <w:rFonts w:asciiTheme="minorHAnsi" w:hAnsiTheme="minorHAnsi" w:cstheme="minorHAnsi"/>
          <w:sz w:val="22"/>
          <w:szCs w:val="22"/>
        </w:rPr>
        <w:t>,</w:t>
      </w:r>
      <w:r w:rsidRPr="008D4ABB">
        <w:rPr>
          <w:rFonts w:asciiTheme="minorHAnsi" w:hAnsiTheme="minorHAnsi" w:cstheme="minorHAnsi"/>
          <w:sz w:val="22"/>
          <w:szCs w:val="22"/>
        </w:rPr>
        <w:t xml:space="preserve"> </w:t>
      </w:r>
      <w:r w:rsidR="006A2FFE" w:rsidRPr="008D4ABB">
        <w:rPr>
          <w:rFonts w:asciiTheme="minorHAnsi" w:hAnsiTheme="minorHAnsi" w:cstheme="minorHAnsi"/>
          <w:sz w:val="22"/>
          <w:szCs w:val="22"/>
        </w:rPr>
        <w:t>vrátane všetkých príloh</w:t>
      </w:r>
      <w:r w:rsidR="004135E7" w:rsidRPr="008D4ABB">
        <w:rPr>
          <w:rFonts w:asciiTheme="minorHAnsi" w:hAnsiTheme="minorHAnsi" w:cstheme="minorHAnsi"/>
          <w:sz w:val="22"/>
          <w:szCs w:val="22"/>
        </w:rPr>
        <w:t>,</w:t>
      </w:r>
      <w:r w:rsidR="006A2FFE" w:rsidRPr="008D4ABB">
        <w:rPr>
          <w:rFonts w:asciiTheme="minorHAnsi" w:hAnsiTheme="minorHAnsi" w:cstheme="minorHAnsi"/>
          <w:sz w:val="22"/>
          <w:szCs w:val="22"/>
        </w:rPr>
        <w:t xml:space="preserve"> </w:t>
      </w:r>
      <w:r w:rsidRPr="008D4ABB">
        <w:rPr>
          <w:rFonts w:asciiTheme="minorHAnsi" w:hAnsiTheme="minorHAnsi" w:cstheme="minorHAnsi"/>
          <w:sz w:val="22"/>
          <w:szCs w:val="22"/>
        </w:rPr>
        <w:t>možné doručiť  v jednom origináli (vytlačenom po odoslaní prostredníctvom ITMS2014+</w:t>
      </w:r>
      <w:r w:rsidR="006D527D" w:rsidRPr="008D4ABB">
        <w:rPr>
          <w:rFonts w:asciiTheme="minorHAnsi" w:hAnsiTheme="minorHAnsi" w:cstheme="minorHAnsi"/>
          <w:sz w:val="22"/>
          <w:szCs w:val="22"/>
        </w:rPr>
        <w:t xml:space="preserve"> a podpísanom</w:t>
      </w:r>
      <w:r w:rsidRPr="008D4ABB">
        <w:rPr>
          <w:rFonts w:asciiTheme="minorHAnsi" w:hAnsiTheme="minorHAnsi" w:cstheme="minorHAnsi"/>
          <w:sz w:val="22"/>
          <w:szCs w:val="22"/>
        </w:rPr>
        <w:t>) a jednej kópii:</w:t>
      </w:r>
    </w:p>
    <w:p w14:paraId="60BA35BA" w14:textId="77777777" w:rsidR="0062456D" w:rsidRPr="00F43906" w:rsidRDefault="0062456D" w:rsidP="008D4ABB">
      <w:pPr>
        <w:pStyle w:val="Odsekzoznamu"/>
        <w:numPr>
          <w:ilvl w:val="0"/>
          <w:numId w:val="6"/>
        </w:numPr>
        <w:spacing w:before="240" w:after="120"/>
        <w:ind w:left="1134" w:hanging="357"/>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2E0A6963" w14:textId="0B90ECF7" w:rsidR="00DB0B10" w:rsidRDefault="009F221E" w:rsidP="00CD4E2E">
      <w:pPr>
        <w:spacing w:before="120" w:after="120" w:line="240" w:lineRule="auto"/>
        <w:ind w:left="1134"/>
        <w:contextualSpacing/>
        <w:jc w:val="both"/>
        <w:rPr>
          <w:rFonts w:asciiTheme="minorHAnsi" w:hAnsiTheme="minorHAnsi" w:cstheme="minorHAnsi"/>
        </w:rPr>
      </w:pPr>
      <w:ins w:id="8" w:author="Auto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ins>
      <w:del w:id="9" w:author="Autor">
        <w:r w:rsidR="0062456D" w:rsidRPr="00F43906" w:rsidDel="009F221E">
          <w:rPr>
            <w:rFonts w:asciiTheme="minorHAnsi" w:hAnsiTheme="minorHAnsi" w:cstheme="minorHAnsi"/>
          </w:rPr>
          <w:delText xml:space="preserve">Úrad vlády </w:delText>
        </w:r>
      </w:del>
      <w:r w:rsidR="0062456D" w:rsidRPr="00F43906">
        <w:rPr>
          <w:rFonts w:asciiTheme="minorHAnsi" w:hAnsiTheme="minorHAnsi" w:cstheme="minorHAnsi"/>
        </w:rPr>
        <w:t>Slovenskej republiky</w:t>
      </w:r>
    </w:p>
    <w:p w14:paraId="62AC050C" w14:textId="71D2E3BE" w:rsidR="0062456D" w:rsidRPr="00F43906" w:rsidRDefault="008D4ABB" w:rsidP="00CD4E2E">
      <w:pPr>
        <w:spacing w:before="120" w:after="120" w:line="240" w:lineRule="auto"/>
        <w:ind w:left="1134"/>
        <w:contextualSpacing/>
        <w:jc w:val="both"/>
        <w:rPr>
          <w:rFonts w:asciiTheme="minorHAnsi" w:hAnsiTheme="minorHAnsi" w:cstheme="minorHAnsi"/>
        </w:rPr>
      </w:pPr>
      <w:r>
        <w:rPr>
          <w:rFonts w:asciiTheme="minorHAnsi" w:hAnsiTheme="minorHAnsi" w:cstheme="minorHAnsi"/>
        </w:rPr>
        <w:t xml:space="preserve">sekcia </w:t>
      </w:r>
      <w:ins w:id="10" w:author="Autor">
        <w:r w:rsidR="00D131F2" w:rsidRPr="00D131F2">
          <w:rPr>
            <w:rFonts w:asciiTheme="minorHAnsi" w:hAnsiTheme="minorHAnsi" w:cstheme="minorHAnsi"/>
          </w:rPr>
          <w:t>OP TP a iných finančných mechanizmov</w:t>
        </w:r>
      </w:ins>
      <w:del w:id="11" w:author="Autor">
        <w:r w:rsidDel="00D131F2">
          <w:rPr>
            <w:rFonts w:asciiTheme="minorHAnsi" w:hAnsiTheme="minorHAnsi" w:cstheme="minorHAnsi"/>
          </w:rPr>
          <w:delText>finančných programov</w:delText>
        </w:r>
        <w:r w:rsidR="0062456D" w:rsidRPr="00F43906" w:rsidDel="00D131F2">
          <w:rPr>
            <w:rFonts w:asciiTheme="minorHAnsi" w:hAnsiTheme="minorHAnsi" w:cstheme="minorHAnsi"/>
          </w:rPr>
          <w:delText xml:space="preserve"> </w:delText>
        </w:r>
      </w:del>
    </w:p>
    <w:p w14:paraId="53216ACA"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odbor implementácie projektov OP TP</w:t>
      </w:r>
    </w:p>
    <w:p w14:paraId="440AA485" w14:textId="4D7DDEAC" w:rsidR="0062456D" w:rsidRPr="00F43906" w:rsidRDefault="009F221E" w:rsidP="00CD4E2E">
      <w:pPr>
        <w:spacing w:before="120" w:after="120" w:line="240" w:lineRule="auto"/>
        <w:ind w:left="1134"/>
        <w:contextualSpacing/>
        <w:jc w:val="both"/>
        <w:rPr>
          <w:rFonts w:asciiTheme="minorHAnsi" w:hAnsiTheme="minorHAnsi" w:cstheme="minorHAnsi"/>
        </w:rPr>
      </w:pPr>
      <w:ins w:id="12" w:author="Autor">
        <w:r>
          <w:rPr>
            <w:rFonts w:asciiTheme="minorHAnsi" w:hAnsiTheme="minorHAnsi" w:cstheme="minorHAnsi"/>
          </w:rPr>
          <w:t>Štefánikova 1</w:t>
        </w:r>
      </w:ins>
      <w:del w:id="13" w:author="Autor">
        <w:r w:rsidR="0062456D" w:rsidRPr="00F43906" w:rsidDel="009F221E">
          <w:rPr>
            <w:rFonts w:asciiTheme="minorHAnsi" w:hAnsiTheme="minorHAnsi" w:cstheme="minorHAnsi"/>
          </w:rPr>
          <w:delText>Námestie slobody 1</w:delText>
        </w:r>
      </w:del>
      <w:ins w:id="14" w:author="Autor">
        <w:r>
          <w:rPr>
            <w:rFonts w:asciiTheme="minorHAnsi" w:hAnsiTheme="minorHAnsi" w:cstheme="minorHAnsi"/>
          </w:rPr>
          <w:t>5</w:t>
        </w:r>
      </w:ins>
      <w:r w:rsidR="0062456D" w:rsidRPr="00F43906">
        <w:rPr>
          <w:rFonts w:asciiTheme="minorHAnsi" w:hAnsiTheme="minorHAnsi" w:cstheme="minorHAnsi"/>
        </w:rPr>
        <w:t xml:space="preserve"> </w:t>
      </w:r>
    </w:p>
    <w:p w14:paraId="675653B0" w14:textId="31CC3B1E" w:rsidR="0062456D" w:rsidRPr="00F43906" w:rsidRDefault="0062456D" w:rsidP="00CD4E2E">
      <w:pPr>
        <w:spacing w:before="120" w:after="120" w:line="240" w:lineRule="auto"/>
        <w:ind w:left="1134"/>
        <w:jc w:val="both"/>
        <w:rPr>
          <w:rFonts w:asciiTheme="minorHAnsi" w:hAnsiTheme="minorHAnsi" w:cstheme="minorHAnsi"/>
        </w:rPr>
      </w:pPr>
      <w:del w:id="15" w:author="Autor">
        <w:r w:rsidRPr="00F43906" w:rsidDel="009F221E">
          <w:rPr>
            <w:rFonts w:asciiTheme="minorHAnsi" w:hAnsiTheme="minorHAnsi" w:cstheme="minorHAnsi"/>
          </w:rPr>
          <w:delText>813 70</w:delText>
        </w:r>
      </w:del>
      <w:ins w:id="16" w:author="Autor">
        <w:r w:rsidR="009F221E">
          <w:rPr>
            <w:rFonts w:asciiTheme="minorHAnsi" w:hAnsiTheme="minorHAnsi" w:cstheme="minorHAnsi"/>
          </w:rPr>
          <w:t>811 05</w:t>
        </w:r>
      </w:ins>
      <w:r w:rsidRPr="00F43906">
        <w:rPr>
          <w:rFonts w:asciiTheme="minorHAnsi" w:hAnsiTheme="minorHAnsi" w:cstheme="minorHAnsi"/>
        </w:rPr>
        <w:t xml:space="preserve"> Bratislava</w:t>
      </w:r>
      <w:del w:id="17" w:author="Autor">
        <w:r w:rsidRPr="00F43906" w:rsidDel="009F221E">
          <w:rPr>
            <w:rFonts w:asciiTheme="minorHAnsi" w:hAnsiTheme="minorHAnsi" w:cstheme="minorHAnsi"/>
          </w:rPr>
          <w:delText xml:space="preserve"> 15</w:delText>
        </w:r>
      </w:del>
    </w:p>
    <w:p w14:paraId="75D56AD0" w14:textId="77777777" w:rsidR="00DD2566" w:rsidRPr="00F43906" w:rsidRDefault="00DD2566" w:rsidP="00CD4E2E">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osobne v pracovných dňoch </w:t>
      </w:r>
    </w:p>
    <w:p w14:paraId="6CA7A5A1" w14:textId="77777777" w:rsidR="009F221E" w:rsidRDefault="009F221E" w:rsidP="009F221E">
      <w:pPr>
        <w:pStyle w:val="Odsekzoznamu"/>
        <w:numPr>
          <w:ilvl w:val="1"/>
          <w:numId w:val="6"/>
        </w:numPr>
        <w:spacing w:before="120" w:after="120"/>
        <w:ind w:hanging="357"/>
        <w:jc w:val="both"/>
        <w:rPr>
          <w:ins w:id="18" w:author="Autor"/>
          <w:rFonts w:asciiTheme="minorHAnsi" w:hAnsiTheme="minorHAnsi" w:cstheme="minorHAnsi"/>
          <w:sz w:val="22"/>
          <w:szCs w:val="22"/>
        </w:rPr>
      </w:pPr>
      <w:ins w:id="19" w:author="Auto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ins>
    </w:p>
    <w:p w14:paraId="176FB2A3" w14:textId="7689FBBC" w:rsidR="00DD2566" w:rsidRPr="00F43906" w:rsidRDefault="009F221E">
      <w:pPr>
        <w:pStyle w:val="Odsekzoznamu"/>
        <w:spacing w:before="120" w:after="120"/>
        <w:ind w:left="1418"/>
        <w:contextualSpacing w:val="0"/>
        <w:jc w:val="both"/>
        <w:rPr>
          <w:rFonts w:asciiTheme="minorHAnsi" w:hAnsiTheme="minorHAnsi" w:cstheme="minorHAnsi"/>
          <w:sz w:val="22"/>
          <w:szCs w:val="22"/>
        </w:rPr>
        <w:pPrChange w:id="20" w:author="Autor">
          <w:pPr>
            <w:pStyle w:val="Odsekzoznamu"/>
            <w:numPr>
              <w:numId w:val="33"/>
            </w:numPr>
            <w:spacing w:before="120" w:after="120"/>
            <w:ind w:left="1418" w:hanging="284"/>
            <w:contextualSpacing w:val="0"/>
            <w:jc w:val="both"/>
          </w:pPr>
        </w:pPrChange>
      </w:pPr>
      <w:ins w:id="21" w:author="Auto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ins>
      <w:del w:id="22" w:author="Autor">
        <w:r w:rsidR="00DD2566" w:rsidRPr="00F43906" w:rsidDel="009F221E">
          <w:rPr>
            <w:rFonts w:asciiTheme="minorHAnsi" w:hAnsiTheme="minorHAnsi" w:cstheme="minorHAnsi"/>
            <w:sz w:val="22"/>
            <w:szCs w:val="22"/>
          </w:rPr>
          <w:delText>v čase od 8.00 hod. do 15.00 hod. (obedňajšia prestávka 11.45-12.15 hod</w:delText>
        </w:r>
        <w:r w:rsidR="007B271D" w:rsidRPr="00F43906" w:rsidDel="009F221E">
          <w:rPr>
            <w:rFonts w:asciiTheme="minorHAnsi" w:hAnsiTheme="minorHAnsi" w:cstheme="minorHAnsi"/>
            <w:sz w:val="22"/>
            <w:szCs w:val="22"/>
          </w:rPr>
          <w:delText>.</w:delText>
        </w:r>
        <w:r w:rsidR="00DD2566" w:rsidRPr="00F43906" w:rsidDel="009F221E">
          <w:rPr>
            <w:rFonts w:asciiTheme="minorHAnsi" w:hAnsiTheme="minorHAnsi" w:cstheme="minorHAnsi"/>
            <w:sz w:val="22"/>
            <w:szCs w:val="22"/>
          </w:rPr>
          <w:delText>):</w:delText>
        </w:r>
      </w:del>
    </w:p>
    <w:p w14:paraId="3324E178" w14:textId="25BF035C"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w:t>
      </w:r>
      <w:ins w:id="23" w:author="Autor">
        <w:r w:rsidR="009F221E">
          <w:rPr>
            <w:rFonts w:asciiTheme="minorHAnsi" w:hAnsiTheme="minorHAnsi" w:cstheme="minorHAnsi"/>
          </w:rPr>
          <w:t xml:space="preserve">Ministerstva investícií, regionálneho rozvoja a informatizácie </w:t>
        </w:r>
      </w:ins>
      <w:del w:id="24" w:author="Autor">
        <w:r w:rsidRPr="00F43906" w:rsidDel="009F221E">
          <w:rPr>
            <w:rFonts w:asciiTheme="minorHAnsi" w:hAnsiTheme="minorHAnsi" w:cstheme="minorHAnsi"/>
          </w:rPr>
          <w:delText xml:space="preserve">Úradu vlády </w:delText>
        </w:r>
      </w:del>
      <w:r w:rsidRPr="00F43906">
        <w:rPr>
          <w:rFonts w:asciiTheme="minorHAnsi" w:hAnsiTheme="minorHAnsi" w:cstheme="minorHAnsi"/>
        </w:rPr>
        <w:t xml:space="preserve">Slovenskej republiky </w:t>
      </w:r>
    </w:p>
    <w:p w14:paraId="28EA92A9" w14:textId="49F332D9" w:rsidR="00DD2566" w:rsidRPr="00F43906" w:rsidRDefault="009F221E" w:rsidP="00CD4E2E">
      <w:pPr>
        <w:spacing w:before="120" w:after="120" w:line="240" w:lineRule="auto"/>
        <w:ind w:left="1418"/>
        <w:contextualSpacing/>
        <w:jc w:val="both"/>
        <w:rPr>
          <w:rFonts w:asciiTheme="minorHAnsi" w:hAnsiTheme="minorHAnsi" w:cstheme="minorHAnsi"/>
        </w:rPr>
      </w:pPr>
      <w:ins w:id="25" w:author="Autor">
        <w:r>
          <w:rPr>
            <w:rFonts w:asciiTheme="minorHAnsi" w:hAnsiTheme="minorHAnsi" w:cstheme="minorHAnsi"/>
          </w:rPr>
          <w:t>Štefánikova 1</w:t>
        </w:r>
      </w:ins>
      <w:del w:id="26" w:author="Autor">
        <w:r w:rsidR="00DD2566" w:rsidRPr="00F43906" w:rsidDel="009F221E">
          <w:rPr>
            <w:rFonts w:asciiTheme="minorHAnsi" w:hAnsiTheme="minorHAnsi" w:cstheme="minorHAnsi"/>
          </w:rPr>
          <w:delText>Námestie slobody 1</w:delText>
        </w:r>
      </w:del>
      <w:ins w:id="27" w:author="Autor">
        <w:r>
          <w:rPr>
            <w:rFonts w:asciiTheme="minorHAnsi" w:hAnsiTheme="minorHAnsi" w:cstheme="minorHAnsi"/>
          </w:rPr>
          <w:t>5</w:t>
        </w:r>
      </w:ins>
      <w:r w:rsidR="00DD2566" w:rsidRPr="00F43906">
        <w:rPr>
          <w:rFonts w:asciiTheme="minorHAnsi" w:hAnsiTheme="minorHAnsi" w:cstheme="minorHAnsi"/>
        </w:rPr>
        <w:t xml:space="preserve"> </w:t>
      </w:r>
    </w:p>
    <w:p w14:paraId="4A091D9C" w14:textId="2FCEF7A6" w:rsidR="00DD2566" w:rsidRPr="00F43906" w:rsidRDefault="00DD2566" w:rsidP="00CD4E2E">
      <w:pPr>
        <w:spacing w:before="120" w:after="120" w:line="240" w:lineRule="auto"/>
        <w:ind w:left="1418"/>
        <w:jc w:val="both"/>
        <w:rPr>
          <w:rFonts w:asciiTheme="minorHAnsi" w:hAnsiTheme="minorHAnsi" w:cstheme="minorHAnsi"/>
        </w:rPr>
      </w:pPr>
      <w:del w:id="28" w:author="Autor">
        <w:r w:rsidRPr="00F43906" w:rsidDel="009F221E">
          <w:rPr>
            <w:rFonts w:asciiTheme="minorHAnsi" w:hAnsiTheme="minorHAnsi" w:cstheme="minorHAnsi"/>
          </w:rPr>
          <w:delText>813 70</w:delText>
        </w:r>
      </w:del>
      <w:ins w:id="29" w:author="Autor">
        <w:r w:rsidR="009F221E">
          <w:rPr>
            <w:rFonts w:asciiTheme="minorHAnsi" w:hAnsiTheme="minorHAnsi" w:cstheme="minorHAnsi"/>
          </w:rPr>
          <w:t>811 05</w:t>
        </w:r>
      </w:ins>
      <w:r w:rsidRPr="00F43906">
        <w:rPr>
          <w:rFonts w:asciiTheme="minorHAnsi" w:hAnsiTheme="minorHAnsi" w:cstheme="minorHAnsi"/>
        </w:rPr>
        <w:t xml:space="preserve"> Bratislava</w:t>
      </w:r>
      <w:del w:id="30" w:author="Autor">
        <w:r w:rsidRPr="00F43906" w:rsidDel="009F221E">
          <w:rPr>
            <w:rFonts w:asciiTheme="minorHAnsi" w:hAnsiTheme="minorHAnsi" w:cstheme="minorHAnsi"/>
          </w:rPr>
          <w:delText xml:space="preserve"> 15</w:delText>
        </w:r>
      </w:del>
    </w:p>
    <w:p w14:paraId="5AC1B6B2" w14:textId="2E74FA3C" w:rsidR="00DD2566" w:rsidRPr="00F43906" w:rsidRDefault="00DD2566" w:rsidP="00CD4E2E">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čase od </w:t>
      </w:r>
      <w:ins w:id="31" w:author="Autor">
        <w:r w:rsidR="009F221E">
          <w:rPr>
            <w:rFonts w:asciiTheme="minorHAnsi" w:hAnsiTheme="minorHAnsi" w:cstheme="minorHAnsi"/>
            <w:sz w:val="22"/>
            <w:szCs w:val="22"/>
          </w:rPr>
          <w:t>9:00</w:t>
        </w:r>
        <w:r w:rsidR="009F221E" w:rsidRPr="004B245F">
          <w:rPr>
            <w:rFonts w:asciiTheme="minorHAnsi" w:hAnsiTheme="minorHAnsi" w:cstheme="minorHAnsi"/>
            <w:sz w:val="22"/>
            <w:szCs w:val="22"/>
          </w:rPr>
          <w:t xml:space="preserve"> hod. do </w:t>
        </w:r>
        <w:r w:rsidR="009F221E">
          <w:rPr>
            <w:rFonts w:asciiTheme="minorHAnsi" w:hAnsiTheme="minorHAnsi" w:cstheme="minorHAnsi"/>
            <w:sz w:val="22"/>
            <w:szCs w:val="22"/>
          </w:rPr>
          <w:t>15:00</w:t>
        </w:r>
        <w:r w:rsidR="009F221E" w:rsidRPr="004B245F">
          <w:rPr>
            <w:rFonts w:asciiTheme="minorHAnsi" w:hAnsiTheme="minorHAnsi" w:cstheme="minorHAnsi"/>
            <w:sz w:val="22"/>
            <w:szCs w:val="22"/>
          </w:rPr>
          <w:t xml:space="preserve"> </w:t>
        </w:r>
      </w:ins>
      <w:del w:id="32" w:author="Autor">
        <w:r w:rsidRPr="00F43906" w:rsidDel="009F221E">
          <w:rPr>
            <w:rFonts w:asciiTheme="minorHAnsi" w:hAnsiTheme="minorHAnsi" w:cstheme="minorHAnsi"/>
            <w:sz w:val="22"/>
            <w:szCs w:val="22"/>
          </w:rPr>
          <w:delText xml:space="preserve">8.30 hod. do 14.30 </w:delText>
        </w:r>
      </w:del>
      <w:r w:rsidRPr="00F43906">
        <w:rPr>
          <w:rFonts w:asciiTheme="minorHAnsi" w:hAnsiTheme="minorHAnsi" w:cstheme="minorHAnsi"/>
          <w:sz w:val="22"/>
          <w:szCs w:val="22"/>
        </w:rPr>
        <w:t>hod. na adresu:</w:t>
      </w:r>
    </w:p>
    <w:p w14:paraId="548AC060" w14:textId="539A6BC8" w:rsidR="0062456D" w:rsidRDefault="009F221E" w:rsidP="00CD4E2E">
      <w:pPr>
        <w:spacing w:before="120" w:after="120" w:line="240" w:lineRule="auto"/>
        <w:ind w:left="1418"/>
        <w:contextualSpacing/>
        <w:jc w:val="both"/>
        <w:rPr>
          <w:rFonts w:asciiTheme="minorHAnsi" w:hAnsiTheme="minorHAnsi" w:cstheme="minorHAnsi"/>
        </w:rPr>
      </w:pPr>
      <w:ins w:id="33" w:author="Auto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ins>
      <w:del w:id="34" w:author="Autor">
        <w:r w:rsidR="0062456D" w:rsidRPr="00F43906" w:rsidDel="009F221E">
          <w:rPr>
            <w:rFonts w:asciiTheme="minorHAnsi" w:hAnsiTheme="minorHAnsi" w:cstheme="minorHAnsi"/>
          </w:rPr>
          <w:delText xml:space="preserve">Úrad vlády </w:delText>
        </w:r>
      </w:del>
      <w:r w:rsidR="0062456D" w:rsidRPr="00F43906">
        <w:rPr>
          <w:rFonts w:asciiTheme="minorHAnsi" w:hAnsiTheme="minorHAnsi" w:cstheme="minorHAnsi"/>
        </w:rPr>
        <w:t>Slovenskej republiky</w:t>
      </w:r>
    </w:p>
    <w:p w14:paraId="1DE366BA" w14:textId="2FFF8078" w:rsidR="00DB0B10" w:rsidRPr="00F43906" w:rsidRDefault="00BA2CDA" w:rsidP="00DB0B10">
      <w:pPr>
        <w:spacing w:before="120" w:after="120" w:line="240" w:lineRule="auto"/>
        <w:ind w:left="1134" w:firstLine="282"/>
        <w:contextualSpacing/>
        <w:jc w:val="both"/>
        <w:rPr>
          <w:rFonts w:asciiTheme="minorHAnsi" w:hAnsiTheme="minorHAnsi" w:cstheme="minorHAnsi"/>
        </w:rPr>
      </w:pPr>
      <w:r>
        <w:rPr>
          <w:rFonts w:asciiTheme="minorHAnsi" w:hAnsiTheme="minorHAnsi" w:cstheme="minorHAnsi"/>
        </w:rPr>
        <w:t xml:space="preserve">sekcia </w:t>
      </w:r>
      <w:ins w:id="35" w:author="Autor">
        <w:r w:rsidR="00D131F2" w:rsidRPr="00D131F2">
          <w:rPr>
            <w:rFonts w:asciiTheme="minorHAnsi" w:hAnsiTheme="minorHAnsi" w:cstheme="minorHAnsi"/>
          </w:rPr>
          <w:t>OP TP a iných finančných mechanizmov</w:t>
        </w:r>
      </w:ins>
      <w:del w:id="36" w:author="Autor">
        <w:r w:rsidDel="00D131F2">
          <w:rPr>
            <w:rFonts w:asciiTheme="minorHAnsi" w:hAnsiTheme="minorHAnsi" w:cstheme="minorHAnsi"/>
          </w:rPr>
          <w:delText>finančných programov</w:delText>
        </w:r>
      </w:del>
    </w:p>
    <w:p w14:paraId="11B3D27D" w14:textId="77777777" w:rsidR="0062456D" w:rsidRPr="00F43906"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OP TP </w:t>
      </w:r>
    </w:p>
    <w:p w14:paraId="3A9EC58D" w14:textId="7DCA5AB3" w:rsidR="0062456D" w:rsidRPr="00F43906" w:rsidRDefault="00A66F6B" w:rsidP="00CD4E2E">
      <w:pPr>
        <w:spacing w:before="120" w:after="120" w:line="240" w:lineRule="auto"/>
        <w:ind w:left="1418"/>
        <w:contextualSpacing/>
        <w:jc w:val="both"/>
        <w:rPr>
          <w:rFonts w:asciiTheme="minorHAnsi" w:hAnsiTheme="minorHAnsi" w:cstheme="minorHAnsi"/>
        </w:rPr>
      </w:pPr>
      <w:r>
        <w:rPr>
          <w:rFonts w:asciiTheme="minorHAnsi" w:hAnsiTheme="minorHAnsi" w:cstheme="minorHAnsi"/>
        </w:rPr>
        <w:t>Dunajská 68</w:t>
      </w:r>
    </w:p>
    <w:p w14:paraId="780D7847" w14:textId="52761510" w:rsidR="0062456D" w:rsidRPr="00F43906" w:rsidRDefault="0012443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 xml:space="preserve">811 </w:t>
      </w:r>
      <w:r w:rsidR="00232F1A" w:rsidRPr="00F43906">
        <w:rPr>
          <w:rFonts w:asciiTheme="minorHAnsi" w:hAnsiTheme="minorHAnsi" w:cstheme="minorHAnsi"/>
        </w:rPr>
        <w:t>0</w:t>
      </w:r>
      <w:r w:rsidR="00232F1A">
        <w:rPr>
          <w:rFonts w:asciiTheme="minorHAnsi" w:hAnsiTheme="minorHAnsi" w:cstheme="minorHAnsi"/>
        </w:rPr>
        <w:t>8</w:t>
      </w:r>
      <w:r w:rsidR="00232F1A" w:rsidRPr="00F43906">
        <w:rPr>
          <w:rFonts w:asciiTheme="minorHAnsi" w:hAnsiTheme="minorHAnsi" w:cstheme="minorHAnsi"/>
        </w:rPr>
        <w:t xml:space="preserve"> </w:t>
      </w:r>
      <w:r w:rsidR="0062456D" w:rsidRPr="00F43906">
        <w:rPr>
          <w:rFonts w:asciiTheme="minorHAnsi" w:hAnsiTheme="minorHAnsi" w:cstheme="minorHAnsi"/>
        </w:rPr>
        <w:t>Bratislava</w:t>
      </w:r>
      <w:del w:id="37" w:author="Autor">
        <w:r w:rsidR="00CD0DA0" w:rsidRPr="00F43906" w:rsidDel="009F221E">
          <w:rPr>
            <w:rFonts w:asciiTheme="minorHAnsi" w:hAnsiTheme="minorHAnsi" w:cstheme="minorHAnsi"/>
          </w:rPr>
          <w:delText xml:space="preserve"> 1</w:delText>
        </w:r>
      </w:del>
    </w:p>
    <w:p w14:paraId="37CC35A1" w14:textId="77777777" w:rsidR="009C4C1D" w:rsidRPr="00F43906" w:rsidRDefault="00B13786" w:rsidP="00CD4E2E">
      <w:pPr>
        <w:spacing w:before="120" w:after="120" w:line="240" w:lineRule="auto"/>
        <w:ind w:left="720"/>
        <w:jc w:val="both"/>
        <w:rPr>
          <w:rFonts w:asciiTheme="minorHAnsi" w:hAnsiTheme="minorHAnsi" w:cstheme="minorHAnsi"/>
        </w:rPr>
      </w:pPr>
      <w:r w:rsidRPr="00F43906">
        <w:rPr>
          <w:rFonts w:asciiTheme="minorHAnsi" w:hAnsiTheme="minorHAnsi" w:cstheme="minorHAnsi"/>
        </w:rPr>
        <w:t>RO OP TP nie je oprávnený v zmysle v súčasnosti platných právnych pre</w:t>
      </w:r>
      <w:r w:rsidR="00122D9B" w:rsidRPr="00F43906">
        <w:rPr>
          <w:rFonts w:asciiTheme="minorHAnsi" w:hAnsiTheme="minorHAnsi" w:cstheme="minorHAnsi"/>
        </w:rPr>
        <w:t>d</w:t>
      </w:r>
      <w:r w:rsidRPr="00F43906">
        <w:rPr>
          <w:rFonts w:asciiTheme="minorHAnsi" w:hAnsiTheme="minorHAnsi" w:cstheme="minorHAnsi"/>
        </w:rPr>
        <w:t xml:space="preserve">pisov obmedziť pre žiadateľov predkladanie ŽoNFP v listinnej podobe. </w:t>
      </w:r>
    </w:p>
    <w:p w14:paraId="30322274" w14:textId="02999071"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zmysle zákona o e-Governmente môže žiadateľ </w:t>
      </w:r>
      <w:r w:rsidR="006A2FFE" w:rsidRPr="00F43906">
        <w:rPr>
          <w:rFonts w:asciiTheme="minorHAnsi" w:hAnsiTheme="minorHAnsi" w:cstheme="minorHAnsi"/>
          <w:sz w:val="22"/>
          <w:szCs w:val="22"/>
        </w:rPr>
        <w:t xml:space="preserve">listinné </w:t>
      </w:r>
      <w:r w:rsidRPr="00F43906">
        <w:rPr>
          <w:rFonts w:asciiTheme="minorHAnsi" w:hAnsiTheme="minorHAnsi" w:cstheme="minorHAnsi"/>
          <w:sz w:val="22"/>
          <w:szCs w:val="22"/>
        </w:rPr>
        <w:t xml:space="preserve">doručenie ŽoNFP nahradiť </w:t>
      </w:r>
      <w:r w:rsidRPr="00F43906">
        <w:rPr>
          <w:rFonts w:asciiTheme="minorHAnsi" w:hAnsiTheme="minorHAnsi" w:cstheme="minorHAnsi"/>
          <w:b/>
          <w:sz w:val="22"/>
          <w:szCs w:val="22"/>
        </w:rPr>
        <w:t>elektronickým doručením prostredníctvom Ústredného portálu verejnej správy</w:t>
      </w:r>
      <w:r w:rsidR="007B271D" w:rsidRPr="00F43906">
        <w:rPr>
          <w:rFonts w:asciiTheme="minorHAnsi" w:hAnsiTheme="minorHAnsi" w:cstheme="minorHAnsi"/>
          <w:b/>
          <w:sz w:val="22"/>
          <w:szCs w:val="22"/>
        </w:rPr>
        <w:t xml:space="preserve"> </w:t>
      </w:r>
      <w:r w:rsidR="007B271D" w:rsidRPr="00F43906">
        <w:rPr>
          <w:rFonts w:asciiTheme="minorHAnsi" w:hAnsiTheme="minorHAnsi" w:cstheme="minorHAnsi"/>
          <w:sz w:val="22"/>
          <w:szCs w:val="22"/>
        </w:rPr>
        <w:t>(ďalej aj „ÚP</w:t>
      </w:r>
      <w:del w:id="38" w:author="Autor">
        <w:r w:rsidR="007B271D" w:rsidRPr="00F43906" w:rsidDel="009F221E">
          <w:rPr>
            <w:rFonts w:asciiTheme="minorHAnsi" w:hAnsiTheme="minorHAnsi" w:cstheme="minorHAnsi"/>
            <w:sz w:val="22"/>
            <w:szCs w:val="22"/>
          </w:rPr>
          <w:delText> </w:delText>
        </w:r>
      </w:del>
      <w:r w:rsidR="007B271D" w:rsidRPr="00F43906">
        <w:rPr>
          <w:rFonts w:asciiTheme="minorHAnsi" w:hAnsiTheme="minorHAnsi" w:cstheme="minorHAnsi"/>
          <w:sz w:val="22"/>
          <w:szCs w:val="22"/>
        </w:rPr>
        <w:t xml:space="preserve">VS“) </w:t>
      </w:r>
      <w:r w:rsidR="009C4C1D" w:rsidRPr="00F43906">
        <w:rPr>
          <w:rFonts w:asciiTheme="minorHAnsi" w:hAnsiTheme="minorHAnsi" w:cstheme="minorHAnsi"/>
          <w:sz w:val="22"/>
          <w:szCs w:val="22"/>
        </w:rPr>
        <w:t xml:space="preserve">do elektronickej schránky </w:t>
      </w:r>
      <w:ins w:id="39" w:author="Autor">
        <w:r w:rsidR="009F221E">
          <w:rPr>
            <w:rFonts w:asciiTheme="minorHAnsi" w:hAnsiTheme="minorHAnsi" w:cstheme="minorHAnsi"/>
            <w:sz w:val="22"/>
            <w:szCs w:val="22"/>
          </w:rPr>
          <w:t xml:space="preserve">MIRRI SR - </w:t>
        </w:r>
      </w:ins>
      <w:r w:rsidR="009C4C1D" w:rsidRPr="00F43906">
        <w:rPr>
          <w:rFonts w:asciiTheme="minorHAnsi" w:hAnsiTheme="minorHAnsi" w:cstheme="minorHAnsi"/>
          <w:sz w:val="22"/>
          <w:szCs w:val="22"/>
        </w:rPr>
        <w:t>RO OP TP</w:t>
      </w:r>
      <w:r w:rsidRPr="00F43906">
        <w:rPr>
          <w:rFonts w:asciiTheme="minorHAnsi" w:hAnsiTheme="minorHAnsi" w:cstheme="minorHAnsi"/>
          <w:sz w:val="22"/>
          <w:szCs w:val="22"/>
        </w:rPr>
        <w:t xml:space="preserve"> (ÚP</w:t>
      </w:r>
      <w:del w:id="40" w:author="Autor">
        <w:r w:rsidRPr="00F43906" w:rsidDel="009F221E">
          <w:rPr>
            <w:rFonts w:asciiTheme="minorHAnsi" w:hAnsiTheme="minorHAnsi" w:cstheme="minorHAnsi"/>
            <w:sz w:val="22"/>
            <w:szCs w:val="22"/>
          </w:rPr>
          <w:delText xml:space="preserve"> </w:delText>
        </w:r>
      </w:del>
      <w:r w:rsidRPr="00F43906">
        <w:rPr>
          <w:rFonts w:asciiTheme="minorHAnsi" w:hAnsiTheme="minorHAnsi" w:cstheme="minorHAnsi"/>
          <w:sz w:val="22"/>
          <w:szCs w:val="22"/>
        </w:rPr>
        <w:t xml:space="preserve">VS na adrese </w:t>
      </w:r>
      <w:hyperlink r:id="rId9" w:history="1">
        <w:r w:rsidR="008E21E5" w:rsidRPr="00F43906">
          <w:rPr>
            <w:rStyle w:val="Hypertextovprepojenie"/>
            <w:rFonts w:asciiTheme="minorHAnsi" w:hAnsiTheme="minorHAnsi" w:cstheme="minorHAnsi"/>
            <w:sz w:val="22"/>
            <w:szCs w:val="22"/>
          </w:rPr>
          <w:t>www.slovensko.sk</w:t>
        </w:r>
      </w:hyperlink>
      <w:r w:rsidR="00EC2AB9"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EC2AB9" w:rsidRPr="00F43906">
        <w:rPr>
          <w:rFonts w:asciiTheme="minorHAnsi" w:hAnsiTheme="minorHAnsi" w:cstheme="minorHAnsi"/>
          <w:sz w:val="22"/>
          <w:szCs w:val="22"/>
        </w:rPr>
        <w:t xml:space="preserve"> </w:t>
      </w:r>
      <w:r w:rsidR="00BA57AD" w:rsidRPr="00F43906">
        <w:rPr>
          <w:rFonts w:asciiTheme="minorHAnsi" w:hAnsiTheme="minorHAnsi" w:cstheme="minorHAnsi"/>
          <w:sz w:val="22"/>
          <w:szCs w:val="22"/>
        </w:rPr>
        <w:t xml:space="preserve">špeciálna služba </w:t>
      </w:r>
      <w:del w:id="41" w:author="Autor">
        <w:r w:rsidR="00BA57AD" w:rsidRPr="00F43906" w:rsidDel="009F221E">
          <w:rPr>
            <w:rFonts w:asciiTheme="minorHAnsi" w:hAnsiTheme="minorHAnsi" w:cstheme="minorHAnsi"/>
            <w:sz w:val="22"/>
            <w:szCs w:val="22"/>
          </w:rPr>
          <w:delText>ÚV</w:delText>
        </w:r>
      </w:del>
      <w:ins w:id="42" w:author="Autor">
        <w:r w:rsidR="009F221E">
          <w:rPr>
            <w:rFonts w:asciiTheme="minorHAnsi" w:hAnsiTheme="minorHAnsi" w:cstheme="minorHAnsi"/>
            <w:sz w:val="22"/>
            <w:szCs w:val="22"/>
          </w:rPr>
          <w:t>MIRRI</w:t>
        </w:r>
      </w:ins>
      <w:r w:rsidR="00BA57AD" w:rsidRPr="00F43906">
        <w:rPr>
          <w:rFonts w:asciiTheme="minorHAnsi" w:hAnsiTheme="minorHAnsi" w:cstheme="minorHAnsi"/>
          <w:sz w:val="22"/>
          <w:szCs w:val="22"/>
        </w:rPr>
        <w:t xml:space="preserve"> SR zriadená pre takéto podanie</w:t>
      </w:r>
      <w:r w:rsidR="00EC2AB9" w:rsidRPr="00F43906">
        <w:rPr>
          <w:rFonts w:asciiTheme="minorHAnsi" w:hAnsiTheme="minorHAnsi" w:cstheme="minorHAnsi"/>
          <w:sz w:val="22"/>
          <w:szCs w:val="22"/>
        </w:rPr>
        <w:t xml:space="preserve"> „</w:t>
      </w:r>
      <w:r w:rsidR="00EC2AB9" w:rsidRPr="00F43906">
        <w:rPr>
          <w:rFonts w:asciiTheme="minorHAnsi" w:hAnsiTheme="minorHAnsi" w:cstheme="minorHAnsi"/>
          <w:b/>
          <w:sz w:val="22"/>
          <w:szCs w:val="22"/>
        </w:rPr>
        <w:t>Podanie na RO OP TP - dokumenty k projektom</w:t>
      </w:r>
      <w:r w:rsidR="00EC2AB9" w:rsidRPr="00F43906">
        <w:rPr>
          <w:rFonts w:asciiTheme="minorHAnsi" w:hAnsiTheme="minorHAnsi" w:cstheme="minorHAnsi"/>
          <w:sz w:val="22"/>
          <w:szCs w:val="22"/>
        </w:rPr>
        <w:t>“</w:t>
      </w:r>
      <w:r w:rsidR="00BA57A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ŽoNFP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pdf súbor ŽoNFP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ŽoNFP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0"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w:t>
      </w:r>
      <w:hyperlink r:id="rId11"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2EF83604" w:rsidR="00DC55CF" w:rsidRPr="00F43906" w:rsidRDefault="003B0199"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V prípade elektronického doručenia žiadosti o NFP prostredníctvom Ú</w:t>
      </w:r>
      <w:r w:rsidR="00566EE4" w:rsidRPr="00F43906">
        <w:rPr>
          <w:rFonts w:asciiTheme="minorHAnsi" w:hAnsiTheme="minorHAnsi" w:cstheme="minorHAnsi"/>
        </w:rPr>
        <w:t>P</w:t>
      </w:r>
      <w:del w:id="43" w:author="Autor">
        <w:r w:rsidR="00566EE4" w:rsidRPr="00F43906" w:rsidDel="009F221E">
          <w:rPr>
            <w:rFonts w:asciiTheme="minorHAnsi" w:hAnsiTheme="minorHAnsi" w:cstheme="minorHAnsi"/>
          </w:rPr>
          <w:delText xml:space="preserve"> </w:delText>
        </w:r>
      </w:del>
      <w:r w:rsidR="00566EE4" w:rsidRPr="00F43906">
        <w:rPr>
          <w:rFonts w:asciiTheme="minorHAnsi" w:hAnsiTheme="minorHAnsi" w:cstheme="minorHAnsi"/>
        </w:rPr>
        <w:t xml:space="preserve">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r w:rsidR="00B13786" w:rsidRPr="00F43906">
        <w:rPr>
          <w:rFonts w:asciiTheme="minorHAnsi" w:hAnsiTheme="minorHAnsi" w:cstheme="minorHAnsi"/>
        </w:rPr>
        <w:t>ŽoNFP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r w:rsidR="00B13786" w:rsidRPr="00F43906">
        <w:rPr>
          <w:rFonts w:asciiTheme="minorHAnsi" w:hAnsiTheme="minorHAnsi" w:cstheme="minorHAnsi"/>
        </w:rPr>
        <w:t>osoby splnomocnenej zastupovať žiadateľa v konaní o ŽoNFP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MS2014+ ske</w:t>
      </w:r>
      <w:r w:rsidR="00E86D82" w:rsidRPr="00F43906">
        <w:rPr>
          <w:rFonts w:asciiTheme="minorHAnsi" w:hAnsiTheme="minorHAnsi" w:cstheme="minorHAnsi"/>
        </w:rPr>
        <w:t xml:space="preserve">n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 OP TP v listinnej podobe a to najneskôr do troch pracovných dní od odoslania ŽoNFP do elektronickej schránky RO OP TP.</w:t>
      </w:r>
      <w:r w:rsidR="00B13786" w:rsidRPr="00F43906">
        <w:rPr>
          <w:rFonts w:asciiTheme="minorHAnsi" w:hAnsiTheme="minorHAnsi" w:cstheme="minorHAnsi"/>
        </w:rPr>
        <w:t xml:space="preserve"> </w:t>
      </w:r>
    </w:p>
    <w:p w14:paraId="21E7CCD6" w14:textId="77777777"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V prípade, ak žiadateľ predloží ŽoNFP </w:t>
      </w:r>
      <w:r w:rsidR="00EF5792" w:rsidRPr="00F43906">
        <w:rPr>
          <w:rFonts w:asciiTheme="minorHAnsi" w:hAnsiTheme="minorHAnsi" w:cstheme="minorHAnsi"/>
        </w:rPr>
        <w:t xml:space="preserve">bez príloh </w:t>
      </w:r>
      <w:r w:rsidRPr="00F43906">
        <w:rPr>
          <w:rFonts w:asciiTheme="minorHAnsi" w:hAnsiTheme="minorHAnsi" w:cstheme="minorHAnsi"/>
        </w:rPr>
        <w:t>elektronickým spôsobom a má aktivovanú elektronickú schránku, RO OP TP je povinný doručovať všetky rozhodnutia, vydané v konaní o ŽoNFP elektronicky, v súlade so zákonom o e-Governmente.</w:t>
      </w:r>
    </w:p>
    <w:p w14:paraId="54A9E02B" w14:textId="5F437EBD"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Žiadosť o NFP vrátane príloh je predložená </w:t>
      </w:r>
      <w:r w:rsidRPr="00F43906">
        <w:rPr>
          <w:rFonts w:asciiTheme="minorHAnsi" w:hAnsiTheme="minorHAnsi" w:cstheme="minorHAnsi"/>
          <w:b/>
        </w:rPr>
        <w:t>riadne</w:t>
      </w:r>
      <w:r w:rsidRPr="00F43906">
        <w:rPr>
          <w:rFonts w:asciiTheme="minorHAnsi" w:hAnsiTheme="minorHAnsi" w:cstheme="minorHAnsi"/>
        </w:rPr>
        <w:t xml:space="preserve">, ak sú formulár žiadosti o NFP a prílohy </w:t>
      </w:r>
      <w:r w:rsidR="00A93FD3">
        <w:rPr>
          <w:rFonts w:asciiTheme="minorHAnsi" w:hAnsiTheme="minorHAnsi" w:cstheme="minorHAnsi"/>
        </w:rPr>
        <w:t xml:space="preserve">vyplnené v súlade s popismi vo vzoroch (prílohy k vyzvaniu) </w:t>
      </w:r>
      <w:r w:rsidRPr="00F43906">
        <w:rPr>
          <w:rFonts w:asciiTheme="minorHAnsi" w:hAnsiTheme="minorHAnsi" w:cstheme="minorHAnsi"/>
        </w:rPr>
        <w:t xml:space="preserve"> na počítači v slovenskom jazyku, resp. v prípade príloh predložených v inom ako slovenskom jazyku, je priložený </w:t>
      </w:r>
      <w:r w:rsidR="00AA2245">
        <w:rPr>
          <w:rFonts w:asciiTheme="minorHAnsi" w:hAnsiTheme="minorHAnsi" w:cstheme="minorHAnsi"/>
        </w:rPr>
        <w:t xml:space="preserve">certifikovaný </w:t>
      </w:r>
      <w:r w:rsidRPr="00F43906">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A34169" w:rsidRPr="00F43906">
        <w:rPr>
          <w:rFonts w:asciiTheme="minorHAnsi" w:hAnsiTheme="minorHAnsi" w:cstheme="minorHAnsi"/>
        </w:rPr>
        <w:t xml:space="preserve"> </w:t>
      </w:r>
      <w:r w:rsidRPr="00F43906">
        <w:rPr>
          <w:rFonts w:asciiTheme="minorHAnsi" w:hAnsiTheme="minorHAnsi" w:cstheme="minorHAnsi"/>
        </w:rPr>
        <w:t xml:space="preserve">j. čitateľnosť písma). </w:t>
      </w:r>
    </w:p>
    <w:p w14:paraId="1409B4D4" w14:textId="125A6531" w:rsidR="00B13786" w:rsidRPr="00F43906" w:rsidRDefault="00B13786" w:rsidP="00CD4E2E">
      <w:pPr>
        <w:pStyle w:val="Default"/>
        <w:spacing w:before="120" w:after="120"/>
        <w:ind w:firstLine="360"/>
        <w:jc w:val="both"/>
        <w:rPr>
          <w:rFonts w:asciiTheme="minorHAnsi" w:hAnsiTheme="minorHAnsi" w:cstheme="minorHAnsi"/>
          <w:sz w:val="22"/>
          <w:szCs w:val="22"/>
        </w:rPr>
      </w:pPr>
      <w:r w:rsidRPr="00F43906">
        <w:rPr>
          <w:rFonts w:asciiTheme="minorHAnsi" w:hAnsiTheme="minorHAnsi" w:cstheme="minorHAnsi"/>
          <w:sz w:val="22"/>
          <w:szCs w:val="22"/>
        </w:rPr>
        <w:t xml:space="preserve">Žiadosť o NFP  je doručená </w:t>
      </w:r>
      <w:r w:rsidRPr="00F43906">
        <w:rPr>
          <w:rFonts w:asciiTheme="minorHAnsi" w:hAnsiTheme="minorHAnsi" w:cstheme="minorHAnsi"/>
          <w:b/>
          <w:sz w:val="22"/>
          <w:szCs w:val="22"/>
        </w:rPr>
        <w:t>včas</w:t>
      </w:r>
      <w:r w:rsidRPr="00F4390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w:t>
      </w:r>
      <w:del w:id="44" w:author="Autor">
        <w:r w:rsidRPr="00F43906" w:rsidDel="009F221E">
          <w:rPr>
            <w:rFonts w:asciiTheme="minorHAnsi" w:hAnsiTheme="minorHAnsi" w:cstheme="minorHAnsi"/>
            <w:sz w:val="22"/>
            <w:szCs w:val="22"/>
          </w:rPr>
          <w:delText>ÚV</w:delText>
        </w:r>
      </w:del>
      <w:ins w:id="45" w:author="Autor">
        <w:r w:rsidR="009F221E">
          <w:rPr>
            <w:rFonts w:asciiTheme="minorHAnsi" w:hAnsiTheme="minorHAnsi" w:cstheme="minorHAnsi"/>
            <w:sz w:val="22"/>
            <w:szCs w:val="22"/>
          </w:rPr>
          <w:t>MIRRI</w:t>
        </w:r>
      </w:ins>
      <w:r w:rsidRPr="00F43906">
        <w:rPr>
          <w:rFonts w:asciiTheme="minorHAnsi" w:hAnsiTheme="minorHAnsi" w:cstheme="minorHAnsi"/>
          <w:sz w:val="22"/>
          <w:szCs w:val="22"/>
        </w:rPr>
        <w:t xml:space="preserve"> SR alebo RO OP TP alebo odovzdaná na poštovú, resp. inú prepravu (napr. zaslanie prostredníctvom kuriéra). Za dátum doručenia žiadosti sa považuje: </w:t>
      </w:r>
    </w:p>
    <w:p w14:paraId="536AEF5F" w14:textId="18A47C3C"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w:t>
      </w:r>
      <w:del w:id="46" w:author="Autor">
        <w:r w:rsidRPr="00F43906" w:rsidDel="009F221E">
          <w:rPr>
            <w:rFonts w:asciiTheme="minorHAnsi" w:hAnsiTheme="minorHAnsi" w:cstheme="minorHAnsi"/>
            <w:sz w:val="22"/>
            <w:szCs w:val="22"/>
          </w:rPr>
          <w:delText>ÚV</w:delText>
        </w:r>
      </w:del>
      <w:ins w:id="47" w:author="Autor">
        <w:r w:rsidR="009F221E">
          <w:rPr>
            <w:rFonts w:asciiTheme="minorHAnsi" w:hAnsiTheme="minorHAnsi" w:cstheme="minorHAnsi"/>
            <w:sz w:val="22"/>
            <w:szCs w:val="22"/>
          </w:rPr>
          <w:t>MIRRI</w:t>
        </w:r>
      </w:ins>
      <w:r w:rsidRPr="00F43906">
        <w:rPr>
          <w:rFonts w:asciiTheme="minorHAnsi" w:hAnsiTheme="minorHAnsi" w:cstheme="minorHAnsi"/>
          <w:sz w:val="22"/>
          <w:szCs w:val="22"/>
        </w:rPr>
        <w:t xml:space="preserve"> SR alebo RO OP TP uvedenú vyššie; </w:t>
      </w:r>
    </w:p>
    <w:p w14:paraId="486DFEDB"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2F081F" w:rsidRPr="00F43906">
        <w:rPr>
          <w:rFonts w:asciiTheme="minorHAnsi" w:hAnsiTheme="minorHAnsi" w:cstheme="minorHAnsi"/>
          <w:sz w:val="22"/>
          <w:szCs w:val="22"/>
        </w:rPr>
        <w:t>;</w:t>
      </w:r>
    </w:p>
    <w:p w14:paraId="3ED6EE40"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elektronického doručenia do elektronickej schránky RO OP TP dátum </w:t>
      </w:r>
      <w:r w:rsidR="002F081F" w:rsidRPr="00F43906">
        <w:rPr>
          <w:rFonts w:asciiTheme="minorHAnsi" w:hAnsiTheme="minorHAnsi" w:cstheme="minorHAnsi"/>
          <w:sz w:val="22"/>
          <w:szCs w:val="22"/>
        </w:rPr>
        <w:t xml:space="preserve">odoslania  </w:t>
      </w:r>
      <w:r w:rsidRPr="00F43906">
        <w:rPr>
          <w:rFonts w:asciiTheme="minorHAnsi" w:hAnsiTheme="minorHAnsi" w:cstheme="minorHAnsi"/>
          <w:sz w:val="22"/>
          <w:szCs w:val="22"/>
        </w:rPr>
        <w:t xml:space="preserve">ŽoNFP do elektronickej schránky RO OP TP. </w:t>
      </w:r>
    </w:p>
    <w:p w14:paraId="567EED28" w14:textId="4C8A1EE9" w:rsidR="0062456D" w:rsidRPr="00F43906" w:rsidRDefault="00A93FD3" w:rsidP="00CD4E2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r w:rsidRPr="00C77BDB">
        <w:t xml:space="preserve">ŽoNFP a jej príloh </w:t>
      </w:r>
      <w:r w:rsidR="00C10E4F">
        <w:t xml:space="preserve">riadne, včas a v určenej forme </w:t>
      </w:r>
      <w:r w:rsidRPr="00C77BDB">
        <w:t xml:space="preserve">vzniknú pochybnosti o pravdivosti alebo úplnosti ŽoNFP alebo jej príloh,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Pr="00C760A7">
          <w:t>kapitoly</w:t>
        </w:r>
        <w:r w:rsidR="00A464DF">
          <w:t xml:space="preserve"> </w:t>
        </w:r>
        <w:r w:rsidRPr="00A93FD3">
          <w:t>3.</w:t>
        </w:r>
        <w:r>
          <w:t xml:space="preserve"> </w:t>
        </w:r>
        <w:r w:rsidRPr="00C760A7">
          <w:t xml:space="preserve">Overovanie podmienok poskytnutia príspevku a ďalšie informácie k vyzvaniu, Schvaľovanie ŽoNFP. </w:t>
        </w:r>
      </w:hyperlink>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p>
    <w:p w14:paraId="5E5D048D" w14:textId="77777777" w:rsidR="00D9576B" w:rsidRPr="00F43906" w:rsidRDefault="00D9576B"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že žiadosť o NFP podpisuje v mene štatutára splnomocnená osoba, je žiadateľ povinný predložiť spolu so žiadosťou o NFP aj splnomocnenie na tento úkon.</w:t>
      </w:r>
    </w:p>
    <w:p w14:paraId="31847A14" w14:textId="6441B840" w:rsidR="002824E9" w:rsidRDefault="0062456D" w:rsidP="00CD4E2E">
      <w:pPr>
        <w:spacing w:before="120" w:after="120" w:line="240" w:lineRule="auto"/>
        <w:ind w:firstLine="360"/>
        <w:jc w:val="both"/>
        <w:rPr>
          <w:ins w:id="48" w:author="Auto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2"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8464917" w14:textId="61C08715" w:rsidR="00421805" w:rsidRDefault="00421805" w:rsidP="00CD4E2E">
      <w:pPr>
        <w:spacing w:before="120" w:after="120" w:line="240" w:lineRule="auto"/>
        <w:ind w:firstLine="360"/>
        <w:jc w:val="both"/>
        <w:rPr>
          <w:ins w:id="49" w:author="Autor"/>
          <w:rFonts w:asciiTheme="minorHAnsi" w:hAnsiTheme="minorHAnsi" w:cstheme="minorHAnsi"/>
        </w:rPr>
      </w:pPr>
    </w:p>
    <w:p w14:paraId="320B261E" w14:textId="77777777" w:rsidR="00421805" w:rsidRDefault="00421805" w:rsidP="00CD4E2E">
      <w:pPr>
        <w:spacing w:before="120" w:after="120" w:line="240" w:lineRule="auto"/>
        <w:ind w:firstLine="360"/>
        <w:jc w:val="both"/>
        <w:rPr>
          <w:rFonts w:asciiTheme="minorHAnsi" w:hAnsiTheme="minorHAnsi" w:cstheme="minorHAnsi"/>
        </w:rPr>
      </w:pPr>
    </w:p>
    <w:p w14:paraId="424C1779"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Kontaktné údaje poskytovateľa a spôsob komunikácie s poskytovateľom:</w:t>
      </w:r>
    </w:p>
    <w:p w14:paraId="7C2D5E5C" w14:textId="3529FB6C" w:rsidR="003A2C31"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w:t>
      </w:r>
      <w:del w:id="50" w:author="Autor">
        <w:r w:rsidRPr="00F43906" w:rsidDel="009F221E">
          <w:rPr>
            <w:rFonts w:asciiTheme="minorHAnsi" w:hAnsiTheme="minorHAnsi" w:cstheme="minorHAnsi"/>
          </w:rPr>
          <w:delText xml:space="preserve">Úradu </w:delText>
        </w:r>
        <w:r w:rsidRPr="00F43906" w:rsidDel="00090615">
          <w:rPr>
            <w:rFonts w:asciiTheme="minorHAnsi" w:hAnsiTheme="minorHAnsi" w:cstheme="minorHAnsi"/>
          </w:rPr>
          <w:delText xml:space="preserve">vlády Slovenskej </w:delText>
        </w:r>
        <w:r w:rsidRPr="00090615" w:rsidDel="00090615">
          <w:rPr>
            <w:rFonts w:asciiTheme="minorHAnsi" w:hAnsiTheme="minorHAnsi" w:cstheme="minorHAnsi"/>
          </w:rPr>
          <w:delText xml:space="preserve">republiky </w:delText>
        </w:r>
      </w:del>
      <w:r w:rsidR="009F221E" w:rsidRPr="00090615">
        <w:fldChar w:fldCharType="begin"/>
      </w:r>
      <w:r w:rsidR="009F221E" w:rsidRPr="00090615">
        <w:instrText xml:space="preserve"> HYPERLINK "http://optp.vlada.gov.sk/domov/" </w:instrText>
      </w:r>
      <w:r w:rsidR="009F221E" w:rsidRPr="00090615">
        <w:rPr>
          <w:rPrChange w:id="51" w:author="Autor">
            <w:rPr>
              <w:rStyle w:val="Hypertextovprepojenie"/>
              <w:rFonts w:asciiTheme="minorHAnsi" w:hAnsiTheme="minorHAnsi" w:cstheme="minorHAnsi"/>
            </w:rPr>
          </w:rPrChange>
        </w:rPr>
        <w:fldChar w:fldCharType="separate"/>
      </w:r>
      <w:r w:rsidR="00593B81" w:rsidRPr="00090615">
        <w:rPr>
          <w:rStyle w:val="Hypertextovprepojenie"/>
          <w:rFonts w:asciiTheme="minorHAnsi" w:hAnsiTheme="minorHAnsi" w:cstheme="minorHAnsi"/>
        </w:rPr>
        <w:t>http://optp.vlada.gov.sk</w:t>
      </w:r>
      <w:r w:rsidR="009F221E" w:rsidRPr="00090615">
        <w:rPr>
          <w:rStyle w:val="Hypertextovprepojenie"/>
          <w:rFonts w:asciiTheme="minorHAnsi" w:hAnsiTheme="minorHAnsi" w:cstheme="minorHAnsi"/>
        </w:rPr>
        <w:fldChar w:fldCharType="end"/>
      </w:r>
      <w:r w:rsidR="00593B81" w:rsidRPr="00090615">
        <w:rPr>
          <w:rStyle w:val="Hypertextovprepojenie"/>
          <w:rFonts w:asciiTheme="minorHAnsi" w:hAnsiTheme="minorHAnsi" w:cstheme="minorHAnsi"/>
        </w:rPr>
        <w:t>.</w:t>
      </w:r>
    </w:p>
    <w:p w14:paraId="7389F4B7" w14:textId="77777777"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0E7E1615" w14:textId="77777777" w:rsidR="003A2C31" w:rsidRPr="00F43906" w:rsidRDefault="003A2C31" w:rsidP="00CD4E2E">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090615">
        <w:rPr>
          <w:rFonts w:asciiTheme="minorHAnsi" w:eastAsiaTheme="minorHAnsi" w:hAnsiTheme="minorHAnsi" w:cstheme="minorHAnsi"/>
          <w:sz w:val="22"/>
          <w:szCs w:val="22"/>
        </w:rPr>
        <w:t>telefonicky na telefónnych číslach:</w:t>
      </w:r>
      <w:r w:rsidRPr="00F43906">
        <w:rPr>
          <w:rFonts w:asciiTheme="minorHAnsi" w:eastAsiaTheme="minorHAnsi" w:hAnsiTheme="minorHAnsi" w:cstheme="minorHAnsi"/>
          <w:sz w:val="22"/>
          <w:szCs w:val="22"/>
        </w:rPr>
        <w:t xml:space="preserve"> </w:t>
      </w:r>
      <w:r w:rsidRPr="00F43906">
        <w:rPr>
          <w:rFonts w:asciiTheme="minorHAnsi" w:eastAsiaTheme="minorHAnsi" w:hAnsiTheme="minorHAnsi" w:cstheme="minorHAnsi"/>
          <w:sz w:val="22"/>
          <w:szCs w:val="22"/>
        </w:rPr>
        <w:tab/>
      </w:r>
      <w:r w:rsidR="009C38FB" w:rsidRPr="00F43906">
        <w:rPr>
          <w:rFonts w:asciiTheme="minorHAnsi" w:eastAsiaTheme="minorHAnsi" w:hAnsiTheme="minorHAnsi" w:cstheme="minorHAnsi"/>
          <w:sz w:val="22"/>
          <w:szCs w:val="22"/>
        </w:rPr>
        <w:t>02/20 925 902</w:t>
      </w:r>
    </w:p>
    <w:p w14:paraId="1621D203" w14:textId="77777777" w:rsidR="00AA49FC" w:rsidRPr="00F43906" w:rsidRDefault="00AA49FC" w:rsidP="00CD4E2E">
      <w:pPr>
        <w:pStyle w:val="Default"/>
        <w:spacing w:before="120" w:after="120"/>
        <w:ind w:left="3540" w:firstLine="708"/>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02/20 925 977</w:t>
      </w:r>
    </w:p>
    <w:p w14:paraId="2A828147" w14:textId="77777777" w:rsidR="002C676B" w:rsidRPr="00F43906" w:rsidRDefault="003A2C31" w:rsidP="00CD4E2E">
      <w:pPr>
        <w:pStyle w:val="Default"/>
        <w:spacing w:before="120" w:after="120"/>
        <w:ind w:left="3824" w:firstLine="424"/>
        <w:rPr>
          <w:rFonts w:asciiTheme="minorHAnsi" w:hAnsiTheme="minorHAnsi" w:cstheme="minorHAnsi"/>
          <w:sz w:val="22"/>
          <w:szCs w:val="22"/>
        </w:rPr>
      </w:pPr>
      <w:r w:rsidRPr="00F43906">
        <w:rPr>
          <w:rFonts w:asciiTheme="minorHAnsi" w:eastAsiaTheme="minorHAnsi" w:hAnsiTheme="minorHAnsi" w:cstheme="minorHAnsi"/>
          <w:sz w:val="22"/>
          <w:szCs w:val="22"/>
        </w:rPr>
        <w:t>02/20 925 718</w:t>
      </w:r>
    </w:p>
    <w:p w14:paraId="6BA63F81" w14:textId="01B2E47C" w:rsidR="003A2C31" w:rsidRPr="00090615"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t xml:space="preserve">e-mailom na adrese: </w:t>
      </w:r>
      <w:r w:rsidRPr="00F43906">
        <w:rPr>
          <w:rFonts w:asciiTheme="minorHAnsi" w:eastAsiaTheme="minorHAnsi" w:hAnsiTheme="minorHAnsi" w:cstheme="minorHAnsi"/>
          <w:sz w:val="22"/>
          <w:szCs w:val="22"/>
        </w:rPr>
        <w:tab/>
      </w:r>
      <w:r w:rsidR="009F221E" w:rsidRPr="00090615">
        <w:fldChar w:fldCharType="begin"/>
      </w:r>
      <w:r w:rsidR="009F221E" w:rsidRPr="00090615">
        <w:instrText xml:space="preserve"> HYPERLINK "mailto:projektyoptp@vlada.gov.sk" </w:instrText>
      </w:r>
      <w:r w:rsidR="009F221E" w:rsidRPr="00090615">
        <w:rPr>
          <w:rPrChange w:id="52" w:author="Autor">
            <w:rPr>
              <w:rStyle w:val="Hypertextovprepojenie"/>
              <w:rFonts w:asciiTheme="minorHAnsi" w:eastAsiaTheme="minorHAnsi" w:hAnsiTheme="minorHAnsi" w:cstheme="minorHAnsi"/>
              <w:sz w:val="22"/>
              <w:szCs w:val="22"/>
            </w:rPr>
          </w:rPrChange>
        </w:rPr>
        <w:fldChar w:fldCharType="separate"/>
      </w:r>
      <w:r w:rsidR="00AA49FC" w:rsidRPr="00090615">
        <w:rPr>
          <w:rStyle w:val="Hypertextovprepojenie"/>
          <w:rFonts w:asciiTheme="minorHAnsi" w:eastAsiaTheme="minorHAnsi" w:hAnsiTheme="minorHAnsi" w:cstheme="minorHAnsi"/>
          <w:sz w:val="22"/>
          <w:szCs w:val="22"/>
        </w:rPr>
        <w:t>projektyoptp@vlada.gov.sk</w:t>
      </w:r>
      <w:r w:rsidR="009F221E" w:rsidRPr="00090615">
        <w:rPr>
          <w:rStyle w:val="Hypertextovprepojenie"/>
          <w:rFonts w:asciiTheme="minorHAnsi" w:eastAsiaTheme="minorHAnsi" w:hAnsiTheme="minorHAnsi" w:cstheme="minorHAnsi"/>
          <w:sz w:val="22"/>
          <w:szCs w:val="22"/>
        </w:rPr>
        <w:fldChar w:fldCharType="end"/>
      </w:r>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14A4814C" w:rsidR="00DB0B10" w:rsidRPr="00DB0B10" w:rsidRDefault="00776A84" w:rsidP="00DB0B10">
      <w:pPr>
        <w:pStyle w:val="Default"/>
        <w:spacing w:before="120" w:after="120"/>
        <w:ind w:left="709"/>
        <w:contextualSpacing/>
        <w:jc w:val="both"/>
        <w:rPr>
          <w:rFonts w:asciiTheme="minorHAnsi" w:eastAsiaTheme="minorHAnsi" w:hAnsiTheme="minorHAnsi" w:cstheme="minorHAnsi"/>
          <w:sz w:val="22"/>
          <w:szCs w:val="22"/>
        </w:rPr>
      </w:pPr>
      <w:ins w:id="53" w:author="Autor">
        <w:r>
          <w:rPr>
            <w:rFonts w:asciiTheme="minorHAnsi" w:hAnsiTheme="minorHAnsi" w:cstheme="minorHAnsi"/>
            <w:sz w:val="22"/>
            <w:szCs w:val="22"/>
          </w:rPr>
          <w:t>Ministerstvo investícií, regionálneho rozvoja a informatizácie</w:t>
        </w:r>
        <w:r w:rsidRPr="00DB0B10" w:rsidDel="00776A84">
          <w:rPr>
            <w:rFonts w:asciiTheme="minorHAnsi" w:eastAsiaTheme="minorHAnsi" w:hAnsiTheme="minorHAnsi" w:cstheme="minorHAnsi"/>
            <w:sz w:val="22"/>
            <w:szCs w:val="22"/>
          </w:rPr>
          <w:t xml:space="preserve"> </w:t>
        </w:r>
      </w:ins>
      <w:del w:id="54" w:author="Autor">
        <w:r w:rsidR="003A2C31" w:rsidRPr="00DB0B10" w:rsidDel="00776A84">
          <w:rPr>
            <w:rFonts w:asciiTheme="minorHAnsi" w:eastAsiaTheme="minorHAnsi" w:hAnsiTheme="minorHAnsi" w:cstheme="minorHAnsi"/>
            <w:sz w:val="22"/>
            <w:szCs w:val="22"/>
          </w:rPr>
          <w:delText xml:space="preserve">Úrad vlády </w:delText>
        </w:r>
      </w:del>
      <w:r w:rsidR="003A2C31" w:rsidRPr="00DB0B10">
        <w:rPr>
          <w:rFonts w:asciiTheme="minorHAnsi" w:eastAsiaTheme="minorHAnsi" w:hAnsiTheme="minorHAnsi" w:cstheme="minorHAnsi"/>
          <w:sz w:val="22"/>
          <w:szCs w:val="22"/>
        </w:rPr>
        <w:t>SR</w:t>
      </w:r>
    </w:p>
    <w:p w14:paraId="0EBAECA5" w14:textId="7E3CBC88" w:rsidR="00DB0B10" w:rsidRPr="00DB0B10" w:rsidRDefault="00FA5CCF"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 xml:space="preserve">sekcia </w:t>
      </w:r>
      <w:ins w:id="55" w:author="Autor">
        <w:r w:rsidR="00D131F2" w:rsidRPr="00D131F2">
          <w:rPr>
            <w:rFonts w:asciiTheme="minorHAnsi" w:hAnsiTheme="minorHAnsi" w:cstheme="minorHAnsi"/>
            <w:sz w:val="22"/>
            <w:szCs w:val="22"/>
          </w:rPr>
          <w:t>OP TP a iných finančných mechanizmov</w:t>
        </w:r>
      </w:ins>
      <w:del w:id="56" w:author="Autor">
        <w:r w:rsidDel="00D131F2">
          <w:rPr>
            <w:rFonts w:asciiTheme="minorHAnsi" w:hAnsiTheme="minorHAnsi" w:cstheme="minorHAnsi"/>
            <w:sz w:val="22"/>
            <w:szCs w:val="22"/>
          </w:rPr>
          <w:delText>finančných programov</w:delText>
        </w:r>
        <w:r w:rsidR="00DB0B10" w:rsidRPr="00DB0B10" w:rsidDel="00D131F2">
          <w:rPr>
            <w:rFonts w:asciiTheme="minorHAnsi" w:hAnsiTheme="minorHAnsi" w:cstheme="minorHAnsi"/>
            <w:sz w:val="22"/>
            <w:szCs w:val="22"/>
          </w:rPr>
          <w:delText xml:space="preserve"> </w:delText>
        </w:r>
      </w:del>
    </w:p>
    <w:p w14:paraId="676AEF61" w14:textId="33395CE9"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OP TP </w:t>
      </w:r>
    </w:p>
    <w:p w14:paraId="0C6E38DA" w14:textId="5089A3D9" w:rsidR="003A2C31" w:rsidRPr="00DB0B10" w:rsidRDefault="00776A84" w:rsidP="00CD4E2E">
      <w:pPr>
        <w:pStyle w:val="Default"/>
        <w:spacing w:before="120" w:after="120"/>
        <w:ind w:left="709"/>
        <w:contextualSpacing/>
        <w:rPr>
          <w:rFonts w:asciiTheme="minorHAnsi" w:eastAsiaTheme="minorHAnsi" w:hAnsiTheme="minorHAnsi" w:cstheme="minorHAnsi"/>
          <w:sz w:val="22"/>
          <w:szCs w:val="22"/>
        </w:rPr>
      </w:pPr>
      <w:ins w:id="57" w:author="Auto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ins>
      <w:del w:id="58" w:author="Autor">
        <w:r w:rsidR="003A2C31" w:rsidRPr="00DB0B10" w:rsidDel="00776A84">
          <w:rPr>
            <w:rFonts w:asciiTheme="minorHAnsi" w:eastAsiaTheme="minorHAnsi" w:hAnsiTheme="minorHAnsi" w:cstheme="minorHAnsi"/>
            <w:sz w:val="22"/>
            <w:szCs w:val="22"/>
          </w:rPr>
          <w:delText xml:space="preserve">Námestie slobody 1 </w:delText>
        </w:r>
      </w:del>
    </w:p>
    <w:p w14:paraId="7B87CA26" w14:textId="35AC1379" w:rsidR="003A2C31" w:rsidRPr="00DB0B10" w:rsidRDefault="00776A84">
      <w:pPr>
        <w:pStyle w:val="Default"/>
        <w:numPr>
          <w:ilvl w:val="0"/>
          <w:numId w:val="40"/>
        </w:numPr>
        <w:spacing w:before="120" w:after="120"/>
        <w:rPr>
          <w:rFonts w:asciiTheme="minorHAnsi" w:eastAsiaTheme="minorHAnsi" w:hAnsiTheme="minorHAnsi" w:cstheme="minorHAnsi"/>
          <w:sz w:val="22"/>
          <w:szCs w:val="22"/>
        </w:rPr>
        <w:pPrChange w:id="59" w:author="Autor">
          <w:pPr>
            <w:pStyle w:val="Default"/>
            <w:numPr>
              <w:numId w:val="35"/>
            </w:numPr>
            <w:spacing w:before="120" w:after="120"/>
            <w:ind w:left="1069" w:hanging="360"/>
          </w:pPr>
        </w:pPrChange>
      </w:pPr>
      <w:ins w:id="60" w:author="Autor">
        <w:r>
          <w:rPr>
            <w:rFonts w:asciiTheme="minorHAnsi" w:eastAsiaTheme="minorHAnsi" w:hAnsiTheme="minorHAnsi" w:cstheme="minorHAnsi"/>
            <w:sz w:val="22"/>
            <w:szCs w:val="22"/>
          </w:rPr>
          <w:t>05</w:t>
        </w:r>
      </w:ins>
      <w:del w:id="61" w:author="Autor">
        <w:r w:rsidR="003D756B" w:rsidRPr="00DB0B10" w:rsidDel="00776A84">
          <w:rPr>
            <w:rFonts w:asciiTheme="minorHAnsi" w:eastAsiaTheme="minorHAnsi" w:hAnsiTheme="minorHAnsi" w:cstheme="minorHAnsi"/>
            <w:sz w:val="22"/>
            <w:szCs w:val="22"/>
          </w:rPr>
          <w:delText>70</w:delText>
        </w:r>
      </w:del>
      <w:r w:rsidR="003D756B" w:rsidRPr="00DB0B10">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Bratislava</w:t>
      </w:r>
      <w:del w:id="62" w:author="Autor">
        <w:r w:rsidR="003A2C31" w:rsidRPr="00DB0B10" w:rsidDel="00776A84">
          <w:rPr>
            <w:rFonts w:asciiTheme="minorHAnsi" w:eastAsiaTheme="minorHAnsi" w:hAnsiTheme="minorHAnsi" w:cstheme="minorHAnsi"/>
            <w:sz w:val="22"/>
            <w:szCs w:val="22"/>
          </w:rPr>
          <w:delText xml:space="preserve"> 15</w:delText>
        </w:r>
      </w:del>
    </w:p>
    <w:p w14:paraId="23631489" w14:textId="70E8C7BD"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w:t>
      </w:r>
      <w:ins w:id="63" w:author="Autor">
        <w:r w:rsidR="00776A84">
          <w:rPr>
            <w:rFonts w:asciiTheme="minorHAnsi" w:hAnsiTheme="minorHAnsi" w:cstheme="minorHAnsi"/>
            <w:sz w:val="22"/>
            <w:szCs w:val="22"/>
          </w:rPr>
          <w:t>9:00</w:t>
        </w:r>
        <w:r w:rsidR="00776A84" w:rsidRPr="00834239">
          <w:rPr>
            <w:rFonts w:asciiTheme="minorHAnsi" w:hAnsiTheme="minorHAnsi" w:cstheme="minorHAnsi"/>
            <w:sz w:val="22"/>
            <w:szCs w:val="22"/>
          </w:rPr>
          <w:t xml:space="preserve"> hod. do </w:t>
        </w:r>
        <w:r w:rsidR="00776A84">
          <w:rPr>
            <w:rFonts w:asciiTheme="minorHAnsi" w:hAnsiTheme="minorHAnsi" w:cstheme="minorHAnsi"/>
            <w:sz w:val="22"/>
            <w:szCs w:val="22"/>
          </w:rPr>
          <w:t>15:00</w:t>
        </w:r>
        <w:r w:rsidR="00776A84" w:rsidRPr="00834239">
          <w:rPr>
            <w:rFonts w:asciiTheme="minorHAnsi" w:hAnsiTheme="minorHAnsi" w:cstheme="minorHAnsi"/>
            <w:sz w:val="22"/>
            <w:szCs w:val="22"/>
          </w:rPr>
          <w:t xml:space="preserve"> </w:t>
        </w:r>
      </w:ins>
      <w:del w:id="64" w:author="Autor">
        <w:r w:rsidRPr="00F43906" w:rsidDel="00776A84">
          <w:rPr>
            <w:rFonts w:asciiTheme="minorHAnsi" w:eastAsiaTheme="minorHAnsi" w:hAnsiTheme="minorHAnsi" w:cstheme="minorHAnsi"/>
            <w:sz w:val="22"/>
            <w:szCs w:val="22"/>
          </w:rPr>
          <w:delText xml:space="preserve">8.30 hod. do 14.30 </w:delText>
        </w:r>
      </w:del>
      <w:r w:rsidRPr="00F43906">
        <w:rPr>
          <w:rFonts w:asciiTheme="minorHAnsi" w:eastAsiaTheme="minorHAnsi" w:hAnsiTheme="minorHAnsi" w:cstheme="minorHAnsi"/>
          <w:sz w:val="22"/>
          <w:szCs w:val="22"/>
        </w:rPr>
        <w:t xml:space="preserve">hod. na kontaktnej adrese: </w:t>
      </w:r>
    </w:p>
    <w:p w14:paraId="324A4880" w14:textId="508A555D" w:rsidR="007E10FA" w:rsidRDefault="00776A84" w:rsidP="00CD4E2E">
      <w:pPr>
        <w:pStyle w:val="Default"/>
        <w:spacing w:before="120" w:after="120"/>
        <w:ind w:left="709"/>
        <w:contextualSpacing/>
        <w:rPr>
          <w:rFonts w:asciiTheme="minorHAnsi" w:eastAsiaTheme="minorHAnsi" w:hAnsiTheme="minorHAnsi" w:cstheme="minorHAnsi"/>
          <w:sz w:val="22"/>
          <w:szCs w:val="22"/>
        </w:rPr>
      </w:pPr>
      <w:ins w:id="65" w:author="Autor">
        <w:r>
          <w:rPr>
            <w:rFonts w:asciiTheme="minorHAnsi" w:hAnsiTheme="minorHAnsi" w:cstheme="minorHAnsi"/>
            <w:sz w:val="22"/>
            <w:szCs w:val="22"/>
          </w:rPr>
          <w:t>Ministerstvo investícií, regionálneho rozvoja a informatizácie</w:t>
        </w:r>
        <w:r w:rsidRPr="00F43906" w:rsidDel="00776A84">
          <w:rPr>
            <w:rFonts w:asciiTheme="minorHAnsi" w:eastAsiaTheme="minorHAnsi" w:hAnsiTheme="minorHAnsi" w:cstheme="minorHAnsi"/>
            <w:sz w:val="22"/>
            <w:szCs w:val="22"/>
          </w:rPr>
          <w:t xml:space="preserve"> </w:t>
        </w:r>
      </w:ins>
      <w:del w:id="66" w:author="Autor">
        <w:r w:rsidR="003A2C31" w:rsidRPr="00F43906" w:rsidDel="00776A84">
          <w:rPr>
            <w:rFonts w:asciiTheme="minorHAnsi" w:eastAsiaTheme="minorHAnsi" w:hAnsiTheme="minorHAnsi" w:cstheme="minorHAnsi"/>
            <w:sz w:val="22"/>
            <w:szCs w:val="22"/>
          </w:rPr>
          <w:delText xml:space="preserve">Úrad vlády </w:delText>
        </w:r>
      </w:del>
      <w:r w:rsidR="003A2C31" w:rsidRPr="00F43906">
        <w:rPr>
          <w:rFonts w:asciiTheme="minorHAnsi" w:eastAsiaTheme="minorHAnsi" w:hAnsiTheme="minorHAnsi" w:cstheme="minorHAnsi"/>
          <w:sz w:val="22"/>
          <w:szCs w:val="22"/>
        </w:rPr>
        <w:t>SR</w:t>
      </w:r>
    </w:p>
    <w:p w14:paraId="3FD5616C" w14:textId="3C17C5ED" w:rsidR="003A2C31" w:rsidRPr="00F43906" w:rsidRDefault="00360A90"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ins w:id="67" w:author="Autor">
        <w:r w:rsidR="00D131F2" w:rsidRPr="00D131F2">
          <w:rPr>
            <w:rFonts w:asciiTheme="minorHAnsi" w:hAnsiTheme="minorHAnsi" w:cstheme="minorHAnsi"/>
            <w:sz w:val="22"/>
            <w:szCs w:val="22"/>
          </w:rPr>
          <w:t>OP TP a iných finančných mechanizmov</w:t>
        </w:r>
      </w:ins>
      <w:del w:id="68" w:author="Autor">
        <w:r w:rsidDel="00D131F2">
          <w:rPr>
            <w:rFonts w:asciiTheme="minorHAnsi" w:hAnsiTheme="minorHAnsi" w:cstheme="minorHAnsi"/>
            <w:sz w:val="22"/>
            <w:szCs w:val="22"/>
          </w:rPr>
          <w:delText>finančných programov</w:delText>
        </w:r>
        <w:r w:rsidR="003A2C31" w:rsidRPr="00F43906" w:rsidDel="00D131F2">
          <w:rPr>
            <w:rFonts w:asciiTheme="minorHAnsi" w:eastAsiaTheme="minorHAnsi" w:hAnsiTheme="minorHAnsi" w:cstheme="minorHAnsi"/>
            <w:sz w:val="22"/>
            <w:szCs w:val="22"/>
          </w:rPr>
          <w:delText xml:space="preserve"> </w:delText>
        </w:r>
      </w:del>
    </w:p>
    <w:p w14:paraId="4782F652"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OP TP </w:t>
      </w:r>
    </w:p>
    <w:p w14:paraId="063075F1" w14:textId="438E50F2" w:rsidR="003A2C31" w:rsidRPr="00F43906" w:rsidRDefault="0086559E" w:rsidP="00CD4E2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43906">
        <w:rPr>
          <w:rFonts w:asciiTheme="minorHAnsi" w:eastAsiaTheme="minorHAnsi" w:hAnsiTheme="minorHAnsi" w:cstheme="minorHAnsi"/>
          <w:sz w:val="22"/>
          <w:szCs w:val="22"/>
        </w:rPr>
        <w:t xml:space="preserve"> </w:t>
      </w:r>
    </w:p>
    <w:p w14:paraId="0C296357" w14:textId="727937E9"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r w:rsidR="00036F61" w:rsidRPr="00F43906">
        <w:rPr>
          <w:rFonts w:asciiTheme="minorHAnsi" w:eastAsiaTheme="minorHAnsi" w:hAnsiTheme="minorHAnsi" w:cstheme="minorHAnsi"/>
          <w:sz w:val="22"/>
          <w:szCs w:val="22"/>
        </w:rPr>
        <w:t>0</w:t>
      </w:r>
      <w:r w:rsidR="00036F61">
        <w:rPr>
          <w:rFonts w:asciiTheme="minorHAnsi" w:eastAsiaTheme="minorHAnsi" w:hAnsiTheme="minorHAnsi" w:cstheme="minorHAnsi"/>
          <w:sz w:val="22"/>
          <w:szCs w:val="22"/>
        </w:rPr>
        <w:t>8</w:t>
      </w:r>
      <w:r w:rsidR="00036F61" w:rsidRPr="00F43906">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Bratislava</w:t>
      </w:r>
      <w:del w:id="69" w:author="Autor">
        <w:r w:rsidR="00CD0DA0" w:rsidRPr="00F43906" w:rsidDel="00776A84">
          <w:rPr>
            <w:rFonts w:asciiTheme="minorHAnsi" w:eastAsiaTheme="minorHAnsi" w:hAnsiTheme="minorHAnsi" w:cstheme="minorHAnsi"/>
            <w:sz w:val="22"/>
            <w:szCs w:val="22"/>
          </w:rPr>
          <w:delText xml:space="preserve"> 1</w:delText>
        </w:r>
      </w:del>
    </w:p>
    <w:p w14:paraId="2AD4AA58" w14:textId="77777777" w:rsidR="003A2C31" w:rsidRPr="00F43906" w:rsidRDefault="003A2C31" w:rsidP="00CD4E2E">
      <w:pPr>
        <w:spacing w:before="120" w:after="120" w:line="240" w:lineRule="auto"/>
        <w:ind w:firstLine="708"/>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DFBF668" w:rsidR="003C2776" w:rsidRDefault="003A2C31" w:rsidP="00CD4E2E">
      <w:pPr>
        <w:spacing w:before="120" w:after="120" w:line="240" w:lineRule="auto"/>
        <w:ind w:firstLine="360"/>
        <w:jc w:val="both"/>
        <w:rPr>
          <w:ins w:id="70" w:author="Auto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628F69B" w14:textId="77777777" w:rsidR="00776A84" w:rsidRPr="00F43906" w:rsidRDefault="00776A84" w:rsidP="00CD4E2E">
      <w:pPr>
        <w:spacing w:before="120" w:after="120" w:line="240" w:lineRule="auto"/>
        <w:ind w:firstLine="360"/>
        <w:jc w:val="both"/>
        <w:rPr>
          <w:rFonts w:asciiTheme="minorHAnsi" w:hAnsiTheme="minorHAnsi" w:cstheme="minorHAnsi"/>
        </w:rPr>
      </w:pPr>
    </w:p>
    <w:p w14:paraId="44B2AC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Ďalšie formálne náležitosti</w:t>
      </w:r>
    </w:p>
    <w:p w14:paraId="35FC8761" w14:textId="77777777" w:rsidR="008F1477" w:rsidRDefault="008F1477" w:rsidP="008F147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3" w:history="1">
        <w:r w:rsidRPr="00090615">
          <w:rPr>
            <w:rStyle w:val="Hypertextovprepojenie"/>
            <w:rFonts w:asciiTheme="minorHAnsi" w:hAnsiTheme="minorHAnsi" w:cstheme="minorHAnsi"/>
          </w:rPr>
          <w:t>https://www.optp.vlada.gov.sk/programovy-dokument/</w:t>
        </w:r>
      </w:hyperlink>
      <w:r w:rsidRPr="00090615">
        <w:rPr>
          <w:rFonts w:asciiTheme="minorHAnsi" w:hAnsiTheme="minorHAnsi" w:cstheme="minorHAnsi"/>
        </w:rPr>
        <w:t>, v</w:t>
      </w:r>
      <w:r>
        <w:rPr>
          <w:rFonts w:asciiTheme="minorHAnsi" w:hAnsiTheme="minorHAnsi" w:cstheme="minorHAnsi"/>
        </w:rPr>
        <w:t xml:space="preserve">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33E25307"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4"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0C9815A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5"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41826C0C" w14:textId="4E869F40"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VO zverejnenej </w:t>
      </w:r>
      <w:r w:rsidR="002F7FDE">
        <w:rPr>
          <w:rFonts w:asciiTheme="minorHAnsi" w:hAnsiTheme="minorHAnsi" w:cstheme="minorHAnsi"/>
        </w:rPr>
        <w:t xml:space="preserve">na </w:t>
      </w:r>
      <w:hyperlink r:id="rId16" w:history="1">
        <w:r w:rsidRPr="00176000">
          <w:rPr>
            <w:rStyle w:val="Hypertextovprepojenie"/>
          </w:rPr>
          <w:t>https://www.optp.vlada.gov.sk/ine-dokumenty/</w:t>
        </w:r>
      </w:hyperlink>
      <w:r>
        <w:t xml:space="preserve"> </w:t>
      </w:r>
      <w:r>
        <w:rPr>
          <w:rFonts w:asciiTheme="minorHAnsi" w:hAnsiTheme="minorHAnsi" w:cstheme="minorHAnsi"/>
        </w:rPr>
        <w:t xml:space="preserve">vyžaduje predloženie dokumentácie z VO na kontrolu RO OP TP až po podpise zmluvy o NFP/interného Rozhodnutia o schválení ŽoNFP. Z uvedeného dôvodu žiadateľ nepredkladá na kontrolu RO OP TP spolu so ŽoNFP dokumentáciu z už vykonaného verejného obstarávania. </w:t>
      </w:r>
    </w:p>
    <w:p w14:paraId="4377E8CB"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A2A84D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7"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8"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2650F488" w:rsidR="008F1477" w:rsidRPr="00230311"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19"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 tvorbe organizačnej štruktúry a štandardizovaných pozícií RO/SO zap</w:t>
      </w:r>
      <w:r w:rsidR="00E5128F">
        <w:rPr>
          <w:rFonts w:asciiTheme="minorHAnsi" w:hAnsiTheme="minorHAnsi" w:cstheme="minorHAnsi"/>
        </w:rPr>
        <w:t xml:space="preserve">ojených do implementácie EŠIF v </w:t>
      </w:r>
      <w:r w:rsidRPr="00230311">
        <w:rPr>
          <w:rFonts w:asciiTheme="minorHAnsi" w:hAnsiTheme="minorHAnsi" w:cstheme="minorHAnsi"/>
        </w:rPr>
        <w:t xml:space="preserve">programovom období 2014  –   2020. </w:t>
      </w:r>
    </w:p>
    <w:p w14:paraId="2FDE1E9C" w14:textId="14E753EE" w:rsidR="00312228" w:rsidRPr="00F43906" w:rsidRDefault="008F1477" w:rsidP="00C760A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 NFP taktiež z uznesenia vlády Slovenskej republiky</w:t>
      </w:r>
      <w:r>
        <w:rPr>
          <w:rFonts w:asciiTheme="minorHAnsi" w:hAnsiTheme="minorHAnsi" w:cstheme="minorHAnsi"/>
        </w:rPr>
        <w:br/>
      </w:r>
      <w:r w:rsidRPr="00230311">
        <w:rPr>
          <w:rFonts w:asciiTheme="minorHAnsi" w:hAnsiTheme="minorHAnsi" w:cstheme="minorHAnsi"/>
        </w:rPr>
        <w:t xml:space="preserve">č. </w:t>
      </w:r>
      <w:r>
        <w:rPr>
          <w:rFonts w:asciiTheme="minorHAnsi" w:hAnsiTheme="minorHAnsi" w:cstheme="minorHAnsi"/>
        </w:rPr>
        <w:t xml:space="preserve">181/2017 </w:t>
      </w:r>
      <w:r w:rsidRPr="00230311">
        <w:rPr>
          <w:rFonts w:asciiTheme="minorHAnsi" w:hAnsiTheme="minorHAnsi" w:cstheme="minorHAnsi"/>
        </w:rPr>
        <w:t>z 1</w:t>
      </w:r>
      <w:r>
        <w:rPr>
          <w:rFonts w:asciiTheme="minorHAnsi" w:hAnsiTheme="minorHAnsi" w:cstheme="minorHAnsi"/>
        </w:rPr>
        <w:t>1</w:t>
      </w:r>
      <w:r w:rsidRPr="00230311">
        <w:rPr>
          <w:rFonts w:asciiTheme="minorHAnsi" w:hAnsiTheme="minorHAnsi" w:cstheme="minorHAnsi"/>
        </w:rPr>
        <w:t xml:space="preserve">. </w:t>
      </w:r>
      <w:r>
        <w:rPr>
          <w:rFonts w:asciiTheme="minorHAnsi" w:hAnsiTheme="minorHAnsi" w:cstheme="minorHAnsi"/>
        </w:rPr>
        <w:t>apríla</w:t>
      </w:r>
      <w:r w:rsidRPr="00230311">
        <w:rPr>
          <w:rFonts w:asciiTheme="minorHAnsi" w:hAnsiTheme="minorHAnsi" w:cstheme="minorHAnsi"/>
        </w:rPr>
        <w:t xml:space="preserve"> 201</w:t>
      </w:r>
      <w:r>
        <w:rPr>
          <w:rFonts w:asciiTheme="minorHAnsi" w:hAnsiTheme="minorHAnsi" w:cstheme="minorHAnsi"/>
        </w:rPr>
        <w:t>7</w:t>
      </w:r>
      <w:r w:rsidRPr="00230311">
        <w:rPr>
          <w:rFonts w:asciiTheme="minorHAnsi" w:hAnsiTheme="minorHAnsi" w:cstheme="minorHAnsi"/>
        </w:rPr>
        <w:t xml:space="preserve"> k </w:t>
      </w:r>
      <w:r w:rsidRPr="00495F16">
        <w:rPr>
          <w:rFonts w:asciiTheme="minorHAnsi" w:hAnsiTheme="minorHAnsi" w:cstheme="minorHAnsi"/>
        </w:rPr>
        <w:t xml:space="preserve">analýze stavu a určeniu počtu administratívnych kapacít  pre </w:t>
      </w:r>
      <w:r w:rsidRPr="00230311">
        <w:rPr>
          <w:rFonts w:asciiTheme="minorHAnsi" w:hAnsiTheme="minorHAnsi" w:cstheme="minorHAnsi"/>
        </w:rPr>
        <w:t>EŠIF</w:t>
      </w:r>
      <w:r>
        <w:rPr>
          <w:rFonts w:asciiTheme="minorHAnsi" w:hAnsiTheme="minorHAnsi" w:cstheme="minorHAnsi"/>
        </w:rPr>
        <w:t xml:space="preserve"> </w:t>
      </w:r>
      <w:r w:rsidRPr="00495F16">
        <w:rPr>
          <w:rFonts w:asciiTheme="minorHAnsi" w:hAnsiTheme="minorHAnsi" w:cstheme="minorHAnsi"/>
        </w:rPr>
        <w:t>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DataCentrum</w:t>
      </w:r>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1BF92AD5" w14:textId="03E83880" w:rsidR="0040122A" w:rsidRPr="00F43906"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r w:rsidRPr="00F43906">
        <w:rPr>
          <w:rFonts w:asciiTheme="minorHAnsi" w:hAnsiTheme="minorHAnsi" w:cstheme="minorHAnsi"/>
          <w:sz w:val="22"/>
          <w:szCs w:val="22"/>
        </w:rPr>
        <w:t xml:space="preserve"> ako </w:t>
      </w:r>
      <w:r w:rsidR="00D059B8" w:rsidRPr="00F43906">
        <w:rPr>
          <w:rFonts w:asciiTheme="minorHAnsi" w:hAnsiTheme="minorHAnsi" w:cstheme="minorHAnsi"/>
          <w:sz w:val="22"/>
          <w:szCs w:val="22"/>
        </w:rPr>
        <w:t>odbor Centrálny kontaktný útvar pre OLAF (Európsky úrad pre boj proti podvodom)</w:t>
      </w:r>
      <w:ins w:id="71" w:author="Autor">
        <w:r w:rsidR="00776A84">
          <w:rPr>
            <w:rFonts w:asciiTheme="minorHAnsi" w:hAnsiTheme="minorHAnsi" w:cstheme="minorHAnsi"/>
            <w:sz w:val="22"/>
            <w:szCs w:val="22"/>
          </w:rPr>
          <w:t xml:space="preserve"> (do 30.09.2020); </w:t>
        </w:r>
        <w:r w:rsidR="00BC6F9E">
          <w:rPr>
            <w:rFonts w:asciiTheme="minorHAnsi" w:hAnsiTheme="minorHAnsi" w:cstheme="minorHAnsi"/>
            <w:sz w:val="22"/>
            <w:szCs w:val="22"/>
          </w:rPr>
          <w:t xml:space="preserve">ako </w:t>
        </w:r>
        <w:r w:rsidR="00776A84">
          <w:rPr>
            <w:rFonts w:asciiTheme="minorHAnsi" w:hAnsiTheme="minorHAnsi" w:cstheme="minorHAnsi"/>
            <w:sz w:val="22"/>
            <w:szCs w:val="22"/>
          </w:rPr>
          <w:t>odbor Národný úrad pre OLAF (od 01.10.2020)</w:t>
        </w:r>
      </w:ins>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6675B989" w14:textId="77777777" w:rsidR="00980757" w:rsidRPr="00F43906" w:rsidRDefault="00980757" w:rsidP="00BA4CEE">
      <w:pPr>
        <w:spacing w:before="120" w:after="120" w:line="240" w:lineRule="auto"/>
        <w:ind w:firstLine="708"/>
        <w:jc w:val="both"/>
        <w:rPr>
          <w:rFonts w:asciiTheme="minorHAnsi" w:hAnsiTheme="minorHAnsi" w:cstheme="minorHAnsi"/>
          <w:u w:val="single"/>
        </w:rPr>
      </w:pPr>
    </w:p>
    <w:p w14:paraId="4D5BA5BE" w14:textId="77777777" w:rsidR="00CD1A3F" w:rsidRPr="00F43906" w:rsidRDefault="00CD1A3F" w:rsidP="00BA4CEE">
      <w:pPr>
        <w:spacing w:before="12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všetci členovia štatutárneho orgánu žiadateľa a osoba splnomocnená zastupovať žiadateľa v konaní o ŽoNFP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urópskeho spoločenstva</w:t>
      </w:r>
      <w:r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736C559A" w14:textId="77777777" w:rsidR="00CD1A3F"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podmienka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v časti č. 15 vo formulári ŽoNFP</w:t>
      </w:r>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79BE9A"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nebyť dlžníkom na daniach</w:t>
      </w:r>
      <w:r w:rsidR="00CA28A0"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CA28A0" w:rsidRPr="00F43906">
        <w:rPr>
          <w:rFonts w:asciiTheme="minorHAnsi" w:hAnsiTheme="minorHAnsi" w:cstheme="minorHAnsi"/>
          <w:sz w:val="22"/>
          <w:szCs w:val="22"/>
        </w:rPr>
        <w:t xml:space="preserve">nebyť dlžníkom poistného na zdravotnom a sociálnom poistení </w:t>
      </w:r>
    </w:p>
    <w:p w14:paraId="5191FC8D" w14:textId="5DBDA883" w:rsidR="005F5C8C"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 xml:space="preserve">podmienka sa preukazuje </w:t>
      </w:r>
      <w:r w:rsidR="00CD6449" w:rsidRPr="00F43906">
        <w:rPr>
          <w:rFonts w:asciiTheme="minorHAnsi" w:hAnsiTheme="minorHAnsi" w:cstheme="minorHAnsi"/>
          <w:i/>
          <w:sz w:val="22"/>
          <w:szCs w:val="22"/>
        </w:rPr>
        <w:t>čestným vyhlásením žiadateľa</w:t>
      </w:r>
      <w:r w:rsidR="006F0AA9" w:rsidRPr="00F43906">
        <w:rPr>
          <w:rFonts w:asciiTheme="minorHAnsi" w:hAnsiTheme="minorHAnsi" w:cstheme="minorHAnsi"/>
          <w:sz w:val="22"/>
          <w:szCs w:val="22"/>
        </w:rPr>
        <w:t xml:space="preserve"> </w:t>
      </w:r>
      <w:r w:rsidR="00DA00EC" w:rsidRPr="00F43906">
        <w:rPr>
          <w:rFonts w:asciiTheme="minorHAnsi" w:hAnsiTheme="minorHAnsi" w:cstheme="minorHAnsi"/>
          <w:i/>
          <w:sz w:val="22"/>
          <w:szCs w:val="22"/>
        </w:rPr>
        <w:t>v časti č. 15 vo formulári ŽoNFP</w:t>
      </w:r>
      <w:r w:rsidRPr="00F43906">
        <w:rPr>
          <w:rFonts w:asciiTheme="minorHAnsi" w:hAnsiTheme="minorHAnsi" w:cstheme="minorHAnsi"/>
          <w:sz w:val="22"/>
          <w:szCs w:val="22"/>
        </w:rPr>
        <w:t>)</w:t>
      </w:r>
      <w:ins w:id="72" w:author="Autor">
        <w:r w:rsidR="00421805">
          <w:rPr>
            <w:rFonts w:asciiTheme="minorHAnsi" w:hAnsiTheme="minorHAnsi" w:cstheme="minorHAnsi"/>
            <w:sz w:val="22"/>
            <w:szCs w:val="22"/>
          </w:rPr>
          <w:t>.</w:t>
        </w:r>
      </w:ins>
      <w:del w:id="73" w:author="Autor">
        <w:r w:rsidR="00DA00EC" w:rsidRPr="00F43906" w:rsidDel="00421805">
          <w:rPr>
            <w:rFonts w:asciiTheme="minorHAnsi" w:hAnsiTheme="minorHAnsi" w:cstheme="minorHAnsi"/>
            <w:sz w:val="22"/>
            <w:szCs w:val="22"/>
          </w:rPr>
          <w:delText>;</w:delText>
        </w:r>
      </w:del>
    </w:p>
    <w:p w14:paraId="588DBFE6" w14:textId="6A37A37A" w:rsidR="00B2025F" w:rsidRPr="00F43906" w:rsidDel="00421805" w:rsidRDefault="00E97370" w:rsidP="00BA4CEE">
      <w:pPr>
        <w:pStyle w:val="Odsekzoznamu"/>
        <w:numPr>
          <w:ilvl w:val="0"/>
          <w:numId w:val="7"/>
        </w:numPr>
        <w:spacing w:before="120" w:after="120"/>
        <w:ind w:left="714" w:hanging="357"/>
        <w:contextualSpacing w:val="0"/>
        <w:jc w:val="both"/>
        <w:rPr>
          <w:del w:id="74" w:author="Autor"/>
          <w:rFonts w:asciiTheme="minorHAnsi" w:hAnsiTheme="minorHAnsi" w:cstheme="minorHAnsi"/>
          <w:sz w:val="22"/>
          <w:szCs w:val="22"/>
        </w:rPr>
      </w:pPr>
      <w:del w:id="75" w:author="Autor">
        <w:r w:rsidRPr="00F43906" w:rsidDel="00421805">
          <w:rPr>
            <w:rFonts w:asciiTheme="minorHAnsi" w:hAnsiTheme="minorHAnsi" w:cstheme="minorHAnsi"/>
            <w:sz w:val="22"/>
            <w:szCs w:val="22"/>
          </w:rPr>
          <w:delText>voči žiadateľovi sa nenárokuje vrátenie pomoci na základe rozhodnutia E</w:delText>
        </w:r>
        <w:r w:rsidR="00CC6019" w:rsidRPr="00F43906" w:rsidDel="00421805">
          <w:rPr>
            <w:rFonts w:asciiTheme="minorHAnsi" w:hAnsiTheme="minorHAnsi" w:cstheme="minorHAnsi"/>
            <w:sz w:val="22"/>
            <w:szCs w:val="22"/>
          </w:rPr>
          <w:delText>urópskej komisie</w:delText>
        </w:r>
        <w:r w:rsidRPr="00F43906" w:rsidDel="00421805">
          <w:rPr>
            <w:rFonts w:asciiTheme="minorHAnsi" w:hAnsiTheme="minorHAnsi" w:cstheme="minorHAnsi"/>
            <w:sz w:val="22"/>
            <w:szCs w:val="22"/>
          </w:rPr>
          <w:delText>, ktorým bola pomoc označená za neoprávnenú a nezlučiteľnú so spoločným</w:delText>
        </w:r>
      </w:del>
      <w:ins w:id="76" w:author="Autor">
        <w:del w:id="77" w:author="Autor">
          <w:r w:rsidR="00771332" w:rsidDel="00421805">
            <w:rPr>
              <w:rFonts w:asciiTheme="minorHAnsi" w:hAnsiTheme="minorHAnsi" w:cstheme="minorHAnsi"/>
              <w:sz w:val="22"/>
              <w:szCs w:val="22"/>
            </w:rPr>
            <w:delText xml:space="preserve"> vnútorným</w:delText>
          </w:r>
        </w:del>
      </w:ins>
      <w:del w:id="78" w:author="Autor">
        <w:r w:rsidRPr="00F43906" w:rsidDel="00421805">
          <w:rPr>
            <w:rFonts w:asciiTheme="minorHAnsi" w:hAnsiTheme="minorHAnsi" w:cstheme="minorHAnsi"/>
            <w:sz w:val="22"/>
            <w:szCs w:val="22"/>
          </w:rPr>
          <w:delText xml:space="preserve"> trhom</w:delText>
        </w:r>
      </w:del>
    </w:p>
    <w:p w14:paraId="5107AE40" w14:textId="602956E4" w:rsidR="007675D2" w:rsidRPr="00F43906" w:rsidDel="00421805" w:rsidRDefault="007675D2" w:rsidP="00BA4CEE">
      <w:pPr>
        <w:spacing w:before="120" w:after="120" w:line="240" w:lineRule="auto"/>
        <w:ind w:left="720"/>
        <w:jc w:val="both"/>
        <w:rPr>
          <w:del w:id="79" w:author="Autor"/>
          <w:rFonts w:asciiTheme="minorHAnsi" w:hAnsiTheme="minorHAnsi" w:cstheme="minorHAnsi"/>
        </w:rPr>
      </w:pPr>
      <w:del w:id="80" w:author="Autor">
        <w:r w:rsidRPr="00F43906" w:rsidDel="00421805">
          <w:rPr>
            <w:rFonts w:asciiTheme="minorHAnsi" w:hAnsiTheme="minorHAnsi" w:cstheme="minorHAnsi"/>
          </w:rPr>
          <w:delText>(</w:delText>
        </w:r>
        <w:r w:rsidRPr="00F43906" w:rsidDel="00421805">
          <w:rPr>
            <w:rFonts w:asciiTheme="minorHAnsi" w:hAnsiTheme="minorHAnsi" w:cstheme="minorHAnsi"/>
            <w:i/>
          </w:rPr>
          <w:delText>podmienka sa preukazuje čestným vyhlásením žiadateľa</w:delText>
        </w:r>
        <w:r w:rsidR="006F0AA9" w:rsidRPr="00F43906" w:rsidDel="00421805">
          <w:rPr>
            <w:rFonts w:asciiTheme="minorHAnsi" w:hAnsiTheme="minorHAnsi" w:cstheme="minorHAnsi"/>
            <w:i/>
          </w:rPr>
          <w:delText xml:space="preserve"> </w:delText>
        </w:r>
        <w:r w:rsidR="00E97370" w:rsidRPr="00F43906" w:rsidDel="00421805">
          <w:rPr>
            <w:rFonts w:asciiTheme="minorHAnsi" w:hAnsiTheme="minorHAnsi" w:cstheme="minorHAnsi"/>
            <w:i/>
          </w:rPr>
          <w:delText>v časti č. 15 vo formulári ŽoNFP</w:delText>
        </w:r>
        <w:r w:rsidRPr="00F43906" w:rsidDel="00421805">
          <w:rPr>
            <w:rFonts w:asciiTheme="minorHAnsi" w:hAnsiTheme="minorHAnsi" w:cstheme="minorHAnsi"/>
          </w:rPr>
          <w:delText>)</w:delText>
        </w:r>
        <w:r w:rsidR="00EF5792" w:rsidRPr="00F43906" w:rsidDel="00421805">
          <w:rPr>
            <w:rFonts w:asciiTheme="minorHAnsi" w:hAnsiTheme="minorHAnsi" w:cstheme="minorHAnsi"/>
          </w:rPr>
          <w:delText>.</w:delText>
        </w:r>
      </w:del>
    </w:p>
    <w:p w14:paraId="2EB4A2F8" w14:textId="77777777" w:rsidR="007675D2" w:rsidRPr="00F43906" w:rsidRDefault="007675D2" w:rsidP="004A19CB">
      <w:pPr>
        <w:spacing w:after="0" w:line="240" w:lineRule="auto"/>
        <w:jc w:val="both"/>
        <w:rPr>
          <w:rFonts w:asciiTheme="minorHAnsi" w:hAnsiTheme="minorHAnsi" w:cstheme="minorHAnsi"/>
        </w:rPr>
      </w:pPr>
    </w:p>
    <w:p w14:paraId="62DCD62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aktivít realizácie projektu</w:t>
      </w:r>
    </w:p>
    <w:p w14:paraId="4D0FF8F2" w14:textId="77777777" w:rsidR="00AA569A" w:rsidRPr="00F43906" w:rsidRDefault="00810DAA" w:rsidP="00BA4CEE">
      <w:pPr>
        <w:pStyle w:val="Odsekzoznamu"/>
        <w:spacing w:before="120" w:after="120"/>
        <w:ind w:left="360"/>
        <w:contextualSpacing w:val="0"/>
        <w:jc w:val="both"/>
        <w:rPr>
          <w:rFonts w:asciiTheme="minorHAnsi" w:hAnsiTheme="minorHAnsi" w:cstheme="minorHAnsi"/>
          <w:sz w:val="22"/>
          <w:szCs w:val="22"/>
          <w:u w:val="single"/>
        </w:rPr>
      </w:pPr>
      <w:r w:rsidRPr="00F43906">
        <w:rPr>
          <w:rFonts w:asciiTheme="minorHAnsi" w:hAnsiTheme="minorHAnsi" w:cstheme="minorHAnsi"/>
          <w:sz w:val="22"/>
          <w:szCs w:val="22"/>
          <w:u w:val="single"/>
        </w:rPr>
        <w:t>Podmienky oprávnenosti aktivít:</w:t>
      </w:r>
    </w:p>
    <w:p w14:paraId="78CE3BE5" w14:textId="77777777"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77777777"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 riadenia, kontroly a auditu EŠIF</w:t>
      </w:r>
      <w:r w:rsidR="004D39AC" w:rsidRPr="00F43906">
        <w:rPr>
          <w:rFonts w:asciiTheme="minorHAnsi" w:hAnsiTheme="minorHAnsi" w:cstheme="minorHAnsi"/>
          <w:b/>
          <w:sz w:val="22"/>
          <w:szCs w:val="22"/>
        </w:rPr>
        <w:t>.</w:t>
      </w:r>
    </w:p>
    <w:p w14:paraId="0873D487" w14:textId="7E5D3BCE" w:rsidR="00B63E56" w:rsidRPr="00F43906" w:rsidRDefault="004D39A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5EACE302" w14:textId="77777777" w:rsidR="00F875B0" w:rsidRPr="00F43906" w:rsidRDefault="00810DAA"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neukončil fyzickú realizáciu všetkých hlavných aktivít projektu pred predložením ŽoNFP</w:t>
      </w:r>
    </w:p>
    <w:p w14:paraId="298DA4C3" w14:textId="77777777" w:rsidR="00810DAA" w:rsidRPr="00F43906" w:rsidRDefault="00810DAA"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39F688EF" w14:textId="77777777"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9273EE" w:rsidRPr="00F43906">
        <w:rPr>
          <w:rFonts w:asciiTheme="minorHAnsi" w:hAnsiTheme="minorHAnsi" w:cstheme="minorHAnsi"/>
          <w:i/>
          <w:sz w:val="22"/>
          <w:szCs w:val="22"/>
        </w:rPr>
        <w:t>forme</w:t>
      </w:r>
      <w:r w:rsidRPr="00F43906">
        <w:rPr>
          <w:rFonts w:asciiTheme="minorHAnsi" w:hAnsiTheme="minorHAnsi" w:cstheme="minorHAnsi"/>
          <w:i/>
          <w:sz w:val="22"/>
          <w:szCs w:val="22"/>
        </w:rPr>
        <w:t>.)</w:t>
      </w:r>
    </w:p>
    <w:p w14:paraId="41F0063A" w14:textId="77777777" w:rsidR="00BE7973" w:rsidRPr="00F43906" w:rsidRDefault="00BE7973" w:rsidP="004A19CB">
      <w:pPr>
        <w:pStyle w:val="Odsekzoznamu"/>
        <w:autoSpaceDE w:val="0"/>
        <w:autoSpaceDN w:val="0"/>
        <w:adjustRightInd w:val="0"/>
        <w:contextualSpacing w:val="0"/>
        <w:jc w:val="both"/>
        <w:rPr>
          <w:rFonts w:asciiTheme="minorHAnsi" w:hAnsiTheme="minorHAnsi" w:cstheme="minorHAnsi"/>
          <w:color w:val="000000"/>
          <w:sz w:val="22"/>
          <w:szCs w:val="22"/>
        </w:rPr>
      </w:pPr>
    </w:p>
    <w:p w14:paraId="302BAAE6" w14:textId="1B796851" w:rsidR="003C2776" w:rsidRPr="00F43906" w:rsidDel="005A2C7E" w:rsidRDefault="003C2776" w:rsidP="004A19CB">
      <w:pPr>
        <w:pStyle w:val="Odsekzoznamu1"/>
        <w:numPr>
          <w:ilvl w:val="1"/>
          <w:numId w:val="1"/>
        </w:numPr>
        <w:spacing w:before="240" w:after="240" w:line="276" w:lineRule="auto"/>
        <w:ind w:left="792"/>
        <w:rPr>
          <w:del w:id="81" w:author="Autor"/>
          <w:rFonts w:asciiTheme="minorHAnsi" w:hAnsiTheme="minorHAnsi" w:cstheme="minorHAnsi"/>
          <w:b/>
        </w:rPr>
      </w:pPr>
      <w:del w:id="82" w:author="Autor">
        <w:r w:rsidRPr="00F43906" w:rsidDel="005A2C7E">
          <w:rPr>
            <w:rFonts w:asciiTheme="minorHAnsi" w:hAnsiTheme="minorHAnsi" w:cstheme="minorHAnsi"/>
            <w:b/>
          </w:rPr>
          <w:delText>Oprávnenosť výdavkov realizácie projektu</w:delText>
        </w:r>
      </w:del>
    </w:p>
    <w:p w14:paraId="16480C81" w14:textId="2B1B83DF" w:rsidR="00B517DF" w:rsidRPr="00F43906" w:rsidDel="005A2C7E" w:rsidRDefault="00496D8C" w:rsidP="00BA4CEE">
      <w:pPr>
        <w:spacing w:before="120" w:after="120" w:line="240" w:lineRule="auto"/>
        <w:ind w:firstLine="360"/>
        <w:jc w:val="both"/>
        <w:rPr>
          <w:del w:id="83" w:author="Autor"/>
          <w:rFonts w:asciiTheme="minorHAnsi" w:hAnsiTheme="minorHAnsi" w:cstheme="minorHAnsi"/>
        </w:rPr>
      </w:pPr>
      <w:del w:id="84" w:author="Autor">
        <w:r w:rsidRPr="00F43906" w:rsidDel="005A2C7E">
          <w:rPr>
            <w:rFonts w:asciiTheme="minorHAnsi" w:eastAsia="Times New Roman" w:hAnsiTheme="minorHAnsi" w:cstheme="minorHAnsi"/>
            <w:u w:val="single"/>
            <w:lang w:eastAsia="sk-SK"/>
          </w:rPr>
          <w:delText>Podmienky oprávnenosti výdavkov</w:delText>
        </w:r>
        <w:r w:rsidR="00B517DF" w:rsidRPr="00F43906" w:rsidDel="005A2C7E">
          <w:rPr>
            <w:rFonts w:asciiTheme="minorHAnsi" w:eastAsia="Times New Roman" w:hAnsiTheme="minorHAnsi" w:cstheme="minorHAnsi"/>
            <w:u w:val="single"/>
            <w:lang w:eastAsia="sk-SK"/>
          </w:rPr>
          <w:delText>:</w:delText>
        </w:r>
      </w:del>
    </w:p>
    <w:p w14:paraId="65146742" w14:textId="13EC21E1" w:rsidR="004641E9" w:rsidRPr="00F43906" w:rsidDel="005A2C7E" w:rsidRDefault="00D16C26" w:rsidP="00BA4CEE">
      <w:pPr>
        <w:pStyle w:val="Odsekzoznamu"/>
        <w:numPr>
          <w:ilvl w:val="0"/>
          <w:numId w:val="7"/>
        </w:numPr>
        <w:spacing w:before="120" w:after="120"/>
        <w:contextualSpacing w:val="0"/>
        <w:jc w:val="both"/>
        <w:rPr>
          <w:del w:id="85" w:author="Autor"/>
          <w:rFonts w:asciiTheme="minorHAnsi" w:hAnsiTheme="minorHAnsi" w:cstheme="minorHAnsi"/>
          <w:color w:val="000000"/>
          <w:sz w:val="22"/>
          <w:szCs w:val="22"/>
        </w:rPr>
      </w:pPr>
      <w:del w:id="86" w:author="Autor">
        <w:r w:rsidRPr="00F43906" w:rsidDel="005A2C7E">
          <w:rPr>
            <w:rFonts w:asciiTheme="minorHAnsi" w:hAnsiTheme="minorHAnsi" w:cstheme="minorHAnsi"/>
            <w:color w:val="000000"/>
            <w:sz w:val="22"/>
            <w:szCs w:val="22"/>
          </w:rPr>
          <w:delText xml:space="preserve">výdavky projektu sú </w:delText>
        </w:r>
        <w:r w:rsidR="00354603" w:rsidRPr="00F43906" w:rsidDel="005A2C7E">
          <w:rPr>
            <w:rFonts w:asciiTheme="minorHAnsi" w:hAnsiTheme="minorHAnsi" w:cstheme="minorHAnsi"/>
            <w:color w:val="000000"/>
            <w:sz w:val="22"/>
            <w:szCs w:val="22"/>
          </w:rPr>
          <w:delText>v súlade s</w:delText>
        </w:r>
        <w:r w:rsidR="007065EB" w:rsidRPr="00F43906" w:rsidDel="005A2C7E">
          <w:rPr>
            <w:rFonts w:asciiTheme="minorHAnsi" w:hAnsiTheme="minorHAnsi" w:cstheme="minorHAnsi"/>
            <w:color w:val="000000"/>
            <w:sz w:val="22"/>
            <w:szCs w:val="22"/>
          </w:rPr>
          <w:delText> </w:delText>
        </w:r>
        <w:r w:rsidRPr="00F43906" w:rsidDel="005A2C7E">
          <w:rPr>
            <w:rFonts w:asciiTheme="minorHAnsi" w:hAnsiTheme="minorHAnsi" w:cstheme="minorHAnsi"/>
            <w:color w:val="000000"/>
            <w:sz w:val="22"/>
            <w:szCs w:val="22"/>
          </w:rPr>
          <w:delText>oprávnen</w:delText>
        </w:r>
        <w:r w:rsidR="007065EB" w:rsidRPr="00F43906" w:rsidDel="005A2C7E">
          <w:rPr>
            <w:rFonts w:asciiTheme="minorHAnsi" w:hAnsiTheme="minorHAnsi" w:cstheme="minorHAnsi"/>
            <w:color w:val="000000"/>
            <w:sz w:val="22"/>
            <w:szCs w:val="22"/>
          </w:rPr>
          <w:delText>ými výdavkami pre oprávnenú aktivitu na toto vyzvanie</w:delText>
        </w:r>
      </w:del>
    </w:p>
    <w:p w14:paraId="1D8EB1EC" w14:textId="77A52771" w:rsidR="00E22E31" w:rsidRPr="00F43906" w:rsidDel="005A2C7E" w:rsidRDefault="00D16C26" w:rsidP="00BA4CEE">
      <w:pPr>
        <w:pStyle w:val="Odsekzoznamu"/>
        <w:spacing w:before="120" w:after="120"/>
        <w:contextualSpacing w:val="0"/>
        <w:rPr>
          <w:del w:id="87" w:author="Autor"/>
          <w:rFonts w:asciiTheme="minorHAnsi" w:hAnsiTheme="minorHAnsi" w:cstheme="minorHAnsi"/>
          <w:color w:val="000000"/>
          <w:sz w:val="22"/>
          <w:szCs w:val="22"/>
        </w:rPr>
      </w:pPr>
      <w:del w:id="88" w:author="Autor">
        <w:r w:rsidRPr="00F43906" w:rsidDel="005A2C7E">
          <w:rPr>
            <w:rFonts w:asciiTheme="minorHAnsi" w:hAnsiTheme="minorHAnsi" w:cstheme="minorHAnsi"/>
            <w:sz w:val="22"/>
            <w:szCs w:val="22"/>
          </w:rPr>
          <w:delText xml:space="preserve"> </w:delText>
        </w:r>
        <w:r w:rsidR="007065EB" w:rsidRPr="00F43906" w:rsidDel="005A2C7E">
          <w:rPr>
            <w:rFonts w:asciiTheme="minorHAnsi" w:hAnsiTheme="minorHAnsi" w:cstheme="minorHAnsi"/>
            <w:color w:val="000000"/>
            <w:sz w:val="22"/>
            <w:szCs w:val="22"/>
          </w:rPr>
          <w:delText xml:space="preserve">Pre toto vyzvanie sú oprávneným typom výdavkov : </w:delText>
        </w:r>
        <w:r w:rsidR="007065EB" w:rsidRPr="00F43906" w:rsidDel="005A2C7E">
          <w:rPr>
            <w:rFonts w:asciiTheme="minorHAnsi" w:hAnsiTheme="minorHAnsi" w:cstheme="minorHAnsi"/>
            <w:b/>
            <w:color w:val="000000"/>
            <w:sz w:val="22"/>
            <w:szCs w:val="22"/>
          </w:rPr>
          <w:delText>521 Mzdové výdavky</w:delText>
        </w:r>
        <w:r w:rsidR="007065EB" w:rsidRPr="00F43906" w:rsidDel="005A2C7E">
          <w:rPr>
            <w:rFonts w:asciiTheme="minorHAnsi" w:hAnsiTheme="minorHAnsi" w:cstheme="minorHAnsi"/>
            <w:color w:val="000000"/>
            <w:sz w:val="22"/>
            <w:szCs w:val="22"/>
          </w:rPr>
          <w:delText xml:space="preserve">. </w:delText>
        </w:r>
      </w:del>
    </w:p>
    <w:p w14:paraId="064C6136" w14:textId="5EA798C5" w:rsidR="00B517DF" w:rsidRPr="00F43906" w:rsidDel="005A2C7E" w:rsidRDefault="00D16C26" w:rsidP="00BA4CEE">
      <w:pPr>
        <w:pStyle w:val="Odsekzoznamu"/>
        <w:spacing w:before="120" w:after="120"/>
        <w:contextualSpacing w:val="0"/>
        <w:jc w:val="both"/>
        <w:rPr>
          <w:del w:id="89" w:author="Autor"/>
          <w:rFonts w:asciiTheme="minorHAnsi" w:hAnsiTheme="minorHAnsi" w:cstheme="minorHAnsi"/>
          <w:color w:val="000000"/>
          <w:sz w:val="22"/>
          <w:szCs w:val="22"/>
        </w:rPr>
      </w:pPr>
      <w:del w:id="90" w:author="Autor">
        <w:r w:rsidRPr="00F43906" w:rsidDel="005A2C7E">
          <w:rPr>
            <w:rFonts w:asciiTheme="minorHAnsi" w:hAnsiTheme="minorHAnsi" w:cstheme="minorHAnsi"/>
            <w:sz w:val="22"/>
            <w:szCs w:val="22"/>
          </w:rPr>
          <w:delText xml:space="preserve">Výdavky projektu musia byť v súlade s podmienkami oprávnenosti podrobne definovanými v dokumentoch: </w:delText>
        </w:r>
      </w:del>
    </w:p>
    <w:p w14:paraId="3B3A0A1E" w14:textId="4E18A6DC" w:rsidR="00496D8C" w:rsidRPr="00F43906" w:rsidDel="005A2C7E" w:rsidRDefault="00496D8C" w:rsidP="00BA4CEE">
      <w:pPr>
        <w:pStyle w:val="Odsekzoznamu"/>
        <w:numPr>
          <w:ilvl w:val="1"/>
          <w:numId w:val="7"/>
        </w:numPr>
        <w:spacing w:before="120" w:after="120"/>
        <w:ind w:left="1134" w:hanging="425"/>
        <w:jc w:val="both"/>
        <w:rPr>
          <w:del w:id="91" w:author="Autor"/>
          <w:rFonts w:asciiTheme="minorHAnsi" w:hAnsiTheme="minorHAnsi" w:cstheme="minorHAnsi"/>
          <w:sz w:val="22"/>
          <w:szCs w:val="22"/>
        </w:rPr>
      </w:pPr>
      <w:del w:id="92" w:author="Autor">
        <w:r w:rsidRPr="00F43906" w:rsidDel="005A2C7E">
          <w:rPr>
            <w:rFonts w:asciiTheme="minorHAnsi" w:hAnsiTheme="minorHAnsi" w:cstheme="minorHAnsi"/>
            <w:sz w:val="22"/>
            <w:szCs w:val="22"/>
          </w:rPr>
          <w:delText xml:space="preserve">Príručka oprávnenosti výdavkov pre projekty operačného programu Technická pomoc 2014 - 2020 </w:delText>
        </w:r>
        <w:r w:rsidR="00693F75" w:rsidRPr="00F43906" w:rsidDel="005A2C7E">
          <w:rPr>
            <w:rFonts w:asciiTheme="minorHAnsi" w:hAnsiTheme="minorHAnsi" w:cstheme="minorHAnsi"/>
            <w:sz w:val="22"/>
            <w:szCs w:val="22"/>
          </w:rPr>
          <w:delText xml:space="preserve"> (</w:delText>
        </w:r>
        <w:r w:rsidR="005A2C7E" w:rsidDel="005A2C7E">
          <w:fldChar w:fldCharType="begin"/>
        </w:r>
        <w:r w:rsidR="005A2C7E" w:rsidDel="005A2C7E">
          <w:delInstrText xml:space="preserve"> HYPERLINK "http://www.optp.vlada.gov.sk/ine-dokumenty/" </w:delInstrText>
        </w:r>
        <w:r w:rsidR="005A2C7E" w:rsidDel="005A2C7E">
          <w:fldChar w:fldCharType="separate"/>
        </w:r>
        <w:r w:rsidR="00693F75" w:rsidRPr="00F43906" w:rsidDel="005A2C7E">
          <w:rPr>
            <w:rStyle w:val="Hypertextovprepojenie"/>
            <w:rFonts w:asciiTheme="minorHAnsi" w:hAnsiTheme="minorHAnsi" w:cstheme="minorHAnsi"/>
            <w:sz w:val="22"/>
            <w:szCs w:val="22"/>
          </w:rPr>
          <w:delText>http://www.optp.vlada.gov.sk/ine-dokumenty/</w:delText>
        </w:r>
        <w:r w:rsidR="005A2C7E" w:rsidDel="005A2C7E">
          <w:rPr>
            <w:rStyle w:val="Hypertextovprepojenie"/>
            <w:rFonts w:asciiTheme="minorHAnsi" w:hAnsiTheme="minorHAnsi" w:cstheme="minorHAnsi"/>
          </w:rPr>
          <w:fldChar w:fldCharType="end"/>
        </w:r>
        <w:r w:rsidR="00693F75" w:rsidRPr="00F43906" w:rsidDel="005A2C7E">
          <w:rPr>
            <w:rFonts w:asciiTheme="minorHAnsi" w:hAnsiTheme="minorHAnsi" w:cstheme="minorHAnsi"/>
            <w:sz w:val="22"/>
            <w:szCs w:val="22"/>
          </w:rPr>
          <w:delText>);</w:delText>
        </w:r>
      </w:del>
    </w:p>
    <w:p w14:paraId="3CA2EEE6" w14:textId="265E6F01" w:rsidR="005D5FC6" w:rsidRPr="00F43906" w:rsidDel="005A2C7E" w:rsidRDefault="005D5FC6" w:rsidP="00BA4CEE">
      <w:pPr>
        <w:pStyle w:val="Odsekzoznamu"/>
        <w:numPr>
          <w:ilvl w:val="1"/>
          <w:numId w:val="7"/>
        </w:numPr>
        <w:spacing w:before="120" w:after="120"/>
        <w:ind w:left="1134" w:hanging="425"/>
        <w:jc w:val="both"/>
        <w:rPr>
          <w:del w:id="93" w:author="Autor"/>
          <w:rFonts w:asciiTheme="minorHAnsi" w:hAnsiTheme="minorHAnsi" w:cstheme="minorHAnsi"/>
          <w:sz w:val="22"/>
          <w:szCs w:val="22"/>
        </w:rPr>
      </w:pPr>
      <w:del w:id="94" w:author="Autor">
        <w:r w:rsidRPr="00F43906" w:rsidDel="005A2C7E">
          <w:rPr>
            <w:rFonts w:asciiTheme="minorHAnsi" w:hAnsiTheme="minorHAnsi" w:cstheme="minorHAnsi"/>
            <w:sz w:val="22"/>
            <w:szCs w:val="22"/>
          </w:rPr>
          <w:delText xml:space="preserve">Príručka pre prijímateľa pre projekty operačného programu Technická pomoc 2014 - 2020 </w:delText>
        </w:r>
        <w:r w:rsidR="00693F75" w:rsidRPr="00F43906" w:rsidDel="005A2C7E">
          <w:rPr>
            <w:rFonts w:asciiTheme="minorHAnsi" w:hAnsiTheme="minorHAnsi" w:cstheme="minorHAnsi"/>
            <w:sz w:val="22"/>
            <w:szCs w:val="22"/>
          </w:rPr>
          <w:delText xml:space="preserve"> (</w:delText>
        </w:r>
        <w:r w:rsidR="005A2C7E" w:rsidDel="005A2C7E">
          <w:fldChar w:fldCharType="begin"/>
        </w:r>
        <w:r w:rsidR="005A2C7E" w:rsidDel="005A2C7E">
          <w:delInstrText xml:space="preserve"> HYPERLINK "http://www.optp.vlada.gov.sk/ine-dokumenty/" </w:delInstrText>
        </w:r>
        <w:r w:rsidR="005A2C7E" w:rsidDel="005A2C7E">
          <w:fldChar w:fldCharType="separate"/>
        </w:r>
        <w:r w:rsidR="00693F75" w:rsidRPr="00F43906" w:rsidDel="005A2C7E">
          <w:rPr>
            <w:rStyle w:val="Hypertextovprepojenie"/>
            <w:rFonts w:asciiTheme="minorHAnsi" w:hAnsiTheme="minorHAnsi" w:cstheme="minorHAnsi"/>
            <w:sz w:val="22"/>
            <w:szCs w:val="22"/>
          </w:rPr>
          <w:delText>http://www.optp.vlada.gov.sk/ine-dokumenty/</w:delText>
        </w:r>
        <w:r w:rsidR="005A2C7E" w:rsidDel="005A2C7E">
          <w:rPr>
            <w:rStyle w:val="Hypertextovprepojenie"/>
            <w:rFonts w:asciiTheme="minorHAnsi" w:hAnsiTheme="minorHAnsi" w:cstheme="minorHAnsi"/>
          </w:rPr>
          <w:fldChar w:fldCharType="end"/>
        </w:r>
        <w:r w:rsidR="00693F75" w:rsidRPr="00F43906" w:rsidDel="005A2C7E">
          <w:rPr>
            <w:rFonts w:asciiTheme="minorHAnsi" w:hAnsiTheme="minorHAnsi" w:cstheme="minorHAnsi"/>
            <w:sz w:val="22"/>
            <w:szCs w:val="22"/>
          </w:rPr>
          <w:delText>);</w:delText>
        </w:r>
      </w:del>
    </w:p>
    <w:p w14:paraId="51B3CAC4" w14:textId="1D34F833" w:rsidR="00A72653" w:rsidRPr="00F43906" w:rsidDel="005A2C7E" w:rsidRDefault="00A72653" w:rsidP="00BA4CEE">
      <w:pPr>
        <w:pStyle w:val="Odsekzoznamu"/>
        <w:numPr>
          <w:ilvl w:val="1"/>
          <w:numId w:val="7"/>
        </w:numPr>
        <w:spacing w:before="120" w:after="120"/>
        <w:ind w:left="1134" w:hanging="425"/>
        <w:jc w:val="both"/>
        <w:rPr>
          <w:del w:id="95" w:author="Autor"/>
          <w:rFonts w:asciiTheme="minorHAnsi" w:hAnsiTheme="minorHAnsi" w:cstheme="minorHAnsi"/>
          <w:sz w:val="22"/>
          <w:szCs w:val="22"/>
        </w:rPr>
      </w:pPr>
      <w:del w:id="96" w:author="Autor">
        <w:r w:rsidRPr="00F43906" w:rsidDel="005A2C7E">
          <w:rPr>
            <w:rFonts w:asciiTheme="minorHAnsi" w:hAnsiTheme="minorHAnsi" w:cstheme="minorHAnsi"/>
            <w:sz w:val="22"/>
            <w:szCs w:val="22"/>
          </w:rPr>
          <w:delText xml:space="preserve">Operačný program Technická pomoc pre programové obdobie 2014-2020 </w:delText>
        </w:r>
        <w:r w:rsidR="00693F75" w:rsidRPr="00F43906" w:rsidDel="005A2C7E">
          <w:rPr>
            <w:rFonts w:asciiTheme="minorHAnsi" w:hAnsiTheme="minorHAnsi" w:cstheme="minorHAnsi"/>
            <w:sz w:val="22"/>
            <w:szCs w:val="22"/>
          </w:rPr>
          <w:delText>(</w:delText>
        </w:r>
        <w:r w:rsidR="005A2C7E" w:rsidDel="005A2C7E">
          <w:fldChar w:fldCharType="begin"/>
        </w:r>
        <w:r w:rsidR="005A2C7E" w:rsidDel="005A2C7E">
          <w:delInstrText xml:space="preserve"> HYPERLINK "http://www.optp.vlada.gov.sk/programovy-dokument/" </w:delInstrText>
        </w:r>
        <w:r w:rsidR="005A2C7E" w:rsidDel="005A2C7E">
          <w:fldChar w:fldCharType="separate"/>
        </w:r>
        <w:r w:rsidR="00693F75" w:rsidRPr="00F43906" w:rsidDel="005A2C7E">
          <w:rPr>
            <w:rStyle w:val="Hypertextovprepojenie"/>
            <w:rFonts w:asciiTheme="minorHAnsi" w:hAnsiTheme="minorHAnsi" w:cstheme="minorHAnsi"/>
            <w:sz w:val="22"/>
            <w:szCs w:val="22"/>
          </w:rPr>
          <w:delText>http://www.optp.vlada.gov.sk/programovy-dokument/</w:delText>
        </w:r>
        <w:r w:rsidR="005A2C7E" w:rsidDel="005A2C7E">
          <w:rPr>
            <w:rStyle w:val="Hypertextovprepojenie"/>
            <w:rFonts w:asciiTheme="minorHAnsi" w:hAnsiTheme="minorHAnsi" w:cstheme="minorHAnsi"/>
          </w:rPr>
          <w:fldChar w:fldCharType="end"/>
        </w:r>
        <w:r w:rsidR="00693F75" w:rsidRPr="00F43906" w:rsidDel="005A2C7E">
          <w:rPr>
            <w:rFonts w:asciiTheme="minorHAnsi" w:hAnsiTheme="minorHAnsi" w:cstheme="minorHAnsi"/>
            <w:color w:val="000000"/>
            <w:sz w:val="22"/>
            <w:szCs w:val="22"/>
          </w:rPr>
          <w:delText>)</w:delText>
        </w:r>
        <w:r w:rsidR="00693F75" w:rsidRPr="00F43906" w:rsidDel="005A2C7E">
          <w:rPr>
            <w:rFonts w:asciiTheme="minorHAnsi" w:hAnsiTheme="minorHAnsi" w:cstheme="minorHAnsi"/>
            <w:sz w:val="22"/>
            <w:szCs w:val="22"/>
          </w:rPr>
          <w:delText>;</w:delText>
        </w:r>
      </w:del>
    </w:p>
    <w:p w14:paraId="7976998A" w14:textId="5117CE88" w:rsidR="00496D8C" w:rsidRPr="00F43906" w:rsidDel="005A2C7E" w:rsidRDefault="00496D8C" w:rsidP="00BA4CEE">
      <w:pPr>
        <w:pStyle w:val="Odsekzoznamu"/>
        <w:numPr>
          <w:ilvl w:val="1"/>
          <w:numId w:val="7"/>
        </w:numPr>
        <w:spacing w:before="120" w:after="120"/>
        <w:ind w:left="1134" w:hanging="425"/>
        <w:jc w:val="both"/>
        <w:rPr>
          <w:del w:id="97" w:author="Autor"/>
          <w:rFonts w:asciiTheme="minorHAnsi" w:hAnsiTheme="minorHAnsi" w:cstheme="minorHAnsi"/>
          <w:sz w:val="22"/>
          <w:szCs w:val="22"/>
        </w:rPr>
      </w:pPr>
      <w:del w:id="98" w:author="Autor">
        <w:r w:rsidRPr="00F43906" w:rsidDel="005A2C7E">
          <w:rPr>
            <w:rFonts w:asciiTheme="minorHAnsi" w:hAnsiTheme="minorHAnsi" w:cstheme="minorHAnsi"/>
            <w:sz w:val="22"/>
            <w:szCs w:val="22"/>
          </w:rPr>
          <w:delText xml:space="preserve">Metodický pokyn CKO č. 6 k pravidlám oprávnenosti pre najčastejšie sa vyskytujúce skupiny výdavkov </w:delText>
        </w:r>
        <w:r w:rsidR="007951C4" w:rsidRPr="00F43906" w:rsidDel="005A2C7E">
          <w:rPr>
            <w:rFonts w:asciiTheme="minorHAnsi" w:hAnsiTheme="minorHAnsi" w:cstheme="minorHAnsi"/>
            <w:sz w:val="22"/>
            <w:szCs w:val="22"/>
          </w:rPr>
          <w:delText xml:space="preserve"> (</w:delText>
        </w:r>
        <w:r w:rsidR="005A2C7E" w:rsidDel="005A2C7E">
          <w:fldChar w:fldCharType="begin"/>
        </w:r>
        <w:r w:rsidR="005A2C7E" w:rsidDel="005A2C7E">
          <w:delInstrText xml:space="preserve"> HYPERLINK "http://www.partnerskadohoda.gov.sk/metodicke-pokyny-cko-a-uv-sr/" </w:delInstrText>
        </w:r>
        <w:r w:rsidR="005A2C7E" w:rsidDel="005A2C7E">
          <w:fldChar w:fldCharType="separate"/>
        </w:r>
        <w:r w:rsidR="007C1D60" w:rsidRPr="0042088A" w:rsidDel="005A2C7E">
          <w:rPr>
            <w:rStyle w:val="Hypertextovprepojenie"/>
            <w:rFonts w:asciiTheme="minorHAnsi" w:hAnsiTheme="minorHAnsi"/>
            <w:sz w:val="22"/>
            <w:szCs w:val="22"/>
          </w:rPr>
          <w:delText>http://www.partnerskadohoda.gov.sk/metodicke-pokyny-cko-a-uv-sr/</w:delText>
        </w:r>
        <w:r w:rsidR="005A2C7E" w:rsidDel="005A2C7E">
          <w:rPr>
            <w:rStyle w:val="Hypertextovprepojenie"/>
            <w:rFonts w:asciiTheme="minorHAnsi" w:hAnsiTheme="minorHAnsi"/>
          </w:rPr>
          <w:fldChar w:fldCharType="end"/>
        </w:r>
        <w:r w:rsidR="007951C4" w:rsidRPr="00F43906" w:rsidDel="005A2C7E">
          <w:rPr>
            <w:rFonts w:asciiTheme="minorHAnsi" w:hAnsiTheme="minorHAnsi" w:cstheme="minorHAnsi"/>
            <w:sz w:val="22"/>
            <w:szCs w:val="22"/>
          </w:rPr>
          <w:delText>);</w:delText>
        </w:r>
      </w:del>
    </w:p>
    <w:p w14:paraId="55ED4941" w14:textId="7E55A73F" w:rsidR="002C5B67" w:rsidRPr="00F43906" w:rsidDel="005A2C7E" w:rsidRDefault="002C5B67" w:rsidP="00BA4CEE">
      <w:pPr>
        <w:pStyle w:val="Odsekzoznamu"/>
        <w:numPr>
          <w:ilvl w:val="1"/>
          <w:numId w:val="7"/>
        </w:numPr>
        <w:spacing w:before="120" w:after="120"/>
        <w:ind w:left="1134" w:hanging="425"/>
        <w:jc w:val="both"/>
        <w:rPr>
          <w:del w:id="99" w:author="Autor"/>
          <w:rFonts w:asciiTheme="minorHAnsi" w:hAnsiTheme="minorHAnsi" w:cstheme="minorHAnsi"/>
          <w:sz w:val="22"/>
          <w:szCs w:val="22"/>
        </w:rPr>
      </w:pPr>
      <w:del w:id="100" w:author="Autor">
        <w:r w:rsidRPr="00F43906" w:rsidDel="005A2C7E">
          <w:rPr>
            <w:rFonts w:asciiTheme="minorHAnsi" w:hAnsiTheme="minorHAnsi" w:cstheme="minorHAnsi"/>
            <w:sz w:val="22"/>
            <w:szCs w:val="22"/>
          </w:rPr>
          <w:delText xml:space="preserve">Metodický pokyn CKO č. 18 k overovaniu hospodárnosti výdavkov na programové obdobie 2014-2020 </w:delText>
        </w:r>
        <w:r w:rsidR="008829EC" w:rsidRPr="00F43906" w:rsidDel="005A2C7E">
          <w:rPr>
            <w:rStyle w:val="Hypertextovprepojenie"/>
            <w:rFonts w:asciiTheme="minorHAnsi" w:hAnsiTheme="minorHAnsi" w:cstheme="minorHAnsi"/>
            <w:sz w:val="22"/>
            <w:szCs w:val="22"/>
          </w:rPr>
          <w:delText xml:space="preserve"> </w:delText>
        </w:r>
        <w:r w:rsidR="008829EC" w:rsidRPr="00F43906" w:rsidDel="005A2C7E">
          <w:rPr>
            <w:rFonts w:asciiTheme="minorHAnsi" w:hAnsiTheme="minorHAnsi" w:cstheme="minorHAnsi"/>
            <w:sz w:val="22"/>
            <w:szCs w:val="22"/>
          </w:rPr>
          <w:delText>(</w:delText>
        </w:r>
        <w:r w:rsidR="005A2C7E" w:rsidDel="005A2C7E">
          <w:fldChar w:fldCharType="begin"/>
        </w:r>
        <w:r w:rsidR="005A2C7E" w:rsidDel="005A2C7E">
          <w:delInstrText xml:space="preserve"> HYPERLINK "http://www.partnerskadohoda.gov.sk/metodicke-pokyny-cko-a-uv-sr/" </w:delInstrText>
        </w:r>
        <w:r w:rsidR="005A2C7E" w:rsidDel="005A2C7E">
          <w:fldChar w:fldCharType="separate"/>
        </w:r>
        <w:r w:rsidR="00081FF1" w:rsidRPr="00331E17" w:rsidDel="005A2C7E">
          <w:rPr>
            <w:rStyle w:val="Hypertextovprepojenie"/>
            <w:rFonts w:asciiTheme="minorHAnsi" w:hAnsiTheme="minorHAnsi"/>
            <w:sz w:val="22"/>
            <w:szCs w:val="22"/>
          </w:rPr>
          <w:delText>http://www.partnerskadohoda.gov.sk/metodicke-pokyny-cko-a-uv-sr/</w:delText>
        </w:r>
        <w:r w:rsidR="005A2C7E" w:rsidDel="005A2C7E">
          <w:rPr>
            <w:rStyle w:val="Hypertextovprepojenie"/>
            <w:rFonts w:asciiTheme="minorHAnsi" w:hAnsiTheme="minorHAnsi"/>
          </w:rPr>
          <w:fldChar w:fldCharType="end"/>
        </w:r>
        <w:r w:rsidR="008829EC" w:rsidRPr="00F43906" w:rsidDel="005A2C7E">
          <w:rPr>
            <w:rStyle w:val="Hypertextovprepojenie"/>
            <w:rFonts w:asciiTheme="minorHAnsi" w:hAnsiTheme="minorHAnsi" w:cstheme="minorHAnsi"/>
            <w:sz w:val="22"/>
            <w:szCs w:val="22"/>
          </w:rPr>
          <w:delText>);</w:delText>
        </w:r>
      </w:del>
    </w:p>
    <w:p w14:paraId="0B2021DA" w14:textId="00105530" w:rsidR="003C2776" w:rsidRPr="00F43906" w:rsidDel="005A2C7E" w:rsidRDefault="007065EB" w:rsidP="00BA4CEE">
      <w:pPr>
        <w:pStyle w:val="Odsekzoznamu"/>
        <w:numPr>
          <w:ilvl w:val="1"/>
          <w:numId w:val="7"/>
        </w:numPr>
        <w:spacing w:before="120" w:after="120"/>
        <w:ind w:left="1134" w:hanging="425"/>
        <w:contextualSpacing w:val="0"/>
        <w:jc w:val="both"/>
        <w:rPr>
          <w:del w:id="101" w:author="Autor"/>
          <w:rFonts w:asciiTheme="minorHAnsi" w:hAnsiTheme="minorHAnsi" w:cstheme="minorHAnsi"/>
          <w:color w:val="000000"/>
          <w:sz w:val="22"/>
          <w:szCs w:val="22"/>
        </w:rPr>
      </w:pPr>
      <w:del w:id="102" w:author="Autor">
        <w:r w:rsidRPr="00F43906" w:rsidDel="005A2C7E">
          <w:rPr>
            <w:rFonts w:asciiTheme="minorHAnsi" w:hAnsiTheme="minorHAnsi" w:cstheme="minorHAnsi"/>
            <w:color w:val="000000"/>
            <w:sz w:val="22"/>
            <w:szCs w:val="22"/>
          </w:rPr>
          <w:delText>Z</w:delText>
        </w:r>
        <w:r w:rsidR="00496D8C" w:rsidRPr="00F43906" w:rsidDel="005A2C7E">
          <w:rPr>
            <w:rFonts w:asciiTheme="minorHAnsi" w:hAnsiTheme="minorHAnsi" w:cstheme="minorHAnsi"/>
            <w:color w:val="000000"/>
            <w:sz w:val="22"/>
            <w:szCs w:val="22"/>
          </w:rPr>
          <w:delText>ákony a nariadenia, na ktoré sa uvedené dokumenty odvolávajú.</w:delText>
        </w:r>
      </w:del>
    </w:p>
    <w:p w14:paraId="49665014" w14:textId="0FFCEB1C" w:rsidR="00A12BD0" w:rsidDel="005A2C7E" w:rsidRDefault="00A12BD0" w:rsidP="00BA4CEE">
      <w:pPr>
        <w:pStyle w:val="Odsekzoznamu"/>
        <w:spacing w:before="120" w:after="120"/>
        <w:ind w:left="709"/>
        <w:contextualSpacing w:val="0"/>
        <w:jc w:val="both"/>
        <w:rPr>
          <w:del w:id="103" w:author="Autor"/>
          <w:rFonts w:asciiTheme="minorHAnsi" w:hAnsiTheme="minorHAnsi" w:cstheme="minorHAnsi"/>
          <w:i/>
          <w:sz w:val="22"/>
          <w:szCs w:val="22"/>
        </w:rPr>
      </w:pPr>
      <w:del w:id="104" w:author="Autor">
        <w:r w:rsidRPr="00F43906" w:rsidDel="005A2C7E">
          <w:rPr>
            <w:rFonts w:asciiTheme="minorHAnsi" w:hAnsiTheme="minorHAnsi" w:cstheme="minorHAnsi"/>
            <w:i/>
            <w:sz w:val="22"/>
            <w:szCs w:val="22"/>
          </w:rPr>
          <w:delText xml:space="preserve">(Žiadateľ nepredkladá samostatnú prílohu, ktorou deklaruje splnenie tejto podmienky poskytnutia príspevku. </w:delText>
        </w:r>
        <w:r w:rsidR="00EE1C41" w:rsidRPr="00F43906" w:rsidDel="005A2C7E">
          <w:rPr>
            <w:rFonts w:asciiTheme="minorHAnsi" w:hAnsiTheme="minorHAnsi" w:cstheme="minorHAnsi"/>
            <w:i/>
            <w:sz w:val="22"/>
            <w:szCs w:val="22"/>
          </w:rPr>
          <w:delText>Za účelom posúdenia splnenia tejto podmienky poskytnutia príspevku uvedie žiadateľ skupiny výdavkov vo formulári ŽoNFP, v rámci časti č. 11.A  - Rozpočet žiadateľa.</w:delText>
        </w:r>
        <w:r w:rsidRPr="00F43906" w:rsidDel="005A2C7E">
          <w:rPr>
            <w:rFonts w:asciiTheme="minorHAnsi" w:hAnsiTheme="minorHAnsi" w:cstheme="minorHAnsi"/>
            <w:i/>
            <w:sz w:val="22"/>
            <w:szCs w:val="22"/>
          </w:rPr>
          <w:delText>)</w:delText>
        </w:r>
      </w:del>
    </w:p>
    <w:p w14:paraId="751AF876" w14:textId="74D44758" w:rsidR="004641E9" w:rsidRPr="00F43906" w:rsidDel="005A2C7E" w:rsidRDefault="004641E9" w:rsidP="00BA4CEE">
      <w:pPr>
        <w:pStyle w:val="Odsekzoznamu"/>
        <w:spacing w:before="120" w:after="120"/>
        <w:ind w:left="1440"/>
        <w:contextualSpacing w:val="0"/>
        <w:rPr>
          <w:del w:id="105" w:author="Autor"/>
          <w:rFonts w:asciiTheme="minorHAnsi" w:hAnsiTheme="minorHAnsi" w:cstheme="minorHAnsi"/>
          <w:color w:val="000000"/>
          <w:sz w:val="22"/>
          <w:szCs w:val="22"/>
        </w:rPr>
      </w:pPr>
    </w:p>
    <w:p w14:paraId="26BAC7F8" w14:textId="478749E2" w:rsidR="00AE1B07" w:rsidRPr="00F43906" w:rsidDel="005A2C7E" w:rsidRDefault="00AE1B07" w:rsidP="00BA4CEE">
      <w:pPr>
        <w:pStyle w:val="Odsekzoznamu"/>
        <w:numPr>
          <w:ilvl w:val="0"/>
          <w:numId w:val="7"/>
        </w:numPr>
        <w:spacing w:before="120" w:after="120"/>
        <w:contextualSpacing w:val="0"/>
        <w:rPr>
          <w:del w:id="106" w:author="Autor"/>
          <w:rFonts w:asciiTheme="minorHAnsi" w:hAnsiTheme="minorHAnsi" w:cstheme="minorHAnsi"/>
          <w:color w:val="000000"/>
          <w:sz w:val="22"/>
          <w:szCs w:val="22"/>
        </w:rPr>
      </w:pPr>
      <w:del w:id="107" w:author="Autor">
        <w:r w:rsidRPr="00F43906" w:rsidDel="005A2C7E">
          <w:rPr>
            <w:rFonts w:asciiTheme="minorHAnsi" w:hAnsiTheme="minorHAnsi" w:cstheme="minorHAnsi"/>
            <w:color w:val="000000"/>
            <w:sz w:val="22"/>
            <w:szCs w:val="22"/>
          </w:rPr>
          <w:delText>č</w:delText>
        </w:r>
        <w:r w:rsidR="00CD6449" w:rsidRPr="00F43906" w:rsidDel="005A2C7E">
          <w:rPr>
            <w:rFonts w:asciiTheme="minorHAnsi" w:hAnsiTheme="minorHAnsi" w:cstheme="minorHAnsi"/>
            <w:color w:val="000000"/>
            <w:sz w:val="22"/>
            <w:szCs w:val="22"/>
          </w:rPr>
          <w:delText>asová oprávnenosť výdavkov</w:delText>
        </w:r>
      </w:del>
    </w:p>
    <w:p w14:paraId="2F30FA91" w14:textId="54C1BB81" w:rsidR="00CD6449" w:rsidRPr="00F43906" w:rsidDel="005A2C7E" w:rsidRDefault="00AE1B07" w:rsidP="00BA4CEE">
      <w:pPr>
        <w:pStyle w:val="Odsekzoznamu"/>
        <w:spacing w:before="120" w:after="120"/>
        <w:contextualSpacing w:val="0"/>
        <w:jc w:val="both"/>
        <w:rPr>
          <w:del w:id="108" w:author="Autor"/>
          <w:rFonts w:asciiTheme="minorHAnsi" w:hAnsiTheme="minorHAnsi" w:cstheme="minorHAnsi"/>
          <w:color w:val="000000"/>
          <w:sz w:val="22"/>
          <w:szCs w:val="22"/>
        </w:rPr>
      </w:pPr>
      <w:del w:id="109" w:author="Autor">
        <w:r w:rsidRPr="00F43906" w:rsidDel="005A2C7E">
          <w:rPr>
            <w:rFonts w:asciiTheme="minorHAnsi" w:hAnsiTheme="minorHAnsi" w:cstheme="minorHAnsi"/>
            <w:color w:val="000000"/>
            <w:sz w:val="22"/>
            <w:szCs w:val="22"/>
          </w:rPr>
          <w:delText>Časová oprávnenosť výdavkov</w:delText>
        </w:r>
        <w:r w:rsidR="003C3A87" w:rsidRPr="00F43906" w:rsidDel="005A2C7E">
          <w:rPr>
            <w:rFonts w:asciiTheme="minorHAnsi" w:hAnsiTheme="minorHAnsi" w:cstheme="minorHAnsi"/>
            <w:color w:val="000000"/>
            <w:sz w:val="22"/>
            <w:szCs w:val="22"/>
          </w:rPr>
          <w:delText xml:space="preserve"> v rámci OP TP</w:delText>
        </w:r>
        <w:r w:rsidR="00CD6449" w:rsidRPr="00F43906" w:rsidDel="005A2C7E">
          <w:rPr>
            <w:rFonts w:asciiTheme="minorHAnsi" w:hAnsiTheme="minorHAnsi" w:cstheme="minorHAnsi"/>
            <w:color w:val="000000"/>
            <w:sz w:val="22"/>
            <w:szCs w:val="22"/>
          </w:rPr>
          <w:delText xml:space="preserve"> je stanovená </w:delText>
        </w:r>
        <w:r w:rsidR="00CD6449" w:rsidRPr="00BA4CEE" w:rsidDel="005A2C7E">
          <w:rPr>
            <w:rFonts w:asciiTheme="minorHAnsi" w:hAnsiTheme="minorHAnsi" w:cstheme="minorHAnsi"/>
            <w:b/>
            <w:color w:val="000000"/>
            <w:sz w:val="22"/>
            <w:szCs w:val="22"/>
          </w:rPr>
          <w:delText xml:space="preserve">od </w:delText>
        </w:r>
        <w:r w:rsidR="005D7C4C" w:rsidRPr="00BA4CEE" w:rsidDel="005A2C7E">
          <w:rPr>
            <w:rFonts w:asciiTheme="minorHAnsi" w:hAnsiTheme="minorHAnsi" w:cstheme="minorHAnsi"/>
            <w:b/>
            <w:color w:val="000000"/>
            <w:sz w:val="22"/>
            <w:szCs w:val="22"/>
          </w:rPr>
          <w:delText>0</w:delText>
        </w:r>
        <w:r w:rsidR="00CD6449" w:rsidRPr="00BA4CEE" w:rsidDel="005A2C7E">
          <w:rPr>
            <w:rFonts w:asciiTheme="minorHAnsi" w:hAnsiTheme="minorHAnsi" w:cstheme="minorHAnsi"/>
            <w:b/>
            <w:color w:val="000000"/>
            <w:sz w:val="22"/>
            <w:szCs w:val="22"/>
          </w:rPr>
          <w:delText>1.</w:delText>
        </w:r>
        <w:r w:rsidR="005D7C4C" w:rsidRPr="00BA4CEE" w:rsidDel="005A2C7E">
          <w:rPr>
            <w:rFonts w:asciiTheme="minorHAnsi" w:hAnsiTheme="minorHAnsi" w:cstheme="minorHAnsi"/>
            <w:b/>
            <w:color w:val="000000"/>
            <w:sz w:val="22"/>
            <w:szCs w:val="22"/>
          </w:rPr>
          <w:delText xml:space="preserve"> 0</w:delText>
        </w:r>
        <w:r w:rsidR="00CD6449" w:rsidRPr="00BA4CEE" w:rsidDel="005A2C7E">
          <w:rPr>
            <w:rFonts w:asciiTheme="minorHAnsi" w:hAnsiTheme="minorHAnsi" w:cstheme="minorHAnsi"/>
            <w:b/>
            <w:color w:val="000000"/>
            <w:sz w:val="22"/>
            <w:szCs w:val="22"/>
          </w:rPr>
          <w:delText>1.</w:delText>
        </w:r>
        <w:r w:rsidR="0043156D" w:rsidRPr="00BA4CEE" w:rsidDel="005A2C7E">
          <w:rPr>
            <w:rFonts w:asciiTheme="minorHAnsi" w:hAnsiTheme="minorHAnsi" w:cstheme="minorHAnsi"/>
            <w:b/>
            <w:color w:val="000000"/>
            <w:sz w:val="22"/>
            <w:szCs w:val="22"/>
          </w:rPr>
          <w:delText xml:space="preserve"> </w:delText>
        </w:r>
        <w:r w:rsidR="00CD6449" w:rsidRPr="00BA4CEE" w:rsidDel="005A2C7E">
          <w:rPr>
            <w:rFonts w:asciiTheme="minorHAnsi" w:hAnsiTheme="minorHAnsi" w:cstheme="minorHAnsi"/>
            <w:b/>
            <w:color w:val="000000"/>
            <w:sz w:val="22"/>
            <w:szCs w:val="22"/>
          </w:rPr>
          <w:delText>201</w:delText>
        </w:r>
        <w:r w:rsidR="00EF5792" w:rsidRPr="00BA4CEE" w:rsidDel="005A2C7E">
          <w:rPr>
            <w:rFonts w:asciiTheme="minorHAnsi" w:hAnsiTheme="minorHAnsi" w:cstheme="minorHAnsi"/>
            <w:b/>
            <w:color w:val="000000"/>
            <w:sz w:val="22"/>
            <w:szCs w:val="22"/>
          </w:rPr>
          <w:delText>4</w:delText>
        </w:r>
        <w:r w:rsidR="005F6426" w:rsidRPr="005F6426" w:rsidDel="005A2C7E">
          <w:rPr>
            <w:rFonts w:asciiTheme="minorHAnsi" w:hAnsiTheme="minorHAnsi" w:cstheme="minorHAnsi"/>
            <w:b/>
            <w:color w:val="000000"/>
            <w:sz w:val="22"/>
            <w:szCs w:val="22"/>
          </w:rPr>
          <w:delText xml:space="preserve"> </w:delText>
        </w:r>
        <w:r w:rsidR="005F6426" w:rsidDel="005A2C7E">
          <w:rPr>
            <w:rFonts w:asciiTheme="minorHAnsi" w:hAnsiTheme="minorHAnsi" w:cstheme="minorHAnsi"/>
            <w:b/>
            <w:color w:val="000000"/>
            <w:sz w:val="22"/>
            <w:szCs w:val="22"/>
          </w:rPr>
          <w:delText>do 31. 12. 2023</w:delText>
        </w:r>
        <w:r w:rsidR="00CD6449" w:rsidRPr="00BA4CEE" w:rsidDel="005A2C7E">
          <w:rPr>
            <w:rFonts w:asciiTheme="minorHAnsi" w:hAnsiTheme="minorHAnsi" w:cstheme="minorHAnsi"/>
            <w:color w:val="000000"/>
            <w:sz w:val="22"/>
            <w:szCs w:val="22"/>
          </w:rPr>
          <w:delText>.</w:delText>
        </w:r>
        <w:r w:rsidR="00CD6449" w:rsidRPr="00F43906" w:rsidDel="005A2C7E">
          <w:rPr>
            <w:rFonts w:asciiTheme="minorHAnsi" w:hAnsiTheme="minorHAnsi" w:cstheme="minorHAnsi"/>
            <w:color w:val="000000"/>
            <w:sz w:val="22"/>
            <w:szCs w:val="22"/>
          </w:rPr>
          <w:delText xml:space="preserve"> Dátum nadobudnutia účinnosti zmluvy o poskytnutí NFP (resp. rozhodnutia o schválení žiadosti o NFP, ak je RO</w:delText>
        </w:r>
        <w:r w:rsidR="00660610" w:rsidRPr="00F43906" w:rsidDel="005A2C7E">
          <w:rPr>
            <w:rFonts w:asciiTheme="minorHAnsi" w:hAnsiTheme="minorHAnsi" w:cstheme="minorHAnsi"/>
            <w:color w:val="000000"/>
            <w:sz w:val="22"/>
            <w:szCs w:val="22"/>
          </w:rPr>
          <w:delText xml:space="preserve"> OP TP</w:delText>
        </w:r>
        <w:r w:rsidR="00CD6449" w:rsidRPr="00F43906" w:rsidDel="005A2C7E">
          <w:rPr>
            <w:rFonts w:asciiTheme="minorHAnsi" w:hAnsiTheme="minorHAnsi" w:cstheme="minorHAnsi"/>
            <w:color w:val="000000"/>
            <w:sz w:val="22"/>
            <w:szCs w:val="22"/>
          </w:rPr>
          <w:delText xml:space="preserve"> a prijímateľ tá istá osoba) nemá vplyv na počiatočný dátum oprávnenosti výdavkov.</w:delText>
        </w:r>
      </w:del>
    </w:p>
    <w:p w14:paraId="52FF7B06" w14:textId="4A756C6E" w:rsidR="00D37A5C" w:rsidRPr="00F43906" w:rsidDel="005A2C7E" w:rsidRDefault="00D37A5C" w:rsidP="00BA4CEE">
      <w:pPr>
        <w:pStyle w:val="Odsekzoznamu"/>
        <w:spacing w:before="120" w:after="120"/>
        <w:contextualSpacing w:val="0"/>
        <w:jc w:val="both"/>
        <w:rPr>
          <w:del w:id="110" w:author="Autor"/>
          <w:rFonts w:asciiTheme="minorHAnsi" w:hAnsiTheme="minorHAnsi" w:cstheme="minorHAnsi"/>
          <w:color w:val="000000"/>
          <w:sz w:val="22"/>
          <w:szCs w:val="22"/>
        </w:rPr>
      </w:pPr>
      <w:del w:id="111" w:author="Autor">
        <w:r w:rsidRPr="00F43906" w:rsidDel="005A2C7E">
          <w:rPr>
            <w:rFonts w:asciiTheme="minorHAnsi" w:hAnsiTheme="minorHAnsi" w:cstheme="minorHAnsi"/>
            <w:i/>
            <w:sz w:val="22"/>
            <w:szCs w:val="22"/>
          </w:rPr>
          <w:delText>(</w:delText>
        </w:r>
        <w:r w:rsidR="00127175" w:rsidRPr="00230311" w:rsidDel="005A2C7E">
          <w:rPr>
            <w:rFonts w:asciiTheme="minorHAnsi" w:hAnsiTheme="minorHAnsi" w:cs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R="00127175" w:rsidDel="005A2C7E">
          <w:rPr>
            <w:rFonts w:asciiTheme="minorHAnsi" w:hAnsiTheme="minorHAnsi" w:cstheme="minorHAnsi"/>
            <w:i/>
            <w:sz w:val="22"/>
            <w:szCs w:val="22"/>
          </w:rPr>
          <w:delText>.</w:delText>
        </w:r>
        <w:r w:rsidR="0043156D" w:rsidRPr="00BA4CEE" w:rsidDel="005A2C7E">
          <w:rPr>
            <w:rFonts w:asciiTheme="minorHAnsi" w:hAnsiTheme="minorHAnsi" w:cstheme="minorHAnsi"/>
            <w:i/>
            <w:sz w:val="22"/>
            <w:szCs w:val="22"/>
          </w:rPr>
          <w:delText>)</w:delText>
        </w:r>
      </w:del>
    </w:p>
    <w:p w14:paraId="2E1F72EB" w14:textId="77777777" w:rsidR="00D37A5C" w:rsidRPr="00F43906" w:rsidRDefault="00D37A5C" w:rsidP="003C3A87">
      <w:pPr>
        <w:pStyle w:val="Odsekzoznamu"/>
        <w:spacing w:before="120"/>
        <w:jc w:val="both"/>
        <w:rPr>
          <w:rFonts w:asciiTheme="minorHAnsi" w:hAnsiTheme="minorHAnsi" w:cstheme="minorHAnsi"/>
          <w:color w:val="000000"/>
          <w:sz w:val="22"/>
          <w:szCs w:val="22"/>
        </w:rPr>
      </w:pPr>
    </w:p>
    <w:p w14:paraId="07885DC4"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6475F3D1" w14:textId="77777777" w:rsidR="001B4EC7" w:rsidRPr="00F43906" w:rsidRDefault="001B4EC7" w:rsidP="004641E9">
      <w:pPr>
        <w:pStyle w:val="Odsekzoznamu"/>
        <w:spacing w:before="120"/>
        <w:jc w:val="both"/>
        <w:rPr>
          <w:rFonts w:asciiTheme="minorHAnsi" w:hAnsiTheme="minorHAnsi" w:cstheme="minorHAnsi"/>
          <w:color w:val="000000"/>
          <w:sz w:val="22"/>
          <w:szCs w:val="22"/>
        </w:rPr>
      </w:pPr>
    </w:p>
    <w:p w14:paraId="1C177C0F"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0"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77777777" w:rsidR="007E6316" w:rsidRPr="00F43906" w:rsidRDefault="007E631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653D9089" w14:textId="6520530A" w:rsidR="00AA0BD9" w:rsidRPr="00F43906" w:rsidDel="00421805" w:rsidRDefault="00AA0BD9" w:rsidP="004641E9">
      <w:pPr>
        <w:pStyle w:val="Odsekzoznamu"/>
        <w:spacing w:before="120"/>
        <w:jc w:val="both"/>
        <w:rPr>
          <w:del w:id="112" w:author="Autor"/>
          <w:rFonts w:asciiTheme="minorHAnsi" w:hAnsiTheme="minorHAnsi" w:cstheme="minorHAnsi"/>
          <w:color w:val="000000"/>
          <w:sz w:val="22"/>
          <w:szCs w:val="22"/>
        </w:rPr>
      </w:pPr>
    </w:p>
    <w:p w14:paraId="05DED607" w14:textId="5AD7E86F" w:rsidR="003C2776" w:rsidRPr="00F43906" w:rsidDel="005607D5" w:rsidRDefault="003C2776" w:rsidP="003C2776">
      <w:pPr>
        <w:pStyle w:val="Odsekzoznamu1"/>
        <w:numPr>
          <w:ilvl w:val="1"/>
          <w:numId w:val="1"/>
        </w:numPr>
        <w:spacing w:before="240" w:after="240" w:line="276" w:lineRule="auto"/>
        <w:ind w:left="792"/>
        <w:rPr>
          <w:del w:id="113" w:author="Autor"/>
          <w:rFonts w:asciiTheme="minorHAnsi" w:hAnsiTheme="minorHAnsi" w:cstheme="minorHAnsi"/>
          <w:b/>
        </w:rPr>
      </w:pPr>
      <w:del w:id="114" w:author="Autor">
        <w:r w:rsidRPr="00F43906" w:rsidDel="005607D5">
          <w:rPr>
            <w:rFonts w:asciiTheme="minorHAnsi" w:hAnsiTheme="minorHAnsi" w:cstheme="minorHAnsi"/>
            <w:b/>
          </w:rPr>
          <w:delText>Spôsob financovania</w:delText>
        </w:r>
      </w:del>
    </w:p>
    <w:p w14:paraId="50C5807E" w14:textId="44D8EE5F" w:rsidR="007675D2" w:rsidRPr="00F43906" w:rsidDel="005607D5" w:rsidRDefault="004641E9" w:rsidP="00BA4CEE">
      <w:pPr>
        <w:pStyle w:val="Odsekzoznamu"/>
        <w:numPr>
          <w:ilvl w:val="0"/>
          <w:numId w:val="7"/>
        </w:numPr>
        <w:spacing w:before="120" w:after="120"/>
        <w:contextualSpacing w:val="0"/>
        <w:rPr>
          <w:del w:id="115" w:author="Autor"/>
          <w:rFonts w:asciiTheme="minorHAnsi" w:hAnsiTheme="minorHAnsi" w:cstheme="minorHAnsi"/>
          <w:sz w:val="22"/>
          <w:szCs w:val="22"/>
        </w:rPr>
      </w:pPr>
      <w:del w:id="116" w:author="Autor">
        <w:r w:rsidRPr="00F43906" w:rsidDel="005607D5">
          <w:rPr>
            <w:rFonts w:asciiTheme="minorHAnsi" w:hAnsiTheme="minorHAnsi" w:cstheme="minorHAnsi"/>
            <w:sz w:val="22"/>
            <w:szCs w:val="22"/>
          </w:rPr>
          <w:delText>s</w:delText>
        </w:r>
        <w:r w:rsidR="006C39F2" w:rsidRPr="00F43906" w:rsidDel="005607D5">
          <w:rPr>
            <w:rFonts w:asciiTheme="minorHAnsi" w:hAnsiTheme="minorHAnsi" w:cstheme="minorHAnsi"/>
            <w:sz w:val="22"/>
            <w:szCs w:val="22"/>
          </w:rPr>
          <w:delText>pôsob</w:delText>
        </w:r>
        <w:r w:rsidR="007675D2" w:rsidRPr="00F43906" w:rsidDel="005607D5">
          <w:rPr>
            <w:rFonts w:asciiTheme="minorHAnsi" w:hAnsiTheme="minorHAnsi" w:cstheme="minorHAnsi"/>
            <w:sz w:val="22"/>
            <w:szCs w:val="22"/>
          </w:rPr>
          <w:delText xml:space="preserve"> financovania – </w:delText>
        </w:r>
        <w:r w:rsidR="007675D2" w:rsidRPr="00F43906" w:rsidDel="005607D5">
          <w:rPr>
            <w:rFonts w:asciiTheme="minorHAnsi" w:hAnsiTheme="minorHAnsi" w:cstheme="minorHAnsi"/>
            <w:b/>
            <w:sz w:val="22"/>
            <w:szCs w:val="22"/>
          </w:rPr>
          <w:delText>systém refundácie</w:delText>
        </w:r>
      </w:del>
    </w:p>
    <w:p w14:paraId="64BCD631" w14:textId="232A030C" w:rsidR="00D6511F" w:rsidRPr="00F43906" w:rsidDel="005607D5" w:rsidRDefault="006C39F2" w:rsidP="00BA4CEE">
      <w:pPr>
        <w:pStyle w:val="Odsekzoznamu"/>
        <w:spacing w:before="120" w:after="120"/>
        <w:contextualSpacing w:val="0"/>
        <w:jc w:val="both"/>
        <w:rPr>
          <w:del w:id="117" w:author="Autor"/>
          <w:rFonts w:asciiTheme="minorHAnsi" w:hAnsiTheme="minorHAnsi" w:cstheme="minorHAnsi"/>
          <w:color w:val="000000"/>
          <w:sz w:val="22"/>
          <w:szCs w:val="22"/>
        </w:rPr>
      </w:pPr>
      <w:del w:id="118" w:author="Autor">
        <w:r w:rsidRPr="00F43906" w:rsidDel="005607D5">
          <w:rPr>
            <w:rFonts w:asciiTheme="minorHAnsi" w:hAnsiTheme="minorHAnsi" w:cstheme="minorHAnsi"/>
            <w:color w:val="000000"/>
            <w:sz w:val="22"/>
            <w:szCs w:val="22"/>
          </w:rPr>
          <w:delText>V</w:delText>
        </w:r>
        <w:r w:rsidR="007675D2" w:rsidRPr="00F43906" w:rsidDel="005607D5">
          <w:rPr>
            <w:rFonts w:asciiTheme="minorHAnsi" w:hAnsiTheme="minorHAnsi" w:cstheme="minorHAnsi"/>
            <w:color w:val="000000"/>
            <w:sz w:val="22"/>
            <w:szCs w:val="22"/>
          </w:rPr>
          <w:delText> rámci tohto vyzvania je určený spôsob financovania</w:delText>
        </w:r>
        <w:r w:rsidRPr="00F43906" w:rsidDel="005607D5">
          <w:rPr>
            <w:rFonts w:asciiTheme="minorHAnsi" w:hAnsiTheme="minorHAnsi" w:cstheme="minorHAnsi"/>
            <w:color w:val="000000"/>
            <w:sz w:val="22"/>
            <w:szCs w:val="22"/>
          </w:rPr>
          <w:delText xml:space="preserve"> systémom refundácie</w:delText>
        </w:r>
        <w:r w:rsidR="00992988" w:rsidRPr="00F43906" w:rsidDel="005607D5">
          <w:rPr>
            <w:rFonts w:asciiTheme="minorHAnsi" w:hAnsiTheme="minorHAnsi" w:cstheme="minorHAnsi"/>
            <w:color w:val="000000"/>
            <w:sz w:val="22"/>
            <w:szCs w:val="22"/>
          </w:rPr>
          <w:delText xml:space="preserve"> </w:delText>
        </w:r>
        <w:r w:rsidR="00B534C5" w:rsidRPr="00F43906" w:rsidDel="005607D5">
          <w:rPr>
            <w:rFonts w:asciiTheme="minorHAnsi" w:hAnsiTheme="minorHAnsi" w:cstheme="minorHAnsi"/>
            <w:color w:val="000000"/>
            <w:sz w:val="22"/>
            <w:szCs w:val="22"/>
          </w:rPr>
          <w:delText>v súlade s</w:delText>
        </w:r>
        <w:r w:rsidR="009347EA" w:rsidRPr="00F43906" w:rsidDel="005607D5">
          <w:rPr>
            <w:rFonts w:asciiTheme="minorHAnsi" w:hAnsiTheme="minorHAnsi" w:cstheme="minorHAnsi"/>
            <w:color w:val="000000"/>
            <w:sz w:val="22"/>
            <w:szCs w:val="22"/>
          </w:rPr>
          <w:delText> </w:delText>
        </w:r>
        <w:r w:rsidR="00B534C5" w:rsidRPr="00F43906" w:rsidDel="005607D5">
          <w:rPr>
            <w:rFonts w:asciiTheme="minorHAnsi" w:hAnsiTheme="minorHAnsi" w:cstheme="minorHAnsi"/>
            <w:color w:val="000000"/>
            <w:sz w:val="22"/>
            <w:szCs w:val="22"/>
          </w:rPr>
          <w:delText>platným</w:delText>
        </w:r>
        <w:r w:rsidR="00E93836" w:rsidRPr="00F43906" w:rsidDel="005607D5">
          <w:rPr>
            <w:rFonts w:asciiTheme="minorHAnsi" w:hAnsiTheme="minorHAnsi" w:cstheme="minorHAnsi"/>
            <w:color w:val="000000"/>
            <w:sz w:val="22"/>
            <w:szCs w:val="22"/>
          </w:rPr>
          <w:delText xml:space="preserve"> Systém</w:delText>
        </w:r>
        <w:r w:rsidR="00B534C5" w:rsidRPr="00F43906" w:rsidDel="005607D5">
          <w:rPr>
            <w:rFonts w:asciiTheme="minorHAnsi" w:hAnsiTheme="minorHAnsi" w:cstheme="minorHAnsi"/>
            <w:color w:val="000000"/>
            <w:sz w:val="22"/>
            <w:szCs w:val="22"/>
          </w:rPr>
          <w:delText>om</w:delText>
        </w:r>
        <w:r w:rsidR="00E93836" w:rsidRPr="00F43906" w:rsidDel="005607D5">
          <w:rPr>
            <w:rFonts w:asciiTheme="minorHAnsi" w:hAnsiTheme="minorHAnsi" w:cstheme="minorHAnsi"/>
            <w:color w:val="000000"/>
            <w:sz w:val="22"/>
            <w:szCs w:val="22"/>
          </w:rPr>
          <w:delText xml:space="preserve"> finančného riadenia štrukturálnych fondov, Kohézneho fondu a</w:delText>
        </w:r>
        <w:r w:rsidR="009347EA" w:rsidRPr="00F43906" w:rsidDel="005607D5">
          <w:rPr>
            <w:rFonts w:asciiTheme="minorHAnsi" w:hAnsiTheme="minorHAnsi" w:cstheme="minorHAnsi"/>
            <w:color w:val="000000"/>
            <w:sz w:val="22"/>
            <w:szCs w:val="22"/>
          </w:rPr>
          <w:delText> </w:delText>
        </w:r>
        <w:r w:rsidR="00E93836" w:rsidRPr="00F43906" w:rsidDel="005607D5">
          <w:rPr>
            <w:rFonts w:asciiTheme="minorHAnsi" w:hAnsiTheme="minorHAnsi" w:cstheme="minorHAnsi"/>
            <w:color w:val="000000"/>
            <w:sz w:val="22"/>
            <w:szCs w:val="22"/>
          </w:rPr>
          <w:delText>Európskeho námorného a rybárskeho fondu na programové obdobie 2014 – 2020 (</w:delText>
        </w:r>
        <w:r w:rsidR="00232449" w:rsidDel="005607D5">
          <w:fldChar w:fldCharType="begin"/>
        </w:r>
        <w:r w:rsidR="00232449" w:rsidDel="005607D5">
          <w:delInstrText xml:space="preserve"> HYPERLINK "http://www.finance.gov.sk/Default.aspx?CatID=9348" </w:delInstrText>
        </w:r>
        <w:r w:rsidR="00232449" w:rsidDel="005607D5">
          <w:fldChar w:fldCharType="separate"/>
        </w:r>
        <w:r w:rsidR="00E93836" w:rsidRPr="00F43906" w:rsidDel="005607D5">
          <w:rPr>
            <w:rStyle w:val="Hypertextovprepojenie"/>
            <w:rFonts w:asciiTheme="minorHAnsi" w:hAnsiTheme="minorHAnsi" w:cstheme="minorHAnsi"/>
            <w:sz w:val="22"/>
            <w:szCs w:val="22"/>
          </w:rPr>
          <w:delText>http://www.finance.gov.sk/Default.aspx?CatID=9348</w:delText>
        </w:r>
        <w:r w:rsidR="00232449" w:rsidDel="005607D5">
          <w:rPr>
            <w:rStyle w:val="Hypertextovprepojenie"/>
            <w:rFonts w:asciiTheme="minorHAnsi" w:hAnsiTheme="minorHAnsi" w:cstheme="minorHAnsi"/>
          </w:rPr>
          <w:fldChar w:fldCharType="end"/>
        </w:r>
        <w:r w:rsidR="00E93836" w:rsidRPr="00F43906" w:rsidDel="005607D5">
          <w:rPr>
            <w:rFonts w:asciiTheme="minorHAnsi" w:hAnsiTheme="minorHAnsi" w:cstheme="minorHAnsi"/>
            <w:color w:val="000000"/>
            <w:sz w:val="22"/>
            <w:szCs w:val="22"/>
          </w:rPr>
          <w:delText>)</w:delText>
        </w:r>
        <w:r w:rsidR="00992988" w:rsidRPr="00F43906" w:rsidDel="005607D5">
          <w:rPr>
            <w:rFonts w:asciiTheme="minorHAnsi" w:hAnsiTheme="minorHAnsi" w:cstheme="minorHAnsi"/>
            <w:color w:val="000000"/>
            <w:sz w:val="22"/>
            <w:szCs w:val="22"/>
          </w:rPr>
          <w:delText>.</w:delText>
        </w:r>
        <w:r w:rsidR="002366FB" w:rsidRPr="00F43906" w:rsidDel="005607D5">
          <w:rPr>
            <w:rFonts w:asciiTheme="minorHAnsi" w:hAnsiTheme="minorHAnsi" w:cstheme="minorHAnsi"/>
            <w:color w:val="000000"/>
            <w:sz w:val="22"/>
            <w:szCs w:val="22"/>
          </w:rPr>
          <w:delText xml:space="preserve"> </w:delText>
        </w:r>
      </w:del>
    </w:p>
    <w:p w14:paraId="1D1FF6F6" w14:textId="4DA547EA" w:rsidR="000A2314" w:rsidRPr="00F43906" w:rsidDel="005607D5" w:rsidRDefault="000A2314" w:rsidP="00BA4CEE">
      <w:pPr>
        <w:pStyle w:val="Odsekzoznamu"/>
        <w:spacing w:before="120" w:after="120"/>
        <w:contextualSpacing w:val="0"/>
        <w:jc w:val="both"/>
        <w:rPr>
          <w:del w:id="119" w:author="Autor"/>
          <w:rFonts w:asciiTheme="minorHAnsi" w:hAnsiTheme="minorHAnsi" w:cstheme="minorHAnsi"/>
          <w:i/>
          <w:sz w:val="22"/>
          <w:szCs w:val="22"/>
        </w:rPr>
      </w:pPr>
      <w:del w:id="120" w:author="Autor">
        <w:r w:rsidRPr="00F43906" w:rsidDel="005607D5">
          <w:rPr>
            <w:rFonts w:asciiTheme="minorHAnsi" w:hAnsiTheme="minorHAnsi" w:cs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del>
    </w:p>
    <w:p w14:paraId="6E51EB8B" w14:textId="58C4B8B1" w:rsidR="004641E9" w:rsidRPr="00F43906" w:rsidDel="005607D5" w:rsidRDefault="004641E9" w:rsidP="00BA4CEE">
      <w:pPr>
        <w:pStyle w:val="Odsekzoznamu"/>
        <w:spacing w:before="120" w:after="120"/>
        <w:contextualSpacing w:val="0"/>
        <w:jc w:val="both"/>
        <w:rPr>
          <w:del w:id="121" w:author="Autor"/>
          <w:rFonts w:asciiTheme="minorHAnsi" w:hAnsiTheme="minorHAnsi" w:cstheme="minorHAnsi"/>
          <w:color w:val="000000"/>
          <w:sz w:val="22"/>
          <w:szCs w:val="22"/>
        </w:rPr>
      </w:pPr>
    </w:p>
    <w:p w14:paraId="57C62BD4" w14:textId="72AF9957" w:rsidR="00B534C5" w:rsidRPr="00F43906" w:rsidDel="005607D5" w:rsidRDefault="00D6511F" w:rsidP="00BA4CEE">
      <w:pPr>
        <w:pStyle w:val="Odsekzoznamu"/>
        <w:numPr>
          <w:ilvl w:val="0"/>
          <w:numId w:val="7"/>
        </w:numPr>
        <w:spacing w:before="120" w:after="120"/>
        <w:contextualSpacing w:val="0"/>
        <w:rPr>
          <w:del w:id="122" w:author="Autor"/>
          <w:rFonts w:asciiTheme="minorHAnsi" w:hAnsiTheme="minorHAnsi" w:cstheme="minorHAnsi"/>
          <w:sz w:val="22"/>
          <w:szCs w:val="22"/>
        </w:rPr>
      </w:pPr>
      <w:del w:id="123" w:author="Autor">
        <w:r w:rsidRPr="00F43906" w:rsidDel="005607D5">
          <w:rPr>
            <w:rFonts w:asciiTheme="minorHAnsi" w:hAnsiTheme="minorHAnsi" w:cstheme="minorHAnsi"/>
            <w:sz w:val="22"/>
            <w:szCs w:val="22"/>
          </w:rPr>
          <w:delText>f</w:delText>
        </w:r>
        <w:r w:rsidR="00B534C5" w:rsidRPr="00F43906" w:rsidDel="005607D5">
          <w:rPr>
            <w:rFonts w:asciiTheme="minorHAnsi" w:hAnsiTheme="minorHAnsi" w:cstheme="minorHAnsi"/>
            <w:sz w:val="22"/>
            <w:szCs w:val="22"/>
          </w:rPr>
          <w:delText xml:space="preserve">orma poskytovaného príspevku: </w:delText>
        </w:r>
        <w:r w:rsidR="00B534C5" w:rsidRPr="00F43906" w:rsidDel="005607D5">
          <w:rPr>
            <w:rFonts w:asciiTheme="minorHAnsi" w:hAnsiTheme="minorHAnsi" w:cstheme="minorHAnsi"/>
            <w:b/>
            <w:sz w:val="22"/>
            <w:szCs w:val="22"/>
          </w:rPr>
          <w:delText>nenávratný finančný príspevok</w:delText>
        </w:r>
        <w:r w:rsidR="00B534C5" w:rsidRPr="00F43906" w:rsidDel="005607D5">
          <w:rPr>
            <w:rFonts w:asciiTheme="minorHAnsi" w:hAnsiTheme="minorHAnsi" w:cstheme="minorHAnsi"/>
            <w:sz w:val="22"/>
            <w:szCs w:val="22"/>
          </w:rPr>
          <w:delText>.</w:delText>
        </w:r>
      </w:del>
    </w:p>
    <w:p w14:paraId="688C596D" w14:textId="559AA04E" w:rsidR="00065C12" w:rsidRPr="00F43906" w:rsidDel="005607D5" w:rsidRDefault="00065C12" w:rsidP="00BA4CEE">
      <w:pPr>
        <w:pStyle w:val="Odsekzoznamu"/>
        <w:spacing w:before="120" w:after="120"/>
        <w:contextualSpacing w:val="0"/>
        <w:jc w:val="both"/>
        <w:rPr>
          <w:del w:id="124" w:author="Autor"/>
          <w:rFonts w:asciiTheme="minorHAnsi" w:hAnsiTheme="minorHAnsi" w:cstheme="minorHAnsi"/>
          <w:i/>
          <w:sz w:val="22"/>
          <w:szCs w:val="22"/>
        </w:rPr>
      </w:pPr>
    </w:p>
    <w:p w14:paraId="6B4F9CA3" w14:textId="171DBB98" w:rsidR="001D2AE9" w:rsidRPr="00F43906" w:rsidDel="005607D5" w:rsidRDefault="001D2AE9" w:rsidP="00BA4CEE">
      <w:pPr>
        <w:pStyle w:val="Odsekzoznamu"/>
        <w:spacing w:before="120" w:after="120"/>
        <w:contextualSpacing w:val="0"/>
        <w:jc w:val="both"/>
        <w:rPr>
          <w:del w:id="125" w:author="Autor"/>
          <w:rFonts w:asciiTheme="minorHAnsi" w:hAnsiTheme="minorHAnsi" w:cstheme="minorHAnsi"/>
          <w:sz w:val="22"/>
          <w:szCs w:val="22"/>
        </w:rPr>
      </w:pPr>
      <w:del w:id="126" w:author="Autor">
        <w:r w:rsidRPr="00F43906" w:rsidDel="005607D5">
          <w:rPr>
            <w:rFonts w:asciiTheme="minorHAnsi" w:hAnsiTheme="minorHAnsi" w:cs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del>
    </w:p>
    <w:p w14:paraId="68390496" w14:textId="77777777" w:rsidR="005F5C8C" w:rsidRPr="00F43906" w:rsidRDefault="005F5C8C" w:rsidP="005F5C8C">
      <w:pPr>
        <w:pStyle w:val="Odsekzoznamu"/>
        <w:spacing w:before="120"/>
        <w:rPr>
          <w:rFonts w:asciiTheme="minorHAnsi" w:hAnsiTheme="minorHAnsi" w:cstheme="minorHAnsi"/>
          <w:sz w:val="22"/>
          <w:szCs w:val="22"/>
        </w:rPr>
      </w:pPr>
    </w:p>
    <w:p w14:paraId="6E71D39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Splnenie podmienok ustanovených v osobitných predpisoch</w:t>
      </w:r>
    </w:p>
    <w:p w14:paraId="1FCE6327" w14:textId="77777777" w:rsidR="003C2776"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n</w:t>
      </w:r>
      <w:r w:rsidR="003C2776" w:rsidRPr="00F43906">
        <w:rPr>
          <w:rFonts w:asciiTheme="minorHAnsi" w:hAnsiTheme="minorHAnsi" w:cstheme="minorHAnsi"/>
          <w:color w:val="000000"/>
          <w:sz w:val="22"/>
          <w:szCs w:val="22"/>
        </w:rPr>
        <w:t>eporušenie zákazu nelegálnej práce a nelegálneho zamestnávania</w:t>
      </w:r>
    </w:p>
    <w:p w14:paraId="6BAE8BAC" w14:textId="77777777" w:rsidR="00547D9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NFP</w:t>
      </w:r>
      <w:r w:rsidR="00672026" w:rsidRPr="00F43906">
        <w:rPr>
          <w:rFonts w:asciiTheme="minorHAnsi" w:hAnsiTheme="minorHAnsi" w:cstheme="minorHAnsi"/>
          <w:color w:val="000000"/>
          <w:sz w:val="22"/>
          <w:szCs w:val="22"/>
        </w:rPr>
        <w:t xml:space="preserve">. </w:t>
      </w:r>
    </w:p>
    <w:p w14:paraId="1EE96FC3" w14:textId="52A55EB0" w:rsidR="002A12C3" w:rsidRPr="00F43906" w:rsidRDefault="00E71194" w:rsidP="00BA4CEE">
      <w:pPr>
        <w:pStyle w:val="Odsekzoznamu"/>
        <w:spacing w:before="120" w:after="120"/>
        <w:contextualSpacing w:val="0"/>
        <w:jc w:val="both"/>
        <w:rPr>
          <w:rFonts w:asciiTheme="minorHAnsi" w:hAnsiTheme="minorHAnsi" w:cstheme="minorHAnsi"/>
          <w:b/>
        </w:rPr>
      </w:pPr>
      <w:r w:rsidRPr="00F43906">
        <w:rPr>
          <w:rFonts w:asciiTheme="minorHAnsi" w:hAnsiTheme="minorHAnsi" w:cstheme="minorHAnsi"/>
          <w:i/>
          <w:color w:val="000000"/>
          <w:sz w:val="22"/>
          <w:szCs w:val="22"/>
        </w:rPr>
        <w:t xml:space="preserve">(Žiadateľ preukazuje </w:t>
      </w:r>
      <w:r w:rsidR="005B2F42" w:rsidRPr="00F43906">
        <w:rPr>
          <w:rFonts w:asciiTheme="minorHAnsi" w:hAnsiTheme="minorHAnsi" w:cstheme="minorHAnsi"/>
          <w:i/>
          <w:color w:val="000000"/>
          <w:sz w:val="22"/>
          <w:szCs w:val="22"/>
        </w:rPr>
        <w:t>s</w:t>
      </w:r>
      <w:r w:rsidRPr="00F43906">
        <w:rPr>
          <w:rFonts w:asciiTheme="minorHAnsi" w:hAnsiTheme="minorHAnsi" w:cstheme="minorHAnsi"/>
          <w:i/>
          <w:color w:val="000000"/>
          <w:sz w:val="22"/>
          <w:szCs w:val="22"/>
        </w:rPr>
        <w:t>plnenie podmienky čestným vyhlásením v časti č. 15 vo formulári ŽoNFP</w:t>
      </w:r>
      <w:r w:rsidR="000C35D2" w:rsidRPr="00F43906">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7C7144DB" w14:textId="77777777" w:rsidR="002A12C3" w:rsidRPr="00F43906" w:rsidRDefault="002A12C3">
      <w:pPr>
        <w:spacing w:after="0" w:line="240" w:lineRule="auto"/>
        <w:rPr>
          <w:rFonts w:asciiTheme="minorHAnsi" w:hAnsiTheme="minorHAnsi" w:cstheme="minorHAnsi"/>
          <w:b/>
          <w:lang w:eastAsia="sk-SK"/>
        </w:rPr>
      </w:pPr>
    </w:p>
    <w:p w14:paraId="206B8E88" w14:textId="77777777" w:rsidR="003C2776" w:rsidRPr="00AB7465" w:rsidRDefault="003C2776" w:rsidP="004A19CB">
      <w:pPr>
        <w:pStyle w:val="Odsekzoznamu1"/>
        <w:numPr>
          <w:ilvl w:val="1"/>
          <w:numId w:val="1"/>
        </w:numPr>
        <w:spacing w:before="240" w:after="240" w:line="276" w:lineRule="auto"/>
        <w:ind w:left="792"/>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RMŽaND“)</w:t>
      </w:r>
    </w:p>
    <w:p w14:paraId="5E60D822" w14:textId="17F9A06D"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žien a nediskriminácia“. Žiadateľ rovnako v rámci formulára ŽoNFP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55CC5A5C" w14:textId="77777777" w:rsidR="00D6511F" w:rsidRPr="00F43906" w:rsidRDefault="00D6511F" w:rsidP="001F7C53">
      <w:pPr>
        <w:pStyle w:val="Textkomentra"/>
        <w:rPr>
          <w:rFonts w:asciiTheme="minorHAnsi" w:hAnsiTheme="minorHAnsi" w:cstheme="minorHAnsi"/>
          <w:color w:val="000000"/>
          <w:sz w:val="22"/>
          <w:szCs w:val="22"/>
          <w:lang w:eastAsia="en-US"/>
        </w:rPr>
      </w:pPr>
    </w:p>
    <w:p w14:paraId="1BB35B68" w14:textId="77777777" w:rsidR="007C40AA"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7C40AA" w:rsidRPr="00F43906">
        <w:rPr>
          <w:rFonts w:asciiTheme="minorHAnsi" w:hAnsiTheme="minorHAnsi" w:cstheme="minorHAnsi"/>
          <w:color w:val="000000"/>
          <w:sz w:val="22"/>
          <w:szCs w:val="22"/>
        </w:rPr>
        <w:t xml:space="preserve">asová </w:t>
      </w:r>
      <w:r w:rsidRPr="00F43906">
        <w:rPr>
          <w:rFonts w:asciiTheme="minorHAnsi" w:hAnsiTheme="minorHAnsi" w:cstheme="minorHAnsi"/>
          <w:color w:val="000000"/>
          <w:sz w:val="22"/>
          <w:szCs w:val="22"/>
        </w:rPr>
        <w:t>oprávnenosť realizácie projektu</w:t>
      </w:r>
    </w:p>
    <w:p w14:paraId="3A1FE084" w14:textId="35018929" w:rsidR="00F875B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Hlavné aktivity projektu je prijímateľ povinný začať realizovať </w:t>
      </w:r>
      <w:r w:rsidR="00AC293D" w:rsidRPr="003F00FD">
        <w:rPr>
          <w:rFonts w:asciiTheme="minorHAnsi" w:eastAsiaTheme="minorHAnsi" w:hAnsiTheme="minorHAnsi"/>
          <w:b/>
          <w:color w:val="000000"/>
          <w:sz w:val="22"/>
          <w:szCs w:val="22"/>
          <w:lang w:eastAsia="en-US"/>
        </w:rPr>
        <w:t>najskôr</w:t>
      </w:r>
      <w:r w:rsidR="00AC293D" w:rsidRPr="003F00FD">
        <w:rPr>
          <w:rFonts w:asciiTheme="minorHAnsi" w:eastAsiaTheme="minorHAnsi" w:hAnsiTheme="minorHAnsi"/>
          <w:b/>
          <w:color w:val="000000"/>
          <w:sz w:val="22"/>
          <w:szCs w:val="22"/>
          <w:lang w:eastAsia="en-US"/>
        </w:rPr>
        <w:br/>
      </w:r>
      <w:r w:rsidR="00AC293D" w:rsidRPr="00CD0EF3">
        <w:rPr>
          <w:rFonts w:asciiTheme="minorHAnsi" w:eastAsiaTheme="minorHAnsi" w:hAnsiTheme="minorHAnsi"/>
          <w:b/>
          <w:color w:val="000000"/>
          <w:sz w:val="22"/>
          <w:szCs w:val="22"/>
          <w:lang w:eastAsia="en-US"/>
        </w:rPr>
        <w:t xml:space="preserve">od 01. </w:t>
      </w:r>
      <w:r w:rsidR="00214495">
        <w:rPr>
          <w:rFonts w:asciiTheme="minorHAnsi" w:eastAsiaTheme="minorHAnsi" w:hAnsiTheme="minorHAnsi"/>
          <w:b/>
          <w:color w:val="000000"/>
          <w:sz w:val="22"/>
          <w:szCs w:val="22"/>
          <w:lang w:eastAsia="en-US"/>
        </w:rPr>
        <w:t>12</w:t>
      </w:r>
      <w:r w:rsidR="00AC293D" w:rsidRPr="00CD0EF3">
        <w:rPr>
          <w:rFonts w:asciiTheme="minorHAnsi" w:eastAsiaTheme="minorHAnsi" w:hAnsiTheme="minorHAnsi"/>
          <w:b/>
          <w:color w:val="000000"/>
          <w:sz w:val="22"/>
          <w:szCs w:val="22"/>
          <w:lang w:eastAsia="en-US"/>
        </w:rPr>
        <w:t>. 201</w:t>
      </w:r>
      <w:r w:rsidR="00214495">
        <w:rPr>
          <w:rFonts w:asciiTheme="minorHAnsi" w:eastAsiaTheme="minorHAnsi" w:hAnsiTheme="minorHAnsi"/>
          <w:b/>
          <w:color w:val="000000"/>
          <w:sz w:val="22"/>
          <w:szCs w:val="22"/>
          <w:lang w:eastAsia="en-US"/>
        </w:rPr>
        <w:t>8</w:t>
      </w:r>
      <w:r w:rsidR="00AC293D">
        <w:rPr>
          <w:rFonts w:asciiTheme="minorHAnsi" w:eastAsiaTheme="minorHAnsi" w:hAnsiTheme="minorHAnsi"/>
          <w:b/>
          <w:color w:val="000000"/>
          <w:sz w:val="22"/>
          <w:szCs w:val="22"/>
          <w:lang w:eastAsia="en-US"/>
        </w:rPr>
        <w:t xml:space="preserve"> </w:t>
      </w:r>
      <w:r w:rsidRPr="00F43906">
        <w:rPr>
          <w:rFonts w:asciiTheme="minorHAnsi" w:hAnsiTheme="minorHAnsi" w:cstheme="minorHAnsi"/>
          <w:color w:val="000000"/>
          <w:sz w:val="22"/>
          <w:szCs w:val="22"/>
        </w:rPr>
        <w:t>najneskôr do 3</w:t>
      </w:r>
      <w:r w:rsidR="002A12C3"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mesiacov od nadobudnutia účinnosti zmluvy o poskytnutí NFP</w:t>
      </w:r>
      <w:r w:rsidR="005F0E9D">
        <w:rPr>
          <w:rFonts w:asciiTheme="minorHAnsi" w:hAnsiTheme="minorHAnsi" w:cstheme="minorHAnsi"/>
          <w:color w:val="000000"/>
          <w:sz w:val="22"/>
          <w:szCs w:val="22"/>
        </w:rPr>
        <w:t xml:space="preserve"> </w:t>
      </w:r>
      <w:r w:rsidR="0096474C" w:rsidRPr="00F43906">
        <w:rPr>
          <w:rFonts w:asciiTheme="minorHAnsi" w:hAnsiTheme="minorHAnsi" w:cstheme="minorHAnsi"/>
          <w:color w:val="000000"/>
          <w:sz w:val="22"/>
          <w:szCs w:val="22"/>
        </w:rPr>
        <w:t>(ďalej aj „zmluva o NFP“)</w:t>
      </w:r>
      <w:r w:rsidR="002366FB" w:rsidRPr="00F43906">
        <w:rPr>
          <w:rFonts w:asciiTheme="minorHAnsi" w:hAnsiTheme="minorHAnsi" w:cstheme="minorHAnsi"/>
          <w:color w:val="000000"/>
          <w:sz w:val="22"/>
          <w:szCs w:val="22"/>
        </w:rPr>
        <w:t>/interného Rozhodnutia o schválení žiadosti o NFP</w:t>
      </w:r>
      <w:r w:rsidRPr="00F43906">
        <w:rPr>
          <w:rFonts w:asciiTheme="minorHAnsi" w:hAnsiTheme="minorHAnsi" w:cstheme="minorHAnsi"/>
          <w:color w:val="000000"/>
          <w:sz w:val="22"/>
          <w:szCs w:val="22"/>
        </w:rPr>
        <w:t>.</w:t>
      </w:r>
      <w:r w:rsidR="00704476" w:rsidRPr="00F43906">
        <w:rPr>
          <w:rFonts w:asciiTheme="minorHAnsi" w:hAnsiTheme="minorHAnsi" w:cstheme="minorHAnsi"/>
          <w:color w:val="000000"/>
          <w:sz w:val="22"/>
          <w:szCs w:val="22"/>
        </w:rPr>
        <w:t xml:space="preserve"> </w:t>
      </w:r>
      <w:r w:rsidRPr="00F43906">
        <w:rPr>
          <w:rFonts w:asciiTheme="minorHAnsi" w:hAnsiTheme="minorHAnsi" w:cstheme="minorHAnsi"/>
          <w:color w:val="000000"/>
          <w:sz w:val="22"/>
          <w:szCs w:val="22"/>
        </w:rPr>
        <w:t xml:space="preserve">Aktivity projektu je prijímateľ povinný ukončiť </w:t>
      </w:r>
      <w:r w:rsidR="0096474C" w:rsidRPr="00F43906">
        <w:rPr>
          <w:rFonts w:asciiTheme="minorHAnsi" w:hAnsiTheme="minorHAnsi" w:cstheme="minorHAnsi"/>
          <w:b/>
          <w:color w:val="000000"/>
          <w:sz w:val="22"/>
          <w:szCs w:val="22"/>
        </w:rPr>
        <w:t xml:space="preserve">najneskôr do </w:t>
      </w:r>
      <w:r w:rsidR="0096474C" w:rsidRPr="00CD0EF3">
        <w:rPr>
          <w:rFonts w:asciiTheme="minorHAnsi" w:hAnsiTheme="minorHAnsi" w:cstheme="minorHAnsi"/>
          <w:b/>
          <w:color w:val="000000"/>
          <w:sz w:val="22"/>
          <w:szCs w:val="22"/>
        </w:rPr>
        <w:t>31.</w:t>
      </w:r>
      <w:r w:rsidR="00AC293D" w:rsidRPr="00CD0EF3">
        <w:rPr>
          <w:rFonts w:asciiTheme="minorHAnsi" w:hAnsiTheme="minorHAnsi" w:cstheme="minorHAnsi"/>
          <w:b/>
          <w:color w:val="000000"/>
          <w:sz w:val="22"/>
          <w:szCs w:val="22"/>
        </w:rPr>
        <w:t xml:space="preserve"> </w:t>
      </w:r>
      <w:r w:rsidR="0096474C" w:rsidRPr="00CD0EF3">
        <w:rPr>
          <w:rFonts w:asciiTheme="minorHAnsi" w:hAnsiTheme="minorHAnsi" w:cstheme="minorHAnsi"/>
          <w:b/>
          <w:color w:val="000000"/>
          <w:sz w:val="22"/>
          <w:szCs w:val="22"/>
        </w:rPr>
        <w:t>12.</w:t>
      </w:r>
      <w:r w:rsidR="00AC293D" w:rsidRPr="00CD0EF3">
        <w:rPr>
          <w:rFonts w:asciiTheme="minorHAnsi" w:hAnsiTheme="minorHAnsi" w:cstheme="minorHAnsi"/>
          <w:b/>
          <w:color w:val="000000"/>
          <w:sz w:val="22"/>
          <w:szCs w:val="22"/>
        </w:rPr>
        <w:t xml:space="preserve"> </w:t>
      </w:r>
      <w:r w:rsidR="00B32EC4" w:rsidRPr="00CD0EF3">
        <w:rPr>
          <w:rFonts w:asciiTheme="minorHAnsi" w:hAnsiTheme="minorHAnsi" w:cstheme="minorHAnsi"/>
          <w:b/>
          <w:color w:val="000000"/>
          <w:sz w:val="22"/>
          <w:szCs w:val="22"/>
        </w:rPr>
        <w:t>20</w:t>
      </w:r>
      <w:r w:rsidR="00B32EC4">
        <w:rPr>
          <w:rFonts w:asciiTheme="minorHAnsi" w:hAnsiTheme="minorHAnsi" w:cstheme="minorHAnsi"/>
          <w:b/>
          <w:color w:val="000000"/>
          <w:sz w:val="22"/>
          <w:szCs w:val="22"/>
        </w:rPr>
        <w:t>21</w:t>
      </w:r>
      <w:r w:rsidRPr="00CD0EF3">
        <w:rPr>
          <w:rFonts w:asciiTheme="minorHAnsi" w:hAnsiTheme="minorHAnsi" w:cstheme="minorHAnsi"/>
          <w:color w:val="000000"/>
          <w:sz w:val="22"/>
          <w:szCs w:val="22"/>
        </w:rPr>
        <w:t>.</w:t>
      </w:r>
      <w:r w:rsidR="00F875B0" w:rsidRPr="00F43906">
        <w:rPr>
          <w:rFonts w:asciiTheme="minorHAnsi" w:hAnsiTheme="minorHAnsi" w:cstheme="minorHAnsi"/>
          <w:color w:val="000000"/>
          <w:sz w:val="22"/>
          <w:szCs w:val="22"/>
        </w:rPr>
        <w:t xml:space="preserve"> Žiadateľ o NFP je oprávnený predložiť v rámci vyzvania viacero žiadostí o NFP. </w:t>
      </w:r>
    </w:p>
    <w:p w14:paraId="73F4EE88"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166FDBA8" w14:textId="3A3993AD" w:rsidR="00AE0562" w:rsidRPr="00F43906" w:rsidRDefault="00AE056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96474C"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uvedie žiadateľ vo formulári ŽoNFP, v rámci časti č. 9 - Harmonogram realizácie aktivít, časový harmonogram realizácie aktivít projektu, ktorý nesmie </w:t>
      </w:r>
      <w:r w:rsidR="00AC293D">
        <w:rPr>
          <w:rFonts w:asciiTheme="minorHAnsi" w:hAnsiTheme="minorHAnsi"/>
          <w:i/>
          <w:sz w:val="22"/>
          <w:szCs w:val="22"/>
        </w:rPr>
        <w:t xml:space="preserve">začať skôr </w:t>
      </w:r>
      <w:r w:rsidR="00AC293D" w:rsidRPr="00CD0EF3">
        <w:rPr>
          <w:rFonts w:asciiTheme="minorHAnsi" w:hAnsiTheme="minorHAnsi"/>
          <w:i/>
          <w:sz w:val="22"/>
          <w:szCs w:val="22"/>
        </w:rPr>
        <w:t xml:space="preserve">ako 01. </w:t>
      </w:r>
      <w:r w:rsidR="00754D50">
        <w:rPr>
          <w:rFonts w:asciiTheme="minorHAnsi" w:hAnsiTheme="minorHAnsi"/>
          <w:i/>
          <w:sz w:val="22"/>
          <w:szCs w:val="22"/>
        </w:rPr>
        <w:t>12</w:t>
      </w:r>
      <w:r w:rsidR="00AC293D" w:rsidRPr="00CD0EF3">
        <w:rPr>
          <w:rFonts w:asciiTheme="minorHAnsi" w:hAnsiTheme="minorHAnsi"/>
          <w:i/>
          <w:sz w:val="22"/>
          <w:szCs w:val="22"/>
        </w:rPr>
        <w:t>. 201</w:t>
      </w:r>
      <w:r w:rsidR="00754D50">
        <w:rPr>
          <w:rFonts w:asciiTheme="minorHAnsi" w:hAnsiTheme="minorHAnsi"/>
          <w:i/>
          <w:sz w:val="22"/>
          <w:szCs w:val="22"/>
        </w:rPr>
        <w:t>8</w:t>
      </w:r>
      <w:r w:rsidR="00AC293D">
        <w:rPr>
          <w:rFonts w:asciiTheme="minorHAnsi" w:hAnsiTheme="minorHAnsi"/>
          <w:i/>
          <w:sz w:val="22"/>
          <w:szCs w:val="22"/>
        </w:rPr>
        <w:t xml:space="preserve"> a </w:t>
      </w:r>
      <w:r w:rsidRPr="00F43906">
        <w:rPr>
          <w:rFonts w:asciiTheme="minorHAnsi" w:hAnsiTheme="minorHAnsi" w:cstheme="minorHAnsi"/>
          <w:i/>
          <w:sz w:val="22"/>
          <w:szCs w:val="22"/>
        </w:rPr>
        <w:t xml:space="preserve">presiahnuť </w:t>
      </w:r>
      <w:r w:rsidRPr="00CD0EF3">
        <w:rPr>
          <w:rFonts w:asciiTheme="minorHAnsi" w:hAnsiTheme="minorHAnsi" w:cstheme="minorHAnsi"/>
          <w:i/>
          <w:sz w:val="22"/>
          <w:szCs w:val="22"/>
        </w:rPr>
        <w:t xml:space="preserve">dátum </w:t>
      </w:r>
      <w:r w:rsidR="0096474C" w:rsidRPr="00CD0EF3">
        <w:rPr>
          <w:rFonts w:asciiTheme="minorHAnsi" w:hAnsiTheme="minorHAnsi" w:cstheme="minorHAnsi"/>
          <w:i/>
          <w:sz w:val="22"/>
          <w:szCs w:val="22"/>
        </w:rPr>
        <w:t>31.</w:t>
      </w:r>
      <w:r w:rsidR="00CD0EF3">
        <w:rPr>
          <w:rFonts w:asciiTheme="minorHAnsi" w:hAnsiTheme="minorHAnsi" w:cstheme="minorHAnsi"/>
          <w:i/>
          <w:sz w:val="22"/>
          <w:szCs w:val="22"/>
        </w:rPr>
        <w:t xml:space="preserve"> </w:t>
      </w:r>
      <w:r w:rsidR="0096474C" w:rsidRPr="00CD0EF3">
        <w:rPr>
          <w:rFonts w:asciiTheme="minorHAnsi" w:hAnsiTheme="minorHAnsi" w:cstheme="minorHAnsi"/>
          <w:i/>
          <w:sz w:val="22"/>
          <w:szCs w:val="22"/>
        </w:rPr>
        <w:t>12.</w:t>
      </w:r>
      <w:r w:rsidR="00CD0EF3">
        <w:rPr>
          <w:rFonts w:asciiTheme="minorHAnsi" w:hAnsiTheme="minorHAnsi" w:cstheme="minorHAnsi"/>
          <w:i/>
          <w:sz w:val="22"/>
          <w:szCs w:val="22"/>
        </w:rPr>
        <w:t xml:space="preserve"> </w:t>
      </w:r>
      <w:r w:rsidR="00B32EC4" w:rsidRPr="00CD0EF3">
        <w:rPr>
          <w:rFonts w:asciiTheme="minorHAnsi" w:hAnsiTheme="minorHAnsi" w:cstheme="minorHAnsi"/>
          <w:i/>
          <w:sz w:val="22"/>
          <w:szCs w:val="22"/>
        </w:rPr>
        <w:t>20</w:t>
      </w:r>
      <w:r w:rsidR="00B32EC4">
        <w:rPr>
          <w:rFonts w:asciiTheme="minorHAnsi" w:hAnsiTheme="minorHAnsi" w:cstheme="minorHAnsi"/>
          <w:i/>
          <w:sz w:val="22"/>
          <w:szCs w:val="22"/>
        </w:rPr>
        <w:t>21</w:t>
      </w:r>
      <w:r w:rsidR="00CD0EF3">
        <w:rPr>
          <w:rFonts w:asciiTheme="minorHAnsi" w:hAnsiTheme="minorHAnsi" w:cstheme="minorHAnsi"/>
          <w:i/>
          <w:sz w:val="22"/>
          <w:szCs w:val="22"/>
        </w:rPr>
        <w:t>.)</w:t>
      </w:r>
    </w:p>
    <w:p w14:paraId="5C4A866F" w14:textId="77777777" w:rsidR="00F82E64" w:rsidRPr="00F43906" w:rsidRDefault="00F82E64" w:rsidP="004A19CB">
      <w:pPr>
        <w:pStyle w:val="Odsekzoznamu"/>
        <w:spacing w:before="120"/>
        <w:rPr>
          <w:rFonts w:asciiTheme="minorHAnsi" w:hAnsiTheme="minorHAnsi" w:cstheme="minorHAnsi"/>
          <w:color w:val="000000"/>
          <w:sz w:val="22"/>
          <w:szCs w:val="22"/>
        </w:rPr>
      </w:pPr>
    </w:p>
    <w:p w14:paraId="32143853" w14:textId="77777777" w:rsidR="003C2776" w:rsidRPr="00F43906" w:rsidRDefault="007C40AA"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3031238A"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p>
    <w:p w14:paraId="682D4351" w14:textId="77777777" w:rsidR="005D5FC6" w:rsidRPr="00F43906" w:rsidRDefault="005D5FC6"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Povinné prílohy k žiadosti o NFP:</w:t>
      </w:r>
    </w:p>
    <w:p w14:paraId="5D93D109" w14:textId="77777777"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dokumentoch podľa predchádzajúcej vety musia byť vymedzené takým spôsobom, aby bolo zrejmé, že menovaný 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77777777" w:rsidR="005D5FC6" w:rsidRPr="00F43906" w:rsidRDefault="005D5FC6"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napr. predpokladaný počet refundovaných zamestnancov, počet mesiacov, priemerná suma na zamestnanca, dohodára,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38381BFD" w:rsidR="00E5128F" w:rsidRDefault="00974D38" w:rsidP="00E5128F">
      <w:pPr>
        <w:pStyle w:val="Odsekzoznamu"/>
        <w:spacing w:before="120" w:after="120"/>
        <w:ind w:left="567" w:firstLine="1"/>
        <w:contextualSpacing w:val="0"/>
        <w:jc w:val="both"/>
        <w:rPr>
          <w:ins w:id="127" w:author="Autor"/>
          <w:rFonts w:asciiTheme="minorHAnsi" w:hAnsiTheme="minorHAnsi" w:cstheme="minorHAnsi"/>
          <w:i/>
          <w:sz w:val="22"/>
          <w:szCs w:val="22"/>
        </w:rPr>
      </w:pPr>
      <w:r w:rsidRPr="00F43906">
        <w:rPr>
          <w:rFonts w:asciiTheme="minorHAnsi" w:hAnsiTheme="minorHAnsi" w:cstheme="minorHAnsi"/>
          <w:i/>
          <w:sz w:val="22"/>
          <w:szCs w:val="22"/>
        </w:rPr>
        <w:t>(Žiadateľ je povinný, za účelom posúdenia splnenia tejto podmienky poskytnutia príspevku</w:t>
      </w:r>
      <w:r w:rsidR="00182AA3">
        <w:rPr>
          <w:rFonts w:asciiTheme="minorHAnsi" w:hAnsiTheme="minorHAnsi" w:cstheme="minorHAnsi"/>
          <w:i/>
          <w:sz w:val="22"/>
          <w:szCs w:val="22"/>
        </w:rPr>
        <w:t>,</w:t>
      </w:r>
      <w:r w:rsidRPr="00F43906">
        <w:rPr>
          <w:rFonts w:asciiTheme="minorHAnsi" w:hAnsiTheme="minorHAnsi" w:cstheme="minorHAnsi"/>
          <w:i/>
          <w:sz w:val="22"/>
          <w:szCs w:val="22"/>
        </w:rPr>
        <w:t xml:space="preserve"> predložiť povinné prílohy ako súčasť odoslanej žiadosti o NFP v ITMS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5B969C90" w14:textId="2E0C812F" w:rsidR="005A2C7E" w:rsidRDefault="005A2C7E" w:rsidP="00E5128F">
      <w:pPr>
        <w:pStyle w:val="Odsekzoznamu"/>
        <w:spacing w:before="120" w:after="120"/>
        <w:ind w:left="567" w:firstLine="1"/>
        <w:contextualSpacing w:val="0"/>
        <w:jc w:val="both"/>
        <w:rPr>
          <w:ins w:id="128" w:author="Autor"/>
          <w:rFonts w:asciiTheme="minorHAnsi" w:hAnsiTheme="minorHAnsi" w:cstheme="minorHAnsi"/>
          <w:i/>
          <w:sz w:val="22"/>
          <w:szCs w:val="22"/>
        </w:rPr>
      </w:pPr>
    </w:p>
    <w:p w14:paraId="03B75B3D" w14:textId="714D5BDA" w:rsidR="005A2C7E" w:rsidRPr="005A2C7E" w:rsidRDefault="005A2C7E">
      <w:pPr>
        <w:pStyle w:val="Odsekzoznamu1"/>
        <w:numPr>
          <w:ilvl w:val="0"/>
          <w:numId w:val="7"/>
        </w:numPr>
        <w:spacing w:before="240" w:after="240" w:line="276" w:lineRule="auto"/>
        <w:rPr>
          <w:ins w:id="129" w:author="Autor"/>
          <w:rFonts w:asciiTheme="minorHAnsi" w:hAnsiTheme="minorHAnsi" w:cstheme="minorHAnsi"/>
          <w:rPrChange w:id="130" w:author="Autor">
            <w:rPr>
              <w:ins w:id="131" w:author="Autor"/>
              <w:rFonts w:asciiTheme="minorHAnsi" w:hAnsiTheme="minorHAnsi" w:cstheme="minorHAnsi"/>
              <w:b/>
            </w:rPr>
          </w:rPrChange>
        </w:rPr>
        <w:pPrChange w:id="132" w:author="Autor">
          <w:pPr>
            <w:pStyle w:val="Odsekzoznamu1"/>
            <w:numPr>
              <w:ilvl w:val="1"/>
              <w:numId w:val="1"/>
            </w:numPr>
            <w:spacing w:before="240" w:after="240" w:line="276" w:lineRule="auto"/>
            <w:ind w:left="792" w:hanging="432"/>
          </w:pPr>
        </w:pPrChange>
      </w:pPr>
      <w:ins w:id="133" w:author="Autor">
        <w:r w:rsidRPr="005A2C7E">
          <w:rPr>
            <w:rFonts w:asciiTheme="minorHAnsi" w:hAnsiTheme="minorHAnsi" w:cstheme="minorHAnsi"/>
          </w:rPr>
          <w:t>o</w:t>
        </w:r>
        <w:r w:rsidRPr="005A2C7E">
          <w:rPr>
            <w:rFonts w:asciiTheme="minorHAnsi" w:hAnsiTheme="minorHAnsi" w:cstheme="minorHAnsi"/>
            <w:rPrChange w:id="134" w:author="Autor">
              <w:rPr>
                <w:rFonts w:asciiTheme="minorHAnsi" w:hAnsiTheme="minorHAnsi" w:cstheme="minorHAnsi"/>
                <w:b/>
              </w:rPr>
            </w:rPrChange>
          </w:rPr>
          <w:t>právnenosť výdavkov realizácie projektu</w:t>
        </w:r>
      </w:ins>
    </w:p>
    <w:p w14:paraId="2C33E7B0" w14:textId="77777777" w:rsidR="005A2C7E" w:rsidRPr="00F43906" w:rsidRDefault="005A2C7E" w:rsidP="005A2C7E">
      <w:pPr>
        <w:spacing w:before="120" w:after="120" w:line="240" w:lineRule="auto"/>
        <w:ind w:firstLine="360"/>
        <w:jc w:val="both"/>
        <w:rPr>
          <w:ins w:id="135" w:author="Autor"/>
          <w:rFonts w:asciiTheme="minorHAnsi" w:hAnsiTheme="minorHAnsi" w:cstheme="minorHAnsi"/>
        </w:rPr>
      </w:pPr>
      <w:ins w:id="136" w:author="Autor">
        <w:r w:rsidRPr="00F43906">
          <w:rPr>
            <w:rFonts w:asciiTheme="minorHAnsi" w:eastAsia="Times New Roman" w:hAnsiTheme="minorHAnsi" w:cstheme="minorHAnsi"/>
            <w:u w:val="single"/>
            <w:lang w:eastAsia="sk-SK"/>
          </w:rPr>
          <w:t>Podmienky oprávnenosti výdavkov:</w:t>
        </w:r>
      </w:ins>
    </w:p>
    <w:p w14:paraId="5E4C0B13" w14:textId="77777777" w:rsidR="005A2C7E" w:rsidRPr="00F43906" w:rsidRDefault="005A2C7E">
      <w:pPr>
        <w:pStyle w:val="Odsekzoznamu"/>
        <w:numPr>
          <w:ilvl w:val="0"/>
          <w:numId w:val="41"/>
        </w:numPr>
        <w:spacing w:before="120" w:after="120"/>
        <w:contextualSpacing w:val="0"/>
        <w:jc w:val="both"/>
        <w:rPr>
          <w:ins w:id="137" w:author="Autor"/>
          <w:rFonts w:asciiTheme="minorHAnsi" w:hAnsiTheme="minorHAnsi" w:cstheme="minorHAnsi"/>
          <w:color w:val="000000"/>
          <w:sz w:val="22"/>
          <w:szCs w:val="22"/>
        </w:rPr>
        <w:pPrChange w:id="138" w:author="Autor">
          <w:pPr>
            <w:pStyle w:val="Odsekzoznamu"/>
            <w:numPr>
              <w:numId w:val="7"/>
            </w:numPr>
            <w:spacing w:before="120" w:after="120"/>
            <w:ind w:hanging="360"/>
            <w:contextualSpacing w:val="0"/>
            <w:jc w:val="both"/>
          </w:pPr>
        </w:pPrChange>
      </w:pPr>
      <w:ins w:id="139" w:author="Autor">
        <w:r w:rsidRPr="00F43906">
          <w:rPr>
            <w:rFonts w:asciiTheme="minorHAnsi" w:hAnsiTheme="minorHAnsi" w:cstheme="minorHAnsi"/>
            <w:color w:val="000000"/>
            <w:sz w:val="22"/>
            <w:szCs w:val="22"/>
          </w:rPr>
          <w:t>výdavky projektu sú v súlade s oprávnenými výdavkami pre oprávnenú aktivitu na toto vyzvanie</w:t>
        </w:r>
      </w:ins>
    </w:p>
    <w:p w14:paraId="2651C453" w14:textId="77777777" w:rsidR="005A2C7E" w:rsidRPr="00F43906" w:rsidRDefault="005A2C7E" w:rsidP="005A2C7E">
      <w:pPr>
        <w:pStyle w:val="Odsekzoznamu"/>
        <w:spacing w:before="120" w:after="120"/>
        <w:contextualSpacing w:val="0"/>
        <w:rPr>
          <w:ins w:id="140" w:author="Autor"/>
          <w:rFonts w:asciiTheme="minorHAnsi" w:hAnsiTheme="minorHAnsi" w:cstheme="minorHAnsi"/>
          <w:color w:val="000000"/>
          <w:sz w:val="22"/>
          <w:szCs w:val="22"/>
        </w:rPr>
      </w:pPr>
      <w:ins w:id="141" w:author="Autor">
        <w:r w:rsidRPr="00F43906">
          <w:rPr>
            <w:rFonts w:asciiTheme="minorHAnsi" w:hAnsiTheme="minorHAnsi" w:cstheme="minorHAnsi"/>
            <w:sz w:val="22"/>
            <w:szCs w:val="22"/>
          </w:rPr>
          <w:t xml:space="preserve"> </w:t>
        </w:r>
        <w:r w:rsidRPr="00F43906">
          <w:rPr>
            <w:rFonts w:asciiTheme="minorHAnsi" w:hAnsiTheme="minorHAnsi" w:cstheme="minorHAnsi"/>
            <w:color w:val="000000"/>
            <w:sz w:val="22"/>
            <w:szCs w:val="22"/>
          </w:rPr>
          <w:t xml:space="preserve">Pre toto vyzvanie sú oprávneným typom výdavkov : </w:t>
        </w:r>
        <w:r w:rsidRPr="00F43906">
          <w:rPr>
            <w:rFonts w:asciiTheme="minorHAnsi" w:hAnsiTheme="minorHAnsi" w:cstheme="minorHAnsi"/>
            <w:b/>
            <w:color w:val="000000"/>
            <w:sz w:val="22"/>
            <w:szCs w:val="22"/>
          </w:rPr>
          <w:t>521 Mzdové výdavky</w:t>
        </w:r>
        <w:r w:rsidRPr="00F43906">
          <w:rPr>
            <w:rFonts w:asciiTheme="minorHAnsi" w:hAnsiTheme="minorHAnsi" w:cstheme="minorHAnsi"/>
            <w:color w:val="000000"/>
            <w:sz w:val="22"/>
            <w:szCs w:val="22"/>
          </w:rPr>
          <w:t xml:space="preserve">. </w:t>
        </w:r>
      </w:ins>
    </w:p>
    <w:p w14:paraId="29E577A0" w14:textId="77777777" w:rsidR="005A2C7E" w:rsidRPr="00F43906" w:rsidRDefault="005A2C7E" w:rsidP="005A2C7E">
      <w:pPr>
        <w:pStyle w:val="Odsekzoznamu"/>
        <w:spacing w:before="120" w:after="120"/>
        <w:contextualSpacing w:val="0"/>
        <w:jc w:val="both"/>
        <w:rPr>
          <w:ins w:id="142" w:author="Autor"/>
          <w:rFonts w:asciiTheme="minorHAnsi" w:hAnsiTheme="minorHAnsi" w:cstheme="minorHAnsi"/>
          <w:color w:val="000000"/>
          <w:sz w:val="22"/>
          <w:szCs w:val="22"/>
        </w:rPr>
      </w:pPr>
      <w:ins w:id="143" w:author="Autor">
        <w:r w:rsidRPr="00F43906">
          <w:rPr>
            <w:rFonts w:asciiTheme="minorHAnsi" w:hAnsiTheme="minorHAnsi" w:cstheme="minorHAnsi"/>
            <w:sz w:val="22"/>
            <w:szCs w:val="22"/>
          </w:rPr>
          <w:t xml:space="preserve">Výdavky projektu musia byť v súlade s podmienkami oprávnenosti podrobne definovanými v dokumentoch: </w:t>
        </w:r>
      </w:ins>
    </w:p>
    <w:p w14:paraId="632AF5F0" w14:textId="77777777" w:rsidR="005A2C7E" w:rsidRPr="00F43906" w:rsidRDefault="005A2C7E" w:rsidP="005A2C7E">
      <w:pPr>
        <w:pStyle w:val="Odsekzoznamu"/>
        <w:numPr>
          <w:ilvl w:val="1"/>
          <w:numId w:val="7"/>
        </w:numPr>
        <w:spacing w:before="120" w:after="120"/>
        <w:ind w:left="1134" w:hanging="425"/>
        <w:jc w:val="both"/>
        <w:rPr>
          <w:ins w:id="144" w:author="Autor"/>
          <w:rFonts w:asciiTheme="minorHAnsi" w:hAnsiTheme="minorHAnsi" w:cstheme="minorHAnsi"/>
          <w:sz w:val="22"/>
          <w:szCs w:val="22"/>
        </w:rPr>
      </w:pPr>
      <w:ins w:id="145" w:author="Autor">
        <w:r w:rsidRPr="00F43906">
          <w:rPr>
            <w:rFonts w:asciiTheme="minorHAnsi" w:hAnsiTheme="minorHAnsi" w:cstheme="minorHAnsi"/>
            <w:sz w:val="22"/>
            <w:szCs w:val="22"/>
          </w:rPr>
          <w:t>Príručka oprávnenosti výdavkov pre projekty operačného programu Technická pomoc 2014 - 2020  (</w:t>
        </w:r>
        <w:r>
          <w:fldChar w:fldCharType="begin"/>
        </w:r>
        <w:r>
          <w:instrText xml:space="preserve"> HYPERLINK "http://www.optp.vlada.gov.sk/ine-dokumenty/" </w:instrText>
        </w:r>
        <w:r>
          <w:fldChar w:fldCharType="separate"/>
        </w:r>
        <w:r w:rsidRPr="00F43906">
          <w:rPr>
            <w:rStyle w:val="Hypertextovprepojenie"/>
            <w:rFonts w:asciiTheme="minorHAnsi" w:hAnsiTheme="minorHAnsi" w:cstheme="minorHAnsi"/>
            <w:sz w:val="22"/>
            <w:szCs w:val="22"/>
          </w:rPr>
          <w:t>http://www.optp.vlada.gov.sk/ine-dokumenty/</w:t>
        </w:r>
        <w:r>
          <w:rPr>
            <w:rStyle w:val="Hypertextovprepojenie"/>
            <w:rFonts w:asciiTheme="minorHAnsi" w:hAnsiTheme="minorHAnsi" w:cstheme="minorHAnsi"/>
            <w:sz w:val="22"/>
            <w:szCs w:val="22"/>
          </w:rPr>
          <w:fldChar w:fldCharType="end"/>
        </w:r>
        <w:r w:rsidRPr="00F43906">
          <w:rPr>
            <w:rFonts w:asciiTheme="minorHAnsi" w:hAnsiTheme="minorHAnsi" w:cstheme="minorHAnsi"/>
            <w:sz w:val="22"/>
            <w:szCs w:val="22"/>
          </w:rPr>
          <w:t>);</w:t>
        </w:r>
      </w:ins>
    </w:p>
    <w:p w14:paraId="0229D69A" w14:textId="77777777" w:rsidR="005A2C7E" w:rsidRPr="00F43906" w:rsidRDefault="005A2C7E" w:rsidP="005A2C7E">
      <w:pPr>
        <w:pStyle w:val="Odsekzoznamu"/>
        <w:numPr>
          <w:ilvl w:val="1"/>
          <w:numId w:val="7"/>
        </w:numPr>
        <w:spacing w:before="120" w:after="120"/>
        <w:ind w:left="1134" w:hanging="425"/>
        <w:jc w:val="both"/>
        <w:rPr>
          <w:ins w:id="146" w:author="Autor"/>
          <w:rFonts w:asciiTheme="minorHAnsi" w:hAnsiTheme="minorHAnsi" w:cstheme="minorHAnsi"/>
          <w:sz w:val="22"/>
          <w:szCs w:val="22"/>
        </w:rPr>
      </w:pPr>
      <w:ins w:id="147" w:author="Autor">
        <w:r w:rsidRPr="00F43906">
          <w:rPr>
            <w:rFonts w:asciiTheme="minorHAnsi" w:hAnsiTheme="minorHAnsi" w:cstheme="minorHAnsi"/>
            <w:sz w:val="22"/>
            <w:szCs w:val="22"/>
          </w:rPr>
          <w:t>Príručka pre prijímateľa pre projekty operačného programu Technická pomoc 2014 - 2020  (</w:t>
        </w:r>
        <w:r>
          <w:fldChar w:fldCharType="begin"/>
        </w:r>
        <w:r>
          <w:instrText xml:space="preserve"> HYPERLINK "http://www.optp.vlada.gov.sk/ine-dokumenty/" </w:instrText>
        </w:r>
        <w:r>
          <w:fldChar w:fldCharType="separate"/>
        </w:r>
        <w:r w:rsidRPr="00F43906">
          <w:rPr>
            <w:rStyle w:val="Hypertextovprepojenie"/>
            <w:rFonts w:asciiTheme="minorHAnsi" w:hAnsiTheme="minorHAnsi" w:cstheme="minorHAnsi"/>
            <w:sz w:val="22"/>
            <w:szCs w:val="22"/>
          </w:rPr>
          <w:t>http://www.optp.vlada.gov.sk/ine-dokumenty/</w:t>
        </w:r>
        <w:r>
          <w:rPr>
            <w:rStyle w:val="Hypertextovprepojenie"/>
            <w:rFonts w:asciiTheme="minorHAnsi" w:hAnsiTheme="minorHAnsi" w:cstheme="minorHAnsi"/>
            <w:sz w:val="22"/>
            <w:szCs w:val="22"/>
          </w:rPr>
          <w:fldChar w:fldCharType="end"/>
        </w:r>
        <w:r w:rsidRPr="00F43906">
          <w:rPr>
            <w:rFonts w:asciiTheme="minorHAnsi" w:hAnsiTheme="minorHAnsi" w:cstheme="minorHAnsi"/>
            <w:sz w:val="22"/>
            <w:szCs w:val="22"/>
          </w:rPr>
          <w:t>);</w:t>
        </w:r>
      </w:ins>
    </w:p>
    <w:p w14:paraId="1A1A8054" w14:textId="77777777" w:rsidR="005A2C7E" w:rsidRPr="00F43906" w:rsidRDefault="005A2C7E" w:rsidP="005A2C7E">
      <w:pPr>
        <w:pStyle w:val="Odsekzoznamu"/>
        <w:numPr>
          <w:ilvl w:val="1"/>
          <w:numId w:val="7"/>
        </w:numPr>
        <w:spacing w:before="120" w:after="120"/>
        <w:ind w:left="1134" w:hanging="425"/>
        <w:jc w:val="both"/>
        <w:rPr>
          <w:ins w:id="148" w:author="Autor"/>
          <w:rFonts w:asciiTheme="minorHAnsi" w:hAnsiTheme="minorHAnsi" w:cstheme="minorHAnsi"/>
          <w:sz w:val="22"/>
          <w:szCs w:val="22"/>
        </w:rPr>
      </w:pPr>
      <w:ins w:id="149" w:author="Autor">
        <w:r w:rsidRPr="00F43906">
          <w:rPr>
            <w:rFonts w:asciiTheme="minorHAnsi" w:hAnsiTheme="minorHAnsi" w:cstheme="minorHAnsi"/>
            <w:sz w:val="22"/>
            <w:szCs w:val="22"/>
          </w:rPr>
          <w:t>Operačný program Technická pomoc pre programové obdobie 2014-2020 (</w:t>
        </w:r>
        <w:r>
          <w:fldChar w:fldCharType="begin"/>
        </w:r>
        <w:r>
          <w:instrText xml:space="preserve"> HYPERLINK "http://www.optp.vlada.gov.sk/programovy-dokument/" </w:instrText>
        </w:r>
        <w:r>
          <w:fldChar w:fldCharType="separate"/>
        </w:r>
        <w:r w:rsidRPr="00F43906">
          <w:rPr>
            <w:rStyle w:val="Hypertextovprepojenie"/>
            <w:rFonts w:asciiTheme="minorHAnsi" w:hAnsiTheme="minorHAnsi" w:cstheme="minorHAnsi"/>
            <w:sz w:val="22"/>
            <w:szCs w:val="22"/>
          </w:rPr>
          <w:t>http://www.optp.vlada.gov.sk/programovy-dokument/</w:t>
        </w:r>
        <w:r>
          <w:rPr>
            <w:rStyle w:val="Hypertextovprepojenie"/>
            <w:rFonts w:asciiTheme="minorHAnsi" w:hAnsiTheme="minorHAnsi" w:cstheme="minorHAnsi"/>
            <w:sz w:val="22"/>
            <w:szCs w:val="22"/>
          </w:rPr>
          <w:fldChar w:fldCharType="end"/>
        </w:r>
        <w:r w:rsidRPr="00F43906">
          <w:rPr>
            <w:rFonts w:asciiTheme="minorHAnsi" w:hAnsiTheme="minorHAnsi" w:cstheme="minorHAnsi"/>
            <w:color w:val="000000"/>
            <w:sz w:val="22"/>
            <w:szCs w:val="22"/>
          </w:rPr>
          <w:t>)</w:t>
        </w:r>
        <w:r w:rsidRPr="00F43906">
          <w:rPr>
            <w:rFonts w:asciiTheme="minorHAnsi" w:hAnsiTheme="minorHAnsi" w:cstheme="minorHAnsi"/>
            <w:sz w:val="22"/>
            <w:szCs w:val="22"/>
          </w:rPr>
          <w:t>;</w:t>
        </w:r>
      </w:ins>
    </w:p>
    <w:p w14:paraId="05B9DAB5" w14:textId="77777777" w:rsidR="005A2C7E" w:rsidRPr="00F43906" w:rsidRDefault="005A2C7E" w:rsidP="005A2C7E">
      <w:pPr>
        <w:pStyle w:val="Odsekzoznamu"/>
        <w:numPr>
          <w:ilvl w:val="1"/>
          <w:numId w:val="7"/>
        </w:numPr>
        <w:spacing w:before="120" w:after="120"/>
        <w:ind w:left="1134" w:hanging="425"/>
        <w:jc w:val="both"/>
        <w:rPr>
          <w:ins w:id="150" w:author="Autor"/>
          <w:rFonts w:asciiTheme="minorHAnsi" w:hAnsiTheme="minorHAnsi" w:cstheme="minorHAnsi"/>
          <w:sz w:val="22"/>
          <w:szCs w:val="22"/>
        </w:rPr>
      </w:pPr>
      <w:ins w:id="151" w:author="Autor">
        <w:r w:rsidRPr="00F43906">
          <w:rPr>
            <w:rFonts w:asciiTheme="minorHAnsi" w:hAnsiTheme="minorHAnsi" w:cstheme="minorHAnsi"/>
            <w:sz w:val="22"/>
            <w:szCs w:val="22"/>
          </w:rPr>
          <w:t>Metodický pokyn CKO č. 6 k pravidlám oprávnenosti pre najčastejšie sa vyskytujúce skupiny výdavkov  (</w:t>
        </w:r>
        <w:r>
          <w:fldChar w:fldCharType="begin"/>
        </w:r>
        <w:r>
          <w:instrText xml:space="preserve"> HYPERLINK "http://www.partnerskadohoda.gov.sk/metodicke-pokyny-cko-a-uv-sr/" </w:instrText>
        </w:r>
        <w:r>
          <w:fldChar w:fldCharType="separate"/>
        </w:r>
        <w:r w:rsidRPr="0042088A">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sidRPr="00F43906">
          <w:rPr>
            <w:rFonts w:asciiTheme="minorHAnsi" w:hAnsiTheme="minorHAnsi" w:cstheme="minorHAnsi"/>
            <w:sz w:val="22"/>
            <w:szCs w:val="22"/>
          </w:rPr>
          <w:t>);</w:t>
        </w:r>
      </w:ins>
    </w:p>
    <w:p w14:paraId="4608011C" w14:textId="77777777" w:rsidR="005A2C7E" w:rsidRPr="00F43906" w:rsidRDefault="005A2C7E" w:rsidP="005A2C7E">
      <w:pPr>
        <w:pStyle w:val="Odsekzoznamu"/>
        <w:numPr>
          <w:ilvl w:val="1"/>
          <w:numId w:val="7"/>
        </w:numPr>
        <w:spacing w:before="120" w:after="120"/>
        <w:ind w:left="1134" w:hanging="425"/>
        <w:jc w:val="both"/>
        <w:rPr>
          <w:ins w:id="152" w:author="Autor"/>
          <w:rFonts w:asciiTheme="minorHAnsi" w:hAnsiTheme="minorHAnsi" w:cstheme="minorHAnsi"/>
          <w:sz w:val="22"/>
          <w:szCs w:val="22"/>
        </w:rPr>
      </w:pPr>
      <w:ins w:id="153" w:author="Autor">
        <w:r w:rsidRPr="00F43906">
          <w:rPr>
            <w:rFonts w:asciiTheme="minorHAnsi" w:hAnsiTheme="minorHAnsi" w:cstheme="minorHAnsi"/>
            <w:sz w:val="22"/>
            <w:szCs w:val="22"/>
          </w:rPr>
          <w:t xml:space="preserve">Metodický pokyn CKO č. 18 k overovaniu hospodárnosti výdavkov na programové obdobie 2014-2020 </w:t>
        </w:r>
        <w:r w:rsidRPr="00F43906">
          <w:rPr>
            <w:rStyle w:val="Hypertextovprepojenie"/>
            <w:rFonts w:asciiTheme="minorHAnsi" w:hAnsiTheme="minorHAnsi" w:cstheme="minorHAnsi"/>
            <w:sz w:val="22"/>
            <w:szCs w:val="22"/>
          </w:rPr>
          <w:t xml:space="preserve"> </w:t>
        </w:r>
        <w:r w:rsidRPr="00F43906">
          <w:rPr>
            <w:rFonts w:asciiTheme="minorHAnsi" w:hAnsiTheme="minorHAnsi" w:cstheme="minorHAnsi"/>
            <w:sz w:val="22"/>
            <w:szCs w:val="22"/>
          </w:rPr>
          <w:t>(</w:t>
        </w:r>
        <w:r>
          <w:fldChar w:fldCharType="begin"/>
        </w:r>
        <w:r>
          <w:instrText xml:space="preserve"> HYPERLINK "http://www.partnerskadohoda.gov.sk/metodicke-pokyny-cko-a-uv-sr/" </w:instrText>
        </w:r>
        <w:r>
          <w:fldChar w:fldCharType="separate"/>
        </w:r>
        <w:r w:rsidRPr="00331E17">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sidRPr="00F43906">
          <w:rPr>
            <w:rStyle w:val="Hypertextovprepojenie"/>
            <w:rFonts w:asciiTheme="minorHAnsi" w:hAnsiTheme="minorHAnsi" w:cstheme="minorHAnsi"/>
            <w:sz w:val="22"/>
            <w:szCs w:val="22"/>
          </w:rPr>
          <w:t>);</w:t>
        </w:r>
      </w:ins>
    </w:p>
    <w:p w14:paraId="3C1F6138" w14:textId="77777777" w:rsidR="005A2C7E" w:rsidRPr="00F43906" w:rsidRDefault="005A2C7E" w:rsidP="005A2C7E">
      <w:pPr>
        <w:pStyle w:val="Odsekzoznamu"/>
        <w:numPr>
          <w:ilvl w:val="1"/>
          <w:numId w:val="7"/>
        </w:numPr>
        <w:spacing w:before="120" w:after="120"/>
        <w:ind w:left="1134" w:hanging="425"/>
        <w:contextualSpacing w:val="0"/>
        <w:jc w:val="both"/>
        <w:rPr>
          <w:ins w:id="154" w:author="Autor"/>
          <w:rFonts w:asciiTheme="minorHAnsi" w:hAnsiTheme="minorHAnsi" w:cstheme="minorHAnsi"/>
          <w:color w:val="000000"/>
          <w:sz w:val="22"/>
          <w:szCs w:val="22"/>
        </w:rPr>
      </w:pPr>
      <w:ins w:id="155" w:author="Autor">
        <w:r w:rsidRPr="00F43906">
          <w:rPr>
            <w:rFonts w:asciiTheme="minorHAnsi" w:hAnsiTheme="minorHAnsi" w:cstheme="minorHAnsi"/>
            <w:color w:val="000000"/>
            <w:sz w:val="22"/>
            <w:szCs w:val="22"/>
          </w:rPr>
          <w:t>Zákony a nariadenia, na ktoré sa uvedené dokumenty odvolávajú.</w:t>
        </w:r>
      </w:ins>
    </w:p>
    <w:p w14:paraId="1AE17737" w14:textId="77777777" w:rsidR="005A2C7E" w:rsidRDefault="005A2C7E" w:rsidP="005A2C7E">
      <w:pPr>
        <w:pStyle w:val="Odsekzoznamu"/>
        <w:spacing w:before="120" w:after="120"/>
        <w:ind w:left="709"/>
        <w:contextualSpacing w:val="0"/>
        <w:jc w:val="both"/>
        <w:rPr>
          <w:ins w:id="156" w:author="Autor"/>
          <w:rFonts w:asciiTheme="minorHAnsi" w:hAnsiTheme="minorHAnsi" w:cstheme="minorHAnsi"/>
          <w:i/>
          <w:sz w:val="22"/>
          <w:szCs w:val="22"/>
        </w:rPr>
      </w:pPr>
      <w:ins w:id="157" w:author="Auto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ins>
    </w:p>
    <w:p w14:paraId="56A73299" w14:textId="77777777" w:rsidR="005A2C7E" w:rsidRPr="00F43906" w:rsidRDefault="005A2C7E" w:rsidP="005A2C7E">
      <w:pPr>
        <w:pStyle w:val="Odsekzoznamu"/>
        <w:spacing w:before="120" w:after="120"/>
        <w:ind w:left="1440"/>
        <w:contextualSpacing w:val="0"/>
        <w:rPr>
          <w:ins w:id="158" w:author="Autor"/>
          <w:rFonts w:asciiTheme="minorHAnsi" w:hAnsiTheme="minorHAnsi" w:cstheme="minorHAnsi"/>
          <w:color w:val="000000"/>
          <w:sz w:val="22"/>
          <w:szCs w:val="22"/>
        </w:rPr>
      </w:pPr>
    </w:p>
    <w:p w14:paraId="674D0B92" w14:textId="77777777" w:rsidR="005A2C7E" w:rsidRPr="00F43906" w:rsidRDefault="005A2C7E">
      <w:pPr>
        <w:pStyle w:val="Odsekzoznamu"/>
        <w:numPr>
          <w:ilvl w:val="0"/>
          <w:numId w:val="42"/>
        </w:numPr>
        <w:spacing w:before="120" w:after="120"/>
        <w:contextualSpacing w:val="0"/>
        <w:rPr>
          <w:ins w:id="159" w:author="Autor"/>
          <w:rFonts w:asciiTheme="minorHAnsi" w:hAnsiTheme="minorHAnsi" w:cstheme="minorHAnsi"/>
          <w:color w:val="000000"/>
          <w:sz w:val="22"/>
          <w:szCs w:val="22"/>
        </w:rPr>
        <w:pPrChange w:id="160" w:author="Autor">
          <w:pPr>
            <w:pStyle w:val="Odsekzoznamu"/>
            <w:numPr>
              <w:numId w:val="7"/>
            </w:numPr>
            <w:spacing w:before="120" w:after="120"/>
            <w:ind w:hanging="360"/>
            <w:contextualSpacing w:val="0"/>
          </w:pPr>
        </w:pPrChange>
      </w:pPr>
      <w:ins w:id="161" w:author="Autor">
        <w:r w:rsidRPr="00F43906">
          <w:rPr>
            <w:rFonts w:asciiTheme="minorHAnsi" w:hAnsiTheme="minorHAnsi" w:cstheme="minorHAnsi"/>
            <w:color w:val="000000"/>
            <w:sz w:val="22"/>
            <w:szCs w:val="22"/>
          </w:rPr>
          <w:t>časová oprávnenosť výdavkov</w:t>
        </w:r>
      </w:ins>
    </w:p>
    <w:p w14:paraId="11C1C0C6" w14:textId="77777777" w:rsidR="005A2C7E" w:rsidRPr="00F43906" w:rsidRDefault="005A2C7E" w:rsidP="005A2C7E">
      <w:pPr>
        <w:pStyle w:val="Odsekzoznamu"/>
        <w:spacing w:before="120" w:after="120"/>
        <w:contextualSpacing w:val="0"/>
        <w:jc w:val="both"/>
        <w:rPr>
          <w:ins w:id="162" w:author="Autor"/>
          <w:rFonts w:asciiTheme="minorHAnsi" w:hAnsiTheme="minorHAnsi" w:cstheme="minorHAnsi"/>
          <w:color w:val="000000"/>
          <w:sz w:val="22"/>
          <w:szCs w:val="22"/>
        </w:rPr>
      </w:pPr>
      <w:ins w:id="163" w:author="Autor">
        <w:r w:rsidRPr="00F43906">
          <w:rPr>
            <w:rFonts w:asciiTheme="minorHAnsi" w:hAnsiTheme="minorHAnsi" w:cstheme="minorHAnsi"/>
            <w:color w:val="000000"/>
            <w:sz w:val="22"/>
            <w:szCs w:val="22"/>
          </w:rPr>
          <w:t xml:space="preserve">Časová oprávnenosť výdavkov v rámci OP TP je stanovená </w:t>
        </w:r>
        <w:r w:rsidRPr="00BA4CEE">
          <w:rPr>
            <w:rFonts w:asciiTheme="minorHAnsi" w:hAnsiTheme="minorHAnsi" w:cstheme="minorHAnsi"/>
            <w:b/>
            <w:color w:val="000000"/>
            <w:sz w:val="22"/>
            <w:szCs w:val="22"/>
          </w:rPr>
          <w:t>od 01. 01. 2014</w:t>
        </w:r>
        <w:r w:rsidRPr="005F6426">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BA4CEE">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Dátum nadobudnutia účinnosti zmluvy o poskytnutí NFP (resp. rozhodnutia o schválení žiadosti o NFP, ak je RO OP TP a prijímateľ tá istá osoba) nemá vplyv na počiatočný dátum oprávnenosti výdavkov.</w:t>
        </w:r>
      </w:ins>
    </w:p>
    <w:p w14:paraId="510D3283" w14:textId="77777777" w:rsidR="005A2C7E" w:rsidRPr="00F43906" w:rsidRDefault="005A2C7E" w:rsidP="005A2C7E">
      <w:pPr>
        <w:pStyle w:val="Odsekzoznamu"/>
        <w:spacing w:before="120" w:after="120"/>
        <w:contextualSpacing w:val="0"/>
        <w:jc w:val="both"/>
        <w:rPr>
          <w:ins w:id="164" w:author="Autor"/>
          <w:rFonts w:asciiTheme="minorHAnsi" w:hAnsiTheme="minorHAnsi" w:cstheme="minorHAnsi"/>
          <w:color w:val="000000"/>
          <w:sz w:val="22"/>
          <w:szCs w:val="22"/>
        </w:rPr>
      </w:pPr>
      <w:ins w:id="165" w:author="Autor">
        <w:r w:rsidRPr="00F43906">
          <w:rPr>
            <w:rFonts w:asciiTheme="minorHAnsi" w:hAnsiTheme="minorHAnsi" w:cstheme="minorHAnsi"/>
            <w:i/>
            <w:sz w:val="22"/>
            <w:szCs w:val="22"/>
          </w:rPr>
          <w:t>(</w:t>
        </w: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BA4CEE">
          <w:rPr>
            <w:rFonts w:asciiTheme="minorHAnsi" w:hAnsiTheme="minorHAnsi" w:cstheme="minorHAnsi"/>
            <w:i/>
            <w:sz w:val="22"/>
            <w:szCs w:val="22"/>
          </w:rPr>
          <w:t>)</w:t>
        </w:r>
      </w:ins>
    </w:p>
    <w:p w14:paraId="30C4A0F2" w14:textId="77777777" w:rsidR="005A2C7E" w:rsidRDefault="005A2C7E" w:rsidP="00E5128F">
      <w:pPr>
        <w:pStyle w:val="Odsekzoznamu"/>
        <w:spacing w:before="120" w:after="120"/>
        <w:ind w:left="567" w:firstLine="1"/>
        <w:contextualSpacing w:val="0"/>
        <w:jc w:val="both"/>
        <w:rPr>
          <w:rFonts w:asciiTheme="minorHAnsi" w:hAnsiTheme="minorHAnsi" w:cstheme="minorHAnsi"/>
          <w:i/>
          <w:sz w:val="22"/>
          <w:szCs w:val="22"/>
        </w:rPr>
      </w:pPr>
    </w:p>
    <w:p w14:paraId="0AFF4E46" w14:textId="77777777" w:rsidR="00E5128F" w:rsidRDefault="00E5128F">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t>Overovanie podmienok poskytnutia príspevku a ďalšie informácie k vyzvaniu</w:t>
      </w:r>
    </w:p>
    <w:p w14:paraId="581FA9B9" w14:textId="77777777" w:rsidR="003C2776" w:rsidRDefault="002777A8"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4BD56A6E" w14:textId="77777777" w:rsidR="00AC293D" w:rsidRPr="00F43906" w:rsidRDefault="00AC293D" w:rsidP="00AC293D">
      <w:pPr>
        <w:spacing w:before="120" w:after="120" w:line="240" w:lineRule="auto"/>
        <w:ind w:firstLine="357"/>
        <w:jc w:val="both"/>
        <w:rPr>
          <w:rFonts w:asciiTheme="minorHAnsi" w:hAnsiTheme="minorHAnsi" w:cstheme="minorHAnsi"/>
        </w:rPr>
      </w:pPr>
    </w:p>
    <w:p w14:paraId="51BEF486" w14:textId="77777777" w:rsidR="00B13786" w:rsidRPr="00F43906" w:rsidRDefault="00B13786"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11A17F32"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má možnosť </w:t>
      </w:r>
      <w:r w:rsidRPr="00F43906">
        <w:rPr>
          <w:rFonts w:asciiTheme="minorHAnsi" w:hAnsiTheme="minorHAnsi" w:cstheme="minorHAnsi"/>
          <w:b/>
        </w:rPr>
        <w:t>ex-ante overenia</w:t>
      </w:r>
      <w:r w:rsidRPr="00F43906">
        <w:rPr>
          <w:rFonts w:asciiTheme="minorHAnsi" w:hAnsiTheme="minorHAnsi" w:cstheme="minorHAnsi"/>
        </w:rPr>
        <w:t xml:space="preserve"> splnenia podmienok poskytnutia príspevku v príslušných elektronických verejných registroch, resp. v ITMS2014+</w:t>
      </w:r>
      <w:r w:rsidR="00593491">
        <w:rPr>
          <w:rStyle w:val="Odkaznapoznmkupodiarou"/>
          <w:bCs/>
          <w:iCs/>
        </w:rPr>
        <w:footnoteReference w:id="2"/>
      </w:r>
      <w:r w:rsidRPr="00F43906">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 xml:space="preserve">RO OP TP </w:t>
      </w:r>
      <w:r w:rsidRPr="00F43906">
        <w:rPr>
          <w:rFonts w:asciiTheme="minorHAnsi" w:hAnsiTheme="minorHAnsi" w:cstheme="minorHAnsi"/>
        </w:rPr>
        <w:t>žiadateľa v rámci konania o ŽoNFP rovnako elektronicky, do elektronickej schránky žiadateľa.</w:t>
      </w:r>
    </w:p>
    <w:p w14:paraId="0792BA4F" w14:textId="0F9F52F5"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akýchkoľvek pochybností môže RO OP TP vyzvať žiadateľa na preukázanie splnenia podmienky poskytnutia príspevku, pričom v prípade nepreukázania </w:t>
      </w:r>
      <w:ins w:id="166" w:author="Autor">
        <w:r w:rsidR="0071386F">
          <w:rPr>
            <w:rFonts w:asciiTheme="minorHAnsi" w:hAnsiTheme="minorHAnsi" w:cstheme="minorHAnsi"/>
          </w:rPr>
          <w:t xml:space="preserve">splnenia </w:t>
        </w:r>
      </w:ins>
      <w:r w:rsidRPr="00F43906">
        <w:rPr>
          <w:rFonts w:asciiTheme="minorHAnsi" w:hAnsiTheme="minorHAnsi" w:cstheme="minorHAnsi"/>
        </w:rPr>
        <w:t>podmienky zo strany žiadateľa rozhodne o zastavení konania o ŽoNFP.</w:t>
      </w:r>
    </w:p>
    <w:p w14:paraId="23021A27"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zuje žiadateľ najmä vložením ske</w:t>
      </w:r>
      <w:r w:rsidRPr="00F43906">
        <w:rPr>
          <w:rFonts w:asciiTheme="minorHAnsi" w:hAnsiTheme="minorHAnsi" w:cstheme="minorHAnsi"/>
        </w:rPr>
        <w:t>nu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3"/>
      </w:r>
      <w:r w:rsidRPr="00F43906">
        <w:rPr>
          <w:rFonts w:asciiTheme="minorHAnsi" w:hAnsiTheme="minorHAnsi" w:cstheme="minorHAnsi"/>
        </w:rPr>
        <w:t>, ak ho vypracúva žiadateľ sám a nie je potrebné, aby bol úradne osvedčený/podpísaný, napr. rtf a pod.) do ITMS2014+ ako prílohu ŽoNFP.</w:t>
      </w:r>
    </w:p>
    <w:p w14:paraId="22B21F83" w14:textId="3D0B73D6" w:rsidR="00065C12"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r w:rsidRPr="00F43906">
        <w:rPr>
          <w:rFonts w:asciiTheme="minorHAnsi" w:hAnsiTheme="minorHAnsi" w:cstheme="minorHAnsi"/>
        </w:rPr>
        <w:t>e-Governmente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ŽoNFP.</w:t>
      </w:r>
    </w:p>
    <w:p w14:paraId="266FBA29" w14:textId="77777777" w:rsidR="00C73051" w:rsidRPr="00F43906" w:rsidRDefault="00C73051" w:rsidP="00AC293D">
      <w:pPr>
        <w:spacing w:before="120" w:after="120" w:line="240" w:lineRule="auto"/>
        <w:ind w:firstLine="360"/>
        <w:jc w:val="both"/>
        <w:rPr>
          <w:rFonts w:asciiTheme="minorHAnsi" w:hAnsiTheme="minorHAnsi" w:cstheme="minorHAnsi"/>
          <w:b/>
          <w:u w:val="single"/>
        </w:rPr>
      </w:pPr>
    </w:p>
    <w:p w14:paraId="25AC108F" w14:textId="4FC69B9F" w:rsidR="00E5128F" w:rsidRDefault="0064229B" w:rsidP="00E5128F">
      <w:pPr>
        <w:spacing w:before="12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0C7A7A1E" w:rsidR="0064229B" w:rsidRPr="00F43906" w:rsidRDefault="0064229B" w:rsidP="00E5128F">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základných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Konanie o žiadosti o NFP sa začína doručením žiadosti o NFP žiadateľom. Žiadateľ doručuje ŽoNFP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ŽoNFP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40A7232C" w14:textId="43D94DCE" w:rsidR="0064229B" w:rsidRDefault="0064229B" w:rsidP="00AC293D">
      <w:pPr>
        <w:spacing w:before="120" w:after="120" w:line="240" w:lineRule="auto"/>
        <w:ind w:firstLine="360"/>
        <w:jc w:val="both"/>
        <w:rPr>
          <w:ins w:id="167" w:author="Autor"/>
          <w:rFonts w:asciiTheme="minorHAnsi" w:hAnsiTheme="minorHAnsi" w:cstheme="minorHAnsi"/>
        </w:rPr>
      </w:pPr>
      <w:r w:rsidRPr="00F43906">
        <w:rPr>
          <w:rFonts w:asciiTheme="minorHAnsi" w:hAnsiTheme="minorHAnsi" w:cstheme="minorHAnsi"/>
        </w:rPr>
        <w:t xml:space="preserve">V prípade, ak na základe </w:t>
      </w:r>
      <w:del w:id="168" w:author="Autor">
        <w:r w:rsidRPr="00F43906" w:rsidDel="00982196">
          <w:rPr>
            <w:rFonts w:asciiTheme="minorHAnsi" w:hAnsiTheme="minorHAnsi" w:cstheme="minorHAnsi"/>
          </w:rPr>
          <w:delText xml:space="preserve">preskúmania </w:delText>
        </w:r>
      </w:del>
      <w:ins w:id="169" w:author="Autor">
        <w:r w:rsidR="00982196">
          <w:rPr>
            <w:rFonts w:asciiTheme="minorHAnsi" w:hAnsiTheme="minorHAnsi" w:cstheme="minorHAnsi"/>
          </w:rPr>
          <w:t>overenia</w:t>
        </w:r>
        <w:r w:rsidR="00982196" w:rsidRPr="00F43906">
          <w:rPr>
            <w:rFonts w:asciiTheme="minorHAnsi" w:hAnsiTheme="minorHAnsi" w:cstheme="minorHAnsi"/>
          </w:rPr>
          <w:t xml:space="preserve"> </w:t>
        </w:r>
      </w:ins>
      <w:r w:rsidRPr="00F43906">
        <w:rPr>
          <w:rFonts w:asciiTheme="minorHAnsi" w:hAnsiTheme="minorHAnsi" w:cstheme="minorHAnsi"/>
        </w:rPr>
        <w:t>ŽoNFP a jej príloh vzniknú pochybnosti o pravdivosti alebo úpln</w:t>
      </w:r>
      <w:r w:rsidR="00733D06" w:rsidRPr="00F43906">
        <w:rPr>
          <w:rFonts w:asciiTheme="minorHAnsi" w:hAnsiTheme="minorHAnsi" w:cstheme="minorHAnsi"/>
        </w:rPr>
        <w:t xml:space="preserve">osti ŽoNFP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ŽoNFP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r w:rsidR="00EB5582" w:rsidRPr="00F43906">
        <w:rPr>
          <w:rFonts w:asciiTheme="minorHAnsi" w:hAnsiTheme="minorHAnsi" w:cstheme="minorHAnsi"/>
        </w:rPr>
        <w:t xml:space="preserve">ŽoNFP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5 pracovných dní. </w:t>
      </w:r>
    </w:p>
    <w:p w14:paraId="028ABFC4" w14:textId="0B7B294D" w:rsidR="00982196" w:rsidRPr="00F43906" w:rsidRDefault="00982196" w:rsidP="00AC293D">
      <w:pPr>
        <w:spacing w:before="120" w:after="120" w:line="240" w:lineRule="auto"/>
        <w:ind w:firstLine="360"/>
        <w:jc w:val="both"/>
        <w:rPr>
          <w:rFonts w:asciiTheme="minorHAnsi" w:hAnsiTheme="minorHAnsi" w:cstheme="minorHAnsi"/>
        </w:rPr>
      </w:pPr>
      <w:ins w:id="170" w:author="Auto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ins>
    </w:p>
    <w:p w14:paraId="66FD382F" w14:textId="77777777" w:rsidR="0064229B"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4C499DFD" w14:textId="60CA8C27" w:rsidR="00E91588" w:rsidRPr="007426DF"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 xml:space="preserve">v prípade </w:t>
      </w:r>
      <w:ins w:id="171" w:author="Autor">
        <w:r w:rsidR="00982196">
          <w:rPr>
            <w:rFonts w:asciiTheme="minorHAnsi" w:hAnsiTheme="minorHAnsi" w:cstheme="minorHAnsi"/>
            <w:sz w:val="22"/>
            <w:szCs w:val="22"/>
          </w:rPr>
          <w:t>nedoplnenia žiadnych náležitostí, v prípade</w:t>
        </w:r>
        <w:r w:rsidR="00982196" w:rsidRPr="00FF6B77">
          <w:rPr>
            <w:rFonts w:asciiTheme="minorHAnsi" w:hAnsiTheme="minorHAnsi" w:cstheme="minorHAnsi"/>
            <w:sz w:val="22"/>
            <w:szCs w:val="22"/>
          </w:rPr>
          <w:t xml:space="preserve"> </w:t>
        </w:r>
        <w:r w:rsidR="00982196">
          <w:rPr>
            <w:rFonts w:asciiTheme="minorHAnsi" w:hAnsiTheme="minorHAnsi" w:cstheme="minorHAnsi"/>
            <w:sz w:val="22"/>
            <w:szCs w:val="22"/>
          </w:rPr>
          <w:t xml:space="preserve"> </w:t>
        </w:r>
      </w:ins>
      <w:r w:rsidRPr="00FF6B77">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Pr>
          <w:rFonts w:asciiTheme="minorHAnsi" w:hAnsiTheme="minorHAnsi" w:cstheme="minorHAnsi"/>
          <w:sz w:val="22"/>
          <w:szCs w:val="22"/>
        </w:rPr>
        <w:t xml:space="preserve"> RO OP TP </w:t>
      </w:r>
      <w:r w:rsidR="0064229B" w:rsidRPr="00F43906">
        <w:rPr>
          <w:rFonts w:asciiTheme="minorHAnsi" w:hAnsiTheme="minorHAnsi" w:cstheme="minorHAnsi"/>
          <w:sz w:val="22"/>
          <w:szCs w:val="22"/>
        </w:rPr>
        <w:t>zastaví konanie o</w:t>
      </w:r>
      <w:del w:id="172" w:author="Autor">
        <w:r w:rsidR="0064229B" w:rsidRPr="00F43906" w:rsidDel="00297610">
          <w:rPr>
            <w:rFonts w:asciiTheme="minorHAnsi" w:hAnsiTheme="minorHAnsi" w:cstheme="minorHAnsi"/>
            <w:sz w:val="22"/>
            <w:szCs w:val="22"/>
          </w:rPr>
          <w:delText> </w:delText>
        </w:r>
      </w:del>
      <w:ins w:id="173" w:author="Autor">
        <w:r w:rsidR="00297610">
          <w:rPr>
            <w:rFonts w:asciiTheme="minorHAnsi" w:hAnsiTheme="minorHAnsi" w:cstheme="minorHAnsi"/>
            <w:sz w:val="22"/>
            <w:szCs w:val="22"/>
          </w:rPr>
          <w:t> </w:t>
        </w:r>
      </w:ins>
      <w:r w:rsidR="0064229B" w:rsidRPr="00F43906">
        <w:rPr>
          <w:rFonts w:asciiTheme="minorHAnsi" w:hAnsiTheme="minorHAnsi" w:cstheme="minorHAnsi"/>
          <w:sz w:val="22"/>
          <w:szCs w:val="22"/>
        </w:rPr>
        <w:t>ŽoNFP</w:t>
      </w:r>
      <w:ins w:id="174" w:author="Autor">
        <w:r w:rsidR="00297610">
          <w:rPr>
            <w:rFonts w:asciiTheme="minorHAnsi" w:hAnsiTheme="minorHAnsi" w:cstheme="minorHAnsi"/>
            <w:sz w:val="22"/>
            <w:szCs w:val="22"/>
          </w:rPr>
          <w:t>.</w:t>
        </w:r>
        <w:r w:rsidR="00982196">
          <w:rPr>
            <w:rFonts w:asciiTheme="minorHAnsi" w:hAnsiTheme="minorHAnsi" w:cstheme="minorHAnsi"/>
            <w:sz w:val="22"/>
            <w:szCs w:val="22"/>
          </w:rPr>
          <w:t xml:space="preserve"> </w:t>
        </w:r>
        <w:r w:rsidR="00982196">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ins>
      <w:r w:rsidR="0064229B" w:rsidRPr="007426DF">
        <w:rPr>
          <w:rFonts w:asciiTheme="minorHAnsi" w:hAnsiTheme="minorHAnsi" w:cstheme="minorHAnsi"/>
          <w:sz w:val="22"/>
          <w:szCs w:val="22"/>
        </w:rPr>
        <w:t xml:space="preserve">;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4F09194A" w14:textId="77777777" w:rsidR="008B72C3"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21"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22"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58DA5688" w:rsidR="0064229B" w:rsidRDefault="0064229B" w:rsidP="00AC293D">
      <w:pPr>
        <w:spacing w:before="120" w:after="120" w:line="240" w:lineRule="auto"/>
        <w:ind w:firstLine="360"/>
        <w:jc w:val="both"/>
        <w:rPr>
          <w:ins w:id="175" w:author="Auto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ŽoNFP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ŽoNFP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ŽoNFP. </w:t>
      </w:r>
    </w:p>
    <w:p w14:paraId="4B367832" w14:textId="177B221C" w:rsidR="00982196" w:rsidRPr="00F43906" w:rsidRDefault="00982196" w:rsidP="00AC293D">
      <w:pPr>
        <w:spacing w:before="120" w:after="120" w:line="240" w:lineRule="auto"/>
        <w:ind w:firstLine="360"/>
        <w:jc w:val="both"/>
        <w:rPr>
          <w:rFonts w:asciiTheme="minorHAnsi" w:hAnsiTheme="minorHAnsi" w:cstheme="minorHAnsi"/>
        </w:rPr>
      </w:pPr>
      <w:ins w:id="176" w:author="Auto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ins>
    </w:p>
    <w:p w14:paraId="6C06280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Konečným výstupom odborného hodnotenia je spoločný hodnotiaci hárok.</w:t>
      </w:r>
    </w:p>
    <w:p w14:paraId="433ABE68" w14:textId="77777777" w:rsidR="0064229B" w:rsidRPr="00F43906" w:rsidRDefault="00496082"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F43906">
        <w:rPr>
          <w:rFonts w:asciiTheme="minorHAnsi" w:hAnsiTheme="minorHAnsi" w:cstheme="minorHAnsi"/>
          <w:color w:val="000000"/>
        </w:rPr>
        <w:t xml:space="preserve">Ak ŽoNFP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rozhodne o neschválení ŽoNFP. Ak ŽoNFP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ŽoNFP.</w:t>
      </w:r>
    </w:p>
    <w:p w14:paraId="3FA76D3B" w14:textId="5CE4BE01"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Žiadateľ je oprávnený kedykoľvek počas konania o  ŽoNFP</w:t>
      </w:r>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151634EC" w14:textId="3F787548"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rPr>
      </w:pPr>
      <w:r w:rsidRPr="00F43906">
        <w:rPr>
          <w:rFonts w:asciiTheme="minorHAnsi" w:hAnsiTheme="minorHAnsi" w:cstheme="minorHAnsi"/>
        </w:rPr>
        <w:t>Vzor rozhodnutia o schválení ŽoNFP, neschválení ŽoNFP a o zastavení konania vydáva CKO (Vzor CKO č. 22 - Rozhodnutia o ŽoNFP je zverejnený na webovom sídle CKO</w:t>
      </w:r>
      <w:r w:rsidR="005E1CB2">
        <w:rPr>
          <w:rFonts w:asciiTheme="minorHAnsi" w:hAnsiTheme="minorHAnsi" w:cstheme="minorHAnsi"/>
        </w:rPr>
        <w:t xml:space="preserve"> </w:t>
      </w:r>
      <w:hyperlink r:id="rId23"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5B238F"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V prípade schválenia ŽoNFP, ak je prijímateľ a RO OP TP tá istá osoba, RO OP TP vydá interné Rozhodnutie o schválení ŽoNFP,  ktoré nahrádza zmluvu o NFP. Vzor je zverejnený na webovom sídle RO OP TP  </w:t>
      </w:r>
      <w:hyperlink r:id="rId24"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304839AA" w:rsidR="0064229B" w:rsidRPr="00F43906" w:rsidRDefault="00C77975" w:rsidP="00AC293D">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w:t>
      </w:r>
      <w:r w:rsidR="00593491" w:rsidRPr="00622D56">
        <w:rPr>
          <w:rFonts w:asciiTheme="minorHAnsi" w:eastAsiaTheme="minorHAnsi" w:hAnsiTheme="minorHAnsi" w:cstheme="minorHAnsi"/>
          <w:color w:val="000000"/>
        </w:rPr>
        <w:t>elektronického a/alebo písomného podania; to neplatí v prípade, ak vytýkané formálne nedostatky neboli žiadateľom odstránené na základe predchádzajúcej výzvy na doplnenie formálnych nedostatkov elektronického a/alebo písomného podania</w:t>
      </w:r>
      <w:r w:rsidR="0064229B" w:rsidRPr="00F43906">
        <w:rPr>
          <w:rFonts w:asciiTheme="minorHAnsi" w:hAnsiTheme="minorHAnsi" w:cstheme="minorHAnsi"/>
        </w:rPr>
        <w:t xml:space="preserve">.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2FCF02BF" w:rsidR="00752388"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časť 3.2.</w:t>
      </w:r>
    </w:p>
    <w:p w14:paraId="7D60152D" w14:textId="709B3451"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  </w:t>
      </w:r>
    </w:p>
    <w:p w14:paraId="6A1957AE" w14:textId="77777777" w:rsidR="00391763" w:rsidRPr="00F43906" w:rsidRDefault="002777A8"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Opravné prostriedky</w:t>
      </w:r>
    </w:p>
    <w:p w14:paraId="6945A39F" w14:textId="62338309" w:rsidR="00A356C4" w:rsidRPr="00F43906" w:rsidRDefault="005F6426" w:rsidP="00AC293D">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EA00E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(tzv. autoremedúra),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335EB5A0"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Odvolanie podáva žiadateľ písomne na podateľňu </w:t>
      </w:r>
      <w:del w:id="177" w:author="Autor">
        <w:r w:rsidRPr="00F43906" w:rsidDel="0045735B">
          <w:rPr>
            <w:rFonts w:asciiTheme="minorHAnsi" w:hAnsiTheme="minorHAnsi" w:cstheme="minorHAnsi"/>
          </w:rPr>
          <w:delText xml:space="preserve">ÚV </w:delText>
        </w:r>
      </w:del>
      <w:ins w:id="178" w:author="Autor">
        <w:r w:rsidR="0045735B">
          <w:rPr>
            <w:rFonts w:asciiTheme="minorHAnsi" w:hAnsiTheme="minorHAnsi" w:cstheme="minorHAnsi"/>
          </w:rPr>
          <w:t>MIRRI</w:t>
        </w:r>
        <w:r w:rsidR="0045735B" w:rsidRPr="00F43906">
          <w:rPr>
            <w:rFonts w:asciiTheme="minorHAnsi" w:hAnsiTheme="minorHAnsi" w:cstheme="minorHAnsi"/>
          </w:rPr>
          <w:t xml:space="preserve"> </w:t>
        </w:r>
      </w:ins>
      <w:r w:rsidRPr="00F43906">
        <w:rPr>
          <w:rFonts w:asciiTheme="minorHAnsi" w:hAnsiTheme="minorHAnsi" w:cstheme="minorHAnsi"/>
        </w:rPr>
        <w:t xml:space="preserve">SR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Podané odvolanie môže žiadateľ čo do rozsahu a dôvodov podania odvolania doplniť len do uplynutia lehoty na podanie odvolania.</w:t>
      </w:r>
      <w:ins w:id="179" w:author="Autor">
        <w:r w:rsidR="00982196">
          <w:rPr>
            <w:rFonts w:asciiTheme="minorHAnsi" w:hAnsiTheme="minorHAnsi" w:cstheme="minorHAnsi"/>
          </w:rPr>
          <w:t xml:space="preserve"> </w:t>
        </w:r>
        <w:r w:rsidR="00982196"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ins>
    </w:p>
    <w:p w14:paraId="6ABD1A5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Odvolanie nie je prípustné voči:</w:t>
      </w:r>
    </w:p>
    <w:p w14:paraId="73A8ED2C" w14:textId="33237390" w:rsidR="00A356C4" w:rsidRPr="00F43906"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w:t>
      </w:r>
      <w:r w:rsidR="005E0ABE">
        <w:rPr>
          <w:rFonts w:asciiTheme="minorHAnsi" w:hAnsiTheme="minorHAnsi" w:cstheme="minorHAnsi"/>
          <w:sz w:val="22"/>
          <w:szCs w:val="22"/>
        </w:rPr>
        <w:t>zrušení rozhodnutia a vrátení veci na nové konanie a rozhodnutie</w:t>
      </w:r>
      <w:r w:rsidRPr="00F43906">
        <w:rPr>
          <w:rFonts w:asciiTheme="minorHAnsi" w:hAnsiTheme="minorHAnsi" w:cstheme="minorHAnsi"/>
          <w:sz w:val="22"/>
          <w:szCs w:val="22"/>
        </w:rPr>
        <w:t>,</w:t>
      </w:r>
    </w:p>
    <w:p w14:paraId="329FA234" w14:textId="72D01308"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rozhodnutiam o zastavení konania,</w:t>
      </w:r>
    </w:p>
    <w:p w14:paraId="311E6A0D"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rozhodnutiu o zmene rozhodnutia o neschválení ŽoNFP,</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odvolaní, ktoré vydal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7777777" w:rsidR="008A3A69" w:rsidRPr="00F43906" w:rsidRDefault="00A356C4"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47BCB82A"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ins w:id="180" w:author="Autor">
        <w:r w:rsidR="009601B2">
          <w:rPr>
            <w:rFonts w:asciiTheme="minorHAnsi" w:hAnsiTheme="minorHAnsi" w:cstheme="minorHAnsi"/>
            <w:sz w:val="22"/>
            <w:szCs w:val="22"/>
          </w:rPr>
          <w:t>. A</w:t>
        </w:r>
        <w:r w:rsidR="009601B2"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9601B2">
          <w:rPr>
            <w:rFonts w:asciiTheme="minorHAnsi" w:hAnsiTheme="minorHAnsi" w:cstheme="minorHAnsi"/>
            <w:sz w:val="22"/>
            <w:szCs w:val="22"/>
          </w:rPr>
          <w:t>,</w:t>
        </w:r>
      </w:ins>
      <w:del w:id="181" w:author="Autor">
        <w:r w:rsidRPr="00F43906" w:rsidDel="009601B2">
          <w:rPr>
            <w:rFonts w:asciiTheme="minorHAnsi" w:hAnsiTheme="minorHAnsi" w:cstheme="minorHAnsi"/>
            <w:sz w:val="22"/>
            <w:szCs w:val="22"/>
          </w:rPr>
          <w:delText>,</w:delText>
        </w:r>
      </w:del>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späťvzatí – žiadateľ je oprávnený do rozhodnutia o odvolaní vziať podané odvolanie písomne späť. Ak po späťvzatí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AC293D">
      <w:pPr>
        <w:spacing w:before="120" w:after="120" w:line="240" w:lineRule="auto"/>
        <w:ind w:firstLine="430"/>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77777777" w:rsidR="0073540D"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prípade </w:t>
      </w:r>
    </w:p>
    <w:p w14:paraId="2C26F1E0" w14:textId="72153C91" w:rsidR="008A3A69" w:rsidRDefault="008A3A69" w:rsidP="00763C2D">
      <w:pPr>
        <w:pStyle w:val="Odsekzoznamu"/>
        <w:numPr>
          <w:ilvl w:val="0"/>
          <w:numId w:val="37"/>
        </w:numPr>
        <w:tabs>
          <w:tab w:val="left" w:pos="900"/>
        </w:tabs>
        <w:spacing w:before="120" w:after="120"/>
        <w:ind w:left="1276"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Za deň späťvzatia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o späťvzatí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rozhodne o zastavení konania ku dňu doručenia späťvzatia odvolania</w:t>
      </w:r>
      <w:r w:rsidR="002A752A">
        <w:rPr>
          <w:rFonts w:asciiTheme="minorHAnsi" w:hAnsiTheme="minorHAnsi" w:cstheme="minorHAnsi"/>
          <w:sz w:val="22"/>
          <w:szCs w:val="22"/>
        </w:rPr>
        <w:t>;</w:t>
      </w:r>
    </w:p>
    <w:p w14:paraId="539185F1" w14:textId="0919DE3B"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06F2778" w14:textId="77777777" w:rsidR="002A752A" w:rsidRPr="00763C2D" w:rsidRDefault="002A752A" w:rsidP="00763C2D">
      <w:pPr>
        <w:pStyle w:val="Odsekzoznamu"/>
        <w:tabs>
          <w:tab w:val="left" w:pos="900"/>
        </w:tabs>
        <w:spacing w:before="120" w:after="120"/>
        <w:ind w:left="1276" w:right="-18"/>
        <w:jc w:val="both"/>
        <w:rPr>
          <w:rFonts w:asciiTheme="minorHAnsi" w:hAnsiTheme="minorHAnsi" w:cstheme="minorHAnsi"/>
          <w:sz w:val="22"/>
          <w:szCs w:val="22"/>
        </w:rPr>
      </w:pPr>
    </w:p>
    <w:p w14:paraId="10CC53C8" w14:textId="69076AB1"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5C9504C1" w14:textId="77777777" w:rsidR="002A752A" w:rsidRPr="00763C2D" w:rsidRDefault="002A752A" w:rsidP="00763C2D">
      <w:pPr>
        <w:pStyle w:val="Odsekzoznamu"/>
        <w:tabs>
          <w:tab w:val="left" w:pos="900"/>
        </w:tabs>
        <w:spacing w:before="120" w:after="120"/>
        <w:ind w:right="-18"/>
        <w:jc w:val="both"/>
        <w:rPr>
          <w:rFonts w:asciiTheme="minorHAnsi" w:hAnsiTheme="minorHAnsi" w:cstheme="minorHAnsi"/>
          <w:sz w:val="22"/>
          <w:szCs w:val="22"/>
        </w:rPr>
      </w:pPr>
    </w:p>
    <w:p w14:paraId="09B6E259" w14:textId="1271DB4F"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763C2D">
        <w:rPr>
          <w:sz w:val="22"/>
          <w:szCs w:val="22"/>
        </w:rPr>
        <w:t xml:space="preserve"> </w:t>
      </w:r>
      <w:r w:rsidRPr="00763C2D">
        <w:rPr>
          <w:rFonts w:asciiTheme="minorHAnsi" w:hAnsiTheme="minorHAnsi" w:cstheme="minorHAnsi"/>
          <w:sz w:val="22"/>
          <w:szCs w:val="22"/>
        </w:rPr>
        <w:t>rozhodnutie o odvolaní</w:t>
      </w:r>
      <w:r w:rsidRPr="00763C2D">
        <w:rPr>
          <w:sz w:val="22"/>
          <w:szCs w:val="22"/>
        </w:rPr>
        <w:t xml:space="preserve"> </w:t>
      </w:r>
      <w:r w:rsidRPr="00763C2D">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FF03962" w14:textId="77777777" w:rsidR="00593491" w:rsidRPr="00763C2D" w:rsidRDefault="00593491" w:rsidP="00474464">
      <w:pPr>
        <w:pStyle w:val="Odsekzoznamu"/>
        <w:tabs>
          <w:tab w:val="left" w:pos="900"/>
        </w:tabs>
        <w:spacing w:before="120" w:after="120"/>
        <w:ind w:left="1276" w:right="-18"/>
        <w:jc w:val="both"/>
        <w:rPr>
          <w:rFonts w:asciiTheme="minorHAnsi" w:hAnsiTheme="minorHAnsi" w:cstheme="minorHAnsi"/>
          <w:sz w:val="22"/>
          <w:szCs w:val="22"/>
        </w:rPr>
      </w:pPr>
    </w:p>
    <w:p w14:paraId="171E2850" w14:textId="6B49F95C" w:rsidR="006D0869" w:rsidRPr="00F43906" w:rsidRDefault="00593491" w:rsidP="00763C2D">
      <w:pPr>
        <w:pStyle w:val="Odsekzoznamu"/>
        <w:tabs>
          <w:tab w:val="left" w:pos="900"/>
        </w:tabs>
        <w:spacing w:before="120" w:after="120"/>
        <w:ind w:right="-18"/>
        <w:contextualSpacing w:val="0"/>
        <w:jc w:val="both"/>
        <w:rPr>
          <w:rFonts w:asciiTheme="minorHAnsi" w:hAnsiTheme="minorHAnsi" w:cstheme="minorHAnsi"/>
          <w:sz w:val="22"/>
          <w:szCs w:val="22"/>
        </w:rPr>
      </w:pPr>
      <w:r w:rsidRPr="00474464">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474464">
        <w:rPr>
          <w:rFonts w:asciiTheme="minorHAnsi" w:hAnsiTheme="minorHAnsi" w:cstheme="minorHAnsi"/>
          <w:sz w:val="22"/>
          <w:szCs w:val="22"/>
        </w:rPr>
        <w:t>EŠIF</w:t>
      </w:r>
      <w:r>
        <w:rPr>
          <w:rFonts w:asciiTheme="minorHAnsi" w:hAnsiTheme="minorHAnsi" w:cstheme="minorHAnsi"/>
          <w:sz w:val="22"/>
          <w:szCs w:val="22"/>
        </w:rPr>
        <w:t>:</w:t>
      </w:r>
    </w:p>
    <w:p w14:paraId="6D19EB19" w14:textId="5DD8FE7B"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 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ŽoNFP dôjsť ku kráteniu výšky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ŽoNFP.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77777777"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60 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33C17E0A" w:rsidR="008A3A69" w:rsidRPr="00F43906"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763C2D">
        <w:rPr>
          <w:rFonts w:asciiTheme="minorHAnsi" w:hAnsiTheme="minorHAnsi" w:cstheme="minorHAnsi"/>
          <w:sz w:val="22"/>
          <w:szCs w:val="22"/>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002F32F4">
        <w:rPr>
          <w:rFonts w:asciiTheme="minorHAnsi" w:hAnsiTheme="minorHAnsi" w:cstheme="minorHAnsi"/>
          <w:sz w:val="22"/>
          <w:szCs w:val="22"/>
        </w:rPr>
        <w:t>.</w:t>
      </w:r>
    </w:p>
    <w:p w14:paraId="561944EA" w14:textId="3B08D5EF" w:rsidR="008A3A69"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1223FA" w:rsidRDefault="002F32F4" w:rsidP="002F32F4">
      <w:pPr>
        <w:pStyle w:val="Odsekzoznamu"/>
        <w:numPr>
          <w:ilvl w:val="0"/>
          <w:numId w:val="38"/>
        </w:numPr>
        <w:spacing w:before="120" w:after="120"/>
        <w:ind w:right="-18"/>
        <w:jc w:val="both"/>
        <w:rPr>
          <w:rFonts w:asciiTheme="minorHAnsi" w:hAnsiTheme="minorHAnsi" w:cstheme="minorHAnsi"/>
          <w:sz w:val="22"/>
          <w:szCs w:val="22"/>
        </w:rPr>
      </w:pPr>
      <w:r w:rsidRPr="00763C2D">
        <w:rPr>
          <w:rFonts w:asciiTheme="minorHAnsi" w:hAnsiTheme="minorHAnsi" w:cstheme="minorHAnsi"/>
          <w:b/>
          <w:bCs/>
          <w:iCs/>
          <w:sz w:val="22"/>
          <w:szCs w:val="22"/>
        </w:rPr>
        <w:t xml:space="preserve">Napadnuté rozhodnutie zruší a vráti vec na nové konanie a rozhodnutie </w:t>
      </w:r>
      <w:r w:rsidRPr="00763C2D">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D50FC01" w14:textId="76E05E45" w:rsidR="001223FA" w:rsidRPr="00763C2D" w:rsidRDefault="001223FA" w:rsidP="002F32F4">
      <w:pPr>
        <w:pStyle w:val="Odsekzoznamu"/>
        <w:numPr>
          <w:ilvl w:val="0"/>
          <w:numId w:val="38"/>
        </w:numPr>
        <w:spacing w:before="120" w:after="120"/>
        <w:ind w:right="-18"/>
        <w:jc w:val="both"/>
        <w:rPr>
          <w:rFonts w:asciiTheme="minorHAnsi" w:hAnsiTheme="minorHAnsi" w:cstheme="minorHAnsi"/>
          <w:sz w:val="22"/>
          <w:szCs w:val="22"/>
        </w:rPr>
      </w:pPr>
      <w:r w:rsidRPr="00474464">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5D040C09" w14:textId="77777777" w:rsidR="002F32F4" w:rsidRPr="00F43906" w:rsidRDefault="002F32F4" w:rsidP="00763C2D">
      <w:pPr>
        <w:pStyle w:val="Odsekzoznamu"/>
        <w:spacing w:before="120" w:after="120"/>
        <w:ind w:left="1350" w:right="-18"/>
        <w:contextualSpacing w:val="0"/>
        <w:jc w:val="both"/>
        <w:rPr>
          <w:rFonts w:asciiTheme="minorHAnsi" w:hAnsiTheme="minorHAnsi" w:cstheme="minorHAnsi"/>
          <w:sz w:val="22"/>
          <w:szCs w:val="22"/>
        </w:rPr>
      </w:pPr>
    </w:p>
    <w:p w14:paraId="2275B780" w14:textId="03DE5A69" w:rsidR="008A3A69" w:rsidRDefault="008A3A69"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ins w:id="182" w:author="Autor">
        <w:r w:rsidR="004C349C">
          <w:rPr>
            <w:rFonts w:asciiTheme="minorHAnsi" w:hAnsiTheme="minorHAnsi" w:cstheme="minorHAnsi"/>
          </w:rPr>
          <w:t xml:space="preserve"> </w:t>
        </w:r>
        <w:r w:rsidR="004C349C" w:rsidRPr="0063386F">
          <w:rPr>
            <w:rFonts w:asciiTheme="minorHAnsi" w:hAnsiTheme="minorHAnsi" w:cstheme="minorHAnsi"/>
          </w:rPr>
          <w:t>Ak stanovená lehota márne uplynula od 12.3.2020 do 21.5.2020, štatutárny orgán RO</w:t>
        </w:r>
        <w:r w:rsidR="004C349C">
          <w:rPr>
            <w:rFonts w:asciiTheme="minorHAnsi" w:hAnsiTheme="minorHAnsi" w:cstheme="minorHAnsi"/>
          </w:rPr>
          <w:t xml:space="preserve"> OP TP</w:t>
        </w:r>
        <w:r w:rsidR="004C349C"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ins>
    </w:p>
    <w:p w14:paraId="0A786868" w14:textId="77777777" w:rsidR="00AC293D" w:rsidRPr="00F43906" w:rsidRDefault="00AC293D" w:rsidP="00AC293D">
      <w:pPr>
        <w:spacing w:before="120" w:after="120" w:line="240" w:lineRule="auto"/>
        <w:ind w:firstLine="360"/>
        <w:jc w:val="both"/>
        <w:rPr>
          <w:rFonts w:asciiTheme="minorHAnsi" w:hAnsiTheme="minorHAnsi" w:cstheme="minorHAnsi"/>
        </w:rPr>
      </w:pPr>
    </w:p>
    <w:p w14:paraId="190D71F5" w14:textId="77777777" w:rsidR="002F6327" w:rsidRPr="00F43906" w:rsidRDefault="002F6327"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Preskúmanie rozhodnutia mimo odvolacieho konania.  </w:t>
      </w:r>
    </w:p>
    <w:p w14:paraId="3C80F08D"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Rozhodnutie o schválení ŽoNFP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opodstatnenosti podnetu žiadateľa na preskúmanie rozhodnutia mimo odvolacieho konania žiadateľovi. </w:t>
      </w:r>
    </w:p>
    <w:p w14:paraId="757ECFDC" w14:textId="77777777"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54D367A6"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w:t>
      </w:r>
      <w:ins w:id="183" w:author="Autor">
        <w:r w:rsidR="00421805">
          <w:rPr>
            <w:rFonts w:asciiTheme="minorHAnsi" w:hAnsiTheme="minorHAnsi"/>
            <w:sz w:val="22"/>
            <w:szCs w:val="22"/>
          </w:rPr>
          <w:t>štatutárny orgán RO OP TP</w:t>
        </w:r>
      </w:ins>
      <w:del w:id="184" w:author="Autor">
        <w:r w:rsidRPr="00F43906" w:rsidDel="00421805">
          <w:rPr>
            <w:rFonts w:asciiTheme="minorHAnsi" w:hAnsiTheme="minorHAnsi" w:cstheme="minorHAnsi"/>
            <w:sz w:val="22"/>
            <w:szCs w:val="22"/>
          </w:rPr>
          <w:delText>ŠO</w:delText>
        </w:r>
      </w:del>
      <w:r w:rsidRPr="00F43906">
        <w:rPr>
          <w:rFonts w:asciiTheme="minorHAnsi" w:hAnsiTheme="minorHAnsi" w:cstheme="minorHAnsi"/>
          <w:sz w:val="22"/>
          <w:szCs w:val="22"/>
        </w:rPr>
        <w:t xml:space="preserve">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schválení/neschválení ŽoNFP</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4AA6685A"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del w:id="185" w:author="Autor">
        <w:r w:rsidRPr="00F43906" w:rsidDel="004F0237">
          <w:rPr>
            <w:rFonts w:asciiTheme="minorHAnsi" w:hAnsiTheme="minorHAnsi" w:cstheme="minorHAnsi"/>
            <w:b/>
            <w:sz w:val="22"/>
            <w:szCs w:val="22"/>
          </w:rPr>
          <w:delText xml:space="preserve">Preskúmavané </w:delText>
        </w:r>
      </w:del>
      <w:ins w:id="186" w:author="Autor">
        <w:r w:rsidR="004F0237" w:rsidRPr="00F43906">
          <w:rPr>
            <w:rFonts w:asciiTheme="minorHAnsi" w:hAnsiTheme="minorHAnsi" w:cstheme="minorHAnsi"/>
            <w:b/>
            <w:sz w:val="22"/>
            <w:szCs w:val="22"/>
          </w:rPr>
          <w:t>Preskúmava</w:t>
        </w:r>
        <w:r w:rsidR="004F0237">
          <w:rPr>
            <w:rFonts w:asciiTheme="minorHAnsi" w:hAnsiTheme="minorHAnsi" w:cstheme="minorHAnsi"/>
            <w:b/>
            <w:sz w:val="22"/>
            <w:szCs w:val="22"/>
          </w:rPr>
          <w:t>cie</w:t>
        </w:r>
        <w:r w:rsidR="004F0237" w:rsidRPr="00F43906">
          <w:rPr>
            <w:rFonts w:asciiTheme="minorHAnsi" w:hAnsiTheme="minorHAnsi" w:cstheme="minorHAnsi"/>
            <w:b/>
            <w:sz w:val="22"/>
            <w:szCs w:val="22"/>
          </w:rPr>
          <w:t xml:space="preserve"> </w:t>
        </w:r>
      </w:ins>
      <w:r w:rsidRPr="00F43906">
        <w:rPr>
          <w:rFonts w:asciiTheme="minorHAnsi" w:hAnsiTheme="minorHAnsi" w:cstheme="minorHAnsi"/>
          <w:b/>
          <w:sz w:val="22"/>
          <w:szCs w:val="22"/>
        </w:rPr>
        <w:t>konanie zastaví</w:t>
      </w:r>
      <w:r w:rsidRPr="00F43906">
        <w:rPr>
          <w:rFonts w:asciiTheme="minorHAnsi" w:hAnsiTheme="minorHAnsi" w:cstheme="minorHAnsi"/>
          <w:sz w:val="22"/>
          <w:szCs w:val="22"/>
        </w:rPr>
        <w:t xml:space="preserve"> - ak </w:t>
      </w:r>
      <w:ins w:id="187" w:author="Autor">
        <w:r w:rsidR="00421805">
          <w:rPr>
            <w:rFonts w:asciiTheme="minorHAnsi" w:hAnsiTheme="minorHAnsi"/>
            <w:sz w:val="22"/>
            <w:szCs w:val="22"/>
          </w:rPr>
          <w:t>štatutárny orgán RO OP TP</w:t>
        </w:r>
      </w:ins>
      <w:del w:id="188" w:author="Autor">
        <w:r w:rsidRPr="00F43906" w:rsidDel="00421805">
          <w:rPr>
            <w:rFonts w:asciiTheme="minorHAnsi" w:hAnsiTheme="minorHAnsi" w:cstheme="minorHAnsi"/>
            <w:sz w:val="22"/>
            <w:szCs w:val="22"/>
          </w:rPr>
          <w:delText>ŠO</w:delText>
        </w:r>
      </w:del>
      <w:r w:rsidRPr="00F43906">
        <w:rPr>
          <w:rFonts w:asciiTheme="minorHAnsi" w:hAnsiTheme="minorHAnsi" w:cstheme="minorHAnsi"/>
          <w:sz w:val="22"/>
          <w:szCs w:val="22"/>
        </w:rPr>
        <w:t xml:space="preserve"> preskúmaním rozhodnutia mimo odvolacieho konania zistí, že rozhodnutie nebolo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príspevku z EŠIF, </w:t>
      </w:r>
      <w:ins w:id="189" w:author="Autor">
        <w:r w:rsidR="00085BAC">
          <w:rPr>
            <w:rFonts w:asciiTheme="minorHAnsi" w:hAnsiTheme="minorHAnsi"/>
            <w:sz w:val="22"/>
            <w:szCs w:val="22"/>
          </w:rPr>
          <w:t>štatutárny orgán RO OP TP</w:t>
        </w:r>
      </w:ins>
      <w:del w:id="190" w:author="Autor">
        <w:r w:rsidR="00F706BC" w:rsidRPr="00F43906" w:rsidDel="00085BAC">
          <w:rPr>
            <w:rFonts w:asciiTheme="minorHAnsi" w:hAnsiTheme="minorHAnsi" w:cstheme="minorHAnsi"/>
            <w:sz w:val="22"/>
            <w:szCs w:val="22"/>
          </w:rPr>
          <w:delText>vedúci Úradu vlády SR</w:delText>
        </w:r>
      </w:del>
      <w:r w:rsidRPr="00F43906">
        <w:rPr>
          <w:rFonts w:asciiTheme="minorHAnsi" w:hAnsiTheme="minorHAnsi" w:cstheme="minorHAnsi"/>
          <w:sz w:val="22"/>
          <w:szCs w:val="22"/>
        </w:rPr>
        <w:t xml:space="preserve"> </w:t>
      </w:r>
      <w:del w:id="191" w:author="Autor">
        <w:r w:rsidRPr="00F43906" w:rsidDel="004F0237">
          <w:rPr>
            <w:rFonts w:asciiTheme="minorHAnsi" w:hAnsiTheme="minorHAnsi" w:cstheme="minorHAnsi"/>
            <w:sz w:val="22"/>
            <w:szCs w:val="22"/>
          </w:rPr>
          <w:delText xml:space="preserve">preskúmavané </w:delText>
        </w:r>
      </w:del>
      <w:ins w:id="192" w:author="Autor">
        <w:r w:rsidR="004F0237" w:rsidRPr="00F43906">
          <w:rPr>
            <w:rFonts w:asciiTheme="minorHAnsi" w:hAnsiTheme="minorHAnsi" w:cstheme="minorHAnsi"/>
            <w:sz w:val="22"/>
            <w:szCs w:val="22"/>
          </w:rPr>
          <w:t>preskúmava</w:t>
        </w:r>
        <w:r w:rsidR="004F0237">
          <w:rPr>
            <w:rFonts w:asciiTheme="minorHAnsi" w:hAnsiTheme="minorHAnsi" w:cstheme="minorHAnsi"/>
            <w:sz w:val="22"/>
            <w:szCs w:val="22"/>
          </w:rPr>
          <w:t>cie</w:t>
        </w:r>
        <w:r w:rsidR="004F0237" w:rsidRPr="00F43906">
          <w:rPr>
            <w:rFonts w:asciiTheme="minorHAnsi" w:hAnsiTheme="minorHAnsi" w:cstheme="minorHAnsi"/>
            <w:sz w:val="22"/>
            <w:szCs w:val="22"/>
          </w:rPr>
          <w:t xml:space="preserve"> </w:t>
        </w:r>
      </w:ins>
      <w:r w:rsidRPr="00F43906">
        <w:rPr>
          <w:rFonts w:asciiTheme="minorHAnsi" w:hAnsiTheme="minorHAnsi" w:cstheme="minorHAnsi"/>
          <w:sz w:val="22"/>
          <w:szCs w:val="22"/>
        </w:rPr>
        <w:t>konanie zastaví</w:t>
      </w:r>
      <w:ins w:id="193" w:author="Autor">
        <w:r w:rsidR="004F0237">
          <w:rPr>
            <w:rFonts w:asciiTheme="minorHAnsi" w:hAnsiTheme="minorHAnsi" w:cstheme="minorHAnsi"/>
            <w:sz w:val="22"/>
            <w:szCs w:val="22"/>
          </w:rPr>
          <w:t>. Zastavenie konania sa vykoná</w:t>
        </w:r>
      </w:ins>
      <w:r w:rsidRPr="00F43906">
        <w:rPr>
          <w:rFonts w:asciiTheme="minorHAnsi" w:hAnsiTheme="minorHAnsi" w:cstheme="minorHAnsi"/>
          <w:sz w:val="22"/>
          <w:szCs w:val="22"/>
        </w:rPr>
        <w:t xml:space="preserve"> rozhodnutím.</w:t>
      </w:r>
    </w:p>
    <w:p w14:paraId="32534D04" w14:textId="377833FD" w:rsidR="002F6327" w:rsidRPr="00F43906" w:rsidRDefault="002F6327"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 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ins w:id="194" w:author="Autor">
        <w:r w:rsidR="004C349C">
          <w:rPr>
            <w:rFonts w:asciiTheme="minorHAnsi" w:hAnsiTheme="minorHAnsi" w:cstheme="minorHAnsi"/>
          </w:rPr>
          <w:t xml:space="preserve"> </w:t>
        </w:r>
        <w:r w:rsidR="004C349C" w:rsidRPr="00083C3A">
          <w:rPr>
            <w:rFonts w:asciiTheme="minorHAnsi" w:hAnsiTheme="minorHAnsi" w:cstheme="minorHAnsi"/>
          </w:rPr>
          <w:t>Ak stanovená lehota márne uplynula od 12.3.2020 do 21.5.2020, štatutárny orgán RO</w:t>
        </w:r>
        <w:r w:rsidR="004C349C">
          <w:rPr>
            <w:rFonts w:asciiTheme="minorHAnsi" w:hAnsiTheme="minorHAnsi" w:cstheme="minorHAnsi"/>
          </w:rPr>
          <w:t xml:space="preserve"> OP TP</w:t>
        </w:r>
        <w:r w:rsidR="004C349C"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ins>
    </w:p>
    <w:p w14:paraId="40BE6181" w14:textId="4462AF37" w:rsidR="002F6327" w:rsidRDefault="002F6327" w:rsidP="00AC293D">
      <w:pPr>
        <w:spacing w:before="120" w:after="120" w:line="240" w:lineRule="auto"/>
        <w:ind w:firstLine="360"/>
        <w:jc w:val="both"/>
        <w:rPr>
          <w:ins w:id="195" w:author="Auto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18E8B769" w14:textId="77A82D81" w:rsidR="004F0237" w:rsidRDefault="004F0237" w:rsidP="00AC293D">
      <w:pPr>
        <w:spacing w:before="120" w:after="120" w:line="240" w:lineRule="auto"/>
        <w:ind w:firstLine="360"/>
        <w:jc w:val="both"/>
        <w:rPr>
          <w:ins w:id="196" w:author="Autor"/>
          <w:rFonts w:asciiTheme="minorHAnsi" w:hAnsiTheme="minorHAnsi" w:cstheme="minorHAnsi"/>
        </w:rPr>
      </w:pPr>
    </w:p>
    <w:p w14:paraId="09E6A993" w14:textId="77777777" w:rsidR="004F0237" w:rsidRDefault="004F0237" w:rsidP="00AC293D">
      <w:pPr>
        <w:spacing w:before="120" w:after="120" w:line="240" w:lineRule="auto"/>
        <w:ind w:firstLine="360"/>
        <w:jc w:val="both"/>
        <w:rPr>
          <w:rFonts w:asciiTheme="minorHAnsi" w:hAnsiTheme="minorHAnsi" w:cstheme="minorHAnsi"/>
        </w:rPr>
      </w:pPr>
    </w:p>
    <w:p w14:paraId="484A0D2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2AF5D8A" w14:textId="77777777" w:rsidR="00C3240E" w:rsidRPr="00F43906" w:rsidRDefault="00C3240E" w:rsidP="00AC293D">
      <w:pPr>
        <w:spacing w:before="120" w:after="120" w:line="240" w:lineRule="auto"/>
        <w:ind w:firstLine="360"/>
        <w:jc w:val="both"/>
        <w:rPr>
          <w:rFonts w:asciiTheme="minorHAnsi" w:hAnsiTheme="minorHAnsi" w:cstheme="minorHAnsi"/>
          <w:b/>
          <w:u w:val="single"/>
        </w:rPr>
      </w:pPr>
      <w:r w:rsidRPr="00E14F1E">
        <w:rPr>
          <w:rFonts w:asciiTheme="minorHAnsi" w:hAnsiTheme="minorHAnsi" w:cstheme="minorHAnsi"/>
          <w:b/>
          <w:u w:val="single"/>
        </w:rPr>
        <w:t>Oprava rozhodnutia</w:t>
      </w:r>
    </w:p>
    <w:p w14:paraId="7CA46280"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15C3BFCC"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01B37555" w14:textId="77777777" w:rsidR="002F6327"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29078E57" w14:textId="77777777" w:rsidR="005607D5" w:rsidRDefault="005607D5" w:rsidP="005607D5">
      <w:pPr>
        <w:pStyle w:val="Odsekzoznamu1"/>
        <w:spacing w:before="240" w:after="240" w:line="276" w:lineRule="auto"/>
        <w:ind w:left="792"/>
        <w:rPr>
          <w:rFonts w:asciiTheme="minorHAnsi" w:hAnsiTheme="minorHAnsi" w:cstheme="minorHAnsi"/>
          <w:b/>
          <w:u w:val="single"/>
        </w:rPr>
      </w:pPr>
    </w:p>
    <w:p w14:paraId="14D83993" w14:textId="2EC3B7F7" w:rsidR="005607D5" w:rsidRDefault="005607D5" w:rsidP="005607D5">
      <w:pPr>
        <w:pStyle w:val="Odsekzoznamu1"/>
        <w:spacing w:before="240" w:after="240" w:line="276" w:lineRule="auto"/>
        <w:ind w:left="792"/>
        <w:rPr>
          <w:ins w:id="197" w:author="Autor"/>
          <w:rFonts w:asciiTheme="minorHAnsi" w:hAnsiTheme="minorHAnsi" w:cstheme="minorHAnsi"/>
          <w:b/>
          <w:u w:val="single"/>
        </w:rPr>
      </w:pPr>
      <w:ins w:id="198" w:author="Autor">
        <w:r w:rsidRPr="005607D5">
          <w:rPr>
            <w:rFonts w:asciiTheme="minorHAnsi" w:hAnsiTheme="minorHAnsi" w:cstheme="minorHAnsi"/>
            <w:b/>
            <w:u w:val="single"/>
          </w:rPr>
          <w:t>Spôsob financovania</w:t>
        </w:r>
      </w:ins>
    </w:p>
    <w:p w14:paraId="25754038" w14:textId="29ADD3A5" w:rsidR="00BE1162" w:rsidRPr="005607D5" w:rsidRDefault="00BE1162" w:rsidP="005607D5">
      <w:pPr>
        <w:pStyle w:val="Odsekzoznamu1"/>
        <w:spacing w:before="240" w:after="240" w:line="276" w:lineRule="auto"/>
        <w:ind w:left="792"/>
        <w:rPr>
          <w:ins w:id="199" w:author="Autor"/>
          <w:rFonts w:asciiTheme="minorHAnsi" w:hAnsiTheme="minorHAnsi" w:cstheme="minorHAnsi"/>
          <w:b/>
          <w:u w:val="single"/>
        </w:rPr>
      </w:pPr>
      <w:ins w:id="200" w:author="Autor">
        <w:r w:rsidRPr="00F43906">
          <w:rPr>
            <w:rFonts w:ascii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r>
          <w:fldChar w:fldCharType="begin"/>
        </w:r>
        <w:r>
          <w:instrText xml:space="preserve"> HYPERLINK "http://www.finance.gov.sk/Default.aspx?CatID=9348" </w:instrText>
        </w:r>
        <w:r>
          <w:fldChar w:fldCharType="separate"/>
        </w:r>
        <w:r w:rsidRPr="00F43906">
          <w:rPr>
            <w:rStyle w:val="Hypertextovprepojenie"/>
            <w:rFonts w:asciiTheme="minorHAnsi" w:hAnsiTheme="minorHAnsi" w:cstheme="minorHAnsi"/>
            <w:sz w:val="22"/>
            <w:szCs w:val="22"/>
          </w:rPr>
          <w:t>http://www.finance.gov.sk/Default.aspx?CatID=9348</w:t>
        </w:r>
        <w:r>
          <w:rPr>
            <w:rStyle w:val="Hypertextovprepojenie"/>
            <w:rFonts w:asciiTheme="minorHAnsi" w:hAnsiTheme="minorHAnsi" w:cstheme="minorHAnsi"/>
            <w:sz w:val="22"/>
            <w:szCs w:val="22"/>
          </w:rPr>
          <w:fldChar w:fldCharType="end"/>
        </w:r>
        <w:r w:rsidRPr="00F43906">
          <w:rPr>
            <w:rFonts w:asciiTheme="minorHAnsi" w:hAnsiTheme="minorHAnsi" w:cstheme="minorHAnsi"/>
            <w:color w:val="000000"/>
            <w:sz w:val="22"/>
            <w:szCs w:val="22"/>
          </w:rPr>
          <w:t>).</w:t>
        </w:r>
      </w:ins>
    </w:p>
    <w:p w14:paraId="4625798B" w14:textId="77777777" w:rsidR="005607D5" w:rsidRPr="00F43906" w:rsidRDefault="005607D5" w:rsidP="005607D5">
      <w:pPr>
        <w:pStyle w:val="Odsekzoznamu"/>
        <w:numPr>
          <w:ilvl w:val="0"/>
          <w:numId w:val="7"/>
        </w:numPr>
        <w:spacing w:before="120" w:after="120"/>
        <w:contextualSpacing w:val="0"/>
        <w:rPr>
          <w:ins w:id="201" w:author="Autor"/>
          <w:rFonts w:asciiTheme="minorHAnsi" w:hAnsiTheme="minorHAnsi" w:cstheme="minorHAnsi"/>
          <w:sz w:val="22"/>
          <w:szCs w:val="22"/>
        </w:rPr>
      </w:pPr>
      <w:ins w:id="202" w:author="Autor">
        <w:r w:rsidRPr="00F43906">
          <w:rPr>
            <w:rFonts w:asciiTheme="minorHAnsi" w:hAnsiTheme="minorHAnsi" w:cstheme="minorHAnsi"/>
            <w:sz w:val="22"/>
            <w:szCs w:val="22"/>
          </w:rPr>
          <w:t xml:space="preserve">spôsob financovania – </w:t>
        </w:r>
        <w:r w:rsidRPr="00F43906">
          <w:rPr>
            <w:rFonts w:asciiTheme="minorHAnsi" w:hAnsiTheme="minorHAnsi" w:cstheme="minorHAnsi"/>
            <w:b/>
            <w:sz w:val="22"/>
            <w:szCs w:val="22"/>
          </w:rPr>
          <w:t>systém refundácie</w:t>
        </w:r>
      </w:ins>
    </w:p>
    <w:p w14:paraId="7C2CDD6D" w14:textId="77777777" w:rsidR="005607D5" w:rsidRPr="00F43906" w:rsidRDefault="005607D5" w:rsidP="005607D5">
      <w:pPr>
        <w:pStyle w:val="Odsekzoznamu"/>
        <w:spacing w:before="120" w:after="120"/>
        <w:contextualSpacing w:val="0"/>
        <w:jc w:val="both"/>
        <w:rPr>
          <w:ins w:id="203" w:author="Autor"/>
          <w:rFonts w:asciiTheme="minorHAnsi" w:hAnsiTheme="minorHAnsi" w:cstheme="minorHAnsi"/>
          <w:i/>
          <w:sz w:val="22"/>
          <w:szCs w:val="22"/>
        </w:rPr>
      </w:pPr>
      <w:ins w:id="204" w:author="Autor">
        <w:r w:rsidRPr="00F43906">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ins>
    </w:p>
    <w:p w14:paraId="60379D26" w14:textId="77777777" w:rsidR="005607D5" w:rsidRPr="00F43906" w:rsidRDefault="005607D5" w:rsidP="005607D5">
      <w:pPr>
        <w:pStyle w:val="Odsekzoznamu"/>
        <w:spacing w:before="120" w:after="120"/>
        <w:contextualSpacing w:val="0"/>
        <w:jc w:val="both"/>
        <w:rPr>
          <w:ins w:id="205" w:author="Autor"/>
          <w:rFonts w:asciiTheme="minorHAnsi" w:hAnsiTheme="minorHAnsi" w:cstheme="minorHAnsi"/>
          <w:color w:val="000000"/>
          <w:sz w:val="22"/>
          <w:szCs w:val="22"/>
        </w:rPr>
      </w:pPr>
    </w:p>
    <w:p w14:paraId="5094B310" w14:textId="77777777" w:rsidR="005607D5" w:rsidRPr="00F43906" w:rsidRDefault="005607D5" w:rsidP="005607D5">
      <w:pPr>
        <w:pStyle w:val="Odsekzoznamu"/>
        <w:numPr>
          <w:ilvl w:val="0"/>
          <w:numId w:val="7"/>
        </w:numPr>
        <w:spacing w:before="120" w:after="120"/>
        <w:contextualSpacing w:val="0"/>
        <w:rPr>
          <w:ins w:id="206" w:author="Autor"/>
          <w:rFonts w:asciiTheme="minorHAnsi" w:hAnsiTheme="minorHAnsi" w:cstheme="minorHAnsi"/>
          <w:sz w:val="22"/>
          <w:szCs w:val="22"/>
        </w:rPr>
      </w:pPr>
      <w:ins w:id="207" w:author="Autor">
        <w:r w:rsidRPr="00F43906">
          <w:rPr>
            <w:rFonts w:asciiTheme="minorHAnsi" w:hAnsiTheme="minorHAnsi" w:cstheme="minorHAnsi"/>
            <w:sz w:val="22"/>
            <w:szCs w:val="22"/>
          </w:rPr>
          <w:t xml:space="preserve">forma poskytovaného príspevku: </w:t>
        </w:r>
        <w:r w:rsidRPr="00F43906">
          <w:rPr>
            <w:rFonts w:asciiTheme="minorHAnsi" w:hAnsiTheme="minorHAnsi" w:cstheme="minorHAnsi"/>
            <w:b/>
            <w:sz w:val="22"/>
            <w:szCs w:val="22"/>
          </w:rPr>
          <w:t>nenávratný finančný príspevok</w:t>
        </w:r>
        <w:r w:rsidRPr="00F43906">
          <w:rPr>
            <w:rFonts w:asciiTheme="minorHAnsi" w:hAnsiTheme="minorHAnsi" w:cstheme="minorHAnsi"/>
            <w:sz w:val="22"/>
            <w:szCs w:val="22"/>
          </w:rPr>
          <w:t>.</w:t>
        </w:r>
      </w:ins>
    </w:p>
    <w:p w14:paraId="73A65B1B" w14:textId="77777777" w:rsidR="005607D5" w:rsidRPr="00F43906" w:rsidRDefault="005607D5" w:rsidP="005607D5">
      <w:pPr>
        <w:pStyle w:val="Odsekzoznamu"/>
        <w:spacing w:before="120" w:after="120"/>
        <w:contextualSpacing w:val="0"/>
        <w:jc w:val="both"/>
        <w:rPr>
          <w:ins w:id="208" w:author="Autor"/>
          <w:rFonts w:asciiTheme="minorHAnsi" w:hAnsiTheme="minorHAnsi" w:cstheme="minorHAnsi"/>
          <w:i/>
          <w:sz w:val="22"/>
          <w:szCs w:val="22"/>
        </w:rPr>
      </w:pPr>
    </w:p>
    <w:p w14:paraId="50020308" w14:textId="77777777" w:rsidR="005607D5" w:rsidRPr="00F43906" w:rsidRDefault="005607D5" w:rsidP="005607D5">
      <w:pPr>
        <w:pStyle w:val="Odsekzoznamu"/>
        <w:spacing w:before="120" w:after="120"/>
        <w:contextualSpacing w:val="0"/>
        <w:jc w:val="both"/>
        <w:rPr>
          <w:ins w:id="209" w:author="Autor"/>
          <w:rFonts w:asciiTheme="minorHAnsi" w:hAnsiTheme="minorHAnsi" w:cstheme="minorHAnsi"/>
          <w:sz w:val="22"/>
          <w:szCs w:val="22"/>
        </w:rPr>
      </w:pPr>
      <w:ins w:id="210" w:author="Autor">
        <w:r w:rsidRPr="00F43906">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ins>
    </w:p>
    <w:p w14:paraId="180ADBB5" w14:textId="77777777" w:rsidR="00AC293D" w:rsidRDefault="00AC293D" w:rsidP="00AC293D">
      <w:pPr>
        <w:spacing w:before="120" w:after="120" w:line="240" w:lineRule="auto"/>
        <w:ind w:firstLine="360"/>
        <w:jc w:val="both"/>
        <w:rPr>
          <w:rFonts w:asciiTheme="minorHAnsi" w:hAnsiTheme="minorHAnsi" w:cstheme="minorHAnsi"/>
        </w:rPr>
      </w:pPr>
    </w:p>
    <w:p w14:paraId="7DAEEC76" w14:textId="77777777" w:rsidR="00AC293D" w:rsidRPr="00584F91" w:rsidRDefault="00AC293D" w:rsidP="00AC293D">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AB27316"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rámci merateľných ukazovateľov definovaných vo vyzvaní je RO OP TP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77777777" w:rsidR="00AC293D" w:rsidRPr="00584F91" w:rsidRDefault="00AC293D" w:rsidP="00AC293D">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 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3C2A5B19"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739B6779" w14:textId="4DEFFDA4" w:rsidR="00AC293D" w:rsidRDefault="00AC293D" w:rsidP="00AC293D">
      <w:pPr>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5BE6C9C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5CA8EFA1" w14:textId="77777777" w:rsidR="00426411"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r w:rsidR="00222202" w:rsidRPr="00F43906">
        <w:rPr>
          <w:rFonts w:asciiTheme="minorHAnsi" w:hAnsiTheme="minorHAnsi" w:cstheme="minorHAnsi"/>
        </w:rPr>
        <w:t xml:space="preserve">RMŽaND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AC293D">
      <w:pPr>
        <w:spacing w:before="120" w:after="120" w:line="240" w:lineRule="auto"/>
        <w:ind w:firstLine="357"/>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RMŽaND</w:t>
      </w:r>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HP RMŽaND</w:t>
      </w:r>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AC293D">
      <w:pPr>
        <w:spacing w:before="120" w:after="120" w:line="240" w:lineRule="auto"/>
        <w:ind w:firstLine="360"/>
        <w:jc w:val="both"/>
        <w:rPr>
          <w:rFonts w:asciiTheme="minorHAnsi" w:hAnsiTheme="minorHAnsi" w:cstheme="minorHAnsi"/>
          <w:color w:val="000000"/>
        </w:rPr>
      </w:pPr>
      <w:r w:rsidRPr="00B30BCC">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28DD32C4" w14:textId="48F15614" w:rsidR="0095273E" w:rsidRPr="00F43906" w:rsidRDefault="0095273E" w:rsidP="00AC293D">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25"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26"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71C20BA" w14:textId="77777777" w:rsidR="006C38B6" w:rsidRPr="00F43906" w:rsidRDefault="00645E7F"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r w:rsidR="00222202" w:rsidRPr="00F43906">
        <w:rPr>
          <w:rFonts w:asciiTheme="minorHAnsi" w:hAnsiTheme="minorHAnsi" w:cstheme="minorHAnsi"/>
        </w:rPr>
        <w:t>RMŽaND</w:t>
      </w:r>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AC293D">
      <w:pPr>
        <w:spacing w:before="120" w:after="120" w:line="240" w:lineRule="auto"/>
        <w:ind w:firstLine="360"/>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3FD713B5" w14:textId="77777777" w:rsidR="00AC293D" w:rsidRPr="00F43906" w:rsidRDefault="00AC293D" w:rsidP="00AC293D">
      <w:pPr>
        <w:spacing w:before="120" w:after="120" w:line="240" w:lineRule="auto"/>
        <w:ind w:firstLine="360"/>
        <w:jc w:val="both"/>
        <w:rPr>
          <w:rFonts w:asciiTheme="minorHAnsi" w:hAnsiTheme="minorHAnsi" w:cstheme="minorHAnsi"/>
          <w:b/>
          <w:u w:val="single"/>
        </w:rPr>
      </w:pPr>
    </w:p>
    <w:p w14:paraId="47DD1ED3" w14:textId="383EADC4" w:rsidR="00412BEC"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w:t>
      </w:r>
      <w:del w:id="211" w:author="Autor">
        <w:r w:rsidR="0099002B" w:rsidRPr="00F43906" w:rsidDel="00BE1162">
          <w:rPr>
            <w:rFonts w:asciiTheme="minorHAnsi" w:hAnsiTheme="minorHAnsi" w:cstheme="minorHAnsi"/>
            <w:b/>
            <w:u w:val="single"/>
          </w:rPr>
          <w:delText>poskytnutí</w:delText>
        </w:r>
      </w:del>
      <w:r w:rsidR="0099002B" w:rsidRPr="00F43906">
        <w:rPr>
          <w:rFonts w:asciiTheme="minorHAnsi" w:hAnsiTheme="minorHAnsi" w:cstheme="minorHAnsi"/>
          <w:b/>
          <w:u w:val="single"/>
        </w:rPr>
        <w:t xml:space="preserve"> </w:t>
      </w:r>
      <w:r w:rsidRPr="00F43906">
        <w:rPr>
          <w:rFonts w:asciiTheme="minorHAnsi" w:hAnsiTheme="minorHAnsi" w:cstheme="minorHAnsi"/>
          <w:b/>
          <w:u w:val="single"/>
        </w:rPr>
        <w:t>NFP</w:t>
      </w:r>
      <w:ins w:id="212" w:author="Autor">
        <w:r w:rsidR="00E73428">
          <w:rPr>
            <w:rFonts w:asciiTheme="minorHAnsi" w:hAnsiTheme="minorHAnsi"/>
            <w:b/>
            <w:u w:val="single"/>
          </w:rPr>
          <w:t>/rozhodnutia o schválení ŽoNFP</w:t>
        </w:r>
      </w:ins>
    </w:p>
    <w:p w14:paraId="08F4580D" w14:textId="5DF24108" w:rsidR="00E54FE7" w:rsidRDefault="00E54FE7" w:rsidP="00AC293D">
      <w:pPr>
        <w:spacing w:before="120" w:after="120" w:line="240" w:lineRule="auto"/>
        <w:ind w:firstLine="360"/>
        <w:jc w:val="both"/>
        <w:rPr>
          <w:ins w:id="213" w:author="Auto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Obchodného zákonníka. </w:t>
      </w:r>
    </w:p>
    <w:p w14:paraId="31B5C70B" w14:textId="3C57C55C" w:rsidR="00E73428" w:rsidRPr="00F43906" w:rsidRDefault="00E73428" w:rsidP="00AC293D">
      <w:pPr>
        <w:spacing w:before="120" w:after="120" w:line="240" w:lineRule="auto"/>
        <w:ind w:firstLine="360"/>
        <w:jc w:val="both"/>
        <w:rPr>
          <w:rFonts w:asciiTheme="minorHAnsi" w:hAnsiTheme="minorHAnsi" w:cstheme="minorHAnsi"/>
        </w:rPr>
      </w:pPr>
      <w:ins w:id="214" w:author="Auto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ins>
    </w:p>
    <w:p w14:paraId="20E2A492" w14:textId="7BAD3CD1"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del w:id="215" w:author="Autor">
        <w:r w:rsidRPr="00F43906" w:rsidDel="00E73428">
          <w:rPr>
            <w:rFonts w:asciiTheme="minorHAnsi" w:hAnsiTheme="minorHAnsi" w:cstheme="minorHAnsi"/>
          </w:rPr>
          <w:delText xml:space="preserve">poskytnutí </w:delText>
        </w:r>
      </w:del>
      <w:r w:rsidRPr="00F43906">
        <w:rPr>
          <w:rFonts w:asciiTheme="minorHAnsi" w:hAnsiTheme="minorHAnsi" w:cstheme="minorHAnsi"/>
        </w:rPr>
        <w:t xml:space="preserve">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del w:id="216" w:author="Autor">
        <w:r w:rsidRPr="00F43906" w:rsidDel="00E73428">
          <w:rPr>
            <w:rFonts w:asciiTheme="minorHAnsi" w:hAnsiTheme="minorHAnsi" w:cstheme="minorHAnsi"/>
          </w:rPr>
          <w:delText xml:space="preserve">poskytnutí </w:delText>
        </w:r>
      </w:del>
      <w:r w:rsidRPr="00F43906">
        <w:rPr>
          <w:rFonts w:asciiTheme="minorHAnsi" w:hAnsiTheme="minorHAnsi" w:cstheme="minorHAnsi"/>
        </w:rPr>
        <w:t>NFP.</w:t>
      </w:r>
      <w:ins w:id="217" w:author="Autor">
        <w:r w:rsidR="00E73428">
          <w:rPr>
            <w:rFonts w:asciiTheme="minorHAnsi" w:hAnsiTheme="minorHAnsi" w:cstheme="minorHAnsi"/>
          </w:rPr>
          <w:t xml:space="preserve"> </w:t>
        </w:r>
        <w:r w:rsidR="00E73428" w:rsidRPr="005E75DE">
          <w:rPr>
            <w:rFonts w:asciiTheme="minorHAnsi" w:hAnsiTheme="minorHAnsi"/>
          </w:rPr>
          <w:t>V prípade, ak je prijímateľ a RO OP TP tá istá osoba</w:t>
        </w:r>
        <w:r w:rsidR="00E73428">
          <w:t>, ž</w:t>
        </w:r>
        <w:r w:rsidR="00E73428" w:rsidRPr="00677906">
          <w:t xml:space="preserve">iadateľ je povinný </w:t>
        </w:r>
        <w:r w:rsidR="00E73428" w:rsidRPr="00677906">
          <w:rPr>
            <w:b/>
          </w:rPr>
          <w:t xml:space="preserve">poskytnúť RO OP TP súčinnosť </w:t>
        </w:r>
        <w:r w:rsidR="00E73428" w:rsidRPr="00677906">
          <w:t>v rozsahu potrebnom na vydanie rozhodnutia o schválení ŽoNFP</w:t>
        </w:r>
        <w:r w:rsidR="00E73428">
          <w:t>.</w:t>
        </w:r>
        <w:r w:rsidR="00E73428" w:rsidRPr="00677906">
          <w:t xml:space="preserve"> Práva a povinnosti poskytovateľa a prijímateľa sú upravené </w:t>
        </w:r>
        <w:r w:rsidR="00E73428">
          <w:t xml:space="preserve">v prílohe </w:t>
        </w:r>
        <w:r w:rsidR="00E73428" w:rsidRPr="00677906">
          <w:t>rozhodnut</w:t>
        </w:r>
        <w:r w:rsidR="00E73428">
          <w:t>ia</w:t>
        </w:r>
        <w:r w:rsidR="00E73428" w:rsidRPr="00677906">
          <w:t xml:space="preserve"> o schválení ŽoNFP.</w:t>
        </w:r>
      </w:ins>
    </w:p>
    <w:p w14:paraId="31D03135" w14:textId="78889E3F"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w:t>
      </w:r>
      <w:del w:id="218" w:author="Autor">
        <w:r w:rsidRPr="00F43906" w:rsidDel="00E73428">
          <w:rPr>
            <w:rFonts w:asciiTheme="minorHAnsi" w:hAnsiTheme="minorHAnsi" w:cstheme="minorHAnsi"/>
          </w:rPr>
          <w:delText xml:space="preserve">písomný </w:delText>
        </w:r>
      </w:del>
      <w:r w:rsidRPr="00F43906">
        <w:rPr>
          <w:rFonts w:asciiTheme="minorHAnsi" w:hAnsiTheme="minorHAnsi" w:cstheme="minorHAnsi"/>
        </w:rPr>
        <w:t>návrh na uzavretie zmluvy o  NFP a určí lehotu na prijatie návrhu žiadateľovi:</w:t>
      </w:r>
    </w:p>
    <w:p w14:paraId="1AFC92A0"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AC293D">
      <w:pPr>
        <w:pStyle w:val="Odsekzoznamu"/>
        <w:numPr>
          <w:ilvl w:val="1"/>
          <w:numId w:val="24"/>
        </w:numPr>
        <w:tabs>
          <w:tab w:val="left" w:pos="900"/>
        </w:tabs>
        <w:spacing w:before="120" w:after="120"/>
        <w:ind w:left="900" w:hanging="474"/>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EF41544" w14:textId="22142D72" w:rsidR="0040122A" w:rsidRPr="00F43906" w:rsidRDefault="0040122A" w:rsidP="00AC293D">
      <w:pPr>
        <w:spacing w:before="120" w:after="120" w:line="240" w:lineRule="auto"/>
        <w:ind w:firstLine="426"/>
        <w:jc w:val="both"/>
        <w:rPr>
          <w:rFonts w:asciiTheme="minorHAnsi" w:hAnsiTheme="minorHAnsi" w:cstheme="minorHAnsi"/>
        </w:rPr>
      </w:pPr>
      <w:del w:id="219" w:author="Autor">
        <w:r w:rsidRPr="00F43906" w:rsidDel="00E73428">
          <w:rPr>
            <w:rFonts w:asciiTheme="minorHAnsi" w:hAnsiTheme="minorHAnsi" w:cstheme="minorHAnsi"/>
          </w:rPr>
          <w:delText xml:space="preserve">V prípade, ak je prijímateľ a RO OP TP tá istá osoba, </w:delText>
        </w:r>
        <w:r w:rsidR="00517A3C" w:rsidRPr="00F43906" w:rsidDel="00E73428">
          <w:rPr>
            <w:rFonts w:asciiTheme="minorHAnsi" w:hAnsiTheme="minorHAnsi" w:cstheme="minorHAnsi"/>
          </w:rPr>
          <w:delText>z</w:delText>
        </w:r>
        <w:r w:rsidRPr="00F43906" w:rsidDel="00E73428">
          <w:rPr>
            <w:rFonts w:asciiTheme="minorHAnsi" w:hAnsiTheme="minorHAnsi" w:cstheme="minorHAnsi"/>
          </w:rPr>
          <w:delText xml:space="preserve">mluva o poskytnutí NFP sa neuzatvára a práva a povinnosti sú upravené rozhodnutím o schválení ŽoNFP. Rozhodnutie o schválení ŽoNFP nadobúda účinnosť v momente, keď nadobudne právoplatnosť podľa paragrafu 52 odsek 1 zákona </w:delText>
        </w:r>
        <w:r w:rsidR="00E977FB" w:rsidDel="00E73428">
          <w:rPr>
            <w:rFonts w:asciiTheme="minorHAnsi" w:hAnsiTheme="minorHAnsi" w:cstheme="minorHAnsi"/>
          </w:rPr>
          <w:br/>
        </w:r>
        <w:r w:rsidRPr="00F43906" w:rsidDel="00E73428">
          <w:rPr>
            <w:rFonts w:asciiTheme="minorHAnsi" w:hAnsiTheme="minorHAnsi" w:cstheme="minorHAnsi"/>
          </w:rPr>
          <w:delText>č. 71/1967 Zb. o správnom konaní (Správny poriadok) v znení neskorších predpisov.</w:delText>
        </w:r>
      </w:del>
    </w:p>
    <w:p w14:paraId="34E0B85C" w14:textId="77777777" w:rsidR="00412BEC"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Zmluva o </w:t>
      </w:r>
      <w:del w:id="220" w:author="Autor">
        <w:r w:rsidRPr="00F43906" w:rsidDel="00E73428">
          <w:rPr>
            <w:rFonts w:asciiTheme="minorHAnsi" w:hAnsiTheme="minorHAnsi" w:cstheme="minorHAnsi"/>
          </w:rPr>
          <w:delText xml:space="preserve">poskytnutí </w:delText>
        </w:r>
      </w:del>
      <w:r w:rsidRPr="00F43906">
        <w:rPr>
          <w:rFonts w:asciiTheme="minorHAnsi" w:hAnsiTheme="minorHAnsi" w:cstheme="minorHAnsi"/>
        </w:rPr>
        <w:t xml:space="preserve">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2C0D660F" w14:textId="64925D5B" w:rsidR="002F6327"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Vzor zmluvy o </w:t>
      </w:r>
      <w:del w:id="221" w:author="Autor">
        <w:r w:rsidRPr="00F43906" w:rsidDel="00E73428">
          <w:rPr>
            <w:rFonts w:asciiTheme="minorHAnsi" w:hAnsiTheme="minorHAnsi" w:cstheme="minorHAnsi"/>
          </w:rPr>
          <w:delText xml:space="preserve">poskytnutí </w:delText>
        </w:r>
      </w:del>
      <w:r w:rsidRPr="00F43906">
        <w:rPr>
          <w:rFonts w:asciiTheme="minorHAnsi" w:hAnsiTheme="minorHAnsi" w:cstheme="minorHAnsi"/>
        </w:rPr>
        <w:t>NFP</w:t>
      </w:r>
      <w:r w:rsidR="00E54FE7" w:rsidRPr="00F43906">
        <w:rPr>
          <w:rFonts w:asciiTheme="minorHAnsi" w:hAnsiTheme="minorHAnsi" w:cstheme="minorHAnsi"/>
        </w:rPr>
        <w:t xml:space="preserve"> ako aj </w:t>
      </w:r>
      <w:ins w:id="222" w:author="Autor">
        <w:r w:rsidR="00E73428">
          <w:rPr>
            <w:rFonts w:asciiTheme="minorHAnsi" w:hAnsiTheme="minorHAnsi" w:cstheme="minorHAnsi"/>
          </w:rPr>
          <w:t>r</w:t>
        </w:r>
      </w:ins>
      <w:del w:id="223" w:author="Autor">
        <w:r w:rsidR="00E54FE7" w:rsidRPr="00F43906" w:rsidDel="00E73428">
          <w:rPr>
            <w:rFonts w:asciiTheme="minorHAnsi" w:hAnsiTheme="minorHAnsi" w:cstheme="minorHAnsi"/>
          </w:rPr>
          <w:delText>R</w:delText>
        </w:r>
      </w:del>
      <w:r w:rsidR="00E54FE7" w:rsidRPr="00F43906">
        <w:rPr>
          <w:rFonts w:asciiTheme="minorHAnsi" w:hAnsiTheme="minorHAnsi" w:cstheme="minorHAnsi"/>
        </w:rPr>
        <w:t xml:space="preserve">ozhodnutia o schválení ŽoNFP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27"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xml:space="preserve">. V prípade zmeny vzoru zmluvy o </w:t>
      </w:r>
      <w:del w:id="224" w:author="Autor">
        <w:r w:rsidR="001132F4" w:rsidRPr="00F43906" w:rsidDel="00E73428">
          <w:rPr>
            <w:rFonts w:asciiTheme="minorHAnsi" w:hAnsiTheme="minorHAnsi" w:cstheme="minorHAnsi"/>
          </w:rPr>
          <w:delText xml:space="preserve">poskytnutí </w:delText>
        </w:r>
      </w:del>
      <w:r w:rsidR="001132F4" w:rsidRPr="00F43906">
        <w:rPr>
          <w:rFonts w:asciiTheme="minorHAnsi" w:hAnsiTheme="minorHAnsi" w:cstheme="minorHAnsi"/>
        </w:rPr>
        <w:t>NFP</w:t>
      </w:r>
      <w:r w:rsidR="00E54FE7" w:rsidRPr="00F43906">
        <w:rPr>
          <w:rFonts w:asciiTheme="minorHAnsi" w:hAnsiTheme="minorHAnsi" w:cstheme="minorHAnsi"/>
        </w:rPr>
        <w:t>/</w:t>
      </w:r>
      <w:ins w:id="225" w:author="Autor">
        <w:r w:rsidR="00E73428">
          <w:rPr>
            <w:rFonts w:asciiTheme="minorHAnsi" w:hAnsiTheme="minorHAnsi" w:cstheme="minorHAnsi"/>
          </w:rPr>
          <w:t>r</w:t>
        </w:r>
      </w:ins>
      <w:del w:id="226" w:author="Autor">
        <w:r w:rsidR="001132F4" w:rsidRPr="00F43906" w:rsidDel="00E73428">
          <w:rPr>
            <w:rFonts w:asciiTheme="minorHAnsi" w:hAnsiTheme="minorHAnsi" w:cstheme="minorHAnsi"/>
          </w:rPr>
          <w:delText xml:space="preserve"> </w:delText>
        </w:r>
        <w:r w:rsidR="00E54FE7" w:rsidRPr="00F43906" w:rsidDel="00E73428">
          <w:rPr>
            <w:rFonts w:asciiTheme="minorHAnsi" w:hAnsiTheme="minorHAnsi" w:cstheme="minorHAnsi"/>
          </w:rPr>
          <w:delText>R</w:delText>
        </w:r>
      </w:del>
      <w:r w:rsidR="00E54FE7" w:rsidRPr="00F43906">
        <w:rPr>
          <w:rFonts w:asciiTheme="minorHAnsi" w:hAnsiTheme="minorHAnsi" w:cstheme="minorHAnsi"/>
        </w:rPr>
        <w:t xml:space="preserve">ozhodnutia o schválení ŽoNFP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del w:id="227" w:author="Autor">
        <w:r w:rsidR="00E54FE7" w:rsidRPr="00F43906" w:rsidDel="00062976">
          <w:rPr>
            <w:rFonts w:asciiTheme="minorHAnsi" w:hAnsiTheme="minorHAnsi" w:cstheme="minorHAnsi"/>
          </w:rPr>
          <w:delText>é</w:delText>
        </w:r>
      </w:del>
      <w:ins w:id="228" w:author="Autor">
        <w:r w:rsidR="00062976">
          <w:rPr>
            <w:rFonts w:asciiTheme="minorHAnsi" w:hAnsiTheme="minorHAnsi" w:cstheme="minorHAnsi"/>
          </w:rPr>
          <w:t>ý</w:t>
        </w:r>
      </w:ins>
      <w:r w:rsidR="001132F4" w:rsidRPr="00F43906">
        <w:rPr>
          <w:rFonts w:asciiTheme="minorHAnsi" w:hAnsiTheme="minorHAnsi" w:cstheme="minorHAnsi"/>
        </w:rPr>
        <w:t xml:space="preserve"> vzor</w:t>
      </w:r>
      <w:del w:id="229" w:author="Autor">
        <w:r w:rsidR="00E54FE7" w:rsidRPr="00F43906" w:rsidDel="00062976">
          <w:rPr>
            <w:rFonts w:asciiTheme="minorHAnsi" w:hAnsiTheme="minorHAnsi" w:cstheme="minorHAnsi"/>
          </w:rPr>
          <w:delText>y</w:delText>
        </w:r>
      </w:del>
      <w:r w:rsidR="001132F4" w:rsidRPr="00F43906">
        <w:rPr>
          <w:rFonts w:asciiTheme="minorHAnsi" w:hAnsiTheme="minorHAnsi" w:cstheme="minorHAnsi"/>
        </w:rPr>
        <w:t xml:space="preserve">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47E3D8D5" w:rsidR="00B31E38" w:rsidRPr="00F43906" w:rsidRDefault="00B31E38">
      <w:pPr>
        <w:rPr>
          <w:rFonts w:asciiTheme="minorHAnsi" w:eastAsiaTheme="minorHAnsi" w:hAnsiTheme="minorHAnsi" w:cstheme="minorHAnsi"/>
          <w:color w:val="000000"/>
        </w:rPr>
        <w:pPrChange w:id="230" w:author="Autor">
          <w:pPr>
            <w:autoSpaceDE w:val="0"/>
            <w:autoSpaceDN w:val="0"/>
            <w:adjustRightInd w:val="0"/>
            <w:spacing w:before="120" w:after="120" w:line="240" w:lineRule="auto"/>
            <w:ind w:firstLine="426"/>
            <w:jc w:val="both"/>
          </w:pPr>
        </w:pPrChange>
      </w:pPr>
      <w:r w:rsidRPr="00F43906">
        <w:rPr>
          <w:rFonts w:asciiTheme="minorHAnsi" w:eastAsiaTheme="minorHAnsi" w:hAnsiTheme="minorHAnsi" w:cstheme="minorHAnsi"/>
          <w:color w:val="000000"/>
        </w:rPr>
        <w:t>RO OP TP zašle žiadateľovi návrh na uzavretie zmluvy o</w:t>
      </w:r>
      <w:ins w:id="231" w:author="Autor">
        <w:r w:rsidR="00E73428">
          <w:rPr>
            <w:rFonts w:asciiTheme="minorHAnsi" w:eastAsiaTheme="minorHAnsi" w:hAnsiTheme="minorHAnsi" w:cstheme="minorHAnsi"/>
            <w:color w:val="000000"/>
          </w:rPr>
          <w:t xml:space="preserve"> </w:t>
        </w:r>
      </w:ins>
      <w:del w:id="232" w:author="Autor">
        <w:r w:rsidRPr="00F43906" w:rsidDel="00E73428">
          <w:rPr>
            <w:rFonts w:asciiTheme="minorHAnsi" w:eastAsiaTheme="minorHAnsi" w:hAnsiTheme="minorHAnsi" w:cstheme="minorHAnsi"/>
            <w:color w:val="000000"/>
          </w:rPr>
          <w:delText xml:space="preserve"> poskytnutí </w:delText>
        </w:r>
      </w:del>
      <w:r w:rsidRPr="00F43906">
        <w:rPr>
          <w:rFonts w:asciiTheme="minorHAnsi" w:eastAsiaTheme="minorHAnsi" w:hAnsiTheme="minorHAnsi" w:cstheme="minorHAnsi"/>
          <w:color w:val="000000"/>
        </w:rPr>
        <w:t>NFP bezodkladne po podpise štatutárnym orgánom. V zmysle zákona č. 305/2013 o elektronickej podobe výkonu pôsobnosti orgánov verejnej moci a o zmene a doplnení niektorých zákonov (zákon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Government</w:t>
      </w:r>
      <w:r w:rsidR="001057B3" w:rsidRPr="00F43906">
        <w:rPr>
          <w:rFonts w:asciiTheme="minorHAnsi" w:eastAsiaTheme="minorHAnsi" w:hAnsiTheme="minorHAnsi" w:cstheme="minorHAnsi"/>
          <w:color w:val="000000"/>
        </w:rPr>
        <w:t xml:space="preserve">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11.2016 zmluva o </w:t>
      </w:r>
      <w:del w:id="233" w:author="Autor">
        <w:r w:rsidRPr="00F43906" w:rsidDel="00E73428">
          <w:rPr>
            <w:rFonts w:asciiTheme="minorHAnsi" w:eastAsiaTheme="minorHAnsi" w:hAnsiTheme="minorHAnsi" w:cstheme="minorHAnsi"/>
            <w:color w:val="000000"/>
          </w:rPr>
          <w:delText xml:space="preserve">poskytnutí </w:delText>
        </w:r>
      </w:del>
      <w:r w:rsidRPr="00F43906">
        <w:rPr>
          <w:rFonts w:asciiTheme="minorHAnsi" w:eastAsiaTheme="minorHAnsi" w:hAnsiTheme="minorHAnsi" w:cstheme="minorHAnsi"/>
          <w:color w:val="000000"/>
        </w:rPr>
        <w:t>NFP vyhotovená v elektronickej podobe a zmluvné strany ju podpisujú kvalifikovaným elektronickým podpisom (na základe kvalifikovaného certifikátu, mandátneho certifikátu). Uzatvorenie zmluvy</w:t>
      </w:r>
      <w:r w:rsidR="00C62127" w:rsidRPr="00F43906">
        <w:rPr>
          <w:rFonts w:asciiTheme="minorHAnsi" w:eastAsiaTheme="minorHAnsi" w:hAnsiTheme="minorHAnsi" w:cstheme="minorHAnsi"/>
          <w:color w:val="000000"/>
        </w:rPr>
        <w:t xml:space="preserve"> o </w:t>
      </w:r>
      <w:del w:id="234" w:author="Autor">
        <w:r w:rsidR="00C62127" w:rsidRPr="00F43906" w:rsidDel="00E73428">
          <w:rPr>
            <w:rFonts w:asciiTheme="minorHAnsi" w:eastAsiaTheme="minorHAnsi" w:hAnsiTheme="minorHAnsi" w:cstheme="minorHAnsi"/>
            <w:color w:val="000000"/>
          </w:rPr>
          <w:delText xml:space="preserve">poskytnutí </w:delText>
        </w:r>
      </w:del>
      <w:r w:rsidR="00C62127" w:rsidRPr="00F43906">
        <w:rPr>
          <w:rFonts w:asciiTheme="minorHAnsi" w:eastAsiaTheme="minorHAnsi" w:hAnsiTheme="minorHAnsi" w:cstheme="minorHAnsi"/>
          <w:color w:val="000000"/>
        </w:rPr>
        <w:t>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w:t>
      </w:r>
      <w:del w:id="235" w:author="Autor">
        <w:r w:rsidRPr="00F43906" w:rsidDel="00E73428">
          <w:rPr>
            <w:rFonts w:asciiTheme="minorHAnsi" w:eastAsiaTheme="minorHAnsi" w:hAnsiTheme="minorHAnsi" w:cstheme="minorHAnsi"/>
            <w:color w:val="000000"/>
          </w:rPr>
          <w:delText xml:space="preserve">poskytnutí </w:delText>
        </w:r>
      </w:del>
      <w:r w:rsidRPr="00F43906">
        <w:rPr>
          <w:rFonts w:asciiTheme="minorHAnsi" w:eastAsiaTheme="minorHAnsi" w:hAnsiTheme="minorHAnsi" w:cstheme="minorHAnsi"/>
          <w:color w:val="000000"/>
        </w:rPr>
        <w:t xml:space="preserve">NFP. </w:t>
      </w:r>
      <w:r w:rsidR="001223FA" w:rsidRPr="002D24D7">
        <w:rPr>
          <w:rFonts w:asciiTheme="minorHAnsi" w:eastAsiaTheme="minorHAnsi" w:hAnsiTheme="minorHAnsi" w:cstheme="minorHAnsi"/>
          <w:color w:val="000000"/>
        </w:rPr>
        <w:t>V prípade elektronického podpisu zmluvy o NFP splnomocnenou osobou je súčasťou dokumentu</w:t>
      </w:r>
      <w:r w:rsidR="001223FA">
        <w:rPr>
          <w:rFonts w:asciiTheme="minorHAnsi" w:eastAsiaTheme="minorHAnsi" w:hAnsiTheme="minorHAnsi" w:cstheme="minorHAnsi"/>
          <w:color w:val="000000"/>
        </w:rPr>
        <w:t xml:space="preserve"> zmluvy o NFP  aj Plnomocenstvo</w:t>
      </w:r>
      <w:r w:rsidR="001223FA" w:rsidRPr="002D24D7">
        <w:rPr>
          <w:rFonts w:asciiTheme="minorHAnsi" w:eastAsiaTheme="minorHAnsi" w:hAnsiTheme="minorHAnsi" w:cstheme="minorHAnsi"/>
          <w:color w:val="000000"/>
        </w:rPr>
        <w:t xml:space="preserve"> s uvedením čísla a dátumu Plnomocenstva</w:t>
      </w:r>
      <w:r w:rsidR="001223FA">
        <w:rPr>
          <w:rFonts w:asciiTheme="minorHAnsi" w:eastAsiaTheme="minorHAnsi" w:hAnsiTheme="minorHAnsi" w:cstheme="minorHAnsi"/>
          <w:color w:val="000000"/>
        </w:rPr>
        <w:t>.</w:t>
      </w:r>
      <w:ins w:id="236" w:author="Autor">
        <w:r w:rsidR="00E73428">
          <w:rPr>
            <w:rFonts w:asciiTheme="minorHAnsi" w:eastAsiaTheme="minorHAnsi" w:hAnsiTheme="minorHAnsi" w:cstheme="minorHAnsi"/>
            <w:color w:val="000000"/>
          </w:rPr>
          <w:t xml:space="preserve"> </w:t>
        </w:r>
        <w:r w:rsidR="00E73428" w:rsidRPr="005E75DE">
          <w:rPr>
            <w:rFonts w:asciiTheme="minorHAnsi" w:hAnsiTheme="minorHAnsi"/>
          </w:rPr>
          <w:t>V prípade, ak je prijímateľ a RO OP TP tá istá osoba,</w:t>
        </w:r>
        <w:r w:rsidR="00E73428">
          <w:rPr>
            <w:rFonts w:asciiTheme="minorHAnsi" w:hAnsiTheme="minorHAnsi"/>
          </w:rPr>
          <w:t xml:space="preserve"> je </w:t>
        </w:r>
        <w:r w:rsidR="00E73428" w:rsidRPr="00677906">
          <w:t>rozhodnuti</w:t>
        </w:r>
        <w:r w:rsidR="00E73428">
          <w:t>e</w:t>
        </w:r>
        <w:r w:rsidR="00E73428" w:rsidRPr="00677906">
          <w:t xml:space="preserve"> o schválení ŽoNFP</w:t>
        </w:r>
        <w:r w:rsidR="00E73428" w:rsidRPr="00AA055F">
          <w:t xml:space="preserve"> </w:t>
        </w:r>
        <w:r w:rsidR="00E73428" w:rsidRPr="002A5A5B">
          <w:t>vyhotoven</w:t>
        </w:r>
        <w:r w:rsidR="00E73428">
          <w:t>é</w:t>
        </w:r>
        <w:r w:rsidR="00E73428" w:rsidRPr="002A5A5B">
          <w:t xml:space="preserve"> v elektronickej podobe </w:t>
        </w:r>
        <w:r w:rsidR="00E73428">
          <w:t>podpísané</w:t>
        </w:r>
        <w:r w:rsidR="00E73428" w:rsidRPr="002A5A5B">
          <w:t xml:space="preserve"> kvalifikovaným elektronickým podpisom (na základe kvalifikovaného certifikátu, mandátneho certifikátu).</w:t>
        </w:r>
      </w:ins>
    </w:p>
    <w:p w14:paraId="3E90BC6C" w14:textId="0EAAE629"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Iba v riadne odôvodnených prípadoch môže RO OP TP pristúpiť k podpisu zmluvy</w:t>
      </w:r>
      <w:r w:rsidR="00C62127" w:rsidRPr="00F43906">
        <w:rPr>
          <w:rFonts w:asciiTheme="minorHAnsi" w:eastAsiaTheme="minorHAnsi" w:hAnsiTheme="minorHAnsi" w:cstheme="minorHAnsi"/>
          <w:color w:val="000000"/>
        </w:rPr>
        <w:t xml:space="preserve"> o</w:t>
      </w:r>
      <w:del w:id="237" w:author="Autor">
        <w:r w:rsidR="00C62127" w:rsidRPr="00F43906" w:rsidDel="00E73428">
          <w:rPr>
            <w:rFonts w:asciiTheme="minorHAnsi" w:eastAsiaTheme="minorHAnsi" w:hAnsiTheme="minorHAnsi" w:cstheme="minorHAnsi"/>
            <w:color w:val="000000"/>
          </w:rPr>
          <w:delText xml:space="preserve"> poskytnutí </w:delText>
        </w:r>
      </w:del>
      <w:ins w:id="238" w:author="Autor">
        <w:r w:rsidR="00E73428">
          <w:rPr>
            <w:rFonts w:asciiTheme="minorHAnsi" w:eastAsiaTheme="minorHAnsi" w:hAnsiTheme="minorHAnsi" w:cstheme="minorHAnsi"/>
            <w:color w:val="000000"/>
          </w:rPr>
          <w:t xml:space="preserve"> </w:t>
        </w:r>
      </w:ins>
      <w:r w:rsidR="00C62127" w:rsidRPr="00F43906">
        <w:rPr>
          <w:rFonts w:asciiTheme="minorHAnsi" w:eastAsiaTheme="minorHAnsi" w:hAnsiTheme="minorHAnsi" w:cstheme="minorHAnsi"/>
          <w:color w:val="000000"/>
        </w:rPr>
        <w:t>NFP</w:t>
      </w:r>
      <w:r w:rsidRPr="00F43906">
        <w:rPr>
          <w:rFonts w:asciiTheme="minorHAnsi" w:eastAsiaTheme="minorHAnsi" w:hAnsiTheme="minorHAnsi" w:cstheme="minorHAnsi"/>
          <w:color w:val="000000"/>
        </w:rPr>
        <w:t xml:space="preserve"> v </w:t>
      </w:r>
      <w:del w:id="239" w:author="Autor">
        <w:r w:rsidRPr="00F43906" w:rsidDel="00E73428">
          <w:rPr>
            <w:rFonts w:asciiTheme="minorHAnsi" w:eastAsiaTheme="minorHAnsi" w:hAnsiTheme="minorHAnsi" w:cstheme="minorHAnsi"/>
            <w:color w:val="000000"/>
          </w:rPr>
          <w:delText xml:space="preserve">tlačenej </w:delText>
        </w:r>
      </w:del>
      <w:ins w:id="240" w:author="Autor">
        <w:r w:rsidR="00E73428">
          <w:rPr>
            <w:rFonts w:asciiTheme="minorHAnsi" w:eastAsiaTheme="minorHAnsi" w:hAnsiTheme="minorHAnsi" w:cstheme="minorHAnsi"/>
            <w:color w:val="000000"/>
          </w:rPr>
          <w:t>písomnej</w:t>
        </w:r>
        <w:r w:rsidR="00E73428" w:rsidRPr="00F43906">
          <w:rPr>
            <w:rFonts w:asciiTheme="minorHAnsi" w:eastAsiaTheme="minorHAnsi" w:hAnsiTheme="minorHAnsi" w:cstheme="minorHAnsi"/>
            <w:color w:val="000000"/>
          </w:rPr>
          <w:t xml:space="preserve"> </w:t>
        </w:r>
      </w:ins>
      <w:r w:rsidRPr="00F43906">
        <w:rPr>
          <w:rFonts w:asciiTheme="minorHAnsi" w:eastAsiaTheme="minorHAnsi" w:hAnsiTheme="minorHAnsi" w:cstheme="minorHAnsi"/>
          <w:color w:val="000000"/>
        </w:rPr>
        <w:t>forme. V tomto prípade RO OP TP zašle žiadateľovi návrh na uzavretie zmluvy o</w:t>
      </w:r>
      <w:ins w:id="241" w:author="Autor">
        <w:r w:rsidR="00E73428">
          <w:rPr>
            <w:rFonts w:asciiTheme="minorHAnsi" w:eastAsiaTheme="minorHAnsi" w:hAnsiTheme="minorHAnsi" w:cstheme="minorHAnsi"/>
            <w:color w:val="000000"/>
          </w:rPr>
          <w:t xml:space="preserve"> </w:t>
        </w:r>
      </w:ins>
      <w:del w:id="242" w:author="Autor">
        <w:r w:rsidR="00C304C4" w:rsidRPr="00F43906" w:rsidDel="00E73428">
          <w:rPr>
            <w:rFonts w:asciiTheme="minorHAnsi" w:eastAsiaTheme="minorHAnsi" w:hAnsiTheme="minorHAnsi" w:cstheme="minorHAnsi"/>
            <w:color w:val="000000"/>
          </w:rPr>
          <w:delText> </w:delText>
        </w:r>
        <w:r w:rsidRPr="00F43906" w:rsidDel="00E73428">
          <w:rPr>
            <w:rFonts w:asciiTheme="minorHAnsi" w:eastAsiaTheme="minorHAnsi" w:hAnsiTheme="minorHAnsi" w:cstheme="minorHAnsi"/>
            <w:color w:val="000000"/>
          </w:rPr>
          <w:delText xml:space="preserve">poskytnutí </w:delText>
        </w:r>
      </w:del>
      <w:r w:rsidRPr="00F43906">
        <w:rPr>
          <w:rFonts w:asciiTheme="minorHAnsi" w:eastAsiaTheme="minorHAnsi" w:hAnsiTheme="minorHAnsi" w:cstheme="minorHAnsi"/>
          <w:color w:val="000000"/>
        </w:rPr>
        <w:t>NFP v</w:t>
      </w:r>
      <w:r w:rsidR="002E166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 xml:space="preserve">minimálne </w:t>
      </w:r>
      <w:r w:rsidR="001223FA">
        <w:rPr>
          <w:rFonts w:asciiTheme="minorHAnsi" w:eastAsiaTheme="minorHAnsi" w:hAnsiTheme="minorHAnsi" w:cstheme="minorHAnsi"/>
          <w:color w:val="000000"/>
        </w:rPr>
        <w:t>štyroch</w:t>
      </w:r>
      <w:r w:rsidR="001223FA" w:rsidRPr="00F43906">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rovnopisoch doporučenou poštou, alebo iným vhodným spôsobom bezodkladne po podpise štatutárnym orgánom.</w:t>
      </w:r>
    </w:p>
    <w:p w14:paraId="51995286"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762C57C0"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Návrh na uzavretie zmluvy o </w:t>
      </w:r>
      <w:del w:id="243" w:author="Autor">
        <w:r w:rsidRPr="00F43906" w:rsidDel="00E73428">
          <w:rPr>
            <w:rFonts w:asciiTheme="minorHAnsi" w:eastAsiaTheme="minorHAnsi" w:hAnsiTheme="minorHAnsi" w:cstheme="minorHAnsi"/>
            <w:color w:val="000000"/>
          </w:rPr>
          <w:delText xml:space="preserve">poskytnutí </w:delText>
        </w:r>
      </w:del>
      <w:r w:rsidRPr="00F43906">
        <w:rPr>
          <w:rFonts w:asciiTheme="minorHAnsi" w:eastAsiaTheme="minorHAnsi" w:hAnsiTheme="minorHAnsi" w:cstheme="minorHAnsi"/>
          <w:color w:val="000000"/>
        </w:rPr>
        <w:t>NFP zaniká dňom uplynutia lehoty určenej v tomto návrhu alebo doručením prejavu žiadateľa o odmietnutí návrhu na uzavretie zmluvy o </w:t>
      </w:r>
      <w:del w:id="244" w:author="Autor">
        <w:r w:rsidRPr="00F43906" w:rsidDel="00E73428">
          <w:rPr>
            <w:rFonts w:asciiTheme="minorHAnsi" w:eastAsiaTheme="minorHAnsi" w:hAnsiTheme="minorHAnsi" w:cstheme="minorHAnsi"/>
            <w:color w:val="000000"/>
          </w:rPr>
          <w:delText xml:space="preserve">poskytnutí </w:delText>
        </w:r>
      </w:del>
      <w:r w:rsidRPr="00F43906">
        <w:rPr>
          <w:rFonts w:asciiTheme="minorHAnsi" w:eastAsiaTheme="minorHAnsi" w:hAnsiTheme="minorHAnsi" w:cstheme="minorHAnsi"/>
          <w:color w:val="000000"/>
        </w:rPr>
        <w:t xml:space="preserve">NFP.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del w:id="245" w:author="Autor">
        <w:r w:rsidR="00401B37" w:rsidRPr="00F43906" w:rsidDel="00E73428">
          <w:rPr>
            <w:rFonts w:asciiTheme="minorHAnsi" w:hAnsiTheme="minorHAnsi" w:cstheme="minorHAnsi"/>
          </w:rPr>
          <w:delText xml:space="preserve">poskytnutí </w:delText>
        </w:r>
      </w:del>
      <w:r w:rsidR="00401B37" w:rsidRPr="00F43906">
        <w:rPr>
          <w:rFonts w:asciiTheme="minorHAnsi" w:hAnsiTheme="minorHAnsi" w:cstheme="minorHAnsi"/>
        </w:rPr>
        <w:t>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Žiadateľ je zároveň oprávnený rozhodnúť o nevyužití poskytnutej minimálnej lehoty na prijatie návrhu a o následnom prijatí/odmietnutí návrhu na uzavretie zmluvy o</w:t>
      </w:r>
      <w:del w:id="246" w:author="Autor">
        <w:r w:rsidRPr="00F43906" w:rsidDel="00E73428">
          <w:rPr>
            <w:rFonts w:asciiTheme="minorHAnsi" w:eastAsiaTheme="minorHAnsi" w:hAnsiTheme="minorHAnsi" w:cstheme="minorHAnsi"/>
            <w:color w:val="000000"/>
          </w:rPr>
          <w:delText xml:space="preserve"> poskytnutí</w:delText>
        </w:r>
      </w:del>
      <w:r w:rsidRPr="00F43906">
        <w:rPr>
          <w:rFonts w:asciiTheme="minorHAnsi" w:eastAsiaTheme="minorHAnsi" w:hAnsiTheme="minorHAnsi" w:cstheme="minorHAnsi"/>
          <w:color w:val="000000"/>
        </w:rPr>
        <w:t xml:space="preserve"> NFP. </w:t>
      </w:r>
    </w:p>
    <w:p w14:paraId="4DDA4F82" w14:textId="4CEF9F1E" w:rsidR="00B31E38" w:rsidRPr="00F43906" w:rsidRDefault="00580F96" w:rsidP="00AC293D">
      <w:pPr>
        <w:spacing w:before="120" w:after="120" w:line="240" w:lineRule="auto"/>
        <w:ind w:firstLine="426"/>
        <w:jc w:val="both"/>
        <w:rPr>
          <w:rFonts w:asciiTheme="minorHAnsi" w:hAnsiTheme="minorHAnsi" w:cstheme="minorHAnsi"/>
        </w:rPr>
      </w:pPr>
      <w:r w:rsidRPr="00F43906">
        <w:rPr>
          <w:rFonts w:asciiTheme="minorHAnsi" w:eastAsiaTheme="minorHAnsi" w:hAnsiTheme="minorHAnsi" w:cstheme="minorHAnsi"/>
        </w:rPr>
        <w:t xml:space="preserve">V prípade </w:t>
      </w:r>
      <w:ins w:id="247" w:author="Autor">
        <w:r w:rsidR="00E73428">
          <w:rPr>
            <w:rFonts w:asciiTheme="minorHAnsi" w:eastAsiaTheme="minorHAnsi" w:hAnsiTheme="minorHAnsi"/>
          </w:rPr>
          <w:t xml:space="preserve">písomnej formy </w:t>
        </w:r>
      </w:ins>
      <w:del w:id="248" w:author="Autor">
        <w:r w:rsidRPr="00F43906" w:rsidDel="00E73428">
          <w:rPr>
            <w:rFonts w:asciiTheme="minorHAnsi" w:eastAsiaTheme="minorHAnsi" w:hAnsiTheme="minorHAnsi" w:cstheme="minorHAnsi"/>
          </w:rPr>
          <w:delText xml:space="preserve">podpísania </w:delText>
        </w:r>
      </w:del>
      <w:r w:rsidRPr="00F43906">
        <w:rPr>
          <w:rFonts w:asciiTheme="minorHAnsi" w:eastAsiaTheme="minorHAnsi" w:hAnsiTheme="minorHAnsi" w:cstheme="minorHAnsi"/>
        </w:rPr>
        <w:t>zmluvy o</w:t>
      </w:r>
      <w:del w:id="249" w:author="Autor">
        <w:r w:rsidRPr="00F43906" w:rsidDel="00E73428">
          <w:rPr>
            <w:rFonts w:asciiTheme="minorHAnsi" w:eastAsiaTheme="minorHAnsi" w:hAnsiTheme="minorHAnsi" w:cstheme="minorHAnsi"/>
          </w:rPr>
          <w:delText> poskytnutí</w:delText>
        </w:r>
      </w:del>
      <w:r w:rsidRPr="00F43906">
        <w:rPr>
          <w:rFonts w:asciiTheme="minorHAnsi" w:eastAsiaTheme="minorHAnsi" w:hAnsiTheme="minorHAnsi" w:cstheme="minorHAnsi"/>
        </w:rPr>
        <w:t xml:space="preserve"> NFP</w:t>
      </w:r>
      <w:del w:id="250" w:author="Autor">
        <w:r w:rsidRPr="00F43906" w:rsidDel="00E73428">
          <w:rPr>
            <w:rFonts w:asciiTheme="minorHAnsi" w:eastAsiaTheme="minorHAnsi" w:hAnsiTheme="minorHAnsi" w:cstheme="minorHAnsi"/>
          </w:rPr>
          <w:delText xml:space="preserve"> v tlačenej podobe</w:delText>
        </w:r>
      </w:del>
      <w:r w:rsidRPr="00F43906">
        <w:rPr>
          <w:rFonts w:asciiTheme="minorHAnsi" w:eastAsiaTheme="minorHAnsi" w:hAnsiTheme="minorHAnsi" w:cstheme="minorHAnsi"/>
        </w:rPr>
        <w:t xml:space="preserve"> zasiela ž</w:t>
      </w:r>
      <w:r w:rsidR="00B31E38" w:rsidRPr="00F43906">
        <w:rPr>
          <w:rFonts w:asciiTheme="minorHAnsi" w:eastAsiaTheme="minorHAnsi" w:hAnsiTheme="minorHAnsi" w:cstheme="minorHAnsi"/>
          <w:color w:val="000000"/>
        </w:rPr>
        <w:t xml:space="preserve">iadateľ na RO OP TP </w:t>
      </w:r>
      <w:ins w:id="251" w:author="Autor">
        <w:r w:rsidR="00E73428">
          <w:rPr>
            <w:rFonts w:asciiTheme="minorHAnsi" w:eastAsiaTheme="minorHAnsi" w:hAnsiTheme="minorHAnsi"/>
          </w:rPr>
          <w:t xml:space="preserve">minimálne tri rovnopisy prijatého návrhu na uzavretie zmluvy o NFP a tiež </w:t>
        </w:r>
      </w:ins>
      <w:del w:id="252" w:author="Autor">
        <w:r w:rsidR="00B31E38" w:rsidRPr="00F43906" w:rsidDel="00E73428">
          <w:rPr>
            <w:rFonts w:asciiTheme="minorHAnsi" w:eastAsiaTheme="minorHAnsi" w:hAnsiTheme="minorHAnsi" w:cstheme="minorHAnsi"/>
            <w:color w:val="000000"/>
          </w:rPr>
          <w:delText xml:space="preserve">aj </w:delText>
        </w:r>
      </w:del>
      <w:r w:rsidR="00B31E38" w:rsidRPr="00F43906">
        <w:rPr>
          <w:rFonts w:asciiTheme="minorHAnsi" w:eastAsiaTheme="minorHAnsi" w:hAnsiTheme="minorHAnsi" w:cstheme="minorHAnsi"/>
          <w:color w:val="000000"/>
        </w:rPr>
        <w:t>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28"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1AFB291C"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Deň doručenia prijatého návrhu na uza</w:t>
      </w:r>
      <w:r w:rsidR="00681686" w:rsidRPr="00F43906">
        <w:rPr>
          <w:rFonts w:asciiTheme="minorHAnsi" w:hAnsiTheme="minorHAnsi" w:cstheme="minorHAnsi"/>
        </w:rPr>
        <w:t>vretie zmluvy o</w:t>
      </w:r>
      <w:del w:id="253" w:author="Autor">
        <w:r w:rsidR="00681686" w:rsidRPr="00F43906" w:rsidDel="00E73428">
          <w:rPr>
            <w:rFonts w:asciiTheme="minorHAnsi" w:hAnsiTheme="minorHAnsi" w:cstheme="minorHAnsi"/>
          </w:rPr>
          <w:delText xml:space="preserve"> poskytnutí </w:delText>
        </w:r>
      </w:del>
      <w:ins w:id="254" w:author="Autor">
        <w:r w:rsidR="00E73428">
          <w:rPr>
            <w:rFonts w:asciiTheme="minorHAnsi" w:hAnsiTheme="minorHAnsi" w:cstheme="minorHAnsi"/>
          </w:rPr>
          <w:t xml:space="preserve"> </w:t>
        </w:r>
      </w:ins>
      <w:r w:rsidR="00681686" w:rsidRPr="00F43906">
        <w:rPr>
          <w:rFonts w:asciiTheme="minorHAnsi" w:hAnsiTheme="minorHAnsi" w:cstheme="minorHAnsi"/>
        </w:rPr>
        <w:t xml:space="preserve">NFP </w:t>
      </w:r>
      <w:r w:rsidRPr="00F43906">
        <w:rPr>
          <w:rFonts w:asciiTheme="minorHAnsi" w:hAnsiTheme="minorHAnsi" w:cstheme="minorHAnsi"/>
        </w:rPr>
        <w:t>je dňom nadobudnutia platnosti a zá</w:t>
      </w:r>
      <w:r w:rsidR="00C62127" w:rsidRPr="00F43906">
        <w:rPr>
          <w:rFonts w:asciiTheme="minorHAnsi" w:hAnsiTheme="minorHAnsi" w:cstheme="minorHAnsi"/>
        </w:rPr>
        <w:t>roveň momentom uzavretia zmluvy o</w:t>
      </w:r>
      <w:del w:id="255" w:author="Autor">
        <w:r w:rsidR="00C62127" w:rsidRPr="00F43906" w:rsidDel="00E73428">
          <w:rPr>
            <w:rFonts w:asciiTheme="minorHAnsi" w:hAnsiTheme="minorHAnsi" w:cstheme="minorHAnsi"/>
          </w:rPr>
          <w:delText> poskytnutí</w:delText>
        </w:r>
      </w:del>
      <w:r w:rsidR="00C62127" w:rsidRPr="00F43906">
        <w:rPr>
          <w:rFonts w:asciiTheme="minorHAnsi" w:hAnsiTheme="minorHAnsi" w:cstheme="minorHAnsi"/>
        </w:rPr>
        <w:t xml:space="preserve"> NFP.</w:t>
      </w:r>
      <w:r w:rsidRPr="00F43906">
        <w:rPr>
          <w:rFonts w:asciiTheme="minorHAnsi" w:hAnsiTheme="minorHAnsi" w:cstheme="minorHAnsi"/>
        </w:rPr>
        <w:t xml:space="preserve"> </w:t>
      </w:r>
    </w:p>
    <w:p w14:paraId="0240E4AC" w14:textId="27A563E2"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RO OP TP zabezpečí v súlade s ustanoveniami zákona o slobode informácií zverejnenie zmluvy o</w:t>
      </w:r>
      <w:r w:rsidR="004A4F76" w:rsidRPr="00F43906">
        <w:rPr>
          <w:rFonts w:asciiTheme="minorHAnsi" w:hAnsiTheme="minorHAnsi" w:cstheme="minorHAnsi"/>
        </w:rPr>
        <w:t> </w:t>
      </w:r>
      <w:del w:id="256" w:author="Autor">
        <w:r w:rsidRPr="00F43906" w:rsidDel="002F3C6C">
          <w:rPr>
            <w:rFonts w:asciiTheme="minorHAnsi" w:hAnsiTheme="minorHAnsi" w:cstheme="minorHAnsi"/>
          </w:rPr>
          <w:delText xml:space="preserve">poskytnutí </w:delText>
        </w:r>
      </w:del>
      <w:r w:rsidRPr="00F43906">
        <w:rPr>
          <w:rFonts w:asciiTheme="minorHAnsi" w:hAnsiTheme="minorHAnsi" w:cstheme="minorHAnsi"/>
        </w:rPr>
        <w:t>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xml:space="preserve">. Deň nasledujúci po dni jej zverejnenia je deň účinnosti zmluvy o </w:t>
      </w:r>
      <w:del w:id="257" w:author="Autor">
        <w:r w:rsidRPr="00F43906" w:rsidDel="002F3C6C">
          <w:rPr>
            <w:rFonts w:asciiTheme="minorHAnsi" w:hAnsiTheme="minorHAnsi" w:cstheme="minorHAnsi"/>
          </w:rPr>
          <w:delText xml:space="preserve">poskytnutí </w:delText>
        </w:r>
      </w:del>
      <w:r w:rsidRPr="00F43906">
        <w:rPr>
          <w:rFonts w:asciiTheme="minorHAnsi" w:hAnsiTheme="minorHAnsi" w:cstheme="minorHAnsi"/>
        </w:rPr>
        <w:t xml:space="preserve">NFP a žiadateľ sa stáva prijímateľom. </w:t>
      </w:r>
      <w:r w:rsidR="0040122A" w:rsidRPr="00F43906">
        <w:rPr>
          <w:rFonts w:asciiTheme="minorHAnsi" w:hAnsiTheme="minorHAnsi" w:cstheme="minorHAnsi"/>
        </w:rPr>
        <w:t>Právny nárok na poskytnutie príspevku vzniká nadobudnutím účinnosti zmluvy o NFP</w:t>
      </w:r>
      <w:del w:id="258" w:author="Autor">
        <w:r w:rsidR="0040122A" w:rsidRPr="00F43906" w:rsidDel="002F3C6C">
          <w:rPr>
            <w:rFonts w:asciiTheme="minorHAnsi" w:hAnsiTheme="minorHAnsi" w:cstheme="minorHAnsi"/>
          </w:rPr>
          <w:delText xml:space="preserve"> alebo nadobudnutím právoplatnosti Rozhodnutia, ak je prijímateľ a RO OP TP tá istá osoba</w:delText>
        </w:r>
      </w:del>
      <w:r w:rsidR="0040122A" w:rsidRPr="00F43906">
        <w:rPr>
          <w:rFonts w:asciiTheme="minorHAnsi" w:hAnsiTheme="minorHAnsi" w:cstheme="minorHAnsi"/>
        </w:rPr>
        <w:t>.</w:t>
      </w:r>
    </w:p>
    <w:p w14:paraId="0E914113" w14:textId="2D0943AE" w:rsidR="00AD5488" w:rsidRDefault="00AD5488" w:rsidP="00AC293D">
      <w:pPr>
        <w:spacing w:before="120" w:after="120" w:line="240" w:lineRule="auto"/>
        <w:ind w:firstLine="426"/>
        <w:jc w:val="both"/>
        <w:rPr>
          <w:ins w:id="259" w:author="Autor"/>
          <w:rFonts w:asciiTheme="minorHAnsi" w:hAnsiTheme="minorHAnsi" w:cstheme="minorHAnsi"/>
        </w:rPr>
      </w:pPr>
      <w:r w:rsidRPr="00F43906">
        <w:rPr>
          <w:rFonts w:asciiTheme="minorHAnsi" w:hAnsiTheme="minorHAnsi" w:cstheme="minorHAnsi"/>
        </w:rPr>
        <w:t>Zároveň sú od tohto dňa obe zmluvné strany viazané ustanoveniami zmluvy o</w:t>
      </w:r>
      <w:del w:id="260" w:author="Autor">
        <w:r w:rsidRPr="00F43906" w:rsidDel="002F3C6C">
          <w:rPr>
            <w:rFonts w:asciiTheme="minorHAnsi" w:hAnsiTheme="minorHAnsi" w:cstheme="minorHAnsi"/>
          </w:rPr>
          <w:delText xml:space="preserve"> poskytnutí </w:delText>
        </w:r>
      </w:del>
      <w:ins w:id="261" w:author="Autor">
        <w:r w:rsidR="002F3C6C">
          <w:rPr>
            <w:rFonts w:asciiTheme="minorHAnsi" w:hAnsiTheme="minorHAnsi" w:cstheme="minorHAnsi"/>
          </w:rPr>
          <w:t xml:space="preserve"> </w:t>
        </w:r>
      </w:ins>
      <w:r w:rsidRPr="00F43906">
        <w:rPr>
          <w:rFonts w:asciiTheme="minorHAnsi" w:hAnsiTheme="minorHAnsi" w:cstheme="minorHAnsi"/>
        </w:rPr>
        <w:t>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 listom alebo iným vhodným spôsobom v nadväznosti na zvolenú formu komunikácie medzi RO</w:t>
      </w:r>
      <w:r w:rsidR="008101C2" w:rsidRPr="00F43906">
        <w:rPr>
          <w:rFonts w:asciiTheme="minorHAnsi" w:hAnsiTheme="minorHAnsi" w:cstheme="minorHAnsi"/>
        </w:rPr>
        <w:t xml:space="preserve"> OP TP a p</w:t>
      </w:r>
      <w:r w:rsidRPr="00F43906">
        <w:rPr>
          <w:rFonts w:asciiTheme="minorHAnsi" w:hAnsiTheme="minorHAnsi" w:cstheme="minorHAnsi"/>
        </w:rPr>
        <w:t>rijímateľom určenú v zmluve o</w:t>
      </w:r>
      <w:del w:id="262" w:author="Autor">
        <w:r w:rsidRPr="00F43906" w:rsidDel="002F3C6C">
          <w:rPr>
            <w:rFonts w:asciiTheme="minorHAnsi" w:hAnsiTheme="minorHAnsi" w:cstheme="minorHAnsi"/>
          </w:rPr>
          <w:delText> poskytnutí</w:delText>
        </w:r>
      </w:del>
      <w:r w:rsidRPr="00F43906">
        <w:rPr>
          <w:rFonts w:asciiTheme="minorHAnsi" w:hAnsiTheme="minorHAnsi" w:cstheme="minorHAnsi"/>
        </w:rPr>
        <w:t xml:space="preserve"> NFP) nové znenie zmenených článkov zmluvy o poskytnutí NFP, ku ktorým došlo z dôvodu zmien v Systém riadenia EŠIF, Systém finančného riadenia a ostatných dokumentov, na ktoré sa zmluva o</w:t>
      </w:r>
      <w:del w:id="263" w:author="Autor">
        <w:r w:rsidRPr="00F43906" w:rsidDel="002F3C6C">
          <w:rPr>
            <w:rFonts w:asciiTheme="minorHAnsi" w:hAnsiTheme="minorHAnsi" w:cstheme="minorHAnsi"/>
          </w:rPr>
          <w:delText> poskytnutí</w:delText>
        </w:r>
      </w:del>
      <w:r w:rsidRPr="00F43906">
        <w:rPr>
          <w:rFonts w:asciiTheme="minorHAnsi" w:hAnsiTheme="minorHAnsi" w:cstheme="minorHAnsi"/>
        </w:rPr>
        <w:t xml:space="preserve"> NFP odvoláva.</w:t>
      </w:r>
    </w:p>
    <w:p w14:paraId="577643C0" w14:textId="5FC853B9" w:rsidR="002F3C6C" w:rsidRPr="00F43906" w:rsidRDefault="002F3C6C" w:rsidP="00AC293D">
      <w:pPr>
        <w:spacing w:before="120" w:after="120" w:line="240" w:lineRule="auto"/>
        <w:ind w:firstLine="426"/>
        <w:jc w:val="both"/>
        <w:rPr>
          <w:rFonts w:asciiTheme="minorHAnsi" w:hAnsiTheme="minorHAnsi" w:cstheme="minorHAnsi"/>
        </w:rPr>
      </w:pPr>
      <w:ins w:id="264" w:author="Auto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ins>
    </w:p>
    <w:p w14:paraId="757A3E48" w14:textId="3869C1CE" w:rsidR="00AD5488" w:rsidRDefault="00AD5488"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Zmeny projektov ako aj podmienky a spôsob ukončovania zmluvného vzťahu sú bližšie popísané v Príručke pre prijímateľa</w:t>
      </w:r>
      <w:r w:rsidR="00B822E1" w:rsidRPr="00F43906">
        <w:rPr>
          <w:rFonts w:asciiTheme="minorHAnsi" w:hAnsiTheme="minorHAnsi" w:cstheme="minorHAnsi"/>
        </w:rPr>
        <w:t>.</w:t>
      </w:r>
    </w:p>
    <w:p w14:paraId="391BE6BD"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DB452D4" w14:textId="77777777" w:rsidR="009D0DD2" w:rsidRPr="00F43906" w:rsidRDefault="009D0DD2"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r w:rsidRPr="00F43906">
        <w:rPr>
          <w:rFonts w:asciiTheme="minorHAnsi" w:hAnsiTheme="minorHAnsi" w:cstheme="minorHAnsi"/>
        </w:rPr>
        <w:t xml:space="preserve">ŽoNFP </w:t>
      </w:r>
      <w:r w:rsidRPr="00F43906">
        <w:rPr>
          <w:rFonts w:asciiTheme="minorHAnsi" w:hAnsiTheme="minorHAnsi" w:cstheme="minorHAnsi"/>
          <w:b/>
        </w:rPr>
        <w:t>zoznam schválených ŽoNFP</w:t>
      </w:r>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77777777"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57D33DB2" w14:textId="77777777"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zverejní na svojom webovom sídle do 60 pracovných dní od skončenia rozhodovania  o ŽoNFP  zoznam neschválených ŽoNFP,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210D06BF" w:rsidR="009D0DD2" w:rsidRDefault="009F0023"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CKO na základe údajov získaných z ITMS 2014+ alebo v nevyhnutných prípadoch na základe žiadosti CKO poskytnutých od RO zverejňuje na svojom webovom sídle údaje o zmluvách, ktoré nadobudli účinnosť a o právoplatných rozhodnutiach o</w:t>
      </w:r>
      <w:r w:rsidR="00EA3AAE">
        <w:rPr>
          <w:rFonts w:asciiTheme="minorHAnsi" w:hAnsiTheme="minorHAnsi" w:cstheme="minorHAnsi"/>
        </w:rPr>
        <w:t> </w:t>
      </w:r>
      <w:r w:rsidRPr="00F43906">
        <w:rPr>
          <w:rFonts w:asciiTheme="minorHAnsi" w:hAnsiTheme="minorHAnsi" w:cstheme="minorHAnsi"/>
        </w:rPr>
        <w:t>schválení</w:t>
      </w:r>
      <w:r w:rsidR="00EA3AAE">
        <w:rPr>
          <w:rFonts w:asciiTheme="minorHAnsi" w:hAnsiTheme="minorHAnsi" w:cstheme="minorHAnsi"/>
        </w:rPr>
        <w:t xml:space="preserve"> ŽoNFP</w:t>
      </w:r>
      <w:r w:rsidRPr="00F43906">
        <w:rPr>
          <w:rFonts w:asciiTheme="minorHAnsi" w:hAnsiTheme="minorHAnsi" w:cstheme="minorHAnsi"/>
        </w:rPr>
        <w:t xml:space="preserve"> vydaných v prípadoch totožnosti RO a</w:t>
      </w:r>
      <w:r w:rsidR="00AD3899" w:rsidRPr="00F43906">
        <w:rPr>
          <w:rFonts w:asciiTheme="minorHAnsi" w:hAnsiTheme="minorHAnsi" w:cstheme="minorHAnsi"/>
        </w:rPr>
        <w:t> </w:t>
      </w:r>
      <w:r w:rsidRPr="00F43906">
        <w:rPr>
          <w:rFonts w:asciiTheme="minorHAnsi" w:hAnsiTheme="minorHAnsi" w:cstheme="minorHAnsi"/>
        </w:rPr>
        <w:t>prijímateľa</w:t>
      </w:r>
      <w:r w:rsidR="00AD3899" w:rsidRPr="00F43906">
        <w:rPr>
          <w:rFonts w:asciiTheme="minorHAnsi" w:hAnsiTheme="minorHAnsi" w:cstheme="minorHAnsi"/>
        </w:rPr>
        <w:t>,</w:t>
      </w:r>
      <w:r w:rsidRPr="00F43906">
        <w:rPr>
          <w:rFonts w:asciiTheme="minorHAnsi" w:hAnsiTheme="minorHAnsi" w:cstheme="minorHAnsi"/>
        </w:rPr>
        <w:t xml:space="preserve"> informácie podľa čl. 115 ods. 2 a ods. 1 prílohy XII všeobecného nariadenia.</w:t>
      </w:r>
    </w:p>
    <w:p w14:paraId="0E8336CB" w14:textId="065925F3" w:rsidR="00202522" w:rsidRDefault="005F6426" w:rsidP="00AC293D">
      <w:pPr>
        <w:spacing w:before="120" w:after="120" w:line="240" w:lineRule="auto"/>
        <w:ind w:firstLine="357"/>
        <w:jc w:val="both"/>
        <w:rPr>
          <w:ins w:id="265" w:author="Autor"/>
        </w:rPr>
      </w:pPr>
      <w:r>
        <w:t xml:space="preserve">RO OP TP zverejňuje bezodkladne po nadobudnutí právoplatnosti rozhodnutia o ŽoNFP prostredníctvom funkcionality ITMS2014+ spoločné hodnotiace hárky odborného hodnotenia ŽoNFP na webovom sídle </w:t>
      </w:r>
      <w:hyperlink r:id="rId29" w:history="1">
        <w:r w:rsidRPr="00DA5FB9">
          <w:rPr>
            <w:rStyle w:val="Hypertextovprepojenie"/>
          </w:rPr>
          <w:t>www.itms2014.sk</w:t>
        </w:r>
      </w:hyperlink>
      <w:r>
        <w:t>.</w:t>
      </w:r>
    </w:p>
    <w:p w14:paraId="25119D84" w14:textId="77777777" w:rsidR="004F0237" w:rsidRPr="00F43906" w:rsidRDefault="004F0237" w:rsidP="00AC293D">
      <w:pPr>
        <w:spacing w:before="120" w:after="120" w:line="240" w:lineRule="auto"/>
        <w:ind w:firstLine="357"/>
        <w:jc w:val="both"/>
        <w:rPr>
          <w:rFonts w:asciiTheme="minorHAnsi" w:hAnsiTheme="minorHAnsi" w:cstheme="minorHAnsi"/>
        </w:rPr>
      </w:pPr>
    </w:p>
    <w:p w14:paraId="0E602A32" w14:textId="77777777" w:rsidR="0064229B" w:rsidRPr="00F43906" w:rsidRDefault="0064229B"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 xml:space="preserve">Synergické účinky medzi EŠIF </w:t>
      </w:r>
    </w:p>
    <w:p w14:paraId="1A3F8387" w14:textId="77777777" w:rsidR="0064229B" w:rsidRPr="00F43906" w:rsidRDefault="0064229B" w:rsidP="00AC293D">
      <w:pPr>
        <w:spacing w:before="120" w:after="120" w:line="240" w:lineRule="auto"/>
        <w:ind w:firstLine="360"/>
        <w:jc w:val="both"/>
        <w:rPr>
          <w:rFonts w:asciiTheme="minorHAnsi" w:hAnsiTheme="minorHAnsi" w:cstheme="minorHAnsi"/>
          <w:color w:val="000000" w:themeColor="text1"/>
        </w:rPr>
      </w:pPr>
      <w:r w:rsidRPr="00F43906">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1A590D6"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Ku špecifickému cieľu 1: Zabezpečiť stabilizáciu pracovníkov subjektov zapojených do systému riadenia, kontroly a auditu EŠIF</w:t>
      </w:r>
      <w:r w:rsidR="005C2980" w:rsidRPr="00F43906">
        <w:rPr>
          <w:rFonts w:asciiTheme="minorHAnsi" w:hAnsiTheme="minorHAnsi" w:cstheme="minorHAnsi"/>
        </w:rPr>
        <w:t xml:space="preserve"> </w:t>
      </w:r>
      <w:r w:rsidRPr="00F43906">
        <w:rPr>
          <w:rFonts w:asciiTheme="minorHAnsi" w:hAnsiTheme="minorHAnsi" w:cstheme="minorHAnsi"/>
        </w:rPr>
        <w:t>(v rámci ktorého je vyhlásené toto vyzvanie)</w:t>
      </w:r>
      <w:r w:rsidR="005C2980" w:rsidRPr="00F43906">
        <w:rPr>
          <w:rFonts w:asciiTheme="minorHAnsi" w:hAnsiTheme="minorHAnsi" w:cstheme="minorHAnsi"/>
        </w:rPr>
        <w:t>,</w:t>
      </w:r>
      <w:r w:rsidRPr="00F43906">
        <w:rPr>
          <w:rFonts w:asciiTheme="minorHAnsi" w:hAnsiTheme="minorHAnsi" w:cstheme="minorHAnsi"/>
        </w:rPr>
        <w:t xml:space="preserve"> boli identifikované (v rámci metodického pokynu CKO č. 11 k zabezpečeniu koordinácie synergických účinkov medzi EŠIF a inými nástrojmi podpory EÚ a SR) nasledujúce synergie:</w:t>
      </w:r>
    </w:p>
    <w:p w14:paraId="17B21D76" w14:textId="77777777" w:rsidR="007B0FCE" w:rsidRPr="00F43906" w:rsidRDefault="007B0FCE" w:rsidP="004A19CB">
      <w:pPr>
        <w:spacing w:before="120" w:after="120" w:line="240" w:lineRule="auto"/>
        <w:ind w:firstLine="357"/>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52DDBFF" w14:textId="77777777" w:rsidTr="001132F4">
        <w:tc>
          <w:tcPr>
            <w:tcW w:w="4606" w:type="dxa"/>
            <w:shd w:val="clear" w:color="auto" w:fill="002060"/>
            <w:vAlign w:val="center"/>
          </w:tcPr>
          <w:p w14:paraId="272108C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395B0DD1"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ĽZ</w:t>
            </w:r>
          </w:p>
        </w:tc>
      </w:tr>
      <w:tr w:rsidR="0064229B" w:rsidRPr="00F43906" w14:paraId="367A0BA7" w14:textId="77777777" w:rsidTr="001132F4">
        <w:tc>
          <w:tcPr>
            <w:tcW w:w="4606" w:type="dxa"/>
            <w:shd w:val="clear" w:color="auto" w:fill="95B3D7" w:themeFill="accent1" w:themeFillTint="99"/>
          </w:tcPr>
          <w:p w14:paraId="7B5DB40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54CF79A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7</w:t>
            </w:r>
          </w:p>
        </w:tc>
      </w:tr>
      <w:tr w:rsidR="0064229B" w:rsidRPr="00F43906" w14:paraId="3A72F4E4" w14:textId="77777777" w:rsidTr="001132F4">
        <w:tc>
          <w:tcPr>
            <w:tcW w:w="4606" w:type="dxa"/>
            <w:shd w:val="clear" w:color="auto" w:fill="auto"/>
          </w:tcPr>
          <w:p w14:paraId="031DCA4E"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8E6D48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Špecifický cieľ: 7.1</w:t>
            </w:r>
          </w:p>
        </w:tc>
      </w:tr>
    </w:tbl>
    <w:p w14:paraId="080451EA"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4C8504C" w14:textId="77777777" w:rsidTr="001132F4">
        <w:tc>
          <w:tcPr>
            <w:tcW w:w="4606" w:type="dxa"/>
            <w:tcBorders>
              <w:bottom w:val="dotted" w:sz="4" w:space="0" w:color="002060"/>
            </w:tcBorders>
            <w:shd w:val="clear" w:color="auto" w:fill="002060"/>
            <w:vAlign w:val="center"/>
          </w:tcPr>
          <w:p w14:paraId="28C738FA"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DE1A6C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KŽP</w:t>
            </w:r>
          </w:p>
        </w:tc>
      </w:tr>
      <w:tr w:rsidR="0064229B" w:rsidRPr="00F43906" w14:paraId="3A9C6156" w14:textId="77777777" w:rsidTr="001132F4">
        <w:tc>
          <w:tcPr>
            <w:tcW w:w="4606" w:type="dxa"/>
            <w:shd w:val="clear" w:color="auto" w:fill="95B3D7" w:themeFill="accent1" w:themeFillTint="99"/>
          </w:tcPr>
          <w:p w14:paraId="23BD676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43399B4"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29DD8A1A" w14:textId="77777777" w:rsidTr="001132F4">
        <w:tc>
          <w:tcPr>
            <w:tcW w:w="4606" w:type="dxa"/>
            <w:shd w:val="clear" w:color="auto" w:fill="auto"/>
          </w:tcPr>
          <w:p w14:paraId="1C4EFD02"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1D4CE44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5.1.1</w:t>
            </w:r>
          </w:p>
        </w:tc>
      </w:tr>
    </w:tbl>
    <w:p w14:paraId="3307BDEB"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Change w:id="266">
          <w:tblGrid>
            <w:gridCol w:w="4606"/>
            <w:gridCol w:w="4606"/>
          </w:tblGrid>
        </w:tblGridChange>
      </w:tblGrid>
      <w:tr w:rsidR="0064229B" w:rsidRPr="00F43906" w14:paraId="03CCCA53" w14:textId="77777777" w:rsidTr="001132F4">
        <w:tc>
          <w:tcPr>
            <w:tcW w:w="4606" w:type="dxa"/>
            <w:tcBorders>
              <w:bottom w:val="dotted" w:sz="4" w:space="0" w:color="002060"/>
            </w:tcBorders>
            <w:shd w:val="clear" w:color="auto" w:fill="002060"/>
            <w:vAlign w:val="center"/>
          </w:tcPr>
          <w:p w14:paraId="4B0DBC3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68FB17C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II</w:t>
            </w:r>
          </w:p>
        </w:tc>
      </w:tr>
      <w:tr w:rsidR="0064229B" w:rsidRPr="00F43906" w14:paraId="574E0F78" w14:textId="77777777" w:rsidTr="001132F4">
        <w:tc>
          <w:tcPr>
            <w:tcW w:w="4606" w:type="dxa"/>
            <w:shd w:val="clear" w:color="auto" w:fill="95B3D7" w:themeFill="accent1" w:themeFillTint="99"/>
          </w:tcPr>
          <w:p w14:paraId="627A842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12BC5C0" w14:textId="6FF93EFC"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8</w:t>
            </w:r>
            <w:del w:id="267" w:author="Autor">
              <w:r w:rsidR="009244CB" w:rsidDel="00A948BE">
                <w:rPr>
                  <w:rFonts w:asciiTheme="minorHAnsi" w:hAnsiTheme="minorHAnsi" w:cstheme="minorHAnsi"/>
                </w:rPr>
                <w:delText>, 13</w:delText>
              </w:r>
            </w:del>
          </w:p>
        </w:tc>
      </w:tr>
      <w:tr w:rsidR="0064229B" w:rsidRPr="00F43906" w14:paraId="0F5CACEE" w14:textId="77777777" w:rsidTr="001132F4">
        <w:tc>
          <w:tcPr>
            <w:tcW w:w="4606" w:type="dxa"/>
            <w:shd w:val="clear" w:color="auto" w:fill="auto"/>
          </w:tcPr>
          <w:p w14:paraId="68B45BB0"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A2E5AC2" w14:textId="47F2427B"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8.1</w:t>
            </w:r>
            <w:del w:id="268" w:author="Autor">
              <w:r w:rsidR="009244CB" w:rsidDel="00A948BE">
                <w:rPr>
                  <w:rFonts w:asciiTheme="minorHAnsi" w:hAnsiTheme="minorHAnsi" w:cstheme="minorHAnsi"/>
                </w:rPr>
                <w:delText>, 13.1</w:delText>
              </w:r>
            </w:del>
          </w:p>
        </w:tc>
      </w:tr>
      <w:tr w:rsidR="00A948BE" w:rsidRPr="00F43906" w14:paraId="769ECE8F" w14:textId="77777777" w:rsidTr="00A948BE">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269" w:author="Autor">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rPr>
          <w:ins w:id="270" w:author="Autor"/>
        </w:trPr>
        <w:tc>
          <w:tcPr>
            <w:tcW w:w="4606" w:type="dxa"/>
            <w:shd w:val="clear" w:color="auto" w:fill="DBE5F1" w:themeFill="accent1" w:themeFillTint="33"/>
            <w:tcPrChange w:id="271" w:author="Autor">
              <w:tcPr>
                <w:tcW w:w="4606" w:type="dxa"/>
                <w:shd w:val="clear" w:color="auto" w:fill="auto"/>
              </w:tcPr>
            </w:tcPrChange>
          </w:tcPr>
          <w:p w14:paraId="08C00F0D" w14:textId="77777777" w:rsidR="00A948BE" w:rsidRPr="00F43906" w:rsidRDefault="00A948BE" w:rsidP="00981E8D">
            <w:pPr>
              <w:jc w:val="both"/>
              <w:rPr>
                <w:ins w:id="272" w:author="Autor"/>
                <w:rFonts w:asciiTheme="minorHAnsi" w:hAnsiTheme="minorHAnsi" w:cstheme="minorHAnsi"/>
              </w:rPr>
            </w:pPr>
          </w:p>
        </w:tc>
        <w:tc>
          <w:tcPr>
            <w:tcW w:w="4606" w:type="dxa"/>
            <w:shd w:val="clear" w:color="auto" w:fill="DBE5F1" w:themeFill="accent1" w:themeFillTint="33"/>
            <w:tcPrChange w:id="273" w:author="Autor">
              <w:tcPr>
                <w:tcW w:w="4606" w:type="dxa"/>
                <w:shd w:val="clear" w:color="auto" w:fill="auto"/>
              </w:tcPr>
            </w:tcPrChange>
          </w:tcPr>
          <w:p w14:paraId="4B0E1740" w14:textId="77777777" w:rsidR="00A948BE" w:rsidRPr="00F43906" w:rsidRDefault="00A948BE" w:rsidP="00E412B9">
            <w:pPr>
              <w:jc w:val="both"/>
              <w:rPr>
                <w:ins w:id="274" w:author="Autor"/>
                <w:rFonts w:asciiTheme="minorHAnsi" w:hAnsiTheme="minorHAnsi" w:cstheme="minorHAnsi"/>
              </w:rPr>
            </w:pPr>
          </w:p>
        </w:tc>
      </w:tr>
      <w:tr w:rsidR="00A948BE" w:rsidRPr="00F43906" w14:paraId="7E2A0AD2" w14:textId="77777777" w:rsidTr="00A948BE">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275" w:author="Autor">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rPr>
          <w:ins w:id="276" w:author="Autor"/>
        </w:trPr>
        <w:tc>
          <w:tcPr>
            <w:tcW w:w="4606" w:type="dxa"/>
            <w:shd w:val="clear" w:color="auto" w:fill="95B3D7" w:themeFill="accent1" w:themeFillTint="99"/>
            <w:tcPrChange w:id="277" w:author="Autor">
              <w:tcPr>
                <w:tcW w:w="4606" w:type="dxa"/>
                <w:shd w:val="clear" w:color="auto" w:fill="auto"/>
              </w:tcPr>
            </w:tcPrChange>
          </w:tcPr>
          <w:p w14:paraId="71EC9CB7" w14:textId="7081A53A" w:rsidR="00A948BE" w:rsidRPr="00F43906" w:rsidRDefault="00A948BE" w:rsidP="00981E8D">
            <w:pPr>
              <w:jc w:val="both"/>
              <w:rPr>
                <w:ins w:id="278" w:author="Autor"/>
                <w:rFonts w:asciiTheme="minorHAnsi" w:hAnsiTheme="minorHAnsi" w:cstheme="minorHAnsi"/>
              </w:rPr>
            </w:pPr>
            <w:ins w:id="279" w:author="Autor">
              <w:r w:rsidRPr="00F43906">
                <w:rPr>
                  <w:rFonts w:asciiTheme="minorHAnsi" w:hAnsiTheme="minorHAnsi" w:cstheme="minorHAnsi"/>
                </w:rPr>
                <w:t>Prioritná os: 1</w:t>
              </w:r>
            </w:ins>
          </w:p>
        </w:tc>
        <w:tc>
          <w:tcPr>
            <w:tcW w:w="4606" w:type="dxa"/>
            <w:shd w:val="clear" w:color="auto" w:fill="95B3D7" w:themeFill="accent1" w:themeFillTint="99"/>
            <w:tcPrChange w:id="280" w:author="Autor">
              <w:tcPr>
                <w:tcW w:w="4606" w:type="dxa"/>
                <w:shd w:val="clear" w:color="auto" w:fill="auto"/>
              </w:tcPr>
            </w:tcPrChange>
          </w:tcPr>
          <w:p w14:paraId="1D451457" w14:textId="77C4390D" w:rsidR="00A948BE" w:rsidRPr="00F43906" w:rsidRDefault="00A948BE" w:rsidP="00E412B9">
            <w:pPr>
              <w:jc w:val="both"/>
              <w:rPr>
                <w:ins w:id="281" w:author="Autor"/>
                <w:rFonts w:asciiTheme="minorHAnsi" w:hAnsiTheme="minorHAnsi" w:cstheme="minorHAnsi"/>
              </w:rPr>
            </w:pPr>
            <w:ins w:id="282" w:author="Autor">
              <w:r w:rsidRPr="00F43906">
                <w:rPr>
                  <w:rFonts w:asciiTheme="minorHAnsi" w:hAnsiTheme="minorHAnsi" w:cstheme="minorHAnsi"/>
                </w:rPr>
                <w:t>Prioritná os: 1</w:t>
              </w:r>
              <w:r>
                <w:rPr>
                  <w:rFonts w:asciiTheme="minorHAnsi" w:hAnsiTheme="minorHAnsi" w:cstheme="minorHAnsi"/>
                </w:rPr>
                <w:t>3</w:t>
              </w:r>
            </w:ins>
          </w:p>
        </w:tc>
      </w:tr>
      <w:tr w:rsidR="00A948BE" w:rsidRPr="00F43906" w14:paraId="65AA317F" w14:textId="77777777" w:rsidTr="001132F4">
        <w:trPr>
          <w:ins w:id="283" w:author="Autor"/>
        </w:trPr>
        <w:tc>
          <w:tcPr>
            <w:tcW w:w="4606" w:type="dxa"/>
            <w:shd w:val="clear" w:color="auto" w:fill="auto"/>
          </w:tcPr>
          <w:p w14:paraId="20B7127D" w14:textId="65443A84" w:rsidR="00A948BE" w:rsidRPr="00F43906" w:rsidRDefault="00A948BE" w:rsidP="00981E8D">
            <w:pPr>
              <w:jc w:val="both"/>
              <w:rPr>
                <w:ins w:id="284" w:author="Autor"/>
                <w:rFonts w:asciiTheme="minorHAnsi" w:hAnsiTheme="minorHAnsi" w:cstheme="minorHAnsi"/>
              </w:rPr>
            </w:pPr>
            <w:ins w:id="285" w:author="Autor">
              <w:r w:rsidRPr="00F43906">
                <w:rPr>
                  <w:rFonts w:asciiTheme="minorHAnsi" w:hAnsiTheme="minorHAnsi" w:cstheme="minorHAnsi"/>
                </w:rPr>
                <w:t>Špecifický cieľ: 1</w:t>
              </w:r>
            </w:ins>
          </w:p>
        </w:tc>
        <w:tc>
          <w:tcPr>
            <w:tcW w:w="4606" w:type="dxa"/>
            <w:shd w:val="clear" w:color="auto" w:fill="auto"/>
          </w:tcPr>
          <w:p w14:paraId="2A4CF6F0" w14:textId="4CBD8319" w:rsidR="00A948BE" w:rsidRPr="00F43906" w:rsidRDefault="00A948BE" w:rsidP="00E412B9">
            <w:pPr>
              <w:jc w:val="both"/>
              <w:rPr>
                <w:ins w:id="286" w:author="Autor"/>
                <w:rFonts w:asciiTheme="minorHAnsi" w:hAnsiTheme="minorHAnsi" w:cstheme="minorHAnsi"/>
              </w:rPr>
            </w:pPr>
            <w:ins w:id="287" w:author="Autor">
              <w:r w:rsidRPr="00F43906">
                <w:rPr>
                  <w:rFonts w:asciiTheme="minorHAnsi" w:hAnsiTheme="minorHAnsi" w:cstheme="minorHAnsi"/>
                </w:rPr>
                <w:t>Špecifický cieľ: 1</w:t>
              </w:r>
              <w:r>
                <w:rPr>
                  <w:rFonts w:asciiTheme="minorHAnsi" w:hAnsiTheme="minorHAnsi" w:cstheme="minorHAnsi"/>
                </w:rPr>
                <w:t>3.1</w:t>
              </w:r>
            </w:ins>
          </w:p>
        </w:tc>
      </w:tr>
    </w:tbl>
    <w:p w14:paraId="79805026" w14:textId="77777777" w:rsidR="00C304C4" w:rsidRPr="00F43906" w:rsidRDefault="00C304C4"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C53D89E" w14:textId="77777777" w:rsidTr="001132F4">
        <w:tc>
          <w:tcPr>
            <w:tcW w:w="4606" w:type="dxa"/>
            <w:shd w:val="clear" w:color="auto" w:fill="002060"/>
            <w:vAlign w:val="center"/>
          </w:tcPr>
          <w:p w14:paraId="4A8FB2B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5C832D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IROP</w:t>
            </w:r>
          </w:p>
        </w:tc>
      </w:tr>
      <w:tr w:rsidR="0064229B" w:rsidRPr="00F43906" w14:paraId="2B6E6F2F" w14:textId="77777777" w:rsidTr="001132F4">
        <w:tc>
          <w:tcPr>
            <w:tcW w:w="4606" w:type="dxa"/>
            <w:shd w:val="clear" w:color="auto" w:fill="95B3D7" w:themeFill="accent1" w:themeFillTint="99"/>
          </w:tcPr>
          <w:p w14:paraId="67AA162A"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03213156"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6</w:t>
            </w:r>
          </w:p>
        </w:tc>
      </w:tr>
      <w:tr w:rsidR="0064229B" w:rsidRPr="00F43906" w14:paraId="39F35584" w14:textId="77777777" w:rsidTr="001132F4">
        <w:tc>
          <w:tcPr>
            <w:tcW w:w="4606" w:type="dxa"/>
            <w:shd w:val="clear" w:color="auto" w:fill="auto"/>
          </w:tcPr>
          <w:p w14:paraId="46AC27BB"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557D109E"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6.1</w:t>
            </w:r>
          </w:p>
        </w:tc>
      </w:tr>
    </w:tbl>
    <w:p w14:paraId="472473CE" w14:textId="77777777" w:rsidR="00B55E28" w:rsidRPr="00F43906" w:rsidRDefault="00B55E28"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DC4B902" w14:textId="77777777" w:rsidTr="001132F4">
        <w:trPr>
          <w:tblHeader/>
        </w:trPr>
        <w:tc>
          <w:tcPr>
            <w:tcW w:w="4606" w:type="dxa"/>
            <w:shd w:val="clear" w:color="auto" w:fill="002060"/>
            <w:vAlign w:val="center"/>
          </w:tcPr>
          <w:p w14:paraId="5C7B914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B816322"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EVS</w:t>
            </w:r>
          </w:p>
        </w:tc>
      </w:tr>
      <w:tr w:rsidR="0064229B" w:rsidRPr="00F43906" w14:paraId="57EC7F1F" w14:textId="77777777" w:rsidTr="001132F4">
        <w:tc>
          <w:tcPr>
            <w:tcW w:w="4606" w:type="dxa"/>
            <w:shd w:val="clear" w:color="auto" w:fill="95B3D7" w:themeFill="accent1" w:themeFillTint="99"/>
          </w:tcPr>
          <w:p w14:paraId="7EFA81A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B4BD9B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3</w:t>
            </w:r>
          </w:p>
        </w:tc>
      </w:tr>
      <w:tr w:rsidR="0064229B" w:rsidRPr="00F43906" w14:paraId="770F8C2D" w14:textId="77777777" w:rsidTr="001132F4">
        <w:tc>
          <w:tcPr>
            <w:tcW w:w="4606" w:type="dxa"/>
            <w:shd w:val="clear" w:color="auto" w:fill="auto"/>
          </w:tcPr>
          <w:p w14:paraId="26D5BE47"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70F1607D" w14:textId="77777777" w:rsidR="0064229B" w:rsidRPr="00F43906" w:rsidRDefault="0064229B" w:rsidP="00DF361F">
            <w:pPr>
              <w:jc w:val="both"/>
              <w:rPr>
                <w:rFonts w:asciiTheme="minorHAnsi" w:hAnsiTheme="minorHAnsi" w:cstheme="minorHAnsi"/>
              </w:rPr>
            </w:pPr>
            <w:r w:rsidRPr="00F43906">
              <w:rPr>
                <w:rFonts w:asciiTheme="minorHAnsi" w:hAnsiTheme="minorHAnsi" w:cstheme="minorHAnsi"/>
              </w:rPr>
              <w:t>Špecifický cieľ: 3.1</w:t>
            </w:r>
          </w:p>
        </w:tc>
      </w:tr>
    </w:tbl>
    <w:p w14:paraId="2A81826D" w14:textId="77777777" w:rsidR="007B0FCE" w:rsidRPr="00F43906"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31F3F0F5" w14:textId="77777777" w:rsidTr="001132F4">
        <w:trPr>
          <w:tblHeader/>
        </w:trPr>
        <w:tc>
          <w:tcPr>
            <w:tcW w:w="4606" w:type="dxa"/>
            <w:shd w:val="clear" w:color="auto" w:fill="002060"/>
            <w:vAlign w:val="center"/>
          </w:tcPr>
          <w:p w14:paraId="45754E9D" w14:textId="77777777" w:rsidR="0064229B" w:rsidRPr="00F43906" w:rsidRDefault="007B0FCE" w:rsidP="001132F4">
            <w:pPr>
              <w:spacing w:before="120" w:after="120"/>
              <w:jc w:val="center"/>
              <w:rPr>
                <w:rFonts w:asciiTheme="minorHAnsi" w:hAnsiTheme="minorHAnsi" w:cstheme="minorHAnsi"/>
                <w:b/>
              </w:rPr>
            </w:pPr>
            <w:r w:rsidRPr="00F43906">
              <w:rPr>
                <w:rFonts w:asciiTheme="minorHAnsi" w:hAnsiTheme="minorHAnsi" w:cstheme="minorHAnsi"/>
              </w:rPr>
              <w:br w:type="page"/>
            </w:r>
            <w:r w:rsidR="0064229B" w:rsidRPr="00F43906">
              <w:rPr>
                <w:rFonts w:asciiTheme="minorHAnsi" w:hAnsiTheme="minorHAnsi" w:cstheme="minorHAnsi"/>
                <w:b/>
              </w:rPr>
              <w:t>OP TP</w:t>
            </w:r>
          </w:p>
        </w:tc>
        <w:tc>
          <w:tcPr>
            <w:tcW w:w="4606" w:type="dxa"/>
            <w:shd w:val="clear" w:color="auto" w:fill="002060"/>
            <w:vAlign w:val="center"/>
          </w:tcPr>
          <w:p w14:paraId="4055ADA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PRV</w:t>
            </w:r>
          </w:p>
        </w:tc>
      </w:tr>
      <w:tr w:rsidR="0064229B" w:rsidRPr="00F43906" w14:paraId="3F9B4143" w14:textId="77777777" w:rsidTr="001132F4">
        <w:tc>
          <w:tcPr>
            <w:tcW w:w="4606" w:type="dxa"/>
            <w:shd w:val="clear" w:color="auto" w:fill="95B3D7" w:themeFill="accent1" w:themeFillTint="99"/>
          </w:tcPr>
          <w:p w14:paraId="766FA232"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3AE450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Kap. 7 Zdroje</w:t>
            </w:r>
          </w:p>
        </w:tc>
      </w:tr>
      <w:tr w:rsidR="0064229B" w:rsidRPr="00F43906" w14:paraId="572B8871" w14:textId="77777777" w:rsidTr="001132F4">
        <w:tc>
          <w:tcPr>
            <w:tcW w:w="4606" w:type="dxa"/>
            <w:shd w:val="clear" w:color="auto" w:fill="auto"/>
          </w:tcPr>
          <w:p w14:paraId="42237CC2"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675FB03"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Administratívne kapacity, údaje, Budovanie kapacity monitorovania a hodnotenia</w:t>
            </w:r>
          </w:p>
        </w:tc>
      </w:tr>
    </w:tbl>
    <w:p w14:paraId="3C1E3589" w14:textId="77777777" w:rsidR="0064229B" w:rsidRPr="00F43906"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15DBCB3" w14:textId="77777777" w:rsidTr="001132F4">
        <w:trPr>
          <w:tblHeader/>
        </w:trPr>
        <w:tc>
          <w:tcPr>
            <w:tcW w:w="4606" w:type="dxa"/>
            <w:tcBorders>
              <w:bottom w:val="dotted" w:sz="4" w:space="0" w:color="002060"/>
            </w:tcBorders>
            <w:shd w:val="clear" w:color="auto" w:fill="002060"/>
            <w:vAlign w:val="center"/>
          </w:tcPr>
          <w:p w14:paraId="6DF8A47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6CAE91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RH</w:t>
            </w:r>
          </w:p>
        </w:tc>
      </w:tr>
      <w:tr w:rsidR="0064229B" w:rsidRPr="00F43906" w14:paraId="698C522E" w14:textId="77777777" w:rsidTr="001132F4">
        <w:tc>
          <w:tcPr>
            <w:tcW w:w="4606" w:type="dxa"/>
            <w:shd w:val="clear" w:color="auto" w:fill="95B3D7" w:themeFill="accent1" w:themeFillTint="99"/>
          </w:tcPr>
          <w:p w14:paraId="641CFDA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473C260B"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Čl. 78 nariadenia o ENRF</w:t>
            </w:r>
          </w:p>
        </w:tc>
      </w:tr>
      <w:tr w:rsidR="0064229B" w:rsidRPr="00F43906" w14:paraId="71661C8A" w14:textId="77777777" w:rsidTr="001132F4">
        <w:tc>
          <w:tcPr>
            <w:tcW w:w="4606" w:type="dxa"/>
            <w:shd w:val="clear" w:color="auto" w:fill="auto"/>
          </w:tcPr>
          <w:p w14:paraId="473994EA"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712A58F"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Zameranie: A, C</w:t>
            </w:r>
          </w:p>
        </w:tc>
      </w:tr>
    </w:tbl>
    <w:p w14:paraId="7561BFCF" w14:textId="77777777" w:rsidR="0064229B" w:rsidRPr="00F43906" w:rsidRDefault="0064229B" w:rsidP="0064229B">
      <w:pPr>
        <w:rPr>
          <w:rFonts w:asciiTheme="minorHAnsi" w:eastAsia="Times New Roman" w:hAnsiTheme="minorHAnsi" w:cstheme="minorHAnsi"/>
        </w:rPr>
      </w:pPr>
    </w:p>
    <w:p w14:paraId="54A8EB0C" w14:textId="11074C7C" w:rsidR="00B63E56"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eastAsia="Times New Roman" w:hAnsiTheme="minorHAnsi" w:cstheme="minorHAnsi"/>
        </w:rPr>
        <w:t xml:space="preserve">Bližšie informácie k synergickým </w:t>
      </w:r>
      <w:del w:id="288" w:author="Autor">
        <w:r w:rsidRPr="00F43906" w:rsidDel="00DE16EB">
          <w:rPr>
            <w:rFonts w:asciiTheme="minorHAnsi" w:eastAsia="Times New Roman" w:hAnsiTheme="minorHAnsi" w:cstheme="minorHAnsi"/>
          </w:rPr>
          <w:delText xml:space="preserve">a komplementárnym </w:delText>
        </w:r>
      </w:del>
      <w:r w:rsidRPr="00F43906">
        <w:rPr>
          <w:rFonts w:asciiTheme="minorHAnsi" w:eastAsia="Times New Roman" w:hAnsiTheme="minorHAnsi" w:cstheme="minorHAnsi"/>
        </w:rPr>
        <w:t>účinkom je možné získať na webovom sídle centrálneho koord</w:t>
      </w:r>
      <w:r w:rsidR="00C304C4" w:rsidRPr="00F43906">
        <w:rPr>
          <w:rFonts w:asciiTheme="minorHAnsi" w:eastAsia="Times New Roman" w:hAnsiTheme="minorHAnsi" w:cstheme="minorHAnsi"/>
        </w:rPr>
        <w:t xml:space="preserve">inačného </w:t>
      </w:r>
      <w:r w:rsidRPr="00F43906">
        <w:rPr>
          <w:rFonts w:asciiTheme="minorHAnsi" w:eastAsia="Times New Roman" w:hAnsiTheme="minorHAnsi" w:cstheme="minorHAnsi"/>
        </w:rPr>
        <w:t>orgánu</w:t>
      </w:r>
      <w:r w:rsidR="00C304C4" w:rsidRPr="00F43906">
        <w:rPr>
          <w:rFonts w:asciiTheme="minorHAnsi" w:eastAsia="Times New Roman" w:hAnsiTheme="minorHAnsi" w:cstheme="minorHAnsi"/>
        </w:rPr>
        <w:t xml:space="preserve"> </w:t>
      </w:r>
      <w:hyperlink r:id="rId30" w:history="1">
        <w:r w:rsidR="00892FF3" w:rsidRPr="00F43906">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F43906">
        <w:rPr>
          <w:rFonts w:asciiTheme="minorHAnsi" w:hAnsiTheme="minorHAnsi" w:cstheme="minorHAnsi"/>
        </w:rPr>
        <w:t xml:space="preserve"> a v rámci jednotného informačného systému Európskej komisie, ktorý je dostupný na webovom sídle </w:t>
      </w:r>
      <w:hyperlink r:id="rId31" w:history="1">
        <w:r w:rsidRPr="00F43906">
          <w:rPr>
            <w:rStyle w:val="Hypertextovprepojenie"/>
            <w:rFonts w:asciiTheme="minorHAnsi" w:hAnsiTheme="minorHAnsi" w:cstheme="minorHAnsi"/>
          </w:rPr>
          <w:t>http://www.ecas.org/</w:t>
        </w:r>
      </w:hyperlink>
      <w:r w:rsidR="003C2776" w:rsidRPr="00F43906">
        <w:rPr>
          <w:rFonts w:asciiTheme="minorHAnsi" w:hAnsiTheme="minorHAnsi" w:cstheme="minorHAnsi"/>
        </w:rPr>
        <w:t>.</w:t>
      </w:r>
    </w:p>
    <w:p w14:paraId="6EC2345D"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t>Zmena a zrušenie vyzvania</w:t>
      </w:r>
    </w:p>
    <w:p w14:paraId="0E42E164" w14:textId="26AE0BEB" w:rsidR="00C304C4"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E07D18" w:rsidRPr="00F43906">
        <w:rPr>
          <w:rFonts w:asciiTheme="minorHAnsi" w:hAnsiTheme="minorHAnsi" w:cstheme="minorHAnsi"/>
        </w:rPr>
        <w:t xml:space="preserve"> OP TP</w:t>
      </w:r>
      <w:r w:rsidRPr="00F43906">
        <w:rPr>
          <w:rFonts w:asciiTheme="minorHAnsi" w:hAnsiTheme="minorHAnsi" w:cstheme="minorHAnsi"/>
        </w:rPr>
        <w:t xml:space="preserve"> s ohľadom na dopad navrhovanej zmeny na žiadateľa.</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4BE554A5"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242FF4">
        <w:rPr>
          <w:rFonts w:asciiTheme="minorHAnsi" w:hAnsiTheme="minorHAnsi" w:cstheme="minorHAnsi"/>
          <w:bCs/>
          <w:iCs/>
          <w:sz w:val="22"/>
          <w:szCs w:val="22"/>
        </w:rPr>
        <w:t> </w:t>
      </w:r>
      <w:r w:rsidRPr="00F43906">
        <w:rPr>
          <w:rFonts w:asciiTheme="minorHAnsi" w:hAnsiTheme="minorHAnsi" w:cstheme="minorHAnsi"/>
          <w:bCs/>
          <w:iCs/>
          <w:sz w:val="22"/>
          <w:szCs w:val="22"/>
        </w:rPr>
        <w:t>NFP;</w:t>
      </w:r>
    </w:p>
    <w:p w14:paraId="34D7AA77" w14:textId="75B5C74F"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708D716A" w:rsidR="003C5B13" w:rsidRPr="00F43906" w:rsidRDefault="003C5B13"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del w:id="289" w:author="Autor">
        <w:r w:rsidRPr="00F43906" w:rsidDel="0095091D">
          <w:rPr>
            <w:rFonts w:asciiTheme="minorHAnsi" w:hAnsiTheme="minorHAnsi" w:cstheme="minorHAnsi"/>
            <w:bCs/>
            <w:iCs/>
            <w:sz w:val="22"/>
            <w:szCs w:val="22"/>
          </w:rPr>
          <w:delText>Informácia pre žiadateľov o nenávratný finančný príspevok, resp. o príspevok v zmysle čl. 105a a nasl. nariadenia Európskeho parlamentu a Rady (EÚ, Euratom) 1929/2015 z</w:delText>
        </w:r>
        <w:r w:rsidR="00C304C4" w:rsidRPr="00F43906" w:rsidDel="0095091D">
          <w:rPr>
            <w:rFonts w:asciiTheme="minorHAnsi" w:hAnsiTheme="minorHAnsi" w:cstheme="minorHAnsi"/>
            <w:bCs/>
            <w:iCs/>
            <w:sz w:val="22"/>
            <w:szCs w:val="22"/>
          </w:rPr>
          <w:delText> </w:delText>
        </w:r>
        <w:r w:rsidRPr="00F43906" w:rsidDel="0095091D">
          <w:rPr>
            <w:rFonts w:asciiTheme="minorHAnsi" w:hAnsiTheme="minorHAnsi" w:cstheme="minorHAnsi"/>
            <w:bCs/>
            <w:iCs/>
            <w:sz w:val="22"/>
            <w:szCs w:val="22"/>
          </w:rPr>
          <w:delText>28. októbra 2015,  ktorým sa mení nariadenie (EÚ, Euratom) č. 966/2012 o</w:delText>
        </w:r>
        <w:r w:rsidR="00C304C4" w:rsidRPr="00F43906" w:rsidDel="0095091D">
          <w:rPr>
            <w:rFonts w:asciiTheme="minorHAnsi" w:hAnsiTheme="minorHAnsi" w:cstheme="minorHAnsi"/>
            <w:bCs/>
            <w:iCs/>
            <w:sz w:val="22"/>
            <w:szCs w:val="22"/>
          </w:rPr>
          <w:delText> </w:delText>
        </w:r>
        <w:r w:rsidRPr="00F43906" w:rsidDel="0095091D">
          <w:rPr>
            <w:rFonts w:asciiTheme="minorHAnsi" w:hAnsiTheme="minorHAnsi" w:cstheme="minorHAnsi"/>
            <w:bCs/>
            <w:iCs/>
            <w:sz w:val="22"/>
            <w:szCs w:val="22"/>
          </w:rPr>
          <w:delText>rozpočtových pravidlách, ktoré sa vzťahujú na všeobecný rozpočet Únie</w:delText>
        </w:r>
      </w:del>
      <w:ins w:id="290" w:author="Autor">
        <w:r w:rsidR="0095091D">
          <w:rPr>
            <w:rFonts w:asciiTheme="minorHAnsi" w:hAnsiTheme="minorHAnsi"/>
            <w:bCs/>
            <w:iCs/>
          </w:rPr>
          <w:t xml:space="preserve">Informácia pre žiadateľov o nenávratný finančný príspevok / o príspevok, ktorá je zverejnená na webovom sídle </w:t>
        </w:r>
        <w:r w:rsidR="0095091D">
          <w:rPr>
            <w:rFonts w:asciiTheme="minorHAnsi" w:hAnsiTheme="minorHAnsi"/>
            <w:bCs/>
            <w:iCs/>
          </w:rPr>
          <w:fldChar w:fldCharType="begin"/>
        </w:r>
        <w:r w:rsidR="0095091D">
          <w:rPr>
            <w:rFonts w:asciiTheme="minorHAnsi" w:hAnsiTheme="minorHAnsi"/>
            <w:bCs/>
            <w:iCs/>
          </w:rPr>
          <w:instrText xml:space="preserve"> HYPERLINK "http://www.olaf.vlada.gov.sk/system-vcasneho-odhalovania-rizika-a-vylucenia-edes/" </w:instrText>
        </w:r>
        <w:r w:rsidR="0095091D">
          <w:rPr>
            <w:rFonts w:asciiTheme="minorHAnsi" w:hAnsiTheme="minorHAnsi"/>
            <w:bCs/>
            <w:iCs/>
          </w:rPr>
          <w:fldChar w:fldCharType="separate"/>
        </w:r>
        <w:r w:rsidR="0095091D">
          <w:rPr>
            <w:rStyle w:val="Hypertextovprepojenie"/>
            <w:rFonts w:asciiTheme="minorHAnsi" w:hAnsiTheme="minorHAnsi"/>
            <w:bCs/>
            <w:iCs/>
          </w:rPr>
          <w:t>http://www.olaf.vlada.gov.sk/system-vcasneho-odhalovania-rizika-a-vylucenia-edes/</w:t>
        </w:r>
        <w:r w:rsidR="0095091D">
          <w:rPr>
            <w:rFonts w:asciiTheme="minorHAnsi" w:hAnsiTheme="minorHAnsi"/>
            <w:bCs/>
            <w:iCs/>
          </w:rPr>
          <w:fldChar w:fldCharType="end"/>
        </w:r>
      </w:ins>
      <w:r w:rsidRPr="00F43906">
        <w:rPr>
          <w:rFonts w:asciiTheme="minorHAnsi" w:hAnsiTheme="minorHAnsi" w:cstheme="minorHAnsi"/>
          <w:bCs/>
          <w:iCs/>
          <w:sz w:val="22"/>
          <w:szCs w:val="22"/>
        </w:rPr>
        <w:t>;</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77777777"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28CFDE4F" w:rsidR="006C4A28" w:rsidRPr="00F43906" w:rsidRDefault="00634B7F"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C4A28" w:rsidRPr="00F43906">
        <w:rPr>
          <w:rFonts w:asciiTheme="minorHAnsi" w:hAnsiTheme="minorHAnsi" w:cstheme="minorHAnsi"/>
          <w:bCs/>
          <w:iCs/>
          <w:sz w:val="22"/>
          <w:szCs w:val="22"/>
        </w:rPr>
        <w:t>Vzor Výzvy na doplnenie ŽoNFP</w:t>
      </w:r>
      <w:ins w:id="291" w:author="Autor">
        <w:r w:rsidR="00165CAF">
          <w:rPr>
            <w:rFonts w:asciiTheme="minorHAnsi" w:hAnsiTheme="minorHAnsi" w:cstheme="minorHAnsi"/>
            <w:bCs/>
            <w:iCs/>
            <w:sz w:val="22"/>
            <w:szCs w:val="22"/>
          </w:rPr>
          <w:t xml:space="preserve"> </w:t>
        </w:r>
        <w:r w:rsidR="00165CAF">
          <w:rPr>
            <w:rFonts w:asciiTheme="minorHAnsi" w:hAnsiTheme="minorHAnsi"/>
            <w:bCs/>
            <w:iCs/>
          </w:rPr>
          <w:t xml:space="preserve">- </w:t>
        </w:r>
        <w:r w:rsidR="00165CAF">
          <w:rPr>
            <w:rFonts w:asciiTheme="minorHAnsi" w:hAnsiTheme="minorHAnsi"/>
            <w:b/>
            <w:bCs/>
            <w:iCs/>
          </w:rPr>
          <w:t>aktualizovaná</w:t>
        </w:r>
      </w:ins>
      <w:r w:rsidR="005218D6" w:rsidRPr="00F43906">
        <w:rPr>
          <w:rFonts w:asciiTheme="minorHAnsi" w:hAnsiTheme="minorHAnsi" w:cstheme="minorHAnsi"/>
          <w:bCs/>
          <w:iCs/>
          <w:sz w:val="22"/>
          <w:szCs w:val="22"/>
        </w:rPr>
        <w:t>.</w:t>
      </w:r>
    </w:p>
    <w:sectPr w:rsidR="006C4A28" w:rsidRPr="00F43906" w:rsidSect="00E5128F">
      <w:headerReference w:type="default" r:id="rId32"/>
      <w:footerReference w:type="default" r:id="rId33"/>
      <w:headerReference w:type="first" r:id="rId34"/>
      <w:footerReference w:type="first" r:id="rId35"/>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9F72F" w14:textId="77777777" w:rsidR="00BE1162" w:rsidRDefault="00BE1162" w:rsidP="00784ECE">
      <w:pPr>
        <w:spacing w:after="0" w:line="240" w:lineRule="auto"/>
      </w:pPr>
      <w:r>
        <w:separator/>
      </w:r>
    </w:p>
  </w:endnote>
  <w:endnote w:type="continuationSeparator" w:id="0">
    <w:p w14:paraId="0E73BEB4" w14:textId="77777777" w:rsidR="00BE1162" w:rsidRDefault="00BE1162"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090653"/>
      <w:docPartObj>
        <w:docPartGallery w:val="Page Numbers (Bottom of Page)"/>
        <w:docPartUnique/>
      </w:docPartObj>
    </w:sdtPr>
    <w:sdtEndPr/>
    <w:sdtContent>
      <w:p w14:paraId="1BB75045" w14:textId="7F688D39" w:rsidR="00BE1162" w:rsidRDefault="00BE1162">
        <w:pPr>
          <w:pStyle w:val="Pta"/>
          <w:jc w:val="center"/>
        </w:pPr>
        <w:r>
          <w:fldChar w:fldCharType="begin"/>
        </w:r>
        <w:r>
          <w:instrText>PAGE   \* MERGEFORMAT</w:instrText>
        </w:r>
        <w:r>
          <w:fldChar w:fldCharType="separate"/>
        </w:r>
        <w:r w:rsidR="001E17CB">
          <w:rPr>
            <w:noProof/>
          </w:rPr>
          <w:t>1</w:t>
        </w:r>
        <w:r>
          <w:fldChar w:fldCharType="end"/>
        </w:r>
      </w:p>
    </w:sdtContent>
  </w:sdt>
  <w:p w14:paraId="628F27A7" w14:textId="77777777" w:rsidR="00BE1162" w:rsidRDefault="00BE116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A20C0" w14:textId="77777777" w:rsidR="00BE1162" w:rsidRDefault="00BE1162"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A3FBE38"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BE1162" w:rsidRDefault="00BE1162"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BE1162" w:rsidRDefault="00BE1162" w:rsidP="00F4420F">
    <w:pPr>
      <w:pStyle w:val="Pta"/>
    </w:pPr>
  </w:p>
  <w:p w14:paraId="71157559" w14:textId="77777777" w:rsidR="00BE1162" w:rsidRDefault="00BE116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F2376" w14:textId="77777777" w:rsidR="00BE1162" w:rsidRDefault="00BE1162" w:rsidP="00784ECE">
      <w:pPr>
        <w:spacing w:after="0" w:line="240" w:lineRule="auto"/>
      </w:pPr>
      <w:r>
        <w:separator/>
      </w:r>
    </w:p>
  </w:footnote>
  <w:footnote w:type="continuationSeparator" w:id="0">
    <w:p w14:paraId="579D9B69" w14:textId="77777777" w:rsidR="00BE1162" w:rsidRDefault="00BE1162" w:rsidP="00784ECE">
      <w:pPr>
        <w:spacing w:after="0" w:line="240" w:lineRule="auto"/>
      </w:pPr>
      <w:r>
        <w:continuationSeparator/>
      </w:r>
    </w:p>
  </w:footnote>
  <w:footnote w:id="1">
    <w:p w14:paraId="5760F6AC" w14:textId="6CC5AF2B" w:rsidR="00BE1162" w:rsidRPr="004A19CB" w:rsidRDefault="00BE1162"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 xml:space="preserve">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w:t>
      </w:r>
      <w:r>
        <w:rPr>
          <w:rFonts w:asciiTheme="minorHAnsi" w:hAnsiTheme="minorHAnsi" w:cstheme="minorHAnsi"/>
          <w:iCs/>
          <w:sz w:val="16"/>
          <w:szCs w:val="16"/>
        </w:rPr>
        <w:br/>
      </w:r>
      <w:r w:rsidRPr="004A19CB">
        <w:rPr>
          <w:rFonts w:asciiTheme="minorHAnsi" w:hAnsiTheme="minorHAnsi" w:cstheme="minorHAnsi"/>
          <w:iCs/>
          <w:sz w:val="16"/>
          <w:szCs w:val="16"/>
        </w:rPr>
        <w:t>č. 1083/2006.</w:t>
      </w:r>
    </w:p>
  </w:footnote>
  <w:footnote w:id="2">
    <w:p w14:paraId="7B994E7E" w14:textId="77777777" w:rsidR="00BE1162" w:rsidRDefault="00BE1162" w:rsidP="00593491">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3">
    <w:p w14:paraId="3DE414BA" w14:textId="77777777" w:rsidR="00BE1162" w:rsidRDefault="00BE1162"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93EB" w14:textId="77777777" w:rsidR="00BE1162" w:rsidRPr="00F43906" w:rsidRDefault="00BE1162">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58240" behindDoc="0" locked="0" layoutInCell="1" allowOverlap="1" wp14:anchorId="0B2EB6AB" wp14:editId="0FB7DB29">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BE1162" w:rsidRDefault="00BE1162">
    <w:pPr>
      <w:pStyle w:val="Hlavika"/>
      <w:rPr>
        <w:rFonts w:asciiTheme="minorHAnsi" w:hAnsiTheme="minorHAnsi"/>
        <w:sz w:val="22"/>
        <w:szCs w:val="22"/>
      </w:rPr>
    </w:pPr>
  </w:p>
  <w:p w14:paraId="36D3C7B3" w14:textId="2C11FB72" w:rsidR="00BE1162" w:rsidRDefault="00BE1162">
    <w:pPr>
      <w:pStyle w:val="Hlavika"/>
      <w:rPr>
        <w:rFonts w:asciiTheme="minorHAnsi" w:hAnsiTheme="minorHAnsi"/>
      </w:rPr>
    </w:pPr>
    <w:r>
      <w:rPr>
        <w:rFonts w:asciiTheme="minorHAnsi" w:hAnsiTheme="minorHAnsi"/>
        <w:sz w:val="22"/>
        <w:szCs w:val="22"/>
      </w:rPr>
      <w:t xml:space="preserve">                                            Konsolidovaná verzia po zmene č. </w:t>
    </w:r>
    <w:del w:id="292" w:author="Autor">
      <w:r w:rsidRPr="00090615" w:rsidDel="009F221E">
        <w:rPr>
          <w:rFonts w:asciiTheme="minorHAnsi" w:hAnsiTheme="minorHAnsi"/>
          <w:sz w:val="22"/>
          <w:szCs w:val="22"/>
        </w:rPr>
        <w:delText>5</w:delText>
      </w:r>
    </w:del>
    <w:ins w:id="293" w:author="Autor">
      <w:r w:rsidRPr="00090615">
        <w:rPr>
          <w:rFonts w:asciiTheme="minorHAnsi" w:hAnsiTheme="minorHAnsi"/>
          <w:sz w:val="22"/>
          <w:szCs w:val="22"/>
        </w:rPr>
        <w:t>6</w:t>
      </w:r>
    </w:ins>
    <w:r w:rsidRPr="00090615">
      <w:rPr>
        <w:rFonts w:asciiTheme="minorHAnsi" w:hAnsiTheme="minorHAnsi"/>
        <w:sz w:val="22"/>
        <w:szCs w:val="22"/>
      </w:rPr>
      <w:t xml:space="preserve"> z </w:t>
    </w:r>
    <w:del w:id="294" w:author="Autor">
      <w:r w:rsidRPr="00090615" w:rsidDel="001E17CB">
        <w:rPr>
          <w:rFonts w:asciiTheme="minorHAnsi" w:hAnsiTheme="minorHAnsi"/>
          <w:sz w:val="22"/>
          <w:szCs w:val="22"/>
        </w:rPr>
        <w:delText>22. 9. 2020</w:delText>
      </w:r>
    </w:del>
    <w:ins w:id="295" w:author="Autor">
      <w:r w:rsidR="001E17CB">
        <w:rPr>
          <w:rFonts w:asciiTheme="minorHAnsi" w:hAnsiTheme="minorHAnsi"/>
          <w:sz w:val="22"/>
          <w:szCs w:val="22"/>
        </w:rPr>
        <w:t>23. 12. 2020</w:t>
      </w:r>
    </w:ins>
  </w:p>
  <w:p w14:paraId="75A0F3BE" w14:textId="77777777" w:rsidR="00BE1162" w:rsidRPr="00005728" w:rsidRDefault="00BE1162">
    <w:pPr>
      <w:pStyle w:val="Hlavika"/>
      <w:rPr>
        <w:rFonts w:asciiTheme="minorHAnsi" w:hAnsiTheme="minorHAnsi"/>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65E0" w14:textId="77777777" w:rsidR="00BE1162" w:rsidRDefault="00BE1162">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256F6"/>
    <w:multiLevelType w:val="hybridMultilevel"/>
    <w:tmpl w:val="0C7C4904"/>
    <w:lvl w:ilvl="0" w:tplc="C25E0550">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2"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4" w15:restartNumberingAfterBreak="0">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15:restartNumberingAfterBreak="0">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8" w15:restartNumberingAfterBreak="0">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9"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89F4EB1"/>
    <w:multiLevelType w:val="hybridMultilevel"/>
    <w:tmpl w:val="47BC538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DE57D14"/>
    <w:multiLevelType w:val="hybridMultilevel"/>
    <w:tmpl w:val="96388A5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7"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87F3F41"/>
    <w:multiLevelType w:val="hybridMultilevel"/>
    <w:tmpl w:val="C50271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0"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5"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9"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1"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2"/>
  </w:num>
  <w:num w:numId="2">
    <w:abstractNumId w:val="7"/>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41"/>
  </w:num>
  <w:num w:numId="6">
    <w:abstractNumId w:val="12"/>
  </w:num>
  <w:num w:numId="7">
    <w:abstractNumId w:val="28"/>
  </w:num>
  <w:num w:numId="8">
    <w:abstractNumId w:val="40"/>
  </w:num>
  <w:num w:numId="9">
    <w:abstractNumId w:val="31"/>
  </w:num>
  <w:num w:numId="10">
    <w:abstractNumId w:val="26"/>
  </w:num>
  <w:num w:numId="11">
    <w:abstractNumId w:val="25"/>
  </w:num>
  <w:num w:numId="12">
    <w:abstractNumId w:val="1"/>
  </w:num>
  <w:num w:numId="13">
    <w:abstractNumId w:val="6"/>
  </w:num>
  <w:num w:numId="14">
    <w:abstractNumId w:val="4"/>
  </w:num>
  <w:num w:numId="15">
    <w:abstractNumId w:val="5"/>
  </w:num>
  <w:num w:numId="16">
    <w:abstractNumId w:val="23"/>
  </w:num>
  <w:num w:numId="17">
    <w:abstractNumId w:val="33"/>
  </w:num>
  <w:num w:numId="18">
    <w:abstractNumId w:val="38"/>
  </w:num>
  <w:num w:numId="19">
    <w:abstractNumId w:val="9"/>
  </w:num>
  <w:num w:numId="20">
    <w:abstractNumId w:val="34"/>
  </w:num>
  <w:num w:numId="21">
    <w:abstractNumId w:val="10"/>
  </w:num>
  <w:num w:numId="22">
    <w:abstractNumId w:val="22"/>
  </w:num>
  <w:num w:numId="23">
    <w:abstractNumId w:val="30"/>
  </w:num>
  <w:num w:numId="24">
    <w:abstractNumId w:val="8"/>
  </w:num>
  <w:num w:numId="25">
    <w:abstractNumId w:val="19"/>
  </w:num>
  <w:num w:numId="26">
    <w:abstractNumId w:val="3"/>
  </w:num>
  <w:num w:numId="27">
    <w:abstractNumId w:val="39"/>
  </w:num>
  <w:num w:numId="28">
    <w:abstractNumId w:val="2"/>
  </w:num>
  <w:num w:numId="29">
    <w:abstractNumId w:val="24"/>
  </w:num>
  <w:num w:numId="30">
    <w:abstractNumId w:val="36"/>
  </w:num>
  <w:num w:numId="31">
    <w:abstractNumId w:val="35"/>
  </w:num>
  <w:num w:numId="32">
    <w:abstractNumId w:val="16"/>
  </w:num>
  <w:num w:numId="33">
    <w:abstractNumId w:val="13"/>
  </w:num>
  <w:num w:numId="34">
    <w:abstractNumId w:val="18"/>
  </w:num>
  <w:num w:numId="35">
    <w:abstractNumId w:val="29"/>
  </w:num>
  <w:num w:numId="36">
    <w:abstractNumId w:val="14"/>
  </w:num>
  <w:num w:numId="37">
    <w:abstractNumId w:val="27"/>
  </w:num>
  <w:num w:numId="38">
    <w:abstractNumId w:val="17"/>
  </w:num>
  <w:num w:numId="39">
    <w:abstractNumId w:val="11"/>
  </w:num>
  <w:num w:numId="40">
    <w:abstractNumId w:val="0"/>
  </w:num>
  <w:num w:numId="41">
    <w:abstractNumId w:val="21"/>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5728"/>
    <w:rsid w:val="000061D1"/>
    <w:rsid w:val="00007330"/>
    <w:rsid w:val="00007F5A"/>
    <w:rsid w:val="00012AD0"/>
    <w:rsid w:val="00013A99"/>
    <w:rsid w:val="00015A5F"/>
    <w:rsid w:val="00016A29"/>
    <w:rsid w:val="00020EA2"/>
    <w:rsid w:val="0002632A"/>
    <w:rsid w:val="00026F4D"/>
    <w:rsid w:val="00027396"/>
    <w:rsid w:val="000302BB"/>
    <w:rsid w:val="000313B2"/>
    <w:rsid w:val="00036F61"/>
    <w:rsid w:val="000474CA"/>
    <w:rsid w:val="00051690"/>
    <w:rsid w:val="00054C55"/>
    <w:rsid w:val="00062976"/>
    <w:rsid w:val="0006409B"/>
    <w:rsid w:val="00065C12"/>
    <w:rsid w:val="0007128B"/>
    <w:rsid w:val="000712AB"/>
    <w:rsid w:val="00074EE3"/>
    <w:rsid w:val="000759C3"/>
    <w:rsid w:val="00081FF1"/>
    <w:rsid w:val="00085BAC"/>
    <w:rsid w:val="00086D4C"/>
    <w:rsid w:val="00090615"/>
    <w:rsid w:val="00091658"/>
    <w:rsid w:val="000A2314"/>
    <w:rsid w:val="000A7342"/>
    <w:rsid w:val="000C35D2"/>
    <w:rsid w:val="000C6BA0"/>
    <w:rsid w:val="000D0982"/>
    <w:rsid w:val="000D0C57"/>
    <w:rsid w:val="000D544C"/>
    <w:rsid w:val="000D59DA"/>
    <w:rsid w:val="000D68BA"/>
    <w:rsid w:val="000E243E"/>
    <w:rsid w:val="000F6445"/>
    <w:rsid w:val="000F6829"/>
    <w:rsid w:val="0010553E"/>
    <w:rsid w:val="001057B3"/>
    <w:rsid w:val="00110531"/>
    <w:rsid w:val="00110D8A"/>
    <w:rsid w:val="00110F51"/>
    <w:rsid w:val="00111F58"/>
    <w:rsid w:val="001132F4"/>
    <w:rsid w:val="001161BD"/>
    <w:rsid w:val="001223FA"/>
    <w:rsid w:val="00122D9B"/>
    <w:rsid w:val="001232A8"/>
    <w:rsid w:val="00124436"/>
    <w:rsid w:val="00127175"/>
    <w:rsid w:val="00127433"/>
    <w:rsid w:val="001424C6"/>
    <w:rsid w:val="001508E8"/>
    <w:rsid w:val="001549E7"/>
    <w:rsid w:val="001637C3"/>
    <w:rsid w:val="0016424F"/>
    <w:rsid w:val="00165CAF"/>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C9C"/>
    <w:rsid w:val="001D048C"/>
    <w:rsid w:val="001D298C"/>
    <w:rsid w:val="001D2AE9"/>
    <w:rsid w:val="001D437E"/>
    <w:rsid w:val="001D43CF"/>
    <w:rsid w:val="001D44EB"/>
    <w:rsid w:val="001D7C01"/>
    <w:rsid w:val="001E17CB"/>
    <w:rsid w:val="001E318E"/>
    <w:rsid w:val="001E3BF6"/>
    <w:rsid w:val="001E485E"/>
    <w:rsid w:val="001E486C"/>
    <w:rsid w:val="001E7B4F"/>
    <w:rsid w:val="001F122D"/>
    <w:rsid w:val="001F7C53"/>
    <w:rsid w:val="00202522"/>
    <w:rsid w:val="002058E2"/>
    <w:rsid w:val="002106BF"/>
    <w:rsid w:val="00214495"/>
    <w:rsid w:val="00220D59"/>
    <w:rsid w:val="00222202"/>
    <w:rsid w:val="00232449"/>
    <w:rsid w:val="00232F1A"/>
    <w:rsid w:val="002366FB"/>
    <w:rsid w:val="00241421"/>
    <w:rsid w:val="00242FF4"/>
    <w:rsid w:val="0025333C"/>
    <w:rsid w:val="002559EC"/>
    <w:rsid w:val="00256F2D"/>
    <w:rsid w:val="00260C0E"/>
    <w:rsid w:val="00261CB1"/>
    <w:rsid w:val="00265CF1"/>
    <w:rsid w:val="00270AF1"/>
    <w:rsid w:val="00273702"/>
    <w:rsid w:val="0027387D"/>
    <w:rsid w:val="002777A8"/>
    <w:rsid w:val="002824E9"/>
    <w:rsid w:val="00286A30"/>
    <w:rsid w:val="00286AE6"/>
    <w:rsid w:val="00293F1E"/>
    <w:rsid w:val="00294A71"/>
    <w:rsid w:val="002952E1"/>
    <w:rsid w:val="00296481"/>
    <w:rsid w:val="00297610"/>
    <w:rsid w:val="002A04EB"/>
    <w:rsid w:val="002A12C3"/>
    <w:rsid w:val="002A752A"/>
    <w:rsid w:val="002B39AF"/>
    <w:rsid w:val="002B3A70"/>
    <w:rsid w:val="002B4622"/>
    <w:rsid w:val="002B50A9"/>
    <w:rsid w:val="002C4D5C"/>
    <w:rsid w:val="002C4EA0"/>
    <w:rsid w:val="002C5B67"/>
    <w:rsid w:val="002C676B"/>
    <w:rsid w:val="002D09A0"/>
    <w:rsid w:val="002D161D"/>
    <w:rsid w:val="002D400C"/>
    <w:rsid w:val="002E1664"/>
    <w:rsid w:val="002E4C7D"/>
    <w:rsid w:val="002F081F"/>
    <w:rsid w:val="002F32F4"/>
    <w:rsid w:val="002F3A8B"/>
    <w:rsid w:val="002F3C6C"/>
    <w:rsid w:val="002F4BD1"/>
    <w:rsid w:val="002F6327"/>
    <w:rsid w:val="002F7FDE"/>
    <w:rsid w:val="003011D9"/>
    <w:rsid w:val="003042AD"/>
    <w:rsid w:val="00306239"/>
    <w:rsid w:val="003067C4"/>
    <w:rsid w:val="00312228"/>
    <w:rsid w:val="0031294F"/>
    <w:rsid w:val="003146C9"/>
    <w:rsid w:val="00317420"/>
    <w:rsid w:val="00317EFA"/>
    <w:rsid w:val="00322326"/>
    <w:rsid w:val="00325A39"/>
    <w:rsid w:val="00326BBE"/>
    <w:rsid w:val="00332293"/>
    <w:rsid w:val="00334F79"/>
    <w:rsid w:val="003355D8"/>
    <w:rsid w:val="00340864"/>
    <w:rsid w:val="00340D03"/>
    <w:rsid w:val="0034321A"/>
    <w:rsid w:val="00347DE3"/>
    <w:rsid w:val="00353153"/>
    <w:rsid w:val="003535B8"/>
    <w:rsid w:val="00354603"/>
    <w:rsid w:val="0036048D"/>
    <w:rsid w:val="00360A90"/>
    <w:rsid w:val="00361E9D"/>
    <w:rsid w:val="00375D82"/>
    <w:rsid w:val="00391763"/>
    <w:rsid w:val="003A2C31"/>
    <w:rsid w:val="003B0199"/>
    <w:rsid w:val="003B22CF"/>
    <w:rsid w:val="003B385D"/>
    <w:rsid w:val="003B475A"/>
    <w:rsid w:val="003C1D64"/>
    <w:rsid w:val="003C2776"/>
    <w:rsid w:val="003C3A87"/>
    <w:rsid w:val="003C54F3"/>
    <w:rsid w:val="003C5B13"/>
    <w:rsid w:val="003C7770"/>
    <w:rsid w:val="003D0AF3"/>
    <w:rsid w:val="003D756B"/>
    <w:rsid w:val="003E01BF"/>
    <w:rsid w:val="003E0680"/>
    <w:rsid w:val="003E149B"/>
    <w:rsid w:val="003E2031"/>
    <w:rsid w:val="003F0073"/>
    <w:rsid w:val="003F114F"/>
    <w:rsid w:val="003F1E40"/>
    <w:rsid w:val="003F34A2"/>
    <w:rsid w:val="004000A2"/>
    <w:rsid w:val="0040122A"/>
    <w:rsid w:val="00401B37"/>
    <w:rsid w:val="00401CC3"/>
    <w:rsid w:val="00411E54"/>
    <w:rsid w:val="00412BEC"/>
    <w:rsid w:val="004135E7"/>
    <w:rsid w:val="004172B4"/>
    <w:rsid w:val="00421805"/>
    <w:rsid w:val="00422C02"/>
    <w:rsid w:val="00425320"/>
    <w:rsid w:val="00426411"/>
    <w:rsid w:val="0043156D"/>
    <w:rsid w:val="004338FC"/>
    <w:rsid w:val="004341FA"/>
    <w:rsid w:val="004345D8"/>
    <w:rsid w:val="00435BB1"/>
    <w:rsid w:val="004378A6"/>
    <w:rsid w:val="00442E19"/>
    <w:rsid w:val="00444CE8"/>
    <w:rsid w:val="00447C1B"/>
    <w:rsid w:val="00451B09"/>
    <w:rsid w:val="0045735B"/>
    <w:rsid w:val="00457539"/>
    <w:rsid w:val="00457F30"/>
    <w:rsid w:val="004640E0"/>
    <w:rsid w:val="004641E9"/>
    <w:rsid w:val="00472C05"/>
    <w:rsid w:val="00474464"/>
    <w:rsid w:val="0049048D"/>
    <w:rsid w:val="0049074D"/>
    <w:rsid w:val="00491F3B"/>
    <w:rsid w:val="00496082"/>
    <w:rsid w:val="00496D8C"/>
    <w:rsid w:val="00497907"/>
    <w:rsid w:val="004A19CB"/>
    <w:rsid w:val="004A3880"/>
    <w:rsid w:val="004A420E"/>
    <w:rsid w:val="004A4F76"/>
    <w:rsid w:val="004B5241"/>
    <w:rsid w:val="004B7E6D"/>
    <w:rsid w:val="004C07C5"/>
    <w:rsid w:val="004C27A9"/>
    <w:rsid w:val="004C349C"/>
    <w:rsid w:val="004C3B09"/>
    <w:rsid w:val="004C57B1"/>
    <w:rsid w:val="004D209C"/>
    <w:rsid w:val="004D2AF9"/>
    <w:rsid w:val="004D39AC"/>
    <w:rsid w:val="004D57D7"/>
    <w:rsid w:val="004D7760"/>
    <w:rsid w:val="004E6D55"/>
    <w:rsid w:val="004F0237"/>
    <w:rsid w:val="004F1AED"/>
    <w:rsid w:val="004F2194"/>
    <w:rsid w:val="004F35ED"/>
    <w:rsid w:val="004F3F12"/>
    <w:rsid w:val="004F6EE7"/>
    <w:rsid w:val="00511E19"/>
    <w:rsid w:val="00517725"/>
    <w:rsid w:val="00517A3C"/>
    <w:rsid w:val="00520D75"/>
    <w:rsid w:val="005218D6"/>
    <w:rsid w:val="005236E4"/>
    <w:rsid w:val="0052758B"/>
    <w:rsid w:val="00536A1A"/>
    <w:rsid w:val="0054562F"/>
    <w:rsid w:val="00547D90"/>
    <w:rsid w:val="00554CB7"/>
    <w:rsid w:val="00555B34"/>
    <w:rsid w:val="00556097"/>
    <w:rsid w:val="00556BC9"/>
    <w:rsid w:val="005607D5"/>
    <w:rsid w:val="00566EE4"/>
    <w:rsid w:val="00570C72"/>
    <w:rsid w:val="005772BE"/>
    <w:rsid w:val="0058004C"/>
    <w:rsid w:val="00580F96"/>
    <w:rsid w:val="00583AAB"/>
    <w:rsid w:val="005860A3"/>
    <w:rsid w:val="00587B2C"/>
    <w:rsid w:val="00593491"/>
    <w:rsid w:val="00593B81"/>
    <w:rsid w:val="0059622C"/>
    <w:rsid w:val="005977ED"/>
    <w:rsid w:val="005A1C89"/>
    <w:rsid w:val="005A2C7E"/>
    <w:rsid w:val="005A5DFB"/>
    <w:rsid w:val="005B2F42"/>
    <w:rsid w:val="005B39E0"/>
    <w:rsid w:val="005B78D1"/>
    <w:rsid w:val="005C1D7C"/>
    <w:rsid w:val="005C2980"/>
    <w:rsid w:val="005C5663"/>
    <w:rsid w:val="005C5753"/>
    <w:rsid w:val="005D4071"/>
    <w:rsid w:val="005D5FC6"/>
    <w:rsid w:val="005D616C"/>
    <w:rsid w:val="005D6E86"/>
    <w:rsid w:val="005D7C4C"/>
    <w:rsid w:val="005E0ABE"/>
    <w:rsid w:val="005E1CB2"/>
    <w:rsid w:val="005E3535"/>
    <w:rsid w:val="005E3DDC"/>
    <w:rsid w:val="005F0E9D"/>
    <w:rsid w:val="005F5C8C"/>
    <w:rsid w:val="005F6426"/>
    <w:rsid w:val="006008AC"/>
    <w:rsid w:val="0060188D"/>
    <w:rsid w:val="00603A4E"/>
    <w:rsid w:val="006111DC"/>
    <w:rsid w:val="00612521"/>
    <w:rsid w:val="0062456D"/>
    <w:rsid w:val="00627CC7"/>
    <w:rsid w:val="0063223E"/>
    <w:rsid w:val="006322F4"/>
    <w:rsid w:val="00634B7F"/>
    <w:rsid w:val="00641D18"/>
    <w:rsid w:val="00641EA0"/>
    <w:rsid w:val="0064229B"/>
    <w:rsid w:val="006444B7"/>
    <w:rsid w:val="00645E7F"/>
    <w:rsid w:val="00646D3B"/>
    <w:rsid w:val="00650147"/>
    <w:rsid w:val="006541C8"/>
    <w:rsid w:val="00656F84"/>
    <w:rsid w:val="00660610"/>
    <w:rsid w:val="00662358"/>
    <w:rsid w:val="00672026"/>
    <w:rsid w:val="00675178"/>
    <w:rsid w:val="006768F9"/>
    <w:rsid w:val="00677FDE"/>
    <w:rsid w:val="00681686"/>
    <w:rsid w:val="00687474"/>
    <w:rsid w:val="00687D55"/>
    <w:rsid w:val="0069226A"/>
    <w:rsid w:val="006937F7"/>
    <w:rsid w:val="00693F75"/>
    <w:rsid w:val="00695289"/>
    <w:rsid w:val="006A217B"/>
    <w:rsid w:val="006A2FFE"/>
    <w:rsid w:val="006A5629"/>
    <w:rsid w:val="006A6E11"/>
    <w:rsid w:val="006B0E01"/>
    <w:rsid w:val="006C38B6"/>
    <w:rsid w:val="006C39F2"/>
    <w:rsid w:val="006C3D8C"/>
    <w:rsid w:val="006C454A"/>
    <w:rsid w:val="006C4A28"/>
    <w:rsid w:val="006D0869"/>
    <w:rsid w:val="006D1E8B"/>
    <w:rsid w:val="006D315F"/>
    <w:rsid w:val="006D4026"/>
    <w:rsid w:val="006D527D"/>
    <w:rsid w:val="006E1FDA"/>
    <w:rsid w:val="006E5A34"/>
    <w:rsid w:val="006F0AA9"/>
    <w:rsid w:val="006F2C3D"/>
    <w:rsid w:val="006F4847"/>
    <w:rsid w:val="006F505A"/>
    <w:rsid w:val="00700301"/>
    <w:rsid w:val="00702071"/>
    <w:rsid w:val="00702BAC"/>
    <w:rsid w:val="00704476"/>
    <w:rsid w:val="007062A2"/>
    <w:rsid w:val="007065EB"/>
    <w:rsid w:val="00706CEE"/>
    <w:rsid w:val="00706DD9"/>
    <w:rsid w:val="007076A1"/>
    <w:rsid w:val="0071386F"/>
    <w:rsid w:val="0072344A"/>
    <w:rsid w:val="00733D06"/>
    <w:rsid w:val="0073464D"/>
    <w:rsid w:val="00734FB0"/>
    <w:rsid w:val="00735114"/>
    <w:rsid w:val="0073540D"/>
    <w:rsid w:val="007400B9"/>
    <w:rsid w:val="007426DF"/>
    <w:rsid w:val="00742C1B"/>
    <w:rsid w:val="00752228"/>
    <w:rsid w:val="00752388"/>
    <w:rsid w:val="00754D50"/>
    <w:rsid w:val="00763C2D"/>
    <w:rsid w:val="00767360"/>
    <w:rsid w:val="007675D2"/>
    <w:rsid w:val="00771332"/>
    <w:rsid w:val="007714CF"/>
    <w:rsid w:val="00776A84"/>
    <w:rsid w:val="00782F97"/>
    <w:rsid w:val="00784ECE"/>
    <w:rsid w:val="00793772"/>
    <w:rsid w:val="007951C4"/>
    <w:rsid w:val="00795C44"/>
    <w:rsid w:val="007A576A"/>
    <w:rsid w:val="007A6547"/>
    <w:rsid w:val="007A7B94"/>
    <w:rsid w:val="007B0FCE"/>
    <w:rsid w:val="007B1E0A"/>
    <w:rsid w:val="007B271D"/>
    <w:rsid w:val="007C1D60"/>
    <w:rsid w:val="007C40AA"/>
    <w:rsid w:val="007C4DA2"/>
    <w:rsid w:val="007C6924"/>
    <w:rsid w:val="007D5488"/>
    <w:rsid w:val="007D6023"/>
    <w:rsid w:val="007E10FA"/>
    <w:rsid w:val="007E1F20"/>
    <w:rsid w:val="007E6316"/>
    <w:rsid w:val="007E7CA9"/>
    <w:rsid w:val="007E7DDB"/>
    <w:rsid w:val="007F0EF6"/>
    <w:rsid w:val="007F3BDE"/>
    <w:rsid w:val="008003C5"/>
    <w:rsid w:val="0080384E"/>
    <w:rsid w:val="008101C2"/>
    <w:rsid w:val="00810DAA"/>
    <w:rsid w:val="008156B9"/>
    <w:rsid w:val="00815D38"/>
    <w:rsid w:val="00816173"/>
    <w:rsid w:val="008202F0"/>
    <w:rsid w:val="008209BF"/>
    <w:rsid w:val="00822A82"/>
    <w:rsid w:val="00836039"/>
    <w:rsid w:val="00851482"/>
    <w:rsid w:val="00851F7F"/>
    <w:rsid w:val="00852EB3"/>
    <w:rsid w:val="00853BF3"/>
    <w:rsid w:val="00855A33"/>
    <w:rsid w:val="00860F1A"/>
    <w:rsid w:val="0086151A"/>
    <w:rsid w:val="0086285C"/>
    <w:rsid w:val="0086559E"/>
    <w:rsid w:val="0087078B"/>
    <w:rsid w:val="008802B7"/>
    <w:rsid w:val="0088211E"/>
    <w:rsid w:val="0088268F"/>
    <w:rsid w:val="008829EC"/>
    <w:rsid w:val="008833E3"/>
    <w:rsid w:val="00883E52"/>
    <w:rsid w:val="00892FF3"/>
    <w:rsid w:val="008A01C9"/>
    <w:rsid w:val="008A3A69"/>
    <w:rsid w:val="008B1F86"/>
    <w:rsid w:val="008B3CB6"/>
    <w:rsid w:val="008B72C3"/>
    <w:rsid w:val="008C5518"/>
    <w:rsid w:val="008C56D0"/>
    <w:rsid w:val="008D0AB0"/>
    <w:rsid w:val="008D4ABB"/>
    <w:rsid w:val="008E0BF5"/>
    <w:rsid w:val="008E21E5"/>
    <w:rsid w:val="008E4960"/>
    <w:rsid w:val="008F1477"/>
    <w:rsid w:val="008F1784"/>
    <w:rsid w:val="009032B1"/>
    <w:rsid w:val="009125E4"/>
    <w:rsid w:val="009136CC"/>
    <w:rsid w:val="00914B11"/>
    <w:rsid w:val="0091578B"/>
    <w:rsid w:val="00921C38"/>
    <w:rsid w:val="009244CB"/>
    <w:rsid w:val="009273EE"/>
    <w:rsid w:val="009306EB"/>
    <w:rsid w:val="00934041"/>
    <w:rsid w:val="009347EA"/>
    <w:rsid w:val="00937856"/>
    <w:rsid w:val="0094178D"/>
    <w:rsid w:val="00942160"/>
    <w:rsid w:val="009428BE"/>
    <w:rsid w:val="0094312A"/>
    <w:rsid w:val="009446DF"/>
    <w:rsid w:val="0095091D"/>
    <w:rsid w:val="0095273E"/>
    <w:rsid w:val="009601B2"/>
    <w:rsid w:val="0096474C"/>
    <w:rsid w:val="00966809"/>
    <w:rsid w:val="00966B4D"/>
    <w:rsid w:val="00974D38"/>
    <w:rsid w:val="009771AF"/>
    <w:rsid w:val="00980757"/>
    <w:rsid w:val="00981E8D"/>
    <w:rsid w:val="00982196"/>
    <w:rsid w:val="0099002B"/>
    <w:rsid w:val="00992988"/>
    <w:rsid w:val="009960D9"/>
    <w:rsid w:val="009A0118"/>
    <w:rsid w:val="009A02E9"/>
    <w:rsid w:val="009A6055"/>
    <w:rsid w:val="009A7990"/>
    <w:rsid w:val="009B3051"/>
    <w:rsid w:val="009B39BF"/>
    <w:rsid w:val="009C123B"/>
    <w:rsid w:val="009C2449"/>
    <w:rsid w:val="009C38FB"/>
    <w:rsid w:val="009C4C1D"/>
    <w:rsid w:val="009C70D3"/>
    <w:rsid w:val="009D0DD2"/>
    <w:rsid w:val="009D287E"/>
    <w:rsid w:val="009D6720"/>
    <w:rsid w:val="009D6F6E"/>
    <w:rsid w:val="009E1BC6"/>
    <w:rsid w:val="009E3EE5"/>
    <w:rsid w:val="009F0023"/>
    <w:rsid w:val="009F221E"/>
    <w:rsid w:val="00A102D5"/>
    <w:rsid w:val="00A12BD0"/>
    <w:rsid w:val="00A12E61"/>
    <w:rsid w:val="00A153B9"/>
    <w:rsid w:val="00A2390D"/>
    <w:rsid w:val="00A250D1"/>
    <w:rsid w:val="00A27BEC"/>
    <w:rsid w:val="00A304D0"/>
    <w:rsid w:val="00A34169"/>
    <w:rsid w:val="00A3426C"/>
    <w:rsid w:val="00A352A8"/>
    <w:rsid w:val="00A356C4"/>
    <w:rsid w:val="00A464DF"/>
    <w:rsid w:val="00A57438"/>
    <w:rsid w:val="00A64129"/>
    <w:rsid w:val="00A66F6B"/>
    <w:rsid w:val="00A70078"/>
    <w:rsid w:val="00A70824"/>
    <w:rsid w:val="00A7096E"/>
    <w:rsid w:val="00A72653"/>
    <w:rsid w:val="00A73F62"/>
    <w:rsid w:val="00A75F7B"/>
    <w:rsid w:val="00A77691"/>
    <w:rsid w:val="00A91B49"/>
    <w:rsid w:val="00A92217"/>
    <w:rsid w:val="00A93FD3"/>
    <w:rsid w:val="00A948BE"/>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562"/>
    <w:rsid w:val="00AE0DF1"/>
    <w:rsid w:val="00AE1B07"/>
    <w:rsid w:val="00AF2C8F"/>
    <w:rsid w:val="00B13786"/>
    <w:rsid w:val="00B2025F"/>
    <w:rsid w:val="00B208E3"/>
    <w:rsid w:val="00B24B18"/>
    <w:rsid w:val="00B25C3F"/>
    <w:rsid w:val="00B30BCC"/>
    <w:rsid w:val="00B31E38"/>
    <w:rsid w:val="00B32EC4"/>
    <w:rsid w:val="00B3485E"/>
    <w:rsid w:val="00B4267B"/>
    <w:rsid w:val="00B45E63"/>
    <w:rsid w:val="00B517DF"/>
    <w:rsid w:val="00B51B6F"/>
    <w:rsid w:val="00B534C5"/>
    <w:rsid w:val="00B55E28"/>
    <w:rsid w:val="00B63C29"/>
    <w:rsid w:val="00B63E56"/>
    <w:rsid w:val="00B66BB3"/>
    <w:rsid w:val="00B71028"/>
    <w:rsid w:val="00B731F7"/>
    <w:rsid w:val="00B773FE"/>
    <w:rsid w:val="00B822E1"/>
    <w:rsid w:val="00B9134D"/>
    <w:rsid w:val="00B949A7"/>
    <w:rsid w:val="00B964CB"/>
    <w:rsid w:val="00BA06FA"/>
    <w:rsid w:val="00BA2CDA"/>
    <w:rsid w:val="00BA2CDD"/>
    <w:rsid w:val="00BA4CEE"/>
    <w:rsid w:val="00BA51B8"/>
    <w:rsid w:val="00BA57AD"/>
    <w:rsid w:val="00BB37F0"/>
    <w:rsid w:val="00BB682E"/>
    <w:rsid w:val="00BC6F9E"/>
    <w:rsid w:val="00BD3E68"/>
    <w:rsid w:val="00BE1162"/>
    <w:rsid w:val="00BE4719"/>
    <w:rsid w:val="00BE48FD"/>
    <w:rsid w:val="00BE588D"/>
    <w:rsid w:val="00BE7973"/>
    <w:rsid w:val="00C02E58"/>
    <w:rsid w:val="00C05610"/>
    <w:rsid w:val="00C10E4F"/>
    <w:rsid w:val="00C13254"/>
    <w:rsid w:val="00C201CD"/>
    <w:rsid w:val="00C20634"/>
    <w:rsid w:val="00C2267D"/>
    <w:rsid w:val="00C2469E"/>
    <w:rsid w:val="00C25C59"/>
    <w:rsid w:val="00C304C4"/>
    <w:rsid w:val="00C3240E"/>
    <w:rsid w:val="00C41CCF"/>
    <w:rsid w:val="00C44FF9"/>
    <w:rsid w:val="00C50095"/>
    <w:rsid w:val="00C51E0C"/>
    <w:rsid w:val="00C56287"/>
    <w:rsid w:val="00C62127"/>
    <w:rsid w:val="00C62740"/>
    <w:rsid w:val="00C62961"/>
    <w:rsid w:val="00C63108"/>
    <w:rsid w:val="00C73051"/>
    <w:rsid w:val="00C75859"/>
    <w:rsid w:val="00C760A7"/>
    <w:rsid w:val="00C77975"/>
    <w:rsid w:val="00C83C6A"/>
    <w:rsid w:val="00C83F52"/>
    <w:rsid w:val="00C86BAB"/>
    <w:rsid w:val="00C9226B"/>
    <w:rsid w:val="00C94AD0"/>
    <w:rsid w:val="00CA28A0"/>
    <w:rsid w:val="00CA69BC"/>
    <w:rsid w:val="00CA6F5A"/>
    <w:rsid w:val="00CB6793"/>
    <w:rsid w:val="00CC50CD"/>
    <w:rsid w:val="00CC6019"/>
    <w:rsid w:val="00CC755B"/>
    <w:rsid w:val="00CD09E6"/>
    <w:rsid w:val="00CD0DA0"/>
    <w:rsid w:val="00CD0EF3"/>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59B8"/>
    <w:rsid w:val="00D06690"/>
    <w:rsid w:val="00D10FA3"/>
    <w:rsid w:val="00D131F2"/>
    <w:rsid w:val="00D15434"/>
    <w:rsid w:val="00D16C26"/>
    <w:rsid w:val="00D179C0"/>
    <w:rsid w:val="00D35E7F"/>
    <w:rsid w:val="00D37A5C"/>
    <w:rsid w:val="00D4032F"/>
    <w:rsid w:val="00D4498C"/>
    <w:rsid w:val="00D4561A"/>
    <w:rsid w:val="00D4645C"/>
    <w:rsid w:val="00D50DF3"/>
    <w:rsid w:val="00D61085"/>
    <w:rsid w:val="00D6511F"/>
    <w:rsid w:val="00D67604"/>
    <w:rsid w:val="00D713A4"/>
    <w:rsid w:val="00D80C37"/>
    <w:rsid w:val="00D846A6"/>
    <w:rsid w:val="00D85835"/>
    <w:rsid w:val="00D95256"/>
    <w:rsid w:val="00D9576B"/>
    <w:rsid w:val="00DA00EC"/>
    <w:rsid w:val="00DA166B"/>
    <w:rsid w:val="00DA6DD6"/>
    <w:rsid w:val="00DB0B10"/>
    <w:rsid w:val="00DB2304"/>
    <w:rsid w:val="00DC0504"/>
    <w:rsid w:val="00DC15A1"/>
    <w:rsid w:val="00DC55CF"/>
    <w:rsid w:val="00DC6870"/>
    <w:rsid w:val="00DD2566"/>
    <w:rsid w:val="00DE11D5"/>
    <w:rsid w:val="00DE151E"/>
    <w:rsid w:val="00DE16EB"/>
    <w:rsid w:val="00DE46A3"/>
    <w:rsid w:val="00DE49EF"/>
    <w:rsid w:val="00DF0B6A"/>
    <w:rsid w:val="00DF361F"/>
    <w:rsid w:val="00DF5C8A"/>
    <w:rsid w:val="00E05F85"/>
    <w:rsid w:val="00E07D18"/>
    <w:rsid w:val="00E14F1E"/>
    <w:rsid w:val="00E22E31"/>
    <w:rsid w:val="00E27E84"/>
    <w:rsid w:val="00E30CAC"/>
    <w:rsid w:val="00E30D5D"/>
    <w:rsid w:val="00E3797D"/>
    <w:rsid w:val="00E4035E"/>
    <w:rsid w:val="00E412B9"/>
    <w:rsid w:val="00E43CB9"/>
    <w:rsid w:val="00E4587E"/>
    <w:rsid w:val="00E5128F"/>
    <w:rsid w:val="00E54FE7"/>
    <w:rsid w:val="00E57B73"/>
    <w:rsid w:val="00E60538"/>
    <w:rsid w:val="00E60E4C"/>
    <w:rsid w:val="00E70446"/>
    <w:rsid w:val="00E71194"/>
    <w:rsid w:val="00E73428"/>
    <w:rsid w:val="00E755F5"/>
    <w:rsid w:val="00E75881"/>
    <w:rsid w:val="00E77D4D"/>
    <w:rsid w:val="00E83820"/>
    <w:rsid w:val="00E842C2"/>
    <w:rsid w:val="00E84364"/>
    <w:rsid w:val="00E86BA8"/>
    <w:rsid w:val="00E86D82"/>
    <w:rsid w:val="00E91588"/>
    <w:rsid w:val="00E92B6F"/>
    <w:rsid w:val="00E92E32"/>
    <w:rsid w:val="00E93836"/>
    <w:rsid w:val="00E940B7"/>
    <w:rsid w:val="00E96916"/>
    <w:rsid w:val="00E97370"/>
    <w:rsid w:val="00E977FB"/>
    <w:rsid w:val="00E97B8E"/>
    <w:rsid w:val="00EA00E5"/>
    <w:rsid w:val="00EA081C"/>
    <w:rsid w:val="00EA1350"/>
    <w:rsid w:val="00EA3709"/>
    <w:rsid w:val="00EA3AAE"/>
    <w:rsid w:val="00EB37B6"/>
    <w:rsid w:val="00EB45B1"/>
    <w:rsid w:val="00EB5582"/>
    <w:rsid w:val="00EB5B9C"/>
    <w:rsid w:val="00EB697A"/>
    <w:rsid w:val="00EC2AB9"/>
    <w:rsid w:val="00EC302C"/>
    <w:rsid w:val="00ED73E0"/>
    <w:rsid w:val="00EE1C41"/>
    <w:rsid w:val="00EE3673"/>
    <w:rsid w:val="00EE426E"/>
    <w:rsid w:val="00EF2027"/>
    <w:rsid w:val="00EF3928"/>
    <w:rsid w:val="00EF4219"/>
    <w:rsid w:val="00EF5792"/>
    <w:rsid w:val="00F048A3"/>
    <w:rsid w:val="00F1158C"/>
    <w:rsid w:val="00F12F69"/>
    <w:rsid w:val="00F14B1F"/>
    <w:rsid w:val="00F17601"/>
    <w:rsid w:val="00F32F2E"/>
    <w:rsid w:val="00F36616"/>
    <w:rsid w:val="00F43906"/>
    <w:rsid w:val="00F4420F"/>
    <w:rsid w:val="00F444D2"/>
    <w:rsid w:val="00F47EA2"/>
    <w:rsid w:val="00F50345"/>
    <w:rsid w:val="00F525F4"/>
    <w:rsid w:val="00F5657B"/>
    <w:rsid w:val="00F622D4"/>
    <w:rsid w:val="00F62DDD"/>
    <w:rsid w:val="00F62EE8"/>
    <w:rsid w:val="00F64BFD"/>
    <w:rsid w:val="00F706BC"/>
    <w:rsid w:val="00F70E49"/>
    <w:rsid w:val="00F74CD7"/>
    <w:rsid w:val="00F815D7"/>
    <w:rsid w:val="00F81C26"/>
    <w:rsid w:val="00F82E64"/>
    <w:rsid w:val="00F84077"/>
    <w:rsid w:val="00F875B0"/>
    <w:rsid w:val="00F96DA3"/>
    <w:rsid w:val="00F97977"/>
    <w:rsid w:val="00FA281F"/>
    <w:rsid w:val="00FA35B4"/>
    <w:rsid w:val="00FA5CCF"/>
    <w:rsid w:val="00FB04BF"/>
    <w:rsid w:val="00FB5F38"/>
    <w:rsid w:val="00FB6945"/>
    <w:rsid w:val="00FC09DD"/>
    <w:rsid w:val="00FC1275"/>
    <w:rsid w:val="00FC1CFE"/>
    <w:rsid w:val="00FC3CEB"/>
    <w:rsid w:val="00FC7602"/>
    <w:rsid w:val="00FE0DB0"/>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9F221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 w:type="character" w:customStyle="1" w:styleId="Nadpis1Char">
    <w:name w:val="Nadpis 1 Char"/>
    <w:basedOn w:val="Predvolenpsmoodseku"/>
    <w:link w:val="Nadpis1"/>
    <w:uiPriority w:val="9"/>
    <w:rsid w:val="009F221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tp.vlada.gov.sk/programovy-dokument/" TargetMode="External"/><Relationship Id="rId18" Type="http://schemas.openxmlformats.org/officeDocument/2006/relationships/hyperlink" Target="https://www.optp.vlada.gov.sk/predkladanie-ziadosti-o-nfp/" TargetMode="External"/><Relationship Id="rId26" Type="http://schemas.openxmlformats.org/officeDocument/2006/relationships/hyperlink" Target="http://www.diskriminacia.gov.sk" TargetMode="External"/><Relationship Id="rId21" Type="http://schemas.openxmlformats.org/officeDocument/2006/relationships/hyperlink" Target="http://optp.vlada.gov.sk/ine-dokumenty/"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gender.gov.sk"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www.optp.vlada.gov.sk/ine-dokumenty/" TargetMode="External"/><Relationship Id="rId29" Type="http://schemas.openxmlformats.org/officeDocument/2006/relationships/hyperlink" Target="http://www.itms2014.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partnerskadohoda.gov.sk/vzory-cko/" TargetMode="External"/><Relationship Id="rId28" Type="http://schemas.openxmlformats.org/officeDocument/2006/relationships/hyperlink" Target="http://www.optp.vlada.gov.sk/ine-dokumenty/" TargetMode="External"/><Relationship Id="rId36" Type="http://schemas.openxmlformats.org/officeDocument/2006/relationships/fontTable" Target="fontTable.xml"/><Relationship Id="rId10" Type="http://schemas.openxmlformats.org/officeDocument/2006/relationships/hyperlink" Target="http://www.itms2014" TargetMode="External"/><Relationship Id="rId19" Type="http://schemas.openxmlformats.org/officeDocument/2006/relationships/hyperlink" Target="http://www.partnerskadohoda.gov.sk/metodicke-pokyny-cko-a-uv-sr/" TargetMode="External"/><Relationship Id="rId31" Type="http://schemas.openxmlformats.org/officeDocument/2006/relationships/hyperlink" Target="http://www.ecas.org/"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tp.vlada.gov.sk/ine-dokumenty/" TargetMode="External"/><Relationship Id="rId22" Type="http://schemas.openxmlformats.org/officeDocument/2006/relationships/hyperlink" Target="http://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partnerskadohoda.gov.sk/273-sk/koordinacia-synergii-a-komplementarit-medzi-esif-a-ostatnymi-nastrojmi-podpory-eu-a-sr/" TargetMode="External"/><Relationship Id="rId35" Type="http://schemas.openxmlformats.org/officeDocument/2006/relationships/footer" Target="footer2.xml"/><Relationship Id="rId8" Type="http://schemas.openxmlformats.org/officeDocument/2006/relationships/hyperlink" Target="http://optp.vlada.gov.sk/domov/"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C7EBC-6DC9-46A0-8E55-869E5227B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11120</Words>
  <Characters>63389</Characters>
  <Application>Microsoft Office Word</Application>
  <DocSecurity>0</DocSecurity>
  <Lines>528</Lines>
  <Paragraphs>148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2020-09-09T07:28:00Z</dcterms:created>
  <dcterms:modified xsi:type="dcterms:W3CDTF">2020-12-17T17:29:00Z</dcterms:modified>
</cp:coreProperties>
</file>