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D5E" w:rsidRDefault="00364794" w:rsidP="00364794">
      <w:pPr>
        <w:pStyle w:val="Nzov"/>
      </w:pPr>
      <w:r>
        <w:t>Príloha č.</w:t>
      </w:r>
      <w:r w:rsidR="00E95621">
        <w:t>1</w:t>
      </w:r>
      <w:r w:rsidR="00302937">
        <w:t>b</w:t>
      </w:r>
      <w:r w:rsidR="006D2D5E">
        <w:t> </w:t>
      </w:r>
      <w:bookmarkStart w:id="0" w:name="_GoBack"/>
      <w:bookmarkEnd w:id="0"/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 xml:space="preserve">- </w:t>
            </w:r>
            <w:r w:rsidR="0075785C" w:rsidRPr="00F508C8">
              <w:rPr>
                <w:sz w:val="18"/>
                <w:szCs w:val="18"/>
                <w:highlight w:val="lightGray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 w:rsidRPr="00F508C8">
              <w:rPr>
                <w:sz w:val="18"/>
                <w:szCs w:val="18"/>
                <w:highlight w:val="lightGray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F508C8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Ž</w:t>
            </w:r>
            <w:r w:rsidR="00341AE3" w:rsidRPr="00F508C8">
              <w:rPr>
                <w:sz w:val="18"/>
                <w:szCs w:val="18"/>
                <w:highlight w:val="lightGray"/>
              </w:rPr>
              <w:t>iadateľ vy</w:t>
            </w:r>
            <w:r w:rsidR="00B35D7B" w:rsidRPr="00F508C8">
              <w:rPr>
                <w:sz w:val="18"/>
                <w:szCs w:val="18"/>
                <w:highlight w:val="lightGray"/>
              </w:rPr>
              <w:t>ber</w:t>
            </w:r>
            <w:r w:rsidR="00341AE3" w:rsidRPr="00F508C8">
              <w:rPr>
                <w:sz w:val="18"/>
                <w:szCs w:val="18"/>
                <w:highlight w:val="lightGray"/>
              </w:rPr>
              <w:t>ie</w:t>
            </w:r>
            <w:r w:rsidR="00B35D7B" w:rsidRPr="00F508C8">
              <w:rPr>
                <w:sz w:val="18"/>
                <w:szCs w:val="18"/>
                <w:highlight w:val="lightGray"/>
              </w:rPr>
              <w:t xml:space="preserve"> zo subjektov aplikácie ITMS2014+, ktoré spĺňajú kritéria pre partnerov zadaných na </w:t>
            </w:r>
            <w:r w:rsidR="00B35D7B" w:rsidRPr="00BE2C6D">
              <w:rPr>
                <w:sz w:val="18"/>
                <w:szCs w:val="18"/>
                <w:highlight w:val="lightGray"/>
              </w:rPr>
              <w:t>výzve</w:t>
            </w:r>
            <w:r w:rsidRPr="00BE2C6D">
              <w:rPr>
                <w:sz w:val="18"/>
                <w:szCs w:val="18"/>
                <w:highlight w:val="lightGray"/>
              </w:rPr>
              <w:t>.</w:t>
            </w:r>
            <w:r w:rsidR="00BE2C6D" w:rsidRPr="00BE2C6D">
              <w:rPr>
                <w:sz w:val="18"/>
                <w:szCs w:val="18"/>
                <w:highlight w:val="lightGray"/>
              </w:rPr>
              <w:t xml:space="preserve"> 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BE2C6D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  <w:shd w:val="clear" w:color="auto" w:fill="auto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  <w:r w:rsidR="00F805C9" w:rsidRPr="00BE2C6D">
              <w:rPr>
                <w:sz w:val="18"/>
                <w:szCs w:val="18"/>
                <w:highlight w:val="lightGray"/>
              </w:rPr>
              <w:t xml:space="preserve"> (vrátane titulov pred a za menom)</w:t>
            </w:r>
            <w:r w:rsidRPr="00BE2C6D">
              <w:rPr>
                <w:sz w:val="18"/>
                <w:szCs w:val="18"/>
                <w:highlight w:val="lightGray"/>
              </w:rPr>
              <w:t xml:space="preserve"> - </w:t>
            </w:r>
            <w:r w:rsidR="006B0271" w:rsidRPr="00BE2C6D">
              <w:rPr>
                <w:sz w:val="18"/>
                <w:szCs w:val="18"/>
                <w:highlight w:val="lightGray"/>
              </w:rPr>
              <w:t>v prípade kolektívneho štatutárneho orgánu uvedie žiadateľ údaje za všetkých členov, v prípade viacerých fyzických osôb oprávnených konať za spoločnosť (konatelia, komplementári, spoločníci) uvedie žiadateľ všetky takéto osoby</w:t>
            </w:r>
            <w:r w:rsidR="00BE2C6D" w:rsidRPr="00BE2C6D">
              <w:rPr>
                <w:sz w:val="18"/>
                <w:szCs w:val="18"/>
                <w:highlight w:val="lightGray"/>
              </w:rPr>
              <w:t xml:space="preserve"> 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3E0CBA" w:rsidRPr="00BE2C6D">
              <w:rPr>
                <w:b/>
                <w:sz w:val="18"/>
                <w:szCs w:val="18"/>
                <w:highlight w:val="lightGray"/>
              </w:rPr>
              <w:t xml:space="preserve">vypĺňa sa </w:t>
            </w:r>
            <w:r w:rsidR="00FD3D01" w:rsidRPr="00BE2C6D">
              <w:rPr>
                <w:b/>
                <w:sz w:val="18"/>
                <w:szCs w:val="18"/>
                <w:highlight w:val="lightGray"/>
              </w:rPr>
              <w:t>v</w:t>
            </w:r>
            <w:r w:rsidR="003E0CBA" w:rsidRPr="00BE2C6D">
              <w:rPr>
                <w:b/>
                <w:sz w:val="18"/>
                <w:szCs w:val="18"/>
                <w:highlight w:val="lightGray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F508C8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  <w:shd w:val="clear" w:color="auto" w:fill="auto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 xml:space="preserve">- </w:t>
            </w:r>
            <w:r w:rsidR="003E0CBA" w:rsidRPr="00F508C8">
              <w:rPr>
                <w:sz w:val="18"/>
                <w:szCs w:val="18"/>
                <w:highlight w:val="lightGray"/>
              </w:rPr>
              <w:t>vyplnia sa údaje o osobe/osobách oprávnenej/oprávnených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F508C8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F508C8">
              <w:rPr>
                <w:sz w:val="18"/>
                <w:szCs w:val="18"/>
                <w:highlight w:val="lightGray"/>
              </w:rPr>
              <w:t>– výber z osôb subjektu</w:t>
            </w:r>
            <w:r w:rsidR="00686D4C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3C119B" w:rsidRPr="00F508C8">
              <w:rPr>
                <w:sz w:val="18"/>
                <w:szCs w:val="18"/>
                <w:highlight w:val="lightGray"/>
              </w:rPr>
              <w:t>žiadat</w:t>
            </w:r>
            <w:r w:rsidR="007A3FFB" w:rsidRPr="00F508C8">
              <w:rPr>
                <w:sz w:val="18"/>
                <w:szCs w:val="18"/>
                <w:highlight w:val="lightGray"/>
              </w:rPr>
              <w:t>eľa resp. partnera – v závislosti</w:t>
            </w:r>
            <w:r w:rsidR="003C119B" w:rsidRPr="00F508C8">
              <w:rPr>
                <w:sz w:val="18"/>
                <w:szCs w:val="18"/>
                <w:highlight w:val="lightGray"/>
              </w:rPr>
              <w:t xml:space="preserve"> od relevancie</w:t>
            </w:r>
            <w:r w:rsidR="002A2974" w:rsidRPr="00F508C8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F508C8" w:rsidRDefault="00020E0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F508C8" w:rsidRDefault="001B790C" w:rsidP="001B790C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Skrátený názov projektu - v</w:t>
            </w:r>
            <w:r w:rsidR="00020E08" w:rsidRPr="00F508C8">
              <w:rPr>
                <w:sz w:val="18"/>
                <w:szCs w:val="18"/>
                <w:highlight w:val="lightGray"/>
              </w:rPr>
              <w:t>ypĺňa žiadateľ</w:t>
            </w:r>
            <w:r w:rsidR="00216C22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FD3D01" w:rsidRPr="00F508C8">
              <w:rPr>
                <w:sz w:val="18"/>
                <w:szCs w:val="18"/>
                <w:highlight w:val="lightGray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 w:rsidRPr="00F508C8">
              <w:rPr>
                <w:sz w:val="18"/>
                <w:szCs w:val="18"/>
                <w:highlight w:val="lightGray"/>
              </w:rPr>
              <w:t xml:space="preserve">Uvedie SK NACE súvisiace </w:t>
            </w:r>
            <w:r w:rsidR="001B790C" w:rsidRPr="00F508C8">
              <w:rPr>
                <w:sz w:val="18"/>
                <w:szCs w:val="18"/>
                <w:highlight w:val="lightGray"/>
              </w:rPr>
              <w:lastRenderedPageBreak/>
              <w:t xml:space="preserve">s predmetom projektu, ktoré môže byť odlišné od </w:t>
            </w:r>
            <w:r w:rsidR="001F4F72" w:rsidRPr="00F508C8">
              <w:rPr>
                <w:sz w:val="18"/>
                <w:szCs w:val="18"/>
                <w:highlight w:val="lightGray"/>
              </w:rPr>
              <w:t>NACE</w:t>
            </w:r>
            <w:r w:rsidR="001B790C" w:rsidRPr="00F508C8">
              <w:rPr>
                <w:sz w:val="18"/>
                <w:szCs w:val="18"/>
                <w:highlight w:val="lightGray"/>
              </w:rPr>
              <w:t xml:space="preserve"> žiadateľa/partnerov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D01119" w:rsidRPr="00F508C8">
              <w:rPr>
                <w:sz w:val="18"/>
                <w:szCs w:val="18"/>
                <w:highlight w:val="lightGray"/>
              </w:rPr>
              <w:t xml:space="preserve"> v prípade, ak je relevantná pre projekt a v súlade s podmienkami výzvy. </w:t>
            </w:r>
            <w:r w:rsidR="00F508C8" w:rsidRPr="00F508C8">
              <w:rPr>
                <w:b/>
                <w:sz w:val="18"/>
                <w:szCs w:val="18"/>
                <w:highlight w:val="lightGray"/>
              </w:rPr>
              <w:t xml:space="preserve">Vo vyzvaní OP </w:t>
            </w:r>
            <w:r w:rsidR="00F508C8" w:rsidRPr="00586417">
              <w:rPr>
                <w:b/>
                <w:sz w:val="18"/>
                <w:szCs w:val="18"/>
                <w:highlight w:val="lightGray"/>
              </w:rPr>
              <w:t>TP nie je štátna pomoc uplatňovaná, z uvedeného dôvodu žiadateľ pole nevypĺňa.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Žiadateľ skontroluje, či je vzhľadom k miestu realizácie projektu jeho </w:t>
            </w:r>
            <w:proofErr w:type="spellStart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>ŽoNFP</w:t>
            </w:r>
            <w:proofErr w:type="spellEnd"/>
            <w:r w:rsidRPr="00F508C8">
              <w:rPr>
                <w:b/>
                <w:color w:val="000000"/>
                <w:sz w:val="18"/>
                <w:szCs w:val="18"/>
                <w:highlight w:val="lightGray"/>
              </w:rPr>
              <w:t xml:space="preserve"> zatriedená do správnej kategórie regiónov</w:t>
            </w:r>
            <w:r w:rsidR="00406B2E" w:rsidRPr="00F508C8">
              <w:rPr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F508C8">
              <w:rPr>
                <w:sz w:val="18"/>
                <w:szCs w:val="18"/>
                <w:highlight w:val="lightGray"/>
              </w:rPr>
              <w:t>áno/nie</w:t>
            </w:r>
            <w:r w:rsidR="00201262" w:rsidRPr="00F508C8">
              <w:rPr>
                <w:sz w:val="18"/>
                <w:szCs w:val="18"/>
                <w:highlight w:val="lightGray"/>
              </w:rPr>
              <w:t xml:space="preserve"> (resp. ak je zameranie projektu RIUS pole je automaticky </w:t>
            </w:r>
            <w:proofErr w:type="spellStart"/>
            <w:r w:rsidR="00201262" w:rsidRPr="00F508C8">
              <w:rPr>
                <w:sz w:val="18"/>
                <w:szCs w:val="18"/>
                <w:highlight w:val="lightGray"/>
              </w:rPr>
              <w:t>predvyplnené</w:t>
            </w:r>
            <w:proofErr w:type="spellEnd"/>
            <w:r w:rsidR="00201262" w:rsidRPr="00F508C8">
              <w:rPr>
                <w:sz w:val="18"/>
                <w:szCs w:val="18"/>
                <w:highlight w:val="lightGray"/>
              </w:rPr>
              <w:t xml:space="preserve"> na áno)</w:t>
            </w:r>
            <w:r w:rsidR="00F508C8" w:rsidRPr="00F508C8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Pri projektoch OP TP nie je relevancia k RIUS- žiadateľ uvádza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F508C8" w:rsidP="003E0CBA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Vypĺňa žiadateľ - áno/nie</w:t>
            </w:r>
            <w:r w:rsidRPr="00C2086F">
              <w:rPr>
                <w:b/>
                <w:sz w:val="18"/>
                <w:szCs w:val="18"/>
                <w:highlight w:val="lightGray"/>
              </w:rPr>
              <w:t xml:space="preserve"> . Pri projektoch OP TP uvádza žiadateľ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F508C8" w:rsidRDefault="00BE7F24" w:rsidP="00BB30E0">
            <w:pPr>
              <w:rPr>
                <w:b/>
                <w:i/>
                <w:sz w:val="18"/>
                <w:szCs w:val="18"/>
              </w:rPr>
            </w:pPr>
            <w:r w:rsidRPr="00F508C8">
              <w:rPr>
                <w:b/>
                <w:i/>
                <w:sz w:val="18"/>
                <w:szCs w:val="18"/>
              </w:rPr>
              <w:t>Projekt je v súlade s</w:t>
            </w:r>
            <w:r w:rsidR="00BB30E0" w:rsidRPr="00F508C8">
              <w:rPr>
                <w:b/>
                <w:i/>
                <w:sz w:val="18"/>
                <w:szCs w:val="18"/>
              </w:rPr>
              <w:t> </w:t>
            </w:r>
            <w:r w:rsidRPr="00F508C8">
              <w:rPr>
                <w:b/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(kód – názov) - Žiadateľ si vyberie </w:t>
            </w:r>
            <w:r w:rsidR="00ED4B0B" w:rsidRPr="00F508C8">
              <w:rPr>
                <w:sz w:val="18"/>
                <w:szCs w:val="18"/>
                <w:highlight w:val="lightGray"/>
              </w:rPr>
              <w:t>špecifický</w:t>
            </w:r>
            <w:r w:rsidR="00ED4B0B" w:rsidRPr="00F508C8">
              <w:rPr>
                <w:rStyle w:val="Odkaznapoznmkupodiarou"/>
                <w:sz w:val="18"/>
                <w:szCs w:val="18"/>
                <w:highlight w:val="lightGray"/>
              </w:rPr>
              <w:footnoteReference w:id="1"/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cieľ v nadväznosti na výzvu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V prípade, ak je </w:t>
            </w:r>
            <w:proofErr w:type="spellStart"/>
            <w:r w:rsidR="00BE7F24" w:rsidRPr="00F508C8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="00BE7F24" w:rsidRPr="00F508C8">
              <w:rPr>
                <w:sz w:val="18"/>
                <w:szCs w:val="18"/>
                <w:highlight w:val="lightGray"/>
              </w:rPr>
              <w:t xml:space="preserve"> relevantná k viacerým </w:t>
            </w:r>
            <w:r w:rsidR="00BB687D" w:rsidRPr="00F508C8">
              <w:rPr>
                <w:sz w:val="18"/>
                <w:szCs w:val="18"/>
                <w:highlight w:val="lightGray"/>
              </w:rPr>
              <w:t xml:space="preserve">špecifickým 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cieľom, údaje za celú tabuľku č. 5 sa opakujú za každý </w:t>
            </w:r>
            <w:r w:rsidR="00ED4B0B" w:rsidRPr="00F508C8">
              <w:rPr>
                <w:sz w:val="18"/>
                <w:szCs w:val="18"/>
                <w:highlight w:val="lightGray"/>
              </w:rPr>
              <w:t>špecifický</w:t>
            </w:r>
            <w:r w:rsidR="00BE7F24" w:rsidRPr="00F508C8">
              <w:rPr>
                <w:sz w:val="18"/>
                <w:szCs w:val="18"/>
                <w:highlight w:val="lightGray"/>
              </w:rPr>
              <w:t xml:space="preserve"> cieľ</w:t>
            </w:r>
            <w:r w:rsidR="00235639" w:rsidRPr="00F508C8">
              <w:rPr>
                <w:sz w:val="18"/>
                <w:szCs w:val="18"/>
                <w:highlight w:val="lightGray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Výber z číselníka – žiadateľ vyberie jednu alebo viacero oblastí intervencie za každý konkrétny (špecifický) </w:t>
            </w:r>
            <w:r w:rsidRPr="006631EF">
              <w:rPr>
                <w:sz w:val="18"/>
                <w:szCs w:val="18"/>
                <w:highlight w:val="lightGray"/>
              </w:rPr>
              <w:t xml:space="preserve">cieľ </w:t>
            </w:r>
            <w:r w:rsidRPr="006631EF">
              <w:rPr>
                <w:b/>
                <w:sz w:val="18"/>
                <w:szCs w:val="18"/>
                <w:highlight w:val="lightGray"/>
              </w:rPr>
              <w:t>(žiadateľ vyberie z </w:t>
            </w:r>
            <w:r>
              <w:rPr>
                <w:b/>
                <w:sz w:val="18"/>
                <w:szCs w:val="18"/>
                <w:highlight w:val="lightGray"/>
              </w:rPr>
              <w:t>oblastí</w:t>
            </w:r>
            <w:r w:rsidRPr="006631EF">
              <w:rPr>
                <w:b/>
                <w:sz w:val="18"/>
                <w:szCs w:val="18"/>
                <w:highlight w:val="lightGray"/>
              </w:rPr>
              <w:t xml:space="preserve"> 121,</w:t>
            </w:r>
            <w:r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Pr="006631EF">
              <w:rPr>
                <w:b/>
                <w:sz w:val="18"/>
                <w:szCs w:val="18"/>
                <w:highlight w:val="lightGray"/>
              </w:rPr>
              <w:t>122</w:t>
            </w:r>
            <w:r>
              <w:rPr>
                <w:b/>
                <w:sz w:val="18"/>
                <w:szCs w:val="18"/>
                <w:highlight w:val="lightGray"/>
              </w:rPr>
              <w:t xml:space="preserve"> alebo </w:t>
            </w:r>
            <w:r w:rsidRPr="006631EF">
              <w:rPr>
                <w:b/>
                <w:sz w:val="18"/>
                <w:szCs w:val="18"/>
                <w:highlight w:val="lightGray"/>
              </w:rPr>
              <w:t>123)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Hospodárskych činností (uvádza sa hospodárska činnosť oprávnená vo vzťahu k príslušnej skupine aktivít</w:t>
            </w:r>
            <w:r>
              <w:rPr>
                <w:sz w:val="18"/>
                <w:szCs w:val="18"/>
                <w:highlight w:val="lightGray"/>
              </w:rPr>
              <w:t xml:space="preserve">, </w:t>
            </w:r>
            <w:r w:rsidRPr="006631EF">
              <w:rPr>
                <w:b/>
                <w:sz w:val="18"/>
                <w:szCs w:val="18"/>
                <w:highlight w:val="lightGray"/>
              </w:rPr>
              <w:t>napr. verejná správa</w:t>
            </w:r>
            <w:r w:rsidRPr="00C2086F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F508C8" w:rsidRPr="007A3FFB" w:rsidRDefault="00F508C8" w:rsidP="001F5AB7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Území (</w:t>
            </w:r>
            <w:r w:rsidRPr="00C2086F">
              <w:rPr>
                <w:highlight w:val="lightGray"/>
              </w:rPr>
              <w:t xml:space="preserve"> </w:t>
            </w:r>
            <w:r w:rsidRPr="00C2086F">
              <w:rPr>
                <w:sz w:val="18"/>
                <w:szCs w:val="18"/>
                <w:highlight w:val="lightGray"/>
              </w:rPr>
              <w:t>Veľké mestské oblasti, Malé mestské oblasti, Vidiecke oblasti...)</w:t>
            </w:r>
            <w:r>
              <w:rPr>
                <w:b/>
                <w:i/>
                <w:sz w:val="18"/>
                <w:szCs w:val="18"/>
                <w:highlight w:val="lightGray"/>
              </w:rPr>
              <w:t xml:space="preserve">. </w:t>
            </w:r>
            <w:r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yberie </w:t>
            </w:r>
            <w:r>
              <w:rPr>
                <w:rFonts w:cstheme="minorHAnsi"/>
                <w:b/>
                <w:sz w:val="18"/>
                <w:szCs w:val="18"/>
                <w:highlight w:val="lightGray"/>
              </w:rPr>
              <w:t>výrok „Neuplatňuje sa“</w:t>
            </w:r>
            <w:r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 </w:t>
            </w:r>
          </w:p>
        </w:tc>
      </w:tr>
      <w:tr w:rsidR="00F508C8" w:rsidRPr="0075785C" w:rsidTr="00280976">
        <w:tc>
          <w:tcPr>
            <w:tcW w:w="704" w:type="dxa"/>
          </w:tcPr>
          <w:p w:rsidR="00F508C8" w:rsidRPr="0075785C" w:rsidRDefault="00F508C8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F508C8" w:rsidRPr="0075785C" w:rsidRDefault="00F508C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F508C8" w:rsidRPr="007A3FFB" w:rsidRDefault="00F508C8" w:rsidP="00F508C8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Výber z číselníka Foriem financovaní. V prípade financovania prostredníctvom nenávratného finančného príspevku </w:t>
            </w:r>
            <w:r w:rsidRPr="00C2086F">
              <w:rPr>
                <w:b/>
                <w:sz w:val="18"/>
                <w:szCs w:val="18"/>
                <w:highlight w:val="lightGray"/>
              </w:rPr>
              <w:t>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</w:t>
            </w:r>
            <w:r w:rsidRPr="003E40E3">
              <w:rPr>
                <w:sz w:val="18"/>
                <w:szCs w:val="18"/>
              </w:rPr>
              <w:lastRenderedPageBreak/>
              <w:t>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F508C8">
              <w:rPr>
                <w:sz w:val="18"/>
                <w:szCs w:val="18"/>
                <w:highlight w:val="lightGray"/>
              </w:rPr>
              <w:t xml:space="preserve"> </w:t>
            </w:r>
            <w:r w:rsidR="00F508C8">
              <w:rPr>
                <w:b/>
                <w:sz w:val="18"/>
                <w:szCs w:val="18"/>
                <w:highlight w:val="lightGray"/>
              </w:rPr>
              <w:t>(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="00F508C8"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>yberie všetky samosprávne kraje</w:t>
            </w:r>
            <w:r w:rsidR="00F508C8" w:rsidRPr="00C2086F">
              <w:rPr>
                <w:b/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F508C8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F508C8" w:rsidRDefault="008462DC" w:rsidP="00724292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724292" w:rsidRPr="00F508C8">
              <w:rPr>
                <w:sz w:val="18"/>
                <w:szCs w:val="18"/>
                <w:highlight w:val="lightGray"/>
              </w:rPr>
              <w:t xml:space="preserve">ak relevantné uvedie </w:t>
            </w:r>
            <w:r w:rsidR="00B9098F" w:rsidRPr="00F508C8">
              <w:rPr>
                <w:sz w:val="18"/>
                <w:szCs w:val="18"/>
                <w:highlight w:val="lightGray"/>
              </w:rPr>
              <w:t xml:space="preserve">sa </w:t>
            </w:r>
            <w:r w:rsidR="00530EA3" w:rsidRPr="00F508C8">
              <w:rPr>
                <w:sz w:val="18"/>
                <w:szCs w:val="18"/>
                <w:highlight w:val="lightGray"/>
              </w:rPr>
              <w:t xml:space="preserve">špecifikácia konkrétneho miesta realizácie aktivít projektu v konkrétnej forme (ulica/orientačné/súpisné/parcelné číslo a pod.). </w:t>
            </w:r>
            <w:r w:rsidR="00BE7F24" w:rsidRPr="00F508C8">
              <w:rPr>
                <w:sz w:val="18"/>
                <w:szCs w:val="18"/>
                <w:highlight w:val="lightGray"/>
              </w:rPr>
              <w:t>Riadok poznámka k miestu realizácie sa zobrazí iba pod takým miestom realizácie, ku ktorému ju žiadateľ 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F508C8">
              <w:rPr>
                <w:b/>
                <w:sz w:val="18"/>
                <w:szCs w:val="18"/>
                <w:highlight w:val="lightGray"/>
              </w:rPr>
              <w:t>sekcia je needitovateľná</w:t>
            </w:r>
            <w:r>
              <w:rPr>
                <w:sz w:val="18"/>
                <w:szCs w:val="18"/>
              </w:rPr>
              <w:t>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stručne obsah projektu – abstrakt (v prípade schválenia bude tento rozsah podliehať zverejneniu podľa § 48 zákona č. 292/2014 Z.</w:t>
            </w:r>
            <w:r w:rsidR="00A06AD4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Pr="00F508C8">
              <w:rPr>
                <w:sz w:val="18"/>
                <w:szCs w:val="18"/>
                <w:highlight w:val="lightGray"/>
              </w:rPr>
              <w:t>z.)</w:t>
            </w:r>
            <w:r w:rsidR="00A06AD4" w:rsidRPr="00F508C8">
              <w:rPr>
                <w:sz w:val="18"/>
                <w:szCs w:val="18"/>
                <w:highlight w:val="lightGray"/>
              </w:rPr>
              <w:t>.</w:t>
            </w:r>
            <w:r w:rsidRPr="00F508C8">
              <w:rPr>
                <w:sz w:val="18"/>
                <w:szCs w:val="18"/>
                <w:highlight w:val="lightGray"/>
              </w:rPr>
              <w:t xml:space="preserve"> Obsah projektu obsahuje stručnú informáciu o cieľoch projektu, aktivitách, cieľovej skupine (ak relevantné), mieste realizácie a merateľných ukazovat</w:t>
            </w:r>
            <w:r w:rsidR="00232113" w:rsidRPr="00F508C8">
              <w:rPr>
                <w:sz w:val="18"/>
                <w:szCs w:val="18"/>
                <w:highlight w:val="lightGray"/>
              </w:rPr>
              <w:t>eľoch projektu (max. 2000 znakov</w:t>
            </w:r>
            <w:r w:rsidR="008746E8" w:rsidRPr="00F508C8">
              <w:rPr>
                <w:sz w:val="18"/>
                <w:szCs w:val="18"/>
                <w:highlight w:val="lightGray"/>
              </w:rPr>
              <w:t xml:space="preserve"> vrátane medzier</w:t>
            </w:r>
            <w:r w:rsidRPr="00F508C8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východiskovú situáciu vo vzťahu k navrhovanému projektu, resp. vstupoch</w:t>
            </w:r>
            <w:r w:rsidR="00A06AD4" w:rsidRPr="00F508C8">
              <w:rPr>
                <w:sz w:val="18"/>
                <w:szCs w:val="18"/>
                <w:highlight w:val="lightGray"/>
              </w:rPr>
              <w:t>,</w:t>
            </w:r>
            <w:r w:rsidRPr="00F508C8">
              <w:rPr>
                <w:sz w:val="18"/>
                <w:szCs w:val="18"/>
                <w:highlight w:val="lightGray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spôsob realizácie aktivít projektu, vrátane vhodnosti navrhovaných aktivít s ohľadom na očakávané výsledky. V prípade relevantnosti, žiadateľ zahrnie do predmetnej časti aj popis súladu realizácie projektu s 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F508C8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popíše situáciu po realizácii projektu a čakávané výsledky a posúdenie navrhovaných aktivít z hľadiska ich prevádzkovej a technickej udržateľnosti, resp. udržateľnosti výsledkov projektu</w:t>
            </w:r>
            <w:r w:rsidR="00F508C8">
              <w:rPr>
                <w:sz w:val="18"/>
                <w:szCs w:val="18"/>
                <w:highlight w:val="lightGray"/>
              </w:rPr>
              <w:t xml:space="preserve">. </w:t>
            </w:r>
            <w:r w:rsidR="00F508C8" w:rsidRPr="00D910D3">
              <w:rPr>
                <w:rFonts w:cstheme="minorHAnsi"/>
                <w:b/>
                <w:sz w:val="18"/>
                <w:szCs w:val="18"/>
                <w:highlight w:val="lightGray"/>
              </w:rPr>
              <w:t>Udržateľnosť projektu sa v rámci OP TP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F508C8" w:rsidRDefault="00304DB9">
            <w:pPr>
              <w:rPr>
                <w:color w:val="FF0000"/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 V rámci administratívnych kapacít žiadateľ uvádza informáciu ohľadom projektového </w:t>
            </w:r>
            <w:r w:rsidR="004F53CE" w:rsidRPr="00F508C8">
              <w:rPr>
                <w:sz w:val="18"/>
                <w:szCs w:val="18"/>
                <w:highlight w:val="lightGray"/>
              </w:rPr>
              <w:t xml:space="preserve">a odborného </w:t>
            </w:r>
            <w:r w:rsidRPr="00F508C8">
              <w:rPr>
                <w:sz w:val="18"/>
                <w:szCs w:val="18"/>
                <w:highlight w:val="lightGray"/>
              </w:rPr>
              <w:t xml:space="preserve">tímu </w:t>
            </w:r>
            <w:r w:rsidR="004F53CE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Pr="00F508C8">
              <w:rPr>
                <w:sz w:val="18"/>
                <w:szCs w:val="18"/>
                <w:highlight w:val="lightGray"/>
              </w:rPr>
              <w:t>(obsadenie pozícií, či sú zamestnanci vlastní/cudzí,</w:t>
            </w:r>
            <w:r w:rsidR="00411FDE" w:rsidRPr="00F508C8">
              <w:rPr>
                <w:sz w:val="18"/>
                <w:szCs w:val="18"/>
                <w:highlight w:val="lightGray"/>
              </w:rPr>
              <w:t xml:space="preserve"> ich </w:t>
            </w:r>
            <w:r w:rsidRPr="00F508C8">
              <w:rPr>
                <w:sz w:val="18"/>
                <w:szCs w:val="18"/>
                <w:highlight w:val="lightGray"/>
              </w:rPr>
              <w:t xml:space="preserve">prax, skúsenosti s realizáciou projektov, </w:t>
            </w:r>
            <w:proofErr w:type="spellStart"/>
            <w:r w:rsidRPr="00F508C8">
              <w:rPr>
                <w:sz w:val="18"/>
                <w:szCs w:val="18"/>
                <w:highlight w:val="lightGray"/>
              </w:rPr>
              <w:t>know-how</w:t>
            </w:r>
            <w:proofErr w:type="spellEnd"/>
            <w:r w:rsidRPr="00F508C8">
              <w:rPr>
                <w:sz w:val="18"/>
                <w:szCs w:val="18"/>
                <w:highlight w:val="lightGray"/>
              </w:rPr>
              <w:t xml:space="preserve"> žiadateľa a pod.) V rámci </w:t>
            </w:r>
            <w:r w:rsidR="00753D0E" w:rsidRPr="00F508C8">
              <w:rPr>
                <w:sz w:val="18"/>
                <w:szCs w:val="18"/>
                <w:highlight w:val="lightGray"/>
              </w:rPr>
              <w:t>prevád</w:t>
            </w:r>
            <w:r w:rsidRPr="00F508C8">
              <w:rPr>
                <w:sz w:val="18"/>
                <w:szCs w:val="18"/>
                <w:highlight w:val="lightGray"/>
              </w:rPr>
              <w:t>z</w:t>
            </w:r>
            <w:r w:rsidR="00753D0E" w:rsidRPr="00F508C8">
              <w:rPr>
                <w:sz w:val="18"/>
                <w:szCs w:val="18"/>
                <w:highlight w:val="lightGray"/>
              </w:rPr>
              <w:t>kov</w:t>
            </w:r>
            <w:r w:rsidR="00610BFC" w:rsidRPr="00F508C8">
              <w:rPr>
                <w:sz w:val="18"/>
                <w:szCs w:val="18"/>
                <w:highlight w:val="lightGray"/>
              </w:rPr>
              <w:t xml:space="preserve">ej </w:t>
            </w:r>
            <w:r w:rsidR="00753D0E" w:rsidRPr="00F508C8">
              <w:rPr>
                <w:sz w:val="18"/>
                <w:szCs w:val="18"/>
                <w:highlight w:val="lightGray"/>
              </w:rPr>
              <w:t>kapacit</w:t>
            </w:r>
            <w:r w:rsidR="00610BFC" w:rsidRPr="00F508C8">
              <w:rPr>
                <w:sz w:val="18"/>
                <w:szCs w:val="18"/>
                <w:highlight w:val="lightGray"/>
              </w:rPr>
              <w:t>y</w:t>
            </w:r>
            <w:r w:rsidR="00753D0E" w:rsidRPr="00F508C8">
              <w:rPr>
                <w:sz w:val="18"/>
                <w:szCs w:val="18"/>
                <w:highlight w:val="lightGray"/>
              </w:rPr>
              <w:t xml:space="preserve"> žiadateľ</w:t>
            </w:r>
            <w:r w:rsidRPr="00F508C8">
              <w:rPr>
                <w:sz w:val="18"/>
                <w:szCs w:val="18"/>
                <w:highlight w:val="lightGray"/>
              </w:rPr>
              <w:t xml:space="preserve"> uvádza údaje o </w:t>
            </w:r>
            <w:r w:rsidR="00753D0E" w:rsidRPr="00F508C8">
              <w:rPr>
                <w:sz w:val="18"/>
                <w:szCs w:val="18"/>
                <w:highlight w:val="lightGray"/>
              </w:rPr>
              <w:t>materiálno - technick</w:t>
            </w:r>
            <w:r w:rsidRPr="00F508C8">
              <w:rPr>
                <w:sz w:val="18"/>
                <w:szCs w:val="18"/>
                <w:highlight w:val="lightGray"/>
              </w:rPr>
              <w:t>om</w:t>
            </w:r>
            <w:r w:rsidR="00753D0E" w:rsidRPr="00F508C8">
              <w:rPr>
                <w:sz w:val="18"/>
                <w:szCs w:val="18"/>
                <w:highlight w:val="lightGray"/>
              </w:rPr>
              <w:t xml:space="preserve"> zabezpečen</w:t>
            </w:r>
            <w:r w:rsidRPr="00F508C8">
              <w:rPr>
                <w:sz w:val="18"/>
                <w:szCs w:val="18"/>
                <w:highlight w:val="lightGray"/>
              </w:rPr>
              <w:t xml:space="preserve">í projektu (napr. aké priestory budú využité pri realizácií projektu – vlastné/cudzie,  aké je/bude vybavenie priestorov zariadením/vybavením,  či bude použité vlastné/cudzie (prenajaté) </w:t>
            </w:r>
            <w:r w:rsidRPr="00F508C8">
              <w:rPr>
                <w:sz w:val="18"/>
                <w:szCs w:val="18"/>
                <w:highlight w:val="lightGray"/>
              </w:rPr>
              <w:lastRenderedPageBreak/>
              <w:t>zariadenie, resp. či sa zakúpi z prostriedkov projektu, aká je kapacita/veľkosť priestorov podľa charakteru projektu a pod.).</w:t>
            </w:r>
            <w:r w:rsidRPr="00F508C8">
              <w:rPr>
                <w:color w:val="1F497D"/>
                <w:sz w:val="18"/>
                <w:szCs w:val="18"/>
                <w:highlight w:val="lightGray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F508C8" w:rsidRDefault="008746E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DD2F99" w:rsidRPr="00F508C8">
              <w:rPr>
                <w:sz w:val="18"/>
                <w:szCs w:val="18"/>
                <w:highlight w:val="lightGray"/>
              </w:rPr>
              <w:t>.</w:t>
            </w:r>
            <w:r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DD2F99" w:rsidRPr="00F508C8">
              <w:rPr>
                <w:sz w:val="18"/>
                <w:szCs w:val="18"/>
                <w:highlight w:val="lightGray"/>
              </w:rPr>
              <w:t xml:space="preserve"> </w:t>
            </w:r>
            <w:r w:rsidR="00280976" w:rsidRPr="00F508C8">
              <w:rPr>
                <w:sz w:val="18"/>
                <w:szCs w:val="18"/>
                <w:highlight w:val="lightGray"/>
              </w:rPr>
              <w:t xml:space="preserve">Žiadateľ uvedie hlavné aktivity projektu. Jedna hlavná aktivita projektu môže byť priradená iba k jednému </w:t>
            </w:r>
            <w:r w:rsidR="00DD2F99" w:rsidRPr="00F508C8">
              <w:rPr>
                <w:sz w:val="18"/>
                <w:szCs w:val="18"/>
                <w:highlight w:val="lightGray"/>
              </w:rPr>
              <w:t>typu aktivity</w:t>
            </w:r>
            <w:r w:rsidR="00280976" w:rsidRPr="00F508C8">
              <w:rPr>
                <w:sz w:val="18"/>
                <w:szCs w:val="18"/>
                <w:highlight w:val="lightGray"/>
              </w:rPr>
              <w:t>. Jeden typ aktivity 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F508C8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uvedie mesiac a rok začiatku </w:t>
            </w:r>
            <w:r w:rsidR="007D740C" w:rsidRPr="00F508C8">
              <w:rPr>
                <w:sz w:val="18"/>
                <w:szCs w:val="18"/>
                <w:highlight w:val="lightGray"/>
              </w:rPr>
              <w:t>hlavnej</w:t>
            </w:r>
            <w:r w:rsidRPr="00F508C8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F508C8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uvedie mesiac a rok konca </w:t>
            </w:r>
            <w:r w:rsidR="007D740C" w:rsidRPr="00F508C8">
              <w:rPr>
                <w:sz w:val="18"/>
                <w:szCs w:val="18"/>
                <w:highlight w:val="lightGray"/>
              </w:rPr>
              <w:t>hlavnej</w:t>
            </w:r>
            <w:r w:rsidRPr="00F508C8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F508C8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F508C8">
              <w:rPr>
                <w:sz w:val="18"/>
                <w:szCs w:val="18"/>
              </w:rPr>
              <w:t xml:space="preserve">.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  <w:r w:rsidR="00F508C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</w:t>
            </w:r>
            <w:r w:rsidR="00F508C8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F508C8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F508C8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F508C8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 xml:space="preserve">Žiadateľ v rámci </w:t>
            </w:r>
            <w:r w:rsidRPr="003E40E3">
              <w:rPr>
                <w:sz w:val="18"/>
                <w:szCs w:val="18"/>
              </w:rPr>
              <w:lastRenderedPageBreak/>
              <w:t>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Žiadateľ vyberie relevantné projektové ukazovatele, ktoré majú byť realizáciou navrhovaných aktivít dosiahnuté a ktorými sa majú dosiahnuť ciele projektu popísané v časti 7. </w:t>
            </w:r>
            <w:r w:rsidRPr="00F508C8">
              <w:rPr>
                <w:b/>
                <w:sz w:val="18"/>
                <w:szCs w:val="18"/>
                <w:highlight w:val="lightGray"/>
              </w:rPr>
              <w:t>Každá hlavná aktivita musí mať priradený minimálne jeden merateľný ukazovateľ.</w:t>
            </w:r>
            <w:r w:rsidRPr="00F508C8">
              <w:rPr>
                <w:sz w:val="18"/>
                <w:szCs w:val="18"/>
                <w:highlight w:val="lightGray"/>
              </w:rPr>
              <w:t xml:space="preserve">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 – žiadateľ vyberie z číselníka spôsob</w:t>
            </w:r>
            <w:r w:rsidR="00C12BE2" w:rsidRPr="00F508C8">
              <w:rPr>
                <w:sz w:val="18"/>
                <w:szCs w:val="18"/>
                <w:highlight w:val="lightGray"/>
              </w:rPr>
              <w:t>,</w:t>
            </w:r>
            <w:r w:rsidRPr="00F508C8">
              <w:rPr>
                <w:sz w:val="18"/>
                <w:szCs w:val="18"/>
                <w:highlight w:val="lightGray"/>
              </w:rPr>
              <w:t xml:space="preserve"> akým sa budú narátavať hodnoty z cieľových hodn</w:t>
            </w:r>
            <w:r w:rsidR="00BD198F" w:rsidRPr="00F508C8">
              <w:rPr>
                <w:sz w:val="18"/>
                <w:szCs w:val="18"/>
                <w:highlight w:val="lightGray"/>
              </w:rPr>
              <w:t xml:space="preserve">ôt do celkovej cieľovej hodnoty </w:t>
            </w:r>
            <w:r w:rsidR="00047466" w:rsidRPr="00F508C8">
              <w:rPr>
                <w:sz w:val="18"/>
                <w:szCs w:val="18"/>
                <w:highlight w:val="lightGray"/>
              </w:rPr>
              <w:t>(Súčet, M</w:t>
            </w:r>
            <w:r w:rsidRPr="00F508C8">
              <w:rPr>
                <w:sz w:val="18"/>
                <w:szCs w:val="18"/>
                <w:highlight w:val="lightGray"/>
              </w:rPr>
              <w:t xml:space="preserve">aximálna hodnota, </w:t>
            </w:r>
            <w:r w:rsidR="00047466" w:rsidRPr="00F508C8">
              <w:rPr>
                <w:sz w:val="18"/>
                <w:szCs w:val="18"/>
                <w:highlight w:val="lightGray"/>
              </w:rPr>
              <w:t>P</w:t>
            </w:r>
            <w:r w:rsidRPr="00F508C8">
              <w:rPr>
                <w:sz w:val="18"/>
                <w:szCs w:val="18"/>
                <w:highlight w:val="lightGray"/>
              </w:rPr>
              <w:t>riemer</w:t>
            </w:r>
            <w:r w:rsidR="00047466" w:rsidRPr="00F508C8">
              <w:rPr>
                <w:sz w:val="18"/>
                <w:szCs w:val="18"/>
                <w:highlight w:val="lightGray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F508C8">
              <w:rPr>
                <w:sz w:val="18"/>
                <w:szCs w:val="18"/>
                <w:highlight w:val="lightGray"/>
              </w:rPr>
              <w:t xml:space="preserve"> typov závislostí sú uvedené v Metodickom pokyne CKO č. 17</w:t>
            </w:r>
            <w:r w:rsidRPr="00F508C8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  <w:r w:rsidR="004B0161" w:rsidRPr="00F508C8">
              <w:rPr>
                <w:sz w:val="18"/>
                <w:szCs w:val="18"/>
                <w:highlight w:val="lightGray"/>
              </w:rPr>
              <w:t>. Ide o cieľovú hodnotu merateľných ukazovateľov</w:t>
            </w:r>
            <w:r w:rsidR="00F408C2" w:rsidRPr="00F508C8">
              <w:rPr>
                <w:sz w:val="18"/>
                <w:szCs w:val="18"/>
                <w:highlight w:val="lightGray"/>
              </w:rPr>
              <w:t xml:space="preserve"> za</w:t>
            </w:r>
            <w:r w:rsidR="004B0161" w:rsidRPr="00F508C8">
              <w:rPr>
                <w:sz w:val="18"/>
                <w:szCs w:val="18"/>
                <w:highlight w:val="lightGray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BD21B3" w:rsidRPr="00F508C8">
              <w:rPr>
                <w:sz w:val="18"/>
                <w:szCs w:val="18"/>
                <w:highlight w:val="lightGray"/>
              </w:rPr>
              <w:t>(výber z číselníka oprávnených výdavkov)</w:t>
            </w:r>
          </w:p>
          <w:p w:rsidR="00F04B42" w:rsidRPr="00F508C8" w:rsidRDefault="00F04B42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Uvádzať "Podpoložky výdavku" je pre RO voliteľná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F174B0" w:rsidRPr="00F508C8" w:rsidRDefault="00F174B0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3E0CBA" w:rsidRPr="00F508C8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 xml:space="preserve">Vypĺňa žiadateľ 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Žiadateľ vyberie relevantnú mernú jednotku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F174B0" w:rsidRPr="00F508C8" w:rsidRDefault="005A6DB8" w:rsidP="003E0CBA">
            <w:pPr>
              <w:rPr>
                <w:sz w:val="18"/>
                <w:szCs w:val="18"/>
                <w:highlight w:val="lightGray"/>
              </w:rPr>
            </w:pPr>
            <w:r w:rsidRPr="00F508C8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F174B0" w:rsidRPr="0075785C" w:rsidTr="00280976">
        <w:tc>
          <w:tcPr>
            <w:tcW w:w="704" w:type="dxa"/>
          </w:tcPr>
          <w:p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F174B0" w:rsidRPr="00E47F5C" w:rsidRDefault="005A6DB8" w:rsidP="003E0CBA">
            <w:pPr>
              <w:rPr>
                <w:sz w:val="18"/>
                <w:szCs w:val="18"/>
              </w:rPr>
            </w:pPr>
            <w:r w:rsidRPr="00F508C8">
              <w:rPr>
                <w:sz w:val="18"/>
                <w:szCs w:val="18"/>
                <w:highlight w:val="lightGray"/>
              </w:rPr>
              <w:t>Automaticky vyplnené v prípade ak je vyplnené množstvo a jednotková cena, inak vypĺňa žiadateľ.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A7191F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  <w:r w:rsidR="00A7191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A7191F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A7191F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A7191F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A7191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lastRenderedPageBreak/>
              <w:t>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A7191F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A7191F">
              <w:rPr>
                <w:sz w:val="18"/>
                <w:szCs w:val="18"/>
                <w:highlight w:val="lightGray"/>
              </w:rPr>
              <w:t>Vypĺňa žiadateľ - (výber z číselníka oprávnených výdavkov)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A7191F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A7191F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Žiadateľ vyberie relevantnú mernú jednotku</w:t>
            </w:r>
            <w:r w:rsidR="00892914">
              <w:rPr>
                <w:sz w:val="18"/>
                <w:szCs w:val="18"/>
                <w:highlight w:val="lightGray"/>
              </w:rPr>
              <w:t xml:space="preserve"> 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143c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892914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892914">
              <w:rPr>
                <w:sz w:val="18"/>
                <w:szCs w:val="18"/>
                <w:highlight w:val="lightGray"/>
              </w:rPr>
              <w:t>Vypĺňa žiadateľ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 </w:t>
            </w:r>
            <w:proofErr w:type="spellStart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144d</w:t>
            </w:r>
          </w:p>
        </w:tc>
        <w:tc>
          <w:tcPr>
            <w:tcW w:w="3119" w:type="dxa"/>
          </w:tcPr>
          <w:p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92914">
              <w:rPr>
                <w:sz w:val="18"/>
                <w:szCs w:val="18"/>
                <w:highlight w:val="lightGray"/>
              </w:rPr>
              <w:t>Automaticky vyplnené v prípade ak je vyplnené množstvo a jednotková cena, inak vypĺňa žiadateľ.</w:t>
            </w:r>
            <w:r w:rsidR="00892914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nevypĺňa, ak v</w:t>
            </w:r>
            <w:r w:rsidR="00892914">
              <w:rPr>
                <w:b/>
                <w:sz w:val="18"/>
                <w:szCs w:val="18"/>
                <w:highlight w:val="lightGray"/>
              </w:rPr>
              <w:t>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892914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892914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>V 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  <w:r w:rsidR="00892914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892914" w:rsidRPr="00F01399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892914" w:rsidRPr="00F01399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92914" w:rsidRPr="00F01399">
              <w:rPr>
                <w:b/>
                <w:sz w:val="18"/>
                <w:szCs w:val="18"/>
                <w:highlight w:val="lightGray"/>
              </w:rPr>
              <w:t xml:space="preserve">V rámci </w:t>
            </w:r>
            <w:r w:rsidR="00892914" w:rsidRPr="006631EF">
              <w:rPr>
                <w:b/>
                <w:sz w:val="18"/>
                <w:szCs w:val="18"/>
                <w:highlight w:val="lightGray"/>
              </w:rPr>
              <w:t>projektov OP TP sa neuplatňuje.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BE2C6D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 xml:space="preserve">Žiadateľ uvedie zodpovedajúce % spolufinancovania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a v príslušnej schéme štátnej pomoci/pomoci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de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minimis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>, ak je relevantná pre projekt a v súlade s podmienkami danej výzvy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BE2C6D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nevypĺňa.</w:t>
            </w:r>
            <w:r w:rsidR="00BE2C6D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a v príslušnej schéme štátnej pomoci/pomoci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de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minimis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>, ak je relevantná pre projekt a v súlade s podmienkami danej výzvy</w:t>
            </w:r>
            <w:r w:rsidR="00BE2C6D" w:rsidRP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BE2C6D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BE2C6D">
              <w:rPr>
                <w:b/>
                <w:sz w:val="18"/>
                <w:szCs w:val="18"/>
                <w:highlight w:val="lightGray"/>
              </w:rPr>
              <w:t> 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Tr="00BD21B3">
        <w:trPr>
          <w:trHeight w:val="158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21792A" w:rsidTr="00AD41AC">
        <w:trPr>
          <w:trHeight w:val="943"/>
        </w:trPr>
        <w:tc>
          <w:tcPr>
            <w:tcW w:w="9062" w:type="dxa"/>
            <w:gridSpan w:val="3"/>
          </w:tcPr>
          <w:p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:rsidTr="00C22DB6">
        <w:tc>
          <w:tcPr>
            <w:tcW w:w="9062" w:type="dxa"/>
            <w:gridSpan w:val="3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identifikuje hlavné riziká, ktoré by mohli mať vplyv na realizáciu projektu, priradí im relevantnú závažnosť a popíše opatrenia, ktoré sú plánované na jeho elimináciu. Automaticky je medzi riziká projektu zaradené ohrozenie nedosiahnutia plánovanej hodnoty merateľného/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ých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ukazovateľa/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ov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, ktorý/é bol/i na úrovni výzvy označený/é zo strany RO príznakom s možnosťou identifikácie </w:t>
            </w:r>
            <w:r w:rsidRPr="00BE2C6D">
              <w:rPr>
                <w:sz w:val="18"/>
                <w:szCs w:val="18"/>
                <w:highlight w:val="lightGray"/>
              </w:rPr>
              <w:lastRenderedPageBreak/>
              <w:t>faktov (preukázania skutočností) objektívne neovplyvniteľnými žiadateľom, v prípade nenaplnenia merateľného/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ých</w:t>
            </w:r>
            <w:proofErr w:type="spellEnd"/>
            <w:r w:rsidRPr="00BE2C6D">
              <w:rPr>
                <w:sz w:val="18"/>
                <w:szCs w:val="18"/>
                <w:highlight w:val="lightGray"/>
              </w:rPr>
              <w:t xml:space="preserve"> ukazovateľa/</w:t>
            </w:r>
            <w:proofErr w:type="spellStart"/>
            <w:r w:rsidRPr="00BE2C6D">
              <w:rPr>
                <w:sz w:val="18"/>
                <w:szCs w:val="18"/>
                <w:highlight w:val="lightGray"/>
              </w:rPr>
              <w:t>ov</w:t>
            </w:r>
            <w:proofErr w:type="spellEnd"/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186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 – výber z číselníka (nízka, stredná, vysoká)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pStyle w:val="Textkomentra"/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 - žiadateľ uvedie aké opatrenia prijíma na elimináciu identifikovaných rizík</w:t>
            </w:r>
          </w:p>
        </w:tc>
      </w:tr>
      <w:tr w:rsidR="0021792A" w:rsidTr="00D95A19">
        <w:trPr>
          <w:trHeight w:val="240"/>
        </w:trPr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:rsidTr="00C22DB6">
        <w:trPr>
          <w:trHeight w:val="240"/>
        </w:trPr>
        <w:tc>
          <w:tcPr>
            <w:tcW w:w="9062" w:type="dxa"/>
            <w:gridSpan w:val="3"/>
          </w:tcPr>
          <w:p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:rsidTr="00C22DB6">
        <w:tc>
          <w:tcPr>
            <w:tcW w:w="9062" w:type="dxa"/>
            <w:gridSpan w:val="3"/>
          </w:tcPr>
          <w:p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:rsidTr="00D95A19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Pr="00D95A19">
              <w:rPr>
                <w:sz w:val="18"/>
                <w:szCs w:val="18"/>
              </w:rPr>
              <w:t>ŽoNFP</w:t>
            </w:r>
            <w:proofErr w:type="spellEnd"/>
            <w:r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21792A" w:rsidRPr="00BE2C6D" w:rsidRDefault="0021792A" w:rsidP="0021792A">
            <w:pPr>
              <w:rPr>
                <w:sz w:val="18"/>
                <w:szCs w:val="18"/>
                <w:highlight w:val="lightGray"/>
              </w:rPr>
            </w:pPr>
            <w:r w:rsidRPr="00BE2C6D">
              <w:rPr>
                <w:sz w:val="18"/>
                <w:szCs w:val="18"/>
                <w:highlight w:val="lightGray"/>
              </w:rPr>
              <w:t>Žiadateľ priradí oprávnené osoby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21792A" w:rsidRPr="009C6EDE" w:rsidRDefault="0021792A" w:rsidP="0021792A">
            <w:pPr>
              <w:rPr>
                <w:sz w:val="18"/>
                <w:szCs w:val="18"/>
              </w:rPr>
            </w:pPr>
            <w:r w:rsidRPr="00BE2C6D">
              <w:rPr>
                <w:sz w:val="18"/>
                <w:szCs w:val="18"/>
                <w:highlight w:val="lightGray"/>
              </w:rPr>
              <w:t>Vypĺňa žiadateľ. Uviesť vlastnoručný podpis a/alebo kvalifikovaný elektronický podpis</w:t>
            </w:r>
          </w:p>
        </w:tc>
      </w:tr>
      <w:tr w:rsidR="0021792A" w:rsidTr="0075785C">
        <w:tc>
          <w:tcPr>
            <w:tcW w:w="9062" w:type="dxa"/>
            <w:gridSpan w:val="3"/>
          </w:tcPr>
          <w:p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BE2C6D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BE2C6D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BE2C6D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:rsidTr="00280976">
        <w:tc>
          <w:tcPr>
            <w:tcW w:w="704" w:type="dxa"/>
          </w:tcPr>
          <w:p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8C8" w:rsidRDefault="00F508C8" w:rsidP="006B0271">
      <w:pPr>
        <w:spacing w:after="0" w:line="240" w:lineRule="auto"/>
      </w:pPr>
      <w:r>
        <w:separator/>
      </w:r>
    </w:p>
  </w:endnote>
  <w:endnote w:type="continuationSeparator" w:id="0">
    <w:p w:rsidR="00F508C8" w:rsidRDefault="00F508C8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8C8" w:rsidRDefault="00F508C8" w:rsidP="006B0271">
      <w:pPr>
        <w:spacing w:after="0" w:line="240" w:lineRule="auto"/>
      </w:pPr>
      <w:r>
        <w:separator/>
      </w:r>
    </w:p>
  </w:footnote>
  <w:footnote w:type="continuationSeparator" w:id="0">
    <w:p w:rsidR="00F508C8" w:rsidRDefault="00F508C8" w:rsidP="006B0271">
      <w:pPr>
        <w:spacing w:after="0" w:line="240" w:lineRule="auto"/>
      </w:pPr>
      <w:r>
        <w:continuationSeparator/>
      </w:r>
    </w:p>
  </w:footnote>
  <w:footnote w:id="1">
    <w:p w:rsidR="00F508C8" w:rsidRPr="00AD41AC" w:rsidRDefault="00F508C8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F508C8" w:rsidRDefault="00F508C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  <w:r w:rsidR="00AB4081" w:rsidRPr="00E1200B">
        <w:rPr>
          <w:b/>
          <w:sz w:val="16"/>
          <w:szCs w:val="16"/>
        </w:rPr>
        <w:t xml:space="preserve">V podmienkach OP TP nie je žiadateľ povinný uvádzať </w:t>
      </w:r>
      <w:r w:rsidR="00AB4081">
        <w:rPr>
          <w:b/>
          <w:sz w:val="16"/>
          <w:szCs w:val="16"/>
        </w:rPr>
        <w:t>vo formulári  </w:t>
      </w:r>
      <w:proofErr w:type="spellStart"/>
      <w:r w:rsidR="00AB4081">
        <w:rPr>
          <w:b/>
          <w:sz w:val="16"/>
          <w:szCs w:val="16"/>
        </w:rPr>
        <w:t>ŽoNFP</w:t>
      </w:r>
      <w:proofErr w:type="spellEnd"/>
      <w:r w:rsidR="00AB4081">
        <w:rPr>
          <w:b/>
          <w:sz w:val="16"/>
          <w:szCs w:val="16"/>
        </w:rPr>
        <w:t xml:space="preserve"> </w:t>
      </w:r>
      <w:r w:rsidR="00AB4081" w:rsidRPr="00E1200B">
        <w:rPr>
          <w:b/>
          <w:sz w:val="16"/>
          <w:szCs w:val="16"/>
        </w:rPr>
        <w:t>údaje o VO.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8C8" w:rsidRDefault="00F508C8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0B7D"/>
    <w:rsid w:val="00005248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790C"/>
    <w:rsid w:val="001C1753"/>
    <w:rsid w:val="001D0AE3"/>
    <w:rsid w:val="001D377D"/>
    <w:rsid w:val="001D7337"/>
    <w:rsid w:val="001F4F72"/>
    <w:rsid w:val="001F56BE"/>
    <w:rsid w:val="001F5AB7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C26D5"/>
    <w:rsid w:val="002D7666"/>
    <w:rsid w:val="00302937"/>
    <w:rsid w:val="00304DB9"/>
    <w:rsid w:val="003066CE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64794"/>
    <w:rsid w:val="00392654"/>
    <w:rsid w:val="003A328F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02AA0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B0271"/>
    <w:rsid w:val="006B05DF"/>
    <w:rsid w:val="006D2D5E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2914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33C81"/>
    <w:rsid w:val="00A3645A"/>
    <w:rsid w:val="00A42835"/>
    <w:rsid w:val="00A440DB"/>
    <w:rsid w:val="00A446EF"/>
    <w:rsid w:val="00A47DF3"/>
    <w:rsid w:val="00A47FC5"/>
    <w:rsid w:val="00A51C4F"/>
    <w:rsid w:val="00A56568"/>
    <w:rsid w:val="00A7191F"/>
    <w:rsid w:val="00A72CAA"/>
    <w:rsid w:val="00AB4081"/>
    <w:rsid w:val="00AB551E"/>
    <w:rsid w:val="00AC094E"/>
    <w:rsid w:val="00AC2130"/>
    <w:rsid w:val="00AD41AC"/>
    <w:rsid w:val="00AF014E"/>
    <w:rsid w:val="00B03250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2C6D"/>
    <w:rsid w:val="00BE7F24"/>
    <w:rsid w:val="00C12BE2"/>
    <w:rsid w:val="00C22DB6"/>
    <w:rsid w:val="00C379B8"/>
    <w:rsid w:val="00C411B2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87A53"/>
    <w:rsid w:val="00E95621"/>
    <w:rsid w:val="00ED4B0B"/>
    <w:rsid w:val="00EE6E6B"/>
    <w:rsid w:val="00F01399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508C8"/>
    <w:rsid w:val="00F52549"/>
    <w:rsid w:val="00F633E5"/>
    <w:rsid w:val="00F66696"/>
    <w:rsid w:val="00F71557"/>
    <w:rsid w:val="00F71CAF"/>
    <w:rsid w:val="00F805C9"/>
    <w:rsid w:val="00F96FAE"/>
    <w:rsid w:val="00FA5D02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D2D5E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578DB-FB54-4B2B-9D52-B3A844A32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4955</Words>
  <Characters>28250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2018-10-31T07:42:00Z</dcterms:created>
  <dcterms:modified xsi:type="dcterms:W3CDTF">2019-08-28T07:36:00Z</dcterms:modified>
</cp:coreProperties>
</file>