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0447" w14:textId="77777777" w:rsidR="003C2776" w:rsidRPr="00C21325" w:rsidRDefault="003C2776" w:rsidP="003C2776">
      <w:pPr>
        <w:pStyle w:val="Nzov"/>
        <w:pBdr>
          <w:bottom w:val="single" w:sz="8" w:space="1" w:color="5F497A"/>
        </w:pBdr>
        <w:rPr>
          <w:rFonts w:asciiTheme="minorHAnsi" w:hAnsiTheme="minorHAnsi"/>
        </w:rPr>
      </w:pPr>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1BC9">
      <w:pPr>
        <w:spacing w:before="240"/>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0A1BC9">
      <w:pPr>
        <w:spacing w:before="24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0A1BC9">
      <w:pPr>
        <w:spacing w:before="24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0A1BC9">
      <w:pPr>
        <w:spacing w:before="24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0A1BC9">
      <w:pPr>
        <w:spacing w:before="24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0A1BC9">
      <w:pPr>
        <w:pStyle w:val="Odsekzoznamu1"/>
        <w:numPr>
          <w:ilvl w:val="1"/>
          <w:numId w:val="1"/>
        </w:numPr>
        <w:spacing w:before="360" w:after="240" w:line="276" w:lineRule="auto"/>
        <w:ind w:left="788" w:hanging="431"/>
        <w:rPr>
          <w:rFonts w:asciiTheme="minorHAnsi" w:hAnsiTheme="minorHAnsi"/>
          <w:b/>
        </w:rPr>
      </w:pPr>
      <w:r w:rsidRPr="00C21325">
        <w:rPr>
          <w:rFonts w:asciiTheme="minorHAnsi" w:hAnsiTheme="minorHAnsi"/>
          <w:b/>
        </w:rPr>
        <w:t xml:space="preserve">Poskytovateľ: </w:t>
      </w:r>
    </w:p>
    <w:p w14:paraId="37F7ADB0" w14:textId="4EB98E15"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ins w:id="0" w:author="Autor">
        <w:r w:rsidR="003F2049">
          <w:rPr>
            <w:rFonts w:asciiTheme="minorHAnsi" w:hAnsiTheme="minorHAnsi" w:cstheme="minorHAnsi"/>
          </w:rPr>
          <w:t>Ministerstvo investícií, regionálneho rozvoja a informatizácie</w:t>
        </w:r>
        <w:r w:rsidR="003F2049" w:rsidRPr="00C21325" w:rsidDel="003F2049">
          <w:rPr>
            <w:rFonts w:asciiTheme="minorHAnsi" w:hAnsiTheme="minorHAnsi"/>
          </w:rPr>
          <w:t xml:space="preserve"> </w:t>
        </w:r>
      </w:ins>
      <w:del w:id="1" w:author="Autor">
        <w:r w:rsidR="006F3614" w:rsidRPr="00C21325" w:rsidDel="003F2049">
          <w:rPr>
            <w:rFonts w:asciiTheme="minorHAnsi" w:hAnsiTheme="minorHAnsi"/>
          </w:rPr>
          <w:delText xml:space="preserve">Úrad vlády </w:delText>
        </w:r>
      </w:del>
      <w:r w:rsidR="006F3614" w:rsidRPr="00C21325">
        <w:rPr>
          <w:rFonts w:asciiTheme="minorHAnsi" w:hAnsiTheme="minorHAnsi"/>
        </w:rPr>
        <w:t>Slovenskej republiky (ďalej aj</w:t>
      </w:r>
      <w:r w:rsidR="000A1BC9">
        <w:rPr>
          <w:rFonts w:asciiTheme="minorHAnsi" w:hAnsiTheme="minorHAnsi"/>
        </w:rPr>
        <w:t> </w:t>
      </w:r>
      <w:del w:id="2" w:author="Autor">
        <w:r w:rsidR="006F3614" w:rsidRPr="00C21325" w:rsidDel="003F2049">
          <w:rPr>
            <w:rFonts w:asciiTheme="minorHAnsi" w:hAnsiTheme="minorHAnsi"/>
          </w:rPr>
          <w:delText xml:space="preserve">„Úrad vlády SR“ alebo </w:delText>
        </w:r>
      </w:del>
      <w:r w:rsidR="006F3614" w:rsidRPr="00C21325">
        <w:rPr>
          <w:rFonts w:asciiTheme="minorHAnsi" w:hAnsiTheme="minorHAnsi"/>
        </w:rPr>
        <w:t>„</w:t>
      </w:r>
      <w:del w:id="3" w:author="Autor">
        <w:r w:rsidR="006F3614" w:rsidRPr="00C21325" w:rsidDel="003F2049">
          <w:rPr>
            <w:rFonts w:asciiTheme="minorHAnsi" w:hAnsiTheme="minorHAnsi"/>
          </w:rPr>
          <w:delText xml:space="preserve">ÚV </w:delText>
        </w:r>
      </w:del>
      <w:ins w:id="4" w:author="Autor">
        <w:r w:rsidR="003F2049">
          <w:rPr>
            <w:rFonts w:asciiTheme="minorHAnsi" w:hAnsiTheme="minorHAnsi"/>
          </w:rPr>
          <w:t>MIRRI</w:t>
        </w:r>
        <w:r w:rsidR="003F2049" w:rsidRPr="00C21325">
          <w:rPr>
            <w:rFonts w:asciiTheme="minorHAnsi" w:hAnsiTheme="minorHAnsi"/>
          </w:rPr>
          <w:t xml:space="preserve"> </w:t>
        </w:r>
      </w:ins>
      <w:r w:rsidR="006F3614" w:rsidRPr="00C21325">
        <w:rPr>
          <w:rFonts w:asciiTheme="minorHAnsi" w:hAnsiTheme="minorHAnsi"/>
        </w:rPr>
        <w:t>SR“),  riadiaci orgán pre operačný program Technická pomoc (ďalej aj „RO OP TP“)</w:t>
      </w:r>
    </w:p>
    <w:p w14:paraId="33CF03A4" w14:textId="46D6B109" w:rsidR="00700301" w:rsidRPr="00C21325" w:rsidRDefault="003C2776" w:rsidP="00C21325">
      <w:pPr>
        <w:spacing w:before="120" w:after="120" w:line="240" w:lineRule="auto"/>
        <w:rPr>
          <w:rFonts w:asciiTheme="minorHAnsi" w:hAnsiTheme="minorHAnsi"/>
          <w:b/>
        </w:rPr>
      </w:pPr>
      <w:r w:rsidRPr="00C21325">
        <w:rPr>
          <w:rFonts w:asciiTheme="minorHAnsi" w:hAnsiTheme="minorHAnsi"/>
          <w:b/>
        </w:rPr>
        <w:t>Adresa:</w:t>
      </w:r>
      <w:r w:rsidR="00700301" w:rsidRPr="00C21325">
        <w:rPr>
          <w:rFonts w:asciiTheme="minorHAnsi" w:hAnsiTheme="minorHAnsi"/>
        </w:rPr>
        <w:t xml:space="preserve">   </w:t>
      </w:r>
      <w:ins w:id="5" w:author="Autor">
        <w:r w:rsidR="003F2049">
          <w:rPr>
            <w:rFonts w:asciiTheme="minorHAnsi" w:hAnsiTheme="minorHAnsi" w:cstheme="minorHAnsi"/>
          </w:rPr>
          <w:t>Štefánikova 15, 811 05</w:t>
        </w:r>
      </w:ins>
      <w:del w:id="6" w:author="Autor">
        <w:r w:rsidR="00700301" w:rsidRPr="00C21325" w:rsidDel="003F2049">
          <w:rPr>
            <w:rFonts w:asciiTheme="minorHAnsi" w:hAnsiTheme="minorHAnsi" w:cstheme="minorHAnsi"/>
          </w:rPr>
          <w:delText xml:space="preserve">Námestie slobody 1, 813 70 </w:delText>
        </w:r>
      </w:del>
      <w:ins w:id="7" w:author="Autor">
        <w:r w:rsidR="003F2049">
          <w:rPr>
            <w:rFonts w:asciiTheme="minorHAnsi" w:hAnsiTheme="minorHAnsi" w:cstheme="minorHAnsi"/>
          </w:rPr>
          <w:t xml:space="preserve"> </w:t>
        </w:r>
      </w:ins>
      <w:r w:rsidR="00700301" w:rsidRPr="00C21325">
        <w:rPr>
          <w:rFonts w:asciiTheme="minorHAnsi" w:hAnsiTheme="minorHAnsi" w:cstheme="minorHAnsi"/>
        </w:rPr>
        <w:t>Bratislava, Slovenská republika</w:t>
      </w:r>
      <w:r w:rsidR="00700301" w:rsidRPr="00C21325">
        <w:rPr>
          <w:rFonts w:asciiTheme="minorHAnsi" w:hAnsiTheme="minorHAnsi"/>
          <w:b/>
        </w:rPr>
        <w:t xml:space="preserve"> </w:t>
      </w:r>
    </w:p>
    <w:p w14:paraId="27CB8817"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763588A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Presný dátum uzavretia vyzvania zverejní RO OP TP na</w:t>
      </w:r>
      <w:r w:rsidR="000A1BC9">
        <w:rPr>
          <w:rFonts w:asciiTheme="minorHAnsi" w:hAnsiTheme="minorHAnsi"/>
        </w:rPr>
        <w:t> </w:t>
      </w:r>
      <w:r w:rsidR="00D863AD" w:rsidRPr="00C21325">
        <w:rPr>
          <w:rFonts w:asciiTheme="minorHAnsi" w:hAnsiTheme="minorHAnsi"/>
        </w:rPr>
        <w:t xml:space="preserve">webovom sídle </w:t>
      </w:r>
      <w:hyperlink r:id="rId8"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46251874"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C21325" w:rsidRPr="00AB2F66">
        <w:rPr>
          <w:rFonts w:asciiTheme="minorHAnsi" w:hAnsiTheme="minorHAnsi"/>
          <w:b/>
        </w:rPr>
        <w:t>1</w:t>
      </w:r>
      <w:r w:rsidR="000A4DC4" w:rsidRPr="00AB2F66">
        <w:rPr>
          <w:rFonts w:asciiTheme="minorHAnsi" w:hAnsiTheme="minorHAnsi"/>
          <w:b/>
        </w:rPr>
        <w:t> </w:t>
      </w:r>
      <w:r w:rsidR="00C21325" w:rsidRPr="00AB2F66">
        <w:rPr>
          <w:rFonts w:asciiTheme="minorHAnsi" w:hAnsiTheme="minorHAnsi"/>
          <w:b/>
        </w:rPr>
        <w:t>23</w:t>
      </w:r>
      <w:r w:rsidR="000A4DC4" w:rsidRPr="00AB2F66">
        <w:rPr>
          <w:rFonts w:asciiTheme="minorHAnsi" w:hAnsiTheme="minorHAnsi"/>
          <w:b/>
        </w:rPr>
        <w:t>0 </w:t>
      </w:r>
      <w:r w:rsidR="00C21325" w:rsidRPr="00AB2F66">
        <w:rPr>
          <w:rFonts w:asciiTheme="minorHAnsi" w:hAnsiTheme="minorHAnsi"/>
          <w:b/>
        </w:rPr>
        <w:t>9</w:t>
      </w:r>
      <w:r w:rsidR="000A4DC4" w:rsidRPr="00AB2F66">
        <w:rPr>
          <w:rFonts w:asciiTheme="minorHAnsi" w:hAnsiTheme="minorHAnsi"/>
          <w:b/>
        </w:rPr>
        <w:t>00,</w:t>
      </w:r>
      <w:r w:rsidR="00963664" w:rsidRPr="00AB2F66">
        <w:rPr>
          <w:rFonts w:asciiTheme="minorHAnsi" w:hAnsiTheme="minorHAnsi"/>
          <w:b/>
        </w:rPr>
        <w:t>00</w:t>
      </w:r>
      <w:r w:rsidR="000A4DC4" w:rsidRPr="00AB2F66">
        <w:rPr>
          <w:rFonts w:asciiTheme="minorHAnsi" w:hAnsiTheme="minorHAnsi"/>
        </w:rPr>
        <w:t xml:space="preserve"> </w:t>
      </w:r>
      <w:r w:rsidRPr="00AB2F66">
        <w:rPr>
          <w:rFonts w:asciiTheme="minorHAnsi" w:hAnsiTheme="minorHAnsi"/>
        </w:rPr>
        <w:t>€.</w:t>
      </w:r>
    </w:p>
    <w:p w14:paraId="21FF286B" w14:textId="77777777" w:rsidR="003C2776" w:rsidRPr="00C21325" w:rsidRDefault="003C2776" w:rsidP="000A1BC9">
      <w:pPr>
        <w:pStyle w:val="Odsekzoznamu1"/>
        <w:numPr>
          <w:ilvl w:val="1"/>
          <w:numId w:val="1"/>
        </w:numPr>
        <w:spacing w:before="360" w:after="240" w:line="276" w:lineRule="auto"/>
        <w:ind w:left="788" w:hanging="431"/>
        <w:contextualSpacing w:val="0"/>
        <w:rPr>
          <w:rFonts w:asciiTheme="minorHAnsi" w:hAnsiTheme="minorHAnsi"/>
          <w:b/>
        </w:rPr>
      </w:pPr>
      <w:r w:rsidRPr="00C21325">
        <w:rPr>
          <w:rFonts w:asciiTheme="minorHAnsi" w:hAnsiTheme="minorHAnsi"/>
          <w:b/>
        </w:rPr>
        <w:t>Financovanie projektu</w:t>
      </w:r>
    </w:p>
    <w:p w14:paraId="54BE4FCF" w14:textId="315ECFD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p w14:paraId="1D59340B" w14:textId="77777777" w:rsidR="000A1BC9" w:rsidRDefault="000A1BC9" w:rsidP="00C514B7">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4B919323" w14:textId="77777777" w:rsidR="00AB2F66" w:rsidRPr="00C21325" w:rsidRDefault="00AB2F66" w:rsidP="00C514B7">
      <w:pPr>
        <w:spacing w:before="120" w:after="120" w:line="240" w:lineRule="auto"/>
        <w:jc w:val="both"/>
        <w:rPr>
          <w:rFonts w:asciiTheme="minorHAnsi" w:hAnsiTheme="minorHAnsi"/>
        </w:rPr>
      </w:pPr>
    </w:p>
    <w:p w14:paraId="2845052B" w14:textId="77777777" w:rsidR="00220D59" w:rsidRPr="00C21325" w:rsidRDefault="00220D59" w:rsidP="00C514B7">
      <w:pPr>
        <w:spacing w:before="120" w:after="120" w:line="240" w:lineRule="auto"/>
        <w:ind w:firstLine="360"/>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306535E9"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0A1BC9">
        <w:rPr>
          <w:rFonts w:asciiTheme="minorHAnsi" w:eastAsia="Calibri" w:hAnsiTheme="minorHAnsi"/>
          <w:sz w:val="22"/>
          <w:szCs w:val="22"/>
          <w:lang w:eastAsia="en-US"/>
        </w:rPr>
        <w:t> </w:t>
      </w:r>
      <w:r w:rsidRPr="00C21325">
        <w:rPr>
          <w:rFonts w:asciiTheme="minorHAnsi" w:eastAsia="Calibri" w:hAnsiTheme="minorHAnsi"/>
          <w:sz w:val="22"/>
          <w:szCs w:val="22"/>
          <w:lang w:eastAsia="en-US"/>
        </w:rPr>
        <w:t>horizontálny a celoplošný charakter aktivít operačného programu) s cieľom podporiť rozvinutejšie regióny formou „pro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„pro rata“ tvorí príspevok zo štátneho rozpočtu.</w:t>
      </w:r>
    </w:p>
    <w:p w14:paraId="4EB2B881" w14:textId="77777777" w:rsidR="003C2776" w:rsidRPr="00C21325"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C21325">
        <w:rPr>
          <w:rFonts w:asciiTheme="minorHAnsi" w:hAnsiTheme="minorHAnsi"/>
          <w:b/>
        </w:rPr>
        <w:t>Časový harmonogram konania o ŽoNFP</w:t>
      </w:r>
      <w:r w:rsidRPr="00C21325">
        <w:rPr>
          <w:rFonts w:asciiTheme="minorHAnsi" w:hAnsiTheme="minorHAnsi"/>
          <w:b/>
        </w:rPr>
        <w:tab/>
      </w:r>
    </w:p>
    <w:p w14:paraId="3B15A9FF" w14:textId="7036500D"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49275C73"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7CF40BAD" w14:textId="3483077A" w:rsidR="003C2776" w:rsidRPr="00627FCC" w:rsidRDefault="00C514B7" w:rsidP="00627FCC">
      <w:pPr>
        <w:spacing w:before="120" w:after="120" w:line="240" w:lineRule="auto"/>
        <w:ind w:firstLine="357"/>
        <w:jc w:val="both"/>
        <w:rPr>
          <w:rFonts w:asciiTheme="minorHAnsi" w:hAnsiTheme="minorHAnsi" w:cstheme="minorHAnsi"/>
        </w:rPr>
      </w:pPr>
      <w:r w:rsidRPr="00FC49A1">
        <w:rPr>
          <w:rFonts w:asciiTheme="minorHAnsi" w:hAnsiTheme="minorHAnsi" w:cstheme="minorHAnsi"/>
        </w:rPr>
        <w:lastRenderedPageBreak/>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w:t>
      </w:r>
      <w:r w:rsidR="000A1BC9">
        <w:rPr>
          <w:rFonts w:asciiTheme="minorHAnsi" w:hAnsiTheme="minorHAnsi" w:cstheme="minorHAnsi"/>
        </w:rPr>
        <w:t> </w:t>
      </w:r>
      <w:r w:rsidRPr="00FC49A1">
        <w:rPr>
          <w:rFonts w:asciiTheme="minorHAnsi" w:hAnsiTheme="minorHAnsi" w:cstheme="minorHAnsi"/>
        </w:rPr>
        <w:t>riadiaci orgán OP 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Miesto a spôsob podania ŽoNFP</w:t>
      </w:r>
    </w:p>
    <w:p w14:paraId="7FD7A6C7" w14:textId="77777777"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F2611D0" w14:textId="0283D355"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všetkými prílohami) zaslaný </w:t>
      </w:r>
      <w:r w:rsidRPr="00587681">
        <w:rPr>
          <w:rFonts w:asciiTheme="minorHAnsi" w:hAnsiTheme="minorHAnsi" w:cstheme="minorHAnsi"/>
          <w:b/>
          <w:sz w:val="22"/>
          <w:szCs w:val="22"/>
        </w:rPr>
        <w:t>elektronicky</w:t>
      </w:r>
      <w:r w:rsidRPr="00587681">
        <w:rPr>
          <w:rFonts w:asciiTheme="minorHAnsi" w:hAnsiTheme="minorHAnsi" w:cstheme="minorHAnsi"/>
          <w:sz w:val="22"/>
          <w:szCs w:val="22"/>
        </w:rPr>
        <w:t xml:space="preserve"> prostredníctvom ITMS2014+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 xml:space="preserve">jedným </w:t>
      </w:r>
      <w:r w:rsidRPr="00587681">
        <w:rPr>
          <w:rFonts w:asciiTheme="minorHAnsi" w:hAnsiTheme="minorHAnsi" w:cstheme="minorHAnsi"/>
          <w:sz w:val="22"/>
          <w:szCs w:val="22"/>
        </w:rPr>
        <w:br/>
        <w:t xml:space="preserve">z nasledovných spôsobov: </w:t>
      </w:r>
    </w:p>
    <w:p w14:paraId="4286133B" w14:textId="6BF42033" w:rsidR="00C514B7" w:rsidRPr="00587681" w:rsidRDefault="00C514B7" w:rsidP="00C514B7">
      <w:pPr>
        <w:pStyle w:val="Default"/>
        <w:numPr>
          <w:ilvl w:val="0"/>
          <w:numId w:val="41"/>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671955" w:rsidRPr="00671955">
        <w:rPr>
          <w:rFonts w:asciiTheme="minorHAnsi" w:hAnsiTheme="minorHAnsi" w:cstheme="minorHAnsi"/>
          <w:sz w:val="22"/>
          <w:szCs w:val="22"/>
        </w:rPr>
        <w:t xml:space="preserve"> </w:t>
      </w:r>
      <w:r w:rsidR="00671955">
        <w:rPr>
          <w:rFonts w:asciiTheme="minorHAnsi" w:hAnsiTheme="minorHAnsi" w:cstheme="minorHAnsi"/>
          <w:sz w:val="22"/>
          <w:szCs w:val="22"/>
        </w:rPr>
        <w:t>a podpísanom</w:t>
      </w:r>
      <w:r w:rsidRPr="00587681">
        <w:rPr>
          <w:rFonts w:asciiTheme="minorHAnsi" w:hAnsiTheme="minorHAnsi" w:cstheme="minorHAnsi"/>
          <w:sz w:val="22"/>
          <w:szCs w:val="22"/>
        </w:rPr>
        <w:t>) a jednej kópii:</w:t>
      </w:r>
    </w:p>
    <w:p w14:paraId="2C9CA0E4"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07EBA3D" w14:textId="27FBB003" w:rsidR="00DF0553" w:rsidRDefault="003F2049" w:rsidP="00A0201C">
      <w:pPr>
        <w:spacing w:before="120" w:after="120" w:line="240" w:lineRule="auto"/>
        <w:ind w:left="426" w:firstLine="709"/>
        <w:contextualSpacing/>
        <w:jc w:val="both"/>
        <w:rPr>
          <w:rFonts w:asciiTheme="minorHAnsi" w:hAnsiTheme="minorHAnsi" w:cstheme="minorHAnsi"/>
        </w:rPr>
      </w:pPr>
      <w:ins w:id="8" w:author="Autor">
        <w:r>
          <w:rPr>
            <w:rFonts w:asciiTheme="minorHAnsi" w:hAnsiTheme="minorHAnsi" w:cstheme="minorHAnsi"/>
          </w:rPr>
          <w:t>Ministerstvo investícií, regionálneho rozvoja a informatizácie</w:t>
        </w:r>
      </w:ins>
      <w:del w:id="9" w:author="Autor">
        <w:r w:rsidR="00C514B7" w:rsidRPr="00587681" w:rsidDel="003F2049">
          <w:rPr>
            <w:rFonts w:asciiTheme="minorHAnsi" w:hAnsiTheme="minorHAnsi" w:cstheme="minorHAnsi"/>
          </w:rPr>
          <w:delText>Úrad vlády</w:delText>
        </w:r>
      </w:del>
      <w:r w:rsidR="00C514B7" w:rsidRPr="00587681">
        <w:rPr>
          <w:rFonts w:asciiTheme="minorHAnsi" w:hAnsiTheme="minorHAnsi" w:cstheme="minorHAnsi"/>
        </w:rPr>
        <w:t xml:space="preserve"> Slovenskej republiky</w:t>
      </w:r>
    </w:p>
    <w:p w14:paraId="0FD5183B" w14:textId="46BFED55" w:rsidR="00C514B7" w:rsidRPr="00587681" w:rsidRDefault="003F2049" w:rsidP="00A0201C">
      <w:pPr>
        <w:spacing w:before="120" w:after="120" w:line="240" w:lineRule="auto"/>
        <w:ind w:left="426" w:firstLine="709"/>
        <w:contextualSpacing/>
        <w:jc w:val="both"/>
        <w:rPr>
          <w:rFonts w:asciiTheme="minorHAnsi" w:hAnsiTheme="minorHAnsi" w:cstheme="minorHAnsi"/>
        </w:rPr>
      </w:pPr>
      <w:ins w:id="10" w:author="Autor">
        <w:r>
          <w:rPr>
            <w:rFonts w:asciiTheme="minorHAnsi" w:hAnsiTheme="minorHAnsi" w:cstheme="minorHAnsi"/>
          </w:rPr>
          <w:t xml:space="preserve">sekcia </w:t>
        </w:r>
        <w:r w:rsidR="000C6774" w:rsidRPr="000C6774">
          <w:rPr>
            <w:rFonts w:asciiTheme="minorHAnsi" w:hAnsiTheme="minorHAnsi" w:cstheme="minorHAnsi"/>
          </w:rPr>
          <w:t>OP TP a iných finančných mechanizmov</w:t>
        </w:r>
        <w:del w:id="11" w:author="Autor">
          <w:r w:rsidDel="000C6774">
            <w:rPr>
              <w:rFonts w:asciiTheme="minorHAnsi" w:hAnsiTheme="minorHAnsi" w:cstheme="minorHAnsi"/>
            </w:rPr>
            <w:delText>finančných programov</w:delText>
          </w:r>
        </w:del>
      </w:ins>
      <w:del w:id="12" w:author="Autor">
        <w:r w:rsidR="00DF0553" w:rsidDel="003F2049">
          <w:rPr>
            <w:rFonts w:asciiTheme="minorHAnsi" w:hAnsiTheme="minorHAnsi" w:cstheme="minorHAnsi"/>
          </w:rPr>
          <w:delText>Riadiaci orgán pre OP TP</w:delText>
        </w:r>
      </w:del>
      <w:r w:rsidR="00C514B7" w:rsidRPr="00587681">
        <w:rPr>
          <w:rFonts w:asciiTheme="minorHAnsi" w:hAnsiTheme="minorHAnsi" w:cstheme="minorHAnsi"/>
        </w:rPr>
        <w:t xml:space="preserve"> </w:t>
      </w:r>
    </w:p>
    <w:p w14:paraId="7D0F5B42" w14:textId="77777777" w:rsidR="00C514B7" w:rsidRPr="00587681" w:rsidRDefault="00C514B7" w:rsidP="00A0201C">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512CEC49" w14:textId="725D8053" w:rsidR="00C514B7" w:rsidRPr="00587681" w:rsidRDefault="003F2049" w:rsidP="00A0201C">
      <w:pPr>
        <w:spacing w:before="120" w:after="120" w:line="240" w:lineRule="auto"/>
        <w:ind w:left="426" w:firstLine="709"/>
        <w:contextualSpacing/>
        <w:jc w:val="both"/>
        <w:rPr>
          <w:rFonts w:asciiTheme="minorHAnsi" w:hAnsiTheme="minorHAnsi" w:cstheme="minorHAnsi"/>
        </w:rPr>
      </w:pPr>
      <w:ins w:id="13" w:author="Autor">
        <w:r>
          <w:rPr>
            <w:rFonts w:asciiTheme="minorHAnsi" w:hAnsiTheme="minorHAnsi" w:cstheme="minorHAnsi"/>
          </w:rPr>
          <w:t>Štefánikova 15</w:t>
        </w:r>
      </w:ins>
      <w:del w:id="14" w:author="Autor">
        <w:r w:rsidR="00C514B7" w:rsidRPr="00587681" w:rsidDel="003F2049">
          <w:rPr>
            <w:rFonts w:asciiTheme="minorHAnsi" w:hAnsiTheme="minorHAnsi" w:cstheme="minorHAnsi"/>
          </w:rPr>
          <w:delText>Námestie slobody 1</w:delText>
        </w:r>
      </w:del>
      <w:r w:rsidR="00C514B7" w:rsidRPr="00587681">
        <w:rPr>
          <w:rFonts w:asciiTheme="minorHAnsi" w:hAnsiTheme="minorHAnsi" w:cstheme="minorHAnsi"/>
        </w:rPr>
        <w:t xml:space="preserve"> </w:t>
      </w:r>
    </w:p>
    <w:p w14:paraId="4371895B" w14:textId="13D1D726" w:rsidR="00C514B7" w:rsidRPr="00587681" w:rsidRDefault="00C514B7" w:rsidP="00A0201C">
      <w:pPr>
        <w:spacing w:before="120" w:after="120" w:line="240" w:lineRule="auto"/>
        <w:ind w:left="426" w:firstLine="709"/>
        <w:jc w:val="both"/>
        <w:rPr>
          <w:rFonts w:asciiTheme="minorHAnsi" w:hAnsiTheme="minorHAnsi" w:cstheme="minorHAnsi"/>
        </w:rPr>
      </w:pPr>
      <w:del w:id="15" w:author="Autor">
        <w:r w:rsidRPr="00587681" w:rsidDel="003F2049">
          <w:rPr>
            <w:rFonts w:asciiTheme="minorHAnsi" w:hAnsiTheme="minorHAnsi" w:cstheme="minorHAnsi"/>
          </w:rPr>
          <w:delText>813 70</w:delText>
        </w:r>
      </w:del>
      <w:ins w:id="16" w:author="Autor">
        <w:r w:rsidR="003F2049">
          <w:rPr>
            <w:rFonts w:asciiTheme="minorHAnsi" w:hAnsiTheme="minorHAnsi" w:cstheme="minorHAnsi"/>
          </w:rPr>
          <w:t>811 05</w:t>
        </w:r>
      </w:ins>
      <w:r w:rsidRPr="00587681">
        <w:rPr>
          <w:rFonts w:asciiTheme="minorHAnsi" w:hAnsiTheme="minorHAnsi" w:cstheme="minorHAnsi"/>
        </w:rPr>
        <w:t xml:space="preserve"> Bratislava</w:t>
      </w:r>
      <w:del w:id="17" w:author="Autor">
        <w:r w:rsidRPr="00587681" w:rsidDel="003F2049">
          <w:rPr>
            <w:rFonts w:asciiTheme="minorHAnsi" w:hAnsiTheme="minorHAnsi" w:cstheme="minorHAnsi"/>
          </w:rPr>
          <w:delText xml:space="preserve"> 15</w:delText>
        </w:r>
      </w:del>
    </w:p>
    <w:p w14:paraId="75AF43EB"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08A3731C" w14:textId="77777777" w:rsidR="003F2049" w:rsidRDefault="003F2049">
      <w:pPr>
        <w:pStyle w:val="Odsekzoznamu"/>
        <w:numPr>
          <w:ilvl w:val="1"/>
          <w:numId w:val="6"/>
        </w:numPr>
        <w:ind w:hanging="357"/>
        <w:jc w:val="both"/>
        <w:rPr>
          <w:ins w:id="18" w:author="Autor"/>
          <w:rFonts w:asciiTheme="minorHAnsi" w:hAnsiTheme="minorHAnsi" w:cstheme="minorHAnsi"/>
          <w:sz w:val="22"/>
          <w:szCs w:val="22"/>
        </w:rPr>
        <w:pPrChange w:id="19" w:author="Autor">
          <w:pPr>
            <w:pStyle w:val="Odsekzoznamu"/>
            <w:numPr>
              <w:ilvl w:val="1"/>
              <w:numId w:val="6"/>
            </w:numPr>
            <w:spacing w:before="120" w:after="120"/>
            <w:ind w:left="1440" w:hanging="357"/>
            <w:contextualSpacing w:val="0"/>
            <w:jc w:val="both"/>
          </w:pPr>
        </w:pPrChange>
      </w:pPr>
      <w:ins w:id="20"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5FCD82BC" w14:textId="40F8B2F5" w:rsidR="00C514B7" w:rsidRPr="00587681" w:rsidDel="003F2049" w:rsidRDefault="003F2049">
      <w:pPr>
        <w:pStyle w:val="Odsekzoznamu"/>
        <w:numPr>
          <w:ilvl w:val="1"/>
          <w:numId w:val="6"/>
        </w:numPr>
        <w:ind w:left="282" w:hanging="425"/>
        <w:contextualSpacing w:val="0"/>
        <w:jc w:val="both"/>
        <w:rPr>
          <w:del w:id="21" w:author="Autor"/>
          <w:rFonts w:asciiTheme="minorHAnsi" w:hAnsiTheme="minorHAnsi" w:cstheme="minorHAnsi"/>
          <w:sz w:val="22"/>
          <w:szCs w:val="22"/>
        </w:rPr>
        <w:pPrChange w:id="22" w:author="Autor">
          <w:pPr>
            <w:pStyle w:val="Odsekzoznamu"/>
            <w:numPr>
              <w:ilvl w:val="1"/>
              <w:numId w:val="6"/>
            </w:numPr>
            <w:spacing w:before="120" w:after="120"/>
            <w:ind w:left="1134" w:hanging="425"/>
            <w:jc w:val="both"/>
          </w:pPr>
        </w:pPrChange>
      </w:pPr>
      <w:ins w:id="23" w:author="Autor">
        <w:r>
          <w:rPr>
            <w:rFonts w:asciiTheme="minorHAnsi" w:hAnsiTheme="minorHAnsi" w:cstheme="minorHAnsi"/>
          </w:rPr>
          <w:t xml:space="preserve">       </w:t>
        </w: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rPr>
          <w:t xml:space="preserve"> </w:t>
        </w:r>
        <w:r w:rsidRPr="00D95AA6">
          <w:rPr>
            <w:rFonts w:asciiTheme="minorHAnsi" w:hAnsiTheme="minorHAnsi" w:cstheme="minorHAnsi"/>
            <w:sz w:val="22"/>
            <w:szCs w:val="22"/>
          </w:rPr>
          <w:t>14:00 hod.  (obedňajšia prestávka 11:30 - 12:30 hod.):</w:t>
        </w:r>
      </w:ins>
      <w:del w:id="24" w:author="Autor">
        <w:r w:rsidR="00C514B7" w:rsidRPr="00587681" w:rsidDel="003F2049">
          <w:rPr>
            <w:rFonts w:asciiTheme="minorHAnsi" w:hAnsiTheme="minorHAnsi" w:cstheme="minorHAnsi"/>
            <w:sz w:val="22"/>
            <w:szCs w:val="22"/>
          </w:rPr>
          <w:delText>v čase od 8.00 hod. do 15.00 hod. (obedňajšia prestávka 11.45-12.15 hod.):</w:delText>
        </w:r>
      </w:del>
    </w:p>
    <w:p w14:paraId="29985B99" w14:textId="77777777" w:rsidR="003F2049" w:rsidRDefault="003F2049" w:rsidP="00C514B7">
      <w:pPr>
        <w:spacing w:before="120" w:after="120" w:line="240" w:lineRule="auto"/>
        <w:ind w:firstLine="1134"/>
        <w:jc w:val="both"/>
        <w:rPr>
          <w:ins w:id="25" w:author="Autor"/>
          <w:rFonts w:asciiTheme="minorHAnsi" w:hAnsiTheme="minorHAnsi" w:cstheme="minorHAnsi"/>
        </w:rPr>
      </w:pPr>
    </w:p>
    <w:p w14:paraId="6A1D4395" w14:textId="77BB51FE" w:rsidR="00C514B7" w:rsidRPr="00587681" w:rsidRDefault="00C514B7">
      <w:pPr>
        <w:spacing w:before="120" w:after="120" w:line="240" w:lineRule="auto"/>
        <w:ind w:left="1134"/>
        <w:contextualSpacing/>
        <w:jc w:val="both"/>
        <w:rPr>
          <w:rFonts w:asciiTheme="minorHAnsi" w:hAnsiTheme="minorHAnsi" w:cstheme="minorHAnsi"/>
        </w:rPr>
        <w:pPrChange w:id="26" w:author="Autor">
          <w:pPr>
            <w:spacing w:before="120" w:after="120" w:line="240" w:lineRule="auto"/>
            <w:ind w:firstLine="1134"/>
            <w:contextualSpacing/>
            <w:jc w:val="both"/>
          </w:pPr>
        </w:pPrChange>
      </w:pPr>
      <w:r w:rsidRPr="00587681">
        <w:rPr>
          <w:rFonts w:asciiTheme="minorHAnsi" w:hAnsiTheme="minorHAnsi" w:cstheme="minorHAnsi"/>
        </w:rPr>
        <w:t xml:space="preserve">podateľňa </w:t>
      </w:r>
      <w:ins w:id="27" w:author="Autor">
        <w:r w:rsidR="003F2049">
          <w:rPr>
            <w:rFonts w:asciiTheme="minorHAnsi" w:hAnsiTheme="minorHAnsi" w:cstheme="minorHAnsi"/>
          </w:rPr>
          <w:t>Ministerstva investícií, regionálneho rozvoja a informatizácie</w:t>
        </w:r>
      </w:ins>
      <w:del w:id="28" w:author="Autor">
        <w:r w:rsidRPr="00587681" w:rsidDel="003F2049">
          <w:rPr>
            <w:rFonts w:asciiTheme="minorHAnsi" w:hAnsiTheme="minorHAnsi" w:cstheme="minorHAnsi"/>
          </w:rPr>
          <w:delText xml:space="preserve">Úradu vlády </w:delText>
        </w:r>
      </w:del>
      <w:ins w:id="29" w:author="Autor">
        <w:r w:rsidR="003F2049">
          <w:rPr>
            <w:rFonts w:asciiTheme="minorHAnsi" w:hAnsiTheme="minorHAnsi" w:cstheme="minorHAnsi"/>
          </w:rPr>
          <w:t xml:space="preserve"> </w:t>
        </w:r>
      </w:ins>
      <w:r w:rsidRPr="00587681">
        <w:rPr>
          <w:rFonts w:asciiTheme="minorHAnsi" w:hAnsiTheme="minorHAnsi" w:cstheme="minorHAnsi"/>
        </w:rPr>
        <w:t xml:space="preserve">Slovenskej republiky </w:t>
      </w:r>
    </w:p>
    <w:p w14:paraId="7FB68A6F" w14:textId="487137B0" w:rsidR="00C514B7" w:rsidRPr="00587681" w:rsidRDefault="003F2049" w:rsidP="00C514B7">
      <w:pPr>
        <w:spacing w:before="120" w:after="120" w:line="240" w:lineRule="auto"/>
        <w:ind w:firstLine="1134"/>
        <w:contextualSpacing/>
        <w:jc w:val="both"/>
        <w:rPr>
          <w:rFonts w:asciiTheme="minorHAnsi" w:hAnsiTheme="minorHAnsi" w:cstheme="minorHAnsi"/>
        </w:rPr>
      </w:pPr>
      <w:ins w:id="30" w:author="Autor">
        <w:r>
          <w:rPr>
            <w:rFonts w:asciiTheme="minorHAnsi" w:hAnsiTheme="minorHAnsi" w:cstheme="minorHAnsi"/>
          </w:rPr>
          <w:t>Štefánikova</w:t>
        </w:r>
        <w:r w:rsidRPr="00587681" w:rsidDel="003F2049">
          <w:rPr>
            <w:rFonts w:asciiTheme="minorHAnsi" w:hAnsiTheme="minorHAnsi" w:cstheme="minorHAnsi"/>
          </w:rPr>
          <w:t xml:space="preserve"> </w:t>
        </w:r>
      </w:ins>
      <w:del w:id="31" w:author="Autor">
        <w:r w:rsidR="00C514B7" w:rsidRPr="00587681" w:rsidDel="003F2049">
          <w:rPr>
            <w:rFonts w:asciiTheme="minorHAnsi" w:hAnsiTheme="minorHAnsi" w:cstheme="minorHAnsi"/>
          </w:rPr>
          <w:delText xml:space="preserve">Námestie slobody </w:delText>
        </w:r>
      </w:del>
      <w:r w:rsidR="00C514B7" w:rsidRPr="00587681">
        <w:rPr>
          <w:rFonts w:asciiTheme="minorHAnsi" w:hAnsiTheme="minorHAnsi" w:cstheme="minorHAnsi"/>
        </w:rPr>
        <w:t>1</w:t>
      </w:r>
      <w:ins w:id="32" w:author="Autor">
        <w:r>
          <w:rPr>
            <w:rFonts w:asciiTheme="minorHAnsi" w:hAnsiTheme="minorHAnsi" w:cstheme="minorHAnsi"/>
          </w:rPr>
          <w:t>5</w:t>
        </w:r>
      </w:ins>
      <w:r w:rsidR="00C514B7" w:rsidRPr="00587681">
        <w:rPr>
          <w:rFonts w:asciiTheme="minorHAnsi" w:hAnsiTheme="minorHAnsi" w:cstheme="minorHAnsi"/>
        </w:rPr>
        <w:t xml:space="preserve"> </w:t>
      </w:r>
    </w:p>
    <w:p w14:paraId="18E9C654" w14:textId="18464A28" w:rsidR="00C514B7" w:rsidRPr="00587681" w:rsidRDefault="00C514B7" w:rsidP="00C514B7">
      <w:pPr>
        <w:spacing w:before="120" w:after="120" w:line="240" w:lineRule="auto"/>
        <w:ind w:firstLine="1134"/>
        <w:jc w:val="both"/>
        <w:rPr>
          <w:rFonts w:asciiTheme="minorHAnsi" w:hAnsiTheme="minorHAnsi" w:cstheme="minorHAnsi"/>
        </w:rPr>
      </w:pPr>
      <w:del w:id="33" w:author="Autor">
        <w:r w:rsidRPr="00587681" w:rsidDel="003F2049">
          <w:rPr>
            <w:rFonts w:asciiTheme="minorHAnsi" w:hAnsiTheme="minorHAnsi" w:cstheme="minorHAnsi"/>
          </w:rPr>
          <w:delText>813 70</w:delText>
        </w:r>
      </w:del>
      <w:ins w:id="34" w:author="Autor">
        <w:r w:rsidR="003F2049">
          <w:rPr>
            <w:rFonts w:asciiTheme="minorHAnsi" w:hAnsiTheme="minorHAnsi" w:cstheme="minorHAnsi"/>
          </w:rPr>
          <w:t>811 05</w:t>
        </w:r>
      </w:ins>
      <w:r w:rsidRPr="00587681">
        <w:rPr>
          <w:rFonts w:asciiTheme="minorHAnsi" w:hAnsiTheme="minorHAnsi" w:cstheme="minorHAnsi"/>
        </w:rPr>
        <w:t xml:space="preserve"> Bratislava</w:t>
      </w:r>
      <w:del w:id="35" w:author="Autor">
        <w:r w:rsidRPr="00587681" w:rsidDel="003F2049">
          <w:rPr>
            <w:rFonts w:asciiTheme="minorHAnsi" w:hAnsiTheme="minorHAnsi" w:cstheme="minorHAnsi"/>
          </w:rPr>
          <w:delText xml:space="preserve"> 15</w:delText>
        </w:r>
      </w:del>
    </w:p>
    <w:p w14:paraId="5B6A3DAF" w14:textId="6DAD3F47" w:rsidR="00C514B7" w:rsidRPr="00587681" w:rsidRDefault="00C514B7" w:rsidP="00C514B7">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 xml:space="preserve">v čase od </w:t>
      </w:r>
      <w:ins w:id="36" w:author="Autor">
        <w:r w:rsidR="003F2049">
          <w:rPr>
            <w:rFonts w:asciiTheme="minorHAnsi" w:hAnsiTheme="minorHAnsi" w:cstheme="minorHAnsi"/>
            <w:sz w:val="22"/>
            <w:szCs w:val="22"/>
          </w:rPr>
          <w:t>9:00</w:t>
        </w:r>
        <w:r w:rsidR="003F2049" w:rsidRPr="004B245F">
          <w:rPr>
            <w:rFonts w:asciiTheme="minorHAnsi" w:hAnsiTheme="minorHAnsi" w:cstheme="minorHAnsi"/>
            <w:sz w:val="22"/>
            <w:szCs w:val="22"/>
          </w:rPr>
          <w:t xml:space="preserve"> hod. do </w:t>
        </w:r>
        <w:r w:rsidR="003F2049">
          <w:rPr>
            <w:rFonts w:asciiTheme="minorHAnsi" w:hAnsiTheme="minorHAnsi" w:cstheme="minorHAnsi"/>
            <w:sz w:val="22"/>
            <w:szCs w:val="22"/>
          </w:rPr>
          <w:t xml:space="preserve">15:00 </w:t>
        </w:r>
      </w:ins>
      <w:del w:id="37" w:author="Autor">
        <w:r w:rsidRPr="00587681" w:rsidDel="003F2049">
          <w:rPr>
            <w:rFonts w:asciiTheme="minorHAnsi" w:hAnsiTheme="minorHAnsi" w:cstheme="minorHAnsi"/>
            <w:sz w:val="22"/>
            <w:szCs w:val="22"/>
          </w:rPr>
          <w:delText xml:space="preserve">8.30 hod. do 14.30 </w:delText>
        </w:r>
      </w:del>
      <w:r w:rsidRPr="00587681">
        <w:rPr>
          <w:rFonts w:asciiTheme="minorHAnsi" w:hAnsiTheme="minorHAnsi" w:cstheme="minorHAnsi"/>
          <w:sz w:val="22"/>
          <w:szCs w:val="22"/>
        </w:rPr>
        <w:t>hod. na adresu:</w:t>
      </w:r>
    </w:p>
    <w:p w14:paraId="15CD531F" w14:textId="2547E926" w:rsidR="00C514B7" w:rsidRDefault="003F2049" w:rsidP="00C514B7">
      <w:pPr>
        <w:spacing w:before="120" w:after="120" w:line="240" w:lineRule="auto"/>
        <w:ind w:firstLine="1134"/>
        <w:contextualSpacing/>
        <w:jc w:val="both"/>
        <w:rPr>
          <w:rFonts w:asciiTheme="minorHAnsi" w:hAnsiTheme="minorHAnsi" w:cstheme="minorHAnsi"/>
        </w:rPr>
      </w:pPr>
      <w:ins w:id="38" w:author="Autor">
        <w:r>
          <w:rPr>
            <w:rFonts w:asciiTheme="minorHAnsi" w:hAnsiTheme="minorHAnsi" w:cstheme="minorHAnsi"/>
          </w:rPr>
          <w:t>Ministerstvo investícií, regionálneho rozvoja a informatizácie</w:t>
        </w:r>
      </w:ins>
      <w:del w:id="39" w:author="Autor">
        <w:r w:rsidR="00C514B7" w:rsidRPr="00587681" w:rsidDel="003F2049">
          <w:rPr>
            <w:rFonts w:asciiTheme="minorHAnsi" w:hAnsiTheme="minorHAnsi" w:cstheme="minorHAnsi"/>
          </w:rPr>
          <w:delText>Úrad vlády</w:delText>
        </w:r>
      </w:del>
      <w:r w:rsidR="00C514B7" w:rsidRPr="00587681">
        <w:rPr>
          <w:rFonts w:asciiTheme="minorHAnsi" w:hAnsiTheme="minorHAnsi" w:cstheme="minorHAnsi"/>
        </w:rPr>
        <w:t xml:space="preserve"> Slovenskej republiky</w:t>
      </w:r>
    </w:p>
    <w:p w14:paraId="5EE5A9B5" w14:textId="5E7CA280" w:rsidR="00DF0553" w:rsidRPr="00587681" w:rsidRDefault="003F2049" w:rsidP="00C514B7">
      <w:pPr>
        <w:spacing w:before="120" w:after="120" w:line="240" w:lineRule="auto"/>
        <w:ind w:firstLine="1134"/>
        <w:contextualSpacing/>
        <w:jc w:val="both"/>
        <w:rPr>
          <w:rFonts w:asciiTheme="minorHAnsi" w:hAnsiTheme="minorHAnsi" w:cstheme="minorHAnsi"/>
        </w:rPr>
      </w:pPr>
      <w:ins w:id="40" w:author="Autor">
        <w:r>
          <w:rPr>
            <w:rFonts w:asciiTheme="minorHAnsi" w:hAnsiTheme="minorHAnsi" w:cstheme="minorHAnsi"/>
          </w:rPr>
          <w:t xml:space="preserve">sekcia </w:t>
        </w:r>
        <w:r w:rsidR="000C6774" w:rsidRPr="000C6774">
          <w:rPr>
            <w:rFonts w:asciiTheme="minorHAnsi" w:hAnsiTheme="minorHAnsi" w:cstheme="minorHAnsi"/>
          </w:rPr>
          <w:t>OP TP a iných finančných mechanizmov</w:t>
        </w:r>
        <w:del w:id="41" w:author="Autor">
          <w:r w:rsidDel="000C6774">
            <w:rPr>
              <w:rFonts w:asciiTheme="minorHAnsi" w:hAnsiTheme="minorHAnsi" w:cstheme="minorHAnsi"/>
            </w:rPr>
            <w:delText xml:space="preserve">finančných programov </w:delText>
          </w:r>
        </w:del>
      </w:ins>
      <w:del w:id="42" w:author="Autor">
        <w:r w:rsidR="00DF0553" w:rsidDel="003F2049">
          <w:rPr>
            <w:rFonts w:asciiTheme="minorHAnsi" w:hAnsiTheme="minorHAnsi" w:cstheme="minorHAnsi"/>
          </w:rPr>
          <w:delText>Riadiaci orgán pre OP TP</w:delText>
        </w:r>
      </w:del>
    </w:p>
    <w:p w14:paraId="00FA7900" w14:textId="77777777" w:rsidR="00C514B7" w:rsidRPr="00587681" w:rsidRDefault="00C514B7" w:rsidP="00C514B7">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240092F9" w14:textId="0359DE1E" w:rsidR="00C514B7" w:rsidRPr="00587681" w:rsidRDefault="00671955"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513271C" w14:textId="56A921DF" w:rsidR="00C514B7" w:rsidRPr="00587681" w:rsidRDefault="00C514B7" w:rsidP="00C514B7">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671955" w:rsidRPr="00587681">
        <w:rPr>
          <w:rFonts w:asciiTheme="minorHAnsi" w:hAnsiTheme="minorHAnsi" w:cstheme="minorHAnsi"/>
        </w:rPr>
        <w:t>0</w:t>
      </w:r>
      <w:r w:rsidR="00671955">
        <w:rPr>
          <w:rFonts w:asciiTheme="minorHAnsi" w:hAnsiTheme="minorHAnsi" w:cstheme="minorHAnsi"/>
        </w:rPr>
        <w:t>8</w:t>
      </w:r>
      <w:r w:rsidR="00671955" w:rsidRPr="00587681">
        <w:rPr>
          <w:rFonts w:asciiTheme="minorHAnsi" w:hAnsiTheme="minorHAnsi" w:cstheme="minorHAnsi"/>
        </w:rPr>
        <w:t xml:space="preserve"> </w:t>
      </w:r>
      <w:r w:rsidRPr="00587681">
        <w:rPr>
          <w:rFonts w:asciiTheme="minorHAnsi" w:hAnsiTheme="minorHAnsi" w:cstheme="minorHAnsi"/>
        </w:rPr>
        <w:t>Bratislava</w:t>
      </w:r>
      <w:del w:id="43" w:author="Autor">
        <w:r w:rsidRPr="00587681" w:rsidDel="003F2049">
          <w:rPr>
            <w:rFonts w:asciiTheme="minorHAnsi" w:hAnsiTheme="minorHAnsi" w:cstheme="minorHAnsi"/>
          </w:rPr>
          <w:delText xml:space="preserve"> 1</w:delText>
        </w:r>
      </w:del>
    </w:p>
    <w:p w14:paraId="0AD03B8C"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ŽoNFP v listinnej podobe. </w:t>
      </w:r>
    </w:p>
    <w:p w14:paraId="718927E6" w14:textId="7EB7366B"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o e-Governmente môže žiadateľ listinné doručenie ŽoNFP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(ďalej aj</w:t>
      </w:r>
      <w:r w:rsidR="000A1BC9">
        <w:rPr>
          <w:rFonts w:asciiTheme="minorHAnsi" w:hAnsiTheme="minorHAnsi" w:cstheme="minorHAnsi"/>
          <w:sz w:val="22"/>
          <w:szCs w:val="22"/>
        </w:rPr>
        <w:t> </w:t>
      </w:r>
      <w:r w:rsidRPr="00587681">
        <w:rPr>
          <w:rFonts w:asciiTheme="minorHAnsi" w:hAnsiTheme="minorHAnsi" w:cstheme="minorHAnsi"/>
          <w:sz w:val="22"/>
          <w:szCs w:val="22"/>
        </w:rPr>
        <w:t>„ÚP</w:t>
      </w:r>
      <w:del w:id="44" w:author="Autor">
        <w:r w:rsidRPr="00587681" w:rsidDel="00C90731">
          <w:rPr>
            <w:rFonts w:asciiTheme="minorHAnsi" w:hAnsiTheme="minorHAnsi" w:cstheme="minorHAnsi"/>
            <w:sz w:val="22"/>
            <w:szCs w:val="22"/>
          </w:rPr>
          <w:delText xml:space="preserve"> </w:delText>
        </w:r>
      </w:del>
      <w:r w:rsidRPr="00587681">
        <w:rPr>
          <w:rFonts w:asciiTheme="minorHAnsi" w:hAnsiTheme="minorHAnsi" w:cstheme="minorHAnsi"/>
          <w:sz w:val="22"/>
          <w:szCs w:val="22"/>
        </w:rPr>
        <w:t xml:space="preserve">VS“) do elektronickej schránky </w:t>
      </w:r>
      <w:ins w:id="45" w:author="Autor">
        <w:r w:rsidR="00C90731">
          <w:rPr>
            <w:rFonts w:asciiTheme="minorHAnsi" w:hAnsiTheme="minorHAnsi" w:cstheme="minorHAnsi"/>
            <w:sz w:val="22"/>
            <w:szCs w:val="22"/>
          </w:rPr>
          <w:t xml:space="preserve">MIRRI SR - </w:t>
        </w:r>
      </w:ins>
      <w:r w:rsidRPr="00587681">
        <w:rPr>
          <w:rFonts w:asciiTheme="minorHAnsi" w:hAnsiTheme="minorHAnsi" w:cstheme="minorHAnsi"/>
          <w:sz w:val="22"/>
          <w:szCs w:val="22"/>
        </w:rPr>
        <w:t>RO OP TP (ÚP</w:t>
      </w:r>
      <w:del w:id="46" w:author="Autor">
        <w:r w:rsidRPr="00587681" w:rsidDel="00C90731">
          <w:rPr>
            <w:rFonts w:asciiTheme="minorHAnsi" w:hAnsiTheme="minorHAnsi" w:cstheme="minorHAnsi"/>
            <w:sz w:val="22"/>
            <w:szCs w:val="22"/>
          </w:rPr>
          <w:delText xml:space="preserve"> </w:delText>
        </w:r>
      </w:del>
      <w:r w:rsidRPr="00587681">
        <w:rPr>
          <w:rFonts w:asciiTheme="minorHAnsi" w:hAnsiTheme="minorHAnsi" w:cstheme="minorHAnsi"/>
          <w:sz w:val="22"/>
          <w:szCs w:val="22"/>
        </w:rPr>
        <w:t xml:space="preserve">VS na adrese </w:t>
      </w:r>
      <w:hyperlink r:id="rId9" w:history="1">
        <w:r w:rsidRPr="00587681">
          <w:rPr>
            <w:rStyle w:val="Hypertextovprepojenie"/>
            <w:rFonts w:asciiTheme="minorHAnsi" w:hAnsiTheme="minorHAnsi" w:cstheme="minorHAnsi"/>
            <w:sz w:val="22"/>
            <w:szCs w:val="22"/>
          </w:rPr>
          <w:t>www.slovensko.sk</w:t>
        </w:r>
      </w:hyperlink>
      <w:r w:rsidRPr="00587681">
        <w:rPr>
          <w:rFonts w:asciiTheme="minorHAnsi" w:hAnsiTheme="minorHAnsi" w:cstheme="minorHAnsi"/>
          <w:sz w:val="22"/>
          <w:szCs w:val="22"/>
        </w:rPr>
        <w:t xml:space="preserve">, špeciálna služba </w:t>
      </w:r>
      <w:del w:id="47" w:author="Autor">
        <w:r w:rsidRPr="00587681" w:rsidDel="00C90731">
          <w:rPr>
            <w:rFonts w:asciiTheme="minorHAnsi" w:hAnsiTheme="minorHAnsi" w:cstheme="minorHAnsi"/>
            <w:sz w:val="22"/>
            <w:szCs w:val="22"/>
          </w:rPr>
          <w:delText xml:space="preserve">ÚV </w:delText>
        </w:r>
      </w:del>
      <w:ins w:id="48" w:author="Auto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ins>
      <w:r w:rsidRPr="00587681">
        <w:rPr>
          <w:rFonts w:asciiTheme="minorHAnsi" w:hAnsiTheme="minorHAnsi" w:cstheme="minorHAnsi"/>
          <w:sz w:val="22"/>
          <w:szCs w:val="22"/>
        </w:rPr>
        <w:t>SR zriadená pre takéto podanie „</w:t>
      </w:r>
      <w:r w:rsidRPr="00587681">
        <w:rPr>
          <w:rFonts w:asciiTheme="minorHAnsi" w:hAnsiTheme="minorHAnsi" w:cstheme="minorHAnsi"/>
          <w:b/>
          <w:sz w:val="22"/>
          <w:szCs w:val="22"/>
        </w:rPr>
        <w:t>Podanie na RO OP TP – dokumenty k projektom</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lastRenderedPageBreak/>
        <w:t>Žiadateľ postupuje pri predložení ŽoNFP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1"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0992FA9E"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ÚP</w:t>
      </w:r>
      <w:del w:id="49" w:author="Autor">
        <w:r w:rsidRPr="00587681" w:rsidDel="00BB3459">
          <w:rPr>
            <w:rFonts w:asciiTheme="minorHAnsi" w:hAnsiTheme="minorHAnsi" w:cstheme="minorHAnsi"/>
            <w:sz w:val="22"/>
            <w:szCs w:val="22"/>
          </w:rPr>
          <w:delText xml:space="preserve"> </w:delText>
        </w:r>
      </w:del>
      <w:r w:rsidRPr="00587681">
        <w:rPr>
          <w:rFonts w:asciiTheme="minorHAnsi" w:hAnsiTheme="minorHAnsi" w:cstheme="minorHAnsi"/>
          <w:sz w:val="22"/>
          <w:szCs w:val="22"/>
        </w:rPr>
        <w:t xml:space="preserve">VS žiadateľ povinné prílohy k ŽoNFP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54EA86A3" w14:textId="77777777" w:rsidR="00C514B7" w:rsidDel="00D735CF" w:rsidRDefault="00C514B7" w:rsidP="00D735CF">
      <w:pPr>
        <w:pStyle w:val="SRKNorm"/>
        <w:numPr>
          <w:ilvl w:val="0"/>
          <w:numId w:val="0"/>
        </w:numPr>
        <w:spacing w:before="120" w:after="120"/>
        <w:ind w:left="784"/>
        <w:contextualSpacing w:val="0"/>
        <w:rPr>
          <w:del w:id="50" w:author="Auto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ŽoNFP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t>o ŽoNFP elektronicky, v súlade so zákonom o e-Governmente.</w:t>
      </w:r>
    </w:p>
    <w:p w14:paraId="10C26C5A" w14:textId="77777777" w:rsidR="00A0201C" w:rsidRPr="00505266" w:rsidRDefault="00A0201C">
      <w:pPr>
        <w:pStyle w:val="SRKNorm"/>
        <w:numPr>
          <w:ilvl w:val="0"/>
          <w:numId w:val="0"/>
        </w:numPr>
        <w:spacing w:before="120" w:after="120"/>
        <w:ind w:left="784"/>
        <w:contextualSpacing w:val="0"/>
        <w:pPrChange w:id="51" w:author="Autor">
          <w:pPr/>
        </w:pPrChange>
      </w:pPr>
    </w:p>
    <w:p w14:paraId="443BEB2A" w14:textId="4B85E4D4"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ak sú formulár žiadosti o NFP a prílohy vyplnené v</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8D4F08">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9B97CD4" w14:textId="3F5F5571"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ak je doručená v listinnej podobe na adresu stanovenú vo vyzvaní alebo elektronicky, do elektronickej schránky RO OP TP, do dátumu uzatvorenia vyzvania, osobne na</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podateľňu </w:t>
      </w:r>
      <w:del w:id="52" w:author="Autor">
        <w:r w:rsidRPr="00587681" w:rsidDel="00C90731">
          <w:rPr>
            <w:rFonts w:asciiTheme="minorHAnsi" w:hAnsiTheme="minorHAnsi" w:cstheme="minorHAnsi"/>
            <w:sz w:val="22"/>
            <w:szCs w:val="22"/>
          </w:rPr>
          <w:delText xml:space="preserve">ÚV </w:delText>
        </w:r>
      </w:del>
      <w:ins w:id="53" w:author="Auto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ins>
      <w:r w:rsidRPr="0058768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6BF6B14C" w14:textId="654F3B81"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listinnej podobe na adresu </w:t>
      </w:r>
      <w:del w:id="54" w:author="Autor">
        <w:r w:rsidRPr="00587681" w:rsidDel="00C90731">
          <w:rPr>
            <w:rFonts w:asciiTheme="minorHAnsi" w:hAnsiTheme="minorHAnsi" w:cstheme="minorHAnsi"/>
            <w:sz w:val="22"/>
            <w:szCs w:val="22"/>
          </w:rPr>
          <w:delText xml:space="preserve">ÚV </w:delText>
        </w:r>
      </w:del>
      <w:ins w:id="55" w:author="Autor">
        <w:r w:rsidR="00C90731">
          <w:rPr>
            <w:rFonts w:asciiTheme="minorHAnsi" w:hAnsiTheme="minorHAnsi" w:cstheme="minorHAnsi"/>
            <w:sz w:val="22"/>
            <w:szCs w:val="22"/>
          </w:rPr>
          <w:t>MIRRI</w:t>
        </w:r>
        <w:r w:rsidR="00C90731" w:rsidRPr="00587681">
          <w:rPr>
            <w:rFonts w:asciiTheme="minorHAnsi" w:hAnsiTheme="minorHAnsi" w:cstheme="minorHAnsi"/>
            <w:sz w:val="22"/>
            <w:szCs w:val="22"/>
          </w:rPr>
          <w:t xml:space="preserve"> </w:t>
        </w:r>
      </w:ins>
      <w:r w:rsidRPr="00587681">
        <w:rPr>
          <w:rFonts w:asciiTheme="minorHAnsi" w:hAnsiTheme="minorHAnsi" w:cstheme="minorHAnsi"/>
          <w:sz w:val="22"/>
          <w:szCs w:val="22"/>
        </w:rPr>
        <w:t xml:space="preserve">SR alebo RO OP TP uvedenú vyššie; </w:t>
      </w:r>
    </w:p>
    <w:p w14:paraId="71FC9A1B"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p>
    <w:p w14:paraId="02B0F46D"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99D9B64" w14:textId="5B9B7B56"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r w:rsidRPr="00587681">
        <w:rPr>
          <w:rFonts w:asciiTheme="minorHAnsi" w:hAnsiTheme="minorHAnsi" w:cstheme="minorHAnsi"/>
          <w:sz w:val="22"/>
          <w:szCs w:val="22"/>
        </w:rPr>
        <w:t xml:space="preserve">ŽoNFP a jej príloh </w:t>
      </w:r>
      <w:r w:rsidR="008D4F08" w:rsidRPr="00587681">
        <w:rPr>
          <w:rFonts w:asciiTheme="minorHAnsi" w:hAnsiTheme="minorHAnsi" w:cstheme="minorHAnsi"/>
          <w:sz w:val="22"/>
          <w:szCs w:val="22"/>
        </w:rPr>
        <w:t>riadne, včas a</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v</w:t>
      </w:r>
      <w:r w:rsidR="000A1BC9">
        <w:rPr>
          <w:rFonts w:asciiTheme="minorHAnsi" w:hAnsiTheme="minorHAnsi" w:cstheme="minorHAnsi"/>
          <w:sz w:val="22"/>
          <w:szCs w:val="22"/>
        </w:rPr>
        <w:t> </w:t>
      </w:r>
      <w:r w:rsidR="008D4F08"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0A1BC9">
        <w:rPr>
          <w:rFonts w:asciiTheme="minorHAnsi" w:hAnsiTheme="minorHAnsi" w:cstheme="minorHAnsi"/>
          <w:sz w:val="22"/>
          <w:szCs w:val="22"/>
        </w:rPr>
        <w:t> </w:t>
      </w:r>
      <w:r w:rsidRPr="00587681">
        <w:rPr>
          <w:rFonts w:asciiTheme="minorHAnsi" w:hAnsiTheme="minorHAnsi" w:cstheme="minorHAnsi"/>
          <w:sz w:val="22"/>
          <w:szCs w:val="22"/>
        </w:rPr>
        <w:t xml:space="preserve">Overovanie podmienok poskytnutia príspevku a ďalšie informácie k vyzvaniu, Schvaľovanie ŽoNFP. V </w:t>
      </w:r>
      <w:r w:rsidRPr="00B96403">
        <w:rPr>
          <w:rFonts w:asciiTheme="minorHAnsi" w:hAnsiTheme="minorHAnsi" w:cstheme="minorHAnsi"/>
          <w:sz w:val="22"/>
          <w:szCs w:val="22"/>
        </w:rPr>
        <w:t>prípade, ak žiadateľ nepredloží žiadosť o NFP riadne, včas alebo v určenej forme, RO OP TP zastaví konanie vydaním rozhodnutia o zastavení konania o žiadosti o NFP.</w:t>
      </w:r>
      <w:r w:rsidRPr="00587681">
        <w:rPr>
          <w:rFonts w:asciiTheme="minorHAnsi" w:hAnsiTheme="minorHAnsi" w:cstheme="minorHAnsi"/>
          <w:sz w:val="22"/>
          <w:szCs w:val="22"/>
        </w:rPr>
        <w:t xml:space="preserve"> </w:t>
      </w:r>
    </w:p>
    <w:p w14:paraId="0E5F221A" w14:textId="77777777"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lastRenderedPageBreak/>
        <w:t xml:space="preserve">V prípade, že žiadosť o NFP podpisuje v mene štatutára splnomocnená osoba, je žiadateľ povinný predložiť spolu so žiadosťou o NFP aj splnomocnenie na tento úkon. </w:t>
      </w:r>
    </w:p>
    <w:p w14:paraId="50856B97" w14:textId="159BD7AA"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16AD58F3" w14:textId="77777777" w:rsidR="000A1BC9" w:rsidRDefault="000A1BC9" w:rsidP="00505266">
      <w:pPr>
        <w:spacing w:before="240" w:after="240"/>
        <w:jc w:val="both"/>
        <w:rPr>
          <w:rFonts w:asciiTheme="minorHAnsi" w:hAnsiTheme="minorHAnsi"/>
        </w:rPr>
      </w:pPr>
    </w:p>
    <w:p w14:paraId="1A4C9379" w14:textId="55CD31A6" w:rsidR="00957DAC" w:rsidRPr="00C21325" w:rsidDel="00D735CF" w:rsidRDefault="00957DAC" w:rsidP="00C514B7">
      <w:pPr>
        <w:spacing w:before="240" w:after="240"/>
        <w:ind w:firstLine="360"/>
        <w:jc w:val="both"/>
        <w:rPr>
          <w:del w:id="56" w:author="Autor"/>
          <w:rFonts w:asciiTheme="minorHAnsi" w:hAnsiTheme="minorHAnsi"/>
        </w:rPr>
      </w:pPr>
    </w:p>
    <w:p w14:paraId="297D60E4"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Kontaktné údaje poskytovateľa a spôsob komunikácie s poskytovateľom:</w:t>
      </w:r>
    </w:p>
    <w:p w14:paraId="27633C03" w14:textId="561AD498"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del w:id="57" w:author="Autor">
        <w:r w:rsidRPr="00FC49A1" w:rsidDel="00C90731">
          <w:rPr>
            <w:rFonts w:asciiTheme="minorHAnsi" w:hAnsiTheme="minorHAnsi" w:cstheme="minorHAnsi"/>
          </w:rPr>
          <w:delText xml:space="preserve">Úradu </w:delText>
        </w:r>
        <w:r w:rsidRPr="00FC49A1" w:rsidDel="00091908">
          <w:rPr>
            <w:rFonts w:asciiTheme="minorHAnsi" w:hAnsiTheme="minorHAnsi" w:cstheme="minorHAnsi"/>
          </w:rPr>
          <w:delText xml:space="preserve">vlády Slovenskej republiky </w:delText>
        </w:r>
      </w:del>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5910BBD6" w14:textId="77777777" w:rsidR="00C514B7" w:rsidRPr="00FC49A1" w:rsidRDefault="00C514B7" w:rsidP="00C514B7">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t>02/20 925 902</w:t>
      </w:r>
    </w:p>
    <w:p w14:paraId="7202D94E" w14:textId="77777777" w:rsidR="00C514B7" w:rsidRPr="00FC49A1" w:rsidRDefault="00C514B7" w:rsidP="00C514B7">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725779FF" w14:textId="77777777" w:rsidR="00C514B7" w:rsidRPr="00FC49A1" w:rsidRDefault="00C514B7" w:rsidP="00C514B7">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20F024CC" w14:textId="77777777" w:rsidR="00C514B7" w:rsidRPr="00FC49A1" w:rsidRDefault="00C514B7" w:rsidP="00C514B7">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37C07502" w14:textId="77777777"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hyperlink r:id="rId14" w:history="1">
        <w:r w:rsidRPr="00FC49A1">
          <w:rPr>
            <w:rStyle w:val="Hypertextovprepojenie"/>
            <w:rFonts w:asciiTheme="minorHAnsi" w:eastAsiaTheme="minorHAnsi" w:hAnsiTheme="minorHAnsi" w:cstheme="minorHAnsi"/>
            <w:sz w:val="22"/>
            <w:szCs w:val="22"/>
          </w:rPr>
          <w:t>projektyoptp@vlada.gov.sk</w:t>
        </w:r>
      </w:hyperlink>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7F307BB7" w:rsidR="00DF0553" w:rsidRDefault="00C90731" w:rsidP="00C514B7">
      <w:pPr>
        <w:pStyle w:val="Default"/>
        <w:spacing w:before="120" w:after="120"/>
        <w:ind w:left="709"/>
        <w:contextualSpacing/>
        <w:rPr>
          <w:rFonts w:asciiTheme="minorHAnsi" w:eastAsiaTheme="minorHAnsi" w:hAnsiTheme="minorHAnsi" w:cstheme="minorHAnsi"/>
          <w:sz w:val="22"/>
          <w:szCs w:val="22"/>
        </w:rPr>
      </w:pPr>
      <w:ins w:id="58" w:author="Autor">
        <w:r>
          <w:rPr>
            <w:rFonts w:asciiTheme="minorHAnsi" w:hAnsiTheme="minorHAnsi" w:cstheme="minorHAnsi"/>
            <w:sz w:val="22"/>
            <w:szCs w:val="22"/>
          </w:rPr>
          <w:t>Ministerstvo investícií, regionálneho rozvoja a informatizácie</w:t>
        </w:r>
      </w:ins>
      <w:del w:id="59" w:author="Autor">
        <w:r w:rsidR="00C514B7" w:rsidRPr="00FC49A1" w:rsidDel="00C90731">
          <w:rPr>
            <w:rFonts w:asciiTheme="minorHAnsi" w:eastAsiaTheme="minorHAnsi" w:hAnsiTheme="minorHAnsi" w:cstheme="minorHAnsi"/>
            <w:sz w:val="22"/>
            <w:szCs w:val="22"/>
          </w:rPr>
          <w:delText>Úrad vlády</w:delText>
        </w:r>
      </w:del>
      <w:r w:rsidR="00C514B7" w:rsidRPr="00FC49A1">
        <w:rPr>
          <w:rFonts w:asciiTheme="minorHAnsi" w:eastAsiaTheme="minorHAnsi" w:hAnsiTheme="minorHAnsi" w:cstheme="minorHAnsi"/>
          <w:sz w:val="22"/>
          <w:szCs w:val="22"/>
        </w:rPr>
        <w:t xml:space="preserve"> SR</w:t>
      </w:r>
    </w:p>
    <w:p w14:paraId="0B9405A2" w14:textId="0F0E5A8E" w:rsidR="00C514B7" w:rsidRPr="00DF0553" w:rsidRDefault="00C90731" w:rsidP="00C514B7">
      <w:pPr>
        <w:pStyle w:val="Default"/>
        <w:spacing w:before="120" w:after="120"/>
        <w:ind w:left="709"/>
        <w:contextualSpacing/>
        <w:rPr>
          <w:rFonts w:asciiTheme="minorHAnsi" w:eastAsiaTheme="minorHAnsi" w:hAnsiTheme="minorHAnsi" w:cstheme="minorHAnsi"/>
          <w:sz w:val="22"/>
          <w:szCs w:val="22"/>
        </w:rPr>
      </w:pPr>
      <w:ins w:id="60" w:author="Auto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del w:id="61" w:author="Autor">
          <w:r w:rsidDel="000C6774">
            <w:rPr>
              <w:rFonts w:asciiTheme="minorHAnsi" w:hAnsiTheme="minorHAnsi" w:cstheme="minorHAnsi"/>
              <w:sz w:val="22"/>
              <w:szCs w:val="22"/>
            </w:rPr>
            <w:delText>finančných programov</w:delText>
          </w:r>
          <w:r w:rsidRPr="00DF0553" w:rsidDel="000C6774">
            <w:rPr>
              <w:rFonts w:asciiTheme="minorHAnsi" w:hAnsiTheme="minorHAnsi" w:cstheme="minorHAnsi"/>
              <w:sz w:val="22"/>
              <w:szCs w:val="22"/>
            </w:rPr>
            <w:delText xml:space="preserve"> </w:delText>
          </w:r>
        </w:del>
      </w:ins>
      <w:del w:id="62" w:author="Autor">
        <w:r w:rsidR="00DF0553" w:rsidRPr="00DF0553" w:rsidDel="00C90731">
          <w:rPr>
            <w:rFonts w:asciiTheme="minorHAnsi" w:hAnsiTheme="minorHAnsi" w:cstheme="minorHAnsi"/>
            <w:sz w:val="22"/>
            <w:szCs w:val="22"/>
          </w:rPr>
          <w:delText>Riadiaci orgán pre OP TP</w:delText>
        </w:r>
      </w:del>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3A9FAF65" w:rsidR="00C514B7" w:rsidRPr="00FC49A1" w:rsidRDefault="00C90731" w:rsidP="00C514B7">
      <w:pPr>
        <w:pStyle w:val="Default"/>
        <w:spacing w:before="120" w:after="120"/>
        <w:ind w:left="709"/>
        <w:contextualSpacing/>
        <w:rPr>
          <w:rFonts w:asciiTheme="minorHAnsi" w:eastAsiaTheme="minorHAnsi" w:hAnsiTheme="minorHAnsi" w:cstheme="minorHAnsi"/>
          <w:sz w:val="22"/>
          <w:szCs w:val="22"/>
        </w:rPr>
      </w:pPr>
      <w:ins w:id="63" w:author="Autor">
        <w:r>
          <w:rPr>
            <w:rFonts w:asciiTheme="minorHAnsi" w:hAnsiTheme="minorHAnsi" w:cstheme="minorHAnsi"/>
            <w:sz w:val="22"/>
            <w:szCs w:val="22"/>
          </w:rPr>
          <w:t>Štefánikova 15</w:t>
        </w:r>
      </w:ins>
      <w:del w:id="64" w:author="Autor">
        <w:r w:rsidR="00C514B7" w:rsidRPr="00FC49A1" w:rsidDel="00C90731">
          <w:rPr>
            <w:rFonts w:asciiTheme="minorHAnsi" w:eastAsiaTheme="minorHAnsi" w:hAnsiTheme="minorHAnsi" w:cstheme="minorHAnsi"/>
            <w:sz w:val="22"/>
            <w:szCs w:val="22"/>
          </w:rPr>
          <w:delText>Námestie slobody 1</w:delText>
        </w:r>
      </w:del>
      <w:r w:rsidR="00C514B7" w:rsidRPr="00FC49A1">
        <w:rPr>
          <w:rFonts w:asciiTheme="minorHAnsi" w:eastAsiaTheme="minorHAnsi" w:hAnsiTheme="minorHAnsi" w:cstheme="minorHAnsi"/>
          <w:sz w:val="22"/>
          <w:szCs w:val="22"/>
        </w:rPr>
        <w:t xml:space="preserve"> </w:t>
      </w:r>
    </w:p>
    <w:p w14:paraId="26A71E86" w14:textId="7C6BD5C4" w:rsidR="00C514B7" w:rsidRPr="00FC49A1" w:rsidRDefault="00C90731">
      <w:pPr>
        <w:pStyle w:val="Default"/>
        <w:numPr>
          <w:ilvl w:val="0"/>
          <w:numId w:val="45"/>
        </w:numPr>
        <w:spacing w:before="120" w:after="120"/>
        <w:rPr>
          <w:rFonts w:asciiTheme="minorHAnsi" w:eastAsiaTheme="minorHAnsi" w:hAnsiTheme="minorHAnsi" w:cstheme="minorHAnsi"/>
          <w:sz w:val="22"/>
          <w:szCs w:val="22"/>
        </w:rPr>
        <w:pPrChange w:id="65" w:author="Autor">
          <w:pPr>
            <w:pStyle w:val="Default"/>
            <w:numPr>
              <w:numId w:val="42"/>
            </w:numPr>
            <w:spacing w:before="120" w:after="120"/>
            <w:ind w:left="1069" w:hanging="360"/>
          </w:pPr>
        </w:pPrChange>
      </w:pPr>
      <w:ins w:id="66" w:author="Autor">
        <w:r>
          <w:rPr>
            <w:rFonts w:asciiTheme="minorHAnsi" w:eastAsiaTheme="minorHAnsi" w:hAnsiTheme="minorHAnsi" w:cstheme="minorHAnsi"/>
            <w:sz w:val="22"/>
            <w:szCs w:val="22"/>
          </w:rPr>
          <w:t>05</w:t>
        </w:r>
      </w:ins>
      <w:del w:id="67" w:author="Autor">
        <w:r w:rsidR="00C514B7" w:rsidRPr="00FC49A1" w:rsidDel="00C90731">
          <w:rPr>
            <w:rFonts w:asciiTheme="minorHAnsi" w:eastAsiaTheme="minorHAnsi" w:hAnsiTheme="minorHAnsi" w:cstheme="minorHAnsi"/>
            <w:sz w:val="22"/>
            <w:szCs w:val="22"/>
          </w:rPr>
          <w:delText>70</w:delText>
        </w:r>
      </w:del>
      <w:r w:rsidR="00C514B7" w:rsidRPr="00FC49A1">
        <w:rPr>
          <w:rFonts w:asciiTheme="minorHAnsi" w:eastAsiaTheme="minorHAnsi" w:hAnsiTheme="minorHAnsi" w:cstheme="minorHAnsi"/>
          <w:sz w:val="22"/>
          <w:szCs w:val="22"/>
        </w:rPr>
        <w:t xml:space="preserve"> Bratislava</w:t>
      </w:r>
      <w:del w:id="68" w:author="Autor">
        <w:r w:rsidR="00C514B7" w:rsidRPr="00FC49A1" w:rsidDel="00C90731">
          <w:rPr>
            <w:rFonts w:asciiTheme="minorHAnsi" w:eastAsiaTheme="minorHAnsi" w:hAnsiTheme="minorHAnsi" w:cstheme="minorHAnsi"/>
            <w:sz w:val="22"/>
            <w:szCs w:val="22"/>
          </w:rPr>
          <w:delText xml:space="preserve"> 15</w:delText>
        </w:r>
      </w:del>
    </w:p>
    <w:p w14:paraId="744AB0A0" w14:textId="1F736574"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del w:id="69" w:author="Autor">
        <w:r w:rsidRPr="00FC49A1" w:rsidDel="00C90731">
          <w:rPr>
            <w:rFonts w:asciiTheme="minorHAnsi" w:eastAsiaTheme="minorHAnsi" w:hAnsiTheme="minorHAnsi" w:cstheme="minorHAnsi"/>
            <w:sz w:val="22"/>
            <w:szCs w:val="22"/>
          </w:rPr>
          <w:delText>8.30</w:delText>
        </w:r>
      </w:del>
      <w:ins w:id="70" w:author="Autor">
        <w:r w:rsidR="00C90731">
          <w:rPr>
            <w:rFonts w:asciiTheme="minorHAnsi" w:eastAsiaTheme="minorHAnsi" w:hAnsiTheme="minorHAnsi" w:cstheme="minorHAnsi"/>
            <w:sz w:val="22"/>
            <w:szCs w:val="22"/>
          </w:rPr>
          <w:t>9:00</w:t>
        </w:r>
      </w:ins>
      <w:r w:rsidRPr="00FC49A1">
        <w:rPr>
          <w:rFonts w:asciiTheme="minorHAnsi" w:eastAsiaTheme="minorHAnsi" w:hAnsiTheme="minorHAnsi" w:cstheme="minorHAnsi"/>
          <w:sz w:val="22"/>
          <w:szCs w:val="22"/>
        </w:rPr>
        <w:t xml:space="preserve"> hod. do </w:t>
      </w:r>
      <w:del w:id="71" w:author="Autor">
        <w:r w:rsidRPr="00FC49A1" w:rsidDel="00C90731">
          <w:rPr>
            <w:rFonts w:asciiTheme="minorHAnsi" w:eastAsiaTheme="minorHAnsi" w:hAnsiTheme="minorHAnsi" w:cstheme="minorHAnsi"/>
            <w:sz w:val="22"/>
            <w:szCs w:val="22"/>
          </w:rPr>
          <w:delText>14.30</w:delText>
        </w:r>
      </w:del>
      <w:ins w:id="72" w:author="Autor">
        <w:r w:rsidR="00C90731">
          <w:rPr>
            <w:rFonts w:asciiTheme="minorHAnsi" w:eastAsiaTheme="minorHAnsi" w:hAnsiTheme="minorHAnsi" w:cstheme="minorHAnsi"/>
            <w:sz w:val="22"/>
            <w:szCs w:val="22"/>
          </w:rPr>
          <w:t>15:00</w:t>
        </w:r>
      </w:ins>
      <w:r w:rsidRPr="00FC49A1">
        <w:rPr>
          <w:rFonts w:asciiTheme="minorHAnsi" w:eastAsiaTheme="minorHAnsi" w:hAnsiTheme="minorHAnsi" w:cstheme="minorHAnsi"/>
          <w:sz w:val="22"/>
          <w:szCs w:val="22"/>
        </w:rPr>
        <w:t xml:space="preserve"> hod. na kontaktnej adrese: </w:t>
      </w:r>
    </w:p>
    <w:p w14:paraId="290F2FD5" w14:textId="306D9D27" w:rsidR="00DF0553" w:rsidRDefault="00C90731" w:rsidP="00C514B7">
      <w:pPr>
        <w:pStyle w:val="Default"/>
        <w:spacing w:before="120" w:after="120"/>
        <w:ind w:firstLine="708"/>
        <w:contextualSpacing/>
        <w:rPr>
          <w:rFonts w:asciiTheme="minorHAnsi" w:eastAsiaTheme="minorHAnsi" w:hAnsiTheme="minorHAnsi" w:cstheme="minorHAnsi"/>
          <w:sz w:val="22"/>
          <w:szCs w:val="22"/>
        </w:rPr>
      </w:pPr>
      <w:ins w:id="73" w:author="Autor">
        <w:r>
          <w:rPr>
            <w:rFonts w:asciiTheme="minorHAnsi" w:hAnsiTheme="minorHAnsi" w:cstheme="minorHAnsi"/>
            <w:sz w:val="22"/>
            <w:szCs w:val="22"/>
          </w:rPr>
          <w:t xml:space="preserve">Ministerstvo investícií, regionálneho rozvoja a informatizácie </w:t>
        </w:r>
      </w:ins>
      <w:del w:id="74" w:author="Autor">
        <w:r w:rsidR="00C514B7" w:rsidRPr="00FC49A1" w:rsidDel="00C90731">
          <w:rPr>
            <w:rFonts w:asciiTheme="minorHAnsi" w:eastAsiaTheme="minorHAnsi" w:hAnsiTheme="minorHAnsi" w:cstheme="minorHAnsi"/>
            <w:sz w:val="22"/>
            <w:szCs w:val="22"/>
          </w:rPr>
          <w:delText xml:space="preserve">Úrad vlády </w:delText>
        </w:r>
      </w:del>
      <w:r w:rsidR="00C514B7" w:rsidRPr="00FC49A1">
        <w:rPr>
          <w:rFonts w:asciiTheme="minorHAnsi" w:eastAsiaTheme="minorHAnsi" w:hAnsiTheme="minorHAnsi" w:cstheme="minorHAnsi"/>
          <w:sz w:val="22"/>
          <w:szCs w:val="22"/>
        </w:rPr>
        <w:t>SR</w:t>
      </w:r>
    </w:p>
    <w:p w14:paraId="7066E1EF" w14:textId="26112C01" w:rsidR="00C514B7" w:rsidRPr="00DF0553" w:rsidRDefault="00C90731" w:rsidP="00C514B7">
      <w:pPr>
        <w:pStyle w:val="Default"/>
        <w:spacing w:before="120" w:after="120"/>
        <w:ind w:firstLine="708"/>
        <w:contextualSpacing/>
        <w:rPr>
          <w:rFonts w:asciiTheme="minorHAnsi" w:eastAsiaTheme="minorHAnsi" w:hAnsiTheme="minorHAnsi" w:cstheme="minorHAnsi"/>
          <w:sz w:val="22"/>
          <w:szCs w:val="22"/>
        </w:rPr>
      </w:pPr>
      <w:ins w:id="75" w:author="Autor">
        <w:r>
          <w:rPr>
            <w:rFonts w:asciiTheme="minorHAnsi" w:hAnsiTheme="minorHAnsi" w:cstheme="minorHAnsi"/>
            <w:sz w:val="22"/>
            <w:szCs w:val="22"/>
          </w:rPr>
          <w:t xml:space="preserve">sekcia </w:t>
        </w:r>
        <w:r w:rsidR="000C6774" w:rsidRPr="000C6774">
          <w:rPr>
            <w:rFonts w:asciiTheme="minorHAnsi" w:hAnsiTheme="minorHAnsi" w:cstheme="minorHAnsi"/>
            <w:sz w:val="22"/>
            <w:szCs w:val="22"/>
          </w:rPr>
          <w:t>OP TP a iných finančných mechanizmov</w:t>
        </w:r>
        <w:del w:id="76" w:author="Autor">
          <w:r w:rsidDel="000C6774">
            <w:rPr>
              <w:rFonts w:asciiTheme="minorHAnsi" w:hAnsiTheme="minorHAnsi" w:cstheme="minorHAnsi"/>
              <w:sz w:val="22"/>
              <w:szCs w:val="22"/>
            </w:rPr>
            <w:delText>finančných programov</w:delText>
          </w:r>
        </w:del>
        <w:r w:rsidRPr="00DF0553" w:rsidDel="00C90731">
          <w:rPr>
            <w:rFonts w:asciiTheme="minorHAnsi" w:hAnsiTheme="minorHAnsi" w:cstheme="minorHAnsi"/>
            <w:sz w:val="22"/>
            <w:szCs w:val="22"/>
          </w:rPr>
          <w:t xml:space="preserve"> </w:t>
        </w:r>
      </w:ins>
      <w:del w:id="77" w:author="Autor">
        <w:r w:rsidR="00DF0553" w:rsidRPr="00DF0553" w:rsidDel="00C90731">
          <w:rPr>
            <w:rFonts w:asciiTheme="minorHAnsi" w:hAnsiTheme="minorHAnsi" w:cstheme="minorHAnsi"/>
            <w:sz w:val="22"/>
            <w:szCs w:val="22"/>
          </w:rPr>
          <w:delText>Riadiaci orgán pre OP TP</w:delText>
        </w:r>
      </w:del>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D4BE7EC" w:rsidR="00C514B7" w:rsidRPr="00FC49A1" w:rsidRDefault="00671955" w:rsidP="00C514B7">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C514B7" w:rsidRPr="00FC49A1">
        <w:rPr>
          <w:rFonts w:asciiTheme="minorHAnsi" w:eastAsiaTheme="minorHAnsi" w:hAnsiTheme="minorHAnsi" w:cstheme="minorHAnsi"/>
          <w:sz w:val="22"/>
          <w:szCs w:val="22"/>
        </w:rPr>
        <w:t xml:space="preserve"> </w:t>
      </w:r>
    </w:p>
    <w:p w14:paraId="7F63A24A" w14:textId="3D91ECC3"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671955">
        <w:rPr>
          <w:rFonts w:asciiTheme="minorHAnsi" w:eastAsiaTheme="minorHAnsi" w:hAnsiTheme="minorHAnsi" w:cstheme="minorHAnsi"/>
          <w:sz w:val="22"/>
          <w:szCs w:val="22"/>
        </w:rPr>
        <w:t>8</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del w:id="78" w:author="Autor">
        <w:r w:rsidRPr="00FC49A1" w:rsidDel="00C90731">
          <w:rPr>
            <w:rFonts w:asciiTheme="minorHAnsi" w:eastAsiaTheme="minorHAnsi" w:hAnsiTheme="minorHAnsi" w:cstheme="minorHAnsi"/>
            <w:sz w:val="22"/>
            <w:szCs w:val="22"/>
          </w:rPr>
          <w:delText xml:space="preserve"> 1</w:delText>
        </w:r>
      </w:del>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508BD0EA" w:rsidR="00C514B7" w:rsidRDefault="00C514B7" w:rsidP="00C514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0A1BC9">
        <w:rPr>
          <w:rFonts w:asciiTheme="minorHAnsi" w:hAnsiTheme="minorHAnsi" w:cstheme="minorHAnsi"/>
        </w:rPr>
        <w:t>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xml:space="preserve">, v ktorom sú bližšie rozpísané špecifické </w:t>
      </w:r>
      <w:r>
        <w:rPr>
          <w:rFonts w:asciiTheme="minorHAnsi" w:hAnsiTheme="minorHAnsi" w:cstheme="minorHAnsi"/>
        </w:rPr>
        <w:lastRenderedPageBreak/>
        <w:t>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118A0905"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1760292F"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 ako aj</w:t>
      </w:r>
      <w:r w:rsidR="000A1BC9">
        <w:rPr>
          <w:rFonts w:asciiTheme="minorHAnsi" w:hAnsiTheme="minorHAnsi" w:cstheme="minorHAnsi"/>
        </w:rPr>
        <w:t> </w:t>
      </w:r>
      <w:r>
        <w:rPr>
          <w:rFonts w:asciiTheme="minorHAnsi" w:hAnsiTheme="minorHAnsi" w:cstheme="minorHAnsi"/>
        </w:rPr>
        <w:t xml:space="preserve">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06D5AB74" w:rsidR="00C514B7" w:rsidRDefault="00C514B7" w:rsidP="00C514B7">
      <w:pPr>
        <w:spacing w:before="120" w:after="120" w:line="240" w:lineRule="auto"/>
        <w:ind w:firstLine="357"/>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w:t>
      </w:r>
      <w:r w:rsidR="000A1BC9">
        <w:rPr>
          <w:rFonts w:asciiTheme="minorHAnsi" w:hAnsiTheme="minorHAnsi" w:cstheme="minorHAnsi"/>
        </w:rPr>
        <w:t> </w:t>
      </w:r>
      <w:r w:rsidRPr="00266254">
        <w:rPr>
          <w:rFonts w:asciiTheme="minorHAnsi" w:hAnsiTheme="minorHAnsi" w:cstheme="minorHAnsi"/>
        </w:rPr>
        <w:t>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3473AA5C" w14:textId="1818C05D" w:rsidR="00C514B7" w:rsidRDefault="00C514B7" w:rsidP="00C514B7">
      <w:pPr>
        <w:spacing w:before="120" w:after="120" w:line="240" w:lineRule="auto"/>
        <w:ind w:firstLine="357"/>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w:t>
      </w:r>
      <w:r w:rsidR="000A1BC9">
        <w:rPr>
          <w:rFonts w:asciiTheme="minorHAnsi" w:hAnsiTheme="minorHAnsi" w:cstheme="minorHAnsi"/>
        </w:rPr>
        <w:t> </w:t>
      </w:r>
      <w:r w:rsidRPr="00432B3C">
        <w:rPr>
          <w:rFonts w:asciiTheme="minorHAnsi" w:hAnsiTheme="minorHAnsi" w:cstheme="minorHAnsi"/>
        </w:rPr>
        <w:t>v</w:t>
      </w:r>
      <w:r w:rsidR="000A1BC9">
        <w:rPr>
          <w:rFonts w:asciiTheme="minorHAnsi" w:hAnsiTheme="minorHAnsi" w:cstheme="minorHAnsi"/>
        </w:rPr>
        <w:t> </w:t>
      </w:r>
      <w:r w:rsidRPr="00432B3C">
        <w:rPr>
          <w:rFonts w:asciiTheme="minorHAnsi" w:hAnsiTheme="minorHAnsi" w:cstheme="minorHAnsi"/>
        </w:rPr>
        <w:t>prípade ostatných prevádzkových nákladov (energie, voda, spotrebný materiál, internet apod.), oprávneným výdavkom bude len pomerná časť týchto výdavkov vzťahujúcich sa na projekt.</w:t>
      </w:r>
    </w:p>
    <w:p w14:paraId="545B6B7B" w14:textId="278CD6FA"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BF2193">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A53C9">
        <w:rPr>
          <w:rFonts w:asciiTheme="minorHAnsi" w:hAnsiTheme="minorHAnsi" w:cstheme="minorHAnsi"/>
        </w:rPr>
        <w:t xml:space="preserve"> poskytnutí </w:t>
      </w:r>
      <w:r>
        <w:rPr>
          <w:rFonts w:asciiTheme="minorHAnsi" w:hAnsiTheme="minorHAnsi" w:cstheme="minorHAnsi"/>
        </w:rPr>
        <w:t>NFP</w:t>
      </w:r>
      <w:r w:rsidR="00BF2193">
        <w:rPr>
          <w:rFonts w:asciiTheme="minorHAnsi" w:hAnsiTheme="minorHAnsi" w:cstheme="minorHAnsi"/>
        </w:rPr>
        <w:t xml:space="preserve"> </w:t>
      </w:r>
      <w:r w:rsidR="00FA53C9">
        <w:rPr>
          <w:rFonts w:asciiTheme="minorHAnsi" w:hAnsiTheme="minorHAnsi" w:cstheme="minorHAnsi"/>
        </w:rPr>
        <w:t>(ďalej aj</w:t>
      </w:r>
      <w:r w:rsidR="000A1BC9">
        <w:rPr>
          <w:rFonts w:asciiTheme="minorHAnsi" w:hAnsiTheme="minorHAnsi" w:cstheme="minorHAnsi"/>
        </w:rPr>
        <w:t> </w:t>
      </w:r>
      <w:r w:rsidR="00FA53C9">
        <w:rPr>
          <w:rFonts w:asciiTheme="minorHAnsi" w:hAnsiTheme="minorHAnsi" w:cstheme="minorHAnsi"/>
        </w:rPr>
        <w:t>„zmluva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52372247"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82ADA68"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DF0553">
      <w:pPr>
        <w:spacing w:before="120" w:after="120" w:line="240" w:lineRule="auto"/>
        <w:ind w:firstLine="357"/>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74CCB9B5" w14:textId="77777777" w:rsidR="00657442" w:rsidRPr="00C21325" w:rsidRDefault="00657442">
      <w:pPr>
        <w:spacing w:after="0" w:line="240" w:lineRule="auto"/>
        <w:rPr>
          <w:rFonts w:asciiTheme="minorHAnsi" w:hAnsiTheme="minorHAnsi"/>
        </w:rPr>
      </w:pPr>
      <w:r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6F749E9F" w14:textId="7197DEFB" w:rsidR="003E0CF5" w:rsidRPr="00C21325" w:rsidRDefault="00CD1A3F" w:rsidP="000A1BC9">
      <w:pPr>
        <w:spacing w:before="120" w:after="240" w:line="240" w:lineRule="auto"/>
        <w:ind w:firstLine="357"/>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15C35B6" w:rsidR="004660E1" w:rsidRPr="00C514B7" w:rsidRDefault="00BF2C98"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ins w:id="79" w:author="Auto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ins>
    </w:p>
    <w:p w14:paraId="295EDAC8" w14:textId="7B57BBCE" w:rsidR="004660E1" w:rsidRPr="00C514B7" w:rsidRDefault="004660E1"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platobná jednotka pre OP TP</w:t>
      </w:r>
      <w:ins w:id="80" w:author="Auto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ins>
    </w:p>
    <w:p w14:paraId="36FBF7D5" w14:textId="7777777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7AFB0BBA"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Národný orgán, národný kontaktný bod pre programy nadnárodnej spolupráce</w:t>
      </w:r>
      <w:ins w:id="81" w:author="Autor">
        <w:r w:rsidR="00C90731">
          <w:rPr>
            <w:rFonts w:asciiTheme="minorHAnsi" w:hAnsiTheme="minorHAnsi"/>
            <w:sz w:val="22"/>
            <w:szCs w:val="22"/>
          </w:rPr>
          <w:t xml:space="preserve"> </w:t>
        </w:r>
      </w:ins>
      <w:del w:id="82" w:author="Autor">
        <w:r w:rsidRPr="00C514B7" w:rsidDel="00C90731">
          <w:rPr>
            <w:rFonts w:asciiTheme="minorHAnsi" w:hAnsiTheme="minorHAnsi"/>
            <w:sz w:val="22"/>
            <w:szCs w:val="22"/>
          </w:rPr>
          <w:delText xml:space="preserve">   </w:delText>
        </w:r>
      </w:del>
      <w:r w:rsidRPr="00C514B7">
        <w:rPr>
          <w:rFonts w:asciiTheme="minorHAnsi" w:hAnsiTheme="minorHAnsi"/>
          <w:sz w:val="22"/>
          <w:szCs w:val="22"/>
        </w:rPr>
        <w:t>a Európskej územnej spolupráce</w:t>
      </w:r>
      <w:ins w:id="83" w:author="Auto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ins>
      <w:r w:rsidRPr="00C514B7">
        <w:rPr>
          <w:rFonts w:asciiTheme="minorHAnsi" w:hAnsiTheme="minorHAnsi"/>
          <w:sz w:val="22"/>
          <w:szCs w:val="22"/>
        </w:rPr>
        <w:t xml:space="preserve"> </w:t>
      </w:r>
      <w:ins w:id="84" w:author="Autor">
        <w:r w:rsidR="00C90731">
          <w:rPr>
            <w:rFonts w:asciiTheme="minorHAnsi" w:hAnsiTheme="minorHAnsi"/>
            <w:sz w:val="22"/>
            <w:szCs w:val="22"/>
          </w:rPr>
          <w:t xml:space="preserve"> </w:t>
        </w:r>
      </w:ins>
    </w:p>
    <w:p w14:paraId="1A4AF012" w14:textId="6DBD9BC1"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ins w:id="85" w:author="Auto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ins>
      <w:r w:rsidR="000A1BC9">
        <w:rPr>
          <w:rFonts w:asciiTheme="minorHAnsi" w:hAnsiTheme="minorHAnsi" w:cstheme="minorHAnsi"/>
          <w:sz w:val="22"/>
          <w:szCs w:val="22"/>
        </w:rPr>
        <w:t> </w:t>
      </w:r>
      <w:ins w:id="86" w:author="Auto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ins>
    </w:p>
    <w:p w14:paraId="47E897D0" w14:textId="31DDF5A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ins w:id="87" w:author="Autor">
        <w:r w:rsidR="00C90731">
          <w:rPr>
            <w:rFonts w:asciiTheme="minorHAnsi" w:hAnsiTheme="minorHAnsi"/>
            <w:sz w:val="22"/>
            <w:szCs w:val="22"/>
          </w:rPr>
          <w:t xml:space="preserve"> </w:t>
        </w:r>
        <w:r w:rsidR="00C90731" w:rsidRPr="00963FF0">
          <w:rPr>
            <w:rFonts w:asciiTheme="minorHAnsi" w:hAnsiTheme="minorHAnsi" w:cstheme="minorHAnsi"/>
            <w:sz w:val="22"/>
            <w:szCs w:val="22"/>
          </w:rPr>
          <w:t>(do</w:t>
        </w:r>
      </w:ins>
      <w:r w:rsidR="000A1BC9">
        <w:rPr>
          <w:rFonts w:asciiTheme="minorHAnsi" w:hAnsiTheme="minorHAnsi" w:cstheme="minorHAnsi"/>
          <w:sz w:val="22"/>
          <w:szCs w:val="22"/>
        </w:rPr>
        <w:t> </w:t>
      </w:r>
      <w:ins w:id="88" w:author="Autor">
        <w:r w:rsidR="00C90731" w:rsidRPr="00963FF0">
          <w:rPr>
            <w:rFonts w:asciiTheme="minorHAnsi" w:hAnsiTheme="minorHAnsi" w:cstheme="minorHAnsi"/>
            <w:sz w:val="22"/>
            <w:szCs w:val="22"/>
          </w:rPr>
          <w:t>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ins>
    </w:p>
    <w:p w14:paraId="4114E605" w14:textId="6D78D8B4"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0A1BC9">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7E1DD0B3" w:rsidR="00126CDC" w:rsidRPr="00C514B7" w:rsidRDefault="00126CDC" w:rsidP="000A1BC9">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ins w:id="89" w:author="Auto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9.2020)</w:t>
        </w:r>
        <w:r w:rsidR="00C90731">
          <w:rPr>
            <w:rFonts w:asciiTheme="minorHAnsi" w:hAnsiTheme="minorHAnsi" w:cstheme="minorHAnsi"/>
            <w:sz w:val="22"/>
            <w:szCs w:val="22"/>
          </w:rPr>
          <w:t xml:space="preserve">; </w:t>
        </w:r>
        <w:r w:rsidR="00C90731" w:rsidRPr="00963FF0">
          <w:rPr>
            <w:rFonts w:asciiTheme="minorHAnsi" w:hAnsiTheme="minorHAnsi" w:cstheme="minorHAnsi"/>
            <w:sz w:val="22"/>
            <w:szCs w:val="22"/>
          </w:rPr>
          <w:t>ako odbor Národný úrad pre OLAF (od</w:t>
        </w:r>
      </w:ins>
      <w:r w:rsidR="000A1BC9">
        <w:rPr>
          <w:rFonts w:asciiTheme="minorHAnsi" w:hAnsiTheme="minorHAnsi" w:cstheme="minorHAnsi"/>
          <w:sz w:val="22"/>
          <w:szCs w:val="22"/>
        </w:rPr>
        <w:t> </w:t>
      </w:r>
      <w:ins w:id="90" w:author="Autor">
        <w:r w:rsidR="00C90731">
          <w:rPr>
            <w:rFonts w:asciiTheme="minorHAnsi" w:hAnsiTheme="minorHAnsi" w:cstheme="minorHAnsi"/>
            <w:sz w:val="22"/>
            <w:szCs w:val="22"/>
          </w:rPr>
          <w:t>0</w:t>
        </w:r>
        <w:r w:rsidR="00C90731" w:rsidRPr="00963FF0">
          <w:rPr>
            <w:rFonts w:asciiTheme="minorHAnsi" w:hAnsiTheme="minorHAnsi" w:cstheme="minorHAnsi"/>
            <w:sz w:val="22"/>
            <w:szCs w:val="22"/>
          </w:rPr>
          <w:t>1.10.2020)</w:t>
        </w:r>
      </w:ins>
    </w:p>
    <w:p w14:paraId="02280C77" w14:textId="2E746C18"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w:t>
      </w:r>
      <w:del w:id="91" w:author="Autor">
        <w:r w:rsidRPr="00C21325" w:rsidDel="00A003A4">
          <w:rPr>
            <w:rFonts w:asciiTheme="minorHAnsi" w:hAnsiTheme="minorHAnsi"/>
            <w:sz w:val="22"/>
            <w:szCs w:val="22"/>
          </w:rPr>
          <w:delText> </w:delText>
        </w:r>
      </w:del>
      <w:ins w:id="92" w:author="Autor">
        <w:r w:rsidR="00A003A4">
          <w:rPr>
            <w:rFonts w:asciiTheme="minorHAnsi" w:hAnsiTheme="minorHAnsi"/>
            <w:sz w:val="22"/>
            <w:szCs w:val="22"/>
          </w:rPr>
          <w:t> </w:t>
        </w:r>
      </w:ins>
      <w:r w:rsidRPr="00C21325">
        <w:rPr>
          <w:rFonts w:asciiTheme="minorHAnsi" w:hAnsiTheme="minorHAnsi"/>
          <w:sz w:val="22"/>
          <w:szCs w:val="22"/>
        </w:rPr>
        <w:t>informatizáciu</w:t>
      </w:r>
      <w:ins w:id="93" w:author="Autor">
        <w:r w:rsidR="00A003A4">
          <w:rPr>
            <w:rFonts w:asciiTheme="minorHAnsi" w:hAnsiTheme="minorHAnsi"/>
            <w:sz w:val="22"/>
            <w:szCs w:val="22"/>
          </w:rPr>
          <w:t>:</w:t>
        </w:r>
      </w:ins>
    </w:p>
    <w:p w14:paraId="5572F258" w14:textId="10231AE7"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ins w:id="94" w:author="Auto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ins>
    </w:p>
    <w:p w14:paraId="35C7EDE4" w14:textId="0D6F160F" w:rsidR="00126CDC" w:rsidRPr="00C514B7" w:rsidRDefault="00126CDC" w:rsidP="002A7A7B">
      <w:pPr>
        <w:pStyle w:val="Odsekzoznamu"/>
        <w:numPr>
          <w:ilvl w:val="2"/>
          <w:numId w:val="8"/>
        </w:numPr>
        <w:spacing w:before="120" w:after="120"/>
        <w:ind w:left="1560"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ins w:id="95" w:author="Auto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ins>
    </w:p>
    <w:p w14:paraId="51FE1F17" w14:textId="7C08703C" w:rsidR="00F87043" w:rsidRPr="00C514B7" w:rsidRDefault="00F87043" w:rsidP="002A7A7B">
      <w:pPr>
        <w:pStyle w:val="Odsekzoznamu"/>
        <w:numPr>
          <w:ilvl w:val="2"/>
          <w:numId w:val="8"/>
        </w:numPr>
        <w:spacing w:before="120" w:after="120"/>
        <w:ind w:left="156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w:t>
      </w:r>
      <w:del w:id="96" w:author="Autor">
        <w:r w:rsidR="00FB41B7" w:rsidRPr="00C514B7" w:rsidDel="00C90731">
          <w:rPr>
            <w:rFonts w:asciiTheme="minorHAnsi" w:hAnsiTheme="minorHAnsi"/>
            <w:sz w:val="22"/>
            <w:szCs w:val="22"/>
          </w:rPr>
          <w:delText> </w:delText>
        </w:r>
      </w:del>
      <w:ins w:id="97" w:author="Autor">
        <w:r w:rsidR="00C90731">
          <w:rPr>
            <w:rFonts w:asciiTheme="minorHAnsi" w:hAnsiTheme="minorHAnsi"/>
            <w:sz w:val="22"/>
            <w:szCs w:val="22"/>
          </w:rPr>
          <w:t> </w:t>
        </w:r>
      </w:ins>
      <w:r w:rsidR="00FB41B7" w:rsidRPr="00C514B7">
        <w:rPr>
          <w:rFonts w:asciiTheme="minorHAnsi" w:hAnsiTheme="minorHAnsi"/>
          <w:sz w:val="22"/>
          <w:szCs w:val="22"/>
        </w:rPr>
        <w:t>EŠIF</w:t>
      </w:r>
      <w:ins w:id="98" w:author="Autor">
        <w:r w:rsidR="00C90731">
          <w:rPr>
            <w:rFonts w:asciiTheme="minorHAnsi" w:hAnsiTheme="minorHAnsi"/>
            <w:sz w:val="22"/>
            <w:szCs w:val="22"/>
          </w:rPr>
          <w:t xml:space="preserve"> </w:t>
        </w:r>
        <w:r w:rsidR="00C90731" w:rsidRPr="00963FF0">
          <w:rPr>
            <w:rFonts w:asciiTheme="minorHAnsi" w:hAnsiTheme="minorHAnsi" w:cstheme="minorHAnsi"/>
            <w:sz w:val="22"/>
            <w:szCs w:val="22"/>
          </w:rPr>
          <w:t>(do 30.</w:t>
        </w:r>
        <w:r w:rsidR="00C90731">
          <w:rPr>
            <w:rFonts w:asciiTheme="minorHAnsi" w:hAnsiTheme="minorHAnsi" w:cstheme="minorHAnsi"/>
            <w:sz w:val="22"/>
            <w:szCs w:val="22"/>
          </w:rPr>
          <w:t>0</w:t>
        </w:r>
        <w:r w:rsidR="00C90731" w:rsidRPr="00963FF0">
          <w:rPr>
            <w:rFonts w:asciiTheme="minorHAnsi" w:hAnsiTheme="minorHAnsi" w:cstheme="minorHAnsi"/>
            <w:sz w:val="22"/>
            <w:szCs w:val="22"/>
          </w:rPr>
          <w:t>6.2020)</w:t>
        </w:r>
      </w:ins>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2A7A7B">
      <w:pPr>
        <w:pStyle w:val="Odsekzoznamu"/>
        <w:numPr>
          <w:ilvl w:val="2"/>
          <w:numId w:val="8"/>
        </w:numPr>
        <w:spacing w:before="120" w:after="120"/>
        <w:ind w:left="1560"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2A7A7B">
      <w:pPr>
        <w:pStyle w:val="Odsekzoznamu"/>
        <w:numPr>
          <w:ilvl w:val="2"/>
          <w:numId w:val="8"/>
        </w:numPr>
        <w:spacing w:before="120" w:after="120"/>
        <w:ind w:left="156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DataCentrum</w:t>
      </w:r>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616EE1A3" w14:textId="169A16BA" w:rsidR="004A547B" w:rsidRDefault="00AD5869">
      <w:pPr>
        <w:pStyle w:val="Odsekzoznamu"/>
        <w:numPr>
          <w:ilvl w:val="1"/>
          <w:numId w:val="8"/>
        </w:numPr>
        <w:spacing w:before="120" w:after="120"/>
        <w:ind w:left="1361" w:hanging="357"/>
        <w:contextualSpacing w:val="0"/>
        <w:rPr>
          <w:ins w:id="99" w:author="Autor"/>
          <w:rFonts w:asciiTheme="minorHAnsi" w:hAnsiTheme="minorHAnsi"/>
          <w:sz w:val="22"/>
          <w:szCs w:val="22"/>
        </w:rPr>
      </w:pPr>
      <w:r w:rsidRPr="00C514B7">
        <w:rPr>
          <w:rFonts w:asciiTheme="minorHAnsi" w:hAnsiTheme="minorHAnsi"/>
          <w:sz w:val="22"/>
          <w:szCs w:val="22"/>
        </w:rPr>
        <w:lastRenderedPageBreak/>
        <w:t>Ministerstvo vnútra S</w:t>
      </w:r>
      <w:r w:rsidR="00BF2C98" w:rsidRPr="00C514B7">
        <w:rPr>
          <w:rFonts w:asciiTheme="minorHAnsi" w:hAnsiTheme="minorHAnsi"/>
          <w:sz w:val="22"/>
          <w:szCs w:val="22"/>
        </w:rPr>
        <w:t>lovenskej republiky ako koordinátor horizontálnej priority Marginalizované rómske komunity</w:t>
      </w:r>
    </w:p>
    <w:p w14:paraId="126F3A93" w14:textId="77777777" w:rsidR="004A547B" w:rsidRPr="004A547B" w:rsidRDefault="004A547B" w:rsidP="004A547B">
      <w:pPr>
        <w:spacing w:before="120" w:after="120"/>
        <w:ind w:left="1004"/>
        <w:rPr>
          <w:ins w:id="100" w:author="Autor"/>
          <w:rFonts w:asciiTheme="minorHAnsi" w:hAnsiTheme="minorHAnsi"/>
        </w:rPr>
      </w:pPr>
      <w:ins w:id="101" w:author="Autor">
        <w:r w:rsidRPr="004A547B">
          <w:rPr>
            <w:rFonts w:asciiTheme="minorHAnsi" w:hAnsiTheme="minorHAnsi"/>
          </w:rPr>
          <w:t>•</w:t>
        </w:r>
        <w:r w:rsidRPr="004A547B">
          <w:rPr>
            <w:rFonts w:asciiTheme="minorHAnsi" w:hAnsiTheme="minorHAnsi"/>
          </w:rPr>
          <w:tab/>
          <w:t>Ministerstvo investícií, regionálneho rozvoja a informatizácie Slovenskej republiky:</w:t>
        </w:r>
      </w:ins>
    </w:p>
    <w:p w14:paraId="5026CFA6" w14:textId="77777777" w:rsidR="004A547B" w:rsidRPr="004A547B" w:rsidRDefault="004A547B">
      <w:pPr>
        <w:tabs>
          <w:tab w:val="left" w:pos="1843"/>
        </w:tabs>
        <w:spacing w:before="120" w:after="120"/>
        <w:ind w:left="1418"/>
        <w:contextualSpacing/>
        <w:rPr>
          <w:ins w:id="102" w:author="Autor"/>
          <w:rFonts w:asciiTheme="minorHAnsi" w:hAnsiTheme="minorHAnsi"/>
        </w:rPr>
        <w:pPrChange w:id="103" w:author="Autor">
          <w:pPr>
            <w:spacing w:before="120" w:after="120"/>
            <w:ind w:left="1004"/>
          </w:pPr>
        </w:pPrChange>
      </w:pPr>
      <w:ins w:id="104" w:author="Autor">
        <w:r w:rsidRPr="004A547B">
          <w:rPr>
            <w:rFonts w:asciiTheme="minorHAnsi" w:hAnsiTheme="minorHAnsi"/>
          </w:rPr>
          <w:t>o</w:t>
        </w:r>
        <w:r w:rsidRPr="004A547B">
          <w:rPr>
            <w:rFonts w:asciiTheme="minorHAnsi" w:hAnsiTheme="minorHAnsi"/>
          </w:rPr>
          <w:tab/>
          <w:t>ako centrálny koordinačný orgán (od 01.07.2020)</w:t>
        </w:r>
      </w:ins>
    </w:p>
    <w:p w14:paraId="7BF9009F" w14:textId="77777777" w:rsidR="004A547B" w:rsidRPr="004A547B" w:rsidRDefault="004A547B">
      <w:pPr>
        <w:tabs>
          <w:tab w:val="left" w:pos="1843"/>
        </w:tabs>
        <w:spacing w:before="120" w:after="120"/>
        <w:ind w:left="1418"/>
        <w:contextualSpacing/>
        <w:rPr>
          <w:ins w:id="105" w:author="Autor"/>
          <w:rFonts w:asciiTheme="minorHAnsi" w:hAnsiTheme="minorHAnsi"/>
        </w:rPr>
        <w:pPrChange w:id="106" w:author="Autor">
          <w:pPr>
            <w:spacing w:before="120" w:after="120"/>
            <w:ind w:left="1004"/>
          </w:pPr>
        </w:pPrChange>
      </w:pPr>
      <w:ins w:id="107" w:author="Autor">
        <w:r w:rsidRPr="004A547B">
          <w:rPr>
            <w:rFonts w:asciiTheme="minorHAnsi" w:hAnsiTheme="minorHAnsi"/>
          </w:rPr>
          <w:t>o</w:t>
        </w:r>
        <w:r w:rsidRPr="004A547B">
          <w:rPr>
            <w:rFonts w:asciiTheme="minorHAnsi" w:hAnsiTheme="minorHAnsi"/>
          </w:rPr>
          <w:tab/>
          <w:t>ako gestor horizontálneho princípu Udržateľný rozvoj (od 01.07.2020)</w:t>
        </w:r>
      </w:ins>
    </w:p>
    <w:p w14:paraId="1A99D47E" w14:textId="77777777" w:rsidR="004A547B" w:rsidRPr="004A547B" w:rsidRDefault="004A547B">
      <w:pPr>
        <w:tabs>
          <w:tab w:val="left" w:pos="1843"/>
        </w:tabs>
        <w:spacing w:before="120" w:after="120"/>
        <w:ind w:left="1843" w:hanging="427"/>
        <w:contextualSpacing/>
        <w:rPr>
          <w:ins w:id="108" w:author="Autor"/>
          <w:rFonts w:asciiTheme="minorHAnsi" w:hAnsiTheme="minorHAnsi"/>
        </w:rPr>
        <w:pPrChange w:id="109" w:author="Autor">
          <w:pPr>
            <w:spacing w:before="120" w:after="120"/>
            <w:ind w:left="1004"/>
          </w:pPr>
        </w:pPrChange>
      </w:pPr>
      <w:ins w:id="110" w:author="Autor">
        <w:r w:rsidRPr="004A547B">
          <w:rPr>
            <w:rFonts w:asciiTheme="minorHAnsi" w:hAnsiTheme="minorHAnsi"/>
          </w:rPr>
          <w:t>o</w:t>
        </w:r>
        <w:r w:rsidRPr="004A547B">
          <w:rPr>
            <w:rFonts w:asciiTheme="minorHAnsi" w:hAnsiTheme="minorHAnsi"/>
          </w:rPr>
          <w:tab/>
          <w:t>ako útvar zabezpečujúci strategické plánovanie a strategické riadenie investícií projektov financovaných z EŠIF (od 01.07.2020)</w:t>
        </w:r>
      </w:ins>
    </w:p>
    <w:p w14:paraId="1A799BA6" w14:textId="78EAEB19" w:rsidR="004A547B" w:rsidRPr="004A547B" w:rsidRDefault="004A547B">
      <w:pPr>
        <w:tabs>
          <w:tab w:val="left" w:pos="1843"/>
        </w:tabs>
        <w:spacing w:before="120" w:after="120"/>
        <w:ind w:left="1418"/>
        <w:contextualSpacing/>
        <w:rPr>
          <w:ins w:id="111" w:author="Autor"/>
          <w:rFonts w:asciiTheme="minorHAnsi" w:hAnsiTheme="minorHAnsi"/>
        </w:rPr>
        <w:pPrChange w:id="112" w:author="Autor">
          <w:pPr>
            <w:spacing w:before="120" w:after="120"/>
            <w:ind w:left="1004"/>
          </w:pPr>
        </w:pPrChange>
      </w:pPr>
      <w:ins w:id="113" w:author="Autor">
        <w:r>
          <w:rPr>
            <w:rFonts w:asciiTheme="minorHAnsi" w:hAnsiTheme="minorHAnsi"/>
          </w:rPr>
          <w:t>o</w:t>
        </w:r>
        <w:r>
          <w:rPr>
            <w:rFonts w:asciiTheme="minorHAnsi" w:hAnsiTheme="minorHAnsi"/>
          </w:rPr>
          <w:tab/>
        </w:r>
        <w:r w:rsidRPr="004A547B">
          <w:rPr>
            <w:rFonts w:asciiTheme="minorHAnsi" w:hAnsiTheme="minorHAnsi"/>
          </w:rPr>
          <w:t xml:space="preserve">ako riadiaci orgán pre operačný program Technická pomoc (od </w:t>
        </w:r>
        <w:r>
          <w:rPr>
            <w:rFonts w:asciiTheme="minorHAnsi" w:hAnsiTheme="minorHAnsi"/>
          </w:rPr>
          <w:t>0</w:t>
        </w:r>
        <w:r w:rsidRPr="004A547B">
          <w:rPr>
            <w:rFonts w:asciiTheme="minorHAnsi" w:hAnsiTheme="minorHAnsi"/>
          </w:rPr>
          <w:t>1.10.2020)</w:t>
        </w:r>
      </w:ins>
    </w:p>
    <w:p w14:paraId="4654F9C9" w14:textId="139F9A0B" w:rsidR="004A547B" w:rsidRPr="004A547B" w:rsidRDefault="004A547B">
      <w:pPr>
        <w:tabs>
          <w:tab w:val="left" w:pos="1843"/>
        </w:tabs>
        <w:spacing w:before="120" w:after="120"/>
        <w:ind w:left="1418"/>
        <w:contextualSpacing/>
        <w:rPr>
          <w:ins w:id="114" w:author="Autor"/>
          <w:rFonts w:asciiTheme="minorHAnsi" w:hAnsiTheme="minorHAnsi"/>
        </w:rPr>
        <w:pPrChange w:id="115" w:author="Autor">
          <w:pPr>
            <w:spacing w:before="120" w:after="120"/>
            <w:ind w:left="1004"/>
          </w:pPr>
        </w:pPrChange>
      </w:pPr>
      <w:ins w:id="116" w:author="Autor">
        <w:r w:rsidRPr="004A547B">
          <w:rPr>
            <w:rFonts w:asciiTheme="minorHAnsi" w:hAnsiTheme="minorHAnsi"/>
          </w:rPr>
          <w:t>o</w:t>
        </w:r>
        <w:r w:rsidRPr="004A547B">
          <w:rPr>
            <w:rFonts w:asciiTheme="minorHAnsi" w:hAnsiTheme="minorHAnsi"/>
          </w:rPr>
          <w:tab/>
          <w:t xml:space="preserve">ako platobná jednotka OP TP a iných finančných mechanizmov (od </w:t>
        </w:r>
        <w:r>
          <w:rPr>
            <w:rFonts w:asciiTheme="minorHAnsi" w:hAnsiTheme="minorHAnsi"/>
          </w:rPr>
          <w:t>0</w:t>
        </w:r>
        <w:r w:rsidRPr="004A547B">
          <w:rPr>
            <w:rFonts w:asciiTheme="minorHAnsi" w:hAnsiTheme="minorHAnsi"/>
          </w:rPr>
          <w:t>1.10.2020)</w:t>
        </w:r>
      </w:ins>
    </w:p>
    <w:p w14:paraId="44FF5CA0" w14:textId="30E01F46" w:rsidR="004A547B" w:rsidRPr="004A547B" w:rsidRDefault="004A547B">
      <w:pPr>
        <w:tabs>
          <w:tab w:val="left" w:pos="1843"/>
        </w:tabs>
        <w:spacing w:before="120" w:after="120"/>
        <w:ind w:left="1843" w:hanging="427"/>
        <w:contextualSpacing/>
        <w:rPr>
          <w:ins w:id="117" w:author="Autor"/>
          <w:rFonts w:asciiTheme="minorHAnsi" w:hAnsiTheme="minorHAnsi"/>
        </w:rPr>
        <w:pPrChange w:id="118" w:author="Autor">
          <w:pPr>
            <w:spacing w:before="120" w:after="120"/>
            <w:ind w:left="1004"/>
          </w:pPr>
        </w:pPrChange>
      </w:pPr>
      <w:ins w:id="119" w:author="Autor">
        <w:r w:rsidRPr="004A547B">
          <w:rPr>
            <w:rFonts w:asciiTheme="minorHAnsi" w:hAnsiTheme="minorHAnsi"/>
          </w:rPr>
          <w:t>o</w:t>
        </w:r>
        <w:r w:rsidRPr="004A547B">
          <w:rPr>
            <w:rFonts w:asciiTheme="minorHAnsi" w:hAnsiTheme="minorHAnsi"/>
          </w:rPr>
          <w:tab/>
          <w:t>ako ostatné útvary zabezpečujúce oprávnené činnosti pre potreby subjektov zapojených do EŠIF</w:t>
        </w:r>
        <w:r w:rsidR="008B23E2">
          <w:rPr>
            <w:rFonts w:asciiTheme="minorHAnsi" w:hAnsiTheme="minorHAnsi"/>
          </w:rPr>
          <w:t xml:space="preserve"> </w:t>
        </w:r>
        <w:r w:rsidR="008B23E2" w:rsidRPr="00963FF0">
          <w:rPr>
            <w:rFonts w:asciiTheme="minorHAnsi" w:hAnsiTheme="minorHAnsi" w:cstheme="minorHAnsi"/>
          </w:rPr>
          <w:t>(od 01.10.2020)</w:t>
        </w:r>
      </w:ins>
    </w:p>
    <w:p w14:paraId="13914057" w14:textId="6CEA1B0C" w:rsidR="004A547B" w:rsidRPr="004A547B" w:rsidRDefault="004A547B">
      <w:pPr>
        <w:spacing w:before="120" w:after="120"/>
        <w:ind w:left="1843" w:hanging="425"/>
        <w:contextualSpacing/>
        <w:rPr>
          <w:ins w:id="120" w:author="Autor"/>
          <w:rFonts w:asciiTheme="minorHAnsi" w:hAnsiTheme="minorHAnsi"/>
        </w:rPr>
        <w:pPrChange w:id="121" w:author="Autor">
          <w:pPr>
            <w:spacing w:before="120" w:after="120"/>
            <w:ind w:left="1004"/>
          </w:pPr>
        </w:pPrChange>
      </w:pPr>
      <w:ins w:id="122" w:author="Autor">
        <w:r w:rsidRPr="004A547B">
          <w:rPr>
            <w:rFonts w:asciiTheme="minorHAnsi" w:hAnsiTheme="minorHAnsi"/>
          </w:rPr>
          <w:t>o</w:t>
        </w:r>
        <w:r w:rsidRPr="004A547B">
          <w:rPr>
            <w:rFonts w:asciiTheme="minorHAnsi" w:hAnsiTheme="minorHAnsi"/>
          </w:rPr>
          <w:tab/>
          <w:t xml:space="preserve">ako útvar zabezpečujúci stratégiu riadenia a vzdelávania AK EŠIF (od </w:t>
        </w:r>
        <w:r>
          <w:rPr>
            <w:rFonts w:asciiTheme="minorHAnsi" w:hAnsiTheme="minorHAnsi"/>
          </w:rPr>
          <w:t>0</w:t>
        </w:r>
        <w:r w:rsidRPr="004A547B">
          <w:rPr>
            <w:rFonts w:asciiTheme="minorHAnsi" w:hAnsiTheme="minorHAnsi"/>
          </w:rPr>
          <w:t>1.10.2020)</w:t>
        </w:r>
      </w:ins>
    </w:p>
    <w:p w14:paraId="465E17C1" w14:textId="2479FFFF" w:rsidR="004A547B" w:rsidRPr="004A547B" w:rsidRDefault="004A547B">
      <w:pPr>
        <w:spacing w:before="120" w:after="120"/>
        <w:ind w:left="1843" w:hanging="427"/>
        <w:contextualSpacing/>
        <w:rPr>
          <w:ins w:id="123" w:author="Autor"/>
          <w:rFonts w:asciiTheme="minorHAnsi" w:hAnsiTheme="minorHAnsi"/>
        </w:rPr>
        <w:pPrChange w:id="124" w:author="Autor">
          <w:pPr>
            <w:spacing w:before="120" w:after="120"/>
            <w:ind w:left="1004"/>
          </w:pPr>
        </w:pPrChange>
      </w:pPr>
      <w:ins w:id="125" w:author="Autor">
        <w:r w:rsidRPr="004A547B">
          <w:rPr>
            <w:rFonts w:asciiTheme="minorHAnsi" w:hAnsiTheme="minorHAnsi"/>
          </w:rPr>
          <w:t>o</w:t>
        </w:r>
        <w:r w:rsidRPr="004A547B">
          <w:rPr>
            <w:rFonts w:asciiTheme="minorHAnsi" w:hAnsiTheme="minorHAnsi"/>
          </w:rPr>
          <w:tab/>
          <w:t xml:space="preserve">ako Národný orgán, národný kontaktný bod pre programy nadnárodnej spolupráce pre cieľ Európskej územnej spolupráce (od </w:t>
        </w:r>
        <w:r>
          <w:rPr>
            <w:rFonts w:asciiTheme="minorHAnsi" w:hAnsiTheme="minorHAnsi"/>
          </w:rPr>
          <w:t>0</w:t>
        </w:r>
        <w:r w:rsidRPr="004A547B">
          <w:rPr>
            <w:rFonts w:asciiTheme="minorHAnsi" w:hAnsiTheme="minorHAnsi"/>
          </w:rPr>
          <w:t>1.10.2020)</w:t>
        </w:r>
      </w:ins>
    </w:p>
    <w:p w14:paraId="5DD5A6ED" w14:textId="71BD569B" w:rsidR="00C90731" w:rsidRPr="004A547B" w:rsidRDefault="004A547B">
      <w:pPr>
        <w:spacing w:before="120" w:after="120"/>
        <w:ind w:left="1843" w:hanging="425"/>
        <w:contextualSpacing/>
        <w:rPr>
          <w:rFonts w:asciiTheme="minorHAnsi" w:hAnsiTheme="minorHAnsi"/>
          <w:rPrChange w:id="126" w:author="Autor">
            <w:rPr/>
          </w:rPrChange>
        </w:rPr>
        <w:pPrChange w:id="127" w:author="Autor">
          <w:pPr>
            <w:pStyle w:val="Odsekzoznamu"/>
            <w:numPr>
              <w:ilvl w:val="1"/>
              <w:numId w:val="8"/>
            </w:numPr>
            <w:spacing w:before="120" w:after="120"/>
            <w:ind w:left="1361" w:hanging="357"/>
            <w:contextualSpacing w:val="0"/>
          </w:pPr>
        </w:pPrChange>
      </w:pPr>
      <w:ins w:id="128" w:author="Autor">
        <w:r w:rsidRPr="004A547B">
          <w:rPr>
            <w:rFonts w:asciiTheme="minorHAnsi" w:hAnsiTheme="minorHAnsi"/>
          </w:rPr>
          <w:t>o</w:t>
        </w:r>
        <w:r w:rsidRPr="004A547B">
          <w:rPr>
            <w:rFonts w:asciiTheme="minorHAnsi" w:hAnsiTheme="minorHAnsi"/>
          </w:rPr>
          <w:tab/>
          <w:t>ako orgán prvostupňovej kontroly programov nadnárodnej spolupráce (od</w:t>
        </w:r>
      </w:ins>
      <w:r w:rsidR="002A7A7B">
        <w:rPr>
          <w:rFonts w:asciiTheme="minorHAnsi" w:hAnsiTheme="minorHAnsi"/>
        </w:rPr>
        <w:t> </w:t>
      </w:r>
      <w:ins w:id="129" w:author="Autor">
        <w:r>
          <w:rPr>
            <w:rFonts w:asciiTheme="minorHAnsi" w:hAnsiTheme="minorHAnsi"/>
          </w:rPr>
          <w:t>0</w:t>
        </w:r>
        <w:r w:rsidRPr="004A547B">
          <w:rPr>
            <w:rFonts w:asciiTheme="minorHAnsi" w:hAnsiTheme="minorHAnsi"/>
          </w:rPr>
          <w:t>1.10.2020</w:t>
        </w:r>
        <w:r>
          <w:rPr>
            <w:rFonts w:asciiTheme="minorHAnsi" w:hAnsiTheme="minorHAnsi"/>
          </w:rPr>
          <w:t>)</w:t>
        </w:r>
      </w:ins>
    </w:p>
    <w:p w14:paraId="530EBD4D" w14:textId="77777777" w:rsidR="00F4224E" w:rsidRPr="002F60AA" w:rsidRDefault="00F4224E" w:rsidP="002F60AA">
      <w:pPr>
        <w:pStyle w:val="Odsekzoznamu"/>
        <w:spacing w:before="120" w:after="120"/>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627A3467" w14:textId="77777777"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05392EFC" w14:textId="77777777" w:rsidR="00CD1A3F" w:rsidRPr="0021506B" w:rsidRDefault="00CD1A3F" w:rsidP="00CD1A3F">
      <w:pPr>
        <w:pStyle w:val="Odsekzoznamu"/>
        <w:rPr>
          <w:rFonts w:asciiTheme="minorHAnsi" w:hAnsiTheme="minorHAnsi"/>
          <w:sz w:val="22"/>
          <w:szCs w:val="22"/>
        </w:rPr>
      </w:pPr>
    </w:p>
    <w:p w14:paraId="7DCC2BAC"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3F44AD" w:rsidRPr="0021506B">
        <w:rPr>
          <w:rFonts w:asciiTheme="minorHAnsi" w:hAnsiTheme="minorHAnsi"/>
          <w:color w:val="000000"/>
          <w:sz w:val="22"/>
          <w:szCs w:val="22"/>
        </w:rPr>
        <w:t>Európskeho spoločenstva</w:t>
      </w:r>
      <w:r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4CE7E28D" w14:textId="2A9992DB"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(podmienka sa preukazuje čestným vyhlásením žiadateľa v časti č. 15 vo formulári ŽoNFP</w:t>
      </w:r>
      <w:r w:rsidR="00CD1A3F" w:rsidRPr="0021506B">
        <w:rPr>
          <w:rFonts w:asciiTheme="minorHAnsi" w:hAnsiTheme="minorHAnsi"/>
          <w:sz w:val="22"/>
          <w:szCs w:val="22"/>
        </w:rPr>
        <w:t>)</w:t>
      </w:r>
      <w:r w:rsidRPr="0021506B">
        <w:rPr>
          <w:rFonts w:asciiTheme="minorHAnsi" w:hAnsiTheme="minorHAnsi"/>
          <w:sz w:val="22"/>
          <w:szCs w:val="22"/>
        </w:rPr>
        <w:t>;</w:t>
      </w:r>
    </w:p>
    <w:p w14:paraId="76EB2911"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sz w:val="22"/>
          <w:szCs w:val="22"/>
        </w:rPr>
        <w:t>nebyť dlžníkom na daniach</w:t>
      </w:r>
      <w:r w:rsidR="00CA28A0" w:rsidRPr="0021506B">
        <w:rPr>
          <w:rFonts w:asciiTheme="minorHAnsi" w:hAnsiTheme="minorHAnsi"/>
          <w:sz w:val="22"/>
          <w:szCs w:val="22"/>
        </w:rPr>
        <w:t>,</w:t>
      </w:r>
      <w:r w:rsidRPr="0021506B">
        <w:rPr>
          <w:rFonts w:asciiTheme="minorHAnsi" w:hAnsiTheme="minorHAnsi"/>
          <w:sz w:val="22"/>
          <w:szCs w:val="22"/>
        </w:rPr>
        <w:t xml:space="preserve"> </w:t>
      </w:r>
      <w:r w:rsidR="00CA28A0" w:rsidRPr="0021506B">
        <w:rPr>
          <w:rFonts w:asciiTheme="minorHAnsi" w:hAnsiTheme="minorHAnsi"/>
          <w:sz w:val="22"/>
          <w:szCs w:val="22"/>
        </w:rPr>
        <w:t xml:space="preserve">nebyť dlžníkom poistného na zdravotnom a sociálnom poistení </w:t>
      </w:r>
    </w:p>
    <w:p w14:paraId="369355F5" w14:textId="20C5B865" w:rsidR="005F5C8C" w:rsidRPr="0021506B" w:rsidRDefault="00CD1A3F"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sz w:val="22"/>
          <w:szCs w:val="22"/>
        </w:rPr>
        <w:t>(</w:t>
      </w:r>
      <w:r w:rsidR="003F44AD" w:rsidRPr="0021506B">
        <w:rPr>
          <w:rFonts w:asciiTheme="minorHAnsi" w:hAnsiTheme="minorHAnsi"/>
          <w:i/>
          <w:sz w:val="22"/>
          <w:szCs w:val="22"/>
        </w:rPr>
        <w:t>podmienka sa preukazuje čestným vyhlásením žiadateľa v časti č. 15 vo formulári ŽoNFP</w:t>
      </w:r>
      <w:r w:rsidRPr="0021506B">
        <w:rPr>
          <w:rFonts w:asciiTheme="minorHAnsi" w:hAnsiTheme="minorHAnsi"/>
          <w:sz w:val="22"/>
          <w:szCs w:val="22"/>
        </w:rPr>
        <w:t>)</w:t>
      </w:r>
      <w:ins w:id="130" w:author="Autor">
        <w:r w:rsidR="008F78E1">
          <w:rPr>
            <w:rFonts w:asciiTheme="minorHAnsi" w:hAnsiTheme="minorHAnsi"/>
            <w:sz w:val="22"/>
            <w:szCs w:val="22"/>
          </w:rPr>
          <w:t>.</w:t>
        </w:r>
      </w:ins>
      <w:del w:id="131" w:author="Autor">
        <w:r w:rsidR="003F44AD" w:rsidRPr="0021506B" w:rsidDel="008F78E1">
          <w:rPr>
            <w:rFonts w:asciiTheme="minorHAnsi" w:hAnsiTheme="minorHAnsi"/>
            <w:sz w:val="22"/>
            <w:szCs w:val="22"/>
          </w:rPr>
          <w:delText>;</w:delText>
        </w:r>
      </w:del>
    </w:p>
    <w:p w14:paraId="5E03AAEC" w14:textId="263BAEB2" w:rsidR="003F44AD" w:rsidRPr="00C56531" w:rsidDel="008F78E1" w:rsidRDefault="003F44AD" w:rsidP="002F60AA">
      <w:pPr>
        <w:pStyle w:val="Odsekzoznamu"/>
        <w:numPr>
          <w:ilvl w:val="0"/>
          <w:numId w:val="7"/>
        </w:numPr>
        <w:spacing w:before="120" w:after="120"/>
        <w:ind w:left="714" w:hanging="357"/>
        <w:contextualSpacing w:val="0"/>
        <w:jc w:val="both"/>
        <w:rPr>
          <w:del w:id="132" w:author="Autor"/>
          <w:rFonts w:asciiTheme="minorHAnsi" w:hAnsiTheme="minorHAnsi"/>
          <w:sz w:val="22"/>
          <w:szCs w:val="22"/>
        </w:rPr>
      </w:pPr>
      <w:del w:id="133" w:author="Autor">
        <w:r w:rsidRPr="00C56531" w:rsidDel="008F78E1">
          <w:rPr>
            <w:rFonts w:asciiTheme="minorHAnsi" w:hAnsiTheme="minorHAnsi"/>
            <w:sz w:val="22"/>
            <w:szCs w:val="22"/>
          </w:rPr>
          <w:delText xml:space="preserve">voči žiadateľovi sa nenárokuje vrátenie pomoci na základe rozhodnutia Európskej komisie, ktorým bola pomoc označená za neoprávnenú a nezlučiteľnú s </w:delText>
        </w:r>
        <w:r w:rsidR="008D4F08" w:rsidRPr="00C56531" w:rsidDel="008F78E1">
          <w:rPr>
            <w:rFonts w:asciiTheme="minorHAnsi" w:hAnsiTheme="minorHAnsi"/>
            <w:sz w:val="22"/>
            <w:szCs w:val="22"/>
          </w:rPr>
          <w:delText xml:space="preserve">vnútorným </w:delText>
        </w:r>
        <w:r w:rsidRPr="00C56531" w:rsidDel="008F78E1">
          <w:rPr>
            <w:rFonts w:asciiTheme="minorHAnsi" w:hAnsiTheme="minorHAnsi"/>
            <w:sz w:val="22"/>
            <w:szCs w:val="22"/>
          </w:rPr>
          <w:delText>trhom</w:delText>
        </w:r>
      </w:del>
    </w:p>
    <w:p w14:paraId="4DC0FA2C" w14:textId="2FE2C55C" w:rsidR="003F44AD" w:rsidRPr="0021506B" w:rsidDel="008F78E1" w:rsidRDefault="003F44AD" w:rsidP="002A7A7B">
      <w:pPr>
        <w:pStyle w:val="Odsekzoznamu"/>
        <w:spacing w:before="120" w:after="240"/>
        <w:contextualSpacing w:val="0"/>
        <w:jc w:val="both"/>
        <w:rPr>
          <w:del w:id="134" w:author="Autor"/>
          <w:rFonts w:asciiTheme="minorHAnsi" w:hAnsiTheme="minorHAnsi"/>
          <w:sz w:val="22"/>
          <w:szCs w:val="22"/>
        </w:rPr>
      </w:pPr>
      <w:del w:id="135" w:author="Autor">
        <w:r w:rsidRPr="0021506B" w:rsidDel="008F78E1">
          <w:rPr>
            <w:rFonts w:asciiTheme="minorHAnsi" w:hAnsiTheme="minorHAnsi"/>
            <w:i/>
            <w:sz w:val="22"/>
            <w:szCs w:val="22"/>
          </w:rPr>
          <w:delText>(podmienka sa preukazuje čestným vyhlásením žiadateľa v časti č. 15 vo formulári ŽoNFP</w:delText>
        </w:r>
        <w:r w:rsidRPr="0021506B" w:rsidDel="008F78E1">
          <w:rPr>
            <w:rFonts w:asciiTheme="minorHAnsi" w:hAnsiTheme="minorHAnsi"/>
            <w:sz w:val="22"/>
            <w:szCs w:val="22"/>
          </w:rPr>
          <w:delText>).</w:delText>
        </w:r>
      </w:del>
    </w:p>
    <w:p w14:paraId="607A576A" w14:textId="77777777" w:rsidR="003C2776" w:rsidRPr="0021506B" w:rsidRDefault="003C2776" w:rsidP="002A7A7B">
      <w:pPr>
        <w:pStyle w:val="Odsekzoznamu1"/>
        <w:numPr>
          <w:ilvl w:val="1"/>
          <w:numId w:val="1"/>
        </w:numPr>
        <w:spacing w:before="360" w:after="240" w:line="276" w:lineRule="auto"/>
        <w:ind w:left="788" w:hanging="431"/>
        <w:contextualSpacing w:val="0"/>
        <w:rPr>
          <w:rFonts w:asciiTheme="minorHAnsi" w:hAnsiTheme="minorHAnsi"/>
          <w:b/>
        </w:rPr>
      </w:pPr>
      <w:r w:rsidRPr="0021506B">
        <w:rPr>
          <w:rFonts w:asciiTheme="minorHAnsi" w:hAnsiTheme="minorHAnsi"/>
          <w:b/>
        </w:rPr>
        <w:t>Oprávnenosť aktivít realizácie projektu</w:t>
      </w:r>
    </w:p>
    <w:p w14:paraId="3833CF88" w14:textId="2448B6BE" w:rsidR="00810DAA" w:rsidRPr="0021506B" w:rsidRDefault="00810DAA" w:rsidP="00E97DF1">
      <w:pPr>
        <w:pStyle w:val="Odsekzoznamu"/>
        <w:spacing w:before="120" w:after="120"/>
        <w:ind w:left="360"/>
        <w:contextualSpacing w:val="0"/>
        <w:jc w:val="both"/>
        <w:rPr>
          <w:rFonts w:asciiTheme="minorHAnsi" w:hAnsiTheme="minorHAnsi"/>
          <w:b/>
          <w:sz w:val="22"/>
          <w:szCs w:val="22"/>
        </w:rPr>
      </w:pPr>
      <w:r w:rsidRPr="0021506B">
        <w:rPr>
          <w:rFonts w:asciiTheme="minorHAnsi" w:hAnsiTheme="minorHAnsi"/>
          <w:sz w:val="22"/>
          <w:szCs w:val="22"/>
          <w:u w:val="single"/>
        </w:rPr>
        <w:t>Podmienky oprávnenosti aktivít:</w:t>
      </w: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29AD7B3E"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Oprávnené na poskytnutie príspevku sú výlučne projekty, ktoré svojimi aktivitami spadajú do</w:t>
      </w:r>
      <w:r w:rsidR="002A7A7B">
        <w:rPr>
          <w:rFonts w:asciiTheme="minorHAnsi" w:hAnsiTheme="minorHAnsi"/>
          <w:color w:val="000000"/>
          <w:sz w:val="22"/>
          <w:szCs w:val="22"/>
        </w:rPr>
        <w:t>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77777777"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lastRenderedPageBreak/>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77777777" w:rsidR="00892F2F" w:rsidRPr="0021506B" w:rsidRDefault="00892F2F" w:rsidP="00E97DF1">
      <w:pPr>
        <w:spacing w:before="120" w:after="120" w:line="240" w:lineRule="auto"/>
        <w:ind w:left="709"/>
        <w:jc w:val="both"/>
        <w:rPr>
          <w:rFonts w:asciiTheme="minorHAnsi" w:hAnsiTheme="minorHAnsi"/>
          <w:b/>
        </w:rPr>
      </w:pPr>
      <w:r w:rsidRPr="0021506B">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6A2A61A" w14:textId="77777777" w:rsidR="00F875B0" w:rsidRPr="0021506B" w:rsidRDefault="00810DAA" w:rsidP="00E97DF1">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žiadateľ neukončil fyzickú realizáciu všetkých hlavných aktivít projektu pred predložením ŽoNFP</w:t>
      </w:r>
    </w:p>
    <w:p w14:paraId="18CB0F16" w14:textId="77777777" w:rsidR="00810DAA" w:rsidRPr="0021506B" w:rsidRDefault="00810DAA" w:rsidP="00E97DF1">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410E7816" w14:textId="77777777"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6321CD90" w14:textId="6871BEB2" w:rsidR="006B0010" w:rsidRPr="0021506B" w:rsidDel="00D735CF" w:rsidRDefault="006B0010" w:rsidP="002A7A7B">
      <w:pPr>
        <w:pStyle w:val="Odsekzoznamu"/>
        <w:autoSpaceDE w:val="0"/>
        <w:autoSpaceDN w:val="0"/>
        <w:adjustRightInd w:val="0"/>
        <w:spacing w:before="360" w:after="240"/>
        <w:ind w:left="788" w:hanging="431"/>
        <w:contextualSpacing w:val="0"/>
        <w:jc w:val="both"/>
        <w:rPr>
          <w:del w:id="136" w:author="Autor"/>
          <w:rFonts w:asciiTheme="minorHAnsi" w:hAnsiTheme="minorHAnsi"/>
          <w:color w:val="000000"/>
        </w:rPr>
      </w:pPr>
    </w:p>
    <w:p w14:paraId="22D80AE5" w14:textId="5CCA1A9D" w:rsidR="003C2776" w:rsidRPr="0021506B" w:rsidDel="005F3E38" w:rsidRDefault="003C2776" w:rsidP="002A7A7B">
      <w:pPr>
        <w:pStyle w:val="Odsekzoznamu1"/>
        <w:keepNext/>
        <w:numPr>
          <w:ilvl w:val="1"/>
          <w:numId w:val="1"/>
        </w:numPr>
        <w:spacing w:before="360" w:after="240" w:line="276" w:lineRule="auto"/>
        <w:ind w:left="788" w:hanging="431"/>
        <w:rPr>
          <w:del w:id="137" w:author="Autor"/>
          <w:rFonts w:asciiTheme="minorHAnsi" w:hAnsiTheme="minorHAnsi"/>
          <w:b/>
        </w:rPr>
      </w:pPr>
      <w:del w:id="138" w:author="Autor">
        <w:r w:rsidRPr="0021506B" w:rsidDel="005F3E38">
          <w:rPr>
            <w:rFonts w:asciiTheme="minorHAnsi" w:hAnsiTheme="minorHAnsi"/>
            <w:b/>
          </w:rPr>
          <w:delText>Oprávnenosť výdavkov realizácie projektu</w:delText>
        </w:r>
      </w:del>
    </w:p>
    <w:p w14:paraId="5526B727" w14:textId="72F7E2BB" w:rsidR="00B517DF" w:rsidRPr="0021506B" w:rsidDel="005F3E38" w:rsidRDefault="00496D8C" w:rsidP="002A7A7B">
      <w:pPr>
        <w:spacing w:before="360" w:after="120" w:line="240" w:lineRule="auto"/>
        <w:ind w:left="788" w:hanging="431"/>
        <w:jc w:val="both"/>
        <w:rPr>
          <w:del w:id="139" w:author="Autor"/>
          <w:rFonts w:asciiTheme="minorHAnsi" w:hAnsiTheme="minorHAnsi"/>
        </w:rPr>
      </w:pPr>
      <w:del w:id="140" w:author="Autor">
        <w:r w:rsidRPr="0021506B" w:rsidDel="005F3E38">
          <w:rPr>
            <w:rFonts w:asciiTheme="minorHAnsi" w:eastAsia="Times New Roman" w:hAnsiTheme="minorHAnsi"/>
            <w:u w:val="single"/>
            <w:lang w:eastAsia="sk-SK"/>
          </w:rPr>
          <w:delText>Podmienky oprávnenosti výdavkov</w:delText>
        </w:r>
        <w:r w:rsidR="00B517DF" w:rsidRPr="0021506B" w:rsidDel="005F3E38">
          <w:rPr>
            <w:rFonts w:asciiTheme="minorHAnsi" w:eastAsia="Times New Roman" w:hAnsiTheme="minorHAnsi"/>
            <w:u w:val="single"/>
            <w:lang w:eastAsia="sk-SK"/>
          </w:rPr>
          <w:delText>:</w:delText>
        </w:r>
      </w:del>
    </w:p>
    <w:p w14:paraId="494D2357" w14:textId="6B3CC844" w:rsidR="00D16C26" w:rsidRPr="0021506B" w:rsidDel="005F3E38" w:rsidRDefault="00D16C26" w:rsidP="002A7A7B">
      <w:pPr>
        <w:pStyle w:val="Odsekzoznamu"/>
        <w:numPr>
          <w:ilvl w:val="0"/>
          <w:numId w:val="7"/>
        </w:numPr>
        <w:spacing w:before="360" w:after="120"/>
        <w:ind w:left="788" w:hanging="431"/>
        <w:rPr>
          <w:del w:id="141" w:author="Autor"/>
          <w:rFonts w:asciiTheme="minorHAnsi" w:hAnsiTheme="minorHAnsi"/>
          <w:color w:val="000000"/>
          <w:sz w:val="22"/>
          <w:szCs w:val="22"/>
        </w:rPr>
      </w:pPr>
      <w:del w:id="142" w:author="Autor">
        <w:r w:rsidRPr="0021506B" w:rsidDel="005F3E38">
          <w:rPr>
            <w:rFonts w:asciiTheme="minorHAnsi" w:hAnsiTheme="minorHAnsi"/>
            <w:color w:val="000000"/>
            <w:sz w:val="22"/>
            <w:szCs w:val="22"/>
          </w:rPr>
          <w:delText xml:space="preserve">výdavky projektu sú </w:delText>
        </w:r>
        <w:r w:rsidR="00354603" w:rsidRPr="0021506B" w:rsidDel="005F3E38">
          <w:rPr>
            <w:rFonts w:asciiTheme="minorHAnsi" w:hAnsiTheme="minorHAnsi"/>
            <w:color w:val="000000"/>
            <w:sz w:val="22"/>
            <w:szCs w:val="22"/>
          </w:rPr>
          <w:delText>v súlade s</w:delText>
        </w:r>
        <w:r w:rsidR="007065EB" w:rsidRPr="0021506B" w:rsidDel="005F3E38">
          <w:rPr>
            <w:rFonts w:asciiTheme="minorHAnsi" w:hAnsiTheme="minorHAnsi"/>
            <w:color w:val="000000"/>
            <w:sz w:val="22"/>
            <w:szCs w:val="22"/>
          </w:rPr>
          <w:delText> </w:delText>
        </w:r>
        <w:r w:rsidRPr="0021506B" w:rsidDel="005F3E38">
          <w:rPr>
            <w:rFonts w:asciiTheme="minorHAnsi" w:hAnsiTheme="minorHAnsi"/>
            <w:color w:val="000000"/>
            <w:sz w:val="22"/>
            <w:szCs w:val="22"/>
          </w:rPr>
          <w:delText>oprávnen</w:delText>
        </w:r>
        <w:r w:rsidR="007065EB" w:rsidRPr="0021506B" w:rsidDel="005F3E38">
          <w:rPr>
            <w:rFonts w:asciiTheme="minorHAnsi" w:hAnsiTheme="minorHAnsi"/>
            <w:color w:val="000000"/>
            <w:sz w:val="22"/>
            <w:szCs w:val="22"/>
          </w:rPr>
          <w:delText>ými výdavkami pre oprávnenú aktivitu na toto vyzvanie</w:delText>
        </w:r>
        <w:r w:rsidR="00AD692A" w:rsidRPr="0021506B" w:rsidDel="005F3E38">
          <w:rPr>
            <w:rFonts w:asciiTheme="minorHAnsi" w:hAnsiTheme="minorHAnsi"/>
            <w:color w:val="000000"/>
            <w:sz w:val="22"/>
            <w:szCs w:val="22"/>
          </w:rPr>
          <w:delText xml:space="preserve"> </w:delText>
        </w:r>
      </w:del>
    </w:p>
    <w:p w14:paraId="245E67D7" w14:textId="15DBD802" w:rsidR="00243DF9" w:rsidRPr="0021506B" w:rsidDel="005F3E38" w:rsidRDefault="00243DF9" w:rsidP="002A7A7B">
      <w:pPr>
        <w:pStyle w:val="Odsekzoznamu"/>
        <w:spacing w:before="360" w:after="120"/>
        <w:ind w:left="788" w:hanging="431"/>
        <w:rPr>
          <w:del w:id="143" w:author="Autor"/>
          <w:rFonts w:asciiTheme="minorHAnsi" w:hAnsiTheme="minorHAnsi"/>
          <w:color w:val="000000"/>
          <w:sz w:val="22"/>
          <w:szCs w:val="22"/>
        </w:rPr>
      </w:pPr>
    </w:p>
    <w:p w14:paraId="2F51A815" w14:textId="00630C38" w:rsidR="00E81977" w:rsidDel="005F3E38" w:rsidRDefault="007065EB" w:rsidP="002A7A7B">
      <w:pPr>
        <w:pStyle w:val="Odsekzoznamu"/>
        <w:spacing w:before="360" w:after="120"/>
        <w:ind w:left="788" w:hanging="431"/>
        <w:rPr>
          <w:del w:id="144" w:author="Autor"/>
          <w:rFonts w:asciiTheme="minorHAnsi" w:hAnsiTheme="minorHAnsi"/>
          <w:color w:val="000000"/>
          <w:sz w:val="22"/>
          <w:szCs w:val="22"/>
        </w:rPr>
      </w:pPr>
      <w:del w:id="145" w:author="Autor">
        <w:r w:rsidRPr="0021506B" w:rsidDel="005F3E38">
          <w:rPr>
            <w:rFonts w:asciiTheme="minorHAnsi" w:hAnsiTheme="minorHAnsi"/>
            <w:color w:val="000000"/>
            <w:sz w:val="22"/>
            <w:szCs w:val="22"/>
          </w:rPr>
          <w:delText xml:space="preserve">Pre toto vyzvanie sú oprávneným typom výdavkov: </w:delText>
        </w:r>
      </w:del>
    </w:p>
    <w:p w14:paraId="61F515CA" w14:textId="72D85F96" w:rsidR="002D3587" w:rsidRPr="0021506B" w:rsidDel="005F3E38" w:rsidRDefault="002D3587" w:rsidP="002A7A7B">
      <w:pPr>
        <w:pStyle w:val="Odsekzoznamu"/>
        <w:spacing w:before="360" w:after="120"/>
        <w:ind w:left="788" w:hanging="431"/>
        <w:rPr>
          <w:del w:id="146" w:author="Autor"/>
          <w:rFonts w:asciiTheme="minorHAnsi" w:hAnsiTheme="minorHAnsi"/>
          <w:color w:val="000000"/>
          <w:sz w:val="22"/>
          <w:szCs w:val="22"/>
        </w:rPr>
      </w:pPr>
    </w:p>
    <w:p w14:paraId="3B373466" w14:textId="04B3E6AB" w:rsidR="00945A4C" w:rsidRPr="0021506B" w:rsidDel="005F3E38" w:rsidRDefault="00945A4C" w:rsidP="002A7A7B">
      <w:pPr>
        <w:pStyle w:val="Odsekzoznamu"/>
        <w:spacing w:before="360" w:after="120"/>
        <w:ind w:left="788" w:hanging="431"/>
        <w:rPr>
          <w:del w:id="147" w:author="Autor"/>
          <w:rFonts w:asciiTheme="minorHAnsi" w:hAnsiTheme="minorHAnsi" w:cs="Arial"/>
          <w:sz w:val="22"/>
          <w:szCs w:val="22"/>
        </w:rPr>
      </w:pPr>
      <w:del w:id="148" w:author="Autor">
        <w:r w:rsidRPr="0021506B" w:rsidDel="005F3E38">
          <w:rPr>
            <w:rFonts w:asciiTheme="minorHAnsi" w:hAnsiTheme="minorHAnsi" w:cs="Arial"/>
            <w:sz w:val="22"/>
            <w:szCs w:val="22"/>
          </w:rPr>
          <w:delText>013 - Softvér</w:delText>
        </w:r>
      </w:del>
    </w:p>
    <w:p w14:paraId="4FE1F609" w14:textId="44138064" w:rsidR="00945A4C" w:rsidRPr="0021506B" w:rsidDel="005F3E38" w:rsidRDefault="00945A4C" w:rsidP="002A7A7B">
      <w:pPr>
        <w:pStyle w:val="Odsekzoznamu"/>
        <w:spacing w:before="360" w:after="120"/>
        <w:ind w:left="788" w:hanging="431"/>
        <w:rPr>
          <w:del w:id="149" w:author="Autor"/>
          <w:rFonts w:asciiTheme="minorHAnsi" w:hAnsiTheme="minorHAnsi" w:cs="Arial"/>
          <w:sz w:val="22"/>
          <w:szCs w:val="22"/>
        </w:rPr>
      </w:pPr>
      <w:del w:id="150" w:author="Autor">
        <w:r w:rsidRPr="0021506B" w:rsidDel="005F3E38">
          <w:rPr>
            <w:rFonts w:asciiTheme="minorHAnsi" w:hAnsiTheme="minorHAnsi" w:cs="Arial"/>
            <w:sz w:val="22"/>
            <w:szCs w:val="22"/>
          </w:rPr>
          <w:delText>014 - Oceniteľné práva</w:delText>
        </w:r>
      </w:del>
    </w:p>
    <w:p w14:paraId="2AA88DF7" w14:textId="71362519" w:rsidR="00945A4C" w:rsidRPr="0021506B" w:rsidDel="005F3E38" w:rsidRDefault="00945A4C" w:rsidP="002A7A7B">
      <w:pPr>
        <w:pStyle w:val="Odsekzoznamu"/>
        <w:spacing w:before="360" w:after="120"/>
        <w:ind w:left="788" w:hanging="431"/>
        <w:rPr>
          <w:del w:id="151" w:author="Autor"/>
          <w:rFonts w:asciiTheme="minorHAnsi" w:hAnsiTheme="minorHAnsi" w:cs="Arial"/>
          <w:sz w:val="22"/>
          <w:szCs w:val="22"/>
        </w:rPr>
      </w:pPr>
      <w:del w:id="152" w:author="Autor">
        <w:r w:rsidRPr="0021506B" w:rsidDel="005F3E38">
          <w:rPr>
            <w:rFonts w:asciiTheme="minorHAnsi" w:hAnsiTheme="minorHAnsi" w:cs="Arial"/>
            <w:sz w:val="22"/>
            <w:szCs w:val="22"/>
          </w:rPr>
          <w:delText>019- Ostatný dlhodobý nehmotný majetok</w:delText>
        </w:r>
      </w:del>
    </w:p>
    <w:p w14:paraId="1F5AF647" w14:textId="61E2CEB7" w:rsidR="00945A4C" w:rsidRPr="0021506B" w:rsidDel="005F3E38" w:rsidRDefault="00945A4C" w:rsidP="002A7A7B">
      <w:pPr>
        <w:pStyle w:val="Odsekzoznamu"/>
        <w:spacing w:before="360" w:after="120"/>
        <w:ind w:left="788" w:hanging="431"/>
        <w:rPr>
          <w:del w:id="153" w:author="Autor"/>
          <w:rFonts w:asciiTheme="minorHAnsi" w:hAnsiTheme="minorHAnsi" w:cs="Arial"/>
          <w:sz w:val="22"/>
          <w:szCs w:val="22"/>
        </w:rPr>
      </w:pPr>
      <w:del w:id="154" w:author="Autor">
        <w:r w:rsidRPr="0021506B" w:rsidDel="005F3E38">
          <w:rPr>
            <w:rFonts w:asciiTheme="minorHAnsi" w:hAnsiTheme="minorHAnsi" w:cs="Arial"/>
            <w:sz w:val="22"/>
            <w:szCs w:val="22"/>
          </w:rPr>
          <w:delText>022 - Samostatné hnuteľné veci a súbory hnuteľných vecí</w:delText>
        </w:r>
      </w:del>
    </w:p>
    <w:p w14:paraId="7FA6C872" w14:textId="76E5B24E" w:rsidR="00945A4C" w:rsidRPr="0021506B" w:rsidDel="005F3E38" w:rsidRDefault="00945A4C" w:rsidP="002A7A7B">
      <w:pPr>
        <w:pStyle w:val="Odsekzoznamu"/>
        <w:spacing w:before="360" w:after="120"/>
        <w:ind w:left="788" w:hanging="431"/>
        <w:rPr>
          <w:del w:id="155" w:author="Autor"/>
          <w:rFonts w:asciiTheme="minorHAnsi" w:hAnsiTheme="minorHAnsi" w:cs="Arial"/>
          <w:sz w:val="22"/>
          <w:szCs w:val="22"/>
        </w:rPr>
      </w:pPr>
      <w:del w:id="156" w:author="Autor">
        <w:r w:rsidRPr="0021506B" w:rsidDel="005F3E38">
          <w:rPr>
            <w:rFonts w:asciiTheme="minorHAnsi" w:hAnsiTheme="minorHAnsi" w:cs="Arial"/>
            <w:sz w:val="22"/>
            <w:szCs w:val="22"/>
          </w:rPr>
          <w:delText>023 – Dopravné prostriedky</w:delText>
        </w:r>
      </w:del>
    </w:p>
    <w:p w14:paraId="3C64C8A2" w14:textId="590D9C8A" w:rsidR="00945A4C" w:rsidRPr="0021506B" w:rsidDel="005F3E38" w:rsidRDefault="00945A4C" w:rsidP="002A7A7B">
      <w:pPr>
        <w:pStyle w:val="Odsekzoznamu"/>
        <w:spacing w:before="360" w:after="120"/>
        <w:ind w:left="788" w:hanging="431"/>
        <w:rPr>
          <w:del w:id="157" w:author="Autor"/>
          <w:rFonts w:asciiTheme="minorHAnsi" w:hAnsiTheme="minorHAnsi" w:cs="Arial"/>
          <w:sz w:val="22"/>
          <w:szCs w:val="22"/>
        </w:rPr>
      </w:pPr>
      <w:del w:id="158" w:author="Autor">
        <w:r w:rsidRPr="0021506B" w:rsidDel="005F3E38">
          <w:rPr>
            <w:rFonts w:asciiTheme="minorHAnsi" w:hAnsiTheme="minorHAnsi" w:cs="Arial"/>
            <w:sz w:val="22"/>
            <w:szCs w:val="22"/>
          </w:rPr>
          <w:delText>112 - Zásoby</w:delText>
        </w:r>
      </w:del>
    </w:p>
    <w:p w14:paraId="0171B537" w14:textId="4BB8CF77" w:rsidR="00945A4C" w:rsidRPr="0021506B" w:rsidDel="005F3E38" w:rsidRDefault="00945A4C" w:rsidP="002A7A7B">
      <w:pPr>
        <w:pStyle w:val="Odsekzoznamu"/>
        <w:spacing w:before="360" w:after="120"/>
        <w:ind w:left="788" w:hanging="431"/>
        <w:rPr>
          <w:del w:id="159" w:author="Autor"/>
          <w:rFonts w:asciiTheme="minorHAnsi" w:hAnsiTheme="minorHAnsi" w:cs="Arial"/>
          <w:sz w:val="22"/>
          <w:szCs w:val="22"/>
        </w:rPr>
      </w:pPr>
      <w:del w:id="160" w:author="Autor">
        <w:r w:rsidRPr="0021506B" w:rsidDel="005F3E38">
          <w:rPr>
            <w:rFonts w:asciiTheme="minorHAnsi" w:hAnsiTheme="minorHAnsi" w:cs="Arial"/>
            <w:sz w:val="22"/>
            <w:szCs w:val="22"/>
          </w:rPr>
          <w:delText>502 - Spotreba energie</w:delText>
        </w:r>
      </w:del>
    </w:p>
    <w:p w14:paraId="0241A19A" w14:textId="5A924D66" w:rsidR="00945A4C" w:rsidRPr="0021506B" w:rsidDel="005F3E38" w:rsidRDefault="00945A4C" w:rsidP="002A7A7B">
      <w:pPr>
        <w:pStyle w:val="Odsekzoznamu"/>
        <w:spacing w:before="360" w:after="120"/>
        <w:ind w:left="788" w:hanging="431"/>
        <w:rPr>
          <w:del w:id="161" w:author="Autor"/>
          <w:rFonts w:asciiTheme="minorHAnsi" w:hAnsiTheme="minorHAnsi" w:cs="Arial"/>
          <w:sz w:val="22"/>
          <w:szCs w:val="22"/>
        </w:rPr>
      </w:pPr>
      <w:del w:id="162" w:author="Autor">
        <w:r w:rsidRPr="0021506B" w:rsidDel="005F3E38">
          <w:rPr>
            <w:rFonts w:asciiTheme="minorHAnsi" w:hAnsiTheme="minorHAnsi" w:cs="Arial"/>
            <w:sz w:val="22"/>
            <w:szCs w:val="22"/>
          </w:rPr>
          <w:delText>503 - Spotreba ostatných neskladovateľných dodávok</w:delText>
        </w:r>
      </w:del>
    </w:p>
    <w:p w14:paraId="2AE14147" w14:textId="19DA7B5D" w:rsidR="00945A4C" w:rsidRPr="0021506B" w:rsidDel="005F3E38" w:rsidRDefault="00945A4C" w:rsidP="002A7A7B">
      <w:pPr>
        <w:pStyle w:val="Odsekzoznamu"/>
        <w:spacing w:before="360" w:after="120"/>
        <w:ind w:left="788" w:hanging="431"/>
        <w:rPr>
          <w:del w:id="163" w:author="Autor"/>
          <w:rFonts w:asciiTheme="minorHAnsi" w:hAnsiTheme="minorHAnsi" w:cs="Arial"/>
          <w:sz w:val="22"/>
          <w:szCs w:val="22"/>
        </w:rPr>
      </w:pPr>
      <w:del w:id="164" w:author="Autor">
        <w:r w:rsidRPr="0021506B" w:rsidDel="005F3E38">
          <w:rPr>
            <w:rFonts w:asciiTheme="minorHAnsi" w:hAnsiTheme="minorHAnsi" w:cs="Arial"/>
            <w:sz w:val="22"/>
            <w:szCs w:val="22"/>
          </w:rPr>
          <w:delText>511 - Opravy a udržiavanie</w:delText>
        </w:r>
      </w:del>
    </w:p>
    <w:p w14:paraId="1E9205D7" w14:textId="4AFE5015" w:rsidR="00945A4C" w:rsidRPr="0021506B" w:rsidDel="005F3E38" w:rsidRDefault="00945A4C" w:rsidP="002A7A7B">
      <w:pPr>
        <w:pStyle w:val="Odsekzoznamu"/>
        <w:spacing w:before="360" w:after="120"/>
        <w:ind w:left="788" w:hanging="431"/>
        <w:rPr>
          <w:del w:id="165" w:author="Autor"/>
          <w:rFonts w:asciiTheme="minorHAnsi" w:hAnsiTheme="minorHAnsi" w:cs="Arial"/>
          <w:sz w:val="22"/>
          <w:szCs w:val="22"/>
        </w:rPr>
      </w:pPr>
      <w:del w:id="166" w:author="Autor">
        <w:r w:rsidRPr="0021506B" w:rsidDel="005F3E38">
          <w:rPr>
            <w:rFonts w:asciiTheme="minorHAnsi" w:hAnsiTheme="minorHAnsi" w:cs="Arial"/>
            <w:sz w:val="22"/>
            <w:szCs w:val="22"/>
          </w:rPr>
          <w:delText>512 - Cestovné náhrady</w:delText>
        </w:r>
      </w:del>
    </w:p>
    <w:p w14:paraId="62F6C768" w14:textId="23A4B356" w:rsidR="00945A4C" w:rsidRPr="0021506B" w:rsidDel="005F3E38" w:rsidRDefault="00945A4C" w:rsidP="002A7A7B">
      <w:pPr>
        <w:pStyle w:val="Odsekzoznamu"/>
        <w:spacing w:before="360" w:after="120"/>
        <w:ind w:left="788" w:hanging="431"/>
        <w:rPr>
          <w:del w:id="167" w:author="Autor"/>
          <w:rFonts w:asciiTheme="minorHAnsi" w:hAnsiTheme="minorHAnsi" w:cs="Arial"/>
          <w:sz w:val="22"/>
          <w:szCs w:val="22"/>
        </w:rPr>
      </w:pPr>
      <w:del w:id="168" w:author="Autor">
        <w:r w:rsidRPr="0021506B" w:rsidDel="005F3E38">
          <w:rPr>
            <w:rFonts w:asciiTheme="minorHAnsi" w:hAnsiTheme="minorHAnsi" w:cs="Arial"/>
            <w:sz w:val="22"/>
            <w:szCs w:val="22"/>
          </w:rPr>
          <w:delText>518 - Ostatné služby</w:delText>
        </w:r>
      </w:del>
    </w:p>
    <w:p w14:paraId="304CCF1D" w14:textId="62999D38" w:rsidR="00945A4C" w:rsidRPr="0021506B" w:rsidDel="005F3E38" w:rsidRDefault="00945A4C" w:rsidP="002A7A7B">
      <w:pPr>
        <w:pStyle w:val="Odsekzoznamu"/>
        <w:spacing w:before="360" w:after="120"/>
        <w:ind w:left="788" w:hanging="431"/>
        <w:rPr>
          <w:del w:id="169" w:author="Autor"/>
          <w:rFonts w:asciiTheme="minorHAnsi" w:hAnsiTheme="minorHAnsi" w:cs="Arial"/>
          <w:sz w:val="22"/>
          <w:szCs w:val="22"/>
        </w:rPr>
      </w:pPr>
      <w:del w:id="170" w:author="Autor">
        <w:r w:rsidRPr="0021506B" w:rsidDel="005F3E38">
          <w:rPr>
            <w:rFonts w:asciiTheme="minorHAnsi" w:hAnsiTheme="minorHAnsi" w:cs="Arial"/>
            <w:sz w:val="22"/>
            <w:szCs w:val="22"/>
          </w:rPr>
          <w:delText>521 - Mzdové výdavky</w:delText>
        </w:r>
      </w:del>
    </w:p>
    <w:p w14:paraId="0DB2641B" w14:textId="121F9536" w:rsidR="00945A4C" w:rsidRPr="0021506B" w:rsidDel="005F3E38" w:rsidRDefault="00945A4C" w:rsidP="002A7A7B">
      <w:pPr>
        <w:pStyle w:val="Odsekzoznamu"/>
        <w:spacing w:before="360" w:after="120"/>
        <w:ind w:left="788" w:hanging="431"/>
        <w:rPr>
          <w:del w:id="171" w:author="Autor"/>
          <w:rFonts w:asciiTheme="minorHAnsi" w:hAnsiTheme="minorHAnsi" w:cs="Arial"/>
          <w:sz w:val="22"/>
          <w:szCs w:val="22"/>
        </w:rPr>
      </w:pPr>
      <w:del w:id="172" w:author="Autor">
        <w:r w:rsidRPr="0021506B" w:rsidDel="005F3E38">
          <w:rPr>
            <w:rFonts w:asciiTheme="minorHAnsi" w:hAnsiTheme="minorHAnsi" w:cs="Arial"/>
            <w:sz w:val="22"/>
            <w:szCs w:val="22"/>
          </w:rPr>
          <w:delText>548 - Výdavky na prevádzkovú činnosť</w:delText>
        </w:r>
      </w:del>
    </w:p>
    <w:p w14:paraId="0FB707C0" w14:textId="3DBB4FD5" w:rsidR="00945A4C" w:rsidRPr="0021506B" w:rsidDel="005F3E38" w:rsidRDefault="00945A4C" w:rsidP="002A7A7B">
      <w:pPr>
        <w:pStyle w:val="Odsekzoznamu"/>
        <w:spacing w:before="360" w:after="120"/>
        <w:ind w:left="788" w:hanging="431"/>
        <w:rPr>
          <w:del w:id="173" w:author="Autor"/>
          <w:rFonts w:asciiTheme="minorHAnsi" w:hAnsiTheme="minorHAnsi" w:cs="Arial"/>
          <w:sz w:val="22"/>
          <w:szCs w:val="22"/>
        </w:rPr>
      </w:pPr>
      <w:del w:id="174" w:author="Autor">
        <w:r w:rsidRPr="0021506B" w:rsidDel="005F3E38">
          <w:rPr>
            <w:rFonts w:asciiTheme="minorHAnsi" w:hAnsiTheme="minorHAnsi" w:cs="Arial"/>
            <w:sz w:val="22"/>
            <w:szCs w:val="22"/>
          </w:rPr>
          <w:delText>568 - Ostatné finančné výdavky</w:delText>
        </w:r>
      </w:del>
    </w:p>
    <w:p w14:paraId="7BB0FD1B" w14:textId="55F271B3" w:rsidR="00945A4C" w:rsidRPr="0021506B" w:rsidDel="005F3E38" w:rsidRDefault="00945A4C" w:rsidP="002A7A7B">
      <w:pPr>
        <w:pStyle w:val="Odsekzoznamu"/>
        <w:spacing w:before="360"/>
        <w:ind w:left="788" w:hanging="431"/>
        <w:rPr>
          <w:del w:id="175" w:author="Autor"/>
          <w:rFonts w:asciiTheme="minorHAnsi" w:hAnsiTheme="minorHAnsi"/>
          <w:sz w:val="22"/>
          <w:szCs w:val="22"/>
        </w:rPr>
      </w:pPr>
    </w:p>
    <w:p w14:paraId="4FEAE307" w14:textId="23D04C5B" w:rsidR="00B517DF" w:rsidRPr="0021506B" w:rsidDel="005F3E38" w:rsidRDefault="00D16C26" w:rsidP="002A7A7B">
      <w:pPr>
        <w:pStyle w:val="Odsekzoznamu"/>
        <w:spacing w:before="360" w:after="120"/>
        <w:ind w:left="788" w:hanging="431"/>
        <w:contextualSpacing w:val="0"/>
        <w:rPr>
          <w:del w:id="176" w:author="Autor"/>
          <w:rFonts w:asciiTheme="minorHAnsi" w:hAnsiTheme="minorHAnsi"/>
          <w:color w:val="000000"/>
          <w:sz w:val="22"/>
          <w:szCs w:val="22"/>
        </w:rPr>
      </w:pPr>
      <w:del w:id="177" w:author="Autor">
        <w:r w:rsidRPr="0021506B" w:rsidDel="005F3E38">
          <w:rPr>
            <w:rFonts w:asciiTheme="minorHAnsi" w:hAnsiTheme="minorHAnsi"/>
            <w:sz w:val="22"/>
            <w:szCs w:val="22"/>
          </w:rPr>
          <w:lastRenderedPageBreak/>
          <w:delText xml:space="preserve">Výdavky projektu musia byť v súlade s podmienkami oprávnenosti podrobne definovanými v dokumentoch: </w:delText>
        </w:r>
      </w:del>
    </w:p>
    <w:p w14:paraId="011464E1" w14:textId="62F8BBBF" w:rsidR="00496D8C" w:rsidRPr="0021506B" w:rsidDel="005F3E38" w:rsidRDefault="00496D8C" w:rsidP="002A7A7B">
      <w:pPr>
        <w:pStyle w:val="Odsekzoznamu"/>
        <w:numPr>
          <w:ilvl w:val="1"/>
          <w:numId w:val="7"/>
        </w:numPr>
        <w:spacing w:before="360" w:after="240"/>
        <w:ind w:left="788" w:hanging="431"/>
        <w:jc w:val="both"/>
        <w:rPr>
          <w:del w:id="178" w:author="Autor"/>
          <w:rFonts w:asciiTheme="minorHAnsi" w:hAnsiTheme="minorHAnsi"/>
          <w:sz w:val="22"/>
          <w:szCs w:val="22"/>
        </w:rPr>
      </w:pPr>
      <w:del w:id="179" w:author="Autor">
        <w:r w:rsidRPr="0021506B" w:rsidDel="005F3E38">
          <w:rPr>
            <w:rFonts w:asciiTheme="minorHAnsi" w:hAnsiTheme="minorHAnsi"/>
            <w:sz w:val="22"/>
            <w:szCs w:val="22"/>
          </w:rPr>
          <w:delText>Príručka oprávnenosti výdavkov pre projekty operačného programu Technická pomoc 2014 - 2020 (</w:delText>
        </w:r>
        <w:r w:rsidR="005F3E38" w:rsidDel="005F3E38">
          <w:fldChar w:fldCharType="begin"/>
        </w:r>
        <w:r w:rsidR="005F3E38" w:rsidDel="005F3E38">
          <w:delInstrText xml:space="preserve"> HYPERLINK "http://www.optp.vlada.gov.sk/ine-dokumenty/" </w:delInstrText>
        </w:r>
        <w:r w:rsidR="005F3E38" w:rsidDel="005F3E38">
          <w:fldChar w:fldCharType="separate"/>
        </w:r>
        <w:r w:rsidR="00C50690" w:rsidRPr="0021506B" w:rsidDel="005F3E38">
          <w:rPr>
            <w:rStyle w:val="Hypertextovprepojenie"/>
            <w:rFonts w:asciiTheme="minorHAnsi" w:hAnsiTheme="minorHAnsi"/>
            <w:sz w:val="22"/>
            <w:szCs w:val="22"/>
          </w:rPr>
          <w:delText>http://www.optp.vlada.gov.sk/ine-dokumenty/</w:delText>
        </w:r>
        <w:r w:rsidR="005F3E38" w:rsidDel="005F3E38">
          <w:rPr>
            <w:rStyle w:val="Hypertextovprepojenie"/>
            <w:rFonts w:asciiTheme="minorHAnsi" w:hAnsiTheme="minorHAnsi"/>
          </w:rPr>
          <w:fldChar w:fldCharType="end"/>
        </w:r>
        <w:r w:rsidRPr="0021506B" w:rsidDel="005F3E38">
          <w:rPr>
            <w:rFonts w:asciiTheme="minorHAnsi" w:hAnsiTheme="minorHAnsi"/>
            <w:sz w:val="22"/>
            <w:szCs w:val="22"/>
          </w:rPr>
          <w:delText>);</w:delText>
        </w:r>
      </w:del>
    </w:p>
    <w:p w14:paraId="066EBD58" w14:textId="31946C11" w:rsidR="005D5FC6" w:rsidRPr="0021506B" w:rsidDel="005F3E38" w:rsidRDefault="005D5FC6" w:rsidP="002A7A7B">
      <w:pPr>
        <w:pStyle w:val="Odsekzoznamu"/>
        <w:numPr>
          <w:ilvl w:val="1"/>
          <w:numId w:val="7"/>
        </w:numPr>
        <w:spacing w:before="360" w:after="240"/>
        <w:ind w:left="788" w:hanging="431"/>
        <w:jc w:val="both"/>
        <w:rPr>
          <w:del w:id="180" w:author="Autor"/>
          <w:rFonts w:asciiTheme="minorHAnsi" w:hAnsiTheme="minorHAnsi"/>
          <w:sz w:val="22"/>
          <w:szCs w:val="22"/>
        </w:rPr>
      </w:pPr>
      <w:del w:id="181" w:author="Autor">
        <w:r w:rsidRPr="0021506B" w:rsidDel="005F3E38">
          <w:rPr>
            <w:rFonts w:asciiTheme="minorHAnsi" w:hAnsiTheme="minorHAnsi"/>
            <w:sz w:val="22"/>
            <w:szCs w:val="22"/>
          </w:rPr>
          <w:delText>Príručka pre prijímateľa pre projekty operačného programu Technická pomoc 2014 - 2020 (</w:delText>
        </w:r>
        <w:r w:rsidR="005F3E38" w:rsidDel="005F3E38">
          <w:fldChar w:fldCharType="begin"/>
        </w:r>
        <w:r w:rsidR="005F3E38" w:rsidDel="005F3E38">
          <w:delInstrText xml:space="preserve"> HYPERLINK "http://www.optp.vlada.gov.sk/ine-dokumenty/" </w:delInstrText>
        </w:r>
        <w:r w:rsidR="005F3E38" w:rsidDel="005F3E38">
          <w:fldChar w:fldCharType="separate"/>
        </w:r>
        <w:r w:rsidR="00C50690" w:rsidRPr="0021506B" w:rsidDel="005F3E38">
          <w:rPr>
            <w:rStyle w:val="Hypertextovprepojenie"/>
            <w:rFonts w:asciiTheme="minorHAnsi" w:hAnsiTheme="minorHAnsi"/>
            <w:sz w:val="22"/>
            <w:szCs w:val="22"/>
          </w:rPr>
          <w:delText>http://www.optp.vlada.gov.sk/ine-dokumenty/</w:delText>
        </w:r>
        <w:r w:rsidR="005F3E38" w:rsidDel="005F3E38">
          <w:rPr>
            <w:rStyle w:val="Hypertextovprepojenie"/>
            <w:rFonts w:asciiTheme="minorHAnsi" w:hAnsiTheme="minorHAnsi"/>
          </w:rPr>
          <w:fldChar w:fldCharType="end"/>
        </w:r>
        <w:r w:rsidRPr="0021506B" w:rsidDel="005F3E38">
          <w:rPr>
            <w:rFonts w:asciiTheme="minorHAnsi" w:hAnsiTheme="minorHAnsi"/>
            <w:sz w:val="22"/>
            <w:szCs w:val="22"/>
          </w:rPr>
          <w:delText>);</w:delText>
        </w:r>
      </w:del>
    </w:p>
    <w:p w14:paraId="616295E3" w14:textId="238D35D5" w:rsidR="00A72653" w:rsidRPr="0021506B" w:rsidDel="005F3E38" w:rsidRDefault="00A72653" w:rsidP="002A7A7B">
      <w:pPr>
        <w:pStyle w:val="Odsekzoznamu"/>
        <w:numPr>
          <w:ilvl w:val="1"/>
          <w:numId w:val="7"/>
        </w:numPr>
        <w:spacing w:before="360" w:after="240"/>
        <w:ind w:left="788" w:hanging="431"/>
        <w:jc w:val="both"/>
        <w:rPr>
          <w:del w:id="182" w:author="Autor"/>
          <w:rFonts w:asciiTheme="minorHAnsi" w:hAnsiTheme="minorHAnsi"/>
          <w:sz w:val="22"/>
          <w:szCs w:val="22"/>
        </w:rPr>
      </w:pPr>
      <w:del w:id="183" w:author="Autor">
        <w:r w:rsidRPr="0021506B" w:rsidDel="005F3E38">
          <w:rPr>
            <w:rFonts w:asciiTheme="minorHAnsi" w:hAnsiTheme="minorHAnsi"/>
            <w:sz w:val="22"/>
            <w:szCs w:val="22"/>
          </w:rPr>
          <w:delText xml:space="preserve">Operačný program Technická pomoc pre programové obdobie 2014-2020 </w:delText>
        </w:r>
        <w:r w:rsidR="007A576A" w:rsidRPr="0021506B" w:rsidDel="005F3E38">
          <w:rPr>
            <w:rFonts w:asciiTheme="minorHAnsi" w:hAnsiTheme="minorHAnsi"/>
            <w:sz w:val="22"/>
            <w:szCs w:val="22"/>
          </w:rPr>
          <w:delText>(</w:delText>
        </w:r>
        <w:r w:rsidR="005F3E38" w:rsidDel="005F3E38">
          <w:fldChar w:fldCharType="begin"/>
        </w:r>
        <w:r w:rsidR="005F3E38" w:rsidDel="005F3E38">
          <w:delInstrText xml:space="preserve"> HYPERLINK "http://www.optp.vlada.gov.sk/programovy-dokument/" </w:delInstrText>
        </w:r>
        <w:r w:rsidR="005F3E38" w:rsidDel="005F3E38">
          <w:fldChar w:fldCharType="separate"/>
        </w:r>
        <w:r w:rsidR="00C50690" w:rsidRPr="0021506B" w:rsidDel="005F3E38">
          <w:rPr>
            <w:rStyle w:val="Hypertextovprepojenie"/>
            <w:rFonts w:asciiTheme="minorHAnsi" w:hAnsiTheme="minorHAnsi"/>
            <w:sz w:val="22"/>
            <w:szCs w:val="22"/>
          </w:rPr>
          <w:delText>http://www.optp.vlada.gov.sk/programovy-dokument/</w:delText>
        </w:r>
        <w:r w:rsidR="005F3E38" w:rsidDel="005F3E38">
          <w:rPr>
            <w:rStyle w:val="Hypertextovprepojenie"/>
            <w:rFonts w:asciiTheme="minorHAnsi" w:hAnsiTheme="minorHAnsi"/>
          </w:rPr>
          <w:fldChar w:fldCharType="end"/>
        </w:r>
        <w:r w:rsidR="007A576A" w:rsidRPr="0021506B" w:rsidDel="005F3E38">
          <w:rPr>
            <w:rFonts w:asciiTheme="minorHAnsi" w:hAnsiTheme="minorHAnsi"/>
            <w:sz w:val="22"/>
            <w:szCs w:val="22"/>
          </w:rPr>
          <w:delText>)</w:delText>
        </w:r>
        <w:r w:rsidR="00340864" w:rsidRPr="0021506B" w:rsidDel="005F3E38">
          <w:rPr>
            <w:rFonts w:asciiTheme="minorHAnsi" w:hAnsiTheme="minorHAnsi"/>
            <w:sz w:val="22"/>
            <w:szCs w:val="22"/>
          </w:rPr>
          <w:delText>;</w:delText>
        </w:r>
        <w:r w:rsidRPr="0021506B" w:rsidDel="005F3E38">
          <w:rPr>
            <w:rFonts w:asciiTheme="minorHAnsi" w:hAnsiTheme="minorHAnsi"/>
            <w:sz w:val="22"/>
            <w:szCs w:val="22"/>
          </w:rPr>
          <w:delText xml:space="preserve"> </w:delText>
        </w:r>
      </w:del>
    </w:p>
    <w:p w14:paraId="1E1CFE4A" w14:textId="0D757BCA" w:rsidR="00496D8C" w:rsidRPr="0021506B" w:rsidDel="005F3E38" w:rsidRDefault="00496D8C" w:rsidP="002A7A7B">
      <w:pPr>
        <w:pStyle w:val="Odsekzoznamu"/>
        <w:numPr>
          <w:ilvl w:val="1"/>
          <w:numId w:val="7"/>
        </w:numPr>
        <w:spacing w:before="360" w:after="240"/>
        <w:ind w:left="788" w:hanging="431"/>
        <w:jc w:val="both"/>
        <w:rPr>
          <w:del w:id="184" w:author="Autor"/>
          <w:rFonts w:asciiTheme="minorHAnsi" w:hAnsiTheme="minorHAnsi"/>
          <w:sz w:val="22"/>
          <w:szCs w:val="22"/>
        </w:rPr>
      </w:pPr>
      <w:del w:id="185" w:author="Autor">
        <w:r w:rsidRPr="0021506B" w:rsidDel="005F3E38">
          <w:rPr>
            <w:rFonts w:asciiTheme="minorHAnsi" w:hAnsiTheme="minorHAnsi"/>
            <w:sz w:val="22"/>
            <w:szCs w:val="22"/>
          </w:rPr>
          <w:delText>Metodický pokyn CKO č. 6 k pravidlám oprávnenosti pre najčastejšie sa vyskytujúce skupiny výdavkov (</w:delText>
        </w:r>
        <w:r w:rsidR="005F3E38" w:rsidDel="005F3E38">
          <w:fldChar w:fldCharType="begin"/>
        </w:r>
        <w:r w:rsidR="005F3E38" w:rsidDel="005F3E38">
          <w:delInstrText xml:space="preserve"> HYPERLINK "http://www.partnerskadohoda.gov.sk/metodicke-pokyny-cko-a-uv-sr/" </w:delInstrText>
        </w:r>
        <w:r w:rsidR="005F3E38" w:rsidDel="005F3E38">
          <w:fldChar w:fldCharType="separate"/>
        </w:r>
        <w:r w:rsidR="00671955" w:rsidRPr="00331E17" w:rsidDel="005F3E38">
          <w:rPr>
            <w:rStyle w:val="Hypertextovprepojenie"/>
            <w:rFonts w:asciiTheme="minorHAnsi" w:hAnsiTheme="minorHAnsi"/>
            <w:sz w:val="22"/>
            <w:szCs w:val="22"/>
          </w:rPr>
          <w:delText>http://www.partnerskadohoda.gov.sk/metodicke-pokyny-cko-a-uv-sr/</w:delText>
        </w:r>
        <w:r w:rsidR="005F3E38" w:rsidDel="005F3E38">
          <w:rPr>
            <w:rStyle w:val="Hypertextovprepojenie"/>
            <w:rFonts w:asciiTheme="minorHAnsi" w:hAnsiTheme="minorHAnsi"/>
          </w:rPr>
          <w:fldChar w:fldCharType="end"/>
        </w:r>
        <w:r w:rsidRPr="0021506B" w:rsidDel="005F3E38">
          <w:rPr>
            <w:rFonts w:asciiTheme="minorHAnsi" w:hAnsiTheme="minorHAnsi"/>
            <w:sz w:val="22"/>
            <w:szCs w:val="22"/>
          </w:rPr>
          <w:delText>);</w:delText>
        </w:r>
      </w:del>
    </w:p>
    <w:p w14:paraId="595428C9" w14:textId="374D18BC" w:rsidR="002C5B67" w:rsidRPr="0021506B" w:rsidDel="005F3E38" w:rsidRDefault="002C5B67" w:rsidP="002A7A7B">
      <w:pPr>
        <w:pStyle w:val="Odsekzoznamu"/>
        <w:numPr>
          <w:ilvl w:val="1"/>
          <w:numId w:val="7"/>
        </w:numPr>
        <w:spacing w:before="360" w:after="240"/>
        <w:ind w:left="788" w:hanging="431"/>
        <w:jc w:val="both"/>
        <w:rPr>
          <w:del w:id="186" w:author="Autor"/>
          <w:rFonts w:asciiTheme="minorHAnsi" w:hAnsiTheme="minorHAnsi"/>
          <w:sz w:val="22"/>
          <w:szCs w:val="22"/>
        </w:rPr>
      </w:pPr>
      <w:del w:id="187" w:author="Autor">
        <w:r w:rsidRPr="0021506B" w:rsidDel="005F3E38">
          <w:rPr>
            <w:rFonts w:asciiTheme="minorHAnsi" w:hAnsiTheme="minorHAnsi"/>
            <w:sz w:val="22"/>
            <w:szCs w:val="22"/>
          </w:rPr>
          <w:delText>Metodický pokyn CKO č. 18 k overovaniu hospodárnosti výdavkov na programové obdobie 2014-2020 (</w:delText>
        </w:r>
        <w:r w:rsidR="005F3E38" w:rsidDel="005F3E38">
          <w:fldChar w:fldCharType="begin"/>
        </w:r>
        <w:r w:rsidR="005F3E38" w:rsidDel="005F3E38">
          <w:delInstrText xml:space="preserve"> HYPERLINK "http://www.partnerskadohoda.gov.sk/metodicke-pokyny-cko-a-uv-sr/" </w:delInstrText>
        </w:r>
        <w:r w:rsidR="005F3E38" w:rsidDel="005F3E38">
          <w:fldChar w:fldCharType="separate"/>
        </w:r>
        <w:r w:rsidR="00671955" w:rsidRPr="00331E17" w:rsidDel="005F3E38">
          <w:rPr>
            <w:rStyle w:val="Hypertextovprepojenie"/>
            <w:rFonts w:asciiTheme="minorHAnsi" w:hAnsiTheme="minorHAnsi"/>
            <w:sz w:val="22"/>
            <w:szCs w:val="22"/>
          </w:rPr>
          <w:delText>http://www.partnerskadohoda.gov.sk/metodicke-pokyny-cko-a-uv-sr/</w:delText>
        </w:r>
        <w:r w:rsidR="005F3E38" w:rsidDel="005F3E38">
          <w:rPr>
            <w:rStyle w:val="Hypertextovprepojenie"/>
            <w:rFonts w:asciiTheme="minorHAnsi" w:hAnsiTheme="minorHAnsi"/>
          </w:rPr>
          <w:fldChar w:fldCharType="end"/>
        </w:r>
        <w:r w:rsidRPr="0021506B" w:rsidDel="005F3E38">
          <w:rPr>
            <w:rStyle w:val="Hypertextovprepojenie"/>
            <w:rFonts w:asciiTheme="minorHAnsi" w:hAnsiTheme="minorHAnsi"/>
            <w:sz w:val="22"/>
            <w:szCs w:val="22"/>
          </w:rPr>
          <w:delText>);</w:delText>
        </w:r>
      </w:del>
    </w:p>
    <w:p w14:paraId="0CAD80F0" w14:textId="5D20B6B8" w:rsidR="003C2776" w:rsidRPr="0021506B" w:rsidDel="005F3E38" w:rsidRDefault="007065EB" w:rsidP="002A7A7B">
      <w:pPr>
        <w:pStyle w:val="Odsekzoznamu"/>
        <w:numPr>
          <w:ilvl w:val="1"/>
          <w:numId w:val="7"/>
        </w:numPr>
        <w:spacing w:before="360"/>
        <w:ind w:left="788" w:hanging="431"/>
        <w:rPr>
          <w:del w:id="188" w:author="Autor"/>
          <w:rFonts w:asciiTheme="minorHAnsi" w:hAnsiTheme="minorHAnsi"/>
          <w:color w:val="000000"/>
          <w:sz w:val="22"/>
          <w:szCs w:val="22"/>
        </w:rPr>
      </w:pPr>
      <w:del w:id="189" w:author="Autor">
        <w:r w:rsidRPr="0021506B" w:rsidDel="005F3E38">
          <w:rPr>
            <w:rFonts w:asciiTheme="minorHAnsi" w:hAnsiTheme="minorHAnsi"/>
            <w:color w:val="000000"/>
            <w:sz w:val="22"/>
            <w:szCs w:val="22"/>
          </w:rPr>
          <w:delText>Z</w:delText>
        </w:r>
        <w:r w:rsidR="00496D8C" w:rsidRPr="0021506B" w:rsidDel="005F3E38">
          <w:rPr>
            <w:rFonts w:asciiTheme="minorHAnsi" w:hAnsiTheme="minorHAnsi"/>
            <w:color w:val="000000"/>
            <w:sz w:val="22"/>
            <w:szCs w:val="22"/>
          </w:rPr>
          <w:delText>ákony a nariadenia, na ktoré sa uvedené dokumenty odvolávajú.</w:delText>
        </w:r>
      </w:del>
    </w:p>
    <w:p w14:paraId="77382976" w14:textId="4B0E9B3E" w:rsidR="00C50690" w:rsidRPr="0021506B" w:rsidDel="005F3E38" w:rsidRDefault="00C50690" w:rsidP="002A7A7B">
      <w:pPr>
        <w:pStyle w:val="Odsekzoznamu"/>
        <w:spacing w:before="360"/>
        <w:ind w:left="788" w:hanging="431"/>
        <w:rPr>
          <w:del w:id="190" w:author="Autor"/>
          <w:rFonts w:asciiTheme="minorHAnsi" w:hAnsiTheme="minorHAnsi"/>
          <w:color w:val="000000"/>
          <w:sz w:val="22"/>
          <w:szCs w:val="22"/>
        </w:rPr>
      </w:pPr>
    </w:p>
    <w:p w14:paraId="409B8F80" w14:textId="04ECE5D5" w:rsidR="00C50690" w:rsidRPr="0021506B" w:rsidDel="005F3E38" w:rsidRDefault="00C50690" w:rsidP="002A7A7B">
      <w:pPr>
        <w:pStyle w:val="Odsekzoznamu"/>
        <w:spacing w:before="360"/>
        <w:ind w:left="788" w:hanging="431"/>
        <w:jc w:val="both"/>
        <w:rPr>
          <w:del w:id="191" w:author="Autor"/>
          <w:rFonts w:asciiTheme="minorHAnsi" w:hAnsiTheme="minorHAnsi"/>
          <w:color w:val="000000"/>
          <w:sz w:val="22"/>
          <w:szCs w:val="22"/>
        </w:rPr>
      </w:pPr>
      <w:del w:id="192" w:author="Autor">
        <w:r w:rsidRPr="0021506B" w:rsidDel="005F3E38">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delText>
        </w:r>
      </w:del>
    </w:p>
    <w:p w14:paraId="2ADCF040" w14:textId="0F39DD1F" w:rsidR="004641E9" w:rsidRPr="0021506B" w:rsidDel="005F3E38" w:rsidRDefault="004641E9" w:rsidP="002A7A7B">
      <w:pPr>
        <w:pStyle w:val="Odsekzoznamu"/>
        <w:spacing w:before="360"/>
        <w:ind w:left="788" w:hanging="431"/>
        <w:rPr>
          <w:del w:id="193" w:author="Autor"/>
          <w:rFonts w:asciiTheme="minorHAnsi" w:hAnsiTheme="minorHAnsi"/>
          <w:color w:val="000000"/>
          <w:sz w:val="22"/>
          <w:szCs w:val="22"/>
        </w:rPr>
      </w:pPr>
    </w:p>
    <w:p w14:paraId="78F99D6A" w14:textId="29F5D6C5" w:rsidR="00AE1B07" w:rsidRPr="00C56531" w:rsidDel="005F3E38" w:rsidRDefault="00AE1B07" w:rsidP="002A7A7B">
      <w:pPr>
        <w:pStyle w:val="Odsekzoznamu"/>
        <w:numPr>
          <w:ilvl w:val="0"/>
          <w:numId w:val="7"/>
        </w:numPr>
        <w:spacing w:before="360"/>
        <w:ind w:left="788" w:hanging="431"/>
        <w:rPr>
          <w:del w:id="194" w:author="Autor"/>
          <w:rFonts w:asciiTheme="minorHAnsi" w:hAnsiTheme="minorHAnsi"/>
          <w:color w:val="000000"/>
          <w:sz w:val="22"/>
          <w:szCs w:val="22"/>
        </w:rPr>
      </w:pPr>
      <w:del w:id="195" w:author="Autor">
        <w:r w:rsidRPr="00C56531" w:rsidDel="005F3E38">
          <w:rPr>
            <w:rFonts w:asciiTheme="minorHAnsi" w:hAnsiTheme="minorHAnsi"/>
            <w:color w:val="000000"/>
            <w:sz w:val="22"/>
            <w:szCs w:val="22"/>
          </w:rPr>
          <w:delText>č</w:delText>
        </w:r>
        <w:r w:rsidR="00CD6449" w:rsidRPr="00C56531" w:rsidDel="005F3E38">
          <w:rPr>
            <w:rFonts w:asciiTheme="minorHAnsi" w:hAnsiTheme="minorHAnsi"/>
            <w:color w:val="000000"/>
            <w:sz w:val="22"/>
            <w:szCs w:val="22"/>
          </w:rPr>
          <w:delText>asová oprávnenosť výdavkov</w:delText>
        </w:r>
      </w:del>
    </w:p>
    <w:p w14:paraId="1B18E75E" w14:textId="573D05CD" w:rsidR="002C7F1C" w:rsidRPr="00C56531" w:rsidDel="005F3E38" w:rsidRDefault="002C7F1C" w:rsidP="002A7A7B">
      <w:pPr>
        <w:pStyle w:val="Odsekzoznamu"/>
        <w:spacing w:before="360"/>
        <w:ind w:left="788" w:hanging="431"/>
        <w:rPr>
          <w:del w:id="196" w:author="Autor"/>
          <w:rFonts w:asciiTheme="minorHAnsi" w:hAnsiTheme="minorHAnsi"/>
          <w:color w:val="000000"/>
          <w:sz w:val="22"/>
          <w:szCs w:val="22"/>
        </w:rPr>
      </w:pPr>
    </w:p>
    <w:p w14:paraId="678E93E2" w14:textId="51643AC2" w:rsidR="007F0E0D" w:rsidRPr="0021506B" w:rsidDel="005F3E38" w:rsidRDefault="007F0E0D" w:rsidP="002A7A7B">
      <w:pPr>
        <w:pStyle w:val="Odsekzoznamu"/>
        <w:spacing w:before="360" w:after="120"/>
        <w:ind w:left="788" w:hanging="431"/>
        <w:jc w:val="both"/>
        <w:rPr>
          <w:del w:id="197" w:author="Autor"/>
          <w:rFonts w:asciiTheme="minorHAnsi" w:hAnsiTheme="minorHAnsi" w:cstheme="minorHAnsi"/>
          <w:color w:val="000000"/>
          <w:sz w:val="22"/>
          <w:szCs w:val="22"/>
        </w:rPr>
      </w:pPr>
      <w:del w:id="198" w:author="Autor">
        <w:r w:rsidRPr="00C56531" w:rsidDel="005F3E38">
          <w:rPr>
            <w:rFonts w:asciiTheme="minorHAnsi" w:hAnsiTheme="minorHAnsi" w:cstheme="minorHAnsi"/>
            <w:color w:val="000000"/>
            <w:sz w:val="22"/>
            <w:szCs w:val="22"/>
          </w:rPr>
          <w:delText xml:space="preserve">Časová oprávnenosť výdavkov v rámci OP TP je stanovená </w:delText>
        </w:r>
        <w:r w:rsidRPr="00C56531" w:rsidDel="005F3E38">
          <w:rPr>
            <w:rFonts w:asciiTheme="minorHAnsi" w:hAnsiTheme="minorHAnsi" w:cstheme="minorHAnsi"/>
            <w:b/>
            <w:color w:val="000000"/>
            <w:sz w:val="22"/>
            <w:szCs w:val="22"/>
          </w:rPr>
          <w:delText>od 01. 01. 2014 do 31. 12. 2023</w:delText>
        </w:r>
        <w:r w:rsidRPr="00C56531" w:rsidDel="005F3E38">
          <w:rPr>
            <w:rFonts w:asciiTheme="minorHAnsi" w:hAnsiTheme="minorHAnsi" w:cstheme="minorHAnsi"/>
            <w:color w:val="000000"/>
            <w:sz w:val="22"/>
            <w:szCs w:val="22"/>
          </w:rPr>
          <w:delText>. Dátum nadobudnutia účinnosti zmluvy o NFP (resp. rozhodnutia o schválení žiadosti o NFP, ak je RO OP TP a prijímateľ tá istá osoba) nemá vplyv na počiatočný dátum oprávnenosti výdavkov.</w:delText>
        </w:r>
      </w:del>
    </w:p>
    <w:p w14:paraId="63CC40BB" w14:textId="0D2EF6C0" w:rsidR="007F0E0D" w:rsidRPr="0021506B" w:rsidDel="005F3E38" w:rsidRDefault="007F0E0D" w:rsidP="002A7A7B">
      <w:pPr>
        <w:pStyle w:val="Odsekzoznamu"/>
        <w:spacing w:before="360" w:after="120"/>
        <w:ind w:left="788" w:hanging="431"/>
        <w:jc w:val="both"/>
        <w:rPr>
          <w:del w:id="199" w:author="Autor"/>
          <w:rFonts w:asciiTheme="minorHAnsi" w:hAnsiTheme="minorHAnsi" w:cstheme="minorHAnsi"/>
          <w:color w:val="000000"/>
          <w:sz w:val="22"/>
          <w:szCs w:val="22"/>
        </w:rPr>
      </w:pPr>
    </w:p>
    <w:p w14:paraId="53CE4449" w14:textId="0D9EC16F" w:rsidR="00041813" w:rsidRPr="0021506B" w:rsidDel="00D735CF" w:rsidRDefault="007F0E0D" w:rsidP="002A7A7B">
      <w:pPr>
        <w:pStyle w:val="Odsekzoznamu"/>
        <w:spacing w:before="360"/>
        <w:ind w:left="788" w:hanging="431"/>
        <w:jc w:val="both"/>
        <w:rPr>
          <w:del w:id="200" w:author="Autor"/>
          <w:rFonts w:asciiTheme="minorHAnsi" w:hAnsiTheme="minorHAnsi"/>
          <w:i/>
          <w:sz w:val="22"/>
          <w:szCs w:val="22"/>
        </w:rPr>
      </w:pPr>
      <w:del w:id="201" w:author="Autor">
        <w:r w:rsidRPr="0021506B" w:rsidDel="005F3E38">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4BB4632A"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53037F84"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2"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03D90EE2" w14:textId="5C8F6033" w:rsidR="00671955" w:rsidRPr="002A7A7B" w:rsidDel="00E21409" w:rsidRDefault="00D624D2" w:rsidP="002A7A7B">
      <w:pPr>
        <w:pStyle w:val="Odsekzoznamu"/>
        <w:spacing w:before="120" w:after="120"/>
        <w:contextualSpacing w:val="0"/>
        <w:jc w:val="both"/>
        <w:rPr>
          <w:del w:id="202" w:author="Autor"/>
          <w:rFonts w:asciiTheme="minorHAnsi" w:hAnsiTheme="minorHAnsi"/>
          <w:b/>
        </w:rPr>
      </w:pPr>
      <w:r w:rsidRPr="0021506B">
        <w:rPr>
          <w:rFonts w:asciiTheme="minorHAnsi" w:hAnsiTheme="minorHAnsi"/>
          <w:i/>
          <w:sz w:val="22"/>
          <w:szCs w:val="22"/>
        </w:rPr>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w:t>
      </w:r>
      <w:r w:rsidRPr="0021506B">
        <w:rPr>
          <w:rFonts w:asciiTheme="minorHAnsi" w:hAnsiTheme="minorHAnsi"/>
          <w:i/>
          <w:sz w:val="22"/>
          <w:szCs w:val="22"/>
        </w:rPr>
        <w:lastRenderedPageBreak/>
        <w:t>posudzuje žiadosť o NFP ako celok, vecné zameranie projektu a jeho prínos).</w:t>
      </w:r>
      <w:del w:id="203" w:author="Autor">
        <w:r w:rsidR="003C2776" w:rsidRPr="002A7A7B" w:rsidDel="00E21409">
          <w:rPr>
            <w:rFonts w:asciiTheme="minorHAnsi" w:hAnsiTheme="minorHAnsi"/>
            <w:b/>
          </w:rPr>
          <w:delText>Spôsob financovania</w:delText>
        </w:r>
      </w:del>
    </w:p>
    <w:p w14:paraId="51FDF776" w14:textId="5654A69C" w:rsidR="00671955" w:rsidDel="00E21409" w:rsidRDefault="00671955" w:rsidP="002A7A7B">
      <w:pPr>
        <w:pStyle w:val="Odsekzoznamu"/>
        <w:rPr>
          <w:del w:id="204" w:author="Autor"/>
        </w:rPr>
      </w:pPr>
    </w:p>
    <w:p w14:paraId="70975683" w14:textId="066D5312" w:rsidR="00671955" w:rsidRPr="0021506B" w:rsidDel="00E21409" w:rsidRDefault="00671955" w:rsidP="002A7A7B">
      <w:pPr>
        <w:pStyle w:val="Odsekzoznamu"/>
        <w:rPr>
          <w:del w:id="205" w:author="Autor"/>
          <w:color w:val="000000"/>
        </w:rPr>
      </w:pPr>
      <w:del w:id="206" w:author="Autor">
        <w:r w:rsidRPr="0021506B" w:rsidDel="00E21409">
          <w:rPr>
            <w:color w:val="000000"/>
          </w:rPr>
          <w:delText>V rámci tohto vyzvania sú určené spôsoby financovania v súlade s platným Systémom finančného riadenia štrukturálnych fondov, Kohézneho fondu a Európskeho námorného a rybárskeho fondu na programové obdobie 2014 – 2020 (</w:delText>
        </w:r>
        <w:r w:rsidR="00E21409" w:rsidDel="00E21409">
          <w:fldChar w:fldCharType="begin"/>
        </w:r>
        <w:r w:rsidR="00E21409" w:rsidDel="00E21409">
          <w:delInstrText xml:space="preserve"> HYPERLINK "http://www.finance.gov.sk/Default.aspx?CatID=9348" </w:delInstrText>
        </w:r>
        <w:r w:rsidR="00E21409" w:rsidDel="00E21409">
          <w:fldChar w:fldCharType="separate"/>
        </w:r>
        <w:r w:rsidRPr="0021506B" w:rsidDel="00E21409">
          <w:rPr>
            <w:rStyle w:val="Hypertextovprepojenie"/>
            <w:rFonts w:asciiTheme="minorHAnsi" w:hAnsiTheme="minorHAnsi"/>
            <w:sz w:val="22"/>
            <w:szCs w:val="22"/>
          </w:rPr>
          <w:delText>http://www.finance.gov.sk/Default.aspx?CatID=9348</w:delText>
        </w:r>
        <w:r w:rsidR="00E21409" w:rsidDel="00E21409">
          <w:rPr>
            <w:rStyle w:val="Hypertextovprepojenie"/>
            <w:rFonts w:asciiTheme="minorHAnsi" w:hAnsiTheme="minorHAnsi"/>
          </w:rPr>
          <w:fldChar w:fldCharType="end"/>
        </w:r>
        <w:r w:rsidRPr="0021506B" w:rsidDel="00E21409">
          <w:rPr>
            <w:color w:val="000000"/>
          </w:rPr>
          <w:delText xml:space="preserve">). </w:delText>
        </w:r>
      </w:del>
    </w:p>
    <w:p w14:paraId="292CFDED" w14:textId="1C261F6C" w:rsidR="00CD12C0" w:rsidRPr="0021506B" w:rsidDel="00E21409" w:rsidRDefault="00CD12C0" w:rsidP="002A7A7B">
      <w:pPr>
        <w:pStyle w:val="Odsekzoznamu"/>
        <w:rPr>
          <w:del w:id="207" w:author="Autor"/>
        </w:rPr>
      </w:pPr>
      <w:del w:id="208" w:author="Autor">
        <w:r w:rsidRPr="0021506B" w:rsidDel="00E21409">
          <w:delText>spôsob financovania –  systém predfinancovania</w:delText>
        </w:r>
      </w:del>
    </w:p>
    <w:p w14:paraId="3E16491C" w14:textId="20C988D9" w:rsidR="00CD12C0" w:rsidRPr="0021506B" w:rsidDel="00E21409" w:rsidRDefault="00CD12C0" w:rsidP="002A7A7B">
      <w:pPr>
        <w:pStyle w:val="Odsekzoznamu"/>
        <w:rPr>
          <w:del w:id="209" w:author="Autor"/>
        </w:rPr>
      </w:pPr>
      <w:del w:id="210" w:author="Autor">
        <w:r w:rsidRPr="0021506B" w:rsidDel="00E21409">
          <w:delText>systém zálohových platieb</w:delText>
        </w:r>
      </w:del>
    </w:p>
    <w:p w14:paraId="77FF931B" w14:textId="331A6A1C" w:rsidR="00CD12C0" w:rsidRPr="0021506B" w:rsidDel="00E21409" w:rsidRDefault="00CD12C0" w:rsidP="002A7A7B">
      <w:pPr>
        <w:pStyle w:val="Odsekzoznamu"/>
        <w:rPr>
          <w:del w:id="211" w:author="Autor"/>
        </w:rPr>
      </w:pPr>
      <w:del w:id="212" w:author="Autor">
        <w:r w:rsidRPr="0021506B" w:rsidDel="00E21409">
          <w:delText>systém refundácie</w:delText>
        </w:r>
      </w:del>
    </w:p>
    <w:p w14:paraId="22BB6E25" w14:textId="2D2B6498" w:rsidR="00CD12C0" w:rsidRPr="0021506B" w:rsidDel="00E21409" w:rsidRDefault="00CD12C0" w:rsidP="002A7A7B">
      <w:pPr>
        <w:pStyle w:val="Odsekzoznamu"/>
        <w:rPr>
          <w:del w:id="213" w:author="Autor"/>
        </w:rPr>
      </w:pPr>
      <w:del w:id="214" w:author="Autor">
        <w:r w:rsidRPr="0021506B" w:rsidDel="00E21409">
          <w:delText>kombinácia systému predfinancovania a refundácie</w:delText>
        </w:r>
      </w:del>
    </w:p>
    <w:p w14:paraId="0B7D3452" w14:textId="4FF06A7F" w:rsidR="00CD12C0" w:rsidRPr="0021506B" w:rsidDel="00E21409" w:rsidRDefault="00CD12C0" w:rsidP="002A7A7B">
      <w:pPr>
        <w:pStyle w:val="Odsekzoznamu"/>
        <w:rPr>
          <w:del w:id="215" w:author="Autor"/>
        </w:rPr>
      </w:pPr>
      <w:del w:id="216" w:author="Autor">
        <w:r w:rsidRPr="0021506B" w:rsidDel="00E21409">
          <w:delText>kombinácia systému zálohov</w:delText>
        </w:r>
        <w:r w:rsidR="00D624D2" w:rsidRPr="0021506B" w:rsidDel="00E21409">
          <w:delText>ých</w:delText>
        </w:r>
        <w:r w:rsidRPr="0021506B" w:rsidDel="00E21409">
          <w:delText xml:space="preserve"> plat</w:delText>
        </w:r>
        <w:r w:rsidR="00D624D2" w:rsidRPr="0021506B" w:rsidDel="00E21409">
          <w:delText>ie</w:delText>
        </w:r>
        <w:r w:rsidRPr="0021506B" w:rsidDel="00E21409">
          <w:delText>b a refundácie</w:delText>
        </w:r>
      </w:del>
    </w:p>
    <w:p w14:paraId="5D4CEE13" w14:textId="2B8BCAEA" w:rsidR="00CD12C0" w:rsidRPr="0021506B" w:rsidDel="00E21409" w:rsidRDefault="00CD12C0" w:rsidP="002A7A7B">
      <w:pPr>
        <w:pStyle w:val="Odsekzoznamu"/>
        <w:rPr>
          <w:del w:id="217" w:author="Autor"/>
        </w:rPr>
      </w:pPr>
      <w:del w:id="218" w:author="Autor">
        <w:r w:rsidRPr="0021506B" w:rsidDel="00E21409">
          <w:delText>kombinácia systému predfinancovania so systémom zálohových platieb a refundácie (za podmienky, že sú jasne identifikované výdavky určené pre jednotlivé systémy financovania bez rizika vzájomného prelínania, t.j. výdavok, ktorý je deklarovaný v rámci systému predfinancovania</w:delText>
        </w:r>
        <w:r w:rsidR="00D624D2" w:rsidRPr="0021506B" w:rsidDel="00E21409">
          <w:delText>,</w:delText>
        </w:r>
        <w:r w:rsidRPr="0021506B" w:rsidDel="00E21409">
          <w:delText xml:space="preserve"> nie je možné aplikovať v rámci zúčtovania zálohovej platby/refundácie a naopak)</w:delText>
        </w:r>
      </w:del>
    </w:p>
    <w:p w14:paraId="6B564942" w14:textId="2CF43D1D" w:rsidR="004641E9" w:rsidRPr="0021506B" w:rsidDel="00E21409" w:rsidRDefault="004641E9" w:rsidP="002A7A7B">
      <w:pPr>
        <w:pStyle w:val="Odsekzoznamu"/>
        <w:rPr>
          <w:del w:id="219" w:author="Autor"/>
        </w:rPr>
      </w:pPr>
    </w:p>
    <w:p w14:paraId="52AA6F50" w14:textId="0E61AF5F" w:rsidR="00D624D2" w:rsidRPr="0021506B" w:rsidDel="00E21409" w:rsidRDefault="00671955" w:rsidP="002A7A7B">
      <w:pPr>
        <w:pStyle w:val="Odsekzoznamu"/>
        <w:rPr>
          <w:del w:id="220" w:author="Autor"/>
          <w:color w:val="000000"/>
        </w:rPr>
      </w:pPr>
      <w:del w:id="221" w:author="Autor">
        <w:r w:rsidRPr="0021506B" w:rsidDel="00E21409">
          <w:rPr>
            <w:color w:val="000000"/>
          </w:rPr>
          <w:delText xml:space="preserve"> </w:delText>
        </w:r>
        <w:r w:rsidR="00D624D2" w:rsidRPr="0021506B" w:rsidDel="00E21409">
          <w:rPr>
            <w:i/>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2E8CA24D" w14:textId="5491938C" w:rsidR="004641E9" w:rsidRPr="0021506B" w:rsidDel="00E21409" w:rsidRDefault="004641E9" w:rsidP="002A7A7B">
      <w:pPr>
        <w:pStyle w:val="Odsekzoznamu"/>
        <w:rPr>
          <w:del w:id="222" w:author="Autor"/>
          <w:color w:val="000000"/>
        </w:rPr>
      </w:pPr>
    </w:p>
    <w:p w14:paraId="643B25D5" w14:textId="260E9B55" w:rsidR="00B534C5" w:rsidRPr="0021506B" w:rsidDel="00E21409" w:rsidRDefault="00D6511F" w:rsidP="002A7A7B">
      <w:pPr>
        <w:pStyle w:val="Odsekzoznamu"/>
        <w:rPr>
          <w:del w:id="223" w:author="Autor"/>
        </w:rPr>
      </w:pPr>
      <w:del w:id="224" w:author="Autor">
        <w:r w:rsidRPr="0021506B" w:rsidDel="00E21409">
          <w:delText>f</w:delText>
        </w:r>
        <w:r w:rsidR="00B534C5" w:rsidRPr="0021506B" w:rsidDel="00E21409">
          <w:delText>orma poskytovaného príspevku: nenávratný finančný príspevok.</w:delText>
        </w:r>
      </w:del>
    </w:p>
    <w:p w14:paraId="1B26482D" w14:textId="0E95F5E8" w:rsidR="00D624D2" w:rsidRPr="0021506B" w:rsidRDefault="00D624D2" w:rsidP="002A7A7B">
      <w:pPr>
        <w:pStyle w:val="Odsekzoznamu"/>
      </w:pPr>
      <w:del w:id="225" w:author="Autor">
        <w:r w:rsidRPr="0021506B" w:rsidDel="00E21409">
          <w:rPr>
            <w:i/>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26ABAFC7" w14:textId="77777777" w:rsidR="003C2776" w:rsidRPr="0021506B" w:rsidRDefault="003C2776" w:rsidP="002A7A7B">
      <w:pPr>
        <w:pStyle w:val="Odsekzoznamu1"/>
        <w:numPr>
          <w:ilvl w:val="1"/>
          <w:numId w:val="1"/>
        </w:numPr>
        <w:spacing w:before="360" w:after="240" w:line="276" w:lineRule="auto"/>
        <w:ind w:left="788" w:hanging="431"/>
        <w:rPr>
          <w:rFonts w:asciiTheme="minorHAnsi" w:hAnsiTheme="minorHAnsi"/>
          <w:b/>
        </w:rPr>
      </w:pPr>
      <w:r w:rsidRPr="0021506B">
        <w:rPr>
          <w:rFonts w:asciiTheme="minorHAnsi" w:hAnsiTheme="minorHAnsi"/>
          <w:b/>
        </w:rPr>
        <w:t>Splnenie podmienok ustanovených v osobitných predpisoch</w:t>
      </w:r>
    </w:p>
    <w:p w14:paraId="23833F6F" w14:textId="63711A90" w:rsidR="003C2776" w:rsidRPr="00C56531" w:rsidRDefault="00704476" w:rsidP="00957DAC">
      <w:pPr>
        <w:pStyle w:val="Odsekzoznamu"/>
        <w:numPr>
          <w:ilvl w:val="0"/>
          <w:numId w:val="7"/>
        </w:numPr>
        <w:spacing w:before="120" w:after="120"/>
        <w:contextualSpacing w:val="0"/>
        <w:jc w:val="both"/>
        <w:rPr>
          <w:rFonts w:asciiTheme="minorHAnsi" w:hAnsiTheme="minorHAnsi"/>
          <w:color w:val="000000"/>
          <w:sz w:val="22"/>
          <w:szCs w:val="22"/>
        </w:rPr>
      </w:pPr>
      <w:r w:rsidRPr="00C56531">
        <w:rPr>
          <w:rFonts w:asciiTheme="minorHAnsi" w:hAnsiTheme="minorHAnsi"/>
          <w:color w:val="000000"/>
          <w:sz w:val="22"/>
          <w:szCs w:val="22"/>
        </w:rPr>
        <w:t>n</w:t>
      </w:r>
      <w:r w:rsidR="003C2776" w:rsidRPr="00C56531">
        <w:rPr>
          <w:rFonts w:asciiTheme="minorHAnsi" w:hAnsiTheme="minorHAnsi"/>
          <w:color w:val="000000"/>
          <w:sz w:val="22"/>
          <w:szCs w:val="22"/>
        </w:rPr>
        <w:t xml:space="preserve">eporušenie zákazu </w:t>
      </w:r>
      <w:r w:rsidR="00671955">
        <w:rPr>
          <w:rFonts w:asciiTheme="minorHAnsi" w:hAnsiTheme="minorHAnsi" w:cstheme="minorHAnsi"/>
          <w:color w:val="000000"/>
          <w:sz w:val="22"/>
          <w:szCs w:val="22"/>
        </w:rPr>
        <w:t>nelegálnej práce a</w:t>
      </w:r>
      <w:r w:rsidR="00671955" w:rsidRPr="00835264">
        <w:rPr>
          <w:rFonts w:asciiTheme="minorHAnsi" w:hAnsiTheme="minorHAnsi" w:cstheme="minorHAnsi"/>
          <w:color w:val="000000"/>
          <w:sz w:val="22"/>
          <w:szCs w:val="22"/>
        </w:rPr>
        <w:t xml:space="preserve"> </w:t>
      </w:r>
      <w:r w:rsidR="003C2776" w:rsidRPr="00C56531">
        <w:rPr>
          <w:rFonts w:asciiTheme="minorHAnsi" w:hAnsiTheme="minorHAnsi"/>
          <w:color w:val="000000"/>
          <w:sz w:val="22"/>
          <w:szCs w:val="22"/>
        </w:rPr>
        <w:t>nelegálneho zamestnávania</w:t>
      </w:r>
      <w:r w:rsidR="008D4F08" w:rsidRPr="00C56531">
        <w:rPr>
          <w:rFonts w:asciiTheme="minorHAnsi" w:hAnsiTheme="minorHAnsi"/>
          <w:color w:val="000000"/>
          <w:sz w:val="22"/>
          <w:szCs w:val="22"/>
        </w:rPr>
        <w:t xml:space="preserve"> </w:t>
      </w:r>
    </w:p>
    <w:p w14:paraId="3D209B10" w14:textId="77777777" w:rsidR="00460600" w:rsidRPr="0021506B" w:rsidRDefault="007C40A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Žiadateľ predloží </w:t>
      </w:r>
      <w:r w:rsidR="00F9755E" w:rsidRPr="0021506B">
        <w:rPr>
          <w:rFonts w:asciiTheme="minorHAnsi" w:hAnsiTheme="minorHAnsi"/>
          <w:color w:val="000000"/>
          <w:sz w:val="22"/>
          <w:szCs w:val="22"/>
        </w:rPr>
        <w:t>čestné vyhlásenie, že neporušil</w:t>
      </w:r>
      <w:r w:rsidRPr="0021506B">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1506B">
        <w:rPr>
          <w:rFonts w:asciiTheme="minorHAnsi" w:hAnsiTheme="minorHAnsi"/>
          <w:color w:val="000000"/>
          <w:sz w:val="22"/>
          <w:szCs w:val="22"/>
        </w:rPr>
        <w:t> </w:t>
      </w:r>
      <w:r w:rsidRPr="0021506B">
        <w:rPr>
          <w:rFonts w:asciiTheme="minorHAnsi" w:hAnsiTheme="minorHAnsi"/>
          <w:color w:val="000000"/>
          <w:sz w:val="22"/>
          <w:szCs w:val="22"/>
        </w:rPr>
        <w:t>NFP</w:t>
      </w:r>
      <w:r w:rsidR="00D624D2" w:rsidRPr="0021506B">
        <w:rPr>
          <w:rFonts w:asciiTheme="minorHAnsi" w:hAnsiTheme="minorHAnsi"/>
          <w:color w:val="000000"/>
          <w:sz w:val="22"/>
          <w:szCs w:val="22"/>
        </w:rPr>
        <w:t xml:space="preserve">. </w:t>
      </w:r>
    </w:p>
    <w:p w14:paraId="1B392364" w14:textId="2562CC9B" w:rsidR="00B43F97" w:rsidRPr="0021506B" w:rsidRDefault="00D624D2" w:rsidP="002A7A7B">
      <w:pPr>
        <w:pStyle w:val="Odsekzoznamu"/>
        <w:spacing w:before="120" w:after="120"/>
        <w:contextualSpacing w:val="0"/>
        <w:jc w:val="both"/>
        <w:rPr>
          <w:rFonts w:asciiTheme="minorHAnsi" w:hAnsiTheme="minorHAnsi"/>
          <w:b/>
        </w:rPr>
      </w:pPr>
      <w:r w:rsidRPr="0021506B">
        <w:rPr>
          <w:rFonts w:asciiTheme="minorHAnsi" w:hAnsiTheme="minorHAnsi"/>
          <w:i/>
          <w:color w:val="000000"/>
          <w:sz w:val="22"/>
          <w:szCs w:val="22"/>
        </w:rPr>
        <w:t xml:space="preserve">(Žiadateľ preukazuje </w:t>
      </w:r>
      <w:r w:rsidR="00E74B78" w:rsidRPr="0021506B">
        <w:rPr>
          <w:rFonts w:asciiTheme="minorHAnsi" w:hAnsiTheme="minorHAnsi"/>
          <w:i/>
          <w:color w:val="000000"/>
          <w:sz w:val="22"/>
          <w:szCs w:val="22"/>
        </w:rPr>
        <w:t>s</w:t>
      </w:r>
      <w:r w:rsidRPr="0021506B">
        <w:rPr>
          <w:rFonts w:asciiTheme="minorHAnsi" w:hAnsiTheme="minorHAnsi"/>
          <w:i/>
          <w:color w:val="000000"/>
          <w:sz w:val="22"/>
          <w:szCs w:val="22"/>
        </w:rPr>
        <w:t>plnenie podmienky čestným vyhlásením v časti č. 15 vo formulári ŽoNFP</w:t>
      </w:r>
      <w:r w:rsidR="00B55D04" w:rsidRPr="0021506B">
        <w:rPr>
          <w:rFonts w:asciiTheme="minorHAnsi" w:hAnsiTheme="minorHAnsi"/>
          <w:i/>
          <w:color w:val="000000"/>
          <w:sz w:val="22"/>
          <w:szCs w:val="22"/>
        </w:rPr>
        <w:t>. Žiadateľ/prijímateľ nesmie túto podmienku poskytnutia príspevku porušiť ani počas konania o ŽoNFP a realizácie projektu.</w:t>
      </w:r>
      <w:r w:rsidRPr="0021506B">
        <w:rPr>
          <w:rFonts w:asciiTheme="minorHAnsi" w:hAnsiTheme="minorHAnsi"/>
          <w:i/>
          <w:color w:val="000000"/>
          <w:sz w:val="22"/>
          <w:szCs w:val="22"/>
        </w:rPr>
        <w:t>)</w:t>
      </w:r>
    </w:p>
    <w:p w14:paraId="7A0F6441" w14:textId="77777777" w:rsidR="003C2776" w:rsidRPr="0021506B" w:rsidRDefault="003C2776" w:rsidP="002A7A7B">
      <w:pPr>
        <w:pStyle w:val="Odsekzoznamu1"/>
        <w:numPr>
          <w:ilvl w:val="1"/>
          <w:numId w:val="1"/>
        </w:numPr>
        <w:spacing w:before="360" w:after="240" w:line="276" w:lineRule="auto"/>
        <w:ind w:left="788" w:hanging="431"/>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38E3EBF"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lastRenderedPageBreak/>
        <w:t>Uvedené horizontálne princípy sú definované v Partnerskej dohode SR na roky 2014 – 2020 a</w:t>
      </w:r>
      <w:r w:rsidR="002A7A7B">
        <w:rPr>
          <w:rFonts w:asciiTheme="minorHAnsi" w:hAnsiTheme="minorHAnsi"/>
          <w:color w:val="000000"/>
          <w:sz w:val="22"/>
          <w:szCs w:val="22"/>
        </w:rPr>
        <w:t> </w:t>
      </w:r>
      <w:r w:rsidRPr="0021506B">
        <w:rPr>
          <w:rFonts w:asciiTheme="minorHAnsi" w:hAnsiTheme="minorHAnsi"/>
          <w:color w:val="000000"/>
          <w:sz w:val="22"/>
          <w:szCs w:val="22"/>
        </w:rPr>
        <w:t>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531FED1C" w14:textId="6DE54DC0" w:rsidR="00D6511F" w:rsidRPr="0021506B" w:rsidRDefault="00C139DA" w:rsidP="002A7A7B">
      <w:pPr>
        <w:pStyle w:val="Odsekzoznamu"/>
        <w:spacing w:before="120" w:after="120"/>
        <w:contextualSpacing w:val="0"/>
        <w:jc w:val="both"/>
        <w:rPr>
          <w:rFonts w:asciiTheme="minorHAnsi" w:hAnsiTheme="minorHAnsi"/>
          <w:color w:val="000000"/>
          <w:sz w:val="22"/>
          <w:szCs w:val="22"/>
          <w:lang w:eastAsia="en-US"/>
        </w:rPr>
      </w:pPr>
      <w:r w:rsidRPr="0021506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2A7A7B">
        <w:rPr>
          <w:rFonts w:asciiTheme="minorHAnsi" w:hAnsiTheme="minorHAnsi"/>
          <w:i/>
          <w:sz w:val="22"/>
          <w:szCs w:val="22"/>
          <w:lang w:eastAsia="en-US"/>
        </w:rPr>
        <w:t> </w:t>
      </w:r>
      <w:r w:rsidRPr="0021506B">
        <w:rPr>
          <w:rFonts w:asciiTheme="minorHAnsi" w:hAnsiTheme="minorHAnsi"/>
          <w:i/>
          <w:sz w:val="22"/>
          <w:szCs w:val="22"/>
          <w:lang w:eastAsia="en-US"/>
        </w:rPr>
        <w:t>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0AD836EC" w14:textId="77777777" w:rsidR="007C40AA" w:rsidRPr="0021506B" w:rsidRDefault="00704476" w:rsidP="00704476">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w:t>
      </w:r>
      <w:r w:rsidR="007C40AA" w:rsidRPr="0021506B">
        <w:rPr>
          <w:rFonts w:asciiTheme="minorHAnsi" w:hAnsiTheme="minorHAnsi"/>
          <w:color w:val="000000"/>
          <w:sz w:val="22"/>
          <w:szCs w:val="22"/>
        </w:rPr>
        <w:t xml:space="preserve">asová </w:t>
      </w:r>
      <w:r w:rsidRPr="0021506B">
        <w:rPr>
          <w:rFonts w:asciiTheme="minorHAnsi" w:hAnsiTheme="minorHAnsi"/>
          <w:color w:val="000000"/>
          <w:sz w:val="22"/>
          <w:szCs w:val="22"/>
        </w:rPr>
        <w:t>oprávnenosť realizácie projektu</w:t>
      </w:r>
    </w:p>
    <w:p w14:paraId="2B092B38" w14:textId="49CCA56A" w:rsidR="00F96C4E" w:rsidRPr="0021506B" w:rsidRDefault="00F96C4E" w:rsidP="00F96C4E">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 xml:space="preserve">od 01. 12. 2018 </w:t>
      </w:r>
      <w:r w:rsidRPr="0021506B">
        <w:rPr>
          <w:rFonts w:asciiTheme="minorHAnsi" w:hAnsiTheme="minorHAnsi" w:cstheme="minorHAnsi"/>
          <w:color w:val="000000"/>
          <w:sz w:val="22"/>
          <w:szCs w:val="22"/>
        </w:rPr>
        <w:t>najneskôr do 3 mesiacov od nadobudnutia účinnosti zmluvy o</w:t>
      </w:r>
      <w:r w:rsidR="002A7A7B">
        <w:rPr>
          <w:rFonts w:asciiTheme="minorHAnsi" w:hAnsiTheme="minorHAnsi" w:cstheme="minorHAnsi"/>
          <w:color w:val="000000"/>
          <w:sz w:val="22"/>
          <w:szCs w:val="22"/>
        </w:rPr>
        <w:t> </w:t>
      </w:r>
      <w:r w:rsidRPr="0021506B">
        <w:rPr>
          <w:rFonts w:asciiTheme="minorHAnsi" w:hAnsiTheme="minorHAnsi" w:cstheme="minorHAnsi"/>
          <w:color w:val="000000"/>
          <w:sz w:val="22"/>
          <w:szCs w:val="22"/>
        </w:rPr>
        <w:t xml:space="preserve">NFP/interného Rozhodnutia o schválení žiadosti o NFP. Aktivity projektu je prijímateľ povinný ukončiť </w:t>
      </w:r>
      <w:r w:rsidRPr="0021506B">
        <w:rPr>
          <w:rFonts w:asciiTheme="minorHAnsi" w:hAnsiTheme="minorHAnsi" w:cstheme="minorHAnsi"/>
          <w:b/>
          <w:color w:val="000000"/>
          <w:sz w:val="22"/>
          <w:szCs w:val="22"/>
        </w:rPr>
        <w:t>najneskôr do 31. 12. 2021</w:t>
      </w:r>
      <w:r w:rsidRPr="0021506B">
        <w:rPr>
          <w:rFonts w:asciiTheme="minorHAnsi" w:hAnsiTheme="minorHAnsi" w:cstheme="minorHAnsi"/>
          <w:color w:val="000000"/>
          <w:sz w:val="22"/>
          <w:szCs w:val="22"/>
        </w:rPr>
        <w:t xml:space="preserve">. Žiadateľ o NFP je oprávnený predložiť v rámci vyzvania viacero žiadostí o NFP. </w:t>
      </w:r>
    </w:p>
    <w:p w14:paraId="2526E36C" w14:textId="282A7786" w:rsidR="007C40AA" w:rsidRPr="0021506B" w:rsidRDefault="00F96C4E" w:rsidP="002A7A7B">
      <w:pPr>
        <w:pStyle w:val="Odsekzoznamu"/>
        <w:spacing w:before="120"/>
        <w:jc w:val="both"/>
        <w:rPr>
          <w:rFonts w:asciiTheme="minorHAnsi" w:hAnsiTheme="minorHAnsi"/>
          <w:color w:val="000000"/>
        </w:rPr>
      </w:pPr>
      <w:r w:rsidRPr="0021506B">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Pr="0021506B">
        <w:rPr>
          <w:rFonts w:asciiTheme="minorHAnsi" w:hAnsiTheme="minorHAnsi"/>
          <w:i/>
          <w:sz w:val="22"/>
          <w:szCs w:val="22"/>
        </w:rPr>
        <w:t>začať skôr ako 01. 12. 2018 a</w:t>
      </w:r>
      <w:r w:rsidR="002A7A7B">
        <w:rPr>
          <w:rFonts w:asciiTheme="minorHAnsi" w:hAnsiTheme="minorHAnsi"/>
          <w:i/>
          <w:sz w:val="22"/>
          <w:szCs w:val="22"/>
        </w:rPr>
        <w:t> </w:t>
      </w:r>
      <w:r w:rsidRPr="0021506B">
        <w:rPr>
          <w:rFonts w:asciiTheme="minorHAnsi" w:hAnsiTheme="minorHAnsi" w:cstheme="minorHAnsi"/>
          <w:i/>
          <w:sz w:val="22"/>
          <w:szCs w:val="22"/>
        </w:rPr>
        <w:t>presiahnuť dátum 31. 12. 2021.)</w:t>
      </w: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596BDE6C" w14:textId="4CB38D01" w:rsidR="0069226A" w:rsidRPr="002A7A7B" w:rsidRDefault="0073464D" w:rsidP="00877B64">
      <w:pPr>
        <w:pStyle w:val="Odsekzoznamu"/>
        <w:numPr>
          <w:ilvl w:val="1"/>
          <w:numId w:val="7"/>
        </w:numPr>
        <w:spacing w:before="120" w:after="120"/>
        <w:contextualSpacing w:val="0"/>
        <w:jc w:val="both"/>
        <w:rPr>
          <w:rFonts w:asciiTheme="minorHAnsi" w:hAnsiTheme="minorHAnsi"/>
          <w:sz w:val="22"/>
          <w:szCs w:val="22"/>
        </w:rPr>
      </w:pPr>
      <w:r w:rsidRPr="002A7A7B">
        <w:rPr>
          <w:rFonts w:asciiTheme="minorHAnsi" w:hAnsiTheme="minorHAnsi"/>
          <w:b/>
          <w:sz w:val="22"/>
          <w:szCs w:val="22"/>
        </w:rPr>
        <w:t>Opis projektu</w:t>
      </w:r>
      <w:r w:rsidR="00411E54" w:rsidRPr="002A7A7B">
        <w:rPr>
          <w:rFonts w:asciiTheme="minorHAnsi" w:hAnsiTheme="minorHAnsi"/>
          <w:sz w:val="22"/>
          <w:szCs w:val="22"/>
        </w:rPr>
        <w:t xml:space="preserve"> </w:t>
      </w:r>
      <w:r w:rsidR="00556BC9" w:rsidRPr="002A7A7B">
        <w:rPr>
          <w:rFonts w:asciiTheme="minorHAnsi" w:hAnsiTheme="minorHAnsi"/>
          <w:sz w:val="22"/>
          <w:szCs w:val="22"/>
        </w:rPr>
        <w:t xml:space="preserve">– </w:t>
      </w:r>
      <w:r w:rsidR="000F717D" w:rsidRPr="002A7A7B">
        <w:rPr>
          <w:rFonts w:asciiTheme="minorHAnsi" w:hAnsiTheme="minorHAnsi"/>
          <w:sz w:val="22"/>
          <w:szCs w:val="22"/>
        </w:rPr>
        <w:t xml:space="preserve">je dôležitým podkladom pre posúdenie a vyhodnotenie projektu. Obsahuje pomocný výpočet žiadanej sumy (popis metodiky výpočtu žiadanej sumy a matematický výpočet) a  iné údaje relevantné pre projekt. Súčasťou Opisu projektu </w:t>
      </w:r>
      <w:r w:rsidR="000F717D" w:rsidRPr="002A7A7B">
        <w:rPr>
          <w:rFonts w:asciiTheme="minorHAnsi" w:hAnsiTheme="minorHAnsi"/>
          <w:sz w:val="22"/>
          <w:szCs w:val="22"/>
        </w:rPr>
        <w:lastRenderedPageBreak/>
        <w:t>sú aj ďalšie doklady preukazujúce hospodárnosť výdavkov uvedených v rozpočte projektu. Vzor Opisu projektu je súčasťou príloh tohto vyzvania.</w:t>
      </w:r>
    </w:p>
    <w:p w14:paraId="42DBEBC9" w14:textId="4F3B3809" w:rsidR="006F1FF6" w:rsidRPr="00C21325" w:rsidRDefault="006F1FF6" w:rsidP="002A7A7B">
      <w:pPr>
        <w:pStyle w:val="Odsekzoznamu"/>
        <w:spacing w:before="120" w:after="120"/>
        <w:ind w:left="709"/>
        <w:contextualSpacing w:val="0"/>
        <w:jc w:val="both"/>
        <w:rPr>
          <w:rFonts w:asciiTheme="minorHAnsi" w:hAnsiTheme="minorHAnsi"/>
          <w:sz w:val="22"/>
          <w:szCs w:val="22"/>
        </w:rPr>
      </w:pPr>
      <w:r w:rsidRPr="00011346">
        <w:rPr>
          <w:rFonts w:asciiTheme="minorHAnsi" w:hAnsiTheme="minorHAnsi"/>
          <w:i/>
          <w:sz w:val="22"/>
          <w:szCs w:val="22"/>
        </w:rPr>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 ITMS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597F169E" w14:textId="2EF9EBAF" w:rsidR="005F3E38" w:rsidRPr="002A7A7B" w:rsidRDefault="005F3E38">
      <w:pPr>
        <w:pStyle w:val="Odsekzoznamu1"/>
        <w:keepNext/>
        <w:numPr>
          <w:ilvl w:val="0"/>
          <w:numId w:val="7"/>
        </w:numPr>
        <w:spacing w:before="240" w:after="240" w:line="276" w:lineRule="auto"/>
        <w:rPr>
          <w:ins w:id="226" w:author="Autor"/>
          <w:rFonts w:asciiTheme="minorHAnsi" w:hAnsiTheme="minorHAnsi"/>
          <w:sz w:val="22"/>
          <w:szCs w:val="22"/>
          <w:rPrChange w:id="227" w:author="Autor">
            <w:rPr>
              <w:ins w:id="228" w:author="Autor"/>
              <w:rFonts w:asciiTheme="minorHAnsi" w:hAnsiTheme="minorHAnsi"/>
              <w:b/>
            </w:rPr>
          </w:rPrChange>
        </w:rPr>
        <w:pPrChange w:id="229" w:author="Autor">
          <w:pPr>
            <w:pStyle w:val="Odsekzoznamu1"/>
            <w:keepNext/>
            <w:numPr>
              <w:ilvl w:val="1"/>
              <w:numId w:val="1"/>
            </w:numPr>
            <w:spacing w:before="240" w:after="240" w:line="276" w:lineRule="auto"/>
            <w:ind w:left="788" w:hanging="431"/>
          </w:pPr>
        </w:pPrChange>
      </w:pPr>
      <w:ins w:id="230" w:author="Autor">
        <w:r w:rsidRPr="002A7A7B">
          <w:rPr>
            <w:rFonts w:asciiTheme="minorHAnsi" w:hAnsiTheme="minorHAnsi"/>
            <w:sz w:val="22"/>
            <w:szCs w:val="22"/>
          </w:rPr>
          <w:t>o</w:t>
        </w:r>
        <w:r w:rsidRPr="002A7A7B">
          <w:rPr>
            <w:rFonts w:asciiTheme="minorHAnsi" w:hAnsiTheme="minorHAnsi"/>
            <w:sz w:val="22"/>
            <w:szCs w:val="22"/>
            <w:rPrChange w:id="231" w:author="Autor">
              <w:rPr>
                <w:rFonts w:asciiTheme="minorHAnsi" w:hAnsiTheme="minorHAnsi"/>
                <w:b/>
              </w:rPr>
            </w:rPrChange>
          </w:rPr>
          <w:t>právnenosť výdavkov realizácie projektu</w:t>
        </w:r>
      </w:ins>
    </w:p>
    <w:p w14:paraId="7B93986A" w14:textId="77777777" w:rsidR="005F3E38" w:rsidRPr="0021506B" w:rsidRDefault="005F3E38" w:rsidP="005F3E38">
      <w:pPr>
        <w:spacing w:before="120" w:after="120" w:line="240" w:lineRule="auto"/>
        <w:ind w:firstLine="360"/>
        <w:jc w:val="both"/>
        <w:rPr>
          <w:ins w:id="232" w:author="Autor"/>
          <w:rFonts w:asciiTheme="minorHAnsi" w:hAnsiTheme="minorHAnsi"/>
        </w:rPr>
      </w:pPr>
      <w:ins w:id="233" w:author="Autor">
        <w:r w:rsidRPr="0021506B">
          <w:rPr>
            <w:rFonts w:asciiTheme="minorHAnsi" w:eastAsia="Times New Roman" w:hAnsiTheme="minorHAnsi"/>
            <w:u w:val="single"/>
            <w:lang w:eastAsia="sk-SK"/>
          </w:rPr>
          <w:t>Podmienky oprávnenosti výdavkov:</w:t>
        </w:r>
      </w:ins>
    </w:p>
    <w:p w14:paraId="684B25B9" w14:textId="77777777" w:rsidR="005F3E38" w:rsidRPr="0021506B" w:rsidRDefault="005F3E38">
      <w:pPr>
        <w:pStyle w:val="Odsekzoznamu"/>
        <w:numPr>
          <w:ilvl w:val="0"/>
          <w:numId w:val="46"/>
        </w:numPr>
        <w:spacing w:before="120" w:after="120"/>
        <w:jc w:val="both"/>
        <w:rPr>
          <w:ins w:id="234" w:author="Autor"/>
          <w:rFonts w:asciiTheme="minorHAnsi" w:hAnsiTheme="minorHAnsi"/>
          <w:color w:val="000000"/>
          <w:sz w:val="22"/>
          <w:szCs w:val="22"/>
        </w:rPr>
        <w:pPrChange w:id="235" w:author="Autor">
          <w:pPr>
            <w:pStyle w:val="Odsekzoznamu"/>
            <w:numPr>
              <w:numId w:val="7"/>
            </w:numPr>
            <w:spacing w:before="120" w:after="120"/>
            <w:ind w:hanging="360"/>
          </w:pPr>
        </w:pPrChange>
      </w:pPr>
      <w:ins w:id="236" w:author="Autor">
        <w:r w:rsidRPr="0021506B">
          <w:rPr>
            <w:rFonts w:asciiTheme="minorHAnsi" w:hAnsiTheme="minorHAnsi"/>
            <w:color w:val="000000"/>
            <w:sz w:val="22"/>
            <w:szCs w:val="22"/>
          </w:rPr>
          <w:t xml:space="preserve">výdavky projektu sú v súlade s oprávnenými výdavkami pre oprávnenú aktivitu na toto vyzvanie </w:t>
        </w:r>
      </w:ins>
    </w:p>
    <w:p w14:paraId="25F316EE" w14:textId="77777777" w:rsidR="005F3E38" w:rsidRPr="0021506B" w:rsidRDefault="005F3E38" w:rsidP="005F3E38">
      <w:pPr>
        <w:pStyle w:val="Odsekzoznamu"/>
        <w:spacing w:before="120" w:after="120"/>
        <w:rPr>
          <w:ins w:id="237" w:author="Autor"/>
          <w:rFonts w:asciiTheme="minorHAnsi" w:hAnsiTheme="minorHAnsi"/>
          <w:color w:val="000000"/>
          <w:sz w:val="22"/>
          <w:szCs w:val="22"/>
        </w:rPr>
      </w:pPr>
    </w:p>
    <w:p w14:paraId="79C37170" w14:textId="77777777" w:rsidR="005F3E38" w:rsidRDefault="005F3E38" w:rsidP="005F3E38">
      <w:pPr>
        <w:pStyle w:val="Odsekzoznamu"/>
        <w:spacing w:before="120" w:after="120"/>
        <w:rPr>
          <w:ins w:id="238" w:author="Autor"/>
          <w:rFonts w:asciiTheme="minorHAnsi" w:hAnsiTheme="minorHAnsi"/>
          <w:color w:val="000000"/>
          <w:sz w:val="22"/>
          <w:szCs w:val="22"/>
        </w:rPr>
      </w:pPr>
      <w:ins w:id="239" w:author="Autor">
        <w:r w:rsidRPr="0021506B">
          <w:rPr>
            <w:rFonts w:asciiTheme="minorHAnsi" w:hAnsiTheme="minorHAnsi"/>
            <w:color w:val="000000"/>
            <w:sz w:val="22"/>
            <w:szCs w:val="22"/>
          </w:rPr>
          <w:t xml:space="preserve">Pre toto vyzvanie sú oprávneným typom výdavkov: </w:t>
        </w:r>
      </w:ins>
    </w:p>
    <w:p w14:paraId="59E3D2BE" w14:textId="77777777" w:rsidR="005F3E38" w:rsidRPr="0021506B" w:rsidRDefault="005F3E38" w:rsidP="005F3E38">
      <w:pPr>
        <w:pStyle w:val="Odsekzoznamu"/>
        <w:spacing w:before="120" w:after="120"/>
        <w:rPr>
          <w:ins w:id="240" w:author="Autor"/>
          <w:rFonts w:asciiTheme="minorHAnsi" w:hAnsiTheme="minorHAnsi"/>
          <w:color w:val="000000"/>
          <w:sz w:val="22"/>
          <w:szCs w:val="22"/>
        </w:rPr>
      </w:pPr>
    </w:p>
    <w:p w14:paraId="1418A302" w14:textId="77777777" w:rsidR="005F3E38" w:rsidRPr="0021506B" w:rsidRDefault="005F3E38" w:rsidP="005F3E38">
      <w:pPr>
        <w:pStyle w:val="Odsekzoznamu"/>
        <w:spacing w:before="120" w:after="120"/>
        <w:rPr>
          <w:ins w:id="241" w:author="Autor"/>
          <w:rFonts w:asciiTheme="minorHAnsi" w:hAnsiTheme="minorHAnsi" w:cs="Arial"/>
          <w:sz w:val="22"/>
          <w:szCs w:val="22"/>
        </w:rPr>
      </w:pPr>
      <w:ins w:id="242" w:author="Autor">
        <w:r w:rsidRPr="0021506B">
          <w:rPr>
            <w:rFonts w:asciiTheme="minorHAnsi" w:hAnsiTheme="minorHAnsi" w:cs="Arial"/>
            <w:sz w:val="22"/>
            <w:szCs w:val="22"/>
          </w:rPr>
          <w:t>013 - Softvér</w:t>
        </w:r>
      </w:ins>
    </w:p>
    <w:p w14:paraId="1032515B" w14:textId="77777777" w:rsidR="005F3E38" w:rsidRPr="0021506B" w:rsidRDefault="005F3E38" w:rsidP="005F3E38">
      <w:pPr>
        <w:pStyle w:val="Odsekzoznamu"/>
        <w:spacing w:before="120" w:after="120"/>
        <w:rPr>
          <w:ins w:id="243" w:author="Autor"/>
          <w:rFonts w:asciiTheme="minorHAnsi" w:hAnsiTheme="minorHAnsi" w:cs="Arial"/>
          <w:sz w:val="22"/>
          <w:szCs w:val="22"/>
        </w:rPr>
      </w:pPr>
      <w:ins w:id="244" w:author="Autor">
        <w:r w:rsidRPr="0021506B">
          <w:rPr>
            <w:rFonts w:asciiTheme="minorHAnsi" w:hAnsiTheme="minorHAnsi" w:cs="Arial"/>
            <w:sz w:val="22"/>
            <w:szCs w:val="22"/>
          </w:rPr>
          <w:t>014 - Oceniteľné práva</w:t>
        </w:r>
      </w:ins>
    </w:p>
    <w:p w14:paraId="7567CA6D" w14:textId="77777777" w:rsidR="005F3E38" w:rsidRPr="0021506B" w:rsidRDefault="005F3E38" w:rsidP="005F3E38">
      <w:pPr>
        <w:pStyle w:val="Odsekzoznamu"/>
        <w:spacing w:before="120" w:after="120"/>
        <w:rPr>
          <w:ins w:id="245" w:author="Autor"/>
          <w:rFonts w:asciiTheme="minorHAnsi" w:hAnsiTheme="minorHAnsi" w:cs="Arial"/>
          <w:sz w:val="22"/>
          <w:szCs w:val="22"/>
        </w:rPr>
      </w:pPr>
      <w:ins w:id="246" w:author="Autor">
        <w:r w:rsidRPr="0021506B">
          <w:rPr>
            <w:rFonts w:asciiTheme="minorHAnsi" w:hAnsiTheme="minorHAnsi" w:cs="Arial"/>
            <w:sz w:val="22"/>
            <w:szCs w:val="22"/>
          </w:rPr>
          <w:t>019- Ostatný dlhodobý nehmotný majetok</w:t>
        </w:r>
      </w:ins>
    </w:p>
    <w:p w14:paraId="29CDA48C" w14:textId="77777777" w:rsidR="005F3E38" w:rsidRPr="0021506B" w:rsidRDefault="005F3E38" w:rsidP="005F3E38">
      <w:pPr>
        <w:pStyle w:val="Odsekzoznamu"/>
        <w:spacing w:before="120" w:after="120"/>
        <w:rPr>
          <w:ins w:id="247" w:author="Autor"/>
          <w:rFonts w:asciiTheme="minorHAnsi" w:hAnsiTheme="minorHAnsi" w:cs="Arial"/>
          <w:sz w:val="22"/>
          <w:szCs w:val="22"/>
        </w:rPr>
      </w:pPr>
      <w:ins w:id="248" w:author="Autor">
        <w:r w:rsidRPr="0021506B">
          <w:rPr>
            <w:rFonts w:asciiTheme="minorHAnsi" w:hAnsiTheme="minorHAnsi" w:cs="Arial"/>
            <w:sz w:val="22"/>
            <w:szCs w:val="22"/>
          </w:rPr>
          <w:t>022 - Samostatné hnuteľné veci a súbory hnuteľných vecí</w:t>
        </w:r>
      </w:ins>
    </w:p>
    <w:p w14:paraId="512E4688" w14:textId="77777777" w:rsidR="005F3E38" w:rsidRPr="0021506B" w:rsidRDefault="005F3E38" w:rsidP="005F3E38">
      <w:pPr>
        <w:pStyle w:val="Odsekzoznamu"/>
        <w:spacing w:before="120" w:after="120"/>
        <w:rPr>
          <w:ins w:id="249" w:author="Autor"/>
          <w:rFonts w:asciiTheme="minorHAnsi" w:hAnsiTheme="minorHAnsi" w:cs="Arial"/>
          <w:sz w:val="22"/>
          <w:szCs w:val="22"/>
        </w:rPr>
      </w:pPr>
      <w:ins w:id="250" w:author="Autor">
        <w:r w:rsidRPr="0021506B">
          <w:rPr>
            <w:rFonts w:asciiTheme="minorHAnsi" w:hAnsiTheme="minorHAnsi" w:cs="Arial"/>
            <w:sz w:val="22"/>
            <w:szCs w:val="22"/>
          </w:rPr>
          <w:t>023 – Dopravné prostriedky</w:t>
        </w:r>
      </w:ins>
    </w:p>
    <w:p w14:paraId="7754A7AB" w14:textId="77777777" w:rsidR="005F3E38" w:rsidRPr="0021506B" w:rsidRDefault="005F3E38" w:rsidP="005F3E38">
      <w:pPr>
        <w:pStyle w:val="Odsekzoznamu"/>
        <w:spacing w:before="120" w:after="120"/>
        <w:rPr>
          <w:ins w:id="251" w:author="Autor"/>
          <w:rFonts w:asciiTheme="minorHAnsi" w:hAnsiTheme="minorHAnsi" w:cs="Arial"/>
          <w:sz w:val="22"/>
          <w:szCs w:val="22"/>
        </w:rPr>
      </w:pPr>
      <w:ins w:id="252" w:author="Autor">
        <w:r w:rsidRPr="0021506B">
          <w:rPr>
            <w:rFonts w:asciiTheme="minorHAnsi" w:hAnsiTheme="minorHAnsi" w:cs="Arial"/>
            <w:sz w:val="22"/>
            <w:szCs w:val="22"/>
          </w:rPr>
          <w:t>112 - Zásoby</w:t>
        </w:r>
      </w:ins>
    </w:p>
    <w:p w14:paraId="05B14A47" w14:textId="77777777" w:rsidR="005F3E38" w:rsidRPr="0021506B" w:rsidRDefault="005F3E38" w:rsidP="005F3E38">
      <w:pPr>
        <w:pStyle w:val="Odsekzoznamu"/>
        <w:spacing w:before="120" w:after="120"/>
        <w:rPr>
          <w:ins w:id="253" w:author="Autor"/>
          <w:rFonts w:asciiTheme="minorHAnsi" w:hAnsiTheme="minorHAnsi" w:cs="Arial"/>
          <w:sz w:val="22"/>
          <w:szCs w:val="22"/>
        </w:rPr>
      </w:pPr>
      <w:ins w:id="254" w:author="Autor">
        <w:r w:rsidRPr="0021506B">
          <w:rPr>
            <w:rFonts w:asciiTheme="minorHAnsi" w:hAnsiTheme="minorHAnsi" w:cs="Arial"/>
            <w:sz w:val="22"/>
            <w:szCs w:val="22"/>
          </w:rPr>
          <w:t>502 - Spotreba energie</w:t>
        </w:r>
      </w:ins>
    </w:p>
    <w:p w14:paraId="7D7B42B5" w14:textId="77777777" w:rsidR="005F3E38" w:rsidRPr="0021506B" w:rsidRDefault="005F3E38" w:rsidP="005F3E38">
      <w:pPr>
        <w:pStyle w:val="Odsekzoznamu"/>
        <w:spacing w:before="120" w:after="120"/>
        <w:rPr>
          <w:ins w:id="255" w:author="Autor"/>
          <w:rFonts w:asciiTheme="minorHAnsi" w:hAnsiTheme="minorHAnsi" w:cs="Arial"/>
          <w:sz w:val="22"/>
          <w:szCs w:val="22"/>
        </w:rPr>
      </w:pPr>
      <w:ins w:id="256" w:author="Autor">
        <w:r w:rsidRPr="0021506B">
          <w:rPr>
            <w:rFonts w:asciiTheme="minorHAnsi" w:hAnsiTheme="minorHAnsi" w:cs="Arial"/>
            <w:sz w:val="22"/>
            <w:szCs w:val="22"/>
          </w:rPr>
          <w:t>503 - Spotreba ostatných neskladovateľných dodávok</w:t>
        </w:r>
      </w:ins>
    </w:p>
    <w:p w14:paraId="7CBB0D71" w14:textId="77777777" w:rsidR="005F3E38" w:rsidRPr="0021506B" w:rsidRDefault="005F3E38" w:rsidP="005F3E38">
      <w:pPr>
        <w:pStyle w:val="Odsekzoznamu"/>
        <w:spacing w:before="120" w:after="120"/>
        <w:rPr>
          <w:ins w:id="257" w:author="Autor"/>
          <w:rFonts w:asciiTheme="minorHAnsi" w:hAnsiTheme="minorHAnsi" w:cs="Arial"/>
          <w:sz w:val="22"/>
          <w:szCs w:val="22"/>
        </w:rPr>
      </w:pPr>
      <w:ins w:id="258" w:author="Autor">
        <w:r w:rsidRPr="0021506B">
          <w:rPr>
            <w:rFonts w:asciiTheme="minorHAnsi" w:hAnsiTheme="minorHAnsi" w:cs="Arial"/>
            <w:sz w:val="22"/>
            <w:szCs w:val="22"/>
          </w:rPr>
          <w:t>511 - Opravy a udržiavanie</w:t>
        </w:r>
      </w:ins>
    </w:p>
    <w:p w14:paraId="2EFF9346" w14:textId="77777777" w:rsidR="005F3E38" w:rsidRPr="0021506B" w:rsidRDefault="005F3E38" w:rsidP="005F3E38">
      <w:pPr>
        <w:pStyle w:val="Odsekzoznamu"/>
        <w:spacing w:before="120" w:after="120"/>
        <w:rPr>
          <w:ins w:id="259" w:author="Autor"/>
          <w:rFonts w:asciiTheme="minorHAnsi" w:hAnsiTheme="minorHAnsi" w:cs="Arial"/>
          <w:sz w:val="22"/>
          <w:szCs w:val="22"/>
        </w:rPr>
      </w:pPr>
      <w:ins w:id="260" w:author="Autor">
        <w:r w:rsidRPr="0021506B">
          <w:rPr>
            <w:rFonts w:asciiTheme="minorHAnsi" w:hAnsiTheme="minorHAnsi" w:cs="Arial"/>
            <w:sz w:val="22"/>
            <w:szCs w:val="22"/>
          </w:rPr>
          <w:t>512 - Cestovné náhrady</w:t>
        </w:r>
      </w:ins>
    </w:p>
    <w:p w14:paraId="1DC1BB93" w14:textId="77777777" w:rsidR="005F3E38" w:rsidRPr="0021506B" w:rsidRDefault="005F3E38" w:rsidP="005F3E38">
      <w:pPr>
        <w:pStyle w:val="Odsekzoznamu"/>
        <w:spacing w:before="120" w:after="120"/>
        <w:rPr>
          <w:ins w:id="261" w:author="Autor"/>
          <w:rFonts w:asciiTheme="minorHAnsi" w:hAnsiTheme="minorHAnsi" w:cs="Arial"/>
          <w:sz w:val="22"/>
          <w:szCs w:val="22"/>
        </w:rPr>
      </w:pPr>
      <w:ins w:id="262" w:author="Autor">
        <w:r w:rsidRPr="0021506B">
          <w:rPr>
            <w:rFonts w:asciiTheme="minorHAnsi" w:hAnsiTheme="minorHAnsi" w:cs="Arial"/>
            <w:sz w:val="22"/>
            <w:szCs w:val="22"/>
          </w:rPr>
          <w:t>518 - Ostatné služby</w:t>
        </w:r>
      </w:ins>
    </w:p>
    <w:p w14:paraId="2C45B365" w14:textId="77777777" w:rsidR="005F3E38" w:rsidRPr="0021506B" w:rsidRDefault="005F3E38" w:rsidP="005F3E38">
      <w:pPr>
        <w:pStyle w:val="Odsekzoznamu"/>
        <w:spacing w:before="120" w:after="120"/>
        <w:rPr>
          <w:ins w:id="263" w:author="Autor"/>
          <w:rFonts w:asciiTheme="minorHAnsi" w:hAnsiTheme="minorHAnsi" w:cs="Arial"/>
          <w:sz w:val="22"/>
          <w:szCs w:val="22"/>
        </w:rPr>
      </w:pPr>
      <w:ins w:id="264" w:author="Autor">
        <w:r w:rsidRPr="0021506B">
          <w:rPr>
            <w:rFonts w:asciiTheme="minorHAnsi" w:hAnsiTheme="minorHAnsi" w:cs="Arial"/>
            <w:sz w:val="22"/>
            <w:szCs w:val="22"/>
          </w:rPr>
          <w:t>521 - Mzdové výdavky</w:t>
        </w:r>
      </w:ins>
    </w:p>
    <w:p w14:paraId="08FFFDFD" w14:textId="77777777" w:rsidR="005F3E38" w:rsidRPr="0021506B" w:rsidRDefault="005F3E38" w:rsidP="005F3E38">
      <w:pPr>
        <w:pStyle w:val="Odsekzoznamu"/>
        <w:spacing w:before="120" w:after="120"/>
        <w:rPr>
          <w:ins w:id="265" w:author="Autor"/>
          <w:rFonts w:asciiTheme="minorHAnsi" w:hAnsiTheme="minorHAnsi" w:cs="Arial"/>
          <w:sz w:val="22"/>
          <w:szCs w:val="22"/>
        </w:rPr>
      </w:pPr>
      <w:ins w:id="266" w:author="Autor">
        <w:r w:rsidRPr="0021506B">
          <w:rPr>
            <w:rFonts w:asciiTheme="minorHAnsi" w:hAnsiTheme="minorHAnsi" w:cs="Arial"/>
            <w:sz w:val="22"/>
            <w:szCs w:val="22"/>
          </w:rPr>
          <w:t>548 - Výdavky na prevádzkovú činnosť</w:t>
        </w:r>
      </w:ins>
    </w:p>
    <w:p w14:paraId="5FBF93A6" w14:textId="77777777" w:rsidR="005F3E38" w:rsidRPr="0021506B" w:rsidRDefault="005F3E38" w:rsidP="005F3E38">
      <w:pPr>
        <w:pStyle w:val="Odsekzoznamu"/>
        <w:spacing w:before="120" w:after="120"/>
        <w:rPr>
          <w:ins w:id="267" w:author="Autor"/>
          <w:rFonts w:asciiTheme="minorHAnsi" w:hAnsiTheme="minorHAnsi" w:cs="Arial"/>
          <w:sz w:val="22"/>
          <w:szCs w:val="22"/>
        </w:rPr>
      </w:pPr>
      <w:ins w:id="268" w:author="Autor">
        <w:r w:rsidRPr="0021506B">
          <w:rPr>
            <w:rFonts w:asciiTheme="minorHAnsi" w:hAnsiTheme="minorHAnsi" w:cs="Arial"/>
            <w:sz w:val="22"/>
            <w:szCs w:val="22"/>
          </w:rPr>
          <w:t>568 - Ostatné finančné výdavky</w:t>
        </w:r>
      </w:ins>
    </w:p>
    <w:p w14:paraId="53901EBF" w14:textId="77777777" w:rsidR="005F3E38" w:rsidRPr="0021506B" w:rsidRDefault="005F3E38" w:rsidP="005F3E38">
      <w:pPr>
        <w:pStyle w:val="Odsekzoznamu"/>
        <w:spacing w:before="120"/>
        <w:rPr>
          <w:ins w:id="269" w:author="Autor"/>
          <w:rFonts w:asciiTheme="minorHAnsi" w:hAnsiTheme="minorHAnsi"/>
          <w:sz w:val="22"/>
          <w:szCs w:val="22"/>
        </w:rPr>
      </w:pPr>
    </w:p>
    <w:p w14:paraId="5AF85E40" w14:textId="77777777" w:rsidR="005F3E38" w:rsidRPr="0021506B" w:rsidRDefault="005F3E38" w:rsidP="005F3E38">
      <w:pPr>
        <w:pStyle w:val="Odsekzoznamu"/>
        <w:spacing w:before="120" w:after="120"/>
        <w:contextualSpacing w:val="0"/>
        <w:rPr>
          <w:ins w:id="270" w:author="Autor"/>
          <w:rFonts w:asciiTheme="minorHAnsi" w:hAnsiTheme="minorHAnsi"/>
          <w:color w:val="000000"/>
          <w:sz w:val="22"/>
          <w:szCs w:val="22"/>
        </w:rPr>
      </w:pPr>
      <w:ins w:id="271" w:author="Autor">
        <w:r w:rsidRPr="0021506B">
          <w:rPr>
            <w:rFonts w:asciiTheme="minorHAnsi" w:hAnsiTheme="minorHAnsi"/>
            <w:sz w:val="22"/>
            <w:szCs w:val="22"/>
          </w:rPr>
          <w:t xml:space="preserve">Výdavky projektu musia byť v súlade s podmienkami oprávnenosti podrobne definovanými v dokumentoch: </w:t>
        </w:r>
      </w:ins>
    </w:p>
    <w:p w14:paraId="0544A76D" w14:textId="77777777" w:rsidR="005F3E38" w:rsidRPr="0021506B" w:rsidRDefault="005F3E38" w:rsidP="005F3E38">
      <w:pPr>
        <w:pStyle w:val="Odsekzoznamu"/>
        <w:numPr>
          <w:ilvl w:val="1"/>
          <w:numId w:val="7"/>
        </w:numPr>
        <w:spacing w:before="240" w:after="240"/>
        <w:jc w:val="both"/>
        <w:rPr>
          <w:ins w:id="272" w:author="Autor"/>
          <w:rFonts w:asciiTheme="minorHAnsi" w:hAnsiTheme="minorHAnsi"/>
          <w:sz w:val="22"/>
          <w:szCs w:val="22"/>
        </w:rPr>
      </w:pPr>
      <w:ins w:id="273" w:author="Autor">
        <w:r w:rsidRPr="0021506B">
          <w:rPr>
            <w:rFonts w:asciiTheme="minorHAnsi" w:hAnsi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21506B">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21506B">
          <w:rPr>
            <w:rFonts w:asciiTheme="minorHAnsi" w:hAnsiTheme="minorHAnsi"/>
            <w:sz w:val="22"/>
            <w:szCs w:val="22"/>
          </w:rPr>
          <w:t>);</w:t>
        </w:r>
      </w:ins>
    </w:p>
    <w:p w14:paraId="35D7C2D6" w14:textId="220FE29F" w:rsidR="005F3E38" w:rsidRPr="0021506B" w:rsidRDefault="005F3E38" w:rsidP="005F3E38">
      <w:pPr>
        <w:pStyle w:val="Odsekzoznamu"/>
        <w:numPr>
          <w:ilvl w:val="1"/>
          <w:numId w:val="7"/>
        </w:numPr>
        <w:spacing w:before="240" w:after="240"/>
        <w:jc w:val="both"/>
        <w:rPr>
          <w:ins w:id="274" w:author="Autor"/>
          <w:rFonts w:asciiTheme="minorHAnsi" w:hAnsiTheme="minorHAnsi"/>
          <w:sz w:val="22"/>
          <w:szCs w:val="22"/>
        </w:rPr>
      </w:pPr>
      <w:ins w:id="275" w:author="Autor">
        <w:r w:rsidRPr="0021506B">
          <w:rPr>
            <w:rFonts w:asciiTheme="minorHAnsi" w:hAnsiTheme="minorHAnsi"/>
            <w:sz w:val="22"/>
            <w:szCs w:val="22"/>
          </w:rPr>
          <w:t xml:space="preserve">Príručka pre prijímateľa pre projekty operačného programu Technická pomoc </w:t>
        </w:r>
      </w:ins>
      <w:r w:rsidR="002A7A7B">
        <w:rPr>
          <w:rFonts w:asciiTheme="minorHAnsi" w:hAnsiTheme="minorHAnsi"/>
          <w:sz w:val="22"/>
          <w:szCs w:val="22"/>
        </w:rPr>
        <w:br/>
      </w:r>
      <w:ins w:id="276" w:author="Autor">
        <w:r w:rsidRPr="0021506B">
          <w:rPr>
            <w:rFonts w:asciiTheme="minorHAnsi" w:hAnsiTheme="minorHAnsi"/>
            <w:sz w:val="22"/>
            <w:szCs w:val="22"/>
          </w:rPr>
          <w:t>2014 - 2020 (</w:t>
        </w:r>
        <w:r>
          <w:fldChar w:fldCharType="begin"/>
        </w:r>
        <w:r>
          <w:instrText xml:space="preserve"> HYPERLINK "http://www.optp.vlada.gov.sk/ine-dokumenty/" </w:instrText>
        </w:r>
        <w:r>
          <w:fldChar w:fldCharType="separate"/>
        </w:r>
        <w:r w:rsidRPr="0021506B">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21506B">
          <w:rPr>
            <w:rFonts w:asciiTheme="minorHAnsi" w:hAnsiTheme="minorHAnsi"/>
            <w:sz w:val="22"/>
            <w:szCs w:val="22"/>
          </w:rPr>
          <w:t>);</w:t>
        </w:r>
      </w:ins>
    </w:p>
    <w:p w14:paraId="315A5519" w14:textId="77777777" w:rsidR="005F3E38" w:rsidRPr="0021506B" w:rsidRDefault="005F3E38" w:rsidP="005F3E38">
      <w:pPr>
        <w:pStyle w:val="Odsekzoznamu"/>
        <w:numPr>
          <w:ilvl w:val="1"/>
          <w:numId w:val="7"/>
        </w:numPr>
        <w:spacing w:before="240" w:after="240"/>
        <w:jc w:val="both"/>
        <w:rPr>
          <w:ins w:id="277" w:author="Autor"/>
          <w:rFonts w:asciiTheme="minorHAnsi" w:hAnsiTheme="minorHAnsi"/>
          <w:sz w:val="22"/>
          <w:szCs w:val="22"/>
        </w:rPr>
      </w:pPr>
      <w:ins w:id="278" w:author="Autor">
        <w:r w:rsidRPr="0021506B">
          <w:rPr>
            <w:rFonts w:asciiTheme="minorHAnsi" w:hAnsiTheme="minorHAnsi"/>
            <w:sz w:val="22"/>
            <w:szCs w:val="22"/>
          </w:rPr>
          <w:t>Operačný program Technická pomoc pre programové obdobie 2014-2020 (</w:t>
        </w:r>
        <w:r>
          <w:fldChar w:fldCharType="begin"/>
        </w:r>
        <w:r>
          <w:instrText xml:space="preserve"> HYPERLINK "http://www.optp.vlada.gov.sk/programovy-dokument/" </w:instrText>
        </w:r>
        <w:r>
          <w:fldChar w:fldCharType="separate"/>
        </w:r>
        <w:r w:rsidRPr="0021506B">
          <w:rPr>
            <w:rStyle w:val="Hypertextovprepojenie"/>
            <w:rFonts w:asciiTheme="minorHAnsi" w:hAnsiTheme="minorHAnsi"/>
            <w:sz w:val="22"/>
            <w:szCs w:val="22"/>
          </w:rPr>
          <w:t>http://www.optp.vlada.gov.sk/programovy-dokument/</w:t>
        </w:r>
        <w:r>
          <w:rPr>
            <w:rStyle w:val="Hypertextovprepojenie"/>
            <w:rFonts w:asciiTheme="minorHAnsi" w:hAnsiTheme="minorHAnsi"/>
            <w:sz w:val="22"/>
            <w:szCs w:val="22"/>
          </w:rPr>
          <w:fldChar w:fldCharType="end"/>
        </w:r>
        <w:r w:rsidRPr="0021506B">
          <w:rPr>
            <w:rFonts w:asciiTheme="minorHAnsi" w:hAnsiTheme="minorHAnsi"/>
            <w:sz w:val="22"/>
            <w:szCs w:val="22"/>
          </w:rPr>
          <w:t xml:space="preserve">); </w:t>
        </w:r>
      </w:ins>
    </w:p>
    <w:p w14:paraId="717F7340" w14:textId="77777777" w:rsidR="005F3E38" w:rsidRPr="0021506B" w:rsidRDefault="005F3E38" w:rsidP="005F3E38">
      <w:pPr>
        <w:pStyle w:val="Odsekzoznamu"/>
        <w:numPr>
          <w:ilvl w:val="1"/>
          <w:numId w:val="7"/>
        </w:numPr>
        <w:spacing w:before="240" w:after="240"/>
        <w:jc w:val="both"/>
        <w:rPr>
          <w:ins w:id="279" w:author="Autor"/>
          <w:rFonts w:asciiTheme="minorHAnsi" w:hAnsiTheme="minorHAnsi"/>
          <w:sz w:val="22"/>
          <w:szCs w:val="22"/>
        </w:rPr>
      </w:pPr>
      <w:ins w:id="280" w:author="Autor">
        <w:r w:rsidRPr="0021506B">
          <w:rPr>
            <w:rFonts w:asciiTheme="minorHAnsi" w:hAnsiTheme="minorHAnsi"/>
            <w:sz w:val="22"/>
            <w:szCs w:val="22"/>
          </w:rPr>
          <w:t>Metodický pokyn CKO č. 6 k pravidlám oprávnenosti pre najčastejšie sa vyskytujúce skupiny výdavkov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21506B">
          <w:rPr>
            <w:rFonts w:asciiTheme="minorHAnsi" w:hAnsiTheme="minorHAnsi"/>
            <w:sz w:val="22"/>
            <w:szCs w:val="22"/>
          </w:rPr>
          <w:t>);</w:t>
        </w:r>
      </w:ins>
    </w:p>
    <w:p w14:paraId="41754FEB" w14:textId="77777777" w:rsidR="005F3E38" w:rsidRPr="0021506B" w:rsidRDefault="005F3E38" w:rsidP="005F3E38">
      <w:pPr>
        <w:pStyle w:val="Odsekzoznamu"/>
        <w:numPr>
          <w:ilvl w:val="1"/>
          <w:numId w:val="7"/>
        </w:numPr>
        <w:spacing w:before="240" w:after="240"/>
        <w:jc w:val="both"/>
        <w:rPr>
          <w:ins w:id="281" w:author="Autor"/>
          <w:rFonts w:asciiTheme="minorHAnsi" w:hAnsiTheme="minorHAnsi"/>
          <w:sz w:val="22"/>
          <w:szCs w:val="22"/>
        </w:rPr>
      </w:pPr>
      <w:ins w:id="282" w:author="Autor">
        <w:r w:rsidRPr="0021506B">
          <w:rPr>
            <w:rFonts w:asciiTheme="minorHAnsi" w:hAnsiTheme="minorHAnsi"/>
            <w:sz w:val="22"/>
            <w:szCs w:val="22"/>
          </w:rPr>
          <w:t>Metodický pokyn CKO č. 18 k overovaniu hospodárnosti výdavkov na programové obdobie 2014-2020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21506B">
          <w:rPr>
            <w:rStyle w:val="Hypertextovprepojenie"/>
            <w:rFonts w:asciiTheme="minorHAnsi" w:hAnsiTheme="minorHAnsi"/>
            <w:sz w:val="22"/>
            <w:szCs w:val="22"/>
          </w:rPr>
          <w:t>);</w:t>
        </w:r>
      </w:ins>
    </w:p>
    <w:p w14:paraId="4C87B2FA" w14:textId="77777777" w:rsidR="005F3E38" w:rsidRPr="0021506B" w:rsidRDefault="005F3E38" w:rsidP="005F3E38">
      <w:pPr>
        <w:pStyle w:val="Odsekzoznamu"/>
        <w:numPr>
          <w:ilvl w:val="1"/>
          <w:numId w:val="7"/>
        </w:numPr>
        <w:spacing w:before="120"/>
        <w:rPr>
          <w:ins w:id="283" w:author="Autor"/>
          <w:rFonts w:asciiTheme="minorHAnsi" w:hAnsiTheme="minorHAnsi"/>
          <w:color w:val="000000"/>
          <w:sz w:val="22"/>
          <w:szCs w:val="22"/>
        </w:rPr>
      </w:pPr>
      <w:ins w:id="284" w:author="Autor">
        <w:r w:rsidRPr="0021506B">
          <w:rPr>
            <w:rFonts w:asciiTheme="minorHAnsi" w:hAnsiTheme="minorHAnsi"/>
            <w:color w:val="000000"/>
            <w:sz w:val="22"/>
            <w:szCs w:val="22"/>
          </w:rPr>
          <w:t>Zákony a nariadenia, na ktoré sa uvedené dokumenty odvolávajú.</w:t>
        </w:r>
      </w:ins>
    </w:p>
    <w:p w14:paraId="0CE9FB0A" w14:textId="77777777" w:rsidR="005F3E38" w:rsidRPr="0021506B" w:rsidRDefault="005F3E38" w:rsidP="005F3E38">
      <w:pPr>
        <w:pStyle w:val="Odsekzoznamu"/>
        <w:spacing w:before="120"/>
        <w:ind w:left="1440"/>
        <w:rPr>
          <w:ins w:id="285" w:author="Autor"/>
          <w:rFonts w:asciiTheme="minorHAnsi" w:hAnsiTheme="minorHAnsi"/>
          <w:color w:val="000000"/>
          <w:sz w:val="22"/>
          <w:szCs w:val="22"/>
        </w:rPr>
      </w:pPr>
    </w:p>
    <w:p w14:paraId="0750566C" w14:textId="77777777" w:rsidR="005F3E38" w:rsidRPr="0021506B" w:rsidRDefault="005F3E38" w:rsidP="005F3E38">
      <w:pPr>
        <w:pStyle w:val="Odsekzoznamu"/>
        <w:spacing w:before="120"/>
        <w:ind w:left="709"/>
        <w:jc w:val="both"/>
        <w:rPr>
          <w:ins w:id="286" w:author="Autor"/>
          <w:rFonts w:asciiTheme="minorHAnsi" w:hAnsiTheme="minorHAnsi"/>
          <w:color w:val="000000"/>
          <w:sz w:val="22"/>
          <w:szCs w:val="22"/>
        </w:rPr>
      </w:pPr>
      <w:ins w:id="287" w:author="Autor">
        <w:r w:rsidRPr="0021506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21506B">
          <w:rPr>
            <w:rFonts w:asciiTheme="minorHAnsi" w:hAnsiTheme="minorHAnsi"/>
            <w:i/>
            <w:sz w:val="22"/>
            <w:szCs w:val="22"/>
          </w:rPr>
          <w:lastRenderedPageBreak/>
          <w:t>uvedie žiadateľ skupiny výdavkov vo formulári ŽoNFP, v rámci časti č. 11.A  - Rozpočet žiadateľa.)</w:t>
        </w:r>
      </w:ins>
    </w:p>
    <w:p w14:paraId="30103205" w14:textId="77777777" w:rsidR="005F3E38" w:rsidRPr="0021506B" w:rsidRDefault="005F3E38" w:rsidP="005F3E38">
      <w:pPr>
        <w:pStyle w:val="Odsekzoznamu"/>
        <w:spacing w:before="120"/>
        <w:ind w:left="1440"/>
        <w:rPr>
          <w:ins w:id="288" w:author="Autor"/>
          <w:rFonts w:asciiTheme="minorHAnsi" w:hAnsiTheme="minorHAnsi"/>
          <w:color w:val="000000"/>
          <w:sz w:val="22"/>
          <w:szCs w:val="22"/>
        </w:rPr>
      </w:pPr>
    </w:p>
    <w:p w14:paraId="785BB9E9" w14:textId="77777777" w:rsidR="005F3E38" w:rsidRPr="00C56531" w:rsidRDefault="005F3E38">
      <w:pPr>
        <w:pStyle w:val="Odsekzoznamu"/>
        <w:numPr>
          <w:ilvl w:val="0"/>
          <w:numId w:val="47"/>
        </w:numPr>
        <w:spacing w:before="120"/>
        <w:rPr>
          <w:ins w:id="289" w:author="Autor"/>
          <w:rFonts w:asciiTheme="minorHAnsi" w:hAnsiTheme="minorHAnsi"/>
          <w:color w:val="000000"/>
          <w:sz w:val="22"/>
          <w:szCs w:val="22"/>
        </w:rPr>
        <w:pPrChange w:id="290" w:author="Autor">
          <w:pPr>
            <w:pStyle w:val="Odsekzoznamu"/>
            <w:numPr>
              <w:numId w:val="7"/>
            </w:numPr>
            <w:spacing w:before="120"/>
            <w:ind w:hanging="360"/>
          </w:pPr>
        </w:pPrChange>
      </w:pPr>
      <w:ins w:id="291" w:author="Autor">
        <w:r w:rsidRPr="00C56531">
          <w:rPr>
            <w:rFonts w:asciiTheme="minorHAnsi" w:hAnsiTheme="minorHAnsi"/>
            <w:color w:val="000000"/>
            <w:sz w:val="22"/>
            <w:szCs w:val="22"/>
          </w:rPr>
          <w:t>časová oprávnenosť výdavkov</w:t>
        </w:r>
      </w:ins>
    </w:p>
    <w:p w14:paraId="71F82683" w14:textId="77777777" w:rsidR="005F3E38" w:rsidRPr="00C56531" w:rsidRDefault="005F3E38" w:rsidP="005F3E38">
      <w:pPr>
        <w:pStyle w:val="Odsekzoznamu"/>
        <w:spacing w:before="120"/>
        <w:rPr>
          <w:ins w:id="292" w:author="Autor"/>
          <w:rFonts w:asciiTheme="minorHAnsi" w:hAnsiTheme="minorHAnsi"/>
          <w:color w:val="000000"/>
          <w:sz w:val="22"/>
          <w:szCs w:val="22"/>
        </w:rPr>
      </w:pPr>
    </w:p>
    <w:p w14:paraId="578A9398" w14:textId="0C0CE993" w:rsidR="005F3E38" w:rsidRPr="0021506B" w:rsidRDefault="005F3E38" w:rsidP="005F3E38">
      <w:pPr>
        <w:pStyle w:val="Odsekzoznamu"/>
        <w:spacing w:before="120" w:after="120"/>
        <w:jc w:val="both"/>
        <w:rPr>
          <w:ins w:id="293" w:author="Autor"/>
          <w:rFonts w:asciiTheme="minorHAnsi" w:hAnsiTheme="minorHAnsi" w:cstheme="minorHAnsi"/>
          <w:color w:val="000000"/>
          <w:sz w:val="22"/>
          <w:szCs w:val="22"/>
        </w:rPr>
      </w:pPr>
      <w:ins w:id="294" w:author="Auto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ins>
    </w:p>
    <w:p w14:paraId="09F149B3" w14:textId="7A4D24C1" w:rsidR="00C2623B" w:rsidRPr="00C21325" w:rsidRDefault="005F3E38" w:rsidP="002A7A7B">
      <w:pPr>
        <w:spacing w:after="0" w:line="240" w:lineRule="auto"/>
        <w:jc w:val="both"/>
        <w:rPr>
          <w:rFonts w:asciiTheme="minorHAnsi" w:hAnsiTheme="minorHAnsi"/>
        </w:rPr>
      </w:pPr>
      <w:ins w:id="295" w:author="Autor">
        <w:r w:rsidRPr="0021506B">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ins>
      <w:r w:rsidR="00C2623B"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lastRenderedPageBreak/>
        <w:t>Overovanie podmienok poskytnutia príspevku a ďalšie informácie k vyzvaniu</w:t>
      </w:r>
    </w:p>
    <w:p w14:paraId="00DEDC50"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FA32F8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7263768E" w14:textId="23C17BB1"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w:t>
      </w:r>
      <w:r w:rsidRPr="00EA1818">
        <w:rPr>
          <w:rFonts w:asciiTheme="minorHAnsi" w:hAnsiTheme="minorHAnsi" w:cstheme="minorHAnsi"/>
        </w:rPr>
        <w:t xml:space="preserve">pričom v prípade nepreukázania </w:t>
      </w:r>
      <w:ins w:id="296" w:author="Autor">
        <w:r w:rsidR="00EA1818">
          <w:rPr>
            <w:rFonts w:asciiTheme="minorHAnsi" w:hAnsiTheme="minorHAnsi" w:cstheme="minorHAnsi"/>
          </w:rPr>
          <w:t xml:space="preserve">splnenia </w:t>
        </w:r>
      </w:ins>
      <w:r w:rsidRPr="00EA1818">
        <w:rPr>
          <w:rFonts w:asciiTheme="minorHAnsi" w:hAnsiTheme="minorHAnsi" w:cstheme="minorHAnsi"/>
        </w:rPr>
        <w:t>podmienky zo strany žiadateľa rozhodne o zastavení konania o ŽoNFP.</w:t>
      </w:r>
    </w:p>
    <w:p w14:paraId="6CC812FB"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528D0884"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078C87FF" w14:textId="77777777" w:rsidR="001A099B" w:rsidRPr="00FC49A1" w:rsidRDefault="001A099B" w:rsidP="001A099B">
      <w:pPr>
        <w:spacing w:before="120" w:after="120" w:line="240" w:lineRule="auto"/>
        <w:ind w:firstLine="357"/>
        <w:jc w:val="both"/>
        <w:rPr>
          <w:rFonts w:asciiTheme="minorHAnsi" w:hAnsiTheme="minorHAnsi" w:cstheme="minorHAnsi"/>
        </w:rPr>
      </w:pPr>
    </w:p>
    <w:p w14:paraId="354A0586"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0EBBFFB4" w14:textId="0DA96BCB"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790C542E" w14:textId="75E2D974" w:rsidR="001A099B" w:rsidRDefault="001A099B" w:rsidP="001A099B">
      <w:pPr>
        <w:spacing w:before="120" w:after="120" w:line="240" w:lineRule="auto"/>
        <w:ind w:firstLine="708"/>
        <w:jc w:val="both"/>
        <w:rPr>
          <w:ins w:id="297" w:author="Autor"/>
          <w:rFonts w:asciiTheme="minorHAnsi" w:hAnsiTheme="minorHAnsi" w:cstheme="minorHAnsi"/>
        </w:rPr>
      </w:pPr>
      <w:r w:rsidRPr="00230311">
        <w:rPr>
          <w:rFonts w:asciiTheme="minorHAnsi" w:hAnsiTheme="minorHAnsi" w:cstheme="minorHAnsi"/>
        </w:rPr>
        <w:t xml:space="preserve">V prípade, ak na základe </w:t>
      </w:r>
      <w:del w:id="298" w:author="Autor">
        <w:r w:rsidRPr="00230311" w:rsidDel="00320C97">
          <w:rPr>
            <w:rFonts w:asciiTheme="minorHAnsi" w:hAnsiTheme="minorHAnsi" w:cstheme="minorHAnsi"/>
          </w:rPr>
          <w:delText xml:space="preserve">preskúmania </w:delText>
        </w:r>
      </w:del>
      <w:ins w:id="299" w:author="Autor">
        <w:r w:rsidR="00320C97">
          <w:rPr>
            <w:rFonts w:asciiTheme="minorHAnsi" w:hAnsiTheme="minorHAnsi" w:cstheme="minorHAnsi"/>
          </w:rPr>
          <w:t>overenia</w:t>
        </w:r>
        <w:r w:rsidR="00320C97" w:rsidRPr="00230311">
          <w:rPr>
            <w:rFonts w:asciiTheme="minorHAnsi" w:hAnsiTheme="minorHAnsi" w:cstheme="minorHAnsi"/>
          </w:rPr>
          <w:t xml:space="preserve"> </w:t>
        </w:r>
      </w:ins>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6D101733" w14:textId="2ADF61BD" w:rsidR="00BA5593" w:rsidRPr="00230311" w:rsidRDefault="00BA5593" w:rsidP="001A099B">
      <w:pPr>
        <w:spacing w:before="120" w:after="120" w:line="240" w:lineRule="auto"/>
        <w:ind w:firstLine="708"/>
        <w:jc w:val="both"/>
        <w:rPr>
          <w:rFonts w:asciiTheme="minorHAnsi" w:hAnsiTheme="minorHAnsi" w:cstheme="minorHAnsi"/>
        </w:rPr>
      </w:pPr>
      <w:ins w:id="300" w:author="Auto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6906695C"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3604E9FB" w14:textId="7AAD0BB4" w:rsidR="001A099B" w:rsidRPr="002A7A7B"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ins w:id="301" w:author="Autor">
        <w:r w:rsidR="00902D6A">
          <w:rPr>
            <w:rFonts w:asciiTheme="minorHAnsi" w:hAnsiTheme="minorHAnsi" w:cstheme="minorHAnsi"/>
            <w:sz w:val="22"/>
            <w:szCs w:val="22"/>
          </w:rPr>
          <w:t xml:space="preserve">nedoplnenia žiadnych náležitostí, v prípade </w:t>
        </w:r>
      </w:ins>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ins w:id="302" w:author="Autor">
        <w:r w:rsidR="00063926">
          <w:rPr>
            <w:rFonts w:asciiTheme="minorHAnsi" w:hAnsiTheme="minorHAnsi" w:cstheme="minorHAnsi"/>
            <w:sz w:val="22"/>
            <w:szCs w:val="22"/>
          </w:rPr>
          <w:t>,</w:t>
        </w:r>
      </w:ins>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w:t>
      </w:r>
      <w:del w:id="303" w:author="Autor">
        <w:r w:rsidR="001A099B" w:rsidRPr="00230311" w:rsidDel="00D56B45">
          <w:rPr>
            <w:rFonts w:asciiTheme="minorHAnsi" w:hAnsiTheme="minorHAnsi" w:cstheme="minorHAnsi"/>
            <w:sz w:val="22"/>
            <w:szCs w:val="22"/>
          </w:rPr>
          <w:delText> </w:delText>
        </w:r>
      </w:del>
      <w:ins w:id="304" w:author="Autor">
        <w:del w:id="305" w:author="Autor">
          <w:r w:rsidR="00AA7BE3" w:rsidDel="00D56B45">
            <w:rPr>
              <w:rFonts w:asciiTheme="minorHAnsi" w:hAnsiTheme="minorHAnsi" w:cstheme="minorHAnsi"/>
              <w:sz w:val="22"/>
              <w:szCs w:val="22"/>
            </w:rPr>
            <w:delText> </w:delText>
          </w:r>
        </w:del>
        <w:r w:rsidR="00D56B45">
          <w:rPr>
            <w:rFonts w:asciiTheme="minorHAnsi" w:hAnsiTheme="minorHAnsi" w:cstheme="minorHAnsi"/>
            <w:sz w:val="22"/>
            <w:szCs w:val="22"/>
          </w:rPr>
          <w:t> </w:t>
        </w:r>
      </w:ins>
      <w:r w:rsidR="001A099B" w:rsidRPr="00230311">
        <w:rPr>
          <w:rFonts w:asciiTheme="minorHAnsi" w:hAnsiTheme="minorHAnsi" w:cstheme="minorHAnsi"/>
          <w:sz w:val="22"/>
          <w:szCs w:val="22"/>
        </w:rPr>
        <w:t>ŽoNFP</w:t>
      </w:r>
      <w:ins w:id="306" w:author="Autor">
        <w:r w:rsidR="00D56B45">
          <w:rPr>
            <w:rFonts w:asciiTheme="minorHAnsi" w:hAnsiTheme="minorHAnsi" w:cstheme="minorHAnsi"/>
            <w:sz w:val="22"/>
            <w:szCs w:val="22"/>
          </w:rPr>
          <w:t xml:space="preserve">. </w:t>
        </w:r>
        <w:r w:rsidR="00D56B45" w:rsidRPr="002A7A7B">
          <w:rPr>
            <w:rFonts w:asciiTheme="minorHAnsi" w:hAnsiTheme="minorHAnsi" w:cstheme="minorHAnsi"/>
            <w:sz w:val="22"/>
            <w:szCs w:val="22"/>
          </w:rPr>
          <w:t xml:space="preserve">Ak RO </w:t>
        </w:r>
        <w:r w:rsidR="007F53BC" w:rsidRPr="002A7A7B">
          <w:rPr>
            <w:rFonts w:asciiTheme="minorHAnsi" w:hAnsiTheme="minorHAnsi" w:cstheme="minorHAnsi"/>
            <w:sz w:val="22"/>
            <w:szCs w:val="22"/>
          </w:rPr>
          <w:t xml:space="preserve">OP TP </w:t>
        </w:r>
        <w:r w:rsidR="00D56B45" w:rsidRPr="002A7A7B">
          <w:rPr>
            <w:rFonts w:asciiTheme="minorHAnsi" w:hAnsiTheme="minorHAnsi" w:cstheme="minorHAnsi"/>
            <w:sz w:val="22"/>
            <w:szCs w:val="22"/>
          </w:rPr>
          <w:t>poučil žiadateľa o možnosti zastaviť konanie o ŽoNFP, je oprávnený tak urobiť v čase krízovej situácie v prípade nedoplnenia žiadnych náležitostí, v prípade doručenia požadovaných náležitostí po termíne stanovenom RO</w:t>
        </w:r>
        <w:r w:rsidR="00D71B5D" w:rsidRPr="002A7A7B">
          <w:rPr>
            <w:rFonts w:asciiTheme="minorHAnsi" w:hAnsiTheme="minorHAnsi" w:cstheme="minorHAnsi"/>
            <w:sz w:val="22"/>
            <w:szCs w:val="22"/>
          </w:rPr>
          <w:t xml:space="preserve"> OP TP</w:t>
        </w:r>
        <w:r w:rsidR="00D56B45" w:rsidRPr="002A7A7B">
          <w:rPr>
            <w:rFonts w:asciiTheme="minorHAnsi" w:hAnsiTheme="minorHAnsi" w:cstheme="minorHAnsi"/>
            <w:sz w:val="22"/>
            <w:szCs w:val="22"/>
          </w:rPr>
          <w:t xml:space="preserve"> alebo v prípade, ak aj po doplnení chýbajúcich náležitostí naďalej pretrvávajú pochybnosti o</w:t>
        </w:r>
      </w:ins>
      <w:r w:rsidR="002A7A7B">
        <w:rPr>
          <w:rFonts w:asciiTheme="minorHAnsi" w:hAnsiTheme="minorHAnsi" w:cstheme="minorHAnsi"/>
          <w:sz w:val="22"/>
          <w:szCs w:val="22"/>
        </w:rPr>
        <w:t> </w:t>
      </w:r>
      <w:ins w:id="307" w:author="Autor">
        <w:r w:rsidR="00D56B45" w:rsidRPr="002A7A7B">
          <w:rPr>
            <w:rFonts w:asciiTheme="minorHAnsi" w:hAnsiTheme="minorHAnsi" w:cstheme="minorHAnsi"/>
            <w:sz w:val="22"/>
            <w:szCs w:val="22"/>
          </w:rPr>
          <w:t>pravdivosti alebo úplnosti ŽoNFP, na základe čoho nie je možné overiť splnenie niektorej z</w:t>
        </w:r>
      </w:ins>
      <w:r w:rsidR="002A7A7B">
        <w:rPr>
          <w:rFonts w:asciiTheme="minorHAnsi" w:hAnsiTheme="minorHAnsi" w:cstheme="minorHAnsi"/>
          <w:sz w:val="22"/>
          <w:szCs w:val="22"/>
        </w:rPr>
        <w:t> </w:t>
      </w:r>
      <w:ins w:id="308" w:author="Autor">
        <w:r w:rsidR="00D56B45" w:rsidRPr="002A7A7B">
          <w:rPr>
            <w:rFonts w:asciiTheme="minorHAnsi" w:hAnsiTheme="minorHAnsi" w:cstheme="minorHAnsi"/>
            <w:sz w:val="22"/>
            <w:szCs w:val="22"/>
          </w:rPr>
          <w:t>podmienok poskytnutia príspevku a rozhodnúť o schválení ŽoNFP</w:t>
        </w:r>
      </w:ins>
      <w:r w:rsidR="001A099B" w:rsidRPr="002A7A7B">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8326347"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3"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2D20BF90" w:rsidR="001A099B" w:rsidRDefault="001A099B" w:rsidP="001A099B">
      <w:pPr>
        <w:spacing w:before="120" w:after="120" w:line="240" w:lineRule="auto"/>
        <w:ind w:firstLine="357"/>
        <w:jc w:val="both"/>
        <w:rPr>
          <w:ins w:id="309" w:author="Auto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w:t>
      </w:r>
      <w:r w:rsidRPr="00616514">
        <w:rPr>
          <w:rFonts w:asciiTheme="minorHAnsi" w:hAnsiTheme="minorHAnsi" w:cstheme="minorHAnsi"/>
        </w:rPr>
        <w:t>po ktorom naďalej pretrvávajú pochybnosti o pravdivosti alebo úplnosti žiadosti, na základe čoho nie je možné overiť splnenie niektorej z podmienok poskytnutia príspevku a rozhodnúť o schválení ŽoNFP, bude viesť k zastaveniu konania o ŽoNFP.</w:t>
      </w:r>
      <w:r w:rsidRPr="00230311">
        <w:rPr>
          <w:rFonts w:asciiTheme="minorHAnsi" w:hAnsiTheme="minorHAnsi" w:cstheme="minorHAnsi"/>
        </w:rPr>
        <w:t xml:space="preserve"> Ak sa na základe predložených dokumentov v tejto fáze preukáže, že ŽoNFP nespĺňa podmienky poskytnutia príspevku, RO OP TP rozhodne o neschválení ŽoNFP. </w:t>
      </w:r>
    </w:p>
    <w:p w14:paraId="5C61B73A" w14:textId="6E75F446" w:rsidR="00184AD0" w:rsidRPr="00230311" w:rsidRDefault="00184AD0" w:rsidP="001A099B">
      <w:pPr>
        <w:spacing w:before="120" w:after="120" w:line="240" w:lineRule="auto"/>
        <w:ind w:firstLine="357"/>
        <w:jc w:val="both"/>
        <w:rPr>
          <w:rFonts w:asciiTheme="minorHAnsi" w:hAnsiTheme="minorHAnsi" w:cstheme="minorHAnsi"/>
        </w:rPr>
      </w:pPr>
      <w:ins w:id="310" w:author="Autor">
        <w:r w:rsidRPr="00184AD0">
          <w:rPr>
            <w:rFonts w:asciiTheme="minorHAnsi" w:hAnsiTheme="minorHAnsi" w:cstheme="minorHAnsi"/>
          </w:rPr>
          <w:t xml:space="preserve">Ak lehota na doplnenie alebo zmenu ŽoNFP márne uplynula v období od 12.3.2020 do 21.5.2020 (deň nadobudnutia účinnosti novely zákona o príspevku z EŠIF č. 128/2020 Z. z.), žiadateľ je </w:t>
        </w:r>
        <w:r w:rsidRPr="00184AD0">
          <w:rPr>
            <w:rFonts w:asciiTheme="minorHAnsi" w:hAnsiTheme="minorHAnsi" w:cstheme="minorHAnsi"/>
          </w:rPr>
          <w:lastRenderedPageBreak/>
          <w:t>oprávnený doplniť alebo zmeniť ŽoNFP najneskôr do jedného mesiaca odo dňa nadobudnutia účinnosti novely zákona o príspevku z EŠIF č. 128/2020 Z. z. (do 22.6.2020 vrátane).</w:t>
        </w:r>
      </w:ins>
    </w:p>
    <w:p w14:paraId="3F6C3651"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21961C80"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16D016AC"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2E5EB13E" w:rsidR="001A099B" w:rsidRPr="00230311" w:rsidRDefault="00671955" w:rsidP="001A099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1A099B"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0ECB2902" w14:textId="7777777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0AF2DA2F"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554C6E58"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del w:id="311" w:author="Autor">
        <w:r w:rsidRPr="00230311" w:rsidDel="00F026C1">
          <w:rPr>
            <w:rFonts w:asciiTheme="minorHAnsi" w:hAnsiTheme="minorHAnsi" w:cstheme="minorHAnsi"/>
          </w:rPr>
          <w:delText xml:space="preserve">ÚV </w:delText>
        </w:r>
      </w:del>
      <w:ins w:id="312" w:author="Autor">
        <w:r w:rsidR="00F026C1">
          <w:rPr>
            <w:rFonts w:asciiTheme="minorHAnsi" w:hAnsiTheme="minorHAnsi" w:cstheme="minorHAnsi"/>
          </w:rPr>
          <w:t>MIRRI</w:t>
        </w:r>
        <w:r w:rsidR="00F026C1" w:rsidRPr="00230311">
          <w:rPr>
            <w:rFonts w:asciiTheme="minorHAnsi" w:hAnsiTheme="minorHAnsi" w:cstheme="minorHAnsi"/>
          </w:rPr>
          <w:t xml:space="preserve"> </w:t>
        </w:r>
      </w:ins>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ins w:id="313" w:author="Autor">
        <w:r w:rsidR="009229F1">
          <w:rPr>
            <w:rFonts w:asciiTheme="minorHAnsi" w:hAnsiTheme="minorHAnsi" w:cstheme="minorHAnsi"/>
          </w:rPr>
          <w:t xml:space="preserve"> </w:t>
        </w:r>
        <w:r w:rsidR="009229F1" w:rsidRPr="009229F1">
          <w:rPr>
            <w:rFonts w:asciiTheme="minorHAnsi" w:hAnsiTheme="minorHAnsi" w:cstheme="minorHAnsi"/>
          </w:rPr>
          <w:t xml:space="preserve">Ak lehota márne uplynula od </w:t>
        </w:r>
        <w:r w:rsidR="009229F1" w:rsidRPr="009229F1">
          <w:rPr>
            <w:rFonts w:asciiTheme="minorHAnsi" w:hAnsiTheme="minorHAnsi" w:cstheme="minorHAnsi"/>
          </w:rPr>
          <w:lastRenderedPageBreak/>
          <w:t>12.3.2020 do 21.5.2020, žiadateľ je oprávnený podať odvolanie najneskôr do jedného mesiaca odo dňa nadobudnutia účinnosti novely zákona o príspevku z EŠIF č. 128/2020 Z. z., t. j. do 22.6.2020 vrátane.</w:t>
        </w:r>
      </w:ins>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584AA8CB"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31F3590A" w14:textId="47F7CB48" w:rsidR="001A099B" w:rsidRPr="00230311" w:rsidRDefault="001A099B" w:rsidP="00825667">
      <w:pPr>
        <w:pStyle w:val="Odsekzoznamu"/>
        <w:numPr>
          <w:ilvl w:val="2"/>
          <w:numId w:val="16"/>
        </w:numPr>
        <w:tabs>
          <w:tab w:val="left" w:pos="900"/>
        </w:tabs>
        <w:spacing w:before="120" w:after="120"/>
        <w:ind w:left="851" w:right="-17" w:hanging="284"/>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ins w:id="314" w:author="Autor">
        <w:r w:rsidR="00825667">
          <w:rPr>
            <w:rFonts w:asciiTheme="minorHAnsi" w:hAnsiTheme="minorHAnsi" w:cstheme="minorHAnsi"/>
            <w:sz w:val="22"/>
            <w:szCs w:val="22"/>
          </w:rPr>
          <w:t>.</w:t>
        </w:r>
      </w:ins>
      <w:del w:id="315" w:author="Autor">
        <w:r w:rsidRPr="00230311" w:rsidDel="00825667">
          <w:rPr>
            <w:rFonts w:asciiTheme="minorHAnsi" w:hAnsiTheme="minorHAnsi" w:cstheme="minorHAnsi"/>
            <w:sz w:val="22"/>
            <w:szCs w:val="22"/>
          </w:rPr>
          <w:delText>,</w:delText>
        </w:r>
      </w:del>
      <w:ins w:id="316" w:author="Autor">
        <w:r w:rsidR="00825667">
          <w:rPr>
            <w:rFonts w:asciiTheme="minorHAnsi" w:hAnsiTheme="minorHAnsi" w:cstheme="minorHAnsi"/>
            <w:sz w:val="22"/>
            <w:szCs w:val="22"/>
          </w:rPr>
          <w:t xml:space="preserve"> A</w:t>
        </w:r>
        <w:r w:rsidR="00825667"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825667">
          <w:rPr>
            <w:rFonts w:asciiTheme="minorHAnsi" w:hAnsiTheme="minorHAnsi" w:cstheme="minorHAnsi"/>
            <w:sz w:val="22"/>
            <w:szCs w:val="22"/>
          </w:rPr>
          <w:t>,</w:t>
        </w:r>
      </w:ins>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4B8D6A99"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w:t>
      </w:r>
      <w:r w:rsidRPr="00230311">
        <w:rPr>
          <w:rFonts w:asciiTheme="minorHAnsi" w:hAnsiTheme="minorHAnsi" w:cstheme="minorHAnsi"/>
          <w:sz w:val="22"/>
          <w:szCs w:val="22"/>
        </w:rPr>
        <w:lastRenderedPageBreak/>
        <w:t>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ins w:id="317" w:author="Autor">
        <w:r w:rsidR="0094664E">
          <w:rPr>
            <w:rFonts w:asciiTheme="minorHAnsi" w:hAnsiTheme="minorHAnsi" w:cstheme="minorHAnsi"/>
            <w:sz w:val="22"/>
            <w:szCs w:val="22"/>
          </w:rPr>
          <w:t>;</w:t>
        </w:r>
      </w:ins>
      <w:del w:id="318" w:author="Autor">
        <w:r w:rsidRPr="00230311" w:rsidDel="0094664E">
          <w:rPr>
            <w:rFonts w:asciiTheme="minorHAnsi" w:hAnsiTheme="minorHAnsi" w:cstheme="minorHAnsi"/>
            <w:sz w:val="22"/>
            <w:szCs w:val="22"/>
          </w:rPr>
          <w:delText>.</w:delText>
        </w:r>
      </w:del>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žiadateľ nepredložil odvolanie riadne, včas a v určenej forme</w:t>
      </w:r>
      <w:r w:rsidRPr="004A331B">
        <w:rPr>
          <w:rFonts w:asciiTheme="minorHAnsi" w:hAnsiTheme="minorHAnsi" w:cstheme="minorHAnsi"/>
          <w:sz w:val="22"/>
          <w:szCs w:val="22"/>
        </w:rPr>
        <w:t xml:space="preserv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EDCAE80" w14:textId="60103B61"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w:t>
      </w:r>
      <w:r w:rsidRPr="0063386F">
        <w:rPr>
          <w:rFonts w:asciiTheme="minorHAnsi" w:hAnsiTheme="minorHAnsi" w:cstheme="minorHAnsi"/>
          <w:sz w:val="22"/>
          <w:szCs w:val="22"/>
        </w:rPr>
        <w:t>sú pochybnosti o pravdivosti alebo úplnosti odvolania a</w:t>
      </w:r>
      <w:r w:rsidRPr="004A331B">
        <w:rPr>
          <w:rFonts w:asciiTheme="minorHAnsi" w:hAnsiTheme="minorHAnsi" w:cstheme="minorHAnsi"/>
          <w:sz w:val="22"/>
          <w:szCs w:val="22"/>
        </w:rPr>
        <w:t xml:space="preserve">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505266">
      <w:pPr>
        <w:pStyle w:val="Odsekzoznamu"/>
        <w:tabs>
          <w:tab w:val="left" w:pos="900"/>
        </w:tabs>
        <w:spacing w:before="120" w:after="120"/>
        <w:ind w:left="1276" w:right="-18"/>
        <w:jc w:val="both"/>
        <w:rPr>
          <w:rFonts w:asciiTheme="minorHAnsi" w:hAnsiTheme="minorHAnsi" w:cstheme="minorHAnsi"/>
          <w:sz w:val="22"/>
          <w:szCs w:val="22"/>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7777777"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2AD1F36B"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D71B5D">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ins w:id="319" w:author="Autor">
        <w:r w:rsidR="001949F4">
          <w:rPr>
            <w:rFonts w:asciiTheme="minorHAnsi" w:hAnsiTheme="minorHAnsi" w:cstheme="minorHAnsi"/>
            <w:sz w:val="22"/>
            <w:szCs w:val="22"/>
          </w:rPr>
          <w:t>.</w:t>
        </w:r>
      </w:ins>
      <w:del w:id="320" w:author="Autor">
        <w:r w:rsidRPr="00230311" w:rsidDel="001949F4">
          <w:rPr>
            <w:rFonts w:asciiTheme="minorHAnsi" w:hAnsiTheme="minorHAnsi" w:cstheme="minorHAnsi"/>
            <w:sz w:val="22"/>
            <w:szCs w:val="22"/>
          </w:rPr>
          <w:delText>,</w:delText>
        </w:r>
      </w:del>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D4F83AF" w:rsidR="00BD5A5E" w:rsidRDefault="00BD5A5E" w:rsidP="00505266">
      <w:pPr>
        <w:pStyle w:val="Odsekzoznamu"/>
        <w:numPr>
          <w:ilvl w:val="0"/>
          <w:numId w:val="44"/>
        </w:numPr>
        <w:spacing w:before="120" w:after="120"/>
        <w:ind w:right="-18"/>
        <w:contextualSpacing w:val="0"/>
        <w:jc w:val="both"/>
        <w:rPr>
          <w:ins w:id="321" w:author="Auto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ins w:id="322" w:author="Autor">
        <w:r w:rsidR="00F436C6">
          <w:rPr>
            <w:rFonts w:asciiTheme="minorHAnsi" w:hAnsiTheme="minorHAnsi" w:cstheme="minorHAnsi"/>
            <w:bCs/>
            <w:iCs/>
            <w:sz w:val="22"/>
            <w:szCs w:val="22"/>
          </w:rPr>
          <w:t xml:space="preserve"> </w:t>
        </w:r>
      </w:ins>
    </w:p>
    <w:p w14:paraId="5E7B8C97" w14:textId="7F13D85C" w:rsidR="00F436C6" w:rsidRPr="00F436C6" w:rsidRDefault="00F436C6" w:rsidP="000A1BC9">
      <w:pPr>
        <w:pStyle w:val="Odsekzoznamu"/>
        <w:numPr>
          <w:ilvl w:val="0"/>
          <w:numId w:val="44"/>
        </w:numPr>
        <w:spacing w:before="120" w:after="120"/>
        <w:ind w:left="1350" w:right="-18"/>
        <w:contextualSpacing w:val="0"/>
        <w:jc w:val="both"/>
        <w:rPr>
          <w:rFonts w:asciiTheme="minorHAnsi" w:hAnsiTheme="minorHAnsi" w:cstheme="minorHAnsi"/>
          <w:sz w:val="22"/>
          <w:szCs w:val="22"/>
        </w:rPr>
      </w:pPr>
      <w:ins w:id="323" w:author="Auto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14:paraId="75D68A3F" w14:textId="06A6FB4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ins w:id="324" w:author="Autor">
        <w:r w:rsidR="0063386F">
          <w:rPr>
            <w:rFonts w:asciiTheme="minorHAnsi" w:hAnsiTheme="minorHAnsi" w:cstheme="minorHAnsi"/>
          </w:rPr>
          <w:t xml:space="preserve"> </w:t>
        </w:r>
        <w:r w:rsidR="0063386F" w:rsidRPr="0063386F">
          <w:rPr>
            <w:rFonts w:asciiTheme="minorHAnsi" w:hAnsiTheme="minorHAnsi" w:cstheme="minorHAnsi"/>
          </w:rPr>
          <w:t>Ak stanovená lehota márne uplynula od 12.3.2020 do 21.5.2020, štatutárny orgán RO</w:t>
        </w:r>
        <w:r w:rsidR="00D94FD2">
          <w:rPr>
            <w:rFonts w:asciiTheme="minorHAnsi" w:hAnsiTheme="minorHAnsi" w:cstheme="minorHAnsi"/>
          </w:rPr>
          <w:t xml:space="preserve"> OP TP</w:t>
        </w:r>
        <w:r w:rsidR="0063386F"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6D28A05C"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6976F7F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B140A50"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ins w:id="325" w:author="Autor">
        <w:r w:rsidR="008F78E1">
          <w:rPr>
            <w:rFonts w:asciiTheme="minorHAnsi" w:hAnsiTheme="minorHAnsi"/>
            <w:sz w:val="22"/>
            <w:szCs w:val="22"/>
          </w:rPr>
          <w:t>štatutárny orgán RO OP TP</w:t>
        </w:r>
      </w:ins>
      <w:del w:id="326" w:author="Autor">
        <w:r w:rsidRPr="00230311" w:rsidDel="008F78E1">
          <w:rPr>
            <w:rFonts w:asciiTheme="minorHAnsi" w:hAnsiTheme="minorHAnsi" w:cstheme="minorHAnsi"/>
            <w:sz w:val="22"/>
            <w:szCs w:val="22"/>
          </w:rPr>
          <w:delText>ŠO</w:delText>
        </w:r>
      </w:del>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del w:id="327" w:author="Autor">
        <w:r w:rsidRPr="00230311" w:rsidDel="008F78E1">
          <w:rPr>
            <w:rFonts w:asciiTheme="minorHAnsi" w:hAnsiTheme="minorHAnsi" w:cstheme="minorHAnsi"/>
            <w:sz w:val="22"/>
            <w:szCs w:val="22"/>
          </w:rPr>
          <w:delText xml:space="preserve"> </w:delText>
        </w:r>
      </w:del>
      <w:ins w:id="328" w:author="Autor">
        <w:r w:rsidR="008F78E1">
          <w:rPr>
            <w:rFonts w:asciiTheme="minorHAnsi" w:hAnsiTheme="minorHAnsi" w:cstheme="minorHAnsi"/>
            <w:sz w:val="22"/>
            <w:szCs w:val="22"/>
          </w:rPr>
          <w:t> </w:t>
        </w:r>
      </w:ins>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754E9BB9"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del w:id="329" w:author="Autor">
        <w:r w:rsidRPr="00230311" w:rsidDel="008F78E1">
          <w:rPr>
            <w:rFonts w:asciiTheme="minorHAnsi" w:hAnsiTheme="minorHAnsi" w:cstheme="minorHAnsi"/>
            <w:b/>
            <w:sz w:val="22"/>
            <w:szCs w:val="22"/>
          </w:rPr>
          <w:delText xml:space="preserve">Preskúmavané </w:delText>
        </w:r>
      </w:del>
      <w:ins w:id="330" w:author="Autor">
        <w:r w:rsidR="008F78E1" w:rsidRPr="00230311">
          <w:rPr>
            <w:rFonts w:asciiTheme="minorHAnsi" w:hAnsiTheme="minorHAnsi" w:cstheme="minorHAnsi"/>
            <w:b/>
            <w:sz w:val="22"/>
            <w:szCs w:val="22"/>
          </w:rPr>
          <w:t>Preskúmava</w:t>
        </w:r>
        <w:r w:rsidR="008F78E1">
          <w:rPr>
            <w:rFonts w:asciiTheme="minorHAnsi" w:hAnsiTheme="minorHAnsi" w:cstheme="minorHAnsi"/>
            <w:b/>
            <w:sz w:val="22"/>
            <w:szCs w:val="22"/>
          </w:rPr>
          <w:t>cie</w:t>
        </w:r>
        <w:r w:rsidR="008F78E1" w:rsidRPr="00230311">
          <w:rPr>
            <w:rFonts w:asciiTheme="minorHAnsi" w:hAnsiTheme="minorHAnsi" w:cstheme="minorHAnsi"/>
            <w:b/>
            <w:sz w:val="22"/>
            <w:szCs w:val="22"/>
          </w:rPr>
          <w:t xml:space="preserve"> </w:t>
        </w:r>
      </w:ins>
      <w:r w:rsidRPr="00230311">
        <w:rPr>
          <w:rFonts w:asciiTheme="minorHAnsi" w:hAnsiTheme="minorHAnsi" w:cstheme="minorHAnsi"/>
          <w:b/>
          <w:sz w:val="22"/>
          <w:szCs w:val="22"/>
        </w:rPr>
        <w:t>konanie zastaví</w:t>
      </w:r>
      <w:r w:rsidRPr="00230311">
        <w:rPr>
          <w:rFonts w:asciiTheme="minorHAnsi" w:hAnsiTheme="minorHAnsi" w:cstheme="minorHAnsi"/>
          <w:sz w:val="22"/>
          <w:szCs w:val="22"/>
        </w:rPr>
        <w:t xml:space="preserve"> - ak </w:t>
      </w:r>
      <w:ins w:id="331" w:author="Autor">
        <w:r w:rsidR="008F78E1">
          <w:rPr>
            <w:rFonts w:asciiTheme="minorHAnsi" w:hAnsiTheme="minorHAnsi"/>
            <w:sz w:val="22"/>
            <w:szCs w:val="22"/>
          </w:rPr>
          <w:t>štatutárny orgán RO OP TP</w:t>
        </w:r>
      </w:ins>
      <w:del w:id="332" w:author="Autor">
        <w:r w:rsidRPr="00230311" w:rsidDel="008F78E1">
          <w:rPr>
            <w:rFonts w:asciiTheme="minorHAnsi" w:hAnsiTheme="minorHAnsi" w:cstheme="minorHAnsi"/>
            <w:sz w:val="22"/>
            <w:szCs w:val="22"/>
          </w:rPr>
          <w:delText>ŠO</w:delText>
        </w:r>
      </w:del>
      <w:r w:rsidRPr="00230311">
        <w:rPr>
          <w:rFonts w:asciiTheme="minorHAnsi" w:hAnsiTheme="minorHAnsi" w:cstheme="minorHAnsi"/>
          <w:sz w:val="22"/>
          <w:szCs w:val="22"/>
        </w:rPr>
        <w:t xml:space="preserve"> preskúmaním rozhodnutia mimo odvolacieho konania zistí, že rozhodnutie nebolo vydané v rozpore so zákonom o</w:t>
      </w:r>
      <w:del w:id="333" w:author="Autor">
        <w:r w:rsidRPr="00230311" w:rsidDel="008F78E1">
          <w:rPr>
            <w:rFonts w:asciiTheme="minorHAnsi" w:hAnsiTheme="minorHAnsi" w:cstheme="minorHAnsi"/>
            <w:sz w:val="22"/>
            <w:szCs w:val="22"/>
          </w:rPr>
          <w:delText xml:space="preserve"> </w:delText>
        </w:r>
      </w:del>
      <w:ins w:id="334" w:author="Autor">
        <w:r w:rsidR="008F78E1">
          <w:rPr>
            <w:rFonts w:asciiTheme="minorHAnsi" w:hAnsiTheme="minorHAnsi" w:cstheme="minorHAnsi"/>
            <w:sz w:val="22"/>
            <w:szCs w:val="22"/>
          </w:rPr>
          <w:t> </w:t>
        </w:r>
      </w:ins>
      <w:r w:rsidRPr="00230311">
        <w:rPr>
          <w:rFonts w:asciiTheme="minorHAnsi" w:hAnsiTheme="minorHAnsi" w:cstheme="minorHAnsi"/>
          <w:sz w:val="22"/>
          <w:szCs w:val="22"/>
        </w:rPr>
        <w:t xml:space="preserve">príspevku z EŠIF, </w:t>
      </w:r>
      <w:ins w:id="335" w:author="Autor">
        <w:r w:rsidR="00625A3E">
          <w:rPr>
            <w:rFonts w:asciiTheme="minorHAnsi" w:hAnsiTheme="minorHAnsi"/>
            <w:sz w:val="22"/>
            <w:szCs w:val="22"/>
          </w:rPr>
          <w:t>štatutárny orgán RO OP TP</w:t>
        </w:r>
      </w:ins>
      <w:del w:id="336" w:author="Autor">
        <w:r w:rsidRPr="00230311" w:rsidDel="00625A3E">
          <w:rPr>
            <w:rFonts w:asciiTheme="minorHAnsi" w:hAnsiTheme="minorHAnsi" w:cstheme="minorHAnsi"/>
            <w:sz w:val="22"/>
            <w:szCs w:val="22"/>
          </w:rPr>
          <w:delText>vedúci Úradu vlády SR</w:delText>
        </w:r>
      </w:del>
      <w:r w:rsidRPr="00230311">
        <w:rPr>
          <w:rFonts w:asciiTheme="minorHAnsi" w:hAnsiTheme="minorHAnsi" w:cstheme="minorHAnsi"/>
          <w:sz w:val="22"/>
          <w:szCs w:val="22"/>
        </w:rPr>
        <w:t xml:space="preserve"> </w:t>
      </w:r>
      <w:del w:id="337" w:author="Autor">
        <w:r w:rsidRPr="00230311" w:rsidDel="008F78E1">
          <w:rPr>
            <w:rFonts w:asciiTheme="minorHAnsi" w:hAnsiTheme="minorHAnsi" w:cstheme="minorHAnsi"/>
            <w:sz w:val="22"/>
            <w:szCs w:val="22"/>
          </w:rPr>
          <w:delText xml:space="preserve">preskúmavané </w:delText>
        </w:r>
      </w:del>
      <w:ins w:id="338" w:author="Autor">
        <w:r w:rsidR="008F78E1" w:rsidRPr="00230311">
          <w:rPr>
            <w:rFonts w:asciiTheme="minorHAnsi" w:hAnsiTheme="minorHAnsi" w:cstheme="minorHAnsi"/>
            <w:sz w:val="22"/>
            <w:szCs w:val="22"/>
          </w:rPr>
          <w:t>preskúmava</w:t>
        </w:r>
        <w:r w:rsidR="008F78E1">
          <w:rPr>
            <w:rFonts w:asciiTheme="minorHAnsi" w:hAnsiTheme="minorHAnsi" w:cstheme="minorHAnsi"/>
            <w:sz w:val="22"/>
            <w:szCs w:val="22"/>
          </w:rPr>
          <w:t>cie</w:t>
        </w:r>
        <w:r w:rsidR="008F78E1" w:rsidRPr="00230311">
          <w:rPr>
            <w:rFonts w:asciiTheme="minorHAnsi" w:hAnsiTheme="minorHAnsi" w:cstheme="minorHAnsi"/>
            <w:sz w:val="22"/>
            <w:szCs w:val="22"/>
          </w:rPr>
          <w:t xml:space="preserve"> </w:t>
        </w:r>
      </w:ins>
      <w:r w:rsidRPr="00230311">
        <w:rPr>
          <w:rFonts w:asciiTheme="minorHAnsi" w:hAnsiTheme="minorHAnsi" w:cstheme="minorHAnsi"/>
          <w:sz w:val="22"/>
          <w:szCs w:val="22"/>
        </w:rPr>
        <w:t>konanie zastaví</w:t>
      </w:r>
      <w:ins w:id="339" w:author="Autor">
        <w:r w:rsidR="008F78E1">
          <w:rPr>
            <w:rFonts w:asciiTheme="minorHAnsi" w:hAnsiTheme="minorHAnsi" w:cstheme="minorHAnsi"/>
            <w:sz w:val="22"/>
            <w:szCs w:val="22"/>
          </w:rPr>
          <w:t>. Zastavenie konania sa vykoná</w:t>
        </w:r>
      </w:ins>
      <w:r w:rsidRPr="00230311">
        <w:rPr>
          <w:rFonts w:asciiTheme="minorHAnsi" w:hAnsiTheme="minorHAnsi" w:cstheme="minorHAnsi"/>
          <w:sz w:val="22"/>
          <w:szCs w:val="22"/>
        </w:rPr>
        <w:t xml:space="preserve"> rozhodnutím.</w:t>
      </w:r>
      <w:bookmarkStart w:id="340" w:name="_GoBack"/>
      <w:bookmarkEnd w:id="340"/>
    </w:p>
    <w:p w14:paraId="236D2319" w14:textId="157949DB"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w:t>
      </w:r>
      <w:r w:rsidR="001659BC">
        <w:rPr>
          <w:rFonts w:asciiTheme="minorHAnsi" w:hAnsiTheme="minorHAnsi" w:cstheme="minorHAnsi"/>
        </w:rPr>
        <w:t> </w:t>
      </w:r>
      <w:r w:rsidRPr="00230311">
        <w:rPr>
          <w:rFonts w:asciiTheme="minorHAnsi" w:hAnsiTheme="minorHAnsi" w:cstheme="minorHAnsi"/>
        </w:rPr>
        <w:t xml:space="preserve">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ins w:id="341" w:author="Autor">
        <w:r w:rsidR="00083C3A">
          <w:rPr>
            <w:rFonts w:asciiTheme="minorHAnsi" w:hAnsiTheme="minorHAnsi" w:cstheme="minorHAnsi"/>
          </w:rPr>
          <w:t xml:space="preserve"> </w:t>
        </w:r>
        <w:r w:rsidR="00083C3A" w:rsidRPr="00083C3A">
          <w:rPr>
            <w:rFonts w:asciiTheme="minorHAnsi" w:hAnsiTheme="minorHAnsi" w:cstheme="minorHAnsi"/>
          </w:rPr>
          <w:t>Ak stanovená lehota márne uplynula od 12.3.2020 do 21.5.2020, štatutárny orgán RO</w:t>
        </w:r>
        <w:r w:rsidR="00E01218">
          <w:rPr>
            <w:rFonts w:asciiTheme="minorHAnsi" w:hAnsiTheme="minorHAnsi" w:cstheme="minorHAnsi"/>
          </w:rPr>
          <w:t xml:space="preserve"> OP TP</w:t>
        </w:r>
        <w:r w:rsidR="00083C3A"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6404A84C" w14:textId="015A5AB8" w:rsidR="001A099B" w:rsidRPr="00FC49A1"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21B95735" w14:textId="77777777" w:rsidR="001A099B" w:rsidRPr="00C20412" w:rsidRDefault="001A099B" w:rsidP="001659BC">
      <w:pPr>
        <w:spacing w:before="36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C7CAEE6"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Opravu rozhodnutia vykoná RO OP TP alebo štatutárny orgán RO OP TP v závislosti od toho, kto rozhodnutie vydal a o oprave informuje žiadateľa.</w:t>
      </w:r>
    </w:p>
    <w:p w14:paraId="064EA90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48556F35" w14:textId="790A624B" w:rsidR="00E21409" w:rsidRDefault="00E21409" w:rsidP="001659BC">
      <w:pPr>
        <w:pStyle w:val="Odsekzoznamu1"/>
        <w:spacing w:before="240" w:after="240" w:line="276" w:lineRule="auto"/>
        <w:ind w:left="792"/>
        <w:rPr>
          <w:ins w:id="342" w:author="Autor"/>
          <w:rFonts w:asciiTheme="minorHAnsi" w:hAnsiTheme="minorHAnsi"/>
          <w:b/>
        </w:rPr>
      </w:pPr>
      <w:ins w:id="343" w:author="Autor">
        <w:r w:rsidRPr="00E21409">
          <w:rPr>
            <w:rFonts w:asciiTheme="minorHAnsi" w:hAnsiTheme="minorHAnsi"/>
            <w:b/>
            <w:u w:val="single"/>
            <w:rPrChange w:id="344" w:author="Autor">
              <w:rPr>
                <w:rFonts w:asciiTheme="minorHAnsi" w:hAnsiTheme="minorHAnsi"/>
                <w:b/>
              </w:rPr>
            </w:rPrChange>
          </w:rPr>
          <w:t>Spôsob financovania</w:t>
        </w:r>
      </w:ins>
    </w:p>
    <w:p w14:paraId="1098200B" w14:textId="486A1121" w:rsidR="00E21409" w:rsidRPr="0021506B" w:rsidRDefault="00E21409" w:rsidP="001659BC">
      <w:pPr>
        <w:pStyle w:val="Odsekzoznamu"/>
        <w:spacing w:before="120" w:after="120"/>
        <w:ind w:left="0" w:firstLine="360"/>
        <w:contextualSpacing w:val="0"/>
        <w:jc w:val="both"/>
        <w:rPr>
          <w:ins w:id="345" w:author="Autor"/>
          <w:rFonts w:asciiTheme="minorHAnsi" w:hAnsiTheme="minorHAnsi"/>
          <w:color w:val="000000"/>
          <w:sz w:val="22"/>
          <w:szCs w:val="22"/>
        </w:rPr>
      </w:pPr>
      <w:ins w:id="346" w:author="Autor">
        <w:r w:rsidRPr="0021506B">
          <w:rPr>
            <w:rFonts w:asciiTheme="minorHAnsi" w:hAnsiTheme="minorHAnsi"/>
            <w:color w:val="000000"/>
            <w:sz w:val="22"/>
            <w:szCs w:val="22"/>
          </w:rPr>
          <w:t xml:space="preserve">V rámci tohto vyzvania </w:t>
        </w:r>
        <w:r w:rsidR="00241472">
          <w:rPr>
            <w:rFonts w:asciiTheme="minorHAnsi" w:hAnsiTheme="minorHAnsi"/>
            <w:color w:val="000000"/>
            <w:sz w:val="22"/>
            <w:szCs w:val="22"/>
          </w:rPr>
          <w:t xml:space="preserve">je určený spôsob </w:t>
        </w:r>
        <w:r w:rsidRPr="0021506B">
          <w:rPr>
            <w:rFonts w:asciiTheme="minorHAnsi" w:hAnsiTheme="minorHAnsi"/>
            <w:color w:val="000000"/>
            <w:sz w:val="22"/>
            <w:szCs w:val="22"/>
          </w:rPr>
          <w:t>financovania v súlade s platným Systémom finančného riadenia štrukturálnych fondov, Kohézneho fondu a Európskeho námorného a rybárskeho fondu na programové obdobie 2014 – 2020 (</w:t>
        </w:r>
        <w:r>
          <w:fldChar w:fldCharType="begin"/>
        </w:r>
        <w:r>
          <w:instrText xml:space="preserve"> HYPERLINK "http://www.finance.gov.sk/Default.aspx?CatID=9348" </w:instrText>
        </w:r>
        <w:r>
          <w:fldChar w:fldCharType="separate"/>
        </w:r>
        <w:r w:rsidRPr="0021506B">
          <w:rPr>
            <w:rStyle w:val="Hypertextovprepojenie"/>
            <w:rFonts w:asciiTheme="minorHAnsi" w:hAnsiTheme="minorHAnsi"/>
            <w:sz w:val="22"/>
            <w:szCs w:val="22"/>
          </w:rPr>
          <w:t>http://www.finance.gov.sk/Default.aspx?CatID=9348</w:t>
        </w:r>
        <w:r>
          <w:rPr>
            <w:rStyle w:val="Hypertextovprepojenie"/>
            <w:rFonts w:asciiTheme="minorHAnsi" w:hAnsiTheme="minorHAnsi"/>
            <w:sz w:val="22"/>
            <w:szCs w:val="22"/>
          </w:rPr>
          <w:fldChar w:fldCharType="end"/>
        </w:r>
        <w:r w:rsidRPr="0021506B">
          <w:rPr>
            <w:rFonts w:asciiTheme="minorHAnsi" w:hAnsiTheme="minorHAnsi"/>
            <w:color w:val="000000"/>
            <w:sz w:val="22"/>
            <w:szCs w:val="22"/>
          </w:rPr>
          <w:t xml:space="preserve">). </w:t>
        </w:r>
      </w:ins>
    </w:p>
    <w:p w14:paraId="37120D07" w14:textId="77777777" w:rsidR="00E21409" w:rsidRPr="0021506B" w:rsidRDefault="00E21409" w:rsidP="00E21409">
      <w:pPr>
        <w:pStyle w:val="Odsekzoznamu"/>
        <w:numPr>
          <w:ilvl w:val="0"/>
          <w:numId w:val="7"/>
        </w:numPr>
        <w:spacing w:before="120" w:after="120"/>
        <w:rPr>
          <w:ins w:id="347" w:author="Autor"/>
          <w:rFonts w:asciiTheme="minorHAnsi" w:hAnsiTheme="minorHAnsi"/>
          <w:sz w:val="22"/>
          <w:szCs w:val="22"/>
        </w:rPr>
      </w:pPr>
      <w:ins w:id="348" w:author="Autor">
        <w:r w:rsidRPr="0021506B">
          <w:rPr>
            <w:rFonts w:asciiTheme="minorHAnsi" w:hAnsiTheme="minorHAnsi"/>
            <w:sz w:val="22"/>
            <w:szCs w:val="22"/>
          </w:rPr>
          <w:t xml:space="preserve">spôsob financovania –  </w:t>
        </w:r>
        <w:r w:rsidRPr="0021506B">
          <w:rPr>
            <w:rFonts w:asciiTheme="minorHAnsi" w:hAnsiTheme="minorHAnsi"/>
            <w:b/>
            <w:sz w:val="22"/>
            <w:szCs w:val="22"/>
          </w:rPr>
          <w:t>systém predfinancovania</w:t>
        </w:r>
      </w:ins>
    </w:p>
    <w:p w14:paraId="4A8AA6E0" w14:textId="77777777" w:rsidR="00E21409" w:rsidRPr="0021506B" w:rsidRDefault="00E21409" w:rsidP="00E21409">
      <w:pPr>
        <w:pStyle w:val="Odsekzoznamu"/>
        <w:spacing w:before="120" w:after="120"/>
        <w:ind w:left="2136" w:firstLine="696"/>
        <w:rPr>
          <w:ins w:id="349" w:author="Autor"/>
          <w:rFonts w:asciiTheme="minorHAnsi" w:hAnsiTheme="minorHAnsi"/>
          <w:b/>
          <w:sz w:val="22"/>
          <w:szCs w:val="22"/>
        </w:rPr>
      </w:pPr>
      <w:ins w:id="350" w:author="Autor">
        <w:r w:rsidRPr="0021506B">
          <w:rPr>
            <w:rFonts w:asciiTheme="minorHAnsi" w:hAnsiTheme="minorHAnsi"/>
            <w:b/>
            <w:sz w:val="22"/>
            <w:szCs w:val="22"/>
          </w:rPr>
          <w:t>systém zálohových platieb</w:t>
        </w:r>
      </w:ins>
    </w:p>
    <w:p w14:paraId="4430B757" w14:textId="77777777" w:rsidR="00E21409" w:rsidRPr="0021506B" w:rsidRDefault="00E21409" w:rsidP="00E21409">
      <w:pPr>
        <w:pStyle w:val="Odsekzoznamu"/>
        <w:spacing w:before="120" w:after="120"/>
        <w:ind w:left="2136" w:firstLine="696"/>
        <w:rPr>
          <w:ins w:id="351" w:author="Autor"/>
          <w:rFonts w:asciiTheme="minorHAnsi" w:hAnsiTheme="minorHAnsi"/>
          <w:b/>
          <w:sz w:val="22"/>
          <w:szCs w:val="22"/>
        </w:rPr>
      </w:pPr>
      <w:ins w:id="352" w:author="Autor">
        <w:r w:rsidRPr="0021506B">
          <w:rPr>
            <w:rFonts w:asciiTheme="minorHAnsi" w:hAnsiTheme="minorHAnsi"/>
            <w:b/>
            <w:sz w:val="22"/>
            <w:szCs w:val="22"/>
          </w:rPr>
          <w:t>systém refundácie</w:t>
        </w:r>
      </w:ins>
    </w:p>
    <w:p w14:paraId="1BF667E3" w14:textId="77777777" w:rsidR="00E21409" w:rsidRPr="0021506B" w:rsidRDefault="00E21409" w:rsidP="00E21409">
      <w:pPr>
        <w:pStyle w:val="Odsekzoznamu"/>
        <w:spacing w:before="120" w:after="120"/>
        <w:ind w:left="2136" w:firstLine="696"/>
        <w:rPr>
          <w:ins w:id="353" w:author="Autor"/>
          <w:rFonts w:asciiTheme="minorHAnsi" w:hAnsiTheme="minorHAnsi"/>
          <w:b/>
          <w:sz w:val="22"/>
          <w:szCs w:val="22"/>
        </w:rPr>
      </w:pPr>
      <w:ins w:id="354" w:author="Autor">
        <w:r w:rsidRPr="0021506B">
          <w:rPr>
            <w:rFonts w:asciiTheme="minorHAnsi" w:hAnsiTheme="minorHAnsi"/>
            <w:b/>
            <w:sz w:val="22"/>
            <w:szCs w:val="22"/>
          </w:rPr>
          <w:t>kombinácia systému predfinancovania a refundácie</w:t>
        </w:r>
      </w:ins>
    </w:p>
    <w:p w14:paraId="56FC3CCA" w14:textId="77777777" w:rsidR="00E21409" w:rsidRPr="0021506B" w:rsidRDefault="00E21409" w:rsidP="00E21409">
      <w:pPr>
        <w:pStyle w:val="Odsekzoznamu"/>
        <w:spacing w:before="120" w:after="120"/>
        <w:ind w:left="2136" w:firstLine="696"/>
        <w:rPr>
          <w:ins w:id="355" w:author="Autor"/>
          <w:rFonts w:asciiTheme="minorHAnsi" w:hAnsiTheme="minorHAnsi"/>
          <w:b/>
          <w:sz w:val="22"/>
          <w:szCs w:val="22"/>
        </w:rPr>
      </w:pPr>
      <w:ins w:id="356" w:author="Autor">
        <w:r w:rsidRPr="0021506B">
          <w:rPr>
            <w:rFonts w:asciiTheme="minorHAnsi" w:hAnsiTheme="minorHAnsi"/>
            <w:b/>
            <w:sz w:val="22"/>
            <w:szCs w:val="22"/>
          </w:rPr>
          <w:t>kombinácia systému zálohových platieb a refundácie</w:t>
        </w:r>
      </w:ins>
    </w:p>
    <w:p w14:paraId="25B4FC9B" w14:textId="77777777" w:rsidR="00E21409" w:rsidRPr="0021506B" w:rsidRDefault="00E21409" w:rsidP="00E21409">
      <w:pPr>
        <w:pStyle w:val="Odsekzoznamu"/>
        <w:spacing w:before="120" w:after="120"/>
        <w:ind w:left="2832"/>
        <w:rPr>
          <w:ins w:id="357" w:author="Autor"/>
          <w:rFonts w:asciiTheme="minorHAnsi" w:hAnsiTheme="minorHAnsi"/>
          <w:sz w:val="22"/>
          <w:szCs w:val="22"/>
        </w:rPr>
      </w:pPr>
      <w:ins w:id="358" w:author="Autor">
        <w:r w:rsidRPr="0021506B">
          <w:rPr>
            <w:rFonts w:asciiTheme="minorHAnsi" w:hAnsiTheme="minorHAnsi"/>
            <w:b/>
            <w:sz w:val="22"/>
            <w:szCs w:val="22"/>
          </w:rPr>
          <w:t xml:space="preserve">kombinácia systému predfinancovania so systémom zálohových platieb a refundácie </w:t>
        </w:r>
        <w:r w:rsidRPr="0021506B">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ins>
    </w:p>
    <w:p w14:paraId="2B4B9D60" w14:textId="77777777" w:rsidR="00E21409" w:rsidRPr="0021506B" w:rsidRDefault="00E21409" w:rsidP="00E21409">
      <w:pPr>
        <w:pStyle w:val="Odsekzoznamu"/>
        <w:spacing w:before="120" w:after="120"/>
        <w:rPr>
          <w:ins w:id="359" w:author="Autor"/>
          <w:rFonts w:asciiTheme="minorHAnsi" w:hAnsiTheme="minorHAnsi"/>
          <w:sz w:val="22"/>
          <w:szCs w:val="22"/>
        </w:rPr>
      </w:pPr>
    </w:p>
    <w:p w14:paraId="739E0AC1" w14:textId="7DFCDCBB" w:rsidR="00E21409" w:rsidRPr="0021506B" w:rsidRDefault="00E21409" w:rsidP="001659BC">
      <w:pPr>
        <w:pStyle w:val="Odsekzoznamu"/>
        <w:spacing w:before="120" w:after="120"/>
        <w:ind w:left="0"/>
        <w:contextualSpacing w:val="0"/>
        <w:jc w:val="both"/>
        <w:rPr>
          <w:ins w:id="360" w:author="Autor"/>
          <w:rFonts w:asciiTheme="minorHAnsi" w:hAnsiTheme="minorHAnsi"/>
          <w:color w:val="000000"/>
          <w:sz w:val="22"/>
          <w:szCs w:val="22"/>
        </w:rPr>
      </w:pPr>
      <w:ins w:id="361" w:author="Autor">
        <w:r w:rsidRPr="0021506B" w:rsidDel="00671955">
          <w:rPr>
            <w:rFonts w:asciiTheme="minorHAnsi" w:hAnsiTheme="minorHAnsi"/>
            <w:color w:val="000000"/>
            <w:sz w:val="22"/>
            <w:szCs w:val="22"/>
          </w:rPr>
          <w:t xml:space="preserve"> </w:t>
        </w:r>
        <w:r w:rsidRPr="0021506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ins>
    </w:p>
    <w:p w14:paraId="110F74D8" w14:textId="77777777" w:rsidR="00E21409" w:rsidRPr="0021506B" w:rsidRDefault="00E21409" w:rsidP="00E21409">
      <w:pPr>
        <w:pStyle w:val="Odsekzoznamu"/>
        <w:numPr>
          <w:ilvl w:val="0"/>
          <w:numId w:val="7"/>
        </w:numPr>
        <w:spacing w:before="120" w:after="120"/>
        <w:contextualSpacing w:val="0"/>
        <w:rPr>
          <w:ins w:id="362" w:author="Autor"/>
          <w:rFonts w:asciiTheme="minorHAnsi" w:hAnsiTheme="minorHAnsi"/>
          <w:sz w:val="22"/>
          <w:szCs w:val="22"/>
        </w:rPr>
      </w:pPr>
      <w:ins w:id="363" w:author="Autor">
        <w:r w:rsidRPr="0021506B">
          <w:rPr>
            <w:rFonts w:asciiTheme="minorHAnsi" w:hAnsiTheme="minorHAnsi"/>
            <w:sz w:val="22"/>
            <w:szCs w:val="22"/>
          </w:rPr>
          <w:t xml:space="preserve">forma poskytovaného príspevku: </w:t>
        </w:r>
        <w:r w:rsidRPr="0021506B">
          <w:rPr>
            <w:rFonts w:asciiTheme="minorHAnsi" w:hAnsiTheme="minorHAnsi"/>
            <w:b/>
            <w:sz w:val="22"/>
            <w:szCs w:val="22"/>
          </w:rPr>
          <w:t>nenávratný finančný príspevok</w:t>
        </w:r>
        <w:r w:rsidRPr="0021506B">
          <w:rPr>
            <w:rFonts w:asciiTheme="minorHAnsi" w:hAnsiTheme="minorHAnsi"/>
            <w:sz w:val="22"/>
            <w:szCs w:val="22"/>
          </w:rPr>
          <w:t>.</w:t>
        </w:r>
      </w:ins>
    </w:p>
    <w:p w14:paraId="2D623172" w14:textId="2B7B5E6E" w:rsidR="00E21409" w:rsidRDefault="00E21409" w:rsidP="001659BC">
      <w:pPr>
        <w:spacing w:before="120" w:after="120" w:line="240" w:lineRule="auto"/>
        <w:jc w:val="both"/>
        <w:rPr>
          <w:ins w:id="364" w:author="Autor"/>
          <w:rFonts w:asciiTheme="minorHAnsi" w:hAnsiTheme="minorHAnsi"/>
          <w:i/>
        </w:rPr>
      </w:pPr>
      <w:ins w:id="365" w:author="Autor">
        <w:r w:rsidRPr="0021506B">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ins>
    </w:p>
    <w:p w14:paraId="36E27728" w14:textId="77777777" w:rsidR="00E21409" w:rsidRPr="00FC49A1" w:rsidRDefault="00E21409" w:rsidP="00E21409">
      <w:pPr>
        <w:spacing w:before="120" w:after="120" w:line="240" w:lineRule="auto"/>
        <w:ind w:firstLine="357"/>
        <w:jc w:val="both"/>
        <w:rPr>
          <w:rFonts w:asciiTheme="minorHAnsi" w:hAnsiTheme="minorHAnsi" w:cstheme="minorHAnsi"/>
        </w:rPr>
      </w:pPr>
    </w:p>
    <w:p w14:paraId="6C94739D"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1A099B">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xml:space="preserve">, ktorá je súčasťou predkladanej ŽoNFP a identifikuje v nej faktory, ktoré by mohli spôsobiť nedosiahnutie plánovanej hodnoty merateľného ukazovateľa. </w:t>
      </w:r>
      <w:r w:rsidRPr="00FC49A1">
        <w:rPr>
          <w:rFonts w:asciiTheme="minorHAnsi" w:hAnsiTheme="minorHAnsi" w:cstheme="minorHAnsi"/>
        </w:rPr>
        <w:lastRenderedPageBreak/>
        <w:t>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2DF7DAD2" w:rsidR="001A099B" w:rsidRPr="00FC49A1" w:rsidRDefault="001A099B" w:rsidP="00DC65D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1659BC">
        <w:rPr>
          <w:rFonts w:asciiTheme="minorHAnsi" w:hAnsiTheme="minorHAnsi" w:cstheme="minorHAnsi"/>
        </w:rPr>
        <w:t> </w:t>
      </w:r>
      <w:r w:rsidRPr="00FC49A1">
        <w:rPr>
          <w:rFonts w:asciiTheme="minorHAnsi" w:hAnsiTheme="minorHAnsi" w:cstheme="minorHAnsi"/>
        </w:rPr>
        <w:t xml:space="preserve">NFP. </w:t>
      </w:r>
    </w:p>
    <w:p w14:paraId="5F934503" w14:textId="5564CE05" w:rsidR="0091184F" w:rsidRDefault="001A099B" w:rsidP="00DC65D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38B08BD" w14:textId="7739AAB6" w:rsidR="00711D48" w:rsidRDefault="00711D48" w:rsidP="00DC65D5">
      <w:pPr>
        <w:spacing w:before="120" w:after="120" w:line="240" w:lineRule="auto"/>
        <w:ind w:firstLine="360"/>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2FCB7CCD" w14:textId="77777777" w:rsidR="00426411" w:rsidRPr="001A099B" w:rsidRDefault="00426411" w:rsidP="001659BC">
      <w:pPr>
        <w:spacing w:before="360" w:after="120" w:line="240" w:lineRule="auto"/>
        <w:ind w:firstLine="357"/>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1BA4125A"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w:t>
      </w:r>
      <w:r w:rsidR="001659BC">
        <w:rPr>
          <w:rFonts w:asciiTheme="minorHAnsi" w:hAnsiTheme="minorHAnsi"/>
        </w:rPr>
        <w:t> </w:t>
      </w:r>
      <w:r w:rsidRPr="001A099B">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r w:rsidR="00222202" w:rsidRPr="001A099B">
        <w:rPr>
          <w:rFonts w:asciiTheme="minorHAnsi" w:hAnsiTheme="minorHAnsi"/>
        </w:rPr>
        <w:t xml:space="preserve">RMŽaND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1A099B">
      <w:pPr>
        <w:spacing w:before="120" w:after="120" w:line="240" w:lineRule="auto"/>
        <w:ind w:firstLine="360"/>
        <w:jc w:val="both"/>
        <w:rPr>
          <w:rFonts w:asciiTheme="minorHAnsi" w:hAnsiTheme="minorHAnsi"/>
        </w:rPr>
      </w:pPr>
      <w:r w:rsidRPr="001A099B">
        <w:rPr>
          <w:rFonts w:asciiTheme="minorHAnsi" w:hAnsiTheme="minorHAnsi"/>
        </w:rPr>
        <w:lastRenderedPageBreak/>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RMŽaND</w:t>
      </w:r>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1A099B">
      <w:pPr>
        <w:spacing w:before="120" w:after="120" w:line="240" w:lineRule="auto"/>
        <w:ind w:firstLine="360"/>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1A099B">
      <w:pPr>
        <w:spacing w:before="120" w:after="120" w:line="240" w:lineRule="auto"/>
        <w:ind w:firstLine="357"/>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RMŽaND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1A099B">
      <w:pPr>
        <w:spacing w:before="120" w:after="120" w:line="240" w:lineRule="auto"/>
        <w:ind w:firstLine="360"/>
        <w:jc w:val="both"/>
        <w:rPr>
          <w:rFonts w:asciiTheme="minorHAnsi" w:hAnsiTheme="minorHAnsi"/>
        </w:rPr>
      </w:pPr>
      <w:r w:rsidRPr="001A099B">
        <w:rPr>
          <w:rFonts w:asciiTheme="minorHAnsi" w:hAnsiTheme="minorHAnsi"/>
        </w:rPr>
        <w:t>V rámci oprávnených aktivít tohto vyzvania je potrebné zabezpečiť aj prístupnosť k informačným systémom pre znevýhodnené skupiny splnením požiadaviek definovaných vo Výnose MF SR č. 55 /2014 Z.z. o štandardoch pre informačné systémy verejnej správy.</w:t>
      </w:r>
    </w:p>
    <w:p w14:paraId="5E6563EB" w14:textId="736A8145" w:rsidR="00DC65D5" w:rsidRPr="008210DA" w:rsidRDefault="00DC65D5" w:rsidP="00DC65D5">
      <w:pPr>
        <w:spacing w:before="120" w:after="120" w:line="240" w:lineRule="auto"/>
        <w:ind w:firstLine="360"/>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 xml:space="preserve">ND sú uvedené v Systéme implementácie HP RMŽ a ND, ktorý je zverejnený na webových sídlach gestora </w:t>
      </w:r>
      <w:hyperlink r:id="rId27"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28"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693B6AF" w14:textId="16725862" w:rsidR="00645FFE" w:rsidRPr="001A099B" w:rsidRDefault="00457927" w:rsidP="001A099B">
      <w:pPr>
        <w:spacing w:before="120" w:after="120" w:line="240" w:lineRule="auto"/>
        <w:ind w:firstLine="360"/>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480776B6" w14:textId="13240E06" w:rsidR="00645FFE" w:rsidRPr="00C21325" w:rsidRDefault="00A64129" w:rsidP="001659BC">
      <w:pPr>
        <w:spacing w:before="120" w:after="120" w:line="240" w:lineRule="auto"/>
        <w:ind w:firstLine="360"/>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r w:rsidR="00836039" w:rsidRPr="00C21325">
        <w:rPr>
          <w:rFonts w:asciiTheme="minorHAnsi" w:hAnsiTheme="minorHAnsi"/>
        </w:rPr>
        <w:t xml:space="preserve"> </w:t>
      </w:r>
    </w:p>
    <w:p w14:paraId="792AC075" w14:textId="758D57A4" w:rsidR="00F97007" w:rsidRPr="008210DA" w:rsidRDefault="00F97007" w:rsidP="001659BC">
      <w:pPr>
        <w:spacing w:before="360" w:after="120" w:line="240" w:lineRule="auto"/>
        <w:ind w:firstLine="357"/>
        <w:jc w:val="both"/>
        <w:rPr>
          <w:rFonts w:asciiTheme="minorHAnsi" w:hAnsiTheme="minorHAnsi" w:cstheme="minorHAnsi"/>
          <w:b/>
          <w:u w:val="single"/>
        </w:rPr>
      </w:pPr>
      <w:r w:rsidRPr="008210DA">
        <w:rPr>
          <w:rFonts w:asciiTheme="minorHAnsi" w:hAnsiTheme="minorHAnsi" w:cstheme="minorHAnsi"/>
          <w:b/>
          <w:u w:val="single"/>
        </w:rPr>
        <w:t>Príprava zmluvy o  NFP</w:t>
      </w:r>
      <w:ins w:id="366" w:author="Autor">
        <w:r w:rsidR="00A73768">
          <w:rPr>
            <w:rFonts w:asciiTheme="minorHAnsi" w:hAnsiTheme="minorHAnsi"/>
            <w:b/>
            <w:u w:val="single"/>
          </w:rPr>
          <w:t>/rozhodnutia o schválení ŽoNFP</w:t>
        </w:r>
      </w:ins>
    </w:p>
    <w:p w14:paraId="78263419" w14:textId="32944BA8" w:rsidR="00F97007" w:rsidRDefault="00F97007" w:rsidP="00F97007">
      <w:pPr>
        <w:spacing w:before="120" w:after="120" w:line="240" w:lineRule="auto"/>
        <w:ind w:firstLine="357"/>
        <w:jc w:val="both"/>
        <w:rPr>
          <w:ins w:id="367" w:author="Auto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7E273947" w14:textId="54C9F32A" w:rsidR="00A73768" w:rsidRPr="00230311" w:rsidRDefault="00A73768">
      <w:pPr>
        <w:spacing w:before="120" w:after="120" w:line="240" w:lineRule="auto"/>
        <w:ind w:firstLine="360"/>
        <w:jc w:val="both"/>
        <w:rPr>
          <w:rFonts w:asciiTheme="minorHAnsi" w:hAnsiTheme="minorHAnsi" w:cstheme="minorHAnsi"/>
        </w:rPr>
        <w:pPrChange w:id="368" w:author="Autor">
          <w:pPr>
            <w:spacing w:before="120" w:after="120" w:line="240" w:lineRule="auto"/>
            <w:ind w:firstLine="357"/>
            <w:jc w:val="both"/>
          </w:pPr>
        </w:pPrChange>
      </w:pPr>
      <w:ins w:id="369" w:author="Auto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ins>
    </w:p>
    <w:p w14:paraId="6CA99CFD" w14:textId="27953FBD"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ins w:id="370" w:author="Autor">
        <w:r w:rsidR="00A73768">
          <w:rPr>
            <w:rFonts w:asciiTheme="minorHAnsi" w:hAnsiTheme="minorHAnsi" w:cstheme="minorHAnsi"/>
          </w:rPr>
          <w:t xml:space="preserve"> </w:t>
        </w:r>
        <w:r w:rsidR="00A73768" w:rsidRPr="005E75DE">
          <w:rPr>
            <w:rFonts w:asciiTheme="minorHAnsi" w:hAnsiTheme="minorHAnsi"/>
          </w:rPr>
          <w:t>V prípade, ak je prijímateľ a RO OP TP tá istá osoba</w:t>
        </w:r>
        <w:r w:rsidR="00A73768">
          <w:t>, ž</w:t>
        </w:r>
        <w:r w:rsidR="00A73768" w:rsidRPr="00677906">
          <w:t xml:space="preserve">iadateľ je povinný </w:t>
        </w:r>
        <w:r w:rsidR="00A73768" w:rsidRPr="00677906">
          <w:rPr>
            <w:b/>
          </w:rPr>
          <w:t xml:space="preserve">poskytnúť RO OP TP súčinnosť </w:t>
        </w:r>
        <w:r w:rsidR="00A73768" w:rsidRPr="00677906">
          <w:t>v rozsahu potrebnom na vydanie rozhodnutia o schválení ŽoNFP</w:t>
        </w:r>
        <w:r w:rsidR="00A73768">
          <w:t>.</w:t>
        </w:r>
        <w:r w:rsidR="00A73768" w:rsidRPr="00677906">
          <w:t xml:space="preserve"> Práva a povinnosti poskytovateľa a prijímateľa sú upravené </w:t>
        </w:r>
        <w:r w:rsidR="00A73768">
          <w:t xml:space="preserve">v prílohe </w:t>
        </w:r>
        <w:r w:rsidR="00A73768" w:rsidRPr="00677906">
          <w:t>rozhodnut</w:t>
        </w:r>
        <w:r w:rsidR="00A73768">
          <w:t>ia</w:t>
        </w:r>
        <w:r w:rsidR="00A73768" w:rsidRPr="00677906">
          <w:t xml:space="preserve"> o schválení ŽoNFP.</w:t>
        </w:r>
      </w:ins>
    </w:p>
    <w:p w14:paraId="41F88421" w14:textId="41299792"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zasiela </w:t>
      </w:r>
      <w:del w:id="371" w:author="Autor">
        <w:r w:rsidRPr="00230311" w:rsidDel="00A73768">
          <w:rPr>
            <w:rFonts w:asciiTheme="minorHAnsi" w:hAnsiTheme="minorHAnsi" w:cstheme="minorHAnsi"/>
          </w:rPr>
          <w:delText xml:space="preserve">písomný </w:delText>
        </w:r>
      </w:del>
      <w:r w:rsidRPr="00230311">
        <w:rPr>
          <w:rFonts w:asciiTheme="minorHAnsi" w:hAnsiTheme="minorHAnsi" w:cstheme="minorHAnsi"/>
        </w:rPr>
        <w:t>návrh na uzavretie zmluvy o NFP a určí lehotu na prijatie návrhu žiadateľovi:</w:t>
      </w:r>
    </w:p>
    <w:p w14:paraId="75F1C75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 xml:space="preserve">ktorému rozhodnutie o schválení 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5754AEC2" w14:textId="0E9EE543" w:rsidR="00F97007" w:rsidRPr="00230311" w:rsidDel="00A73768" w:rsidRDefault="00F97007" w:rsidP="00F97007">
      <w:pPr>
        <w:spacing w:before="120" w:after="120" w:line="240" w:lineRule="auto"/>
        <w:ind w:firstLine="540"/>
        <w:jc w:val="both"/>
        <w:rPr>
          <w:del w:id="372" w:author="Autor"/>
          <w:rFonts w:asciiTheme="minorHAnsi" w:hAnsiTheme="minorHAnsi" w:cstheme="minorHAnsi"/>
        </w:rPr>
      </w:pPr>
      <w:del w:id="373" w:author="Autor">
        <w:r w:rsidRPr="00230311" w:rsidDel="00A73768">
          <w:rPr>
            <w:rFonts w:asciiTheme="minorHAnsi" w:hAnsiTheme="minorHAnsi" w:cstheme="minorHAnsi"/>
          </w:rPr>
          <w:delTex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delText>
        </w:r>
      </w:del>
    </w:p>
    <w:p w14:paraId="66C12B7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1BACFF53" w14:textId="76CC4758"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w:t>
      </w:r>
      <w:ins w:id="374" w:author="Autor">
        <w:r w:rsidR="00A73768">
          <w:rPr>
            <w:rFonts w:asciiTheme="minorHAnsi" w:hAnsiTheme="minorHAnsi" w:cstheme="minorHAnsi"/>
          </w:rPr>
          <w:t>r</w:t>
        </w:r>
      </w:ins>
      <w:del w:id="375" w:author="Autor">
        <w:r w:rsidRPr="00230311" w:rsidDel="00A73768">
          <w:rPr>
            <w:rFonts w:asciiTheme="minorHAnsi" w:hAnsiTheme="minorHAnsi" w:cstheme="minorHAnsi"/>
          </w:rPr>
          <w:delText>R</w:delText>
        </w:r>
      </w:del>
      <w:r w:rsidRPr="00230311">
        <w:rPr>
          <w:rFonts w:asciiTheme="minorHAnsi" w:hAnsiTheme="minorHAnsi" w:cstheme="minorHAnsi"/>
        </w:rPr>
        <w:t xml:space="preserve">ozhodnutia o schválení ŽoNFP (v prípade ak je prijímateľ a RO OP TP tá istá osoba),  sú zverejnené na webovom sídle RO OP TP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 prípade zmeny vzoru zmluvy o NFP/</w:t>
      </w:r>
      <w:ins w:id="376" w:author="Autor">
        <w:r w:rsidR="00A73768">
          <w:rPr>
            <w:rFonts w:asciiTheme="minorHAnsi" w:hAnsiTheme="minorHAnsi" w:cstheme="minorHAnsi"/>
          </w:rPr>
          <w:t>r</w:t>
        </w:r>
      </w:ins>
      <w:del w:id="377" w:author="Autor">
        <w:r w:rsidRPr="00230311" w:rsidDel="00A73768">
          <w:rPr>
            <w:rFonts w:asciiTheme="minorHAnsi" w:hAnsiTheme="minorHAnsi" w:cstheme="minorHAnsi"/>
          </w:rPr>
          <w:delText xml:space="preserve"> R</w:delText>
        </w:r>
      </w:del>
      <w:r w:rsidRPr="00230311">
        <w:rPr>
          <w:rFonts w:asciiTheme="minorHAnsi" w:hAnsiTheme="minorHAnsi" w:cstheme="minorHAnsi"/>
        </w:rPr>
        <w:t>ozhodnutia o schválení ŽoNFP zverejnených na webovom sídle RO OP TP, ktoré nie sú prílohou vyzvania,  RO OP TP nahradí zverejnen</w:t>
      </w:r>
      <w:del w:id="378" w:author="Autor">
        <w:r w:rsidRPr="00230311" w:rsidDel="00241472">
          <w:rPr>
            <w:rFonts w:asciiTheme="minorHAnsi" w:hAnsiTheme="minorHAnsi" w:cstheme="minorHAnsi"/>
          </w:rPr>
          <w:delText>é</w:delText>
        </w:r>
      </w:del>
      <w:ins w:id="379" w:author="Autor">
        <w:r w:rsidR="00241472">
          <w:rPr>
            <w:rFonts w:asciiTheme="minorHAnsi" w:hAnsiTheme="minorHAnsi" w:cstheme="minorHAnsi"/>
          </w:rPr>
          <w:t>ý</w:t>
        </w:r>
      </w:ins>
      <w:r w:rsidRPr="00230311">
        <w:rPr>
          <w:rFonts w:asciiTheme="minorHAnsi" w:hAnsiTheme="minorHAnsi" w:cstheme="minorHAnsi"/>
        </w:rPr>
        <w:t xml:space="preserve"> vzor</w:t>
      </w:r>
      <w:del w:id="380" w:author="Autor">
        <w:r w:rsidRPr="00230311" w:rsidDel="00241472">
          <w:rPr>
            <w:rFonts w:asciiTheme="minorHAnsi" w:hAnsiTheme="minorHAnsi" w:cstheme="minorHAnsi"/>
          </w:rPr>
          <w:delText>y</w:delText>
        </w:r>
      </w:del>
      <w:r w:rsidRPr="00230311">
        <w:rPr>
          <w:rFonts w:asciiTheme="minorHAnsi" w:hAnsiTheme="minorHAnsi" w:cstheme="minorHAnsi"/>
        </w:rPr>
        <w:t xml:space="preserve"> novou verziou. Predchádzajúce verzie sú dostupné v archíve s jasným označením čísla verzie a vymedzeným obdobím platnosti.</w:t>
      </w:r>
    </w:p>
    <w:p w14:paraId="56CBC222" w14:textId="5AEF9C6D" w:rsidR="00F97007" w:rsidRPr="00230311" w:rsidRDefault="00F97007">
      <w:pPr>
        <w:jc w:val="both"/>
        <w:rPr>
          <w:rFonts w:asciiTheme="minorHAnsi" w:eastAsiaTheme="minorHAnsi" w:hAnsiTheme="minorHAnsi" w:cstheme="minorHAnsi"/>
        </w:rPr>
        <w:pPrChange w:id="381" w:author="Autor">
          <w:pPr>
            <w:autoSpaceDE w:val="0"/>
            <w:autoSpaceDN w:val="0"/>
            <w:adjustRightInd w:val="0"/>
            <w:spacing w:before="120" w:after="120" w:line="240" w:lineRule="auto"/>
            <w:ind w:firstLine="540"/>
            <w:jc w:val="both"/>
          </w:pPr>
        </w:pPrChange>
      </w:pPr>
      <w:r w:rsidRPr="00230311">
        <w:rPr>
          <w:rFonts w:asciiTheme="minorHAnsi" w:eastAsiaTheme="minorHAnsi" w:hAnsiTheme="minorHAnsi" w:cstheme="minorHAnsi"/>
        </w:rPr>
        <w:t>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w:t>
      </w:r>
      <w:ins w:id="382" w:author="Autor">
        <w:r w:rsidR="00A73768">
          <w:rPr>
            <w:rFonts w:asciiTheme="minorHAnsi" w:eastAsiaTheme="minorHAnsi" w:hAnsiTheme="minorHAnsi" w:cstheme="minorHAnsi"/>
          </w:rPr>
          <w:t xml:space="preserve"> </w:t>
        </w:r>
        <w:r w:rsidR="00A73768" w:rsidRPr="00927959">
          <w:rPr>
            <w:spacing w:val="1"/>
          </w:rPr>
          <w:t>V prípade elektronického podpisu zmluvy o NFP splnomocnenou osobou je súčasťou dokumentu zmluvy o NFP  aj Plnomocenstvo s uvedením čísla a dátumu Plnomocenstva.</w:t>
        </w:r>
        <w:r w:rsidR="00A73768">
          <w:rPr>
            <w:spacing w:val="1"/>
          </w:rPr>
          <w:t xml:space="preserve"> </w:t>
        </w:r>
        <w:r w:rsidR="00A73768" w:rsidRPr="005E75DE">
          <w:rPr>
            <w:rFonts w:asciiTheme="minorHAnsi" w:hAnsiTheme="minorHAnsi"/>
          </w:rPr>
          <w:t>V prípade, ak je prijímateľ a RO OP TP tá istá osoba,</w:t>
        </w:r>
        <w:r w:rsidR="00A73768">
          <w:rPr>
            <w:rFonts w:asciiTheme="minorHAnsi" w:hAnsiTheme="minorHAnsi"/>
          </w:rPr>
          <w:t xml:space="preserve"> je </w:t>
        </w:r>
        <w:r w:rsidR="00A73768" w:rsidRPr="00677906">
          <w:t>rozhodnuti</w:t>
        </w:r>
        <w:r w:rsidR="00A73768">
          <w:t>e</w:t>
        </w:r>
        <w:r w:rsidR="00A73768" w:rsidRPr="00677906">
          <w:t xml:space="preserve"> o schválení ŽoNFP</w:t>
        </w:r>
        <w:r w:rsidR="00A73768" w:rsidRPr="00AA055F">
          <w:t xml:space="preserve"> </w:t>
        </w:r>
        <w:r w:rsidR="00A73768" w:rsidRPr="002A5A5B">
          <w:t>vyhotoven</w:t>
        </w:r>
        <w:r w:rsidR="00A73768">
          <w:t>é</w:t>
        </w:r>
        <w:r w:rsidR="00A73768" w:rsidRPr="002A5A5B">
          <w:t xml:space="preserve"> v elektronickej podobe </w:t>
        </w:r>
        <w:r w:rsidR="00A73768">
          <w:t>podpísané</w:t>
        </w:r>
        <w:r w:rsidR="00A73768" w:rsidRPr="002A5A5B">
          <w:t xml:space="preserve"> kvalifikovaným elektronickým podpisom (na základe kvalifikovaného certifikátu, mandátneho certifikátu).</w:t>
        </w:r>
      </w:ins>
      <w:r w:rsidRPr="00230311">
        <w:rPr>
          <w:rFonts w:asciiTheme="minorHAnsi" w:eastAsiaTheme="minorHAnsi" w:hAnsiTheme="minorHAnsi" w:cstheme="minorHAnsi"/>
        </w:rPr>
        <w:t xml:space="preserve"> </w:t>
      </w:r>
    </w:p>
    <w:p w14:paraId="61E367EB" w14:textId="7756F229"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del w:id="383" w:author="Autor">
        <w:r w:rsidRPr="00230311" w:rsidDel="00A73768">
          <w:rPr>
            <w:rFonts w:asciiTheme="minorHAnsi" w:eastAsiaTheme="minorHAnsi" w:hAnsiTheme="minorHAnsi" w:cstheme="minorHAnsi"/>
          </w:rPr>
          <w:delText xml:space="preserve">tlačenej </w:delText>
        </w:r>
      </w:del>
      <w:ins w:id="384" w:author="Autor">
        <w:r w:rsidR="00A73768">
          <w:rPr>
            <w:rFonts w:asciiTheme="minorHAnsi" w:eastAsiaTheme="minorHAnsi" w:hAnsiTheme="minorHAnsi" w:cstheme="minorHAnsi"/>
          </w:rPr>
          <w:t>písomnej</w:t>
        </w:r>
        <w:r w:rsidR="00A73768"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forme. V tomto prípade RO OP TP zašle žiadateľovi návrh na uzavretie zmluvy o NFP v</w:t>
      </w:r>
      <w:r w:rsidR="001659BC">
        <w:rPr>
          <w:rFonts w:asciiTheme="minorHAnsi" w:eastAsiaTheme="minorHAnsi" w:hAnsiTheme="minorHAnsi" w:cstheme="minorHAnsi"/>
        </w:rPr>
        <w:t> </w:t>
      </w:r>
      <w:r w:rsidRPr="00230311">
        <w:rPr>
          <w:rFonts w:asciiTheme="minorHAnsi" w:eastAsiaTheme="minorHAnsi" w:hAnsiTheme="minorHAnsi" w:cstheme="minorHAnsi"/>
        </w:rPr>
        <w:t xml:space="preserve">minimálne </w:t>
      </w:r>
      <w:del w:id="385" w:author="Autor">
        <w:r w:rsidRPr="00230311" w:rsidDel="00A73768">
          <w:rPr>
            <w:rFonts w:asciiTheme="minorHAnsi" w:eastAsiaTheme="minorHAnsi" w:hAnsiTheme="minorHAnsi" w:cstheme="minorHAnsi"/>
          </w:rPr>
          <w:delText xml:space="preserve">šiestich </w:delText>
        </w:r>
      </w:del>
      <w:ins w:id="386" w:author="Autor">
        <w:r w:rsidR="00A73768">
          <w:rPr>
            <w:rFonts w:asciiTheme="minorHAnsi" w:eastAsiaTheme="minorHAnsi" w:hAnsiTheme="minorHAnsi" w:cstheme="minorHAnsi"/>
          </w:rPr>
          <w:t>štyroch</w:t>
        </w:r>
        <w:r w:rsidR="00A73768"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rovnopisoch doporučenou poštou, alebo iným vhodným spôsobom bezodkladne po podpise štatutárnym orgánom.</w:t>
      </w:r>
    </w:p>
    <w:p w14:paraId="6C168CD8"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 pracovných dní).</w:t>
      </w:r>
    </w:p>
    <w:p w14:paraId="3826189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1FD50346"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ins w:id="387" w:author="Autor">
        <w:r w:rsidR="00A73768">
          <w:rPr>
            <w:rFonts w:asciiTheme="minorHAnsi" w:eastAsiaTheme="minorHAnsi" w:hAnsiTheme="minorHAnsi"/>
          </w:rPr>
          <w:t xml:space="preserve">písomnej formy </w:t>
        </w:r>
      </w:ins>
      <w:del w:id="388" w:author="Autor">
        <w:r w:rsidRPr="00230311" w:rsidDel="00A73768">
          <w:rPr>
            <w:rFonts w:asciiTheme="minorHAnsi" w:eastAsiaTheme="minorHAnsi" w:hAnsiTheme="minorHAnsi" w:cstheme="minorHAnsi"/>
          </w:rPr>
          <w:delText xml:space="preserve">podpísania </w:delText>
        </w:r>
      </w:del>
      <w:r w:rsidRPr="00230311">
        <w:rPr>
          <w:rFonts w:asciiTheme="minorHAnsi" w:eastAsiaTheme="minorHAnsi" w:hAnsiTheme="minorHAnsi" w:cstheme="minorHAnsi"/>
        </w:rPr>
        <w:t>zmluvy o  NFP</w:t>
      </w:r>
      <w:del w:id="389" w:author="Autor">
        <w:r w:rsidRPr="00230311" w:rsidDel="00A73768">
          <w:rPr>
            <w:rFonts w:asciiTheme="minorHAnsi" w:eastAsiaTheme="minorHAnsi" w:hAnsiTheme="minorHAnsi" w:cstheme="minorHAnsi"/>
          </w:rPr>
          <w:delText xml:space="preserve"> v tlačenej podobe </w:delText>
        </w:r>
      </w:del>
      <w:ins w:id="390" w:author="Autor">
        <w:r w:rsidR="00A73768">
          <w:rPr>
            <w:rFonts w:asciiTheme="minorHAnsi" w:eastAsiaTheme="minorHAnsi" w:hAnsiTheme="minorHAnsi" w:cstheme="minorHAnsi"/>
          </w:rPr>
          <w:t xml:space="preserve"> </w:t>
        </w:r>
      </w:ins>
      <w:r w:rsidRPr="00230311">
        <w:rPr>
          <w:rFonts w:asciiTheme="minorHAnsi" w:eastAsiaTheme="minorHAnsi" w:hAnsiTheme="minorHAnsi" w:cstheme="minorHAnsi"/>
        </w:rPr>
        <w:t xml:space="preserve">zasiela žiadateľ na RO OP TP </w:t>
      </w:r>
      <w:ins w:id="391" w:author="Autor">
        <w:r w:rsidR="00A73768">
          <w:rPr>
            <w:rFonts w:asciiTheme="minorHAnsi" w:eastAsiaTheme="minorHAnsi" w:hAnsiTheme="minorHAnsi"/>
          </w:rPr>
          <w:t xml:space="preserve">minimálne tri rovnopisy prijatého návrhu na uzavretie zmluvy o NFP a tiež </w:t>
        </w:r>
      </w:ins>
      <w:del w:id="392" w:author="Autor">
        <w:r w:rsidRPr="00230311" w:rsidDel="00A73768">
          <w:rPr>
            <w:rFonts w:asciiTheme="minorHAnsi" w:eastAsiaTheme="minorHAnsi" w:hAnsiTheme="minorHAnsi" w:cstheme="minorHAnsi"/>
          </w:rPr>
          <w:delText xml:space="preserve">aj </w:delText>
        </w:r>
      </w:del>
      <w:r w:rsidRPr="00230311">
        <w:rPr>
          <w:rFonts w:asciiTheme="minorHAnsi" w:eastAsiaTheme="minorHAnsi" w:hAnsiTheme="minorHAnsi" w:cstheme="minorHAnsi"/>
        </w:rPr>
        <w:t xml:space="preserve">podpisový vzor, </w:t>
      </w:r>
      <w:r w:rsidRPr="00230311">
        <w:rPr>
          <w:rFonts w:asciiTheme="minorHAnsi" w:eastAsiaTheme="minorHAnsi" w:hAnsiTheme="minorHAnsi" w:cstheme="minorHAnsi"/>
        </w:rPr>
        <w:lastRenderedPageBreak/>
        <w:t xml:space="preserve">prípadne aj splnomocnenie, v dvoch rovnopisoch (vzor podpisového vzoru je zverejnený pri zmluve o NFP na webovom sídle RO OP TP </w:t>
      </w:r>
      <w:hyperlink r:id="rId30"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115FC1F0"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1659BC">
        <w:rPr>
          <w:rFonts w:asciiTheme="minorHAnsi" w:hAnsiTheme="minorHAnsi" w:cstheme="minorHAnsi"/>
        </w:rPr>
        <w:t> </w:t>
      </w:r>
      <w:r w:rsidRPr="00230311">
        <w:rPr>
          <w:rFonts w:asciiTheme="minorHAnsi" w:hAnsiTheme="minorHAnsi" w:cstheme="minorHAnsi"/>
        </w:rPr>
        <w:t>zároveň momentom uzavretia zmluvy</w:t>
      </w:r>
      <w:r w:rsidR="00BD5A5E">
        <w:rPr>
          <w:rFonts w:asciiTheme="minorHAnsi" w:hAnsiTheme="minorHAnsi" w:cstheme="minorHAnsi"/>
        </w:rPr>
        <w:t xml:space="preserve"> o NFP</w:t>
      </w:r>
      <w:r w:rsidRPr="00230311">
        <w:rPr>
          <w:rFonts w:asciiTheme="minorHAnsi" w:hAnsiTheme="minorHAnsi" w:cstheme="minorHAnsi"/>
        </w:rPr>
        <w:t xml:space="preserve">. </w:t>
      </w:r>
    </w:p>
    <w:p w14:paraId="5BE434B3" w14:textId="37CC8394"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w:t>
      </w:r>
      <w:r w:rsidR="001659BC">
        <w:rPr>
          <w:rFonts w:asciiTheme="minorHAnsi" w:hAnsiTheme="minorHAnsi" w:cstheme="minorHAnsi"/>
        </w:rPr>
        <w:t> </w:t>
      </w:r>
      <w:r w:rsidRPr="00230311">
        <w:rPr>
          <w:rFonts w:asciiTheme="minorHAnsi" w:hAnsiTheme="minorHAnsi" w:cstheme="minorHAnsi"/>
        </w:rPr>
        <w:t>NFP a žiadateľ sa stáva prijímateľom. Právny nárok na poskytnutie príspevku vzniká nadobudnutím účinnosti zmluvy o NFP</w:t>
      </w:r>
      <w:del w:id="393" w:author="Autor">
        <w:r w:rsidRPr="00230311" w:rsidDel="00A73768">
          <w:rPr>
            <w:rFonts w:asciiTheme="minorHAnsi" w:hAnsiTheme="minorHAnsi" w:cstheme="minorHAnsi"/>
          </w:rPr>
          <w:delText xml:space="preserve"> alebo nadobudnutím právoplatnosti Rozhodnutia, ak je prijímateľ a RO OP TP tá istá osoba</w:delText>
        </w:r>
      </w:del>
      <w:r w:rsidRPr="00230311">
        <w:rPr>
          <w:rFonts w:asciiTheme="minorHAnsi" w:hAnsiTheme="minorHAnsi" w:cstheme="minorHAnsi"/>
        </w:rPr>
        <w:t>.</w:t>
      </w:r>
    </w:p>
    <w:p w14:paraId="5CC6A03A" w14:textId="7D54BFE2" w:rsidR="00F97007" w:rsidRDefault="00F97007" w:rsidP="00F97007">
      <w:pPr>
        <w:spacing w:before="120" w:after="120" w:line="240" w:lineRule="auto"/>
        <w:ind w:firstLine="540"/>
        <w:jc w:val="both"/>
        <w:rPr>
          <w:ins w:id="394" w:author="Auto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7524CC5" w14:textId="36485B18" w:rsidR="00A73768" w:rsidRPr="00230311" w:rsidRDefault="00A73768">
      <w:pPr>
        <w:spacing w:before="120" w:after="120" w:line="240" w:lineRule="auto"/>
        <w:ind w:firstLine="360"/>
        <w:jc w:val="both"/>
        <w:rPr>
          <w:rFonts w:asciiTheme="minorHAnsi" w:hAnsiTheme="minorHAnsi" w:cstheme="minorHAnsi"/>
        </w:rPr>
        <w:pPrChange w:id="395" w:author="Autor">
          <w:pPr>
            <w:spacing w:before="120" w:after="120" w:line="240" w:lineRule="auto"/>
            <w:ind w:firstLine="540"/>
            <w:jc w:val="both"/>
          </w:pPr>
        </w:pPrChange>
      </w:pPr>
      <w:ins w:id="396" w:author="Auto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ins>
    </w:p>
    <w:p w14:paraId="4AFDABCF" w14:textId="77777777" w:rsidR="00F97007"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77777777"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C4455FD"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77777777"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75538D1" w14:textId="77777777" w:rsidR="00F97007"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 xml:space="preserve">vydaných v prípadoch </w:t>
      </w:r>
      <w:r w:rsidRPr="00230311">
        <w:rPr>
          <w:rFonts w:asciiTheme="minorHAnsi" w:hAnsiTheme="minorHAnsi" w:cstheme="minorHAnsi"/>
        </w:rPr>
        <w:lastRenderedPageBreak/>
        <w:t>totožnosti RO a prijímateľa, informácie podľa čl. 115 ods. 2 a ods. 1 prílohy XII všeobecného nariadenia.</w:t>
      </w:r>
    </w:p>
    <w:p w14:paraId="7C45855A" w14:textId="44BD7AA7" w:rsidR="00E66306" w:rsidRDefault="00F97007" w:rsidP="00F97007">
      <w:pPr>
        <w:spacing w:before="240" w:after="240"/>
        <w:ind w:firstLine="360"/>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1" w:history="1">
        <w:r w:rsidRPr="00DA5FB9">
          <w:rPr>
            <w:rStyle w:val="Hypertextovprepojenie"/>
          </w:rPr>
          <w:t>www.itms2014.sk</w:t>
        </w:r>
      </w:hyperlink>
      <w:r w:rsidRPr="00FC49A1">
        <w:rPr>
          <w:rFonts w:asciiTheme="minorHAnsi" w:hAnsiTheme="minorHAnsi" w:cstheme="minorHAnsi"/>
        </w:rPr>
        <w:t>.</w:t>
      </w:r>
    </w:p>
    <w:p w14:paraId="34173608" w14:textId="58EA9E55" w:rsidR="001659BC" w:rsidRDefault="001659BC" w:rsidP="00F97007">
      <w:pPr>
        <w:spacing w:before="240" w:after="240"/>
        <w:ind w:firstLine="360"/>
        <w:jc w:val="both"/>
        <w:rPr>
          <w:rFonts w:asciiTheme="minorHAnsi" w:hAnsiTheme="minorHAnsi" w:cstheme="minorHAnsi"/>
        </w:rPr>
      </w:pPr>
    </w:p>
    <w:p w14:paraId="3BC8F9F2" w14:textId="77777777" w:rsidR="001659BC" w:rsidRPr="00C21325" w:rsidRDefault="001659BC" w:rsidP="00F97007">
      <w:pPr>
        <w:spacing w:before="240" w:after="240"/>
        <w:ind w:firstLine="360"/>
        <w:jc w:val="both"/>
        <w:rPr>
          <w:rFonts w:asciiTheme="minorHAnsi" w:hAnsiTheme="minorHAnsi"/>
        </w:rPr>
      </w:pPr>
    </w:p>
    <w:p w14:paraId="1219C4AF" w14:textId="77777777" w:rsidR="0064229B" w:rsidRPr="00C21325" w:rsidRDefault="0064229B" w:rsidP="001659BC">
      <w:pPr>
        <w:spacing w:before="360" w:after="120" w:line="240" w:lineRule="auto"/>
        <w:ind w:firstLine="357"/>
        <w:jc w:val="both"/>
        <w:rPr>
          <w:rFonts w:asciiTheme="minorHAnsi" w:hAnsiTheme="minorHAnsi"/>
          <w:b/>
          <w:u w:val="single"/>
        </w:rPr>
      </w:pPr>
      <w:r w:rsidRPr="00241472">
        <w:rPr>
          <w:rFonts w:asciiTheme="minorHAnsi" w:hAnsiTheme="minorHAnsi"/>
          <w:b/>
          <w:u w:val="single"/>
        </w:rPr>
        <w:t>Synergické účinky medzi EŠIF</w:t>
      </w:r>
      <w:r w:rsidRPr="00C21325">
        <w:rPr>
          <w:rFonts w:asciiTheme="minorHAnsi" w:hAnsiTheme="minorHAnsi"/>
          <w:b/>
          <w:u w:val="single"/>
        </w:rPr>
        <w:t xml:space="preserve"> </w:t>
      </w:r>
    </w:p>
    <w:p w14:paraId="019B3223" w14:textId="77777777" w:rsidR="0064229B" w:rsidRPr="00C21325" w:rsidRDefault="0064229B" w:rsidP="00F97007">
      <w:pPr>
        <w:spacing w:before="120" w:after="120" w:line="240" w:lineRule="auto"/>
        <w:ind w:firstLine="360"/>
        <w:jc w:val="both"/>
        <w:rPr>
          <w:rFonts w:asciiTheme="minorHAnsi" w:hAnsiTheme="minorHAnsi"/>
          <w:color w:val="000000" w:themeColor="text1"/>
        </w:rPr>
      </w:pPr>
      <w:r w:rsidRPr="00C21325">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39DF23E9" w14:textId="77777777" w:rsidR="003A23D2" w:rsidRPr="00C21325" w:rsidRDefault="0064229B" w:rsidP="00F97007">
      <w:pPr>
        <w:spacing w:before="120" w:after="120" w:line="240" w:lineRule="auto"/>
        <w:ind w:firstLine="360"/>
        <w:jc w:val="both"/>
        <w:rPr>
          <w:rFonts w:asciiTheme="minorHAnsi" w:hAnsiTheme="minorHAnsi"/>
        </w:rPr>
      </w:pPr>
      <w:r w:rsidRPr="00C21325">
        <w:rPr>
          <w:rFonts w:asciiTheme="minorHAnsi" w:hAnsiTheme="minorHAnsi"/>
        </w:rPr>
        <w:t xml:space="preserve">Ku špecifickému cieľu 1: </w:t>
      </w:r>
      <w:r w:rsidR="006D3FE0" w:rsidRPr="00C21325">
        <w:rPr>
          <w:rFonts w:asciiTheme="minorHAnsi" w:hAnsiTheme="minorHAnsi"/>
          <w:bCs/>
        </w:rPr>
        <w:t>Zvýšenie kvality, štandardu a dostupnosti IS pre EŠIF</w:t>
      </w:r>
      <w:r w:rsidRPr="00C21325">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14:paraId="40716827" w14:textId="77777777"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6D3DF9FA" w14:textId="77777777" w:rsidTr="001132F4">
        <w:tc>
          <w:tcPr>
            <w:tcW w:w="4606" w:type="dxa"/>
            <w:shd w:val="clear" w:color="auto" w:fill="002060"/>
            <w:vAlign w:val="center"/>
          </w:tcPr>
          <w:p w14:paraId="59B5828C"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35E21A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ĽZ</w:t>
            </w:r>
          </w:p>
        </w:tc>
      </w:tr>
      <w:tr w:rsidR="0064229B" w:rsidRPr="00C21325" w14:paraId="5CE2EC01" w14:textId="77777777" w:rsidTr="001132F4">
        <w:tc>
          <w:tcPr>
            <w:tcW w:w="4606" w:type="dxa"/>
            <w:shd w:val="clear" w:color="auto" w:fill="95B3D7" w:themeFill="accent1" w:themeFillTint="99"/>
          </w:tcPr>
          <w:p w14:paraId="7DABE4C0"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4673A08C"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7</w:t>
            </w:r>
          </w:p>
        </w:tc>
      </w:tr>
      <w:tr w:rsidR="0064229B" w:rsidRPr="00C21325" w14:paraId="0ABC8394" w14:textId="77777777" w:rsidTr="001132F4">
        <w:tc>
          <w:tcPr>
            <w:tcW w:w="4606" w:type="dxa"/>
            <w:shd w:val="clear" w:color="auto" w:fill="auto"/>
          </w:tcPr>
          <w:p w14:paraId="0884D7B4"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B53D919"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7.1</w:t>
            </w:r>
          </w:p>
        </w:tc>
      </w:tr>
    </w:tbl>
    <w:p w14:paraId="7D108307" w14:textId="7D09B3C6" w:rsidR="0064229B" w:rsidRPr="00C21325" w:rsidDel="00E96930" w:rsidRDefault="0064229B" w:rsidP="00F97007">
      <w:pPr>
        <w:spacing w:before="120" w:after="120" w:line="240" w:lineRule="auto"/>
        <w:jc w:val="both"/>
        <w:rPr>
          <w:del w:id="397"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rsidDel="00E96930" w14:paraId="037CE1D4" w14:textId="1A21B8B3" w:rsidTr="001132F4">
        <w:trPr>
          <w:del w:id="398" w:author="Autor"/>
        </w:trPr>
        <w:tc>
          <w:tcPr>
            <w:tcW w:w="4606" w:type="dxa"/>
            <w:shd w:val="clear" w:color="auto" w:fill="002060"/>
            <w:vAlign w:val="center"/>
          </w:tcPr>
          <w:p w14:paraId="7D7FA192" w14:textId="6157C762" w:rsidR="0064229B" w:rsidRPr="00C21325" w:rsidDel="00E96930" w:rsidRDefault="0064229B" w:rsidP="00F97007">
            <w:pPr>
              <w:spacing w:before="120" w:after="120" w:line="240" w:lineRule="auto"/>
              <w:jc w:val="center"/>
              <w:rPr>
                <w:del w:id="399" w:author="Autor"/>
                <w:rFonts w:asciiTheme="minorHAnsi" w:hAnsiTheme="minorHAnsi"/>
                <w:b/>
              </w:rPr>
            </w:pPr>
            <w:del w:id="400" w:author="Autor">
              <w:r w:rsidRPr="00C21325" w:rsidDel="00E96930">
                <w:rPr>
                  <w:rFonts w:asciiTheme="minorHAnsi" w:hAnsiTheme="minorHAnsi"/>
                  <w:b/>
                </w:rPr>
                <w:delText>OP TP</w:delText>
              </w:r>
            </w:del>
          </w:p>
        </w:tc>
        <w:tc>
          <w:tcPr>
            <w:tcW w:w="4606" w:type="dxa"/>
            <w:shd w:val="clear" w:color="auto" w:fill="002060"/>
            <w:vAlign w:val="center"/>
          </w:tcPr>
          <w:p w14:paraId="24664BF6" w14:textId="433317B8" w:rsidR="0064229B" w:rsidRPr="00C21325" w:rsidDel="00E96930" w:rsidRDefault="0064229B" w:rsidP="00F97007">
            <w:pPr>
              <w:spacing w:before="120" w:after="120" w:line="240" w:lineRule="auto"/>
              <w:jc w:val="center"/>
              <w:rPr>
                <w:del w:id="401" w:author="Autor"/>
                <w:rFonts w:asciiTheme="minorHAnsi" w:hAnsiTheme="minorHAnsi"/>
                <w:b/>
              </w:rPr>
            </w:pPr>
            <w:del w:id="402" w:author="Autor">
              <w:r w:rsidRPr="00C21325" w:rsidDel="00E96930">
                <w:rPr>
                  <w:rFonts w:asciiTheme="minorHAnsi" w:hAnsiTheme="minorHAnsi"/>
                  <w:b/>
                </w:rPr>
                <w:delText>OP VaI</w:delText>
              </w:r>
            </w:del>
          </w:p>
        </w:tc>
      </w:tr>
      <w:tr w:rsidR="0064229B" w:rsidRPr="00C21325" w:rsidDel="00E96930" w14:paraId="70913B7B" w14:textId="35157951" w:rsidTr="001132F4">
        <w:trPr>
          <w:del w:id="403" w:author="Autor"/>
        </w:trPr>
        <w:tc>
          <w:tcPr>
            <w:tcW w:w="4606" w:type="dxa"/>
            <w:shd w:val="clear" w:color="auto" w:fill="95B3D7" w:themeFill="accent1" w:themeFillTint="99"/>
          </w:tcPr>
          <w:p w14:paraId="68F0441A" w14:textId="72753176" w:rsidR="0064229B" w:rsidRPr="00C21325" w:rsidDel="00E96930" w:rsidRDefault="0064229B" w:rsidP="00F97007">
            <w:pPr>
              <w:spacing w:before="120" w:after="120" w:line="240" w:lineRule="auto"/>
              <w:jc w:val="both"/>
              <w:rPr>
                <w:del w:id="404" w:author="Autor"/>
                <w:rFonts w:asciiTheme="minorHAnsi" w:hAnsiTheme="minorHAnsi"/>
              </w:rPr>
            </w:pPr>
            <w:del w:id="405" w:author="Autor">
              <w:r w:rsidRPr="00C21325" w:rsidDel="00E96930">
                <w:rPr>
                  <w:rFonts w:asciiTheme="minorHAnsi" w:hAnsiTheme="minorHAnsi"/>
                </w:rPr>
                <w:delText xml:space="preserve">Prioritná os: </w:delText>
              </w:r>
              <w:r w:rsidR="00C95D43" w:rsidRPr="00C21325" w:rsidDel="00E96930">
                <w:rPr>
                  <w:rFonts w:asciiTheme="minorHAnsi" w:hAnsiTheme="minorHAnsi"/>
                </w:rPr>
                <w:delText>2</w:delText>
              </w:r>
            </w:del>
          </w:p>
        </w:tc>
        <w:tc>
          <w:tcPr>
            <w:tcW w:w="4606" w:type="dxa"/>
            <w:shd w:val="clear" w:color="auto" w:fill="95B3D7" w:themeFill="accent1" w:themeFillTint="99"/>
          </w:tcPr>
          <w:p w14:paraId="64717B3A" w14:textId="755410CD" w:rsidR="0064229B" w:rsidRPr="00C21325" w:rsidDel="00E96930" w:rsidRDefault="0064229B" w:rsidP="00F97007">
            <w:pPr>
              <w:spacing w:before="120" w:after="120" w:line="240" w:lineRule="auto"/>
              <w:jc w:val="both"/>
              <w:rPr>
                <w:del w:id="406" w:author="Autor"/>
                <w:rFonts w:asciiTheme="minorHAnsi" w:hAnsiTheme="minorHAnsi"/>
              </w:rPr>
            </w:pPr>
            <w:del w:id="407" w:author="Autor">
              <w:r w:rsidRPr="00C21325" w:rsidDel="00E96930">
                <w:rPr>
                  <w:rFonts w:asciiTheme="minorHAnsi" w:hAnsiTheme="minorHAnsi"/>
                </w:rPr>
                <w:delText>Prioritná os: 5</w:delText>
              </w:r>
            </w:del>
          </w:p>
        </w:tc>
      </w:tr>
      <w:tr w:rsidR="0064229B" w:rsidRPr="00C21325" w:rsidDel="00E96930" w14:paraId="6A91D947" w14:textId="0B151A32" w:rsidTr="001132F4">
        <w:trPr>
          <w:del w:id="408" w:author="Autor"/>
        </w:trPr>
        <w:tc>
          <w:tcPr>
            <w:tcW w:w="4606" w:type="dxa"/>
            <w:shd w:val="clear" w:color="auto" w:fill="auto"/>
          </w:tcPr>
          <w:p w14:paraId="0EA3CE9B" w14:textId="7CD2A8C5" w:rsidR="0064229B" w:rsidRPr="00C21325" w:rsidDel="00E96930" w:rsidRDefault="0064229B" w:rsidP="00F97007">
            <w:pPr>
              <w:spacing w:before="120" w:after="120" w:line="240" w:lineRule="auto"/>
              <w:jc w:val="both"/>
              <w:rPr>
                <w:del w:id="409" w:author="Autor"/>
                <w:rFonts w:asciiTheme="minorHAnsi" w:hAnsiTheme="minorHAnsi"/>
              </w:rPr>
            </w:pPr>
            <w:del w:id="410" w:author="Autor">
              <w:r w:rsidRPr="00C21325" w:rsidDel="00E96930">
                <w:rPr>
                  <w:rFonts w:asciiTheme="minorHAnsi" w:hAnsiTheme="minorHAnsi"/>
                </w:rPr>
                <w:delText>Špecifický cieľ:</w:delText>
              </w:r>
              <w:r w:rsidR="00A57BD1" w:rsidRPr="00C21325" w:rsidDel="00E96930">
                <w:rPr>
                  <w:rFonts w:asciiTheme="minorHAnsi" w:hAnsiTheme="minorHAnsi"/>
                </w:rPr>
                <w:delText xml:space="preserve"> </w:delText>
              </w:r>
              <w:r w:rsidR="00C95D43" w:rsidRPr="00C21325" w:rsidDel="00E96930">
                <w:rPr>
                  <w:rFonts w:asciiTheme="minorHAnsi" w:hAnsiTheme="minorHAnsi"/>
                </w:rPr>
                <w:delText>1</w:delText>
              </w:r>
            </w:del>
          </w:p>
        </w:tc>
        <w:tc>
          <w:tcPr>
            <w:tcW w:w="4606" w:type="dxa"/>
            <w:shd w:val="clear" w:color="auto" w:fill="auto"/>
          </w:tcPr>
          <w:p w14:paraId="3D39B998" w14:textId="0D68DDE4" w:rsidR="0064229B" w:rsidRPr="00C21325" w:rsidDel="00E96930" w:rsidRDefault="0064229B" w:rsidP="00F97007">
            <w:pPr>
              <w:spacing w:before="120" w:after="120" w:line="240" w:lineRule="auto"/>
              <w:jc w:val="both"/>
              <w:rPr>
                <w:del w:id="411" w:author="Autor"/>
                <w:rFonts w:asciiTheme="minorHAnsi" w:hAnsiTheme="minorHAnsi"/>
              </w:rPr>
            </w:pPr>
            <w:del w:id="412" w:author="Autor">
              <w:r w:rsidRPr="00C21325" w:rsidDel="00E96930">
                <w:rPr>
                  <w:rFonts w:asciiTheme="minorHAnsi" w:hAnsiTheme="minorHAnsi"/>
                </w:rPr>
                <w:delText>Špecifický cieľ: 5.1.</w:delText>
              </w:r>
              <w:r w:rsidR="00C95D43" w:rsidRPr="00C21325" w:rsidDel="00E96930">
                <w:rPr>
                  <w:rFonts w:asciiTheme="minorHAnsi" w:hAnsiTheme="minorHAnsi"/>
                </w:rPr>
                <w:delText>2</w:delText>
              </w:r>
              <w:r w:rsidR="009C6239" w:rsidRPr="00C21325" w:rsidDel="00E96930">
                <w:rPr>
                  <w:rFonts w:asciiTheme="minorHAnsi" w:hAnsiTheme="minorHAnsi"/>
                </w:rPr>
                <w:delText xml:space="preserve"> </w:delText>
              </w:r>
            </w:del>
          </w:p>
        </w:tc>
      </w:tr>
    </w:tbl>
    <w:p w14:paraId="7849698F"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1CE846D0" w14:textId="77777777" w:rsidTr="001132F4">
        <w:tc>
          <w:tcPr>
            <w:tcW w:w="4606" w:type="dxa"/>
            <w:tcBorders>
              <w:bottom w:val="dotted" w:sz="4" w:space="0" w:color="002060"/>
            </w:tcBorders>
            <w:shd w:val="clear" w:color="auto" w:fill="002060"/>
            <w:vAlign w:val="center"/>
          </w:tcPr>
          <w:p w14:paraId="33637AF3"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0A709A9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KŽP</w:t>
            </w:r>
          </w:p>
        </w:tc>
      </w:tr>
      <w:tr w:rsidR="0064229B" w:rsidRPr="00C21325" w14:paraId="23176955" w14:textId="77777777" w:rsidTr="001132F4">
        <w:tc>
          <w:tcPr>
            <w:tcW w:w="4606" w:type="dxa"/>
            <w:shd w:val="clear" w:color="auto" w:fill="95B3D7" w:themeFill="accent1" w:themeFillTint="99"/>
          </w:tcPr>
          <w:p w14:paraId="15F161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844665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82C4740" w14:textId="77777777" w:rsidTr="001132F4">
        <w:tc>
          <w:tcPr>
            <w:tcW w:w="4606" w:type="dxa"/>
            <w:shd w:val="clear" w:color="auto" w:fill="auto"/>
          </w:tcPr>
          <w:p w14:paraId="5430A52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93D1A71"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0D651E" w:rsidRPr="00C21325">
              <w:rPr>
                <w:rFonts w:asciiTheme="minorHAnsi" w:hAnsiTheme="minorHAnsi"/>
              </w:rPr>
              <w:t>1</w:t>
            </w:r>
          </w:p>
        </w:tc>
      </w:tr>
    </w:tbl>
    <w:p w14:paraId="05B6592A"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Change w:id="413">
          <w:tblGrid>
            <w:gridCol w:w="4531"/>
            <w:gridCol w:w="4531"/>
          </w:tblGrid>
        </w:tblGridChange>
      </w:tblGrid>
      <w:tr w:rsidR="0064229B" w:rsidRPr="00C21325" w14:paraId="6C4CEEB8" w14:textId="77777777" w:rsidTr="00F60127">
        <w:tc>
          <w:tcPr>
            <w:tcW w:w="4531" w:type="dxa"/>
            <w:tcBorders>
              <w:bottom w:val="dotted" w:sz="4" w:space="0" w:color="002060"/>
            </w:tcBorders>
            <w:shd w:val="clear" w:color="auto" w:fill="002060"/>
            <w:vAlign w:val="center"/>
          </w:tcPr>
          <w:p w14:paraId="3F875DD9"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tcBorders>
              <w:bottom w:val="dotted" w:sz="4" w:space="0" w:color="002060"/>
            </w:tcBorders>
            <w:shd w:val="clear" w:color="auto" w:fill="002060"/>
            <w:vAlign w:val="center"/>
          </w:tcPr>
          <w:p w14:paraId="4728338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II</w:t>
            </w:r>
          </w:p>
        </w:tc>
      </w:tr>
      <w:tr w:rsidR="0064229B" w:rsidRPr="00C21325" w14:paraId="62DAB24A" w14:textId="77777777" w:rsidTr="00F60127">
        <w:tc>
          <w:tcPr>
            <w:tcW w:w="4531" w:type="dxa"/>
            <w:shd w:val="clear" w:color="auto" w:fill="95B3D7" w:themeFill="accent1" w:themeFillTint="99"/>
          </w:tcPr>
          <w:p w14:paraId="5E6F09A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lastRenderedPageBreak/>
              <w:t xml:space="preserve">Prioritná os: </w:t>
            </w:r>
            <w:r w:rsidR="00C95D43" w:rsidRPr="00C21325">
              <w:rPr>
                <w:rFonts w:asciiTheme="minorHAnsi" w:hAnsiTheme="minorHAnsi"/>
              </w:rPr>
              <w:t>2</w:t>
            </w:r>
          </w:p>
        </w:tc>
        <w:tc>
          <w:tcPr>
            <w:tcW w:w="4531" w:type="dxa"/>
            <w:shd w:val="clear" w:color="auto" w:fill="95B3D7" w:themeFill="accent1" w:themeFillTint="99"/>
          </w:tcPr>
          <w:p w14:paraId="64D1E21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8</w:t>
            </w:r>
          </w:p>
        </w:tc>
      </w:tr>
      <w:tr w:rsidR="0064229B" w:rsidRPr="00C21325" w14:paraId="50C713BC" w14:textId="77777777" w:rsidTr="00F60127">
        <w:tc>
          <w:tcPr>
            <w:tcW w:w="4531" w:type="dxa"/>
            <w:shd w:val="clear" w:color="auto" w:fill="auto"/>
          </w:tcPr>
          <w:p w14:paraId="7AF6B458"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531" w:type="dxa"/>
            <w:shd w:val="clear" w:color="auto" w:fill="auto"/>
          </w:tcPr>
          <w:p w14:paraId="657190A6"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8.</w:t>
            </w:r>
            <w:r w:rsidR="000D651E" w:rsidRPr="00C21325">
              <w:rPr>
                <w:rFonts w:asciiTheme="minorHAnsi" w:hAnsiTheme="minorHAnsi"/>
              </w:rPr>
              <w:t>1</w:t>
            </w:r>
          </w:p>
        </w:tc>
      </w:tr>
      <w:tr w:rsidR="00E96930" w:rsidRPr="00C21325" w14:paraId="488F2B84" w14:textId="77777777" w:rsidTr="00E96930">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14"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15" w:author="Autor"/>
        </w:trPr>
        <w:tc>
          <w:tcPr>
            <w:tcW w:w="4531" w:type="dxa"/>
            <w:shd w:val="clear" w:color="auto" w:fill="DBE5F1" w:themeFill="accent1" w:themeFillTint="33"/>
            <w:tcPrChange w:id="416" w:author="Autor">
              <w:tcPr>
                <w:tcW w:w="4531" w:type="dxa"/>
                <w:shd w:val="clear" w:color="auto" w:fill="auto"/>
              </w:tcPr>
            </w:tcPrChange>
          </w:tcPr>
          <w:p w14:paraId="4AF17571" w14:textId="77777777" w:rsidR="00E96930" w:rsidRPr="00C21325" w:rsidRDefault="00E96930" w:rsidP="00F97007">
            <w:pPr>
              <w:spacing w:before="120" w:after="120" w:line="240" w:lineRule="auto"/>
              <w:jc w:val="both"/>
              <w:rPr>
                <w:ins w:id="417" w:author="Autor"/>
                <w:rFonts w:asciiTheme="minorHAnsi" w:hAnsiTheme="minorHAnsi"/>
              </w:rPr>
            </w:pPr>
          </w:p>
        </w:tc>
        <w:tc>
          <w:tcPr>
            <w:tcW w:w="4531" w:type="dxa"/>
            <w:shd w:val="clear" w:color="auto" w:fill="DBE5F1" w:themeFill="accent1" w:themeFillTint="33"/>
            <w:tcPrChange w:id="418" w:author="Autor">
              <w:tcPr>
                <w:tcW w:w="4531" w:type="dxa"/>
                <w:shd w:val="clear" w:color="auto" w:fill="auto"/>
              </w:tcPr>
            </w:tcPrChange>
          </w:tcPr>
          <w:p w14:paraId="2C3356A1" w14:textId="77777777" w:rsidR="00E96930" w:rsidRPr="00C21325" w:rsidRDefault="00E96930" w:rsidP="00F97007">
            <w:pPr>
              <w:spacing w:before="120" w:after="120" w:line="240" w:lineRule="auto"/>
              <w:jc w:val="both"/>
              <w:rPr>
                <w:ins w:id="419" w:author="Autor"/>
                <w:rFonts w:asciiTheme="minorHAnsi" w:hAnsiTheme="minorHAnsi"/>
              </w:rPr>
            </w:pPr>
          </w:p>
        </w:tc>
      </w:tr>
      <w:tr w:rsidR="00E96930" w:rsidRPr="00C21325" w14:paraId="5B5D6A68" w14:textId="77777777" w:rsidTr="00E96930">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20"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21" w:author="Autor"/>
        </w:trPr>
        <w:tc>
          <w:tcPr>
            <w:tcW w:w="4531" w:type="dxa"/>
            <w:shd w:val="clear" w:color="auto" w:fill="95B3D7" w:themeFill="accent1" w:themeFillTint="99"/>
            <w:tcPrChange w:id="422" w:author="Autor">
              <w:tcPr>
                <w:tcW w:w="4531" w:type="dxa"/>
                <w:shd w:val="clear" w:color="auto" w:fill="auto"/>
              </w:tcPr>
            </w:tcPrChange>
          </w:tcPr>
          <w:p w14:paraId="35FFE0E3" w14:textId="76C124DD" w:rsidR="00E96930" w:rsidRPr="00C21325" w:rsidRDefault="00E96930" w:rsidP="00F97007">
            <w:pPr>
              <w:spacing w:before="120" w:after="120" w:line="240" w:lineRule="auto"/>
              <w:jc w:val="both"/>
              <w:rPr>
                <w:ins w:id="423" w:author="Autor"/>
                <w:rFonts w:asciiTheme="minorHAnsi" w:hAnsiTheme="minorHAnsi"/>
              </w:rPr>
            </w:pPr>
            <w:ins w:id="424" w:author="Autor">
              <w:r w:rsidRPr="00C21325">
                <w:rPr>
                  <w:rFonts w:asciiTheme="minorHAnsi" w:hAnsiTheme="minorHAnsi"/>
                </w:rPr>
                <w:t>Prioritná os: 2</w:t>
              </w:r>
            </w:ins>
          </w:p>
        </w:tc>
        <w:tc>
          <w:tcPr>
            <w:tcW w:w="4531" w:type="dxa"/>
            <w:shd w:val="clear" w:color="auto" w:fill="95B3D7" w:themeFill="accent1" w:themeFillTint="99"/>
            <w:tcPrChange w:id="425" w:author="Autor">
              <w:tcPr>
                <w:tcW w:w="4531" w:type="dxa"/>
                <w:shd w:val="clear" w:color="auto" w:fill="auto"/>
              </w:tcPr>
            </w:tcPrChange>
          </w:tcPr>
          <w:p w14:paraId="34632A60" w14:textId="6221910A" w:rsidR="00E96930" w:rsidRPr="00C21325" w:rsidRDefault="00E96930" w:rsidP="00E96930">
            <w:pPr>
              <w:spacing w:before="120" w:after="120" w:line="240" w:lineRule="auto"/>
              <w:jc w:val="both"/>
              <w:rPr>
                <w:ins w:id="426" w:author="Autor"/>
                <w:rFonts w:asciiTheme="minorHAnsi" w:hAnsiTheme="minorHAnsi"/>
              </w:rPr>
            </w:pPr>
            <w:ins w:id="427" w:author="Autor">
              <w:r w:rsidRPr="00C21325">
                <w:rPr>
                  <w:rFonts w:asciiTheme="minorHAnsi" w:hAnsiTheme="minorHAnsi"/>
                </w:rPr>
                <w:t xml:space="preserve">Prioritná os: </w:t>
              </w:r>
              <w:r>
                <w:rPr>
                  <w:rFonts w:asciiTheme="minorHAnsi" w:hAnsiTheme="minorHAnsi"/>
                </w:rPr>
                <w:t>13</w:t>
              </w:r>
            </w:ins>
          </w:p>
        </w:tc>
      </w:tr>
      <w:tr w:rsidR="00E96930" w:rsidRPr="00C21325" w14:paraId="300FBFFE" w14:textId="77777777" w:rsidTr="00F60127">
        <w:trPr>
          <w:ins w:id="428" w:author="Autor"/>
        </w:trPr>
        <w:tc>
          <w:tcPr>
            <w:tcW w:w="4531" w:type="dxa"/>
            <w:shd w:val="clear" w:color="auto" w:fill="auto"/>
          </w:tcPr>
          <w:p w14:paraId="2418791E" w14:textId="267C5366" w:rsidR="00E96930" w:rsidRPr="00C21325" w:rsidRDefault="00E96930" w:rsidP="00F97007">
            <w:pPr>
              <w:spacing w:before="120" w:after="120" w:line="240" w:lineRule="auto"/>
              <w:jc w:val="both"/>
              <w:rPr>
                <w:ins w:id="429" w:author="Autor"/>
                <w:rFonts w:asciiTheme="minorHAnsi" w:hAnsiTheme="minorHAnsi"/>
              </w:rPr>
            </w:pPr>
            <w:ins w:id="430" w:author="Autor">
              <w:r w:rsidRPr="00C21325">
                <w:rPr>
                  <w:rFonts w:asciiTheme="minorHAnsi" w:hAnsiTheme="minorHAnsi"/>
                </w:rPr>
                <w:t>Špecifický cieľ: 1</w:t>
              </w:r>
            </w:ins>
          </w:p>
        </w:tc>
        <w:tc>
          <w:tcPr>
            <w:tcW w:w="4531" w:type="dxa"/>
            <w:shd w:val="clear" w:color="auto" w:fill="auto"/>
          </w:tcPr>
          <w:p w14:paraId="59EB39A8" w14:textId="20B6CF98" w:rsidR="00E96930" w:rsidRPr="00C21325" w:rsidRDefault="00E96930" w:rsidP="00F97007">
            <w:pPr>
              <w:spacing w:before="120" w:after="120" w:line="240" w:lineRule="auto"/>
              <w:jc w:val="both"/>
              <w:rPr>
                <w:ins w:id="431" w:author="Autor"/>
                <w:rFonts w:asciiTheme="minorHAnsi" w:hAnsiTheme="minorHAnsi"/>
              </w:rPr>
            </w:pPr>
            <w:ins w:id="432" w:author="Autor">
              <w:r w:rsidRPr="00C21325">
                <w:rPr>
                  <w:rFonts w:asciiTheme="minorHAnsi" w:hAnsiTheme="minorHAnsi"/>
                </w:rPr>
                <w:t>Špecifický cieľ: 1</w:t>
              </w:r>
              <w:r>
                <w:rPr>
                  <w:rFonts w:asciiTheme="minorHAnsi" w:hAnsiTheme="minorHAnsi"/>
                </w:rPr>
                <w:t>3.1</w:t>
              </w:r>
            </w:ins>
          </w:p>
        </w:tc>
      </w:tr>
    </w:tbl>
    <w:p w14:paraId="4BBC3B88" w14:textId="77777777" w:rsidR="0064229B"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14:paraId="2D96FB0F" w14:textId="77777777" w:rsidTr="004B6D58">
        <w:tc>
          <w:tcPr>
            <w:tcW w:w="4531" w:type="dxa"/>
            <w:shd w:val="clear" w:color="auto" w:fill="002060"/>
            <w:vAlign w:val="center"/>
          </w:tcPr>
          <w:p w14:paraId="30CD0783"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shd w:val="clear" w:color="auto" w:fill="002060"/>
            <w:vAlign w:val="center"/>
          </w:tcPr>
          <w:p w14:paraId="44A5F439"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IROP</w:t>
            </w:r>
          </w:p>
        </w:tc>
      </w:tr>
      <w:tr w:rsidR="00F03923" w:rsidRPr="00C21325" w14:paraId="028961D7" w14:textId="77777777" w:rsidTr="004B6D58">
        <w:tc>
          <w:tcPr>
            <w:tcW w:w="4531" w:type="dxa"/>
            <w:shd w:val="clear" w:color="auto" w:fill="95B3D7" w:themeFill="accent1" w:themeFillTint="99"/>
          </w:tcPr>
          <w:p w14:paraId="142A4BD0"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5AB2A7A"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6</w:t>
            </w:r>
          </w:p>
        </w:tc>
      </w:tr>
      <w:tr w:rsidR="00F03923" w:rsidRPr="00C21325" w14:paraId="4CA99931" w14:textId="77777777" w:rsidTr="004B6D58">
        <w:tc>
          <w:tcPr>
            <w:tcW w:w="4531" w:type="dxa"/>
            <w:shd w:val="clear" w:color="auto" w:fill="auto"/>
          </w:tcPr>
          <w:p w14:paraId="6B7B2E93"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6FB6A374"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6.1</w:t>
            </w:r>
          </w:p>
        </w:tc>
      </w:tr>
    </w:tbl>
    <w:p w14:paraId="6D1A2136" w14:textId="77777777" w:rsidR="00F03923" w:rsidRPr="00C21325" w:rsidRDefault="00F03923"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7F7046F6" w14:textId="77777777" w:rsidTr="001132F4">
        <w:trPr>
          <w:tblHeader/>
        </w:trPr>
        <w:tc>
          <w:tcPr>
            <w:tcW w:w="4606" w:type="dxa"/>
            <w:shd w:val="clear" w:color="auto" w:fill="002060"/>
            <w:vAlign w:val="center"/>
          </w:tcPr>
          <w:p w14:paraId="0F44AD3F"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58B6FF6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EVS</w:t>
            </w:r>
          </w:p>
        </w:tc>
      </w:tr>
      <w:tr w:rsidR="0064229B" w:rsidRPr="00C21325" w14:paraId="72C04995" w14:textId="77777777" w:rsidTr="001132F4">
        <w:tc>
          <w:tcPr>
            <w:tcW w:w="4606" w:type="dxa"/>
            <w:shd w:val="clear" w:color="auto" w:fill="95B3D7" w:themeFill="accent1" w:themeFillTint="99"/>
          </w:tcPr>
          <w:p w14:paraId="115F4EF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10644BE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04353A" w:rsidRPr="00C21325">
              <w:rPr>
                <w:rFonts w:asciiTheme="minorHAnsi" w:hAnsiTheme="minorHAnsi"/>
              </w:rPr>
              <w:t>3</w:t>
            </w:r>
          </w:p>
        </w:tc>
      </w:tr>
      <w:tr w:rsidR="0064229B" w:rsidRPr="00C21325" w14:paraId="174CC5D5" w14:textId="77777777" w:rsidTr="001132F4">
        <w:tc>
          <w:tcPr>
            <w:tcW w:w="4606" w:type="dxa"/>
            <w:shd w:val="clear" w:color="auto" w:fill="auto"/>
          </w:tcPr>
          <w:p w14:paraId="55D3DE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C0E9A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0A4DC4" w:rsidRPr="00C21325">
              <w:rPr>
                <w:rFonts w:asciiTheme="minorHAnsi" w:hAnsiTheme="minorHAnsi"/>
              </w:rPr>
              <w:t>3.1</w:t>
            </w:r>
          </w:p>
        </w:tc>
      </w:tr>
    </w:tbl>
    <w:p w14:paraId="774E3A57" w14:textId="77777777" w:rsidR="007B0FCE" w:rsidRPr="00C21325" w:rsidRDefault="007B0FCE"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359DF02" w14:textId="77777777" w:rsidTr="001132F4">
        <w:trPr>
          <w:tblHeader/>
        </w:trPr>
        <w:tc>
          <w:tcPr>
            <w:tcW w:w="4606" w:type="dxa"/>
            <w:shd w:val="clear" w:color="auto" w:fill="002060"/>
            <w:vAlign w:val="center"/>
          </w:tcPr>
          <w:p w14:paraId="0F212421" w14:textId="77777777" w:rsidR="0064229B" w:rsidRPr="00C21325" w:rsidRDefault="007B0FCE" w:rsidP="00F97007">
            <w:pPr>
              <w:spacing w:before="120" w:after="120" w:line="240" w:lineRule="auto"/>
              <w:jc w:val="center"/>
              <w:rPr>
                <w:rFonts w:asciiTheme="minorHAnsi" w:hAnsiTheme="minorHAnsi"/>
                <w:b/>
              </w:rPr>
            </w:pPr>
            <w:r w:rsidRPr="00C21325">
              <w:rPr>
                <w:rFonts w:asciiTheme="minorHAnsi" w:hAnsiTheme="minorHAnsi"/>
              </w:rPr>
              <w:br w:type="page"/>
            </w:r>
            <w:r w:rsidR="0064229B" w:rsidRPr="00C21325">
              <w:rPr>
                <w:rFonts w:asciiTheme="minorHAnsi" w:hAnsiTheme="minorHAnsi"/>
                <w:b/>
              </w:rPr>
              <w:t>OP TP</w:t>
            </w:r>
          </w:p>
        </w:tc>
        <w:tc>
          <w:tcPr>
            <w:tcW w:w="4606" w:type="dxa"/>
            <w:shd w:val="clear" w:color="auto" w:fill="002060"/>
            <w:vAlign w:val="center"/>
          </w:tcPr>
          <w:p w14:paraId="0573B7AB"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PRV</w:t>
            </w:r>
          </w:p>
        </w:tc>
      </w:tr>
      <w:tr w:rsidR="0064229B" w:rsidRPr="00C21325" w14:paraId="16B968FF" w14:textId="77777777" w:rsidTr="001132F4">
        <w:tc>
          <w:tcPr>
            <w:tcW w:w="4606" w:type="dxa"/>
            <w:shd w:val="clear" w:color="auto" w:fill="95B3D7" w:themeFill="accent1" w:themeFillTint="99"/>
          </w:tcPr>
          <w:p w14:paraId="69CD18E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7C424E0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Kap. 7 </w:t>
            </w:r>
            <w:r w:rsidR="001D1B98" w:rsidRPr="00C21325">
              <w:rPr>
                <w:rFonts w:asciiTheme="minorHAnsi" w:hAnsiTheme="minorHAnsi"/>
              </w:rPr>
              <w:t>Zdroje</w:t>
            </w:r>
          </w:p>
        </w:tc>
      </w:tr>
      <w:tr w:rsidR="0064229B" w:rsidRPr="00C21325" w14:paraId="31F850E8" w14:textId="77777777" w:rsidTr="001132F4">
        <w:tc>
          <w:tcPr>
            <w:tcW w:w="4606" w:type="dxa"/>
            <w:shd w:val="clear" w:color="auto" w:fill="auto"/>
          </w:tcPr>
          <w:p w14:paraId="61FDC67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5FB4B107" w14:textId="77777777" w:rsidR="0064229B" w:rsidRPr="00C21325" w:rsidRDefault="001D1B98" w:rsidP="00F97007">
            <w:pPr>
              <w:spacing w:before="120" w:after="120" w:line="240" w:lineRule="auto"/>
              <w:jc w:val="both"/>
              <w:rPr>
                <w:rFonts w:asciiTheme="minorHAnsi" w:hAnsiTheme="minorHAnsi"/>
              </w:rPr>
            </w:pPr>
            <w:r w:rsidRPr="00C21325">
              <w:rPr>
                <w:rFonts w:asciiTheme="minorHAnsi" w:hAnsiTheme="minorHAnsi"/>
              </w:rPr>
              <w:t>IT systém</w:t>
            </w:r>
          </w:p>
        </w:tc>
      </w:tr>
    </w:tbl>
    <w:p w14:paraId="1E449552" w14:textId="77777777" w:rsidR="0064229B" w:rsidRPr="00C21325" w:rsidRDefault="0064229B" w:rsidP="00F97007">
      <w:pPr>
        <w:spacing w:before="120" w:after="120" w:line="240" w:lineRule="auto"/>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96E2717" w14:textId="77777777" w:rsidTr="001132F4">
        <w:trPr>
          <w:tblHeader/>
        </w:trPr>
        <w:tc>
          <w:tcPr>
            <w:tcW w:w="4606" w:type="dxa"/>
            <w:tcBorders>
              <w:bottom w:val="dotted" w:sz="4" w:space="0" w:color="002060"/>
            </w:tcBorders>
            <w:shd w:val="clear" w:color="auto" w:fill="002060"/>
            <w:vAlign w:val="center"/>
          </w:tcPr>
          <w:p w14:paraId="482137B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3D643C6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RH</w:t>
            </w:r>
          </w:p>
        </w:tc>
      </w:tr>
      <w:tr w:rsidR="0064229B" w:rsidRPr="00C21325" w14:paraId="7447C625" w14:textId="77777777" w:rsidTr="001132F4">
        <w:tc>
          <w:tcPr>
            <w:tcW w:w="4606" w:type="dxa"/>
            <w:shd w:val="clear" w:color="auto" w:fill="95B3D7" w:themeFill="accent1" w:themeFillTint="99"/>
          </w:tcPr>
          <w:p w14:paraId="21DE77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EA969AB" w14:textId="3A48D304" w:rsidR="0064229B" w:rsidRPr="00C21325" w:rsidRDefault="00FB41B7" w:rsidP="00F97007">
            <w:pPr>
              <w:spacing w:before="120" w:after="120" w:line="240" w:lineRule="auto"/>
              <w:jc w:val="both"/>
              <w:rPr>
                <w:rFonts w:asciiTheme="minorHAnsi" w:hAnsiTheme="minorHAnsi"/>
              </w:rPr>
            </w:pPr>
            <w:r w:rsidRPr="00C21325">
              <w:rPr>
                <w:rFonts w:asciiTheme="minorHAnsi" w:hAnsiTheme="minorHAnsi"/>
              </w:rPr>
              <w:t>Č</w:t>
            </w:r>
            <w:r w:rsidR="00FB559F" w:rsidRPr="00C21325">
              <w:rPr>
                <w:rFonts w:asciiTheme="minorHAnsi" w:hAnsiTheme="minorHAnsi"/>
              </w:rPr>
              <w:t>l. 78 nariadenie o ENRF</w:t>
            </w:r>
          </w:p>
        </w:tc>
      </w:tr>
      <w:tr w:rsidR="0064229B" w:rsidRPr="00C21325" w14:paraId="48F92351" w14:textId="77777777" w:rsidTr="001132F4">
        <w:tc>
          <w:tcPr>
            <w:tcW w:w="4606" w:type="dxa"/>
            <w:shd w:val="clear" w:color="auto" w:fill="auto"/>
          </w:tcPr>
          <w:p w14:paraId="0089718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3D60EA8" w14:textId="77777777" w:rsidR="002C5CB8" w:rsidRPr="00C21325" w:rsidRDefault="0064229B" w:rsidP="00F97007">
            <w:pPr>
              <w:spacing w:before="120" w:after="120" w:line="240" w:lineRule="auto"/>
              <w:rPr>
                <w:rFonts w:asciiTheme="minorHAnsi" w:hAnsiTheme="minorHAnsi"/>
              </w:rPr>
            </w:pPr>
            <w:r w:rsidRPr="00C21325">
              <w:rPr>
                <w:rFonts w:asciiTheme="minorHAnsi" w:hAnsiTheme="minorHAnsi"/>
              </w:rPr>
              <w:t xml:space="preserve">Zameranie: </w:t>
            </w:r>
            <w:r w:rsidR="000A4DC4" w:rsidRPr="00C21325">
              <w:rPr>
                <w:rFonts w:asciiTheme="minorHAnsi" w:hAnsiTheme="minorHAnsi"/>
              </w:rPr>
              <w:t xml:space="preserve"> </w:t>
            </w:r>
            <w:r w:rsidR="00C95D43" w:rsidRPr="00C21325">
              <w:rPr>
                <w:rFonts w:asciiTheme="minorHAnsi" w:hAnsiTheme="minorHAnsi"/>
              </w:rPr>
              <w:t>B</w:t>
            </w:r>
          </w:p>
          <w:p w14:paraId="35FD141B" w14:textId="77777777" w:rsidR="0064229B" w:rsidRPr="00C21325" w:rsidRDefault="0064229B" w:rsidP="00F97007">
            <w:pPr>
              <w:spacing w:before="120" w:after="120" w:line="240" w:lineRule="auto"/>
              <w:jc w:val="both"/>
              <w:rPr>
                <w:rFonts w:asciiTheme="minorHAnsi" w:hAnsiTheme="minorHAnsi"/>
              </w:rPr>
            </w:pPr>
          </w:p>
        </w:tc>
      </w:tr>
    </w:tbl>
    <w:p w14:paraId="18CCB1F2" w14:textId="77777777" w:rsidR="0064229B" w:rsidRPr="007F0087" w:rsidRDefault="0064229B" w:rsidP="00F97007">
      <w:pPr>
        <w:spacing w:before="120" w:after="120" w:line="240" w:lineRule="auto"/>
        <w:rPr>
          <w:rFonts w:asciiTheme="minorHAnsi" w:eastAsia="Times New Roman" w:hAnsiTheme="minorHAnsi"/>
        </w:rPr>
      </w:pPr>
    </w:p>
    <w:p w14:paraId="2B434C38" w14:textId="460545E2" w:rsidR="006F10A0" w:rsidRPr="007F0087" w:rsidRDefault="006F10A0" w:rsidP="00F97007">
      <w:pPr>
        <w:spacing w:before="120" w:after="120" w:line="240" w:lineRule="auto"/>
        <w:ind w:firstLine="360"/>
        <w:jc w:val="both"/>
        <w:rPr>
          <w:rFonts w:asciiTheme="minorHAnsi" w:hAnsiTheme="minorHAnsi"/>
        </w:rPr>
      </w:pPr>
      <w:r w:rsidRPr="007F0087">
        <w:rPr>
          <w:rFonts w:asciiTheme="minorHAnsi" w:eastAsia="Times New Roman" w:hAnsiTheme="minorHAnsi"/>
        </w:rPr>
        <w:t xml:space="preserve">Bližšie informácie k synergickým </w:t>
      </w:r>
      <w:del w:id="433" w:author="Autor">
        <w:r w:rsidRPr="007F0087" w:rsidDel="00316944">
          <w:rPr>
            <w:rFonts w:asciiTheme="minorHAnsi" w:eastAsia="Times New Roman" w:hAnsiTheme="minorHAnsi"/>
          </w:rPr>
          <w:delText xml:space="preserve">a komplementárnym </w:delText>
        </w:r>
      </w:del>
      <w:r w:rsidRPr="007F0087">
        <w:rPr>
          <w:rFonts w:asciiTheme="minorHAnsi" w:eastAsia="Times New Roman" w:hAnsiTheme="minorHAnsi"/>
        </w:rPr>
        <w:t>účinkom je možné získať na webovom sídle centrálneho koordinačného orgánu</w:t>
      </w:r>
      <w:r w:rsidRPr="007F0087">
        <w:rPr>
          <w:rFonts w:asciiTheme="minorHAnsi" w:hAnsiTheme="minorHAnsi"/>
        </w:rPr>
        <w:t xml:space="preserve"> </w:t>
      </w:r>
      <w:hyperlink r:id="rId32"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33" w:history="1">
        <w:r w:rsidRPr="007F0087">
          <w:rPr>
            <w:rStyle w:val="Hypertextovprepojenie"/>
            <w:rFonts w:asciiTheme="minorHAnsi" w:hAnsiTheme="minorHAnsi"/>
          </w:rPr>
          <w:t>http://www.ecas.org/</w:t>
        </w:r>
      </w:hyperlink>
      <w:r w:rsidRPr="007F0087">
        <w:rPr>
          <w:rFonts w:asciiTheme="minorHAnsi" w:hAnsiTheme="minorHAnsi"/>
        </w:rPr>
        <w:t>.</w:t>
      </w:r>
    </w:p>
    <w:p w14:paraId="7FD34A61" w14:textId="2ED48D73" w:rsidR="003C2776" w:rsidRPr="00C21325" w:rsidRDefault="003C2776" w:rsidP="0064229B">
      <w:pPr>
        <w:spacing w:before="240" w:after="240"/>
        <w:ind w:firstLine="360"/>
        <w:jc w:val="both"/>
        <w:rPr>
          <w:rFonts w:asciiTheme="minorHAnsi" w:hAnsiTheme="minorHAnsi"/>
        </w:rPr>
      </w:pPr>
    </w:p>
    <w:p w14:paraId="67D977A7" w14:textId="77777777" w:rsidR="00453BCB" w:rsidRPr="00C21325" w:rsidRDefault="00453BCB" w:rsidP="0064229B">
      <w:pPr>
        <w:spacing w:before="240" w:after="240"/>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Zmena a zrušenie vyzvania</w:t>
      </w:r>
    </w:p>
    <w:p w14:paraId="09A381A5" w14:textId="291C2ED0" w:rsidR="003C2776" w:rsidRPr="00C21325" w:rsidRDefault="0064229B" w:rsidP="00F97007">
      <w:pPr>
        <w:spacing w:before="120" w:after="120" w:line="240" w:lineRule="auto"/>
        <w:ind w:firstLine="425"/>
        <w:jc w:val="both"/>
        <w:rPr>
          <w:rFonts w:asciiTheme="minorHAnsi" w:hAnsiTheme="minorHAnsi"/>
        </w:rPr>
      </w:pPr>
      <w:r w:rsidRPr="00C21325">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Pr="00C21325">
        <w:rPr>
          <w:rFonts w:asciiTheme="minorHAnsi" w:hAnsiTheme="minorHAnsi"/>
        </w:rPr>
        <w:t>s ohľadom na dopad navrhovanej zmeny na žiadateľa.</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lastRenderedPageBreak/>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2A2BD799"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del w:id="434" w:author="Autor">
        <w:r w:rsidR="00BD5A5E" w:rsidDel="00CF1217">
          <w:rPr>
            <w:rFonts w:asciiTheme="minorHAnsi" w:hAnsiTheme="minorHAnsi" w:cstheme="minorHAnsi"/>
            <w:bCs/>
            <w:iCs/>
            <w:sz w:val="22"/>
            <w:szCs w:val="22"/>
          </w:rPr>
          <w:delText xml:space="preserve">- </w:delText>
        </w:r>
        <w:r w:rsidR="00BD5A5E" w:rsidRPr="004A331B" w:rsidDel="00CF1217">
          <w:rPr>
            <w:rFonts w:asciiTheme="minorHAnsi" w:hAnsiTheme="minorHAnsi" w:cstheme="minorHAnsi"/>
            <w:b/>
            <w:bCs/>
            <w:iCs/>
            <w:sz w:val="22"/>
            <w:szCs w:val="22"/>
          </w:rPr>
          <w:delText>aktualizovaná</w:delText>
        </w:r>
      </w:del>
      <w:r w:rsidRPr="00C21325">
        <w:rPr>
          <w:rFonts w:asciiTheme="minorHAnsi" w:hAnsiTheme="minorHAnsi"/>
          <w:bCs/>
          <w:iCs/>
          <w:sz w:val="22"/>
          <w:szCs w:val="22"/>
        </w:rPr>
        <w:t>;</w:t>
      </w:r>
    </w:p>
    <w:p w14:paraId="4D1CB093" w14:textId="5801EF4B" w:rsidR="006F10A0" w:rsidRPr="001659BC" w:rsidRDefault="006F10A0"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del w:id="435" w:author="Autor">
        <w:r w:rsidRPr="001659BC" w:rsidDel="00262623">
          <w:rPr>
            <w:rFonts w:asciiTheme="minorHAnsi" w:hAnsi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436" w:author="Autor">
        <w:r w:rsidR="00262623" w:rsidRPr="001659BC">
          <w:rPr>
            <w:rFonts w:asciiTheme="minorHAnsi" w:hAnsiTheme="minorHAnsi"/>
            <w:bCs/>
            <w:iCs/>
            <w:sz w:val="22"/>
            <w:szCs w:val="22"/>
          </w:rPr>
          <w:t xml:space="preserve">Informácia pre žiadateľov o nenávratný finančný príspevok / o príspevok, ktorá je zverejnená na webovom sídle </w:t>
        </w:r>
        <w:r w:rsidR="00262623" w:rsidRPr="001659BC">
          <w:rPr>
            <w:rFonts w:asciiTheme="minorHAnsi" w:hAnsiTheme="minorHAnsi"/>
            <w:bCs/>
            <w:iCs/>
            <w:sz w:val="22"/>
            <w:szCs w:val="22"/>
          </w:rPr>
          <w:fldChar w:fldCharType="begin"/>
        </w:r>
        <w:r w:rsidR="00262623" w:rsidRPr="001659BC">
          <w:rPr>
            <w:rFonts w:asciiTheme="minorHAnsi" w:hAnsiTheme="minorHAnsi"/>
            <w:bCs/>
            <w:iCs/>
            <w:sz w:val="22"/>
            <w:szCs w:val="22"/>
          </w:rPr>
          <w:instrText xml:space="preserve"> HYPERLINK "http://www.olaf.vlada.gov.sk/system-vcasneho-odhalovania-rizika-a-vylucenia-edes/" </w:instrText>
        </w:r>
        <w:r w:rsidR="00262623" w:rsidRPr="001659BC">
          <w:rPr>
            <w:rFonts w:asciiTheme="minorHAnsi" w:hAnsiTheme="minorHAnsi"/>
            <w:bCs/>
            <w:iCs/>
            <w:sz w:val="22"/>
            <w:szCs w:val="22"/>
          </w:rPr>
          <w:fldChar w:fldCharType="separate"/>
        </w:r>
        <w:r w:rsidR="00262623" w:rsidRPr="001659BC">
          <w:rPr>
            <w:rStyle w:val="Hypertextovprepojenie"/>
            <w:rFonts w:asciiTheme="minorHAnsi" w:hAnsiTheme="minorHAnsi"/>
            <w:bCs/>
            <w:iCs/>
            <w:sz w:val="22"/>
            <w:szCs w:val="22"/>
          </w:rPr>
          <w:t>http://www.olaf.vlada.gov.sk/system-vcasneho-odhalovania-rizika-a-vylucenia-edes/</w:t>
        </w:r>
        <w:r w:rsidR="00262623" w:rsidRPr="001659BC">
          <w:rPr>
            <w:rFonts w:asciiTheme="minorHAnsi" w:hAnsiTheme="minorHAnsi"/>
            <w:bCs/>
            <w:iCs/>
            <w:sz w:val="22"/>
            <w:szCs w:val="22"/>
          </w:rPr>
          <w:fldChar w:fldCharType="end"/>
        </w:r>
      </w:ins>
      <w:r w:rsidRPr="001659BC">
        <w:rPr>
          <w:rFonts w:asciiTheme="minorHAnsi" w:hAnsiTheme="minorHAnsi"/>
          <w:bCs/>
          <w:iCs/>
          <w:sz w:val="22"/>
          <w:szCs w:val="22"/>
        </w:rPr>
        <w:t>;</w:t>
      </w:r>
    </w:p>
    <w:p w14:paraId="2062A44B" w14:textId="64BD385E" w:rsidR="003C2776" w:rsidRPr="001659BC"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1659BC">
        <w:rPr>
          <w:rFonts w:asciiTheme="minorHAnsi" w:hAnsiTheme="minorHAnsi"/>
          <w:bCs/>
          <w:iCs/>
          <w:sz w:val="22"/>
          <w:szCs w:val="22"/>
        </w:rPr>
        <w:t>Vzor povinnej prílohy k žiadosti o NFP</w:t>
      </w:r>
      <w:r w:rsidR="00317EFA" w:rsidRPr="001659BC">
        <w:rPr>
          <w:rFonts w:asciiTheme="minorHAnsi" w:hAnsiTheme="minorHAnsi"/>
          <w:bCs/>
          <w:iCs/>
          <w:sz w:val="22"/>
          <w:szCs w:val="22"/>
        </w:rPr>
        <w:t xml:space="preserve"> - Opis projektu</w:t>
      </w:r>
      <w:r w:rsidR="006F10A0" w:rsidRPr="001659BC">
        <w:rPr>
          <w:rFonts w:asciiTheme="minorHAnsi" w:hAnsiTheme="minorHAnsi"/>
          <w:bCs/>
          <w:iCs/>
          <w:sz w:val="22"/>
          <w:szCs w:val="22"/>
        </w:rPr>
        <w:t>;</w:t>
      </w:r>
    </w:p>
    <w:p w14:paraId="03459356" w14:textId="4C25082E" w:rsidR="00815D38" w:rsidRPr="00C21325"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 </w:t>
      </w:r>
      <w:r w:rsidR="006C4A28" w:rsidRPr="00C21325">
        <w:rPr>
          <w:rFonts w:asciiTheme="minorHAnsi" w:hAnsiTheme="minorHAnsi"/>
          <w:bCs/>
          <w:iCs/>
          <w:sz w:val="22"/>
          <w:szCs w:val="22"/>
        </w:rPr>
        <w:t>Vzor Výzvy na doplnenie ŽoNFP</w:t>
      </w:r>
      <w:r w:rsidR="00956655">
        <w:rPr>
          <w:rFonts w:asciiTheme="minorHAnsi" w:hAnsiTheme="minorHAnsi" w:cstheme="minorHAnsi"/>
          <w:bCs/>
          <w:iCs/>
          <w:sz w:val="22"/>
          <w:szCs w:val="22"/>
        </w:rPr>
        <w:t xml:space="preserve"> </w:t>
      </w:r>
      <w:ins w:id="437" w:author="Autor">
        <w:r w:rsidR="00956655">
          <w:rPr>
            <w:rFonts w:asciiTheme="minorHAnsi" w:hAnsiTheme="minorHAnsi"/>
            <w:bCs/>
            <w:iCs/>
          </w:rPr>
          <w:t xml:space="preserve">– </w:t>
        </w:r>
        <w:r w:rsidR="00956655">
          <w:rPr>
            <w:rFonts w:asciiTheme="minorHAnsi" w:hAnsiTheme="minorHAnsi"/>
            <w:b/>
            <w:bCs/>
            <w:iCs/>
          </w:rPr>
          <w:t>aktualizovaná.</w:t>
        </w:r>
      </w:ins>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default" r:id="rId34"/>
      <w:footerReference w:type="default" r:id="rId35"/>
      <w:headerReference w:type="first" r:id="rId36"/>
      <w:footerReference w:type="first" r:id="rId37"/>
      <w:pgSz w:w="11906" w:h="16838"/>
      <w:pgMar w:top="195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935C0" w14:textId="77777777" w:rsidR="000A1BC9" w:rsidRDefault="000A1BC9" w:rsidP="00784ECE">
      <w:pPr>
        <w:spacing w:after="0" w:line="240" w:lineRule="auto"/>
      </w:pPr>
      <w:r>
        <w:separator/>
      </w:r>
    </w:p>
  </w:endnote>
  <w:endnote w:type="continuationSeparator" w:id="0">
    <w:p w14:paraId="3A6787CF" w14:textId="77777777" w:rsidR="000A1BC9" w:rsidRDefault="000A1BC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14:paraId="3415846B" w14:textId="59E4DD74" w:rsidR="000A1BC9" w:rsidRDefault="000A1BC9">
        <w:pPr>
          <w:pStyle w:val="Pta"/>
          <w:jc w:val="center"/>
        </w:pPr>
        <w:r>
          <w:fldChar w:fldCharType="begin"/>
        </w:r>
        <w:r>
          <w:instrText>PAGE   \* MERGEFORMAT</w:instrText>
        </w:r>
        <w:r>
          <w:fldChar w:fldCharType="separate"/>
        </w:r>
        <w:r w:rsidR="008F78E1">
          <w:rPr>
            <w:noProof/>
          </w:rPr>
          <w:t>28</w:t>
        </w:r>
        <w:r>
          <w:fldChar w:fldCharType="end"/>
        </w:r>
      </w:p>
    </w:sdtContent>
  </w:sdt>
  <w:p w14:paraId="3885D48A" w14:textId="77777777" w:rsidR="000A1BC9" w:rsidRDefault="000A1BC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790D" w14:textId="77777777" w:rsidR="000A1BC9" w:rsidRDefault="000A1BC9" w:rsidP="00F4420F">
    <w:pPr>
      <w:pStyle w:val="Pta"/>
      <w:jc w:val="right"/>
    </w:pPr>
    <w:r>
      <w:rPr>
        <w:noProof/>
      </w:rPr>
      <mc:AlternateContent>
        <mc:Choice Requires="wps">
          <w:drawing>
            <wp:anchor distT="0" distB="0" distL="114300" distR="114300" simplePos="0" relativeHeight="251656704" behindDoc="0" locked="0" layoutInCell="1" allowOverlap="1" wp14:anchorId="7DEAC6A1" wp14:editId="1A42E76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09EAA2C"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0A1BC9" w:rsidRDefault="000A1BC9" w:rsidP="00F4420F">
    <w:pPr>
      <w:pStyle w:val="Pta"/>
      <w:jc w:val="right"/>
    </w:pPr>
    <w:r>
      <w:rPr>
        <w:noProof/>
      </w:rPr>
      <w:drawing>
        <wp:anchor distT="0" distB="0" distL="114300" distR="114300" simplePos="0" relativeHeight="251658752" behindDoc="1" locked="0" layoutInCell="1" allowOverlap="1" wp14:anchorId="67E71707" wp14:editId="13B3610A">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0A1BC9" w:rsidRDefault="000A1BC9" w:rsidP="00F4420F">
    <w:pPr>
      <w:pStyle w:val="Pta"/>
    </w:pPr>
  </w:p>
  <w:p w14:paraId="43024CAA" w14:textId="77777777" w:rsidR="000A1BC9" w:rsidRDefault="000A1BC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F5DFE" w14:textId="77777777" w:rsidR="000A1BC9" w:rsidRDefault="000A1BC9" w:rsidP="00784ECE">
      <w:pPr>
        <w:spacing w:after="0" w:line="240" w:lineRule="auto"/>
      </w:pPr>
      <w:r>
        <w:separator/>
      </w:r>
    </w:p>
  </w:footnote>
  <w:footnote w:type="continuationSeparator" w:id="0">
    <w:p w14:paraId="2A314E2D" w14:textId="77777777" w:rsidR="000A1BC9" w:rsidRDefault="000A1BC9" w:rsidP="00784ECE">
      <w:pPr>
        <w:spacing w:after="0" w:line="240" w:lineRule="auto"/>
      </w:pPr>
      <w:r>
        <w:continuationSeparator/>
      </w:r>
    </w:p>
  </w:footnote>
  <w:footnote w:id="1">
    <w:p w14:paraId="6F4E9415" w14:textId="77777777" w:rsidR="000A1BC9" w:rsidRDefault="000A1BC9">
      <w:pPr>
        <w:pStyle w:val="Textpoznmkypodiarou"/>
      </w:pPr>
      <w:r>
        <w:rPr>
          <w:rStyle w:val="Odkaznapoznmkupodiarou"/>
        </w:rPr>
        <w:footnoteRef/>
      </w:r>
      <w:r>
        <w:t xml:space="preserve"> v rámci tejto aktivity sú oprávnené aj </w:t>
      </w:r>
      <w:r w:rsidRPr="00802423">
        <w:t>pracovné cesty</w:t>
      </w:r>
      <w:r>
        <w:t>,</w:t>
      </w:r>
      <w:r w:rsidRPr="00802423">
        <w:t xml:space="preserve"> </w:t>
      </w:r>
      <w:r>
        <w:t xml:space="preserve">pracovné stretnutia a rokovania </w:t>
      </w:r>
      <w:r w:rsidRPr="00802423">
        <w:t>za účelom výkonu oprávnenej činnosti AK (napr. kontroly, certifikačné overovania</w:t>
      </w:r>
      <w:r>
        <w:t xml:space="preserve">, </w:t>
      </w:r>
      <w:r w:rsidRPr="00802423">
        <w:t>a pod.)</w:t>
      </w:r>
    </w:p>
  </w:footnote>
  <w:footnote w:id="2">
    <w:p w14:paraId="3493E796" w14:textId="77777777" w:rsidR="000A1BC9" w:rsidRDefault="000A1BC9"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14:paraId="17407368" w14:textId="174B60DA" w:rsidR="000A1BC9" w:rsidRPr="00DE3DF0" w:rsidRDefault="000A1BC9"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2A7A7B">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6212" w14:textId="77777777" w:rsidR="000A1BC9" w:rsidRDefault="000A1BC9">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3C8F9A08" wp14:editId="4603C900">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0A1BC9" w:rsidRDefault="000A1BC9">
    <w:pPr>
      <w:pStyle w:val="Hlavika"/>
      <w:rPr>
        <w:rFonts w:asciiTheme="minorHAnsi" w:hAnsiTheme="minorHAnsi"/>
        <w:sz w:val="22"/>
        <w:szCs w:val="22"/>
      </w:rPr>
    </w:pPr>
  </w:p>
  <w:p w14:paraId="7FDCD3F5" w14:textId="40010966" w:rsidR="000A1BC9" w:rsidRPr="00005728" w:rsidRDefault="000A1BC9"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 xml:space="preserve">Konsolidovaná verzia po zmene č. </w:t>
    </w:r>
    <w:del w:id="438" w:author="Autor">
      <w:r w:rsidDel="00C07228">
        <w:rPr>
          <w:rFonts w:asciiTheme="minorHAnsi" w:hAnsiTheme="minorHAnsi"/>
          <w:sz w:val="22"/>
          <w:szCs w:val="22"/>
        </w:rPr>
        <w:delText xml:space="preserve">1 </w:delText>
      </w:r>
    </w:del>
    <w:ins w:id="439" w:author="Autor">
      <w:r>
        <w:rPr>
          <w:rFonts w:asciiTheme="minorHAnsi" w:hAnsiTheme="minorHAnsi"/>
          <w:sz w:val="22"/>
          <w:szCs w:val="22"/>
        </w:rPr>
        <w:t xml:space="preserve">2 </w:t>
      </w:r>
    </w:ins>
    <w:r>
      <w:rPr>
        <w:rFonts w:asciiTheme="minorHAnsi" w:hAnsiTheme="minorHAnsi"/>
        <w:sz w:val="22"/>
        <w:szCs w:val="22"/>
      </w:rPr>
      <w:t>z</w:t>
    </w:r>
    <w:del w:id="440" w:author="Autor">
      <w:r w:rsidDel="00D735CF">
        <w:rPr>
          <w:rFonts w:asciiTheme="minorHAnsi" w:hAnsiTheme="minorHAnsi"/>
          <w:sz w:val="22"/>
          <w:szCs w:val="22"/>
        </w:rPr>
        <w:delText> </w:delText>
      </w:r>
    </w:del>
    <w:ins w:id="441" w:author="Autor">
      <w:r>
        <w:rPr>
          <w:rFonts w:asciiTheme="minorHAnsi" w:hAnsiTheme="minorHAnsi"/>
          <w:sz w:val="22"/>
          <w:szCs w:val="22"/>
        </w:rPr>
        <w:t> </w:t>
      </w:r>
    </w:ins>
    <w:del w:id="442" w:author="Autor">
      <w:r w:rsidDel="00D735CF">
        <w:rPr>
          <w:rFonts w:asciiTheme="minorHAnsi" w:hAnsiTheme="minorHAnsi"/>
          <w:sz w:val="22"/>
          <w:szCs w:val="22"/>
        </w:rPr>
        <w:delText>09. 09. 2019</w:delText>
      </w:r>
    </w:del>
    <w:ins w:id="443" w:author="Autor">
      <w:r>
        <w:rPr>
          <w:rFonts w:asciiTheme="minorHAnsi" w:hAnsiTheme="minorHAnsi"/>
          <w:sz w:val="22"/>
          <w:szCs w:val="22"/>
        </w:rPr>
        <w:t>23.</w:t>
      </w:r>
    </w:ins>
    <w:r>
      <w:rPr>
        <w:rFonts w:asciiTheme="minorHAnsi" w:hAnsiTheme="minorHAnsi"/>
        <w:sz w:val="22"/>
        <w:szCs w:val="22"/>
      </w:rPr>
      <w:t xml:space="preserve"> </w:t>
    </w:r>
    <w:ins w:id="444" w:author="Autor">
      <w:r>
        <w:rPr>
          <w:rFonts w:asciiTheme="minorHAnsi" w:hAnsiTheme="minorHAnsi"/>
          <w:sz w:val="22"/>
          <w:szCs w:val="22"/>
        </w:rPr>
        <w:t>12.</w:t>
      </w:r>
    </w:ins>
    <w:r>
      <w:rPr>
        <w:rFonts w:asciiTheme="minorHAnsi" w:hAnsiTheme="minorHAnsi"/>
        <w:sz w:val="22"/>
        <w:szCs w:val="22"/>
      </w:rPr>
      <w:t xml:space="preserve"> </w:t>
    </w:r>
    <w:ins w:id="445" w:author="Autor">
      <w:r>
        <w:rPr>
          <w:rFonts w:asciiTheme="minorHAnsi" w:hAnsiTheme="minorHAnsi"/>
          <w:sz w:val="22"/>
          <w:szCs w:val="22"/>
        </w:rPr>
        <w:t>2020</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E80F1" w14:textId="77777777" w:rsidR="000A1BC9" w:rsidRDefault="000A1BC9">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E43F2"/>
    <w:multiLevelType w:val="hybridMultilevel"/>
    <w:tmpl w:val="B49E8958"/>
    <w:lvl w:ilvl="0" w:tplc="51941736">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6"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F8E4ECA"/>
    <w:multiLevelType w:val="hybridMultilevel"/>
    <w:tmpl w:val="B58E77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3"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87F3F41"/>
    <w:multiLevelType w:val="hybridMultilevel"/>
    <w:tmpl w:val="E522ED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227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AF4646"/>
    <w:multiLevelType w:val="hybridMultilevel"/>
    <w:tmpl w:val="82FA208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7"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1"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2"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4"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6"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7"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3"/>
  </w:num>
  <w:num w:numId="2">
    <w:abstractNumId w:val="10"/>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46"/>
  </w:num>
  <w:num w:numId="6">
    <w:abstractNumId w:val="15"/>
  </w:num>
  <w:num w:numId="7">
    <w:abstractNumId w:val="29"/>
  </w:num>
  <w:num w:numId="8">
    <w:abstractNumId w:val="43"/>
  </w:num>
  <w:num w:numId="9">
    <w:abstractNumId w:val="32"/>
  </w:num>
  <w:num w:numId="10">
    <w:abstractNumId w:val="28"/>
  </w:num>
  <w:num w:numId="11">
    <w:abstractNumId w:val="27"/>
  </w:num>
  <w:num w:numId="12">
    <w:abstractNumId w:val="0"/>
  </w:num>
  <w:num w:numId="13">
    <w:abstractNumId w:val="8"/>
  </w:num>
  <w:num w:numId="14">
    <w:abstractNumId w:val="6"/>
  </w:num>
  <w:num w:numId="15">
    <w:abstractNumId w:val="7"/>
  </w:num>
  <w:num w:numId="16">
    <w:abstractNumId w:val="25"/>
  </w:num>
  <w:num w:numId="17">
    <w:abstractNumId w:val="34"/>
  </w:num>
  <w:num w:numId="18">
    <w:abstractNumId w:val="41"/>
  </w:num>
  <w:num w:numId="19">
    <w:abstractNumId w:val="13"/>
  </w:num>
  <w:num w:numId="20">
    <w:abstractNumId w:val="37"/>
  </w:num>
  <w:num w:numId="21">
    <w:abstractNumId w:val="14"/>
  </w:num>
  <w:num w:numId="22">
    <w:abstractNumId w:val="24"/>
  </w:num>
  <w:num w:numId="23">
    <w:abstractNumId w:val="31"/>
  </w:num>
  <w:num w:numId="24">
    <w:abstractNumId w:val="12"/>
  </w:num>
  <w:num w:numId="25">
    <w:abstractNumId w:val="21"/>
  </w:num>
  <w:num w:numId="26">
    <w:abstractNumId w:val="3"/>
  </w:num>
  <w:num w:numId="27">
    <w:abstractNumId w:val="42"/>
  </w:num>
  <w:num w:numId="28">
    <w:abstractNumId w:val="1"/>
  </w:num>
  <w:num w:numId="29">
    <w:abstractNumId w:val="26"/>
  </w:num>
  <w:num w:numId="30">
    <w:abstractNumId w:val="47"/>
  </w:num>
  <w:num w:numId="31">
    <w:abstractNumId w:val="11"/>
  </w:num>
  <w:num w:numId="32">
    <w:abstractNumId w:val="36"/>
  </w:num>
  <w:num w:numId="33">
    <w:abstractNumId w:val="9"/>
  </w:num>
  <w:num w:numId="34">
    <w:abstractNumId w:val="45"/>
  </w:num>
  <w:num w:numId="35">
    <w:abstractNumId w:val="22"/>
  </w:num>
  <w:num w:numId="36">
    <w:abstractNumId w:val="17"/>
  </w:num>
  <w:num w:numId="37">
    <w:abstractNumId w:val="39"/>
  </w:num>
  <w:num w:numId="38">
    <w:abstractNumId w:val="38"/>
  </w:num>
  <w:num w:numId="39">
    <w:abstractNumId w:val="2"/>
  </w:num>
  <w:num w:numId="40">
    <w:abstractNumId w:val="19"/>
  </w:num>
  <w:num w:numId="41">
    <w:abstractNumId w:val="23"/>
  </w:num>
  <w:num w:numId="42">
    <w:abstractNumId w:val="30"/>
  </w:num>
  <w:num w:numId="43">
    <w:abstractNumId w:val="44"/>
  </w:num>
  <w:num w:numId="44">
    <w:abstractNumId w:val="5"/>
  </w:num>
  <w:num w:numId="45">
    <w:abstractNumId w:val="4"/>
  </w:num>
  <w:num w:numId="46">
    <w:abstractNumId w:val="35"/>
  </w:num>
  <w:num w:numId="47">
    <w:abstractNumId w:val="16"/>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605DD"/>
    <w:rsid w:val="00063926"/>
    <w:rsid w:val="0006409B"/>
    <w:rsid w:val="000670D0"/>
    <w:rsid w:val="000759C3"/>
    <w:rsid w:val="000827CC"/>
    <w:rsid w:val="00082BDA"/>
    <w:rsid w:val="00083C3A"/>
    <w:rsid w:val="00084004"/>
    <w:rsid w:val="00091908"/>
    <w:rsid w:val="000969E9"/>
    <w:rsid w:val="000A039C"/>
    <w:rsid w:val="000A13C5"/>
    <w:rsid w:val="000A1BC9"/>
    <w:rsid w:val="000A466A"/>
    <w:rsid w:val="000A4DC4"/>
    <w:rsid w:val="000B3821"/>
    <w:rsid w:val="000C6774"/>
    <w:rsid w:val="000D0982"/>
    <w:rsid w:val="000D0C57"/>
    <w:rsid w:val="000D54B6"/>
    <w:rsid w:val="000D651E"/>
    <w:rsid w:val="000D7E2E"/>
    <w:rsid w:val="000E2BE5"/>
    <w:rsid w:val="000F717D"/>
    <w:rsid w:val="001003D4"/>
    <w:rsid w:val="0010099B"/>
    <w:rsid w:val="00103460"/>
    <w:rsid w:val="00110F51"/>
    <w:rsid w:val="001132F4"/>
    <w:rsid w:val="0012108E"/>
    <w:rsid w:val="00126810"/>
    <w:rsid w:val="00126CDC"/>
    <w:rsid w:val="00145333"/>
    <w:rsid w:val="001508E8"/>
    <w:rsid w:val="00150F0A"/>
    <w:rsid w:val="00162F94"/>
    <w:rsid w:val="001659BC"/>
    <w:rsid w:val="00174385"/>
    <w:rsid w:val="001760A1"/>
    <w:rsid w:val="001764C5"/>
    <w:rsid w:val="0018298C"/>
    <w:rsid w:val="00182A12"/>
    <w:rsid w:val="001837F9"/>
    <w:rsid w:val="00184AD0"/>
    <w:rsid w:val="001949F4"/>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20D59"/>
    <w:rsid w:val="002211E7"/>
    <w:rsid w:val="00222202"/>
    <w:rsid w:val="0022712F"/>
    <w:rsid w:val="00233CB2"/>
    <w:rsid w:val="00235BF0"/>
    <w:rsid w:val="002366FB"/>
    <w:rsid w:val="00241472"/>
    <w:rsid w:val="00243DF9"/>
    <w:rsid w:val="00251CDC"/>
    <w:rsid w:val="002559EC"/>
    <w:rsid w:val="00261CB1"/>
    <w:rsid w:val="00262623"/>
    <w:rsid w:val="00263737"/>
    <w:rsid w:val="002751F5"/>
    <w:rsid w:val="002777A8"/>
    <w:rsid w:val="002817D8"/>
    <w:rsid w:val="002827E3"/>
    <w:rsid w:val="00285165"/>
    <w:rsid w:val="00286AE6"/>
    <w:rsid w:val="002873FF"/>
    <w:rsid w:val="00292D18"/>
    <w:rsid w:val="0029320B"/>
    <w:rsid w:val="002952E1"/>
    <w:rsid w:val="00296481"/>
    <w:rsid w:val="002A7A7B"/>
    <w:rsid w:val="002B2A92"/>
    <w:rsid w:val="002B3A70"/>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2F7CF6"/>
    <w:rsid w:val="00300519"/>
    <w:rsid w:val="003011D9"/>
    <w:rsid w:val="00304E92"/>
    <w:rsid w:val="00305578"/>
    <w:rsid w:val="00306239"/>
    <w:rsid w:val="003067C4"/>
    <w:rsid w:val="003125B4"/>
    <w:rsid w:val="00316944"/>
    <w:rsid w:val="00317420"/>
    <w:rsid w:val="00317EFA"/>
    <w:rsid w:val="00320C97"/>
    <w:rsid w:val="00325A39"/>
    <w:rsid w:val="00337B53"/>
    <w:rsid w:val="00340864"/>
    <w:rsid w:val="00345CCD"/>
    <w:rsid w:val="00354603"/>
    <w:rsid w:val="00362BD8"/>
    <w:rsid w:val="00374C1F"/>
    <w:rsid w:val="00375DEF"/>
    <w:rsid w:val="00391763"/>
    <w:rsid w:val="003939AC"/>
    <w:rsid w:val="003A1A55"/>
    <w:rsid w:val="003A23D2"/>
    <w:rsid w:val="003A2623"/>
    <w:rsid w:val="003A2C31"/>
    <w:rsid w:val="003B1948"/>
    <w:rsid w:val="003B475A"/>
    <w:rsid w:val="003B6C77"/>
    <w:rsid w:val="003C1D64"/>
    <w:rsid w:val="003C2776"/>
    <w:rsid w:val="003C3A87"/>
    <w:rsid w:val="003E01BF"/>
    <w:rsid w:val="003E0CF5"/>
    <w:rsid w:val="003E149B"/>
    <w:rsid w:val="003E5BC6"/>
    <w:rsid w:val="003F0073"/>
    <w:rsid w:val="003F114F"/>
    <w:rsid w:val="003F2049"/>
    <w:rsid w:val="003F44AD"/>
    <w:rsid w:val="004000A2"/>
    <w:rsid w:val="00402113"/>
    <w:rsid w:val="00406BDE"/>
    <w:rsid w:val="00411E54"/>
    <w:rsid w:val="00412BEC"/>
    <w:rsid w:val="00426411"/>
    <w:rsid w:val="0042672B"/>
    <w:rsid w:val="00432099"/>
    <w:rsid w:val="00435834"/>
    <w:rsid w:val="004438E5"/>
    <w:rsid w:val="00453BCB"/>
    <w:rsid w:val="004550FC"/>
    <w:rsid w:val="00457539"/>
    <w:rsid w:val="00457927"/>
    <w:rsid w:val="00460600"/>
    <w:rsid w:val="00461274"/>
    <w:rsid w:val="00462F99"/>
    <w:rsid w:val="004633E7"/>
    <w:rsid w:val="00463698"/>
    <w:rsid w:val="00463BCE"/>
    <w:rsid w:val="004641E9"/>
    <w:rsid w:val="004660E1"/>
    <w:rsid w:val="00495F09"/>
    <w:rsid w:val="00496D8C"/>
    <w:rsid w:val="004A3880"/>
    <w:rsid w:val="004A420E"/>
    <w:rsid w:val="004A547B"/>
    <w:rsid w:val="004B1751"/>
    <w:rsid w:val="004B48BB"/>
    <w:rsid w:val="004B6D58"/>
    <w:rsid w:val="004B7E86"/>
    <w:rsid w:val="004E5345"/>
    <w:rsid w:val="004F1AED"/>
    <w:rsid w:val="004F35ED"/>
    <w:rsid w:val="00505266"/>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C1D7C"/>
    <w:rsid w:val="005C4F9B"/>
    <w:rsid w:val="005C5663"/>
    <w:rsid w:val="005C7CE5"/>
    <w:rsid w:val="005D0F30"/>
    <w:rsid w:val="005D4071"/>
    <w:rsid w:val="005D5FC6"/>
    <w:rsid w:val="005D616C"/>
    <w:rsid w:val="005E3DDC"/>
    <w:rsid w:val="005F3E38"/>
    <w:rsid w:val="005F4BF0"/>
    <w:rsid w:val="005F5C8C"/>
    <w:rsid w:val="0060188D"/>
    <w:rsid w:val="006035CB"/>
    <w:rsid w:val="006059B3"/>
    <w:rsid w:val="00616514"/>
    <w:rsid w:val="0062456D"/>
    <w:rsid w:val="00625A3E"/>
    <w:rsid w:val="00627FCC"/>
    <w:rsid w:val="006322F4"/>
    <w:rsid w:val="0063386F"/>
    <w:rsid w:val="00634B7F"/>
    <w:rsid w:val="0063738D"/>
    <w:rsid w:val="0064229B"/>
    <w:rsid w:val="00645FFE"/>
    <w:rsid w:val="00657442"/>
    <w:rsid w:val="00661567"/>
    <w:rsid w:val="00662358"/>
    <w:rsid w:val="00671955"/>
    <w:rsid w:val="00675178"/>
    <w:rsid w:val="00676E80"/>
    <w:rsid w:val="00681686"/>
    <w:rsid w:val="0069226A"/>
    <w:rsid w:val="006937F7"/>
    <w:rsid w:val="00695289"/>
    <w:rsid w:val="006A16B9"/>
    <w:rsid w:val="006A6E11"/>
    <w:rsid w:val="006B0010"/>
    <w:rsid w:val="006C39F2"/>
    <w:rsid w:val="006C4A28"/>
    <w:rsid w:val="006D1E8B"/>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1799"/>
    <w:rsid w:val="00722CD0"/>
    <w:rsid w:val="0072344A"/>
    <w:rsid w:val="00723D99"/>
    <w:rsid w:val="00723F1E"/>
    <w:rsid w:val="0073241B"/>
    <w:rsid w:val="00733D5C"/>
    <w:rsid w:val="0073464D"/>
    <w:rsid w:val="007400B9"/>
    <w:rsid w:val="00752228"/>
    <w:rsid w:val="00767360"/>
    <w:rsid w:val="007675D2"/>
    <w:rsid w:val="00772BED"/>
    <w:rsid w:val="0077612F"/>
    <w:rsid w:val="00776515"/>
    <w:rsid w:val="00776F82"/>
    <w:rsid w:val="00781DD5"/>
    <w:rsid w:val="0078278F"/>
    <w:rsid w:val="00784ECE"/>
    <w:rsid w:val="0079472C"/>
    <w:rsid w:val="007A2279"/>
    <w:rsid w:val="007A35DD"/>
    <w:rsid w:val="007A576A"/>
    <w:rsid w:val="007A617E"/>
    <w:rsid w:val="007B0FCE"/>
    <w:rsid w:val="007B402A"/>
    <w:rsid w:val="007B63A3"/>
    <w:rsid w:val="007C0649"/>
    <w:rsid w:val="007C40AA"/>
    <w:rsid w:val="007C448E"/>
    <w:rsid w:val="007C4DA2"/>
    <w:rsid w:val="007E7CA9"/>
    <w:rsid w:val="007E7DDB"/>
    <w:rsid w:val="007F0087"/>
    <w:rsid w:val="007F0E0D"/>
    <w:rsid w:val="007F31BD"/>
    <w:rsid w:val="007F4387"/>
    <w:rsid w:val="007F53BC"/>
    <w:rsid w:val="00802423"/>
    <w:rsid w:val="0080746A"/>
    <w:rsid w:val="00810DAA"/>
    <w:rsid w:val="00815C7C"/>
    <w:rsid w:val="00815D38"/>
    <w:rsid w:val="00816173"/>
    <w:rsid w:val="00822A82"/>
    <w:rsid w:val="00825667"/>
    <w:rsid w:val="00836039"/>
    <w:rsid w:val="00840347"/>
    <w:rsid w:val="00851F7F"/>
    <w:rsid w:val="00852D35"/>
    <w:rsid w:val="00852EB3"/>
    <w:rsid w:val="0086151A"/>
    <w:rsid w:val="00861C36"/>
    <w:rsid w:val="008657DC"/>
    <w:rsid w:val="00867C99"/>
    <w:rsid w:val="00872D91"/>
    <w:rsid w:val="008802B7"/>
    <w:rsid w:val="00884288"/>
    <w:rsid w:val="008862F1"/>
    <w:rsid w:val="00891CB6"/>
    <w:rsid w:val="00891D4C"/>
    <w:rsid w:val="00892F2F"/>
    <w:rsid w:val="008957A5"/>
    <w:rsid w:val="008A01C9"/>
    <w:rsid w:val="008A0542"/>
    <w:rsid w:val="008A1D85"/>
    <w:rsid w:val="008A3A69"/>
    <w:rsid w:val="008B110B"/>
    <w:rsid w:val="008B1641"/>
    <w:rsid w:val="008B19DB"/>
    <w:rsid w:val="008B1F86"/>
    <w:rsid w:val="008B23E2"/>
    <w:rsid w:val="008D4F08"/>
    <w:rsid w:val="008D7131"/>
    <w:rsid w:val="008E4F63"/>
    <w:rsid w:val="008F16C5"/>
    <w:rsid w:val="008F78E1"/>
    <w:rsid w:val="00901000"/>
    <w:rsid w:val="00902D6A"/>
    <w:rsid w:val="0091184F"/>
    <w:rsid w:val="009125E4"/>
    <w:rsid w:val="009215A6"/>
    <w:rsid w:val="009229F1"/>
    <w:rsid w:val="00924196"/>
    <w:rsid w:val="00932C6F"/>
    <w:rsid w:val="00937238"/>
    <w:rsid w:val="00942160"/>
    <w:rsid w:val="009446DF"/>
    <w:rsid w:val="00945A4C"/>
    <w:rsid w:val="0094664E"/>
    <w:rsid w:val="00953774"/>
    <w:rsid w:val="00956655"/>
    <w:rsid w:val="00957DAC"/>
    <w:rsid w:val="00963664"/>
    <w:rsid w:val="009771FC"/>
    <w:rsid w:val="00981E8D"/>
    <w:rsid w:val="00991E35"/>
    <w:rsid w:val="00992988"/>
    <w:rsid w:val="009960D9"/>
    <w:rsid w:val="009A02E9"/>
    <w:rsid w:val="009A15ED"/>
    <w:rsid w:val="009A5CFF"/>
    <w:rsid w:val="009C05C1"/>
    <w:rsid w:val="009C1740"/>
    <w:rsid w:val="009C2449"/>
    <w:rsid w:val="009C6239"/>
    <w:rsid w:val="009D0DD2"/>
    <w:rsid w:val="009D6357"/>
    <w:rsid w:val="009D6F6E"/>
    <w:rsid w:val="009E18A8"/>
    <w:rsid w:val="009E7DCF"/>
    <w:rsid w:val="009F0023"/>
    <w:rsid w:val="00A003A4"/>
    <w:rsid w:val="00A0201C"/>
    <w:rsid w:val="00A07F9D"/>
    <w:rsid w:val="00A2307A"/>
    <w:rsid w:val="00A2390D"/>
    <w:rsid w:val="00A250D1"/>
    <w:rsid w:val="00A27612"/>
    <w:rsid w:val="00A27BEC"/>
    <w:rsid w:val="00A3426C"/>
    <w:rsid w:val="00A356C4"/>
    <w:rsid w:val="00A535EE"/>
    <w:rsid w:val="00A54FBF"/>
    <w:rsid w:val="00A57BD1"/>
    <w:rsid w:val="00A64129"/>
    <w:rsid w:val="00A66273"/>
    <w:rsid w:val="00A70824"/>
    <w:rsid w:val="00A7096E"/>
    <w:rsid w:val="00A7192C"/>
    <w:rsid w:val="00A72653"/>
    <w:rsid w:val="00A73768"/>
    <w:rsid w:val="00A75F7B"/>
    <w:rsid w:val="00A91B49"/>
    <w:rsid w:val="00AA0BD9"/>
    <w:rsid w:val="00AA49FC"/>
    <w:rsid w:val="00AA569A"/>
    <w:rsid w:val="00AA68C8"/>
    <w:rsid w:val="00AA7BE3"/>
    <w:rsid w:val="00AB2F66"/>
    <w:rsid w:val="00AC139D"/>
    <w:rsid w:val="00AC2659"/>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7AD1"/>
    <w:rsid w:val="00B822E1"/>
    <w:rsid w:val="00B82DF3"/>
    <w:rsid w:val="00B86276"/>
    <w:rsid w:val="00B862C9"/>
    <w:rsid w:val="00B93E8C"/>
    <w:rsid w:val="00B96403"/>
    <w:rsid w:val="00BA06FA"/>
    <w:rsid w:val="00BA2CDD"/>
    <w:rsid w:val="00BA5451"/>
    <w:rsid w:val="00BA5593"/>
    <w:rsid w:val="00BB3459"/>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7228"/>
    <w:rsid w:val="00C0747D"/>
    <w:rsid w:val="00C10ADC"/>
    <w:rsid w:val="00C117B5"/>
    <w:rsid w:val="00C139DA"/>
    <w:rsid w:val="00C20634"/>
    <w:rsid w:val="00C21325"/>
    <w:rsid w:val="00C23BD2"/>
    <w:rsid w:val="00C2420C"/>
    <w:rsid w:val="00C2623B"/>
    <w:rsid w:val="00C26C7C"/>
    <w:rsid w:val="00C3240E"/>
    <w:rsid w:val="00C42C93"/>
    <w:rsid w:val="00C479F2"/>
    <w:rsid w:val="00C50690"/>
    <w:rsid w:val="00C514B7"/>
    <w:rsid w:val="00C51E0C"/>
    <w:rsid w:val="00C5648D"/>
    <w:rsid w:val="00C56531"/>
    <w:rsid w:val="00C62740"/>
    <w:rsid w:val="00C62961"/>
    <w:rsid w:val="00C64263"/>
    <w:rsid w:val="00C71405"/>
    <w:rsid w:val="00C849EB"/>
    <w:rsid w:val="00C90731"/>
    <w:rsid w:val="00C9226B"/>
    <w:rsid w:val="00C94DE4"/>
    <w:rsid w:val="00C95C23"/>
    <w:rsid w:val="00C95D43"/>
    <w:rsid w:val="00CA28A0"/>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217"/>
    <w:rsid w:val="00CF13BE"/>
    <w:rsid w:val="00CF390F"/>
    <w:rsid w:val="00CF428C"/>
    <w:rsid w:val="00CF549F"/>
    <w:rsid w:val="00D105D8"/>
    <w:rsid w:val="00D166BA"/>
    <w:rsid w:val="00D16C26"/>
    <w:rsid w:val="00D23D79"/>
    <w:rsid w:val="00D3365E"/>
    <w:rsid w:val="00D3780C"/>
    <w:rsid w:val="00D4317C"/>
    <w:rsid w:val="00D55A13"/>
    <w:rsid w:val="00D56B45"/>
    <w:rsid w:val="00D624D2"/>
    <w:rsid w:val="00D6511F"/>
    <w:rsid w:val="00D71B5D"/>
    <w:rsid w:val="00D735CF"/>
    <w:rsid w:val="00D80C37"/>
    <w:rsid w:val="00D815CC"/>
    <w:rsid w:val="00D846A6"/>
    <w:rsid w:val="00D85835"/>
    <w:rsid w:val="00D863AD"/>
    <w:rsid w:val="00D94D48"/>
    <w:rsid w:val="00D94FD2"/>
    <w:rsid w:val="00D95256"/>
    <w:rsid w:val="00DA5B87"/>
    <w:rsid w:val="00DA6D57"/>
    <w:rsid w:val="00DB2668"/>
    <w:rsid w:val="00DC00E8"/>
    <w:rsid w:val="00DC65D5"/>
    <w:rsid w:val="00DC6870"/>
    <w:rsid w:val="00DE11D5"/>
    <w:rsid w:val="00DE151E"/>
    <w:rsid w:val="00DE16CD"/>
    <w:rsid w:val="00DE46A3"/>
    <w:rsid w:val="00DE4F14"/>
    <w:rsid w:val="00DF0553"/>
    <w:rsid w:val="00DF361F"/>
    <w:rsid w:val="00E01218"/>
    <w:rsid w:val="00E017A1"/>
    <w:rsid w:val="00E06D7E"/>
    <w:rsid w:val="00E21409"/>
    <w:rsid w:val="00E22E31"/>
    <w:rsid w:val="00E27E84"/>
    <w:rsid w:val="00E31F1D"/>
    <w:rsid w:val="00E32DC2"/>
    <w:rsid w:val="00E412B9"/>
    <w:rsid w:val="00E4587E"/>
    <w:rsid w:val="00E54FE7"/>
    <w:rsid w:val="00E60538"/>
    <w:rsid w:val="00E60E4C"/>
    <w:rsid w:val="00E62272"/>
    <w:rsid w:val="00E638FF"/>
    <w:rsid w:val="00E66306"/>
    <w:rsid w:val="00E72C01"/>
    <w:rsid w:val="00E73BD7"/>
    <w:rsid w:val="00E74B78"/>
    <w:rsid w:val="00E77D4D"/>
    <w:rsid w:val="00E81977"/>
    <w:rsid w:val="00E8274E"/>
    <w:rsid w:val="00E84989"/>
    <w:rsid w:val="00E875AA"/>
    <w:rsid w:val="00E91E92"/>
    <w:rsid w:val="00E93836"/>
    <w:rsid w:val="00E940B7"/>
    <w:rsid w:val="00E9456D"/>
    <w:rsid w:val="00E96930"/>
    <w:rsid w:val="00E97DF1"/>
    <w:rsid w:val="00EA0700"/>
    <w:rsid w:val="00EA1818"/>
    <w:rsid w:val="00EA3709"/>
    <w:rsid w:val="00EA7082"/>
    <w:rsid w:val="00EB5B9C"/>
    <w:rsid w:val="00EE504E"/>
    <w:rsid w:val="00EF4219"/>
    <w:rsid w:val="00EF59B7"/>
    <w:rsid w:val="00F02268"/>
    <w:rsid w:val="00F026C1"/>
    <w:rsid w:val="00F03923"/>
    <w:rsid w:val="00F048A3"/>
    <w:rsid w:val="00F06787"/>
    <w:rsid w:val="00F1158C"/>
    <w:rsid w:val="00F14B1F"/>
    <w:rsid w:val="00F22134"/>
    <w:rsid w:val="00F32903"/>
    <w:rsid w:val="00F4224E"/>
    <w:rsid w:val="00F436C6"/>
    <w:rsid w:val="00F4420F"/>
    <w:rsid w:val="00F45033"/>
    <w:rsid w:val="00F47EA2"/>
    <w:rsid w:val="00F50C07"/>
    <w:rsid w:val="00F564D1"/>
    <w:rsid w:val="00F60127"/>
    <w:rsid w:val="00F622D4"/>
    <w:rsid w:val="00F64B07"/>
    <w:rsid w:val="00F70420"/>
    <w:rsid w:val="00F87043"/>
    <w:rsid w:val="00F875B0"/>
    <w:rsid w:val="00F94C69"/>
    <w:rsid w:val="00F96C4E"/>
    <w:rsid w:val="00F97007"/>
    <w:rsid w:val="00F9720B"/>
    <w:rsid w:val="00F9755E"/>
    <w:rsid w:val="00F97977"/>
    <w:rsid w:val="00FA53C9"/>
    <w:rsid w:val="00FA6D5B"/>
    <w:rsid w:val="00FB04BF"/>
    <w:rsid w:val="00FB41B7"/>
    <w:rsid w:val="00FB559F"/>
    <w:rsid w:val="00FB5F38"/>
    <w:rsid w:val="00FC2685"/>
    <w:rsid w:val="00FC7602"/>
    <w:rsid w:val="00FE2ACA"/>
    <w:rsid w:val="00FF14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3F204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3F2049"/>
    <w:rPr>
      <w:rFonts w:asciiTheme="majorHAnsi" w:eastAsiaTheme="majorEastAsia" w:hAnsiTheme="majorHAnsi" w:cstheme="majorBidi"/>
      <w:b/>
      <w:bCs/>
      <w:color w:val="365F91" w:themeColor="accent1" w:themeShade="BF"/>
      <w:sz w:val="28"/>
      <w:szCs w:val="28"/>
    </w:rPr>
  </w:style>
  <w:style w:type="character" w:styleId="PouitHypertextovPrepojenie">
    <w:name w:val="FollowedHyperlink"/>
    <w:basedOn w:val="Predvolenpsmoodseku"/>
    <w:uiPriority w:val="99"/>
    <w:semiHidden/>
    <w:unhideWhenUsed/>
    <w:rsid w:val="00292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theme" Target="theme/theme1.xml"/><Relationship Id="rId21" Type="http://schemas.openxmlformats.org/officeDocument/2006/relationships/hyperlink" Target="http://www.partnerskadohoda.gov.sk/metodicke-pokyny-cko-a-uv-sr/"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www.ecas.or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partnerskadohoda.gov.sk/273-sk/koordinacia-synergii-a-komplementarit-medzi-esif-a-ostatnymi-nastrojmi-podpory-eu-a-sr/"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diskriminacia.gov.sk" TargetMode="External"/><Relationship Id="rId36" Type="http://schemas.openxmlformats.org/officeDocument/2006/relationships/header" Target="header2.xml"/><Relationship Id="rId10" Type="http://schemas.openxmlformats.org/officeDocument/2006/relationships/hyperlink" Target="http://www.itms2014.sk" TargetMode="External"/><Relationship Id="rId19" Type="http://schemas.openxmlformats.org/officeDocument/2006/relationships/hyperlink" Target="https://www.optp.vlada.gov.sk/ine-dokumenty/" TargetMode="External"/><Relationship Id="rId31" Type="http://schemas.openxmlformats.org/officeDocument/2006/relationships/hyperlink" Target="http://www.itms2014.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gender.gov.sk" TargetMode="External"/><Relationship Id="rId30" Type="http://schemas.openxmlformats.org/officeDocument/2006/relationships/hyperlink" Target="http://www.optp.vlada.gov.sk/ine-dokumenty/" TargetMode="External"/><Relationship Id="rId35"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D76CF-532A-4E41-8835-76C87E135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11513</Words>
  <Characters>65629</Characters>
  <Application>Microsoft Office Word</Application>
  <DocSecurity>0</DocSecurity>
  <Lines>546</Lines>
  <Paragraphs>153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2020-12-17T15:39:00Z</dcterms:modified>
</cp:coreProperties>
</file>