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62B47" w14:textId="4C9D69F4" w:rsidR="00CB1F85" w:rsidRDefault="00CB1F85" w:rsidP="00CB1F85">
      <w:pPr>
        <w:tabs>
          <w:tab w:val="center" w:pos="4536"/>
          <w:tab w:val="right" w:pos="9072"/>
        </w:tabs>
      </w:pPr>
      <w:bookmarkStart w:id="0" w:name="_GoBack"/>
      <w:bookmarkEnd w:id="0"/>
      <w:r>
        <w:t xml:space="preserve">Príloha č. 4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0C42D2C2" w:rsidR="00CB1F85" w:rsidRDefault="00CB1F85" w:rsidP="00E06F79">
            <w:pPr>
              <w:jc w:val="both"/>
              <w:rPr>
                <w:sz w:val="22"/>
                <w:szCs w:val="22"/>
                <w:lang w:eastAsia="cs-CZ"/>
              </w:rPr>
            </w:pPr>
            <w:r w:rsidRPr="00F22C3F">
              <w:rPr>
                <w:sz w:val="22"/>
                <w:szCs w:val="22"/>
                <w:lang w:eastAsia="cs-CZ"/>
              </w:rPr>
              <w:t xml:space="preserve">Nezverejnenie zákazky s nízkou hodnotou nad </w:t>
            </w:r>
            <w:r w:rsidR="009D6DFF">
              <w:rPr>
                <w:sz w:val="22"/>
                <w:szCs w:val="22"/>
                <w:lang w:eastAsia="cs-CZ"/>
              </w:rPr>
              <w:t>5</w:t>
            </w:r>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w:t>
            </w:r>
            <w:r w:rsidRPr="00BB65E5">
              <w:rPr>
                <w:sz w:val="22"/>
                <w:szCs w:val="22"/>
                <w:lang w:eastAsia="cs-CZ"/>
              </w:rPr>
              <w:lastRenderedPageBreak/>
              <w:t xml:space="preserve">mailový kontakt </w:t>
            </w:r>
            <w:hyperlink r:id="rId9"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ktorej verejný obstarávateľ poskytne 50 % a menej finančných prostriedkov na dodanie 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0"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A9C1053"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w:t>
            </w:r>
            <w:r w:rsidR="009D6DFF">
              <w:rPr>
                <w:sz w:val="22"/>
                <w:szCs w:val="22"/>
                <w:lang w:eastAsia="cs-CZ"/>
              </w:rPr>
              <w:t>5</w:t>
            </w:r>
            <w:r w:rsidRPr="00BB65E5">
              <w:rPr>
                <w:sz w:val="22"/>
                <w:szCs w:val="22"/>
                <w:lang w:eastAsia="cs-CZ"/>
              </w:rPr>
              <w:t xml:space="preserve">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1"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502B34AA"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r w:rsidR="009D6DFF">
              <w:rPr>
                <w:sz w:val="22"/>
                <w:szCs w:val="22"/>
                <w:lang w:eastAsia="cs-CZ"/>
              </w:rPr>
              <w:t>5</w:t>
            </w:r>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4E4C9C40"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r w:rsidR="009D6DFF">
              <w:rPr>
                <w:sz w:val="22"/>
                <w:szCs w:val="22"/>
                <w:lang w:eastAsia="cs-CZ"/>
              </w:rPr>
              <w:t>5</w:t>
            </w:r>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r w:rsidR="009D6DFF">
              <w:rPr>
                <w:sz w:val="22"/>
                <w:szCs w:val="22"/>
                <w:lang w:eastAsia="cs-CZ"/>
              </w:rPr>
              <w:t>5</w:t>
            </w:r>
            <w:r>
              <w:rPr>
                <w:sz w:val="22"/>
                <w:szCs w:val="22"/>
                <w:lang w:eastAsia="cs-CZ"/>
              </w:rPr>
              <w:t xml:space="preserve">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lastRenderedPageBreak/>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 xml:space="preserve">resp. vo výzve </w:t>
            </w:r>
            <w:r w:rsidRPr="00AB2DF3">
              <w:rPr>
                <w:sz w:val="22"/>
                <w:szCs w:val="22"/>
                <w:lang w:eastAsia="cs-CZ"/>
              </w:rPr>
              <w:lastRenderedPageBreak/>
              <w:t>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ritériá na vyhodnotenie ponúk, vrátane váhovosti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w:t>
            </w:r>
            <w:r>
              <w:rPr>
                <w:sz w:val="22"/>
                <w:szCs w:val="22"/>
                <w:lang w:eastAsia="cs-CZ"/>
              </w:rPr>
              <w:lastRenderedPageBreak/>
              <w:t>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lastRenderedPageBreak/>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033379B9" w:rsidR="00CB1F85" w:rsidRPr="00AB2DF3" w:rsidRDefault="00CB1F85" w:rsidP="009D6DFF">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3E946F46" w:rsidR="00CB1F85" w:rsidRDefault="00CB1F85" w:rsidP="00E06F79">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270ED3E"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r w:rsidR="009D6DFF">
              <w:rPr>
                <w:sz w:val="22"/>
                <w:szCs w:val="22"/>
              </w:rPr>
              <w:t xml:space="preserve">do 50 000 eur </w:t>
            </w:r>
            <w:r w:rsidRPr="002550C0">
              <w:rPr>
                <w:sz w:val="22"/>
                <w:szCs w:val="22"/>
              </w:rPr>
              <w:t xml:space="preserve">alebo zákazky </w:t>
            </w:r>
            <w:r w:rsidR="009D6DFF">
              <w:rPr>
                <w:sz w:val="22"/>
                <w:szCs w:val="22"/>
              </w:rPr>
              <w:t>do 100 000 eur</w:t>
            </w:r>
            <w:r w:rsidR="009D6DFF" w:rsidRPr="002550C0">
              <w:rPr>
                <w:sz w:val="22"/>
                <w:szCs w:val="22"/>
              </w:rPr>
              <w:t xml:space="preserve"> </w:t>
            </w:r>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5F7DA82C"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9D6DFF">
              <w:rPr>
                <w:sz w:val="22"/>
                <w:szCs w:val="22"/>
                <w:lang w:eastAsia="cs-CZ"/>
              </w:rPr>
              <w:t>5</w:t>
            </w:r>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7224113F" w14:textId="50F740FB" w:rsidR="00CB1F85" w:rsidRPr="002550C0" w:rsidRDefault="00CB1F85" w:rsidP="00E06F79">
            <w:pPr>
              <w:jc w:val="both"/>
              <w:rPr>
                <w:sz w:val="22"/>
                <w:szCs w:val="22"/>
                <w:lang w:eastAsia="cs-CZ"/>
              </w:rPr>
            </w:pPr>
          </w:p>
        </w:tc>
        <w:tc>
          <w:tcPr>
            <w:tcW w:w="2552" w:type="dxa"/>
            <w:shd w:val="clear" w:color="auto" w:fill="auto"/>
          </w:tcPr>
          <w:p w14:paraId="33185E7C" w14:textId="77777777" w:rsidR="00CB1F85" w:rsidRPr="00AB2DF3" w:rsidRDefault="00CB1F85" w:rsidP="00EB17BD">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 xml:space="preserve">alebo </w:t>
            </w:r>
            <w:r w:rsidRPr="00AB2DF3">
              <w:rPr>
                <w:sz w:val="22"/>
                <w:szCs w:val="22"/>
                <w:lang w:eastAsia="cs-CZ"/>
              </w:rPr>
              <w:lastRenderedPageBreak/>
              <w:t>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lastRenderedPageBreak/>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 xml:space="preserve">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w:t>
            </w:r>
            <w:r w:rsidRPr="002550C0">
              <w:rPr>
                <w:sz w:val="22"/>
                <w:szCs w:val="22"/>
              </w:rPr>
              <w:lastRenderedPageBreak/>
              <w:t>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lastRenderedPageBreak/>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lastRenderedPageBreak/>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01C89595" w:rsidR="00CB1F85" w:rsidRPr="00AB2DF3" w:rsidRDefault="00CB1F85" w:rsidP="00EB17BD">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26325853" w14:textId="77777777" w:rsidR="00B8043C" w:rsidRDefault="00B8043C" w:rsidP="00E06F79">
            <w:pPr>
              <w:jc w:val="both"/>
              <w:rPr>
                <w:sz w:val="22"/>
                <w:szCs w:val="22"/>
                <w:lang w:eastAsia="cs-CZ"/>
              </w:rPr>
            </w:pPr>
          </w:p>
          <w:p w14:paraId="0458A338" w14:textId="77777777" w:rsidR="00B8043C" w:rsidRDefault="00B8043C" w:rsidP="00B8043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74733F84" w14:textId="77777777" w:rsidR="00B8043C" w:rsidRDefault="00B8043C" w:rsidP="00E06F79">
            <w:pPr>
              <w:jc w:val="both"/>
              <w:rPr>
                <w:sz w:val="22"/>
                <w:szCs w:val="22"/>
                <w:lang w:eastAsia="cs-CZ"/>
              </w:rPr>
            </w:pP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54CD659A" w:rsidR="00CB1F85" w:rsidRPr="00AB2DF3" w:rsidRDefault="00CB1F85" w:rsidP="00B8043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545CC" w14:textId="77777777" w:rsidR="00DA666C" w:rsidRDefault="00DA666C" w:rsidP="00B948E0">
      <w:r>
        <w:separator/>
      </w:r>
    </w:p>
  </w:endnote>
  <w:endnote w:type="continuationSeparator" w:id="0">
    <w:p w14:paraId="11C24F40" w14:textId="77777777" w:rsidR="00DA666C" w:rsidRDefault="00DA666C" w:rsidP="00B948E0">
      <w:r>
        <w:continuationSeparator/>
      </w:r>
    </w:p>
  </w:endnote>
  <w:endnote w:type="continuationNotice" w:id="1">
    <w:p w14:paraId="1AD55B14" w14:textId="77777777" w:rsidR="00DA666C" w:rsidRDefault="00DA6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F0BB3" w14:textId="77777777" w:rsidR="00857ECF" w:rsidRDefault="00857EC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219348"/>
      <w:docPartObj>
        <w:docPartGallery w:val="Page Numbers (Bottom of Page)"/>
        <w:docPartUnique/>
      </w:docPartObj>
    </w:sdtPr>
    <w:sdtEndPr/>
    <w:sdtContent>
      <w:p w14:paraId="0A385B36" w14:textId="0E203D0A" w:rsidR="000911E7" w:rsidRDefault="000911E7">
        <w:pPr>
          <w:pStyle w:val="Pta"/>
          <w:jc w:val="center"/>
        </w:pPr>
        <w:r>
          <w:fldChar w:fldCharType="begin"/>
        </w:r>
        <w:r>
          <w:instrText>PAGE   \* MERGEFORMAT</w:instrText>
        </w:r>
        <w:r>
          <w:fldChar w:fldCharType="separate"/>
        </w:r>
        <w:r w:rsidR="00A52C71">
          <w:rPr>
            <w:noProof/>
          </w:rPr>
          <w:t>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1364D" w14:textId="77777777" w:rsidR="00857ECF" w:rsidRDefault="00857EC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66C684" w14:textId="77777777" w:rsidR="00DA666C" w:rsidRDefault="00DA666C" w:rsidP="00B948E0">
      <w:r>
        <w:separator/>
      </w:r>
    </w:p>
  </w:footnote>
  <w:footnote w:type="continuationSeparator" w:id="0">
    <w:p w14:paraId="4647A469" w14:textId="77777777" w:rsidR="00DA666C" w:rsidRDefault="00DA666C" w:rsidP="00B948E0">
      <w:r>
        <w:continuationSeparator/>
      </w:r>
    </w:p>
  </w:footnote>
  <w:footnote w:type="continuationNotice" w:id="1">
    <w:p w14:paraId="1FB6295A" w14:textId="77777777" w:rsidR="00DA666C" w:rsidRDefault="00DA666C"/>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DC7F6" w14:textId="77777777" w:rsidR="00857ECF" w:rsidRDefault="00857EC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B338B" w14:textId="77777777" w:rsidR="00857ECF" w:rsidRDefault="00857ECF">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A666C"/>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lov-lex.sk/pravne-predpisy/SK/ZZ/2015/343/2018092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kazkycko@vlada.gov.s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zakazkycko@vlada.gov.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46E10-237C-47D1-98E4-46497953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5790</Words>
  <Characters>33005</Characters>
  <Application>Microsoft Office Word</Application>
  <DocSecurity>0</DocSecurity>
  <Lines>275</Lines>
  <Paragraphs>77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2020-12-08T14:51:00Z</dcterms:created>
  <dcterms:modified xsi:type="dcterms:W3CDTF">2020-12-08T14:51:00Z</dcterms:modified>
</cp:coreProperties>
</file>