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C4DEF" w14:textId="77777777" w:rsidR="0051270C" w:rsidRPr="00A1007F" w:rsidRDefault="0051270C" w:rsidP="00297D87">
      <w:pPr>
        <w:pStyle w:val="AppendixHeading3"/>
        <w:numPr>
          <w:ilvl w:val="0"/>
          <w:numId w:val="0"/>
        </w:numPr>
        <w:ind w:left="-964"/>
        <w:rPr>
          <w:rFonts w:asciiTheme="minorHAnsi" w:hAnsiTheme="minorHAnsi"/>
        </w:rPr>
      </w:pPr>
    </w:p>
    <w:p w14:paraId="41B6A769" w14:textId="77777777" w:rsidR="00B15ACB" w:rsidRPr="00B15ACB" w:rsidRDefault="00B15ACB" w:rsidP="00B15ACB">
      <w:pPr>
        <w:keepNext/>
        <w:keepLines/>
        <w:spacing w:after="0" w:line="220" w:lineRule="atLeast"/>
        <w:jc w:val="center"/>
        <w:rPr>
          <w:rFonts w:cs="Calibri"/>
          <w:b/>
          <w:bCs/>
          <w:sz w:val="28"/>
          <w:szCs w:val="28"/>
        </w:rPr>
      </w:pPr>
      <w:del w:id="0" w:author="Autor">
        <w:r w:rsidRPr="00B15ACB" w:rsidDel="005A041E">
          <w:rPr>
            <w:rFonts w:cs="Calibri"/>
            <w:b/>
            <w:bCs/>
            <w:sz w:val="28"/>
            <w:szCs w:val="28"/>
          </w:rPr>
          <w:delText xml:space="preserve">Úrad vlády SR </w:delText>
        </w:r>
      </w:del>
      <w:ins w:id="1" w:author="Autor">
        <w:r w:rsidR="005A041E">
          <w:rPr>
            <w:rFonts w:cs="Calibri"/>
            <w:b/>
            <w:bCs/>
            <w:sz w:val="28"/>
            <w:szCs w:val="28"/>
          </w:rPr>
          <w:t xml:space="preserve">Ministerstvo investícií, regionálneho rozvoja a informatizácie </w:t>
        </w:r>
        <w:r w:rsidR="005A041E">
          <w:rPr>
            <w:rFonts w:cs="Calibri"/>
            <w:b/>
            <w:bCs/>
            <w:sz w:val="28"/>
            <w:szCs w:val="28"/>
          </w:rPr>
          <w:br/>
          <w:t>Slovenskej republiky</w:t>
        </w:r>
      </w:ins>
    </w:p>
    <w:p w14:paraId="1741476E" w14:textId="77777777" w:rsidR="00B15ACB" w:rsidRPr="00B15ACB" w:rsidRDefault="00B15ACB" w:rsidP="00B15ACB">
      <w:pPr>
        <w:keepNext/>
        <w:keepLines/>
        <w:spacing w:after="0" w:line="220" w:lineRule="atLeast"/>
        <w:jc w:val="center"/>
        <w:rPr>
          <w:rFonts w:cs="Calibri"/>
          <w:b/>
          <w:bCs/>
          <w:sz w:val="28"/>
          <w:szCs w:val="28"/>
        </w:rPr>
      </w:pPr>
      <w:del w:id="2" w:author="Autor">
        <w:r w:rsidRPr="00B15ACB" w:rsidDel="0071484A">
          <w:rPr>
            <w:rFonts w:cs="Calibri"/>
            <w:b/>
            <w:bCs/>
            <w:sz w:val="28"/>
            <w:szCs w:val="28"/>
          </w:rPr>
          <w:delText xml:space="preserve">SEKCIA </w:delText>
        </w:r>
      </w:del>
      <w:ins w:id="3" w:author="Autor">
        <w:del w:id="4" w:author="Autor">
          <w:r w:rsidR="005A041E" w:rsidRPr="00B15ACB" w:rsidDel="0071484A">
            <w:rPr>
              <w:rFonts w:cs="Calibri"/>
              <w:b/>
              <w:bCs/>
              <w:sz w:val="28"/>
              <w:szCs w:val="28"/>
            </w:rPr>
            <w:delText xml:space="preserve"> </w:delText>
          </w:r>
        </w:del>
        <w:r w:rsidR="0071484A">
          <w:rPr>
            <w:rFonts w:cs="Calibri"/>
            <w:b/>
            <w:bCs/>
            <w:sz w:val="28"/>
            <w:szCs w:val="28"/>
          </w:rPr>
          <w:t xml:space="preserve">sekcia </w:t>
        </w:r>
      </w:ins>
      <w:del w:id="5" w:author="Autor">
        <w:r w:rsidRPr="00B15ACB" w:rsidDel="005A041E">
          <w:rPr>
            <w:rFonts w:cs="Calibri"/>
            <w:b/>
            <w:bCs/>
            <w:sz w:val="28"/>
            <w:szCs w:val="28"/>
          </w:rPr>
          <w:delText>OPERAČNÝCH PROGRAMOV</w:delText>
        </w:r>
      </w:del>
      <w:ins w:id="6" w:author="Autor">
        <w:r w:rsidR="005A041E">
          <w:rPr>
            <w:rFonts w:cs="Calibri"/>
            <w:b/>
            <w:bCs/>
            <w:sz w:val="28"/>
            <w:szCs w:val="28"/>
          </w:rPr>
          <w:t>OP TP a iných finančných mechanizmov</w:t>
        </w:r>
      </w:ins>
    </w:p>
    <w:p w14:paraId="3E5E0A19" w14:textId="77777777" w:rsidR="00B15ACB" w:rsidRPr="00B15ACB" w:rsidRDefault="00B15ACB" w:rsidP="00B15ACB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del w:id="7" w:author="Autor">
        <w:r w:rsidRPr="00B15ACB" w:rsidDel="0071484A">
          <w:rPr>
            <w:rFonts w:cs="Calibri"/>
            <w:b/>
            <w:bCs/>
            <w:sz w:val="28"/>
            <w:szCs w:val="28"/>
          </w:rPr>
          <w:delText xml:space="preserve">Riadiaci </w:delText>
        </w:r>
      </w:del>
      <w:ins w:id="8" w:author="Autor">
        <w:r w:rsidR="0071484A">
          <w:rPr>
            <w:rFonts w:cs="Calibri"/>
            <w:b/>
            <w:bCs/>
            <w:sz w:val="28"/>
            <w:szCs w:val="28"/>
          </w:rPr>
          <w:t>r</w:t>
        </w:r>
        <w:r w:rsidR="0071484A" w:rsidRPr="00B15ACB">
          <w:rPr>
            <w:rFonts w:cs="Calibri"/>
            <w:b/>
            <w:bCs/>
            <w:sz w:val="28"/>
            <w:szCs w:val="28"/>
          </w:rPr>
          <w:t xml:space="preserve">iadiaci </w:t>
        </w:r>
      </w:ins>
      <w:r w:rsidRPr="00B15ACB">
        <w:rPr>
          <w:rFonts w:cs="Calibri"/>
          <w:b/>
          <w:bCs/>
          <w:sz w:val="28"/>
          <w:szCs w:val="28"/>
        </w:rPr>
        <w:t>orgán OP TP 2014</w:t>
      </w:r>
      <w:ins w:id="9" w:author="Autor">
        <w:r w:rsidR="00ED545A">
          <w:rPr>
            <w:rFonts w:cs="Calibri"/>
            <w:b/>
            <w:bCs/>
            <w:sz w:val="28"/>
            <w:szCs w:val="28"/>
          </w:rPr>
          <w:t xml:space="preserve"> </w:t>
        </w:r>
      </w:ins>
      <w:r w:rsidRPr="00B15ACB">
        <w:rPr>
          <w:rFonts w:cs="Calibri"/>
          <w:b/>
          <w:bCs/>
          <w:sz w:val="28"/>
          <w:szCs w:val="28"/>
        </w:rPr>
        <w:t>-</w:t>
      </w:r>
      <w:ins w:id="10" w:author="Autor">
        <w:r w:rsidR="00ED545A">
          <w:rPr>
            <w:rFonts w:cs="Calibri"/>
            <w:b/>
            <w:bCs/>
            <w:sz w:val="28"/>
            <w:szCs w:val="28"/>
          </w:rPr>
          <w:t xml:space="preserve"> </w:t>
        </w:r>
      </w:ins>
      <w:r w:rsidRPr="00B15ACB">
        <w:rPr>
          <w:rFonts w:cs="Calibri"/>
          <w:b/>
          <w:bCs/>
          <w:sz w:val="28"/>
          <w:szCs w:val="28"/>
        </w:rPr>
        <w:t>2020</w:t>
      </w:r>
    </w:p>
    <w:p w14:paraId="38B63155" w14:textId="77777777" w:rsidR="00B15ACB" w:rsidRPr="00B15ACB" w:rsidRDefault="00B15ACB" w:rsidP="00B15A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 w:bidi="sa-IN"/>
        </w:rPr>
      </w:pPr>
    </w:p>
    <w:p w14:paraId="408F51F6" w14:textId="77777777" w:rsidR="00B15ACB" w:rsidRPr="00B15ACB" w:rsidRDefault="00B15ACB" w:rsidP="00B15A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 w:bidi="sa-IN"/>
        </w:rPr>
      </w:pPr>
    </w:p>
    <w:p w14:paraId="55481A2A" w14:textId="77777777" w:rsidR="00B15ACB" w:rsidRPr="00B15ACB" w:rsidRDefault="00B15ACB" w:rsidP="00B15ACB">
      <w:pPr>
        <w:spacing w:after="0" w:line="240" w:lineRule="auto"/>
        <w:jc w:val="center"/>
        <w:rPr>
          <w:rFonts w:cs="Calibri"/>
          <w:sz w:val="36"/>
          <w:szCs w:val="36"/>
        </w:rPr>
      </w:pPr>
    </w:p>
    <w:p w14:paraId="4A20A841" w14:textId="77777777" w:rsidR="00B15ACB" w:rsidRPr="00B15ACB" w:rsidRDefault="00B15ACB" w:rsidP="00B15ACB">
      <w:pPr>
        <w:spacing w:after="0" w:line="240" w:lineRule="auto"/>
        <w:jc w:val="center"/>
        <w:rPr>
          <w:rFonts w:cs="Calibri"/>
          <w:b/>
          <w:spacing w:val="-16"/>
          <w:sz w:val="40"/>
          <w:szCs w:val="40"/>
        </w:rPr>
      </w:pPr>
      <w:r w:rsidRPr="00B15ACB">
        <w:rPr>
          <w:rFonts w:cs="Calibri"/>
          <w:b/>
          <w:spacing w:val="-16"/>
          <w:sz w:val="40"/>
          <w:szCs w:val="40"/>
        </w:rPr>
        <w:t xml:space="preserve">Príručka oprávnenosti výdavkov </w:t>
      </w:r>
    </w:p>
    <w:p w14:paraId="61E3AE23" w14:textId="77777777" w:rsidR="00B15ACB" w:rsidRPr="00B15ACB" w:rsidRDefault="00B15ACB" w:rsidP="00B15ACB">
      <w:pPr>
        <w:spacing w:before="120" w:after="120" w:line="240" w:lineRule="auto"/>
        <w:jc w:val="center"/>
        <w:rPr>
          <w:rFonts w:cs="Calibri"/>
          <w:bCs/>
          <w:sz w:val="28"/>
          <w:szCs w:val="28"/>
        </w:rPr>
      </w:pPr>
      <w:r w:rsidRPr="00B15ACB">
        <w:rPr>
          <w:rFonts w:cs="Calibri"/>
          <w:bCs/>
          <w:sz w:val="28"/>
          <w:szCs w:val="28"/>
        </w:rPr>
        <w:t xml:space="preserve">pre projekty operačného programu </w:t>
      </w:r>
      <w:r w:rsidRPr="00B15ACB">
        <w:rPr>
          <w:rFonts w:cs="Calibri"/>
          <w:iCs/>
          <w:sz w:val="28"/>
          <w:szCs w:val="28"/>
          <w:lang w:eastAsia="cs-CZ" w:bidi="sa-IN"/>
        </w:rPr>
        <w:t>Technická pomoc 2014</w:t>
      </w:r>
      <w:ins w:id="11" w:author="Autor">
        <w:r w:rsidR="00ED545A">
          <w:rPr>
            <w:rFonts w:cs="Calibri"/>
            <w:iCs/>
            <w:sz w:val="28"/>
            <w:szCs w:val="28"/>
            <w:lang w:eastAsia="cs-CZ" w:bidi="sa-IN"/>
          </w:rPr>
          <w:t xml:space="preserve"> </w:t>
        </w:r>
      </w:ins>
      <w:r w:rsidRPr="00B15ACB">
        <w:rPr>
          <w:rFonts w:cs="Calibri"/>
          <w:iCs/>
          <w:sz w:val="28"/>
          <w:szCs w:val="28"/>
          <w:lang w:eastAsia="cs-CZ" w:bidi="sa-IN"/>
        </w:rPr>
        <w:t>-</w:t>
      </w:r>
      <w:ins w:id="12" w:author="Autor">
        <w:r w:rsidR="00ED545A">
          <w:rPr>
            <w:rFonts w:cs="Calibri"/>
            <w:iCs/>
            <w:sz w:val="28"/>
            <w:szCs w:val="28"/>
            <w:lang w:eastAsia="cs-CZ" w:bidi="sa-IN"/>
          </w:rPr>
          <w:t xml:space="preserve"> </w:t>
        </w:r>
      </w:ins>
      <w:r w:rsidRPr="00B15ACB">
        <w:rPr>
          <w:rFonts w:cs="Calibri"/>
          <w:iCs/>
          <w:sz w:val="28"/>
          <w:szCs w:val="28"/>
          <w:lang w:eastAsia="cs-CZ" w:bidi="sa-IN"/>
        </w:rPr>
        <w:t>2020</w:t>
      </w:r>
    </w:p>
    <w:p w14:paraId="769C5D76" w14:textId="77777777"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14:paraId="67BA7585" w14:textId="77777777"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14:paraId="773B60AE" w14:textId="77777777" w:rsidR="00B15ACB" w:rsidRPr="00B15ACB" w:rsidRDefault="00B15ACB" w:rsidP="00B15ACB">
      <w:pPr>
        <w:spacing w:after="0" w:line="240" w:lineRule="auto"/>
        <w:rPr>
          <w:rFonts w:cs="Calibri"/>
          <w:b/>
          <w:sz w:val="24"/>
          <w:szCs w:val="24"/>
        </w:rPr>
      </w:pPr>
      <w:r w:rsidRPr="00B15ACB">
        <w:rPr>
          <w:rFonts w:cs="Calibri"/>
          <w:sz w:val="24"/>
          <w:szCs w:val="24"/>
          <w:u w:val="single"/>
        </w:rPr>
        <w:t>Verzia:</w:t>
      </w:r>
      <w:r w:rsidRPr="00B15ACB">
        <w:rPr>
          <w:rFonts w:cs="Calibri"/>
          <w:sz w:val="24"/>
          <w:szCs w:val="24"/>
        </w:rPr>
        <w:tab/>
      </w:r>
      <w:r w:rsidRPr="00B15ACB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del w:id="13" w:author="Autor">
        <w:r w:rsidDel="005A041E">
          <w:rPr>
            <w:rFonts w:cs="Calibri"/>
            <w:b/>
            <w:sz w:val="24"/>
            <w:szCs w:val="24"/>
          </w:rPr>
          <w:delText>6</w:delText>
        </w:r>
      </w:del>
      <w:ins w:id="14" w:author="Autor">
        <w:r w:rsidR="005A041E">
          <w:rPr>
            <w:rFonts w:cs="Calibri"/>
            <w:b/>
            <w:sz w:val="24"/>
            <w:szCs w:val="24"/>
          </w:rPr>
          <w:t>7</w:t>
        </w:r>
      </w:ins>
      <w:r w:rsidRPr="00B15ACB">
        <w:rPr>
          <w:rFonts w:cs="Calibri"/>
          <w:b/>
          <w:sz w:val="24"/>
          <w:szCs w:val="24"/>
        </w:rPr>
        <w:t>.0</w:t>
      </w:r>
    </w:p>
    <w:p w14:paraId="3BF8EC98" w14:textId="77777777"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14:paraId="579966F2" w14:textId="77777777" w:rsid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  <w:b/>
          <w:sz w:val="24"/>
          <w:szCs w:val="24"/>
        </w:rPr>
      </w:pPr>
      <w:r w:rsidRPr="00B15ACB">
        <w:rPr>
          <w:rFonts w:cs="Calibri"/>
          <w:sz w:val="24"/>
          <w:szCs w:val="24"/>
          <w:u w:val="single"/>
        </w:rPr>
        <w:t>Dátum účinnosti:</w:t>
      </w:r>
      <w:r w:rsidRPr="00B15ACB">
        <w:rPr>
          <w:rFonts w:cs="Calibri"/>
          <w:sz w:val="24"/>
          <w:szCs w:val="24"/>
        </w:rPr>
        <w:tab/>
      </w:r>
      <w:del w:id="15" w:author="Autor">
        <w:r w:rsidRPr="00183531" w:rsidDel="00AE65B7">
          <w:rPr>
            <w:rFonts w:cs="Calibri"/>
            <w:b/>
            <w:sz w:val="24"/>
            <w:szCs w:val="24"/>
          </w:rPr>
          <w:delText>13. 12. 2018</w:delText>
        </w:r>
      </w:del>
      <w:ins w:id="16" w:author="Autor">
        <w:r w:rsidR="00AE65B7">
          <w:rPr>
            <w:rFonts w:cs="Calibri"/>
            <w:b/>
            <w:sz w:val="24"/>
            <w:szCs w:val="24"/>
          </w:rPr>
          <w:t>25.01.2021</w:t>
        </w:r>
      </w:ins>
    </w:p>
    <w:p w14:paraId="330F490D" w14:textId="77777777" w:rsidR="00B15ACB" w:rsidRP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  <w:b/>
          <w:bCs/>
          <w:sz w:val="24"/>
          <w:szCs w:val="24"/>
        </w:rPr>
      </w:pPr>
    </w:p>
    <w:p w14:paraId="6C724A37" w14:textId="77777777" w:rsidR="00B15ACB" w:rsidRP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</w:rPr>
      </w:pP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711"/>
        <w:gridCol w:w="1972"/>
        <w:gridCol w:w="1306"/>
        <w:gridCol w:w="1881"/>
      </w:tblGrid>
      <w:tr w:rsidR="00B15ACB" w:rsidRPr="00B15ACB" w14:paraId="2A72801E" w14:textId="77777777" w:rsidTr="0073607B">
        <w:trPr>
          <w:trHeight w:val="645"/>
          <w:jc w:val="center"/>
        </w:trPr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7961FA8" w14:textId="77777777"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 </w:t>
            </w:r>
          </w:p>
        </w:tc>
        <w:tc>
          <w:tcPr>
            <w:tcW w:w="2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5495DA6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Meno, Priezvisko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A9A9F9D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Pozícia v rámci RO OPTP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center"/>
            <w:hideMark/>
          </w:tcPr>
          <w:p w14:paraId="18EA42F9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Dátum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E180486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Podpis</w:t>
            </w:r>
          </w:p>
        </w:tc>
      </w:tr>
      <w:tr w:rsidR="00B15ACB" w:rsidRPr="00B15ACB" w14:paraId="65F4BA0E" w14:textId="77777777" w:rsidTr="00AE0D72">
        <w:trPr>
          <w:trHeight w:val="1007"/>
          <w:jc w:val="center"/>
        </w:trPr>
        <w:tc>
          <w:tcPr>
            <w:tcW w:w="43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05A9C70F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Vypracoval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63ADA" w14:textId="77777777" w:rsidR="00B15ACB" w:rsidRPr="00B15ACB" w:rsidRDefault="00B87919" w:rsidP="00B15ACB">
            <w:pPr>
              <w:spacing w:after="0" w:line="240" w:lineRule="auto"/>
              <w:rPr>
                <w:rFonts w:cs="Calibri"/>
                <w:color w:val="000000"/>
              </w:rPr>
            </w:pPr>
            <w:ins w:id="17" w:author="Autor">
              <w:r>
                <w:rPr>
                  <w:rFonts w:cs="Calibri"/>
                  <w:color w:val="000000"/>
                </w:rPr>
                <w:t>Tamara Cvetkovič</w:t>
              </w:r>
            </w:ins>
            <w:del w:id="18" w:author="Autor">
              <w:r w:rsidR="00B15ACB" w:rsidRPr="00B15ACB" w:rsidDel="008C3950">
                <w:rPr>
                  <w:rFonts w:cs="Calibri"/>
                  <w:color w:val="000000"/>
                </w:rPr>
                <w:delText>Eva Kunská</w:delText>
              </w:r>
            </w:del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CA412" w14:textId="77777777" w:rsidR="00B15ACB" w:rsidRPr="00B15ACB" w:rsidRDefault="00B15ACB">
            <w:pPr>
              <w:spacing w:after="0" w:line="240" w:lineRule="auto"/>
              <w:rPr>
                <w:rFonts w:cs="Calibri"/>
                <w:color w:val="000000"/>
              </w:rPr>
              <w:pPrChange w:id="19" w:author="Autor">
                <w:pPr>
                  <w:spacing w:after="0" w:line="240" w:lineRule="auto"/>
                  <w:jc w:val="center"/>
                </w:pPr>
              </w:pPrChange>
            </w:pPr>
            <w:r w:rsidRPr="00B15ACB">
              <w:rPr>
                <w:rFonts w:cs="Calibri"/>
                <w:color w:val="000000"/>
              </w:rPr>
              <w:t>manažér pre metodiku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3F2F71" w14:textId="77777777" w:rsidR="00B15ACB" w:rsidRPr="00B15ACB" w:rsidRDefault="00183531" w:rsidP="00B15ACB">
            <w:pPr>
              <w:spacing w:after="0" w:line="240" w:lineRule="auto"/>
              <w:rPr>
                <w:rFonts w:cs="Calibri"/>
                <w:color w:val="000000"/>
              </w:rPr>
            </w:pPr>
            <w:ins w:id="20" w:author="Autor">
              <w:r>
                <w:rPr>
                  <w:rFonts w:cs="Calibri"/>
                  <w:color w:val="000000"/>
                </w:rPr>
                <w:t>20.01.2021</w:t>
              </w:r>
            </w:ins>
            <w:del w:id="21" w:author="Autor">
              <w:r w:rsidR="00B15ACB" w:rsidDel="0071484A">
                <w:rPr>
                  <w:rFonts w:cs="Calibri"/>
                  <w:color w:val="000000"/>
                </w:rPr>
                <w:delText>10. 12</w:delText>
              </w:r>
              <w:r w:rsidR="00B15ACB" w:rsidRPr="00B15ACB" w:rsidDel="0071484A">
                <w:rPr>
                  <w:rFonts w:cs="Calibri"/>
                  <w:color w:val="000000"/>
                </w:rPr>
                <w:delText>. 201</w:delText>
              </w:r>
              <w:r w:rsidR="00B15ACB" w:rsidDel="0071484A">
                <w:rPr>
                  <w:rFonts w:cs="Calibri"/>
                  <w:color w:val="000000"/>
                </w:rPr>
                <w:delText>8</w:delText>
              </w:r>
            </w:del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0BC0EB" w14:textId="77777777"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overila</w:t>
            </w:r>
          </w:p>
        </w:tc>
      </w:tr>
      <w:tr w:rsidR="00B15ACB" w:rsidRPr="00B15ACB" w14:paraId="33B966CB" w14:textId="77777777" w:rsidTr="00AE0D72">
        <w:trPr>
          <w:trHeight w:val="975"/>
          <w:jc w:val="center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8929E3F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Overil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DDE0F" w14:textId="77777777"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Tomáš Niňaj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B301" w14:textId="77777777" w:rsidR="00B15ACB" w:rsidRPr="00B15ACB" w:rsidRDefault="00B15ACB">
            <w:pPr>
              <w:spacing w:after="0" w:line="240" w:lineRule="auto"/>
              <w:rPr>
                <w:rFonts w:cs="Calibri"/>
                <w:color w:val="000000"/>
              </w:rPr>
              <w:pPrChange w:id="22" w:author="Autor">
                <w:pPr>
                  <w:spacing w:after="0" w:line="240" w:lineRule="auto"/>
                  <w:jc w:val="center"/>
                </w:pPr>
              </w:pPrChange>
            </w:pPr>
            <w:r w:rsidRPr="00B15ACB">
              <w:rPr>
                <w:rFonts w:cs="Calibri"/>
                <w:color w:val="000000"/>
              </w:rPr>
              <w:t>hlavný manažér riadenia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FBE0C4" w14:textId="77777777" w:rsidR="00B15ACB" w:rsidRPr="00B15ACB" w:rsidRDefault="00183531" w:rsidP="0073607B">
            <w:pPr>
              <w:spacing w:after="0" w:line="240" w:lineRule="auto"/>
              <w:rPr>
                <w:rFonts w:cs="Calibri"/>
                <w:color w:val="000000"/>
              </w:rPr>
            </w:pPr>
            <w:ins w:id="23" w:author="Autor">
              <w:r>
                <w:rPr>
                  <w:rFonts w:cs="Calibri"/>
                  <w:color w:val="000000"/>
                </w:rPr>
                <w:t>21.01.2021</w:t>
              </w:r>
            </w:ins>
            <w:del w:id="24" w:author="Autor">
              <w:r w:rsidR="00B15ACB" w:rsidDel="0071484A">
                <w:rPr>
                  <w:rFonts w:cs="Calibri"/>
                  <w:color w:val="000000"/>
                </w:rPr>
                <w:delText>10. 12</w:delText>
              </w:r>
              <w:r w:rsidR="00B15ACB" w:rsidRPr="00B15ACB" w:rsidDel="0071484A">
                <w:rPr>
                  <w:rFonts w:cs="Calibri"/>
                  <w:color w:val="000000"/>
                </w:rPr>
                <w:delText>. 201</w:delText>
              </w:r>
              <w:r w:rsidR="00B15ACB" w:rsidDel="0071484A">
                <w:rPr>
                  <w:rFonts w:cs="Calibri"/>
                  <w:color w:val="000000"/>
                </w:rPr>
                <w:delText>8</w:delText>
              </w:r>
            </w:del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EA89E9" w14:textId="77777777" w:rsidR="00B15ACB" w:rsidRPr="00B15ACB" w:rsidRDefault="00B15ACB" w:rsidP="0071484A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overil</w:t>
            </w:r>
            <w:del w:id="25" w:author="Autor">
              <w:r w:rsidDel="0071484A">
                <w:rPr>
                  <w:rFonts w:cs="Calibri"/>
                  <w:color w:val="000000"/>
                </w:rPr>
                <w:delText>a v zastúpení M. Zaťková</w:delText>
              </w:r>
            </w:del>
          </w:p>
        </w:tc>
      </w:tr>
    </w:tbl>
    <w:p w14:paraId="6AA94798" w14:textId="77777777"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14:paraId="7B2C87DA" w14:textId="77777777"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14:paraId="7664BD23" w14:textId="77777777"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14:paraId="11B8ED2A" w14:textId="77777777"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14:paraId="7E6F2B10" w14:textId="77777777" w:rsidR="00B15ACB" w:rsidRPr="00B15ACB" w:rsidRDefault="00B15ACB" w:rsidP="00B15ACB">
      <w:pPr>
        <w:spacing w:after="0" w:line="240" w:lineRule="auto"/>
        <w:rPr>
          <w:rFonts w:cs="Calibri"/>
        </w:rPr>
      </w:pPr>
      <w:r w:rsidRPr="00B15ACB">
        <w:rPr>
          <w:rFonts w:cs="Calibri"/>
          <w:b/>
          <w:u w:val="single"/>
        </w:rPr>
        <w:t>Schválil:</w:t>
      </w:r>
      <w:r w:rsidR="00472F5E">
        <w:rPr>
          <w:rFonts w:cs="Calibri"/>
        </w:rPr>
        <w:t xml:space="preserve">  </w:t>
      </w:r>
      <w:del w:id="26" w:author="Autor">
        <w:r w:rsidRPr="00B15ACB" w:rsidDel="0071484A">
          <w:rPr>
            <w:rFonts w:cs="Calibri"/>
          </w:rPr>
          <w:delText>Peter Kostolný</w:delText>
        </w:r>
      </w:del>
      <w:ins w:id="27" w:author="Autor">
        <w:r w:rsidR="0071484A">
          <w:rPr>
            <w:rFonts w:cs="Calibri"/>
          </w:rPr>
          <w:t>Iveta Turčanová</w:t>
        </w:r>
      </w:ins>
      <w:r w:rsidRPr="00B15ACB">
        <w:rPr>
          <w:rFonts w:cs="Calibri"/>
        </w:rPr>
        <w:t xml:space="preserve"> – generálny manažér RO OP TP</w:t>
      </w:r>
    </w:p>
    <w:p w14:paraId="09D3F79B" w14:textId="77777777" w:rsidR="00B15ACB" w:rsidRDefault="00B15ACB" w:rsidP="00297D87">
      <w:pPr>
        <w:rPr>
          <w:rFonts w:asciiTheme="minorHAnsi" w:hAnsiTheme="minorHAnsi"/>
          <w:color w:val="365F91"/>
        </w:rPr>
      </w:pPr>
    </w:p>
    <w:p w14:paraId="23CEB347" w14:textId="77777777" w:rsidR="00AE0D72" w:rsidRDefault="00AE0D72" w:rsidP="00B15ACB">
      <w:pPr>
        <w:rPr>
          <w:rFonts w:asciiTheme="minorHAnsi" w:hAnsiTheme="minorHAnsi"/>
        </w:rPr>
      </w:pPr>
    </w:p>
    <w:p w14:paraId="4BC06696" w14:textId="77777777" w:rsidR="00AE0D72" w:rsidRDefault="00AE0D72" w:rsidP="00B15ACB">
      <w:pPr>
        <w:rPr>
          <w:rFonts w:asciiTheme="minorHAnsi" w:hAnsiTheme="minorHAnsi"/>
        </w:rPr>
      </w:pPr>
    </w:p>
    <w:p w14:paraId="2F2C6062" w14:textId="77777777" w:rsidR="00B15ACB" w:rsidRDefault="00B15ACB" w:rsidP="00B15ACB">
      <w:pPr>
        <w:rPr>
          <w:rFonts w:asciiTheme="minorHAnsi" w:hAnsiTheme="minorHAnsi"/>
        </w:rPr>
      </w:pPr>
    </w:p>
    <w:p w14:paraId="547A6BEA" w14:textId="77777777" w:rsidR="003F50D0" w:rsidRDefault="0089587D">
      <w:pPr>
        <w:jc w:val="both"/>
        <w:rPr>
          <w:rFonts w:asciiTheme="minorHAnsi" w:hAnsiTheme="minorHAnsi" w:cstheme="minorHAnsi"/>
        </w:rPr>
      </w:pPr>
      <w:ins w:id="28" w:author="Autor">
        <w:r w:rsidRPr="0089587D">
          <w:rPr>
            <w:rFonts w:asciiTheme="minorHAnsi" w:hAnsiTheme="minorHAnsi" w:cstheme="minorHAnsi"/>
          </w:rPr>
          <w:lastRenderedPageBreak/>
          <w:t>Podpísané elektronicky v súlade so zákonom č. 305/2013 Z. z. o elektronickej podobe výkonu pôsobnosti orgánov verejnej moci a o zmene a doplnení niektorých zákonov (zákon o e-Governmente) v znení neskorších predpisov.</w:t>
        </w:r>
      </w:ins>
      <w:del w:id="29" w:author="Autor">
        <w:r w:rsidR="00B15ACB" w:rsidRPr="00F6701F" w:rsidDel="0089587D">
          <w:rPr>
            <w:rFonts w:asciiTheme="minorHAnsi" w:hAnsiTheme="minorHAnsi" w:cstheme="minorHAnsi"/>
          </w:rPr>
          <w:delText>Podpísané zaručenou elektronickou pečaťou v zmysle zákona č. 272/2016 Z. z.</w:delText>
        </w:r>
      </w:del>
    </w:p>
    <w:p w14:paraId="778AC174" w14:textId="77777777" w:rsidR="003F50D0" w:rsidRDefault="003F50D0" w:rsidP="003F50D0">
      <w:pPr>
        <w:pStyle w:val="Zkladntext"/>
      </w:pPr>
      <w:r>
        <w:br w:type="page"/>
      </w:r>
    </w:p>
    <w:p w14:paraId="212C69FE" w14:textId="77777777" w:rsidR="00B15ACB" w:rsidRPr="00B15ACB" w:rsidDel="0089587D" w:rsidRDefault="00B15ACB">
      <w:pPr>
        <w:jc w:val="both"/>
        <w:rPr>
          <w:del w:id="30" w:author="Autor"/>
          <w:rFonts w:asciiTheme="minorHAnsi" w:hAnsiTheme="minorHAnsi"/>
        </w:rPr>
        <w:sectPr w:rsidR="00B15ACB" w:rsidRPr="00B15ACB" w:rsidDel="0089587D" w:rsidSect="00B15ACB">
          <w:footerReference w:type="default" r:id="rId8"/>
          <w:headerReference w:type="first" r:id="rId9"/>
          <w:pgSz w:w="11906" w:h="16838"/>
          <w:pgMar w:top="1417" w:right="1417" w:bottom="1135" w:left="1417" w:header="708" w:footer="708" w:gutter="0"/>
          <w:pgNumType w:start="1"/>
          <w:cols w:space="708"/>
          <w:titlePg/>
          <w:docGrid w:linePitch="360"/>
        </w:sectPr>
        <w:pPrChange w:id="31" w:author="Autor">
          <w:pPr/>
        </w:pPrChange>
      </w:pPr>
    </w:p>
    <w:tbl>
      <w:tblPr>
        <w:tblW w:w="68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2"/>
      </w:tblGrid>
      <w:tr w:rsidR="00C36213" w:rsidRPr="00C36213" w14:paraId="2443EAC0" w14:textId="77777777" w:rsidTr="00D410E8">
        <w:trPr>
          <w:cantSplit/>
          <w:jc w:val="center"/>
        </w:trPr>
        <w:tc>
          <w:tcPr>
            <w:tcW w:w="6862" w:type="dxa"/>
          </w:tcPr>
          <w:tbl>
            <w:tblPr>
              <w:tblpPr w:leftFromText="187" w:rightFromText="187" w:horzAnchor="margin" w:tblpXSpec="center" w:tblpY="2881"/>
              <w:tblW w:w="6923" w:type="dxa"/>
              <w:tblBorders>
                <w:left w:val="single" w:sz="18" w:space="0" w:color="8080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23"/>
            </w:tblGrid>
            <w:tr w:rsidR="00C36213" w:rsidRPr="00C36213" w14:paraId="32125DDF" w14:textId="77777777" w:rsidTr="00D410E8">
              <w:trPr>
                <w:trHeight w:val="268"/>
              </w:trPr>
              <w:tc>
                <w:tcPr>
                  <w:tcW w:w="6923" w:type="dxa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14:paraId="3FEAE9A6" w14:textId="77777777" w:rsidR="0051270C" w:rsidRPr="00C36213" w:rsidRDefault="0051270C" w:rsidP="00D410E8">
                  <w:pPr>
                    <w:pStyle w:val="Bezriadkovania"/>
                    <w:jc w:val="both"/>
                    <w:rPr>
                      <w:rFonts w:asciiTheme="minorHAnsi" w:hAnsiTheme="minorHAnsi"/>
                      <w:color w:val="365F91"/>
                    </w:rPr>
                  </w:pPr>
                  <w:bookmarkStart w:id="32" w:name="CompanyName1" w:colFirst="0" w:colLast="0"/>
                </w:p>
              </w:tc>
            </w:tr>
            <w:tr w:rsidR="00C36213" w:rsidRPr="00C36213" w14:paraId="1A4BABE1" w14:textId="77777777" w:rsidTr="00FE2F06">
              <w:trPr>
                <w:trHeight w:val="1144"/>
              </w:trPr>
              <w:tc>
                <w:tcPr>
                  <w:tcW w:w="6923" w:type="dxa"/>
                  <w:shd w:val="clear" w:color="auto" w:fill="FFFFFF" w:themeFill="background1"/>
                </w:tcPr>
                <w:p w14:paraId="05A80251" w14:textId="77777777" w:rsidR="0051270C" w:rsidRPr="00C36213" w:rsidRDefault="00297D87" w:rsidP="00624B0E">
                  <w:pPr>
                    <w:pStyle w:val="Bezriadkovania"/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</w:pPr>
                  <w:r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PRÍRUČKA </w:t>
                  </w:r>
                  <w:r w:rsidR="00624B0E"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OPRÁVNENOSTI VÝDAVKOV </w:t>
                  </w:r>
                </w:p>
                <w:p w14:paraId="196D89C9" w14:textId="77777777" w:rsidR="0051270C" w:rsidRPr="00C36213" w:rsidRDefault="0051270C" w:rsidP="00297D87">
                  <w:pPr>
                    <w:pStyle w:val="Bezriadkovania"/>
                    <w:rPr>
                      <w:rFonts w:asciiTheme="minorHAnsi" w:hAnsiTheme="minorHAnsi" w:cs="Arial"/>
                      <w:color w:val="365F91"/>
                      <w:sz w:val="40"/>
                      <w:szCs w:val="40"/>
                    </w:rPr>
                  </w:pPr>
                </w:p>
              </w:tc>
            </w:tr>
            <w:tr w:rsidR="00C36213" w:rsidRPr="00C36213" w14:paraId="7798C4D9" w14:textId="77777777" w:rsidTr="00FE2F06">
              <w:trPr>
                <w:trHeight w:val="479"/>
              </w:trPr>
              <w:tc>
                <w:tcPr>
                  <w:tcW w:w="6923" w:type="dxa"/>
                  <w:shd w:val="clear" w:color="auto" w:fill="FFFFFF" w:themeFill="background1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14:paraId="640D91A1" w14:textId="77777777" w:rsidR="0051270C" w:rsidRPr="007D4D76" w:rsidRDefault="00C47060" w:rsidP="00D410E8">
                  <w:pPr>
                    <w:pStyle w:val="Bezriadkovania"/>
                    <w:jc w:val="both"/>
                    <w:rPr>
                      <w:rFonts w:asciiTheme="minorHAnsi" w:hAnsiTheme="minorHAnsi" w:cs="Arial"/>
                      <w:color w:val="365F91"/>
                      <w:sz w:val="32"/>
                      <w:szCs w:val="32"/>
                    </w:rPr>
                  </w:pPr>
                  <w:r w:rsidRPr="008E7538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PRE PROJEKTY OPERAČNÉHO PROGRAMU TECHNICKÁ POMOC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2014</w:t>
                  </w:r>
                  <w:r w:rsidR="00183531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-</w:t>
                  </w:r>
                  <w:r w:rsidR="00183531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2020</w:t>
                  </w:r>
                </w:p>
              </w:tc>
            </w:tr>
          </w:tbl>
          <w:p w14:paraId="3AC4A03C" w14:textId="77777777" w:rsidR="0051270C" w:rsidRPr="00C36213" w:rsidRDefault="00297D87" w:rsidP="00D410E8">
            <w:pPr>
              <w:pStyle w:val="zcompanyname"/>
              <w:rPr>
                <w:rFonts w:asciiTheme="minorHAnsi" w:hAnsiTheme="minorHAnsi"/>
                <w:color w:val="365F91"/>
              </w:rPr>
            </w:pPr>
            <w:r w:rsidRPr="00C36213">
              <w:rPr>
                <w:rFonts w:asciiTheme="minorHAnsi" w:hAnsiTheme="minorHAnsi"/>
                <w:b w:val="0"/>
                <w:color w:val="365F91"/>
                <w:lang w:eastAsia="sk-SK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EE6712C" wp14:editId="09905E75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1381760</wp:posOffset>
                      </wp:positionV>
                      <wp:extent cx="3562350" cy="819150"/>
                      <wp:effectExtent l="0" t="0" r="0" b="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62350" cy="819150"/>
                                <a:chOff x="4259298" y="20740"/>
                                <a:chExt cx="3803421" cy="815071"/>
                              </a:xfrm>
                            </wpg:grpSpPr>
                            <wpg:grpSp>
                              <wpg:cNvPr id="10" name="Skupina 10"/>
                              <wpg:cNvGrpSpPr/>
                              <wpg:grpSpPr>
                                <a:xfrm>
                                  <a:off x="4259298" y="20740"/>
                                  <a:ext cx="2430533" cy="815071"/>
                                  <a:chOff x="4259298" y="20740"/>
                                  <a:chExt cx="2430533" cy="81507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91" name="Picture 3"/>
                                  <pic:cNvPicPr>
                                    <a:picLocks noChangeArrowheads="1"/>
                                  </pic:cNvPicPr>
                                </pic:nvPicPr>
                                <pic:blipFill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259298" y="111356"/>
                                    <a:ext cx="902686" cy="6017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292" name="Obdĺžnik 292"/>
                                <wps:cNvSpPr/>
                                <wps:spPr>
                                  <a:xfrm>
                                    <a:off x="5092639" y="20740"/>
                                    <a:ext cx="1597192" cy="81507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14:paraId="1264267C" w14:textId="77777777" w:rsidR="00E30891" w:rsidRDefault="00E30891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Európska Únia</w:t>
                                      </w:r>
                                    </w:p>
                                    <w:p w14:paraId="27252057" w14:textId="77777777" w:rsidR="00E30891" w:rsidRDefault="00E30891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Európske štrukturálne</w:t>
                                      </w:r>
                                    </w:p>
                                    <w:p w14:paraId="56567369" w14:textId="77777777" w:rsidR="00E30891" w:rsidRDefault="00E30891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a investičné fondy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9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35682" y="111991"/>
                                  <a:ext cx="427037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accent1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1EE6712C" id="Skupina 2" o:spid="_x0000_s1026" style="position:absolute;left:0;text-align:left;margin-left:23.9pt;margin-top:108.8pt;width:280.5pt;height:64.5pt;z-index:251662336" coordorigin="42592,207" coordsize="38034,8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">
                      <v:group id="Skupina 10" o:spid="_x0000_s1027" style="position:absolute;left:42592;top:207;width:24306;height:8151" coordorigin="42592,207" coordsize="24305,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" o:spid="_x0000_s1028" type="#_x0000_t75" style="position:absolute;left:42592;top:1113;width:9027;height:6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">
                          <v:imagedata r:id="rId12" o:title=""/>
                          <o:lock v:ext="edit" aspectratio="f"/>
                        </v:shape>
                        <v:rect id="Obdĺžnik 292" o:spid="_x0000_s1029" style="position:absolute;left:50926;top:207;width:15972;height:8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" filled="f" stroked="f">
                          <v:textbox>
                            <w:txbxContent>
                              <w:p w14:paraId="1264267C" w14:textId="77777777" w:rsidR="00E30891" w:rsidRDefault="00E30891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</w:p>
                              <w:p w14:paraId="27252057" w14:textId="77777777" w:rsidR="00E30891" w:rsidRDefault="00E30891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14:paraId="56567369" w14:textId="77777777" w:rsidR="00E30891" w:rsidRDefault="00E30891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v:textbox>
                        </v:rect>
                      </v:group>
                      <v:shape id="Picture 3" o:spid="_x0000_s1030" type="#_x0000_t75" style="position:absolute;left:76356;top:1119;width:4271;height:5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" fillcolor="#4f81bd [3204]" strokecolor="black [3213]">
                        <v:imagedata r:id="rId13" o:title=""/>
                        <v:shadow color="#eeece1 [3214]"/>
                      </v:shape>
                    </v:group>
                  </w:pict>
                </mc:Fallback>
              </mc:AlternateContent>
            </w:r>
          </w:p>
        </w:tc>
      </w:tr>
      <w:tr w:rsidR="00C36213" w:rsidRPr="00C36213" w14:paraId="57532DA9" w14:textId="77777777" w:rsidTr="00D410E8">
        <w:trPr>
          <w:cantSplit/>
          <w:jc w:val="center"/>
        </w:trPr>
        <w:tc>
          <w:tcPr>
            <w:tcW w:w="6862" w:type="dxa"/>
          </w:tcPr>
          <w:p w14:paraId="5C919021" w14:textId="77777777" w:rsidR="0051270C" w:rsidRPr="00C36213" w:rsidRDefault="0051270C" w:rsidP="00297D8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365F91"/>
              </w:rPr>
            </w:pPr>
            <w:bookmarkStart w:id="33" w:name="ReportName1" w:colFirst="0" w:colLast="0"/>
            <w:bookmarkEnd w:id="32"/>
          </w:p>
        </w:tc>
      </w:tr>
      <w:tr w:rsidR="0051270C" w:rsidRPr="00C36213" w14:paraId="2E435C4E" w14:textId="77777777" w:rsidTr="00D410E8">
        <w:trPr>
          <w:cantSplit/>
          <w:jc w:val="center"/>
        </w:trPr>
        <w:tc>
          <w:tcPr>
            <w:tcW w:w="6862" w:type="dxa"/>
          </w:tcPr>
          <w:p w14:paraId="2D0B86E9" w14:textId="77777777" w:rsidR="0051270C" w:rsidRPr="00C36213" w:rsidRDefault="0051270C" w:rsidP="00297D87">
            <w:pPr>
              <w:pStyle w:val="zreportsubtitle"/>
              <w:jc w:val="left"/>
              <w:rPr>
                <w:rFonts w:asciiTheme="minorHAnsi" w:hAnsiTheme="minorHAnsi"/>
                <w:color w:val="365F91"/>
              </w:rPr>
            </w:pPr>
            <w:bookmarkStart w:id="34" w:name="Subtitle" w:colFirst="0" w:colLast="0"/>
            <w:bookmarkEnd w:id="33"/>
          </w:p>
        </w:tc>
      </w:tr>
    </w:tbl>
    <w:bookmarkEnd w:id="34"/>
    <w:p w14:paraId="6938F6FF" w14:textId="77777777" w:rsidR="0051270C" w:rsidRPr="00C36213" w:rsidRDefault="00E56978" w:rsidP="0063689B">
      <w:pPr>
        <w:tabs>
          <w:tab w:val="left" w:pos="3660"/>
        </w:tabs>
        <w:rPr>
          <w:rFonts w:asciiTheme="minorHAnsi" w:hAnsiTheme="minorHAnsi"/>
          <w:color w:val="365F91"/>
          <w:szCs w:val="22"/>
        </w:rPr>
      </w:pPr>
      <w:r>
        <w:rPr>
          <w:rFonts w:asciiTheme="minorHAnsi" w:hAnsiTheme="minorHAnsi"/>
          <w:color w:val="365F91"/>
          <w:szCs w:val="22"/>
        </w:rPr>
        <w:tab/>
      </w:r>
    </w:p>
    <w:p w14:paraId="49688C99" w14:textId="77777777"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tbl>
      <w:tblPr>
        <w:tblpPr w:leftFromText="187" w:rightFromText="187" w:horzAnchor="margin" w:tblpXSpec="center" w:tblpYSpec="bottom"/>
        <w:tblW w:w="4177" w:type="pct"/>
        <w:tblLook w:val="04A0" w:firstRow="1" w:lastRow="0" w:firstColumn="1" w:lastColumn="0" w:noHBand="0" w:noVBand="1"/>
      </w:tblPr>
      <w:tblGrid>
        <w:gridCol w:w="7579"/>
      </w:tblGrid>
      <w:tr w:rsidR="00C36213" w:rsidRPr="00C36213" w14:paraId="77DBC8A2" w14:textId="77777777" w:rsidTr="00FD096D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4AE69C01" w14:textId="77777777" w:rsidR="0051270C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</w:pPr>
            <w:del w:id="35" w:author="Autor">
              <w:r w:rsidRPr="00C36213" w:rsidDel="00CE2394">
                <w:rPr>
                  <w:rFonts w:asciiTheme="minorHAnsi" w:hAnsiTheme="minorHAnsi" w:cs="Arial"/>
                  <w:b/>
                  <w:color w:val="365F91"/>
                  <w:sz w:val="24"/>
                  <w:szCs w:val="24"/>
                  <w:lang w:eastAsia="en-US"/>
                </w:rPr>
                <w:delText>Úrad vlády</w:delText>
              </w:r>
            </w:del>
            <w:ins w:id="36" w:author="Autor">
              <w:r w:rsidR="00CE2394">
                <w:rPr>
                  <w:rFonts w:asciiTheme="minorHAnsi" w:hAnsiTheme="minorHAnsi" w:cs="Arial"/>
                  <w:b/>
                  <w:color w:val="365F91"/>
                  <w:sz w:val="24"/>
                  <w:szCs w:val="24"/>
                  <w:lang w:eastAsia="en-US"/>
                </w:rPr>
                <w:t>Ministerstvo investícií, regionálneho rozvoja a informatizácie</w:t>
              </w:r>
            </w:ins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 xml:space="preserve"> Slovenskej</w:t>
            </w:r>
            <w:del w:id="37" w:author="Autor">
              <w:r w:rsidR="0051270C" w:rsidRPr="00C36213" w:rsidDel="00183531">
                <w:rPr>
                  <w:rFonts w:asciiTheme="minorHAnsi" w:hAnsiTheme="minorHAnsi" w:cs="Arial"/>
                  <w:b/>
                  <w:color w:val="365F91"/>
                  <w:sz w:val="24"/>
                  <w:szCs w:val="24"/>
                  <w:lang w:eastAsia="en-US"/>
                </w:rPr>
                <w:delText xml:space="preserve"> </w:delText>
              </w:r>
            </w:del>
            <w:ins w:id="38" w:author="Autor">
              <w:r w:rsidR="00183531">
                <w:rPr>
                  <w:rFonts w:asciiTheme="minorHAnsi" w:hAnsiTheme="minorHAnsi" w:cs="Arial"/>
                  <w:b/>
                  <w:color w:val="365F91"/>
                  <w:sz w:val="24"/>
                  <w:szCs w:val="24"/>
                  <w:lang w:eastAsia="en-US"/>
                </w:rPr>
                <w:t> </w:t>
              </w:r>
            </w:ins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republiky</w:t>
            </w:r>
          </w:p>
          <w:p w14:paraId="0BFBA4B7" w14:textId="77777777" w:rsidR="00331723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r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iadiaci orgán pre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o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peračný program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Technická pomoc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br/>
            </w:r>
          </w:p>
          <w:p w14:paraId="4FEAA57F" w14:textId="77777777" w:rsidR="0051270C" w:rsidRPr="00C36213" w:rsidRDefault="0051270C" w:rsidP="00CE2394">
            <w:pPr>
              <w:pStyle w:val="Bezriadkovania"/>
              <w:jc w:val="center"/>
              <w:rPr>
                <w:rFonts w:asciiTheme="minorHAnsi" w:hAnsiTheme="minorHAnsi" w:cs="Arial"/>
                <w:color w:val="365F91"/>
              </w:rPr>
            </w:pP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verzia </w:t>
            </w:r>
            <w:del w:id="39" w:author="Autor">
              <w:r w:rsidR="003A4888" w:rsidDel="00CE2394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6</w:delText>
              </w:r>
            </w:del>
            <w:ins w:id="40" w:author="Autor">
              <w:r w:rsidR="00CE2394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7</w:t>
              </w:r>
            </w:ins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.0, </w:t>
            </w:r>
            <w:r w:rsidR="00C47060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účinná </w:t>
            </w:r>
            <w:r w:rsidR="00C47060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od </w:t>
            </w:r>
            <w:ins w:id="41" w:author="Autor">
              <w:r w:rsidR="00183531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25.01.2021</w:t>
              </w:r>
            </w:ins>
            <w:del w:id="42" w:author="Autor">
              <w:r w:rsidR="000E7BB6" w:rsidDel="00CE2394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13. 12. 2018</w:delText>
              </w:r>
            </w:del>
          </w:p>
        </w:tc>
      </w:tr>
    </w:tbl>
    <w:p w14:paraId="45ACE457" w14:textId="77777777"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14:paraId="14C0B041" w14:textId="77777777" w:rsidR="0051270C" w:rsidRPr="00C36213" w:rsidRDefault="0051270C" w:rsidP="00331723">
      <w:pPr>
        <w:tabs>
          <w:tab w:val="left" w:pos="1553"/>
        </w:tabs>
        <w:rPr>
          <w:rFonts w:asciiTheme="minorHAnsi" w:hAnsiTheme="minorHAnsi"/>
          <w:color w:val="365F91"/>
          <w:szCs w:val="22"/>
        </w:rPr>
      </w:pPr>
    </w:p>
    <w:p w14:paraId="3F366E80" w14:textId="77777777"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14:paraId="263A09E1" w14:textId="77777777" w:rsidR="0051270C" w:rsidRPr="00C36213" w:rsidRDefault="0051270C" w:rsidP="0051270C">
      <w:pPr>
        <w:jc w:val="both"/>
        <w:rPr>
          <w:rFonts w:asciiTheme="minorHAnsi" w:hAnsiTheme="minorHAnsi"/>
          <w:b/>
          <w:color w:val="365F91"/>
          <w:sz w:val="32"/>
        </w:rPr>
      </w:pPr>
    </w:p>
    <w:p w14:paraId="1B99CD5D" w14:textId="77777777"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14:paraId="76682D57" w14:textId="77777777" w:rsidR="00624B0E" w:rsidRPr="00C36213" w:rsidRDefault="0051270C" w:rsidP="00624B0E">
      <w:pPr>
        <w:rPr>
          <w:rFonts w:asciiTheme="minorHAnsi" w:hAnsiTheme="minorHAnsi"/>
          <w:color w:val="365F91"/>
        </w:rPr>
      </w:pPr>
      <w:r w:rsidRPr="00C36213">
        <w:rPr>
          <w:rFonts w:asciiTheme="minorHAnsi" w:hAnsiTheme="minorHAnsi"/>
          <w:color w:val="365F91"/>
        </w:rPr>
        <w:br w:type="page"/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0"/>
          <w:szCs w:val="20"/>
        </w:rPr>
        <w:id w:val="-1714574020"/>
        <w:docPartObj>
          <w:docPartGallery w:val="Table of Contents"/>
          <w:docPartUnique/>
        </w:docPartObj>
      </w:sdtPr>
      <w:sdtEndPr/>
      <w:sdtContent>
        <w:p w14:paraId="15A06A87" w14:textId="77777777" w:rsidR="00327DBF" w:rsidRDefault="00327DBF">
          <w:pPr>
            <w:pStyle w:val="Hlavikaobsahu"/>
          </w:pPr>
          <w:r>
            <w:t>Obsah</w:t>
          </w:r>
        </w:p>
        <w:p w14:paraId="462383B3" w14:textId="77777777" w:rsidR="00327DBF" w:rsidRDefault="00327DB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2066191" w:history="1">
            <w:r w:rsidRPr="0076168D">
              <w:rPr>
                <w:rStyle w:val="Hypertextovprepojenie"/>
                <w:b/>
                <w:noProof/>
              </w:rPr>
              <w:t>Evidencia zmien Príručky oprávnenosti výdavkov OPTP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_Toc62066191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04EE1" w14:textId="77777777" w:rsidR="00327DBF" w:rsidRDefault="007104F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2066192" w:history="1">
            <w:r w:rsidR="00327DBF" w:rsidRPr="0076168D">
              <w:rPr>
                <w:rStyle w:val="Hypertextovprepojenie"/>
                <w:b/>
                <w:noProof/>
              </w:rPr>
              <w:t>1.</w:t>
            </w:r>
            <w:r w:rsidR="00327DB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27DBF" w:rsidRPr="0076168D">
              <w:rPr>
                <w:rStyle w:val="Hypertextovprepojenie"/>
                <w:b/>
                <w:noProof/>
              </w:rPr>
              <w:t>Úvod</w:t>
            </w:r>
            <w:r w:rsidR="00327DBF">
              <w:rPr>
                <w:noProof/>
                <w:webHidden/>
              </w:rPr>
              <w:tab/>
            </w:r>
            <w:r w:rsidR="00327DBF">
              <w:rPr>
                <w:noProof/>
                <w:webHidden/>
              </w:rPr>
              <w:fldChar w:fldCharType="begin"/>
            </w:r>
            <w:r w:rsidR="00327DBF">
              <w:rPr>
                <w:noProof/>
                <w:webHidden/>
              </w:rPr>
              <w:instrText xml:space="preserve"> PAGEREF _Toc62066192 \h </w:instrText>
            </w:r>
            <w:r w:rsidR="00327DBF">
              <w:rPr>
                <w:noProof/>
                <w:webHidden/>
              </w:rPr>
            </w:r>
            <w:r w:rsidR="00327DBF">
              <w:rPr>
                <w:noProof/>
                <w:webHidden/>
              </w:rPr>
              <w:fldChar w:fldCharType="separate"/>
            </w:r>
            <w:r w:rsidR="00327DBF">
              <w:rPr>
                <w:noProof/>
                <w:webHidden/>
              </w:rPr>
              <w:t>4</w:t>
            </w:r>
            <w:r w:rsidR="00327DBF">
              <w:rPr>
                <w:noProof/>
                <w:webHidden/>
              </w:rPr>
              <w:fldChar w:fldCharType="end"/>
            </w:r>
          </w:hyperlink>
        </w:p>
        <w:p w14:paraId="645EFA4F" w14:textId="77777777" w:rsidR="00327DBF" w:rsidRDefault="007104F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2066193" w:history="1">
            <w:r w:rsidR="00327DBF" w:rsidRPr="0076168D">
              <w:rPr>
                <w:rStyle w:val="Hypertextovprepojenie"/>
                <w:b/>
                <w:noProof/>
              </w:rPr>
              <w:t>2.</w:t>
            </w:r>
            <w:r w:rsidR="00327DB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27DBF" w:rsidRPr="0076168D">
              <w:rPr>
                <w:rStyle w:val="Hypertextovprepojenie"/>
                <w:b/>
                <w:noProof/>
              </w:rPr>
              <w:t>Podmienky oprávnenosti výdavkov</w:t>
            </w:r>
            <w:r w:rsidR="00327DBF">
              <w:rPr>
                <w:noProof/>
                <w:webHidden/>
              </w:rPr>
              <w:tab/>
            </w:r>
            <w:r w:rsidR="00327DBF">
              <w:rPr>
                <w:noProof/>
                <w:webHidden/>
              </w:rPr>
              <w:fldChar w:fldCharType="begin"/>
            </w:r>
            <w:r w:rsidR="00327DBF">
              <w:rPr>
                <w:noProof/>
                <w:webHidden/>
              </w:rPr>
              <w:instrText xml:space="preserve"> PAGEREF _Toc62066193 \h </w:instrText>
            </w:r>
            <w:r w:rsidR="00327DBF">
              <w:rPr>
                <w:noProof/>
                <w:webHidden/>
              </w:rPr>
            </w:r>
            <w:r w:rsidR="00327DBF">
              <w:rPr>
                <w:noProof/>
                <w:webHidden/>
              </w:rPr>
              <w:fldChar w:fldCharType="separate"/>
            </w:r>
            <w:r w:rsidR="00327DBF">
              <w:rPr>
                <w:noProof/>
                <w:webHidden/>
              </w:rPr>
              <w:t>5</w:t>
            </w:r>
            <w:r w:rsidR="00327DBF">
              <w:rPr>
                <w:noProof/>
                <w:webHidden/>
              </w:rPr>
              <w:fldChar w:fldCharType="end"/>
            </w:r>
          </w:hyperlink>
        </w:p>
        <w:p w14:paraId="2AB58A1C" w14:textId="77777777" w:rsidR="00327DBF" w:rsidRDefault="007104F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2066196" w:history="1">
            <w:r w:rsidR="00327DBF" w:rsidRPr="0076168D">
              <w:rPr>
                <w:rStyle w:val="Hypertextovprepojenie"/>
                <w:b/>
                <w:noProof/>
              </w:rPr>
              <w:t>2.1.</w:t>
            </w:r>
            <w:r w:rsidR="00327DB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27DBF" w:rsidRPr="0076168D">
              <w:rPr>
                <w:rStyle w:val="Hypertextovprepojenie"/>
                <w:b/>
                <w:noProof/>
              </w:rPr>
              <w:t>Všeobecné podmienky oprávnenosti výdavkov</w:t>
            </w:r>
            <w:r w:rsidR="00327DBF">
              <w:rPr>
                <w:noProof/>
                <w:webHidden/>
              </w:rPr>
              <w:tab/>
            </w:r>
            <w:r w:rsidR="00327DBF">
              <w:rPr>
                <w:noProof/>
                <w:webHidden/>
              </w:rPr>
              <w:fldChar w:fldCharType="begin"/>
            </w:r>
            <w:r w:rsidR="00327DBF">
              <w:rPr>
                <w:noProof/>
                <w:webHidden/>
              </w:rPr>
              <w:instrText xml:space="preserve"> PAGEREF _Toc62066196 \h </w:instrText>
            </w:r>
            <w:r w:rsidR="00327DBF">
              <w:rPr>
                <w:noProof/>
                <w:webHidden/>
              </w:rPr>
            </w:r>
            <w:r w:rsidR="00327DBF">
              <w:rPr>
                <w:noProof/>
                <w:webHidden/>
              </w:rPr>
              <w:fldChar w:fldCharType="separate"/>
            </w:r>
            <w:r w:rsidR="00327DBF">
              <w:rPr>
                <w:noProof/>
                <w:webHidden/>
              </w:rPr>
              <w:t>5</w:t>
            </w:r>
            <w:r w:rsidR="00327DBF">
              <w:rPr>
                <w:noProof/>
                <w:webHidden/>
              </w:rPr>
              <w:fldChar w:fldCharType="end"/>
            </w:r>
          </w:hyperlink>
        </w:p>
        <w:p w14:paraId="11800CBF" w14:textId="77777777" w:rsidR="00327DBF" w:rsidRDefault="007104F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2066197" w:history="1">
            <w:r w:rsidR="00327DBF" w:rsidRPr="0076168D">
              <w:rPr>
                <w:rStyle w:val="Hypertextovprepojenie"/>
                <w:b/>
                <w:noProof/>
              </w:rPr>
              <w:t>2.2.</w:t>
            </w:r>
            <w:r w:rsidR="00327DB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27DBF" w:rsidRPr="0076168D">
              <w:rPr>
                <w:rStyle w:val="Hypertextovprepojenie"/>
                <w:b/>
                <w:noProof/>
              </w:rPr>
              <w:t>Špecifické podmienky oprávnenosti výdavkov</w:t>
            </w:r>
            <w:r w:rsidR="00327DBF">
              <w:rPr>
                <w:noProof/>
                <w:webHidden/>
              </w:rPr>
              <w:tab/>
            </w:r>
            <w:r w:rsidR="00327DBF">
              <w:rPr>
                <w:noProof/>
                <w:webHidden/>
              </w:rPr>
              <w:fldChar w:fldCharType="begin"/>
            </w:r>
            <w:r w:rsidR="00327DBF">
              <w:rPr>
                <w:noProof/>
                <w:webHidden/>
              </w:rPr>
              <w:instrText xml:space="preserve"> PAGEREF _Toc62066197 \h </w:instrText>
            </w:r>
            <w:r w:rsidR="00327DBF">
              <w:rPr>
                <w:noProof/>
                <w:webHidden/>
              </w:rPr>
            </w:r>
            <w:r w:rsidR="00327DBF">
              <w:rPr>
                <w:noProof/>
                <w:webHidden/>
              </w:rPr>
              <w:fldChar w:fldCharType="separate"/>
            </w:r>
            <w:r w:rsidR="00327DBF">
              <w:rPr>
                <w:noProof/>
                <w:webHidden/>
              </w:rPr>
              <w:t>9</w:t>
            </w:r>
            <w:r w:rsidR="00327DBF">
              <w:rPr>
                <w:noProof/>
                <w:webHidden/>
              </w:rPr>
              <w:fldChar w:fldCharType="end"/>
            </w:r>
          </w:hyperlink>
        </w:p>
        <w:p w14:paraId="7875B42E" w14:textId="77777777" w:rsidR="00327DBF" w:rsidRDefault="007104F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2066198" w:history="1">
            <w:r w:rsidR="00327DBF" w:rsidRPr="0076168D">
              <w:rPr>
                <w:rStyle w:val="Hypertextovprepojenie"/>
                <w:b/>
                <w:noProof/>
              </w:rPr>
              <w:t>3.</w:t>
            </w:r>
            <w:r w:rsidR="00327DB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27DBF" w:rsidRPr="0076168D">
              <w:rPr>
                <w:rStyle w:val="Hypertextovprepojenie"/>
                <w:b/>
                <w:noProof/>
              </w:rPr>
              <w:t>Rozdelenie oprávnených výdavkov a pravidlá ich oprávnenosti</w:t>
            </w:r>
            <w:r w:rsidR="00327DBF">
              <w:rPr>
                <w:noProof/>
                <w:webHidden/>
              </w:rPr>
              <w:tab/>
            </w:r>
            <w:r w:rsidR="00327DBF">
              <w:rPr>
                <w:noProof/>
                <w:webHidden/>
              </w:rPr>
              <w:fldChar w:fldCharType="begin"/>
            </w:r>
            <w:r w:rsidR="00327DBF">
              <w:rPr>
                <w:noProof/>
                <w:webHidden/>
              </w:rPr>
              <w:instrText xml:space="preserve"> PAGEREF _Toc62066198 \h </w:instrText>
            </w:r>
            <w:r w:rsidR="00327DBF">
              <w:rPr>
                <w:noProof/>
                <w:webHidden/>
              </w:rPr>
            </w:r>
            <w:r w:rsidR="00327DBF">
              <w:rPr>
                <w:noProof/>
                <w:webHidden/>
              </w:rPr>
              <w:fldChar w:fldCharType="separate"/>
            </w:r>
            <w:r w:rsidR="00327DBF">
              <w:rPr>
                <w:noProof/>
                <w:webHidden/>
              </w:rPr>
              <w:t>10</w:t>
            </w:r>
            <w:r w:rsidR="00327DBF">
              <w:rPr>
                <w:noProof/>
                <w:webHidden/>
              </w:rPr>
              <w:fldChar w:fldCharType="end"/>
            </w:r>
          </w:hyperlink>
        </w:p>
        <w:p w14:paraId="568E3CC6" w14:textId="77777777" w:rsidR="00327DBF" w:rsidRDefault="007104F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2066199" w:history="1">
            <w:r w:rsidR="00327DBF" w:rsidRPr="0076168D">
              <w:rPr>
                <w:rStyle w:val="Hypertextovprepojenie"/>
                <w:b/>
                <w:noProof/>
              </w:rPr>
              <w:t>4.</w:t>
            </w:r>
            <w:r w:rsidR="00327DB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27DBF" w:rsidRPr="0076168D">
              <w:rPr>
                <w:rStyle w:val="Hypertextovprepojenie"/>
                <w:b/>
                <w:noProof/>
              </w:rPr>
              <w:t>Kategorizácia oprávnených výdavkov</w:t>
            </w:r>
            <w:r w:rsidR="00327DBF">
              <w:rPr>
                <w:noProof/>
                <w:webHidden/>
              </w:rPr>
              <w:tab/>
            </w:r>
            <w:r w:rsidR="00327DBF">
              <w:rPr>
                <w:noProof/>
                <w:webHidden/>
              </w:rPr>
              <w:fldChar w:fldCharType="begin"/>
            </w:r>
            <w:r w:rsidR="00327DBF">
              <w:rPr>
                <w:noProof/>
                <w:webHidden/>
              </w:rPr>
              <w:instrText xml:space="preserve"> PAGEREF _Toc62066199 \h </w:instrText>
            </w:r>
            <w:r w:rsidR="00327DBF">
              <w:rPr>
                <w:noProof/>
                <w:webHidden/>
              </w:rPr>
            </w:r>
            <w:r w:rsidR="00327DBF">
              <w:rPr>
                <w:noProof/>
                <w:webHidden/>
              </w:rPr>
              <w:fldChar w:fldCharType="separate"/>
            </w:r>
            <w:r w:rsidR="00327DBF">
              <w:rPr>
                <w:noProof/>
                <w:webHidden/>
              </w:rPr>
              <w:t>17</w:t>
            </w:r>
            <w:r w:rsidR="00327DBF">
              <w:rPr>
                <w:noProof/>
                <w:webHidden/>
              </w:rPr>
              <w:fldChar w:fldCharType="end"/>
            </w:r>
          </w:hyperlink>
        </w:p>
        <w:p w14:paraId="29BE5FB5" w14:textId="77777777" w:rsidR="00327DBF" w:rsidRDefault="007104F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2066200" w:history="1">
            <w:r w:rsidR="00327DBF" w:rsidRPr="0076168D">
              <w:rPr>
                <w:rStyle w:val="Hypertextovprepojenie"/>
                <w:b/>
                <w:noProof/>
              </w:rPr>
              <w:t>5.</w:t>
            </w:r>
            <w:r w:rsidR="00327DB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27DBF" w:rsidRPr="0076168D">
              <w:rPr>
                <w:rStyle w:val="Hypertextovprepojenie"/>
                <w:b/>
                <w:noProof/>
              </w:rPr>
              <w:t>Najčastejšie sa vyskytujúce neoprávnené výdavky</w:t>
            </w:r>
            <w:r w:rsidR="00327DBF">
              <w:rPr>
                <w:noProof/>
                <w:webHidden/>
              </w:rPr>
              <w:tab/>
            </w:r>
            <w:r w:rsidR="00327DBF">
              <w:rPr>
                <w:noProof/>
                <w:webHidden/>
              </w:rPr>
              <w:fldChar w:fldCharType="begin"/>
            </w:r>
            <w:r w:rsidR="00327DBF">
              <w:rPr>
                <w:noProof/>
                <w:webHidden/>
              </w:rPr>
              <w:instrText xml:space="preserve"> PAGEREF _Toc62066200 \h </w:instrText>
            </w:r>
            <w:r w:rsidR="00327DBF">
              <w:rPr>
                <w:noProof/>
                <w:webHidden/>
              </w:rPr>
            </w:r>
            <w:r w:rsidR="00327DBF">
              <w:rPr>
                <w:noProof/>
                <w:webHidden/>
              </w:rPr>
              <w:fldChar w:fldCharType="separate"/>
            </w:r>
            <w:r w:rsidR="00327DBF">
              <w:rPr>
                <w:noProof/>
                <w:webHidden/>
              </w:rPr>
              <w:t>24</w:t>
            </w:r>
            <w:r w:rsidR="00327DBF">
              <w:rPr>
                <w:noProof/>
                <w:webHidden/>
              </w:rPr>
              <w:fldChar w:fldCharType="end"/>
            </w:r>
          </w:hyperlink>
        </w:p>
        <w:p w14:paraId="076A6C30" w14:textId="77777777" w:rsidR="00327DBF" w:rsidRDefault="007104F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2066201" w:history="1">
            <w:r w:rsidR="00327DBF" w:rsidRPr="0076168D">
              <w:rPr>
                <w:rStyle w:val="Hypertextovprepojenie"/>
                <w:b/>
                <w:noProof/>
              </w:rPr>
              <w:t>6.</w:t>
            </w:r>
            <w:r w:rsidR="00327DB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27DBF" w:rsidRPr="0076168D">
              <w:rPr>
                <w:rStyle w:val="Hypertextovprepojenie"/>
                <w:b/>
                <w:noProof/>
              </w:rPr>
              <w:t>Podmienky hospodárnosti výdavkov</w:t>
            </w:r>
            <w:r w:rsidR="00327DBF">
              <w:rPr>
                <w:noProof/>
                <w:webHidden/>
              </w:rPr>
              <w:tab/>
            </w:r>
            <w:r w:rsidR="00327DBF">
              <w:rPr>
                <w:noProof/>
                <w:webHidden/>
              </w:rPr>
              <w:fldChar w:fldCharType="begin"/>
            </w:r>
            <w:r w:rsidR="00327DBF">
              <w:rPr>
                <w:noProof/>
                <w:webHidden/>
              </w:rPr>
              <w:instrText xml:space="preserve"> PAGEREF _Toc62066201 \h </w:instrText>
            </w:r>
            <w:r w:rsidR="00327DBF">
              <w:rPr>
                <w:noProof/>
                <w:webHidden/>
              </w:rPr>
            </w:r>
            <w:r w:rsidR="00327DBF">
              <w:rPr>
                <w:noProof/>
                <w:webHidden/>
              </w:rPr>
              <w:fldChar w:fldCharType="separate"/>
            </w:r>
            <w:r w:rsidR="00327DBF">
              <w:rPr>
                <w:noProof/>
                <w:webHidden/>
              </w:rPr>
              <w:t>24</w:t>
            </w:r>
            <w:r w:rsidR="00327DBF">
              <w:rPr>
                <w:noProof/>
                <w:webHidden/>
              </w:rPr>
              <w:fldChar w:fldCharType="end"/>
            </w:r>
          </w:hyperlink>
        </w:p>
        <w:p w14:paraId="18C52137" w14:textId="77777777" w:rsidR="00327DBF" w:rsidRDefault="00327DBF">
          <w:r>
            <w:rPr>
              <w:b/>
              <w:bCs/>
            </w:rPr>
            <w:fldChar w:fldCharType="end"/>
          </w:r>
        </w:p>
      </w:sdtContent>
    </w:sdt>
    <w:p w14:paraId="5D980229" w14:textId="77777777"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2B97CE2A" w14:textId="77777777"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79CCF0FA" w14:textId="77777777"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4645B136" w14:textId="77777777" w:rsidR="0071059C" w:rsidRPr="00A1007F" w:rsidRDefault="001808CA" w:rsidP="0027604F">
      <w:pPr>
        <w:pStyle w:val="Odsekzoznamu"/>
        <w:tabs>
          <w:tab w:val="left" w:pos="3506"/>
        </w:tabs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14:paraId="7AAC5156" w14:textId="77777777" w:rsidR="0071313A" w:rsidRDefault="0071313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14:paraId="3FB93F96" w14:textId="77777777" w:rsidR="0071059C" w:rsidRPr="0027604F" w:rsidRDefault="0071313A" w:rsidP="0027604F">
      <w:pPr>
        <w:spacing w:after="240" w:line="240" w:lineRule="auto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43" w:name="_Toc62066191"/>
      <w:r w:rsidRPr="0027604F">
        <w:rPr>
          <w:rFonts w:asciiTheme="minorHAnsi" w:hAnsiTheme="minorHAnsi"/>
          <w:b/>
          <w:color w:val="365F91"/>
          <w:sz w:val="32"/>
          <w:szCs w:val="24"/>
        </w:rPr>
        <w:lastRenderedPageBreak/>
        <w:t xml:space="preserve">Evidencia zmien Príručky </w:t>
      </w:r>
      <w:del w:id="44" w:author="Autor">
        <w:r w:rsidRPr="0027604F" w:rsidDel="007733D7">
          <w:rPr>
            <w:rFonts w:asciiTheme="minorHAnsi" w:hAnsiTheme="minorHAnsi"/>
            <w:b/>
            <w:color w:val="365F91"/>
            <w:sz w:val="32"/>
            <w:szCs w:val="24"/>
          </w:rPr>
          <w:delText xml:space="preserve">Oprávnenosti </w:delText>
        </w:r>
      </w:del>
      <w:ins w:id="45" w:author="Autor">
        <w:r w:rsidR="007733D7">
          <w:rPr>
            <w:rFonts w:asciiTheme="minorHAnsi" w:hAnsiTheme="minorHAnsi"/>
            <w:b/>
            <w:color w:val="365F91"/>
            <w:sz w:val="32"/>
            <w:szCs w:val="24"/>
          </w:rPr>
          <w:t>o</w:t>
        </w:r>
        <w:r w:rsidR="007733D7" w:rsidRPr="0027604F">
          <w:rPr>
            <w:rFonts w:asciiTheme="minorHAnsi" w:hAnsiTheme="minorHAnsi"/>
            <w:b/>
            <w:color w:val="365F91"/>
            <w:sz w:val="32"/>
            <w:szCs w:val="24"/>
          </w:rPr>
          <w:t xml:space="preserve">právnenosti </w:t>
        </w:r>
      </w:ins>
      <w:r w:rsidRPr="0027604F">
        <w:rPr>
          <w:rFonts w:asciiTheme="minorHAnsi" w:hAnsiTheme="minorHAnsi"/>
          <w:b/>
          <w:color w:val="365F91"/>
          <w:sz w:val="32"/>
          <w:szCs w:val="24"/>
        </w:rPr>
        <w:t>výdavkov OPTP</w:t>
      </w:r>
      <w:bookmarkEnd w:id="4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9"/>
        <w:gridCol w:w="3527"/>
        <w:gridCol w:w="2622"/>
        <w:gridCol w:w="1754"/>
      </w:tblGrid>
      <w:tr w:rsidR="0071313A" w:rsidRPr="0071313A" w14:paraId="01E98EBA" w14:textId="77777777" w:rsidTr="0027604F">
        <w:trPr>
          <w:trHeight w:val="607"/>
        </w:trPr>
        <w:tc>
          <w:tcPr>
            <w:tcW w:w="5000" w:type="pct"/>
            <w:gridSpan w:val="4"/>
            <w:shd w:val="clear" w:color="auto" w:fill="FBD4B4" w:themeFill="accent6" w:themeFillTint="66"/>
            <w:vAlign w:val="center"/>
          </w:tcPr>
          <w:p w14:paraId="40C93456" w14:textId="77777777" w:rsidR="0071313A" w:rsidRPr="0071313A" w:rsidRDefault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 w:rsidRPr="0071313A">
              <w:rPr>
                <w:rFonts w:cs="Calibri"/>
                <w:b/>
                <w:sz w:val="28"/>
                <w:szCs w:val="28"/>
                <w:lang w:eastAsia="en-US"/>
              </w:rPr>
              <w:t xml:space="preserve">Kontrolný list k Príručke oprávnenosti výdavkov OP TP, verzia č. </w:t>
            </w:r>
            <w:r w:rsidR="00B11235">
              <w:rPr>
                <w:rFonts w:cs="Calibri"/>
                <w:b/>
                <w:sz w:val="28"/>
                <w:szCs w:val="28"/>
                <w:lang w:eastAsia="en-US"/>
              </w:rPr>
              <w:t>7</w:t>
            </w:r>
            <w:r w:rsidRPr="0071313A">
              <w:rPr>
                <w:rFonts w:cs="Calibri"/>
                <w:b/>
                <w:sz w:val="28"/>
                <w:szCs w:val="28"/>
                <w:lang w:eastAsia="en-US"/>
              </w:rPr>
              <w:t>.0</w:t>
            </w:r>
          </w:p>
        </w:tc>
      </w:tr>
      <w:tr w:rsidR="0071313A" w:rsidRPr="0071313A" w14:paraId="6910DFD7" w14:textId="77777777" w:rsidTr="00876DCA">
        <w:trPr>
          <w:trHeight w:val="607"/>
        </w:trPr>
        <w:tc>
          <w:tcPr>
            <w:tcW w:w="626" w:type="pct"/>
            <w:shd w:val="clear" w:color="auto" w:fill="FBD4B4" w:themeFill="accent6" w:themeFillTint="66"/>
            <w:vAlign w:val="center"/>
          </w:tcPr>
          <w:p w14:paraId="781533FC" w14:textId="77777777"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71313A">
              <w:rPr>
                <w:rFonts w:cs="Calibri"/>
                <w:b/>
                <w:lang w:eastAsia="en-US"/>
              </w:rPr>
              <w:t>Číslo kapitoly</w:t>
            </w:r>
          </w:p>
        </w:tc>
        <w:tc>
          <w:tcPr>
            <w:tcW w:w="1951" w:type="pct"/>
            <w:shd w:val="clear" w:color="auto" w:fill="FBD4B4" w:themeFill="accent6" w:themeFillTint="66"/>
            <w:vAlign w:val="center"/>
          </w:tcPr>
          <w:p w14:paraId="60783026" w14:textId="77777777"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71313A">
              <w:rPr>
                <w:rFonts w:cs="Calibri"/>
                <w:b/>
                <w:lang w:eastAsia="en-US"/>
              </w:rPr>
              <w:t>Popis zmeny</w:t>
            </w:r>
          </w:p>
        </w:tc>
        <w:tc>
          <w:tcPr>
            <w:tcW w:w="1451" w:type="pct"/>
            <w:shd w:val="clear" w:color="auto" w:fill="FBD4B4" w:themeFill="accent6" w:themeFillTint="66"/>
            <w:vAlign w:val="center"/>
          </w:tcPr>
          <w:p w14:paraId="7DDC1E68" w14:textId="77777777"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71313A">
              <w:rPr>
                <w:rFonts w:cs="Calibri"/>
                <w:b/>
                <w:lang w:eastAsia="en-US"/>
              </w:rPr>
              <w:t>Zdôvodnenie</w:t>
            </w:r>
          </w:p>
        </w:tc>
        <w:tc>
          <w:tcPr>
            <w:tcW w:w="972" w:type="pct"/>
            <w:shd w:val="clear" w:color="auto" w:fill="FBD4B4" w:themeFill="accent6" w:themeFillTint="66"/>
            <w:vAlign w:val="center"/>
          </w:tcPr>
          <w:p w14:paraId="00877E9C" w14:textId="77777777"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71313A">
              <w:rPr>
                <w:rFonts w:cs="Calibri"/>
                <w:b/>
                <w:lang w:eastAsia="en-US"/>
              </w:rPr>
              <w:t>Dátum platnosti zmeny</w:t>
            </w:r>
          </w:p>
        </w:tc>
      </w:tr>
      <w:tr w:rsidR="0071313A" w:rsidRPr="0071313A" w14:paraId="46F6189F" w14:textId="77777777" w:rsidTr="00876DCA">
        <w:trPr>
          <w:trHeight w:val="428"/>
        </w:trPr>
        <w:tc>
          <w:tcPr>
            <w:tcW w:w="626" w:type="pct"/>
          </w:tcPr>
          <w:p w14:paraId="47682BA6" w14:textId="77777777" w:rsidR="0071313A" w:rsidRPr="00B74E35" w:rsidRDefault="00EC0274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ins w:id="46" w:author="Autor">
              <w:r w:rsidRPr="00B74E35">
                <w:rPr>
                  <w:rFonts w:cs="Calibri"/>
                  <w:bCs/>
                  <w:lang w:eastAsia="en-US"/>
                </w:rPr>
                <w:t>Začiatok dokumentu</w:t>
              </w:r>
            </w:ins>
          </w:p>
        </w:tc>
        <w:tc>
          <w:tcPr>
            <w:tcW w:w="1951" w:type="pct"/>
          </w:tcPr>
          <w:p w14:paraId="025F5DDE" w14:textId="77777777" w:rsidR="00B74E35" w:rsidRPr="00B74E35" w:rsidRDefault="00434965" w:rsidP="009744FE">
            <w:pPr>
              <w:spacing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47" w:author="Autor">
              <w:r w:rsidRPr="00B74E35">
                <w:rPr>
                  <w:rFonts w:cs="Calibri"/>
                  <w:bCs/>
                  <w:lang w:eastAsia="en-US"/>
                </w:rPr>
                <w:t>Zmena subjektu riadiaceho orgánu OP TP z Úradu vlády Slovenskej republiky na Ministerstvo investícií, regionálneho rozvoja a informatizácie Slovenskej republiky</w:t>
              </w:r>
            </w:ins>
          </w:p>
        </w:tc>
        <w:tc>
          <w:tcPr>
            <w:tcW w:w="1451" w:type="pct"/>
          </w:tcPr>
          <w:p w14:paraId="1FA0C9F8" w14:textId="759B8D31" w:rsidR="0071313A" w:rsidRPr="00B74E35" w:rsidRDefault="004052BC" w:rsidP="009744FE">
            <w:pPr>
              <w:spacing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48" w:author="Autor">
              <w:r w:rsidRPr="00B74E35">
                <w:rPr>
                  <w:rFonts w:cs="Calibri"/>
                  <w:lang w:eastAsia="cs-CZ" w:bidi="sa-IN"/>
                </w:rPr>
                <w:t>Na základe uzatvorenej Dohody o prechode práv a povinností č.</w:t>
              </w:r>
              <w:r w:rsidR="00153D68">
                <w:rPr>
                  <w:rFonts w:cs="Calibri"/>
                  <w:lang w:eastAsia="cs-CZ" w:bidi="sa-IN"/>
                </w:rPr>
                <w:t xml:space="preserve"> </w:t>
              </w:r>
              <w:r w:rsidRPr="00B74E35">
                <w:rPr>
                  <w:rFonts w:cs="Calibri"/>
                  <w:lang w:eastAsia="cs-CZ" w:bidi="sa-IN"/>
                </w:rPr>
                <w:t xml:space="preserve">857/2020 medzi </w:t>
              </w:r>
              <w:r w:rsidR="00434965" w:rsidRPr="00B74E35">
                <w:rPr>
                  <w:rFonts w:cs="Calibri"/>
                  <w:lang w:eastAsia="cs-CZ" w:bidi="sa-IN"/>
                </w:rPr>
                <w:t xml:space="preserve">ÚV SR a </w:t>
              </w:r>
              <w:r w:rsidRPr="00B74E35">
                <w:rPr>
                  <w:rFonts w:cs="Calibri"/>
                  <w:lang w:eastAsia="cs-CZ" w:bidi="sa-IN"/>
                </w:rPr>
                <w:t xml:space="preserve">MIRRI SR  </w:t>
              </w:r>
            </w:ins>
          </w:p>
        </w:tc>
        <w:tc>
          <w:tcPr>
            <w:tcW w:w="972" w:type="pct"/>
          </w:tcPr>
          <w:p w14:paraId="7670EB09" w14:textId="77777777" w:rsidR="004052BC" w:rsidRPr="00B74E35" w:rsidRDefault="004052BC" w:rsidP="0013408E">
            <w:pPr>
              <w:spacing w:after="0" w:line="240" w:lineRule="auto"/>
              <w:rPr>
                <w:ins w:id="49" w:author="Autor"/>
                <w:rFonts w:cs="Calibri"/>
                <w:lang w:eastAsia="cs-CZ" w:bidi="sa-IN"/>
              </w:rPr>
            </w:pPr>
            <w:ins w:id="50" w:author="Autor">
              <w:r w:rsidRPr="00B74E35">
                <w:rPr>
                  <w:rFonts w:cs="Calibri"/>
                  <w:lang w:eastAsia="cs-CZ" w:bidi="sa-IN"/>
                </w:rPr>
                <w:t>01.10.2020</w:t>
              </w:r>
            </w:ins>
          </w:p>
          <w:p w14:paraId="64F5B519" w14:textId="77777777" w:rsidR="004052BC" w:rsidRPr="00B74E35" w:rsidRDefault="004052BC" w:rsidP="0013408E">
            <w:pPr>
              <w:spacing w:after="0" w:line="240" w:lineRule="auto"/>
              <w:rPr>
                <w:ins w:id="51" w:author="Autor"/>
                <w:rFonts w:cs="Calibri"/>
                <w:lang w:eastAsia="cs-CZ" w:bidi="sa-IN"/>
              </w:rPr>
            </w:pPr>
          </w:p>
          <w:p w14:paraId="41317199" w14:textId="77777777" w:rsidR="004052BC" w:rsidRPr="00B74E35" w:rsidRDefault="004052BC" w:rsidP="0013408E">
            <w:pPr>
              <w:spacing w:after="0" w:line="240" w:lineRule="auto"/>
              <w:rPr>
                <w:ins w:id="52" w:author="Autor"/>
                <w:rFonts w:cs="Calibri"/>
                <w:lang w:eastAsia="cs-CZ" w:bidi="sa-IN"/>
              </w:rPr>
            </w:pPr>
          </w:p>
          <w:p w14:paraId="20DFDB8B" w14:textId="77777777" w:rsidR="0071313A" w:rsidRPr="00B74E35" w:rsidRDefault="0071313A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</w:p>
        </w:tc>
      </w:tr>
      <w:tr w:rsidR="004052BC" w:rsidRPr="0071313A" w14:paraId="6E0FC323" w14:textId="77777777" w:rsidTr="00B74E35">
        <w:trPr>
          <w:trHeight w:val="1040"/>
        </w:trPr>
        <w:tc>
          <w:tcPr>
            <w:tcW w:w="626" w:type="pct"/>
          </w:tcPr>
          <w:p w14:paraId="6A1B5D48" w14:textId="77777777" w:rsidR="004052BC" w:rsidRPr="00B74E35" w:rsidRDefault="00EC0274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ins w:id="53" w:author="Autor">
              <w:r w:rsidRPr="00B74E35">
                <w:rPr>
                  <w:rFonts w:cs="Calibri"/>
                  <w:bCs/>
                  <w:lang w:eastAsia="en-US"/>
                </w:rPr>
                <w:t>Začiatok dokumentu</w:t>
              </w:r>
            </w:ins>
          </w:p>
        </w:tc>
        <w:tc>
          <w:tcPr>
            <w:tcW w:w="1951" w:type="pct"/>
          </w:tcPr>
          <w:p w14:paraId="36D684F9" w14:textId="77777777" w:rsidR="004052BC" w:rsidRPr="00B74E35" w:rsidRDefault="004052BC" w:rsidP="009744FE">
            <w:pPr>
              <w:spacing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54" w:author="Autor">
              <w:r w:rsidRPr="00B74E35">
                <w:rPr>
                  <w:rFonts w:cs="Calibri"/>
                  <w:lang w:eastAsia="cs-CZ" w:bidi="sa-IN"/>
                </w:rPr>
                <w:t>Zmena</w:t>
              </w:r>
            </w:ins>
            <w:r w:rsidR="006C7114" w:rsidRPr="00B74E35">
              <w:rPr>
                <w:rFonts w:cs="Calibri"/>
                <w:lang w:eastAsia="cs-CZ" w:bidi="sa-IN"/>
              </w:rPr>
              <w:t xml:space="preserve"> </w:t>
            </w:r>
            <w:ins w:id="55" w:author="Autor">
              <w:r w:rsidR="006C7114" w:rsidRPr="00B74E35">
                <w:rPr>
                  <w:rFonts w:cs="Calibri"/>
                  <w:lang w:eastAsia="cs-CZ" w:bidi="sa-IN"/>
                </w:rPr>
                <w:t>názvu</w:t>
              </w:r>
              <w:r w:rsidRPr="00B74E35">
                <w:rPr>
                  <w:rFonts w:cs="Calibri"/>
                  <w:lang w:eastAsia="cs-CZ" w:bidi="sa-IN"/>
                </w:rPr>
                <w:t xml:space="preserve"> </w:t>
              </w:r>
            </w:ins>
            <w:r w:rsidR="00AE3FF1" w:rsidRPr="00B74E35">
              <w:rPr>
                <w:rFonts w:cs="Calibri"/>
                <w:lang w:eastAsia="cs-CZ" w:bidi="sa-IN"/>
              </w:rPr>
              <w:t>s</w:t>
            </w:r>
            <w:ins w:id="56" w:author="Autor">
              <w:r w:rsidRPr="00B74E35">
                <w:rPr>
                  <w:rFonts w:cs="Calibri"/>
                  <w:lang w:eastAsia="cs-CZ" w:bidi="sa-IN"/>
                </w:rPr>
                <w:t>ekci</w:t>
              </w:r>
              <w:r w:rsidR="00AE3FF1" w:rsidRPr="00B74E35">
                <w:rPr>
                  <w:rFonts w:cs="Calibri"/>
                  <w:lang w:eastAsia="cs-CZ" w:bidi="sa-IN"/>
                </w:rPr>
                <w:t>e</w:t>
              </w:r>
              <w:r w:rsidRPr="00B74E35">
                <w:rPr>
                  <w:rFonts w:cs="Calibri"/>
                  <w:lang w:eastAsia="cs-CZ" w:bidi="sa-IN"/>
                </w:rPr>
                <w:t xml:space="preserve"> </w:t>
              </w:r>
              <w:r w:rsidR="00AE3FF1" w:rsidRPr="00B74E35">
                <w:rPr>
                  <w:rFonts w:cs="Calibri"/>
                  <w:lang w:eastAsia="cs-CZ" w:bidi="sa-IN"/>
                </w:rPr>
                <w:t>operačných</w:t>
              </w:r>
              <w:r w:rsidRPr="00B74E35">
                <w:rPr>
                  <w:rFonts w:cs="Calibri"/>
                  <w:lang w:eastAsia="cs-CZ" w:bidi="sa-IN"/>
                </w:rPr>
                <w:t xml:space="preserve"> programov </w:t>
              </w:r>
              <w:r w:rsidR="00B74E35" w:rsidRPr="00B74E35">
                <w:rPr>
                  <w:rFonts w:cs="Calibri"/>
                  <w:lang w:eastAsia="cs-CZ" w:bidi="sa-IN"/>
                </w:rPr>
                <w:t xml:space="preserve">(neskôr sekcia finančných programov) </w:t>
              </w:r>
              <w:r w:rsidRPr="00B74E35">
                <w:rPr>
                  <w:rFonts w:cs="Calibri"/>
                  <w:lang w:eastAsia="cs-CZ" w:bidi="sa-IN"/>
                </w:rPr>
                <w:t xml:space="preserve">na </w:t>
              </w:r>
              <w:r w:rsidR="00AE3FF1" w:rsidRPr="00B74E35">
                <w:rPr>
                  <w:rFonts w:cs="Calibri"/>
                  <w:lang w:eastAsia="cs-CZ" w:bidi="sa-IN"/>
                </w:rPr>
                <w:t>s</w:t>
              </w:r>
              <w:r w:rsidRPr="00B74E35">
                <w:rPr>
                  <w:rFonts w:cs="Calibri"/>
                  <w:lang w:eastAsia="cs-CZ" w:bidi="sa-IN"/>
                </w:rPr>
                <w:t>ekciu OPTP a iných finančných mechanizmov</w:t>
              </w:r>
            </w:ins>
          </w:p>
        </w:tc>
        <w:tc>
          <w:tcPr>
            <w:tcW w:w="1451" w:type="pct"/>
          </w:tcPr>
          <w:p w14:paraId="5EB81AEC" w14:textId="77777777" w:rsidR="004052BC" w:rsidRPr="00B74E35" w:rsidRDefault="00E02CFF" w:rsidP="009744FE">
            <w:pPr>
              <w:spacing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57" w:author="Autor">
              <w:r w:rsidRPr="00B74E35">
                <w:rPr>
                  <w:rFonts w:cs="Calibri"/>
                  <w:lang w:eastAsia="cs-CZ" w:bidi="sa-IN"/>
                </w:rPr>
                <w:t xml:space="preserve">V zmysle </w:t>
              </w:r>
              <w:r w:rsidR="004052BC" w:rsidRPr="00B74E35">
                <w:rPr>
                  <w:rFonts w:cs="Calibri"/>
                  <w:lang w:eastAsia="cs-CZ" w:bidi="sa-IN"/>
                </w:rPr>
                <w:t xml:space="preserve">Organizačného poriadku MIRRI SR </w:t>
              </w:r>
            </w:ins>
          </w:p>
        </w:tc>
        <w:tc>
          <w:tcPr>
            <w:tcW w:w="972" w:type="pct"/>
          </w:tcPr>
          <w:p w14:paraId="57EDC11A" w14:textId="77777777" w:rsidR="004052BC" w:rsidRPr="00B74E35" w:rsidRDefault="004052BC" w:rsidP="0013408E">
            <w:pPr>
              <w:spacing w:after="0" w:line="240" w:lineRule="auto"/>
              <w:rPr>
                <w:ins w:id="58" w:author="Autor"/>
                <w:rFonts w:cs="Calibri"/>
                <w:lang w:eastAsia="cs-CZ" w:bidi="sa-IN"/>
              </w:rPr>
            </w:pPr>
          </w:p>
          <w:p w14:paraId="5715D577" w14:textId="77777777" w:rsidR="004052BC" w:rsidRPr="00B74E35" w:rsidRDefault="004052BC" w:rsidP="0013408E">
            <w:pPr>
              <w:spacing w:after="0" w:line="240" w:lineRule="auto"/>
              <w:rPr>
                <w:ins w:id="59" w:author="Autor"/>
                <w:rFonts w:cs="Calibri"/>
                <w:lang w:eastAsia="cs-CZ" w:bidi="sa-IN"/>
              </w:rPr>
            </w:pPr>
            <w:ins w:id="60" w:author="Autor">
              <w:r w:rsidRPr="00B74E35">
                <w:rPr>
                  <w:rFonts w:cs="Calibri"/>
                  <w:lang w:eastAsia="cs-CZ" w:bidi="sa-IN"/>
                </w:rPr>
                <w:t>01.12.2020</w:t>
              </w:r>
            </w:ins>
          </w:p>
          <w:p w14:paraId="7BAB19F5" w14:textId="77777777" w:rsidR="004052BC" w:rsidRPr="00B74E35" w:rsidRDefault="004052BC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</w:p>
        </w:tc>
      </w:tr>
      <w:tr w:rsidR="004052BC" w:rsidRPr="0071313A" w14:paraId="6377B75F" w14:textId="77777777" w:rsidTr="00876DCA">
        <w:trPr>
          <w:trHeight w:val="428"/>
        </w:trPr>
        <w:tc>
          <w:tcPr>
            <w:tcW w:w="626" w:type="pct"/>
          </w:tcPr>
          <w:p w14:paraId="6DBE0EB9" w14:textId="77777777" w:rsidR="004052BC" w:rsidRPr="00B74E35" w:rsidRDefault="0025220A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ins w:id="61" w:author="Autor">
              <w:r w:rsidRPr="00B74E35">
                <w:rPr>
                  <w:rFonts w:cs="Calibri"/>
                  <w:bCs/>
                  <w:lang w:eastAsia="en-US"/>
                </w:rPr>
                <w:t>2.1</w:t>
              </w:r>
            </w:ins>
          </w:p>
        </w:tc>
        <w:tc>
          <w:tcPr>
            <w:tcW w:w="1951" w:type="pct"/>
          </w:tcPr>
          <w:p w14:paraId="2F47B689" w14:textId="77777777" w:rsidR="00B74E35" w:rsidRPr="00B74E35" w:rsidRDefault="0025220A" w:rsidP="009744FE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62" w:author="Autor">
              <w:r w:rsidRPr="00B74E35">
                <w:rPr>
                  <w:rFonts w:cs="Calibri"/>
                  <w:bCs/>
                  <w:lang w:eastAsia="en-US"/>
                </w:rPr>
                <w:t xml:space="preserve">V časti „Časová oprávnenosť výdavkov“ </w:t>
              </w:r>
              <w:r w:rsidR="00903636" w:rsidRPr="00B74E35">
                <w:rPr>
                  <w:rFonts w:cs="Calibri"/>
                  <w:bCs/>
                  <w:lang w:eastAsia="en-US"/>
                </w:rPr>
                <w:t xml:space="preserve">v bode b) </w:t>
              </w:r>
              <w:r w:rsidRPr="00B74E35">
                <w:rPr>
                  <w:rFonts w:cs="Calibri"/>
                  <w:bCs/>
                  <w:lang w:eastAsia="en-US"/>
                </w:rPr>
                <w:t xml:space="preserve">doplnenie textu </w:t>
              </w:r>
              <w:r w:rsidR="00903636" w:rsidRPr="00B74E35">
                <w:rPr>
                  <w:rFonts w:cs="Calibri"/>
                  <w:bCs/>
                  <w:lang w:eastAsia="en-US"/>
                </w:rPr>
                <w:t xml:space="preserve">o možnosti podpory z EŠIF pre projekty </w:t>
              </w:r>
              <w:r w:rsidR="00903636" w:rsidRPr="00B74E35">
                <w:rPr>
                  <w:rFonts w:asciiTheme="minorHAnsi" w:hAnsiTheme="minorHAnsi"/>
                  <w:bCs/>
                </w:rPr>
                <w:t>fyzicky ukončené pred predložením ŽoNFP v prípade, ak sa prostredníctvom nich podporujú opatrenia v</w:t>
              </w:r>
            </w:ins>
            <w:r w:rsidR="00903636" w:rsidRPr="00B74E35">
              <w:rPr>
                <w:rFonts w:asciiTheme="minorHAnsi" w:hAnsiTheme="minorHAnsi"/>
                <w:bCs/>
              </w:rPr>
              <w:t> </w:t>
            </w:r>
            <w:ins w:id="63" w:author="Autor">
              <w:r w:rsidR="00903636" w:rsidRPr="00B74E35">
                <w:rPr>
                  <w:rFonts w:asciiTheme="minorHAnsi" w:hAnsiTheme="minorHAnsi"/>
                  <w:bCs/>
                </w:rPr>
                <w:t>reakcii</w:t>
              </w:r>
            </w:ins>
            <w:r w:rsidR="00903636" w:rsidRPr="00B74E35">
              <w:rPr>
                <w:rFonts w:asciiTheme="minorHAnsi" w:hAnsiTheme="minorHAnsi"/>
                <w:bCs/>
              </w:rPr>
              <w:t xml:space="preserve"> </w:t>
            </w:r>
            <w:ins w:id="64" w:author="Autor">
              <w:r w:rsidR="00903636" w:rsidRPr="00B74E35">
                <w:rPr>
                  <w:rFonts w:asciiTheme="minorHAnsi" w:hAnsiTheme="minorHAnsi"/>
                  <w:bCs/>
                </w:rPr>
                <w:t>na krízu v súvislosti s výskytom ochorenia COVID-19</w:t>
              </w:r>
            </w:ins>
          </w:p>
        </w:tc>
        <w:tc>
          <w:tcPr>
            <w:tcW w:w="1451" w:type="pct"/>
          </w:tcPr>
          <w:p w14:paraId="6D326BD3" w14:textId="77777777" w:rsidR="004052BC" w:rsidRPr="00B74E35" w:rsidRDefault="0025220A" w:rsidP="009744FE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65" w:author="Autor">
              <w:r w:rsidRPr="00B74E35">
                <w:rPr>
                  <w:rFonts w:cs="Calibri"/>
                  <w:bCs/>
                  <w:lang w:eastAsia="en-US"/>
                </w:rPr>
                <w:t xml:space="preserve">V zmysle Systému riadenia EŠIF, </w:t>
              </w:r>
              <w:r w:rsidR="00D618C5" w:rsidRPr="00B74E35">
                <w:rPr>
                  <w:rFonts w:cs="Calibri"/>
                  <w:bCs/>
                  <w:lang w:eastAsia="en-US"/>
                </w:rPr>
                <w:t>v. 10</w:t>
              </w:r>
            </w:ins>
          </w:p>
        </w:tc>
        <w:tc>
          <w:tcPr>
            <w:tcW w:w="972" w:type="pct"/>
          </w:tcPr>
          <w:p w14:paraId="425F777C" w14:textId="77777777" w:rsidR="004052BC" w:rsidRPr="00B74E35" w:rsidRDefault="006C422E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ins w:id="66" w:author="Autor">
              <w:r w:rsidRPr="00B74E35">
                <w:rPr>
                  <w:rFonts w:cs="Calibri"/>
                  <w:bCs/>
                  <w:lang w:eastAsia="en-US"/>
                </w:rPr>
                <w:t>18.11.2020</w:t>
              </w:r>
            </w:ins>
          </w:p>
        </w:tc>
      </w:tr>
      <w:tr w:rsidR="004052BC" w:rsidRPr="0071313A" w14:paraId="5A8A3C51" w14:textId="77777777" w:rsidTr="00876DCA">
        <w:trPr>
          <w:trHeight w:val="428"/>
        </w:trPr>
        <w:tc>
          <w:tcPr>
            <w:tcW w:w="626" w:type="pct"/>
          </w:tcPr>
          <w:p w14:paraId="02C2A3DD" w14:textId="77777777" w:rsidR="004052BC" w:rsidRPr="00B74E35" w:rsidRDefault="002C3BA8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ins w:id="67" w:author="Autor">
              <w:r w:rsidRPr="00B74E35">
                <w:rPr>
                  <w:rFonts w:cs="Calibri"/>
                  <w:bCs/>
                  <w:lang w:eastAsia="en-US"/>
                </w:rPr>
                <w:t>2.1.</w:t>
              </w:r>
            </w:ins>
          </w:p>
        </w:tc>
        <w:tc>
          <w:tcPr>
            <w:tcW w:w="1951" w:type="pct"/>
          </w:tcPr>
          <w:p w14:paraId="0014FB6E" w14:textId="77777777" w:rsidR="00B74E35" w:rsidRPr="00B74E35" w:rsidRDefault="00A60E45" w:rsidP="009744FE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68" w:author="Autor">
              <w:r w:rsidRPr="00B74E35">
                <w:rPr>
                  <w:rFonts w:cs="Calibri"/>
                  <w:bCs/>
                  <w:lang w:eastAsia="en-US"/>
                </w:rPr>
                <w:t xml:space="preserve">V časti „Časová oprávnenosť výdavkov“ v bode c) doplnenie textu o oprávnenosti výdavkov </w:t>
              </w:r>
              <w:r w:rsidR="00A6670D" w:rsidRPr="00B74E35">
                <w:rPr>
                  <w:rFonts w:asciiTheme="minorHAnsi" w:hAnsiTheme="minorHAnsi"/>
                </w:rPr>
                <w:t xml:space="preserve">od 1. februára 2020 </w:t>
              </w:r>
              <w:r w:rsidRPr="00B74E35">
                <w:rPr>
                  <w:rFonts w:asciiTheme="minorHAnsi" w:hAnsiTheme="minorHAnsi"/>
                </w:rPr>
                <w:t>na projekty</w:t>
              </w:r>
              <w:r w:rsidR="00A6670D" w:rsidRPr="00B74E35">
                <w:rPr>
                  <w:rFonts w:asciiTheme="minorHAnsi" w:hAnsiTheme="minorHAnsi"/>
                </w:rPr>
                <w:t xml:space="preserve"> </w:t>
              </w:r>
              <w:r w:rsidRPr="00B74E35">
                <w:rPr>
                  <w:rFonts w:asciiTheme="minorHAnsi" w:hAnsiTheme="minorHAnsi"/>
                </w:rPr>
                <w:t>podporu</w:t>
              </w:r>
              <w:r w:rsidR="00A6670D" w:rsidRPr="00B74E35">
                <w:rPr>
                  <w:rFonts w:asciiTheme="minorHAnsi" w:hAnsiTheme="minorHAnsi"/>
                </w:rPr>
                <w:t>júce</w:t>
              </w:r>
              <w:r w:rsidRPr="00B74E35">
                <w:rPr>
                  <w:rFonts w:asciiTheme="minorHAnsi" w:hAnsiTheme="minorHAnsi"/>
                </w:rPr>
                <w:t xml:space="preserve"> opatren</w:t>
              </w:r>
              <w:r w:rsidR="00A6670D" w:rsidRPr="00B74E35">
                <w:rPr>
                  <w:rFonts w:asciiTheme="minorHAnsi" w:hAnsiTheme="minorHAnsi"/>
                </w:rPr>
                <w:t>ia</w:t>
              </w:r>
              <w:r w:rsidRPr="00B74E35">
                <w:rPr>
                  <w:rFonts w:asciiTheme="minorHAnsi" w:hAnsiTheme="minorHAnsi"/>
                </w:rPr>
                <w:t xml:space="preserve"> v kontexte výsk</w:t>
              </w:r>
              <w:r w:rsidR="00A6670D" w:rsidRPr="00B74E35">
                <w:rPr>
                  <w:rFonts w:asciiTheme="minorHAnsi" w:hAnsiTheme="minorHAnsi"/>
                </w:rPr>
                <w:t>ytu ochorenia COVID-19</w:t>
              </w:r>
            </w:ins>
          </w:p>
        </w:tc>
        <w:tc>
          <w:tcPr>
            <w:tcW w:w="1451" w:type="pct"/>
          </w:tcPr>
          <w:p w14:paraId="3FFE4989" w14:textId="77777777" w:rsidR="004052BC" w:rsidRPr="00B74E35" w:rsidRDefault="002C3BA8" w:rsidP="009744FE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69" w:author="Autor">
              <w:r w:rsidRPr="00B74E35">
                <w:rPr>
                  <w:rFonts w:cs="Calibri"/>
                  <w:bCs/>
                  <w:lang w:eastAsia="en-US"/>
                </w:rPr>
                <w:t>V zmysle Systému riadenia EŠIF, v. 10</w:t>
              </w:r>
            </w:ins>
          </w:p>
        </w:tc>
        <w:tc>
          <w:tcPr>
            <w:tcW w:w="972" w:type="pct"/>
          </w:tcPr>
          <w:p w14:paraId="1957DB71" w14:textId="77777777" w:rsidR="004052BC" w:rsidRPr="00B74E35" w:rsidRDefault="002C3BA8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ins w:id="70" w:author="Autor">
              <w:r w:rsidRPr="00B74E35">
                <w:rPr>
                  <w:rFonts w:cs="Calibri"/>
                  <w:bCs/>
                  <w:lang w:eastAsia="en-US"/>
                </w:rPr>
                <w:t>18.11.2020</w:t>
              </w:r>
            </w:ins>
          </w:p>
        </w:tc>
      </w:tr>
      <w:tr w:rsidR="0071313A" w:rsidRPr="0071313A" w14:paraId="55F29583" w14:textId="77777777" w:rsidTr="00876DCA">
        <w:trPr>
          <w:trHeight w:val="428"/>
        </w:trPr>
        <w:tc>
          <w:tcPr>
            <w:tcW w:w="626" w:type="pct"/>
          </w:tcPr>
          <w:p w14:paraId="0438C719" w14:textId="77777777" w:rsidR="0071313A" w:rsidRPr="00B74E35" w:rsidRDefault="00A6670D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ins w:id="71" w:author="Autor">
              <w:r w:rsidRPr="00B74E35">
                <w:rPr>
                  <w:rFonts w:cs="Calibri"/>
                  <w:bCs/>
                  <w:lang w:eastAsia="en-US"/>
                </w:rPr>
                <w:t>4.</w:t>
              </w:r>
            </w:ins>
          </w:p>
        </w:tc>
        <w:tc>
          <w:tcPr>
            <w:tcW w:w="1951" w:type="pct"/>
          </w:tcPr>
          <w:p w14:paraId="113AAB21" w14:textId="77777777" w:rsidR="0071313A" w:rsidRPr="00B74E35" w:rsidRDefault="00A6670D" w:rsidP="009744FE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72" w:author="Autor">
              <w:r w:rsidRPr="00B74E35">
                <w:rPr>
                  <w:rFonts w:cs="Calibri"/>
                  <w:bCs/>
                  <w:lang w:eastAsia="en-US"/>
                </w:rPr>
                <w:t xml:space="preserve">V </w:t>
              </w:r>
              <w:r w:rsidR="006F4057" w:rsidRPr="00B74E35">
                <w:rPr>
                  <w:rFonts w:cs="Calibri"/>
                  <w:bCs/>
                  <w:lang w:eastAsia="en-US"/>
                </w:rPr>
                <w:t>triede</w:t>
              </w:r>
              <w:r w:rsidRPr="00B74E35">
                <w:rPr>
                  <w:rFonts w:cs="Calibri"/>
                  <w:bCs/>
                  <w:lang w:eastAsia="en-US"/>
                </w:rPr>
                <w:t xml:space="preserve"> </w:t>
              </w:r>
              <w:r w:rsidR="006F4057" w:rsidRPr="00B74E35">
                <w:rPr>
                  <w:rFonts w:cs="Calibri"/>
                  <w:bCs/>
                  <w:lang w:eastAsia="en-US"/>
                </w:rPr>
                <w:t>„</w:t>
              </w:r>
              <w:r w:rsidRPr="00B74E35">
                <w:rPr>
                  <w:rFonts w:cs="Calibri"/>
                  <w:bCs/>
                  <w:lang w:eastAsia="en-US"/>
                </w:rPr>
                <w:t xml:space="preserve">35 – Dotácie, </w:t>
              </w:r>
              <w:r w:rsidR="00ED013D" w:rsidRPr="00B74E35">
                <w:rPr>
                  <w:rFonts w:cs="Calibri"/>
                  <w:bCs/>
                  <w:lang w:eastAsia="en-US"/>
                </w:rPr>
                <w:t>príspevky a</w:t>
              </w:r>
              <w:r w:rsidR="006F4057" w:rsidRPr="00B74E35">
                <w:rPr>
                  <w:rFonts w:cs="Calibri"/>
                  <w:bCs/>
                  <w:lang w:eastAsia="en-US"/>
                </w:rPr>
                <w:t xml:space="preserve"> transfery“ doplnenie vecného vymedzenia o </w:t>
              </w:r>
              <w:r w:rsidR="006F4057" w:rsidRPr="00B74E35">
                <w:rPr>
                  <w:rFonts w:asciiTheme="minorHAnsi" w:hAnsiTheme="minorHAnsi"/>
                </w:rPr>
                <w:t>neverejnú právnickú alebo fyzickú osobu v zmysle zákona č. 5/2004 Z. z. o službách zamestnanosti</w:t>
              </w:r>
            </w:ins>
          </w:p>
        </w:tc>
        <w:tc>
          <w:tcPr>
            <w:tcW w:w="1451" w:type="pct"/>
          </w:tcPr>
          <w:p w14:paraId="12C3C870" w14:textId="77777777" w:rsidR="0071313A" w:rsidRPr="00B74E35" w:rsidRDefault="00A6670D" w:rsidP="009744FE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ins w:id="73" w:author="Autor">
              <w:r w:rsidRPr="00B74E35">
                <w:rPr>
                  <w:rFonts w:cs="Calibri"/>
                  <w:bCs/>
                  <w:lang w:eastAsia="en-US"/>
                </w:rPr>
                <w:t xml:space="preserve">V zmysle MP CKO č. </w:t>
              </w:r>
              <w:r w:rsidR="006F4057" w:rsidRPr="00B74E35">
                <w:rPr>
                  <w:rFonts w:cs="Calibri"/>
                  <w:bCs/>
                  <w:lang w:eastAsia="en-US"/>
                </w:rPr>
                <w:t>4</w:t>
              </w:r>
              <w:r w:rsidRPr="00B74E35">
                <w:rPr>
                  <w:rFonts w:cs="Calibri"/>
                  <w:bCs/>
                  <w:lang w:eastAsia="en-US"/>
                </w:rPr>
                <w:t>, v.</w:t>
              </w:r>
              <w:r w:rsidR="006F4057" w:rsidRPr="00B74E35">
                <w:rPr>
                  <w:rFonts w:cs="Calibri"/>
                  <w:bCs/>
                  <w:lang w:eastAsia="en-US"/>
                </w:rPr>
                <w:t xml:space="preserve">2, aktualizácia </w:t>
              </w:r>
              <w:r w:rsidR="00AA2D77">
                <w:rPr>
                  <w:rFonts w:cs="Calibri"/>
                  <w:bCs/>
                  <w:lang w:eastAsia="en-US"/>
                </w:rPr>
                <w:t>č.</w:t>
              </w:r>
              <w:r w:rsidR="006F4057" w:rsidRPr="00B74E35">
                <w:rPr>
                  <w:rFonts w:cs="Calibri"/>
                  <w:bCs/>
                  <w:lang w:eastAsia="en-US"/>
                </w:rPr>
                <w:t>3</w:t>
              </w:r>
            </w:ins>
          </w:p>
        </w:tc>
        <w:tc>
          <w:tcPr>
            <w:tcW w:w="972" w:type="pct"/>
          </w:tcPr>
          <w:p w14:paraId="7BED340B" w14:textId="77777777" w:rsidR="0071313A" w:rsidRPr="00B74E35" w:rsidRDefault="00391FE7" w:rsidP="0013408E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ins w:id="74" w:author="Autor">
              <w:r w:rsidRPr="00B74E35">
                <w:rPr>
                  <w:rFonts w:cs="Calibri"/>
                  <w:bCs/>
                  <w:lang w:eastAsia="en-US"/>
                </w:rPr>
                <w:t>11.01.2021</w:t>
              </w:r>
            </w:ins>
          </w:p>
        </w:tc>
      </w:tr>
    </w:tbl>
    <w:p w14:paraId="565EA4D2" w14:textId="77777777" w:rsidR="0071313A" w:rsidRDefault="0071313A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07E5EB27" w14:textId="77777777" w:rsidR="0071313A" w:rsidRDefault="0071313A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1A7AE8FF" w14:textId="77777777" w:rsidR="0071313A" w:rsidRPr="0027604F" w:rsidRDefault="0071313A" w:rsidP="0027604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7604F">
        <w:rPr>
          <w:rFonts w:asciiTheme="minorHAnsi" w:hAnsiTheme="minorHAnsi" w:cstheme="minorHAnsi"/>
          <w:b/>
          <w:sz w:val="24"/>
          <w:szCs w:val="24"/>
        </w:rPr>
        <w:t>Zoznam verzií  Príručky oprávnenosti výdavkov OP TP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9"/>
        <w:gridCol w:w="4210"/>
        <w:gridCol w:w="1881"/>
        <w:gridCol w:w="1832"/>
      </w:tblGrid>
      <w:tr w:rsidR="0071313A" w:rsidRPr="003142FD" w14:paraId="3C1B05B5" w14:textId="77777777" w:rsidTr="0027604F">
        <w:trPr>
          <w:trHeight w:val="607"/>
          <w:jc w:val="center"/>
        </w:trPr>
        <w:tc>
          <w:tcPr>
            <w:tcW w:w="628" w:type="pct"/>
            <w:shd w:val="clear" w:color="auto" w:fill="FBD4B4" w:themeFill="accent6" w:themeFillTint="66"/>
            <w:vAlign w:val="center"/>
          </w:tcPr>
          <w:p w14:paraId="78495075" w14:textId="77777777" w:rsidR="0071313A" w:rsidRPr="003142FD" w:rsidRDefault="0071313A" w:rsidP="005A041E">
            <w:pPr>
              <w:spacing w:after="0"/>
              <w:rPr>
                <w:rFonts w:asciiTheme="minorHAnsi" w:hAnsiTheme="minorHAnsi" w:cstheme="minorHAnsi"/>
                <w:caps/>
              </w:rPr>
            </w:pPr>
            <w:r>
              <w:rPr>
                <w:rFonts w:asciiTheme="minorHAnsi" w:hAnsiTheme="minorHAnsi" w:cstheme="minorHAnsi"/>
              </w:rPr>
              <w:t>Poradové číslo zmeny</w:t>
            </w:r>
          </w:p>
        </w:tc>
        <w:tc>
          <w:tcPr>
            <w:tcW w:w="2323" w:type="pct"/>
            <w:shd w:val="clear" w:color="auto" w:fill="FBD4B4" w:themeFill="accent6" w:themeFillTint="66"/>
            <w:vAlign w:val="center"/>
          </w:tcPr>
          <w:p w14:paraId="2FA07FD5" w14:textId="77777777" w:rsidR="0071313A" w:rsidRPr="003142FD" w:rsidRDefault="0071313A" w:rsidP="005A041E">
            <w:pPr>
              <w:spacing w:after="0"/>
              <w:rPr>
                <w:rFonts w:asciiTheme="minorHAnsi" w:hAnsiTheme="minorHAnsi" w:cstheme="minorHAnsi"/>
                <w:caps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3142FD">
              <w:rPr>
                <w:rFonts w:asciiTheme="minorHAnsi" w:hAnsiTheme="minorHAnsi" w:cstheme="minorHAnsi"/>
              </w:rPr>
              <w:t xml:space="preserve">opis zmeny </w:t>
            </w:r>
          </w:p>
        </w:tc>
        <w:tc>
          <w:tcPr>
            <w:tcW w:w="1038" w:type="pct"/>
            <w:shd w:val="clear" w:color="auto" w:fill="FBD4B4" w:themeFill="accent6" w:themeFillTint="66"/>
            <w:vAlign w:val="center"/>
          </w:tcPr>
          <w:p w14:paraId="3B54D470" w14:textId="77777777" w:rsidR="0071313A" w:rsidRPr="003142FD" w:rsidRDefault="0071313A" w:rsidP="005A041E">
            <w:pPr>
              <w:spacing w:after="0"/>
              <w:rPr>
                <w:rFonts w:asciiTheme="minorHAnsi" w:hAnsiTheme="minorHAnsi" w:cstheme="minorHAnsi"/>
                <w:caps/>
              </w:rPr>
            </w:pPr>
            <w:r>
              <w:rPr>
                <w:rFonts w:asciiTheme="minorHAnsi" w:hAnsiTheme="minorHAnsi" w:cstheme="minorHAnsi"/>
              </w:rPr>
              <w:t xml:space="preserve">Číslo verzie </w:t>
            </w:r>
          </w:p>
        </w:tc>
        <w:tc>
          <w:tcPr>
            <w:tcW w:w="1011" w:type="pct"/>
            <w:shd w:val="clear" w:color="auto" w:fill="FBD4B4" w:themeFill="accent6" w:themeFillTint="66"/>
            <w:vAlign w:val="center"/>
          </w:tcPr>
          <w:p w14:paraId="4066A028" w14:textId="77777777" w:rsidR="0071313A" w:rsidRPr="003142FD" w:rsidRDefault="0071313A" w:rsidP="005A041E">
            <w:pPr>
              <w:spacing w:after="0"/>
              <w:rPr>
                <w:rFonts w:asciiTheme="minorHAnsi" w:hAnsiTheme="minorHAnsi" w:cstheme="minorHAnsi"/>
                <w:caps/>
              </w:rPr>
            </w:pPr>
            <w:r w:rsidRPr="003142FD">
              <w:rPr>
                <w:rFonts w:asciiTheme="minorHAnsi" w:hAnsiTheme="minorHAnsi" w:cstheme="minorHAnsi"/>
              </w:rPr>
              <w:t xml:space="preserve">Dátum </w:t>
            </w:r>
            <w:r>
              <w:rPr>
                <w:rFonts w:asciiTheme="minorHAnsi" w:hAnsiTheme="minorHAnsi" w:cstheme="minorHAnsi"/>
              </w:rPr>
              <w:t>účinnosti</w:t>
            </w:r>
            <w:r w:rsidRPr="003142FD">
              <w:rPr>
                <w:rFonts w:asciiTheme="minorHAnsi" w:hAnsiTheme="minorHAnsi" w:cstheme="minorHAnsi"/>
              </w:rPr>
              <w:t xml:space="preserve"> dokumentu</w:t>
            </w:r>
          </w:p>
        </w:tc>
      </w:tr>
      <w:tr w:rsidR="0071313A" w:rsidRPr="003142FD" w14:paraId="05AC9832" w14:textId="77777777" w:rsidTr="0027604F">
        <w:trPr>
          <w:jc w:val="center"/>
        </w:trPr>
        <w:tc>
          <w:tcPr>
            <w:tcW w:w="628" w:type="pct"/>
          </w:tcPr>
          <w:p w14:paraId="73B6CF29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323" w:type="pct"/>
          </w:tcPr>
          <w:p w14:paraId="47365300" w14:textId="77777777" w:rsidR="0071313A" w:rsidRPr="00ED61CF" w:rsidRDefault="0071313A" w:rsidP="00092074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Doplnenie oprávnených výdavkov – 35 –Dotácie, príspevky a transfery</w:t>
            </w:r>
          </w:p>
        </w:tc>
        <w:tc>
          <w:tcPr>
            <w:tcW w:w="1038" w:type="pct"/>
          </w:tcPr>
          <w:p w14:paraId="0A1B11A0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3.0</w:t>
            </w:r>
          </w:p>
        </w:tc>
        <w:tc>
          <w:tcPr>
            <w:tcW w:w="1011" w:type="pct"/>
          </w:tcPr>
          <w:p w14:paraId="4B7FECCF" w14:textId="77777777" w:rsidR="0071313A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</w:rPr>
              <w:t>02.</w:t>
            </w:r>
            <w:r w:rsidR="0071313A" w:rsidRPr="00ED61CF">
              <w:rPr>
                <w:rFonts w:asciiTheme="minorHAnsi" w:hAnsiTheme="minorHAnsi" w:cstheme="minorHAnsi"/>
                <w:bCs/>
              </w:rPr>
              <w:t>0</w:t>
            </w:r>
            <w:r>
              <w:rPr>
                <w:rFonts w:asciiTheme="minorHAnsi" w:hAnsiTheme="minorHAnsi" w:cstheme="minorHAnsi"/>
                <w:bCs/>
              </w:rPr>
              <w:t>3.</w:t>
            </w:r>
            <w:r w:rsidR="0071313A" w:rsidRPr="00ED61CF">
              <w:rPr>
                <w:rFonts w:asciiTheme="minorHAnsi" w:hAnsiTheme="minorHAnsi" w:cstheme="minorHAnsi"/>
                <w:bCs/>
              </w:rPr>
              <w:t>2016</w:t>
            </w:r>
          </w:p>
        </w:tc>
      </w:tr>
      <w:tr w:rsidR="0071313A" w:rsidRPr="003142FD" w14:paraId="0BA0E6D2" w14:textId="77777777" w:rsidTr="0027604F">
        <w:trPr>
          <w:jc w:val="center"/>
        </w:trPr>
        <w:tc>
          <w:tcPr>
            <w:tcW w:w="628" w:type="pct"/>
          </w:tcPr>
          <w:p w14:paraId="49576538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323" w:type="pct"/>
          </w:tcPr>
          <w:p w14:paraId="38D2F1E2" w14:textId="77777777" w:rsidR="0071313A" w:rsidRPr="00ED61CF" w:rsidRDefault="0071313A" w:rsidP="00092074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Aktualizácia v zmysle Systému finančného riadenia 1.2, zákona 357/2015 o finančnej kontrole a audite, MP CKO</w:t>
            </w:r>
          </w:p>
        </w:tc>
        <w:tc>
          <w:tcPr>
            <w:tcW w:w="1038" w:type="pct"/>
          </w:tcPr>
          <w:p w14:paraId="0F962B18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4.0</w:t>
            </w:r>
          </w:p>
        </w:tc>
        <w:tc>
          <w:tcPr>
            <w:tcW w:w="1011" w:type="pct"/>
          </w:tcPr>
          <w:p w14:paraId="0EFFEFD8" w14:textId="77777777" w:rsidR="0071313A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</w:rPr>
              <w:t>23.</w:t>
            </w:r>
            <w:r w:rsidR="0071313A" w:rsidRPr="00ED61CF">
              <w:rPr>
                <w:rFonts w:asciiTheme="minorHAnsi" w:hAnsiTheme="minorHAnsi" w:cstheme="minorHAnsi"/>
                <w:bCs/>
              </w:rPr>
              <w:t>03.2016</w:t>
            </w:r>
          </w:p>
        </w:tc>
      </w:tr>
      <w:tr w:rsidR="0071313A" w:rsidRPr="003142FD" w14:paraId="69EA29B4" w14:textId="77777777" w:rsidTr="0027604F">
        <w:trPr>
          <w:jc w:val="center"/>
        </w:trPr>
        <w:tc>
          <w:tcPr>
            <w:tcW w:w="628" w:type="pct"/>
          </w:tcPr>
          <w:p w14:paraId="36C3C65B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2323" w:type="pct"/>
          </w:tcPr>
          <w:p w14:paraId="0F9D5027" w14:textId="77777777" w:rsidR="0071313A" w:rsidRPr="00ED61CF" w:rsidRDefault="0071313A" w:rsidP="00092074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Aktualizácia v zmysle MP CKO a potrieb RO OP TP</w:t>
            </w:r>
          </w:p>
        </w:tc>
        <w:tc>
          <w:tcPr>
            <w:tcW w:w="1038" w:type="pct"/>
          </w:tcPr>
          <w:p w14:paraId="21189966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5.0</w:t>
            </w:r>
          </w:p>
        </w:tc>
        <w:tc>
          <w:tcPr>
            <w:tcW w:w="1011" w:type="pct"/>
          </w:tcPr>
          <w:p w14:paraId="47C19E7E" w14:textId="77777777" w:rsidR="0071313A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</w:rPr>
              <w:t>05.05.</w:t>
            </w:r>
            <w:r w:rsidR="0071313A" w:rsidRPr="00ED61CF">
              <w:rPr>
                <w:rFonts w:asciiTheme="minorHAnsi" w:hAnsiTheme="minorHAnsi" w:cstheme="minorHAnsi"/>
                <w:bCs/>
              </w:rPr>
              <w:t>2017</w:t>
            </w:r>
          </w:p>
        </w:tc>
      </w:tr>
      <w:tr w:rsidR="0071313A" w:rsidRPr="003142FD" w14:paraId="1CA69940" w14:textId="77777777" w:rsidTr="0027604F">
        <w:trPr>
          <w:jc w:val="center"/>
        </w:trPr>
        <w:tc>
          <w:tcPr>
            <w:tcW w:w="628" w:type="pct"/>
          </w:tcPr>
          <w:p w14:paraId="574EC7BD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2323" w:type="pct"/>
          </w:tcPr>
          <w:p w14:paraId="04518657" w14:textId="77777777" w:rsidR="0071313A" w:rsidRPr="00ED61CF" w:rsidRDefault="0071313A" w:rsidP="00092074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Aktualizácia v zmysle MP CKO a potrieb RO OP TP</w:t>
            </w:r>
          </w:p>
        </w:tc>
        <w:tc>
          <w:tcPr>
            <w:tcW w:w="1038" w:type="pct"/>
          </w:tcPr>
          <w:p w14:paraId="469B6191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6.0</w:t>
            </w:r>
          </w:p>
        </w:tc>
        <w:tc>
          <w:tcPr>
            <w:tcW w:w="1011" w:type="pct"/>
          </w:tcPr>
          <w:p w14:paraId="51FAC6B9" w14:textId="77777777" w:rsidR="0071313A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  <w:caps/>
              </w:rPr>
              <w:t>13.12.</w:t>
            </w:r>
            <w:r w:rsidR="0071313A" w:rsidRPr="00ED61CF">
              <w:rPr>
                <w:rFonts w:asciiTheme="minorHAnsi" w:hAnsiTheme="minorHAnsi" w:cstheme="minorHAnsi"/>
                <w:bCs/>
                <w:caps/>
              </w:rPr>
              <w:t>2018</w:t>
            </w:r>
          </w:p>
        </w:tc>
      </w:tr>
      <w:tr w:rsidR="006030D5" w:rsidRPr="003142FD" w14:paraId="4574A7E5" w14:textId="77777777" w:rsidTr="0027604F">
        <w:trPr>
          <w:jc w:val="center"/>
          <w:ins w:id="75" w:author="Autor"/>
        </w:trPr>
        <w:tc>
          <w:tcPr>
            <w:tcW w:w="628" w:type="pct"/>
          </w:tcPr>
          <w:p w14:paraId="3E51F142" w14:textId="77777777" w:rsidR="006030D5" w:rsidRPr="00ED61CF" w:rsidRDefault="006030D5" w:rsidP="005A041E">
            <w:pPr>
              <w:spacing w:before="60" w:after="0"/>
              <w:rPr>
                <w:ins w:id="76" w:author="Autor"/>
                <w:rFonts w:asciiTheme="minorHAnsi" w:hAnsiTheme="minorHAnsi" w:cstheme="minorHAnsi"/>
                <w:bCs/>
              </w:rPr>
            </w:pPr>
            <w:ins w:id="77" w:author="Autor">
              <w:r w:rsidRPr="00ED61CF">
                <w:rPr>
                  <w:rFonts w:asciiTheme="minorHAnsi" w:hAnsiTheme="minorHAnsi" w:cstheme="minorHAnsi"/>
                  <w:bCs/>
                </w:rPr>
                <w:t>5</w:t>
              </w:r>
            </w:ins>
          </w:p>
        </w:tc>
        <w:tc>
          <w:tcPr>
            <w:tcW w:w="2323" w:type="pct"/>
          </w:tcPr>
          <w:p w14:paraId="68A155FA" w14:textId="77777777" w:rsidR="006030D5" w:rsidRPr="00ED61CF" w:rsidRDefault="006030D5" w:rsidP="00092074">
            <w:pPr>
              <w:spacing w:after="0"/>
              <w:jc w:val="both"/>
              <w:rPr>
                <w:ins w:id="78" w:author="Autor"/>
                <w:rFonts w:asciiTheme="minorHAnsi" w:hAnsiTheme="minorHAnsi" w:cstheme="minorHAnsi"/>
                <w:bCs/>
              </w:rPr>
            </w:pPr>
            <w:ins w:id="79" w:author="Autor">
              <w:r w:rsidRPr="00ED61CF">
                <w:rPr>
                  <w:rFonts w:asciiTheme="minorHAnsi" w:hAnsiTheme="minorHAnsi" w:cstheme="minorHAnsi"/>
                  <w:bCs/>
                </w:rPr>
                <w:t xml:space="preserve">Aktualizácia </w:t>
              </w:r>
              <w:r w:rsidR="009744FE">
                <w:rPr>
                  <w:rFonts w:asciiTheme="minorHAnsi" w:hAnsiTheme="minorHAnsi" w:cstheme="minorHAnsi"/>
                  <w:bCs/>
                </w:rPr>
                <w:t xml:space="preserve">v súvislosti s delimitáciou RO OP TP z ÚV SR na MIRRI SR, </w:t>
              </w:r>
              <w:r w:rsidRPr="00ED61CF">
                <w:rPr>
                  <w:rFonts w:asciiTheme="minorHAnsi" w:hAnsiTheme="minorHAnsi" w:cstheme="minorHAnsi"/>
                  <w:bCs/>
                </w:rPr>
                <w:t xml:space="preserve">v zmysle </w:t>
              </w:r>
              <w:r w:rsidR="009744FE">
                <w:rPr>
                  <w:rFonts w:asciiTheme="minorHAnsi" w:hAnsiTheme="minorHAnsi" w:cstheme="minorHAnsi"/>
                  <w:bCs/>
                </w:rPr>
                <w:t xml:space="preserve">Organizačného poriadku MIRRI SR, </w:t>
              </w:r>
              <w:r w:rsidR="00092074">
                <w:rPr>
                  <w:rFonts w:asciiTheme="minorHAnsi" w:hAnsiTheme="minorHAnsi" w:cstheme="minorHAnsi"/>
                  <w:bCs/>
                </w:rPr>
                <w:t xml:space="preserve">v zmysle </w:t>
              </w:r>
              <w:r w:rsidR="009744FE">
                <w:rPr>
                  <w:rFonts w:asciiTheme="minorHAnsi" w:hAnsiTheme="minorHAnsi" w:cstheme="minorHAnsi"/>
                  <w:bCs/>
                </w:rPr>
                <w:t xml:space="preserve">Systému riadenia EŠIF a </w:t>
              </w:r>
              <w:r w:rsidRPr="00ED61CF">
                <w:rPr>
                  <w:rFonts w:asciiTheme="minorHAnsi" w:hAnsiTheme="minorHAnsi" w:cstheme="minorHAnsi"/>
                  <w:bCs/>
                </w:rPr>
                <w:t>MP CKO</w:t>
              </w:r>
            </w:ins>
          </w:p>
        </w:tc>
        <w:tc>
          <w:tcPr>
            <w:tcW w:w="1038" w:type="pct"/>
          </w:tcPr>
          <w:p w14:paraId="106C5255" w14:textId="77777777" w:rsidR="006030D5" w:rsidRPr="00ED61CF" w:rsidRDefault="006030D5" w:rsidP="005A041E">
            <w:pPr>
              <w:spacing w:before="60" w:after="0"/>
              <w:rPr>
                <w:ins w:id="80" w:author="Autor"/>
                <w:rFonts w:asciiTheme="minorHAnsi" w:hAnsiTheme="minorHAnsi" w:cstheme="minorHAnsi"/>
                <w:bCs/>
              </w:rPr>
            </w:pPr>
            <w:ins w:id="81" w:author="Autor">
              <w:r w:rsidRPr="00ED61CF">
                <w:rPr>
                  <w:rFonts w:asciiTheme="minorHAnsi" w:hAnsiTheme="minorHAnsi" w:cstheme="minorHAnsi"/>
                  <w:bCs/>
                </w:rPr>
                <w:t>7.0</w:t>
              </w:r>
            </w:ins>
          </w:p>
        </w:tc>
        <w:tc>
          <w:tcPr>
            <w:tcW w:w="1011" w:type="pct"/>
          </w:tcPr>
          <w:p w14:paraId="269F39AF" w14:textId="77777777" w:rsidR="006030D5" w:rsidRPr="00ED61CF" w:rsidRDefault="00183531" w:rsidP="005A041E">
            <w:pPr>
              <w:spacing w:before="60" w:after="0"/>
              <w:rPr>
                <w:ins w:id="82" w:author="Autor"/>
                <w:rFonts w:asciiTheme="minorHAnsi" w:hAnsiTheme="minorHAnsi" w:cstheme="minorHAnsi"/>
                <w:bCs/>
                <w:caps/>
              </w:rPr>
            </w:pPr>
            <w:ins w:id="83" w:author="Autor">
              <w:r>
                <w:rPr>
                  <w:rFonts w:asciiTheme="minorHAnsi" w:hAnsiTheme="minorHAnsi" w:cstheme="minorHAnsi"/>
                  <w:bCs/>
                  <w:caps/>
                </w:rPr>
                <w:t>25.01</w:t>
              </w:r>
              <w:r w:rsidR="006030D5" w:rsidRPr="00ED61CF">
                <w:rPr>
                  <w:rFonts w:asciiTheme="minorHAnsi" w:hAnsiTheme="minorHAnsi" w:cstheme="minorHAnsi"/>
                  <w:bCs/>
                  <w:caps/>
                </w:rPr>
                <w:t>.2021</w:t>
              </w:r>
            </w:ins>
          </w:p>
        </w:tc>
      </w:tr>
    </w:tbl>
    <w:p w14:paraId="2759D44F" w14:textId="77777777" w:rsidR="0071313A" w:rsidRDefault="0071313A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3C32A58E" w14:textId="77777777" w:rsidR="00B23AF0" w:rsidRPr="00A1007F" w:rsidRDefault="00B23AF0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7E05FDAB" w14:textId="77777777" w:rsidR="00905EC4" w:rsidRPr="00C36213" w:rsidRDefault="00E1173C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84" w:name="_Toc532205857"/>
      <w:bookmarkStart w:id="85" w:name="_Toc532205858"/>
      <w:bookmarkStart w:id="86" w:name="_Toc532205859"/>
      <w:bookmarkStart w:id="87" w:name="_Toc532205860"/>
      <w:bookmarkStart w:id="88" w:name="_Toc532205861"/>
      <w:bookmarkStart w:id="89" w:name="_Toc532205862"/>
      <w:bookmarkStart w:id="90" w:name="_Toc532205863"/>
      <w:bookmarkStart w:id="91" w:name="_Toc532205864"/>
      <w:bookmarkStart w:id="92" w:name="_Toc532205865"/>
      <w:bookmarkStart w:id="93" w:name="_Toc532205866"/>
      <w:bookmarkStart w:id="94" w:name="_Toc532205867"/>
      <w:bookmarkStart w:id="95" w:name="_Toc532205868"/>
      <w:bookmarkStart w:id="96" w:name="_Toc62066192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C36213">
        <w:rPr>
          <w:rFonts w:asciiTheme="minorHAnsi" w:hAnsiTheme="minorHAnsi"/>
          <w:b/>
          <w:color w:val="365F91"/>
          <w:sz w:val="32"/>
          <w:szCs w:val="24"/>
        </w:rPr>
        <w:t>Úvod</w:t>
      </w:r>
      <w:bookmarkEnd w:id="96"/>
    </w:p>
    <w:p w14:paraId="46E17518" w14:textId="6CC26FAA" w:rsidR="0012054A" w:rsidRPr="00A1007F" w:rsidRDefault="00B1690C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i/>
          <w:sz w:val="24"/>
          <w:szCs w:val="24"/>
        </w:rPr>
        <w:t xml:space="preserve">Príručka oprávnenosti výdavkov </w:t>
      </w:r>
      <w:r w:rsidR="00BC2472" w:rsidRPr="00A1007F">
        <w:rPr>
          <w:rFonts w:asciiTheme="minorHAnsi" w:hAnsiTheme="minorHAnsi"/>
          <w:i/>
          <w:sz w:val="24"/>
          <w:szCs w:val="24"/>
        </w:rPr>
        <w:t xml:space="preserve">pre projekty </w:t>
      </w:r>
      <w:r w:rsidR="00297D87" w:rsidRPr="00A1007F">
        <w:rPr>
          <w:rFonts w:asciiTheme="minorHAnsi" w:hAnsiTheme="minorHAnsi"/>
          <w:i/>
          <w:sz w:val="24"/>
          <w:szCs w:val="24"/>
        </w:rPr>
        <w:t>o</w:t>
      </w:r>
      <w:r w:rsidR="00214715" w:rsidRPr="00A1007F">
        <w:rPr>
          <w:rFonts w:asciiTheme="minorHAnsi" w:hAnsiTheme="minorHAnsi"/>
          <w:i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i/>
          <w:sz w:val="24"/>
          <w:szCs w:val="24"/>
        </w:rPr>
        <w:t>Technická pomoc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D4D76">
        <w:rPr>
          <w:rFonts w:asciiTheme="minorHAnsi" w:hAnsiTheme="minorHAnsi"/>
          <w:sz w:val="24"/>
          <w:szCs w:val="24"/>
        </w:rPr>
        <w:br/>
      </w:r>
      <w:r w:rsidR="00C47060">
        <w:rPr>
          <w:rFonts w:asciiTheme="minorHAnsi" w:hAnsiTheme="minorHAnsi"/>
          <w:sz w:val="24"/>
          <w:szCs w:val="24"/>
        </w:rPr>
        <w:t xml:space="preserve">2014-2020 </w:t>
      </w:r>
      <w:r w:rsidR="0012054A" w:rsidRPr="00A1007F">
        <w:rPr>
          <w:rFonts w:asciiTheme="minorHAnsi" w:hAnsiTheme="minorHAnsi"/>
          <w:sz w:val="24"/>
          <w:szCs w:val="24"/>
        </w:rPr>
        <w:t>(ďalej aj „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“) </w:t>
      </w:r>
      <w:r w:rsidR="00DB521B" w:rsidRPr="00A1007F">
        <w:rPr>
          <w:rFonts w:asciiTheme="minorHAnsi" w:hAnsiTheme="minorHAnsi"/>
          <w:sz w:val="24"/>
          <w:szCs w:val="24"/>
        </w:rPr>
        <w:t xml:space="preserve">je určená 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pre </w:t>
      </w:r>
      <w:r w:rsidR="007B71D0" w:rsidRPr="00A1007F">
        <w:rPr>
          <w:rFonts w:asciiTheme="minorHAnsi" w:hAnsiTheme="minorHAnsi"/>
          <w:b/>
          <w:sz w:val="24"/>
          <w:szCs w:val="24"/>
        </w:rPr>
        <w:t>prioritn</w:t>
      </w:r>
      <w:r w:rsidR="007B71D0">
        <w:rPr>
          <w:rFonts w:asciiTheme="minorHAnsi" w:hAnsiTheme="minorHAnsi"/>
          <w:b/>
          <w:sz w:val="24"/>
          <w:szCs w:val="24"/>
        </w:rPr>
        <w:t>é</w:t>
      </w:r>
      <w:r w:rsidR="007B71D0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F8184B" w:rsidRPr="00A1007F">
        <w:rPr>
          <w:rFonts w:asciiTheme="minorHAnsi" w:hAnsiTheme="minorHAnsi"/>
          <w:b/>
          <w:sz w:val="24"/>
          <w:szCs w:val="24"/>
        </w:rPr>
        <w:t>os</w:t>
      </w:r>
      <w:r w:rsidR="00297D87" w:rsidRPr="00A1007F">
        <w:rPr>
          <w:rFonts w:asciiTheme="minorHAnsi" w:hAnsiTheme="minorHAnsi"/>
          <w:b/>
          <w:sz w:val="24"/>
          <w:szCs w:val="24"/>
        </w:rPr>
        <w:t>i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297D87" w:rsidRPr="00A1007F">
        <w:rPr>
          <w:rFonts w:asciiTheme="minorHAnsi" w:hAnsiTheme="minorHAnsi"/>
          <w:sz w:val="24"/>
          <w:szCs w:val="24"/>
        </w:rPr>
        <w:t>o</w:t>
      </w:r>
      <w:r w:rsidR="00BC2472" w:rsidRPr="00A1007F">
        <w:rPr>
          <w:rFonts w:asciiTheme="minorHAnsi" w:hAnsiTheme="minorHAnsi"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sz w:val="24"/>
          <w:szCs w:val="24"/>
        </w:rPr>
        <w:t>Technická pomoc</w:t>
      </w:r>
      <w:r w:rsidR="00BC2472" w:rsidRPr="00A1007F">
        <w:rPr>
          <w:rFonts w:asciiTheme="minorHAnsi" w:hAnsiTheme="minorHAnsi"/>
          <w:sz w:val="24"/>
          <w:szCs w:val="24"/>
        </w:rPr>
        <w:t xml:space="preserve"> (ďalej len „OP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C2472" w:rsidRPr="00A1007F">
        <w:rPr>
          <w:rFonts w:asciiTheme="minorHAnsi" w:hAnsiTheme="minorHAnsi"/>
          <w:sz w:val="24"/>
          <w:szCs w:val="24"/>
        </w:rPr>
        <w:t>“).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0E438A" w:rsidRPr="00A1007F">
        <w:rPr>
          <w:rFonts w:asciiTheme="minorHAnsi" w:hAnsiTheme="minorHAnsi"/>
          <w:sz w:val="24"/>
          <w:szCs w:val="24"/>
        </w:rPr>
        <w:t xml:space="preserve">zohľadňuje </w:t>
      </w:r>
      <w:r w:rsidR="00EE0274" w:rsidRPr="00A1007F">
        <w:rPr>
          <w:rFonts w:asciiTheme="minorHAnsi" w:hAnsiTheme="minorHAnsi"/>
          <w:sz w:val="24"/>
          <w:szCs w:val="24"/>
        </w:rPr>
        <w:t xml:space="preserve">pravidlá oprávnenosti výdavkov </w:t>
      </w:r>
      <w:r w:rsidR="000E438A" w:rsidRPr="00A1007F">
        <w:rPr>
          <w:rFonts w:asciiTheme="minorHAnsi" w:hAnsiTheme="minorHAnsi"/>
          <w:sz w:val="24"/>
          <w:szCs w:val="24"/>
        </w:rPr>
        <w:t xml:space="preserve">definované </w:t>
      </w:r>
      <w:r w:rsidR="00EE0274" w:rsidRPr="00A1007F">
        <w:rPr>
          <w:rFonts w:asciiTheme="minorHAnsi" w:hAnsiTheme="minorHAnsi"/>
          <w:sz w:val="24"/>
          <w:szCs w:val="24"/>
        </w:rPr>
        <w:t>Centrálnym koordinačným orgánom</w:t>
      </w:r>
      <w:ins w:id="97" w:author="Autor">
        <w:r w:rsidR="00411CB2">
          <w:rPr>
            <w:rFonts w:asciiTheme="minorHAnsi" w:hAnsiTheme="minorHAnsi"/>
            <w:sz w:val="24"/>
            <w:szCs w:val="24"/>
          </w:rPr>
          <w:t xml:space="preserve"> (ďalej aj ,,CKO“)</w:t>
        </w:r>
      </w:ins>
      <w:r w:rsidR="00EE0274" w:rsidRPr="00A1007F">
        <w:rPr>
          <w:rFonts w:asciiTheme="minorHAnsi" w:hAnsiTheme="minorHAnsi"/>
          <w:sz w:val="24"/>
          <w:szCs w:val="24"/>
        </w:rPr>
        <w:t xml:space="preserve"> na národnej úrovni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Systéme riadenia EŠIF na programové obdobie 2014 </w:t>
      </w:r>
      <w:r w:rsidR="00ED7FB6" w:rsidRPr="00A1007F">
        <w:rPr>
          <w:rFonts w:asciiTheme="minorHAnsi" w:hAnsiTheme="minorHAnsi"/>
          <w:i/>
          <w:sz w:val="24"/>
          <w:szCs w:val="24"/>
        </w:rPr>
        <w:t>-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 2020</w:t>
      </w:r>
      <w:r w:rsidR="000E438A" w:rsidRPr="00A1007F">
        <w:rPr>
          <w:rFonts w:asciiTheme="minorHAnsi" w:hAnsiTheme="minorHAnsi"/>
          <w:sz w:val="24"/>
          <w:szCs w:val="24"/>
        </w:rPr>
        <w:t>,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EE0274" w:rsidRPr="00A1007F">
        <w:rPr>
          <w:rFonts w:asciiTheme="minorHAnsi" w:hAnsiTheme="minorHAnsi"/>
          <w:sz w:val="24"/>
          <w:szCs w:val="24"/>
        </w:rPr>
        <w:t xml:space="preserve">v </w:t>
      </w:r>
      <w:r w:rsidR="0012054A"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č. 4 k číselníku oprávnených výdavkov</w:t>
      </w:r>
      <w:del w:id="98" w:author="Autor">
        <w:r w:rsidR="0012054A" w:rsidRPr="00A1007F" w:rsidDel="007B1C7D">
          <w:rPr>
            <w:rFonts w:asciiTheme="minorHAnsi" w:hAnsiTheme="minorHAnsi"/>
            <w:sz w:val="24"/>
            <w:szCs w:val="24"/>
          </w:rPr>
          <w:delText xml:space="preserve"> ()</w:delText>
        </w:r>
      </w:del>
      <w:r w:rsidR="0012054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ako aj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Pr="00A1007F">
        <w:rPr>
          <w:rFonts w:asciiTheme="minorHAnsi" w:hAnsiTheme="minorHAnsi"/>
          <w:i/>
          <w:sz w:val="24"/>
          <w:szCs w:val="24"/>
        </w:rPr>
        <w:t xml:space="preserve"> č. 6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</w:t>
      </w:r>
      <w:r w:rsidRPr="00A1007F">
        <w:rPr>
          <w:rFonts w:asciiTheme="minorHAnsi" w:hAnsiTheme="minorHAnsi"/>
          <w:i/>
          <w:sz w:val="24"/>
          <w:szCs w:val="24"/>
        </w:rPr>
        <w:t>k pravidlám oprávnenosti pre najčastejšie sa vyskytujúce skupiny výdavkov</w:t>
      </w:r>
      <w:r w:rsidR="009A32CB">
        <w:rPr>
          <w:rFonts w:asciiTheme="minorHAnsi" w:hAnsiTheme="minorHAnsi"/>
          <w:sz w:val="24"/>
          <w:szCs w:val="24"/>
        </w:rPr>
        <w:t xml:space="preserve"> v platnom znení</w:t>
      </w:r>
      <w:r w:rsidR="0012054A" w:rsidRPr="00A1007F">
        <w:rPr>
          <w:rFonts w:asciiTheme="minorHAnsi" w:hAnsiTheme="minorHAnsi"/>
          <w:sz w:val="24"/>
          <w:szCs w:val="24"/>
        </w:rPr>
        <w:t>.</w:t>
      </w:r>
      <w:r w:rsidR="00CA2612" w:rsidRPr="00A1007F">
        <w:rPr>
          <w:rFonts w:asciiTheme="minorHAnsi" w:hAnsiTheme="minorHAnsi"/>
          <w:sz w:val="24"/>
          <w:szCs w:val="24"/>
        </w:rPr>
        <w:t xml:space="preserve"> </w:t>
      </w:r>
    </w:p>
    <w:p w14:paraId="5255E9D1" w14:textId="77777777" w:rsidR="00B1690C" w:rsidRPr="00A1007F" w:rsidRDefault="00B1690C" w:rsidP="00E1173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4F7D76F" w14:textId="761C543D"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Cieľom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Pr="00A1007F">
        <w:rPr>
          <w:rFonts w:asciiTheme="minorHAnsi" w:hAnsiTheme="minorHAnsi"/>
          <w:sz w:val="24"/>
          <w:szCs w:val="24"/>
        </w:rPr>
        <w:t xml:space="preserve">ríručky je zadefinovať </w:t>
      </w:r>
      <w:r w:rsidR="000012E8" w:rsidRPr="00A1007F">
        <w:rPr>
          <w:rFonts w:asciiTheme="minorHAnsi" w:hAnsiTheme="minorHAnsi"/>
          <w:sz w:val="24"/>
          <w:szCs w:val="24"/>
        </w:rPr>
        <w:t xml:space="preserve">pravidlá </w:t>
      </w:r>
      <w:r w:rsidRPr="00A1007F">
        <w:rPr>
          <w:rFonts w:asciiTheme="minorHAnsi" w:hAnsiTheme="minorHAnsi"/>
          <w:sz w:val="24"/>
          <w:szCs w:val="24"/>
        </w:rPr>
        <w:t>oprávnenosti výdavkov pre projekty</w:t>
      </w:r>
      <w:r w:rsidR="006825B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012E8" w:rsidRPr="00A1007F">
        <w:rPr>
          <w:rFonts w:asciiTheme="minorHAnsi" w:hAnsiTheme="minorHAnsi"/>
          <w:sz w:val="24"/>
          <w:szCs w:val="24"/>
        </w:rPr>
        <w:t xml:space="preserve"> tak, aby boli vytvorené podmienky pre transparentné, jednoznačné a efektívne </w:t>
      </w:r>
      <w:r w:rsidR="004F7BAE" w:rsidRPr="00A1007F">
        <w:rPr>
          <w:rFonts w:asciiTheme="minorHAnsi" w:hAnsiTheme="minorHAnsi"/>
          <w:sz w:val="24"/>
          <w:szCs w:val="24"/>
        </w:rPr>
        <w:t>posudzovanie</w:t>
      </w:r>
      <w:r w:rsidR="000012E8" w:rsidRPr="00A1007F">
        <w:rPr>
          <w:rFonts w:asciiTheme="minorHAnsi" w:hAnsiTheme="minorHAnsi"/>
          <w:sz w:val="24"/>
          <w:szCs w:val="24"/>
        </w:rPr>
        <w:t xml:space="preserve"> oprávnenosti výdavkov projektov </w:t>
      </w:r>
      <w:r w:rsidR="00F6098B" w:rsidRPr="00A1007F">
        <w:rPr>
          <w:rFonts w:asciiTheme="minorHAnsi" w:hAnsiTheme="minorHAnsi"/>
          <w:sz w:val="24"/>
          <w:szCs w:val="24"/>
        </w:rPr>
        <w:t>zo strany riadiaceho orgánu</w:t>
      </w:r>
      <w:ins w:id="99" w:author="Autor">
        <w:r w:rsidR="00411CB2">
          <w:rPr>
            <w:rFonts w:asciiTheme="minorHAnsi" w:hAnsiTheme="minorHAnsi"/>
            <w:sz w:val="24"/>
            <w:szCs w:val="24"/>
          </w:rPr>
          <w:t xml:space="preserve"> pre operačný program Technická pomoc</w:t>
        </w:r>
      </w:ins>
      <w:r w:rsidR="00F6098B" w:rsidRPr="00A1007F">
        <w:rPr>
          <w:rFonts w:asciiTheme="minorHAnsi" w:hAnsiTheme="minorHAnsi"/>
          <w:sz w:val="24"/>
          <w:szCs w:val="24"/>
        </w:rPr>
        <w:t xml:space="preserve"> (ďalej aj „RO</w:t>
      </w:r>
      <w:ins w:id="100" w:author="Autor">
        <w:r w:rsidR="00411CB2">
          <w:rPr>
            <w:rFonts w:asciiTheme="minorHAnsi" w:hAnsiTheme="minorHAnsi"/>
            <w:sz w:val="24"/>
            <w:szCs w:val="24"/>
          </w:rPr>
          <w:t xml:space="preserve"> OP TP</w:t>
        </w:r>
      </w:ins>
      <w:r w:rsidR="00F6098B" w:rsidRPr="00A1007F">
        <w:rPr>
          <w:rFonts w:asciiTheme="minorHAnsi" w:hAnsiTheme="minorHAnsi"/>
          <w:sz w:val="24"/>
          <w:szCs w:val="24"/>
        </w:rPr>
        <w:t>“</w:t>
      </w:r>
      <w:r w:rsidR="00DC695B" w:rsidRPr="00A1007F">
        <w:rPr>
          <w:rFonts w:asciiTheme="minorHAnsi" w:hAnsiTheme="minorHAnsi"/>
          <w:sz w:val="24"/>
          <w:szCs w:val="24"/>
        </w:rPr>
        <w:t xml:space="preserve">) </w:t>
      </w:r>
      <w:r w:rsidR="004F7BAE" w:rsidRPr="00A1007F">
        <w:rPr>
          <w:rFonts w:asciiTheme="minorHAnsi" w:hAnsiTheme="minorHAnsi"/>
          <w:sz w:val="24"/>
          <w:szCs w:val="24"/>
        </w:rPr>
        <w:t>v procese schvaľovania a kontroly projektov</w:t>
      </w:r>
      <w:r w:rsidRPr="00A1007F">
        <w:rPr>
          <w:rFonts w:asciiTheme="minorHAnsi" w:hAnsiTheme="minorHAnsi"/>
          <w:sz w:val="24"/>
          <w:szCs w:val="24"/>
        </w:rPr>
        <w:t xml:space="preserve">. Príručka popisuje všeobecné ako aj špecifické podmienky oprávnenosti výdavkov, definuje rozdelenie oprávnených výdavkov vo vzťahu k aktivitám projektu, stanovuje pravidlá oprávnenosti pre najčastejšie sa vyskytujúce výdavky </w:t>
      </w:r>
      <w:r w:rsidR="00470DEA" w:rsidRPr="00A1007F">
        <w:rPr>
          <w:rFonts w:asciiTheme="minorHAnsi" w:hAnsiTheme="minorHAnsi"/>
          <w:sz w:val="24"/>
          <w:szCs w:val="24"/>
        </w:rPr>
        <w:t xml:space="preserve">v rámci </w:t>
      </w:r>
      <w:r w:rsidRPr="00A1007F">
        <w:rPr>
          <w:rFonts w:asciiTheme="minorHAnsi" w:hAnsiTheme="minorHAnsi"/>
          <w:sz w:val="24"/>
          <w:szCs w:val="24"/>
        </w:rPr>
        <w:t>projektov realizovaný</w:t>
      </w:r>
      <w:r w:rsidR="00DA1BF3" w:rsidRPr="00A1007F">
        <w:rPr>
          <w:rFonts w:asciiTheme="minorHAnsi" w:hAnsiTheme="minorHAnsi"/>
          <w:sz w:val="24"/>
          <w:szCs w:val="24"/>
        </w:rPr>
        <w:t>ch</w:t>
      </w:r>
      <w:r w:rsidRPr="00A1007F">
        <w:rPr>
          <w:rFonts w:asciiTheme="minorHAnsi" w:hAnsiTheme="minorHAnsi"/>
          <w:sz w:val="24"/>
          <w:szCs w:val="24"/>
        </w:rPr>
        <w:t xml:space="preserve"> prostredníctvom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470DEA" w:rsidRPr="00A1007F">
        <w:rPr>
          <w:rFonts w:asciiTheme="minorHAnsi" w:hAnsiTheme="minorHAnsi"/>
          <w:sz w:val="24"/>
          <w:szCs w:val="24"/>
        </w:rPr>
        <w:t xml:space="preserve"> a</w:t>
      </w:r>
      <w:r w:rsidRPr="00A1007F">
        <w:rPr>
          <w:rFonts w:asciiTheme="minorHAnsi" w:hAnsiTheme="minorHAnsi"/>
          <w:sz w:val="24"/>
          <w:szCs w:val="24"/>
        </w:rPr>
        <w:t xml:space="preserve"> kategorizuje oprávnené výdavky na triedy, skupiny a </w:t>
      </w:r>
      <w:r w:rsidR="00FA6721" w:rsidRPr="00A1007F">
        <w:rPr>
          <w:rFonts w:asciiTheme="minorHAnsi" w:hAnsiTheme="minorHAnsi"/>
          <w:sz w:val="24"/>
          <w:szCs w:val="24"/>
        </w:rPr>
        <w:t>typy</w:t>
      </w:r>
      <w:r w:rsidRPr="00A1007F">
        <w:rPr>
          <w:rFonts w:asciiTheme="minorHAnsi" w:hAnsiTheme="minorHAnsi"/>
          <w:sz w:val="24"/>
          <w:szCs w:val="24"/>
        </w:rPr>
        <w:t xml:space="preserve"> (</w:t>
      </w:r>
      <w:r w:rsidR="00470DEA" w:rsidRPr="00A1007F">
        <w:rPr>
          <w:rFonts w:asciiTheme="minorHAnsi" w:hAnsiTheme="minorHAnsi"/>
          <w:sz w:val="24"/>
          <w:szCs w:val="24"/>
        </w:rPr>
        <w:t xml:space="preserve">Príloha č. 1 - </w:t>
      </w:r>
      <w:r w:rsidRPr="00A1007F">
        <w:rPr>
          <w:rFonts w:asciiTheme="minorHAnsi" w:hAnsiTheme="minorHAnsi"/>
          <w:i/>
          <w:sz w:val="24"/>
          <w:szCs w:val="24"/>
        </w:rPr>
        <w:t>Číselník oprávnených výdavkov</w:t>
      </w:r>
      <w:r w:rsidRPr="00A1007F">
        <w:rPr>
          <w:rFonts w:asciiTheme="minorHAnsi" w:hAnsiTheme="minorHAnsi"/>
          <w:sz w:val="24"/>
          <w:szCs w:val="24"/>
        </w:rPr>
        <w:t>)</w:t>
      </w:r>
      <w:r w:rsidR="00470DEA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470DEA" w:rsidRPr="00A1007F">
        <w:rPr>
          <w:rFonts w:asciiTheme="minorHAnsi" w:hAnsiTheme="minorHAnsi"/>
          <w:sz w:val="24"/>
          <w:szCs w:val="24"/>
        </w:rPr>
        <w:t>Príručka ďalej</w:t>
      </w:r>
      <w:r w:rsidRPr="00A1007F">
        <w:rPr>
          <w:rFonts w:asciiTheme="minorHAnsi" w:hAnsiTheme="minorHAnsi"/>
          <w:sz w:val="24"/>
          <w:szCs w:val="24"/>
        </w:rPr>
        <w:t xml:space="preserve"> definuje </w:t>
      </w:r>
      <w:r w:rsidR="00341A75" w:rsidRPr="00A1007F">
        <w:rPr>
          <w:rFonts w:asciiTheme="minorHAnsi" w:hAnsiTheme="minorHAnsi"/>
          <w:sz w:val="24"/>
          <w:szCs w:val="24"/>
        </w:rPr>
        <w:t xml:space="preserve">základné </w:t>
      </w:r>
      <w:r w:rsidRPr="00A1007F">
        <w:rPr>
          <w:rFonts w:asciiTheme="minorHAnsi" w:hAnsiTheme="minorHAnsi"/>
          <w:sz w:val="24"/>
          <w:szCs w:val="24"/>
        </w:rPr>
        <w:t xml:space="preserve">nástroje na </w:t>
      </w:r>
      <w:r w:rsidR="00EE0274" w:rsidRPr="00A1007F">
        <w:rPr>
          <w:rFonts w:asciiTheme="minorHAnsi" w:hAnsiTheme="minorHAnsi"/>
          <w:sz w:val="24"/>
          <w:szCs w:val="24"/>
        </w:rPr>
        <w:t>zabezpečenie</w:t>
      </w:r>
      <w:r w:rsidRPr="00A1007F">
        <w:rPr>
          <w:rFonts w:asciiTheme="minorHAnsi" w:hAnsiTheme="minorHAnsi"/>
          <w:sz w:val="24"/>
          <w:szCs w:val="24"/>
        </w:rPr>
        <w:t xml:space="preserve"> hospodárnosti výdavkov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101B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>uvádza</w:t>
      </w:r>
      <w:del w:id="101" w:author="Autor">
        <w:r w:rsidR="00DA1BF3" w:rsidRPr="00A1007F" w:rsidDel="00C06694">
          <w:rPr>
            <w:rFonts w:asciiTheme="minorHAnsi" w:hAnsiTheme="minorHAnsi"/>
            <w:sz w:val="24"/>
            <w:szCs w:val="24"/>
          </w:rPr>
          <w:delText>jú</w:delText>
        </w:r>
      </w:del>
      <w:r w:rsidRPr="00A1007F">
        <w:rPr>
          <w:rFonts w:asciiTheme="minorHAnsi" w:hAnsiTheme="minorHAnsi"/>
          <w:sz w:val="24"/>
          <w:szCs w:val="24"/>
        </w:rPr>
        <w:t xml:space="preserve"> najčastejšie sa vyskytujúc</w:t>
      </w:r>
      <w:r w:rsidR="00DA1BF3" w:rsidRPr="00A1007F">
        <w:rPr>
          <w:rFonts w:asciiTheme="minorHAnsi" w:hAnsiTheme="minorHAnsi"/>
          <w:sz w:val="24"/>
          <w:szCs w:val="24"/>
        </w:rPr>
        <w:t>e</w:t>
      </w:r>
      <w:r w:rsidRPr="00A1007F">
        <w:rPr>
          <w:rFonts w:asciiTheme="minorHAnsi" w:hAnsiTheme="minorHAnsi"/>
          <w:sz w:val="24"/>
          <w:szCs w:val="24"/>
        </w:rPr>
        <w:t xml:space="preserve"> neoprávnen</w:t>
      </w:r>
      <w:r w:rsidR="00FA6721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FA6721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B235D" w:rsidRPr="00A1007F">
        <w:rPr>
          <w:rFonts w:asciiTheme="minorHAnsi" w:hAnsiTheme="minorHAnsi"/>
          <w:sz w:val="24"/>
          <w:szCs w:val="24"/>
        </w:rPr>
        <w:t>.</w:t>
      </w:r>
    </w:p>
    <w:p w14:paraId="7310955D" w14:textId="77777777" w:rsidR="005E2314" w:rsidRPr="00A1007F" w:rsidRDefault="005E2314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E3EFB08" w14:textId="77777777" w:rsidR="0082038C" w:rsidRPr="00A1007F" w:rsidRDefault="00DC695B" w:rsidP="00AA5B43">
      <w:pPr>
        <w:spacing w:after="0" w:line="240" w:lineRule="auto"/>
        <w:jc w:val="both"/>
        <w:rPr>
          <w:rFonts w:asciiTheme="minorHAnsi" w:hAnsiTheme="minorHAnsi"/>
          <w:color w:val="006600"/>
        </w:rPr>
      </w:pPr>
      <w:r w:rsidRPr="00A1007F">
        <w:rPr>
          <w:rFonts w:asciiTheme="minorHAnsi" w:hAnsiTheme="minorHAnsi"/>
          <w:sz w:val="24"/>
          <w:szCs w:val="24"/>
        </w:rPr>
        <w:t>Z</w:t>
      </w:r>
      <w:r w:rsidR="005E2314" w:rsidRPr="00A1007F">
        <w:rPr>
          <w:rFonts w:asciiTheme="minorHAnsi" w:hAnsiTheme="minorHAnsi"/>
          <w:sz w:val="24"/>
          <w:szCs w:val="24"/>
        </w:rPr>
        <w:t>a interpretáciu oprávnenosti výdavkov</w:t>
      </w:r>
      <w:r w:rsidR="001B5973" w:rsidRPr="00A1007F">
        <w:rPr>
          <w:rFonts w:asciiTheme="minorHAnsi" w:hAnsiTheme="minorHAnsi"/>
          <w:sz w:val="24"/>
          <w:szCs w:val="24"/>
        </w:rPr>
        <w:t xml:space="preserve"> v súlade s touto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1B5973" w:rsidRPr="00A1007F">
        <w:rPr>
          <w:rFonts w:asciiTheme="minorHAnsi" w:hAnsiTheme="minorHAnsi"/>
          <w:sz w:val="24"/>
          <w:szCs w:val="24"/>
        </w:rPr>
        <w:t>ríručkou</w:t>
      </w:r>
      <w:r w:rsidRPr="00A1007F">
        <w:rPr>
          <w:rFonts w:asciiTheme="minorHAnsi" w:hAnsiTheme="minorHAnsi"/>
          <w:sz w:val="24"/>
          <w:szCs w:val="24"/>
        </w:rPr>
        <w:t xml:space="preserve"> zodpoved</w:t>
      </w:r>
      <w:r w:rsidR="001B5973" w:rsidRPr="00A1007F">
        <w:rPr>
          <w:rFonts w:asciiTheme="minorHAnsi" w:hAnsiTheme="minorHAnsi"/>
          <w:sz w:val="24"/>
          <w:szCs w:val="24"/>
        </w:rPr>
        <w:t>á</w:t>
      </w:r>
      <w:r w:rsidRPr="00A1007F">
        <w:rPr>
          <w:rFonts w:asciiTheme="minorHAnsi" w:hAnsiTheme="minorHAnsi"/>
          <w:sz w:val="24"/>
          <w:szCs w:val="24"/>
        </w:rPr>
        <w:t xml:space="preserve"> RO</w:t>
      </w:r>
      <w:ins w:id="102" w:author="Autor">
        <w:r w:rsidR="00411CB2">
          <w:rPr>
            <w:rFonts w:asciiTheme="minorHAnsi" w:hAnsiTheme="minorHAnsi"/>
            <w:sz w:val="24"/>
            <w:szCs w:val="24"/>
          </w:rPr>
          <w:t xml:space="preserve"> OP TP</w:t>
        </w:r>
      </w:ins>
      <w:r w:rsidR="005E2314" w:rsidRPr="00A1007F">
        <w:rPr>
          <w:rFonts w:asciiTheme="minorHAnsi" w:hAnsiTheme="minorHAnsi"/>
          <w:sz w:val="24"/>
          <w:szCs w:val="24"/>
        </w:rPr>
        <w:t xml:space="preserve">. </w:t>
      </w:r>
      <w:r w:rsidR="0082038C" w:rsidRPr="00A1007F">
        <w:rPr>
          <w:rFonts w:asciiTheme="minorHAnsi" w:hAnsiTheme="minorHAnsi"/>
          <w:sz w:val="24"/>
          <w:szCs w:val="24"/>
        </w:rPr>
        <w:t xml:space="preserve">RO </w:t>
      </w:r>
      <w:del w:id="103" w:author="Autor">
        <w:r w:rsidR="0082038C" w:rsidRPr="00A1007F" w:rsidDel="0008331A">
          <w:rPr>
            <w:rFonts w:asciiTheme="minorHAnsi" w:hAnsiTheme="minorHAnsi"/>
            <w:sz w:val="24"/>
            <w:szCs w:val="24"/>
          </w:rPr>
          <w:delText xml:space="preserve">pre </w:delText>
        </w:r>
      </w:del>
      <w:r w:rsidR="0082038C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si vyhradzuje právo v prípade potreby informácie v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ríručke upraviť, doplniť alebo aktualizovať, a to najmä podľa skúseností z implementačného procesu. O aktualizácii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ríručky bude RO </w:t>
      </w:r>
      <w:del w:id="104" w:author="Autor">
        <w:r w:rsidR="0082038C" w:rsidRPr="00A1007F" w:rsidDel="0008331A">
          <w:rPr>
            <w:rFonts w:asciiTheme="minorHAnsi" w:hAnsiTheme="minorHAnsi"/>
            <w:sz w:val="24"/>
            <w:szCs w:val="24"/>
          </w:rPr>
          <w:delText xml:space="preserve">pre </w:delText>
        </w:r>
      </w:del>
      <w:r w:rsidR="0082038C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informovať žiadateľov/prijímateľov na </w:t>
      </w:r>
      <w:r w:rsidR="00BD318D" w:rsidRPr="00A1007F">
        <w:rPr>
          <w:rFonts w:asciiTheme="minorHAnsi" w:hAnsiTheme="minorHAnsi"/>
          <w:sz w:val="24"/>
          <w:szCs w:val="24"/>
        </w:rPr>
        <w:t xml:space="preserve">webovom sídle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</w:t>
      </w:r>
      <w:hyperlink r:id="rId14" w:history="1">
        <w:r w:rsidR="00D93863" w:rsidRPr="00BB6026">
          <w:rPr>
            <w:rStyle w:val="Hypertextovprepojenie"/>
            <w:rFonts w:asciiTheme="minorHAnsi" w:hAnsiTheme="minorHAnsi"/>
            <w:sz w:val="24"/>
            <w:szCs w:val="24"/>
          </w:rPr>
          <w:t>www.optp.vlada.gov.sk</w:t>
        </w:r>
      </w:hyperlink>
      <w:r w:rsidR="00D93863">
        <w:rPr>
          <w:rFonts w:asciiTheme="minorHAnsi" w:hAnsiTheme="minorHAnsi"/>
          <w:sz w:val="24"/>
          <w:szCs w:val="24"/>
        </w:rPr>
        <w:t xml:space="preserve">. </w:t>
      </w:r>
    </w:p>
    <w:p w14:paraId="313151A0" w14:textId="77777777" w:rsidR="0012054A" w:rsidRPr="00A1007F" w:rsidRDefault="0012054A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153A4C" w14:textId="77777777" w:rsidR="00745CAF" w:rsidRPr="00FE2F06" w:rsidRDefault="00745CAF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Informácie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>, ako aj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pravidlá k dokladovaniu, účtovaniu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úhrade oprávnených výdavkov </w:t>
      </w:r>
      <w:r w:rsidR="007D4D76">
        <w:rPr>
          <w:rFonts w:asciiTheme="minorHAnsi" w:hAnsiTheme="minorHAnsi"/>
          <w:color w:val="365F91"/>
          <w:sz w:val="24"/>
          <w:szCs w:val="24"/>
        </w:rPr>
        <w:br/>
      </w:r>
      <w:r w:rsidRPr="00FE2F06">
        <w:rPr>
          <w:rFonts w:asciiTheme="minorHAnsi" w:hAnsiTheme="minorHAnsi"/>
          <w:color w:val="365F91"/>
          <w:sz w:val="24"/>
          <w:szCs w:val="24"/>
        </w:rPr>
        <w:t>na strane prijímateľa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sú detailne uvedené v </w:t>
      </w:r>
      <w:r w:rsidRPr="00FE2F06">
        <w:rPr>
          <w:rFonts w:asciiTheme="minorHAnsi" w:hAnsiTheme="minorHAnsi"/>
          <w:b/>
          <w:i/>
          <w:color w:val="365F91"/>
          <w:sz w:val="24"/>
          <w:szCs w:val="24"/>
        </w:rPr>
        <w:t>Príručke pre prijímateľa</w:t>
      </w:r>
      <w:r w:rsidR="00306C73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 pre projekty </w:t>
      </w:r>
      <w:r w:rsidR="00214715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OP </w:t>
      </w:r>
      <w:r w:rsidR="00297D87" w:rsidRPr="00FE2F06">
        <w:rPr>
          <w:rFonts w:asciiTheme="minorHAnsi" w:hAnsiTheme="minorHAnsi"/>
          <w:b/>
          <w:i/>
          <w:color w:val="365F91"/>
          <w:sz w:val="24"/>
          <w:szCs w:val="24"/>
        </w:rPr>
        <w:t>TP</w:t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 xml:space="preserve"> </w:t>
      </w:r>
      <w:r w:rsidR="007D4D76">
        <w:rPr>
          <w:rFonts w:asciiTheme="minorHAnsi" w:hAnsiTheme="minorHAnsi"/>
          <w:b/>
          <w:i/>
          <w:color w:val="365F91"/>
          <w:sz w:val="24"/>
          <w:szCs w:val="24"/>
        </w:rPr>
        <w:br/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>2014-2020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14:paraId="656A40E9" w14:textId="77777777" w:rsidR="0057029B" w:rsidRPr="00A1007F" w:rsidRDefault="0057029B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849198A" w14:textId="77777777" w:rsidR="00930902" w:rsidRPr="00A1007F" w:rsidRDefault="00930902">
      <w:pPr>
        <w:rPr>
          <w:rFonts w:asciiTheme="minorHAnsi" w:hAnsiTheme="minorHAnsi"/>
          <w:b/>
          <w:sz w:val="32"/>
          <w:szCs w:val="24"/>
        </w:rPr>
      </w:pPr>
      <w:r w:rsidRPr="00A1007F">
        <w:rPr>
          <w:rFonts w:asciiTheme="minorHAnsi" w:hAnsiTheme="minorHAnsi"/>
          <w:b/>
          <w:sz w:val="32"/>
          <w:szCs w:val="24"/>
        </w:rPr>
        <w:br w:type="page"/>
      </w:r>
    </w:p>
    <w:p w14:paraId="67659660" w14:textId="77777777" w:rsidR="00905EC4" w:rsidRPr="00C36213" w:rsidRDefault="00784A38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05" w:name="_Toc62066193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Podmienky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oprávnenosti výdavkov</w:t>
      </w:r>
      <w:bookmarkEnd w:id="105"/>
    </w:p>
    <w:p w14:paraId="3F46D983" w14:textId="77777777" w:rsidR="00630CD8" w:rsidRPr="00A1007F" w:rsidRDefault="00630CD8" w:rsidP="00630CD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Pravidlá oprávnenosti výdavkov sú stanovené na vnútroštátnej úrovni v súlade s čl. 65 ods. 1 Nariadenia Európskeho parlamentu a Rady (EÚ) č. 1303/2013 zo 17. decembra 2013 (ďalej len „všeobecné nariadenie“) s ohľadom na platnú národnú legislatívu</w:t>
      </w:r>
      <w:r w:rsidR="00377D63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najmä zákon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o rozpočtových pravidlách</w:t>
      </w:r>
      <w:r w:rsidR="00306C73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zákon o účtovníctve, okrem prípadov, keď sú stanovené osobitné pravidlá vo všeobecnom nariadení alebo pravidiel pre jednotlivé fondy. </w:t>
      </w:r>
    </w:p>
    <w:p w14:paraId="1C133B00" w14:textId="77777777"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14:paraId="28CB429F" w14:textId="7CA61899"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106" w:name="_Toc423339146"/>
      <w:bookmarkStart w:id="107" w:name="_Toc423339184"/>
      <w:bookmarkStart w:id="108" w:name="_Toc442777284"/>
      <w:bookmarkStart w:id="109" w:name="_Toc444689809"/>
      <w:bookmarkStart w:id="110" w:name="_Toc532205871"/>
      <w:bookmarkStart w:id="111" w:name="_Toc62066194"/>
      <w:bookmarkStart w:id="112" w:name="_Toc394653334"/>
      <w:bookmarkEnd w:id="106"/>
      <w:bookmarkEnd w:id="107"/>
      <w:bookmarkEnd w:id="108"/>
      <w:bookmarkEnd w:id="109"/>
      <w:bookmarkEnd w:id="110"/>
      <w:bookmarkEnd w:id="111"/>
    </w:p>
    <w:p w14:paraId="18C79C84" w14:textId="77777777"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113" w:name="_Toc423339147"/>
      <w:bookmarkStart w:id="114" w:name="_Toc423339185"/>
      <w:bookmarkStart w:id="115" w:name="_Toc442777285"/>
      <w:bookmarkStart w:id="116" w:name="_Toc444689810"/>
      <w:bookmarkStart w:id="117" w:name="_Toc532205872"/>
      <w:bookmarkStart w:id="118" w:name="_Toc62066195"/>
      <w:bookmarkEnd w:id="113"/>
      <w:bookmarkEnd w:id="114"/>
      <w:bookmarkEnd w:id="115"/>
      <w:bookmarkEnd w:id="116"/>
      <w:bookmarkEnd w:id="117"/>
      <w:bookmarkEnd w:id="118"/>
    </w:p>
    <w:p w14:paraId="3CCC23C2" w14:textId="77777777" w:rsidR="0082038C" w:rsidRPr="00C36213" w:rsidRDefault="0082038C" w:rsidP="001B0BCA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119" w:name="_Toc62066196"/>
      <w:r w:rsidRPr="00C36213">
        <w:rPr>
          <w:rFonts w:asciiTheme="minorHAnsi" w:hAnsiTheme="minorHAnsi"/>
          <w:b/>
          <w:color w:val="365F91"/>
          <w:sz w:val="28"/>
        </w:rPr>
        <w:t>Všeobecné podmienky oprávnenosti</w:t>
      </w:r>
      <w:bookmarkEnd w:id="112"/>
      <w:r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119"/>
    </w:p>
    <w:p w14:paraId="7E849EF7" w14:textId="77777777"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0D37399" w14:textId="77777777"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Vecná oprávnenosť výdavkov</w:t>
      </w:r>
    </w:p>
    <w:p w14:paraId="0B0696D1" w14:textId="77777777"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vecnej oprávnenosti musí výdavok spĺňať nasledujúce podmienky:</w:t>
      </w:r>
    </w:p>
    <w:p w14:paraId="16D4886D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 súlade s platnými všeobecne záväznými právnymi predpismi (napr. zákon o rozpočtových pravidlách, </w:t>
      </w:r>
      <w:r w:rsidR="00627194" w:rsidRPr="00A1007F">
        <w:rPr>
          <w:rFonts w:asciiTheme="minorHAnsi" w:hAnsiTheme="minorHAnsi"/>
          <w:sz w:val="24"/>
        </w:rPr>
        <w:t xml:space="preserve"> </w:t>
      </w:r>
      <w:r w:rsidR="00627194" w:rsidRPr="00A1007F">
        <w:rPr>
          <w:rFonts w:asciiTheme="minorHAnsi" w:hAnsiTheme="minorHAnsi"/>
          <w:sz w:val="24"/>
          <w:szCs w:val="24"/>
        </w:rPr>
        <w:t>zákon o verejnom obstarávaní</w:t>
      </w:r>
      <w:r w:rsidRPr="00A1007F">
        <w:rPr>
          <w:rFonts w:asciiTheme="minorHAnsi" w:hAnsiTheme="minorHAnsi"/>
          <w:sz w:val="24"/>
          <w:szCs w:val="24"/>
        </w:rPr>
        <w:t xml:space="preserve">, </w:t>
      </w:r>
      <w:r w:rsidR="00B1383E" w:rsidRPr="00A1007F">
        <w:rPr>
          <w:rFonts w:asciiTheme="minorHAnsi" w:hAnsiTheme="minorHAnsi"/>
          <w:sz w:val="24"/>
          <w:szCs w:val="24"/>
        </w:rPr>
        <w:t xml:space="preserve">zákon o štátnej službe, zákon o výkone práce vo verejnom záujme, </w:t>
      </w:r>
      <w:r w:rsidRPr="00A1007F">
        <w:rPr>
          <w:rFonts w:asciiTheme="minorHAnsi" w:hAnsiTheme="minorHAnsi"/>
          <w:sz w:val="24"/>
          <w:szCs w:val="24"/>
        </w:rPr>
        <w:t>zákonník práce</w:t>
      </w:r>
      <w:r w:rsidR="00B1383E" w:rsidRPr="00A1007F">
        <w:rPr>
          <w:rFonts w:asciiTheme="minorHAnsi" w:hAnsiTheme="minorHAnsi"/>
          <w:sz w:val="24"/>
          <w:szCs w:val="24"/>
        </w:rPr>
        <w:t>, zákon o účtovníctve, zákon o Štátnej pokladnici, zákon o dani z pridanej hodnoty, zákonom o dani z príjmov, zákon o finančnej kontrole a vnútornom audite</w:t>
      </w:r>
      <w:r w:rsidR="00306C73" w:rsidRPr="00A1007F">
        <w:rPr>
          <w:rFonts w:asciiTheme="minorHAnsi" w:hAnsiTheme="minorHAnsi"/>
          <w:sz w:val="24"/>
          <w:szCs w:val="24"/>
        </w:rPr>
        <w:t>, zákon o správe majetku štátu</w:t>
      </w:r>
      <w:r w:rsidRPr="00A1007F">
        <w:rPr>
          <w:rFonts w:asciiTheme="minorHAnsi" w:hAnsiTheme="minorHAnsi"/>
          <w:sz w:val="24"/>
          <w:szCs w:val="24"/>
        </w:rPr>
        <w:t>);</w:t>
      </w:r>
    </w:p>
    <w:p w14:paraId="72826F6C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vynaložený na projekt (existencia priameho spojenia s projektom) schválený RO a realizovaný v zmysle podmienok </w:t>
      </w:r>
      <w:r w:rsidR="005A59B3" w:rsidRPr="00A1007F">
        <w:rPr>
          <w:rFonts w:asciiTheme="minorHAnsi" w:hAnsiTheme="minorHAnsi"/>
          <w:sz w:val="24"/>
          <w:szCs w:val="24"/>
        </w:rPr>
        <w:t xml:space="preserve">písomného </w:t>
      </w:r>
      <w:r w:rsidRPr="00A1007F">
        <w:rPr>
          <w:rFonts w:asciiTheme="minorHAnsi" w:hAnsiTheme="minorHAnsi"/>
          <w:sz w:val="24"/>
          <w:szCs w:val="24"/>
        </w:rPr>
        <w:t xml:space="preserve">vyzvania, podmienok zmluvy o NFP, resp. rozhodnutia o schválení </w:t>
      </w:r>
      <w:r w:rsidR="00D0794D" w:rsidRPr="00A1007F">
        <w:rPr>
          <w:rFonts w:asciiTheme="minorHAnsi" w:hAnsiTheme="minorHAnsi"/>
          <w:sz w:val="24"/>
          <w:szCs w:val="24"/>
        </w:rPr>
        <w:t>žiadosti o poskytnutie nenávratného finančného príspevku (ďalej aj „ŽoNFP“)</w:t>
      </w:r>
      <w:r w:rsidRPr="00A1007F">
        <w:rPr>
          <w:rFonts w:asciiTheme="minorHAnsi" w:hAnsiTheme="minorHAnsi"/>
          <w:sz w:val="24"/>
          <w:szCs w:val="24"/>
        </w:rPr>
        <w:t xml:space="preserve"> v prípadoch, ak RO a </w:t>
      </w:r>
      <w:r w:rsidR="00212F28">
        <w:rPr>
          <w:rFonts w:asciiTheme="minorHAnsi" w:hAnsiTheme="minorHAnsi"/>
          <w:sz w:val="24"/>
          <w:szCs w:val="24"/>
        </w:rPr>
        <w:t>prijímateľ</w:t>
      </w:r>
      <w:r w:rsidR="00212F2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je tá istá osoba;</w:t>
      </w:r>
    </w:p>
    <w:p w14:paraId="10F97A6C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sú vynaložené v súlade s pravidlami </w:t>
      </w:r>
      <w:r w:rsidR="00D81974" w:rsidRPr="00A1007F">
        <w:rPr>
          <w:rFonts w:asciiTheme="minorHAnsi" w:hAnsiTheme="minorHAnsi"/>
          <w:sz w:val="24"/>
          <w:szCs w:val="24"/>
        </w:rPr>
        <w:t xml:space="preserve">operačného programu (ďalej len „OP“)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oprávnené aktivity, v súlade s obsahovou stránkou projektu, zodpovedajú časovej následnosti aktivít projektu, sú plne v súlade s cieľmi projektu a prispievajú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k dosiahnutiu plánovaných cieľov projektu; </w:t>
      </w:r>
    </w:p>
    <w:p w14:paraId="4DDA4232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primeraný, t.j. zodpovedá obvyklým cenám v danom mieste a čase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zodpovedá potrebám projektu;</w:t>
      </w:r>
    </w:p>
    <w:p w14:paraId="492A6483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 spĺňa  zásady  hospodárnosti,  efektívnosti,  účelnosti  a účinnosti,  vrátane zásady </w:t>
      </w:r>
      <w:r w:rsidR="00212F28">
        <w:rPr>
          <w:rFonts w:asciiTheme="minorHAnsi" w:hAnsiTheme="minorHAnsi"/>
          <w:sz w:val="24"/>
          <w:szCs w:val="24"/>
        </w:rPr>
        <w:t>správneho</w:t>
      </w:r>
      <w:r w:rsidR="00212F2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finančného </w:t>
      </w:r>
      <w:r w:rsidR="00212F28">
        <w:rPr>
          <w:rFonts w:asciiTheme="minorHAnsi" w:hAnsiTheme="minorHAnsi"/>
          <w:sz w:val="24"/>
          <w:szCs w:val="24"/>
        </w:rPr>
        <w:t>riadenia</w:t>
      </w:r>
      <w:r w:rsidR="00212F2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podľa čl. </w:t>
      </w:r>
      <w:r w:rsidR="00212F28" w:rsidRPr="00A1007F">
        <w:rPr>
          <w:rFonts w:asciiTheme="minorHAnsi" w:hAnsiTheme="minorHAnsi"/>
          <w:sz w:val="24"/>
          <w:szCs w:val="24"/>
        </w:rPr>
        <w:t>3</w:t>
      </w:r>
      <w:r w:rsidR="00212F28">
        <w:rPr>
          <w:rFonts w:asciiTheme="minorHAnsi" w:hAnsiTheme="minorHAnsi"/>
          <w:sz w:val="24"/>
          <w:szCs w:val="24"/>
        </w:rPr>
        <w:t>3</w:t>
      </w:r>
      <w:r w:rsidR="00212F2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nariadenia </w:t>
      </w:r>
      <w:r w:rsidR="00212F28" w:rsidRPr="0027604F">
        <w:rPr>
          <w:rFonts w:asciiTheme="minorHAnsi" w:hAnsiTheme="minorHAnsi"/>
          <w:sz w:val="24"/>
          <w:szCs w:val="24"/>
        </w:rPr>
        <w:t>2018/1046</w:t>
      </w:r>
      <w:r w:rsidR="00D81974" w:rsidRPr="00A1007F">
        <w:rPr>
          <w:rFonts w:asciiTheme="minorHAnsi" w:hAnsiTheme="minorHAnsi"/>
          <w:sz w:val="24"/>
          <w:szCs w:val="24"/>
        </w:rPr>
        <w:t>;</w:t>
      </w:r>
    </w:p>
    <w:p w14:paraId="7A5EC217" w14:textId="77777777" w:rsidR="003F2C93" w:rsidRDefault="00630CD8" w:rsidP="00D81974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 platnými všeobecne záväznými právnymi predpismi a zmluvou o NFP. Preukázanie výdavkov faktúrami alebo účtovnými dokladmi rovnocennej preukaznej hodnoty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nevzťahuje na výdavky vykazované zjednodušeným spôsobom vykazovania</w:t>
      </w:r>
      <w:r w:rsidR="001532B1">
        <w:rPr>
          <w:rFonts w:asciiTheme="minorHAnsi" w:hAnsiTheme="minorHAnsi"/>
          <w:sz w:val="24"/>
          <w:szCs w:val="24"/>
        </w:rPr>
        <w:t xml:space="preserve"> </w:t>
      </w:r>
      <w:r w:rsidR="001532B1" w:rsidRPr="009107F6">
        <w:rPr>
          <w:rFonts w:asciiTheme="minorHAnsi" w:hAnsiTheme="minorHAnsi"/>
          <w:sz w:val="24"/>
          <w:szCs w:val="24"/>
        </w:rPr>
        <w:t>a na úhradu preddavkových platieb</w:t>
      </w:r>
      <w:r w:rsidRPr="00A1007F">
        <w:rPr>
          <w:rFonts w:asciiTheme="minorHAnsi" w:hAnsiTheme="minorHAnsi"/>
          <w:sz w:val="24"/>
          <w:szCs w:val="24"/>
        </w:rPr>
        <w:t xml:space="preserve">. Výdavky musia byť </w:t>
      </w:r>
      <w:r w:rsidR="00B1383E" w:rsidRPr="00A1007F">
        <w:rPr>
          <w:rFonts w:asciiTheme="minorHAnsi" w:hAnsiTheme="minorHAnsi"/>
          <w:sz w:val="24"/>
          <w:szCs w:val="24"/>
        </w:rPr>
        <w:t>preukázateľne vynaložené a</w:t>
      </w:r>
      <w:r w:rsidR="00B1383E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uhradené prijímateľom</w:t>
      </w:r>
      <w:ins w:id="120" w:author="Autor">
        <w:r w:rsidR="00B87459">
          <w:rPr>
            <w:rFonts w:asciiTheme="minorHAnsi" w:hAnsiTheme="minorHAnsi"/>
            <w:sz w:val="24"/>
            <w:szCs w:val="24"/>
          </w:rPr>
          <w:t>;</w:t>
        </w:r>
      </w:ins>
      <w:del w:id="121" w:author="Autor">
        <w:r w:rsidR="00306C73" w:rsidRPr="00A1007F" w:rsidDel="00B87459">
          <w:rPr>
            <w:rFonts w:asciiTheme="minorHAnsi" w:hAnsiTheme="minorHAnsi"/>
            <w:sz w:val="24"/>
            <w:szCs w:val="24"/>
          </w:rPr>
          <w:delText>.</w:delText>
        </w:r>
      </w:del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2048D7A8" w14:textId="77777777" w:rsidR="001532B1" w:rsidRDefault="001532B1" w:rsidP="009107F6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výdavky súvisiace s preddavkovou platbou spĺňajú podmienky uvedené v písm. a) - e) tohto odseku vrátane časovej a územnej oprávnenosti výdavku, ako aj podmienky </w:t>
      </w:r>
      <w:r>
        <w:rPr>
          <w:rFonts w:asciiTheme="minorHAnsi" w:hAnsiTheme="minorHAnsi"/>
          <w:sz w:val="24"/>
          <w:szCs w:val="24"/>
        </w:rPr>
        <w:t>oprávnenosti súvisiace s preddavkovými platbami</w:t>
      </w:r>
      <w:r w:rsidRPr="009107F6">
        <w:rPr>
          <w:rFonts w:asciiTheme="minorHAnsi" w:hAnsiTheme="minorHAnsi"/>
          <w:sz w:val="24"/>
          <w:szCs w:val="24"/>
        </w:rPr>
        <w:t>.</w:t>
      </w:r>
    </w:p>
    <w:p w14:paraId="2585FFB4" w14:textId="77777777" w:rsidR="00D14E02" w:rsidRPr="009107F6" w:rsidRDefault="00D14E02" w:rsidP="00094D45">
      <w:pPr>
        <w:pStyle w:val="SRK3"/>
        <w:outlineLvl w:val="9"/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</w:pPr>
      <w:r w:rsidRPr="009107F6"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  <w:lastRenderedPageBreak/>
        <w:t xml:space="preserve">Pravidlá oprávnenosti v súvislosti s preddavkovými platbami  </w:t>
      </w:r>
    </w:p>
    <w:p w14:paraId="20AF74A9" w14:textId="77777777"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Preddavkovou platbou sa rozumie úhrada finančných prostriedkov zo strany prijímateľa v prospech dodávateľa vopred, t.j. pred dodaním dohodnutých tovarov/ poskytnutím služieb alebo vykonaním stavebných prác;  v bežnej obchodnej praxi sa používa aj pojem ,,záloha alebo preddavok“ a pre doklad, na základe ktorého sa úhrada realizuje</w:t>
      </w:r>
      <w:ins w:id="122" w:author="Autor">
        <w:r w:rsidR="00E804E8">
          <w:rPr>
            <w:rFonts w:asciiTheme="minorHAnsi" w:hAnsiTheme="minorHAnsi"/>
            <w:sz w:val="24"/>
            <w:szCs w:val="24"/>
          </w:rPr>
          <w:t>,</w:t>
        </w:r>
      </w:ins>
      <w:r w:rsidRPr="009107F6">
        <w:rPr>
          <w:rFonts w:asciiTheme="minorHAnsi" w:hAnsiTheme="minorHAnsi"/>
          <w:sz w:val="24"/>
          <w:szCs w:val="24"/>
        </w:rPr>
        <w:t xml:space="preserve"> sa používa aj pojem „zálohová faktúra alebo preddavková faktúra. Preddavková platba sa vzťahuje na obchodné vzťahy medzi prijímateľom a dodávateľom.</w:t>
      </w:r>
      <w:r w:rsidR="00AF3186">
        <w:rPr>
          <w:rFonts w:asciiTheme="minorHAnsi" w:hAnsiTheme="minorHAnsi"/>
          <w:sz w:val="24"/>
          <w:szCs w:val="24"/>
        </w:rPr>
        <w:t xml:space="preserve"> </w:t>
      </w:r>
      <w:r w:rsidR="00AF3186" w:rsidRPr="0027604F">
        <w:rPr>
          <w:rFonts w:asciiTheme="minorHAnsi" w:hAnsiTheme="minorHAnsi"/>
          <w:sz w:val="24"/>
          <w:szCs w:val="24"/>
        </w:rPr>
        <w:t>Finančné riadenie pri uplatňovaní preddavkových platieb upravuje Systém finančného riadenia.</w:t>
      </w:r>
    </w:p>
    <w:p w14:paraId="061B29D3" w14:textId="77777777"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Vo vzťahu k posúdeniu oprávnenosti výdavkov, ktoré vznikli na základe preddavkových platieb</w:t>
      </w:r>
      <w:ins w:id="123" w:author="Autor">
        <w:r w:rsidR="00E804E8">
          <w:rPr>
            <w:rFonts w:asciiTheme="minorHAnsi" w:hAnsiTheme="minorHAnsi"/>
            <w:sz w:val="24"/>
            <w:szCs w:val="24"/>
          </w:rPr>
          <w:t>,</w:t>
        </w:r>
      </w:ins>
      <w:r w:rsidRPr="009107F6">
        <w:rPr>
          <w:rFonts w:asciiTheme="minorHAnsi" w:hAnsiTheme="minorHAnsi"/>
          <w:sz w:val="24"/>
          <w:szCs w:val="24"/>
        </w:rPr>
        <w:t xml:space="preserve"> je potrebné dodržať nasledujúce pravidlá:</w:t>
      </w:r>
    </w:p>
    <w:p w14:paraId="5B20407E" w14:textId="77777777"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del w:id="124" w:author="Autor">
        <w:r w:rsidRPr="009107F6" w:rsidDel="00296083">
          <w:rPr>
            <w:rFonts w:asciiTheme="minorHAnsi" w:hAnsiTheme="minorHAnsi"/>
            <w:sz w:val="24"/>
            <w:szCs w:val="24"/>
          </w:rPr>
          <w:delText>Ú</w:delText>
        </w:r>
      </w:del>
      <w:ins w:id="125" w:author="Autor">
        <w:r w:rsidR="00296083">
          <w:rPr>
            <w:rFonts w:asciiTheme="minorHAnsi" w:hAnsiTheme="minorHAnsi"/>
            <w:sz w:val="24"/>
            <w:szCs w:val="24"/>
          </w:rPr>
          <w:t>ú</w:t>
        </w:r>
      </w:ins>
      <w:r w:rsidRPr="009107F6">
        <w:rPr>
          <w:rFonts w:asciiTheme="minorHAnsi" w:hAnsiTheme="minorHAnsi"/>
          <w:sz w:val="24"/>
          <w:szCs w:val="24"/>
        </w:rPr>
        <w:t>hrada preddavkovej platby, t.j. reálny úbytok finančných prostriedkov na strane prijímateľa musí byť realizovaná v období oprávnenosti výdavkov a v súlade s oprávneným obdobím pre výdavky stanovené vo vyzvaní a v zmluve o poskytnutí NFP;</w:t>
      </w:r>
    </w:p>
    <w:p w14:paraId="7F570E7E" w14:textId="77777777"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del w:id="126" w:author="Autor">
        <w:r w:rsidRPr="009107F6" w:rsidDel="000D6D39">
          <w:rPr>
            <w:rFonts w:asciiTheme="minorHAnsi" w:hAnsiTheme="minorHAnsi"/>
            <w:sz w:val="24"/>
            <w:szCs w:val="24"/>
          </w:rPr>
          <w:delText>V</w:delText>
        </w:r>
      </w:del>
      <w:ins w:id="127" w:author="Autor">
        <w:r w:rsidR="000D6D39">
          <w:rPr>
            <w:rFonts w:asciiTheme="minorHAnsi" w:hAnsiTheme="minorHAnsi"/>
            <w:sz w:val="24"/>
            <w:szCs w:val="24"/>
          </w:rPr>
          <w:t>v</w:t>
        </w:r>
      </w:ins>
      <w:r w:rsidRPr="009107F6">
        <w:rPr>
          <w:rFonts w:asciiTheme="minorHAnsi" w:hAnsiTheme="minorHAnsi"/>
          <w:sz w:val="24"/>
          <w:szCs w:val="24"/>
        </w:rPr>
        <w:t>yužitie preddavkových platieb musí byť v súlade s podmienkami verejného obstarávania a rovnako musí byť v súlade s podmienkami zmluvy uzavretej medzi prijímateľom a dodávateľom a bežnou obchodnou praxou</w:t>
      </w:r>
      <w:r w:rsidRPr="00A42712">
        <w:rPr>
          <w:rStyle w:val="Odkaznapoznmkupodiarou"/>
        </w:rPr>
        <w:footnoteReference w:id="1"/>
      </w:r>
      <w:r w:rsidRPr="009107F6">
        <w:rPr>
          <w:rFonts w:asciiTheme="minorHAnsi" w:hAnsiTheme="minorHAnsi"/>
          <w:sz w:val="24"/>
          <w:szCs w:val="24"/>
        </w:rPr>
        <w:t>. Možnosť poskytovania preddavkových platieb preto musí byť súčasťou pôvodnej zmluvy uzavretej medzi prijímateľom a dodávateľom, ktorá bola výsledkom verejného obstarávania, nakoľko poskytovanie preddavkových platieb v prípade dodatku k pôvodnej zmluve by predstavovalo zmenu ekonomickej rovnováhy a preto je takýto dodatok neprípustný;</w:t>
      </w:r>
    </w:p>
    <w:p w14:paraId="49D3E71E" w14:textId="77777777"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del w:id="129" w:author="Autor">
        <w:r w:rsidRPr="009107F6" w:rsidDel="000D6D39">
          <w:rPr>
            <w:rFonts w:asciiTheme="minorHAnsi" w:hAnsiTheme="minorHAnsi"/>
            <w:sz w:val="24"/>
            <w:szCs w:val="24"/>
          </w:rPr>
          <w:delText>D</w:delText>
        </w:r>
      </w:del>
      <w:ins w:id="130" w:author="Autor">
        <w:r w:rsidR="000D6D39">
          <w:rPr>
            <w:rFonts w:asciiTheme="minorHAnsi" w:hAnsiTheme="minorHAnsi"/>
            <w:sz w:val="24"/>
            <w:szCs w:val="24"/>
          </w:rPr>
          <w:t>d</w:t>
        </w:r>
      </w:ins>
      <w:r w:rsidRPr="009107F6">
        <w:rPr>
          <w:rFonts w:asciiTheme="minorHAnsi" w:hAnsiTheme="minorHAnsi"/>
          <w:sz w:val="24"/>
          <w:szCs w:val="24"/>
        </w:rPr>
        <w:t>odávateľ, ktorý je platiteľ DPH, je na základe prijatého preddavku</w:t>
      </w:r>
      <w:del w:id="131" w:author="Autor">
        <w:r w:rsidRPr="009107F6" w:rsidDel="00E804E8">
          <w:rPr>
            <w:rFonts w:asciiTheme="minorHAnsi" w:hAnsiTheme="minorHAnsi"/>
            <w:sz w:val="24"/>
            <w:szCs w:val="24"/>
          </w:rPr>
          <w:delText>,</w:delText>
        </w:r>
      </w:del>
      <w:r w:rsidRPr="009107F6">
        <w:rPr>
          <w:rFonts w:asciiTheme="minorHAnsi" w:hAnsiTheme="minorHAnsi"/>
          <w:sz w:val="24"/>
          <w:szCs w:val="24"/>
        </w:rPr>
        <w:t xml:space="preserve"> povinný vystaviť prijímateľovi faktúru najneskôr do 15 kalendárnych dní od prijatia preddavku a následne vystaviť zúčtovaciu faktúru pri reálnom dodaní tovaru/služieb/stavebných prác. Dodávateľ, ktorý nie je platiteľ DPH</w:t>
      </w:r>
      <w:ins w:id="132" w:author="Autor">
        <w:r w:rsidR="00E804E8">
          <w:rPr>
            <w:rFonts w:asciiTheme="minorHAnsi" w:hAnsiTheme="minorHAnsi"/>
            <w:sz w:val="24"/>
            <w:szCs w:val="24"/>
          </w:rPr>
          <w:t>,</w:t>
        </w:r>
      </w:ins>
      <w:r w:rsidRPr="009107F6">
        <w:rPr>
          <w:rFonts w:asciiTheme="minorHAnsi" w:hAnsiTheme="minorHAnsi"/>
          <w:sz w:val="24"/>
          <w:szCs w:val="24"/>
        </w:rPr>
        <w:t xml:space="preserve"> je povinný vystaviť zúčtovaciu faktúru pri reálnom dodaní tovaru/služieb/stavebných prác</w:t>
      </w:r>
      <w:del w:id="133" w:author="Autor">
        <w:r w:rsidRPr="009107F6" w:rsidDel="007C1CB9">
          <w:rPr>
            <w:rFonts w:asciiTheme="minorHAnsi" w:hAnsiTheme="minorHAnsi"/>
            <w:sz w:val="24"/>
            <w:szCs w:val="24"/>
          </w:rPr>
          <w:delText>.</w:delText>
        </w:r>
      </w:del>
      <w:r w:rsidRPr="009107F6">
        <w:rPr>
          <w:rFonts w:asciiTheme="minorHAnsi" w:hAnsiTheme="minorHAnsi"/>
          <w:sz w:val="24"/>
          <w:szCs w:val="24"/>
        </w:rPr>
        <w:t>;</w:t>
      </w:r>
    </w:p>
    <w:p w14:paraId="615640BD" w14:textId="77777777"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del w:id="134" w:author="Autor">
        <w:r w:rsidRPr="009107F6" w:rsidDel="000D6D39">
          <w:rPr>
            <w:rFonts w:asciiTheme="minorHAnsi" w:hAnsiTheme="minorHAnsi"/>
            <w:sz w:val="24"/>
            <w:szCs w:val="24"/>
          </w:rPr>
          <w:delText>P</w:delText>
        </w:r>
      </w:del>
      <w:ins w:id="135" w:author="Autor">
        <w:r w:rsidR="000D6D39">
          <w:rPr>
            <w:rFonts w:asciiTheme="minorHAnsi" w:hAnsiTheme="minorHAnsi"/>
            <w:sz w:val="24"/>
            <w:szCs w:val="24"/>
          </w:rPr>
          <w:t>p</w:t>
        </w:r>
      </w:ins>
      <w:r w:rsidRPr="009107F6">
        <w:rPr>
          <w:rFonts w:asciiTheme="minorHAnsi" w:hAnsiTheme="minorHAnsi"/>
          <w:sz w:val="24"/>
          <w:szCs w:val="24"/>
        </w:rPr>
        <w:t>redmet plnenia (teda tovary, služby, stavebné práce), ktorý bol uhradený na základe preddavkovej platby musí byť skutočne dodaný v čase realizácie projektu, najneskôr do 12 mesiacov od poskytnutia preddavkovej platby dodávateľovi</w:t>
      </w:r>
      <w:r w:rsidRPr="00A42712">
        <w:rPr>
          <w:rStyle w:val="Odkaznapoznmkupodiarou"/>
        </w:rPr>
        <w:footnoteReference w:id="2"/>
      </w:r>
      <w:r w:rsidRPr="009107F6">
        <w:rPr>
          <w:rFonts w:asciiTheme="minorHAnsi" w:hAnsiTheme="minorHAnsi"/>
          <w:sz w:val="24"/>
          <w:szCs w:val="24"/>
        </w:rPr>
        <w:t>;</w:t>
      </w:r>
    </w:p>
    <w:p w14:paraId="44FE8081" w14:textId="77777777"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del w:id="136" w:author="Autor">
        <w:r w:rsidRPr="009107F6" w:rsidDel="000D6D39">
          <w:rPr>
            <w:rFonts w:asciiTheme="minorHAnsi" w:hAnsiTheme="minorHAnsi"/>
            <w:sz w:val="24"/>
            <w:szCs w:val="24"/>
          </w:rPr>
          <w:delText>P</w:delText>
        </w:r>
      </w:del>
      <w:ins w:id="137" w:author="Autor">
        <w:r w:rsidR="000D6D39">
          <w:rPr>
            <w:rFonts w:asciiTheme="minorHAnsi" w:hAnsiTheme="minorHAnsi"/>
            <w:sz w:val="24"/>
            <w:szCs w:val="24"/>
          </w:rPr>
          <w:t>p</w:t>
        </w:r>
      </w:ins>
      <w:r w:rsidRPr="009107F6">
        <w:rPr>
          <w:rFonts w:asciiTheme="minorHAnsi" w:hAnsiTheme="minorHAnsi"/>
          <w:sz w:val="24"/>
          <w:szCs w:val="24"/>
        </w:rPr>
        <w:t>rijímateľ predkladá riadiacemu orgánu zúčtovanie preddavkovej platby na formulári, ktor</w:t>
      </w:r>
      <w:r w:rsidR="00A8259F" w:rsidRPr="009107F6">
        <w:rPr>
          <w:rFonts w:asciiTheme="minorHAnsi" w:hAnsiTheme="minorHAnsi"/>
          <w:sz w:val="24"/>
          <w:szCs w:val="24"/>
        </w:rPr>
        <w:t>ý je súčasťou Príručky pre prijímateľa</w:t>
      </w:r>
      <w:r w:rsidRPr="009107F6">
        <w:rPr>
          <w:rFonts w:asciiTheme="minorHAnsi" w:hAnsiTheme="minorHAnsi"/>
          <w:sz w:val="24"/>
          <w:szCs w:val="24"/>
        </w:rPr>
        <w:t>, spolu s ďalšími relevantnými povinnými prílohami;</w:t>
      </w:r>
    </w:p>
    <w:p w14:paraId="7294B9A4" w14:textId="0B182472"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del w:id="138" w:author="Autor">
        <w:r w:rsidRPr="009107F6" w:rsidDel="000D6D39">
          <w:rPr>
            <w:rFonts w:asciiTheme="minorHAnsi" w:hAnsiTheme="minorHAnsi"/>
            <w:sz w:val="24"/>
            <w:szCs w:val="24"/>
          </w:rPr>
          <w:delText>O</w:delText>
        </w:r>
      </w:del>
      <w:ins w:id="139" w:author="Autor">
        <w:r w:rsidR="000D6D39">
          <w:rPr>
            <w:rFonts w:asciiTheme="minorHAnsi" w:hAnsiTheme="minorHAnsi"/>
            <w:sz w:val="24"/>
            <w:szCs w:val="24"/>
          </w:rPr>
          <w:t>o</w:t>
        </w:r>
      </w:ins>
      <w:r w:rsidRPr="009107F6">
        <w:rPr>
          <w:rFonts w:asciiTheme="minorHAnsi" w:hAnsiTheme="minorHAnsi"/>
          <w:sz w:val="24"/>
          <w:szCs w:val="24"/>
        </w:rPr>
        <w:t>verenie dodania predmetu plnenia zabezpečí RO v rámci výkonu kontroly projektu v súlade s kapitolou 3.3.6.1.2 Predmet kontroly projektu a kapitolou 3.3.6.2.1</w:t>
      </w:r>
      <w:ins w:id="140" w:author="Autor">
        <w:r w:rsidR="00BD781F">
          <w:rPr>
            <w:rFonts w:asciiTheme="minorHAnsi" w:hAnsiTheme="minorHAnsi"/>
            <w:sz w:val="24"/>
            <w:szCs w:val="24"/>
          </w:rPr>
          <w:t xml:space="preserve"> </w:t>
        </w:r>
      </w:ins>
      <w:r w:rsidRPr="009107F6">
        <w:rPr>
          <w:rFonts w:asciiTheme="minorHAnsi" w:hAnsiTheme="minorHAnsi"/>
          <w:sz w:val="24"/>
          <w:szCs w:val="24"/>
        </w:rPr>
        <w:t>Osobitné predmety kontroly, odsek 4</w:t>
      </w:r>
      <w:r w:rsidR="00A8259F" w:rsidRPr="009107F6">
        <w:rPr>
          <w:rFonts w:asciiTheme="minorHAnsi" w:hAnsiTheme="minorHAnsi"/>
          <w:sz w:val="24"/>
          <w:szCs w:val="24"/>
        </w:rPr>
        <w:t xml:space="preserve"> Systému riadenia EŠIF</w:t>
      </w:r>
      <w:r w:rsidRPr="009107F6">
        <w:rPr>
          <w:rFonts w:asciiTheme="minorHAnsi" w:hAnsiTheme="minorHAnsi"/>
          <w:sz w:val="24"/>
          <w:szCs w:val="24"/>
        </w:rPr>
        <w:t>;</w:t>
      </w:r>
    </w:p>
    <w:p w14:paraId="4EA2AE2E" w14:textId="77777777"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del w:id="141" w:author="Autor">
        <w:r w:rsidRPr="009107F6" w:rsidDel="000D6D39">
          <w:rPr>
            <w:rFonts w:asciiTheme="minorHAnsi" w:hAnsiTheme="minorHAnsi"/>
            <w:sz w:val="24"/>
            <w:szCs w:val="24"/>
          </w:rPr>
          <w:delText>V</w:delText>
        </w:r>
      </w:del>
      <w:ins w:id="142" w:author="Autor">
        <w:r w:rsidR="000D6D39">
          <w:rPr>
            <w:rFonts w:asciiTheme="minorHAnsi" w:hAnsiTheme="minorHAnsi"/>
            <w:sz w:val="24"/>
            <w:szCs w:val="24"/>
          </w:rPr>
          <w:t>v</w:t>
        </w:r>
      </w:ins>
      <w:r w:rsidRPr="009107F6">
        <w:rPr>
          <w:rFonts w:asciiTheme="minorHAnsi" w:hAnsiTheme="minorHAnsi"/>
          <w:sz w:val="24"/>
          <w:szCs w:val="24"/>
        </w:rPr>
        <w:t>ýdavok spĺňa všetky ostatné podmienky oprávnenosti výdavkov a zmluvy o poskytnutí NFP</w:t>
      </w:r>
      <w:ins w:id="143" w:author="Autor">
        <w:r w:rsidR="0019128A">
          <w:rPr>
            <w:rFonts w:asciiTheme="minorHAnsi" w:hAnsiTheme="minorHAnsi"/>
            <w:sz w:val="24"/>
            <w:szCs w:val="24"/>
          </w:rPr>
          <w:t>.</w:t>
        </w:r>
      </w:ins>
      <w:del w:id="144" w:author="Autor">
        <w:r w:rsidRPr="009107F6" w:rsidDel="0019128A">
          <w:rPr>
            <w:rFonts w:asciiTheme="minorHAnsi" w:hAnsiTheme="minorHAnsi"/>
            <w:sz w:val="24"/>
            <w:szCs w:val="24"/>
          </w:rPr>
          <w:delText>;</w:delText>
        </w:r>
      </w:del>
    </w:p>
    <w:p w14:paraId="5201003D" w14:textId="77777777"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RO v prípade povolenia možnosti využitia preddavkových platieb na úrovni OP definuje aj maximálny limit pre výšku preddavkovej platby, ktorý môže byť rozdielny v závislosti od predmetu plnenia a ďalších špecifík v rámci jednotlivých OP, a prípadné ďalšie pravidlá pre </w:t>
      </w:r>
      <w:r w:rsidRPr="009107F6">
        <w:rPr>
          <w:rFonts w:asciiTheme="minorHAnsi" w:hAnsiTheme="minorHAnsi"/>
          <w:sz w:val="24"/>
          <w:szCs w:val="24"/>
        </w:rPr>
        <w:lastRenderedPageBreak/>
        <w:t>overenie plnenia v rámci využitia preddavkových platieb, pri dodržaní podmienok stanovených Systémom riadenia EŠIF.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preplatok vzniknutý zo zúčtovania preddavkovej platby je prijímateľ povinný vrátiť RO najneskôr spolu s predložením doplňujúcich údajov k preukázaniu dodania predmetu plnenia. Vysporiadanie identifikovaných nezrovnalostí z preddavkových platieb nie je týmto odsekom dotknuté.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 xml:space="preserve">Prípadný nedoplatok vzniknutý zo zúčtovania preddavkovej platby posudzuje RO z hľadiska splnenia podmienok oprávnenosti výdavkov a na základe daného posúdenia rozhodne o jeho oprávnenosti alebo neoprávnenosti. </w:t>
      </w:r>
    </w:p>
    <w:p w14:paraId="0B7302B9" w14:textId="77777777" w:rsidR="00306C73" w:rsidRPr="00A1007F" w:rsidRDefault="00306C73" w:rsidP="00306C73">
      <w:pPr>
        <w:pStyle w:val="Default"/>
        <w:ind w:left="720"/>
        <w:rPr>
          <w:rFonts w:asciiTheme="minorHAnsi" w:hAnsiTheme="minorHAnsi"/>
        </w:rPr>
      </w:pPr>
    </w:p>
    <w:p w14:paraId="563C2F86" w14:textId="77777777"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Časová oprávnenosť výdavkov</w:t>
      </w:r>
    </w:p>
    <w:p w14:paraId="5DF809FC" w14:textId="77777777" w:rsidR="00630CD8" w:rsidRPr="00A1007F" w:rsidRDefault="00630CD8" w:rsidP="00630C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časovej oprávnenosti musí výdavok v súlade s čl. 65 všeobecného nariadenia spĺňať nasledujúce podmienky:</w:t>
      </w:r>
    </w:p>
    <w:p w14:paraId="0FA3EE61" w14:textId="77777777" w:rsidR="007601E2" w:rsidRDefault="00630CD8" w:rsidP="007601E2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výdavok musí skutočne vzniknúť a byť uhradený prijímateľom medzi 1. januárom 2014 a </w:t>
      </w:r>
      <w:r w:rsidR="00F74E3C" w:rsidRPr="00A1007F">
        <w:rPr>
          <w:rFonts w:asciiTheme="minorHAnsi" w:hAnsiTheme="minorHAnsi"/>
          <w:bCs/>
          <w:sz w:val="24"/>
          <w:szCs w:val="24"/>
        </w:rPr>
        <w:t xml:space="preserve">najneskôr </w:t>
      </w:r>
      <w:r w:rsidRPr="00A1007F">
        <w:rPr>
          <w:rFonts w:asciiTheme="minorHAnsi" w:hAnsiTheme="minorHAnsi"/>
          <w:bCs/>
          <w:sz w:val="24"/>
          <w:szCs w:val="24"/>
        </w:rPr>
        <w:t>31. decembra 2023</w:t>
      </w:r>
      <w:r w:rsidRPr="00A1007F">
        <w:rPr>
          <w:rFonts w:asciiTheme="minorHAnsi" w:hAnsiTheme="minorHAnsi"/>
          <w:sz w:val="24"/>
          <w:szCs w:val="24"/>
        </w:rPr>
        <w:t xml:space="preserve">; </w:t>
      </w:r>
    </w:p>
    <w:p w14:paraId="1EFCACF2" w14:textId="77777777" w:rsidR="00630CD8" w:rsidRPr="007601E2" w:rsidRDefault="00630CD8" w:rsidP="007601E2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7601E2">
        <w:rPr>
          <w:rFonts w:asciiTheme="minorHAnsi" w:hAnsiTheme="minorHAnsi"/>
          <w:sz w:val="24"/>
          <w:szCs w:val="24"/>
        </w:rPr>
        <w:t xml:space="preserve">platí, že výdavky projektu vznikajú v priebehu realizácie projektu, pričom môžu vzniknúť aj pred predložením ŽoNFP za podmienky, že </w:t>
      </w:r>
      <w:r w:rsidRPr="007601E2">
        <w:rPr>
          <w:rFonts w:asciiTheme="minorHAnsi" w:hAnsiTheme="minorHAnsi"/>
          <w:bCs/>
          <w:sz w:val="24"/>
          <w:szCs w:val="24"/>
        </w:rPr>
        <w:t>projekt</w:t>
      </w:r>
      <w:ins w:id="145" w:author="Autor">
        <w:r w:rsidR="0019128A" w:rsidRPr="007601E2">
          <w:rPr>
            <w:rFonts w:asciiTheme="minorHAnsi" w:hAnsiTheme="minorHAnsi"/>
            <w:bCs/>
            <w:sz w:val="24"/>
            <w:szCs w:val="24"/>
          </w:rPr>
          <w:t>,</w:t>
        </w:r>
      </w:ins>
      <w:r w:rsidRPr="007601E2">
        <w:rPr>
          <w:rFonts w:asciiTheme="minorHAnsi" w:hAnsiTheme="minorHAnsi"/>
          <w:bCs/>
          <w:sz w:val="24"/>
          <w:szCs w:val="24"/>
        </w:rPr>
        <w:t xml:space="preserve"> v rámci ktorého výdavky vznikajú, nesmie byť fyzicky ukončený (nemôžu byť ukončené všetky hlavné aktivity projektu) pred predložením ŽoNFP poskytovateľovi bez ohľadu na to, či prijímateľ uhradil všetky súvisiace platby</w:t>
      </w:r>
      <w:ins w:id="146" w:author="Autor">
        <w:r w:rsidR="007601E2" w:rsidRPr="007601E2">
          <w:rPr>
            <w:rFonts w:asciiTheme="minorHAnsi" w:hAnsiTheme="minorHAnsi"/>
            <w:bCs/>
            <w:sz w:val="24"/>
            <w:szCs w:val="24"/>
          </w:rPr>
          <w:t>. Podpora z EŠIF sa môže udeliť na projekty, ktoré boli fyzicky ukončené alebo sa plne realizovali ešte pred predložením ŽoNFP v prípade, ak sa prostredníctvom nich podporujú kapacity reakcie (opatrenia v reakcii) na krízu v súvislosti s výskytom ochorenia COVID-19. Takéto projekty môžu byť zároveň schválené aj pred schválením zmeneného OP  (v ktorom sú doplnené aktivity/výdavky, podporujúce kapacity reakcie (opatrenia v reakcii) na krízu v súvislosti s výskytom ochorenia COVID-19).</w:t>
        </w:r>
      </w:ins>
      <w:del w:id="147" w:author="Unknown">
        <w:r w:rsidRPr="007601E2" w:rsidDel="007601E2">
          <w:rPr>
            <w:rFonts w:asciiTheme="minorHAnsi" w:hAnsiTheme="minorHAnsi"/>
            <w:bCs/>
            <w:sz w:val="24"/>
            <w:szCs w:val="24"/>
          </w:rPr>
          <w:delText>;</w:delText>
        </w:r>
      </w:del>
    </w:p>
    <w:p w14:paraId="5E83921C" w14:textId="77777777" w:rsidR="0082038C" w:rsidRPr="0062257E" w:rsidRDefault="00630CD8" w:rsidP="0082038C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sz w:val="24"/>
          <w:szCs w:val="24"/>
          <w:lang w:eastAsia="en-US"/>
        </w:rPr>
        <w:t>v prípade zmeny a doplnenia OP</w:t>
      </w:r>
      <w:ins w:id="148" w:author="Autor">
        <w:r w:rsidR="00411CB2">
          <w:rPr>
            <w:rFonts w:asciiTheme="minorHAnsi" w:eastAsia="Calibri" w:hAnsiTheme="minorHAnsi"/>
            <w:sz w:val="24"/>
            <w:szCs w:val="24"/>
            <w:lang w:eastAsia="en-US"/>
          </w:rPr>
          <w:t xml:space="preserve"> TP</w:t>
        </w:r>
      </w:ins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 sú výdavky, ktoré sa stanú oprávnenými z dôvodu zmeny a doplnenia OP</w:t>
      </w:r>
      <w:ins w:id="149" w:author="Autor">
        <w:r w:rsidR="00411CB2">
          <w:rPr>
            <w:rFonts w:asciiTheme="minorHAnsi" w:eastAsia="Calibri" w:hAnsiTheme="minorHAnsi"/>
            <w:sz w:val="24"/>
            <w:szCs w:val="24"/>
            <w:lang w:eastAsia="en-US"/>
          </w:rPr>
          <w:t xml:space="preserve"> TP</w:t>
        </w:r>
      </w:ins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, oprávnené len odo dňa predloženia žiadosti  o  zmenu  </w:t>
      </w:r>
      <w:r w:rsidR="00201154">
        <w:rPr>
          <w:rFonts w:asciiTheme="minorHAnsi" w:eastAsia="Calibri" w:hAnsiTheme="minorHAnsi"/>
          <w:sz w:val="24"/>
          <w:szCs w:val="24"/>
          <w:lang w:eastAsia="en-US"/>
        </w:rPr>
        <w:br/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>a  doplnenie  EK.</w:t>
      </w:r>
      <w:r w:rsidR="0062257E">
        <w:rPr>
          <w:rFonts w:asciiTheme="minorHAnsi" w:eastAsia="Calibri" w:hAnsiTheme="minorHAnsi"/>
          <w:sz w:val="24"/>
          <w:szCs w:val="24"/>
          <w:lang w:eastAsia="en-US"/>
        </w:rPr>
        <w:t xml:space="preserve"> </w:t>
      </w:r>
      <w:ins w:id="150" w:author="Autor">
        <w:r w:rsidR="0062257E" w:rsidRPr="0062257E">
          <w:rPr>
            <w:rFonts w:asciiTheme="minorHAnsi" w:hAnsiTheme="minorHAnsi"/>
            <w:sz w:val="24"/>
            <w:szCs w:val="24"/>
          </w:rPr>
          <w:t>Odchylne od predchádzajúcej vety sú výdavky na projekty na podporu kapacít reakcie na krízu v kontexte výskytu ochorenia COVID-19 oprávnené od 1.</w:t>
        </w:r>
      </w:ins>
      <w:r w:rsidR="0062257E">
        <w:rPr>
          <w:rFonts w:asciiTheme="minorHAnsi" w:hAnsiTheme="minorHAnsi"/>
          <w:sz w:val="24"/>
          <w:szCs w:val="24"/>
        </w:rPr>
        <w:t> </w:t>
      </w:r>
      <w:ins w:id="151" w:author="Autor">
        <w:r w:rsidR="0062257E" w:rsidRPr="0062257E">
          <w:rPr>
            <w:rFonts w:asciiTheme="minorHAnsi" w:hAnsiTheme="minorHAnsi"/>
            <w:sz w:val="24"/>
            <w:szCs w:val="24"/>
          </w:rPr>
          <w:t>februára 2020.</w:t>
        </w:r>
      </w:ins>
    </w:p>
    <w:p w14:paraId="78891FF9" w14:textId="77777777" w:rsidR="0062257E" w:rsidRPr="0062257E" w:rsidRDefault="0062257E" w:rsidP="0062257E">
      <w:pPr>
        <w:tabs>
          <w:tab w:val="left" w:pos="426"/>
        </w:tabs>
        <w:spacing w:before="120" w:after="0" w:line="240" w:lineRule="auto"/>
        <w:ind w:left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14:paraId="3F9C9190" w14:textId="77777777"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Územná oprávnenosť výdavkov</w:t>
      </w:r>
    </w:p>
    <w:p w14:paraId="74890FC2" w14:textId="77777777"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územnej oprávnenosti musí výdavok spĺňať nasledujúce podmienky:</w:t>
      </w:r>
    </w:p>
    <w:p w14:paraId="492E8C7F" w14:textId="77777777"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je realizovaný na území Slovenskej republiky;</w:t>
      </w:r>
    </w:p>
    <w:p w14:paraId="19D0CA44" w14:textId="77777777" w:rsidR="00630CD8" w:rsidRPr="00A1007F" w:rsidRDefault="00630CD8" w:rsidP="0035407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35407E">
        <w:rPr>
          <w:rFonts w:asciiTheme="minorHAnsi" w:eastAsia="Calibri" w:hAnsiTheme="minorHAnsi"/>
          <w:bCs/>
          <w:sz w:val="24"/>
          <w:szCs w:val="24"/>
          <w:lang w:eastAsia="en-US"/>
        </w:rPr>
        <w:t>výdavok má mať väzbu na podporovaný región/územie, ktorý musí mať z realizácie projektu preukázateľný úplný alebo prevažujúci prospech.</w:t>
      </w:r>
    </w:p>
    <w:p w14:paraId="79EC5C48" w14:textId="77777777"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14:paraId="7B9D1E3A" w14:textId="77777777" w:rsidR="000176CC" w:rsidRDefault="000176CC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27604F">
        <w:rPr>
          <w:rFonts w:asciiTheme="minorHAnsi" w:eastAsia="Calibri" w:hAnsiTheme="minorHAnsi"/>
          <w:b/>
          <w:sz w:val="24"/>
          <w:szCs w:val="24"/>
          <w:lang w:eastAsia="en-US"/>
        </w:rPr>
        <w:t>V prípade projektov týkajúcich sa technickej pomoci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alebo informovania, komunikácie a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 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opatren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í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t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ý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kaj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cich sa vidite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ľ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nosti a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 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propaga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č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ý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ch aktiv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í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t m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ôž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u v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ý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davky vznikn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úť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mimo E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za predpokladu, 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ž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e s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potrebn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é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na 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spe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š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é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realizovanie projektu.</w:t>
      </w:r>
    </w:p>
    <w:p w14:paraId="559DA2D0" w14:textId="77777777" w:rsidR="009B7FAE" w:rsidRPr="0027604F" w:rsidRDefault="009B7FAE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14:paraId="1B7BD643" w14:textId="77777777" w:rsidR="009B7FAE" w:rsidRDefault="0076064C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color w:val="1F497D"/>
        </w:rPr>
      </w:pPr>
      <w:r w:rsidRPr="00A1007F">
        <w:rPr>
          <w:rFonts w:asciiTheme="minorHAnsi" w:hAnsiTheme="minorHAnsi"/>
          <w:sz w:val="24"/>
          <w:szCs w:val="24"/>
        </w:rPr>
        <w:t>V</w:t>
      </w:r>
      <w:r w:rsidR="000176CC">
        <w:rPr>
          <w:rFonts w:asciiTheme="minorHAnsi" w:hAnsiTheme="minorHAnsi"/>
          <w:sz w:val="24"/>
          <w:szCs w:val="24"/>
        </w:rPr>
        <w:t xml:space="preserve"> podmienkach OP TP </w:t>
      </w:r>
      <w:r w:rsidRPr="00A1007F">
        <w:rPr>
          <w:rFonts w:asciiTheme="minorHAnsi" w:hAnsiTheme="minorHAnsi"/>
          <w:sz w:val="24"/>
          <w:szCs w:val="24"/>
        </w:rPr>
        <w:t xml:space="preserve">sa pre územnú  </w:t>
      </w:r>
      <w:r w:rsidR="0002218C" w:rsidRPr="00A1007F">
        <w:rPr>
          <w:rFonts w:asciiTheme="minorHAnsi" w:hAnsiTheme="minorHAnsi"/>
          <w:sz w:val="24"/>
          <w:szCs w:val="24"/>
        </w:rPr>
        <w:t xml:space="preserve">oprávnenosť výdavkov uplatňuje </w:t>
      </w:r>
      <w:r w:rsidR="00630CD8" w:rsidRPr="00A1007F">
        <w:rPr>
          <w:rFonts w:asciiTheme="minorHAnsi" w:hAnsiTheme="minorHAnsi"/>
          <w:sz w:val="24"/>
          <w:szCs w:val="24"/>
        </w:rPr>
        <w:t>princíp</w:t>
      </w:r>
      <w:r w:rsidR="0002218C" w:rsidRPr="00A1007F">
        <w:rPr>
          <w:rFonts w:asciiTheme="minorHAnsi" w:hAnsiTheme="minorHAnsi"/>
          <w:sz w:val="24"/>
          <w:szCs w:val="24"/>
        </w:rPr>
        <w:t xml:space="preserve"> „pro rata“.</w:t>
      </w:r>
      <w:r w:rsidR="009B7FAE">
        <w:rPr>
          <w:rFonts w:ascii="Arial Narrow" w:hAnsi="Arial Narrow"/>
          <w:color w:val="1F497D"/>
        </w:rPr>
        <w:t xml:space="preserve"> </w:t>
      </w:r>
    </w:p>
    <w:p w14:paraId="78D793DD" w14:textId="77777777" w:rsidR="009B7FAE" w:rsidRPr="0027604F" w:rsidRDefault="009B7FAE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27604F">
        <w:rPr>
          <w:rFonts w:asciiTheme="minorHAnsi" w:hAnsiTheme="minorHAnsi"/>
          <w:sz w:val="24"/>
          <w:szCs w:val="24"/>
        </w:rPr>
        <w:t xml:space="preserve">OP TP je financovaný len z jednej kategórie regiónu (menej rozvinutého). Vzhľadom k tomu, že projekty OP TP pre svoj horizontálny a celoplošný charakter majú dopad na celé územie SR, bol stanovený percentuálny podiel, ktorým sa OP TP podieľa na financovaní oprávnených </w:t>
      </w:r>
      <w:r w:rsidRPr="0027604F">
        <w:rPr>
          <w:rFonts w:asciiTheme="minorHAnsi" w:hAnsiTheme="minorHAnsi"/>
          <w:sz w:val="24"/>
          <w:szCs w:val="24"/>
        </w:rPr>
        <w:lastRenderedPageBreak/>
        <w:t>aktivít v menej rozvinutých regiónoch a podiel pre rozvinutejšie regióny, ktorý je pokrytý samostatným zdrojom (pro rata) zo štátneho rozpočtu vo výške 3,45%.</w:t>
      </w:r>
    </w:p>
    <w:p w14:paraId="01508917" w14:textId="77777777" w:rsidR="0063689B" w:rsidRDefault="009B7FAE" w:rsidP="0027604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27604F">
        <w:rPr>
          <w:rFonts w:asciiTheme="minorHAnsi" w:hAnsiTheme="minorHAnsi"/>
          <w:sz w:val="24"/>
          <w:szCs w:val="24"/>
        </w:rPr>
        <w:t>Tento zdroj teda financuje „neoprávnené“ výdavky operačného programu, resp. výdavky „neoprávneného územia“, a to tak za podiel zdroja EÚ, ako aj za podiel národného spolufinancovania.</w:t>
      </w:r>
    </w:p>
    <w:p w14:paraId="09A7D7F4" w14:textId="77777777" w:rsidR="004B56D0" w:rsidRDefault="004B56D0" w:rsidP="0027604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color w:val="365F91"/>
          <w:sz w:val="28"/>
          <w:szCs w:val="24"/>
        </w:rPr>
      </w:pPr>
    </w:p>
    <w:p w14:paraId="07145FA5" w14:textId="77777777" w:rsidR="00905EC4" w:rsidRPr="00C36213" w:rsidRDefault="007B79BE" w:rsidP="0071059C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152" w:name="_Toc62066197"/>
      <w:r w:rsidRPr="00C36213">
        <w:rPr>
          <w:rFonts w:asciiTheme="minorHAnsi" w:hAnsiTheme="minorHAnsi"/>
          <w:b/>
          <w:color w:val="365F91"/>
          <w:sz w:val="28"/>
        </w:rPr>
        <w:t>Špecifické podmienky oprávnenosti</w:t>
      </w:r>
      <w:r w:rsidR="00C022A4"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152"/>
    </w:p>
    <w:p w14:paraId="33A5FE2B" w14:textId="77777777" w:rsidR="00905EC4" w:rsidRPr="00A1007F" w:rsidRDefault="00905EC4" w:rsidP="00AA289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21482D1" w14:textId="77777777"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Hotovostné platby</w:t>
      </w:r>
    </w:p>
    <w:p w14:paraId="67EB36D2" w14:textId="548684B2"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zmysle § 2 Zákona č. 394/201</w:t>
      </w:r>
      <w:r w:rsidR="00D81974" w:rsidRPr="00A1007F">
        <w:rPr>
          <w:rFonts w:asciiTheme="minorHAnsi" w:hAnsiTheme="minorHAnsi"/>
          <w:sz w:val="24"/>
          <w:szCs w:val="24"/>
        </w:rPr>
        <w:t>2</w:t>
      </w:r>
      <w:r w:rsidRPr="00A1007F">
        <w:rPr>
          <w:rFonts w:asciiTheme="minorHAnsi" w:hAnsiTheme="minorHAnsi"/>
          <w:sz w:val="24"/>
          <w:szCs w:val="24"/>
        </w:rPr>
        <w:t xml:space="preserve"> Z.</w:t>
      </w:r>
      <w:ins w:id="153" w:author="Autor">
        <w:r w:rsidR="00BD781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>z. o obmedzení platieb v hotovosti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"/>
      </w:r>
      <w:r w:rsidRPr="00A1007F">
        <w:rPr>
          <w:rFonts w:asciiTheme="minorHAnsi" w:hAnsiTheme="minorHAnsi"/>
          <w:sz w:val="24"/>
          <w:szCs w:val="24"/>
        </w:rPr>
        <w:t xml:space="preserve"> sa platbou v hotovosti rozumie odovzdanie bankoviek alebo mincí v hotovosti v mene euro alebo bankoviek a mincí v hotovosti v inej mene odovzdávajúcim a prijatie tejto hotovosti príjemcom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"/>
      </w:r>
      <w:ins w:id="154" w:author="Autor">
        <w:r w:rsidR="00113E06">
          <w:rPr>
            <w:rFonts w:asciiTheme="minorHAnsi" w:hAnsiTheme="minorHAnsi"/>
            <w:sz w:val="24"/>
            <w:szCs w:val="24"/>
          </w:rPr>
          <w:t>.</w:t>
        </w:r>
      </w:ins>
      <w:del w:id="155" w:author="Autor">
        <w:r w:rsidRPr="00A1007F" w:rsidDel="00113E06">
          <w:rPr>
            <w:rStyle w:val="Odkaznapoznmkupodiarou"/>
            <w:rFonts w:asciiTheme="minorHAnsi" w:hAnsiTheme="minorHAnsi"/>
          </w:rPr>
          <w:delText>.</w:delText>
        </w:r>
      </w:del>
    </w:p>
    <w:p w14:paraId="45A302E6" w14:textId="77777777"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Hotovostné platby zahŕňajúce výdavky na obstaranie dlhodobého hmotného a nehmotného majetku, vrátane výdavkov súvisiacich s obstaraním tohto majetku, nie sú oprávnené. </w:t>
      </w:r>
    </w:p>
    <w:p w14:paraId="19B31A3B" w14:textId="77777777"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úhrad spotrebného materiálu sú výdavky uhrádzané v hotovosti oprávnené,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 hotovostné platby jednotlivo neprekročia sumu </w:t>
      </w:r>
      <w:r w:rsidRPr="00A1007F">
        <w:rPr>
          <w:rFonts w:asciiTheme="minorHAnsi" w:hAnsiTheme="minorHAnsi"/>
          <w:b/>
          <w:sz w:val="24"/>
          <w:szCs w:val="24"/>
        </w:rPr>
        <w:t>500 EUR</w:t>
      </w:r>
      <w:r w:rsidRPr="00A1007F">
        <w:rPr>
          <w:rFonts w:asciiTheme="minorHAnsi" w:hAnsiTheme="minorHAnsi"/>
          <w:sz w:val="24"/>
          <w:szCs w:val="24"/>
        </w:rPr>
        <w:t xml:space="preserve">, pričom maximálna hodnota realizovaných úhrad v hotovosti v jednom mesiaci nepresiahne </w:t>
      </w:r>
      <w:r w:rsidRPr="00A1007F">
        <w:rPr>
          <w:rFonts w:asciiTheme="minorHAnsi" w:hAnsiTheme="minorHAnsi"/>
          <w:b/>
          <w:sz w:val="24"/>
          <w:szCs w:val="24"/>
        </w:rPr>
        <w:t>1 500 EUR</w:t>
      </w:r>
      <w:r w:rsidR="00CA2612" w:rsidRPr="00A1007F">
        <w:rPr>
          <w:rFonts w:asciiTheme="minorHAnsi" w:hAnsiTheme="minorHAnsi"/>
          <w:sz w:val="24"/>
          <w:szCs w:val="24"/>
        </w:rPr>
        <w:t>.</w:t>
      </w:r>
    </w:p>
    <w:p w14:paraId="070219C3" w14:textId="77777777" w:rsidR="002B4E00" w:rsidRPr="00A1007F" w:rsidRDefault="002B4E00" w:rsidP="002B4E00">
      <w:pPr>
        <w:pStyle w:val="SRKNorm"/>
        <w:spacing w:before="0" w:after="0"/>
        <w:contextualSpacing w:val="0"/>
        <w:rPr>
          <w:rFonts w:asciiTheme="minorHAnsi" w:hAnsiTheme="minorHAnsi"/>
          <w:highlight w:val="lightGray"/>
        </w:rPr>
      </w:pPr>
    </w:p>
    <w:p w14:paraId="76A2F686" w14:textId="77777777" w:rsidR="003B3CF4" w:rsidRPr="00FE2F06" w:rsidRDefault="00183C88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Verejné obstarávanie</w:t>
      </w:r>
    </w:p>
    <w:p w14:paraId="64D864B8" w14:textId="1A42CA6E" w:rsidR="00A04BAA" w:rsidRPr="00A1007F" w:rsidRDefault="00A04BAA" w:rsidP="00072AD5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</w:t>
      </w:r>
      <w:r w:rsidR="00407FED" w:rsidRPr="00A1007F">
        <w:rPr>
          <w:rFonts w:asciiTheme="minorHAnsi" w:hAnsiTheme="minorHAnsi"/>
          <w:b/>
          <w:sz w:val="24"/>
          <w:szCs w:val="24"/>
        </w:rPr>
        <w:t>šetky v</w:t>
      </w:r>
      <w:r w:rsidRPr="00A1007F">
        <w:rPr>
          <w:rFonts w:asciiTheme="minorHAnsi" w:hAnsiTheme="minorHAnsi"/>
          <w:b/>
          <w:sz w:val="24"/>
          <w:szCs w:val="24"/>
        </w:rPr>
        <w:t>erejné obstarávani</w:t>
      </w:r>
      <w:r w:rsidR="00407FED" w:rsidRPr="00A1007F">
        <w:rPr>
          <w:rFonts w:asciiTheme="minorHAnsi" w:hAnsiTheme="minorHAnsi"/>
          <w:b/>
          <w:sz w:val="24"/>
          <w:szCs w:val="24"/>
        </w:rPr>
        <w:t>a</w:t>
      </w:r>
      <w:r w:rsidRPr="00A1007F">
        <w:rPr>
          <w:rFonts w:asciiTheme="minorHAnsi" w:hAnsiTheme="minorHAnsi"/>
          <w:sz w:val="24"/>
          <w:szCs w:val="24"/>
        </w:rPr>
        <w:t xml:space="preserve"> (ďalej aj „VO“) na výber dodávateľa/poskytovateľa prác, tovarov a služieb </w:t>
      </w:r>
      <w:r w:rsidRPr="00A1007F">
        <w:rPr>
          <w:rFonts w:asciiTheme="minorHAnsi" w:hAnsiTheme="minorHAnsi"/>
          <w:b/>
          <w:sz w:val="24"/>
          <w:szCs w:val="24"/>
        </w:rPr>
        <w:t>bezprostredne súvisiacich s</w:t>
      </w:r>
      <w:r w:rsidR="0087457B" w:rsidRPr="00A1007F">
        <w:rPr>
          <w:rFonts w:asciiTheme="minorHAnsi" w:hAnsiTheme="minorHAnsi"/>
          <w:b/>
          <w:sz w:val="24"/>
          <w:szCs w:val="24"/>
        </w:rPr>
        <w:t> </w:t>
      </w:r>
      <w:r w:rsidRPr="00A1007F">
        <w:rPr>
          <w:rFonts w:asciiTheme="minorHAnsi" w:hAnsiTheme="minorHAnsi"/>
          <w:b/>
          <w:sz w:val="24"/>
          <w:szCs w:val="24"/>
        </w:rPr>
        <w:t>projektom</w:t>
      </w:r>
      <w:r w:rsidR="0087457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87457B" w:rsidRPr="00A1007F">
        <w:rPr>
          <w:rFonts w:asciiTheme="minorHAnsi" w:hAnsiTheme="minorHAnsi"/>
          <w:sz w:val="24"/>
          <w:szCs w:val="24"/>
        </w:rPr>
        <w:t>musia byť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0794D" w:rsidRPr="00A1007F">
        <w:rPr>
          <w:rFonts w:asciiTheme="minorHAnsi" w:hAnsiTheme="minorHAnsi"/>
          <w:sz w:val="24"/>
          <w:szCs w:val="24"/>
        </w:rPr>
        <w:t xml:space="preserve">realizované </w:t>
      </w:r>
      <w:r w:rsidRPr="00A1007F">
        <w:rPr>
          <w:rFonts w:asciiTheme="minorHAnsi" w:hAnsiTheme="minorHAnsi"/>
          <w:sz w:val="24"/>
          <w:szCs w:val="24"/>
        </w:rPr>
        <w:t xml:space="preserve">v 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so zákonom č. 25/2006 Z. z. o verejnom obstarávaní a o zmene a doplnení niektorých zákonov v znení neskorších predpisov (ďalej len „zákon o VO“)</w:t>
      </w:r>
      <w:ins w:id="156" w:author="Autor">
        <w:r w:rsidR="00763325">
          <w:rPr>
            <w:rFonts w:asciiTheme="minorHAnsi" w:hAnsiTheme="minorHAnsi"/>
            <w:sz w:val="24"/>
            <w:szCs w:val="24"/>
          </w:rPr>
          <w:t xml:space="preserve"> a </w:t>
        </w:r>
        <w:r w:rsidR="00763325" w:rsidRPr="00763325">
          <w:rPr>
            <w:rFonts w:asciiTheme="minorHAnsi" w:hAnsiTheme="minorHAnsi"/>
            <w:sz w:val="24"/>
            <w:szCs w:val="24"/>
          </w:rPr>
          <w:t>podľa zákona č. 343/2015 Z. z. o verejnom obstarávaní a o zmene a doplnení niektorých zákonov v znení neskorších predpisov (ďalej len „ZVO“)</w:t>
        </w:r>
      </w:ins>
      <w:r w:rsidR="0087457B" w:rsidRPr="00A1007F">
        <w:rPr>
          <w:rFonts w:asciiTheme="minorHAnsi" w:hAnsiTheme="minorHAnsi"/>
          <w:sz w:val="24"/>
          <w:szCs w:val="24"/>
        </w:rPr>
        <w:t>.</w:t>
      </w:r>
    </w:p>
    <w:p w14:paraId="5C9CD25D" w14:textId="77777777" w:rsidR="006A7834" w:rsidRPr="00A1007F" w:rsidRDefault="00D0794D" w:rsidP="00072AD5">
      <w:pPr>
        <w:pStyle w:val="Zoznamsodrkami"/>
        <w:spacing w:before="0" w:after="0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Verejné obstarávanie na výdavky s</w:t>
      </w:r>
      <w:r w:rsidR="0087457B" w:rsidRPr="00A1007F">
        <w:rPr>
          <w:rFonts w:asciiTheme="minorHAnsi" w:hAnsiTheme="minorHAnsi"/>
          <w:sz w:val="24"/>
          <w:szCs w:val="24"/>
        </w:rPr>
        <w:t xml:space="preserve">úvisiace s realizáciou jednotlivých aktivít projektu </w:t>
      </w:r>
      <w:r w:rsidR="00E075C7" w:rsidRPr="00A1007F">
        <w:rPr>
          <w:rFonts w:asciiTheme="minorHAnsi" w:hAnsiTheme="minorHAnsi"/>
          <w:sz w:val="24"/>
          <w:szCs w:val="24"/>
        </w:rPr>
        <w:t xml:space="preserve">bude úspešne overené zo strany poskytovateľa </w:t>
      </w:r>
      <w:r w:rsidR="00E075C7" w:rsidRPr="00A1007F">
        <w:rPr>
          <w:rFonts w:asciiTheme="minorHAnsi" w:hAnsiTheme="minorHAnsi"/>
          <w:b/>
          <w:sz w:val="24"/>
          <w:szCs w:val="24"/>
        </w:rPr>
        <w:t xml:space="preserve">počas výkonu </w:t>
      </w:r>
      <w:r w:rsidR="009A32CB">
        <w:rPr>
          <w:rFonts w:asciiTheme="minorHAnsi" w:hAnsiTheme="minorHAnsi"/>
          <w:b/>
          <w:sz w:val="24"/>
          <w:szCs w:val="24"/>
        </w:rPr>
        <w:t>finančnej</w:t>
      </w:r>
      <w:r w:rsidR="009A32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E075C7" w:rsidRPr="00A1007F">
        <w:rPr>
          <w:rFonts w:asciiTheme="minorHAnsi" w:hAnsiTheme="minorHAnsi"/>
          <w:b/>
          <w:sz w:val="24"/>
          <w:szCs w:val="24"/>
        </w:rPr>
        <w:t>kontroly VO</w:t>
      </w:r>
      <w:r w:rsidR="00F6651E" w:rsidRPr="00A1007F">
        <w:rPr>
          <w:rFonts w:asciiTheme="minorHAnsi" w:hAnsiTheme="minorHAnsi"/>
          <w:sz w:val="24"/>
          <w:szCs w:val="24"/>
        </w:rPr>
        <w:t xml:space="preserve"> (ďalej aj „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VO“)</w:t>
      </w:r>
      <w:r w:rsidR="00E075C7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b/>
          <w:sz w:val="24"/>
          <w:szCs w:val="24"/>
        </w:rPr>
        <w:t xml:space="preserve">počas </w:t>
      </w:r>
      <w:r w:rsidR="009A32CB">
        <w:rPr>
          <w:rFonts w:asciiTheme="minorHAnsi" w:hAnsiTheme="minorHAnsi"/>
          <w:b/>
          <w:sz w:val="24"/>
          <w:szCs w:val="24"/>
        </w:rPr>
        <w:t>F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K </w:t>
      </w:r>
      <w:r w:rsidR="00E075C7" w:rsidRPr="00A1007F">
        <w:rPr>
          <w:rFonts w:asciiTheme="minorHAnsi" w:hAnsiTheme="minorHAnsi"/>
          <w:b/>
          <w:sz w:val="24"/>
          <w:szCs w:val="24"/>
        </w:rPr>
        <w:t>opakovaného VO</w:t>
      </w:r>
      <w:r w:rsidR="00E075C7" w:rsidRPr="00A1007F">
        <w:rPr>
          <w:rFonts w:asciiTheme="minorHAnsi" w:hAnsiTheme="minorHAnsi"/>
          <w:sz w:val="24"/>
          <w:szCs w:val="24"/>
        </w:rPr>
        <w:t xml:space="preserve">. </w:t>
      </w:r>
      <w:r w:rsidR="00716FD9" w:rsidRPr="00A1007F">
        <w:rPr>
          <w:rFonts w:asciiTheme="minorHAnsi" w:hAnsiTheme="minorHAnsi"/>
          <w:b/>
          <w:sz w:val="24"/>
          <w:szCs w:val="24"/>
        </w:rPr>
        <w:t xml:space="preserve">V prípade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identifikovania nedostatkov v procese VO </w:t>
      </w:r>
      <w:r w:rsidR="006A7834" w:rsidRPr="00A1007F">
        <w:rPr>
          <w:rFonts w:asciiTheme="minorHAnsi" w:hAnsiTheme="minorHAnsi"/>
          <w:sz w:val="24"/>
          <w:szCs w:val="24"/>
        </w:rPr>
        <w:t xml:space="preserve">zo strany poskytovateľa počas výkonu 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</w:t>
      </w:r>
      <w:r w:rsidR="006A7834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sz w:val="24"/>
          <w:szCs w:val="24"/>
        </w:rPr>
        <w:t xml:space="preserve">počas </w:t>
      </w:r>
      <w:r w:rsidR="009A32CB">
        <w:rPr>
          <w:rFonts w:asciiTheme="minorHAnsi" w:hAnsiTheme="minorHAnsi"/>
          <w:sz w:val="24"/>
          <w:szCs w:val="24"/>
        </w:rPr>
        <w:t>F</w:t>
      </w:r>
      <w:r w:rsidR="00F371CB" w:rsidRPr="00A1007F">
        <w:rPr>
          <w:rFonts w:asciiTheme="minorHAnsi" w:hAnsiTheme="minorHAnsi"/>
          <w:sz w:val="24"/>
          <w:szCs w:val="24"/>
        </w:rPr>
        <w:t xml:space="preserve">K </w:t>
      </w:r>
      <w:r w:rsidR="00F6651E" w:rsidRPr="00A1007F">
        <w:rPr>
          <w:rFonts w:asciiTheme="minorHAnsi" w:hAnsiTheme="minorHAnsi"/>
          <w:sz w:val="24"/>
          <w:szCs w:val="24"/>
        </w:rPr>
        <w:t>opakovan</w:t>
      </w:r>
      <w:r w:rsidR="00F371CB" w:rsidRPr="00A1007F">
        <w:rPr>
          <w:rFonts w:asciiTheme="minorHAnsi" w:hAnsiTheme="minorHAnsi"/>
          <w:sz w:val="24"/>
          <w:szCs w:val="24"/>
        </w:rPr>
        <w:t>ého</w:t>
      </w:r>
      <w:r w:rsidR="006A7834" w:rsidRPr="00A1007F">
        <w:rPr>
          <w:rFonts w:asciiTheme="minorHAnsi" w:hAnsiTheme="minorHAnsi"/>
          <w:sz w:val="24"/>
          <w:szCs w:val="24"/>
        </w:rPr>
        <w:t xml:space="preserve"> VO,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poskytovateľ uplatní </w:t>
      </w:r>
      <w:r w:rsidR="00F6651E" w:rsidRPr="00A1007F">
        <w:rPr>
          <w:rFonts w:asciiTheme="minorHAnsi" w:hAnsiTheme="minorHAnsi"/>
          <w:sz w:val="24"/>
          <w:szCs w:val="24"/>
        </w:rPr>
        <w:t>(</w:t>
      </w:r>
      <w:r w:rsidR="006A7834" w:rsidRPr="00A1007F">
        <w:rPr>
          <w:rFonts w:asciiTheme="minorHAnsi" w:hAnsiTheme="minorHAnsi"/>
          <w:sz w:val="24"/>
          <w:szCs w:val="24"/>
        </w:rPr>
        <w:t>v prípade predmetného VO</w:t>
      </w:r>
      <w:r w:rsidR="00F6651E" w:rsidRPr="00A1007F">
        <w:rPr>
          <w:rFonts w:asciiTheme="minorHAnsi" w:hAnsiTheme="minorHAnsi"/>
          <w:sz w:val="24"/>
          <w:szCs w:val="24"/>
        </w:rPr>
        <w:t>)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 finančnú </w:t>
      </w:r>
      <w:r w:rsidR="00F371CB" w:rsidRPr="00A1007F">
        <w:rPr>
          <w:rFonts w:asciiTheme="minorHAnsi" w:hAnsiTheme="minorHAnsi"/>
          <w:b/>
          <w:sz w:val="24"/>
          <w:szCs w:val="24"/>
        </w:rPr>
        <w:t>opravu</w:t>
      </w:r>
      <w:r w:rsidR="00F371CB" w:rsidRPr="00A1007F">
        <w:rPr>
          <w:rStyle w:val="Odkaznapoznmkupodiarou"/>
          <w:rFonts w:asciiTheme="minorHAnsi" w:hAnsiTheme="minorHAnsi"/>
          <w:sz w:val="24"/>
          <w:szCs w:val="24"/>
        </w:rPr>
        <w:footnoteReference w:id="5"/>
      </w:r>
      <w:r w:rsidR="00F371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v zodpovedajúcej výške, alebo</w:t>
      </w:r>
      <w:r w:rsidR="006A7834" w:rsidRPr="00A1007F">
        <w:rPr>
          <w:rFonts w:asciiTheme="minorHAnsi" w:hAnsiTheme="minorHAnsi"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budú dotknuté výdavky neoprávnené</w:t>
      </w:r>
      <w:r w:rsidR="006A7834" w:rsidRPr="00A1007F">
        <w:rPr>
          <w:rFonts w:asciiTheme="minorHAnsi" w:hAnsiTheme="minorHAnsi"/>
          <w:sz w:val="24"/>
          <w:szCs w:val="24"/>
        </w:rPr>
        <w:t xml:space="preserve"> v plnom rozsahu.</w:t>
      </w:r>
    </w:p>
    <w:p w14:paraId="073F2CBB" w14:textId="77777777" w:rsidR="00CE7DB0" w:rsidRPr="00A1007F" w:rsidRDefault="00CE7DB0" w:rsidP="00072AD5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14:paraId="1DA3A77A" w14:textId="77777777" w:rsidR="003A0652" w:rsidRPr="00A1007F" w:rsidRDefault="003A0652" w:rsidP="00072AD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Doplňujúce </w:t>
      </w:r>
      <w:r w:rsidR="00760D7A" w:rsidRPr="00A1007F">
        <w:rPr>
          <w:rFonts w:asciiTheme="minorHAnsi" w:hAnsiTheme="minorHAnsi"/>
          <w:sz w:val="24"/>
          <w:szCs w:val="24"/>
        </w:rPr>
        <w:t>podmienky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60D7A" w:rsidRPr="00A1007F">
        <w:rPr>
          <w:rFonts w:asciiTheme="minorHAnsi" w:hAnsiTheme="minorHAnsi"/>
          <w:sz w:val="24"/>
          <w:szCs w:val="24"/>
        </w:rPr>
        <w:t xml:space="preserve">z oblasti </w:t>
      </w:r>
      <w:r w:rsidR="006E244C" w:rsidRPr="00A1007F">
        <w:rPr>
          <w:rFonts w:asciiTheme="minorHAnsi" w:hAnsiTheme="minorHAnsi"/>
          <w:sz w:val="24"/>
          <w:szCs w:val="24"/>
        </w:rPr>
        <w:t>VO</w:t>
      </w:r>
      <w:r w:rsidR="00760D7A" w:rsidRPr="00A1007F">
        <w:rPr>
          <w:rFonts w:asciiTheme="minorHAnsi" w:hAnsiTheme="minorHAnsi"/>
          <w:sz w:val="24"/>
          <w:szCs w:val="24"/>
        </w:rPr>
        <w:t xml:space="preserve"> sú uvedené pri vybraných oprávnených výdavkoch špecifikovaných v kapitole 4 tejto Príručky.</w:t>
      </w:r>
    </w:p>
    <w:p w14:paraId="2A5CA6DF" w14:textId="77777777" w:rsidR="00D01E4A" w:rsidRPr="00A1007F" w:rsidRDefault="00D01E4A" w:rsidP="00072AD5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14:paraId="3F7A91A7" w14:textId="3CC79062" w:rsidR="00D54456" w:rsidRPr="00FE2F06" w:rsidRDefault="00BC7C1B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32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V tomto dokumente sú informácie k VO uvedené iba za účelom poskytnutia komplexnej informácie k oprávnenosti výdavkov.</w:t>
      </w:r>
      <w:ins w:id="157" w:author="Autor">
        <w:r w:rsid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 xml:space="preserve"> Detailné informácie k VO sú uvedené </w:t>
        </w:r>
        <w:r w:rsidR="00763325" w:rsidRP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>Príručk</w:t>
        </w:r>
        <w:r w:rsid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>e</w:t>
        </w:r>
        <w:r w:rsidR="00763325" w:rsidRP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 xml:space="preserve"> pre kontrolu verejného obstarávania </w:t>
        </w:r>
        <w:r w:rsid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>pre projekty OP TP 2014 – 2020.</w:t>
        </w:r>
      </w:ins>
      <w:r w:rsidR="00D54456" w:rsidRPr="00FE2F06">
        <w:rPr>
          <w:rFonts w:asciiTheme="minorHAnsi" w:hAnsiTheme="minorHAnsi"/>
          <w:b/>
          <w:color w:val="365F91"/>
          <w:sz w:val="32"/>
        </w:rPr>
        <w:br w:type="page"/>
      </w:r>
    </w:p>
    <w:p w14:paraId="5C3288EF" w14:textId="77777777" w:rsidR="00905EC4" w:rsidRPr="00C36213" w:rsidRDefault="00B951BE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58" w:name="_Toc62066198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Rozdelenie oprávnených výdavkov a p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ravidlá </w:t>
      </w:r>
      <w:r w:rsidR="002C1DF5" w:rsidRPr="00C36213">
        <w:rPr>
          <w:rFonts w:asciiTheme="minorHAnsi" w:hAnsiTheme="minorHAnsi"/>
          <w:b/>
          <w:color w:val="365F91"/>
          <w:sz w:val="32"/>
          <w:szCs w:val="24"/>
        </w:rPr>
        <w:t xml:space="preserve">ich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oprávnenosti</w:t>
      </w:r>
      <w:bookmarkEnd w:id="158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14:paraId="19BC2DCA" w14:textId="77777777"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335669D" w14:textId="77777777" w:rsidR="002C1DF5" w:rsidRPr="00A1007F" w:rsidRDefault="002C1DF5" w:rsidP="002C1DF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projektov TP predstavujú výdavky, ktoré boli skutočne vynaložené/vznikli počas obdobia realizácie aktivít projektu prijímateľom a uhradené najneskôr mesiac po ukončení realizácie aktivít projektov, a ktoré boli vynaložené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podporu aktivít súvisiacich s implementáciou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, resp. prípravy nasledujúceho programového obdobia</w:t>
      </w:r>
      <w:r w:rsidR="00724D4A">
        <w:rPr>
          <w:rFonts w:asciiTheme="minorHAnsi" w:hAnsiTheme="minorHAnsi"/>
          <w:sz w:val="24"/>
          <w:szCs w:val="24"/>
        </w:rPr>
        <w:t xml:space="preserve"> a ukončovania predchádzajúceho </w:t>
      </w:r>
      <w:r w:rsidR="00724D4A" w:rsidRPr="00A1007F">
        <w:rPr>
          <w:rFonts w:asciiTheme="minorHAnsi" w:hAnsiTheme="minorHAnsi"/>
          <w:sz w:val="24"/>
          <w:szCs w:val="24"/>
        </w:rPr>
        <w:t>programového obdobia</w:t>
      </w:r>
      <w:r w:rsidR="00984AE8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984AE8">
        <w:rPr>
          <w:rFonts w:asciiTheme="minorHAnsi" w:hAnsiTheme="minorHAnsi"/>
          <w:sz w:val="24"/>
          <w:szCs w:val="24"/>
        </w:rPr>
        <w:t>(po dátume 31.12.2013)</w:t>
      </w:r>
      <w:r w:rsidRPr="00A1007F">
        <w:rPr>
          <w:rFonts w:asciiTheme="minorHAnsi" w:hAnsiTheme="minorHAnsi"/>
          <w:sz w:val="24"/>
          <w:szCs w:val="24"/>
        </w:rPr>
        <w:t>.</w:t>
      </w:r>
    </w:p>
    <w:p w14:paraId="12AE72C6" w14:textId="77777777"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975D252" w14:textId="77777777"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oblasti intervencie sa oprávnené výdavky členia  do 3 kategórií:</w:t>
      </w:r>
    </w:p>
    <w:p w14:paraId="48127D10" w14:textId="77777777"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121 – </w:t>
      </w:r>
      <w:r w:rsidR="00AC1917" w:rsidRPr="00A1007F">
        <w:rPr>
          <w:rFonts w:asciiTheme="minorHAnsi" w:hAnsiTheme="minorHAnsi"/>
          <w:color w:val="auto"/>
        </w:rPr>
        <w:t>Príprava, vykonávanie, monitorovanie a inšpekcia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0854B086" w14:textId="77777777"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122 – </w:t>
      </w:r>
      <w:r w:rsidR="00AC1917" w:rsidRPr="00A1007F">
        <w:rPr>
          <w:rFonts w:asciiTheme="minorHAnsi" w:hAnsiTheme="minorHAnsi"/>
          <w:color w:val="auto"/>
        </w:rPr>
        <w:t>Hodnotenie a štúdie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3404B2C3" w14:textId="77777777"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123 – </w:t>
      </w:r>
      <w:r w:rsidR="00AC1917" w:rsidRPr="00A1007F">
        <w:rPr>
          <w:rFonts w:asciiTheme="minorHAnsi" w:hAnsiTheme="minorHAnsi"/>
          <w:color w:val="auto"/>
        </w:rPr>
        <w:t>Informovanie a komunikácia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334AB184" w14:textId="77777777"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388E427" w14:textId="77777777"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Bližšia špecifikácia jednotlivých typov, skupín a tried výdavkov je uvedená v časti 4 tejto príručky.</w:t>
      </w:r>
    </w:p>
    <w:p w14:paraId="45A585C8" w14:textId="77777777"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A0A2CC8" w14:textId="77777777" w:rsidR="0098586A" w:rsidRPr="00A1007F" w:rsidRDefault="00935C40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Nižšie uvedené </w:t>
      </w:r>
      <w:r w:rsidR="0098586A" w:rsidRPr="00A1007F">
        <w:rPr>
          <w:rFonts w:asciiTheme="minorHAnsi" w:hAnsiTheme="minorHAnsi"/>
          <w:sz w:val="24"/>
          <w:szCs w:val="24"/>
        </w:rPr>
        <w:t xml:space="preserve">sú </w:t>
      </w:r>
      <w:r w:rsidRPr="00A1007F">
        <w:rPr>
          <w:rFonts w:asciiTheme="minorHAnsi" w:hAnsiTheme="minorHAnsi"/>
          <w:sz w:val="24"/>
          <w:szCs w:val="24"/>
        </w:rPr>
        <w:t>špecifické pravidlá</w:t>
      </w:r>
      <w:r w:rsidR="0098586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resp. podmienky</w:t>
      </w:r>
      <w:r w:rsidR="0098586A" w:rsidRPr="00A1007F">
        <w:rPr>
          <w:rFonts w:asciiTheme="minorHAnsi" w:hAnsiTheme="minorHAnsi"/>
          <w:sz w:val="24"/>
          <w:szCs w:val="24"/>
        </w:rPr>
        <w:t xml:space="preserve"> oprávnenosti </w:t>
      </w:r>
      <w:r w:rsidR="00215B69">
        <w:rPr>
          <w:rFonts w:asciiTheme="minorHAnsi" w:hAnsiTheme="minorHAnsi"/>
          <w:sz w:val="24"/>
          <w:szCs w:val="24"/>
        </w:rPr>
        <w:t>vybraných</w:t>
      </w:r>
      <w:r w:rsidR="00215B69" w:rsidRPr="00A1007F">
        <w:rPr>
          <w:rFonts w:asciiTheme="minorHAnsi" w:hAnsiTheme="minorHAnsi"/>
          <w:sz w:val="24"/>
          <w:szCs w:val="24"/>
        </w:rPr>
        <w:t xml:space="preserve"> </w:t>
      </w:r>
      <w:r w:rsidR="00E3765B" w:rsidRPr="00A1007F">
        <w:rPr>
          <w:rFonts w:asciiTheme="minorHAnsi" w:hAnsiTheme="minorHAnsi"/>
          <w:sz w:val="24"/>
          <w:szCs w:val="24"/>
        </w:rPr>
        <w:t>typov</w:t>
      </w:r>
      <w:r w:rsidR="00E67E59" w:rsidRPr="00A1007F">
        <w:rPr>
          <w:rFonts w:asciiTheme="minorHAnsi" w:hAnsiTheme="minorHAnsi"/>
          <w:sz w:val="24"/>
          <w:szCs w:val="24"/>
        </w:rPr>
        <w:t xml:space="preserve"> </w:t>
      </w:r>
      <w:r w:rsidR="00C523E1" w:rsidRPr="00A1007F">
        <w:rPr>
          <w:rFonts w:asciiTheme="minorHAnsi" w:hAnsiTheme="minorHAnsi"/>
          <w:sz w:val="24"/>
          <w:szCs w:val="24"/>
        </w:rPr>
        <w:t>oprávnených výdavkov</w:t>
      </w:r>
      <w:r w:rsidR="00E3765B" w:rsidRPr="00A1007F">
        <w:rPr>
          <w:rFonts w:asciiTheme="minorHAnsi" w:hAnsiTheme="minorHAnsi"/>
          <w:sz w:val="24"/>
          <w:szCs w:val="24"/>
        </w:rPr>
        <w:t xml:space="preserve"> </w:t>
      </w:r>
      <w:r w:rsidR="0098586A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8586A" w:rsidRPr="00A1007F">
        <w:rPr>
          <w:rFonts w:asciiTheme="minorHAnsi" w:hAnsiTheme="minorHAnsi"/>
          <w:sz w:val="24"/>
          <w:szCs w:val="24"/>
        </w:rPr>
        <w:t xml:space="preserve">. 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Splnenie </w:t>
      </w:r>
      <w:r w:rsidR="00E7339E" w:rsidRPr="00A1007F">
        <w:rPr>
          <w:rFonts w:asciiTheme="minorHAnsi" w:hAnsiTheme="minorHAnsi"/>
          <w:b/>
          <w:sz w:val="24"/>
          <w:szCs w:val="24"/>
          <w:u w:val="single"/>
        </w:rPr>
        <w:t>všetkých podmienok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uvedených pri jednotlivých výdavko</w:t>
      </w:r>
      <w:r w:rsidR="00C523E1" w:rsidRPr="00A1007F">
        <w:rPr>
          <w:rFonts w:asciiTheme="minorHAnsi" w:hAnsiTheme="minorHAnsi"/>
          <w:b/>
          <w:sz w:val="24"/>
          <w:szCs w:val="24"/>
        </w:rPr>
        <w:t>ch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je predpokladom pre </w:t>
      </w:r>
      <w:r w:rsidR="00C523E1" w:rsidRPr="00A1007F">
        <w:rPr>
          <w:rFonts w:asciiTheme="minorHAnsi" w:hAnsiTheme="minorHAnsi"/>
          <w:b/>
          <w:sz w:val="24"/>
          <w:szCs w:val="24"/>
        </w:rPr>
        <w:t xml:space="preserve">ich </w:t>
      </w:r>
      <w:r w:rsidR="00E7339E" w:rsidRPr="00A1007F">
        <w:rPr>
          <w:rFonts w:asciiTheme="minorHAnsi" w:hAnsiTheme="minorHAnsi"/>
          <w:b/>
          <w:sz w:val="24"/>
          <w:szCs w:val="24"/>
        </w:rPr>
        <w:t>oprávnenosť</w:t>
      </w:r>
      <w:r w:rsidR="00C523E1" w:rsidRPr="00A1007F">
        <w:rPr>
          <w:rFonts w:asciiTheme="minorHAnsi" w:hAnsiTheme="minorHAnsi"/>
          <w:sz w:val="24"/>
          <w:szCs w:val="24"/>
        </w:rPr>
        <w:t>.</w:t>
      </w:r>
      <w:r w:rsidR="005E2314" w:rsidRPr="00A1007F">
        <w:rPr>
          <w:rFonts w:asciiTheme="minorHAnsi" w:hAnsiTheme="minorHAnsi"/>
          <w:sz w:val="24"/>
          <w:szCs w:val="24"/>
        </w:rPr>
        <w:t xml:space="preserve"> </w:t>
      </w:r>
    </w:p>
    <w:p w14:paraId="736500C5" w14:textId="77777777" w:rsidR="005B6C70" w:rsidRPr="00A1007F" w:rsidRDefault="005B6C70" w:rsidP="0056259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4DB792F" w14:textId="77777777" w:rsidR="00CF0E37" w:rsidRPr="00FE2F06" w:rsidRDefault="00A839B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Nákup hmotného a nehmotného majetku (okrem nehnuteľností)</w:t>
      </w:r>
    </w:p>
    <w:p w14:paraId="72C4BE0A" w14:textId="77777777"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0BB67CB" w14:textId="77777777" w:rsidR="002A6D6F" w:rsidRPr="00A1007F" w:rsidRDefault="004D08FC" w:rsidP="002A6D6F">
      <w:pPr>
        <w:pStyle w:val="SRKNorm"/>
        <w:spacing w:before="0" w:after="12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Oprávneným výdavkom je </w:t>
      </w:r>
      <w:r w:rsidR="00D93863" w:rsidRPr="0063689B">
        <w:rPr>
          <w:rFonts w:asciiTheme="minorHAnsi" w:hAnsiTheme="minorHAnsi"/>
        </w:rPr>
        <w:t>kúpna cena nakupovaného dlhodobého hmotného a nehmotného majetku</w:t>
      </w:r>
      <w:r w:rsidR="00D93863">
        <w:rPr>
          <w:rStyle w:val="Odkaznapoznmkupodiarou"/>
        </w:rPr>
        <w:footnoteReference w:id="6"/>
      </w:r>
      <w:r w:rsidRPr="00A1007F">
        <w:rPr>
          <w:rFonts w:asciiTheme="minorHAnsi" w:hAnsiTheme="minorHAnsi"/>
        </w:rPr>
        <w:t xml:space="preserve">. V prípade, ak prijímateľ využíva nadobudnutý majetok (napr. zariadenie, vybavenie) len pre účely projektu, uplatní si výdavky spojené s ich obstaraním v celkovej výške. Kúpený majetok </w:t>
      </w:r>
      <w:r w:rsidR="00312A59">
        <w:rPr>
          <w:rFonts w:asciiTheme="minorHAnsi" w:hAnsiTheme="minorHAnsi"/>
        </w:rPr>
        <w:t>je</w:t>
      </w:r>
      <w:r w:rsidRPr="00A1007F">
        <w:rPr>
          <w:rFonts w:asciiTheme="minorHAnsi" w:hAnsiTheme="minorHAnsi"/>
        </w:rPr>
        <w:t xml:space="preserve"> nový</w:t>
      </w:r>
      <w:r w:rsidR="00EC7EFD" w:rsidRPr="00A1007F">
        <w:rPr>
          <w:rFonts w:asciiTheme="minorHAnsi" w:hAnsiTheme="minorHAnsi"/>
        </w:rPr>
        <w:t xml:space="preserve"> a</w:t>
      </w:r>
      <w:r w:rsidRPr="00A1007F">
        <w:rPr>
          <w:rFonts w:asciiTheme="minorHAnsi" w:hAnsiTheme="minorHAnsi"/>
        </w:rPr>
        <w:t xml:space="preserve"> </w:t>
      </w:r>
      <w:r w:rsidR="00351385" w:rsidRPr="00A1007F">
        <w:rPr>
          <w:rFonts w:asciiTheme="minorHAnsi" w:hAnsiTheme="minorHAnsi"/>
        </w:rPr>
        <w:t>ne</w:t>
      </w:r>
      <w:r w:rsidRPr="00A1007F">
        <w:rPr>
          <w:rFonts w:asciiTheme="minorHAnsi" w:hAnsiTheme="minorHAnsi"/>
        </w:rPr>
        <w:t>používaný</w:t>
      </w:r>
      <w:r w:rsidR="002A6D6F" w:rsidRPr="00A1007F">
        <w:rPr>
          <w:rStyle w:val="Odkaznapoznmkupodiarou"/>
          <w:rFonts w:asciiTheme="minorHAnsi" w:hAnsiTheme="minorHAnsi"/>
        </w:rPr>
        <w:footnoteReference w:id="7"/>
      </w:r>
      <w:r w:rsidR="002A6D6F" w:rsidRPr="00A1007F">
        <w:rPr>
          <w:rFonts w:asciiTheme="minorHAnsi" w:hAnsiTheme="minorHAnsi"/>
        </w:rPr>
        <w:t>.</w:t>
      </w:r>
    </w:p>
    <w:p w14:paraId="3089886D" w14:textId="77777777" w:rsidR="0019398E" w:rsidRPr="00A1007F" w:rsidRDefault="004D08FC" w:rsidP="00351385">
      <w:pPr>
        <w:pStyle w:val="SRKNorm"/>
        <w:spacing w:before="0" w:after="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prípade, že prijímateľ využíva majetok okrem realizácie projektu aj na iné aktivity nesúvisiace s realizáciou projektu, oprávnené sú len pomerné výdavky na jeho obstaranie</w:t>
      </w:r>
      <w:r w:rsidR="00285E08" w:rsidRPr="00A1007F">
        <w:rPr>
          <w:rFonts w:asciiTheme="minorHAnsi" w:hAnsiTheme="minorHAnsi"/>
        </w:rPr>
        <w:t>. Prijímateľ v rámci dokumentácie k ŽoP predloží spôsob výpočtu oprávnenej výšky jednotlivých výdavkov.</w:t>
      </w:r>
      <w:r w:rsidRPr="00A1007F">
        <w:rPr>
          <w:rFonts w:asciiTheme="minorHAnsi" w:hAnsiTheme="minorHAnsi"/>
        </w:rPr>
        <w:t xml:space="preserve"> </w:t>
      </w:r>
    </w:p>
    <w:p w14:paraId="2743817C" w14:textId="77777777" w:rsidR="00A26E80" w:rsidRPr="00A1007F" w:rsidRDefault="00A26E8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3CB46C0" w14:textId="77777777" w:rsidR="00A26E80" w:rsidRPr="00FE2F06" w:rsidRDefault="00A26E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V prípade, že prijímateľ využíva zariadenie/vybavenie okrem realizácie projektu aj na iné aktivity nesúvisiace s realizáciou projektu, oprávnené sú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</w:rPr>
        <w:t>len pomerné výdavky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na obstaranie zariadenia/vybavenia.</w:t>
      </w:r>
    </w:p>
    <w:p w14:paraId="08662E00" w14:textId="77777777"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FF638E" w14:textId="77777777" w:rsidR="0063689B" w:rsidRDefault="0063689B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14:paraId="2A9B2936" w14:textId="77777777" w:rsidR="00A74878" w:rsidRPr="00A1007F" w:rsidRDefault="00A74878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D88C24E" w14:textId="77777777" w:rsidR="00D37073" w:rsidRPr="00FE2F06" w:rsidRDefault="000B6EAA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Osobné výdavky</w:t>
      </w:r>
    </w:p>
    <w:p w14:paraId="2292DAF7" w14:textId="77777777" w:rsidR="00854F2A" w:rsidRPr="00A1007F" w:rsidRDefault="00854F2A" w:rsidP="00854F2A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6E70B25" w14:textId="31017CE8" w:rsidR="000B6EAA" w:rsidRDefault="000B6EAA" w:rsidP="00D7526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Základným oprávneným výdavkom v oblasti osobných výdavkov je </w:t>
      </w:r>
      <w:r w:rsidR="00D93863" w:rsidRPr="0063689B">
        <w:rPr>
          <w:rFonts w:asciiTheme="minorHAnsi" w:hAnsiTheme="minorHAnsi"/>
          <w:sz w:val="24"/>
          <w:szCs w:val="24"/>
        </w:rPr>
        <w:t xml:space="preserve">celková </w:t>
      </w:r>
      <w:r w:rsidRPr="00A1007F">
        <w:rPr>
          <w:rFonts w:asciiTheme="minorHAnsi" w:hAnsiTheme="minorHAnsi"/>
          <w:sz w:val="24"/>
          <w:szCs w:val="24"/>
        </w:rPr>
        <w:t xml:space="preserve">cena práce </w:t>
      </w:r>
      <w:r w:rsidR="007A32B0" w:rsidRPr="0063689B">
        <w:rPr>
          <w:rFonts w:asciiTheme="minorHAnsi" w:hAnsiTheme="minorHAnsi"/>
          <w:sz w:val="24"/>
          <w:szCs w:val="24"/>
        </w:rPr>
        <w:t xml:space="preserve">(§ 130 ods. 5 </w:t>
      </w:r>
      <w:ins w:id="159" w:author="Autor">
        <w:r w:rsidR="00BB0F79">
          <w:rPr>
            <w:rFonts w:asciiTheme="minorHAnsi" w:hAnsiTheme="minorHAnsi"/>
            <w:sz w:val="24"/>
            <w:szCs w:val="24"/>
          </w:rPr>
          <w:t>Z</w:t>
        </w:r>
      </w:ins>
      <w:del w:id="160" w:author="Autor">
        <w:r w:rsidR="007A32B0" w:rsidRPr="0063689B" w:rsidDel="00BB0F79">
          <w:rPr>
            <w:rFonts w:asciiTheme="minorHAnsi" w:hAnsiTheme="minorHAnsi"/>
            <w:sz w:val="24"/>
            <w:szCs w:val="24"/>
          </w:rPr>
          <w:delText>z</w:delText>
        </w:r>
      </w:del>
      <w:r w:rsidR="007A32B0" w:rsidRPr="0063689B">
        <w:rPr>
          <w:rFonts w:asciiTheme="minorHAnsi" w:hAnsiTheme="minorHAnsi"/>
          <w:sz w:val="24"/>
          <w:szCs w:val="24"/>
        </w:rPr>
        <w:t>ákonníka práce</w:t>
      </w:r>
      <w:ins w:id="161" w:author="Autor">
        <w:r w:rsidR="00BB0F79">
          <w:rPr>
            <w:rFonts w:asciiTheme="minorHAnsi" w:hAnsiTheme="minorHAnsi"/>
            <w:sz w:val="24"/>
            <w:szCs w:val="24"/>
          </w:rPr>
          <w:t xml:space="preserve"> </w:t>
        </w:r>
        <w:r w:rsidR="00BB0F79" w:rsidRPr="009107F6">
          <w:rPr>
            <w:rFonts w:asciiTheme="minorHAnsi" w:hAnsiTheme="minorHAnsi"/>
            <w:sz w:val="24"/>
            <w:szCs w:val="24"/>
          </w:rPr>
          <w:t>v platnom znení (ďalej len ,,zákonník práce“)</w:t>
        </w:r>
      </w:ins>
      <w:r w:rsidR="007A32B0" w:rsidRPr="0063689B">
        <w:rPr>
          <w:rFonts w:asciiTheme="minorHAnsi" w:hAnsiTheme="minorHAnsi"/>
          <w:sz w:val="24"/>
          <w:szCs w:val="24"/>
        </w:rPr>
        <w:t>)</w:t>
      </w:r>
      <w:r w:rsidR="00D75263" w:rsidRPr="00A1007F">
        <w:rPr>
          <w:rFonts w:asciiTheme="minorHAnsi" w:hAnsiTheme="minorHAnsi"/>
          <w:sz w:val="24"/>
          <w:szCs w:val="24"/>
        </w:rPr>
        <w:t>.</w:t>
      </w:r>
    </w:p>
    <w:p w14:paraId="18A38D58" w14:textId="22F6D856" w:rsidR="007A32B0" w:rsidRPr="00A1007F" w:rsidRDefault="007A32B0" w:rsidP="0063689B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63689B">
        <w:rPr>
          <w:rFonts w:asciiTheme="minorHAnsi" w:hAnsiTheme="minorHAnsi"/>
          <w:sz w:val="24"/>
          <w:szCs w:val="24"/>
        </w:rPr>
        <w:t xml:space="preserve">V prípade osobných výdavkov je rešpektované odmeňovanie jednotlivých pracovných pozícií s ohľadom na predchádzajúcu mzdovú politiku zamestnávateľa, t.j. nie je možné akceptovať navýšenie mzdy, resp. odmeny za vykonanú prácu iba z dôvodu zapojenia </w:t>
      </w:r>
      <w:ins w:id="162" w:author="Autor">
        <w:r w:rsidR="00BB0F79">
          <w:rPr>
            <w:rFonts w:asciiTheme="minorHAnsi" w:hAnsiTheme="minorHAnsi"/>
            <w:sz w:val="24"/>
            <w:szCs w:val="24"/>
          </w:rPr>
          <w:t xml:space="preserve">zamestnanca </w:t>
        </w:r>
      </w:ins>
      <w:r w:rsidRPr="0063689B">
        <w:rPr>
          <w:rFonts w:asciiTheme="minorHAnsi" w:hAnsiTheme="minorHAnsi"/>
          <w:sz w:val="24"/>
          <w:szCs w:val="24"/>
        </w:rPr>
        <w:t>do projektu financovaného z prostriedkov EŠIF (napr. rozdielne sadzby odmeňovania za práce vykonávané mimo aktivít projektu a za práce vykonávané na aktivitách projektu; rozdielne hodinové sadzby v prípade viacerých projektov tej istej funkcie - projektový manažér - u jednej osoby; neopodstatnené rozdielne hodinové sadzby pri odbornom personáli). Takéto navýšenie bude mať za následok vznik neoprávnených výdavkov v časti presahujúcej výšku mzdy, resp. odmeny rovnakej práce vykonávanej mimo projektu.</w:t>
      </w:r>
    </w:p>
    <w:p w14:paraId="55722908" w14:textId="77777777" w:rsidR="000B6EAA" w:rsidRPr="00A1007F" w:rsidRDefault="008D327E" w:rsidP="00D7526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</w:t>
      </w:r>
      <w:r w:rsidR="000B6EAA" w:rsidRPr="00A1007F">
        <w:rPr>
          <w:rFonts w:asciiTheme="minorHAnsi" w:hAnsiTheme="minorHAnsi"/>
          <w:sz w:val="24"/>
          <w:szCs w:val="24"/>
        </w:rPr>
        <w:t xml:space="preserve">rijímateľ </w:t>
      </w:r>
      <w:r w:rsidRPr="00A1007F">
        <w:rPr>
          <w:rFonts w:asciiTheme="minorHAnsi" w:hAnsiTheme="minorHAnsi"/>
          <w:sz w:val="24"/>
          <w:szCs w:val="24"/>
        </w:rPr>
        <w:t xml:space="preserve">je </w:t>
      </w:r>
      <w:r w:rsidR="000B6EAA" w:rsidRPr="00A1007F">
        <w:rPr>
          <w:rFonts w:asciiTheme="minorHAnsi" w:hAnsiTheme="minorHAnsi"/>
          <w:sz w:val="24"/>
          <w:szCs w:val="24"/>
        </w:rPr>
        <w:t>povinný preukázať, že zamestnanec, ktorého mzdové výdavky sú predmetom financovania z</w:t>
      </w:r>
      <w:del w:id="163" w:author="Autor">
        <w:r w:rsidR="000B6EAA" w:rsidRPr="00A1007F" w:rsidDel="00113E06">
          <w:rPr>
            <w:rFonts w:asciiTheme="minorHAnsi" w:hAnsiTheme="minorHAnsi"/>
            <w:sz w:val="24"/>
            <w:szCs w:val="24"/>
          </w:rPr>
          <w:delText xml:space="preserve"> </w:delText>
        </w:r>
      </w:del>
      <w:ins w:id="164" w:author="Autor">
        <w:r w:rsidR="00113E06">
          <w:rPr>
            <w:rFonts w:asciiTheme="minorHAnsi" w:hAnsiTheme="minorHAnsi"/>
            <w:sz w:val="24"/>
            <w:szCs w:val="24"/>
          </w:rPr>
          <w:t> </w:t>
        </w:r>
      </w:ins>
      <w:r w:rsidR="000B6EAA" w:rsidRPr="00A1007F">
        <w:rPr>
          <w:rFonts w:asciiTheme="minorHAnsi" w:hAnsiTheme="minorHAnsi"/>
          <w:sz w:val="24"/>
          <w:szCs w:val="24"/>
        </w:rPr>
        <w:t>EŠIF</w:t>
      </w:r>
      <w:ins w:id="165" w:author="Autor">
        <w:r w:rsidR="00113E06">
          <w:rPr>
            <w:rFonts w:asciiTheme="minorHAnsi" w:hAnsiTheme="minorHAnsi"/>
            <w:sz w:val="24"/>
            <w:szCs w:val="24"/>
          </w:rPr>
          <w:t>,</w:t>
        </w:r>
      </w:ins>
      <w:r w:rsidR="000B6EAA" w:rsidRPr="00A1007F">
        <w:rPr>
          <w:rFonts w:asciiTheme="minorHAnsi" w:hAnsiTheme="minorHAnsi"/>
          <w:sz w:val="24"/>
          <w:szCs w:val="24"/>
        </w:rPr>
        <w:t xml:space="preserve"> má pre danú pracovnú pozíciu alebo pre </w:t>
      </w:r>
      <w:r w:rsidR="000B6EAA" w:rsidRPr="007D4D76">
        <w:rPr>
          <w:rFonts w:asciiTheme="minorHAnsi" w:hAnsiTheme="minorHAnsi"/>
          <w:b/>
          <w:sz w:val="24"/>
          <w:szCs w:val="24"/>
        </w:rPr>
        <w:t>práce vykonávané na projekte</w:t>
      </w:r>
      <w:r w:rsidR="00984AE8" w:rsidRPr="00A1007F">
        <w:rPr>
          <w:rStyle w:val="Odkaznapoznmkupodiarou"/>
          <w:rFonts w:asciiTheme="minorHAnsi" w:hAnsiTheme="minorHAnsi"/>
        </w:rPr>
        <w:footnoteReference w:id="8"/>
      </w:r>
      <w:r w:rsidR="000B6EAA" w:rsidRPr="00A1007F">
        <w:rPr>
          <w:rFonts w:asciiTheme="minorHAnsi" w:hAnsiTheme="minorHAnsi"/>
          <w:sz w:val="24"/>
          <w:szCs w:val="24"/>
        </w:rPr>
        <w:t xml:space="preserve"> potrebnú kvalifikáciu a odbornú spôsobilosť.</w:t>
      </w:r>
    </w:p>
    <w:p w14:paraId="179CFD5D" w14:textId="77777777" w:rsidR="000B6EAA" w:rsidRPr="00A1007F" w:rsidRDefault="000B6EAA" w:rsidP="007C48A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Zamestnanci prijímateľa preukazujú svoje zapojenie do projektu </w:t>
      </w:r>
      <w:r w:rsidRPr="00A1007F">
        <w:rPr>
          <w:rFonts w:asciiTheme="minorHAnsi" w:hAnsiTheme="minorHAnsi"/>
          <w:b/>
          <w:sz w:val="24"/>
          <w:szCs w:val="24"/>
        </w:rPr>
        <w:t>pracovným výkazom</w:t>
      </w:r>
      <w:r w:rsidRPr="00A1007F">
        <w:rPr>
          <w:rFonts w:asciiTheme="minorHAnsi" w:hAnsiTheme="minorHAnsi"/>
          <w:sz w:val="24"/>
          <w:szCs w:val="24"/>
        </w:rPr>
        <w:t>. Činnosti a objem práce v pracovnom výkaze musia zodpovedať skutočne vykonanej práci v rámci vykazovaného obdobia. V prípade zamestnávania osôb pre účely realizácie projektu rozlišujeme dve alternatívy:</w:t>
      </w:r>
    </w:p>
    <w:p w14:paraId="7CB08A02" w14:textId="77777777" w:rsidR="000B6EAA" w:rsidRPr="00A1007F" w:rsidRDefault="000B6EAA" w:rsidP="00F3655E">
      <w:pPr>
        <w:pStyle w:val="Zoznamsodrkami"/>
        <w:numPr>
          <w:ilvl w:val="0"/>
          <w:numId w:val="7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 xml:space="preserve">zamestnanec pracuje na projekte </w:t>
      </w:r>
      <w:r w:rsidR="00D545CF" w:rsidRPr="0027604F">
        <w:rPr>
          <w:rFonts w:asciiTheme="minorHAnsi" w:hAnsiTheme="minorHAnsi"/>
          <w:b/>
          <w:sz w:val="24"/>
          <w:szCs w:val="24"/>
        </w:rPr>
        <w:t>počas celého ustanoveného pracovného času</w:t>
      </w:r>
      <w:r w:rsidR="00D545CF" w:rsidRPr="0027604F">
        <w:rPr>
          <w:rFonts w:asciiTheme="minorHAnsi" w:hAnsiTheme="minorHAnsi"/>
          <w:sz w:val="24"/>
          <w:szCs w:val="24"/>
        </w:rPr>
        <w:t>, resp. dohodnutého kratšieho pracovného času v prípade pracovného pomeru</w:t>
      </w:r>
      <w:r w:rsidR="00D545CF" w:rsidRPr="0027604F">
        <w:rPr>
          <w:rStyle w:val="Odkaznapoznmkupodiarou"/>
        </w:rPr>
        <w:footnoteReference w:id="9"/>
      </w:r>
      <w:r w:rsidR="00D545CF" w:rsidRPr="0027604F">
        <w:rPr>
          <w:rFonts w:asciiTheme="minorHAnsi" w:hAnsiTheme="minorHAnsi"/>
          <w:sz w:val="24"/>
          <w:szCs w:val="24"/>
        </w:rPr>
        <w:t xml:space="preserve"> na kratší pracovný čas (t. j.</w:t>
      </w:r>
      <w:r w:rsidR="00D545CF">
        <w:rPr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 ustanovený pracovný čas):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zamestnanec vykonáva počas celej pracovnej doby (resp. počas celého pracovného času) činnosti týkajúce sa výlučne aktivít na projekte a žiadne iné aktivity mimo projektu. V tomto prípade sú oprávnené výdavky za </w:t>
      </w:r>
      <w:r w:rsidR="007A32B0">
        <w:rPr>
          <w:rFonts w:asciiTheme="minorHAnsi" w:hAnsiTheme="minorHAnsi"/>
          <w:sz w:val="24"/>
          <w:szCs w:val="24"/>
        </w:rPr>
        <w:t>celkovú cenu práce</w:t>
      </w:r>
      <w:del w:id="171" w:author="Autor">
        <w:r w:rsidRPr="00A1007F" w:rsidDel="00113E06">
          <w:rPr>
            <w:rFonts w:asciiTheme="minorHAnsi" w:hAnsiTheme="minorHAnsi"/>
            <w:sz w:val="24"/>
            <w:szCs w:val="24"/>
          </w:rPr>
          <w:delText>,</w:delText>
        </w:r>
      </w:del>
      <w:r w:rsidRPr="00A1007F">
        <w:rPr>
          <w:rFonts w:asciiTheme="minorHAnsi" w:hAnsiTheme="minorHAnsi"/>
          <w:sz w:val="24"/>
          <w:szCs w:val="24"/>
        </w:rPr>
        <w:t xml:space="preserve">; </w:t>
      </w:r>
    </w:p>
    <w:p w14:paraId="1BAB7BE5" w14:textId="03C18170" w:rsidR="000B6EAA" w:rsidRPr="00A1007F" w:rsidRDefault="000B6EAA" w:rsidP="008D327E">
      <w:pPr>
        <w:pStyle w:val="Zoznamsodrkami"/>
        <w:numPr>
          <w:ilvl w:val="0"/>
          <w:numId w:val="7"/>
        </w:numPr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iba určitý pracovný čas</w:t>
      </w:r>
      <w:r w:rsidRPr="00A1007F">
        <w:rPr>
          <w:rFonts w:asciiTheme="minorHAnsi" w:hAnsiTheme="minorHAnsi"/>
          <w:sz w:val="24"/>
          <w:szCs w:val="24"/>
        </w:rPr>
        <w:t>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celkový pracovný čas zamestnanca je rozdelený na aktivity pre projekt/projekty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9374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na aktivity </w:t>
      </w:r>
      <w:r w:rsidR="008D327E" w:rsidRPr="00A1007F">
        <w:rPr>
          <w:rFonts w:asciiTheme="minorHAnsi" w:hAnsiTheme="minorHAnsi"/>
          <w:sz w:val="24"/>
          <w:szCs w:val="24"/>
        </w:rPr>
        <w:t>iných OP</w:t>
      </w:r>
      <w:r w:rsidR="00093744" w:rsidRPr="00A1007F">
        <w:rPr>
          <w:rFonts w:asciiTheme="minorHAnsi" w:hAnsiTheme="minorHAnsi"/>
          <w:sz w:val="24"/>
          <w:szCs w:val="24"/>
        </w:rPr>
        <w:t>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. V tomto prípade sú oprávnené výdavky za </w:t>
      </w:r>
      <w:r w:rsidR="007A32B0">
        <w:rPr>
          <w:rFonts w:asciiTheme="minorHAnsi" w:hAnsiTheme="minorHAnsi"/>
          <w:sz w:val="24"/>
          <w:szCs w:val="24"/>
        </w:rPr>
        <w:t>celkovú cenu práce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ins w:id="172" w:author="Autor">
        <w:r w:rsidR="00DF2A73">
          <w:rPr>
            <w:rFonts w:asciiTheme="minorHAnsi" w:hAnsiTheme="minorHAnsi"/>
            <w:sz w:val="24"/>
            <w:szCs w:val="24"/>
          </w:rPr>
          <w:t xml:space="preserve">stanovené </w:t>
        </w:r>
      </w:ins>
      <w:r w:rsidRPr="00A1007F">
        <w:rPr>
          <w:rFonts w:asciiTheme="minorHAnsi" w:hAnsiTheme="minorHAnsi"/>
          <w:sz w:val="24"/>
          <w:szCs w:val="24"/>
        </w:rPr>
        <w:t xml:space="preserve">pomerne podľa skutočne odpracovaného času na projekte. Náhrada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dovolenku prislúcha k obdobiu odpracovanému príslušným zamestnancom na danom projekte, t.j. oprávnená náhrada za dovolenku sa bude krátiť u zamestnancov, ktorí pracujú len časť svojho úväzku na danom projekte. Oprávnená je skutočne čerpaná dovolenka v čase realizácie projektu (t.j. aj prenesená dovolenka z predchádzajúceho roku, ak nárok na dovolenku vznikol v súvislosti s výkonom práce na projekte)</w:t>
      </w:r>
      <w:r w:rsidR="00312A59" w:rsidRPr="00312A59">
        <w:rPr>
          <w:rStyle w:val="Hypertextovprepojenie"/>
        </w:rPr>
        <w:t xml:space="preserve"> </w:t>
      </w:r>
      <w:r w:rsidR="00312A59" w:rsidRPr="00360B89">
        <w:rPr>
          <w:rStyle w:val="Odkaznapoznmkupodiarou"/>
          <w:rFonts w:asciiTheme="minorHAnsi" w:hAnsiTheme="minorHAnsi"/>
        </w:rPr>
        <w:footnoteReference w:id="10"/>
      </w:r>
      <w:r w:rsidR="00312A59" w:rsidRPr="00360B89">
        <w:rPr>
          <w:rFonts w:asciiTheme="minorHAnsi" w:hAnsiTheme="minorHAnsi"/>
        </w:rPr>
        <w:t>.</w:t>
      </w:r>
      <w:r w:rsidR="00A039EC" w:rsidRPr="00A039EC">
        <w:t xml:space="preserve"> </w:t>
      </w:r>
      <w:r w:rsidR="00A039EC" w:rsidRPr="0027604F">
        <w:rPr>
          <w:rFonts w:asciiTheme="minorHAnsi" w:hAnsiTheme="minorHAnsi"/>
          <w:sz w:val="24"/>
          <w:szCs w:val="24"/>
        </w:rPr>
        <w:t>Pre osoby pracujúce na projekte čiastočne, t.j. nie v rámci celého odpracovaného času, je možnosť stanoviť pevný percentuálny podiel času odpracovaného v projekte v pracovnej zmluve (nie je potrebné zaznamenávať odpracovaný čas</w:t>
      </w:r>
      <w:r w:rsidR="00A039EC">
        <w:rPr>
          <w:rStyle w:val="Odkaznapoznmkupodiarou"/>
        </w:rPr>
        <w:footnoteReference w:id="11"/>
      </w:r>
      <w:r w:rsidR="00A039EC" w:rsidRPr="0027604F">
        <w:rPr>
          <w:rFonts w:asciiTheme="minorHAnsi" w:hAnsiTheme="minorHAnsi"/>
          <w:sz w:val="24"/>
          <w:szCs w:val="24"/>
        </w:rPr>
        <w:t>)</w:t>
      </w:r>
      <w:r w:rsidR="00A039EC" w:rsidRPr="00442B41">
        <w:t>.</w:t>
      </w:r>
    </w:p>
    <w:p w14:paraId="1CBCBBC3" w14:textId="192244B9" w:rsidR="00BB71BC" w:rsidRPr="00A1007F" w:rsidRDefault="00BB71BC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Náhrada mzdy za práceneschopnosť, ošetrovani</w:t>
      </w:r>
      <w:ins w:id="174" w:author="Autor">
        <w:r w:rsidR="00BB0F79">
          <w:rPr>
            <w:rFonts w:asciiTheme="minorHAnsi" w:hAnsiTheme="minorHAnsi"/>
            <w:sz w:val="24"/>
            <w:szCs w:val="24"/>
          </w:rPr>
          <w:t>e</w:t>
        </w:r>
      </w:ins>
      <w:del w:id="175" w:author="Autor">
        <w:r w:rsidRPr="00A1007F" w:rsidDel="00BB0F79">
          <w:rPr>
            <w:rFonts w:asciiTheme="minorHAnsi" w:hAnsiTheme="minorHAnsi"/>
            <w:sz w:val="24"/>
            <w:szCs w:val="24"/>
          </w:rPr>
          <w:delText>a</w:delText>
        </w:r>
      </w:del>
      <w:r w:rsidRPr="00A1007F">
        <w:rPr>
          <w:rFonts w:asciiTheme="minorHAnsi" w:hAnsiTheme="minorHAnsi"/>
          <w:sz w:val="24"/>
          <w:szCs w:val="24"/>
        </w:rPr>
        <w:t xml:space="preserve"> člena rodiny a návštevu u lekára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je oprávneným výdavkom, ak je zamestnávateľom poskytnutá v súlade s platnou legislatívnou úpravou, v zákonnej výške, zodpovedá miere zapojenia zamestnanca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do realizácie daného projektu a predstavu</w:t>
      </w:r>
      <w:r w:rsidR="00542460" w:rsidRPr="00A1007F">
        <w:rPr>
          <w:rFonts w:asciiTheme="minorHAnsi" w:hAnsiTheme="minorHAnsi"/>
          <w:sz w:val="24"/>
          <w:szCs w:val="24"/>
        </w:rPr>
        <w:t>je konečný výdavok prijímateľa.</w:t>
      </w:r>
    </w:p>
    <w:p w14:paraId="0F7BEAD4" w14:textId="77777777" w:rsidR="000B6EAA" w:rsidRPr="00A1007F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 xml:space="preserve">Výdavky týkajúce sa výkonu práce sú limitované rozsahom práce </w:t>
      </w:r>
      <w:r w:rsidRPr="007D4D76">
        <w:rPr>
          <w:rFonts w:asciiTheme="minorHAnsi" w:hAnsiTheme="minorHAnsi"/>
          <w:b/>
          <w:sz w:val="24"/>
          <w:szCs w:val="24"/>
        </w:rPr>
        <w:t>maximálne 12 hodín/deň</w:t>
      </w:r>
      <w:r w:rsidR="00977982" w:rsidRPr="0027604F">
        <w:rPr>
          <w:rStyle w:val="Odkaznapoznmkupodiarou"/>
          <w:rFonts w:asciiTheme="minorHAnsi" w:hAnsiTheme="minorHAnsi"/>
          <w:sz w:val="22"/>
          <w:lang w:eastAsia="en-US"/>
        </w:rPr>
        <w:footnoteReference w:id="12"/>
      </w:r>
      <w:r w:rsidRPr="0027604F">
        <w:rPr>
          <w:rStyle w:val="Odkaznapoznmkupodiarou"/>
          <w:sz w:val="22"/>
          <w:lang w:eastAsia="en-US"/>
        </w:rPr>
        <w:t xml:space="preserve"> </w:t>
      </w:r>
      <w:r w:rsidRPr="007D4D76">
        <w:rPr>
          <w:rFonts w:asciiTheme="minorHAnsi" w:hAnsiTheme="minorHAnsi"/>
          <w:b/>
          <w:sz w:val="24"/>
          <w:szCs w:val="24"/>
        </w:rPr>
        <w:t>za všetky pracovné úväzky osoby kumulatívne</w:t>
      </w:r>
      <w:r w:rsidRPr="007D4D76">
        <w:rPr>
          <w:rFonts w:asciiTheme="minorHAnsi" w:hAnsiTheme="minorHAnsi"/>
          <w:sz w:val="24"/>
          <w:szCs w:val="24"/>
        </w:rPr>
        <w:t>, t.j. za všetky pracovné pomery, dohody mimo pracovného pomeru a štátnozamestnanecký pomer</w:t>
      </w:r>
      <w:r w:rsidRPr="00DA48AF">
        <w:rPr>
          <w:rFonts w:asciiTheme="minorHAnsi" w:hAnsiTheme="minorHAnsi"/>
          <w:sz w:val="22"/>
          <w:szCs w:val="22"/>
          <w:vertAlign w:val="superscript"/>
          <w:rPrChange w:id="176" w:author="Autor">
            <w:rPr>
              <w:rFonts w:asciiTheme="minorHAnsi" w:hAnsiTheme="minorHAnsi"/>
              <w:sz w:val="16"/>
              <w:szCs w:val="16"/>
            </w:rPr>
          </w:rPrChange>
        </w:rPr>
        <w:footnoteReference w:id="13"/>
      </w:r>
      <w:r w:rsidR="00592972" w:rsidRPr="007D4D76">
        <w:rPr>
          <w:rFonts w:asciiTheme="minorHAnsi" w:hAnsiTheme="minorHAnsi"/>
          <w:sz w:val="24"/>
          <w:szCs w:val="24"/>
        </w:rPr>
        <w:t>.</w:t>
      </w:r>
    </w:p>
    <w:p w14:paraId="1FEC8954" w14:textId="77777777" w:rsidR="000B6EAA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27604F">
        <w:rPr>
          <w:rFonts w:asciiTheme="minorHAnsi" w:hAnsiTheme="minorHAnsi"/>
          <w:b/>
          <w:sz w:val="24"/>
          <w:szCs w:val="24"/>
        </w:rPr>
        <w:t>Pracov</w:t>
      </w:r>
      <w:r w:rsidRPr="00977982">
        <w:rPr>
          <w:rFonts w:asciiTheme="minorHAnsi" w:hAnsiTheme="minorHAnsi"/>
          <w:b/>
          <w:sz w:val="24"/>
          <w:szCs w:val="24"/>
        </w:rPr>
        <w:t>né</w:t>
      </w:r>
      <w:r w:rsidRPr="00A1007F">
        <w:rPr>
          <w:rFonts w:asciiTheme="minorHAnsi" w:hAnsiTheme="minorHAnsi"/>
          <w:b/>
          <w:sz w:val="24"/>
          <w:szCs w:val="24"/>
        </w:rPr>
        <w:t xml:space="preserve"> úväzky osôb pracujúcich na projekte sa nesmú prekrývať</w:t>
      </w:r>
      <w:r w:rsidR="001B305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1B3056" w:rsidRPr="00A1007F">
        <w:rPr>
          <w:rFonts w:asciiTheme="minorHAnsi" w:hAnsiTheme="minorHAnsi"/>
          <w:sz w:val="24"/>
          <w:szCs w:val="24"/>
        </w:rPr>
        <w:t>N</w:t>
      </w:r>
      <w:r w:rsidRPr="00A1007F">
        <w:rPr>
          <w:rFonts w:asciiTheme="minorHAnsi" w:hAnsiTheme="minorHAnsi"/>
          <w:sz w:val="24"/>
          <w:szCs w:val="24"/>
        </w:rPr>
        <w:t xml:space="preserve">ie je prípustné, aby bol zamestnanec platený za rovnakú činnosť vykonávanú v tom istom čase, resp. za rovnaké výstupy viackrát. Za </w:t>
      </w:r>
      <w:r w:rsidRPr="00A1007F">
        <w:rPr>
          <w:rFonts w:asciiTheme="minorHAnsi" w:hAnsiTheme="minorHAnsi"/>
          <w:sz w:val="24"/>
          <w:szCs w:val="24"/>
          <w:u w:val="single"/>
        </w:rPr>
        <w:t>neoprávnené</w:t>
      </w:r>
      <w:r w:rsidRPr="00A1007F">
        <w:rPr>
          <w:rFonts w:asciiTheme="minorHAnsi" w:hAnsiTheme="minorHAnsi"/>
          <w:sz w:val="24"/>
          <w:szCs w:val="24"/>
        </w:rPr>
        <w:t xml:space="preserve">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, resp. z iných </w:t>
      </w:r>
      <w:r w:rsidR="00093744" w:rsidRPr="00A1007F">
        <w:rPr>
          <w:rFonts w:asciiTheme="minorHAnsi" w:hAnsiTheme="minorHAnsi"/>
          <w:sz w:val="24"/>
          <w:szCs w:val="24"/>
        </w:rPr>
        <w:t>OP,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, resp. pri zistení vykonávania činnosti nefinancovanej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. Výdavky, ktoré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sa vzťahujú na tieto pracovné výkazy budú vylúčené z financovania dotknutého projektu/projektov na úrovni príslušného dňa, pričom nie je podstatné, na základe akého zmluvného vzťahu osoba pracovala. </w:t>
      </w:r>
      <w:r w:rsidRPr="00A1007F">
        <w:rPr>
          <w:rFonts w:asciiTheme="minorHAnsi" w:hAnsiTheme="minorHAnsi"/>
          <w:b/>
          <w:sz w:val="24"/>
          <w:szCs w:val="24"/>
        </w:rPr>
        <w:t xml:space="preserve">Pri opakovanom zistení prekrývania sa výdavkov v projekte je </w:t>
      </w:r>
      <w:r w:rsidR="004F26A6" w:rsidRPr="00A1007F">
        <w:rPr>
          <w:rFonts w:asciiTheme="minorHAnsi" w:hAnsiTheme="minorHAnsi"/>
          <w:b/>
          <w:sz w:val="24"/>
          <w:szCs w:val="24"/>
        </w:rPr>
        <w:t>poskytovateľ</w:t>
      </w:r>
      <w:r w:rsidRPr="00A1007F">
        <w:rPr>
          <w:rFonts w:asciiTheme="minorHAnsi" w:hAnsiTheme="minorHAnsi"/>
          <w:b/>
          <w:sz w:val="24"/>
          <w:szCs w:val="24"/>
        </w:rPr>
        <w:t xml:space="preserve"> oprávnený odstúpiť od zmluvy o NFP</w:t>
      </w:r>
      <w:r w:rsidRPr="00A1007F">
        <w:rPr>
          <w:rFonts w:asciiTheme="minorHAnsi" w:hAnsiTheme="minorHAnsi"/>
          <w:sz w:val="24"/>
          <w:szCs w:val="24"/>
        </w:rPr>
        <w:t xml:space="preserve">. </w:t>
      </w:r>
    </w:p>
    <w:p w14:paraId="505D2BD7" w14:textId="54B2AB5D" w:rsidR="00937755" w:rsidRPr="00A1007F" w:rsidRDefault="00937755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Za neoprávnené výdavky sa budú považovať výdavky pri obchádzaní zákona č. 311/2001 Z. z. </w:t>
      </w:r>
      <w:ins w:id="177" w:author="Autor">
        <w:r w:rsidR="00BB0F79">
          <w:rPr>
            <w:rFonts w:asciiTheme="minorHAnsi" w:hAnsiTheme="minorHAnsi"/>
            <w:sz w:val="24"/>
            <w:szCs w:val="24"/>
          </w:rPr>
          <w:t>z</w:t>
        </w:r>
      </w:ins>
      <w:del w:id="178" w:author="Autor">
        <w:r w:rsidRPr="009107F6" w:rsidDel="00BB0F79">
          <w:rPr>
            <w:rFonts w:asciiTheme="minorHAnsi" w:hAnsiTheme="minorHAnsi"/>
            <w:sz w:val="24"/>
            <w:szCs w:val="24"/>
          </w:rPr>
          <w:delText>Z</w:delText>
        </w:r>
      </w:del>
      <w:r w:rsidRPr="009107F6">
        <w:rPr>
          <w:rFonts w:asciiTheme="minorHAnsi" w:hAnsiTheme="minorHAnsi"/>
          <w:sz w:val="24"/>
          <w:szCs w:val="24"/>
        </w:rPr>
        <w:t xml:space="preserve">ákonník práce </w:t>
      </w:r>
      <w:del w:id="179" w:author="Autor">
        <w:r w:rsidRPr="009107F6" w:rsidDel="00BB0F79">
          <w:rPr>
            <w:rFonts w:asciiTheme="minorHAnsi" w:hAnsiTheme="minorHAnsi"/>
            <w:sz w:val="24"/>
            <w:szCs w:val="24"/>
          </w:rPr>
          <w:delText xml:space="preserve">v platnom znení (ďalej len ,,zákonník práce“) </w:delText>
        </w:r>
      </w:del>
      <w:r w:rsidRPr="009107F6">
        <w:rPr>
          <w:rFonts w:asciiTheme="minorHAnsi" w:hAnsiTheme="minorHAnsi"/>
          <w:sz w:val="24"/>
          <w:szCs w:val="24"/>
        </w:rPr>
        <w:t xml:space="preserve">v prípadoch, ak s jednou a tou istou osobou sa uzatvorí reťazenie pracovnoprávnych vzťahov, napr. najskôr dohoda o vykonaní práce a po vyčerpaní stanoveného rozsahu pracovných hodín (350 hodín) sa uzatvorí ďalší zmluvný vzťah napr. príkazná zmluva, alebo dohoda o pracovnej </w:t>
      </w:r>
      <w:del w:id="180" w:author="Autor">
        <w:r w:rsidRPr="009107F6" w:rsidDel="00DA48AF">
          <w:rPr>
            <w:rFonts w:asciiTheme="minorHAnsi" w:hAnsiTheme="minorHAnsi"/>
            <w:sz w:val="24"/>
            <w:szCs w:val="24"/>
          </w:rPr>
          <w:delText xml:space="preserve">činností </w:delText>
        </w:r>
      </w:del>
      <w:ins w:id="181" w:author="Autor">
        <w:r w:rsidR="00DA48AF" w:rsidRPr="009107F6">
          <w:rPr>
            <w:rFonts w:asciiTheme="minorHAnsi" w:hAnsiTheme="minorHAnsi"/>
            <w:sz w:val="24"/>
            <w:szCs w:val="24"/>
          </w:rPr>
          <w:t>činnost</w:t>
        </w:r>
        <w:r w:rsidR="00DA48AF">
          <w:rPr>
            <w:rFonts w:asciiTheme="minorHAnsi" w:hAnsiTheme="minorHAnsi"/>
            <w:sz w:val="24"/>
            <w:szCs w:val="24"/>
          </w:rPr>
          <w:t>i</w:t>
        </w:r>
        <w:r w:rsidR="00DA48AF" w:rsidRPr="009107F6">
          <w:rPr>
            <w:rFonts w:asciiTheme="minorHAnsi" w:hAnsiTheme="minorHAnsi"/>
            <w:sz w:val="24"/>
            <w:szCs w:val="24"/>
          </w:rPr>
          <w:t xml:space="preserve"> </w:t>
        </w:r>
      </w:ins>
      <w:r w:rsidRPr="009107F6">
        <w:rPr>
          <w:rFonts w:asciiTheme="minorHAnsi" w:hAnsiTheme="minorHAnsi"/>
          <w:sz w:val="24"/>
          <w:szCs w:val="24"/>
        </w:rPr>
        <w:t>a pod., pričom vykonávaná činnosť stále javí znaky závislej práce.</w:t>
      </w:r>
    </w:p>
    <w:p w14:paraId="2167A628" w14:textId="77777777"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05E1836" w14:textId="77777777" w:rsidR="00B9092C" w:rsidRPr="00FE2F06" w:rsidRDefault="00B9092C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osobných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14:paraId="54D394A0" w14:textId="30E7011F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výdavky pri obchádzaní zákona č. 311/2001 Z. z. </w:t>
      </w:r>
      <w:ins w:id="182" w:author="Autor">
        <w:r w:rsidR="00BB0F79">
          <w:rPr>
            <w:rFonts w:asciiTheme="minorHAnsi" w:hAnsiTheme="minorHAnsi"/>
            <w:color w:val="365F91"/>
            <w:sz w:val="24"/>
            <w:szCs w:val="24"/>
            <w:lang w:eastAsia="en-AU"/>
          </w:rPr>
          <w:t>z</w:t>
        </w:r>
      </w:ins>
      <w:del w:id="183" w:author="Autor">
        <w:r w:rsidRPr="00FE2F06" w:rsidDel="00BB0F79">
          <w:rPr>
            <w:rFonts w:asciiTheme="minorHAnsi" w:hAnsiTheme="minorHAnsi"/>
            <w:color w:val="365F91"/>
            <w:sz w:val="24"/>
            <w:szCs w:val="24"/>
            <w:lang w:eastAsia="en-AU"/>
          </w:rPr>
          <w:delText>Z</w:delText>
        </w:r>
      </w:del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>ákonník práce</w:t>
      </w:r>
      <w:del w:id="184" w:author="Autor">
        <w:r w:rsidRPr="00FE2F06" w:rsidDel="00BB0F79">
          <w:rPr>
            <w:rFonts w:asciiTheme="minorHAnsi" w:hAnsiTheme="minorHAnsi"/>
            <w:color w:val="365F91"/>
            <w:sz w:val="24"/>
            <w:szCs w:val="24"/>
            <w:lang w:eastAsia="en-AU"/>
          </w:rPr>
          <w:delText xml:space="preserve"> v platnom znen</w:delText>
        </w:r>
        <w:r w:rsidR="00AC1917" w:rsidRPr="00FE2F06" w:rsidDel="00BB0F79">
          <w:rPr>
            <w:rFonts w:asciiTheme="minorHAnsi" w:hAnsiTheme="minorHAnsi"/>
            <w:color w:val="365F91"/>
            <w:sz w:val="24"/>
            <w:szCs w:val="24"/>
            <w:lang w:eastAsia="en-AU"/>
          </w:rPr>
          <w:delText>í (ďalej len ,,zákonník práce“)</w:delText>
        </w:r>
      </w:del>
      <w:r w:rsidR="00AC1917" w:rsidRPr="00FE2F06">
        <w:rPr>
          <w:rFonts w:asciiTheme="minorHAnsi" w:hAnsiTheme="minorHAnsi"/>
          <w:color w:val="365F91"/>
          <w:sz w:val="24"/>
          <w:szCs w:val="24"/>
          <w:lang w:eastAsia="en-AU"/>
        </w:rPr>
        <w:t>;</w:t>
      </w:r>
    </w:p>
    <w:p w14:paraId="53F9A321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nemocenské dávky hradené zo strany Sociálnej poisťovne (keďže nie sú výdavkom prijímateľa); </w:t>
      </w:r>
    </w:p>
    <w:p w14:paraId="2AF3FD22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týkajúce sa činností na projekte vykonávaných počas práceneschopnosti, ošetrovania člena rodiny a návštevy lekára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4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14:paraId="6D42DA84" w14:textId="77777777" w:rsidR="00B9092C" w:rsidRPr="00D35F02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D35F02">
        <w:rPr>
          <w:rFonts w:asciiTheme="minorHAnsi" w:hAnsiTheme="minorHAnsi"/>
          <w:color w:val="365F91"/>
          <w:sz w:val="24"/>
          <w:szCs w:val="24"/>
        </w:rPr>
        <w:t>doplnkové dôchodkové sporenie (keďže je založené na báze dobrovoľnosti a netvorí tak povinnú zložku mzdy zamestnanca)</w:t>
      </w:r>
      <w:r w:rsidRPr="00D35F02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5"/>
      </w:r>
      <w:r w:rsidRPr="00D35F02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14:paraId="38C5D9A3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ostatné výdavky na zamestnanca (napr. dary, benefity), ktoré nie sú pre zamestnávateľov povinné podľa osobitných právnych predpisov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6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14:paraId="193B1A68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lastRenderedPageBreak/>
        <w:t>výdavky na odstupné a odchodné (keďže medzi nimi a realizáciou projektu neexistuje príčinný vzťah)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7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14:paraId="0B70D99B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tvorba sociálneho fondu (aj napriek tomu, že je pre zamestnávateľa povinnosťou, jeho čerpanie nesúvisí s realizáciu projektu);</w:t>
      </w:r>
    </w:p>
    <w:p w14:paraId="0358D047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mzdové náklady zamestnancov, ktorí sa nepodieľajú na realizácii projektu;</w:t>
      </w:r>
    </w:p>
    <w:p w14:paraId="013AD36B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pomerná časť osobných nákladov, ktorá nezodpovedá pracovnému vyťaženiu zamestnanca na danom projekte.</w:t>
      </w:r>
    </w:p>
    <w:p w14:paraId="48CD5602" w14:textId="77777777" w:rsidR="009B5E2F" w:rsidRPr="00A1007F" w:rsidRDefault="009B5E2F" w:rsidP="006C11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8697607" w14:textId="77777777"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0E1ADAE" w14:textId="77777777" w:rsidR="00104A14" w:rsidRPr="00FE2F06" w:rsidRDefault="00104A1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Cestovné náhrady</w:t>
      </w:r>
    </w:p>
    <w:p w14:paraId="7CD0BC75" w14:textId="77777777" w:rsidR="00F868A6" w:rsidRPr="00A1007F" w:rsidRDefault="00F868A6" w:rsidP="00F868A6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14:paraId="6EDAC2F2" w14:textId="38B6A13B" w:rsidR="00104A14" w:rsidRPr="00A1007F" w:rsidRDefault="00104A14" w:rsidP="00F868A6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Výšku náhrad výdavkov vzniknutých v súvislosti s pracovnou cestou upravuje zákon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č. 283/2002 Z. z. o cestovných náhradách (ďalej len „zákon o cestovných náhradách“). Cestovné náhrady sú oprávnenými výdavkami vo výške a za podmienok, ktoré stanovuje zákon o cestovných náhradách, </w:t>
      </w:r>
      <w:del w:id="185" w:author="Autor">
        <w:r w:rsidR="00E364A5" w:rsidRPr="00A1007F" w:rsidDel="00AC7D94">
          <w:rPr>
            <w:rFonts w:asciiTheme="minorHAnsi" w:hAnsiTheme="minorHAnsi"/>
            <w:sz w:val="24"/>
            <w:szCs w:val="24"/>
          </w:rPr>
          <w:delText>predmetná</w:delText>
        </w:r>
        <w:r w:rsidR="0048473E" w:rsidRPr="00A1007F" w:rsidDel="00AC7D94">
          <w:rPr>
            <w:rFonts w:asciiTheme="minorHAnsi" w:hAnsiTheme="minorHAnsi"/>
            <w:sz w:val="24"/>
            <w:szCs w:val="24"/>
          </w:rPr>
          <w:delText xml:space="preserve"> </w:delText>
        </w:r>
      </w:del>
      <w:r w:rsidR="00E364A5" w:rsidRPr="00A1007F">
        <w:rPr>
          <w:rFonts w:asciiTheme="minorHAnsi" w:hAnsiTheme="minorHAnsi"/>
          <w:sz w:val="24"/>
          <w:szCs w:val="24"/>
        </w:rPr>
        <w:t>P</w:t>
      </w:r>
      <w:r w:rsidR="0048473E" w:rsidRPr="00A1007F">
        <w:rPr>
          <w:rFonts w:asciiTheme="minorHAnsi" w:hAnsiTheme="minorHAnsi"/>
          <w:sz w:val="24"/>
          <w:szCs w:val="24"/>
        </w:rPr>
        <w:t>ríručka</w:t>
      </w:r>
      <w:ins w:id="186" w:author="Autor">
        <w:r w:rsidR="00AC7D94">
          <w:rPr>
            <w:rFonts w:asciiTheme="minorHAnsi" w:hAnsiTheme="minorHAnsi"/>
            <w:sz w:val="24"/>
            <w:szCs w:val="24"/>
          </w:rPr>
          <w:t xml:space="preserve"> oprávnenosti výdavkov</w:t>
        </w:r>
      </w:ins>
      <w:r w:rsidR="0048473E" w:rsidRPr="00A1007F">
        <w:rPr>
          <w:rFonts w:asciiTheme="minorHAnsi" w:hAnsiTheme="minorHAnsi"/>
          <w:sz w:val="24"/>
          <w:szCs w:val="24"/>
        </w:rPr>
        <w:t xml:space="preserve"> </w:t>
      </w:r>
      <w:r w:rsidR="005C42C5">
        <w:rPr>
          <w:rFonts w:asciiTheme="minorHAnsi" w:hAnsiTheme="minorHAnsi"/>
          <w:sz w:val="24"/>
          <w:szCs w:val="24"/>
        </w:rPr>
        <w:t xml:space="preserve">ako aj </w:t>
      </w:r>
      <w:r w:rsidRPr="00A1007F">
        <w:rPr>
          <w:rFonts w:asciiTheme="minorHAnsi" w:hAnsiTheme="minorHAnsi"/>
          <w:sz w:val="24"/>
          <w:szCs w:val="24"/>
        </w:rPr>
        <w:t>interná</w:t>
      </w:r>
      <w:r w:rsidR="00112D44" w:rsidRPr="00A1007F">
        <w:rPr>
          <w:rFonts w:asciiTheme="minorHAnsi" w:hAnsiTheme="minorHAnsi"/>
          <w:sz w:val="24"/>
          <w:szCs w:val="24"/>
        </w:rPr>
        <w:t xml:space="preserve"> norma organizácie </w:t>
      </w:r>
      <w:r w:rsidR="00873B47">
        <w:rPr>
          <w:rFonts w:asciiTheme="minorHAnsi" w:hAnsiTheme="minorHAnsi"/>
          <w:sz w:val="24"/>
          <w:szCs w:val="24"/>
        </w:rPr>
        <w:t>zamestnávateľa</w:t>
      </w:r>
      <w:r w:rsidR="00112D44" w:rsidRPr="00A1007F">
        <w:rPr>
          <w:rFonts w:asciiTheme="minorHAnsi" w:hAnsiTheme="minorHAnsi"/>
          <w:sz w:val="24"/>
          <w:szCs w:val="24"/>
        </w:rPr>
        <w:t>.</w:t>
      </w:r>
    </w:p>
    <w:p w14:paraId="5975B43A" w14:textId="77777777"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</w:t>
      </w:r>
      <w:r w:rsidR="00873B47" w:rsidRPr="0063689B">
        <w:rPr>
          <w:rFonts w:asciiTheme="minorHAnsi" w:hAnsiTheme="minorHAnsi"/>
          <w:sz w:val="24"/>
          <w:szCs w:val="24"/>
        </w:rPr>
        <w:t>alebo sú osobami cieľovej skupiny</w:t>
      </w:r>
      <w:r w:rsidR="00873B4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a zároveň spĺňať pravid</w:t>
      </w:r>
      <w:r w:rsidR="0048473E" w:rsidRPr="00A1007F">
        <w:rPr>
          <w:rFonts w:asciiTheme="minorHAnsi" w:hAnsiTheme="minorHAnsi"/>
          <w:sz w:val="24"/>
          <w:szCs w:val="24"/>
        </w:rPr>
        <w:t>lá hospodárnosti, efektívnosti,</w:t>
      </w:r>
      <w:r w:rsidRPr="00A1007F">
        <w:rPr>
          <w:rFonts w:asciiTheme="minorHAnsi" w:hAnsiTheme="minorHAnsi"/>
          <w:sz w:val="24"/>
          <w:szCs w:val="24"/>
        </w:rPr>
        <w:t xml:space="preserve"> účelnosti a účinnosti, pričom oprávnenými sú </w:t>
      </w:r>
      <w:r w:rsidR="00977982">
        <w:rPr>
          <w:rFonts w:asciiTheme="minorHAnsi" w:hAnsiTheme="minorHAnsi"/>
          <w:sz w:val="24"/>
          <w:szCs w:val="24"/>
        </w:rPr>
        <w:t>tak</w:t>
      </w:r>
      <w:r w:rsidR="00977982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domáce, </w:t>
      </w:r>
      <w:r w:rsidR="00977982">
        <w:rPr>
          <w:rFonts w:asciiTheme="minorHAnsi" w:hAnsiTheme="minorHAnsi"/>
          <w:sz w:val="24"/>
          <w:szCs w:val="24"/>
        </w:rPr>
        <w:t> ako aj</w:t>
      </w:r>
      <w:r w:rsidR="00D570AA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zahraničné cesty. </w:t>
      </w:r>
    </w:p>
    <w:p w14:paraId="138FE7B8" w14:textId="77777777"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 zamestnancovi/osobe počas pracovnej cesty vznikli výdavky, za ktoré musel priamo zaplatiť, prijímateľ musí zdokladovať, že ich tomuto zamestnancovi/osobe skutočne vyplatil.</w:t>
      </w:r>
    </w:p>
    <w:p w14:paraId="12B93EBC" w14:textId="77777777" w:rsidR="00104A14" w:rsidRPr="00A1007F" w:rsidRDefault="00104A14" w:rsidP="009B5E2F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v rámci cestovných náhrad sú:   </w:t>
      </w:r>
    </w:p>
    <w:p w14:paraId="67A8714F" w14:textId="77777777"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cestovn</w:t>
      </w:r>
      <w:r w:rsidR="00501596" w:rsidRPr="00A1007F">
        <w:rPr>
          <w:rFonts w:asciiTheme="minorHAnsi" w:hAnsiTheme="minorHAnsi"/>
          <w:sz w:val="24"/>
          <w:szCs w:val="24"/>
        </w:rPr>
        <w:t>ých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01596" w:rsidRPr="00A1007F">
        <w:rPr>
          <w:rFonts w:asciiTheme="minorHAnsi" w:hAnsiTheme="minorHAnsi"/>
          <w:sz w:val="24"/>
          <w:szCs w:val="24"/>
        </w:rPr>
        <w:t>ov</w:t>
      </w:r>
      <w:r w:rsidRPr="00A1007F">
        <w:rPr>
          <w:rFonts w:asciiTheme="minorHAnsi" w:hAnsiTheme="minorHAnsi"/>
          <w:sz w:val="24"/>
          <w:szCs w:val="24"/>
        </w:rPr>
        <w:t>,</w:t>
      </w:r>
    </w:p>
    <w:p w14:paraId="440FDAAF" w14:textId="77777777"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výdavkov na ubytovanie,</w:t>
      </w:r>
    </w:p>
    <w:p w14:paraId="2F455680" w14:textId="77777777"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stravné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8"/>
      </w:r>
      <w:r w:rsidRPr="00A1007F">
        <w:rPr>
          <w:rFonts w:asciiTheme="minorHAnsi" w:hAnsiTheme="minorHAnsi"/>
          <w:sz w:val="24"/>
          <w:szCs w:val="24"/>
        </w:rPr>
        <w:t>,</w:t>
      </w:r>
    </w:p>
    <w:p w14:paraId="121427B2" w14:textId="052EB40C"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náhrada preukázaných </w:t>
      </w:r>
      <w:del w:id="187" w:author="Autor">
        <w:r w:rsidRPr="00A1007F" w:rsidDel="00AC7D94">
          <w:rPr>
            <w:rFonts w:asciiTheme="minorHAnsi" w:hAnsiTheme="minorHAnsi"/>
            <w:sz w:val="24"/>
            <w:szCs w:val="24"/>
          </w:rPr>
          <w:delText xml:space="preserve">potrebných </w:delText>
        </w:r>
      </w:del>
      <w:ins w:id="188" w:author="Autor">
        <w:r w:rsidR="00AC7D94">
          <w:rPr>
            <w:rFonts w:asciiTheme="minorHAnsi" w:hAnsiTheme="minorHAnsi"/>
            <w:sz w:val="24"/>
            <w:szCs w:val="24"/>
          </w:rPr>
          <w:t>nevyhnutných</w:t>
        </w:r>
        <w:r w:rsidR="00AC7D94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 xml:space="preserve">vedľajších výdavkov. </w:t>
      </w:r>
    </w:p>
    <w:p w14:paraId="2A439E2C" w14:textId="77777777" w:rsidR="00E364A5" w:rsidRPr="00A1007F" w:rsidRDefault="00E364A5" w:rsidP="00E364A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F17D4E6" w14:textId="77777777"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sú výdavky na dopravu všetkými druhmi verejnej dopravy (vrátane výdavkov na letenky, mestskú hromadnú dopravu a diaľkovú verejnú hromadnú dopravu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 2. </w:t>
      </w:r>
      <w:r w:rsidR="00873B47">
        <w:rPr>
          <w:rFonts w:asciiTheme="minorHAnsi" w:hAnsiTheme="minorHAnsi"/>
          <w:sz w:val="24"/>
          <w:szCs w:val="24"/>
        </w:rPr>
        <w:t>t</w:t>
      </w:r>
      <w:r w:rsidR="00873B47" w:rsidRPr="00A1007F">
        <w:rPr>
          <w:rFonts w:asciiTheme="minorHAnsi" w:hAnsiTheme="minorHAnsi"/>
          <w:sz w:val="24"/>
          <w:szCs w:val="24"/>
        </w:rPr>
        <w:t>riede</w:t>
      </w:r>
      <w:r w:rsidR="00873B47">
        <w:rPr>
          <w:rFonts w:asciiTheme="minorHAnsi" w:hAnsiTheme="minorHAnsi"/>
          <w:sz w:val="24"/>
          <w:szCs w:val="24"/>
        </w:rPr>
        <w:t xml:space="preserve"> </w:t>
      </w:r>
      <w:r w:rsidR="00873B47" w:rsidRPr="0063689B">
        <w:rPr>
          <w:rFonts w:asciiTheme="minorHAnsi" w:hAnsiTheme="minorHAnsi"/>
          <w:sz w:val="24"/>
          <w:szCs w:val="24"/>
        </w:rPr>
        <w:t>(v 1. triede ak vzdialenosť presahuje 200 km)</w:t>
      </w:r>
      <w:r w:rsidRPr="00873B47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miestenky, ležadlá alebo lôžka)</w:t>
      </w:r>
      <w:r w:rsidR="00093744" w:rsidRPr="00A1007F">
        <w:rPr>
          <w:rFonts w:asciiTheme="minorHAnsi" w:hAnsiTheme="minorHAnsi"/>
          <w:sz w:val="24"/>
          <w:szCs w:val="24"/>
        </w:rPr>
        <w:t>, výdavky na taxi službu</w:t>
      </w:r>
      <w:r w:rsidRPr="00A1007F">
        <w:rPr>
          <w:rFonts w:asciiTheme="minorHAnsi" w:hAnsiTheme="minorHAnsi"/>
          <w:sz w:val="24"/>
          <w:szCs w:val="24"/>
        </w:rPr>
        <w:t xml:space="preserve"> a náhrady za použitie vlastného osobného motorového vozidla a služobných motorových vozidiel.</w:t>
      </w:r>
    </w:p>
    <w:p w14:paraId="504F705E" w14:textId="77777777"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Použitie miestnej verejnej dopravy </w:t>
      </w:r>
      <w:r w:rsidR="004847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14:paraId="1296A6E2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lastRenderedPageBreak/>
        <w:t xml:space="preserve">Použitie lietadla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pri použití lietadla je oprávneným výdavkom letenka v ekonomickej triede a priamo súvisiace poplatky (napr. letiskové poplatky). V prípade tuzemských pracovných ciest musí</w:t>
      </w:r>
      <w:r w:rsidRPr="00A1007F" w:rsidDel="001C23A7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prijímateľ preukázať, že využitie tohto spôsobu dopravy je hospodárnejšie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a efektívnejšie ako využiti</w:t>
      </w:r>
      <w:r w:rsidR="00042E56" w:rsidRPr="00A1007F">
        <w:rPr>
          <w:rFonts w:asciiTheme="minorHAnsi" w:hAnsiTheme="minorHAnsi"/>
        </w:rPr>
        <w:t>e iného dopravného prostriedku.</w:t>
      </w:r>
    </w:p>
    <w:p w14:paraId="388CF2AF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súkromného motorového vozidla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ak </w:t>
      </w:r>
      <w:r w:rsidR="0048473E" w:rsidRPr="00A1007F">
        <w:rPr>
          <w:rFonts w:asciiTheme="minorHAnsi" w:hAnsiTheme="minorHAnsi"/>
        </w:rPr>
        <w:t xml:space="preserve">sa zamestnanec/osoba </w:t>
      </w:r>
      <w:r w:rsidR="00873B47" w:rsidRPr="0063689B">
        <w:rPr>
          <w:rFonts w:asciiTheme="minorHAnsi" w:hAnsiTheme="minorHAnsi"/>
        </w:rPr>
        <w:t xml:space="preserve">písomne </w:t>
      </w:r>
      <w:r w:rsidR="0048473E" w:rsidRPr="00A1007F">
        <w:rPr>
          <w:rFonts w:asciiTheme="minorHAnsi" w:hAnsiTheme="minorHAnsi"/>
        </w:rPr>
        <w:t xml:space="preserve">dohodne </w:t>
      </w:r>
      <w:r w:rsidR="00201154">
        <w:rPr>
          <w:rFonts w:asciiTheme="minorHAnsi" w:hAnsiTheme="minorHAnsi"/>
        </w:rPr>
        <w:br/>
      </w:r>
      <w:r w:rsidR="0048473E" w:rsidRPr="00A1007F">
        <w:rPr>
          <w:rFonts w:asciiTheme="minorHAnsi" w:hAnsiTheme="minorHAnsi"/>
        </w:rPr>
        <w:t xml:space="preserve">so </w:t>
      </w:r>
      <w:r w:rsidRPr="00A1007F">
        <w:rPr>
          <w:rFonts w:asciiTheme="minorHAnsi" w:hAnsiTheme="minorHAnsi"/>
        </w:rPr>
        <w:t>zamestnávateľom, že pri pracovnej ceste použije cestné motorové vozidlo okrem cestného motorového vozidla</w:t>
      </w:r>
      <w:r w:rsidR="00312A59" w:rsidRPr="00312A59">
        <w:t xml:space="preserve"> </w:t>
      </w:r>
      <w:r w:rsidR="00312A59" w:rsidRPr="00360B89">
        <w:rPr>
          <w:rFonts w:asciiTheme="minorHAnsi" w:hAnsiTheme="minorHAnsi"/>
        </w:rPr>
        <w:t>poskytnutého zamestnávateľom</w:t>
      </w:r>
      <w:r w:rsidRPr="00A1007F">
        <w:rPr>
          <w:rFonts w:asciiTheme="minorHAnsi" w:hAnsiTheme="minorHAnsi"/>
        </w:rPr>
        <w:t xml:space="preserve">, </w:t>
      </w:r>
      <w:r w:rsidR="00873B47" w:rsidRPr="0063689B">
        <w:rPr>
          <w:rFonts w:asciiTheme="minorHAnsi" w:hAnsiTheme="minorHAnsi"/>
        </w:rPr>
        <w:t>zamestnancovi patrí základná náhrada za každý 1 km jazdy a náhrada za spotrebované pohonné látky.</w:t>
      </w:r>
      <w:r w:rsidR="00873B47">
        <w:t xml:space="preserve"> </w:t>
      </w:r>
      <w:r w:rsidR="00042E56" w:rsidRPr="00A1007F">
        <w:rPr>
          <w:rFonts w:asciiTheme="minorHAnsi" w:hAnsiTheme="minorHAnsi"/>
        </w:rPr>
        <w:t xml:space="preserve"> </w:t>
      </w:r>
    </w:p>
    <w:p w14:paraId="12470176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Použitie služobného motorového vozidla - ak zamestnanec/osoba použije na cestu cestné motorové vozidlo prijímateľa, oprávnené sú výdavky na nákup pohonných hmôt (podľa počtu odjazdených kilometrov uvedených v knihe jázd a vo vyúčtovaní pracovnej cesty)</w:t>
      </w:r>
      <w:r w:rsidR="0048473E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Použiti</w:t>
      </w:r>
      <w:r w:rsidR="002A6D6F" w:rsidRPr="00A1007F">
        <w:rPr>
          <w:rFonts w:asciiTheme="minorHAnsi" w:hAnsiTheme="minorHAnsi"/>
        </w:rPr>
        <w:t>e služobného motorového vozidla musí byť</w:t>
      </w:r>
      <w:r w:rsidRPr="00A1007F">
        <w:rPr>
          <w:rFonts w:asciiTheme="minorHAnsi" w:hAnsiTheme="minorHAnsi"/>
        </w:rPr>
        <w:t xml:space="preserve"> pre realizáciu projektu nevyhnutné pri dodržaní zásady hospodárnosti a efektívnosti</w:t>
      </w:r>
      <w:r w:rsidR="001E484C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</w:t>
      </w:r>
    </w:p>
    <w:p w14:paraId="490FD632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taxi služby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aby bol výdavok oprávnený, je potrebné preukázať, že použitie taxi služby je pre realizáciu projektu nevyhnutné pri dodržaní zásady hospodárnosti a efektívnosti (najmä v porovnaní s verejnou osobnou dopravou)</w:t>
      </w:r>
      <w:r w:rsidR="00873B47">
        <w:rPr>
          <w:rStyle w:val="Odkaznapoznmkupodiarou"/>
          <w:rFonts w:asciiTheme="minorHAnsi" w:hAnsiTheme="minorHAnsi"/>
        </w:rPr>
        <w:footnoteReference w:id="19"/>
      </w:r>
      <w:r w:rsidRPr="00A1007F">
        <w:rPr>
          <w:rFonts w:asciiTheme="minorHAnsi" w:hAnsiTheme="minorHAnsi"/>
        </w:rPr>
        <w:t>. V prípade, že prijímateľ nepreukáže vyššie uvedené podmienky</w:t>
      </w:r>
      <w:ins w:id="190" w:author="Autor">
        <w:r w:rsidR="0035407E">
          <w:rPr>
            <w:rFonts w:asciiTheme="minorHAnsi" w:hAnsiTheme="minorHAnsi"/>
          </w:rPr>
          <w:t>,</w:t>
        </w:r>
      </w:ins>
      <w:r w:rsidRPr="00A1007F">
        <w:rPr>
          <w:rFonts w:asciiTheme="minorHAnsi" w:hAnsiTheme="minorHAnsi"/>
        </w:rPr>
        <w:t xml:space="preserve"> môže mu byť zo strany </w:t>
      </w:r>
      <w:r w:rsidR="007B6B69" w:rsidRPr="00A1007F">
        <w:rPr>
          <w:rFonts w:asciiTheme="minorHAnsi" w:hAnsiTheme="minorHAnsi"/>
        </w:rPr>
        <w:t>poskytovateľa</w:t>
      </w:r>
      <w:r w:rsidRPr="00A1007F">
        <w:rPr>
          <w:rFonts w:asciiTheme="minorHAnsi" w:hAnsiTheme="minorHAnsi"/>
        </w:rPr>
        <w:t xml:space="preserve"> pri využití taxi služby priznaná výška náhrady určená podľa výšky zodpovedajúcej použitiu verejnej osobnej dopravy.</w:t>
      </w:r>
    </w:p>
    <w:p w14:paraId="7F991D31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</w:t>
      </w:r>
      <w:r w:rsidRPr="00A045A6">
        <w:rPr>
          <w:rFonts w:asciiTheme="minorHAnsi" w:hAnsiTheme="minorHAnsi"/>
        </w:rPr>
        <w:t xml:space="preserve">. </w:t>
      </w:r>
      <w:r w:rsidR="00096581" w:rsidRPr="00A045A6">
        <w:rPr>
          <w:rFonts w:asciiTheme="minorHAnsi" w:hAnsiTheme="minorHAnsi"/>
        </w:rPr>
        <w:t>M</w:t>
      </w:r>
      <w:r w:rsidRPr="00A045A6">
        <w:rPr>
          <w:rFonts w:asciiTheme="minorHAnsi" w:hAnsiTheme="minorHAnsi"/>
        </w:rPr>
        <w:t xml:space="preserve">aximálny cenový limit pre ubytovanie </w:t>
      </w:r>
      <w:r w:rsidR="00201154" w:rsidRPr="00A045A6">
        <w:rPr>
          <w:rFonts w:asciiTheme="minorHAnsi" w:hAnsiTheme="minorHAnsi"/>
        </w:rPr>
        <w:br/>
      </w:r>
      <w:r w:rsidRPr="00A045A6">
        <w:rPr>
          <w:rFonts w:asciiTheme="minorHAnsi" w:hAnsiTheme="minorHAnsi"/>
        </w:rPr>
        <w:t>na území SR a v</w:t>
      </w:r>
      <w:r w:rsidR="00096581" w:rsidRPr="00A045A6">
        <w:rPr>
          <w:rFonts w:asciiTheme="minorHAnsi" w:hAnsiTheme="minorHAnsi"/>
        </w:rPr>
        <w:t> </w:t>
      </w:r>
      <w:r w:rsidRPr="00A045A6">
        <w:rPr>
          <w:rFonts w:asciiTheme="minorHAnsi" w:hAnsiTheme="minorHAnsi"/>
        </w:rPr>
        <w:t>zahraničí</w:t>
      </w:r>
      <w:r w:rsidR="00096581" w:rsidRPr="00A045A6">
        <w:rPr>
          <w:rFonts w:asciiTheme="minorHAnsi" w:hAnsiTheme="minorHAnsi"/>
        </w:rPr>
        <w:t xml:space="preserve"> </w:t>
      </w:r>
      <w:r w:rsidR="00A37B42" w:rsidRPr="00A045A6">
        <w:rPr>
          <w:rFonts w:asciiTheme="minorHAnsi" w:hAnsiTheme="minorHAnsi"/>
        </w:rPr>
        <w:t>(</w:t>
      </w:r>
      <w:r w:rsidR="00096581" w:rsidRPr="00A045A6">
        <w:rPr>
          <w:rFonts w:asciiTheme="minorHAnsi" w:hAnsiTheme="minorHAnsi"/>
        </w:rPr>
        <w:t>pre zamestnanca/osobu vyslanú na pracovnú cestu</w:t>
      </w:r>
      <w:r w:rsidR="00A37B42" w:rsidRPr="00A045A6">
        <w:rPr>
          <w:rFonts w:asciiTheme="minorHAnsi" w:hAnsiTheme="minorHAnsi"/>
        </w:rPr>
        <w:t>)</w:t>
      </w:r>
      <w:r w:rsidR="00096581" w:rsidRPr="00A045A6">
        <w:rPr>
          <w:rFonts w:asciiTheme="minorHAnsi" w:hAnsiTheme="minorHAnsi"/>
        </w:rPr>
        <w:t xml:space="preserve"> </w:t>
      </w:r>
      <w:r w:rsidR="003469CA" w:rsidRPr="00A045A6">
        <w:rPr>
          <w:rFonts w:asciiTheme="minorHAnsi" w:hAnsiTheme="minorHAnsi"/>
        </w:rPr>
        <w:t xml:space="preserve">bude stanovený v relevantnom </w:t>
      </w:r>
      <w:r w:rsidR="005A59B3" w:rsidRPr="00A045A6">
        <w:rPr>
          <w:rFonts w:asciiTheme="minorHAnsi" w:hAnsiTheme="minorHAnsi"/>
        </w:rPr>
        <w:t xml:space="preserve">písomnom </w:t>
      </w:r>
      <w:r w:rsidR="003469CA" w:rsidRPr="00A045A6">
        <w:rPr>
          <w:rFonts w:asciiTheme="minorHAnsi" w:hAnsiTheme="minorHAnsi"/>
        </w:rPr>
        <w:t>vyzvaní.</w:t>
      </w:r>
      <w:r w:rsidRPr="00A045A6">
        <w:rPr>
          <w:rFonts w:asciiTheme="minorHAnsi" w:hAnsiTheme="minorHAnsi"/>
        </w:rPr>
        <w:t xml:space="preserve"> Zároveň vš</w:t>
      </w:r>
      <w:r w:rsidRPr="00A1007F">
        <w:rPr>
          <w:rFonts w:asciiTheme="minorHAnsi" w:hAnsiTheme="minorHAnsi"/>
        </w:rPr>
        <w:t>ak prijímateľ musí dodržať vlastné interné predpisy organizácie, ak</w:t>
      </w:r>
      <w:r w:rsidR="00A37B42" w:rsidRPr="00A1007F">
        <w:rPr>
          <w:rFonts w:asciiTheme="minorHAnsi" w:hAnsiTheme="minorHAnsi"/>
        </w:rPr>
        <w:t xml:space="preserve"> stanovujú nižší cenový limit.</w:t>
      </w:r>
    </w:p>
    <w:p w14:paraId="3001E99F" w14:textId="77777777"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 xml:space="preserve">v kalendárnom dni. Sadzby stravného pre </w:t>
      </w:r>
      <w:r w:rsidR="0006464A">
        <w:rPr>
          <w:rFonts w:asciiTheme="minorHAnsi" w:hAnsiTheme="minorHAnsi"/>
        </w:rPr>
        <w:t xml:space="preserve">tuzemskú </w:t>
      </w:r>
      <w:r w:rsidRPr="00A1007F">
        <w:rPr>
          <w:rFonts w:asciiTheme="minorHAnsi" w:hAnsiTheme="minorHAnsi"/>
        </w:rPr>
        <w:t xml:space="preserve">pracovnú cestu upravuje aktuálne platné opatrenie k zákonu o cestovných náhradách. </w:t>
      </w:r>
    </w:p>
    <w:p w14:paraId="546C4650" w14:textId="77777777"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Pri zahraničnej pracovnej ceste zamestnancovi/osobe patrí za každý kalendárny deň zahraničnej pracovnej cesty za podmienok ustanovených zákonom o cestovných náhradách stravné </w:t>
      </w:r>
      <w:r w:rsidR="0006464A" w:rsidRPr="00360B89">
        <w:rPr>
          <w:rFonts w:asciiTheme="minorHAnsi" w:hAnsiTheme="minorHAnsi"/>
        </w:rPr>
        <w:t>v eurách alebo v cudzej mene</w:t>
      </w:r>
      <w:r w:rsidRPr="00A1007F">
        <w:rPr>
          <w:rFonts w:asciiTheme="minorHAnsi" w:hAnsiTheme="minorHAnsi"/>
        </w:rPr>
        <w:t>. Toto stravné je stanovené v závislosti od času trvania zahraničnej pracovnej cesty mimo územia Slovenskej republiky. Sadzby stravného počas zahraničnej pracovnej cesty upravuje aktuálne platné opatrenie k zákonu o cestovných náhradách.</w:t>
      </w:r>
    </w:p>
    <w:p w14:paraId="58D244D3" w14:textId="20EC89AB"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V prípade </w:t>
      </w:r>
      <w:del w:id="191" w:author="Autor">
        <w:r w:rsidRPr="00A1007F" w:rsidDel="00AC7D94">
          <w:rPr>
            <w:rFonts w:asciiTheme="minorHAnsi" w:hAnsiTheme="minorHAnsi"/>
          </w:rPr>
          <w:delText xml:space="preserve">potrebných </w:delText>
        </w:r>
      </w:del>
      <w:ins w:id="192" w:author="Autor">
        <w:r w:rsidR="00AC7D94">
          <w:rPr>
            <w:rFonts w:asciiTheme="minorHAnsi" w:hAnsiTheme="minorHAnsi"/>
          </w:rPr>
          <w:t>nevyhnutných</w:t>
        </w:r>
        <w:r w:rsidR="00AC7D94" w:rsidRPr="00A1007F">
          <w:rPr>
            <w:rFonts w:asciiTheme="minorHAnsi" w:hAnsiTheme="minorHAnsi"/>
          </w:rPr>
          <w:t xml:space="preserve"> </w:t>
        </w:r>
      </w:ins>
      <w:r w:rsidRPr="00A1007F">
        <w:rPr>
          <w:rFonts w:asciiTheme="minorHAnsi" w:hAnsiTheme="minorHAnsi"/>
        </w:rPr>
        <w:t>vedľajších výdavkov ide o výdavky spojené s pracovnou cestou ako napr. parkovné,  diaľničný poplatok</w:t>
      </w:r>
      <w:r w:rsidRPr="00A1007F">
        <w:rPr>
          <w:rStyle w:val="Odkaznapoznmkupodiarou"/>
          <w:rFonts w:asciiTheme="minorHAnsi" w:hAnsiTheme="minorHAnsi"/>
        </w:rPr>
        <w:footnoteReference w:id="20"/>
      </w:r>
      <w:r w:rsidRPr="00A1007F">
        <w:rPr>
          <w:rFonts w:asciiTheme="minorHAnsi" w:hAnsiTheme="minorHAnsi"/>
        </w:rPr>
        <w:t>, vstupenky na veľtrh, poplatky za úschovňu batožiny, konferenčné poplatky, miestne dane pri ubytovaní a</w:t>
      </w:r>
      <w:r w:rsidR="008E7E81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pod. </w:t>
      </w:r>
    </w:p>
    <w:p w14:paraId="15A743B9" w14:textId="77777777" w:rsidR="00104A14" w:rsidRDefault="00104A14" w:rsidP="0027604F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Zahraničné pracovné cesty sú oprávnené v odôvodnených prípadoch a za predpokladu,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že boli schválené v </w:t>
      </w:r>
      <w:r w:rsidR="00A34131" w:rsidRPr="00A1007F">
        <w:rPr>
          <w:rFonts w:asciiTheme="minorHAnsi" w:hAnsiTheme="minorHAnsi"/>
          <w:sz w:val="24"/>
          <w:szCs w:val="24"/>
        </w:rPr>
        <w:t>Ž</w:t>
      </w:r>
      <w:r w:rsidRPr="00A1007F">
        <w:rPr>
          <w:rFonts w:asciiTheme="minorHAnsi" w:hAnsiTheme="minorHAnsi"/>
          <w:sz w:val="24"/>
          <w:szCs w:val="24"/>
        </w:rPr>
        <w:t xml:space="preserve">oNFP a sú zahrnuté v zmluve o NFP pri rešpektovaní pravidiel týkajúcich sa geografickej oprávnenosti vyplývajúcej zo všeobecného nariadenia.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ubytovanie v hoteli v zahraničí musia zodpovedať cenám, ktoré sú v danom mieste a čase obvyklé</w:t>
      </w:r>
      <w:r w:rsidR="00586208" w:rsidRPr="00A1007F">
        <w:rPr>
          <w:rFonts w:asciiTheme="minorHAnsi" w:hAnsiTheme="minorHAnsi"/>
          <w:sz w:val="24"/>
          <w:szCs w:val="24"/>
        </w:rPr>
        <w:t>.</w:t>
      </w:r>
    </w:p>
    <w:p w14:paraId="4CDDC75B" w14:textId="77777777" w:rsidR="00823C48" w:rsidRPr="00A1007F" w:rsidRDefault="00823C48" w:rsidP="00CD6C1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 prípade prerušenia pracovnej cesty zo súkromných dôvodov zamestnanca </w:t>
      </w:r>
      <w:r>
        <w:rPr>
          <w:rFonts w:asciiTheme="minorHAnsi" w:hAnsiTheme="minorHAnsi"/>
          <w:sz w:val="24"/>
          <w:szCs w:val="24"/>
        </w:rPr>
        <w:br/>
        <w:t xml:space="preserve">s preukázateľným súhlasom vysielajúcej organizácie s prerušením pracovnej cesty sa za oprávnené výdavky považujú iba výdavky za cestovné náhrady. </w:t>
      </w:r>
    </w:p>
    <w:p w14:paraId="7335BBE8" w14:textId="77777777" w:rsidR="00B1300B" w:rsidRPr="00FE2F06" w:rsidRDefault="00B1300B" w:rsidP="00B1300B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</w:t>
      </w:r>
      <w:r>
        <w:rPr>
          <w:rFonts w:asciiTheme="minorHAnsi" w:hAnsiTheme="minorHAnsi"/>
          <w:color w:val="365F91"/>
          <w:sz w:val="24"/>
          <w:szCs w:val="24"/>
          <w:lang w:eastAsia="en-AU"/>
        </w:rPr>
        <w:t xml:space="preserve">cestovných 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14:paraId="6F76A8EB" w14:textId="77777777" w:rsidR="00B1300B" w:rsidRDefault="00B1300B" w:rsidP="00B1300B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>
        <w:rPr>
          <w:rFonts w:asciiTheme="minorHAnsi" w:hAnsiTheme="minorHAnsi"/>
          <w:color w:val="365F91"/>
          <w:sz w:val="24"/>
          <w:szCs w:val="24"/>
          <w:lang w:eastAsia="en-AU"/>
        </w:rPr>
        <w:t>vreckové poskytnuté na základe zákona o cestovných náhradách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>;</w:t>
      </w:r>
    </w:p>
    <w:p w14:paraId="363B201B" w14:textId="77777777" w:rsidR="00D37073" w:rsidRPr="0027604F" w:rsidRDefault="00B1300B" w:rsidP="0027604F">
      <w:pPr>
        <w:pStyle w:val="Zkladntext"/>
        <w:numPr>
          <w:ilvl w:val="0"/>
          <w:numId w:val="48"/>
        </w:numPr>
        <w:shd w:val="clear" w:color="auto" w:fill="FBD4B4" w:themeFill="accent6" w:themeFillTint="66"/>
        <w:spacing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27604F">
        <w:rPr>
          <w:rFonts w:asciiTheme="minorHAnsi" w:hAnsiTheme="minorHAnsi"/>
          <w:color w:val="365F91"/>
          <w:sz w:val="24"/>
          <w:szCs w:val="24"/>
          <w:lang w:eastAsia="en-AU"/>
        </w:rPr>
        <w:t>všetky ostatné výdavky</w:t>
      </w:r>
      <w:r w:rsidR="005C178E" w:rsidRPr="0027604F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(okrem cestovných náhrad)</w:t>
      </w:r>
      <w:r w:rsidRPr="0027604F">
        <w:rPr>
          <w:rFonts w:asciiTheme="minorHAnsi" w:hAnsiTheme="minorHAnsi"/>
          <w:color w:val="365F91"/>
          <w:sz w:val="24"/>
          <w:szCs w:val="24"/>
          <w:lang w:eastAsia="en-AU"/>
        </w:rPr>
        <w:t>, ktoré vzniknú v súvislosti s prerušením pracovnej cesty zo súkromných dôvodov zamestnanca so súhlasom vysielajúcej organizácie – napr. stravné za čas uskutočnenia cesty v dopravnom prostriedku po ukončení aktivít, na ktoré bol zamestnanec pôvodne vyslaný</w:t>
      </w:r>
      <w:r w:rsidR="005C178E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a pod.</w:t>
      </w:r>
    </w:p>
    <w:p w14:paraId="154B7278" w14:textId="77777777" w:rsidR="00252C6F" w:rsidRPr="00A1007F" w:rsidRDefault="00252C6F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A732416" w14:textId="77777777" w:rsidR="00D37073" w:rsidRPr="00FE2F06" w:rsidRDefault="00D37073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Externé služby </w:t>
      </w:r>
      <w:r w:rsidRPr="00FE2F06">
        <w:rPr>
          <w:rFonts w:asciiTheme="minorHAnsi" w:hAnsiTheme="minorHAnsi"/>
          <w:color w:val="365F91"/>
          <w:sz w:val="24"/>
          <w:szCs w:val="24"/>
        </w:rPr>
        <w:t>(</w:t>
      </w:r>
      <w:r w:rsidR="0071221A" w:rsidRPr="00FE2F06">
        <w:rPr>
          <w:rFonts w:asciiTheme="minorHAnsi" w:hAnsiTheme="minorHAnsi"/>
          <w:color w:val="365F91"/>
          <w:sz w:val="24"/>
          <w:szCs w:val="24"/>
        </w:rPr>
        <w:t>zabezpečené dodávateľským spôsobom</w:t>
      </w:r>
      <w:r w:rsidRPr="00FE2F06">
        <w:rPr>
          <w:rFonts w:asciiTheme="minorHAnsi" w:hAnsiTheme="minorHAnsi"/>
          <w:color w:val="365F91"/>
          <w:sz w:val="24"/>
          <w:szCs w:val="24"/>
        </w:rPr>
        <w:t>)</w:t>
      </w:r>
    </w:p>
    <w:p w14:paraId="7E3C2632" w14:textId="77777777" w:rsidR="00F868A6" w:rsidRPr="00A1007F" w:rsidRDefault="00F868A6" w:rsidP="00F868A6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9253EF" w14:textId="77777777" w:rsidR="002A6D6F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zahŕňajú najrôznejšie položky podľa typu projektu, ku ktorému </w:t>
      </w:r>
      <w:r w:rsidR="002A6D6F" w:rsidRPr="00A1007F">
        <w:rPr>
          <w:rFonts w:asciiTheme="minorHAnsi" w:hAnsiTheme="minorHAnsi"/>
          <w:sz w:val="24"/>
          <w:szCs w:val="24"/>
        </w:rPr>
        <w:t>sa viažu</w:t>
      </w:r>
      <w:r w:rsidR="002A6D6F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1"/>
      </w:r>
      <w:r w:rsidR="002A6D6F" w:rsidRPr="00A1007F">
        <w:rPr>
          <w:rFonts w:asciiTheme="minorHAnsi" w:hAnsiTheme="minorHAnsi"/>
          <w:sz w:val="24"/>
          <w:szCs w:val="24"/>
        </w:rPr>
        <w:t xml:space="preserve">. </w:t>
      </w:r>
      <w:r w:rsidRPr="00A1007F">
        <w:rPr>
          <w:rFonts w:asciiTheme="minorHAnsi" w:hAnsiTheme="minorHAnsi"/>
          <w:sz w:val="24"/>
          <w:szCs w:val="24"/>
        </w:rPr>
        <w:t xml:space="preserve">Vybrané služby musia prispievať k dosahovaniu cieľov projektu a byť pre jeho realizáciu nevyhnutné. </w:t>
      </w:r>
    </w:p>
    <w:p w14:paraId="5CAAD6C2" w14:textId="77777777" w:rsidR="00D37073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Prijímateľ môže využívať služby dodávateľov v tých prípadoch a pre tie činnosti, </w:t>
      </w:r>
      <w:r w:rsidR="001026B5" w:rsidRPr="00A1007F">
        <w:rPr>
          <w:rFonts w:asciiTheme="minorHAnsi" w:hAnsiTheme="minorHAnsi"/>
          <w:sz w:val="24"/>
          <w:szCs w:val="24"/>
        </w:rPr>
        <w:t>ke</w:t>
      </w:r>
      <w:r w:rsidR="001026B5">
        <w:rPr>
          <w:rFonts w:asciiTheme="minorHAnsi" w:hAnsiTheme="minorHAnsi"/>
          <w:sz w:val="24"/>
          <w:szCs w:val="24"/>
        </w:rPr>
        <w:t>ď</w:t>
      </w:r>
      <w:r w:rsidR="001026B5" w:rsidRPr="00A1007F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nie je možné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alebo efektívne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tieto služby/činnosti zabezpečiť vlastnými kapacitami. Podmienkou zostáva, že tieto služby musia byť preukázateľne nevyhnutné pre realizáciu projektu. </w:t>
      </w:r>
    </w:p>
    <w:p w14:paraId="20FDAFA3" w14:textId="77777777" w:rsidR="00D37073" w:rsidRPr="00A1007F" w:rsidRDefault="00D37073" w:rsidP="00A247E9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Medzi najčastejšie typy služieb, ktoré je možné zaradiť </w:t>
      </w:r>
      <w:r w:rsidR="001026B5">
        <w:rPr>
          <w:rFonts w:asciiTheme="minorHAnsi" w:hAnsiTheme="minorHAnsi"/>
          <w:sz w:val="24"/>
          <w:szCs w:val="24"/>
        </w:rPr>
        <w:t>medzi</w:t>
      </w:r>
      <w:r w:rsidR="001026B5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opráv</w:t>
      </w:r>
      <w:r w:rsidR="002744B3" w:rsidRPr="00A1007F">
        <w:rPr>
          <w:rFonts w:asciiTheme="minorHAnsi" w:hAnsiTheme="minorHAnsi"/>
          <w:sz w:val="24"/>
          <w:szCs w:val="24"/>
        </w:rPr>
        <w:t xml:space="preserve">nené výdavky </w:t>
      </w:r>
      <w:r w:rsidR="00804CD9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04CD9" w:rsidRPr="00A1007F">
        <w:rPr>
          <w:rFonts w:asciiTheme="minorHAnsi" w:hAnsiTheme="minorHAnsi"/>
          <w:sz w:val="24"/>
          <w:szCs w:val="24"/>
        </w:rPr>
        <w:t xml:space="preserve"> </w:t>
      </w:r>
      <w:r w:rsidR="002744B3" w:rsidRPr="00A1007F">
        <w:rPr>
          <w:rFonts w:asciiTheme="minorHAnsi" w:hAnsiTheme="minorHAnsi"/>
          <w:sz w:val="24"/>
          <w:szCs w:val="24"/>
        </w:rPr>
        <w:t xml:space="preserve">patria </w:t>
      </w:r>
      <w:r w:rsidR="001026B5" w:rsidRPr="00A1007F">
        <w:rPr>
          <w:rFonts w:asciiTheme="minorHAnsi" w:hAnsiTheme="minorHAnsi"/>
          <w:sz w:val="24"/>
          <w:szCs w:val="24"/>
        </w:rPr>
        <w:t>nasled</w:t>
      </w:r>
      <w:r w:rsidR="001026B5">
        <w:rPr>
          <w:rFonts w:asciiTheme="minorHAnsi" w:hAnsiTheme="minorHAnsi"/>
          <w:sz w:val="24"/>
          <w:szCs w:val="24"/>
        </w:rPr>
        <w:t>ujúce</w:t>
      </w:r>
      <w:r w:rsidR="002744B3" w:rsidRPr="00A1007F">
        <w:rPr>
          <w:rFonts w:asciiTheme="minorHAnsi" w:hAnsiTheme="minorHAnsi"/>
          <w:sz w:val="24"/>
          <w:szCs w:val="24"/>
        </w:rPr>
        <w:t>:</w:t>
      </w:r>
    </w:p>
    <w:p w14:paraId="3F47CDEA" w14:textId="77777777"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odborné služby/štúdie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2"/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zahŕňajú napr. výdavky na spracovanie štúdie, analýzy, zberu dát</w:t>
      </w:r>
      <w:r w:rsidR="003F2030" w:rsidRPr="00A1007F">
        <w:rPr>
          <w:rFonts w:asciiTheme="minorHAnsi" w:hAnsiTheme="minorHAnsi"/>
          <w:sz w:val="24"/>
          <w:szCs w:val="24"/>
        </w:rPr>
        <w:t xml:space="preserve">, zabezpečenie prekladov a tlmočenia </w:t>
      </w:r>
      <w:r w:rsidRPr="00A1007F">
        <w:rPr>
          <w:rFonts w:asciiTheme="minorHAnsi" w:hAnsiTheme="minorHAnsi"/>
          <w:sz w:val="24"/>
          <w:szCs w:val="24"/>
        </w:rPr>
        <w:t xml:space="preserve">a ďalších čiastkových </w:t>
      </w:r>
      <w:r w:rsidR="00107821" w:rsidRPr="00A1007F">
        <w:rPr>
          <w:rFonts w:asciiTheme="minorHAnsi" w:hAnsiTheme="minorHAnsi"/>
          <w:sz w:val="24"/>
          <w:szCs w:val="24"/>
        </w:rPr>
        <w:t>odbor</w:t>
      </w:r>
      <w:r w:rsidRPr="00A1007F">
        <w:rPr>
          <w:rFonts w:asciiTheme="minorHAnsi" w:hAnsiTheme="minorHAnsi"/>
          <w:sz w:val="24"/>
          <w:szCs w:val="24"/>
        </w:rPr>
        <w:t>ných činností pot</w:t>
      </w:r>
      <w:r w:rsidR="00B71228" w:rsidRPr="00A1007F">
        <w:rPr>
          <w:rFonts w:asciiTheme="minorHAnsi" w:hAnsiTheme="minorHAnsi"/>
          <w:sz w:val="24"/>
          <w:szCs w:val="24"/>
        </w:rPr>
        <w:t>rebných pre realizáciu projektu,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40B371B5" w14:textId="77777777" w:rsidR="003F2030" w:rsidRPr="00A1007F" w:rsidRDefault="00B4740F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spracovanie </w:t>
      </w:r>
      <w:r w:rsidR="003F2030" w:rsidRPr="00A1007F">
        <w:rPr>
          <w:rFonts w:asciiTheme="minorHAnsi" w:hAnsiTheme="minorHAnsi"/>
          <w:sz w:val="24"/>
          <w:szCs w:val="24"/>
        </w:rPr>
        <w:t>publikáci</w:t>
      </w:r>
      <w:r w:rsidRPr="00A1007F">
        <w:rPr>
          <w:rFonts w:asciiTheme="minorHAnsi" w:hAnsiTheme="minorHAnsi"/>
          <w:sz w:val="24"/>
          <w:szCs w:val="24"/>
        </w:rPr>
        <w:t>í</w:t>
      </w:r>
      <w:r w:rsidR="003F2030" w:rsidRPr="00A1007F">
        <w:rPr>
          <w:rFonts w:asciiTheme="minorHAnsi" w:hAnsiTheme="minorHAnsi"/>
          <w:sz w:val="24"/>
          <w:szCs w:val="24"/>
        </w:rPr>
        <w:t>/školiac</w:t>
      </w:r>
      <w:r w:rsidRPr="00A1007F">
        <w:rPr>
          <w:rFonts w:asciiTheme="minorHAnsi" w:hAnsiTheme="minorHAnsi"/>
          <w:sz w:val="24"/>
          <w:szCs w:val="24"/>
        </w:rPr>
        <w:t>ich</w:t>
      </w:r>
      <w:r w:rsidR="003F2030" w:rsidRPr="00A1007F">
        <w:rPr>
          <w:rFonts w:asciiTheme="minorHAnsi" w:hAnsiTheme="minorHAnsi"/>
          <w:sz w:val="24"/>
          <w:szCs w:val="24"/>
        </w:rPr>
        <w:t xml:space="preserve"> materiál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>/manuál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 xml:space="preserve"> – ak ide o nákup na zákazku vyvíjaných či vytváraných publikácií</w:t>
      </w:r>
      <w:r w:rsidRPr="00A1007F">
        <w:rPr>
          <w:rFonts w:asciiTheme="minorHAnsi" w:hAnsiTheme="minorHAnsi"/>
          <w:sz w:val="24"/>
          <w:szCs w:val="24"/>
        </w:rPr>
        <w:t>, informačných</w:t>
      </w:r>
      <w:r w:rsidR="003F2030" w:rsidRPr="00A1007F">
        <w:rPr>
          <w:rFonts w:asciiTheme="minorHAnsi" w:hAnsiTheme="minorHAnsi"/>
          <w:sz w:val="24"/>
          <w:szCs w:val="24"/>
        </w:rPr>
        <w:t xml:space="preserve"> a školiacich materiálov (ako napr. učebnice, knihy, manuály, príručky) alebo multimediálnych pomôcok</w:t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14:paraId="3F1E1594" w14:textId="77777777"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</w:t>
      </w:r>
      <w:r w:rsidR="0006464A" w:rsidRPr="00360B89">
        <w:rPr>
          <w:rFonts w:asciiTheme="minorHAnsi" w:hAnsiTheme="minorHAnsi"/>
          <w:sz w:val="24"/>
          <w:szCs w:val="24"/>
        </w:rPr>
        <w:t>organizačné zabezpečenie</w:t>
      </w:r>
      <w:r w:rsidR="000646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prenájom priestorov, </w:t>
      </w:r>
      <w:r w:rsidR="0006464A">
        <w:rPr>
          <w:rFonts w:asciiTheme="minorHAnsi" w:hAnsiTheme="minorHAnsi"/>
          <w:sz w:val="24"/>
          <w:szCs w:val="24"/>
        </w:rPr>
        <w:t xml:space="preserve"> prenájom</w:t>
      </w:r>
      <w:r w:rsidRPr="00A1007F">
        <w:rPr>
          <w:rFonts w:asciiTheme="minorHAnsi" w:hAnsiTheme="minorHAnsi"/>
          <w:sz w:val="24"/>
          <w:szCs w:val="24"/>
        </w:rPr>
        <w:t xml:space="preserve"> techniky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002EAD08" w14:textId="77777777"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podpora účastníkov (strava, ubytovanie)</w:t>
      </w:r>
      <w:del w:id="193" w:author="Autor">
        <w:r w:rsidR="003469CA" w:rsidRPr="00A1007F" w:rsidDel="008A0668">
          <w:rPr>
            <w:rStyle w:val="Odkaznapoznmkupodiarou"/>
            <w:rFonts w:asciiTheme="minorHAnsi" w:hAnsiTheme="minorHAnsi"/>
            <w:sz w:val="24"/>
            <w:szCs w:val="24"/>
          </w:rPr>
          <w:delText xml:space="preserve"> </w:delText>
        </w:r>
      </w:del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3"/>
      </w:r>
      <w:r w:rsidR="0006464A">
        <w:rPr>
          <w:rFonts w:asciiTheme="minorHAnsi" w:hAnsiTheme="minorHAnsi"/>
          <w:sz w:val="24"/>
          <w:szCs w:val="24"/>
          <w:vertAlign w:val="superscript"/>
        </w:rPr>
        <w:t>,</w:t>
      </w:r>
      <w:r w:rsidR="0006464A" w:rsidRPr="00360B89">
        <w:rPr>
          <w:rStyle w:val="Odkaznapoznmkupodiarou"/>
          <w:rFonts w:asciiTheme="minorHAnsi" w:hAnsiTheme="minorHAnsi"/>
          <w:sz w:val="24"/>
          <w:szCs w:val="24"/>
        </w:rPr>
        <w:footnoteReference w:id="24"/>
      </w:r>
      <w:r w:rsidRPr="00A1007F">
        <w:rPr>
          <w:rFonts w:asciiTheme="minorHAnsi" w:hAnsiTheme="minorHAnsi"/>
          <w:sz w:val="24"/>
          <w:szCs w:val="24"/>
        </w:rPr>
        <w:t xml:space="preserve"> – ide o výdavky na zabezpečenie občerstvenia, stravy a ubytovania účastníkov podujatí (napr. konferencie, kurzy) organizovaných v rámci projektu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="003469CA" w:rsidRPr="00A1007F">
        <w:rPr>
          <w:rFonts w:asciiTheme="minorHAnsi" w:hAnsiTheme="minorHAnsi"/>
          <w:sz w:val="24"/>
          <w:szCs w:val="24"/>
        </w:rPr>
        <w:t xml:space="preserve"> </w:t>
      </w:r>
    </w:p>
    <w:p w14:paraId="19B0AC5A" w14:textId="77777777" w:rsidR="00F3655E" w:rsidRPr="00A1007F" w:rsidRDefault="00F3655E" w:rsidP="00F3655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externé služby zabezpečujúce informovanie a komunikáciu o podpore získanej z EŠIF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spolufinancovanie projektu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5"/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14:paraId="29D0C520" w14:textId="77777777"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výdavky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napríklad znalecké posudky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6"/>
      </w:r>
      <w:r w:rsidRPr="00A1007F">
        <w:rPr>
          <w:rFonts w:asciiTheme="minorHAnsi" w:hAnsiTheme="minorHAnsi"/>
          <w:sz w:val="24"/>
          <w:szCs w:val="24"/>
        </w:rPr>
        <w:t xml:space="preserve"> a ďalšie vyššie nešpecifikované služby</w:t>
      </w:r>
      <w:r w:rsidR="005F4B19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ktoré priamo súvisia s realizáciou proje</w:t>
      </w:r>
      <w:r w:rsidR="00B71228" w:rsidRPr="00A1007F">
        <w:rPr>
          <w:rFonts w:asciiTheme="minorHAnsi" w:hAnsiTheme="minorHAnsi"/>
          <w:sz w:val="24"/>
          <w:szCs w:val="24"/>
        </w:rPr>
        <w:t>ktu a sú pre projekt nevyhnutné.</w:t>
      </w:r>
    </w:p>
    <w:p w14:paraId="492728F5" w14:textId="77777777" w:rsidR="00586208" w:rsidRPr="00A1007F" w:rsidRDefault="00586208" w:rsidP="00586208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14:paraId="7E5B243B" w14:textId="77777777" w:rsidR="00586208" w:rsidRPr="00FE2F06" w:rsidRDefault="00A247E9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Neoprávnenými výdavkami sú spravidla služby, ktoré neprispievajú k dosahovaniu cieľov projektu</w:t>
      </w:r>
      <w:r w:rsidR="00873B47">
        <w:rPr>
          <w:rFonts w:asciiTheme="minorHAnsi" w:hAnsiTheme="minorHAnsi"/>
          <w:b/>
          <w:color w:val="365F91"/>
          <w:sz w:val="24"/>
          <w:szCs w:val="24"/>
        </w:rPr>
        <w:t xml:space="preserve"> a 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>nie sú pre jeho realizáciu nevyhnutné</w:t>
      </w:r>
      <w:r w:rsidR="00873B47">
        <w:rPr>
          <w:rFonts w:asciiTheme="minorHAnsi" w:hAnsiTheme="minorHAnsi"/>
          <w:b/>
          <w:color w:val="365F91"/>
          <w:sz w:val="24"/>
          <w:szCs w:val="24"/>
        </w:rPr>
        <w:t>.</w:t>
      </w:r>
    </w:p>
    <w:p w14:paraId="0989D47D" w14:textId="77777777" w:rsidR="00586208" w:rsidRPr="00A1007F" w:rsidRDefault="00586208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7A96601" w14:textId="77777777" w:rsidR="00252C6F" w:rsidRPr="00A1007F" w:rsidRDefault="00252C6F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8BAD662" w14:textId="77777777" w:rsidR="008853B9" w:rsidRPr="00FE2F06" w:rsidRDefault="008853B9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Výdavky súvisiace s prevádzkovou podporou implementácie OP</w:t>
      </w:r>
    </w:p>
    <w:p w14:paraId="02BF32EA" w14:textId="77777777"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C10EF28" w14:textId="77777777"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Prevádzkové  výdavky ako výdavky hlavných aktivít sú oprávnené, ak sú nevyhnuté pre splnenie cieľov projektu. Musia byť preukázateľne doložené a metodika výpočtu pomernej časti výdavkov vzťahujúcej sa na projekt musí byť dodržiavaná počas celej doby realizácie projektu</w:t>
      </w:r>
      <w:r w:rsidR="00D93863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V prípade, že sa Prijímateľ podieľa na viacerých projektoch v rámci EŠIF, uplatní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vo všetkých projektoch rovnakú metodiku výpočtu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7"/>
      </w:r>
      <w:r w:rsidRPr="00A1007F">
        <w:rPr>
          <w:rFonts w:asciiTheme="minorHAnsi" w:hAnsiTheme="minorHAnsi"/>
          <w:sz w:val="24"/>
          <w:szCs w:val="24"/>
        </w:rPr>
        <w:t xml:space="preserve"> oprávnenej časti výdavkov</w:t>
      </w:r>
      <w:r w:rsidR="00B4740F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Ide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prevádzkové náklady ako nájom, služby spojené s nájmom, energie, vodné, stočné, pohonné hmoty, spotrebný materiál, náklady na internet, telefóny, mobily, údržbu, ak sú pre riešenie aktivity/aktivít projektu opodstatnené a nevyhnutné. </w:t>
      </w:r>
    </w:p>
    <w:p w14:paraId="30B3BB8F" w14:textId="77777777"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 vynakladaní finančných prostriedkov na nákup spotrebného materiálu musí byť dodržaný princíp hospodárnosti, efektívnosti, účelnosti a účinnosti. </w:t>
      </w:r>
    </w:p>
    <w:p w14:paraId="7A2F2840" w14:textId="77777777" w:rsidR="008853B9" w:rsidRPr="00A1007F" w:rsidRDefault="008853B9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prípade, že sa na realizáciu projektu využíva len časť priestorov, oprávneným výdavkom bude len ich časť v zodpovedajúcom pomere priestorov využívaných na projekt. Rovnako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to platí aj v prípade ostatných prevádzkových nákladov (energie, voda, spotrebný materiál, internet apod.), oprávneným výdavkom bude len pomerná časť týchto výdavkov vzťahujúcich sa na projekt. V prípade, že prijímateľ vlastní priestory, v ktorých sa projekt realizuje, alebo ich využíva bezplatne, nie sú výdavky na nájom oprávnené.</w:t>
      </w:r>
    </w:p>
    <w:p w14:paraId="7E280E24" w14:textId="77777777" w:rsidR="006E4CDE" w:rsidRPr="00A1007F" w:rsidRDefault="006E4CDE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Prijímateľ v rámci dokumentácie k ŽoP predloží spôsob výpočtu oprávnenej výšky jednotlivých výdavkov.</w:t>
      </w:r>
    </w:p>
    <w:p w14:paraId="61B374AF" w14:textId="77777777" w:rsidR="006E4CDE" w:rsidRPr="00A1007F" w:rsidRDefault="006E4CDE" w:rsidP="006E4CDE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905649" w14:textId="77777777" w:rsidR="008853B9" w:rsidRPr="00FE2F06" w:rsidRDefault="008853B9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Prevádzkové výdavky, ktoré sa týkajú všeobecnej prevádzky organizácie bez príčinnej väzby na projekt ako i výdavky zodpovedajúce svojím vymedzením účtovnej kategórii mimoriadnych nákladov</w:t>
      </w:r>
      <w:r w:rsidR="00404DB9">
        <w:rPr>
          <w:rFonts w:asciiTheme="minorHAnsi" w:hAnsiTheme="minorHAnsi"/>
          <w:b/>
          <w:color w:val="365F91"/>
          <w:sz w:val="24"/>
          <w:szCs w:val="24"/>
        </w:rPr>
        <w:t>,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sú neoprávnenými výdavkami. </w:t>
      </w:r>
    </w:p>
    <w:p w14:paraId="084AF9E7" w14:textId="77777777"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F61BC0E" w14:textId="77777777" w:rsidR="006E4CDE" w:rsidRPr="00A1007F" w:rsidRDefault="006E4CDE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3783436" w14:textId="77777777" w:rsidR="00586208" w:rsidRPr="00FE2F06" w:rsidRDefault="00586208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Finančné výdavky a poplatky</w:t>
      </w:r>
    </w:p>
    <w:p w14:paraId="5577CE43" w14:textId="77777777" w:rsidR="00586208" w:rsidRPr="00A1007F" w:rsidRDefault="00586208" w:rsidP="00586208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030C797" w14:textId="77777777" w:rsidR="007F0ADD" w:rsidRPr="00A1007F" w:rsidRDefault="007F0ADD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Všeobecnou podmienkou oprávnenosti finančných výdavkov a poplatkov je ich nevyhnutnosť a priama väzba na projekt. </w:t>
      </w:r>
      <w:r w:rsidR="005F480B" w:rsidRPr="00A1007F">
        <w:rPr>
          <w:rFonts w:asciiTheme="minorHAnsi" w:hAnsiTheme="minorHAnsi"/>
          <w:sz w:val="24"/>
          <w:szCs w:val="24"/>
        </w:rPr>
        <w:t>Medzi o</w:t>
      </w:r>
      <w:r w:rsidRPr="00A1007F">
        <w:rPr>
          <w:rFonts w:asciiTheme="minorHAnsi" w:hAnsiTheme="minorHAnsi"/>
          <w:sz w:val="24"/>
          <w:szCs w:val="24"/>
        </w:rPr>
        <w:t>právnen</w:t>
      </w:r>
      <w:r w:rsidR="005F480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F480B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5F480B" w:rsidRPr="00A1007F">
        <w:rPr>
          <w:rFonts w:asciiTheme="minorHAnsi" w:hAnsiTheme="minorHAnsi"/>
          <w:sz w:val="24"/>
          <w:szCs w:val="24"/>
        </w:rPr>
        <w:t>patria napr.</w:t>
      </w:r>
      <w:r w:rsidR="00B26497" w:rsidRPr="00A1007F">
        <w:rPr>
          <w:rFonts w:asciiTheme="minorHAnsi" w:hAnsiTheme="minorHAnsi"/>
          <w:sz w:val="24"/>
          <w:szCs w:val="24"/>
        </w:rPr>
        <w:t>:</w:t>
      </w:r>
    </w:p>
    <w:p w14:paraId="1A65D13C" w14:textId="77777777" w:rsidR="00DF483F" w:rsidRPr="00A1007F" w:rsidRDefault="00DF483F" w:rsidP="00DF483F">
      <w:pPr>
        <w:pStyle w:val="Zoznamsodrkami"/>
        <w:numPr>
          <w:ilvl w:val="0"/>
          <w:numId w:val="28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výdavky na poistenie majetku spolufinancovaného z NFP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8"/>
      </w:r>
      <w:r w:rsidR="00F45C66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4F18BB7E" w14:textId="77777777" w:rsidR="00163658" w:rsidRPr="00A1007F" w:rsidRDefault="00163658" w:rsidP="00DF483F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správne </w:t>
      </w:r>
      <w:r w:rsidR="00E87544" w:rsidRPr="00A1007F">
        <w:rPr>
          <w:rFonts w:asciiTheme="minorHAnsi" w:hAnsiTheme="minorHAnsi"/>
          <w:sz w:val="24"/>
          <w:szCs w:val="24"/>
        </w:rPr>
        <w:t>poplatky (</w:t>
      </w:r>
      <w:r w:rsidR="00697E4F" w:rsidRPr="00A1007F">
        <w:rPr>
          <w:rFonts w:asciiTheme="minorHAnsi" w:hAnsiTheme="minorHAnsi"/>
          <w:sz w:val="24"/>
          <w:szCs w:val="24"/>
        </w:rPr>
        <w:t xml:space="preserve">napr. </w:t>
      </w:r>
      <w:r w:rsidR="00E87544" w:rsidRPr="00A1007F">
        <w:rPr>
          <w:rFonts w:asciiTheme="minorHAnsi" w:hAnsiTheme="minorHAnsi"/>
          <w:sz w:val="24"/>
          <w:szCs w:val="24"/>
        </w:rPr>
        <w:t>za  úkony a konania orgánov štátnej správy, vyšších územných celkov, obcí</w:t>
      </w:r>
      <w:r w:rsidR="00697E4F" w:rsidRPr="00A1007F">
        <w:rPr>
          <w:rFonts w:asciiTheme="minorHAnsi" w:hAnsiTheme="minorHAnsi"/>
          <w:sz w:val="24"/>
          <w:szCs w:val="24"/>
        </w:rPr>
        <w:t xml:space="preserve"> </w:t>
      </w:r>
      <w:r w:rsidR="00E87544" w:rsidRPr="00A1007F">
        <w:rPr>
          <w:rFonts w:asciiTheme="minorHAnsi" w:hAnsiTheme="minorHAnsi"/>
          <w:sz w:val="24"/>
          <w:szCs w:val="24"/>
        </w:rPr>
        <w:t xml:space="preserve">podľa zákona č. 145/1995 Z. z. o správnych poplatkoch v znení neskorších predpisov) </w:t>
      </w:r>
      <w:r w:rsidRPr="00A1007F">
        <w:rPr>
          <w:rFonts w:asciiTheme="minorHAnsi" w:hAnsiTheme="minorHAnsi"/>
          <w:sz w:val="24"/>
          <w:szCs w:val="24"/>
        </w:rPr>
        <w:t>s priamou väzbou na projekt</w:t>
      </w:r>
      <w:r w:rsidR="008853B9" w:rsidRPr="00A1007F">
        <w:rPr>
          <w:rFonts w:asciiTheme="minorHAnsi" w:hAnsiTheme="minorHAnsi"/>
          <w:sz w:val="24"/>
          <w:szCs w:val="24"/>
        </w:rPr>
        <w:t>,</w:t>
      </w:r>
    </w:p>
    <w:p w14:paraId="02DDC2AB" w14:textId="77777777" w:rsidR="008853B9" w:rsidRPr="00A1007F" w:rsidRDefault="008853B9" w:rsidP="008853B9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lang w:eastAsia="cs-CZ"/>
        </w:rPr>
      </w:pPr>
      <w:r w:rsidRPr="00A1007F">
        <w:rPr>
          <w:rFonts w:asciiTheme="minorHAnsi" w:hAnsiTheme="minorHAnsi"/>
          <w:sz w:val="24"/>
          <w:lang w:eastAsia="cs-CZ"/>
        </w:rPr>
        <w:t>diaľničné známky, diaľničné poplatky, parkovacie karty, parkovné.</w:t>
      </w:r>
    </w:p>
    <w:p w14:paraId="1081D132" w14:textId="77777777" w:rsidR="00F3655E" w:rsidRPr="00A1007F" w:rsidRDefault="00F3655E" w:rsidP="00DF483F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14:paraId="5F43320C" w14:textId="77777777" w:rsidR="00DF483F" w:rsidRPr="00FE2F06" w:rsidRDefault="003F6B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Neoprávnenými výdavkami sú spravidla finančné výdavky a poplatky, ktoré nie sú pre jeho realizáciu nevyhnutné a nemajú priamu väzbu na projekt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, výdavky na právne služby prijímateľa voči RO (napr. žaloba, vypracovanie stanoviska), sankčné poplatky, pokuty</w:t>
      </w:r>
      <w:r w:rsidR="00DF483F" w:rsidRPr="00404DB9">
        <w:rPr>
          <w:rFonts w:asciiTheme="minorHAnsi" w:hAnsiTheme="minorHAnsi"/>
          <w:color w:val="365F91"/>
          <w:sz w:val="24"/>
          <w:szCs w:val="24"/>
          <w:vertAlign w:val="superscript"/>
        </w:rPr>
        <w:footnoteReference w:id="29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a penále, prípadne ďalšie sankčné výdavky, či už dohodnuté v zmluvách alebo vzniknuté z iných príčin; manká a škody, úroky z úverov a pôžičiek</w:t>
      </w:r>
      <w:r w:rsidR="00DF483F" w:rsidRPr="00404DB9">
        <w:rPr>
          <w:rFonts w:asciiTheme="minorHAnsi" w:hAnsiTheme="minorHAnsi"/>
          <w:color w:val="365F91"/>
          <w:sz w:val="24"/>
          <w:szCs w:val="24"/>
          <w:vertAlign w:val="superscript"/>
        </w:rPr>
        <w:footnoteReference w:id="30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;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výdavky za zriadenie a vedenie účtu alebo účtov a za finančné transakcie na tomto účte;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dary,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poplatky, resp. iné </w:t>
      </w:r>
      <w:r w:rsidR="00A039EC">
        <w:rPr>
          <w:rFonts w:asciiTheme="minorHAnsi" w:hAnsiTheme="minorHAnsi"/>
          <w:color w:val="365F91"/>
          <w:sz w:val="24"/>
          <w:szCs w:val="24"/>
        </w:rPr>
        <w:t>výdavky</w:t>
      </w:r>
      <w:r w:rsidR="00A039E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prijímateľa (vrátane prípadných kurzových strát), ktoré vznikajú z dôvodu vedenia účtu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na príjem NFP v zahraničí. </w:t>
      </w:r>
    </w:p>
    <w:p w14:paraId="2FE3E0C2" w14:textId="77777777" w:rsidR="00524D40" w:rsidRPr="00A1007F" w:rsidRDefault="00524D4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432499E" w14:textId="77777777" w:rsidR="00524D40" w:rsidRPr="00FE2F06" w:rsidRDefault="00524D40" w:rsidP="00E906FF">
      <w:pPr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</w:p>
    <w:p w14:paraId="283F15C1" w14:textId="77777777" w:rsidR="00524D40" w:rsidRPr="00FE2F06" w:rsidRDefault="00524D40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Daň z pridanej hodnoty a iné dane</w:t>
      </w:r>
    </w:p>
    <w:p w14:paraId="17326169" w14:textId="77777777" w:rsidR="003D135C" w:rsidRPr="00A1007F" w:rsidRDefault="003D135C" w:rsidP="003D135C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2CFB9E3" w14:textId="77777777" w:rsidR="00524D40" w:rsidRPr="00A1007F" w:rsidRDefault="00524D40" w:rsidP="003D135C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V zmysle čl. 69 všeobecného nariadenia je daň z pridanej hodnoty (ďalej aj „DPH“) neoprávneným výdavkom, </w:t>
      </w:r>
      <w:r w:rsidR="00DF483F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  <w:u w:val="single"/>
        </w:rPr>
        <w:t>avšak</w:t>
      </w:r>
      <w:r w:rsidRPr="00A1007F">
        <w:rPr>
          <w:rFonts w:asciiTheme="minorHAnsi" w:hAnsiTheme="minorHAnsi"/>
          <w:sz w:val="24"/>
          <w:szCs w:val="24"/>
        </w:rPr>
        <w:t xml:space="preserve"> postup zdaňovania daňou z pridanej hodnoty umožňuje, aby DPH za určitých okolností bola oprávneným výdavkom. DPH nie je oprávneným výdavkom v prípade, že prijímateľ má nárok na jej odpočet na vstupe. Nárok na odpoč</w:t>
      </w:r>
      <w:r w:rsidR="00200222" w:rsidRPr="00A1007F">
        <w:rPr>
          <w:rFonts w:asciiTheme="minorHAnsi" w:hAnsiTheme="minorHAnsi"/>
          <w:sz w:val="24"/>
          <w:szCs w:val="24"/>
        </w:rPr>
        <w:t xml:space="preserve">et </w:t>
      </w:r>
      <w:r w:rsidR="00201154">
        <w:rPr>
          <w:rFonts w:asciiTheme="minorHAnsi" w:hAnsiTheme="minorHAnsi"/>
          <w:sz w:val="24"/>
          <w:szCs w:val="24"/>
        </w:rPr>
        <w:br/>
      </w:r>
      <w:r w:rsidR="00200222" w:rsidRPr="00A1007F">
        <w:rPr>
          <w:rFonts w:asciiTheme="minorHAnsi" w:hAnsiTheme="minorHAnsi"/>
          <w:sz w:val="24"/>
          <w:szCs w:val="24"/>
        </w:rPr>
        <w:t>je vymedzený zákonom o DPH.</w:t>
      </w:r>
    </w:p>
    <w:p w14:paraId="761AEA8A" w14:textId="77777777" w:rsidR="00524D40" w:rsidRPr="00A1007F" w:rsidRDefault="00524D40" w:rsidP="00524D4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Oprávnená DPH sa vzťahuje len k plneniam, ktoré sú považované za oprávnené. V prípade, ak je výdavok oprávnený iba čiastočne, daň z pridanej hodnoty vzťahujúca sa k tomuto výdavku je oprávne</w:t>
      </w:r>
      <w:r w:rsidR="00200222" w:rsidRPr="00A1007F">
        <w:rPr>
          <w:rFonts w:asciiTheme="minorHAnsi" w:hAnsiTheme="minorHAnsi"/>
          <w:sz w:val="24"/>
          <w:szCs w:val="24"/>
        </w:rPr>
        <w:t>ným výdavkom v rovnakom pomere.</w:t>
      </w:r>
    </w:p>
    <w:p w14:paraId="01A4AF5E" w14:textId="06EA40DA" w:rsidR="00524D40" w:rsidRPr="00A1007F" w:rsidRDefault="00524D40" w:rsidP="00072AD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dane sú vo všeobecnosti neoprávneným výdavkom. Za neoprávnené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považované predovšetkým priame dane (daň z nehnuteľnosti, daň z motorových vozidiel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pod.). Výnimku tvor</w:t>
      </w:r>
      <w:ins w:id="195" w:author="Autor">
        <w:r w:rsidR="000E0B93">
          <w:rPr>
            <w:rFonts w:asciiTheme="minorHAnsi" w:hAnsiTheme="minorHAnsi"/>
            <w:sz w:val="24"/>
            <w:szCs w:val="24"/>
          </w:rPr>
          <w:t>í</w:t>
        </w:r>
      </w:ins>
      <w:del w:id="196" w:author="Autor">
        <w:r w:rsidRPr="00A1007F" w:rsidDel="000E0B93">
          <w:rPr>
            <w:rFonts w:asciiTheme="minorHAnsi" w:hAnsiTheme="minorHAnsi"/>
            <w:sz w:val="24"/>
            <w:szCs w:val="24"/>
          </w:rPr>
          <w:delText>ia</w:delText>
        </w:r>
      </w:del>
      <w:r w:rsidRPr="00A1007F">
        <w:rPr>
          <w:rFonts w:asciiTheme="minorHAnsi" w:hAnsiTheme="minorHAnsi"/>
          <w:sz w:val="24"/>
          <w:szCs w:val="24"/>
        </w:rPr>
        <w:t xml:space="preserve"> daň z príjmu fyzických osôb, ktorá je súčasťou hrubej mzdy, resp. odmeny za vykonanú prácu a je oprávneným výdavkom v rámci osobných výdavkov a daň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ubytovanie, ktorá je oprávneným výdavkom v rámci cestovných náhrad.</w:t>
      </w:r>
    </w:p>
    <w:p w14:paraId="25E85DAD" w14:textId="77777777" w:rsidR="00905EC4" w:rsidRPr="00A1007F" w:rsidRDefault="00905EC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E5E75FC" w14:textId="77777777" w:rsidR="00905EC4" w:rsidRPr="00C36213" w:rsidRDefault="00905EC4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97" w:name="_Toc62066199"/>
      <w:r w:rsidRPr="00C36213">
        <w:rPr>
          <w:rFonts w:asciiTheme="minorHAnsi" w:hAnsiTheme="minorHAnsi"/>
          <w:b/>
          <w:color w:val="365F91"/>
          <w:sz w:val="32"/>
          <w:szCs w:val="24"/>
        </w:rPr>
        <w:t>Kategorizáci</w:t>
      </w:r>
      <w:r w:rsidR="00CF03E6" w:rsidRPr="00C36213">
        <w:rPr>
          <w:rFonts w:asciiTheme="minorHAnsi" w:hAnsiTheme="minorHAnsi"/>
          <w:b/>
          <w:color w:val="365F91"/>
          <w:sz w:val="32"/>
          <w:szCs w:val="24"/>
        </w:rPr>
        <w:t>a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CE3E30" w:rsidRPr="00C36213">
        <w:rPr>
          <w:rFonts w:asciiTheme="minorHAnsi" w:hAnsiTheme="minorHAnsi"/>
          <w:b/>
          <w:color w:val="365F91"/>
          <w:sz w:val="32"/>
          <w:szCs w:val="24"/>
        </w:rPr>
        <w:t>oprávnených výdavkov</w:t>
      </w:r>
      <w:bookmarkEnd w:id="197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14:paraId="68E13C78" w14:textId="77777777"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3D9A9C0" w14:textId="77777777" w:rsidR="00E80587" w:rsidRPr="00A1007F" w:rsidRDefault="00B75AD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sú </w:t>
      </w:r>
      <w:r w:rsidRPr="00A1007F">
        <w:rPr>
          <w:rFonts w:asciiTheme="minorHAnsi" w:hAnsiTheme="minorHAnsi"/>
          <w:b/>
          <w:sz w:val="24"/>
          <w:szCs w:val="24"/>
        </w:rPr>
        <w:t>kategorizované</w:t>
      </w:r>
      <w:r w:rsidRPr="00A1007F">
        <w:rPr>
          <w:rFonts w:asciiTheme="minorHAnsi" w:hAnsiTheme="minorHAnsi"/>
          <w:sz w:val="24"/>
          <w:szCs w:val="24"/>
        </w:rPr>
        <w:t xml:space="preserve"> do príslušných </w:t>
      </w:r>
      <w:r w:rsidRPr="00A1007F">
        <w:rPr>
          <w:rFonts w:asciiTheme="minorHAnsi" w:hAnsiTheme="minorHAnsi"/>
          <w:sz w:val="24"/>
          <w:szCs w:val="24"/>
          <w:u w:val="single"/>
        </w:rPr>
        <w:t>tried a skupín</w:t>
      </w:r>
      <w:r w:rsidRPr="00A1007F">
        <w:rPr>
          <w:rFonts w:asciiTheme="minorHAnsi" w:hAnsiTheme="minorHAnsi"/>
          <w:sz w:val="24"/>
          <w:szCs w:val="24"/>
        </w:rPr>
        <w:t xml:space="preserve"> oprávnených výdavkov. </w:t>
      </w:r>
    </w:p>
    <w:p w14:paraId="705202A3" w14:textId="77777777" w:rsidR="00E80587" w:rsidRPr="00A1007F" w:rsidRDefault="00E8058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53C29E5" w14:textId="77777777" w:rsidR="00B75AD7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J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>ednotliv</w:t>
      </w:r>
      <w:r w:rsidRPr="00FE2F06">
        <w:rPr>
          <w:rFonts w:asciiTheme="minorHAnsi" w:hAnsiTheme="minorHAnsi"/>
          <w:color w:val="365F91"/>
          <w:sz w:val="24"/>
          <w:szCs w:val="24"/>
        </w:rPr>
        <w:t>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tried</w:t>
      </w:r>
      <w:r w:rsidRPr="00FE2F06">
        <w:rPr>
          <w:rFonts w:asciiTheme="minorHAnsi" w:hAnsiTheme="minorHAnsi"/>
          <w:color w:val="365F91"/>
          <w:sz w:val="24"/>
          <w:szCs w:val="24"/>
        </w:rPr>
        <w:t>y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skup</w:t>
      </w:r>
      <w:r w:rsidRPr="00FE2F06">
        <w:rPr>
          <w:rFonts w:asciiTheme="minorHAnsi" w:hAnsiTheme="minorHAnsi"/>
          <w:color w:val="365F91"/>
          <w:sz w:val="24"/>
          <w:szCs w:val="24"/>
        </w:rPr>
        <w:t>iny</w:t>
      </w:r>
      <w:r w:rsidR="00E8058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OV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, ako aj ich nadväznosť na ekonomickú klasifikáciu rozpočtovej klasifikácie (MF/0101475/2014-42)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sú </w:t>
      </w:r>
      <w:r w:rsidRPr="00FE2F06">
        <w:rPr>
          <w:rFonts w:asciiTheme="minorHAnsi" w:hAnsiTheme="minorHAnsi"/>
          <w:color w:val="365F91"/>
          <w:sz w:val="24"/>
          <w:szCs w:val="24"/>
        </w:rPr>
        <w:t>stanovené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v </w:t>
      </w:r>
      <w:r w:rsidR="00E937DC" w:rsidRPr="00FE2F06">
        <w:rPr>
          <w:rFonts w:asciiTheme="minorHAnsi" w:hAnsiTheme="minorHAnsi"/>
          <w:b/>
          <w:i/>
          <w:color w:val="365F91"/>
          <w:sz w:val="24"/>
          <w:szCs w:val="24"/>
        </w:rPr>
        <w:t>Číselníku oprávnených výdavkov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(ďalej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aj „číselník“)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, ktorý tvorí </w:t>
      </w:r>
      <w:r w:rsidR="00C86B8C" w:rsidRPr="00FE2F06">
        <w:rPr>
          <w:rFonts w:asciiTheme="minorHAnsi" w:hAnsiTheme="minorHAnsi"/>
          <w:b/>
          <w:color w:val="365F91"/>
          <w:sz w:val="24"/>
          <w:szCs w:val="24"/>
        </w:rPr>
        <w:t xml:space="preserve">Prílohu č. </w:t>
      </w:r>
      <w:r w:rsidR="00E937DC" w:rsidRPr="00FE2F06">
        <w:rPr>
          <w:rFonts w:asciiTheme="minorHAnsi" w:hAnsiTheme="minorHAnsi"/>
          <w:b/>
          <w:color w:val="365F91"/>
          <w:sz w:val="24"/>
          <w:szCs w:val="24"/>
        </w:rPr>
        <w:t>1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594365" w:rsidRPr="00FE2F06">
        <w:rPr>
          <w:rFonts w:asciiTheme="minorHAnsi" w:hAnsiTheme="minorHAnsi"/>
          <w:color w:val="365F91"/>
          <w:sz w:val="24"/>
          <w:szCs w:val="24"/>
        </w:rPr>
        <w:t>tejto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Príručky. </w:t>
      </w:r>
    </w:p>
    <w:p w14:paraId="401FE147" w14:textId="77777777"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14:paraId="22122548" w14:textId="77777777" w:rsidR="00D70645" w:rsidRPr="00A1007F" w:rsidRDefault="00D70645" w:rsidP="00D7064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Napriek tomu, že číselník vychádza z účtovnej osnovy, </w:t>
      </w:r>
      <w:r w:rsidRPr="00A1007F">
        <w:rPr>
          <w:rFonts w:asciiTheme="minorHAnsi" w:hAnsiTheme="minorHAnsi"/>
          <w:b/>
          <w:sz w:val="24"/>
          <w:szCs w:val="24"/>
        </w:rPr>
        <w:t>nekopíruje ju</w:t>
      </w:r>
      <w:r w:rsidRPr="00A1007F">
        <w:rPr>
          <w:rFonts w:asciiTheme="minorHAnsi" w:hAnsiTheme="minorHAnsi"/>
          <w:sz w:val="24"/>
          <w:szCs w:val="24"/>
        </w:rPr>
        <w:t xml:space="preserve">. Výstupy z účtovníctva jednotlivých účtovných jednotiek - prijímateľov teda </w:t>
      </w:r>
      <w:r w:rsidRPr="00A1007F">
        <w:rPr>
          <w:rFonts w:asciiTheme="minorHAnsi" w:hAnsiTheme="minorHAnsi"/>
          <w:sz w:val="24"/>
          <w:szCs w:val="24"/>
          <w:u w:val="single"/>
        </w:rPr>
        <w:t>nemusia byť totožné</w:t>
      </w:r>
      <w:r w:rsidRPr="00A1007F">
        <w:rPr>
          <w:rFonts w:asciiTheme="minorHAnsi" w:hAnsiTheme="minorHAnsi"/>
          <w:sz w:val="24"/>
          <w:szCs w:val="24"/>
        </w:rPr>
        <w:t xml:space="preserve"> so zaradením nákladov/výdavkov do tried a skupín tak, ako to určuje tento číselník. Číselník oprávnených výdavkov s uvedenými triedami a skupinami tvorí súčasť ITMS 2014+.</w:t>
      </w:r>
    </w:p>
    <w:p w14:paraId="2D2CEF62" w14:textId="77777777" w:rsidR="00D70645" w:rsidRPr="00A1007F" w:rsidRDefault="00D70645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14:paraId="2FE84D3B" w14:textId="77777777"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Účelom číselníka OV je </w:t>
      </w:r>
      <w:r w:rsidRPr="00A1007F">
        <w:rPr>
          <w:rFonts w:asciiTheme="minorHAnsi" w:hAnsiTheme="minorHAnsi"/>
          <w:b/>
          <w:sz w:val="24"/>
          <w:szCs w:val="24"/>
        </w:rPr>
        <w:t>kategorizovať oprávnené výdavky</w:t>
      </w:r>
      <w:r w:rsidRPr="00A1007F">
        <w:rPr>
          <w:rFonts w:asciiTheme="minorHAnsi" w:hAnsiTheme="minorHAnsi"/>
          <w:sz w:val="24"/>
          <w:szCs w:val="24"/>
        </w:rPr>
        <w:t xml:space="preserve"> a uľahčiť tak žiadateľom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ich správne zaradenie do príslušných tried a skupín OV v systéme ITMS 2014+ (</w:t>
      </w:r>
      <w:r w:rsidR="00594365" w:rsidRPr="00A1007F">
        <w:rPr>
          <w:rFonts w:asciiTheme="minorHAnsi" w:hAnsiTheme="minorHAnsi"/>
          <w:sz w:val="24"/>
          <w:szCs w:val="24"/>
        </w:rPr>
        <w:t xml:space="preserve">najmä </w:t>
      </w:r>
      <w:r w:rsidR="00201154">
        <w:rPr>
          <w:rFonts w:asciiTheme="minorHAnsi" w:hAnsiTheme="minorHAnsi"/>
          <w:sz w:val="24"/>
          <w:szCs w:val="24"/>
        </w:rPr>
        <w:br/>
      </w:r>
      <w:r w:rsidR="00594365" w:rsidRPr="00A1007F">
        <w:rPr>
          <w:rFonts w:asciiTheme="minorHAnsi" w:hAnsiTheme="minorHAnsi"/>
          <w:sz w:val="24"/>
          <w:szCs w:val="24"/>
        </w:rPr>
        <w:t>pri príprave žiadosti o NFP/zostavovaní rozpočtu projektu a pri príprave žiadostí o platbu</w:t>
      </w:r>
      <w:r w:rsidRPr="00A1007F">
        <w:rPr>
          <w:rFonts w:asciiTheme="minorHAnsi" w:hAnsiTheme="minorHAnsi"/>
          <w:sz w:val="24"/>
          <w:szCs w:val="24"/>
        </w:rPr>
        <w:t xml:space="preserve">). </w:t>
      </w:r>
    </w:p>
    <w:p w14:paraId="7DE7A6F9" w14:textId="77777777"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14:paraId="3AFD96CB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A1007F">
        <w:rPr>
          <w:rFonts w:asciiTheme="minorHAnsi" w:hAnsiTheme="minorHAnsi"/>
          <w:b/>
          <w:sz w:val="24"/>
          <w:szCs w:val="24"/>
          <w:u w:val="single"/>
        </w:rPr>
        <w:t xml:space="preserve">Špecifikácia najčastejšie sa vyskytujúcich typov OV  v rámci OP </w:t>
      </w:r>
      <w:r w:rsidR="00297D87" w:rsidRPr="00A1007F">
        <w:rPr>
          <w:rFonts w:asciiTheme="minorHAnsi" w:hAnsiTheme="minorHAnsi"/>
          <w:b/>
          <w:sz w:val="24"/>
          <w:szCs w:val="24"/>
          <w:u w:val="single"/>
        </w:rPr>
        <w:t>TP</w:t>
      </w:r>
      <w:r w:rsidRPr="00A1007F">
        <w:rPr>
          <w:rFonts w:asciiTheme="minorHAnsi" w:hAnsiTheme="minorHAnsi"/>
          <w:b/>
          <w:sz w:val="24"/>
          <w:szCs w:val="24"/>
          <w:u w:val="single"/>
        </w:rPr>
        <w:t>:</w:t>
      </w:r>
    </w:p>
    <w:p w14:paraId="2D8EB8CC" w14:textId="77777777" w:rsidR="00CC3185" w:rsidRPr="00A1007F" w:rsidRDefault="00CC3185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575435C9" w14:textId="77777777" w:rsidR="00CC3185" w:rsidRPr="00A1007F" w:rsidRDefault="00CC3185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01 – Dlhodobý nehmotný majetok</w:t>
      </w:r>
    </w:p>
    <w:p w14:paraId="54A04B64" w14:textId="77777777"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14:paraId="24792055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Dlhodobým nehmotným majetkom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1"/>
      </w:r>
      <w:r w:rsidRPr="00A1007F">
        <w:rPr>
          <w:rFonts w:asciiTheme="minorHAnsi" w:hAnsiTheme="minorHAnsi"/>
          <w:sz w:val="24"/>
          <w:szCs w:val="24"/>
        </w:rPr>
        <w:t xml:space="preserve"> sú zložky majetku, ktorých ocenenie je vyššie ako suma 2.400,- EUR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2"/>
      </w:r>
      <w:r w:rsidRPr="00A1007F">
        <w:rPr>
          <w:rFonts w:asciiTheme="minorHAnsi" w:hAnsiTheme="minorHAnsi"/>
          <w:sz w:val="24"/>
          <w:szCs w:val="24"/>
        </w:rPr>
        <w:t xml:space="preserve"> a doba použiteľnosti dlhšia ako jeden rok. Nehmotný majetok, ktorého ocenenie sa rovná tejto sume alebo je nižšie,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nehmotného majetku, ak doba použiteľnosti tohto majetku je dlhšia ako jeden rok.</w:t>
      </w:r>
    </w:p>
    <w:p w14:paraId="55DA3106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E978C59" w14:textId="77777777" w:rsidR="00885DBB" w:rsidRPr="00A1007F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Nehmotný majetok, ktorého ocenenie sa rovná sume 2.400,- </w:t>
      </w:r>
      <w:r w:rsidR="00B70374" w:rsidRPr="00A1007F">
        <w:rPr>
          <w:rFonts w:asciiTheme="minorHAnsi" w:hAnsiTheme="minorHAnsi"/>
          <w:sz w:val="24"/>
          <w:szCs w:val="24"/>
        </w:rPr>
        <w:t>EUR</w:t>
      </w:r>
      <w:r w:rsidR="00B703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3"/>
      </w:r>
      <w:r w:rsidR="00B70374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alebo je nižšie, s dobou použiteľnosti dlhšou ako jeden rok, ktorý nebol zaradený do dlhodobého nehmotného majetku, sa vykazuje v triede oprávnených výdavkov </w:t>
      </w: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>51 - Služby</w:t>
      </w:r>
      <w:r w:rsidRPr="00A1007F">
        <w:rPr>
          <w:rFonts w:asciiTheme="minorHAnsi" w:hAnsiTheme="minorHAnsi"/>
          <w:sz w:val="24"/>
          <w:szCs w:val="24"/>
        </w:rPr>
        <w:t>.</w:t>
      </w:r>
    </w:p>
    <w:p w14:paraId="06EFEBA8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D303DC9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 tejto triedy oprávnených výdavkov sa zaraďujú najmä nehmotné výsledky z vývojovej </w:t>
      </w:r>
      <w:r w:rsidRPr="00A1007F">
        <w:rPr>
          <w:rFonts w:asciiTheme="minorHAnsi" w:hAnsiTheme="minorHAnsi"/>
          <w:sz w:val="24"/>
          <w:szCs w:val="24"/>
        </w:rPr>
        <w:br/>
        <w:t>a obdobnej činnosti, softvér, oceniteľné práva.</w:t>
      </w:r>
    </w:p>
    <w:p w14:paraId="7EBF12DF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343E077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01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14:paraId="5E06D4A0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013 - Softvér</w:t>
      </w:r>
    </w:p>
    <w:p w14:paraId="4717DC16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014 - Oceniteľné práva</w:t>
      </w:r>
    </w:p>
    <w:p w14:paraId="7963204A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019 - Ostatný dlhodobý nehmotný majetok</w:t>
      </w:r>
    </w:p>
    <w:p w14:paraId="6ADAB117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2C8A315" w14:textId="77777777"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013 - Softvér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462553D7" w14:textId="77777777" w:rsidR="007F1EFE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 (</w:t>
      </w:r>
      <w:r w:rsidR="007F1EFE" w:rsidRPr="00A1007F">
        <w:rPr>
          <w:rFonts w:asciiTheme="minorHAnsi" w:hAnsiTheme="minorHAnsi"/>
          <w:sz w:val="24"/>
          <w:szCs w:val="24"/>
        </w:rPr>
        <w:t xml:space="preserve">výdavky na obstaranie softvéru vrátane výdavkov na obstaranie licencií súvisiacich s používaním softvéru - napr. multilicencie, skupinové licencie, atď;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ak je kúpený samostatne a nie je súčasťou dod</w:t>
      </w:r>
      <w:r w:rsidR="007F1EFE" w:rsidRPr="00A1007F">
        <w:rPr>
          <w:rFonts w:asciiTheme="minorHAnsi" w:hAnsiTheme="minorHAnsi"/>
          <w:sz w:val="24"/>
          <w:szCs w:val="24"/>
        </w:rPr>
        <w:t>ávky hardvéru a jeho ocenenia),</w:t>
      </w:r>
    </w:p>
    <w:p w14:paraId="210E3892" w14:textId="77777777" w:rsidR="007F1EFE" w:rsidRPr="00A1007F" w:rsidRDefault="007F1EFE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technické zhodnotenie</w:t>
      </w:r>
      <w:r w:rsidR="00B70374" w:rsidRPr="00A1007F">
        <w:rPr>
          <w:rFonts w:asciiTheme="minorHAnsi" w:hAnsiTheme="minorHAnsi"/>
          <w:sz w:val="24"/>
          <w:szCs w:val="24"/>
        </w:rPr>
        <w:t xml:space="preserve"> / modernizácia</w:t>
      </w:r>
      <w:r w:rsidRPr="00A1007F">
        <w:rPr>
          <w:rFonts w:asciiTheme="minorHAnsi" w:hAnsiTheme="minorHAnsi"/>
          <w:sz w:val="24"/>
          <w:szCs w:val="24"/>
        </w:rPr>
        <w:t xml:space="preserve"> softvéru,</w:t>
      </w:r>
    </w:p>
    <w:p w14:paraId="399D0E3C" w14:textId="77777777" w:rsidR="00885DBB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vývoj aplikačného softvéru.</w:t>
      </w:r>
    </w:p>
    <w:p w14:paraId="5937DB6D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EE9D750" w14:textId="77777777"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014 - Oceniteľné práva</w:t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14:paraId="7BF5F56B" w14:textId="77777777" w:rsidR="00885DBB" w:rsidRPr="00A1007F" w:rsidRDefault="00885DBB" w:rsidP="00D71CB6">
      <w:pPr>
        <w:pStyle w:val="Odsekzoznamu"/>
        <w:numPr>
          <w:ilvl w:val="0"/>
          <w:numId w:val="38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nákup licencií (</w:t>
      </w:r>
      <w:r w:rsidR="007F1EFE" w:rsidRPr="00A1007F">
        <w:rPr>
          <w:rFonts w:asciiTheme="minorHAnsi" w:hAnsiTheme="minorHAnsi"/>
          <w:sz w:val="24"/>
          <w:szCs w:val="24"/>
        </w:rPr>
        <w:t>výdavky na obstaranie licencií, autorských práv a patentov, okrem výdavkov na obstaranie licencií súvisiacich s používaním softvéru, ktoré sa zaraďujú do skupiny výdavkov 013</w:t>
      </w:r>
      <w:del w:id="198" w:author="Autor">
        <w:r w:rsidR="007F1EFE" w:rsidRPr="00A1007F" w:rsidDel="000E0B93">
          <w:rPr>
            <w:rFonts w:asciiTheme="minorHAnsi" w:hAnsiTheme="minorHAnsi"/>
            <w:sz w:val="24"/>
            <w:szCs w:val="24"/>
          </w:rPr>
          <w:delText>.</w:delText>
        </w:r>
      </w:del>
      <w:r w:rsidRPr="00A1007F">
        <w:rPr>
          <w:rFonts w:asciiTheme="minorHAnsi" w:hAnsiTheme="minorHAnsi"/>
          <w:sz w:val="24"/>
          <w:szCs w:val="24"/>
        </w:rPr>
        <w:t>).</w:t>
      </w:r>
    </w:p>
    <w:p w14:paraId="25D5168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ACD772E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019 - Ostatný dlhodobý nehmotný majetok</w:t>
      </w:r>
      <w:r w:rsidRPr="00A1007F">
        <w:rPr>
          <w:rFonts w:asciiTheme="minorHAnsi" w:hAnsiTheme="minorHAnsi"/>
          <w:sz w:val="24"/>
          <w:szCs w:val="24"/>
        </w:rPr>
        <w:t xml:space="preserve"> do tejto skupiny oprávnených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zaraďujú najmä nasledovné typy oprávnených výdavkov:</w:t>
      </w:r>
    </w:p>
    <w:p w14:paraId="37620683" w14:textId="77777777" w:rsidR="00885DBB" w:rsidRPr="00A1007F" w:rsidRDefault="001C1B3A" w:rsidP="001C1B3A">
      <w:pPr>
        <w:pStyle w:val="Odsekzoznamu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ostatných nehmotných aktív</w:t>
      </w:r>
      <w:r w:rsidR="00D71CB6" w:rsidRPr="00A1007F">
        <w:rPr>
          <w:rFonts w:asciiTheme="minorHAnsi" w:hAnsiTheme="minorHAnsi"/>
          <w:sz w:val="24"/>
          <w:szCs w:val="24"/>
        </w:rPr>
        <w:t xml:space="preserve"> – tvorba / obstaranie a zhodnotenie web stránky, </w:t>
      </w:r>
      <w:r w:rsidR="00201154">
        <w:rPr>
          <w:rFonts w:asciiTheme="minorHAnsi" w:hAnsiTheme="minorHAnsi"/>
          <w:sz w:val="24"/>
          <w:szCs w:val="24"/>
        </w:rPr>
        <w:br/>
      </w:r>
      <w:r w:rsidR="00D71CB6" w:rsidRPr="00A1007F">
        <w:rPr>
          <w:rFonts w:asciiTheme="minorHAnsi" w:hAnsiTheme="minorHAnsi"/>
          <w:sz w:val="24"/>
          <w:szCs w:val="24"/>
        </w:rPr>
        <w:t>ak spĺňajú kritériá obstarania dlhodobého nehmotného majetku z kapitálových výdavkov</w:t>
      </w:r>
      <w:r w:rsidR="006E4CDE" w:rsidRPr="00A1007F">
        <w:rPr>
          <w:rFonts w:asciiTheme="minorHAnsi" w:hAnsiTheme="minorHAnsi"/>
          <w:sz w:val="24"/>
          <w:szCs w:val="24"/>
        </w:rPr>
        <w:t>.</w:t>
      </w:r>
    </w:p>
    <w:p w14:paraId="46A0B185" w14:textId="77777777" w:rsidR="00D43007" w:rsidRPr="00A1007F" w:rsidRDefault="00D43007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DC724AB" w14:textId="77777777" w:rsidR="00D71CB6" w:rsidRPr="00A1007F" w:rsidRDefault="00D71CB6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7BD6766E" w14:textId="77777777" w:rsidR="00D43007" w:rsidRPr="00FE2F06" w:rsidRDefault="00D4300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02 – Dlhodobý hmotný majetok</w:t>
      </w:r>
    </w:p>
    <w:p w14:paraId="6D8A50A5" w14:textId="77777777"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14:paraId="6E44BF5A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Hmotný majetok, ktorého ocenenie sa rovná alebo je nižšie ako suma 1.700,- EUR</w:t>
      </w:r>
      <w:r w:rsidRPr="00A1007F">
        <w:rPr>
          <w:rFonts w:asciiTheme="minorHAnsi" w:hAnsiTheme="minorHAnsi"/>
          <w:sz w:val="24"/>
          <w:szCs w:val="24"/>
          <w:vertAlign w:val="superscript"/>
        </w:rPr>
        <w:t>4</w:t>
      </w:r>
      <w:r w:rsidRPr="00A1007F">
        <w:rPr>
          <w:rFonts w:asciiTheme="minorHAnsi" w:hAnsiTheme="minorHAnsi"/>
          <w:sz w:val="24"/>
          <w:szCs w:val="24"/>
        </w:rPr>
        <w:t>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hmotného majetku, ak prevádzkovo-technické funkcie (doba použiteľnosti) sú dlhšie ako jeden rok.</w:t>
      </w:r>
    </w:p>
    <w:p w14:paraId="5E6DD1CF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616E49E" w14:textId="77777777" w:rsidR="00885DBB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Hmotný majetok, ktorého ocenenie sa rovná sume 1.700,- EUR</w:t>
      </w:r>
      <w:r w:rsidRPr="00FE2F06">
        <w:rPr>
          <w:rFonts w:asciiTheme="minorHAnsi" w:hAnsiTheme="minorHAnsi"/>
          <w:color w:val="365F91"/>
          <w:sz w:val="24"/>
          <w:szCs w:val="24"/>
          <w:vertAlign w:val="superscript"/>
        </w:rPr>
        <w:t>4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</w:rPr>
        <w:t>11 - Zásoby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14:paraId="274D42E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A0BCEDD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sz w:val="24"/>
          <w:szCs w:val="24"/>
          <w:bdr w:val="single" w:sz="4" w:space="0" w:color="auto"/>
          <w:shd w:val="clear" w:color="auto" w:fill="FBD4B4" w:themeFill="accent6" w:themeFillTint="66"/>
        </w:rPr>
        <w:t>02</w:t>
      </w:r>
      <w:r w:rsidRPr="00A1007F">
        <w:rPr>
          <w:rFonts w:asciiTheme="minorHAnsi" w:hAnsiTheme="minorHAnsi"/>
          <w:sz w:val="24"/>
          <w:szCs w:val="24"/>
        </w:rPr>
        <w:t xml:space="preserve"> sa člení na nasledovné skupiny oprávnených výdavkov:</w:t>
      </w:r>
    </w:p>
    <w:p w14:paraId="120BCA4E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022 - Samostatné hnuteľné veci a súbory hnuteľných vecí</w:t>
      </w:r>
    </w:p>
    <w:p w14:paraId="695CD9E4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023 - Dopravné prostriedky</w:t>
      </w:r>
    </w:p>
    <w:p w14:paraId="2A1FEB94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59D47E3" w14:textId="77777777" w:rsidR="00885DBB" w:rsidRPr="00A1007F" w:rsidRDefault="00885DBB" w:rsidP="003462A2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022 - Samostatné hnuteľné veci a súbory hnuteľných vecí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1DDB8F02" w14:textId="77777777" w:rsidR="00D43007" w:rsidRPr="00A1007F" w:rsidRDefault="00D43007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interiérového vybavenia</w:t>
      </w:r>
      <w:r w:rsidR="003462A2" w:rsidRPr="00A1007F">
        <w:rPr>
          <w:rFonts w:asciiTheme="minorHAnsi" w:hAnsiTheme="minorHAnsi"/>
          <w:sz w:val="24"/>
          <w:szCs w:val="24"/>
        </w:rPr>
        <w:t>, nevyhnutného pre implementáciu OP,</w:t>
      </w:r>
    </w:p>
    <w:p w14:paraId="0B09F468" w14:textId="77777777"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výpočtovej techniky, vrátane príslušenstva (</w:t>
      </w:r>
      <w:r w:rsidR="00D43007" w:rsidRPr="00A1007F">
        <w:rPr>
          <w:rFonts w:asciiTheme="minorHAnsi" w:hAnsiTheme="minorHAnsi"/>
          <w:sz w:val="24"/>
          <w:szCs w:val="24"/>
        </w:rPr>
        <w:t>napr. tlačiareň, podávač k tlačiarni, modem, skener k počítaču),</w:t>
      </w:r>
    </w:p>
    <w:p w14:paraId="17F1E17F" w14:textId="77777777"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prevádzkových / špeciálnych strojov, prístrojov</w:t>
      </w:r>
      <w:r w:rsidR="003462A2" w:rsidRPr="00A1007F">
        <w:rPr>
          <w:rFonts w:asciiTheme="minorHAnsi" w:hAnsiTheme="minorHAnsi"/>
          <w:sz w:val="24"/>
          <w:szCs w:val="24"/>
        </w:rPr>
        <w:t xml:space="preserve">, zariadení, techniky a náradia, a komunikačnej infraštruktúry, </w:t>
      </w:r>
    </w:p>
    <w:p w14:paraId="356482F4" w14:textId="77777777"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telekomunikačnej techniky, vrátane špeciálneho spojovacieho a zabezpečovacieho materiálu a materiálu pre zabezpečenie zvukového a obrazového spojenia,</w:t>
      </w:r>
    </w:p>
    <w:p w14:paraId="6C009EDC" w14:textId="77777777" w:rsidR="00333738" w:rsidRPr="00A045A6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komunikačnej infraštruktúry: komunikačných (spojovacích) sietí typu LAN, WAN (rezortné, republikové a medzinárodné spojovacie siete, napr. SANET, GOVNET, VSNET)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nákup počítačových sietí, ktoré spĺňajú kritériá pre kapitálové výdavky; samostatné zariadenia súvisiace s </w:t>
      </w:r>
      <w:r w:rsidRPr="00A045A6">
        <w:rPr>
          <w:rFonts w:asciiTheme="minorHAnsi" w:hAnsiTheme="minorHAnsi"/>
          <w:sz w:val="24"/>
          <w:szCs w:val="24"/>
        </w:rPr>
        <w:t>obstaraním týchto komunikačných sietí, vrátane IP telefónie.</w:t>
      </w:r>
    </w:p>
    <w:p w14:paraId="6EDB3E0D" w14:textId="77777777" w:rsidR="00885DBB" w:rsidRPr="00A1007F" w:rsidRDefault="00885DB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modernizácia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</w:t>
      </w:r>
      <w:r w:rsidRPr="00A1007F">
        <w:rPr>
          <w:rFonts w:asciiTheme="minorHAnsi" w:hAnsiTheme="minorHAnsi"/>
          <w:sz w:val="24"/>
          <w:szCs w:val="24"/>
        </w:rPr>
        <w:t>prevádzkových / špeciálnych strojov, prístrojov, zariadení, techniky a</w:t>
      </w:r>
      <w:r w:rsidR="003462A2" w:rsidRPr="00A1007F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náradia</w:t>
      </w:r>
      <w:r w:rsidR="003462A2" w:rsidRPr="00A1007F">
        <w:rPr>
          <w:rFonts w:asciiTheme="minorHAnsi" w:hAnsiTheme="minorHAnsi"/>
          <w:sz w:val="24"/>
          <w:szCs w:val="24"/>
        </w:rPr>
        <w:t>, telekomunikačnej techniky a komunikačnej infraštruktúry</w:t>
      </w:r>
      <w:r w:rsidRPr="00A1007F">
        <w:rPr>
          <w:rFonts w:asciiTheme="minorHAnsi" w:hAnsiTheme="minorHAnsi"/>
          <w:sz w:val="24"/>
          <w:szCs w:val="24"/>
        </w:rPr>
        <w:t>.</w:t>
      </w:r>
    </w:p>
    <w:p w14:paraId="6BE87AB9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14:paraId="50B8EABD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023 - Dopravné prostriedky</w:t>
      </w:r>
      <w:r w:rsidRPr="00FE2F06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nasledovné typy oprávnených výdavkov:</w:t>
      </w:r>
    </w:p>
    <w:p w14:paraId="61124547" w14:textId="77777777" w:rsidR="00B70374" w:rsidRPr="00A1007F" w:rsidRDefault="00885DBB" w:rsidP="00306C73">
      <w:pPr>
        <w:pStyle w:val="Odsekzoznamu"/>
        <w:numPr>
          <w:ilvl w:val="0"/>
          <w:numId w:val="2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alebo modernizácia </w:t>
      </w:r>
      <w:r w:rsidR="003462A2" w:rsidRPr="00A1007F">
        <w:rPr>
          <w:rFonts w:asciiTheme="minorHAnsi" w:hAnsiTheme="minorHAnsi"/>
          <w:sz w:val="24"/>
          <w:szCs w:val="24"/>
        </w:rPr>
        <w:t xml:space="preserve">osobných automobilov </w:t>
      </w:r>
      <w:r w:rsidRPr="00A1007F">
        <w:rPr>
          <w:rFonts w:asciiTheme="minorHAnsi" w:hAnsiTheme="minorHAnsi"/>
          <w:sz w:val="24"/>
          <w:szCs w:val="24"/>
        </w:rPr>
        <w:t>bezprostredne súvisiacich s cieľmi projektu</w:t>
      </w:r>
      <w:r w:rsidR="00D71CB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14F88EDC" w14:textId="77777777" w:rsidR="003462A2" w:rsidRPr="00A1007F" w:rsidRDefault="003462A2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E8D4E23" w14:textId="77777777" w:rsidR="00D71CB6" w:rsidRPr="00A1007F" w:rsidRDefault="00D71CB6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2DFB61BE" w14:textId="77777777" w:rsidR="003462A2" w:rsidRPr="00FE2F06" w:rsidRDefault="003E496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lastRenderedPageBreak/>
        <w:t>11</w:t>
      </w:r>
      <w:r w:rsidR="003462A2"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>Zásoby</w:t>
      </w:r>
    </w:p>
    <w:p w14:paraId="1FE18560" w14:textId="77777777"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14:paraId="29C67510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 rámci triedy sa zaraďujú hnuteľné veci </w:t>
      </w:r>
      <w:r w:rsidRPr="00A1007F">
        <w:rPr>
          <w:rFonts w:asciiTheme="minorHAnsi" w:hAnsiTheme="minorHAnsi"/>
          <w:sz w:val="24"/>
          <w:szCs w:val="24"/>
          <w:u w:val="single"/>
        </w:rPr>
        <w:t>s dobou použiteľnosti najviac jeden rok</w:t>
      </w:r>
      <w:r w:rsidRPr="00A1007F">
        <w:rPr>
          <w:rFonts w:asciiTheme="minorHAnsi" w:hAnsiTheme="minorHAnsi"/>
          <w:sz w:val="24"/>
          <w:szCs w:val="24"/>
        </w:rPr>
        <w:t xml:space="preserve"> bez ohľadu na obstarávaciu cenu. V danej triede sa vykazuje aj hmotný majetok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4"/>
      </w:r>
      <w:r w:rsidRPr="00A1007F">
        <w:rPr>
          <w:rFonts w:asciiTheme="minorHAnsi" w:hAnsiTheme="minorHAnsi"/>
          <w:sz w:val="24"/>
          <w:szCs w:val="24"/>
        </w:rPr>
        <w:t>, ktorý nie je definovaný ako dlhodobý hmotný majetok.</w:t>
      </w:r>
    </w:p>
    <w:p w14:paraId="3D85C1B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F64D687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11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14:paraId="6A86E576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112 - Zásoby</w:t>
      </w:r>
    </w:p>
    <w:p w14:paraId="541DD9B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8358F35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112 - Zásoby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59C39C4D" w14:textId="77777777" w:rsidR="003E4967" w:rsidRPr="00A1007F" w:rsidRDefault="00C55CEB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interiérového vybavenia, nevyhnutného pre implementáciu OP,</w:t>
      </w:r>
    </w:p>
    <w:p w14:paraId="40500AB8" w14:textId="77777777"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vrátane príslušenstva (</w:t>
      </w:r>
      <w:r w:rsidRPr="00A1007F">
        <w:rPr>
          <w:rFonts w:asciiTheme="minorHAnsi" w:hAnsiTheme="minorHAnsi"/>
          <w:sz w:val="24"/>
          <w:szCs w:val="24"/>
        </w:rPr>
        <w:t xml:space="preserve">obstaranie osobných počítačov, vrátane materiálu k výpočtovej technike, napr. "myší", klávesníc, filtrov, monitorov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procesorov k počítačom, nenahratých nosičov dát pre výpočtovú techniku, tlačiarní, podávačov k tlačiarňam, čípových kariet),</w:t>
      </w:r>
    </w:p>
    <w:p w14:paraId="59B7F907" w14:textId="77777777"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prevádzkových / špeciálnych strojov, prístrojov, zariadení, techniky a náradia, ktoré nespĺňajú kritériá obstarania dlhodobého hmotného majetku z kapitálových výdavkov,</w:t>
      </w:r>
    </w:p>
    <w:p w14:paraId="01D966A0" w14:textId="77777777"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telekomunikačnej techniky (zvukové a obrazové prístroje vrátane spojovej techniky, spojovacieho a zabezpečovacieho materiálu a materiálu pre zabezpečenie zvukového a obrazového spojenia),</w:t>
      </w:r>
    </w:p>
    <w:p w14:paraId="0C42BCE1" w14:textId="77777777"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komunikačnej infraštruktúry (materiál na zabezpečenie komunikačných (spojovacích) sietí typu LAN,WAN (rezortné, republikové a medzinárodné spojovacie siete, napr. SANET, GOVNET, VSNET), počítačových sietí, elektronického prenosu dát, prístupu k internetu),</w:t>
      </w:r>
    </w:p>
    <w:p w14:paraId="7754B26B" w14:textId="77777777"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všeobecného materiálu (kancelársky, spotrebný materiál</w:t>
      </w:r>
      <w:r w:rsidR="002C1BB2" w:rsidRPr="00A1007F">
        <w:rPr>
          <w:rFonts w:asciiTheme="minorHAnsi" w:hAnsiTheme="minorHAnsi"/>
          <w:sz w:val="24"/>
          <w:szCs w:val="24"/>
        </w:rPr>
        <w:t>),</w:t>
      </w:r>
    </w:p>
    <w:p w14:paraId="074DA9ED" w14:textId="77777777" w:rsidR="003E4967" w:rsidRPr="00A1007F" w:rsidRDefault="003E4967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knihy, časopisy, noviny, učebnice, učebné, kompenzačné pomôcky, </w:t>
      </w:r>
    </w:p>
    <w:p w14:paraId="497CA56A" w14:textId="77777777" w:rsidR="00E94CFD" w:rsidRPr="00A1007F" w:rsidRDefault="003E4967" w:rsidP="00E94CF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94CFD">
        <w:rPr>
          <w:rFonts w:asciiTheme="minorHAnsi" w:hAnsiTheme="minorHAnsi"/>
          <w:sz w:val="24"/>
          <w:szCs w:val="24"/>
        </w:rPr>
        <w:t>pracovné odevy a pomôcky, obuv</w:t>
      </w:r>
      <w:r w:rsidR="002C1BB2" w:rsidRPr="00E94CFD">
        <w:rPr>
          <w:rFonts w:asciiTheme="minorHAnsi" w:hAnsiTheme="minorHAnsi"/>
          <w:sz w:val="24"/>
          <w:szCs w:val="24"/>
        </w:rPr>
        <w:t>, bezprostredne súvisiacich s cieľmi projektu.</w:t>
      </w:r>
    </w:p>
    <w:p w14:paraId="4DE2B5D0" w14:textId="77777777" w:rsidR="00094D45" w:rsidRPr="00E94CFD" w:rsidRDefault="00094D45" w:rsidP="0063689B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0D65D265" w14:textId="77777777" w:rsidR="002C1BB2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6451A67" w14:textId="77777777" w:rsidR="00C665B3" w:rsidRPr="00FE2F06" w:rsidRDefault="00C665B3" w:rsidP="00C66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>
        <w:rPr>
          <w:rFonts w:asciiTheme="minorHAnsi" w:hAnsiTheme="minorHAnsi"/>
          <w:b/>
          <w:color w:val="365F91"/>
          <w:sz w:val="26"/>
          <w:szCs w:val="26"/>
        </w:rPr>
        <w:t>35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>
        <w:rPr>
          <w:rFonts w:asciiTheme="minorHAnsi" w:hAnsiTheme="minorHAnsi"/>
          <w:b/>
          <w:color w:val="365F91"/>
          <w:sz w:val="26"/>
          <w:szCs w:val="26"/>
        </w:rPr>
        <w:t>Dotácie, príspevky a transfery</w:t>
      </w:r>
    </w:p>
    <w:p w14:paraId="74128D40" w14:textId="77777777" w:rsidR="00C665B3" w:rsidRDefault="00C665B3" w:rsidP="00094D45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Vecné vymedzenie</w:t>
      </w:r>
    </w:p>
    <w:p w14:paraId="06C1B40F" w14:textId="77777777" w:rsidR="00C665B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 triedy sa zaraďuje poskytnutie dotácií, príspevkov (vrátane transferov) voči tretím osobám (poskytovateľom je štátna rozpočtová alebo príspevková organizácia, obec, VÚC a ich rozpočtové alebo príspevkové organizácie</w:t>
      </w:r>
      <w:ins w:id="199" w:author="Autor">
        <w:r w:rsidR="00FB5000">
          <w:rPr>
            <w:rFonts w:asciiTheme="minorHAnsi" w:hAnsiTheme="minorHAnsi"/>
            <w:sz w:val="24"/>
            <w:szCs w:val="24"/>
          </w:rPr>
          <w:t xml:space="preserve"> resp. neverejná právnická alebo fyzická osoba v zmysle zákona č. 5/2004 Z. z. o službách zamestnanosti a o zmene a doplnení niektorých zákonov v znení neskorších predpisov</w:t>
        </w:r>
      </w:ins>
      <w:r>
        <w:rPr>
          <w:rFonts w:asciiTheme="minorHAnsi" w:hAnsiTheme="minorHAnsi"/>
          <w:sz w:val="24"/>
          <w:szCs w:val="24"/>
        </w:rPr>
        <w:t>).</w:t>
      </w:r>
    </w:p>
    <w:p w14:paraId="502554D4" w14:textId="77777777" w:rsidR="005E16A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3341764" w14:textId="77777777"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094D45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35</w:t>
      </w:r>
      <w:r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 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14:paraId="40723105" w14:textId="77777777" w:rsidR="005E16A3" w:rsidRPr="00094D45" w:rsidRDefault="005E16A3" w:rsidP="009F0261">
      <w:pPr>
        <w:pStyle w:val="Odsekzoznamu"/>
        <w:numPr>
          <w:ilvl w:val="0"/>
          <w:numId w:val="47"/>
        </w:numPr>
        <w:tabs>
          <w:tab w:val="left" w:pos="284"/>
        </w:tabs>
        <w:spacing w:before="60" w:after="0" w:line="240" w:lineRule="auto"/>
        <w:ind w:left="0" w:firstLine="0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352 – Poskytnutie dotácií, príspevkov voči tretím osobám</w:t>
      </w:r>
    </w:p>
    <w:p w14:paraId="77CF508C" w14:textId="77777777"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75212DA" w14:textId="77777777"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lastRenderedPageBreak/>
        <w:t>352</w:t>
      </w: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- </w:t>
      </w:r>
      <w:r w:rsidRPr="00094D45">
        <w:rPr>
          <w:rFonts w:asciiTheme="minorHAnsi" w:hAnsiTheme="minorHAnsi"/>
          <w:b/>
          <w:sz w:val="24"/>
          <w:szCs w:val="24"/>
        </w:rPr>
        <w:t>Poskytnutie dotácií, príspevkov voči tretím osobám</w:t>
      </w:r>
      <w:r>
        <w:rPr>
          <w:rFonts w:asciiTheme="minorHAnsi" w:hAnsiTheme="minorHAnsi"/>
          <w:b/>
          <w:sz w:val="24"/>
          <w:szCs w:val="24"/>
        </w:rPr>
        <w:t xml:space="preserve"> - </w:t>
      </w:r>
      <w:r w:rsidRPr="00A1007F">
        <w:rPr>
          <w:rFonts w:asciiTheme="minorHAnsi" w:hAnsiTheme="minorHAnsi"/>
          <w:sz w:val="24"/>
          <w:szCs w:val="24"/>
        </w:rPr>
        <w:t>do tejto skupiny oprávnených výdavkov sa zaraďujú najmä nasledovné typy oprávnených výdavkov:</w:t>
      </w:r>
    </w:p>
    <w:p w14:paraId="52AA291C" w14:textId="77777777"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F7F0EF" w14:textId="77777777" w:rsidR="005E16A3" w:rsidRDefault="00C81200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transf</w:t>
      </w:r>
      <w:r w:rsidR="005E1AA4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ry medzinárodnej organizácii – pravidelné a špeciálne príspevky za členstvo</w:t>
      </w:r>
    </w:p>
    <w:p w14:paraId="16E2F1E5" w14:textId="77777777" w:rsidR="00C81200" w:rsidRPr="00094D45" w:rsidRDefault="005E1AA4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transfery v rámci verejnej správy -  transfer vyššiemu územnému celku.</w:t>
      </w:r>
    </w:p>
    <w:p w14:paraId="1B669557" w14:textId="77777777" w:rsidR="005E16A3" w:rsidRPr="00C81200" w:rsidRDefault="005E16A3" w:rsidP="00094D45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14:paraId="497BF875" w14:textId="77777777"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50 – Spotreba</w:t>
      </w:r>
    </w:p>
    <w:p w14:paraId="33F76FC7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368805E0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50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14:paraId="1B564163" w14:textId="77777777"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502 – Spotreba energie</w:t>
      </w:r>
    </w:p>
    <w:p w14:paraId="571732BA" w14:textId="77777777"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503 – Spotreba ostatných neskladovateľných dodávok</w:t>
      </w:r>
    </w:p>
    <w:p w14:paraId="3001F984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6CDFEAA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502 – Spotreba energie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37AFA510" w14:textId="77777777" w:rsidR="002C1BB2" w:rsidRPr="00A1007F" w:rsidRDefault="002C1BB2" w:rsidP="00655DCB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energie, vodné, stočné</w:t>
      </w:r>
      <w:r w:rsidR="00655DCB" w:rsidRPr="00A1007F">
        <w:rPr>
          <w:rFonts w:asciiTheme="minorHAnsi" w:hAnsiTheme="minorHAnsi"/>
          <w:sz w:val="24"/>
          <w:szCs w:val="24"/>
        </w:rPr>
        <w:t xml:space="preserve"> (elektrická energia, tepelná energia, vodné, stočné, vrátane platieb za odvádzanie vôd z povrchového odtoku do verejnej kanalizácie).</w:t>
      </w:r>
    </w:p>
    <w:p w14:paraId="685C2077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1566447" w14:textId="77777777"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503 – Spotreba ostatných neskladovateľných dodávok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5A51B29C" w14:textId="77777777" w:rsidR="00655DCB" w:rsidRPr="00A1007F" w:rsidRDefault="00655DCB" w:rsidP="00655DCB">
      <w:pPr>
        <w:pStyle w:val="Default"/>
        <w:numPr>
          <w:ilvl w:val="0"/>
          <w:numId w:val="42"/>
        </w:numPr>
        <w:ind w:left="284" w:hanging="284"/>
        <w:jc w:val="both"/>
        <w:rPr>
          <w:rFonts w:asciiTheme="minorHAnsi" w:hAnsiTheme="minorHAnsi"/>
          <w:color w:val="auto"/>
        </w:rPr>
      </w:pPr>
      <w:r w:rsidRPr="00A1007F">
        <w:rPr>
          <w:rFonts w:asciiTheme="minorHAnsi" w:hAnsiTheme="minorHAnsi"/>
          <w:color w:val="auto"/>
        </w:rPr>
        <w:t xml:space="preserve">palivo na dopravné účely (pohonné hmoty), mazivá, oleje, špeciálne kvapaliny, LPG plyny použité výlučne na dopravné účely pri pracovných cestách služobným vozidlom, bezprostredne súvisiacich s cieľmi projektu. </w:t>
      </w:r>
    </w:p>
    <w:p w14:paraId="0B3DFB11" w14:textId="77777777" w:rsidR="00655DCB" w:rsidRPr="00A1007F" w:rsidRDefault="00655DCB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63D58055" w14:textId="77777777" w:rsidR="00CD2E10" w:rsidRPr="00A1007F" w:rsidRDefault="00CD2E10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0A92FD2" w14:textId="77777777"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51 – Služby</w:t>
      </w:r>
    </w:p>
    <w:p w14:paraId="459C5731" w14:textId="77777777" w:rsidR="002C1BB2" w:rsidRPr="00A1007F" w:rsidRDefault="002C1BB2" w:rsidP="002C1BB2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9C9CCB8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51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14:paraId="6DBF611E" w14:textId="77777777" w:rsidR="00655DCB" w:rsidRPr="00A1007F" w:rsidRDefault="00655DC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511 – Opravy a udržiavanie</w:t>
      </w:r>
    </w:p>
    <w:p w14:paraId="61FDB787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512 - Cestovné náhrady</w:t>
      </w:r>
    </w:p>
    <w:p w14:paraId="5D76AB28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518 - Ostatné služby</w:t>
      </w:r>
    </w:p>
    <w:p w14:paraId="2C90F3B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FE1EF85" w14:textId="77777777"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511 – Opravy a udržiavanie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29AEA4D3" w14:textId="77777777" w:rsidR="00655DCB" w:rsidRPr="00A1007F" w:rsidRDefault="00BF2CF8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servis, údržba, opravy a výdavky s tým spojené (dopravné);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="00CD2E10" w:rsidRPr="00A1007F">
        <w:rPr>
          <w:rFonts w:asciiTheme="minorHAnsi" w:hAnsiTheme="minorHAnsi"/>
          <w:sz w:val="24"/>
          <w:szCs w:val="24"/>
        </w:rPr>
        <w:t>v</w:t>
      </w:r>
      <w:r w:rsidR="00655DCB" w:rsidRPr="00A1007F">
        <w:rPr>
          <w:rFonts w:asciiTheme="minorHAnsi" w:hAnsiTheme="minorHAnsi"/>
          <w:sz w:val="24"/>
          <w:szCs w:val="24"/>
        </w:rPr>
        <w:t xml:space="preserve"> prípade dodávateľského zabezpečenia úhrada za dodanú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bu</w:t>
      </w:r>
      <w:r w:rsidRPr="00A1007F">
        <w:rPr>
          <w:rFonts w:asciiTheme="minorHAnsi" w:hAnsiTheme="minorHAnsi"/>
          <w:sz w:val="24"/>
          <w:szCs w:val="24"/>
        </w:rPr>
        <w:t>, pri realizácii vo vlastnej réž</w:t>
      </w:r>
      <w:r w:rsidR="00655DCB" w:rsidRPr="00A1007F">
        <w:rPr>
          <w:rFonts w:asciiTheme="minorHAnsi" w:hAnsiTheme="minorHAnsi"/>
          <w:sz w:val="24"/>
          <w:szCs w:val="24"/>
        </w:rPr>
        <w:t>ii, napr. nákup materiálu, pracovných nástrojov, náradí, čistiacich potrieb, premeranie spotreby paliva, drobný materiál pre vodičov (napr. osvie</w:t>
      </w:r>
      <w:r w:rsidRPr="00A1007F">
        <w:rPr>
          <w:rFonts w:asciiTheme="minorHAnsi" w:hAnsiTheme="minorHAnsi"/>
          <w:sz w:val="24"/>
          <w:szCs w:val="24"/>
        </w:rPr>
        <w:t>žovače vzduchu</w:t>
      </w:r>
      <w:r w:rsidR="00655DCB" w:rsidRPr="00A1007F">
        <w:rPr>
          <w:rFonts w:asciiTheme="minorHAnsi" w:hAnsiTheme="minorHAnsi"/>
          <w:sz w:val="24"/>
          <w:szCs w:val="24"/>
        </w:rPr>
        <w:t xml:space="preserve">), pneumatiky, batérie </w:t>
      </w:r>
      <w:r w:rsidR="00201154">
        <w:rPr>
          <w:rFonts w:asciiTheme="minorHAnsi" w:hAnsiTheme="minorHAnsi"/>
          <w:sz w:val="24"/>
          <w:szCs w:val="24"/>
        </w:rPr>
        <w:br/>
      </w:r>
      <w:r w:rsidR="00655DCB" w:rsidRPr="00A1007F">
        <w:rPr>
          <w:rFonts w:asciiTheme="minorHAnsi" w:hAnsiTheme="minorHAnsi"/>
          <w:sz w:val="24"/>
          <w:szCs w:val="24"/>
        </w:rPr>
        <w:t>(aj nahodenie pneumatík, vyvá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enie kolies, nabitie batérií), navigačných zariadení, náhradné diely na opravy vrátane diskov a duší, emisné kontroly, poplatky za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by staníc technickej kontroly</w:t>
      </w:r>
      <w:ins w:id="200" w:author="Autor">
        <w:r w:rsidR="00D6086C">
          <w:rPr>
            <w:rFonts w:asciiTheme="minorHAnsi" w:hAnsiTheme="minorHAnsi"/>
            <w:sz w:val="24"/>
            <w:szCs w:val="24"/>
          </w:rPr>
          <w:t>;</w:t>
        </w:r>
      </w:ins>
      <w:del w:id="201" w:author="Autor">
        <w:r w:rsidR="00655DCB" w:rsidRPr="00A1007F" w:rsidDel="00D6086C">
          <w:rPr>
            <w:rFonts w:asciiTheme="minorHAnsi" w:hAnsiTheme="minorHAnsi"/>
            <w:sz w:val="24"/>
            <w:szCs w:val="24"/>
          </w:rPr>
          <w:delText>.</w:delText>
        </w:r>
      </w:del>
    </w:p>
    <w:p w14:paraId="2BF5EE86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interiérového vybavenia (napr. nábytku);</w:t>
      </w:r>
    </w:p>
    <w:p w14:paraId="14CC432E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výpočtovej techniky, softvéru a aplikácií (napr. aktualizácia programového produktu vykonaním malých zásahov do existujúceho produktu) ako aj údržba komunikačnej infraštruktúry (napr. komunikačných (spojovacích) sietí typu LAN, WAN (rezortné, republikové a medzinárodné spojovacie siete, napr. SANET,GOVNET, VSNET), počítačových sietí, elektronického prenosu dát;</w:t>
      </w:r>
    </w:p>
    <w:p w14:paraId="7B39ED89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údržba telekomunikačnej techniky (zvukové a obrazové prístroje vrátane spojovej techniky, spojovacieho a zabezpečovacieho materiálu a materiálu pre zabezpečenie zvukového a obrazového spojenia);</w:t>
      </w:r>
    </w:p>
    <w:p w14:paraId="785A98F4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prevádzkových / špeciálnych strojov, prístrojov, zariadení, techniky a náradia (napr. kancelárskych, elektrospotrebičov, klimatizačných jednotiek a vzduchotechniky, vrátane príslušného materiálu k vyššie uvedenému);</w:t>
      </w:r>
    </w:p>
    <w:p w14:paraId="46AAAFF7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budov, objektov alebo ich častí (napr. kancelárskych, archívnych)</w:t>
      </w:r>
      <w:ins w:id="202" w:author="Autor">
        <w:r w:rsidR="00D6086C">
          <w:rPr>
            <w:rFonts w:asciiTheme="minorHAnsi" w:hAnsiTheme="minorHAnsi"/>
            <w:sz w:val="24"/>
            <w:szCs w:val="24"/>
          </w:rPr>
          <w:t>.</w:t>
        </w:r>
      </w:ins>
      <w:del w:id="203" w:author="Autor">
        <w:r w:rsidRPr="00A1007F" w:rsidDel="00D6086C">
          <w:rPr>
            <w:rFonts w:asciiTheme="minorHAnsi" w:hAnsiTheme="minorHAnsi"/>
            <w:sz w:val="24"/>
            <w:szCs w:val="24"/>
          </w:rPr>
          <w:delText>;</w:delText>
        </w:r>
      </w:del>
    </w:p>
    <w:p w14:paraId="1D2D8327" w14:textId="77777777" w:rsidR="00BF2CF8" w:rsidRPr="00A1007F" w:rsidRDefault="00BF2CF8" w:rsidP="00CD2E10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14:paraId="760D42A3" w14:textId="77777777" w:rsidR="00655DCB" w:rsidRPr="00A1007F" w:rsidRDefault="00655DC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5C24E63" w14:textId="77777777" w:rsidR="00885DBB" w:rsidRPr="00A1007F" w:rsidRDefault="00885DBB" w:rsidP="00C55CE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512 - Cestovné náhrady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3A4630D0" w14:textId="77777777"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tuzemské / zahraničné cestovné náhrady bezprostredne súvisiace s implementáciou projektu;</w:t>
      </w:r>
    </w:p>
    <w:p w14:paraId="31CB775A" w14:textId="77777777"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cestovné náhrady </w:t>
      </w:r>
      <w:r w:rsidR="0042490E" w:rsidRPr="00A1007F">
        <w:rPr>
          <w:rFonts w:asciiTheme="minorHAnsi" w:hAnsiTheme="minorHAnsi"/>
          <w:sz w:val="24"/>
          <w:szCs w:val="24"/>
        </w:rPr>
        <w:t xml:space="preserve">a cestovné výdavky </w:t>
      </w:r>
      <w:r w:rsidRPr="00A1007F">
        <w:rPr>
          <w:rFonts w:asciiTheme="minorHAnsi" w:hAnsiTheme="minorHAnsi"/>
          <w:sz w:val="24"/>
          <w:szCs w:val="24"/>
        </w:rPr>
        <w:t xml:space="preserve">iným ako vlastným zamestnancom (napr. členom Monitorovacieho výboru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).</w:t>
      </w:r>
    </w:p>
    <w:p w14:paraId="65AE7EBA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</w:p>
    <w:p w14:paraId="724086E6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518 - Ostatné služby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308423E3" w14:textId="77777777"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8617888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poštové služby a telekomunikačné služby - bezprostredne súvisiace s implementáciou projektu;</w:t>
      </w:r>
    </w:p>
    <w:p w14:paraId="2E59D4AC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poplatky za internetové služby (elektronický prenos dát); poplatky za komunikačné (spojovacie) siete typu LAN, WAN; poplatky za užívanie rezortných, republikových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medzinárodných komunikačných (spojovacích) sietí (napr. SANET, GOVNET, VSNET); poplatky za IP telefóniu;</w:t>
      </w:r>
    </w:p>
    <w:p w14:paraId="4740871A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obstaranie materiálu reprezentačného charakteru (napr. káva, čaj, minerálka, cukor a pod., nie alkoholické nápoje, vrátane vecných darov a kvetov) ak sú poskytnuté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 vlastných zdrojov, nie dodávateľsky;</w:t>
      </w:r>
    </w:p>
    <w:p w14:paraId="118BC844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softvéru,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vrátane výdavkov na obstaranie licencií súvisiacich s používaním softvéru,  ktorý nespĺňa kritériá nehmotného majetku z kapitálových výdavkov a výlučne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bezprostredne súvisí s projektom a jeho cieľmi;</w:t>
      </w:r>
    </w:p>
    <w:p w14:paraId="3A8E87AF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obstaranie licencií, autorských práv a patentov, ak nespĺňajú kritériá obstarania dlhodobého nehmotného majetku z kapitálových výdavkov;</w:t>
      </w:r>
    </w:p>
    <w:p w14:paraId="08F81A25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prepravné a nájom dopravných prostriedkov (nesúvisiace s nákupom tovarov) - napr. zabezpečenie prepravy osôb taxislužbou alebo iným dodávateľom prepravnej služby,</w:t>
      </w:r>
    </w:p>
    <w:p w14:paraId="310FC18D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budov, objektov alebo ich častí (napr. kancelárskych, archívnych), ak je nevyhnutný na dosiahnutie cieľov projektu;</w:t>
      </w:r>
    </w:p>
    <w:p w14:paraId="44811C55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prevádzkových / špeciálnych strojov, prístrojov, zariadení, techniky, náradia a materiálu,</w:t>
      </w:r>
      <w:r w:rsidR="00414DE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nájom výpočtovej techniky</w:t>
      </w:r>
      <w:r w:rsidR="00414DE7" w:rsidRPr="00A1007F">
        <w:rPr>
          <w:rFonts w:asciiTheme="minorHAnsi" w:hAnsiTheme="minorHAnsi"/>
          <w:sz w:val="24"/>
          <w:szCs w:val="24"/>
        </w:rPr>
        <w:t>, nájom softvéru a komunikačnej infraštruktúry,</w:t>
      </w:r>
    </w:p>
    <w:p w14:paraId="2828C81D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školenia, kurzy, semináre, porady, konferencie, sympóziá a informačné podujatia bezp</w:t>
      </w:r>
      <w:r w:rsidR="00414DE7" w:rsidRPr="00A1007F">
        <w:rPr>
          <w:rFonts w:asciiTheme="minorHAnsi" w:hAnsiTheme="minorHAnsi"/>
          <w:sz w:val="24"/>
          <w:szCs w:val="24"/>
        </w:rPr>
        <w:t>rostredne súvisiace s</w:t>
      </w:r>
      <w:del w:id="204" w:author="Autor">
        <w:r w:rsidR="00414DE7" w:rsidRPr="00A1007F" w:rsidDel="00D6086C">
          <w:rPr>
            <w:rFonts w:asciiTheme="minorHAnsi" w:hAnsiTheme="minorHAnsi"/>
            <w:sz w:val="24"/>
            <w:szCs w:val="24"/>
          </w:rPr>
          <w:delText> </w:delText>
        </w:r>
      </w:del>
      <w:ins w:id="205" w:author="Autor">
        <w:r w:rsidR="00D6086C">
          <w:rPr>
            <w:rFonts w:asciiTheme="minorHAnsi" w:hAnsiTheme="minorHAnsi"/>
            <w:sz w:val="24"/>
            <w:szCs w:val="24"/>
          </w:rPr>
          <w:t> </w:t>
        </w:r>
      </w:ins>
      <w:r w:rsidR="00414DE7" w:rsidRPr="00A1007F">
        <w:rPr>
          <w:rFonts w:asciiTheme="minorHAnsi" w:hAnsiTheme="minorHAnsi"/>
          <w:sz w:val="24"/>
          <w:szCs w:val="24"/>
        </w:rPr>
        <w:t>projektom</w:t>
      </w:r>
      <w:ins w:id="206" w:author="Autor">
        <w:r w:rsidR="00D6086C">
          <w:rPr>
            <w:rFonts w:asciiTheme="minorHAnsi" w:hAnsiTheme="minorHAnsi"/>
            <w:sz w:val="24"/>
            <w:szCs w:val="24"/>
          </w:rPr>
          <w:t>;</w:t>
        </w:r>
      </w:ins>
      <w:del w:id="207" w:author="Autor">
        <w:r w:rsidR="00414DE7" w:rsidRPr="00A1007F" w:rsidDel="00D6086C">
          <w:rPr>
            <w:rFonts w:asciiTheme="minorHAnsi" w:hAnsiTheme="minorHAnsi"/>
            <w:sz w:val="24"/>
            <w:szCs w:val="24"/>
          </w:rPr>
          <w:delText>,</w:delText>
        </w:r>
      </w:del>
    </w:p>
    <w:p w14:paraId="3F91D534" w14:textId="77777777" w:rsidR="00414DE7" w:rsidRPr="00A1007F" w:rsidRDefault="00414DE7" w:rsidP="00414DE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propagáciu, reklamu a inzerciu: propagácia v tlači, médiách, informačné letáky, brožúry, návody (výdavky, ktoré bezprostredne súvisia s informovaním verejnosti o podpore,</w:t>
      </w:r>
      <w:r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ktorú projekt získal z fondov EÚ a štátneho rozpočtu SR na jeho spolufinancovanie),  informačné tabule (plagáty), výdavky za vytvorenie a údržbu web stránky v medzinárodnej sieti INTERNET, vládnej sieti GOVNET, vizitky, zastúpenie a účasť na výstavách a expozíciách, výdavky na vizuál, logo, dizajn manuál, slogany, informačnú kampaň, prieskumy, filmové šoty;</w:t>
      </w:r>
    </w:p>
    <w:p w14:paraId="58AD0F78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výdavky na tvorbu odborných publikácií a príručiek, resp. iných odborných materiálov (obstaraných dodávateľsky);</w:t>
      </w:r>
    </w:p>
    <w:p w14:paraId="023757CC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vypracovanie koncepčných, strategických a realizačných dokumentov;</w:t>
      </w:r>
    </w:p>
    <w:p w14:paraId="202FE17D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za štúdie, analýzy, výpočty, všetky druhy</w:t>
      </w:r>
      <w:r w:rsidR="006E4CDE" w:rsidRPr="00A1007F">
        <w:rPr>
          <w:rFonts w:asciiTheme="minorHAnsi" w:hAnsiTheme="minorHAnsi"/>
          <w:sz w:val="24"/>
          <w:szCs w:val="24"/>
        </w:rPr>
        <w:t xml:space="preserve"> posudkov, odborných vyjadrení </w:t>
      </w:r>
      <w:r w:rsidRPr="00A1007F">
        <w:rPr>
          <w:rFonts w:asciiTheme="minorHAnsi" w:hAnsiTheme="minorHAnsi"/>
          <w:sz w:val="24"/>
          <w:szCs w:val="24"/>
        </w:rPr>
        <w:t xml:space="preserve">(napr. znalecké, expertízne, rozbory); </w:t>
      </w:r>
    </w:p>
    <w:p w14:paraId="67EA2A9D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poradenské služby, právne služby, tlmočnícke a prekladateľské služby, audit, expertízy, marketingové a podobné štúdie;</w:t>
      </w:r>
    </w:p>
    <w:p w14:paraId="1D71AE57" w14:textId="77777777" w:rsidR="0042490E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služby nájmu (upratovanie, strážna služba, prípadne iné podľa zmluvy o nájme priestoru) ak sú nevyhnutné na dosiahnutie cieľov projektu;</w:t>
      </w:r>
    </w:p>
    <w:p w14:paraId="2D3A0943" w14:textId="77777777" w:rsidR="00C90117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súvisiace s kultúrnou činnosťou, vrátane mládežníckych podujatí, na vecné dary pri kultúrnych podujatiach, finančné odmeny za kultúrne podujatia, za spracovanie súťažných podkladov</w:t>
      </w:r>
      <w:ins w:id="208" w:author="Autor">
        <w:r w:rsidR="00362718">
          <w:rPr>
            <w:rFonts w:asciiTheme="minorHAnsi" w:hAnsiTheme="minorHAnsi"/>
            <w:sz w:val="24"/>
            <w:szCs w:val="24"/>
          </w:rPr>
          <w:t>;</w:t>
        </w:r>
      </w:ins>
    </w:p>
    <w:p w14:paraId="26821806" w14:textId="77777777" w:rsidR="00C90117" w:rsidRPr="00A1007F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na reprezentačné účely zabezpečované prostredníctvom cat</w:t>
      </w:r>
      <w:del w:id="209" w:author="Autor">
        <w:r w:rsidDel="00D61CB3">
          <w:rPr>
            <w:rFonts w:asciiTheme="minorHAnsi" w:hAnsiTheme="minorHAnsi"/>
            <w:sz w:val="24"/>
            <w:szCs w:val="24"/>
          </w:rPr>
          <w:delText>t</w:delText>
        </w:r>
      </w:del>
      <w:r>
        <w:rPr>
          <w:rFonts w:asciiTheme="minorHAnsi" w:hAnsiTheme="minorHAnsi"/>
          <w:sz w:val="24"/>
          <w:szCs w:val="24"/>
        </w:rPr>
        <w:t>eringovej spoločnosti, resp. reštauračným zariadením, ostatné výdavky spojené s pobytom oficiálnych hostí za ubytovanie, dopravu, tlmočenie a za vstupné na kultúrny program a kultúrne podujatie.</w:t>
      </w:r>
    </w:p>
    <w:p w14:paraId="67E058FF" w14:textId="77777777"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4C31F08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6C8A3B10" w14:textId="77777777"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52 – Osobné výdavky</w:t>
      </w:r>
    </w:p>
    <w:p w14:paraId="0E08C7C2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1E4032B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 xml:space="preserve">Trieda oprávnených výdavkov </w:t>
      </w:r>
      <w:r w:rsidRPr="00A1007F">
        <w:rPr>
          <w:rFonts w:asciiTheme="minorHAnsi" w:hAnsiTheme="minorHAnsi"/>
          <w:b/>
          <w:sz w:val="24"/>
          <w:szCs w:val="24"/>
          <w:bdr w:val="single" w:sz="4" w:space="0" w:color="auto"/>
        </w:rPr>
        <w:t>52</w:t>
      </w:r>
      <w:r w:rsidRPr="00A1007F">
        <w:rPr>
          <w:rFonts w:asciiTheme="minorHAnsi" w:hAnsiTheme="minorHAnsi"/>
          <w:sz w:val="24"/>
          <w:szCs w:val="24"/>
        </w:rPr>
        <w:t xml:space="preserve"> obsahuje nasledovnú skupinu oprávnených výdavkov:</w:t>
      </w:r>
    </w:p>
    <w:p w14:paraId="235A4A1C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521 - Mzdové výdavky</w:t>
      </w:r>
    </w:p>
    <w:p w14:paraId="59D9E492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722A210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521 - 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5"/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14:paraId="26AFFE4E" w14:textId="77777777"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6"/>
      </w:r>
      <w:r w:rsidRPr="00A1007F">
        <w:rPr>
          <w:rFonts w:asciiTheme="minorHAnsi" w:hAnsiTheme="minorHAnsi"/>
          <w:sz w:val="24"/>
          <w:szCs w:val="24"/>
        </w:rPr>
        <w:t xml:space="preserve"> zamestnancov prijímateľa</w:t>
      </w:r>
      <w:r w:rsidR="00ED6D1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48BBBC8B" w14:textId="77777777"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odmeny za práce vykonané mimo pracovného pomeru vrátane povinných odvodov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za zamestnávateľa, pričom mimo pracovným pomerom sa rozumejú vzťahy uzatvorené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 zmysle ustanovení §§ 223-228 z. č. 311/2001 Z. z. Zákonníka práce v znení neskorších predpisov (t. j. dohoda o vykonaní práce ak ide o prácu, ktorá je vymedzená výsledkom, dohoda o pracovnej činnosti ak ide o príležitostnú činnosť vymedzenú druhom práce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dohoda o brigádnickej práci študentov)</w:t>
      </w:r>
      <w:r w:rsidR="00ED6D18" w:rsidRPr="00A1007F">
        <w:rPr>
          <w:rFonts w:asciiTheme="minorHAnsi" w:hAnsiTheme="minorHAnsi"/>
          <w:sz w:val="24"/>
          <w:szCs w:val="24"/>
        </w:rPr>
        <w:t>,</w:t>
      </w:r>
    </w:p>
    <w:p w14:paraId="653D01E7" w14:textId="77777777" w:rsidR="00ED6D18" w:rsidRPr="00A1007F" w:rsidRDefault="00ED6D18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transfery na nemocenské dávky.</w:t>
      </w:r>
    </w:p>
    <w:p w14:paraId="707ED9D9" w14:textId="77777777" w:rsidR="00ED6D18" w:rsidRPr="00A1007F" w:rsidRDefault="00ED6D18" w:rsidP="00ED6D18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14:paraId="4D785F5B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DEEF3E9" w14:textId="77777777"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54 – Ostatné výdavky</w:t>
      </w:r>
    </w:p>
    <w:p w14:paraId="731000EA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80017F4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54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14:paraId="46A3CAB9" w14:textId="77777777" w:rsidR="00BF2CF8" w:rsidRPr="00A1007F" w:rsidRDefault="00BF2CF8" w:rsidP="00BF2CF8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548 – Výdavky na prevádzkovú činnosť</w:t>
      </w:r>
    </w:p>
    <w:p w14:paraId="14A5084E" w14:textId="77777777" w:rsidR="00ED6D18" w:rsidRPr="00A1007F" w:rsidRDefault="00ED6D18" w:rsidP="00ED6D18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548 - Výdavky na prevádzkovú činnosť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1A3C5DCC" w14:textId="77777777" w:rsidR="00242F0B" w:rsidRPr="00A1007F" w:rsidRDefault="00242F0B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lang w:eastAsia="cs-CZ"/>
        </w:rPr>
        <w:t>výdavky na poistenie majetku spolufinancovaného z NFP,</w:t>
      </w:r>
    </w:p>
    <w:p w14:paraId="18E71D33" w14:textId="77777777" w:rsidR="00ED6D18" w:rsidRPr="00A1007F" w:rsidRDefault="00ED6D18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povinné zmluvné a havarijné poistenie (dopravné).</w:t>
      </w:r>
    </w:p>
    <w:p w14:paraId="7557E8F1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48906754" w14:textId="77777777" w:rsidR="00ED6D18" w:rsidRPr="00A1007F" w:rsidRDefault="00ED6D1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66D8CC11" w14:textId="77777777"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56 – Finančné výdavky a poplatky</w:t>
      </w:r>
    </w:p>
    <w:p w14:paraId="26199E1D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FD394A1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56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14:paraId="32F9B304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568 - Ostatné finančné výdavky</w:t>
      </w:r>
    </w:p>
    <w:p w14:paraId="305561B8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6928B56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568 - Ostatné finančné výdavky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4EF8449F" w14:textId="77777777" w:rsidR="00242F0B" w:rsidRPr="00A1007F" w:rsidRDefault="00242F0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úhrada správnych poplatkov </w:t>
      </w:r>
      <w:r w:rsidRPr="00A1007F">
        <w:rPr>
          <w:rFonts w:asciiTheme="minorHAnsi" w:hAnsiTheme="minorHAnsi"/>
          <w:sz w:val="24"/>
          <w:lang w:eastAsia="cs-CZ"/>
        </w:rPr>
        <w:t>(napr. za  úkony a konania orgánov štátnej správy, vyšších územných celkov, obcí podľa zákona č. 145/1995 Z. z. o správnych poplatkoch v znení neskorších predpisov) s priamou väzbou na projekt</w:t>
      </w:r>
      <w:r w:rsidRPr="00A1007F">
        <w:rPr>
          <w:rFonts w:asciiTheme="minorHAnsi" w:hAnsiTheme="minorHAnsi"/>
          <w:sz w:val="24"/>
          <w:szCs w:val="24"/>
        </w:rPr>
        <w:t>,</w:t>
      </w:r>
    </w:p>
    <w:p w14:paraId="256D748F" w14:textId="77777777"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diaľničné známky, diaľničné popla</w:t>
      </w:r>
      <w:r w:rsidR="00242F0B" w:rsidRPr="00A1007F">
        <w:rPr>
          <w:rFonts w:asciiTheme="minorHAnsi" w:hAnsiTheme="minorHAnsi"/>
          <w:sz w:val="24"/>
          <w:szCs w:val="24"/>
        </w:rPr>
        <w:t>tky, parkovacie karty, parkovné.</w:t>
      </w:r>
    </w:p>
    <w:p w14:paraId="731D61E5" w14:textId="77777777" w:rsidR="00333738" w:rsidRPr="00A1007F" w:rsidRDefault="00333738" w:rsidP="00242F0B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14:paraId="49418720" w14:textId="77777777" w:rsidR="00905EC4" w:rsidRPr="00C36213" w:rsidRDefault="0079218A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10" w:name="_Toc62066200"/>
      <w:r w:rsidRPr="00C36213">
        <w:rPr>
          <w:rFonts w:asciiTheme="minorHAnsi" w:hAnsiTheme="minorHAnsi"/>
          <w:b/>
          <w:color w:val="365F91"/>
          <w:sz w:val="32"/>
          <w:szCs w:val="24"/>
        </w:rPr>
        <w:t>N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>ajčastejšie sa vyskytujúc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e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neoprávnen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é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výdavk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y</w:t>
      </w:r>
      <w:bookmarkEnd w:id="210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14:paraId="71E9B70E" w14:textId="77777777" w:rsidR="00C82141" w:rsidRPr="00A1007F" w:rsidRDefault="00C82141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E208B86" w14:textId="0849CF6A" w:rsidR="001F3B44" w:rsidRPr="00A1007F" w:rsidRDefault="00252C6F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del w:id="211" w:author="Autor">
        <w:r w:rsidRPr="00A1007F" w:rsidDel="00A40721">
          <w:rPr>
            <w:rFonts w:asciiTheme="minorHAnsi" w:hAnsiTheme="minorHAnsi"/>
            <w:sz w:val="24"/>
            <w:szCs w:val="24"/>
            <w:u w:val="single"/>
          </w:rPr>
          <w:delText>Okrem neoprávnených výdavkov</w:delText>
        </w:r>
        <w:r w:rsidRPr="00A1007F" w:rsidDel="00A40721">
          <w:rPr>
            <w:rFonts w:asciiTheme="minorHAnsi" w:hAnsiTheme="minorHAnsi"/>
            <w:sz w:val="24"/>
            <w:szCs w:val="24"/>
          </w:rPr>
          <w:delText>, ktoré sú uvedené v časti 5 tejto Príručky</w:delText>
        </w:r>
      </w:del>
      <w:ins w:id="212" w:author="Autor">
        <w:del w:id="213" w:author="Autor">
          <w:r w:rsidR="00AC2CA1" w:rsidDel="00A40721">
            <w:rPr>
              <w:rFonts w:asciiTheme="minorHAnsi" w:hAnsiTheme="minorHAnsi"/>
              <w:sz w:val="24"/>
              <w:szCs w:val="24"/>
            </w:rPr>
            <w:delText>,</w:delText>
          </w:r>
        </w:del>
      </w:ins>
      <w:del w:id="214" w:author="Autor">
        <w:r w:rsidRPr="00A1007F" w:rsidDel="00A40721">
          <w:rPr>
            <w:rFonts w:asciiTheme="minorHAnsi" w:hAnsiTheme="minorHAnsi"/>
            <w:sz w:val="24"/>
            <w:szCs w:val="24"/>
          </w:rPr>
          <w:delText xml:space="preserve"> </w:delText>
        </w:r>
        <w:r w:rsidR="0079218A" w:rsidRPr="00A1007F" w:rsidDel="00A40721">
          <w:rPr>
            <w:rFonts w:asciiTheme="minorHAnsi" w:hAnsiTheme="minorHAnsi"/>
            <w:sz w:val="24"/>
            <w:szCs w:val="24"/>
          </w:rPr>
          <w:delText xml:space="preserve">sú </w:delText>
        </w:r>
        <w:r w:rsidR="00F71F4E" w:rsidRPr="00A1007F" w:rsidDel="00A40721">
          <w:rPr>
            <w:rFonts w:asciiTheme="minorHAnsi" w:hAnsiTheme="minorHAnsi"/>
            <w:sz w:val="24"/>
            <w:szCs w:val="24"/>
          </w:rPr>
          <w:delText>n</w:delText>
        </w:r>
      </w:del>
      <w:ins w:id="215" w:author="Autor">
        <w:r w:rsidR="00A40721">
          <w:rPr>
            <w:rFonts w:asciiTheme="minorHAnsi" w:hAnsiTheme="minorHAnsi"/>
            <w:sz w:val="24"/>
            <w:szCs w:val="24"/>
          </w:rPr>
          <w:t>Vo všeobecnosti možno za n</w:t>
        </w:r>
      </w:ins>
      <w:r w:rsidR="00F71F4E" w:rsidRPr="00A1007F">
        <w:rPr>
          <w:rFonts w:asciiTheme="minorHAnsi" w:hAnsiTheme="minorHAnsi"/>
          <w:sz w:val="24"/>
          <w:szCs w:val="24"/>
        </w:rPr>
        <w:t xml:space="preserve">ajčastejšie </w:t>
      </w:r>
      <w:del w:id="216" w:author="Autor">
        <w:r w:rsidR="00201154" w:rsidDel="00A40721">
          <w:rPr>
            <w:rFonts w:asciiTheme="minorHAnsi" w:hAnsiTheme="minorHAnsi"/>
            <w:sz w:val="24"/>
            <w:szCs w:val="24"/>
          </w:rPr>
          <w:br/>
        </w:r>
      </w:del>
      <w:r w:rsidR="00F71F4E" w:rsidRPr="00A1007F">
        <w:rPr>
          <w:rFonts w:asciiTheme="minorHAnsi" w:hAnsiTheme="minorHAnsi"/>
          <w:sz w:val="24"/>
          <w:szCs w:val="24"/>
        </w:rPr>
        <w:t>sa vyskytujúce</w:t>
      </w:r>
      <w:r w:rsidR="00F71F4E" w:rsidRPr="00A1007F">
        <w:rPr>
          <w:rFonts w:asciiTheme="minorHAnsi" w:hAnsiTheme="minorHAnsi"/>
          <w:b/>
          <w:sz w:val="24"/>
          <w:szCs w:val="24"/>
        </w:rPr>
        <w:t xml:space="preserve"> </w:t>
      </w:r>
      <w:ins w:id="217" w:author="Autor">
        <w:r w:rsidR="00A40721">
          <w:rPr>
            <w:rFonts w:asciiTheme="minorHAnsi" w:hAnsiTheme="minorHAnsi"/>
            <w:b/>
            <w:sz w:val="24"/>
            <w:szCs w:val="24"/>
          </w:rPr>
          <w:t xml:space="preserve">skupiny </w:t>
        </w:r>
      </w:ins>
      <w:r w:rsidR="00F71F4E" w:rsidRPr="00A1007F">
        <w:rPr>
          <w:rFonts w:asciiTheme="minorHAnsi" w:hAnsiTheme="minorHAnsi"/>
          <w:b/>
          <w:sz w:val="24"/>
          <w:szCs w:val="24"/>
        </w:rPr>
        <w:t>neoprávnen</w:t>
      </w:r>
      <w:del w:id="218" w:author="Autor">
        <w:r w:rsidR="00F71F4E" w:rsidRPr="00A1007F" w:rsidDel="00A40721">
          <w:rPr>
            <w:rFonts w:asciiTheme="minorHAnsi" w:hAnsiTheme="minorHAnsi"/>
            <w:b/>
            <w:sz w:val="24"/>
            <w:szCs w:val="24"/>
          </w:rPr>
          <w:delText>é</w:delText>
        </w:r>
      </w:del>
      <w:ins w:id="219" w:author="Autor">
        <w:r w:rsidR="00A40721">
          <w:rPr>
            <w:rFonts w:asciiTheme="minorHAnsi" w:hAnsiTheme="minorHAnsi"/>
            <w:b/>
            <w:sz w:val="24"/>
            <w:szCs w:val="24"/>
          </w:rPr>
          <w:t>ých</w:t>
        </w:r>
      </w:ins>
      <w:r w:rsidR="00F71F4E" w:rsidRPr="00A1007F">
        <w:rPr>
          <w:rFonts w:asciiTheme="minorHAnsi" w:hAnsiTheme="minorHAnsi"/>
          <w:b/>
          <w:sz w:val="24"/>
          <w:szCs w:val="24"/>
        </w:rPr>
        <w:t xml:space="preserve"> výdavk</w:t>
      </w:r>
      <w:del w:id="220" w:author="Autor">
        <w:r w:rsidR="00F71F4E" w:rsidRPr="00A1007F" w:rsidDel="00A40721">
          <w:rPr>
            <w:rFonts w:asciiTheme="minorHAnsi" w:hAnsiTheme="minorHAnsi"/>
            <w:b/>
            <w:sz w:val="24"/>
            <w:szCs w:val="24"/>
          </w:rPr>
          <w:delText>y</w:delText>
        </w:r>
      </w:del>
      <w:ins w:id="221" w:author="Autor">
        <w:r w:rsidR="00A40721">
          <w:rPr>
            <w:rFonts w:asciiTheme="minorHAnsi" w:hAnsiTheme="minorHAnsi"/>
            <w:b/>
            <w:sz w:val="24"/>
            <w:szCs w:val="24"/>
          </w:rPr>
          <w:t>ov</w:t>
        </w:r>
      </w:ins>
      <w:r w:rsidR="00D54351" w:rsidRPr="00A1007F">
        <w:rPr>
          <w:rFonts w:asciiTheme="minorHAnsi" w:hAnsiTheme="minorHAnsi"/>
          <w:b/>
          <w:sz w:val="24"/>
          <w:szCs w:val="24"/>
        </w:rPr>
        <w:t xml:space="preserve"> </w:t>
      </w:r>
      <w:del w:id="222" w:author="Autor">
        <w:r w:rsidR="00D54351" w:rsidRPr="00A1007F" w:rsidDel="00A40721">
          <w:rPr>
            <w:rFonts w:asciiTheme="minorHAnsi" w:hAnsiTheme="minorHAnsi"/>
            <w:b/>
            <w:sz w:val="24"/>
            <w:szCs w:val="24"/>
          </w:rPr>
          <w:delText>TP</w:delText>
        </w:r>
      </w:del>
      <w:r w:rsidR="00D54351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F71F4E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ins w:id="223" w:author="Autor">
        <w:r w:rsidR="00A40721">
          <w:rPr>
            <w:rFonts w:asciiTheme="minorHAnsi" w:hAnsiTheme="minorHAnsi"/>
            <w:sz w:val="24"/>
            <w:szCs w:val="24"/>
          </w:rPr>
          <w:t xml:space="preserve">považovať </w:t>
        </w:r>
      </w:ins>
      <w:r w:rsidRPr="00A1007F">
        <w:rPr>
          <w:rFonts w:asciiTheme="minorHAnsi" w:hAnsiTheme="minorHAnsi"/>
          <w:sz w:val="24"/>
          <w:szCs w:val="24"/>
        </w:rPr>
        <w:t>nasledovné</w:t>
      </w:r>
      <w:r w:rsidR="00F71F08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7"/>
      </w:r>
      <w:r w:rsidR="00F71F08" w:rsidRPr="00A1007F">
        <w:rPr>
          <w:rFonts w:asciiTheme="minorHAnsi" w:hAnsiTheme="minorHAnsi"/>
          <w:sz w:val="24"/>
          <w:szCs w:val="24"/>
        </w:rPr>
        <w:t>:</w:t>
      </w:r>
    </w:p>
    <w:p w14:paraId="31955BD6" w14:textId="77777777"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bez priameho vzťahu k projektu,</w:t>
      </w:r>
    </w:p>
    <w:p w14:paraId="49F0F782" w14:textId="77777777"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nevyhnutné k dosiahnutiu cieľov projektu,</w:t>
      </w:r>
    </w:p>
    <w:p w14:paraId="3C541D1B" w14:textId="77777777"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sú zo strany prijímateľa nedostatočne odôvodnené a preukázané,</w:t>
      </w:r>
    </w:p>
    <w:p w14:paraId="01ED5759" w14:textId="77777777"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súlade s rozpočtom projektu,</w:t>
      </w:r>
    </w:p>
    <w:p w14:paraId="093CB033" w14:textId="77777777" w:rsid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>výdavky, ktoré vznikli pred 1. 1. 2014</w:t>
      </w:r>
      <w:r w:rsidRPr="00B852B2">
        <w:rPr>
          <w:rFonts w:asciiTheme="minorHAnsi" w:hAnsiTheme="minorHAnsi"/>
          <w:sz w:val="24"/>
          <w:szCs w:val="24"/>
        </w:rPr>
        <w:t xml:space="preserve"> a po 31. 12. 2023, </w:t>
      </w:r>
    </w:p>
    <w:p w14:paraId="78405736" w14:textId="77777777" w:rsidR="00D54351" w:rsidRP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852B2">
        <w:rPr>
          <w:rFonts w:asciiTheme="minorHAnsi" w:hAnsiTheme="minorHAnsi"/>
          <w:sz w:val="24"/>
          <w:szCs w:val="24"/>
        </w:rPr>
        <w:t>výdavky na projekty s celkovým či prevažujúcim dopadom mimo cieľový región,</w:t>
      </w:r>
    </w:p>
    <w:p w14:paraId="575EBCC6" w14:textId="77777777" w:rsidR="005B4EDE" w:rsidRPr="00A1007F" w:rsidRDefault="005B4EDE" w:rsidP="005B4EDE">
      <w:pPr>
        <w:pStyle w:val="Odsekzoznamu"/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účtovníctve jednoznačne označené ako výdavky súvisiace s realizovaným projektom v súlade s vnútorným predpisom účtovnej jednotky k vedeniu účtovníctva</w:t>
      </w:r>
      <w:ins w:id="229" w:author="Autor">
        <w:r w:rsidR="00AC2CA1">
          <w:rPr>
            <w:rFonts w:asciiTheme="minorHAnsi" w:hAnsiTheme="minorHAnsi"/>
            <w:sz w:val="24"/>
            <w:szCs w:val="24"/>
          </w:rPr>
          <w:t>;</w:t>
        </w:r>
      </w:ins>
      <w:del w:id="230" w:author="Autor">
        <w:r w:rsidRPr="00A1007F" w:rsidDel="00AC2CA1">
          <w:rPr>
            <w:rFonts w:asciiTheme="minorHAnsi" w:hAnsiTheme="minorHAnsi"/>
            <w:sz w:val="24"/>
            <w:szCs w:val="24"/>
          </w:rPr>
          <w:delText>.</w:delText>
        </w:r>
      </w:del>
    </w:p>
    <w:p w14:paraId="687CE6E5" w14:textId="77777777" w:rsidR="005B4EDE" w:rsidRPr="00A1007F" w:rsidRDefault="005B4EDE" w:rsidP="005B4ED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odpisy dlhodobého majetku;</w:t>
      </w:r>
    </w:p>
    <w:p w14:paraId="1AB2DFC5" w14:textId="77777777" w:rsidR="005B4EDE" w:rsidRPr="00A1007F" w:rsidRDefault="005B4EDE" w:rsidP="005B4EDE">
      <w:pPr>
        <w:pStyle w:val="Zoznamsodrkami"/>
        <w:numPr>
          <w:ilvl w:val="0"/>
          <w:numId w:val="4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správne poplatky</w:t>
      </w:r>
      <w:ins w:id="231" w:author="Autor">
        <w:r w:rsidR="00AC2CA1">
          <w:rPr>
            <w:rFonts w:asciiTheme="minorHAnsi" w:hAnsiTheme="minorHAnsi"/>
            <w:sz w:val="24"/>
            <w:szCs w:val="24"/>
          </w:rPr>
          <w:t>,</w:t>
        </w:r>
      </w:ins>
      <w:r w:rsidR="00D53749" w:rsidRPr="00A1007F">
        <w:rPr>
          <w:rFonts w:asciiTheme="minorHAnsi" w:hAnsiTheme="minorHAnsi"/>
          <w:sz w:val="24"/>
          <w:szCs w:val="24"/>
        </w:rPr>
        <w:t xml:space="preserve"> ktoré nie sú pre realizáciu projektu nevyhnutné a </w:t>
      </w:r>
      <w:r w:rsidRPr="00A1007F">
        <w:rPr>
          <w:rFonts w:asciiTheme="minorHAnsi" w:hAnsiTheme="minorHAnsi"/>
          <w:sz w:val="24"/>
          <w:szCs w:val="24"/>
        </w:rPr>
        <w:t>nemajú priamu väzbu na projekt;</w:t>
      </w:r>
      <w:r w:rsidR="00D53749" w:rsidRPr="00A1007F">
        <w:rPr>
          <w:rFonts w:asciiTheme="minorHAnsi" w:hAnsiTheme="minorHAnsi"/>
          <w:sz w:val="24"/>
          <w:szCs w:val="24"/>
        </w:rPr>
        <w:t xml:space="preserve"> </w:t>
      </w:r>
    </w:p>
    <w:p w14:paraId="5B3F56B7" w14:textId="77777777"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bankové poplatky;</w:t>
      </w:r>
    </w:p>
    <w:p w14:paraId="27EE95A1" w14:textId="77777777"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daňové poplatky a dovozné prirážky;</w:t>
      </w:r>
    </w:p>
    <w:p w14:paraId="06EF1197" w14:textId="77777777"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položky financované z iných finančných zdrojov;</w:t>
      </w:r>
    </w:p>
    <w:p w14:paraId="1C828801" w14:textId="77777777"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iné výdavky priamo nesúvisiace s</w:t>
      </w:r>
      <w:del w:id="232" w:author="Autor">
        <w:r w:rsidRPr="00A1007F" w:rsidDel="00AC2CA1">
          <w:rPr>
            <w:rFonts w:asciiTheme="minorHAnsi" w:hAnsiTheme="minorHAnsi"/>
            <w:sz w:val="24"/>
            <w:szCs w:val="24"/>
          </w:rPr>
          <w:delText> </w:delText>
        </w:r>
      </w:del>
      <w:ins w:id="233" w:author="Autor">
        <w:r w:rsidR="00AC2CA1">
          <w:rPr>
            <w:rFonts w:asciiTheme="minorHAnsi" w:hAnsiTheme="minorHAnsi"/>
            <w:sz w:val="24"/>
            <w:szCs w:val="24"/>
          </w:rPr>
          <w:t> </w:t>
        </w:r>
      </w:ins>
      <w:r w:rsidRPr="00A1007F">
        <w:rPr>
          <w:rFonts w:asciiTheme="minorHAnsi" w:hAnsiTheme="minorHAnsi"/>
          <w:sz w:val="24"/>
          <w:szCs w:val="24"/>
        </w:rPr>
        <w:t>projektom</w:t>
      </w:r>
      <w:ins w:id="234" w:author="Autor">
        <w:r w:rsidR="00AC2CA1">
          <w:rPr>
            <w:rFonts w:asciiTheme="minorHAnsi" w:hAnsiTheme="minorHAnsi"/>
            <w:sz w:val="24"/>
            <w:szCs w:val="24"/>
          </w:rPr>
          <w:t>;</w:t>
        </w:r>
      </w:ins>
    </w:p>
    <w:p w14:paraId="7FA545AE" w14:textId="77777777" w:rsidR="00A40721" w:rsidRDefault="005B4EDE" w:rsidP="00A40721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ins w:id="235" w:author="Autor"/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akákoľvek časť výdavkov, ktorou by sa prekročila maximálna intenzita pomoci, alebo stanovené finančné limity</w:t>
      </w:r>
      <w:ins w:id="236" w:author="Autor">
        <w:r w:rsidR="00AC2CA1">
          <w:rPr>
            <w:rFonts w:asciiTheme="minorHAnsi" w:hAnsiTheme="minorHAnsi"/>
            <w:sz w:val="24"/>
            <w:szCs w:val="24"/>
          </w:rPr>
          <w:t>.</w:t>
        </w:r>
      </w:ins>
      <w:del w:id="237" w:author="Autor">
        <w:r w:rsidRPr="00A1007F" w:rsidDel="00AC2CA1">
          <w:rPr>
            <w:rFonts w:asciiTheme="minorHAnsi" w:hAnsiTheme="minorHAnsi"/>
            <w:sz w:val="24"/>
            <w:szCs w:val="24"/>
          </w:rPr>
          <w:delText>;</w:delText>
        </w:r>
      </w:del>
    </w:p>
    <w:p w14:paraId="1C5BB2BC" w14:textId="77777777" w:rsidR="00A40721" w:rsidRDefault="00A40721">
      <w:pPr>
        <w:pStyle w:val="Odsekzoznamu"/>
        <w:spacing w:after="0" w:line="240" w:lineRule="auto"/>
        <w:ind w:left="284"/>
        <w:contextualSpacing w:val="0"/>
        <w:jc w:val="both"/>
        <w:rPr>
          <w:ins w:id="238" w:author="Autor"/>
          <w:rFonts w:asciiTheme="minorHAnsi" w:hAnsiTheme="minorHAnsi"/>
          <w:sz w:val="24"/>
          <w:szCs w:val="24"/>
        </w:rPr>
        <w:pPrChange w:id="239" w:author="Autor">
          <w:pPr>
            <w:pStyle w:val="Odsekzoznamu"/>
            <w:numPr>
              <w:numId w:val="4"/>
            </w:numPr>
            <w:spacing w:after="0" w:line="240" w:lineRule="auto"/>
            <w:ind w:left="284" w:hanging="284"/>
            <w:contextualSpacing w:val="0"/>
            <w:jc w:val="both"/>
          </w:pPr>
        </w:pPrChange>
      </w:pPr>
    </w:p>
    <w:p w14:paraId="38CF4854" w14:textId="67D9749E" w:rsidR="00A40721" w:rsidRPr="00A40721" w:rsidRDefault="00A40721">
      <w:pPr>
        <w:spacing w:after="0" w:line="240" w:lineRule="auto"/>
        <w:jc w:val="both"/>
        <w:rPr>
          <w:rFonts w:asciiTheme="minorHAnsi" w:hAnsiTheme="minorHAnsi"/>
          <w:sz w:val="24"/>
          <w:szCs w:val="24"/>
          <w:rPrChange w:id="240" w:author="Autor">
            <w:rPr/>
          </w:rPrChange>
        </w:rPr>
        <w:pPrChange w:id="241" w:author="Autor">
          <w:pPr>
            <w:pStyle w:val="Odsekzoznamu"/>
            <w:numPr>
              <w:numId w:val="4"/>
            </w:numPr>
            <w:spacing w:after="0" w:line="240" w:lineRule="auto"/>
            <w:ind w:left="1146" w:hanging="360"/>
            <w:contextualSpacing w:val="0"/>
            <w:jc w:val="both"/>
          </w:pPr>
        </w:pPrChange>
      </w:pPr>
      <w:ins w:id="242" w:author="Autor">
        <w:r w:rsidRPr="00A40721">
          <w:rPr>
            <w:rFonts w:asciiTheme="minorHAnsi" w:hAnsiTheme="minorHAnsi"/>
            <w:sz w:val="24"/>
            <w:szCs w:val="24"/>
            <w:rPrChange w:id="243" w:author="Autor">
              <w:rPr/>
            </w:rPrChange>
          </w:rPr>
          <w:t>Konkrétne príklady najčastejšie sa vyskytujúcich neoprávnených výdavkov sú nasledovné:</w:t>
        </w:r>
      </w:ins>
    </w:p>
    <w:p w14:paraId="2D40F2A3" w14:textId="0D5A10CE" w:rsidR="00BE61FD" w:rsidRDefault="001F1EDE" w:rsidP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ins w:id="244" w:author="Autor"/>
          <w:rFonts w:asciiTheme="minorHAnsi" w:hAnsiTheme="minorHAnsi"/>
          <w:sz w:val="24"/>
          <w:szCs w:val="24"/>
        </w:rPr>
      </w:pPr>
      <w:ins w:id="245" w:author="Autor">
        <w:r>
          <w:rPr>
            <w:rFonts w:asciiTheme="minorHAnsi" w:hAnsiTheme="minorHAnsi"/>
            <w:sz w:val="24"/>
            <w:szCs w:val="24"/>
          </w:rPr>
          <w:t xml:space="preserve">výdavky na </w:t>
        </w:r>
        <w:r w:rsidR="00BE61FD" w:rsidRPr="00BE61FD">
          <w:rPr>
            <w:rFonts w:asciiTheme="minorHAnsi" w:hAnsiTheme="minorHAnsi"/>
            <w:sz w:val="24"/>
            <w:szCs w:val="24"/>
          </w:rPr>
          <w:t xml:space="preserve">doplnkové dôchodkové sporenie </w:t>
        </w:r>
        <w:r w:rsidR="006266A4">
          <w:rPr>
            <w:rFonts w:asciiTheme="minorHAnsi" w:hAnsiTheme="minorHAnsi"/>
            <w:sz w:val="24"/>
            <w:szCs w:val="24"/>
          </w:rPr>
          <w:t>vrátane prislúchajúcich odvodov</w:t>
        </w:r>
        <w:del w:id="246" w:author="Autor">
          <w:r w:rsidR="00BE61FD" w:rsidRPr="00BE61FD" w:rsidDel="006266A4">
            <w:rPr>
              <w:rFonts w:asciiTheme="minorHAnsi" w:hAnsiTheme="minorHAnsi"/>
              <w:sz w:val="24"/>
              <w:szCs w:val="24"/>
            </w:rPr>
            <w:delText xml:space="preserve"> </w:delText>
          </w:r>
        </w:del>
        <w:r w:rsidR="00BE61FD" w:rsidRPr="00BE61FD">
          <w:rPr>
            <w:rFonts w:asciiTheme="minorHAnsi" w:hAnsiTheme="minorHAnsi"/>
            <w:sz w:val="24"/>
            <w:szCs w:val="24"/>
          </w:rPr>
          <w:t xml:space="preserve">; </w:t>
        </w:r>
      </w:ins>
    </w:p>
    <w:p w14:paraId="27365298" w14:textId="41F8AC24" w:rsidR="006266A4" w:rsidRPr="00BE61FD" w:rsidRDefault="006266A4" w:rsidP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ins w:id="247" w:author="Autor"/>
          <w:rFonts w:asciiTheme="minorHAnsi" w:hAnsiTheme="minorHAnsi"/>
          <w:sz w:val="24"/>
          <w:szCs w:val="24"/>
        </w:rPr>
      </w:pPr>
      <w:ins w:id="248" w:author="Autor">
        <w:r>
          <w:rPr>
            <w:rFonts w:asciiTheme="minorHAnsi" w:hAnsiTheme="minorHAnsi"/>
            <w:sz w:val="24"/>
            <w:szCs w:val="24"/>
          </w:rPr>
          <w:t>výdavky na odmeny za neoprávnené činnosti vo vzťahu k projektu</w:t>
        </w:r>
        <w:r w:rsidRPr="006266A4">
          <w:rPr>
            <w:rFonts w:asciiTheme="minorHAnsi" w:hAnsiTheme="minorHAnsi"/>
            <w:sz w:val="24"/>
            <w:szCs w:val="24"/>
          </w:rPr>
          <w:t xml:space="preserve"> </w:t>
        </w:r>
        <w:r>
          <w:rPr>
            <w:rFonts w:asciiTheme="minorHAnsi" w:hAnsiTheme="minorHAnsi"/>
            <w:sz w:val="24"/>
            <w:szCs w:val="24"/>
          </w:rPr>
          <w:t>vrátane prislúchajúcich odvodov</w:t>
        </w:r>
        <w:r w:rsidRPr="00BE61FD">
          <w:rPr>
            <w:rFonts w:asciiTheme="minorHAnsi" w:hAnsiTheme="minorHAnsi"/>
            <w:sz w:val="24"/>
            <w:szCs w:val="24"/>
          </w:rPr>
          <w:t>;</w:t>
        </w:r>
      </w:ins>
    </w:p>
    <w:p w14:paraId="31850205" w14:textId="2B91E0C9" w:rsidR="00BE61FD" w:rsidRDefault="00E30891" w:rsidP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ins w:id="249" w:author="Autor">
        <w:r>
          <w:rPr>
            <w:rFonts w:asciiTheme="minorHAnsi" w:hAnsiTheme="minorHAnsi"/>
            <w:sz w:val="24"/>
            <w:szCs w:val="24"/>
          </w:rPr>
          <w:t xml:space="preserve">mzdové </w:t>
        </w:r>
      </w:ins>
      <w:r w:rsidR="00E16B6A">
        <w:rPr>
          <w:rFonts w:asciiTheme="minorHAnsi" w:hAnsiTheme="minorHAnsi"/>
          <w:sz w:val="24"/>
          <w:szCs w:val="24"/>
        </w:rPr>
        <w:t xml:space="preserve">výdavky, pri ktorých sú </w:t>
      </w:r>
      <w:r w:rsidR="001F1EDE">
        <w:rPr>
          <w:rFonts w:asciiTheme="minorHAnsi" w:hAnsiTheme="minorHAnsi"/>
          <w:sz w:val="24"/>
          <w:szCs w:val="24"/>
        </w:rPr>
        <w:t>nedostatočn</w:t>
      </w:r>
      <w:r w:rsidR="00E16B6A">
        <w:rPr>
          <w:rFonts w:asciiTheme="minorHAnsi" w:hAnsiTheme="minorHAnsi"/>
          <w:sz w:val="24"/>
          <w:szCs w:val="24"/>
        </w:rPr>
        <w:t>e</w:t>
      </w:r>
      <w:ins w:id="250" w:author="Autor">
        <w:r w:rsidR="00BE61FD">
          <w:rPr>
            <w:rFonts w:asciiTheme="minorHAnsi" w:hAnsiTheme="minorHAnsi"/>
            <w:sz w:val="24"/>
            <w:szCs w:val="24"/>
          </w:rPr>
          <w:t xml:space="preserve"> </w:t>
        </w:r>
        <w:r w:rsidR="00BE61FD" w:rsidRPr="00BE61FD">
          <w:rPr>
            <w:rFonts w:asciiTheme="minorHAnsi" w:hAnsiTheme="minorHAnsi"/>
            <w:sz w:val="24"/>
            <w:szCs w:val="24"/>
          </w:rPr>
          <w:t>zdôvodnen</w:t>
        </w:r>
        <w:r w:rsidR="00E16B6A">
          <w:rPr>
            <w:rFonts w:asciiTheme="minorHAnsi" w:hAnsiTheme="minorHAnsi"/>
            <w:sz w:val="24"/>
            <w:szCs w:val="24"/>
          </w:rPr>
          <w:t>é</w:t>
        </w:r>
        <w:r w:rsidR="00BE61FD" w:rsidRPr="00BE61FD">
          <w:rPr>
            <w:rFonts w:asciiTheme="minorHAnsi" w:hAnsiTheme="minorHAnsi"/>
            <w:sz w:val="24"/>
            <w:szCs w:val="24"/>
          </w:rPr>
          <w:t xml:space="preserve"> odm</w:t>
        </w:r>
        <w:r w:rsidR="00E16B6A">
          <w:rPr>
            <w:rFonts w:asciiTheme="minorHAnsi" w:hAnsiTheme="minorHAnsi"/>
            <w:sz w:val="24"/>
            <w:szCs w:val="24"/>
          </w:rPr>
          <w:t>eny</w:t>
        </w:r>
        <w:r w:rsidR="00BE61FD" w:rsidRPr="00BE61FD">
          <w:rPr>
            <w:rFonts w:asciiTheme="minorHAnsi" w:hAnsiTheme="minorHAnsi"/>
            <w:sz w:val="24"/>
            <w:szCs w:val="24"/>
          </w:rPr>
          <w:t xml:space="preserve"> v takej miere, aby bola preukázaná oprávnenosť nárokovaných výdavkov vo vzťahu k projektu</w:t>
        </w:r>
        <w:r w:rsidR="006266A4" w:rsidRPr="00BE61FD">
          <w:rPr>
            <w:rFonts w:asciiTheme="minorHAnsi" w:hAnsiTheme="minorHAnsi"/>
            <w:sz w:val="24"/>
            <w:szCs w:val="24"/>
          </w:rPr>
          <w:t>;</w:t>
        </w:r>
      </w:ins>
    </w:p>
    <w:p w14:paraId="212B417B" w14:textId="5FC50A95" w:rsidR="00BE61FD" w:rsidRPr="00BE61FD" w:rsidRDefault="006266A4" w:rsidP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ins w:id="251" w:author="Autor">
        <w:r>
          <w:rPr>
            <w:rFonts w:asciiTheme="minorHAnsi" w:hAnsiTheme="minorHAnsi"/>
            <w:sz w:val="24"/>
            <w:szCs w:val="24"/>
          </w:rPr>
          <w:lastRenderedPageBreak/>
          <w:t xml:space="preserve"> mzdové výdavky za odvody, ktoré sú nesprávne vypočítané a neprislúchajú nárokovaným mzdovým výdavkom</w:t>
        </w:r>
        <w:r w:rsidRPr="00BE61FD">
          <w:rPr>
            <w:rFonts w:asciiTheme="minorHAnsi" w:hAnsiTheme="minorHAnsi"/>
            <w:sz w:val="24"/>
            <w:szCs w:val="24"/>
          </w:rPr>
          <w:t xml:space="preserve">; </w:t>
        </w:r>
      </w:ins>
    </w:p>
    <w:p w14:paraId="3B55DFB9" w14:textId="50F6230B" w:rsidR="00BA7BE4" w:rsidRDefault="00BA7BE4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ins w:id="252" w:author="Autor"/>
          <w:rFonts w:asciiTheme="minorHAnsi" w:hAnsiTheme="minorHAnsi"/>
          <w:sz w:val="24"/>
          <w:szCs w:val="24"/>
        </w:rPr>
        <w:pPrChange w:id="253" w:author="Autor">
          <w:pPr>
            <w:pStyle w:val="Odsekzoznamu"/>
            <w:numPr>
              <w:numId w:val="4"/>
            </w:numPr>
            <w:ind w:left="1146" w:hanging="360"/>
          </w:pPr>
        </w:pPrChange>
      </w:pPr>
      <w:ins w:id="254" w:author="Autor">
        <w:r>
          <w:rPr>
            <w:rFonts w:asciiTheme="minorHAnsi" w:hAnsiTheme="minorHAnsi"/>
            <w:sz w:val="24"/>
            <w:szCs w:val="24"/>
          </w:rPr>
          <w:t>výdavky za nedostatočne</w:t>
        </w:r>
        <w:r w:rsidRPr="002B2524">
          <w:rPr>
            <w:rFonts w:asciiTheme="minorHAnsi" w:hAnsiTheme="minorHAnsi"/>
            <w:sz w:val="24"/>
            <w:szCs w:val="24"/>
            <w:rPrChange w:id="255" w:author="Autor">
              <w:rPr/>
            </w:rPrChange>
          </w:rPr>
          <w:t xml:space="preserve"> </w:t>
        </w:r>
        <w:r w:rsidRPr="00BA7BE4">
          <w:rPr>
            <w:rFonts w:asciiTheme="minorHAnsi" w:hAnsiTheme="minorHAnsi"/>
            <w:sz w:val="24"/>
            <w:szCs w:val="24"/>
          </w:rPr>
          <w:t>preukázané</w:t>
        </w:r>
        <w:r>
          <w:rPr>
            <w:rFonts w:asciiTheme="minorHAnsi" w:hAnsiTheme="minorHAnsi"/>
            <w:sz w:val="24"/>
            <w:szCs w:val="24"/>
          </w:rPr>
          <w:t xml:space="preserve"> </w:t>
        </w:r>
        <w:r w:rsidR="002B2524">
          <w:rPr>
            <w:rFonts w:asciiTheme="minorHAnsi" w:hAnsiTheme="minorHAnsi"/>
            <w:sz w:val="24"/>
            <w:szCs w:val="24"/>
          </w:rPr>
          <w:t>tuzemské/zahraničné cestovné náhrady</w:t>
        </w:r>
        <w:r>
          <w:rPr>
            <w:rFonts w:asciiTheme="minorHAnsi" w:hAnsiTheme="minorHAnsi"/>
            <w:sz w:val="24"/>
            <w:szCs w:val="24"/>
          </w:rPr>
          <w:t>, napr. chýbajúce cestovné lístky</w:t>
        </w:r>
        <w:r w:rsidRPr="00BA7BE4">
          <w:rPr>
            <w:rFonts w:asciiTheme="minorHAnsi" w:hAnsiTheme="minorHAnsi"/>
            <w:sz w:val="24"/>
            <w:szCs w:val="24"/>
          </w:rPr>
          <w:t>;</w:t>
        </w:r>
      </w:ins>
    </w:p>
    <w:p w14:paraId="5ED3D4EE" w14:textId="38CAFA5C" w:rsidR="00BA7BE4" w:rsidRDefault="00BA7BE4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ins w:id="256" w:author="Autor"/>
          <w:rFonts w:asciiTheme="minorHAnsi" w:hAnsiTheme="minorHAnsi"/>
          <w:sz w:val="24"/>
          <w:szCs w:val="24"/>
        </w:rPr>
        <w:pPrChange w:id="257" w:author="Autor">
          <w:pPr>
            <w:pStyle w:val="Odsekzoznamu"/>
            <w:numPr>
              <w:numId w:val="4"/>
            </w:numPr>
            <w:ind w:left="1146" w:hanging="360"/>
          </w:pPr>
        </w:pPrChange>
      </w:pPr>
      <w:ins w:id="258" w:author="Autor">
        <w:r>
          <w:rPr>
            <w:rFonts w:asciiTheme="minorHAnsi" w:hAnsiTheme="minorHAnsi"/>
            <w:sz w:val="24"/>
            <w:szCs w:val="24"/>
          </w:rPr>
          <w:t xml:space="preserve">výdavky za vreckové, </w:t>
        </w:r>
      </w:ins>
    </w:p>
    <w:p w14:paraId="5DF35FC1" w14:textId="2AD28D5D" w:rsidR="00BA7BE4" w:rsidRPr="00BA7BE4" w:rsidRDefault="00BA7BE4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ins w:id="259" w:author="Autor"/>
          <w:rFonts w:asciiTheme="minorHAnsi" w:hAnsiTheme="minorHAnsi"/>
          <w:sz w:val="24"/>
          <w:szCs w:val="24"/>
        </w:rPr>
        <w:pPrChange w:id="260" w:author="Autor">
          <w:pPr>
            <w:pStyle w:val="Odsekzoznamu"/>
            <w:numPr>
              <w:numId w:val="4"/>
            </w:numPr>
            <w:ind w:left="1146" w:hanging="360"/>
          </w:pPr>
        </w:pPrChange>
      </w:pPr>
      <w:ins w:id="261" w:author="Autor">
        <w:r>
          <w:rPr>
            <w:rFonts w:asciiTheme="minorHAnsi" w:hAnsiTheme="minorHAnsi"/>
            <w:sz w:val="24"/>
            <w:szCs w:val="24"/>
          </w:rPr>
          <w:t xml:space="preserve">výdavky, ktoré </w:t>
        </w:r>
        <w:r w:rsidRPr="00BA7BE4">
          <w:rPr>
            <w:rFonts w:asciiTheme="minorHAnsi" w:hAnsiTheme="minorHAnsi"/>
            <w:sz w:val="24"/>
            <w:szCs w:val="24"/>
          </w:rPr>
          <w:t>sú zo strany prijímateľa nedostatočne odôvodnené a</w:t>
        </w:r>
        <w:r w:rsidR="002B2524">
          <w:rPr>
            <w:rFonts w:asciiTheme="minorHAnsi" w:hAnsiTheme="minorHAnsi"/>
            <w:sz w:val="24"/>
            <w:szCs w:val="24"/>
          </w:rPr>
          <w:t> </w:t>
        </w:r>
        <w:r w:rsidRPr="00BA7BE4">
          <w:rPr>
            <w:rFonts w:asciiTheme="minorHAnsi" w:hAnsiTheme="minorHAnsi"/>
            <w:sz w:val="24"/>
            <w:szCs w:val="24"/>
          </w:rPr>
          <w:t>preukázané</w:t>
        </w:r>
        <w:r w:rsidR="002B2524">
          <w:rPr>
            <w:rFonts w:asciiTheme="minorHAnsi" w:hAnsiTheme="minorHAnsi"/>
            <w:sz w:val="24"/>
            <w:szCs w:val="24"/>
          </w:rPr>
          <w:t xml:space="preserve"> podpornou dokumentáciou (napr. pri dodávateľských zmluvách formálne a obsahové nedostatky v pracovných výkazoch,..),</w:t>
        </w:r>
      </w:ins>
    </w:p>
    <w:p w14:paraId="7702FAFF" w14:textId="5D7AB484" w:rsidR="00BE61FD" w:rsidRPr="00BE61FD" w:rsidRDefault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  <w:pPrChange w:id="262" w:author="Autor">
          <w:pPr>
            <w:pStyle w:val="Odsekzoznamu"/>
            <w:numPr>
              <w:numId w:val="4"/>
            </w:numPr>
            <w:spacing w:after="0" w:line="240" w:lineRule="auto"/>
            <w:ind w:left="1146" w:hanging="360"/>
            <w:contextualSpacing w:val="0"/>
            <w:jc w:val="both"/>
          </w:pPr>
        </w:pPrChange>
      </w:pPr>
      <w:ins w:id="263" w:author="Autor">
        <w:r>
          <w:rPr>
            <w:rFonts w:asciiTheme="minorHAnsi" w:hAnsiTheme="minorHAnsi"/>
            <w:sz w:val="24"/>
            <w:szCs w:val="24"/>
          </w:rPr>
          <w:t>v</w:t>
        </w:r>
        <w:r w:rsidR="006266A4">
          <w:rPr>
            <w:rFonts w:asciiTheme="minorHAnsi" w:hAnsiTheme="minorHAnsi"/>
            <w:sz w:val="24"/>
            <w:szCs w:val="24"/>
          </w:rPr>
          <w:t xml:space="preserve">ýdavky, ktoré </w:t>
        </w:r>
        <w:r>
          <w:rPr>
            <w:rFonts w:asciiTheme="minorHAnsi" w:hAnsiTheme="minorHAnsi"/>
            <w:sz w:val="24"/>
            <w:szCs w:val="24"/>
          </w:rPr>
          <w:t>vznikajú</w:t>
        </w:r>
        <w:r w:rsidR="006266A4">
          <w:rPr>
            <w:rFonts w:asciiTheme="minorHAnsi" w:hAnsiTheme="minorHAnsi"/>
            <w:sz w:val="24"/>
            <w:szCs w:val="24"/>
          </w:rPr>
          <w:t xml:space="preserve"> </w:t>
        </w:r>
        <w:r>
          <w:rPr>
            <w:rFonts w:asciiTheme="minorHAnsi" w:hAnsiTheme="minorHAnsi"/>
            <w:sz w:val="24"/>
            <w:szCs w:val="24"/>
          </w:rPr>
          <w:t>z dôvodu, že p</w:t>
        </w:r>
      </w:ins>
      <w:r w:rsidR="00BE61FD" w:rsidRPr="00BE61FD">
        <w:rPr>
          <w:rFonts w:asciiTheme="minorHAnsi" w:hAnsiTheme="minorHAnsi"/>
          <w:sz w:val="24"/>
          <w:szCs w:val="24"/>
        </w:rPr>
        <w:t>rijímateľ nerešpektuje vecnú oprávnenosť výdavkov projektu – nezohľadňuje percento oprávnenosti oprávnených zamestnancov, ktorí využívajú výsledok projektu - napr. pri výpočtovej technike, prenajatých priestoroch</w:t>
      </w:r>
      <w:r>
        <w:rPr>
          <w:rFonts w:asciiTheme="minorHAnsi" w:hAnsiTheme="minorHAnsi"/>
          <w:sz w:val="24"/>
          <w:szCs w:val="24"/>
        </w:rPr>
        <w:t>.</w:t>
      </w:r>
    </w:p>
    <w:p w14:paraId="3EA8D387" w14:textId="77777777" w:rsidR="00BE61FD" w:rsidRDefault="00BE61FD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  <w:pPrChange w:id="264" w:author="Autor">
          <w:pPr>
            <w:pStyle w:val="Odsekzoznamu"/>
            <w:spacing w:after="0" w:line="240" w:lineRule="auto"/>
            <w:ind w:left="1146"/>
            <w:contextualSpacing w:val="0"/>
            <w:jc w:val="both"/>
          </w:pPr>
        </w:pPrChange>
      </w:pPr>
    </w:p>
    <w:p w14:paraId="354A1BE5" w14:textId="77777777" w:rsidR="00BE61FD" w:rsidRPr="00A1007F" w:rsidRDefault="00BE61FD" w:rsidP="00BE61F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45B0C4F" w14:textId="23F5EA54" w:rsidR="00905EC4" w:rsidRPr="00D8571A" w:rsidRDefault="00A3135B" w:rsidP="00D8571A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24"/>
          <w:szCs w:val="24"/>
        </w:rPr>
      </w:pPr>
      <w:ins w:id="265" w:author="Autor">
        <w:r>
          <w:rPr>
            <w:rFonts w:asciiTheme="minorHAnsi" w:hAnsiTheme="minorHAnsi"/>
            <w:b/>
            <w:color w:val="365F91"/>
            <w:sz w:val="24"/>
            <w:szCs w:val="24"/>
          </w:rPr>
          <w:t xml:space="preserve">Skupiny neoprávnených výdavkov, a </w:t>
        </w:r>
      </w:ins>
      <w:del w:id="266" w:author="Autor">
        <w:r w:rsidR="001F3B44" w:rsidRPr="00D8571A" w:rsidDel="00A3135B">
          <w:rPr>
            <w:rFonts w:asciiTheme="minorHAnsi" w:hAnsiTheme="minorHAnsi"/>
            <w:b/>
            <w:color w:val="365F91"/>
            <w:sz w:val="24"/>
            <w:szCs w:val="24"/>
          </w:rPr>
          <w:delText>N</w:delText>
        </w:r>
      </w:del>
      <w:ins w:id="267" w:author="Autor">
        <w:r>
          <w:rPr>
            <w:rFonts w:asciiTheme="minorHAnsi" w:hAnsiTheme="minorHAnsi"/>
            <w:b/>
            <w:color w:val="365F91"/>
            <w:sz w:val="24"/>
            <w:szCs w:val="24"/>
          </w:rPr>
          <w:t>n</w:t>
        </w:r>
      </w:ins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eoprávnené výdavky uvedené v tejto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Príručke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 bude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poskytovateľ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 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  <w:u w:val="single"/>
        </w:rPr>
        <w:t>vždy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považovať </w:t>
      </w:r>
      <w:r w:rsidR="00201154">
        <w:rPr>
          <w:rFonts w:asciiTheme="minorHAnsi" w:hAnsiTheme="minorHAnsi"/>
          <w:b/>
          <w:color w:val="365F91"/>
          <w:sz w:val="24"/>
          <w:szCs w:val="24"/>
        </w:rPr>
        <w:br/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>za neoprávnené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,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 bez ohľadu na ich vzťah k cieľom a charakteru projektu.</w:t>
      </w:r>
    </w:p>
    <w:p w14:paraId="03F3F7F0" w14:textId="77777777" w:rsidR="006A2DF0" w:rsidRPr="00A1007F" w:rsidRDefault="006A2DF0">
      <w:pPr>
        <w:rPr>
          <w:rFonts w:asciiTheme="minorHAnsi" w:hAnsiTheme="minorHAnsi"/>
          <w:sz w:val="24"/>
          <w:szCs w:val="24"/>
        </w:rPr>
      </w:pPr>
    </w:p>
    <w:p w14:paraId="417B5F5F" w14:textId="77777777" w:rsidR="0099545B" w:rsidRPr="00C36213" w:rsidRDefault="0099545B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68" w:name="_Toc62066201"/>
      <w:r w:rsidRPr="00C36213">
        <w:rPr>
          <w:rFonts w:asciiTheme="minorHAnsi" w:hAnsiTheme="minorHAnsi"/>
          <w:b/>
          <w:color w:val="365F91"/>
          <w:sz w:val="32"/>
          <w:szCs w:val="24"/>
        </w:rPr>
        <w:t>Podmienky hospodárnosti výdavkov</w:t>
      </w:r>
      <w:bookmarkEnd w:id="268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14:paraId="3506874B" w14:textId="77777777" w:rsidR="0099545B" w:rsidRPr="00A1007F" w:rsidRDefault="0099545B" w:rsidP="0099545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6812289" w14:textId="77777777"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b/>
          <w:sz w:val="24"/>
          <w:szCs w:val="24"/>
        </w:rPr>
        <w:t xml:space="preserve">je povinný </w:t>
      </w:r>
      <w:r w:rsidRPr="00A1007F">
        <w:rPr>
          <w:rFonts w:asciiTheme="minorHAnsi" w:hAnsiTheme="minorHAnsi"/>
          <w:sz w:val="24"/>
          <w:szCs w:val="24"/>
        </w:rPr>
        <w:t xml:space="preserve">v zmysle osobitných predpisov pri používaní verejných prostriedkov, ktorým je aj NFP, zachovávať zásadu hospodárnosti, a preto bude RO </w:t>
      </w:r>
      <w:r w:rsidR="008C21C9">
        <w:rPr>
          <w:rFonts w:asciiTheme="minorHAnsi" w:hAnsiTheme="minorHAnsi"/>
          <w:sz w:val="24"/>
          <w:szCs w:val="24"/>
        </w:rPr>
        <w:t xml:space="preserve">OP TP </w:t>
      </w:r>
      <w:r w:rsidRPr="00A1007F">
        <w:rPr>
          <w:rFonts w:asciiTheme="minorHAnsi" w:hAnsiTheme="minorHAnsi"/>
          <w:sz w:val="24"/>
          <w:szCs w:val="24"/>
        </w:rPr>
        <w:t>v jednotlivých oblastiach implementácie projektu posudzovať, či navrhnuté výdavky projektu spĺňajú podmienku hospodárnosti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8"/>
      </w:r>
      <w:r w:rsidRPr="00A1007F">
        <w:rPr>
          <w:rFonts w:asciiTheme="minorHAnsi" w:hAnsiTheme="minorHAnsi"/>
          <w:sz w:val="24"/>
          <w:szCs w:val="24"/>
        </w:rPr>
        <w:t xml:space="preserve"> a či zodpovedajú obvyklým cenám v danom mieste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čase.</w:t>
      </w:r>
    </w:p>
    <w:p w14:paraId="3316B6E4" w14:textId="77777777"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Východiskom pre posudzovanie oprávnenosti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z pohľadu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ich hospodárnosti je </w:t>
      </w:r>
      <w:r w:rsidRPr="007D4D76">
        <w:rPr>
          <w:rFonts w:asciiTheme="minorHAnsi" w:hAnsiTheme="minorHAnsi"/>
          <w:i/>
          <w:sz w:val="24"/>
          <w:szCs w:val="24"/>
        </w:rPr>
        <w:t xml:space="preserve">Metodický pokyn CKO č. </w:t>
      </w:r>
      <w:r w:rsidR="008C21C9" w:rsidRPr="007D4D76">
        <w:rPr>
          <w:rFonts w:asciiTheme="minorHAnsi" w:hAnsiTheme="minorHAnsi"/>
          <w:i/>
          <w:sz w:val="24"/>
          <w:szCs w:val="24"/>
        </w:rPr>
        <w:t xml:space="preserve">18 </w:t>
      </w:r>
      <w:r w:rsidRPr="007D4D76">
        <w:rPr>
          <w:rFonts w:asciiTheme="minorHAnsi" w:hAnsiTheme="minorHAnsi"/>
          <w:i/>
          <w:sz w:val="24"/>
          <w:szCs w:val="24"/>
        </w:rPr>
        <w:t xml:space="preserve">k overovaniu hospodárnosti výdavkov </w:t>
      </w:r>
      <w:r w:rsidR="00201154">
        <w:rPr>
          <w:rFonts w:asciiTheme="minorHAnsi" w:hAnsiTheme="minorHAnsi"/>
          <w:i/>
          <w:sz w:val="24"/>
          <w:szCs w:val="24"/>
        </w:rPr>
        <w:br/>
      </w:r>
      <w:r w:rsidRPr="007D4D76">
        <w:rPr>
          <w:rFonts w:asciiTheme="minorHAnsi" w:hAnsiTheme="minorHAnsi"/>
          <w:i/>
          <w:sz w:val="24"/>
          <w:szCs w:val="24"/>
        </w:rPr>
        <w:t>na programové obdobie 2014 - 2020</w:t>
      </w:r>
      <w:r w:rsidRPr="00A1007F">
        <w:rPr>
          <w:rFonts w:asciiTheme="minorHAnsi" w:hAnsiTheme="minorHAnsi"/>
          <w:sz w:val="24"/>
          <w:szCs w:val="24"/>
        </w:rPr>
        <w:t xml:space="preserve">, ktorý formuluje základné pravidlá a postupy pre proces posudzovania zásady hospodárnosti výdavkov projektu, resp. ŽoNFP. </w:t>
      </w:r>
    </w:p>
    <w:p w14:paraId="0973097F" w14:textId="77777777" w:rsidR="00AF4647" w:rsidRPr="00A1007F" w:rsidRDefault="00AF4647" w:rsidP="00847195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E11F14">
        <w:rPr>
          <w:rFonts w:asciiTheme="minorHAnsi" w:hAnsiTheme="minorHAnsi"/>
          <w:sz w:val="24"/>
          <w:szCs w:val="24"/>
        </w:rPr>
        <w:t xml:space="preserve">Nastavenie podmienok vzťahujúcich sa na hospodárnosť výdavkov projektov OP </w:t>
      </w:r>
      <w:r w:rsidR="00297D87" w:rsidRPr="00E11F14">
        <w:rPr>
          <w:rFonts w:asciiTheme="minorHAnsi" w:hAnsiTheme="minorHAnsi"/>
          <w:sz w:val="24"/>
          <w:szCs w:val="24"/>
        </w:rPr>
        <w:t>TP</w:t>
      </w:r>
      <w:r w:rsidRPr="00E11F14">
        <w:rPr>
          <w:rFonts w:asciiTheme="minorHAnsi" w:hAnsiTheme="minorHAnsi"/>
          <w:sz w:val="24"/>
          <w:szCs w:val="24"/>
        </w:rPr>
        <w:t xml:space="preserve"> vychádza zo snahy RO</w:t>
      </w:r>
      <w:r w:rsidR="005B5EA3" w:rsidRPr="00C12691">
        <w:rPr>
          <w:rFonts w:asciiTheme="minorHAnsi" w:hAnsiTheme="minorHAnsi"/>
          <w:sz w:val="24"/>
          <w:szCs w:val="24"/>
        </w:rPr>
        <w:t xml:space="preserve"> </w:t>
      </w:r>
      <w:r w:rsidRPr="00D35F02">
        <w:rPr>
          <w:rFonts w:asciiTheme="minorHAnsi" w:hAnsiTheme="minorHAnsi"/>
          <w:sz w:val="24"/>
          <w:szCs w:val="24"/>
        </w:rPr>
        <w:t xml:space="preserve">zabezpečiť efektívny spôsob preukazovania (zo strany žiadateľa/prijímateľa) </w:t>
      </w:r>
      <w:r w:rsidR="00201154" w:rsidRPr="00C12691">
        <w:rPr>
          <w:rFonts w:asciiTheme="minorHAnsi" w:hAnsiTheme="minorHAnsi"/>
          <w:sz w:val="24"/>
          <w:szCs w:val="24"/>
        </w:rPr>
        <w:br/>
      </w:r>
      <w:r w:rsidRPr="00C12691">
        <w:rPr>
          <w:rFonts w:asciiTheme="minorHAnsi" w:hAnsiTheme="minorHAnsi"/>
          <w:sz w:val="24"/>
          <w:szCs w:val="24"/>
        </w:rPr>
        <w:t>a overovania (zo strany RO) hospodárnosti výdavkov projektu s dôrazom na dodržiavanie zásady ,,hodnota za peniaze/value for money“.</w:t>
      </w:r>
    </w:p>
    <w:p w14:paraId="1D3FF740" w14:textId="77777777"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</w:t>
      </w:r>
      <w:del w:id="269" w:author="Autor">
        <w:r w:rsidRPr="00A1007F" w:rsidDel="00A87E40">
          <w:rPr>
            <w:rFonts w:asciiTheme="minorHAnsi" w:hAnsiTheme="minorHAnsi"/>
            <w:sz w:val="24"/>
            <w:szCs w:val="24"/>
          </w:rPr>
          <w:delText xml:space="preserve">pre </w:delText>
        </w:r>
      </w:del>
      <w:r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bude posudzovať oprávnenosť výdavkov projektu (ŽoNFP) z hľadiska hospodárnosti primárne v nasledujúcich procesných fázach implementácie:</w:t>
      </w:r>
    </w:p>
    <w:p w14:paraId="39FD08E0" w14:textId="77777777"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konanie o ŽoNFP,</w:t>
      </w:r>
    </w:p>
    <w:p w14:paraId="3B4A3CD0" w14:textId="77777777"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realizácia projektu,</w:t>
      </w:r>
    </w:p>
    <w:p w14:paraId="2A0BBD53" w14:textId="77777777"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verejné obstarávanie a obstarávanie </w:t>
      </w:r>
      <w:r w:rsidR="00A02CEC" w:rsidRPr="00A1007F">
        <w:rPr>
          <w:rFonts w:asciiTheme="minorHAnsi" w:hAnsiTheme="minorHAnsi"/>
          <w:sz w:val="24"/>
          <w:szCs w:val="24"/>
        </w:rPr>
        <w:t xml:space="preserve">tovarov a služieb </w:t>
      </w:r>
      <w:r w:rsidRPr="00A1007F">
        <w:rPr>
          <w:rFonts w:asciiTheme="minorHAnsi" w:hAnsiTheme="minorHAnsi"/>
          <w:sz w:val="24"/>
          <w:szCs w:val="24"/>
        </w:rPr>
        <w:t xml:space="preserve">nespadajúce pod pravidlá verejného obstarávania. </w:t>
      </w:r>
    </w:p>
    <w:p w14:paraId="1F6AD0C0" w14:textId="77777777"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</w:p>
    <w:p w14:paraId="5FD7270C" w14:textId="77777777"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Každá z vyššie uvedených procesných fáz má špecifické zameranie, rozsah, účel a časové začlenenie do implementačného procesu. Z uvedeného vyplýva, že aj rozsah a zameranie posúdenia zásady hospodárnosti je pre jednotlivé oblasti diferencované. </w:t>
      </w:r>
    </w:p>
    <w:p w14:paraId="5C01D445" w14:textId="77777777"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Žiadateľ/prijímateľ </w:t>
      </w:r>
      <w:r w:rsidRPr="00A1007F">
        <w:rPr>
          <w:rFonts w:asciiTheme="minorHAnsi" w:hAnsiTheme="minorHAnsi"/>
          <w:sz w:val="24"/>
          <w:szCs w:val="24"/>
          <w:u w:val="single"/>
        </w:rPr>
        <w:t>sa nezbavuje</w:t>
      </w:r>
      <w:r w:rsidRPr="00A1007F">
        <w:rPr>
          <w:rFonts w:asciiTheme="minorHAnsi" w:hAnsiTheme="minorHAnsi"/>
          <w:sz w:val="24"/>
          <w:szCs w:val="24"/>
        </w:rPr>
        <w:t xml:space="preserve"> výlučnej a konečnej zodpovednosti za dodržanie zásady hospodárnosti úkonom RO uskutočneným v rámci jednej z vyššie uvedených procesných fáz implementácie, ktorým neidentifikoval porušenie zásady hospodárnosti. RO je oprávnený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aj na základe nových, resp. opakovaných úkonov (najmä v prípadoch, ak RO identifikuje nové skutočnosti, ktoré neboli posúdené v čase pôvodnej kontroly hospodárnosti alebo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 prípadoch dodatočného uistenia sa o správnosti výsledku pôvodnej kontroly hospodárnosti) uplatniť voči prijímateľovi sankcie za nedodržanie zásady hospodárnosti.</w:t>
      </w:r>
    </w:p>
    <w:p w14:paraId="4D393DE5" w14:textId="77777777"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pri posudzovaní hospodárnosti využíva tzv. </w:t>
      </w:r>
      <w:r w:rsidRPr="00A1007F">
        <w:rPr>
          <w:rFonts w:asciiTheme="minorHAnsi" w:hAnsiTheme="minorHAnsi"/>
          <w:b/>
          <w:sz w:val="24"/>
          <w:szCs w:val="24"/>
        </w:rPr>
        <w:t>pomocné nástroje</w:t>
      </w:r>
      <w:r w:rsidR="00186D11">
        <w:rPr>
          <w:rStyle w:val="Odkaznapoznmkupodiarou"/>
          <w:sz w:val="24"/>
          <w:szCs w:val="24"/>
        </w:rPr>
        <w:footnoteReference w:id="39"/>
      </w:r>
      <w:r w:rsidRPr="00A1007F">
        <w:rPr>
          <w:rFonts w:asciiTheme="minorHAnsi" w:hAnsiTheme="minorHAnsi"/>
          <w:sz w:val="24"/>
          <w:szCs w:val="24"/>
        </w:rPr>
        <w:t xml:space="preserve">. Pomocné nástroje predstavujú prostriedky, resp. opatrenia, ktoré pomáhajú získať primerané uistenie o tom,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že výdavky na realizované projekty (resp. </w:t>
      </w:r>
      <w:r w:rsidR="001E6452" w:rsidRPr="00A1007F">
        <w:rPr>
          <w:rFonts w:asciiTheme="minorHAnsi" w:hAnsiTheme="minorHAnsi"/>
          <w:sz w:val="24"/>
          <w:szCs w:val="24"/>
        </w:rPr>
        <w:t xml:space="preserve">výdavky </w:t>
      </w:r>
      <w:r w:rsidRPr="00A1007F">
        <w:rPr>
          <w:rFonts w:asciiTheme="minorHAnsi" w:hAnsiTheme="minorHAnsi"/>
          <w:sz w:val="24"/>
          <w:szCs w:val="24"/>
        </w:rPr>
        <w:t xml:space="preserve">uvádzané v ŽoNFP) sú vynaložené hospodárne. Pomocnými nástrojmi sú najmä: </w:t>
      </w:r>
    </w:p>
    <w:p w14:paraId="28086A70" w14:textId="77777777"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finančné limity (finančné limity </w:t>
      </w:r>
      <w:r w:rsidR="00847195" w:rsidRPr="00A1007F">
        <w:rPr>
          <w:rFonts w:asciiTheme="minorHAnsi" w:hAnsiTheme="minorHAnsi"/>
          <w:sz w:val="24"/>
          <w:szCs w:val="24"/>
        </w:rPr>
        <w:t>na úrovni jednotkových výdavkov</w:t>
      </w:r>
      <w:r w:rsidRPr="00A1007F">
        <w:rPr>
          <w:rFonts w:asciiTheme="minorHAnsi" w:hAnsiTheme="minorHAnsi"/>
          <w:sz w:val="24"/>
          <w:szCs w:val="24"/>
        </w:rPr>
        <w:t xml:space="preserve">), </w:t>
      </w:r>
    </w:p>
    <w:p w14:paraId="65E801E8" w14:textId="77777777"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 posudok, </w:t>
      </w:r>
    </w:p>
    <w:p w14:paraId="109E1C77" w14:textId="77777777"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zrealizované verejné obstarávanie, </w:t>
      </w:r>
    </w:p>
    <w:p w14:paraId="1CB6CC63" w14:textId="77777777" w:rsidR="00A02CEC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</w:t>
      </w:r>
      <w:r w:rsidR="00A02CEC" w:rsidRPr="00A1007F">
        <w:rPr>
          <w:rFonts w:asciiTheme="minorHAnsi" w:hAnsiTheme="minorHAnsi"/>
          <w:sz w:val="24"/>
          <w:szCs w:val="24"/>
        </w:rPr>
        <w:t>,</w:t>
      </w:r>
    </w:p>
    <w:p w14:paraId="2BCBAC8F" w14:textId="77777777" w:rsidR="00AF4647" w:rsidRPr="00A1007F" w:rsidRDefault="00A02CEC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vyjadrenie príslušnej komory o cenách</w:t>
      </w:r>
      <w:r w:rsidR="00AF4647" w:rsidRPr="00A1007F">
        <w:rPr>
          <w:rFonts w:asciiTheme="minorHAnsi" w:hAnsiTheme="minorHAnsi"/>
          <w:sz w:val="24"/>
          <w:szCs w:val="24"/>
        </w:rPr>
        <w:t xml:space="preserve">. </w:t>
      </w:r>
    </w:p>
    <w:p w14:paraId="3FA7C570" w14:textId="77777777" w:rsidR="00AF4647" w:rsidRPr="00A1007F" w:rsidRDefault="00AF4647" w:rsidP="001E645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24E2B36" w14:textId="77777777" w:rsidR="00AF4647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je oprávnený sa pri posudzovaní hospodárnosti spoliehať aj na odbornosť, skúsenosti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znalosti svojich zamestnancov a odborných hodnotiteľov.</w:t>
      </w:r>
    </w:p>
    <w:p w14:paraId="2BDC8212" w14:textId="77777777" w:rsidR="00BC4726" w:rsidRPr="00A1007F" w:rsidRDefault="00793A22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RO vopred</w:t>
      </w:r>
      <w:r>
        <w:rPr>
          <w:rStyle w:val="Odkaznapoznmkupodiarou"/>
          <w:sz w:val="24"/>
          <w:szCs w:val="24"/>
        </w:rPr>
        <w:footnoteReference w:id="40"/>
      </w:r>
      <w:r>
        <w:rPr>
          <w:sz w:val="24"/>
          <w:szCs w:val="24"/>
        </w:rPr>
        <w:t xml:space="preserve"> posúdi aplikáciu a parametre pomocných nástrojov vo vzťahu k oprávneným/nárokovaným výdavkom (či už ide o skupinu výdavkov alebo jednotlivých výdavkov v závislosti od rozhodnutia RO)</w:t>
      </w:r>
      <w:r>
        <w:rPr>
          <w:rStyle w:val="Odkaznapoznmkupodiarou"/>
          <w:sz w:val="24"/>
          <w:szCs w:val="24"/>
        </w:rPr>
        <w:footnoteReference w:id="41"/>
      </w:r>
      <w:r>
        <w:rPr>
          <w:sz w:val="24"/>
          <w:szCs w:val="24"/>
        </w:rPr>
        <w:t>. Následne vybrané pomocné nástroje bude systémovo implementovať a monitorovať ich účinky. Na základe výsledkov monitorovania</w:t>
      </w:r>
      <w:r>
        <w:rPr>
          <w:rStyle w:val="Odkaznapoznmkupodiarou"/>
          <w:sz w:val="24"/>
          <w:szCs w:val="24"/>
        </w:rPr>
        <w:footnoteReference w:id="42"/>
      </w:r>
      <w:r>
        <w:rPr>
          <w:sz w:val="24"/>
          <w:szCs w:val="24"/>
        </w:rPr>
        <w:t xml:space="preserve"> vybraných pomocných nástrojov RO tieto nástroje upraví (napr. zmenou parametrov) alebo doplní využitie nových pomocných nástrojov</w:t>
      </w:r>
      <w:r>
        <w:rPr>
          <w:rStyle w:val="Odkaznapoznmkupodiarou"/>
          <w:sz w:val="24"/>
          <w:szCs w:val="24"/>
        </w:rPr>
        <w:footnoteReference w:id="43"/>
      </w:r>
      <w:r w:rsidR="00186D11">
        <w:rPr>
          <w:sz w:val="24"/>
          <w:szCs w:val="24"/>
        </w:rPr>
        <w:t>.</w:t>
      </w:r>
    </w:p>
    <w:p w14:paraId="4576C302" w14:textId="77777777"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823EEBA" w14:textId="77777777"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Finančné limity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</w:p>
    <w:p w14:paraId="158A4EF5" w14:textId="77777777" w:rsidR="00AF4647" w:rsidRPr="00A1007F" w:rsidRDefault="00AF4647" w:rsidP="004E5298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výdavkov/skupín výdavkov, pre ktoré sú stanovené finančné limity, sú výdavky oprávnené iba do výšky stanoveného finančného limitu. Akékoľvek prekročenie finančných limitov bude považované za neoprávnené. </w:t>
      </w:r>
    </w:p>
    <w:p w14:paraId="7603CA5E" w14:textId="77777777" w:rsidR="00AF4647" w:rsidRPr="00A1007F" w:rsidRDefault="00AF4647" w:rsidP="0084719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Finančné limity sa pou</w:t>
      </w:r>
      <w:r w:rsidR="00847195" w:rsidRPr="00A1007F">
        <w:rPr>
          <w:rFonts w:asciiTheme="minorHAnsi" w:hAnsiTheme="minorHAnsi"/>
          <w:sz w:val="24"/>
          <w:szCs w:val="24"/>
        </w:rPr>
        <w:t xml:space="preserve">žívajú </w:t>
      </w:r>
      <w:r w:rsidR="00F904E0">
        <w:rPr>
          <w:rFonts w:asciiTheme="minorHAnsi" w:hAnsiTheme="minorHAnsi"/>
          <w:sz w:val="24"/>
          <w:szCs w:val="24"/>
        </w:rPr>
        <w:t xml:space="preserve">na </w:t>
      </w:r>
      <w:r w:rsidRPr="00A1007F">
        <w:rPr>
          <w:rFonts w:asciiTheme="minorHAnsi" w:hAnsiTheme="minorHAnsi"/>
          <w:sz w:val="24"/>
          <w:szCs w:val="24"/>
        </w:rPr>
        <w:t xml:space="preserve">stanovenie limitov </w:t>
      </w:r>
      <w:r w:rsidRPr="00A1007F">
        <w:rPr>
          <w:rFonts w:asciiTheme="minorHAnsi" w:hAnsiTheme="minorHAnsi"/>
          <w:sz w:val="24"/>
          <w:szCs w:val="24"/>
          <w:u w:val="single"/>
        </w:rPr>
        <w:t>na úrovni jednotkových výdavkov</w:t>
      </w:r>
      <w:r w:rsidRPr="00A1007F" w:rsidDel="000D31F4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(</w:t>
      </w:r>
      <w:r w:rsidR="00CF10E4" w:rsidRPr="00A1007F">
        <w:rPr>
          <w:rFonts w:asciiTheme="minorHAnsi" w:hAnsiTheme="minorHAnsi"/>
          <w:sz w:val="24"/>
          <w:szCs w:val="24"/>
        </w:rPr>
        <w:t>napr. výdavky na informovanie a komunikáciu</w:t>
      </w:r>
      <w:r w:rsidRPr="00A1007F">
        <w:rPr>
          <w:rFonts w:asciiTheme="minorHAnsi" w:hAnsiTheme="minorHAnsi"/>
          <w:sz w:val="24"/>
          <w:szCs w:val="24"/>
        </w:rPr>
        <w:t>);</w:t>
      </w:r>
    </w:p>
    <w:p w14:paraId="0A776F4A" w14:textId="77777777" w:rsidR="00AF4647" w:rsidRPr="00A1007F" w:rsidRDefault="00AF4647" w:rsidP="00E939A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2F5162B" w14:textId="77777777" w:rsidR="00847195" w:rsidRPr="00A1007F" w:rsidRDefault="00AF4647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lastRenderedPageBreak/>
        <w:t>Dodržaním stanoveného finančného limitu pre jednotkový výdavok</w:t>
      </w:r>
      <w:r w:rsidRPr="00A1007F" w:rsidDel="000D31F4">
        <w:rPr>
          <w:rFonts w:asciiTheme="minorHAnsi" w:hAnsiTheme="minorHAnsi"/>
          <w:b/>
          <w:sz w:val="24"/>
          <w:szCs w:val="24"/>
        </w:rPr>
        <w:t xml:space="preserve"> </w:t>
      </w:r>
      <w:r w:rsidRPr="00A1007F">
        <w:rPr>
          <w:rFonts w:asciiTheme="minorHAnsi" w:hAnsiTheme="minorHAnsi"/>
          <w:b/>
          <w:sz w:val="24"/>
          <w:szCs w:val="24"/>
        </w:rPr>
        <w:t>sa tento považuje</w:t>
      </w:r>
      <w:r w:rsidR="00201154">
        <w:rPr>
          <w:rFonts w:asciiTheme="minorHAnsi" w:hAnsiTheme="minorHAnsi"/>
          <w:b/>
          <w:sz w:val="24"/>
          <w:szCs w:val="24"/>
        </w:rPr>
        <w:br/>
      </w:r>
      <w:r w:rsidRPr="00A1007F">
        <w:rPr>
          <w:rFonts w:asciiTheme="minorHAnsi" w:hAnsiTheme="minorHAnsi"/>
          <w:b/>
          <w:sz w:val="24"/>
          <w:szCs w:val="24"/>
        </w:rPr>
        <w:t xml:space="preserve"> za hospodárny. </w:t>
      </w:r>
    </w:p>
    <w:p w14:paraId="2F603083" w14:textId="77777777" w:rsidR="00847195" w:rsidRPr="00A1007F" w:rsidRDefault="00847195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831D09B" w14:textId="77777777" w:rsidR="00AF4647" w:rsidRPr="00D8571A" w:rsidRDefault="00A02CEC" w:rsidP="00D8571A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>inančn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limit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y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pre vybrané výdavky/skupiny výdavkov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>bud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ú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stanoven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v relevantnom </w:t>
      </w:r>
      <w:r w:rsidR="005A59B3" w:rsidRPr="00D8571A">
        <w:rPr>
          <w:rFonts w:asciiTheme="minorHAnsi" w:hAnsiTheme="minorHAnsi"/>
          <w:b/>
          <w:color w:val="365F91"/>
          <w:sz w:val="24"/>
          <w:szCs w:val="24"/>
        </w:rPr>
        <w:t xml:space="preserve">písomnom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vyzvaní. </w:t>
      </w:r>
    </w:p>
    <w:p w14:paraId="4A1C9AEE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6708762" w14:textId="77777777"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Znalecký </w:t>
      </w:r>
      <w:r w:rsidR="00D53749" w:rsidRPr="00D8571A">
        <w:rPr>
          <w:rFonts w:asciiTheme="minorHAnsi" w:hAnsiTheme="minorHAnsi"/>
          <w:b/>
          <w:color w:val="365F91"/>
          <w:sz w:val="24"/>
          <w:szCs w:val="24"/>
        </w:rPr>
        <w:t xml:space="preserve">alebo 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odborný posudok</w:t>
      </w:r>
    </w:p>
    <w:p w14:paraId="66069C28" w14:textId="584E4DDA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Znaleckým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znalcom podľa zákona č. 382/2004 Z. z. o znalcoch, tlmočníkoch a predkladateľoch a o zmene a doplnení niektorých zákonov v znení neskorších predpisov </w:t>
      </w:r>
      <w:r w:rsidR="00A84969" w:rsidRPr="00A1007F">
        <w:rPr>
          <w:rFonts w:asciiTheme="minorHAnsi" w:hAnsiTheme="minorHAnsi"/>
          <w:sz w:val="24"/>
          <w:szCs w:val="24"/>
        </w:rPr>
        <w:t>(ďalej len „zákon o znalcoch, tlmočníkoch a</w:t>
      </w:r>
      <w:del w:id="274" w:author="Autor">
        <w:r w:rsidR="00A84969" w:rsidRPr="00A1007F" w:rsidDel="004F7056">
          <w:rPr>
            <w:rFonts w:asciiTheme="minorHAnsi" w:hAnsiTheme="minorHAnsi"/>
            <w:sz w:val="24"/>
            <w:szCs w:val="24"/>
          </w:rPr>
          <w:delText> </w:delText>
        </w:r>
      </w:del>
      <w:ins w:id="275" w:author="Autor">
        <w:r w:rsidR="004F7056">
          <w:rPr>
            <w:rFonts w:asciiTheme="minorHAnsi" w:hAnsiTheme="minorHAnsi"/>
            <w:sz w:val="24"/>
            <w:szCs w:val="24"/>
          </w:rPr>
          <w:t> </w:t>
        </w:r>
      </w:ins>
      <w:r w:rsidR="00A84969" w:rsidRPr="00A1007F">
        <w:rPr>
          <w:rFonts w:asciiTheme="minorHAnsi" w:hAnsiTheme="minorHAnsi"/>
          <w:sz w:val="24"/>
          <w:szCs w:val="24"/>
        </w:rPr>
        <w:t>predkladateľoch</w:t>
      </w:r>
      <w:ins w:id="276" w:author="Autor">
        <w:r w:rsidR="004F7056">
          <w:rPr>
            <w:rFonts w:asciiTheme="minorHAnsi" w:hAnsiTheme="minorHAnsi"/>
            <w:sz w:val="24"/>
            <w:szCs w:val="24"/>
          </w:rPr>
          <w:t>“</w:t>
        </w:r>
      </w:ins>
      <w:r w:rsidR="00A84969" w:rsidRPr="00A1007F">
        <w:rPr>
          <w:rFonts w:asciiTheme="minorHAnsi" w:hAnsiTheme="minorHAnsi"/>
          <w:sz w:val="24"/>
          <w:szCs w:val="24"/>
        </w:rPr>
        <w:t xml:space="preserve">) </w:t>
      </w:r>
      <w:r w:rsidRPr="00A1007F">
        <w:rPr>
          <w:rFonts w:asciiTheme="minorHAnsi" w:hAnsiTheme="minorHAnsi"/>
          <w:sz w:val="24"/>
          <w:szCs w:val="24"/>
        </w:rPr>
        <w:t xml:space="preserve">žiadateľ preukazuje hospodárnosť výdavkov na </w:t>
      </w:r>
      <w:r w:rsidR="005B5EA3" w:rsidRPr="00A1007F">
        <w:rPr>
          <w:rFonts w:asciiTheme="minorHAnsi" w:hAnsiTheme="minorHAnsi"/>
          <w:sz w:val="24"/>
          <w:szCs w:val="24"/>
        </w:rPr>
        <w:t>prenájom</w:t>
      </w:r>
      <w:r w:rsidRPr="00A1007F">
        <w:rPr>
          <w:rFonts w:asciiTheme="minorHAnsi" w:hAnsiTheme="minorHAnsi"/>
          <w:sz w:val="24"/>
          <w:szCs w:val="24"/>
        </w:rPr>
        <w:t xml:space="preserve"> nehnuteľností. Znalecký posudok, ktorým sa pri zohľadnení trhových podmienok oceňujú nehnuteľnosti</w:t>
      </w:r>
      <w:ins w:id="277" w:author="Autor">
        <w:del w:id="278" w:author="Autor">
          <w:r w:rsidR="00924B41" w:rsidDel="004F7056">
            <w:rPr>
              <w:rFonts w:asciiTheme="minorHAnsi" w:hAnsiTheme="minorHAnsi"/>
              <w:sz w:val="24"/>
              <w:szCs w:val="24"/>
            </w:rPr>
            <w:delText>,</w:delText>
          </w:r>
        </w:del>
      </w:ins>
      <w:r w:rsidRPr="00A1007F">
        <w:rPr>
          <w:rFonts w:asciiTheme="minorHAnsi" w:hAnsiTheme="minorHAnsi"/>
          <w:sz w:val="24"/>
          <w:szCs w:val="24"/>
        </w:rPr>
        <w:t xml:space="preserve"> nesmie byť starší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ako 3 mesiace ku </w:t>
      </w:r>
      <w:r w:rsidR="00A02CEC" w:rsidRPr="00A1007F">
        <w:rPr>
          <w:rFonts w:asciiTheme="minorHAnsi" w:hAnsiTheme="minorHAnsi"/>
          <w:sz w:val="24"/>
          <w:szCs w:val="24"/>
        </w:rPr>
        <w:t xml:space="preserve">dňu predloženia žiadosti o NFP (resp. ku dňu </w:t>
      </w:r>
      <w:r w:rsidR="0076064C" w:rsidRPr="00A1007F">
        <w:rPr>
          <w:rFonts w:asciiTheme="minorHAnsi" w:hAnsiTheme="minorHAnsi"/>
          <w:sz w:val="24"/>
          <w:szCs w:val="24"/>
        </w:rPr>
        <w:t xml:space="preserve">jeho </w:t>
      </w:r>
      <w:r w:rsidR="00A02CEC" w:rsidRPr="00A1007F">
        <w:rPr>
          <w:rFonts w:asciiTheme="minorHAnsi" w:hAnsiTheme="minorHAnsi"/>
          <w:sz w:val="24"/>
          <w:szCs w:val="24"/>
        </w:rPr>
        <w:t>predloženia Poskytovateľovi na overenie)</w:t>
      </w:r>
      <w:del w:id="279" w:author="Autor">
        <w:r w:rsidR="00A02CEC" w:rsidRPr="00A1007F" w:rsidDel="00635F18">
          <w:rPr>
            <w:rStyle w:val="Odkaznapoznmkupodiarou"/>
            <w:rFonts w:asciiTheme="minorHAnsi" w:hAnsiTheme="minorHAnsi"/>
            <w:sz w:val="24"/>
            <w:szCs w:val="24"/>
          </w:rPr>
          <w:footnoteReference w:id="44"/>
        </w:r>
      </w:del>
      <w:r w:rsidR="00A02CEC" w:rsidRPr="00A1007F">
        <w:rPr>
          <w:rFonts w:asciiTheme="minorHAnsi" w:hAnsiTheme="minorHAnsi"/>
          <w:sz w:val="24"/>
          <w:szCs w:val="24"/>
        </w:rPr>
        <w:t xml:space="preserve">. </w:t>
      </w:r>
    </w:p>
    <w:p w14:paraId="26A19767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Znalecký</w:t>
      </w:r>
      <w:r w:rsidR="00A84969" w:rsidRPr="00A1007F">
        <w:rPr>
          <w:rFonts w:asciiTheme="minorHAnsi" w:hAnsiTheme="minorHAnsi"/>
          <w:sz w:val="24"/>
          <w:szCs w:val="24"/>
        </w:rPr>
        <w:t>m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podľa zákona o znalcoch, tlmočníkoch a predkladateľoch je možné zo strany žiadateľa preukázať hospodárnosť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obstaranie hnuteľného majetku (napr. špeciálne strojné zariadenia, technológie) v prípade, k</w:t>
      </w:r>
      <w:r w:rsidR="00A84969" w:rsidRPr="00A1007F">
        <w:rPr>
          <w:rFonts w:asciiTheme="minorHAnsi" w:hAnsiTheme="minorHAnsi"/>
          <w:sz w:val="24"/>
          <w:szCs w:val="24"/>
        </w:rPr>
        <w:t xml:space="preserve">eď </w:t>
      </w:r>
      <w:r w:rsidR="00A02CEC" w:rsidRPr="00A1007F">
        <w:rPr>
          <w:rFonts w:asciiTheme="minorHAnsi" w:hAnsiTheme="minorHAnsi"/>
          <w:sz w:val="24"/>
          <w:szCs w:val="24"/>
        </w:rPr>
        <w:t xml:space="preserve">nebolo objektívne možné, na základe zdôvodnenia žiadateľa/prijímateľa </w:t>
      </w:r>
      <w:r w:rsidR="00A84969" w:rsidRPr="00A1007F">
        <w:rPr>
          <w:rFonts w:asciiTheme="minorHAnsi" w:hAnsiTheme="minorHAnsi"/>
          <w:sz w:val="24"/>
          <w:szCs w:val="24"/>
        </w:rPr>
        <w:t>vykonať riadny prieskum trhu.</w:t>
      </w:r>
    </w:p>
    <w:p w14:paraId="203A2156" w14:textId="77777777"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b/>
          <w:color w:val="FF0000"/>
          <w:sz w:val="24"/>
          <w:szCs w:val="24"/>
        </w:rPr>
      </w:pPr>
    </w:p>
    <w:p w14:paraId="711DAEB0" w14:textId="77777777"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Zrealizované verejné obstarávanie</w:t>
      </w:r>
    </w:p>
    <w:p w14:paraId="1AC39CF6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Vo všeobecnosti platí, že v prípade výdavkov spadajúcich pod pravidlá verejného obstarávania, sú na financovanie oprávnené výdavky do výšky, ktorá bola stanovená verejným obstarávaním.</w:t>
      </w:r>
    </w:p>
    <w:p w14:paraId="5D694921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prípade, ak žiadateľ ukončil proces VO pred predložením ŽoNFP, je oprávnený preukázať hospodárnosť predmetných výdavkov na základe výsledku zrealizovaného VO. V takom prípade žiadateľ stanoví v rozpočte ŽoNFP výšku oprávnených výdavkov v zmysle ukončeného verejného obstarávania podľa</w:t>
      </w:r>
      <w:r w:rsidR="00D43F31" w:rsidRPr="00A1007F">
        <w:rPr>
          <w:rFonts w:asciiTheme="minorHAnsi" w:hAnsiTheme="minorHAnsi"/>
          <w:sz w:val="24"/>
          <w:szCs w:val="24"/>
        </w:rPr>
        <w:t xml:space="preserve"> zákona o VO</w:t>
      </w:r>
      <w:r w:rsidRPr="00A1007F">
        <w:rPr>
          <w:rFonts w:asciiTheme="minorHAnsi" w:hAnsiTheme="minorHAnsi"/>
          <w:sz w:val="24"/>
          <w:szCs w:val="24"/>
        </w:rPr>
        <w:t xml:space="preserve">.  </w:t>
      </w:r>
    </w:p>
    <w:p w14:paraId="2B2766EF" w14:textId="77777777" w:rsidR="0063689B" w:rsidRDefault="00AF4647" w:rsidP="0027604F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Týmto nie je dotknutá povinnosť dodržania stanovených finančných limitov.</w:t>
      </w:r>
    </w:p>
    <w:p w14:paraId="21A4A08A" w14:textId="77777777" w:rsidR="0027604F" w:rsidRDefault="0027604F" w:rsidP="0027604F">
      <w:pPr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</w:p>
    <w:p w14:paraId="43AF8D13" w14:textId="77777777"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Prieskum trhu</w:t>
      </w:r>
    </w:p>
    <w:p w14:paraId="40C3DB8F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predstavuje nástroj na overovanie hospodárnosti výdavkov najmä v prípade výdavkov, pre ktoré nie sú stanovené finančné limity a zároveň žiadateľ nepreukazuje hospodárnosť výdavkov prostredníctvom zrealizovaného VO, znaleckým</w:t>
      </w:r>
      <w:r w:rsidR="00D53749" w:rsidRPr="00A1007F">
        <w:rPr>
          <w:rFonts w:asciiTheme="minorHAnsi" w:hAnsiTheme="minorHAnsi"/>
          <w:sz w:val="24"/>
          <w:szCs w:val="24"/>
        </w:rPr>
        <w:t xml:space="preserve"> alebo</w:t>
      </w:r>
      <w:r w:rsidRPr="00A1007F">
        <w:rPr>
          <w:rFonts w:asciiTheme="minorHAnsi" w:hAnsiTheme="minorHAnsi"/>
          <w:sz w:val="24"/>
          <w:szCs w:val="24"/>
        </w:rPr>
        <w:t xml:space="preserve"> odborným posudkom</w:t>
      </w:r>
      <w:r w:rsidR="00847195" w:rsidRPr="00A1007F">
        <w:rPr>
          <w:rFonts w:asciiTheme="minorHAnsi" w:hAnsiTheme="minorHAnsi"/>
          <w:sz w:val="24"/>
          <w:szCs w:val="24"/>
        </w:rPr>
        <w:t>.</w:t>
      </w:r>
    </w:p>
    <w:p w14:paraId="34CAC5A1" w14:textId="77777777" w:rsidR="00A40DDB" w:rsidRPr="00A1007F" w:rsidRDefault="00A40DDB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slúži ako podklad na stanovenie výšky výdavkov v rámci predloženej ŽoNFP a overenie hospodárnosti a efektívnosti výdavkov, v prípade, že žiadateľ nezrealizoval verejné obstarávanie pred predložením ŽoNFP (resp. v rámci ŽoNFP nepredložil znalecký, resp. odborný posudok).</w:t>
      </w:r>
    </w:p>
    <w:p w14:paraId="620C92AB" w14:textId="77777777" w:rsidR="0076064C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Žiadateľ vykoná prieskum trhu</w:t>
      </w:r>
      <w:r w:rsidR="0076064C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vyžiadaním </w:t>
      </w:r>
      <w:r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 xml:space="preserve">3 </w:t>
      </w:r>
      <w:r w:rsidRPr="00A1007F">
        <w:rPr>
          <w:rFonts w:asciiTheme="minorHAnsi" w:hAnsiTheme="minorHAnsi"/>
          <w:sz w:val="24"/>
          <w:szCs w:val="24"/>
          <w:u w:val="single"/>
        </w:rPr>
        <w:t>ponúk</w:t>
      </w:r>
      <w:r w:rsidR="0076064C" w:rsidRPr="00A1007F">
        <w:rPr>
          <w:rStyle w:val="Odkaznapoznmkupodiarou"/>
          <w:rFonts w:asciiTheme="minorHAnsi" w:hAnsiTheme="minorHAnsi"/>
          <w:sz w:val="24"/>
          <w:szCs w:val="24"/>
          <w:u w:val="single"/>
        </w:rPr>
        <w:footnoteReference w:id="45"/>
      </w:r>
      <w:r w:rsidRPr="00A1007F">
        <w:rPr>
          <w:rFonts w:asciiTheme="minorHAnsi" w:hAnsiTheme="minorHAnsi"/>
          <w:sz w:val="24"/>
          <w:szCs w:val="24"/>
        </w:rPr>
        <w:t xml:space="preserve"> od rôznych potenciálnych dodávateľov na predmet zákazky tovaru, práce alebo služby s cieľom zistenia aktuálnych cenových úrovní. </w:t>
      </w:r>
    </w:p>
    <w:p w14:paraId="17639A84" w14:textId="77777777" w:rsidR="00AF4647" w:rsidRPr="00A1007F" w:rsidRDefault="0079464A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V prípade, že daný výdavok spadá pod tovar/službu/prácu, ktorá je v zmysle § 9b zákona č. 25/2006 Z. z. o verejnom obstarávaní a o zmene a doplnení niektorých zákonov v znení neskorších predpisov, resp. § 2 ods. 5, písm. o) a ods. 6, ods. 7 zákona č. 343/2015 Z. z. o verejnom obstarávaní a o zmene a doplnení niektorých zákonov v znení zákona č. 438/2015 Z. z. bežne dostupná na trhu, prieskum trhu môže žiadateľ vykonať aj na základe údajov zverejnených na elektronickom trhovisku (</w:t>
      </w:r>
      <w:hyperlink r:id="rId15" w:history="1">
        <w:r>
          <w:rPr>
            <w:rStyle w:val="Hypertextovprepojenie"/>
            <w:sz w:val="24"/>
            <w:szCs w:val="24"/>
          </w:rPr>
          <w:t>www.eks.sk</w:t>
        </w:r>
      </w:hyperlink>
      <w:r>
        <w:rPr>
          <w:sz w:val="24"/>
          <w:szCs w:val="24"/>
        </w:rPr>
        <w:t xml:space="preserve">). </w:t>
      </w:r>
      <w:r w:rsidR="00AF4647" w:rsidRPr="00A1007F">
        <w:rPr>
          <w:rFonts w:asciiTheme="minorHAnsi" w:hAnsiTheme="minorHAnsi"/>
          <w:sz w:val="24"/>
          <w:szCs w:val="24"/>
        </w:rPr>
        <w:t xml:space="preserve"> V tomto prípade identifikuje </w:t>
      </w:r>
      <w:r w:rsidR="00AF4647"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>3</w:t>
      </w:r>
      <w:r w:rsidR="00AF4647" w:rsidRPr="00A1007F">
        <w:rPr>
          <w:rFonts w:asciiTheme="minorHAnsi" w:hAnsiTheme="minorHAnsi"/>
          <w:sz w:val="24"/>
          <w:szCs w:val="24"/>
        </w:rPr>
        <w:t xml:space="preserve"> rovnak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alebo porovnateľn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zákaz</w:t>
      </w:r>
      <w:r w:rsidR="00A40DDB" w:rsidRPr="00A1007F">
        <w:rPr>
          <w:rFonts w:asciiTheme="minorHAnsi" w:hAnsiTheme="minorHAnsi"/>
          <w:sz w:val="24"/>
          <w:szCs w:val="24"/>
        </w:rPr>
        <w:t>ky</w:t>
      </w:r>
      <w:r w:rsidR="00AF4647" w:rsidRPr="00A1007F">
        <w:rPr>
          <w:rFonts w:asciiTheme="minorHAnsi" w:hAnsiTheme="minorHAnsi"/>
          <w:sz w:val="24"/>
          <w:szCs w:val="24"/>
        </w:rPr>
        <w:t>, ktorých priemerná hodnota bude preukazovať hospodárnosť výdavku požadovaného žiadateľom.</w:t>
      </w:r>
      <w:bookmarkStart w:id="285" w:name="_GoBack"/>
      <w:bookmarkEnd w:id="285"/>
    </w:p>
    <w:p w14:paraId="632B7F1C" w14:textId="77777777" w:rsidR="0076064C" w:rsidRPr="00A1007F" w:rsidRDefault="00AF4647" w:rsidP="0076064C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Výstupné informácie o vykonanom prieskume trhu žiadateľ zaznamená v zázname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vykonaní prieskumu trhu, v ktorom vyhodnotí výsledky prieskumu trhu z hľadiska najnižšej </w:t>
      </w:r>
      <w:r w:rsidR="0076064C" w:rsidRPr="00A1007F">
        <w:rPr>
          <w:rFonts w:asciiTheme="minorHAnsi" w:hAnsiTheme="minorHAnsi"/>
          <w:sz w:val="24"/>
          <w:szCs w:val="24"/>
        </w:rPr>
        <w:t>priemernej ceny. Záznam o vykonaní prieskumu trhu, v ktorom bude uvedená priemerná cena, ktorá vstupuje do rozpočtu projektu, vrátane 3 cenových ponúk predloží žiadateľ ako súčasť podpornej dokumentácie k ŽoNFP.</w:t>
      </w:r>
    </w:p>
    <w:p w14:paraId="16B8481D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 je oprávnený overiť výšku výdavkov nárokovaných v ŽoNFP na základe žiadateľom vykonaného prieskumu trhu prostredníctvom vykonania svojho prieskumu trhu. V prípade, ak výška výdavkov nárokovaných žiadateľom v rozpočte ŽoNFP prevyšuje ceny identifikované RO na základe ním vykonaného prieskumu trhu, považuje tieto výdavky za nehospodárne a teda neoprávnené, t.j. maximálna výška oprávnených výdavkov jednotkových cien žiadateľa/prijímateľa je výška oprávnených výdavkov stanovená RO na základe ním vykonaného prieskumu trhu.</w:t>
      </w:r>
    </w:p>
    <w:p w14:paraId="36B34C70" w14:textId="77777777" w:rsidR="00630CD8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Osobitné podmienky pre vykonanie prieskumu trhu budú stanovené v</w:t>
      </w:r>
      <w:r w:rsidR="004D4A91" w:rsidRPr="00A1007F">
        <w:rPr>
          <w:rFonts w:asciiTheme="minorHAnsi" w:hAnsiTheme="minorHAnsi"/>
          <w:sz w:val="24"/>
          <w:szCs w:val="24"/>
        </w:rPr>
        <w:t> písomnom vyzvaní</w:t>
      </w:r>
      <w:r w:rsidRPr="00A1007F">
        <w:rPr>
          <w:rFonts w:asciiTheme="minorHAnsi" w:hAnsiTheme="minorHAnsi"/>
          <w:sz w:val="24"/>
          <w:szCs w:val="24"/>
        </w:rPr>
        <w:t>.</w:t>
      </w:r>
    </w:p>
    <w:p w14:paraId="17883E9B" w14:textId="77777777" w:rsidR="0007442F" w:rsidRPr="00A1007F" w:rsidRDefault="0007442F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  <w:sectPr w:rsidR="0007442F" w:rsidRPr="00A1007F" w:rsidSect="00471E07">
          <w:pgSz w:w="11906" w:h="16838"/>
          <w:pgMar w:top="1417" w:right="1417" w:bottom="1135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997" w:type="dxa"/>
        <w:tblInd w:w="-714" w:type="dxa"/>
        <w:tblLayout w:type="fixed"/>
        <w:tblLook w:val="04A0" w:firstRow="1" w:lastRow="0" w:firstColumn="1" w:lastColumn="0" w:noHBand="0" w:noVBand="1"/>
        <w:tblPrChange w:id="286" w:author="Autor">
          <w:tblPr>
            <w:tblStyle w:val="Mriekatabuky"/>
            <w:tblW w:w="14997" w:type="dxa"/>
            <w:tblInd w:w="-714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3261"/>
        <w:gridCol w:w="3231"/>
        <w:gridCol w:w="1148"/>
        <w:gridCol w:w="1701"/>
        <w:gridCol w:w="2254"/>
        <w:gridCol w:w="3402"/>
        <w:tblGridChange w:id="287">
          <w:tblGrid>
            <w:gridCol w:w="3261"/>
            <w:gridCol w:w="1023"/>
            <w:gridCol w:w="2208"/>
            <w:gridCol w:w="1053"/>
            <w:gridCol w:w="95"/>
            <w:gridCol w:w="1701"/>
            <w:gridCol w:w="1435"/>
            <w:gridCol w:w="819"/>
            <w:gridCol w:w="329"/>
            <w:gridCol w:w="1701"/>
            <w:gridCol w:w="1372"/>
            <w:gridCol w:w="882"/>
            <w:gridCol w:w="3402"/>
          </w:tblGrid>
        </w:tblGridChange>
      </w:tblGrid>
      <w:tr w:rsidR="0007442F" w:rsidRPr="00A1007F" w14:paraId="1D413C71" w14:textId="77777777" w:rsidTr="0026698A">
        <w:trPr>
          <w:tblHeader/>
          <w:trPrChange w:id="288" w:author="Autor">
            <w:trPr>
              <w:gridBefore w:val="2"/>
            </w:trPr>
          </w:trPrChange>
        </w:trPr>
        <w:tc>
          <w:tcPr>
            <w:tcW w:w="6492" w:type="dxa"/>
            <w:gridSpan w:val="2"/>
            <w:shd w:val="clear" w:color="auto" w:fill="F79646" w:themeFill="accent6"/>
            <w:tcPrChange w:id="289" w:author="Autor">
              <w:tcPr>
                <w:tcW w:w="6492" w:type="dxa"/>
                <w:gridSpan w:val="5"/>
                <w:shd w:val="clear" w:color="auto" w:fill="F79646" w:themeFill="accent6"/>
              </w:tcPr>
            </w:tcPrChange>
          </w:tcPr>
          <w:p w14:paraId="60D67295" w14:textId="77777777"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lastRenderedPageBreak/>
              <w:t xml:space="preserve">Číselník oprávnených výdavkov pre projekty TP OP TP v členení podľa MP CKO č. 4 </w:t>
            </w:r>
          </w:p>
        </w:tc>
        <w:tc>
          <w:tcPr>
            <w:tcW w:w="8505" w:type="dxa"/>
            <w:gridSpan w:val="4"/>
            <w:shd w:val="clear" w:color="auto" w:fill="FBD4B4" w:themeFill="accent6" w:themeFillTint="66"/>
            <w:tcPrChange w:id="290" w:author="Autor">
              <w:tcPr>
                <w:tcW w:w="8505" w:type="dxa"/>
                <w:gridSpan w:val="6"/>
                <w:shd w:val="clear" w:color="auto" w:fill="FBD4B4" w:themeFill="accent6" w:themeFillTint="66"/>
              </w:tcPr>
            </w:tcPrChange>
          </w:tcPr>
          <w:p w14:paraId="1DF6B9C3" w14:textId="77777777"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Nadväznosť na ekonomickú klasifikáciu rozpočtovej klasifikácie (MF/0101475/2014-42)</w:t>
            </w:r>
          </w:p>
        </w:tc>
      </w:tr>
      <w:tr w:rsidR="0007442F" w:rsidRPr="00A1007F" w14:paraId="1F3A79AE" w14:textId="77777777" w:rsidTr="0026698A">
        <w:trPr>
          <w:tblHeader/>
          <w:trPrChange w:id="291" w:author="Autor">
            <w:trPr>
              <w:gridBefore w:val="2"/>
            </w:trPr>
          </w:trPrChange>
        </w:trPr>
        <w:tc>
          <w:tcPr>
            <w:tcW w:w="3261" w:type="dxa"/>
            <w:shd w:val="clear" w:color="auto" w:fill="F79646" w:themeFill="accent6"/>
            <w:tcPrChange w:id="292" w:author="Autor">
              <w:tcPr>
                <w:tcW w:w="3261" w:type="dxa"/>
                <w:gridSpan w:val="2"/>
                <w:shd w:val="clear" w:color="auto" w:fill="F79646" w:themeFill="accent6"/>
              </w:tcPr>
            </w:tcPrChange>
          </w:tcPr>
          <w:p w14:paraId="6AB88348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 oprávnených výdavkov</w:t>
            </w:r>
          </w:p>
        </w:tc>
        <w:tc>
          <w:tcPr>
            <w:tcW w:w="3231" w:type="dxa"/>
            <w:shd w:val="clear" w:color="auto" w:fill="F79646" w:themeFill="accent6"/>
            <w:tcPrChange w:id="293" w:author="Autor">
              <w:tcPr>
                <w:tcW w:w="3231" w:type="dxa"/>
                <w:gridSpan w:val="3"/>
                <w:shd w:val="clear" w:color="auto" w:fill="F79646" w:themeFill="accent6"/>
              </w:tcPr>
            </w:tcPrChange>
          </w:tcPr>
          <w:p w14:paraId="43913EE4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oprávnených výdavkov</w:t>
            </w:r>
          </w:p>
        </w:tc>
        <w:tc>
          <w:tcPr>
            <w:tcW w:w="1148" w:type="dxa"/>
            <w:shd w:val="clear" w:color="auto" w:fill="FBD4B4" w:themeFill="accent6" w:themeFillTint="66"/>
            <w:tcPrChange w:id="294" w:author="Autor">
              <w:tcPr>
                <w:tcW w:w="1148" w:type="dxa"/>
                <w:gridSpan w:val="2"/>
                <w:shd w:val="clear" w:color="auto" w:fill="FBD4B4" w:themeFill="accent6" w:themeFillTint="66"/>
              </w:tcPr>
            </w:tcPrChange>
          </w:tcPr>
          <w:p w14:paraId="36269396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</w:t>
            </w:r>
          </w:p>
        </w:tc>
        <w:tc>
          <w:tcPr>
            <w:tcW w:w="1701" w:type="dxa"/>
            <w:shd w:val="clear" w:color="auto" w:fill="FBD4B4" w:themeFill="accent6" w:themeFillTint="66"/>
            <w:tcPrChange w:id="295" w:author="Autor">
              <w:tcPr>
                <w:tcW w:w="1701" w:type="dxa"/>
                <w:shd w:val="clear" w:color="auto" w:fill="FBD4B4" w:themeFill="accent6" w:themeFillTint="66"/>
              </w:tcPr>
            </w:tcPrChange>
          </w:tcPr>
          <w:p w14:paraId="00F8A468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podtrieda</w:t>
            </w:r>
          </w:p>
        </w:tc>
        <w:tc>
          <w:tcPr>
            <w:tcW w:w="2254" w:type="dxa"/>
            <w:shd w:val="clear" w:color="auto" w:fill="FBD4B4" w:themeFill="accent6" w:themeFillTint="66"/>
            <w:tcPrChange w:id="296" w:author="Autor">
              <w:tcPr>
                <w:tcW w:w="2254" w:type="dxa"/>
                <w:gridSpan w:val="2"/>
                <w:shd w:val="clear" w:color="auto" w:fill="FBD4B4" w:themeFill="accent6" w:themeFillTint="66"/>
              </w:tcPr>
            </w:tcPrChange>
          </w:tcPr>
          <w:p w14:paraId="5DC7E51F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položka</w:t>
            </w:r>
          </w:p>
        </w:tc>
        <w:tc>
          <w:tcPr>
            <w:tcW w:w="3402" w:type="dxa"/>
            <w:shd w:val="clear" w:color="auto" w:fill="FBD4B4" w:themeFill="accent6" w:themeFillTint="66"/>
            <w:tcPrChange w:id="297" w:author="Autor">
              <w:tcPr>
                <w:tcW w:w="3402" w:type="dxa"/>
                <w:shd w:val="clear" w:color="auto" w:fill="FBD4B4" w:themeFill="accent6" w:themeFillTint="66"/>
              </w:tcPr>
            </w:tcPrChange>
          </w:tcPr>
          <w:p w14:paraId="58ADD112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výdavkov</w:t>
            </w:r>
            <w:r w:rsidR="00A81A1B">
              <w:rPr>
                <w:rFonts w:asciiTheme="minorHAnsi" w:hAnsiTheme="minorHAnsi"/>
                <w:b/>
                <w:color w:val="365F91"/>
                <w:lang w:val="sk-SK"/>
              </w:rPr>
              <w:t xml:space="preserve"> *</w:t>
            </w:r>
          </w:p>
        </w:tc>
      </w:tr>
      <w:tr w:rsidR="0007442F" w:rsidRPr="00A1007F" w14:paraId="38FA5326" w14:textId="77777777" w:rsidTr="00D8571A">
        <w:trPr>
          <w:trHeight w:val="920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14:paraId="215ACF65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01 Dlhodobý nehmotný majetok</w:t>
            </w:r>
          </w:p>
          <w:p w14:paraId="33D31E99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14:paraId="4549A34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2 400 EUR; doba použiteľnosti dlhšia ako 1 rok)</w:t>
            </w:r>
          </w:p>
          <w:p w14:paraId="350ACB5E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7A289B6E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013 Softvér</w:t>
            </w:r>
          </w:p>
        </w:tc>
        <w:tc>
          <w:tcPr>
            <w:tcW w:w="1148" w:type="dxa"/>
            <w:vMerge w:val="restart"/>
          </w:tcPr>
          <w:p w14:paraId="02DFB35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14:paraId="5AEFC521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3B6A697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14:paraId="7C5DE3D5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711003 Nákup softvéru</w:t>
            </w:r>
          </w:p>
        </w:tc>
      </w:tr>
      <w:tr w:rsidR="0007442F" w:rsidRPr="00A1007F" w14:paraId="06DDD8A1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6549A8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14:paraId="26B89F42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  <w:tc>
          <w:tcPr>
            <w:tcW w:w="1148" w:type="dxa"/>
            <w:vMerge/>
          </w:tcPr>
          <w:p w14:paraId="13C270A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2567BF8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182BA59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14:paraId="5D7C5BE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718006 Softvéru</w:t>
            </w:r>
          </w:p>
        </w:tc>
      </w:tr>
      <w:tr w:rsidR="0007442F" w:rsidRPr="00A1007F" w14:paraId="1E79537F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07CC3EB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418E4B4B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014 Oceniteľné práva</w:t>
            </w:r>
          </w:p>
        </w:tc>
        <w:tc>
          <w:tcPr>
            <w:tcW w:w="1148" w:type="dxa"/>
          </w:tcPr>
          <w:p w14:paraId="0AEB562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14:paraId="01553B8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3DD9CC0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14:paraId="67756A3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711004 Nákup licencií</w:t>
            </w:r>
          </w:p>
        </w:tc>
      </w:tr>
      <w:tr w:rsidR="0007442F" w:rsidRPr="00A1007F" w14:paraId="185988D0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2F84DE7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175859D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019 Ostatný dlhodobý nehmotný majetok</w:t>
            </w:r>
          </w:p>
          <w:p w14:paraId="337AA32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14:paraId="02D2158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14:paraId="5090369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478AAC8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14:paraId="2E08881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711005 Nákup ostatných nehmotných aktív</w:t>
            </w:r>
          </w:p>
        </w:tc>
      </w:tr>
      <w:tr w:rsidR="0007442F" w:rsidRPr="00A1007F" w14:paraId="27ABA5B0" w14:textId="77777777" w:rsidTr="00D8571A">
        <w:trPr>
          <w:trHeight w:val="1952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14:paraId="3DE25EB7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02 Dlhodobý hmotný majetok</w:t>
            </w:r>
          </w:p>
          <w:p w14:paraId="30587370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14:paraId="4C516B2D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1 700 EUR; doba použiteľnosti dlhšia ako 1 rok)</w:t>
            </w:r>
          </w:p>
          <w:p w14:paraId="6A896EDE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14:paraId="356F2C7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0509A7B4" w14:textId="77777777"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022 Samostatné hnuteľné veci a súbory hnuteľných vecí</w:t>
            </w:r>
          </w:p>
        </w:tc>
        <w:tc>
          <w:tcPr>
            <w:tcW w:w="1148" w:type="dxa"/>
            <w:vMerge w:val="restart"/>
          </w:tcPr>
          <w:p w14:paraId="5E73490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14:paraId="07C58AE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406F89D4" w14:textId="77777777"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713 Nákup strojov, prístrojov, zariadení, techniky a náradia</w:t>
            </w:r>
          </w:p>
        </w:tc>
        <w:tc>
          <w:tcPr>
            <w:tcW w:w="3402" w:type="dxa"/>
          </w:tcPr>
          <w:p w14:paraId="12075ACB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713001 Interiérového vybavenia</w:t>
            </w:r>
          </w:p>
          <w:p w14:paraId="3F32C9E1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713002 Výpočtovej techniky</w:t>
            </w:r>
          </w:p>
          <w:p w14:paraId="1A77960E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713003 Telekomunikačnej techniky</w:t>
            </w:r>
          </w:p>
          <w:p w14:paraId="78C45E57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713004 Prevádzkových strojov, prístrojov, zariadení, techniky a náradia</w:t>
            </w:r>
          </w:p>
          <w:p w14:paraId="206425D8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713005 Špeciálnych strojov, prístrojov, zariadení, techniky, náradia a materiálu</w:t>
            </w:r>
          </w:p>
          <w:p w14:paraId="3D0C9B39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713006 Komunikačnej infraštruktúry</w:t>
            </w:r>
          </w:p>
        </w:tc>
      </w:tr>
      <w:tr w:rsidR="0007442F" w:rsidRPr="00A1007F" w14:paraId="4857E624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F000B7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14:paraId="3FC45C0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6B0B27D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260394B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726DA41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14:paraId="733C3415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718002 Výpočtovej techniky </w:t>
            </w:r>
          </w:p>
          <w:p w14:paraId="67A6F90C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718003 Telekomunikačnej techniky </w:t>
            </w:r>
          </w:p>
          <w:p w14:paraId="0BAD1F19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718004 Prevádzkových strojov, prístrojov, zariadení, techniky a náradia </w:t>
            </w:r>
          </w:p>
          <w:p w14:paraId="0B8EBE7A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718005 Špeciálnych strojov, prístrojov, zariadení, techniky a náradia </w:t>
            </w:r>
          </w:p>
          <w:p w14:paraId="7E2E113A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718007 Komunikačnej infraštruktúry</w:t>
            </w:r>
          </w:p>
        </w:tc>
      </w:tr>
      <w:tr w:rsidR="0007442F" w:rsidRPr="00A1007F" w14:paraId="19B8EF04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6F24C78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71072E5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023 Dopravné prostriedky</w:t>
            </w:r>
          </w:p>
        </w:tc>
        <w:tc>
          <w:tcPr>
            <w:tcW w:w="1148" w:type="dxa"/>
          </w:tcPr>
          <w:p w14:paraId="3B8A286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14:paraId="3E3D056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460548A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714 Nákup dopravných prostriedkov všetkých druhov</w:t>
            </w:r>
          </w:p>
        </w:tc>
        <w:tc>
          <w:tcPr>
            <w:tcW w:w="3402" w:type="dxa"/>
          </w:tcPr>
          <w:p w14:paraId="53C07798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714001 Nákup Osobných automobilov</w:t>
            </w:r>
          </w:p>
        </w:tc>
      </w:tr>
      <w:tr w:rsidR="0007442F" w:rsidRPr="00A1007F" w14:paraId="5BCF3338" w14:textId="77777777" w:rsidTr="00D8571A">
        <w:tc>
          <w:tcPr>
            <w:tcW w:w="3261" w:type="dxa"/>
            <w:shd w:val="clear" w:color="auto" w:fill="FBD4B4" w:themeFill="accent6" w:themeFillTint="66"/>
          </w:tcPr>
          <w:p w14:paraId="66B63C66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lastRenderedPageBreak/>
              <w:t>11 Zásoby</w:t>
            </w:r>
          </w:p>
          <w:p w14:paraId="78380DF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  <w:p w14:paraId="197D833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doba použiteľnosti najviac 1 rok; bez ohľadu na obstarávaciu cenu)</w:t>
            </w:r>
          </w:p>
          <w:p w14:paraId="7F1ED85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5D5FB217" w14:textId="77777777"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szCs w:val="20"/>
                <w:lang w:val="sk-SK"/>
              </w:rPr>
            </w:pPr>
            <w:r w:rsidRPr="00A1007F">
              <w:rPr>
                <w:rFonts w:asciiTheme="minorHAnsi" w:hAnsiTheme="minorHAnsi"/>
                <w:szCs w:val="20"/>
                <w:lang w:val="sk-SK"/>
              </w:rPr>
              <w:t>112 Zásoby</w:t>
            </w:r>
          </w:p>
        </w:tc>
        <w:tc>
          <w:tcPr>
            <w:tcW w:w="1148" w:type="dxa"/>
          </w:tcPr>
          <w:p w14:paraId="3B4006A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224D116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01A0C41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14:paraId="0F8F0730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633001 Interiérové vybavenie </w:t>
            </w:r>
          </w:p>
          <w:p w14:paraId="7D1380B2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633002 Výpočtová technika </w:t>
            </w:r>
          </w:p>
          <w:p w14:paraId="703D2436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633003 Telekomunikačná technika </w:t>
            </w:r>
          </w:p>
          <w:p w14:paraId="74A3114B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633004 Prevádzkové stroje, prístroje, zariadenie, technika a náradie </w:t>
            </w:r>
          </w:p>
          <w:p w14:paraId="2EDB56D2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633005 Špeciálne stroje, prístroje, zariadenie, technika a náradie </w:t>
            </w:r>
          </w:p>
          <w:p w14:paraId="2F9E7169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633006 Všeobecný materiál </w:t>
            </w:r>
          </w:p>
          <w:p w14:paraId="6C7188AE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633009 Knihy, časopisy, noviny , učebnice, učebné pomôcky a kompenzačné pomôcky</w:t>
            </w:r>
          </w:p>
          <w:p w14:paraId="5A957C9C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633010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ab/>
              <w:t>Materiál Pracovné odevy, obuv a pracovné pomôcky</w:t>
            </w:r>
          </w:p>
          <w:p w14:paraId="33DA613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633019 Komunikačná infraštruktúra</w:t>
            </w:r>
          </w:p>
        </w:tc>
      </w:tr>
      <w:tr w:rsidR="00EA4676" w:rsidRPr="00A1007F" w14:paraId="584855E7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36ECE1CE" w14:textId="77777777" w:rsidR="00EA4676" w:rsidRPr="0026698A" w:rsidRDefault="00EA4676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26698A">
              <w:rPr>
                <w:rFonts w:asciiTheme="minorHAnsi" w:hAnsiTheme="minorHAnsi"/>
                <w:b/>
                <w:color w:val="365F91"/>
                <w:lang w:val="sk-SK"/>
              </w:rPr>
              <w:t>35 Dotácie, príspevky a transfery</w:t>
            </w:r>
          </w:p>
        </w:tc>
        <w:tc>
          <w:tcPr>
            <w:tcW w:w="3231" w:type="dxa"/>
            <w:vMerge w:val="restart"/>
          </w:tcPr>
          <w:p w14:paraId="389F7C58" w14:textId="77777777" w:rsidR="00EA4676" w:rsidRPr="0026698A" w:rsidRDefault="00EA4676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  <w:lang w:val="sk-SK"/>
              </w:rPr>
              <w:t>352 Poskytnutie dotácií, príspevkov voči tretím osobám</w:t>
            </w:r>
          </w:p>
        </w:tc>
        <w:tc>
          <w:tcPr>
            <w:tcW w:w="1148" w:type="dxa"/>
          </w:tcPr>
          <w:p w14:paraId="59721402" w14:textId="77777777" w:rsidR="00EA4676" w:rsidRPr="0026698A" w:rsidRDefault="00EA4676" w:rsidP="00C36213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08767AFB" w14:textId="77777777" w:rsidR="00EA4676" w:rsidRPr="0026698A" w:rsidRDefault="00EA4676" w:rsidP="00C36213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14:paraId="44589206" w14:textId="77777777" w:rsidR="00EA4676" w:rsidRPr="0026698A" w:rsidRDefault="00EA4676" w:rsidP="00EA4676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  <w:lang w:val="sk-SK"/>
              </w:rPr>
              <w:t>641 Transfery v rámci verejnej správy</w:t>
            </w:r>
          </w:p>
        </w:tc>
        <w:tc>
          <w:tcPr>
            <w:tcW w:w="3402" w:type="dxa"/>
          </w:tcPr>
          <w:p w14:paraId="14E6DBC8" w14:textId="77777777" w:rsidR="00EA4676" w:rsidRPr="0026698A" w:rsidRDefault="00EA4676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26698A">
              <w:rPr>
                <w:rFonts w:asciiTheme="minorHAnsi" w:hAnsiTheme="minorHAnsi"/>
                <w:sz w:val="16"/>
                <w:szCs w:val="16"/>
                <w:lang w:val="sk-SK"/>
              </w:rPr>
              <w:t>641010 Vyššiemu územnému celku</w:t>
            </w:r>
          </w:p>
          <w:p w14:paraId="778A34D6" w14:textId="77777777" w:rsidR="00EA4676" w:rsidRPr="0026698A" w:rsidRDefault="00EA4676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  <w:p w14:paraId="0C19E3E4" w14:textId="77777777" w:rsidR="00EA4676" w:rsidRPr="0026698A" w:rsidRDefault="00EA4676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</w:tr>
      <w:tr w:rsidR="00EA4676" w:rsidRPr="00A1007F" w14:paraId="67AFA630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6A1461F9" w14:textId="77777777" w:rsidR="00EA4676" w:rsidRPr="0026698A" w:rsidRDefault="00EA4676" w:rsidP="00C36213">
            <w:pPr>
              <w:rPr>
                <w:rFonts w:asciiTheme="minorHAnsi" w:hAnsiTheme="minorHAnsi"/>
                <w:b/>
                <w:color w:val="365F91"/>
                <w:lang w:val="sk-SK"/>
                <w:rPrChange w:id="298" w:author="Autor">
                  <w:rPr>
                    <w:rFonts w:asciiTheme="minorHAnsi" w:hAnsiTheme="minorHAnsi"/>
                    <w:b/>
                    <w:color w:val="365F91"/>
                  </w:rPr>
                </w:rPrChange>
              </w:rPr>
            </w:pPr>
          </w:p>
        </w:tc>
        <w:tc>
          <w:tcPr>
            <w:tcW w:w="3231" w:type="dxa"/>
            <w:vMerge/>
          </w:tcPr>
          <w:p w14:paraId="2AFF6C3E" w14:textId="77777777" w:rsidR="00EA4676" w:rsidRPr="0026698A" w:rsidRDefault="00EA4676" w:rsidP="00C36213">
            <w:pPr>
              <w:jc w:val="both"/>
              <w:rPr>
                <w:rFonts w:asciiTheme="minorHAnsi" w:hAnsiTheme="minorHAnsi"/>
                <w:lang w:val="sk-SK"/>
                <w:rPrChange w:id="299" w:author="Autor">
                  <w:rPr>
                    <w:rFonts w:asciiTheme="minorHAnsi" w:hAnsiTheme="minorHAnsi"/>
                  </w:rPr>
                </w:rPrChange>
              </w:rPr>
            </w:pPr>
          </w:p>
        </w:tc>
        <w:tc>
          <w:tcPr>
            <w:tcW w:w="1148" w:type="dxa"/>
          </w:tcPr>
          <w:p w14:paraId="23E857BF" w14:textId="77777777" w:rsidR="00EA4676" w:rsidRPr="0026698A" w:rsidRDefault="00EA4676" w:rsidP="00C36213">
            <w:pPr>
              <w:rPr>
                <w:rFonts w:asciiTheme="minorHAnsi" w:hAnsiTheme="minorHAnsi"/>
                <w:lang w:val="sk-SK"/>
                <w:rPrChange w:id="300" w:author="Autor">
                  <w:rPr>
                    <w:rFonts w:asciiTheme="minorHAnsi" w:hAnsiTheme="minorHAnsi"/>
                  </w:rPr>
                </w:rPrChange>
              </w:rPr>
            </w:pPr>
            <w:r w:rsidRPr="0026698A">
              <w:rPr>
                <w:rFonts w:asciiTheme="minorHAnsi" w:hAnsiTheme="minorHAnsi"/>
              </w:rPr>
              <w:t>600 bežné výdavky</w:t>
            </w:r>
          </w:p>
        </w:tc>
        <w:tc>
          <w:tcPr>
            <w:tcW w:w="1701" w:type="dxa"/>
          </w:tcPr>
          <w:p w14:paraId="237B1055" w14:textId="77777777" w:rsidR="00EA4676" w:rsidRPr="0026698A" w:rsidRDefault="00EA4676" w:rsidP="00C36213">
            <w:pPr>
              <w:rPr>
                <w:rFonts w:asciiTheme="minorHAnsi" w:hAnsiTheme="minorHAnsi"/>
                <w:lang w:val="sk-SK"/>
                <w:rPrChange w:id="301" w:author="Autor">
                  <w:rPr>
                    <w:rFonts w:asciiTheme="minorHAnsi" w:hAnsiTheme="minorHAnsi"/>
                  </w:rPr>
                </w:rPrChange>
              </w:rPr>
            </w:pPr>
            <w:r w:rsidRPr="0026698A">
              <w:rPr>
                <w:rFonts w:asciiTheme="minorHAnsi" w:hAnsiTheme="minorHAnsi"/>
              </w:rPr>
              <w:t>640 bežné transfery</w:t>
            </w:r>
          </w:p>
        </w:tc>
        <w:tc>
          <w:tcPr>
            <w:tcW w:w="2254" w:type="dxa"/>
          </w:tcPr>
          <w:p w14:paraId="432E4D78" w14:textId="77777777" w:rsidR="00EA4676" w:rsidRPr="0026698A" w:rsidRDefault="00EA4676" w:rsidP="00C36213">
            <w:pPr>
              <w:rPr>
                <w:rFonts w:asciiTheme="minorHAnsi" w:hAnsiTheme="minorHAnsi"/>
                <w:lang w:val="sk-SK"/>
                <w:rPrChange w:id="302" w:author="Autor">
                  <w:rPr>
                    <w:rFonts w:asciiTheme="minorHAnsi" w:hAnsiTheme="minorHAnsi"/>
                  </w:rPr>
                </w:rPrChange>
              </w:rPr>
            </w:pPr>
            <w:r w:rsidRPr="0026698A">
              <w:rPr>
                <w:rFonts w:asciiTheme="minorHAnsi" w:hAnsiTheme="minorHAnsi"/>
              </w:rPr>
              <w:t>649 Transfery  do zahraničia</w:t>
            </w:r>
          </w:p>
        </w:tc>
        <w:tc>
          <w:tcPr>
            <w:tcW w:w="3402" w:type="dxa"/>
          </w:tcPr>
          <w:p w14:paraId="625EBE19" w14:textId="77777777" w:rsidR="00EA4676" w:rsidRPr="0026698A" w:rsidRDefault="00EA4676" w:rsidP="00C36213">
            <w:pPr>
              <w:rPr>
                <w:rFonts w:asciiTheme="minorHAnsi" w:hAnsiTheme="minorHAnsi"/>
                <w:sz w:val="16"/>
                <w:szCs w:val="16"/>
                <w:lang w:val="sk-SK"/>
                <w:rPrChange w:id="303" w:author="Autor">
                  <w:rPr>
                    <w:rFonts w:asciiTheme="minorHAnsi" w:hAnsiTheme="minorHAnsi"/>
                    <w:sz w:val="16"/>
                    <w:szCs w:val="16"/>
                  </w:rPr>
                </w:rPrChange>
              </w:rPr>
            </w:pPr>
            <w:r w:rsidRPr="0026698A">
              <w:rPr>
                <w:rFonts w:asciiTheme="minorHAnsi" w:hAnsiTheme="minorHAnsi"/>
                <w:sz w:val="16"/>
                <w:szCs w:val="16"/>
              </w:rPr>
              <w:t>649003 Medzinárodnej organizácii</w:t>
            </w:r>
          </w:p>
        </w:tc>
      </w:tr>
      <w:tr w:rsidR="0007442F" w:rsidRPr="00A1007F" w14:paraId="3CA78807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588768DC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50 Spotreba</w:t>
            </w:r>
          </w:p>
          <w:p w14:paraId="5DCEAF9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5D3219E0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502 Spotreba energie</w:t>
            </w:r>
          </w:p>
        </w:tc>
        <w:tc>
          <w:tcPr>
            <w:tcW w:w="1148" w:type="dxa"/>
          </w:tcPr>
          <w:p w14:paraId="66179C2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32CEBF6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40921C4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14:paraId="4053904E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632001 Energie</w:t>
            </w:r>
          </w:p>
          <w:p w14:paraId="60D3E93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632002 Vodné, stočné</w:t>
            </w:r>
          </w:p>
        </w:tc>
      </w:tr>
      <w:tr w:rsidR="0007442F" w:rsidRPr="00A1007F" w14:paraId="75768E56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021A373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42C59F3C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503 Spotreba ostatných neskladovateľných dodávok</w:t>
            </w:r>
          </w:p>
        </w:tc>
        <w:tc>
          <w:tcPr>
            <w:tcW w:w="1148" w:type="dxa"/>
          </w:tcPr>
          <w:p w14:paraId="327AA19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25969BDD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1DE63DF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24E4B81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634001 Palivo, mazivá, oleje, špeciálne kvapaliny</w:t>
            </w:r>
          </w:p>
        </w:tc>
      </w:tr>
      <w:tr w:rsidR="0007442F" w:rsidRPr="00A1007F" w14:paraId="258C9B43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603F667C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51 Služby</w:t>
            </w:r>
          </w:p>
          <w:p w14:paraId="7B4B9CF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1ED12AC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511 Opravy a udržiavanie</w:t>
            </w:r>
          </w:p>
        </w:tc>
        <w:tc>
          <w:tcPr>
            <w:tcW w:w="1148" w:type="dxa"/>
            <w:vMerge w:val="restart"/>
          </w:tcPr>
          <w:p w14:paraId="59633B7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4EECDA8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6F897EB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08CFC38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634002 Servis, údržba, opravy a výdavky s tým spojené</w:t>
            </w:r>
          </w:p>
        </w:tc>
      </w:tr>
      <w:tr w:rsidR="0007442F" w:rsidRPr="00A1007F" w14:paraId="4A39C3B8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1E2D19E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14:paraId="434888F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50BB4CD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3C7F972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05D715E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635 Rutinná a štandardná údržba</w:t>
            </w:r>
          </w:p>
        </w:tc>
        <w:tc>
          <w:tcPr>
            <w:tcW w:w="3402" w:type="dxa"/>
          </w:tcPr>
          <w:p w14:paraId="27700B1F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635001 Interiérového vybavenia</w:t>
            </w:r>
          </w:p>
          <w:p w14:paraId="106773B0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635002 Výpočtovej techniky</w:t>
            </w:r>
          </w:p>
          <w:p w14:paraId="6BCDEF17" w14:textId="77777777"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635003 Telekomunikačnej techniky </w:t>
            </w:r>
          </w:p>
          <w:p w14:paraId="565A427C" w14:textId="77777777"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635004 Prevádzkových strojov, prístrojov, zariadení, techniky a náradia </w:t>
            </w:r>
          </w:p>
          <w:p w14:paraId="5FB57612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635005 Špeciálnych strojov, prístrojov, zariadení, techniky a náradia</w:t>
            </w:r>
          </w:p>
          <w:p w14:paraId="4F7F8760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635006 Budov, objektov alebo ich častí</w:t>
            </w:r>
          </w:p>
          <w:p w14:paraId="6A794ADC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635009 Softvéru</w:t>
            </w:r>
          </w:p>
        </w:tc>
      </w:tr>
      <w:tr w:rsidR="0007442F" w:rsidRPr="00A1007F" w14:paraId="2D178D13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251655F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64ECC2B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512 Cestovné náhrady</w:t>
            </w:r>
          </w:p>
        </w:tc>
        <w:tc>
          <w:tcPr>
            <w:tcW w:w="1148" w:type="dxa"/>
            <w:vMerge w:val="restart"/>
          </w:tcPr>
          <w:p w14:paraId="69F5D19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1676B77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636A3F9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631 Cestovné náhrady</w:t>
            </w:r>
          </w:p>
        </w:tc>
        <w:tc>
          <w:tcPr>
            <w:tcW w:w="3402" w:type="dxa"/>
          </w:tcPr>
          <w:p w14:paraId="7E16E72F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631001 Tuzemské</w:t>
            </w:r>
          </w:p>
          <w:p w14:paraId="4FAFFA06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631002 Zahraničné</w:t>
            </w:r>
          </w:p>
        </w:tc>
      </w:tr>
      <w:tr w:rsidR="0007442F" w:rsidRPr="00A1007F" w14:paraId="4F07D521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B8BE40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14:paraId="40B7970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5E29506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71FDE14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33B8F9B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14:paraId="5A5020D1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637007 Cestovné náhrady (Cestovné náhrady a cestovné výdavky iným než vlastným zamestnancom)</w:t>
            </w:r>
          </w:p>
        </w:tc>
      </w:tr>
      <w:tr w:rsidR="0007442F" w:rsidRPr="00A1007F" w14:paraId="3F2C053B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A883FB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5800F21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518 Ostatné služby</w:t>
            </w:r>
          </w:p>
        </w:tc>
        <w:tc>
          <w:tcPr>
            <w:tcW w:w="1148" w:type="dxa"/>
            <w:vMerge w:val="restart"/>
          </w:tcPr>
          <w:p w14:paraId="37547FED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3FBC6E9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3AEB088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14:paraId="65B3A219" w14:textId="77777777"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632003 Poštové služby 632004 Komunikačná infraštruktúra</w:t>
            </w:r>
          </w:p>
          <w:p w14:paraId="375E7E9C" w14:textId="77777777" w:rsidR="009700A4" w:rsidRPr="00A1007F" w:rsidRDefault="009700A4" w:rsidP="00007978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 xml:space="preserve">632005 Telekomunikačné </w:t>
            </w:r>
            <w:del w:id="304" w:author="Autor">
              <w:r w:rsidDel="00924B41">
                <w:rPr>
                  <w:rFonts w:asciiTheme="minorHAnsi" w:hAnsiTheme="minorHAnsi"/>
                  <w:color w:val="000000"/>
                  <w:sz w:val="16"/>
                  <w:szCs w:val="16"/>
                  <w:lang w:val="sk-SK"/>
                </w:rPr>
                <w:delText>šlužby</w:delText>
              </w:r>
            </w:del>
            <w:ins w:id="305" w:author="Autor">
              <w:r w:rsidR="00924B41">
                <w:rPr>
                  <w:rFonts w:asciiTheme="minorHAnsi" w:hAnsiTheme="minorHAnsi"/>
                  <w:color w:val="000000"/>
                  <w:sz w:val="16"/>
                  <w:szCs w:val="16"/>
                  <w:lang w:val="sk-SK"/>
                </w:rPr>
                <w:t>služby</w:t>
              </w:r>
            </w:ins>
          </w:p>
        </w:tc>
      </w:tr>
      <w:tr w:rsidR="0007442F" w:rsidRPr="00A1007F" w14:paraId="5546F17F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16D18B1E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7FD2B9D6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523052E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22EA6EF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16AFF943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14:paraId="77FA38A8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633016 Reprezentačné</w:t>
            </w:r>
          </w:p>
          <w:p w14:paraId="555C8382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633013 Softvér</w:t>
            </w:r>
          </w:p>
          <w:p w14:paraId="592E0371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633018 Licencie</w:t>
            </w:r>
          </w:p>
        </w:tc>
      </w:tr>
      <w:tr w:rsidR="0007442F" w:rsidRPr="00A1007F" w14:paraId="153BA40B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1DAB811C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5784DF3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1F735AB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276B878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633C161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132889D0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634004 Prepravné a nájom dopravných prostriedkov</w:t>
            </w:r>
          </w:p>
        </w:tc>
      </w:tr>
      <w:tr w:rsidR="0007442F" w:rsidRPr="00A1007F" w14:paraId="50AA3191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2C10E54E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1F39BAB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04BD3FCD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6B4540D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5AD62A4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636 Nájomné za nájom</w:t>
            </w:r>
          </w:p>
        </w:tc>
        <w:tc>
          <w:tcPr>
            <w:tcW w:w="3402" w:type="dxa"/>
          </w:tcPr>
          <w:p w14:paraId="65202D5F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636001 Budov, objektov alebo ich častí</w:t>
            </w:r>
          </w:p>
          <w:p w14:paraId="1E7977F8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636002 Prevádzkových strojov, prístrojov, zariadení, techniky a náradia</w:t>
            </w:r>
          </w:p>
          <w:p w14:paraId="34FC327F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636003 Špeciálnych strojov, prístrojov, zariadení, techniky, náradia a materiálu</w:t>
            </w:r>
          </w:p>
          <w:p w14:paraId="4A29FDF7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636006 Výpočtovej techniky </w:t>
            </w:r>
          </w:p>
          <w:p w14:paraId="4800BFAD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636007 Softvéru </w:t>
            </w:r>
          </w:p>
          <w:p w14:paraId="5FC62C9B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636008 Komunikačnej infraštruktúry</w:t>
            </w:r>
          </w:p>
        </w:tc>
      </w:tr>
      <w:tr w:rsidR="0007442F" w:rsidRPr="00A1007F" w14:paraId="5B9503E7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2C3C59CC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224DC3F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1C62F6C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1BA1FE4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30A5607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14:paraId="537240D8" w14:textId="77777777"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637001 Školenia, kurzy, semináre, porady, konferencie, sympóziá</w:t>
            </w:r>
          </w:p>
          <w:p w14:paraId="612E7E3A" w14:textId="77777777" w:rsidR="00787F2F" w:rsidRPr="00A1007F" w:rsidRDefault="00787F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637002 Konkurzy a súťaže</w:t>
            </w:r>
          </w:p>
          <w:p w14:paraId="4FAD5627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637003 Propagácia, reklama a inzercia</w:t>
            </w:r>
          </w:p>
          <w:p w14:paraId="47CF0343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637004 Všeobecné služby</w:t>
            </w:r>
          </w:p>
          <w:p w14:paraId="6BBD0D29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637005 Špeciálne služby</w:t>
            </w:r>
          </w:p>
          <w:p w14:paraId="4EAEC658" w14:textId="77777777"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637011 Štúdie, expertízy, posudky</w:t>
            </w:r>
          </w:p>
          <w:p w14:paraId="21FBFFE7" w14:textId="77777777" w:rsidR="00787F2F" w:rsidRPr="00A1007F" w:rsidRDefault="00787F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637036 Reprezentačné výdavky</w:t>
            </w:r>
          </w:p>
        </w:tc>
      </w:tr>
      <w:tr w:rsidR="0007442F" w:rsidRPr="00A1007F" w14:paraId="1A288019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7EC39D97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52 Osobné výdavky</w:t>
            </w:r>
          </w:p>
          <w:p w14:paraId="3181A08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54F8C38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521 Mzdové výdavky</w:t>
            </w:r>
          </w:p>
        </w:tc>
        <w:tc>
          <w:tcPr>
            <w:tcW w:w="1148" w:type="dxa"/>
          </w:tcPr>
          <w:p w14:paraId="66729D8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56127C2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2254" w:type="dxa"/>
          </w:tcPr>
          <w:p w14:paraId="1E31561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3402" w:type="dxa"/>
          </w:tcPr>
          <w:p w14:paraId="65C037C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Okrem 613, </w:t>
            </w: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615, 627, 628</w:t>
            </w:r>
          </w:p>
        </w:tc>
      </w:tr>
      <w:tr w:rsidR="0007442F" w:rsidRPr="00A1007F" w14:paraId="4AF55421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1EC6F868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52345F8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14:paraId="3E41D5A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14:paraId="7EAD203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52B97D3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14:paraId="3105EA2B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637027 Odmeny zamestnancov mimopracovného pomeru</w:t>
            </w:r>
          </w:p>
        </w:tc>
      </w:tr>
      <w:tr w:rsidR="0007442F" w:rsidRPr="00A1007F" w14:paraId="6C6A103D" w14:textId="77777777" w:rsidTr="00D8571A">
        <w:trPr>
          <w:trHeight w:val="1034"/>
        </w:trPr>
        <w:tc>
          <w:tcPr>
            <w:tcW w:w="3261" w:type="dxa"/>
            <w:vMerge/>
            <w:shd w:val="clear" w:color="auto" w:fill="FBD4B4" w:themeFill="accent6" w:themeFillTint="66"/>
          </w:tcPr>
          <w:p w14:paraId="40A94E08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3A234CC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14:paraId="7745D0F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14:paraId="4C6DE5E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14:paraId="2F1895E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642 Transfery jednotlivcom a neziskovým právnickým osobám</w:t>
            </w:r>
          </w:p>
        </w:tc>
        <w:tc>
          <w:tcPr>
            <w:tcW w:w="3402" w:type="dxa"/>
          </w:tcPr>
          <w:p w14:paraId="5D3C468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642015 Na nemocenské dávky</w:t>
            </w:r>
          </w:p>
        </w:tc>
      </w:tr>
      <w:tr w:rsidR="0007442F" w:rsidRPr="00A1007F" w14:paraId="2E093505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3BFDEFA4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54 Ostatné výdavky</w:t>
            </w:r>
          </w:p>
          <w:p w14:paraId="17DF4D9B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6CB103C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548 Výdavky na prevádzkovú činnosť</w:t>
            </w:r>
          </w:p>
        </w:tc>
        <w:tc>
          <w:tcPr>
            <w:tcW w:w="1148" w:type="dxa"/>
            <w:vMerge w:val="restart"/>
          </w:tcPr>
          <w:p w14:paraId="5DEAECA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1885397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49F9E3D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12A7957E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634003 Poistenie</w:t>
            </w:r>
          </w:p>
          <w:p w14:paraId="421EAE15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14:paraId="3071EADC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3243CF0B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6E6AA4B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0C3F25B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6D97319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5C56C36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14:paraId="079313F9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637015 Poistné</w:t>
            </w:r>
          </w:p>
        </w:tc>
      </w:tr>
      <w:tr w:rsidR="0007442F" w:rsidRPr="00A1007F" w14:paraId="0E94B3A5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1D4BC4A1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56 Finančné výdavky a poplatky</w:t>
            </w:r>
          </w:p>
          <w:p w14:paraId="7EC30BA2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1BA23A11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lastRenderedPageBreak/>
              <w:t>568 Ostatné finančné výdavky</w:t>
            </w:r>
          </w:p>
        </w:tc>
        <w:tc>
          <w:tcPr>
            <w:tcW w:w="1148" w:type="dxa"/>
            <w:vMerge w:val="restart"/>
          </w:tcPr>
          <w:p w14:paraId="399A6D8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7468953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6B31D35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7184D75D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634005 Karty, známky, poplatky</w:t>
            </w:r>
          </w:p>
          <w:p w14:paraId="1046FE41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14:paraId="71446530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9BC84F9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504641F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325D5DC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42E4365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4806BD7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14:paraId="45A06297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637012 Poplatky a odvody*</w:t>
            </w:r>
          </w:p>
          <w:p w14:paraId="34F31033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637023 Kolkové známky</w:t>
            </w:r>
          </w:p>
          <w:p w14:paraId="6BC14A18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</w:tbl>
    <w:p w14:paraId="67EAE6FC" w14:textId="77777777" w:rsidR="006A2DF0" w:rsidRDefault="006A2DF0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9AC37D3" w14:textId="77777777" w:rsidR="00A81A1B" w:rsidRPr="0027604F" w:rsidRDefault="000418DB" w:rsidP="000418DB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* </w:t>
      </w:r>
      <w:r w:rsidR="005B5088" w:rsidRPr="0027604F">
        <w:rPr>
          <w:rFonts w:asciiTheme="minorHAnsi" w:hAnsiTheme="minorHAnsi"/>
          <w:sz w:val="24"/>
          <w:szCs w:val="24"/>
        </w:rPr>
        <w:t>uvedená s</w:t>
      </w:r>
      <w:r w:rsidR="00A81A1B" w:rsidRPr="0027604F">
        <w:rPr>
          <w:rFonts w:asciiTheme="minorHAnsi" w:hAnsiTheme="minorHAnsi"/>
          <w:sz w:val="24"/>
          <w:szCs w:val="24"/>
        </w:rPr>
        <w:t xml:space="preserve">kupina výdavkov </w:t>
      </w:r>
      <w:r w:rsidR="005B5088" w:rsidRPr="0027604F">
        <w:rPr>
          <w:rFonts w:asciiTheme="minorHAnsi" w:hAnsiTheme="minorHAnsi"/>
          <w:sz w:val="24"/>
          <w:szCs w:val="24"/>
        </w:rPr>
        <w:t>obsahuje iba</w:t>
      </w:r>
      <w:r w:rsidR="00A81A1B" w:rsidRPr="0027604F">
        <w:rPr>
          <w:rFonts w:asciiTheme="minorHAnsi" w:hAnsiTheme="minorHAnsi"/>
          <w:sz w:val="24"/>
          <w:szCs w:val="24"/>
        </w:rPr>
        <w:t xml:space="preserve"> príklady najčastejšie sa vyskytujúcich výdavkov v rámci OP TP</w:t>
      </w:r>
      <w:r w:rsidR="005B5088" w:rsidRPr="0027604F">
        <w:rPr>
          <w:rFonts w:asciiTheme="minorHAnsi" w:hAnsiTheme="minorHAnsi"/>
          <w:sz w:val="24"/>
          <w:szCs w:val="24"/>
        </w:rPr>
        <w:t xml:space="preserve"> (nie je taxatívne vymedzená)</w:t>
      </w:r>
    </w:p>
    <w:sectPr w:rsidR="00A81A1B" w:rsidRPr="0027604F" w:rsidSect="00471E07">
      <w:pgSz w:w="16838" w:h="11906" w:orient="landscape"/>
      <w:pgMar w:top="1417" w:right="1135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D82F7" w14:textId="77777777" w:rsidR="00E30891" w:rsidRDefault="00E30891" w:rsidP="00A94607">
      <w:pPr>
        <w:spacing w:after="0" w:line="240" w:lineRule="auto"/>
      </w:pPr>
      <w:r>
        <w:separator/>
      </w:r>
    </w:p>
  </w:endnote>
  <w:endnote w:type="continuationSeparator" w:id="0">
    <w:p w14:paraId="76177DAC" w14:textId="77777777" w:rsidR="00E30891" w:rsidRDefault="00E30891" w:rsidP="00A9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7713978"/>
      <w:docPartObj>
        <w:docPartGallery w:val="Page Numbers (Bottom of Page)"/>
        <w:docPartUnique/>
      </w:docPartObj>
    </w:sdtPr>
    <w:sdtEndPr/>
    <w:sdtContent>
      <w:p w14:paraId="2844CB15" w14:textId="53325C08" w:rsidR="00E30891" w:rsidRDefault="00E308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4FC">
          <w:rPr>
            <w:noProof/>
          </w:rPr>
          <w:t>27</w:t>
        </w:r>
        <w:r>
          <w:fldChar w:fldCharType="end"/>
        </w:r>
      </w:p>
    </w:sdtContent>
  </w:sdt>
  <w:p w14:paraId="722F9B19" w14:textId="77777777" w:rsidR="00E30891" w:rsidRDefault="00E308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50585" w14:textId="77777777" w:rsidR="00E30891" w:rsidRDefault="00E30891" w:rsidP="00A94607">
      <w:pPr>
        <w:spacing w:after="0" w:line="240" w:lineRule="auto"/>
      </w:pPr>
      <w:r>
        <w:separator/>
      </w:r>
    </w:p>
  </w:footnote>
  <w:footnote w:type="continuationSeparator" w:id="0">
    <w:p w14:paraId="0EAEB0BC" w14:textId="77777777" w:rsidR="00E30891" w:rsidRDefault="00E30891" w:rsidP="00A94607">
      <w:pPr>
        <w:spacing w:after="0" w:line="240" w:lineRule="auto"/>
      </w:pPr>
      <w:r>
        <w:continuationSeparator/>
      </w:r>
    </w:p>
  </w:footnote>
  <w:footnote w:id="1">
    <w:p w14:paraId="4D5202C0" w14:textId="77777777" w:rsidR="00E30891" w:rsidRDefault="00E30891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Posúdenie bežnej obchodnej praxe je individuálne v závislosti od oblasti, kde sa plánujú využiť preddavkové platby, pričom ich využitie by malo byť v súlade s poctivým obchodným stykom</w:t>
      </w:r>
      <w:ins w:id="128" w:author="Autor">
        <w:r>
          <w:t>.</w:t>
        </w:r>
      </w:ins>
    </w:p>
  </w:footnote>
  <w:footnote w:id="2">
    <w:p w14:paraId="5E406DE5" w14:textId="77777777" w:rsidR="00E30891" w:rsidRDefault="00E30891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Vo vzťahu ku konečnému termínu oprávnenosti výdavkov môže byť táto lehota primerane skrátená s ohľadom na povinnosť ukončenia realizácie projektu v súvislosti s ukončením operačného programu. </w:t>
      </w:r>
      <w:r w:rsidRPr="004C2F93">
        <w:t xml:space="preserve">Vo vzťahu k systému zálohových platieb je táto lehota </w:t>
      </w:r>
      <w:r>
        <w:t>upravená Systémom finančného riadenia</w:t>
      </w:r>
      <w:r w:rsidRPr="004C2F93">
        <w:t>.</w:t>
      </w:r>
    </w:p>
  </w:footnote>
  <w:footnote w:id="3">
    <w:p w14:paraId="68C4DB7B" w14:textId="77777777" w:rsidR="00E30891" w:rsidRPr="00297D87" w:rsidRDefault="00E30891" w:rsidP="00630CD8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Ďalej len „zákon o obmedzení platieb v hotovosti“.</w:t>
      </w:r>
    </w:p>
  </w:footnote>
  <w:footnote w:id="4">
    <w:p w14:paraId="6324F019" w14:textId="77777777" w:rsidR="00E30891" w:rsidRPr="00297D87" w:rsidRDefault="00E30891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Pre účely tejto Príručky sa odovzdávajúcim rozumie prijímateľ a príjemcom sa rozumie dodávateľ.</w:t>
      </w:r>
    </w:p>
  </w:footnote>
  <w:footnote w:id="5">
    <w:p w14:paraId="1B1BD6EF" w14:textId="77777777" w:rsidR="00E30891" w:rsidRPr="00297D87" w:rsidRDefault="00E30891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 zmysle </w:t>
      </w:r>
      <w:r w:rsidRPr="00297D87">
        <w:rPr>
          <w:rFonts w:ascii="Verdana" w:hAnsi="Verdana"/>
          <w:i/>
          <w:sz w:val="16"/>
          <w:szCs w:val="16"/>
        </w:rPr>
        <w:t>Metodického pokynu CKO č. 5 k určovaniu finančných opráv, ktoré má riadiaci orgán uplatňovať pri nedodržaní pravidiel a postupov verejného obstarávania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6">
    <w:p w14:paraId="16115F3A" w14:textId="77777777" w:rsidR="00E30891" w:rsidRDefault="00E30891" w:rsidP="00D93863">
      <w:pPr>
        <w:pStyle w:val="Textpoznmkypodiarou"/>
        <w:jc w:val="both"/>
      </w:pPr>
      <w:r>
        <w:rPr>
          <w:rStyle w:val="Odkaznapoznmkupodiarou"/>
        </w:rPr>
        <w:footnoteRef/>
      </w:r>
      <w:r>
        <w:t>Samostatné hnuteľné veci, prípadne súbory hnuteľných vecí, ktoré majú samostatné technicko-ekonomické určenie, ktorých vstupná cena je vyššia ako 1 700 eur a prevádzkovo-technické funkcie dlhšie ako jeden rok a dlhodobý nehmotný majetok, ktorého vstupná cena je vyššia ako 2 400 eur a použiteľnosť alebo prevádzkovo-technické funkcie sú dlhšie ako jeden rok (podľa § 22 zákona č. 595/2003 Z. z. o dani z príjmov, ďalej len „zákon o dani z príjmov“). V prípadoch, kedy majetok nespĺňa podmienky ustanovené podľa zákona o dani z príjmov, ale prijímateľ sa rozhodol postupovať podľa osobitného predpisu a tento majetok sa vykazuje ako dlhodobý hmotný alebo nehmotný majetok v účtovníctve prijímateľa, tak sa na takýto majetok uplatňujú rovnaké podmienky uvedené v tejto príručke.</w:t>
      </w:r>
    </w:p>
  </w:footnote>
  <w:footnote w:id="7">
    <w:p w14:paraId="337EE3BA" w14:textId="77777777" w:rsidR="00E30891" w:rsidRPr="00297D87" w:rsidRDefault="00E30891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na výber dodávateľa hmotného a nehmotného majetku bude vy</w:t>
      </w:r>
      <w:r>
        <w:rPr>
          <w:rFonts w:ascii="Verdana" w:hAnsi="Verdana"/>
          <w:sz w:val="16"/>
          <w:szCs w:val="16"/>
        </w:rPr>
        <w:t>konané v súlade so zákonom o VO</w:t>
      </w:r>
    </w:p>
  </w:footnote>
  <w:footnote w:id="8">
    <w:p w14:paraId="25F31E21" w14:textId="1C0F112B" w:rsidR="00E30891" w:rsidRPr="00297D87" w:rsidRDefault="00E30891" w:rsidP="00984AE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V rámci OP TP </w:t>
      </w:r>
      <w:del w:id="166" w:author="Autor">
        <w:r w:rsidDel="00BB0F79">
          <w:rPr>
            <w:rFonts w:ascii="Verdana" w:hAnsi="Verdana"/>
            <w:sz w:val="16"/>
            <w:szCs w:val="16"/>
          </w:rPr>
          <w:delText>sa jedná</w:delText>
        </w:r>
      </w:del>
      <w:ins w:id="167" w:author="Autor">
        <w:r>
          <w:rPr>
            <w:rFonts w:ascii="Verdana" w:hAnsi="Verdana"/>
            <w:sz w:val="16"/>
            <w:szCs w:val="16"/>
          </w:rPr>
          <w:t>ide</w:t>
        </w:r>
      </w:ins>
      <w:r>
        <w:rPr>
          <w:rFonts w:ascii="Verdana" w:hAnsi="Verdana"/>
          <w:sz w:val="16"/>
          <w:szCs w:val="16"/>
        </w:rPr>
        <w:t xml:space="preserve"> o oprávnené činnosti súvisiace s</w:t>
      </w:r>
      <w:del w:id="168" w:author="Autor">
        <w:r w:rsidDel="00113E06">
          <w:rPr>
            <w:rFonts w:ascii="Verdana" w:hAnsi="Verdana"/>
            <w:sz w:val="16"/>
            <w:szCs w:val="16"/>
          </w:rPr>
          <w:delText xml:space="preserve"> </w:delText>
        </w:r>
      </w:del>
      <w:ins w:id="169" w:author="Autor">
        <w:r>
          <w:rPr>
            <w:rFonts w:ascii="Verdana" w:hAnsi="Verdana"/>
            <w:sz w:val="16"/>
            <w:szCs w:val="16"/>
          </w:rPr>
          <w:t> </w:t>
        </w:r>
      </w:ins>
      <w:r>
        <w:rPr>
          <w:rFonts w:ascii="Verdana" w:hAnsi="Verdana"/>
          <w:sz w:val="16"/>
          <w:szCs w:val="16"/>
        </w:rPr>
        <w:t>EŠIF</w:t>
      </w:r>
      <w:ins w:id="170" w:author="Autor">
        <w:r>
          <w:rPr>
            <w:rFonts w:ascii="Verdana" w:hAnsi="Verdana"/>
            <w:sz w:val="16"/>
            <w:szCs w:val="16"/>
          </w:rPr>
          <w:t>.</w:t>
        </w:r>
      </w:ins>
    </w:p>
  </w:footnote>
  <w:footnote w:id="9">
    <w:p w14:paraId="7AD79D5E" w14:textId="77777777" w:rsidR="00E30891" w:rsidRPr="0027604F" w:rsidRDefault="00E30891" w:rsidP="00D545CF">
      <w:pPr>
        <w:pStyle w:val="Textpoznmkypodiarou"/>
        <w:jc w:val="both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 w:rsidRPr="0027604F">
        <w:rPr>
          <w:rFonts w:ascii="Verdana" w:hAnsi="Verdana"/>
          <w:sz w:val="16"/>
          <w:szCs w:val="16"/>
        </w:rPr>
        <w:t xml:space="preserve">Na účely </w:t>
      </w:r>
      <w:r>
        <w:rPr>
          <w:rFonts w:ascii="Verdana" w:hAnsi="Verdana"/>
          <w:sz w:val="16"/>
          <w:szCs w:val="16"/>
        </w:rPr>
        <w:t>tejto Príručky</w:t>
      </w:r>
      <w:r w:rsidRPr="0027604F">
        <w:rPr>
          <w:rFonts w:ascii="Verdana" w:hAnsi="Verdana"/>
          <w:sz w:val="16"/>
          <w:szCs w:val="16"/>
        </w:rPr>
        <w:t xml:space="preserve"> sa pod pojmom pracovný pomer rozumie pracovný pomer založený pracovnou zmluvou, dohoda o práci vykonávanej mimo pracovného pomeru a štátnozamestnanecký pomer. </w:t>
      </w:r>
    </w:p>
  </w:footnote>
  <w:footnote w:id="10">
    <w:p w14:paraId="3CBD26FE" w14:textId="77777777" w:rsidR="00E30891" w:rsidRPr="00360B89" w:rsidRDefault="00E30891" w:rsidP="00312A59">
      <w:pPr>
        <w:pStyle w:val="Textpoznmkypodiarou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 xml:space="preserve">V prípade projektov technickej pomoci, ktoré v príslušnom časovom horizonte na seba nadväzujú (napr. ide o projekty TP s dĺžkou realizácie na jeden kalendárny rok)  sa primerane aplikuje predmetná požiadavka. </w:t>
      </w:r>
    </w:p>
  </w:footnote>
  <w:footnote w:id="11">
    <w:p w14:paraId="3F8DC440" w14:textId="77777777" w:rsidR="00E30891" w:rsidRDefault="00E30891" w:rsidP="00A039EC">
      <w:pPr>
        <w:pStyle w:val="Textpoznmkypodiarou"/>
      </w:pPr>
      <w:r>
        <w:rPr>
          <w:rStyle w:val="Odkaznapoznmkupodiarou"/>
        </w:rPr>
        <w:footnoteRef/>
      </w:r>
      <w:r>
        <w:t xml:space="preserve"> Uvedené nemá vplyv na povinnosť zamestnávateľa viesť evidenciu pracovného času podľa §99 zákonníka práce</w:t>
      </w:r>
      <w:ins w:id="173" w:author="Autor">
        <w:r>
          <w:t>.</w:t>
        </w:r>
      </w:ins>
    </w:p>
  </w:footnote>
  <w:footnote w:id="12">
    <w:p w14:paraId="3CAEAD42" w14:textId="77777777" w:rsidR="00E30891" w:rsidRDefault="00E30891" w:rsidP="0097798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7604F">
        <w:rPr>
          <w:rFonts w:ascii="Verdana" w:hAnsi="Verdana"/>
          <w:sz w:val="16"/>
          <w:szCs w:val="16"/>
        </w:rPr>
        <w:t>Výnimkou je pracovná činnosť/výkon práce vyžadujúca nerovnomerné rozvrhnutie týždenného pracovného času.</w:t>
      </w:r>
    </w:p>
  </w:footnote>
  <w:footnote w:id="13">
    <w:p w14:paraId="143986EF" w14:textId="77777777" w:rsidR="00E30891" w:rsidRPr="00297D87" w:rsidRDefault="00E30891" w:rsidP="003B15D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14">
    <w:p w14:paraId="7DFA3D03" w14:textId="77777777" w:rsidR="00E30891" w:rsidRPr="00297D87" w:rsidRDefault="00E30891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15">
    <w:p w14:paraId="04039328" w14:textId="77777777" w:rsidR="00E30891" w:rsidRPr="00297D87" w:rsidRDefault="00E30891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odvodov na zdravotné poistenie vstupuje aj odvod za sumu doplnkového dôchodkového sporenia, je potrebné túto sumu odpočítať od celkových odvodov zamestnávateľa.</w:t>
      </w:r>
    </w:p>
  </w:footnote>
  <w:footnote w:id="16">
    <w:p w14:paraId="18310AC6" w14:textId="77777777" w:rsidR="00E30891" w:rsidRPr="00297D87" w:rsidRDefault="00E30891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sumu ostatných výdavkov na zamestnanca, je potrebné túto sumu odpočítať od celkových odvodov zamestnávateľa.</w:t>
      </w:r>
    </w:p>
  </w:footnote>
  <w:footnote w:id="17">
    <w:p w14:paraId="2C770BF9" w14:textId="77777777" w:rsidR="00E30891" w:rsidRPr="00297D87" w:rsidRDefault="00E30891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výdavok na odstupné a odchodné, je potrebné túto sumu odpočítať od celkových odvodov zamestnávateľa.</w:t>
      </w:r>
    </w:p>
  </w:footnote>
  <w:footnote w:id="18">
    <w:p w14:paraId="6E131237" w14:textId="77777777" w:rsidR="00E30891" w:rsidRPr="00297D87" w:rsidRDefault="00E30891" w:rsidP="000B2ED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 oprávnený výdavok sa aj v prípade stravného poskytnutého dodávateľsky (na faktúru) považuje suma stravného, ktorá je v súlade s platným znením </w:t>
      </w:r>
      <w:r w:rsidRPr="00297D87">
        <w:rPr>
          <w:rFonts w:ascii="Verdana" w:hAnsi="Verdana"/>
          <w:i/>
          <w:iCs/>
          <w:sz w:val="16"/>
          <w:szCs w:val="16"/>
        </w:rPr>
        <w:t>Opatrenia Ministerstva práce, sociálnych vecí a rodiny SR o sumách stravného</w:t>
      </w:r>
      <w:r w:rsidRPr="00297D87">
        <w:rPr>
          <w:rFonts w:ascii="Verdana" w:hAnsi="Verdana"/>
          <w:sz w:val="16"/>
          <w:szCs w:val="16"/>
        </w:rPr>
        <w:t>.  Zároveň platí, že ak má zamestnanec/osoba vyslaná na pracovnú cestu zabezpečené stravné dodávateľským spôsobom, nepatrí mu náhrada za stravné (v zmysle § 1 ods. 4 zákona o cestovných náhradách).</w:t>
      </w:r>
    </w:p>
  </w:footnote>
  <w:footnote w:id="19">
    <w:p w14:paraId="6CAEC21C" w14:textId="77777777" w:rsidR="00E30891" w:rsidRDefault="00E30891" w:rsidP="0063689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3689B">
        <w:rPr>
          <w:rFonts w:ascii="Verdana" w:hAnsi="Verdana"/>
          <w:sz w:val="16"/>
          <w:szCs w:val="16"/>
        </w:rPr>
        <w:t>V prípade, ak nie je možné z časového hľadiska a dostupnosti verejnej dopravy použiť inú alternatívu</w:t>
      </w:r>
      <w:ins w:id="189" w:author="Autor">
        <w:r>
          <w:rPr>
            <w:rFonts w:ascii="Verdana" w:hAnsi="Verdana"/>
            <w:sz w:val="16"/>
            <w:szCs w:val="16"/>
          </w:rPr>
          <w:t>,</w:t>
        </w:r>
      </w:ins>
      <w:r w:rsidRPr="0063689B">
        <w:rPr>
          <w:rFonts w:ascii="Verdana" w:hAnsi="Verdana"/>
          <w:sz w:val="16"/>
          <w:szCs w:val="16"/>
        </w:rPr>
        <w:t xml:space="preserve"> považuje sa použitie taxi služby za oprávnené. Takýto prípad musí byť riadne odôvodniteľný.</w:t>
      </w:r>
    </w:p>
  </w:footnote>
  <w:footnote w:id="20">
    <w:p w14:paraId="0759AF60" w14:textId="77777777" w:rsidR="00E30891" w:rsidRPr="00297D87" w:rsidRDefault="00E30891" w:rsidP="00104A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 prípade diaľničnej známky musí prijímateľ preukázať, že motorové vozidlo bolo počas celej pracovnej cesty využívané výlučne pre účely projektu a diaľničná známka bola nevyhnutná a spĺňa podmienky hospodárnosti. Ak sa motorové vozidlo využívalo pre účely projektu len z časti, prijímateľ predloží výpočet pre úhradu zodpovedajúcej/oprávnenej časti.</w:t>
      </w:r>
    </w:p>
  </w:footnote>
  <w:footnote w:id="21">
    <w:p w14:paraId="16A9AB74" w14:textId="77777777" w:rsidR="00E30891" w:rsidRPr="00297D87" w:rsidRDefault="00E30891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služieb dodávateľov/poskytovateľov bude vykonané v súlade so zákonom o</w:t>
      </w:r>
      <w:r>
        <w:rPr>
          <w:rFonts w:ascii="Verdana" w:hAnsi="Verdana"/>
          <w:sz w:val="16"/>
          <w:szCs w:val="16"/>
        </w:rPr>
        <w:t> </w:t>
      </w:r>
      <w:r w:rsidRPr="00297D87">
        <w:rPr>
          <w:rFonts w:ascii="Verdana" w:hAnsi="Verdana"/>
          <w:sz w:val="16"/>
          <w:szCs w:val="16"/>
        </w:rPr>
        <w:t>VO</w:t>
      </w:r>
      <w:r w:rsidRPr="001026B5">
        <w:t xml:space="preserve"> </w:t>
      </w:r>
      <w:r w:rsidRPr="001026B5">
        <w:rPr>
          <w:rFonts w:ascii="Verdana" w:hAnsi="Verdana"/>
          <w:sz w:val="16"/>
          <w:szCs w:val="16"/>
        </w:rPr>
        <w:t>a Systémom riadenia EŠIF</w:t>
      </w:r>
      <w:r>
        <w:rPr>
          <w:rFonts w:ascii="Verdana" w:hAnsi="Verdana"/>
          <w:sz w:val="16"/>
          <w:szCs w:val="16"/>
        </w:rPr>
        <w:t xml:space="preserve"> .</w:t>
      </w:r>
    </w:p>
  </w:footnote>
  <w:footnote w:id="22">
    <w:p w14:paraId="06232FC0" w14:textId="77777777" w:rsidR="00E30891" w:rsidRPr="00297D87" w:rsidRDefault="00E30891" w:rsidP="00D3707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rešpekt</w:t>
      </w:r>
      <w:r>
        <w:rPr>
          <w:rFonts w:ascii="Verdana" w:hAnsi="Verdana"/>
          <w:sz w:val="16"/>
          <w:szCs w:val="16"/>
        </w:rPr>
        <w:t>uje podmienku</w:t>
      </w:r>
      <w:r w:rsidRPr="00201154">
        <w:rPr>
          <w:rFonts w:ascii="Verdana" w:hAnsi="Verdana"/>
          <w:sz w:val="16"/>
          <w:szCs w:val="16"/>
        </w:rPr>
        <w:t xml:space="preserve"> zásad</w:t>
      </w:r>
      <w:r>
        <w:rPr>
          <w:rFonts w:ascii="Verdana" w:hAnsi="Verdana"/>
          <w:sz w:val="16"/>
          <w:szCs w:val="16"/>
        </w:rPr>
        <w:t>y</w:t>
      </w:r>
      <w:r w:rsidRPr="00201154">
        <w:rPr>
          <w:rFonts w:ascii="Verdana" w:hAnsi="Verdana"/>
          <w:sz w:val="16"/>
          <w:szCs w:val="16"/>
        </w:rPr>
        <w:t xml:space="preserve"> „hodnota za peniaze/value for money</w:t>
      </w:r>
      <w:r w:rsidRPr="00A045A6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  <w:r w:rsidRPr="00297D87">
        <w:rPr>
          <w:rFonts w:ascii="Verdana" w:hAnsi="Verdana"/>
          <w:sz w:val="16"/>
          <w:szCs w:val="16"/>
        </w:rPr>
        <w:t xml:space="preserve"> </w:t>
      </w:r>
    </w:p>
  </w:footnote>
  <w:footnote w:id="23">
    <w:p w14:paraId="0EEB8B7B" w14:textId="77777777" w:rsidR="00E30891" w:rsidRPr="00297D87" w:rsidRDefault="00E30891" w:rsidP="003469C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Finančné limity </w:t>
      </w:r>
      <w:r>
        <w:rPr>
          <w:rFonts w:ascii="Verdana" w:hAnsi="Verdana"/>
          <w:sz w:val="16"/>
          <w:szCs w:val="16"/>
        </w:rPr>
        <w:t>môžu byť</w:t>
      </w:r>
      <w:r w:rsidRPr="00297D87">
        <w:rPr>
          <w:rFonts w:ascii="Verdana" w:hAnsi="Verdana"/>
          <w:sz w:val="16"/>
          <w:szCs w:val="16"/>
        </w:rPr>
        <w:t xml:space="preserve"> zo strany poskytovateľa stanovené v relevantnom písomnom vyzvaní. </w:t>
      </w:r>
    </w:p>
  </w:footnote>
  <w:footnote w:id="24">
    <w:p w14:paraId="7D52A008" w14:textId="77777777" w:rsidR="00E30891" w:rsidRPr="00360B89" w:rsidRDefault="00E30891" w:rsidP="0006464A">
      <w:pPr>
        <w:pStyle w:val="Textpoznmkypodiarou"/>
        <w:jc w:val="both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>Účastníkom sa rozumie fyzická osoba, ktorá sa zúčastní predmetného podujatia (môže ísť napr. o cieľovú skupinu, verejnosť, užívateľ</w:t>
      </w:r>
      <w:ins w:id="194" w:author="Autor">
        <w:r>
          <w:rPr>
            <w:rFonts w:ascii="Verdana" w:hAnsi="Verdana"/>
            <w:sz w:val="16"/>
            <w:szCs w:val="16"/>
          </w:rPr>
          <w:t>a</w:t>
        </w:r>
      </w:ins>
      <w:r w:rsidRPr="00360B89">
        <w:rPr>
          <w:rFonts w:ascii="Verdana" w:hAnsi="Verdana"/>
          <w:sz w:val="16"/>
          <w:szCs w:val="16"/>
        </w:rPr>
        <w:t>).</w:t>
      </w:r>
    </w:p>
  </w:footnote>
  <w:footnote w:id="25">
    <w:p w14:paraId="65D25581" w14:textId="77777777" w:rsidR="00E30891" w:rsidRPr="00297D87" w:rsidRDefault="00E30891" w:rsidP="00F3655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Zabezpečenie pre projekt relevantných nástrojov pre informovanie a komunikáciu (napr. veľkoplošná reklamná tabuľa/panel, trvalá vysvetľujúca tabuľa/pamätná doska, informačná tabuľa/plagát, publikovanie článkov o projekte/inzercia) bližšie špecifikovaných v </w:t>
      </w:r>
      <w:r w:rsidRPr="00297D87">
        <w:rPr>
          <w:rFonts w:ascii="Verdana" w:hAnsi="Verdana"/>
          <w:i/>
          <w:sz w:val="16"/>
          <w:szCs w:val="16"/>
        </w:rPr>
        <w:t>Manuáli pre informovanie a komunikáciu o OP TP (2014 - 2020)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26">
    <w:p w14:paraId="512726C8" w14:textId="77777777" w:rsidR="00E30891" w:rsidRPr="00201154" w:rsidRDefault="00E30891" w:rsidP="000329C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rešpekt</w:t>
      </w:r>
      <w:r>
        <w:rPr>
          <w:rFonts w:ascii="Verdana" w:hAnsi="Verdana"/>
          <w:sz w:val="16"/>
          <w:szCs w:val="16"/>
        </w:rPr>
        <w:t>uje podmienku</w:t>
      </w:r>
      <w:r w:rsidRPr="00201154">
        <w:rPr>
          <w:rFonts w:ascii="Verdana" w:hAnsi="Verdana"/>
          <w:sz w:val="16"/>
          <w:szCs w:val="16"/>
        </w:rPr>
        <w:t xml:space="preserve"> zásad</w:t>
      </w:r>
      <w:r>
        <w:rPr>
          <w:rFonts w:ascii="Verdana" w:hAnsi="Verdana"/>
          <w:sz w:val="16"/>
          <w:szCs w:val="16"/>
        </w:rPr>
        <w:t>y</w:t>
      </w:r>
      <w:r w:rsidRPr="00201154">
        <w:rPr>
          <w:rFonts w:ascii="Verdana" w:hAnsi="Verdana"/>
          <w:sz w:val="16"/>
          <w:szCs w:val="16"/>
        </w:rPr>
        <w:t xml:space="preserve"> „hodnota za peniaze/value for money</w:t>
      </w:r>
      <w:r w:rsidRPr="00A045A6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</w:p>
  </w:footnote>
  <w:footnote w:id="27">
    <w:p w14:paraId="6607963A" w14:textId="77777777" w:rsidR="00E30891" w:rsidRPr="00297D87" w:rsidRDefault="00E30891" w:rsidP="008853B9">
      <w:pPr>
        <w:pStyle w:val="Textpoznmkypodiarou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 xml:space="preserve"> Uvedené ustanovenia sa vzťahujú na výdavky uhrádzané na základe skutočne uhradených výdavkov a</w:t>
      </w:r>
      <w:r w:rsidRPr="00297D87">
        <w:rPr>
          <w:rFonts w:ascii="Verdana" w:hAnsi="Verdana"/>
          <w:sz w:val="16"/>
          <w:szCs w:val="16"/>
        </w:rPr>
        <w:t xml:space="preserve"> nevzťahuje sa na formu zjednodušené vykazovanie výdavkov.</w:t>
      </w:r>
    </w:p>
  </w:footnote>
  <w:footnote w:id="28">
    <w:p w14:paraId="4C1B2B87" w14:textId="77777777" w:rsidR="00E30891" w:rsidRPr="00297D87" w:rsidRDefault="00E30891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by počas doby realizácie projektu došlo k</w:t>
      </w:r>
      <w:r>
        <w:rPr>
          <w:rFonts w:ascii="Verdana" w:hAnsi="Verdana"/>
          <w:sz w:val="16"/>
          <w:szCs w:val="16"/>
        </w:rPr>
        <w:t> </w:t>
      </w:r>
      <w:r w:rsidRPr="00297D87">
        <w:rPr>
          <w:rFonts w:ascii="Verdana" w:hAnsi="Verdana"/>
          <w:sz w:val="16"/>
          <w:szCs w:val="16"/>
        </w:rPr>
        <w:t>poškodeniu</w:t>
      </w:r>
      <w:r>
        <w:rPr>
          <w:rFonts w:ascii="Verdana" w:hAnsi="Verdana"/>
          <w:sz w:val="16"/>
          <w:szCs w:val="16"/>
        </w:rPr>
        <w:t xml:space="preserve"> majetku</w:t>
      </w:r>
      <w:r w:rsidRPr="00297D87">
        <w:rPr>
          <w:rFonts w:ascii="Verdana" w:hAnsi="Verdana"/>
          <w:sz w:val="16"/>
          <w:szCs w:val="16"/>
        </w:rPr>
        <w:t>, je prijímateľ povinný uviesť majetok do pôvodného stavu. V prípade straty alebo odcudzenia je prijímateľ povinný bezodkladne zabezpečiť náhradu majetku tak, aby náhradný majetok spĺňal  minimálne rovnaké parametre. Nahradenie majetku bude na náklady prijímateľa alebo uhradené z poistného plnenia. Nákup náhradného majetku musí byť preukázaný účtovným dokladom.</w:t>
      </w:r>
    </w:p>
  </w:footnote>
  <w:footnote w:id="29">
    <w:p w14:paraId="4961A891" w14:textId="77777777" w:rsidR="00E30891" w:rsidRPr="00297D87" w:rsidRDefault="00E30891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Takýmito výdavkami sú napr. pokuty (napr. pokuty uložené v súlade s ustanoveniami všeobecne záväzných právnych predpisov za porušenie princípu ,,znečisťovateľ platí“) a iné druhy uložených peňažných alebo nepeňažných sankcií.</w:t>
      </w:r>
    </w:p>
  </w:footnote>
  <w:footnote w:id="30">
    <w:p w14:paraId="428CAA4D" w14:textId="77777777" w:rsidR="00E30891" w:rsidRPr="00297D87" w:rsidRDefault="00E30891" w:rsidP="00DF483F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je dotknuté ustanovenie čl. 69 ods. 3 písm. a) všeobecného nariadenia.</w:t>
      </w:r>
    </w:p>
  </w:footnote>
  <w:footnote w:id="31">
    <w:p w14:paraId="296E2DD5" w14:textId="77777777" w:rsidR="00E30891" w:rsidRPr="00297D87" w:rsidRDefault="00E30891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32">
    <w:p w14:paraId="02E10067" w14:textId="77777777" w:rsidR="00E30891" w:rsidRPr="00297D87" w:rsidRDefault="00E30891" w:rsidP="00885DBB">
      <w:pPr>
        <w:pStyle w:val="Textpoznmkypodiarou"/>
        <w:jc w:val="both"/>
        <w:rPr>
          <w:rFonts w:ascii="Verdana" w:hAnsi="Verdana" w:cs="Times"/>
          <w:sz w:val="16"/>
          <w:szCs w:val="16"/>
        </w:rPr>
      </w:pPr>
      <w:r w:rsidRPr="00297D87">
        <w:rPr>
          <w:rFonts w:ascii="Verdana" w:hAnsi="Verdana"/>
          <w:sz w:val="16"/>
          <w:szCs w:val="16"/>
          <w:vertAlign w:val="superscript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 </w:t>
      </w:r>
    </w:p>
  </w:footnote>
  <w:footnote w:id="33">
    <w:p w14:paraId="0CD90F7E" w14:textId="77777777" w:rsidR="00E30891" w:rsidRPr="00297D87" w:rsidRDefault="00E30891" w:rsidP="00B7037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</w:t>
      </w:r>
    </w:p>
  </w:footnote>
  <w:footnote w:id="34">
    <w:p w14:paraId="7E33FE5C" w14:textId="77777777" w:rsidR="00E30891" w:rsidRPr="00297D87" w:rsidRDefault="00E30891" w:rsidP="00885DBB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uvedeného hmotného majetku do užívania.</w:t>
      </w:r>
    </w:p>
  </w:footnote>
  <w:footnote w:id="35">
    <w:p w14:paraId="2BB1F8FD" w14:textId="77777777" w:rsidR="00E30891" w:rsidRPr="00297D87" w:rsidRDefault="00E30891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Relevantné zložky mzdy vrátane pohyblivých zložiek (napr. osobné príplatky).</w:t>
      </w:r>
    </w:p>
  </w:footnote>
  <w:footnote w:id="36">
    <w:p w14:paraId="65A9C9EA" w14:textId="77777777" w:rsidR="00E30891" w:rsidRPr="00297D87" w:rsidRDefault="00E30891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Patria sem mzdy, platy, odmeny, povinné odvody za zamestnávateľa ako aj povinné sociálne náklady - ošetrovné, PN.</w:t>
      </w:r>
    </w:p>
  </w:footnote>
  <w:footnote w:id="37">
    <w:p w14:paraId="3DB40534" w14:textId="1A573D05" w:rsidR="00E30891" w:rsidRPr="00297D87" w:rsidRDefault="00E30891" w:rsidP="00F71F0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Uvedené </w:t>
      </w:r>
      <w:ins w:id="224" w:author="Autor">
        <w:r>
          <w:rPr>
            <w:rFonts w:ascii="Verdana" w:hAnsi="Verdana"/>
            <w:sz w:val="16"/>
            <w:szCs w:val="16"/>
          </w:rPr>
          <w:t xml:space="preserve">skupiny </w:t>
        </w:r>
      </w:ins>
      <w:r w:rsidRPr="00297D87">
        <w:rPr>
          <w:rFonts w:ascii="Verdana" w:hAnsi="Verdana"/>
          <w:sz w:val="16"/>
          <w:szCs w:val="16"/>
        </w:rPr>
        <w:t>neoprávnen</w:t>
      </w:r>
      <w:del w:id="225" w:author="Autor">
        <w:r w:rsidRPr="00297D87" w:rsidDel="00A40721">
          <w:rPr>
            <w:rFonts w:ascii="Verdana" w:hAnsi="Verdana"/>
            <w:sz w:val="16"/>
            <w:szCs w:val="16"/>
          </w:rPr>
          <w:delText>é</w:delText>
        </w:r>
      </w:del>
      <w:ins w:id="226" w:author="Autor">
        <w:r>
          <w:rPr>
            <w:rFonts w:ascii="Verdana" w:hAnsi="Verdana"/>
            <w:sz w:val="16"/>
            <w:szCs w:val="16"/>
          </w:rPr>
          <w:t>ých</w:t>
        </w:r>
      </w:ins>
      <w:r w:rsidRPr="00297D87">
        <w:rPr>
          <w:rFonts w:ascii="Verdana" w:hAnsi="Verdana"/>
          <w:sz w:val="16"/>
          <w:szCs w:val="16"/>
        </w:rPr>
        <w:t xml:space="preserve"> výdavk</w:t>
      </w:r>
      <w:del w:id="227" w:author="Autor">
        <w:r w:rsidRPr="00297D87" w:rsidDel="00A40721">
          <w:rPr>
            <w:rFonts w:ascii="Verdana" w:hAnsi="Verdana"/>
            <w:sz w:val="16"/>
            <w:szCs w:val="16"/>
          </w:rPr>
          <w:delText>y</w:delText>
        </w:r>
      </w:del>
      <w:ins w:id="228" w:author="Autor">
        <w:r>
          <w:rPr>
            <w:rFonts w:ascii="Verdana" w:hAnsi="Verdana"/>
            <w:sz w:val="16"/>
            <w:szCs w:val="16"/>
          </w:rPr>
          <w:t>ov</w:t>
        </w:r>
      </w:ins>
      <w:r w:rsidRPr="00297D87">
        <w:rPr>
          <w:rFonts w:ascii="Verdana" w:hAnsi="Verdana"/>
          <w:sz w:val="16"/>
          <w:szCs w:val="16"/>
        </w:rPr>
        <w:t xml:space="preserve"> nepredstavujú kompletný (konečný) zoznam. Poskytovateľ nemôže, vzhľadom na rozmanitosť aktivít realizovaných v rámci PO OP TP, identifikovať všetky neoprávnené výdavky, ktoré môžu v súvislosti s realizáciou projektov vzniknúť.</w:t>
      </w:r>
    </w:p>
  </w:footnote>
  <w:footnote w:id="38">
    <w:p w14:paraId="3E3864A5" w14:textId="77777777" w:rsidR="00E30891" w:rsidRPr="00297D87" w:rsidRDefault="00E30891" w:rsidP="00AF464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 úrovni projektu sa hospodárnosťou rozumie minimalizácia výdavkov nevyhnutých na realizáciu projektu pri rešpektovaní cieľov projektu.</w:t>
      </w:r>
    </w:p>
  </w:footnote>
  <w:footnote w:id="39">
    <w:p w14:paraId="1479F618" w14:textId="77777777" w:rsidR="00E30891" w:rsidRDefault="00E30891" w:rsidP="00186D1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RO si môže zvoliť aj iné pomocné nástroje na posúdenie zásady hospodárnosti, napr. osobitnú správu Európskeho dvora audítorov č. 22 dostupnú na webovej adrese: </w:t>
      </w:r>
      <w:hyperlink r:id="rId1" w:history="1">
        <w:r w:rsidRPr="00E4666A">
          <w:rPr>
            <w:rStyle w:val="Hypertextovprepojenie"/>
          </w:rPr>
          <w:t>http://www.eca.europa.eu/Lists/ECADocuments/SR14_22/SR14_22_EN.pdf</w:t>
        </w:r>
      </w:hyperlink>
      <w:r>
        <w:t xml:space="preserve">,  skúsenosti RO </w:t>
      </w:r>
      <w:del w:id="270" w:author="Autor">
        <w:r w:rsidDel="00A87E40">
          <w:delText>s </w:delText>
        </w:r>
      </w:del>
      <w:ins w:id="271" w:author="Autor">
        <w:r>
          <w:t>z </w:t>
        </w:r>
      </w:ins>
      <w:r>
        <w:t>predchádzajúceho obdobia implementácie</w:t>
      </w:r>
      <w:ins w:id="272" w:author="Autor">
        <w:r>
          <w:t>.</w:t>
        </w:r>
      </w:ins>
      <w:del w:id="273" w:author="Autor">
        <w:r w:rsidDel="00A87E40">
          <w:delText xml:space="preserve"> </w:delText>
        </w:r>
      </w:del>
    </w:p>
  </w:footnote>
  <w:footnote w:id="40">
    <w:p w14:paraId="25E2BCA1" w14:textId="77777777" w:rsidR="00E30891" w:rsidRDefault="00E30891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Uvedené znamená, že konkrétny nástroj overovania hospodárnosti musí byť zo strany RO vybratý a oznámený žiadateľovi/prijímateľovi pred tým, ako dôjde k jeho aplikácii. Ak je napr. limit na výšku výdavkov overovaný v rámci konania o žiadosti, ,,vopred“ znamená v tomto prípade, to, že je uvedený v predmetnom vyzvaní na predkladanie ŽoNFP.</w:t>
      </w:r>
    </w:p>
  </w:footnote>
  <w:footnote w:id="41">
    <w:p w14:paraId="066B3207" w14:textId="77777777" w:rsidR="00E30891" w:rsidRDefault="00E30891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Odporúča sa pri využívaní pomocných nástrojov využívať skúsenosti iných členských krajín, existujúce štúdie, osobitné správy z Európskeho dvora audítorov.  </w:t>
      </w:r>
    </w:p>
  </w:footnote>
  <w:footnote w:id="42">
    <w:p w14:paraId="596AD93C" w14:textId="77777777" w:rsidR="00E30891" w:rsidRDefault="00E30891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Monitorovanie môže byť založené napr. na základe sledovania a systematického vyhodnocovania zistení          z auditov, certifikačných zistení a pod., ktoré smerujú k nesprávnemu nastaveniu nástrojov overovania hospodárnosti.</w:t>
      </w:r>
    </w:p>
  </w:footnote>
  <w:footnote w:id="43">
    <w:p w14:paraId="731CB074" w14:textId="77777777" w:rsidR="00E30891" w:rsidRDefault="00E30891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>Využitie už zavedeného pomocného nástroja v ďalšej oblasti implementácie nie je pokladané za zavedenie nového pomocného nástroja. Ak RO preukáže, že účinky monitorovania sú dostatočné a primerané pre jeho systémy riadenia a kontroly, tak RO nemusí upravovať nástroje.</w:t>
      </w:r>
    </w:p>
  </w:footnote>
  <w:footnote w:id="44">
    <w:p w14:paraId="2EAA544B" w14:textId="25A8EA90" w:rsidR="00E30891" w:rsidRPr="00297D87" w:rsidDel="00635F18" w:rsidRDefault="00E30891" w:rsidP="00A02CEC">
      <w:pPr>
        <w:pStyle w:val="Textpoznmkypodiarou"/>
        <w:jc w:val="both"/>
        <w:rPr>
          <w:del w:id="280" w:author="Autor"/>
          <w:rFonts w:ascii="Verdana" w:hAnsi="Verdana"/>
          <w:sz w:val="16"/>
          <w:szCs w:val="16"/>
        </w:rPr>
      </w:pPr>
      <w:del w:id="281" w:author="Autor">
        <w:r w:rsidRPr="00297D87" w:rsidDel="00635F18">
          <w:rPr>
            <w:rStyle w:val="Odkaznapoznmkupodiarou"/>
            <w:rFonts w:ascii="Verdana" w:hAnsi="Verdana"/>
            <w:sz w:val="16"/>
            <w:szCs w:val="16"/>
          </w:rPr>
          <w:footnoteRef/>
        </w:r>
        <w:r w:rsidRPr="00297D87" w:rsidDel="00635F18">
          <w:rPr>
            <w:rFonts w:ascii="Verdana" w:hAnsi="Verdana"/>
            <w:sz w:val="16"/>
            <w:szCs w:val="16"/>
          </w:rPr>
          <w:delText xml:space="preserve"> </w:delText>
        </w:r>
        <w:r w:rsidRPr="0026698A" w:rsidDel="00635F18">
          <w:rPr>
            <w:color w:val="FF0000"/>
            <w:rPrChange w:id="282" w:author="Autor">
              <w:rPr/>
            </w:rPrChange>
          </w:rPr>
          <w:delText>Súčasťou znaleckého posudku je prieskum trhu, vrátane 3 cenových ponúk (resp. znalecký posudok bude predložený ako súčasť prieskumu trhu, ktorým prijímateľ preukazuje hospodárnosť a efektívnosť výdavkov súvisiacich s prenájmom priestorov, vrátane služieb s ním súvisiacich</w:delText>
        </w:r>
        <w:r w:rsidRPr="0063689B" w:rsidDel="00635F18">
          <w:delText>)</w:delText>
        </w:r>
      </w:del>
      <w:ins w:id="283" w:author="Autor">
        <w:del w:id="284" w:author="Autor">
          <w:r w:rsidDel="00635F18">
            <w:delText>.</w:delText>
          </w:r>
        </w:del>
      </w:ins>
    </w:p>
  </w:footnote>
  <w:footnote w:id="45">
    <w:p w14:paraId="5770885A" w14:textId="77777777" w:rsidR="00E30891" w:rsidRPr="00297D87" w:rsidRDefault="00E30891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Písomne/mailom/internetový prieskum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74D9" w14:textId="77777777" w:rsidR="00E30891" w:rsidRDefault="00E30891" w:rsidP="00B15ACB">
    <w:pPr>
      <w:pStyle w:val="Hlavika"/>
      <w:jc w:val="left"/>
    </w:pPr>
    <w:r w:rsidRPr="00071DCF">
      <w:rPr>
        <w:noProof/>
        <w:sz w:val="20"/>
        <w:lang w:eastAsia="sk-SK"/>
      </w:rPr>
      <w:drawing>
        <wp:inline distT="0" distB="0" distL="0" distR="0" wp14:anchorId="509587CC" wp14:editId="1387875C">
          <wp:extent cx="542925" cy="728013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anchor distT="0" distB="182880" distL="114300" distR="114300" simplePos="0" relativeHeight="251657216" behindDoc="1" locked="0" layoutInCell="1" allowOverlap="1" wp14:anchorId="51609DA0" wp14:editId="028BEEBA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2393FA" w14:textId="77777777" w:rsidR="00E30891" w:rsidRPr="00B15ACB" w:rsidRDefault="00E30891" w:rsidP="00B15ACB">
    <w:pPr>
      <w:pStyle w:val="Hlavika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F0E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9B3E18"/>
    <w:multiLevelType w:val="multilevel"/>
    <w:tmpl w:val="BD6666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3ED45DB"/>
    <w:multiLevelType w:val="hybridMultilevel"/>
    <w:tmpl w:val="C9CE74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084"/>
    <w:multiLevelType w:val="hybridMultilevel"/>
    <w:tmpl w:val="456CA32A"/>
    <w:lvl w:ilvl="0" w:tplc="041B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156B54D6"/>
    <w:multiLevelType w:val="hybridMultilevel"/>
    <w:tmpl w:val="05CE333E"/>
    <w:lvl w:ilvl="0" w:tplc="2A464112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429C6"/>
    <w:multiLevelType w:val="hybridMultilevel"/>
    <w:tmpl w:val="3CE47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EF0292"/>
    <w:multiLevelType w:val="hybridMultilevel"/>
    <w:tmpl w:val="187EF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D437C"/>
    <w:multiLevelType w:val="hybridMultilevel"/>
    <w:tmpl w:val="4C5496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76F8E"/>
    <w:multiLevelType w:val="hybridMultilevel"/>
    <w:tmpl w:val="E56E40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6090E"/>
    <w:multiLevelType w:val="hybridMultilevel"/>
    <w:tmpl w:val="6AEA1482"/>
    <w:lvl w:ilvl="0" w:tplc="11D0D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45A80"/>
    <w:multiLevelType w:val="hybridMultilevel"/>
    <w:tmpl w:val="060C6F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474C4"/>
    <w:multiLevelType w:val="hybridMultilevel"/>
    <w:tmpl w:val="C2F6D5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66DF5"/>
    <w:multiLevelType w:val="hybridMultilevel"/>
    <w:tmpl w:val="369C54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D19A0"/>
    <w:multiLevelType w:val="hybridMultilevel"/>
    <w:tmpl w:val="9190AE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84970"/>
    <w:multiLevelType w:val="hybridMultilevel"/>
    <w:tmpl w:val="6B90EC12"/>
    <w:lvl w:ilvl="0" w:tplc="041B0005">
      <w:start w:val="1"/>
      <w:numFmt w:val="bullet"/>
      <w:lvlText w:val=""/>
      <w:lvlJc w:val="left"/>
      <w:pPr>
        <w:tabs>
          <w:tab w:val="num" w:pos="1756"/>
        </w:tabs>
        <w:ind w:left="1756" w:hanging="340"/>
      </w:pPr>
      <w:rPr>
        <w:rFonts w:ascii="Wingdings" w:hAnsi="Wingdings" w:hint="default"/>
        <w:color w:val="auto"/>
        <w:sz w:val="24"/>
      </w:rPr>
    </w:lvl>
    <w:lvl w:ilvl="1" w:tplc="041B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  <w:color w:val="auto"/>
        <w:sz w:val="24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32812"/>
    <w:multiLevelType w:val="hybridMultilevel"/>
    <w:tmpl w:val="F5A09A4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1221F2F"/>
    <w:multiLevelType w:val="hybridMultilevel"/>
    <w:tmpl w:val="B198CB0A"/>
    <w:lvl w:ilvl="0" w:tplc="F0663BB4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1704474"/>
    <w:multiLevelType w:val="hybridMultilevel"/>
    <w:tmpl w:val="B05673A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42A6F66"/>
    <w:multiLevelType w:val="hybridMultilevel"/>
    <w:tmpl w:val="C9240062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85A25AB"/>
    <w:multiLevelType w:val="hybridMultilevel"/>
    <w:tmpl w:val="F092D8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F7769"/>
    <w:multiLevelType w:val="hybridMultilevel"/>
    <w:tmpl w:val="B75CB9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08514B"/>
    <w:multiLevelType w:val="hybridMultilevel"/>
    <w:tmpl w:val="CA52458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D19DD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0E376E8"/>
    <w:multiLevelType w:val="hybridMultilevel"/>
    <w:tmpl w:val="D1DA1C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12A31"/>
    <w:multiLevelType w:val="hybridMultilevel"/>
    <w:tmpl w:val="CCE864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30428C"/>
    <w:multiLevelType w:val="hybridMultilevel"/>
    <w:tmpl w:val="7974CEAC"/>
    <w:lvl w:ilvl="0" w:tplc="2572E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D0B63"/>
    <w:multiLevelType w:val="multilevel"/>
    <w:tmpl w:val="B5F297BA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28214E0"/>
    <w:multiLevelType w:val="hybridMultilevel"/>
    <w:tmpl w:val="18E0BE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AF063A6"/>
    <w:multiLevelType w:val="hybridMultilevel"/>
    <w:tmpl w:val="4574FC5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0014FCB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1565E66"/>
    <w:multiLevelType w:val="hybridMultilevel"/>
    <w:tmpl w:val="0792A624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6616EE9"/>
    <w:multiLevelType w:val="hybridMultilevel"/>
    <w:tmpl w:val="85626E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D5E1E"/>
    <w:multiLevelType w:val="hybridMultilevel"/>
    <w:tmpl w:val="D248A1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11974"/>
    <w:multiLevelType w:val="hybridMultilevel"/>
    <w:tmpl w:val="16FE4C94"/>
    <w:lvl w:ilvl="0" w:tplc="58204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366E6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9594690"/>
    <w:multiLevelType w:val="multilevel"/>
    <w:tmpl w:val="ABDA4F72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BD2304F"/>
    <w:multiLevelType w:val="multilevel"/>
    <w:tmpl w:val="3132B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4"/>
        </w:tabs>
        <w:ind w:left="994" w:hanging="567"/>
      </w:pPr>
      <w:rPr>
        <w:rFonts w:cs="Times New Roman" w:hint="default"/>
        <w:b/>
        <w:i w:val="0"/>
        <w:color w:val="365F91"/>
      </w:rPr>
    </w:lvl>
    <w:lvl w:ilvl="2">
      <w:start w:val="1"/>
      <w:numFmt w:val="decimal"/>
      <w:lvlText w:val="%3.2.1"/>
      <w:lvlJc w:val="left"/>
      <w:pPr>
        <w:tabs>
          <w:tab w:val="num" w:pos="1872"/>
        </w:tabs>
        <w:ind w:left="1872" w:hanging="851"/>
      </w:pPr>
      <w:rPr>
        <w:rFonts w:hint="default"/>
        <w:b w:val="0"/>
        <w:i w:val="0"/>
      </w:rPr>
    </w:lvl>
    <w:lvl w:ilvl="3">
      <w:start w:val="1"/>
      <w:numFmt w:val="upperLetter"/>
      <w:pStyle w:val="Nadpis4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4">
      <w:start w:val="1"/>
      <w:numFmt w:val="decimal"/>
      <w:pStyle w:val="Nadpis5"/>
      <w:lvlText w:val="%4.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1701"/>
        </w:tabs>
        <w:ind w:left="1701" w:hanging="680"/>
      </w:pPr>
      <w:rPr>
        <w:rFonts w:cs="Times New Roman" w:hint="default"/>
      </w:rPr>
    </w:lvl>
    <w:lvl w:ilvl="6">
      <w:start w:val="1"/>
      <w:numFmt w:val="decimal"/>
      <w:lvlRestart w:val="0"/>
      <w:pStyle w:val="section"/>
      <w:lvlText w:val="Článok %7 -"/>
      <w:lvlJc w:val="left"/>
      <w:pPr>
        <w:tabs>
          <w:tab w:val="num" w:pos="2461"/>
        </w:tabs>
        <w:ind w:left="2155" w:hanging="1134"/>
      </w:pPr>
      <w:rPr>
        <w:rFonts w:ascii="Arial Black" w:hAnsi="Arial Black" w:cs="Times New Roman" w:hint="default"/>
      </w:rPr>
    </w:lvl>
    <w:lvl w:ilvl="7">
      <w:start w:val="1"/>
      <w:numFmt w:val="upperLetter"/>
      <w:pStyle w:val="Nadpis8"/>
      <w:lvlText w:val="%8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8">
      <w:start w:val="1"/>
      <w:numFmt w:val="decimal"/>
      <w:pStyle w:val="Nadpis9"/>
      <w:lvlText w:val="%8.%9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</w:abstractNum>
  <w:abstractNum w:abstractNumId="39" w15:restartNumberingAfterBreak="0">
    <w:nsid w:val="6C233F1A"/>
    <w:multiLevelType w:val="hybridMultilevel"/>
    <w:tmpl w:val="26168F2C"/>
    <w:lvl w:ilvl="0" w:tplc="041B000F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  <w:b w:val="0"/>
        <w:i w:val="0"/>
        <w:sz w:val="20"/>
        <w:u w:val="none"/>
      </w:rPr>
    </w:lvl>
    <w:lvl w:ilvl="1" w:tplc="F142FAEC">
      <w:start w:val="1"/>
      <w:numFmt w:val="lowerLetter"/>
      <w:lvlText w:val="%2)"/>
      <w:lvlJc w:val="left"/>
      <w:pPr>
        <w:ind w:left="151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0" w15:restartNumberingAfterBreak="0">
    <w:nsid w:val="6E255211"/>
    <w:multiLevelType w:val="hybridMultilevel"/>
    <w:tmpl w:val="348C5764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3C1255"/>
    <w:multiLevelType w:val="hybridMultilevel"/>
    <w:tmpl w:val="CB82C4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A57EF"/>
    <w:multiLevelType w:val="hybridMultilevel"/>
    <w:tmpl w:val="7C6E0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C653FF"/>
    <w:multiLevelType w:val="hybridMultilevel"/>
    <w:tmpl w:val="38A685C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6" w15:restartNumberingAfterBreak="0">
    <w:nsid w:val="7DA6267F"/>
    <w:multiLevelType w:val="hybridMultilevel"/>
    <w:tmpl w:val="7076DA3C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5608CA"/>
    <w:multiLevelType w:val="hybridMultilevel"/>
    <w:tmpl w:val="DBDAEA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7"/>
  </w:num>
  <w:num w:numId="3">
    <w:abstractNumId w:val="35"/>
  </w:num>
  <w:num w:numId="4">
    <w:abstractNumId w:val="20"/>
  </w:num>
  <w:num w:numId="5">
    <w:abstractNumId w:val="15"/>
  </w:num>
  <w:num w:numId="6">
    <w:abstractNumId w:val="0"/>
  </w:num>
  <w:num w:numId="7">
    <w:abstractNumId w:val="34"/>
  </w:num>
  <w:num w:numId="8">
    <w:abstractNumId w:val="8"/>
  </w:num>
  <w:num w:numId="9">
    <w:abstractNumId w:val="18"/>
  </w:num>
  <w:num w:numId="10">
    <w:abstractNumId w:val="24"/>
  </w:num>
  <w:num w:numId="11">
    <w:abstractNumId w:val="21"/>
  </w:num>
  <w:num w:numId="12">
    <w:abstractNumId w:val="25"/>
  </w:num>
  <w:num w:numId="13">
    <w:abstractNumId w:val="12"/>
  </w:num>
  <w:num w:numId="14">
    <w:abstractNumId w:val="4"/>
  </w:num>
  <w:num w:numId="15">
    <w:abstractNumId w:val="9"/>
  </w:num>
  <w:num w:numId="16">
    <w:abstractNumId w:val="2"/>
  </w:num>
  <w:num w:numId="17">
    <w:abstractNumId w:val="45"/>
  </w:num>
  <w:num w:numId="18">
    <w:abstractNumId w:val="13"/>
  </w:num>
  <w:num w:numId="19">
    <w:abstractNumId w:val="48"/>
  </w:num>
  <w:num w:numId="20">
    <w:abstractNumId w:val="26"/>
  </w:num>
  <w:num w:numId="21">
    <w:abstractNumId w:val="39"/>
  </w:num>
  <w:num w:numId="22">
    <w:abstractNumId w:val="10"/>
  </w:num>
  <w:num w:numId="23">
    <w:abstractNumId w:val="28"/>
  </w:num>
  <w:num w:numId="24">
    <w:abstractNumId w:val="1"/>
  </w:num>
  <w:num w:numId="25">
    <w:abstractNumId w:val="37"/>
  </w:num>
  <w:num w:numId="26">
    <w:abstractNumId w:val="41"/>
  </w:num>
  <w:num w:numId="27">
    <w:abstractNumId w:val="19"/>
  </w:num>
  <w:num w:numId="28">
    <w:abstractNumId w:val="3"/>
  </w:num>
  <w:num w:numId="29">
    <w:abstractNumId w:val="17"/>
  </w:num>
  <w:num w:numId="30">
    <w:abstractNumId w:val="31"/>
  </w:num>
  <w:num w:numId="31">
    <w:abstractNumId w:val="5"/>
  </w:num>
  <w:num w:numId="32">
    <w:abstractNumId w:val="43"/>
  </w:num>
  <w:num w:numId="33">
    <w:abstractNumId w:val="6"/>
  </w:num>
  <w:num w:numId="34">
    <w:abstractNumId w:val="44"/>
  </w:num>
  <w:num w:numId="35">
    <w:abstractNumId w:val="40"/>
  </w:num>
  <w:num w:numId="36">
    <w:abstractNumId w:val="29"/>
  </w:num>
  <w:num w:numId="37">
    <w:abstractNumId w:val="30"/>
  </w:num>
  <w:num w:numId="38">
    <w:abstractNumId w:val="7"/>
  </w:num>
  <w:num w:numId="39">
    <w:abstractNumId w:val="14"/>
  </w:num>
  <w:num w:numId="40">
    <w:abstractNumId w:val="16"/>
  </w:num>
  <w:num w:numId="41">
    <w:abstractNumId w:val="42"/>
  </w:num>
  <w:num w:numId="42">
    <w:abstractNumId w:val="33"/>
  </w:num>
  <w:num w:numId="43">
    <w:abstractNumId w:val="32"/>
  </w:num>
  <w:num w:numId="44">
    <w:abstractNumId w:val="36"/>
  </w:num>
  <w:num w:numId="45">
    <w:abstractNumId w:val="11"/>
  </w:num>
  <w:num w:numId="46">
    <w:abstractNumId w:val="27"/>
  </w:num>
  <w:num w:numId="47">
    <w:abstractNumId w:val="23"/>
  </w:num>
  <w:num w:numId="48">
    <w:abstractNumId w:val="22"/>
  </w:num>
  <w:num w:numId="49">
    <w:abstractNumId w:val="4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C4"/>
    <w:rsid w:val="000012E8"/>
    <w:rsid w:val="0000189C"/>
    <w:rsid w:val="00002B7D"/>
    <w:rsid w:val="00007978"/>
    <w:rsid w:val="00012B04"/>
    <w:rsid w:val="000176CC"/>
    <w:rsid w:val="0002218C"/>
    <w:rsid w:val="000239D3"/>
    <w:rsid w:val="00025C18"/>
    <w:rsid w:val="000329CF"/>
    <w:rsid w:val="000418DB"/>
    <w:rsid w:val="00042E56"/>
    <w:rsid w:val="00043654"/>
    <w:rsid w:val="00051144"/>
    <w:rsid w:val="00053B22"/>
    <w:rsid w:val="00055208"/>
    <w:rsid w:val="0005529D"/>
    <w:rsid w:val="000552DB"/>
    <w:rsid w:val="0005628B"/>
    <w:rsid w:val="0005750A"/>
    <w:rsid w:val="00057640"/>
    <w:rsid w:val="0006464A"/>
    <w:rsid w:val="00071374"/>
    <w:rsid w:val="00071A00"/>
    <w:rsid w:val="00071BFB"/>
    <w:rsid w:val="00072879"/>
    <w:rsid w:val="00072AD5"/>
    <w:rsid w:val="0007442F"/>
    <w:rsid w:val="00075DE7"/>
    <w:rsid w:val="000774CB"/>
    <w:rsid w:val="000775A5"/>
    <w:rsid w:val="00081232"/>
    <w:rsid w:val="000825DA"/>
    <w:rsid w:val="0008331A"/>
    <w:rsid w:val="0008651E"/>
    <w:rsid w:val="00087148"/>
    <w:rsid w:val="00092074"/>
    <w:rsid w:val="000927A2"/>
    <w:rsid w:val="00093744"/>
    <w:rsid w:val="00094D45"/>
    <w:rsid w:val="000956AA"/>
    <w:rsid w:val="00096581"/>
    <w:rsid w:val="00096A48"/>
    <w:rsid w:val="000A2408"/>
    <w:rsid w:val="000A2AD0"/>
    <w:rsid w:val="000A2C5F"/>
    <w:rsid w:val="000B05F6"/>
    <w:rsid w:val="000B0D7F"/>
    <w:rsid w:val="000B2AB8"/>
    <w:rsid w:val="000B2ED7"/>
    <w:rsid w:val="000B6011"/>
    <w:rsid w:val="000B6EAA"/>
    <w:rsid w:val="000C2711"/>
    <w:rsid w:val="000D0EA8"/>
    <w:rsid w:val="000D2706"/>
    <w:rsid w:val="000D362E"/>
    <w:rsid w:val="000D577E"/>
    <w:rsid w:val="000D6279"/>
    <w:rsid w:val="000D6D39"/>
    <w:rsid w:val="000E0048"/>
    <w:rsid w:val="000E0B93"/>
    <w:rsid w:val="000E438A"/>
    <w:rsid w:val="000E7BB6"/>
    <w:rsid w:val="000F0F2A"/>
    <w:rsid w:val="000F0FEB"/>
    <w:rsid w:val="000F4A8E"/>
    <w:rsid w:val="000F5257"/>
    <w:rsid w:val="001026B5"/>
    <w:rsid w:val="00103731"/>
    <w:rsid w:val="00103AD4"/>
    <w:rsid w:val="00104A14"/>
    <w:rsid w:val="00107821"/>
    <w:rsid w:val="001113D3"/>
    <w:rsid w:val="00111585"/>
    <w:rsid w:val="00112D44"/>
    <w:rsid w:val="00113E06"/>
    <w:rsid w:val="0012054A"/>
    <w:rsid w:val="001227F7"/>
    <w:rsid w:val="00126242"/>
    <w:rsid w:val="0012768C"/>
    <w:rsid w:val="00132FE0"/>
    <w:rsid w:val="0013408E"/>
    <w:rsid w:val="00134833"/>
    <w:rsid w:val="00135582"/>
    <w:rsid w:val="0014196B"/>
    <w:rsid w:val="00141B5B"/>
    <w:rsid w:val="001428E4"/>
    <w:rsid w:val="001432CC"/>
    <w:rsid w:val="00143FE5"/>
    <w:rsid w:val="001532B1"/>
    <w:rsid w:val="001536BE"/>
    <w:rsid w:val="00153D68"/>
    <w:rsid w:val="00154EFD"/>
    <w:rsid w:val="001556B0"/>
    <w:rsid w:val="00156309"/>
    <w:rsid w:val="00163658"/>
    <w:rsid w:val="00164646"/>
    <w:rsid w:val="00165913"/>
    <w:rsid w:val="00170363"/>
    <w:rsid w:val="00170B27"/>
    <w:rsid w:val="0017285F"/>
    <w:rsid w:val="001738D1"/>
    <w:rsid w:val="001761DE"/>
    <w:rsid w:val="00180715"/>
    <w:rsid w:val="001808CA"/>
    <w:rsid w:val="0018099E"/>
    <w:rsid w:val="001824E0"/>
    <w:rsid w:val="001828FD"/>
    <w:rsid w:val="00183531"/>
    <w:rsid w:val="00183C88"/>
    <w:rsid w:val="0018410B"/>
    <w:rsid w:val="00185047"/>
    <w:rsid w:val="00185572"/>
    <w:rsid w:val="00185787"/>
    <w:rsid w:val="00186D11"/>
    <w:rsid w:val="0019128A"/>
    <w:rsid w:val="001931E3"/>
    <w:rsid w:val="0019398E"/>
    <w:rsid w:val="00194F37"/>
    <w:rsid w:val="001A0985"/>
    <w:rsid w:val="001A326A"/>
    <w:rsid w:val="001A50BC"/>
    <w:rsid w:val="001A5FBA"/>
    <w:rsid w:val="001B0BCA"/>
    <w:rsid w:val="001B10C2"/>
    <w:rsid w:val="001B2C11"/>
    <w:rsid w:val="001B3056"/>
    <w:rsid w:val="001B3701"/>
    <w:rsid w:val="001B4823"/>
    <w:rsid w:val="001B5973"/>
    <w:rsid w:val="001B6FBF"/>
    <w:rsid w:val="001C06AD"/>
    <w:rsid w:val="001C1B3A"/>
    <w:rsid w:val="001C260B"/>
    <w:rsid w:val="001C6B4F"/>
    <w:rsid w:val="001C6D74"/>
    <w:rsid w:val="001C7C9E"/>
    <w:rsid w:val="001D7576"/>
    <w:rsid w:val="001E21F1"/>
    <w:rsid w:val="001E304E"/>
    <w:rsid w:val="001E40AB"/>
    <w:rsid w:val="001E484C"/>
    <w:rsid w:val="001E4BAF"/>
    <w:rsid w:val="001E6452"/>
    <w:rsid w:val="001F1EDE"/>
    <w:rsid w:val="001F2363"/>
    <w:rsid w:val="001F29AF"/>
    <w:rsid w:val="001F3B44"/>
    <w:rsid w:val="001F5A1D"/>
    <w:rsid w:val="00200222"/>
    <w:rsid w:val="00201154"/>
    <w:rsid w:val="0020236F"/>
    <w:rsid w:val="00205604"/>
    <w:rsid w:val="00206B99"/>
    <w:rsid w:val="00210F3B"/>
    <w:rsid w:val="00211597"/>
    <w:rsid w:val="002119BB"/>
    <w:rsid w:val="002122F6"/>
    <w:rsid w:val="00212C48"/>
    <w:rsid w:val="00212F28"/>
    <w:rsid w:val="00213F74"/>
    <w:rsid w:val="00214715"/>
    <w:rsid w:val="00215477"/>
    <w:rsid w:val="002156AA"/>
    <w:rsid w:val="00215B69"/>
    <w:rsid w:val="002173AE"/>
    <w:rsid w:val="00222397"/>
    <w:rsid w:val="002225C4"/>
    <w:rsid w:val="002230B7"/>
    <w:rsid w:val="00224F49"/>
    <w:rsid w:val="00230C02"/>
    <w:rsid w:val="00232F2A"/>
    <w:rsid w:val="002417D5"/>
    <w:rsid w:val="00242F0B"/>
    <w:rsid w:val="0024321A"/>
    <w:rsid w:val="00243F4F"/>
    <w:rsid w:val="00245BE5"/>
    <w:rsid w:val="0025220A"/>
    <w:rsid w:val="00252C6F"/>
    <w:rsid w:val="0025632E"/>
    <w:rsid w:val="00257CFE"/>
    <w:rsid w:val="002621E1"/>
    <w:rsid w:val="0026256F"/>
    <w:rsid w:val="00264067"/>
    <w:rsid w:val="00265F96"/>
    <w:rsid w:val="0026698A"/>
    <w:rsid w:val="002744B3"/>
    <w:rsid w:val="0027604F"/>
    <w:rsid w:val="00277070"/>
    <w:rsid w:val="00282543"/>
    <w:rsid w:val="00283866"/>
    <w:rsid w:val="00284DB6"/>
    <w:rsid w:val="00285E08"/>
    <w:rsid w:val="00285EB6"/>
    <w:rsid w:val="00290DFE"/>
    <w:rsid w:val="00292CB4"/>
    <w:rsid w:val="002930EC"/>
    <w:rsid w:val="002959C9"/>
    <w:rsid w:val="00296083"/>
    <w:rsid w:val="00297D87"/>
    <w:rsid w:val="002A1757"/>
    <w:rsid w:val="002A3209"/>
    <w:rsid w:val="002A412F"/>
    <w:rsid w:val="002A435F"/>
    <w:rsid w:val="002A676F"/>
    <w:rsid w:val="002A6D6F"/>
    <w:rsid w:val="002A78F8"/>
    <w:rsid w:val="002A7C1F"/>
    <w:rsid w:val="002B0279"/>
    <w:rsid w:val="002B176B"/>
    <w:rsid w:val="002B177D"/>
    <w:rsid w:val="002B2271"/>
    <w:rsid w:val="002B2524"/>
    <w:rsid w:val="002B2630"/>
    <w:rsid w:val="002B4E00"/>
    <w:rsid w:val="002B6E98"/>
    <w:rsid w:val="002C1BB2"/>
    <w:rsid w:val="002C1DF5"/>
    <w:rsid w:val="002C3BA8"/>
    <w:rsid w:val="002C4F2B"/>
    <w:rsid w:val="002C55FE"/>
    <w:rsid w:val="002D0A41"/>
    <w:rsid w:val="002D1175"/>
    <w:rsid w:val="002E1081"/>
    <w:rsid w:val="002E2D50"/>
    <w:rsid w:val="002E2E99"/>
    <w:rsid w:val="002F14EC"/>
    <w:rsid w:val="002F5337"/>
    <w:rsid w:val="002F544D"/>
    <w:rsid w:val="002F59D2"/>
    <w:rsid w:val="002F7431"/>
    <w:rsid w:val="00300EA9"/>
    <w:rsid w:val="003010B0"/>
    <w:rsid w:val="00301EA6"/>
    <w:rsid w:val="00301F3B"/>
    <w:rsid w:val="00306C73"/>
    <w:rsid w:val="00307D3B"/>
    <w:rsid w:val="00311DE2"/>
    <w:rsid w:val="00312A59"/>
    <w:rsid w:val="003131D0"/>
    <w:rsid w:val="00320105"/>
    <w:rsid w:val="00323794"/>
    <w:rsid w:val="00327DBF"/>
    <w:rsid w:val="00331723"/>
    <w:rsid w:val="00333738"/>
    <w:rsid w:val="0033412B"/>
    <w:rsid w:val="00335784"/>
    <w:rsid w:val="00336071"/>
    <w:rsid w:val="00336EA6"/>
    <w:rsid w:val="00341A75"/>
    <w:rsid w:val="0034314E"/>
    <w:rsid w:val="003462A2"/>
    <w:rsid w:val="003469CA"/>
    <w:rsid w:val="0034758D"/>
    <w:rsid w:val="00351385"/>
    <w:rsid w:val="003521BB"/>
    <w:rsid w:val="0035407E"/>
    <w:rsid w:val="00357738"/>
    <w:rsid w:val="00360B89"/>
    <w:rsid w:val="00362718"/>
    <w:rsid w:val="00363144"/>
    <w:rsid w:val="003656E8"/>
    <w:rsid w:val="00366DC3"/>
    <w:rsid w:val="003702F1"/>
    <w:rsid w:val="003715E6"/>
    <w:rsid w:val="00371860"/>
    <w:rsid w:val="00373FD0"/>
    <w:rsid w:val="0037577A"/>
    <w:rsid w:val="003762C9"/>
    <w:rsid w:val="00377D63"/>
    <w:rsid w:val="00380012"/>
    <w:rsid w:val="00383C8D"/>
    <w:rsid w:val="00384534"/>
    <w:rsid w:val="003906C1"/>
    <w:rsid w:val="00391FE7"/>
    <w:rsid w:val="00396C17"/>
    <w:rsid w:val="003A0652"/>
    <w:rsid w:val="003A1447"/>
    <w:rsid w:val="003A4888"/>
    <w:rsid w:val="003A48EC"/>
    <w:rsid w:val="003A5656"/>
    <w:rsid w:val="003A69E3"/>
    <w:rsid w:val="003B0986"/>
    <w:rsid w:val="003B15DB"/>
    <w:rsid w:val="003B167F"/>
    <w:rsid w:val="003B16EA"/>
    <w:rsid w:val="003B3CF4"/>
    <w:rsid w:val="003B41DF"/>
    <w:rsid w:val="003B56FA"/>
    <w:rsid w:val="003C14C5"/>
    <w:rsid w:val="003C443E"/>
    <w:rsid w:val="003C4BA5"/>
    <w:rsid w:val="003D112F"/>
    <w:rsid w:val="003D135C"/>
    <w:rsid w:val="003D2BAE"/>
    <w:rsid w:val="003E4967"/>
    <w:rsid w:val="003E55CC"/>
    <w:rsid w:val="003E60B7"/>
    <w:rsid w:val="003F15EC"/>
    <w:rsid w:val="003F19B9"/>
    <w:rsid w:val="003F2030"/>
    <w:rsid w:val="003F2C93"/>
    <w:rsid w:val="003F50D0"/>
    <w:rsid w:val="003F5214"/>
    <w:rsid w:val="003F6B80"/>
    <w:rsid w:val="00400D76"/>
    <w:rsid w:val="00404DB9"/>
    <w:rsid w:val="004052BC"/>
    <w:rsid w:val="00407FED"/>
    <w:rsid w:val="00411CB2"/>
    <w:rsid w:val="00414DE7"/>
    <w:rsid w:val="004165C0"/>
    <w:rsid w:val="00417711"/>
    <w:rsid w:val="00421E77"/>
    <w:rsid w:val="0042490E"/>
    <w:rsid w:val="00434965"/>
    <w:rsid w:val="00434FB5"/>
    <w:rsid w:val="00436C0C"/>
    <w:rsid w:val="00436C8C"/>
    <w:rsid w:val="00436F85"/>
    <w:rsid w:val="0043734E"/>
    <w:rsid w:val="00445B43"/>
    <w:rsid w:val="00445F87"/>
    <w:rsid w:val="00447C41"/>
    <w:rsid w:val="00447EAD"/>
    <w:rsid w:val="00460EBD"/>
    <w:rsid w:val="00470BF0"/>
    <w:rsid w:val="00470DEA"/>
    <w:rsid w:val="00471304"/>
    <w:rsid w:val="00471E07"/>
    <w:rsid w:val="0047255A"/>
    <w:rsid w:val="00472F5E"/>
    <w:rsid w:val="00474AEC"/>
    <w:rsid w:val="00475B24"/>
    <w:rsid w:val="00476CA0"/>
    <w:rsid w:val="00477CD7"/>
    <w:rsid w:val="0048473E"/>
    <w:rsid w:val="004877FD"/>
    <w:rsid w:val="00491525"/>
    <w:rsid w:val="00492B3B"/>
    <w:rsid w:val="00497D3C"/>
    <w:rsid w:val="004A0731"/>
    <w:rsid w:val="004A1FAF"/>
    <w:rsid w:val="004A363D"/>
    <w:rsid w:val="004A6659"/>
    <w:rsid w:val="004B37E7"/>
    <w:rsid w:val="004B4358"/>
    <w:rsid w:val="004B56D0"/>
    <w:rsid w:val="004B57C2"/>
    <w:rsid w:val="004B76C6"/>
    <w:rsid w:val="004C40B7"/>
    <w:rsid w:val="004C4A62"/>
    <w:rsid w:val="004D08FC"/>
    <w:rsid w:val="004D2AB8"/>
    <w:rsid w:val="004D4A91"/>
    <w:rsid w:val="004E1D06"/>
    <w:rsid w:val="004E2C5B"/>
    <w:rsid w:val="004E4CB5"/>
    <w:rsid w:val="004E5298"/>
    <w:rsid w:val="004E5AD0"/>
    <w:rsid w:val="004E7FA5"/>
    <w:rsid w:val="004F02EB"/>
    <w:rsid w:val="004F26A6"/>
    <w:rsid w:val="004F7056"/>
    <w:rsid w:val="004F7BAE"/>
    <w:rsid w:val="005010E3"/>
    <w:rsid w:val="00501596"/>
    <w:rsid w:val="00502FD3"/>
    <w:rsid w:val="00504281"/>
    <w:rsid w:val="0050455D"/>
    <w:rsid w:val="00505E57"/>
    <w:rsid w:val="0051270C"/>
    <w:rsid w:val="00512A4A"/>
    <w:rsid w:val="00517BD0"/>
    <w:rsid w:val="00520F33"/>
    <w:rsid w:val="00524A36"/>
    <w:rsid w:val="00524D40"/>
    <w:rsid w:val="00533B26"/>
    <w:rsid w:val="00534AD8"/>
    <w:rsid w:val="005411EB"/>
    <w:rsid w:val="005423C0"/>
    <w:rsid w:val="00542460"/>
    <w:rsid w:val="00543613"/>
    <w:rsid w:val="00543FF2"/>
    <w:rsid w:val="00544E0A"/>
    <w:rsid w:val="0054674E"/>
    <w:rsid w:val="00550D4D"/>
    <w:rsid w:val="0055168F"/>
    <w:rsid w:val="00552912"/>
    <w:rsid w:val="0055593F"/>
    <w:rsid w:val="005573EE"/>
    <w:rsid w:val="00561B7D"/>
    <w:rsid w:val="00562591"/>
    <w:rsid w:val="005635CA"/>
    <w:rsid w:val="00564A0B"/>
    <w:rsid w:val="0057029B"/>
    <w:rsid w:val="005718A7"/>
    <w:rsid w:val="00573420"/>
    <w:rsid w:val="005774E3"/>
    <w:rsid w:val="0058051F"/>
    <w:rsid w:val="00581647"/>
    <w:rsid w:val="005831CE"/>
    <w:rsid w:val="005849A3"/>
    <w:rsid w:val="00586208"/>
    <w:rsid w:val="0059124B"/>
    <w:rsid w:val="0059241A"/>
    <w:rsid w:val="0059276D"/>
    <w:rsid w:val="00592972"/>
    <w:rsid w:val="00594365"/>
    <w:rsid w:val="00594718"/>
    <w:rsid w:val="00595F31"/>
    <w:rsid w:val="005A041E"/>
    <w:rsid w:val="005A3025"/>
    <w:rsid w:val="005A59B3"/>
    <w:rsid w:val="005B07F0"/>
    <w:rsid w:val="005B407C"/>
    <w:rsid w:val="005B4EDE"/>
    <w:rsid w:val="005B5088"/>
    <w:rsid w:val="005B5EA3"/>
    <w:rsid w:val="005B6C70"/>
    <w:rsid w:val="005B78FB"/>
    <w:rsid w:val="005C178E"/>
    <w:rsid w:val="005C1EA2"/>
    <w:rsid w:val="005C42C5"/>
    <w:rsid w:val="005C4788"/>
    <w:rsid w:val="005C7FD8"/>
    <w:rsid w:val="005D4E13"/>
    <w:rsid w:val="005D5A87"/>
    <w:rsid w:val="005E16A3"/>
    <w:rsid w:val="005E1AA4"/>
    <w:rsid w:val="005E2314"/>
    <w:rsid w:val="005E5B4D"/>
    <w:rsid w:val="005E6E9B"/>
    <w:rsid w:val="005F13F9"/>
    <w:rsid w:val="005F2B86"/>
    <w:rsid w:val="005F3584"/>
    <w:rsid w:val="005F480B"/>
    <w:rsid w:val="005F4B19"/>
    <w:rsid w:val="006030D5"/>
    <w:rsid w:val="00606DA4"/>
    <w:rsid w:val="00621CF3"/>
    <w:rsid w:val="0062257E"/>
    <w:rsid w:val="0062264E"/>
    <w:rsid w:val="00622B02"/>
    <w:rsid w:val="006235C5"/>
    <w:rsid w:val="00624B0E"/>
    <w:rsid w:val="006266A4"/>
    <w:rsid w:val="00627194"/>
    <w:rsid w:val="00630CD8"/>
    <w:rsid w:val="00635F18"/>
    <w:rsid w:val="00636671"/>
    <w:rsid w:val="0063689B"/>
    <w:rsid w:val="00637C9D"/>
    <w:rsid w:val="006412E3"/>
    <w:rsid w:val="006426B8"/>
    <w:rsid w:val="006432DB"/>
    <w:rsid w:val="00643DE8"/>
    <w:rsid w:val="0064590D"/>
    <w:rsid w:val="00655DCB"/>
    <w:rsid w:val="00665AB3"/>
    <w:rsid w:val="006672ED"/>
    <w:rsid w:val="006701A4"/>
    <w:rsid w:val="00670EF6"/>
    <w:rsid w:val="00672494"/>
    <w:rsid w:val="00675147"/>
    <w:rsid w:val="0067523D"/>
    <w:rsid w:val="00681872"/>
    <w:rsid w:val="006825B8"/>
    <w:rsid w:val="00683BC4"/>
    <w:rsid w:val="00687089"/>
    <w:rsid w:val="0069090C"/>
    <w:rsid w:val="006965F7"/>
    <w:rsid w:val="00697E4F"/>
    <w:rsid w:val="006A0427"/>
    <w:rsid w:val="006A135C"/>
    <w:rsid w:val="006A2DF0"/>
    <w:rsid w:val="006A39C8"/>
    <w:rsid w:val="006A502F"/>
    <w:rsid w:val="006A7834"/>
    <w:rsid w:val="006B7DF7"/>
    <w:rsid w:val="006C1101"/>
    <w:rsid w:val="006C3DD8"/>
    <w:rsid w:val="006C422E"/>
    <w:rsid w:val="006C42A5"/>
    <w:rsid w:val="006C7114"/>
    <w:rsid w:val="006C7B9D"/>
    <w:rsid w:val="006C7FC1"/>
    <w:rsid w:val="006D0BF1"/>
    <w:rsid w:val="006D23EA"/>
    <w:rsid w:val="006D5869"/>
    <w:rsid w:val="006D5A1F"/>
    <w:rsid w:val="006E145F"/>
    <w:rsid w:val="006E1EBD"/>
    <w:rsid w:val="006E244C"/>
    <w:rsid w:val="006E38FB"/>
    <w:rsid w:val="006E4CDE"/>
    <w:rsid w:val="006F006C"/>
    <w:rsid w:val="006F0686"/>
    <w:rsid w:val="006F4057"/>
    <w:rsid w:val="006F5613"/>
    <w:rsid w:val="0070018C"/>
    <w:rsid w:val="00702855"/>
    <w:rsid w:val="00703F95"/>
    <w:rsid w:val="007104FC"/>
    <w:rsid w:val="0071059C"/>
    <w:rsid w:val="0071221A"/>
    <w:rsid w:val="0071229B"/>
    <w:rsid w:val="007124F1"/>
    <w:rsid w:val="0071313A"/>
    <w:rsid w:val="00714439"/>
    <w:rsid w:val="0071484A"/>
    <w:rsid w:val="00714945"/>
    <w:rsid w:val="00715ED0"/>
    <w:rsid w:val="00716FD9"/>
    <w:rsid w:val="007246CC"/>
    <w:rsid w:val="00724D4A"/>
    <w:rsid w:val="007278BA"/>
    <w:rsid w:val="00732BAE"/>
    <w:rsid w:val="0073607B"/>
    <w:rsid w:val="007377C8"/>
    <w:rsid w:val="007433F0"/>
    <w:rsid w:val="00745CAF"/>
    <w:rsid w:val="00745D14"/>
    <w:rsid w:val="00745E68"/>
    <w:rsid w:val="007536D9"/>
    <w:rsid w:val="007541E2"/>
    <w:rsid w:val="00755480"/>
    <w:rsid w:val="00756669"/>
    <w:rsid w:val="00756C26"/>
    <w:rsid w:val="0075756E"/>
    <w:rsid w:val="007601E2"/>
    <w:rsid w:val="0076064C"/>
    <w:rsid w:val="00760D7A"/>
    <w:rsid w:val="007618ED"/>
    <w:rsid w:val="00761FBE"/>
    <w:rsid w:val="00763325"/>
    <w:rsid w:val="00770275"/>
    <w:rsid w:val="00772351"/>
    <w:rsid w:val="007733D7"/>
    <w:rsid w:val="007767B9"/>
    <w:rsid w:val="0077731A"/>
    <w:rsid w:val="00777AAE"/>
    <w:rsid w:val="00782A95"/>
    <w:rsid w:val="00783BD6"/>
    <w:rsid w:val="00784A38"/>
    <w:rsid w:val="00786B52"/>
    <w:rsid w:val="00787F2F"/>
    <w:rsid w:val="0079025B"/>
    <w:rsid w:val="0079218A"/>
    <w:rsid w:val="00793A22"/>
    <w:rsid w:val="0079464A"/>
    <w:rsid w:val="00797DD0"/>
    <w:rsid w:val="007A2856"/>
    <w:rsid w:val="007A32B0"/>
    <w:rsid w:val="007B1C7D"/>
    <w:rsid w:val="007B2D1D"/>
    <w:rsid w:val="007B6B69"/>
    <w:rsid w:val="007B71D0"/>
    <w:rsid w:val="007B79BE"/>
    <w:rsid w:val="007B7AE2"/>
    <w:rsid w:val="007C055F"/>
    <w:rsid w:val="007C1CB9"/>
    <w:rsid w:val="007C3C38"/>
    <w:rsid w:val="007C48AE"/>
    <w:rsid w:val="007C7773"/>
    <w:rsid w:val="007D086E"/>
    <w:rsid w:val="007D2A0F"/>
    <w:rsid w:val="007D3865"/>
    <w:rsid w:val="007D4D76"/>
    <w:rsid w:val="007E030E"/>
    <w:rsid w:val="007E0DA7"/>
    <w:rsid w:val="007E2DBD"/>
    <w:rsid w:val="007E4352"/>
    <w:rsid w:val="007E58D0"/>
    <w:rsid w:val="007E5925"/>
    <w:rsid w:val="007E5F36"/>
    <w:rsid w:val="007F0172"/>
    <w:rsid w:val="007F0ADD"/>
    <w:rsid w:val="007F1075"/>
    <w:rsid w:val="007F120A"/>
    <w:rsid w:val="007F1EFE"/>
    <w:rsid w:val="007F2897"/>
    <w:rsid w:val="007F31B8"/>
    <w:rsid w:val="007F3BC4"/>
    <w:rsid w:val="00800ED7"/>
    <w:rsid w:val="00802C31"/>
    <w:rsid w:val="008047D2"/>
    <w:rsid w:val="00804CD9"/>
    <w:rsid w:val="0081080C"/>
    <w:rsid w:val="00810B9E"/>
    <w:rsid w:val="00814601"/>
    <w:rsid w:val="00814A01"/>
    <w:rsid w:val="0082038C"/>
    <w:rsid w:val="008222CE"/>
    <w:rsid w:val="0082275C"/>
    <w:rsid w:val="008236A9"/>
    <w:rsid w:val="00823C48"/>
    <w:rsid w:val="00837096"/>
    <w:rsid w:val="00847195"/>
    <w:rsid w:val="00847B6E"/>
    <w:rsid w:val="00850E92"/>
    <w:rsid w:val="00852AB5"/>
    <w:rsid w:val="00854F2A"/>
    <w:rsid w:val="00856ABC"/>
    <w:rsid w:val="008579BA"/>
    <w:rsid w:val="00857F07"/>
    <w:rsid w:val="00861B18"/>
    <w:rsid w:val="00862B6B"/>
    <w:rsid w:val="0086302E"/>
    <w:rsid w:val="008643BE"/>
    <w:rsid w:val="0086622B"/>
    <w:rsid w:val="008723E0"/>
    <w:rsid w:val="00873B47"/>
    <w:rsid w:val="00873FE1"/>
    <w:rsid w:val="0087457B"/>
    <w:rsid w:val="00876BFE"/>
    <w:rsid w:val="00876DCA"/>
    <w:rsid w:val="00876E71"/>
    <w:rsid w:val="0087751C"/>
    <w:rsid w:val="00877A70"/>
    <w:rsid w:val="0088374D"/>
    <w:rsid w:val="0088389E"/>
    <w:rsid w:val="008853B9"/>
    <w:rsid w:val="00885DBB"/>
    <w:rsid w:val="00886C51"/>
    <w:rsid w:val="00890306"/>
    <w:rsid w:val="008909DF"/>
    <w:rsid w:val="00892B9F"/>
    <w:rsid w:val="008946F6"/>
    <w:rsid w:val="0089587D"/>
    <w:rsid w:val="00897F29"/>
    <w:rsid w:val="008A0668"/>
    <w:rsid w:val="008A1DFB"/>
    <w:rsid w:val="008A2983"/>
    <w:rsid w:val="008A5439"/>
    <w:rsid w:val="008A7E07"/>
    <w:rsid w:val="008B08F8"/>
    <w:rsid w:val="008B0FD2"/>
    <w:rsid w:val="008B158A"/>
    <w:rsid w:val="008B16A2"/>
    <w:rsid w:val="008B381A"/>
    <w:rsid w:val="008B5ED6"/>
    <w:rsid w:val="008B74B1"/>
    <w:rsid w:val="008C21C9"/>
    <w:rsid w:val="008C3950"/>
    <w:rsid w:val="008C4795"/>
    <w:rsid w:val="008D327E"/>
    <w:rsid w:val="008D3FCB"/>
    <w:rsid w:val="008D4F2C"/>
    <w:rsid w:val="008E0892"/>
    <w:rsid w:val="008E4FE4"/>
    <w:rsid w:val="008E676B"/>
    <w:rsid w:val="008E75CE"/>
    <w:rsid w:val="008E7E81"/>
    <w:rsid w:val="008F7E3E"/>
    <w:rsid w:val="00902EB7"/>
    <w:rsid w:val="00903636"/>
    <w:rsid w:val="00904B38"/>
    <w:rsid w:val="00905EC4"/>
    <w:rsid w:val="009107F6"/>
    <w:rsid w:val="0091157D"/>
    <w:rsid w:val="00915FAA"/>
    <w:rsid w:val="00916E82"/>
    <w:rsid w:val="00923664"/>
    <w:rsid w:val="00924B41"/>
    <w:rsid w:val="00925714"/>
    <w:rsid w:val="00926594"/>
    <w:rsid w:val="00930902"/>
    <w:rsid w:val="00935C40"/>
    <w:rsid w:val="00936C3E"/>
    <w:rsid w:val="00937755"/>
    <w:rsid w:val="00940A5B"/>
    <w:rsid w:val="0094271F"/>
    <w:rsid w:val="00942E84"/>
    <w:rsid w:val="00942F0C"/>
    <w:rsid w:val="00944300"/>
    <w:rsid w:val="00953FCB"/>
    <w:rsid w:val="009551E3"/>
    <w:rsid w:val="00956B8C"/>
    <w:rsid w:val="00956C87"/>
    <w:rsid w:val="009700A4"/>
    <w:rsid w:val="00972EA3"/>
    <w:rsid w:val="00973E04"/>
    <w:rsid w:val="009744FE"/>
    <w:rsid w:val="00977982"/>
    <w:rsid w:val="00984AE8"/>
    <w:rsid w:val="0098586A"/>
    <w:rsid w:val="00987144"/>
    <w:rsid w:val="00991391"/>
    <w:rsid w:val="009936F4"/>
    <w:rsid w:val="0099545B"/>
    <w:rsid w:val="009A32CB"/>
    <w:rsid w:val="009A47D2"/>
    <w:rsid w:val="009B06E0"/>
    <w:rsid w:val="009B1E9D"/>
    <w:rsid w:val="009B235D"/>
    <w:rsid w:val="009B2C4F"/>
    <w:rsid w:val="009B5E2F"/>
    <w:rsid w:val="009B7458"/>
    <w:rsid w:val="009B7FAE"/>
    <w:rsid w:val="009C084A"/>
    <w:rsid w:val="009C52DB"/>
    <w:rsid w:val="009D05A9"/>
    <w:rsid w:val="009D18C5"/>
    <w:rsid w:val="009D3EA7"/>
    <w:rsid w:val="009D5150"/>
    <w:rsid w:val="009D6237"/>
    <w:rsid w:val="009D7351"/>
    <w:rsid w:val="009E041C"/>
    <w:rsid w:val="009E0B1C"/>
    <w:rsid w:val="009E51EF"/>
    <w:rsid w:val="009E5C10"/>
    <w:rsid w:val="009E7551"/>
    <w:rsid w:val="009F0261"/>
    <w:rsid w:val="009F1D6E"/>
    <w:rsid w:val="009F2050"/>
    <w:rsid w:val="009F2CFA"/>
    <w:rsid w:val="009F54A5"/>
    <w:rsid w:val="00A016EB"/>
    <w:rsid w:val="00A02CEC"/>
    <w:rsid w:val="00A039EC"/>
    <w:rsid w:val="00A03AC1"/>
    <w:rsid w:val="00A045A6"/>
    <w:rsid w:val="00A04BAA"/>
    <w:rsid w:val="00A076CF"/>
    <w:rsid w:val="00A1007F"/>
    <w:rsid w:val="00A11943"/>
    <w:rsid w:val="00A11F66"/>
    <w:rsid w:val="00A13302"/>
    <w:rsid w:val="00A15BE1"/>
    <w:rsid w:val="00A162DF"/>
    <w:rsid w:val="00A17A43"/>
    <w:rsid w:val="00A23853"/>
    <w:rsid w:val="00A247E9"/>
    <w:rsid w:val="00A26E80"/>
    <w:rsid w:val="00A2717E"/>
    <w:rsid w:val="00A3135B"/>
    <w:rsid w:val="00A340CC"/>
    <w:rsid w:val="00A34131"/>
    <w:rsid w:val="00A363AC"/>
    <w:rsid w:val="00A37B42"/>
    <w:rsid w:val="00A40721"/>
    <w:rsid w:val="00A40DDB"/>
    <w:rsid w:val="00A4133B"/>
    <w:rsid w:val="00A4255A"/>
    <w:rsid w:val="00A42712"/>
    <w:rsid w:val="00A4435C"/>
    <w:rsid w:val="00A461C1"/>
    <w:rsid w:val="00A526B3"/>
    <w:rsid w:val="00A603BC"/>
    <w:rsid w:val="00A60E45"/>
    <w:rsid w:val="00A6156D"/>
    <w:rsid w:val="00A61BA8"/>
    <w:rsid w:val="00A637C2"/>
    <w:rsid w:val="00A64125"/>
    <w:rsid w:val="00A646A0"/>
    <w:rsid w:val="00A65A9A"/>
    <w:rsid w:val="00A66321"/>
    <w:rsid w:val="00A6670D"/>
    <w:rsid w:val="00A675AE"/>
    <w:rsid w:val="00A72BBA"/>
    <w:rsid w:val="00A74878"/>
    <w:rsid w:val="00A75B8A"/>
    <w:rsid w:val="00A81A1B"/>
    <w:rsid w:val="00A8259F"/>
    <w:rsid w:val="00A839B4"/>
    <w:rsid w:val="00A84969"/>
    <w:rsid w:val="00A84D65"/>
    <w:rsid w:val="00A87E40"/>
    <w:rsid w:val="00A87FCD"/>
    <w:rsid w:val="00A9380D"/>
    <w:rsid w:val="00A944FD"/>
    <w:rsid w:val="00A94607"/>
    <w:rsid w:val="00A968E5"/>
    <w:rsid w:val="00AA001E"/>
    <w:rsid w:val="00AA0B74"/>
    <w:rsid w:val="00AA204F"/>
    <w:rsid w:val="00AA2899"/>
    <w:rsid w:val="00AA2D77"/>
    <w:rsid w:val="00AA5B43"/>
    <w:rsid w:val="00AB1A97"/>
    <w:rsid w:val="00AB71AC"/>
    <w:rsid w:val="00AC11D6"/>
    <w:rsid w:val="00AC1917"/>
    <w:rsid w:val="00AC24ED"/>
    <w:rsid w:val="00AC2CA1"/>
    <w:rsid w:val="00AC4214"/>
    <w:rsid w:val="00AC7D94"/>
    <w:rsid w:val="00AC7DD1"/>
    <w:rsid w:val="00AD0EFA"/>
    <w:rsid w:val="00AD47DF"/>
    <w:rsid w:val="00AD62F6"/>
    <w:rsid w:val="00AD638D"/>
    <w:rsid w:val="00AE049F"/>
    <w:rsid w:val="00AE062C"/>
    <w:rsid w:val="00AE0D72"/>
    <w:rsid w:val="00AE3FF1"/>
    <w:rsid w:val="00AE65B7"/>
    <w:rsid w:val="00AE7D65"/>
    <w:rsid w:val="00AF3186"/>
    <w:rsid w:val="00AF4647"/>
    <w:rsid w:val="00AF4A4A"/>
    <w:rsid w:val="00B01E8E"/>
    <w:rsid w:val="00B0571D"/>
    <w:rsid w:val="00B0666B"/>
    <w:rsid w:val="00B101B4"/>
    <w:rsid w:val="00B10575"/>
    <w:rsid w:val="00B11235"/>
    <w:rsid w:val="00B1300B"/>
    <w:rsid w:val="00B1383E"/>
    <w:rsid w:val="00B13B3B"/>
    <w:rsid w:val="00B13E6C"/>
    <w:rsid w:val="00B14400"/>
    <w:rsid w:val="00B147E9"/>
    <w:rsid w:val="00B147F1"/>
    <w:rsid w:val="00B15ACB"/>
    <w:rsid w:val="00B165D9"/>
    <w:rsid w:val="00B1690C"/>
    <w:rsid w:val="00B22279"/>
    <w:rsid w:val="00B23AF0"/>
    <w:rsid w:val="00B26497"/>
    <w:rsid w:val="00B305A7"/>
    <w:rsid w:val="00B306A2"/>
    <w:rsid w:val="00B3170B"/>
    <w:rsid w:val="00B353A2"/>
    <w:rsid w:val="00B4182E"/>
    <w:rsid w:val="00B42206"/>
    <w:rsid w:val="00B45149"/>
    <w:rsid w:val="00B4740F"/>
    <w:rsid w:val="00B52730"/>
    <w:rsid w:val="00B54C11"/>
    <w:rsid w:val="00B56EE0"/>
    <w:rsid w:val="00B661F0"/>
    <w:rsid w:val="00B665DD"/>
    <w:rsid w:val="00B67376"/>
    <w:rsid w:val="00B70374"/>
    <w:rsid w:val="00B71228"/>
    <w:rsid w:val="00B735AC"/>
    <w:rsid w:val="00B74E35"/>
    <w:rsid w:val="00B75AD7"/>
    <w:rsid w:val="00B83DE1"/>
    <w:rsid w:val="00B84C14"/>
    <w:rsid w:val="00B85272"/>
    <w:rsid w:val="00B852B2"/>
    <w:rsid w:val="00B86C8E"/>
    <w:rsid w:val="00B87459"/>
    <w:rsid w:val="00B877A1"/>
    <w:rsid w:val="00B87919"/>
    <w:rsid w:val="00B9092C"/>
    <w:rsid w:val="00B91DBF"/>
    <w:rsid w:val="00B9420E"/>
    <w:rsid w:val="00B951BE"/>
    <w:rsid w:val="00B95B29"/>
    <w:rsid w:val="00BA1ED4"/>
    <w:rsid w:val="00BA2554"/>
    <w:rsid w:val="00BA7BE4"/>
    <w:rsid w:val="00BB0F79"/>
    <w:rsid w:val="00BB6225"/>
    <w:rsid w:val="00BB71BC"/>
    <w:rsid w:val="00BB7273"/>
    <w:rsid w:val="00BC080A"/>
    <w:rsid w:val="00BC2472"/>
    <w:rsid w:val="00BC4726"/>
    <w:rsid w:val="00BC4728"/>
    <w:rsid w:val="00BC7C1B"/>
    <w:rsid w:val="00BD318D"/>
    <w:rsid w:val="00BD6D5D"/>
    <w:rsid w:val="00BD6E24"/>
    <w:rsid w:val="00BD781F"/>
    <w:rsid w:val="00BE61FD"/>
    <w:rsid w:val="00BE7345"/>
    <w:rsid w:val="00BE7477"/>
    <w:rsid w:val="00BF2CF8"/>
    <w:rsid w:val="00BF3F8A"/>
    <w:rsid w:val="00BF48FB"/>
    <w:rsid w:val="00BF574A"/>
    <w:rsid w:val="00BF7869"/>
    <w:rsid w:val="00C022A4"/>
    <w:rsid w:val="00C03A59"/>
    <w:rsid w:val="00C054B3"/>
    <w:rsid w:val="00C0555C"/>
    <w:rsid w:val="00C06694"/>
    <w:rsid w:val="00C07937"/>
    <w:rsid w:val="00C10F8E"/>
    <w:rsid w:val="00C12691"/>
    <w:rsid w:val="00C12CA1"/>
    <w:rsid w:val="00C15540"/>
    <w:rsid w:val="00C20D10"/>
    <w:rsid w:val="00C2143A"/>
    <w:rsid w:val="00C243EA"/>
    <w:rsid w:val="00C2484B"/>
    <w:rsid w:val="00C255F8"/>
    <w:rsid w:val="00C3276B"/>
    <w:rsid w:val="00C33DEE"/>
    <w:rsid w:val="00C36213"/>
    <w:rsid w:val="00C42E1B"/>
    <w:rsid w:val="00C44714"/>
    <w:rsid w:val="00C46CFB"/>
    <w:rsid w:val="00C47060"/>
    <w:rsid w:val="00C47088"/>
    <w:rsid w:val="00C523E1"/>
    <w:rsid w:val="00C54336"/>
    <w:rsid w:val="00C55222"/>
    <w:rsid w:val="00C55837"/>
    <w:rsid w:val="00C55CEB"/>
    <w:rsid w:val="00C657FE"/>
    <w:rsid w:val="00C665B3"/>
    <w:rsid w:val="00C672C8"/>
    <w:rsid w:val="00C73B17"/>
    <w:rsid w:val="00C75DAE"/>
    <w:rsid w:val="00C77D42"/>
    <w:rsid w:val="00C80C85"/>
    <w:rsid w:val="00C81200"/>
    <w:rsid w:val="00C81935"/>
    <w:rsid w:val="00C82141"/>
    <w:rsid w:val="00C825D2"/>
    <w:rsid w:val="00C83A7A"/>
    <w:rsid w:val="00C840AB"/>
    <w:rsid w:val="00C844E5"/>
    <w:rsid w:val="00C857B8"/>
    <w:rsid w:val="00C86B8C"/>
    <w:rsid w:val="00C8737F"/>
    <w:rsid w:val="00C90117"/>
    <w:rsid w:val="00C93B28"/>
    <w:rsid w:val="00C9681A"/>
    <w:rsid w:val="00C96829"/>
    <w:rsid w:val="00CA08A7"/>
    <w:rsid w:val="00CA160E"/>
    <w:rsid w:val="00CA2612"/>
    <w:rsid w:val="00CA7CEE"/>
    <w:rsid w:val="00CB096B"/>
    <w:rsid w:val="00CB2723"/>
    <w:rsid w:val="00CB5A70"/>
    <w:rsid w:val="00CB7C6C"/>
    <w:rsid w:val="00CC0F16"/>
    <w:rsid w:val="00CC3185"/>
    <w:rsid w:val="00CC5FAE"/>
    <w:rsid w:val="00CC6505"/>
    <w:rsid w:val="00CD1600"/>
    <w:rsid w:val="00CD2E10"/>
    <w:rsid w:val="00CD33DD"/>
    <w:rsid w:val="00CD6C10"/>
    <w:rsid w:val="00CD7CA5"/>
    <w:rsid w:val="00CE2394"/>
    <w:rsid w:val="00CE3E30"/>
    <w:rsid w:val="00CE46F6"/>
    <w:rsid w:val="00CE5624"/>
    <w:rsid w:val="00CE586B"/>
    <w:rsid w:val="00CE7DB0"/>
    <w:rsid w:val="00CF03E6"/>
    <w:rsid w:val="00CF0E37"/>
    <w:rsid w:val="00CF103E"/>
    <w:rsid w:val="00CF10E4"/>
    <w:rsid w:val="00CF5F97"/>
    <w:rsid w:val="00D00BCD"/>
    <w:rsid w:val="00D01ABD"/>
    <w:rsid w:val="00D01C14"/>
    <w:rsid w:val="00D01E4A"/>
    <w:rsid w:val="00D032F7"/>
    <w:rsid w:val="00D0794D"/>
    <w:rsid w:val="00D07C25"/>
    <w:rsid w:val="00D07C28"/>
    <w:rsid w:val="00D11EBE"/>
    <w:rsid w:val="00D14E02"/>
    <w:rsid w:val="00D1770C"/>
    <w:rsid w:val="00D21A9B"/>
    <w:rsid w:val="00D32565"/>
    <w:rsid w:val="00D340C2"/>
    <w:rsid w:val="00D350E1"/>
    <w:rsid w:val="00D35F02"/>
    <w:rsid w:val="00D37073"/>
    <w:rsid w:val="00D410E8"/>
    <w:rsid w:val="00D43007"/>
    <w:rsid w:val="00D43220"/>
    <w:rsid w:val="00D43F31"/>
    <w:rsid w:val="00D4427E"/>
    <w:rsid w:val="00D5265A"/>
    <w:rsid w:val="00D53749"/>
    <w:rsid w:val="00D54351"/>
    <w:rsid w:val="00D54456"/>
    <w:rsid w:val="00D545CF"/>
    <w:rsid w:val="00D553C8"/>
    <w:rsid w:val="00D5555C"/>
    <w:rsid w:val="00D567E1"/>
    <w:rsid w:val="00D56916"/>
    <w:rsid w:val="00D570AA"/>
    <w:rsid w:val="00D605A7"/>
    <w:rsid w:val="00D6086C"/>
    <w:rsid w:val="00D6102E"/>
    <w:rsid w:val="00D618C5"/>
    <w:rsid w:val="00D61CB3"/>
    <w:rsid w:val="00D637CF"/>
    <w:rsid w:val="00D70645"/>
    <w:rsid w:val="00D71CB6"/>
    <w:rsid w:val="00D729D4"/>
    <w:rsid w:val="00D75263"/>
    <w:rsid w:val="00D771FA"/>
    <w:rsid w:val="00D81974"/>
    <w:rsid w:val="00D8571A"/>
    <w:rsid w:val="00D86B2C"/>
    <w:rsid w:val="00D91CB1"/>
    <w:rsid w:val="00D93863"/>
    <w:rsid w:val="00D97E64"/>
    <w:rsid w:val="00DA047D"/>
    <w:rsid w:val="00DA1BF3"/>
    <w:rsid w:val="00DA3C90"/>
    <w:rsid w:val="00DA48AF"/>
    <w:rsid w:val="00DB1B5B"/>
    <w:rsid w:val="00DB4F0D"/>
    <w:rsid w:val="00DB521B"/>
    <w:rsid w:val="00DB5298"/>
    <w:rsid w:val="00DB65AE"/>
    <w:rsid w:val="00DC0559"/>
    <w:rsid w:val="00DC0685"/>
    <w:rsid w:val="00DC172D"/>
    <w:rsid w:val="00DC2654"/>
    <w:rsid w:val="00DC4009"/>
    <w:rsid w:val="00DC665A"/>
    <w:rsid w:val="00DC695B"/>
    <w:rsid w:val="00DD0A28"/>
    <w:rsid w:val="00DD20C8"/>
    <w:rsid w:val="00DD369D"/>
    <w:rsid w:val="00DD5EF0"/>
    <w:rsid w:val="00DD79BC"/>
    <w:rsid w:val="00DE2687"/>
    <w:rsid w:val="00DE279B"/>
    <w:rsid w:val="00DE500B"/>
    <w:rsid w:val="00DE6001"/>
    <w:rsid w:val="00DE7AF8"/>
    <w:rsid w:val="00DE7DA6"/>
    <w:rsid w:val="00DF2A73"/>
    <w:rsid w:val="00DF483F"/>
    <w:rsid w:val="00DF7EF0"/>
    <w:rsid w:val="00E00080"/>
    <w:rsid w:val="00E02CFF"/>
    <w:rsid w:val="00E03C57"/>
    <w:rsid w:val="00E04C6C"/>
    <w:rsid w:val="00E04FF1"/>
    <w:rsid w:val="00E05D49"/>
    <w:rsid w:val="00E075C7"/>
    <w:rsid w:val="00E07AFA"/>
    <w:rsid w:val="00E1173C"/>
    <w:rsid w:val="00E11F14"/>
    <w:rsid w:val="00E16B6A"/>
    <w:rsid w:val="00E16C5B"/>
    <w:rsid w:val="00E20657"/>
    <w:rsid w:val="00E231C8"/>
    <w:rsid w:val="00E258D8"/>
    <w:rsid w:val="00E27C38"/>
    <w:rsid w:val="00E30891"/>
    <w:rsid w:val="00E338AB"/>
    <w:rsid w:val="00E33BE9"/>
    <w:rsid w:val="00E364A5"/>
    <w:rsid w:val="00E3765B"/>
    <w:rsid w:val="00E40A90"/>
    <w:rsid w:val="00E4403B"/>
    <w:rsid w:val="00E45CE1"/>
    <w:rsid w:val="00E46E57"/>
    <w:rsid w:val="00E5432A"/>
    <w:rsid w:val="00E55C87"/>
    <w:rsid w:val="00E56978"/>
    <w:rsid w:val="00E61C90"/>
    <w:rsid w:val="00E64516"/>
    <w:rsid w:val="00E67E59"/>
    <w:rsid w:val="00E7339E"/>
    <w:rsid w:val="00E74765"/>
    <w:rsid w:val="00E804E8"/>
    <w:rsid w:val="00E80587"/>
    <w:rsid w:val="00E82C6E"/>
    <w:rsid w:val="00E83EC6"/>
    <w:rsid w:val="00E86133"/>
    <w:rsid w:val="00E87544"/>
    <w:rsid w:val="00E87ACA"/>
    <w:rsid w:val="00E906FF"/>
    <w:rsid w:val="00E91A26"/>
    <w:rsid w:val="00E92A52"/>
    <w:rsid w:val="00E92AF8"/>
    <w:rsid w:val="00E937DC"/>
    <w:rsid w:val="00E939A5"/>
    <w:rsid w:val="00E94CFD"/>
    <w:rsid w:val="00E95FF9"/>
    <w:rsid w:val="00EA0856"/>
    <w:rsid w:val="00EA30C0"/>
    <w:rsid w:val="00EA4676"/>
    <w:rsid w:val="00EA7187"/>
    <w:rsid w:val="00EA7B6F"/>
    <w:rsid w:val="00EB605E"/>
    <w:rsid w:val="00EC0274"/>
    <w:rsid w:val="00EC0BF3"/>
    <w:rsid w:val="00EC442D"/>
    <w:rsid w:val="00EC728D"/>
    <w:rsid w:val="00EC7EFD"/>
    <w:rsid w:val="00ED013D"/>
    <w:rsid w:val="00ED545A"/>
    <w:rsid w:val="00ED61CF"/>
    <w:rsid w:val="00ED6D18"/>
    <w:rsid w:val="00ED7FB6"/>
    <w:rsid w:val="00EE0274"/>
    <w:rsid w:val="00EE1887"/>
    <w:rsid w:val="00EF165A"/>
    <w:rsid w:val="00EF4488"/>
    <w:rsid w:val="00F02627"/>
    <w:rsid w:val="00F04F29"/>
    <w:rsid w:val="00F069C0"/>
    <w:rsid w:val="00F123EB"/>
    <w:rsid w:val="00F13668"/>
    <w:rsid w:val="00F243DE"/>
    <w:rsid w:val="00F255E2"/>
    <w:rsid w:val="00F267AD"/>
    <w:rsid w:val="00F2743A"/>
    <w:rsid w:val="00F27BB7"/>
    <w:rsid w:val="00F3279B"/>
    <w:rsid w:val="00F3655E"/>
    <w:rsid w:val="00F371CB"/>
    <w:rsid w:val="00F41604"/>
    <w:rsid w:val="00F427F8"/>
    <w:rsid w:val="00F45C66"/>
    <w:rsid w:val="00F5038C"/>
    <w:rsid w:val="00F51F82"/>
    <w:rsid w:val="00F57942"/>
    <w:rsid w:val="00F6098B"/>
    <w:rsid w:val="00F61543"/>
    <w:rsid w:val="00F6461B"/>
    <w:rsid w:val="00F66167"/>
    <w:rsid w:val="00F6651E"/>
    <w:rsid w:val="00F671FF"/>
    <w:rsid w:val="00F71F08"/>
    <w:rsid w:val="00F71F4E"/>
    <w:rsid w:val="00F71F6A"/>
    <w:rsid w:val="00F720B9"/>
    <w:rsid w:val="00F731C8"/>
    <w:rsid w:val="00F74E3C"/>
    <w:rsid w:val="00F760EA"/>
    <w:rsid w:val="00F8184B"/>
    <w:rsid w:val="00F8212F"/>
    <w:rsid w:val="00F830B4"/>
    <w:rsid w:val="00F83F69"/>
    <w:rsid w:val="00F868A6"/>
    <w:rsid w:val="00F8799E"/>
    <w:rsid w:val="00F9041B"/>
    <w:rsid w:val="00F904E0"/>
    <w:rsid w:val="00FA0F5B"/>
    <w:rsid w:val="00FA46CA"/>
    <w:rsid w:val="00FA6711"/>
    <w:rsid w:val="00FA6721"/>
    <w:rsid w:val="00FB0D33"/>
    <w:rsid w:val="00FB5000"/>
    <w:rsid w:val="00FC0FC6"/>
    <w:rsid w:val="00FC1A14"/>
    <w:rsid w:val="00FC25F2"/>
    <w:rsid w:val="00FC3320"/>
    <w:rsid w:val="00FC4B54"/>
    <w:rsid w:val="00FC4EB7"/>
    <w:rsid w:val="00FC7647"/>
    <w:rsid w:val="00FD096D"/>
    <w:rsid w:val="00FD55C7"/>
    <w:rsid w:val="00FD63D9"/>
    <w:rsid w:val="00FE2F06"/>
    <w:rsid w:val="00FE3129"/>
    <w:rsid w:val="00FE3AB5"/>
    <w:rsid w:val="00FE4A6C"/>
    <w:rsid w:val="00FE5DD9"/>
    <w:rsid w:val="00FF2B29"/>
    <w:rsid w:val="00FF4797"/>
    <w:rsid w:val="00FF5C27"/>
    <w:rsid w:val="00FF6204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A47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08331A"/>
    <w:rPr>
      <w:color w:val="800080" w:themeColor="followedHyperlink"/>
      <w:u w:val="single"/>
    </w:rPr>
  </w:style>
  <w:style w:type="character" w:styleId="Zvraznenie">
    <w:name w:val="Emphasis"/>
    <w:basedOn w:val="Predvolenpsmoodseku"/>
    <w:uiPriority w:val="20"/>
    <w:qFormat/>
    <w:rsid w:val="004F70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eks.sk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optp.vlada.gov.s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a.europa.eu/Lists/ECADocuments/SR14_22/SR14_22_EN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5D4FD-DC1F-4EFD-93B1-7890A8A3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10203</Words>
  <Characters>58158</Characters>
  <Application>Microsoft Office Word</Application>
  <DocSecurity>0</DocSecurity>
  <Lines>484</Lines>
  <Paragraphs>136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2021-01-22T12:31:00Z</dcterms:created>
  <dcterms:modified xsi:type="dcterms:W3CDTF">2021-01-25T15:34:00Z</dcterms:modified>
</cp:coreProperties>
</file>