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A4DB4" w14:textId="77777777" w:rsidR="00D34A30" w:rsidRDefault="00D34A30" w:rsidP="00DF5F56">
      <w:pPr>
        <w:keepNext/>
        <w:keepLines/>
        <w:spacing w:after="0" w:line="220" w:lineRule="atLeast"/>
        <w:jc w:val="center"/>
        <w:rPr>
          <w:ins w:id="0" w:author="Autor"/>
          <w:rFonts w:ascii="Calibri" w:eastAsia="Times New Roman" w:hAnsi="Calibri" w:cs="Calibri"/>
          <w:b/>
          <w:bCs/>
          <w:sz w:val="28"/>
          <w:szCs w:val="28"/>
          <w:lang w:eastAsia="sk-SK"/>
        </w:rPr>
      </w:pPr>
    </w:p>
    <w:p w14:paraId="0994CEA1" w14:textId="77777777" w:rsidR="00D34A30" w:rsidRDefault="00D34A30" w:rsidP="00DF5F56">
      <w:pPr>
        <w:keepNext/>
        <w:keepLines/>
        <w:spacing w:after="0" w:line="220" w:lineRule="atLeast"/>
        <w:jc w:val="center"/>
        <w:rPr>
          <w:ins w:id="1" w:author="Autor"/>
          <w:rFonts w:ascii="Calibri" w:eastAsia="Times New Roman" w:hAnsi="Calibri" w:cs="Calibri"/>
          <w:b/>
          <w:bCs/>
          <w:sz w:val="28"/>
          <w:szCs w:val="28"/>
          <w:lang w:eastAsia="sk-SK"/>
        </w:rPr>
      </w:pPr>
    </w:p>
    <w:p w14:paraId="4240B3A6" w14:textId="0AE18AC1" w:rsidR="00DF5F56" w:rsidRPr="00DF5F56" w:rsidRDefault="00557C41" w:rsidP="00DF5F56">
      <w:pPr>
        <w:keepNext/>
        <w:keepLines/>
        <w:spacing w:after="0" w:line="220" w:lineRule="atLeast"/>
        <w:jc w:val="center"/>
        <w:rPr>
          <w:rFonts w:ascii="Calibri" w:eastAsia="Times New Roman" w:hAnsi="Calibri" w:cs="Calibri"/>
          <w:b/>
          <w:bCs/>
          <w:sz w:val="28"/>
          <w:szCs w:val="28"/>
          <w:lang w:eastAsia="sk-SK"/>
        </w:rPr>
      </w:pPr>
      <w:r>
        <w:rPr>
          <w:rFonts w:ascii="Calibri" w:eastAsia="Times New Roman" w:hAnsi="Calibri" w:cs="Calibri"/>
          <w:b/>
          <w:bCs/>
          <w:sz w:val="28"/>
          <w:szCs w:val="28"/>
          <w:lang w:eastAsia="sk-SK"/>
        </w:rPr>
        <w:t>Ministerstvo investícií, regionálneho rozvoja a informatizácie                      Slovenskej republiky</w:t>
      </w:r>
      <w:r w:rsidR="00DF5F56" w:rsidRPr="00DF5F56">
        <w:rPr>
          <w:rFonts w:ascii="Calibri" w:eastAsia="Times New Roman" w:hAnsi="Calibri" w:cs="Calibri"/>
          <w:b/>
          <w:bCs/>
          <w:sz w:val="28"/>
          <w:szCs w:val="28"/>
          <w:lang w:eastAsia="sk-SK"/>
        </w:rPr>
        <w:t xml:space="preserve"> </w:t>
      </w:r>
    </w:p>
    <w:p w14:paraId="4738B6F4" w14:textId="77777777" w:rsidR="00DF5F56" w:rsidRPr="00DF5F56" w:rsidRDefault="00557C41" w:rsidP="00DF5F56">
      <w:pPr>
        <w:keepNext/>
        <w:keepLines/>
        <w:spacing w:after="0" w:line="220" w:lineRule="atLeast"/>
        <w:jc w:val="center"/>
        <w:rPr>
          <w:rFonts w:ascii="Calibri" w:eastAsia="Times New Roman" w:hAnsi="Calibri" w:cs="Calibri"/>
          <w:b/>
          <w:bCs/>
          <w:sz w:val="28"/>
          <w:szCs w:val="28"/>
          <w:lang w:eastAsia="sk-SK"/>
        </w:rPr>
      </w:pPr>
      <w:r>
        <w:rPr>
          <w:rFonts w:ascii="Calibri" w:eastAsia="Times New Roman" w:hAnsi="Calibri" w:cs="Calibri"/>
          <w:b/>
          <w:bCs/>
          <w:sz w:val="28"/>
          <w:szCs w:val="28"/>
          <w:lang w:eastAsia="sk-SK"/>
        </w:rPr>
        <w:t>Sekcia OP TP a iných finančných mechanizmov</w:t>
      </w:r>
    </w:p>
    <w:p w14:paraId="65CF8BB3" w14:textId="77777777" w:rsidR="00DF5F56" w:rsidRPr="00DF5F56" w:rsidRDefault="00DF5F56" w:rsidP="00DF5F56">
      <w:pPr>
        <w:spacing w:after="0" w:line="240" w:lineRule="auto"/>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Riadiaci orgán OP TP 2014-2020</w:t>
      </w:r>
    </w:p>
    <w:p w14:paraId="662F42CB" w14:textId="77777777" w:rsidR="00DF5F56" w:rsidRPr="00DF5F56" w:rsidRDefault="00DF5F56" w:rsidP="00DF5F56">
      <w:pPr>
        <w:spacing w:after="0" w:line="240" w:lineRule="auto"/>
        <w:jc w:val="center"/>
        <w:rPr>
          <w:rFonts w:eastAsia="Times New Roman" w:cs="Times New Roman"/>
          <w:sz w:val="24"/>
          <w:szCs w:val="24"/>
          <w:lang w:eastAsia="cs-CZ" w:bidi="sa-IN"/>
        </w:rPr>
      </w:pPr>
    </w:p>
    <w:p w14:paraId="3E224DBF" w14:textId="77777777" w:rsidR="00DF5F56" w:rsidRPr="00DF5F56" w:rsidRDefault="00DF5F56" w:rsidP="00DF5F56">
      <w:pPr>
        <w:spacing w:after="0" w:line="240" w:lineRule="auto"/>
        <w:jc w:val="center"/>
        <w:rPr>
          <w:rFonts w:eastAsia="Times New Roman" w:cs="Times New Roman"/>
          <w:sz w:val="24"/>
          <w:szCs w:val="24"/>
          <w:lang w:eastAsia="cs-CZ" w:bidi="sa-IN"/>
        </w:rPr>
      </w:pPr>
    </w:p>
    <w:p w14:paraId="309064FC" w14:textId="77777777" w:rsidR="00DF5F56" w:rsidRPr="00DF5F56" w:rsidRDefault="00DF5F56" w:rsidP="00DF5F56">
      <w:pPr>
        <w:spacing w:after="0" w:line="240" w:lineRule="auto"/>
        <w:jc w:val="center"/>
        <w:rPr>
          <w:rFonts w:ascii="Calibri" w:eastAsia="Times New Roman" w:hAnsi="Calibri" w:cs="Calibri"/>
          <w:b/>
          <w:spacing w:val="-16"/>
          <w:sz w:val="40"/>
          <w:szCs w:val="40"/>
          <w:lang w:eastAsia="sk-SK"/>
        </w:rPr>
      </w:pPr>
      <w:r w:rsidRPr="00DF5F56">
        <w:rPr>
          <w:rFonts w:ascii="Calibri" w:eastAsia="Times New Roman" w:hAnsi="Calibri" w:cs="Calibri"/>
          <w:b/>
          <w:spacing w:val="-16"/>
          <w:sz w:val="40"/>
          <w:szCs w:val="40"/>
          <w:lang w:eastAsia="sk-SK"/>
        </w:rPr>
        <w:t xml:space="preserve">Príručka pre kontrolu verejného obstarávania </w:t>
      </w:r>
    </w:p>
    <w:p w14:paraId="2E7EDFDB" w14:textId="77777777" w:rsidR="00DF5F56" w:rsidRPr="00DF5F56" w:rsidRDefault="00DF5F56" w:rsidP="00DF5F56">
      <w:pPr>
        <w:spacing w:before="120" w:after="120" w:line="240" w:lineRule="auto"/>
        <w:jc w:val="center"/>
        <w:rPr>
          <w:rFonts w:ascii="Calibri" w:eastAsia="Times New Roman" w:hAnsi="Calibri" w:cs="Calibri"/>
          <w:bCs/>
          <w:sz w:val="28"/>
          <w:szCs w:val="28"/>
          <w:lang w:eastAsia="sk-SK"/>
        </w:rPr>
      </w:pPr>
      <w:r w:rsidRPr="00DF5F56">
        <w:rPr>
          <w:rFonts w:ascii="Calibri" w:eastAsia="Times New Roman" w:hAnsi="Calibri" w:cs="Calibri"/>
          <w:bCs/>
          <w:sz w:val="28"/>
          <w:szCs w:val="28"/>
          <w:lang w:eastAsia="sk-SK"/>
        </w:rPr>
        <w:t xml:space="preserve">pre projekty operačného programu </w:t>
      </w:r>
      <w:r w:rsidRPr="00DF5F56">
        <w:rPr>
          <w:rFonts w:ascii="Calibri" w:eastAsia="Times New Roman" w:hAnsi="Calibri" w:cs="Calibri"/>
          <w:iCs/>
          <w:sz w:val="28"/>
          <w:szCs w:val="28"/>
          <w:lang w:eastAsia="cs-CZ" w:bidi="sa-IN"/>
        </w:rPr>
        <w:t>Technická pomoc 2014-2020</w:t>
      </w:r>
    </w:p>
    <w:p w14:paraId="545E92E6" w14:textId="77777777" w:rsidR="00DF5F56" w:rsidRPr="00DF5F56" w:rsidRDefault="00DF5F56" w:rsidP="00DF5F56">
      <w:pPr>
        <w:spacing w:after="0" w:line="240" w:lineRule="auto"/>
        <w:rPr>
          <w:rFonts w:ascii="Calibri" w:eastAsia="Times New Roman" w:hAnsi="Calibri" w:cs="Calibri"/>
          <w:sz w:val="24"/>
          <w:szCs w:val="24"/>
          <w:lang w:eastAsia="sk-SK"/>
        </w:rPr>
      </w:pPr>
    </w:p>
    <w:p w14:paraId="4B366030" w14:textId="77777777" w:rsidR="00DF5F56" w:rsidRPr="00DF5F56" w:rsidRDefault="00DF5F56" w:rsidP="00DF5F56">
      <w:pPr>
        <w:spacing w:after="0" w:line="240" w:lineRule="auto"/>
        <w:rPr>
          <w:rFonts w:ascii="Calibri" w:eastAsia="Times New Roman" w:hAnsi="Calibri" w:cs="Calibri"/>
          <w:sz w:val="24"/>
          <w:szCs w:val="24"/>
          <w:lang w:eastAsia="sk-SK"/>
        </w:rPr>
      </w:pPr>
    </w:p>
    <w:p w14:paraId="0014FB17" w14:textId="77777777" w:rsidR="00DF5F56" w:rsidRPr="00DF5F56" w:rsidRDefault="00DF5F56" w:rsidP="00DF5F56">
      <w:pPr>
        <w:spacing w:after="0" w:line="240" w:lineRule="auto"/>
        <w:rPr>
          <w:rFonts w:ascii="Calibri" w:eastAsia="Times New Roman" w:hAnsi="Calibri" w:cs="Calibri"/>
          <w:b/>
          <w:sz w:val="24"/>
          <w:szCs w:val="24"/>
          <w:lang w:eastAsia="sk-SK"/>
        </w:rPr>
      </w:pPr>
      <w:r w:rsidRPr="00DF5F56">
        <w:rPr>
          <w:rFonts w:ascii="Calibri" w:eastAsia="Times New Roman" w:hAnsi="Calibri" w:cs="Calibri"/>
          <w:sz w:val="24"/>
          <w:szCs w:val="24"/>
          <w:u w:val="single"/>
          <w:lang w:eastAsia="sk-SK"/>
        </w:rPr>
        <w:t>Verzia:</w:t>
      </w:r>
      <w:r w:rsidRPr="00DF5F56">
        <w:rPr>
          <w:rFonts w:ascii="Calibri" w:eastAsia="Times New Roman" w:hAnsi="Calibri" w:cs="Calibri"/>
          <w:sz w:val="24"/>
          <w:szCs w:val="24"/>
          <w:lang w:eastAsia="sk-SK"/>
        </w:rPr>
        <w:tab/>
      </w:r>
      <w:r w:rsidRPr="00DF5F56">
        <w:rPr>
          <w:rFonts w:ascii="Calibri" w:eastAsia="Times New Roman" w:hAnsi="Calibri" w:cs="Calibri"/>
          <w:sz w:val="24"/>
          <w:szCs w:val="24"/>
          <w:lang w:eastAsia="sk-SK"/>
        </w:rPr>
        <w:tab/>
      </w:r>
      <w:r w:rsidR="0020135A">
        <w:rPr>
          <w:rFonts w:ascii="Calibri" w:eastAsia="Times New Roman" w:hAnsi="Calibri" w:cs="Calibri"/>
          <w:sz w:val="24"/>
          <w:szCs w:val="24"/>
          <w:lang w:eastAsia="sk-SK"/>
        </w:rPr>
        <w:tab/>
      </w:r>
      <w:r w:rsidR="00835A2F">
        <w:rPr>
          <w:rFonts w:ascii="Calibri" w:eastAsia="Times New Roman" w:hAnsi="Calibri" w:cs="Calibri"/>
          <w:b/>
          <w:sz w:val="24"/>
          <w:szCs w:val="24"/>
          <w:lang w:eastAsia="sk-SK"/>
        </w:rPr>
        <w:t>1</w:t>
      </w:r>
      <w:r w:rsidR="00557C41">
        <w:rPr>
          <w:rFonts w:ascii="Calibri" w:eastAsia="Times New Roman" w:hAnsi="Calibri" w:cs="Calibri"/>
          <w:b/>
          <w:sz w:val="24"/>
          <w:szCs w:val="24"/>
          <w:lang w:eastAsia="sk-SK"/>
        </w:rPr>
        <w:t>5</w:t>
      </w:r>
      <w:r w:rsidRPr="00DF5F56">
        <w:rPr>
          <w:rFonts w:ascii="Calibri" w:eastAsia="Times New Roman" w:hAnsi="Calibri" w:cs="Calibri"/>
          <w:b/>
          <w:sz w:val="24"/>
          <w:szCs w:val="24"/>
          <w:lang w:eastAsia="sk-SK"/>
        </w:rPr>
        <w:t>.0</w:t>
      </w:r>
    </w:p>
    <w:p w14:paraId="3FF1592D" w14:textId="77777777" w:rsidR="00DF5F56" w:rsidRPr="00DF5F56" w:rsidRDefault="00DF5F56" w:rsidP="00DF5F56">
      <w:pPr>
        <w:spacing w:after="0" w:line="240" w:lineRule="auto"/>
        <w:rPr>
          <w:rFonts w:ascii="Calibri" w:eastAsia="Times New Roman" w:hAnsi="Calibri" w:cs="Calibri"/>
          <w:sz w:val="24"/>
          <w:szCs w:val="24"/>
          <w:lang w:eastAsia="sk-SK"/>
        </w:rPr>
      </w:pPr>
    </w:p>
    <w:p w14:paraId="28F6F98E" w14:textId="0874796C"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b/>
          <w:bCs/>
          <w:sz w:val="24"/>
          <w:szCs w:val="24"/>
          <w:lang w:eastAsia="sk-SK"/>
        </w:rPr>
      </w:pPr>
      <w:r w:rsidRPr="00DF5F56">
        <w:rPr>
          <w:rFonts w:ascii="Calibri" w:eastAsia="Times New Roman" w:hAnsi="Calibri" w:cs="Calibri"/>
          <w:sz w:val="24"/>
          <w:szCs w:val="24"/>
          <w:u w:val="single"/>
          <w:lang w:eastAsia="sk-SK"/>
        </w:rPr>
        <w:t>Dátum účinnosti:</w:t>
      </w:r>
      <w:r w:rsidRPr="00DF5F56">
        <w:rPr>
          <w:rFonts w:ascii="Calibri" w:eastAsia="Times New Roman" w:hAnsi="Calibri" w:cs="Calibri"/>
          <w:sz w:val="24"/>
          <w:szCs w:val="24"/>
          <w:lang w:eastAsia="sk-SK"/>
        </w:rPr>
        <w:tab/>
      </w:r>
      <w:r w:rsidRPr="00DF5F56">
        <w:rPr>
          <w:rFonts w:ascii="Calibri" w:eastAsia="Times New Roman" w:hAnsi="Calibri" w:cs="Calibri"/>
          <w:b/>
          <w:sz w:val="24"/>
          <w:szCs w:val="24"/>
          <w:lang w:eastAsia="sk-SK"/>
        </w:rPr>
        <w:t xml:space="preserve"> </w:t>
      </w:r>
      <w:r w:rsidR="0020135A" w:rsidRPr="00704069">
        <w:rPr>
          <w:rFonts w:ascii="Calibri" w:eastAsia="Times New Roman" w:hAnsi="Calibri" w:cs="Calibri"/>
          <w:b/>
          <w:sz w:val="24"/>
          <w:szCs w:val="24"/>
          <w:lang w:eastAsia="sk-SK"/>
        </w:rPr>
        <w:t xml:space="preserve"> </w:t>
      </w:r>
      <w:ins w:id="2" w:author="Autor">
        <w:r w:rsidR="00D34A30">
          <w:rPr>
            <w:rFonts w:ascii="Calibri" w:eastAsia="Times New Roman" w:hAnsi="Calibri" w:cs="Calibri"/>
            <w:b/>
            <w:sz w:val="24"/>
            <w:szCs w:val="24"/>
            <w:lang w:eastAsia="sk-SK"/>
          </w:rPr>
          <w:t xml:space="preserve">08. 02. </w:t>
        </w:r>
      </w:ins>
      <w:r w:rsidR="0020135A" w:rsidRPr="00704069">
        <w:rPr>
          <w:rFonts w:ascii="Calibri" w:eastAsia="Times New Roman" w:hAnsi="Calibri" w:cs="Calibri"/>
          <w:b/>
          <w:sz w:val="24"/>
          <w:szCs w:val="24"/>
          <w:lang w:eastAsia="sk-SK"/>
        </w:rPr>
        <w:t>202</w:t>
      </w:r>
      <w:r w:rsidR="00E524B0">
        <w:rPr>
          <w:rFonts w:ascii="Calibri" w:eastAsia="Times New Roman" w:hAnsi="Calibri" w:cs="Calibri"/>
          <w:b/>
          <w:sz w:val="24"/>
          <w:szCs w:val="24"/>
          <w:lang w:eastAsia="sk-SK"/>
        </w:rPr>
        <w:t>1</w:t>
      </w:r>
    </w:p>
    <w:p w14:paraId="25D07469" w14:textId="77777777"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sz w:val="24"/>
          <w:szCs w:val="24"/>
          <w:lang w:eastAsia="sk-SK"/>
        </w:rPr>
      </w:pPr>
    </w:p>
    <w:p w14:paraId="490E9FFC" w14:textId="77777777" w:rsidR="00DF5F56" w:rsidRPr="00DF5F56" w:rsidRDefault="00DF5F56" w:rsidP="00DF5F56">
      <w:pPr>
        <w:spacing w:after="0" w:line="240" w:lineRule="auto"/>
        <w:rPr>
          <w:rFonts w:ascii="Calibri" w:eastAsia="Times New Roman" w:hAnsi="Calibri" w:cs="Calibri"/>
          <w:b/>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726"/>
        <w:gridCol w:w="1983"/>
        <w:gridCol w:w="1276"/>
        <w:gridCol w:w="1881"/>
        <w:tblGridChange w:id="3">
          <w:tblGrid>
            <w:gridCol w:w="10"/>
            <w:gridCol w:w="424"/>
            <w:gridCol w:w="10"/>
            <w:gridCol w:w="2716"/>
            <w:gridCol w:w="10"/>
            <w:gridCol w:w="1973"/>
            <w:gridCol w:w="10"/>
            <w:gridCol w:w="1266"/>
            <w:gridCol w:w="10"/>
            <w:gridCol w:w="1871"/>
            <w:gridCol w:w="10"/>
          </w:tblGrid>
        </w:tblGridChange>
      </w:tblGrid>
      <w:tr w:rsidR="00DF5F56" w:rsidRPr="00DF5F56" w14:paraId="602B7C42" w14:textId="77777777" w:rsidTr="00DF5F56">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511C5718" w14:textId="77777777" w:rsidR="00DF5F56" w:rsidRPr="00DF5F56" w:rsidRDefault="00DF5F56" w:rsidP="00DF5F56">
            <w:pPr>
              <w:spacing w:after="0"/>
              <w:rPr>
                <w:rFonts w:ascii="Calibri" w:eastAsia="Times New Roman" w:hAnsi="Calibri" w:cs="Calibri"/>
                <w:color w:val="000000"/>
                <w:lang w:eastAsia="sk-SK"/>
              </w:rPr>
            </w:pPr>
            <w:r w:rsidRPr="00DF5F56">
              <w:rPr>
                <w:rFonts w:ascii="Calibri" w:eastAsia="Times New Roman" w:hAnsi="Calibri" w:cs="Calibri"/>
                <w:color w:val="000000"/>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474617AC" w14:textId="77777777"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67070729" w14:textId="77777777"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14:paraId="13AA9C65" w14:textId="77777777"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133E82C5" w14:textId="77777777"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Podpis</w:t>
            </w:r>
          </w:p>
        </w:tc>
      </w:tr>
      <w:tr w:rsidR="00DF5F56" w:rsidRPr="00DF5F56" w14:paraId="777FF135" w14:textId="77777777" w:rsidTr="00D34A30">
        <w:tblPrEx>
          <w:tblW w:w="8300" w:type="dxa"/>
          <w:jc w:val="center"/>
          <w:tblCellMar>
            <w:left w:w="70" w:type="dxa"/>
            <w:right w:w="70" w:type="dxa"/>
          </w:tblCellMar>
          <w:tblPrExChange w:id="4" w:author="Autor">
            <w:tblPrEx>
              <w:tblW w:w="8300" w:type="dxa"/>
              <w:jc w:val="center"/>
              <w:tblCellMar>
                <w:left w:w="70" w:type="dxa"/>
                <w:right w:w="70" w:type="dxa"/>
              </w:tblCellMar>
            </w:tblPrEx>
          </w:tblPrExChange>
        </w:tblPrEx>
        <w:trPr>
          <w:trHeight w:val="1142"/>
          <w:jc w:val="center"/>
          <w:trPrChange w:id="5" w:author="Autor">
            <w:trPr>
              <w:gridAfter w:val="0"/>
              <w:trHeight w:val="420"/>
              <w:jc w:val="center"/>
            </w:trPr>
          </w:trPrChange>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Change w:id="6" w:author="Autor">
              <w:tcPr>
                <w:tcW w:w="434" w:type="dxa"/>
                <w:gridSpan w:val="2"/>
                <w:tcBorders>
                  <w:top w:val="nil"/>
                  <w:left w:val="single" w:sz="8" w:space="0" w:color="auto"/>
                  <w:bottom w:val="nil"/>
                  <w:right w:val="single" w:sz="8" w:space="0" w:color="auto"/>
                </w:tcBorders>
                <w:shd w:val="clear" w:color="auto" w:fill="D9D9D9" w:themeFill="background1" w:themeFillShade="D9"/>
                <w:textDirection w:val="btLr"/>
                <w:vAlign w:val="center"/>
                <w:hideMark/>
              </w:tcPr>
            </w:tcPrChange>
          </w:tcPr>
          <w:p w14:paraId="7F4ACEC2" w14:textId="77777777"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Vypracoval</w:t>
            </w:r>
          </w:p>
        </w:tc>
        <w:tc>
          <w:tcPr>
            <w:tcW w:w="2726" w:type="dxa"/>
            <w:tcBorders>
              <w:top w:val="nil"/>
              <w:left w:val="nil"/>
              <w:bottom w:val="single" w:sz="4" w:space="0" w:color="auto"/>
              <w:right w:val="single" w:sz="4" w:space="0" w:color="auto"/>
            </w:tcBorders>
            <w:vAlign w:val="center"/>
            <w:tcPrChange w:id="7" w:author="Autor">
              <w:tcPr>
                <w:tcW w:w="2726" w:type="dxa"/>
                <w:gridSpan w:val="2"/>
                <w:tcBorders>
                  <w:top w:val="nil"/>
                  <w:left w:val="nil"/>
                  <w:bottom w:val="single" w:sz="4" w:space="0" w:color="auto"/>
                  <w:right w:val="single" w:sz="4" w:space="0" w:color="auto"/>
                </w:tcBorders>
                <w:vAlign w:val="center"/>
              </w:tcPr>
            </w:tcPrChange>
          </w:tcPr>
          <w:p w14:paraId="73EAE00F" w14:textId="70D403AC" w:rsidR="00DF5F56" w:rsidRPr="00704069" w:rsidRDefault="00D34A30" w:rsidP="00DF5F56">
            <w:pPr>
              <w:spacing w:after="0"/>
              <w:rPr>
                <w:rFonts w:ascii="Calibri" w:eastAsia="Times New Roman" w:hAnsi="Calibri" w:cs="Calibri"/>
                <w:color w:val="000000"/>
                <w:sz w:val="20"/>
                <w:szCs w:val="20"/>
                <w:lang w:eastAsia="sk-SK"/>
              </w:rPr>
            </w:pPr>
            <w:ins w:id="8" w:author="Autor">
              <w:r>
                <w:rPr>
                  <w:rFonts w:ascii="Calibri" w:eastAsia="Times New Roman" w:hAnsi="Calibri" w:cs="Calibri"/>
                  <w:color w:val="000000"/>
                  <w:sz w:val="20"/>
                  <w:szCs w:val="20"/>
                  <w:lang w:eastAsia="sk-SK"/>
                </w:rPr>
                <w:t>Tamara Cvetkovič</w:t>
              </w:r>
            </w:ins>
          </w:p>
        </w:tc>
        <w:tc>
          <w:tcPr>
            <w:tcW w:w="1983" w:type="dxa"/>
            <w:tcBorders>
              <w:top w:val="nil"/>
              <w:left w:val="nil"/>
              <w:bottom w:val="single" w:sz="4" w:space="0" w:color="auto"/>
              <w:right w:val="single" w:sz="4" w:space="0" w:color="auto"/>
            </w:tcBorders>
            <w:vAlign w:val="center"/>
            <w:hideMark/>
            <w:tcPrChange w:id="9" w:author="Autor">
              <w:tcPr>
                <w:tcW w:w="1983" w:type="dxa"/>
                <w:gridSpan w:val="2"/>
                <w:tcBorders>
                  <w:top w:val="nil"/>
                  <w:left w:val="nil"/>
                  <w:bottom w:val="single" w:sz="4" w:space="0" w:color="auto"/>
                  <w:right w:val="single" w:sz="4" w:space="0" w:color="auto"/>
                </w:tcBorders>
                <w:vAlign w:val="center"/>
                <w:hideMark/>
              </w:tcPr>
            </w:tcPrChange>
          </w:tcPr>
          <w:p w14:paraId="14A29BC2" w14:textId="77777777" w:rsidR="00DF5F56" w:rsidRPr="00704069" w:rsidRDefault="00DF5F56" w:rsidP="00DF5F56">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vAlign w:val="center"/>
            <w:tcPrChange w:id="10" w:author="Autor">
              <w:tcPr>
                <w:tcW w:w="1276" w:type="dxa"/>
                <w:gridSpan w:val="2"/>
                <w:tcBorders>
                  <w:top w:val="nil"/>
                  <w:left w:val="nil"/>
                  <w:bottom w:val="single" w:sz="4" w:space="0" w:color="auto"/>
                  <w:right w:val="nil"/>
                </w:tcBorders>
                <w:vAlign w:val="center"/>
              </w:tcPr>
            </w:tcPrChange>
          </w:tcPr>
          <w:p w14:paraId="3D3E2224" w14:textId="74E5B1F3" w:rsidR="00DF5F56" w:rsidRPr="00704069" w:rsidRDefault="001D052E" w:rsidP="00BC40BB">
            <w:pPr>
              <w:spacing w:after="0"/>
              <w:rPr>
                <w:rFonts w:ascii="Calibri" w:eastAsia="Times New Roman" w:hAnsi="Calibri" w:cs="Calibri"/>
                <w:color w:val="000000"/>
                <w:sz w:val="20"/>
                <w:szCs w:val="20"/>
                <w:lang w:eastAsia="sk-SK"/>
              </w:rPr>
            </w:pPr>
            <w:ins w:id="11" w:author="Autor">
              <w:r>
                <w:rPr>
                  <w:rFonts w:ascii="Calibri" w:eastAsia="Times New Roman" w:hAnsi="Calibri" w:cs="Calibri"/>
                  <w:color w:val="000000"/>
                  <w:sz w:val="20"/>
                  <w:szCs w:val="20"/>
                  <w:lang w:eastAsia="sk-SK"/>
                </w:rPr>
                <w:t>0</w:t>
              </w:r>
              <w:del w:id="12" w:author="Autor">
                <w:r w:rsidDel="00BC40BB">
                  <w:rPr>
                    <w:rFonts w:ascii="Calibri" w:eastAsia="Times New Roman" w:hAnsi="Calibri" w:cs="Calibri"/>
                    <w:color w:val="000000"/>
                    <w:sz w:val="20"/>
                    <w:szCs w:val="20"/>
                    <w:lang w:eastAsia="sk-SK"/>
                  </w:rPr>
                  <w:delText>8</w:delText>
                </w:r>
              </w:del>
              <w:r w:rsidR="00BC40BB">
                <w:rPr>
                  <w:rFonts w:ascii="Calibri" w:eastAsia="Times New Roman" w:hAnsi="Calibri" w:cs="Calibri"/>
                  <w:color w:val="000000"/>
                  <w:sz w:val="20"/>
                  <w:szCs w:val="20"/>
                  <w:lang w:eastAsia="sk-SK"/>
                </w:rPr>
                <w:t>5</w:t>
              </w:r>
              <w:r>
                <w:rPr>
                  <w:rFonts w:ascii="Calibri" w:eastAsia="Times New Roman" w:hAnsi="Calibri" w:cs="Calibri"/>
                  <w:color w:val="000000"/>
                  <w:sz w:val="20"/>
                  <w:szCs w:val="20"/>
                  <w:lang w:eastAsia="sk-SK"/>
                </w:rPr>
                <w:t>. 02. 2021</w:t>
              </w:r>
            </w:ins>
          </w:p>
        </w:tc>
        <w:tc>
          <w:tcPr>
            <w:tcW w:w="1881" w:type="dxa"/>
            <w:tcBorders>
              <w:top w:val="nil"/>
              <w:left w:val="single" w:sz="4" w:space="0" w:color="auto"/>
              <w:bottom w:val="single" w:sz="4" w:space="0" w:color="auto"/>
              <w:right w:val="single" w:sz="8" w:space="0" w:color="auto"/>
            </w:tcBorders>
            <w:noWrap/>
            <w:vAlign w:val="center"/>
            <w:hideMark/>
            <w:tcPrChange w:id="13" w:author="Autor">
              <w:tcPr>
                <w:tcW w:w="1881" w:type="dxa"/>
                <w:gridSpan w:val="2"/>
                <w:tcBorders>
                  <w:top w:val="nil"/>
                  <w:left w:val="single" w:sz="4" w:space="0" w:color="auto"/>
                  <w:bottom w:val="single" w:sz="4" w:space="0" w:color="auto"/>
                  <w:right w:val="single" w:sz="8" w:space="0" w:color="auto"/>
                </w:tcBorders>
                <w:noWrap/>
                <w:vAlign w:val="center"/>
                <w:hideMark/>
              </w:tcPr>
            </w:tcPrChange>
          </w:tcPr>
          <w:p w14:paraId="13B08F8E" w14:textId="77777777" w:rsidR="00DF5F56" w:rsidRPr="00704069" w:rsidRDefault="00DF5F56" w:rsidP="00DF5F56">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 overila</w:t>
            </w:r>
          </w:p>
        </w:tc>
      </w:tr>
      <w:tr w:rsidR="00AA7383" w:rsidRPr="00DF5F56" w14:paraId="224A5355" w14:textId="77777777" w:rsidTr="009C597D">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7EFC31BC" w14:textId="77777777" w:rsidR="00AA7383" w:rsidRPr="00DF5F56" w:rsidRDefault="00AA7383"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Overil</w:t>
            </w:r>
          </w:p>
        </w:tc>
        <w:tc>
          <w:tcPr>
            <w:tcW w:w="2726" w:type="dxa"/>
            <w:tcBorders>
              <w:top w:val="nil"/>
              <w:left w:val="nil"/>
              <w:bottom w:val="single" w:sz="4" w:space="0" w:color="auto"/>
              <w:right w:val="single" w:sz="4" w:space="0" w:color="auto"/>
            </w:tcBorders>
            <w:vAlign w:val="center"/>
            <w:hideMark/>
          </w:tcPr>
          <w:p w14:paraId="2C0CF647" w14:textId="77777777" w:rsidR="00AA7383" w:rsidRPr="00704069" w:rsidRDefault="00AA7383" w:rsidP="00DF5F56">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Tomáš Niňaj</w:t>
            </w:r>
          </w:p>
        </w:tc>
        <w:tc>
          <w:tcPr>
            <w:tcW w:w="1983" w:type="dxa"/>
            <w:tcBorders>
              <w:top w:val="nil"/>
              <w:left w:val="nil"/>
              <w:bottom w:val="single" w:sz="4" w:space="0" w:color="auto"/>
              <w:right w:val="single" w:sz="4" w:space="0" w:color="auto"/>
            </w:tcBorders>
            <w:vAlign w:val="center"/>
            <w:hideMark/>
          </w:tcPr>
          <w:p w14:paraId="0850DABD" w14:textId="77777777" w:rsidR="00AA7383" w:rsidRPr="00704069" w:rsidRDefault="00AA7383" w:rsidP="00DF5F56">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hlavný manažér riadenia</w:t>
            </w:r>
          </w:p>
        </w:tc>
        <w:tc>
          <w:tcPr>
            <w:tcW w:w="1276" w:type="dxa"/>
            <w:tcBorders>
              <w:top w:val="nil"/>
              <w:left w:val="nil"/>
              <w:bottom w:val="single" w:sz="4" w:space="0" w:color="auto"/>
              <w:right w:val="nil"/>
            </w:tcBorders>
            <w:vAlign w:val="center"/>
          </w:tcPr>
          <w:p w14:paraId="20E42914" w14:textId="519D7A94" w:rsidR="00AA7383" w:rsidRPr="00704069" w:rsidRDefault="001D052E" w:rsidP="00BC40BB">
            <w:pPr>
              <w:spacing w:after="0" w:line="240" w:lineRule="auto"/>
              <w:rPr>
                <w:rFonts w:eastAsia="Times New Roman" w:cs="Mangal"/>
                <w:sz w:val="20"/>
                <w:szCs w:val="20"/>
                <w:lang w:eastAsia="cs-CZ" w:bidi="sa-IN"/>
              </w:rPr>
            </w:pPr>
            <w:ins w:id="14" w:author="Autor">
              <w:r w:rsidRPr="001D052E">
                <w:rPr>
                  <w:rFonts w:eastAsia="Times New Roman" w:cs="Mangal"/>
                  <w:sz w:val="20"/>
                  <w:szCs w:val="20"/>
                  <w:lang w:eastAsia="cs-CZ" w:bidi="sa-IN"/>
                </w:rPr>
                <w:t>0</w:t>
              </w:r>
              <w:del w:id="15" w:author="Autor">
                <w:r w:rsidRPr="001D052E" w:rsidDel="00BC40BB">
                  <w:rPr>
                    <w:rFonts w:eastAsia="Times New Roman" w:cs="Mangal"/>
                    <w:sz w:val="20"/>
                    <w:szCs w:val="20"/>
                    <w:lang w:eastAsia="cs-CZ" w:bidi="sa-IN"/>
                  </w:rPr>
                  <w:delText>8</w:delText>
                </w:r>
              </w:del>
              <w:r w:rsidR="00BC40BB">
                <w:rPr>
                  <w:rFonts w:eastAsia="Times New Roman" w:cs="Mangal"/>
                  <w:sz w:val="20"/>
                  <w:szCs w:val="20"/>
                  <w:lang w:eastAsia="cs-CZ" w:bidi="sa-IN"/>
                </w:rPr>
                <w:t>5</w:t>
              </w:r>
              <w:r w:rsidRPr="001D052E">
                <w:rPr>
                  <w:rFonts w:eastAsia="Times New Roman" w:cs="Mangal"/>
                  <w:sz w:val="20"/>
                  <w:szCs w:val="20"/>
                  <w:lang w:eastAsia="cs-CZ" w:bidi="sa-IN"/>
                </w:rPr>
                <w:t>. 02. 2021</w:t>
              </w:r>
            </w:ins>
          </w:p>
        </w:tc>
        <w:tc>
          <w:tcPr>
            <w:tcW w:w="1881" w:type="dxa"/>
            <w:tcBorders>
              <w:top w:val="nil"/>
              <w:left w:val="single" w:sz="4" w:space="0" w:color="auto"/>
              <w:bottom w:val="single" w:sz="4" w:space="0" w:color="auto"/>
              <w:right w:val="single" w:sz="8" w:space="0" w:color="auto"/>
            </w:tcBorders>
            <w:noWrap/>
            <w:vAlign w:val="center"/>
            <w:hideMark/>
          </w:tcPr>
          <w:p w14:paraId="6C08A261" w14:textId="77777777" w:rsidR="00AA7383" w:rsidRPr="008354BA" w:rsidRDefault="00AA7383" w:rsidP="009419E4">
            <w:pPr>
              <w:spacing w:after="0"/>
              <w:rPr>
                <w:rFonts w:ascii="Calibri" w:eastAsia="Times New Roman" w:hAnsi="Calibri" w:cs="Calibri"/>
                <w:color w:val="000000"/>
                <w:sz w:val="20"/>
                <w:szCs w:val="20"/>
                <w:lang w:eastAsia="sk-SK"/>
              </w:rPr>
            </w:pPr>
            <w:r w:rsidRPr="008354BA">
              <w:rPr>
                <w:rFonts w:ascii="Calibri" w:eastAsia="Times New Roman" w:hAnsi="Calibri" w:cs="Calibri"/>
                <w:color w:val="000000"/>
                <w:sz w:val="20"/>
                <w:szCs w:val="20"/>
                <w:lang w:eastAsia="sk-SK"/>
              </w:rPr>
              <w:t>overil</w:t>
            </w:r>
          </w:p>
        </w:tc>
      </w:tr>
    </w:tbl>
    <w:p w14:paraId="186BB388" w14:textId="77777777" w:rsidR="00DF5F56" w:rsidRPr="00DF5F56" w:rsidRDefault="00DF5F56" w:rsidP="00DF5F56">
      <w:pPr>
        <w:spacing w:after="0" w:line="240" w:lineRule="auto"/>
        <w:rPr>
          <w:rFonts w:ascii="Calibri" w:eastAsia="Times New Roman" w:hAnsi="Calibri" w:cs="Calibri"/>
          <w:b/>
          <w:u w:val="single"/>
          <w:lang w:eastAsia="sk-SK"/>
        </w:rPr>
      </w:pPr>
    </w:p>
    <w:p w14:paraId="76D31F1A" w14:textId="77777777" w:rsidR="00DF5F56" w:rsidRPr="00DF5F56" w:rsidRDefault="00DF5F56" w:rsidP="00DF5F56">
      <w:pPr>
        <w:spacing w:after="0" w:line="240" w:lineRule="auto"/>
        <w:rPr>
          <w:rFonts w:ascii="Calibri" w:eastAsia="Times New Roman" w:hAnsi="Calibri" w:cs="Calibri"/>
          <w:b/>
          <w:u w:val="single"/>
          <w:lang w:eastAsia="sk-SK"/>
        </w:rPr>
      </w:pPr>
    </w:p>
    <w:p w14:paraId="1C5D1937" w14:textId="77777777" w:rsidR="00DF5F56" w:rsidRPr="00DF5F56" w:rsidRDefault="00DF5F56" w:rsidP="00DF5F56">
      <w:pPr>
        <w:spacing w:after="0" w:line="240" w:lineRule="auto"/>
        <w:rPr>
          <w:rFonts w:ascii="Calibri" w:eastAsia="Times New Roman" w:hAnsi="Calibri" w:cs="Calibri"/>
          <w:b/>
          <w:sz w:val="24"/>
          <w:szCs w:val="24"/>
          <w:u w:val="single"/>
          <w:lang w:eastAsia="sk-SK"/>
        </w:rPr>
      </w:pPr>
    </w:p>
    <w:p w14:paraId="3A9D14B1" w14:textId="77777777" w:rsidR="00557C41" w:rsidRPr="00E524B0" w:rsidRDefault="00DF5F56" w:rsidP="00DF5F56">
      <w:pPr>
        <w:spacing w:after="0" w:line="240" w:lineRule="auto"/>
        <w:rPr>
          <w:rFonts w:ascii="Calibri" w:eastAsia="Times New Roman" w:hAnsi="Calibri" w:cs="Calibri"/>
          <w:szCs w:val="24"/>
          <w:lang w:eastAsia="sk-SK"/>
        </w:rPr>
      </w:pPr>
      <w:r w:rsidRPr="00DF5F56">
        <w:rPr>
          <w:rFonts w:ascii="Calibri" w:eastAsia="Times New Roman" w:hAnsi="Calibri" w:cs="Calibri"/>
          <w:b/>
          <w:sz w:val="24"/>
          <w:szCs w:val="24"/>
          <w:u w:val="single"/>
          <w:lang w:eastAsia="sk-SK"/>
        </w:rPr>
        <w:t>Schválil</w:t>
      </w:r>
      <w:r w:rsidRPr="00E524B0">
        <w:rPr>
          <w:rFonts w:ascii="Calibri" w:eastAsia="Times New Roman" w:hAnsi="Calibri" w:cs="Calibri"/>
          <w:b/>
          <w:szCs w:val="24"/>
          <w:u w:val="single"/>
          <w:lang w:eastAsia="sk-SK"/>
        </w:rPr>
        <w:t>:</w:t>
      </w:r>
      <w:r w:rsidRPr="00E524B0">
        <w:rPr>
          <w:rFonts w:ascii="Calibri" w:eastAsia="Times New Roman" w:hAnsi="Calibri" w:cs="Calibri"/>
          <w:szCs w:val="24"/>
          <w:lang w:eastAsia="sk-SK"/>
        </w:rPr>
        <w:t xml:space="preserve">   </w:t>
      </w:r>
      <w:r w:rsidR="00557C41" w:rsidRPr="00E524B0">
        <w:rPr>
          <w:rFonts w:ascii="Calibri" w:eastAsia="Times New Roman" w:hAnsi="Calibri" w:cs="Calibri"/>
          <w:szCs w:val="24"/>
          <w:lang w:eastAsia="sk-SK"/>
        </w:rPr>
        <w:t>Iveta Turčanová</w:t>
      </w:r>
      <w:r w:rsidRPr="00E524B0">
        <w:rPr>
          <w:rFonts w:ascii="Calibri" w:eastAsia="Times New Roman" w:hAnsi="Calibri" w:cs="Calibri"/>
          <w:szCs w:val="24"/>
          <w:lang w:eastAsia="sk-SK"/>
        </w:rPr>
        <w:t xml:space="preserve"> – generálny manažér </w:t>
      </w:r>
    </w:p>
    <w:p w14:paraId="372FAF9B" w14:textId="77777777" w:rsidR="00557C41" w:rsidRPr="00E524B0" w:rsidRDefault="00557C41" w:rsidP="00DF5F56">
      <w:pPr>
        <w:spacing w:after="0" w:line="240" w:lineRule="auto"/>
        <w:rPr>
          <w:rFonts w:ascii="Calibri" w:eastAsia="Times New Roman" w:hAnsi="Calibri" w:cs="Calibri"/>
          <w:szCs w:val="24"/>
          <w:lang w:eastAsia="sk-SK"/>
        </w:rPr>
      </w:pPr>
      <w:r w:rsidRPr="00E524B0">
        <w:rPr>
          <w:rFonts w:ascii="Calibri" w:eastAsia="Times New Roman" w:hAnsi="Calibri" w:cs="Calibri"/>
          <w:szCs w:val="24"/>
          <w:lang w:eastAsia="sk-SK"/>
        </w:rPr>
        <w:t xml:space="preserve">                                                   (poverená riadením sekcie OP TP </w:t>
      </w:r>
      <w:r w:rsidR="00E524B0" w:rsidRPr="00E524B0">
        <w:rPr>
          <w:rFonts w:ascii="Calibri" w:eastAsia="Times New Roman" w:hAnsi="Calibri" w:cs="Calibri"/>
          <w:szCs w:val="24"/>
          <w:lang w:eastAsia="sk-SK"/>
        </w:rPr>
        <w:t>a iných finančných mechanizmov)</w:t>
      </w:r>
      <w:r w:rsidRPr="00E524B0">
        <w:rPr>
          <w:rFonts w:ascii="Calibri" w:eastAsia="Times New Roman" w:hAnsi="Calibri" w:cs="Calibri"/>
          <w:szCs w:val="24"/>
          <w:lang w:eastAsia="sk-SK"/>
        </w:rPr>
        <w:t xml:space="preserve">                                                                         </w:t>
      </w:r>
    </w:p>
    <w:p w14:paraId="3B7096F7" w14:textId="77777777" w:rsidR="00DF5F56" w:rsidRPr="00DF5F56" w:rsidRDefault="00557C41" w:rsidP="00DF5F56">
      <w:pPr>
        <w:spacing w:after="0" w:line="240" w:lineRule="auto"/>
        <w:rPr>
          <w:rFonts w:ascii="Calibri" w:eastAsia="Times New Roman" w:hAnsi="Calibri" w:cs="Calibri"/>
          <w:sz w:val="24"/>
          <w:szCs w:val="24"/>
          <w:lang w:eastAsia="sk-SK"/>
        </w:rPr>
      </w:pPr>
      <w:r>
        <w:rPr>
          <w:rFonts w:ascii="Calibri" w:eastAsia="Times New Roman" w:hAnsi="Calibri" w:cs="Calibri"/>
          <w:sz w:val="24"/>
          <w:szCs w:val="24"/>
          <w:lang w:eastAsia="sk-SK"/>
        </w:rPr>
        <w:t xml:space="preserve">                                                     </w:t>
      </w:r>
    </w:p>
    <w:p w14:paraId="695C4A69" w14:textId="094890B1" w:rsidR="00DF5F56" w:rsidRPr="00DF5F56" w:rsidDel="00D34A30" w:rsidRDefault="00DF5F56" w:rsidP="00DF5F56">
      <w:pPr>
        <w:spacing w:after="0" w:line="240" w:lineRule="auto"/>
        <w:rPr>
          <w:del w:id="16" w:author="Autor"/>
          <w:rFonts w:ascii="Calibri" w:eastAsia="Times New Roman" w:hAnsi="Calibri" w:cs="Calibri"/>
          <w:sz w:val="24"/>
          <w:szCs w:val="24"/>
          <w:lang w:eastAsia="sk-SK"/>
        </w:rPr>
      </w:pPr>
    </w:p>
    <w:p w14:paraId="149F7F54" w14:textId="762FE374" w:rsidR="00DF5F56" w:rsidRPr="00DF5F56" w:rsidDel="00D34A30" w:rsidRDefault="00DF5F56" w:rsidP="00DF5F56">
      <w:pPr>
        <w:spacing w:after="0" w:line="240" w:lineRule="auto"/>
        <w:rPr>
          <w:del w:id="17" w:author="Autor"/>
          <w:rFonts w:ascii="Calibri" w:eastAsia="Times New Roman" w:hAnsi="Calibri" w:cs="Calibri"/>
          <w:sz w:val="24"/>
          <w:szCs w:val="24"/>
          <w:lang w:eastAsia="sk-SK"/>
        </w:rPr>
      </w:pPr>
    </w:p>
    <w:p w14:paraId="45E4838B" w14:textId="0A857920" w:rsidR="00DF5F56" w:rsidRPr="00DF5F56" w:rsidDel="00D34A30" w:rsidRDefault="00DF5F56" w:rsidP="00DF5F56">
      <w:pPr>
        <w:spacing w:after="0" w:line="240" w:lineRule="auto"/>
        <w:rPr>
          <w:del w:id="18" w:author="Autor"/>
          <w:rFonts w:ascii="Calibri" w:eastAsia="Times New Roman" w:hAnsi="Calibri" w:cs="Calibri"/>
          <w:sz w:val="18"/>
          <w:szCs w:val="18"/>
          <w:lang w:eastAsia="cs-CZ" w:bidi="sa-IN"/>
        </w:rPr>
      </w:pPr>
    </w:p>
    <w:p w14:paraId="6A975704" w14:textId="77777777" w:rsidR="00DF5F56" w:rsidRPr="00DF5F56" w:rsidRDefault="00DF5F56" w:rsidP="00DF5F56">
      <w:pPr>
        <w:spacing w:after="0" w:line="240" w:lineRule="auto"/>
        <w:rPr>
          <w:rFonts w:ascii="Calibri" w:eastAsia="Times New Roman" w:hAnsi="Calibri" w:cs="Calibri"/>
          <w:sz w:val="18"/>
          <w:szCs w:val="18"/>
          <w:lang w:eastAsia="cs-CZ" w:bidi="sa-IN"/>
        </w:rPr>
      </w:pPr>
    </w:p>
    <w:p w14:paraId="4AF22765" w14:textId="77777777" w:rsidR="00DF5F56" w:rsidRDefault="00DF5F56" w:rsidP="00DF5F56">
      <w:pPr>
        <w:spacing w:after="0" w:line="240" w:lineRule="auto"/>
        <w:rPr>
          <w:rFonts w:ascii="Calibri" w:eastAsia="Times New Roman" w:hAnsi="Calibri" w:cs="Calibri"/>
          <w:sz w:val="18"/>
          <w:szCs w:val="18"/>
          <w:lang w:eastAsia="cs-CZ" w:bidi="sa-IN"/>
        </w:rPr>
      </w:pPr>
    </w:p>
    <w:p w14:paraId="46DE1998" w14:textId="77777777" w:rsidR="00775A0C" w:rsidRDefault="00775A0C" w:rsidP="00DF5F56">
      <w:pPr>
        <w:spacing w:after="0" w:line="240" w:lineRule="auto"/>
        <w:rPr>
          <w:rFonts w:ascii="Calibri" w:eastAsia="Times New Roman" w:hAnsi="Calibri" w:cs="Calibri"/>
          <w:sz w:val="18"/>
          <w:szCs w:val="18"/>
          <w:lang w:eastAsia="cs-CZ" w:bidi="sa-IN"/>
        </w:rPr>
      </w:pPr>
    </w:p>
    <w:p w14:paraId="5188B622" w14:textId="77777777" w:rsidR="00775A0C" w:rsidRDefault="00775A0C" w:rsidP="00DF5F56">
      <w:pPr>
        <w:spacing w:after="0" w:line="240" w:lineRule="auto"/>
        <w:rPr>
          <w:rFonts w:ascii="Calibri" w:eastAsia="Times New Roman" w:hAnsi="Calibri" w:cs="Calibri"/>
          <w:sz w:val="18"/>
          <w:szCs w:val="18"/>
          <w:lang w:eastAsia="cs-CZ" w:bidi="sa-IN"/>
        </w:rPr>
      </w:pPr>
    </w:p>
    <w:p w14:paraId="04C00EFF" w14:textId="77777777" w:rsidR="00775A0C" w:rsidRPr="00DF5F56" w:rsidRDefault="00775A0C" w:rsidP="00DF5F56">
      <w:pPr>
        <w:spacing w:after="0" w:line="240" w:lineRule="auto"/>
        <w:rPr>
          <w:rFonts w:ascii="Calibri" w:eastAsia="Times New Roman" w:hAnsi="Calibri" w:cs="Calibri"/>
          <w:sz w:val="18"/>
          <w:szCs w:val="18"/>
          <w:lang w:eastAsia="cs-CZ" w:bidi="sa-IN"/>
        </w:rPr>
      </w:pPr>
    </w:p>
    <w:p w14:paraId="570BFB8A" w14:textId="77777777" w:rsidR="00DF5F56" w:rsidRPr="00DF5F56" w:rsidRDefault="00775A0C" w:rsidP="00775A0C">
      <w:pPr>
        <w:spacing w:after="0" w:line="240" w:lineRule="auto"/>
        <w:jc w:val="both"/>
        <w:rPr>
          <w:rFonts w:ascii="Calibri" w:eastAsia="Times New Roman" w:hAnsi="Calibri" w:cs="Calibri"/>
          <w:sz w:val="24"/>
          <w:szCs w:val="24"/>
          <w:lang w:eastAsia="sk-SK"/>
        </w:rPr>
      </w:pPr>
      <w:r w:rsidRPr="00775A0C">
        <w:rPr>
          <w:rFonts w:ascii="Calibri" w:eastAsia="Times New Roman" w:hAnsi="Calibri" w:cs="Calibri"/>
          <w:sz w:val="24"/>
          <w:szCs w:val="24"/>
          <w:lang w:eastAsia="sk-SK"/>
        </w:rPr>
        <w:t>Podpísané elektronicky v súlade so zákonom č. 305/2013 Z. z. o elektronickej podobe výkonu pôsobnosti orgánov verejnej moci a o zmene a dop</w:t>
      </w:r>
      <w:r w:rsidR="009C597D">
        <w:rPr>
          <w:rFonts w:ascii="Calibri" w:eastAsia="Times New Roman" w:hAnsi="Calibri" w:cs="Calibri"/>
          <w:sz w:val="24"/>
          <w:szCs w:val="24"/>
          <w:lang w:eastAsia="sk-SK"/>
        </w:rPr>
        <w:t>lnení niektorých zákonov (zákon</w:t>
      </w:r>
      <w:r w:rsidR="009C597D">
        <w:rPr>
          <w:rFonts w:ascii="Calibri" w:eastAsia="Times New Roman" w:hAnsi="Calibri" w:cs="Calibri"/>
          <w:sz w:val="24"/>
          <w:szCs w:val="24"/>
          <w:lang w:eastAsia="sk-SK"/>
        </w:rPr>
        <w:br/>
      </w:r>
      <w:r w:rsidRPr="00775A0C">
        <w:rPr>
          <w:rFonts w:ascii="Calibri" w:eastAsia="Times New Roman" w:hAnsi="Calibri" w:cs="Calibri"/>
          <w:sz w:val="24"/>
          <w:szCs w:val="24"/>
          <w:lang w:eastAsia="sk-SK"/>
        </w:rPr>
        <w:t>o e-Governmente) v znení neskorších predpisov</w:t>
      </w:r>
      <w:r w:rsidR="009C597D">
        <w:rPr>
          <w:rFonts w:ascii="Calibri" w:eastAsia="Times New Roman" w:hAnsi="Calibri" w:cs="Calibri"/>
          <w:sz w:val="24"/>
          <w:szCs w:val="24"/>
          <w:lang w:eastAsia="sk-SK"/>
        </w:rPr>
        <w:t>.</w:t>
      </w:r>
    </w:p>
    <w:p w14:paraId="01BDD21A" w14:textId="77777777" w:rsidR="00DF5F56" w:rsidRPr="00DF5F56" w:rsidRDefault="00DF5F56" w:rsidP="00DF5F56">
      <w:pPr>
        <w:spacing w:after="0" w:line="240" w:lineRule="auto"/>
        <w:rPr>
          <w:rFonts w:ascii="Calibri" w:eastAsia="Times New Roman" w:hAnsi="Calibri" w:cs="Calibri"/>
          <w:sz w:val="18"/>
          <w:szCs w:val="18"/>
          <w:lang w:eastAsia="cs-CZ" w:bidi="sa-IN"/>
        </w:rPr>
      </w:pPr>
    </w:p>
    <w:p w14:paraId="1437C7CE" w14:textId="63D682AB" w:rsidR="00DF5F56" w:rsidRPr="00DF5F56" w:rsidDel="00D34A30" w:rsidRDefault="00DF5F56" w:rsidP="00DF5F56">
      <w:pPr>
        <w:rPr>
          <w:del w:id="19" w:author="Autor"/>
          <w:rFonts w:ascii="Calibri" w:eastAsia="Times New Roman" w:hAnsi="Calibri" w:cs="Calibri"/>
          <w:sz w:val="18"/>
          <w:szCs w:val="18"/>
          <w:lang w:eastAsia="cs-CZ" w:bidi="sa-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4"/>
        <w:gridCol w:w="3348"/>
        <w:gridCol w:w="2717"/>
        <w:gridCol w:w="1713"/>
        <w:tblGridChange w:id="20">
          <w:tblGrid>
            <w:gridCol w:w="1317"/>
            <w:gridCol w:w="3431"/>
            <w:gridCol w:w="2784"/>
            <w:gridCol w:w="1530"/>
            <w:gridCol w:w="226"/>
          </w:tblGrid>
        </w:tblGridChange>
      </w:tblGrid>
      <w:tr w:rsidR="00DF5F56" w:rsidRPr="00DF5F56" w14:paraId="7757E2DA" w14:textId="77777777" w:rsidTr="00DF5F56">
        <w:trPr>
          <w:trHeight w:val="446"/>
        </w:trPr>
        <w:tc>
          <w:tcPr>
            <w:tcW w:w="5000" w:type="pct"/>
            <w:gridSpan w:val="4"/>
            <w:shd w:val="clear" w:color="auto" w:fill="auto"/>
          </w:tcPr>
          <w:p w14:paraId="3AF8D6DE" w14:textId="77777777" w:rsidR="00DF5F56" w:rsidRPr="00DF5F56" w:rsidRDefault="00DF5F56" w:rsidP="00DF5F56">
            <w:pPr>
              <w:keepNext/>
              <w:keepLines/>
              <w:spacing w:before="120" w:after="120" w:line="240" w:lineRule="auto"/>
              <w:ind w:left="366" w:right="-81"/>
              <w:jc w:val="center"/>
              <w:rPr>
                <w:rFonts w:ascii="Calibri" w:eastAsia="Times New Roman" w:hAnsi="Calibri" w:cs="Calibri"/>
                <w:b/>
                <w:bCs/>
                <w:caps/>
                <w:smallCaps/>
                <w:spacing w:val="60"/>
                <w:sz w:val="28"/>
              </w:rPr>
            </w:pPr>
            <w:r w:rsidRPr="00DF5F56">
              <w:rPr>
                <w:rFonts w:ascii="Calibri" w:eastAsia="Times New Roman" w:hAnsi="Calibri" w:cs="Calibri"/>
                <w:b/>
                <w:caps/>
                <w:sz w:val="28"/>
              </w:rPr>
              <w:br w:type="page"/>
            </w:r>
            <w:r w:rsidRPr="00DF5F56">
              <w:rPr>
                <w:rFonts w:ascii="Calibri" w:eastAsia="Times New Roman" w:hAnsi="Calibri" w:cs="Calibri"/>
                <w:b/>
                <w:caps/>
                <w:sz w:val="28"/>
                <w:szCs w:val="24"/>
              </w:rPr>
              <w:br w:type="page"/>
            </w:r>
            <w:r w:rsidRPr="00DF5F56">
              <w:rPr>
                <w:rFonts w:ascii="Calibri" w:eastAsia="Times New Roman" w:hAnsi="Calibri" w:cs="Calibri"/>
                <w:b/>
                <w:bCs/>
                <w:caps/>
                <w:smallCaps/>
                <w:spacing w:val="60"/>
                <w:sz w:val="28"/>
              </w:rPr>
              <w:t>evidencia zmien Príručky pre kontrolu verejného obstarávania</w:t>
            </w:r>
          </w:p>
        </w:tc>
      </w:tr>
      <w:tr w:rsidR="00DF5F56" w:rsidRPr="00DF5F56" w14:paraId="773D1CCC" w14:textId="77777777" w:rsidTr="00DF5F56">
        <w:trPr>
          <w:trHeight w:val="607"/>
        </w:trPr>
        <w:tc>
          <w:tcPr>
            <w:tcW w:w="5000" w:type="pct"/>
            <w:gridSpan w:val="4"/>
            <w:shd w:val="clear" w:color="auto" w:fill="FBD4B4" w:themeFill="accent6" w:themeFillTint="66"/>
            <w:vAlign w:val="center"/>
          </w:tcPr>
          <w:p w14:paraId="01A6CE18" w14:textId="77777777" w:rsidR="00DF5F56" w:rsidRPr="00DF5F56" w:rsidRDefault="00DF5F56" w:rsidP="00557C41">
            <w:pPr>
              <w:keepNext/>
              <w:keepLines/>
              <w:spacing w:after="0" w:line="240" w:lineRule="auto"/>
              <w:jc w:val="center"/>
              <w:rPr>
                <w:rFonts w:ascii="Calibri" w:eastAsia="Times New Roman" w:hAnsi="Calibri" w:cs="Calibri"/>
                <w:b/>
                <w:sz w:val="28"/>
                <w:szCs w:val="28"/>
              </w:rPr>
            </w:pPr>
            <w:r w:rsidRPr="00DF5F56">
              <w:rPr>
                <w:rFonts w:ascii="Calibri" w:eastAsia="Times New Roman" w:hAnsi="Calibri" w:cs="Calibri"/>
                <w:b/>
                <w:sz w:val="28"/>
                <w:szCs w:val="28"/>
              </w:rPr>
              <w:t xml:space="preserve">Kontrolný list k Príručke pre kontrolu verejného obstarávania, verzia č. </w:t>
            </w:r>
            <w:r w:rsidR="00835A2F">
              <w:rPr>
                <w:rFonts w:ascii="Calibri" w:eastAsia="Times New Roman" w:hAnsi="Calibri" w:cs="Calibri"/>
                <w:b/>
                <w:sz w:val="28"/>
                <w:szCs w:val="28"/>
              </w:rPr>
              <w:t>1</w:t>
            </w:r>
            <w:r w:rsidR="00557C41">
              <w:rPr>
                <w:rFonts w:ascii="Calibri" w:eastAsia="Times New Roman" w:hAnsi="Calibri" w:cs="Calibri"/>
                <w:b/>
                <w:sz w:val="28"/>
                <w:szCs w:val="28"/>
              </w:rPr>
              <w:t>5</w:t>
            </w:r>
            <w:r w:rsidRPr="00DF5F56">
              <w:rPr>
                <w:rFonts w:ascii="Calibri" w:eastAsia="Times New Roman" w:hAnsi="Calibri" w:cs="Calibri"/>
                <w:b/>
                <w:sz w:val="28"/>
                <w:szCs w:val="28"/>
              </w:rPr>
              <w:t>.0</w:t>
            </w:r>
          </w:p>
        </w:tc>
      </w:tr>
      <w:tr w:rsidR="00DF5F56" w:rsidRPr="00DF5F56" w14:paraId="23792D26" w14:textId="77777777" w:rsidTr="0070406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1"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22" w:author="Autor">
            <w:trPr>
              <w:trHeight w:val="607"/>
            </w:trPr>
          </w:trPrChange>
        </w:trPr>
        <w:tc>
          <w:tcPr>
            <w:tcW w:w="709" w:type="pct"/>
            <w:shd w:val="clear" w:color="auto" w:fill="FBD4B4" w:themeFill="accent6" w:themeFillTint="66"/>
            <w:vAlign w:val="center"/>
            <w:tcPrChange w:id="23" w:author="Autor">
              <w:tcPr>
                <w:tcW w:w="661" w:type="pct"/>
                <w:shd w:val="clear" w:color="auto" w:fill="FBD4B4" w:themeFill="accent6" w:themeFillTint="66"/>
                <w:vAlign w:val="center"/>
              </w:tcPr>
            </w:tcPrChange>
          </w:tcPr>
          <w:p w14:paraId="7E86B325"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Číslo kapitoly</w:t>
            </w:r>
          </w:p>
        </w:tc>
        <w:tc>
          <w:tcPr>
            <w:tcW w:w="1847" w:type="pct"/>
            <w:shd w:val="clear" w:color="auto" w:fill="FBD4B4" w:themeFill="accent6" w:themeFillTint="66"/>
            <w:vAlign w:val="center"/>
            <w:tcPrChange w:id="24" w:author="Autor">
              <w:tcPr>
                <w:tcW w:w="1863" w:type="pct"/>
                <w:shd w:val="clear" w:color="auto" w:fill="FBD4B4" w:themeFill="accent6" w:themeFillTint="66"/>
                <w:vAlign w:val="center"/>
              </w:tcPr>
            </w:tcPrChange>
          </w:tcPr>
          <w:p w14:paraId="1093938C"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Popis zmeny</w:t>
            </w:r>
          </w:p>
        </w:tc>
        <w:tc>
          <w:tcPr>
            <w:tcW w:w="1499" w:type="pct"/>
            <w:shd w:val="clear" w:color="auto" w:fill="FBD4B4" w:themeFill="accent6" w:themeFillTint="66"/>
            <w:vAlign w:val="center"/>
            <w:tcPrChange w:id="25" w:author="Autor">
              <w:tcPr>
                <w:tcW w:w="1515" w:type="pct"/>
                <w:shd w:val="clear" w:color="auto" w:fill="FBD4B4" w:themeFill="accent6" w:themeFillTint="66"/>
                <w:vAlign w:val="center"/>
              </w:tcPr>
            </w:tcPrChange>
          </w:tcPr>
          <w:p w14:paraId="08901424"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Zdôvodnenie</w:t>
            </w:r>
          </w:p>
        </w:tc>
        <w:tc>
          <w:tcPr>
            <w:tcW w:w="945" w:type="pct"/>
            <w:shd w:val="clear" w:color="auto" w:fill="FBD4B4" w:themeFill="accent6" w:themeFillTint="66"/>
            <w:vAlign w:val="center"/>
            <w:tcPrChange w:id="26" w:author="Autor">
              <w:tcPr>
                <w:tcW w:w="961" w:type="pct"/>
                <w:gridSpan w:val="2"/>
                <w:shd w:val="clear" w:color="auto" w:fill="FBD4B4" w:themeFill="accent6" w:themeFillTint="66"/>
                <w:vAlign w:val="center"/>
              </w:tcPr>
            </w:tcPrChange>
          </w:tcPr>
          <w:p w14:paraId="1A6157FC"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platnosti zmeny</w:t>
            </w:r>
          </w:p>
        </w:tc>
      </w:tr>
      <w:tr w:rsidR="00814C4A" w:rsidRPr="00DF5F56" w14:paraId="433CBF4D" w14:textId="77777777" w:rsidTr="0070406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7"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428"/>
          <w:trPrChange w:id="28" w:author="Autor">
            <w:trPr>
              <w:trHeight w:val="428"/>
            </w:trPr>
          </w:trPrChange>
        </w:trPr>
        <w:tc>
          <w:tcPr>
            <w:tcW w:w="709" w:type="pct"/>
            <w:tcPrChange w:id="29" w:author="Autor">
              <w:tcPr>
                <w:tcW w:w="661" w:type="pct"/>
              </w:tcPr>
            </w:tcPrChange>
          </w:tcPr>
          <w:p w14:paraId="7AC5D308" w14:textId="77777777" w:rsidR="00814C4A" w:rsidRPr="007908E9" w:rsidRDefault="003F5194" w:rsidP="007908E9">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celý dokument</w:t>
            </w:r>
          </w:p>
        </w:tc>
        <w:tc>
          <w:tcPr>
            <w:tcW w:w="1847" w:type="pct"/>
            <w:tcPrChange w:id="30" w:author="Autor">
              <w:tcPr>
                <w:tcW w:w="1863" w:type="pct"/>
              </w:tcPr>
            </w:tcPrChange>
          </w:tcPr>
          <w:p w14:paraId="123DDE02" w14:textId="77777777" w:rsidR="003F5194" w:rsidRDefault="003F5194" w:rsidP="003F5194">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w:t>
            </w:r>
            <w:r>
              <w:rPr>
                <w:rFonts w:ascii="Calibri" w:eastAsia="Times New Roman" w:hAnsi="Calibri" w:cs="Calibri"/>
                <w:bCs/>
                <w:sz w:val="20"/>
                <w:szCs w:val="20"/>
              </w:rPr>
              <w:t xml:space="preserve">                           </w:t>
            </w:r>
            <w:r w:rsidRPr="00DF5F56">
              <w:rPr>
                <w:rFonts w:ascii="Calibri" w:eastAsia="Times New Roman" w:hAnsi="Calibri" w:cs="Calibri"/>
                <w:bCs/>
                <w:sz w:val="20"/>
                <w:szCs w:val="20"/>
              </w:rPr>
              <w:t xml:space="preserve">na aktualizáciu Systému riadenia EŠIF </w:t>
            </w:r>
            <w:r>
              <w:rPr>
                <w:rFonts w:ascii="Calibri" w:eastAsia="Times New Roman" w:hAnsi="Calibri" w:cs="Calibri"/>
                <w:bCs/>
                <w:sz w:val="20"/>
                <w:szCs w:val="20"/>
              </w:rPr>
              <w:t xml:space="preserve">          </w:t>
            </w:r>
            <w:r w:rsidRPr="00DF5F56">
              <w:rPr>
                <w:rFonts w:ascii="Calibri" w:eastAsia="Times New Roman" w:hAnsi="Calibri" w:cs="Calibri"/>
                <w:bCs/>
                <w:sz w:val="20"/>
                <w:szCs w:val="20"/>
              </w:rPr>
              <w:t xml:space="preserve">v. </w:t>
            </w:r>
            <w:r>
              <w:rPr>
                <w:rFonts w:ascii="Calibri" w:eastAsia="Times New Roman" w:hAnsi="Calibri" w:cs="Calibri"/>
                <w:bCs/>
                <w:sz w:val="20"/>
                <w:szCs w:val="20"/>
              </w:rPr>
              <w:t>10</w:t>
            </w:r>
            <w:r w:rsidRPr="00DF5F56">
              <w:rPr>
                <w:rFonts w:ascii="Calibri" w:eastAsia="Times New Roman" w:hAnsi="Calibri" w:cs="Calibri"/>
                <w:bCs/>
                <w:sz w:val="20"/>
                <w:szCs w:val="20"/>
              </w:rPr>
              <w:t xml:space="preserve">.0 </w:t>
            </w:r>
          </w:p>
          <w:p w14:paraId="6A7AAF31" w14:textId="77777777" w:rsidR="00814C4A" w:rsidRPr="005F7E1E" w:rsidRDefault="00814C4A">
            <w:pPr>
              <w:spacing w:after="0" w:line="240" w:lineRule="auto"/>
              <w:jc w:val="both"/>
              <w:rPr>
                <w:rFonts w:ascii="Calibri" w:eastAsia="Calibri" w:hAnsi="Calibri" w:cs="Times New Roman"/>
                <w:sz w:val="20"/>
                <w:szCs w:val="20"/>
                <w:rPrChange w:id="31" w:author="Autor">
                  <w:rPr>
                    <w:rFonts w:ascii="Calibri" w:eastAsia="Times New Roman" w:hAnsi="Calibri" w:cs="Calibri"/>
                    <w:bCs/>
                    <w:sz w:val="18"/>
                    <w:szCs w:val="18"/>
                  </w:rPr>
                </w:rPrChange>
              </w:rPr>
              <w:pPrChange w:id="32" w:author="Autor">
                <w:pPr>
                  <w:keepNext/>
                  <w:keepLines/>
                  <w:spacing w:after="0" w:line="240" w:lineRule="auto"/>
                </w:pPr>
              </w:pPrChange>
            </w:pPr>
          </w:p>
        </w:tc>
        <w:tc>
          <w:tcPr>
            <w:tcW w:w="1499" w:type="pct"/>
            <w:tcPrChange w:id="33" w:author="Autor">
              <w:tcPr>
                <w:tcW w:w="1515" w:type="pct"/>
              </w:tcPr>
            </w:tcPrChange>
          </w:tcPr>
          <w:p w14:paraId="7F9FDB0A" w14:textId="77777777" w:rsidR="003F5194" w:rsidRDefault="003F5194" w:rsidP="003F5194">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Systém riadenia EŠIF </w:t>
            </w:r>
            <w:r>
              <w:rPr>
                <w:rFonts w:ascii="Calibri" w:eastAsia="Times New Roman" w:hAnsi="Calibri" w:cs="Calibri"/>
                <w:bCs/>
                <w:sz w:val="20"/>
                <w:szCs w:val="20"/>
              </w:rPr>
              <w:t xml:space="preserve">  </w:t>
            </w:r>
            <w:r w:rsidRPr="00DF5F56">
              <w:rPr>
                <w:rFonts w:ascii="Calibri" w:eastAsia="Times New Roman" w:hAnsi="Calibri" w:cs="Calibri"/>
                <w:bCs/>
                <w:sz w:val="20"/>
                <w:szCs w:val="20"/>
              </w:rPr>
              <w:t xml:space="preserve">v. </w:t>
            </w:r>
            <w:r>
              <w:rPr>
                <w:rFonts w:ascii="Calibri" w:eastAsia="Times New Roman" w:hAnsi="Calibri" w:cs="Calibri"/>
                <w:bCs/>
                <w:sz w:val="20"/>
                <w:szCs w:val="20"/>
              </w:rPr>
              <w:t>10</w:t>
            </w:r>
            <w:r w:rsidRPr="00DF5F56">
              <w:rPr>
                <w:rFonts w:ascii="Calibri" w:eastAsia="Times New Roman" w:hAnsi="Calibri" w:cs="Calibri"/>
                <w:bCs/>
                <w:sz w:val="20"/>
                <w:szCs w:val="20"/>
              </w:rPr>
              <w:t>.0</w:t>
            </w:r>
            <w:r>
              <w:rPr>
                <w:rFonts w:ascii="Calibri" w:eastAsia="Times New Roman" w:hAnsi="Calibri" w:cs="Calibri"/>
                <w:bCs/>
                <w:sz w:val="20"/>
                <w:szCs w:val="20"/>
              </w:rPr>
              <w:t xml:space="preserve"> nadobudol účinnosť dňa 18.11.2020  a do vypracovania jednotnej príručky CKO podľa kapitoly 3.3.7.1. bod 19 je potrebná aktualizácia pravidiel podľa  </w:t>
            </w:r>
            <w:r w:rsidRPr="00DF5F56">
              <w:rPr>
                <w:rFonts w:ascii="Calibri" w:eastAsia="Times New Roman" w:hAnsi="Calibri" w:cs="Calibri"/>
                <w:bCs/>
                <w:sz w:val="20"/>
                <w:szCs w:val="20"/>
              </w:rPr>
              <w:t xml:space="preserve">Systém riadenia EŠIF </w:t>
            </w:r>
            <w:r>
              <w:rPr>
                <w:rFonts w:ascii="Calibri" w:eastAsia="Times New Roman" w:hAnsi="Calibri" w:cs="Calibri"/>
                <w:bCs/>
                <w:sz w:val="20"/>
                <w:szCs w:val="20"/>
              </w:rPr>
              <w:t xml:space="preserve">              </w:t>
            </w:r>
            <w:r w:rsidRPr="00DF5F56">
              <w:rPr>
                <w:rFonts w:ascii="Calibri" w:eastAsia="Times New Roman" w:hAnsi="Calibri" w:cs="Calibri"/>
                <w:bCs/>
                <w:sz w:val="20"/>
                <w:szCs w:val="20"/>
              </w:rPr>
              <w:t xml:space="preserve">v. </w:t>
            </w:r>
            <w:r>
              <w:rPr>
                <w:rFonts w:ascii="Calibri" w:eastAsia="Times New Roman" w:hAnsi="Calibri" w:cs="Calibri"/>
                <w:bCs/>
                <w:sz w:val="20"/>
                <w:szCs w:val="20"/>
              </w:rPr>
              <w:t>10</w:t>
            </w:r>
            <w:r w:rsidRPr="00DF5F56">
              <w:rPr>
                <w:rFonts w:ascii="Calibri" w:eastAsia="Times New Roman" w:hAnsi="Calibri" w:cs="Calibri"/>
                <w:bCs/>
                <w:sz w:val="20"/>
                <w:szCs w:val="20"/>
              </w:rPr>
              <w:t>.0</w:t>
            </w:r>
            <w:r>
              <w:rPr>
                <w:rFonts w:ascii="Calibri" w:eastAsia="Times New Roman" w:hAnsi="Calibri" w:cs="Calibri"/>
                <w:bCs/>
                <w:sz w:val="20"/>
                <w:szCs w:val="20"/>
              </w:rPr>
              <w:t xml:space="preserve">  </w:t>
            </w:r>
            <w:r w:rsidRPr="00DF5F56">
              <w:rPr>
                <w:rFonts w:ascii="Calibri" w:eastAsia="Times New Roman" w:hAnsi="Calibri" w:cs="Calibri"/>
                <w:bCs/>
                <w:sz w:val="20"/>
                <w:szCs w:val="20"/>
              </w:rPr>
              <w:t xml:space="preserve"> </w:t>
            </w:r>
          </w:p>
          <w:p w14:paraId="32A31295" w14:textId="77777777" w:rsidR="00814C4A" w:rsidRPr="005F7E1E" w:rsidRDefault="00814C4A" w:rsidP="007B2F69">
            <w:pPr>
              <w:keepNext/>
              <w:keepLines/>
              <w:spacing w:after="0" w:line="240" w:lineRule="auto"/>
              <w:rPr>
                <w:rFonts w:ascii="Calibri" w:eastAsia="Calibri" w:hAnsi="Calibri" w:cs="Times New Roman"/>
                <w:sz w:val="20"/>
                <w:szCs w:val="20"/>
                <w:rPrChange w:id="34" w:author="Autor">
                  <w:rPr>
                    <w:rFonts w:ascii="Calibri" w:eastAsia="Times New Roman" w:hAnsi="Calibri" w:cs="Calibri"/>
                    <w:bCs/>
                    <w:sz w:val="18"/>
                    <w:szCs w:val="18"/>
                  </w:rPr>
                </w:rPrChange>
              </w:rPr>
            </w:pPr>
          </w:p>
        </w:tc>
        <w:tc>
          <w:tcPr>
            <w:tcW w:w="945" w:type="pct"/>
            <w:tcPrChange w:id="35" w:author="Autor">
              <w:tcPr>
                <w:tcW w:w="961" w:type="pct"/>
                <w:gridSpan w:val="2"/>
              </w:tcPr>
            </w:tcPrChange>
          </w:tcPr>
          <w:p w14:paraId="350CB306" w14:textId="48FBCF8D" w:rsidR="00814C4A" w:rsidRPr="005F7E1E" w:rsidRDefault="00D34A30" w:rsidP="001D269A">
            <w:pPr>
              <w:rPr>
                <w:rFonts w:ascii="Calibri" w:eastAsia="Calibri" w:hAnsi="Calibri" w:cs="Times New Roman"/>
                <w:sz w:val="20"/>
                <w:szCs w:val="20"/>
                <w:rPrChange w:id="36" w:author="Autor">
                  <w:rPr>
                    <w:sz w:val="18"/>
                    <w:szCs w:val="18"/>
                  </w:rPr>
                </w:rPrChange>
              </w:rPr>
            </w:pPr>
            <w:ins w:id="37" w:author="Autor">
              <w:r w:rsidRPr="00D34A30">
                <w:rPr>
                  <w:rFonts w:ascii="Calibri" w:eastAsia="Calibri" w:hAnsi="Calibri" w:cs="Times New Roman"/>
                  <w:sz w:val="20"/>
                  <w:szCs w:val="20"/>
                </w:rPr>
                <w:t>08. 02. 2021</w:t>
              </w:r>
            </w:ins>
          </w:p>
        </w:tc>
      </w:tr>
    </w:tbl>
    <w:p w14:paraId="0C83C9D0" w14:textId="77777777" w:rsidR="00DF5F56" w:rsidRPr="00DF5F56" w:rsidRDefault="00DF5F56" w:rsidP="00DF5F56">
      <w:pPr>
        <w:rPr>
          <w:rFonts w:ascii="Calibri" w:eastAsia="Times New Roman" w:hAnsi="Calibri" w:cs="Calibri"/>
          <w:b/>
          <w:caps/>
          <w:sz w:val="28"/>
        </w:rPr>
      </w:pPr>
    </w:p>
    <w:p w14:paraId="36E1E610" w14:textId="77777777" w:rsidR="00DF5F56" w:rsidRPr="00DF5F56" w:rsidRDefault="00DF5F56" w:rsidP="00DF5F56">
      <w:pPr>
        <w:keepNext/>
        <w:keepLines/>
        <w:spacing w:before="360" w:after="120" w:line="240" w:lineRule="auto"/>
        <w:jc w:val="center"/>
        <w:rPr>
          <w:rFonts w:ascii="Calibri" w:eastAsia="Times New Roman" w:hAnsi="Calibri" w:cs="Calibri"/>
          <w:b/>
          <w:caps/>
          <w:sz w:val="28"/>
        </w:rPr>
      </w:pPr>
      <w:r w:rsidRPr="00DF5F56">
        <w:rPr>
          <w:rFonts w:ascii="Calibri" w:eastAsia="Times New Roman" w:hAnsi="Calibri" w:cs="Calibri"/>
          <w:b/>
          <w:sz w:val="28"/>
          <w:szCs w:val="28"/>
        </w:rPr>
        <w:lastRenderedPageBreak/>
        <w:t xml:space="preserve">Zoznam verzií  Príručky pre kontrolu verejného obstarávania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DF5F56" w:rsidRPr="00DF5F56" w14:paraId="3B8878BD" w14:textId="77777777" w:rsidTr="00DF5F56">
        <w:trPr>
          <w:trHeight w:val="607"/>
          <w:jc w:val="center"/>
        </w:trPr>
        <w:tc>
          <w:tcPr>
            <w:tcW w:w="628" w:type="pct"/>
            <w:shd w:val="clear" w:color="auto" w:fill="FBD4B4" w:themeFill="accent6" w:themeFillTint="66"/>
            <w:vAlign w:val="center"/>
          </w:tcPr>
          <w:p w14:paraId="1343C1D1"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Poradové číslo zmeny</w:t>
            </w:r>
          </w:p>
        </w:tc>
        <w:tc>
          <w:tcPr>
            <w:tcW w:w="2323" w:type="pct"/>
            <w:shd w:val="clear" w:color="auto" w:fill="FBD4B4" w:themeFill="accent6" w:themeFillTint="66"/>
            <w:vAlign w:val="center"/>
          </w:tcPr>
          <w:p w14:paraId="296F25C6"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Popis zmeny </w:t>
            </w:r>
          </w:p>
        </w:tc>
        <w:tc>
          <w:tcPr>
            <w:tcW w:w="1038" w:type="pct"/>
            <w:shd w:val="clear" w:color="auto" w:fill="FBD4B4" w:themeFill="accent6" w:themeFillTint="66"/>
            <w:vAlign w:val="center"/>
          </w:tcPr>
          <w:p w14:paraId="2808F546"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Číslo verzie </w:t>
            </w:r>
          </w:p>
        </w:tc>
        <w:tc>
          <w:tcPr>
            <w:tcW w:w="1011" w:type="pct"/>
            <w:shd w:val="clear" w:color="auto" w:fill="FBD4B4" w:themeFill="accent6" w:themeFillTint="66"/>
            <w:vAlign w:val="center"/>
          </w:tcPr>
          <w:p w14:paraId="7AB637D2" w14:textId="77777777"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účinnosti dokumentu</w:t>
            </w:r>
          </w:p>
        </w:tc>
      </w:tr>
      <w:tr w:rsidR="00DF5F56" w:rsidRPr="00DF5F56" w14:paraId="7FBA8B78" w14:textId="77777777" w:rsidTr="00DF5F56">
        <w:trPr>
          <w:jc w:val="center"/>
        </w:trPr>
        <w:tc>
          <w:tcPr>
            <w:tcW w:w="628" w:type="pct"/>
          </w:tcPr>
          <w:p w14:paraId="7D8CB177" w14:textId="77777777"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1</w:t>
            </w:r>
          </w:p>
        </w:tc>
        <w:tc>
          <w:tcPr>
            <w:tcW w:w="2323" w:type="pct"/>
          </w:tcPr>
          <w:p w14:paraId="19811506" w14:textId="77777777"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 IMP RO OP TP</w:t>
            </w:r>
          </w:p>
        </w:tc>
        <w:tc>
          <w:tcPr>
            <w:tcW w:w="1038" w:type="pct"/>
          </w:tcPr>
          <w:p w14:paraId="08104526" w14:textId="77777777"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2.0</w:t>
            </w:r>
          </w:p>
        </w:tc>
        <w:tc>
          <w:tcPr>
            <w:tcW w:w="1011" w:type="pct"/>
          </w:tcPr>
          <w:p w14:paraId="73397E98" w14:textId="77777777"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17.2.2016</w:t>
            </w:r>
          </w:p>
        </w:tc>
      </w:tr>
      <w:tr w:rsidR="00DF5F56" w:rsidRPr="00DF5F56" w14:paraId="57DE8DFE" w14:textId="77777777" w:rsidTr="00DF5F56">
        <w:trPr>
          <w:jc w:val="center"/>
        </w:trPr>
        <w:tc>
          <w:tcPr>
            <w:tcW w:w="628" w:type="pct"/>
          </w:tcPr>
          <w:p w14:paraId="32857D58" w14:textId="77777777"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w:t>
            </w:r>
          </w:p>
        </w:tc>
        <w:tc>
          <w:tcPr>
            <w:tcW w:w="2323" w:type="pct"/>
          </w:tcPr>
          <w:p w14:paraId="46267176" w14:textId="77777777"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so Systémom riadenia EŠIF a zákonom 343/2015 o VO</w:t>
            </w:r>
          </w:p>
        </w:tc>
        <w:tc>
          <w:tcPr>
            <w:tcW w:w="1038" w:type="pct"/>
          </w:tcPr>
          <w:p w14:paraId="4BDB8333" w14:textId="77777777"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3.0</w:t>
            </w:r>
          </w:p>
        </w:tc>
        <w:tc>
          <w:tcPr>
            <w:tcW w:w="1011" w:type="pct"/>
          </w:tcPr>
          <w:p w14:paraId="3F45125F" w14:textId="77777777"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15.11.2016</w:t>
            </w:r>
          </w:p>
        </w:tc>
      </w:tr>
      <w:tr w:rsidR="00DF5F56" w:rsidRPr="00DF5F56" w14:paraId="4186783F" w14:textId="77777777" w:rsidTr="00DF5F56">
        <w:trPr>
          <w:jc w:val="center"/>
        </w:trPr>
        <w:tc>
          <w:tcPr>
            <w:tcW w:w="628" w:type="pct"/>
          </w:tcPr>
          <w:p w14:paraId="0FFA2E0E" w14:textId="77777777"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w:t>
            </w:r>
          </w:p>
        </w:tc>
        <w:tc>
          <w:tcPr>
            <w:tcW w:w="2323" w:type="pct"/>
          </w:tcPr>
          <w:p w14:paraId="0BC58E54" w14:textId="77777777"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14:paraId="34F1EBAE" w14:textId="77777777"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4.0</w:t>
            </w:r>
          </w:p>
        </w:tc>
        <w:tc>
          <w:tcPr>
            <w:tcW w:w="1011" w:type="pct"/>
          </w:tcPr>
          <w:p w14:paraId="3FEB50C5" w14:textId="77777777"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20"/>
                <w:szCs w:val="20"/>
              </w:rPr>
              <w:t>24.4.2017</w:t>
            </w:r>
          </w:p>
        </w:tc>
      </w:tr>
      <w:tr w:rsidR="00DF5F56" w:rsidRPr="00DF5F56" w14:paraId="40744F3F" w14:textId="77777777" w:rsidTr="00DF5F56">
        <w:trPr>
          <w:jc w:val="center"/>
        </w:trPr>
        <w:tc>
          <w:tcPr>
            <w:tcW w:w="628" w:type="pct"/>
          </w:tcPr>
          <w:p w14:paraId="5EBFEB31"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4</w:t>
            </w:r>
          </w:p>
        </w:tc>
        <w:tc>
          <w:tcPr>
            <w:tcW w:w="2323" w:type="pct"/>
          </w:tcPr>
          <w:p w14:paraId="03AE9CA2" w14:textId="77777777"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potrebu RO OP TP</w:t>
            </w:r>
          </w:p>
        </w:tc>
        <w:tc>
          <w:tcPr>
            <w:tcW w:w="1038" w:type="pct"/>
          </w:tcPr>
          <w:p w14:paraId="5CBBA08E"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5.0</w:t>
            </w:r>
          </w:p>
        </w:tc>
        <w:tc>
          <w:tcPr>
            <w:tcW w:w="1011" w:type="pct"/>
          </w:tcPr>
          <w:p w14:paraId="250B6026" w14:textId="77777777"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6.9.2017</w:t>
            </w:r>
          </w:p>
        </w:tc>
      </w:tr>
      <w:tr w:rsidR="00DF5F56" w:rsidRPr="00DF5F56" w14:paraId="67F1BB37" w14:textId="77777777" w:rsidTr="00DF5F56">
        <w:trPr>
          <w:jc w:val="center"/>
        </w:trPr>
        <w:tc>
          <w:tcPr>
            <w:tcW w:w="628" w:type="pct"/>
          </w:tcPr>
          <w:p w14:paraId="4910FBA1"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w:t>
            </w:r>
          </w:p>
        </w:tc>
        <w:tc>
          <w:tcPr>
            <w:tcW w:w="2323" w:type="pct"/>
          </w:tcPr>
          <w:p w14:paraId="2B921DDD" w14:textId="77777777"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aktualizáciu Systému riadenia EŠIF v. 5.0</w:t>
            </w:r>
          </w:p>
        </w:tc>
        <w:tc>
          <w:tcPr>
            <w:tcW w:w="1038" w:type="pct"/>
          </w:tcPr>
          <w:p w14:paraId="1F9080FA"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6.0</w:t>
            </w:r>
          </w:p>
        </w:tc>
        <w:tc>
          <w:tcPr>
            <w:tcW w:w="1011" w:type="pct"/>
          </w:tcPr>
          <w:p w14:paraId="05B0BA8F" w14:textId="77777777"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28.11.2017</w:t>
            </w:r>
          </w:p>
        </w:tc>
      </w:tr>
      <w:tr w:rsidR="00DF5F56" w:rsidRPr="00DF5F56" w14:paraId="22844B30" w14:textId="77777777" w:rsidTr="00DF5F56">
        <w:trPr>
          <w:jc w:val="center"/>
        </w:trPr>
        <w:tc>
          <w:tcPr>
            <w:tcW w:w="628" w:type="pct"/>
          </w:tcPr>
          <w:p w14:paraId="3FA820D2"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w:t>
            </w:r>
          </w:p>
        </w:tc>
        <w:tc>
          <w:tcPr>
            <w:tcW w:w="2323" w:type="pct"/>
          </w:tcPr>
          <w:p w14:paraId="2FFFEB16" w14:textId="77777777"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6.0 a potrebu RO OP TP a </w:t>
            </w:r>
          </w:p>
        </w:tc>
        <w:tc>
          <w:tcPr>
            <w:tcW w:w="1038" w:type="pct"/>
          </w:tcPr>
          <w:p w14:paraId="07EA79D2"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7.0</w:t>
            </w:r>
          </w:p>
        </w:tc>
        <w:tc>
          <w:tcPr>
            <w:tcW w:w="1011" w:type="pct"/>
          </w:tcPr>
          <w:p w14:paraId="49502410" w14:textId="77777777"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1.5.2018</w:t>
            </w:r>
          </w:p>
        </w:tc>
      </w:tr>
      <w:tr w:rsidR="00DF5F56" w:rsidRPr="00DF5F56" w14:paraId="4CAA822F" w14:textId="77777777" w:rsidTr="00DF5F56">
        <w:trPr>
          <w:jc w:val="center"/>
        </w:trPr>
        <w:tc>
          <w:tcPr>
            <w:tcW w:w="628" w:type="pct"/>
          </w:tcPr>
          <w:p w14:paraId="48452DF4"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w:t>
            </w:r>
          </w:p>
        </w:tc>
        <w:tc>
          <w:tcPr>
            <w:tcW w:w="2323" w:type="pct"/>
          </w:tcPr>
          <w:p w14:paraId="2100C85A" w14:textId="77777777" w:rsidR="00DF5F56" w:rsidRPr="00DF5F56" w:rsidRDefault="0055748F"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14:paraId="3612EEF3" w14:textId="77777777"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8.0</w:t>
            </w:r>
          </w:p>
        </w:tc>
        <w:tc>
          <w:tcPr>
            <w:tcW w:w="1011" w:type="pct"/>
          </w:tcPr>
          <w:p w14:paraId="0F65BA58" w14:textId="77777777"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1.7.2018</w:t>
            </w:r>
          </w:p>
        </w:tc>
      </w:tr>
      <w:tr w:rsidR="00AA7383" w:rsidRPr="00DF5F56" w14:paraId="5ED49561" w14:textId="77777777" w:rsidTr="00DF5F56">
        <w:trPr>
          <w:jc w:val="center"/>
        </w:trPr>
        <w:tc>
          <w:tcPr>
            <w:tcW w:w="628" w:type="pct"/>
          </w:tcPr>
          <w:p w14:paraId="4451121A" w14:textId="77777777"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8</w:t>
            </w:r>
          </w:p>
        </w:tc>
        <w:tc>
          <w:tcPr>
            <w:tcW w:w="2323" w:type="pct"/>
          </w:tcPr>
          <w:p w14:paraId="75303ECB" w14:textId="77777777" w:rsidR="00AA7383" w:rsidRPr="00DF5F56" w:rsidRDefault="00AA7383"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 a</w:t>
            </w:r>
          </w:p>
        </w:tc>
        <w:tc>
          <w:tcPr>
            <w:tcW w:w="1038" w:type="pct"/>
          </w:tcPr>
          <w:p w14:paraId="56E5D94C" w14:textId="77777777"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9.0</w:t>
            </w:r>
          </w:p>
        </w:tc>
        <w:tc>
          <w:tcPr>
            <w:tcW w:w="1011" w:type="pct"/>
          </w:tcPr>
          <w:p w14:paraId="4ACE13A6" w14:textId="77777777" w:rsidR="00AA7383" w:rsidRPr="00DF5F56" w:rsidRDefault="00AA7383"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13.12.2018</w:t>
            </w:r>
          </w:p>
        </w:tc>
      </w:tr>
      <w:tr w:rsidR="00814C4A" w:rsidRPr="00DF5F56" w14:paraId="53FB47F2" w14:textId="77777777" w:rsidTr="00DF5F56">
        <w:trPr>
          <w:jc w:val="center"/>
        </w:trPr>
        <w:tc>
          <w:tcPr>
            <w:tcW w:w="628" w:type="pct"/>
          </w:tcPr>
          <w:p w14:paraId="1C738E6B" w14:textId="77777777"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w:t>
            </w:r>
          </w:p>
        </w:tc>
        <w:tc>
          <w:tcPr>
            <w:tcW w:w="2323" w:type="pct"/>
          </w:tcPr>
          <w:p w14:paraId="182B7318" w14:textId="77777777" w:rsidR="00814C4A" w:rsidRPr="00DF5F56" w:rsidRDefault="00814C4A" w:rsidP="009B4582">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14:paraId="55EB197D" w14:textId="77777777"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10.0</w:t>
            </w:r>
          </w:p>
        </w:tc>
        <w:tc>
          <w:tcPr>
            <w:tcW w:w="1011" w:type="pct"/>
          </w:tcPr>
          <w:p w14:paraId="373DABF9" w14:textId="77777777" w:rsidR="00814C4A" w:rsidRDefault="005A7C42"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814C4A">
              <w:rPr>
                <w:rFonts w:ascii="Calibri" w:eastAsia="Times New Roman" w:hAnsi="Calibri" w:cs="Calibri"/>
                <w:bCs/>
                <w:sz w:val="18"/>
                <w:szCs w:val="18"/>
              </w:rPr>
              <w:t>.2.2019</w:t>
            </w:r>
          </w:p>
        </w:tc>
      </w:tr>
      <w:tr w:rsidR="009B4582" w:rsidRPr="00DF5F56" w14:paraId="2D49EC0D" w14:textId="77777777" w:rsidTr="00DF5F56">
        <w:trPr>
          <w:jc w:val="center"/>
        </w:trPr>
        <w:tc>
          <w:tcPr>
            <w:tcW w:w="628" w:type="pct"/>
          </w:tcPr>
          <w:p w14:paraId="6A03FC9B" w14:textId="77777777"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w:t>
            </w:r>
          </w:p>
        </w:tc>
        <w:tc>
          <w:tcPr>
            <w:tcW w:w="2323" w:type="pct"/>
          </w:tcPr>
          <w:p w14:paraId="35FEC384" w14:textId="77777777" w:rsidR="009B4582" w:rsidRPr="00DF5F56" w:rsidRDefault="009B4582"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14:paraId="099F6670" w14:textId="77777777"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11.0</w:t>
            </w:r>
          </w:p>
        </w:tc>
        <w:tc>
          <w:tcPr>
            <w:tcW w:w="1011" w:type="pct"/>
          </w:tcPr>
          <w:p w14:paraId="4329951A" w14:textId="77777777" w:rsidR="009B4582" w:rsidRDefault="007A02DC"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15.7.2019</w:t>
            </w:r>
          </w:p>
        </w:tc>
      </w:tr>
      <w:tr w:rsidR="00FB498B" w:rsidRPr="00DF5F56" w14:paraId="4BEC17A0" w14:textId="77777777" w:rsidTr="00DF5F56">
        <w:trPr>
          <w:jc w:val="center"/>
        </w:trPr>
        <w:tc>
          <w:tcPr>
            <w:tcW w:w="628" w:type="pct"/>
          </w:tcPr>
          <w:p w14:paraId="07F16DE4" w14:textId="77777777" w:rsidR="00FB498B" w:rsidRDefault="00FB498B"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12</w:t>
            </w:r>
          </w:p>
        </w:tc>
        <w:tc>
          <w:tcPr>
            <w:tcW w:w="2323" w:type="pct"/>
          </w:tcPr>
          <w:p w14:paraId="54117C06" w14:textId="77777777" w:rsidR="00FB498B" w:rsidRDefault="00FB498B"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9</w:t>
            </w:r>
            <w:r w:rsidRPr="00DF5F56">
              <w:rPr>
                <w:rFonts w:ascii="Calibri" w:eastAsia="Times New Roman" w:hAnsi="Calibri" w:cs="Calibri"/>
                <w:bCs/>
                <w:sz w:val="20"/>
                <w:szCs w:val="20"/>
              </w:rPr>
              <w:t xml:space="preserve">.0 </w:t>
            </w:r>
          </w:p>
          <w:p w14:paraId="3DCFD4DC" w14:textId="77777777" w:rsidR="00FB498B" w:rsidRPr="00DF5F56" w:rsidRDefault="00FB498B"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 potrebu RO OP TP</w:t>
            </w:r>
          </w:p>
        </w:tc>
        <w:tc>
          <w:tcPr>
            <w:tcW w:w="1038" w:type="pct"/>
          </w:tcPr>
          <w:p w14:paraId="6925DE3A" w14:textId="77777777" w:rsidR="00FB498B" w:rsidRDefault="00FB498B"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12.0</w:t>
            </w:r>
          </w:p>
        </w:tc>
        <w:tc>
          <w:tcPr>
            <w:tcW w:w="1011" w:type="pct"/>
          </w:tcPr>
          <w:p w14:paraId="6CCB3CE5" w14:textId="77777777" w:rsidR="00FB498B" w:rsidRDefault="007B2F69" w:rsidP="007B2F69">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FB498B">
              <w:rPr>
                <w:rFonts w:ascii="Calibri" w:eastAsia="Times New Roman" w:hAnsi="Calibri" w:cs="Calibri"/>
                <w:bCs/>
                <w:sz w:val="18"/>
                <w:szCs w:val="18"/>
              </w:rPr>
              <w:t>20</w:t>
            </w:r>
            <w:r>
              <w:rPr>
                <w:rFonts w:ascii="Calibri" w:eastAsia="Times New Roman" w:hAnsi="Calibri" w:cs="Calibri"/>
                <w:bCs/>
                <w:sz w:val="18"/>
                <w:szCs w:val="18"/>
              </w:rPr>
              <w:t>20</w:t>
            </w:r>
          </w:p>
        </w:tc>
      </w:tr>
      <w:tr w:rsidR="007B2F69" w:rsidRPr="00DF5F56" w14:paraId="72AEF4D6" w14:textId="77777777" w:rsidTr="00DF5F56">
        <w:trPr>
          <w:jc w:val="center"/>
        </w:trPr>
        <w:tc>
          <w:tcPr>
            <w:tcW w:w="628" w:type="pct"/>
          </w:tcPr>
          <w:p w14:paraId="3B532779" w14:textId="77777777" w:rsidR="007B2F69" w:rsidRDefault="007B2F69"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13</w:t>
            </w:r>
          </w:p>
        </w:tc>
        <w:tc>
          <w:tcPr>
            <w:tcW w:w="2323" w:type="pct"/>
          </w:tcPr>
          <w:p w14:paraId="001E1857" w14:textId="77777777" w:rsidR="007B2F69" w:rsidRPr="00DF5F56" w:rsidRDefault="007B2F69"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w:t>
            </w:r>
            <w:r>
              <w:rPr>
                <w:rFonts w:ascii="Calibri" w:eastAsia="Times New Roman" w:hAnsi="Calibri" w:cs="Calibri"/>
                <w:bCs/>
                <w:sz w:val="20"/>
                <w:szCs w:val="20"/>
              </w:rPr>
              <w:t xml:space="preserve"> potreby RO OP TP</w:t>
            </w:r>
          </w:p>
        </w:tc>
        <w:tc>
          <w:tcPr>
            <w:tcW w:w="1038" w:type="pct"/>
          </w:tcPr>
          <w:p w14:paraId="1D986ABE" w14:textId="77777777" w:rsidR="007B2F69" w:rsidRDefault="007B2F69" w:rsidP="007B2F69">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13.0</w:t>
            </w:r>
          </w:p>
        </w:tc>
        <w:tc>
          <w:tcPr>
            <w:tcW w:w="1011" w:type="pct"/>
          </w:tcPr>
          <w:p w14:paraId="7B43CA25" w14:textId="77777777" w:rsidR="007B2F69" w:rsidRDefault="007B2F69"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16.3.2020</w:t>
            </w:r>
          </w:p>
        </w:tc>
      </w:tr>
      <w:tr w:rsidR="00835A2F" w:rsidRPr="00DF5F56" w14:paraId="1B3F615B" w14:textId="77777777" w:rsidTr="00DF5F56">
        <w:trPr>
          <w:jc w:val="center"/>
        </w:trPr>
        <w:tc>
          <w:tcPr>
            <w:tcW w:w="628" w:type="pct"/>
          </w:tcPr>
          <w:p w14:paraId="3CF39846" w14:textId="77777777" w:rsidR="00835A2F" w:rsidRDefault="00835A2F"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14</w:t>
            </w:r>
          </w:p>
        </w:tc>
        <w:tc>
          <w:tcPr>
            <w:tcW w:w="2323" w:type="pct"/>
          </w:tcPr>
          <w:p w14:paraId="682589DF" w14:textId="77777777" w:rsidR="00835A2F" w:rsidRPr="00DF5F56" w:rsidRDefault="00835A2F"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w:t>
            </w:r>
            <w:r>
              <w:rPr>
                <w:rFonts w:ascii="Calibri" w:eastAsia="Times New Roman" w:hAnsi="Calibri" w:cs="Calibri"/>
                <w:bCs/>
                <w:sz w:val="20"/>
                <w:szCs w:val="20"/>
              </w:rPr>
              <w:t> </w:t>
            </w:r>
            <w:r w:rsidRPr="00DF5F56">
              <w:rPr>
                <w:rFonts w:ascii="Calibri" w:eastAsia="Times New Roman" w:hAnsi="Calibri" w:cs="Calibri"/>
                <w:bCs/>
                <w:sz w:val="20"/>
                <w:szCs w:val="20"/>
              </w:rPr>
              <w:t>nadväznosti</w:t>
            </w:r>
            <w:r>
              <w:rPr>
                <w:rFonts w:ascii="Calibri" w:eastAsia="Times New Roman" w:hAnsi="Calibri" w:cs="Calibri"/>
                <w:bCs/>
                <w:sz w:val="20"/>
                <w:szCs w:val="20"/>
              </w:rPr>
              <w:t xml:space="preserve"> </w:t>
            </w:r>
            <w:r w:rsidR="00022C5A">
              <w:rPr>
                <w:rFonts w:ascii="Calibri" w:eastAsia="Times New Roman" w:hAnsi="Calibri" w:cs="Calibri"/>
                <w:bCs/>
                <w:sz w:val="20"/>
                <w:szCs w:val="20"/>
              </w:rPr>
              <w:t xml:space="preserve">na </w:t>
            </w:r>
            <w:r w:rsidR="00022C5A" w:rsidRPr="001E04C2">
              <w:rPr>
                <w:rFonts w:ascii="Calibri" w:eastAsia="Calibri" w:hAnsi="Calibri" w:cs="Times New Roman"/>
                <w:sz w:val="20"/>
                <w:szCs w:val="20"/>
              </w:rPr>
              <w:t xml:space="preserve">odporúčania v čiastkovej správe vládneho auditu A1031  </w:t>
            </w:r>
          </w:p>
        </w:tc>
        <w:tc>
          <w:tcPr>
            <w:tcW w:w="1038" w:type="pct"/>
          </w:tcPr>
          <w:p w14:paraId="0327250E" w14:textId="77777777" w:rsidR="00835A2F" w:rsidRDefault="00835A2F" w:rsidP="007B2F69">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14.0</w:t>
            </w:r>
          </w:p>
        </w:tc>
        <w:tc>
          <w:tcPr>
            <w:tcW w:w="1011" w:type="pct"/>
          </w:tcPr>
          <w:p w14:paraId="0FC532ED" w14:textId="77777777" w:rsidR="00835A2F" w:rsidRDefault="00022C5A"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29.9.2020</w:t>
            </w:r>
          </w:p>
        </w:tc>
      </w:tr>
      <w:tr w:rsidR="003F5194" w:rsidRPr="00DF5F56" w14:paraId="0B0DFB6B" w14:textId="77777777" w:rsidTr="00DF5F56">
        <w:trPr>
          <w:jc w:val="center"/>
        </w:trPr>
        <w:tc>
          <w:tcPr>
            <w:tcW w:w="628" w:type="pct"/>
          </w:tcPr>
          <w:p w14:paraId="69868D77" w14:textId="77777777" w:rsidR="003F5194" w:rsidRDefault="003F5194"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 xml:space="preserve">15 </w:t>
            </w:r>
          </w:p>
        </w:tc>
        <w:tc>
          <w:tcPr>
            <w:tcW w:w="2323" w:type="pct"/>
          </w:tcPr>
          <w:p w14:paraId="69EDEAEA" w14:textId="77777777" w:rsidR="003F5194" w:rsidRDefault="003F5194" w:rsidP="003F5194">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w:t>
            </w:r>
            <w:r>
              <w:rPr>
                <w:rFonts w:ascii="Calibri" w:eastAsia="Times New Roman" w:hAnsi="Calibri" w:cs="Calibri"/>
                <w:bCs/>
                <w:sz w:val="20"/>
                <w:szCs w:val="20"/>
              </w:rPr>
              <w:t xml:space="preserve">                           </w:t>
            </w:r>
            <w:r w:rsidRPr="00DF5F56">
              <w:rPr>
                <w:rFonts w:ascii="Calibri" w:eastAsia="Times New Roman" w:hAnsi="Calibri" w:cs="Calibri"/>
                <w:bCs/>
                <w:sz w:val="20"/>
                <w:szCs w:val="20"/>
              </w:rPr>
              <w:t xml:space="preserve">na aktualizáciu Systému riadenia EŠIF v. </w:t>
            </w:r>
            <w:r>
              <w:rPr>
                <w:rFonts w:ascii="Calibri" w:eastAsia="Times New Roman" w:hAnsi="Calibri" w:cs="Calibri"/>
                <w:bCs/>
                <w:sz w:val="20"/>
                <w:szCs w:val="20"/>
              </w:rPr>
              <w:t>10</w:t>
            </w:r>
            <w:r w:rsidRPr="00DF5F56">
              <w:rPr>
                <w:rFonts w:ascii="Calibri" w:eastAsia="Times New Roman" w:hAnsi="Calibri" w:cs="Calibri"/>
                <w:bCs/>
                <w:sz w:val="20"/>
                <w:szCs w:val="20"/>
              </w:rPr>
              <w:t xml:space="preserve">.0 </w:t>
            </w:r>
          </w:p>
          <w:p w14:paraId="675A074B" w14:textId="77777777" w:rsidR="003F5194" w:rsidRPr="00DF5F56" w:rsidRDefault="003F5194" w:rsidP="003F5194">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 potrebu RO OP TP</w:t>
            </w:r>
          </w:p>
        </w:tc>
        <w:tc>
          <w:tcPr>
            <w:tcW w:w="1038" w:type="pct"/>
          </w:tcPr>
          <w:p w14:paraId="03D6C4DB" w14:textId="77777777" w:rsidR="003F5194" w:rsidRDefault="003F5194" w:rsidP="007B2F69">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15.0</w:t>
            </w:r>
          </w:p>
        </w:tc>
        <w:tc>
          <w:tcPr>
            <w:tcW w:w="1011" w:type="pct"/>
          </w:tcPr>
          <w:p w14:paraId="614ABBA8" w14:textId="696B7B26" w:rsidR="003F5194" w:rsidRDefault="00BC40BB" w:rsidP="00DF5F56">
            <w:pPr>
              <w:keepNext/>
              <w:keepLines/>
              <w:spacing w:before="60" w:after="0" w:line="240" w:lineRule="auto"/>
              <w:rPr>
                <w:rFonts w:ascii="Calibri" w:eastAsia="Times New Roman" w:hAnsi="Calibri" w:cs="Calibri"/>
                <w:bCs/>
                <w:sz w:val="18"/>
                <w:szCs w:val="18"/>
              </w:rPr>
            </w:pPr>
            <w:ins w:id="38" w:author="Autor">
              <w:r>
                <w:rPr>
                  <w:rFonts w:ascii="Calibri" w:eastAsia="Times New Roman" w:hAnsi="Calibri" w:cs="Calibri"/>
                  <w:bCs/>
                  <w:sz w:val="18"/>
                  <w:szCs w:val="18"/>
                </w:rPr>
                <w:t>08. 02. 2021</w:t>
              </w:r>
            </w:ins>
            <w:bookmarkStart w:id="39" w:name="_GoBack"/>
            <w:bookmarkEnd w:id="39"/>
          </w:p>
        </w:tc>
      </w:tr>
    </w:tbl>
    <w:p w14:paraId="3272F41D" w14:textId="77777777" w:rsidR="00DF5F56" w:rsidRPr="00DF5F56" w:rsidRDefault="00DF5F56" w:rsidP="00DF5F56">
      <w:pPr>
        <w:spacing w:after="0" w:line="240" w:lineRule="auto"/>
        <w:rPr>
          <w:rFonts w:ascii="Calibri" w:eastAsia="Times New Roman" w:hAnsi="Calibri" w:cs="Calibri"/>
          <w:sz w:val="18"/>
          <w:szCs w:val="18"/>
          <w:lang w:eastAsia="cs-CZ" w:bidi="sa-IN"/>
        </w:rPr>
      </w:pPr>
    </w:p>
    <w:p w14:paraId="7F0BD7DF" w14:textId="77777777" w:rsidR="00DF5F56" w:rsidRDefault="00DF5F56" w:rsidP="00495B98">
      <w:pPr>
        <w:jc w:val="both"/>
        <w:rPr>
          <w:rFonts w:asciiTheme="minorHAnsi" w:hAnsiTheme="minorHAnsi"/>
          <w:b/>
          <w:color w:val="1F497D" w:themeColor="text2"/>
        </w:rPr>
        <w:sectPr w:rsidR="00DF5F56" w:rsidSect="007139A9">
          <w:footerReference w:type="default" r:id="rId8"/>
          <w:headerReference w:type="first" r:id="rId9"/>
          <w:footnotePr>
            <w:numRestart w:val="eachPage"/>
          </w:footnotePr>
          <w:pgSz w:w="11906" w:h="16838"/>
          <w:pgMar w:top="1276" w:right="1417" w:bottom="1134" w:left="1417" w:header="397" w:footer="397" w:gutter="0"/>
          <w:cols w:space="708"/>
          <w:titlePg/>
          <w:docGrid w:linePitch="360"/>
        </w:sectPr>
      </w:pPr>
    </w:p>
    <w:p w14:paraId="04656FF7" w14:textId="77777777" w:rsidR="00F2349F" w:rsidRPr="00F575F5" w:rsidRDefault="00F2349F" w:rsidP="00495B98">
      <w:pPr>
        <w:jc w:val="both"/>
        <w:rPr>
          <w:rFonts w:asciiTheme="minorHAnsi" w:hAnsiTheme="minorHAnsi"/>
          <w:b/>
          <w:color w:val="1F497D" w:themeColor="text2"/>
        </w:rPr>
      </w:pPr>
    </w:p>
    <w:p w14:paraId="42850436" w14:textId="77777777" w:rsidR="00F2349F" w:rsidRPr="00F575F5" w:rsidRDefault="00F2349F" w:rsidP="00495B98">
      <w:pPr>
        <w:jc w:val="both"/>
        <w:rPr>
          <w:rFonts w:asciiTheme="minorHAnsi" w:hAnsiTheme="minorHAnsi"/>
          <w:b/>
          <w:color w:val="1F497D" w:themeColor="text2"/>
        </w:rPr>
      </w:pPr>
    </w:p>
    <w:p w14:paraId="03FF6F47" w14:textId="77777777" w:rsidR="00F2349F" w:rsidRPr="00F575F5" w:rsidRDefault="00F2349F" w:rsidP="00495B98">
      <w:pPr>
        <w:jc w:val="both"/>
        <w:rPr>
          <w:rFonts w:asciiTheme="minorHAnsi" w:hAnsiTheme="minorHAnsi"/>
          <w:b/>
          <w:color w:val="1F497D" w:themeColor="text2"/>
        </w:rPr>
      </w:pPr>
    </w:p>
    <w:p w14:paraId="795C9A3B" w14:textId="77777777"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14:paraId="22C50C0B" w14:textId="77777777"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14:paraId="3CE9A973" w14:textId="77777777" w:rsidTr="00F2349F">
              <w:trPr>
                <w:trHeight w:val="268"/>
              </w:trPr>
              <w:tc>
                <w:tcPr>
                  <w:tcW w:w="6923" w:type="dxa"/>
                  <w:tcMar>
                    <w:top w:w="216" w:type="dxa"/>
                    <w:left w:w="115" w:type="dxa"/>
                    <w:bottom w:w="216" w:type="dxa"/>
                    <w:right w:w="115" w:type="dxa"/>
                  </w:tcMar>
                </w:tcPr>
                <w:p w14:paraId="7095C669" w14:textId="77777777"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14:paraId="620A27DF" w14:textId="77777777" w:rsidTr="00F2349F">
              <w:trPr>
                <w:trHeight w:val="1459"/>
              </w:trPr>
              <w:tc>
                <w:tcPr>
                  <w:tcW w:w="6923" w:type="dxa"/>
                </w:tcPr>
                <w:p w14:paraId="6B166BA1" w14:textId="77777777"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14:paraId="562BEAEF" w14:textId="77777777" w:rsidR="001212E0" w:rsidRDefault="001212E0" w:rsidP="001212E0">
                  <w:pPr>
                    <w:pStyle w:val="Bezriadkovania"/>
                    <w:jc w:val="both"/>
                    <w:rPr>
                      <w:rFonts w:asciiTheme="minorHAnsi" w:hAnsiTheme="minorHAnsi" w:cs="Arial"/>
                      <w:b/>
                      <w:color w:val="1F497D" w:themeColor="text2"/>
                      <w:sz w:val="38"/>
                      <w:szCs w:val="38"/>
                      <w:lang w:val="sk-SK"/>
                    </w:rPr>
                  </w:pPr>
                </w:p>
                <w:p w14:paraId="6DE0BEF1" w14:textId="77777777"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14:paraId="6F559C22" w14:textId="77777777" w:rsidTr="00F2349F">
              <w:trPr>
                <w:trHeight w:val="479"/>
              </w:trPr>
              <w:tc>
                <w:tcPr>
                  <w:tcW w:w="6923" w:type="dxa"/>
                  <w:tcMar>
                    <w:top w:w="216" w:type="dxa"/>
                    <w:left w:w="115" w:type="dxa"/>
                    <w:bottom w:w="216" w:type="dxa"/>
                    <w:right w:w="115" w:type="dxa"/>
                  </w:tcMar>
                </w:tcPr>
                <w:p w14:paraId="3AA88DD3" w14:textId="77777777"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14:paraId="4253C54E" w14:textId="77777777"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4AFDBBF3" wp14:editId="03203478">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14:paraId="18DBB0E2" w14:textId="77777777" w:rsidR="00367D2C" w:rsidRDefault="00367D2C"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3F1D86F9" w14:textId="77777777" w:rsidR="00367D2C" w:rsidRDefault="00367D2C"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14:paraId="6ACFD320" w14:textId="77777777" w:rsidR="00367D2C" w:rsidRDefault="00367D2C"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4AFDBBF3"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">
                          <v:imagedata r:id="rId12" o:title=""/>
                          <o:lock v:ext="edit" aspectratio="f"/>
                        </v:shape>
                        <v:rect id="Obdĺžnik 9" o:spid="_x0000_s1029" style="position:absolute;left:50926;top:207;width:15972;height: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" filled="f" stroked="f">
                          <v:textbox>
                            <w:txbxContent>
                              <w:p w14:paraId="18DBB0E2" w14:textId="77777777" w:rsidR="00367D2C" w:rsidRDefault="00367D2C"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3F1D86F9" w14:textId="77777777" w:rsidR="00367D2C" w:rsidRDefault="00367D2C"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14:paraId="6ACFD320" w14:textId="77777777" w:rsidR="00367D2C" w:rsidRDefault="00367D2C"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" fillcolor="#4f81bd [3204]" strokecolor="black [3213]">
                        <v:imagedata r:id="rId13" o:title=""/>
                        <v:shadow color="#eeece1 [3214]"/>
                      </v:shape>
                    </v:group>
                  </w:pict>
                </mc:Fallback>
              </mc:AlternateContent>
            </w:r>
          </w:p>
        </w:tc>
      </w:tr>
      <w:tr w:rsidR="00F2349F" w:rsidRPr="00F575F5" w14:paraId="4BAA8E4B" w14:textId="77777777" w:rsidTr="00F2349F">
        <w:trPr>
          <w:cantSplit/>
          <w:jc w:val="center"/>
        </w:trPr>
        <w:tc>
          <w:tcPr>
            <w:tcW w:w="6862" w:type="dxa"/>
          </w:tcPr>
          <w:p w14:paraId="7C6BB924" w14:textId="77777777"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14:paraId="1674F0A5" w14:textId="77777777" w:rsidTr="00B53920">
        <w:tc>
          <w:tcPr>
            <w:tcW w:w="8080" w:type="dxa"/>
            <w:tcMar>
              <w:top w:w="216" w:type="dxa"/>
              <w:left w:w="115" w:type="dxa"/>
              <w:bottom w:w="216" w:type="dxa"/>
              <w:right w:w="115" w:type="dxa"/>
            </w:tcMar>
          </w:tcPr>
          <w:p w14:paraId="6921A298" w14:textId="2806FA30" w:rsidR="003903CA" w:rsidRPr="00CD14CD" w:rsidRDefault="003903CA" w:rsidP="00792568">
            <w:pPr>
              <w:pStyle w:val="Bezriadkovania"/>
              <w:spacing w:before="120"/>
              <w:jc w:val="center"/>
              <w:rPr>
                <w:rFonts w:asciiTheme="minorHAnsi" w:hAnsiTheme="minorHAnsi" w:cs="Arial"/>
                <w:b/>
                <w:color w:val="FF0000"/>
                <w:sz w:val="24"/>
                <w:szCs w:val="24"/>
                <w:lang w:val="sk-SK"/>
                <w:rPrChange w:id="46" w:author="Autor">
                  <w:rPr>
                    <w:rFonts w:asciiTheme="minorHAnsi" w:hAnsiTheme="minorHAnsi" w:cs="Arial"/>
                    <w:b/>
                    <w:color w:val="1F497D" w:themeColor="text2"/>
                    <w:sz w:val="24"/>
                    <w:szCs w:val="24"/>
                    <w:lang w:val="sk-SK"/>
                  </w:rPr>
                </w:rPrChange>
              </w:rPr>
            </w:pPr>
            <w:del w:id="47" w:author="Autor">
              <w:r w:rsidRPr="00CD14CD" w:rsidDel="001E4A93">
                <w:rPr>
                  <w:rFonts w:asciiTheme="minorHAnsi" w:hAnsiTheme="minorHAnsi" w:cs="Arial"/>
                  <w:b/>
                  <w:color w:val="FF0000"/>
                  <w:sz w:val="24"/>
                  <w:szCs w:val="24"/>
                  <w:lang w:val="sk-SK"/>
                  <w:rPrChange w:id="48" w:author="Autor">
                    <w:rPr>
                      <w:rFonts w:asciiTheme="minorHAnsi" w:hAnsiTheme="minorHAnsi" w:cs="Arial"/>
                      <w:b/>
                      <w:color w:val="1F497D" w:themeColor="text2"/>
                      <w:sz w:val="24"/>
                      <w:szCs w:val="24"/>
                      <w:lang w:val="sk-SK"/>
                    </w:rPr>
                  </w:rPrChange>
                </w:rPr>
                <w:delText>Úrad vlády Slovenskej republiky</w:delText>
              </w:r>
            </w:del>
            <w:ins w:id="49" w:author="Autor">
              <w:r w:rsidR="001E4A93">
                <w:rPr>
                  <w:rFonts w:asciiTheme="minorHAnsi" w:hAnsiTheme="minorHAnsi" w:cs="Arial"/>
                  <w:b/>
                  <w:color w:val="FF0000"/>
                  <w:sz w:val="24"/>
                  <w:szCs w:val="24"/>
                  <w:lang w:val="sk-SK"/>
                </w:rPr>
                <w:t>Ministerstvo investícií, regionálneho rozvoja a informatizácie Slovenskej republiky</w:t>
              </w:r>
            </w:ins>
          </w:p>
          <w:p w14:paraId="4A6788C5" w14:textId="77777777"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14:paraId="00F6C875" w14:textId="7487B468" w:rsidR="00B53920" w:rsidRPr="00F575F5" w:rsidRDefault="003903CA" w:rsidP="007A739B">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lastRenderedPageBreak/>
              <w:t xml:space="preserve">verzia </w:t>
            </w:r>
            <w:r w:rsidR="0050350C">
              <w:rPr>
                <w:rFonts w:asciiTheme="minorHAnsi" w:hAnsiTheme="minorHAnsi" w:cs="Arial"/>
                <w:color w:val="1F497D" w:themeColor="text2"/>
                <w:sz w:val="24"/>
                <w:szCs w:val="24"/>
                <w:lang w:val="sk-SK"/>
              </w:rPr>
              <w:t>1</w:t>
            </w:r>
            <w:r w:rsidR="007A739B">
              <w:rPr>
                <w:rFonts w:asciiTheme="minorHAnsi" w:hAnsiTheme="minorHAnsi" w:cs="Arial"/>
                <w:color w:val="1F497D" w:themeColor="text2"/>
                <w:sz w:val="24"/>
                <w:szCs w:val="24"/>
                <w:lang w:val="sk-SK"/>
              </w:rPr>
              <w:t>5</w:t>
            </w:r>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ins w:id="50" w:author="Autor">
              <w:r w:rsidR="001D052E" w:rsidRPr="001D052E">
                <w:rPr>
                  <w:rFonts w:asciiTheme="minorHAnsi" w:hAnsiTheme="minorHAnsi" w:cs="Arial"/>
                  <w:color w:val="1F497D" w:themeColor="text2"/>
                  <w:sz w:val="24"/>
                  <w:szCs w:val="24"/>
                  <w:lang w:val="sk-SK"/>
                </w:rPr>
                <w:t>08. 02. 2021</w:t>
              </w:r>
            </w:ins>
            <w:del w:id="51" w:author="Autor">
              <w:r w:rsidR="00DA1245" w:rsidDel="001D052E">
                <w:rPr>
                  <w:rFonts w:asciiTheme="minorHAnsi" w:hAnsiTheme="minorHAnsi" w:cs="Arial"/>
                  <w:color w:val="1F497D" w:themeColor="text2"/>
                  <w:sz w:val="24"/>
                  <w:szCs w:val="24"/>
                  <w:lang w:val="sk-SK"/>
                </w:rPr>
                <w:delText>. 202</w:delText>
              </w:r>
              <w:r w:rsidR="007A739B" w:rsidDel="001D052E">
                <w:rPr>
                  <w:rFonts w:asciiTheme="minorHAnsi" w:hAnsiTheme="minorHAnsi" w:cs="Arial"/>
                  <w:color w:val="1F497D" w:themeColor="text2"/>
                  <w:sz w:val="24"/>
                  <w:szCs w:val="24"/>
                  <w:lang w:val="sk-SK"/>
                </w:rPr>
                <w:delText>1</w:delText>
              </w:r>
            </w:del>
          </w:p>
        </w:tc>
      </w:tr>
    </w:tbl>
    <w:p w14:paraId="1F40B001" w14:textId="77777777" w:rsidR="003903CA" w:rsidRPr="00F575F5" w:rsidRDefault="003903CA" w:rsidP="00495B98">
      <w:pPr>
        <w:jc w:val="both"/>
        <w:rPr>
          <w:rFonts w:asciiTheme="minorHAnsi" w:hAnsiTheme="minorHAnsi"/>
          <w:color w:val="1F497D" w:themeColor="text2"/>
        </w:rPr>
      </w:pPr>
    </w:p>
    <w:p w14:paraId="0FACCEFA" w14:textId="77777777" w:rsidR="003903CA"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p w14:paraId="738CF5EA" w14:textId="77777777" w:rsidR="00DF5F56" w:rsidRDefault="00DF5F56">
      <w:pPr>
        <w:rPr>
          <w:rFonts w:asciiTheme="minorHAnsi" w:hAnsiTheme="minorHAnsi"/>
          <w:color w:val="1F497D" w:themeColor="text2"/>
        </w:rPr>
        <w:sectPr w:rsidR="00DF5F56" w:rsidSect="007139A9">
          <w:headerReference w:type="first" r:id="rId14"/>
          <w:footerReference w:type="first" r:id="rId15"/>
          <w:footnotePr>
            <w:numRestart w:val="eachPage"/>
          </w:footnotePr>
          <w:pgSz w:w="11906" w:h="16838"/>
          <w:pgMar w:top="1276" w:right="1417" w:bottom="1134" w:left="1417" w:header="397" w:footer="397" w:gutter="0"/>
          <w:cols w:space="708"/>
          <w:titlePg/>
          <w:docGrid w:linePitch="360"/>
        </w:sectPr>
      </w:pPr>
    </w:p>
    <w:p w14:paraId="01C31732" w14:textId="77777777" w:rsidR="00DF5F56" w:rsidRPr="00F575F5" w:rsidRDefault="00DF5F56" w:rsidP="00495B98">
      <w:pPr>
        <w:jc w:val="both"/>
        <w:rPr>
          <w:rFonts w:asciiTheme="minorHAnsi" w:hAnsiTheme="minorHAnsi"/>
          <w:color w:val="1F497D" w:themeColor="text2"/>
        </w:rPr>
      </w:pPr>
    </w:p>
    <w:sdt>
      <w:sdtPr>
        <w:rPr>
          <w:rFonts w:ascii="Times New Roman" w:eastAsiaTheme="minorHAnsi" w:hAnsi="Times New Roman" w:cstheme="minorBidi"/>
          <w:b w:val="0"/>
          <w:bCs w:val="0"/>
          <w:color w:val="auto"/>
          <w:sz w:val="22"/>
          <w:szCs w:val="22"/>
          <w:lang w:eastAsia="en-US"/>
        </w:rPr>
        <w:id w:val="1647325587"/>
        <w:docPartObj>
          <w:docPartGallery w:val="Table of Contents"/>
          <w:docPartUnique/>
        </w:docPartObj>
      </w:sdtPr>
      <w:sdtEndPr/>
      <w:sdtContent>
        <w:p w14:paraId="345D9ABA" w14:textId="77777777" w:rsidR="008252FD" w:rsidRDefault="008252FD">
          <w:pPr>
            <w:pStyle w:val="Hlavikaobsahu"/>
          </w:pPr>
          <w:r>
            <w:t>Obsah</w:t>
          </w:r>
        </w:p>
        <w:p w14:paraId="0605A8F1" w14:textId="596A602E" w:rsidR="00142786" w:rsidRDefault="008252FD">
          <w:pPr>
            <w:pStyle w:val="Obsah1"/>
            <w:tabs>
              <w:tab w:val="right" w:leader="dot" w:pos="9062"/>
            </w:tabs>
            <w:rPr>
              <w:rFonts w:asciiTheme="minorHAnsi" w:eastAsiaTheme="minorEastAsia" w:hAnsiTheme="minorHAnsi"/>
              <w:noProof/>
              <w:lang w:eastAsia="sk-SK"/>
            </w:rPr>
          </w:pPr>
          <w:r>
            <w:fldChar w:fldCharType="begin"/>
          </w:r>
          <w:r>
            <w:instrText xml:space="preserve"> TOC \o "1-3" \h \z \u </w:instrText>
          </w:r>
          <w:r>
            <w:fldChar w:fldCharType="separate"/>
          </w:r>
          <w:hyperlink w:anchor="_Toc26798941" w:history="1">
            <w:r w:rsidR="00142786" w:rsidRPr="0048506E">
              <w:rPr>
                <w:rStyle w:val="Hypertextovprepojenie"/>
                <w:noProof/>
              </w:rPr>
              <w:t>Skratky</w:t>
            </w:r>
            <w:r w:rsidR="00142786">
              <w:rPr>
                <w:noProof/>
                <w:webHidden/>
              </w:rPr>
              <w:tab/>
            </w:r>
            <w:r w:rsidR="00142786">
              <w:rPr>
                <w:noProof/>
                <w:webHidden/>
              </w:rPr>
              <w:fldChar w:fldCharType="begin"/>
            </w:r>
            <w:r w:rsidR="00142786">
              <w:rPr>
                <w:noProof/>
                <w:webHidden/>
              </w:rPr>
              <w:instrText xml:space="preserve"> PAGEREF _Toc26798941 \h </w:instrText>
            </w:r>
            <w:r w:rsidR="00142786">
              <w:rPr>
                <w:noProof/>
                <w:webHidden/>
              </w:rPr>
            </w:r>
            <w:r w:rsidR="00142786">
              <w:rPr>
                <w:noProof/>
                <w:webHidden/>
              </w:rPr>
              <w:fldChar w:fldCharType="separate"/>
            </w:r>
            <w:r w:rsidR="00851F40">
              <w:rPr>
                <w:noProof/>
                <w:webHidden/>
              </w:rPr>
              <w:t>8</w:t>
            </w:r>
            <w:r w:rsidR="00142786">
              <w:rPr>
                <w:noProof/>
                <w:webHidden/>
              </w:rPr>
              <w:fldChar w:fldCharType="end"/>
            </w:r>
          </w:hyperlink>
        </w:p>
        <w:p w14:paraId="222EE817" w14:textId="1496370E" w:rsidR="00142786" w:rsidRDefault="00BC40BB">
          <w:pPr>
            <w:pStyle w:val="Obsah1"/>
            <w:tabs>
              <w:tab w:val="right" w:leader="dot" w:pos="9062"/>
            </w:tabs>
            <w:rPr>
              <w:rFonts w:asciiTheme="minorHAnsi" w:eastAsiaTheme="minorEastAsia" w:hAnsiTheme="minorHAnsi"/>
              <w:noProof/>
              <w:lang w:eastAsia="sk-SK"/>
            </w:rPr>
          </w:pPr>
          <w:hyperlink w:anchor="_Toc26798942" w:history="1">
            <w:r w:rsidR="00142786" w:rsidRPr="0048506E">
              <w:rPr>
                <w:rStyle w:val="Hypertextovprepojenie"/>
                <w:noProof/>
              </w:rPr>
              <w:t>Úvod</w:t>
            </w:r>
            <w:r w:rsidR="00142786">
              <w:rPr>
                <w:noProof/>
                <w:webHidden/>
              </w:rPr>
              <w:tab/>
            </w:r>
            <w:r w:rsidR="00142786">
              <w:rPr>
                <w:noProof/>
                <w:webHidden/>
              </w:rPr>
              <w:fldChar w:fldCharType="begin"/>
            </w:r>
            <w:r w:rsidR="00142786">
              <w:rPr>
                <w:noProof/>
                <w:webHidden/>
              </w:rPr>
              <w:instrText xml:space="preserve"> PAGEREF _Toc26798942 \h </w:instrText>
            </w:r>
            <w:r w:rsidR="00142786">
              <w:rPr>
                <w:noProof/>
                <w:webHidden/>
              </w:rPr>
            </w:r>
            <w:r w:rsidR="00142786">
              <w:rPr>
                <w:noProof/>
                <w:webHidden/>
              </w:rPr>
              <w:fldChar w:fldCharType="separate"/>
            </w:r>
            <w:r w:rsidR="00851F40">
              <w:rPr>
                <w:noProof/>
                <w:webHidden/>
              </w:rPr>
              <w:t>9</w:t>
            </w:r>
            <w:r w:rsidR="00142786">
              <w:rPr>
                <w:noProof/>
                <w:webHidden/>
              </w:rPr>
              <w:fldChar w:fldCharType="end"/>
            </w:r>
          </w:hyperlink>
        </w:p>
        <w:p w14:paraId="7C8A7938" w14:textId="3CA421FC" w:rsidR="00142786" w:rsidRDefault="00BC40BB">
          <w:pPr>
            <w:pStyle w:val="Obsah1"/>
            <w:tabs>
              <w:tab w:val="right" w:leader="dot" w:pos="9062"/>
            </w:tabs>
            <w:rPr>
              <w:rFonts w:asciiTheme="minorHAnsi" w:eastAsiaTheme="minorEastAsia" w:hAnsiTheme="minorHAnsi"/>
              <w:noProof/>
              <w:lang w:eastAsia="sk-SK"/>
            </w:rPr>
          </w:pPr>
          <w:hyperlink w:anchor="_Toc26798943" w:history="1">
            <w:r w:rsidR="00142786" w:rsidRPr="0048506E">
              <w:rPr>
                <w:rStyle w:val="Hypertextovprepojenie"/>
                <w:noProof/>
              </w:rPr>
              <w:t>1. Realizácia verejného obstarávania a obstarávania</w:t>
            </w:r>
            <w:r w:rsidR="00142786">
              <w:rPr>
                <w:noProof/>
                <w:webHidden/>
              </w:rPr>
              <w:tab/>
            </w:r>
            <w:r w:rsidR="00142786">
              <w:rPr>
                <w:noProof/>
                <w:webHidden/>
              </w:rPr>
              <w:fldChar w:fldCharType="begin"/>
            </w:r>
            <w:r w:rsidR="00142786">
              <w:rPr>
                <w:noProof/>
                <w:webHidden/>
              </w:rPr>
              <w:instrText xml:space="preserve"> PAGEREF _Toc26798943 \h </w:instrText>
            </w:r>
            <w:r w:rsidR="00142786">
              <w:rPr>
                <w:noProof/>
                <w:webHidden/>
              </w:rPr>
            </w:r>
            <w:r w:rsidR="00142786">
              <w:rPr>
                <w:noProof/>
                <w:webHidden/>
              </w:rPr>
              <w:fldChar w:fldCharType="separate"/>
            </w:r>
            <w:r w:rsidR="00851F40">
              <w:rPr>
                <w:noProof/>
                <w:webHidden/>
              </w:rPr>
              <w:t>12</w:t>
            </w:r>
            <w:r w:rsidR="00142786">
              <w:rPr>
                <w:noProof/>
                <w:webHidden/>
              </w:rPr>
              <w:fldChar w:fldCharType="end"/>
            </w:r>
          </w:hyperlink>
        </w:p>
        <w:p w14:paraId="67594264" w14:textId="654FF8EE" w:rsidR="00142786" w:rsidRDefault="00BC40BB">
          <w:pPr>
            <w:pStyle w:val="Obsah1"/>
            <w:tabs>
              <w:tab w:val="right" w:leader="dot" w:pos="9062"/>
            </w:tabs>
            <w:rPr>
              <w:rFonts w:asciiTheme="minorHAnsi" w:eastAsiaTheme="minorEastAsia" w:hAnsiTheme="minorHAnsi"/>
              <w:noProof/>
              <w:lang w:eastAsia="sk-SK"/>
            </w:rPr>
          </w:pPr>
          <w:hyperlink w:anchor="_Toc26798944" w:history="1">
            <w:r w:rsidR="00142786" w:rsidRPr="0048506E">
              <w:rPr>
                <w:rStyle w:val="Hypertextovprepojenie"/>
                <w:noProof/>
              </w:rPr>
              <w:t>2.  Predpokladaná hodnota zákazky</w:t>
            </w:r>
            <w:r w:rsidR="00142786">
              <w:rPr>
                <w:noProof/>
                <w:webHidden/>
              </w:rPr>
              <w:tab/>
            </w:r>
            <w:r w:rsidR="00142786">
              <w:rPr>
                <w:noProof/>
                <w:webHidden/>
              </w:rPr>
              <w:fldChar w:fldCharType="begin"/>
            </w:r>
            <w:r w:rsidR="00142786">
              <w:rPr>
                <w:noProof/>
                <w:webHidden/>
              </w:rPr>
              <w:instrText xml:space="preserve"> PAGEREF _Toc26798944 \h </w:instrText>
            </w:r>
            <w:r w:rsidR="00142786">
              <w:rPr>
                <w:noProof/>
                <w:webHidden/>
              </w:rPr>
            </w:r>
            <w:r w:rsidR="00142786">
              <w:rPr>
                <w:noProof/>
                <w:webHidden/>
              </w:rPr>
              <w:fldChar w:fldCharType="separate"/>
            </w:r>
            <w:r w:rsidR="00851F40">
              <w:rPr>
                <w:noProof/>
                <w:webHidden/>
              </w:rPr>
              <w:t>12</w:t>
            </w:r>
            <w:r w:rsidR="00142786">
              <w:rPr>
                <w:noProof/>
                <w:webHidden/>
              </w:rPr>
              <w:fldChar w:fldCharType="end"/>
            </w:r>
          </w:hyperlink>
        </w:p>
        <w:p w14:paraId="6654E9A4" w14:textId="52DAC677" w:rsidR="00142786" w:rsidRDefault="00BC40BB">
          <w:pPr>
            <w:pStyle w:val="Obsah1"/>
            <w:tabs>
              <w:tab w:val="right" w:leader="dot" w:pos="9062"/>
            </w:tabs>
            <w:rPr>
              <w:rFonts w:asciiTheme="minorHAnsi" w:eastAsiaTheme="minorEastAsia" w:hAnsiTheme="minorHAnsi"/>
              <w:noProof/>
              <w:lang w:eastAsia="sk-SK"/>
            </w:rPr>
          </w:pPr>
          <w:hyperlink w:anchor="_Toc26798945" w:history="1">
            <w:r w:rsidR="00142786" w:rsidRPr="0048506E">
              <w:rPr>
                <w:rStyle w:val="Hypertextovprepojenie"/>
                <w:noProof/>
              </w:rPr>
              <w:t>3. Oznámenia používané vo verejnom obstarávaní</w:t>
            </w:r>
            <w:r w:rsidR="00142786">
              <w:rPr>
                <w:noProof/>
                <w:webHidden/>
              </w:rPr>
              <w:tab/>
            </w:r>
            <w:r w:rsidR="00142786">
              <w:rPr>
                <w:noProof/>
                <w:webHidden/>
              </w:rPr>
              <w:fldChar w:fldCharType="begin"/>
            </w:r>
            <w:r w:rsidR="00142786">
              <w:rPr>
                <w:noProof/>
                <w:webHidden/>
              </w:rPr>
              <w:instrText xml:space="preserve"> PAGEREF _Toc26798945 \h </w:instrText>
            </w:r>
            <w:r w:rsidR="00142786">
              <w:rPr>
                <w:noProof/>
                <w:webHidden/>
              </w:rPr>
            </w:r>
            <w:r w:rsidR="00142786">
              <w:rPr>
                <w:noProof/>
                <w:webHidden/>
              </w:rPr>
              <w:fldChar w:fldCharType="separate"/>
            </w:r>
            <w:r w:rsidR="00851F40">
              <w:rPr>
                <w:noProof/>
                <w:webHidden/>
              </w:rPr>
              <w:t>15</w:t>
            </w:r>
            <w:r w:rsidR="00142786">
              <w:rPr>
                <w:noProof/>
                <w:webHidden/>
              </w:rPr>
              <w:fldChar w:fldCharType="end"/>
            </w:r>
          </w:hyperlink>
        </w:p>
        <w:p w14:paraId="62942752" w14:textId="4E42574C" w:rsidR="00142786" w:rsidRDefault="00BC40BB">
          <w:pPr>
            <w:pStyle w:val="Obsah1"/>
            <w:tabs>
              <w:tab w:val="right" w:leader="dot" w:pos="9062"/>
            </w:tabs>
            <w:rPr>
              <w:rFonts w:asciiTheme="minorHAnsi" w:eastAsiaTheme="minorEastAsia" w:hAnsiTheme="minorHAnsi"/>
              <w:noProof/>
              <w:lang w:eastAsia="sk-SK"/>
            </w:rPr>
          </w:pPr>
          <w:hyperlink w:anchor="_Toc26798946" w:history="1">
            <w:r w:rsidR="00142786" w:rsidRPr="0048506E">
              <w:rPr>
                <w:rStyle w:val="Hypertextovprepojenie"/>
                <w:noProof/>
              </w:rPr>
              <w:t>4. Súťažné podklady</w:t>
            </w:r>
            <w:r w:rsidR="00142786">
              <w:rPr>
                <w:noProof/>
                <w:webHidden/>
              </w:rPr>
              <w:tab/>
            </w:r>
            <w:r w:rsidR="00142786">
              <w:rPr>
                <w:noProof/>
                <w:webHidden/>
              </w:rPr>
              <w:fldChar w:fldCharType="begin"/>
            </w:r>
            <w:r w:rsidR="00142786">
              <w:rPr>
                <w:noProof/>
                <w:webHidden/>
              </w:rPr>
              <w:instrText xml:space="preserve"> PAGEREF _Toc26798946 \h </w:instrText>
            </w:r>
            <w:r w:rsidR="00142786">
              <w:rPr>
                <w:noProof/>
                <w:webHidden/>
              </w:rPr>
            </w:r>
            <w:r w:rsidR="00142786">
              <w:rPr>
                <w:noProof/>
                <w:webHidden/>
              </w:rPr>
              <w:fldChar w:fldCharType="separate"/>
            </w:r>
            <w:r w:rsidR="00851F40">
              <w:rPr>
                <w:noProof/>
                <w:webHidden/>
              </w:rPr>
              <w:t>16</w:t>
            </w:r>
            <w:r w:rsidR="00142786">
              <w:rPr>
                <w:noProof/>
                <w:webHidden/>
              </w:rPr>
              <w:fldChar w:fldCharType="end"/>
            </w:r>
          </w:hyperlink>
        </w:p>
        <w:p w14:paraId="68B56075" w14:textId="6367ED22" w:rsidR="00142786" w:rsidRDefault="00BC40BB">
          <w:pPr>
            <w:pStyle w:val="Obsah1"/>
            <w:tabs>
              <w:tab w:val="right" w:leader="dot" w:pos="9062"/>
            </w:tabs>
            <w:rPr>
              <w:rFonts w:asciiTheme="minorHAnsi" w:eastAsiaTheme="minorEastAsia" w:hAnsiTheme="minorHAnsi"/>
              <w:noProof/>
              <w:lang w:eastAsia="sk-SK"/>
            </w:rPr>
          </w:pPr>
          <w:hyperlink w:anchor="_Toc26798947" w:history="1">
            <w:r w:rsidR="00142786" w:rsidRPr="0048506E">
              <w:rPr>
                <w:rStyle w:val="Hypertextovprepojenie"/>
                <w:noProof/>
              </w:rPr>
              <w:t>5. Podmienky účasti</w:t>
            </w:r>
            <w:r w:rsidR="00142786">
              <w:rPr>
                <w:noProof/>
                <w:webHidden/>
              </w:rPr>
              <w:tab/>
            </w:r>
            <w:r w:rsidR="00142786">
              <w:rPr>
                <w:noProof/>
                <w:webHidden/>
              </w:rPr>
              <w:fldChar w:fldCharType="begin"/>
            </w:r>
            <w:r w:rsidR="00142786">
              <w:rPr>
                <w:noProof/>
                <w:webHidden/>
              </w:rPr>
              <w:instrText xml:space="preserve"> PAGEREF _Toc26798947 \h </w:instrText>
            </w:r>
            <w:r w:rsidR="00142786">
              <w:rPr>
                <w:noProof/>
                <w:webHidden/>
              </w:rPr>
            </w:r>
            <w:r w:rsidR="00142786">
              <w:rPr>
                <w:noProof/>
                <w:webHidden/>
              </w:rPr>
              <w:fldChar w:fldCharType="separate"/>
            </w:r>
            <w:r w:rsidR="00851F40">
              <w:rPr>
                <w:noProof/>
                <w:webHidden/>
              </w:rPr>
              <w:t>18</w:t>
            </w:r>
            <w:r w:rsidR="00142786">
              <w:rPr>
                <w:noProof/>
                <w:webHidden/>
              </w:rPr>
              <w:fldChar w:fldCharType="end"/>
            </w:r>
          </w:hyperlink>
        </w:p>
        <w:p w14:paraId="11426962" w14:textId="38A633F8" w:rsidR="00142786" w:rsidRDefault="00BC40BB">
          <w:pPr>
            <w:pStyle w:val="Obsah1"/>
            <w:tabs>
              <w:tab w:val="right" w:leader="dot" w:pos="9062"/>
            </w:tabs>
            <w:rPr>
              <w:rFonts w:asciiTheme="minorHAnsi" w:eastAsiaTheme="minorEastAsia" w:hAnsiTheme="minorHAnsi"/>
              <w:noProof/>
              <w:lang w:eastAsia="sk-SK"/>
            </w:rPr>
          </w:pPr>
          <w:hyperlink w:anchor="_Toc26798948" w:history="1">
            <w:r w:rsidR="00142786" w:rsidRPr="0048506E">
              <w:rPr>
                <w:rStyle w:val="Hypertextovprepojenie"/>
                <w:noProof/>
              </w:rPr>
              <w:t>6. Vyhodnotenie splnenia podmienok účasti</w:t>
            </w:r>
            <w:r w:rsidR="00142786">
              <w:rPr>
                <w:noProof/>
                <w:webHidden/>
              </w:rPr>
              <w:tab/>
            </w:r>
            <w:r w:rsidR="00142786">
              <w:rPr>
                <w:noProof/>
                <w:webHidden/>
              </w:rPr>
              <w:fldChar w:fldCharType="begin"/>
            </w:r>
            <w:r w:rsidR="00142786">
              <w:rPr>
                <w:noProof/>
                <w:webHidden/>
              </w:rPr>
              <w:instrText xml:space="preserve"> PAGEREF _Toc26798948 \h </w:instrText>
            </w:r>
            <w:r w:rsidR="00142786">
              <w:rPr>
                <w:noProof/>
                <w:webHidden/>
              </w:rPr>
            </w:r>
            <w:r w:rsidR="00142786">
              <w:rPr>
                <w:noProof/>
                <w:webHidden/>
              </w:rPr>
              <w:fldChar w:fldCharType="separate"/>
            </w:r>
            <w:r w:rsidR="00851F40">
              <w:rPr>
                <w:noProof/>
                <w:webHidden/>
              </w:rPr>
              <w:t>21</w:t>
            </w:r>
            <w:r w:rsidR="00142786">
              <w:rPr>
                <w:noProof/>
                <w:webHidden/>
              </w:rPr>
              <w:fldChar w:fldCharType="end"/>
            </w:r>
          </w:hyperlink>
        </w:p>
        <w:p w14:paraId="3BD19843" w14:textId="205AEDE2" w:rsidR="00142786" w:rsidRDefault="00BC40BB">
          <w:pPr>
            <w:pStyle w:val="Obsah1"/>
            <w:tabs>
              <w:tab w:val="right" w:leader="dot" w:pos="9062"/>
            </w:tabs>
            <w:rPr>
              <w:rFonts w:asciiTheme="minorHAnsi" w:eastAsiaTheme="minorEastAsia" w:hAnsiTheme="minorHAnsi"/>
              <w:noProof/>
              <w:lang w:eastAsia="sk-SK"/>
            </w:rPr>
          </w:pPr>
          <w:hyperlink w:anchor="_Toc26798949" w:history="1">
            <w:r w:rsidR="00142786" w:rsidRPr="0048506E">
              <w:rPr>
                <w:rStyle w:val="Hypertextovprepojenie"/>
                <w:noProof/>
              </w:rPr>
              <w:t>7. Vyhodnotenie ponúk</w:t>
            </w:r>
            <w:r w:rsidR="00142786">
              <w:rPr>
                <w:noProof/>
                <w:webHidden/>
              </w:rPr>
              <w:tab/>
            </w:r>
            <w:r w:rsidR="00142786">
              <w:rPr>
                <w:noProof/>
                <w:webHidden/>
              </w:rPr>
              <w:fldChar w:fldCharType="begin"/>
            </w:r>
            <w:r w:rsidR="00142786">
              <w:rPr>
                <w:noProof/>
                <w:webHidden/>
              </w:rPr>
              <w:instrText xml:space="preserve"> PAGEREF _Toc26798949 \h </w:instrText>
            </w:r>
            <w:r w:rsidR="00142786">
              <w:rPr>
                <w:noProof/>
                <w:webHidden/>
              </w:rPr>
            </w:r>
            <w:r w:rsidR="00142786">
              <w:rPr>
                <w:noProof/>
                <w:webHidden/>
              </w:rPr>
              <w:fldChar w:fldCharType="separate"/>
            </w:r>
            <w:r w:rsidR="00851F40">
              <w:rPr>
                <w:noProof/>
                <w:webHidden/>
              </w:rPr>
              <w:t>22</w:t>
            </w:r>
            <w:r w:rsidR="00142786">
              <w:rPr>
                <w:noProof/>
                <w:webHidden/>
              </w:rPr>
              <w:fldChar w:fldCharType="end"/>
            </w:r>
          </w:hyperlink>
        </w:p>
        <w:p w14:paraId="72CB1D00" w14:textId="42076962" w:rsidR="00142786" w:rsidRDefault="00BC40BB">
          <w:pPr>
            <w:pStyle w:val="Obsah1"/>
            <w:tabs>
              <w:tab w:val="right" w:leader="dot" w:pos="9062"/>
            </w:tabs>
            <w:rPr>
              <w:rFonts w:asciiTheme="minorHAnsi" w:eastAsiaTheme="minorEastAsia" w:hAnsiTheme="minorHAnsi"/>
              <w:noProof/>
              <w:lang w:eastAsia="sk-SK"/>
            </w:rPr>
          </w:pPr>
          <w:hyperlink w:anchor="_Toc26798950" w:history="1">
            <w:r w:rsidR="00142786" w:rsidRPr="0048506E">
              <w:rPr>
                <w:rStyle w:val="Hypertextovprepojenie"/>
                <w:noProof/>
              </w:rPr>
              <w:t>8. Komisia na vyhodnotenie ponúk</w:t>
            </w:r>
            <w:r w:rsidR="00142786">
              <w:rPr>
                <w:noProof/>
                <w:webHidden/>
              </w:rPr>
              <w:tab/>
            </w:r>
            <w:r w:rsidR="00142786">
              <w:rPr>
                <w:noProof/>
                <w:webHidden/>
              </w:rPr>
              <w:fldChar w:fldCharType="begin"/>
            </w:r>
            <w:r w:rsidR="00142786">
              <w:rPr>
                <w:noProof/>
                <w:webHidden/>
              </w:rPr>
              <w:instrText xml:space="preserve"> PAGEREF _Toc26798950 \h </w:instrText>
            </w:r>
            <w:r w:rsidR="00142786">
              <w:rPr>
                <w:noProof/>
                <w:webHidden/>
              </w:rPr>
            </w:r>
            <w:r w:rsidR="00142786">
              <w:rPr>
                <w:noProof/>
                <w:webHidden/>
              </w:rPr>
              <w:fldChar w:fldCharType="separate"/>
            </w:r>
            <w:r w:rsidR="00851F40">
              <w:rPr>
                <w:noProof/>
                <w:webHidden/>
              </w:rPr>
              <w:t>22</w:t>
            </w:r>
            <w:r w:rsidR="00142786">
              <w:rPr>
                <w:noProof/>
                <w:webHidden/>
              </w:rPr>
              <w:fldChar w:fldCharType="end"/>
            </w:r>
          </w:hyperlink>
        </w:p>
        <w:p w14:paraId="752480F5" w14:textId="31D67635" w:rsidR="00142786" w:rsidRDefault="00BC40BB">
          <w:pPr>
            <w:pStyle w:val="Obsah1"/>
            <w:tabs>
              <w:tab w:val="right" w:leader="dot" w:pos="9062"/>
            </w:tabs>
            <w:rPr>
              <w:rFonts w:asciiTheme="minorHAnsi" w:eastAsiaTheme="minorEastAsia" w:hAnsiTheme="minorHAnsi"/>
              <w:noProof/>
              <w:lang w:eastAsia="sk-SK"/>
            </w:rPr>
          </w:pPr>
          <w:hyperlink w:anchor="_Toc26798951" w:history="1">
            <w:r w:rsidR="00142786" w:rsidRPr="0048506E">
              <w:rPr>
                <w:rStyle w:val="Hypertextovprepojenie"/>
                <w:noProof/>
              </w:rPr>
              <w:t>9. Elektronická aukcia</w:t>
            </w:r>
            <w:r w:rsidR="00142786">
              <w:rPr>
                <w:noProof/>
                <w:webHidden/>
              </w:rPr>
              <w:tab/>
            </w:r>
            <w:r w:rsidR="00142786">
              <w:rPr>
                <w:noProof/>
                <w:webHidden/>
              </w:rPr>
              <w:fldChar w:fldCharType="begin"/>
            </w:r>
            <w:r w:rsidR="00142786">
              <w:rPr>
                <w:noProof/>
                <w:webHidden/>
              </w:rPr>
              <w:instrText xml:space="preserve"> PAGEREF _Toc26798951 \h </w:instrText>
            </w:r>
            <w:r w:rsidR="00142786">
              <w:rPr>
                <w:noProof/>
                <w:webHidden/>
              </w:rPr>
            </w:r>
            <w:r w:rsidR="00142786">
              <w:rPr>
                <w:noProof/>
                <w:webHidden/>
              </w:rPr>
              <w:fldChar w:fldCharType="separate"/>
            </w:r>
            <w:r w:rsidR="00851F40">
              <w:rPr>
                <w:noProof/>
                <w:webHidden/>
              </w:rPr>
              <w:t>23</w:t>
            </w:r>
            <w:r w:rsidR="00142786">
              <w:rPr>
                <w:noProof/>
                <w:webHidden/>
              </w:rPr>
              <w:fldChar w:fldCharType="end"/>
            </w:r>
          </w:hyperlink>
        </w:p>
        <w:p w14:paraId="14742FDE" w14:textId="05B72C9F" w:rsidR="00142786" w:rsidRDefault="00BC40BB">
          <w:pPr>
            <w:pStyle w:val="Obsah1"/>
            <w:tabs>
              <w:tab w:val="right" w:leader="dot" w:pos="9062"/>
            </w:tabs>
            <w:rPr>
              <w:rFonts w:asciiTheme="minorHAnsi" w:eastAsiaTheme="minorEastAsia" w:hAnsiTheme="minorHAnsi"/>
              <w:noProof/>
              <w:lang w:eastAsia="sk-SK"/>
            </w:rPr>
          </w:pPr>
          <w:hyperlink w:anchor="_Toc26798952" w:history="1">
            <w:r w:rsidR="00142786" w:rsidRPr="0048506E">
              <w:rPr>
                <w:rStyle w:val="Hypertextovprepojenie"/>
                <w:noProof/>
              </w:rPr>
              <w:t>10. Uzavretie zmluvy</w:t>
            </w:r>
            <w:r w:rsidR="00142786">
              <w:rPr>
                <w:noProof/>
                <w:webHidden/>
              </w:rPr>
              <w:tab/>
            </w:r>
            <w:r w:rsidR="00142786">
              <w:rPr>
                <w:noProof/>
                <w:webHidden/>
              </w:rPr>
              <w:fldChar w:fldCharType="begin"/>
            </w:r>
            <w:r w:rsidR="00142786">
              <w:rPr>
                <w:noProof/>
                <w:webHidden/>
              </w:rPr>
              <w:instrText xml:space="preserve"> PAGEREF _Toc26798952 \h </w:instrText>
            </w:r>
            <w:r w:rsidR="00142786">
              <w:rPr>
                <w:noProof/>
                <w:webHidden/>
              </w:rPr>
            </w:r>
            <w:r w:rsidR="00142786">
              <w:rPr>
                <w:noProof/>
                <w:webHidden/>
              </w:rPr>
              <w:fldChar w:fldCharType="separate"/>
            </w:r>
            <w:r w:rsidR="00851F40">
              <w:rPr>
                <w:noProof/>
                <w:webHidden/>
              </w:rPr>
              <w:t>23</w:t>
            </w:r>
            <w:r w:rsidR="00142786">
              <w:rPr>
                <w:noProof/>
                <w:webHidden/>
              </w:rPr>
              <w:fldChar w:fldCharType="end"/>
            </w:r>
          </w:hyperlink>
        </w:p>
        <w:p w14:paraId="485D0AAD" w14:textId="71397B3E" w:rsidR="00142786" w:rsidRDefault="00BC40BB">
          <w:pPr>
            <w:pStyle w:val="Obsah1"/>
            <w:tabs>
              <w:tab w:val="right" w:leader="dot" w:pos="9062"/>
            </w:tabs>
            <w:rPr>
              <w:rFonts w:asciiTheme="minorHAnsi" w:eastAsiaTheme="minorEastAsia" w:hAnsiTheme="minorHAnsi"/>
              <w:noProof/>
              <w:lang w:eastAsia="sk-SK"/>
            </w:rPr>
          </w:pPr>
          <w:hyperlink w:anchor="_Toc26798953" w:history="1">
            <w:r w:rsidR="00142786" w:rsidRPr="0048506E">
              <w:rPr>
                <w:rStyle w:val="Hypertextovprepojenie"/>
                <w:noProof/>
              </w:rPr>
              <w:t>11. Ochrana hospodárskej súťaže</w:t>
            </w:r>
            <w:r w:rsidR="00142786">
              <w:rPr>
                <w:noProof/>
                <w:webHidden/>
              </w:rPr>
              <w:tab/>
            </w:r>
            <w:r w:rsidR="00142786">
              <w:rPr>
                <w:noProof/>
                <w:webHidden/>
              </w:rPr>
              <w:fldChar w:fldCharType="begin"/>
            </w:r>
            <w:r w:rsidR="00142786">
              <w:rPr>
                <w:noProof/>
                <w:webHidden/>
              </w:rPr>
              <w:instrText xml:space="preserve"> PAGEREF _Toc26798953 \h </w:instrText>
            </w:r>
            <w:r w:rsidR="00142786">
              <w:rPr>
                <w:noProof/>
                <w:webHidden/>
              </w:rPr>
            </w:r>
            <w:r w:rsidR="00142786">
              <w:rPr>
                <w:noProof/>
                <w:webHidden/>
              </w:rPr>
              <w:fldChar w:fldCharType="separate"/>
            </w:r>
            <w:r w:rsidR="00851F40">
              <w:rPr>
                <w:noProof/>
                <w:webHidden/>
              </w:rPr>
              <w:t>24</w:t>
            </w:r>
            <w:r w:rsidR="00142786">
              <w:rPr>
                <w:noProof/>
                <w:webHidden/>
              </w:rPr>
              <w:fldChar w:fldCharType="end"/>
            </w:r>
          </w:hyperlink>
        </w:p>
        <w:p w14:paraId="346F5D13" w14:textId="589C0F71" w:rsidR="00142786" w:rsidRDefault="00BC40BB">
          <w:pPr>
            <w:pStyle w:val="Obsah1"/>
            <w:tabs>
              <w:tab w:val="right" w:leader="dot" w:pos="9062"/>
            </w:tabs>
            <w:rPr>
              <w:rFonts w:asciiTheme="minorHAnsi" w:eastAsiaTheme="minorEastAsia" w:hAnsiTheme="minorHAnsi"/>
              <w:noProof/>
              <w:lang w:eastAsia="sk-SK"/>
            </w:rPr>
          </w:pPr>
          <w:hyperlink w:anchor="_Toc26798954" w:history="1">
            <w:r w:rsidR="00142786" w:rsidRPr="0048506E">
              <w:rPr>
                <w:rStyle w:val="Hypertextovprepojenie"/>
                <w:noProof/>
              </w:rPr>
              <w:t>12. Oznámenie o výsledku VO</w:t>
            </w:r>
            <w:r w:rsidR="00142786">
              <w:rPr>
                <w:noProof/>
                <w:webHidden/>
              </w:rPr>
              <w:tab/>
            </w:r>
            <w:r w:rsidR="00142786">
              <w:rPr>
                <w:noProof/>
                <w:webHidden/>
              </w:rPr>
              <w:fldChar w:fldCharType="begin"/>
            </w:r>
            <w:r w:rsidR="00142786">
              <w:rPr>
                <w:noProof/>
                <w:webHidden/>
              </w:rPr>
              <w:instrText xml:space="preserve"> PAGEREF _Toc26798954 \h </w:instrText>
            </w:r>
            <w:r w:rsidR="00142786">
              <w:rPr>
                <w:noProof/>
                <w:webHidden/>
              </w:rPr>
            </w:r>
            <w:r w:rsidR="00142786">
              <w:rPr>
                <w:noProof/>
                <w:webHidden/>
              </w:rPr>
              <w:fldChar w:fldCharType="separate"/>
            </w:r>
            <w:r w:rsidR="00851F40">
              <w:rPr>
                <w:noProof/>
                <w:webHidden/>
              </w:rPr>
              <w:t>25</w:t>
            </w:r>
            <w:r w:rsidR="00142786">
              <w:rPr>
                <w:noProof/>
                <w:webHidden/>
              </w:rPr>
              <w:fldChar w:fldCharType="end"/>
            </w:r>
          </w:hyperlink>
        </w:p>
        <w:p w14:paraId="2F526DA8" w14:textId="5D3135A4" w:rsidR="00142786" w:rsidRDefault="00BC40BB">
          <w:pPr>
            <w:pStyle w:val="Obsah1"/>
            <w:tabs>
              <w:tab w:val="right" w:leader="dot" w:pos="9062"/>
            </w:tabs>
            <w:rPr>
              <w:rFonts w:asciiTheme="minorHAnsi" w:eastAsiaTheme="minorEastAsia" w:hAnsiTheme="minorHAnsi"/>
              <w:noProof/>
              <w:lang w:eastAsia="sk-SK"/>
            </w:rPr>
          </w:pPr>
          <w:hyperlink w:anchor="_Toc26798955" w:history="1">
            <w:r w:rsidR="00142786" w:rsidRPr="0048506E">
              <w:rPr>
                <w:rStyle w:val="Hypertextovprepojenie"/>
                <w:noProof/>
              </w:rPr>
              <w:t>13. Uchovávanie dokumentácie VO</w:t>
            </w:r>
            <w:r w:rsidR="00142786">
              <w:rPr>
                <w:noProof/>
                <w:webHidden/>
              </w:rPr>
              <w:tab/>
            </w:r>
            <w:r w:rsidR="00142786">
              <w:rPr>
                <w:noProof/>
                <w:webHidden/>
              </w:rPr>
              <w:fldChar w:fldCharType="begin"/>
            </w:r>
            <w:r w:rsidR="00142786">
              <w:rPr>
                <w:noProof/>
                <w:webHidden/>
              </w:rPr>
              <w:instrText xml:space="preserve"> PAGEREF _Toc26798955 \h </w:instrText>
            </w:r>
            <w:r w:rsidR="00142786">
              <w:rPr>
                <w:noProof/>
                <w:webHidden/>
              </w:rPr>
            </w:r>
            <w:r w:rsidR="00142786">
              <w:rPr>
                <w:noProof/>
                <w:webHidden/>
              </w:rPr>
              <w:fldChar w:fldCharType="separate"/>
            </w:r>
            <w:r w:rsidR="00851F40">
              <w:rPr>
                <w:noProof/>
                <w:webHidden/>
              </w:rPr>
              <w:t>25</w:t>
            </w:r>
            <w:r w:rsidR="00142786">
              <w:rPr>
                <w:noProof/>
                <w:webHidden/>
              </w:rPr>
              <w:fldChar w:fldCharType="end"/>
            </w:r>
          </w:hyperlink>
        </w:p>
        <w:p w14:paraId="08459203" w14:textId="15755932" w:rsidR="00142786" w:rsidRDefault="00BC40BB">
          <w:pPr>
            <w:pStyle w:val="Obsah1"/>
            <w:tabs>
              <w:tab w:val="right" w:leader="dot" w:pos="9062"/>
            </w:tabs>
            <w:rPr>
              <w:rFonts w:asciiTheme="minorHAnsi" w:eastAsiaTheme="minorEastAsia" w:hAnsiTheme="minorHAnsi"/>
              <w:noProof/>
              <w:lang w:eastAsia="sk-SK"/>
            </w:rPr>
          </w:pPr>
          <w:hyperlink w:anchor="_Toc26798956" w:history="1">
            <w:r w:rsidR="00142786" w:rsidRPr="0048506E">
              <w:rPr>
                <w:rStyle w:val="Hypertextovprepojenie"/>
                <w:noProof/>
              </w:rPr>
              <w:t>14. Administratívna finančná kontrola verejného obstarávania</w:t>
            </w:r>
            <w:r w:rsidR="00142786">
              <w:rPr>
                <w:noProof/>
                <w:webHidden/>
              </w:rPr>
              <w:tab/>
            </w:r>
            <w:r w:rsidR="00142786">
              <w:rPr>
                <w:noProof/>
                <w:webHidden/>
              </w:rPr>
              <w:fldChar w:fldCharType="begin"/>
            </w:r>
            <w:r w:rsidR="00142786">
              <w:rPr>
                <w:noProof/>
                <w:webHidden/>
              </w:rPr>
              <w:instrText xml:space="preserve"> PAGEREF _Toc26798956 \h </w:instrText>
            </w:r>
            <w:r w:rsidR="00142786">
              <w:rPr>
                <w:noProof/>
                <w:webHidden/>
              </w:rPr>
            </w:r>
            <w:r w:rsidR="00142786">
              <w:rPr>
                <w:noProof/>
                <w:webHidden/>
              </w:rPr>
              <w:fldChar w:fldCharType="separate"/>
            </w:r>
            <w:r w:rsidR="00851F40">
              <w:rPr>
                <w:noProof/>
                <w:webHidden/>
              </w:rPr>
              <w:t>25</w:t>
            </w:r>
            <w:r w:rsidR="00142786">
              <w:rPr>
                <w:noProof/>
                <w:webHidden/>
              </w:rPr>
              <w:fldChar w:fldCharType="end"/>
            </w:r>
          </w:hyperlink>
        </w:p>
        <w:p w14:paraId="6FFF379B" w14:textId="53AA5279" w:rsidR="00142786" w:rsidRDefault="00BC40BB">
          <w:pPr>
            <w:pStyle w:val="Obsah2"/>
            <w:tabs>
              <w:tab w:val="right" w:leader="dot" w:pos="9062"/>
            </w:tabs>
            <w:rPr>
              <w:rFonts w:asciiTheme="minorHAnsi" w:eastAsiaTheme="minorEastAsia" w:hAnsiTheme="minorHAnsi"/>
              <w:noProof/>
              <w:lang w:eastAsia="sk-SK"/>
            </w:rPr>
          </w:pPr>
          <w:hyperlink w:anchor="_Toc26798957" w:history="1">
            <w:r w:rsidR="00142786" w:rsidRPr="0048506E">
              <w:rPr>
                <w:rStyle w:val="Hypertextovprepojenie"/>
                <w:noProof/>
              </w:rPr>
              <w:t>A) Finančná vecná kontrola</w:t>
            </w:r>
            <w:r w:rsidR="00142786">
              <w:rPr>
                <w:noProof/>
                <w:webHidden/>
              </w:rPr>
              <w:tab/>
            </w:r>
            <w:r w:rsidR="00142786">
              <w:rPr>
                <w:noProof/>
                <w:webHidden/>
              </w:rPr>
              <w:fldChar w:fldCharType="begin"/>
            </w:r>
            <w:r w:rsidR="00142786">
              <w:rPr>
                <w:noProof/>
                <w:webHidden/>
              </w:rPr>
              <w:instrText xml:space="preserve"> PAGEREF _Toc26798957 \h </w:instrText>
            </w:r>
            <w:r w:rsidR="00142786">
              <w:rPr>
                <w:noProof/>
                <w:webHidden/>
              </w:rPr>
            </w:r>
            <w:r w:rsidR="00142786">
              <w:rPr>
                <w:noProof/>
                <w:webHidden/>
              </w:rPr>
              <w:fldChar w:fldCharType="separate"/>
            </w:r>
            <w:r w:rsidR="00851F40">
              <w:rPr>
                <w:noProof/>
                <w:webHidden/>
              </w:rPr>
              <w:t>27</w:t>
            </w:r>
            <w:r w:rsidR="00142786">
              <w:rPr>
                <w:noProof/>
                <w:webHidden/>
              </w:rPr>
              <w:fldChar w:fldCharType="end"/>
            </w:r>
          </w:hyperlink>
        </w:p>
        <w:p w14:paraId="2D053031" w14:textId="2DECDE05" w:rsidR="00142786" w:rsidRDefault="00BC40BB">
          <w:pPr>
            <w:pStyle w:val="Obsah2"/>
            <w:tabs>
              <w:tab w:val="right" w:leader="dot" w:pos="9062"/>
            </w:tabs>
            <w:rPr>
              <w:rFonts w:asciiTheme="minorHAnsi" w:eastAsiaTheme="minorEastAsia" w:hAnsiTheme="minorHAnsi"/>
              <w:noProof/>
              <w:lang w:eastAsia="sk-SK"/>
            </w:rPr>
          </w:pPr>
          <w:hyperlink w:anchor="_Toc26798958" w:history="1">
            <w:r w:rsidR="00142786" w:rsidRPr="0048506E">
              <w:rPr>
                <w:rStyle w:val="Hypertextovprepojenie"/>
                <w:noProof/>
              </w:rPr>
              <w:t>B) Prvá ex-ante kontrola</w:t>
            </w:r>
            <w:r w:rsidR="00142786">
              <w:rPr>
                <w:noProof/>
                <w:webHidden/>
              </w:rPr>
              <w:tab/>
            </w:r>
            <w:r w:rsidR="00142786">
              <w:rPr>
                <w:noProof/>
                <w:webHidden/>
              </w:rPr>
              <w:fldChar w:fldCharType="begin"/>
            </w:r>
            <w:r w:rsidR="00142786">
              <w:rPr>
                <w:noProof/>
                <w:webHidden/>
              </w:rPr>
              <w:instrText xml:space="preserve"> PAGEREF _Toc26798958 \h </w:instrText>
            </w:r>
            <w:r w:rsidR="00142786">
              <w:rPr>
                <w:noProof/>
                <w:webHidden/>
              </w:rPr>
            </w:r>
            <w:r w:rsidR="00142786">
              <w:rPr>
                <w:noProof/>
                <w:webHidden/>
              </w:rPr>
              <w:fldChar w:fldCharType="separate"/>
            </w:r>
            <w:r w:rsidR="00851F40">
              <w:rPr>
                <w:noProof/>
                <w:webHidden/>
              </w:rPr>
              <w:t>27</w:t>
            </w:r>
            <w:r w:rsidR="00142786">
              <w:rPr>
                <w:noProof/>
                <w:webHidden/>
              </w:rPr>
              <w:fldChar w:fldCharType="end"/>
            </w:r>
          </w:hyperlink>
        </w:p>
        <w:p w14:paraId="3B169D72" w14:textId="05259C46" w:rsidR="00142786" w:rsidRDefault="00BC40BB">
          <w:pPr>
            <w:pStyle w:val="Obsah2"/>
            <w:tabs>
              <w:tab w:val="right" w:leader="dot" w:pos="9062"/>
            </w:tabs>
            <w:rPr>
              <w:rFonts w:asciiTheme="minorHAnsi" w:eastAsiaTheme="minorEastAsia" w:hAnsiTheme="minorHAnsi"/>
              <w:noProof/>
              <w:lang w:eastAsia="sk-SK"/>
            </w:rPr>
          </w:pPr>
          <w:hyperlink w:anchor="_Toc26798959" w:history="1">
            <w:r w:rsidR="00142786" w:rsidRPr="0048506E">
              <w:rPr>
                <w:rStyle w:val="Hypertextovprepojenie"/>
                <w:noProof/>
              </w:rPr>
              <w:t>C) Druhá ex-ante kontrola</w:t>
            </w:r>
            <w:r w:rsidR="00142786">
              <w:rPr>
                <w:noProof/>
                <w:webHidden/>
              </w:rPr>
              <w:tab/>
            </w:r>
            <w:r w:rsidR="00142786">
              <w:rPr>
                <w:noProof/>
                <w:webHidden/>
              </w:rPr>
              <w:fldChar w:fldCharType="begin"/>
            </w:r>
            <w:r w:rsidR="00142786">
              <w:rPr>
                <w:noProof/>
                <w:webHidden/>
              </w:rPr>
              <w:instrText xml:space="preserve"> PAGEREF _Toc26798959 \h </w:instrText>
            </w:r>
            <w:r w:rsidR="00142786">
              <w:rPr>
                <w:noProof/>
                <w:webHidden/>
              </w:rPr>
            </w:r>
            <w:r w:rsidR="00142786">
              <w:rPr>
                <w:noProof/>
                <w:webHidden/>
              </w:rPr>
              <w:fldChar w:fldCharType="separate"/>
            </w:r>
            <w:r w:rsidR="00851F40">
              <w:rPr>
                <w:noProof/>
                <w:webHidden/>
              </w:rPr>
              <w:t>29</w:t>
            </w:r>
            <w:r w:rsidR="00142786">
              <w:rPr>
                <w:noProof/>
                <w:webHidden/>
              </w:rPr>
              <w:fldChar w:fldCharType="end"/>
            </w:r>
          </w:hyperlink>
        </w:p>
        <w:p w14:paraId="6DA2E97D" w14:textId="192CE266" w:rsidR="00142786" w:rsidRDefault="00BC40BB">
          <w:pPr>
            <w:pStyle w:val="Obsah2"/>
            <w:tabs>
              <w:tab w:val="right" w:leader="dot" w:pos="9062"/>
            </w:tabs>
            <w:rPr>
              <w:rFonts w:asciiTheme="minorHAnsi" w:eastAsiaTheme="minorEastAsia" w:hAnsiTheme="minorHAnsi"/>
              <w:noProof/>
              <w:lang w:eastAsia="sk-SK"/>
            </w:rPr>
          </w:pPr>
          <w:hyperlink w:anchor="_Toc26798960" w:history="1">
            <w:r w:rsidR="00142786" w:rsidRPr="0048506E">
              <w:rPr>
                <w:rStyle w:val="Hypertextovprepojenie"/>
                <w:noProof/>
              </w:rPr>
              <w:t>D) Štandardná ex-post kontrola</w:t>
            </w:r>
            <w:r w:rsidR="00142786">
              <w:rPr>
                <w:noProof/>
                <w:webHidden/>
              </w:rPr>
              <w:tab/>
            </w:r>
            <w:r w:rsidR="00142786">
              <w:rPr>
                <w:noProof/>
                <w:webHidden/>
              </w:rPr>
              <w:fldChar w:fldCharType="begin"/>
            </w:r>
            <w:r w:rsidR="00142786">
              <w:rPr>
                <w:noProof/>
                <w:webHidden/>
              </w:rPr>
              <w:instrText xml:space="preserve"> PAGEREF _Toc26798960 \h </w:instrText>
            </w:r>
            <w:r w:rsidR="00142786">
              <w:rPr>
                <w:noProof/>
                <w:webHidden/>
              </w:rPr>
            </w:r>
            <w:r w:rsidR="00142786">
              <w:rPr>
                <w:noProof/>
                <w:webHidden/>
              </w:rPr>
              <w:fldChar w:fldCharType="separate"/>
            </w:r>
            <w:r w:rsidR="00851F40">
              <w:rPr>
                <w:noProof/>
                <w:webHidden/>
              </w:rPr>
              <w:t>32</w:t>
            </w:r>
            <w:r w:rsidR="00142786">
              <w:rPr>
                <w:noProof/>
                <w:webHidden/>
              </w:rPr>
              <w:fldChar w:fldCharType="end"/>
            </w:r>
          </w:hyperlink>
        </w:p>
        <w:p w14:paraId="1DE460C4" w14:textId="25433D9C" w:rsidR="00142786" w:rsidRDefault="00BC40BB">
          <w:pPr>
            <w:pStyle w:val="Obsah2"/>
            <w:tabs>
              <w:tab w:val="right" w:leader="dot" w:pos="9062"/>
            </w:tabs>
            <w:rPr>
              <w:rFonts w:asciiTheme="minorHAnsi" w:eastAsiaTheme="minorEastAsia" w:hAnsiTheme="minorHAnsi"/>
              <w:noProof/>
              <w:lang w:eastAsia="sk-SK"/>
            </w:rPr>
          </w:pPr>
          <w:hyperlink w:anchor="_Toc26798961" w:history="1">
            <w:r w:rsidR="00142786" w:rsidRPr="0048506E">
              <w:rPr>
                <w:rStyle w:val="Hypertextovprepojenie"/>
                <w:noProof/>
              </w:rPr>
              <w:t>E)  Následná ex post kontrola</w:t>
            </w:r>
            <w:r w:rsidR="00142786">
              <w:rPr>
                <w:noProof/>
                <w:webHidden/>
              </w:rPr>
              <w:tab/>
            </w:r>
            <w:r w:rsidR="00142786">
              <w:rPr>
                <w:noProof/>
                <w:webHidden/>
              </w:rPr>
              <w:fldChar w:fldCharType="begin"/>
            </w:r>
            <w:r w:rsidR="00142786">
              <w:rPr>
                <w:noProof/>
                <w:webHidden/>
              </w:rPr>
              <w:instrText xml:space="preserve"> PAGEREF _Toc26798961 \h </w:instrText>
            </w:r>
            <w:r w:rsidR="00142786">
              <w:rPr>
                <w:noProof/>
                <w:webHidden/>
              </w:rPr>
            </w:r>
            <w:r w:rsidR="00142786">
              <w:rPr>
                <w:noProof/>
                <w:webHidden/>
              </w:rPr>
              <w:fldChar w:fldCharType="separate"/>
            </w:r>
            <w:r w:rsidR="00851F40">
              <w:rPr>
                <w:noProof/>
                <w:webHidden/>
              </w:rPr>
              <w:t>34</w:t>
            </w:r>
            <w:r w:rsidR="00142786">
              <w:rPr>
                <w:noProof/>
                <w:webHidden/>
              </w:rPr>
              <w:fldChar w:fldCharType="end"/>
            </w:r>
          </w:hyperlink>
        </w:p>
        <w:p w14:paraId="5D60F886" w14:textId="3C529CF5" w:rsidR="00142786" w:rsidRDefault="00BC40BB">
          <w:pPr>
            <w:pStyle w:val="Obsah2"/>
            <w:tabs>
              <w:tab w:val="right" w:leader="dot" w:pos="9062"/>
            </w:tabs>
            <w:rPr>
              <w:rFonts w:asciiTheme="minorHAnsi" w:eastAsiaTheme="minorEastAsia" w:hAnsiTheme="minorHAnsi"/>
              <w:noProof/>
              <w:lang w:eastAsia="sk-SK"/>
            </w:rPr>
          </w:pPr>
          <w:hyperlink w:anchor="_Toc26798962" w:history="1">
            <w:r w:rsidR="00142786" w:rsidRPr="0048506E">
              <w:rPr>
                <w:rStyle w:val="Hypertextovprepojenie"/>
                <w:noProof/>
              </w:rPr>
              <w:t>F) Kontrola zákaziek s nízkou hodnotou</w:t>
            </w:r>
            <w:r w:rsidR="00142786">
              <w:rPr>
                <w:noProof/>
                <w:webHidden/>
              </w:rPr>
              <w:tab/>
            </w:r>
            <w:r w:rsidR="00142786">
              <w:rPr>
                <w:noProof/>
                <w:webHidden/>
              </w:rPr>
              <w:fldChar w:fldCharType="begin"/>
            </w:r>
            <w:r w:rsidR="00142786">
              <w:rPr>
                <w:noProof/>
                <w:webHidden/>
              </w:rPr>
              <w:instrText xml:space="preserve"> PAGEREF _Toc26798962 \h </w:instrText>
            </w:r>
            <w:r w:rsidR="00142786">
              <w:rPr>
                <w:noProof/>
                <w:webHidden/>
              </w:rPr>
            </w:r>
            <w:r w:rsidR="00142786">
              <w:rPr>
                <w:noProof/>
                <w:webHidden/>
              </w:rPr>
              <w:fldChar w:fldCharType="separate"/>
            </w:r>
            <w:r w:rsidR="00851F40">
              <w:rPr>
                <w:noProof/>
                <w:webHidden/>
              </w:rPr>
              <w:t>35</w:t>
            </w:r>
            <w:r w:rsidR="00142786">
              <w:rPr>
                <w:noProof/>
                <w:webHidden/>
              </w:rPr>
              <w:fldChar w:fldCharType="end"/>
            </w:r>
          </w:hyperlink>
        </w:p>
        <w:p w14:paraId="6C2B04CB" w14:textId="1626B5AD" w:rsidR="00142786" w:rsidRDefault="00BC40BB">
          <w:pPr>
            <w:pStyle w:val="Obsah2"/>
            <w:tabs>
              <w:tab w:val="right" w:leader="dot" w:pos="9062"/>
            </w:tabs>
            <w:rPr>
              <w:rFonts w:asciiTheme="minorHAnsi" w:eastAsiaTheme="minorEastAsia" w:hAnsiTheme="minorHAnsi"/>
              <w:noProof/>
              <w:lang w:eastAsia="sk-SK"/>
            </w:rPr>
          </w:pPr>
          <w:hyperlink w:anchor="_Toc26798963" w:history="1">
            <w:r w:rsidR="00142786" w:rsidRPr="0048506E">
              <w:rPr>
                <w:rStyle w:val="Hypertextovprepojenie"/>
                <w:noProof/>
              </w:rPr>
              <w:t>G) Kontrola zákaziek zadávaných s využitím elektronického trhoviska</w:t>
            </w:r>
            <w:r w:rsidR="00142786">
              <w:rPr>
                <w:noProof/>
                <w:webHidden/>
              </w:rPr>
              <w:tab/>
            </w:r>
            <w:r w:rsidR="00142786">
              <w:rPr>
                <w:noProof/>
                <w:webHidden/>
              </w:rPr>
              <w:fldChar w:fldCharType="begin"/>
            </w:r>
            <w:r w:rsidR="00142786">
              <w:rPr>
                <w:noProof/>
                <w:webHidden/>
              </w:rPr>
              <w:instrText xml:space="preserve"> PAGEREF _Toc26798963 \h </w:instrText>
            </w:r>
            <w:r w:rsidR="00142786">
              <w:rPr>
                <w:noProof/>
                <w:webHidden/>
              </w:rPr>
            </w:r>
            <w:r w:rsidR="00142786">
              <w:rPr>
                <w:noProof/>
                <w:webHidden/>
              </w:rPr>
              <w:fldChar w:fldCharType="separate"/>
            </w:r>
            <w:r w:rsidR="00851F40">
              <w:rPr>
                <w:noProof/>
                <w:webHidden/>
              </w:rPr>
              <w:t>42</w:t>
            </w:r>
            <w:r w:rsidR="00142786">
              <w:rPr>
                <w:noProof/>
                <w:webHidden/>
              </w:rPr>
              <w:fldChar w:fldCharType="end"/>
            </w:r>
          </w:hyperlink>
        </w:p>
        <w:p w14:paraId="4963D0F6" w14:textId="3A72D5F5" w:rsidR="00142786" w:rsidRDefault="00BC40BB">
          <w:pPr>
            <w:pStyle w:val="Obsah2"/>
            <w:tabs>
              <w:tab w:val="right" w:leader="dot" w:pos="9062"/>
            </w:tabs>
            <w:rPr>
              <w:rFonts w:asciiTheme="minorHAnsi" w:eastAsiaTheme="minorEastAsia" w:hAnsiTheme="minorHAnsi"/>
              <w:noProof/>
              <w:lang w:eastAsia="sk-SK"/>
            </w:rPr>
          </w:pPr>
          <w:hyperlink w:anchor="_Toc26798964" w:history="1">
            <w:r w:rsidR="00142786" w:rsidRPr="0048506E">
              <w:rPr>
                <w:rStyle w:val="Hypertextovprepojenie"/>
                <w:noProof/>
              </w:rPr>
              <w:t>H) Kontrola verejného obstarávania, v rámci ktorého viacerí prijímatelia nadobúdajú tovary, práce alebo služby prostredníctvom COO</w:t>
            </w:r>
            <w:r w:rsidR="00142786">
              <w:rPr>
                <w:noProof/>
                <w:webHidden/>
              </w:rPr>
              <w:tab/>
            </w:r>
            <w:r w:rsidR="00142786">
              <w:rPr>
                <w:noProof/>
                <w:webHidden/>
              </w:rPr>
              <w:fldChar w:fldCharType="begin"/>
            </w:r>
            <w:r w:rsidR="00142786">
              <w:rPr>
                <w:noProof/>
                <w:webHidden/>
              </w:rPr>
              <w:instrText xml:space="preserve"> PAGEREF _Toc26798964 \h </w:instrText>
            </w:r>
            <w:r w:rsidR="00142786">
              <w:rPr>
                <w:noProof/>
                <w:webHidden/>
              </w:rPr>
            </w:r>
            <w:r w:rsidR="00142786">
              <w:rPr>
                <w:noProof/>
                <w:webHidden/>
              </w:rPr>
              <w:fldChar w:fldCharType="separate"/>
            </w:r>
            <w:r w:rsidR="00851F40">
              <w:rPr>
                <w:noProof/>
                <w:webHidden/>
              </w:rPr>
              <w:t>44</w:t>
            </w:r>
            <w:r w:rsidR="00142786">
              <w:rPr>
                <w:noProof/>
                <w:webHidden/>
              </w:rPr>
              <w:fldChar w:fldCharType="end"/>
            </w:r>
          </w:hyperlink>
        </w:p>
        <w:p w14:paraId="155458E4" w14:textId="6E37FA4B" w:rsidR="00142786" w:rsidRDefault="00BC40BB">
          <w:pPr>
            <w:pStyle w:val="Obsah2"/>
            <w:tabs>
              <w:tab w:val="right" w:leader="dot" w:pos="9062"/>
            </w:tabs>
            <w:rPr>
              <w:rFonts w:asciiTheme="minorHAnsi" w:eastAsiaTheme="minorEastAsia" w:hAnsiTheme="minorHAnsi"/>
              <w:noProof/>
              <w:lang w:eastAsia="sk-SK"/>
            </w:rPr>
          </w:pPr>
          <w:hyperlink w:anchor="_Toc26798965" w:history="1">
            <w:r w:rsidR="00142786" w:rsidRPr="0048506E">
              <w:rPr>
                <w:rStyle w:val="Hypertextovprepojenie"/>
                <w:noProof/>
              </w:rPr>
              <w:t>I) Finančná kontrola zákaziek zadávaných na základe rámcovej dohody</w:t>
            </w:r>
            <w:r w:rsidR="00142786">
              <w:rPr>
                <w:noProof/>
                <w:webHidden/>
              </w:rPr>
              <w:tab/>
            </w:r>
            <w:r w:rsidR="00142786">
              <w:rPr>
                <w:noProof/>
                <w:webHidden/>
              </w:rPr>
              <w:fldChar w:fldCharType="begin"/>
            </w:r>
            <w:r w:rsidR="00142786">
              <w:rPr>
                <w:noProof/>
                <w:webHidden/>
              </w:rPr>
              <w:instrText xml:space="preserve"> PAGEREF _Toc26798965 \h </w:instrText>
            </w:r>
            <w:r w:rsidR="00142786">
              <w:rPr>
                <w:noProof/>
                <w:webHidden/>
              </w:rPr>
            </w:r>
            <w:r w:rsidR="00142786">
              <w:rPr>
                <w:noProof/>
                <w:webHidden/>
              </w:rPr>
              <w:fldChar w:fldCharType="separate"/>
            </w:r>
            <w:r w:rsidR="00851F40">
              <w:rPr>
                <w:noProof/>
                <w:webHidden/>
              </w:rPr>
              <w:t>45</w:t>
            </w:r>
            <w:r w:rsidR="00142786">
              <w:rPr>
                <w:noProof/>
                <w:webHidden/>
              </w:rPr>
              <w:fldChar w:fldCharType="end"/>
            </w:r>
          </w:hyperlink>
        </w:p>
        <w:p w14:paraId="5FE2EF67" w14:textId="6D57995A" w:rsidR="00142786" w:rsidRDefault="00BC40BB">
          <w:pPr>
            <w:pStyle w:val="Obsah2"/>
            <w:tabs>
              <w:tab w:val="right" w:leader="dot" w:pos="9062"/>
            </w:tabs>
            <w:rPr>
              <w:rFonts w:asciiTheme="minorHAnsi" w:eastAsiaTheme="minorEastAsia" w:hAnsiTheme="minorHAnsi"/>
              <w:noProof/>
              <w:lang w:eastAsia="sk-SK"/>
            </w:rPr>
          </w:pPr>
          <w:hyperlink w:anchor="_Toc26798966" w:history="1">
            <w:r w:rsidR="00142786" w:rsidRPr="0048506E">
              <w:rPr>
                <w:rStyle w:val="Hypertextovprepojenie"/>
                <w:noProof/>
              </w:rPr>
              <w:t>J)   Kontrola dodatkov (zmena zmluvy, rámcovej dohody a koncesnej zmluvy počas jej  trvania)</w:t>
            </w:r>
            <w:r w:rsidR="00142786">
              <w:rPr>
                <w:noProof/>
                <w:webHidden/>
              </w:rPr>
              <w:tab/>
            </w:r>
            <w:r w:rsidR="00142786">
              <w:rPr>
                <w:noProof/>
                <w:webHidden/>
              </w:rPr>
              <w:fldChar w:fldCharType="begin"/>
            </w:r>
            <w:r w:rsidR="00142786">
              <w:rPr>
                <w:noProof/>
                <w:webHidden/>
              </w:rPr>
              <w:instrText xml:space="preserve"> PAGEREF _Toc26798966 \h </w:instrText>
            </w:r>
            <w:r w:rsidR="00142786">
              <w:rPr>
                <w:noProof/>
                <w:webHidden/>
              </w:rPr>
            </w:r>
            <w:r w:rsidR="00142786">
              <w:rPr>
                <w:noProof/>
                <w:webHidden/>
              </w:rPr>
              <w:fldChar w:fldCharType="separate"/>
            </w:r>
            <w:r w:rsidR="00851F40">
              <w:rPr>
                <w:noProof/>
                <w:webHidden/>
              </w:rPr>
              <w:t>45</w:t>
            </w:r>
            <w:r w:rsidR="00142786">
              <w:rPr>
                <w:noProof/>
                <w:webHidden/>
              </w:rPr>
              <w:fldChar w:fldCharType="end"/>
            </w:r>
          </w:hyperlink>
        </w:p>
        <w:p w14:paraId="200734B0" w14:textId="0DC783C1" w:rsidR="00142786" w:rsidRDefault="00BC40BB">
          <w:pPr>
            <w:pStyle w:val="Obsah2"/>
            <w:tabs>
              <w:tab w:val="right" w:leader="dot" w:pos="9062"/>
            </w:tabs>
            <w:rPr>
              <w:rFonts w:asciiTheme="minorHAnsi" w:eastAsiaTheme="minorEastAsia" w:hAnsiTheme="minorHAnsi"/>
              <w:noProof/>
              <w:lang w:eastAsia="sk-SK"/>
            </w:rPr>
          </w:pPr>
          <w:hyperlink w:anchor="_Toc26798967" w:history="1">
            <w:r w:rsidR="00142786" w:rsidRPr="0048506E">
              <w:rPr>
                <w:rStyle w:val="Hypertextovprepojenie"/>
                <w:noProof/>
              </w:rPr>
              <w:t>K) Kontrola postupov pri obstarávaní zákazky, na ktorú sa ZVO nevzťahuje</w:t>
            </w:r>
            <w:r w:rsidR="00142786">
              <w:rPr>
                <w:noProof/>
                <w:webHidden/>
              </w:rPr>
              <w:tab/>
            </w:r>
            <w:r w:rsidR="00142786">
              <w:rPr>
                <w:noProof/>
                <w:webHidden/>
              </w:rPr>
              <w:fldChar w:fldCharType="begin"/>
            </w:r>
            <w:r w:rsidR="00142786">
              <w:rPr>
                <w:noProof/>
                <w:webHidden/>
              </w:rPr>
              <w:instrText xml:space="preserve"> PAGEREF _Toc26798967 \h </w:instrText>
            </w:r>
            <w:r w:rsidR="00142786">
              <w:rPr>
                <w:noProof/>
                <w:webHidden/>
              </w:rPr>
            </w:r>
            <w:r w:rsidR="00142786">
              <w:rPr>
                <w:noProof/>
                <w:webHidden/>
              </w:rPr>
              <w:fldChar w:fldCharType="separate"/>
            </w:r>
            <w:r w:rsidR="00851F40">
              <w:rPr>
                <w:noProof/>
                <w:webHidden/>
              </w:rPr>
              <w:t>47</w:t>
            </w:r>
            <w:r w:rsidR="00142786">
              <w:rPr>
                <w:noProof/>
                <w:webHidden/>
              </w:rPr>
              <w:fldChar w:fldCharType="end"/>
            </w:r>
          </w:hyperlink>
        </w:p>
        <w:p w14:paraId="4F7CF77D" w14:textId="033019E6" w:rsidR="00142786" w:rsidRDefault="00BC40BB">
          <w:pPr>
            <w:pStyle w:val="Obsah1"/>
            <w:tabs>
              <w:tab w:val="right" w:leader="dot" w:pos="9062"/>
            </w:tabs>
            <w:rPr>
              <w:rFonts w:asciiTheme="minorHAnsi" w:eastAsiaTheme="minorEastAsia" w:hAnsiTheme="minorHAnsi"/>
              <w:noProof/>
              <w:lang w:eastAsia="sk-SK"/>
            </w:rPr>
          </w:pPr>
          <w:hyperlink w:anchor="_Toc26798968" w:history="1">
            <w:r w:rsidR="00142786" w:rsidRPr="0048506E">
              <w:rPr>
                <w:rStyle w:val="Hypertextovprepojenie"/>
                <w:noProof/>
              </w:rPr>
              <w:t>15. Najčastejšie nedostatky pri realizácii VO – tabuľkový prehľad</w:t>
            </w:r>
            <w:r w:rsidR="00142786">
              <w:rPr>
                <w:noProof/>
                <w:webHidden/>
              </w:rPr>
              <w:tab/>
            </w:r>
            <w:r w:rsidR="00142786">
              <w:rPr>
                <w:noProof/>
                <w:webHidden/>
              </w:rPr>
              <w:fldChar w:fldCharType="begin"/>
            </w:r>
            <w:r w:rsidR="00142786">
              <w:rPr>
                <w:noProof/>
                <w:webHidden/>
              </w:rPr>
              <w:instrText xml:space="preserve"> PAGEREF _Toc26798968 \h </w:instrText>
            </w:r>
            <w:r w:rsidR="00142786">
              <w:rPr>
                <w:noProof/>
                <w:webHidden/>
              </w:rPr>
            </w:r>
            <w:r w:rsidR="00142786">
              <w:rPr>
                <w:noProof/>
                <w:webHidden/>
              </w:rPr>
              <w:fldChar w:fldCharType="separate"/>
            </w:r>
            <w:r w:rsidR="00851F40">
              <w:rPr>
                <w:noProof/>
                <w:webHidden/>
              </w:rPr>
              <w:t>50</w:t>
            </w:r>
            <w:r w:rsidR="00142786">
              <w:rPr>
                <w:noProof/>
                <w:webHidden/>
              </w:rPr>
              <w:fldChar w:fldCharType="end"/>
            </w:r>
          </w:hyperlink>
        </w:p>
        <w:p w14:paraId="082F4F0E" w14:textId="26E2180A" w:rsidR="00142786" w:rsidRDefault="00BC40BB">
          <w:pPr>
            <w:pStyle w:val="Obsah1"/>
            <w:tabs>
              <w:tab w:val="right" w:leader="dot" w:pos="9062"/>
            </w:tabs>
            <w:rPr>
              <w:rFonts w:asciiTheme="minorHAnsi" w:eastAsiaTheme="minorEastAsia" w:hAnsiTheme="minorHAnsi"/>
              <w:noProof/>
              <w:lang w:eastAsia="sk-SK"/>
            </w:rPr>
          </w:pPr>
          <w:hyperlink w:anchor="_Toc26798969" w:history="1">
            <w:r w:rsidR="00142786" w:rsidRPr="0048506E">
              <w:rPr>
                <w:rStyle w:val="Hypertextovprepojenie"/>
                <w:noProof/>
              </w:rPr>
              <w:t>16. Požiadavky na dokumentáciu predkladanú RO</w:t>
            </w:r>
            <w:r w:rsidR="00142786">
              <w:rPr>
                <w:noProof/>
                <w:webHidden/>
              </w:rPr>
              <w:tab/>
            </w:r>
            <w:r w:rsidR="00142786">
              <w:rPr>
                <w:noProof/>
                <w:webHidden/>
              </w:rPr>
              <w:fldChar w:fldCharType="begin"/>
            </w:r>
            <w:r w:rsidR="00142786">
              <w:rPr>
                <w:noProof/>
                <w:webHidden/>
              </w:rPr>
              <w:instrText xml:space="preserve"> PAGEREF _Toc26798969 \h </w:instrText>
            </w:r>
            <w:r w:rsidR="00142786">
              <w:rPr>
                <w:noProof/>
                <w:webHidden/>
              </w:rPr>
            </w:r>
            <w:r w:rsidR="00142786">
              <w:rPr>
                <w:noProof/>
                <w:webHidden/>
              </w:rPr>
              <w:fldChar w:fldCharType="separate"/>
            </w:r>
            <w:r w:rsidR="00851F40">
              <w:rPr>
                <w:noProof/>
                <w:webHidden/>
              </w:rPr>
              <w:t>53</w:t>
            </w:r>
            <w:r w:rsidR="00142786">
              <w:rPr>
                <w:noProof/>
                <w:webHidden/>
              </w:rPr>
              <w:fldChar w:fldCharType="end"/>
            </w:r>
          </w:hyperlink>
        </w:p>
        <w:p w14:paraId="19F87AFE" w14:textId="66FF97B8" w:rsidR="00142786" w:rsidRDefault="00BC40BB">
          <w:pPr>
            <w:pStyle w:val="Obsah1"/>
            <w:tabs>
              <w:tab w:val="right" w:leader="dot" w:pos="9062"/>
            </w:tabs>
            <w:rPr>
              <w:rFonts w:asciiTheme="minorHAnsi" w:eastAsiaTheme="minorEastAsia" w:hAnsiTheme="minorHAnsi"/>
              <w:noProof/>
              <w:lang w:eastAsia="sk-SK"/>
            </w:rPr>
          </w:pPr>
          <w:hyperlink w:anchor="_Toc26798970" w:history="1">
            <w:r w:rsidR="00142786" w:rsidRPr="0048506E">
              <w:rPr>
                <w:rStyle w:val="Hypertextovprepojenie"/>
                <w:noProof/>
              </w:rPr>
              <w:t>17. Lehoty kontroly  RO</w:t>
            </w:r>
            <w:r w:rsidR="00142786">
              <w:rPr>
                <w:noProof/>
                <w:webHidden/>
              </w:rPr>
              <w:tab/>
            </w:r>
            <w:r w:rsidR="00142786">
              <w:rPr>
                <w:noProof/>
                <w:webHidden/>
              </w:rPr>
              <w:fldChar w:fldCharType="begin"/>
            </w:r>
            <w:r w:rsidR="00142786">
              <w:rPr>
                <w:noProof/>
                <w:webHidden/>
              </w:rPr>
              <w:instrText xml:space="preserve"> PAGEREF _Toc26798970 \h </w:instrText>
            </w:r>
            <w:r w:rsidR="00142786">
              <w:rPr>
                <w:noProof/>
                <w:webHidden/>
              </w:rPr>
            </w:r>
            <w:r w:rsidR="00142786">
              <w:rPr>
                <w:noProof/>
                <w:webHidden/>
              </w:rPr>
              <w:fldChar w:fldCharType="separate"/>
            </w:r>
            <w:r w:rsidR="00851F40">
              <w:rPr>
                <w:noProof/>
                <w:webHidden/>
              </w:rPr>
              <w:t>54</w:t>
            </w:r>
            <w:r w:rsidR="00142786">
              <w:rPr>
                <w:noProof/>
                <w:webHidden/>
              </w:rPr>
              <w:fldChar w:fldCharType="end"/>
            </w:r>
          </w:hyperlink>
        </w:p>
        <w:p w14:paraId="6C9330DF" w14:textId="3756A496" w:rsidR="00142786" w:rsidRDefault="00BC40BB">
          <w:pPr>
            <w:pStyle w:val="Obsah1"/>
            <w:tabs>
              <w:tab w:val="right" w:leader="dot" w:pos="9062"/>
            </w:tabs>
            <w:rPr>
              <w:rFonts w:asciiTheme="minorHAnsi" w:eastAsiaTheme="minorEastAsia" w:hAnsiTheme="minorHAnsi"/>
              <w:noProof/>
              <w:lang w:eastAsia="sk-SK"/>
            </w:rPr>
          </w:pPr>
          <w:hyperlink w:anchor="_Toc26798971" w:history="1">
            <w:r w:rsidR="00142786" w:rsidRPr="0048506E">
              <w:rPr>
                <w:rStyle w:val="Hypertextovprepojenie"/>
                <w:noProof/>
              </w:rPr>
              <w:t>18. Výstupy kontroly RO</w:t>
            </w:r>
            <w:r w:rsidR="00142786">
              <w:rPr>
                <w:noProof/>
                <w:webHidden/>
              </w:rPr>
              <w:tab/>
            </w:r>
            <w:r w:rsidR="00142786">
              <w:rPr>
                <w:noProof/>
                <w:webHidden/>
              </w:rPr>
              <w:fldChar w:fldCharType="begin"/>
            </w:r>
            <w:r w:rsidR="00142786">
              <w:rPr>
                <w:noProof/>
                <w:webHidden/>
              </w:rPr>
              <w:instrText xml:space="preserve"> PAGEREF _Toc26798971 \h </w:instrText>
            </w:r>
            <w:r w:rsidR="00142786">
              <w:rPr>
                <w:noProof/>
                <w:webHidden/>
              </w:rPr>
            </w:r>
            <w:r w:rsidR="00142786">
              <w:rPr>
                <w:noProof/>
                <w:webHidden/>
              </w:rPr>
              <w:fldChar w:fldCharType="separate"/>
            </w:r>
            <w:r w:rsidR="00851F40">
              <w:rPr>
                <w:noProof/>
                <w:webHidden/>
              </w:rPr>
              <w:t>56</w:t>
            </w:r>
            <w:r w:rsidR="00142786">
              <w:rPr>
                <w:noProof/>
                <w:webHidden/>
              </w:rPr>
              <w:fldChar w:fldCharType="end"/>
            </w:r>
          </w:hyperlink>
        </w:p>
        <w:p w14:paraId="65C6C99B" w14:textId="7A06679E" w:rsidR="00142786" w:rsidRDefault="00BC40BB">
          <w:pPr>
            <w:pStyle w:val="Obsah1"/>
            <w:tabs>
              <w:tab w:val="right" w:leader="dot" w:pos="9062"/>
            </w:tabs>
            <w:rPr>
              <w:rFonts w:asciiTheme="minorHAnsi" w:eastAsiaTheme="minorEastAsia" w:hAnsiTheme="minorHAnsi"/>
              <w:noProof/>
              <w:lang w:eastAsia="sk-SK"/>
            </w:rPr>
          </w:pPr>
          <w:hyperlink w:anchor="_Toc26798972" w:history="1">
            <w:r w:rsidR="00142786" w:rsidRPr="0048506E">
              <w:rPr>
                <w:rStyle w:val="Hypertextovprepojenie"/>
                <w:noProof/>
              </w:rPr>
              <w:t>19. Dôsledky porušenia pravidiel zadávania zákaziek</w:t>
            </w:r>
            <w:r w:rsidR="00142786">
              <w:rPr>
                <w:noProof/>
                <w:webHidden/>
              </w:rPr>
              <w:tab/>
            </w:r>
            <w:r w:rsidR="00142786">
              <w:rPr>
                <w:noProof/>
                <w:webHidden/>
              </w:rPr>
              <w:fldChar w:fldCharType="begin"/>
            </w:r>
            <w:r w:rsidR="00142786">
              <w:rPr>
                <w:noProof/>
                <w:webHidden/>
              </w:rPr>
              <w:instrText xml:space="preserve"> PAGEREF _Toc26798972 \h </w:instrText>
            </w:r>
            <w:r w:rsidR="00142786">
              <w:rPr>
                <w:noProof/>
                <w:webHidden/>
              </w:rPr>
            </w:r>
            <w:r w:rsidR="00142786">
              <w:rPr>
                <w:noProof/>
                <w:webHidden/>
              </w:rPr>
              <w:fldChar w:fldCharType="separate"/>
            </w:r>
            <w:r w:rsidR="00851F40">
              <w:rPr>
                <w:noProof/>
                <w:webHidden/>
              </w:rPr>
              <w:t>57</w:t>
            </w:r>
            <w:r w:rsidR="00142786">
              <w:rPr>
                <w:noProof/>
                <w:webHidden/>
              </w:rPr>
              <w:fldChar w:fldCharType="end"/>
            </w:r>
          </w:hyperlink>
        </w:p>
        <w:p w14:paraId="16311D0C" w14:textId="4C2DD292" w:rsidR="00142786" w:rsidRDefault="00BC40BB">
          <w:pPr>
            <w:pStyle w:val="Obsah2"/>
            <w:tabs>
              <w:tab w:val="right" w:leader="dot" w:pos="9062"/>
            </w:tabs>
            <w:rPr>
              <w:rFonts w:asciiTheme="minorHAnsi" w:eastAsiaTheme="minorEastAsia" w:hAnsiTheme="minorHAnsi"/>
              <w:noProof/>
              <w:lang w:eastAsia="sk-SK"/>
            </w:rPr>
          </w:pPr>
          <w:hyperlink w:anchor="_Toc26798973" w:history="1">
            <w:r w:rsidR="00142786" w:rsidRPr="0048506E">
              <w:rPr>
                <w:rStyle w:val="Hypertextovprepojenie"/>
                <w:noProof/>
              </w:rPr>
              <w:t>A) Všeobecné postupy RO pri identifikovaní porušenia pravidiel</w:t>
            </w:r>
            <w:r w:rsidR="00142786">
              <w:rPr>
                <w:noProof/>
                <w:webHidden/>
              </w:rPr>
              <w:tab/>
            </w:r>
            <w:r w:rsidR="00142786">
              <w:rPr>
                <w:noProof/>
                <w:webHidden/>
              </w:rPr>
              <w:fldChar w:fldCharType="begin"/>
            </w:r>
            <w:r w:rsidR="00142786">
              <w:rPr>
                <w:noProof/>
                <w:webHidden/>
              </w:rPr>
              <w:instrText xml:space="preserve"> PAGEREF _Toc26798973 \h </w:instrText>
            </w:r>
            <w:r w:rsidR="00142786">
              <w:rPr>
                <w:noProof/>
                <w:webHidden/>
              </w:rPr>
            </w:r>
            <w:r w:rsidR="00142786">
              <w:rPr>
                <w:noProof/>
                <w:webHidden/>
              </w:rPr>
              <w:fldChar w:fldCharType="separate"/>
            </w:r>
            <w:r w:rsidR="00851F40">
              <w:rPr>
                <w:noProof/>
                <w:webHidden/>
              </w:rPr>
              <w:t>57</w:t>
            </w:r>
            <w:r w:rsidR="00142786">
              <w:rPr>
                <w:noProof/>
                <w:webHidden/>
              </w:rPr>
              <w:fldChar w:fldCharType="end"/>
            </w:r>
          </w:hyperlink>
        </w:p>
        <w:p w14:paraId="753411C0" w14:textId="700761EF" w:rsidR="00142786" w:rsidRDefault="00BC40BB">
          <w:pPr>
            <w:pStyle w:val="Obsah2"/>
            <w:tabs>
              <w:tab w:val="right" w:leader="dot" w:pos="9062"/>
            </w:tabs>
            <w:rPr>
              <w:rFonts w:asciiTheme="minorHAnsi" w:eastAsiaTheme="minorEastAsia" w:hAnsiTheme="minorHAnsi"/>
              <w:noProof/>
              <w:lang w:eastAsia="sk-SK"/>
            </w:rPr>
          </w:pPr>
          <w:hyperlink w:anchor="_Toc26798974" w:history="1">
            <w:r w:rsidR="00142786" w:rsidRPr="0048506E">
              <w:rPr>
                <w:rStyle w:val="Hypertextovprepojenie"/>
                <w:noProof/>
              </w:rPr>
              <w:t>B) Ex-ante finančná oprava</w:t>
            </w:r>
            <w:r w:rsidR="00142786">
              <w:rPr>
                <w:noProof/>
                <w:webHidden/>
              </w:rPr>
              <w:tab/>
            </w:r>
            <w:r w:rsidR="00142786">
              <w:rPr>
                <w:noProof/>
                <w:webHidden/>
              </w:rPr>
              <w:fldChar w:fldCharType="begin"/>
            </w:r>
            <w:r w:rsidR="00142786">
              <w:rPr>
                <w:noProof/>
                <w:webHidden/>
              </w:rPr>
              <w:instrText xml:space="preserve"> PAGEREF _Toc26798974 \h </w:instrText>
            </w:r>
            <w:r w:rsidR="00142786">
              <w:rPr>
                <w:noProof/>
                <w:webHidden/>
              </w:rPr>
            </w:r>
            <w:r w:rsidR="00142786">
              <w:rPr>
                <w:noProof/>
                <w:webHidden/>
              </w:rPr>
              <w:fldChar w:fldCharType="separate"/>
            </w:r>
            <w:r w:rsidR="00851F40">
              <w:rPr>
                <w:noProof/>
                <w:webHidden/>
              </w:rPr>
              <w:t>57</w:t>
            </w:r>
            <w:r w:rsidR="00142786">
              <w:rPr>
                <w:noProof/>
                <w:webHidden/>
              </w:rPr>
              <w:fldChar w:fldCharType="end"/>
            </w:r>
          </w:hyperlink>
        </w:p>
        <w:p w14:paraId="6999DC06" w14:textId="00C5250D" w:rsidR="00142786" w:rsidRDefault="00BC40BB">
          <w:pPr>
            <w:pStyle w:val="Obsah2"/>
            <w:tabs>
              <w:tab w:val="right" w:leader="dot" w:pos="9062"/>
            </w:tabs>
            <w:rPr>
              <w:rFonts w:asciiTheme="minorHAnsi" w:eastAsiaTheme="minorEastAsia" w:hAnsiTheme="minorHAnsi"/>
              <w:noProof/>
              <w:lang w:eastAsia="sk-SK"/>
            </w:rPr>
          </w:pPr>
          <w:hyperlink w:anchor="_Toc26798975" w:history="1">
            <w:r w:rsidR="00142786" w:rsidRPr="0048506E">
              <w:rPr>
                <w:rStyle w:val="Hypertextovprepojenie"/>
                <w:noProof/>
              </w:rPr>
              <w:t>C) Ex-post finančná oprava</w:t>
            </w:r>
            <w:r w:rsidR="00142786">
              <w:rPr>
                <w:noProof/>
                <w:webHidden/>
              </w:rPr>
              <w:tab/>
            </w:r>
            <w:r w:rsidR="00142786">
              <w:rPr>
                <w:noProof/>
                <w:webHidden/>
              </w:rPr>
              <w:fldChar w:fldCharType="begin"/>
            </w:r>
            <w:r w:rsidR="00142786">
              <w:rPr>
                <w:noProof/>
                <w:webHidden/>
              </w:rPr>
              <w:instrText xml:space="preserve"> PAGEREF _Toc26798975 \h </w:instrText>
            </w:r>
            <w:r w:rsidR="00142786">
              <w:rPr>
                <w:noProof/>
                <w:webHidden/>
              </w:rPr>
            </w:r>
            <w:r w:rsidR="00142786">
              <w:rPr>
                <w:noProof/>
                <w:webHidden/>
              </w:rPr>
              <w:fldChar w:fldCharType="separate"/>
            </w:r>
            <w:r w:rsidR="00851F40">
              <w:rPr>
                <w:noProof/>
                <w:webHidden/>
              </w:rPr>
              <w:t>58</w:t>
            </w:r>
            <w:r w:rsidR="00142786">
              <w:rPr>
                <w:noProof/>
                <w:webHidden/>
              </w:rPr>
              <w:fldChar w:fldCharType="end"/>
            </w:r>
          </w:hyperlink>
        </w:p>
        <w:p w14:paraId="4E9AB3F6" w14:textId="5F59635C" w:rsidR="00142786" w:rsidRDefault="00BC40BB">
          <w:pPr>
            <w:pStyle w:val="Obsah1"/>
            <w:tabs>
              <w:tab w:val="right" w:leader="dot" w:pos="9062"/>
            </w:tabs>
            <w:rPr>
              <w:rFonts w:asciiTheme="minorHAnsi" w:eastAsiaTheme="minorEastAsia" w:hAnsiTheme="minorHAnsi"/>
              <w:noProof/>
              <w:lang w:eastAsia="sk-SK"/>
            </w:rPr>
          </w:pPr>
          <w:hyperlink w:anchor="_Toc26798976" w:history="1">
            <w:r w:rsidR="00142786" w:rsidRPr="0048506E">
              <w:rPr>
                <w:rStyle w:val="Hypertextovprepojenie"/>
                <w:noProof/>
              </w:rPr>
              <w:t>20. Konflikt záujmov</w:t>
            </w:r>
            <w:r w:rsidR="00142786">
              <w:rPr>
                <w:noProof/>
                <w:webHidden/>
              </w:rPr>
              <w:tab/>
            </w:r>
            <w:r w:rsidR="00142786">
              <w:rPr>
                <w:noProof/>
                <w:webHidden/>
              </w:rPr>
              <w:fldChar w:fldCharType="begin"/>
            </w:r>
            <w:r w:rsidR="00142786">
              <w:rPr>
                <w:noProof/>
                <w:webHidden/>
              </w:rPr>
              <w:instrText xml:space="preserve"> PAGEREF _Toc26798976 \h </w:instrText>
            </w:r>
            <w:r w:rsidR="00142786">
              <w:rPr>
                <w:noProof/>
                <w:webHidden/>
              </w:rPr>
            </w:r>
            <w:r w:rsidR="00142786">
              <w:rPr>
                <w:noProof/>
                <w:webHidden/>
              </w:rPr>
              <w:fldChar w:fldCharType="separate"/>
            </w:r>
            <w:r w:rsidR="00851F40">
              <w:rPr>
                <w:noProof/>
                <w:webHidden/>
              </w:rPr>
              <w:t>58</w:t>
            </w:r>
            <w:r w:rsidR="00142786">
              <w:rPr>
                <w:noProof/>
                <w:webHidden/>
              </w:rPr>
              <w:fldChar w:fldCharType="end"/>
            </w:r>
          </w:hyperlink>
        </w:p>
        <w:p w14:paraId="1FF6BFC8" w14:textId="24CC4968" w:rsidR="00142786" w:rsidRDefault="00BC40BB">
          <w:pPr>
            <w:pStyle w:val="Obsah1"/>
            <w:tabs>
              <w:tab w:val="right" w:leader="dot" w:pos="9062"/>
            </w:tabs>
            <w:rPr>
              <w:rFonts w:asciiTheme="minorHAnsi" w:eastAsiaTheme="minorEastAsia" w:hAnsiTheme="minorHAnsi"/>
              <w:noProof/>
              <w:lang w:eastAsia="sk-SK"/>
            </w:rPr>
          </w:pPr>
          <w:hyperlink w:anchor="_Toc26798977" w:history="1">
            <w:r w:rsidR="00142786" w:rsidRPr="0048506E">
              <w:rPr>
                <w:rStyle w:val="Hypertextovprepojenie"/>
                <w:noProof/>
              </w:rPr>
              <w:t>21. Prílohy príručky</w:t>
            </w:r>
            <w:r w:rsidR="00142786">
              <w:rPr>
                <w:noProof/>
                <w:webHidden/>
              </w:rPr>
              <w:tab/>
            </w:r>
            <w:r w:rsidR="00142786">
              <w:rPr>
                <w:noProof/>
                <w:webHidden/>
              </w:rPr>
              <w:fldChar w:fldCharType="begin"/>
            </w:r>
            <w:r w:rsidR="00142786">
              <w:rPr>
                <w:noProof/>
                <w:webHidden/>
              </w:rPr>
              <w:instrText xml:space="preserve"> PAGEREF _Toc26798977 \h </w:instrText>
            </w:r>
            <w:r w:rsidR="00142786">
              <w:rPr>
                <w:noProof/>
                <w:webHidden/>
              </w:rPr>
            </w:r>
            <w:r w:rsidR="00142786">
              <w:rPr>
                <w:noProof/>
                <w:webHidden/>
              </w:rPr>
              <w:fldChar w:fldCharType="separate"/>
            </w:r>
            <w:r w:rsidR="00851F40">
              <w:rPr>
                <w:noProof/>
                <w:webHidden/>
              </w:rPr>
              <w:t>60</w:t>
            </w:r>
            <w:r w:rsidR="00142786">
              <w:rPr>
                <w:noProof/>
                <w:webHidden/>
              </w:rPr>
              <w:fldChar w:fldCharType="end"/>
            </w:r>
          </w:hyperlink>
        </w:p>
        <w:p w14:paraId="58282635" w14:textId="55D0D364" w:rsidR="00142786" w:rsidRDefault="00BC40BB">
          <w:pPr>
            <w:pStyle w:val="Obsah2"/>
            <w:tabs>
              <w:tab w:val="right" w:leader="dot" w:pos="9062"/>
            </w:tabs>
            <w:rPr>
              <w:rFonts w:asciiTheme="minorHAnsi" w:eastAsiaTheme="minorEastAsia" w:hAnsiTheme="minorHAnsi"/>
              <w:noProof/>
              <w:lang w:eastAsia="sk-SK"/>
            </w:rPr>
          </w:pPr>
          <w:hyperlink w:anchor="_Toc26798978" w:history="1">
            <w:r w:rsidR="00142786" w:rsidRPr="0048506E">
              <w:rPr>
                <w:rStyle w:val="Hypertextovprepojenie"/>
                <w:noProof/>
              </w:rPr>
              <w:t>Príloha č. 1 Vzorový formulár na určenie PHZ</w:t>
            </w:r>
            <w:r w:rsidR="00142786">
              <w:rPr>
                <w:noProof/>
                <w:webHidden/>
              </w:rPr>
              <w:tab/>
            </w:r>
            <w:r w:rsidR="00142786">
              <w:rPr>
                <w:noProof/>
                <w:webHidden/>
              </w:rPr>
              <w:fldChar w:fldCharType="begin"/>
            </w:r>
            <w:r w:rsidR="00142786">
              <w:rPr>
                <w:noProof/>
                <w:webHidden/>
              </w:rPr>
              <w:instrText xml:space="preserve"> PAGEREF _Toc26798978 \h </w:instrText>
            </w:r>
            <w:r w:rsidR="00142786">
              <w:rPr>
                <w:noProof/>
                <w:webHidden/>
              </w:rPr>
            </w:r>
            <w:r w:rsidR="00142786">
              <w:rPr>
                <w:noProof/>
                <w:webHidden/>
              </w:rPr>
              <w:fldChar w:fldCharType="separate"/>
            </w:r>
            <w:r w:rsidR="00851F40">
              <w:rPr>
                <w:noProof/>
                <w:webHidden/>
              </w:rPr>
              <w:t>61</w:t>
            </w:r>
            <w:r w:rsidR="00142786">
              <w:rPr>
                <w:noProof/>
                <w:webHidden/>
              </w:rPr>
              <w:fldChar w:fldCharType="end"/>
            </w:r>
          </w:hyperlink>
        </w:p>
        <w:p w14:paraId="174EB532" w14:textId="1020C741" w:rsidR="00142786" w:rsidRDefault="00BC40BB">
          <w:pPr>
            <w:pStyle w:val="Obsah2"/>
            <w:tabs>
              <w:tab w:val="right" w:leader="dot" w:pos="9062"/>
            </w:tabs>
            <w:rPr>
              <w:rFonts w:asciiTheme="minorHAnsi" w:eastAsiaTheme="minorEastAsia" w:hAnsiTheme="minorHAnsi"/>
              <w:noProof/>
              <w:lang w:eastAsia="sk-SK"/>
            </w:rPr>
          </w:pPr>
          <w:hyperlink w:anchor="_Toc26798979" w:history="1">
            <w:r w:rsidR="00142786" w:rsidRPr="0048506E">
              <w:rPr>
                <w:rStyle w:val="Hypertextovprepojenie"/>
                <w:noProof/>
              </w:rPr>
              <w:t>Príloha č. 2 Vzor zápisnice z vyhodnotenia podmienok účasti</w:t>
            </w:r>
            <w:r w:rsidR="00142786">
              <w:rPr>
                <w:noProof/>
                <w:webHidden/>
              </w:rPr>
              <w:tab/>
            </w:r>
            <w:r w:rsidR="00142786">
              <w:rPr>
                <w:noProof/>
                <w:webHidden/>
              </w:rPr>
              <w:fldChar w:fldCharType="begin"/>
            </w:r>
            <w:r w:rsidR="00142786">
              <w:rPr>
                <w:noProof/>
                <w:webHidden/>
              </w:rPr>
              <w:instrText xml:space="preserve"> PAGEREF _Toc26798979 \h </w:instrText>
            </w:r>
            <w:r w:rsidR="00142786">
              <w:rPr>
                <w:noProof/>
                <w:webHidden/>
              </w:rPr>
            </w:r>
            <w:r w:rsidR="00142786">
              <w:rPr>
                <w:noProof/>
                <w:webHidden/>
              </w:rPr>
              <w:fldChar w:fldCharType="separate"/>
            </w:r>
            <w:r w:rsidR="00851F40">
              <w:rPr>
                <w:noProof/>
                <w:webHidden/>
              </w:rPr>
              <w:t>64</w:t>
            </w:r>
            <w:r w:rsidR="00142786">
              <w:rPr>
                <w:noProof/>
                <w:webHidden/>
              </w:rPr>
              <w:fldChar w:fldCharType="end"/>
            </w:r>
          </w:hyperlink>
        </w:p>
        <w:p w14:paraId="4189EEE5" w14:textId="1B7C7D5A" w:rsidR="00142786" w:rsidRDefault="00BC40BB">
          <w:pPr>
            <w:pStyle w:val="Obsah2"/>
            <w:tabs>
              <w:tab w:val="right" w:leader="dot" w:pos="9062"/>
            </w:tabs>
            <w:rPr>
              <w:rFonts w:asciiTheme="minorHAnsi" w:eastAsiaTheme="minorEastAsia" w:hAnsiTheme="minorHAnsi"/>
              <w:noProof/>
              <w:lang w:eastAsia="sk-SK"/>
            </w:rPr>
          </w:pPr>
          <w:hyperlink w:anchor="_Toc26798980" w:history="1">
            <w:r w:rsidR="00142786" w:rsidRPr="0048506E">
              <w:rPr>
                <w:rStyle w:val="Hypertextovprepojenie"/>
                <w:noProof/>
              </w:rPr>
              <w:t>Príloha č. 3 Vzor zápisnice z vyhodnotenia ponúk</w:t>
            </w:r>
            <w:r w:rsidR="00142786">
              <w:rPr>
                <w:noProof/>
                <w:webHidden/>
              </w:rPr>
              <w:tab/>
            </w:r>
            <w:r w:rsidR="00142786">
              <w:rPr>
                <w:noProof/>
                <w:webHidden/>
              </w:rPr>
              <w:fldChar w:fldCharType="begin"/>
            </w:r>
            <w:r w:rsidR="00142786">
              <w:rPr>
                <w:noProof/>
                <w:webHidden/>
              </w:rPr>
              <w:instrText xml:space="preserve"> PAGEREF _Toc26798980 \h </w:instrText>
            </w:r>
            <w:r w:rsidR="00142786">
              <w:rPr>
                <w:noProof/>
                <w:webHidden/>
              </w:rPr>
            </w:r>
            <w:r w:rsidR="00142786">
              <w:rPr>
                <w:noProof/>
                <w:webHidden/>
              </w:rPr>
              <w:fldChar w:fldCharType="separate"/>
            </w:r>
            <w:r w:rsidR="00851F40">
              <w:rPr>
                <w:noProof/>
                <w:webHidden/>
              </w:rPr>
              <w:t>66</w:t>
            </w:r>
            <w:r w:rsidR="00142786">
              <w:rPr>
                <w:noProof/>
                <w:webHidden/>
              </w:rPr>
              <w:fldChar w:fldCharType="end"/>
            </w:r>
          </w:hyperlink>
        </w:p>
        <w:p w14:paraId="639E95B7" w14:textId="170B9B2B" w:rsidR="00142786" w:rsidRDefault="00BC40BB">
          <w:pPr>
            <w:pStyle w:val="Obsah2"/>
            <w:tabs>
              <w:tab w:val="right" w:leader="dot" w:pos="9062"/>
            </w:tabs>
            <w:rPr>
              <w:rFonts w:asciiTheme="minorHAnsi" w:eastAsiaTheme="minorEastAsia" w:hAnsiTheme="minorHAnsi"/>
              <w:noProof/>
              <w:lang w:eastAsia="sk-SK"/>
            </w:rPr>
          </w:pPr>
          <w:hyperlink w:anchor="_Toc26798981" w:history="1">
            <w:r w:rsidR="00142786" w:rsidRPr="0048506E">
              <w:rPr>
                <w:rStyle w:val="Hypertextovprepojenie"/>
                <w:noProof/>
              </w:rPr>
              <w:t>Príloha č. 4 Záznam z prieskumu trhu (platí aj pre výnimky zo ZVO)</w:t>
            </w:r>
            <w:r w:rsidR="00142786">
              <w:rPr>
                <w:noProof/>
                <w:webHidden/>
              </w:rPr>
              <w:tab/>
            </w:r>
            <w:r w:rsidR="00142786">
              <w:rPr>
                <w:noProof/>
                <w:webHidden/>
              </w:rPr>
              <w:fldChar w:fldCharType="begin"/>
            </w:r>
            <w:r w:rsidR="00142786">
              <w:rPr>
                <w:noProof/>
                <w:webHidden/>
              </w:rPr>
              <w:instrText xml:space="preserve"> PAGEREF _Toc26798981 \h </w:instrText>
            </w:r>
            <w:r w:rsidR="00142786">
              <w:rPr>
                <w:noProof/>
                <w:webHidden/>
              </w:rPr>
            </w:r>
            <w:r w:rsidR="00142786">
              <w:rPr>
                <w:noProof/>
                <w:webHidden/>
              </w:rPr>
              <w:fldChar w:fldCharType="separate"/>
            </w:r>
            <w:r w:rsidR="00851F40">
              <w:rPr>
                <w:noProof/>
                <w:webHidden/>
              </w:rPr>
              <w:t>68</w:t>
            </w:r>
            <w:r w:rsidR="00142786">
              <w:rPr>
                <w:noProof/>
                <w:webHidden/>
              </w:rPr>
              <w:fldChar w:fldCharType="end"/>
            </w:r>
          </w:hyperlink>
        </w:p>
        <w:p w14:paraId="55E2751B" w14:textId="17900EF0" w:rsidR="00142786" w:rsidRDefault="00BC40BB">
          <w:pPr>
            <w:pStyle w:val="Obsah2"/>
            <w:tabs>
              <w:tab w:val="right" w:leader="dot" w:pos="9062"/>
            </w:tabs>
            <w:rPr>
              <w:rFonts w:asciiTheme="minorHAnsi" w:eastAsiaTheme="minorEastAsia" w:hAnsiTheme="minorHAnsi"/>
              <w:noProof/>
              <w:lang w:eastAsia="sk-SK"/>
            </w:rPr>
          </w:pPr>
          <w:hyperlink w:anchor="_Toc26798982" w:history="1">
            <w:r w:rsidR="00142786" w:rsidRPr="0048506E">
              <w:rPr>
                <w:rStyle w:val="Hypertextovprepojenie"/>
                <w:noProof/>
              </w:rPr>
              <w:t xml:space="preserve">Príloha č. 5 Tabuľka zasielaná na CKO v rámci zákaziek  nad  </w:t>
            </w:r>
            <w:r w:rsidR="00CB615A">
              <w:rPr>
                <w:rStyle w:val="Hypertextovprepojenie"/>
                <w:noProof/>
              </w:rPr>
              <w:t>5</w:t>
            </w:r>
            <w:r w:rsidR="00142786" w:rsidRPr="0048506E">
              <w:rPr>
                <w:rStyle w:val="Hypertextovprepojenie"/>
                <w:noProof/>
              </w:rPr>
              <w:t xml:space="preserve">0 000 EUR </w:t>
            </w:r>
            <w:r w:rsidR="00142786" w:rsidRPr="0048506E">
              <w:rPr>
                <w:rStyle w:val="Hypertextovprepojenie"/>
                <w:rFonts w:cs="Times New Roman"/>
                <w:noProof/>
              </w:rPr>
              <w:t>(platí pre zákazky s nízkou hodnotou)</w:t>
            </w:r>
            <w:r w:rsidR="00142786">
              <w:rPr>
                <w:noProof/>
                <w:webHidden/>
              </w:rPr>
              <w:tab/>
            </w:r>
            <w:r w:rsidR="00142786">
              <w:rPr>
                <w:noProof/>
                <w:webHidden/>
              </w:rPr>
              <w:fldChar w:fldCharType="begin"/>
            </w:r>
            <w:r w:rsidR="00142786">
              <w:rPr>
                <w:noProof/>
                <w:webHidden/>
              </w:rPr>
              <w:instrText xml:space="preserve"> PAGEREF _Toc26798982 \h </w:instrText>
            </w:r>
            <w:r w:rsidR="00142786">
              <w:rPr>
                <w:noProof/>
                <w:webHidden/>
              </w:rPr>
            </w:r>
            <w:r w:rsidR="00142786">
              <w:rPr>
                <w:noProof/>
                <w:webHidden/>
              </w:rPr>
              <w:fldChar w:fldCharType="separate"/>
            </w:r>
            <w:r w:rsidR="00851F40">
              <w:rPr>
                <w:noProof/>
                <w:webHidden/>
              </w:rPr>
              <w:t>70</w:t>
            </w:r>
            <w:r w:rsidR="00142786">
              <w:rPr>
                <w:noProof/>
                <w:webHidden/>
              </w:rPr>
              <w:fldChar w:fldCharType="end"/>
            </w:r>
          </w:hyperlink>
        </w:p>
        <w:p w14:paraId="6BB36EAA" w14:textId="02642138" w:rsidR="00142786" w:rsidRDefault="00BC40BB">
          <w:pPr>
            <w:pStyle w:val="Obsah2"/>
            <w:tabs>
              <w:tab w:val="right" w:leader="dot" w:pos="9062"/>
            </w:tabs>
            <w:rPr>
              <w:rFonts w:asciiTheme="minorHAnsi" w:eastAsiaTheme="minorEastAsia" w:hAnsiTheme="minorHAnsi"/>
              <w:noProof/>
              <w:lang w:eastAsia="sk-SK"/>
            </w:rPr>
          </w:pPr>
          <w:hyperlink w:anchor="_Toc26798983" w:history="1">
            <w:r w:rsidR="00142786" w:rsidRPr="0048506E">
              <w:rPr>
                <w:rStyle w:val="Hypertextovprepojenie"/>
                <w:noProof/>
              </w:rPr>
              <w:t>Príloha č. 6 Čestné vyhlásenie prijímateľa k úplnosti a súladu predkladanej dokumentácie VO s originálnou dokumentáciou</w:t>
            </w:r>
            <w:r w:rsidR="00142786">
              <w:rPr>
                <w:noProof/>
                <w:webHidden/>
              </w:rPr>
              <w:tab/>
            </w:r>
            <w:r w:rsidR="00142786">
              <w:rPr>
                <w:noProof/>
                <w:webHidden/>
              </w:rPr>
              <w:fldChar w:fldCharType="begin"/>
            </w:r>
            <w:r w:rsidR="00142786">
              <w:rPr>
                <w:noProof/>
                <w:webHidden/>
              </w:rPr>
              <w:instrText xml:space="preserve"> PAGEREF _Toc26798983 \h </w:instrText>
            </w:r>
            <w:r w:rsidR="00142786">
              <w:rPr>
                <w:noProof/>
                <w:webHidden/>
              </w:rPr>
            </w:r>
            <w:r w:rsidR="00142786">
              <w:rPr>
                <w:noProof/>
                <w:webHidden/>
              </w:rPr>
              <w:fldChar w:fldCharType="separate"/>
            </w:r>
            <w:r w:rsidR="00851F40">
              <w:rPr>
                <w:noProof/>
                <w:webHidden/>
              </w:rPr>
              <w:t>71</w:t>
            </w:r>
            <w:r w:rsidR="00142786">
              <w:rPr>
                <w:noProof/>
                <w:webHidden/>
              </w:rPr>
              <w:fldChar w:fldCharType="end"/>
            </w:r>
          </w:hyperlink>
        </w:p>
        <w:p w14:paraId="5DA95223" w14:textId="7C5D8EF0" w:rsidR="00142786" w:rsidRDefault="00BC40BB">
          <w:pPr>
            <w:pStyle w:val="Obsah2"/>
            <w:tabs>
              <w:tab w:val="right" w:leader="dot" w:pos="9062"/>
            </w:tabs>
            <w:rPr>
              <w:rFonts w:asciiTheme="minorHAnsi" w:eastAsiaTheme="minorEastAsia" w:hAnsiTheme="minorHAnsi"/>
              <w:noProof/>
              <w:lang w:eastAsia="sk-SK"/>
            </w:rPr>
          </w:pPr>
          <w:hyperlink w:anchor="_Toc26798984" w:history="1">
            <w:r w:rsidR="00142786" w:rsidRPr="0048506E">
              <w:rPr>
                <w:rStyle w:val="Hypertextovprepojenie"/>
                <w:rFonts w:cs="Times New Roman"/>
                <w:noProof/>
              </w:rPr>
              <w:t>Príloha č. 7 Čestné vyhlásenie prijímateľa o vylúčení konfliktu záujmov v procese VO</w:t>
            </w:r>
            <w:r w:rsidR="00142786">
              <w:rPr>
                <w:noProof/>
                <w:webHidden/>
              </w:rPr>
              <w:tab/>
            </w:r>
            <w:r w:rsidR="00142786">
              <w:rPr>
                <w:noProof/>
                <w:webHidden/>
              </w:rPr>
              <w:fldChar w:fldCharType="begin"/>
            </w:r>
            <w:r w:rsidR="00142786">
              <w:rPr>
                <w:noProof/>
                <w:webHidden/>
              </w:rPr>
              <w:instrText xml:space="preserve"> PAGEREF _Toc26798984 \h </w:instrText>
            </w:r>
            <w:r w:rsidR="00142786">
              <w:rPr>
                <w:noProof/>
                <w:webHidden/>
              </w:rPr>
            </w:r>
            <w:r w:rsidR="00142786">
              <w:rPr>
                <w:noProof/>
                <w:webHidden/>
              </w:rPr>
              <w:fldChar w:fldCharType="separate"/>
            </w:r>
            <w:r w:rsidR="00851F40">
              <w:rPr>
                <w:noProof/>
                <w:webHidden/>
              </w:rPr>
              <w:t>72</w:t>
            </w:r>
            <w:r w:rsidR="00142786">
              <w:rPr>
                <w:noProof/>
                <w:webHidden/>
              </w:rPr>
              <w:fldChar w:fldCharType="end"/>
            </w:r>
          </w:hyperlink>
        </w:p>
        <w:p w14:paraId="43C0F596" w14:textId="69BD485E" w:rsidR="00142786" w:rsidRDefault="00BC40BB">
          <w:pPr>
            <w:pStyle w:val="Obsah2"/>
            <w:tabs>
              <w:tab w:val="right" w:leader="dot" w:pos="9062"/>
            </w:tabs>
            <w:rPr>
              <w:rFonts w:asciiTheme="minorHAnsi" w:eastAsiaTheme="minorEastAsia" w:hAnsiTheme="minorHAnsi"/>
              <w:noProof/>
              <w:lang w:eastAsia="sk-SK"/>
            </w:rPr>
          </w:pPr>
          <w:hyperlink w:anchor="_Toc26798985" w:history="1">
            <w:r w:rsidR="00142786" w:rsidRPr="0048506E">
              <w:rPr>
                <w:rStyle w:val="Hypertextovprepojenie"/>
                <w:noProof/>
              </w:rPr>
              <w:t>Príloha č. 8 Rizikové indikátory k možným porušeniam zákona o ochrane hospodárskej súťaže</w:t>
            </w:r>
            <w:r w:rsidR="00142786">
              <w:rPr>
                <w:noProof/>
                <w:webHidden/>
              </w:rPr>
              <w:tab/>
            </w:r>
            <w:r w:rsidR="00142786">
              <w:rPr>
                <w:noProof/>
                <w:webHidden/>
              </w:rPr>
              <w:fldChar w:fldCharType="begin"/>
            </w:r>
            <w:r w:rsidR="00142786">
              <w:rPr>
                <w:noProof/>
                <w:webHidden/>
              </w:rPr>
              <w:instrText xml:space="preserve"> PAGEREF _Toc26798985 \h </w:instrText>
            </w:r>
            <w:r w:rsidR="00142786">
              <w:rPr>
                <w:noProof/>
                <w:webHidden/>
              </w:rPr>
            </w:r>
            <w:r w:rsidR="00142786">
              <w:rPr>
                <w:noProof/>
                <w:webHidden/>
              </w:rPr>
              <w:fldChar w:fldCharType="separate"/>
            </w:r>
            <w:r w:rsidR="00851F40">
              <w:rPr>
                <w:noProof/>
                <w:webHidden/>
              </w:rPr>
              <w:t>73</w:t>
            </w:r>
            <w:r w:rsidR="00142786">
              <w:rPr>
                <w:noProof/>
                <w:webHidden/>
              </w:rPr>
              <w:fldChar w:fldCharType="end"/>
            </w:r>
          </w:hyperlink>
        </w:p>
        <w:p w14:paraId="5C9A5268" w14:textId="70A2666A" w:rsidR="00142786" w:rsidRDefault="00BC40BB">
          <w:pPr>
            <w:pStyle w:val="Obsah2"/>
            <w:tabs>
              <w:tab w:val="right" w:leader="dot" w:pos="9062"/>
            </w:tabs>
            <w:rPr>
              <w:rFonts w:asciiTheme="minorHAnsi" w:eastAsiaTheme="minorEastAsia" w:hAnsiTheme="minorHAnsi"/>
              <w:noProof/>
              <w:lang w:eastAsia="sk-SK"/>
            </w:rPr>
          </w:pPr>
          <w:hyperlink w:anchor="_Toc26798986" w:history="1">
            <w:r w:rsidR="00142786" w:rsidRPr="0048506E">
              <w:rPr>
                <w:rStyle w:val="Hypertextovprepojenie"/>
                <w:noProof/>
              </w:rPr>
              <w:t>Príloha č. 9 Žiadosť o vykonanie finančnej kontroly VO s prílohami – vzor</w:t>
            </w:r>
            <w:r w:rsidR="00142786">
              <w:rPr>
                <w:noProof/>
                <w:webHidden/>
              </w:rPr>
              <w:tab/>
            </w:r>
            <w:r w:rsidR="00142786">
              <w:rPr>
                <w:noProof/>
                <w:webHidden/>
              </w:rPr>
              <w:fldChar w:fldCharType="begin"/>
            </w:r>
            <w:r w:rsidR="00142786">
              <w:rPr>
                <w:noProof/>
                <w:webHidden/>
              </w:rPr>
              <w:instrText xml:space="preserve"> PAGEREF _Toc26798986 \h </w:instrText>
            </w:r>
            <w:r w:rsidR="00142786">
              <w:rPr>
                <w:noProof/>
                <w:webHidden/>
              </w:rPr>
            </w:r>
            <w:r w:rsidR="00142786">
              <w:rPr>
                <w:noProof/>
                <w:webHidden/>
              </w:rPr>
              <w:fldChar w:fldCharType="separate"/>
            </w:r>
            <w:r w:rsidR="00851F40">
              <w:rPr>
                <w:noProof/>
                <w:webHidden/>
              </w:rPr>
              <w:t>76</w:t>
            </w:r>
            <w:r w:rsidR="00142786">
              <w:rPr>
                <w:noProof/>
                <w:webHidden/>
              </w:rPr>
              <w:fldChar w:fldCharType="end"/>
            </w:r>
          </w:hyperlink>
        </w:p>
        <w:p w14:paraId="27585499" w14:textId="77777777" w:rsidR="008252FD" w:rsidRDefault="008252FD">
          <w:r>
            <w:rPr>
              <w:b/>
              <w:bCs/>
            </w:rPr>
            <w:fldChar w:fldCharType="end"/>
          </w:r>
        </w:p>
      </w:sdtContent>
    </w:sdt>
    <w:p w14:paraId="02B22BE1" w14:textId="77777777"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14:paraId="084A165B" w14:textId="77777777" w:rsidR="002275C7" w:rsidRPr="00F575F5" w:rsidRDefault="002275C7" w:rsidP="008252FD">
      <w:pPr>
        <w:pStyle w:val="Nadpis1"/>
      </w:pPr>
      <w:bookmarkStart w:id="52" w:name="_Toc26798941"/>
      <w:r w:rsidRPr="008252FD">
        <w:lastRenderedPageBreak/>
        <w:t>Skratky</w:t>
      </w:r>
      <w:bookmarkEnd w:id="52"/>
    </w:p>
    <w:p w14:paraId="1D485CB5"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14:paraId="7C194656"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14:paraId="70AC43D8"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14:paraId="1BB39B99" w14:textId="77777777"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14:paraId="5465063C"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14:paraId="42AD1AD7"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14:paraId="05EB8B4B"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14:paraId="384B5FEA"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14:paraId="3EAB592B"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14:paraId="4E889332"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r w:rsidR="009419E4">
        <w:rPr>
          <w:rFonts w:asciiTheme="minorHAnsi" w:hAnsiTheme="minorHAnsi"/>
          <w:color w:val="1F497D" w:themeColor="text2"/>
          <w:sz w:val="22"/>
          <w:szCs w:val="22"/>
        </w:rPr>
        <w:t xml:space="preserve"> pre operačný program Technická pomoc</w:t>
      </w:r>
    </w:p>
    <w:p w14:paraId="6883D76D" w14:textId="77777777"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14:paraId="24EC70E0" w14:textId="77777777"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14:paraId="1DB31A05" w14:textId="77777777"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PÚ               Publikačný úrad</w:t>
      </w:r>
    </w:p>
    <w:p w14:paraId="7AF9E0B8" w14:textId="77777777"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14:paraId="5F2EE7CE" w14:textId="77777777"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 xml:space="preserve">ZNH             Zákazka s nízkou hodnotou </w:t>
      </w:r>
    </w:p>
    <w:p w14:paraId="257FB882" w14:textId="77777777"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COO            Centrálna obstarávacia organizácia</w:t>
      </w:r>
    </w:p>
    <w:p w14:paraId="2FD61191" w14:textId="77777777"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CRZ              Centrálny register zmlúv</w:t>
      </w:r>
    </w:p>
    <w:p w14:paraId="426CC64F" w14:textId="77777777"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14:paraId="6200AE59" w14:textId="77777777"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14:paraId="4F2D6A84" w14:textId="77777777"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14:paraId="1C5C3028" w14:textId="77777777" w:rsidR="002275C7" w:rsidRPr="00F575F5" w:rsidRDefault="002275C7" w:rsidP="00495B98">
      <w:pPr>
        <w:spacing w:after="0"/>
        <w:ind w:left="1276" w:hanging="850"/>
        <w:jc w:val="both"/>
        <w:rPr>
          <w:rFonts w:asciiTheme="minorHAnsi" w:hAnsiTheme="minorHAnsi"/>
          <w:color w:val="1F497D" w:themeColor="text2"/>
        </w:rPr>
      </w:pPr>
    </w:p>
    <w:p w14:paraId="17B03F15" w14:textId="77777777"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14:paraId="5F70C638" w14:textId="77777777" w:rsidR="009520FB" w:rsidRPr="00F575F5" w:rsidRDefault="00832BDE" w:rsidP="009C3984">
      <w:pPr>
        <w:pStyle w:val="Nadpis1"/>
        <w:spacing w:after="120"/>
        <w:ind w:firstLine="1134"/>
      </w:pPr>
      <w:bookmarkStart w:id="53" w:name="_Toc26798942"/>
      <w:r w:rsidRPr="00F575F5">
        <w:lastRenderedPageBreak/>
        <w:t>Úvod</w:t>
      </w:r>
      <w:bookmarkEnd w:id="53"/>
    </w:p>
    <w:p w14:paraId="04713807" w14:textId="48C04E37" w:rsidR="00ED4C5F" w:rsidRPr="00B52DF9" w:rsidRDefault="001E4A93" w:rsidP="009C3984">
      <w:pPr>
        <w:pStyle w:val="Odsekzoznamu"/>
        <w:numPr>
          <w:ilvl w:val="0"/>
          <w:numId w:val="3"/>
        </w:numPr>
        <w:spacing w:after="120"/>
        <w:ind w:left="709" w:hanging="425"/>
        <w:contextualSpacing w:val="0"/>
        <w:jc w:val="both"/>
        <w:rPr>
          <w:rFonts w:asciiTheme="minorHAnsi" w:hAnsiTheme="minorHAnsi"/>
          <w:sz w:val="20"/>
          <w:szCs w:val="20"/>
        </w:rPr>
      </w:pPr>
      <w:ins w:id="54" w:author="Autor">
        <w:r>
          <w:rPr>
            <w:rFonts w:asciiTheme="minorHAnsi" w:hAnsiTheme="minorHAnsi"/>
            <w:color w:val="FF0000"/>
            <w:sz w:val="20"/>
            <w:szCs w:val="20"/>
          </w:rPr>
          <w:t xml:space="preserve">Ministerstvo investícií, regionálneho rozvoja a informatizácie Slovenskej republiky </w:t>
        </w:r>
      </w:ins>
      <w:del w:id="55" w:author="Autor">
        <w:r w:rsidR="003903CA" w:rsidRPr="00B52DF9" w:rsidDel="001E4A93">
          <w:rPr>
            <w:rFonts w:asciiTheme="minorHAnsi" w:hAnsiTheme="minorHAnsi"/>
            <w:sz w:val="20"/>
            <w:szCs w:val="20"/>
          </w:rPr>
          <w:delText>Úrad vlády</w:delText>
        </w:r>
        <w:r w:rsidR="00674CDF" w:rsidRPr="00B52DF9" w:rsidDel="001E4A93">
          <w:rPr>
            <w:rFonts w:asciiTheme="minorHAnsi" w:hAnsiTheme="minorHAnsi"/>
            <w:sz w:val="20"/>
            <w:szCs w:val="20"/>
          </w:rPr>
          <w:delText xml:space="preserve"> S</w:delText>
        </w:r>
        <w:r w:rsidR="004B288A" w:rsidDel="001E4A93">
          <w:rPr>
            <w:rFonts w:asciiTheme="minorHAnsi" w:hAnsiTheme="minorHAnsi"/>
            <w:sz w:val="20"/>
            <w:szCs w:val="20"/>
          </w:rPr>
          <w:delText>lovenskej republiky</w:delText>
        </w:r>
        <w:r w:rsidR="00ED4C5F" w:rsidRPr="00B52DF9" w:rsidDel="001E4A93">
          <w:rPr>
            <w:rFonts w:asciiTheme="minorHAnsi" w:hAnsiTheme="minorHAnsi"/>
            <w:sz w:val="20"/>
            <w:szCs w:val="20"/>
          </w:rPr>
          <w:delText xml:space="preserve"> </w:delText>
        </w:r>
      </w:del>
      <w:r w:rsidR="00ED4C5F" w:rsidRPr="00B52DF9">
        <w:rPr>
          <w:rFonts w:asciiTheme="minorHAnsi" w:hAnsiTheme="minorHAnsi"/>
          <w:sz w:val="20"/>
          <w:szCs w:val="20"/>
        </w:rPr>
        <w:t xml:space="preserve">ako </w:t>
      </w:r>
      <w:r w:rsidR="00EF2196">
        <w:rPr>
          <w:rFonts w:asciiTheme="minorHAnsi" w:hAnsiTheme="minorHAnsi"/>
          <w:sz w:val="20"/>
          <w:szCs w:val="20"/>
        </w:rPr>
        <w:t>R</w:t>
      </w:r>
      <w:r w:rsidR="00EF2196" w:rsidRPr="00B52DF9">
        <w:rPr>
          <w:rFonts w:asciiTheme="minorHAnsi" w:hAnsiTheme="minorHAnsi"/>
          <w:sz w:val="20"/>
          <w:szCs w:val="20"/>
        </w:rPr>
        <w:t xml:space="preserve">iadiaci </w:t>
      </w:r>
      <w:r w:rsidR="00ED4C5F" w:rsidRPr="00B52DF9">
        <w:rPr>
          <w:rFonts w:asciiTheme="minorHAnsi" w:hAnsiTheme="minorHAnsi"/>
          <w:sz w:val="20"/>
          <w:szCs w:val="20"/>
        </w:rPr>
        <w:t xml:space="preserve">orgán pre </w:t>
      </w:r>
      <w:r w:rsidR="003903CA"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14:paraId="067F0451" w14:textId="77777777" w:rsidR="007D6746" w:rsidRPr="00A72D99" w:rsidRDefault="00ED4C5F" w:rsidP="009C3984">
      <w:pPr>
        <w:pStyle w:val="Odsekzoznamu"/>
        <w:numPr>
          <w:ilvl w:val="0"/>
          <w:numId w:val="3"/>
        </w:numPr>
        <w:spacing w:after="120"/>
        <w:ind w:left="709" w:hanging="425"/>
        <w:contextualSpacing w:val="0"/>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9C3984">
        <w:rPr>
          <w:rFonts w:asciiTheme="minorHAnsi" w:hAnsiTheme="minorHAnsi"/>
          <w:b/>
          <w:sz w:val="20"/>
          <w:szCs w:val="20"/>
        </w:rPr>
        <w:t>zákon č. 343/2015 Z. z.</w:t>
      </w:r>
      <w:r w:rsidR="007D6746" w:rsidRPr="00A72D99">
        <w:rPr>
          <w:rFonts w:asciiTheme="minorHAnsi" w:hAnsiTheme="minorHAnsi"/>
          <w:sz w:val="20"/>
          <w:szCs w:val="20"/>
        </w:rPr>
        <w:t xml:space="preserve">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 xml:space="preserve">(ďalej len „ZVO“),  </w:t>
      </w:r>
      <w:r w:rsidR="007D6746" w:rsidRPr="009C3984">
        <w:rPr>
          <w:rFonts w:asciiTheme="minorHAnsi" w:hAnsiTheme="minorHAnsi"/>
          <w:b/>
          <w:sz w:val="20"/>
          <w:szCs w:val="20"/>
        </w:rPr>
        <w:t>Vyhlášky Úradu pre verejné obstarávanie</w:t>
      </w:r>
      <w:r w:rsidR="007D6746" w:rsidRPr="00A72D99">
        <w:rPr>
          <w:rFonts w:asciiTheme="minorHAnsi" w:hAnsiTheme="minorHAnsi"/>
          <w:sz w:val="20"/>
          <w:szCs w:val="20"/>
        </w:rPr>
        <w:t xml:space="preserve"> (ďalej len „Vyhláška/ Vyhlášky“)</w:t>
      </w:r>
    </w:p>
    <w:p w14:paraId="51D54B80" w14:textId="77777777" w:rsidR="007D6746" w:rsidRPr="00A72D99" w:rsidRDefault="00BC40BB" w:rsidP="009C3984">
      <w:pPr>
        <w:pStyle w:val="Odsekzoznamu"/>
        <w:numPr>
          <w:ilvl w:val="0"/>
          <w:numId w:val="228"/>
        </w:numPr>
        <w:jc w:val="both"/>
        <w:rPr>
          <w:rFonts w:ascii="Calibri" w:hAnsi="Calibri" w:cs="Arial"/>
          <w:sz w:val="20"/>
          <w:szCs w:val="20"/>
        </w:rPr>
      </w:pPr>
      <w:hyperlink r:id="rId16" w:history="1">
        <w:r w:rsidR="007D6746" w:rsidRPr="009C3984">
          <w:rPr>
            <w:rStyle w:val="Hypertextovprepojenie"/>
            <w:rFonts w:ascii="Calibri" w:eastAsiaTheme="majorEastAsia" w:hAnsi="Calibri" w:cs="Arial"/>
            <w:b/>
            <w:color w:val="auto"/>
            <w:sz w:val="20"/>
            <w:szCs w:val="20"/>
          </w:rPr>
          <w:t>Vyhláška č. 132/2016</w:t>
        </w:r>
        <w:r w:rsidR="007D6746" w:rsidRPr="00A72D99">
          <w:rPr>
            <w:rStyle w:val="Hypertextovprepojenie"/>
            <w:rFonts w:ascii="Calibri" w:eastAsiaTheme="majorEastAsia" w:hAnsi="Calibri" w:cs="Arial"/>
            <w:color w:val="auto"/>
            <w:sz w:val="20"/>
            <w:szCs w:val="20"/>
          </w:rPr>
          <w:t xml:space="preserve"> Z. z. zo dňa 23. 03. 2016</w:t>
        </w:r>
      </w:hyperlink>
      <w:r w:rsidR="007D6746" w:rsidRPr="00A72D99">
        <w:rPr>
          <w:rFonts w:ascii="Calibri" w:hAnsi="Calibri" w:cs="Arial"/>
          <w:sz w:val="20"/>
          <w:szCs w:val="20"/>
        </w:rPr>
        <w:t>, ktorou sa ustanovujú podrobnosti o postupe certifikácie systémov na uskutočnenie elektronickej aukcie;</w:t>
      </w:r>
    </w:p>
    <w:p w14:paraId="7EBE508D" w14:textId="77777777" w:rsidR="007D6746" w:rsidRDefault="00BC40BB" w:rsidP="009C3984">
      <w:pPr>
        <w:pStyle w:val="Odsekzoznamu"/>
        <w:numPr>
          <w:ilvl w:val="0"/>
          <w:numId w:val="228"/>
        </w:numPr>
        <w:spacing w:after="0"/>
        <w:jc w:val="both"/>
        <w:rPr>
          <w:rFonts w:ascii="Calibri" w:hAnsi="Calibri" w:cs="Arial"/>
          <w:sz w:val="20"/>
          <w:szCs w:val="20"/>
        </w:rPr>
      </w:pPr>
      <w:hyperlink r:id="rId17" w:history="1">
        <w:r w:rsidR="007D6746" w:rsidRPr="009C3984">
          <w:rPr>
            <w:rStyle w:val="Hypertextovprepojenie"/>
            <w:rFonts w:ascii="Calibri" w:eastAsiaTheme="majorEastAsia" w:hAnsi="Calibri" w:cs="Arial"/>
            <w:b/>
            <w:color w:val="auto"/>
            <w:sz w:val="20"/>
            <w:szCs w:val="20"/>
          </w:rPr>
          <w:t xml:space="preserve">Vyhláška č. 152/2016 </w:t>
        </w:r>
        <w:r w:rsidR="00063991" w:rsidRPr="009C3984">
          <w:rPr>
            <w:rStyle w:val="Hypertextovprepojenie"/>
            <w:rFonts w:ascii="Calibri" w:eastAsiaTheme="majorEastAsia" w:hAnsi="Calibri" w:cs="Arial"/>
            <w:b/>
            <w:color w:val="auto"/>
            <w:sz w:val="20"/>
            <w:szCs w:val="20"/>
          </w:rPr>
          <w:t xml:space="preserve"> </w:t>
        </w:r>
        <w:r w:rsidR="007D6746" w:rsidRPr="002220DD">
          <w:rPr>
            <w:rStyle w:val="Hypertextovprepojenie"/>
            <w:rFonts w:ascii="Calibri" w:eastAsiaTheme="majorEastAsia" w:hAnsi="Calibri" w:cs="Arial"/>
            <w:color w:val="auto"/>
            <w:sz w:val="20"/>
            <w:szCs w:val="20"/>
          </w:rPr>
          <w:t>Z. z. zo dňa 23. 03. 2016</w:t>
        </w:r>
        <w:r w:rsidR="007D6746" w:rsidRPr="009C3984">
          <w:rPr>
            <w:rStyle w:val="Hypertextovprepojenie"/>
            <w:rFonts w:ascii="Calibri" w:eastAsiaTheme="majorEastAsia" w:hAnsi="Calibri" w:cs="Arial"/>
            <w:b/>
            <w:color w:val="auto"/>
            <w:sz w:val="20"/>
            <w:szCs w:val="20"/>
          </w:rPr>
          <w:t>,</w:t>
        </w:r>
      </w:hyperlink>
      <w:r w:rsidR="007D6746" w:rsidRPr="00A72D99">
        <w:rPr>
          <w:rFonts w:ascii="Calibri" w:hAnsi="Calibri" w:cs="Arial"/>
          <w:sz w:val="20"/>
          <w:szCs w:val="20"/>
        </w:rPr>
        <w:t xml:space="preserve"> ktorou sa ustanovujú podrobnosti o oznámeniach používaných vo verejnom obstarávaní a o ich obsahu;</w:t>
      </w:r>
    </w:p>
    <w:p w14:paraId="6625365E" w14:textId="77777777" w:rsidR="00BF3197" w:rsidRPr="00A72D99" w:rsidRDefault="00BF3197" w:rsidP="009C3984">
      <w:pPr>
        <w:pStyle w:val="Odsekzoznamu"/>
        <w:numPr>
          <w:ilvl w:val="0"/>
          <w:numId w:val="228"/>
        </w:numPr>
        <w:spacing w:after="0"/>
        <w:jc w:val="both"/>
        <w:rPr>
          <w:rFonts w:ascii="Calibri" w:hAnsi="Calibri" w:cs="Arial"/>
          <w:sz w:val="20"/>
          <w:szCs w:val="20"/>
        </w:rPr>
      </w:pPr>
      <w:r w:rsidRPr="009C3984">
        <w:rPr>
          <w:rFonts w:ascii="Calibri" w:hAnsi="Calibri" w:cs="Arial"/>
          <w:b/>
          <w:sz w:val="20"/>
          <w:szCs w:val="20"/>
        </w:rPr>
        <w:t>153/2016 Z. z.  Vyhláška Úradu pre verejné obstarávanie</w:t>
      </w:r>
      <w:r w:rsidRPr="00BF3197">
        <w:rPr>
          <w:rFonts w:ascii="Calibri" w:hAnsi="Calibri" w:cs="Arial"/>
          <w:sz w:val="20"/>
          <w:szCs w:val="20"/>
        </w:rPr>
        <w:t xml:space="preserve">, ktorou sa ustanovuje finančný limit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pre nadlimitnú zákazku, finančný limit pre nadlimitnú koncesiu a finančný limit pri súťaži návrhov</w:t>
      </w:r>
    </w:p>
    <w:p w14:paraId="3CA3ABCF" w14:textId="77777777" w:rsidR="007D6746" w:rsidRDefault="00BC40BB" w:rsidP="009C3984">
      <w:pPr>
        <w:pStyle w:val="Odsekzoznamu"/>
        <w:numPr>
          <w:ilvl w:val="0"/>
          <w:numId w:val="228"/>
        </w:numPr>
        <w:spacing w:after="0"/>
        <w:jc w:val="both"/>
        <w:rPr>
          <w:rFonts w:ascii="Calibri" w:hAnsi="Calibri" w:cs="Arial"/>
          <w:sz w:val="20"/>
          <w:szCs w:val="20"/>
        </w:rPr>
      </w:pPr>
      <w:hyperlink r:id="rId18" w:history="1">
        <w:r w:rsidR="007D6746" w:rsidRPr="009C3984">
          <w:rPr>
            <w:rStyle w:val="Hypertextovprepojenie"/>
            <w:rFonts w:ascii="Calibri" w:eastAsiaTheme="majorEastAsia" w:hAnsi="Calibri" w:cs="Arial"/>
            <w:b/>
            <w:color w:val="auto"/>
            <w:sz w:val="20"/>
            <w:szCs w:val="20"/>
          </w:rPr>
          <w:t>Vyhláška č. 155/2016</w:t>
        </w:r>
        <w:r w:rsidR="007D6746" w:rsidRPr="00A72D99">
          <w:rPr>
            <w:rStyle w:val="Hypertextovprepojenie"/>
            <w:rFonts w:ascii="Calibri" w:eastAsiaTheme="majorEastAsia" w:hAnsi="Calibri" w:cs="Arial"/>
            <w:color w:val="auto"/>
            <w:sz w:val="20"/>
            <w:szCs w:val="20"/>
          </w:rPr>
          <w:t xml:space="preserve"> Z. z. zo dňa 23. 03. 2016,</w:t>
        </w:r>
      </w:hyperlink>
      <w:r w:rsidR="007D6746" w:rsidRPr="00A72D99">
        <w:rPr>
          <w:rFonts w:ascii="Calibri" w:hAnsi="Calibri" w:cs="Arial"/>
          <w:sz w:val="20"/>
          <w:szCs w:val="20"/>
        </w:rPr>
        <w:t xml:space="preserve"> ktorou sa ustanovujú podrobnosti o jednotnom európskom dokumente a jeho obsahu;</w:t>
      </w:r>
    </w:p>
    <w:p w14:paraId="6E03011C" w14:textId="77777777" w:rsidR="00BF3197" w:rsidRPr="00A72D99" w:rsidRDefault="00BC40BB" w:rsidP="009C3984">
      <w:pPr>
        <w:pStyle w:val="Odsekzoznamu"/>
        <w:numPr>
          <w:ilvl w:val="0"/>
          <w:numId w:val="228"/>
        </w:numPr>
        <w:spacing w:after="0"/>
        <w:jc w:val="both"/>
        <w:rPr>
          <w:rFonts w:ascii="Calibri" w:hAnsi="Calibri" w:cs="Arial"/>
          <w:sz w:val="20"/>
          <w:szCs w:val="20"/>
        </w:rPr>
      </w:pPr>
      <w:hyperlink r:id="rId19" w:history="1">
        <w:r w:rsidR="00BF3197" w:rsidRPr="009C3984">
          <w:rPr>
            <w:rStyle w:val="Hypertextovprepojenie"/>
            <w:rFonts w:ascii="Calibri" w:eastAsiaTheme="majorEastAsia" w:hAnsi="Calibri" w:cs="Arial"/>
            <w:b/>
            <w:color w:val="auto"/>
            <w:sz w:val="20"/>
            <w:szCs w:val="20"/>
          </w:rPr>
          <w:t>Vyhláška č. 156/2016</w:t>
        </w:r>
        <w:r w:rsidR="00BF3197" w:rsidRPr="00BF3197">
          <w:rPr>
            <w:rStyle w:val="Hypertextovprepojenie"/>
            <w:rFonts w:ascii="Calibri" w:eastAsiaTheme="majorEastAsia" w:hAnsi="Calibri" w:cs="Arial"/>
            <w:color w:val="auto"/>
            <w:sz w:val="20"/>
            <w:szCs w:val="20"/>
          </w:rPr>
          <w:t xml:space="preserve"> Z. z. zo dňa 23. 03. 2016,</w:t>
        </w:r>
      </w:hyperlink>
      <w:r w:rsidR="00BF3197" w:rsidRPr="00BF3197">
        <w:rPr>
          <w:rFonts w:ascii="Calibri" w:hAnsi="Calibri" w:cs="Arial"/>
          <w:sz w:val="20"/>
          <w:szCs w:val="20"/>
        </w:rPr>
        <w:t xml:space="preserve"> ktorou sa ustanovujú podrobnosti o spôsobe výpočtu výslednej hodnotiacej známky na účely vyhotovenia referencie;</w:t>
      </w:r>
    </w:p>
    <w:p w14:paraId="044E7202" w14:textId="77777777" w:rsidR="00BF3197" w:rsidRPr="00BF3197" w:rsidRDefault="00BC40BB" w:rsidP="009C3984">
      <w:pPr>
        <w:pStyle w:val="Normlnywebov"/>
        <w:numPr>
          <w:ilvl w:val="0"/>
          <w:numId w:val="228"/>
        </w:numPr>
        <w:spacing w:before="0" w:beforeAutospacing="0" w:after="0" w:afterAutospacing="0" w:line="276" w:lineRule="auto"/>
        <w:jc w:val="both"/>
        <w:rPr>
          <w:rFonts w:ascii="Calibri" w:hAnsi="Calibri" w:cs="Arial"/>
          <w:sz w:val="20"/>
          <w:szCs w:val="20"/>
        </w:rPr>
      </w:pPr>
      <w:hyperlink r:id="rId20" w:history="1">
        <w:r w:rsidR="00BF3197" w:rsidRPr="009C3984">
          <w:rPr>
            <w:rStyle w:val="Hypertextovprepojenie"/>
            <w:rFonts w:ascii="Calibri" w:eastAsiaTheme="majorEastAsia" w:hAnsi="Calibri" w:cs="Arial"/>
            <w:b/>
            <w:color w:val="auto"/>
            <w:sz w:val="20"/>
            <w:szCs w:val="20"/>
          </w:rPr>
          <w:t>Vyhláška č. 157/2016</w:t>
        </w:r>
        <w:r w:rsidR="00BF3197" w:rsidRPr="00BF3197">
          <w:rPr>
            <w:rStyle w:val="Hypertextovprepojenie"/>
            <w:rFonts w:ascii="Calibri" w:eastAsiaTheme="majorEastAsia" w:hAnsi="Calibri" w:cs="Arial"/>
            <w:color w:val="auto"/>
            <w:sz w:val="20"/>
            <w:szCs w:val="20"/>
          </w:rPr>
          <w:t xml:space="preserve"> Z. z. zo dňa 23. 03. 2016,</w:t>
        </w:r>
      </w:hyperlink>
      <w:r w:rsidR="00BF3197" w:rsidRPr="00063991">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14:paraId="50785A51" w14:textId="77777777" w:rsidR="007D6746" w:rsidRPr="0048746B" w:rsidRDefault="00BC40BB" w:rsidP="009C3984">
      <w:pPr>
        <w:pStyle w:val="Normlnywebov"/>
        <w:numPr>
          <w:ilvl w:val="0"/>
          <w:numId w:val="228"/>
        </w:numPr>
        <w:spacing w:line="276" w:lineRule="auto"/>
        <w:jc w:val="both"/>
        <w:rPr>
          <w:rFonts w:ascii="Calibri" w:hAnsi="Calibri" w:cs="Arial"/>
          <w:strike/>
          <w:sz w:val="20"/>
          <w:szCs w:val="20"/>
        </w:rPr>
      </w:pPr>
      <w:hyperlink r:id="rId21" w:history="1">
        <w:r w:rsidR="00D53A56" w:rsidRPr="009C3984">
          <w:rPr>
            <w:rStyle w:val="Hypertextovprepojenie"/>
            <w:rFonts w:ascii="Calibri" w:eastAsiaTheme="majorEastAsia" w:hAnsi="Calibri" w:cs="Arial"/>
            <w:b/>
            <w:color w:val="auto"/>
            <w:sz w:val="20"/>
            <w:szCs w:val="20"/>
          </w:rPr>
          <w:t>Vyhláška č. 118/2018</w:t>
        </w:r>
        <w:r w:rsidR="00D53A56" w:rsidRPr="0048746B">
          <w:rPr>
            <w:rStyle w:val="Hypertextovprepojenie"/>
            <w:rFonts w:ascii="Calibri" w:eastAsiaTheme="majorEastAsia" w:hAnsi="Calibri" w:cs="Arial"/>
            <w:color w:val="auto"/>
            <w:sz w:val="20"/>
            <w:szCs w:val="20"/>
          </w:rPr>
          <w:t xml:space="preserve"> Z. z. zo dňa 05. 04. 2018,</w:t>
        </w:r>
      </w:hyperlink>
      <w:r w:rsidR="00D53A56" w:rsidRPr="0048746B">
        <w:rPr>
          <w:rFonts w:ascii="Calibri" w:hAnsi="Calibri" w:cs="Arial"/>
          <w:sz w:val="20"/>
          <w:szCs w:val="20"/>
        </w:rPr>
        <w:t xml:space="preserve"> ktorou sa ustanovuje finančný limit pre nadlimitnú zákazku, finančný limit pre nadlimitnú koncesiu  na finančný limit pri súťaži návrhov;</w:t>
      </w:r>
    </w:p>
    <w:p w14:paraId="342DB9FB" w14:textId="77777777" w:rsidR="00BF3197" w:rsidRDefault="00BF3197" w:rsidP="009C3984">
      <w:pPr>
        <w:pStyle w:val="Normlnywebov"/>
        <w:numPr>
          <w:ilvl w:val="0"/>
          <w:numId w:val="228"/>
        </w:numPr>
        <w:spacing w:after="0" w:line="276" w:lineRule="auto"/>
        <w:jc w:val="both"/>
        <w:rPr>
          <w:rFonts w:ascii="Calibri" w:hAnsi="Calibri" w:cs="Arial"/>
          <w:sz w:val="20"/>
          <w:szCs w:val="20"/>
        </w:rPr>
      </w:pPr>
      <w:r w:rsidRPr="009C3984">
        <w:rPr>
          <w:rFonts w:ascii="Calibri" w:hAnsi="Calibri" w:cs="Arial"/>
          <w:b/>
          <w:sz w:val="20"/>
          <w:szCs w:val="20"/>
        </w:rPr>
        <w:t>Vyhláška č.</w:t>
      </w:r>
      <w:r>
        <w:rPr>
          <w:rFonts w:ascii="Calibri" w:hAnsi="Calibri" w:cs="Arial"/>
          <w:b/>
          <w:sz w:val="20"/>
          <w:szCs w:val="20"/>
        </w:rPr>
        <w:t xml:space="preserve"> </w:t>
      </w:r>
      <w:r w:rsidRPr="009C3984">
        <w:rPr>
          <w:rFonts w:ascii="Calibri" w:hAnsi="Calibri" w:cs="Arial"/>
          <w:b/>
          <w:sz w:val="20"/>
          <w:szCs w:val="20"/>
        </w:rPr>
        <w:t>41/2019</w:t>
      </w:r>
      <w:r w:rsidRPr="00BF3197">
        <w:rPr>
          <w:rFonts w:ascii="Calibri" w:hAnsi="Calibri" w:cs="Arial"/>
          <w:sz w:val="20"/>
          <w:szCs w:val="20"/>
        </w:rPr>
        <w:t xml:space="preserve"> Z. z. zo dňa 11. 02. 2019, ktorou sa ustanovujú podrobnosti o technických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 xml:space="preserve">a funkčných požiadavkách pre nástroje a zariadenia používané na elektronickú komunikáciu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vo verejnom obstarávaní</w:t>
      </w:r>
    </w:p>
    <w:p w14:paraId="5944A2E1" w14:textId="77777777" w:rsidR="00B84A89" w:rsidRDefault="00BF3197" w:rsidP="009C3984">
      <w:pPr>
        <w:pStyle w:val="Normlnywebov"/>
        <w:numPr>
          <w:ilvl w:val="0"/>
          <w:numId w:val="228"/>
        </w:numPr>
        <w:spacing w:after="0" w:line="276" w:lineRule="auto"/>
        <w:jc w:val="both"/>
        <w:rPr>
          <w:rFonts w:ascii="Calibri" w:hAnsi="Calibri" w:cs="Arial"/>
          <w:sz w:val="20"/>
          <w:szCs w:val="20"/>
        </w:rPr>
      </w:pPr>
      <w:r w:rsidRPr="009C3984">
        <w:rPr>
          <w:rFonts w:ascii="Calibri" w:hAnsi="Calibri" w:cs="Arial"/>
          <w:b/>
          <w:sz w:val="20"/>
          <w:szCs w:val="20"/>
        </w:rPr>
        <w:t>171/2019 Z. z.  Vyhláška Úradu pre verejné obstarávanie</w:t>
      </w:r>
      <w:r w:rsidRPr="00BF3197">
        <w:rPr>
          <w:rFonts w:ascii="Calibri" w:hAnsi="Calibri" w:cs="Arial"/>
          <w:sz w:val="20"/>
          <w:szCs w:val="20"/>
        </w:rPr>
        <w:t>, ktorou sa mení a dopĺňa vyhláška Úradu pre verejné obstarávanie č. 157/2016 Z. z., ktorou sa ustanovujú podrobnosti o druhoch súťaží návrhov v oblasti architektúry, územného plánovania a stavebného inžinierstva, o obsahu súťažných podmienok a o činnosti poroty</w:t>
      </w:r>
    </w:p>
    <w:p w14:paraId="392983A1" w14:textId="77777777" w:rsidR="00BF3197" w:rsidRPr="00BF3197" w:rsidRDefault="00B84A89" w:rsidP="00B84A89">
      <w:pPr>
        <w:pStyle w:val="Normlnywebov"/>
        <w:numPr>
          <w:ilvl w:val="0"/>
          <w:numId w:val="228"/>
        </w:numPr>
        <w:spacing w:after="0" w:line="276" w:lineRule="auto"/>
        <w:jc w:val="both"/>
        <w:rPr>
          <w:rFonts w:ascii="Calibri" w:hAnsi="Calibri" w:cs="Arial"/>
          <w:sz w:val="20"/>
          <w:szCs w:val="20"/>
        </w:rPr>
      </w:pPr>
      <w:r w:rsidRPr="007750CE">
        <w:rPr>
          <w:rFonts w:ascii="Calibri" w:hAnsi="Calibri" w:cs="Arial"/>
          <w:b/>
          <w:sz w:val="20"/>
          <w:szCs w:val="20"/>
          <w:rPrChange w:id="56" w:author="Autor">
            <w:rPr>
              <w:rFonts w:ascii="Calibri" w:hAnsi="Calibri" w:cs="Arial"/>
              <w:sz w:val="20"/>
              <w:szCs w:val="20"/>
            </w:rPr>
          </w:rPrChange>
        </w:rPr>
        <w:t>Vyhláška č. 428/2019 Z. z. zo dňa 6. 12. 2019,</w:t>
      </w:r>
      <w:r w:rsidRPr="00B84A89">
        <w:rPr>
          <w:rFonts w:ascii="Calibri" w:hAnsi="Calibri" w:cs="Arial"/>
          <w:sz w:val="20"/>
          <w:szCs w:val="20"/>
        </w:rPr>
        <w:t xml:space="preserve"> ktorou sa ustanovuje finančný limit pre nadlimitnú zákazku, finančný limit pre nadlimitnú koncesiu a finančný limit pri súťaži návrhov</w:t>
      </w:r>
      <w:r w:rsidR="00BF3197" w:rsidRPr="00BF3197">
        <w:rPr>
          <w:rFonts w:ascii="Calibri" w:hAnsi="Calibri" w:cs="Arial"/>
          <w:sz w:val="20"/>
          <w:szCs w:val="20"/>
        </w:rPr>
        <w:t xml:space="preserve">  </w:t>
      </w:r>
    </w:p>
    <w:p w14:paraId="08AB94ED" w14:textId="54693317" w:rsidR="00ED4C5F" w:rsidRPr="00B52DF9" w:rsidRDefault="007D6746" w:rsidP="009C3984">
      <w:pPr>
        <w:pStyle w:val="Odsekzoznamu"/>
        <w:spacing w:after="120"/>
        <w:ind w:left="709"/>
        <w:contextualSpacing w:val="0"/>
        <w:jc w:val="both"/>
        <w:rPr>
          <w:rFonts w:asciiTheme="minorHAnsi" w:hAnsiTheme="minorHAnsi"/>
          <w:sz w:val="20"/>
          <w:szCs w:val="20"/>
        </w:rPr>
      </w:pPr>
      <w:r w:rsidRPr="009C3984">
        <w:rPr>
          <w:b/>
          <w:sz w:val="20"/>
          <w:szCs w:val="20"/>
        </w:rPr>
        <w:t xml:space="preserve">a </w:t>
      </w:r>
      <w:r w:rsidR="00ED4C5F" w:rsidRPr="009C3984">
        <w:rPr>
          <w:rFonts w:asciiTheme="minorHAnsi" w:hAnsiTheme="minorHAnsi"/>
          <w:b/>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w:t>
      </w:r>
      <w:r w:rsidR="00564E2A">
        <w:rPr>
          <w:rFonts w:asciiTheme="minorHAnsi" w:hAnsiTheme="minorHAnsi"/>
          <w:sz w:val="20"/>
          <w:szCs w:val="20"/>
        </w:rPr>
        <w:t xml:space="preserve"> </w:t>
      </w:r>
      <w:del w:id="57" w:author="Autor">
        <w:r w:rsidR="00564E2A" w:rsidDel="001E4A93">
          <w:rPr>
            <w:rFonts w:asciiTheme="minorHAnsi" w:hAnsiTheme="minorHAnsi"/>
            <w:sz w:val="20"/>
            <w:szCs w:val="20"/>
          </w:rPr>
          <w:br/>
        </w:r>
      </w:del>
      <w:r w:rsidR="00ED4C5F" w:rsidRPr="00B52DF9">
        <w:rPr>
          <w:rFonts w:asciiTheme="minorHAnsi" w:hAnsiTheme="minorHAnsi"/>
          <w:sz w:val="20"/>
          <w:szCs w:val="20"/>
        </w:rPr>
        <w:t xml:space="preserve">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14:paraId="397D0EFB" w14:textId="77777777" w:rsidR="00796E84" w:rsidRPr="00B52DF9" w:rsidRDefault="00796E84" w:rsidP="007D585A">
      <w:pPr>
        <w:pStyle w:val="Odsekzoznamu"/>
        <w:numPr>
          <w:ilvl w:val="0"/>
          <w:numId w:val="3"/>
        </w:numPr>
        <w:ind w:left="709" w:hanging="425"/>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14:paraId="0DB48695" w14:textId="77777777" w:rsidR="00832BDE" w:rsidRPr="00F575F5" w:rsidRDefault="00832BDE" w:rsidP="009C3984">
      <w:pPr>
        <w:pStyle w:val="Nadpis4"/>
        <w:spacing w:after="120"/>
        <w:ind w:firstLine="1134"/>
      </w:pPr>
      <w:r w:rsidRPr="00F575F5">
        <w:lastRenderedPageBreak/>
        <w:t>Určenie príručky</w:t>
      </w:r>
    </w:p>
    <w:p w14:paraId="619BBBF9" w14:textId="77777777" w:rsidR="00C75A78" w:rsidRPr="00B52DF9" w:rsidRDefault="00C75A78" w:rsidP="009C3984">
      <w:pPr>
        <w:pStyle w:val="Odsekzoznamu"/>
        <w:numPr>
          <w:ilvl w:val="0"/>
          <w:numId w:val="10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14:paraId="2E8721FD" w14:textId="77777777" w:rsidR="007512ED" w:rsidRPr="00CA3717" w:rsidRDefault="007512ED" w:rsidP="009C3984">
      <w:pPr>
        <w:pStyle w:val="Odsekzoznamu"/>
        <w:numPr>
          <w:ilvl w:val="0"/>
          <w:numId w:val="10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w:t>
      </w:r>
      <w:r w:rsidR="00564E2A">
        <w:rPr>
          <w:rFonts w:asciiTheme="minorHAnsi" w:hAnsiTheme="minorHAnsi"/>
          <w:sz w:val="20"/>
          <w:szCs w:val="20"/>
        </w:rPr>
        <w:t xml:space="preserve"> </w:t>
      </w:r>
      <w:r w:rsidRPr="00B52DF9">
        <w:rPr>
          <w:rFonts w:asciiTheme="minorHAnsi" w:hAnsiTheme="minorHAnsi"/>
          <w:sz w:val="20"/>
          <w:szCs w:val="20"/>
        </w:rPr>
        <w:t>j. v prípadoch, ke</w:t>
      </w:r>
      <w:r w:rsidR="004B288A">
        <w:rPr>
          <w:rFonts w:asciiTheme="minorHAnsi" w:hAnsiTheme="minorHAnsi"/>
          <w:sz w:val="20"/>
          <w:szCs w:val="20"/>
        </w:rPr>
        <w:t>ď</w:t>
      </w:r>
      <w:r w:rsidRPr="00B52DF9">
        <w:rPr>
          <w:rFonts w:asciiTheme="minorHAnsi" w:hAnsiTheme="minorHAnsi"/>
          <w:sz w:val="20"/>
          <w:szCs w:val="20"/>
        </w:rPr>
        <w:t xml:space="preserve"> </w:t>
      </w:r>
      <w:r w:rsidRPr="00CA3717">
        <w:rPr>
          <w:rFonts w:asciiTheme="minorHAnsi" w:hAnsiTheme="minorHAnsi"/>
          <w:sz w:val="20"/>
          <w:szCs w:val="20"/>
        </w:rPr>
        <w:t>je prijímateľ a poskytovateľ tá istá osoba.</w:t>
      </w:r>
    </w:p>
    <w:p w14:paraId="112FBB48" w14:textId="77777777" w:rsidR="009C5487" w:rsidRPr="00CA3717" w:rsidRDefault="009C5487" w:rsidP="009C3984">
      <w:pPr>
        <w:pStyle w:val="Odsekzoznamu"/>
        <w:numPr>
          <w:ilvl w:val="0"/>
          <w:numId w:val="103"/>
        </w:numPr>
        <w:spacing w:after="120"/>
        <w:ind w:left="709" w:hanging="425"/>
        <w:contextualSpacing w:val="0"/>
        <w:jc w:val="both"/>
        <w:rPr>
          <w:rFonts w:asciiTheme="minorHAnsi" w:hAnsiTheme="minorHAnsi"/>
          <w:sz w:val="20"/>
          <w:szCs w:val="20"/>
        </w:rPr>
      </w:pPr>
      <w:r w:rsidRPr="00CA3717">
        <w:rPr>
          <w:rFonts w:asciiTheme="minorHAnsi" w:hAnsiTheme="minorHAnsi"/>
          <w:sz w:val="20"/>
          <w:szCs w:val="20"/>
        </w:rPr>
        <w:t xml:space="preserve">Zároveň </w:t>
      </w:r>
      <w:r w:rsidR="00C3230A" w:rsidRPr="00CA3717">
        <w:rPr>
          <w:rFonts w:asciiTheme="minorHAnsi" w:hAnsiTheme="minorHAnsi"/>
          <w:sz w:val="20"/>
          <w:szCs w:val="20"/>
        </w:rPr>
        <w:t>RO</w:t>
      </w:r>
      <w:r w:rsidR="00C46C4D" w:rsidRPr="00CA3717">
        <w:rPr>
          <w:rFonts w:asciiTheme="minorHAnsi" w:hAnsiTheme="minorHAnsi"/>
          <w:sz w:val="20"/>
          <w:szCs w:val="20"/>
        </w:rPr>
        <w:t xml:space="preserve"> </w:t>
      </w:r>
      <w:r w:rsidRPr="00CA3717">
        <w:rPr>
          <w:rFonts w:asciiTheme="minorHAnsi" w:hAnsiTheme="minorHAnsi"/>
          <w:sz w:val="20"/>
          <w:szCs w:val="20"/>
        </w:rPr>
        <w:t>odporúča</w:t>
      </w:r>
      <w:r w:rsidR="004B288A" w:rsidRPr="00CA3717">
        <w:rPr>
          <w:rFonts w:asciiTheme="minorHAnsi" w:hAnsiTheme="minorHAnsi"/>
          <w:sz w:val="20"/>
          <w:szCs w:val="20"/>
        </w:rPr>
        <w:t>,</w:t>
      </w:r>
      <w:r w:rsidRPr="00CA3717">
        <w:rPr>
          <w:rFonts w:asciiTheme="minorHAnsi" w:hAnsiTheme="minorHAnsi"/>
          <w:sz w:val="20"/>
          <w:szCs w:val="20"/>
        </w:rPr>
        <w:t xml:space="preserve"> aby sa s jej textom oboznámili aj (budúci) žiadatelia o NFP, a to najmä v prípade, že budú realizovať VO ešte </w:t>
      </w:r>
      <w:r w:rsidR="007D6746" w:rsidRPr="00CA3717">
        <w:rPr>
          <w:rFonts w:asciiTheme="minorHAnsi" w:hAnsiTheme="minorHAnsi"/>
          <w:sz w:val="20"/>
          <w:szCs w:val="20"/>
        </w:rPr>
        <w:t xml:space="preserve">pred </w:t>
      </w:r>
      <w:r w:rsidRPr="00CA3717">
        <w:rPr>
          <w:rFonts w:asciiTheme="minorHAnsi" w:hAnsiTheme="minorHAnsi"/>
          <w:sz w:val="20"/>
          <w:szCs w:val="20"/>
        </w:rPr>
        <w:t>uzavret</w:t>
      </w:r>
      <w:r w:rsidR="007D6746" w:rsidRPr="00CA3717">
        <w:rPr>
          <w:rFonts w:asciiTheme="minorHAnsi" w:hAnsiTheme="minorHAnsi"/>
          <w:sz w:val="20"/>
          <w:szCs w:val="20"/>
        </w:rPr>
        <w:t>ím</w:t>
      </w:r>
      <w:r w:rsidRPr="00CA3717">
        <w:rPr>
          <w:rFonts w:asciiTheme="minorHAnsi" w:hAnsiTheme="minorHAnsi"/>
          <w:sz w:val="20"/>
          <w:szCs w:val="20"/>
        </w:rPr>
        <w:t xml:space="preserve"> Zmluvy o poskytnutí NFP. </w:t>
      </w:r>
    </w:p>
    <w:p w14:paraId="6F3080DC" w14:textId="77777777" w:rsidR="009C5487" w:rsidRPr="00A72D99" w:rsidRDefault="00796E84" w:rsidP="009C3984">
      <w:pPr>
        <w:pStyle w:val="Odsekzoznamu"/>
        <w:numPr>
          <w:ilvl w:val="0"/>
          <w:numId w:val="103"/>
        </w:numPr>
        <w:spacing w:after="120"/>
        <w:ind w:left="709" w:hanging="425"/>
        <w:contextualSpacing w:val="0"/>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14:paraId="32CC719B" w14:textId="77777777"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0589953F" wp14:editId="0A2F4777">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6EF22A" w14:textId="77777777" w:rsidR="00367D2C" w:rsidRDefault="00367D2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14:paraId="404D16F7" w14:textId="77777777" w:rsidR="00367D2C" w:rsidRPr="00693543" w:rsidRDefault="00367D2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9953F"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14:paraId="496EF22A" w14:textId="77777777" w:rsidR="00367D2C" w:rsidRDefault="00367D2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14:paraId="404D16F7" w14:textId="77777777" w:rsidR="00367D2C" w:rsidRPr="00693543" w:rsidRDefault="00367D2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14:paraId="682F208C" w14:textId="77777777" w:rsidR="00B52DF9" w:rsidRDefault="00B52DF9" w:rsidP="00B52DF9">
      <w:pPr>
        <w:pStyle w:val="Odsekzoznamu"/>
        <w:ind w:left="709"/>
        <w:jc w:val="both"/>
        <w:rPr>
          <w:rFonts w:asciiTheme="minorHAnsi" w:hAnsiTheme="minorHAnsi"/>
          <w:color w:val="1F497D" w:themeColor="text2"/>
        </w:rPr>
      </w:pPr>
    </w:p>
    <w:p w14:paraId="73008182" w14:textId="77777777" w:rsidR="008A7685" w:rsidRPr="009C3984" w:rsidRDefault="008A7685" w:rsidP="009C3984">
      <w:pPr>
        <w:spacing w:after="120"/>
        <w:rPr>
          <w:rFonts w:asciiTheme="minorHAnsi" w:hAnsiTheme="minorHAnsi"/>
          <w:sz w:val="20"/>
          <w:szCs w:val="20"/>
        </w:rPr>
      </w:pPr>
    </w:p>
    <w:p w14:paraId="75755295" w14:textId="77777777" w:rsidR="007B49EE" w:rsidRPr="007B49EE" w:rsidRDefault="007B49EE" w:rsidP="009C3984">
      <w:pPr>
        <w:pStyle w:val="Nadpis4"/>
        <w:spacing w:after="120"/>
        <w:ind w:firstLine="1134"/>
      </w:pPr>
      <w:r w:rsidRPr="007B49EE">
        <w:t>Legislatívny rámec</w:t>
      </w:r>
    </w:p>
    <w:p w14:paraId="30EE0FCC" w14:textId="77777777" w:rsidR="00796E84" w:rsidRPr="00B52DF9" w:rsidRDefault="00A14A7A" w:rsidP="009C3984">
      <w:pPr>
        <w:pStyle w:val="Odsekzoznamu"/>
        <w:numPr>
          <w:ilvl w:val="0"/>
          <w:numId w:val="105"/>
        </w:numPr>
        <w:ind w:left="709" w:hanging="425"/>
        <w:contextualSpacing w:val="0"/>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14:paraId="37E0CDB7" w14:textId="77777777" w:rsidR="00A14A7A" w:rsidRPr="00B52DF9" w:rsidRDefault="00A14A7A" w:rsidP="009C3984">
      <w:pPr>
        <w:pStyle w:val="Odsekzoznamu"/>
        <w:numPr>
          <w:ilvl w:val="0"/>
          <w:numId w:val="105"/>
        </w:numPr>
        <w:ind w:left="709" w:hanging="425"/>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14:paraId="4640BFB2" w14:textId="77777777"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Zmluva o Európskej únii a Zmluva o fungovaní Európskej únie (ďalej len ,,zmluva o fungovaní               EÚ“);</w:t>
      </w:r>
    </w:p>
    <w:p w14:paraId="3D06DDD1" w14:textId="77777777"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14:paraId="4B785FB6" w14:textId="77777777"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14:paraId="63FC9937" w14:textId="77777777"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14:paraId="6C8EB37C" w14:textId="77777777"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14:paraId="39889A74" w14:textId="77777777"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14:paraId="489A181A" w14:textId="77777777"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14:paraId="5A9B6D9E" w14:textId="77777777"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14:paraId="17C92DE1" w14:textId="77777777"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14:paraId="1BF1BE4C" w14:textId="77777777"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14:paraId="241E2DDF" w14:textId="77777777"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lastRenderedPageBreak/>
        <w:t xml:space="preserve">Systém riadenia EŠIF na PO 2014 -2020 vrátane záväzných metodických pokynov, </w:t>
      </w:r>
    </w:p>
    <w:p w14:paraId="34D289B2" w14:textId="77777777"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14:paraId="0BF948A9" w14:textId="77777777" w:rsidR="00A14A7A" w:rsidRPr="00F575F5" w:rsidRDefault="00A14A7A" w:rsidP="009C3984">
      <w:pPr>
        <w:pStyle w:val="Odsekzoznamu"/>
        <w:numPr>
          <w:ilvl w:val="0"/>
          <w:numId w:val="229"/>
        </w:numPr>
        <w:spacing w:after="0"/>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14:paraId="75652A72" w14:textId="77777777"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58" w:name="_Ref418064826"/>
      <w:bookmarkStart w:id="59" w:name="_Ref418074646"/>
      <w:r w:rsidRPr="00F575F5">
        <w:rPr>
          <w:rFonts w:asciiTheme="minorHAnsi" w:hAnsiTheme="minorHAnsi"/>
          <w:color w:val="1F497D" w:themeColor="text2"/>
        </w:rPr>
        <w:br w:type="page"/>
      </w:r>
    </w:p>
    <w:p w14:paraId="451A5A50" w14:textId="77777777" w:rsidR="00863BFF" w:rsidRPr="009C3984" w:rsidRDefault="008252FD" w:rsidP="009C3984">
      <w:pPr>
        <w:pStyle w:val="Nadpis1"/>
        <w:spacing w:after="120"/>
        <w:ind w:left="444" w:firstLine="708"/>
      </w:pPr>
      <w:bookmarkStart w:id="60" w:name="_Toc26798943"/>
      <w:r>
        <w:lastRenderedPageBreak/>
        <w:t>1</w:t>
      </w:r>
      <w:r w:rsidRPr="008252FD">
        <w:t xml:space="preserve">. </w:t>
      </w:r>
      <w:r w:rsidR="00832BDE" w:rsidRPr="008252FD">
        <w:t>Realizácia verejného obstarávania a</w:t>
      </w:r>
      <w:r w:rsidR="00E02B61">
        <w:t xml:space="preserve"> </w:t>
      </w:r>
      <w:r w:rsidR="00832BDE" w:rsidRPr="008252FD">
        <w:t>obstarávania</w:t>
      </w:r>
      <w:bookmarkEnd w:id="58"/>
      <w:bookmarkEnd w:id="59"/>
      <w:bookmarkEnd w:id="60"/>
    </w:p>
    <w:p w14:paraId="1F07957E" w14:textId="5EBE0BBC" w:rsidR="00863926" w:rsidRPr="00B52DF9" w:rsidRDefault="00C75A78"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Prijímateľ </w:t>
      </w:r>
      <w:r w:rsidR="002418DE" w:rsidRPr="00A72D99">
        <w:rPr>
          <w:rFonts w:asciiTheme="minorHAnsi" w:hAnsiTheme="minorHAnsi"/>
          <w:sz w:val="20"/>
          <w:lang w:val="sk-SK"/>
        </w:rPr>
        <w:t xml:space="preserve">ako subjekt verejného obstarávania  podľa </w:t>
      </w:r>
      <w:r w:rsidR="000E343D">
        <w:rPr>
          <w:rFonts w:asciiTheme="minorHAnsi" w:hAnsiTheme="minorHAnsi"/>
          <w:sz w:val="20"/>
          <w:lang w:val="sk-SK"/>
        </w:rPr>
        <w:t xml:space="preserve">§7 až 9 </w:t>
      </w:r>
      <w:r w:rsidR="00614EF0" w:rsidRPr="00860F8E">
        <w:rPr>
          <w:rFonts w:asciiTheme="minorHAnsi" w:hAnsiTheme="minorHAnsi"/>
          <w:sz w:val="20"/>
          <w:lang w:val="sk-SK"/>
        </w:rPr>
        <w:t>Z</w:t>
      </w:r>
      <w:r w:rsidR="002418DE" w:rsidRPr="00860F8E">
        <w:rPr>
          <w:rFonts w:asciiTheme="minorHAnsi" w:hAnsiTheme="minorHAnsi"/>
          <w:sz w:val="20"/>
          <w:lang w:val="sk-SK"/>
        </w:rPr>
        <w:t>VO</w:t>
      </w:r>
      <w:r w:rsidR="002418DE" w:rsidRPr="009C3984">
        <w:rPr>
          <w:sz w:val="20"/>
          <w:lang w:val="sk-SK"/>
        </w:rPr>
        <w:t xml:space="preserve"> </w:t>
      </w:r>
      <w:r w:rsidR="005C2647" w:rsidRPr="009C3984">
        <w:rPr>
          <w:rFonts w:asciiTheme="minorHAnsi" w:hAnsiTheme="minorHAnsi"/>
          <w:sz w:val="20"/>
          <w:lang w:val="sk-SK"/>
        </w:rPr>
        <w:t>je</w:t>
      </w:r>
      <w:r w:rsidR="00E02B61" w:rsidRPr="009C3984">
        <w:rPr>
          <w:sz w:val="20"/>
          <w:lang w:val="sk-SK"/>
        </w:rPr>
        <w:t xml:space="preserve"> </w:t>
      </w:r>
      <w:r w:rsidRPr="00B52DF9">
        <w:rPr>
          <w:rFonts w:asciiTheme="minorHAnsi" w:hAnsiTheme="minorHAnsi"/>
          <w:sz w:val="20"/>
          <w:lang w:val="sk-SK"/>
        </w:rPr>
        <w:t xml:space="preserve">povinný postupovať pri zadávaní zákaziek na dodanie tovarov, uskutočnenie </w:t>
      </w:r>
      <w:ins w:id="61" w:author="Autor">
        <w:r w:rsidR="001E4A93">
          <w:rPr>
            <w:rFonts w:asciiTheme="minorHAnsi" w:hAnsiTheme="minorHAnsi"/>
            <w:color w:val="FF0000"/>
            <w:sz w:val="20"/>
            <w:lang w:val="sk-SK"/>
          </w:rPr>
          <w:t xml:space="preserve">stavebných </w:t>
        </w:r>
      </w:ins>
      <w:r w:rsidRPr="00B52DF9">
        <w:rPr>
          <w:rFonts w:asciiTheme="minorHAnsi" w:hAnsiTheme="minorHAnsi"/>
          <w:sz w:val="20"/>
          <w:lang w:val="sk-SK"/>
        </w:rPr>
        <w:t xml:space="preserve">prác a poskytnutie služieb potrebných pre realizáciu aktivít Projektu v súlade so </w:t>
      </w:r>
      <w:r w:rsidR="0083343A" w:rsidRPr="00B52DF9">
        <w:rPr>
          <w:rFonts w:asciiTheme="minorHAnsi" w:hAnsiTheme="minorHAnsi"/>
          <w:sz w:val="20"/>
          <w:lang w:val="sk-SK"/>
        </w:rPr>
        <w:t>ZVO</w:t>
      </w:r>
      <w:r w:rsidR="000E343D">
        <w:rPr>
          <w:rFonts w:asciiTheme="minorHAnsi" w:hAnsiTheme="minorHAnsi"/>
          <w:sz w:val="20"/>
          <w:lang w:val="sk-SK"/>
        </w:rPr>
        <w:t>,</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22"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14:paraId="00FEC1DE" w14:textId="6D87B564" w:rsidR="00C75A78" w:rsidRPr="009C3984" w:rsidRDefault="00550524" w:rsidP="009C3984">
      <w:pPr>
        <w:pStyle w:val="Zkladntext"/>
        <w:numPr>
          <w:ilvl w:val="0"/>
          <w:numId w:val="22"/>
        </w:numPr>
        <w:spacing w:before="120" w:after="120" w:line="276" w:lineRule="auto"/>
        <w:ind w:left="709" w:hanging="425"/>
        <w:rPr>
          <w:rFonts w:asciiTheme="minorHAnsi" w:hAnsiTheme="minorHAnsi"/>
          <w:b/>
          <w:sz w:val="20"/>
          <w:lang w:val="sk-SK"/>
        </w:rPr>
      </w:pPr>
      <w:r w:rsidRPr="009C3984">
        <w:rPr>
          <w:rFonts w:asciiTheme="minorHAnsi" w:hAnsiTheme="minorHAnsi"/>
          <w:b/>
          <w:sz w:val="20"/>
          <w:lang w:val="sk-SK"/>
        </w:rPr>
        <w:t>V</w:t>
      </w:r>
      <w:r w:rsidR="007512ED" w:rsidRPr="009C3984">
        <w:rPr>
          <w:rFonts w:asciiTheme="minorHAnsi" w:hAnsiTheme="minorHAnsi"/>
          <w:b/>
          <w:sz w:val="20"/>
          <w:lang w:val="sk-SK"/>
        </w:rPr>
        <w:t> </w:t>
      </w:r>
      <w:r w:rsidR="0083343A" w:rsidRPr="009C3984">
        <w:rPr>
          <w:rFonts w:asciiTheme="minorHAnsi" w:hAnsiTheme="minorHAnsi"/>
          <w:b/>
          <w:sz w:val="20"/>
          <w:lang w:val="sk-SK"/>
        </w:rPr>
        <w:t>prípadoch</w:t>
      </w:r>
      <w:r w:rsidR="007512ED" w:rsidRPr="009C3984">
        <w:rPr>
          <w:rFonts w:asciiTheme="minorHAnsi" w:hAnsiTheme="minorHAnsi"/>
          <w:b/>
          <w:sz w:val="20"/>
          <w:lang w:val="sk-SK"/>
        </w:rPr>
        <w:t>,</w:t>
      </w:r>
      <w:r w:rsidR="0083343A" w:rsidRPr="009C3984">
        <w:rPr>
          <w:rFonts w:asciiTheme="minorHAnsi" w:hAnsiTheme="minorHAnsi"/>
          <w:b/>
          <w:sz w:val="20"/>
          <w:lang w:val="sk-SK"/>
        </w:rPr>
        <w:t xml:space="preserve"> </w:t>
      </w:r>
      <w:r w:rsidR="00B40069" w:rsidRPr="009C3984">
        <w:rPr>
          <w:rFonts w:asciiTheme="minorHAnsi" w:hAnsiTheme="minorHAnsi"/>
          <w:b/>
          <w:sz w:val="20"/>
          <w:lang w:val="sk-SK"/>
        </w:rPr>
        <w:t xml:space="preserve">keď </w:t>
      </w:r>
      <w:r w:rsidR="0083343A" w:rsidRPr="009C3984">
        <w:rPr>
          <w:rFonts w:asciiTheme="minorHAnsi" w:hAnsiTheme="minorHAnsi"/>
          <w:b/>
          <w:sz w:val="20"/>
          <w:lang w:val="sk-SK"/>
        </w:rPr>
        <w:t xml:space="preserve">obstarávanie tovarov, </w:t>
      </w:r>
      <w:ins w:id="62" w:author="Autor">
        <w:r w:rsidR="001E4A93">
          <w:rPr>
            <w:rFonts w:asciiTheme="minorHAnsi" w:hAnsiTheme="minorHAnsi"/>
            <w:b/>
            <w:color w:val="FF0000"/>
            <w:sz w:val="20"/>
            <w:lang w:val="sk-SK"/>
          </w:rPr>
          <w:t xml:space="preserve">stavebných </w:t>
        </w:r>
      </w:ins>
      <w:r w:rsidR="0083343A" w:rsidRPr="009C3984">
        <w:rPr>
          <w:rFonts w:asciiTheme="minorHAnsi" w:hAnsiTheme="minorHAnsi"/>
          <w:b/>
          <w:sz w:val="20"/>
          <w:lang w:val="sk-SK"/>
        </w:rPr>
        <w:t>prác alebo služieb nepodlieha povinným postupom podľa ZVO</w:t>
      </w:r>
      <w:r w:rsidR="007512ED" w:rsidRPr="009C3984">
        <w:rPr>
          <w:rFonts w:asciiTheme="minorHAnsi" w:hAnsiTheme="minorHAnsi"/>
          <w:b/>
          <w:sz w:val="20"/>
          <w:lang w:val="sk-SK"/>
        </w:rPr>
        <w:t>,</w:t>
      </w:r>
      <w:r w:rsidR="0083343A" w:rsidRPr="009C3984">
        <w:rPr>
          <w:rFonts w:asciiTheme="minorHAnsi" w:hAnsiTheme="minorHAnsi"/>
          <w:b/>
          <w:sz w:val="20"/>
          <w:lang w:val="sk-SK"/>
        </w:rPr>
        <w:t xml:space="preserve"> je prijímateľ povinný postupovať </w:t>
      </w:r>
      <w:r w:rsidR="00C75A78" w:rsidRPr="009C3984">
        <w:rPr>
          <w:rFonts w:asciiTheme="minorHAnsi" w:hAnsiTheme="minorHAnsi"/>
          <w:b/>
          <w:sz w:val="20"/>
          <w:lang w:val="sk-SK"/>
        </w:rPr>
        <w:t>v súlade s</w:t>
      </w:r>
      <w:r w:rsidR="0083343A" w:rsidRPr="009C3984">
        <w:rPr>
          <w:rFonts w:asciiTheme="minorHAnsi" w:hAnsiTheme="minorHAnsi"/>
          <w:b/>
          <w:sz w:val="20"/>
          <w:lang w:val="sk-SK"/>
        </w:rPr>
        <w:t xml:space="preserve"> príslušnými </w:t>
      </w:r>
      <w:r w:rsidR="005C2647">
        <w:rPr>
          <w:rFonts w:asciiTheme="minorHAnsi" w:hAnsiTheme="minorHAnsi"/>
          <w:b/>
          <w:sz w:val="20"/>
          <w:lang w:val="sk-SK"/>
        </w:rPr>
        <w:t xml:space="preserve">pravidlami </w:t>
      </w:r>
      <w:r w:rsidR="0083343A" w:rsidRPr="009C3984">
        <w:rPr>
          <w:rFonts w:asciiTheme="minorHAnsi" w:hAnsiTheme="minorHAnsi"/>
          <w:b/>
          <w:sz w:val="20"/>
          <w:lang w:val="sk-SK"/>
        </w:rPr>
        <w:t>uvedenými v tejto príručke a v iných záväzných dokumentoch</w:t>
      </w:r>
      <w:r w:rsidR="00063991" w:rsidRPr="009C3984">
        <w:rPr>
          <w:rFonts w:asciiTheme="minorHAnsi" w:hAnsiTheme="minorHAnsi"/>
          <w:b/>
          <w:sz w:val="20"/>
          <w:lang w:val="sk-SK"/>
        </w:rPr>
        <w:t xml:space="preserve"> </w:t>
      </w:r>
      <w:r w:rsidR="00063991" w:rsidRPr="00063991">
        <w:rPr>
          <w:rFonts w:asciiTheme="minorHAnsi" w:hAnsiTheme="minorHAnsi"/>
          <w:sz w:val="20"/>
          <w:lang w:val="sk-SK"/>
        </w:rPr>
        <w:t>(</w:t>
      </w:r>
      <w:r w:rsidR="00063991" w:rsidRPr="009C3984">
        <w:rPr>
          <w:rFonts w:asciiTheme="minorHAnsi" w:hAnsiTheme="minorHAnsi"/>
          <w:sz w:val="20"/>
          <w:lang w:val="sk-SK"/>
        </w:rPr>
        <w:t xml:space="preserve">ako napr. </w:t>
      </w:r>
      <w:r w:rsidR="00063991" w:rsidRPr="00063991">
        <w:rPr>
          <w:rFonts w:asciiTheme="minorHAnsi" w:hAnsiTheme="minorHAnsi"/>
          <w:sz w:val="20"/>
          <w:lang w:val="sk-SK"/>
        </w:rPr>
        <w:t>metodické pokyny centrálneho koordinačného orgánu – ďalej len „MP CKO“</w:t>
      </w:r>
      <w:r w:rsidR="00063991" w:rsidRPr="009C3984">
        <w:rPr>
          <w:rFonts w:asciiTheme="minorHAnsi" w:hAnsiTheme="minorHAnsi"/>
          <w:sz w:val="20"/>
          <w:lang w:val="sk-SK"/>
        </w:rPr>
        <w:t>)</w:t>
      </w:r>
      <w:r w:rsidR="007512ED" w:rsidRPr="00063991">
        <w:rPr>
          <w:rFonts w:asciiTheme="minorHAnsi" w:hAnsiTheme="minorHAnsi"/>
          <w:sz w:val="20"/>
          <w:lang w:val="sk-SK"/>
        </w:rPr>
        <w:t>,</w:t>
      </w:r>
      <w:r w:rsidR="0083343A" w:rsidRPr="009C3984">
        <w:rPr>
          <w:rFonts w:asciiTheme="minorHAnsi" w:hAnsiTheme="minorHAnsi"/>
          <w:b/>
          <w:sz w:val="20"/>
          <w:lang w:val="sk-SK"/>
        </w:rPr>
        <w:t xml:space="preserve"> na ktoré táto príručka odkazuje. </w:t>
      </w:r>
    </w:p>
    <w:p w14:paraId="486012E0" w14:textId="77777777" w:rsidR="0083343A" w:rsidRPr="00B52DF9" w:rsidRDefault="0083343A"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14:paraId="28C1022E" w14:textId="34C2FB43" w:rsidR="0083343A" w:rsidRPr="00A72D99" w:rsidRDefault="00550524"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w:t>
      </w:r>
      <w:ins w:id="63" w:author="Autor">
        <w:r w:rsidR="001E4A93">
          <w:rPr>
            <w:rFonts w:asciiTheme="minorHAnsi" w:hAnsiTheme="minorHAnsi"/>
            <w:sz w:val="20"/>
            <w:lang w:val="sk-SK"/>
          </w:rPr>
          <w:t xml:space="preserve"> </w:t>
        </w:r>
      </w:ins>
      <w:del w:id="64" w:author="Autor">
        <w:r w:rsidRPr="00B52DF9" w:rsidDel="001E4A93">
          <w:rPr>
            <w:rFonts w:asciiTheme="minorHAnsi" w:hAnsiTheme="minorHAnsi"/>
            <w:sz w:val="20"/>
            <w:lang w:val="sk-SK"/>
          </w:rPr>
          <w:delText xml:space="preserve"> </w:delText>
        </w:r>
      </w:del>
      <w:r w:rsidRPr="00B52DF9">
        <w:rPr>
          <w:rFonts w:asciiTheme="minorHAnsi" w:hAnsiTheme="minorHAnsi"/>
          <w:sz w:val="20"/>
          <w:lang w:val="sk-SK"/>
        </w:rPr>
        <w:t>žiadané</w:t>
      </w:r>
      <w:ins w:id="65" w:author="Autor">
        <w:r w:rsidR="001E4A93">
          <w:rPr>
            <w:rFonts w:asciiTheme="minorHAnsi" w:hAnsiTheme="minorHAnsi"/>
            <w:sz w:val="20"/>
            <w:lang w:val="sk-SK"/>
          </w:rPr>
          <w:t xml:space="preserve"> </w:t>
        </w:r>
      </w:ins>
      <w:del w:id="66" w:author="Autor">
        <w:r w:rsidR="00E02B61" w:rsidDel="001E4A93">
          <w:rPr>
            <w:rFonts w:asciiTheme="minorHAnsi" w:hAnsiTheme="minorHAnsi"/>
            <w:sz w:val="20"/>
            <w:lang w:val="sk-SK"/>
          </w:rPr>
          <w:br/>
        </w:r>
      </w:del>
      <w:r w:rsidRPr="00B52DF9">
        <w:rPr>
          <w:rFonts w:asciiTheme="minorHAnsi" w:hAnsiTheme="minorHAnsi"/>
          <w:sz w:val="20"/>
          <w:lang w:val="sk-SK"/>
        </w:rPr>
        <w:t>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14:paraId="0F7D65BF" w14:textId="77777777"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52D565D4" wp14:editId="5FB05D25">
                <wp:simplePos x="0" y="0"/>
                <wp:positionH relativeFrom="column">
                  <wp:posOffset>252730</wp:posOffset>
                </wp:positionH>
                <wp:positionV relativeFrom="paragraph">
                  <wp:posOffset>32385</wp:posOffset>
                </wp:positionV>
                <wp:extent cx="5471160" cy="1638300"/>
                <wp:effectExtent l="0" t="0" r="15240" b="19050"/>
                <wp:wrapNone/>
                <wp:docPr id="29" name="Textové pole 29"/>
                <wp:cNvGraphicFramePr/>
                <a:graphic xmlns:a="http://schemas.openxmlformats.org/drawingml/2006/main">
                  <a:graphicData uri="http://schemas.microsoft.com/office/word/2010/wordprocessingShape">
                    <wps:wsp>
                      <wps:cNvSpPr txBox="1"/>
                      <wps:spPr>
                        <a:xfrm>
                          <a:off x="0" y="0"/>
                          <a:ext cx="5471160" cy="16383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034B06" w14:textId="77777777" w:rsidR="00367D2C" w:rsidRPr="009C3984" w:rsidRDefault="00367D2C"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
                            </w:pPr>
                            <w:r w:rsidRPr="009C3984">
                              <w:rPr>
                                <w:rFonts w:ascii="Calibri" w:hAnsi="Calibr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14:paraId="4361F461" w14:textId="77777777" w:rsidR="00367D2C" w:rsidRPr="009C3984" w:rsidRDefault="00BC40BB"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3"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14:paraId="1FE906DB" w14:textId="77777777" w:rsidR="00367D2C" w:rsidRPr="009C3984" w:rsidRDefault="00BC40BB"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4"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14:paraId="49B8BC53" w14:textId="77777777" w:rsidR="00367D2C" w:rsidRPr="009C3984" w:rsidRDefault="00BC40BB"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25"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https://www.uvo.gov.sk/legislativametodika-dohlad/najcastejsie-porusenia--3b4.html</w:t>
                              </w:r>
                            </w:hyperlink>
                            <w:r w:rsidR="00367D2C"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14:paraId="4F1DA1E8" w14:textId="77777777" w:rsidR="00367D2C" w:rsidRPr="009C3984" w:rsidRDefault="00BC40BB"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26"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https://www.uvo.gov.sk/legislativametodika-dohlad/namietky-3c5.html</w:t>
                              </w:r>
                            </w:hyperlink>
                            <w:r w:rsidR="00367D2C"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14:paraId="3ED90E62" w14:textId="77777777" w:rsidR="00367D2C" w:rsidRPr="00693543" w:rsidRDefault="00367D2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565D4" id="Textové pole 29" o:spid="_x0000_s1032" type="#_x0000_t202" style="position:absolute;left:0;text-align:left;margin-left:19.9pt;margin-top:2.55pt;width:430.8pt;height:12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" fillcolor="#fbd4b4 [1305]" strokeweight=".5pt">
                <v:textbox>
                  <w:txbxContent>
                    <w:p w14:paraId="32034B06" w14:textId="77777777" w:rsidR="00367D2C" w:rsidRPr="009C3984" w:rsidRDefault="00367D2C"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
                      </w:pPr>
                      <w:r w:rsidRPr="009C3984">
                        <w:rPr>
                          <w:rFonts w:ascii="Calibri" w:hAnsi="Calibr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14:paraId="4361F461" w14:textId="77777777" w:rsidR="00367D2C" w:rsidRPr="009C3984" w:rsidRDefault="001D052E"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7"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14:paraId="1FE906DB" w14:textId="77777777" w:rsidR="00367D2C" w:rsidRPr="009C3984" w:rsidRDefault="001D052E"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8"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14:paraId="49B8BC53" w14:textId="77777777" w:rsidR="00367D2C" w:rsidRPr="009C3984" w:rsidRDefault="001D052E"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29"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https://www.uvo.gov.sk/legislativametodika-dohlad/najcastejsie-porusenia--3b4.html</w:t>
                        </w:r>
                      </w:hyperlink>
                      <w:r w:rsidR="00367D2C"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14:paraId="4F1DA1E8" w14:textId="77777777" w:rsidR="00367D2C" w:rsidRPr="009C3984" w:rsidRDefault="001D052E"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30" w:history="1">
                        <w:r w:rsidR="00367D2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https://www.uvo.gov.sk/legislativametodika-dohlad/namietky-3c5.html</w:t>
                        </w:r>
                      </w:hyperlink>
                      <w:r w:rsidR="00367D2C"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14:paraId="3ED90E62" w14:textId="77777777" w:rsidR="00367D2C" w:rsidRPr="00693543" w:rsidRDefault="00367D2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14:paraId="58B50B5B" w14:textId="77777777"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14:paraId="34817A07" w14:textId="77777777" w:rsidR="00005E00" w:rsidRPr="00F575F5" w:rsidRDefault="00005E00" w:rsidP="00495B98">
      <w:pPr>
        <w:pStyle w:val="Zkladntext"/>
        <w:rPr>
          <w:rFonts w:asciiTheme="minorHAnsi" w:hAnsiTheme="minorHAnsi"/>
          <w:color w:val="1F497D" w:themeColor="text2"/>
          <w:lang w:val="sk-SK"/>
        </w:rPr>
      </w:pPr>
    </w:p>
    <w:p w14:paraId="66331B75" w14:textId="77777777" w:rsidR="00005E00" w:rsidRPr="00F575F5" w:rsidRDefault="00005E00" w:rsidP="00495B98">
      <w:pPr>
        <w:pStyle w:val="Zkladntext"/>
        <w:rPr>
          <w:rFonts w:asciiTheme="minorHAnsi" w:hAnsiTheme="minorHAnsi"/>
          <w:color w:val="1F497D" w:themeColor="text2"/>
          <w:lang w:val="sk-SK"/>
        </w:rPr>
      </w:pPr>
    </w:p>
    <w:p w14:paraId="51B14B31" w14:textId="77777777" w:rsidR="00005E00" w:rsidRPr="00F575F5" w:rsidRDefault="00005E00" w:rsidP="00495B98">
      <w:pPr>
        <w:pStyle w:val="Zkladntext"/>
        <w:rPr>
          <w:rFonts w:asciiTheme="minorHAnsi" w:hAnsiTheme="minorHAnsi"/>
          <w:color w:val="1F497D" w:themeColor="text2"/>
          <w:lang w:val="sk-SK"/>
        </w:rPr>
      </w:pPr>
    </w:p>
    <w:p w14:paraId="199E8207" w14:textId="77777777" w:rsidR="00B64CCB" w:rsidRPr="00B64CCB" w:rsidRDefault="00B64CCB" w:rsidP="00B64CCB">
      <w:bookmarkStart w:id="67" w:name="_Ref417893591"/>
    </w:p>
    <w:p w14:paraId="70EEF73E" w14:textId="77777777" w:rsidR="007D585A" w:rsidRDefault="007D585A" w:rsidP="009C3984">
      <w:pPr>
        <w:pStyle w:val="Zkladntext"/>
        <w:rPr>
          <w:rFonts w:asciiTheme="minorHAnsi" w:eastAsiaTheme="majorEastAsia" w:hAnsiTheme="minorHAnsi" w:cstheme="majorBidi"/>
          <w:color w:val="1F497D" w:themeColor="text2"/>
          <w:sz w:val="20"/>
        </w:rPr>
      </w:pPr>
    </w:p>
    <w:bookmarkEnd w:id="67"/>
    <w:p w14:paraId="1A900847" w14:textId="0EB904EC" w:rsidR="008816E5" w:rsidRPr="001F0954" w:rsidRDefault="0029254A" w:rsidP="009C3984">
      <w:pPr>
        <w:pStyle w:val="Zkladntext"/>
        <w:numPr>
          <w:ilvl w:val="0"/>
          <w:numId w:val="22"/>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Pri výbere postupu</w:t>
      </w:r>
      <w:r w:rsidRPr="00863BFF">
        <w:rPr>
          <w:rFonts w:asciiTheme="minorHAnsi" w:hAnsiTheme="minorHAnsi"/>
          <w:sz w:val="20"/>
          <w:lang w:val="sk-SK"/>
        </w:rPr>
        <w:t xml:space="preserve"> </w:t>
      </w:r>
      <w:r w:rsidR="00FF47EB" w:rsidRPr="00863BFF">
        <w:rPr>
          <w:rFonts w:asciiTheme="minorHAnsi" w:hAnsiTheme="minorHAnsi"/>
          <w:sz w:val="20"/>
          <w:lang w:val="sk-SK"/>
        </w:rPr>
        <w:t xml:space="preserve">VO postupuje prijímateľ podľa príslušných ustanovení ZVO, pričom pre výber je </w:t>
      </w:r>
      <w:r w:rsidR="00207EA3" w:rsidRPr="00863BFF">
        <w:rPr>
          <w:rFonts w:asciiTheme="minorHAnsi" w:hAnsiTheme="minorHAnsi"/>
          <w:sz w:val="20"/>
          <w:lang w:val="sk-SK"/>
        </w:rPr>
        <w:t xml:space="preserve"> </w:t>
      </w:r>
      <w:r w:rsidR="00E6206D" w:rsidRPr="00863BFF">
        <w:rPr>
          <w:rFonts w:asciiTheme="minorHAnsi" w:hAnsiTheme="minorHAnsi"/>
          <w:sz w:val="20"/>
          <w:lang w:val="sk-SK"/>
        </w:rPr>
        <w:t xml:space="preserve"> rozhodujúca  </w:t>
      </w:r>
      <w:r w:rsidR="00207EA3" w:rsidRPr="00863BFF">
        <w:rPr>
          <w:rFonts w:asciiTheme="minorHAnsi" w:hAnsiTheme="minorHAnsi"/>
          <w:sz w:val="20"/>
          <w:lang w:val="sk-SK"/>
        </w:rPr>
        <w:t>najmä</w:t>
      </w:r>
      <w:r w:rsidR="00FF47EB" w:rsidRPr="00060E2F">
        <w:rPr>
          <w:rFonts w:asciiTheme="minorHAnsi" w:hAnsiTheme="minorHAnsi"/>
          <w:sz w:val="20"/>
          <w:lang w:val="sk-SK"/>
        </w:rPr>
        <w:t xml:space="preserve"> výška</w:t>
      </w:r>
      <w:r w:rsidRPr="00060E2F">
        <w:rPr>
          <w:rFonts w:asciiTheme="minorHAnsi" w:hAnsiTheme="minorHAnsi"/>
          <w:sz w:val="20"/>
          <w:lang w:val="sk-SK"/>
        </w:rPr>
        <w:t xml:space="preserve"> PHZ</w:t>
      </w:r>
      <w:r w:rsidR="002E7049" w:rsidRPr="00060E2F">
        <w:rPr>
          <w:rFonts w:asciiTheme="minorHAnsi" w:hAnsiTheme="minorHAnsi"/>
          <w:sz w:val="20"/>
          <w:lang w:val="sk-SK"/>
        </w:rPr>
        <w:t>;</w:t>
      </w:r>
      <w:r w:rsidRPr="00060E2F">
        <w:rPr>
          <w:rFonts w:asciiTheme="minorHAnsi" w:hAnsiTheme="minorHAnsi"/>
          <w:sz w:val="20"/>
          <w:lang w:val="sk-SK"/>
        </w:rPr>
        <w:t xml:space="preserve"> skutočnosť či </w:t>
      </w:r>
      <w:r w:rsidR="001F64F5" w:rsidRPr="00060E2F">
        <w:rPr>
          <w:rFonts w:asciiTheme="minorHAnsi" w:hAnsiTheme="minorHAnsi"/>
          <w:sz w:val="20"/>
          <w:lang w:val="sk-SK"/>
        </w:rPr>
        <w:t xml:space="preserve">je predmetom zákazky tovar, </w:t>
      </w:r>
      <w:ins w:id="68" w:author="Autor">
        <w:r w:rsidR="001E4A93">
          <w:rPr>
            <w:rFonts w:asciiTheme="minorHAnsi" w:hAnsiTheme="minorHAnsi"/>
            <w:color w:val="FF0000"/>
            <w:sz w:val="20"/>
            <w:lang w:val="sk-SK"/>
          </w:rPr>
          <w:t xml:space="preserve">stavebná </w:t>
        </w:r>
      </w:ins>
      <w:r w:rsidR="001F64F5" w:rsidRPr="00060E2F">
        <w:rPr>
          <w:rFonts w:asciiTheme="minorHAnsi" w:hAnsiTheme="minorHAnsi"/>
          <w:sz w:val="20"/>
          <w:lang w:val="sk-SK"/>
        </w:rPr>
        <w:t>práca alebo služba</w:t>
      </w:r>
      <w:r w:rsidR="00047DB9" w:rsidRPr="00060E2F">
        <w:rPr>
          <w:rFonts w:asciiTheme="minorHAnsi" w:hAnsiTheme="minorHAnsi"/>
          <w:sz w:val="20"/>
          <w:lang w:val="sk-SK"/>
        </w:rPr>
        <w:t>,</w:t>
      </w:r>
      <w:r w:rsidR="001F64F5" w:rsidRPr="00060E2F">
        <w:rPr>
          <w:rFonts w:asciiTheme="minorHAnsi" w:hAnsiTheme="minorHAnsi"/>
          <w:sz w:val="20"/>
          <w:lang w:val="sk-SK"/>
        </w:rPr>
        <w:t xml:space="preserve"> ktorá je v zmysle </w:t>
      </w:r>
      <w:r w:rsidR="002418DE" w:rsidRPr="00060E2F">
        <w:rPr>
          <w:rFonts w:asciiTheme="minorHAnsi" w:hAnsiTheme="minorHAnsi"/>
          <w:sz w:val="20"/>
          <w:lang w:val="sk-SK"/>
        </w:rPr>
        <w:t>§ 2 ods. 5 písm. o) a ods. 6 a 7</w:t>
      </w:r>
      <w:r w:rsidR="002418DE" w:rsidRPr="009C3984">
        <w:rPr>
          <w:rFonts w:asciiTheme="minorHAnsi" w:hAnsiTheme="minorHAnsi"/>
          <w:sz w:val="20"/>
          <w:lang w:val="sk-SK"/>
        </w:rPr>
        <w:t xml:space="preserve"> </w:t>
      </w:r>
      <w:r w:rsidR="001F64F5" w:rsidRPr="00060E2F">
        <w:rPr>
          <w:rFonts w:asciiTheme="minorHAnsi" w:hAnsiTheme="minorHAnsi"/>
          <w:sz w:val="20"/>
          <w:lang w:val="sk-SK"/>
        </w:rPr>
        <w:t>ZVO definovaná ako bežne dostupná na trhu</w:t>
      </w:r>
      <w:r w:rsidR="002E7049" w:rsidRPr="00060E2F">
        <w:rPr>
          <w:rFonts w:asciiTheme="minorHAnsi" w:hAnsiTheme="minorHAnsi"/>
          <w:sz w:val="20"/>
          <w:lang w:val="sk-SK"/>
        </w:rPr>
        <w:t>;</w:t>
      </w:r>
      <w:r w:rsidR="00BB501F" w:rsidRPr="00060E2F">
        <w:rPr>
          <w:rFonts w:asciiTheme="minorHAnsi" w:hAnsiTheme="minorHAnsi"/>
          <w:sz w:val="20"/>
          <w:lang w:val="sk-SK"/>
        </w:rPr>
        <w:t xml:space="preserve"> </w:t>
      </w:r>
      <w:r w:rsidR="00FF47EB" w:rsidRPr="00060E2F">
        <w:rPr>
          <w:rFonts w:asciiTheme="minorHAnsi" w:hAnsiTheme="minorHAnsi"/>
          <w:sz w:val="20"/>
          <w:lang w:val="sk-SK"/>
        </w:rPr>
        <w:t xml:space="preserve">špecifiká predmetu </w:t>
      </w:r>
      <w:ins w:id="69" w:author="Autor">
        <w:r w:rsidR="001E4A93">
          <w:rPr>
            <w:rFonts w:asciiTheme="minorHAnsi" w:hAnsiTheme="minorHAnsi"/>
            <w:color w:val="FF0000"/>
            <w:sz w:val="20"/>
            <w:lang w:val="sk-SK"/>
          </w:rPr>
          <w:t>zákazky</w:t>
        </w:r>
      </w:ins>
      <w:del w:id="70" w:author="Autor">
        <w:r w:rsidR="00FF47EB" w:rsidRPr="00060E2F" w:rsidDel="001E4A93">
          <w:rPr>
            <w:rFonts w:asciiTheme="minorHAnsi" w:hAnsiTheme="minorHAnsi"/>
            <w:sz w:val="20"/>
            <w:lang w:val="sk-SK"/>
          </w:rPr>
          <w:delText>VO</w:delText>
        </w:r>
      </w:del>
      <w:r w:rsidR="002E7049" w:rsidRPr="009219F6">
        <w:rPr>
          <w:rFonts w:asciiTheme="minorHAnsi" w:hAnsiTheme="minorHAnsi"/>
          <w:sz w:val="20"/>
          <w:lang w:val="sk-SK"/>
        </w:rPr>
        <w:t>;</w:t>
      </w:r>
      <w:r w:rsidR="00BB501F" w:rsidRPr="009219F6">
        <w:rPr>
          <w:rFonts w:asciiTheme="minorHAnsi" w:hAnsiTheme="minorHAnsi"/>
          <w:sz w:val="20"/>
          <w:lang w:val="sk-SK"/>
        </w:rPr>
        <w:t xml:space="preserve"> alebo okolnosti zadávania zákazky</w:t>
      </w:r>
      <w:r w:rsidR="00FF47EB" w:rsidRPr="009219F6">
        <w:rPr>
          <w:rFonts w:asciiTheme="minorHAnsi" w:hAnsiTheme="minorHAnsi"/>
          <w:sz w:val="20"/>
          <w:lang w:val="sk-SK"/>
        </w:rPr>
        <w:t>.</w:t>
      </w:r>
      <w:r w:rsidR="008816E5" w:rsidRPr="00437A0F">
        <w:rPr>
          <w:rFonts w:asciiTheme="minorHAnsi" w:hAnsiTheme="minorHAnsi"/>
          <w:sz w:val="20"/>
          <w:lang w:val="sk-SK"/>
        </w:rPr>
        <w:t xml:space="preserve"> Ne</w:t>
      </w:r>
      <w:r w:rsidR="008816E5" w:rsidRPr="001F0954">
        <w:rPr>
          <w:rFonts w:asciiTheme="minorHAnsi" w:hAnsiTheme="minorHAnsi"/>
          <w:sz w:val="20"/>
          <w:lang w:val="sk-SK"/>
        </w:rPr>
        <w:t>správny výber postupu VO, t.</w:t>
      </w:r>
      <w:r w:rsidR="000E343D" w:rsidRPr="001F0954">
        <w:rPr>
          <w:rFonts w:asciiTheme="minorHAnsi" w:hAnsiTheme="minorHAnsi"/>
          <w:sz w:val="20"/>
          <w:lang w:val="sk-SK"/>
        </w:rPr>
        <w:t xml:space="preserve"> </w:t>
      </w:r>
      <w:r w:rsidR="008816E5" w:rsidRPr="001F0954">
        <w:rPr>
          <w:rFonts w:asciiTheme="minorHAnsi" w:hAnsiTheme="minorHAnsi"/>
          <w:sz w:val="20"/>
          <w:lang w:val="sk-SK"/>
        </w:rPr>
        <w:t>j. realizácia VO postupom, ktorý nie je pre konkrétny prípad v súlade so ZVO</w:t>
      </w:r>
      <w:r w:rsidR="00CA5E5A" w:rsidRPr="001F0954">
        <w:rPr>
          <w:rFonts w:asciiTheme="minorHAnsi" w:hAnsiTheme="minorHAnsi"/>
          <w:sz w:val="20"/>
          <w:lang w:val="sk-SK"/>
        </w:rPr>
        <w:t>,</w:t>
      </w:r>
      <w:r w:rsidR="008816E5" w:rsidRPr="001F0954">
        <w:rPr>
          <w:rFonts w:asciiTheme="minorHAnsi" w:hAnsiTheme="minorHAnsi"/>
          <w:sz w:val="20"/>
          <w:lang w:val="sk-SK"/>
        </w:rPr>
        <w:t xml:space="preserve"> môže viesť ku kráteniu oprávnených výdavkov.</w:t>
      </w:r>
    </w:p>
    <w:p w14:paraId="229A3DEC" w14:textId="77777777" w:rsidR="00BB501F" w:rsidRPr="009C3984" w:rsidRDefault="00BB501F" w:rsidP="009C3984">
      <w:pPr>
        <w:pStyle w:val="Zkladntext"/>
        <w:numPr>
          <w:ilvl w:val="0"/>
          <w:numId w:val="22"/>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 xml:space="preserve">Záväzné </w:t>
      </w:r>
      <w:r w:rsidR="00C80CDA" w:rsidRPr="009C3984">
        <w:rPr>
          <w:rFonts w:asciiTheme="minorHAnsi" w:hAnsiTheme="minorHAnsi"/>
          <w:sz w:val="20"/>
          <w:lang w:val="sk-SK"/>
        </w:rPr>
        <w:t xml:space="preserve">finančné </w:t>
      </w:r>
      <w:r w:rsidRPr="009C3984">
        <w:rPr>
          <w:rFonts w:asciiTheme="minorHAnsi" w:hAnsiTheme="minorHAnsi"/>
          <w:sz w:val="20"/>
          <w:lang w:val="sk-SK"/>
        </w:rPr>
        <w:t xml:space="preserve">limity uvádzané v § </w:t>
      </w:r>
      <w:r w:rsidR="002418DE" w:rsidRPr="009C3984">
        <w:rPr>
          <w:rFonts w:asciiTheme="minorHAnsi" w:hAnsiTheme="minorHAnsi"/>
          <w:sz w:val="20"/>
          <w:lang w:val="sk-SK"/>
        </w:rPr>
        <w:t xml:space="preserve">5 </w:t>
      </w:r>
      <w:r w:rsidR="003B3065" w:rsidRPr="009C3984">
        <w:rPr>
          <w:rFonts w:asciiTheme="minorHAnsi" w:hAnsiTheme="minorHAnsi"/>
          <w:sz w:val="20"/>
          <w:lang w:val="sk-SK"/>
        </w:rPr>
        <w:t xml:space="preserve">ZVO </w:t>
      </w:r>
      <w:r w:rsidRPr="009C3984">
        <w:rPr>
          <w:rFonts w:asciiTheme="minorHAnsi" w:hAnsiTheme="minorHAnsi"/>
          <w:sz w:val="20"/>
          <w:lang w:val="sk-SK"/>
        </w:rPr>
        <w:t xml:space="preserve">rozdeľujú </w:t>
      </w:r>
      <w:r w:rsidR="003B3065" w:rsidRPr="009C3984">
        <w:rPr>
          <w:rFonts w:asciiTheme="minorHAnsi" w:hAnsiTheme="minorHAnsi"/>
          <w:sz w:val="20"/>
          <w:lang w:val="sk-SK"/>
        </w:rPr>
        <w:t xml:space="preserve">zákazky </w:t>
      </w:r>
      <w:r w:rsidRPr="009C3984">
        <w:rPr>
          <w:rFonts w:asciiTheme="minorHAnsi" w:hAnsiTheme="minorHAnsi"/>
          <w:sz w:val="20"/>
          <w:lang w:val="sk-SK"/>
        </w:rPr>
        <w:t>na nadlimitné</w:t>
      </w:r>
      <w:r w:rsidR="000E343D" w:rsidRPr="009C3984">
        <w:rPr>
          <w:rFonts w:asciiTheme="minorHAnsi" w:hAnsiTheme="minorHAnsi"/>
          <w:sz w:val="20"/>
          <w:lang w:val="sk-SK"/>
        </w:rPr>
        <w:t>,</w:t>
      </w:r>
      <w:r w:rsidRPr="009C3984">
        <w:rPr>
          <w:rFonts w:asciiTheme="minorHAnsi" w:hAnsiTheme="minorHAnsi"/>
          <w:sz w:val="20"/>
          <w:lang w:val="sk-SK"/>
        </w:rPr>
        <w:t> podlimitné</w:t>
      </w:r>
      <w:r w:rsidR="002418DE" w:rsidRPr="009C3984">
        <w:rPr>
          <w:rFonts w:asciiTheme="minorHAnsi" w:hAnsiTheme="minorHAnsi"/>
          <w:sz w:val="20"/>
          <w:lang w:val="sk-SK"/>
        </w:rPr>
        <w:t xml:space="preserve"> a s</w:t>
      </w:r>
      <w:r w:rsidR="00863BFF" w:rsidRPr="009C3984">
        <w:rPr>
          <w:rFonts w:asciiTheme="minorHAnsi" w:hAnsiTheme="minorHAnsi"/>
          <w:sz w:val="20"/>
          <w:lang w:val="sk-SK"/>
        </w:rPr>
        <w:t> </w:t>
      </w:r>
      <w:r w:rsidR="002418DE" w:rsidRPr="009C3984">
        <w:rPr>
          <w:rFonts w:asciiTheme="minorHAnsi" w:hAnsiTheme="minorHAnsi"/>
          <w:sz w:val="20"/>
          <w:lang w:val="sk-SK"/>
        </w:rPr>
        <w:t>nízkou</w:t>
      </w:r>
      <w:r w:rsidR="00863BFF" w:rsidRPr="009C3984">
        <w:rPr>
          <w:rFonts w:asciiTheme="minorHAnsi" w:hAnsiTheme="minorHAnsi"/>
          <w:sz w:val="20"/>
          <w:lang w:val="sk-SK"/>
        </w:rPr>
        <w:t xml:space="preserve">  </w:t>
      </w:r>
      <w:r w:rsidR="002418DE" w:rsidRPr="009C3984">
        <w:rPr>
          <w:rFonts w:asciiTheme="minorHAnsi" w:hAnsiTheme="minorHAnsi"/>
          <w:sz w:val="20"/>
          <w:lang w:val="sk-SK"/>
        </w:rPr>
        <w:t>hodnotou</w:t>
      </w:r>
      <w:r w:rsidRPr="009C3984">
        <w:rPr>
          <w:rFonts w:asciiTheme="minorHAnsi" w:hAnsiTheme="minorHAnsi"/>
          <w:sz w:val="20"/>
          <w:lang w:val="sk-SK"/>
        </w:rPr>
        <w:t xml:space="preserve">. </w:t>
      </w:r>
    </w:p>
    <w:p w14:paraId="12464E12" w14:textId="77777777" w:rsidR="00BB58F7" w:rsidRPr="00060E2F" w:rsidRDefault="00FF47EB" w:rsidP="009C3984">
      <w:pPr>
        <w:pStyle w:val="Zkladntext"/>
        <w:numPr>
          <w:ilvl w:val="0"/>
          <w:numId w:val="22"/>
        </w:numPr>
        <w:spacing w:before="120" w:after="120" w:line="276" w:lineRule="auto"/>
        <w:ind w:left="709" w:hanging="425"/>
        <w:rPr>
          <w:rFonts w:asciiTheme="minorHAnsi" w:hAnsiTheme="minorHAnsi"/>
          <w:sz w:val="20"/>
          <w:lang w:val="sk-SK"/>
        </w:rPr>
      </w:pPr>
      <w:r w:rsidRPr="00863BFF">
        <w:rPr>
          <w:rFonts w:asciiTheme="minorHAnsi" w:hAnsiTheme="minorHAnsi"/>
          <w:sz w:val="20"/>
          <w:lang w:val="sk-SK"/>
        </w:rPr>
        <w:t xml:space="preserve">Prijímateľ </w:t>
      </w:r>
      <w:r w:rsidR="00FB44BB" w:rsidRPr="00863BFF">
        <w:rPr>
          <w:rFonts w:asciiTheme="minorHAnsi" w:hAnsiTheme="minorHAnsi"/>
          <w:sz w:val="20"/>
          <w:lang w:val="sk-SK"/>
        </w:rPr>
        <w:t>nesmie</w:t>
      </w:r>
      <w:r w:rsidR="001747C3" w:rsidRPr="00863BFF">
        <w:rPr>
          <w:rFonts w:asciiTheme="minorHAnsi" w:hAnsiTheme="minorHAnsi"/>
          <w:sz w:val="20"/>
          <w:lang w:val="sk-SK"/>
        </w:rPr>
        <w:t xml:space="preserve"> </w:t>
      </w:r>
      <w:r w:rsidR="001747C3" w:rsidRPr="00060E2F">
        <w:rPr>
          <w:rFonts w:asciiTheme="minorHAnsi" w:hAnsiTheme="minorHAnsi"/>
          <w:sz w:val="20"/>
          <w:lang w:val="sk-SK"/>
        </w:rPr>
        <w:t xml:space="preserve">prípravu a zadávanie zákaziek realizovať so zámerom nedovoleného uplatnenia výnimky zo ZVO alebo narušenia hospodárskej súťaže bezdôvodným zvýhodnením alebo znevýhodnením určitých hospodárskych subjektov. Rovnako výhodné podmienky musí uplatniť voči hospodárskym subjektom z členských štátov EÚ a z tretích štátov.   </w:t>
      </w:r>
    </w:p>
    <w:p w14:paraId="2E2DB905" w14:textId="77777777" w:rsidR="00832BDE" w:rsidRDefault="008252FD" w:rsidP="009C3984">
      <w:pPr>
        <w:pStyle w:val="Nadpis1"/>
        <w:spacing w:after="120"/>
        <w:ind w:left="444" w:firstLine="708"/>
      </w:pPr>
      <w:bookmarkStart w:id="71" w:name="_Ref417893201"/>
      <w:bookmarkStart w:id="72" w:name="_Toc26798944"/>
      <w:r w:rsidRPr="008252FD">
        <w:t>2</w:t>
      </w:r>
      <w:r w:rsidR="00060E2F" w:rsidRPr="009C3984">
        <w:t xml:space="preserve">. </w:t>
      </w:r>
      <w:r w:rsidRPr="008252FD">
        <w:t xml:space="preserve"> </w:t>
      </w:r>
      <w:r w:rsidR="00832BDE" w:rsidRPr="009C3984">
        <w:t>Predpokladaná hodnota zákazky</w:t>
      </w:r>
      <w:bookmarkEnd w:id="71"/>
      <w:bookmarkEnd w:id="72"/>
    </w:p>
    <w:p w14:paraId="2B1FBC4D" w14:textId="77777777" w:rsidR="005C2647" w:rsidRDefault="008327D9" w:rsidP="009C3984">
      <w:pPr>
        <w:pStyle w:val="Zkladntext"/>
        <w:numPr>
          <w:ilvl w:val="0"/>
          <w:numId w:val="24"/>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w:t>
      </w:r>
      <w:r w:rsidR="005C2647">
        <w:rPr>
          <w:rFonts w:asciiTheme="minorHAnsi" w:hAnsiTheme="minorHAnsi"/>
          <w:sz w:val="20"/>
          <w:lang w:val="sk-SK"/>
        </w:rPr>
        <w:t>predpokladanú hodnotu zákazky (ďalej len „</w:t>
      </w:r>
      <w:r w:rsidR="007D5628" w:rsidRPr="00A72D99">
        <w:rPr>
          <w:rFonts w:asciiTheme="minorHAnsi" w:hAnsiTheme="minorHAnsi"/>
          <w:sz w:val="20"/>
          <w:lang w:val="sk-SK"/>
        </w:rPr>
        <w:t>PHZ</w:t>
      </w:r>
      <w:r w:rsidR="005C2647">
        <w:rPr>
          <w:rFonts w:asciiTheme="minorHAnsi" w:hAnsiTheme="minorHAnsi"/>
          <w:sz w:val="20"/>
          <w:lang w:val="sk-SK"/>
        </w:rPr>
        <w:t>“</w:t>
      </w:r>
      <w:r w:rsidR="007D5628" w:rsidRPr="00A72D99">
        <w:rPr>
          <w:rFonts w:asciiTheme="minorHAnsi" w:hAnsiTheme="minorHAnsi"/>
          <w:sz w:val="20"/>
          <w:lang w:val="sk-SK"/>
        </w:rPr>
        <w:t xml:space="preserve"> </w:t>
      </w:r>
      <w:r w:rsidR="005C2647">
        <w:rPr>
          <w:rFonts w:asciiTheme="minorHAnsi" w:hAnsiTheme="minorHAnsi"/>
          <w:sz w:val="20"/>
          <w:lang w:val="sk-SK"/>
        </w:rPr>
        <w:t xml:space="preserve">)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ZVO</w:t>
      </w:r>
      <w:r w:rsidR="00716DBD">
        <w:rPr>
          <w:rFonts w:asciiTheme="minorHAnsi" w:hAnsiTheme="minorHAnsi"/>
          <w:sz w:val="20"/>
          <w:lang w:val="sk-SK"/>
        </w:rPr>
        <w:t>.</w:t>
      </w:r>
    </w:p>
    <w:p w14:paraId="70D6BEED" w14:textId="77777777" w:rsidR="00792AF0" w:rsidRDefault="005C2647" w:rsidP="009C3984">
      <w:pPr>
        <w:pStyle w:val="Zkladntext"/>
        <w:spacing w:before="120" w:after="120" w:line="276" w:lineRule="auto"/>
        <w:ind w:left="709" w:hanging="425"/>
        <w:rPr>
          <w:ins w:id="73" w:author="Autor"/>
          <w:rFonts w:asciiTheme="minorHAnsi" w:hAnsiTheme="minorHAnsi"/>
          <w:sz w:val="20"/>
          <w:lang w:val="sk-SK"/>
        </w:rPr>
      </w:pPr>
      <w:r>
        <w:rPr>
          <w:rFonts w:asciiTheme="minorHAnsi" w:hAnsiTheme="minorHAnsi"/>
          <w:sz w:val="20"/>
          <w:lang w:val="sk-SK"/>
        </w:rPr>
        <w:t xml:space="preserve">      </w:t>
      </w:r>
      <w:r w:rsidR="005920E4">
        <w:rPr>
          <w:rFonts w:asciiTheme="minorHAnsi" w:hAnsiTheme="minorHAnsi"/>
          <w:sz w:val="20"/>
          <w:lang w:val="sk-SK"/>
        </w:rPr>
        <w:tab/>
      </w:r>
      <w:r w:rsidR="00D60B94">
        <w:rPr>
          <w:rFonts w:asciiTheme="minorHAnsi" w:hAnsiTheme="minorHAnsi"/>
          <w:sz w:val="20"/>
          <w:lang w:val="sk-SK"/>
        </w:rPr>
        <w:t>Pravidlá výpočtu predpokladanej hodnoty</w:t>
      </w:r>
      <w:ins w:id="74" w:author="Autor">
        <w:r w:rsidR="001E4A93">
          <w:rPr>
            <w:rFonts w:asciiTheme="minorHAnsi" w:hAnsiTheme="minorHAnsi"/>
            <w:sz w:val="20"/>
            <w:lang w:val="sk-SK"/>
          </w:rPr>
          <w:t xml:space="preserve"> </w:t>
        </w:r>
        <w:r w:rsidR="001E4A93">
          <w:rPr>
            <w:rFonts w:asciiTheme="minorHAnsi" w:hAnsiTheme="minorHAnsi"/>
            <w:color w:val="FF0000"/>
            <w:sz w:val="20"/>
            <w:lang w:val="sk-SK"/>
          </w:rPr>
          <w:t>zákazky</w:t>
        </w:r>
      </w:ins>
      <w:r w:rsidR="00D60B94">
        <w:rPr>
          <w:rFonts w:asciiTheme="minorHAnsi" w:hAnsiTheme="minorHAnsi"/>
          <w:sz w:val="20"/>
          <w:lang w:val="sk-SK"/>
        </w:rPr>
        <w:t>:</w:t>
      </w:r>
      <w:ins w:id="75" w:author="Autor">
        <w:r w:rsidR="00792AF0">
          <w:rPr>
            <w:rFonts w:asciiTheme="minorHAnsi" w:hAnsiTheme="minorHAnsi"/>
            <w:sz w:val="20"/>
            <w:lang w:val="sk-SK"/>
          </w:rPr>
          <w:t xml:space="preserve"> </w:t>
        </w:r>
      </w:ins>
    </w:p>
    <w:p w14:paraId="7B879462" w14:textId="233041BC" w:rsidR="00D60B94" w:rsidRDefault="00792AF0" w:rsidP="009C3984">
      <w:pPr>
        <w:pStyle w:val="Zkladntext"/>
        <w:spacing w:before="120" w:after="120" w:line="276" w:lineRule="auto"/>
        <w:ind w:left="709" w:hanging="425"/>
        <w:rPr>
          <w:rFonts w:asciiTheme="minorHAnsi" w:hAnsiTheme="minorHAnsi"/>
          <w:sz w:val="20"/>
          <w:lang w:val="sk-SK"/>
        </w:rPr>
      </w:pPr>
      <w:ins w:id="76" w:author="Autor">
        <w:r>
          <w:rPr>
            <w:rFonts w:asciiTheme="minorHAnsi" w:hAnsiTheme="minorHAnsi"/>
            <w:sz w:val="20"/>
            <w:lang w:val="sk-SK"/>
          </w:rPr>
          <w:lastRenderedPageBreak/>
          <w:t>Prijímateľ určuje PHZ:</w:t>
        </w:r>
      </w:ins>
    </w:p>
    <w:p w14:paraId="1B547F92" w14:textId="6F71A965"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t xml:space="preserve">ako sumu bez </w:t>
      </w:r>
      <w:r w:rsidR="00D60B94">
        <w:rPr>
          <w:rFonts w:asciiTheme="minorHAnsi" w:hAnsiTheme="minorHAnsi"/>
          <w:sz w:val="20"/>
          <w:lang w:val="sk-SK"/>
        </w:rPr>
        <w:t>dane z pridanej hodnot</w:t>
      </w:r>
      <w:ins w:id="77" w:author="Autor">
        <w:r w:rsidR="00367D2C">
          <w:rPr>
            <w:rFonts w:asciiTheme="minorHAnsi" w:hAnsiTheme="minorHAnsi"/>
            <w:sz w:val="20"/>
            <w:lang w:val="sk-SK"/>
          </w:rPr>
          <w:t>y</w:t>
        </w:r>
      </w:ins>
      <w:del w:id="78" w:author="Autor">
        <w:r w:rsidR="00D60B94" w:rsidDel="00367D2C">
          <w:rPr>
            <w:rFonts w:asciiTheme="minorHAnsi" w:hAnsiTheme="minorHAnsi"/>
            <w:sz w:val="20"/>
            <w:lang w:val="sk-SK"/>
          </w:rPr>
          <w:delText>a</w:delText>
        </w:r>
      </w:del>
      <w:r w:rsidR="00D60B94">
        <w:rPr>
          <w:rFonts w:asciiTheme="minorHAnsi" w:hAnsiTheme="minorHAnsi"/>
          <w:sz w:val="20"/>
          <w:lang w:val="sk-SK"/>
        </w:rPr>
        <w:t xml:space="preserve"> (ďalej len</w:t>
      </w:r>
      <w:r w:rsidR="000E343D">
        <w:rPr>
          <w:rFonts w:asciiTheme="minorHAnsi" w:hAnsiTheme="minorHAnsi"/>
          <w:sz w:val="20"/>
          <w:lang w:val="sk-SK"/>
        </w:rPr>
        <w:t xml:space="preserve"> „</w:t>
      </w:r>
      <w:r w:rsidR="00D60B94">
        <w:rPr>
          <w:rFonts w:asciiTheme="minorHAnsi" w:hAnsiTheme="minorHAnsi"/>
          <w:sz w:val="20"/>
          <w:lang w:val="sk-SK"/>
        </w:rPr>
        <w:t>DPH“)</w:t>
      </w:r>
      <w:r w:rsidR="000E343D">
        <w:rPr>
          <w:rFonts w:asciiTheme="minorHAnsi" w:hAnsiTheme="minorHAnsi"/>
          <w:sz w:val="20"/>
          <w:lang w:val="sk-SK"/>
        </w:rPr>
        <w:t xml:space="preserve"> </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14:paraId="13AEC335" w14:textId="77777777"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14:paraId="32838074" w14:textId="188404EE"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ins w:id="79" w:author="Autor">
        <w:r w:rsidR="00792AF0">
          <w:rPr>
            <w:rFonts w:asciiTheme="minorHAnsi" w:hAnsiTheme="minorHAnsi"/>
            <w:sz w:val="20"/>
            <w:lang w:val="sk-SK"/>
          </w:rPr>
          <w:t xml:space="preserve"> </w:t>
        </w:r>
      </w:ins>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14:paraId="79E39E74" w14:textId="2FC7A14E" w:rsidR="00D60B94" w:rsidRDefault="00D60B94" w:rsidP="009C3984">
      <w:pPr>
        <w:pStyle w:val="Zkladntext"/>
        <w:numPr>
          <w:ilvl w:val="0"/>
          <w:numId w:val="230"/>
        </w:numPr>
        <w:spacing w:before="120" w:after="120" w:line="276" w:lineRule="auto"/>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del w:id="80" w:author="Autor">
        <w:r w:rsidR="008327D9" w:rsidRPr="00B52DF9" w:rsidDel="00792AF0">
          <w:rPr>
            <w:rFonts w:asciiTheme="minorHAnsi" w:hAnsiTheme="minorHAnsi"/>
            <w:sz w:val="20"/>
            <w:lang w:val="sk-SK"/>
          </w:rPr>
          <w:delText xml:space="preserve"> </w:delText>
        </w:r>
      </w:del>
      <w:r w:rsidR="008327D9" w:rsidRPr="00B52DF9">
        <w:rPr>
          <w:rFonts w:asciiTheme="minorHAnsi" w:hAnsiTheme="minorHAnsi"/>
          <w:sz w:val="20"/>
          <w:lang w:val="sk-SK"/>
        </w:rPr>
        <w:t>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14:paraId="2C42D0D0" w14:textId="77777777" w:rsidR="008327D9" w:rsidRPr="00B175C2" w:rsidRDefault="00A54022" w:rsidP="009C3984">
      <w:pPr>
        <w:pStyle w:val="Zkladntext"/>
        <w:numPr>
          <w:ilvl w:val="0"/>
          <w:numId w:val="230"/>
        </w:numPr>
        <w:spacing w:before="120" w:after="120" w:line="276" w:lineRule="auto"/>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14:paraId="1A517B08" w14:textId="77777777" w:rsidR="00437EEB" w:rsidRDefault="007D5628" w:rsidP="009C3984">
      <w:pPr>
        <w:pStyle w:val="Zkladntext"/>
        <w:numPr>
          <w:ilvl w:val="0"/>
          <w:numId w:val="24"/>
        </w:numPr>
        <w:spacing w:before="120" w:after="120" w:line="276" w:lineRule="auto"/>
        <w:ind w:left="709" w:hanging="425"/>
        <w:rPr>
          <w:rFonts w:asciiTheme="minorHAnsi" w:hAnsiTheme="minorHAnsi"/>
          <w:sz w:val="20"/>
          <w:lang w:val="sk-SK"/>
        </w:rPr>
      </w:pPr>
      <w:r w:rsidRPr="00437EEB">
        <w:rPr>
          <w:rFonts w:asciiTheme="minorHAnsi" w:hAnsiTheme="minorHAnsi"/>
          <w:sz w:val="20"/>
          <w:lang w:val="sk-SK"/>
        </w:rPr>
        <w:t xml:space="preserve">PHZ  určuje prijímateľ  prioritne na základe údajov a informácií o zákazkách, ktoré zrealizoval </w:t>
      </w:r>
      <w:r w:rsidR="0025004D" w:rsidRPr="00437EEB">
        <w:rPr>
          <w:rFonts w:asciiTheme="minorHAnsi" w:hAnsiTheme="minorHAnsi"/>
          <w:sz w:val="20"/>
          <w:lang w:val="sk-SK"/>
        </w:rPr>
        <w:t xml:space="preserve"> </w:t>
      </w:r>
      <w:r w:rsidR="0025004D" w:rsidRPr="00437EEB">
        <w:rPr>
          <w:rFonts w:asciiTheme="minorHAnsi" w:hAnsiTheme="minorHAnsi"/>
          <w:sz w:val="20"/>
          <w:lang w:val="sk-SK"/>
        </w:rPr>
        <w:br/>
      </w:r>
      <w:r w:rsidRPr="00437EEB">
        <w:rPr>
          <w:rFonts w:asciiTheme="minorHAnsi" w:hAnsiTheme="minorHAnsi"/>
          <w:sz w:val="20"/>
          <w:lang w:val="sk-SK"/>
        </w:rPr>
        <w:t>na rovnaký alebo porovnateľný predmet zákazky. Ak také nemá k dispozícii, určí ju na základe údajov získaných</w:t>
      </w:r>
      <w:r w:rsidR="00437EEB">
        <w:rPr>
          <w:rFonts w:asciiTheme="minorHAnsi" w:hAnsiTheme="minorHAnsi"/>
          <w:sz w:val="20"/>
          <w:lang w:val="sk-SK"/>
        </w:rPr>
        <w:t xml:space="preserve"> z </w:t>
      </w:r>
      <w:r w:rsidR="00437EEB" w:rsidRPr="00437EEB">
        <w:rPr>
          <w:rFonts w:asciiTheme="minorHAnsi" w:hAnsiTheme="minorHAnsi"/>
          <w:sz w:val="20"/>
          <w:lang w:val="sk-SK"/>
        </w:rPr>
        <w:t>:</w:t>
      </w:r>
      <w:r w:rsidRPr="00437EEB">
        <w:rPr>
          <w:rFonts w:asciiTheme="minorHAnsi" w:hAnsiTheme="minorHAnsi"/>
          <w:sz w:val="20"/>
          <w:lang w:val="sk-SK"/>
        </w:rPr>
        <w:t xml:space="preserve"> </w:t>
      </w:r>
    </w:p>
    <w:p w14:paraId="42E98F9D" w14:textId="77777777" w:rsid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5920E4">
        <w:rPr>
          <w:rFonts w:asciiTheme="minorHAnsi" w:hAnsiTheme="minorHAnsi"/>
          <w:b/>
          <w:sz w:val="20"/>
          <w:lang w:val="sk-SK"/>
        </w:rPr>
        <w:t>cenového prieskumu oslovením minimálne 3 potenciálnych dodávateľov</w:t>
      </w:r>
      <w:r w:rsidRPr="00437EEB">
        <w:rPr>
          <w:rFonts w:asciiTheme="minorHAnsi" w:hAnsiTheme="minorHAnsi"/>
          <w:sz w:val="20"/>
          <w:lang w:val="sk-SK"/>
        </w:rPr>
        <w:t xml:space="preserve">, pričom pre účely zdokladovania takto vykonaného prieskumu prijímateľ predloží celú komunikáciu s potenciálnymi dodávateľmi; </w:t>
      </w:r>
    </w:p>
    <w:p w14:paraId="15374C3C" w14:textId="77777777"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5920E4">
        <w:rPr>
          <w:rFonts w:asciiTheme="minorHAnsi" w:hAnsiTheme="minorHAnsi"/>
          <w:b/>
          <w:sz w:val="20"/>
          <w:lang w:val="sk-SK"/>
        </w:rPr>
        <w:t>cenového prieskumu z webových sídiel potenciálnych dodávateľo</w:t>
      </w:r>
      <w:r w:rsidRPr="009C3984">
        <w:rPr>
          <w:rFonts w:asciiTheme="minorHAnsi" w:hAnsiTheme="minorHAnsi"/>
          <w:sz w:val="20"/>
          <w:lang w:val="sk-SK"/>
        </w:rPr>
        <w:t>v</w:t>
      </w:r>
      <w:r w:rsidRPr="00437EEB">
        <w:rPr>
          <w:rFonts w:asciiTheme="minorHAnsi" w:hAnsiTheme="minorHAnsi"/>
          <w:sz w:val="20"/>
          <w:lang w:val="sk-SK"/>
        </w:rPr>
        <w:t xml:space="preserve">, pričom pre účely zdokladovania takto vykonaného prieskumu trhu prijímateľ </w:t>
      </w:r>
      <w:r w:rsidRPr="005920E4">
        <w:rPr>
          <w:rFonts w:asciiTheme="minorHAnsi" w:hAnsiTheme="minorHAnsi"/>
          <w:sz w:val="20"/>
          <w:lang w:val="sk-SK"/>
        </w:rPr>
        <w:t xml:space="preserve">predloží „print screen“ z predmetných webových sídiel </w:t>
      </w:r>
      <w:r w:rsidR="0059035D" w:rsidRPr="009C3984">
        <w:rPr>
          <w:rFonts w:asciiTheme="minorHAnsi" w:hAnsiTheme="minorHAnsi"/>
          <w:sz w:val="20"/>
          <w:lang w:val="sk-SK"/>
        </w:rPr>
        <w:t xml:space="preserve"> </w:t>
      </w:r>
      <w:r w:rsidRPr="005920E4">
        <w:rPr>
          <w:rFonts w:asciiTheme="minorHAnsi" w:hAnsiTheme="minorHAnsi"/>
          <w:sz w:val="20"/>
          <w:lang w:val="sk-SK"/>
        </w:rPr>
        <w:t>s dátumom vyhotovenia „print screenu“</w:t>
      </w:r>
      <w:r w:rsidRPr="00437EEB">
        <w:rPr>
          <w:rFonts w:asciiTheme="minorHAnsi" w:hAnsiTheme="minorHAnsi"/>
          <w:sz w:val="20"/>
          <w:lang w:val="sk-SK"/>
        </w:rPr>
        <w:t xml:space="preserve">; </w:t>
      </w:r>
    </w:p>
    <w:p w14:paraId="0574573E" w14:textId="77777777"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cien rovnakých alebo podobných v čase určenia PHZ</w:t>
      </w:r>
      <w:r w:rsidRPr="00437EEB">
        <w:rPr>
          <w:rFonts w:asciiTheme="minorHAnsi" w:hAnsiTheme="minorHAnsi"/>
          <w:sz w:val="20"/>
          <w:lang w:val="sk-SK"/>
        </w:rPr>
        <w:t xml:space="preserve">, predmetov identifikovaných </w:t>
      </w:r>
      <w:r w:rsidRPr="005920E4">
        <w:rPr>
          <w:rFonts w:asciiTheme="minorHAnsi" w:hAnsiTheme="minorHAnsi"/>
          <w:sz w:val="20"/>
          <w:lang w:val="sk-SK"/>
        </w:rPr>
        <w:t xml:space="preserve">na webových stránkach CRZ a/alebo EKS </w:t>
      </w:r>
      <w:r w:rsidRPr="00437EEB">
        <w:rPr>
          <w:rFonts w:asciiTheme="minorHAnsi" w:hAnsiTheme="minorHAnsi"/>
          <w:sz w:val="20"/>
          <w:lang w:val="sk-SK"/>
        </w:rPr>
        <w:t xml:space="preserve">uvedených v cenových ponukách úspešných uchádzačov, resp. v zmluvách uzatvorených s úspešnými uchádzačmi; z aktuálnych katalógov dodávateľov; </w:t>
      </w:r>
    </w:p>
    <w:p w14:paraId="5B4396E6" w14:textId="77777777"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aktuálnych katalógov potenciálnych dodávateľov</w:t>
      </w:r>
      <w:r w:rsidRPr="00437EEB">
        <w:rPr>
          <w:rFonts w:asciiTheme="minorHAnsi" w:hAnsiTheme="minorHAnsi"/>
          <w:sz w:val="20"/>
          <w:lang w:val="sk-SK"/>
        </w:rPr>
        <w:t xml:space="preserve"> (listinných, uvedených na internetových stránkach); </w:t>
      </w:r>
    </w:p>
    <w:p w14:paraId="4B00EA4B" w14:textId="77777777"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 xml:space="preserve">projektantom oceneného rozpočtu stavebných prác aktuálneho v čase odoslania oznámenia </w:t>
      </w:r>
      <w:r w:rsidR="008C4A67" w:rsidRPr="009C3984">
        <w:rPr>
          <w:rFonts w:asciiTheme="minorHAnsi" w:hAnsiTheme="minorHAnsi"/>
          <w:b/>
          <w:sz w:val="20"/>
          <w:lang w:val="sk-SK"/>
        </w:rPr>
        <w:t xml:space="preserve">  </w:t>
      </w:r>
      <w:r w:rsidRPr="009C3984">
        <w:rPr>
          <w:rFonts w:asciiTheme="minorHAnsi" w:hAnsiTheme="minorHAnsi"/>
          <w:b/>
          <w:sz w:val="20"/>
          <w:lang w:val="sk-SK"/>
        </w:rPr>
        <w:t>o vyhlásení verejného obstarávania alebo oznámenia použitého ako výzva na súťaž na uverejnenie, resp. z vyjadrenia projektanta k aktuálnosti rozpočtu stavebných prác</w:t>
      </w:r>
      <w:r w:rsidRPr="00437EEB">
        <w:rPr>
          <w:rFonts w:asciiTheme="minorHAnsi" w:hAnsiTheme="minorHAnsi"/>
          <w:sz w:val="20"/>
          <w:lang w:val="sk-SK"/>
        </w:rPr>
        <w:t xml:space="preserve"> (ocenený rozpočet, resp. vyjadrenie projektanta nesmie byť staršie ako 6 mesiace pred vyhlásením verejného obstarávania); ocenený rozpočet, resp. vyjadrenie projektanta</w:t>
      </w:r>
      <w:r w:rsidR="008C4A67">
        <w:rPr>
          <w:rFonts w:asciiTheme="minorHAnsi" w:hAnsiTheme="minorHAnsi"/>
          <w:sz w:val="20"/>
          <w:lang w:val="sk-SK"/>
        </w:rPr>
        <w:t>,</w:t>
      </w:r>
      <w:r w:rsidRPr="00437EEB">
        <w:rPr>
          <w:rFonts w:asciiTheme="minorHAnsi" w:hAnsiTheme="minorHAnsi"/>
          <w:sz w:val="20"/>
          <w:lang w:val="sk-SK"/>
        </w:rPr>
        <w:t xml:space="preserve"> musí </w:t>
      </w:r>
      <w:r w:rsidR="008C4A67">
        <w:rPr>
          <w:rFonts w:asciiTheme="minorHAnsi" w:hAnsiTheme="minorHAnsi"/>
          <w:sz w:val="20"/>
          <w:lang w:val="sk-SK"/>
        </w:rPr>
        <w:t>obsahovať</w:t>
      </w:r>
      <w:r w:rsidRPr="00437EEB">
        <w:rPr>
          <w:rFonts w:asciiTheme="minorHAnsi" w:hAnsiTheme="minorHAnsi"/>
          <w:sz w:val="20"/>
          <w:lang w:val="sk-SK"/>
        </w:rPr>
        <w:t xml:space="preserve"> dátum a pečiatku </w:t>
      </w:r>
      <w:r w:rsidR="008C4A67">
        <w:rPr>
          <w:rFonts w:asciiTheme="minorHAnsi" w:hAnsiTheme="minorHAnsi"/>
          <w:sz w:val="20"/>
          <w:lang w:val="sk-SK"/>
        </w:rPr>
        <w:t>autorizovanej osoby</w:t>
      </w:r>
      <w:r w:rsidRPr="00437EEB">
        <w:rPr>
          <w:rFonts w:asciiTheme="minorHAnsi" w:hAnsiTheme="minorHAnsi"/>
          <w:sz w:val="20"/>
          <w:lang w:val="sk-SK"/>
        </w:rPr>
        <w:t xml:space="preserve">, </w:t>
      </w:r>
    </w:p>
    <w:p w14:paraId="7D2918EF" w14:textId="77777777" w:rsidR="00437EEB" w:rsidRDefault="00437EEB" w:rsidP="009C3984">
      <w:pPr>
        <w:pStyle w:val="Zkladntext"/>
        <w:spacing w:before="120" w:after="120" w:line="276" w:lineRule="auto"/>
        <w:ind w:left="1470" w:hanging="425"/>
        <w:rPr>
          <w:rFonts w:asciiTheme="minorHAnsi" w:hAnsiTheme="minorHAnsi"/>
          <w:sz w:val="20"/>
          <w:lang w:val="sk-SK"/>
        </w:rPr>
      </w:pPr>
      <w:r>
        <w:rPr>
          <w:rFonts w:asciiTheme="minorHAnsi" w:hAnsiTheme="minorHAnsi"/>
          <w:sz w:val="20"/>
          <w:lang w:val="sk-SK"/>
        </w:rPr>
        <w:t xml:space="preserve">        </w:t>
      </w:r>
      <w:r w:rsidRPr="00437EEB">
        <w:rPr>
          <w:rFonts w:asciiTheme="minorHAnsi" w:hAnsiTheme="minorHAnsi"/>
          <w:sz w:val="20"/>
          <w:lang w:val="sk-SK"/>
        </w:rPr>
        <w:t xml:space="preserve">• </w:t>
      </w:r>
      <w:r w:rsidRPr="009C3984">
        <w:rPr>
          <w:rFonts w:asciiTheme="minorHAnsi" w:hAnsiTheme="minorHAnsi"/>
          <w:b/>
          <w:sz w:val="20"/>
          <w:lang w:val="sk-SK"/>
        </w:rPr>
        <w:t>alebo kombináciou vyššie uvedených</w:t>
      </w:r>
      <w:r w:rsidRPr="009C3984">
        <w:rPr>
          <w:rFonts w:asciiTheme="minorHAnsi" w:hAnsiTheme="minorHAnsi"/>
          <w:b/>
          <w:sz w:val="20"/>
        </w:rPr>
        <w:t xml:space="preserve">  </w:t>
      </w:r>
      <w:r w:rsidRPr="009C3984">
        <w:rPr>
          <w:rFonts w:asciiTheme="minorHAnsi" w:hAnsiTheme="minorHAnsi"/>
          <w:b/>
          <w:sz w:val="20"/>
          <w:lang w:val="sk-SK"/>
        </w:rPr>
        <w:t>spôsobov.</w:t>
      </w:r>
      <w:r w:rsidRPr="00437EEB">
        <w:rPr>
          <w:rFonts w:asciiTheme="minorHAnsi" w:hAnsiTheme="minorHAnsi"/>
          <w:sz w:val="20"/>
          <w:lang w:val="sk-SK"/>
        </w:rPr>
        <w:t xml:space="preserve"> </w:t>
      </w:r>
    </w:p>
    <w:p w14:paraId="2CAE72ED" w14:textId="3A3F60C0" w:rsidR="00B65F58" w:rsidRPr="00B65F58" w:rsidRDefault="00B65F58" w:rsidP="00367D2C">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         </w:t>
      </w:r>
      <w:r w:rsidRPr="00B65F58">
        <w:rPr>
          <w:rFonts w:asciiTheme="minorHAnsi" w:hAnsiTheme="minorHAnsi"/>
          <w:sz w:val="20"/>
          <w:lang w:val="sk-SK"/>
        </w:rPr>
        <w:t xml:space="preserve">Odporúčaným postupom pri určení predpokladanej hodnoty zákazky je vykonať aritmetický priemer </w:t>
      </w:r>
      <w:r w:rsidR="004F1DC7">
        <w:rPr>
          <w:rFonts w:asciiTheme="minorHAnsi" w:hAnsiTheme="minorHAnsi"/>
          <w:sz w:val="20"/>
          <w:lang w:val="sk-SK"/>
        </w:rPr>
        <w:t xml:space="preserve"> </w:t>
      </w:r>
      <w:r w:rsidRPr="00B65F58">
        <w:rPr>
          <w:rFonts w:asciiTheme="minorHAnsi" w:hAnsiTheme="minorHAnsi"/>
          <w:sz w:val="20"/>
          <w:lang w:val="sk-SK"/>
        </w:rPr>
        <w:t>z</w:t>
      </w:r>
      <w:r w:rsidR="004F1DC7">
        <w:rPr>
          <w:rFonts w:asciiTheme="minorHAnsi" w:hAnsiTheme="minorHAnsi"/>
          <w:sz w:val="20"/>
          <w:lang w:val="sk-SK"/>
        </w:rPr>
        <w:t xml:space="preserve"> </w:t>
      </w:r>
      <w:r w:rsidRPr="00B65F58">
        <w:rPr>
          <w:rFonts w:asciiTheme="minorHAnsi" w:hAnsiTheme="minorHAnsi"/>
          <w:sz w:val="20"/>
          <w:lang w:val="sk-SK"/>
        </w:rPr>
        <w:t>cien uvedených v predložených cenových ponukách.</w:t>
      </w:r>
    </w:p>
    <w:p w14:paraId="3B7BA95E" w14:textId="77777777" w:rsidR="002D38A8" w:rsidRPr="008C4A67" w:rsidRDefault="00B140B2" w:rsidP="009C3984">
      <w:pPr>
        <w:pStyle w:val="Zkladntext"/>
        <w:numPr>
          <w:ilvl w:val="0"/>
          <w:numId w:val="24"/>
        </w:numPr>
        <w:spacing w:before="120" w:after="120" w:line="276" w:lineRule="auto"/>
        <w:ind w:left="709" w:hanging="425"/>
        <w:rPr>
          <w:rFonts w:asciiTheme="minorHAnsi" w:hAnsiTheme="minorHAnsi"/>
          <w:sz w:val="20"/>
          <w:lang w:val="sk-SK"/>
        </w:rPr>
      </w:pPr>
      <w:r w:rsidRPr="00437EEB">
        <w:rPr>
          <w:rFonts w:asciiTheme="minorHAnsi" w:hAnsiTheme="minorHAnsi"/>
          <w:sz w:val="20"/>
          <w:lang w:val="sk-SK"/>
        </w:rPr>
        <w:t xml:space="preserve">V prípade stavebných prác </w:t>
      </w:r>
      <w:r w:rsidR="008C4A67">
        <w:rPr>
          <w:rFonts w:asciiTheme="minorHAnsi" w:hAnsiTheme="minorHAnsi"/>
          <w:sz w:val="20"/>
          <w:lang w:val="sk-SK"/>
        </w:rPr>
        <w:t xml:space="preserve">je možné na </w:t>
      </w:r>
      <w:r w:rsidRPr="00437EEB">
        <w:rPr>
          <w:rFonts w:asciiTheme="minorHAnsi" w:hAnsiTheme="minorHAnsi"/>
          <w:sz w:val="20"/>
          <w:lang w:val="sk-SK"/>
        </w:rPr>
        <w:t>preukázani</w:t>
      </w:r>
      <w:r w:rsidR="008C4A67">
        <w:rPr>
          <w:rFonts w:asciiTheme="minorHAnsi" w:hAnsiTheme="minorHAnsi"/>
          <w:sz w:val="20"/>
          <w:lang w:val="sk-SK"/>
        </w:rPr>
        <w:t>e</w:t>
      </w:r>
      <w:r w:rsidRPr="00437EEB">
        <w:rPr>
          <w:rFonts w:asciiTheme="minorHAnsi" w:hAnsiTheme="minorHAnsi"/>
          <w:sz w:val="20"/>
          <w:lang w:val="sk-SK"/>
        </w:rPr>
        <w:t xml:space="preserve"> výšky PHZ</w:t>
      </w:r>
      <w:r w:rsidR="008C4A67">
        <w:rPr>
          <w:rFonts w:asciiTheme="minorHAnsi" w:hAnsiTheme="minorHAnsi"/>
          <w:sz w:val="20"/>
          <w:lang w:val="sk-SK"/>
        </w:rPr>
        <w:t>, okrem</w:t>
      </w:r>
      <w:r w:rsidRPr="00437EEB">
        <w:rPr>
          <w:rFonts w:asciiTheme="minorHAnsi" w:hAnsiTheme="minorHAnsi"/>
          <w:sz w:val="20"/>
          <w:lang w:val="sk-SK"/>
        </w:rPr>
        <w:t xml:space="preserve"> </w:t>
      </w:r>
      <w:r w:rsidR="00816B2A" w:rsidRPr="00437EEB">
        <w:rPr>
          <w:rFonts w:asciiTheme="minorHAnsi" w:hAnsiTheme="minorHAnsi"/>
          <w:sz w:val="20"/>
          <w:lang w:val="sk-SK"/>
        </w:rPr>
        <w:t xml:space="preserve"> aktualizovan</w:t>
      </w:r>
      <w:r w:rsidR="008C4A67">
        <w:rPr>
          <w:rFonts w:asciiTheme="minorHAnsi" w:hAnsiTheme="minorHAnsi"/>
          <w:sz w:val="20"/>
          <w:lang w:val="sk-SK"/>
        </w:rPr>
        <w:t>ého</w:t>
      </w:r>
      <w:r w:rsidR="00816B2A" w:rsidRPr="00437EEB">
        <w:rPr>
          <w:rFonts w:asciiTheme="minorHAnsi" w:hAnsiTheme="minorHAnsi"/>
          <w:sz w:val="20"/>
          <w:lang w:val="sk-SK"/>
        </w:rPr>
        <w:t xml:space="preserve"> </w:t>
      </w:r>
      <w:r w:rsidRPr="008C4A67">
        <w:rPr>
          <w:rFonts w:asciiTheme="minorHAnsi" w:hAnsiTheme="minorHAnsi"/>
          <w:sz w:val="20"/>
          <w:lang w:val="sk-SK"/>
        </w:rPr>
        <w:t>rozpočt</w:t>
      </w:r>
      <w:r w:rsidR="008C4A67">
        <w:rPr>
          <w:rFonts w:asciiTheme="minorHAnsi" w:hAnsiTheme="minorHAnsi"/>
          <w:sz w:val="20"/>
          <w:lang w:val="sk-SK"/>
        </w:rPr>
        <w:t>u</w:t>
      </w:r>
      <w:r w:rsidRPr="008C4A67">
        <w:rPr>
          <w:rFonts w:asciiTheme="minorHAnsi" w:hAnsiTheme="minorHAnsi"/>
          <w:sz w:val="20"/>
          <w:lang w:val="sk-SK"/>
        </w:rPr>
        <w:t xml:space="preserve"> stavby (stavebného diela, alebo prác)</w:t>
      </w:r>
      <w:r w:rsidR="00C21F27" w:rsidRPr="008C4A67">
        <w:rPr>
          <w:rFonts w:asciiTheme="minorHAnsi" w:hAnsiTheme="minorHAnsi"/>
          <w:sz w:val="20"/>
          <w:lang w:val="sk-SK"/>
        </w:rPr>
        <w:t xml:space="preserve"> </w:t>
      </w:r>
      <w:r w:rsidR="008C4A67">
        <w:rPr>
          <w:rFonts w:asciiTheme="minorHAnsi" w:hAnsiTheme="minorHAnsi"/>
          <w:sz w:val="20"/>
          <w:lang w:val="sk-SK"/>
        </w:rPr>
        <w:t xml:space="preserve">použiť aj </w:t>
      </w:r>
      <w:r w:rsidR="00C21F27" w:rsidRPr="008C4A67">
        <w:rPr>
          <w:rFonts w:asciiTheme="minorHAnsi" w:hAnsiTheme="minorHAnsi"/>
          <w:sz w:val="20"/>
          <w:lang w:val="sk-SK"/>
        </w:rPr>
        <w:t xml:space="preserve"> štátnu cenov</w:t>
      </w:r>
      <w:r w:rsidR="008C4A67">
        <w:rPr>
          <w:rFonts w:asciiTheme="minorHAnsi" w:hAnsiTheme="minorHAnsi"/>
          <w:sz w:val="20"/>
          <w:lang w:val="sk-SK"/>
        </w:rPr>
        <w:t>ú</w:t>
      </w:r>
      <w:r w:rsidR="00C21F27" w:rsidRPr="008C4A67">
        <w:rPr>
          <w:rFonts w:asciiTheme="minorHAnsi" w:hAnsiTheme="minorHAnsi"/>
          <w:sz w:val="20"/>
          <w:lang w:val="sk-SK"/>
        </w:rPr>
        <w:t xml:space="preserve"> expertízu</w:t>
      </w:r>
      <w:r w:rsidRPr="008C4A67">
        <w:rPr>
          <w:rFonts w:asciiTheme="minorHAnsi" w:hAnsiTheme="minorHAnsi"/>
          <w:sz w:val="20"/>
          <w:lang w:val="sk-SK"/>
        </w:rPr>
        <w:t>.</w:t>
      </w:r>
    </w:p>
    <w:p w14:paraId="121D48A1" w14:textId="77777777" w:rsidR="007D5628" w:rsidRPr="005C2647" w:rsidRDefault="007D5628" w:rsidP="009C3984">
      <w:pPr>
        <w:pStyle w:val="Zkladntext"/>
        <w:numPr>
          <w:ilvl w:val="0"/>
          <w:numId w:val="24"/>
        </w:numPr>
        <w:spacing w:before="120" w:after="120" w:line="276" w:lineRule="auto"/>
        <w:ind w:left="709" w:hanging="425"/>
        <w:rPr>
          <w:rFonts w:asciiTheme="minorHAnsi" w:hAnsiTheme="minorHAnsi"/>
          <w:b/>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w:t>
      </w:r>
      <w:r w:rsidRPr="005C2647">
        <w:rPr>
          <w:rFonts w:asciiTheme="minorHAnsi" w:hAnsiTheme="minorHAnsi"/>
          <w:b/>
          <w:sz w:val="20"/>
          <w:lang w:val="sk-SK"/>
        </w:rPr>
        <w:t xml:space="preserve">Ak však prijímateľ určí podmienky účasti v spojení s PHZ alebo vyžaduje zábezpeku, musí PHZ uviesť v oznámení o vyhlásení VO alebo vo výzve číslom. </w:t>
      </w:r>
    </w:p>
    <w:p w14:paraId="0877F4ED" w14:textId="77777777" w:rsidR="002220DD" w:rsidRPr="00021150" w:rsidRDefault="007D5628" w:rsidP="009C3984">
      <w:pPr>
        <w:pStyle w:val="Zkladntext"/>
        <w:numPr>
          <w:ilvl w:val="0"/>
          <w:numId w:val="24"/>
        </w:numPr>
        <w:spacing w:before="120" w:after="120" w:line="276" w:lineRule="auto"/>
        <w:ind w:left="709" w:hanging="425"/>
        <w:rPr>
          <w:rFonts w:asciiTheme="minorHAnsi" w:hAnsiTheme="minorHAnsi"/>
          <w:sz w:val="20"/>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14:paraId="7CFBD08E" w14:textId="1E9E3F4B" w:rsidR="00697FCC" w:rsidRPr="00367D2C" w:rsidRDefault="002220DD" w:rsidP="009C3984">
      <w:pPr>
        <w:pStyle w:val="Zkladntext"/>
        <w:numPr>
          <w:ilvl w:val="0"/>
          <w:numId w:val="24"/>
        </w:numPr>
        <w:spacing w:before="120" w:after="120" w:line="276" w:lineRule="auto"/>
        <w:ind w:left="709" w:hanging="425"/>
        <w:rPr>
          <w:rFonts w:asciiTheme="minorHAnsi" w:hAnsiTheme="minorHAnsi"/>
          <w:sz w:val="20"/>
          <w:lang w:val="sk-SK"/>
        </w:rPr>
      </w:pPr>
      <w:r w:rsidRPr="00367D2C">
        <w:rPr>
          <w:rFonts w:asciiTheme="minorHAnsi" w:hAnsiTheme="minorHAnsi"/>
          <w:sz w:val="20"/>
          <w:lang w:val="sk-SK"/>
        </w:rPr>
        <w:t xml:space="preserve">Informácie a podklady, na základe ktorých bola určená predpokladaná hodnota zákazky </w:t>
      </w:r>
      <w:r w:rsidRPr="00367D2C">
        <w:rPr>
          <w:rFonts w:asciiTheme="minorHAnsi" w:hAnsiTheme="minorHAnsi"/>
          <w:b/>
          <w:sz w:val="20"/>
          <w:lang w:val="sk-SK"/>
        </w:rPr>
        <w:t xml:space="preserve">nesmú byť staršie ako 6 mesiacov ku dňa vyhlásenia VO, ak bola predpokladaná hodnota zákazky určená </w:t>
      </w:r>
      <w:r w:rsidRPr="00367D2C">
        <w:rPr>
          <w:rFonts w:asciiTheme="minorHAnsi" w:hAnsiTheme="minorHAnsi"/>
          <w:b/>
          <w:sz w:val="20"/>
          <w:lang w:val="sk-SK"/>
        </w:rPr>
        <w:lastRenderedPageBreak/>
        <w:t>prieskumom trhu realizovaným oslovením potenciálnych záujemcov</w:t>
      </w:r>
      <w:r w:rsidRPr="00367D2C">
        <w:rPr>
          <w:rFonts w:asciiTheme="minorHAnsi" w:hAnsiTheme="minorHAnsi"/>
          <w:sz w:val="20"/>
          <w:lang w:val="sk-SK"/>
        </w:rPr>
        <w:t xml:space="preserve"> (minimálne troch)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prijímateľ určuje predpokladanú hodnotu zákazky na základe údajov</w:t>
      </w:r>
      <w:r w:rsidR="00367D2C">
        <w:rPr>
          <w:rFonts w:asciiTheme="minorHAnsi" w:hAnsiTheme="minorHAnsi"/>
          <w:sz w:val="20"/>
          <w:lang w:val="sk-SK"/>
        </w:rPr>
        <w:t xml:space="preserve"> </w:t>
      </w:r>
      <w:r w:rsidRPr="00367D2C">
        <w:rPr>
          <w:rFonts w:asciiTheme="minorHAnsi" w:hAnsiTheme="minorHAnsi"/>
          <w:sz w:val="20"/>
          <w:lang w:val="sk-SK"/>
        </w:rPr>
        <w:t>a</w:t>
      </w:r>
      <w:r w:rsidR="00367D2C">
        <w:rPr>
          <w:rFonts w:asciiTheme="minorHAnsi" w:hAnsiTheme="minorHAnsi"/>
          <w:sz w:val="20"/>
          <w:lang w:val="sk-SK"/>
        </w:rPr>
        <w:t> </w:t>
      </w:r>
      <w:r w:rsidRPr="00367D2C">
        <w:rPr>
          <w:rFonts w:asciiTheme="minorHAnsi" w:hAnsiTheme="minorHAnsi"/>
          <w:sz w:val="20"/>
          <w:lang w:val="sk-SK"/>
        </w:rPr>
        <w:t>informácií</w:t>
      </w:r>
      <w:r w:rsidR="00367D2C">
        <w:rPr>
          <w:rFonts w:asciiTheme="minorHAnsi" w:hAnsiTheme="minorHAnsi"/>
          <w:sz w:val="20"/>
          <w:lang w:val="sk-SK"/>
        </w:rPr>
        <w:t xml:space="preserve"> </w:t>
      </w:r>
      <w:r w:rsidRPr="00367D2C">
        <w:rPr>
          <w:rFonts w:asciiTheme="minorHAnsi" w:hAnsiTheme="minorHAnsi"/>
          <w:sz w:val="20"/>
          <w:lang w:val="sk-SK"/>
        </w:rPr>
        <w:t>o zákazkách na rovnaký alebo porovnateľný predmet (napr. povinne zverejňované zmluvy v CRZ), uvedené údaje a informácie (zmluvy)</w:t>
      </w:r>
      <w:r w:rsidR="00295A71" w:rsidRPr="00367D2C">
        <w:rPr>
          <w:rFonts w:asciiTheme="minorHAnsi" w:hAnsiTheme="minorHAnsi"/>
          <w:sz w:val="20"/>
          <w:lang w:val="sk-SK"/>
        </w:rPr>
        <w:t xml:space="preserve">, ktorých platnosť je </w:t>
      </w:r>
      <w:r w:rsidRPr="00367D2C">
        <w:rPr>
          <w:rFonts w:asciiTheme="minorHAnsi" w:hAnsiTheme="minorHAnsi"/>
          <w:sz w:val="20"/>
          <w:lang w:val="sk-SK"/>
        </w:rPr>
        <w:t xml:space="preserve"> ku dňu vyhlásenia VO</w:t>
      </w:r>
      <w:r w:rsidR="00295A71" w:rsidRPr="00367D2C">
        <w:rPr>
          <w:rFonts w:asciiTheme="minorHAnsi" w:hAnsiTheme="minorHAnsi"/>
          <w:sz w:val="20"/>
          <w:lang w:val="sk-SK"/>
        </w:rPr>
        <w:t xml:space="preserve"> ukončená</w:t>
      </w:r>
      <w:r w:rsidRPr="00367D2C">
        <w:rPr>
          <w:rFonts w:asciiTheme="minorHAnsi" w:hAnsiTheme="minorHAnsi"/>
          <w:sz w:val="20"/>
          <w:lang w:val="sk-SK"/>
        </w:rPr>
        <w:t xml:space="preserve"> z minimálne dvoch nezávislých údajov o cenách. </w:t>
      </w:r>
    </w:p>
    <w:p w14:paraId="637CDB15" w14:textId="77777777" w:rsidR="00C21F27" w:rsidRPr="00367D2C" w:rsidRDefault="002220DD" w:rsidP="009C3984">
      <w:pPr>
        <w:pStyle w:val="Zkladntext"/>
        <w:numPr>
          <w:ilvl w:val="0"/>
          <w:numId w:val="24"/>
        </w:numPr>
        <w:spacing w:before="120" w:after="120" w:line="276" w:lineRule="auto"/>
        <w:ind w:left="709" w:hanging="425"/>
        <w:rPr>
          <w:rFonts w:asciiTheme="minorHAnsi" w:hAnsiTheme="minorHAnsi"/>
          <w:sz w:val="20"/>
          <w:lang w:val="sk-SK"/>
        </w:rPr>
      </w:pPr>
      <w:r w:rsidRPr="00367D2C">
        <w:rPr>
          <w:rFonts w:asciiTheme="minorHAnsi" w:hAnsiTheme="minorHAnsi"/>
          <w:sz w:val="20"/>
          <w:lang w:val="sk-SK"/>
        </w:rPr>
        <w:t>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w:t>
      </w:r>
    </w:p>
    <w:p w14:paraId="47EDAC70" w14:textId="77777777" w:rsidR="002220DD" w:rsidRPr="00367D2C" w:rsidRDefault="002220DD" w:rsidP="009C3984">
      <w:pPr>
        <w:pStyle w:val="Zkladntext"/>
        <w:numPr>
          <w:ilvl w:val="0"/>
          <w:numId w:val="24"/>
        </w:numPr>
        <w:spacing w:before="120" w:after="120" w:line="276" w:lineRule="auto"/>
        <w:ind w:left="709" w:hanging="425"/>
        <w:rPr>
          <w:rFonts w:asciiTheme="minorHAnsi" w:hAnsiTheme="minorHAnsi"/>
          <w:sz w:val="20"/>
          <w:lang w:val="sk-SK"/>
        </w:rPr>
      </w:pPr>
      <w:r w:rsidRPr="00367D2C">
        <w:rPr>
          <w:rFonts w:asciiTheme="minorHAnsi" w:hAnsiTheme="minorHAnsi"/>
          <w:sz w:val="20"/>
          <w:lang w:val="sk-SK"/>
        </w:rPr>
        <w:t xml:space="preserve">V prípade, ak cena tovaru, stavebných prác alebo služieb zaznamenala na trhu podstatnú zmenu, je RO oprávnený požadovať od prijímateľa aktualizáciu podkladov k určeniu predpokladanej hodnoty zákazky aj </w:t>
      </w:r>
      <w:r w:rsidR="00A270A8" w:rsidRPr="00367D2C">
        <w:rPr>
          <w:rFonts w:asciiTheme="minorHAnsi" w:hAnsiTheme="minorHAnsi"/>
          <w:sz w:val="20"/>
          <w:lang w:val="sk-SK"/>
        </w:rPr>
        <w:t xml:space="preserve"> </w:t>
      </w:r>
      <w:r w:rsidRPr="00367D2C">
        <w:rPr>
          <w:rFonts w:asciiTheme="minorHAnsi" w:hAnsiTheme="minorHAnsi"/>
          <w:sz w:val="20"/>
          <w:lang w:val="sk-SK"/>
        </w:rPr>
        <w:t xml:space="preserve">v prípade, ak podklady neboli staršie ako 6 mesiacov ku dňu vyhlásenia VO. </w:t>
      </w:r>
    </w:p>
    <w:p w14:paraId="03FD2F8A" w14:textId="77777777" w:rsidR="00C21F27" w:rsidRDefault="00A1627C"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inline distT="0" distB="0" distL="0" distR="0" wp14:anchorId="0BF2334E" wp14:editId="65A6E929">
                <wp:extent cx="5838825" cy="3362960"/>
                <wp:effectExtent l="0" t="0" r="28575" b="27940"/>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36296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3AF69CE" w14:textId="77777777" w:rsidR="00367D2C" w:rsidRDefault="00367D2C" w:rsidP="009C3984">
                            <w:pPr>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14:paraId="4B7AB8BC" w14:textId="77777777" w:rsidR="00367D2C" w:rsidRDefault="00367D2C" w:rsidP="009C3984">
                            <w:pPr>
                              <w:spacing w:after="0" w:line="240" w:lineRule="auto"/>
                              <w:jc w:val="both"/>
                              <w:rPr>
                                <w:rFonts w:asciiTheme="minorHAnsi" w:hAnsiTheme="minorHAnsi"/>
                                <w:sz w:val="20"/>
                                <w:szCs w:val="20"/>
                              </w:rPr>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r>
                              <w:rPr>
                                <w:rFonts w:asciiTheme="minorHAnsi" w:hAnsiTheme="minorHAnsi"/>
                                <w:sz w:val="20"/>
                                <w:szCs w:val="20"/>
                              </w:rPr>
                              <w:t xml:space="preserve">  </w:t>
                            </w:r>
                          </w:p>
                          <w:p w14:paraId="3E0DE747" w14:textId="77777777" w:rsidR="00367D2C" w:rsidRDefault="00367D2C" w:rsidP="009C3984">
                            <w:pPr>
                              <w:spacing w:after="0" w:line="240" w:lineRule="auto"/>
                              <w:jc w:val="both"/>
                              <w:rPr>
                                <w:rFonts w:asciiTheme="minorHAnsi" w:hAnsiTheme="minorHAnsi"/>
                                <w:sz w:val="20"/>
                                <w:szCs w:val="20"/>
                              </w:rPr>
                            </w:pPr>
                          </w:p>
                          <w:p w14:paraId="366E669C" w14:textId="77777777" w:rsidR="00367D2C" w:rsidRPr="00437EEB" w:rsidRDefault="00367D2C" w:rsidP="00437EEB">
                            <w:pPr>
                              <w:spacing w:after="0" w:line="240" w:lineRule="auto"/>
                              <w:jc w:val="both"/>
                              <w:rPr>
                                <w:rFonts w:asciiTheme="minorHAnsi" w:hAnsiTheme="minorHAnsi"/>
                                <w:sz w:val="20"/>
                                <w:szCs w:val="20"/>
                              </w:rPr>
                            </w:pPr>
                            <w:r w:rsidRPr="00437EEB">
                              <w:rPr>
                                <w:rFonts w:asciiTheme="minorHAnsi" w:hAnsiTheme="minorHAnsi"/>
                                <w:sz w:val="20"/>
                                <w:szCs w:val="20"/>
                              </w:rPr>
                              <w:t xml:space="preserve">Telefonický prieskum trhu </w:t>
                            </w:r>
                            <w:r>
                              <w:rPr>
                                <w:rFonts w:asciiTheme="minorHAnsi" w:hAnsiTheme="minorHAnsi"/>
                                <w:sz w:val="20"/>
                                <w:szCs w:val="20"/>
                              </w:rPr>
                              <w:t xml:space="preserve"> je </w:t>
                            </w:r>
                            <w:r w:rsidRPr="00437EEB">
                              <w:rPr>
                                <w:rFonts w:asciiTheme="minorHAnsi" w:hAnsiTheme="minorHAnsi"/>
                                <w:sz w:val="20"/>
                                <w:szCs w:val="20"/>
                              </w:rPr>
                              <w:t xml:space="preserve"> pre určenie PHZ</w:t>
                            </w:r>
                            <w:r>
                              <w:rPr>
                                <w:rFonts w:asciiTheme="minorHAnsi" w:hAnsiTheme="minorHAnsi"/>
                                <w:sz w:val="20"/>
                                <w:szCs w:val="20"/>
                              </w:rPr>
                              <w:t xml:space="preserve"> neakceptovateľný</w:t>
                            </w:r>
                            <w:r w:rsidRPr="00437EEB">
                              <w:rPr>
                                <w:rFonts w:asciiTheme="minorHAnsi" w:hAnsiTheme="minorHAnsi"/>
                                <w:sz w:val="20"/>
                                <w:szCs w:val="20"/>
                              </w:rPr>
                              <w:t xml:space="preserve">. </w:t>
                            </w:r>
                          </w:p>
                          <w:p w14:paraId="44634404" w14:textId="77777777" w:rsidR="00367D2C" w:rsidRDefault="00367D2C" w:rsidP="00697FCC">
                            <w:pPr>
                              <w:spacing w:after="0" w:line="240" w:lineRule="auto"/>
                              <w:rPr>
                                <w:rFonts w:ascii="Calibri" w:eastAsia="Calibri" w:hAnsi="Calibri" w:cs="Times New Roman"/>
                                <w:sz w:val="20"/>
                                <w:szCs w:val="20"/>
                              </w:rPr>
                            </w:pPr>
                            <w:r w:rsidRPr="009C3984">
                              <w:rPr>
                                <w:rFonts w:ascii="Calibri" w:eastAsia="Calibri" w:hAnsi="Calibri" w:cs="Times New Roman"/>
                                <w:sz w:val="20"/>
                                <w:szCs w:val="20"/>
                              </w:rPr>
                              <w:t xml:space="preserve">Poskytovateľ odporúča vo výzve na </w:t>
                            </w:r>
                            <w:r>
                              <w:rPr>
                                <w:rFonts w:ascii="Calibri" w:eastAsia="Calibri" w:hAnsi="Calibri" w:cs="Times New Roman"/>
                                <w:sz w:val="20"/>
                                <w:szCs w:val="20"/>
                              </w:rPr>
                              <w:t xml:space="preserve">predkladanie ponúk pri zákazkách s nízkou hodnotou </w:t>
                            </w:r>
                            <w:r w:rsidRPr="009C3984">
                              <w:rPr>
                                <w:rFonts w:ascii="Calibri" w:eastAsia="Calibri" w:hAnsi="Calibri" w:cs="Times New Roman"/>
                                <w:sz w:val="20"/>
                                <w:szCs w:val="20"/>
                              </w:rPr>
                              <w:t xml:space="preserve">uvádzať PHZ. </w:t>
                            </w:r>
                          </w:p>
                          <w:p w14:paraId="2F352306" w14:textId="77777777" w:rsidR="00367D2C" w:rsidRDefault="00367D2C" w:rsidP="00697FCC">
                            <w:pPr>
                              <w:spacing w:after="0" w:line="240" w:lineRule="auto"/>
                              <w:rPr>
                                <w:rFonts w:ascii="Calibri" w:eastAsia="Calibri" w:hAnsi="Calibri" w:cs="Times New Roman"/>
                                <w:sz w:val="20"/>
                                <w:szCs w:val="20"/>
                              </w:rPr>
                            </w:pPr>
                          </w:p>
                          <w:p w14:paraId="248D614B" w14:textId="77777777" w:rsidR="00367D2C" w:rsidRDefault="00367D2C" w:rsidP="009C3984">
                            <w:pPr>
                              <w:spacing w:after="0" w:line="240" w:lineRule="auto"/>
                              <w:jc w:val="both"/>
                              <w:rPr>
                                <w:rFonts w:ascii="Calibri" w:eastAsia="Calibri" w:hAnsi="Calibri" w:cs="Times New Roman"/>
                                <w:sz w:val="20"/>
                                <w:szCs w:val="20"/>
                              </w:rPr>
                            </w:pPr>
                            <w:r w:rsidRPr="009C3984">
                              <w:rPr>
                                <w:rFonts w:ascii="Calibri" w:eastAsia="Calibri" w:hAnsi="Calibri" w:cs="Times New Roman"/>
                                <w:sz w:val="20"/>
                                <w:szCs w:val="20"/>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p>
                          <w:p w14:paraId="5EDA31FE" w14:textId="77777777" w:rsidR="00367D2C" w:rsidRDefault="00367D2C" w:rsidP="009C3984">
                            <w:pPr>
                              <w:spacing w:after="0" w:line="240" w:lineRule="auto"/>
                              <w:jc w:val="both"/>
                              <w:rPr>
                                <w:rFonts w:ascii="Calibri" w:eastAsia="Calibri" w:hAnsi="Calibri" w:cs="Times New Roman"/>
                                <w:sz w:val="20"/>
                                <w:szCs w:val="20"/>
                              </w:rPr>
                            </w:pPr>
                          </w:p>
                          <w:p w14:paraId="6E99876A" w14:textId="662758CA" w:rsidR="00367D2C" w:rsidRPr="00367D2C" w:rsidRDefault="00367D2C" w:rsidP="00367D2C">
                            <w:pPr>
                              <w:spacing w:after="0" w:line="240" w:lineRule="auto"/>
                              <w:jc w:val="both"/>
                              <w:rPr>
                                <w:rFonts w:ascii="Calibri" w:eastAsia="Calibri" w:hAnsi="Calibri" w:cs="Times New Roman"/>
                                <w:sz w:val="20"/>
                                <w:szCs w:val="20"/>
                              </w:rPr>
                            </w:pPr>
                            <w:r w:rsidRPr="00252AB7">
                              <w:rPr>
                                <w:rFonts w:ascii="Calibri" w:eastAsia="Calibri" w:hAnsi="Calibri" w:cs="Times New Roman"/>
                                <w:sz w:val="20"/>
                                <w:szCs w:val="20"/>
                                <w:rPrChange w:id="81" w:author="Autor">
                                  <w:rPr>
                                    <w:rFonts w:ascii="Calibri" w:eastAsia="Calibri" w:hAnsi="Calibri" w:cs="Times New Roman"/>
                                    <w:sz w:val="23"/>
                                    <w:szCs w:val="23"/>
                                  </w:rPr>
                                </w:rPrChange>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2ECD1FD" w14:textId="77777777" w:rsidR="00367D2C" w:rsidRDefault="00367D2C" w:rsidP="00816B2A">
                            <w:pPr>
                              <w:jc w:val="both"/>
                              <w:rPr>
                                <w:rFonts w:asciiTheme="minorHAnsi" w:hAnsiTheme="minorHAnsi"/>
                                <w:sz w:val="20"/>
                                <w:szCs w:val="20"/>
                              </w:rPr>
                            </w:pPr>
                          </w:p>
                          <w:p w14:paraId="2240A0B7" w14:textId="77777777" w:rsidR="00367D2C" w:rsidRPr="00792568" w:rsidRDefault="00367D2C" w:rsidP="00816B2A">
                            <w:pPr>
                              <w:jc w:val="both"/>
                              <w:rPr>
                                <w:rFonts w:asciiTheme="minorHAnsi" w:hAnsiTheme="minorHAnsi"/>
                                <w:sz w:val="20"/>
                                <w:szCs w:val="20"/>
                              </w:rPr>
                            </w:pPr>
                          </w:p>
                        </w:txbxContent>
                      </wps:txbx>
                      <wps:bodyPr rot="0" vert="horz" wrap="square" lIns="91440" tIns="45720" rIns="91440" bIns="45720" anchor="t" anchorCtr="0">
                        <a:noAutofit/>
                      </wps:bodyPr>
                    </wps:wsp>
                  </a:graphicData>
                </a:graphic>
              </wp:inline>
            </w:drawing>
          </mc:Choice>
          <mc:Fallback>
            <w:pict>
              <v:shape w14:anchorId="0BF2334E" id="Textové pole 2" o:spid="_x0000_s1033" type="#_x0000_t202" style="width:459.75pt;height:26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" fillcolor="#d8d8d8 [2732]" strokecolor="#c0504d [3205]" strokeweight="2pt">
                <v:textbox>
                  <w:txbxContent>
                    <w:p w14:paraId="13AF69CE" w14:textId="77777777" w:rsidR="00367D2C" w:rsidRDefault="00367D2C" w:rsidP="009C3984">
                      <w:pPr>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14:paraId="4B7AB8BC" w14:textId="77777777" w:rsidR="00367D2C" w:rsidRDefault="00367D2C" w:rsidP="009C3984">
                      <w:pPr>
                        <w:spacing w:after="0" w:line="240" w:lineRule="auto"/>
                        <w:jc w:val="both"/>
                        <w:rPr>
                          <w:rFonts w:asciiTheme="minorHAnsi" w:hAnsiTheme="minorHAnsi"/>
                          <w:sz w:val="20"/>
                          <w:szCs w:val="20"/>
                        </w:rPr>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r>
                        <w:rPr>
                          <w:rFonts w:asciiTheme="minorHAnsi" w:hAnsiTheme="minorHAnsi"/>
                          <w:sz w:val="20"/>
                          <w:szCs w:val="20"/>
                        </w:rPr>
                        <w:t xml:space="preserve">  </w:t>
                      </w:r>
                    </w:p>
                    <w:p w14:paraId="3E0DE747" w14:textId="77777777" w:rsidR="00367D2C" w:rsidRDefault="00367D2C" w:rsidP="009C3984">
                      <w:pPr>
                        <w:spacing w:after="0" w:line="240" w:lineRule="auto"/>
                        <w:jc w:val="both"/>
                        <w:rPr>
                          <w:rFonts w:asciiTheme="minorHAnsi" w:hAnsiTheme="minorHAnsi"/>
                          <w:sz w:val="20"/>
                          <w:szCs w:val="20"/>
                        </w:rPr>
                      </w:pPr>
                    </w:p>
                    <w:p w14:paraId="366E669C" w14:textId="77777777" w:rsidR="00367D2C" w:rsidRPr="00437EEB" w:rsidRDefault="00367D2C" w:rsidP="00437EEB">
                      <w:pPr>
                        <w:spacing w:after="0" w:line="240" w:lineRule="auto"/>
                        <w:jc w:val="both"/>
                        <w:rPr>
                          <w:rFonts w:asciiTheme="minorHAnsi" w:hAnsiTheme="minorHAnsi"/>
                          <w:sz w:val="20"/>
                          <w:szCs w:val="20"/>
                        </w:rPr>
                      </w:pPr>
                      <w:r w:rsidRPr="00437EEB">
                        <w:rPr>
                          <w:rFonts w:asciiTheme="minorHAnsi" w:hAnsiTheme="minorHAnsi"/>
                          <w:sz w:val="20"/>
                          <w:szCs w:val="20"/>
                        </w:rPr>
                        <w:t xml:space="preserve">Telefonický prieskum trhu </w:t>
                      </w:r>
                      <w:r>
                        <w:rPr>
                          <w:rFonts w:asciiTheme="minorHAnsi" w:hAnsiTheme="minorHAnsi"/>
                          <w:sz w:val="20"/>
                          <w:szCs w:val="20"/>
                        </w:rPr>
                        <w:t xml:space="preserve"> je </w:t>
                      </w:r>
                      <w:r w:rsidRPr="00437EEB">
                        <w:rPr>
                          <w:rFonts w:asciiTheme="minorHAnsi" w:hAnsiTheme="minorHAnsi"/>
                          <w:sz w:val="20"/>
                          <w:szCs w:val="20"/>
                        </w:rPr>
                        <w:t xml:space="preserve"> pre určenie PHZ</w:t>
                      </w:r>
                      <w:r>
                        <w:rPr>
                          <w:rFonts w:asciiTheme="minorHAnsi" w:hAnsiTheme="minorHAnsi"/>
                          <w:sz w:val="20"/>
                          <w:szCs w:val="20"/>
                        </w:rPr>
                        <w:t xml:space="preserve"> neakceptovateľný</w:t>
                      </w:r>
                      <w:r w:rsidRPr="00437EEB">
                        <w:rPr>
                          <w:rFonts w:asciiTheme="minorHAnsi" w:hAnsiTheme="minorHAnsi"/>
                          <w:sz w:val="20"/>
                          <w:szCs w:val="20"/>
                        </w:rPr>
                        <w:t xml:space="preserve">. </w:t>
                      </w:r>
                    </w:p>
                    <w:p w14:paraId="44634404" w14:textId="77777777" w:rsidR="00367D2C" w:rsidRDefault="00367D2C" w:rsidP="00697FCC">
                      <w:pPr>
                        <w:spacing w:after="0" w:line="240" w:lineRule="auto"/>
                        <w:rPr>
                          <w:rFonts w:ascii="Calibri" w:eastAsia="Calibri" w:hAnsi="Calibri" w:cs="Times New Roman"/>
                          <w:sz w:val="20"/>
                          <w:szCs w:val="20"/>
                        </w:rPr>
                      </w:pPr>
                      <w:r w:rsidRPr="009C3984">
                        <w:rPr>
                          <w:rFonts w:ascii="Calibri" w:eastAsia="Calibri" w:hAnsi="Calibri" w:cs="Times New Roman"/>
                          <w:sz w:val="20"/>
                          <w:szCs w:val="20"/>
                        </w:rPr>
                        <w:t xml:space="preserve">Poskytovateľ odporúča vo výzve na </w:t>
                      </w:r>
                      <w:r>
                        <w:rPr>
                          <w:rFonts w:ascii="Calibri" w:eastAsia="Calibri" w:hAnsi="Calibri" w:cs="Times New Roman"/>
                          <w:sz w:val="20"/>
                          <w:szCs w:val="20"/>
                        </w:rPr>
                        <w:t xml:space="preserve">predkladanie ponúk pri zákazkách s nízkou hodnotou </w:t>
                      </w:r>
                      <w:r w:rsidRPr="009C3984">
                        <w:rPr>
                          <w:rFonts w:ascii="Calibri" w:eastAsia="Calibri" w:hAnsi="Calibri" w:cs="Times New Roman"/>
                          <w:sz w:val="20"/>
                          <w:szCs w:val="20"/>
                        </w:rPr>
                        <w:t xml:space="preserve">uvádzať PHZ. </w:t>
                      </w:r>
                    </w:p>
                    <w:p w14:paraId="2F352306" w14:textId="77777777" w:rsidR="00367D2C" w:rsidRDefault="00367D2C" w:rsidP="00697FCC">
                      <w:pPr>
                        <w:spacing w:after="0" w:line="240" w:lineRule="auto"/>
                        <w:rPr>
                          <w:rFonts w:ascii="Calibri" w:eastAsia="Calibri" w:hAnsi="Calibri" w:cs="Times New Roman"/>
                          <w:sz w:val="20"/>
                          <w:szCs w:val="20"/>
                        </w:rPr>
                      </w:pPr>
                    </w:p>
                    <w:p w14:paraId="248D614B" w14:textId="77777777" w:rsidR="00367D2C" w:rsidRDefault="00367D2C" w:rsidP="009C3984">
                      <w:pPr>
                        <w:spacing w:after="0" w:line="240" w:lineRule="auto"/>
                        <w:jc w:val="both"/>
                        <w:rPr>
                          <w:rFonts w:ascii="Calibri" w:eastAsia="Calibri" w:hAnsi="Calibri" w:cs="Times New Roman"/>
                          <w:sz w:val="20"/>
                          <w:szCs w:val="20"/>
                        </w:rPr>
                      </w:pPr>
                      <w:r w:rsidRPr="009C3984">
                        <w:rPr>
                          <w:rFonts w:ascii="Calibri" w:eastAsia="Calibri" w:hAnsi="Calibri" w:cs="Times New Roman"/>
                          <w:sz w:val="20"/>
                          <w:szCs w:val="20"/>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p>
                    <w:p w14:paraId="5EDA31FE" w14:textId="77777777" w:rsidR="00367D2C" w:rsidRDefault="00367D2C" w:rsidP="009C3984">
                      <w:pPr>
                        <w:spacing w:after="0" w:line="240" w:lineRule="auto"/>
                        <w:jc w:val="both"/>
                        <w:rPr>
                          <w:rFonts w:ascii="Calibri" w:eastAsia="Calibri" w:hAnsi="Calibri" w:cs="Times New Roman"/>
                          <w:sz w:val="20"/>
                          <w:szCs w:val="20"/>
                        </w:rPr>
                      </w:pPr>
                    </w:p>
                    <w:p w14:paraId="6E99876A" w14:textId="662758CA" w:rsidR="00367D2C" w:rsidRPr="00367D2C" w:rsidRDefault="00367D2C" w:rsidP="00367D2C">
                      <w:pPr>
                        <w:spacing w:after="0" w:line="240" w:lineRule="auto"/>
                        <w:jc w:val="both"/>
                        <w:rPr>
                          <w:rFonts w:ascii="Calibri" w:eastAsia="Calibri" w:hAnsi="Calibri" w:cs="Times New Roman"/>
                          <w:sz w:val="20"/>
                          <w:szCs w:val="20"/>
                        </w:rPr>
                      </w:pPr>
                      <w:r w:rsidRPr="00252AB7">
                        <w:rPr>
                          <w:rFonts w:ascii="Calibri" w:eastAsia="Calibri" w:hAnsi="Calibri" w:cs="Times New Roman"/>
                          <w:sz w:val="20"/>
                          <w:szCs w:val="20"/>
                          <w:rPrChange w:id="79" w:author="Autor">
                            <w:rPr>
                              <w:rFonts w:ascii="Calibri" w:eastAsia="Calibri" w:hAnsi="Calibri" w:cs="Times New Roman"/>
                              <w:sz w:val="23"/>
                              <w:szCs w:val="23"/>
                            </w:rPr>
                          </w:rPrChange>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2ECD1FD" w14:textId="77777777" w:rsidR="00367D2C" w:rsidRDefault="00367D2C" w:rsidP="00816B2A">
                      <w:pPr>
                        <w:jc w:val="both"/>
                        <w:rPr>
                          <w:rFonts w:asciiTheme="minorHAnsi" w:hAnsiTheme="minorHAnsi"/>
                          <w:sz w:val="20"/>
                          <w:szCs w:val="20"/>
                        </w:rPr>
                      </w:pPr>
                    </w:p>
                    <w:p w14:paraId="2240A0B7" w14:textId="77777777" w:rsidR="00367D2C" w:rsidRPr="00792568" w:rsidRDefault="00367D2C" w:rsidP="00816B2A">
                      <w:pPr>
                        <w:jc w:val="both"/>
                        <w:rPr>
                          <w:rFonts w:asciiTheme="minorHAnsi" w:hAnsiTheme="minorHAnsi"/>
                          <w:sz w:val="20"/>
                          <w:szCs w:val="20"/>
                        </w:rPr>
                      </w:pPr>
                    </w:p>
                  </w:txbxContent>
                </v:textbox>
                <w10:anchorlock/>
              </v:shape>
            </w:pict>
          </mc:Fallback>
        </mc:AlternateContent>
      </w:r>
    </w:p>
    <w:p w14:paraId="2315755C" w14:textId="77777777" w:rsidR="00060E2F" w:rsidRPr="005F7E1E" w:rsidRDefault="009219F6" w:rsidP="005F7E1E">
      <w:pPr>
        <w:spacing w:line="240" w:lineRule="auto"/>
        <w:ind w:left="709" w:hanging="425"/>
        <w:jc w:val="both"/>
        <w:rPr>
          <w:rFonts w:asciiTheme="minorHAnsi" w:hAnsiTheme="minorHAnsi"/>
          <w:b/>
          <w:sz w:val="20"/>
          <w:szCs w:val="20"/>
        </w:rPr>
      </w:pPr>
      <w:r w:rsidRPr="000F79B1">
        <w:rPr>
          <w:rFonts w:asciiTheme="minorHAnsi" w:hAnsiTheme="minorHAnsi"/>
          <w:sz w:val="20"/>
          <w:szCs w:val="20"/>
        </w:rPr>
        <w:t>9</w:t>
      </w:r>
      <w:r>
        <w:rPr>
          <w:rFonts w:asciiTheme="minorHAnsi" w:hAnsiTheme="minorHAnsi"/>
          <w:color w:val="1F497D" w:themeColor="text2"/>
          <w:sz w:val="20"/>
          <w:szCs w:val="20"/>
        </w:rPr>
        <w:t xml:space="preserve">. </w:t>
      </w:r>
      <w:r w:rsidR="00060E2F" w:rsidRPr="009C3984">
        <w:rPr>
          <w:rFonts w:asciiTheme="minorHAnsi" w:hAnsiTheme="minorHAnsi"/>
          <w:color w:val="1F497D" w:themeColor="text2"/>
          <w:sz w:val="20"/>
          <w:szCs w:val="20"/>
        </w:rPr>
        <w:t xml:space="preserve"> </w:t>
      </w:r>
      <w:r w:rsidR="007D585A">
        <w:rPr>
          <w:rFonts w:asciiTheme="minorHAnsi" w:hAnsiTheme="minorHAnsi"/>
          <w:color w:val="1F497D" w:themeColor="text2"/>
          <w:sz w:val="20"/>
          <w:szCs w:val="20"/>
        </w:rPr>
        <w:tab/>
      </w:r>
      <w:r w:rsidR="002D38A8" w:rsidRPr="009C3984">
        <w:rPr>
          <w:rFonts w:asciiTheme="minorHAnsi" w:hAnsiTheme="minorHAnsi"/>
          <w:b/>
          <w:sz w:val="20"/>
          <w:szCs w:val="20"/>
        </w:rPr>
        <w:t>V prílohe č. 1 tejto príručky sa nachádza vzor dokumentu zachytávajúc</w:t>
      </w:r>
      <w:r w:rsidR="00515641">
        <w:rPr>
          <w:rFonts w:asciiTheme="minorHAnsi" w:hAnsiTheme="minorHAnsi"/>
          <w:b/>
          <w:sz w:val="20"/>
          <w:szCs w:val="20"/>
        </w:rPr>
        <w:t>i</w:t>
      </w:r>
      <w:r w:rsidR="002D38A8" w:rsidRPr="009C3984">
        <w:rPr>
          <w:rFonts w:asciiTheme="minorHAnsi" w:hAnsiTheme="minorHAnsi"/>
          <w:b/>
          <w:sz w:val="20"/>
          <w:szCs w:val="20"/>
        </w:rPr>
        <w:t xml:space="preserve"> vykonanie určenia PHZ</w:t>
      </w:r>
      <w:r w:rsidR="0046604D" w:rsidRPr="009C3984">
        <w:rPr>
          <w:rFonts w:asciiTheme="minorHAnsi" w:hAnsiTheme="minorHAnsi"/>
          <w:b/>
          <w:sz w:val="20"/>
          <w:szCs w:val="20"/>
        </w:rPr>
        <w:t>.</w:t>
      </w:r>
      <w:r w:rsidR="002D38A8" w:rsidRPr="009C3984">
        <w:rPr>
          <w:rFonts w:asciiTheme="minorHAnsi" w:hAnsiTheme="minorHAnsi"/>
          <w:b/>
          <w:sz w:val="20"/>
          <w:szCs w:val="20"/>
        </w:rPr>
        <w:t xml:space="preserve"> Prijímateľom sa odporúča využívať tento vzor v rámci postupov zadávania zákaziek, ktoré budú spolufinancované zo zdrojov OP </w:t>
      </w:r>
      <w:r w:rsidR="003903CA" w:rsidRPr="009C3984">
        <w:rPr>
          <w:rFonts w:asciiTheme="minorHAnsi" w:hAnsiTheme="minorHAnsi"/>
          <w:b/>
          <w:sz w:val="20"/>
          <w:szCs w:val="20"/>
        </w:rPr>
        <w:t>TP</w:t>
      </w:r>
      <w:r w:rsidR="002D38A8" w:rsidRPr="009C3984">
        <w:rPr>
          <w:rFonts w:asciiTheme="minorHAnsi" w:hAnsiTheme="minorHAnsi"/>
          <w:b/>
          <w:sz w:val="20"/>
          <w:szCs w:val="20"/>
        </w:rPr>
        <w:t xml:space="preserve">. Prijímateľ vždy v rámci svojej dokumentácie zasielanej na kontrolu VO, predkladá aj dokument zachytávajúci určenie PHZ, vrátane súvisiacich dokumentov a dôkazov, na základe ktorých ju určil. </w:t>
      </w:r>
    </w:p>
    <w:p w14:paraId="0944150E" w14:textId="77777777" w:rsidR="00060E2F" w:rsidRPr="00060E2F" w:rsidRDefault="00060E2F" w:rsidP="009C3984">
      <w:pPr>
        <w:spacing w:line="240" w:lineRule="auto"/>
        <w:ind w:left="709" w:hanging="425"/>
        <w:jc w:val="both"/>
        <w:rPr>
          <w:rFonts w:asciiTheme="minorHAnsi" w:hAnsiTheme="minorHAnsi"/>
          <w:sz w:val="20"/>
        </w:rPr>
      </w:pPr>
      <w:r w:rsidRPr="009C3984">
        <w:rPr>
          <w:rFonts w:asciiTheme="minorHAnsi" w:hAnsiTheme="minorHAnsi"/>
          <w:sz w:val="20"/>
          <w:szCs w:val="20"/>
        </w:rPr>
        <w:t>10.</w:t>
      </w:r>
      <w:r w:rsidRPr="009C3984">
        <w:rPr>
          <w:rFonts w:asciiTheme="minorHAnsi" w:hAnsiTheme="minorHAnsi"/>
          <w:color w:val="1F497D" w:themeColor="text2"/>
          <w:sz w:val="20"/>
          <w:szCs w:val="20"/>
        </w:rPr>
        <w:t xml:space="preserve"> </w:t>
      </w:r>
      <w:r w:rsidR="00A1627C">
        <w:rPr>
          <w:rFonts w:asciiTheme="minorHAnsi" w:hAnsiTheme="minorHAnsi"/>
          <w:color w:val="1F497D" w:themeColor="text2"/>
          <w:sz w:val="20"/>
          <w:szCs w:val="20"/>
        </w:rPr>
        <w:t xml:space="preserve"> </w:t>
      </w:r>
      <w:r w:rsidR="0072628C" w:rsidRPr="00060E2F">
        <w:rPr>
          <w:rFonts w:asciiTheme="minorHAnsi" w:hAnsiTheme="minorHAnsi"/>
          <w:sz w:val="20"/>
          <w:szCs w:val="20"/>
        </w:rPr>
        <w:t>Pri určovaní PHZ a všeobecne pri definovaní predmetov zákazky je potrebné, aby spojením viacerých vzájomne nesúvisiacich predmetov zákazky nedošlo k obmedzeniu hospodárskej súťaže.</w:t>
      </w:r>
      <w:r w:rsidRPr="00060E2F">
        <w:rPr>
          <w:rFonts w:asciiTheme="minorHAnsi" w:hAnsiTheme="minorHAnsi"/>
          <w:sz w:val="20"/>
          <w:szCs w:val="20"/>
        </w:rPr>
        <w:t xml:space="preserve"> </w:t>
      </w:r>
    </w:p>
    <w:p w14:paraId="13E86A45" w14:textId="4EA51C3B" w:rsidR="007D5628" w:rsidRPr="009219F6" w:rsidRDefault="00060E2F" w:rsidP="009C3984">
      <w:pPr>
        <w:spacing w:line="240" w:lineRule="auto"/>
        <w:ind w:left="709" w:hanging="425"/>
        <w:jc w:val="both"/>
        <w:rPr>
          <w:rFonts w:asciiTheme="minorHAnsi" w:hAnsiTheme="minorHAnsi"/>
          <w:sz w:val="20"/>
        </w:rPr>
      </w:pPr>
      <w:r w:rsidRPr="00060E2F">
        <w:rPr>
          <w:rFonts w:asciiTheme="minorHAnsi" w:hAnsiTheme="minorHAnsi"/>
          <w:sz w:val="20"/>
          <w:szCs w:val="20"/>
        </w:rPr>
        <w:t xml:space="preserve">11. </w:t>
      </w:r>
      <w:r w:rsidR="00A1627C">
        <w:rPr>
          <w:rFonts w:asciiTheme="minorHAnsi" w:hAnsiTheme="minorHAnsi"/>
          <w:sz w:val="20"/>
          <w:szCs w:val="20"/>
        </w:rPr>
        <w:t xml:space="preserve"> </w:t>
      </w:r>
      <w:r w:rsidRPr="00060E2F">
        <w:rPr>
          <w:rFonts w:asciiTheme="minorHAnsi" w:hAnsiTheme="minorHAnsi"/>
          <w:sz w:val="20"/>
          <w:szCs w:val="20"/>
        </w:rPr>
        <w:t>A</w:t>
      </w:r>
      <w:r w:rsidR="007D5628" w:rsidRPr="00060E2F">
        <w:rPr>
          <w:rFonts w:asciiTheme="minorHAnsi" w:hAnsiTheme="minorHAnsi"/>
          <w:sz w:val="20"/>
          <w:szCs w:val="20"/>
        </w:rPr>
        <w:t>k prijímateľ nerozdelí zákazku na časti, je povinný túto skutočnosť podľa  §</w:t>
      </w:r>
      <w:ins w:id="82" w:author="Autor">
        <w:r w:rsidR="00792AF0">
          <w:rPr>
            <w:rFonts w:asciiTheme="minorHAnsi" w:hAnsiTheme="minorHAnsi"/>
            <w:sz w:val="20"/>
            <w:szCs w:val="20"/>
          </w:rPr>
          <w:t xml:space="preserve"> </w:t>
        </w:r>
      </w:ins>
      <w:r w:rsidR="007D5628" w:rsidRPr="00060E2F">
        <w:rPr>
          <w:rFonts w:asciiTheme="minorHAnsi" w:hAnsiTheme="minorHAnsi"/>
          <w:sz w:val="20"/>
          <w:szCs w:val="20"/>
        </w:rPr>
        <w:t>28 ods. 2 ZVO odôvodniť</w:t>
      </w:r>
      <w:r w:rsidR="00856635" w:rsidRPr="00060E2F">
        <w:rPr>
          <w:rFonts w:asciiTheme="minorHAnsi" w:hAnsiTheme="minorHAnsi"/>
          <w:sz w:val="20"/>
          <w:szCs w:val="20"/>
        </w:rPr>
        <w:t xml:space="preserve"> </w:t>
      </w:r>
      <w:r w:rsidR="00B175C2" w:rsidRPr="009219F6">
        <w:rPr>
          <w:rFonts w:asciiTheme="minorHAnsi" w:hAnsiTheme="minorHAnsi"/>
          <w:sz w:val="20"/>
          <w:szCs w:val="20"/>
        </w:rPr>
        <w:t xml:space="preserve"> </w:t>
      </w:r>
      <w:r w:rsidR="00B175C2" w:rsidRPr="009219F6">
        <w:rPr>
          <w:rFonts w:asciiTheme="minorHAnsi" w:hAnsiTheme="minorHAnsi"/>
          <w:sz w:val="20"/>
          <w:szCs w:val="20"/>
        </w:rPr>
        <w:br/>
      </w:r>
      <w:r w:rsidR="007D5628" w:rsidRPr="009219F6">
        <w:rPr>
          <w:rFonts w:asciiTheme="minorHAnsi" w:hAnsiTheme="minorHAnsi"/>
          <w:sz w:val="20"/>
          <w:szCs w:val="20"/>
        </w:rPr>
        <w:t>v oznámení o vyhlásení verejného obstarávania alebo v správe o zákazke s výnimkou zadávania koncesie.</w:t>
      </w:r>
    </w:p>
    <w:p w14:paraId="564184AC" w14:textId="77777777"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4F4BC214" wp14:editId="28616098">
                <wp:simplePos x="0" y="0"/>
                <wp:positionH relativeFrom="margin">
                  <wp:posOffset>74295</wp:posOffset>
                </wp:positionH>
                <wp:positionV relativeFrom="paragraph">
                  <wp:posOffset>41275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808F05" w14:textId="77777777" w:rsidR="00367D2C" w:rsidRPr="00D42BD1" w:rsidRDefault="00367D2C"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BC214" id="Textové pole 5" o:spid="_x0000_s1034" type="#_x0000_t202" style="position:absolute;left:0;text-align:left;margin-left:5.85pt;margin-top:3.25pt;width:453pt;height:93.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" fillcolor="#fbd4b4 [1305]" strokeweight=".5pt">
                <v:textbox>
                  <w:txbxContent>
                    <w:p w14:paraId="6D808F05" w14:textId="77777777" w:rsidR="00367D2C" w:rsidRPr="00D42BD1" w:rsidRDefault="00367D2C"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14:paraId="2A8BAFC0" w14:textId="77777777" w:rsidR="000D58B5" w:rsidRPr="00F575F5" w:rsidRDefault="000D58B5" w:rsidP="00495B98">
      <w:pPr>
        <w:jc w:val="both"/>
        <w:rPr>
          <w:rFonts w:asciiTheme="minorHAnsi" w:hAnsiTheme="minorHAnsi"/>
          <w:color w:val="1F497D" w:themeColor="text2"/>
        </w:rPr>
      </w:pPr>
    </w:p>
    <w:p w14:paraId="4BE2167E" w14:textId="77777777" w:rsidR="000D58B5" w:rsidRPr="00F575F5" w:rsidRDefault="000D58B5" w:rsidP="00495B98">
      <w:pPr>
        <w:jc w:val="both"/>
        <w:rPr>
          <w:rFonts w:asciiTheme="minorHAnsi" w:hAnsiTheme="minorHAnsi"/>
          <w:color w:val="1F497D" w:themeColor="text2"/>
        </w:rPr>
      </w:pPr>
    </w:p>
    <w:p w14:paraId="3B85AD06" w14:textId="77777777" w:rsidR="000D58B5" w:rsidRPr="00F575F5" w:rsidRDefault="000D58B5" w:rsidP="00495B98">
      <w:pPr>
        <w:jc w:val="both"/>
        <w:rPr>
          <w:rFonts w:asciiTheme="minorHAnsi" w:hAnsiTheme="minorHAnsi"/>
          <w:color w:val="1F497D" w:themeColor="text2"/>
        </w:rPr>
      </w:pPr>
    </w:p>
    <w:p w14:paraId="124BA370" w14:textId="77777777" w:rsidR="000D58B5" w:rsidRPr="00B52DF9"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12.  </w:t>
      </w:r>
      <w:r w:rsidR="000D58B5"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000D58B5" w:rsidRPr="00B52DF9">
        <w:rPr>
          <w:rFonts w:asciiTheme="minorHAnsi" w:hAnsiTheme="minorHAnsi"/>
          <w:sz w:val="20"/>
          <w:lang w:val="sk-SK"/>
        </w:rPr>
        <w:t>ZVO</w:t>
      </w:r>
      <w:r w:rsidR="00A360BC">
        <w:rPr>
          <w:rFonts w:asciiTheme="minorHAnsi" w:hAnsiTheme="minorHAnsi"/>
          <w:sz w:val="20"/>
          <w:lang w:val="sk-SK"/>
        </w:rPr>
        <w:t>.</w:t>
      </w:r>
      <w:r w:rsidR="000D58B5"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14:paraId="7AC9B482" w14:textId="77777777" w:rsidR="000D58B5" w:rsidRPr="001835F0"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13.  </w:t>
      </w:r>
      <w:r w:rsidR="000D58B5"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000D58B5"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000D58B5" w:rsidRPr="00B52DF9">
        <w:rPr>
          <w:rFonts w:asciiTheme="minorHAnsi" w:hAnsiTheme="minorHAnsi"/>
          <w:sz w:val="20"/>
          <w:lang w:val="sk-SK"/>
        </w:rPr>
        <w:t>by malo za následok použitie prísnejšieho postupu, resp. použitie postupov zadávania zákaziek podľa ZVO.</w:t>
      </w:r>
    </w:p>
    <w:p w14:paraId="271EE19B" w14:textId="77777777" w:rsidR="00581429" w:rsidRPr="00A72D99"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14.  </w:t>
      </w:r>
      <w:r w:rsidR="00FB44BB">
        <w:rPr>
          <w:rFonts w:asciiTheme="minorHAnsi" w:hAnsiTheme="minorHAnsi"/>
          <w:sz w:val="20"/>
          <w:lang w:val="sk-SK"/>
        </w:rPr>
        <w:t>Ak</w:t>
      </w:r>
      <w:r w:rsidR="00581429"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1 000 000 eur, alebo o tú časť služby, ktorej predpokladaná hodnota je nižšia ako 80 000 eur, a ak hodnota týchto častí nepresiahne 20 % celkovej predpokladanej hodnoty všetkých častí zákazky. </w:t>
      </w:r>
    </w:p>
    <w:p w14:paraId="66C1ACE1" w14:textId="77777777" w:rsidR="00581429" w:rsidRPr="00A72D99" w:rsidRDefault="00F05759"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15.   </w:t>
      </w:r>
      <w:r w:rsidR="00581429"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14:paraId="2F122F12" w14:textId="77777777" w:rsidR="00832BDE" w:rsidRPr="009C3984" w:rsidRDefault="008252FD" w:rsidP="009C3984">
      <w:pPr>
        <w:pStyle w:val="Nadpis1"/>
        <w:spacing w:after="120"/>
        <w:ind w:left="444" w:firstLine="708"/>
      </w:pPr>
      <w:bookmarkStart w:id="83" w:name="_Oznámenia_používané_vo"/>
      <w:bookmarkStart w:id="84" w:name="_Toc26798945"/>
      <w:bookmarkEnd w:id="83"/>
      <w:r w:rsidRPr="008252FD">
        <w:t>3</w:t>
      </w:r>
      <w:r w:rsidR="00F05759" w:rsidRPr="009C3984">
        <w:t xml:space="preserve">. </w:t>
      </w:r>
      <w:r w:rsidR="00832BDE" w:rsidRPr="009C3984">
        <w:t>Oznámenia používané vo verejnom obstarávaní</w:t>
      </w:r>
      <w:bookmarkEnd w:id="84"/>
    </w:p>
    <w:p w14:paraId="67A49EA0" w14:textId="77777777" w:rsidR="000D58B5" w:rsidRPr="00B52DF9" w:rsidRDefault="00C83E11" w:rsidP="009C3984">
      <w:pPr>
        <w:pStyle w:val="Zkladntext"/>
        <w:numPr>
          <w:ilvl w:val="0"/>
          <w:numId w:val="28"/>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1A4CEC">
        <w:rPr>
          <w:rFonts w:asciiTheme="minorHAnsi" w:hAnsiTheme="minorHAnsi"/>
          <w:b/>
          <w:sz w:val="20"/>
          <w:lang w:val="sk-SK"/>
        </w:rPr>
        <w:t>preukázať dátum odoslania oznámení resp. výzvy a dátum ich opráv na uverejnenie PÚ a ÚVO</w:t>
      </w:r>
      <w:r w:rsidRPr="001A4CEC">
        <w:rPr>
          <w:rFonts w:asciiTheme="minorHAnsi" w:hAnsiTheme="minorHAnsi"/>
          <w:b/>
          <w:sz w:val="20"/>
          <w:lang w:val="sk-SK"/>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ex-ante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14:paraId="31665F34" w14:textId="77777777" w:rsidR="00C83E11" w:rsidRPr="00A72D99" w:rsidRDefault="00C83E11" w:rsidP="009C3984">
      <w:pPr>
        <w:pStyle w:val="Zkladntext"/>
        <w:numPr>
          <w:ilvl w:val="0"/>
          <w:numId w:val="28"/>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1A4CEC">
        <w:rPr>
          <w:rFonts w:asciiTheme="minorHAnsi" w:hAnsiTheme="minorHAnsi"/>
          <w:b/>
          <w:sz w:val="20"/>
          <w:lang w:val="sk-SK"/>
        </w:rPr>
        <w:t>Preto dôrazne odporúčame</w:t>
      </w:r>
      <w:r w:rsidR="00C3230A" w:rsidRPr="001A4CEC">
        <w:rPr>
          <w:rFonts w:asciiTheme="minorHAnsi" w:hAnsiTheme="minorHAnsi"/>
          <w:b/>
          <w:sz w:val="20"/>
          <w:lang w:val="sk-SK"/>
        </w:rPr>
        <w:t>,</w:t>
      </w:r>
      <w:r w:rsidR="002E6F8B" w:rsidRPr="001A4CEC">
        <w:rPr>
          <w:rFonts w:asciiTheme="minorHAnsi" w:hAnsiTheme="minorHAnsi"/>
          <w:b/>
          <w:sz w:val="20"/>
          <w:lang w:val="sk-SK"/>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1A4CEC">
        <w:rPr>
          <w:rFonts w:asciiTheme="minorHAnsi" w:hAnsiTheme="minorHAnsi"/>
          <w:b/>
          <w:sz w:val="20"/>
          <w:lang w:val="sk-SK"/>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14:paraId="3F5F2A21" w14:textId="33EC73D6" w:rsidR="002E6F8B" w:rsidRPr="009C3984" w:rsidRDefault="002E6F8B" w:rsidP="009C3984">
      <w:pPr>
        <w:pStyle w:val="Zkladntext"/>
        <w:numPr>
          <w:ilvl w:val="0"/>
          <w:numId w:val="28"/>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 xml:space="preserve">Pri vysvetľovaní a zmenách už zverejnených </w:t>
      </w:r>
      <w:r w:rsidR="00724EF4" w:rsidRPr="009C3984">
        <w:rPr>
          <w:rFonts w:asciiTheme="minorHAnsi" w:hAnsiTheme="minorHAnsi"/>
          <w:sz w:val="20"/>
          <w:lang w:val="sk-SK"/>
        </w:rPr>
        <w:t xml:space="preserve">oznámení </w:t>
      </w:r>
      <w:r w:rsidR="00505DFE" w:rsidRPr="009C3984">
        <w:rPr>
          <w:rFonts w:asciiTheme="minorHAnsi" w:hAnsiTheme="minorHAnsi"/>
          <w:sz w:val="20"/>
          <w:lang w:val="sk-SK"/>
        </w:rPr>
        <w:t xml:space="preserve"> </w:t>
      </w:r>
      <w:r w:rsidRPr="009C3984">
        <w:rPr>
          <w:rFonts w:asciiTheme="minorHAnsi" w:hAnsiTheme="minorHAnsi"/>
          <w:sz w:val="20"/>
          <w:lang w:val="sk-SK"/>
        </w:rPr>
        <w:t xml:space="preserve">postupuje prijímateľ podľa </w:t>
      </w:r>
      <w:r w:rsidR="00DA31CE" w:rsidRPr="009C3984">
        <w:rPr>
          <w:rFonts w:asciiTheme="minorHAnsi" w:hAnsiTheme="minorHAnsi"/>
          <w:sz w:val="20"/>
          <w:lang w:val="sk-SK"/>
        </w:rPr>
        <w:t>§</w:t>
      </w:r>
      <w:ins w:id="85" w:author="Autor">
        <w:r w:rsidR="00792AF0">
          <w:rPr>
            <w:rFonts w:asciiTheme="minorHAnsi" w:hAnsiTheme="minorHAnsi"/>
            <w:sz w:val="20"/>
            <w:lang w:val="sk-SK"/>
          </w:rPr>
          <w:t xml:space="preserve"> </w:t>
        </w:r>
      </w:ins>
      <w:r w:rsidR="00581429" w:rsidRPr="009C3984">
        <w:rPr>
          <w:rFonts w:asciiTheme="minorHAnsi" w:hAnsiTheme="minorHAnsi"/>
          <w:sz w:val="20"/>
          <w:lang w:val="sk-SK"/>
        </w:rPr>
        <w:t>21 ods. 4  písm. b)</w:t>
      </w:r>
      <w:r w:rsidRPr="009C3984">
        <w:rPr>
          <w:rFonts w:asciiTheme="minorHAnsi" w:hAnsiTheme="minorHAnsi"/>
          <w:sz w:val="20"/>
          <w:lang w:val="sk-SK"/>
        </w:rPr>
        <w:t xml:space="preserve"> ZVO</w:t>
      </w:r>
      <w:r w:rsidR="00581429" w:rsidRPr="009C3984">
        <w:rPr>
          <w:rFonts w:asciiTheme="minorHAnsi" w:hAnsiTheme="minorHAnsi"/>
          <w:sz w:val="20"/>
          <w:lang w:val="sk-SK"/>
        </w:rPr>
        <w:t>.</w:t>
      </w:r>
      <w:r w:rsidRPr="009C3984">
        <w:rPr>
          <w:rFonts w:asciiTheme="minorHAnsi" w:hAnsiTheme="minorHAnsi"/>
          <w:sz w:val="20"/>
          <w:lang w:val="sk-SK"/>
        </w:rPr>
        <w:t xml:space="preserve"> </w:t>
      </w:r>
    </w:p>
    <w:p w14:paraId="40DFFE78" w14:textId="77777777" w:rsidR="002E6F8B" w:rsidRPr="00A72D99" w:rsidRDefault="00F05759"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4. </w:t>
      </w:r>
      <w:r w:rsidR="00A1627C">
        <w:rPr>
          <w:rFonts w:asciiTheme="minorHAnsi" w:hAnsiTheme="minorHAnsi"/>
          <w:sz w:val="20"/>
          <w:lang w:val="sk-SK"/>
        </w:rPr>
        <w:tab/>
      </w:r>
      <w:r w:rsidR="00D175B1"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1A4CEC">
        <w:rPr>
          <w:rFonts w:asciiTheme="minorHAnsi" w:hAnsiTheme="minorHAnsi"/>
          <w:b/>
          <w:sz w:val="20"/>
          <w:lang w:val="sk-SK"/>
        </w:rPr>
        <w:t>dochádza k</w:t>
      </w:r>
      <w:r w:rsidR="00DA31CE">
        <w:rPr>
          <w:rFonts w:asciiTheme="minorHAnsi" w:hAnsiTheme="minorHAnsi"/>
          <w:b/>
          <w:sz w:val="20"/>
          <w:lang w:val="sk-SK"/>
        </w:rPr>
        <w:t> </w:t>
      </w:r>
      <w:r w:rsidR="002E6F8B" w:rsidRPr="001A4CEC">
        <w:rPr>
          <w:rFonts w:asciiTheme="minorHAnsi" w:hAnsiTheme="minorHAnsi"/>
          <w:b/>
          <w:sz w:val="20"/>
          <w:lang w:val="sk-SK"/>
        </w:rPr>
        <w:t>zmenám</w:t>
      </w:r>
      <w:r w:rsidR="00DA31CE">
        <w:rPr>
          <w:rFonts w:asciiTheme="minorHAnsi" w:hAnsiTheme="minorHAnsi"/>
          <w:b/>
          <w:sz w:val="20"/>
          <w:lang w:val="sk-SK"/>
        </w:rPr>
        <w:t>,</w:t>
      </w:r>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w:t>
      </w:r>
      <w:r w:rsidR="00505DFE" w:rsidRPr="00B52DF9">
        <w:rPr>
          <w:rFonts w:asciiTheme="minorHAnsi" w:hAnsiTheme="minorHAnsi"/>
          <w:sz w:val="20"/>
          <w:lang w:val="sk-SK"/>
        </w:rPr>
        <w:lastRenderedPageBreak/>
        <w:t xml:space="preserve">dôležitým zmenám, </w:t>
      </w:r>
      <w:r w:rsidR="00505DFE" w:rsidRPr="001A4CEC">
        <w:rPr>
          <w:rFonts w:asciiTheme="minorHAnsi" w:hAnsiTheme="minorHAnsi"/>
          <w:b/>
          <w:sz w:val="20"/>
          <w:lang w:val="sk-SK"/>
        </w:rPr>
        <w:t xml:space="preserve">prijímateľ by mal súčasne so zverejnením týchto zmien (napr. v korigende)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14:paraId="6C320A32" w14:textId="77777777" w:rsidR="00832BDE" w:rsidRDefault="008252FD" w:rsidP="009C3984">
      <w:pPr>
        <w:pStyle w:val="Nadpis1"/>
        <w:spacing w:after="120"/>
        <w:ind w:left="444" w:firstLine="708"/>
      </w:pPr>
      <w:bookmarkStart w:id="86" w:name="_Ref417893187"/>
      <w:bookmarkStart w:id="87" w:name="_Toc26798946"/>
      <w:r>
        <w:t xml:space="preserve">4. </w:t>
      </w:r>
      <w:r w:rsidR="00832BDE" w:rsidRPr="009C3984">
        <w:t>Súťažné podklady</w:t>
      </w:r>
      <w:bookmarkEnd w:id="86"/>
      <w:bookmarkEnd w:id="87"/>
    </w:p>
    <w:p w14:paraId="56BE20BD" w14:textId="77777777" w:rsidR="00716849" w:rsidRDefault="001C256A" w:rsidP="009C3984">
      <w:pPr>
        <w:pStyle w:val="Odsekzoznamu"/>
        <w:numPr>
          <w:ilvl w:val="1"/>
          <w:numId w:val="23"/>
        </w:numPr>
        <w:spacing w:before="120" w:after="120"/>
        <w:ind w:left="709" w:hanging="425"/>
        <w:contextualSpacing w:val="0"/>
        <w:jc w:val="both"/>
        <w:rPr>
          <w:rFonts w:asciiTheme="minorHAnsi" w:hAnsiTheme="minorHAnsi"/>
          <w:sz w:val="20"/>
          <w:szCs w:val="20"/>
        </w:rPr>
      </w:pPr>
      <w:r w:rsidRPr="00F05759">
        <w:rPr>
          <w:rFonts w:asciiTheme="minorHAnsi" w:hAnsiTheme="minorHAnsi"/>
          <w:sz w:val="20"/>
          <w:szCs w:val="20"/>
        </w:rPr>
        <w:t xml:space="preserve">Podľa ustanovenia § </w:t>
      </w:r>
      <w:r w:rsidR="00581429" w:rsidRPr="00F05759">
        <w:rPr>
          <w:rFonts w:asciiTheme="minorHAnsi" w:hAnsiTheme="minorHAnsi"/>
          <w:sz w:val="20"/>
          <w:szCs w:val="20"/>
        </w:rPr>
        <w:t xml:space="preserve">42 </w:t>
      </w:r>
      <w:r w:rsidRPr="00F05759">
        <w:rPr>
          <w:rFonts w:asciiTheme="minorHAnsi" w:hAnsiTheme="minorHAnsi"/>
          <w:sz w:val="20"/>
          <w:szCs w:val="20"/>
        </w:rPr>
        <w:t xml:space="preserve">ZVO predmet zákazky má byť vymedzený jednoznačne, zrozumiteľne, úplne </w:t>
      </w:r>
      <w:r w:rsidR="00D809C7" w:rsidRPr="00F05759">
        <w:rPr>
          <w:rFonts w:asciiTheme="minorHAnsi" w:hAnsiTheme="minorHAnsi"/>
          <w:sz w:val="20"/>
          <w:szCs w:val="20"/>
        </w:rPr>
        <w:t xml:space="preserve"> </w:t>
      </w:r>
      <w:r w:rsidR="00D809C7" w:rsidRPr="00F05759">
        <w:rPr>
          <w:rFonts w:asciiTheme="minorHAnsi" w:hAnsiTheme="minorHAnsi"/>
          <w:sz w:val="20"/>
          <w:szCs w:val="20"/>
        </w:rPr>
        <w:br/>
      </w:r>
      <w:r w:rsidRPr="00834EEC">
        <w:rPr>
          <w:rFonts w:asciiTheme="minorHAnsi" w:hAnsiTheme="minorHAnsi"/>
          <w:sz w:val="20"/>
          <w:szCs w:val="20"/>
        </w:rPr>
        <w:t>a nestranne, pričom technické požiadavky majú byť určené tak, aby zabezpečili rovnaký prístup pre všetkých uchádzačov/záujemcov</w:t>
      </w:r>
      <w:r w:rsidR="00D809C7" w:rsidRPr="0067578D">
        <w:rPr>
          <w:rFonts w:asciiTheme="minorHAnsi" w:hAnsiTheme="minorHAnsi"/>
          <w:sz w:val="20"/>
          <w:szCs w:val="20"/>
        </w:rPr>
        <w:t>,</w:t>
      </w:r>
      <w:r w:rsidRPr="00682345">
        <w:rPr>
          <w:rFonts w:asciiTheme="minorHAnsi" w:hAnsiTheme="minorHAnsi"/>
          <w:sz w:val="20"/>
          <w:szCs w:val="20"/>
        </w:rPr>
        <w:t xml:space="preserve"> a aby bola zabezpečená čestná hospodárska súťaž.</w:t>
      </w:r>
      <w:r w:rsidR="00D809C7" w:rsidRPr="00682345">
        <w:rPr>
          <w:rFonts w:asciiTheme="minorHAnsi" w:hAnsiTheme="minorHAnsi"/>
          <w:sz w:val="20"/>
          <w:szCs w:val="20"/>
        </w:rPr>
        <w:t xml:space="preserve"> Vymedzenie predmetu zákazky je </w:t>
      </w:r>
      <w:r w:rsidR="003B492C">
        <w:rPr>
          <w:rFonts w:asciiTheme="minorHAnsi" w:hAnsiTheme="minorHAnsi"/>
          <w:sz w:val="20"/>
          <w:szCs w:val="20"/>
        </w:rPr>
        <w:t xml:space="preserve">potrebné </w:t>
      </w:r>
      <w:r w:rsidR="00D809C7" w:rsidRPr="00682345">
        <w:rPr>
          <w:rFonts w:asciiTheme="minorHAnsi" w:hAnsiTheme="minorHAnsi"/>
          <w:sz w:val="20"/>
          <w:szCs w:val="20"/>
        </w:rPr>
        <w:t>opísa</w:t>
      </w:r>
      <w:r w:rsidR="003B492C">
        <w:rPr>
          <w:rFonts w:asciiTheme="minorHAnsi" w:hAnsiTheme="minorHAnsi"/>
          <w:sz w:val="20"/>
          <w:szCs w:val="20"/>
        </w:rPr>
        <w:t>ť</w:t>
      </w:r>
      <w:r w:rsidR="00D809C7" w:rsidRPr="00682345">
        <w:rPr>
          <w:rFonts w:asciiTheme="minorHAnsi" w:hAnsiTheme="minorHAnsi"/>
          <w:sz w:val="20"/>
          <w:szCs w:val="20"/>
        </w:rPr>
        <w:t xml:space="preserve"> tak, aby spĺňal určený účel, a to prostredníctvom podrobného opisu predmetu zákazky </w:t>
      </w:r>
      <w:r w:rsidR="00D809C7" w:rsidRPr="00E3289C">
        <w:rPr>
          <w:rFonts w:asciiTheme="minorHAnsi" w:hAnsiTheme="minorHAnsi"/>
          <w:sz w:val="20"/>
          <w:szCs w:val="20"/>
        </w:rPr>
        <w:t>s uvedením technických špecifikácií a charakteristických vlastností požadovaného</w:t>
      </w:r>
      <w:r w:rsidR="00E66DE2">
        <w:rPr>
          <w:rFonts w:asciiTheme="minorHAnsi" w:hAnsiTheme="minorHAnsi"/>
          <w:sz w:val="20"/>
          <w:szCs w:val="20"/>
        </w:rPr>
        <w:t xml:space="preserve"> </w:t>
      </w:r>
      <w:r w:rsidR="00D809C7" w:rsidRPr="00E3289C">
        <w:rPr>
          <w:rFonts w:asciiTheme="minorHAnsi" w:hAnsiTheme="minorHAnsi"/>
          <w:sz w:val="20"/>
          <w:szCs w:val="20"/>
        </w:rPr>
        <w:t xml:space="preserve">predmetu </w:t>
      </w:r>
      <w:r w:rsidR="00D809C7" w:rsidRPr="005A790B">
        <w:rPr>
          <w:rFonts w:asciiTheme="minorHAnsi" w:hAnsiTheme="minorHAnsi"/>
          <w:sz w:val="20"/>
          <w:szCs w:val="20"/>
        </w:rPr>
        <w:t>zákazky</w:t>
      </w:r>
      <w:r w:rsidR="00E66DE2">
        <w:rPr>
          <w:rFonts w:asciiTheme="minorHAnsi" w:hAnsiTheme="minorHAnsi"/>
          <w:sz w:val="20"/>
          <w:szCs w:val="20"/>
        </w:rPr>
        <w:t xml:space="preserve"> </w:t>
      </w:r>
      <w:r w:rsidR="00D809C7" w:rsidRPr="00044D4E">
        <w:rPr>
          <w:rFonts w:asciiTheme="minorHAnsi" w:hAnsiTheme="minorHAnsi"/>
          <w:sz w:val="20"/>
          <w:szCs w:val="20"/>
        </w:rPr>
        <w:t xml:space="preserve">(pri zákazkách IKT prednostne benchmarkov). </w:t>
      </w:r>
      <w:r w:rsidRPr="00044D4E">
        <w:rPr>
          <w:rFonts w:asciiTheme="minorHAnsi" w:hAnsiTheme="minorHAnsi"/>
          <w:sz w:val="20"/>
          <w:szCs w:val="20"/>
        </w:rPr>
        <w:t xml:space="preserve"> </w:t>
      </w:r>
    </w:p>
    <w:p w14:paraId="56FAE72C" w14:textId="77777777" w:rsidR="00D809C7" w:rsidRPr="00044D4E" w:rsidRDefault="00D809C7" w:rsidP="009C3984">
      <w:pPr>
        <w:pStyle w:val="Odsekzoznamu"/>
        <w:numPr>
          <w:ilvl w:val="1"/>
          <w:numId w:val="23"/>
        </w:numPr>
        <w:spacing w:before="120" w:after="120"/>
        <w:ind w:left="709" w:hanging="425"/>
        <w:contextualSpacing w:val="0"/>
        <w:jc w:val="both"/>
        <w:rPr>
          <w:rFonts w:asciiTheme="minorHAnsi" w:hAnsiTheme="minorHAnsi"/>
          <w:sz w:val="20"/>
          <w:szCs w:val="20"/>
        </w:rPr>
      </w:pPr>
      <w:r w:rsidRPr="00044D4E">
        <w:rPr>
          <w:rFonts w:asciiTheme="minorHAnsi" w:hAnsiTheme="minorHAnsi"/>
          <w:sz w:val="20"/>
          <w:szCs w:val="20"/>
        </w:rPr>
        <w:t xml:space="preserve">RO OP TP </w:t>
      </w:r>
      <w:r w:rsidRPr="009C3984">
        <w:rPr>
          <w:rFonts w:asciiTheme="minorHAnsi" w:hAnsiTheme="minorHAnsi"/>
          <w:b/>
          <w:sz w:val="20"/>
          <w:szCs w:val="20"/>
        </w:rPr>
        <w:t>upozorňuje prijímateľov</w:t>
      </w:r>
      <w:r w:rsidRPr="00F05759">
        <w:rPr>
          <w:rFonts w:asciiTheme="minorHAnsi" w:hAnsiTheme="minorHAnsi"/>
          <w:sz w:val="20"/>
          <w:szCs w:val="20"/>
        </w:rPr>
        <w:t xml:space="preserve"> na skutočnosť, že</w:t>
      </w:r>
      <w:r w:rsidR="00716849">
        <w:rPr>
          <w:rFonts w:asciiTheme="minorHAnsi" w:hAnsiTheme="minorHAnsi"/>
          <w:sz w:val="20"/>
          <w:szCs w:val="20"/>
        </w:rPr>
        <w:t xml:space="preserve"> </w:t>
      </w:r>
      <w:r w:rsidRPr="00834EEC">
        <w:rPr>
          <w:rFonts w:asciiTheme="minorHAnsi" w:hAnsiTheme="minorHAnsi"/>
          <w:sz w:val="20"/>
          <w:szCs w:val="20"/>
        </w:rPr>
        <w:t xml:space="preserve">v prípade </w:t>
      </w:r>
      <w:r w:rsidRPr="00D75502">
        <w:rPr>
          <w:rFonts w:asciiTheme="minorHAnsi" w:hAnsiTheme="minorHAnsi"/>
          <w:b/>
          <w:sz w:val="20"/>
          <w:szCs w:val="20"/>
          <w:u w:val="single"/>
        </w:rPr>
        <w:t xml:space="preserve">uvádzania technických požiadaviek </w:t>
      </w:r>
      <w:r w:rsidR="00716849">
        <w:rPr>
          <w:rFonts w:asciiTheme="minorHAnsi" w:hAnsiTheme="minorHAnsi"/>
          <w:b/>
          <w:sz w:val="20"/>
          <w:szCs w:val="20"/>
          <w:u w:val="single"/>
        </w:rPr>
        <w:t xml:space="preserve"> </w:t>
      </w:r>
      <w:r w:rsidR="00716849">
        <w:rPr>
          <w:rFonts w:asciiTheme="minorHAnsi" w:hAnsiTheme="minorHAnsi"/>
          <w:b/>
          <w:sz w:val="20"/>
          <w:szCs w:val="20"/>
          <w:u w:val="single"/>
        </w:rPr>
        <w:br/>
      </w:r>
      <w:r w:rsidRPr="009F3CCC">
        <w:rPr>
          <w:rFonts w:asciiTheme="minorHAnsi" w:hAnsiTheme="minorHAnsi"/>
          <w:b/>
          <w:sz w:val="20"/>
          <w:szCs w:val="20"/>
          <w:u w:val="single"/>
        </w:rPr>
        <w:t>s odvolaním sa</w:t>
      </w:r>
      <w:r w:rsidRPr="009F3CCC">
        <w:rPr>
          <w:rFonts w:asciiTheme="minorHAnsi" w:hAnsiTheme="minorHAnsi"/>
          <w:sz w:val="20"/>
          <w:szCs w:val="20"/>
        </w:rPr>
        <w:t xml:space="preserve"> na konkrétneho výrobcu, výrobný postup, obchodné označenie, patent, typ, oblasť aleb</w:t>
      </w:r>
      <w:r w:rsidRPr="0067578D">
        <w:rPr>
          <w:rFonts w:asciiTheme="minorHAnsi" w:hAnsiTheme="minorHAnsi"/>
          <w:sz w:val="20"/>
          <w:szCs w:val="20"/>
        </w:rPr>
        <w:t xml:space="preserve">o miesto pôvodu alebo výroby značiek </w:t>
      </w:r>
      <w:r w:rsidRPr="00682345">
        <w:rPr>
          <w:rFonts w:asciiTheme="minorHAnsi" w:hAnsiTheme="minorHAnsi"/>
          <w:b/>
          <w:sz w:val="20"/>
          <w:szCs w:val="20"/>
          <w:u w:val="single"/>
        </w:rPr>
        <w:t>musia odôvodniť, prečo nie je možné opísať predmet zákazky  na základe výkonnostných a funkčných požiadaviek dostatočne presne a zrozumiteľne</w:t>
      </w:r>
      <w:r w:rsidRPr="00044D4E">
        <w:rPr>
          <w:rFonts w:asciiTheme="minorHAnsi" w:hAnsiTheme="minorHAnsi"/>
          <w:sz w:val="20"/>
          <w:szCs w:val="20"/>
        </w:rPr>
        <w:t>.</w:t>
      </w:r>
    </w:p>
    <w:p w14:paraId="72836E21" w14:textId="77777777" w:rsidR="002E6F8B" w:rsidRPr="00D809C7" w:rsidRDefault="001C256A" w:rsidP="009C3984">
      <w:pPr>
        <w:pStyle w:val="Odsekzoznamu"/>
        <w:numPr>
          <w:ilvl w:val="1"/>
          <w:numId w:val="23"/>
        </w:numPr>
        <w:spacing w:before="120" w:after="120"/>
        <w:ind w:left="709" w:hanging="425"/>
        <w:contextualSpacing w:val="0"/>
        <w:jc w:val="both"/>
        <w:rPr>
          <w:rFonts w:asciiTheme="minorHAnsi" w:hAnsiTheme="minorHAnsi"/>
          <w:b/>
          <w:sz w:val="20"/>
          <w:szCs w:val="20"/>
        </w:rPr>
      </w:pPr>
      <w:r w:rsidRPr="00D809C7">
        <w:rPr>
          <w:rFonts w:asciiTheme="minorHAnsi" w:hAnsiTheme="minorHAnsi"/>
          <w:sz w:val="20"/>
          <w:szCs w:val="20"/>
        </w:rPr>
        <w:t>Je potrebné</w:t>
      </w:r>
      <w:r w:rsidR="00C3230A" w:rsidRPr="00D809C7">
        <w:rPr>
          <w:rFonts w:asciiTheme="minorHAnsi" w:hAnsiTheme="minorHAnsi"/>
          <w:sz w:val="20"/>
          <w:szCs w:val="20"/>
        </w:rPr>
        <w:t>,</w:t>
      </w:r>
      <w:r w:rsidRPr="00D809C7">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14:paraId="3724DE73" w14:textId="77777777" w:rsidR="001C256A" w:rsidRPr="009C3984" w:rsidRDefault="00716849" w:rsidP="009C3984">
      <w:pPr>
        <w:spacing w:before="120" w:after="120"/>
        <w:ind w:left="709" w:hanging="425"/>
        <w:jc w:val="both"/>
        <w:rPr>
          <w:rFonts w:asciiTheme="minorHAnsi" w:hAnsiTheme="minorHAnsi"/>
          <w:sz w:val="20"/>
          <w:szCs w:val="20"/>
        </w:rPr>
      </w:pPr>
      <w:r>
        <w:rPr>
          <w:rFonts w:asciiTheme="minorHAnsi" w:hAnsiTheme="minorHAnsi"/>
          <w:sz w:val="20"/>
          <w:szCs w:val="20"/>
        </w:rPr>
        <w:t>4</w:t>
      </w:r>
      <w:r w:rsidR="00F05759">
        <w:rPr>
          <w:rFonts w:asciiTheme="minorHAnsi" w:hAnsiTheme="minorHAnsi"/>
          <w:sz w:val="20"/>
          <w:szCs w:val="20"/>
        </w:rPr>
        <w:t xml:space="preserve">.  </w:t>
      </w:r>
      <w:r w:rsidR="006645A0" w:rsidRPr="009C3984">
        <w:rPr>
          <w:rFonts w:asciiTheme="minorHAnsi" w:hAnsiTheme="minorHAnsi"/>
          <w:sz w:val="20"/>
          <w:szCs w:val="20"/>
        </w:rPr>
        <w:t xml:space="preserve">Všeobecne platí, že je potrebné opísať predmet zákazky takým spôsobom, aby takto nedošlo </w:t>
      </w:r>
      <w:r w:rsidR="006B4543">
        <w:rPr>
          <w:rFonts w:asciiTheme="minorHAnsi" w:hAnsiTheme="minorHAnsi"/>
          <w:sz w:val="20"/>
          <w:szCs w:val="20"/>
        </w:rPr>
        <w:t xml:space="preserve"> </w:t>
      </w:r>
      <w:r w:rsidR="006B4543">
        <w:rPr>
          <w:rFonts w:asciiTheme="minorHAnsi" w:hAnsiTheme="minorHAnsi"/>
          <w:sz w:val="20"/>
          <w:szCs w:val="20"/>
        </w:rPr>
        <w:br/>
      </w:r>
      <w:r w:rsidR="006645A0" w:rsidRPr="009C3984">
        <w:rPr>
          <w:rFonts w:asciiTheme="minorHAnsi" w:hAnsiTheme="minorHAnsi"/>
          <w:sz w:val="20"/>
          <w:szCs w:val="20"/>
        </w:rPr>
        <w:t>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14:paraId="1C76C25D" w14:textId="4543E206" w:rsidR="00801229" w:rsidRDefault="00716849"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5. </w:t>
      </w:r>
      <w:r w:rsidR="00801229">
        <w:rPr>
          <w:rFonts w:asciiTheme="minorHAnsi" w:hAnsiTheme="minorHAnsi"/>
          <w:sz w:val="20"/>
          <w:szCs w:val="20"/>
        </w:rPr>
        <w:t xml:space="preserve"> </w:t>
      </w:r>
      <w:r w:rsidR="00A1627C">
        <w:rPr>
          <w:rFonts w:asciiTheme="minorHAnsi" w:hAnsiTheme="minorHAnsi"/>
          <w:sz w:val="20"/>
          <w:szCs w:val="20"/>
        </w:rPr>
        <w:tab/>
      </w:r>
      <w:r w:rsidR="00801229">
        <w:rPr>
          <w:rFonts w:asciiTheme="minorHAnsi" w:hAnsiTheme="minorHAnsi"/>
          <w:sz w:val="20"/>
          <w:szCs w:val="20"/>
        </w:rPr>
        <w:t>K</w:t>
      </w:r>
      <w:r w:rsidR="006645A0" w:rsidRPr="00716849">
        <w:rPr>
          <w:rFonts w:asciiTheme="minorHAnsi" w:hAnsiTheme="minorHAnsi"/>
          <w:sz w:val="20"/>
          <w:szCs w:val="20"/>
        </w:rPr>
        <w:t>aždá požiadavka prijímateľa na predmet zákazky</w:t>
      </w:r>
      <w:ins w:id="88" w:author="Autor">
        <w:r w:rsidR="00792AF0">
          <w:rPr>
            <w:rFonts w:asciiTheme="minorHAnsi" w:hAnsiTheme="minorHAnsi"/>
            <w:sz w:val="20"/>
            <w:szCs w:val="20"/>
          </w:rPr>
          <w:t xml:space="preserve"> </w:t>
        </w:r>
      </w:ins>
      <w:del w:id="89" w:author="Autor">
        <w:r w:rsidR="006645A0" w:rsidRPr="00716849" w:rsidDel="00792AF0">
          <w:rPr>
            <w:rFonts w:asciiTheme="minorHAnsi" w:hAnsiTheme="minorHAnsi"/>
            <w:sz w:val="20"/>
            <w:szCs w:val="20"/>
          </w:rPr>
          <w:delText xml:space="preserve">  </w:delText>
        </w:r>
      </w:del>
      <w:r w:rsidR="006645A0" w:rsidRPr="00716849">
        <w:rPr>
          <w:rFonts w:asciiTheme="minorHAnsi" w:hAnsiTheme="minorHAnsi"/>
          <w:sz w:val="20"/>
          <w:szCs w:val="20"/>
        </w:rPr>
        <w:t>m</w:t>
      </w:r>
      <w:r w:rsidR="003B492C">
        <w:rPr>
          <w:rFonts w:asciiTheme="minorHAnsi" w:hAnsiTheme="minorHAnsi"/>
          <w:sz w:val="20"/>
          <w:szCs w:val="20"/>
        </w:rPr>
        <w:t>á</w:t>
      </w:r>
      <w:r w:rsidR="006645A0" w:rsidRPr="00716849">
        <w:rPr>
          <w:rFonts w:asciiTheme="minorHAnsi" w:hAnsiTheme="minorHAnsi"/>
          <w:sz w:val="20"/>
          <w:szCs w:val="20"/>
        </w:rPr>
        <w:t xml:space="preserve"> byť odôvodniteľná</w:t>
      </w:r>
      <w:r w:rsidR="002D42F0" w:rsidRPr="00716849">
        <w:rPr>
          <w:rFonts w:asciiTheme="minorHAnsi" w:hAnsiTheme="minorHAnsi"/>
          <w:sz w:val="20"/>
          <w:szCs w:val="20"/>
        </w:rPr>
        <w:t>, primeraná</w:t>
      </w:r>
      <w:r w:rsidR="006645A0" w:rsidRPr="00716849">
        <w:rPr>
          <w:rFonts w:asciiTheme="minorHAnsi" w:hAnsiTheme="minorHAnsi"/>
          <w:sz w:val="20"/>
          <w:szCs w:val="20"/>
        </w:rPr>
        <w:t xml:space="preserve"> a preukázateľná. </w:t>
      </w:r>
    </w:p>
    <w:p w14:paraId="130B226F" w14:textId="77777777" w:rsidR="001C256A" w:rsidRPr="00801229" w:rsidRDefault="00A23BFE"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6.  </w:t>
      </w:r>
      <w:r w:rsidR="00A1627C">
        <w:rPr>
          <w:rFonts w:asciiTheme="minorHAnsi" w:hAnsiTheme="minorHAnsi"/>
          <w:sz w:val="20"/>
          <w:szCs w:val="20"/>
        </w:rPr>
        <w:tab/>
      </w:r>
      <w:r w:rsidR="002D42F0" w:rsidRPr="00801229">
        <w:rPr>
          <w:rFonts w:asciiTheme="minorHAnsi" w:hAnsiTheme="minorHAnsi"/>
          <w:sz w:val="20"/>
          <w:szCs w:val="20"/>
        </w:rPr>
        <w:t xml:space="preserve">Prijímateľ </w:t>
      </w:r>
      <w:r>
        <w:rPr>
          <w:rFonts w:asciiTheme="minorHAnsi" w:hAnsiTheme="minorHAnsi"/>
          <w:sz w:val="20"/>
          <w:szCs w:val="20"/>
        </w:rPr>
        <w:t>má</w:t>
      </w:r>
      <w:r w:rsidR="002D42F0" w:rsidRPr="00801229">
        <w:rPr>
          <w:rFonts w:asciiTheme="minorHAnsi" w:hAnsiTheme="minorHAnsi"/>
          <w:sz w:val="20"/>
          <w:szCs w:val="20"/>
        </w:rPr>
        <w:t xml:space="preserve"> </w:t>
      </w:r>
      <w:r w:rsidR="002D42F0" w:rsidRPr="00860F8E">
        <w:rPr>
          <w:rFonts w:asciiTheme="minorHAnsi" w:hAnsiTheme="minorHAnsi"/>
          <w:b/>
          <w:sz w:val="20"/>
          <w:szCs w:val="20"/>
        </w:rPr>
        <w:t>pri definovaní predmetu zákazky  taktiež vychádzať zo schváleného projektu (t.</w:t>
      </w:r>
      <w:r w:rsidR="00DA31CE" w:rsidRPr="00860F8E">
        <w:rPr>
          <w:rFonts w:asciiTheme="minorHAnsi" w:hAnsiTheme="minorHAnsi"/>
          <w:b/>
          <w:sz w:val="20"/>
          <w:szCs w:val="20"/>
        </w:rPr>
        <w:t xml:space="preserve"> </w:t>
      </w:r>
      <w:r w:rsidR="002D42F0" w:rsidRPr="00860F8E">
        <w:rPr>
          <w:rFonts w:asciiTheme="minorHAnsi" w:hAnsiTheme="minorHAnsi"/>
          <w:b/>
          <w:sz w:val="20"/>
          <w:szCs w:val="20"/>
        </w:rPr>
        <w:t>j. žiadosti o NFP)</w:t>
      </w:r>
      <w:r w:rsidR="006E3D45" w:rsidRPr="00860F8E">
        <w:rPr>
          <w:rFonts w:asciiTheme="minorHAnsi" w:hAnsiTheme="minorHAnsi"/>
          <w:b/>
          <w:sz w:val="20"/>
          <w:szCs w:val="20"/>
        </w:rPr>
        <w:t>,</w:t>
      </w:r>
      <w:r w:rsidR="002D42F0" w:rsidRPr="00860F8E">
        <w:rPr>
          <w:rFonts w:asciiTheme="minorHAnsi" w:hAnsiTheme="minorHAnsi"/>
          <w:b/>
          <w:sz w:val="20"/>
          <w:szCs w:val="20"/>
        </w:rPr>
        <w:t xml:space="preserve"> aby nedošlo k rozporu medzi obstaraným predmetom zákazky a požiadavkami definovanými v príslušnom projekte.</w:t>
      </w:r>
      <w:r w:rsidR="002D42F0" w:rsidRPr="00860F8E">
        <w:rPr>
          <w:rFonts w:asciiTheme="minorHAnsi" w:hAnsiTheme="minorHAnsi"/>
          <w:sz w:val="20"/>
          <w:szCs w:val="20"/>
        </w:rPr>
        <w:t xml:space="preserve"> </w:t>
      </w:r>
      <w:r w:rsidR="002D42F0" w:rsidRPr="00801229">
        <w:rPr>
          <w:rFonts w:asciiTheme="minorHAnsi" w:hAnsiTheme="minorHAnsi"/>
          <w:sz w:val="20"/>
          <w:szCs w:val="20"/>
        </w:rPr>
        <w:t xml:space="preserve">Súčasne však musí mať na zreteli skutočnosť, že v prípade, že schválený projekt už obsahuje isté špecifikácie (napr. parametre zariadenia), je pri VO a definovaní predmetu zákazky stále povinný postupovať v súlade s princípmi VO a § </w:t>
      </w:r>
      <w:r w:rsidR="00581429" w:rsidRPr="00801229">
        <w:rPr>
          <w:rFonts w:asciiTheme="minorHAnsi" w:hAnsiTheme="minorHAnsi"/>
          <w:sz w:val="20"/>
          <w:szCs w:val="20"/>
        </w:rPr>
        <w:t xml:space="preserve">42 </w:t>
      </w:r>
      <w:r w:rsidR="002D42F0" w:rsidRPr="00801229">
        <w:rPr>
          <w:rFonts w:asciiTheme="minorHAnsi" w:hAnsiTheme="minorHAnsi"/>
          <w:sz w:val="20"/>
          <w:szCs w:val="20"/>
        </w:rPr>
        <w:t>ZVO.</w:t>
      </w:r>
      <w:r w:rsidR="002D42F0" w:rsidRPr="00801229">
        <w:rPr>
          <w:rFonts w:asciiTheme="minorHAnsi" w:hAnsiTheme="minorHAnsi"/>
          <w:color w:val="1F497D" w:themeColor="text2"/>
        </w:rPr>
        <w:t xml:space="preserve"> </w:t>
      </w:r>
    </w:p>
    <w:p w14:paraId="2D34BC17" w14:textId="26D09CC7" w:rsidR="00A16BC9" w:rsidRPr="009C3984" w:rsidRDefault="00801229" w:rsidP="009C3984">
      <w:pPr>
        <w:spacing w:before="120" w:after="120"/>
        <w:ind w:left="709" w:hanging="425"/>
        <w:jc w:val="both"/>
        <w:rPr>
          <w:rFonts w:asciiTheme="minorHAnsi" w:hAnsiTheme="minorHAnsi"/>
          <w:b/>
          <w:sz w:val="20"/>
          <w:szCs w:val="20"/>
        </w:rPr>
      </w:pPr>
      <w:r w:rsidRPr="00801229">
        <w:rPr>
          <w:rFonts w:asciiTheme="minorHAnsi" w:hAnsiTheme="minorHAnsi"/>
          <w:sz w:val="20"/>
          <w:szCs w:val="20"/>
        </w:rPr>
        <w:t>7</w:t>
      </w:r>
      <w:r w:rsidR="00F05759" w:rsidRPr="000F79B1">
        <w:rPr>
          <w:rFonts w:asciiTheme="minorHAnsi" w:hAnsiTheme="minorHAnsi"/>
          <w:b/>
          <w:sz w:val="20"/>
          <w:szCs w:val="20"/>
        </w:rPr>
        <w:t>.</w:t>
      </w:r>
      <w:r w:rsidR="00A16BC9" w:rsidRPr="000F79B1">
        <w:rPr>
          <w:rFonts w:asciiTheme="minorHAnsi" w:hAnsiTheme="minorHAnsi"/>
          <w:b/>
          <w:sz w:val="20"/>
          <w:szCs w:val="20"/>
        </w:rPr>
        <w:t xml:space="preserve"> </w:t>
      </w:r>
      <w:r w:rsidR="00A1627C">
        <w:rPr>
          <w:rFonts w:asciiTheme="minorHAnsi" w:hAnsiTheme="minorHAnsi"/>
          <w:b/>
          <w:sz w:val="20"/>
          <w:szCs w:val="20"/>
        </w:rPr>
        <w:tab/>
      </w:r>
      <w:r w:rsidR="00A16BC9" w:rsidRPr="009C3984">
        <w:rPr>
          <w:rFonts w:asciiTheme="minorHAnsi" w:hAnsiTheme="minorHAnsi"/>
          <w:b/>
          <w:sz w:val="20"/>
          <w:szCs w:val="20"/>
        </w:rPr>
        <w:t xml:space="preserve">V prípade zákaziek s nízkou hodnotou, ktorých predpokladaná hodnota je do </w:t>
      </w:r>
      <w:r w:rsidR="00610180">
        <w:rPr>
          <w:rFonts w:asciiTheme="minorHAnsi" w:hAnsiTheme="minorHAnsi"/>
          <w:b/>
          <w:sz w:val="20"/>
          <w:szCs w:val="20"/>
        </w:rPr>
        <w:t>5</w:t>
      </w:r>
      <w:r w:rsidR="00A16BC9" w:rsidRPr="009C3984">
        <w:rPr>
          <w:rFonts w:asciiTheme="minorHAnsi" w:hAnsiTheme="minorHAnsi"/>
          <w:b/>
          <w:sz w:val="20"/>
          <w:szCs w:val="20"/>
        </w:rPr>
        <w:t>0 000 EUR bez DPH</w:t>
      </w:r>
      <w:r w:rsidR="00A16BC9" w:rsidRPr="009C3984">
        <w:rPr>
          <w:rFonts w:asciiTheme="minorHAnsi" w:hAnsiTheme="minorHAnsi"/>
          <w:sz w:val="20"/>
          <w:szCs w:val="20"/>
        </w:rPr>
        <w:t xml:space="preserve">,  </w:t>
      </w:r>
      <w:del w:id="90" w:author="Autor">
        <w:r w:rsidR="00A16BC9" w:rsidRPr="009C3984" w:rsidDel="00792AF0">
          <w:rPr>
            <w:rFonts w:asciiTheme="minorHAnsi" w:hAnsiTheme="minorHAnsi"/>
            <w:sz w:val="20"/>
            <w:szCs w:val="20"/>
          </w:rPr>
          <w:delText xml:space="preserve"> </w:delText>
        </w:r>
        <w:r w:rsidR="00A16BC9" w:rsidRPr="009C3984" w:rsidDel="00792AF0">
          <w:rPr>
            <w:rFonts w:asciiTheme="minorHAnsi" w:hAnsiTheme="minorHAnsi"/>
            <w:sz w:val="20"/>
            <w:szCs w:val="20"/>
          </w:rPr>
          <w:br/>
        </w:r>
      </w:del>
      <w:r w:rsidR="00A16BC9" w:rsidRPr="009C3984">
        <w:rPr>
          <w:rFonts w:asciiTheme="minorHAnsi" w:hAnsiTheme="minorHAnsi"/>
          <w:sz w:val="20"/>
          <w:szCs w:val="20"/>
        </w:rPr>
        <w:t xml:space="preserve">je možné sa v prípade technických špecifikácií </w:t>
      </w:r>
      <w:r w:rsidR="00A16BC9" w:rsidRPr="009C3984">
        <w:rPr>
          <w:rFonts w:asciiTheme="minorHAnsi" w:hAnsiTheme="minorHAnsi"/>
          <w:b/>
          <w:sz w:val="20"/>
          <w:szCs w:val="20"/>
        </w:rPr>
        <w:t>uvedených vo výzve</w:t>
      </w:r>
      <w:r w:rsidR="00A16BC9" w:rsidRPr="009C3984">
        <w:rPr>
          <w:rFonts w:asciiTheme="minorHAnsi" w:hAnsiTheme="minorHAnsi"/>
          <w:sz w:val="20"/>
          <w:szCs w:val="20"/>
        </w:rPr>
        <w:t xml:space="preserve"> na predkladanie ponúk </w:t>
      </w:r>
      <w:r w:rsidR="00A16BC9" w:rsidRPr="009C3984">
        <w:rPr>
          <w:rFonts w:asciiTheme="minorHAnsi" w:hAnsiTheme="minorHAnsi"/>
          <w:b/>
          <w:sz w:val="20"/>
          <w:szCs w:val="20"/>
        </w:rPr>
        <w:t>odvolávať</w:t>
      </w:r>
      <w:r w:rsidR="00A16BC9" w:rsidRPr="009C3984">
        <w:rPr>
          <w:rFonts w:asciiTheme="minorHAnsi" w:hAnsiTheme="minorHAnsi"/>
          <w:sz w:val="20"/>
          <w:szCs w:val="20"/>
        </w:rPr>
        <w:t xml:space="preserve">  </w:t>
      </w:r>
      <w:del w:id="91" w:author="Autor">
        <w:r w:rsidR="00A16BC9" w:rsidRPr="009C3984" w:rsidDel="00792AF0">
          <w:rPr>
            <w:rFonts w:asciiTheme="minorHAnsi" w:hAnsiTheme="minorHAnsi"/>
            <w:sz w:val="20"/>
            <w:szCs w:val="20"/>
          </w:rPr>
          <w:delText xml:space="preserve"> </w:delText>
        </w:r>
        <w:r w:rsidR="00A16BC9" w:rsidRPr="009C3984" w:rsidDel="00792AF0">
          <w:rPr>
            <w:rFonts w:asciiTheme="minorHAnsi" w:hAnsiTheme="minorHAnsi"/>
            <w:sz w:val="20"/>
            <w:szCs w:val="20"/>
          </w:rPr>
          <w:br/>
        </w:r>
      </w:del>
      <w:r w:rsidR="00A16BC9" w:rsidRPr="009C3984">
        <w:rPr>
          <w:rFonts w:asciiTheme="minorHAnsi" w:hAnsiTheme="minorHAnsi"/>
          <w:sz w:val="20"/>
          <w:szCs w:val="20"/>
        </w:rPr>
        <w:t xml:space="preserve">na konkrétneho výrobcu, výrobný postup, obchodné označenie, patent, typ, oblasť alebo miesto pôvodu alebo výroby </w:t>
      </w:r>
      <w:r w:rsidR="00A16BC9" w:rsidRPr="009C3984">
        <w:rPr>
          <w:rFonts w:asciiTheme="minorHAnsi" w:hAnsiTheme="minorHAnsi"/>
          <w:b/>
          <w:sz w:val="20"/>
          <w:szCs w:val="20"/>
        </w:rPr>
        <w:t xml:space="preserve">za predpokladu, že všetci potenciálni dodávatelia oslovení s výzvou </w:t>
      </w:r>
      <w:r w:rsidR="005C5B91">
        <w:rPr>
          <w:rFonts w:asciiTheme="minorHAnsi" w:hAnsiTheme="minorHAnsi"/>
          <w:b/>
          <w:sz w:val="20"/>
          <w:szCs w:val="20"/>
        </w:rPr>
        <w:t xml:space="preserve"> </w:t>
      </w:r>
      <w:r w:rsidR="005C5B91">
        <w:rPr>
          <w:rFonts w:asciiTheme="minorHAnsi" w:hAnsiTheme="minorHAnsi"/>
          <w:b/>
          <w:sz w:val="20"/>
          <w:szCs w:val="20"/>
        </w:rPr>
        <w:br/>
      </w:r>
      <w:r w:rsidR="00A16BC9" w:rsidRPr="009C3984">
        <w:rPr>
          <w:rFonts w:asciiTheme="minorHAnsi" w:hAnsiTheme="minorHAnsi"/>
          <w:b/>
          <w:sz w:val="20"/>
          <w:szCs w:val="20"/>
        </w:rPr>
        <w:t>na predkladanie ponúk sú spôsobilí dodať predmet zákazky spĺňajúci určené technické špecifikácie.</w:t>
      </w:r>
    </w:p>
    <w:p w14:paraId="5B2087EF" w14:textId="77777777" w:rsidR="00D175B1" w:rsidRPr="00F575F5" w:rsidRDefault="00D175B1" w:rsidP="00495B98">
      <w:pPr>
        <w:jc w:val="both"/>
        <w:rPr>
          <w:rFonts w:asciiTheme="minorHAnsi" w:hAnsiTheme="minorHAnsi"/>
          <w:color w:val="1F497D" w:themeColor="text2"/>
        </w:rPr>
      </w:pPr>
    </w:p>
    <w:p w14:paraId="0A0BC3E7" w14:textId="77777777" w:rsidR="00D175B1" w:rsidRPr="00F575F5" w:rsidRDefault="00D175B1" w:rsidP="00495B98">
      <w:pPr>
        <w:jc w:val="both"/>
        <w:rPr>
          <w:rFonts w:asciiTheme="minorHAnsi" w:hAnsiTheme="minorHAnsi"/>
          <w:color w:val="1F497D" w:themeColor="text2"/>
        </w:rPr>
      </w:pPr>
    </w:p>
    <w:p w14:paraId="006733DD" w14:textId="77777777" w:rsidR="006645A0" w:rsidRPr="00F575F5" w:rsidRDefault="006645A0" w:rsidP="00495B98">
      <w:pPr>
        <w:jc w:val="both"/>
        <w:rPr>
          <w:rFonts w:asciiTheme="minorHAnsi" w:hAnsiTheme="minorHAnsi"/>
          <w:color w:val="1F497D" w:themeColor="text2"/>
        </w:rPr>
      </w:pPr>
    </w:p>
    <w:p w14:paraId="123D4894" w14:textId="77777777"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3AC36D34" wp14:editId="76413064">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0BCDD2A3" w14:textId="77777777" w:rsidR="00367D2C" w:rsidRDefault="00367D2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14:paraId="72166897" w14:textId="29176B1E" w:rsidR="00367D2C" w:rsidRPr="00792568" w:rsidRDefault="00367D2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w:t>
                            </w:r>
                            <w:del w:id="92" w:author="Autor">
                              <w:r w:rsidRPr="00792568" w:rsidDel="00792AF0">
                                <w:rPr>
                                  <w:rFonts w:asciiTheme="minorHAnsi" w:hAnsiTheme="minorHAnsi"/>
                                  <w:sz w:val="20"/>
                                  <w:szCs w:val="20"/>
                                </w:rPr>
                                <w:delText>sa</w:delText>
                              </w:r>
                            </w:del>
                            <w:r w:rsidRPr="00792568">
                              <w:rPr>
                                <w:rFonts w:asciiTheme="minorHAnsi" w:hAnsiTheme="minorHAnsi"/>
                                <w:sz w:val="20"/>
                                <w:szCs w:val="20"/>
                              </w:rPr>
                              <w:t xml:space="preserve"> nesmú odvolávať na konkrétneho výrobcu, výrobný postup, značku, patent, typ, krajinu, oblasť alebo miesto pôvodu alebo výroby, ak by tým dochádzalo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a zrozumiteľne, a takýto odkaz musí byť doplnený slovami „alebo ekvivalentný“.</w:t>
                            </w:r>
                          </w:p>
                          <w:p w14:paraId="60B75D98" w14:textId="77777777" w:rsidR="00367D2C" w:rsidRPr="00792568" w:rsidRDefault="00367D2C"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36D34" id="Textové pole 11" o:spid="_x0000_s1035"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KM1rzyjAgAAkQUAAA4AAAAAAAAAAAAAAAAA&#10;LgIAAGRycy9lMm9Eb2MueG1sUEsBAi0AFAAGAAgAAAAhAJE+ZhXgAAAACQEAAA8AAAAAAAAAAAAA&#10;AAAA/QQAAGRycy9kb3ducmV2LnhtbFBLBQYAAAAABAAEAPMAAAAKBgAAAAA=&#10;" fillcolor="#d8d8d8 [2732]" strokecolor="#c0504d [3205]" strokeweight="2pt">
                <v:textbox>
                  <w:txbxContent>
                    <w:p w14:paraId="0BCDD2A3" w14:textId="77777777" w:rsidR="00367D2C" w:rsidRDefault="00367D2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14:paraId="72166897" w14:textId="29176B1E" w:rsidR="00367D2C" w:rsidRPr="00792568" w:rsidRDefault="00367D2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w:t>
                      </w:r>
                      <w:del w:id="91" w:author="Autor">
                        <w:r w:rsidRPr="00792568" w:rsidDel="00792AF0">
                          <w:rPr>
                            <w:rFonts w:asciiTheme="minorHAnsi" w:hAnsiTheme="minorHAnsi"/>
                            <w:sz w:val="20"/>
                            <w:szCs w:val="20"/>
                          </w:rPr>
                          <w:delText>sa</w:delText>
                        </w:r>
                      </w:del>
                      <w:r w:rsidRPr="00792568">
                        <w:rPr>
                          <w:rFonts w:asciiTheme="minorHAnsi" w:hAnsiTheme="minorHAnsi"/>
                          <w:sz w:val="20"/>
                          <w:szCs w:val="20"/>
                        </w:rPr>
                        <w:t xml:space="preserve"> nesmú odvolávať na konkrétneho výrobcu, výrobný postup, značku, patent, typ, krajinu, oblasť alebo miesto pôvodu alebo výroby, ak by tým dochádzalo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a zrozumiteľne, a takýto odkaz musí byť doplnený slovami „alebo ekvivalentný“.</w:t>
                      </w:r>
                    </w:p>
                    <w:p w14:paraId="60B75D98" w14:textId="77777777" w:rsidR="00367D2C" w:rsidRPr="00792568" w:rsidRDefault="00367D2C"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14:paraId="54161E72" w14:textId="77777777" w:rsidR="00E706C3" w:rsidRPr="009C3984" w:rsidRDefault="00A1627C" w:rsidP="009C3984">
      <w:r w:rsidRPr="00F575F5">
        <w:rPr>
          <w:rFonts w:asciiTheme="minorHAnsi" w:eastAsiaTheme="majorEastAsia" w:hAnsiTheme="minorHAnsi" w:cstheme="majorBidi"/>
          <w:b/>
          <w:bCs/>
          <w:i/>
          <w:iCs/>
          <w:noProof/>
          <w:color w:val="1F497D" w:themeColor="text2"/>
          <w:lang w:eastAsia="sk-SK"/>
        </w:rPr>
        <mc:AlternateContent>
          <mc:Choice Requires="wps">
            <w:drawing>
              <wp:anchor distT="0" distB="0" distL="114300" distR="114300" simplePos="0" relativeHeight="251719680" behindDoc="0" locked="0" layoutInCell="1" allowOverlap="1" wp14:anchorId="3DEA57A0" wp14:editId="62307329">
                <wp:simplePos x="0" y="0"/>
                <wp:positionH relativeFrom="column">
                  <wp:posOffset>29845</wp:posOffset>
                </wp:positionH>
                <wp:positionV relativeFrom="paragraph">
                  <wp:posOffset>248920</wp:posOffset>
                </wp:positionV>
                <wp:extent cx="5819775" cy="594360"/>
                <wp:effectExtent l="0" t="0" r="28575" b="15240"/>
                <wp:wrapNone/>
                <wp:docPr id="289" name="Textové pole 289"/>
                <wp:cNvGraphicFramePr/>
                <a:graphic xmlns:a="http://schemas.openxmlformats.org/drawingml/2006/main">
                  <a:graphicData uri="http://schemas.microsoft.com/office/word/2010/wordprocessingShape">
                    <wps:wsp>
                      <wps:cNvSpPr txBox="1"/>
                      <wps:spPr>
                        <a:xfrm>
                          <a:off x="0" y="0"/>
                          <a:ext cx="5819775" cy="59436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7387931E" w14:textId="4CAD0103" w:rsidR="00367D2C" w:rsidRPr="00792568" w:rsidRDefault="00367D2C"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w:t>
                            </w:r>
                            <w:ins w:id="93" w:author="Autor">
                              <w:r>
                                <w:rPr>
                                  <w:rFonts w:asciiTheme="minorHAnsi" w:hAnsiTheme="minorHAnsi"/>
                                  <w:sz w:val="20"/>
                                  <w:szCs w:val="20"/>
                                </w:rPr>
                                <w:t>1</w:t>
                              </w:r>
                            </w:ins>
                            <w:del w:id="94" w:author="Autor">
                              <w:r w:rsidDel="001A71ED">
                                <w:rPr>
                                  <w:rFonts w:asciiTheme="minorHAnsi" w:hAnsiTheme="minorHAnsi"/>
                                  <w:sz w:val="20"/>
                                  <w:szCs w:val="20"/>
                                </w:rPr>
                                <w:delText>2</w:delText>
                              </w:r>
                            </w:del>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A57A0" id="Textové pole 289" o:spid="_x0000_s1036" type="#_x0000_t202" style="position:absolute;margin-left:2.35pt;margin-top:19.6pt;width:458.25pt;height:46.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" fillcolor="#d8d8d8 [2732]" strokecolor="#c0504d [3205]" strokeweight="2pt">
                <v:textbox>
                  <w:txbxContent>
                    <w:p w14:paraId="7387931E" w14:textId="4CAD0103" w:rsidR="00367D2C" w:rsidRPr="00792568" w:rsidRDefault="00367D2C"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w:t>
                      </w:r>
                      <w:ins w:id="94" w:author="Autor">
                        <w:r>
                          <w:rPr>
                            <w:rFonts w:asciiTheme="minorHAnsi" w:hAnsiTheme="minorHAnsi"/>
                            <w:sz w:val="20"/>
                            <w:szCs w:val="20"/>
                          </w:rPr>
                          <w:t>1</w:t>
                        </w:r>
                      </w:ins>
                      <w:del w:id="95" w:author="Autor">
                        <w:r w:rsidDel="001A71ED">
                          <w:rPr>
                            <w:rFonts w:asciiTheme="minorHAnsi" w:hAnsiTheme="minorHAnsi"/>
                            <w:sz w:val="20"/>
                            <w:szCs w:val="20"/>
                          </w:rPr>
                          <w:delText>2</w:delText>
                        </w:r>
                      </w:del>
                      <w:r w:rsidRPr="00792568">
                        <w:rPr>
                          <w:rFonts w:asciiTheme="minorHAnsi" w:hAnsiTheme="minorHAnsi"/>
                          <w:sz w:val="20"/>
                          <w:szCs w:val="20"/>
                        </w:rPr>
                        <w:t>.</w:t>
                      </w:r>
                    </w:p>
                  </w:txbxContent>
                </v:textbox>
              </v:shape>
            </w:pict>
          </mc:Fallback>
        </mc:AlternateContent>
      </w:r>
    </w:p>
    <w:p w14:paraId="6F9AEAF6" w14:textId="77777777" w:rsidR="004152B7" w:rsidRPr="00F575F5" w:rsidRDefault="004152B7" w:rsidP="009C3984">
      <w:pPr>
        <w:rPr>
          <w:rFonts w:asciiTheme="minorHAnsi" w:hAnsiTheme="minorHAnsi"/>
          <w:color w:val="1F497D" w:themeColor="text2"/>
        </w:rPr>
      </w:pPr>
    </w:p>
    <w:p w14:paraId="2534D2D5" w14:textId="77777777" w:rsidR="004152B7" w:rsidRPr="009C3984" w:rsidRDefault="004152B7" w:rsidP="009C3984"/>
    <w:p w14:paraId="76890BC5" w14:textId="77777777" w:rsidR="00E706C3" w:rsidRDefault="00A1627C" w:rsidP="009C3984">
      <w:pPr>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77BEC428" wp14:editId="6C7831AF">
                <wp:simplePos x="0" y="0"/>
                <wp:positionH relativeFrom="column">
                  <wp:posOffset>37465</wp:posOffset>
                </wp:positionH>
                <wp:positionV relativeFrom="paragraph">
                  <wp:posOffset>82550</wp:posOffset>
                </wp:positionV>
                <wp:extent cx="5791200" cy="586740"/>
                <wp:effectExtent l="0" t="0" r="19050" b="22860"/>
                <wp:wrapNone/>
                <wp:docPr id="30" name="Textové pole 30"/>
                <wp:cNvGraphicFramePr/>
                <a:graphic xmlns:a="http://schemas.openxmlformats.org/drawingml/2006/main">
                  <a:graphicData uri="http://schemas.microsoft.com/office/word/2010/wordprocessingShape">
                    <wps:wsp>
                      <wps:cNvSpPr txBox="1"/>
                      <wps:spPr>
                        <a:xfrm>
                          <a:off x="0" y="0"/>
                          <a:ext cx="5791200" cy="58674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33C5B7" w14:textId="77777777" w:rsidR="00367D2C" w:rsidRPr="00792568" w:rsidRDefault="00367D2C"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EC428" id="Textové pole 30" o:spid="_x0000_s1037" type="#_x0000_t202" style="position:absolute;margin-left:2.95pt;margin-top:6.5pt;width:456pt;height:46.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" fillcolor="#fbd4b4 [1305]" strokeweight=".5pt">
                <v:textbox>
                  <w:txbxContent>
                    <w:p w14:paraId="0333C5B7" w14:textId="77777777" w:rsidR="00367D2C" w:rsidRPr="00792568" w:rsidRDefault="00367D2C"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p>
    <w:p w14:paraId="02956EF8" w14:textId="77777777" w:rsidR="00D65D98" w:rsidRDefault="00D65D98" w:rsidP="009C3984"/>
    <w:p w14:paraId="39CED0DF" w14:textId="77777777" w:rsidR="00D65D98" w:rsidRDefault="00D65D98" w:rsidP="009C3984"/>
    <w:p w14:paraId="4E2FDE5E" w14:textId="2F38DFBF" w:rsidR="000855B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8. </w:t>
      </w:r>
      <w:r w:rsidR="000855B0" w:rsidRPr="009C3984">
        <w:rPr>
          <w:rFonts w:asciiTheme="minorHAnsi" w:hAnsiTheme="minorHAnsi"/>
          <w:sz w:val="20"/>
          <w:szCs w:val="20"/>
        </w:rPr>
        <w:t xml:space="preserve">Prijímateľ zverejňuje súťažné podklady v súlade s </w:t>
      </w:r>
      <w:r w:rsidR="00DE4BE6" w:rsidRPr="009C3984">
        <w:rPr>
          <w:rFonts w:asciiTheme="minorHAnsi" w:hAnsiTheme="minorHAnsi"/>
          <w:sz w:val="20"/>
          <w:szCs w:val="20"/>
        </w:rPr>
        <w:t xml:space="preserve">§ 43 ods. 1 </w:t>
      </w:r>
      <w:r w:rsidR="001A485A" w:rsidRPr="009C3984">
        <w:rPr>
          <w:rFonts w:asciiTheme="minorHAnsi" w:hAnsiTheme="minorHAnsi"/>
          <w:sz w:val="20"/>
          <w:szCs w:val="20"/>
        </w:rPr>
        <w:t>,</w:t>
      </w:r>
      <w:r w:rsidR="00DE4BE6" w:rsidRPr="009C3984">
        <w:rPr>
          <w:rFonts w:asciiTheme="minorHAnsi" w:hAnsiTheme="minorHAnsi"/>
          <w:sz w:val="20"/>
          <w:szCs w:val="20"/>
        </w:rPr>
        <w:t xml:space="preserve"> § 64 ods. 2</w:t>
      </w:r>
      <w:r w:rsidR="001A485A" w:rsidRPr="009C3984">
        <w:rPr>
          <w:rFonts w:asciiTheme="minorHAnsi" w:hAnsiTheme="minorHAnsi"/>
          <w:sz w:val="20"/>
          <w:szCs w:val="20"/>
        </w:rPr>
        <w:t xml:space="preserve"> a §</w:t>
      </w:r>
      <w:ins w:id="95" w:author="Autor">
        <w:r w:rsidR="00792AF0">
          <w:rPr>
            <w:rFonts w:asciiTheme="minorHAnsi" w:hAnsiTheme="minorHAnsi"/>
            <w:sz w:val="20"/>
            <w:szCs w:val="20"/>
          </w:rPr>
          <w:t xml:space="preserve"> </w:t>
        </w:r>
      </w:ins>
      <w:r w:rsidR="001A485A" w:rsidRPr="009C3984">
        <w:rPr>
          <w:rFonts w:asciiTheme="minorHAnsi" w:hAnsiTheme="minorHAnsi"/>
          <w:sz w:val="20"/>
          <w:szCs w:val="20"/>
        </w:rPr>
        <w:t>114 ods.</w:t>
      </w:r>
      <w:r w:rsidR="0026098E" w:rsidRPr="009C3984">
        <w:rPr>
          <w:rFonts w:asciiTheme="minorHAnsi" w:hAnsiTheme="minorHAnsi"/>
          <w:sz w:val="20"/>
          <w:szCs w:val="20"/>
        </w:rPr>
        <w:t xml:space="preserve"> </w:t>
      </w:r>
      <w:r w:rsidR="001A485A" w:rsidRPr="009C3984">
        <w:rPr>
          <w:rFonts w:asciiTheme="minorHAnsi" w:hAnsiTheme="minorHAnsi"/>
          <w:sz w:val="20"/>
          <w:szCs w:val="20"/>
        </w:rPr>
        <w:t xml:space="preserve">6 </w:t>
      </w:r>
      <w:r w:rsidR="00DE4BE6" w:rsidRPr="009C3984">
        <w:rPr>
          <w:rFonts w:asciiTheme="minorHAnsi" w:hAnsiTheme="minorHAnsi"/>
          <w:sz w:val="20"/>
          <w:szCs w:val="20"/>
        </w:rPr>
        <w:t xml:space="preserve"> ZVO</w:t>
      </w:r>
      <w:r w:rsidR="000855B0" w:rsidRPr="009C3984">
        <w:rPr>
          <w:rFonts w:asciiTheme="minorHAnsi" w:hAnsiTheme="minorHAnsi"/>
          <w:sz w:val="20"/>
          <w:szCs w:val="20"/>
        </w:rPr>
        <w:t xml:space="preserve">. Je preto nevyhnutné, aby </w:t>
      </w:r>
      <w:r w:rsidR="001A485A" w:rsidRPr="009C3984">
        <w:rPr>
          <w:rFonts w:asciiTheme="minorHAnsi" w:hAnsiTheme="minorHAnsi"/>
          <w:b/>
          <w:sz w:val="20"/>
          <w:szCs w:val="20"/>
        </w:rPr>
        <w:t xml:space="preserve">odo dňa uverejnenia oznámenia o vyhlásení VO (vzťahuje sa </w:t>
      </w:r>
      <w:r w:rsidR="00AB158D">
        <w:rPr>
          <w:rFonts w:asciiTheme="minorHAnsi" w:hAnsiTheme="minorHAnsi"/>
          <w:b/>
          <w:sz w:val="20"/>
          <w:szCs w:val="20"/>
        </w:rPr>
        <w:t xml:space="preserve"> </w:t>
      </w:r>
      <w:r w:rsidR="00AB158D">
        <w:rPr>
          <w:rFonts w:asciiTheme="minorHAnsi" w:hAnsiTheme="minorHAnsi"/>
          <w:b/>
          <w:sz w:val="20"/>
          <w:szCs w:val="20"/>
        </w:rPr>
        <w:br/>
      </w:r>
      <w:r w:rsidR="001A485A" w:rsidRPr="009C3984">
        <w:rPr>
          <w:rFonts w:asciiTheme="minorHAnsi" w:hAnsiTheme="minorHAnsi"/>
          <w:b/>
          <w:sz w:val="20"/>
          <w:szCs w:val="20"/>
        </w:rPr>
        <w:t>na nadlimitné zákazky)</w:t>
      </w:r>
      <w:r w:rsidR="0026098E" w:rsidRPr="009C3984">
        <w:rPr>
          <w:rFonts w:asciiTheme="minorHAnsi" w:hAnsiTheme="minorHAnsi"/>
          <w:b/>
          <w:sz w:val="20"/>
          <w:szCs w:val="20"/>
        </w:rPr>
        <w:t xml:space="preserve">, v deň </w:t>
      </w:r>
      <w:r w:rsidR="00B65F58">
        <w:rPr>
          <w:rFonts w:asciiTheme="minorHAnsi" w:hAnsiTheme="minorHAnsi"/>
          <w:b/>
          <w:sz w:val="20"/>
          <w:szCs w:val="20"/>
        </w:rPr>
        <w:t xml:space="preserve"> uverejnenia </w:t>
      </w:r>
      <w:r w:rsidR="0026098E" w:rsidRPr="009C3984">
        <w:rPr>
          <w:rFonts w:asciiTheme="minorHAnsi" w:hAnsiTheme="minorHAnsi"/>
          <w:b/>
          <w:sz w:val="20"/>
          <w:szCs w:val="20"/>
        </w:rPr>
        <w:t xml:space="preserve"> výzvy na predkladanie ponúk (vzťahuje sa </w:t>
      </w:r>
      <w:r w:rsidR="00AB158D">
        <w:rPr>
          <w:rFonts w:asciiTheme="minorHAnsi" w:hAnsiTheme="minorHAnsi"/>
          <w:b/>
          <w:sz w:val="20"/>
          <w:szCs w:val="20"/>
        </w:rPr>
        <w:t xml:space="preserve"> </w:t>
      </w:r>
      <w:r w:rsidR="00AB158D">
        <w:rPr>
          <w:rFonts w:asciiTheme="minorHAnsi" w:hAnsiTheme="minorHAnsi"/>
          <w:b/>
          <w:sz w:val="20"/>
          <w:szCs w:val="20"/>
        </w:rPr>
        <w:br/>
      </w:r>
      <w:r w:rsidR="0026098E" w:rsidRPr="009C3984">
        <w:rPr>
          <w:rFonts w:asciiTheme="minorHAnsi" w:hAnsiTheme="minorHAnsi"/>
          <w:b/>
          <w:sz w:val="20"/>
          <w:szCs w:val="20"/>
        </w:rPr>
        <w:t>na podlimitné zákazky bez využitia elektr. trhoviska)</w:t>
      </w:r>
      <w:r w:rsidR="000855B0" w:rsidRPr="009C3984">
        <w:rPr>
          <w:rFonts w:asciiTheme="minorHAnsi" w:hAnsiTheme="minorHAnsi"/>
          <w:b/>
          <w:sz w:val="20"/>
          <w:szCs w:val="20"/>
        </w:rPr>
        <w:t xml:space="preserve"> boli súťažné podklady kompletné a úplné a mohli byť bez obmedzení v profile  prístupné všetkým potenciálnym záujemcom</w:t>
      </w:r>
      <w:r w:rsidR="000855B0" w:rsidRPr="009C3984">
        <w:rPr>
          <w:rFonts w:asciiTheme="minorHAnsi" w:hAnsiTheme="minorHAnsi"/>
          <w:sz w:val="20"/>
          <w:szCs w:val="20"/>
        </w:rPr>
        <w:t xml:space="preserve">. </w:t>
      </w:r>
      <w:r w:rsidR="00AE34CB" w:rsidRPr="009C3984">
        <w:rPr>
          <w:rFonts w:asciiTheme="minorHAnsi" w:hAnsiTheme="minorHAnsi"/>
          <w:sz w:val="20"/>
          <w:szCs w:val="20"/>
        </w:rPr>
        <w:t>Neopodstatnené o</w:t>
      </w:r>
      <w:r w:rsidR="00C74943" w:rsidRPr="009C3984">
        <w:rPr>
          <w:rFonts w:asciiTheme="minorHAnsi" w:hAnsiTheme="minorHAnsi"/>
          <w:sz w:val="20"/>
          <w:szCs w:val="20"/>
        </w:rPr>
        <w:t>bmedzovanie</w:t>
      </w:r>
      <w:r w:rsidR="00AE34CB" w:rsidRPr="009C3984">
        <w:rPr>
          <w:rFonts w:asciiTheme="minorHAnsi" w:hAnsiTheme="minorHAnsi"/>
          <w:sz w:val="20"/>
          <w:szCs w:val="20"/>
        </w:rPr>
        <w:t xml:space="preserve"> prístupu k súťažným podkladom, ako aj skracovanie lehôt </w:t>
      </w:r>
      <w:r w:rsidR="00AB158D">
        <w:rPr>
          <w:rFonts w:asciiTheme="minorHAnsi" w:hAnsiTheme="minorHAnsi"/>
          <w:sz w:val="20"/>
          <w:szCs w:val="20"/>
        </w:rPr>
        <w:t xml:space="preserve"> </w:t>
      </w:r>
      <w:r w:rsidR="00AB158D">
        <w:rPr>
          <w:rFonts w:asciiTheme="minorHAnsi" w:hAnsiTheme="minorHAnsi"/>
          <w:sz w:val="20"/>
          <w:szCs w:val="20"/>
        </w:rPr>
        <w:br/>
      </w:r>
      <w:r w:rsidR="00AE34CB" w:rsidRPr="009C3984">
        <w:rPr>
          <w:rFonts w:asciiTheme="minorHAnsi" w:hAnsiTheme="minorHAnsi"/>
          <w:sz w:val="20"/>
          <w:szCs w:val="20"/>
        </w:rPr>
        <w:t xml:space="preserve">na vyžiadanie súťažných podkladov </w:t>
      </w:r>
      <w:r w:rsidR="00C74943" w:rsidRPr="009C3984">
        <w:rPr>
          <w:rFonts w:asciiTheme="minorHAnsi" w:hAnsiTheme="minorHAnsi"/>
          <w:sz w:val="20"/>
          <w:szCs w:val="20"/>
        </w:rPr>
        <w:t xml:space="preserve">nie je prípustné. </w:t>
      </w:r>
    </w:p>
    <w:p w14:paraId="1D72A773" w14:textId="77777777" w:rsidR="002D42F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9. </w:t>
      </w:r>
      <w:r w:rsidR="000F79B1">
        <w:rPr>
          <w:rFonts w:asciiTheme="minorHAnsi" w:hAnsiTheme="minorHAnsi"/>
          <w:sz w:val="20"/>
          <w:szCs w:val="20"/>
        </w:rPr>
        <w:t xml:space="preserve">  </w:t>
      </w:r>
      <w:r w:rsidR="00A1627C">
        <w:rPr>
          <w:rFonts w:asciiTheme="minorHAnsi" w:hAnsiTheme="minorHAnsi"/>
          <w:sz w:val="20"/>
          <w:szCs w:val="20"/>
        </w:rPr>
        <w:tab/>
      </w:r>
      <w:r w:rsidR="002D42F0" w:rsidRPr="009C3984">
        <w:rPr>
          <w:rFonts w:asciiTheme="minorHAnsi" w:hAnsiTheme="minorHAnsi"/>
          <w:sz w:val="20"/>
          <w:szCs w:val="20"/>
        </w:rPr>
        <w:t xml:space="preserve">Pri vysvetľovaní a zmenách už zverejnených </w:t>
      </w:r>
      <w:r w:rsidR="00D431BA" w:rsidRPr="009C3984">
        <w:rPr>
          <w:rFonts w:asciiTheme="minorHAnsi" w:hAnsiTheme="minorHAnsi"/>
          <w:sz w:val="20"/>
          <w:szCs w:val="20"/>
        </w:rPr>
        <w:t>súťažných podkladov</w:t>
      </w:r>
      <w:r w:rsidR="002D42F0" w:rsidRPr="009C3984">
        <w:rPr>
          <w:rFonts w:asciiTheme="minorHAnsi" w:hAnsiTheme="minorHAnsi"/>
          <w:sz w:val="20"/>
          <w:szCs w:val="20"/>
        </w:rPr>
        <w:t xml:space="preserve"> postupuje prijímateľ podľa príslušných ustanovení ZVO, najmä </w:t>
      </w:r>
      <w:r w:rsidR="00DE4BE6" w:rsidRPr="009C3984">
        <w:rPr>
          <w:rFonts w:asciiTheme="minorHAnsi" w:hAnsiTheme="minorHAnsi"/>
          <w:sz w:val="20"/>
          <w:szCs w:val="20"/>
        </w:rPr>
        <w:t>§ 48 alebo  § 114 ods. 8</w:t>
      </w:r>
      <w:r w:rsidR="00DE4BE6" w:rsidRPr="009C3984">
        <w:rPr>
          <w:color w:val="FF0000"/>
          <w:sz w:val="20"/>
          <w:szCs w:val="20"/>
        </w:rPr>
        <w:t xml:space="preserve"> </w:t>
      </w:r>
      <w:r w:rsidR="000855B0" w:rsidRPr="009C3984">
        <w:rPr>
          <w:rFonts w:asciiTheme="minorHAnsi" w:hAnsiTheme="minorHAnsi"/>
          <w:sz w:val="20"/>
          <w:szCs w:val="20"/>
        </w:rPr>
        <w:t>ZVO</w:t>
      </w:r>
      <w:r w:rsidR="002D42F0" w:rsidRPr="009C3984">
        <w:rPr>
          <w:rFonts w:asciiTheme="minorHAnsi" w:hAnsiTheme="minorHAnsi"/>
          <w:sz w:val="20"/>
          <w:szCs w:val="20"/>
        </w:rPr>
        <w:t xml:space="preserve">. </w:t>
      </w:r>
    </w:p>
    <w:p w14:paraId="528E9E73" w14:textId="77777777" w:rsidR="00834EEC" w:rsidRPr="00F575F5" w:rsidRDefault="00834EEC" w:rsidP="0066210C">
      <w:pPr>
        <w:spacing w:before="120" w:after="120"/>
        <w:ind w:left="709" w:hanging="425"/>
        <w:jc w:val="both"/>
        <w:rPr>
          <w:color w:val="1F497D" w:themeColor="text2"/>
        </w:rPr>
      </w:pPr>
      <w:r>
        <w:rPr>
          <w:rFonts w:asciiTheme="minorHAnsi" w:hAnsiTheme="minorHAnsi"/>
          <w:sz w:val="20"/>
          <w:szCs w:val="20"/>
        </w:rPr>
        <w:t xml:space="preserve">10. </w:t>
      </w:r>
      <w:r w:rsidR="00A1627C">
        <w:rPr>
          <w:rFonts w:asciiTheme="minorHAnsi" w:hAnsiTheme="minorHAnsi"/>
          <w:sz w:val="20"/>
          <w:szCs w:val="20"/>
        </w:rPr>
        <w:tab/>
      </w:r>
      <w:r w:rsidR="002D42F0" w:rsidRPr="009C3984">
        <w:rPr>
          <w:rFonts w:asciiTheme="minorHAnsi" w:hAnsiTheme="minorHAnsi"/>
          <w:sz w:val="20"/>
          <w:szCs w:val="20"/>
        </w:rPr>
        <w:t xml:space="preserve">V prípade, </w:t>
      </w:r>
      <w:r w:rsidR="00DE4BE6" w:rsidRPr="009C3984">
        <w:rPr>
          <w:rFonts w:asciiTheme="minorHAnsi" w:hAnsiTheme="minorHAnsi"/>
          <w:sz w:val="20"/>
          <w:szCs w:val="20"/>
        </w:rPr>
        <w:t xml:space="preserve">keď </w:t>
      </w:r>
      <w:r w:rsidR="002D42F0" w:rsidRPr="009C3984">
        <w:rPr>
          <w:rFonts w:asciiTheme="minorHAnsi" w:hAnsiTheme="minorHAnsi"/>
          <w:sz w:val="20"/>
          <w:szCs w:val="20"/>
        </w:rPr>
        <w:t xml:space="preserve">v rámci procesu vysvetľovania a/alebo zmien informácií uvedených </w:t>
      </w:r>
      <w:r w:rsidR="000855B0" w:rsidRPr="009C3984">
        <w:rPr>
          <w:rFonts w:asciiTheme="minorHAnsi" w:hAnsiTheme="minorHAnsi"/>
          <w:sz w:val="20"/>
          <w:szCs w:val="20"/>
        </w:rPr>
        <w:t>súťažných podkladoch</w:t>
      </w:r>
      <w:r w:rsidR="002D42F0" w:rsidRPr="009C3984">
        <w:rPr>
          <w:rFonts w:asciiTheme="minorHAnsi" w:hAnsiTheme="minorHAnsi"/>
          <w:sz w:val="20"/>
          <w:szCs w:val="20"/>
        </w:rPr>
        <w:t xml:space="preserve"> </w:t>
      </w:r>
      <w:r w:rsidR="00DE4BE6" w:rsidRPr="00834EEC">
        <w:rPr>
          <w:rFonts w:asciiTheme="minorHAnsi" w:hAnsiTheme="minorHAnsi"/>
          <w:sz w:val="20"/>
          <w:szCs w:val="20"/>
        </w:rPr>
        <w:t xml:space="preserve">dôjde </w:t>
      </w:r>
      <w:r w:rsidR="002D42F0" w:rsidRPr="00834EEC">
        <w:rPr>
          <w:rFonts w:asciiTheme="minorHAnsi" w:hAnsiTheme="minorHAnsi"/>
          <w:sz w:val="20"/>
          <w:szCs w:val="20"/>
        </w:rPr>
        <w:t>k</w:t>
      </w:r>
      <w:r w:rsidR="000855B0" w:rsidRPr="00834EEC">
        <w:rPr>
          <w:rFonts w:asciiTheme="minorHAnsi" w:hAnsiTheme="minorHAnsi"/>
          <w:sz w:val="20"/>
          <w:szCs w:val="20"/>
        </w:rPr>
        <w:t> zmen</w:t>
      </w:r>
      <w:r w:rsidR="002D42F0" w:rsidRPr="00834EEC">
        <w:rPr>
          <w:rFonts w:asciiTheme="minorHAnsi" w:hAnsiTheme="minorHAnsi"/>
          <w:sz w:val="20"/>
          <w:szCs w:val="20"/>
        </w:rPr>
        <w:t>ám</w:t>
      </w:r>
      <w:r w:rsidR="000855B0" w:rsidRPr="00834EEC">
        <w:rPr>
          <w:rFonts w:asciiTheme="minorHAnsi" w:hAnsiTheme="minorHAnsi"/>
          <w:sz w:val="20"/>
          <w:szCs w:val="20"/>
        </w:rPr>
        <w:t>, ktoré majú alebo môžu mať vplyv na časový aspekt prípravy ponuky záujemcu</w:t>
      </w:r>
      <w:r w:rsidR="002D42F0" w:rsidRPr="00834EEC">
        <w:rPr>
          <w:rFonts w:asciiTheme="minorHAnsi" w:hAnsiTheme="minorHAnsi"/>
          <w:sz w:val="20"/>
          <w:szCs w:val="20"/>
        </w:rPr>
        <w:t>, prijímateľ by mal súčasne so zverejnením týchto zmien (napr. v korigende) vždy zvažovať aj potrebu súčasného primeraného predĺženia lehoty napr. na predkladanie ponúk.</w:t>
      </w:r>
      <w:r w:rsidR="002D42F0" w:rsidRPr="00834EEC">
        <w:rPr>
          <w:rFonts w:asciiTheme="minorHAnsi" w:hAnsiTheme="minorHAnsi"/>
          <w:color w:val="1F497D" w:themeColor="text2"/>
        </w:rPr>
        <w:t xml:space="preserve"> </w:t>
      </w:r>
    </w:p>
    <w:p w14:paraId="44617A0B" w14:textId="3EB7F119" w:rsidR="00675852" w:rsidRPr="009C3984" w:rsidRDefault="00834EEC" w:rsidP="0066210C">
      <w:pPr>
        <w:spacing w:before="120" w:after="120"/>
        <w:ind w:left="709" w:hanging="425"/>
        <w:jc w:val="both"/>
        <w:rPr>
          <w:rFonts w:asciiTheme="minorHAnsi" w:hAnsiTheme="minorHAnsi"/>
          <w:sz w:val="20"/>
          <w:szCs w:val="20"/>
        </w:rPr>
      </w:pPr>
      <w:r w:rsidRPr="009C3984">
        <w:rPr>
          <w:rFonts w:asciiTheme="minorHAnsi" w:hAnsiTheme="minorHAnsi"/>
          <w:sz w:val="20"/>
        </w:rPr>
        <w:t>11.</w:t>
      </w:r>
      <w:r w:rsidRPr="009C3984">
        <w:rPr>
          <w:rFonts w:asciiTheme="minorHAnsi" w:hAnsiTheme="minorHAnsi"/>
          <w:color w:val="1F497D" w:themeColor="text2"/>
          <w:sz w:val="20"/>
        </w:rPr>
        <w:t xml:space="preserve"> </w:t>
      </w:r>
      <w:r w:rsidR="00A1627C">
        <w:rPr>
          <w:rFonts w:asciiTheme="minorHAnsi" w:hAnsiTheme="minorHAnsi"/>
          <w:color w:val="1F497D" w:themeColor="text2"/>
          <w:sz w:val="20"/>
        </w:rPr>
        <w:tab/>
      </w:r>
      <w:r w:rsidR="009E7C3F" w:rsidRPr="009C3984">
        <w:rPr>
          <w:rFonts w:asciiTheme="minorHAnsi" w:hAnsiTheme="minorHAnsi"/>
          <w:sz w:val="20"/>
          <w:szCs w:val="20"/>
        </w:rPr>
        <w:t xml:space="preserve">Súčasťou súťažných podkladov podľa § </w:t>
      </w:r>
      <w:r w:rsidR="00DE4BE6" w:rsidRPr="009C3984">
        <w:rPr>
          <w:rFonts w:asciiTheme="minorHAnsi" w:hAnsiTheme="minorHAnsi"/>
          <w:sz w:val="20"/>
          <w:szCs w:val="20"/>
        </w:rPr>
        <w:t xml:space="preserve">42 ods. 11 </w:t>
      </w:r>
      <w:r w:rsidR="007F4B38" w:rsidRPr="009C3984">
        <w:rPr>
          <w:rFonts w:asciiTheme="minorHAnsi" w:hAnsiTheme="minorHAnsi"/>
          <w:sz w:val="20"/>
          <w:szCs w:val="20"/>
        </w:rPr>
        <w:t>ZVO je</w:t>
      </w:r>
      <w:r w:rsidR="009E7C3F" w:rsidRPr="009C3984">
        <w:rPr>
          <w:rFonts w:asciiTheme="minorHAnsi" w:hAnsiTheme="minorHAnsi"/>
          <w:sz w:val="20"/>
          <w:szCs w:val="20"/>
        </w:rPr>
        <w:t xml:space="preserve"> aj </w:t>
      </w:r>
      <w:r w:rsidR="007F4B38" w:rsidRPr="009C3984">
        <w:rPr>
          <w:rFonts w:asciiTheme="minorHAnsi" w:hAnsiTheme="minorHAnsi"/>
          <w:sz w:val="20"/>
          <w:szCs w:val="20"/>
        </w:rPr>
        <w:t>návrh zmluvy,</w:t>
      </w:r>
      <w:r w:rsidR="007A2638" w:rsidRPr="009C3984">
        <w:rPr>
          <w:rFonts w:asciiTheme="minorHAnsi" w:hAnsiTheme="minorHAnsi"/>
          <w:sz w:val="20"/>
          <w:szCs w:val="20"/>
        </w:rPr>
        <w:t xml:space="preserve"> koncesnej zmluvy alebo rámcovej dohody, </w:t>
      </w:r>
      <w:r w:rsidR="007F4B38" w:rsidRPr="009C3984">
        <w:rPr>
          <w:rFonts w:asciiTheme="minorHAnsi" w:hAnsiTheme="minorHAnsi"/>
          <w:sz w:val="20"/>
          <w:szCs w:val="20"/>
        </w:rPr>
        <w:t xml:space="preserve"> ktorá bude uzavretá po ukončení procesu VO</w:t>
      </w:r>
      <w:r w:rsidR="000741FC" w:rsidRPr="009C3984">
        <w:rPr>
          <w:rFonts w:asciiTheme="minorHAnsi" w:hAnsiTheme="minorHAnsi"/>
          <w:sz w:val="20"/>
          <w:szCs w:val="20"/>
        </w:rPr>
        <w:t>. Prijímateľom sa preto odporúča</w:t>
      </w:r>
      <w:r w:rsidR="00D175B1" w:rsidRPr="009C3984">
        <w:rPr>
          <w:rFonts w:asciiTheme="minorHAnsi" w:hAnsiTheme="minorHAnsi"/>
          <w:sz w:val="20"/>
          <w:szCs w:val="20"/>
        </w:rPr>
        <w:t>,</w:t>
      </w:r>
      <w:r w:rsidR="000741FC" w:rsidRPr="009C3984">
        <w:rPr>
          <w:rFonts w:asciiTheme="minorHAnsi" w:hAnsiTheme="minorHAnsi"/>
          <w:sz w:val="20"/>
          <w:szCs w:val="20"/>
        </w:rPr>
        <w:t xml:space="preserve"> aby v čase vyhlásenia zákazky mali už </w:t>
      </w:r>
      <w:ins w:id="96" w:author="Autor">
        <w:r w:rsidR="001A71ED">
          <w:rPr>
            <w:rFonts w:asciiTheme="minorHAnsi" w:hAnsiTheme="minorHAnsi"/>
            <w:sz w:val="20"/>
            <w:szCs w:val="20"/>
          </w:rPr>
          <w:t xml:space="preserve"> v </w:t>
        </w:r>
      </w:ins>
      <w:r w:rsidR="000741FC" w:rsidRPr="009C3984">
        <w:rPr>
          <w:rFonts w:asciiTheme="minorHAnsi" w:hAnsiTheme="minorHAnsi"/>
          <w:sz w:val="20"/>
          <w:szCs w:val="20"/>
        </w:rPr>
        <w:t>rámci súťažných podkladov definovanú zmluvu, ktorá bude obsahovať všetky náležitosti podstatné pre neskoršie riadne plnenie predmetu zákazky</w:t>
      </w:r>
      <w:r w:rsidR="00180AB6" w:rsidRPr="009C3984">
        <w:rPr>
          <w:rFonts w:asciiTheme="minorHAnsi" w:hAnsiTheme="minorHAnsi"/>
          <w:sz w:val="20"/>
          <w:szCs w:val="20"/>
        </w:rPr>
        <w:t xml:space="preserve"> (určiť povinnosti dodávateľa -  oznámiť akúkoľvek zmenu údajov o subdodávateľovi a pravidlá zmeny subdodávateľa - § 41 ods. 4)</w:t>
      </w:r>
      <w:r w:rsidR="000741FC" w:rsidRPr="009C3984">
        <w:rPr>
          <w:rFonts w:asciiTheme="minorHAnsi" w:hAnsiTheme="minorHAnsi"/>
          <w:sz w:val="20"/>
          <w:szCs w:val="20"/>
        </w:rPr>
        <w:t>.</w:t>
      </w:r>
      <w:r w:rsidR="00180AB6" w:rsidRPr="009C3984">
        <w:rPr>
          <w:rFonts w:asciiTheme="minorHAnsi" w:hAnsiTheme="minorHAnsi"/>
          <w:sz w:val="20"/>
          <w:szCs w:val="20"/>
        </w:rPr>
        <w:t xml:space="preserve"> </w:t>
      </w:r>
    </w:p>
    <w:p w14:paraId="6A93D0C9" w14:textId="179E2F09" w:rsidR="0019293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12. </w:t>
      </w:r>
      <w:r w:rsidR="00A1627C">
        <w:rPr>
          <w:rFonts w:asciiTheme="minorHAnsi" w:hAnsiTheme="minorHAnsi"/>
          <w:sz w:val="20"/>
          <w:szCs w:val="20"/>
        </w:rPr>
        <w:tab/>
      </w:r>
      <w:r w:rsidR="007F4B38" w:rsidRPr="009C3984">
        <w:rPr>
          <w:rFonts w:asciiTheme="minorHAnsi" w:hAnsiTheme="minorHAnsi"/>
          <w:sz w:val="20"/>
          <w:szCs w:val="20"/>
        </w:rPr>
        <w:t>Pokiaľ si prijímateľ určí v rámci súťažných podmienok osobité podmienky plnenia zmluvy (</w:t>
      </w:r>
      <w:r w:rsidR="00DE4BE6" w:rsidRPr="009C3984">
        <w:rPr>
          <w:rFonts w:asciiTheme="minorHAnsi" w:hAnsiTheme="minorHAnsi"/>
          <w:sz w:val="20"/>
          <w:szCs w:val="20"/>
        </w:rPr>
        <w:t xml:space="preserve">§ 42 </w:t>
      </w:r>
      <w:r w:rsidR="0066210C">
        <w:rPr>
          <w:rFonts w:asciiTheme="minorHAnsi" w:hAnsiTheme="minorHAnsi"/>
          <w:sz w:val="20"/>
          <w:szCs w:val="20"/>
        </w:rPr>
        <w:t xml:space="preserve"> </w:t>
      </w:r>
      <w:r w:rsidR="0066210C">
        <w:rPr>
          <w:rFonts w:asciiTheme="minorHAnsi" w:hAnsiTheme="minorHAnsi"/>
          <w:sz w:val="20"/>
          <w:szCs w:val="20"/>
        </w:rPr>
        <w:br/>
      </w:r>
      <w:r w:rsidR="00DE4BE6" w:rsidRPr="009C3984">
        <w:rPr>
          <w:rFonts w:asciiTheme="minorHAnsi" w:hAnsiTheme="minorHAnsi"/>
          <w:sz w:val="20"/>
          <w:szCs w:val="20"/>
        </w:rPr>
        <w:t>ods. 1</w:t>
      </w:r>
      <w:ins w:id="97" w:author="Autor">
        <w:r w:rsidR="001A71ED">
          <w:rPr>
            <w:rFonts w:asciiTheme="minorHAnsi" w:hAnsiTheme="minorHAnsi"/>
            <w:sz w:val="20"/>
            <w:szCs w:val="20"/>
          </w:rPr>
          <w:t>2</w:t>
        </w:r>
      </w:ins>
      <w:del w:id="98" w:author="Autor">
        <w:r w:rsidR="00DE4BE6" w:rsidRPr="009C3984" w:rsidDel="001A71ED">
          <w:rPr>
            <w:rFonts w:asciiTheme="minorHAnsi" w:hAnsiTheme="minorHAnsi"/>
            <w:sz w:val="20"/>
            <w:szCs w:val="20"/>
          </w:rPr>
          <w:delText>1</w:delText>
        </w:r>
      </w:del>
      <w:r w:rsidR="007F4B38" w:rsidRPr="009C3984">
        <w:rPr>
          <w:rFonts w:asciiTheme="minorHAnsi" w:hAnsiTheme="minorHAnsi"/>
          <w:sz w:val="20"/>
          <w:szCs w:val="20"/>
        </w:rPr>
        <w:t>), ako napr. požiadavky týkajúce sa sociálnych</w:t>
      </w:r>
      <w:r w:rsidR="007227DD" w:rsidRPr="009C3984">
        <w:rPr>
          <w:rFonts w:asciiTheme="minorHAnsi" w:hAnsiTheme="minorHAnsi"/>
          <w:sz w:val="20"/>
          <w:szCs w:val="20"/>
        </w:rPr>
        <w:t>, ekonomických</w:t>
      </w:r>
      <w:r w:rsidR="007F4B38" w:rsidRPr="009C3984">
        <w:rPr>
          <w:rFonts w:asciiTheme="minorHAnsi" w:hAnsiTheme="minorHAnsi"/>
          <w:sz w:val="20"/>
          <w:szCs w:val="20"/>
        </w:rPr>
        <w:t xml:space="preserve"> alebo environmentálnych hľadísk, </w:t>
      </w:r>
      <w:r w:rsidR="00675852" w:rsidRPr="009C3984">
        <w:rPr>
          <w:rFonts w:asciiTheme="minorHAnsi" w:hAnsiTheme="minorHAnsi"/>
          <w:sz w:val="20"/>
          <w:szCs w:val="20"/>
        </w:rPr>
        <w:t>je potrebné aby tieto požiadavky boli primerané predmetu zákazky a nepredstavovali neopodstatnenú prekážku širšej hospodárskej súťaže. Súčasne</w:t>
      </w:r>
      <w:r w:rsidR="00D175B1" w:rsidRPr="009C3984">
        <w:rPr>
          <w:rFonts w:asciiTheme="minorHAnsi" w:hAnsiTheme="minorHAnsi"/>
          <w:sz w:val="20"/>
          <w:szCs w:val="20"/>
        </w:rPr>
        <w:t>,</w:t>
      </w:r>
      <w:r w:rsidR="00675852" w:rsidRPr="009C3984">
        <w:rPr>
          <w:rFonts w:asciiTheme="minorHAnsi" w:hAnsiTheme="minorHAnsi"/>
          <w:sz w:val="20"/>
          <w:szCs w:val="20"/>
        </w:rPr>
        <w:t xml:space="preserve"> pokiaľ sú takéto požiadavky určené, je potrebné aby boli následne vyžadované plniť, pričom </w:t>
      </w:r>
      <w:r w:rsidR="00C3230A" w:rsidRPr="009C3984">
        <w:rPr>
          <w:rFonts w:asciiTheme="minorHAnsi" w:hAnsiTheme="minorHAnsi"/>
          <w:sz w:val="20"/>
          <w:szCs w:val="20"/>
        </w:rPr>
        <w:t>RO</w:t>
      </w:r>
      <w:r w:rsidR="00675852" w:rsidRPr="009C3984">
        <w:rPr>
          <w:rFonts w:asciiTheme="minorHAnsi" w:hAnsiTheme="minorHAnsi"/>
          <w:sz w:val="20"/>
          <w:szCs w:val="20"/>
        </w:rPr>
        <w:t xml:space="preserve"> je oprávnené vykonať kontrolu, či takéto plnenie je v súlade s požiadavkami zadávania predmetnej zákazky.</w:t>
      </w:r>
    </w:p>
    <w:p w14:paraId="43BD923A" w14:textId="2A7F3B9F" w:rsidR="007F4B38" w:rsidRPr="009C3984" w:rsidRDefault="00834EEC" w:rsidP="009C3984">
      <w:pPr>
        <w:spacing w:before="120" w:after="120"/>
        <w:ind w:left="709" w:hanging="425"/>
        <w:jc w:val="both"/>
        <w:rPr>
          <w:rFonts w:asciiTheme="minorHAnsi" w:hAnsiTheme="minorHAnsi"/>
          <w:color w:val="1F497D" w:themeColor="text2"/>
        </w:rPr>
      </w:pPr>
      <w:r>
        <w:rPr>
          <w:rFonts w:asciiTheme="minorHAnsi" w:hAnsiTheme="minorHAnsi"/>
          <w:sz w:val="20"/>
          <w:szCs w:val="20"/>
        </w:rPr>
        <w:t xml:space="preserve">13. </w:t>
      </w:r>
      <w:r w:rsidR="00192930" w:rsidRPr="009C3984">
        <w:rPr>
          <w:rFonts w:asciiTheme="minorHAnsi" w:hAnsiTheme="minorHAnsi"/>
          <w:sz w:val="20"/>
          <w:szCs w:val="20"/>
        </w:rPr>
        <w:t xml:space="preserve">Súčasťou zákaziek realizovaných postupom podľa § </w:t>
      </w:r>
      <w:r w:rsidR="00DE4BE6" w:rsidRPr="009C3984">
        <w:rPr>
          <w:rFonts w:asciiTheme="minorHAnsi" w:hAnsiTheme="minorHAnsi"/>
          <w:sz w:val="20"/>
          <w:szCs w:val="20"/>
        </w:rPr>
        <w:t xml:space="preserve">109 </w:t>
      </w:r>
      <w:r w:rsidR="00192930" w:rsidRPr="009C3984">
        <w:rPr>
          <w:rFonts w:asciiTheme="minorHAnsi" w:hAnsiTheme="minorHAnsi"/>
          <w:sz w:val="20"/>
          <w:szCs w:val="20"/>
        </w:rPr>
        <w:t>ZVO a nasl.</w:t>
      </w:r>
      <w:r w:rsidR="00C3230A" w:rsidRPr="009C3984">
        <w:rPr>
          <w:rFonts w:asciiTheme="minorHAnsi" w:hAnsiTheme="minorHAnsi"/>
          <w:sz w:val="20"/>
          <w:szCs w:val="20"/>
        </w:rPr>
        <w:t>,</w:t>
      </w:r>
      <w:r w:rsidR="00192930" w:rsidRPr="009C3984">
        <w:rPr>
          <w:rFonts w:asciiTheme="minorHAnsi" w:hAnsiTheme="minorHAnsi"/>
          <w:sz w:val="20"/>
          <w:szCs w:val="20"/>
        </w:rPr>
        <w:t xml:space="preserve"> t.</w:t>
      </w:r>
      <w:r w:rsidR="00C80CDA" w:rsidRPr="009C3984">
        <w:rPr>
          <w:rFonts w:asciiTheme="minorHAnsi" w:hAnsiTheme="minorHAnsi"/>
          <w:sz w:val="20"/>
          <w:szCs w:val="20"/>
        </w:rPr>
        <w:t xml:space="preserve"> </w:t>
      </w:r>
      <w:r w:rsidR="00192930" w:rsidRPr="009C3984">
        <w:rPr>
          <w:rFonts w:asciiTheme="minorHAnsi" w:hAnsiTheme="minorHAnsi"/>
          <w:sz w:val="20"/>
          <w:szCs w:val="20"/>
        </w:rPr>
        <w:t xml:space="preserve">j. </w:t>
      </w:r>
      <w:r w:rsidR="00E84877" w:rsidRPr="009C3984">
        <w:rPr>
          <w:rFonts w:asciiTheme="minorHAnsi" w:hAnsiTheme="minorHAnsi"/>
          <w:sz w:val="20"/>
          <w:szCs w:val="20"/>
        </w:rPr>
        <w:t xml:space="preserve">zadávaných </w:t>
      </w:r>
      <w:r w:rsidR="00C80CDA" w:rsidRPr="009C3984">
        <w:rPr>
          <w:rFonts w:asciiTheme="minorHAnsi" w:hAnsiTheme="minorHAnsi"/>
          <w:sz w:val="20"/>
          <w:szCs w:val="20"/>
        </w:rPr>
        <w:t xml:space="preserve">s využitím elektronického trhoviska </w:t>
      </w:r>
      <w:r w:rsidR="00192930" w:rsidRPr="009C3984">
        <w:rPr>
          <w:rFonts w:asciiTheme="minorHAnsi" w:hAnsiTheme="minorHAnsi"/>
          <w:sz w:val="20"/>
          <w:szCs w:val="20"/>
        </w:rPr>
        <w:t xml:space="preserve">sú </w:t>
      </w:r>
      <w:r w:rsidR="00E84877" w:rsidRPr="009C3984">
        <w:rPr>
          <w:rFonts w:asciiTheme="minorHAnsi" w:hAnsiTheme="minorHAnsi"/>
          <w:sz w:val="20"/>
          <w:szCs w:val="20"/>
        </w:rPr>
        <w:t>štandardné všeobecné zmluvné podmienky, ktoré prijímateľ nie je v zmysle platných</w:t>
      </w:r>
      <w:r w:rsidR="004B5657" w:rsidRPr="009C3984">
        <w:rPr>
          <w:rFonts w:asciiTheme="minorHAnsi" w:hAnsiTheme="minorHAnsi"/>
          <w:sz w:val="20"/>
          <w:szCs w:val="20"/>
        </w:rPr>
        <w:t xml:space="preserve"> obchodných podmienok elektronického trhoviska</w:t>
      </w:r>
      <w:r w:rsidR="00E84877" w:rsidRPr="009C3984">
        <w:rPr>
          <w:rFonts w:asciiTheme="minorHAnsi" w:hAnsiTheme="minorHAnsi"/>
          <w:sz w:val="20"/>
          <w:szCs w:val="20"/>
        </w:rPr>
        <w:t xml:space="preserve"> oprávnený meniť a ani nijako inak dopĺňať. </w:t>
      </w:r>
      <w:r w:rsidR="00B71180" w:rsidRPr="009C3984">
        <w:rPr>
          <w:rFonts w:asciiTheme="minorHAnsi" w:hAnsiTheme="minorHAnsi"/>
          <w:sz w:val="20"/>
          <w:szCs w:val="20"/>
        </w:rPr>
        <w:t>Preto je vhodné</w:t>
      </w:r>
      <w:ins w:id="99" w:author="Autor">
        <w:r w:rsidR="001A71ED">
          <w:rPr>
            <w:rFonts w:asciiTheme="minorHAnsi" w:hAnsiTheme="minorHAnsi"/>
            <w:sz w:val="20"/>
            <w:szCs w:val="20"/>
          </w:rPr>
          <w:t>,</w:t>
        </w:r>
      </w:ins>
      <w:r w:rsidR="00B71180" w:rsidRPr="009C3984">
        <w:rPr>
          <w:rFonts w:asciiTheme="minorHAnsi" w:hAnsiTheme="minorHAnsi"/>
          <w:sz w:val="20"/>
          <w:szCs w:val="20"/>
        </w:rPr>
        <w:t xml:space="preserve"> aby sa s nimi vopred dôkladne oboznámil.</w:t>
      </w:r>
    </w:p>
    <w:p w14:paraId="5A9F816D" w14:textId="77777777"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5A16E9DA" wp14:editId="3C1643F6">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22283331" w14:textId="32650350" w:rsidR="00367D2C" w:rsidRPr="009D616D" w:rsidRDefault="00367D2C"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w:t>
                            </w:r>
                            <w:ins w:id="100" w:author="Autor">
                              <w:r>
                                <w:rPr>
                                  <w:rFonts w:asciiTheme="minorHAnsi" w:hAnsiTheme="minorHAnsi"/>
                                  <w:sz w:val="20"/>
                                  <w:szCs w:val="20"/>
                                </w:rPr>
                                <w:t xml:space="preserve">stavebných </w:t>
                              </w:r>
                            </w:ins>
                            <w:r w:rsidRPr="00792568">
                              <w:rPr>
                                <w:rFonts w:asciiTheme="minorHAnsi" w:hAnsiTheme="minorHAnsi"/>
                                <w:sz w:val="20"/>
                                <w:szCs w:val="20"/>
                              </w:rPr>
                              <w:t xml:space="preserve">prác/tovarov/služieb </w:t>
                            </w:r>
                            <w:r w:rsidRPr="009C3984">
                              <w:rPr>
                                <w:rFonts w:asciiTheme="minorHAnsi" w:hAnsiTheme="minorHAnsi"/>
                                <w:b/>
                                <w:sz w:val="20"/>
                                <w:szCs w:val="20"/>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6E9DA" id="Textové pole 6" o:spid="_x0000_s1038"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" fillcolor="#d8d8d8 [2732]" strokecolor="#c0504d [3205]" strokeweight="2pt">
                <v:textbox>
                  <w:txbxContent>
                    <w:p w14:paraId="22283331" w14:textId="32650350" w:rsidR="00367D2C" w:rsidRPr="009D616D" w:rsidRDefault="00367D2C"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w:t>
                      </w:r>
                      <w:ins w:id="102" w:author="Autor">
                        <w:r>
                          <w:rPr>
                            <w:rFonts w:asciiTheme="minorHAnsi" w:hAnsiTheme="minorHAnsi"/>
                            <w:sz w:val="20"/>
                            <w:szCs w:val="20"/>
                          </w:rPr>
                          <w:t xml:space="preserve">stavebných </w:t>
                        </w:r>
                      </w:ins>
                      <w:r w:rsidRPr="00792568">
                        <w:rPr>
                          <w:rFonts w:asciiTheme="minorHAnsi" w:hAnsiTheme="minorHAnsi"/>
                          <w:sz w:val="20"/>
                          <w:szCs w:val="20"/>
                        </w:rPr>
                        <w:t xml:space="preserve">prác/tovarov/služieb </w:t>
                      </w:r>
                      <w:r w:rsidRPr="009C3984">
                        <w:rPr>
                          <w:rFonts w:asciiTheme="minorHAnsi" w:hAnsiTheme="minorHAnsi"/>
                          <w:b/>
                          <w:sz w:val="20"/>
                          <w:szCs w:val="20"/>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v:textbox>
              </v:shape>
            </w:pict>
          </mc:Fallback>
        </mc:AlternateContent>
      </w:r>
    </w:p>
    <w:p w14:paraId="343521F1" w14:textId="77777777" w:rsidR="00B71180" w:rsidRPr="00F575F5" w:rsidRDefault="00B71180" w:rsidP="00495B98">
      <w:pPr>
        <w:jc w:val="both"/>
        <w:rPr>
          <w:rFonts w:asciiTheme="minorHAnsi" w:hAnsiTheme="minorHAnsi"/>
          <w:color w:val="1F497D" w:themeColor="text2"/>
        </w:rPr>
      </w:pPr>
    </w:p>
    <w:p w14:paraId="7563F13D" w14:textId="77777777" w:rsidR="00B71180" w:rsidRPr="00F575F5" w:rsidRDefault="00B71180" w:rsidP="00495B98">
      <w:pPr>
        <w:jc w:val="both"/>
        <w:rPr>
          <w:rFonts w:asciiTheme="minorHAnsi" w:hAnsiTheme="minorHAnsi"/>
          <w:color w:val="1F497D" w:themeColor="text2"/>
        </w:rPr>
      </w:pPr>
    </w:p>
    <w:p w14:paraId="162AB76F" w14:textId="77777777"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3D3A0032" wp14:editId="7526511B">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14:paraId="7AB9571D" w14:textId="77777777" w:rsidR="00367D2C" w:rsidRPr="00792568" w:rsidRDefault="00367D2C"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A0032" id="Textové pole 8" o:spid="_x0000_s1039"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AsPUXsCAAD6&#10;BAAADgAAAAAAAAAAAAAAAAAuAgAAZHJzL2Uyb0RvYy54bWxQSwECLQAUAAYACAAAACEAfqJ4ZeAA&#10;AAAIAQAADwAAAAAAAAAAAAAAAADVBAAAZHJzL2Rvd25yZXYueG1sUEsFBgAAAAAEAAQA8wAAAOIF&#10;AAAAAA==&#10;" fillcolor="#fbd4b4 [1305]" strokeweight=".5pt">
                <v:textbox>
                  <w:txbxContent>
                    <w:p w14:paraId="7AB9571D" w14:textId="77777777" w:rsidR="00367D2C" w:rsidRPr="00792568" w:rsidRDefault="00367D2C"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14:paraId="7FCBE3FA" w14:textId="77777777" w:rsidR="00B71180" w:rsidRPr="00F575F5" w:rsidRDefault="00B71180" w:rsidP="00495B98">
      <w:pPr>
        <w:jc w:val="both"/>
        <w:rPr>
          <w:rFonts w:asciiTheme="minorHAnsi" w:hAnsiTheme="minorHAnsi"/>
          <w:color w:val="1F497D" w:themeColor="text2"/>
        </w:rPr>
      </w:pPr>
    </w:p>
    <w:p w14:paraId="4BF5F909" w14:textId="77777777" w:rsidR="00037E59" w:rsidRPr="00F575F5" w:rsidRDefault="00037E59" w:rsidP="00495B98">
      <w:pPr>
        <w:jc w:val="both"/>
        <w:rPr>
          <w:rFonts w:asciiTheme="minorHAnsi" w:hAnsiTheme="minorHAnsi"/>
          <w:color w:val="1F497D" w:themeColor="text2"/>
        </w:rPr>
      </w:pPr>
    </w:p>
    <w:p w14:paraId="365FBAFE" w14:textId="75F4A247" w:rsidR="00B71180" w:rsidRPr="009C3984" w:rsidRDefault="009F3CCC" w:rsidP="0066210C">
      <w:pPr>
        <w:spacing w:before="120" w:after="120"/>
        <w:ind w:left="709" w:hanging="403"/>
        <w:jc w:val="both"/>
        <w:rPr>
          <w:rFonts w:asciiTheme="minorHAnsi" w:hAnsiTheme="minorHAnsi"/>
          <w:sz w:val="20"/>
          <w:szCs w:val="20"/>
        </w:rPr>
      </w:pPr>
      <w:r>
        <w:rPr>
          <w:rFonts w:asciiTheme="minorHAnsi" w:hAnsiTheme="minorHAnsi"/>
          <w:sz w:val="20"/>
          <w:szCs w:val="20"/>
        </w:rPr>
        <w:lastRenderedPageBreak/>
        <w:t xml:space="preserve">14. </w:t>
      </w:r>
      <w:r w:rsidR="00860F8E">
        <w:rPr>
          <w:rFonts w:asciiTheme="minorHAnsi" w:hAnsiTheme="minorHAnsi"/>
          <w:sz w:val="20"/>
          <w:szCs w:val="20"/>
        </w:rPr>
        <w:tab/>
      </w:r>
      <w:r w:rsidR="00B71180" w:rsidRPr="009C3984">
        <w:rPr>
          <w:rFonts w:asciiTheme="minorHAnsi" w:hAnsiTheme="minorHAnsi"/>
          <w:sz w:val="20"/>
          <w:szCs w:val="20"/>
        </w:rPr>
        <w:t xml:space="preserve">Pri určovaní lehôt postupuje prijímateľ podľa príslušných ustanovení ZVO v závislosti </w:t>
      </w:r>
      <w:r w:rsidR="00AB158D">
        <w:rPr>
          <w:rFonts w:asciiTheme="minorHAnsi" w:hAnsiTheme="minorHAnsi"/>
          <w:sz w:val="20"/>
          <w:szCs w:val="20"/>
        </w:rPr>
        <w:t xml:space="preserve"> </w:t>
      </w:r>
      <w:r w:rsidR="00AB158D">
        <w:rPr>
          <w:rFonts w:asciiTheme="minorHAnsi" w:hAnsiTheme="minorHAnsi"/>
          <w:sz w:val="20"/>
          <w:szCs w:val="20"/>
        </w:rPr>
        <w:br/>
      </w:r>
      <w:r w:rsidR="00B71180" w:rsidRPr="009C3984">
        <w:rPr>
          <w:rFonts w:asciiTheme="minorHAnsi" w:hAnsiTheme="minorHAnsi"/>
          <w:sz w:val="20"/>
          <w:szCs w:val="20"/>
        </w:rPr>
        <w:t>od zvoleného postupu zadávania</w:t>
      </w:r>
      <w:ins w:id="101" w:author="Autor">
        <w:r w:rsidR="001A71ED">
          <w:rPr>
            <w:rFonts w:asciiTheme="minorHAnsi" w:hAnsiTheme="minorHAnsi"/>
            <w:sz w:val="20"/>
            <w:szCs w:val="20"/>
          </w:rPr>
          <w:t xml:space="preserve"> zákazky</w:t>
        </w:r>
      </w:ins>
      <w:r w:rsidR="00B71180" w:rsidRPr="009C3984">
        <w:rPr>
          <w:rFonts w:asciiTheme="minorHAnsi" w:hAnsiTheme="minorHAnsi"/>
          <w:sz w:val="20"/>
          <w:szCs w:val="20"/>
        </w:rPr>
        <w:t xml:space="preserve">. </w:t>
      </w:r>
      <w:r w:rsidR="004952AF" w:rsidRPr="009C3984">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w:t>
      </w:r>
      <w:r w:rsidR="00AB158D">
        <w:rPr>
          <w:rFonts w:asciiTheme="minorHAnsi" w:hAnsiTheme="minorHAnsi"/>
          <w:sz w:val="20"/>
          <w:szCs w:val="20"/>
        </w:rPr>
        <w:t xml:space="preserve"> </w:t>
      </w:r>
      <w:r w:rsidR="00AB158D">
        <w:rPr>
          <w:rFonts w:asciiTheme="minorHAnsi" w:hAnsiTheme="minorHAnsi"/>
          <w:sz w:val="20"/>
          <w:szCs w:val="20"/>
        </w:rPr>
        <w:br/>
      </w:r>
      <w:r w:rsidR="004952AF" w:rsidRPr="009C3984">
        <w:rPr>
          <w:rFonts w:asciiTheme="minorHAnsi" w:hAnsiTheme="minorHAnsi"/>
          <w:sz w:val="20"/>
          <w:szCs w:val="20"/>
        </w:rPr>
        <w:t xml:space="preserve">na predloženie žiadosti o účasť. </w:t>
      </w:r>
    </w:p>
    <w:p w14:paraId="11956B42" w14:textId="77777777" w:rsidR="004952AF" w:rsidRPr="009C3984" w:rsidRDefault="009F3CCC" w:rsidP="009C3984">
      <w:pPr>
        <w:spacing w:before="120" w:after="120"/>
        <w:ind w:left="709" w:hanging="403"/>
        <w:jc w:val="both"/>
        <w:rPr>
          <w:rFonts w:asciiTheme="minorHAnsi" w:hAnsiTheme="minorHAnsi"/>
          <w:sz w:val="20"/>
          <w:szCs w:val="20"/>
        </w:rPr>
      </w:pPr>
      <w:r>
        <w:rPr>
          <w:rFonts w:asciiTheme="minorHAnsi" w:hAnsiTheme="minorHAnsi"/>
          <w:sz w:val="20"/>
          <w:szCs w:val="20"/>
        </w:rPr>
        <w:t xml:space="preserve">15. </w:t>
      </w:r>
      <w:r w:rsidR="00860F8E">
        <w:rPr>
          <w:rFonts w:asciiTheme="minorHAnsi" w:hAnsiTheme="minorHAnsi"/>
          <w:sz w:val="20"/>
          <w:szCs w:val="20"/>
        </w:rPr>
        <w:tab/>
      </w:r>
      <w:r w:rsidR="00C3230A" w:rsidRPr="009C3984">
        <w:rPr>
          <w:rFonts w:asciiTheme="minorHAnsi" w:hAnsiTheme="minorHAnsi"/>
          <w:sz w:val="20"/>
          <w:szCs w:val="20"/>
        </w:rPr>
        <w:t>RO</w:t>
      </w:r>
      <w:r w:rsidR="004952AF" w:rsidRPr="009C3984">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14:paraId="2C40734F" w14:textId="77777777" w:rsidR="004952AF" w:rsidRPr="00F575F5" w:rsidRDefault="009F3CCC" w:rsidP="009C3984">
      <w:pPr>
        <w:pStyle w:val="Odsekzoznamu"/>
        <w:spacing w:before="120" w:after="120"/>
        <w:ind w:left="709" w:hanging="403"/>
        <w:contextualSpacing w:val="0"/>
        <w:jc w:val="both"/>
        <w:rPr>
          <w:rFonts w:asciiTheme="minorHAnsi" w:hAnsiTheme="minorHAnsi"/>
          <w:color w:val="1F497D" w:themeColor="text2"/>
        </w:rPr>
      </w:pPr>
      <w:r>
        <w:rPr>
          <w:rFonts w:asciiTheme="minorHAnsi" w:hAnsiTheme="minorHAnsi"/>
          <w:sz w:val="20"/>
          <w:szCs w:val="20"/>
        </w:rPr>
        <w:t xml:space="preserve">16. </w:t>
      </w:r>
      <w:r w:rsidR="00C3230A" w:rsidRPr="00B52DF9">
        <w:rPr>
          <w:rFonts w:asciiTheme="minorHAnsi" w:hAnsiTheme="minorHAnsi"/>
          <w:sz w:val="20"/>
          <w:szCs w:val="20"/>
        </w:rPr>
        <w:t>RO</w:t>
      </w:r>
      <w:r w:rsidR="004952AF"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004952AF"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004952AF"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14:paraId="3F94573F" w14:textId="77777777" w:rsidR="00860F8E" w:rsidRPr="00B52DF9" w:rsidRDefault="009F3CCC" w:rsidP="009C3984">
      <w:pPr>
        <w:spacing w:before="120" w:after="120"/>
        <w:ind w:left="709" w:hanging="403"/>
        <w:jc w:val="both"/>
        <w:rPr>
          <w:rFonts w:asciiTheme="minorHAnsi" w:hAnsiTheme="minorHAnsi"/>
          <w:sz w:val="20"/>
          <w:szCs w:val="20"/>
        </w:rPr>
      </w:pPr>
      <w:r w:rsidRPr="009C3984">
        <w:rPr>
          <w:rFonts w:asciiTheme="minorHAnsi" w:eastAsiaTheme="majorEastAsia" w:hAnsiTheme="minorHAnsi" w:cstheme="majorBidi"/>
          <w:b/>
          <w:bCs/>
          <w:sz w:val="20"/>
          <w:szCs w:val="20"/>
        </w:rPr>
        <w:t xml:space="preserve">17.  </w:t>
      </w:r>
      <w:r w:rsidR="00207191"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00207191" w:rsidRPr="00B52DF9">
        <w:rPr>
          <w:rFonts w:asciiTheme="minorHAnsi" w:hAnsiTheme="minorHAnsi"/>
          <w:sz w:val="20"/>
          <w:szCs w:val="20"/>
        </w:rPr>
        <w:t>ZV</w:t>
      </w:r>
      <w:r w:rsidR="00495B98" w:rsidRPr="00B52DF9">
        <w:rPr>
          <w:rFonts w:asciiTheme="minorHAnsi" w:hAnsiTheme="minorHAnsi"/>
          <w:sz w:val="20"/>
          <w:szCs w:val="20"/>
        </w:rPr>
        <w:t>O.  </w:t>
      </w:r>
      <w:r w:rsidR="00495B98" w:rsidRPr="00860F8E">
        <w:rPr>
          <w:rFonts w:asciiTheme="minorHAnsi" w:hAnsiTheme="minorHAnsi"/>
          <w:sz w:val="20"/>
          <w:szCs w:val="20"/>
        </w:rPr>
        <w:t>Zábezpeka nesmie presiahnuť</w:t>
      </w:r>
      <w:r w:rsidR="00495B98" w:rsidRPr="00B52DF9">
        <w:rPr>
          <w:rFonts w:asciiTheme="minorHAnsi" w:hAnsiTheme="minorHAnsi"/>
          <w:sz w:val="20"/>
          <w:szCs w:val="20"/>
        </w:rPr>
        <w:t>:</w:t>
      </w:r>
      <w:r w:rsidR="00860F8E">
        <w:rPr>
          <w:rFonts w:asciiTheme="minorHAnsi" w:hAnsiTheme="minorHAnsi"/>
          <w:sz w:val="20"/>
          <w:szCs w:val="20"/>
        </w:rPr>
        <w:t xml:space="preserve"> </w:t>
      </w:r>
    </w:p>
    <w:p w14:paraId="38E3D28B" w14:textId="77777777" w:rsidR="00495B98" w:rsidRPr="009C3984" w:rsidRDefault="00207191" w:rsidP="009C3984">
      <w:pPr>
        <w:pStyle w:val="Zkladntext"/>
        <w:numPr>
          <w:ilvl w:val="0"/>
          <w:numId w:val="231"/>
        </w:numPr>
        <w:spacing w:before="120" w:after="120" w:line="276" w:lineRule="auto"/>
        <w:ind w:left="1470"/>
        <w:jc w:val="left"/>
        <w:rPr>
          <w:rFonts w:asciiTheme="minorHAnsi" w:hAnsiTheme="minorHAnsi"/>
          <w:b/>
          <w:sz w:val="20"/>
        </w:rPr>
      </w:pPr>
      <w:r w:rsidRPr="009C3984">
        <w:rPr>
          <w:rFonts w:asciiTheme="minorHAnsi" w:hAnsiTheme="minorHAnsi"/>
          <w:b/>
          <w:sz w:val="20"/>
        </w:rPr>
        <w:t>5 % z predpokladanej hodnoty zákazky a nesmie byť vyššia ako </w:t>
      </w:r>
      <w:r w:rsidR="00DE4BE6" w:rsidRPr="009C3984">
        <w:rPr>
          <w:rFonts w:asciiTheme="minorHAnsi" w:hAnsiTheme="minorHAnsi"/>
          <w:b/>
          <w:sz w:val="20"/>
        </w:rPr>
        <w:t>5</w:t>
      </w:r>
      <w:r w:rsidRPr="009C3984">
        <w:rPr>
          <w:rFonts w:asciiTheme="minorHAnsi" w:hAnsiTheme="minorHAnsi"/>
          <w:b/>
          <w:sz w:val="20"/>
        </w:rPr>
        <w:t>00 000 eur, </w:t>
      </w:r>
      <w:r w:rsidRPr="009C3984">
        <w:rPr>
          <w:rFonts w:asciiTheme="minorHAnsi" w:hAnsiTheme="minorHAnsi"/>
          <w:b/>
          <w:sz w:val="20"/>
          <w:lang w:val="sk-SK"/>
        </w:rPr>
        <w:t>ak ide o nadlimitnú zákazku</w:t>
      </w:r>
      <w:r w:rsidR="00495B98" w:rsidRPr="009C3984">
        <w:rPr>
          <w:rFonts w:asciiTheme="minorHAnsi" w:hAnsiTheme="minorHAnsi"/>
          <w:b/>
          <w:sz w:val="20"/>
          <w:lang w:val="sk-SK"/>
        </w:rPr>
        <w:t>,</w:t>
      </w:r>
    </w:p>
    <w:p w14:paraId="1711035A" w14:textId="77777777" w:rsidR="00B71180" w:rsidRPr="009C3984" w:rsidRDefault="00207191" w:rsidP="009C3984">
      <w:pPr>
        <w:pStyle w:val="Zkladntext"/>
        <w:numPr>
          <w:ilvl w:val="0"/>
          <w:numId w:val="231"/>
        </w:numPr>
        <w:spacing w:before="120" w:after="120" w:line="276" w:lineRule="auto"/>
        <w:ind w:left="1470"/>
        <w:jc w:val="left"/>
        <w:rPr>
          <w:rFonts w:asciiTheme="minorHAnsi" w:hAnsiTheme="minorHAnsi"/>
          <w:b/>
          <w:sz w:val="20"/>
        </w:rPr>
      </w:pPr>
      <w:r w:rsidRPr="009C3984">
        <w:rPr>
          <w:rFonts w:asciiTheme="minorHAnsi" w:hAnsiTheme="minorHAnsi"/>
          <w:b/>
          <w:sz w:val="20"/>
        </w:rPr>
        <w:t>3 % z predpokladanej hodnoty zákazky a nesmie byť vyššia ako </w:t>
      </w:r>
      <w:r w:rsidR="00DE4BE6" w:rsidRPr="009C3984">
        <w:rPr>
          <w:rFonts w:asciiTheme="minorHAnsi" w:hAnsiTheme="minorHAnsi"/>
          <w:b/>
          <w:sz w:val="20"/>
        </w:rPr>
        <w:t>100 </w:t>
      </w:r>
      <w:r w:rsidRPr="009C3984">
        <w:rPr>
          <w:rFonts w:asciiTheme="minorHAnsi" w:hAnsiTheme="minorHAnsi"/>
          <w:b/>
          <w:sz w:val="20"/>
        </w:rPr>
        <w:t>000 eur, </w:t>
      </w:r>
      <w:r w:rsidRPr="009C3984">
        <w:rPr>
          <w:rFonts w:asciiTheme="minorHAnsi" w:hAnsiTheme="minorHAnsi"/>
          <w:b/>
          <w:sz w:val="20"/>
          <w:lang w:val="sk-SK"/>
        </w:rPr>
        <w:t>ak </w:t>
      </w:r>
      <w:r w:rsidR="00860F8E">
        <w:rPr>
          <w:rFonts w:asciiTheme="minorHAnsi" w:hAnsiTheme="minorHAnsi"/>
          <w:b/>
          <w:sz w:val="20"/>
          <w:lang w:val="sk-SK"/>
        </w:rPr>
        <w:t>ide</w:t>
      </w:r>
      <w:r w:rsidR="00860F8E">
        <w:rPr>
          <w:rFonts w:asciiTheme="minorHAnsi" w:hAnsiTheme="minorHAnsi"/>
          <w:b/>
          <w:sz w:val="20"/>
          <w:lang w:val="sk-SK"/>
        </w:rPr>
        <w:br/>
        <w:t>o podlimitnú</w:t>
      </w:r>
      <w:r w:rsidR="00860F8E" w:rsidRPr="009C3984">
        <w:rPr>
          <w:rFonts w:asciiTheme="minorHAnsi" w:hAnsiTheme="minorHAnsi"/>
          <w:b/>
          <w:sz w:val="20"/>
          <w:lang w:val="sk-SK"/>
        </w:rPr>
        <w:t xml:space="preserve"> </w:t>
      </w:r>
      <w:r w:rsidR="00DE4BE6" w:rsidRPr="009C3984">
        <w:rPr>
          <w:rFonts w:asciiTheme="minorHAnsi" w:hAnsiTheme="minorHAnsi"/>
          <w:b/>
          <w:sz w:val="20"/>
          <w:lang w:val="sk-SK"/>
        </w:rPr>
        <w:t>zákazku</w:t>
      </w:r>
      <w:r w:rsidRPr="009C3984">
        <w:rPr>
          <w:rFonts w:asciiTheme="minorHAnsi" w:hAnsiTheme="minorHAnsi"/>
          <w:b/>
          <w:sz w:val="20"/>
          <w:lang w:val="sk-SK"/>
        </w:rPr>
        <w:t>.</w:t>
      </w:r>
    </w:p>
    <w:p w14:paraId="02BA59E8" w14:textId="77777777" w:rsidR="000D3DB9" w:rsidRPr="009C3984" w:rsidRDefault="000D3DB9" w:rsidP="009C3984">
      <w:pPr>
        <w:spacing w:before="120" w:after="120"/>
        <w:ind w:left="1134"/>
        <w:jc w:val="both"/>
        <w:rPr>
          <w:rFonts w:asciiTheme="minorHAnsi" w:hAnsiTheme="minorHAnsi"/>
          <w:sz w:val="20"/>
          <w:szCs w:val="20"/>
        </w:rPr>
      </w:pPr>
      <w:r w:rsidRPr="00860F8E">
        <w:rPr>
          <w:rFonts w:asciiTheme="minorHAnsi" w:hAnsiTheme="minorHAnsi"/>
          <w:sz w:val="20"/>
          <w:szCs w:val="20"/>
        </w:rPr>
        <w:t xml:space="preserve">Ak je </w:t>
      </w:r>
      <w:r w:rsidR="00E17D33" w:rsidRPr="009C3984">
        <w:rPr>
          <w:rFonts w:asciiTheme="minorHAnsi" w:hAnsiTheme="minorHAnsi"/>
          <w:b/>
          <w:sz w:val="20"/>
          <w:szCs w:val="20"/>
        </w:rPr>
        <w:t xml:space="preserve">nadlimitná </w:t>
      </w:r>
      <w:r w:rsidRPr="009C3984">
        <w:rPr>
          <w:rFonts w:asciiTheme="minorHAnsi" w:hAnsiTheme="minorHAnsi"/>
          <w:b/>
          <w:sz w:val="20"/>
          <w:szCs w:val="20"/>
        </w:rPr>
        <w:t>zákazka</w:t>
      </w:r>
      <w:r w:rsidRPr="00860F8E">
        <w:rPr>
          <w:rFonts w:asciiTheme="minorHAnsi" w:hAnsiTheme="minorHAnsi"/>
          <w:sz w:val="20"/>
          <w:szCs w:val="20"/>
        </w:rPr>
        <w:t xml:space="preserve"> rozdelená na časti, výška zábezpeky sa </w:t>
      </w:r>
      <w:r w:rsidR="009069C5" w:rsidRPr="009C3984">
        <w:rPr>
          <w:rFonts w:asciiTheme="minorHAnsi" w:hAnsiTheme="minorHAnsi"/>
          <w:sz w:val="20"/>
          <w:szCs w:val="20"/>
        </w:rPr>
        <w:t xml:space="preserve">vo </w:t>
      </w:r>
      <w:r w:rsidRPr="00860F8E">
        <w:rPr>
          <w:rFonts w:asciiTheme="minorHAnsi" w:hAnsiTheme="minorHAnsi"/>
          <w:sz w:val="20"/>
          <w:szCs w:val="20"/>
        </w:rPr>
        <w:t xml:space="preserve">vzťahu ku každej časti </w:t>
      </w:r>
      <w:r w:rsidR="009069C5" w:rsidRPr="009C3984">
        <w:rPr>
          <w:rFonts w:asciiTheme="minorHAnsi" w:hAnsiTheme="minorHAnsi"/>
          <w:sz w:val="20"/>
          <w:szCs w:val="20"/>
        </w:rPr>
        <w:t xml:space="preserve">určí </w:t>
      </w:r>
      <w:r w:rsidRPr="00860F8E">
        <w:rPr>
          <w:rFonts w:asciiTheme="minorHAnsi" w:hAnsiTheme="minorHAnsi"/>
          <w:sz w:val="20"/>
          <w:szCs w:val="20"/>
        </w:rPr>
        <w:t>tak</w:t>
      </w:r>
      <w:r w:rsidR="009069C5" w:rsidRPr="009C3984">
        <w:rPr>
          <w:rFonts w:asciiTheme="minorHAnsi" w:hAnsiTheme="minorHAnsi"/>
          <w:sz w:val="20"/>
          <w:szCs w:val="20"/>
        </w:rPr>
        <w:t xml:space="preserve">, </w:t>
      </w:r>
      <w:r w:rsidR="00B57904" w:rsidRPr="009C3984">
        <w:rPr>
          <w:rFonts w:asciiTheme="minorHAnsi" w:hAnsiTheme="minorHAnsi"/>
          <w:sz w:val="20"/>
          <w:szCs w:val="20"/>
        </w:rPr>
        <w:t xml:space="preserve"> </w:t>
      </w:r>
      <w:r w:rsidR="009069C5" w:rsidRPr="009C3984">
        <w:rPr>
          <w:rFonts w:asciiTheme="minorHAnsi" w:hAnsiTheme="minorHAnsi"/>
          <w:sz w:val="20"/>
          <w:szCs w:val="20"/>
        </w:rPr>
        <w:t xml:space="preserve">že nesmie presiahnuť 5% z predpokladanej hodnoty časti zákazky a súčasne výška zábezpeky za všetky časti nesmie byť vyššia ako 500 000 EUR. </w:t>
      </w:r>
    </w:p>
    <w:p w14:paraId="4217D453" w14:textId="77777777" w:rsidR="00E17D33" w:rsidRPr="009C3984" w:rsidRDefault="00E17D33" w:rsidP="009C3984">
      <w:pPr>
        <w:ind w:left="1134"/>
        <w:jc w:val="both"/>
        <w:rPr>
          <w:rFonts w:asciiTheme="minorHAnsi" w:hAnsiTheme="minorHAnsi"/>
          <w:sz w:val="20"/>
          <w:szCs w:val="20"/>
        </w:rPr>
      </w:pPr>
      <w:r w:rsidRPr="009C3984">
        <w:rPr>
          <w:rFonts w:asciiTheme="minorHAnsi" w:hAnsiTheme="minorHAnsi"/>
          <w:sz w:val="20"/>
          <w:szCs w:val="20"/>
        </w:rPr>
        <w:t xml:space="preserve">Ak je </w:t>
      </w:r>
      <w:r w:rsidRPr="009C3984">
        <w:rPr>
          <w:rFonts w:asciiTheme="minorHAnsi" w:hAnsiTheme="minorHAnsi"/>
          <w:b/>
          <w:sz w:val="20"/>
          <w:szCs w:val="20"/>
        </w:rPr>
        <w:t>podlimitná zákazka</w:t>
      </w:r>
      <w:r w:rsidRPr="009C3984">
        <w:rPr>
          <w:rFonts w:asciiTheme="minorHAnsi" w:hAnsiTheme="minorHAnsi"/>
          <w:sz w:val="20"/>
          <w:szCs w:val="20"/>
        </w:rPr>
        <w:t xml:space="preserve"> rozdelená na časti, výška zábezpeky sa vo vzťahu ku každej časti určí tak, </w:t>
      </w:r>
      <w:r w:rsidR="00B57904" w:rsidRPr="009C3984">
        <w:rPr>
          <w:rFonts w:asciiTheme="minorHAnsi" w:hAnsiTheme="minorHAnsi"/>
          <w:sz w:val="20"/>
          <w:szCs w:val="20"/>
        </w:rPr>
        <w:t xml:space="preserve"> </w:t>
      </w:r>
      <w:r w:rsidRPr="009C3984">
        <w:rPr>
          <w:rFonts w:asciiTheme="minorHAnsi" w:hAnsiTheme="minorHAnsi"/>
          <w:sz w:val="20"/>
          <w:szCs w:val="20"/>
        </w:rPr>
        <w:t xml:space="preserve">že nesmie presiahnuť 3% z predpokladanej hodnoty časti zákazky a súčasne výška zábezpeky za všetky časti nesmie byť vyššia ako 100 000 EUR. </w:t>
      </w:r>
    </w:p>
    <w:p w14:paraId="27395317" w14:textId="77777777" w:rsidR="004B5657" w:rsidRPr="009C3984" w:rsidRDefault="009F3CCC" w:rsidP="009C3984">
      <w:pPr>
        <w:spacing w:before="120" w:after="120"/>
        <w:ind w:left="709" w:hanging="403"/>
        <w:jc w:val="both"/>
        <w:rPr>
          <w:rFonts w:asciiTheme="minorHAnsi" w:hAnsiTheme="minorHAnsi"/>
          <w:sz w:val="20"/>
        </w:rPr>
      </w:pPr>
      <w:r w:rsidRPr="009F3CCC">
        <w:rPr>
          <w:rFonts w:asciiTheme="minorHAnsi" w:hAnsiTheme="minorHAnsi"/>
          <w:sz w:val="20"/>
          <w:szCs w:val="20"/>
        </w:rPr>
        <w:t xml:space="preserve">18. </w:t>
      </w:r>
      <w:r w:rsidR="00207191" w:rsidRPr="009C3984">
        <w:rPr>
          <w:rFonts w:asciiTheme="minorHAnsi" w:hAnsiTheme="minorHAnsi"/>
          <w:sz w:val="20"/>
        </w:rPr>
        <w:t xml:space="preserve">Pri určovaní kritérií postupuje prijímateľ podľa § </w:t>
      </w:r>
      <w:r w:rsidR="00DE4BE6" w:rsidRPr="009C3984">
        <w:rPr>
          <w:rFonts w:asciiTheme="minorHAnsi" w:hAnsiTheme="minorHAnsi"/>
          <w:sz w:val="20"/>
        </w:rPr>
        <w:t xml:space="preserve">44 </w:t>
      </w:r>
      <w:r w:rsidR="00207191" w:rsidRPr="009C3984">
        <w:rPr>
          <w:rFonts w:asciiTheme="minorHAnsi" w:hAnsiTheme="minorHAnsi"/>
          <w:sz w:val="20"/>
        </w:rPr>
        <w:t xml:space="preserve">ZVO. </w:t>
      </w:r>
      <w:r w:rsidR="001A5142" w:rsidRPr="009C3984">
        <w:rPr>
          <w:rFonts w:asciiTheme="minorHAnsi" w:hAnsiTheme="minorHAnsi"/>
          <w:sz w:val="20"/>
        </w:rPr>
        <w:t xml:space="preserve">Všetky kritériá, ktoré sú súčasťou vyhodnotenia ponúk, musia byť súčasťou zmluvy, ktorá je výsledkom VO. Upozorňujeme </w:t>
      </w:r>
      <w:r w:rsidR="00B95225" w:rsidRPr="009C3984">
        <w:rPr>
          <w:rFonts w:asciiTheme="minorHAnsi" w:hAnsiTheme="minorHAnsi"/>
          <w:sz w:val="20"/>
        </w:rPr>
        <w:t xml:space="preserve"> </w:t>
      </w:r>
      <w:r w:rsidR="00AB158D">
        <w:rPr>
          <w:rFonts w:asciiTheme="minorHAnsi" w:hAnsiTheme="minorHAnsi"/>
          <w:sz w:val="20"/>
        </w:rPr>
        <w:t xml:space="preserve"> </w:t>
      </w:r>
      <w:r w:rsidR="00AB158D">
        <w:rPr>
          <w:rFonts w:asciiTheme="minorHAnsi" w:hAnsiTheme="minorHAnsi"/>
          <w:sz w:val="20"/>
        </w:rPr>
        <w:br/>
      </w:r>
      <w:r w:rsidR="001A5142" w:rsidRPr="009C3984">
        <w:rPr>
          <w:rFonts w:asciiTheme="minorHAnsi" w:hAnsiTheme="minorHAnsi"/>
          <w:sz w:val="20"/>
        </w:rPr>
        <w:t xml:space="preserve">na povinnosť určiť aj pravidlá uplatnenia kritérií, ktorými sa zabezpečí kvalitatívne rozlíšenie splnenia jednotlivých kritérií. Pravidlá uplatnenia kritérií musia byť zároveň nediskriminačné </w:t>
      </w:r>
      <w:r w:rsidR="00AB158D">
        <w:rPr>
          <w:rFonts w:asciiTheme="minorHAnsi" w:hAnsiTheme="minorHAnsi"/>
          <w:sz w:val="20"/>
        </w:rPr>
        <w:t xml:space="preserve"> </w:t>
      </w:r>
      <w:r w:rsidR="00AB158D">
        <w:rPr>
          <w:rFonts w:asciiTheme="minorHAnsi" w:hAnsiTheme="minorHAnsi"/>
          <w:sz w:val="20"/>
        </w:rPr>
        <w:br/>
      </w:r>
      <w:r w:rsidR="001A5142" w:rsidRPr="009C3984">
        <w:rPr>
          <w:rFonts w:asciiTheme="minorHAnsi" w:hAnsiTheme="minorHAnsi"/>
          <w:sz w:val="20"/>
        </w:rPr>
        <w:t>a musia podporovať čestnú hospodársku súťaž.</w:t>
      </w:r>
      <w:r w:rsidR="004B5657" w:rsidRPr="009C3984">
        <w:rPr>
          <w:rFonts w:asciiTheme="minorHAnsi" w:hAnsiTheme="minorHAnsi"/>
          <w:spacing w:val="3"/>
          <w:sz w:val="20"/>
        </w:rPr>
        <w:t xml:space="preserve"> K</w:t>
      </w:r>
      <w:r w:rsidR="004B5657" w:rsidRPr="009C3984">
        <w:rPr>
          <w:rFonts w:asciiTheme="minorHAnsi" w:hAnsiTheme="minorHAnsi"/>
          <w:spacing w:val="1"/>
          <w:sz w:val="20"/>
        </w:rPr>
        <w:t>rit</w:t>
      </w:r>
      <w:r w:rsidR="004B5657" w:rsidRPr="009C3984">
        <w:rPr>
          <w:rFonts w:asciiTheme="minorHAnsi" w:hAnsiTheme="minorHAnsi"/>
          <w:spacing w:val="2"/>
          <w:sz w:val="20"/>
        </w:rPr>
        <w:t>é</w:t>
      </w:r>
      <w:r w:rsidR="004B5657" w:rsidRPr="009C3984">
        <w:rPr>
          <w:rFonts w:asciiTheme="minorHAnsi" w:hAnsiTheme="minorHAnsi"/>
          <w:spacing w:val="1"/>
          <w:sz w:val="20"/>
        </w:rPr>
        <w:t>ri</w:t>
      </w:r>
      <w:r w:rsidR="004B5657" w:rsidRPr="009C3984">
        <w:rPr>
          <w:rFonts w:asciiTheme="minorHAnsi" w:hAnsiTheme="minorHAnsi"/>
          <w:spacing w:val="2"/>
          <w:sz w:val="20"/>
        </w:rPr>
        <w:t>o</w:t>
      </w:r>
      <w:r w:rsidR="004B5657" w:rsidRPr="009C3984">
        <w:rPr>
          <w:rFonts w:asciiTheme="minorHAnsi" w:hAnsiTheme="minorHAnsi"/>
          <w:sz w:val="20"/>
        </w:rPr>
        <w:t xml:space="preserve">m  </w:t>
      </w:r>
      <w:r w:rsidR="004B5657" w:rsidRPr="009C3984">
        <w:rPr>
          <w:rFonts w:asciiTheme="minorHAnsi" w:hAnsiTheme="minorHAnsi"/>
          <w:spacing w:val="2"/>
          <w:sz w:val="20"/>
        </w:rPr>
        <w:t>n</w:t>
      </w:r>
      <w:r w:rsidR="004B5657" w:rsidRPr="009C3984">
        <w:rPr>
          <w:rFonts w:asciiTheme="minorHAnsi" w:hAnsiTheme="minorHAnsi"/>
          <w:sz w:val="20"/>
        </w:rPr>
        <w:t>a</w:t>
      </w:r>
      <w:r w:rsidR="004B5657" w:rsidRPr="009C3984">
        <w:rPr>
          <w:rFonts w:asciiTheme="minorHAnsi" w:hAnsiTheme="minorHAnsi"/>
          <w:spacing w:val="38"/>
          <w:sz w:val="20"/>
        </w:rPr>
        <w:t xml:space="preserve"> </w:t>
      </w:r>
      <w:r w:rsidR="004B5657" w:rsidRPr="009C3984">
        <w:rPr>
          <w:rFonts w:asciiTheme="minorHAnsi" w:hAnsiTheme="minorHAnsi"/>
          <w:spacing w:val="2"/>
          <w:sz w:val="20"/>
        </w:rPr>
        <w:t>vyhodno</w:t>
      </w:r>
      <w:r w:rsidR="004B5657" w:rsidRPr="009C3984">
        <w:rPr>
          <w:rFonts w:asciiTheme="minorHAnsi" w:hAnsiTheme="minorHAnsi"/>
          <w:spacing w:val="1"/>
          <w:sz w:val="20"/>
        </w:rPr>
        <w:t>t</w:t>
      </w:r>
      <w:r w:rsidR="004B5657" w:rsidRPr="009C3984">
        <w:rPr>
          <w:rFonts w:asciiTheme="minorHAnsi" w:hAnsiTheme="minorHAnsi"/>
          <w:spacing w:val="2"/>
          <w:sz w:val="20"/>
        </w:rPr>
        <w:t>en</w:t>
      </w:r>
      <w:r w:rsidR="004B5657" w:rsidRPr="009C3984">
        <w:rPr>
          <w:rFonts w:asciiTheme="minorHAnsi" w:hAnsiTheme="minorHAnsi"/>
          <w:spacing w:val="1"/>
          <w:sz w:val="20"/>
        </w:rPr>
        <w:t>i</w:t>
      </w:r>
      <w:r w:rsidR="004B5657" w:rsidRPr="009C3984">
        <w:rPr>
          <w:rFonts w:asciiTheme="minorHAnsi" w:hAnsiTheme="minorHAnsi"/>
          <w:sz w:val="20"/>
        </w:rPr>
        <w:t xml:space="preserve">e </w:t>
      </w:r>
      <w:r w:rsidR="004B5657" w:rsidRPr="009C3984">
        <w:rPr>
          <w:rFonts w:asciiTheme="minorHAnsi" w:hAnsiTheme="minorHAnsi"/>
          <w:spacing w:val="7"/>
          <w:sz w:val="20"/>
        </w:rPr>
        <w:t xml:space="preserve"> </w:t>
      </w:r>
      <w:r w:rsidR="004B5657" w:rsidRPr="009C3984">
        <w:rPr>
          <w:rFonts w:asciiTheme="minorHAnsi" w:hAnsiTheme="minorHAnsi"/>
          <w:spacing w:val="2"/>
          <w:w w:val="102"/>
          <w:sz w:val="20"/>
        </w:rPr>
        <w:t>ponú</w:t>
      </w:r>
      <w:r w:rsidR="004B5657" w:rsidRPr="009C3984">
        <w:rPr>
          <w:rFonts w:asciiTheme="minorHAnsi" w:hAnsiTheme="minorHAnsi"/>
          <w:w w:val="102"/>
          <w:sz w:val="20"/>
        </w:rPr>
        <w:t xml:space="preserve">k </w:t>
      </w:r>
      <w:r w:rsidR="004B5657" w:rsidRPr="009C3984">
        <w:rPr>
          <w:rFonts w:asciiTheme="minorHAnsi" w:hAnsiTheme="minorHAnsi"/>
          <w:spacing w:val="2"/>
          <w:sz w:val="20"/>
        </w:rPr>
        <w:t>nes</w:t>
      </w:r>
      <w:r w:rsidR="004B5657" w:rsidRPr="009C3984">
        <w:rPr>
          <w:rFonts w:asciiTheme="minorHAnsi" w:hAnsiTheme="minorHAnsi"/>
          <w:spacing w:val="3"/>
          <w:sz w:val="20"/>
        </w:rPr>
        <w:t>m</w:t>
      </w:r>
      <w:r w:rsidR="004B5657" w:rsidRPr="009C3984">
        <w:rPr>
          <w:rFonts w:asciiTheme="minorHAnsi" w:hAnsiTheme="minorHAnsi"/>
          <w:spacing w:val="1"/>
          <w:sz w:val="20"/>
        </w:rPr>
        <w:t>i</w:t>
      </w:r>
      <w:r w:rsidR="004B5657" w:rsidRPr="009C3984">
        <w:rPr>
          <w:rFonts w:asciiTheme="minorHAnsi" w:hAnsiTheme="minorHAnsi"/>
          <w:sz w:val="20"/>
        </w:rPr>
        <w:t xml:space="preserve">e </w:t>
      </w:r>
      <w:r w:rsidR="004B5657" w:rsidRPr="009C3984">
        <w:rPr>
          <w:rFonts w:asciiTheme="minorHAnsi" w:hAnsiTheme="minorHAnsi"/>
          <w:spacing w:val="24"/>
          <w:sz w:val="20"/>
        </w:rPr>
        <w:t xml:space="preserve"> </w:t>
      </w:r>
      <w:r w:rsidR="004B5657" w:rsidRPr="009C3984">
        <w:rPr>
          <w:rFonts w:asciiTheme="minorHAnsi" w:hAnsiTheme="minorHAnsi"/>
          <w:spacing w:val="2"/>
          <w:sz w:val="20"/>
        </w:rPr>
        <w:t>by</w:t>
      </w:r>
      <w:r w:rsidR="004B5657" w:rsidRPr="009C3984">
        <w:rPr>
          <w:rFonts w:asciiTheme="minorHAnsi" w:hAnsiTheme="minorHAnsi"/>
          <w:sz w:val="20"/>
        </w:rPr>
        <w:t xml:space="preserve">ť </w:t>
      </w:r>
      <w:r w:rsidR="004B5657" w:rsidRPr="009C3984">
        <w:rPr>
          <w:rFonts w:asciiTheme="minorHAnsi" w:hAnsiTheme="minorHAnsi"/>
          <w:spacing w:val="17"/>
          <w:sz w:val="20"/>
        </w:rPr>
        <w:t xml:space="preserve"> </w:t>
      </w:r>
      <w:r w:rsidR="004B5657" w:rsidRPr="009C3984">
        <w:rPr>
          <w:rFonts w:asciiTheme="minorHAnsi" w:hAnsiTheme="minorHAnsi"/>
          <w:spacing w:val="2"/>
          <w:sz w:val="20"/>
        </w:rPr>
        <w:t>d</w:t>
      </w:r>
      <w:r w:rsidR="004B5657" w:rsidRPr="009C3984">
        <w:rPr>
          <w:rFonts w:asciiTheme="minorHAnsi" w:hAnsiTheme="minorHAnsi"/>
          <w:spacing w:val="1"/>
          <w:sz w:val="20"/>
        </w:rPr>
        <w:t>ĺ</w:t>
      </w:r>
      <w:r w:rsidR="004B5657" w:rsidRPr="009C3984">
        <w:rPr>
          <w:rFonts w:asciiTheme="minorHAnsi" w:hAnsiTheme="minorHAnsi"/>
          <w:spacing w:val="2"/>
          <w:sz w:val="20"/>
        </w:rPr>
        <w:t>žk</w:t>
      </w:r>
      <w:r w:rsidR="004B5657" w:rsidRPr="009C3984">
        <w:rPr>
          <w:rFonts w:asciiTheme="minorHAnsi" w:hAnsiTheme="minorHAnsi"/>
          <w:sz w:val="20"/>
        </w:rPr>
        <w:t xml:space="preserve">a </w:t>
      </w:r>
      <w:r w:rsidR="004B5657" w:rsidRPr="009C3984">
        <w:rPr>
          <w:rFonts w:asciiTheme="minorHAnsi" w:hAnsiTheme="minorHAnsi"/>
          <w:spacing w:val="23"/>
          <w:sz w:val="20"/>
        </w:rPr>
        <w:t xml:space="preserve"> </w:t>
      </w:r>
      <w:r w:rsidR="004B5657" w:rsidRPr="009C3984">
        <w:rPr>
          <w:rFonts w:asciiTheme="minorHAnsi" w:hAnsiTheme="minorHAnsi"/>
          <w:spacing w:val="2"/>
          <w:sz w:val="20"/>
        </w:rPr>
        <w:t>zá</w:t>
      </w:r>
      <w:r w:rsidR="004B5657" w:rsidRPr="009C3984">
        <w:rPr>
          <w:rFonts w:asciiTheme="minorHAnsi" w:hAnsiTheme="minorHAnsi"/>
          <w:spacing w:val="1"/>
          <w:sz w:val="20"/>
        </w:rPr>
        <w:t>r</w:t>
      </w:r>
      <w:r w:rsidR="004B5657" w:rsidRPr="009C3984">
        <w:rPr>
          <w:rFonts w:asciiTheme="minorHAnsi" w:hAnsiTheme="minorHAnsi"/>
          <w:spacing w:val="2"/>
          <w:sz w:val="20"/>
        </w:rPr>
        <w:t>uky</w:t>
      </w:r>
      <w:r w:rsidR="004B5657" w:rsidRPr="009C3984">
        <w:rPr>
          <w:rFonts w:asciiTheme="minorHAnsi" w:hAnsiTheme="minorHAnsi"/>
          <w:sz w:val="20"/>
        </w:rPr>
        <w:t xml:space="preserve">, </w:t>
      </w:r>
      <w:r w:rsidR="004B5657" w:rsidRPr="009C3984">
        <w:rPr>
          <w:rFonts w:asciiTheme="minorHAnsi" w:hAnsiTheme="minorHAnsi"/>
          <w:spacing w:val="24"/>
          <w:sz w:val="20"/>
        </w:rPr>
        <w:t xml:space="preserve"> </w:t>
      </w:r>
      <w:r w:rsidR="004B5657" w:rsidRPr="009C3984">
        <w:rPr>
          <w:rFonts w:asciiTheme="minorHAnsi" w:hAnsiTheme="minorHAnsi"/>
          <w:spacing w:val="2"/>
          <w:sz w:val="20"/>
        </w:rPr>
        <w:t>pod</w:t>
      </w:r>
      <w:r w:rsidR="004B5657" w:rsidRPr="009C3984">
        <w:rPr>
          <w:rFonts w:asciiTheme="minorHAnsi" w:hAnsiTheme="minorHAnsi"/>
          <w:spacing w:val="1"/>
          <w:sz w:val="20"/>
        </w:rPr>
        <w:t>i</w:t>
      </w:r>
      <w:r w:rsidR="004B5657" w:rsidRPr="009C3984">
        <w:rPr>
          <w:rFonts w:asciiTheme="minorHAnsi" w:hAnsiTheme="minorHAnsi"/>
          <w:spacing w:val="2"/>
          <w:sz w:val="20"/>
        </w:rPr>
        <w:t>e</w:t>
      </w:r>
      <w:r w:rsidR="004B5657" w:rsidRPr="009C3984">
        <w:rPr>
          <w:rFonts w:asciiTheme="minorHAnsi" w:hAnsiTheme="minorHAnsi"/>
          <w:sz w:val="20"/>
        </w:rPr>
        <w:t xml:space="preserve">l </w:t>
      </w:r>
      <w:r w:rsidR="004B5657" w:rsidRPr="009C3984">
        <w:rPr>
          <w:rFonts w:asciiTheme="minorHAnsi" w:hAnsiTheme="minorHAnsi"/>
          <w:spacing w:val="23"/>
          <w:sz w:val="20"/>
        </w:rPr>
        <w:t xml:space="preserve"> </w:t>
      </w:r>
      <w:r w:rsidR="004B5657" w:rsidRPr="009C3984">
        <w:rPr>
          <w:rFonts w:asciiTheme="minorHAnsi" w:hAnsiTheme="minorHAnsi"/>
          <w:spacing w:val="1"/>
          <w:w w:val="102"/>
          <w:sz w:val="20"/>
        </w:rPr>
        <w:t>s</w:t>
      </w:r>
      <w:r w:rsidR="004B5657" w:rsidRPr="009C3984">
        <w:rPr>
          <w:rFonts w:asciiTheme="minorHAnsi" w:hAnsiTheme="minorHAnsi"/>
          <w:spacing w:val="2"/>
          <w:w w:val="102"/>
          <w:sz w:val="20"/>
        </w:rPr>
        <w:t>ubdod</w:t>
      </w:r>
      <w:r w:rsidR="004B5657" w:rsidRPr="009C3984">
        <w:rPr>
          <w:rFonts w:asciiTheme="minorHAnsi" w:hAnsiTheme="minorHAnsi"/>
          <w:spacing w:val="2"/>
          <w:w w:val="103"/>
          <w:sz w:val="20"/>
        </w:rPr>
        <w:t>á</w:t>
      </w:r>
      <w:r w:rsidR="004B5657" w:rsidRPr="009C3984">
        <w:rPr>
          <w:rFonts w:asciiTheme="minorHAnsi" w:hAnsiTheme="minorHAnsi"/>
          <w:spacing w:val="2"/>
          <w:w w:val="102"/>
          <w:sz w:val="20"/>
        </w:rPr>
        <w:t>vo</w:t>
      </w:r>
      <w:r w:rsidR="004B5657" w:rsidRPr="009C3984">
        <w:rPr>
          <w:rFonts w:asciiTheme="minorHAnsi" w:hAnsiTheme="minorHAnsi"/>
          <w:w w:val="102"/>
          <w:sz w:val="20"/>
        </w:rPr>
        <w:t xml:space="preserve">k </w:t>
      </w:r>
      <w:r w:rsidR="004B5657" w:rsidRPr="009C3984">
        <w:rPr>
          <w:rFonts w:asciiTheme="minorHAnsi" w:hAnsiTheme="minorHAnsi"/>
          <w:sz w:val="20"/>
        </w:rPr>
        <w:t>a</w:t>
      </w:r>
      <w:r w:rsidR="004B5657" w:rsidRPr="009C3984">
        <w:rPr>
          <w:rFonts w:asciiTheme="minorHAnsi" w:hAnsiTheme="minorHAnsi"/>
          <w:spacing w:val="7"/>
          <w:sz w:val="20"/>
        </w:rPr>
        <w:t xml:space="preserve"> </w:t>
      </w:r>
      <w:r w:rsidR="008C536A" w:rsidRPr="009C3984">
        <w:rPr>
          <w:rFonts w:asciiTheme="minorHAnsi" w:hAnsiTheme="minorHAnsi"/>
          <w:w w:val="102"/>
          <w:sz w:val="20"/>
        </w:rPr>
        <w:t>inštitúty zabezpečujúce zmluvné plnenie.</w:t>
      </w:r>
    </w:p>
    <w:p w14:paraId="5D356927" w14:textId="77777777" w:rsidR="001A5142" w:rsidRPr="009C3984" w:rsidRDefault="009F3CCC" w:rsidP="009C3984">
      <w:pPr>
        <w:spacing w:before="120" w:after="120"/>
        <w:ind w:left="709" w:hanging="403"/>
        <w:jc w:val="both"/>
        <w:rPr>
          <w:rFonts w:asciiTheme="minorHAnsi" w:hAnsiTheme="minorHAnsi"/>
          <w:sz w:val="20"/>
          <w:szCs w:val="20"/>
        </w:rPr>
      </w:pPr>
      <w:r>
        <w:rPr>
          <w:rFonts w:asciiTheme="minorHAnsi" w:hAnsiTheme="minorHAnsi"/>
          <w:sz w:val="20"/>
          <w:szCs w:val="20"/>
        </w:rPr>
        <w:t xml:space="preserve">19. </w:t>
      </w:r>
      <w:r w:rsidR="00C3230A" w:rsidRPr="009C3984">
        <w:rPr>
          <w:rFonts w:asciiTheme="minorHAnsi" w:hAnsiTheme="minorHAnsi"/>
          <w:sz w:val="20"/>
          <w:szCs w:val="20"/>
        </w:rPr>
        <w:t>RO</w:t>
      </w:r>
      <w:r w:rsidR="001A5142" w:rsidRPr="009C3984">
        <w:rPr>
          <w:rFonts w:asciiTheme="minorHAnsi" w:hAnsiTheme="minorHAnsi"/>
          <w:sz w:val="20"/>
          <w:szCs w:val="20"/>
        </w:rPr>
        <w:t xml:space="preserve"> neodporúča používanie kritérií</w:t>
      </w:r>
      <w:r w:rsidR="000F77CD" w:rsidRPr="009C3984">
        <w:rPr>
          <w:rFonts w:asciiTheme="minorHAnsi" w:hAnsiTheme="minorHAnsi"/>
          <w:sz w:val="20"/>
          <w:szCs w:val="20"/>
        </w:rPr>
        <w:t>, ktoré nie sú objektívne vyhodnotiteľné</w:t>
      </w:r>
      <w:r w:rsidR="00883294" w:rsidRPr="009C3984">
        <w:rPr>
          <w:rFonts w:asciiTheme="minorHAnsi" w:hAnsiTheme="minorHAnsi"/>
          <w:sz w:val="20"/>
          <w:szCs w:val="20"/>
        </w:rPr>
        <w:t xml:space="preserve"> </w:t>
      </w:r>
      <w:r w:rsidR="000F77CD" w:rsidRPr="009C3984">
        <w:rPr>
          <w:rFonts w:asciiTheme="minorHAnsi" w:hAnsiTheme="minorHAnsi"/>
          <w:sz w:val="20"/>
          <w:szCs w:val="20"/>
        </w:rPr>
        <w:t xml:space="preserve">(napr. </w:t>
      </w:r>
      <w:r w:rsidR="001A5142" w:rsidRPr="009C3984">
        <w:rPr>
          <w:rFonts w:asciiTheme="minorHAnsi" w:hAnsiTheme="minorHAnsi"/>
          <w:sz w:val="20"/>
          <w:szCs w:val="20"/>
        </w:rPr>
        <w:t xml:space="preserve"> </w:t>
      </w:r>
      <w:r w:rsidR="000F77CD" w:rsidRPr="009C3984">
        <w:rPr>
          <w:rFonts w:asciiTheme="minorHAnsi" w:hAnsiTheme="minorHAnsi"/>
          <w:sz w:val="20"/>
          <w:szCs w:val="20"/>
        </w:rPr>
        <w:t>vzhľad, estetické prevedenie a pod.).</w:t>
      </w:r>
    </w:p>
    <w:p w14:paraId="650FE82A" w14:textId="77777777" w:rsidR="00AE34CB" w:rsidRDefault="00F307E0" w:rsidP="009C3984">
      <w:pPr>
        <w:pStyle w:val="Odsekzoznamu"/>
        <w:spacing w:before="120" w:after="120"/>
        <w:ind w:left="709" w:hanging="403"/>
        <w:contextualSpacing w:val="0"/>
        <w:jc w:val="both"/>
        <w:rPr>
          <w:rFonts w:asciiTheme="minorHAnsi" w:hAnsiTheme="minorHAnsi"/>
          <w:sz w:val="20"/>
          <w:szCs w:val="20"/>
        </w:rPr>
      </w:pPr>
      <w:r>
        <w:rPr>
          <w:rFonts w:asciiTheme="minorHAnsi" w:hAnsiTheme="minorHAnsi"/>
          <w:sz w:val="20"/>
          <w:szCs w:val="20"/>
        </w:rPr>
        <w:t xml:space="preserve">20. </w:t>
      </w:r>
      <w:r w:rsidR="00A75BA8">
        <w:rPr>
          <w:rFonts w:asciiTheme="minorHAnsi" w:hAnsiTheme="minorHAnsi"/>
          <w:sz w:val="20"/>
          <w:szCs w:val="20"/>
        </w:rPr>
        <w:tab/>
      </w:r>
      <w:r w:rsidR="00C3230A" w:rsidRPr="009C3984">
        <w:rPr>
          <w:rFonts w:asciiTheme="minorHAnsi" w:hAnsiTheme="minorHAnsi"/>
          <w:sz w:val="20"/>
          <w:szCs w:val="20"/>
        </w:rPr>
        <w:t>RO</w:t>
      </w:r>
      <w:r w:rsidR="00AE34CB" w:rsidRPr="009C3984">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w:t>
      </w:r>
      <w:r w:rsidR="0066210C">
        <w:rPr>
          <w:rFonts w:asciiTheme="minorHAnsi" w:hAnsiTheme="minorHAnsi"/>
          <w:sz w:val="20"/>
          <w:szCs w:val="20"/>
        </w:rPr>
        <w:t xml:space="preserve"> </w:t>
      </w:r>
      <w:r w:rsidR="0066210C">
        <w:rPr>
          <w:rFonts w:asciiTheme="minorHAnsi" w:hAnsiTheme="minorHAnsi"/>
          <w:sz w:val="20"/>
          <w:szCs w:val="20"/>
        </w:rPr>
        <w:br/>
      </w:r>
      <w:r w:rsidR="00AE34CB" w:rsidRPr="009C3984">
        <w:rPr>
          <w:rFonts w:asciiTheme="minorHAnsi" w:hAnsiTheme="minorHAnsi"/>
          <w:sz w:val="20"/>
          <w:szCs w:val="20"/>
        </w:rPr>
        <w:t>a ich nastavenie musí viesť k výberu ekonomicky najvýhodnejšej ponuky. Taktiež v prípade určenia viacerých kritérií je potrebné v oznámení o vyhlásení VO  a v súťažných podkladoch uviesť ich</w:t>
      </w:r>
      <w:r w:rsidR="00AB158D">
        <w:rPr>
          <w:rFonts w:asciiTheme="minorHAnsi" w:hAnsiTheme="minorHAnsi"/>
          <w:sz w:val="20"/>
          <w:szCs w:val="20"/>
        </w:rPr>
        <w:t xml:space="preserve"> </w:t>
      </w:r>
      <w:r w:rsidR="00AE34CB" w:rsidRPr="009C3984">
        <w:rPr>
          <w:rFonts w:asciiTheme="minorHAnsi" w:hAnsiTheme="minorHAnsi"/>
          <w:sz w:val="20"/>
          <w:szCs w:val="20"/>
        </w:rPr>
        <w:t>váhu pri vyhodnocovaní, resp. pravidlá prideľovania bodov a pravidlá vyhodnocovania ponúk.</w:t>
      </w:r>
    </w:p>
    <w:p w14:paraId="2E4A7BC9" w14:textId="77777777" w:rsidR="00FF1556" w:rsidRPr="00A72D99" w:rsidRDefault="00FF1556" w:rsidP="009C3984">
      <w:pPr>
        <w:spacing w:before="120" w:after="120"/>
        <w:ind w:left="709" w:hanging="403"/>
        <w:jc w:val="both"/>
        <w:rPr>
          <w:rFonts w:asciiTheme="minorHAnsi" w:hAnsiTheme="minorHAnsi"/>
          <w:sz w:val="20"/>
          <w:szCs w:val="20"/>
        </w:rPr>
      </w:pPr>
      <w:r>
        <w:rPr>
          <w:rFonts w:asciiTheme="minorHAnsi" w:hAnsiTheme="minorHAnsi"/>
          <w:sz w:val="20"/>
          <w:szCs w:val="20"/>
        </w:rPr>
        <w:t>21.</w:t>
      </w:r>
      <w:r>
        <w:rPr>
          <w:rFonts w:asciiTheme="minorHAnsi" w:hAnsiTheme="minorHAnsi"/>
          <w:sz w:val="20"/>
          <w:szCs w:val="20"/>
        </w:rPr>
        <w:tab/>
        <w:t xml:space="preserve">RO OP TP </w:t>
      </w:r>
      <w:r w:rsidRPr="009C3984">
        <w:rPr>
          <w:rFonts w:asciiTheme="minorHAnsi" w:hAnsiTheme="minorHAnsi"/>
          <w:sz w:val="20"/>
          <w:szCs w:val="20"/>
        </w:rPr>
        <w:t>upozorňuje prijímateľov</w:t>
      </w:r>
      <w:r w:rsidRPr="00413218">
        <w:rPr>
          <w:rFonts w:asciiTheme="minorHAnsi" w:hAnsiTheme="minorHAnsi"/>
          <w:sz w:val="20"/>
          <w:szCs w:val="20"/>
        </w:rPr>
        <w:t xml:space="preserve"> na skutočnosť, že v prípade uvádzania technických požiadaviek </w:t>
      </w:r>
      <w:r w:rsidR="0066210C">
        <w:rPr>
          <w:rFonts w:asciiTheme="minorHAnsi" w:hAnsiTheme="minorHAnsi"/>
          <w:sz w:val="20"/>
          <w:szCs w:val="20"/>
        </w:rPr>
        <w:t xml:space="preserve"> </w:t>
      </w:r>
      <w:r w:rsidR="0066210C">
        <w:rPr>
          <w:rFonts w:asciiTheme="minorHAnsi" w:hAnsiTheme="minorHAnsi"/>
          <w:sz w:val="20"/>
          <w:szCs w:val="20"/>
        </w:rPr>
        <w:br/>
      </w:r>
      <w:r w:rsidRPr="00413218">
        <w:rPr>
          <w:rFonts w:asciiTheme="minorHAnsi" w:hAnsiTheme="minorHAnsi"/>
          <w:sz w:val="20"/>
          <w:szCs w:val="20"/>
        </w:rPr>
        <w:t xml:space="preserve">s odvolaním sa na konkrétneho výrobcu, výrobný postup, obchodné označenie, patent, typ, oblasť alebo miesto pôvodu alebo výroby značiek musia odôvodniť, prečo nie je možné opísať predmet zákazky na základe výkonnostných a funkčných požiadaviek dostatočne presne </w:t>
      </w:r>
      <w:r w:rsidR="00A27741">
        <w:rPr>
          <w:rFonts w:asciiTheme="minorHAnsi" w:hAnsiTheme="minorHAnsi"/>
          <w:sz w:val="20"/>
          <w:szCs w:val="20"/>
        </w:rPr>
        <w:t xml:space="preserve"> </w:t>
      </w:r>
      <w:r w:rsidR="00A27741">
        <w:rPr>
          <w:rFonts w:asciiTheme="minorHAnsi" w:hAnsiTheme="minorHAnsi"/>
          <w:sz w:val="20"/>
          <w:szCs w:val="20"/>
        </w:rPr>
        <w:br/>
      </w:r>
      <w:r w:rsidRPr="00413218">
        <w:rPr>
          <w:rFonts w:asciiTheme="minorHAnsi" w:hAnsiTheme="minorHAnsi"/>
          <w:sz w:val="20"/>
          <w:szCs w:val="20"/>
        </w:rPr>
        <w:t>a zrozumiteľne.</w:t>
      </w:r>
    </w:p>
    <w:p w14:paraId="7A7B9067" w14:textId="77777777" w:rsidR="00F85DD1" w:rsidRPr="009C3984" w:rsidRDefault="000C1C1A" w:rsidP="009C3984">
      <w:pPr>
        <w:pStyle w:val="Nadpis1"/>
        <w:spacing w:after="120"/>
        <w:ind w:left="444" w:firstLine="708"/>
      </w:pPr>
      <w:bookmarkStart w:id="102" w:name="_Toc26798947"/>
      <w:bookmarkStart w:id="103" w:name="_Ref417892350"/>
      <w:r w:rsidRPr="00224B27">
        <w:t xml:space="preserve">5. </w:t>
      </w:r>
      <w:r w:rsidR="006E526E" w:rsidRPr="009C3984">
        <w:t>Podmienky účast</w:t>
      </w:r>
      <w:r w:rsidR="00F85DD1" w:rsidRPr="009C3984">
        <w:t>i</w:t>
      </w:r>
      <w:bookmarkEnd w:id="102"/>
    </w:p>
    <w:bookmarkEnd w:id="103"/>
    <w:p w14:paraId="715FBD12" w14:textId="150ADE44" w:rsidR="00CF67E0" w:rsidRPr="00B52DF9" w:rsidRDefault="00CF67E0"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w:t>
      </w:r>
      <w:ins w:id="104" w:author="Autor">
        <w:r w:rsidR="001A71ED">
          <w:rPr>
            <w:rFonts w:asciiTheme="minorHAnsi" w:hAnsiTheme="minorHAnsi"/>
            <w:sz w:val="20"/>
            <w:szCs w:val="20"/>
          </w:rPr>
          <w:t xml:space="preserve"> </w:t>
        </w:r>
      </w:ins>
      <w:r w:rsidR="00DE4BE6" w:rsidRPr="00A72D99">
        <w:rPr>
          <w:rFonts w:asciiTheme="minorHAnsi" w:hAnsiTheme="minorHAnsi"/>
          <w:sz w:val="20"/>
          <w:szCs w:val="20"/>
        </w:rPr>
        <w:t>32 až §</w:t>
      </w:r>
      <w:ins w:id="105" w:author="Autor">
        <w:r w:rsidR="001A71ED">
          <w:rPr>
            <w:rFonts w:asciiTheme="minorHAnsi" w:hAnsiTheme="minorHAnsi"/>
            <w:sz w:val="20"/>
            <w:szCs w:val="20"/>
          </w:rPr>
          <w:t xml:space="preserve"> </w:t>
        </w:r>
      </w:ins>
      <w:r w:rsidR="00DE4BE6" w:rsidRPr="00A72D99">
        <w:rPr>
          <w:rFonts w:asciiTheme="minorHAnsi" w:hAnsiTheme="minorHAnsi"/>
          <w:sz w:val="20"/>
          <w:szCs w:val="20"/>
        </w:rPr>
        <w:t>36</w:t>
      </w:r>
      <w:r w:rsidR="00DA31CE">
        <w:rPr>
          <w:rFonts w:asciiTheme="minorHAnsi" w:hAnsiTheme="minorHAnsi"/>
          <w:sz w:val="20"/>
          <w:szCs w:val="20"/>
        </w:rPr>
        <w:t xml:space="preserve"> a</w:t>
      </w:r>
      <w:r w:rsidR="00DE4BE6" w:rsidRPr="00A72D99">
        <w:rPr>
          <w:rFonts w:asciiTheme="minorHAnsi" w:hAnsiTheme="minorHAnsi"/>
          <w:sz w:val="20"/>
          <w:szCs w:val="20"/>
        </w:rPr>
        <w:t xml:space="preserve">  § 38 ZVO</w:t>
      </w:r>
      <w:r w:rsidRPr="00B52DF9">
        <w:rPr>
          <w:rFonts w:asciiTheme="minorHAnsi" w:hAnsiTheme="minorHAnsi"/>
          <w:sz w:val="20"/>
          <w:szCs w:val="20"/>
        </w:rPr>
        <w:t xml:space="preserve">. </w:t>
      </w:r>
    </w:p>
    <w:p w14:paraId="00E54CE9" w14:textId="77777777" w:rsidR="00CF67E0" w:rsidRPr="00A72D99" w:rsidRDefault="00CF67E0"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B52DF9">
        <w:rPr>
          <w:rFonts w:asciiTheme="minorHAnsi" w:hAnsiTheme="minorHAnsi"/>
          <w:sz w:val="20"/>
          <w:szCs w:val="20"/>
        </w:rPr>
        <w:lastRenderedPageBreak/>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w:t>
      </w:r>
      <w:r w:rsidR="00DA31CE">
        <w:rPr>
          <w:rFonts w:asciiTheme="minorHAnsi" w:hAnsiTheme="minorHAnsi"/>
          <w:sz w:val="20"/>
          <w:szCs w:val="20"/>
        </w:rPr>
        <w:t>,</w:t>
      </w:r>
      <w:r w:rsidRPr="00B52DF9">
        <w:rPr>
          <w:rFonts w:asciiTheme="minorHAnsi" w:hAnsiTheme="minorHAnsi"/>
          <w:sz w:val="20"/>
          <w:szCs w:val="20"/>
        </w:rPr>
        <w:t xml:space="preserve"> musia byť podmienky účasti splniteľné, nediskriminačné, transparentné, jasné, primerané a stanovené vždy </w:t>
      </w:r>
      <w:r w:rsidR="000F4AD3">
        <w:rPr>
          <w:rFonts w:asciiTheme="minorHAnsi" w:hAnsiTheme="minorHAnsi"/>
          <w:sz w:val="20"/>
          <w:szCs w:val="20"/>
        </w:rPr>
        <w:t xml:space="preserve">  </w:t>
      </w:r>
      <w:r w:rsidR="000F4AD3">
        <w:rPr>
          <w:rFonts w:asciiTheme="minorHAnsi" w:hAnsiTheme="minorHAnsi"/>
          <w:sz w:val="20"/>
          <w:szCs w:val="20"/>
        </w:rPr>
        <w:br/>
      </w:r>
      <w:r w:rsidRPr="00B52DF9">
        <w:rPr>
          <w:rFonts w:asciiTheme="minorHAnsi" w:hAnsiTheme="minorHAnsi"/>
          <w:sz w:val="20"/>
          <w:szCs w:val="20"/>
        </w:rPr>
        <w:t>vo vzťahu k predmetu zákazky. Posudzovať primeranosť úrovne stanovených podmienok účasti je potrebné vo vzťahu</w:t>
      </w:r>
      <w:r w:rsidR="00324567">
        <w:rPr>
          <w:rFonts w:asciiTheme="minorHAnsi" w:hAnsiTheme="minorHAnsi"/>
          <w:sz w:val="20"/>
          <w:szCs w:val="20"/>
        </w:rPr>
        <w:t xml:space="preserve"> ku</w:t>
      </w:r>
      <w:r w:rsidRPr="00B52DF9">
        <w:rPr>
          <w:rFonts w:asciiTheme="minorHAnsi" w:hAnsiTheme="minorHAnsi"/>
          <w:sz w:val="20"/>
          <w:szCs w:val="20"/>
        </w:rPr>
        <w:t xml:space="preserve"> charakteru, náročnosti, významu a účelu predmetu zákazky so zreteľom </w:t>
      </w:r>
      <w:r w:rsidR="000F4AD3">
        <w:rPr>
          <w:rFonts w:asciiTheme="minorHAnsi" w:hAnsiTheme="minorHAnsi"/>
          <w:sz w:val="20"/>
          <w:szCs w:val="20"/>
        </w:rPr>
        <w:t xml:space="preserve"> </w:t>
      </w:r>
      <w:r w:rsidR="000F4AD3">
        <w:rPr>
          <w:rFonts w:asciiTheme="minorHAnsi" w:hAnsiTheme="minorHAnsi"/>
          <w:sz w:val="20"/>
          <w:szCs w:val="20"/>
        </w:rPr>
        <w:br/>
      </w:r>
      <w:r w:rsidRPr="00B52DF9">
        <w:rPr>
          <w:rFonts w:asciiTheme="minorHAnsi" w:hAnsiTheme="minorHAnsi"/>
          <w:sz w:val="20"/>
          <w:szCs w:val="20"/>
        </w:rPr>
        <w:t>na všetky uvedené okolnosti. Požiadavka na preukazovanie splnenia minimálnych podmienok účasti má teda zaistiť, aby sa v konečnom „výbere" umiestnili len ponuky tých záujemcov/uchádzačov, ktorí disponujú dostatočnými kapacitami</w:t>
      </w:r>
      <w:r w:rsidR="00324567">
        <w:rPr>
          <w:rFonts w:asciiTheme="minorHAnsi" w:hAnsiTheme="minorHAnsi"/>
          <w:sz w:val="20"/>
          <w:szCs w:val="20"/>
        </w:rPr>
        <w:t xml:space="preserve"> </w:t>
      </w:r>
      <w:r w:rsidRPr="00B52DF9">
        <w:rPr>
          <w:rFonts w:asciiTheme="minorHAnsi" w:hAnsiTheme="minorHAnsi"/>
          <w:sz w:val="20"/>
          <w:szCs w:val="20"/>
        </w:rPr>
        <w:t>na realizáciu konkrétnej zákazky.</w:t>
      </w:r>
    </w:p>
    <w:p w14:paraId="77C43360" w14:textId="77777777" w:rsidR="00F04EF7" w:rsidRDefault="00E706C3" w:rsidP="009C3984">
      <w:pPr>
        <w:pStyle w:val="Odsekzoznamu"/>
        <w:numPr>
          <w:ilvl w:val="0"/>
          <w:numId w:val="226"/>
        </w:numPr>
        <w:spacing w:before="120" w:after="120"/>
        <w:ind w:left="851" w:hanging="567"/>
        <w:contextualSpacing w:val="0"/>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5A027BEF" wp14:editId="2C5954DF">
                <wp:simplePos x="0" y="0"/>
                <wp:positionH relativeFrom="column">
                  <wp:posOffset>18415</wp:posOffset>
                </wp:positionH>
                <wp:positionV relativeFrom="paragraph">
                  <wp:posOffset>438785</wp:posOffset>
                </wp:positionV>
                <wp:extent cx="5791200" cy="960120"/>
                <wp:effectExtent l="0" t="0" r="19050" b="11430"/>
                <wp:wrapNone/>
                <wp:docPr id="15" name="Textové pole 15"/>
                <wp:cNvGraphicFramePr/>
                <a:graphic xmlns:a="http://schemas.openxmlformats.org/drawingml/2006/main">
                  <a:graphicData uri="http://schemas.microsoft.com/office/word/2010/wordprocessingShape">
                    <wps:wsp>
                      <wps:cNvSpPr txBox="1"/>
                      <wps:spPr>
                        <a:xfrm>
                          <a:off x="0" y="0"/>
                          <a:ext cx="5791200" cy="960120"/>
                        </a:xfrm>
                        <a:prstGeom prst="rect">
                          <a:avLst/>
                        </a:prstGeom>
                        <a:solidFill>
                          <a:schemeClr val="accent6">
                            <a:lumMod val="40000"/>
                            <a:lumOff val="60000"/>
                          </a:schemeClr>
                        </a:solidFill>
                        <a:ln w="6350">
                          <a:solidFill>
                            <a:prstClr val="black"/>
                          </a:solidFill>
                        </a:ln>
                        <a:effectLst/>
                      </wps:spPr>
                      <wps:txbx>
                        <w:txbxContent>
                          <w:p w14:paraId="1A440E12" w14:textId="77777777" w:rsidR="00367D2C" w:rsidRDefault="00367D2C"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14:paraId="3FDC7A71" w14:textId="77777777" w:rsidR="00367D2C" w:rsidRDefault="00367D2C"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Pri uvádzaní lehôt ako napr. za predchádzajúce tri roky uviesť, k akému dátumu sa počítajú predchádzajúce tri roky  –  napr. k dátumu zverejnenia oznámenia o vyhlásení VO vo Vestníku.</w:t>
                            </w:r>
                          </w:p>
                          <w:p w14:paraId="085219D8" w14:textId="77777777" w:rsidR="00367D2C" w:rsidRPr="00792568" w:rsidRDefault="00367D2C"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27BEF" id="Textové pole 15" o:spid="_x0000_s1040" type="#_x0000_t202" style="position:absolute;left:0;text-align:left;margin-left:1.45pt;margin-top:34.55pt;width:456pt;height:7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" fillcolor="#fbd4b4 [1305]" strokeweight=".5pt">
                <v:textbox>
                  <w:txbxContent>
                    <w:p w14:paraId="1A440E12" w14:textId="77777777" w:rsidR="00367D2C" w:rsidRDefault="00367D2C"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14:paraId="3FDC7A71" w14:textId="77777777" w:rsidR="00367D2C" w:rsidRDefault="00367D2C"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Pri uvádzaní lehôt ako napr. za predchádzajúce tri roky uviesť, k akému dátumu sa počítajú predchádzajúce tri roky  –  napr. k dátumu zverejnenia oznámenia o vyhlásení VO vo Vestníku.</w:t>
                      </w:r>
                    </w:p>
                    <w:p w14:paraId="085219D8" w14:textId="77777777" w:rsidR="00367D2C" w:rsidRPr="00792568" w:rsidRDefault="00367D2C"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w:t>
      </w:r>
      <w:r w:rsidR="00EF198C">
        <w:rPr>
          <w:rFonts w:asciiTheme="minorHAnsi" w:hAnsiTheme="minorHAnsi"/>
          <w:sz w:val="20"/>
          <w:szCs w:val="20"/>
        </w:rPr>
        <w:t> nasl.</w:t>
      </w:r>
      <w:r w:rsidR="00DE4BE6" w:rsidRPr="00A72D99">
        <w:rPr>
          <w:rFonts w:asciiTheme="minorHAnsi" w:hAnsiTheme="minorHAnsi"/>
          <w:sz w:val="20"/>
          <w:szCs w:val="20"/>
        </w:rPr>
        <w:t> </w:t>
      </w:r>
      <w:r w:rsidR="00EF198C">
        <w:rPr>
          <w:rFonts w:asciiTheme="minorHAnsi" w:hAnsiTheme="minorHAnsi"/>
          <w:sz w:val="20"/>
          <w:szCs w:val="20"/>
        </w:rPr>
        <w:t>ZV</w:t>
      </w:r>
      <w:r w:rsidR="00F04EF7" w:rsidRPr="00B52DF9">
        <w:rPr>
          <w:rFonts w:asciiTheme="minorHAnsi" w:hAnsiTheme="minorHAnsi"/>
          <w:sz w:val="20"/>
          <w:szCs w:val="20"/>
        </w:rPr>
        <w:t>O.</w:t>
      </w:r>
      <w:r w:rsidR="00F04EF7" w:rsidRPr="00B52DF9">
        <w:rPr>
          <w:rFonts w:asciiTheme="minorHAnsi" w:hAnsiTheme="minorHAnsi"/>
          <w:color w:val="1F497D" w:themeColor="text2"/>
          <w:sz w:val="20"/>
          <w:szCs w:val="20"/>
        </w:rPr>
        <w:t xml:space="preserve"> </w:t>
      </w:r>
    </w:p>
    <w:p w14:paraId="3CF3D493" w14:textId="77777777" w:rsidR="00E706C3" w:rsidRPr="009C3984" w:rsidRDefault="00E706C3" w:rsidP="009C3984">
      <w:pPr>
        <w:ind w:left="360"/>
        <w:jc w:val="both"/>
        <w:rPr>
          <w:rFonts w:asciiTheme="minorHAnsi" w:hAnsiTheme="minorHAnsi"/>
          <w:color w:val="1F497D" w:themeColor="text2"/>
          <w:sz w:val="20"/>
          <w:szCs w:val="20"/>
        </w:rPr>
      </w:pPr>
    </w:p>
    <w:p w14:paraId="712EE397" w14:textId="77777777" w:rsidR="00B41B6F" w:rsidRPr="00F575F5" w:rsidRDefault="00B41B6F" w:rsidP="00495B98">
      <w:pPr>
        <w:jc w:val="both"/>
        <w:rPr>
          <w:rFonts w:asciiTheme="minorHAnsi" w:hAnsiTheme="minorHAnsi"/>
          <w:color w:val="1F497D" w:themeColor="text2"/>
        </w:rPr>
      </w:pPr>
    </w:p>
    <w:p w14:paraId="2EDE100B" w14:textId="77777777" w:rsidR="00B41B6F" w:rsidRPr="009C3984" w:rsidRDefault="00B41B6F" w:rsidP="009C3984">
      <w:pPr>
        <w:pStyle w:val="Odsekzoznamu"/>
        <w:ind w:left="426" w:hanging="426"/>
        <w:jc w:val="both"/>
        <w:rPr>
          <w:rFonts w:asciiTheme="minorHAnsi" w:hAnsiTheme="minorHAnsi"/>
          <w:b/>
          <w:sz w:val="20"/>
          <w:szCs w:val="20"/>
        </w:rPr>
      </w:pPr>
    </w:p>
    <w:p w14:paraId="181A36F6" w14:textId="77777777" w:rsidR="0067578D" w:rsidRPr="009C3984" w:rsidRDefault="0067578D" w:rsidP="009C3984">
      <w:pPr>
        <w:pStyle w:val="Odsekzoznamu"/>
        <w:ind w:left="426" w:hanging="426"/>
        <w:jc w:val="both"/>
        <w:rPr>
          <w:rFonts w:asciiTheme="minorHAnsi" w:hAnsiTheme="minorHAnsi"/>
          <w:b/>
          <w:sz w:val="20"/>
          <w:szCs w:val="20"/>
        </w:rPr>
      </w:pPr>
    </w:p>
    <w:p w14:paraId="40BB415A" w14:textId="2616EA24" w:rsidR="00E54D19" w:rsidRPr="00204E1B" w:rsidRDefault="00E54D19"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Prijímateľ vyžaduje od uchádzač</w:t>
      </w:r>
      <w:r w:rsidR="004B5657" w:rsidRPr="009C3984">
        <w:rPr>
          <w:rFonts w:asciiTheme="minorHAnsi" w:hAnsiTheme="minorHAnsi"/>
          <w:sz w:val="20"/>
          <w:szCs w:val="20"/>
        </w:rPr>
        <w:t>a</w:t>
      </w:r>
      <w:r w:rsidRPr="009C3984">
        <w:rPr>
          <w:rFonts w:asciiTheme="minorHAnsi" w:hAnsiTheme="minorHAnsi"/>
          <w:sz w:val="20"/>
          <w:szCs w:val="20"/>
        </w:rPr>
        <w:t xml:space="preserve"> alebo záujemcu preukázanie splnenia osobného postavenia uvedeného v </w:t>
      </w:r>
      <w:del w:id="106" w:author="Autor">
        <w:r w:rsidRPr="009C3984" w:rsidDel="001A71ED">
          <w:rPr>
            <w:rFonts w:asciiTheme="minorHAnsi" w:hAnsiTheme="minorHAnsi"/>
            <w:sz w:val="20"/>
            <w:szCs w:val="20"/>
          </w:rPr>
          <w:delText>ods. 1</w:delText>
        </w:r>
      </w:del>
      <w:r w:rsidRPr="009C3984">
        <w:rPr>
          <w:rFonts w:asciiTheme="minorHAnsi" w:hAnsiTheme="minorHAnsi"/>
          <w:sz w:val="20"/>
          <w:szCs w:val="20"/>
        </w:rPr>
        <w:t xml:space="preserve"> § </w:t>
      </w:r>
      <w:r w:rsidR="00DE4BE6" w:rsidRPr="009C3984">
        <w:rPr>
          <w:rFonts w:asciiTheme="minorHAnsi" w:hAnsiTheme="minorHAnsi"/>
          <w:sz w:val="20"/>
          <w:szCs w:val="20"/>
        </w:rPr>
        <w:t xml:space="preserve">32 </w:t>
      </w:r>
      <w:ins w:id="107" w:author="Autor">
        <w:r w:rsidR="001A71ED">
          <w:rPr>
            <w:rFonts w:asciiTheme="minorHAnsi" w:hAnsiTheme="minorHAnsi"/>
            <w:sz w:val="20"/>
            <w:szCs w:val="20"/>
          </w:rPr>
          <w:t xml:space="preserve"> ods. 1 </w:t>
        </w:r>
      </w:ins>
      <w:r w:rsidRPr="009C3984">
        <w:rPr>
          <w:rFonts w:asciiTheme="minorHAnsi" w:hAnsiTheme="minorHAnsi"/>
          <w:sz w:val="20"/>
          <w:szCs w:val="20"/>
        </w:rPr>
        <w:t>ZVO, dokladmi a spôsobom uvedenými v </w:t>
      </w:r>
      <w:del w:id="108" w:author="Autor">
        <w:r w:rsidRPr="009C3984" w:rsidDel="001A71ED">
          <w:rPr>
            <w:rFonts w:asciiTheme="minorHAnsi" w:hAnsiTheme="minorHAnsi"/>
            <w:sz w:val="20"/>
            <w:szCs w:val="20"/>
          </w:rPr>
          <w:delText>ods. 2</w:delText>
        </w:r>
      </w:del>
      <w:r w:rsidRPr="009C3984">
        <w:rPr>
          <w:rFonts w:asciiTheme="minorHAnsi" w:hAnsiTheme="minorHAnsi"/>
          <w:sz w:val="20"/>
          <w:szCs w:val="20"/>
        </w:rPr>
        <w:t xml:space="preserve"> § </w:t>
      </w:r>
      <w:r w:rsidR="00DE4BE6" w:rsidRPr="009C3984">
        <w:rPr>
          <w:rFonts w:asciiTheme="minorHAnsi" w:hAnsiTheme="minorHAnsi"/>
          <w:sz w:val="20"/>
          <w:szCs w:val="20"/>
        </w:rPr>
        <w:t xml:space="preserve">32 </w:t>
      </w:r>
      <w:ins w:id="109" w:author="Autor">
        <w:r w:rsidR="001A71ED">
          <w:rPr>
            <w:rFonts w:asciiTheme="minorHAnsi" w:hAnsiTheme="minorHAnsi"/>
            <w:sz w:val="20"/>
            <w:szCs w:val="20"/>
          </w:rPr>
          <w:t xml:space="preserve">ods. 2 </w:t>
        </w:r>
      </w:ins>
      <w:r w:rsidRPr="009C3984">
        <w:rPr>
          <w:rFonts w:asciiTheme="minorHAnsi" w:hAnsiTheme="minorHAnsi"/>
          <w:sz w:val="20"/>
          <w:szCs w:val="20"/>
        </w:rPr>
        <w:t xml:space="preserve">ZVO. </w:t>
      </w:r>
    </w:p>
    <w:p w14:paraId="6AC6E632" w14:textId="77777777" w:rsidR="00DE4BE6" w:rsidRDefault="00B41B6F"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V prípade, že uchádzač/záujemca preukazuje osobné postavenie dokladom preukazujúcim zápis </w:t>
      </w:r>
      <w:r w:rsidR="002B57D9">
        <w:rPr>
          <w:rFonts w:asciiTheme="minorHAnsi" w:hAnsiTheme="minorHAnsi"/>
          <w:sz w:val="20"/>
          <w:szCs w:val="20"/>
        </w:rPr>
        <w:t xml:space="preserve"> </w:t>
      </w:r>
      <w:r w:rsidR="002B57D9">
        <w:rPr>
          <w:rFonts w:asciiTheme="minorHAnsi" w:hAnsiTheme="minorHAnsi"/>
          <w:sz w:val="20"/>
          <w:szCs w:val="20"/>
        </w:rPr>
        <w:br/>
      </w:r>
      <w:r w:rsidRPr="009C3984">
        <w:rPr>
          <w:rFonts w:asciiTheme="minorHAnsi" w:hAnsiTheme="minorHAnsi"/>
          <w:sz w:val="20"/>
          <w:szCs w:val="20"/>
        </w:rPr>
        <w:t xml:space="preserve">do zoznamu </w:t>
      </w:r>
      <w:r w:rsidR="00DE4BE6" w:rsidRPr="009C3984">
        <w:rPr>
          <w:rFonts w:asciiTheme="minorHAnsi" w:hAnsiTheme="minorHAnsi"/>
          <w:sz w:val="20"/>
          <w:szCs w:val="20"/>
        </w:rPr>
        <w:t>hospodárskych subjektov podľa § 152</w:t>
      </w:r>
      <w:r w:rsidRPr="009C3984">
        <w:rPr>
          <w:rFonts w:asciiTheme="minorHAnsi" w:hAnsiTheme="minorHAnsi"/>
          <w:sz w:val="20"/>
          <w:szCs w:val="20"/>
        </w:rPr>
        <w:t>, nie je v súlade so ZVO požadovať aj doklad, o oprávnení dodávať tovar, uskutočňovať stavebné práce alebo poskytovať službu</w:t>
      </w:r>
      <w:r w:rsidR="00DE4BE6" w:rsidRPr="009C3984">
        <w:rPr>
          <w:rFonts w:asciiTheme="minorHAnsi" w:hAnsiTheme="minorHAnsi"/>
          <w:sz w:val="20"/>
          <w:szCs w:val="20"/>
        </w:rPr>
        <w:t>,</w:t>
      </w:r>
      <w:r w:rsidR="00DE4BE6" w:rsidRPr="009C3984">
        <w:rPr>
          <w:sz w:val="20"/>
          <w:szCs w:val="20"/>
        </w:rPr>
        <w:t xml:space="preserve"> </w:t>
      </w:r>
      <w:r w:rsidR="00DE4BE6" w:rsidRPr="009C3984">
        <w:rPr>
          <w:rFonts w:asciiTheme="minorHAnsi" w:hAnsiTheme="minorHAnsi"/>
          <w:sz w:val="20"/>
          <w:szCs w:val="20"/>
        </w:rPr>
        <w:t xml:space="preserve">ale je oprávnený dodatočne vyžiadať doklad  podľa § 32 ods. 2 písm. b) a c) ZVO. </w:t>
      </w:r>
      <w:r w:rsidR="00EF198C" w:rsidRPr="009C3984">
        <w:rPr>
          <w:rFonts w:asciiTheme="minorHAnsi" w:hAnsiTheme="minorHAnsi"/>
          <w:sz w:val="20"/>
          <w:szCs w:val="20"/>
        </w:rPr>
        <w:t xml:space="preserve"> </w:t>
      </w:r>
    </w:p>
    <w:p w14:paraId="6B79F776" w14:textId="77777777" w:rsidR="00A75BA8" w:rsidRPr="009C3984" w:rsidRDefault="00A75BA8" w:rsidP="009C3984">
      <w:pPr>
        <w:pStyle w:val="Odsekzoznamu"/>
        <w:spacing w:before="120" w:after="120"/>
        <w:ind w:left="851"/>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7A19A8B4" wp14:editId="4569FC59">
                <wp:simplePos x="0" y="0"/>
                <wp:positionH relativeFrom="column">
                  <wp:posOffset>-2540</wp:posOffset>
                </wp:positionH>
                <wp:positionV relativeFrom="paragraph">
                  <wp:posOffset>36830</wp:posOffset>
                </wp:positionV>
                <wp:extent cx="5819775" cy="617220"/>
                <wp:effectExtent l="0" t="0" r="28575" b="11430"/>
                <wp:wrapNone/>
                <wp:docPr id="13" name="Textové pole 13"/>
                <wp:cNvGraphicFramePr/>
                <a:graphic xmlns:a="http://schemas.openxmlformats.org/drawingml/2006/main">
                  <a:graphicData uri="http://schemas.microsoft.com/office/word/2010/wordprocessingShape">
                    <wps:wsp>
                      <wps:cNvSpPr txBox="1"/>
                      <wps:spPr>
                        <a:xfrm>
                          <a:off x="0" y="0"/>
                          <a:ext cx="5819775" cy="61722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7868336B" w14:textId="77777777" w:rsidR="00367D2C" w:rsidRPr="00792568" w:rsidRDefault="00367D2C"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9A8B4" id="Textové pole 13" o:spid="_x0000_s1041" type="#_x0000_t202" style="position:absolute;left:0;text-align:left;margin-left:-.2pt;margin-top:2.9pt;width:458.25pt;height:4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" fillcolor="#d8d8d8 [2732]" strokecolor="#c0504d [3205]" strokeweight="2pt">
                <v:textbox>
                  <w:txbxContent>
                    <w:p w14:paraId="7868336B" w14:textId="77777777" w:rsidR="00367D2C" w:rsidRPr="00792568" w:rsidRDefault="00367D2C"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v:textbox>
              </v:shape>
            </w:pict>
          </mc:Fallback>
        </mc:AlternateContent>
      </w:r>
    </w:p>
    <w:p w14:paraId="411747E7" w14:textId="77777777" w:rsidR="00E54D19" w:rsidRPr="00F575F5" w:rsidRDefault="00E54D19" w:rsidP="009C3984">
      <w:pPr>
        <w:spacing w:before="120" w:after="120"/>
        <w:ind w:left="851" w:hanging="567"/>
        <w:jc w:val="both"/>
        <w:rPr>
          <w:rFonts w:asciiTheme="minorHAnsi" w:hAnsiTheme="minorHAnsi"/>
          <w:color w:val="1F497D" w:themeColor="text2"/>
        </w:rPr>
      </w:pPr>
    </w:p>
    <w:p w14:paraId="352E4142" w14:textId="77777777" w:rsidR="00E54D19" w:rsidRPr="00F575F5" w:rsidRDefault="00E54D19" w:rsidP="009C3984">
      <w:pPr>
        <w:spacing w:before="120" w:after="120"/>
        <w:ind w:left="851" w:hanging="567"/>
        <w:jc w:val="both"/>
        <w:rPr>
          <w:rFonts w:asciiTheme="minorHAnsi" w:hAnsiTheme="minorHAnsi"/>
          <w:color w:val="1F497D" w:themeColor="text2"/>
        </w:rPr>
      </w:pPr>
    </w:p>
    <w:p w14:paraId="4A8A60BC" w14:textId="77777777" w:rsidR="00F04BCE" w:rsidRPr="009C3984" w:rsidRDefault="00F04BCE"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Povaha ustanovenia § </w:t>
      </w:r>
      <w:r w:rsidR="001835F0" w:rsidRPr="009C3984">
        <w:rPr>
          <w:rFonts w:asciiTheme="minorHAnsi" w:hAnsiTheme="minorHAnsi"/>
          <w:sz w:val="20"/>
          <w:szCs w:val="20"/>
        </w:rPr>
        <w:t xml:space="preserve">33 </w:t>
      </w:r>
      <w:r w:rsidRPr="009C3984">
        <w:rPr>
          <w:rFonts w:asciiTheme="minorHAnsi" w:hAnsiTheme="minorHAnsi"/>
          <w:sz w:val="20"/>
          <w:szCs w:val="20"/>
        </w:rPr>
        <w:t>ods. 1 ZVO je dispozitívna, t.</w:t>
      </w:r>
      <w:r w:rsidR="00EF198C" w:rsidRPr="009C3984">
        <w:rPr>
          <w:rFonts w:asciiTheme="minorHAnsi" w:hAnsiTheme="minorHAnsi"/>
          <w:sz w:val="20"/>
          <w:szCs w:val="20"/>
        </w:rPr>
        <w:t xml:space="preserve"> </w:t>
      </w:r>
      <w:r w:rsidRPr="009C3984">
        <w:rPr>
          <w:rFonts w:asciiTheme="minorHAnsi" w:hAnsiTheme="minorHAnsi"/>
          <w:sz w:val="20"/>
          <w:szCs w:val="20"/>
        </w:rPr>
        <w:t>j.  umožňuje určenie podmienky účasti podľa potrieb prijímateľa</w:t>
      </w:r>
      <w:r w:rsidR="00FF6D9E" w:rsidRPr="009C3984">
        <w:rPr>
          <w:rFonts w:asciiTheme="minorHAnsi" w:hAnsiTheme="minorHAnsi"/>
          <w:sz w:val="20"/>
          <w:szCs w:val="20"/>
        </w:rPr>
        <w:t>,</w:t>
      </w:r>
      <w:r w:rsidRPr="009C3984">
        <w:rPr>
          <w:rFonts w:asciiTheme="minorHAnsi" w:hAnsiTheme="minorHAnsi"/>
          <w:sz w:val="20"/>
          <w:szCs w:val="20"/>
        </w:rPr>
        <w:t xml:space="preserve"> a to za účelom preverenia spôsobilosti záujemcu alebo uchádzača realizovať predmet zákazky za podmienky, že určenie podmienok účasti týkajúcich sa finančného </w:t>
      </w:r>
      <w:r w:rsidR="00D43E5D">
        <w:rPr>
          <w:rFonts w:asciiTheme="minorHAnsi" w:hAnsiTheme="minorHAnsi"/>
          <w:sz w:val="20"/>
          <w:szCs w:val="20"/>
        </w:rPr>
        <w:t xml:space="preserve"> </w:t>
      </w:r>
      <w:r w:rsidR="00D43E5D">
        <w:rPr>
          <w:rFonts w:asciiTheme="minorHAnsi" w:hAnsiTheme="minorHAnsi"/>
          <w:sz w:val="20"/>
          <w:szCs w:val="20"/>
        </w:rPr>
        <w:br/>
      </w:r>
      <w:r w:rsidRPr="009C3984">
        <w:rPr>
          <w:rFonts w:asciiTheme="minorHAnsi" w:hAnsiTheme="minorHAnsi"/>
          <w:sz w:val="20"/>
          <w:szCs w:val="20"/>
        </w:rPr>
        <w:t xml:space="preserve">a ekonomického postavenia a dokladov na ich preukázanie </w:t>
      </w:r>
      <w:r w:rsidR="00D175B1" w:rsidRPr="009C3984">
        <w:rPr>
          <w:rFonts w:asciiTheme="minorHAnsi" w:hAnsiTheme="minorHAnsi"/>
          <w:sz w:val="20"/>
          <w:szCs w:val="20"/>
        </w:rPr>
        <w:t>je</w:t>
      </w:r>
      <w:r w:rsidRPr="009C3984">
        <w:rPr>
          <w:rFonts w:asciiTheme="minorHAnsi" w:hAnsiTheme="minorHAnsi"/>
          <w:sz w:val="20"/>
          <w:szCs w:val="20"/>
        </w:rPr>
        <w:t xml:space="preserve"> v súlade s § </w:t>
      </w:r>
      <w:r w:rsidR="001835F0" w:rsidRPr="009C3984">
        <w:rPr>
          <w:rFonts w:asciiTheme="minorHAnsi" w:hAnsiTheme="minorHAnsi"/>
          <w:sz w:val="20"/>
          <w:szCs w:val="20"/>
        </w:rPr>
        <w:t xml:space="preserve">10 </w:t>
      </w:r>
      <w:r w:rsidRPr="009C3984">
        <w:rPr>
          <w:rFonts w:asciiTheme="minorHAnsi" w:hAnsiTheme="minorHAnsi"/>
          <w:sz w:val="20"/>
          <w:szCs w:val="20"/>
        </w:rPr>
        <w:t xml:space="preserve">ods. 4 a § </w:t>
      </w:r>
      <w:r w:rsidR="001835F0" w:rsidRPr="009C3984">
        <w:rPr>
          <w:rFonts w:asciiTheme="minorHAnsi" w:hAnsiTheme="minorHAnsi"/>
          <w:sz w:val="20"/>
          <w:szCs w:val="20"/>
        </w:rPr>
        <w:t xml:space="preserve">38 </w:t>
      </w:r>
      <w:r w:rsidRPr="009C3984">
        <w:rPr>
          <w:rFonts w:asciiTheme="minorHAnsi" w:hAnsiTheme="minorHAnsi"/>
          <w:sz w:val="20"/>
          <w:szCs w:val="20"/>
        </w:rPr>
        <w:t xml:space="preserve">ods. </w:t>
      </w:r>
      <w:r w:rsidR="001835F0" w:rsidRPr="009C3984">
        <w:rPr>
          <w:rFonts w:asciiTheme="minorHAnsi" w:hAnsiTheme="minorHAnsi"/>
          <w:sz w:val="20"/>
          <w:szCs w:val="20"/>
        </w:rPr>
        <w:t xml:space="preserve">5 </w:t>
      </w:r>
      <w:r w:rsidRPr="009C3984">
        <w:rPr>
          <w:rFonts w:asciiTheme="minorHAnsi" w:hAnsiTheme="minorHAnsi"/>
          <w:sz w:val="20"/>
          <w:szCs w:val="20"/>
        </w:rPr>
        <w:t>ZVO.</w:t>
      </w:r>
    </w:p>
    <w:p w14:paraId="39ADEB62" w14:textId="18D16447" w:rsidR="00F04BCE" w:rsidRDefault="00F04BCE"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w:t>
      </w:r>
      <w:r w:rsidR="00D43E5D">
        <w:rPr>
          <w:rFonts w:asciiTheme="minorHAnsi" w:hAnsiTheme="minorHAnsi"/>
          <w:sz w:val="20"/>
          <w:szCs w:val="20"/>
        </w:rPr>
        <w:t xml:space="preserve"> </w:t>
      </w:r>
      <w:r w:rsidR="00D43E5D">
        <w:rPr>
          <w:rFonts w:asciiTheme="minorHAnsi" w:hAnsiTheme="minorHAnsi"/>
          <w:sz w:val="20"/>
          <w:szCs w:val="20"/>
        </w:rPr>
        <w:br/>
      </w:r>
      <w:r w:rsidRPr="009C3984">
        <w:rPr>
          <w:rFonts w:asciiTheme="minorHAnsi" w:hAnsiTheme="minorHAnsi"/>
          <w:sz w:val="20"/>
          <w:szCs w:val="20"/>
        </w:rPr>
        <w:t xml:space="preserve">na požiadavky na výšku obratu uchádzača/záujemcu, kde je </w:t>
      </w:r>
      <w:r w:rsidR="00391FDE" w:rsidRPr="009C3984">
        <w:rPr>
          <w:rFonts w:asciiTheme="minorHAnsi" w:hAnsiTheme="minorHAnsi"/>
          <w:sz w:val="20"/>
          <w:szCs w:val="20"/>
        </w:rPr>
        <w:t>vhodné,</w:t>
      </w:r>
      <w:r w:rsidRPr="009C3984">
        <w:rPr>
          <w:rFonts w:asciiTheme="minorHAnsi" w:hAnsiTheme="minorHAnsi"/>
          <w:sz w:val="20"/>
          <w:szCs w:val="20"/>
        </w:rPr>
        <w:t xml:space="preserve"> okrem </w:t>
      </w:r>
      <w:r w:rsidR="00391FDE" w:rsidRPr="009C3984">
        <w:rPr>
          <w:rFonts w:asciiTheme="minorHAnsi" w:hAnsiTheme="minorHAnsi"/>
          <w:sz w:val="20"/>
          <w:szCs w:val="20"/>
        </w:rPr>
        <w:t>dodržania maximálnych limitov uvedených v §</w:t>
      </w:r>
      <w:ins w:id="110" w:author="Autor">
        <w:r w:rsidR="001A71ED">
          <w:rPr>
            <w:rFonts w:asciiTheme="minorHAnsi" w:hAnsiTheme="minorHAnsi"/>
            <w:sz w:val="20"/>
            <w:szCs w:val="20"/>
          </w:rPr>
          <w:t xml:space="preserve"> </w:t>
        </w:r>
      </w:ins>
      <w:r w:rsidR="001835F0" w:rsidRPr="009C3984">
        <w:rPr>
          <w:rFonts w:asciiTheme="minorHAnsi" w:hAnsiTheme="minorHAnsi"/>
          <w:sz w:val="20"/>
          <w:szCs w:val="20"/>
        </w:rPr>
        <w:t xml:space="preserve">33 </w:t>
      </w:r>
      <w:r w:rsidR="00391FDE" w:rsidRPr="009C3984">
        <w:rPr>
          <w:rFonts w:asciiTheme="minorHAnsi" w:hAnsiTheme="minorHAnsi"/>
          <w:sz w:val="20"/>
          <w:szCs w:val="20"/>
        </w:rPr>
        <w:t xml:space="preserve">ods. 1 psím. d) ZVO, za účelom zvýšenia hospodárskej súťaže stanoviť túto požiadavku na výšku obratu s ohľadom na túto skutočnosť. </w:t>
      </w:r>
    </w:p>
    <w:p w14:paraId="602BD555" w14:textId="77777777" w:rsidR="00A75BA8" w:rsidRPr="009C3984" w:rsidRDefault="00A75BA8" w:rsidP="009C3984">
      <w:pPr>
        <w:pStyle w:val="Odsekzoznamu"/>
        <w:spacing w:before="120" w:after="120"/>
        <w:ind w:left="851"/>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0E02BF06" wp14:editId="1A66F0BF">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45E237D3" w14:textId="0C8D03A4" w:rsidR="00367D2C" w:rsidRPr="00495B98" w:rsidRDefault="00367D2C"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ins w:id="111" w:author="Autor">
                              <w:r>
                                <w:rPr>
                                  <w:rFonts w:asciiTheme="minorHAnsi" w:hAnsiTheme="minorHAnsi"/>
                                  <w:b/>
                                  <w:bCs/>
                                  <w:sz w:val="20"/>
                                  <w:szCs w:val="20"/>
                                </w:rPr>
                                <w:t xml:space="preserve"> </w:t>
                              </w:r>
                            </w:ins>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14:paraId="12846123"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14:paraId="7B8F3A20"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14:paraId="40B5E997"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14:paraId="1DCF2B63"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14:paraId="2FC02D2A"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14:paraId="7A916092"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2BF06" id="Textové pole 17" o:spid="_x0000_s1042"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" fillcolor="#d8d8d8 [2732]" strokecolor="#c0504d [3205]" strokeweight="2pt">
                <v:textbox>
                  <w:txbxContent>
                    <w:p w14:paraId="45E237D3" w14:textId="0C8D03A4" w:rsidR="00367D2C" w:rsidRPr="00495B98" w:rsidRDefault="00367D2C"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ins w:id="114" w:author="Autor">
                        <w:r>
                          <w:rPr>
                            <w:rFonts w:asciiTheme="minorHAnsi" w:hAnsiTheme="minorHAnsi"/>
                            <w:b/>
                            <w:bCs/>
                            <w:sz w:val="20"/>
                            <w:szCs w:val="20"/>
                          </w:rPr>
                          <w:t xml:space="preserve"> </w:t>
                        </w:r>
                      </w:ins>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14:paraId="12846123"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14:paraId="7B8F3A20"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14:paraId="40B5E997"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14:paraId="1DCF2B63"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14:paraId="2FC02D2A"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14:paraId="7A916092"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14:paraId="0CA409B4" w14:textId="77777777" w:rsidR="00B231CE" w:rsidRPr="00F575F5" w:rsidRDefault="00B231CE" w:rsidP="009C3984">
      <w:pPr>
        <w:spacing w:before="120" w:after="120"/>
        <w:ind w:left="851" w:hanging="567"/>
        <w:jc w:val="both"/>
        <w:rPr>
          <w:rFonts w:asciiTheme="minorHAnsi" w:hAnsiTheme="minorHAnsi"/>
          <w:color w:val="1F497D" w:themeColor="text2"/>
        </w:rPr>
      </w:pPr>
    </w:p>
    <w:p w14:paraId="0C15007B" w14:textId="77777777" w:rsidR="00B231CE" w:rsidRPr="00F575F5" w:rsidRDefault="00B231CE" w:rsidP="009C3984">
      <w:pPr>
        <w:spacing w:before="120" w:after="120"/>
        <w:ind w:left="851" w:hanging="567"/>
        <w:jc w:val="both"/>
        <w:rPr>
          <w:rFonts w:asciiTheme="minorHAnsi" w:hAnsiTheme="minorHAnsi"/>
          <w:color w:val="1F497D" w:themeColor="text2"/>
        </w:rPr>
      </w:pPr>
    </w:p>
    <w:p w14:paraId="1CC02A1B" w14:textId="77777777" w:rsidR="00B231CE" w:rsidRPr="00F575F5" w:rsidRDefault="00B231CE" w:rsidP="009C3984">
      <w:pPr>
        <w:spacing w:before="120" w:after="120"/>
        <w:ind w:left="851" w:hanging="567"/>
        <w:jc w:val="both"/>
        <w:rPr>
          <w:rFonts w:asciiTheme="minorHAnsi" w:hAnsiTheme="minorHAnsi"/>
          <w:color w:val="1F497D" w:themeColor="text2"/>
        </w:rPr>
      </w:pPr>
    </w:p>
    <w:p w14:paraId="131C02DC" w14:textId="77777777" w:rsidR="00B231CE" w:rsidRPr="00F575F5" w:rsidRDefault="00B231CE" w:rsidP="009C3984">
      <w:pPr>
        <w:spacing w:before="120" w:after="120"/>
        <w:ind w:left="851" w:hanging="567"/>
        <w:jc w:val="both"/>
        <w:rPr>
          <w:rFonts w:asciiTheme="minorHAnsi" w:hAnsiTheme="minorHAnsi"/>
          <w:color w:val="1F497D" w:themeColor="text2"/>
        </w:rPr>
      </w:pPr>
    </w:p>
    <w:p w14:paraId="34A67C7A" w14:textId="77777777" w:rsidR="00B231CE" w:rsidRPr="00F575F5" w:rsidRDefault="00B231CE" w:rsidP="009C3984">
      <w:pPr>
        <w:spacing w:before="120" w:after="120"/>
        <w:ind w:left="851" w:hanging="567"/>
        <w:jc w:val="both"/>
        <w:rPr>
          <w:rFonts w:asciiTheme="minorHAnsi" w:hAnsiTheme="minorHAnsi"/>
          <w:color w:val="1F497D" w:themeColor="text2"/>
        </w:rPr>
      </w:pPr>
    </w:p>
    <w:p w14:paraId="720223E4" w14:textId="77777777" w:rsidR="00B231CE" w:rsidRPr="00F575F5" w:rsidRDefault="00B231CE" w:rsidP="009C3984">
      <w:pPr>
        <w:spacing w:before="120" w:after="120"/>
        <w:ind w:left="851" w:hanging="567"/>
        <w:jc w:val="both"/>
        <w:rPr>
          <w:rFonts w:asciiTheme="minorHAnsi" w:hAnsiTheme="minorHAnsi"/>
          <w:color w:val="1F497D" w:themeColor="text2"/>
        </w:rPr>
      </w:pPr>
    </w:p>
    <w:p w14:paraId="5727DE48" w14:textId="77777777" w:rsidR="00B231CE" w:rsidRPr="00F575F5" w:rsidRDefault="00B231CE" w:rsidP="009C3984">
      <w:pPr>
        <w:spacing w:before="120" w:after="120"/>
        <w:ind w:left="851" w:hanging="567"/>
        <w:jc w:val="both"/>
        <w:rPr>
          <w:rFonts w:asciiTheme="minorHAnsi" w:hAnsiTheme="minorHAnsi"/>
          <w:color w:val="1F497D" w:themeColor="text2"/>
        </w:rPr>
      </w:pPr>
    </w:p>
    <w:p w14:paraId="2F87651F" w14:textId="77777777" w:rsidR="00B231CE" w:rsidRPr="00F575F5" w:rsidRDefault="00B231CE" w:rsidP="009C3984">
      <w:pPr>
        <w:spacing w:before="120" w:after="120"/>
        <w:ind w:left="851" w:hanging="567"/>
        <w:jc w:val="both"/>
        <w:rPr>
          <w:rFonts w:asciiTheme="minorHAnsi" w:hAnsiTheme="minorHAnsi"/>
          <w:color w:val="1F497D" w:themeColor="text2"/>
        </w:rPr>
      </w:pPr>
    </w:p>
    <w:p w14:paraId="783F1E7D" w14:textId="77777777" w:rsidR="000C01C9" w:rsidRPr="004D4A7D" w:rsidRDefault="000C01C9" w:rsidP="009C3984">
      <w:pPr>
        <w:pStyle w:val="Zkladntext"/>
        <w:spacing w:before="120" w:after="120" w:line="276" w:lineRule="auto"/>
        <w:ind w:left="284"/>
        <w:rPr>
          <w:rFonts w:asciiTheme="minorHAnsi" w:hAnsiTheme="minorHAnsi"/>
          <w:color w:val="1F497D" w:themeColor="text2"/>
        </w:rPr>
      </w:pPr>
    </w:p>
    <w:p w14:paraId="2881A583" w14:textId="77777777" w:rsidR="001B63F1" w:rsidRPr="00B52DF9" w:rsidRDefault="001B63F1" w:rsidP="009C3984">
      <w:pPr>
        <w:pStyle w:val="Zkladntext"/>
        <w:numPr>
          <w:ilvl w:val="0"/>
          <w:numId w:val="226"/>
        </w:numPr>
        <w:spacing w:before="120" w:after="120" w:line="276" w:lineRule="auto"/>
        <w:ind w:left="851" w:hanging="567"/>
        <w:rPr>
          <w:rFonts w:asciiTheme="minorHAnsi" w:hAnsiTheme="minorHAnsi"/>
          <w:sz w:val="20"/>
          <w:lang w:val="sk-SK"/>
        </w:rPr>
      </w:pPr>
      <w:r w:rsidRPr="00B52DF9">
        <w:rPr>
          <w:rFonts w:asciiTheme="minorHAnsi" w:hAnsiTheme="minorHAnsi"/>
          <w:sz w:val="20"/>
          <w:lang w:val="sk-SK"/>
        </w:rPr>
        <w:t xml:space="preserve">Ustanovenie § </w:t>
      </w:r>
      <w:r w:rsidR="00B91332">
        <w:rPr>
          <w:rFonts w:asciiTheme="minorHAnsi" w:hAnsiTheme="minorHAnsi"/>
          <w:sz w:val="20"/>
          <w:lang w:val="sk-SK"/>
        </w:rPr>
        <w:t>34</w:t>
      </w:r>
      <w:r w:rsidRPr="00B52DF9">
        <w:rPr>
          <w:rFonts w:asciiTheme="minorHAnsi" w:hAnsiTheme="minorHAnsi"/>
          <w:sz w:val="20"/>
          <w:lang w:val="sk-SK"/>
        </w:rPr>
        <w:t xml:space="preserve">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t.</w:t>
      </w:r>
      <w:r w:rsidR="008A6418">
        <w:rPr>
          <w:rFonts w:asciiTheme="minorHAnsi" w:hAnsiTheme="minorHAnsi"/>
          <w:sz w:val="20"/>
          <w:lang w:val="sk-SK"/>
        </w:rPr>
        <w:t xml:space="preserve"> </w:t>
      </w:r>
      <w:r w:rsidR="009B2643" w:rsidRPr="00B52DF9">
        <w:rPr>
          <w:rFonts w:asciiTheme="minorHAnsi" w:hAnsiTheme="minorHAnsi"/>
          <w:sz w:val="20"/>
          <w:lang w:val="sk-SK"/>
        </w:rPr>
        <w:t xml:space="preserve">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až</w:t>
      </w:r>
      <w:r w:rsidR="00B91332">
        <w:rPr>
          <w:rFonts w:asciiTheme="minorHAnsi" w:hAnsiTheme="minorHAnsi"/>
          <w:sz w:val="20"/>
          <w:lang w:val="sk-SK"/>
        </w:rPr>
        <w:t xml:space="preserve"> m</w:t>
      </w:r>
      <w:r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14:paraId="10B74F0F" w14:textId="77777777" w:rsidR="00A75BA8" w:rsidRDefault="001B63F1" w:rsidP="007A2BCE">
      <w:pPr>
        <w:pStyle w:val="Zkladntext"/>
        <w:numPr>
          <w:ilvl w:val="0"/>
          <w:numId w:val="226"/>
        </w:numPr>
        <w:spacing w:before="120" w:after="120" w:line="276" w:lineRule="auto"/>
        <w:ind w:left="851" w:hanging="567"/>
        <w:rPr>
          <w:rFonts w:asciiTheme="minorHAnsi" w:hAnsiTheme="minorHAnsi"/>
          <w:sz w:val="20"/>
          <w:lang w:val="sk-SK"/>
        </w:rPr>
      </w:pPr>
      <w:r w:rsidRPr="007A2BCE">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w:t>
      </w:r>
      <w:r w:rsidR="00371E04">
        <w:rPr>
          <w:rFonts w:asciiTheme="minorHAnsi" w:hAnsiTheme="minorHAnsi"/>
          <w:sz w:val="20"/>
          <w:lang w:val="sk-SK"/>
        </w:rPr>
        <w:t xml:space="preserve"> </w:t>
      </w:r>
      <w:r w:rsidR="00371E04">
        <w:rPr>
          <w:rFonts w:asciiTheme="minorHAnsi" w:hAnsiTheme="minorHAnsi"/>
          <w:sz w:val="20"/>
          <w:lang w:val="sk-SK"/>
        </w:rPr>
        <w:br/>
      </w:r>
      <w:r w:rsidRPr="007A2BCE">
        <w:rPr>
          <w:rFonts w:asciiTheme="minorHAnsi" w:hAnsiTheme="minorHAnsi"/>
          <w:sz w:val="20"/>
          <w:lang w:val="sk-SK"/>
        </w:rPr>
        <w:t xml:space="preserve">na požiadavky na výšku referencií (§ </w:t>
      </w:r>
      <w:r w:rsidR="001835F0" w:rsidRPr="007A2BCE">
        <w:rPr>
          <w:rFonts w:asciiTheme="minorHAnsi" w:hAnsiTheme="minorHAnsi"/>
          <w:sz w:val="20"/>
          <w:lang w:val="sk-SK"/>
        </w:rPr>
        <w:t xml:space="preserve">34 </w:t>
      </w:r>
      <w:r w:rsidRPr="007A2BCE">
        <w:rPr>
          <w:rFonts w:asciiTheme="minorHAnsi" w:hAnsiTheme="minorHAnsi"/>
          <w:sz w:val="20"/>
          <w:lang w:val="sk-SK"/>
        </w:rPr>
        <w:t>ods. 1 písm. a) alebo b)</w:t>
      </w:r>
      <w:r w:rsidR="00F73CDD" w:rsidRPr="007A2BCE">
        <w:rPr>
          <w:rFonts w:asciiTheme="minorHAnsi" w:hAnsiTheme="minorHAnsi"/>
          <w:sz w:val="20"/>
          <w:lang w:val="sk-SK"/>
        </w:rPr>
        <w:t xml:space="preserve"> ZVO)</w:t>
      </w:r>
      <w:r w:rsidRPr="007A2BCE">
        <w:rPr>
          <w:rFonts w:asciiTheme="minorHAnsi" w:hAnsiTheme="minorHAnsi"/>
          <w:sz w:val="20"/>
          <w:lang w:val="sk-SK"/>
        </w:rPr>
        <w:t xml:space="preserve">, alebo na požiadavky </w:t>
      </w:r>
      <w:r w:rsidR="00580825">
        <w:rPr>
          <w:rFonts w:asciiTheme="minorHAnsi" w:hAnsiTheme="minorHAnsi"/>
          <w:sz w:val="20"/>
          <w:lang w:val="sk-SK"/>
        </w:rPr>
        <w:t xml:space="preserve"> </w:t>
      </w:r>
      <w:r w:rsidR="00580825">
        <w:rPr>
          <w:rFonts w:asciiTheme="minorHAnsi" w:hAnsiTheme="minorHAnsi"/>
          <w:sz w:val="20"/>
          <w:lang w:val="sk-SK"/>
        </w:rPr>
        <w:br/>
      </w:r>
      <w:r w:rsidRPr="007A2BCE">
        <w:rPr>
          <w:rFonts w:asciiTheme="minorHAnsi" w:hAnsiTheme="minorHAnsi"/>
          <w:sz w:val="20"/>
          <w:lang w:val="sk-SK"/>
        </w:rPr>
        <w:t>na úroveň vzdelania a odbornej praxi (</w:t>
      </w:r>
      <w:r w:rsidR="001835F0" w:rsidRPr="007A2BCE">
        <w:rPr>
          <w:rFonts w:asciiTheme="minorHAnsi" w:hAnsiTheme="minorHAnsi"/>
          <w:sz w:val="20"/>
          <w:lang w:val="sk-SK"/>
        </w:rPr>
        <w:t xml:space="preserve">§ 34 </w:t>
      </w:r>
      <w:r w:rsidRPr="007A2BCE">
        <w:rPr>
          <w:rFonts w:asciiTheme="minorHAnsi" w:hAnsiTheme="minorHAnsi"/>
          <w:sz w:val="20"/>
          <w:lang w:val="sk-SK"/>
        </w:rPr>
        <w:t>ods. 1 písm. g</w:t>
      </w:r>
      <w:r w:rsidR="00F73CDD" w:rsidRPr="007A2BCE">
        <w:rPr>
          <w:rFonts w:asciiTheme="minorHAnsi" w:hAnsiTheme="minorHAnsi"/>
          <w:sz w:val="20"/>
          <w:lang w:val="sk-SK"/>
        </w:rPr>
        <w:t>) ZVO</w:t>
      </w:r>
      <w:r w:rsidRPr="007A2BCE">
        <w:rPr>
          <w:rFonts w:asciiTheme="minorHAnsi" w:hAnsiTheme="minorHAnsi"/>
          <w:sz w:val="20"/>
          <w:lang w:val="sk-SK"/>
        </w:rPr>
        <w:t>), kde za účelom zvýšenia hospodárskej súťaže je vhodné stanoviť tieto minimálne požiadavk</w:t>
      </w:r>
      <w:r w:rsidR="000F2390" w:rsidRPr="007A2BCE">
        <w:rPr>
          <w:rFonts w:asciiTheme="minorHAnsi" w:hAnsiTheme="minorHAnsi"/>
          <w:sz w:val="20"/>
          <w:lang w:val="sk-SK"/>
        </w:rPr>
        <w:t>y s ohľadom na túto skutočnosť.</w:t>
      </w:r>
    </w:p>
    <w:p w14:paraId="6360BC54" w14:textId="77777777" w:rsidR="007A2BCE" w:rsidRDefault="007A2BCE" w:rsidP="009C3984">
      <w:pPr>
        <w:pStyle w:val="Zkladntext"/>
        <w:spacing w:before="120" w:after="120" w:line="276" w:lineRule="auto"/>
        <w:ind w:left="851"/>
        <w:rPr>
          <w:rFonts w:asciiTheme="minorHAnsi" w:hAnsiTheme="minorHAnsi"/>
          <w:sz w:val="20"/>
          <w:lang w:val="sk-SK"/>
        </w:rPr>
      </w:pPr>
    </w:p>
    <w:p w14:paraId="1125C01B" w14:textId="77777777" w:rsidR="007A2BCE" w:rsidRDefault="007A2BCE" w:rsidP="009C3984">
      <w:pPr>
        <w:pStyle w:val="Zkladntext"/>
        <w:spacing w:before="120" w:after="120" w:line="276" w:lineRule="auto"/>
        <w:ind w:left="851"/>
        <w:rPr>
          <w:rFonts w:asciiTheme="minorHAnsi" w:hAnsiTheme="minorHAnsi"/>
          <w:sz w:val="20"/>
          <w:lang w:val="sk-SK"/>
        </w:rPr>
      </w:pPr>
    </w:p>
    <w:p w14:paraId="70477A43" w14:textId="77777777" w:rsidR="007A2BCE" w:rsidRDefault="007A2BCE" w:rsidP="009C3984">
      <w:pPr>
        <w:pStyle w:val="Zkladntext"/>
        <w:spacing w:before="120" w:after="120" w:line="276" w:lineRule="auto"/>
        <w:ind w:left="851"/>
        <w:rPr>
          <w:rFonts w:asciiTheme="minorHAnsi" w:hAnsiTheme="minorHAnsi"/>
          <w:sz w:val="20"/>
          <w:lang w:val="sk-SK"/>
        </w:rPr>
      </w:pPr>
    </w:p>
    <w:p w14:paraId="012A4DDC" w14:textId="77777777" w:rsidR="007A2BCE" w:rsidRDefault="007A2BCE" w:rsidP="009C3984">
      <w:pPr>
        <w:pStyle w:val="Zkladntext"/>
        <w:spacing w:before="120" w:after="120" w:line="276" w:lineRule="auto"/>
        <w:ind w:left="851"/>
        <w:rPr>
          <w:rFonts w:asciiTheme="minorHAnsi" w:hAnsiTheme="minorHAnsi"/>
          <w:sz w:val="20"/>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688960" behindDoc="1" locked="0" layoutInCell="1" allowOverlap="1" wp14:anchorId="7A2E7F43" wp14:editId="64D5302A">
                <wp:simplePos x="0" y="0"/>
                <wp:positionH relativeFrom="margin">
                  <wp:posOffset>119380</wp:posOffset>
                </wp:positionH>
                <wp:positionV relativeFrom="paragraph">
                  <wp:posOffset>180340</wp:posOffset>
                </wp:positionV>
                <wp:extent cx="5785200" cy="3211200"/>
                <wp:effectExtent l="0" t="0" r="24130" b="27305"/>
                <wp:wrapTight wrapText="bothSides">
                  <wp:wrapPolygon edited="0">
                    <wp:start x="0" y="0"/>
                    <wp:lineTo x="0" y="21656"/>
                    <wp:lineTo x="21619" y="21656"/>
                    <wp:lineTo x="21619" y="0"/>
                    <wp:lineTo x="0" y="0"/>
                  </wp:wrapPolygon>
                </wp:wrapTight>
                <wp:docPr id="18" name="Textové pole 18"/>
                <wp:cNvGraphicFramePr/>
                <a:graphic xmlns:a="http://schemas.openxmlformats.org/drawingml/2006/main">
                  <a:graphicData uri="http://schemas.microsoft.com/office/word/2010/wordprocessingShape">
                    <wps:wsp>
                      <wps:cNvSpPr txBox="1"/>
                      <wps:spPr>
                        <a:xfrm>
                          <a:off x="0" y="0"/>
                          <a:ext cx="5785200" cy="3211200"/>
                        </a:xfrm>
                        <a:custGeom>
                          <a:avLst/>
                          <a:gdLst>
                            <a:gd name="connsiteX0" fmla="*/ 0 w 5819775"/>
                            <a:gd name="connsiteY0" fmla="*/ 0 h 7658100"/>
                            <a:gd name="connsiteX1" fmla="*/ 5819775 w 5819775"/>
                            <a:gd name="connsiteY1" fmla="*/ 0 h 7658100"/>
                            <a:gd name="connsiteX2" fmla="*/ 5819775 w 5819775"/>
                            <a:gd name="connsiteY2" fmla="*/ 7658100 h 7658100"/>
                            <a:gd name="connsiteX3" fmla="*/ 0 w 5819775"/>
                            <a:gd name="connsiteY3" fmla="*/ 7658100 h 7658100"/>
                            <a:gd name="connsiteX4" fmla="*/ 0 w 5819775"/>
                            <a:gd name="connsiteY4" fmla="*/ 0 h 7658100"/>
                            <a:gd name="connsiteX0" fmla="*/ 0 w 5819958"/>
                            <a:gd name="connsiteY0" fmla="*/ 0 h 7658100"/>
                            <a:gd name="connsiteX1" fmla="*/ 5819775 w 5819958"/>
                            <a:gd name="connsiteY1" fmla="*/ 0 h 7658100"/>
                            <a:gd name="connsiteX2" fmla="*/ 5819775 w 5819958"/>
                            <a:gd name="connsiteY2" fmla="*/ 2971800 h 7658100"/>
                            <a:gd name="connsiteX3" fmla="*/ 5819775 w 5819958"/>
                            <a:gd name="connsiteY3" fmla="*/ 7658100 h 7658100"/>
                            <a:gd name="connsiteX4" fmla="*/ 0 w 5819958"/>
                            <a:gd name="connsiteY4" fmla="*/ 7658100 h 7658100"/>
                            <a:gd name="connsiteX5" fmla="*/ 0 w 5819958"/>
                            <a:gd name="connsiteY5" fmla="*/ 0 h 7658100"/>
                            <a:gd name="connsiteX0" fmla="*/ 0 w 5819982"/>
                            <a:gd name="connsiteY0" fmla="*/ 0 h 7658100"/>
                            <a:gd name="connsiteX1" fmla="*/ 5819775 w 5819982"/>
                            <a:gd name="connsiteY1" fmla="*/ 0 h 7658100"/>
                            <a:gd name="connsiteX2" fmla="*/ 5819958 w 5819982"/>
                            <a:gd name="connsiteY2" fmla="*/ 1440180 h 7658100"/>
                            <a:gd name="connsiteX3" fmla="*/ 5819775 w 5819982"/>
                            <a:gd name="connsiteY3" fmla="*/ 7658100 h 7658100"/>
                            <a:gd name="connsiteX4" fmla="*/ 0 w 5819982"/>
                            <a:gd name="connsiteY4" fmla="*/ 7658100 h 7658100"/>
                            <a:gd name="connsiteX5" fmla="*/ 0 w 5819982"/>
                            <a:gd name="connsiteY5" fmla="*/ 0 h 7658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819982" h="7658100">
                              <a:moveTo>
                                <a:pt x="0" y="0"/>
                              </a:moveTo>
                              <a:lnTo>
                                <a:pt x="5819775" y="0"/>
                              </a:lnTo>
                              <a:cubicBezTo>
                                <a:pt x="5820410" y="1399540"/>
                                <a:pt x="5819323" y="40640"/>
                                <a:pt x="5819958" y="1440180"/>
                              </a:cubicBezTo>
                              <a:lnTo>
                                <a:pt x="5819775" y="7658100"/>
                              </a:lnTo>
                              <a:lnTo>
                                <a:pt x="0" y="7658100"/>
                              </a:lnTo>
                              <a:lnTo>
                                <a:pt x="0" y="0"/>
                              </a:lnTo>
                              <a:close/>
                            </a:path>
                          </a:pathLst>
                        </a:cu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55710A95" w14:textId="3400A606" w:rsidR="00367D2C" w:rsidRPr="00495B98" w:rsidRDefault="00367D2C"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ins w:id="112" w:author="Autor">
                              <w:r>
                                <w:rPr>
                                  <w:rFonts w:asciiTheme="minorHAnsi" w:hAnsiTheme="minorHAnsi"/>
                                  <w:b/>
                                  <w:bCs/>
                                  <w:sz w:val="20"/>
                                  <w:szCs w:val="20"/>
                                </w:rPr>
                                <w:t xml:space="preserve"> </w:t>
                              </w:r>
                            </w:ins>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14:paraId="6CAFCA32"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14:paraId="2EECD8BA"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14:paraId="4F431516" w14:textId="77777777" w:rsidR="00367D2C" w:rsidRPr="00495B98" w:rsidRDefault="00367D2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14:paraId="5B8CCBB3" w14:textId="3D04BFCC" w:rsidR="00367D2C" w:rsidRPr="00495B98" w:rsidRDefault="00367D2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požadoval dodanie určitého množstva a hodnoty tovarov, služieb, </w:t>
                            </w:r>
                            <w:ins w:id="113" w:author="Autor">
                              <w:r>
                                <w:rPr>
                                  <w:rFonts w:asciiTheme="minorHAnsi" w:hAnsiTheme="minorHAnsi"/>
                                  <w:sz w:val="20"/>
                                  <w:szCs w:val="20"/>
                                </w:rPr>
                                <w:t xml:space="preserve"> stavebných </w:t>
                              </w:r>
                            </w:ins>
                            <w:r w:rsidRPr="00495B98">
                              <w:rPr>
                                <w:rFonts w:asciiTheme="minorHAnsi" w:hAnsiTheme="minorHAnsi"/>
                                <w:sz w:val="20"/>
                                <w:szCs w:val="20"/>
                              </w:rPr>
                              <w:t>prác v každom z požadovaných rokov a nie kumulatívne za stanovené obdobie,</w:t>
                            </w:r>
                          </w:p>
                          <w:p w14:paraId="436F82A5" w14:textId="13BCC0F7" w:rsidR="00367D2C" w:rsidRPr="00495B98" w:rsidRDefault="00367D2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obmedzenie povolených referencií v rámci zoznamu uskutočnených dodávok tovaru, služieb alebo </w:t>
                            </w:r>
                            <w:ins w:id="114" w:author="Autor">
                              <w:r>
                                <w:rPr>
                                  <w:rFonts w:asciiTheme="minorHAnsi" w:hAnsiTheme="minorHAnsi"/>
                                  <w:sz w:val="20"/>
                                  <w:szCs w:val="20"/>
                                </w:rPr>
                                <w:t xml:space="preserve">stavebných </w:t>
                              </w:r>
                            </w:ins>
                            <w:r w:rsidRPr="00495B98">
                              <w:rPr>
                                <w:rFonts w:asciiTheme="minorHAnsi" w:hAnsiTheme="minorHAnsi"/>
                                <w:sz w:val="20"/>
                                <w:szCs w:val="20"/>
                              </w:rPr>
                              <w:t>prác, podmienkou ich začatia v stanovenom období,</w:t>
                            </w:r>
                          </w:p>
                          <w:p w14:paraId="27F3CE02"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14:paraId="4F32E2F1"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E7F43" id="Textové pole 18" o:spid="_x0000_s1043" style="position:absolute;left:0;text-align:left;margin-left:9.4pt;margin-top:14.2pt;width:455.55pt;height:252.85pt;z-index:-2516275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819982,7658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" adj="-11796480,,5400" path="m,l5819775,v635,1399540,-452,40640,183,1440180l5819775,7658100,,7658100,,xe" fillcolor="#d8d8d8 [2732]" strokecolor="#c0504d [3205]" strokeweight="2pt">
                <v:stroke joinstyle="miter"/>
                <v:formulas/>
                <v:path arrowok="t" o:connecttype="custom" o:connectlocs="0,0;5784994,0;5785176,603897;5784994,3211200;0,3211200;0,0" o:connectangles="0,0,0,0,0,0" textboxrect="0,0,5819982,7658100"/>
                <v:textbox>
                  <w:txbxContent>
                    <w:p w14:paraId="55710A95" w14:textId="3400A606" w:rsidR="00367D2C" w:rsidRPr="00495B98" w:rsidRDefault="00367D2C"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ins w:id="118" w:author="Autor">
                        <w:r>
                          <w:rPr>
                            <w:rFonts w:asciiTheme="minorHAnsi" w:hAnsiTheme="minorHAnsi"/>
                            <w:b/>
                            <w:bCs/>
                            <w:sz w:val="20"/>
                            <w:szCs w:val="20"/>
                          </w:rPr>
                          <w:t xml:space="preserve"> </w:t>
                        </w:r>
                      </w:ins>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14:paraId="6CAFCA32"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14:paraId="2EECD8BA"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14:paraId="4F431516" w14:textId="77777777" w:rsidR="00367D2C" w:rsidRPr="00495B98" w:rsidRDefault="00367D2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14:paraId="5B8CCBB3" w14:textId="3D04BFCC" w:rsidR="00367D2C" w:rsidRPr="00495B98" w:rsidRDefault="00367D2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požadoval dodanie určitého množstva a hodnoty tovarov, služieb, </w:t>
                      </w:r>
                      <w:ins w:id="119" w:author="Autor">
                        <w:r>
                          <w:rPr>
                            <w:rFonts w:asciiTheme="minorHAnsi" w:hAnsiTheme="minorHAnsi"/>
                            <w:sz w:val="20"/>
                            <w:szCs w:val="20"/>
                          </w:rPr>
                          <w:t xml:space="preserve"> stavebných </w:t>
                        </w:r>
                      </w:ins>
                      <w:r w:rsidRPr="00495B98">
                        <w:rPr>
                          <w:rFonts w:asciiTheme="minorHAnsi" w:hAnsiTheme="minorHAnsi"/>
                          <w:sz w:val="20"/>
                          <w:szCs w:val="20"/>
                        </w:rPr>
                        <w:t>prác v každom z požadovaných rokov a nie kumulatívne za stanovené obdobie,</w:t>
                      </w:r>
                    </w:p>
                    <w:p w14:paraId="436F82A5" w14:textId="13BCC0F7" w:rsidR="00367D2C" w:rsidRPr="00495B98" w:rsidRDefault="00367D2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obmedzenie povolených referencií v rámci zoznamu uskutočnených dodávok tovaru, služieb alebo </w:t>
                      </w:r>
                      <w:ins w:id="120" w:author="Autor">
                        <w:r>
                          <w:rPr>
                            <w:rFonts w:asciiTheme="minorHAnsi" w:hAnsiTheme="minorHAnsi"/>
                            <w:sz w:val="20"/>
                            <w:szCs w:val="20"/>
                          </w:rPr>
                          <w:t xml:space="preserve">stavebných </w:t>
                        </w:r>
                      </w:ins>
                      <w:r w:rsidRPr="00495B98">
                        <w:rPr>
                          <w:rFonts w:asciiTheme="minorHAnsi" w:hAnsiTheme="minorHAnsi"/>
                          <w:sz w:val="20"/>
                          <w:szCs w:val="20"/>
                        </w:rPr>
                        <w:t>prác, podmienkou ich začatia v stanovenom období,</w:t>
                      </w:r>
                    </w:p>
                    <w:p w14:paraId="27F3CE02"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14:paraId="4F32E2F1"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v:textbox>
                <w10:wrap type="tight" anchorx="margin"/>
              </v:shape>
            </w:pict>
          </mc:Fallback>
        </mc:AlternateContent>
      </w:r>
    </w:p>
    <w:p w14:paraId="4EF9AB97" w14:textId="77777777" w:rsidR="005A09DC" w:rsidRPr="00B52DF9" w:rsidRDefault="005A09DC" w:rsidP="009C3984">
      <w:pPr>
        <w:pStyle w:val="Zkladntext"/>
        <w:numPr>
          <w:ilvl w:val="0"/>
          <w:numId w:val="226"/>
        </w:numPr>
        <w:spacing w:before="120" w:after="120" w:line="276" w:lineRule="auto"/>
        <w:ind w:left="851" w:hanging="567"/>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w:t>
      </w:r>
      <w:r w:rsidR="00B91332">
        <w:rPr>
          <w:rFonts w:asciiTheme="minorHAnsi" w:hAnsiTheme="minorHAnsi"/>
          <w:sz w:val="20"/>
          <w:lang w:val="sk-SK"/>
        </w:rPr>
        <w:t>2</w:t>
      </w:r>
      <w:r w:rsidR="006757EC" w:rsidRPr="00A72D99">
        <w:rPr>
          <w:rFonts w:asciiTheme="minorHAnsi" w:hAnsiTheme="minorHAnsi"/>
          <w:sz w:val="20"/>
          <w:lang w:val="sk-SK"/>
        </w:rPr>
        <w:t xml:space="preserve">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w:t>
      </w:r>
      <w:r w:rsidR="00580825">
        <w:rPr>
          <w:rFonts w:asciiTheme="minorHAnsi" w:hAnsiTheme="minorHAnsi"/>
          <w:sz w:val="20"/>
          <w:lang w:val="sk-SK"/>
        </w:rPr>
        <w:t xml:space="preserve"> </w:t>
      </w:r>
      <w:r w:rsidR="00580825">
        <w:rPr>
          <w:rFonts w:asciiTheme="minorHAnsi" w:hAnsiTheme="minorHAnsi"/>
          <w:sz w:val="20"/>
          <w:lang w:val="sk-SK"/>
        </w:rPr>
        <w:br/>
      </w:r>
      <w:r w:rsidR="00AE34CB" w:rsidRPr="00B52DF9">
        <w:rPr>
          <w:rFonts w:asciiTheme="minorHAnsi" w:hAnsiTheme="minorHAnsi"/>
          <w:sz w:val="20"/>
          <w:lang w:val="sk-SK"/>
        </w:rPr>
        <w:t>pri predložen</w:t>
      </w:r>
      <w:r w:rsidR="004C5700">
        <w:rPr>
          <w:rFonts w:asciiTheme="minorHAnsi" w:hAnsiTheme="minorHAnsi"/>
          <w:sz w:val="20"/>
          <w:lang w:val="sk-SK"/>
        </w:rPr>
        <w:t>í</w:t>
      </w:r>
      <w:r w:rsidR="00AE34CB" w:rsidRPr="00B52DF9">
        <w:rPr>
          <w:rFonts w:asciiTheme="minorHAnsi" w:hAnsiTheme="minorHAnsi"/>
          <w:sz w:val="20"/>
          <w:lang w:val="sk-SK"/>
        </w:rPr>
        <w:t xml:space="preserve">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14:paraId="5B38A250" w14:textId="77777777" w:rsidR="00204E1B" w:rsidRDefault="005A09DC" w:rsidP="009C3984">
      <w:pPr>
        <w:pStyle w:val="Zkladntext"/>
        <w:numPr>
          <w:ilvl w:val="0"/>
          <w:numId w:val="226"/>
        </w:numPr>
        <w:spacing w:before="120" w:after="120" w:line="276" w:lineRule="auto"/>
        <w:ind w:left="851" w:hanging="567"/>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00580825">
        <w:rPr>
          <w:rFonts w:asciiTheme="minorHAnsi" w:hAnsiTheme="minorHAnsi"/>
          <w:sz w:val="20"/>
          <w:lang w:val="sk-SK"/>
        </w:rPr>
        <w:t xml:space="preserve"> </w:t>
      </w:r>
      <w:r w:rsidR="00580825">
        <w:rPr>
          <w:rFonts w:asciiTheme="minorHAnsi" w:hAnsiTheme="minorHAnsi"/>
          <w:sz w:val="20"/>
          <w:lang w:val="sk-SK"/>
        </w:rPr>
        <w:br/>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p>
    <w:p w14:paraId="26B7AFEE" w14:textId="77777777" w:rsidR="005A09DC" w:rsidRPr="00F575F5" w:rsidRDefault="005A09DC" w:rsidP="009C3984">
      <w:pPr>
        <w:pStyle w:val="Zkladntext"/>
        <w:spacing w:before="120" w:after="120" w:line="276" w:lineRule="auto"/>
        <w:ind w:left="284"/>
        <w:rPr>
          <w:rFonts w:asciiTheme="minorHAnsi" w:hAnsiTheme="minorHAnsi"/>
          <w:color w:val="1F497D" w:themeColor="text2"/>
          <w:lang w:val="sk-SK"/>
        </w:rPr>
      </w:pPr>
      <w:r w:rsidRPr="00F575F5">
        <w:rPr>
          <w:rFonts w:asciiTheme="minorHAnsi" w:hAnsiTheme="minorHAnsi"/>
          <w:color w:val="1F497D" w:themeColor="text2"/>
          <w:lang w:val="sk-SK"/>
        </w:rPr>
        <w:tab/>
      </w:r>
    </w:p>
    <w:p w14:paraId="6FE50145" w14:textId="77777777" w:rsidR="000C01C9" w:rsidRPr="009C3984" w:rsidRDefault="00224B27" w:rsidP="009C3984">
      <w:pPr>
        <w:pStyle w:val="Nadpis1"/>
        <w:spacing w:after="120"/>
        <w:ind w:left="444" w:firstLine="708"/>
      </w:pPr>
      <w:bookmarkStart w:id="115" w:name="_Ref417893018"/>
      <w:bookmarkStart w:id="116" w:name="_Toc26798948"/>
      <w:r>
        <w:lastRenderedPageBreak/>
        <w:t>6. V</w:t>
      </w:r>
      <w:r w:rsidR="000C01C9" w:rsidRPr="009C3984">
        <w:t>yhodnotenie splnenia podmienok účasti</w:t>
      </w:r>
      <w:bookmarkEnd w:id="115"/>
      <w:bookmarkEnd w:id="116"/>
    </w:p>
    <w:p w14:paraId="3F6E9CAB" w14:textId="77777777" w:rsidR="001D69FC" w:rsidRPr="00B52DF9" w:rsidRDefault="001D69FC"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14:paraId="117D157B" w14:textId="5D14DFE3" w:rsidR="001D69FC" w:rsidRPr="00B52DF9" w:rsidRDefault="001D69FC"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 xml:space="preserve">v rámci vyhlásenia zákazky. Veľké množstvo nedostatkov pri vyhodnocovaní podmienok účasti spočíva práve </w:t>
      </w:r>
      <w:ins w:id="117" w:author="Autor">
        <w:r w:rsidR="00DE3DCA">
          <w:rPr>
            <w:rFonts w:asciiTheme="minorHAnsi" w:hAnsiTheme="minorHAnsi"/>
            <w:sz w:val="20"/>
            <w:lang w:val="sk-SK"/>
          </w:rPr>
          <w:t xml:space="preserve">v </w:t>
        </w:r>
      </w:ins>
      <w:r w:rsidR="00D52A41" w:rsidRPr="00B52DF9">
        <w:rPr>
          <w:rFonts w:asciiTheme="minorHAnsi" w:hAnsiTheme="minorHAnsi"/>
          <w:sz w:val="20"/>
          <w:lang w:val="sk-SK"/>
        </w:rPr>
        <w:t>nejednoznačnom alebo neúplnom formulovaní jednotlivých požiadaviek a minimálnych štandardov na ich preukázanie. Preto by  mal prijímateľ venovať tejto oblasti patričnú pozornosť.</w:t>
      </w:r>
    </w:p>
    <w:p w14:paraId="301A1839" w14:textId="77777777" w:rsidR="00851F40" w:rsidRPr="00851F40" w:rsidRDefault="00D52A41" w:rsidP="00851F40">
      <w:pPr>
        <w:pStyle w:val="Zkladntext"/>
        <w:numPr>
          <w:ilvl w:val="0"/>
          <w:numId w:val="16"/>
        </w:numPr>
        <w:spacing w:before="120" w:after="120"/>
        <w:ind w:left="709" w:hanging="425"/>
        <w:rPr>
          <w:rStyle w:val="Jemnodkaz"/>
          <w:rFonts w:asciiTheme="minorHAnsi" w:hAnsiTheme="minorHAnsi"/>
          <w:color w:val="auto"/>
          <w:sz w:val="20"/>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180AB6">
        <w:rPr>
          <w:rFonts w:asciiTheme="minorHAnsi" w:hAnsiTheme="minorHAnsi"/>
          <w:sz w:val="20"/>
          <w:lang w:val="sk-SK"/>
        </w:rPr>
        <w:t>.</w:t>
      </w:r>
      <w:r w:rsidR="00FD7B50" w:rsidRPr="00C63195">
        <w:rPr>
          <w:rStyle w:val="Jemnodkaz"/>
          <w:rFonts w:asciiTheme="minorHAnsi" w:hAnsiTheme="minorHAnsi"/>
          <w:color w:val="auto"/>
        </w:rPr>
        <w:fldChar w:fldCharType="begin"/>
      </w:r>
      <w:r w:rsidR="00FD7B50" w:rsidRPr="00C63195">
        <w:rPr>
          <w:rStyle w:val="Jemnodkaz"/>
          <w:rFonts w:asciiTheme="minorHAnsi" w:hAnsiTheme="minorHAnsi"/>
          <w:color w:val="auto"/>
        </w:rPr>
        <w:instrText xml:space="preserve"> REF _Ref418070004 \h  \* MERGEFORMAT </w:instrText>
      </w:r>
      <w:r w:rsidR="00FD7B50" w:rsidRPr="00C63195">
        <w:rPr>
          <w:rStyle w:val="Jemnodkaz"/>
          <w:rFonts w:asciiTheme="minorHAnsi" w:hAnsiTheme="minorHAnsi"/>
          <w:color w:val="auto"/>
        </w:rPr>
      </w:r>
      <w:r w:rsidR="00FD7B50" w:rsidRPr="00C63195">
        <w:rPr>
          <w:rStyle w:val="Jemnodkaz"/>
          <w:rFonts w:asciiTheme="minorHAnsi" w:hAnsiTheme="minorHAnsi"/>
          <w:color w:val="auto"/>
        </w:rPr>
        <w:fldChar w:fldCharType="separate"/>
      </w:r>
    </w:p>
    <w:p w14:paraId="5224F913" w14:textId="41C487A2" w:rsidR="00D52A41" w:rsidRPr="00FD4876" w:rsidRDefault="00851F40" w:rsidP="009C3984">
      <w:pPr>
        <w:pStyle w:val="Zkladntext"/>
        <w:numPr>
          <w:ilvl w:val="0"/>
          <w:numId w:val="16"/>
        </w:numPr>
        <w:spacing w:before="120" w:after="120" w:line="276" w:lineRule="auto"/>
        <w:ind w:left="709" w:hanging="425"/>
        <w:rPr>
          <w:rFonts w:asciiTheme="minorHAnsi" w:hAnsiTheme="minorHAnsi"/>
          <w:bCs/>
          <w:spacing w:val="5"/>
          <w:sz w:val="20"/>
          <w:u w:val="single"/>
        </w:rPr>
      </w:pPr>
      <w:r w:rsidRPr="00851F40">
        <w:rPr>
          <w:rStyle w:val="Jemnodkaz"/>
          <w:rFonts w:asciiTheme="minorHAnsi" w:hAnsiTheme="minorHAnsi"/>
          <w:color w:val="auto"/>
          <w:sz w:val="20"/>
          <w:shd w:val="clear" w:color="auto" w:fill="D9D9D9" w:themeFill="background1" w:themeFillShade="D9"/>
        </w:rPr>
        <w:t xml:space="preserve">Príloha č. 2 Vzor zápisnice z vyhodnotenia </w:t>
      </w:r>
      <w:r w:rsidRPr="00851F40">
        <w:rPr>
          <w:rStyle w:val="Jemnodkaz"/>
          <w:rFonts w:asciiTheme="minorHAnsi" w:hAnsiTheme="minorHAnsi"/>
          <w:color w:val="auto"/>
          <w:sz w:val="20"/>
        </w:rPr>
        <w:t>podmienok účasti</w:t>
      </w:r>
      <w:r w:rsidR="00FD7B50" w:rsidRPr="00C63195">
        <w:rPr>
          <w:rStyle w:val="Jemnodkaz"/>
          <w:rFonts w:asciiTheme="minorHAnsi" w:hAnsiTheme="minorHAnsi"/>
          <w:color w:val="auto"/>
        </w:rPr>
        <w:fldChar w:fldCharType="end"/>
      </w:r>
      <w:del w:id="118" w:author="Autor">
        <w:r w:rsidR="00A41D30" w:rsidRPr="00C63195" w:rsidDel="00DE3DCA">
          <w:rPr>
            <w:rStyle w:val="Jemnodkaz"/>
            <w:rFonts w:asciiTheme="minorHAnsi" w:hAnsiTheme="minorHAnsi"/>
            <w:color w:val="auto"/>
          </w:rPr>
          <w:delText>,</w:delText>
        </w:r>
        <w:r w:rsidR="00A41D30" w:rsidRPr="00FD4876" w:rsidDel="00DE3DCA">
          <w:rPr>
            <w:rFonts w:asciiTheme="minorHAnsi" w:hAnsiTheme="minorHAnsi"/>
            <w:sz w:val="20"/>
            <w:lang w:val="sk-SK"/>
          </w:rPr>
          <w:delText xml:space="preserve"> ktorá</w:delText>
        </w:r>
      </w:del>
      <w:r w:rsidR="00A41D30" w:rsidRPr="00FD4876">
        <w:rPr>
          <w:rFonts w:asciiTheme="minorHAnsi" w:hAnsiTheme="minorHAnsi"/>
          <w:sz w:val="20"/>
          <w:lang w:val="sk-SK"/>
        </w:rPr>
        <w:t xml:space="preserve">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14:paraId="6F743CCB" w14:textId="77777777" w:rsidR="004914D0" w:rsidRPr="00B52DF9" w:rsidRDefault="00A41D30"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w:t>
      </w:r>
      <w:r w:rsidR="00B91332">
        <w:rPr>
          <w:rFonts w:asciiTheme="minorHAnsi" w:hAnsiTheme="minorHAnsi"/>
          <w:sz w:val="20"/>
          <w:lang w:val="sk-SK"/>
        </w:rPr>
        <w:t xml:space="preserve"> </w:t>
      </w:r>
      <w:r w:rsidR="004914D0" w:rsidRPr="00B52DF9">
        <w:rPr>
          <w:rFonts w:asciiTheme="minorHAnsi" w:hAnsiTheme="minorHAnsi"/>
          <w:sz w:val="20"/>
          <w:lang w:val="sk-SK"/>
        </w:rPr>
        <w:t>pre prípady opätovných kontrol (napr. zo strany auditov EK) je transparentné a úplne zachytenie auditnej stopy procesu vyhodnocovania,  dôležitým faktorom vplývajúcim na výsledok tejto kontroly.</w:t>
      </w:r>
    </w:p>
    <w:p w14:paraId="594D315A" w14:textId="77777777" w:rsidR="00D46E55" w:rsidRPr="00F575F5" w:rsidRDefault="001D72C6" w:rsidP="009C3984">
      <w:pPr>
        <w:pStyle w:val="Zkladntext"/>
        <w:numPr>
          <w:ilvl w:val="0"/>
          <w:numId w:val="16"/>
        </w:numPr>
        <w:spacing w:before="120" w:after="120" w:line="276" w:lineRule="auto"/>
        <w:ind w:left="709" w:hanging="425"/>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14:paraId="016B4269" w14:textId="77777777"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w:lastRenderedPageBreak/>
        <mc:AlternateContent>
          <mc:Choice Requires="wps">
            <w:drawing>
              <wp:inline distT="0" distB="0" distL="0" distR="0" wp14:anchorId="61A59ACA" wp14:editId="293027ED">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1C71711E" w14:textId="77777777" w:rsidR="00367D2C" w:rsidRPr="00495B98" w:rsidRDefault="00367D2C"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14:paraId="470D4D29"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14:paraId="6455FFC0"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14:paraId="52414B21" w14:textId="77777777" w:rsidR="00367D2C" w:rsidRPr="00495B98" w:rsidRDefault="00367D2C"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14:paraId="2DEC1DC9" w14:textId="77777777" w:rsidR="00367D2C" w:rsidRPr="00495B98" w:rsidRDefault="00367D2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14:paraId="563F77F8" w14:textId="77777777" w:rsidR="00367D2C" w:rsidRPr="00495B98" w:rsidRDefault="00367D2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14:paraId="5BEA37AA" w14:textId="77777777" w:rsidR="00367D2C" w:rsidRPr="00495B98" w:rsidRDefault="00367D2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14:paraId="4366550A" w14:textId="77777777" w:rsidR="00367D2C" w:rsidRPr="00495B98" w:rsidRDefault="00367D2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14:paraId="47D94A22" w14:textId="266869BA" w:rsidR="00367D2C" w:rsidRPr="00495B98" w:rsidRDefault="00367D2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w:t>
                            </w:r>
                            <w:del w:id="119" w:author="Autor">
                              <w:r w:rsidRPr="00495B98" w:rsidDel="00DE3DCA">
                                <w:rPr>
                                  <w:rFonts w:asciiTheme="minorHAnsi" w:hAnsiTheme="minorHAnsi"/>
                                  <w:sz w:val="20"/>
                                  <w:szCs w:val="20"/>
                                </w:rPr>
                                <w:delText xml:space="preserve">ods. 2 </w:delText>
                              </w:r>
                            </w:del>
                            <w:r w:rsidRPr="00495B98">
                              <w:rPr>
                                <w:rFonts w:asciiTheme="minorHAnsi" w:hAnsiTheme="minorHAnsi"/>
                                <w:sz w:val="20"/>
                                <w:szCs w:val="20"/>
                              </w:rPr>
                              <w:t xml:space="preserve">§ </w:t>
                            </w:r>
                            <w:r>
                              <w:rPr>
                                <w:rFonts w:asciiTheme="minorHAnsi" w:hAnsiTheme="minorHAnsi"/>
                                <w:sz w:val="20"/>
                                <w:szCs w:val="20"/>
                              </w:rPr>
                              <w:t>33</w:t>
                            </w:r>
                            <w:r w:rsidRPr="00495B98">
                              <w:rPr>
                                <w:rFonts w:asciiTheme="minorHAnsi" w:hAnsiTheme="minorHAnsi"/>
                                <w:sz w:val="20"/>
                                <w:szCs w:val="20"/>
                              </w:rPr>
                              <w:t xml:space="preserve"> </w:t>
                            </w:r>
                            <w:ins w:id="120" w:author="Autor">
                              <w:r>
                                <w:rPr>
                                  <w:rFonts w:asciiTheme="minorHAnsi" w:hAnsiTheme="minorHAnsi"/>
                                  <w:sz w:val="20"/>
                                  <w:szCs w:val="20"/>
                                </w:rPr>
                                <w:t xml:space="preserve">ods. 2 </w:t>
                              </w:r>
                            </w:ins>
                            <w:r w:rsidRPr="00495B98">
                              <w:rPr>
                                <w:rFonts w:asciiTheme="minorHAnsi" w:hAnsiTheme="minorHAnsi"/>
                                <w:sz w:val="20"/>
                                <w:szCs w:val="20"/>
                              </w:rPr>
                              <w:t>ZVO, bez preukázania reálnej možnosti disponovať so zdrojmi tejto tretej osoby,</w:t>
                            </w:r>
                          </w:p>
                          <w:p w14:paraId="75FDCA99" w14:textId="264248DA" w:rsidR="00367D2C" w:rsidRPr="00495B98" w:rsidRDefault="00367D2C"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w:t>
                            </w:r>
                            <w:del w:id="121" w:author="Autor">
                              <w:r w:rsidRPr="00495B98" w:rsidDel="00DE3DCA">
                                <w:rPr>
                                  <w:rFonts w:asciiTheme="minorHAnsi" w:hAnsiTheme="minorHAnsi"/>
                                  <w:sz w:val="20"/>
                                  <w:szCs w:val="20"/>
                                </w:rPr>
                                <w:delText xml:space="preserve">ods. </w:delText>
                              </w:r>
                              <w:r w:rsidDel="00DE3DCA">
                                <w:rPr>
                                  <w:rFonts w:asciiTheme="minorHAnsi" w:hAnsiTheme="minorHAnsi"/>
                                  <w:sz w:val="20"/>
                                  <w:szCs w:val="20"/>
                                </w:rPr>
                                <w:delText>3</w:delText>
                              </w:r>
                            </w:del>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w:t>
                            </w:r>
                            <w:ins w:id="122" w:author="Autor">
                              <w:r>
                                <w:rPr>
                                  <w:rFonts w:asciiTheme="minorHAnsi" w:hAnsiTheme="minorHAnsi"/>
                                  <w:sz w:val="20"/>
                                  <w:szCs w:val="20"/>
                                </w:rPr>
                                <w:t xml:space="preserve">ods. 3 </w:t>
                              </w:r>
                            </w:ins>
                            <w:r w:rsidRPr="00495B98">
                              <w:rPr>
                                <w:rFonts w:asciiTheme="minorHAnsi" w:hAnsiTheme="minorHAnsi"/>
                                <w:sz w:val="20"/>
                                <w:szCs w:val="20"/>
                              </w:rPr>
                              <w:t>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1A59ACA" id="Textové pole 19" o:spid="_x0000_s1044"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T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6&#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D/pHLTowIAAJIFAAAOAAAAAAAAAAAAAAAAAC4C&#10;AABkcnMvZTJvRG9jLnhtbFBLAQItABQABgAIAAAAIQA9gTW03gAAAAUBAAAPAAAAAAAAAAAAAAAA&#10;AP0EAABkcnMvZG93bnJldi54bWxQSwUGAAAAAAQABADzAAAACAYAAAAA&#10;" fillcolor="#d8d8d8 [2732]" strokecolor="#c0504d [3205]" strokeweight="2pt">
                <v:textbox>
                  <w:txbxContent>
                    <w:p w14:paraId="1C71711E" w14:textId="77777777" w:rsidR="00367D2C" w:rsidRPr="00495B98" w:rsidRDefault="00367D2C"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14:paraId="470D4D29"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14:paraId="6455FFC0"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14:paraId="52414B21" w14:textId="77777777" w:rsidR="00367D2C" w:rsidRPr="00495B98" w:rsidRDefault="00367D2C"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14:paraId="2DEC1DC9" w14:textId="77777777" w:rsidR="00367D2C" w:rsidRPr="00495B98" w:rsidRDefault="00367D2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14:paraId="563F77F8" w14:textId="77777777" w:rsidR="00367D2C" w:rsidRPr="00495B98" w:rsidRDefault="00367D2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14:paraId="5BEA37AA" w14:textId="77777777" w:rsidR="00367D2C" w:rsidRPr="00495B98" w:rsidRDefault="00367D2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14:paraId="4366550A" w14:textId="77777777" w:rsidR="00367D2C" w:rsidRPr="00495B98" w:rsidRDefault="00367D2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14:paraId="47D94A22" w14:textId="266869BA" w:rsidR="00367D2C" w:rsidRPr="00495B98" w:rsidRDefault="00367D2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w:t>
                      </w:r>
                      <w:del w:id="129" w:author="Autor">
                        <w:r w:rsidRPr="00495B98" w:rsidDel="00DE3DCA">
                          <w:rPr>
                            <w:rFonts w:asciiTheme="minorHAnsi" w:hAnsiTheme="minorHAnsi"/>
                            <w:sz w:val="20"/>
                            <w:szCs w:val="20"/>
                          </w:rPr>
                          <w:delText xml:space="preserve">ods. 2 </w:delText>
                        </w:r>
                      </w:del>
                      <w:r w:rsidRPr="00495B98">
                        <w:rPr>
                          <w:rFonts w:asciiTheme="minorHAnsi" w:hAnsiTheme="minorHAnsi"/>
                          <w:sz w:val="20"/>
                          <w:szCs w:val="20"/>
                        </w:rPr>
                        <w:t xml:space="preserve">§ </w:t>
                      </w:r>
                      <w:r>
                        <w:rPr>
                          <w:rFonts w:asciiTheme="minorHAnsi" w:hAnsiTheme="minorHAnsi"/>
                          <w:sz w:val="20"/>
                          <w:szCs w:val="20"/>
                        </w:rPr>
                        <w:t>33</w:t>
                      </w:r>
                      <w:r w:rsidRPr="00495B98">
                        <w:rPr>
                          <w:rFonts w:asciiTheme="minorHAnsi" w:hAnsiTheme="minorHAnsi"/>
                          <w:sz w:val="20"/>
                          <w:szCs w:val="20"/>
                        </w:rPr>
                        <w:t xml:space="preserve"> </w:t>
                      </w:r>
                      <w:ins w:id="130" w:author="Autor">
                        <w:r>
                          <w:rPr>
                            <w:rFonts w:asciiTheme="minorHAnsi" w:hAnsiTheme="minorHAnsi"/>
                            <w:sz w:val="20"/>
                            <w:szCs w:val="20"/>
                          </w:rPr>
                          <w:t xml:space="preserve">ods. 2 </w:t>
                        </w:r>
                      </w:ins>
                      <w:r w:rsidRPr="00495B98">
                        <w:rPr>
                          <w:rFonts w:asciiTheme="minorHAnsi" w:hAnsiTheme="minorHAnsi"/>
                          <w:sz w:val="20"/>
                          <w:szCs w:val="20"/>
                        </w:rPr>
                        <w:t>ZVO, bez preukázania reálnej možnosti disponovať so zdrojmi tejto tretej osoby,</w:t>
                      </w:r>
                    </w:p>
                    <w:p w14:paraId="75FDCA99" w14:textId="264248DA" w:rsidR="00367D2C" w:rsidRPr="00495B98" w:rsidRDefault="00367D2C"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w:t>
                      </w:r>
                      <w:del w:id="131" w:author="Autor">
                        <w:r w:rsidRPr="00495B98" w:rsidDel="00DE3DCA">
                          <w:rPr>
                            <w:rFonts w:asciiTheme="minorHAnsi" w:hAnsiTheme="minorHAnsi"/>
                            <w:sz w:val="20"/>
                            <w:szCs w:val="20"/>
                          </w:rPr>
                          <w:delText xml:space="preserve">ods. </w:delText>
                        </w:r>
                        <w:r w:rsidDel="00DE3DCA">
                          <w:rPr>
                            <w:rFonts w:asciiTheme="minorHAnsi" w:hAnsiTheme="minorHAnsi"/>
                            <w:sz w:val="20"/>
                            <w:szCs w:val="20"/>
                          </w:rPr>
                          <w:delText>3</w:delText>
                        </w:r>
                      </w:del>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w:t>
                      </w:r>
                      <w:ins w:id="132" w:author="Autor">
                        <w:r>
                          <w:rPr>
                            <w:rFonts w:asciiTheme="minorHAnsi" w:hAnsiTheme="minorHAnsi"/>
                            <w:sz w:val="20"/>
                            <w:szCs w:val="20"/>
                          </w:rPr>
                          <w:t xml:space="preserve">ods. 3 </w:t>
                        </w:r>
                      </w:ins>
                      <w:r w:rsidRPr="00495B98">
                        <w:rPr>
                          <w:rFonts w:asciiTheme="minorHAnsi" w:hAnsiTheme="minorHAnsi"/>
                          <w:sz w:val="20"/>
                          <w:szCs w:val="20"/>
                        </w:rPr>
                        <w:t>ZVO, bez preukázania reálnej možnosti disponovať s kapacitami tejto tretej osoby.</w:t>
                      </w:r>
                    </w:p>
                  </w:txbxContent>
                </v:textbox>
                <w10:anchorlock/>
              </v:shape>
            </w:pict>
          </mc:Fallback>
        </mc:AlternateContent>
      </w:r>
    </w:p>
    <w:p w14:paraId="0ADF5B2A" w14:textId="77777777" w:rsidR="002244EF" w:rsidRDefault="002244EF" w:rsidP="00B64CCB">
      <w:pPr>
        <w:jc w:val="both"/>
        <w:rPr>
          <w:rFonts w:asciiTheme="minorHAnsi" w:hAnsiTheme="minorHAnsi"/>
          <w:color w:val="1F497D" w:themeColor="text2"/>
        </w:rPr>
      </w:pPr>
      <w:bookmarkStart w:id="123" w:name="_Ref417893163"/>
    </w:p>
    <w:p w14:paraId="35B90365" w14:textId="77777777" w:rsidR="004762E9" w:rsidRPr="009C3984" w:rsidRDefault="00530CBB" w:rsidP="009C3984">
      <w:pPr>
        <w:pStyle w:val="Nadpis1"/>
        <w:spacing w:after="120"/>
        <w:ind w:left="444" w:firstLine="708"/>
      </w:pPr>
      <w:bookmarkStart w:id="124" w:name="_Toc26798949"/>
      <w:r>
        <w:t xml:space="preserve">7. </w:t>
      </w:r>
      <w:r w:rsidR="004762E9" w:rsidRPr="009C3984">
        <w:t>Vyhodnotenie ponúk</w:t>
      </w:r>
      <w:bookmarkEnd w:id="123"/>
      <w:bookmarkEnd w:id="124"/>
      <w:r w:rsidR="004762E9" w:rsidRPr="009C3984">
        <w:t xml:space="preserve"> </w:t>
      </w:r>
    </w:p>
    <w:p w14:paraId="15C41452" w14:textId="77777777" w:rsidR="00D46E55" w:rsidRPr="000459B0" w:rsidRDefault="000A33B6" w:rsidP="009C3984">
      <w:pPr>
        <w:pStyle w:val="Zkladntext"/>
        <w:numPr>
          <w:ilvl w:val="0"/>
          <w:numId w:val="188"/>
        </w:numPr>
        <w:spacing w:before="120" w:after="120" w:line="276" w:lineRule="auto"/>
        <w:ind w:left="426" w:hanging="284"/>
        <w:rPr>
          <w:rFonts w:asciiTheme="minorHAnsi" w:hAnsiTheme="minorHAnsi"/>
          <w:sz w:val="20"/>
        </w:rPr>
      </w:pPr>
      <w:r w:rsidRPr="001A4CEC">
        <w:rPr>
          <w:rFonts w:asciiTheme="minorHAnsi" w:hAnsiTheme="minorHAnsi"/>
          <w:sz w:val="20"/>
          <w:lang w:val="sk-SK"/>
        </w:rPr>
        <w:t xml:space="preserve">Pri vyhodnocovaní ponúk postupuje prijímateľ v súlade s § </w:t>
      </w:r>
      <w:r w:rsidR="00FD4876" w:rsidRPr="001A4CEC">
        <w:rPr>
          <w:rFonts w:asciiTheme="minorHAnsi" w:hAnsiTheme="minorHAnsi"/>
          <w:sz w:val="20"/>
          <w:lang w:val="sk-SK"/>
        </w:rPr>
        <w:t xml:space="preserve">53 </w:t>
      </w:r>
      <w:r w:rsidRPr="001A4CEC">
        <w:rPr>
          <w:rFonts w:asciiTheme="minorHAnsi" w:hAnsiTheme="minorHAnsi"/>
          <w:sz w:val="20"/>
          <w:lang w:val="sk-SK"/>
        </w:rPr>
        <w:t xml:space="preserve">ZVO. Rovnako ako pri vyhodnotení podmienok účasti, </w:t>
      </w:r>
      <w:r w:rsidR="00C3230A" w:rsidRPr="001A4CEC">
        <w:rPr>
          <w:rFonts w:asciiTheme="minorHAnsi" w:hAnsiTheme="minorHAnsi"/>
          <w:sz w:val="20"/>
          <w:lang w:val="sk-SK"/>
        </w:rPr>
        <w:t>RO</w:t>
      </w:r>
      <w:r w:rsidRPr="001A4CEC">
        <w:rPr>
          <w:rFonts w:asciiTheme="minorHAnsi" w:hAnsiTheme="minorHAnsi"/>
          <w:sz w:val="20"/>
          <w:lang w:val="sk-SK"/>
        </w:rPr>
        <w:t xml:space="preserve"> vyžaduje aby bola zachytená úplná auditná stopa procesu vyhodnocovania. </w:t>
      </w:r>
    </w:p>
    <w:p w14:paraId="1E4C48AF" w14:textId="6131D3F3" w:rsidR="000A33B6" w:rsidRPr="000459B0" w:rsidRDefault="000A33B6" w:rsidP="009C3984">
      <w:pPr>
        <w:pStyle w:val="Zkladntext"/>
        <w:numPr>
          <w:ilvl w:val="0"/>
          <w:numId w:val="188"/>
        </w:numPr>
        <w:spacing w:before="120" w:after="120" w:line="276" w:lineRule="auto"/>
        <w:ind w:left="426" w:hanging="284"/>
        <w:rPr>
          <w:rFonts w:asciiTheme="minorHAnsi" w:hAnsiTheme="minorHAnsi"/>
          <w:sz w:val="20"/>
        </w:rPr>
      </w:pPr>
      <w:r w:rsidRPr="001A4CEC">
        <w:rPr>
          <w:rFonts w:asciiTheme="minorHAnsi" w:hAnsiTheme="minorHAnsi"/>
          <w:sz w:val="20"/>
          <w:lang w:val="sk-SK"/>
        </w:rPr>
        <w:t xml:space="preserve">Pre tento účel bol </w:t>
      </w:r>
      <w:r w:rsidR="00C3230A" w:rsidRPr="001A4CEC">
        <w:rPr>
          <w:rFonts w:asciiTheme="minorHAnsi" w:hAnsiTheme="minorHAnsi"/>
          <w:sz w:val="20"/>
          <w:lang w:val="sk-SK"/>
        </w:rPr>
        <w:t>RO</w:t>
      </w:r>
      <w:r w:rsidRPr="001A4CEC">
        <w:rPr>
          <w:rFonts w:asciiTheme="minorHAnsi" w:hAnsiTheme="minorHAnsi"/>
          <w:sz w:val="20"/>
          <w:lang w:val="sk-SK"/>
        </w:rPr>
        <w:t xml:space="preserve"> vytvorený vzor zápisnice z vyhodnocovania ponúk, ktorý tvorí prílohu </w:t>
      </w:r>
      <w:r w:rsidR="00FD7B50" w:rsidRPr="001A4CEC">
        <w:rPr>
          <w:rFonts w:asciiTheme="minorHAnsi" w:hAnsiTheme="minorHAnsi"/>
          <w:sz w:val="20"/>
          <w:lang w:val="sk-SK"/>
        </w:rPr>
        <w:t>tejto príručky (</w:t>
      </w:r>
      <w:r w:rsidR="00CC7B68" w:rsidRPr="001A4CEC">
        <w:rPr>
          <w:rFonts w:asciiTheme="minorHAnsi" w:hAnsiTheme="minorHAnsi"/>
          <w:sz w:val="20"/>
          <w:lang w:val="sk-SK"/>
        </w:rPr>
        <w:fldChar w:fldCharType="begin"/>
      </w:r>
      <w:r w:rsidR="00CC7B68" w:rsidRPr="001A4CEC">
        <w:rPr>
          <w:rFonts w:asciiTheme="minorHAnsi" w:hAnsiTheme="minorHAnsi"/>
          <w:sz w:val="20"/>
          <w:lang w:val="sk-SK"/>
        </w:rPr>
        <w:instrText xml:space="preserve"> REF  _Ref418070151  \* MERGEFORMAT </w:instrText>
      </w:r>
      <w:r w:rsidR="00CC7B68" w:rsidRPr="001A4CEC">
        <w:rPr>
          <w:rFonts w:asciiTheme="minorHAnsi" w:hAnsiTheme="minorHAnsi"/>
          <w:sz w:val="20"/>
          <w:lang w:val="sk-SK"/>
        </w:rPr>
        <w:fldChar w:fldCharType="separate"/>
      </w:r>
      <w:r w:rsidR="00851F40" w:rsidRPr="00851F40">
        <w:rPr>
          <w:rFonts w:asciiTheme="minorHAnsi" w:hAnsiTheme="minorHAnsi"/>
          <w:sz w:val="20"/>
          <w:shd w:val="clear" w:color="auto" w:fill="D9D9D9" w:themeFill="background1" w:themeFillShade="D9"/>
          <w:lang w:val="sk-SK"/>
        </w:rPr>
        <w:t>Príloha č. 3 Vzor zápisnice</w:t>
      </w:r>
      <w:r w:rsidR="00851F40" w:rsidRPr="00851F40">
        <w:rPr>
          <w:rFonts w:asciiTheme="minorHAnsi" w:hAnsiTheme="minorHAnsi"/>
          <w:sz w:val="20"/>
          <w:lang w:val="sk-SK"/>
        </w:rPr>
        <w:t xml:space="preserve"> z vyhodnotenia ponúk</w:t>
      </w:r>
      <w:r w:rsidR="00CC7B68" w:rsidRPr="001A4CEC">
        <w:rPr>
          <w:rFonts w:asciiTheme="minorHAnsi" w:hAnsiTheme="minorHAnsi"/>
          <w:sz w:val="20"/>
          <w:lang w:val="sk-SK"/>
        </w:rPr>
        <w:fldChar w:fldCharType="end"/>
      </w:r>
      <w:r w:rsidR="00FD7B50" w:rsidRPr="001A4CEC">
        <w:rPr>
          <w:rFonts w:asciiTheme="minorHAnsi" w:hAnsiTheme="minorHAnsi"/>
          <w:sz w:val="20"/>
          <w:lang w:val="sk-SK"/>
        </w:rPr>
        <w:t>)</w:t>
      </w:r>
      <w:r w:rsidRPr="001A4CEC">
        <w:rPr>
          <w:rFonts w:asciiTheme="minorHAnsi" w:hAnsiTheme="minorHAnsi"/>
          <w:sz w:val="20"/>
          <w:lang w:val="sk-SK"/>
        </w:rPr>
        <w:t xml:space="preserve">. </w:t>
      </w:r>
      <w:r w:rsidR="00475456" w:rsidRPr="001A4CEC">
        <w:rPr>
          <w:rFonts w:asciiTheme="minorHAnsi" w:hAnsiTheme="minorHAnsi"/>
          <w:sz w:val="20"/>
          <w:lang w:val="sk-SK"/>
        </w:rPr>
        <w:t xml:space="preserve"> </w:t>
      </w:r>
      <w:r w:rsidR="00C3230A" w:rsidRPr="001A4CEC">
        <w:rPr>
          <w:rFonts w:asciiTheme="minorHAnsi" w:hAnsiTheme="minorHAnsi"/>
          <w:sz w:val="20"/>
          <w:lang w:val="sk-SK"/>
        </w:rPr>
        <w:t>RO</w:t>
      </w:r>
      <w:r w:rsidRPr="001A4CEC">
        <w:rPr>
          <w:rFonts w:asciiTheme="minorHAnsi" w:hAnsiTheme="minorHAnsi"/>
          <w:sz w:val="20"/>
          <w:lang w:val="sk-SK"/>
        </w:rPr>
        <w:t xml:space="preserve"> požaduje </w:t>
      </w:r>
      <w:r w:rsidR="00A27741">
        <w:rPr>
          <w:rFonts w:asciiTheme="minorHAnsi" w:hAnsiTheme="minorHAnsi"/>
          <w:sz w:val="20"/>
          <w:lang w:val="sk-SK"/>
        </w:rPr>
        <w:t xml:space="preserve"> </w:t>
      </w:r>
      <w:r w:rsidR="00A27741">
        <w:rPr>
          <w:rFonts w:asciiTheme="minorHAnsi" w:hAnsiTheme="minorHAnsi"/>
          <w:sz w:val="20"/>
          <w:lang w:val="sk-SK"/>
        </w:rPr>
        <w:br/>
      </w:r>
      <w:r w:rsidRPr="001A4CEC">
        <w:rPr>
          <w:rFonts w:asciiTheme="minorHAnsi" w:hAnsiTheme="minorHAnsi"/>
          <w:sz w:val="20"/>
          <w:lang w:val="sk-SK"/>
        </w:rPr>
        <w:t xml:space="preserve">od prijímateľov používanie tohto vzoru dokumentu v procesoch verejného obstarávania v rámci zákaziek spolufinancovaných z OP </w:t>
      </w:r>
      <w:r w:rsidR="003903CA" w:rsidRPr="001A4CEC">
        <w:rPr>
          <w:rFonts w:asciiTheme="minorHAnsi" w:hAnsiTheme="minorHAnsi"/>
          <w:sz w:val="20"/>
          <w:lang w:val="sk-SK"/>
        </w:rPr>
        <w:t>TP</w:t>
      </w:r>
      <w:r w:rsidRPr="001A4CEC">
        <w:rPr>
          <w:rFonts w:asciiTheme="minorHAnsi" w:hAnsiTheme="minorHAnsi"/>
          <w:sz w:val="20"/>
          <w:lang w:val="sk-SK"/>
        </w:rPr>
        <w:t>.</w:t>
      </w:r>
    </w:p>
    <w:p w14:paraId="6F8D3292" w14:textId="77777777" w:rsidR="004762E9" w:rsidRPr="009C3984" w:rsidRDefault="00F42FFB" w:rsidP="009C3984">
      <w:pPr>
        <w:pStyle w:val="Nadpis1"/>
        <w:spacing w:after="120"/>
        <w:ind w:left="444" w:firstLine="708"/>
      </w:pPr>
      <w:bookmarkStart w:id="125" w:name="_Toc26798950"/>
      <w:r>
        <w:t>8. K</w:t>
      </w:r>
      <w:r w:rsidR="004762E9" w:rsidRPr="009C3984">
        <w:t>omisia na vyhodnotenie ponúk</w:t>
      </w:r>
      <w:bookmarkEnd w:id="125"/>
    </w:p>
    <w:p w14:paraId="16D9F271" w14:textId="77777777" w:rsidR="000A33B6" w:rsidRPr="00A74346"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14:paraId="4236A601" w14:textId="77777777" w:rsidR="001E460B" w:rsidRPr="00B52DF9"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ods. 4 až </w:t>
      </w:r>
      <w:r w:rsidR="00B91332">
        <w:rPr>
          <w:rFonts w:asciiTheme="minorHAnsi" w:hAnsiTheme="minorHAnsi"/>
          <w:sz w:val="20"/>
          <w:szCs w:val="20"/>
        </w:rPr>
        <w:t>8</w:t>
      </w:r>
      <w:r w:rsidRPr="00B52DF9">
        <w:rPr>
          <w:rFonts w:asciiTheme="minorHAnsi" w:hAnsiTheme="minorHAnsi"/>
          <w:sz w:val="20"/>
          <w:szCs w:val="20"/>
        </w:rPr>
        <w:t xml:space="preserve">  ZVO.</w:t>
      </w:r>
    </w:p>
    <w:p w14:paraId="458B3CBE" w14:textId="77777777" w:rsidR="008B793A" w:rsidRPr="00B52DF9"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xml:space="preserve">, že v prípade ak bude mať záujem zúčastniť sa </w:t>
      </w:r>
      <w:r w:rsidR="00B91332">
        <w:rPr>
          <w:rFonts w:asciiTheme="minorHAnsi" w:hAnsiTheme="minorHAnsi"/>
          <w:sz w:val="20"/>
          <w:szCs w:val="20"/>
        </w:rPr>
        <w:t xml:space="preserve"> </w:t>
      </w:r>
      <w:r w:rsidR="004E5679" w:rsidRPr="00B52DF9">
        <w:rPr>
          <w:rFonts w:asciiTheme="minorHAnsi" w:hAnsiTheme="minorHAnsi"/>
          <w:sz w:val="20"/>
          <w:szCs w:val="20"/>
        </w:rPr>
        <w:t xml:space="preserve">na procese vyhodnotenia verejného obstarávania ako člen komisie bez práva vyhodnocovať, </w:t>
      </w:r>
      <w:r w:rsidR="004E5679" w:rsidRPr="00B52DF9">
        <w:rPr>
          <w:rFonts w:asciiTheme="minorHAnsi" w:hAnsiTheme="minorHAnsi"/>
          <w:sz w:val="20"/>
          <w:szCs w:val="20"/>
        </w:rPr>
        <w:lastRenderedPageBreak/>
        <w:t xml:space="preserve">upozorní </w:t>
      </w:r>
      <w:r w:rsidR="00B91332">
        <w:rPr>
          <w:rFonts w:asciiTheme="minorHAnsi" w:hAnsiTheme="minorHAnsi"/>
          <w:sz w:val="20"/>
          <w:szCs w:val="20"/>
        </w:rPr>
        <w:t xml:space="preserve"> </w:t>
      </w:r>
      <w:r w:rsidR="004E5679" w:rsidRPr="00B52DF9">
        <w:rPr>
          <w:rFonts w:asciiTheme="minorHAnsi" w:hAnsiTheme="minorHAnsi"/>
          <w:sz w:val="20"/>
          <w:szCs w:val="20"/>
        </w:rPr>
        <w:t>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14:paraId="09A630B3" w14:textId="77777777" w:rsidR="004E5679" w:rsidRPr="009C3984" w:rsidRDefault="004E5679"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9C3984">
        <w:rPr>
          <w:rFonts w:asciiTheme="minorHAnsi" w:hAnsiTheme="minorHAnsi"/>
          <w:sz w:val="20"/>
          <w:szCs w:val="20"/>
        </w:rPr>
        <w:t xml:space="preserve"> </w:t>
      </w:r>
    </w:p>
    <w:p w14:paraId="47A6F72D" w14:textId="77777777"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37788232" wp14:editId="25277C80">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14:paraId="0222627F" w14:textId="77777777" w:rsidR="00367D2C" w:rsidRPr="00495B98" w:rsidRDefault="00367D2C"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88232" id="_x0000_s1045"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" fillcolor="#d8d8d8 [2732]" strokecolor="#c0504d" strokeweight="2pt">
                <v:textbox>
                  <w:txbxContent>
                    <w:p w14:paraId="0222627F" w14:textId="77777777" w:rsidR="00367D2C" w:rsidRPr="00495B98" w:rsidRDefault="00367D2C"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14:paraId="6B65635E" w14:textId="77777777" w:rsidR="008B793A" w:rsidRPr="00F575F5" w:rsidRDefault="008B793A" w:rsidP="00495B98">
      <w:pPr>
        <w:ind w:left="426" w:hanging="426"/>
        <w:jc w:val="both"/>
        <w:rPr>
          <w:rFonts w:asciiTheme="minorHAnsi" w:hAnsiTheme="minorHAnsi"/>
          <w:color w:val="1F497D" w:themeColor="text2"/>
        </w:rPr>
      </w:pPr>
    </w:p>
    <w:p w14:paraId="2BA20E2D" w14:textId="77777777" w:rsidR="008F20CB" w:rsidRDefault="008F20CB" w:rsidP="009C3984">
      <w:pPr>
        <w:jc w:val="both"/>
        <w:rPr>
          <w:rFonts w:asciiTheme="minorHAnsi" w:hAnsiTheme="minorHAnsi"/>
          <w:color w:val="1F497D" w:themeColor="text2"/>
        </w:rPr>
      </w:pPr>
    </w:p>
    <w:p w14:paraId="0306A619" w14:textId="77777777" w:rsidR="004762E9" w:rsidRPr="009C3984" w:rsidRDefault="00F42FFB" w:rsidP="009C3984">
      <w:pPr>
        <w:pStyle w:val="Nadpis1"/>
        <w:spacing w:after="120"/>
        <w:ind w:left="444" w:firstLine="708"/>
      </w:pPr>
      <w:bookmarkStart w:id="126" w:name="_Toc26798951"/>
      <w:r>
        <w:t xml:space="preserve">9. </w:t>
      </w:r>
      <w:r w:rsidR="004762E9" w:rsidRPr="009C3984">
        <w:t>Elektronická aukcia</w:t>
      </w:r>
      <w:bookmarkEnd w:id="126"/>
    </w:p>
    <w:p w14:paraId="311EC714" w14:textId="77777777" w:rsidR="004E5679" w:rsidRPr="009C3984" w:rsidRDefault="004E5679" w:rsidP="009C3984">
      <w:pPr>
        <w:pStyle w:val="Odsekzoznamu"/>
        <w:numPr>
          <w:ilvl w:val="0"/>
          <w:numId w:val="19"/>
        </w:numPr>
        <w:spacing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Pri definovaní pravidiel elektronickej aukcie a jej vykonávania postupuje prijímateľ podľa § </w:t>
      </w:r>
      <w:r w:rsidR="00546EFE" w:rsidRPr="009D616D">
        <w:rPr>
          <w:rFonts w:asciiTheme="minorHAnsi" w:hAnsiTheme="minorHAnsi"/>
          <w:sz w:val="20"/>
          <w:szCs w:val="20"/>
        </w:rPr>
        <w:t xml:space="preserve">54 </w:t>
      </w:r>
      <w:r w:rsidRPr="009D616D">
        <w:rPr>
          <w:rFonts w:asciiTheme="minorHAnsi" w:hAnsiTheme="minorHAnsi"/>
          <w:sz w:val="20"/>
          <w:szCs w:val="20"/>
        </w:rPr>
        <w:t xml:space="preserve">ZVO. </w:t>
      </w:r>
    </w:p>
    <w:p w14:paraId="04C81460" w14:textId="77777777" w:rsidR="008F20CB" w:rsidRPr="00B52DF9" w:rsidRDefault="008F20CB" w:rsidP="009C3984">
      <w:pPr>
        <w:pStyle w:val="Odsekzoznamu"/>
        <w:ind w:left="426"/>
        <w:jc w:val="both"/>
        <w:rPr>
          <w:rFonts w:asciiTheme="minorHAnsi" w:hAnsiTheme="minorHAnsi"/>
          <w:color w:val="1F497D" w:themeColor="text2"/>
          <w:sz w:val="20"/>
          <w:szCs w:val="20"/>
        </w:rPr>
      </w:pPr>
    </w:p>
    <w:p w14:paraId="0AC263A5" w14:textId="77777777"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76E00726" wp14:editId="0B7F360B">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14:paraId="57AF6641" w14:textId="77777777" w:rsidR="00367D2C" w:rsidRPr="00495B98" w:rsidRDefault="00367D2C"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14:paraId="7EF2A5C0"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14:paraId="3DCDA44C" w14:textId="77777777" w:rsidR="00367D2C" w:rsidRPr="00495B98" w:rsidRDefault="00367D2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na vylúčenie uchádzača z e-aukcie, ktoré nevychádzajú zo ZVO.</w:t>
                            </w:r>
                          </w:p>
                          <w:p w14:paraId="1524C0AB" w14:textId="77777777" w:rsidR="00367D2C" w:rsidRPr="00495B98" w:rsidRDefault="00367D2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r>
                              <w:rPr>
                                <w:rFonts w:asciiTheme="minorHAnsi" w:hAnsiTheme="minorHAnsi" w:cs="Times New Roman"/>
                                <w:sz w:val="20"/>
                                <w:szCs w:val="20"/>
                              </w:rPr>
                              <w:t>.</w:t>
                            </w:r>
                          </w:p>
                          <w:p w14:paraId="3E00176B" w14:textId="77777777" w:rsidR="00367D2C" w:rsidRPr="00495B98" w:rsidRDefault="00367D2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v súlade s nastaveniami e-aukcie uvedenými v súťažných podkladoch.</w:t>
                            </w:r>
                          </w:p>
                          <w:p w14:paraId="248F3FA9" w14:textId="77777777" w:rsidR="00367D2C" w:rsidRPr="00495B98" w:rsidRDefault="00367D2C"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00726" id="Textové pole 21" o:spid="_x0000_s1046"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" fillcolor="#d8d8d8 [2732]" strokecolor="#c0504d [3205]" strokeweight="2pt">
                <v:textbox>
                  <w:txbxContent>
                    <w:p w14:paraId="57AF6641" w14:textId="77777777" w:rsidR="00367D2C" w:rsidRPr="00495B98" w:rsidRDefault="00367D2C"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14:paraId="7EF2A5C0" w14:textId="77777777" w:rsidR="00367D2C" w:rsidRPr="00495B9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14:paraId="3DCDA44C" w14:textId="77777777" w:rsidR="00367D2C" w:rsidRPr="00495B98" w:rsidRDefault="00367D2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na vylúčenie uchádzača z e-aukcie, ktoré nevychádzajú zo ZVO.</w:t>
                      </w:r>
                    </w:p>
                    <w:p w14:paraId="1524C0AB" w14:textId="77777777" w:rsidR="00367D2C" w:rsidRPr="00495B98" w:rsidRDefault="00367D2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r>
                        <w:rPr>
                          <w:rFonts w:asciiTheme="minorHAnsi" w:hAnsiTheme="minorHAnsi" w:cs="Times New Roman"/>
                          <w:sz w:val="20"/>
                          <w:szCs w:val="20"/>
                        </w:rPr>
                        <w:t>.</w:t>
                      </w:r>
                    </w:p>
                    <w:p w14:paraId="3E00176B" w14:textId="77777777" w:rsidR="00367D2C" w:rsidRPr="00495B98" w:rsidRDefault="00367D2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v súlade s nastaveniami e-aukcie uvedenými v súťažných podkladoch.</w:t>
                      </w:r>
                    </w:p>
                    <w:p w14:paraId="248F3FA9" w14:textId="77777777" w:rsidR="00367D2C" w:rsidRPr="00495B98" w:rsidRDefault="00367D2C"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14:paraId="5E757054" w14:textId="77777777" w:rsidR="004E5679" w:rsidRPr="00F575F5" w:rsidRDefault="004E5679" w:rsidP="00495B98">
      <w:pPr>
        <w:pStyle w:val="Odsekzoznamu"/>
        <w:jc w:val="both"/>
        <w:rPr>
          <w:rFonts w:asciiTheme="minorHAnsi" w:hAnsiTheme="minorHAnsi"/>
          <w:color w:val="1F497D" w:themeColor="text2"/>
        </w:rPr>
      </w:pPr>
    </w:p>
    <w:p w14:paraId="5A6339FB" w14:textId="77777777" w:rsidR="004E5679" w:rsidRPr="00F575F5" w:rsidRDefault="004E5679" w:rsidP="00495B98">
      <w:pPr>
        <w:pStyle w:val="Odsekzoznamu"/>
        <w:jc w:val="both"/>
        <w:rPr>
          <w:rFonts w:asciiTheme="minorHAnsi" w:hAnsiTheme="minorHAnsi"/>
          <w:color w:val="1F497D" w:themeColor="text2"/>
        </w:rPr>
      </w:pPr>
    </w:p>
    <w:p w14:paraId="2BB42881" w14:textId="77777777" w:rsidR="004E5679" w:rsidRPr="00F575F5" w:rsidRDefault="004E5679" w:rsidP="00495B98">
      <w:pPr>
        <w:pStyle w:val="Odsekzoznamu"/>
        <w:jc w:val="both"/>
        <w:rPr>
          <w:rFonts w:asciiTheme="minorHAnsi" w:hAnsiTheme="minorHAnsi"/>
          <w:color w:val="1F497D" w:themeColor="text2"/>
        </w:rPr>
      </w:pPr>
    </w:p>
    <w:p w14:paraId="398299EE" w14:textId="77777777" w:rsidR="004E5679" w:rsidRPr="00F575F5" w:rsidRDefault="004E5679" w:rsidP="00495B98">
      <w:pPr>
        <w:pStyle w:val="Odsekzoznamu"/>
        <w:jc w:val="both"/>
        <w:rPr>
          <w:rFonts w:asciiTheme="minorHAnsi" w:hAnsiTheme="minorHAnsi"/>
          <w:color w:val="1F497D" w:themeColor="text2"/>
        </w:rPr>
      </w:pPr>
    </w:p>
    <w:p w14:paraId="62581AB9" w14:textId="77777777" w:rsidR="004E5679" w:rsidRPr="00F575F5" w:rsidRDefault="004E5679" w:rsidP="00495B98">
      <w:pPr>
        <w:pStyle w:val="Odsekzoznamu"/>
        <w:jc w:val="both"/>
        <w:rPr>
          <w:rFonts w:asciiTheme="minorHAnsi" w:hAnsiTheme="minorHAnsi"/>
          <w:color w:val="1F497D" w:themeColor="text2"/>
        </w:rPr>
      </w:pPr>
    </w:p>
    <w:p w14:paraId="69060E2F" w14:textId="77777777" w:rsidR="004E5679" w:rsidRPr="00F575F5" w:rsidRDefault="004E5679" w:rsidP="00495B98">
      <w:pPr>
        <w:pStyle w:val="Odsekzoznamu"/>
        <w:jc w:val="both"/>
        <w:rPr>
          <w:rFonts w:asciiTheme="minorHAnsi" w:hAnsiTheme="minorHAnsi"/>
          <w:color w:val="1F497D" w:themeColor="text2"/>
        </w:rPr>
      </w:pPr>
    </w:p>
    <w:p w14:paraId="285B1F41" w14:textId="77777777" w:rsidR="004E5679" w:rsidRPr="00F575F5" w:rsidRDefault="004E5679" w:rsidP="00495B98">
      <w:pPr>
        <w:pStyle w:val="Odsekzoznamu"/>
        <w:jc w:val="both"/>
        <w:rPr>
          <w:rFonts w:asciiTheme="minorHAnsi" w:hAnsiTheme="minorHAnsi"/>
          <w:color w:val="1F497D" w:themeColor="text2"/>
        </w:rPr>
      </w:pPr>
    </w:p>
    <w:p w14:paraId="4ACAD5F5" w14:textId="77777777" w:rsidR="004E5679" w:rsidRPr="00F575F5" w:rsidRDefault="004E5679" w:rsidP="00495B98">
      <w:pPr>
        <w:pStyle w:val="Odsekzoznamu"/>
        <w:jc w:val="both"/>
        <w:rPr>
          <w:rFonts w:asciiTheme="minorHAnsi" w:hAnsiTheme="minorHAnsi"/>
          <w:color w:val="1F497D" w:themeColor="text2"/>
        </w:rPr>
      </w:pPr>
    </w:p>
    <w:p w14:paraId="627EED92" w14:textId="77777777" w:rsidR="004E5679" w:rsidRPr="00F575F5" w:rsidRDefault="004E5679" w:rsidP="00495B98">
      <w:pPr>
        <w:pStyle w:val="Odsekzoznamu"/>
        <w:jc w:val="both"/>
        <w:rPr>
          <w:rFonts w:asciiTheme="minorHAnsi" w:hAnsiTheme="minorHAnsi"/>
          <w:color w:val="1F497D" w:themeColor="text2"/>
        </w:rPr>
      </w:pPr>
    </w:p>
    <w:p w14:paraId="3A6CE483" w14:textId="77777777" w:rsidR="008B793A" w:rsidRPr="00F575F5" w:rsidRDefault="008B793A" w:rsidP="00495B98">
      <w:pPr>
        <w:pStyle w:val="Odsekzoznamu"/>
        <w:jc w:val="both"/>
        <w:rPr>
          <w:rFonts w:asciiTheme="minorHAnsi" w:hAnsiTheme="minorHAnsi"/>
          <w:color w:val="1F497D" w:themeColor="text2"/>
        </w:rPr>
      </w:pPr>
    </w:p>
    <w:p w14:paraId="7E8753B2" w14:textId="77777777"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2A48F394" wp14:editId="4BB5355A">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14:paraId="16CC1FEF" w14:textId="77777777" w:rsidR="00367D2C" w:rsidRDefault="00367D2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14:paraId="2FF1C56E" w14:textId="77777777" w:rsidR="00367D2C" w:rsidRPr="00792568" w:rsidRDefault="00367D2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8F394" id="Textové pole 22" o:spid="_x0000_s1047"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RQfg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" fillcolor="#fbd4b4 [1305]" strokeweight=".5pt">
                <v:textbox>
                  <w:txbxContent>
                    <w:p w14:paraId="16CC1FEF" w14:textId="77777777" w:rsidR="00367D2C" w:rsidRDefault="00367D2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14:paraId="2FF1C56E" w14:textId="77777777" w:rsidR="00367D2C" w:rsidRPr="00792568" w:rsidRDefault="00367D2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14:paraId="28A2D943" w14:textId="77777777" w:rsidR="00785C19" w:rsidRPr="00F575F5" w:rsidRDefault="00785C19" w:rsidP="00495B98">
      <w:pPr>
        <w:pStyle w:val="Odsekzoznamu"/>
        <w:jc w:val="both"/>
        <w:rPr>
          <w:rFonts w:asciiTheme="minorHAnsi" w:hAnsiTheme="minorHAnsi"/>
          <w:color w:val="1F497D" w:themeColor="text2"/>
        </w:rPr>
      </w:pPr>
    </w:p>
    <w:p w14:paraId="0A75B416" w14:textId="77777777" w:rsidR="00546EFE" w:rsidRDefault="00546EFE" w:rsidP="00A72D99">
      <w:pPr>
        <w:pStyle w:val="Odsekzoznamu"/>
        <w:ind w:left="426"/>
        <w:jc w:val="both"/>
        <w:rPr>
          <w:rFonts w:asciiTheme="minorHAnsi" w:hAnsiTheme="minorHAnsi"/>
          <w:color w:val="1F497D" w:themeColor="text2"/>
        </w:rPr>
      </w:pPr>
      <w:bookmarkStart w:id="127" w:name="_Ref417893409"/>
    </w:p>
    <w:p w14:paraId="608A742D" w14:textId="77777777" w:rsidR="004762E9" w:rsidRPr="009C3984" w:rsidRDefault="00F42FFB" w:rsidP="009C3984">
      <w:pPr>
        <w:pStyle w:val="Nadpis1"/>
        <w:spacing w:after="120"/>
        <w:ind w:left="444" w:firstLine="708"/>
      </w:pPr>
      <w:bookmarkStart w:id="128" w:name="_Toc26798952"/>
      <w:r>
        <w:t xml:space="preserve">10. </w:t>
      </w:r>
      <w:r w:rsidR="004762E9" w:rsidRPr="009C3984">
        <w:t>Uzavretie zmluvy</w:t>
      </w:r>
      <w:bookmarkEnd w:id="127"/>
      <w:bookmarkEnd w:id="128"/>
    </w:p>
    <w:p w14:paraId="3A97C76D" w14:textId="77777777" w:rsidR="00420BDB" w:rsidRPr="009D616D" w:rsidRDefault="00FB4DF1"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Prijímateľ postupuje pri uzavretí zmluvy v súlade s § </w:t>
      </w:r>
      <w:r w:rsidR="00546EFE" w:rsidRPr="009D616D">
        <w:rPr>
          <w:rFonts w:asciiTheme="minorHAnsi" w:hAnsiTheme="minorHAnsi"/>
          <w:sz w:val="20"/>
          <w:szCs w:val="20"/>
        </w:rPr>
        <w:t xml:space="preserve">56 </w:t>
      </w:r>
      <w:r w:rsidRPr="009D616D">
        <w:rPr>
          <w:rFonts w:asciiTheme="minorHAnsi" w:hAnsiTheme="minorHAnsi"/>
          <w:sz w:val="20"/>
          <w:szCs w:val="20"/>
        </w:rPr>
        <w:t xml:space="preserve">ZVO. </w:t>
      </w:r>
      <w:r w:rsidR="00C369F6" w:rsidRPr="009D616D">
        <w:rPr>
          <w:rFonts w:asciiTheme="minorHAnsi" w:hAnsiTheme="minorHAnsi"/>
          <w:sz w:val="20"/>
          <w:szCs w:val="20"/>
        </w:rPr>
        <w:t xml:space="preserve">Uzavretá zmluva nesmie byť v rozpore </w:t>
      </w:r>
      <w:r w:rsidR="009F6378" w:rsidRPr="009D616D">
        <w:rPr>
          <w:rFonts w:asciiTheme="minorHAnsi" w:hAnsiTheme="minorHAnsi"/>
          <w:sz w:val="20"/>
          <w:szCs w:val="20"/>
        </w:rPr>
        <w:t xml:space="preserve"> </w:t>
      </w:r>
      <w:r w:rsidR="00C369F6" w:rsidRPr="009D616D">
        <w:rPr>
          <w:rFonts w:asciiTheme="minorHAnsi" w:hAnsiTheme="minorHAnsi"/>
          <w:sz w:val="20"/>
          <w:szCs w:val="20"/>
        </w:rPr>
        <w:t>so súťažnými podkladmi a s ponukou predloženou úspešným uchádzačom alebo uchádzačmi.</w:t>
      </w:r>
    </w:p>
    <w:p w14:paraId="6BCA7BB5" w14:textId="77777777" w:rsidR="00A1000C" w:rsidRPr="009D616D" w:rsidRDefault="00420BDB"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V prípade, že VO podlieha ex-ante kontrole zo strany </w:t>
      </w:r>
      <w:r w:rsidR="00C3230A" w:rsidRPr="009D616D">
        <w:rPr>
          <w:rFonts w:asciiTheme="minorHAnsi" w:hAnsiTheme="minorHAnsi"/>
          <w:sz w:val="20"/>
          <w:szCs w:val="20"/>
        </w:rPr>
        <w:t>RO</w:t>
      </w:r>
      <w:r w:rsidRPr="009D616D">
        <w:rPr>
          <w:rFonts w:asciiTheme="minorHAnsi" w:hAnsiTheme="minorHAnsi"/>
          <w:sz w:val="20"/>
          <w:szCs w:val="20"/>
        </w:rPr>
        <w:t xml:space="preserve">, je prijímateľ povinný predložiť dokumentáciu </w:t>
      </w:r>
      <w:r w:rsidR="009F6378" w:rsidRPr="009D616D">
        <w:rPr>
          <w:rFonts w:asciiTheme="minorHAnsi" w:hAnsiTheme="minorHAnsi"/>
          <w:sz w:val="20"/>
          <w:szCs w:val="20"/>
        </w:rPr>
        <w:t xml:space="preserve"> </w:t>
      </w:r>
      <w:r w:rsidRPr="009D616D">
        <w:rPr>
          <w:rFonts w:asciiTheme="minorHAnsi" w:hAnsiTheme="minorHAnsi"/>
          <w:sz w:val="20"/>
          <w:szCs w:val="20"/>
        </w:rPr>
        <w:t>na kontrolu ešte pred samotným uzavretím zmluvy a počkať s uzavretím zmluvy na závery predmetnej kontroly.</w:t>
      </w:r>
    </w:p>
    <w:p w14:paraId="51F8CA29" w14:textId="77777777" w:rsidR="00420BDB" w:rsidRPr="009D616D" w:rsidRDefault="00A1000C" w:rsidP="00947A49">
      <w:pPr>
        <w:pStyle w:val="Odsekzoznamu"/>
        <w:numPr>
          <w:ilvl w:val="0"/>
          <w:numId w:val="20"/>
        </w:numPr>
        <w:spacing w:before="120" w:after="120"/>
        <w:contextualSpacing w:val="0"/>
        <w:jc w:val="both"/>
        <w:rPr>
          <w:rFonts w:asciiTheme="minorHAnsi" w:hAnsiTheme="minorHAnsi"/>
          <w:sz w:val="20"/>
          <w:szCs w:val="20"/>
        </w:rPr>
      </w:pPr>
      <w:r w:rsidRPr="009D616D">
        <w:rPr>
          <w:rFonts w:asciiTheme="minorHAnsi" w:hAnsiTheme="minorHAnsi"/>
          <w:sz w:val="20"/>
          <w:szCs w:val="20"/>
        </w:rPr>
        <w:t>Upozorňujeme prijímateľa</w:t>
      </w:r>
      <w:r w:rsidR="00724EF4" w:rsidRPr="009D616D">
        <w:rPr>
          <w:rFonts w:asciiTheme="minorHAnsi" w:hAnsiTheme="minorHAnsi"/>
          <w:sz w:val="20"/>
          <w:szCs w:val="20"/>
        </w:rPr>
        <w:t>, že pokiaľ je on sám orgánom verejnej správy</w:t>
      </w:r>
      <w:r w:rsidR="00C26D6C" w:rsidRPr="009D616D">
        <w:rPr>
          <w:rFonts w:asciiTheme="minorHAnsi" w:hAnsiTheme="minorHAnsi"/>
          <w:sz w:val="20"/>
          <w:szCs w:val="20"/>
        </w:rPr>
        <w:t xml:space="preserve">, </w:t>
      </w:r>
      <w:r w:rsidR="00724EF4" w:rsidRPr="009D616D">
        <w:rPr>
          <w:rFonts w:asciiTheme="minorHAnsi" w:hAnsiTheme="minorHAnsi"/>
          <w:sz w:val="20"/>
          <w:szCs w:val="20"/>
        </w:rPr>
        <w:t xml:space="preserve">vzťahuje sa na neho aj v rámci realizácie VO povinnosť vykonávania finančnej kontroly podľa </w:t>
      </w:r>
      <w:r w:rsidR="00C26D6C" w:rsidRPr="009D616D">
        <w:rPr>
          <w:rFonts w:asciiTheme="minorHAnsi" w:hAnsiTheme="minorHAnsi"/>
          <w:sz w:val="20"/>
          <w:szCs w:val="20"/>
        </w:rPr>
        <w:t xml:space="preserve">zákona č. </w:t>
      </w:r>
      <w:r w:rsidR="00546EFE" w:rsidRPr="009D616D">
        <w:rPr>
          <w:rFonts w:asciiTheme="minorHAnsi" w:hAnsiTheme="minorHAnsi"/>
          <w:sz w:val="20"/>
          <w:szCs w:val="20"/>
        </w:rPr>
        <w:t xml:space="preserve">357/2015 </w:t>
      </w:r>
      <w:r w:rsidR="00C26D6C" w:rsidRPr="009D616D">
        <w:rPr>
          <w:rFonts w:asciiTheme="minorHAnsi" w:hAnsiTheme="minorHAnsi"/>
          <w:sz w:val="20"/>
          <w:szCs w:val="20"/>
        </w:rPr>
        <w:t xml:space="preserve"> Z.</w:t>
      </w:r>
      <w:r w:rsidR="00A74346" w:rsidRPr="009D616D">
        <w:rPr>
          <w:rFonts w:asciiTheme="minorHAnsi" w:hAnsiTheme="minorHAnsi"/>
          <w:sz w:val="20"/>
          <w:szCs w:val="20"/>
        </w:rPr>
        <w:t xml:space="preserve"> </w:t>
      </w:r>
      <w:r w:rsidR="00C26D6C" w:rsidRPr="009D616D">
        <w:rPr>
          <w:rFonts w:asciiTheme="minorHAnsi" w:hAnsiTheme="minorHAnsi"/>
          <w:sz w:val="20"/>
          <w:szCs w:val="20"/>
        </w:rPr>
        <w:t>z. o finančnej kontrole a</w:t>
      </w:r>
      <w:r w:rsidR="00724EF4" w:rsidRPr="009D616D">
        <w:rPr>
          <w:rFonts w:asciiTheme="minorHAnsi" w:hAnsiTheme="minorHAnsi"/>
          <w:sz w:val="20"/>
          <w:szCs w:val="20"/>
        </w:rPr>
        <w:t xml:space="preserve"> vnútornom </w:t>
      </w:r>
      <w:r w:rsidR="00C26D6C" w:rsidRPr="009D616D">
        <w:rPr>
          <w:rFonts w:asciiTheme="minorHAnsi" w:hAnsiTheme="minorHAnsi"/>
          <w:sz w:val="20"/>
          <w:szCs w:val="20"/>
        </w:rPr>
        <w:t>audite</w:t>
      </w:r>
      <w:r w:rsidR="00947A49" w:rsidRPr="00947A49">
        <w:t xml:space="preserve"> </w:t>
      </w:r>
      <w:hyperlink r:id="rId33" w:history="1">
        <w:r w:rsidR="00947A49" w:rsidRPr="009760CC">
          <w:rPr>
            <w:rStyle w:val="Hypertextovprepojenie"/>
            <w:rFonts w:asciiTheme="minorHAnsi" w:hAnsiTheme="minorHAnsi"/>
            <w:sz w:val="20"/>
            <w:szCs w:val="20"/>
          </w:rPr>
          <w:t>https://www.slov-lex.sk/pravne-predpisy/SK/ZZ/2015/357/20190101</w:t>
        </w:r>
      </w:hyperlink>
      <w:r w:rsidR="00724EF4" w:rsidRPr="009D616D">
        <w:rPr>
          <w:rFonts w:asciiTheme="minorHAnsi" w:hAnsiTheme="minorHAnsi"/>
          <w:sz w:val="20"/>
          <w:szCs w:val="20"/>
        </w:rPr>
        <w:t xml:space="preserve">, pričom </w:t>
      </w:r>
      <w:r w:rsidR="00C26D6C" w:rsidRPr="009D616D">
        <w:rPr>
          <w:rFonts w:asciiTheme="minorHAnsi" w:hAnsiTheme="minorHAnsi"/>
          <w:sz w:val="20"/>
          <w:szCs w:val="20"/>
        </w:rPr>
        <w:t xml:space="preserve">tento úkon </w:t>
      </w:r>
      <w:r w:rsidR="00724EF4" w:rsidRPr="009D616D">
        <w:rPr>
          <w:rFonts w:asciiTheme="minorHAnsi" w:hAnsiTheme="minorHAnsi"/>
          <w:sz w:val="20"/>
          <w:szCs w:val="20"/>
        </w:rPr>
        <w:t xml:space="preserve">je potrebné </w:t>
      </w:r>
      <w:r w:rsidR="00C26D6C" w:rsidRPr="009D616D">
        <w:rPr>
          <w:rFonts w:asciiTheme="minorHAnsi" w:hAnsiTheme="minorHAnsi"/>
          <w:sz w:val="20"/>
          <w:szCs w:val="20"/>
        </w:rPr>
        <w:t>náležite</w:t>
      </w:r>
      <w:r w:rsidR="00724EF4" w:rsidRPr="009D616D">
        <w:rPr>
          <w:rFonts w:asciiTheme="minorHAnsi" w:hAnsiTheme="minorHAnsi"/>
          <w:sz w:val="20"/>
          <w:szCs w:val="20"/>
        </w:rPr>
        <w:t>,</w:t>
      </w:r>
      <w:r w:rsidR="00C26D6C" w:rsidRPr="009D616D">
        <w:rPr>
          <w:rFonts w:asciiTheme="minorHAnsi" w:hAnsiTheme="minorHAnsi"/>
          <w:sz w:val="20"/>
          <w:szCs w:val="20"/>
        </w:rPr>
        <w:t xml:space="preserve"> podľa </w:t>
      </w:r>
      <w:r w:rsidR="00724EF4" w:rsidRPr="009D616D">
        <w:rPr>
          <w:rFonts w:asciiTheme="minorHAnsi" w:hAnsiTheme="minorHAnsi"/>
          <w:sz w:val="20"/>
          <w:szCs w:val="20"/>
        </w:rPr>
        <w:t>príslušných ustanovení zákona,</w:t>
      </w:r>
      <w:r w:rsidR="00C26D6C" w:rsidRPr="009D616D">
        <w:rPr>
          <w:rFonts w:asciiTheme="minorHAnsi" w:hAnsiTheme="minorHAnsi"/>
          <w:sz w:val="20"/>
          <w:szCs w:val="20"/>
        </w:rPr>
        <w:t xml:space="preserve"> zdokumentovať. </w:t>
      </w:r>
    </w:p>
    <w:p w14:paraId="50706707" w14:textId="77777777"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01CCAD91" wp14:editId="242B4E6C">
                <wp:simplePos x="0" y="0"/>
                <wp:positionH relativeFrom="margin">
                  <wp:posOffset>68580</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14:paraId="69608A10" w14:textId="77777777" w:rsidR="00367D2C" w:rsidRPr="00792568" w:rsidRDefault="00367D2C"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14:paraId="379D7309" w14:textId="77777777" w:rsidR="00367D2C" w:rsidRPr="0079256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14:paraId="2E52F756" w14:textId="77777777" w:rsidR="00367D2C" w:rsidRPr="00792568" w:rsidRDefault="00367D2C"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14:paraId="3FE77AA1" w14:textId="77777777" w:rsidR="00367D2C" w:rsidRPr="00792568" w:rsidRDefault="00367D2C"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14:paraId="2E584AE8" w14:textId="77777777" w:rsidR="00367D2C" w:rsidRPr="00A72D99" w:rsidRDefault="00367D2C"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CAD91" id="Textové pole 25" o:spid="_x0000_s1048" type="#_x0000_t202" style="position:absolute;left:0;text-align:left;margin-left:5.4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uzlg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" fillcolor="#d8d8d8 [2732]" strokecolor="#c0504d" strokeweight="2pt">
                <v:textbox>
                  <w:txbxContent>
                    <w:p w14:paraId="69608A10" w14:textId="77777777" w:rsidR="00367D2C" w:rsidRPr="00792568" w:rsidRDefault="00367D2C"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14:paraId="379D7309" w14:textId="77777777" w:rsidR="00367D2C" w:rsidRPr="00792568" w:rsidRDefault="00367D2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14:paraId="2E52F756" w14:textId="77777777" w:rsidR="00367D2C" w:rsidRPr="00792568" w:rsidRDefault="00367D2C"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14:paraId="3FE77AA1" w14:textId="77777777" w:rsidR="00367D2C" w:rsidRPr="00792568" w:rsidRDefault="00367D2C"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14:paraId="2E584AE8" w14:textId="77777777" w:rsidR="00367D2C" w:rsidRPr="00A72D99" w:rsidRDefault="00367D2C"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14:paraId="032D531C" w14:textId="77777777" w:rsidR="00420BDB" w:rsidRPr="00F575F5" w:rsidRDefault="00420BDB" w:rsidP="00495B98">
      <w:pPr>
        <w:jc w:val="both"/>
        <w:rPr>
          <w:rFonts w:asciiTheme="minorHAnsi" w:hAnsiTheme="minorHAnsi"/>
          <w:color w:val="1F497D" w:themeColor="text2"/>
        </w:rPr>
      </w:pPr>
    </w:p>
    <w:p w14:paraId="7CDA0B4C" w14:textId="77777777" w:rsidR="00420BDB" w:rsidRPr="00F575F5" w:rsidRDefault="00420BDB" w:rsidP="00495B98">
      <w:pPr>
        <w:jc w:val="both"/>
        <w:rPr>
          <w:rFonts w:asciiTheme="minorHAnsi" w:hAnsiTheme="minorHAnsi"/>
          <w:color w:val="1F497D" w:themeColor="text2"/>
        </w:rPr>
      </w:pPr>
    </w:p>
    <w:p w14:paraId="53F0504E" w14:textId="77777777" w:rsidR="00420BDB" w:rsidRPr="00F575F5" w:rsidRDefault="00420BDB" w:rsidP="00495B98">
      <w:pPr>
        <w:jc w:val="both"/>
        <w:rPr>
          <w:rFonts w:asciiTheme="minorHAnsi" w:hAnsiTheme="minorHAnsi"/>
          <w:color w:val="1F497D" w:themeColor="text2"/>
        </w:rPr>
      </w:pPr>
    </w:p>
    <w:p w14:paraId="4545AE41" w14:textId="77777777" w:rsidR="00FB4DF1" w:rsidRPr="009D616D" w:rsidRDefault="00A1000C" w:rsidP="00876707">
      <w:pPr>
        <w:pStyle w:val="Odsekzoznamu"/>
        <w:numPr>
          <w:ilvl w:val="0"/>
          <w:numId w:val="20"/>
        </w:numPr>
        <w:spacing w:before="120" w:after="120"/>
        <w:contextualSpacing w:val="0"/>
        <w:jc w:val="both"/>
        <w:rPr>
          <w:rFonts w:asciiTheme="minorHAnsi" w:hAnsiTheme="minorHAnsi"/>
          <w:sz w:val="20"/>
          <w:szCs w:val="20"/>
        </w:rPr>
      </w:pPr>
      <w:r w:rsidRPr="009D616D">
        <w:rPr>
          <w:rFonts w:asciiTheme="minorHAnsi" w:hAnsiTheme="minorHAnsi"/>
          <w:sz w:val="20"/>
          <w:szCs w:val="20"/>
        </w:rPr>
        <w:t>Každá zmluva alebo dodatok</w:t>
      </w:r>
      <w:r w:rsidR="00FD7B50" w:rsidRPr="009D616D">
        <w:rPr>
          <w:rFonts w:asciiTheme="minorHAnsi" w:hAnsiTheme="minorHAnsi"/>
          <w:sz w:val="20"/>
          <w:szCs w:val="20"/>
        </w:rPr>
        <w:t xml:space="preserve"> uzavretý povinnou osobou, ktorý</w:t>
      </w:r>
      <w:r w:rsidRPr="009D616D">
        <w:rPr>
          <w:rFonts w:asciiTheme="minorHAnsi" w:hAnsiTheme="minorHAnsi"/>
          <w:sz w:val="20"/>
          <w:szCs w:val="20"/>
        </w:rPr>
        <w:t xml:space="preserve"> podlieha povinnosti zverejnenia podľa </w:t>
      </w:r>
      <w:r w:rsidR="00371E04">
        <w:rPr>
          <w:rFonts w:asciiTheme="minorHAnsi" w:hAnsiTheme="minorHAnsi"/>
          <w:sz w:val="20"/>
          <w:szCs w:val="20"/>
        </w:rPr>
        <w:t xml:space="preserve"> </w:t>
      </w:r>
      <w:r w:rsidRPr="009D616D">
        <w:rPr>
          <w:rFonts w:asciiTheme="minorHAnsi" w:hAnsiTheme="minorHAnsi"/>
          <w:sz w:val="20"/>
          <w:szCs w:val="20"/>
        </w:rPr>
        <w:t>§ 5a zák</w:t>
      </w:r>
      <w:r w:rsidR="009F6378" w:rsidRPr="009D616D">
        <w:rPr>
          <w:rFonts w:asciiTheme="minorHAnsi" w:hAnsiTheme="minorHAnsi"/>
          <w:sz w:val="20"/>
          <w:szCs w:val="20"/>
        </w:rPr>
        <w:t>ona</w:t>
      </w:r>
      <w:r w:rsidRPr="009D616D">
        <w:rPr>
          <w:rFonts w:asciiTheme="minorHAnsi" w:hAnsiTheme="minorHAnsi"/>
          <w:sz w:val="20"/>
          <w:szCs w:val="20"/>
        </w:rPr>
        <w:t xml:space="preserve"> č. 211/2000 Z.</w:t>
      </w:r>
      <w:r w:rsidR="008C132B" w:rsidRPr="009D616D">
        <w:rPr>
          <w:rFonts w:asciiTheme="minorHAnsi" w:hAnsiTheme="minorHAnsi"/>
          <w:sz w:val="20"/>
          <w:szCs w:val="20"/>
        </w:rPr>
        <w:t xml:space="preserve"> </w:t>
      </w:r>
      <w:r w:rsidRPr="009D616D">
        <w:rPr>
          <w:rFonts w:asciiTheme="minorHAnsi" w:hAnsiTheme="minorHAnsi"/>
          <w:sz w:val="20"/>
          <w:szCs w:val="20"/>
        </w:rPr>
        <w:t xml:space="preserve">z. o slobodnom prístupe k informáciám </w:t>
      </w:r>
      <w:r w:rsidR="009F6378" w:rsidRPr="009C3984">
        <w:rPr>
          <w:rFonts w:asciiTheme="minorHAnsi" w:hAnsiTheme="minorHAnsi"/>
          <w:sz w:val="20"/>
          <w:szCs w:val="20"/>
        </w:rPr>
        <w:t>a o zmene a doplnení niektorých zákonov (zákon o slobode informácií)</w:t>
      </w:r>
      <w:r w:rsidR="009D6CAB" w:rsidRPr="009C3984">
        <w:rPr>
          <w:rFonts w:asciiTheme="minorHAnsi" w:hAnsiTheme="minorHAnsi"/>
          <w:sz w:val="20"/>
          <w:szCs w:val="20"/>
        </w:rPr>
        <w:t xml:space="preserve"> </w:t>
      </w:r>
      <w:r w:rsidR="009F6378" w:rsidRPr="009C3984">
        <w:rPr>
          <w:rFonts w:asciiTheme="minorHAnsi" w:hAnsiTheme="minorHAnsi"/>
          <w:sz w:val="20"/>
          <w:szCs w:val="20"/>
        </w:rPr>
        <w:t>v znení neskorších predp</w:t>
      </w:r>
      <w:r w:rsidR="00FD6536" w:rsidRPr="009C3984">
        <w:rPr>
          <w:rFonts w:asciiTheme="minorHAnsi" w:hAnsiTheme="minorHAnsi"/>
          <w:sz w:val="20"/>
          <w:szCs w:val="20"/>
        </w:rPr>
        <w:t>i</w:t>
      </w:r>
      <w:r w:rsidR="009F6378" w:rsidRPr="009C3984">
        <w:rPr>
          <w:rFonts w:asciiTheme="minorHAnsi" w:hAnsiTheme="minorHAnsi"/>
          <w:sz w:val="20"/>
          <w:szCs w:val="20"/>
        </w:rPr>
        <w:t>sov</w:t>
      </w:r>
      <w:r w:rsidR="00876707">
        <w:rPr>
          <w:rFonts w:asciiTheme="minorHAnsi" w:hAnsiTheme="minorHAnsi"/>
          <w:sz w:val="20"/>
          <w:szCs w:val="20"/>
        </w:rPr>
        <w:t xml:space="preserve">  </w:t>
      </w:r>
      <w:hyperlink r:id="rId34" w:history="1">
        <w:r w:rsidR="00876707" w:rsidRPr="009760CC">
          <w:rPr>
            <w:rStyle w:val="Hypertextovprepojenie"/>
            <w:rFonts w:asciiTheme="minorHAnsi" w:hAnsiTheme="minorHAnsi"/>
            <w:sz w:val="20"/>
            <w:szCs w:val="20"/>
          </w:rPr>
          <w:t>https://www.slov-lex.sk/pravne-predpisy/SK/ZZ/2000/211/20210101</w:t>
        </w:r>
      </w:hyperlink>
      <w:r w:rsidR="00876707">
        <w:rPr>
          <w:rFonts w:asciiTheme="minorHAnsi" w:hAnsiTheme="minorHAnsi"/>
          <w:sz w:val="20"/>
          <w:szCs w:val="20"/>
        </w:rPr>
        <w:t xml:space="preserve"> </w:t>
      </w:r>
      <w:r w:rsidR="009F6378" w:rsidRPr="009C3984">
        <w:rPr>
          <w:rFonts w:asciiTheme="minorHAnsi" w:hAnsiTheme="minorHAnsi"/>
          <w:sz w:val="20"/>
          <w:szCs w:val="20"/>
        </w:rPr>
        <w:t>,</w:t>
      </w:r>
      <w:r w:rsidR="009F6378" w:rsidRPr="009C3984">
        <w:rPr>
          <w:rFonts w:ascii="Helvetica Neue" w:hAnsi="Helvetica Neue"/>
          <w:sz w:val="20"/>
          <w:szCs w:val="20"/>
        </w:rPr>
        <w:t xml:space="preserve"> </w:t>
      </w:r>
      <w:r w:rsidRPr="009D616D">
        <w:rPr>
          <w:rFonts w:asciiTheme="minorHAnsi" w:hAnsiTheme="minorHAnsi"/>
          <w:sz w:val="20"/>
          <w:szCs w:val="20"/>
        </w:rPr>
        <w:t>musí byť zverejnená v centrálnom registri zmlúv</w:t>
      </w:r>
      <w:r w:rsidR="00724EF4" w:rsidRPr="009D616D">
        <w:rPr>
          <w:rFonts w:asciiTheme="minorHAnsi" w:hAnsiTheme="minorHAnsi"/>
          <w:sz w:val="20"/>
          <w:szCs w:val="20"/>
        </w:rPr>
        <w:t>.</w:t>
      </w:r>
      <w:r w:rsidR="008C132B" w:rsidRPr="009D616D">
        <w:rPr>
          <w:rFonts w:asciiTheme="minorHAnsi" w:hAnsiTheme="minorHAnsi"/>
          <w:sz w:val="20"/>
          <w:szCs w:val="20"/>
        </w:rPr>
        <w:t xml:space="preserve"> </w:t>
      </w:r>
    </w:p>
    <w:p w14:paraId="1D3ADF5D" w14:textId="77777777" w:rsidR="00FD6536" w:rsidRDefault="00FD6536" w:rsidP="009C3984">
      <w:pPr>
        <w:pStyle w:val="Odsekzoznamu"/>
        <w:numPr>
          <w:ilvl w:val="0"/>
          <w:numId w:val="20"/>
        </w:numPr>
        <w:spacing w:before="120" w:after="120"/>
        <w:ind w:left="709" w:hanging="425"/>
        <w:contextualSpacing w:val="0"/>
        <w:jc w:val="both"/>
        <w:rPr>
          <w:rFonts w:asciiTheme="minorHAnsi" w:hAnsiTheme="minorHAnsi"/>
          <w:sz w:val="20"/>
          <w:szCs w:val="20"/>
        </w:rPr>
      </w:pPr>
      <w:r>
        <w:rPr>
          <w:rFonts w:asciiTheme="minorHAnsi" w:hAnsiTheme="minorHAnsi"/>
          <w:sz w:val="20"/>
          <w:szCs w:val="20"/>
        </w:rPr>
        <w:t>Z</w:t>
      </w:r>
      <w:r w:rsidR="00724EF4" w:rsidRPr="00785C19">
        <w:rPr>
          <w:rFonts w:asciiTheme="minorHAnsi" w:hAnsiTheme="minorHAnsi"/>
          <w:sz w:val="20"/>
          <w:szCs w:val="20"/>
        </w:rPr>
        <w:t>ákon č. 40/1964 Zb. Občiansky zákonník v znení neskorších predpisov</w:t>
      </w:r>
      <w:r>
        <w:rPr>
          <w:rFonts w:asciiTheme="minorHAnsi" w:hAnsiTheme="minorHAnsi"/>
          <w:sz w:val="20"/>
          <w:szCs w:val="20"/>
        </w:rPr>
        <w:t xml:space="preserve"> v § 47a (účinnosť povinne zverejňovaných zmlúv) ustanovuje nasledovné: </w:t>
      </w:r>
      <w:r w:rsidR="00160378" w:rsidRPr="00785C19">
        <w:rPr>
          <w:rFonts w:asciiTheme="minorHAnsi" w:hAnsiTheme="minorHAnsi"/>
          <w:sz w:val="20"/>
          <w:szCs w:val="20"/>
        </w:rPr>
        <w:t xml:space="preserve"> </w:t>
      </w:r>
    </w:p>
    <w:p w14:paraId="7697ADE7" w14:textId="77777777"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a</w:t>
      </w:r>
      <w:r w:rsidRPr="00FD6536">
        <w:rPr>
          <w:rFonts w:asciiTheme="minorHAnsi" w:hAnsiTheme="minorHAnsi"/>
          <w:sz w:val="20"/>
          <w:szCs w:val="20"/>
        </w:rPr>
        <w:t>k zákon ustanovuje povinné zverejnenie zmluvy, zmluva je účinná dňom nasl</w:t>
      </w:r>
      <w:r>
        <w:rPr>
          <w:rFonts w:asciiTheme="minorHAnsi" w:hAnsiTheme="minorHAnsi"/>
          <w:sz w:val="20"/>
          <w:szCs w:val="20"/>
        </w:rPr>
        <w:t>edujúcim po dni jej zverejnenia;</w:t>
      </w:r>
    </w:p>
    <w:p w14:paraId="33F75CD2" w14:textId="77777777"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ú</w:t>
      </w:r>
      <w:r w:rsidRPr="00FD6536">
        <w:rPr>
          <w:rFonts w:asciiTheme="minorHAnsi" w:hAnsiTheme="minorHAnsi"/>
          <w:sz w:val="20"/>
          <w:szCs w:val="20"/>
        </w:rPr>
        <w:t>častníci si môžu dohodnúť, že zmluva nadobúda účinnosť neskôr po jej zverejnení</w:t>
      </w:r>
      <w:r>
        <w:rPr>
          <w:rFonts w:asciiTheme="minorHAnsi" w:hAnsiTheme="minorHAnsi"/>
          <w:sz w:val="20"/>
          <w:szCs w:val="20"/>
        </w:rPr>
        <w:t>;</w:t>
      </w:r>
    </w:p>
    <w:p w14:paraId="33B0BF54" w14:textId="77777777"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z</w:t>
      </w:r>
      <w:r w:rsidRPr="00FD6536">
        <w:rPr>
          <w:rFonts w:asciiTheme="minorHAnsi" w:hAnsiTheme="minorHAnsi"/>
          <w:sz w:val="20"/>
          <w:szCs w:val="20"/>
        </w:rPr>
        <w:t>mluva uzavretá na účely odstránenia následkov mimoriadnej udalosti bezprostredne ohrozujúcej život, zdravie, majetok alebo životné prostredie, je účinná bez zverejnenia. Rovnako je bez zverejnenia účinné aj ustanovenie zmluvy, ktoré obsahuje informáciu, ktorá sa podľa osobitného zákona nesprístupňuje</w:t>
      </w:r>
      <w:r>
        <w:rPr>
          <w:rFonts w:asciiTheme="minorHAnsi" w:hAnsiTheme="minorHAnsi"/>
          <w:sz w:val="20"/>
          <w:szCs w:val="20"/>
        </w:rPr>
        <w:t>;</w:t>
      </w:r>
    </w:p>
    <w:p w14:paraId="1EA8C798" w14:textId="77777777"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sidRPr="009C3984">
        <w:rPr>
          <w:rFonts w:asciiTheme="minorHAnsi" w:hAnsiTheme="minorHAnsi"/>
          <w:b/>
          <w:sz w:val="20"/>
          <w:szCs w:val="20"/>
        </w:rPr>
        <w:t>ak sa do troch mesiacov od uzavretia zmluvy alebo od udelenia súhlasu, ak sa na jej platnosť vyžaduje súhlas príslušného orgánu, zmluva nezverejnila, platí, že k uzavretiu zmluvy nedošlo.</w:t>
      </w:r>
    </w:p>
    <w:p w14:paraId="4BFDD009" w14:textId="77777777" w:rsidR="00A1000C" w:rsidRPr="009C3984" w:rsidRDefault="00853F6F" w:rsidP="009C3984">
      <w:pPr>
        <w:pStyle w:val="Odsekzoznamu"/>
        <w:numPr>
          <w:ilvl w:val="0"/>
          <w:numId w:val="20"/>
        </w:numPr>
        <w:spacing w:before="120" w:after="120"/>
        <w:ind w:left="709" w:hanging="425"/>
        <w:contextualSpacing w:val="0"/>
        <w:jc w:val="both"/>
        <w:rPr>
          <w:rFonts w:asciiTheme="minorHAnsi" w:hAnsiTheme="minorHAnsi"/>
          <w:b/>
          <w:sz w:val="20"/>
          <w:szCs w:val="20"/>
        </w:rPr>
      </w:pPr>
      <w:r>
        <w:rPr>
          <w:rFonts w:asciiTheme="minorHAnsi" w:hAnsiTheme="minorHAnsi"/>
          <w:sz w:val="20"/>
          <w:szCs w:val="20"/>
        </w:rPr>
        <w:t>N</w:t>
      </w:r>
      <w:r w:rsidR="00160378" w:rsidRPr="00785C19">
        <w:rPr>
          <w:rFonts w:asciiTheme="minorHAnsi" w:hAnsiTheme="minorHAnsi"/>
          <w:sz w:val="20"/>
          <w:szCs w:val="20"/>
        </w:rPr>
        <w:t>ie je dovolené plnenie zmluvy ešte pred dátumom jej účinnosti.</w:t>
      </w:r>
      <w:r w:rsidR="00160378" w:rsidRPr="00A72D99">
        <w:rPr>
          <w:rFonts w:asciiTheme="minorHAnsi" w:hAnsiTheme="minorHAnsi"/>
          <w:sz w:val="20"/>
          <w:szCs w:val="20"/>
        </w:rPr>
        <w:t xml:space="preserve"> </w:t>
      </w:r>
      <w:r w:rsidR="00FD6536" w:rsidRPr="009C3984">
        <w:rPr>
          <w:rFonts w:asciiTheme="minorHAnsi" w:hAnsiTheme="minorHAnsi"/>
          <w:sz w:val="20"/>
          <w:szCs w:val="20"/>
        </w:rPr>
        <w:t xml:space="preserve"> </w:t>
      </w:r>
      <w:r w:rsidR="00160378" w:rsidRPr="009C3984">
        <w:rPr>
          <w:rFonts w:asciiTheme="minorHAnsi" w:hAnsiTheme="minorHAnsi"/>
          <w:b/>
          <w:sz w:val="20"/>
          <w:szCs w:val="20"/>
        </w:rPr>
        <w:t>Splnenie uveden</w:t>
      </w:r>
      <w:r w:rsidRPr="009C3984">
        <w:rPr>
          <w:rFonts w:asciiTheme="minorHAnsi" w:hAnsiTheme="minorHAnsi"/>
          <w:b/>
          <w:sz w:val="20"/>
          <w:szCs w:val="20"/>
        </w:rPr>
        <w:t>ých</w:t>
      </w:r>
      <w:r w:rsidR="00160378" w:rsidRPr="009C3984">
        <w:rPr>
          <w:rFonts w:asciiTheme="minorHAnsi" w:hAnsiTheme="minorHAnsi"/>
          <w:b/>
          <w:sz w:val="20"/>
          <w:szCs w:val="20"/>
        </w:rPr>
        <w:t xml:space="preserve"> povinnost</w:t>
      </w:r>
      <w:r w:rsidRPr="009C3984">
        <w:rPr>
          <w:rFonts w:asciiTheme="minorHAnsi" w:hAnsiTheme="minorHAnsi"/>
          <w:b/>
          <w:sz w:val="20"/>
          <w:szCs w:val="20"/>
        </w:rPr>
        <w:t>í</w:t>
      </w:r>
      <w:r w:rsidR="00160378" w:rsidRPr="009C3984">
        <w:rPr>
          <w:rFonts w:asciiTheme="minorHAnsi" w:hAnsiTheme="minorHAnsi"/>
          <w:b/>
          <w:sz w:val="20"/>
          <w:szCs w:val="20"/>
        </w:rPr>
        <w:t xml:space="preserve"> bude predmetom kontroly </w:t>
      </w:r>
      <w:r w:rsidR="00C3230A" w:rsidRPr="009C3984">
        <w:rPr>
          <w:rFonts w:asciiTheme="minorHAnsi" w:hAnsiTheme="minorHAnsi"/>
          <w:b/>
          <w:sz w:val="20"/>
          <w:szCs w:val="20"/>
        </w:rPr>
        <w:t>RO</w:t>
      </w:r>
      <w:r w:rsidR="00160378" w:rsidRPr="009C3984">
        <w:rPr>
          <w:rFonts w:asciiTheme="minorHAnsi" w:hAnsiTheme="minorHAnsi"/>
          <w:b/>
          <w:sz w:val="20"/>
          <w:szCs w:val="20"/>
        </w:rPr>
        <w:t xml:space="preserve">. </w:t>
      </w:r>
    </w:p>
    <w:p w14:paraId="6322BD7D" w14:textId="77777777" w:rsidR="00160378" w:rsidRPr="00F575F5" w:rsidRDefault="00B272A8" w:rsidP="00495B98">
      <w:pPr>
        <w:jc w:val="both"/>
        <w:rPr>
          <w:rFonts w:asciiTheme="minorHAnsi" w:hAnsiTheme="minorHAnsi"/>
          <w:color w:val="1F497D" w:themeColor="text2"/>
        </w:rPr>
      </w:pPr>
      <w:r w:rsidRPr="00FD6536">
        <w:rPr>
          <w:noProof/>
          <w:lang w:eastAsia="sk-SK"/>
        </w:rPr>
        <mc:AlternateContent>
          <mc:Choice Requires="wps">
            <w:drawing>
              <wp:anchor distT="0" distB="0" distL="114300" distR="114300" simplePos="0" relativeHeight="251703296" behindDoc="0" locked="0" layoutInCell="1" allowOverlap="1" wp14:anchorId="2C6C484D" wp14:editId="511E6BE4">
                <wp:simplePos x="0" y="0"/>
                <wp:positionH relativeFrom="column">
                  <wp:posOffset>74930</wp:posOffset>
                </wp:positionH>
                <wp:positionV relativeFrom="paragraph">
                  <wp:posOffset>17145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14:paraId="50F4A2E7" w14:textId="77777777" w:rsidR="00367D2C" w:rsidRPr="00792568" w:rsidRDefault="00367D2C"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C484D" id="Textové pole 26" o:spid="_x0000_s1049" type="#_x0000_t202" style="position:absolute;left:0;text-align:left;margin-left:5.9pt;margin-top:1.3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" fillcolor="#fbd4b4 [1305]" strokeweight=".5pt">
                <v:textbox>
                  <w:txbxContent>
                    <w:p w14:paraId="50F4A2E7" w14:textId="77777777" w:rsidR="00367D2C" w:rsidRPr="00792568" w:rsidRDefault="00367D2C"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p>
    <w:p w14:paraId="46CC448B" w14:textId="77777777" w:rsidR="00B64CCB" w:rsidRPr="00B64CCB" w:rsidRDefault="00B64CCB" w:rsidP="00B64CCB">
      <w:bookmarkStart w:id="129" w:name="_Ref417893477"/>
    </w:p>
    <w:p w14:paraId="256E640F" w14:textId="77777777" w:rsidR="00537B96" w:rsidRDefault="00F42FFB" w:rsidP="009C3984">
      <w:pPr>
        <w:pStyle w:val="Nadpis1"/>
        <w:spacing w:after="120"/>
        <w:ind w:left="444" w:firstLine="708"/>
      </w:pPr>
      <w:bookmarkStart w:id="130" w:name="_Toc26798953"/>
      <w:r>
        <w:t xml:space="preserve">11. </w:t>
      </w:r>
      <w:r w:rsidR="00537B96" w:rsidRPr="009C3984">
        <w:t>Ochrana hospodárskej súťaže</w:t>
      </w:r>
      <w:bookmarkEnd w:id="129"/>
      <w:bookmarkEnd w:id="130"/>
    </w:p>
    <w:p w14:paraId="17016BF1" w14:textId="57F1AB3C" w:rsidR="00160378" w:rsidRPr="009C3984" w:rsidRDefault="00C3230A" w:rsidP="004A04AB">
      <w:pPr>
        <w:pStyle w:val="Odsekzoznamu"/>
        <w:numPr>
          <w:ilvl w:val="0"/>
          <w:numId w:val="30"/>
        </w:numPr>
        <w:spacing w:before="120" w:after="120"/>
        <w:contextualSpacing w:val="0"/>
        <w:jc w:val="both"/>
        <w:rPr>
          <w:rFonts w:asciiTheme="minorHAnsi" w:hAnsiTheme="minorHAnsi"/>
          <w:b/>
          <w:sz w:val="20"/>
          <w:szCs w:val="20"/>
        </w:rPr>
      </w:pPr>
      <w:r w:rsidRPr="009C3984">
        <w:rPr>
          <w:rFonts w:asciiTheme="minorHAnsi" w:hAnsiTheme="minorHAnsi"/>
          <w:b/>
          <w:sz w:val="20"/>
          <w:szCs w:val="20"/>
        </w:rPr>
        <w:t>RO</w:t>
      </w:r>
      <w:r w:rsidR="00160378" w:rsidRPr="009C3984">
        <w:rPr>
          <w:rFonts w:asciiTheme="minorHAnsi" w:hAnsiTheme="minorHAnsi"/>
          <w:b/>
          <w:sz w:val="20"/>
          <w:szCs w:val="20"/>
        </w:rPr>
        <w:t xml:space="preserve"> v rámci výkonu kontroly VO posudzuje predmetné VO aj z pohľadu možného porušenia hospodárskej súťaže podľa zákona č. 136/2001 Z.</w:t>
      </w:r>
      <w:r w:rsidR="00D42AEE" w:rsidRPr="009C3984">
        <w:rPr>
          <w:rFonts w:asciiTheme="minorHAnsi" w:hAnsiTheme="minorHAnsi"/>
          <w:b/>
          <w:sz w:val="20"/>
          <w:szCs w:val="20"/>
        </w:rPr>
        <w:t xml:space="preserve"> </w:t>
      </w:r>
      <w:r w:rsidR="00160378" w:rsidRPr="009C3984">
        <w:rPr>
          <w:rFonts w:asciiTheme="minorHAnsi" w:hAnsiTheme="minorHAnsi"/>
          <w:b/>
          <w:sz w:val="20"/>
          <w:szCs w:val="20"/>
        </w:rPr>
        <w:t xml:space="preserve">z. </w:t>
      </w:r>
      <w:r w:rsidR="007D0AC8" w:rsidRPr="009C3984">
        <w:rPr>
          <w:rFonts w:asciiTheme="minorHAnsi" w:hAnsiTheme="minorHAnsi"/>
          <w:b/>
          <w:color w:val="494949"/>
          <w:sz w:val="20"/>
          <w:szCs w:val="20"/>
        </w:rPr>
        <w:t>o ochrane hospodárskej sú</w:t>
      </w:r>
      <w:r w:rsidR="007D0AC8" w:rsidRPr="009C3984">
        <w:rPr>
          <w:rFonts w:asciiTheme="minorHAnsi" w:hAnsiTheme="minorHAnsi" w:hint="eastAsia"/>
          <w:b/>
          <w:color w:val="494949"/>
          <w:sz w:val="20"/>
          <w:szCs w:val="20"/>
        </w:rPr>
        <w:t>ť</w:t>
      </w:r>
      <w:r w:rsidR="007D0AC8" w:rsidRPr="009C3984">
        <w:rPr>
          <w:rFonts w:asciiTheme="minorHAnsi" w:hAnsiTheme="minorHAnsi"/>
          <w:b/>
          <w:color w:val="494949"/>
          <w:sz w:val="20"/>
          <w:szCs w:val="20"/>
        </w:rPr>
        <w:t xml:space="preserve">aže a o zmene </w:t>
      </w:r>
      <w:r w:rsidR="00876707">
        <w:rPr>
          <w:rFonts w:asciiTheme="minorHAnsi" w:hAnsiTheme="minorHAnsi"/>
          <w:b/>
          <w:color w:val="494949"/>
          <w:sz w:val="20"/>
          <w:szCs w:val="20"/>
        </w:rPr>
        <w:t xml:space="preserve"> </w:t>
      </w:r>
      <w:r w:rsidR="00876707">
        <w:rPr>
          <w:rFonts w:asciiTheme="minorHAnsi" w:hAnsiTheme="minorHAnsi"/>
          <w:b/>
          <w:color w:val="494949"/>
          <w:sz w:val="20"/>
          <w:szCs w:val="20"/>
        </w:rPr>
        <w:br/>
      </w:r>
      <w:r w:rsidR="007D0AC8" w:rsidRPr="009C3984">
        <w:rPr>
          <w:rFonts w:asciiTheme="minorHAnsi" w:hAnsiTheme="minorHAnsi"/>
          <w:b/>
          <w:color w:val="494949"/>
          <w:sz w:val="20"/>
          <w:szCs w:val="20"/>
        </w:rPr>
        <w:t xml:space="preserve">a doplnení zákona Slovenskej národnej rady </w:t>
      </w:r>
      <w:r w:rsidR="007D0AC8" w:rsidRPr="009C3984">
        <w:rPr>
          <w:rFonts w:asciiTheme="minorHAnsi" w:hAnsiTheme="minorHAnsi" w:hint="eastAsia"/>
          <w:b/>
          <w:color w:val="494949"/>
          <w:sz w:val="20"/>
          <w:szCs w:val="20"/>
        </w:rPr>
        <w:t>č</w:t>
      </w:r>
      <w:r w:rsidR="007D0AC8" w:rsidRPr="009C3984">
        <w:rPr>
          <w:rFonts w:asciiTheme="minorHAnsi" w:hAnsiTheme="minorHAnsi"/>
          <w:b/>
          <w:color w:val="494949"/>
          <w:sz w:val="20"/>
          <w:szCs w:val="20"/>
        </w:rPr>
        <w:t xml:space="preserve">. </w:t>
      </w:r>
      <w:hyperlink r:id="rId37" w:tooltip="Odkaz na predpis alebo ustanovenie" w:history="1">
        <w:r w:rsidR="007D0AC8" w:rsidRPr="009C3984">
          <w:rPr>
            <w:rFonts w:asciiTheme="minorHAnsi" w:hAnsiTheme="minorHAnsi"/>
            <w:b/>
            <w:bCs/>
            <w:color w:val="5F1675"/>
            <w:sz w:val="20"/>
            <w:szCs w:val="20"/>
            <w:u w:val="single"/>
          </w:rPr>
          <w:t>347/1990 Zb.</w:t>
        </w:r>
      </w:hyperlink>
      <w:r w:rsidR="007D0AC8" w:rsidRPr="009C3984">
        <w:rPr>
          <w:rFonts w:asciiTheme="minorHAnsi" w:hAnsiTheme="minorHAnsi"/>
          <w:b/>
          <w:color w:val="494949"/>
          <w:sz w:val="20"/>
          <w:szCs w:val="20"/>
        </w:rPr>
        <w:t xml:space="preserve"> o organizácii ministerstiev </w:t>
      </w:r>
      <w:r w:rsidR="00876707">
        <w:rPr>
          <w:rFonts w:asciiTheme="minorHAnsi" w:hAnsiTheme="minorHAnsi"/>
          <w:b/>
          <w:color w:val="494949"/>
          <w:sz w:val="20"/>
          <w:szCs w:val="20"/>
        </w:rPr>
        <w:t xml:space="preserve"> </w:t>
      </w:r>
      <w:r w:rsidR="00876707">
        <w:rPr>
          <w:rFonts w:asciiTheme="minorHAnsi" w:hAnsiTheme="minorHAnsi"/>
          <w:b/>
          <w:color w:val="494949"/>
          <w:sz w:val="20"/>
          <w:szCs w:val="20"/>
        </w:rPr>
        <w:br/>
      </w:r>
      <w:r w:rsidR="007D0AC8" w:rsidRPr="009C3984">
        <w:rPr>
          <w:rFonts w:asciiTheme="minorHAnsi" w:hAnsiTheme="minorHAnsi"/>
          <w:b/>
          <w:color w:val="494949"/>
          <w:sz w:val="20"/>
          <w:szCs w:val="20"/>
        </w:rPr>
        <w:t>a ostatných ústredných orgánov štátnej správy Slovenskej republiky v znení neskorších predpisov</w:t>
      </w:r>
      <w:r w:rsidR="007D0AC8" w:rsidRPr="009C3984">
        <w:rPr>
          <w:rFonts w:asciiTheme="minorHAnsi" w:hAnsiTheme="minorHAnsi"/>
          <w:color w:val="494949"/>
          <w:sz w:val="20"/>
          <w:szCs w:val="20"/>
        </w:rPr>
        <w:t xml:space="preserve"> </w:t>
      </w:r>
      <w:r w:rsidR="009A1C5F" w:rsidRPr="009C3984">
        <w:rPr>
          <w:rFonts w:asciiTheme="minorHAnsi" w:hAnsiTheme="minorHAnsi"/>
          <w:b/>
          <w:sz w:val="20"/>
          <w:szCs w:val="20"/>
        </w:rPr>
        <w:t>(konkrétne  dohôd obmedzujúcich súťaž podľa §</w:t>
      </w:r>
      <w:ins w:id="131" w:author="Autor">
        <w:r w:rsidR="00DE3DCA">
          <w:rPr>
            <w:rFonts w:asciiTheme="minorHAnsi" w:hAnsiTheme="minorHAnsi"/>
            <w:b/>
            <w:sz w:val="20"/>
            <w:szCs w:val="20"/>
          </w:rPr>
          <w:t xml:space="preserve"> </w:t>
        </w:r>
      </w:ins>
      <w:r w:rsidR="009A1C5F" w:rsidRPr="009C3984">
        <w:rPr>
          <w:rFonts w:asciiTheme="minorHAnsi" w:hAnsiTheme="minorHAnsi"/>
          <w:b/>
          <w:sz w:val="20"/>
          <w:szCs w:val="20"/>
        </w:rPr>
        <w:t>4 zákona o ochrane hospodárskej súťaže)</w:t>
      </w:r>
      <w:r w:rsidR="004A04AB">
        <w:rPr>
          <w:rFonts w:asciiTheme="minorHAnsi" w:hAnsiTheme="minorHAnsi"/>
          <w:b/>
          <w:sz w:val="20"/>
          <w:szCs w:val="20"/>
        </w:rPr>
        <w:t xml:space="preserve"> a v súlade s </w:t>
      </w:r>
      <w:r w:rsidR="009A1C5F" w:rsidRPr="009C3984">
        <w:rPr>
          <w:rFonts w:asciiTheme="minorHAnsi" w:hAnsiTheme="minorHAnsi"/>
          <w:b/>
          <w:sz w:val="20"/>
          <w:szCs w:val="20"/>
        </w:rPr>
        <w:t xml:space="preserve"> </w:t>
      </w:r>
      <w:r w:rsidR="004A04AB" w:rsidRPr="004A04AB">
        <w:rPr>
          <w:rFonts w:asciiTheme="minorHAnsi" w:hAnsiTheme="minorHAnsi"/>
          <w:b/>
          <w:sz w:val="20"/>
          <w:szCs w:val="20"/>
        </w:rPr>
        <w:t>MP CKO č. 35</w:t>
      </w:r>
      <w:r w:rsidR="004A04AB">
        <w:rPr>
          <w:rFonts w:asciiTheme="minorHAnsi" w:hAnsiTheme="minorHAnsi"/>
          <w:b/>
          <w:sz w:val="20"/>
          <w:szCs w:val="20"/>
        </w:rPr>
        <w:t xml:space="preserve"> </w:t>
      </w:r>
      <w:r w:rsidR="004A04AB" w:rsidRPr="004A04AB">
        <w:rPr>
          <w:rFonts w:asciiTheme="minorHAnsi" w:hAnsiTheme="minorHAnsi"/>
          <w:b/>
          <w:sz w:val="20"/>
          <w:szCs w:val="20"/>
        </w:rPr>
        <w:t xml:space="preserve">k spolupráci s Protimonopolným úradom SR v oblasti kontroly verejného obstarávania </w:t>
      </w:r>
      <w:r w:rsidR="00AA19F0">
        <w:rPr>
          <w:rFonts w:asciiTheme="minorHAnsi" w:hAnsiTheme="minorHAnsi"/>
          <w:b/>
          <w:sz w:val="20"/>
          <w:szCs w:val="20"/>
        </w:rPr>
        <w:t xml:space="preserve"> </w:t>
      </w:r>
      <w:r w:rsidR="004A04AB" w:rsidRPr="004A04AB">
        <w:rPr>
          <w:rFonts w:asciiTheme="minorHAnsi" w:hAnsiTheme="minorHAnsi"/>
          <w:b/>
          <w:sz w:val="20"/>
          <w:szCs w:val="20"/>
        </w:rPr>
        <w:t>a k postupu RO pri zistení možného porušenia pravidiel ochrany hospodárskej súťaže alebo jej narušenia v rámci kontroly verejného obstarávania</w:t>
      </w:r>
    </w:p>
    <w:p w14:paraId="2C96C3E2" w14:textId="77777777" w:rsidR="009A1C5F" w:rsidRPr="009D616D" w:rsidRDefault="009A1C5F" w:rsidP="009C3984">
      <w:pPr>
        <w:pStyle w:val="Odsekzoznamu"/>
        <w:numPr>
          <w:ilvl w:val="0"/>
          <w:numId w:val="3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V prípade, že </w:t>
      </w:r>
      <w:r w:rsidR="00C3230A" w:rsidRPr="009D616D">
        <w:rPr>
          <w:rFonts w:asciiTheme="minorHAnsi" w:hAnsiTheme="minorHAnsi"/>
          <w:sz w:val="20"/>
          <w:szCs w:val="20"/>
        </w:rPr>
        <w:t>RO</w:t>
      </w:r>
      <w:r w:rsidRPr="009D616D">
        <w:rPr>
          <w:rFonts w:asciiTheme="minorHAnsi" w:hAnsiTheme="minorHAnsi"/>
          <w:sz w:val="20"/>
          <w:szCs w:val="20"/>
        </w:rPr>
        <w:t xml:space="preserve"> zistí pri tejto kontrole podozrenia z možného porušenia tohto zákona (napr. možnej kartelovej dohody), je oprávnený obrátiť sa s podnetom na výkon šetrenia </w:t>
      </w:r>
      <w:r w:rsidR="00876707">
        <w:rPr>
          <w:rFonts w:asciiTheme="minorHAnsi" w:hAnsiTheme="minorHAnsi"/>
          <w:sz w:val="20"/>
          <w:szCs w:val="20"/>
        </w:rPr>
        <w:t xml:space="preserve"> </w:t>
      </w:r>
      <w:r w:rsidR="00876707">
        <w:rPr>
          <w:rFonts w:asciiTheme="minorHAnsi" w:hAnsiTheme="minorHAnsi"/>
          <w:sz w:val="20"/>
          <w:szCs w:val="20"/>
        </w:rPr>
        <w:br/>
      </w:r>
      <w:r w:rsidR="007D0AC8" w:rsidRPr="009D616D">
        <w:rPr>
          <w:rFonts w:asciiTheme="minorHAnsi" w:hAnsiTheme="minorHAnsi"/>
          <w:sz w:val="20"/>
          <w:szCs w:val="20"/>
        </w:rPr>
        <w:t xml:space="preserve">na </w:t>
      </w:r>
      <w:hyperlink r:id="rId38" w:history="1">
        <w:r w:rsidRPr="009D616D">
          <w:rPr>
            <w:rStyle w:val="Hypertextovprepojenie"/>
            <w:rFonts w:asciiTheme="minorHAnsi" w:hAnsiTheme="minorHAnsi"/>
            <w:color w:val="auto"/>
            <w:sz w:val="20"/>
            <w:szCs w:val="20"/>
          </w:rPr>
          <w:t>Protimonopolný úrad SR</w:t>
        </w:r>
      </w:hyperlink>
      <w:r w:rsidRPr="009D616D">
        <w:rPr>
          <w:rFonts w:asciiTheme="minorHAnsi" w:hAnsiTheme="minorHAnsi"/>
          <w:sz w:val="20"/>
          <w:szCs w:val="20"/>
        </w:rPr>
        <w:t xml:space="preserve">. </w:t>
      </w:r>
      <w:r w:rsidR="00E93F3A" w:rsidRPr="009D616D">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9D616D">
        <w:rPr>
          <w:rFonts w:asciiTheme="minorHAnsi" w:hAnsiTheme="minorHAnsi"/>
          <w:sz w:val="20"/>
          <w:szCs w:val="20"/>
        </w:rPr>
        <w:t>RO</w:t>
      </w:r>
      <w:r w:rsidR="00E93F3A" w:rsidRPr="009D616D">
        <w:rPr>
          <w:rFonts w:asciiTheme="minorHAnsi" w:hAnsiTheme="minorHAnsi"/>
          <w:sz w:val="20"/>
          <w:szCs w:val="20"/>
        </w:rPr>
        <w:t xml:space="preserve">. </w:t>
      </w:r>
    </w:p>
    <w:p w14:paraId="2EE58BF2" w14:textId="09A9978A" w:rsidR="009A1C5F" w:rsidRPr="009C3984" w:rsidRDefault="009A1C5F" w:rsidP="009C3984">
      <w:pPr>
        <w:pStyle w:val="Odsekzoznamu"/>
        <w:numPr>
          <w:ilvl w:val="0"/>
          <w:numId w:val="30"/>
        </w:numPr>
        <w:spacing w:before="120" w:after="120"/>
        <w:ind w:left="709" w:hanging="425"/>
        <w:contextualSpacing w:val="0"/>
        <w:jc w:val="both"/>
        <w:rPr>
          <w:rFonts w:asciiTheme="minorHAnsi" w:hAnsiTheme="minorHAnsi"/>
          <w:color w:val="1F497D" w:themeColor="text2"/>
          <w:sz w:val="20"/>
          <w:szCs w:val="20"/>
        </w:rPr>
      </w:pPr>
      <w:r w:rsidRPr="009D616D">
        <w:rPr>
          <w:rFonts w:asciiTheme="minorHAnsi" w:hAnsiTheme="minorHAnsi"/>
          <w:sz w:val="20"/>
          <w:szCs w:val="20"/>
        </w:rPr>
        <w:t>Za účelom zvýšenia informovanosti prijímateľov je v</w:t>
      </w:r>
      <w:r w:rsidR="009E1DED" w:rsidRPr="009D616D">
        <w:rPr>
          <w:rFonts w:asciiTheme="minorHAnsi" w:hAnsiTheme="minorHAnsi"/>
          <w:sz w:val="20"/>
          <w:szCs w:val="20"/>
        </w:rPr>
        <w:t> </w:t>
      </w:r>
      <w:r w:rsidRPr="009D616D">
        <w:rPr>
          <w:rFonts w:asciiTheme="minorHAnsi" w:hAnsiTheme="minorHAnsi"/>
          <w:sz w:val="20"/>
          <w:szCs w:val="20"/>
        </w:rPr>
        <w:t>prílohe</w:t>
      </w:r>
      <w:r w:rsidR="009E1DED" w:rsidRPr="009D616D">
        <w:rPr>
          <w:rFonts w:asciiTheme="minorHAnsi" w:hAnsiTheme="minorHAnsi"/>
          <w:sz w:val="20"/>
          <w:szCs w:val="20"/>
        </w:rPr>
        <w:t xml:space="preserve"> tejto príručky </w:t>
      </w:r>
      <w:r w:rsidR="009E1DED" w:rsidRPr="009C3984">
        <w:rPr>
          <w:rFonts w:asciiTheme="minorHAnsi" w:hAnsiTheme="minorHAnsi"/>
          <w:b/>
          <w:sz w:val="20"/>
          <w:szCs w:val="20"/>
        </w:rPr>
        <w:t>(</w:t>
      </w:r>
      <w:r w:rsidR="00AD1131" w:rsidRPr="009C3984">
        <w:rPr>
          <w:rStyle w:val="Jemnodkaz"/>
          <w:rFonts w:asciiTheme="minorHAnsi" w:hAnsiTheme="minorHAnsi"/>
          <w:b/>
          <w:color w:val="auto"/>
          <w:sz w:val="20"/>
          <w:szCs w:val="20"/>
        </w:rPr>
        <w:fldChar w:fldCharType="begin"/>
      </w:r>
      <w:r w:rsidR="00AD1131" w:rsidRPr="009C3984">
        <w:rPr>
          <w:rStyle w:val="Jemnodkaz"/>
          <w:rFonts w:asciiTheme="minorHAnsi" w:hAnsiTheme="minorHAnsi"/>
          <w:b/>
          <w:color w:val="auto"/>
          <w:sz w:val="20"/>
          <w:szCs w:val="20"/>
        </w:rPr>
        <w:instrText xml:space="preserve"> REF _Ref418074070 \h  \* MERGEFORMAT </w:instrText>
      </w:r>
      <w:r w:rsidR="00AD1131" w:rsidRPr="009C3984">
        <w:rPr>
          <w:rStyle w:val="Jemnodkaz"/>
          <w:rFonts w:asciiTheme="minorHAnsi" w:hAnsiTheme="minorHAnsi"/>
          <w:b/>
          <w:color w:val="auto"/>
          <w:sz w:val="20"/>
          <w:szCs w:val="20"/>
        </w:rPr>
      </w:r>
      <w:r w:rsidR="00AD1131" w:rsidRPr="009C3984">
        <w:rPr>
          <w:rStyle w:val="Jemnodkaz"/>
          <w:rFonts w:asciiTheme="minorHAnsi" w:hAnsiTheme="minorHAnsi"/>
          <w:b/>
          <w:color w:val="auto"/>
          <w:sz w:val="20"/>
          <w:szCs w:val="20"/>
        </w:rPr>
        <w:fldChar w:fldCharType="separate"/>
      </w:r>
      <w:r w:rsidR="00851F40" w:rsidRPr="00851F40">
        <w:rPr>
          <w:rStyle w:val="Jemnodkaz"/>
          <w:rFonts w:asciiTheme="minorHAnsi" w:hAnsiTheme="minorHAnsi"/>
          <w:b/>
          <w:color w:val="auto"/>
          <w:sz w:val="20"/>
          <w:szCs w:val="20"/>
          <w:shd w:val="clear" w:color="auto" w:fill="D9D9D9" w:themeFill="background1" w:themeFillShade="D9"/>
        </w:rPr>
        <w:t>Príloha č. 8 Rizikové indikátory k možným</w:t>
      </w:r>
      <w:r w:rsidR="00851F40" w:rsidRPr="00851F40">
        <w:rPr>
          <w:rStyle w:val="Jemnodkaz"/>
          <w:rFonts w:asciiTheme="minorHAnsi" w:hAnsiTheme="minorHAnsi"/>
          <w:b/>
          <w:color w:val="auto"/>
          <w:sz w:val="20"/>
          <w:szCs w:val="20"/>
        </w:rPr>
        <w:t xml:space="preserve"> porušeniam zákona o ochrane hospodárskej súťaže</w:t>
      </w:r>
      <w:r w:rsidR="00AD1131" w:rsidRPr="009C3984">
        <w:rPr>
          <w:rStyle w:val="Jemnodkaz"/>
          <w:rFonts w:asciiTheme="minorHAnsi" w:hAnsiTheme="minorHAnsi"/>
          <w:b/>
          <w:color w:val="auto"/>
          <w:sz w:val="20"/>
          <w:szCs w:val="20"/>
        </w:rPr>
        <w:fldChar w:fldCharType="end"/>
      </w:r>
      <w:r w:rsidR="009E1DED" w:rsidRPr="009C3984">
        <w:rPr>
          <w:rFonts w:asciiTheme="minorHAnsi" w:hAnsiTheme="minorHAnsi"/>
          <w:b/>
          <w:sz w:val="20"/>
          <w:szCs w:val="20"/>
        </w:rPr>
        <w:t>)</w:t>
      </w:r>
      <w:r w:rsidRPr="009D616D">
        <w:rPr>
          <w:rFonts w:asciiTheme="minorHAnsi" w:hAnsiTheme="minorHAnsi"/>
          <w:sz w:val="20"/>
          <w:szCs w:val="20"/>
        </w:rPr>
        <w:t xml:space="preserve"> uvedený zoznam rizikových indikátorov, predstavujúcich situácie, ktoré zvyšujú pravdepodobnosť, že v rámci </w:t>
      </w:r>
      <w:r w:rsidRPr="009D616D">
        <w:rPr>
          <w:rFonts w:asciiTheme="minorHAnsi" w:hAnsiTheme="minorHAnsi"/>
          <w:sz w:val="20"/>
          <w:szCs w:val="20"/>
        </w:rPr>
        <w:lastRenderedPageBreak/>
        <w:t xml:space="preserve">daného zadávania zákazky mohlo dôjsť k protiprávnemu konaniu. Odporúčame aby sa prijímateľ s týmito indikátormi oboznámil a v prípade, že sám v rámci realizácie VO </w:t>
      </w:r>
      <w:r w:rsidR="008B793A" w:rsidRPr="009D616D">
        <w:rPr>
          <w:rFonts w:asciiTheme="minorHAnsi" w:hAnsiTheme="minorHAnsi"/>
          <w:sz w:val="20"/>
          <w:szCs w:val="20"/>
        </w:rPr>
        <w:t>identifikuje</w:t>
      </w:r>
      <w:r w:rsidRPr="009D616D">
        <w:rPr>
          <w:rFonts w:asciiTheme="minorHAnsi" w:hAnsiTheme="minorHAnsi"/>
          <w:sz w:val="20"/>
          <w:szCs w:val="20"/>
        </w:rPr>
        <w:t xml:space="preserve"> niektoré z nich, zvážil </w:t>
      </w:r>
      <w:r w:rsidR="00E93F3A" w:rsidRPr="009D616D">
        <w:rPr>
          <w:rFonts w:asciiTheme="minorHAnsi" w:hAnsiTheme="minorHAnsi"/>
          <w:sz w:val="20"/>
          <w:szCs w:val="20"/>
        </w:rPr>
        <w:t xml:space="preserve">podľa povahy a závažnosti týchto indícií, </w:t>
      </w:r>
      <w:r w:rsidRPr="009D616D">
        <w:rPr>
          <w:rFonts w:asciiTheme="minorHAnsi" w:hAnsiTheme="minorHAnsi"/>
          <w:sz w:val="20"/>
          <w:szCs w:val="20"/>
        </w:rPr>
        <w:t xml:space="preserve">rovnako </w:t>
      </w:r>
      <w:r w:rsidR="00E93F3A" w:rsidRPr="009D616D">
        <w:rPr>
          <w:rFonts w:asciiTheme="minorHAnsi" w:hAnsiTheme="minorHAnsi"/>
          <w:sz w:val="20"/>
          <w:szCs w:val="20"/>
        </w:rPr>
        <w:t>možnosť podania podnetu na Protimonopolný úrad SR.</w:t>
      </w:r>
    </w:p>
    <w:p w14:paraId="37368A66" w14:textId="77777777" w:rsidR="004762E9" w:rsidRPr="0003089C" w:rsidRDefault="00F42FFB" w:rsidP="009C3984">
      <w:pPr>
        <w:pStyle w:val="Nadpis1"/>
        <w:spacing w:after="120"/>
        <w:ind w:left="444" w:firstLine="708"/>
      </w:pPr>
      <w:bookmarkStart w:id="132" w:name="_Toc26798954"/>
      <w:r w:rsidRPr="0003089C">
        <w:t xml:space="preserve">12. </w:t>
      </w:r>
      <w:r w:rsidR="004762E9" w:rsidRPr="009C3984">
        <w:t>Oznámenie o výsledku VO</w:t>
      </w:r>
      <w:bookmarkEnd w:id="132"/>
    </w:p>
    <w:p w14:paraId="42682978" w14:textId="77777777" w:rsidR="000F622C" w:rsidRPr="009C3984" w:rsidRDefault="00E93F3A" w:rsidP="009C3984">
      <w:pPr>
        <w:pStyle w:val="Odsekzoznamu"/>
        <w:numPr>
          <w:ilvl w:val="0"/>
          <w:numId w:val="31"/>
        </w:numPr>
        <w:spacing w:before="120" w:after="120"/>
        <w:ind w:left="709" w:hanging="425"/>
        <w:contextualSpacing w:val="0"/>
        <w:jc w:val="both"/>
        <w:rPr>
          <w:rFonts w:asciiTheme="minorHAnsi" w:hAnsiTheme="minorHAnsi"/>
          <w:color w:val="1F497D" w:themeColor="text2"/>
          <w:sz w:val="20"/>
          <w:szCs w:val="20"/>
        </w:rPr>
      </w:pPr>
      <w:r w:rsidRPr="00785C19">
        <w:rPr>
          <w:rFonts w:asciiTheme="minorHAnsi" w:hAnsiTheme="minorHAnsi"/>
          <w:sz w:val="20"/>
          <w:szCs w:val="20"/>
        </w:rPr>
        <w:t xml:space="preserve">Upozorňujeme prijímateľa na povinnosť zasielania </w:t>
      </w:r>
      <w:r w:rsidRPr="009C3984">
        <w:rPr>
          <w:rFonts w:asciiTheme="minorHAnsi" w:hAnsiTheme="minorHAnsi"/>
          <w:b/>
          <w:sz w:val="20"/>
          <w:szCs w:val="20"/>
        </w:rPr>
        <w:t>oznámenia o výsledku VO</w:t>
      </w:r>
      <w:r w:rsidR="00F038B5" w:rsidRPr="009C3984">
        <w:rPr>
          <w:rFonts w:asciiTheme="minorHAnsi" w:hAnsiTheme="minorHAnsi"/>
          <w:b/>
          <w:sz w:val="20"/>
          <w:szCs w:val="20"/>
        </w:rPr>
        <w:t xml:space="preserve"> pri nadlimitných postupoch</w:t>
      </w:r>
      <w:r w:rsidR="00F038B5">
        <w:rPr>
          <w:rFonts w:asciiTheme="minorHAnsi" w:hAnsiTheme="minorHAnsi"/>
          <w:sz w:val="20"/>
          <w:szCs w:val="20"/>
        </w:rPr>
        <w:t xml:space="preserve">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AB766F">
        <w:rPr>
          <w:rFonts w:asciiTheme="minorHAnsi" w:hAnsiTheme="minorHAnsi"/>
          <w:sz w:val="20"/>
          <w:szCs w:val="20"/>
        </w:rPr>
        <w:t xml:space="preserve"> </w:t>
      </w:r>
      <w:r w:rsidR="00AB766F">
        <w:rPr>
          <w:rFonts w:asciiTheme="minorHAnsi" w:hAnsiTheme="minorHAnsi"/>
          <w:sz w:val="20"/>
          <w:szCs w:val="20"/>
        </w:rPr>
        <w:br/>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0F622C">
        <w:rPr>
          <w:rFonts w:asciiTheme="minorHAnsi" w:hAnsiTheme="minorHAnsi"/>
          <w:sz w:val="20"/>
          <w:szCs w:val="20"/>
        </w:rPr>
        <w:t xml:space="preserve">, ale aj </w:t>
      </w:r>
      <w:r w:rsidR="000F622C" w:rsidRPr="009C3984">
        <w:rPr>
          <w:rFonts w:asciiTheme="minorHAnsi" w:hAnsiTheme="minorHAnsi"/>
          <w:b/>
          <w:sz w:val="20"/>
          <w:szCs w:val="20"/>
        </w:rPr>
        <w:t xml:space="preserve">oznámenia o zmene zmluvy, rámcovej dohody a koncesnej zmluvy podľa </w:t>
      </w:r>
      <w:r w:rsidR="00AB766F">
        <w:rPr>
          <w:rFonts w:asciiTheme="minorHAnsi" w:hAnsiTheme="minorHAnsi"/>
          <w:b/>
          <w:sz w:val="20"/>
          <w:szCs w:val="20"/>
        </w:rPr>
        <w:t xml:space="preserve"> </w:t>
      </w:r>
      <w:r w:rsidR="000F622C" w:rsidRPr="009C3984">
        <w:rPr>
          <w:rFonts w:asciiTheme="minorHAnsi" w:hAnsiTheme="minorHAnsi"/>
          <w:b/>
          <w:sz w:val="20"/>
          <w:szCs w:val="20"/>
        </w:rPr>
        <w:t>§ 18 ods. 1 písm. b) a c)</w:t>
      </w:r>
      <w:r w:rsidR="000F622C">
        <w:rPr>
          <w:rFonts w:asciiTheme="minorHAnsi" w:hAnsiTheme="minorHAnsi"/>
          <w:sz w:val="20"/>
          <w:szCs w:val="20"/>
        </w:rPr>
        <w:t xml:space="preserve"> (§26 ods.4 ZVO). </w:t>
      </w:r>
      <w:r w:rsidR="000F622C" w:rsidRPr="009C3984">
        <w:rPr>
          <w:rFonts w:asciiTheme="minorHAnsi" w:hAnsiTheme="minorHAnsi"/>
          <w:b/>
          <w:sz w:val="20"/>
          <w:szCs w:val="20"/>
        </w:rPr>
        <w:t xml:space="preserve">ÚVO </w:t>
      </w:r>
      <w:r w:rsidR="000F622C">
        <w:rPr>
          <w:rFonts w:asciiTheme="minorHAnsi" w:hAnsiTheme="minorHAnsi"/>
          <w:sz w:val="20"/>
          <w:szCs w:val="20"/>
        </w:rPr>
        <w:t xml:space="preserve"> posielajú </w:t>
      </w:r>
      <w:r w:rsidR="000F622C" w:rsidRPr="009C3984">
        <w:rPr>
          <w:rFonts w:asciiTheme="minorHAnsi" w:hAnsiTheme="minorHAnsi"/>
          <w:b/>
          <w:sz w:val="20"/>
          <w:szCs w:val="20"/>
        </w:rPr>
        <w:t>zmluvy uzavreté na základe rámcovej dohody</w:t>
      </w:r>
      <w:r w:rsidR="000F622C">
        <w:rPr>
          <w:rFonts w:asciiTheme="minorHAnsi" w:hAnsiTheme="minorHAnsi"/>
          <w:b/>
          <w:sz w:val="20"/>
          <w:szCs w:val="20"/>
        </w:rPr>
        <w:t xml:space="preserve"> a dynamického nákupného systému</w:t>
      </w:r>
      <w:r w:rsidR="000F622C" w:rsidRPr="009C3984">
        <w:rPr>
          <w:rFonts w:asciiTheme="minorHAnsi" w:hAnsiTheme="minorHAnsi"/>
          <w:b/>
          <w:sz w:val="20"/>
          <w:szCs w:val="20"/>
        </w:rPr>
        <w:t xml:space="preserve"> hromadne</w:t>
      </w:r>
      <w:r w:rsidR="000F622C">
        <w:rPr>
          <w:rFonts w:asciiTheme="minorHAnsi" w:hAnsiTheme="minorHAnsi"/>
          <w:sz w:val="20"/>
          <w:szCs w:val="20"/>
        </w:rPr>
        <w:t xml:space="preserve"> za každý kalendárny štvrťrok do 30 dní po skončení kalendárneho štvrťroka.</w:t>
      </w:r>
    </w:p>
    <w:p w14:paraId="310BC633" w14:textId="77777777" w:rsidR="00E93F3A" w:rsidRPr="00F426DE" w:rsidRDefault="00F038B5" w:rsidP="009C3984">
      <w:pPr>
        <w:pStyle w:val="Odsekzoznamu"/>
        <w:numPr>
          <w:ilvl w:val="0"/>
          <w:numId w:val="31"/>
        </w:numPr>
        <w:spacing w:before="120" w:after="120"/>
        <w:ind w:left="709" w:hanging="425"/>
        <w:contextualSpacing w:val="0"/>
        <w:jc w:val="both"/>
        <w:rPr>
          <w:rFonts w:asciiTheme="minorHAnsi" w:hAnsiTheme="minorHAnsi"/>
          <w:color w:val="1F497D" w:themeColor="text2"/>
          <w:sz w:val="20"/>
          <w:szCs w:val="20"/>
        </w:rPr>
      </w:pPr>
      <w:r w:rsidRPr="00F426DE">
        <w:rPr>
          <w:rFonts w:asciiTheme="minorHAnsi" w:hAnsiTheme="minorHAnsi"/>
          <w:sz w:val="20"/>
          <w:szCs w:val="20"/>
        </w:rPr>
        <w:t xml:space="preserve">Pri zadávaní </w:t>
      </w:r>
      <w:r w:rsidRPr="009C3984">
        <w:rPr>
          <w:rFonts w:asciiTheme="minorHAnsi" w:hAnsiTheme="minorHAnsi"/>
          <w:b/>
          <w:sz w:val="20"/>
          <w:szCs w:val="20"/>
        </w:rPr>
        <w:t>podlimitných zákaziek bez využitia elektronického trhoviska</w:t>
      </w:r>
      <w:r w:rsidRPr="00F426DE">
        <w:rPr>
          <w:rFonts w:asciiTheme="minorHAnsi" w:hAnsiTheme="minorHAnsi"/>
          <w:sz w:val="20"/>
          <w:szCs w:val="20"/>
        </w:rPr>
        <w:t xml:space="preserve"> je povinnosťou prijímateľa zaslať </w:t>
      </w:r>
      <w:r w:rsidR="00F426DE" w:rsidRPr="00F426DE">
        <w:rPr>
          <w:rFonts w:asciiTheme="minorHAnsi" w:hAnsiTheme="minorHAnsi"/>
          <w:sz w:val="20"/>
          <w:szCs w:val="20"/>
        </w:rPr>
        <w:t xml:space="preserve">ÚVO </w:t>
      </w:r>
      <w:r w:rsidRPr="009C3984">
        <w:rPr>
          <w:rFonts w:asciiTheme="minorHAnsi" w:hAnsiTheme="minorHAnsi"/>
          <w:b/>
          <w:sz w:val="20"/>
          <w:szCs w:val="20"/>
        </w:rPr>
        <w:t>informáciu o výsledku VO</w:t>
      </w:r>
      <w:r w:rsidRPr="00F426DE">
        <w:rPr>
          <w:rFonts w:asciiTheme="minorHAnsi" w:hAnsiTheme="minorHAnsi"/>
          <w:sz w:val="20"/>
          <w:szCs w:val="20"/>
        </w:rPr>
        <w:t xml:space="preserve"> do 14 dní po uzavretí zmluvy alebo rámcovej dohody</w:t>
      </w:r>
      <w:r w:rsidR="00F426DE" w:rsidRPr="00F426DE">
        <w:rPr>
          <w:rFonts w:asciiTheme="minorHAnsi" w:hAnsiTheme="minorHAnsi"/>
          <w:sz w:val="20"/>
          <w:szCs w:val="20"/>
        </w:rPr>
        <w:t xml:space="preserve"> a</w:t>
      </w:r>
      <w:r w:rsidR="00B272A8">
        <w:rPr>
          <w:rFonts w:asciiTheme="minorHAnsi" w:hAnsiTheme="minorHAnsi"/>
          <w:sz w:val="20"/>
          <w:szCs w:val="20"/>
        </w:rPr>
        <w:t> </w:t>
      </w:r>
      <w:r w:rsidR="00F426DE" w:rsidRPr="009C3984">
        <w:rPr>
          <w:rFonts w:asciiTheme="minorHAnsi" w:hAnsiTheme="minorHAnsi"/>
          <w:b/>
          <w:sz w:val="20"/>
          <w:szCs w:val="20"/>
        </w:rPr>
        <w:t>bezodkladne</w:t>
      </w:r>
      <w:r w:rsidR="00B272A8">
        <w:rPr>
          <w:rFonts w:asciiTheme="minorHAnsi" w:hAnsiTheme="minorHAnsi"/>
          <w:b/>
          <w:sz w:val="20"/>
          <w:szCs w:val="20"/>
        </w:rPr>
        <w:t xml:space="preserve"> </w:t>
      </w:r>
      <w:r w:rsidR="00F426DE">
        <w:rPr>
          <w:rFonts w:asciiTheme="minorHAnsi" w:hAnsiTheme="minorHAnsi"/>
          <w:b/>
          <w:sz w:val="20"/>
          <w:szCs w:val="20"/>
        </w:rPr>
        <w:t>p</w:t>
      </w:r>
      <w:r w:rsidR="00F426DE" w:rsidRPr="009C3984">
        <w:rPr>
          <w:rFonts w:asciiTheme="minorHAnsi" w:hAnsiTheme="minorHAnsi"/>
          <w:b/>
          <w:sz w:val="20"/>
          <w:szCs w:val="20"/>
        </w:rPr>
        <w:t>o rozhodnutí o zrušení verejného obstarávania,</w:t>
      </w:r>
      <w:r w:rsidR="00F426DE" w:rsidRPr="00F426DE">
        <w:rPr>
          <w:rFonts w:asciiTheme="minorHAnsi" w:hAnsiTheme="minorHAnsi"/>
          <w:sz w:val="20"/>
          <w:szCs w:val="20"/>
        </w:rPr>
        <w:t xml:space="preserve"> ktoré bolo predmetom </w:t>
      </w:r>
      <w:r w:rsidR="00F426DE" w:rsidRPr="009C3984">
        <w:rPr>
          <w:rFonts w:asciiTheme="minorHAnsi" w:hAnsiTheme="minorHAnsi"/>
          <w:b/>
          <w:sz w:val="20"/>
          <w:szCs w:val="20"/>
        </w:rPr>
        <w:t xml:space="preserve">výzvy </w:t>
      </w:r>
      <w:r w:rsidR="00F426DE" w:rsidRPr="00F426DE">
        <w:rPr>
          <w:rFonts w:asciiTheme="minorHAnsi" w:hAnsiTheme="minorHAnsi"/>
          <w:sz w:val="20"/>
          <w:szCs w:val="20"/>
        </w:rPr>
        <w:t>na predkladanie ponúk.</w:t>
      </w:r>
      <w:r w:rsidR="00546EFE" w:rsidRPr="00F426DE">
        <w:rPr>
          <w:rFonts w:asciiTheme="minorHAnsi" w:hAnsiTheme="minorHAnsi"/>
          <w:sz w:val="20"/>
          <w:szCs w:val="20"/>
        </w:rPr>
        <w:t xml:space="preserve"> </w:t>
      </w:r>
    </w:p>
    <w:p w14:paraId="2BBF51B2" w14:textId="77777777" w:rsidR="005A790B" w:rsidRPr="009C3984" w:rsidRDefault="0003089C" w:rsidP="009C3984">
      <w:pPr>
        <w:pStyle w:val="Nadpis1"/>
        <w:spacing w:after="120"/>
        <w:ind w:left="444" w:firstLine="708"/>
      </w:pPr>
      <w:bookmarkStart w:id="133" w:name="_Ref417893550"/>
      <w:bookmarkStart w:id="134" w:name="_Toc26798955"/>
      <w:r>
        <w:t xml:space="preserve">13. </w:t>
      </w:r>
      <w:r w:rsidR="00C3230A" w:rsidRPr="009C3984">
        <w:t xml:space="preserve">Uchovávanie </w:t>
      </w:r>
      <w:r w:rsidR="00537B96" w:rsidRPr="009C3984">
        <w:t>dokumentácie VO</w:t>
      </w:r>
      <w:bookmarkEnd w:id="133"/>
      <w:bookmarkEnd w:id="134"/>
    </w:p>
    <w:p w14:paraId="65ADD1DC" w14:textId="77777777" w:rsidR="00D53A56" w:rsidRPr="009C3984" w:rsidRDefault="00D53A56" w:rsidP="009C3984">
      <w:pPr>
        <w:pStyle w:val="Odsekzoznamu"/>
        <w:numPr>
          <w:ilvl w:val="0"/>
          <w:numId w:val="201"/>
        </w:numPr>
        <w:spacing w:before="120" w:after="120"/>
        <w:ind w:left="709" w:hanging="425"/>
        <w:contextualSpacing w:val="0"/>
        <w:jc w:val="both"/>
        <w:rPr>
          <w:rFonts w:asciiTheme="minorHAnsi" w:hAnsiTheme="minorHAnsi"/>
          <w:b/>
          <w:sz w:val="20"/>
          <w:szCs w:val="20"/>
        </w:rPr>
      </w:pPr>
      <w:r w:rsidRPr="009D616D">
        <w:rPr>
          <w:rFonts w:asciiTheme="minorHAnsi" w:hAnsiTheme="minorHAnsi"/>
          <w:sz w:val="20"/>
          <w:szCs w:val="20"/>
        </w:rPr>
        <w:t xml:space="preserve">Prijímateľ má podľa § 24 ods. 1 ZVO povinnosť evidovať všetky doklady a dokumenty z použitého postupu  verejného obstarávania. </w:t>
      </w:r>
      <w:r w:rsidR="00DA4EB9">
        <w:rPr>
          <w:rFonts w:asciiTheme="minorHAnsi" w:hAnsiTheme="minorHAnsi"/>
          <w:sz w:val="20"/>
          <w:szCs w:val="20"/>
        </w:rPr>
        <w:t>Zákonom</w:t>
      </w:r>
      <w:r w:rsidRPr="009D616D">
        <w:rPr>
          <w:rFonts w:asciiTheme="minorHAnsi" w:hAnsiTheme="minorHAnsi"/>
          <w:sz w:val="20"/>
          <w:szCs w:val="20"/>
        </w:rPr>
        <w:t xml:space="preserve"> č. 343/2015 Z.</w:t>
      </w:r>
      <w:r w:rsidR="008A6418" w:rsidRPr="009D616D">
        <w:rPr>
          <w:rFonts w:asciiTheme="minorHAnsi" w:hAnsiTheme="minorHAnsi"/>
          <w:sz w:val="20"/>
          <w:szCs w:val="20"/>
        </w:rPr>
        <w:t xml:space="preserve"> </w:t>
      </w:r>
      <w:r w:rsidRPr="009D616D">
        <w:rPr>
          <w:rFonts w:asciiTheme="minorHAnsi" w:hAnsiTheme="minorHAnsi"/>
          <w:sz w:val="20"/>
          <w:szCs w:val="20"/>
        </w:rPr>
        <w:t>z. o verejnom obstarávaní v znení neskorších predpisov (ďalej len „zákon o verejnom obstarávaní)</w:t>
      </w:r>
      <w:r w:rsidR="00DA4EB9">
        <w:rPr>
          <w:rFonts w:asciiTheme="minorHAnsi" w:hAnsiTheme="minorHAnsi"/>
          <w:sz w:val="20"/>
          <w:szCs w:val="20"/>
        </w:rPr>
        <w:t>a jeho novelou</w:t>
      </w:r>
      <w:r w:rsidRPr="009D616D">
        <w:rPr>
          <w:rFonts w:asciiTheme="minorHAnsi" w:hAnsiTheme="minorHAnsi"/>
          <w:sz w:val="20"/>
          <w:szCs w:val="20"/>
        </w:rPr>
        <w:t xml:space="preserve"> sa s účinnosťou </w:t>
      </w:r>
      <w:r w:rsidR="00DA4EB9">
        <w:rPr>
          <w:rFonts w:asciiTheme="minorHAnsi" w:hAnsiTheme="minorHAnsi"/>
          <w:sz w:val="20"/>
          <w:szCs w:val="20"/>
        </w:rPr>
        <w:t xml:space="preserve"> </w:t>
      </w:r>
      <w:r w:rsidR="00DA4EB9">
        <w:rPr>
          <w:rFonts w:asciiTheme="minorHAnsi" w:hAnsiTheme="minorHAnsi"/>
          <w:sz w:val="20"/>
          <w:szCs w:val="20"/>
        </w:rPr>
        <w:br/>
      </w:r>
      <w:r w:rsidRPr="009D616D">
        <w:rPr>
          <w:rFonts w:asciiTheme="minorHAnsi" w:hAnsiTheme="minorHAnsi"/>
          <w:sz w:val="20"/>
          <w:szCs w:val="20"/>
        </w:rPr>
        <w:t>od 1.6.2017 modifikovali povinnosti týkajúce sa archivácie dokumentácie. Zmena zákona o verejnom obstarávaní bola obsahom zákona č. 93/2017 Z.</w:t>
      </w:r>
      <w:r w:rsidR="008A6418" w:rsidRPr="009D616D">
        <w:rPr>
          <w:rFonts w:asciiTheme="minorHAnsi" w:hAnsiTheme="minorHAnsi"/>
          <w:sz w:val="20"/>
          <w:szCs w:val="20"/>
        </w:rPr>
        <w:t xml:space="preserve"> </w:t>
      </w:r>
      <w:r w:rsidRPr="009D616D">
        <w:rPr>
          <w:rFonts w:asciiTheme="minorHAnsi" w:hAnsiTheme="minorHAnsi"/>
          <w:sz w:val="20"/>
          <w:szCs w:val="20"/>
        </w:rPr>
        <w:t xml:space="preserve">z., ktorým sa primárne novelizoval zákon č. 292/2014 o príspevku poskytovanom </w:t>
      </w:r>
      <w:r w:rsidR="00A80996" w:rsidRPr="009D616D">
        <w:rPr>
          <w:rFonts w:asciiTheme="minorHAnsi" w:hAnsiTheme="minorHAnsi"/>
          <w:sz w:val="20"/>
          <w:szCs w:val="20"/>
        </w:rPr>
        <w:t xml:space="preserve"> </w:t>
      </w:r>
      <w:r w:rsidRPr="009D616D">
        <w:rPr>
          <w:rFonts w:asciiTheme="minorHAnsi" w:hAnsiTheme="minorHAnsi"/>
          <w:sz w:val="20"/>
          <w:szCs w:val="20"/>
        </w:rPr>
        <w:t xml:space="preserve">z európskych štrukturálnych a investičných fondov a o zmene a doplnení niektorých zákonov v znení neskorších predpisov (ďalej len „zákon </w:t>
      </w:r>
      <w:r w:rsidR="00E65D2A">
        <w:rPr>
          <w:rFonts w:asciiTheme="minorHAnsi" w:hAnsiTheme="minorHAnsi"/>
          <w:sz w:val="20"/>
          <w:szCs w:val="20"/>
        </w:rPr>
        <w:t xml:space="preserve"> </w:t>
      </w:r>
      <w:r w:rsidR="00E65D2A">
        <w:rPr>
          <w:rFonts w:asciiTheme="minorHAnsi" w:hAnsiTheme="minorHAnsi"/>
          <w:sz w:val="20"/>
          <w:szCs w:val="20"/>
        </w:rPr>
        <w:br/>
      </w:r>
      <w:r w:rsidRPr="009D616D">
        <w:rPr>
          <w:rFonts w:asciiTheme="minorHAnsi" w:hAnsiTheme="minorHAnsi"/>
          <w:sz w:val="20"/>
          <w:szCs w:val="20"/>
        </w:rPr>
        <w:t>o príspevku poskytovanom</w:t>
      </w:r>
      <w:r w:rsidR="00E65D2A">
        <w:rPr>
          <w:rFonts w:asciiTheme="minorHAnsi" w:hAnsiTheme="minorHAnsi"/>
          <w:sz w:val="20"/>
          <w:szCs w:val="20"/>
        </w:rPr>
        <w:t xml:space="preserve"> </w:t>
      </w:r>
      <w:r w:rsidRPr="009D616D">
        <w:rPr>
          <w:rFonts w:asciiTheme="minorHAnsi" w:hAnsiTheme="minorHAnsi"/>
          <w:sz w:val="20"/>
          <w:szCs w:val="20"/>
        </w:rPr>
        <w:t xml:space="preserve">z európskych štrukturálnych a investičných fondov”). </w:t>
      </w:r>
      <w:r w:rsidRPr="009C3984">
        <w:rPr>
          <w:rFonts w:asciiTheme="minorHAnsi" w:hAnsiTheme="minorHAnsi"/>
          <w:b/>
          <w:sz w:val="20"/>
          <w:szCs w:val="20"/>
        </w:rPr>
        <w:t>Novela stanovila povinnosť prijímateľa príspevku (verejného obstarávateľa) archivovať kompletnú dokumentáciu k verejnému obstarávaniu až do 31.12.2028, resp. aj po tomto dátume, ak ešte nedošlo k vysporiadaniu finančných vzťahov medzi poskytovateľom a prijímateľom.</w:t>
      </w:r>
    </w:p>
    <w:p w14:paraId="5858C79A" w14:textId="77777777" w:rsidR="004762E9" w:rsidRPr="009C3984" w:rsidRDefault="0003089C" w:rsidP="009C3984">
      <w:pPr>
        <w:pStyle w:val="Nadpis1"/>
        <w:spacing w:after="120"/>
        <w:ind w:left="444" w:firstLine="708"/>
      </w:pPr>
      <w:bookmarkStart w:id="135" w:name="_Toc26798956"/>
      <w:r>
        <w:t xml:space="preserve">14. </w:t>
      </w:r>
      <w:r w:rsidR="00777572">
        <w:t xml:space="preserve">Administratívna finančná kontrola </w:t>
      </w:r>
      <w:r w:rsidR="00856635" w:rsidRPr="009C3984">
        <w:t>verejn</w:t>
      </w:r>
      <w:r w:rsidR="00777572">
        <w:t>ého o</w:t>
      </w:r>
      <w:r w:rsidR="00856635" w:rsidRPr="009C3984">
        <w:t>bstarávan</w:t>
      </w:r>
      <w:r w:rsidR="00777572">
        <w:t>ia</w:t>
      </w:r>
      <w:bookmarkEnd w:id="135"/>
      <w:r w:rsidR="00072A16">
        <w:t>/ kontrola obstarávania</w:t>
      </w:r>
    </w:p>
    <w:p w14:paraId="60EE4140" w14:textId="77777777" w:rsidR="000C5392" w:rsidRPr="000C5392" w:rsidRDefault="00777572">
      <w:pPr>
        <w:spacing w:before="120" w:after="120" w:line="240" w:lineRule="auto"/>
        <w:ind w:left="709"/>
        <w:contextualSpacing/>
        <w:jc w:val="both"/>
        <w:rPr>
          <w:rFonts w:asciiTheme="minorHAnsi" w:hAnsiTheme="minorHAnsi"/>
          <w:sz w:val="20"/>
          <w:szCs w:val="20"/>
        </w:rPr>
        <w:pPrChange w:id="136" w:author="Autor">
          <w:pPr>
            <w:numPr>
              <w:numId w:val="1"/>
            </w:numPr>
            <w:spacing w:before="120" w:after="120"/>
            <w:ind w:left="720" w:hanging="360"/>
            <w:contextualSpacing/>
            <w:jc w:val="both"/>
          </w:pPr>
        </w:pPrChange>
      </w:pPr>
      <w:r w:rsidRPr="00777572">
        <w:rPr>
          <w:rFonts w:asciiTheme="minorHAnsi" w:hAnsiTheme="minorHAnsi"/>
          <w:sz w:val="20"/>
          <w:szCs w:val="20"/>
        </w:rPr>
        <w:t xml:space="preserve">RO vykonáva </w:t>
      </w:r>
      <w:r w:rsidR="000C5392" w:rsidRPr="000C5392">
        <w:rPr>
          <w:rFonts w:asciiTheme="minorHAnsi" w:hAnsiTheme="minorHAnsi"/>
          <w:sz w:val="20"/>
          <w:szCs w:val="20"/>
        </w:rPr>
        <w:t xml:space="preserve">finančnú kontrolu dodržania pravidiel SR a EÚ pri obstarávaní tovarov, služieb, stavebných prác a súvisiacich postupov na základe zákona o finančnej kontrole </w:t>
      </w:r>
      <w:r w:rsidR="000C5392">
        <w:rPr>
          <w:rFonts w:asciiTheme="minorHAnsi" w:hAnsiTheme="minorHAnsi"/>
          <w:sz w:val="20"/>
          <w:szCs w:val="20"/>
        </w:rPr>
        <w:t xml:space="preserve"> </w:t>
      </w:r>
      <w:r w:rsidR="000C5392">
        <w:rPr>
          <w:rFonts w:asciiTheme="minorHAnsi" w:hAnsiTheme="minorHAnsi"/>
          <w:sz w:val="20"/>
          <w:szCs w:val="20"/>
        </w:rPr>
        <w:br/>
      </w:r>
      <w:r w:rsidR="000C5392" w:rsidRPr="004571A1">
        <w:rPr>
          <w:rFonts w:asciiTheme="minorHAnsi" w:hAnsiTheme="minorHAnsi"/>
          <w:b/>
          <w:sz w:val="20"/>
          <w:szCs w:val="20"/>
          <w:rPrChange w:id="137" w:author="Autor">
            <w:rPr>
              <w:rFonts w:asciiTheme="minorHAnsi" w:hAnsiTheme="minorHAnsi"/>
              <w:sz w:val="20"/>
              <w:szCs w:val="20"/>
            </w:rPr>
          </w:rPrChange>
        </w:rPr>
        <w:t>vo fáze po podpise zmluvy o NFP</w:t>
      </w:r>
      <w:r w:rsidR="000C5392" w:rsidRPr="000C5392">
        <w:rPr>
          <w:rFonts w:asciiTheme="minorHAnsi" w:hAnsiTheme="minorHAnsi"/>
          <w:sz w:val="20"/>
          <w:szCs w:val="20"/>
        </w:rPr>
        <w:t>, ktorá zahŕňa kontrolu:</w:t>
      </w:r>
    </w:p>
    <w:p w14:paraId="2F4A1A14" w14:textId="77777777" w:rsidR="00A12FEC" w:rsidRPr="0020182E" w:rsidRDefault="000C5392" w:rsidP="001E4A93">
      <w:pPr>
        <w:pStyle w:val="Odsekzoznamu"/>
        <w:numPr>
          <w:ilvl w:val="0"/>
          <w:numId w:val="243"/>
        </w:numPr>
        <w:spacing w:before="120" w:after="120" w:line="240" w:lineRule="auto"/>
        <w:jc w:val="both"/>
        <w:rPr>
          <w:rFonts w:asciiTheme="minorHAnsi" w:hAnsiTheme="minorHAnsi"/>
          <w:sz w:val="20"/>
          <w:szCs w:val="20"/>
        </w:rPr>
      </w:pPr>
      <w:r w:rsidRPr="0020182E">
        <w:rPr>
          <w:rFonts w:asciiTheme="minorHAnsi" w:hAnsiTheme="minorHAnsi"/>
          <w:b/>
          <w:sz w:val="20"/>
          <w:szCs w:val="20"/>
          <w:rPrChange w:id="138" w:author="Autor">
            <w:rPr/>
          </w:rPrChange>
        </w:rPr>
        <w:t>pravidiel a postupov stanovených ZVO</w:t>
      </w:r>
      <w:r w:rsidRPr="0020182E">
        <w:rPr>
          <w:rFonts w:asciiTheme="minorHAnsi" w:hAnsiTheme="minorHAnsi"/>
          <w:sz w:val="20"/>
          <w:szCs w:val="20"/>
          <w:rPrChange w:id="139" w:author="Autor">
            <w:rPr/>
          </w:rPrChange>
        </w:rPr>
        <w:t xml:space="preserve"> (ďalej len „finančná kontrola VO“); </w:t>
      </w:r>
    </w:p>
    <w:p w14:paraId="48D74556" w14:textId="77777777" w:rsidR="00777572" w:rsidRPr="000C5392" w:rsidRDefault="00A12FEC">
      <w:pPr>
        <w:spacing w:before="120" w:after="120" w:line="240" w:lineRule="auto"/>
        <w:ind w:left="1134" w:hanging="1134"/>
        <w:contextualSpacing/>
        <w:jc w:val="both"/>
        <w:rPr>
          <w:rFonts w:asciiTheme="minorHAnsi" w:hAnsiTheme="minorHAnsi"/>
          <w:sz w:val="20"/>
          <w:szCs w:val="20"/>
        </w:rPr>
        <w:pPrChange w:id="140" w:author="Autor">
          <w:pPr>
            <w:numPr>
              <w:numId w:val="1"/>
            </w:numPr>
            <w:spacing w:before="120" w:after="120"/>
            <w:ind w:left="720" w:hanging="360"/>
            <w:contextualSpacing/>
            <w:jc w:val="both"/>
          </w:pPr>
        </w:pPrChange>
      </w:pPr>
      <w:r>
        <w:rPr>
          <w:rFonts w:asciiTheme="minorHAnsi" w:hAnsiTheme="minorHAnsi"/>
          <w:sz w:val="20"/>
          <w:szCs w:val="20"/>
        </w:rPr>
        <w:t xml:space="preserve"> </w:t>
      </w:r>
      <w:r w:rsidR="0020182E">
        <w:rPr>
          <w:rFonts w:asciiTheme="minorHAnsi" w:hAnsiTheme="minorHAnsi"/>
          <w:sz w:val="20"/>
          <w:szCs w:val="20"/>
        </w:rPr>
        <w:t xml:space="preserve">               </w:t>
      </w:r>
      <w:r w:rsidR="00E65D2A">
        <w:rPr>
          <w:rFonts w:asciiTheme="minorHAnsi" w:hAnsiTheme="minorHAnsi"/>
          <w:sz w:val="20"/>
          <w:szCs w:val="20"/>
        </w:rPr>
        <w:t xml:space="preserve">b) </w:t>
      </w:r>
      <w:r w:rsidR="000C5392" w:rsidRPr="004571A1">
        <w:rPr>
          <w:rFonts w:asciiTheme="minorHAnsi" w:hAnsiTheme="minorHAnsi"/>
          <w:b/>
          <w:sz w:val="20"/>
          <w:szCs w:val="20"/>
          <w:rPrChange w:id="141" w:author="Autor">
            <w:rPr>
              <w:rFonts w:asciiTheme="minorHAnsi" w:hAnsiTheme="minorHAnsi"/>
              <w:sz w:val="20"/>
              <w:szCs w:val="20"/>
            </w:rPr>
          </w:rPrChange>
        </w:rPr>
        <w:t>postupov pri obstaraní zákazky, na ktorú sa ZVO nevzťahuje</w:t>
      </w:r>
      <w:r w:rsidR="000C5392" w:rsidRPr="000C5392">
        <w:rPr>
          <w:rFonts w:asciiTheme="minorHAnsi" w:hAnsiTheme="minorHAnsi"/>
          <w:sz w:val="20"/>
          <w:szCs w:val="20"/>
        </w:rPr>
        <w:t xml:space="preserve"> (ďalej len „kontrola obstarávania“)</w:t>
      </w:r>
      <w:r w:rsidR="000C5392">
        <w:rPr>
          <w:rFonts w:asciiTheme="minorHAnsi" w:hAnsiTheme="minorHAnsi"/>
          <w:sz w:val="20"/>
          <w:szCs w:val="20"/>
        </w:rPr>
        <w:t>.</w:t>
      </w:r>
    </w:p>
    <w:p w14:paraId="058BC671" w14:textId="77777777" w:rsidR="00777572" w:rsidRDefault="00777572" w:rsidP="009C3984">
      <w:pPr>
        <w:spacing w:before="120" w:after="120"/>
        <w:ind w:left="709" w:hanging="426"/>
        <w:contextualSpacing/>
        <w:jc w:val="both"/>
        <w:rPr>
          <w:rFonts w:asciiTheme="minorHAnsi" w:hAnsiTheme="minorHAnsi"/>
          <w:sz w:val="20"/>
          <w:szCs w:val="20"/>
        </w:rPr>
      </w:pPr>
    </w:p>
    <w:p w14:paraId="5E489A7E" w14:textId="77777777" w:rsidR="00881312" w:rsidRPr="001B6143" w:rsidRDefault="00881312" w:rsidP="00B754BF">
      <w:pPr>
        <w:spacing w:before="120" w:after="120" w:line="240" w:lineRule="auto"/>
        <w:ind w:left="709" w:hanging="426"/>
        <w:contextualSpacing/>
        <w:jc w:val="both"/>
        <w:rPr>
          <w:rFonts w:asciiTheme="minorHAnsi" w:hAnsiTheme="minorHAnsi"/>
          <w:b/>
          <w:sz w:val="20"/>
          <w:szCs w:val="20"/>
          <w:rPrChange w:id="142" w:author="Autor">
            <w:rPr>
              <w:rFonts w:asciiTheme="minorHAnsi" w:hAnsiTheme="minorHAnsi"/>
              <w:sz w:val="20"/>
              <w:szCs w:val="20"/>
            </w:rPr>
          </w:rPrChange>
        </w:rPr>
      </w:pPr>
      <w:r>
        <w:rPr>
          <w:rFonts w:asciiTheme="minorHAnsi" w:hAnsiTheme="minorHAnsi"/>
          <w:sz w:val="20"/>
          <w:szCs w:val="20"/>
        </w:rPr>
        <w:t xml:space="preserve">         </w:t>
      </w:r>
      <w:r w:rsidRPr="001B6143">
        <w:rPr>
          <w:rFonts w:asciiTheme="minorHAnsi" w:hAnsiTheme="minorHAnsi"/>
          <w:b/>
          <w:sz w:val="20"/>
          <w:szCs w:val="20"/>
          <w:rPrChange w:id="143" w:author="Autor">
            <w:rPr>
              <w:rFonts w:asciiTheme="minorHAnsi" w:hAnsiTheme="minorHAnsi"/>
              <w:sz w:val="20"/>
              <w:szCs w:val="20"/>
            </w:rPr>
          </w:rPrChange>
        </w:rPr>
        <w:t>Cieľom</w:t>
      </w:r>
      <w:r w:rsidRPr="00881312">
        <w:rPr>
          <w:rFonts w:asciiTheme="minorHAnsi" w:hAnsiTheme="minorHAnsi"/>
          <w:sz w:val="20"/>
          <w:szCs w:val="20"/>
        </w:rPr>
        <w:t xml:space="preserve"> </w:t>
      </w:r>
      <w:r>
        <w:rPr>
          <w:rFonts w:asciiTheme="minorHAnsi" w:hAnsiTheme="minorHAnsi"/>
          <w:sz w:val="20"/>
          <w:szCs w:val="20"/>
        </w:rPr>
        <w:t>f</w:t>
      </w:r>
      <w:r w:rsidRPr="00881312">
        <w:rPr>
          <w:rFonts w:asciiTheme="minorHAnsi" w:hAnsiTheme="minorHAnsi"/>
          <w:sz w:val="20"/>
          <w:szCs w:val="20"/>
        </w:rPr>
        <w:t xml:space="preserve">inančnej kontroly VO a finančnej kontroly obstarávania je </w:t>
      </w:r>
      <w:r w:rsidRPr="001B6143">
        <w:rPr>
          <w:rFonts w:asciiTheme="minorHAnsi" w:hAnsiTheme="minorHAnsi"/>
          <w:b/>
          <w:sz w:val="20"/>
          <w:szCs w:val="20"/>
          <w:rPrChange w:id="144" w:author="Autor">
            <w:rPr>
              <w:rFonts w:asciiTheme="minorHAnsi" w:hAnsiTheme="minorHAnsi"/>
              <w:sz w:val="20"/>
              <w:szCs w:val="20"/>
            </w:rPr>
          </w:rPrChange>
        </w:rPr>
        <w:t>kontrola súladu finančnej operácie  s právom SR a EÚ a usmerneniami a metodickými pokynmi CKO a RO.</w:t>
      </w:r>
      <w:r w:rsidRPr="00881312">
        <w:rPr>
          <w:rFonts w:asciiTheme="minorHAnsi" w:hAnsiTheme="minorHAnsi"/>
          <w:sz w:val="20"/>
          <w:szCs w:val="20"/>
        </w:rPr>
        <w:t xml:space="preserve"> </w:t>
      </w:r>
      <w:r w:rsidRPr="001B6143">
        <w:rPr>
          <w:rFonts w:asciiTheme="minorHAnsi" w:hAnsiTheme="minorHAnsi"/>
          <w:b/>
          <w:sz w:val="20"/>
          <w:szCs w:val="20"/>
          <w:rPrChange w:id="145" w:author="Autor">
            <w:rPr>
              <w:rFonts w:asciiTheme="minorHAnsi" w:hAnsiTheme="minorHAnsi"/>
              <w:sz w:val="20"/>
              <w:szCs w:val="20"/>
            </w:rPr>
          </w:rPrChange>
        </w:rPr>
        <w:t>Činnosťou RO nie je dotknutá výlučná a konečná zodpovednosť prijímateľa</w:t>
      </w:r>
      <w:r w:rsidRPr="00881312">
        <w:rPr>
          <w:rFonts w:asciiTheme="minorHAnsi" w:hAnsiTheme="minorHAnsi"/>
          <w:sz w:val="20"/>
          <w:szCs w:val="20"/>
        </w:rPr>
        <w:t xml:space="preserve"> ako verejného obstarávateľa, obstarávateľa alebo osoby podľa § 8 ZVO za vykonanie VO pri dodržaní všeobecne záväzných právnych predpisov SR a EÚ, základných princípov verejného obstarávania a zmluvy o NFP. </w:t>
      </w:r>
      <w:r w:rsidRPr="001B6143">
        <w:rPr>
          <w:rFonts w:asciiTheme="minorHAnsi" w:hAnsiTheme="minorHAnsi"/>
          <w:b/>
          <w:sz w:val="20"/>
          <w:szCs w:val="20"/>
          <w:rPrChange w:id="146" w:author="Autor">
            <w:rPr>
              <w:rFonts w:asciiTheme="minorHAnsi" w:hAnsiTheme="minorHAnsi"/>
              <w:sz w:val="20"/>
              <w:szCs w:val="20"/>
            </w:rPr>
          </w:rPrChange>
        </w:rPr>
        <w:t xml:space="preserve">Rovnako činnosťou RO nie je dotknutá výlučná a konečná zodpovednosť prijímateľa </w:t>
      </w:r>
      <w:r w:rsidR="00DA6224">
        <w:rPr>
          <w:rFonts w:asciiTheme="minorHAnsi" w:hAnsiTheme="minorHAnsi"/>
          <w:b/>
          <w:sz w:val="20"/>
          <w:szCs w:val="20"/>
        </w:rPr>
        <w:t xml:space="preserve"> </w:t>
      </w:r>
      <w:r w:rsidR="00DA6224">
        <w:rPr>
          <w:rFonts w:asciiTheme="minorHAnsi" w:hAnsiTheme="minorHAnsi"/>
          <w:b/>
          <w:sz w:val="20"/>
          <w:szCs w:val="20"/>
        </w:rPr>
        <w:br/>
      </w:r>
      <w:r w:rsidRPr="001B6143">
        <w:rPr>
          <w:rFonts w:asciiTheme="minorHAnsi" w:hAnsiTheme="minorHAnsi"/>
          <w:b/>
          <w:sz w:val="20"/>
          <w:szCs w:val="20"/>
          <w:rPrChange w:id="147" w:author="Autor">
            <w:rPr>
              <w:rFonts w:asciiTheme="minorHAnsi" w:hAnsiTheme="minorHAnsi"/>
              <w:sz w:val="20"/>
              <w:szCs w:val="20"/>
            </w:rPr>
          </w:rPrChange>
        </w:rPr>
        <w:t>za obstarávanie aj v prípade, ak tento nie je</w:t>
      </w:r>
      <w:r w:rsidR="00DA6224">
        <w:rPr>
          <w:rFonts w:asciiTheme="minorHAnsi" w:hAnsiTheme="minorHAnsi"/>
          <w:b/>
          <w:sz w:val="20"/>
          <w:szCs w:val="20"/>
        </w:rPr>
        <w:t xml:space="preserve"> </w:t>
      </w:r>
      <w:r w:rsidRPr="001B6143">
        <w:rPr>
          <w:rFonts w:asciiTheme="minorHAnsi" w:hAnsiTheme="minorHAnsi"/>
          <w:b/>
          <w:sz w:val="20"/>
          <w:szCs w:val="20"/>
          <w:rPrChange w:id="148" w:author="Autor">
            <w:rPr>
              <w:rFonts w:asciiTheme="minorHAnsi" w:hAnsiTheme="minorHAnsi"/>
              <w:sz w:val="20"/>
              <w:szCs w:val="20"/>
            </w:rPr>
          </w:rPrChange>
        </w:rPr>
        <w:t>pri obstarávaní povinný postupovať podľa ZVO.</w:t>
      </w:r>
    </w:p>
    <w:p w14:paraId="225BAB84" w14:textId="77777777" w:rsidR="00881312" w:rsidRDefault="00881312">
      <w:pPr>
        <w:spacing w:before="120" w:after="120" w:line="240" w:lineRule="auto"/>
        <w:ind w:left="709"/>
        <w:contextualSpacing/>
        <w:jc w:val="both"/>
        <w:rPr>
          <w:rFonts w:asciiTheme="minorHAnsi" w:hAnsiTheme="minorHAnsi"/>
          <w:b/>
          <w:sz w:val="20"/>
          <w:szCs w:val="20"/>
        </w:rPr>
        <w:pPrChange w:id="149" w:author="Autor">
          <w:pPr>
            <w:spacing w:before="120" w:after="120"/>
            <w:ind w:left="709" w:hanging="426"/>
            <w:contextualSpacing/>
            <w:jc w:val="both"/>
          </w:pPr>
        </w:pPrChange>
      </w:pPr>
      <w:r w:rsidRPr="00881312">
        <w:rPr>
          <w:rFonts w:asciiTheme="minorHAnsi" w:hAnsiTheme="minorHAnsi"/>
          <w:sz w:val="20"/>
          <w:szCs w:val="20"/>
        </w:rPr>
        <w:lastRenderedPageBreak/>
        <w:t>RO</w:t>
      </w:r>
      <w:r>
        <w:rPr>
          <w:rFonts w:asciiTheme="minorHAnsi" w:hAnsiTheme="minorHAnsi"/>
          <w:sz w:val="20"/>
          <w:szCs w:val="20"/>
        </w:rPr>
        <w:t xml:space="preserve"> je</w:t>
      </w:r>
      <w:r w:rsidRPr="00881312">
        <w:rPr>
          <w:rFonts w:asciiTheme="minorHAnsi" w:hAnsiTheme="minorHAnsi"/>
          <w:sz w:val="20"/>
          <w:szCs w:val="20"/>
        </w:rPr>
        <w:t xml:space="preserve"> zodpovedný </w:t>
      </w:r>
      <w:r w:rsidRPr="001B6143">
        <w:rPr>
          <w:rFonts w:asciiTheme="minorHAnsi" w:hAnsiTheme="minorHAnsi"/>
          <w:b/>
          <w:sz w:val="20"/>
          <w:szCs w:val="20"/>
          <w:rPrChange w:id="150" w:author="Autor">
            <w:rPr>
              <w:rFonts w:asciiTheme="minorHAnsi" w:hAnsiTheme="minorHAnsi"/>
              <w:sz w:val="20"/>
              <w:szCs w:val="20"/>
            </w:rPr>
          </w:rPrChange>
        </w:rPr>
        <w:t xml:space="preserve">za overenie súladu výdavkov s predpismi EÚ a všeobecne záväznými právnymi predpismi SR. </w:t>
      </w:r>
    </w:p>
    <w:p w14:paraId="31CFB554" w14:textId="77777777" w:rsidR="00881312" w:rsidRPr="001B6143" w:rsidRDefault="00881312">
      <w:pPr>
        <w:spacing w:before="120" w:after="120"/>
        <w:ind w:left="709"/>
        <w:contextualSpacing/>
        <w:jc w:val="both"/>
        <w:rPr>
          <w:rFonts w:asciiTheme="minorHAnsi" w:hAnsiTheme="minorHAnsi"/>
          <w:b/>
          <w:sz w:val="20"/>
          <w:szCs w:val="20"/>
          <w:rPrChange w:id="151" w:author="Autor">
            <w:rPr>
              <w:rFonts w:asciiTheme="minorHAnsi" w:hAnsiTheme="minorHAnsi"/>
              <w:sz w:val="20"/>
              <w:szCs w:val="20"/>
            </w:rPr>
          </w:rPrChange>
        </w:rPr>
        <w:pPrChange w:id="152" w:author="Autor">
          <w:pPr>
            <w:spacing w:before="120" w:after="120"/>
            <w:ind w:left="709" w:hanging="426"/>
            <w:contextualSpacing/>
            <w:jc w:val="both"/>
          </w:pPr>
        </w:pPrChange>
      </w:pPr>
    </w:p>
    <w:p w14:paraId="086C3135" w14:textId="77777777" w:rsidR="00881312" w:rsidRPr="00881312" w:rsidRDefault="00881312" w:rsidP="00881312">
      <w:pPr>
        <w:spacing w:before="120" w:after="120"/>
        <w:ind w:left="709"/>
        <w:contextualSpacing/>
        <w:jc w:val="both"/>
        <w:rPr>
          <w:rFonts w:asciiTheme="minorHAnsi" w:hAnsiTheme="minorHAnsi"/>
          <w:sz w:val="20"/>
          <w:szCs w:val="20"/>
        </w:rPr>
      </w:pPr>
      <w:r w:rsidRPr="001B6143">
        <w:rPr>
          <w:rFonts w:asciiTheme="minorHAnsi" w:hAnsiTheme="minorHAnsi"/>
          <w:b/>
          <w:sz w:val="20"/>
          <w:szCs w:val="20"/>
          <w:rPrChange w:id="153" w:author="Autor">
            <w:rPr>
              <w:rFonts w:asciiTheme="minorHAnsi" w:hAnsiTheme="minorHAnsi"/>
              <w:sz w:val="20"/>
              <w:szCs w:val="20"/>
            </w:rPr>
          </w:rPrChange>
        </w:rPr>
        <w:t>RO kontroluje dodržiavanie základných princípov VO, ktorými sú</w:t>
      </w:r>
      <w:r w:rsidRPr="00881312">
        <w:rPr>
          <w:rFonts w:asciiTheme="minorHAnsi" w:hAnsiTheme="minorHAnsi"/>
          <w:sz w:val="20"/>
          <w:szCs w:val="20"/>
        </w:rPr>
        <w:t>:</w:t>
      </w:r>
    </w:p>
    <w:p w14:paraId="39A881FD" w14:textId="77777777" w:rsidR="00881312" w:rsidRPr="00881312" w:rsidRDefault="00881312" w:rsidP="00881312">
      <w:pPr>
        <w:spacing w:before="120" w:after="120"/>
        <w:ind w:left="709"/>
        <w:contextualSpacing/>
        <w:jc w:val="both"/>
        <w:rPr>
          <w:rFonts w:asciiTheme="minorHAnsi" w:hAnsiTheme="minorHAnsi"/>
          <w:sz w:val="20"/>
          <w:szCs w:val="20"/>
        </w:rPr>
      </w:pPr>
      <w:r w:rsidRPr="00881312">
        <w:rPr>
          <w:rFonts w:asciiTheme="minorHAnsi" w:hAnsiTheme="minorHAnsi"/>
          <w:sz w:val="20"/>
          <w:szCs w:val="20"/>
        </w:rPr>
        <w:t>a)</w:t>
      </w:r>
      <w:r w:rsidRPr="00881312">
        <w:rPr>
          <w:rFonts w:asciiTheme="minorHAnsi" w:hAnsiTheme="minorHAnsi"/>
          <w:sz w:val="20"/>
          <w:szCs w:val="20"/>
        </w:rPr>
        <w:tab/>
        <w:t>rovnaké zaobchádzanie;</w:t>
      </w:r>
    </w:p>
    <w:p w14:paraId="108FA88C" w14:textId="77777777" w:rsidR="00881312" w:rsidRPr="00881312" w:rsidRDefault="00881312" w:rsidP="00881312">
      <w:pPr>
        <w:spacing w:before="120" w:after="120"/>
        <w:ind w:left="709"/>
        <w:contextualSpacing/>
        <w:jc w:val="both"/>
        <w:rPr>
          <w:rFonts w:asciiTheme="minorHAnsi" w:hAnsiTheme="minorHAnsi"/>
          <w:sz w:val="20"/>
          <w:szCs w:val="20"/>
        </w:rPr>
      </w:pPr>
      <w:r w:rsidRPr="00881312">
        <w:rPr>
          <w:rFonts w:asciiTheme="minorHAnsi" w:hAnsiTheme="minorHAnsi"/>
          <w:sz w:val="20"/>
          <w:szCs w:val="20"/>
        </w:rPr>
        <w:t>b)</w:t>
      </w:r>
      <w:r w:rsidRPr="00881312">
        <w:rPr>
          <w:rFonts w:asciiTheme="minorHAnsi" w:hAnsiTheme="minorHAnsi"/>
          <w:sz w:val="20"/>
          <w:szCs w:val="20"/>
        </w:rPr>
        <w:tab/>
        <w:t>nediskriminácia hospodárskych subjektov;</w:t>
      </w:r>
    </w:p>
    <w:p w14:paraId="7241A9F8" w14:textId="77777777" w:rsidR="009F5348" w:rsidRDefault="00881312" w:rsidP="00881312">
      <w:pPr>
        <w:spacing w:before="120" w:after="120"/>
        <w:ind w:left="1418" w:hanging="709"/>
        <w:contextualSpacing/>
        <w:jc w:val="both"/>
        <w:rPr>
          <w:rFonts w:asciiTheme="minorHAnsi" w:hAnsiTheme="minorHAnsi"/>
          <w:sz w:val="20"/>
          <w:szCs w:val="20"/>
        </w:rPr>
      </w:pPr>
      <w:r w:rsidRPr="00881312">
        <w:rPr>
          <w:rFonts w:asciiTheme="minorHAnsi" w:hAnsiTheme="minorHAnsi"/>
          <w:sz w:val="20"/>
          <w:szCs w:val="20"/>
        </w:rPr>
        <w:t>c)</w:t>
      </w:r>
      <w:r w:rsidRPr="00881312">
        <w:rPr>
          <w:rFonts w:asciiTheme="minorHAnsi" w:hAnsiTheme="minorHAnsi"/>
          <w:sz w:val="20"/>
          <w:szCs w:val="20"/>
        </w:rPr>
        <w:tab/>
        <w:t xml:space="preserve">transparentnosť vrátane vylúčenia konfliktu záujmov; problematika konfliktu záujmov </w:t>
      </w:r>
      <w:r w:rsidR="009F5348">
        <w:rPr>
          <w:rFonts w:asciiTheme="minorHAnsi" w:hAnsiTheme="minorHAnsi"/>
          <w:sz w:val="20"/>
          <w:szCs w:val="20"/>
        </w:rPr>
        <w:t xml:space="preserve"> </w:t>
      </w:r>
    </w:p>
    <w:p w14:paraId="5C228840" w14:textId="77777777" w:rsidR="00881312" w:rsidRPr="00881312" w:rsidRDefault="00881312" w:rsidP="009F5348">
      <w:pPr>
        <w:spacing w:before="120" w:after="120"/>
        <w:ind w:left="1418"/>
        <w:contextualSpacing/>
        <w:jc w:val="both"/>
        <w:rPr>
          <w:rFonts w:asciiTheme="minorHAnsi" w:hAnsiTheme="minorHAnsi"/>
          <w:sz w:val="20"/>
          <w:szCs w:val="20"/>
        </w:rPr>
      </w:pPr>
      <w:r w:rsidRPr="00881312">
        <w:rPr>
          <w:rFonts w:asciiTheme="minorHAnsi" w:hAnsiTheme="minorHAnsi"/>
          <w:sz w:val="20"/>
          <w:szCs w:val="20"/>
        </w:rPr>
        <w:t>v rámci výkonu kontroly/finančnej kontroly je upravená v metodickom pokyne CKO;</w:t>
      </w:r>
    </w:p>
    <w:p w14:paraId="33D1F484" w14:textId="77777777" w:rsidR="00881312" w:rsidRPr="00881312" w:rsidRDefault="00881312" w:rsidP="00881312">
      <w:pPr>
        <w:spacing w:before="120" w:after="120"/>
        <w:ind w:left="709"/>
        <w:contextualSpacing/>
        <w:jc w:val="both"/>
        <w:rPr>
          <w:rFonts w:asciiTheme="minorHAnsi" w:hAnsiTheme="minorHAnsi"/>
          <w:sz w:val="20"/>
          <w:szCs w:val="20"/>
        </w:rPr>
      </w:pPr>
      <w:r w:rsidRPr="00881312">
        <w:rPr>
          <w:rFonts w:asciiTheme="minorHAnsi" w:hAnsiTheme="minorHAnsi"/>
          <w:sz w:val="20"/>
          <w:szCs w:val="20"/>
        </w:rPr>
        <w:t>d)</w:t>
      </w:r>
      <w:r w:rsidRPr="00881312">
        <w:rPr>
          <w:rFonts w:asciiTheme="minorHAnsi" w:hAnsiTheme="minorHAnsi"/>
          <w:sz w:val="20"/>
          <w:szCs w:val="20"/>
        </w:rPr>
        <w:tab/>
        <w:t>hospodárnosť a efektívnosť;</w:t>
      </w:r>
    </w:p>
    <w:p w14:paraId="189E29B2" w14:textId="77777777" w:rsidR="00881312" w:rsidRPr="00881312" w:rsidRDefault="00881312" w:rsidP="00881312">
      <w:pPr>
        <w:spacing w:before="120" w:after="120"/>
        <w:ind w:left="709"/>
        <w:contextualSpacing/>
        <w:jc w:val="both"/>
        <w:rPr>
          <w:rFonts w:asciiTheme="minorHAnsi" w:hAnsiTheme="minorHAnsi"/>
          <w:sz w:val="20"/>
          <w:szCs w:val="20"/>
        </w:rPr>
      </w:pPr>
      <w:r w:rsidRPr="00881312">
        <w:rPr>
          <w:rFonts w:asciiTheme="minorHAnsi" w:hAnsiTheme="minorHAnsi"/>
          <w:sz w:val="20"/>
          <w:szCs w:val="20"/>
        </w:rPr>
        <w:t>e)</w:t>
      </w:r>
      <w:r w:rsidRPr="00881312">
        <w:rPr>
          <w:rFonts w:asciiTheme="minorHAnsi" w:hAnsiTheme="minorHAnsi"/>
          <w:sz w:val="20"/>
          <w:szCs w:val="20"/>
        </w:rPr>
        <w:tab/>
        <w:t>proporcionalita.</w:t>
      </w:r>
    </w:p>
    <w:p w14:paraId="06B25EEB" w14:textId="77777777" w:rsidR="00E81A7E" w:rsidRDefault="00E81A7E">
      <w:pPr>
        <w:spacing w:before="120" w:after="120"/>
        <w:ind w:left="709"/>
        <w:contextualSpacing/>
        <w:jc w:val="both"/>
        <w:rPr>
          <w:rFonts w:asciiTheme="minorHAnsi" w:hAnsiTheme="minorHAnsi"/>
          <w:sz w:val="20"/>
          <w:szCs w:val="20"/>
        </w:rPr>
        <w:pPrChange w:id="154" w:author="Autor">
          <w:pPr>
            <w:spacing w:before="120" w:after="120"/>
            <w:ind w:left="709" w:hanging="426"/>
            <w:contextualSpacing/>
            <w:jc w:val="both"/>
          </w:pPr>
        </w:pPrChange>
      </w:pPr>
    </w:p>
    <w:p w14:paraId="03F01B44" w14:textId="77777777" w:rsidR="00881312" w:rsidRPr="001B6143" w:rsidRDefault="00881312">
      <w:pPr>
        <w:spacing w:before="120" w:after="120" w:line="240" w:lineRule="auto"/>
        <w:ind w:left="709"/>
        <w:contextualSpacing/>
        <w:jc w:val="both"/>
        <w:rPr>
          <w:rFonts w:asciiTheme="minorHAnsi" w:hAnsiTheme="minorHAnsi"/>
          <w:b/>
          <w:sz w:val="20"/>
          <w:szCs w:val="20"/>
          <w:rPrChange w:id="155" w:author="Autor">
            <w:rPr>
              <w:rFonts w:asciiTheme="minorHAnsi" w:hAnsiTheme="minorHAnsi"/>
              <w:sz w:val="20"/>
              <w:szCs w:val="20"/>
            </w:rPr>
          </w:rPrChange>
        </w:rPr>
        <w:pPrChange w:id="156" w:author="Autor">
          <w:pPr>
            <w:spacing w:before="120" w:after="120"/>
            <w:ind w:left="709" w:hanging="426"/>
            <w:contextualSpacing/>
            <w:jc w:val="both"/>
          </w:pPr>
        </w:pPrChange>
      </w:pPr>
      <w:r w:rsidRPr="001B6143">
        <w:rPr>
          <w:rFonts w:asciiTheme="minorHAnsi" w:hAnsiTheme="minorHAnsi"/>
          <w:b/>
          <w:sz w:val="20"/>
          <w:szCs w:val="20"/>
          <w:rPrChange w:id="157" w:author="Autor">
            <w:rPr>
              <w:rFonts w:asciiTheme="minorHAnsi" w:hAnsiTheme="minorHAnsi"/>
              <w:sz w:val="20"/>
              <w:szCs w:val="20"/>
            </w:rPr>
          </w:rPrChange>
        </w:rPr>
        <w:t>Účelom</w:t>
      </w:r>
      <w:r w:rsidRPr="00881312">
        <w:rPr>
          <w:rFonts w:asciiTheme="minorHAnsi" w:hAnsiTheme="minorHAnsi"/>
          <w:sz w:val="20"/>
          <w:szCs w:val="20"/>
        </w:rPr>
        <w:t xml:space="preserve"> finančnej kontroly VO a finančnej kontroly obstarávania </w:t>
      </w:r>
      <w:r w:rsidRPr="001B6143">
        <w:rPr>
          <w:rFonts w:asciiTheme="minorHAnsi" w:hAnsiTheme="minorHAnsi"/>
          <w:b/>
          <w:sz w:val="20"/>
          <w:szCs w:val="20"/>
          <w:rPrChange w:id="158" w:author="Autor">
            <w:rPr>
              <w:rFonts w:asciiTheme="minorHAnsi" w:hAnsiTheme="minorHAnsi"/>
              <w:sz w:val="20"/>
              <w:szCs w:val="20"/>
            </w:rPr>
          </w:rPrChange>
        </w:rPr>
        <w:t xml:space="preserve">je zabezpečiť hospodárne </w:t>
      </w:r>
      <w:r w:rsidR="00B754BF">
        <w:rPr>
          <w:rFonts w:asciiTheme="minorHAnsi" w:hAnsiTheme="minorHAnsi"/>
          <w:b/>
          <w:sz w:val="20"/>
          <w:szCs w:val="20"/>
        </w:rPr>
        <w:t xml:space="preserve"> </w:t>
      </w:r>
      <w:r w:rsidR="00B754BF">
        <w:rPr>
          <w:rFonts w:asciiTheme="minorHAnsi" w:hAnsiTheme="minorHAnsi"/>
          <w:b/>
          <w:sz w:val="20"/>
          <w:szCs w:val="20"/>
        </w:rPr>
        <w:br/>
      </w:r>
      <w:r w:rsidRPr="001B6143">
        <w:rPr>
          <w:rFonts w:asciiTheme="minorHAnsi" w:hAnsiTheme="minorHAnsi"/>
          <w:b/>
          <w:sz w:val="20"/>
          <w:szCs w:val="20"/>
          <w:rPrChange w:id="159" w:author="Autor">
            <w:rPr>
              <w:rFonts w:asciiTheme="minorHAnsi" w:hAnsiTheme="minorHAnsi"/>
              <w:sz w:val="20"/>
              <w:szCs w:val="20"/>
            </w:rPr>
          </w:rPrChange>
        </w:rPr>
        <w:t xml:space="preserve">a efektívne, účinné a účelné využitie prostriedkov </w:t>
      </w:r>
      <w:r w:rsidRPr="00881312">
        <w:rPr>
          <w:rFonts w:asciiTheme="minorHAnsi" w:hAnsiTheme="minorHAnsi"/>
          <w:sz w:val="20"/>
          <w:szCs w:val="20"/>
        </w:rPr>
        <w:t xml:space="preserve">rozpočtu verejnej správy vyčlenených </w:t>
      </w:r>
      <w:r w:rsidR="009F5348">
        <w:rPr>
          <w:rFonts w:asciiTheme="minorHAnsi" w:hAnsiTheme="minorHAnsi"/>
          <w:sz w:val="20"/>
          <w:szCs w:val="20"/>
        </w:rPr>
        <w:t xml:space="preserve"> </w:t>
      </w:r>
      <w:r w:rsidR="009F5348">
        <w:rPr>
          <w:rFonts w:asciiTheme="minorHAnsi" w:hAnsiTheme="minorHAnsi"/>
          <w:sz w:val="20"/>
          <w:szCs w:val="20"/>
        </w:rPr>
        <w:br/>
      </w:r>
      <w:r w:rsidRPr="00881312">
        <w:rPr>
          <w:rFonts w:asciiTheme="minorHAnsi" w:hAnsiTheme="minorHAnsi"/>
          <w:sz w:val="20"/>
          <w:szCs w:val="20"/>
        </w:rPr>
        <w:t xml:space="preserve">na príslušný OP a </w:t>
      </w:r>
      <w:r w:rsidRPr="001B6143">
        <w:rPr>
          <w:rFonts w:asciiTheme="minorHAnsi" w:hAnsiTheme="minorHAnsi"/>
          <w:b/>
          <w:sz w:val="20"/>
          <w:szCs w:val="20"/>
          <w:rPrChange w:id="160" w:author="Autor">
            <w:rPr>
              <w:rFonts w:asciiTheme="minorHAnsi" w:hAnsiTheme="minorHAnsi"/>
              <w:sz w:val="20"/>
              <w:szCs w:val="20"/>
            </w:rPr>
          </w:rPrChange>
        </w:rPr>
        <w:t xml:space="preserve">overiť primeranosť nárokovaných výdavkov pri dodržaní podmienok zmluvy </w:t>
      </w:r>
      <w:r w:rsidR="009F5348">
        <w:rPr>
          <w:rFonts w:asciiTheme="minorHAnsi" w:hAnsiTheme="minorHAnsi"/>
          <w:b/>
          <w:sz w:val="20"/>
          <w:szCs w:val="20"/>
        </w:rPr>
        <w:t xml:space="preserve"> </w:t>
      </w:r>
      <w:r w:rsidR="009F5348">
        <w:rPr>
          <w:rFonts w:asciiTheme="minorHAnsi" w:hAnsiTheme="minorHAnsi"/>
          <w:b/>
          <w:sz w:val="20"/>
          <w:szCs w:val="20"/>
        </w:rPr>
        <w:br/>
      </w:r>
      <w:r w:rsidRPr="001B6143">
        <w:rPr>
          <w:rFonts w:asciiTheme="minorHAnsi" w:hAnsiTheme="minorHAnsi"/>
          <w:b/>
          <w:sz w:val="20"/>
          <w:szCs w:val="20"/>
          <w:rPrChange w:id="161" w:author="Autor">
            <w:rPr>
              <w:rFonts w:asciiTheme="minorHAnsi" w:hAnsiTheme="minorHAnsi"/>
              <w:sz w:val="20"/>
              <w:szCs w:val="20"/>
            </w:rPr>
          </w:rPrChange>
        </w:rPr>
        <w:t>o NFP a príslušných všeobecne záväzných právnych predpisov SR a EÚ.</w:t>
      </w:r>
    </w:p>
    <w:p w14:paraId="2D52B487" w14:textId="77777777" w:rsidR="00E81A7E" w:rsidRPr="00881312" w:rsidRDefault="00E81A7E">
      <w:pPr>
        <w:spacing w:before="120" w:after="120"/>
        <w:ind w:left="709"/>
        <w:contextualSpacing/>
        <w:jc w:val="both"/>
        <w:rPr>
          <w:rFonts w:asciiTheme="minorHAnsi" w:hAnsiTheme="minorHAnsi"/>
          <w:sz w:val="20"/>
          <w:szCs w:val="20"/>
        </w:rPr>
        <w:pPrChange w:id="162" w:author="Autor">
          <w:pPr>
            <w:spacing w:before="120" w:after="120"/>
            <w:ind w:left="709" w:hanging="426"/>
            <w:contextualSpacing/>
            <w:jc w:val="both"/>
          </w:pPr>
        </w:pPrChange>
      </w:pPr>
    </w:p>
    <w:p w14:paraId="58E47B0E" w14:textId="77777777" w:rsidR="00777572" w:rsidRPr="00777572" w:rsidRDefault="00A12FEC">
      <w:pPr>
        <w:spacing w:before="120" w:after="120"/>
        <w:ind w:left="709" w:hanging="709"/>
        <w:contextualSpacing/>
        <w:jc w:val="both"/>
        <w:rPr>
          <w:rFonts w:asciiTheme="minorHAnsi" w:hAnsiTheme="minorHAnsi"/>
          <w:sz w:val="20"/>
          <w:szCs w:val="20"/>
        </w:rPr>
        <w:pPrChange w:id="163" w:author="Autor">
          <w:pPr>
            <w:numPr>
              <w:numId w:val="1"/>
            </w:numPr>
            <w:spacing w:before="120" w:after="120"/>
            <w:ind w:left="709" w:hanging="426"/>
            <w:contextualSpacing/>
            <w:jc w:val="both"/>
          </w:pPr>
        </w:pPrChange>
      </w:pPr>
      <w:r>
        <w:rPr>
          <w:rFonts w:asciiTheme="minorHAnsi" w:hAnsiTheme="minorHAnsi"/>
          <w:b/>
          <w:sz w:val="20"/>
          <w:szCs w:val="20"/>
        </w:rPr>
        <w:t xml:space="preserve">               </w:t>
      </w:r>
      <w:r w:rsidR="00777572" w:rsidRPr="009C3984">
        <w:rPr>
          <w:rFonts w:asciiTheme="minorHAnsi" w:hAnsiTheme="minorHAnsi"/>
          <w:b/>
          <w:sz w:val="20"/>
          <w:szCs w:val="20"/>
        </w:rPr>
        <w:t>Kontrola VO</w:t>
      </w:r>
      <w:r>
        <w:rPr>
          <w:rFonts w:asciiTheme="minorHAnsi" w:hAnsiTheme="minorHAnsi"/>
          <w:b/>
          <w:sz w:val="20"/>
          <w:szCs w:val="20"/>
        </w:rPr>
        <w:t xml:space="preserve">  </w:t>
      </w:r>
      <w:r w:rsidR="00777572" w:rsidRPr="00777572">
        <w:rPr>
          <w:rFonts w:asciiTheme="minorHAnsi" w:hAnsiTheme="minorHAnsi"/>
          <w:sz w:val="20"/>
          <w:szCs w:val="20"/>
        </w:rPr>
        <w:t>sa podľa času vykonávania, rozsahu, limitu, postupu</w:t>
      </w:r>
      <w:r w:rsidR="009F5348">
        <w:rPr>
          <w:rFonts w:asciiTheme="minorHAnsi" w:hAnsiTheme="minorHAnsi"/>
          <w:sz w:val="20"/>
          <w:szCs w:val="20"/>
        </w:rPr>
        <w:t xml:space="preserve"> </w:t>
      </w:r>
      <w:r w:rsidR="00777572" w:rsidRPr="00777572">
        <w:rPr>
          <w:rFonts w:asciiTheme="minorHAnsi" w:hAnsiTheme="minorHAnsi"/>
          <w:sz w:val="20"/>
          <w:szCs w:val="20"/>
        </w:rPr>
        <w:t xml:space="preserve">a predmetu tejto kontroly delí  na nasledovné druhy: </w:t>
      </w:r>
    </w:p>
    <w:p w14:paraId="5051A406" w14:textId="77777777" w:rsidR="00777572" w:rsidRPr="00777572" w:rsidRDefault="00777572" w:rsidP="00201AD1">
      <w:pPr>
        <w:spacing w:before="120" w:after="120"/>
        <w:ind w:left="993" w:hanging="284"/>
        <w:contextualSpacing/>
        <w:jc w:val="both"/>
        <w:rPr>
          <w:rFonts w:asciiTheme="minorHAnsi" w:hAnsiTheme="minorHAnsi"/>
          <w:sz w:val="20"/>
          <w:szCs w:val="20"/>
        </w:rPr>
      </w:pPr>
      <w:r w:rsidRPr="00777572">
        <w:rPr>
          <w:rFonts w:asciiTheme="minorHAnsi" w:hAnsiTheme="minorHAnsi"/>
          <w:sz w:val="20"/>
          <w:szCs w:val="20"/>
        </w:rPr>
        <w:t xml:space="preserve">a) </w:t>
      </w:r>
      <w:r w:rsidRPr="00777572">
        <w:rPr>
          <w:rFonts w:asciiTheme="minorHAnsi" w:hAnsiTheme="minorHAnsi"/>
          <w:b/>
          <w:sz w:val="20"/>
          <w:szCs w:val="20"/>
        </w:rPr>
        <w:t>ex ante kontrola pred vyhlásením VO</w:t>
      </w:r>
      <w:r w:rsidRPr="00777572">
        <w:rPr>
          <w:rFonts w:asciiTheme="minorHAnsi" w:hAnsiTheme="minorHAnsi"/>
          <w:sz w:val="20"/>
          <w:szCs w:val="20"/>
        </w:rPr>
        <w:t xml:space="preserve"> (ďalej len „</w:t>
      </w:r>
      <w:r w:rsidRPr="00777572">
        <w:rPr>
          <w:rFonts w:asciiTheme="minorHAnsi" w:hAnsiTheme="minorHAnsi"/>
          <w:b/>
          <w:sz w:val="20"/>
          <w:szCs w:val="20"/>
        </w:rPr>
        <w:t>prvá ex</w:t>
      </w:r>
      <w:r w:rsidR="00201AD1">
        <w:rPr>
          <w:rFonts w:asciiTheme="minorHAnsi" w:hAnsiTheme="minorHAnsi"/>
          <w:b/>
          <w:sz w:val="20"/>
          <w:szCs w:val="20"/>
        </w:rPr>
        <w:t xml:space="preserve"> </w:t>
      </w:r>
      <w:r w:rsidRPr="00777572">
        <w:rPr>
          <w:rFonts w:asciiTheme="minorHAnsi" w:hAnsiTheme="minorHAnsi"/>
          <w:b/>
          <w:sz w:val="20"/>
          <w:szCs w:val="20"/>
        </w:rPr>
        <w:t>ante kontrola</w:t>
      </w:r>
      <w:r w:rsidRPr="00777572">
        <w:rPr>
          <w:rFonts w:asciiTheme="minorHAnsi" w:hAnsiTheme="minorHAnsi"/>
          <w:sz w:val="20"/>
          <w:szCs w:val="20"/>
        </w:rPr>
        <w:t xml:space="preserve">“), </w:t>
      </w:r>
      <w:r w:rsidRPr="00777572">
        <w:rPr>
          <w:rFonts w:asciiTheme="minorHAnsi" w:hAnsiTheme="minorHAnsi" w:cs="Calibri"/>
          <w:sz w:val="20"/>
          <w:szCs w:val="20"/>
        </w:rPr>
        <w:t>ktorá sa vykonáva ako kontrola po podpise zmluvy o poskytnutí NFP</w:t>
      </w:r>
      <w:r w:rsidR="009F5348">
        <w:rPr>
          <w:rFonts w:asciiTheme="minorHAnsi" w:hAnsiTheme="minorHAnsi" w:cs="Calibri"/>
          <w:sz w:val="20"/>
          <w:szCs w:val="20"/>
        </w:rPr>
        <w:t>;</w:t>
      </w:r>
    </w:p>
    <w:p w14:paraId="670E4F25" w14:textId="77777777" w:rsidR="00201AD1" w:rsidRDefault="00777572" w:rsidP="00201AD1">
      <w:pPr>
        <w:spacing w:before="120" w:after="120"/>
        <w:ind w:left="993" w:hanging="284"/>
        <w:contextualSpacing/>
        <w:jc w:val="both"/>
        <w:rPr>
          <w:rFonts w:asciiTheme="minorHAnsi" w:hAnsiTheme="minorHAnsi"/>
          <w:sz w:val="20"/>
          <w:szCs w:val="20"/>
        </w:rPr>
      </w:pPr>
      <w:r w:rsidRPr="00777572">
        <w:rPr>
          <w:rFonts w:asciiTheme="minorHAnsi" w:hAnsiTheme="minorHAnsi"/>
          <w:sz w:val="20"/>
          <w:szCs w:val="20"/>
        </w:rPr>
        <w:t xml:space="preserve">b) </w:t>
      </w:r>
      <w:r w:rsidR="00201AD1" w:rsidRPr="00ED2716">
        <w:rPr>
          <w:rFonts w:asciiTheme="minorHAnsi" w:hAnsiTheme="minorHAnsi"/>
          <w:b/>
          <w:sz w:val="20"/>
          <w:szCs w:val="20"/>
          <w:rPrChange w:id="164" w:author="Autor">
            <w:rPr>
              <w:rFonts w:asciiTheme="minorHAnsi" w:hAnsiTheme="minorHAnsi"/>
              <w:sz w:val="20"/>
              <w:szCs w:val="20"/>
            </w:rPr>
          </w:rPrChange>
        </w:rPr>
        <w:t>ex ante kontrola pred podpisom zmluvy s úspešným uchádzačom</w:t>
      </w:r>
      <w:r w:rsidR="00201AD1">
        <w:rPr>
          <w:rFonts w:asciiTheme="minorHAnsi" w:hAnsiTheme="minorHAnsi"/>
          <w:sz w:val="20"/>
          <w:szCs w:val="20"/>
        </w:rPr>
        <w:t xml:space="preserve"> (ďalej len „</w:t>
      </w:r>
      <w:r w:rsidR="00201AD1" w:rsidRPr="00201AD1">
        <w:rPr>
          <w:rFonts w:asciiTheme="minorHAnsi" w:hAnsiTheme="minorHAnsi"/>
          <w:b/>
          <w:sz w:val="20"/>
          <w:szCs w:val="20"/>
          <w:rPrChange w:id="165" w:author="Autor">
            <w:rPr>
              <w:rFonts w:asciiTheme="minorHAnsi" w:hAnsiTheme="minorHAnsi"/>
              <w:sz w:val="20"/>
              <w:szCs w:val="20"/>
            </w:rPr>
          </w:rPrChange>
        </w:rPr>
        <w:t>druhá ex ante kontrola</w:t>
      </w:r>
      <w:r w:rsidR="00201AD1">
        <w:rPr>
          <w:rFonts w:asciiTheme="minorHAnsi" w:hAnsiTheme="minorHAnsi"/>
          <w:sz w:val="20"/>
          <w:szCs w:val="20"/>
        </w:rPr>
        <w:t>“)</w:t>
      </w:r>
      <w:r w:rsidR="009F5348">
        <w:rPr>
          <w:rFonts w:asciiTheme="minorHAnsi" w:hAnsiTheme="minorHAnsi"/>
          <w:sz w:val="20"/>
          <w:szCs w:val="20"/>
        </w:rPr>
        <w:t>;</w:t>
      </w:r>
    </w:p>
    <w:p w14:paraId="2AFF3DE5" w14:textId="77777777" w:rsidR="00777572" w:rsidRPr="00777572" w:rsidRDefault="00201AD1" w:rsidP="00201AD1">
      <w:pPr>
        <w:spacing w:before="120" w:after="120"/>
        <w:ind w:left="993" w:hanging="284"/>
        <w:contextualSpacing/>
        <w:jc w:val="both"/>
        <w:rPr>
          <w:rFonts w:asciiTheme="minorHAnsi" w:hAnsiTheme="minorHAnsi"/>
          <w:sz w:val="20"/>
          <w:szCs w:val="20"/>
        </w:rPr>
      </w:pPr>
      <w:r>
        <w:rPr>
          <w:rFonts w:asciiTheme="minorHAnsi" w:hAnsiTheme="minorHAnsi"/>
          <w:sz w:val="20"/>
          <w:szCs w:val="20"/>
        </w:rPr>
        <w:t xml:space="preserve">c) </w:t>
      </w:r>
      <w:r w:rsidR="00777572" w:rsidRPr="00777572">
        <w:rPr>
          <w:rFonts w:asciiTheme="minorHAnsi" w:hAnsiTheme="minorHAnsi"/>
          <w:sz w:val="20"/>
          <w:szCs w:val="20"/>
        </w:rPr>
        <w:t xml:space="preserve"> </w:t>
      </w:r>
      <w:r w:rsidR="00777572" w:rsidRPr="00777572">
        <w:rPr>
          <w:rFonts w:asciiTheme="minorHAnsi" w:hAnsiTheme="minorHAnsi"/>
          <w:b/>
          <w:sz w:val="20"/>
          <w:szCs w:val="20"/>
        </w:rPr>
        <w:t>ex</w:t>
      </w:r>
      <w:r>
        <w:rPr>
          <w:rFonts w:asciiTheme="minorHAnsi" w:hAnsiTheme="minorHAnsi"/>
          <w:b/>
          <w:sz w:val="20"/>
          <w:szCs w:val="20"/>
        </w:rPr>
        <w:t xml:space="preserve"> </w:t>
      </w:r>
      <w:r w:rsidR="00777572" w:rsidRPr="00777572">
        <w:rPr>
          <w:rFonts w:asciiTheme="minorHAnsi" w:hAnsiTheme="minorHAnsi"/>
          <w:b/>
          <w:sz w:val="20"/>
          <w:szCs w:val="20"/>
        </w:rPr>
        <w:t xml:space="preserve"> post kontrola (</w:t>
      </w:r>
      <w:r>
        <w:rPr>
          <w:rFonts w:asciiTheme="minorHAnsi" w:hAnsiTheme="minorHAnsi"/>
          <w:b/>
          <w:sz w:val="20"/>
          <w:szCs w:val="20"/>
        </w:rPr>
        <w:t>štandardná alebo následná</w:t>
      </w:r>
      <w:r w:rsidR="00777572" w:rsidRPr="00777572">
        <w:rPr>
          <w:rFonts w:asciiTheme="minorHAnsi" w:hAnsiTheme="minorHAnsi"/>
          <w:b/>
          <w:sz w:val="20"/>
          <w:szCs w:val="20"/>
        </w:rPr>
        <w:t>)</w:t>
      </w:r>
      <w:r w:rsidR="009F5348">
        <w:rPr>
          <w:rFonts w:asciiTheme="minorHAnsi" w:hAnsiTheme="minorHAnsi"/>
          <w:b/>
          <w:sz w:val="20"/>
          <w:szCs w:val="20"/>
        </w:rPr>
        <w:t>;</w:t>
      </w:r>
      <w:r w:rsidR="00777572" w:rsidRPr="00777572">
        <w:rPr>
          <w:rFonts w:asciiTheme="minorHAnsi" w:hAnsiTheme="minorHAnsi"/>
          <w:sz w:val="20"/>
          <w:szCs w:val="20"/>
        </w:rPr>
        <w:t xml:space="preserve">  </w:t>
      </w:r>
    </w:p>
    <w:p w14:paraId="1CF652E9" w14:textId="77777777" w:rsidR="00B376D8" w:rsidRDefault="00201AD1" w:rsidP="009C3984">
      <w:pPr>
        <w:spacing w:before="120" w:after="120"/>
        <w:ind w:left="709"/>
        <w:contextualSpacing/>
        <w:jc w:val="both"/>
        <w:rPr>
          <w:rFonts w:asciiTheme="minorHAnsi" w:hAnsiTheme="minorHAnsi"/>
          <w:sz w:val="20"/>
          <w:szCs w:val="20"/>
        </w:rPr>
      </w:pPr>
      <w:r>
        <w:rPr>
          <w:rFonts w:asciiTheme="minorHAnsi" w:hAnsiTheme="minorHAnsi"/>
          <w:sz w:val="20"/>
          <w:szCs w:val="20"/>
        </w:rPr>
        <w:t>d</w:t>
      </w:r>
      <w:r w:rsidR="00777572" w:rsidRPr="00777572">
        <w:rPr>
          <w:rFonts w:asciiTheme="minorHAnsi" w:hAnsiTheme="minorHAnsi"/>
          <w:sz w:val="20"/>
          <w:szCs w:val="20"/>
        </w:rPr>
        <w:t xml:space="preserve">) </w:t>
      </w:r>
      <w:r w:rsidR="00777572" w:rsidRPr="00777572">
        <w:rPr>
          <w:rFonts w:asciiTheme="minorHAnsi" w:hAnsiTheme="minorHAnsi"/>
          <w:b/>
          <w:sz w:val="20"/>
          <w:szCs w:val="20"/>
        </w:rPr>
        <w:t xml:space="preserve">kontrola dodatkov </w:t>
      </w:r>
      <w:r w:rsidR="00777572" w:rsidRPr="00777572">
        <w:rPr>
          <w:rFonts w:asciiTheme="minorHAnsi" w:hAnsiTheme="minorHAnsi"/>
          <w:sz w:val="20"/>
          <w:szCs w:val="20"/>
        </w:rPr>
        <w:t>.</w:t>
      </w:r>
    </w:p>
    <w:p w14:paraId="30D76A85" w14:textId="77777777" w:rsidR="00777572" w:rsidRPr="00777572" w:rsidRDefault="00777572" w:rsidP="009C3984">
      <w:pPr>
        <w:spacing w:before="120" w:after="120"/>
        <w:ind w:left="709"/>
        <w:contextualSpacing/>
        <w:jc w:val="both"/>
        <w:rPr>
          <w:rFonts w:asciiTheme="minorHAnsi" w:hAnsiTheme="minorHAnsi"/>
          <w:sz w:val="20"/>
          <w:szCs w:val="20"/>
        </w:rPr>
      </w:pPr>
    </w:p>
    <w:p w14:paraId="531E3ACB" w14:textId="7379BED0" w:rsidR="005A7206" w:rsidRDefault="0094535B">
      <w:pPr>
        <w:spacing w:before="120" w:after="120" w:line="240" w:lineRule="auto"/>
        <w:ind w:left="709"/>
        <w:contextualSpacing/>
        <w:jc w:val="both"/>
        <w:rPr>
          <w:rFonts w:asciiTheme="minorHAnsi" w:hAnsiTheme="minorHAnsi"/>
          <w:sz w:val="20"/>
          <w:szCs w:val="20"/>
        </w:rPr>
        <w:pPrChange w:id="166" w:author="Autor">
          <w:pPr>
            <w:numPr>
              <w:numId w:val="1"/>
            </w:numPr>
            <w:spacing w:before="120" w:after="120"/>
            <w:ind w:left="709" w:hanging="426"/>
            <w:contextualSpacing/>
            <w:jc w:val="both"/>
          </w:pPr>
        </w:pPrChange>
      </w:pPr>
      <w:r w:rsidRPr="00F01A02">
        <w:rPr>
          <w:rFonts w:asciiTheme="minorHAnsi" w:hAnsiTheme="minorHAnsi"/>
          <w:b/>
          <w:sz w:val="20"/>
          <w:szCs w:val="20"/>
          <w:rPrChange w:id="167" w:author="Autor">
            <w:rPr>
              <w:rFonts w:asciiTheme="minorHAnsi" w:hAnsiTheme="minorHAnsi"/>
              <w:sz w:val="20"/>
              <w:szCs w:val="20"/>
            </w:rPr>
          </w:rPrChange>
        </w:rPr>
        <w:t xml:space="preserve">Prvá ex ante kontrola </w:t>
      </w:r>
      <w:r w:rsidRPr="00F01A02">
        <w:rPr>
          <w:rFonts w:asciiTheme="minorHAnsi" w:hAnsiTheme="minorHAnsi"/>
          <w:sz w:val="20"/>
          <w:szCs w:val="20"/>
          <w:u w:val="single"/>
          <w:rPrChange w:id="168" w:author="Autor">
            <w:rPr>
              <w:rFonts w:asciiTheme="minorHAnsi" w:hAnsiTheme="minorHAnsi"/>
              <w:sz w:val="20"/>
              <w:szCs w:val="20"/>
            </w:rPr>
          </w:rPrChange>
        </w:rPr>
        <w:t>nie je povinná</w:t>
      </w:r>
      <w:r w:rsidRPr="00C95BF3">
        <w:rPr>
          <w:rFonts w:asciiTheme="minorHAnsi" w:hAnsiTheme="minorHAnsi"/>
          <w:sz w:val="20"/>
          <w:szCs w:val="20"/>
        </w:rPr>
        <w:t xml:space="preserve"> a prijímateľ sa môže dobrovoľne rozhodnúť predložiť dokumentáciu na prvú ex ante kontrolu na RO </w:t>
      </w:r>
      <w:r w:rsidRPr="00F01A02">
        <w:rPr>
          <w:rFonts w:asciiTheme="minorHAnsi" w:hAnsiTheme="minorHAnsi"/>
          <w:sz w:val="20"/>
          <w:szCs w:val="20"/>
        </w:rPr>
        <w:t>v prípade všetkých nadlimitných postupov zadávania zákaziek a podlimitných zákaziek na stavebné práce</w:t>
      </w:r>
      <w:r w:rsidRPr="00541A61">
        <w:rPr>
          <w:rFonts w:asciiTheme="minorHAnsi" w:hAnsiTheme="minorHAnsi"/>
          <w:sz w:val="20"/>
          <w:szCs w:val="20"/>
        </w:rPr>
        <w:t>.</w:t>
      </w:r>
      <w:r w:rsidRPr="00C95BF3">
        <w:rPr>
          <w:rFonts w:asciiTheme="minorHAnsi" w:hAnsiTheme="minorHAnsi"/>
          <w:sz w:val="20"/>
          <w:szCs w:val="20"/>
        </w:rPr>
        <w:t xml:space="preserve"> </w:t>
      </w:r>
      <w:r w:rsidR="005A7206" w:rsidRPr="005A7206">
        <w:rPr>
          <w:rFonts w:asciiTheme="minorHAnsi" w:hAnsiTheme="minorHAnsi"/>
          <w:sz w:val="20"/>
          <w:szCs w:val="20"/>
        </w:rPr>
        <w:t xml:space="preserve">V prípade VO, v rámci ktorého viacerí prijímatelia nadobúdajú tovary, </w:t>
      </w:r>
      <w:ins w:id="169" w:author="Autor">
        <w:r w:rsidR="00DE3DCA">
          <w:rPr>
            <w:rFonts w:asciiTheme="minorHAnsi" w:hAnsiTheme="minorHAnsi"/>
            <w:sz w:val="20"/>
            <w:szCs w:val="20"/>
          </w:rPr>
          <w:t xml:space="preserve">stavebné </w:t>
        </w:r>
      </w:ins>
      <w:r w:rsidR="005A7206" w:rsidRPr="005A7206">
        <w:rPr>
          <w:rFonts w:asciiTheme="minorHAnsi" w:hAnsiTheme="minorHAnsi"/>
          <w:sz w:val="20"/>
          <w:szCs w:val="20"/>
        </w:rPr>
        <w:t xml:space="preserve">práce alebo služby prostredníctvom centrálnej obstarávacej organizácie sa </w:t>
      </w:r>
      <w:r w:rsidR="005A7206" w:rsidRPr="00E20A0B">
        <w:rPr>
          <w:rFonts w:asciiTheme="minorHAnsi" w:hAnsiTheme="minorHAnsi"/>
          <w:sz w:val="20"/>
          <w:szCs w:val="20"/>
        </w:rPr>
        <w:t xml:space="preserve">vykoná </w:t>
      </w:r>
      <w:r w:rsidR="005A7206" w:rsidRPr="002B1BD2">
        <w:rPr>
          <w:rFonts w:asciiTheme="minorHAnsi" w:hAnsiTheme="minorHAnsi"/>
          <w:sz w:val="20"/>
          <w:szCs w:val="20"/>
        </w:rPr>
        <w:t>ex ante posúdenie podľa § 168 ZVO. Uvedené pravidlo sa týka centrá</w:t>
      </w:r>
      <w:r w:rsidR="005A7206" w:rsidRPr="00ED2716">
        <w:rPr>
          <w:rFonts w:asciiTheme="minorHAnsi" w:hAnsiTheme="minorHAnsi"/>
          <w:sz w:val="20"/>
          <w:szCs w:val="20"/>
        </w:rPr>
        <w:t>lnych verejných obstarávaní.</w:t>
      </w:r>
    </w:p>
    <w:p w14:paraId="49C26CB7" w14:textId="77777777" w:rsidR="00C95BF3" w:rsidRPr="00C95BF3" w:rsidRDefault="00C95BF3">
      <w:pPr>
        <w:spacing w:before="120" w:after="120"/>
        <w:ind w:left="720"/>
        <w:contextualSpacing/>
        <w:jc w:val="both"/>
        <w:rPr>
          <w:rFonts w:asciiTheme="minorHAnsi" w:hAnsiTheme="minorHAnsi"/>
          <w:sz w:val="20"/>
          <w:szCs w:val="20"/>
        </w:rPr>
        <w:pPrChange w:id="170" w:author="Autor">
          <w:pPr>
            <w:numPr>
              <w:numId w:val="1"/>
            </w:numPr>
            <w:spacing w:before="120" w:after="120"/>
            <w:ind w:left="709" w:hanging="426"/>
            <w:contextualSpacing/>
            <w:jc w:val="both"/>
          </w:pPr>
        </w:pPrChange>
      </w:pPr>
    </w:p>
    <w:p w14:paraId="42D182B2" w14:textId="544936FC" w:rsidR="00C95BF3" w:rsidRPr="00F01A02" w:rsidRDefault="00C95BF3">
      <w:pPr>
        <w:spacing w:before="120" w:after="120" w:line="240" w:lineRule="auto"/>
        <w:ind w:left="709"/>
        <w:jc w:val="both"/>
        <w:rPr>
          <w:rFonts w:asciiTheme="minorHAnsi" w:hAnsiTheme="minorHAnsi"/>
          <w:sz w:val="20"/>
          <w:szCs w:val="20"/>
          <w:rPrChange w:id="171" w:author="Autor">
            <w:rPr/>
          </w:rPrChange>
        </w:rPr>
        <w:pPrChange w:id="172" w:author="Autor">
          <w:pPr>
            <w:pStyle w:val="Odsekzoznamu"/>
            <w:numPr>
              <w:ilvl w:val="1"/>
              <w:numId w:val="239"/>
            </w:numPr>
            <w:spacing w:before="120" w:after="120"/>
            <w:ind w:left="1440" w:hanging="360"/>
            <w:jc w:val="both"/>
          </w:pPr>
        </w:pPrChange>
      </w:pPr>
      <w:r w:rsidRPr="00F01A02">
        <w:rPr>
          <w:rFonts w:asciiTheme="minorHAnsi" w:hAnsiTheme="minorHAnsi"/>
          <w:b/>
          <w:sz w:val="20"/>
          <w:szCs w:val="20"/>
          <w:rPrChange w:id="173" w:author="Autor">
            <w:rPr>
              <w:rFonts w:asciiTheme="minorHAnsi" w:hAnsiTheme="minorHAnsi"/>
              <w:sz w:val="20"/>
              <w:szCs w:val="20"/>
            </w:rPr>
          </w:rPrChange>
        </w:rPr>
        <w:t>Druh</w:t>
      </w:r>
      <w:ins w:id="174" w:author="Autor">
        <w:r w:rsidR="00DE3DCA">
          <w:rPr>
            <w:rFonts w:asciiTheme="minorHAnsi" w:hAnsiTheme="minorHAnsi"/>
            <w:b/>
            <w:sz w:val="20"/>
            <w:szCs w:val="20"/>
          </w:rPr>
          <w:t>á</w:t>
        </w:r>
      </w:ins>
      <w:del w:id="175" w:author="Autor">
        <w:r w:rsidRPr="00F01A02" w:rsidDel="00DE3DCA">
          <w:rPr>
            <w:rFonts w:asciiTheme="minorHAnsi" w:hAnsiTheme="minorHAnsi"/>
            <w:b/>
            <w:sz w:val="20"/>
            <w:szCs w:val="20"/>
            <w:rPrChange w:id="176" w:author="Autor">
              <w:rPr>
                <w:rFonts w:asciiTheme="minorHAnsi" w:hAnsiTheme="minorHAnsi"/>
                <w:sz w:val="20"/>
                <w:szCs w:val="20"/>
              </w:rPr>
            </w:rPrChange>
          </w:rPr>
          <w:delText>ú</w:delText>
        </w:r>
      </w:del>
      <w:r w:rsidRPr="00F01A02">
        <w:rPr>
          <w:rFonts w:asciiTheme="minorHAnsi" w:hAnsiTheme="minorHAnsi"/>
          <w:b/>
          <w:sz w:val="20"/>
          <w:szCs w:val="20"/>
          <w:rPrChange w:id="177" w:author="Autor">
            <w:rPr>
              <w:rFonts w:asciiTheme="minorHAnsi" w:hAnsiTheme="minorHAnsi"/>
              <w:sz w:val="20"/>
              <w:szCs w:val="20"/>
            </w:rPr>
          </w:rPrChange>
        </w:rPr>
        <w:t xml:space="preserve"> ex ante kontrol</w:t>
      </w:r>
      <w:r w:rsidR="009F5348">
        <w:rPr>
          <w:rFonts w:asciiTheme="minorHAnsi" w:hAnsiTheme="minorHAnsi"/>
          <w:b/>
          <w:sz w:val="20"/>
          <w:szCs w:val="20"/>
        </w:rPr>
        <w:t xml:space="preserve">a </w:t>
      </w:r>
      <w:r w:rsidR="009F5348" w:rsidRPr="00F01A02">
        <w:rPr>
          <w:rFonts w:asciiTheme="minorHAnsi" w:hAnsiTheme="minorHAnsi"/>
          <w:sz w:val="20"/>
          <w:szCs w:val="20"/>
          <w:u w:val="single"/>
          <w:rPrChange w:id="178" w:author="Autor">
            <w:rPr>
              <w:rFonts w:asciiTheme="minorHAnsi" w:hAnsiTheme="minorHAnsi"/>
              <w:sz w:val="20"/>
              <w:szCs w:val="20"/>
            </w:rPr>
          </w:rPrChange>
        </w:rPr>
        <w:t>nie je povinná</w:t>
      </w:r>
      <w:r w:rsidR="009F5348" w:rsidRPr="00C95BF3">
        <w:rPr>
          <w:rFonts w:asciiTheme="minorHAnsi" w:hAnsiTheme="minorHAnsi"/>
          <w:sz w:val="20"/>
          <w:szCs w:val="20"/>
        </w:rPr>
        <w:t xml:space="preserve"> </w:t>
      </w:r>
      <w:r w:rsidR="009F5348">
        <w:rPr>
          <w:rFonts w:asciiTheme="minorHAnsi" w:hAnsiTheme="minorHAnsi"/>
          <w:sz w:val="20"/>
          <w:szCs w:val="20"/>
        </w:rPr>
        <w:t>a RO ju vykoná</w:t>
      </w:r>
      <w:r w:rsidRPr="00C95BF3">
        <w:rPr>
          <w:rFonts w:asciiTheme="minorHAnsi" w:hAnsiTheme="minorHAnsi"/>
          <w:sz w:val="20"/>
          <w:szCs w:val="20"/>
        </w:rPr>
        <w:t xml:space="preserve"> iba v prípade dobrovoľnej žiadosti prijímateľa o výkon tohto typu kontroly, </w:t>
      </w:r>
      <w:r w:rsidR="009F5348">
        <w:rPr>
          <w:rFonts w:asciiTheme="minorHAnsi" w:hAnsiTheme="minorHAnsi"/>
          <w:sz w:val="20"/>
          <w:szCs w:val="20"/>
        </w:rPr>
        <w:t xml:space="preserve">a </w:t>
      </w:r>
      <w:r w:rsidRPr="00F01A02">
        <w:rPr>
          <w:rFonts w:asciiTheme="minorHAnsi" w:hAnsiTheme="minorHAnsi"/>
          <w:sz w:val="20"/>
          <w:szCs w:val="20"/>
          <w:u w:val="single"/>
          <w:rPrChange w:id="179" w:author="Autor">
            <w:rPr>
              <w:rFonts w:asciiTheme="minorHAnsi" w:hAnsiTheme="minorHAnsi"/>
              <w:sz w:val="20"/>
              <w:szCs w:val="20"/>
            </w:rPr>
          </w:rPrChange>
        </w:rPr>
        <w:t>ak ide o nadlimitnú zákazku</w:t>
      </w:r>
      <w:r w:rsidRPr="009F5348">
        <w:rPr>
          <w:rFonts w:asciiTheme="minorHAnsi" w:hAnsiTheme="minorHAnsi"/>
          <w:sz w:val="20"/>
          <w:szCs w:val="20"/>
          <w:u w:val="single"/>
        </w:rPr>
        <w:t>, ktorá nie je predmetnom povinnej kontroly ÚVO podľa § 169 ods. 2 ZVO.</w:t>
      </w:r>
      <w:r>
        <w:rPr>
          <w:rFonts w:asciiTheme="minorHAnsi" w:hAnsiTheme="minorHAnsi"/>
          <w:sz w:val="20"/>
          <w:szCs w:val="20"/>
        </w:rPr>
        <w:t xml:space="preserve"> </w:t>
      </w:r>
      <w:r w:rsidRPr="00C95BF3">
        <w:rPr>
          <w:rFonts w:asciiTheme="minorHAnsi" w:hAnsiTheme="minorHAnsi"/>
          <w:sz w:val="20"/>
          <w:szCs w:val="20"/>
        </w:rPr>
        <w:t xml:space="preserve">V prípade dobrovoľnej žiadosti prijímateľa </w:t>
      </w:r>
      <w:r w:rsidR="009F5348">
        <w:rPr>
          <w:rFonts w:asciiTheme="minorHAnsi" w:hAnsiTheme="minorHAnsi"/>
          <w:sz w:val="20"/>
          <w:szCs w:val="20"/>
        </w:rPr>
        <w:t xml:space="preserve"> </w:t>
      </w:r>
      <w:r w:rsidR="009F5348">
        <w:rPr>
          <w:rFonts w:asciiTheme="minorHAnsi" w:hAnsiTheme="minorHAnsi"/>
          <w:sz w:val="20"/>
          <w:szCs w:val="20"/>
        </w:rPr>
        <w:br/>
      </w:r>
      <w:r w:rsidRPr="00C95BF3">
        <w:rPr>
          <w:rFonts w:asciiTheme="minorHAnsi" w:hAnsiTheme="minorHAnsi"/>
          <w:sz w:val="20"/>
          <w:szCs w:val="20"/>
        </w:rPr>
        <w:t>o výkon tohto typu kontroly, prijímateľ nie je oprávnený uzavrieť zmluvu s úspešným uchádzačom pred ukončením kontroly RO.</w:t>
      </w:r>
    </w:p>
    <w:p w14:paraId="7A8FB4D0" w14:textId="77777777" w:rsidR="00C95BF3" w:rsidRPr="009C3984" w:rsidRDefault="00C95BF3">
      <w:pPr>
        <w:pStyle w:val="Odsekzoznamu"/>
        <w:spacing w:before="120" w:after="120"/>
        <w:ind w:left="1440"/>
        <w:jc w:val="both"/>
        <w:rPr>
          <w:rFonts w:asciiTheme="minorHAnsi" w:hAnsiTheme="minorHAnsi"/>
          <w:sz w:val="20"/>
          <w:szCs w:val="20"/>
        </w:rPr>
        <w:pPrChange w:id="180" w:author="Autor">
          <w:pPr>
            <w:pStyle w:val="Odsekzoznamu"/>
            <w:numPr>
              <w:ilvl w:val="1"/>
              <w:numId w:val="239"/>
            </w:numPr>
            <w:spacing w:before="120" w:after="120"/>
            <w:ind w:left="1440" w:hanging="360"/>
            <w:jc w:val="both"/>
          </w:pPr>
        </w:pPrChange>
      </w:pPr>
    </w:p>
    <w:p w14:paraId="76187AB5" w14:textId="77777777" w:rsidR="009F5348" w:rsidRDefault="00777572" w:rsidP="00E536CA">
      <w:pPr>
        <w:spacing w:before="120" w:after="120" w:line="240" w:lineRule="auto"/>
        <w:ind w:left="709" w:hanging="426"/>
        <w:jc w:val="both"/>
        <w:rPr>
          <w:rFonts w:asciiTheme="minorHAnsi" w:hAnsiTheme="minorHAnsi"/>
          <w:sz w:val="20"/>
          <w:szCs w:val="20"/>
        </w:rPr>
      </w:pPr>
      <w:r w:rsidRPr="00777572">
        <w:rPr>
          <w:rFonts w:asciiTheme="minorHAnsi" w:hAnsiTheme="minorHAnsi"/>
          <w:sz w:val="20"/>
          <w:szCs w:val="20"/>
        </w:rPr>
        <w:t xml:space="preserve">  </w:t>
      </w:r>
      <w:r w:rsidR="002467E2">
        <w:rPr>
          <w:rFonts w:asciiTheme="minorHAnsi" w:hAnsiTheme="minorHAnsi"/>
          <w:sz w:val="20"/>
          <w:szCs w:val="20"/>
        </w:rPr>
        <w:t xml:space="preserve"> </w:t>
      </w:r>
      <w:r w:rsidR="00715FE6" w:rsidRPr="00715FE6">
        <w:rPr>
          <w:rFonts w:asciiTheme="minorHAnsi" w:hAnsiTheme="minorHAnsi"/>
          <w:sz w:val="20"/>
          <w:szCs w:val="20"/>
        </w:rPr>
        <w:tab/>
        <w:t xml:space="preserve">Lehoty na výkon </w:t>
      </w:r>
      <w:r w:rsidR="00715FE6">
        <w:rPr>
          <w:rFonts w:asciiTheme="minorHAnsi" w:hAnsiTheme="minorHAnsi"/>
          <w:sz w:val="20"/>
          <w:szCs w:val="20"/>
        </w:rPr>
        <w:t>fin</w:t>
      </w:r>
      <w:r w:rsidR="00715FE6" w:rsidRPr="00715FE6">
        <w:rPr>
          <w:rFonts w:asciiTheme="minorHAnsi" w:hAnsiTheme="minorHAnsi"/>
          <w:sz w:val="20"/>
          <w:szCs w:val="20"/>
        </w:rPr>
        <w:t xml:space="preserve">ančnej kontroly VO alebo </w:t>
      </w:r>
      <w:r w:rsidR="00715FE6">
        <w:rPr>
          <w:rFonts w:asciiTheme="minorHAnsi" w:hAnsiTheme="minorHAnsi"/>
          <w:sz w:val="20"/>
          <w:szCs w:val="20"/>
        </w:rPr>
        <w:t>fin</w:t>
      </w:r>
      <w:r w:rsidR="00715FE6" w:rsidRPr="00715FE6">
        <w:rPr>
          <w:rFonts w:asciiTheme="minorHAnsi" w:hAnsiTheme="minorHAnsi"/>
          <w:sz w:val="20"/>
          <w:szCs w:val="20"/>
        </w:rPr>
        <w:t xml:space="preserve">ančnej kontroly obstarávania začínajú pre RO </w:t>
      </w:r>
      <w:r w:rsidR="00715FE6" w:rsidRPr="00F01A02">
        <w:rPr>
          <w:rFonts w:asciiTheme="minorHAnsi" w:hAnsiTheme="minorHAnsi"/>
          <w:b/>
          <w:sz w:val="20"/>
          <w:szCs w:val="20"/>
          <w:rPrChange w:id="181" w:author="Autor">
            <w:rPr>
              <w:rFonts w:asciiTheme="minorHAnsi" w:hAnsiTheme="minorHAnsi"/>
              <w:sz w:val="20"/>
              <w:szCs w:val="20"/>
            </w:rPr>
          </w:rPrChange>
        </w:rPr>
        <w:t xml:space="preserve">plynúť prvým pracovným dňom nasledujúcim po dni evidovania prijatej žiadosti prijímateľa </w:t>
      </w:r>
      <w:r w:rsidR="009F5348">
        <w:rPr>
          <w:rFonts w:asciiTheme="minorHAnsi" w:hAnsiTheme="minorHAnsi"/>
          <w:b/>
          <w:sz w:val="20"/>
          <w:szCs w:val="20"/>
        </w:rPr>
        <w:t xml:space="preserve"> </w:t>
      </w:r>
      <w:r w:rsidR="009F5348">
        <w:rPr>
          <w:rFonts w:asciiTheme="minorHAnsi" w:hAnsiTheme="minorHAnsi"/>
          <w:b/>
          <w:sz w:val="20"/>
          <w:szCs w:val="20"/>
        </w:rPr>
        <w:br/>
      </w:r>
      <w:r w:rsidR="00715FE6" w:rsidRPr="00F01A02">
        <w:rPr>
          <w:rFonts w:asciiTheme="minorHAnsi" w:hAnsiTheme="minorHAnsi"/>
          <w:b/>
          <w:sz w:val="20"/>
          <w:szCs w:val="20"/>
          <w:rPrChange w:id="182" w:author="Autor">
            <w:rPr>
              <w:rFonts w:asciiTheme="minorHAnsi" w:hAnsiTheme="minorHAnsi"/>
              <w:sz w:val="20"/>
              <w:szCs w:val="20"/>
            </w:rPr>
          </w:rPrChange>
        </w:rPr>
        <w:t xml:space="preserve">o vykonanie </w:t>
      </w:r>
      <w:r w:rsidR="00715FE6">
        <w:rPr>
          <w:rFonts w:asciiTheme="minorHAnsi" w:hAnsiTheme="minorHAnsi"/>
          <w:b/>
          <w:sz w:val="20"/>
          <w:szCs w:val="20"/>
        </w:rPr>
        <w:t>fi</w:t>
      </w:r>
      <w:r w:rsidR="00715FE6" w:rsidRPr="00F01A02">
        <w:rPr>
          <w:rFonts w:asciiTheme="minorHAnsi" w:hAnsiTheme="minorHAnsi"/>
          <w:b/>
          <w:sz w:val="20"/>
          <w:szCs w:val="20"/>
          <w:rPrChange w:id="183" w:author="Autor">
            <w:rPr>
              <w:rFonts w:asciiTheme="minorHAnsi" w:hAnsiTheme="minorHAnsi"/>
              <w:sz w:val="20"/>
              <w:szCs w:val="20"/>
            </w:rPr>
          </w:rPrChange>
        </w:rPr>
        <w:t xml:space="preserve">nančnej kontroly a predložení dokumentácie k VO alebo obstarávaniu na RO </w:t>
      </w:r>
      <w:r w:rsidR="009F5348">
        <w:rPr>
          <w:rFonts w:asciiTheme="minorHAnsi" w:hAnsiTheme="minorHAnsi"/>
          <w:b/>
          <w:sz w:val="20"/>
          <w:szCs w:val="20"/>
        </w:rPr>
        <w:t xml:space="preserve"> </w:t>
      </w:r>
      <w:r w:rsidR="009F5348">
        <w:rPr>
          <w:rFonts w:asciiTheme="minorHAnsi" w:hAnsiTheme="minorHAnsi"/>
          <w:b/>
          <w:sz w:val="20"/>
          <w:szCs w:val="20"/>
        </w:rPr>
        <w:br/>
      </w:r>
      <w:r w:rsidR="00715FE6" w:rsidRPr="00F01A02">
        <w:rPr>
          <w:rFonts w:asciiTheme="minorHAnsi" w:hAnsiTheme="minorHAnsi"/>
          <w:b/>
          <w:sz w:val="20"/>
          <w:szCs w:val="20"/>
          <w:rPrChange w:id="184" w:author="Autor">
            <w:rPr>
              <w:rFonts w:asciiTheme="minorHAnsi" w:hAnsiTheme="minorHAnsi"/>
              <w:sz w:val="20"/>
              <w:szCs w:val="20"/>
            </w:rPr>
          </w:rPrChange>
        </w:rPr>
        <w:t>cez ITMS2014+.</w:t>
      </w:r>
      <w:r w:rsidR="00715FE6" w:rsidRPr="00715FE6">
        <w:rPr>
          <w:rFonts w:asciiTheme="minorHAnsi" w:hAnsiTheme="minorHAnsi"/>
          <w:sz w:val="20"/>
          <w:szCs w:val="20"/>
        </w:rPr>
        <w:t xml:space="preserve"> </w:t>
      </w:r>
      <w:r w:rsidR="00E05151">
        <w:rPr>
          <w:rFonts w:asciiTheme="minorHAnsi" w:hAnsiTheme="minorHAnsi"/>
          <w:sz w:val="20"/>
          <w:szCs w:val="20"/>
        </w:rPr>
        <w:t xml:space="preserve"> </w:t>
      </w:r>
    </w:p>
    <w:p w14:paraId="2428685E" w14:textId="77777777" w:rsidR="00777572" w:rsidRPr="00DB30A9" w:rsidRDefault="00E05151" w:rsidP="00E536CA">
      <w:pPr>
        <w:spacing w:before="120" w:after="120" w:line="240" w:lineRule="auto"/>
        <w:ind w:left="709" w:hanging="426"/>
        <w:jc w:val="both"/>
        <w:rPr>
          <w:rFonts w:asciiTheme="minorHAnsi" w:hAnsiTheme="minorHAnsi"/>
          <w:b/>
          <w:sz w:val="20"/>
          <w:szCs w:val="20"/>
        </w:rPr>
      </w:pPr>
      <w:r>
        <w:rPr>
          <w:rFonts w:asciiTheme="minorHAnsi" w:hAnsiTheme="minorHAnsi"/>
          <w:sz w:val="20"/>
          <w:szCs w:val="20"/>
        </w:rPr>
        <w:br/>
      </w:r>
      <w:r w:rsidR="00715FE6" w:rsidRPr="00715FE6">
        <w:rPr>
          <w:rFonts w:asciiTheme="minorHAnsi" w:hAnsiTheme="minorHAnsi"/>
          <w:sz w:val="20"/>
          <w:szCs w:val="20"/>
        </w:rPr>
        <w:t>Ak dokumentácia nie je kompletná, požiada RO o jej doplnenie</w:t>
      </w:r>
      <w:r>
        <w:rPr>
          <w:rFonts w:asciiTheme="minorHAnsi" w:hAnsiTheme="minorHAnsi"/>
          <w:sz w:val="20"/>
          <w:szCs w:val="20"/>
        </w:rPr>
        <w:t xml:space="preserve"> </w:t>
      </w:r>
      <w:r w:rsidR="00715FE6" w:rsidRPr="00715FE6">
        <w:rPr>
          <w:rFonts w:asciiTheme="minorHAnsi" w:hAnsiTheme="minorHAnsi"/>
          <w:sz w:val="20"/>
          <w:szCs w:val="20"/>
        </w:rPr>
        <w:t xml:space="preserve"> lehota na výkon finančnej kontroly VO sa prerušuje. Rovnako v prípade podania námietok, resp. plynutia lehoty na podanie námietok voči skutočnostiam uvedeným v návrhu správy z kontroly, sa </w:t>
      </w:r>
      <w:r w:rsidR="00715FE6" w:rsidRPr="00DB30A9">
        <w:rPr>
          <w:rFonts w:asciiTheme="minorHAnsi" w:hAnsiTheme="minorHAnsi"/>
          <w:b/>
          <w:sz w:val="20"/>
          <w:szCs w:val="20"/>
        </w:rPr>
        <w:t>lehota na výkon finančnej kontroly VO prerušuje.</w:t>
      </w:r>
      <w:r w:rsidR="00715FE6" w:rsidRPr="00715FE6">
        <w:rPr>
          <w:rFonts w:asciiTheme="minorHAnsi" w:hAnsiTheme="minorHAnsi"/>
          <w:sz w:val="20"/>
          <w:szCs w:val="20"/>
        </w:rPr>
        <w:t xml:space="preserve"> Prijímateľ má možnosť </w:t>
      </w:r>
      <w:r w:rsidR="00715FE6" w:rsidRPr="00DB30A9">
        <w:rPr>
          <w:rFonts w:asciiTheme="minorHAnsi" w:hAnsiTheme="minorHAnsi"/>
          <w:b/>
          <w:sz w:val="20"/>
          <w:szCs w:val="20"/>
        </w:rPr>
        <w:t>späťvzatia dokumentácie</w:t>
      </w:r>
      <w:r w:rsidR="00E536CA">
        <w:rPr>
          <w:rFonts w:asciiTheme="minorHAnsi" w:hAnsiTheme="minorHAnsi"/>
          <w:sz w:val="20"/>
          <w:szCs w:val="20"/>
        </w:rPr>
        <w:t xml:space="preserve"> </w:t>
      </w:r>
      <w:r w:rsidR="00715FE6" w:rsidRPr="00715FE6">
        <w:rPr>
          <w:rFonts w:asciiTheme="minorHAnsi" w:hAnsiTheme="minorHAnsi"/>
          <w:sz w:val="20"/>
          <w:szCs w:val="20"/>
        </w:rPr>
        <w:t xml:space="preserve">k verejnému obstarávaniu alebo obstarávaniu, ktorá bola predložená na RO za účelom výkonu finančnej kontroly VO alebo kontroly obstarávania, a to </w:t>
      </w:r>
      <w:r w:rsidR="00715FE6" w:rsidRPr="00072A16">
        <w:rPr>
          <w:rFonts w:asciiTheme="minorHAnsi" w:hAnsiTheme="minorHAnsi"/>
          <w:b/>
          <w:sz w:val="20"/>
          <w:szCs w:val="20"/>
          <w:rPrChange w:id="185" w:author="Autor">
            <w:rPr>
              <w:rFonts w:asciiTheme="minorHAnsi" w:hAnsiTheme="minorHAnsi"/>
              <w:sz w:val="20"/>
              <w:szCs w:val="20"/>
            </w:rPr>
          </w:rPrChange>
        </w:rPr>
        <w:t>so súhlasom  RO</w:t>
      </w:r>
      <w:r w:rsidR="00715FE6" w:rsidRPr="00715FE6">
        <w:rPr>
          <w:rFonts w:asciiTheme="minorHAnsi" w:hAnsiTheme="minorHAnsi"/>
          <w:sz w:val="20"/>
          <w:szCs w:val="20"/>
        </w:rPr>
        <w:t xml:space="preserve">. </w:t>
      </w:r>
      <w:r w:rsidR="00E536CA">
        <w:rPr>
          <w:rFonts w:asciiTheme="minorHAnsi" w:hAnsiTheme="minorHAnsi"/>
          <w:sz w:val="20"/>
          <w:szCs w:val="20"/>
        </w:rPr>
        <w:t>V</w:t>
      </w:r>
      <w:r w:rsidR="00715FE6" w:rsidRPr="00715FE6">
        <w:rPr>
          <w:rFonts w:asciiTheme="minorHAnsi" w:hAnsiTheme="minorHAnsi"/>
          <w:sz w:val="20"/>
          <w:szCs w:val="20"/>
        </w:rPr>
        <w:t xml:space="preserve"> prípadoch späťvzatia dokumentácie ide o dôvod hodný osobitného zreteľa a RO zastaví administratívnu finančnú kontrolu vyhotovením záznamu.</w:t>
      </w:r>
      <w:r w:rsidR="00DB30A9">
        <w:rPr>
          <w:rFonts w:asciiTheme="minorHAnsi" w:hAnsiTheme="minorHAnsi"/>
          <w:sz w:val="20"/>
          <w:szCs w:val="20"/>
        </w:rPr>
        <w:t xml:space="preserve"> </w:t>
      </w:r>
      <w:r w:rsidR="00715FE6" w:rsidRPr="00DB30A9">
        <w:rPr>
          <w:rFonts w:asciiTheme="minorHAnsi" w:hAnsiTheme="minorHAnsi"/>
          <w:b/>
          <w:sz w:val="20"/>
          <w:szCs w:val="20"/>
        </w:rPr>
        <w:t>Ak prijímateľ opätovne predloží dokumentáciu na finančnú kontrolu VO, lehoty začínajú plynúť odznovu.</w:t>
      </w:r>
    </w:p>
    <w:p w14:paraId="3D38A64E" w14:textId="77777777" w:rsidR="00777572" w:rsidRPr="00777572" w:rsidRDefault="00C95BF3" w:rsidP="00E536CA">
      <w:pPr>
        <w:spacing w:before="120" w:after="120" w:line="240" w:lineRule="auto"/>
        <w:ind w:left="709" w:hanging="426"/>
        <w:jc w:val="both"/>
        <w:rPr>
          <w:rFonts w:asciiTheme="minorHAnsi" w:hAnsiTheme="minorHAnsi"/>
          <w:sz w:val="20"/>
          <w:szCs w:val="20"/>
        </w:rPr>
      </w:pPr>
      <w:r>
        <w:rPr>
          <w:rFonts w:asciiTheme="minorHAnsi" w:hAnsiTheme="minorHAnsi"/>
          <w:sz w:val="20"/>
          <w:szCs w:val="20"/>
        </w:rPr>
        <w:lastRenderedPageBreak/>
        <w:t xml:space="preserve">. </w:t>
      </w:r>
      <w:r w:rsidR="002467E2">
        <w:rPr>
          <w:rFonts w:asciiTheme="minorHAnsi" w:hAnsiTheme="minorHAnsi"/>
          <w:sz w:val="20"/>
          <w:szCs w:val="20"/>
        </w:rPr>
        <w:t xml:space="preserve">    </w:t>
      </w:r>
      <w:r w:rsidR="00E536CA">
        <w:rPr>
          <w:rFonts w:asciiTheme="minorHAnsi" w:hAnsiTheme="minorHAnsi"/>
          <w:sz w:val="20"/>
          <w:szCs w:val="20"/>
        </w:rPr>
        <w:t xml:space="preserve"> </w:t>
      </w:r>
      <w:r w:rsidR="00777572" w:rsidRPr="00777572">
        <w:rPr>
          <w:rFonts w:asciiTheme="minorHAnsi" w:hAnsiTheme="minorHAnsi"/>
          <w:sz w:val="20"/>
          <w:szCs w:val="20"/>
        </w:rPr>
        <w:t xml:space="preserve">Ak RO vykonáva kontrolu </w:t>
      </w:r>
      <w:r w:rsidR="00777572" w:rsidRPr="00777572">
        <w:rPr>
          <w:rFonts w:asciiTheme="minorHAnsi" w:hAnsiTheme="minorHAnsi"/>
          <w:b/>
          <w:sz w:val="20"/>
          <w:szCs w:val="20"/>
        </w:rPr>
        <w:t>opakovane</w:t>
      </w:r>
      <w:r w:rsidR="00777572" w:rsidRPr="00777572">
        <w:rPr>
          <w:rFonts w:asciiTheme="minorHAnsi" w:hAnsiTheme="minorHAnsi"/>
          <w:sz w:val="20"/>
          <w:szCs w:val="20"/>
        </w:rPr>
        <w:t xml:space="preserve">, kontrolu vykonáva ako administratívnu finančnú kontrolu alebo finančnú kontrolu na mieste. </w:t>
      </w:r>
      <w:r w:rsidR="00777572" w:rsidRPr="00777572">
        <w:rPr>
          <w:rFonts w:asciiTheme="minorHAnsi" w:hAnsiTheme="minorHAnsi"/>
          <w:b/>
          <w:sz w:val="20"/>
          <w:szCs w:val="20"/>
        </w:rPr>
        <w:t>Administratívna finančná kontrola</w:t>
      </w:r>
      <w:r w:rsidR="00777572" w:rsidRPr="00777572">
        <w:rPr>
          <w:rFonts w:asciiTheme="minorHAnsi" w:hAnsiTheme="minorHAnsi"/>
          <w:sz w:val="20"/>
          <w:szCs w:val="20"/>
        </w:rPr>
        <w:t xml:space="preserve"> </w:t>
      </w:r>
      <w:r w:rsidR="00777572" w:rsidRPr="00777572">
        <w:rPr>
          <w:rFonts w:asciiTheme="minorHAnsi" w:hAnsiTheme="minorHAnsi"/>
          <w:b/>
          <w:sz w:val="20"/>
          <w:szCs w:val="20"/>
        </w:rPr>
        <w:t>začína prvým úkonom povinnej osoby (prijímateľa) voči oprávnenej osobe (RO</w:t>
      </w:r>
      <w:r w:rsidR="00777572" w:rsidRPr="00777572">
        <w:rPr>
          <w:rFonts w:asciiTheme="minorHAnsi" w:hAnsiTheme="minorHAnsi"/>
          <w:sz w:val="20"/>
          <w:szCs w:val="20"/>
        </w:rPr>
        <w:t xml:space="preserve">). Prvým úkonom povinnej osoby sa </w:t>
      </w:r>
      <w:r w:rsidR="00DB30A9">
        <w:rPr>
          <w:rFonts w:asciiTheme="minorHAnsi" w:hAnsiTheme="minorHAnsi"/>
          <w:sz w:val="20"/>
          <w:szCs w:val="20"/>
        </w:rPr>
        <w:t xml:space="preserve"> </w:t>
      </w:r>
      <w:r w:rsidR="00DB30A9">
        <w:rPr>
          <w:rFonts w:asciiTheme="minorHAnsi" w:hAnsiTheme="minorHAnsi"/>
          <w:sz w:val="20"/>
          <w:szCs w:val="20"/>
        </w:rPr>
        <w:br/>
      </w:r>
      <w:r w:rsidR="00777572" w:rsidRPr="00777572">
        <w:rPr>
          <w:rFonts w:asciiTheme="minorHAnsi" w:hAnsiTheme="minorHAnsi"/>
          <w:sz w:val="20"/>
          <w:szCs w:val="20"/>
        </w:rPr>
        <w:t xml:space="preserve">v rámci opakovane vykonávanej kontroly môže rozumieť napr. aj predloženie dokumentácie RO (napr. dodatočná dokumentácia k ŽoP/VO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 Ak RO plánuje opakovanú kontrolu vykonať ako administratívnu finančnú kontrolu, informuje RO Prijímateľa o potrebe vykonať kontrolu opakovane. </w:t>
      </w:r>
      <w:r w:rsidR="00777572" w:rsidRPr="00777572">
        <w:rPr>
          <w:rFonts w:asciiTheme="minorHAnsi" w:hAnsiTheme="minorHAnsi"/>
          <w:b/>
          <w:sz w:val="20"/>
          <w:szCs w:val="20"/>
        </w:rPr>
        <w:t>Ak prijímateľ ako povinná osoba nevykoná úkon, ktorý by mohol byť v zmysle § 20 ods. 1 zákona o finančnej kontrole považovaný za prvý úkon povinnej osoby, potom RO vykoná opakovanú kontrolu ako finančnú kontrolu na mieste</w:t>
      </w:r>
      <w:r w:rsidR="00777572" w:rsidRPr="00777572">
        <w:rPr>
          <w:rFonts w:asciiTheme="minorHAnsi" w:hAnsiTheme="minorHAnsi"/>
          <w:sz w:val="20"/>
          <w:szCs w:val="20"/>
        </w:rPr>
        <w:t>. Finančná kontrola  na mieste sa vykonáva spravidla na mieste realizácie projektu alebo v priestoroch prijímateľa.</w:t>
      </w:r>
    </w:p>
    <w:p w14:paraId="4150D51A" w14:textId="77777777" w:rsidR="00777572" w:rsidRPr="00B76D1C" w:rsidRDefault="00777572" w:rsidP="00B76D1C">
      <w:pPr>
        <w:pStyle w:val="Nadpis2"/>
      </w:pPr>
      <w:bookmarkStart w:id="186" w:name="_Toc26798957"/>
      <w:r w:rsidRPr="00B76D1C">
        <w:t>A) Finančná vecná kontrola</w:t>
      </w:r>
      <w:bookmarkEnd w:id="186"/>
    </w:p>
    <w:p w14:paraId="550C2D52" w14:textId="77777777" w:rsidR="00777572" w:rsidRPr="001A36C7" w:rsidRDefault="00777572" w:rsidP="00DB30A9">
      <w:pPr>
        <w:numPr>
          <w:ilvl w:val="0"/>
          <w:numId w:val="186"/>
        </w:numPr>
        <w:spacing w:before="120" w:after="120" w:line="240" w:lineRule="auto"/>
        <w:ind w:left="721" w:hanging="437"/>
        <w:jc w:val="both"/>
        <w:rPr>
          <w:rFonts w:asciiTheme="minorHAnsi" w:hAnsiTheme="minorHAnsi"/>
          <w:b/>
          <w:sz w:val="20"/>
          <w:szCs w:val="20"/>
        </w:rPr>
      </w:pPr>
      <w:r w:rsidRPr="00777572">
        <w:rPr>
          <w:rFonts w:asciiTheme="minorHAnsi" w:hAnsiTheme="minorHAnsi"/>
          <w:sz w:val="20"/>
          <w:szCs w:val="20"/>
        </w:rPr>
        <w:t xml:space="preserve">Predmetom vecnej finančnej kontroly je kontrola </w:t>
      </w:r>
      <w:r w:rsidRPr="00DB30A9">
        <w:rPr>
          <w:rFonts w:asciiTheme="minorHAnsi" w:hAnsiTheme="minorHAnsi"/>
          <w:b/>
          <w:sz w:val="20"/>
          <w:szCs w:val="20"/>
        </w:rPr>
        <w:t>vecného súladu predmetu zákazky, návrhu zmluvných podmienok a iných údajov so schválenou ŽoNFP a účinnou zmluvou o NFP</w:t>
      </w:r>
      <w:r w:rsidRPr="00777572">
        <w:rPr>
          <w:rFonts w:asciiTheme="minorHAnsi" w:hAnsiTheme="minorHAnsi"/>
          <w:sz w:val="20"/>
          <w:szCs w:val="20"/>
        </w:rPr>
        <w:t xml:space="preserve"> (napr. posúdenie súladu s výškou schváleného príspevku, súladu lehoty realizácie a lehoty ukončenia aktivít projektu, posúdenia vecného zadania zákazky v rámci jeho oprávnenosti </w:t>
      </w:r>
      <w:r w:rsidR="00DB30A9">
        <w:rPr>
          <w:rFonts w:asciiTheme="minorHAnsi" w:hAnsiTheme="minorHAnsi"/>
          <w:sz w:val="20"/>
          <w:szCs w:val="20"/>
        </w:rPr>
        <w:t xml:space="preserve">  </w:t>
      </w:r>
      <w:r w:rsidR="00DB30A9">
        <w:rPr>
          <w:rFonts w:asciiTheme="minorHAnsi" w:hAnsiTheme="minorHAnsi"/>
          <w:sz w:val="20"/>
          <w:szCs w:val="20"/>
        </w:rPr>
        <w:br/>
      </w:r>
      <w:r w:rsidRPr="00DB30A9">
        <w:rPr>
          <w:rFonts w:asciiTheme="minorHAnsi" w:hAnsiTheme="minorHAnsi"/>
          <w:sz w:val="20"/>
          <w:szCs w:val="20"/>
        </w:rPr>
        <w:t xml:space="preserve">a spolufinancovanie, posúdenie súladu technického riešenia/zadania so schváleným technickým zadaním/riešením a pod.). </w:t>
      </w:r>
      <w:r w:rsidRPr="001A36C7">
        <w:rPr>
          <w:rFonts w:asciiTheme="minorHAnsi" w:hAnsiTheme="minorHAnsi"/>
          <w:b/>
          <w:sz w:val="20"/>
          <w:szCs w:val="20"/>
        </w:rPr>
        <w:t>Túto kontrolu vykoná RO ako súčasť finančnej  kontroly.</w:t>
      </w:r>
    </w:p>
    <w:p w14:paraId="4F338BB0" w14:textId="77777777" w:rsidR="00777572" w:rsidRPr="00777572" w:rsidRDefault="00777572">
      <w:pPr>
        <w:numPr>
          <w:ilvl w:val="0"/>
          <w:numId w:val="186"/>
        </w:numPr>
        <w:spacing w:before="120" w:after="120" w:line="240" w:lineRule="auto"/>
        <w:ind w:left="721" w:hanging="437"/>
        <w:jc w:val="both"/>
        <w:rPr>
          <w:rFonts w:asciiTheme="minorHAnsi" w:hAnsiTheme="minorHAnsi"/>
          <w:sz w:val="20"/>
          <w:szCs w:val="20"/>
        </w:rPr>
        <w:pPrChange w:id="187" w:author="Autor">
          <w:pPr>
            <w:numPr>
              <w:numId w:val="186"/>
            </w:numPr>
            <w:spacing w:before="120" w:after="120"/>
            <w:ind w:left="721" w:hanging="437"/>
            <w:jc w:val="both"/>
          </w:pPr>
        </w:pPrChange>
      </w:pPr>
      <w:r w:rsidRPr="00777572">
        <w:rPr>
          <w:rFonts w:asciiTheme="minorHAnsi" w:hAnsiTheme="minorHAnsi"/>
          <w:sz w:val="20"/>
          <w:szCs w:val="20"/>
        </w:rPr>
        <w:t xml:space="preserve">Pokiaľ RO zistí porušenie, alebo nesúlad, ktorý môže mať vplyv na oprávnenosť príslušných výdavkov  </w:t>
      </w:r>
      <w:r w:rsidRPr="00311C18">
        <w:rPr>
          <w:rFonts w:asciiTheme="minorHAnsi" w:hAnsiTheme="minorHAnsi"/>
          <w:sz w:val="20"/>
          <w:szCs w:val="20"/>
        </w:rPr>
        <w:t xml:space="preserve">a to na základe zistení vecnej finančnej kontroly, RO v záveroch kontroly konštatuje uvedenú skutočnosť a určí prípadné opatrenia, ktoré je prijímateľ povinný vykonať </w:t>
      </w:r>
      <w:r w:rsidR="001A36C7">
        <w:rPr>
          <w:rFonts w:asciiTheme="minorHAnsi" w:hAnsiTheme="minorHAnsi"/>
          <w:sz w:val="20"/>
          <w:szCs w:val="20"/>
        </w:rPr>
        <w:t xml:space="preserve"> </w:t>
      </w:r>
      <w:r w:rsidR="001A36C7">
        <w:rPr>
          <w:rFonts w:asciiTheme="minorHAnsi" w:hAnsiTheme="minorHAnsi"/>
          <w:sz w:val="20"/>
          <w:szCs w:val="20"/>
        </w:rPr>
        <w:br/>
      </w:r>
      <w:r w:rsidRPr="00311C18">
        <w:rPr>
          <w:rFonts w:asciiTheme="minorHAnsi" w:hAnsiTheme="minorHAnsi"/>
          <w:sz w:val="20"/>
          <w:szCs w:val="20"/>
        </w:rPr>
        <w:t>na odstránenie tohto ne</w:t>
      </w:r>
      <w:r w:rsidRPr="00716DBD">
        <w:rPr>
          <w:rFonts w:asciiTheme="minorHAnsi" w:hAnsiTheme="minorHAnsi"/>
          <w:sz w:val="20"/>
          <w:szCs w:val="20"/>
        </w:rPr>
        <w:t>dostatku, pričom budúce pripustenie výdavkov do financovania bude závislé od odstránenia alebo ďalšieho vyhodnotenia tohto nedostatku.</w:t>
      </w:r>
    </w:p>
    <w:p w14:paraId="0782C42B" w14:textId="77777777" w:rsidR="00777572" w:rsidRPr="00B76D1C" w:rsidRDefault="00777572" w:rsidP="009C3984">
      <w:pPr>
        <w:pStyle w:val="Nadpis2"/>
      </w:pPr>
      <w:bookmarkStart w:id="188" w:name="_Toc26798958"/>
      <w:r w:rsidRPr="00B76D1C">
        <w:t xml:space="preserve">B) </w:t>
      </w:r>
      <w:r w:rsidRPr="009C3984">
        <w:t>Prvá ex</w:t>
      </w:r>
      <w:r w:rsidR="00864A89">
        <w:t xml:space="preserve"> </w:t>
      </w:r>
      <w:r w:rsidRPr="009C3984">
        <w:t>ante kontrola</w:t>
      </w:r>
      <w:bookmarkEnd w:id="188"/>
    </w:p>
    <w:p w14:paraId="3EAC684F" w14:textId="77777777" w:rsidR="00E81A7E" w:rsidRDefault="00E81A7E">
      <w:pPr>
        <w:pStyle w:val="Odsekzoznamu"/>
        <w:numPr>
          <w:ilvl w:val="0"/>
          <w:numId w:val="174"/>
        </w:numPr>
        <w:spacing w:before="120" w:after="120"/>
        <w:ind w:left="709" w:hanging="426"/>
        <w:jc w:val="both"/>
        <w:rPr>
          <w:rFonts w:asciiTheme="minorHAnsi" w:hAnsiTheme="minorHAnsi"/>
          <w:sz w:val="20"/>
          <w:szCs w:val="20"/>
        </w:rPr>
        <w:pPrChange w:id="189" w:author="Autor">
          <w:pPr>
            <w:numPr>
              <w:numId w:val="174"/>
            </w:numPr>
            <w:spacing w:before="120" w:after="120"/>
            <w:ind w:left="709" w:hanging="426"/>
            <w:jc w:val="both"/>
          </w:pPr>
        </w:pPrChange>
      </w:pPr>
      <w:r w:rsidRPr="001B6143">
        <w:rPr>
          <w:rFonts w:asciiTheme="minorHAnsi" w:hAnsiTheme="minorHAnsi"/>
          <w:sz w:val="20"/>
          <w:szCs w:val="20"/>
          <w:rPrChange w:id="190" w:author="Autor">
            <w:rPr>
              <w:rFonts w:asciiTheme="minorHAnsi" w:hAnsiTheme="minorHAnsi"/>
              <w:b/>
              <w:sz w:val="20"/>
              <w:szCs w:val="20"/>
            </w:rPr>
          </w:rPrChange>
        </w:rPr>
        <w:t xml:space="preserve">Prvá ex ante kontrola </w:t>
      </w:r>
      <w:r w:rsidRPr="00E81A7E">
        <w:rPr>
          <w:rFonts w:asciiTheme="minorHAnsi" w:hAnsiTheme="minorHAnsi"/>
          <w:b/>
          <w:sz w:val="20"/>
          <w:szCs w:val="20"/>
        </w:rPr>
        <w:t>nie je povinná a prijímateľ sa môže dobrovoľne rozhodnúť predložiť</w:t>
      </w:r>
      <w:r w:rsidRPr="001B6143">
        <w:rPr>
          <w:rFonts w:asciiTheme="minorHAnsi" w:hAnsiTheme="minorHAnsi"/>
          <w:sz w:val="20"/>
          <w:szCs w:val="20"/>
          <w:rPrChange w:id="191" w:author="Autor">
            <w:rPr>
              <w:rFonts w:asciiTheme="minorHAnsi" w:hAnsiTheme="minorHAnsi"/>
              <w:b/>
              <w:sz w:val="20"/>
              <w:szCs w:val="20"/>
            </w:rPr>
          </w:rPrChange>
        </w:rPr>
        <w:t xml:space="preserve"> dokumentáciu na prvú ex ante kontrolu na RO </w:t>
      </w:r>
      <w:r w:rsidRPr="00E81A7E">
        <w:rPr>
          <w:rFonts w:asciiTheme="minorHAnsi" w:hAnsiTheme="minorHAnsi"/>
          <w:b/>
          <w:sz w:val="20"/>
          <w:szCs w:val="20"/>
        </w:rPr>
        <w:t>v prípade všetkých nadlimitných postupov zadávania zákaziek a podlimitných zákaziek na stavebné práce.</w:t>
      </w:r>
      <w:r w:rsidRPr="001B6143">
        <w:rPr>
          <w:rFonts w:asciiTheme="minorHAnsi" w:hAnsiTheme="minorHAnsi"/>
          <w:sz w:val="20"/>
          <w:szCs w:val="20"/>
          <w:rPrChange w:id="192" w:author="Autor">
            <w:rPr>
              <w:rFonts w:asciiTheme="minorHAnsi" w:hAnsiTheme="minorHAnsi"/>
              <w:b/>
              <w:sz w:val="20"/>
              <w:szCs w:val="20"/>
            </w:rPr>
          </w:rPrChange>
        </w:rPr>
        <w:t xml:space="preserve"> V prípade doručenia dokumentácie k vyššie uvedeným postupom zadávania zákaziek zo strany prijímateľa, RO vykon</w:t>
      </w:r>
      <w:r>
        <w:rPr>
          <w:rFonts w:asciiTheme="minorHAnsi" w:hAnsiTheme="minorHAnsi"/>
          <w:sz w:val="20"/>
          <w:szCs w:val="20"/>
        </w:rPr>
        <w:t>á</w:t>
      </w:r>
      <w:r w:rsidRPr="001B6143">
        <w:rPr>
          <w:rFonts w:asciiTheme="minorHAnsi" w:hAnsiTheme="minorHAnsi"/>
          <w:sz w:val="20"/>
          <w:szCs w:val="20"/>
          <w:rPrChange w:id="193" w:author="Autor">
            <w:rPr>
              <w:rFonts w:asciiTheme="minorHAnsi" w:hAnsiTheme="minorHAnsi"/>
              <w:b/>
              <w:sz w:val="20"/>
              <w:szCs w:val="20"/>
            </w:rPr>
          </w:rPrChange>
        </w:rPr>
        <w:t xml:space="preserve"> finančnú kontrolu VO.</w:t>
      </w:r>
    </w:p>
    <w:p w14:paraId="772A6B7F" w14:textId="77777777" w:rsidR="008E7FD5" w:rsidRDefault="008E7FD5">
      <w:pPr>
        <w:pStyle w:val="Odsekzoznamu"/>
        <w:spacing w:before="120" w:after="120"/>
        <w:ind w:left="709"/>
        <w:jc w:val="both"/>
        <w:rPr>
          <w:rFonts w:asciiTheme="minorHAnsi" w:hAnsiTheme="minorHAnsi"/>
          <w:sz w:val="20"/>
          <w:szCs w:val="20"/>
        </w:rPr>
        <w:pPrChange w:id="194" w:author="Autor">
          <w:pPr>
            <w:numPr>
              <w:numId w:val="174"/>
            </w:numPr>
            <w:spacing w:before="120" w:after="120"/>
            <w:ind w:left="709" w:hanging="426"/>
            <w:jc w:val="both"/>
          </w:pPr>
        </w:pPrChange>
      </w:pPr>
    </w:p>
    <w:p w14:paraId="316AEE4F" w14:textId="77777777" w:rsidR="008E7FD5" w:rsidRPr="00765DB5" w:rsidRDefault="008E7FD5" w:rsidP="008E7FD5">
      <w:pPr>
        <w:pStyle w:val="Odsekzoznamu"/>
        <w:numPr>
          <w:ilvl w:val="0"/>
          <w:numId w:val="174"/>
        </w:numPr>
        <w:spacing w:before="120" w:after="120"/>
        <w:ind w:left="426" w:firstLine="0"/>
        <w:jc w:val="both"/>
        <w:rPr>
          <w:rFonts w:asciiTheme="minorHAnsi" w:hAnsiTheme="minorHAnsi"/>
          <w:b/>
          <w:sz w:val="20"/>
          <w:szCs w:val="20"/>
          <w:rPrChange w:id="195" w:author="Autor">
            <w:rPr>
              <w:rFonts w:asciiTheme="minorHAnsi" w:hAnsiTheme="minorHAnsi"/>
              <w:sz w:val="20"/>
              <w:szCs w:val="20"/>
            </w:rPr>
          </w:rPrChange>
        </w:rPr>
      </w:pPr>
      <w:r w:rsidRPr="00765DB5">
        <w:rPr>
          <w:rFonts w:asciiTheme="minorHAnsi" w:hAnsiTheme="minorHAnsi"/>
          <w:b/>
          <w:sz w:val="20"/>
          <w:szCs w:val="20"/>
          <w:rPrChange w:id="196" w:author="Autor">
            <w:rPr>
              <w:rFonts w:asciiTheme="minorHAnsi" w:hAnsiTheme="minorHAnsi"/>
              <w:sz w:val="20"/>
              <w:szCs w:val="20"/>
            </w:rPr>
          </w:rPrChange>
        </w:rPr>
        <w:t>Prvá ex ante kontrola sa nevykonáva pri:</w:t>
      </w:r>
    </w:p>
    <w:p w14:paraId="6E451A3F" w14:textId="77777777" w:rsidR="008E7FD5" w:rsidRPr="008E7FD5" w:rsidRDefault="008E7FD5">
      <w:pPr>
        <w:pStyle w:val="Odsekzoznamu"/>
        <w:numPr>
          <w:ilvl w:val="0"/>
          <w:numId w:val="244"/>
        </w:numPr>
        <w:spacing w:before="120" w:after="120"/>
        <w:jc w:val="both"/>
        <w:rPr>
          <w:rFonts w:asciiTheme="minorHAnsi" w:hAnsiTheme="minorHAnsi"/>
          <w:sz w:val="20"/>
          <w:szCs w:val="20"/>
        </w:rPr>
        <w:pPrChange w:id="197" w:author="Autor">
          <w:pPr>
            <w:pStyle w:val="Odsekzoznamu"/>
            <w:numPr>
              <w:numId w:val="174"/>
            </w:numPr>
            <w:spacing w:before="120" w:after="120"/>
            <w:ind w:left="786" w:hanging="360"/>
            <w:jc w:val="both"/>
          </w:pPr>
        </w:pPrChange>
      </w:pPr>
      <w:r w:rsidRPr="008E7FD5">
        <w:rPr>
          <w:rFonts w:asciiTheme="minorHAnsi" w:hAnsiTheme="minorHAnsi"/>
          <w:sz w:val="20"/>
          <w:szCs w:val="20"/>
        </w:rPr>
        <w:t>zákazkách s nízkymi hodnotami podľa § 117  ZVO,</w:t>
      </w:r>
    </w:p>
    <w:p w14:paraId="6C0CE303" w14:textId="77777777" w:rsidR="008E7FD5" w:rsidRPr="008E7FD5" w:rsidRDefault="008E7FD5">
      <w:pPr>
        <w:pStyle w:val="Odsekzoznamu"/>
        <w:numPr>
          <w:ilvl w:val="0"/>
          <w:numId w:val="244"/>
        </w:numPr>
        <w:spacing w:before="120" w:after="120"/>
        <w:ind w:left="851" w:hanging="425"/>
        <w:jc w:val="both"/>
        <w:rPr>
          <w:rFonts w:asciiTheme="minorHAnsi" w:hAnsiTheme="minorHAnsi"/>
          <w:sz w:val="20"/>
          <w:szCs w:val="20"/>
        </w:rPr>
        <w:pPrChange w:id="198" w:author="Autor">
          <w:pPr>
            <w:pStyle w:val="Odsekzoznamu"/>
            <w:numPr>
              <w:numId w:val="174"/>
            </w:numPr>
            <w:spacing w:before="120" w:after="120"/>
            <w:ind w:left="426" w:hanging="360"/>
            <w:jc w:val="both"/>
          </w:pPr>
        </w:pPrChange>
      </w:pPr>
      <w:r w:rsidRPr="008E7FD5">
        <w:rPr>
          <w:rFonts w:asciiTheme="minorHAnsi" w:hAnsiTheme="minorHAnsi"/>
          <w:sz w:val="20"/>
          <w:szCs w:val="20"/>
        </w:rPr>
        <w:t xml:space="preserve">kontrole VO v rámci schvaľovania ŽoNFP alebo po ukončení schvaľovacieho procesu ŽoNFP </w:t>
      </w:r>
      <w:r w:rsidR="00A15628">
        <w:rPr>
          <w:rFonts w:asciiTheme="minorHAnsi" w:hAnsiTheme="minorHAnsi"/>
          <w:sz w:val="20"/>
          <w:szCs w:val="20"/>
        </w:rPr>
        <w:t xml:space="preserve"> </w:t>
      </w:r>
      <w:r w:rsidR="00A15628">
        <w:rPr>
          <w:rFonts w:asciiTheme="minorHAnsi" w:hAnsiTheme="minorHAnsi"/>
          <w:sz w:val="20"/>
          <w:szCs w:val="20"/>
        </w:rPr>
        <w:br/>
      </w:r>
      <w:r w:rsidRPr="008E7FD5">
        <w:rPr>
          <w:rFonts w:asciiTheme="minorHAnsi" w:hAnsiTheme="minorHAnsi"/>
          <w:sz w:val="20"/>
          <w:szCs w:val="20"/>
        </w:rPr>
        <w:t>a súčasne pred podpisom zmluvy o</w:t>
      </w:r>
      <w:r>
        <w:rPr>
          <w:rFonts w:asciiTheme="minorHAnsi" w:hAnsiTheme="minorHAnsi"/>
          <w:sz w:val="20"/>
          <w:szCs w:val="20"/>
        </w:rPr>
        <w:t> </w:t>
      </w:r>
      <w:r w:rsidRPr="008E7FD5">
        <w:rPr>
          <w:rFonts w:asciiTheme="minorHAnsi" w:hAnsiTheme="minorHAnsi"/>
          <w:sz w:val="20"/>
          <w:szCs w:val="20"/>
        </w:rPr>
        <w:t>NFP</w:t>
      </w:r>
      <w:r>
        <w:rPr>
          <w:rFonts w:asciiTheme="minorHAnsi" w:hAnsiTheme="minorHAnsi"/>
          <w:sz w:val="20"/>
          <w:szCs w:val="20"/>
        </w:rPr>
        <w:t>,</w:t>
      </w:r>
      <w:r w:rsidRPr="008E7FD5">
        <w:rPr>
          <w:rFonts w:asciiTheme="minorHAnsi" w:hAnsiTheme="minorHAnsi"/>
          <w:sz w:val="20"/>
          <w:szCs w:val="20"/>
        </w:rPr>
        <w:t xml:space="preserve"> </w:t>
      </w:r>
    </w:p>
    <w:p w14:paraId="456DDB4E" w14:textId="77777777" w:rsidR="008E7FD5" w:rsidRPr="008E7FD5" w:rsidRDefault="008E7FD5">
      <w:pPr>
        <w:pStyle w:val="Odsekzoznamu"/>
        <w:numPr>
          <w:ilvl w:val="0"/>
          <w:numId w:val="244"/>
        </w:numPr>
        <w:spacing w:before="120" w:after="120"/>
        <w:ind w:left="567" w:hanging="141"/>
        <w:jc w:val="both"/>
        <w:rPr>
          <w:rFonts w:asciiTheme="minorHAnsi" w:hAnsiTheme="minorHAnsi"/>
          <w:sz w:val="20"/>
          <w:szCs w:val="20"/>
        </w:rPr>
        <w:pPrChange w:id="199" w:author="Autor">
          <w:pPr>
            <w:pStyle w:val="Odsekzoznamu"/>
            <w:numPr>
              <w:numId w:val="174"/>
            </w:numPr>
            <w:spacing w:before="120" w:after="120"/>
            <w:ind w:left="426" w:hanging="360"/>
            <w:jc w:val="both"/>
          </w:pPr>
        </w:pPrChange>
      </w:pPr>
      <w:r>
        <w:rPr>
          <w:rFonts w:asciiTheme="minorHAnsi" w:hAnsiTheme="minorHAnsi"/>
          <w:sz w:val="20"/>
          <w:szCs w:val="20"/>
        </w:rPr>
        <w:t xml:space="preserve">  </w:t>
      </w:r>
      <w:r w:rsidRPr="008E7FD5">
        <w:rPr>
          <w:rFonts w:asciiTheme="minorHAnsi" w:hAnsiTheme="minorHAnsi"/>
          <w:sz w:val="20"/>
          <w:szCs w:val="20"/>
        </w:rPr>
        <w:t>podlimitných zákazkách na tovary alebo služby,</w:t>
      </w:r>
    </w:p>
    <w:p w14:paraId="22832ADC" w14:textId="69C6A8E2" w:rsidR="008E7FD5" w:rsidRDefault="008E7FD5">
      <w:pPr>
        <w:pStyle w:val="Odsekzoznamu"/>
        <w:numPr>
          <w:ilvl w:val="0"/>
          <w:numId w:val="244"/>
        </w:numPr>
        <w:spacing w:before="120" w:after="120"/>
        <w:ind w:left="851" w:hanging="425"/>
        <w:jc w:val="both"/>
        <w:rPr>
          <w:rFonts w:asciiTheme="minorHAnsi" w:hAnsiTheme="minorHAnsi"/>
          <w:sz w:val="20"/>
          <w:szCs w:val="20"/>
        </w:rPr>
        <w:pPrChange w:id="200" w:author="Autor">
          <w:pPr>
            <w:pStyle w:val="Odsekzoznamu"/>
            <w:numPr>
              <w:numId w:val="174"/>
            </w:numPr>
            <w:spacing w:before="120" w:after="120"/>
            <w:ind w:left="426" w:hanging="360"/>
            <w:jc w:val="both"/>
          </w:pPr>
        </w:pPrChange>
      </w:pPr>
      <w:r w:rsidRPr="008E7FD5">
        <w:rPr>
          <w:rFonts w:asciiTheme="minorHAnsi" w:hAnsiTheme="minorHAnsi"/>
          <w:sz w:val="20"/>
          <w:szCs w:val="20"/>
        </w:rPr>
        <w:t xml:space="preserve">zákazkách, v rámci ktorých viacerí prijímatelia nadobúdajú tovary, </w:t>
      </w:r>
      <w:ins w:id="201" w:author="Autor">
        <w:r w:rsidR="00DE3DCA">
          <w:rPr>
            <w:rFonts w:asciiTheme="minorHAnsi" w:hAnsiTheme="minorHAnsi"/>
            <w:sz w:val="20"/>
            <w:szCs w:val="20"/>
          </w:rPr>
          <w:t xml:space="preserve">stavebné </w:t>
        </w:r>
      </w:ins>
      <w:r w:rsidRPr="008E7FD5">
        <w:rPr>
          <w:rFonts w:asciiTheme="minorHAnsi" w:hAnsiTheme="minorHAnsi"/>
          <w:sz w:val="20"/>
          <w:szCs w:val="20"/>
        </w:rPr>
        <w:t xml:space="preserve">práce alebo služby prostredníctvom centrálnej obstarávacej organizácie podľa § 15 ods. 2 a ods. 4 ZVO, týkajú sa viacerých operačných programov a jednotlivé RO, ktoré sú zároveň COO nie sú tou istou právnickou osobou. </w:t>
      </w:r>
    </w:p>
    <w:p w14:paraId="1D100680" w14:textId="77777777" w:rsidR="00A15628" w:rsidRPr="008E7FD5" w:rsidRDefault="00A15628" w:rsidP="00A15628">
      <w:pPr>
        <w:pStyle w:val="Odsekzoznamu"/>
        <w:spacing w:before="120" w:after="120"/>
        <w:ind w:left="851"/>
        <w:jc w:val="both"/>
        <w:rPr>
          <w:rFonts w:asciiTheme="minorHAnsi" w:hAnsiTheme="minorHAnsi"/>
          <w:sz w:val="20"/>
          <w:szCs w:val="20"/>
        </w:rPr>
      </w:pPr>
    </w:p>
    <w:p w14:paraId="0AD62868" w14:textId="77777777" w:rsidR="00991554" w:rsidRDefault="00991554">
      <w:pPr>
        <w:pStyle w:val="Odsekzoznamu"/>
        <w:numPr>
          <w:ilvl w:val="0"/>
          <w:numId w:val="174"/>
        </w:numPr>
        <w:spacing w:before="120" w:after="120"/>
        <w:jc w:val="both"/>
        <w:rPr>
          <w:rFonts w:asciiTheme="minorHAnsi" w:hAnsiTheme="minorHAnsi"/>
          <w:sz w:val="20"/>
          <w:szCs w:val="20"/>
        </w:rPr>
        <w:pPrChange w:id="202" w:author="Autor">
          <w:pPr>
            <w:numPr>
              <w:numId w:val="174"/>
            </w:numPr>
            <w:spacing w:before="120" w:after="120"/>
            <w:ind w:left="786" w:hanging="360"/>
            <w:jc w:val="both"/>
          </w:pPr>
        </w:pPrChange>
      </w:pPr>
      <w:r w:rsidRPr="00765DB5">
        <w:rPr>
          <w:rFonts w:asciiTheme="minorHAnsi" w:hAnsiTheme="minorHAnsi"/>
          <w:sz w:val="20"/>
          <w:szCs w:val="20"/>
          <w:rPrChange w:id="203" w:author="Autor">
            <w:rPr>
              <w:rFonts w:asciiTheme="minorHAnsi" w:hAnsiTheme="minorHAnsi"/>
              <w:b/>
              <w:sz w:val="20"/>
              <w:szCs w:val="20"/>
            </w:rPr>
          </w:rPrChange>
        </w:rPr>
        <w:t>Prijímateľ môže pred vykonaním ex ante kontroly VO, ak ide o nadlimitnú zákazku alebo nadlimitnú koncesiu, úplne alebo sčasti financovanú z prostriedkov EÚ, požiadať ÚVO o ex ante posúdenie dokumentov pred vyhlásením alebo začatím verejného obstarávania podľa § 168 ZVO.  Výsledok ex ante posúdenia ÚVO predloží aj RO.</w:t>
      </w:r>
      <w:r w:rsidRPr="00765DB5">
        <w:rPr>
          <w:rFonts w:asciiTheme="minorHAnsi" w:hAnsiTheme="minorHAnsi"/>
          <w:b/>
          <w:sz w:val="20"/>
          <w:szCs w:val="20"/>
          <w:rPrChange w:id="204" w:author="Autor">
            <w:rPr>
              <w:b/>
            </w:rPr>
          </w:rPrChange>
        </w:rPr>
        <w:t xml:space="preserve"> </w:t>
      </w:r>
      <w:r w:rsidR="001B6143" w:rsidRPr="00765DB5">
        <w:rPr>
          <w:rFonts w:asciiTheme="minorHAnsi" w:hAnsiTheme="minorHAnsi"/>
          <w:b/>
          <w:sz w:val="20"/>
          <w:szCs w:val="20"/>
          <w:rPrChange w:id="205" w:author="Autor">
            <w:rPr>
              <w:b/>
            </w:rPr>
          </w:rPrChange>
        </w:rPr>
        <w:t>Povinná kontrola ÚVO</w:t>
      </w:r>
      <w:r w:rsidR="001B6143" w:rsidRPr="00765DB5">
        <w:rPr>
          <w:rFonts w:asciiTheme="minorHAnsi" w:hAnsiTheme="minorHAnsi"/>
          <w:sz w:val="20"/>
          <w:szCs w:val="20"/>
          <w:rPrChange w:id="206" w:author="Autor">
            <w:rPr>
              <w:rFonts w:asciiTheme="minorHAnsi" w:hAnsiTheme="minorHAnsi"/>
              <w:b/>
              <w:sz w:val="20"/>
              <w:szCs w:val="20"/>
            </w:rPr>
          </w:rPrChange>
        </w:rPr>
        <w:t xml:space="preserve"> sa podľa § 169 ods. 2 písm. a) ZVO vzťahuje na postup zadávania </w:t>
      </w:r>
      <w:r w:rsidR="001B6143" w:rsidRPr="00765DB5">
        <w:rPr>
          <w:rFonts w:asciiTheme="minorHAnsi" w:hAnsiTheme="minorHAnsi"/>
          <w:b/>
          <w:sz w:val="20"/>
          <w:szCs w:val="20"/>
          <w:rPrChange w:id="207" w:author="Autor">
            <w:rPr>
              <w:b/>
            </w:rPr>
          </w:rPrChange>
        </w:rPr>
        <w:t>nadlimitnej zákazky na uskutočnenie stavebných prác, nadlimitnej koncesie alebo súťaž návrhov podľa § 120 ods. 2 ZVO, ktorá je financovaná aspoň z</w:t>
      </w:r>
      <w:r w:rsidR="00A15628">
        <w:rPr>
          <w:rFonts w:asciiTheme="minorHAnsi" w:hAnsiTheme="minorHAnsi"/>
          <w:b/>
          <w:sz w:val="20"/>
          <w:szCs w:val="20"/>
        </w:rPr>
        <w:t> </w:t>
      </w:r>
      <w:r w:rsidR="001B6143" w:rsidRPr="00765DB5">
        <w:rPr>
          <w:rFonts w:asciiTheme="minorHAnsi" w:hAnsiTheme="minorHAnsi"/>
          <w:b/>
          <w:sz w:val="20"/>
          <w:szCs w:val="20"/>
          <w:rPrChange w:id="208" w:author="Autor">
            <w:rPr>
              <w:b/>
            </w:rPr>
          </w:rPrChange>
        </w:rPr>
        <w:t>časti</w:t>
      </w:r>
      <w:r w:rsidR="00A15628">
        <w:rPr>
          <w:rFonts w:asciiTheme="minorHAnsi" w:hAnsiTheme="minorHAnsi"/>
          <w:b/>
          <w:sz w:val="20"/>
          <w:szCs w:val="20"/>
        </w:rPr>
        <w:t xml:space="preserve"> </w:t>
      </w:r>
      <w:r w:rsidR="001B6143" w:rsidRPr="00765DB5">
        <w:rPr>
          <w:rFonts w:asciiTheme="minorHAnsi" w:hAnsiTheme="minorHAnsi"/>
          <w:b/>
          <w:sz w:val="20"/>
          <w:szCs w:val="20"/>
          <w:rPrChange w:id="209" w:author="Autor">
            <w:rPr>
              <w:b/>
            </w:rPr>
          </w:rPrChange>
        </w:rPr>
        <w:t>z prostriedkov Európskej únie.</w:t>
      </w:r>
      <w:r w:rsidR="001B6143" w:rsidRPr="00765DB5">
        <w:rPr>
          <w:rFonts w:asciiTheme="minorHAnsi" w:hAnsiTheme="minorHAnsi"/>
          <w:sz w:val="20"/>
          <w:szCs w:val="20"/>
          <w:rPrChange w:id="210" w:author="Autor">
            <w:rPr>
              <w:rFonts w:asciiTheme="minorHAnsi" w:hAnsiTheme="minorHAnsi"/>
              <w:b/>
              <w:sz w:val="20"/>
              <w:szCs w:val="20"/>
            </w:rPr>
          </w:rPrChange>
        </w:rPr>
        <w:t xml:space="preserve"> Podľa § 169 ods. 2 písm. b) ZVO </w:t>
      </w:r>
      <w:r w:rsidR="001B6143" w:rsidRPr="00765DB5">
        <w:rPr>
          <w:rFonts w:asciiTheme="minorHAnsi" w:hAnsiTheme="minorHAnsi"/>
          <w:b/>
          <w:sz w:val="20"/>
          <w:szCs w:val="20"/>
          <w:rPrChange w:id="211" w:author="Autor">
            <w:rPr>
              <w:b/>
            </w:rPr>
          </w:rPrChange>
        </w:rPr>
        <w:t xml:space="preserve">povinná kontrola ÚVO sa vzťahuje na postup zadávania nadlimitnej zákazky na dodanie tovaru alebo poskytnutie </w:t>
      </w:r>
      <w:r w:rsidR="001B6143" w:rsidRPr="00765DB5">
        <w:rPr>
          <w:rFonts w:asciiTheme="minorHAnsi" w:hAnsiTheme="minorHAnsi"/>
          <w:b/>
          <w:sz w:val="20"/>
          <w:szCs w:val="20"/>
          <w:rPrChange w:id="212" w:author="Autor">
            <w:rPr>
              <w:b/>
            </w:rPr>
          </w:rPrChange>
        </w:rPr>
        <w:lastRenderedPageBreak/>
        <w:t>služby, okrem služby uvedenej v prílohe č. 1 k ZVO, ktorá je financovaná aspoň z časti z prostriedkov Európskej únie</w:t>
      </w:r>
      <w:r w:rsidR="00A15628">
        <w:rPr>
          <w:rFonts w:asciiTheme="minorHAnsi" w:hAnsiTheme="minorHAnsi"/>
          <w:b/>
          <w:sz w:val="20"/>
          <w:szCs w:val="20"/>
        </w:rPr>
        <w:t xml:space="preserve"> </w:t>
      </w:r>
      <w:r w:rsidR="001B6143" w:rsidRPr="00765DB5">
        <w:rPr>
          <w:rFonts w:asciiTheme="minorHAnsi" w:hAnsiTheme="minorHAnsi"/>
          <w:b/>
          <w:sz w:val="20"/>
          <w:szCs w:val="20"/>
          <w:rPrChange w:id="213" w:author="Autor">
            <w:rPr>
              <w:b/>
            </w:rPr>
          </w:rPrChange>
        </w:rPr>
        <w:t xml:space="preserve">a ktorej predpokladaná hodnota je rovnaká alebo vyššia ako 600 000 EUR, alebo sa podľa § 169 ods. 2 písm. c) ZVO vzťahuje na postup zadávania nadlimitnej zákazky na poskytnutie služby uvedenej </w:t>
      </w:r>
      <w:r w:rsidR="00D20094" w:rsidRPr="00765DB5">
        <w:rPr>
          <w:rFonts w:asciiTheme="minorHAnsi" w:hAnsiTheme="minorHAnsi"/>
          <w:b/>
          <w:sz w:val="20"/>
          <w:szCs w:val="20"/>
          <w:rPrChange w:id="214" w:author="Autor">
            <w:rPr>
              <w:b/>
            </w:rPr>
          </w:rPrChange>
        </w:rPr>
        <w:t xml:space="preserve"> </w:t>
      </w:r>
      <w:r w:rsidR="001B6143" w:rsidRPr="00765DB5">
        <w:rPr>
          <w:rFonts w:asciiTheme="minorHAnsi" w:hAnsiTheme="minorHAnsi"/>
          <w:b/>
          <w:sz w:val="20"/>
          <w:szCs w:val="20"/>
          <w:rPrChange w:id="215" w:author="Autor">
            <w:rPr>
              <w:b/>
            </w:rPr>
          </w:rPrChange>
        </w:rPr>
        <w:t>v prílohe č. 1 k ZVO, ktorá je financovaná aspoň z časti z prostriedkov Európskej únie</w:t>
      </w:r>
      <w:r w:rsidR="001B6143" w:rsidRPr="00765DB5">
        <w:rPr>
          <w:rFonts w:asciiTheme="minorHAnsi" w:hAnsiTheme="minorHAnsi"/>
          <w:sz w:val="20"/>
          <w:szCs w:val="20"/>
          <w:rPrChange w:id="216" w:author="Autor">
            <w:rPr>
              <w:rFonts w:asciiTheme="minorHAnsi" w:hAnsiTheme="minorHAnsi"/>
              <w:b/>
              <w:sz w:val="20"/>
              <w:szCs w:val="20"/>
            </w:rPr>
          </w:rPrChange>
        </w:rPr>
        <w:t>.</w:t>
      </w:r>
    </w:p>
    <w:p w14:paraId="54D8D155" w14:textId="77777777" w:rsidR="00864A89" w:rsidRPr="00765DB5" w:rsidRDefault="00864A89" w:rsidP="00864A89">
      <w:pPr>
        <w:pStyle w:val="Odsekzoznamu"/>
        <w:spacing w:before="120" w:after="120"/>
        <w:ind w:left="786"/>
        <w:jc w:val="both"/>
        <w:rPr>
          <w:rFonts w:asciiTheme="minorHAnsi" w:hAnsiTheme="minorHAnsi"/>
          <w:sz w:val="20"/>
          <w:szCs w:val="20"/>
          <w:rPrChange w:id="217" w:author="Autor">
            <w:rPr>
              <w:rFonts w:asciiTheme="minorHAnsi" w:hAnsiTheme="minorHAnsi"/>
              <w:b/>
              <w:sz w:val="20"/>
              <w:szCs w:val="20"/>
            </w:rPr>
          </w:rPrChange>
        </w:rPr>
      </w:pPr>
    </w:p>
    <w:p w14:paraId="1CE38286" w14:textId="77777777" w:rsidR="00777572" w:rsidRPr="00864A89" w:rsidRDefault="00864A89">
      <w:pPr>
        <w:pStyle w:val="Odsekzoznamu"/>
        <w:numPr>
          <w:ilvl w:val="0"/>
          <w:numId w:val="174"/>
        </w:numPr>
        <w:spacing w:before="120" w:after="120"/>
        <w:jc w:val="both"/>
        <w:rPr>
          <w:rFonts w:asciiTheme="minorHAnsi" w:hAnsiTheme="minorHAnsi"/>
          <w:sz w:val="20"/>
          <w:szCs w:val="20"/>
        </w:rPr>
        <w:pPrChange w:id="218" w:author="Autor">
          <w:pPr>
            <w:numPr>
              <w:numId w:val="174"/>
            </w:numPr>
            <w:spacing w:before="120" w:after="120"/>
            <w:ind w:left="567" w:hanging="426"/>
            <w:jc w:val="both"/>
          </w:pPr>
        </w:pPrChange>
      </w:pPr>
      <w:r w:rsidRPr="00864A89">
        <w:rPr>
          <w:rFonts w:asciiTheme="minorHAnsi" w:hAnsiTheme="minorHAnsi"/>
          <w:sz w:val="20"/>
          <w:szCs w:val="20"/>
        </w:rPr>
        <w:t>P</w:t>
      </w:r>
      <w:r w:rsidR="00777572" w:rsidRPr="00864A89">
        <w:rPr>
          <w:rFonts w:asciiTheme="minorHAnsi" w:hAnsiTheme="minorHAnsi"/>
          <w:sz w:val="20"/>
          <w:szCs w:val="20"/>
          <w:rPrChange w:id="219" w:author="Autor">
            <w:rPr>
              <w:rFonts w:asciiTheme="minorHAnsi" w:hAnsiTheme="minorHAnsi"/>
              <w:b/>
              <w:sz w:val="20"/>
              <w:szCs w:val="20"/>
            </w:rPr>
          </w:rPrChange>
        </w:rPr>
        <w:t>rvú ex ante kontrolu vykonáva RO</w:t>
      </w:r>
      <w:r w:rsidR="00777572" w:rsidRPr="00864A89">
        <w:rPr>
          <w:rFonts w:asciiTheme="minorHAnsi" w:hAnsiTheme="minorHAnsi"/>
          <w:sz w:val="20"/>
          <w:szCs w:val="20"/>
        </w:rPr>
        <w:t xml:space="preserve"> na základe  dokumentácie predloženej prijímateľom ešte                     </w:t>
      </w:r>
      <w:r w:rsidR="00777572" w:rsidRPr="00864A89">
        <w:rPr>
          <w:rFonts w:asciiTheme="minorHAnsi" w:hAnsiTheme="minorHAnsi"/>
          <w:b/>
          <w:sz w:val="20"/>
          <w:szCs w:val="20"/>
          <w:rPrChange w:id="220" w:author="Autor">
            <w:rPr>
              <w:rFonts w:asciiTheme="minorHAnsi" w:hAnsiTheme="minorHAnsi"/>
              <w:sz w:val="20"/>
              <w:szCs w:val="20"/>
            </w:rPr>
          </w:rPrChange>
        </w:rPr>
        <w:t>vo fáze pred zverejnením tejto dokumentácie</w:t>
      </w:r>
      <w:r w:rsidR="00777572" w:rsidRPr="00864A89">
        <w:rPr>
          <w:rFonts w:asciiTheme="minorHAnsi" w:hAnsiTheme="minorHAnsi"/>
          <w:sz w:val="20"/>
          <w:szCs w:val="20"/>
        </w:rPr>
        <w:t>, (</w:t>
      </w:r>
      <w:r w:rsidR="00777572" w:rsidRPr="00864A89">
        <w:rPr>
          <w:rFonts w:ascii="Calibri" w:eastAsia="Calibri" w:hAnsi="Calibri" w:cs="Times New Roman"/>
          <w:sz w:val="20"/>
          <w:szCs w:val="20"/>
        </w:rPr>
        <w:t xml:space="preserve">t. j. </w:t>
      </w:r>
      <w:r w:rsidR="00777572" w:rsidRPr="00864A89">
        <w:rPr>
          <w:rFonts w:ascii="Calibri" w:eastAsia="Calibri" w:hAnsi="Calibri" w:cs="Times New Roman"/>
          <w:b/>
          <w:sz w:val="20"/>
          <w:szCs w:val="20"/>
        </w:rPr>
        <w:t>pred zaslaním oznámenia o vyhlásení VO  alebo výzvy na predkladanie ponúk ÚVO na zverejnenie)</w:t>
      </w:r>
      <w:r w:rsidR="00777572" w:rsidRPr="00864A89">
        <w:rPr>
          <w:rFonts w:asciiTheme="minorHAnsi" w:hAnsiTheme="minorHAnsi"/>
          <w:sz w:val="20"/>
          <w:szCs w:val="20"/>
        </w:rPr>
        <w:t xml:space="preserve">. Uvedený typ kontroly má za úlohu preventívne eliminovať chyby a nedostatky v návrhoch dokumentácie k VO a tým znížiť riziko porušenia ZVO. </w:t>
      </w:r>
    </w:p>
    <w:p w14:paraId="5F12FD95" w14:textId="77777777" w:rsidR="00777572" w:rsidRPr="00777572" w:rsidRDefault="00777572" w:rsidP="00864A89">
      <w:pPr>
        <w:numPr>
          <w:ilvl w:val="0"/>
          <w:numId w:val="174"/>
        </w:numPr>
        <w:spacing w:before="120" w:after="120" w:line="240" w:lineRule="auto"/>
        <w:ind w:left="709" w:hanging="283"/>
        <w:jc w:val="both"/>
        <w:rPr>
          <w:rFonts w:asciiTheme="minorHAnsi" w:hAnsiTheme="minorHAnsi"/>
          <w:sz w:val="20"/>
          <w:szCs w:val="20"/>
        </w:rPr>
      </w:pPr>
      <w:r w:rsidRPr="00777572">
        <w:rPr>
          <w:rFonts w:asciiTheme="minorHAnsi" w:hAnsiTheme="minorHAnsi"/>
          <w:sz w:val="20"/>
          <w:szCs w:val="20"/>
        </w:rPr>
        <w:t>Predbežnému schváleniu RO podľa relevantnosti k príslušnému postupu VO podliehajú nasledovné dokumenty:</w:t>
      </w:r>
    </w:p>
    <w:p w14:paraId="76973217"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dokument preukazujúci určenie predpokladanej hodnoty zákazky, vrátane dokladov rozhodujúcich pre jej kalkuláciu,</w:t>
      </w:r>
    </w:p>
    <w:p w14:paraId="21698AF4"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vyhlásení VO,</w:t>
      </w:r>
    </w:p>
    <w:p w14:paraId="69046A03"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vyhlásení súťaže návrhov (pri súťaži návrhov),</w:t>
      </w:r>
    </w:p>
    <w:p w14:paraId="6963D7D8"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výzvy na predkladanie ponúk (pri podlimitnej zákazke bez využitia elektronického trhoviska),</w:t>
      </w:r>
    </w:p>
    <w:p w14:paraId="365C62BE"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zámere uzavrieť zmluvu (pri priamom rokovacom konaní),</w:t>
      </w:r>
    </w:p>
    <w:p w14:paraId="1144F4BC"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odôvodnenie použitia priameho rokovacieho konania,</w:t>
      </w:r>
    </w:p>
    <w:p w14:paraId="1D6D7E61"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súťažných podkladov,</w:t>
      </w:r>
    </w:p>
    <w:p w14:paraId="0C961DEB"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súťažných podmienok (pri súťaži návrhov),</w:t>
      </w:r>
    </w:p>
    <w:p w14:paraId="76066934"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odôvodnenie použitia súťažného dialógu,</w:t>
      </w:r>
    </w:p>
    <w:p w14:paraId="6EFEEFDE"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výzvy na účasť v súťažnom dialógu,</w:t>
      </w:r>
    </w:p>
    <w:p w14:paraId="4544FAC7" w14:textId="77777777"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informatívneho dokumentu (pri súťažnom dialógu),</w:t>
      </w:r>
    </w:p>
    <w:p w14:paraId="02558A20" w14:textId="77777777" w:rsid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14:paraId="26A09B55" w14:textId="77777777" w:rsidR="00804B40" w:rsidRPr="00777572" w:rsidRDefault="00804B40" w:rsidP="00804B40">
      <w:pPr>
        <w:pStyle w:val="Odsekzoznamu"/>
        <w:spacing w:before="120" w:after="120"/>
        <w:ind w:left="1440"/>
        <w:jc w:val="both"/>
        <w:rPr>
          <w:rFonts w:asciiTheme="minorHAnsi" w:hAnsiTheme="minorHAnsi"/>
          <w:sz w:val="20"/>
          <w:szCs w:val="20"/>
        </w:rPr>
      </w:pPr>
    </w:p>
    <w:p w14:paraId="7A73DE13" w14:textId="77777777" w:rsidR="0095067A" w:rsidRDefault="00777572">
      <w:pPr>
        <w:pStyle w:val="Odsekzoznamu"/>
        <w:numPr>
          <w:ilvl w:val="0"/>
          <w:numId w:val="174"/>
        </w:numPr>
        <w:spacing w:before="120" w:after="120"/>
        <w:jc w:val="both"/>
        <w:rPr>
          <w:rFonts w:asciiTheme="minorHAnsi" w:hAnsiTheme="minorHAnsi"/>
          <w:sz w:val="20"/>
          <w:szCs w:val="20"/>
        </w:rPr>
        <w:pPrChange w:id="221" w:author="Autor">
          <w:pPr>
            <w:numPr>
              <w:numId w:val="174"/>
            </w:numPr>
            <w:spacing w:before="120" w:after="120"/>
            <w:ind w:left="709" w:hanging="425"/>
            <w:jc w:val="both"/>
          </w:pPr>
        </w:pPrChange>
      </w:pPr>
      <w:r w:rsidRPr="00864A89">
        <w:rPr>
          <w:rFonts w:asciiTheme="minorHAnsi" w:hAnsiTheme="minorHAnsi"/>
          <w:b/>
          <w:sz w:val="20"/>
          <w:szCs w:val="20"/>
        </w:rPr>
        <w:t>Vyhlásenie alebo začatie realizácie VO prijímateľom pred riadnym ukončením prvej ex ante kontroly</w:t>
      </w:r>
      <w:r w:rsidRPr="00864A89">
        <w:rPr>
          <w:rFonts w:asciiTheme="minorHAnsi" w:hAnsiTheme="minorHAnsi"/>
          <w:sz w:val="20"/>
          <w:szCs w:val="20"/>
        </w:rPr>
        <w:t xml:space="preserve">  zo strany RO (zaslanie správy z kontroly), resp. nepredloženie dokumentácie na túto kontrolu bude môcť RO vyhodnotiť ako </w:t>
      </w:r>
      <w:r w:rsidRPr="00864A89">
        <w:rPr>
          <w:rFonts w:asciiTheme="minorHAnsi" w:hAnsiTheme="minorHAnsi"/>
          <w:b/>
          <w:sz w:val="20"/>
          <w:szCs w:val="20"/>
        </w:rPr>
        <w:t>podstatné porušenie zmluvy o NFP.</w:t>
      </w:r>
      <w:r w:rsidRPr="00864A89">
        <w:rPr>
          <w:rFonts w:asciiTheme="minorHAnsi" w:hAnsiTheme="minorHAnsi"/>
          <w:sz w:val="20"/>
          <w:szCs w:val="20"/>
        </w:rPr>
        <w:t xml:space="preserve"> </w:t>
      </w:r>
    </w:p>
    <w:p w14:paraId="4A1B79B6" w14:textId="77777777" w:rsidR="00804B40" w:rsidRPr="00864A89" w:rsidRDefault="00804B40" w:rsidP="00804B40">
      <w:pPr>
        <w:pStyle w:val="Odsekzoznamu"/>
        <w:spacing w:before="120" w:after="120"/>
        <w:ind w:left="786"/>
        <w:jc w:val="both"/>
        <w:rPr>
          <w:rFonts w:asciiTheme="minorHAnsi" w:hAnsiTheme="minorHAnsi"/>
          <w:sz w:val="20"/>
          <w:szCs w:val="20"/>
        </w:rPr>
      </w:pPr>
    </w:p>
    <w:p w14:paraId="1B1909DF" w14:textId="77777777" w:rsidR="00777572" w:rsidRDefault="00777572">
      <w:pPr>
        <w:pStyle w:val="Odsekzoznamu"/>
        <w:numPr>
          <w:ilvl w:val="0"/>
          <w:numId w:val="174"/>
        </w:numPr>
        <w:spacing w:before="120" w:after="120"/>
        <w:jc w:val="both"/>
        <w:rPr>
          <w:rFonts w:asciiTheme="minorHAnsi" w:hAnsiTheme="minorHAnsi"/>
          <w:sz w:val="20"/>
          <w:szCs w:val="20"/>
        </w:rPr>
        <w:pPrChange w:id="222" w:author="Autor">
          <w:pPr>
            <w:numPr>
              <w:numId w:val="174"/>
            </w:numPr>
            <w:spacing w:before="120" w:after="120"/>
            <w:ind w:left="709" w:hanging="425"/>
            <w:jc w:val="both"/>
          </w:pPr>
        </w:pPrChange>
      </w:pPr>
      <w:r w:rsidRPr="00864A89">
        <w:rPr>
          <w:rFonts w:asciiTheme="minorHAnsi" w:hAnsiTheme="minorHAnsi"/>
          <w:sz w:val="20"/>
          <w:szCs w:val="20"/>
        </w:rPr>
        <w:t xml:space="preserve">Pokiaľ prijímateľ </w:t>
      </w:r>
      <w:r w:rsidRPr="00864A89">
        <w:rPr>
          <w:rFonts w:asciiTheme="minorHAnsi" w:hAnsiTheme="minorHAnsi"/>
          <w:b/>
          <w:sz w:val="20"/>
          <w:szCs w:val="20"/>
        </w:rPr>
        <w:t>vyhlási VO v rozpore s požiadavkami RO vyplývajúcimi z výsledkov prvej ex ante</w:t>
      </w:r>
      <w:r w:rsidRPr="00864A89">
        <w:rPr>
          <w:rFonts w:asciiTheme="minorHAnsi" w:hAnsiTheme="minorHAnsi"/>
          <w:sz w:val="20"/>
          <w:szCs w:val="20"/>
        </w:rPr>
        <w:t xml:space="preserve"> kontroly a v rámci ex post kontroly RO zistí pochybenie pri VO súvisiace s týmto rozporom, určí RO zodpovedajúcu výšku </w:t>
      </w:r>
      <w:r w:rsidRPr="00864A89">
        <w:rPr>
          <w:rFonts w:asciiTheme="minorHAnsi" w:hAnsiTheme="minorHAnsi"/>
          <w:b/>
          <w:sz w:val="20"/>
          <w:szCs w:val="20"/>
        </w:rPr>
        <w:t>ex ante finančnej opravy alebo nepripustí výdavky do financovania v plnom rozsahu.</w:t>
      </w:r>
      <w:r w:rsidRPr="00864A89">
        <w:rPr>
          <w:rFonts w:asciiTheme="minorHAnsi" w:hAnsiTheme="minorHAnsi"/>
          <w:sz w:val="20"/>
          <w:szCs w:val="20"/>
        </w:rPr>
        <w:t xml:space="preserve"> Nepripustenie do financovania znamená, že všetky výdavky vychádzajúce z realizácie výsledku daného VO budú zo strany RO v prípade, že budú zahrnuté v ŽoP, označené ako neoprávnené. </w:t>
      </w:r>
    </w:p>
    <w:p w14:paraId="2A9C5FD1" w14:textId="77777777" w:rsidR="00804B40" w:rsidRPr="00804B40" w:rsidRDefault="00804B40" w:rsidP="00804B40">
      <w:pPr>
        <w:pStyle w:val="Odsekzoznamu"/>
        <w:rPr>
          <w:rFonts w:asciiTheme="minorHAnsi" w:hAnsiTheme="minorHAnsi"/>
          <w:sz w:val="20"/>
          <w:szCs w:val="20"/>
        </w:rPr>
      </w:pPr>
    </w:p>
    <w:p w14:paraId="4C14AA6B" w14:textId="77777777" w:rsidR="00777572" w:rsidRDefault="00777572">
      <w:pPr>
        <w:pStyle w:val="Odsekzoznamu"/>
        <w:numPr>
          <w:ilvl w:val="0"/>
          <w:numId w:val="174"/>
        </w:numPr>
        <w:spacing w:before="120" w:after="120"/>
        <w:jc w:val="both"/>
        <w:rPr>
          <w:rFonts w:asciiTheme="minorHAnsi" w:hAnsiTheme="minorHAnsi"/>
          <w:b/>
          <w:sz w:val="20"/>
          <w:szCs w:val="20"/>
        </w:rPr>
        <w:pPrChange w:id="223" w:author="Autor">
          <w:pPr>
            <w:numPr>
              <w:numId w:val="174"/>
            </w:numPr>
            <w:spacing w:before="120" w:after="120"/>
            <w:ind w:left="709" w:hanging="425"/>
            <w:jc w:val="both"/>
          </w:pPr>
        </w:pPrChange>
      </w:pPr>
      <w:r w:rsidRPr="00864A89">
        <w:rPr>
          <w:rFonts w:asciiTheme="minorHAnsi" w:hAnsiTheme="minorHAnsi"/>
          <w:b/>
          <w:sz w:val="20"/>
          <w:szCs w:val="20"/>
          <w:rPrChange w:id="224" w:author="Autor">
            <w:rPr>
              <w:rFonts w:asciiTheme="minorHAnsi" w:hAnsiTheme="minorHAnsi"/>
              <w:sz w:val="20"/>
              <w:szCs w:val="20"/>
            </w:rPr>
          </w:rPrChange>
        </w:rPr>
        <w:t xml:space="preserve">Lehota na výkon prvej ex ante kontroly je </w:t>
      </w:r>
      <w:r w:rsidRPr="00864A89">
        <w:rPr>
          <w:rFonts w:asciiTheme="minorHAnsi" w:hAnsiTheme="minorHAnsi"/>
          <w:b/>
          <w:sz w:val="20"/>
          <w:szCs w:val="20"/>
        </w:rPr>
        <w:t>15 pracovných dní</w:t>
      </w:r>
      <w:r w:rsidRPr="00864A89">
        <w:rPr>
          <w:rFonts w:asciiTheme="minorHAnsi" w:hAnsiTheme="minorHAnsi"/>
          <w:sz w:val="20"/>
          <w:szCs w:val="20"/>
        </w:rPr>
        <w:t xml:space="preserve">.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w:t>
      </w:r>
      <w:r w:rsidRPr="00864A89">
        <w:rPr>
          <w:rFonts w:asciiTheme="minorHAnsi" w:hAnsiTheme="minorHAnsi"/>
          <w:sz w:val="20"/>
          <w:szCs w:val="20"/>
        </w:rPr>
        <w:lastRenderedPageBreak/>
        <w:t xml:space="preserve">výkon kontroly. </w:t>
      </w:r>
      <w:r w:rsidRPr="00864A89">
        <w:rPr>
          <w:rFonts w:asciiTheme="minorHAnsi" w:hAnsiTheme="minorHAnsi"/>
          <w:b/>
          <w:sz w:val="20"/>
          <w:szCs w:val="20"/>
        </w:rPr>
        <w:t>Dňom nasledujúcim po dni doručenia vysvetlenia alebo doplnenia dokumentácie pokračuje plynutie lehoty na výkon finančnej kontroly VO.</w:t>
      </w:r>
    </w:p>
    <w:p w14:paraId="4FDAAE60" w14:textId="77777777" w:rsidR="00804B40" w:rsidRPr="00804B40" w:rsidRDefault="00804B40" w:rsidP="00804B40">
      <w:pPr>
        <w:pStyle w:val="Odsekzoznamu"/>
        <w:rPr>
          <w:rFonts w:asciiTheme="minorHAnsi" w:hAnsiTheme="minorHAnsi"/>
          <w:b/>
          <w:sz w:val="20"/>
          <w:szCs w:val="20"/>
        </w:rPr>
      </w:pPr>
    </w:p>
    <w:p w14:paraId="13607B1C" w14:textId="77777777" w:rsidR="00777572" w:rsidRDefault="00777572">
      <w:pPr>
        <w:pStyle w:val="Odsekzoznamu"/>
        <w:numPr>
          <w:ilvl w:val="0"/>
          <w:numId w:val="174"/>
        </w:numPr>
        <w:spacing w:before="120" w:after="120"/>
        <w:jc w:val="both"/>
        <w:rPr>
          <w:rFonts w:asciiTheme="minorHAnsi" w:hAnsiTheme="minorHAnsi"/>
          <w:sz w:val="20"/>
          <w:szCs w:val="20"/>
        </w:rPr>
        <w:pPrChange w:id="225" w:author="Autor">
          <w:pPr>
            <w:numPr>
              <w:numId w:val="174"/>
            </w:numPr>
            <w:spacing w:before="120" w:after="120"/>
            <w:ind w:left="709" w:hanging="425"/>
            <w:jc w:val="both"/>
          </w:pPr>
        </w:pPrChange>
      </w:pPr>
      <w:r w:rsidRPr="00864A89">
        <w:rPr>
          <w:rFonts w:asciiTheme="minorHAnsi" w:hAnsiTheme="minorHAnsi"/>
          <w:sz w:val="20"/>
          <w:szCs w:val="20"/>
        </w:rPr>
        <w:t>Pri predĺžení lehôt na výkon kontroly postupuje RO podľa</w:t>
      </w:r>
      <w:r w:rsidR="004A2A46" w:rsidRPr="00864A89">
        <w:rPr>
          <w:rFonts w:asciiTheme="minorHAnsi" w:hAnsiTheme="minorHAnsi"/>
          <w:sz w:val="20"/>
          <w:szCs w:val="20"/>
        </w:rPr>
        <w:t xml:space="preserve"> kapitoly 17.</w:t>
      </w:r>
      <w:r w:rsidRPr="00864A89">
        <w:rPr>
          <w:rFonts w:asciiTheme="minorHAnsi" w:hAnsiTheme="minorHAnsi"/>
          <w:sz w:val="20"/>
          <w:szCs w:val="20"/>
        </w:rPr>
        <w:t xml:space="preserve">  </w:t>
      </w:r>
    </w:p>
    <w:p w14:paraId="775F99AA" w14:textId="77777777" w:rsidR="00804B40" w:rsidRPr="00804B40" w:rsidRDefault="00804B40" w:rsidP="00804B40">
      <w:pPr>
        <w:pStyle w:val="Odsekzoznamu"/>
        <w:rPr>
          <w:rFonts w:asciiTheme="minorHAnsi" w:hAnsiTheme="minorHAnsi"/>
          <w:sz w:val="20"/>
          <w:szCs w:val="20"/>
        </w:rPr>
      </w:pPr>
    </w:p>
    <w:p w14:paraId="29970D50" w14:textId="77777777" w:rsidR="00777572" w:rsidRDefault="00777572">
      <w:pPr>
        <w:pStyle w:val="Odsekzoznamu"/>
        <w:numPr>
          <w:ilvl w:val="0"/>
          <w:numId w:val="174"/>
        </w:numPr>
        <w:spacing w:before="120" w:after="120"/>
        <w:jc w:val="both"/>
        <w:rPr>
          <w:rFonts w:asciiTheme="minorHAnsi" w:hAnsiTheme="minorHAnsi"/>
          <w:sz w:val="20"/>
          <w:szCs w:val="20"/>
        </w:rPr>
        <w:pPrChange w:id="226" w:author="Autor">
          <w:pPr>
            <w:numPr>
              <w:numId w:val="174"/>
            </w:numPr>
            <w:spacing w:before="120" w:after="120"/>
            <w:ind w:left="709" w:hanging="425"/>
            <w:jc w:val="both"/>
          </w:pPr>
        </w:pPrChange>
      </w:pPr>
      <w:r w:rsidRPr="00864A89">
        <w:rPr>
          <w:rFonts w:asciiTheme="minorHAnsi" w:hAnsiTheme="minorHAnsi"/>
          <w:b/>
          <w:sz w:val="20"/>
          <w:szCs w:val="20"/>
        </w:rPr>
        <w:t>Pokiaľ RO určí v návrhu správy z kontroly opatrenia na odstránenie zistených nedostatkov</w:t>
      </w:r>
      <w:r w:rsidRPr="00864A89">
        <w:rPr>
          <w:rFonts w:asciiTheme="minorHAnsi" w:hAnsiTheme="minorHAnsi"/>
          <w:sz w:val="20"/>
          <w:szCs w:val="20"/>
        </w:rPr>
        <w:t xml:space="preserve"> </w:t>
      </w:r>
      <w:r w:rsidR="0095067A" w:rsidRPr="00864A89">
        <w:rPr>
          <w:rFonts w:asciiTheme="minorHAnsi" w:hAnsiTheme="minorHAnsi"/>
          <w:sz w:val="20"/>
          <w:szCs w:val="20"/>
        </w:rPr>
        <w:t xml:space="preserve"> </w:t>
      </w:r>
      <w:r w:rsidR="0095067A" w:rsidRPr="00864A89">
        <w:rPr>
          <w:rFonts w:asciiTheme="minorHAnsi" w:hAnsiTheme="minorHAnsi"/>
          <w:sz w:val="20"/>
          <w:szCs w:val="20"/>
        </w:rPr>
        <w:br/>
      </w:r>
      <w:r w:rsidRPr="00864A89">
        <w:rPr>
          <w:rFonts w:asciiTheme="minorHAnsi" w:hAnsiTheme="minorHAnsi"/>
          <w:sz w:val="20"/>
          <w:szCs w:val="20"/>
        </w:rPr>
        <w:t xml:space="preserve">a na odstránenie príčin ich vzniku, </w:t>
      </w:r>
      <w:r w:rsidRPr="00864A89">
        <w:rPr>
          <w:rFonts w:asciiTheme="minorHAnsi" w:hAnsiTheme="minorHAnsi"/>
          <w:b/>
          <w:sz w:val="20"/>
          <w:szCs w:val="20"/>
        </w:rPr>
        <w:t>prijímateľ je  povinný</w:t>
      </w:r>
      <w:r w:rsidRPr="00864A89">
        <w:rPr>
          <w:rFonts w:asciiTheme="minorHAnsi" w:hAnsiTheme="minorHAnsi"/>
          <w:sz w:val="20"/>
          <w:szCs w:val="20"/>
        </w:rPr>
        <w:t xml:space="preserve"> ich </w:t>
      </w:r>
      <w:r w:rsidRPr="00864A89">
        <w:rPr>
          <w:rFonts w:asciiTheme="minorHAnsi" w:hAnsiTheme="minorHAnsi"/>
          <w:b/>
          <w:sz w:val="20"/>
          <w:szCs w:val="20"/>
        </w:rPr>
        <w:t>v stanovenej lehote</w:t>
      </w:r>
      <w:r w:rsidRPr="00864A89">
        <w:rPr>
          <w:rFonts w:asciiTheme="minorHAnsi" w:hAnsiTheme="minorHAnsi"/>
          <w:sz w:val="20"/>
          <w:szCs w:val="20"/>
        </w:rPr>
        <w:t xml:space="preserve"> (minimálne 5 pracovných dní a maximálne 10 pracovných dní) </w:t>
      </w:r>
      <w:r w:rsidRPr="00864A89">
        <w:rPr>
          <w:rFonts w:asciiTheme="minorHAnsi" w:hAnsiTheme="minorHAnsi"/>
          <w:b/>
          <w:sz w:val="20"/>
          <w:szCs w:val="20"/>
        </w:rPr>
        <w:t>odstrániť a zaslať na RO takto upravenú dokumentáciu.</w:t>
      </w:r>
      <w:r w:rsidRPr="00864A89">
        <w:rPr>
          <w:rFonts w:asciiTheme="minorHAnsi" w:hAnsiTheme="minorHAnsi"/>
          <w:sz w:val="20"/>
          <w:szCs w:val="20"/>
        </w:rPr>
        <w:t xml:space="preserve"> RO je v odôvodnených prípadoch, ak si to povaha úkonu objektívne vyžaduje, </w:t>
      </w:r>
      <w:r w:rsidRPr="00864A89">
        <w:rPr>
          <w:rFonts w:asciiTheme="minorHAnsi" w:hAnsiTheme="minorHAnsi"/>
          <w:b/>
          <w:sz w:val="20"/>
          <w:szCs w:val="20"/>
        </w:rPr>
        <w:t>oprávnený stanoviť aj dlhšiu lehotu</w:t>
      </w:r>
      <w:r w:rsidRPr="00864A89">
        <w:rPr>
          <w:rFonts w:asciiTheme="minorHAnsi" w:hAnsiTheme="minorHAnsi"/>
          <w:sz w:val="20"/>
          <w:szCs w:val="20"/>
        </w:rPr>
        <w:t>, resp. stanovenú lehotu predĺžiť. V prípade, že ani po druhej výzve RO, prijímateľ nezabezpečí uspokojivú úpravu kontrolovanej dokumentácie, RO je oprávnený prvú ex ante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ante finančnej opravy alebo nepripustí výdavky do financovania v plnom rozsahu. Zároveň bude môcť RO uvedenú skutočnosť vyhodnotiť ako podstatné porušenie zmluvy o NFP.</w:t>
      </w:r>
    </w:p>
    <w:p w14:paraId="22E687F6" w14:textId="77777777" w:rsidR="00991089" w:rsidRPr="00991089" w:rsidRDefault="00991089" w:rsidP="00991089">
      <w:pPr>
        <w:pStyle w:val="Odsekzoznamu"/>
        <w:rPr>
          <w:rFonts w:asciiTheme="minorHAnsi" w:hAnsiTheme="minorHAnsi"/>
          <w:sz w:val="20"/>
          <w:szCs w:val="20"/>
        </w:rPr>
      </w:pPr>
    </w:p>
    <w:p w14:paraId="00FAB04D" w14:textId="77777777" w:rsidR="00804B40" w:rsidRPr="00804B40" w:rsidRDefault="00777572" w:rsidP="00804B40">
      <w:pPr>
        <w:pStyle w:val="Nadpis2"/>
      </w:pPr>
      <w:bookmarkStart w:id="227" w:name="_Toc12601459"/>
      <w:bookmarkStart w:id="228" w:name="_Toc12601621"/>
      <w:bookmarkStart w:id="229" w:name="_Toc12601722"/>
      <w:bookmarkStart w:id="230" w:name="_Toc12601823"/>
      <w:bookmarkStart w:id="231" w:name="_Toc498434327"/>
      <w:bookmarkStart w:id="232" w:name="_Toc26798959"/>
      <w:bookmarkEnd w:id="227"/>
      <w:bookmarkEnd w:id="228"/>
      <w:bookmarkEnd w:id="229"/>
      <w:bookmarkEnd w:id="230"/>
      <w:bookmarkEnd w:id="231"/>
      <w:r w:rsidRPr="00777572">
        <w:t>C) Druhá ex</w:t>
      </w:r>
      <w:r w:rsidR="00804B40">
        <w:t xml:space="preserve"> </w:t>
      </w:r>
      <w:r w:rsidRPr="00777572">
        <w:t>ante</w:t>
      </w:r>
      <w:r w:rsidR="002D6F33">
        <w:t xml:space="preserve"> kontrola</w:t>
      </w:r>
      <w:r w:rsidRPr="00777572">
        <w:t xml:space="preserve"> </w:t>
      </w:r>
      <w:bookmarkEnd w:id="232"/>
    </w:p>
    <w:p w14:paraId="2C4A3BD6" w14:textId="77777777" w:rsidR="002D6F33" w:rsidRPr="001B1981" w:rsidRDefault="002D6F33" w:rsidP="00510D1A">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1B1981">
        <w:rPr>
          <w:rFonts w:asciiTheme="minorHAnsi" w:eastAsia="Times New Roman" w:hAnsiTheme="minorHAnsi" w:cstheme="minorHAnsi"/>
          <w:sz w:val="20"/>
          <w:szCs w:val="20"/>
          <w:lang w:eastAsia="sk-SK"/>
        </w:rPr>
        <w:t xml:space="preserve">Druhú ex ante kontrolu </w:t>
      </w:r>
      <w:r w:rsidRPr="001B1981">
        <w:rPr>
          <w:rFonts w:asciiTheme="minorHAnsi" w:eastAsia="Times New Roman" w:hAnsiTheme="minorHAnsi" w:cstheme="minorHAnsi"/>
          <w:b/>
          <w:sz w:val="20"/>
          <w:szCs w:val="20"/>
          <w:lang w:eastAsia="sk-SK"/>
          <w:rPrChange w:id="233" w:author="Autor">
            <w:rPr>
              <w:rFonts w:eastAsia="Times New Roman" w:cs="Times New Roman"/>
              <w:sz w:val="24"/>
              <w:szCs w:val="24"/>
              <w:lang w:eastAsia="sk-SK"/>
            </w:rPr>
          </w:rPrChange>
        </w:rPr>
        <w:t>vykonáva RO iba v prípade dobrovoľnej žiadosti</w:t>
      </w:r>
      <w:r w:rsidRPr="001B1981">
        <w:rPr>
          <w:rFonts w:asciiTheme="minorHAnsi" w:eastAsia="Times New Roman" w:hAnsiTheme="minorHAnsi" w:cstheme="minorHAnsi"/>
          <w:sz w:val="20"/>
          <w:szCs w:val="20"/>
          <w:lang w:eastAsia="sk-SK"/>
        </w:rPr>
        <w:t xml:space="preserve"> prijímateľa o výkon tohto typu kontroly, ak ide o nadlimitnú zákazku, </w:t>
      </w:r>
      <w:r w:rsidRPr="001B1981">
        <w:rPr>
          <w:rFonts w:asciiTheme="minorHAnsi" w:eastAsia="Times New Roman" w:hAnsiTheme="minorHAnsi" w:cstheme="minorHAnsi"/>
          <w:b/>
          <w:sz w:val="20"/>
          <w:szCs w:val="20"/>
          <w:lang w:eastAsia="sk-SK"/>
          <w:rPrChange w:id="234" w:author="Autor">
            <w:rPr>
              <w:rFonts w:eastAsia="Times New Roman" w:cs="Times New Roman"/>
              <w:sz w:val="24"/>
              <w:szCs w:val="24"/>
              <w:lang w:eastAsia="sk-SK"/>
            </w:rPr>
          </w:rPrChange>
        </w:rPr>
        <w:t>ktorá nie je predmetnom povinnej kontroly ÚVO</w:t>
      </w:r>
      <w:r w:rsidRPr="001B1981">
        <w:rPr>
          <w:rFonts w:asciiTheme="minorHAnsi" w:eastAsia="Times New Roman" w:hAnsiTheme="minorHAnsi" w:cstheme="minorHAnsi"/>
          <w:sz w:val="20"/>
          <w:szCs w:val="20"/>
          <w:lang w:eastAsia="sk-SK"/>
        </w:rPr>
        <w:t xml:space="preserve"> podľa </w:t>
      </w:r>
      <w:r w:rsidR="001B1981" w:rsidRPr="001B1981">
        <w:rPr>
          <w:rFonts w:asciiTheme="minorHAnsi" w:eastAsia="Times New Roman" w:hAnsiTheme="minorHAnsi" w:cstheme="minorHAnsi"/>
          <w:sz w:val="20"/>
          <w:szCs w:val="20"/>
          <w:lang w:eastAsia="sk-SK"/>
        </w:rPr>
        <w:t xml:space="preserve"> </w:t>
      </w:r>
      <w:r w:rsidRPr="001B1981">
        <w:rPr>
          <w:rFonts w:asciiTheme="minorHAnsi" w:eastAsia="Times New Roman" w:hAnsiTheme="minorHAnsi" w:cstheme="minorHAnsi"/>
          <w:sz w:val="20"/>
          <w:szCs w:val="20"/>
          <w:lang w:eastAsia="sk-SK"/>
        </w:rPr>
        <w:t xml:space="preserve">§ 169 ods. 2 ZVO. V prípade dobrovoľnej žiadosti prijímateľa o výkon tohto typu kontroly, </w:t>
      </w:r>
      <w:r w:rsidRPr="001B1981">
        <w:rPr>
          <w:rFonts w:asciiTheme="minorHAnsi" w:eastAsia="Times New Roman" w:hAnsiTheme="minorHAnsi" w:cstheme="minorHAnsi"/>
          <w:b/>
          <w:sz w:val="20"/>
          <w:szCs w:val="20"/>
          <w:lang w:eastAsia="sk-SK"/>
          <w:rPrChange w:id="235" w:author="Autor">
            <w:rPr>
              <w:rFonts w:eastAsia="Times New Roman" w:cs="Times New Roman"/>
              <w:sz w:val="24"/>
              <w:szCs w:val="24"/>
              <w:lang w:eastAsia="sk-SK"/>
            </w:rPr>
          </w:rPrChange>
        </w:rPr>
        <w:t>prijímateľ nie je oprávnený uzavrieť zmluvu s úspešným uchádzačom pred ukončením kontroly RO</w:t>
      </w:r>
      <w:r w:rsidRPr="001B1981">
        <w:rPr>
          <w:rFonts w:asciiTheme="minorHAnsi" w:eastAsia="Times New Roman" w:hAnsiTheme="minorHAnsi" w:cstheme="minorHAnsi"/>
          <w:sz w:val="20"/>
          <w:szCs w:val="20"/>
          <w:lang w:eastAsia="sk-SK"/>
        </w:rPr>
        <w:t>.</w:t>
      </w:r>
    </w:p>
    <w:p w14:paraId="36E64D9F" w14:textId="1877FC8F"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sz w:val="20"/>
          <w:szCs w:val="20"/>
          <w:lang w:eastAsia="sk-SK"/>
        </w:rPr>
        <w:t>Ak sa prijímateľ dobrovoľne rozhodne zaslať na RO dokumentáciu za účelom výkonu druhej ex ante kontroly, predkladá kompletnú dokumentáciu na kontrolu pred podpisom zmluvy s úspešným uchádzačom</w:t>
      </w:r>
      <w:r w:rsidR="009813DC" w:rsidRPr="007A5D2A">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sz w:val="20"/>
          <w:szCs w:val="20"/>
          <w:lang w:eastAsia="sk-SK"/>
        </w:rPr>
        <w:t xml:space="preserve"> vo fáze po vyhodnotení ponúk a po ukončení všetkých revíznych postupov. </w:t>
      </w:r>
      <w:r w:rsidR="001B1981">
        <w:rPr>
          <w:rFonts w:asciiTheme="minorHAnsi" w:eastAsia="Times New Roman" w:hAnsiTheme="minorHAnsi" w:cstheme="minorHAnsi"/>
          <w:sz w:val="20"/>
          <w:szCs w:val="20"/>
          <w:lang w:eastAsia="sk-SK"/>
        </w:rPr>
        <w:t xml:space="preserve"> </w:t>
      </w:r>
      <w:r w:rsidR="001B1981">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Pri predkladaní dokumentácie prijímateľ postupuje podľa kapitoly </w:t>
      </w:r>
      <w:ins w:id="236" w:author="Autor">
        <w:r w:rsidR="001E33D8">
          <w:rPr>
            <w:rFonts w:asciiTheme="minorHAnsi" w:eastAsia="Times New Roman" w:hAnsiTheme="minorHAnsi" w:cstheme="minorHAnsi"/>
            <w:sz w:val="20"/>
            <w:szCs w:val="20"/>
            <w:lang w:eastAsia="sk-SK"/>
          </w:rPr>
          <w:t>16.</w:t>
        </w:r>
      </w:ins>
    </w:p>
    <w:p w14:paraId="3C3C99AD"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b/>
          <w:sz w:val="20"/>
          <w:szCs w:val="20"/>
          <w:lang w:eastAsia="sk-SK"/>
          <w:rPrChange w:id="237" w:author="Autor">
            <w:rPr>
              <w:rFonts w:eastAsia="Times New Roman" w:cs="Times New Roman"/>
              <w:sz w:val="24"/>
              <w:szCs w:val="24"/>
              <w:lang w:eastAsia="sk-SK"/>
            </w:rPr>
          </w:rPrChange>
        </w:rPr>
        <w:t>RO nevykonáva</w:t>
      </w:r>
      <w:r w:rsidRPr="007A5D2A">
        <w:rPr>
          <w:rFonts w:asciiTheme="minorHAnsi" w:eastAsia="Times New Roman" w:hAnsiTheme="minorHAnsi" w:cstheme="minorHAnsi"/>
          <w:sz w:val="20"/>
          <w:szCs w:val="20"/>
          <w:lang w:eastAsia="sk-SK"/>
        </w:rPr>
        <w:t xml:space="preserve"> druhú ex ante kontrolu </w:t>
      </w:r>
      <w:r w:rsidRPr="007A5D2A">
        <w:rPr>
          <w:rFonts w:asciiTheme="minorHAnsi" w:eastAsia="Times New Roman" w:hAnsiTheme="minorHAnsi" w:cstheme="minorHAnsi"/>
          <w:b/>
          <w:sz w:val="20"/>
          <w:szCs w:val="20"/>
          <w:lang w:eastAsia="sk-SK"/>
          <w:rPrChange w:id="238" w:author="Autor">
            <w:rPr>
              <w:rFonts w:eastAsia="Times New Roman" w:cs="Times New Roman"/>
              <w:sz w:val="24"/>
              <w:szCs w:val="24"/>
              <w:lang w:eastAsia="sk-SK"/>
            </w:rPr>
          </w:rPrChange>
        </w:rPr>
        <w:t>vo vzťahu k nadlimitným postupom zadávania zákaziek, ktoré sú predmetom povinnej kontroly ÚVO v zmysle § 169 ods. 2 ZVO</w:t>
      </w:r>
      <w:r w:rsidRPr="007A5D2A">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b/>
          <w:sz w:val="20"/>
          <w:szCs w:val="20"/>
          <w:lang w:eastAsia="sk-SK"/>
          <w:rPrChange w:id="239" w:author="Autor">
            <w:rPr>
              <w:rFonts w:eastAsia="Times New Roman" w:cs="Times New Roman"/>
              <w:sz w:val="24"/>
              <w:szCs w:val="24"/>
              <w:lang w:eastAsia="sk-SK"/>
            </w:rPr>
          </w:rPrChange>
        </w:rPr>
        <w:t>Prijímateľ je v tomto prípade povinný podať podnet na ÚVO</w:t>
      </w:r>
      <w:r w:rsidRPr="007A5D2A">
        <w:rPr>
          <w:rFonts w:asciiTheme="minorHAnsi" w:eastAsia="Times New Roman" w:hAnsiTheme="minorHAnsi" w:cstheme="minorHAnsi"/>
          <w:sz w:val="20"/>
          <w:szCs w:val="20"/>
          <w:lang w:eastAsia="sk-SK"/>
        </w:rPr>
        <w:t xml:space="preserve"> podľa § 169 ods. 1 písm. b) v spojení s § 169 ods. 2 ZVO a v prípade rozhodnutia ÚVO o zrušení použitého postupu zadávania zákazky (§ 175 ods. 1 písm. a) ZVO) alebo nariadení odstránenia protiprávneho stavu (§ 175 ods. 1 písm. b) ZVO), </w:t>
      </w:r>
      <w:r w:rsidRPr="007A5D2A">
        <w:rPr>
          <w:rFonts w:asciiTheme="minorHAnsi" w:eastAsia="Times New Roman" w:hAnsiTheme="minorHAnsi" w:cstheme="minorHAnsi"/>
          <w:b/>
          <w:sz w:val="20"/>
          <w:szCs w:val="20"/>
          <w:lang w:eastAsia="sk-SK"/>
          <w:rPrChange w:id="240" w:author="Autor">
            <w:rPr>
              <w:rFonts w:eastAsia="Times New Roman" w:cs="Times New Roman"/>
              <w:sz w:val="24"/>
              <w:szCs w:val="24"/>
              <w:lang w:eastAsia="sk-SK"/>
            </w:rPr>
          </w:rPrChange>
        </w:rPr>
        <w:t xml:space="preserve">je prijímateľ povinný postupovať v súlade s rozhodnutím ÚVO. </w:t>
      </w:r>
    </w:p>
    <w:p w14:paraId="7BE059F6"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sz w:val="20"/>
          <w:szCs w:val="20"/>
          <w:lang w:eastAsia="sk-SK"/>
        </w:rPr>
        <w:t>V prípade, ak predpokladaná hodnota nadlimitného postupu zadávania zákazky na dodanie tovaru alebo poskytnutie služby je nižšia ako 600 000 EUR a </w:t>
      </w:r>
      <w:r w:rsidRPr="007A5D2A">
        <w:rPr>
          <w:rFonts w:asciiTheme="minorHAnsi" w:eastAsia="Times New Roman" w:hAnsiTheme="minorHAnsi" w:cstheme="minorHAnsi"/>
          <w:b/>
          <w:sz w:val="20"/>
          <w:szCs w:val="20"/>
          <w:lang w:eastAsia="sk-SK"/>
          <w:rPrChange w:id="241" w:author="Autor">
            <w:rPr>
              <w:rFonts w:eastAsia="Times New Roman" w:cs="Times New Roman"/>
              <w:sz w:val="24"/>
              <w:szCs w:val="24"/>
              <w:lang w:eastAsia="sk-SK"/>
            </w:rPr>
          </w:rPrChange>
        </w:rPr>
        <w:t>prijímateľ dobrovoľne požiada RO o výkon druhej ex ante kontroly, druhá ex ante kontrola postupu zadávania zákazky je ukončená v štádiu pred uzavretím zmluvy s úspešným uchádzačom iba kontrolou príslušného RO.</w:t>
      </w:r>
      <w:r w:rsidRPr="007A5D2A">
        <w:rPr>
          <w:rFonts w:asciiTheme="minorHAnsi" w:eastAsia="Times New Roman" w:hAnsiTheme="minorHAnsi" w:cstheme="minorHAnsi"/>
          <w:sz w:val="20"/>
          <w:szCs w:val="20"/>
          <w:lang w:eastAsia="sk-SK"/>
        </w:rPr>
        <w:t xml:space="preserve"> Uvedeným nie je dotknuté právo prijímateľa na „dobrovoľné“ podanie podnetu na ÚVO podľa § 169 ods. 1 písm. b) ZVO alebo právo RO</w:t>
      </w:r>
      <w:r w:rsidR="001B1981">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sz w:val="20"/>
          <w:szCs w:val="20"/>
          <w:lang w:eastAsia="sk-SK"/>
        </w:rPr>
        <w:t xml:space="preserve"> na podanie podnetu podľa § 169 ods. 1 písm. c) ZVO. Ak prijímateľ alebo RO toto právo využije a podá podnet na ÚVO a právoplatné rozhodnutie ÚVO neidentifikuje nedostatky, ktoré uviedol RO v návrhu správy/správe z kontroly, vypracuje ÚVO na základe žiadosti RO sprievodný list, v ktorom uvedie informácie, prečo nedostatky uvedené v záveroch kontroly RO (označené zo strany RO ako nedostatky, ktoré mali alebo mohli mať vplyv na výsledok verejného obstarávania), nepovažuje za nedostatky v zmysle ZVO alebo prečo nedostatky zistené RO nemali alebo nemohli mať vplyv na výsledok VO. </w:t>
      </w:r>
    </w:p>
    <w:p w14:paraId="68E82395"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b/>
          <w:sz w:val="20"/>
          <w:szCs w:val="20"/>
          <w:lang w:eastAsia="sk-SK"/>
          <w:rPrChange w:id="242" w:author="Autor">
            <w:rPr>
              <w:rFonts w:eastAsia="Times New Roman" w:cs="Times New Roman"/>
              <w:sz w:val="24"/>
              <w:szCs w:val="24"/>
              <w:lang w:eastAsia="sk-SK"/>
            </w:rPr>
          </w:rPrChange>
        </w:rPr>
        <w:t>Lehota na výkon finančnej kontroly je 20 pracovných dní.</w:t>
      </w:r>
      <w:r w:rsidRPr="007A5D2A">
        <w:rPr>
          <w:rFonts w:asciiTheme="minorHAnsi" w:eastAsia="Times New Roman" w:hAnsiTheme="minorHAnsi" w:cstheme="minorHAnsi"/>
          <w:sz w:val="20"/>
          <w:szCs w:val="20"/>
          <w:lang w:eastAsia="sk-SK"/>
        </w:rPr>
        <w:t xml:space="preserve"> Ak RO doručí prijímateľovi žiadosť </w:t>
      </w:r>
      <w:r w:rsidR="001B1981">
        <w:rPr>
          <w:rFonts w:asciiTheme="minorHAnsi" w:eastAsia="Times New Roman" w:hAnsiTheme="minorHAnsi" w:cstheme="minorHAnsi"/>
          <w:sz w:val="20"/>
          <w:szCs w:val="20"/>
          <w:lang w:eastAsia="sk-SK"/>
        </w:rPr>
        <w:t xml:space="preserve">  </w:t>
      </w:r>
      <w:r w:rsidR="001B1981">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o vysvetlenie alebo doplnenie dokumentácie, určí v tejto žiadosti lehotu minimálne 5 pracovných dní a maximálne 10 pracovných dní na zaslanie tohto vysvetlenia alebo doplnenia zo strany prijímateľa (uvedené lehoty sa netýkajú prípadov, keď lehota na výkon finančnej kontroly neplynie z titulu výkonu kontroly ÚVO). Dňom odoslania žiadosti sa prerušuje lehota na výkon kontroly/finančnej kontroly. Dňom nasledujúcim po dni doručenia vysvetlenia alebo doplnenia dokumentácie na RO pokračuje </w:t>
      </w:r>
      <w:r w:rsidRPr="007A5D2A">
        <w:rPr>
          <w:rFonts w:asciiTheme="minorHAnsi" w:eastAsia="Times New Roman" w:hAnsiTheme="minorHAnsi" w:cstheme="minorHAnsi"/>
          <w:sz w:val="20"/>
          <w:szCs w:val="20"/>
          <w:lang w:eastAsia="sk-SK"/>
        </w:rPr>
        <w:lastRenderedPageBreak/>
        <w:t>plynutie lehoty na výkon kontroly/finančnej kontroly VO. Doplnením dokumentácie nemôže dôjsť k zmene pôvodne predložených dokladov, resp. údajov v nich uvedených. Zároveň,</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ak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zmluvy o NFP. </w:t>
      </w:r>
    </w:p>
    <w:p w14:paraId="2CA9F6A7"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sz w:val="20"/>
          <w:szCs w:val="20"/>
          <w:lang w:eastAsia="sk-SK"/>
        </w:rPr>
        <w:t xml:space="preserve">Súčasťou finančnej kontroly je aj vecná kontrola súladu predmetu VO, návrhu zmluvných podmienok </w:t>
      </w:r>
      <w:r w:rsidR="007A5D2A">
        <w:rPr>
          <w:rFonts w:asciiTheme="minorHAnsi" w:eastAsia="Times New Roman" w:hAnsiTheme="minorHAnsi" w:cstheme="minorHAnsi"/>
          <w:sz w:val="20"/>
          <w:szCs w:val="20"/>
          <w:lang w:eastAsia="sk-SK"/>
        </w:rPr>
        <w:t xml:space="preserve"> </w:t>
      </w:r>
      <w:r w:rsidR="007A5D2A">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a iných údajov so schválenou ŽoNFP a účinnou zmluvou o NFP. Závery z výkonu vecnej kontroly sú súčasťou návrhu správy/správy z kontroly.</w:t>
      </w:r>
    </w:p>
    <w:p w14:paraId="0F68313F"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sz w:val="20"/>
          <w:szCs w:val="20"/>
          <w:lang w:eastAsia="sk-SK"/>
        </w:rPr>
        <w:t xml:space="preserve">Ak </w:t>
      </w:r>
      <w:r w:rsidR="009813DC" w:rsidRPr="007A5D2A">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sz w:val="20"/>
          <w:szCs w:val="20"/>
          <w:lang w:eastAsia="sk-SK"/>
        </w:rPr>
        <w:t xml:space="preserve">RO </w:t>
      </w:r>
      <w:r w:rsidR="009813DC" w:rsidRPr="007A5D2A">
        <w:rPr>
          <w:rFonts w:asciiTheme="minorHAnsi" w:eastAsia="Times New Roman" w:hAnsiTheme="minorHAnsi" w:cstheme="minorHAnsi"/>
          <w:sz w:val="20"/>
          <w:szCs w:val="20"/>
          <w:lang w:eastAsia="sk-SK"/>
        </w:rPr>
        <w:t xml:space="preserve">nemôže dodržať lehotu na výkon tejto kontroly, je </w:t>
      </w:r>
      <w:r w:rsidRPr="007A5D2A">
        <w:rPr>
          <w:rFonts w:asciiTheme="minorHAnsi" w:eastAsia="Times New Roman" w:hAnsiTheme="minorHAnsi" w:cstheme="minorHAnsi"/>
          <w:sz w:val="20"/>
          <w:szCs w:val="20"/>
          <w:lang w:eastAsia="sk-SK"/>
        </w:rPr>
        <w:t xml:space="preserve">povinný informovať prijímateľa </w:t>
      </w:r>
      <w:r w:rsidR="001B1981">
        <w:rPr>
          <w:rFonts w:asciiTheme="minorHAnsi" w:eastAsia="Times New Roman" w:hAnsiTheme="minorHAnsi" w:cstheme="minorHAnsi"/>
          <w:sz w:val="20"/>
          <w:szCs w:val="20"/>
          <w:lang w:eastAsia="sk-SK"/>
        </w:rPr>
        <w:t xml:space="preserve"> </w:t>
      </w:r>
      <w:r w:rsidR="001B1981">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o dôvodoch nedodržania termínu, ako aj o novom predpokladanom termíne vydania návrhu správy/správy z kontroly. Pri nedodržaní oznámeného predpokladaného termínu RO opakovane zabezpečí informovanosť prijímateľa za rovnakých podmienok. Zároveň, ak RO nedoručí návrh správy z kontroly (v prípade zistení nedostatkov) alebo správu z kontroly (v prípade, ak kontrolou neboli zistené nedostatky) vo vyššie uvedených lehotách, pričom RO lehotu kontroly nepredĺžil, prijímateľ je oprávnený, ak je to relevantné, pozastaviť realizáciu hlavných aktivít projektu do času zaslania návrhu správy z kontroly alebo správy</w:t>
      </w:r>
      <w:r w:rsidR="001B1981">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sz w:val="20"/>
          <w:szCs w:val="20"/>
          <w:lang w:eastAsia="sk-SK"/>
        </w:rPr>
        <w:t>z kontroly. Prijímateľ je v takom prípade povinný oznámiť RO pozastavenie realizácie hlavných aktivít v súlade s relevantnými ustanoveniami zmluvy o NFP. Týmto ustanovením nie je dotknutá povinnosť RO vykonať kontrolu VO.</w:t>
      </w:r>
    </w:p>
    <w:p w14:paraId="2B3609CA"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b/>
          <w:sz w:val="20"/>
          <w:szCs w:val="20"/>
          <w:lang w:eastAsia="sk-SK"/>
          <w:rPrChange w:id="243" w:author="Autor">
            <w:rPr>
              <w:rFonts w:eastAsia="Times New Roman" w:cs="Times New Roman"/>
              <w:sz w:val="24"/>
              <w:szCs w:val="24"/>
              <w:lang w:eastAsia="sk-SK"/>
            </w:rPr>
          </w:rPrChange>
        </w:rPr>
        <w:t>Ak RO zistí porušenie pravidiel a postupov VO, ktoré je možné postupmi v zmysle ZVO odstrániť</w:t>
      </w:r>
      <w:r w:rsidRPr="007A5D2A">
        <w:rPr>
          <w:rFonts w:asciiTheme="minorHAnsi" w:eastAsia="Times New Roman" w:hAnsiTheme="minorHAnsi" w:cstheme="minorHAnsi"/>
          <w:sz w:val="20"/>
          <w:szCs w:val="20"/>
          <w:lang w:eastAsia="sk-SK"/>
        </w:rPr>
        <w:t xml:space="preserve"> (napr. opätovné vyhodnotenie podmienok účasti alebo ponúk) alebo ak zistí také porušenie ustanovení legislatívy SR a EÚ (napr. na základe zistení vecnej kontroly), ktoré je možné odstrániť alebo nedostatky, ktoré nie je možné odstrániť, ale ktoré zároveň nemali ani nemohli mať vplyv </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na výsledok VO, </w:t>
      </w:r>
      <w:r w:rsidRPr="007A5D2A">
        <w:rPr>
          <w:rFonts w:asciiTheme="minorHAnsi" w:eastAsia="Times New Roman" w:hAnsiTheme="minorHAnsi" w:cstheme="minorHAnsi"/>
          <w:b/>
          <w:sz w:val="20"/>
          <w:szCs w:val="20"/>
          <w:lang w:eastAsia="sk-SK"/>
          <w:rPrChange w:id="244" w:author="Autor">
            <w:rPr>
              <w:rFonts w:eastAsia="Times New Roman" w:cs="Times New Roman"/>
              <w:sz w:val="24"/>
              <w:szCs w:val="24"/>
              <w:lang w:eastAsia="sk-SK"/>
            </w:rPr>
          </w:rPrChange>
        </w:rPr>
        <w:t xml:space="preserve">uvedie nedostatky v návrhu správy z kontroly spolu s odporúčaním na prijatie opatrení na nápravu zistených nedostatkov a na odstránenie príčin ich vzniku. </w:t>
      </w:r>
      <w:bookmarkStart w:id="245" w:name="_Hlk1332437"/>
    </w:p>
    <w:bookmarkEnd w:id="245"/>
    <w:p w14:paraId="5322644C"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b/>
          <w:sz w:val="20"/>
          <w:szCs w:val="20"/>
          <w:lang w:eastAsia="sk-SK"/>
          <w:rPrChange w:id="246" w:author="Autor">
            <w:rPr>
              <w:rFonts w:eastAsia="Times New Roman" w:cs="Times New Roman"/>
              <w:sz w:val="24"/>
              <w:szCs w:val="24"/>
              <w:lang w:eastAsia="sk-SK"/>
            </w:rPr>
          </w:rPrChange>
        </w:rPr>
        <w:t xml:space="preserve">Ak RO zistí porušenie pravidiel a postupov VO, ktoré mali alebo mohli mať vplyv na výsledok VO </w:t>
      </w:r>
      <w:r w:rsidR="007A441B">
        <w:rPr>
          <w:rFonts w:asciiTheme="minorHAnsi" w:eastAsia="Times New Roman" w:hAnsiTheme="minorHAnsi" w:cstheme="minorHAnsi"/>
          <w:b/>
          <w:sz w:val="20"/>
          <w:szCs w:val="20"/>
          <w:lang w:eastAsia="sk-SK"/>
        </w:rPr>
        <w:t xml:space="preserve"> </w:t>
      </w:r>
      <w:r w:rsidR="007A441B">
        <w:rPr>
          <w:rFonts w:asciiTheme="minorHAnsi" w:eastAsia="Times New Roman" w:hAnsiTheme="minorHAnsi" w:cstheme="minorHAnsi"/>
          <w:b/>
          <w:sz w:val="20"/>
          <w:szCs w:val="20"/>
          <w:lang w:eastAsia="sk-SK"/>
        </w:rPr>
        <w:br/>
      </w:r>
      <w:r w:rsidRPr="007A5D2A">
        <w:rPr>
          <w:rFonts w:asciiTheme="minorHAnsi" w:eastAsia="Times New Roman" w:hAnsiTheme="minorHAnsi" w:cstheme="minorHAnsi"/>
          <w:b/>
          <w:sz w:val="20"/>
          <w:szCs w:val="20"/>
          <w:lang w:eastAsia="sk-SK"/>
          <w:rPrChange w:id="247" w:author="Autor">
            <w:rPr>
              <w:rFonts w:eastAsia="Times New Roman" w:cs="Times New Roman"/>
              <w:sz w:val="24"/>
              <w:szCs w:val="24"/>
              <w:lang w:eastAsia="sk-SK"/>
            </w:rPr>
          </w:rPrChange>
        </w:rPr>
        <w:t>a nie je možné odstrániť protiprávny stav, uvedie nedostatky v návrhu správy z kontroly spolu s navrhovanou výškou ex ante finančnej opravy</w:t>
      </w:r>
      <w:r w:rsidRPr="007A5D2A">
        <w:rPr>
          <w:rFonts w:asciiTheme="minorHAnsi" w:eastAsia="Times New Roman" w:hAnsiTheme="minorHAnsi" w:cstheme="minorHAnsi"/>
          <w:sz w:val="20"/>
          <w:szCs w:val="20"/>
          <w:lang w:eastAsia="sk-SK"/>
        </w:rPr>
        <w:t>, ak RO zároveň vyhodnotí, že opakovaním procesu VO by vznikli dodatočné náklady a časové obmedzenia, a teda bolo by prípustné uplatniť ex ante finančnú opravu</w:t>
      </w:r>
      <w:r w:rsidR="007A441B">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sz w:val="20"/>
          <w:szCs w:val="20"/>
          <w:lang w:eastAsia="sk-SK"/>
        </w:rPr>
        <w:t xml:space="preserve">pred podpisom zmluvy s úspešným uchádzačom. </w:t>
      </w:r>
      <w:r w:rsidRPr="007A5D2A">
        <w:rPr>
          <w:rFonts w:asciiTheme="minorHAnsi" w:eastAsia="Times New Roman" w:hAnsiTheme="minorHAnsi" w:cstheme="minorHAnsi"/>
          <w:b/>
          <w:sz w:val="20"/>
          <w:szCs w:val="20"/>
          <w:lang w:eastAsia="sk-SK"/>
          <w:rPrChange w:id="248" w:author="Autor">
            <w:rPr>
              <w:rFonts w:eastAsia="Times New Roman" w:cs="Times New Roman"/>
              <w:sz w:val="24"/>
              <w:szCs w:val="24"/>
              <w:lang w:eastAsia="sk-SK"/>
            </w:rPr>
          </w:rPrChange>
        </w:rPr>
        <w:t>V prípade, že nie je možné preukázať, že opakovaním procesu VO by vznikli dodatočné náklady a časové obmedzenia</w:t>
      </w:r>
      <w:r w:rsidRPr="007A5D2A">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b/>
          <w:sz w:val="20"/>
          <w:szCs w:val="20"/>
          <w:lang w:eastAsia="sk-SK"/>
          <w:rPrChange w:id="249" w:author="Autor">
            <w:rPr>
              <w:rFonts w:eastAsia="Times New Roman" w:cs="Times New Roman"/>
              <w:sz w:val="24"/>
              <w:szCs w:val="24"/>
              <w:lang w:eastAsia="sk-SK"/>
            </w:rPr>
          </w:rPrChange>
        </w:rPr>
        <w:t>RO konštatuje nesúhlas s podpísaním zmluvy s úspešným uchádzačom a vyzve prijímateľa, aby zrušil použitý postup zadávania zákazky</w:t>
      </w:r>
      <w:r w:rsidR="007A441B">
        <w:rPr>
          <w:rFonts w:asciiTheme="minorHAnsi" w:eastAsia="Times New Roman" w:hAnsiTheme="minorHAnsi" w:cstheme="minorHAnsi"/>
          <w:b/>
          <w:sz w:val="20"/>
          <w:szCs w:val="20"/>
          <w:lang w:eastAsia="sk-SK"/>
        </w:rPr>
        <w:t xml:space="preserve"> </w:t>
      </w:r>
      <w:r w:rsidRPr="007A5D2A">
        <w:rPr>
          <w:rFonts w:asciiTheme="minorHAnsi" w:eastAsia="Times New Roman" w:hAnsiTheme="minorHAnsi" w:cstheme="minorHAnsi"/>
          <w:b/>
          <w:sz w:val="20"/>
          <w:szCs w:val="20"/>
          <w:lang w:eastAsia="sk-SK"/>
          <w:rPrChange w:id="250" w:author="Autor">
            <w:rPr>
              <w:rFonts w:eastAsia="Times New Roman" w:cs="Times New Roman"/>
              <w:sz w:val="24"/>
              <w:szCs w:val="24"/>
              <w:lang w:eastAsia="sk-SK"/>
            </w:rPr>
          </w:rPrChange>
        </w:rPr>
        <w:t>a odporučí vyhlásiť nové verejné obstarávanie.</w:t>
      </w:r>
      <w:r w:rsidRPr="007A5D2A">
        <w:rPr>
          <w:rFonts w:asciiTheme="minorHAnsi" w:eastAsia="Times New Roman" w:hAnsiTheme="minorHAnsi" w:cstheme="minorHAnsi"/>
          <w:sz w:val="20"/>
          <w:szCs w:val="20"/>
          <w:lang w:eastAsia="sk-SK"/>
        </w:rPr>
        <w:t xml:space="preserve"> </w:t>
      </w:r>
    </w:p>
    <w:p w14:paraId="696E903F" w14:textId="77777777" w:rsidR="002D6F33" w:rsidRPr="007A5D2A" w:rsidRDefault="002D6F33" w:rsidP="002D6F33">
      <w:pPr>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sz w:val="20"/>
          <w:szCs w:val="20"/>
          <w:lang w:eastAsia="sk-SK"/>
        </w:rPr>
        <w:t xml:space="preserve">Ak RO zistí porušenie pravidiel a postupov VO, resp. zistí porušenie pravidiel a ustanovení  legislatívy SR a EÚ (napr. na základe zistení vecnej kontroly také skutočnosti, ktoré ovplyvňujú posudzovanie oprávnenosti výdavkov predložených prijímateľom v ŽoP – nesúlad predmetu zákazky VO s podpísanou zmluvou o poskytnutí NFP), RO vypracuje a doručí prijímateľovi návrh správy z kontroly, obsahujúci nedostatky, návrh odporúčaní na nápravu zistených nedostatkov </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a na odstránenie príčin ich vzniku. Záverom kontroly/finančnej kontroly RO môže byť súhlas alebo nesúhlas s podpisom zmluvy s úspešným uchádzačom. V prípade, že je potrebné odstrániť v rámci overovanej zákazky protiprávny stav, v návrhu správy z kontroly uvedie RO nedostatky a odporúčania na odstránenie zistených nedostatkov, zároveň poskytne prijímateľovi lehotu minimálne </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5 pracovných dní na podanie námietok. V prípade, že prijímateľ doručí v určenej lehote námietky, je RO povinný ich vyhodnotiť a v prípade ich úplnej alebo čiastočnej opodstatnenosti, zohľadniť ich </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v správe z kontroly. V prípade, že námietky prijímateľa sú neopodstatnené, neboli podané alebo boli podané po lehote, vypracuje RO správu z kontroly, v rámci ktorej uvedie neopodstatnené námietky spolu s dôvodom ich neopodstatnenosti. Správa z kontroly zároveň obsahuje odporúčania </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na odstránenie zistených nedostatkov, prijímateľ je povinný v stanovenej lehote (minimálne </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5 pracovných dní a maximálne 10 pracovných dní) prijať opatrenia a zaslať na RO dokumentáciu preukazujúcu splnenie prijatých opatrení (napr. zápisnicu z opätovného vyhodnotenia ponúk), pričom RO overí, či prijímateľ odstránil protiprávny stav v súlade s návrhom správy a správou </w:t>
      </w:r>
      <w:r w:rsidR="007A441B">
        <w:rPr>
          <w:rFonts w:asciiTheme="minorHAnsi" w:eastAsia="Times New Roman" w:hAnsiTheme="minorHAnsi" w:cstheme="minorHAnsi"/>
          <w:sz w:val="20"/>
          <w:szCs w:val="20"/>
          <w:lang w:eastAsia="sk-SK"/>
        </w:rPr>
        <w:t xml:space="preserve"> </w:t>
      </w:r>
      <w:r w:rsidR="007A441B">
        <w:rPr>
          <w:rFonts w:asciiTheme="minorHAnsi" w:eastAsia="Times New Roman" w:hAnsiTheme="minorHAnsi" w:cstheme="minorHAnsi"/>
          <w:sz w:val="20"/>
          <w:szCs w:val="20"/>
          <w:lang w:eastAsia="sk-SK"/>
        </w:rPr>
        <w:br/>
      </w:r>
      <w:r w:rsidRPr="007A5D2A">
        <w:rPr>
          <w:rFonts w:asciiTheme="minorHAnsi" w:eastAsia="Times New Roman" w:hAnsiTheme="minorHAnsi" w:cstheme="minorHAnsi"/>
          <w:sz w:val="20"/>
          <w:szCs w:val="20"/>
          <w:lang w:eastAsia="sk-SK"/>
        </w:rPr>
        <w:t xml:space="preserve">z kontroly. V prípade, že prijímateľ neodstránil protiprávny stav, vykoná RO opätovnú finančnú kontrolu a v návrhu správy spolu s identifikovaným nedostatkom uvedie odporúčanie na uplatnenie ex ante finančnej opravy pred podpisom zmluvy s úspešným uchádzačom v prípade, ak by opakovaním procesu VO vznikli dodatočné náklady a časové obmedzenia. V prípade, že nie je možné preukázať, že opakovaním procesu VO by vznikli dodatočné náklady a časové obmedzenia, RO vyjadrí v návrhu </w:t>
      </w:r>
      <w:r w:rsidRPr="007A5D2A">
        <w:rPr>
          <w:rFonts w:asciiTheme="minorHAnsi" w:eastAsia="Times New Roman" w:hAnsiTheme="minorHAnsi" w:cstheme="minorHAnsi"/>
          <w:sz w:val="20"/>
          <w:szCs w:val="20"/>
          <w:lang w:eastAsia="sk-SK"/>
        </w:rPr>
        <w:lastRenderedPageBreak/>
        <w:t>správy z kontroly nesúhlas s podpísaním zmluvy s úspešným uchádzačom a vyzve prijímateľa, aby zrušil použitý postup zadávania zákazky a odporučí vyhlásiť nové verejné obstarávanie.</w:t>
      </w:r>
    </w:p>
    <w:p w14:paraId="51A0BC85" w14:textId="77777777" w:rsidR="002D6F33" w:rsidRPr="007A5D2A" w:rsidRDefault="002D6F33">
      <w:pPr>
        <w:pStyle w:val="Odsekzoznamu"/>
        <w:numPr>
          <w:ilvl w:val="0"/>
          <w:numId w:val="175"/>
        </w:numPr>
        <w:spacing w:before="120" w:after="120" w:line="240" w:lineRule="auto"/>
        <w:ind w:left="426" w:hanging="426"/>
        <w:jc w:val="both"/>
        <w:rPr>
          <w:rFonts w:asciiTheme="minorHAnsi" w:eastAsia="Times New Roman" w:hAnsiTheme="minorHAnsi" w:cstheme="minorHAnsi"/>
          <w:sz w:val="20"/>
          <w:szCs w:val="20"/>
          <w:lang w:eastAsia="sk-SK"/>
          <w:rPrChange w:id="251" w:author="Autor">
            <w:rPr>
              <w:lang w:eastAsia="sk-SK"/>
            </w:rPr>
          </w:rPrChange>
        </w:rPr>
        <w:pPrChange w:id="252" w:author="Autor">
          <w:pPr>
            <w:numPr>
              <w:numId w:val="174"/>
            </w:numPr>
            <w:spacing w:before="120" w:after="120" w:line="240" w:lineRule="auto"/>
            <w:ind w:left="786" w:hanging="360"/>
            <w:jc w:val="both"/>
          </w:pPr>
        </w:pPrChange>
      </w:pPr>
      <w:r w:rsidRPr="007A5D2A">
        <w:rPr>
          <w:rFonts w:asciiTheme="minorHAnsi" w:eastAsia="Times New Roman" w:hAnsiTheme="minorHAnsi" w:cstheme="minorHAnsi"/>
          <w:b/>
          <w:sz w:val="20"/>
          <w:szCs w:val="20"/>
          <w:lang w:eastAsia="sk-SK"/>
          <w:rPrChange w:id="253" w:author="Autor">
            <w:rPr>
              <w:rFonts w:eastAsia="Times New Roman" w:cs="Times New Roman"/>
              <w:sz w:val="24"/>
              <w:szCs w:val="24"/>
              <w:lang w:eastAsia="sk-SK"/>
            </w:rPr>
          </w:rPrChange>
        </w:rPr>
        <w:t xml:space="preserve">Ak prijímateľ podpíše zmluvu s úspešným uchádzačom pred riadnym ukončením tejto kontroly </w:t>
      </w:r>
      <w:r w:rsidR="007A441B">
        <w:rPr>
          <w:rFonts w:asciiTheme="minorHAnsi" w:eastAsia="Times New Roman" w:hAnsiTheme="minorHAnsi" w:cstheme="minorHAnsi"/>
          <w:b/>
          <w:sz w:val="20"/>
          <w:szCs w:val="20"/>
          <w:lang w:eastAsia="sk-SK"/>
        </w:rPr>
        <w:t xml:space="preserve"> </w:t>
      </w:r>
      <w:r w:rsidR="007A441B">
        <w:rPr>
          <w:rFonts w:asciiTheme="minorHAnsi" w:eastAsia="Times New Roman" w:hAnsiTheme="minorHAnsi" w:cstheme="minorHAnsi"/>
          <w:b/>
          <w:sz w:val="20"/>
          <w:szCs w:val="20"/>
          <w:lang w:eastAsia="sk-SK"/>
        </w:rPr>
        <w:br/>
      </w:r>
      <w:r w:rsidRPr="007A5D2A">
        <w:rPr>
          <w:rFonts w:asciiTheme="minorHAnsi" w:eastAsia="Times New Roman" w:hAnsiTheme="minorHAnsi" w:cstheme="minorHAnsi"/>
          <w:b/>
          <w:sz w:val="20"/>
          <w:szCs w:val="20"/>
          <w:lang w:eastAsia="sk-SK"/>
          <w:rPrChange w:id="254" w:author="Autor">
            <w:rPr>
              <w:rFonts w:eastAsia="Times New Roman" w:cs="Times New Roman"/>
              <w:sz w:val="24"/>
              <w:szCs w:val="24"/>
              <w:lang w:eastAsia="sk-SK"/>
            </w:rPr>
          </w:rPrChange>
        </w:rPr>
        <w:t xml:space="preserve">a RO identifikuje pri ex post kontrole VO nedostatky, ktoré mali alebo mohli mať vplyv na výsledok VO, určí zodpovedajúcu výšku ex ante finančnej opravy alebo nepripustí výdavky vyplývajúce </w:t>
      </w:r>
      <w:r w:rsidR="007A441B">
        <w:rPr>
          <w:rFonts w:asciiTheme="minorHAnsi" w:eastAsia="Times New Roman" w:hAnsiTheme="minorHAnsi" w:cstheme="minorHAnsi"/>
          <w:b/>
          <w:sz w:val="20"/>
          <w:szCs w:val="20"/>
          <w:lang w:eastAsia="sk-SK"/>
        </w:rPr>
        <w:t xml:space="preserve"> </w:t>
      </w:r>
      <w:r w:rsidR="007A441B">
        <w:rPr>
          <w:rFonts w:asciiTheme="minorHAnsi" w:eastAsia="Times New Roman" w:hAnsiTheme="minorHAnsi" w:cstheme="minorHAnsi"/>
          <w:b/>
          <w:sz w:val="20"/>
          <w:szCs w:val="20"/>
          <w:lang w:eastAsia="sk-SK"/>
        </w:rPr>
        <w:br/>
      </w:r>
      <w:r w:rsidRPr="007A5D2A">
        <w:rPr>
          <w:rFonts w:asciiTheme="minorHAnsi" w:eastAsia="Times New Roman" w:hAnsiTheme="minorHAnsi" w:cstheme="minorHAnsi"/>
          <w:b/>
          <w:sz w:val="20"/>
          <w:szCs w:val="20"/>
          <w:lang w:eastAsia="sk-SK"/>
          <w:rPrChange w:id="255" w:author="Autor">
            <w:rPr>
              <w:rFonts w:eastAsia="Times New Roman" w:cs="Times New Roman"/>
              <w:sz w:val="24"/>
              <w:szCs w:val="24"/>
              <w:lang w:eastAsia="sk-SK"/>
            </w:rPr>
          </w:rPrChange>
        </w:rPr>
        <w:t>z predmetnej zmluvy do financovania v plnom rozsahu</w:t>
      </w:r>
      <w:r w:rsidRPr="007A5D2A">
        <w:rPr>
          <w:rFonts w:asciiTheme="minorHAnsi" w:eastAsia="Times New Roman" w:hAnsiTheme="minorHAnsi" w:cstheme="minorHAnsi"/>
          <w:sz w:val="20"/>
          <w:szCs w:val="20"/>
          <w:lang w:eastAsia="sk-SK"/>
          <w:rPrChange w:id="256" w:author="Autor">
            <w:rPr>
              <w:lang w:eastAsia="sk-SK"/>
            </w:rPr>
          </w:rPrChange>
        </w:rPr>
        <w:t>.</w:t>
      </w:r>
    </w:p>
    <w:p w14:paraId="1E6D08EB" w14:textId="77777777" w:rsidR="002D6F33" w:rsidRPr="007A5D2A" w:rsidRDefault="002D6F33">
      <w:pPr>
        <w:numPr>
          <w:ilvl w:val="0"/>
          <w:numId w:val="175"/>
        </w:numPr>
        <w:spacing w:before="120" w:after="120" w:line="240" w:lineRule="auto"/>
        <w:ind w:left="426"/>
        <w:jc w:val="both"/>
        <w:rPr>
          <w:rFonts w:asciiTheme="minorHAnsi" w:eastAsia="Times New Roman" w:hAnsiTheme="minorHAnsi" w:cstheme="minorHAnsi"/>
          <w:sz w:val="20"/>
          <w:szCs w:val="20"/>
          <w:lang w:eastAsia="sk-SK"/>
        </w:rPr>
        <w:pPrChange w:id="257" w:author="Autor">
          <w:pPr>
            <w:numPr>
              <w:numId w:val="174"/>
            </w:numPr>
            <w:spacing w:before="120" w:after="120" w:line="240" w:lineRule="auto"/>
            <w:ind w:left="426" w:hanging="360"/>
            <w:jc w:val="both"/>
          </w:pPr>
        </w:pPrChange>
      </w:pPr>
      <w:r w:rsidRPr="007A5D2A">
        <w:rPr>
          <w:rFonts w:asciiTheme="minorHAnsi" w:eastAsia="Times New Roman" w:hAnsiTheme="minorHAnsi" w:cstheme="minorHAnsi"/>
          <w:b/>
          <w:sz w:val="20"/>
          <w:szCs w:val="20"/>
          <w:lang w:eastAsia="sk-SK"/>
          <w:rPrChange w:id="258" w:author="Autor">
            <w:rPr>
              <w:rFonts w:eastAsia="Times New Roman" w:cs="Times New Roman"/>
              <w:sz w:val="24"/>
              <w:szCs w:val="24"/>
              <w:lang w:eastAsia="sk-SK"/>
            </w:rPr>
          </w:rPrChange>
        </w:rPr>
        <w:t xml:space="preserve">ÚVO vykonáva kontrolu </w:t>
      </w:r>
      <w:r w:rsidRPr="007A5D2A">
        <w:rPr>
          <w:rFonts w:asciiTheme="minorHAnsi" w:eastAsia="Times New Roman" w:hAnsiTheme="minorHAnsi" w:cstheme="minorHAnsi"/>
          <w:sz w:val="20"/>
          <w:szCs w:val="20"/>
          <w:lang w:eastAsia="sk-SK"/>
        </w:rPr>
        <w:t>postupu zadávania nadlimitných zákaziek v rámci druhej ex ante kontroly</w:t>
      </w:r>
      <w:r w:rsidRPr="007A5D2A">
        <w:rPr>
          <w:rFonts w:asciiTheme="minorHAnsi" w:eastAsia="Times New Roman" w:hAnsiTheme="minorHAnsi" w:cstheme="minorHAnsi"/>
          <w:b/>
          <w:sz w:val="20"/>
          <w:szCs w:val="20"/>
          <w:lang w:eastAsia="sk-SK"/>
          <w:rPrChange w:id="259" w:author="Autor">
            <w:rPr>
              <w:rFonts w:eastAsia="Times New Roman" w:cs="Times New Roman"/>
              <w:sz w:val="24"/>
              <w:szCs w:val="24"/>
              <w:lang w:eastAsia="sk-SK"/>
            </w:rPr>
          </w:rPrChange>
        </w:rPr>
        <w:t xml:space="preserve"> </w:t>
      </w:r>
      <w:r w:rsidR="00991089">
        <w:rPr>
          <w:rFonts w:asciiTheme="minorHAnsi" w:eastAsia="Times New Roman" w:hAnsiTheme="minorHAnsi" w:cstheme="minorHAnsi"/>
          <w:b/>
          <w:sz w:val="20"/>
          <w:szCs w:val="20"/>
          <w:lang w:eastAsia="sk-SK"/>
        </w:rPr>
        <w:t xml:space="preserve"> </w:t>
      </w:r>
      <w:r w:rsidR="00991089">
        <w:rPr>
          <w:rFonts w:asciiTheme="minorHAnsi" w:eastAsia="Times New Roman" w:hAnsiTheme="minorHAnsi" w:cstheme="minorHAnsi"/>
          <w:b/>
          <w:sz w:val="20"/>
          <w:szCs w:val="20"/>
          <w:lang w:eastAsia="sk-SK"/>
        </w:rPr>
        <w:br/>
      </w:r>
      <w:r w:rsidRPr="007A5D2A">
        <w:rPr>
          <w:rFonts w:asciiTheme="minorHAnsi" w:eastAsia="Times New Roman" w:hAnsiTheme="minorHAnsi" w:cstheme="minorHAnsi"/>
          <w:b/>
          <w:sz w:val="20"/>
          <w:szCs w:val="20"/>
          <w:lang w:eastAsia="sk-SK"/>
          <w:rPrChange w:id="260" w:author="Autor">
            <w:rPr>
              <w:rFonts w:eastAsia="Times New Roman" w:cs="Times New Roman"/>
              <w:sz w:val="24"/>
              <w:szCs w:val="24"/>
              <w:lang w:eastAsia="sk-SK"/>
            </w:rPr>
          </w:rPrChange>
        </w:rPr>
        <w:t xml:space="preserve">na základe podnetu prijímateľa podľa § 169 ods. 1 písm. b) v spojení s § 169 ods. 2 ZVO vo fáze </w:t>
      </w:r>
      <w:r w:rsidR="00991089">
        <w:rPr>
          <w:rFonts w:asciiTheme="minorHAnsi" w:eastAsia="Times New Roman" w:hAnsiTheme="minorHAnsi" w:cstheme="minorHAnsi"/>
          <w:b/>
          <w:sz w:val="20"/>
          <w:szCs w:val="20"/>
          <w:lang w:eastAsia="sk-SK"/>
        </w:rPr>
        <w:t xml:space="preserve"> </w:t>
      </w:r>
      <w:r w:rsidR="00991089">
        <w:rPr>
          <w:rFonts w:asciiTheme="minorHAnsi" w:eastAsia="Times New Roman" w:hAnsiTheme="minorHAnsi" w:cstheme="minorHAnsi"/>
          <w:b/>
          <w:sz w:val="20"/>
          <w:szCs w:val="20"/>
          <w:lang w:eastAsia="sk-SK"/>
        </w:rPr>
        <w:br/>
      </w:r>
      <w:r w:rsidRPr="007A5D2A">
        <w:rPr>
          <w:rFonts w:asciiTheme="minorHAnsi" w:eastAsia="Times New Roman" w:hAnsiTheme="minorHAnsi" w:cstheme="minorHAnsi"/>
          <w:b/>
          <w:sz w:val="20"/>
          <w:szCs w:val="20"/>
          <w:lang w:eastAsia="sk-SK"/>
          <w:rPrChange w:id="261" w:author="Autor">
            <w:rPr>
              <w:rFonts w:eastAsia="Times New Roman" w:cs="Times New Roman"/>
              <w:sz w:val="24"/>
              <w:szCs w:val="24"/>
              <w:lang w:eastAsia="sk-SK"/>
            </w:rPr>
          </w:rPrChange>
        </w:rPr>
        <w:t xml:space="preserve">pred uzavretím zmluvy, koncesnej zmluvy alebo rámcovej dohody, pred ukončením súťaže návrhov alebo pred ukončením postupu inovatívneho partnerstva. Podnet na výkon kontroly podáva prijímateľ a náležitosťou podnetu </w:t>
      </w:r>
      <w:r w:rsidRPr="007A5D2A">
        <w:rPr>
          <w:rFonts w:asciiTheme="minorHAnsi" w:eastAsia="Times New Roman" w:hAnsiTheme="minorHAnsi" w:cstheme="minorHAnsi"/>
          <w:sz w:val="20"/>
          <w:szCs w:val="20"/>
          <w:lang w:eastAsia="sk-SK"/>
        </w:rPr>
        <w:t xml:space="preserve">na výkon kontroly zasielaného prijímateľom na ÚVO je označenie príslušného RO, operačného programu, názvu a čísla projektu (vrátane označenia, či ide o národný alebo veľký projekt, ak je to relevantné), kódu VO z ITMS2014+, informáciu o uzavretí zmluvy o  NFP (vrátane dátumu jej účinnosti), čísla vestníka VO, označenie značky a dátumu vyhlásenia VO, ktorého sa podnet týka. </w:t>
      </w:r>
    </w:p>
    <w:p w14:paraId="57FBE79A" w14:textId="77777777" w:rsidR="002D6F33" w:rsidRPr="007A5D2A" w:rsidRDefault="002D6F33">
      <w:pPr>
        <w:numPr>
          <w:ilvl w:val="0"/>
          <w:numId w:val="175"/>
        </w:numPr>
        <w:spacing w:before="120" w:after="120" w:line="240" w:lineRule="auto"/>
        <w:ind w:left="426"/>
        <w:jc w:val="both"/>
        <w:rPr>
          <w:rFonts w:asciiTheme="minorHAnsi" w:eastAsia="Times New Roman" w:hAnsiTheme="minorHAnsi" w:cstheme="minorHAnsi"/>
          <w:b/>
          <w:sz w:val="20"/>
          <w:szCs w:val="20"/>
          <w:lang w:eastAsia="sk-SK"/>
          <w:rPrChange w:id="262" w:author="Autor">
            <w:rPr>
              <w:rFonts w:eastAsia="Times New Roman" w:cs="Times New Roman"/>
              <w:sz w:val="24"/>
              <w:szCs w:val="24"/>
              <w:lang w:eastAsia="sk-SK"/>
            </w:rPr>
          </w:rPrChange>
        </w:rPr>
        <w:pPrChange w:id="263" w:author="Autor">
          <w:pPr>
            <w:numPr>
              <w:numId w:val="174"/>
            </w:numPr>
            <w:spacing w:before="120" w:after="120" w:line="240" w:lineRule="auto"/>
            <w:ind w:left="426" w:hanging="360"/>
            <w:jc w:val="both"/>
          </w:pPr>
        </w:pPrChange>
      </w:pPr>
      <w:r w:rsidRPr="007A5D2A">
        <w:rPr>
          <w:rFonts w:asciiTheme="minorHAnsi" w:eastAsia="Times New Roman" w:hAnsiTheme="minorHAnsi" w:cstheme="minorHAnsi"/>
          <w:b/>
          <w:sz w:val="20"/>
          <w:szCs w:val="20"/>
          <w:lang w:eastAsia="sk-SK"/>
          <w:rPrChange w:id="264" w:author="Autor">
            <w:rPr>
              <w:rFonts w:eastAsia="Times New Roman" w:cs="Times New Roman"/>
              <w:sz w:val="24"/>
              <w:szCs w:val="24"/>
              <w:lang w:eastAsia="sk-SK"/>
            </w:rPr>
          </w:rPrChange>
        </w:rPr>
        <w:t>Prijímateľ predkladá na ÚVO spolu s podnetom na výkon kontroly aj kompletnú dokumentáciu k nadlimitnej zákazke alebo koncesii v origináli, a to najneskôr do 5 pracovných dní po dni vyhodnotení ponúk a ukončení revíznych postupov (ak relevantné). Prijímateľ je zároveň povinný informovať RO o podaní podnetu na ÚVO.</w:t>
      </w:r>
    </w:p>
    <w:p w14:paraId="75F0DCAD" w14:textId="77777777" w:rsidR="002D6F33" w:rsidRPr="007A441B" w:rsidRDefault="002D6F33" w:rsidP="007A441B">
      <w:pPr>
        <w:numPr>
          <w:ilvl w:val="0"/>
          <w:numId w:val="175"/>
        </w:numPr>
        <w:spacing w:before="120" w:after="120" w:line="240" w:lineRule="auto"/>
        <w:ind w:left="426"/>
        <w:jc w:val="both"/>
        <w:rPr>
          <w:rFonts w:asciiTheme="minorHAnsi" w:eastAsia="Times New Roman" w:hAnsiTheme="minorHAnsi" w:cstheme="minorHAnsi"/>
          <w:sz w:val="20"/>
          <w:szCs w:val="20"/>
          <w:lang w:eastAsia="sk-SK"/>
        </w:rPr>
      </w:pPr>
      <w:r w:rsidRPr="007A5D2A">
        <w:rPr>
          <w:rFonts w:asciiTheme="minorHAnsi" w:eastAsia="Times New Roman" w:hAnsiTheme="minorHAnsi" w:cstheme="minorHAnsi"/>
          <w:sz w:val="20"/>
          <w:szCs w:val="20"/>
          <w:lang w:eastAsia="sk-SK"/>
        </w:rPr>
        <w:t xml:space="preserve">ÚVO v prípade podania podnetu poľa § 169 ods. 2 ZVO rozhodne do 45 dní odo dňa doručenia podnetu na výkon kontroly. Lehota na vydanie rozhodnutia neplynie v prípade podľa § 173 ods. 3 (ÚVO nariadi prijímateľovi doručiť vyjadrenie a informácie potrebné na výkon dohľadu), ods. 4 ZVO (nedoručenie kompletnej dokumentácie v origináli) a ods. 8 ZVO (prerušenie konania s cieľom získať odborné stanovisko alebo znalecký posudok). </w:t>
      </w:r>
      <w:r w:rsidRPr="007A5D2A">
        <w:rPr>
          <w:rFonts w:asciiTheme="minorHAnsi" w:eastAsia="Times New Roman" w:hAnsiTheme="minorHAnsi" w:cstheme="minorHAnsi"/>
          <w:b/>
          <w:sz w:val="20"/>
          <w:szCs w:val="20"/>
          <w:lang w:eastAsia="sk-SK"/>
          <w:rPrChange w:id="265" w:author="Autor">
            <w:rPr>
              <w:rFonts w:eastAsia="Times New Roman" w:cs="Times New Roman"/>
              <w:sz w:val="24"/>
              <w:szCs w:val="24"/>
              <w:lang w:eastAsia="sk-SK"/>
            </w:rPr>
          </w:rPrChange>
        </w:rPr>
        <w:t xml:space="preserve">Proti rozhodnutiu ÚVO môže účastník konania a osoba podľa § 175 ods. 11 ZVO podať odvolanie. Odvolanie musí byť doručené ÚVO do 10 dní odo dňa doručenia rozhodnutia, proti ktorému odvolanie smeruje. </w:t>
      </w:r>
      <w:r w:rsidRPr="007A5D2A">
        <w:rPr>
          <w:rFonts w:asciiTheme="minorHAnsi" w:eastAsia="Times New Roman" w:hAnsiTheme="minorHAnsi" w:cstheme="minorHAnsi"/>
          <w:sz w:val="20"/>
          <w:szCs w:val="20"/>
          <w:lang w:eastAsia="sk-SK"/>
        </w:rPr>
        <w:t>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w:t>
      </w:r>
      <w:r w:rsidR="007A441B">
        <w:rPr>
          <w:rFonts w:asciiTheme="minorHAnsi" w:eastAsia="Times New Roman" w:hAnsiTheme="minorHAnsi" w:cstheme="minorHAnsi"/>
          <w:sz w:val="20"/>
          <w:szCs w:val="20"/>
          <w:lang w:eastAsia="sk-SK"/>
        </w:rPr>
        <w:t> </w:t>
      </w:r>
      <w:r w:rsidRPr="007A5D2A">
        <w:rPr>
          <w:rFonts w:asciiTheme="minorHAnsi" w:eastAsia="Times New Roman" w:hAnsiTheme="minorHAnsi" w:cstheme="minorHAnsi"/>
          <w:sz w:val="20"/>
          <w:szCs w:val="20"/>
          <w:lang w:eastAsia="sk-SK"/>
        </w:rPr>
        <w:t>ustanovení</w:t>
      </w:r>
      <w:r w:rsidR="007A441B">
        <w:rPr>
          <w:rFonts w:asciiTheme="minorHAnsi" w:eastAsia="Times New Roman" w:hAnsiTheme="minorHAnsi" w:cstheme="minorHAnsi"/>
          <w:sz w:val="20"/>
          <w:szCs w:val="20"/>
          <w:lang w:eastAsia="sk-SK"/>
        </w:rPr>
        <w:t xml:space="preserve"> </w:t>
      </w:r>
      <w:r w:rsidRPr="007A441B">
        <w:rPr>
          <w:rFonts w:asciiTheme="minorHAnsi" w:eastAsia="Times New Roman" w:hAnsiTheme="minorHAnsi" w:cstheme="minorHAnsi"/>
          <w:sz w:val="20"/>
          <w:szCs w:val="20"/>
          <w:lang w:eastAsia="sk-SK"/>
        </w:rPr>
        <w:t xml:space="preserve">§ 179a ZVO. Kópiu právoplatného rozhodnutia doručí ÚVO na príslušný RO. </w:t>
      </w:r>
    </w:p>
    <w:p w14:paraId="344EE1F8" w14:textId="77777777" w:rsidR="002D6F33" w:rsidRPr="007A5D2A" w:rsidRDefault="002D6F33">
      <w:pPr>
        <w:keepNext/>
        <w:keepLines/>
        <w:numPr>
          <w:ilvl w:val="0"/>
          <w:numId w:val="175"/>
        </w:numPr>
        <w:spacing w:before="120" w:after="120" w:line="240" w:lineRule="auto"/>
        <w:ind w:left="425" w:hanging="357"/>
        <w:jc w:val="both"/>
        <w:rPr>
          <w:rFonts w:asciiTheme="minorHAnsi" w:eastAsia="Times New Roman" w:hAnsiTheme="minorHAnsi" w:cstheme="minorHAnsi"/>
          <w:b/>
          <w:sz w:val="20"/>
          <w:szCs w:val="20"/>
          <w:lang w:eastAsia="sk-SK"/>
          <w:rPrChange w:id="266" w:author="Autor">
            <w:rPr>
              <w:rFonts w:eastAsia="Times New Roman" w:cs="Times New Roman"/>
              <w:sz w:val="24"/>
              <w:szCs w:val="24"/>
              <w:lang w:eastAsia="sk-SK"/>
            </w:rPr>
          </w:rPrChange>
        </w:rPr>
        <w:pPrChange w:id="267" w:author="Autor">
          <w:pPr>
            <w:keepNext/>
            <w:keepLines/>
            <w:numPr>
              <w:numId w:val="174"/>
            </w:numPr>
            <w:spacing w:before="120" w:after="120" w:line="240" w:lineRule="auto"/>
            <w:ind w:left="425" w:hanging="357"/>
            <w:jc w:val="both"/>
          </w:pPr>
        </w:pPrChange>
      </w:pPr>
      <w:r w:rsidRPr="007A5D2A">
        <w:rPr>
          <w:rFonts w:asciiTheme="minorHAnsi" w:eastAsia="Times New Roman" w:hAnsiTheme="minorHAnsi" w:cstheme="minorHAnsi"/>
          <w:b/>
          <w:sz w:val="20"/>
          <w:szCs w:val="20"/>
          <w:lang w:eastAsia="sk-SK"/>
          <w:rPrChange w:id="268" w:author="Autor">
            <w:rPr>
              <w:rFonts w:eastAsia="Times New Roman" w:cs="Times New Roman"/>
              <w:sz w:val="24"/>
              <w:szCs w:val="24"/>
              <w:lang w:eastAsia="sk-SK"/>
            </w:rPr>
          </w:rPrChange>
        </w:rPr>
        <w:t>V prípade, že prijímateľ podal proti rozhodnutiu ÚVO odvolanie, zasiela na vedomie RO písomné vyhotovenie odvolania spolu s kópiou právoplatného rozhodnutia ÚVO. Túto povinnosť prijímateľa je RO povinný zapracovať do príručky pre prijímateľa.</w:t>
      </w:r>
    </w:p>
    <w:p w14:paraId="513FAA27" w14:textId="77777777" w:rsidR="002D6F33" w:rsidRPr="007A5D2A" w:rsidRDefault="002D6F33">
      <w:pPr>
        <w:numPr>
          <w:ilvl w:val="0"/>
          <w:numId w:val="175"/>
        </w:numPr>
        <w:spacing w:before="120" w:after="120" w:line="240" w:lineRule="auto"/>
        <w:ind w:left="426"/>
        <w:jc w:val="both"/>
        <w:rPr>
          <w:rFonts w:asciiTheme="minorHAnsi" w:eastAsia="Times New Roman" w:hAnsiTheme="minorHAnsi" w:cstheme="minorHAnsi"/>
          <w:sz w:val="20"/>
          <w:szCs w:val="20"/>
          <w:lang w:eastAsia="sk-SK"/>
        </w:rPr>
        <w:pPrChange w:id="269" w:author="Autor">
          <w:pPr>
            <w:numPr>
              <w:numId w:val="174"/>
            </w:numPr>
            <w:spacing w:before="120" w:after="120" w:line="240" w:lineRule="auto"/>
            <w:ind w:left="426" w:hanging="360"/>
            <w:jc w:val="both"/>
          </w:pPr>
        </w:pPrChange>
      </w:pPr>
      <w:bookmarkStart w:id="270" w:name="kapitola_33722_ods24"/>
      <w:r w:rsidRPr="007A5D2A">
        <w:rPr>
          <w:rFonts w:asciiTheme="minorHAnsi" w:eastAsia="Times New Roman" w:hAnsiTheme="minorHAnsi" w:cstheme="minorHAnsi"/>
          <w:b/>
          <w:sz w:val="20"/>
          <w:szCs w:val="20"/>
          <w:lang w:eastAsia="sk-SK"/>
          <w:rPrChange w:id="271" w:author="Autor">
            <w:rPr>
              <w:rFonts w:eastAsia="Times New Roman" w:cs="Times New Roman"/>
              <w:sz w:val="24"/>
              <w:szCs w:val="24"/>
              <w:lang w:eastAsia="sk-SK"/>
            </w:rPr>
          </w:rPrChange>
        </w:rPr>
        <w:t xml:space="preserve">Ak RO nezistí porušenie pravidiel a postupov VO, ktoré mali alebo mohli mať vplyv na výsledok VO, resp. pri vecnej kontrole VO nezistí nesúlad predmetu obstarávania, návrhu zmluvných podmienok </w:t>
      </w:r>
      <w:r w:rsidR="00991089">
        <w:rPr>
          <w:rFonts w:asciiTheme="minorHAnsi" w:eastAsia="Times New Roman" w:hAnsiTheme="minorHAnsi" w:cstheme="minorHAnsi"/>
          <w:b/>
          <w:sz w:val="20"/>
          <w:szCs w:val="20"/>
          <w:lang w:eastAsia="sk-SK"/>
        </w:rPr>
        <w:t xml:space="preserve"> </w:t>
      </w:r>
      <w:r w:rsidRPr="007A5D2A">
        <w:rPr>
          <w:rFonts w:asciiTheme="minorHAnsi" w:eastAsia="Times New Roman" w:hAnsiTheme="minorHAnsi" w:cstheme="minorHAnsi"/>
          <w:b/>
          <w:sz w:val="20"/>
          <w:szCs w:val="20"/>
          <w:lang w:eastAsia="sk-SK"/>
          <w:rPrChange w:id="272" w:author="Autor">
            <w:rPr>
              <w:rFonts w:eastAsia="Times New Roman" w:cs="Times New Roman"/>
              <w:sz w:val="24"/>
              <w:szCs w:val="24"/>
              <w:lang w:eastAsia="sk-SK"/>
            </w:rPr>
          </w:rPrChange>
        </w:rPr>
        <w:t>a iných údajov so schválenou ŽoNFP a účinnou zmluvou o NFP,</w:t>
      </w:r>
      <w:r w:rsidRPr="007A5D2A">
        <w:rPr>
          <w:rFonts w:asciiTheme="minorHAnsi" w:eastAsia="Times New Roman" w:hAnsiTheme="minorHAnsi" w:cstheme="minorHAnsi"/>
          <w:sz w:val="20"/>
          <w:szCs w:val="20"/>
          <w:lang w:eastAsia="sk-SK"/>
        </w:rPr>
        <w:t xml:space="preserve"> v návrhu správy z kontroly/správe z kontroly </w:t>
      </w:r>
      <w:r w:rsidRPr="007A5D2A">
        <w:rPr>
          <w:rFonts w:asciiTheme="minorHAnsi" w:eastAsia="Times New Roman" w:hAnsiTheme="minorHAnsi" w:cstheme="minorHAnsi"/>
          <w:b/>
          <w:sz w:val="20"/>
          <w:szCs w:val="20"/>
          <w:lang w:eastAsia="sk-SK"/>
          <w:rPrChange w:id="273" w:author="Autor">
            <w:rPr>
              <w:rFonts w:eastAsia="Times New Roman" w:cs="Times New Roman"/>
              <w:sz w:val="24"/>
              <w:szCs w:val="24"/>
              <w:lang w:eastAsia="sk-SK"/>
            </w:rPr>
          </w:rPrChange>
        </w:rPr>
        <w:t>RO vyjadrí súhlas s podpísaním zmluvy</w:t>
      </w:r>
      <w:r w:rsidRPr="007A5D2A">
        <w:rPr>
          <w:rFonts w:asciiTheme="minorHAnsi" w:eastAsia="Times New Roman" w:hAnsiTheme="minorHAnsi" w:cstheme="minorHAnsi"/>
          <w:sz w:val="20"/>
          <w:szCs w:val="20"/>
          <w:lang w:eastAsia="sk-SK"/>
        </w:rPr>
        <w:t xml:space="preserve"> verejného obstarávateľa/obstarávateľa/osoby podľa § 8 ZVO (ďalej aj ,,verejný obstarávateľ“) s úspešným uchádzačom. </w:t>
      </w:r>
      <w:bookmarkEnd w:id="270"/>
    </w:p>
    <w:p w14:paraId="126F89D0" w14:textId="77777777" w:rsidR="002D6F33" w:rsidRPr="007A5D2A" w:rsidRDefault="002D6F33">
      <w:pPr>
        <w:numPr>
          <w:ilvl w:val="0"/>
          <w:numId w:val="175"/>
        </w:numPr>
        <w:spacing w:before="120" w:after="120" w:line="240" w:lineRule="auto"/>
        <w:ind w:left="426"/>
        <w:jc w:val="both"/>
        <w:rPr>
          <w:rFonts w:asciiTheme="minorHAnsi" w:eastAsia="Times New Roman" w:hAnsiTheme="minorHAnsi" w:cstheme="minorHAnsi"/>
          <w:sz w:val="20"/>
          <w:szCs w:val="20"/>
          <w:lang w:eastAsia="sk-SK"/>
        </w:rPr>
        <w:pPrChange w:id="274" w:author="Autor">
          <w:pPr>
            <w:numPr>
              <w:numId w:val="174"/>
            </w:numPr>
            <w:spacing w:before="120" w:after="120" w:line="240" w:lineRule="auto"/>
            <w:ind w:left="426" w:hanging="360"/>
            <w:jc w:val="both"/>
          </w:pPr>
        </w:pPrChange>
      </w:pPr>
      <w:r w:rsidRPr="007A5D2A">
        <w:rPr>
          <w:rFonts w:asciiTheme="minorHAnsi" w:eastAsia="Times New Roman" w:hAnsiTheme="minorHAnsi" w:cstheme="minorHAnsi"/>
          <w:b/>
          <w:sz w:val="20"/>
          <w:szCs w:val="20"/>
          <w:lang w:eastAsia="sk-SK"/>
          <w:rPrChange w:id="275" w:author="Autor">
            <w:rPr>
              <w:rFonts w:eastAsia="Times New Roman" w:cs="Times New Roman"/>
              <w:sz w:val="24"/>
              <w:szCs w:val="24"/>
              <w:lang w:eastAsia="sk-SK"/>
            </w:rPr>
          </w:rPrChange>
        </w:rPr>
        <w:t>Súhlas s podpísaním zmluvy s úspešným uchádzačom predstavuje predpoklad k vydaniu záveru v rámci následnej ex post kontroly.</w:t>
      </w:r>
      <w:r w:rsidRPr="007A5D2A">
        <w:rPr>
          <w:rFonts w:asciiTheme="minorHAnsi" w:eastAsia="Times New Roman" w:hAnsiTheme="minorHAnsi" w:cstheme="minorHAnsi"/>
          <w:sz w:val="20"/>
          <w:szCs w:val="20"/>
          <w:lang w:eastAsia="sk-SK"/>
        </w:rPr>
        <w:t xml:space="preserve"> Súhlas s podpísaním zmluvy s úspešným uchádzačom je možné udeliť </w:t>
      </w:r>
      <w:r w:rsidR="00991089">
        <w:rPr>
          <w:rFonts w:asciiTheme="minorHAnsi" w:eastAsia="Times New Roman" w:hAnsiTheme="minorHAnsi" w:cstheme="minorHAnsi"/>
          <w:sz w:val="20"/>
          <w:szCs w:val="20"/>
          <w:lang w:eastAsia="sk-SK"/>
        </w:rPr>
        <w:t xml:space="preserve"> </w:t>
      </w:r>
      <w:r w:rsidRPr="007A5D2A">
        <w:rPr>
          <w:rFonts w:asciiTheme="minorHAnsi" w:eastAsia="Times New Roman" w:hAnsiTheme="minorHAnsi" w:cstheme="minorHAnsi"/>
          <w:sz w:val="20"/>
          <w:szCs w:val="20"/>
          <w:lang w:eastAsia="sk-SK"/>
        </w:rPr>
        <w:t xml:space="preserve">aj v prípade zistení porušení pravidiel a postupov verejného obstarávania, ktoré nie je možné odstrániť alebo v prípadoch, ak prijímateľ neodstránil protiprávny stav, ak RO určil zodpovedajúcu výšku ex ante finančnej opravy za dodržania podmienok podľa metodického pokynu. V prípade, že RO v správe z kontroly uvedie skutočnosti, napr. na základe zistení vecnej kontroly VO, ovplyvňujúce posudzovanie oprávnenosti možných výdavkov predložených ďalej prijímateľom v rámci ŽoP (nie skutočnosti, ktoré majú vplyv </w:t>
      </w:r>
      <w:r w:rsidR="00991089">
        <w:rPr>
          <w:rFonts w:asciiTheme="minorHAnsi" w:eastAsia="Times New Roman" w:hAnsiTheme="minorHAnsi" w:cstheme="minorHAnsi"/>
          <w:sz w:val="20"/>
          <w:szCs w:val="20"/>
          <w:lang w:eastAsia="sk-SK"/>
        </w:rPr>
        <w:t>n</w:t>
      </w:r>
      <w:r w:rsidRPr="007A5D2A">
        <w:rPr>
          <w:rFonts w:asciiTheme="minorHAnsi" w:eastAsia="Times New Roman" w:hAnsiTheme="minorHAnsi" w:cstheme="minorHAnsi"/>
          <w:sz w:val="20"/>
          <w:szCs w:val="20"/>
          <w:lang w:eastAsia="sk-SK"/>
        </w:rPr>
        <w:t xml:space="preserve">a postupy vo verejnom obstarávaní), v záveroch kontroly môže vydať súhlas s podpísaním zmluvy s úspešným uchádzačom, pričom v nedostatkoch uvedených v návrhu správy z kontroly uvedie všetky skutočnosti týkajúce sa takýchto nedostatkov. </w:t>
      </w:r>
    </w:p>
    <w:p w14:paraId="5C06BCC3" w14:textId="77777777" w:rsidR="002D6F33" w:rsidRPr="007A5D2A" w:rsidRDefault="002D6F33">
      <w:pPr>
        <w:numPr>
          <w:ilvl w:val="0"/>
          <w:numId w:val="175"/>
        </w:numPr>
        <w:spacing w:before="120" w:after="120" w:line="240" w:lineRule="auto"/>
        <w:ind w:left="426"/>
        <w:jc w:val="both"/>
        <w:rPr>
          <w:rFonts w:asciiTheme="minorHAnsi" w:eastAsia="Times New Roman" w:hAnsiTheme="minorHAnsi" w:cstheme="minorHAnsi"/>
          <w:sz w:val="20"/>
          <w:szCs w:val="20"/>
          <w:lang w:eastAsia="sk-SK"/>
        </w:rPr>
        <w:pPrChange w:id="276" w:author="Autor">
          <w:pPr>
            <w:numPr>
              <w:numId w:val="174"/>
            </w:numPr>
            <w:spacing w:before="120" w:after="120" w:line="240" w:lineRule="auto"/>
            <w:ind w:left="426" w:hanging="360"/>
            <w:jc w:val="both"/>
          </w:pPr>
        </w:pPrChange>
      </w:pPr>
      <w:r w:rsidRPr="007A5D2A">
        <w:rPr>
          <w:rFonts w:asciiTheme="minorHAnsi" w:eastAsia="Times New Roman" w:hAnsiTheme="minorHAnsi" w:cstheme="minorHAnsi"/>
          <w:b/>
          <w:sz w:val="20"/>
          <w:szCs w:val="20"/>
          <w:lang w:eastAsia="sk-SK"/>
          <w:rPrChange w:id="277" w:author="Autor">
            <w:rPr>
              <w:rFonts w:eastAsia="Times New Roman" w:cs="Times New Roman"/>
              <w:sz w:val="24"/>
              <w:szCs w:val="24"/>
              <w:lang w:eastAsia="sk-SK"/>
            </w:rPr>
          </w:rPrChange>
        </w:rPr>
        <w:t>Nesúhlas s podpísaním zmluvy s úspešným uchádzačom predstavuje deklaráciu RO týkajúcu sa nepripustenia  súvisiacich budúcich výdavkov do financovania v plnom rozsahu,</w:t>
      </w:r>
      <w:r w:rsidRPr="007A5D2A">
        <w:rPr>
          <w:rFonts w:asciiTheme="minorHAnsi" w:eastAsia="Times New Roman" w:hAnsiTheme="minorHAnsi" w:cstheme="minorHAnsi"/>
          <w:sz w:val="20"/>
          <w:szCs w:val="20"/>
          <w:lang w:eastAsia="sk-SK"/>
        </w:rPr>
        <w:t xml:space="preserve"> t. j.  pokiaľ by bola </w:t>
      </w:r>
      <w:r w:rsidRPr="007A5D2A">
        <w:rPr>
          <w:rFonts w:asciiTheme="minorHAnsi" w:eastAsia="Times New Roman" w:hAnsiTheme="minorHAnsi" w:cstheme="minorHAnsi"/>
          <w:sz w:val="20"/>
          <w:szCs w:val="20"/>
          <w:lang w:eastAsia="sk-SK"/>
        </w:rPr>
        <w:lastRenderedPageBreak/>
        <w:t xml:space="preserve">zmluva s úspešným uchádzačom aj napriek nesúhlasu RO podpísaná, </w:t>
      </w:r>
      <w:r w:rsidRPr="007A5D2A">
        <w:rPr>
          <w:rFonts w:asciiTheme="minorHAnsi" w:eastAsia="Times New Roman" w:hAnsiTheme="minorHAnsi" w:cstheme="minorHAnsi"/>
          <w:b/>
          <w:sz w:val="20"/>
          <w:szCs w:val="20"/>
          <w:lang w:eastAsia="sk-SK"/>
          <w:rPrChange w:id="278" w:author="Autor">
            <w:rPr>
              <w:rFonts w:eastAsia="Times New Roman" w:cs="Times New Roman"/>
              <w:sz w:val="24"/>
              <w:szCs w:val="24"/>
              <w:lang w:eastAsia="sk-SK"/>
            </w:rPr>
          </w:rPrChange>
        </w:rPr>
        <w:t>RO v rámci následnej ex post kontroly nepripustí výdavky vyplývajúce z predmetnej zmluvy do financovania v plnom rozsahu.</w:t>
      </w:r>
      <w:r w:rsidRPr="007A5D2A">
        <w:rPr>
          <w:rFonts w:asciiTheme="minorHAnsi" w:eastAsia="Times New Roman" w:hAnsiTheme="minorHAnsi" w:cstheme="minorHAnsi"/>
          <w:sz w:val="20"/>
          <w:szCs w:val="20"/>
          <w:lang w:eastAsia="sk-SK"/>
        </w:rPr>
        <w:t xml:space="preserve"> Pri nesúhlase RO s podpísaním zmluvy s úspešným uchádzačom, RO vyzve prijímateľa, aby zrušil použitý postup zadávania zákazky a odporučí vyhlásiť nové verejné obstarávanie. RO rozhodne o súhlase alebo nesúhlase s podpísaním zmluvy s úspešným uchádzačom s ohľadom na závažnosť nedostatkov, pričom niektoré nedostatky sú v zmysle </w:t>
      </w:r>
      <w:r w:rsidR="00DD1C6E">
        <w:rPr>
          <w:rFonts w:asciiTheme="minorHAnsi" w:eastAsia="Times New Roman" w:hAnsiTheme="minorHAnsi" w:cstheme="minorHAnsi"/>
          <w:sz w:val="20"/>
          <w:szCs w:val="20"/>
          <w:lang w:eastAsia="sk-SK"/>
        </w:rPr>
        <w:t>MP CKO č. 5</w:t>
      </w:r>
      <w:r w:rsidRPr="007A5D2A">
        <w:rPr>
          <w:rFonts w:asciiTheme="minorHAnsi" w:eastAsia="Times New Roman" w:hAnsiTheme="minorHAnsi" w:cstheme="minorHAnsi"/>
          <w:sz w:val="20"/>
          <w:szCs w:val="20"/>
          <w:lang w:eastAsia="sk-SK"/>
        </w:rPr>
        <w:t xml:space="preserve"> spojené s finančnou opravou 100 %, resp. nepripustením výdavkov do financovania.</w:t>
      </w:r>
    </w:p>
    <w:p w14:paraId="09847AA1" w14:textId="77777777" w:rsidR="002D6F33" w:rsidRPr="002D6F33" w:rsidRDefault="002D6F33">
      <w:pPr>
        <w:numPr>
          <w:ilvl w:val="0"/>
          <w:numId w:val="175"/>
        </w:numPr>
        <w:spacing w:before="120" w:after="120" w:line="240" w:lineRule="auto"/>
        <w:ind w:left="426"/>
        <w:jc w:val="both"/>
        <w:rPr>
          <w:rFonts w:eastAsia="Times New Roman" w:cs="Times New Roman"/>
          <w:sz w:val="24"/>
          <w:szCs w:val="24"/>
          <w:lang w:eastAsia="sk-SK"/>
        </w:rPr>
        <w:pPrChange w:id="279" w:author="Autor">
          <w:pPr>
            <w:numPr>
              <w:numId w:val="174"/>
            </w:numPr>
            <w:spacing w:before="120" w:after="120" w:line="240" w:lineRule="auto"/>
            <w:ind w:left="426" w:hanging="360"/>
            <w:jc w:val="both"/>
          </w:pPr>
        </w:pPrChange>
      </w:pPr>
      <w:r w:rsidRPr="007A5D2A">
        <w:rPr>
          <w:rFonts w:asciiTheme="minorHAnsi" w:eastAsia="Times New Roman" w:hAnsiTheme="minorHAnsi" w:cstheme="minorHAnsi"/>
          <w:sz w:val="20"/>
          <w:szCs w:val="20"/>
          <w:lang w:eastAsia="sk-SK"/>
        </w:rPr>
        <w:t>Je na rozhodnutí RO, či v prípadoch uvedených v ods. 11 a 12 uplatní ex ante finančnú opravu alebo nepripustí výdavky do financovania, pričom zohľadní osobitné okolnosti každého prípadu.</w:t>
      </w:r>
    </w:p>
    <w:p w14:paraId="3A613AA5" w14:textId="77777777" w:rsidR="002D6F33" w:rsidRPr="002D6F33" w:rsidRDefault="002D6F33">
      <w:pPr>
        <w:pPrChange w:id="280" w:author="Autor">
          <w:pPr>
            <w:pStyle w:val="Nadpis2"/>
          </w:pPr>
        </w:pPrChange>
      </w:pPr>
    </w:p>
    <w:p w14:paraId="3F13A2B5" w14:textId="77777777" w:rsidR="00777572" w:rsidRPr="00B76D1C" w:rsidRDefault="00777572" w:rsidP="00B76D1C">
      <w:pPr>
        <w:pStyle w:val="Nadpis2"/>
      </w:pPr>
      <w:bookmarkStart w:id="281" w:name="_Toc12601461"/>
      <w:bookmarkStart w:id="282" w:name="_Toc12601623"/>
      <w:bookmarkStart w:id="283" w:name="_Toc12601724"/>
      <w:bookmarkStart w:id="284" w:name="_Toc12601825"/>
      <w:bookmarkStart w:id="285" w:name="_Toc12601462"/>
      <w:bookmarkStart w:id="286" w:name="_Toc12601624"/>
      <w:bookmarkStart w:id="287" w:name="_Toc12601725"/>
      <w:bookmarkStart w:id="288" w:name="_Toc12601826"/>
      <w:bookmarkStart w:id="289" w:name="_Toc12601463"/>
      <w:bookmarkStart w:id="290" w:name="_Toc12601625"/>
      <w:bookmarkStart w:id="291" w:name="_Toc12601726"/>
      <w:bookmarkStart w:id="292" w:name="_Toc12601827"/>
      <w:bookmarkStart w:id="293" w:name="_Toc12601464"/>
      <w:bookmarkStart w:id="294" w:name="_Toc12601626"/>
      <w:bookmarkStart w:id="295" w:name="_Toc12601727"/>
      <w:bookmarkStart w:id="296" w:name="_Toc12601828"/>
      <w:bookmarkStart w:id="297" w:name="_Toc12601465"/>
      <w:bookmarkStart w:id="298" w:name="_Toc12601627"/>
      <w:bookmarkStart w:id="299" w:name="_Toc12601728"/>
      <w:bookmarkStart w:id="300" w:name="_Toc12601829"/>
      <w:bookmarkStart w:id="301" w:name="_Toc12601466"/>
      <w:bookmarkStart w:id="302" w:name="_Toc12601628"/>
      <w:bookmarkStart w:id="303" w:name="_Toc12601729"/>
      <w:bookmarkStart w:id="304" w:name="_Toc12601830"/>
      <w:bookmarkStart w:id="305" w:name="_Toc12601467"/>
      <w:bookmarkStart w:id="306" w:name="_Toc12601629"/>
      <w:bookmarkStart w:id="307" w:name="_Toc12601730"/>
      <w:bookmarkStart w:id="308" w:name="_Toc12601831"/>
      <w:bookmarkStart w:id="309" w:name="_Toc12601468"/>
      <w:bookmarkStart w:id="310" w:name="_Toc12601630"/>
      <w:bookmarkStart w:id="311" w:name="_Toc12601731"/>
      <w:bookmarkStart w:id="312" w:name="_Toc12601832"/>
      <w:bookmarkStart w:id="313" w:name="_Toc12601469"/>
      <w:bookmarkStart w:id="314" w:name="_Toc12601631"/>
      <w:bookmarkStart w:id="315" w:name="_Toc12601732"/>
      <w:bookmarkStart w:id="316" w:name="_Toc12601833"/>
      <w:bookmarkStart w:id="317" w:name="_Toc12601470"/>
      <w:bookmarkStart w:id="318" w:name="_Toc12601632"/>
      <w:bookmarkStart w:id="319" w:name="_Toc12601733"/>
      <w:bookmarkStart w:id="320" w:name="_Toc12601834"/>
      <w:bookmarkStart w:id="321" w:name="_Toc12601471"/>
      <w:bookmarkStart w:id="322" w:name="_Toc12601633"/>
      <w:bookmarkStart w:id="323" w:name="_Toc12601734"/>
      <w:bookmarkStart w:id="324" w:name="_Toc12601835"/>
      <w:bookmarkStart w:id="325" w:name="_Toc12601472"/>
      <w:bookmarkStart w:id="326" w:name="_Toc12601634"/>
      <w:bookmarkStart w:id="327" w:name="_Toc12601735"/>
      <w:bookmarkStart w:id="328" w:name="_Toc12601836"/>
      <w:bookmarkStart w:id="329" w:name="_Toc12601473"/>
      <w:bookmarkStart w:id="330" w:name="_Toc12601635"/>
      <w:bookmarkStart w:id="331" w:name="_Toc12601736"/>
      <w:bookmarkStart w:id="332" w:name="_Toc12601837"/>
      <w:bookmarkStart w:id="333" w:name="_Toc12601474"/>
      <w:bookmarkStart w:id="334" w:name="_Toc12601636"/>
      <w:bookmarkStart w:id="335" w:name="_Toc12601737"/>
      <w:bookmarkStart w:id="336" w:name="_Toc12601838"/>
      <w:bookmarkStart w:id="337" w:name="_Toc12601475"/>
      <w:bookmarkStart w:id="338" w:name="_Toc12601637"/>
      <w:bookmarkStart w:id="339" w:name="_Toc12601738"/>
      <w:bookmarkStart w:id="340" w:name="_Toc12601839"/>
      <w:bookmarkStart w:id="341" w:name="_Toc2679896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B76D1C">
        <w:t>D) Štandardná ex-post kontrola</w:t>
      </w:r>
      <w:bookmarkEnd w:id="341"/>
    </w:p>
    <w:p w14:paraId="6F55E0A1" w14:textId="77777777" w:rsidR="00B70509" w:rsidRPr="00991089" w:rsidRDefault="00B70509" w:rsidP="00991089">
      <w:pPr>
        <w:pStyle w:val="Odsekzoznamu"/>
        <w:numPr>
          <w:ilvl w:val="3"/>
          <w:numId w:val="30"/>
        </w:numPr>
        <w:spacing w:before="120" w:after="120" w:line="240" w:lineRule="auto"/>
        <w:ind w:left="426" w:hanging="284"/>
        <w:jc w:val="both"/>
        <w:rPr>
          <w:rFonts w:asciiTheme="minorHAnsi" w:hAnsiTheme="minorHAnsi" w:cstheme="minorHAnsi"/>
          <w:sz w:val="20"/>
          <w:szCs w:val="20"/>
          <w:rPrChange w:id="342" w:author="Autor">
            <w:rPr>
              <w:rFonts w:ascii="Calibri" w:hAnsi="Calibri"/>
              <w:sz w:val="20"/>
              <w:szCs w:val="20"/>
            </w:rPr>
          </w:rPrChange>
        </w:rPr>
      </w:pPr>
      <w:r w:rsidRPr="00991089">
        <w:rPr>
          <w:rFonts w:asciiTheme="minorHAnsi" w:hAnsiTheme="minorHAnsi" w:cstheme="minorHAnsi"/>
          <w:b/>
          <w:sz w:val="20"/>
          <w:szCs w:val="20"/>
          <w:rPrChange w:id="343" w:author="Autor">
            <w:rPr/>
          </w:rPrChange>
        </w:rPr>
        <w:t>Tento druh kontroly</w:t>
      </w:r>
      <w:r w:rsidRPr="00991089">
        <w:rPr>
          <w:rFonts w:asciiTheme="minorHAnsi" w:hAnsiTheme="minorHAnsi" w:cstheme="minorHAnsi"/>
          <w:sz w:val="20"/>
          <w:szCs w:val="20"/>
          <w:rPrChange w:id="344" w:author="Autor">
            <w:rPr/>
          </w:rPrChange>
        </w:rPr>
        <w:t xml:space="preserve"> </w:t>
      </w:r>
      <w:r w:rsidRPr="00991089">
        <w:rPr>
          <w:rFonts w:asciiTheme="minorHAnsi" w:hAnsiTheme="minorHAnsi" w:cstheme="minorHAnsi"/>
          <w:b/>
          <w:sz w:val="20"/>
          <w:szCs w:val="20"/>
          <w:rPrChange w:id="345" w:author="Autor">
            <w:rPr/>
          </w:rPrChange>
        </w:rPr>
        <w:t>sa nevzťahuje na VO</w:t>
      </w:r>
      <w:r w:rsidRPr="00991089">
        <w:rPr>
          <w:rFonts w:asciiTheme="minorHAnsi" w:hAnsiTheme="minorHAnsi" w:cstheme="minorHAnsi"/>
          <w:sz w:val="20"/>
          <w:szCs w:val="20"/>
          <w:rPrChange w:id="346" w:author="Autor">
            <w:rPr/>
          </w:rPrChange>
        </w:rPr>
        <w:t xml:space="preserve">, ktoré </w:t>
      </w:r>
      <w:r w:rsidRPr="00991089">
        <w:rPr>
          <w:rFonts w:asciiTheme="minorHAnsi" w:hAnsiTheme="minorHAnsi" w:cstheme="minorHAnsi"/>
          <w:b/>
          <w:sz w:val="20"/>
          <w:szCs w:val="20"/>
          <w:rPrChange w:id="347" w:author="Autor">
            <w:rPr/>
          </w:rPrChange>
        </w:rPr>
        <w:t>bolo predmetom druhej ex ante kontroly</w:t>
      </w:r>
      <w:r w:rsidRPr="00991089">
        <w:rPr>
          <w:rFonts w:asciiTheme="minorHAnsi" w:hAnsiTheme="minorHAnsi" w:cstheme="minorHAnsi"/>
          <w:sz w:val="20"/>
          <w:szCs w:val="20"/>
          <w:rPrChange w:id="348" w:author="Autor">
            <w:rPr/>
          </w:rPrChange>
        </w:rPr>
        <w:t xml:space="preserve"> (na tento prípad sa vzťahuje postup uvedený v časti „Následná ex post kontrola“).</w:t>
      </w:r>
    </w:p>
    <w:p w14:paraId="4C976963" w14:textId="77471E5E" w:rsidR="00777572" w:rsidRPr="00334946" w:rsidRDefault="00991089">
      <w:pPr>
        <w:spacing w:before="120" w:after="120"/>
        <w:ind w:left="426" w:hanging="426"/>
        <w:jc w:val="both"/>
        <w:rPr>
          <w:rFonts w:asciiTheme="minorHAnsi" w:hAnsiTheme="minorHAnsi"/>
          <w:sz w:val="20"/>
          <w:szCs w:val="20"/>
          <w:rPrChange w:id="349" w:author="Autor">
            <w:rPr/>
          </w:rPrChange>
        </w:rPr>
        <w:pPrChange w:id="350" w:author="Autor">
          <w:pPr>
            <w:numPr>
              <w:numId w:val="176"/>
            </w:numPr>
            <w:spacing w:before="120" w:after="120"/>
            <w:ind w:left="709" w:hanging="426"/>
            <w:jc w:val="both"/>
          </w:pPr>
        </w:pPrChange>
      </w:pPr>
      <w:r>
        <w:rPr>
          <w:rFonts w:asciiTheme="minorHAnsi" w:hAnsiTheme="minorHAnsi"/>
          <w:sz w:val="20"/>
          <w:szCs w:val="20"/>
        </w:rPr>
        <w:t xml:space="preserve">          </w:t>
      </w:r>
      <w:r w:rsidR="00777572" w:rsidRPr="00334946">
        <w:rPr>
          <w:rFonts w:asciiTheme="minorHAnsi" w:hAnsiTheme="minorHAnsi"/>
          <w:sz w:val="20"/>
          <w:szCs w:val="20"/>
          <w:rPrChange w:id="351" w:author="Autor">
            <w:rPr/>
          </w:rPrChange>
        </w:rPr>
        <w:t xml:space="preserve">RO kontroluje postupy VO na základe dokumentácie predloženej prijímateľom </w:t>
      </w:r>
      <w:r w:rsidR="00777572" w:rsidRPr="00334946">
        <w:rPr>
          <w:rFonts w:asciiTheme="minorHAnsi" w:hAnsiTheme="minorHAnsi"/>
          <w:b/>
          <w:sz w:val="20"/>
          <w:szCs w:val="20"/>
          <w:rPrChange w:id="352" w:author="Autor">
            <w:rPr/>
          </w:rPrChange>
        </w:rPr>
        <w:t>vo fáze po podpise zmluvy s úspešným uchádzačom, pričom táto zmluva je už platná a účinná, okrem prípadov kedy je účinnosť zmluvy viazaná na odkladaciu podmienku (napr. podpis zmluvy o NFP)</w:t>
      </w:r>
      <w:r w:rsidR="00777572" w:rsidRPr="00334946">
        <w:rPr>
          <w:rFonts w:asciiTheme="minorHAnsi" w:hAnsiTheme="minorHAnsi"/>
          <w:sz w:val="20"/>
          <w:szCs w:val="20"/>
          <w:rPrChange w:id="353" w:author="Autor">
            <w:rPr/>
          </w:rPrChange>
        </w:rPr>
        <w:t xml:space="preserve">. </w:t>
      </w:r>
      <w:r w:rsidR="00334946">
        <w:rPr>
          <w:rFonts w:asciiTheme="minorHAnsi" w:hAnsiTheme="minorHAnsi"/>
          <w:sz w:val="20"/>
          <w:szCs w:val="20"/>
        </w:rPr>
        <w:t>P</w:t>
      </w:r>
      <w:r w:rsidR="00334946" w:rsidRPr="00334946">
        <w:rPr>
          <w:rFonts w:asciiTheme="minorHAnsi" w:hAnsiTheme="minorHAnsi"/>
          <w:sz w:val="20"/>
          <w:szCs w:val="20"/>
        </w:rPr>
        <w:t xml:space="preserve">rijímateľ predkladá na RO zmluvu s úspešným uchádzačom cez ITMS2014+ spôsobom, ktorý zabezpečí identifikáciu osôb, ktoré zmluvu podpísali, aby bolo možné overiť ich oprávnenosť konať v mene zmluvnej strany. Túto zmluvu predkladá prijímateľ cez ITMS2014+ vrátane všetkých jej príloh. </w:t>
      </w:r>
      <w:r w:rsidR="00777572" w:rsidRPr="00334946">
        <w:rPr>
          <w:rFonts w:asciiTheme="minorHAnsi" w:hAnsiTheme="minorHAnsi"/>
          <w:sz w:val="20"/>
          <w:szCs w:val="20"/>
          <w:rPrChange w:id="354" w:author="Autor">
            <w:rPr/>
          </w:rPrChange>
        </w:rPr>
        <w:t xml:space="preserve">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r w:rsidR="004A2A46" w:rsidRPr="00334946">
        <w:rPr>
          <w:rFonts w:asciiTheme="minorHAnsi" w:hAnsiTheme="minorHAnsi"/>
          <w:sz w:val="20"/>
          <w:szCs w:val="20"/>
          <w:rPrChange w:id="355" w:author="Autor">
            <w:rPr/>
          </w:rPrChange>
        </w:rPr>
        <w:t>14. G)</w:t>
      </w:r>
      <w:r w:rsidR="00777572" w:rsidRPr="00334946">
        <w:rPr>
          <w:rFonts w:asciiTheme="minorHAnsi" w:hAnsiTheme="minorHAnsi"/>
          <w:sz w:val="20"/>
          <w:szCs w:val="20"/>
          <w:rPrChange w:id="356" w:author="Autor">
            <w:rPr/>
          </w:rPrChange>
        </w:rPr>
        <w:t xml:space="preserve"> Príručky pre kontrolu VO. Prijímateľ predkladá dokumentáciu z VO, ktorá nie je súčasťou informačného systému elektronického trhoviska,  prostredníctvom ITMS2014+ (určenie PHZ, doplňujúca dokumentácia a pod.</w:t>
      </w:r>
      <w:ins w:id="357" w:author="Autor">
        <w:r w:rsidR="003A0770">
          <w:rPr>
            <w:rFonts w:asciiTheme="minorHAnsi" w:hAnsiTheme="minorHAnsi"/>
            <w:sz w:val="20"/>
            <w:szCs w:val="20"/>
          </w:rPr>
          <w:t>)</w:t>
        </w:r>
      </w:ins>
    </w:p>
    <w:p w14:paraId="67B2E031" w14:textId="77777777" w:rsidR="00DD1C6E" w:rsidRDefault="00777572">
      <w:pPr>
        <w:pStyle w:val="Odsekzoznamu"/>
        <w:numPr>
          <w:ilvl w:val="3"/>
          <w:numId w:val="30"/>
        </w:numPr>
        <w:spacing w:before="120" w:after="120"/>
        <w:ind w:left="426" w:hanging="426"/>
        <w:jc w:val="both"/>
        <w:rPr>
          <w:rFonts w:asciiTheme="minorHAnsi" w:hAnsiTheme="minorHAnsi"/>
          <w:sz w:val="20"/>
          <w:szCs w:val="20"/>
        </w:rPr>
        <w:pPrChange w:id="358" w:author="Autor">
          <w:pPr>
            <w:numPr>
              <w:numId w:val="176"/>
            </w:numPr>
            <w:spacing w:before="120" w:after="120"/>
            <w:ind w:left="709" w:hanging="426"/>
            <w:jc w:val="both"/>
          </w:pPr>
        </w:pPrChange>
      </w:pPr>
      <w:r w:rsidRPr="00991089">
        <w:rPr>
          <w:rFonts w:asciiTheme="minorHAnsi" w:hAnsiTheme="minorHAnsi"/>
          <w:b/>
          <w:sz w:val="20"/>
          <w:szCs w:val="20"/>
        </w:rPr>
        <w:t>Ak bola</w:t>
      </w:r>
      <w:r w:rsidRPr="00991089">
        <w:rPr>
          <w:rFonts w:asciiTheme="minorHAnsi" w:hAnsiTheme="minorHAnsi"/>
          <w:sz w:val="20"/>
          <w:szCs w:val="20"/>
        </w:rPr>
        <w:t xml:space="preserve"> v rámci daného VO vykonaná </w:t>
      </w:r>
      <w:r w:rsidRPr="00991089">
        <w:rPr>
          <w:rFonts w:asciiTheme="minorHAnsi" w:hAnsiTheme="minorHAnsi"/>
          <w:b/>
          <w:sz w:val="20"/>
          <w:szCs w:val="20"/>
        </w:rPr>
        <w:t>kontrola VO podľa § 169 ods. 3 ZVO</w:t>
      </w:r>
      <w:r w:rsidRPr="00991089">
        <w:rPr>
          <w:rFonts w:asciiTheme="minorHAnsi" w:hAnsiTheme="minorHAnsi"/>
          <w:sz w:val="20"/>
          <w:szCs w:val="20"/>
        </w:rPr>
        <w:t xml:space="preserve">, </w:t>
      </w:r>
      <w:r w:rsidRPr="00991089">
        <w:rPr>
          <w:rFonts w:asciiTheme="minorHAnsi" w:hAnsiTheme="minorHAnsi"/>
          <w:b/>
          <w:sz w:val="20"/>
          <w:szCs w:val="20"/>
        </w:rPr>
        <w:t>prijímateľ informuje RO</w:t>
      </w:r>
      <w:r w:rsidRPr="00991089">
        <w:rPr>
          <w:rFonts w:asciiTheme="minorHAnsi" w:hAnsiTheme="minorHAnsi"/>
          <w:sz w:val="20"/>
          <w:szCs w:val="20"/>
        </w:rPr>
        <w:t xml:space="preserve"> aj o tejto skutočnosti a súčasne s dokumentáciou </w:t>
      </w:r>
      <w:r w:rsidRPr="00991089">
        <w:rPr>
          <w:rFonts w:asciiTheme="minorHAnsi" w:hAnsiTheme="minorHAnsi"/>
          <w:b/>
          <w:sz w:val="20"/>
          <w:szCs w:val="20"/>
        </w:rPr>
        <w:t>predloží aj kópiu právoplatného rozhodnutia ÚVO</w:t>
      </w:r>
      <w:r w:rsidRPr="00991089">
        <w:rPr>
          <w:rFonts w:asciiTheme="minorHAnsi" w:hAnsiTheme="minorHAnsi"/>
          <w:sz w:val="20"/>
          <w:szCs w:val="20"/>
        </w:rPr>
        <w:t xml:space="preserve">. Rovnakým spôsobom je prijímateľ povinný </w:t>
      </w:r>
      <w:r w:rsidRPr="00991089">
        <w:rPr>
          <w:rFonts w:asciiTheme="minorHAnsi" w:hAnsiTheme="minorHAnsi"/>
          <w:b/>
          <w:sz w:val="20"/>
          <w:szCs w:val="20"/>
        </w:rPr>
        <w:t>informovať RO aj o všetkých výsledkoch konania ÚVO vydaných pri výkone dohľadu podľa § 167 ods. 2 ZVO.</w:t>
      </w:r>
      <w:r w:rsidRPr="00991089">
        <w:rPr>
          <w:rFonts w:asciiTheme="minorHAnsi" w:hAnsiTheme="minorHAnsi"/>
          <w:sz w:val="20"/>
          <w:szCs w:val="20"/>
        </w:rPr>
        <w:t xml:space="preserve">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bookmarkStart w:id="359" w:name="kapitola_33724_ods_3"/>
    </w:p>
    <w:p w14:paraId="544FA0D9" w14:textId="77777777" w:rsidR="00777572" w:rsidRPr="00DD1C6E" w:rsidRDefault="00777572" w:rsidP="00DD1C6E">
      <w:pPr>
        <w:pStyle w:val="Odsekzoznamu"/>
        <w:numPr>
          <w:ilvl w:val="3"/>
          <w:numId w:val="30"/>
        </w:numPr>
        <w:spacing w:before="120" w:after="120"/>
        <w:ind w:left="426" w:hanging="426"/>
        <w:jc w:val="both"/>
        <w:rPr>
          <w:rFonts w:asciiTheme="minorHAnsi" w:hAnsiTheme="minorHAnsi"/>
          <w:sz w:val="20"/>
          <w:szCs w:val="20"/>
        </w:rPr>
      </w:pPr>
      <w:r w:rsidRPr="00DD1C6E">
        <w:rPr>
          <w:rFonts w:asciiTheme="minorHAnsi" w:hAnsiTheme="minorHAnsi"/>
          <w:sz w:val="20"/>
          <w:szCs w:val="20"/>
        </w:rPr>
        <w:t>Pri predkladaní dokumentácie prijímateľ postupuje podľa</w:t>
      </w:r>
      <w:r w:rsidR="004A2A46" w:rsidRPr="00DD1C6E">
        <w:rPr>
          <w:rFonts w:asciiTheme="minorHAnsi" w:hAnsiTheme="minorHAnsi"/>
          <w:sz w:val="20"/>
          <w:szCs w:val="20"/>
        </w:rPr>
        <w:t xml:space="preserve"> kapitoly 16. </w:t>
      </w:r>
    </w:p>
    <w:bookmarkEnd w:id="359"/>
    <w:p w14:paraId="0DDA9800" w14:textId="77777777" w:rsidR="00777572" w:rsidRPr="00777572" w:rsidRDefault="00777572">
      <w:pPr>
        <w:numPr>
          <w:ilvl w:val="3"/>
          <w:numId w:val="30"/>
        </w:numPr>
        <w:spacing w:before="120" w:after="120"/>
        <w:ind w:left="426" w:hanging="426"/>
        <w:jc w:val="both"/>
        <w:rPr>
          <w:rFonts w:asciiTheme="minorHAnsi" w:hAnsiTheme="minorHAnsi"/>
          <w:sz w:val="20"/>
          <w:szCs w:val="20"/>
        </w:rPr>
        <w:pPrChange w:id="360" w:author="Autor">
          <w:pPr>
            <w:numPr>
              <w:numId w:val="176"/>
            </w:numPr>
            <w:spacing w:before="120" w:after="120"/>
            <w:ind w:left="709" w:hanging="426"/>
            <w:jc w:val="both"/>
          </w:pPr>
        </w:pPrChange>
      </w:pPr>
      <w:r w:rsidRPr="00777572">
        <w:rPr>
          <w:rFonts w:asciiTheme="minorHAnsi" w:hAnsiTheme="minorHAnsi"/>
          <w:b/>
          <w:sz w:val="20"/>
          <w:szCs w:val="20"/>
        </w:rPr>
        <w:t>Postupy, práva a povinnosti RO uvedené v tejto časti sa vzťahujú aj na kontrolu dodatkov k zmluvám s úspešným uchádzačom a na dodatky k rámcovým dohodám, pokiaľ nie je uvedené inak</w:t>
      </w:r>
      <w:r w:rsidRPr="00777572">
        <w:rPr>
          <w:rFonts w:asciiTheme="minorHAnsi" w:hAnsiTheme="minorHAnsi"/>
          <w:sz w:val="20"/>
          <w:szCs w:val="20"/>
        </w:rPr>
        <w:t>.</w:t>
      </w:r>
    </w:p>
    <w:p w14:paraId="1605F272" w14:textId="77777777" w:rsidR="00777572" w:rsidRPr="00777572" w:rsidRDefault="00777572">
      <w:pPr>
        <w:numPr>
          <w:ilvl w:val="3"/>
          <w:numId w:val="30"/>
        </w:numPr>
        <w:spacing w:before="120" w:after="120"/>
        <w:ind w:left="426" w:hanging="426"/>
        <w:jc w:val="both"/>
        <w:rPr>
          <w:rFonts w:asciiTheme="minorHAnsi" w:hAnsiTheme="minorHAnsi"/>
          <w:sz w:val="20"/>
          <w:szCs w:val="20"/>
        </w:rPr>
        <w:pPrChange w:id="361" w:author="Autor">
          <w:pPr>
            <w:numPr>
              <w:numId w:val="176"/>
            </w:numPr>
            <w:spacing w:before="120" w:after="120"/>
            <w:ind w:left="709" w:hanging="426"/>
            <w:jc w:val="both"/>
          </w:pPr>
        </w:pPrChange>
      </w:pPr>
      <w:r w:rsidRPr="00777572">
        <w:rPr>
          <w:rFonts w:asciiTheme="minorHAnsi" w:hAnsiTheme="minorHAnsi"/>
          <w:sz w:val="20"/>
          <w:szCs w:val="20"/>
        </w:rPr>
        <w:t>Pri výkone štandardnej ex post kontroly je RO povinný postupovať v súlade s</w:t>
      </w:r>
      <w:r w:rsidR="004A2A46">
        <w:rPr>
          <w:rFonts w:asciiTheme="minorHAnsi" w:hAnsiTheme="minorHAnsi"/>
          <w:sz w:val="20"/>
          <w:szCs w:val="20"/>
        </w:rPr>
        <w:t> kapitolou 14. D).</w:t>
      </w:r>
      <w:r w:rsidRPr="00777572">
        <w:rPr>
          <w:rFonts w:asciiTheme="minorHAnsi" w:hAnsiTheme="minorHAnsi"/>
          <w:sz w:val="20"/>
          <w:szCs w:val="20"/>
        </w:rPr>
        <w:t xml:space="preserve">  </w:t>
      </w:r>
    </w:p>
    <w:p w14:paraId="7D32CCF6" w14:textId="77777777" w:rsidR="00777572" w:rsidRPr="00777572" w:rsidRDefault="00777572">
      <w:pPr>
        <w:numPr>
          <w:ilvl w:val="3"/>
          <w:numId w:val="30"/>
        </w:numPr>
        <w:spacing w:before="120" w:after="120"/>
        <w:ind w:left="426" w:hanging="426"/>
        <w:jc w:val="both"/>
        <w:rPr>
          <w:rFonts w:asciiTheme="minorHAnsi" w:hAnsiTheme="minorHAnsi"/>
          <w:sz w:val="20"/>
          <w:szCs w:val="20"/>
        </w:rPr>
        <w:pPrChange w:id="362" w:author="Autor">
          <w:pPr>
            <w:numPr>
              <w:numId w:val="176"/>
            </w:numPr>
            <w:spacing w:before="120" w:after="120"/>
            <w:ind w:left="709" w:hanging="426"/>
            <w:jc w:val="both"/>
          </w:pPr>
        </w:pPrChange>
      </w:pPr>
      <w:r w:rsidRPr="00334946">
        <w:rPr>
          <w:rFonts w:asciiTheme="minorHAnsi" w:hAnsiTheme="minorHAnsi"/>
          <w:b/>
          <w:sz w:val="20"/>
          <w:szCs w:val="20"/>
          <w:rPrChange w:id="363" w:author="Autor">
            <w:rPr>
              <w:rFonts w:asciiTheme="minorHAnsi" w:hAnsiTheme="minorHAnsi"/>
              <w:sz w:val="20"/>
              <w:szCs w:val="20"/>
            </w:rPr>
          </w:rPrChange>
        </w:rPr>
        <w:t>Lehota na výkon  štandardnej ex post kontroly je 20 pracovných dní</w:t>
      </w:r>
      <w:r w:rsidRPr="00777572">
        <w:rPr>
          <w:rFonts w:asciiTheme="minorHAnsi" w:hAnsiTheme="minorHAnsi"/>
          <w:sz w:val="20"/>
          <w:szCs w:val="20"/>
        </w:rPr>
        <w:t xml:space="preserve">. Ak RO zašle prijímateľovi žiadosť o vysvetlenie alebo doplnenie dokumentácie, určí v tejto žiadosti lehotu minimálne </w:t>
      </w:r>
      <w:r w:rsidR="009940EE">
        <w:rPr>
          <w:rFonts w:asciiTheme="minorHAnsi" w:hAnsiTheme="minorHAnsi"/>
          <w:sz w:val="20"/>
          <w:szCs w:val="20"/>
        </w:rPr>
        <w:t xml:space="preserve"> </w:t>
      </w:r>
      <w:r w:rsidR="009940EE">
        <w:rPr>
          <w:rFonts w:asciiTheme="minorHAnsi" w:hAnsiTheme="minorHAnsi"/>
          <w:sz w:val="20"/>
          <w:szCs w:val="20"/>
        </w:rPr>
        <w:br/>
      </w:r>
      <w:r w:rsidRPr="00777572">
        <w:rPr>
          <w:rFonts w:asciiTheme="minorHAnsi" w:hAnsiTheme="minorHAnsi"/>
          <w:sz w:val="20"/>
          <w:szCs w:val="20"/>
        </w:rPr>
        <w:t xml:space="preserve">5 pracovných dní </w:t>
      </w:r>
      <w:r w:rsidR="004A2A46">
        <w:rPr>
          <w:rFonts w:asciiTheme="minorHAnsi" w:hAnsiTheme="minorHAnsi"/>
          <w:sz w:val="20"/>
          <w:szCs w:val="20"/>
        </w:rPr>
        <w:t xml:space="preserve"> </w:t>
      </w:r>
      <w:r w:rsidRPr="00777572">
        <w:rPr>
          <w:rFonts w:asciiTheme="minorHAnsi" w:hAnsiTheme="minorHAnsi"/>
          <w:sz w:val="20"/>
          <w:szCs w:val="20"/>
        </w:rPr>
        <w:t xml:space="preserve">a maximálne 10 pracovných dní na zaslanie tohto vysvetlenia alebo doplnenia </w:t>
      </w:r>
      <w:r w:rsidR="009940EE">
        <w:rPr>
          <w:rFonts w:asciiTheme="minorHAnsi" w:hAnsiTheme="minorHAnsi"/>
          <w:sz w:val="20"/>
          <w:szCs w:val="20"/>
        </w:rPr>
        <w:t xml:space="preserve"> </w:t>
      </w:r>
      <w:r w:rsidR="009940EE">
        <w:rPr>
          <w:rFonts w:asciiTheme="minorHAnsi" w:hAnsiTheme="minorHAnsi"/>
          <w:sz w:val="20"/>
          <w:szCs w:val="20"/>
        </w:rPr>
        <w:br/>
      </w:r>
      <w:r w:rsidRPr="00777572">
        <w:rPr>
          <w:rFonts w:asciiTheme="minorHAnsi" w:hAnsiTheme="minorHAnsi"/>
          <w:sz w:val="20"/>
          <w:szCs w:val="20"/>
        </w:rPr>
        <w:t xml:space="preserve">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Zároveň, ak aj napriek čestnému vyhláseniu prijímateľa RO identifikuje, že dokumentácia nie je kompletná a pre riadne ukončenie kontroly </w:t>
      </w:r>
      <w:r w:rsidR="000A7F2B">
        <w:rPr>
          <w:rFonts w:asciiTheme="minorHAnsi" w:hAnsiTheme="minorHAnsi"/>
          <w:sz w:val="20"/>
          <w:szCs w:val="20"/>
        </w:rPr>
        <w:t xml:space="preserve"> </w:t>
      </w:r>
      <w:r w:rsidR="000A7F2B">
        <w:rPr>
          <w:rFonts w:asciiTheme="minorHAnsi" w:hAnsiTheme="minorHAnsi"/>
          <w:sz w:val="20"/>
          <w:szCs w:val="20"/>
        </w:rPr>
        <w:br/>
      </w:r>
      <w:r w:rsidRPr="00777572">
        <w:rPr>
          <w:rFonts w:asciiTheme="minorHAnsi" w:hAnsiTheme="minorHAnsi"/>
          <w:sz w:val="20"/>
          <w:szCs w:val="20"/>
        </w:rPr>
        <w:t xml:space="preserve">je nevyhnutné vyzvať prijímateľa na doplnenie týchto chýbajúcich dokladov, uvedenú skutočnosť bude </w:t>
      </w:r>
      <w:r w:rsidRPr="00777572">
        <w:rPr>
          <w:rFonts w:asciiTheme="minorHAnsi" w:hAnsiTheme="minorHAnsi"/>
          <w:sz w:val="20"/>
          <w:szCs w:val="20"/>
        </w:rPr>
        <w:lastRenderedPageBreak/>
        <w:t xml:space="preserve">môcť RO vyhodnotiť ako podstatné porušenie zmluvy o NFP, ak prijímateľ nedoplní chýbajúce doklady v lehote určenej RO. Súčasťou kontroly je aj vecná kontrola súladu predmetu obstarávania </w:t>
      </w:r>
      <w:r w:rsidR="000A7F2B">
        <w:rPr>
          <w:rFonts w:asciiTheme="minorHAnsi" w:hAnsiTheme="minorHAnsi"/>
          <w:sz w:val="20"/>
          <w:szCs w:val="20"/>
        </w:rPr>
        <w:t xml:space="preserve"> </w:t>
      </w:r>
      <w:r w:rsidR="000A7F2B">
        <w:rPr>
          <w:rFonts w:asciiTheme="minorHAnsi" w:hAnsiTheme="minorHAnsi"/>
          <w:sz w:val="20"/>
          <w:szCs w:val="20"/>
        </w:rPr>
        <w:br/>
      </w:r>
      <w:r w:rsidRPr="00777572">
        <w:rPr>
          <w:rFonts w:asciiTheme="minorHAnsi" w:hAnsiTheme="minorHAnsi"/>
          <w:sz w:val="20"/>
          <w:szCs w:val="20"/>
        </w:rPr>
        <w:t>a iných údajov so schválenou ŽoNFP a účinnou zmluvou o NFP. Závery z výkonu vecnej kontroly sú súčasťou návrhu správy/správy z kontroly.</w:t>
      </w:r>
    </w:p>
    <w:p w14:paraId="20EDF97F" w14:textId="77777777" w:rsidR="00777572" w:rsidRPr="00777572" w:rsidRDefault="00777572">
      <w:pPr>
        <w:numPr>
          <w:ilvl w:val="3"/>
          <w:numId w:val="30"/>
        </w:numPr>
        <w:spacing w:before="120" w:after="120"/>
        <w:ind w:left="426" w:hanging="426"/>
        <w:jc w:val="both"/>
        <w:rPr>
          <w:rFonts w:asciiTheme="minorHAnsi" w:hAnsiTheme="minorHAnsi"/>
          <w:sz w:val="20"/>
          <w:szCs w:val="20"/>
        </w:rPr>
        <w:pPrChange w:id="364" w:author="Autor">
          <w:pPr>
            <w:numPr>
              <w:numId w:val="176"/>
            </w:numPr>
            <w:spacing w:before="120" w:after="120"/>
            <w:ind w:left="709" w:hanging="426"/>
            <w:jc w:val="both"/>
          </w:pPr>
        </w:pPrChange>
      </w:pPr>
      <w:r w:rsidRPr="00777572">
        <w:rPr>
          <w:rFonts w:asciiTheme="minorHAnsi" w:hAnsiTheme="minorHAnsi"/>
          <w:sz w:val="20"/>
          <w:szCs w:val="20"/>
        </w:rPr>
        <w:t xml:space="preserve">Ak RO nezašle návrh správy z kontroly (v prípade zistení nedostatkov) alebo správu z kontroly </w:t>
      </w:r>
      <w:r w:rsidR="00102DDE">
        <w:rPr>
          <w:rFonts w:asciiTheme="minorHAnsi" w:hAnsiTheme="minorHAnsi"/>
          <w:sz w:val="20"/>
          <w:szCs w:val="20"/>
        </w:rPr>
        <w:t xml:space="preserve"> </w:t>
      </w:r>
      <w:r w:rsidR="00102DDE">
        <w:rPr>
          <w:rFonts w:asciiTheme="minorHAnsi" w:hAnsiTheme="minorHAnsi"/>
          <w:sz w:val="20"/>
          <w:szCs w:val="20"/>
        </w:rPr>
        <w:br/>
      </w:r>
      <w:r w:rsidRPr="00777572">
        <w:rPr>
          <w:rFonts w:asciiTheme="minorHAnsi" w:hAnsiTheme="minorHAnsi"/>
          <w:sz w:val="20"/>
          <w:szCs w:val="20"/>
        </w:rPr>
        <w:t>(v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14:paraId="648947FD" w14:textId="77777777" w:rsidR="00777572" w:rsidRPr="00777572" w:rsidRDefault="00777572">
      <w:pPr>
        <w:numPr>
          <w:ilvl w:val="3"/>
          <w:numId w:val="30"/>
        </w:numPr>
        <w:spacing w:before="120" w:after="120"/>
        <w:ind w:left="426" w:hanging="426"/>
        <w:jc w:val="both"/>
        <w:rPr>
          <w:rFonts w:asciiTheme="minorHAnsi" w:hAnsiTheme="minorHAnsi"/>
          <w:sz w:val="20"/>
          <w:szCs w:val="20"/>
        </w:rPr>
        <w:pPrChange w:id="365" w:author="Autor">
          <w:pPr>
            <w:numPr>
              <w:numId w:val="176"/>
            </w:numPr>
            <w:spacing w:before="120" w:after="120"/>
            <w:ind w:left="709" w:hanging="426"/>
            <w:jc w:val="both"/>
          </w:pPr>
        </w:pPrChange>
      </w:pPr>
      <w:r w:rsidRPr="00777572">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 </w:t>
      </w:r>
    </w:p>
    <w:p w14:paraId="019BA05D" w14:textId="77777777" w:rsidR="00777572" w:rsidRPr="00777572" w:rsidRDefault="00777572">
      <w:pPr>
        <w:numPr>
          <w:ilvl w:val="3"/>
          <w:numId w:val="30"/>
        </w:numPr>
        <w:spacing w:before="120" w:after="120"/>
        <w:ind w:left="426" w:hanging="426"/>
        <w:jc w:val="both"/>
        <w:rPr>
          <w:rFonts w:asciiTheme="minorHAnsi" w:hAnsiTheme="minorHAnsi"/>
          <w:sz w:val="20"/>
          <w:szCs w:val="20"/>
        </w:rPr>
        <w:pPrChange w:id="366" w:author="Autor">
          <w:pPr>
            <w:numPr>
              <w:numId w:val="176"/>
            </w:numPr>
            <w:spacing w:before="120" w:after="120"/>
            <w:ind w:left="709" w:hanging="426"/>
            <w:jc w:val="both"/>
          </w:pPr>
        </w:pPrChange>
      </w:pPr>
      <w:r w:rsidRPr="00777572">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w:t>
      </w:r>
      <w:r w:rsidR="000A7F2B">
        <w:rPr>
          <w:rFonts w:asciiTheme="minorHAnsi" w:hAnsiTheme="minorHAnsi"/>
          <w:sz w:val="20"/>
          <w:szCs w:val="20"/>
        </w:rPr>
        <w:t xml:space="preserve"> </w:t>
      </w:r>
      <w:r w:rsidR="000A7F2B">
        <w:rPr>
          <w:rFonts w:asciiTheme="minorHAnsi" w:hAnsiTheme="minorHAnsi"/>
          <w:sz w:val="20"/>
          <w:szCs w:val="20"/>
        </w:rPr>
        <w:br/>
      </w:r>
      <w:r w:rsidRPr="00777572">
        <w:rPr>
          <w:rFonts w:asciiTheme="minorHAnsi" w:hAnsiTheme="minorHAnsi"/>
          <w:sz w:val="20"/>
          <w:szCs w:val="20"/>
        </w:rPr>
        <w:t xml:space="preserve">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w:t>
      </w:r>
      <w:r w:rsidR="000A7F2B">
        <w:rPr>
          <w:rFonts w:asciiTheme="minorHAnsi" w:hAnsiTheme="minorHAnsi"/>
          <w:sz w:val="20"/>
          <w:szCs w:val="20"/>
        </w:rPr>
        <w:t xml:space="preserve">  </w:t>
      </w:r>
      <w:r w:rsidR="000A7F2B">
        <w:rPr>
          <w:rFonts w:asciiTheme="minorHAnsi" w:hAnsiTheme="minorHAnsi"/>
          <w:sz w:val="20"/>
          <w:szCs w:val="20"/>
        </w:rPr>
        <w:br/>
      </w:r>
      <w:r w:rsidRPr="00777572">
        <w:rPr>
          <w:rFonts w:asciiTheme="minorHAnsi" w:hAnsiTheme="minorHAnsi"/>
          <w:sz w:val="20"/>
          <w:szCs w:val="20"/>
        </w:rPr>
        <w:t xml:space="preserve">do financovania bude závislé od odstránenia alebo ďalšieho vyhodnotenia tohto nedostatku.  </w:t>
      </w:r>
    </w:p>
    <w:p w14:paraId="4A63AF08" w14:textId="77777777" w:rsidR="00777572" w:rsidRPr="00777572" w:rsidRDefault="00777572">
      <w:pPr>
        <w:numPr>
          <w:ilvl w:val="3"/>
          <w:numId w:val="30"/>
        </w:numPr>
        <w:spacing w:before="120" w:after="120"/>
        <w:ind w:left="426" w:hanging="426"/>
        <w:jc w:val="both"/>
        <w:rPr>
          <w:rFonts w:asciiTheme="minorHAnsi" w:hAnsiTheme="minorHAnsi"/>
          <w:sz w:val="20"/>
          <w:szCs w:val="20"/>
        </w:rPr>
        <w:pPrChange w:id="367" w:author="Autor">
          <w:pPr>
            <w:numPr>
              <w:numId w:val="176"/>
            </w:numPr>
            <w:spacing w:before="120" w:after="120"/>
            <w:ind w:left="709" w:hanging="426"/>
            <w:jc w:val="both"/>
          </w:pPr>
        </w:pPrChange>
      </w:pPr>
      <w:r w:rsidRPr="00777572">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14:paraId="6D3E95EE" w14:textId="77777777" w:rsidR="00777572" w:rsidRPr="000A7F2B" w:rsidRDefault="00777572">
      <w:pPr>
        <w:pStyle w:val="Odsekzoznamu"/>
        <w:numPr>
          <w:ilvl w:val="1"/>
          <w:numId w:val="249"/>
        </w:numPr>
        <w:spacing w:before="120" w:after="120"/>
        <w:jc w:val="both"/>
        <w:rPr>
          <w:rFonts w:asciiTheme="minorHAnsi" w:hAnsiTheme="minorHAnsi"/>
          <w:sz w:val="20"/>
          <w:szCs w:val="20"/>
        </w:rPr>
        <w:pPrChange w:id="368" w:author="Autor">
          <w:pPr>
            <w:pStyle w:val="Odsekzoznamu"/>
            <w:numPr>
              <w:ilvl w:val="1"/>
              <w:numId w:val="239"/>
            </w:numPr>
            <w:spacing w:before="120" w:after="120"/>
            <w:ind w:left="1440" w:hanging="360"/>
            <w:jc w:val="both"/>
          </w:pPr>
        </w:pPrChange>
      </w:pPr>
      <w:bookmarkStart w:id="369" w:name="kapitola_33724_ods_12a_b"/>
      <w:r w:rsidRPr="000A7F2B">
        <w:rPr>
          <w:rFonts w:asciiTheme="minorHAnsi" w:hAnsiTheme="minorHAnsi"/>
          <w:sz w:val="20"/>
          <w:szCs w:val="20"/>
        </w:rPr>
        <w:t>v záveroch kontroly nepripustí výdavky súvisiace s VO do financovania v plnom rozsahu, alebo</w:t>
      </w:r>
    </w:p>
    <w:p w14:paraId="150AB078" w14:textId="77777777" w:rsidR="00777572" w:rsidRPr="00777572" w:rsidRDefault="00777572">
      <w:pPr>
        <w:pStyle w:val="Odsekzoznamu"/>
        <w:numPr>
          <w:ilvl w:val="1"/>
          <w:numId w:val="249"/>
        </w:numPr>
        <w:spacing w:before="120" w:after="120"/>
        <w:ind w:left="1418" w:hanging="284"/>
        <w:jc w:val="both"/>
        <w:rPr>
          <w:rFonts w:asciiTheme="minorHAnsi" w:hAnsiTheme="minorHAnsi"/>
          <w:sz w:val="20"/>
          <w:szCs w:val="20"/>
        </w:rPr>
        <w:pPrChange w:id="370" w:author="Autor">
          <w:pPr>
            <w:pStyle w:val="Odsekzoznamu"/>
            <w:numPr>
              <w:ilvl w:val="1"/>
              <w:numId w:val="239"/>
            </w:numPr>
            <w:spacing w:before="120" w:after="120"/>
            <w:ind w:left="1440" w:hanging="360"/>
            <w:jc w:val="both"/>
          </w:pPr>
        </w:pPrChange>
      </w:pPr>
      <w:r w:rsidRPr="00777572">
        <w:rPr>
          <w:rFonts w:asciiTheme="minorHAnsi" w:hAnsiTheme="minorHAnsi"/>
          <w:sz w:val="20"/>
          <w:szCs w:val="20"/>
        </w:rPr>
        <w:t>postupuje v zmysle metodického pokynu, ktorý upravuje postup pri určení finančných opráv za VO.</w:t>
      </w:r>
    </w:p>
    <w:bookmarkEnd w:id="369"/>
    <w:p w14:paraId="56209960" w14:textId="77777777" w:rsidR="00777572" w:rsidRPr="00777572" w:rsidRDefault="00777572">
      <w:pPr>
        <w:numPr>
          <w:ilvl w:val="3"/>
          <w:numId w:val="30"/>
        </w:numPr>
        <w:spacing w:before="120" w:after="120"/>
        <w:ind w:left="567" w:hanging="567"/>
        <w:jc w:val="both"/>
        <w:rPr>
          <w:rFonts w:asciiTheme="minorHAnsi" w:hAnsiTheme="minorHAnsi"/>
          <w:sz w:val="20"/>
          <w:szCs w:val="20"/>
        </w:rPr>
        <w:pPrChange w:id="371" w:author="Autor">
          <w:pPr>
            <w:numPr>
              <w:numId w:val="176"/>
            </w:numPr>
            <w:spacing w:before="120" w:after="120"/>
            <w:ind w:left="709" w:hanging="426"/>
            <w:jc w:val="both"/>
          </w:pPr>
        </w:pPrChange>
      </w:pPr>
      <w:r w:rsidRPr="00777572">
        <w:rPr>
          <w:rFonts w:asciiTheme="minorHAnsi" w:hAnsiTheme="minorHAnsi"/>
          <w:sz w:val="20"/>
          <w:szCs w:val="20"/>
        </w:rPr>
        <w:t xml:space="preserve">Nepripustenie do financovania znamená, že všetky výdavky vychádzajúce z realizácie výsledku daného VO budú zo strany RO v prípade, že budú zahrnuté v ŽoP, označené ako neoprávnené. </w:t>
      </w:r>
    </w:p>
    <w:p w14:paraId="3BA8D10A" w14:textId="77777777" w:rsidR="00777572" w:rsidRPr="00777572" w:rsidRDefault="00777572">
      <w:pPr>
        <w:numPr>
          <w:ilvl w:val="3"/>
          <w:numId w:val="30"/>
        </w:numPr>
        <w:spacing w:before="120" w:after="120"/>
        <w:ind w:left="567" w:hanging="567"/>
        <w:jc w:val="both"/>
        <w:rPr>
          <w:rFonts w:asciiTheme="minorHAnsi" w:hAnsiTheme="minorHAnsi"/>
          <w:sz w:val="20"/>
          <w:szCs w:val="20"/>
        </w:rPr>
        <w:pPrChange w:id="372" w:author="Autor">
          <w:pPr>
            <w:numPr>
              <w:numId w:val="176"/>
            </w:numPr>
            <w:spacing w:before="120" w:after="120"/>
            <w:ind w:left="709" w:hanging="426"/>
            <w:jc w:val="both"/>
          </w:pPr>
        </w:pPrChange>
      </w:pPr>
      <w:r w:rsidRPr="00777572">
        <w:rPr>
          <w:rFonts w:asciiTheme="minorHAnsi" w:hAnsiTheme="minorHAnsi"/>
          <w:sz w:val="20"/>
          <w:szCs w:val="20"/>
        </w:rPr>
        <w:t xml:space="preserve">Rozhodnutie RO, či bude postupovať podľa </w:t>
      </w:r>
      <w:r w:rsidR="00CB615A">
        <w:fldChar w:fldCharType="begin"/>
      </w:r>
      <w:r w:rsidR="00CB615A">
        <w:instrText xml:space="preserve"> HYPERLINK \l "kapitola_33724_ods_12a_b" \o "ods. 12 a) alebo b)" </w:instrText>
      </w:r>
      <w:r w:rsidR="00CB615A">
        <w:fldChar w:fldCharType="separate"/>
      </w:r>
      <w:r w:rsidRPr="00777572">
        <w:rPr>
          <w:rFonts w:asciiTheme="minorHAnsi" w:hAnsiTheme="minorHAnsi"/>
          <w:color w:val="0000FF" w:themeColor="hyperlink"/>
          <w:sz w:val="20"/>
          <w:szCs w:val="20"/>
          <w:u w:val="single"/>
        </w:rPr>
        <w:t>ods. 1</w:t>
      </w:r>
      <w:r w:rsidR="004273D2">
        <w:rPr>
          <w:rFonts w:asciiTheme="minorHAnsi" w:hAnsiTheme="minorHAnsi"/>
          <w:color w:val="0000FF" w:themeColor="hyperlink"/>
          <w:sz w:val="20"/>
          <w:szCs w:val="20"/>
          <w:u w:val="single"/>
        </w:rPr>
        <w:t>0</w:t>
      </w:r>
      <w:r w:rsidRPr="00777572">
        <w:rPr>
          <w:rFonts w:asciiTheme="minorHAnsi" w:hAnsiTheme="minorHAnsi"/>
          <w:color w:val="0000FF" w:themeColor="hyperlink"/>
          <w:sz w:val="20"/>
          <w:szCs w:val="20"/>
          <w:u w:val="single"/>
        </w:rPr>
        <w:t xml:space="preserve"> a) alebo b)</w:t>
      </w:r>
      <w:r w:rsidR="00CB615A">
        <w:rPr>
          <w:rFonts w:asciiTheme="minorHAnsi" w:hAnsiTheme="minorHAnsi"/>
          <w:color w:val="0000FF" w:themeColor="hyperlink"/>
          <w:sz w:val="20"/>
          <w:szCs w:val="20"/>
          <w:u w:val="single"/>
        </w:rPr>
        <w:fldChar w:fldCharType="end"/>
      </w:r>
      <w:r w:rsidRPr="00777572">
        <w:rPr>
          <w:rFonts w:asciiTheme="minorHAnsi" w:hAnsiTheme="minorHAnsi"/>
          <w:sz w:val="20"/>
          <w:szCs w:val="20"/>
        </w:rPr>
        <w:t xml:space="preserve"> závisí od skutočnosti, či je RO v závislosti od závažnosti zistených nedostatkov oprávnený aplikovať ex ante finančnú opravu</w:t>
      </w:r>
      <w:r w:rsidRPr="00777572">
        <w:rPr>
          <w:rFonts w:asciiTheme="minorHAnsi" w:hAnsiTheme="minorHAnsi"/>
          <w:sz w:val="20"/>
          <w:szCs w:val="20"/>
          <w:vertAlign w:val="superscript"/>
        </w:rPr>
        <w:footnoteReference w:id="1"/>
      </w:r>
      <w:r w:rsidRPr="00777572">
        <w:rPr>
          <w:rFonts w:asciiTheme="minorHAnsi" w:hAnsiTheme="minorHAnsi"/>
          <w:sz w:val="20"/>
          <w:szCs w:val="20"/>
        </w:rPr>
        <w:t>.</w:t>
      </w:r>
    </w:p>
    <w:p w14:paraId="56684C51" w14:textId="77777777" w:rsidR="00777572" w:rsidRDefault="00777572">
      <w:pPr>
        <w:numPr>
          <w:ilvl w:val="3"/>
          <w:numId w:val="30"/>
        </w:numPr>
        <w:spacing w:before="120" w:after="120"/>
        <w:ind w:left="567" w:hanging="567"/>
        <w:jc w:val="both"/>
        <w:rPr>
          <w:rFonts w:asciiTheme="minorHAnsi" w:hAnsiTheme="minorHAnsi"/>
          <w:sz w:val="20"/>
          <w:szCs w:val="20"/>
        </w:rPr>
        <w:pPrChange w:id="373" w:author="Autor">
          <w:pPr>
            <w:numPr>
              <w:numId w:val="176"/>
            </w:numPr>
            <w:spacing w:before="120" w:after="120"/>
            <w:ind w:left="709" w:hanging="426"/>
            <w:jc w:val="both"/>
          </w:pPr>
        </w:pPrChange>
      </w:pPr>
      <w:r w:rsidRPr="00334946">
        <w:rPr>
          <w:rFonts w:asciiTheme="minorHAnsi" w:hAnsiTheme="minorHAnsi"/>
          <w:b/>
          <w:sz w:val="20"/>
          <w:szCs w:val="20"/>
          <w:rPrChange w:id="374" w:author="Autor">
            <w:rPr>
              <w:rFonts w:asciiTheme="minorHAnsi" w:hAnsiTheme="minorHAnsi"/>
              <w:sz w:val="20"/>
              <w:szCs w:val="20"/>
            </w:rPr>
          </w:rPrChange>
        </w:rPr>
        <w:t>Ak</w:t>
      </w:r>
      <w:r w:rsidR="00334946">
        <w:rPr>
          <w:rFonts w:asciiTheme="minorHAnsi" w:hAnsiTheme="minorHAnsi"/>
          <w:b/>
          <w:sz w:val="20"/>
          <w:szCs w:val="20"/>
        </w:rPr>
        <w:t xml:space="preserve"> RO </w:t>
      </w:r>
      <w:r w:rsidRPr="00334946">
        <w:rPr>
          <w:rFonts w:asciiTheme="minorHAnsi" w:hAnsiTheme="minorHAnsi"/>
          <w:b/>
          <w:sz w:val="20"/>
          <w:szCs w:val="20"/>
          <w:rPrChange w:id="375" w:author="Autor">
            <w:rPr>
              <w:rFonts w:asciiTheme="minorHAnsi" w:hAnsiTheme="minorHAnsi"/>
              <w:sz w:val="20"/>
              <w:szCs w:val="20"/>
            </w:rPr>
          </w:rPrChange>
        </w:rPr>
        <w:t xml:space="preserve"> pri </w:t>
      </w:r>
      <w:r w:rsidR="00334946" w:rsidRPr="00334946">
        <w:rPr>
          <w:rFonts w:asciiTheme="minorHAnsi" w:hAnsiTheme="minorHAnsi"/>
          <w:b/>
          <w:sz w:val="20"/>
          <w:szCs w:val="20"/>
          <w:rPrChange w:id="376" w:author="Autor">
            <w:rPr>
              <w:rFonts w:asciiTheme="minorHAnsi" w:hAnsiTheme="minorHAnsi"/>
              <w:sz w:val="20"/>
              <w:szCs w:val="20"/>
            </w:rPr>
          </w:rPrChange>
        </w:rPr>
        <w:t xml:space="preserve">opätovnej </w:t>
      </w:r>
      <w:r w:rsidRPr="00334946">
        <w:rPr>
          <w:rFonts w:asciiTheme="minorHAnsi" w:hAnsiTheme="minorHAnsi"/>
          <w:b/>
          <w:sz w:val="20"/>
          <w:szCs w:val="20"/>
          <w:rPrChange w:id="377" w:author="Autor">
            <w:rPr>
              <w:rFonts w:asciiTheme="minorHAnsi" w:hAnsiTheme="minorHAnsi"/>
              <w:sz w:val="20"/>
              <w:szCs w:val="20"/>
            </w:rPr>
          </w:rPrChange>
        </w:rPr>
        <w:t>štandardnej ex post kontrole</w:t>
      </w:r>
      <w:r w:rsidRPr="00777572">
        <w:rPr>
          <w:rFonts w:asciiTheme="minorHAnsi" w:hAnsiTheme="minorHAnsi"/>
          <w:sz w:val="20"/>
          <w:szCs w:val="20"/>
        </w:rPr>
        <w:t xml:space="preserve"> zistí porušenie pravidiel a postupov VO, resp. porušenie pravidiel a ustanovení legislatívy SR a EÚ, pričom rozsah, závažnosť a moment zistenia týchto nedostatkov sú v zmysle metodického pokynu</w:t>
      </w:r>
      <w:r w:rsidRPr="00777572">
        <w:rPr>
          <w:rFonts w:asciiTheme="minorHAnsi" w:hAnsiTheme="minorHAnsi"/>
          <w:sz w:val="20"/>
          <w:szCs w:val="20"/>
          <w:vertAlign w:val="superscript"/>
        </w:rPr>
        <w:footnoteReference w:id="2"/>
      </w:r>
      <w:r w:rsidRPr="00777572">
        <w:rPr>
          <w:rFonts w:asciiTheme="minorHAnsi" w:hAnsiTheme="minorHAnsi"/>
          <w:sz w:val="20"/>
          <w:szCs w:val="20"/>
        </w:rPr>
        <w:t xml:space="preserve">,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ŽoP, RO určí súčasne aj ex ante finančnú opravu, o ktorú budú krátené všetky ďalšie súvisiace ŽoP. Percentuálna výška tejto ex ante finančnej opravy musí byť zhodná s určenou ex post finančnou opravou. Podrobnosti o uplatnení určenej % sadzby finančnej opravy na jednotlivé výdavky NFP na </w:t>
      </w:r>
      <w:r w:rsidRPr="00777572">
        <w:rPr>
          <w:rFonts w:asciiTheme="minorHAnsi" w:hAnsiTheme="minorHAnsi"/>
          <w:sz w:val="20"/>
          <w:szCs w:val="20"/>
        </w:rPr>
        <w:lastRenderedPageBreak/>
        <w:t xml:space="preserve">predmet zákazky je upravený v usmernení MF SR č. 2/2015 – U k nezrovnalostiam a finančným opravám v rámci finančného riadenia štrukturálnych fondov, Kohézneho fondu </w:t>
      </w:r>
      <w:r w:rsidR="00183E10">
        <w:rPr>
          <w:rFonts w:asciiTheme="minorHAnsi" w:hAnsiTheme="minorHAnsi"/>
          <w:sz w:val="20"/>
          <w:szCs w:val="20"/>
        </w:rPr>
        <w:t xml:space="preserve"> </w:t>
      </w:r>
      <w:r w:rsidR="00183E10">
        <w:rPr>
          <w:rFonts w:asciiTheme="minorHAnsi" w:hAnsiTheme="minorHAnsi"/>
          <w:sz w:val="20"/>
          <w:szCs w:val="20"/>
        </w:rPr>
        <w:br/>
      </w:r>
      <w:r w:rsidRPr="00777572">
        <w:rPr>
          <w:rFonts w:asciiTheme="minorHAnsi" w:hAnsiTheme="minorHAnsi"/>
          <w:sz w:val="20"/>
          <w:szCs w:val="20"/>
        </w:rPr>
        <w:t>a Európskeho námorného a rybárskeho fondu na programové obdobie 2014 - 2020.</w:t>
      </w:r>
    </w:p>
    <w:p w14:paraId="7A44978A" w14:textId="77777777" w:rsidR="00183E10" w:rsidRDefault="00183E10" w:rsidP="00183E10">
      <w:pPr>
        <w:spacing w:before="120" w:after="120"/>
        <w:ind w:left="567"/>
        <w:jc w:val="both"/>
        <w:rPr>
          <w:rFonts w:asciiTheme="minorHAnsi" w:hAnsiTheme="minorHAnsi"/>
          <w:sz w:val="20"/>
          <w:szCs w:val="20"/>
        </w:rPr>
      </w:pPr>
    </w:p>
    <w:p w14:paraId="34767A5A" w14:textId="77777777" w:rsidR="00777572" w:rsidRPr="00B76D1C" w:rsidRDefault="00777572" w:rsidP="00B76D1C">
      <w:pPr>
        <w:pStyle w:val="Nadpis2"/>
      </w:pPr>
      <w:bookmarkStart w:id="378" w:name="_Toc12601477"/>
      <w:bookmarkStart w:id="379" w:name="_Toc12601639"/>
      <w:bookmarkStart w:id="380" w:name="_Toc12601740"/>
      <w:bookmarkStart w:id="381" w:name="_Toc12601841"/>
      <w:bookmarkStart w:id="382" w:name="_Následná_ex-post_kontrola"/>
      <w:bookmarkStart w:id="383" w:name="_Toc26798961"/>
      <w:bookmarkEnd w:id="378"/>
      <w:bookmarkEnd w:id="379"/>
      <w:bookmarkEnd w:id="380"/>
      <w:bookmarkEnd w:id="381"/>
      <w:bookmarkEnd w:id="382"/>
      <w:r w:rsidRPr="00B76D1C">
        <w:t>E)  Následná ex post kontrola</w:t>
      </w:r>
      <w:bookmarkEnd w:id="383"/>
    </w:p>
    <w:p w14:paraId="404093DB" w14:textId="77777777" w:rsidR="00EB3300" w:rsidRPr="00183E10" w:rsidRDefault="00DA42DE" w:rsidP="00EB3300">
      <w:pPr>
        <w:numPr>
          <w:ilvl w:val="0"/>
          <w:numId w:val="178"/>
        </w:numPr>
        <w:spacing w:before="120" w:after="120" w:line="240" w:lineRule="auto"/>
        <w:ind w:left="426" w:hanging="426"/>
        <w:jc w:val="both"/>
        <w:rPr>
          <w:rFonts w:asciiTheme="minorHAnsi" w:eastAsia="Times New Roman" w:hAnsiTheme="minorHAnsi" w:cstheme="minorHAnsi"/>
          <w:b/>
          <w:sz w:val="20"/>
          <w:szCs w:val="20"/>
          <w:lang w:eastAsia="sk-SK"/>
          <w:rPrChange w:id="384" w:author="Autor">
            <w:rPr>
              <w:rFonts w:eastAsia="Times New Roman" w:cs="Times New Roman"/>
              <w:sz w:val="24"/>
              <w:szCs w:val="24"/>
              <w:lang w:eastAsia="sk-SK"/>
            </w:rPr>
          </w:rPrChange>
        </w:rPr>
      </w:pPr>
      <w:bookmarkStart w:id="385" w:name="_Toc12601479"/>
      <w:bookmarkStart w:id="386" w:name="_Toc12601641"/>
      <w:bookmarkStart w:id="387" w:name="_Toc12601742"/>
      <w:bookmarkStart w:id="388" w:name="_Toc12601843"/>
      <w:bookmarkStart w:id="389" w:name="_Toc12601480"/>
      <w:bookmarkStart w:id="390" w:name="_Toc12601642"/>
      <w:bookmarkStart w:id="391" w:name="_Toc12601743"/>
      <w:bookmarkStart w:id="392" w:name="_Toc12601844"/>
      <w:bookmarkStart w:id="393" w:name="_Toc12601481"/>
      <w:bookmarkStart w:id="394" w:name="_Toc12601643"/>
      <w:bookmarkStart w:id="395" w:name="_Toc12601744"/>
      <w:bookmarkStart w:id="396" w:name="_Toc12601845"/>
      <w:bookmarkStart w:id="397" w:name="_Toc12601482"/>
      <w:bookmarkStart w:id="398" w:name="_Toc12601644"/>
      <w:bookmarkStart w:id="399" w:name="_Toc12601745"/>
      <w:bookmarkStart w:id="400" w:name="_Toc12601846"/>
      <w:bookmarkStart w:id="401" w:name="_Toc12601483"/>
      <w:bookmarkStart w:id="402" w:name="_Toc12601645"/>
      <w:bookmarkStart w:id="403" w:name="_Toc12601746"/>
      <w:bookmarkStart w:id="404" w:name="_Toc12601847"/>
      <w:bookmarkStart w:id="405" w:name="_Toc12601484"/>
      <w:bookmarkStart w:id="406" w:name="_Toc12601646"/>
      <w:bookmarkStart w:id="407" w:name="_Toc12601747"/>
      <w:bookmarkStart w:id="408" w:name="_Toc12601848"/>
      <w:bookmarkStart w:id="409" w:name="_Toc12601485"/>
      <w:bookmarkStart w:id="410" w:name="_Toc12601647"/>
      <w:bookmarkStart w:id="411" w:name="_Toc12601748"/>
      <w:bookmarkStart w:id="412" w:name="_Toc12601849"/>
      <w:bookmarkStart w:id="413" w:name="_Toc12601486"/>
      <w:bookmarkStart w:id="414" w:name="_Toc12601648"/>
      <w:bookmarkStart w:id="415" w:name="_Toc12601749"/>
      <w:bookmarkStart w:id="416" w:name="_Toc12601850"/>
      <w:bookmarkStart w:id="417" w:name="_Toc12601487"/>
      <w:bookmarkStart w:id="418" w:name="_Toc12601649"/>
      <w:bookmarkStart w:id="419" w:name="_Toc12601750"/>
      <w:bookmarkStart w:id="420" w:name="_Toc12601851"/>
      <w:bookmarkStart w:id="421" w:name="_Toc12601488"/>
      <w:bookmarkStart w:id="422" w:name="_Toc12601650"/>
      <w:bookmarkStart w:id="423" w:name="_Toc12601751"/>
      <w:bookmarkStart w:id="424" w:name="_Toc12601852"/>
      <w:bookmarkStart w:id="425" w:name="_Toc12601489"/>
      <w:bookmarkStart w:id="426" w:name="_Toc12601651"/>
      <w:bookmarkStart w:id="427" w:name="_Toc12601752"/>
      <w:bookmarkStart w:id="428" w:name="_Toc12601853"/>
      <w:bookmarkStart w:id="429" w:name="_Toc12601490"/>
      <w:bookmarkStart w:id="430" w:name="_Toc12601652"/>
      <w:bookmarkStart w:id="431" w:name="_Toc12601753"/>
      <w:bookmarkStart w:id="432" w:name="_Toc12601854"/>
      <w:bookmarkStart w:id="433" w:name="_Toc12601491"/>
      <w:bookmarkStart w:id="434" w:name="_Toc12601653"/>
      <w:bookmarkStart w:id="435" w:name="_Toc12601754"/>
      <w:bookmarkStart w:id="436" w:name="_Toc12601855"/>
      <w:bookmarkStart w:id="437" w:name="_Toc12601492"/>
      <w:bookmarkStart w:id="438" w:name="_Toc12601654"/>
      <w:bookmarkStart w:id="439" w:name="_Toc12601755"/>
      <w:bookmarkStart w:id="440" w:name="_Toc12601856"/>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183E10">
        <w:rPr>
          <w:rFonts w:asciiTheme="minorHAnsi" w:eastAsia="Times New Roman" w:hAnsiTheme="minorHAnsi" w:cstheme="minorHAnsi"/>
          <w:b/>
          <w:sz w:val="20"/>
          <w:szCs w:val="20"/>
          <w:lang w:eastAsia="sk-SK"/>
          <w:rPrChange w:id="441" w:author="Autor">
            <w:rPr>
              <w:rFonts w:eastAsia="Times New Roman" w:cs="Times New Roman"/>
              <w:sz w:val="24"/>
              <w:szCs w:val="24"/>
              <w:lang w:eastAsia="sk-SK"/>
            </w:rPr>
          </w:rPrChange>
        </w:rPr>
        <w:t>RO vykonáva n</w:t>
      </w:r>
      <w:r w:rsidR="00EB3300" w:rsidRPr="00183E10">
        <w:rPr>
          <w:rFonts w:asciiTheme="minorHAnsi" w:eastAsia="Times New Roman" w:hAnsiTheme="minorHAnsi" w:cstheme="minorHAnsi"/>
          <w:b/>
          <w:sz w:val="20"/>
          <w:szCs w:val="20"/>
          <w:lang w:eastAsia="sk-SK"/>
          <w:rPrChange w:id="442" w:author="Autor">
            <w:rPr>
              <w:rFonts w:eastAsia="Times New Roman" w:cs="Times New Roman"/>
              <w:sz w:val="24"/>
              <w:szCs w:val="24"/>
              <w:lang w:eastAsia="sk-SK"/>
            </w:rPr>
          </w:rPrChange>
        </w:rPr>
        <w:t>ásledn</w:t>
      </w:r>
      <w:r w:rsidRPr="00183E10">
        <w:rPr>
          <w:rFonts w:asciiTheme="minorHAnsi" w:eastAsia="Times New Roman" w:hAnsiTheme="minorHAnsi" w:cstheme="minorHAnsi"/>
          <w:b/>
          <w:sz w:val="20"/>
          <w:szCs w:val="20"/>
          <w:lang w:eastAsia="sk-SK"/>
          <w:rPrChange w:id="443" w:author="Autor">
            <w:rPr>
              <w:rFonts w:eastAsia="Times New Roman" w:cs="Times New Roman"/>
              <w:sz w:val="24"/>
              <w:szCs w:val="24"/>
              <w:lang w:eastAsia="sk-SK"/>
            </w:rPr>
          </w:rPrChange>
        </w:rPr>
        <w:t>ú</w:t>
      </w:r>
      <w:r w:rsidR="00EB3300" w:rsidRPr="00183E10">
        <w:rPr>
          <w:rFonts w:asciiTheme="minorHAnsi" w:eastAsia="Times New Roman" w:hAnsiTheme="minorHAnsi" w:cstheme="minorHAnsi"/>
          <w:b/>
          <w:sz w:val="20"/>
          <w:szCs w:val="20"/>
          <w:lang w:eastAsia="sk-SK"/>
          <w:rPrChange w:id="444" w:author="Autor">
            <w:rPr>
              <w:rFonts w:eastAsia="Times New Roman" w:cs="Times New Roman"/>
              <w:sz w:val="24"/>
              <w:szCs w:val="24"/>
              <w:lang w:eastAsia="sk-SK"/>
            </w:rPr>
          </w:rPrChange>
        </w:rPr>
        <w:t xml:space="preserve"> ex post kontrol pri všetkých VO, v rámci ktorých bola riadne ukončená druhá ex ante kontrola zo strany RO. </w:t>
      </w:r>
    </w:p>
    <w:p w14:paraId="08750524" w14:textId="77777777" w:rsidR="00EB3300" w:rsidRPr="00183E10" w:rsidRDefault="00EB3300" w:rsidP="00EB3300">
      <w:pPr>
        <w:numPr>
          <w:ilvl w:val="0"/>
          <w:numId w:val="178"/>
        </w:numPr>
        <w:spacing w:before="120" w:after="120" w:line="240" w:lineRule="auto"/>
        <w:ind w:left="426" w:hanging="426"/>
        <w:jc w:val="both"/>
        <w:rPr>
          <w:rFonts w:asciiTheme="minorHAnsi" w:eastAsia="Times New Roman" w:hAnsiTheme="minorHAnsi" w:cstheme="minorHAnsi"/>
          <w:sz w:val="20"/>
          <w:szCs w:val="20"/>
          <w:lang w:eastAsia="sk-SK"/>
        </w:rPr>
      </w:pPr>
      <w:bookmarkStart w:id="445" w:name="_Hlk520407732"/>
      <w:r w:rsidRPr="00183E10">
        <w:rPr>
          <w:rFonts w:asciiTheme="minorHAnsi" w:eastAsia="Times New Roman" w:hAnsiTheme="minorHAnsi" w:cstheme="minorHAnsi"/>
          <w:sz w:val="20"/>
          <w:szCs w:val="20"/>
          <w:lang w:eastAsia="sk-SK"/>
        </w:rPr>
        <w:t xml:space="preserve">Pre potreby finančnej  kontroly VO prijímateľ predkladá na RO zmluvu  s úspešným uchádzačom </w:t>
      </w:r>
      <w:r w:rsidR="00183E10">
        <w:rPr>
          <w:rFonts w:asciiTheme="minorHAnsi" w:eastAsia="Times New Roman" w:hAnsiTheme="minorHAnsi" w:cstheme="minorHAnsi"/>
          <w:sz w:val="20"/>
          <w:szCs w:val="20"/>
          <w:lang w:eastAsia="sk-SK"/>
        </w:rPr>
        <w:t xml:space="preserve"> </w:t>
      </w:r>
      <w:r w:rsidR="00183E10">
        <w:rPr>
          <w:rFonts w:asciiTheme="minorHAnsi" w:eastAsia="Times New Roman" w:hAnsiTheme="minorHAnsi" w:cstheme="minorHAnsi"/>
          <w:sz w:val="20"/>
          <w:szCs w:val="20"/>
          <w:lang w:eastAsia="sk-SK"/>
        </w:rPr>
        <w:br/>
      </w:r>
      <w:r w:rsidRPr="00183E10">
        <w:rPr>
          <w:rFonts w:asciiTheme="minorHAnsi" w:eastAsia="Times New Roman" w:hAnsiTheme="minorHAnsi" w:cstheme="minorHAnsi"/>
          <w:sz w:val="20"/>
          <w:szCs w:val="20"/>
          <w:lang w:eastAsia="sk-SK"/>
        </w:rPr>
        <w:t xml:space="preserve">cez ITMS2014+ spôsobom, ktorý zabezpečí identifikáciu osôb, ktoré zmluvu podpísali, aby bolo možné overiť ich oprávnenosť konať v mene zmluvnej strany. Túto zmluvu predkladá prijímateľ </w:t>
      </w:r>
      <w:r w:rsidR="00183E10">
        <w:rPr>
          <w:rFonts w:asciiTheme="minorHAnsi" w:eastAsia="Times New Roman" w:hAnsiTheme="minorHAnsi" w:cstheme="minorHAnsi"/>
          <w:sz w:val="20"/>
          <w:szCs w:val="20"/>
          <w:lang w:eastAsia="sk-SK"/>
        </w:rPr>
        <w:t xml:space="preserve"> </w:t>
      </w:r>
      <w:r w:rsidR="00183E10">
        <w:rPr>
          <w:rFonts w:asciiTheme="minorHAnsi" w:eastAsia="Times New Roman" w:hAnsiTheme="minorHAnsi" w:cstheme="minorHAnsi"/>
          <w:sz w:val="20"/>
          <w:szCs w:val="20"/>
          <w:lang w:eastAsia="sk-SK"/>
        </w:rPr>
        <w:br/>
      </w:r>
      <w:r w:rsidRPr="00183E10">
        <w:rPr>
          <w:rFonts w:asciiTheme="minorHAnsi" w:eastAsia="Times New Roman" w:hAnsiTheme="minorHAnsi" w:cstheme="minorHAnsi"/>
          <w:sz w:val="20"/>
          <w:szCs w:val="20"/>
          <w:lang w:eastAsia="sk-SK"/>
        </w:rPr>
        <w:t xml:space="preserve">cez ITMS2014+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bookmarkEnd w:id="445"/>
    <w:p w14:paraId="0C52DB9F" w14:textId="77777777" w:rsidR="00EB3300" w:rsidRPr="00183E10" w:rsidRDefault="00EB3300" w:rsidP="00EB3300">
      <w:pPr>
        <w:numPr>
          <w:ilvl w:val="0"/>
          <w:numId w:val="178"/>
        </w:numPr>
        <w:spacing w:before="120" w:after="120" w:line="240" w:lineRule="auto"/>
        <w:ind w:left="426" w:hanging="426"/>
        <w:jc w:val="both"/>
        <w:rPr>
          <w:rFonts w:asciiTheme="minorHAnsi" w:eastAsia="Times New Roman" w:hAnsiTheme="minorHAnsi" w:cstheme="minorHAnsi"/>
          <w:sz w:val="20"/>
          <w:szCs w:val="20"/>
          <w:lang w:eastAsia="sk-SK"/>
        </w:rPr>
      </w:pPr>
      <w:r w:rsidRPr="00183E10">
        <w:rPr>
          <w:rFonts w:asciiTheme="minorHAnsi" w:eastAsia="Times New Roman" w:hAnsiTheme="minorHAnsi" w:cstheme="minorHAnsi"/>
          <w:b/>
          <w:sz w:val="20"/>
          <w:szCs w:val="20"/>
          <w:lang w:eastAsia="sk-SK"/>
          <w:rPrChange w:id="446" w:author="Autor">
            <w:rPr>
              <w:rFonts w:eastAsia="Times New Roman" w:cs="Times New Roman"/>
              <w:sz w:val="24"/>
              <w:szCs w:val="24"/>
              <w:lang w:eastAsia="sk-SK"/>
            </w:rPr>
          </w:rPrChange>
        </w:rPr>
        <w:t>Lehota na výkon následnej ex post kontroly je 7 pracovných dní.</w:t>
      </w:r>
      <w:r w:rsidRPr="00183E10">
        <w:rPr>
          <w:rFonts w:asciiTheme="minorHAnsi" w:eastAsia="Times New Roman" w:hAnsiTheme="minorHAnsi" w:cstheme="minorHAnsi"/>
          <w:sz w:val="20"/>
          <w:szCs w:val="20"/>
          <w:lang w:eastAsia="sk-SK"/>
        </w:rPr>
        <w:t xml:space="preserve"> Ak RO doručí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kontroly/finančnej kontroly. Dňom nasledujúcim po dni doručenia vysvetlenia alebo doplnenia dokumentácie na RO pokračuje plynutie lehoty na výkon kontroly/finančnej kontroly VO. Doplnením dokumentácie nemôže dôjsť k zmene pôvodne predložených dokladov, resp. údajov v nich uvedených. </w:t>
      </w:r>
    </w:p>
    <w:p w14:paraId="61C01650" w14:textId="77777777" w:rsidR="00EB3300" w:rsidRPr="00183E10" w:rsidRDefault="00EB3300" w:rsidP="00EB3300">
      <w:pPr>
        <w:numPr>
          <w:ilvl w:val="0"/>
          <w:numId w:val="178"/>
        </w:numPr>
        <w:spacing w:before="120" w:after="120" w:line="240" w:lineRule="auto"/>
        <w:ind w:left="426" w:hanging="426"/>
        <w:jc w:val="both"/>
        <w:rPr>
          <w:rFonts w:asciiTheme="minorHAnsi" w:eastAsia="Times New Roman" w:hAnsiTheme="minorHAnsi" w:cstheme="minorHAnsi"/>
          <w:sz w:val="20"/>
          <w:szCs w:val="20"/>
          <w:lang w:eastAsia="sk-SK"/>
        </w:rPr>
      </w:pPr>
      <w:r w:rsidRPr="00183E10">
        <w:rPr>
          <w:rFonts w:asciiTheme="minorHAnsi" w:eastAsia="Times New Roman" w:hAnsiTheme="minorHAnsi" w:cstheme="minorHAnsi"/>
          <w:sz w:val="20"/>
          <w:szCs w:val="20"/>
          <w:lang w:eastAsia="sk-SK"/>
        </w:rPr>
        <w:t>Pri predĺžení lehoty alebo prerušení výkonu finančnej kontroly RO inform</w:t>
      </w:r>
      <w:r w:rsidR="00C06E5B" w:rsidRPr="00183E10">
        <w:rPr>
          <w:rFonts w:asciiTheme="minorHAnsi" w:eastAsia="Times New Roman" w:hAnsiTheme="minorHAnsi" w:cstheme="minorHAnsi"/>
          <w:sz w:val="20"/>
          <w:szCs w:val="20"/>
          <w:lang w:eastAsia="sk-SK"/>
        </w:rPr>
        <w:t>uje</w:t>
      </w:r>
      <w:r w:rsidRPr="00183E10">
        <w:rPr>
          <w:rFonts w:asciiTheme="minorHAnsi" w:eastAsia="Times New Roman" w:hAnsiTheme="minorHAnsi" w:cstheme="minorHAnsi"/>
          <w:sz w:val="20"/>
          <w:szCs w:val="20"/>
          <w:lang w:eastAsia="sk-SK"/>
        </w:rPr>
        <w:t xml:space="preserve"> prijímateľa o dôvodoch nedodržania termínu, ako aj o novom predpokladanom termíne vydania návrhu správy/správy z kontroly. Pri nedodržaní oznámeného predpokladaného termínu RO opakovane zabezpečí informovanosť prijímateľa za rovnakých podmienok. Zároveň, ak RO nedoručí návrh správy z kontroly (v prípade zistení nedostatkov) alebo správu z kontroly (v prípade, ak kontrolou neboli zistené nedostatky) vo vyššie uvedených lehotách, pričom RO lehotu finančnej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finančnú kontrolu VO.</w:t>
      </w:r>
    </w:p>
    <w:p w14:paraId="2124D3B4" w14:textId="77777777" w:rsidR="00EB3300" w:rsidRPr="00183E10" w:rsidRDefault="00EB3300" w:rsidP="00EB3300">
      <w:pPr>
        <w:numPr>
          <w:ilvl w:val="0"/>
          <w:numId w:val="178"/>
        </w:numPr>
        <w:spacing w:before="120" w:after="120" w:line="240" w:lineRule="auto"/>
        <w:ind w:left="426" w:hanging="426"/>
        <w:jc w:val="both"/>
        <w:rPr>
          <w:rFonts w:asciiTheme="minorHAnsi" w:eastAsia="Times New Roman" w:hAnsiTheme="minorHAnsi" w:cstheme="minorHAnsi"/>
          <w:b/>
          <w:sz w:val="20"/>
          <w:szCs w:val="20"/>
          <w:lang w:eastAsia="sk-SK"/>
          <w:rPrChange w:id="447" w:author="Autor">
            <w:rPr>
              <w:rFonts w:eastAsia="Times New Roman" w:cs="Times New Roman"/>
              <w:sz w:val="24"/>
              <w:szCs w:val="24"/>
              <w:lang w:eastAsia="sk-SK"/>
            </w:rPr>
          </w:rPrChange>
        </w:rPr>
      </w:pPr>
      <w:r w:rsidRPr="00183E10">
        <w:rPr>
          <w:rFonts w:asciiTheme="minorHAnsi" w:eastAsia="Times New Roman" w:hAnsiTheme="minorHAnsi" w:cstheme="minorHAnsi"/>
          <w:b/>
          <w:sz w:val="20"/>
          <w:szCs w:val="20"/>
          <w:lang w:eastAsia="sk-SK"/>
          <w:rPrChange w:id="448" w:author="Autor">
            <w:rPr>
              <w:rFonts w:eastAsia="Times New Roman" w:cs="Times New Roman"/>
              <w:sz w:val="24"/>
              <w:szCs w:val="24"/>
              <w:lang w:eastAsia="sk-SK"/>
            </w:rPr>
          </w:rPrChange>
        </w:rPr>
        <w:t>Predmetom tejto kontroly je najmä:</w:t>
      </w:r>
    </w:p>
    <w:p w14:paraId="1CDA75A9" w14:textId="77777777" w:rsidR="00EB3300" w:rsidRPr="00183E10" w:rsidRDefault="00EB3300" w:rsidP="00EB3300">
      <w:pPr>
        <w:numPr>
          <w:ilvl w:val="0"/>
          <w:numId w:val="179"/>
        </w:numPr>
        <w:spacing w:before="120" w:after="120" w:line="240" w:lineRule="auto"/>
        <w:ind w:left="851" w:hanging="425"/>
        <w:jc w:val="both"/>
        <w:rPr>
          <w:rFonts w:asciiTheme="minorHAnsi" w:eastAsia="Times New Roman" w:hAnsiTheme="minorHAnsi" w:cstheme="minorHAnsi"/>
          <w:b/>
          <w:sz w:val="20"/>
          <w:szCs w:val="20"/>
          <w:lang w:eastAsia="sk-SK"/>
          <w:rPrChange w:id="449" w:author="Autor">
            <w:rPr>
              <w:rFonts w:eastAsia="Times New Roman" w:cs="Times New Roman"/>
              <w:sz w:val="24"/>
              <w:szCs w:val="24"/>
              <w:lang w:eastAsia="sk-SK"/>
            </w:rPr>
          </w:rPrChange>
        </w:rPr>
      </w:pPr>
      <w:r w:rsidRPr="00183E10">
        <w:rPr>
          <w:rFonts w:asciiTheme="minorHAnsi" w:eastAsia="Times New Roman" w:hAnsiTheme="minorHAnsi" w:cstheme="minorHAnsi"/>
          <w:b/>
          <w:sz w:val="20"/>
          <w:szCs w:val="20"/>
          <w:lang w:eastAsia="sk-SK"/>
          <w:rPrChange w:id="450" w:author="Autor">
            <w:rPr>
              <w:rFonts w:eastAsia="Times New Roman" w:cs="Times New Roman"/>
              <w:sz w:val="24"/>
              <w:szCs w:val="24"/>
              <w:lang w:eastAsia="sk-SK"/>
            </w:rPr>
          </w:rPrChange>
        </w:rPr>
        <w:t>kontrola súladu podpísanej zmluvy s úspešným uchádzačom s jej návrhom kontrolovaným v rámci druhej ex ante kontroly,</w:t>
      </w:r>
    </w:p>
    <w:p w14:paraId="03E0A300" w14:textId="77777777" w:rsidR="00EB3300" w:rsidRPr="00183E10" w:rsidRDefault="00EB3300" w:rsidP="00EB3300">
      <w:pPr>
        <w:numPr>
          <w:ilvl w:val="0"/>
          <w:numId w:val="179"/>
        </w:numPr>
        <w:spacing w:before="120" w:after="120" w:line="240" w:lineRule="auto"/>
        <w:ind w:left="851" w:hanging="425"/>
        <w:jc w:val="both"/>
        <w:rPr>
          <w:rFonts w:asciiTheme="minorHAnsi" w:eastAsia="Times New Roman" w:hAnsiTheme="minorHAnsi" w:cstheme="minorHAnsi"/>
          <w:b/>
          <w:sz w:val="20"/>
          <w:szCs w:val="20"/>
          <w:lang w:eastAsia="sk-SK"/>
          <w:rPrChange w:id="451" w:author="Autor">
            <w:rPr>
              <w:rFonts w:eastAsia="Times New Roman" w:cs="Times New Roman"/>
              <w:sz w:val="24"/>
              <w:szCs w:val="24"/>
              <w:lang w:eastAsia="sk-SK"/>
            </w:rPr>
          </w:rPrChange>
        </w:rPr>
      </w:pPr>
      <w:r w:rsidRPr="00183E10">
        <w:rPr>
          <w:rFonts w:asciiTheme="minorHAnsi" w:eastAsia="Times New Roman" w:hAnsiTheme="minorHAnsi" w:cstheme="minorHAnsi"/>
          <w:b/>
          <w:sz w:val="20"/>
          <w:szCs w:val="20"/>
          <w:lang w:eastAsia="sk-SK"/>
          <w:rPrChange w:id="452" w:author="Autor">
            <w:rPr>
              <w:rFonts w:eastAsia="Times New Roman" w:cs="Times New Roman"/>
              <w:sz w:val="24"/>
              <w:szCs w:val="24"/>
              <w:lang w:eastAsia="sk-SK"/>
            </w:rPr>
          </w:rPrChange>
        </w:rPr>
        <w:t>kontrola oprávnenosti osôb podpísať predmetnú zmluvu,</w:t>
      </w:r>
    </w:p>
    <w:p w14:paraId="5BD9D8DE" w14:textId="77777777" w:rsidR="00EB3300" w:rsidRPr="00183E10" w:rsidRDefault="00EB3300" w:rsidP="00EB3300">
      <w:pPr>
        <w:numPr>
          <w:ilvl w:val="0"/>
          <w:numId w:val="179"/>
        </w:numPr>
        <w:spacing w:before="120" w:after="120" w:line="240" w:lineRule="auto"/>
        <w:ind w:left="851" w:hanging="425"/>
        <w:jc w:val="both"/>
        <w:rPr>
          <w:rFonts w:asciiTheme="minorHAnsi" w:eastAsia="Times New Roman" w:hAnsiTheme="minorHAnsi" w:cstheme="minorHAnsi"/>
          <w:b/>
          <w:sz w:val="20"/>
          <w:szCs w:val="20"/>
          <w:lang w:eastAsia="sk-SK"/>
          <w:rPrChange w:id="453" w:author="Autor">
            <w:rPr>
              <w:rFonts w:eastAsia="Times New Roman" w:cs="Times New Roman"/>
              <w:sz w:val="24"/>
              <w:szCs w:val="24"/>
              <w:lang w:eastAsia="sk-SK"/>
            </w:rPr>
          </w:rPrChange>
        </w:rPr>
      </w:pPr>
      <w:r w:rsidRPr="00183E10">
        <w:rPr>
          <w:rFonts w:asciiTheme="minorHAnsi" w:eastAsia="Times New Roman" w:hAnsiTheme="minorHAnsi" w:cstheme="minorHAnsi"/>
          <w:b/>
          <w:sz w:val="20"/>
          <w:szCs w:val="20"/>
          <w:lang w:eastAsia="sk-SK"/>
          <w:rPrChange w:id="454" w:author="Autor">
            <w:rPr>
              <w:rFonts w:eastAsia="Times New Roman" w:cs="Times New Roman"/>
              <w:sz w:val="24"/>
              <w:szCs w:val="24"/>
              <w:lang w:eastAsia="sk-SK"/>
            </w:rPr>
          </w:rPrChange>
        </w:rPr>
        <w:t>kontrola zapracovania prípadných návrhov na úpravu formulovaných RO vo fáze druhej ex ante kontroly,</w:t>
      </w:r>
    </w:p>
    <w:p w14:paraId="4F619A62" w14:textId="77777777" w:rsidR="00EB3300" w:rsidRPr="00183E10" w:rsidRDefault="00EB3300" w:rsidP="00EB3300">
      <w:pPr>
        <w:numPr>
          <w:ilvl w:val="0"/>
          <w:numId w:val="179"/>
        </w:numPr>
        <w:spacing w:before="120" w:after="120" w:line="240" w:lineRule="auto"/>
        <w:ind w:left="851" w:hanging="425"/>
        <w:jc w:val="both"/>
        <w:rPr>
          <w:rFonts w:asciiTheme="minorHAnsi" w:eastAsia="Times New Roman" w:hAnsiTheme="minorHAnsi" w:cstheme="minorHAnsi"/>
          <w:b/>
          <w:sz w:val="20"/>
          <w:szCs w:val="20"/>
          <w:lang w:eastAsia="sk-SK"/>
          <w:rPrChange w:id="455" w:author="Autor">
            <w:rPr>
              <w:rFonts w:eastAsia="Times New Roman" w:cs="Times New Roman"/>
              <w:sz w:val="24"/>
              <w:szCs w:val="24"/>
              <w:lang w:eastAsia="sk-SK"/>
            </w:rPr>
          </w:rPrChange>
        </w:rPr>
      </w:pPr>
      <w:r w:rsidRPr="00183E10">
        <w:rPr>
          <w:rFonts w:asciiTheme="minorHAnsi" w:eastAsia="Times New Roman" w:hAnsiTheme="minorHAnsi" w:cstheme="minorHAnsi"/>
          <w:b/>
          <w:sz w:val="20"/>
          <w:szCs w:val="20"/>
          <w:lang w:eastAsia="sk-SK"/>
          <w:rPrChange w:id="456" w:author="Autor">
            <w:rPr>
              <w:rFonts w:eastAsia="Times New Roman" w:cs="Times New Roman"/>
              <w:sz w:val="24"/>
              <w:szCs w:val="24"/>
              <w:lang w:eastAsia="sk-SK"/>
            </w:rPr>
          </w:rPrChange>
        </w:rPr>
        <w:t>kontrola zverejnenia tejto zmluvy v zmysle zákona o  slobode informácií, </w:t>
      </w:r>
    </w:p>
    <w:p w14:paraId="6E6C845B" w14:textId="77777777" w:rsidR="00EB3300" w:rsidRPr="00183E10" w:rsidRDefault="00EB3300" w:rsidP="00EB3300">
      <w:pPr>
        <w:numPr>
          <w:ilvl w:val="0"/>
          <w:numId w:val="179"/>
        </w:numPr>
        <w:spacing w:before="120" w:after="120" w:line="240" w:lineRule="auto"/>
        <w:ind w:left="851" w:hanging="425"/>
        <w:jc w:val="both"/>
        <w:rPr>
          <w:rFonts w:asciiTheme="minorHAnsi" w:eastAsia="Times New Roman" w:hAnsiTheme="minorHAnsi" w:cstheme="minorHAnsi"/>
          <w:b/>
          <w:sz w:val="20"/>
          <w:szCs w:val="20"/>
          <w:lang w:eastAsia="sk-SK"/>
          <w:rPrChange w:id="457" w:author="Autor">
            <w:rPr>
              <w:rFonts w:eastAsia="Times New Roman" w:cs="Times New Roman"/>
              <w:sz w:val="24"/>
              <w:szCs w:val="24"/>
              <w:lang w:eastAsia="sk-SK"/>
            </w:rPr>
          </w:rPrChange>
        </w:rPr>
      </w:pPr>
      <w:r w:rsidRPr="00183E10">
        <w:rPr>
          <w:rFonts w:asciiTheme="minorHAnsi" w:eastAsia="Times New Roman" w:hAnsiTheme="minorHAnsi" w:cstheme="minorHAnsi"/>
          <w:b/>
          <w:sz w:val="20"/>
          <w:szCs w:val="20"/>
          <w:lang w:eastAsia="sk-SK"/>
          <w:rPrChange w:id="458" w:author="Autor">
            <w:rPr>
              <w:rFonts w:eastAsia="Times New Roman" w:cs="Times New Roman"/>
              <w:sz w:val="24"/>
              <w:szCs w:val="24"/>
              <w:lang w:eastAsia="sk-SK"/>
            </w:rPr>
          </w:rPrChange>
        </w:rPr>
        <w:t>kontrola odoslania oznámenia o výsledku VO do vestníka VO,</w:t>
      </w:r>
    </w:p>
    <w:p w14:paraId="541E8055" w14:textId="77777777" w:rsidR="00EB3300" w:rsidRPr="00183E10" w:rsidRDefault="00EB3300" w:rsidP="00EB3300">
      <w:pPr>
        <w:numPr>
          <w:ilvl w:val="0"/>
          <w:numId w:val="179"/>
        </w:numPr>
        <w:spacing w:before="120" w:after="120" w:line="240" w:lineRule="auto"/>
        <w:ind w:left="851" w:hanging="425"/>
        <w:jc w:val="both"/>
        <w:rPr>
          <w:rFonts w:asciiTheme="minorHAnsi" w:eastAsia="Times New Roman" w:hAnsiTheme="minorHAnsi" w:cstheme="minorHAnsi"/>
          <w:b/>
          <w:sz w:val="20"/>
          <w:szCs w:val="20"/>
          <w:lang w:eastAsia="sk-SK"/>
          <w:rPrChange w:id="459" w:author="Autor">
            <w:rPr>
              <w:rFonts w:eastAsia="Times New Roman" w:cs="Times New Roman"/>
              <w:sz w:val="24"/>
              <w:szCs w:val="24"/>
              <w:lang w:eastAsia="sk-SK"/>
            </w:rPr>
          </w:rPrChange>
        </w:rPr>
      </w:pPr>
      <w:r w:rsidRPr="00183E10">
        <w:rPr>
          <w:rFonts w:asciiTheme="minorHAnsi" w:eastAsia="Times New Roman" w:hAnsiTheme="minorHAnsi" w:cstheme="minorHAnsi"/>
          <w:b/>
          <w:sz w:val="20"/>
          <w:szCs w:val="20"/>
          <w:lang w:eastAsia="sk-SK"/>
          <w:rPrChange w:id="460" w:author="Autor">
            <w:rPr>
              <w:rFonts w:eastAsia="Times New Roman" w:cs="Times New Roman"/>
              <w:sz w:val="24"/>
              <w:szCs w:val="24"/>
              <w:lang w:eastAsia="sk-SK"/>
            </w:rPr>
          </w:rPrChange>
        </w:rPr>
        <w:t>kontrola nových skutočností, ktoré neboli v čase výkonu druhej ex ante kontroly známe, alebo z iných dôvodov neboli jej predmetom (ak relevantné),</w:t>
      </w:r>
    </w:p>
    <w:p w14:paraId="312E1EA9" w14:textId="77777777" w:rsidR="00EB3300" w:rsidRPr="00183E10" w:rsidRDefault="00EB3300" w:rsidP="0027306E">
      <w:pPr>
        <w:numPr>
          <w:ilvl w:val="0"/>
          <w:numId w:val="179"/>
        </w:numPr>
        <w:spacing w:before="120" w:after="120" w:line="240" w:lineRule="auto"/>
        <w:ind w:left="851" w:hanging="425"/>
        <w:jc w:val="both"/>
        <w:rPr>
          <w:rFonts w:asciiTheme="minorHAnsi" w:eastAsia="Times New Roman" w:hAnsiTheme="minorHAnsi" w:cstheme="minorHAnsi"/>
          <w:sz w:val="20"/>
          <w:szCs w:val="20"/>
          <w:lang w:eastAsia="sk-SK"/>
        </w:rPr>
      </w:pPr>
      <w:r w:rsidRPr="00183E10">
        <w:rPr>
          <w:rFonts w:asciiTheme="minorHAnsi" w:eastAsia="Times New Roman" w:hAnsiTheme="minorHAnsi" w:cstheme="minorHAnsi"/>
          <w:b/>
          <w:sz w:val="20"/>
          <w:szCs w:val="20"/>
          <w:lang w:eastAsia="sk-SK"/>
          <w:rPrChange w:id="461" w:author="Autor">
            <w:rPr>
              <w:rFonts w:eastAsia="Times New Roman" w:cs="Times New Roman"/>
              <w:sz w:val="24"/>
              <w:szCs w:val="24"/>
              <w:lang w:eastAsia="sk-SK"/>
            </w:rPr>
          </w:rPrChange>
        </w:rPr>
        <w:t xml:space="preserve">kontrola zápisu úspešného uchádzača alebo jeho subdodávateľa (ak relevantné) </w:t>
      </w:r>
      <w:r w:rsidR="0027306E">
        <w:rPr>
          <w:rFonts w:asciiTheme="minorHAnsi" w:eastAsia="Times New Roman" w:hAnsiTheme="minorHAnsi" w:cstheme="minorHAnsi"/>
          <w:b/>
          <w:sz w:val="20"/>
          <w:szCs w:val="20"/>
          <w:lang w:eastAsia="sk-SK"/>
        </w:rPr>
        <w:t xml:space="preserve"> </w:t>
      </w:r>
      <w:r w:rsidR="0027306E">
        <w:rPr>
          <w:rFonts w:asciiTheme="minorHAnsi" w:eastAsia="Times New Roman" w:hAnsiTheme="minorHAnsi" w:cstheme="minorHAnsi"/>
          <w:b/>
          <w:sz w:val="20"/>
          <w:szCs w:val="20"/>
          <w:lang w:eastAsia="sk-SK"/>
        </w:rPr>
        <w:br/>
      </w:r>
      <w:r w:rsidRPr="00183E10">
        <w:rPr>
          <w:rFonts w:asciiTheme="minorHAnsi" w:eastAsia="Times New Roman" w:hAnsiTheme="minorHAnsi" w:cstheme="minorHAnsi"/>
          <w:b/>
          <w:sz w:val="20"/>
          <w:szCs w:val="20"/>
          <w:lang w:eastAsia="sk-SK"/>
          <w:rPrChange w:id="462" w:author="Autor">
            <w:rPr>
              <w:rFonts w:eastAsia="Times New Roman" w:cs="Times New Roman"/>
              <w:sz w:val="24"/>
              <w:szCs w:val="24"/>
              <w:lang w:eastAsia="sk-SK"/>
            </w:rPr>
          </w:rPrChange>
        </w:rPr>
        <w:t>do registra partnerov vereného sektora podľa osobitného predpisu</w:t>
      </w:r>
      <w:r w:rsidRPr="00183E10">
        <w:rPr>
          <w:rFonts w:asciiTheme="minorHAnsi" w:eastAsia="Times New Roman" w:hAnsiTheme="minorHAnsi" w:cstheme="minorHAnsi"/>
          <w:sz w:val="20"/>
          <w:szCs w:val="20"/>
          <w:lang w:eastAsia="sk-SK"/>
        </w:rPr>
        <w:t>.</w:t>
      </w:r>
    </w:p>
    <w:p w14:paraId="515B14CE" w14:textId="77777777" w:rsidR="00EB3300" w:rsidRPr="00183E10" w:rsidRDefault="00EB3300" w:rsidP="00EB3300">
      <w:pPr>
        <w:numPr>
          <w:ilvl w:val="0"/>
          <w:numId w:val="178"/>
        </w:numPr>
        <w:spacing w:before="120" w:after="120" w:line="240" w:lineRule="auto"/>
        <w:ind w:left="426" w:hanging="426"/>
        <w:jc w:val="both"/>
        <w:rPr>
          <w:rFonts w:asciiTheme="minorHAnsi" w:eastAsia="Times New Roman" w:hAnsiTheme="minorHAnsi" w:cstheme="minorHAnsi"/>
          <w:sz w:val="20"/>
          <w:szCs w:val="20"/>
          <w:lang w:eastAsia="sk-SK"/>
        </w:rPr>
      </w:pPr>
      <w:r w:rsidRPr="00183E10">
        <w:rPr>
          <w:rFonts w:asciiTheme="minorHAnsi" w:eastAsia="Times New Roman" w:hAnsiTheme="minorHAnsi" w:cstheme="minorHAnsi"/>
          <w:b/>
          <w:sz w:val="20"/>
          <w:szCs w:val="20"/>
          <w:lang w:eastAsia="sk-SK"/>
          <w:rPrChange w:id="463" w:author="Autor">
            <w:rPr>
              <w:rFonts w:eastAsia="Times New Roman" w:cs="Times New Roman"/>
              <w:sz w:val="24"/>
              <w:szCs w:val="24"/>
              <w:lang w:eastAsia="sk-SK"/>
            </w:rPr>
          </w:rPrChange>
        </w:rPr>
        <w:t>Ak RO pri kontrole nezistí nedostatky, záverom finančnej kontroly je pripustenie výdavkov súvisiacich  s VO do financovania.</w:t>
      </w:r>
      <w:r w:rsidRPr="00183E10">
        <w:rPr>
          <w:rFonts w:asciiTheme="minorHAnsi" w:eastAsia="Times New Roman" w:hAnsiTheme="minorHAnsi" w:cstheme="minorHAnsi"/>
          <w:sz w:val="20"/>
          <w:szCs w:val="20"/>
          <w:lang w:eastAsia="sk-SK"/>
        </w:rPr>
        <w:t xml:space="preserve"> Toto pripustenie výdavkov do financovania predstavuje jeden </w:t>
      </w:r>
      <w:r w:rsidR="00345ECF">
        <w:rPr>
          <w:rFonts w:asciiTheme="minorHAnsi" w:eastAsia="Times New Roman" w:hAnsiTheme="minorHAnsi" w:cstheme="minorHAnsi"/>
          <w:sz w:val="20"/>
          <w:szCs w:val="20"/>
          <w:lang w:eastAsia="sk-SK"/>
        </w:rPr>
        <w:t xml:space="preserve"> </w:t>
      </w:r>
      <w:r w:rsidR="00345ECF">
        <w:rPr>
          <w:rFonts w:asciiTheme="minorHAnsi" w:eastAsia="Times New Roman" w:hAnsiTheme="minorHAnsi" w:cstheme="minorHAnsi"/>
          <w:sz w:val="20"/>
          <w:szCs w:val="20"/>
          <w:lang w:eastAsia="sk-SK"/>
        </w:rPr>
        <w:br/>
      </w:r>
      <w:r w:rsidRPr="00183E10">
        <w:rPr>
          <w:rFonts w:asciiTheme="minorHAnsi" w:eastAsia="Times New Roman" w:hAnsiTheme="minorHAnsi" w:cstheme="minorHAnsi"/>
          <w:sz w:val="20"/>
          <w:szCs w:val="20"/>
          <w:lang w:eastAsia="sk-SK"/>
        </w:rPr>
        <w:t xml:space="preserve">z predpokladov ovplyvňujúcich posudzovanie oprávnenosti výdavkov predložených ďalej prijímateľom v rámci ŽoP. </w:t>
      </w:r>
    </w:p>
    <w:p w14:paraId="2E3A13C1" w14:textId="77777777" w:rsidR="00EB3300" w:rsidRPr="00183E10" w:rsidRDefault="00C06E5B" w:rsidP="00EB3300">
      <w:pPr>
        <w:numPr>
          <w:ilvl w:val="0"/>
          <w:numId w:val="178"/>
        </w:numPr>
        <w:spacing w:before="120" w:after="120" w:line="240" w:lineRule="auto"/>
        <w:ind w:left="426" w:hanging="426"/>
        <w:jc w:val="both"/>
        <w:rPr>
          <w:rFonts w:asciiTheme="minorHAnsi" w:eastAsia="Times New Roman" w:hAnsiTheme="minorHAnsi" w:cstheme="minorHAnsi"/>
          <w:sz w:val="20"/>
          <w:szCs w:val="20"/>
          <w:lang w:eastAsia="sk-SK"/>
        </w:rPr>
      </w:pPr>
      <w:r w:rsidRPr="00183E10">
        <w:rPr>
          <w:rFonts w:asciiTheme="minorHAnsi" w:eastAsia="Times New Roman" w:hAnsiTheme="minorHAnsi" w:cstheme="minorHAnsi"/>
          <w:b/>
          <w:sz w:val="20"/>
          <w:szCs w:val="20"/>
          <w:lang w:eastAsia="sk-SK"/>
          <w:rPrChange w:id="464" w:author="Autor">
            <w:rPr>
              <w:rFonts w:eastAsia="Times New Roman" w:cs="Times New Roman"/>
              <w:sz w:val="24"/>
              <w:szCs w:val="24"/>
              <w:lang w:eastAsia="sk-SK"/>
            </w:rPr>
          </w:rPrChange>
        </w:rPr>
        <w:t xml:space="preserve">Ak </w:t>
      </w:r>
      <w:r w:rsidR="00EB3300" w:rsidRPr="00183E10">
        <w:rPr>
          <w:rFonts w:asciiTheme="minorHAnsi" w:eastAsia="Times New Roman" w:hAnsiTheme="minorHAnsi" w:cstheme="minorHAnsi"/>
          <w:b/>
          <w:sz w:val="20"/>
          <w:szCs w:val="20"/>
          <w:lang w:eastAsia="sk-SK"/>
          <w:rPrChange w:id="465" w:author="Autor">
            <w:rPr>
              <w:rFonts w:eastAsia="Times New Roman" w:cs="Times New Roman"/>
              <w:sz w:val="24"/>
              <w:szCs w:val="24"/>
              <w:lang w:eastAsia="sk-SK"/>
            </w:rPr>
          </w:rPrChange>
        </w:rPr>
        <w:t>kontrola identifikuje nedostatky, ktoré je možné odstrániť</w:t>
      </w:r>
      <w:r w:rsidR="00EB3300" w:rsidRPr="00183E10">
        <w:rPr>
          <w:rFonts w:asciiTheme="minorHAnsi" w:eastAsia="Times New Roman" w:hAnsiTheme="minorHAnsi" w:cstheme="minorHAnsi"/>
          <w:sz w:val="20"/>
          <w:szCs w:val="20"/>
          <w:lang w:eastAsia="sk-SK"/>
        </w:rPr>
        <w:t xml:space="preserve"> (napr. nezverejnenie zmluvy, nezverejnenie časti zmluvy alebo prílohy k zmluve, nezaslanie oznámenia o výsledku VO do vestníka </w:t>
      </w:r>
      <w:r w:rsidR="00EB3300" w:rsidRPr="00183E10">
        <w:rPr>
          <w:rFonts w:asciiTheme="minorHAnsi" w:eastAsia="Times New Roman" w:hAnsiTheme="minorHAnsi" w:cstheme="minorHAnsi"/>
          <w:sz w:val="20"/>
          <w:szCs w:val="20"/>
          <w:lang w:eastAsia="sk-SK"/>
        </w:rPr>
        <w:lastRenderedPageBreak/>
        <w:t xml:space="preserve">VO a pod.), </w:t>
      </w:r>
      <w:r w:rsidR="00EB3300" w:rsidRPr="00183E10">
        <w:rPr>
          <w:rFonts w:asciiTheme="minorHAnsi" w:eastAsia="Times New Roman" w:hAnsiTheme="minorHAnsi" w:cstheme="minorHAnsi"/>
          <w:b/>
          <w:sz w:val="20"/>
          <w:szCs w:val="20"/>
          <w:lang w:eastAsia="sk-SK"/>
          <w:rPrChange w:id="466" w:author="Autor">
            <w:rPr>
              <w:rFonts w:eastAsia="Times New Roman" w:cs="Times New Roman"/>
              <w:sz w:val="24"/>
              <w:szCs w:val="24"/>
              <w:lang w:eastAsia="sk-SK"/>
            </w:rPr>
          </w:rPrChange>
        </w:rPr>
        <w:t xml:space="preserve">uvedie RO tieto nedostatky v návrhu správy z kontroly spolu s odporúčaniami </w:t>
      </w:r>
      <w:r w:rsidR="00345ECF">
        <w:rPr>
          <w:rFonts w:asciiTheme="minorHAnsi" w:eastAsia="Times New Roman" w:hAnsiTheme="minorHAnsi" w:cstheme="minorHAnsi"/>
          <w:b/>
          <w:sz w:val="20"/>
          <w:szCs w:val="20"/>
          <w:lang w:eastAsia="sk-SK"/>
        </w:rPr>
        <w:t xml:space="preserve"> </w:t>
      </w:r>
      <w:r w:rsidR="00345ECF">
        <w:rPr>
          <w:rFonts w:asciiTheme="minorHAnsi" w:eastAsia="Times New Roman" w:hAnsiTheme="minorHAnsi" w:cstheme="minorHAnsi"/>
          <w:b/>
          <w:sz w:val="20"/>
          <w:szCs w:val="20"/>
          <w:lang w:eastAsia="sk-SK"/>
        </w:rPr>
        <w:br/>
      </w:r>
      <w:r w:rsidR="00EB3300" w:rsidRPr="00183E10">
        <w:rPr>
          <w:rFonts w:asciiTheme="minorHAnsi" w:eastAsia="Times New Roman" w:hAnsiTheme="minorHAnsi" w:cstheme="minorHAnsi"/>
          <w:b/>
          <w:sz w:val="20"/>
          <w:szCs w:val="20"/>
          <w:lang w:eastAsia="sk-SK"/>
          <w:rPrChange w:id="467" w:author="Autor">
            <w:rPr>
              <w:rFonts w:eastAsia="Times New Roman" w:cs="Times New Roman"/>
              <w:sz w:val="24"/>
              <w:szCs w:val="24"/>
              <w:lang w:eastAsia="sk-SK"/>
            </w:rPr>
          </w:rPrChange>
        </w:rPr>
        <w:t>na odstránenie zistených nedostatkov</w:t>
      </w:r>
      <w:r w:rsidR="00EB3300" w:rsidRPr="00183E10">
        <w:rPr>
          <w:rFonts w:asciiTheme="minorHAnsi" w:eastAsia="Times New Roman" w:hAnsiTheme="minorHAnsi" w:cstheme="minorHAnsi"/>
          <w:sz w:val="20"/>
          <w:szCs w:val="20"/>
          <w:lang w:eastAsia="sk-SK"/>
        </w:rPr>
        <w:t xml:space="preserve"> a poskytne prijímateľovi lehotu minimálne 5 pracovných dní na podanie námietok. V prípade, že prijímateľ doručí v určenej lehote námietky, je RO povinný ich vyhodnotiť a v prípade ich úplnej alebo čiastočnej opodstatnenosti, zohľadniť ich v správe z kontroly. V prípade, že námietky prijímateľa sú neopodstatnené, neboli podané alebo boli podané po lehote, vypracuje RO správu z kontroly, v rámci ktorej uvedie neopodstatnené námietky spolu s dôvodom ich neopodstatnenosti. Správa z kontroly zároveň obsahuje odporúčania na odstránenie zistených nedostatkov, ktoré je prijímateľ povinný v stanovenej lehote (minimálne 5 pracovných dní </w:t>
      </w:r>
      <w:r w:rsidR="00345ECF">
        <w:rPr>
          <w:rFonts w:asciiTheme="minorHAnsi" w:eastAsia="Times New Roman" w:hAnsiTheme="minorHAnsi" w:cstheme="minorHAnsi"/>
          <w:sz w:val="20"/>
          <w:szCs w:val="20"/>
          <w:lang w:eastAsia="sk-SK"/>
        </w:rPr>
        <w:t xml:space="preserve"> </w:t>
      </w:r>
      <w:r w:rsidR="00345ECF">
        <w:rPr>
          <w:rFonts w:asciiTheme="minorHAnsi" w:eastAsia="Times New Roman" w:hAnsiTheme="minorHAnsi" w:cstheme="minorHAnsi"/>
          <w:sz w:val="20"/>
          <w:szCs w:val="20"/>
          <w:lang w:eastAsia="sk-SK"/>
        </w:rPr>
        <w:br/>
      </w:r>
      <w:r w:rsidR="00EB3300" w:rsidRPr="00183E10">
        <w:rPr>
          <w:rFonts w:asciiTheme="minorHAnsi" w:eastAsia="Times New Roman" w:hAnsiTheme="minorHAnsi" w:cstheme="minorHAnsi"/>
          <w:sz w:val="20"/>
          <w:szCs w:val="20"/>
          <w:lang w:eastAsia="sk-SK"/>
        </w:rPr>
        <w:t xml:space="preserve">a maximálne 10 pracovných dní) odstrániť.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ktorý upravuje zmenu zmluvy, rámcovej dohody alebo koncesnej zmluvy. Je na konkrétnom posúdení RO, či následnú ex post kontrolu ukončí až </w:t>
      </w:r>
      <w:r w:rsidR="00345ECF">
        <w:rPr>
          <w:rFonts w:asciiTheme="minorHAnsi" w:eastAsia="Times New Roman" w:hAnsiTheme="minorHAnsi" w:cstheme="minorHAnsi"/>
          <w:sz w:val="20"/>
          <w:szCs w:val="20"/>
          <w:lang w:eastAsia="sk-SK"/>
        </w:rPr>
        <w:t xml:space="preserve"> </w:t>
      </w:r>
      <w:r w:rsidR="00345ECF">
        <w:rPr>
          <w:rFonts w:asciiTheme="minorHAnsi" w:eastAsia="Times New Roman" w:hAnsiTheme="minorHAnsi" w:cstheme="minorHAnsi"/>
          <w:sz w:val="20"/>
          <w:szCs w:val="20"/>
          <w:lang w:eastAsia="sk-SK"/>
        </w:rPr>
        <w:br/>
      </w:r>
      <w:r w:rsidR="00EB3300" w:rsidRPr="00183E10">
        <w:rPr>
          <w:rFonts w:asciiTheme="minorHAnsi" w:eastAsia="Times New Roman" w:hAnsiTheme="minorHAnsi" w:cstheme="minorHAnsi"/>
          <w:sz w:val="20"/>
          <w:szCs w:val="20"/>
          <w:lang w:eastAsia="sk-SK"/>
        </w:rPr>
        <w:t xml:space="preserve">po schválení platného a účinného dodatku alebo aj pred týmto úkonom (napr. odkladacia podmienka nadobudnutia účinnosti dodatku). Ak pri kontrole RO zistí porušenie pravidiel a postupov VO, resp. porušenie pravidiel a ustanovení  legislatívy SR a EÚ, pričom rozsah a závažnosť týchto nedostatkov má taký charakter, že mali alebo mohli mať vplyv na výsledok VO, v tomto prípade RO: </w:t>
      </w:r>
    </w:p>
    <w:p w14:paraId="0514A2B1" w14:textId="77777777" w:rsidR="00EB3300" w:rsidRPr="00183E10" w:rsidRDefault="00EB3300" w:rsidP="00EB3300">
      <w:pPr>
        <w:numPr>
          <w:ilvl w:val="0"/>
          <w:numId w:val="141"/>
        </w:numPr>
        <w:spacing w:before="120" w:after="120" w:line="240" w:lineRule="auto"/>
        <w:ind w:left="851" w:hanging="425"/>
        <w:jc w:val="both"/>
        <w:rPr>
          <w:rFonts w:asciiTheme="minorHAnsi" w:eastAsia="Times New Roman" w:hAnsiTheme="minorHAnsi" w:cstheme="minorHAnsi"/>
          <w:sz w:val="20"/>
          <w:szCs w:val="20"/>
          <w:lang w:eastAsia="sk-SK"/>
        </w:rPr>
      </w:pPr>
      <w:bookmarkStart w:id="468" w:name="kapitola_33725_ods_7a"/>
      <w:r w:rsidRPr="00183E10">
        <w:rPr>
          <w:rFonts w:asciiTheme="minorHAnsi" w:eastAsia="Times New Roman" w:hAnsiTheme="minorHAnsi" w:cstheme="minorHAnsi"/>
          <w:sz w:val="20"/>
          <w:szCs w:val="20"/>
          <w:lang w:eastAsia="sk-SK"/>
        </w:rPr>
        <w:t>v záveroch kontroly/finančnej kontroly nepripustí výdavky súvisiace s VO do financovania v plnom rozsahu, alebo</w:t>
      </w:r>
    </w:p>
    <w:p w14:paraId="03B21009" w14:textId="77777777" w:rsidR="00EB3300" w:rsidRPr="00183E10" w:rsidRDefault="00EB3300" w:rsidP="00EB3300">
      <w:pPr>
        <w:numPr>
          <w:ilvl w:val="0"/>
          <w:numId w:val="141"/>
        </w:numPr>
        <w:spacing w:before="120" w:after="120" w:line="240" w:lineRule="auto"/>
        <w:ind w:left="851" w:hanging="425"/>
        <w:jc w:val="both"/>
        <w:rPr>
          <w:rFonts w:asciiTheme="minorHAnsi" w:eastAsia="Times New Roman" w:hAnsiTheme="minorHAnsi" w:cstheme="minorHAnsi"/>
          <w:sz w:val="20"/>
          <w:szCs w:val="20"/>
          <w:lang w:eastAsia="sk-SK"/>
        </w:rPr>
      </w:pPr>
      <w:bookmarkStart w:id="469" w:name="kapitola_33725_ods_7b"/>
      <w:bookmarkEnd w:id="468"/>
      <w:r w:rsidRPr="00183E10">
        <w:rPr>
          <w:rFonts w:asciiTheme="minorHAnsi" w:eastAsia="Times New Roman" w:hAnsiTheme="minorHAnsi" w:cstheme="minorHAnsi"/>
          <w:sz w:val="20"/>
          <w:szCs w:val="20"/>
          <w:lang w:eastAsia="sk-SK"/>
        </w:rPr>
        <w:t>postupuje podľa metodického pokynu</w:t>
      </w:r>
      <w:r w:rsidRPr="00183E10">
        <w:rPr>
          <w:rFonts w:asciiTheme="minorHAnsi" w:eastAsia="Times New Roman" w:hAnsiTheme="minorHAnsi" w:cstheme="minorHAnsi"/>
          <w:sz w:val="20"/>
          <w:szCs w:val="20"/>
          <w:vertAlign w:val="superscript"/>
          <w:lang w:eastAsia="sk-SK"/>
        </w:rPr>
        <w:footnoteReference w:id="3"/>
      </w:r>
      <w:r w:rsidRPr="00183E10">
        <w:rPr>
          <w:rFonts w:asciiTheme="minorHAnsi" w:eastAsia="Times New Roman" w:hAnsiTheme="minorHAnsi" w:cstheme="minorHAnsi"/>
          <w:sz w:val="20"/>
          <w:szCs w:val="20"/>
          <w:lang w:eastAsia="sk-SK"/>
        </w:rPr>
        <w:t xml:space="preserve">, ktorý upravuje postup pri určení finančných opráv </w:t>
      </w:r>
      <w:r w:rsidR="00345ECF">
        <w:rPr>
          <w:rFonts w:asciiTheme="minorHAnsi" w:eastAsia="Times New Roman" w:hAnsiTheme="minorHAnsi" w:cstheme="minorHAnsi"/>
          <w:sz w:val="20"/>
          <w:szCs w:val="20"/>
          <w:lang w:eastAsia="sk-SK"/>
        </w:rPr>
        <w:t xml:space="preserve"> </w:t>
      </w:r>
      <w:r w:rsidR="00345ECF">
        <w:rPr>
          <w:rFonts w:asciiTheme="minorHAnsi" w:eastAsia="Times New Roman" w:hAnsiTheme="minorHAnsi" w:cstheme="minorHAnsi"/>
          <w:sz w:val="20"/>
          <w:szCs w:val="20"/>
          <w:lang w:eastAsia="sk-SK"/>
        </w:rPr>
        <w:br/>
      </w:r>
      <w:r w:rsidRPr="00183E10">
        <w:rPr>
          <w:rFonts w:asciiTheme="minorHAnsi" w:eastAsia="Times New Roman" w:hAnsiTheme="minorHAnsi" w:cstheme="minorHAnsi"/>
          <w:sz w:val="20"/>
          <w:szCs w:val="20"/>
          <w:lang w:eastAsia="sk-SK"/>
        </w:rPr>
        <w:t>za VO.</w:t>
      </w:r>
    </w:p>
    <w:bookmarkEnd w:id="469"/>
    <w:p w14:paraId="611DD16E" w14:textId="77777777" w:rsidR="00EB3300" w:rsidRPr="00183E10" w:rsidRDefault="00EB3300" w:rsidP="00EB3300">
      <w:pPr>
        <w:spacing w:before="120" w:after="120" w:line="240" w:lineRule="auto"/>
        <w:ind w:left="426"/>
        <w:jc w:val="both"/>
        <w:rPr>
          <w:rFonts w:asciiTheme="minorHAnsi" w:eastAsia="Times New Roman" w:hAnsiTheme="minorHAnsi" w:cstheme="minorHAnsi"/>
          <w:sz w:val="20"/>
          <w:szCs w:val="20"/>
          <w:lang w:eastAsia="sk-SK"/>
        </w:rPr>
      </w:pPr>
      <w:r w:rsidRPr="00183E10">
        <w:rPr>
          <w:rFonts w:asciiTheme="minorHAnsi" w:eastAsia="Times New Roman" w:hAnsiTheme="minorHAnsi" w:cstheme="minorHAnsi"/>
          <w:sz w:val="20"/>
          <w:szCs w:val="20"/>
          <w:lang w:eastAsia="sk-SK"/>
        </w:rPr>
        <w:t xml:space="preserve">Nepripustenie do financovania znamená, že všetky výdavky vychádzajúce z realizácie výsledku daného VO budú zo strany RO v prípade, že budú zahrnuté v ŽoP, označené ako neoprávnené.  Rozhodnutie RO, či bude postupovať podľa </w:t>
      </w:r>
      <w:hyperlink w:anchor="kapitola_33725_ods_7a" w:tooltip="ods. 7 písm. a)" w:history="1">
        <w:r w:rsidRPr="00183E10">
          <w:rPr>
            <w:rFonts w:asciiTheme="minorHAnsi" w:eastAsia="Times New Roman" w:hAnsiTheme="minorHAnsi" w:cstheme="minorHAnsi"/>
            <w:color w:val="0000FF"/>
            <w:sz w:val="20"/>
            <w:szCs w:val="20"/>
            <w:u w:val="single"/>
            <w:lang w:eastAsia="sk-SK"/>
          </w:rPr>
          <w:t>ods. 7 písm. a)</w:t>
        </w:r>
      </w:hyperlink>
      <w:r w:rsidRPr="00183E10">
        <w:rPr>
          <w:rFonts w:asciiTheme="minorHAnsi" w:eastAsia="Times New Roman" w:hAnsiTheme="minorHAnsi" w:cstheme="minorHAnsi"/>
          <w:sz w:val="20"/>
          <w:szCs w:val="20"/>
          <w:lang w:eastAsia="sk-SK"/>
        </w:rPr>
        <w:t xml:space="preserve"> alebo </w:t>
      </w:r>
      <w:hyperlink w:anchor="kapitola_33725_ods_7b" w:tooltip="ods. 7 písm. b)" w:history="1">
        <w:r w:rsidRPr="00183E10">
          <w:rPr>
            <w:rFonts w:asciiTheme="minorHAnsi" w:eastAsia="Times New Roman" w:hAnsiTheme="minorHAnsi" w:cstheme="minorHAnsi"/>
            <w:color w:val="0000FF"/>
            <w:sz w:val="20"/>
            <w:szCs w:val="20"/>
            <w:u w:val="single"/>
            <w:lang w:eastAsia="sk-SK"/>
          </w:rPr>
          <w:t>ods. 7 písm. b)</w:t>
        </w:r>
      </w:hyperlink>
      <w:r w:rsidRPr="00183E10">
        <w:rPr>
          <w:rFonts w:asciiTheme="minorHAnsi" w:eastAsia="Times New Roman" w:hAnsiTheme="minorHAnsi" w:cstheme="minorHAnsi"/>
          <w:sz w:val="20"/>
          <w:szCs w:val="20"/>
          <w:lang w:eastAsia="sk-SK"/>
        </w:rPr>
        <w:t xml:space="preserve"> závisí od skutočnosti, či je RO v závislosti od závažnosti zistených nedostatkov oprávnený aplikovať ex ante finančnú opravu.</w:t>
      </w:r>
    </w:p>
    <w:p w14:paraId="4FF85096" w14:textId="77777777" w:rsidR="00C57644" w:rsidRPr="00183E10" w:rsidRDefault="00C57644">
      <w:pPr>
        <w:rPr>
          <w:rFonts w:asciiTheme="minorHAnsi" w:eastAsiaTheme="majorEastAsia" w:hAnsiTheme="minorHAnsi" w:cstheme="minorHAnsi"/>
          <w:b/>
          <w:bCs/>
          <w:color w:val="4F81BD" w:themeColor="accent1"/>
          <w:sz w:val="20"/>
          <w:szCs w:val="20"/>
        </w:rPr>
      </w:pPr>
    </w:p>
    <w:p w14:paraId="04386C5A" w14:textId="77777777" w:rsidR="00777572" w:rsidRPr="00D2011E" w:rsidRDefault="00777572" w:rsidP="00D2011E">
      <w:pPr>
        <w:pStyle w:val="Nadpis2"/>
      </w:pPr>
      <w:bookmarkStart w:id="470" w:name="_Toc26798962"/>
      <w:r w:rsidRPr="00D2011E">
        <w:t>F) Kontrola zákaziek s nízkou hodnotou</w:t>
      </w:r>
      <w:bookmarkEnd w:id="470"/>
      <w:r w:rsidRPr="00D2011E">
        <w:t xml:space="preserve"> </w:t>
      </w:r>
    </w:p>
    <w:p w14:paraId="03A174B8" w14:textId="4133C411"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Pravidlá a povinnosti uvádzané v tejto časti</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sa vzťahujú na všetky zákazky s nízkymi hodnotami podľa  § 117 ZVO</w:t>
      </w:r>
      <w:r w:rsidRPr="00073516">
        <w:rPr>
          <w:rFonts w:ascii="Calibri" w:eastAsia="Times New Roman" w:hAnsi="Calibri" w:cs="Times New Roman"/>
          <w:sz w:val="20"/>
          <w:szCs w:val="20"/>
          <w:lang w:eastAsia="sk-SK"/>
        </w:rPr>
        <w:t xml:space="preserve">, ktoré budú spolufinancované z fondov a ENRF, </w:t>
      </w:r>
      <w:r w:rsidRPr="00073516">
        <w:rPr>
          <w:rFonts w:ascii="Calibri" w:eastAsia="Times New Roman" w:hAnsi="Calibri" w:cs="Times New Roman"/>
          <w:b/>
          <w:sz w:val="20"/>
          <w:szCs w:val="20"/>
          <w:lang w:eastAsia="sk-SK"/>
        </w:rPr>
        <w:t>bez ohľadu na skutočnosť, či ich zrealizoval prijímateľ ešte pred schválením ŽoNFP, alebo až po schválení tejto ŽoNFP.</w:t>
      </w:r>
      <w:r w:rsidRPr="00073516">
        <w:rPr>
          <w:rFonts w:ascii="Calibri" w:eastAsia="Times New Roman" w:hAnsi="Calibri" w:cs="Times New Roman"/>
          <w:sz w:val="20"/>
          <w:szCs w:val="20"/>
          <w:lang w:eastAsia="sk-SK"/>
        </w:rPr>
        <w:t xml:space="preserve"> Pokiaľ teda prijímateľ predloží na RO OP TP dokumentáciu z procesu verejného obstarávania realizovaného ako zákazka s nízkou hodnotou podľa § 117 ZVO</w:t>
      </w:r>
      <w:r w:rsidRPr="00073516">
        <w:rPr>
          <w:rFonts w:ascii="Calibri" w:eastAsia="Times New Roman" w:hAnsi="Calibri" w:cs="Times New Roman"/>
          <w:b/>
          <w:sz w:val="20"/>
          <w:szCs w:val="20"/>
          <w:lang w:eastAsia="sk-SK"/>
        </w:rPr>
        <w:t>, pri ktorej obstarávaní nepostupoval podľa pravidiel uvedených v tejto časti</w:t>
      </w:r>
      <w:r w:rsidRPr="00073516">
        <w:rPr>
          <w:rFonts w:ascii="Calibri" w:eastAsia="Times New Roman" w:hAnsi="Calibri" w:cs="Times New Roman"/>
          <w:sz w:val="20"/>
          <w:szCs w:val="20"/>
          <w:lang w:eastAsia="sk-SK"/>
        </w:rPr>
        <w:t xml:space="preserve"> a porušenie týchto pravidiel malo alebo mohlo mať vplyv na výsledok verejného obstarávania, </w:t>
      </w:r>
      <w:r w:rsidRPr="00073516">
        <w:rPr>
          <w:rFonts w:ascii="Calibri" w:eastAsia="Times New Roman" w:hAnsi="Calibri" w:cs="Times New Roman"/>
          <w:b/>
          <w:sz w:val="20"/>
          <w:szCs w:val="20"/>
          <w:lang w:eastAsia="sk-SK"/>
        </w:rPr>
        <w:t>RO OP TP je povinný postupovať podľa MP CKO č. 5 , ktorý upravuje postup pri určení finančných opráv  za porušenie pravidiel</w:t>
      </w:r>
      <w:ins w:id="471" w:author="Autor">
        <w:r w:rsidR="00E9026F">
          <w:rPr>
            <w:rFonts w:ascii="Calibri" w:eastAsia="Times New Roman" w:hAnsi="Calibri" w:cs="Times New Roman"/>
            <w:b/>
            <w:sz w:val="20"/>
            <w:szCs w:val="20"/>
            <w:lang w:eastAsia="sk-SK"/>
          </w:rPr>
          <w:t xml:space="preserve"> </w:t>
        </w:r>
      </w:ins>
      <w:del w:id="472" w:author="Autor">
        <w:r w:rsidRPr="00073516" w:rsidDel="00E9026F">
          <w:rPr>
            <w:rFonts w:ascii="Calibri" w:eastAsia="Times New Roman" w:hAnsi="Calibri" w:cs="Times New Roman"/>
            <w:b/>
            <w:sz w:val="20"/>
            <w:szCs w:val="20"/>
            <w:lang w:eastAsia="sk-SK"/>
          </w:rPr>
          <w:delText xml:space="preserve"> </w:delText>
        </w:r>
        <w:r w:rsidR="0056452B" w:rsidDel="00E9026F">
          <w:rPr>
            <w:rFonts w:ascii="Calibri" w:eastAsia="Times New Roman" w:hAnsi="Calibri" w:cs="Times New Roman"/>
            <w:b/>
            <w:sz w:val="20"/>
            <w:szCs w:val="20"/>
            <w:lang w:eastAsia="sk-SK"/>
          </w:rPr>
          <w:delText xml:space="preserve"> </w:delText>
        </w:r>
      </w:del>
      <w:r w:rsidR="0056452B">
        <w:rPr>
          <w:rFonts w:ascii="Calibri" w:eastAsia="Times New Roman" w:hAnsi="Calibri" w:cs="Times New Roman"/>
          <w:b/>
          <w:sz w:val="20"/>
          <w:szCs w:val="20"/>
          <w:lang w:eastAsia="sk-SK"/>
        </w:rPr>
        <w:br/>
      </w:r>
      <w:r w:rsidRPr="00073516">
        <w:rPr>
          <w:rFonts w:ascii="Calibri" w:eastAsia="Times New Roman" w:hAnsi="Calibri" w:cs="Times New Roman"/>
          <w:b/>
          <w:sz w:val="20"/>
          <w:szCs w:val="20"/>
          <w:lang w:eastAsia="sk-SK"/>
        </w:rPr>
        <w:t>a postupov VO.</w:t>
      </w:r>
      <w:r w:rsidRPr="00073516">
        <w:rPr>
          <w:rFonts w:ascii="Calibri" w:eastAsia="Times New Roman" w:hAnsi="Calibri" w:cs="Times New Roman"/>
          <w:sz w:val="20"/>
          <w:szCs w:val="20"/>
          <w:lang w:eastAsia="sk-SK"/>
        </w:rPr>
        <w:t xml:space="preserve">  Kontrola pravidiel vzťahujúcich sa na obstarávanie zákaziek  s nízkymi hodnotami podľa § 117 ZVO, ktoré sú uvedené v tejto časti sa</w:t>
      </w:r>
      <w:r w:rsidR="00DF09F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 xml:space="preserve">uskutoční v súlade s pravidlami </w:t>
      </w:r>
      <w:del w:id="473" w:author="Autor">
        <w:r w:rsidRPr="00073516" w:rsidDel="00E9026F">
          <w:rPr>
            <w:rFonts w:ascii="Calibri" w:eastAsia="Times New Roman" w:hAnsi="Calibri" w:cs="Times New Roman"/>
            <w:sz w:val="20"/>
            <w:szCs w:val="20"/>
            <w:lang w:eastAsia="sk-SK"/>
          </w:rPr>
          <w:delText xml:space="preserve">  </w:delText>
        </w:r>
      </w:del>
      <w:r w:rsidRPr="00073516">
        <w:rPr>
          <w:rFonts w:ascii="Calibri" w:eastAsia="Times New Roman" w:hAnsi="Calibri" w:cs="Times New Roman"/>
          <w:sz w:val="20"/>
          <w:szCs w:val="20"/>
          <w:lang w:eastAsia="sk-SK"/>
        </w:rPr>
        <w:t>v rámci jednotlivých vyzvaní.</w:t>
      </w:r>
    </w:p>
    <w:p w14:paraId="640756E9" w14:textId="77777777"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RO</w:t>
      </w:r>
      <w:r>
        <w:rPr>
          <w:rFonts w:ascii="Calibri" w:eastAsia="Times New Roman" w:hAnsi="Calibri" w:cs="Times New Roman"/>
          <w:b/>
          <w:sz w:val="20"/>
          <w:szCs w:val="20"/>
          <w:lang w:eastAsia="sk-SK"/>
        </w:rPr>
        <w:t xml:space="preserve"> </w:t>
      </w:r>
      <w:r w:rsidRPr="00073516">
        <w:rPr>
          <w:rFonts w:ascii="Calibri" w:eastAsia="Times New Roman" w:hAnsi="Calibri" w:cs="Times New Roman"/>
          <w:b/>
          <w:sz w:val="20"/>
          <w:szCs w:val="20"/>
          <w:lang w:eastAsia="sk-SK"/>
        </w:rPr>
        <w:t>postupuje pri kontrole VO zákaziek podľa § 117 ZVO</w:t>
      </w:r>
      <w:r w:rsidRPr="00073516">
        <w:rPr>
          <w:rFonts w:ascii="Calibri" w:eastAsia="Times New Roman" w:hAnsi="Calibri" w:cs="Times New Roman"/>
          <w:sz w:val="20"/>
          <w:szCs w:val="20"/>
          <w:lang w:eastAsia="sk-SK"/>
        </w:rPr>
        <w:t xml:space="preserve"> v zmysle pravidiel uvedených v tejto časti a súčasne dodržuje postupy ďalej uvedené. </w:t>
      </w:r>
      <w:r w:rsidRPr="00073516">
        <w:rPr>
          <w:rFonts w:ascii="Calibri" w:eastAsia="Times New Roman" w:hAnsi="Calibri" w:cs="Times New Roman"/>
          <w:b/>
          <w:sz w:val="20"/>
          <w:szCs w:val="20"/>
          <w:lang w:eastAsia="sk-SK"/>
        </w:rPr>
        <w:t>Všeobecným predmetom kontroly je skutočnosť, či prijímateľ správne určil postup obstarávania s ohľadom  na finančný limit podľa § 5 ods. 4 ZVO</w:t>
      </w:r>
      <w:r w:rsidRPr="00073516">
        <w:rPr>
          <w:rFonts w:ascii="Calibri" w:eastAsia="Times New Roman" w:hAnsi="Calibri" w:cs="Times New Roman"/>
          <w:sz w:val="20"/>
          <w:szCs w:val="20"/>
          <w:lang w:eastAsia="sk-SK"/>
        </w:rPr>
        <w:t xml:space="preserve">. </w:t>
      </w:r>
    </w:p>
    <w:p w14:paraId="089E1EF6" w14:textId="77777777" w:rsidR="0056452B"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b/>
          <w:sz w:val="20"/>
          <w:szCs w:val="20"/>
          <w:lang w:eastAsia="sk-SK"/>
        </w:rPr>
        <w:t>Dokumentáciu na kontrolu VO predkladá prijímateľ po podpise zmluvy s úspešným uchádzačom</w:t>
      </w:r>
      <w:r w:rsidRPr="00073516">
        <w:rPr>
          <w:rFonts w:ascii="Calibri" w:eastAsia="Times New Roman" w:hAnsi="Calibri" w:cs="Times New Roman"/>
          <w:sz w:val="20"/>
          <w:szCs w:val="20"/>
          <w:lang w:eastAsia="sk-SK"/>
        </w:rPr>
        <w:t xml:space="preserve">. Ak plnenie </w:t>
      </w:r>
      <w:r w:rsidRPr="00073516">
        <w:rPr>
          <w:rFonts w:ascii="Calibri" w:eastAsia="Times New Roman" w:hAnsi="Calibri" w:cs="Times New Roman"/>
          <w:b/>
          <w:sz w:val="20"/>
          <w:szCs w:val="20"/>
          <w:lang w:eastAsia="sk-SK"/>
        </w:rPr>
        <w:t xml:space="preserve">nie je založené na písomnom </w:t>
      </w:r>
      <w:r w:rsidRPr="00073516">
        <w:rPr>
          <w:rFonts w:ascii="Calibri" w:eastAsia="Times New Roman" w:hAnsi="Calibri" w:cs="Times New Roman"/>
          <w:sz w:val="20"/>
          <w:szCs w:val="20"/>
          <w:lang w:eastAsia="sk-SK"/>
        </w:rPr>
        <w:t xml:space="preserve">zmluvnom vzťahu, predkladá prijímateľ </w:t>
      </w:r>
      <w:r w:rsidRPr="00073516">
        <w:rPr>
          <w:rFonts w:ascii="Calibri" w:eastAsia="Times New Roman" w:hAnsi="Calibri" w:cs="Times New Roman"/>
          <w:b/>
          <w:sz w:val="20"/>
          <w:szCs w:val="20"/>
          <w:lang w:eastAsia="sk-SK"/>
        </w:rPr>
        <w:t>objednávku,</w:t>
      </w:r>
      <w:r w:rsidRPr="00073516">
        <w:rPr>
          <w:rFonts w:ascii="Calibri" w:eastAsia="Times New Roman" w:hAnsi="Calibri" w:cs="Times New Roman"/>
          <w:sz w:val="20"/>
          <w:szCs w:val="20"/>
          <w:lang w:eastAsia="sk-SK"/>
        </w:rPr>
        <w:t xml:space="preserve"> ktorá v tomto prípade pre potreby finančnej kontroly VO </w:t>
      </w:r>
      <w:r w:rsidRPr="00073516">
        <w:rPr>
          <w:rFonts w:ascii="Calibri" w:eastAsia="Times New Roman" w:hAnsi="Calibri" w:cs="Times New Roman"/>
          <w:b/>
          <w:sz w:val="20"/>
          <w:szCs w:val="20"/>
          <w:lang w:eastAsia="sk-SK"/>
        </w:rPr>
        <w:t>nahrádza písomný zmluvný vzťah.</w:t>
      </w:r>
      <w:r w:rsidRPr="00073516">
        <w:rPr>
          <w:rFonts w:ascii="Calibri" w:eastAsia="Times New Roman" w:hAnsi="Calibri" w:cs="Times New Roman"/>
          <w:sz w:val="20"/>
          <w:szCs w:val="20"/>
          <w:lang w:eastAsia="sk-SK"/>
        </w:rPr>
        <w:t xml:space="preserve"> Pokiaľ výsledok VO nie je formálne zachytený ani písomným zmluvným vzťahom, ani objednávkou, ale </w:t>
      </w:r>
      <w:r w:rsidRPr="00073516">
        <w:rPr>
          <w:rFonts w:ascii="Calibri" w:eastAsia="Times New Roman" w:hAnsi="Calibri" w:cs="Times New Roman"/>
          <w:b/>
          <w:sz w:val="20"/>
          <w:szCs w:val="20"/>
          <w:lang w:eastAsia="sk-SK"/>
        </w:rPr>
        <w:t>iným spôsobom (napr. pokladničným blokom, príjmovým dokladom a pod.)</w:t>
      </w:r>
      <w:r w:rsidRPr="00073516">
        <w:rPr>
          <w:rFonts w:ascii="Calibri" w:eastAsia="Times New Roman" w:hAnsi="Calibri" w:cs="Times New Roman"/>
          <w:sz w:val="20"/>
          <w:szCs w:val="20"/>
          <w:lang w:eastAsia="sk-SK"/>
        </w:rPr>
        <w:t xml:space="preserve">, ktorý jednoznačne </w:t>
      </w:r>
      <w:r w:rsidRPr="00073516">
        <w:rPr>
          <w:rFonts w:ascii="Calibri" w:eastAsia="Times New Roman" w:hAnsi="Calibri" w:cs="Times New Roman"/>
          <w:sz w:val="20"/>
          <w:szCs w:val="20"/>
          <w:lang w:eastAsia="sk-SK"/>
        </w:rPr>
        <w:lastRenderedPageBreak/>
        <w:t xml:space="preserve">a hodnoverne preukazuje formálne, príp. aj vecné naplnenie výsledku VO, </w:t>
      </w:r>
      <w:r w:rsidRPr="00073516">
        <w:rPr>
          <w:rFonts w:ascii="Calibri" w:eastAsia="Times New Roman" w:hAnsi="Calibri" w:cs="Times New Roman"/>
          <w:b/>
          <w:sz w:val="20"/>
          <w:szCs w:val="20"/>
          <w:lang w:eastAsia="sk-SK"/>
        </w:rPr>
        <w:t xml:space="preserve">tento doklad pre potreby finančnej kontroly VO nahrádza písomný zmluvný vzťah. </w:t>
      </w:r>
    </w:p>
    <w:p w14:paraId="35166F93" w14:textId="77777777" w:rsidR="00777572" w:rsidRPr="00931BD7"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Change w:id="474" w:author="Autor">
            <w:rPr>
              <w:rFonts w:ascii="Calibri" w:eastAsia="Times New Roman" w:hAnsi="Calibri" w:cs="Times New Roman"/>
              <w:sz w:val="20"/>
              <w:szCs w:val="20"/>
              <w:lang w:eastAsia="sk-SK"/>
            </w:rPr>
          </w:rPrChange>
        </w:rPr>
      </w:pPr>
      <w:r w:rsidRPr="00931BD7">
        <w:rPr>
          <w:rFonts w:ascii="Calibri" w:eastAsia="Times New Roman" w:hAnsi="Calibri" w:cs="Times New Roman"/>
          <w:b/>
          <w:sz w:val="20"/>
          <w:szCs w:val="20"/>
          <w:lang w:eastAsia="sk-SK"/>
          <w:rPrChange w:id="475" w:author="Autor">
            <w:rPr>
              <w:rFonts w:ascii="Calibri" w:eastAsia="Times New Roman" w:hAnsi="Calibri" w:cs="Times New Roman"/>
              <w:sz w:val="20"/>
              <w:szCs w:val="20"/>
              <w:lang w:eastAsia="sk-SK"/>
            </w:rPr>
          </w:rPrChange>
        </w:rPr>
        <w:t>Lehota na výkon kontroly je</w:t>
      </w:r>
      <w:r w:rsidR="000525C9" w:rsidRPr="00931BD7">
        <w:rPr>
          <w:rFonts w:ascii="Calibri" w:eastAsia="Times New Roman" w:hAnsi="Calibri" w:cs="Times New Roman"/>
          <w:b/>
          <w:sz w:val="20"/>
          <w:szCs w:val="20"/>
          <w:lang w:eastAsia="sk-SK"/>
          <w:rPrChange w:id="476" w:author="Autor">
            <w:rPr>
              <w:rFonts w:ascii="Calibri" w:eastAsia="Times New Roman" w:hAnsi="Calibri" w:cs="Times New Roman"/>
              <w:sz w:val="20"/>
              <w:szCs w:val="20"/>
              <w:lang w:eastAsia="sk-SK"/>
            </w:rPr>
          </w:rPrChange>
        </w:rPr>
        <w:t xml:space="preserve"> 15 pracovných dní.</w:t>
      </w:r>
    </w:p>
    <w:p w14:paraId="38C33AB0" w14:textId="77777777"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Minimálne povinné náležitosti objednávky (najmä): </w:t>
      </w:r>
    </w:p>
    <w:p w14:paraId="34AF3513"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dátum jej vyhotovenia, </w:t>
      </w:r>
    </w:p>
    <w:p w14:paraId="4093EA27"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kompletné a správne identifikačné údaje objednávateľa a dodávateľa (t. j.  obchodné meno/ názov, IČO, adresu sídla, príp. kontaktné miesta), </w:t>
      </w:r>
    </w:p>
    <w:p w14:paraId="058AA241"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jednoznačná špecifikácia predmetu zákazky,</w:t>
      </w:r>
    </w:p>
    <w:p w14:paraId="327F410D"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kód projektu ITMS;  </w:t>
      </w:r>
    </w:p>
    <w:p w14:paraId="56EF545B"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dohodnutá cena (bez DPH, výška DPH a cena s DPH), </w:t>
      </w:r>
    </w:p>
    <w:p w14:paraId="36840F96"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lehota a miesto plnenia,</w:t>
      </w:r>
    </w:p>
    <w:p w14:paraId="0356AFE2"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2FA62208"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ďalšie náležitosti podľa požiadaviek objednávateľa.</w:t>
      </w:r>
    </w:p>
    <w:p w14:paraId="137457D6" w14:textId="23B71392" w:rsidR="00777572" w:rsidRPr="00931BD7"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Change w:id="477" w:author="Autor">
            <w:rPr>
              <w:rFonts w:ascii="Calibri" w:eastAsia="Times New Roman" w:hAnsi="Calibri" w:cs="Times New Roman"/>
              <w:sz w:val="20"/>
              <w:szCs w:val="20"/>
              <w:lang w:eastAsia="sk-SK"/>
            </w:rPr>
          </w:rPrChange>
        </w:rPr>
      </w:pPr>
      <w:r>
        <w:rPr>
          <w:rFonts w:ascii="Calibri" w:eastAsia="Times New Roman" w:hAnsi="Calibri" w:cs="Times New Roman"/>
          <w:sz w:val="20"/>
          <w:szCs w:val="20"/>
          <w:lang w:eastAsia="sk-SK"/>
        </w:rPr>
        <w:t>RO</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overuje</w:t>
      </w:r>
      <w:r w:rsidRPr="00073516">
        <w:rPr>
          <w:rFonts w:ascii="Calibri" w:eastAsia="Times New Roman" w:hAnsi="Calibri" w:cs="Times New Roman"/>
          <w:sz w:val="20"/>
          <w:szCs w:val="20"/>
          <w:lang w:eastAsia="sk-SK"/>
        </w:rPr>
        <w:t xml:space="preserve"> pri kontrole zákaziek s nízkymi hodnotami podľa § 117 ZVO, </w:t>
      </w:r>
      <w:r w:rsidRPr="00073516">
        <w:rPr>
          <w:rFonts w:ascii="Calibri" w:eastAsia="Times New Roman" w:hAnsi="Calibri" w:cs="Times New Roman"/>
          <w:b/>
          <w:sz w:val="20"/>
          <w:szCs w:val="20"/>
          <w:lang w:eastAsia="sk-SK"/>
        </w:rPr>
        <w:t xml:space="preserve">či vynaložené náklady  </w:t>
      </w:r>
      <w:r w:rsidRPr="00073516">
        <w:rPr>
          <w:rFonts w:ascii="Calibri" w:eastAsia="Times New Roman" w:hAnsi="Calibri" w:cs="Times New Roman"/>
          <w:b/>
          <w:sz w:val="20"/>
          <w:szCs w:val="20"/>
          <w:lang w:eastAsia="sk-SK"/>
        </w:rPr>
        <w:br/>
        <w:t>na obstaranie predmetu zákazky sú hospodárne.</w:t>
      </w:r>
      <w:r w:rsidRPr="00073516">
        <w:rPr>
          <w:rFonts w:ascii="Calibri" w:eastAsia="Times New Roman" w:hAnsi="Calibri" w:cs="Times New Roman"/>
          <w:sz w:val="20"/>
          <w:szCs w:val="20"/>
          <w:lang w:eastAsia="sk-SK"/>
        </w:rPr>
        <w:t xml:space="preserve"> Zároveň overí, či pri obstarávaní </w:t>
      </w:r>
      <w:r w:rsidRPr="00073516">
        <w:rPr>
          <w:rFonts w:ascii="Calibri" w:eastAsia="Times New Roman" w:hAnsi="Calibri" w:cs="Times New Roman"/>
          <w:b/>
          <w:sz w:val="20"/>
          <w:szCs w:val="20"/>
          <w:lang w:eastAsia="sk-SK"/>
        </w:rPr>
        <w:t>neboli porušené základné princípy VO a postupy uvedené v tejto kapitole.</w:t>
      </w:r>
      <w:r w:rsidRPr="00073516">
        <w:rPr>
          <w:rFonts w:ascii="Calibri" w:eastAsia="Times New Roman" w:hAnsi="Calibri" w:cs="Times New Roman"/>
          <w:sz w:val="20"/>
          <w:szCs w:val="20"/>
          <w:lang w:eastAsia="sk-SK"/>
        </w:rPr>
        <w:t xml:space="preserve"> Prijímateľ nesmie uzavrieť zmluvu </w:t>
      </w:r>
      <w:ins w:id="478" w:author="Autor">
        <w:r w:rsidR="00E9026F">
          <w:rPr>
            <w:rFonts w:ascii="Calibri" w:eastAsia="Times New Roman" w:hAnsi="Calibri" w:cs="Times New Roman"/>
            <w:sz w:val="20"/>
            <w:szCs w:val="20"/>
            <w:lang w:eastAsia="sk-SK"/>
          </w:rPr>
          <w:br/>
        </w:r>
      </w:ins>
      <w:del w:id="479" w:author="Autor">
        <w:r w:rsidRPr="00073516" w:rsidDel="00E9026F">
          <w:rPr>
            <w:rFonts w:ascii="Calibri" w:eastAsia="Times New Roman" w:hAnsi="Calibri" w:cs="Times New Roman"/>
            <w:sz w:val="20"/>
            <w:szCs w:val="20"/>
            <w:lang w:eastAsia="sk-SK"/>
          </w:rPr>
          <w:delText xml:space="preserve"> </w:delText>
        </w:r>
      </w:del>
      <w:r w:rsidR="0056452B">
        <w:rPr>
          <w:rFonts w:ascii="Calibri" w:eastAsia="Times New Roman" w:hAnsi="Calibri" w:cs="Times New Roman"/>
          <w:sz w:val="20"/>
          <w:szCs w:val="20"/>
          <w:lang w:eastAsia="sk-SK"/>
        </w:rPr>
        <w:t>s</w:t>
      </w:r>
      <w:r w:rsidRPr="00073516">
        <w:rPr>
          <w:rFonts w:ascii="Calibri" w:eastAsia="Times New Roman" w:hAnsi="Calibri" w:cs="Times New Roman"/>
          <w:sz w:val="20"/>
          <w:szCs w:val="20"/>
          <w:lang w:eastAsia="sk-SK"/>
        </w:rPr>
        <w:t xml:space="preserve"> uchádzačom, ktorý nespĺňa podmienky účasti podľa § 32 ods. 1 písm. e) a f) ZVO alebo ak u neho existuje dôvod na vylúčenie podľa § 40 ods. 6 písm. f) ZVO (konflikt záujmov nemožno odstrániť inými účinnými opatreniami), ustanovenie § 11 ZVO tým nie je dotknuté. </w:t>
      </w:r>
      <w:r w:rsidRPr="00073516">
        <w:rPr>
          <w:rFonts w:ascii="Calibri" w:eastAsia="Times New Roman" w:hAnsi="Calibri" w:cs="Times New Roman"/>
          <w:b/>
          <w:sz w:val="20"/>
          <w:szCs w:val="20"/>
          <w:lang w:eastAsia="sk-SK"/>
        </w:rPr>
        <w:t xml:space="preserve">Prijímateľ je povinný v zázname </w:t>
      </w:r>
      <w:r w:rsidR="001626A4">
        <w:rPr>
          <w:rFonts w:ascii="Calibri" w:eastAsia="Times New Roman" w:hAnsi="Calibri" w:cs="Times New Roman"/>
          <w:b/>
          <w:sz w:val="20"/>
          <w:szCs w:val="20"/>
          <w:lang w:eastAsia="sk-SK"/>
        </w:rPr>
        <w:t>z</w:t>
      </w:r>
      <w:r w:rsidRPr="00073516">
        <w:rPr>
          <w:rFonts w:ascii="Calibri" w:eastAsia="Times New Roman" w:hAnsi="Calibri" w:cs="Times New Roman"/>
          <w:b/>
          <w:sz w:val="20"/>
          <w:szCs w:val="20"/>
          <w:lang w:eastAsia="sk-SK"/>
        </w:rPr>
        <w:t xml:space="preserve"> prieskumu trhu</w:t>
      </w:r>
      <w:r w:rsidRPr="00073516">
        <w:rPr>
          <w:rFonts w:ascii="Calibri" w:eastAsia="Times New Roman" w:hAnsi="Calibri" w:cs="Times New Roman"/>
          <w:sz w:val="20"/>
          <w:szCs w:val="20"/>
          <w:lang w:eastAsia="sk-SK"/>
        </w:rPr>
        <w:t xml:space="preserve"> uviesť, že preveril u oslovených záujemcov a uchádzačov, ktorí predložili ponuku, či sú oprávnení dodávať tovar, uskutočňovať stavebné práce alebo poskytovať službu, ktorá je predmetom zákazky a</w:t>
      </w:r>
      <w:del w:id="480" w:author="Autor">
        <w:r w:rsidRPr="00073516" w:rsidDel="0099332E">
          <w:rPr>
            <w:rFonts w:ascii="Calibri" w:eastAsia="Times New Roman" w:hAnsi="Calibri" w:cs="Times New Roman"/>
            <w:sz w:val="20"/>
            <w:szCs w:val="20"/>
            <w:lang w:eastAsia="sk-SK"/>
          </w:rPr>
          <w:delText xml:space="preserve"> </w:delText>
        </w:r>
      </w:del>
      <w:ins w:id="481" w:author="Autor">
        <w:r w:rsidR="0099332E">
          <w:rPr>
            <w:rFonts w:ascii="Calibri" w:eastAsia="Times New Roman" w:hAnsi="Calibri" w:cs="Times New Roman"/>
            <w:sz w:val="20"/>
            <w:szCs w:val="20"/>
            <w:lang w:eastAsia="sk-SK"/>
          </w:rPr>
          <w:t> </w:t>
        </w:r>
      </w:ins>
      <w:r>
        <w:rPr>
          <w:rFonts w:ascii="Calibri" w:eastAsia="Times New Roman" w:hAnsi="Calibri" w:cs="Times New Roman"/>
          <w:sz w:val="20"/>
          <w:szCs w:val="20"/>
          <w:lang w:eastAsia="sk-SK"/>
        </w:rPr>
        <w:t>RO</w:t>
      </w:r>
      <w:ins w:id="482" w:author="Autor">
        <w:r w:rsidR="0099332E">
          <w:rPr>
            <w:rFonts w:ascii="Calibri" w:eastAsia="Times New Roman" w:hAnsi="Calibri" w:cs="Times New Roman"/>
            <w:sz w:val="20"/>
            <w:szCs w:val="20"/>
            <w:lang w:eastAsia="sk-SK"/>
          </w:rPr>
          <w:t xml:space="preserve"> overí</w:t>
        </w:r>
      </w:ins>
      <w:r w:rsidRPr="00073516">
        <w:rPr>
          <w:rFonts w:ascii="Calibri" w:eastAsia="Times New Roman" w:hAnsi="Calibri" w:cs="Times New Roman"/>
          <w:color w:val="FF0000"/>
          <w:sz w:val="20"/>
          <w:szCs w:val="20"/>
          <w:lang w:eastAsia="sk-SK"/>
        </w:rPr>
        <w:t xml:space="preserve"> </w:t>
      </w:r>
      <w:r w:rsidRPr="00073516">
        <w:rPr>
          <w:rFonts w:ascii="Calibri" w:eastAsia="Times New Roman" w:hAnsi="Calibri" w:cs="Times New Roman"/>
          <w:sz w:val="20"/>
          <w:szCs w:val="20"/>
          <w:lang w:eastAsia="sk-SK"/>
        </w:rPr>
        <w:t xml:space="preserve">skutočnosť, že oslovení záujemcovia </w:t>
      </w:r>
      <w:r w:rsidR="00542B0C">
        <w:rPr>
          <w:rFonts w:ascii="Calibri" w:eastAsia="Times New Roman" w:hAnsi="Calibri" w:cs="Times New Roman"/>
          <w:sz w:val="20"/>
          <w:szCs w:val="20"/>
          <w:lang w:eastAsia="sk-SK"/>
        </w:rPr>
        <w:t xml:space="preserve"> </w:t>
      </w:r>
      <w:r w:rsidR="00542B0C">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a uchádzači, ktorí predložili ponuku, </w:t>
      </w:r>
      <w:r w:rsidRPr="00073516">
        <w:rPr>
          <w:rFonts w:ascii="Calibri" w:eastAsia="Times New Roman" w:hAnsi="Calibri" w:cs="Times New Roman"/>
          <w:b/>
          <w:sz w:val="20"/>
          <w:szCs w:val="20"/>
          <w:lang w:eastAsia="sk-SK"/>
        </w:rPr>
        <w:t>sú oprávnení dodávať tovar, uskutočňovať stavebné práce alebo poskytovať službu</w:t>
      </w:r>
      <w:r>
        <w:rPr>
          <w:rFonts w:ascii="Calibri" w:eastAsia="Times New Roman" w:hAnsi="Calibri" w:cs="Times New Roman"/>
          <w:b/>
          <w:sz w:val="20"/>
          <w:szCs w:val="20"/>
          <w:lang w:eastAsia="sk-SK"/>
        </w:rPr>
        <w:t>.</w:t>
      </w:r>
      <w:r w:rsidRPr="00073516">
        <w:rPr>
          <w:rFonts w:ascii="Calibri" w:eastAsia="Times New Roman" w:hAnsi="Calibri" w:cs="Times New Roman"/>
          <w:sz w:val="20"/>
          <w:szCs w:val="20"/>
          <w:lang w:eastAsia="sk-SK"/>
        </w:rPr>
        <w:t xml:space="preserve"> Prijímateľ </w:t>
      </w:r>
      <w:r w:rsidRPr="00931BD7">
        <w:rPr>
          <w:rFonts w:ascii="Calibri" w:eastAsia="Times New Roman" w:hAnsi="Calibri" w:cs="Times New Roman"/>
          <w:b/>
          <w:sz w:val="20"/>
          <w:szCs w:val="20"/>
          <w:lang w:eastAsia="sk-SK"/>
          <w:rPrChange w:id="483" w:author="Autor">
            <w:rPr>
              <w:rFonts w:ascii="Calibri" w:eastAsia="Times New Roman" w:hAnsi="Calibri" w:cs="Times New Roman"/>
              <w:sz w:val="20"/>
              <w:szCs w:val="20"/>
              <w:lang w:eastAsia="sk-SK"/>
            </w:rPr>
          </w:rPrChange>
        </w:rPr>
        <w:t>zároveň na webovom sídle ÚVO overí,</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či oslovení záujemcovia a uchádzači, ktorí predložili ponuku nemajú uložený zákaz účasti vo verejnom obstarávaní</w:t>
      </w:r>
      <w:r w:rsidRPr="00073516">
        <w:rPr>
          <w:rFonts w:ascii="Calibri" w:eastAsia="Times New Roman" w:hAnsi="Calibri" w:cs="Times New Roman"/>
          <w:sz w:val="20"/>
          <w:szCs w:val="20"/>
          <w:lang w:eastAsia="sk-SK"/>
        </w:rPr>
        <w:t xml:space="preserve"> potvrdený konečným rozhodnutím v Slovenskej republike alebo v štáte sídla, miesta podnikania alebo obvyklého pobytu záujemcu/uchádzača a pre tento účel </w:t>
      </w:r>
      <w:r w:rsidRPr="00931BD7">
        <w:rPr>
          <w:rFonts w:ascii="Calibri" w:eastAsia="Times New Roman" w:hAnsi="Calibri" w:cs="Times New Roman"/>
          <w:b/>
          <w:sz w:val="20"/>
          <w:szCs w:val="20"/>
          <w:lang w:eastAsia="sk-SK"/>
          <w:rPrChange w:id="484" w:author="Autor">
            <w:rPr>
              <w:rFonts w:ascii="Calibri" w:eastAsia="Times New Roman" w:hAnsi="Calibri" w:cs="Times New Roman"/>
              <w:sz w:val="20"/>
              <w:szCs w:val="20"/>
              <w:lang w:eastAsia="sk-SK"/>
            </w:rPr>
          </w:rPrChange>
        </w:rPr>
        <w:t xml:space="preserve">uchováva  </w:t>
      </w:r>
      <w:r w:rsidR="00542B0C">
        <w:rPr>
          <w:rFonts w:ascii="Calibri" w:eastAsia="Times New Roman" w:hAnsi="Calibri" w:cs="Times New Roman"/>
          <w:b/>
          <w:sz w:val="20"/>
          <w:szCs w:val="20"/>
          <w:lang w:eastAsia="sk-SK"/>
        </w:rPr>
        <w:t xml:space="preserve"> </w:t>
      </w:r>
      <w:r w:rsidR="00542B0C">
        <w:rPr>
          <w:rFonts w:ascii="Calibri" w:eastAsia="Times New Roman" w:hAnsi="Calibri" w:cs="Times New Roman"/>
          <w:b/>
          <w:sz w:val="20"/>
          <w:szCs w:val="20"/>
          <w:lang w:eastAsia="sk-SK"/>
        </w:rPr>
        <w:br/>
      </w:r>
      <w:r w:rsidRPr="00931BD7">
        <w:rPr>
          <w:rFonts w:ascii="Calibri" w:eastAsia="Times New Roman" w:hAnsi="Calibri" w:cs="Times New Roman"/>
          <w:b/>
          <w:sz w:val="20"/>
          <w:szCs w:val="20"/>
          <w:lang w:eastAsia="sk-SK"/>
          <w:rPrChange w:id="485" w:author="Autor">
            <w:rPr>
              <w:rFonts w:ascii="Calibri" w:eastAsia="Times New Roman" w:hAnsi="Calibri" w:cs="Times New Roman"/>
              <w:sz w:val="20"/>
              <w:szCs w:val="20"/>
              <w:lang w:eastAsia="sk-SK"/>
            </w:rPr>
          </w:rPrChange>
        </w:rPr>
        <w:t>v dokumentácii k zadávaniu zákazky printscreen z registra osôb so zákazom účasti.</w:t>
      </w:r>
    </w:p>
    <w:p w14:paraId="715A78CB" w14:textId="41768F12"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Ak bola predložená viac ako jedna ponuka</w:t>
      </w:r>
      <w:r w:rsidRPr="00073516">
        <w:rPr>
          <w:rFonts w:ascii="Calibri" w:eastAsia="Times New Roman" w:hAnsi="Calibri" w:cs="Times New Roman"/>
          <w:sz w:val="20"/>
          <w:szCs w:val="20"/>
          <w:lang w:eastAsia="sk-SK"/>
        </w:rPr>
        <w:t xml:space="preserve">, prijímateľ vyhodnocuje splnenie požiadaviek </w:t>
      </w:r>
      <w:r w:rsidR="00542B0C">
        <w:rPr>
          <w:rFonts w:ascii="Calibri" w:eastAsia="Times New Roman" w:hAnsi="Calibri" w:cs="Times New Roman"/>
          <w:sz w:val="20"/>
          <w:szCs w:val="20"/>
          <w:lang w:eastAsia="sk-SK"/>
        </w:rPr>
        <w:t xml:space="preserve"> </w:t>
      </w:r>
      <w:r w:rsidR="00542B0C">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na predmet zákazky a splnenie podmienok účasti (ak relevantné) po vyhodnotení ponúk na základe kritériá/kritérií  na vyhodnotenie ponúk, a to </w:t>
      </w:r>
      <w:r w:rsidRPr="00073516">
        <w:rPr>
          <w:rFonts w:ascii="Calibri" w:eastAsia="Times New Roman" w:hAnsi="Calibri" w:cs="Times New Roman"/>
          <w:b/>
          <w:sz w:val="20"/>
          <w:szCs w:val="20"/>
          <w:lang w:eastAsia="sk-SK"/>
        </w:rPr>
        <w:t>iba v prípade uchádzača, ktorý sa umiestnil na prvom mieste v poradí</w:t>
      </w:r>
      <w:r w:rsidRPr="00073516">
        <w:rPr>
          <w:rFonts w:ascii="Calibri" w:eastAsia="Times New Roman" w:hAnsi="Calibri" w:cs="Times New Roman"/>
          <w:sz w:val="20"/>
          <w:szCs w:val="20"/>
          <w:lang w:eastAsia="sk-SK"/>
        </w:rPr>
        <w:t>.</w:t>
      </w:r>
      <w:r w:rsidR="00542B0C">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Ak dôjde k vylúčeniu tohto uchádzača</w:t>
      </w:r>
      <w:r w:rsidRPr="00073516">
        <w:rPr>
          <w:rFonts w:ascii="Calibri" w:eastAsia="Times New Roman" w:hAnsi="Calibri" w:cs="Times New Roman"/>
          <w:sz w:val="20"/>
          <w:szCs w:val="20"/>
          <w:lang w:eastAsia="sk-SK"/>
        </w:rPr>
        <w:t xml:space="preserve">, vyhodnotí sa následne splnenie podmienok účasti a požiadaviek  na predmet zákazky </w:t>
      </w:r>
      <w:r w:rsidRPr="00073516">
        <w:rPr>
          <w:rFonts w:ascii="Calibri" w:eastAsia="Times New Roman" w:hAnsi="Calibri" w:cs="Times New Roman"/>
          <w:b/>
          <w:sz w:val="20"/>
          <w:szCs w:val="20"/>
          <w:lang w:eastAsia="sk-SK"/>
        </w:rPr>
        <w:t>u ďalšieho uchádzača v poradí</w:t>
      </w:r>
      <w:r w:rsidRPr="00073516">
        <w:rPr>
          <w:rFonts w:ascii="Calibri" w:eastAsia="Times New Roman" w:hAnsi="Calibri" w:cs="Times New Roman"/>
          <w:sz w:val="20"/>
          <w:szCs w:val="20"/>
          <w:lang w:eastAsia="sk-SK"/>
        </w:rPr>
        <w:t xml:space="preserve"> tak, aby uchádzač umiestnený na prvom mieste</w:t>
      </w:r>
      <w:del w:id="486" w:author="Autor">
        <w:r w:rsidRPr="00073516" w:rsidDel="0099332E">
          <w:rPr>
            <w:rFonts w:ascii="Calibri" w:eastAsia="Times New Roman" w:hAnsi="Calibri" w:cs="Times New Roman"/>
            <w:sz w:val="20"/>
            <w:szCs w:val="20"/>
            <w:lang w:eastAsia="sk-SK"/>
          </w:rPr>
          <w:delText xml:space="preserve"> </w:delText>
        </w:r>
      </w:del>
      <w:r w:rsidRPr="00073516">
        <w:rPr>
          <w:rFonts w:ascii="Calibri" w:eastAsia="Times New Roman" w:hAnsi="Calibri" w:cs="Times New Roman"/>
          <w:sz w:val="20"/>
          <w:szCs w:val="20"/>
          <w:lang w:eastAsia="sk-SK"/>
        </w:rPr>
        <w:t xml:space="preserve"> v novo zostavenom poradí spĺňal podmienky účasti </w:t>
      </w:r>
      <w:r w:rsidR="00542B0C">
        <w:rPr>
          <w:rFonts w:ascii="Calibri" w:eastAsia="Times New Roman" w:hAnsi="Calibri" w:cs="Times New Roman"/>
          <w:sz w:val="20"/>
          <w:szCs w:val="20"/>
          <w:lang w:eastAsia="sk-SK"/>
        </w:rPr>
        <w:t xml:space="preserve"> </w:t>
      </w:r>
      <w:r w:rsidR="00542B0C">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a požiadavky na predmet zákazky. Uvedené pravidlá nevylučujú, aby prijímateľ vyhodnotil splnenie požiadaviek na predmet zákazky a splnenie podmienok účasti v prípade všetkých uchádzačov, ktorí predložili ponuku.</w:t>
      </w:r>
    </w:p>
    <w:p w14:paraId="36D8EB99" w14:textId="77777777"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Ak uchádzač využije</w:t>
      </w:r>
      <w:r w:rsidRPr="00073516">
        <w:rPr>
          <w:rFonts w:ascii="Calibri" w:eastAsia="Times New Roman" w:hAnsi="Calibri" w:cs="Times New Roman"/>
          <w:sz w:val="20"/>
          <w:szCs w:val="20"/>
          <w:lang w:eastAsia="sk-SK"/>
        </w:rPr>
        <w:t xml:space="preserve"> na preukázanie splnenia podmienok účasti finančného a ekonomického postavenia a technickej alebo odbornej spôsobilosti finančné zdroje, resp. </w:t>
      </w:r>
      <w:r w:rsidRPr="00073516">
        <w:rPr>
          <w:rFonts w:ascii="Calibri" w:eastAsia="Times New Roman" w:hAnsi="Calibri" w:cs="Times New Roman"/>
          <w:b/>
          <w:sz w:val="20"/>
          <w:szCs w:val="20"/>
          <w:lang w:eastAsia="sk-SK"/>
        </w:rPr>
        <w:t>technické a odborné kapacity inej osoby</w:t>
      </w:r>
      <w:r w:rsidRPr="00073516">
        <w:rPr>
          <w:rFonts w:ascii="Calibri" w:eastAsia="Times New Roman" w:hAnsi="Calibri" w:cs="Times New Roman"/>
          <w:sz w:val="20"/>
          <w:szCs w:val="20"/>
          <w:lang w:eastAsia="sk-SK"/>
        </w:rPr>
        <w:t xml:space="preserve">,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w:t>
      </w:r>
      <w:r w:rsidRPr="00073516">
        <w:rPr>
          <w:rFonts w:ascii="Calibri" w:eastAsia="Times New Roman" w:hAnsi="Calibri" w:cs="Times New Roman"/>
          <w:b/>
          <w:sz w:val="20"/>
          <w:szCs w:val="20"/>
          <w:lang w:eastAsia="sk-SK"/>
        </w:rPr>
        <w:t>preukazuje uchádzač písomným čestným vyhlásením (prísľubom) takejto inej osoby</w:t>
      </w:r>
      <w:r w:rsidRPr="00073516">
        <w:rPr>
          <w:rFonts w:ascii="Calibri" w:eastAsia="Times New Roman" w:hAnsi="Calibri" w:cs="Times New Roman"/>
          <w:sz w:val="20"/>
          <w:szCs w:val="20"/>
          <w:lang w:eastAsia="sk-SK"/>
        </w:rPr>
        <w:t xml:space="preserve">, že v prípade potreby bude uchádzačovi k dispozícií na plnenie predmetu zákazky počas celého trvania zmluvného vzťahu </w:t>
      </w:r>
      <w:r w:rsidRPr="00073516">
        <w:rPr>
          <w:rFonts w:ascii="Calibri" w:eastAsia="Times New Roman" w:hAnsi="Calibri" w:cs="Times New Roman"/>
          <w:b/>
          <w:sz w:val="20"/>
          <w:szCs w:val="20"/>
          <w:lang w:eastAsia="sk-SK"/>
        </w:rPr>
        <w:t>alebo písomnou zmluvou</w:t>
      </w:r>
      <w:r w:rsidRPr="00073516">
        <w:rPr>
          <w:rFonts w:ascii="Calibri" w:eastAsia="Times New Roman" w:hAnsi="Calibri" w:cs="Times New Roman"/>
          <w:sz w:val="20"/>
          <w:szCs w:val="20"/>
          <w:lang w:eastAsia="sk-SK"/>
        </w:rPr>
        <w:t xml:space="preserve"> uzavretou medzi uchádzačom a osobou, ktorej zdrojmi alebo kapacitami mieni uchádzač preukázať svoje finančné </w:t>
      </w:r>
      <w:r w:rsidR="00542B0C">
        <w:rPr>
          <w:rFonts w:ascii="Calibri" w:eastAsia="Times New Roman" w:hAnsi="Calibri" w:cs="Times New Roman"/>
          <w:sz w:val="20"/>
          <w:szCs w:val="20"/>
          <w:lang w:eastAsia="sk-SK"/>
        </w:rPr>
        <w:t xml:space="preserve"> </w:t>
      </w:r>
      <w:r w:rsidR="00542B0C">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lastRenderedPageBreak/>
        <w:t xml:space="preserve">a ekonomické postavenie alebo technickú alebo odbornú spôsobilosť. </w:t>
      </w:r>
      <w:r w:rsidRPr="00073516">
        <w:rPr>
          <w:rFonts w:ascii="Calibri" w:eastAsia="Times New Roman" w:hAnsi="Calibri" w:cs="Times New Roman"/>
          <w:b/>
          <w:sz w:val="20"/>
          <w:szCs w:val="20"/>
          <w:lang w:eastAsia="sk-SK"/>
        </w:rPr>
        <w:t>Osoba, ktorej kapacity majú byť použité</w:t>
      </w:r>
      <w:r w:rsidRPr="00073516">
        <w:rPr>
          <w:rFonts w:ascii="Calibri" w:eastAsia="Times New Roman" w:hAnsi="Calibri" w:cs="Times New Roman"/>
          <w:sz w:val="20"/>
          <w:szCs w:val="20"/>
          <w:lang w:eastAsia="sk-SK"/>
        </w:rPr>
        <w:t xml:space="preserve"> na preukázanie splnenia podmienok účasti technickej alebo odbornej spôsobilosti, </w:t>
      </w:r>
      <w:r w:rsidRPr="00073516">
        <w:rPr>
          <w:rFonts w:ascii="Calibri" w:eastAsia="Times New Roman" w:hAnsi="Calibri" w:cs="Times New Roman"/>
          <w:b/>
          <w:sz w:val="20"/>
          <w:szCs w:val="20"/>
          <w:lang w:eastAsia="sk-SK"/>
        </w:rPr>
        <w:t>musí preukázať splnenie podmienok účasti týkajúcich sa osobného postavenia podľa § 32 ods. 1 písm. e) ZVO vo vzťahu k tej časti predmetu zákazky</w:t>
      </w:r>
      <w:r w:rsidRPr="00073516">
        <w:rPr>
          <w:rFonts w:ascii="Calibri" w:eastAsia="Times New Roman" w:hAnsi="Calibri" w:cs="Times New Roman"/>
          <w:sz w:val="20"/>
          <w:szCs w:val="20"/>
          <w:lang w:eastAsia="sk-SK"/>
        </w:rPr>
        <w:t xml:space="preserve">, na ktorú boli kapacity uchádzačovi poskytnuté. Zároveň osoba, ktorej kapacity majú byť použité na preukázanie splnenia podmienok účasti finančného a ekonomického postavenia alebo technickej alebo odbornej spôsobilosti, </w:t>
      </w:r>
      <w:r w:rsidRPr="00073516">
        <w:rPr>
          <w:rFonts w:ascii="Calibri" w:eastAsia="Times New Roman" w:hAnsi="Calibri" w:cs="Times New Roman"/>
          <w:b/>
          <w:sz w:val="20"/>
          <w:szCs w:val="20"/>
          <w:lang w:eastAsia="sk-SK"/>
        </w:rPr>
        <w:t>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3AD31D21" w14:textId="77777777" w:rsidR="00777572" w:rsidRPr="00073516"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b/>
          <w:sz w:val="20"/>
          <w:szCs w:val="20"/>
          <w:lang w:eastAsia="sk-SK"/>
        </w:rPr>
        <w:t>Prijímateľ môže vo výzve na predkladanie ponúk vyžadovať, aby uchádzač v ponuke uviedol podiel zákazky, ktorý má v úmysle zadať subdodávateľom,</w:t>
      </w:r>
      <w:r w:rsidRPr="00073516">
        <w:rPr>
          <w:rFonts w:ascii="Calibri" w:eastAsia="Times New Roman" w:hAnsi="Calibri" w:cs="Times New Roman"/>
          <w:sz w:val="20"/>
          <w:szCs w:val="20"/>
          <w:lang w:eastAsia="sk-SK"/>
        </w:rPr>
        <w:t xml:space="preserve"> navrhovaných subdodávateľov </w:t>
      </w:r>
      <w:r w:rsidR="00542B0C">
        <w:rPr>
          <w:rFonts w:ascii="Calibri" w:eastAsia="Times New Roman" w:hAnsi="Calibri" w:cs="Times New Roman"/>
          <w:sz w:val="20"/>
          <w:szCs w:val="20"/>
          <w:lang w:eastAsia="sk-SK"/>
        </w:rPr>
        <w:t xml:space="preserve"> </w:t>
      </w:r>
      <w:r w:rsidR="00542B0C">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a predmety subdodávok. Navrhovaný </w:t>
      </w:r>
      <w:r w:rsidRPr="00073516">
        <w:rPr>
          <w:rFonts w:ascii="Calibri" w:eastAsia="Times New Roman" w:hAnsi="Calibri" w:cs="Times New Roman"/>
          <w:b/>
          <w:sz w:val="20"/>
          <w:szCs w:val="20"/>
          <w:lang w:eastAsia="sk-SK"/>
        </w:rPr>
        <w:t>subdodávateľ musí preukázať splnenie podmienok účasti týkajúcich sa osobného postavenia podľa § 32 ods. 1 písm. e) ZVO vo vzťahu k tej časti</w:t>
      </w:r>
      <w:r w:rsidRPr="00073516">
        <w:rPr>
          <w:rFonts w:ascii="Calibri" w:eastAsia="Times New Roman" w:hAnsi="Calibri" w:cs="Times New Roman"/>
          <w:sz w:val="20"/>
          <w:szCs w:val="20"/>
          <w:lang w:eastAsia="sk-SK"/>
        </w:rPr>
        <w:t xml:space="preserve"> predmetu zákazky, ktorú bude realizovať v subdodávke. Zároveň subdodávateľ musí preukázať splnenie podmienky účasti týkajúcej sa osobného postavenia podľa </w:t>
      </w:r>
      <w:r w:rsidRPr="00073516">
        <w:rPr>
          <w:rFonts w:ascii="Calibri" w:eastAsia="Times New Roman" w:hAnsi="Calibri" w:cs="Times New Roman"/>
          <w:b/>
          <w:sz w:val="20"/>
          <w:szCs w:val="20"/>
          <w:lang w:eastAsia="sk-SK"/>
        </w:rPr>
        <w:t xml:space="preserve">§ 32 ods. 1 písm. f) ZVO </w:t>
      </w:r>
      <w:r w:rsidR="00542B0C">
        <w:rPr>
          <w:rFonts w:ascii="Calibri" w:eastAsia="Times New Roman" w:hAnsi="Calibri" w:cs="Times New Roman"/>
          <w:b/>
          <w:sz w:val="20"/>
          <w:szCs w:val="20"/>
          <w:lang w:eastAsia="sk-SK"/>
        </w:rPr>
        <w:t xml:space="preserve"> </w:t>
      </w:r>
      <w:r w:rsidR="00542B0C">
        <w:rPr>
          <w:rFonts w:ascii="Calibri" w:eastAsia="Times New Roman" w:hAnsi="Calibri" w:cs="Times New Roman"/>
          <w:b/>
          <w:sz w:val="20"/>
          <w:szCs w:val="20"/>
          <w:lang w:eastAsia="sk-SK"/>
        </w:rPr>
        <w:br/>
      </w:r>
      <w:r w:rsidRPr="00073516">
        <w:rPr>
          <w:rFonts w:ascii="Calibri" w:eastAsia="Times New Roman" w:hAnsi="Calibri" w:cs="Times New Roman"/>
          <w:sz w:val="20"/>
          <w:szCs w:val="20"/>
          <w:lang w:eastAsia="sk-SK"/>
        </w:rPr>
        <w:t xml:space="preserve">a nesmie u tejto osoby existovať dôvod na vylúčenie podľa </w:t>
      </w:r>
      <w:r w:rsidRPr="00073516">
        <w:rPr>
          <w:rFonts w:ascii="Calibri" w:eastAsia="Times New Roman" w:hAnsi="Calibri" w:cs="Times New Roman"/>
          <w:b/>
          <w:sz w:val="20"/>
          <w:szCs w:val="20"/>
          <w:lang w:eastAsia="sk-SK"/>
        </w:rPr>
        <w:t>§ 40 ods. 6 písm. f) ZVO (konflikt záujmov nemožno odstrániť inými účinnými opatreniami).</w:t>
      </w:r>
      <w:r w:rsidRPr="00073516">
        <w:rPr>
          <w:rFonts w:ascii="Calibri" w:eastAsia="Times New Roman" w:hAnsi="Calibri" w:cs="Times New Roman"/>
          <w:sz w:val="20"/>
          <w:szCs w:val="20"/>
          <w:lang w:eastAsia="sk-SK"/>
        </w:rPr>
        <w:t xml:space="preserve"> Prijímateľ zároveň môže vo výzve </w:t>
      </w:r>
      <w:r w:rsidR="00542B0C">
        <w:rPr>
          <w:rFonts w:ascii="Calibri" w:eastAsia="Times New Roman" w:hAnsi="Calibri" w:cs="Times New Roman"/>
          <w:sz w:val="20"/>
          <w:szCs w:val="20"/>
          <w:lang w:eastAsia="sk-SK"/>
        </w:rPr>
        <w:t xml:space="preserve"> </w:t>
      </w:r>
      <w:r w:rsidR="00542B0C">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na predkladanie ponúk vyžadovať, aby úspešný uchádzač v zmluve/rámcovej dohode </w:t>
      </w:r>
      <w:r w:rsidRPr="00073516">
        <w:rPr>
          <w:rFonts w:ascii="Calibri" w:eastAsia="Times New Roman" w:hAnsi="Calibri" w:cs="Times New Roman"/>
          <w:b/>
          <w:sz w:val="20"/>
          <w:szCs w:val="20"/>
          <w:lang w:eastAsia="sk-SK"/>
        </w:rPr>
        <w:t xml:space="preserve">najneskôr </w:t>
      </w:r>
      <w:r w:rsidR="00542B0C">
        <w:rPr>
          <w:rFonts w:ascii="Calibri" w:eastAsia="Times New Roman" w:hAnsi="Calibri" w:cs="Times New Roman"/>
          <w:b/>
          <w:sz w:val="20"/>
          <w:szCs w:val="20"/>
          <w:lang w:eastAsia="sk-SK"/>
        </w:rPr>
        <w:t xml:space="preserve"> </w:t>
      </w:r>
      <w:r w:rsidR="00542B0C">
        <w:rPr>
          <w:rFonts w:ascii="Calibri" w:eastAsia="Times New Roman" w:hAnsi="Calibri" w:cs="Times New Roman"/>
          <w:b/>
          <w:sz w:val="20"/>
          <w:szCs w:val="20"/>
          <w:lang w:eastAsia="sk-SK"/>
        </w:rPr>
        <w:br/>
      </w:r>
      <w:r w:rsidRPr="00073516">
        <w:rPr>
          <w:rFonts w:ascii="Calibri" w:eastAsia="Times New Roman" w:hAnsi="Calibri" w:cs="Times New Roman"/>
          <w:b/>
          <w:sz w:val="20"/>
          <w:szCs w:val="20"/>
          <w:lang w:eastAsia="sk-SK"/>
        </w:rPr>
        <w:t>v čase jej uzavretia uviedol údaje o všetkých známych subdodávateľoch.</w:t>
      </w:r>
    </w:p>
    <w:p w14:paraId="50115EF1" w14:textId="77777777"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 obstarávaní takýchto zákaziek je prijímateľ </w:t>
      </w:r>
      <w:r w:rsidRPr="00073516">
        <w:rPr>
          <w:rFonts w:ascii="Calibri" w:eastAsia="Times New Roman" w:hAnsi="Calibri" w:cs="Times New Roman"/>
          <w:b/>
          <w:sz w:val="20"/>
          <w:szCs w:val="20"/>
          <w:lang w:eastAsia="sk-SK"/>
        </w:rPr>
        <w:t>povinný vykonať prieskum trhu</w:t>
      </w:r>
      <w:r w:rsidRPr="00073516">
        <w:rPr>
          <w:rFonts w:ascii="Calibri" w:eastAsia="Times New Roman" w:hAnsi="Calibri" w:cs="Times New Roman"/>
          <w:sz w:val="20"/>
          <w:szCs w:val="20"/>
          <w:lang w:eastAsia="sk-SK"/>
        </w:rPr>
        <w:t xml:space="preserve">.  </w:t>
      </w:r>
    </w:p>
    <w:p w14:paraId="4574293A" w14:textId="77777777" w:rsidR="00777572" w:rsidRPr="00DF3F24"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sz w:val="20"/>
          <w:szCs w:val="20"/>
          <w:lang w:eastAsia="sk-SK"/>
        </w:rPr>
        <w:t xml:space="preserve">Prijímateľ </w:t>
      </w:r>
      <w:r w:rsidRPr="00DF3F24">
        <w:rPr>
          <w:rFonts w:ascii="Calibri" w:eastAsia="Times New Roman" w:hAnsi="Calibri" w:cs="Times New Roman"/>
          <w:b/>
          <w:sz w:val="20"/>
          <w:szCs w:val="20"/>
          <w:lang w:eastAsia="sk-SK"/>
        </w:rPr>
        <w:t xml:space="preserve">môže zadať zákazku s využitím elektronického trhoviska aj v prípade zákazky s nízkou hodnotou, ktorej predmetom sú bežne dostupné tovary a služby, ktorých predmetom nie je intelektuálne plnenie. </w:t>
      </w:r>
    </w:p>
    <w:p w14:paraId="145E8292" w14:textId="77777777" w:rsidR="00777572" w:rsidRPr="00073516"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b/>
          <w:sz w:val="20"/>
          <w:szCs w:val="20"/>
          <w:lang w:eastAsia="sk-SK"/>
        </w:rPr>
        <w:t>Zákazky s nízkymi hodnotami podľa § 117  ZVO sa delia na:</w:t>
      </w:r>
    </w:p>
    <w:p w14:paraId="08C3CF1E"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ktorých predpokladaná hodnota bez DPH sa rovná, alebo </w:t>
      </w:r>
      <w:r w:rsidRPr="009C3984">
        <w:rPr>
          <w:rFonts w:asciiTheme="minorHAnsi" w:hAnsiTheme="minorHAnsi"/>
          <w:b/>
          <w:sz w:val="20"/>
          <w:szCs w:val="20"/>
        </w:rPr>
        <w:t xml:space="preserve">presahuje </w:t>
      </w:r>
      <w:r w:rsidR="00931BD7">
        <w:rPr>
          <w:rFonts w:asciiTheme="minorHAnsi" w:hAnsiTheme="minorHAnsi"/>
          <w:b/>
          <w:sz w:val="20"/>
          <w:szCs w:val="20"/>
        </w:rPr>
        <w:t>5</w:t>
      </w:r>
      <w:r w:rsidRPr="009C3984">
        <w:rPr>
          <w:rFonts w:asciiTheme="minorHAnsi" w:hAnsiTheme="minorHAnsi"/>
          <w:b/>
          <w:sz w:val="20"/>
          <w:szCs w:val="20"/>
        </w:rPr>
        <w:t>0 000 EUR</w:t>
      </w:r>
      <w:r w:rsidRPr="009C3984">
        <w:rPr>
          <w:rFonts w:asciiTheme="minorHAnsi" w:hAnsiTheme="minorHAnsi"/>
          <w:sz w:val="20"/>
          <w:szCs w:val="20"/>
        </w:rPr>
        <w:t xml:space="preserve"> (ďalej len „zákazky nad </w:t>
      </w:r>
      <w:r w:rsidR="00931BD7">
        <w:rPr>
          <w:rFonts w:asciiTheme="minorHAnsi" w:hAnsiTheme="minorHAnsi"/>
          <w:sz w:val="20"/>
          <w:szCs w:val="20"/>
        </w:rPr>
        <w:t>5</w:t>
      </w:r>
      <w:r w:rsidRPr="009C3984">
        <w:rPr>
          <w:rFonts w:asciiTheme="minorHAnsi" w:hAnsiTheme="minorHAnsi"/>
          <w:sz w:val="20"/>
          <w:szCs w:val="20"/>
        </w:rPr>
        <w:t>0 000 EUR“),</w:t>
      </w:r>
    </w:p>
    <w:p w14:paraId="5AED6E97"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ktorých predpokladaná hodnota bez DPH </w:t>
      </w:r>
      <w:r w:rsidRPr="009C3984">
        <w:rPr>
          <w:rFonts w:asciiTheme="minorHAnsi" w:hAnsiTheme="minorHAnsi"/>
          <w:b/>
          <w:sz w:val="20"/>
          <w:szCs w:val="20"/>
        </w:rPr>
        <w:t xml:space="preserve">je rovná, alebo presahuje 5 000 eur v priebehu kalendárneho roka alebo počas platnosti zmluvy a zároveň nepresahuje </w:t>
      </w:r>
      <w:r w:rsidR="00931BD7">
        <w:rPr>
          <w:rFonts w:asciiTheme="minorHAnsi" w:hAnsiTheme="minorHAnsi"/>
          <w:b/>
          <w:sz w:val="20"/>
          <w:szCs w:val="20"/>
        </w:rPr>
        <w:t>5</w:t>
      </w:r>
      <w:r w:rsidRPr="009C3984">
        <w:rPr>
          <w:rFonts w:asciiTheme="minorHAnsi" w:hAnsiTheme="minorHAnsi"/>
          <w:b/>
          <w:sz w:val="20"/>
          <w:szCs w:val="20"/>
        </w:rPr>
        <w:t>0 000 EUR</w:t>
      </w:r>
      <w:r w:rsidRPr="009C3984">
        <w:rPr>
          <w:rFonts w:asciiTheme="minorHAnsi" w:hAnsiTheme="minorHAnsi"/>
          <w:sz w:val="20"/>
          <w:szCs w:val="20"/>
        </w:rPr>
        <w:t xml:space="preserve"> (ďalej len „zákazky do </w:t>
      </w:r>
      <w:r w:rsidR="00931BD7">
        <w:rPr>
          <w:rFonts w:asciiTheme="minorHAnsi" w:hAnsiTheme="minorHAnsi"/>
          <w:sz w:val="20"/>
          <w:szCs w:val="20"/>
        </w:rPr>
        <w:t>5</w:t>
      </w:r>
      <w:r w:rsidRPr="009C3984">
        <w:rPr>
          <w:rFonts w:asciiTheme="minorHAnsi" w:hAnsiTheme="minorHAnsi"/>
          <w:sz w:val="20"/>
          <w:szCs w:val="20"/>
        </w:rPr>
        <w:t>0 000 EUR“).</w:t>
      </w:r>
    </w:p>
    <w:p w14:paraId="61B875A3" w14:textId="77777777" w:rsidR="00777572" w:rsidRPr="00777572" w:rsidRDefault="00777572" w:rsidP="009C3984">
      <w:pPr>
        <w:pStyle w:val="Nadpis4"/>
      </w:pPr>
      <w:r w:rsidRPr="00777572">
        <w:t xml:space="preserve"> Zákazky s nízkou hodnotou, ktorých predpokladaná hodnota bez DPH sa rovná, alebo presahuje </w:t>
      </w:r>
      <w:r w:rsidR="00465AA8">
        <w:t>5</w:t>
      </w:r>
      <w:r w:rsidRPr="00777572">
        <w:t xml:space="preserve">0 000 EUR (ďalej len „zákazky nad </w:t>
      </w:r>
      <w:r w:rsidR="00465AA8">
        <w:t>5</w:t>
      </w:r>
      <w:r w:rsidRPr="00777572">
        <w:t>0 000 EUR“)</w:t>
      </w:r>
    </w:p>
    <w:p w14:paraId="7C85E5CC" w14:textId="77777777"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Prijímateľ postupuje podľa metodického pokynu CKO č. 14</w:t>
      </w:r>
      <w:r w:rsidRPr="00B67DAD">
        <w:rPr>
          <w:rFonts w:ascii="Calibri" w:eastAsia="Times New Roman" w:hAnsi="Calibri" w:cs="Times New Roman"/>
          <w:sz w:val="20"/>
          <w:szCs w:val="24"/>
          <w:vertAlign w:val="superscript"/>
          <w:lang w:eastAsia="sk-SK"/>
        </w:rPr>
        <w:footnoteReference w:id="4"/>
      </w:r>
      <w:r>
        <w:rPr>
          <w:rFonts w:ascii="Calibri" w:eastAsia="Times New Roman" w:hAnsi="Calibri" w:cs="Times New Roman"/>
          <w:sz w:val="20"/>
          <w:szCs w:val="24"/>
          <w:lang w:eastAsia="sk-SK"/>
        </w:rPr>
        <w:t>.</w:t>
      </w:r>
      <w:r w:rsidRPr="00B67DAD">
        <w:rPr>
          <w:rFonts w:ascii="Calibri" w:eastAsia="Times New Roman" w:hAnsi="Calibri" w:cs="Times New Roman"/>
          <w:sz w:val="20"/>
          <w:szCs w:val="24"/>
          <w:lang w:eastAsia="sk-SK"/>
        </w:rPr>
        <w:t xml:space="preserve"> </w:t>
      </w:r>
    </w:p>
    <w:p w14:paraId="37CDBF6B" w14:textId="77777777"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Určí správny postup, a to s ohľadom na určenú predpokladanú hodnotu zákazky (určenú v súlade s § 6 ZVO - najmä s § 6 ods. 1 ZVO</w:t>
      </w:r>
      <w:r>
        <w:rPr>
          <w:rFonts w:ascii="Calibri" w:eastAsia="Times New Roman" w:hAnsi="Calibri" w:cs="Times New Roman"/>
          <w:sz w:val="20"/>
          <w:szCs w:val="24"/>
          <w:lang w:eastAsia="sk-SK"/>
        </w:rPr>
        <w:t xml:space="preserve"> </w:t>
      </w:r>
      <w:r w:rsidRPr="00B67DAD">
        <w:rPr>
          <w:rFonts w:ascii="Calibri" w:eastAsia="Times New Roman" w:hAnsi="Calibri" w:cs="Times New Roman"/>
          <w:sz w:val="20"/>
          <w:szCs w:val="24"/>
          <w:lang w:eastAsia="sk-SK"/>
        </w:rPr>
        <w:t xml:space="preserve">a § 6 </w:t>
      </w:r>
      <w:r>
        <w:rPr>
          <w:rFonts w:ascii="Calibri" w:eastAsia="Times New Roman" w:hAnsi="Calibri" w:cs="Times New Roman"/>
          <w:sz w:val="20"/>
          <w:szCs w:val="24"/>
          <w:lang w:eastAsia="sk-SK"/>
        </w:rPr>
        <w:t>o</w:t>
      </w:r>
      <w:r w:rsidRPr="00B67DAD">
        <w:rPr>
          <w:rFonts w:ascii="Calibri" w:eastAsia="Times New Roman" w:hAnsi="Calibri" w:cs="Times New Roman"/>
          <w:sz w:val="20"/>
          <w:szCs w:val="24"/>
          <w:lang w:eastAsia="sk-SK"/>
        </w:rPr>
        <w:t xml:space="preserve">ds. 6 ZVO). </w:t>
      </w:r>
    </w:p>
    <w:p w14:paraId="6B352C88" w14:textId="77777777"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Zákazky nad </w:t>
      </w:r>
      <w:r w:rsidR="00465AA8">
        <w:rPr>
          <w:rFonts w:ascii="Calibri" w:eastAsia="Times New Roman" w:hAnsi="Calibri" w:cs="Times New Roman"/>
          <w:sz w:val="20"/>
          <w:szCs w:val="24"/>
          <w:lang w:eastAsia="sk-SK"/>
        </w:rPr>
        <w:t>5</w:t>
      </w:r>
      <w:r>
        <w:rPr>
          <w:rFonts w:ascii="Calibri" w:eastAsia="Times New Roman" w:hAnsi="Calibri" w:cs="Times New Roman"/>
          <w:sz w:val="20"/>
          <w:szCs w:val="24"/>
          <w:lang w:eastAsia="sk-SK"/>
        </w:rPr>
        <w:t>0</w:t>
      </w:r>
      <w:r w:rsidRPr="00B67DAD">
        <w:rPr>
          <w:rFonts w:ascii="Calibri" w:eastAsia="Times New Roman" w:hAnsi="Calibri" w:cs="Times New Roman"/>
          <w:sz w:val="20"/>
          <w:szCs w:val="24"/>
          <w:lang w:eastAsia="sk-SK"/>
        </w:rPr>
        <w:t xml:space="preserve"> 000 EUR na účely tejto kapitoly sú zákazky s nízkymi hodnotami podľa § 117 ZVO </w:t>
      </w:r>
      <w:r>
        <w:rPr>
          <w:rFonts w:ascii="Calibri" w:eastAsia="Times New Roman" w:hAnsi="Calibri" w:cs="Times New Roman"/>
          <w:sz w:val="20"/>
          <w:szCs w:val="24"/>
          <w:lang w:eastAsia="sk-SK"/>
        </w:rPr>
        <w:t xml:space="preserve"> </w:t>
      </w:r>
      <w:r>
        <w:rPr>
          <w:rFonts w:ascii="Calibri" w:eastAsia="Times New Roman" w:hAnsi="Calibri" w:cs="Times New Roman"/>
          <w:sz w:val="20"/>
          <w:szCs w:val="24"/>
          <w:lang w:eastAsia="sk-SK"/>
        </w:rPr>
        <w:br/>
      </w:r>
      <w:r w:rsidRPr="00B67DAD">
        <w:rPr>
          <w:rFonts w:ascii="Calibri" w:eastAsia="Times New Roman" w:hAnsi="Calibri" w:cs="Times New Roman"/>
          <w:sz w:val="20"/>
          <w:szCs w:val="24"/>
          <w:lang w:eastAsia="sk-SK"/>
        </w:rPr>
        <w:t>na tovary, stavebné práce alebo služby</w:t>
      </w:r>
      <w:r>
        <w:rPr>
          <w:rFonts w:ascii="Calibri" w:eastAsia="Times New Roman" w:hAnsi="Calibri" w:cs="Times New Roman"/>
          <w:sz w:val="20"/>
          <w:szCs w:val="24"/>
          <w:lang w:eastAsia="sk-SK"/>
        </w:rPr>
        <w:t xml:space="preserve"> bez ohľadu na ich bežnú dostupnosť</w:t>
      </w:r>
      <w:r w:rsidRPr="00B67DAD">
        <w:rPr>
          <w:rFonts w:ascii="Calibri" w:eastAsia="Times New Roman" w:hAnsi="Calibri" w:cs="Times New Roman"/>
          <w:sz w:val="20"/>
          <w:szCs w:val="24"/>
          <w:lang w:eastAsia="sk-SK"/>
        </w:rPr>
        <w:t xml:space="preserve">. </w:t>
      </w:r>
    </w:p>
    <w:p w14:paraId="71FA543D" w14:textId="77777777" w:rsidR="00777572" w:rsidRPr="003A2BA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V prípade zákaziek nad </w:t>
      </w:r>
      <w:r w:rsidR="00465AA8">
        <w:rPr>
          <w:rFonts w:ascii="Calibri" w:eastAsia="Times New Roman" w:hAnsi="Calibri" w:cs="Times New Roman"/>
          <w:sz w:val="20"/>
          <w:szCs w:val="24"/>
          <w:lang w:eastAsia="sk-SK"/>
        </w:rPr>
        <w:t>5</w:t>
      </w:r>
      <w:r>
        <w:rPr>
          <w:rFonts w:ascii="Calibri" w:eastAsia="Times New Roman" w:hAnsi="Calibri" w:cs="Times New Roman"/>
          <w:sz w:val="20"/>
          <w:szCs w:val="24"/>
          <w:lang w:eastAsia="sk-SK"/>
        </w:rPr>
        <w:t>0</w:t>
      </w:r>
      <w:r w:rsidRPr="00B67DAD">
        <w:rPr>
          <w:rFonts w:ascii="Calibri" w:eastAsia="Times New Roman" w:hAnsi="Calibri" w:cs="Times New Roman"/>
          <w:sz w:val="20"/>
          <w:szCs w:val="24"/>
          <w:lang w:eastAsia="sk-SK"/>
        </w:rPr>
        <w:t xml:space="preserve"> 000 EUR prijímateľ musí vykonať všetky ďalej uvedené úkony, ktoré majú zabezpečiť </w:t>
      </w:r>
      <w:r w:rsidRPr="009C597D">
        <w:rPr>
          <w:rFonts w:ascii="Calibri" w:eastAsia="Times New Roman" w:hAnsi="Calibri" w:cs="Times New Roman"/>
          <w:b/>
          <w:sz w:val="20"/>
          <w:szCs w:val="24"/>
          <w:lang w:eastAsia="sk-SK"/>
        </w:rPr>
        <w:t>získanie čo najvyššieho počtu písomných ponúk</w:t>
      </w:r>
      <w:r w:rsidRPr="00B67DAD">
        <w:rPr>
          <w:rFonts w:ascii="Calibri" w:eastAsia="Times New Roman" w:hAnsi="Calibri" w:cs="Times New Roman"/>
          <w:sz w:val="20"/>
          <w:szCs w:val="24"/>
          <w:lang w:eastAsia="sk-SK"/>
        </w:rPr>
        <w:t xml:space="preserve"> na obstaranie tovarov, stavebných prác alebo služieb</w:t>
      </w:r>
      <w:r w:rsidRPr="009C597D">
        <w:rPr>
          <w:rFonts w:ascii="Calibri" w:eastAsia="Times New Roman" w:hAnsi="Calibri" w:cs="Times New Roman"/>
          <w:b/>
          <w:sz w:val="20"/>
          <w:szCs w:val="24"/>
          <w:lang w:eastAsia="sk-SK"/>
        </w:rPr>
        <w:t>. Za písomnú ponuku sa pokladá aj ponuka podaná elektronicky (napr. formou e-mailovej komunikácie).</w:t>
      </w:r>
      <w:r w:rsidRPr="00B67DA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Súčasťou dokumentácie musia byť doklady potvrdzujúce kroky uchádzačov v súlade s podmienkami uvedenými vo výzve na predkladanie ponúk.</w:t>
      </w:r>
    </w:p>
    <w:p w14:paraId="2B7EABA9" w14:textId="77777777" w:rsidR="00777572" w:rsidRDefault="00777572" w:rsidP="009C3984">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
      <w:r w:rsidRPr="00357559">
        <w:rPr>
          <w:rFonts w:ascii="Calibri" w:eastAsia="Times New Roman" w:hAnsi="Calibri" w:cs="Times New Roman"/>
          <w:sz w:val="20"/>
          <w:szCs w:val="24"/>
          <w:lang w:eastAsia="sk-SK"/>
        </w:rPr>
        <w:t xml:space="preserve">Prijímateľ vypracuje </w:t>
      </w:r>
      <w:r w:rsidRPr="00357559">
        <w:rPr>
          <w:rFonts w:ascii="Calibri" w:eastAsia="Times New Roman" w:hAnsi="Calibri" w:cs="Times New Roman"/>
          <w:b/>
          <w:sz w:val="20"/>
          <w:szCs w:val="24"/>
          <w:lang w:eastAsia="sk-SK"/>
        </w:rPr>
        <w:t>Výzvu na súťaž (výzvu na predkladanie ponúk)</w:t>
      </w:r>
      <w:r w:rsidRPr="00357559">
        <w:rPr>
          <w:rFonts w:ascii="Calibri" w:eastAsia="Times New Roman" w:hAnsi="Calibri" w:cs="Times New Roman"/>
          <w:sz w:val="20"/>
          <w:szCs w:val="24"/>
          <w:lang w:eastAsia="sk-SK"/>
        </w:rPr>
        <w:t xml:space="preserve">, v rámci ktorej uvedie najmä svoju identifikáciu, jednoznačnú a úplnú špecifikáciu predmetu zákazky opísanú nediskriminačným spôsobom  v súlade s § 42 ods. 3 ZVO, podmienky účasti (ak ich stanovuje), predpokladanú hodnotu </w:t>
      </w:r>
      <w:r w:rsidRPr="00357559">
        <w:rPr>
          <w:rFonts w:ascii="Calibri" w:eastAsia="Times New Roman" w:hAnsi="Calibri" w:cs="Times New Roman"/>
          <w:sz w:val="20"/>
          <w:szCs w:val="24"/>
          <w:lang w:eastAsia="sk-SK"/>
        </w:rPr>
        <w:lastRenderedPageBreak/>
        <w:t xml:space="preserve">zákazky, podmienky realizácie zmluvy (najmä lehotu na realizáciu zmluvy a miesto jej realizácie), kritériá na vyhodnotenie ponúk, presnú lehotu a adresu na predkladanie ponúk. </w:t>
      </w:r>
      <w:r w:rsidRPr="00336649">
        <w:rPr>
          <w:rFonts w:ascii="Calibri" w:eastAsia="Times New Roman" w:hAnsi="Calibri" w:cs="Times New Roman"/>
          <w:sz w:val="20"/>
          <w:szCs w:val="24"/>
          <w:lang w:eastAsia="sk-SK"/>
        </w:rPr>
        <w:t>Uvedie všetky okolnosti, ktoré budú dôležité na plnenie zmluvy a na vypracovanie ponuky.</w:t>
      </w:r>
      <w:r w:rsidRPr="00366F44">
        <w:rPr>
          <w:rFonts w:ascii="Calibri" w:eastAsia="Times New Roman" w:hAnsi="Calibri" w:cs="Times New Roman"/>
          <w:sz w:val="20"/>
          <w:szCs w:val="24"/>
          <w:lang w:eastAsia="sk-SK"/>
        </w:rPr>
        <w:t xml:space="preserve"> </w:t>
      </w:r>
    </w:p>
    <w:p w14:paraId="358C43D8" w14:textId="22F08B5A" w:rsidR="00777572" w:rsidRPr="009C597D" w:rsidRDefault="00777572" w:rsidP="009C3984">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
      <w:r w:rsidRPr="00357559">
        <w:rPr>
          <w:rFonts w:ascii="Calibri" w:eastAsia="Times New Roman" w:hAnsi="Calibri" w:cs="Times New Roman"/>
          <w:sz w:val="20"/>
          <w:szCs w:val="24"/>
          <w:lang w:eastAsia="sk-SK"/>
        </w:rPr>
        <w:t xml:space="preserve">Výzvu na predkladanie ponúk </w:t>
      </w:r>
      <w:r w:rsidRPr="009C597D">
        <w:rPr>
          <w:rFonts w:ascii="Calibri" w:eastAsia="Times New Roman" w:hAnsi="Calibri" w:cs="Times New Roman"/>
          <w:b/>
          <w:sz w:val="20"/>
          <w:szCs w:val="24"/>
          <w:lang w:eastAsia="sk-SK"/>
        </w:rPr>
        <w:t>zverejní prijímateľ na svojom webovom sídle</w:t>
      </w:r>
      <w:r w:rsidRPr="00357559">
        <w:rPr>
          <w:rFonts w:ascii="Calibri" w:eastAsia="Times New Roman" w:hAnsi="Calibri" w:cs="Times New Roman"/>
          <w:sz w:val="20"/>
          <w:szCs w:val="24"/>
          <w:lang w:eastAsia="sk-SK"/>
        </w:rPr>
        <w:t xml:space="preserve"> alebo inom vhodnom webovom sídle (ak nedisponuje vlastným webovým sídlom). Výzva na predkladanie ponúk </w:t>
      </w:r>
      <w:r w:rsidRPr="009C597D">
        <w:rPr>
          <w:rFonts w:ascii="Calibri" w:eastAsia="Times New Roman" w:hAnsi="Calibri" w:cs="Times New Roman"/>
          <w:b/>
          <w:sz w:val="20"/>
          <w:szCs w:val="24"/>
          <w:lang w:eastAsia="sk-SK"/>
        </w:rPr>
        <w:t>musí byť zverejnená na webovom sídle prijímateľa</w:t>
      </w:r>
      <w:r w:rsidRPr="00357559">
        <w:rPr>
          <w:rFonts w:ascii="Calibri" w:eastAsia="Times New Roman" w:hAnsi="Calibri" w:cs="Times New Roman"/>
          <w:sz w:val="20"/>
          <w:szCs w:val="24"/>
          <w:lang w:eastAsia="sk-SK"/>
        </w:rPr>
        <w:t xml:space="preserve"> alebo inom vhodnom webovom sídle </w:t>
      </w:r>
      <w:r w:rsidRPr="009C597D">
        <w:rPr>
          <w:rFonts w:ascii="Calibri" w:eastAsia="Times New Roman" w:hAnsi="Calibri" w:cs="Times New Roman"/>
          <w:b/>
          <w:sz w:val="20"/>
          <w:szCs w:val="24"/>
          <w:lang w:eastAsia="sk-SK"/>
        </w:rPr>
        <w:t>do 31. decembra 2028</w:t>
      </w:r>
      <w:r w:rsidRPr="00357559">
        <w:rPr>
          <w:rFonts w:ascii="Calibri" w:eastAsia="Times New Roman" w:hAnsi="Calibri" w:cs="Times New Roman"/>
          <w:sz w:val="20"/>
          <w:szCs w:val="24"/>
          <w:lang w:eastAsia="sk-SK"/>
        </w:rPr>
        <w:t xml:space="preserve"> alebo </w:t>
      </w:r>
      <w:r w:rsidRPr="009C597D">
        <w:rPr>
          <w:rFonts w:ascii="Calibri" w:eastAsia="Times New Roman" w:hAnsi="Calibri" w:cs="Times New Roman"/>
          <w:b/>
          <w:sz w:val="20"/>
          <w:szCs w:val="24"/>
          <w:lang w:eastAsia="sk-SK"/>
        </w:rPr>
        <w:t xml:space="preserve">aj po tomto dátume, ak do 31. decembra 2028 nedošlo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k vysporiadaniu</w:t>
      </w:r>
      <w:r w:rsidRPr="00357559">
        <w:rPr>
          <w:rFonts w:ascii="Calibri" w:eastAsia="Times New Roman" w:hAnsi="Calibri" w:cs="Times New Roman"/>
          <w:sz w:val="20"/>
          <w:szCs w:val="24"/>
          <w:lang w:eastAsia="sk-SK"/>
        </w:rPr>
        <w:t xml:space="preserve"> finančných vzťahov medzi poskytovateľom a prijímateľom v súlade so zmluvou o poskytnutí NFP alebo rozhodnutím o schválení žiadosti o NFP.</w:t>
      </w:r>
      <w:r w:rsidRPr="00357559">
        <w:t xml:space="preserve"> </w:t>
      </w:r>
      <w:r w:rsidRPr="009C597D">
        <w:rPr>
          <w:rFonts w:ascii="Calibri" w:eastAsia="Times New Roman" w:hAnsi="Calibri" w:cs="Times New Roman"/>
          <w:b/>
          <w:sz w:val="20"/>
          <w:szCs w:val="24"/>
          <w:lang w:eastAsia="sk-SK"/>
        </w:rPr>
        <w:t>Prijímateľ je povinný zdokumentovať a archivovať toto zverejnenie hodnoverným spôsobom</w:t>
      </w:r>
      <w:r w:rsidRPr="00357559">
        <w:rPr>
          <w:rFonts w:ascii="Calibri" w:eastAsia="Times New Roman" w:hAnsi="Calibri" w:cs="Times New Roman"/>
          <w:sz w:val="20"/>
          <w:szCs w:val="24"/>
          <w:lang w:eastAsia="sk-SK"/>
        </w:rPr>
        <w:t xml:space="preserve"> (spravidla printscreen tej časti webového sídla, kde bola výzva na predkladanie ponúk zverejnená; z printscreenu bude jednoznačne zrejmý dátum zverejnenia výzvy, ktorý musí byť zhodný s dátumom oslovenia </w:t>
      </w:r>
      <w:ins w:id="487" w:author="Autor">
        <w:r w:rsidR="0099332E">
          <w:rPr>
            <w:rFonts w:ascii="Calibri" w:eastAsia="Times New Roman" w:hAnsi="Calibri" w:cs="Times New Roman"/>
            <w:sz w:val="20"/>
            <w:szCs w:val="24"/>
            <w:lang w:eastAsia="sk-SK"/>
          </w:rPr>
          <w:t>vybraných</w:t>
        </w:r>
      </w:ins>
      <w:del w:id="488" w:author="Autor">
        <w:r w:rsidRPr="00357559" w:rsidDel="0099332E">
          <w:rPr>
            <w:rFonts w:ascii="Calibri" w:eastAsia="Times New Roman" w:hAnsi="Calibri" w:cs="Times New Roman"/>
            <w:sz w:val="20"/>
            <w:szCs w:val="24"/>
            <w:lang w:eastAsia="sk-SK"/>
          </w:rPr>
          <w:delText>minimálne t</w:delText>
        </w:r>
        <w:r w:rsidRPr="00357559" w:rsidDel="00DA34F4">
          <w:rPr>
            <w:rFonts w:ascii="Calibri" w:eastAsia="Times New Roman" w:hAnsi="Calibri" w:cs="Times New Roman"/>
            <w:sz w:val="20"/>
            <w:szCs w:val="24"/>
            <w:lang w:eastAsia="sk-SK"/>
          </w:rPr>
          <w:delText>roch</w:delText>
        </w:r>
      </w:del>
      <w:r w:rsidRPr="00357559">
        <w:rPr>
          <w:rFonts w:ascii="Calibri" w:eastAsia="Times New Roman" w:hAnsi="Calibri" w:cs="Times New Roman"/>
          <w:sz w:val="20"/>
          <w:szCs w:val="24"/>
          <w:lang w:eastAsia="sk-SK"/>
        </w:rPr>
        <w:t xml:space="preserve"> záujemcov a zaslaním informácie o zverejnení výzvy na osobitný mailový kontakt </w:t>
      </w:r>
      <w:hyperlink r:id="rId39" w:history="1">
        <w:r w:rsidRPr="00410805">
          <w:rPr>
            <w:rStyle w:val="Hypertextovprepojenie"/>
            <w:rFonts w:ascii="Calibri" w:eastAsia="Times New Roman" w:hAnsi="Calibri" w:cs="Times New Roman"/>
            <w:sz w:val="20"/>
            <w:szCs w:val="24"/>
            <w:lang w:eastAsia="sk-SK"/>
          </w:rPr>
          <w:t>zakazkycko@vlada.gov.sk</w:t>
        </w:r>
      </w:hyperlink>
      <w:r w:rsidRPr="00357559">
        <w:rPr>
          <w:rFonts w:ascii="Calibri" w:eastAsia="Times New Roman" w:hAnsi="Calibri" w:cs="Times New Roman"/>
          <w:sz w:val="20"/>
          <w:szCs w:val="24"/>
          <w:lang w:eastAsia="sk-SK"/>
        </w:rPr>
        <w:t>)</w:t>
      </w:r>
      <w:r>
        <w:rPr>
          <w:rFonts w:ascii="Calibri" w:eastAsia="Times New Roman" w:hAnsi="Calibri" w:cs="Times New Roman"/>
          <w:sz w:val="20"/>
          <w:szCs w:val="24"/>
          <w:lang w:eastAsia="sk-SK"/>
        </w:rPr>
        <w:t>.</w:t>
      </w:r>
    </w:p>
    <w:p w14:paraId="611379F4" w14:textId="77777777" w:rsidR="00777572" w:rsidRDefault="00777572" w:rsidP="009C3984">
      <w:pPr>
        <w:pStyle w:val="Odsekzoznamu"/>
        <w:numPr>
          <w:ilvl w:val="0"/>
          <w:numId w:val="143"/>
        </w:numPr>
        <w:spacing w:before="120" w:after="120"/>
        <w:ind w:left="709" w:hanging="425"/>
        <w:contextualSpacing w:val="0"/>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 xml:space="preserve">Minimálna lehota na predkladanie ponúk je 5 pracovných dní odo dňa zverejnenia výzvy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357559">
        <w:rPr>
          <w:rFonts w:ascii="Calibri" w:eastAsia="Times New Roman" w:hAnsi="Calibri" w:cs="Times New Roman"/>
          <w:sz w:val="20"/>
          <w:szCs w:val="24"/>
          <w:lang w:eastAsia="sk-SK"/>
        </w:rPr>
        <w:t xml:space="preserve">na predkladanie ponúk na webovom sídle prijímateľa alebo inom vhodnom webovom sídle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Pr="009C597D">
        <w:rPr>
          <w:rFonts w:ascii="Calibri" w:eastAsia="Times New Roman" w:hAnsi="Calibri" w:cs="Times New Roman"/>
          <w:b/>
          <w:sz w:val="20"/>
          <w:szCs w:val="24"/>
          <w:lang w:eastAsia="sk-SK"/>
        </w:rPr>
        <w:t>v prípade zákaziek na tovary a poskytnutie služieb</w:t>
      </w:r>
      <w:r w:rsidRPr="00357559">
        <w:rPr>
          <w:rFonts w:ascii="Calibri" w:eastAsia="Times New Roman" w:hAnsi="Calibri" w:cs="Times New Roman"/>
          <w:sz w:val="20"/>
          <w:szCs w:val="24"/>
          <w:lang w:eastAsia="sk-SK"/>
        </w:rPr>
        <w:t xml:space="preserve"> a </w:t>
      </w:r>
      <w:r w:rsidRPr="009C597D">
        <w:rPr>
          <w:rFonts w:ascii="Calibri" w:eastAsia="Times New Roman" w:hAnsi="Calibri" w:cs="Times New Roman"/>
          <w:b/>
          <w:sz w:val="20"/>
          <w:szCs w:val="24"/>
          <w:lang w:eastAsia="sk-SK"/>
        </w:rPr>
        <w:t xml:space="preserve">minimálne 7 pracovných dní v prípade zákaziek </w:t>
      </w:r>
      <w:r>
        <w:rPr>
          <w:rFonts w:ascii="Calibri" w:eastAsia="Times New Roman" w:hAnsi="Calibri" w:cs="Times New Roman"/>
          <w:b/>
          <w:sz w:val="20"/>
          <w:szCs w:val="24"/>
          <w:lang w:eastAsia="sk-SK"/>
        </w:rPr>
        <w:t xml:space="preserve"> </w:t>
      </w:r>
      <w:r w:rsidRPr="009C597D">
        <w:rPr>
          <w:rFonts w:ascii="Calibri" w:eastAsia="Times New Roman" w:hAnsi="Calibri" w:cs="Times New Roman"/>
          <w:b/>
          <w:sz w:val="20"/>
          <w:szCs w:val="24"/>
          <w:lang w:eastAsia="sk-SK"/>
        </w:rPr>
        <w:t>na uskutočnenie stavebných prác.</w:t>
      </w:r>
      <w:r w:rsidRPr="00357559">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Lehota na predkladanie ponúk musí byť primeraná</w:t>
      </w:r>
      <w:r w:rsidRPr="00357559">
        <w:rPr>
          <w:rFonts w:ascii="Calibri" w:eastAsia="Times New Roman" w:hAnsi="Calibri" w:cs="Times New Roman"/>
          <w:sz w:val="20"/>
          <w:szCs w:val="24"/>
          <w:lang w:eastAsia="sk-SK"/>
        </w:rPr>
        <w:t xml:space="preserve"> a musí </w:t>
      </w:r>
      <w:r w:rsidRPr="009C597D">
        <w:rPr>
          <w:rFonts w:ascii="Calibri" w:eastAsia="Times New Roman" w:hAnsi="Calibri" w:cs="Times New Roman"/>
          <w:b/>
          <w:sz w:val="20"/>
          <w:szCs w:val="24"/>
          <w:lang w:eastAsia="sk-SK"/>
        </w:rPr>
        <w:t>zohľadniť zložitosť a charakter predmetu zákazky</w:t>
      </w:r>
      <w:r w:rsidRPr="00357559">
        <w:rPr>
          <w:rFonts w:ascii="Calibri" w:eastAsia="Times New Roman" w:hAnsi="Calibri" w:cs="Times New Roman"/>
          <w:sz w:val="20"/>
          <w:szCs w:val="24"/>
          <w:lang w:eastAsia="sk-SK"/>
        </w:rPr>
        <w:t xml:space="preserve">, čas nevyhnutne potrebný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Pr="00357559">
        <w:rPr>
          <w:rFonts w:ascii="Calibri" w:eastAsia="Times New Roman" w:hAnsi="Calibri" w:cs="Times New Roman"/>
          <w:sz w:val="20"/>
          <w:szCs w:val="24"/>
          <w:lang w:eastAsia="sk-SK"/>
        </w:rPr>
        <w:t>na vypracovanie a doručenie ponuky</w:t>
      </w:r>
      <w:r>
        <w:rPr>
          <w:rFonts w:ascii="Calibri" w:eastAsia="Times New Roman" w:hAnsi="Calibri" w:cs="Times New Roman"/>
          <w:sz w:val="20"/>
          <w:szCs w:val="24"/>
          <w:lang w:eastAsia="sk-SK"/>
        </w:rPr>
        <w:t>.</w:t>
      </w:r>
      <w:r w:rsidRPr="00357559">
        <w:rPr>
          <w:rFonts w:ascii="Calibri" w:eastAsia="Times New Roman" w:hAnsi="Calibri" w:cs="Times New Roman"/>
          <w:sz w:val="20"/>
          <w:szCs w:val="24"/>
          <w:lang w:eastAsia="sk-SK"/>
        </w:rPr>
        <w:t xml:space="preserve"> Do lehoty sa nezapočítava deň zverejnenia (príklad: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Pr="00357559">
        <w:rPr>
          <w:rFonts w:ascii="Calibri" w:eastAsia="Times New Roman" w:hAnsi="Calibri" w:cs="Times New Roman"/>
          <w:sz w:val="20"/>
          <w:szCs w:val="24"/>
          <w:lang w:eastAsia="sk-SK"/>
        </w:rPr>
        <w:t>ak prijímateľ zverejní výzvu na predkladanie ponúk k zákazke na dodanie tovarov alebo poskytnutie služieb v utorok, minimálna lehota na predkladanie ponúk uplynie budúci týždeň</w:t>
      </w:r>
      <w:r>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Pr="00357559">
        <w:rPr>
          <w:rFonts w:ascii="Calibri" w:eastAsia="Times New Roman" w:hAnsi="Calibri" w:cs="Times New Roman"/>
          <w:sz w:val="20"/>
          <w:szCs w:val="24"/>
          <w:lang w:eastAsia="sk-SK"/>
        </w:rPr>
        <w:t xml:space="preserve">v utorok o polnoci za predpokladu, že nejde o pracovný týždeň, v rámci ktorého je štátny sviatok. Prijímateľom sa však odporúča určiť lehotu nasledujúci pracovný deň, čo by pri tomto modelovom prípade bola streda v ľubovoľnú hodinu). </w:t>
      </w:r>
    </w:p>
    <w:p w14:paraId="433A603B" w14:textId="77777777" w:rsidR="00777572" w:rsidRPr="00DD776A" w:rsidRDefault="00777572" w:rsidP="00465AA8">
      <w:pPr>
        <w:pStyle w:val="Odsekzoznamu"/>
        <w:numPr>
          <w:ilvl w:val="0"/>
          <w:numId w:val="143"/>
        </w:numPr>
        <w:spacing w:before="120" w:after="120"/>
        <w:contextualSpacing w:val="0"/>
        <w:jc w:val="both"/>
        <w:rPr>
          <w:rFonts w:ascii="Calibri" w:eastAsia="Times New Roman" w:hAnsi="Calibri" w:cs="Times New Roman"/>
          <w:b/>
          <w:sz w:val="20"/>
          <w:szCs w:val="24"/>
          <w:lang w:eastAsia="sk-SK"/>
          <w:rPrChange w:id="489" w:author="Autor">
            <w:rPr>
              <w:rFonts w:ascii="Calibri" w:eastAsia="Times New Roman" w:hAnsi="Calibri" w:cs="Times New Roman"/>
              <w:sz w:val="20"/>
              <w:szCs w:val="24"/>
              <w:lang w:eastAsia="sk-SK"/>
            </w:rPr>
          </w:rPrChange>
        </w:rPr>
      </w:pPr>
      <w:r w:rsidRPr="00CC1BA7">
        <w:rPr>
          <w:rFonts w:ascii="Calibri" w:eastAsia="Times New Roman" w:hAnsi="Calibri" w:cs="Times New Roman"/>
          <w:b/>
          <w:sz w:val="20"/>
          <w:szCs w:val="24"/>
          <w:lang w:eastAsia="sk-SK"/>
        </w:rPr>
        <w:t>Prijímateľ je povinný</w:t>
      </w:r>
      <w:r w:rsidRPr="00CC1BA7">
        <w:rPr>
          <w:rFonts w:ascii="Calibri" w:eastAsia="Times New Roman" w:hAnsi="Calibri" w:cs="Times New Roman"/>
          <w:sz w:val="20"/>
          <w:szCs w:val="24"/>
          <w:lang w:eastAsia="sk-SK"/>
        </w:rPr>
        <w:t xml:space="preserve"> </w:t>
      </w:r>
      <w:r w:rsidRPr="00CC1BA7">
        <w:rPr>
          <w:rFonts w:ascii="Calibri" w:eastAsia="Times New Roman" w:hAnsi="Calibri" w:cs="Times New Roman"/>
          <w:b/>
          <w:sz w:val="20"/>
          <w:szCs w:val="24"/>
          <w:lang w:eastAsia="sk-SK"/>
        </w:rPr>
        <w:t xml:space="preserve">v ten istý deň ako zverejnení výzvu na súťaž (výzvu na predkladanie ponúk)  na svojom alebo inom vhodnom webovom sídle alebo v printových médiách, zaslať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Pr="00CC1BA7">
        <w:rPr>
          <w:rFonts w:ascii="Calibri" w:eastAsia="Times New Roman" w:hAnsi="Calibri" w:cs="Times New Roman"/>
          <w:b/>
          <w:sz w:val="20"/>
          <w:szCs w:val="24"/>
          <w:lang w:eastAsia="sk-SK"/>
        </w:rPr>
        <w:t>e-mailom informáciu o tomto zverejnení</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b/>
          <w:sz w:val="20"/>
          <w:szCs w:val="24"/>
          <w:lang w:eastAsia="sk-SK"/>
        </w:rPr>
        <w:t xml:space="preserve">vo forme podľa prílohy č.1 metodického pokynu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Pr="0029501A">
        <w:rPr>
          <w:rFonts w:ascii="Calibri" w:eastAsia="Times New Roman" w:hAnsi="Calibri" w:cs="Times New Roman"/>
          <w:b/>
          <w:sz w:val="20"/>
          <w:szCs w:val="24"/>
          <w:lang w:eastAsia="sk-SK"/>
        </w:rPr>
        <w:t>č. 14 CKO aj</w:t>
      </w:r>
      <w:r w:rsidR="00DF3F24">
        <w:rPr>
          <w:rFonts w:ascii="Calibri" w:eastAsia="Times New Roman" w:hAnsi="Calibri" w:cs="Times New Roman"/>
          <w:b/>
          <w:sz w:val="20"/>
          <w:szCs w:val="24"/>
          <w:lang w:eastAsia="sk-SK"/>
        </w:rPr>
        <w:t xml:space="preserve"> </w:t>
      </w:r>
      <w:r w:rsidRPr="00F107F7">
        <w:rPr>
          <w:rFonts w:ascii="Calibri" w:eastAsia="Times New Roman" w:hAnsi="Calibri" w:cs="Times New Roman"/>
          <w:b/>
          <w:sz w:val="20"/>
          <w:szCs w:val="24"/>
          <w:lang w:eastAsia="sk-SK"/>
        </w:rPr>
        <w:t xml:space="preserve">na osobitný e-mailový kontakt </w:t>
      </w:r>
      <w:hyperlink r:id="rId40" w:history="1">
        <w:r w:rsidRPr="00CC1BA7">
          <w:rPr>
            <w:rStyle w:val="Hypertextovprepojenie"/>
            <w:rFonts w:ascii="Calibri" w:eastAsia="Times New Roman" w:hAnsi="Calibri" w:cs="Times New Roman"/>
            <w:b/>
            <w:sz w:val="20"/>
            <w:szCs w:val="24"/>
            <w:lang w:eastAsia="sk-SK"/>
          </w:rPr>
          <w:t>zakazkycko</w:t>
        </w:r>
        <w:r w:rsidRPr="00CC1BA7">
          <w:rPr>
            <w:rStyle w:val="Hypertextovprepojenie"/>
            <w:rFonts w:ascii="Calibri" w:eastAsia="Times New Roman" w:hAnsi="Calibri" w:cs="Times New Roman"/>
            <w:b/>
            <w:sz w:val="20"/>
            <w:szCs w:val="24"/>
            <w:lang w:val="en-US" w:eastAsia="sk-SK"/>
          </w:rPr>
          <w:t>@vlada.gov.sk</w:t>
        </w:r>
      </w:hyperlink>
      <w:r w:rsidRPr="00CC1BA7">
        <w:rPr>
          <w:rFonts w:ascii="Calibri" w:eastAsia="Times New Roman" w:hAnsi="Calibri" w:cs="Times New Roman"/>
          <w:sz w:val="20"/>
          <w:szCs w:val="24"/>
          <w:lang w:eastAsia="sk-SK"/>
        </w:rPr>
        <w:t xml:space="preserve">. </w:t>
      </w:r>
      <w:r w:rsidR="00465AA8">
        <w:rPr>
          <w:rFonts w:ascii="Calibri" w:eastAsia="Times New Roman" w:hAnsi="Calibri" w:cs="Times New Roman"/>
          <w:sz w:val="20"/>
          <w:szCs w:val="24"/>
          <w:lang w:eastAsia="sk-SK"/>
        </w:rPr>
        <w:t xml:space="preserve">Táto informácia bude následne zverejnená </w:t>
      </w:r>
      <w:r w:rsidRPr="00CC1BA7">
        <w:rPr>
          <w:rFonts w:ascii="Calibri" w:eastAsia="Times New Roman" w:hAnsi="Calibri" w:cs="Times New Roman"/>
          <w:sz w:val="20"/>
          <w:szCs w:val="24"/>
          <w:lang w:eastAsia="sk-SK"/>
        </w:rPr>
        <w:t xml:space="preserve"> na webovom sídle </w:t>
      </w:r>
      <w:hyperlink r:id="rId41" w:history="1">
        <w:r w:rsidRPr="00CC1BA7">
          <w:rPr>
            <w:rFonts w:ascii="Calibri" w:eastAsia="Times New Roman" w:hAnsi="Calibri" w:cs="Times New Roman"/>
            <w:color w:val="0000FF"/>
            <w:sz w:val="20"/>
            <w:szCs w:val="24"/>
            <w:u w:val="single"/>
            <w:lang w:eastAsia="sk-SK"/>
          </w:rPr>
          <w:t>www.partnerskadohoda.gov.sk</w:t>
        </w:r>
      </w:hyperlink>
      <w:r w:rsidRPr="00CC1BA7">
        <w:rPr>
          <w:rFonts w:ascii="Calibri" w:eastAsia="Times New Roman" w:hAnsi="Calibri" w:cs="Times New Roman"/>
          <w:sz w:val="20"/>
          <w:szCs w:val="24"/>
          <w:lang w:eastAsia="sk-SK"/>
        </w:rPr>
        <w:t xml:space="preserve">. </w:t>
      </w:r>
      <w:r w:rsidR="00465AA8" w:rsidRPr="00DD776A">
        <w:rPr>
          <w:rFonts w:ascii="Calibri" w:eastAsia="Times New Roman" w:hAnsi="Calibri" w:cs="Times New Roman"/>
          <w:b/>
          <w:sz w:val="20"/>
          <w:szCs w:val="24"/>
          <w:lang w:eastAsia="sk-SK"/>
          <w:rPrChange w:id="490" w:author="Autor">
            <w:rPr>
              <w:rFonts w:ascii="Calibri" w:eastAsia="Times New Roman" w:hAnsi="Calibri" w:cs="Times New Roman"/>
              <w:sz w:val="20"/>
              <w:szCs w:val="24"/>
              <w:lang w:eastAsia="sk-SK"/>
            </w:rPr>
          </w:rPrChange>
        </w:rPr>
        <w:t>Pravidlá a podrobnosti týkajúcej sa tejto povinnosti sú predmetom metodického pokynu  vydaného CKO.</w:t>
      </w:r>
      <w:r w:rsidR="00465AA8" w:rsidRPr="00465AA8">
        <w:rPr>
          <w:rFonts w:ascii="Calibri" w:eastAsia="Times New Roman" w:hAnsi="Calibri" w:cs="Times New Roman"/>
          <w:sz w:val="20"/>
          <w:szCs w:val="24"/>
          <w:lang w:eastAsia="sk-SK"/>
        </w:rPr>
        <w:t xml:space="preserve"> Pokiaľ prijímateľ nesplní túto oznamovaciu povinnosť, RO  uvedené </w:t>
      </w:r>
      <w:r w:rsidR="00465AA8">
        <w:rPr>
          <w:rFonts w:ascii="Calibri" w:eastAsia="Times New Roman" w:hAnsi="Calibri" w:cs="Times New Roman"/>
          <w:sz w:val="20"/>
          <w:szCs w:val="24"/>
          <w:lang w:eastAsia="sk-SK"/>
        </w:rPr>
        <w:t xml:space="preserve">skutočnosti </w:t>
      </w:r>
      <w:r w:rsidR="00465AA8" w:rsidRPr="00465AA8">
        <w:rPr>
          <w:rFonts w:ascii="Calibri" w:eastAsia="Times New Roman" w:hAnsi="Calibri" w:cs="Times New Roman"/>
          <w:sz w:val="20"/>
          <w:szCs w:val="24"/>
          <w:lang w:eastAsia="sk-SK"/>
        </w:rPr>
        <w:t>pos</w:t>
      </w:r>
      <w:r w:rsidR="00465AA8">
        <w:rPr>
          <w:rFonts w:ascii="Calibri" w:eastAsia="Times New Roman" w:hAnsi="Calibri" w:cs="Times New Roman"/>
          <w:sz w:val="20"/>
          <w:szCs w:val="24"/>
          <w:lang w:eastAsia="sk-SK"/>
        </w:rPr>
        <w:t>údi</w:t>
      </w:r>
      <w:r w:rsidR="00465AA8" w:rsidRPr="00465AA8">
        <w:rPr>
          <w:rFonts w:ascii="Calibri" w:eastAsia="Times New Roman" w:hAnsi="Calibri" w:cs="Times New Roman"/>
          <w:sz w:val="20"/>
          <w:szCs w:val="24"/>
          <w:lang w:eastAsia="sk-SK"/>
        </w:rPr>
        <w:t xml:space="preserve"> ako nedodržanie postupov zverejňovania zákazky a porušenie princípu transparentnosti a bude postupovať podľa metodického pokynu , ktorý upravuje postup pri určení finančných opráv za porušenie pravidiel a postupov VO. </w:t>
      </w:r>
      <w:r w:rsidR="00465AA8" w:rsidRPr="00DD776A">
        <w:rPr>
          <w:rFonts w:ascii="Calibri" w:eastAsia="Times New Roman" w:hAnsi="Calibri" w:cs="Times New Roman"/>
          <w:b/>
          <w:sz w:val="20"/>
          <w:szCs w:val="24"/>
          <w:lang w:eastAsia="sk-SK"/>
          <w:rPrChange w:id="491" w:author="Autor">
            <w:rPr>
              <w:rFonts w:ascii="Calibri" w:eastAsia="Times New Roman" w:hAnsi="Calibri" w:cs="Times New Roman"/>
              <w:sz w:val="20"/>
              <w:szCs w:val="24"/>
              <w:lang w:eastAsia="sk-SK"/>
            </w:rPr>
          </w:rPrChange>
        </w:rPr>
        <w:t xml:space="preserve">Prijímateľ súčasne so zverejnením výzvy na predkladanie ponúk a jej zaslaním na zverejnenie na osobitný mailový kontakt zakazkycko@vlada.gov.sk, môže zaslať túto výzvu vybraným záujemcom. Uvedené úkony musia byť realizované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00465AA8" w:rsidRPr="00DD776A">
        <w:rPr>
          <w:rFonts w:ascii="Calibri" w:eastAsia="Times New Roman" w:hAnsi="Calibri" w:cs="Times New Roman"/>
          <w:b/>
          <w:sz w:val="20"/>
          <w:szCs w:val="24"/>
          <w:lang w:eastAsia="sk-SK"/>
          <w:rPrChange w:id="492" w:author="Autor">
            <w:rPr>
              <w:rFonts w:ascii="Calibri" w:eastAsia="Times New Roman" w:hAnsi="Calibri" w:cs="Times New Roman"/>
              <w:sz w:val="20"/>
              <w:szCs w:val="24"/>
              <w:lang w:eastAsia="sk-SK"/>
            </w:rPr>
          </w:rPrChange>
        </w:rPr>
        <w:t>v rovnaký deň</w:t>
      </w:r>
      <w:r w:rsidR="00465AA8" w:rsidRPr="00465AA8">
        <w:rPr>
          <w:rFonts w:ascii="Calibri" w:eastAsia="Times New Roman" w:hAnsi="Calibri" w:cs="Times New Roman"/>
          <w:sz w:val="20"/>
          <w:szCs w:val="24"/>
          <w:lang w:eastAsia="sk-SK"/>
        </w:rPr>
        <w:t xml:space="preserve">. Oslovovaní záujemcovia musia byť subjekty, ktoré sú oprávnené dodávať službu, tovar alebo prácu v rozsahu predmetu zákazky (identifikácia prebieha najmä cez informácie verejne uvedené v obchodnom registri alebo živnostenskom registri). Výber úspešného uchádzača prebieha na základe vyhodnotenia informácií a dokumentácie predloženej záujemcami, pričom prijímateľ je povinný vyhodnotiť ponuky v súlade s podmienkami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00465AA8" w:rsidRPr="00465AA8">
        <w:rPr>
          <w:rFonts w:ascii="Calibri" w:eastAsia="Times New Roman" w:hAnsi="Calibri" w:cs="Times New Roman"/>
          <w:sz w:val="20"/>
          <w:szCs w:val="24"/>
          <w:lang w:eastAsia="sk-SK"/>
        </w:rPr>
        <w:t xml:space="preserve">a kritériami, ktoré si pre tento účel určil. Fakultatívne oslovenie vybraných záujemcov, ktorí sú oprávnení dodávať tovary, uskutočňovať stavebné práce alebo poskytovať služby v rozsahu predmetu zákazky neznamená, </w:t>
      </w:r>
      <w:r w:rsidR="00465AA8" w:rsidRPr="00DD776A">
        <w:rPr>
          <w:rFonts w:ascii="Calibri" w:eastAsia="Times New Roman" w:hAnsi="Calibri" w:cs="Times New Roman"/>
          <w:b/>
          <w:sz w:val="20"/>
          <w:szCs w:val="24"/>
          <w:lang w:eastAsia="sk-SK"/>
          <w:rPrChange w:id="493" w:author="Autor">
            <w:rPr>
              <w:rFonts w:ascii="Calibri" w:eastAsia="Times New Roman" w:hAnsi="Calibri" w:cs="Times New Roman"/>
              <w:sz w:val="20"/>
              <w:szCs w:val="24"/>
              <w:lang w:eastAsia="sk-SK"/>
            </w:rPr>
          </w:rPrChange>
        </w:rPr>
        <w:t xml:space="preserve">že prijímateľ musí v lehote na predkladanie ponúk obdržať ponuky od všetkých záujemcov, ktorých priamo oslovil. Zákazka môže byť realizovaná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00465AA8" w:rsidRPr="00DD776A">
        <w:rPr>
          <w:rFonts w:ascii="Calibri" w:eastAsia="Times New Roman" w:hAnsi="Calibri" w:cs="Times New Roman"/>
          <w:b/>
          <w:sz w:val="20"/>
          <w:szCs w:val="24"/>
          <w:lang w:eastAsia="sk-SK"/>
          <w:rPrChange w:id="494" w:author="Autor">
            <w:rPr>
              <w:rFonts w:ascii="Calibri" w:eastAsia="Times New Roman" w:hAnsi="Calibri" w:cs="Times New Roman"/>
              <w:sz w:val="20"/>
              <w:szCs w:val="24"/>
              <w:lang w:eastAsia="sk-SK"/>
            </w:rPr>
          </w:rPrChange>
        </w:rPr>
        <w:t xml:space="preserve">aj </w:t>
      </w:r>
      <w:r w:rsidR="00DF3F24">
        <w:rPr>
          <w:rFonts w:ascii="Calibri" w:eastAsia="Times New Roman" w:hAnsi="Calibri" w:cs="Times New Roman"/>
          <w:b/>
          <w:sz w:val="20"/>
          <w:szCs w:val="24"/>
          <w:lang w:eastAsia="sk-SK"/>
        </w:rPr>
        <w:t xml:space="preserve"> </w:t>
      </w:r>
      <w:r w:rsidR="00465AA8" w:rsidRPr="00DD776A">
        <w:rPr>
          <w:rFonts w:ascii="Calibri" w:eastAsia="Times New Roman" w:hAnsi="Calibri" w:cs="Times New Roman"/>
          <w:b/>
          <w:sz w:val="20"/>
          <w:szCs w:val="24"/>
          <w:lang w:eastAsia="sk-SK"/>
          <w:rPrChange w:id="495" w:author="Autor">
            <w:rPr>
              <w:rFonts w:ascii="Calibri" w:eastAsia="Times New Roman" w:hAnsi="Calibri" w:cs="Times New Roman"/>
              <w:sz w:val="20"/>
              <w:szCs w:val="24"/>
              <w:lang w:eastAsia="sk-SK"/>
            </w:rPr>
          </w:rPrChange>
        </w:rPr>
        <w:t>v prípade predloženia 1 alebo 2 ponúk.</w:t>
      </w:r>
    </w:p>
    <w:p w14:paraId="318A8210" w14:textId="77777777"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CKO, ani zverejňovateľ nenesie zodpovednosť za údajovú presnosť</w:t>
      </w:r>
      <w:r w:rsidRPr="0098586D">
        <w:rPr>
          <w:rFonts w:ascii="Calibri" w:eastAsia="Times New Roman" w:hAnsi="Calibri" w:cs="Times New Roman"/>
          <w:sz w:val="20"/>
          <w:szCs w:val="24"/>
          <w:lang w:eastAsia="sk-SK"/>
        </w:rPr>
        <w:t xml:space="preserve"> takto predložených informácií a ani nevykonáva overenie týchto údajov. V prípade, že prijímateľ v rámci tejto štruktúry údajov </w:t>
      </w:r>
      <w:r w:rsidRPr="0098586D">
        <w:rPr>
          <w:rFonts w:ascii="Calibri" w:eastAsia="Times New Roman" w:hAnsi="Calibri" w:cs="Times New Roman"/>
          <w:sz w:val="20"/>
          <w:szCs w:val="24"/>
          <w:lang w:eastAsia="sk-SK"/>
        </w:rPr>
        <w:lastRenderedPageBreak/>
        <w:t xml:space="preserve">poskytne </w:t>
      </w:r>
      <w:r w:rsidRPr="009C597D">
        <w:rPr>
          <w:rFonts w:ascii="Calibri" w:eastAsia="Times New Roman" w:hAnsi="Calibri" w:cs="Times New Roman"/>
          <w:b/>
          <w:sz w:val="20"/>
          <w:szCs w:val="24"/>
          <w:lang w:eastAsia="sk-SK"/>
        </w:rPr>
        <w:t>nepresné, chybné alebo zavádzajúce informácie</w:t>
      </w:r>
      <w:r w:rsidRPr="0098586D">
        <w:rPr>
          <w:rFonts w:ascii="Calibri" w:eastAsia="Times New Roman" w:hAnsi="Calibri" w:cs="Times New Roman"/>
          <w:sz w:val="20"/>
          <w:szCs w:val="24"/>
          <w:lang w:eastAsia="sk-SK"/>
        </w:rPr>
        <w:t xml:space="preserve">, ktoré nevedú k spoľahlivému identifikovaniu predmetnej zákazky, je toto </w:t>
      </w:r>
      <w:r w:rsidRPr="009C597D">
        <w:rPr>
          <w:rFonts w:ascii="Calibri" w:eastAsia="Times New Roman" w:hAnsi="Calibri" w:cs="Times New Roman"/>
          <w:b/>
          <w:sz w:val="20"/>
          <w:szCs w:val="24"/>
          <w:lang w:eastAsia="sk-SK"/>
        </w:rPr>
        <w:t>považované za nesplnenie oznamovacej povinnosti</w:t>
      </w:r>
      <w:r w:rsidRPr="0098586D">
        <w:rPr>
          <w:rFonts w:ascii="Calibri" w:eastAsia="Times New Roman" w:hAnsi="Calibri" w:cs="Times New Roman"/>
          <w:sz w:val="20"/>
          <w:szCs w:val="24"/>
          <w:lang w:eastAsia="sk-SK"/>
        </w:rPr>
        <w:t xml:space="preserve">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zverejňovateľa informácií na webovom sídle </w:t>
      </w:r>
      <w:hyperlink r:id="rId42" w:history="1">
        <w:r w:rsidRPr="0098586D">
          <w:rPr>
            <w:rFonts w:ascii="Calibri" w:eastAsia="Times New Roman" w:hAnsi="Calibri" w:cs="Times New Roman"/>
            <w:color w:val="0000FF"/>
            <w:sz w:val="20"/>
            <w:szCs w:val="24"/>
            <w:u w:val="single"/>
            <w:lang w:eastAsia="sk-SK"/>
          </w:rPr>
          <w:t>www.partnerskadohoda.gov.sk</w:t>
        </w:r>
      </w:hyperlink>
      <w:r w:rsidRPr="0098586D">
        <w:rPr>
          <w:rFonts w:ascii="Calibri" w:eastAsia="Times New Roman" w:hAnsi="Calibri" w:cs="Times New Roman"/>
          <w:sz w:val="20"/>
          <w:szCs w:val="24"/>
          <w:lang w:eastAsia="sk-SK"/>
        </w:rPr>
        <w:t>). Z tohto dôvodu je dôležité, aby mal prijímateľ vždy archivovanú informáciu o zaslaní tejto informácie.</w:t>
      </w:r>
    </w:p>
    <w:p w14:paraId="29AC765B" w14:textId="77777777"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V prípade, že prijímateľ </w:t>
      </w:r>
      <w:r w:rsidRPr="009C597D">
        <w:rPr>
          <w:rFonts w:ascii="Calibri" w:eastAsia="Times New Roman" w:hAnsi="Calibri" w:cs="Times New Roman"/>
          <w:b/>
          <w:sz w:val="20"/>
          <w:szCs w:val="24"/>
          <w:lang w:eastAsia="sk-SK"/>
        </w:rPr>
        <w:t>nedodrží povinnosť zaslania informácie</w:t>
      </w:r>
      <w:r w:rsidRPr="0098586D">
        <w:rPr>
          <w:rFonts w:ascii="Calibri" w:eastAsia="Times New Roman" w:hAnsi="Calibri" w:cs="Times New Roman"/>
          <w:sz w:val="20"/>
          <w:szCs w:val="24"/>
          <w:lang w:eastAsia="sk-SK"/>
        </w:rPr>
        <w:t xml:space="preserve"> na osobitný e-mailový kontakt </w:t>
      </w:r>
      <w:bookmarkStart w:id="496" w:name="_Hlk506762894"/>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A03335">
        <w:rPr>
          <w:rStyle w:val="Hypertextovprepojenie"/>
          <w:rFonts w:ascii="Calibri" w:eastAsia="Times New Roman" w:hAnsi="Calibri" w:cs="Times New Roman"/>
          <w:sz w:val="20"/>
          <w:szCs w:val="24"/>
          <w:lang w:eastAsia="sk-SK"/>
        </w:rPr>
        <w:t>zakazkycko</w:t>
      </w:r>
      <w:r w:rsidRPr="00A03335">
        <w:rPr>
          <w:rStyle w:val="Hypertextovprepojenie"/>
          <w:rFonts w:ascii="Calibri" w:eastAsia="Times New Roman" w:hAnsi="Calibri" w:cs="Times New Roman"/>
          <w:sz w:val="20"/>
          <w:szCs w:val="24"/>
          <w:lang w:val="en-US" w:eastAsia="sk-SK"/>
        </w:rPr>
        <w:t>@</w:t>
      </w:r>
      <w:r w:rsidRPr="00A03335">
        <w:rPr>
          <w:rStyle w:val="Hypertextovprepojenie"/>
          <w:rFonts w:ascii="Calibri" w:eastAsia="Times New Roman" w:hAnsi="Calibri" w:cs="Times New Roman"/>
          <w:sz w:val="20"/>
          <w:szCs w:val="24"/>
          <w:lang w:eastAsia="sk-SK"/>
        </w:rPr>
        <w:t>vlada.gov.sk</w:t>
      </w:r>
      <w:r>
        <w:rPr>
          <w:rFonts w:ascii="Calibri" w:eastAsia="Times New Roman" w:hAnsi="Calibri" w:cs="Times New Roman"/>
          <w:sz w:val="20"/>
          <w:szCs w:val="24"/>
          <w:lang w:eastAsia="sk-SK"/>
        </w:rPr>
        <w:fldChar w:fldCharType="end"/>
      </w:r>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 </w:t>
      </w:r>
      <w:bookmarkEnd w:id="496"/>
      <w:r w:rsidRPr="0098586D">
        <w:rPr>
          <w:rFonts w:ascii="Calibri" w:eastAsia="Times New Roman" w:hAnsi="Calibri" w:cs="Times New Roman"/>
          <w:sz w:val="20"/>
          <w:szCs w:val="24"/>
          <w:lang w:eastAsia="sk-SK"/>
        </w:rPr>
        <w:t xml:space="preserve">v ten istý deň ako zverejní výzvu na súťaž (výzvu na predkladanie ponúk) a túto informáciu zašle neskôr (avšak v lehote na predkladanie ponúk), </w:t>
      </w:r>
      <w:r w:rsidRPr="009C597D">
        <w:rPr>
          <w:rFonts w:ascii="Calibri" w:eastAsia="Times New Roman" w:hAnsi="Calibri" w:cs="Times New Roman"/>
          <w:b/>
          <w:sz w:val="20"/>
          <w:szCs w:val="24"/>
          <w:lang w:eastAsia="sk-SK"/>
        </w:rPr>
        <w:t>je povinný predĺžiť lehotu</w:t>
      </w:r>
      <w:r w:rsidR="00DF3F24">
        <w:rPr>
          <w:rFonts w:ascii="Calibri" w:eastAsia="Times New Roman" w:hAnsi="Calibri" w:cs="Times New Roman"/>
          <w:b/>
          <w:sz w:val="20"/>
          <w:szCs w:val="24"/>
          <w:lang w:eastAsia="sk-SK"/>
        </w:rPr>
        <w:t xml:space="preserve"> </w:t>
      </w:r>
      <w:r w:rsidRPr="009C597D">
        <w:rPr>
          <w:rFonts w:ascii="Calibri" w:eastAsia="Times New Roman" w:hAnsi="Calibri" w:cs="Times New Roman"/>
          <w:b/>
          <w:sz w:val="20"/>
          <w:szCs w:val="24"/>
          <w:lang w:eastAsia="sk-SK"/>
        </w:rPr>
        <w:t xml:space="preserve">na predkladanie ponúk o dobu omeškania zaslania informácie na osobitný mailový kontakt </w:t>
      </w:r>
      <w:r w:rsidRPr="0098586D">
        <w:rPr>
          <w:rFonts w:ascii="Calibri" w:eastAsia="Times New Roman" w:hAnsi="Calibri" w:cs="Times New Roman"/>
          <w:sz w:val="20"/>
          <w:szCs w:val="24"/>
          <w:lang w:eastAsia="sk-SK"/>
        </w:rPr>
        <w:t xml:space="preserve">(informácia zaslaná zverejňovateľovi už bude obsahovať túto predĺženú lehotu). Toto </w:t>
      </w:r>
      <w:r w:rsidRPr="009C597D">
        <w:rPr>
          <w:rFonts w:ascii="Calibri" w:eastAsia="Times New Roman" w:hAnsi="Calibri" w:cs="Times New Roman"/>
          <w:b/>
          <w:sz w:val="20"/>
          <w:szCs w:val="24"/>
          <w:lang w:eastAsia="sk-SK"/>
        </w:rPr>
        <w:t>predĺženie sa musí rovnako vykonať aj v ostatných dokumentoch,</w:t>
      </w:r>
      <w:r w:rsidRPr="0098586D">
        <w:rPr>
          <w:rFonts w:ascii="Calibri" w:eastAsia="Times New Roman" w:hAnsi="Calibri" w:cs="Times New Roman"/>
          <w:sz w:val="20"/>
          <w:szCs w:val="24"/>
          <w:lang w:eastAsia="sk-SK"/>
        </w:rPr>
        <w:t xml:space="preserve"> ktoré prijímateľ vypracoval za účelom vyhlásenia zadávania zákazky, najmä vo výzve na súťaž zverejnenej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Pr="0098586D">
        <w:rPr>
          <w:rFonts w:ascii="Calibri" w:eastAsia="Times New Roman" w:hAnsi="Calibri" w:cs="Times New Roman"/>
          <w:sz w:val="20"/>
          <w:szCs w:val="24"/>
          <w:lang w:eastAsia="sk-SK"/>
        </w:rPr>
        <w:t xml:space="preserve">na webovom sídle prijímateľa alebo inom vhodnom webovom sídle alebo printových médiách.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Pr="0098586D">
        <w:rPr>
          <w:rFonts w:ascii="Calibri" w:eastAsia="Times New Roman" w:hAnsi="Calibri" w:cs="Times New Roman"/>
          <w:sz w:val="20"/>
          <w:szCs w:val="24"/>
          <w:lang w:eastAsia="sk-SK"/>
        </w:rPr>
        <w:t xml:space="preserve">V prípade predlžovania lehoty na prekladanie ponúk je prijímateľ povinný toto predĺženie </w:t>
      </w:r>
      <w:r w:rsidRPr="009C597D">
        <w:rPr>
          <w:rFonts w:ascii="Calibri" w:eastAsia="Times New Roman" w:hAnsi="Calibri" w:cs="Times New Roman"/>
          <w:b/>
          <w:sz w:val="20"/>
          <w:szCs w:val="24"/>
          <w:lang w:eastAsia="sk-SK"/>
        </w:rPr>
        <w:t>preukázateľne oznámiť všetkým osloveným záujemcom</w:t>
      </w:r>
      <w:r w:rsidRPr="0098586D">
        <w:rPr>
          <w:rFonts w:ascii="Calibri" w:eastAsia="Times New Roman" w:hAnsi="Calibri" w:cs="Times New Roman"/>
          <w:sz w:val="20"/>
          <w:szCs w:val="24"/>
          <w:lang w:eastAsia="sk-SK"/>
        </w:rPr>
        <w:t xml:space="preserve">. Takto vykonaný postup je považovaný za splnenie oznamovacej povinnosti v zmysle ods. 4 tejto kapitoly. </w:t>
      </w:r>
      <w:r w:rsidRPr="00DF3F24">
        <w:rPr>
          <w:rFonts w:ascii="Calibri" w:eastAsia="Times New Roman" w:hAnsi="Calibri" w:cs="Times New Roman"/>
          <w:b/>
          <w:sz w:val="20"/>
          <w:szCs w:val="24"/>
          <w:lang w:eastAsia="sk-SK"/>
        </w:rPr>
        <w:t xml:space="preserve">Predloženie informácie o zverejnení výzvy </w:t>
      </w:r>
      <w:r w:rsidRPr="0098586D">
        <w:rPr>
          <w:rFonts w:ascii="Calibri" w:eastAsia="Times New Roman" w:hAnsi="Calibri" w:cs="Times New Roman"/>
          <w:sz w:val="20"/>
          <w:szCs w:val="24"/>
          <w:lang w:eastAsia="sk-SK"/>
        </w:rPr>
        <w:t xml:space="preserve">na súťaž podľa ods. 4 tejto kapitoly </w:t>
      </w:r>
      <w:r w:rsidRPr="00DF3F24">
        <w:rPr>
          <w:rFonts w:ascii="Calibri" w:eastAsia="Times New Roman" w:hAnsi="Calibri" w:cs="Times New Roman"/>
          <w:b/>
          <w:sz w:val="20"/>
          <w:szCs w:val="24"/>
          <w:lang w:eastAsia="sk-SK"/>
        </w:rPr>
        <w:t>až po uplynutí lehoty na predkladanie ponúk, však nie je splnením oznamovacej povinnosti</w:t>
      </w:r>
      <w:r w:rsidRPr="0098586D">
        <w:rPr>
          <w:rFonts w:ascii="Calibri" w:eastAsia="Times New Roman" w:hAnsi="Calibri" w:cs="Times New Roman"/>
          <w:sz w:val="20"/>
          <w:szCs w:val="24"/>
          <w:lang w:eastAsia="sk-SK"/>
        </w:rPr>
        <w:t xml:space="preserve"> v zmysle bodu 2 časti 3.3.7.2.5.1 Systému riadenia EŠIF. </w:t>
      </w:r>
    </w:p>
    <w:p w14:paraId="58455307" w14:textId="237E1A31"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8586D">
        <w:rPr>
          <w:rFonts w:ascii="Calibri" w:eastAsia="Times New Roman" w:hAnsi="Calibri" w:cs="Times New Roman"/>
          <w:b/>
          <w:sz w:val="20"/>
          <w:szCs w:val="24"/>
          <w:lang w:eastAsia="sk-SK"/>
        </w:rPr>
        <w:t>Prijímateľ je súčasne</w:t>
      </w:r>
      <w:r w:rsidRPr="0098586D">
        <w:rPr>
          <w:rFonts w:ascii="Calibri" w:eastAsia="Times New Roman" w:hAnsi="Calibri" w:cs="Times New Roman"/>
          <w:sz w:val="20"/>
          <w:szCs w:val="24"/>
          <w:lang w:eastAsia="sk-SK"/>
        </w:rPr>
        <w:t xml:space="preserve"> so zverejnením výzvy na súťaž a zaslaním informácie o tomto zverejnení </w:t>
      </w:r>
      <w:r w:rsidR="00DF3F24">
        <w:rPr>
          <w:rFonts w:ascii="Calibri" w:eastAsia="Times New Roman" w:hAnsi="Calibri" w:cs="Times New Roman"/>
          <w:sz w:val="20"/>
          <w:szCs w:val="24"/>
          <w:lang w:eastAsia="sk-SK"/>
        </w:rPr>
        <w:t xml:space="preserve"> </w:t>
      </w:r>
      <w:r w:rsidR="00DF3F24">
        <w:rPr>
          <w:rFonts w:ascii="Calibri" w:eastAsia="Times New Roman" w:hAnsi="Calibri" w:cs="Times New Roman"/>
          <w:sz w:val="20"/>
          <w:szCs w:val="24"/>
          <w:lang w:eastAsia="sk-SK"/>
        </w:rPr>
        <w:br/>
      </w:r>
      <w:r w:rsidRPr="0098586D">
        <w:rPr>
          <w:rFonts w:ascii="Calibri" w:eastAsia="Times New Roman" w:hAnsi="Calibri" w:cs="Times New Roman"/>
          <w:sz w:val="20"/>
          <w:szCs w:val="24"/>
          <w:lang w:eastAsia="sk-SK"/>
        </w:rPr>
        <w:t xml:space="preserve">na mailový kontakt CKO, zároveň </w:t>
      </w:r>
      <w:ins w:id="497" w:author="Autor">
        <w:r w:rsidR="00DA34F4">
          <w:rPr>
            <w:rFonts w:ascii="Calibri" w:eastAsia="Times New Roman" w:hAnsi="Calibri" w:cs="Times New Roman"/>
            <w:sz w:val="20"/>
            <w:szCs w:val="24"/>
            <w:lang w:eastAsia="sk-SK"/>
          </w:rPr>
          <w:t>môže</w:t>
        </w:r>
      </w:ins>
      <w:del w:id="498" w:author="Autor">
        <w:r w:rsidRPr="0098586D" w:rsidDel="00DA34F4">
          <w:rPr>
            <w:rFonts w:ascii="Calibri" w:eastAsia="Times New Roman" w:hAnsi="Calibri" w:cs="Times New Roman"/>
            <w:b/>
            <w:sz w:val="20"/>
            <w:szCs w:val="24"/>
            <w:lang w:eastAsia="sk-SK"/>
          </w:rPr>
          <w:delText>povinn</w:delText>
        </w:r>
      </w:del>
      <w:r w:rsidRPr="0098586D">
        <w:rPr>
          <w:rFonts w:ascii="Calibri" w:eastAsia="Times New Roman" w:hAnsi="Calibri" w:cs="Times New Roman"/>
          <w:b/>
          <w:sz w:val="20"/>
          <w:szCs w:val="24"/>
          <w:lang w:eastAsia="sk-SK"/>
        </w:rPr>
        <w:t xml:space="preserve"> zaslať túto výzvu </w:t>
      </w:r>
      <w:del w:id="499" w:author="Autor">
        <w:r w:rsidRPr="0098586D" w:rsidDel="00DA34F4">
          <w:rPr>
            <w:rFonts w:ascii="Calibri" w:eastAsia="Times New Roman" w:hAnsi="Calibri" w:cs="Times New Roman"/>
            <w:b/>
            <w:sz w:val="20"/>
            <w:szCs w:val="24"/>
            <w:lang w:eastAsia="sk-SK"/>
          </w:rPr>
          <w:delText>minimálne trom</w:delText>
        </w:r>
      </w:del>
      <w:r w:rsidRPr="0098586D">
        <w:rPr>
          <w:rFonts w:ascii="Calibri" w:eastAsia="Times New Roman" w:hAnsi="Calibri" w:cs="Times New Roman"/>
          <w:b/>
          <w:sz w:val="20"/>
          <w:szCs w:val="24"/>
          <w:lang w:eastAsia="sk-SK"/>
        </w:rPr>
        <w:t xml:space="preserve"> vybraným záujemcom formou mailovej komunikácie.</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Uvedené úkony musia byť realizované v rovnaký deň</w:t>
      </w:r>
      <w:r w:rsidRPr="0098586D">
        <w:rPr>
          <w:rFonts w:ascii="Calibri" w:eastAsia="Times New Roman" w:hAnsi="Calibri" w:cs="Times New Roman"/>
          <w:sz w:val="20"/>
          <w:szCs w:val="24"/>
          <w:lang w:eastAsia="sk-SK"/>
        </w:rPr>
        <w:t xml:space="preserve">. Oslovovaní záujemcovia musia byť subjekty, ktoré sú oprávnené </w:t>
      </w:r>
      <w:bookmarkStart w:id="500" w:name="_Hlk506762999"/>
      <w:r w:rsidRPr="0098586D">
        <w:rPr>
          <w:rFonts w:ascii="Calibri" w:eastAsia="Times New Roman" w:hAnsi="Calibri" w:cs="Times New Roman"/>
          <w:sz w:val="20"/>
          <w:szCs w:val="24"/>
          <w:lang w:eastAsia="sk-SK"/>
        </w:rPr>
        <w:t xml:space="preserve">dodávať tovar, uskutočňovať stavebné práce alebo poskytovať služby v rozsahu predmetu zákazky </w:t>
      </w:r>
      <w:bookmarkEnd w:id="500"/>
      <w:r w:rsidRPr="0098586D">
        <w:rPr>
          <w:rFonts w:ascii="Calibri" w:eastAsia="Times New Roman" w:hAnsi="Calibri" w:cs="Times New Roman"/>
          <w:sz w:val="20"/>
          <w:szCs w:val="24"/>
          <w:lang w:eastAsia="sk-SK"/>
        </w:rPr>
        <w:t xml:space="preserve">(identifikácia prebieha najmä cez informácie verejne uvedené v obchodnom registri alebo v živnostenskom registri). Pre overenie tohto zaslania je potrebné nastavenie e-mailovej notifikácie (potvrdenie odoslania, prijatia resp. prečítania e-mailu) ako aj </w:t>
      </w:r>
      <w:r w:rsidRPr="009C597D">
        <w:rPr>
          <w:rFonts w:ascii="Calibri" w:eastAsia="Times New Roman" w:hAnsi="Calibri" w:cs="Times New Roman"/>
          <w:b/>
          <w:sz w:val="20"/>
          <w:szCs w:val="24"/>
          <w:lang w:eastAsia="sk-SK"/>
        </w:rPr>
        <w:t xml:space="preserve">uvádzanie e-mailových adries záujemcov medzi adresátov takým spôsobom, ktorý zabezpečí vzájomné utajenie identifikácie </w:t>
      </w:r>
      <w:r w:rsidRPr="0098586D">
        <w:rPr>
          <w:rFonts w:ascii="Calibri" w:eastAsia="Times New Roman" w:hAnsi="Calibri" w:cs="Times New Roman"/>
          <w:sz w:val="20"/>
          <w:szCs w:val="24"/>
          <w:lang w:eastAsia="sk-SK"/>
        </w:rPr>
        <w:t xml:space="preserve">týchto subjektov. Pokiaľ prijímateľ nedodrží povinnosť zaslať túto výzvu v tom istom dni ako o nej informuje zaslaním informácie na osobitný e-mailový kontakt </w:t>
      </w:r>
      <w:bookmarkStart w:id="501" w:name="_Hlk506763662"/>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410805">
        <w:rPr>
          <w:rStyle w:val="Hypertextovprepojenie"/>
          <w:rFonts w:ascii="Calibri" w:eastAsia="Times New Roman" w:hAnsi="Calibri" w:cs="Times New Roman"/>
          <w:sz w:val="20"/>
          <w:szCs w:val="24"/>
          <w:lang w:eastAsia="sk-SK"/>
        </w:rPr>
        <w:t>zakazkycko</w:t>
      </w:r>
      <w:r w:rsidRPr="00410805">
        <w:rPr>
          <w:rStyle w:val="Hypertextovprepojenie"/>
          <w:rFonts w:ascii="Calibri" w:eastAsia="Times New Roman" w:hAnsi="Calibri" w:cs="Times New Roman"/>
          <w:sz w:val="20"/>
          <w:szCs w:val="24"/>
          <w:lang w:val="en-US" w:eastAsia="sk-SK"/>
        </w:rPr>
        <w:t>@</w:t>
      </w:r>
      <w:r w:rsidRPr="00410805">
        <w:rPr>
          <w:rStyle w:val="Hypertextovprepojenie"/>
          <w:rFonts w:ascii="Calibri" w:eastAsia="Times New Roman" w:hAnsi="Calibri" w:cs="Times New Roman"/>
          <w:sz w:val="20"/>
          <w:szCs w:val="24"/>
          <w:lang w:eastAsia="sk-SK"/>
        </w:rPr>
        <w:t>vlada.gov.sk</w:t>
      </w:r>
      <w:bookmarkEnd w:id="501"/>
      <w:r>
        <w:rPr>
          <w:rFonts w:ascii="Calibri" w:eastAsia="Times New Roman" w:hAnsi="Calibri" w:cs="Times New Roman"/>
          <w:sz w:val="20"/>
          <w:szCs w:val="24"/>
          <w:lang w:eastAsia="sk-SK"/>
        </w:rPr>
        <w:fldChar w:fldCharType="end"/>
      </w:r>
      <w:r w:rsidRPr="0098586D">
        <w:rPr>
          <w:rFonts w:ascii="Calibri" w:eastAsia="Times New Roman" w:hAnsi="Calibri" w:cs="Times New Roman"/>
          <w:sz w:val="20"/>
          <w:szCs w:val="24"/>
          <w:lang w:eastAsia="sk-SK"/>
        </w:rPr>
        <w:t>, vo veci predĺženia lehoty  na predkladanie ponúk postupuje obdobne ako je uvedené v</w:t>
      </w:r>
      <w:r>
        <w:rPr>
          <w:rFonts w:ascii="Calibri" w:eastAsia="Times New Roman" w:hAnsi="Calibri" w:cs="Times New Roman"/>
          <w:sz w:val="20"/>
          <w:szCs w:val="24"/>
          <w:lang w:eastAsia="sk-SK"/>
        </w:rPr>
        <w:t> bode 11.</w:t>
      </w:r>
      <w:r w:rsidRPr="0098586D">
        <w:rPr>
          <w:rFonts w:ascii="Calibri" w:eastAsia="Times New Roman" w:hAnsi="Calibri" w:cs="Times New Roman"/>
          <w:sz w:val="20"/>
          <w:szCs w:val="24"/>
          <w:lang w:eastAsia="sk-SK"/>
        </w:rPr>
        <w:t xml:space="preserve"> </w:t>
      </w:r>
    </w:p>
    <w:p w14:paraId="768F28CE" w14:textId="77777777" w:rsidR="00DD776A" w:rsidRDefault="00DD776A">
      <w:pPr>
        <w:pStyle w:val="Odsekzoznamu"/>
        <w:numPr>
          <w:ilvl w:val="0"/>
          <w:numId w:val="143"/>
        </w:numPr>
        <w:jc w:val="both"/>
        <w:rPr>
          <w:rFonts w:ascii="Calibri" w:eastAsia="Times New Roman" w:hAnsi="Calibri" w:cs="Times New Roman"/>
          <w:sz w:val="20"/>
          <w:szCs w:val="24"/>
          <w:lang w:eastAsia="sk-SK"/>
        </w:rPr>
        <w:pPrChange w:id="502" w:author="Autor">
          <w:pPr>
            <w:pStyle w:val="Odsekzoznamu"/>
            <w:numPr>
              <w:numId w:val="143"/>
            </w:numPr>
            <w:ind w:left="786" w:hanging="360"/>
          </w:pPr>
        </w:pPrChange>
      </w:pPr>
      <w:r w:rsidRPr="00DD776A">
        <w:rPr>
          <w:rFonts w:ascii="Calibri" w:eastAsia="Times New Roman" w:hAnsi="Calibri" w:cs="Times New Roman"/>
          <w:sz w:val="20"/>
          <w:szCs w:val="24"/>
          <w:lang w:eastAsia="sk-SK"/>
        </w:rPr>
        <w:t xml:space="preserve">V prípade zákaziek nad 50 000 EUR bez DPH, </w:t>
      </w:r>
      <w:r w:rsidRPr="000815AB">
        <w:rPr>
          <w:rFonts w:ascii="Calibri" w:eastAsia="Times New Roman" w:hAnsi="Calibri" w:cs="Times New Roman"/>
          <w:b/>
          <w:sz w:val="20"/>
          <w:szCs w:val="24"/>
          <w:lang w:eastAsia="sk-SK"/>
          <w:rPrChange w:id="503" w:author="Autor">
            <w:rPr>
              <w:rFonts w:ascii="Calibri" w:eastAsia="Times New Roman" w:hAnsi="Calibri" w:cs="Times New Roman"/>
              <w:sz w:val="20"/>
              <w:szCs w:val="24"/>
              <w:lang w:eastAsia="sk-SK"/>
            </w:rPr>
          </w:rPrChange>
        </w:rPr>
        <w:t xml:space="preserve">je možné určiť úspešného uchádzača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Pr="000815AB">
        <w:rPr>
          <w:rFonts w:ascii="Calibri" w:eastAsia="Times New Roman" w:hAnsi="Calibri" w:cs="Times New Roman"/>
          <w:b/>
          <w:sz w:val="20"/>
          <w:szCs w:val="24"/>
          <w:lang w:eastAsia="sk-SK"/>
          <w:rPrChange w:id="504" w:author="Autor">
            <w:rPr>
              <w:rFonts w:ascii="Calibri" w:eastAsia="Times New Roman" w:hAnsi="Calibri" w:cs="Times New Roman"/>
              <w:sz w:val="20"/>
              <w:szCs w:val="24"/>
              <w:lang w:eastAsia="sk-SK"/>
            </w:rPr>
          </w:rPrChange>
        </w:rPr>
        <w:t xml:space="preserve">a predpokladanú hodnotu zákazky aj jedným úkonom. </w:t>
      </w:r>
      <w:r w:rsidRPr="00DD776A">
        <w:rPr>
          <w:rFonts w:ascii="Calibri" w:eastAsia="Times New Roman" w:hAnsi="Calibri" w:cs="Times New Roman"/>
          <w:sz w:val="20"/>
          <w:szCs w:val="24"/>
          <w:lang w:eastAsia="sk-SK"/>
        </w:rPr>
        <w:t xml:space="preserve">Prijímateľ je však v každom prípade povinný dodržať procesné pravidlá upravené v odseku 2 tejto kapitoly. V prípade voľby tohto postupu </w:t>
      </w:r>
      <w:r w:rsidRPr="000815AB">
        <w:rPr>
          <w:rFonts w:ascii="Calibri" w:eastAsia="Times New Roman" w:hAnsi="Calibri" w:cs="Times New Roman"/>
          <w:b/>
          <w:sz w:val="20"/>
          <w:szCs w:val="24"/>
          <w:lang w:eastAsia="sk-SK"/>
          <w:rPrChange w:id="505" w:author="Autor">
            <w:rPr>
              <w:rFonts w:ascii="Calibri" w:eastAsia="Times New Roman" w:hAnsi="Calibri" w:cs="Times New Roman"/>
              <w:sz w:val="20"/>
              <w:szCs w:val="24"/>
              <w:lang w:eastAsia="sk-SK"/>
            </w:rPr>
          </w:rPrChange>
        </w:rPr>
        <w:t>musí prijímateľ disponovať minimálne dvomi ponukami, nakoľko okrem úspešného uchádzača určuje zároveň predpokladanú hodnotu zákazky.</w:t>
      </w:r>
      <w:r w:rsidRPr="00DD776A">
        <w:rPr>
          <w:rFonts w:ascii="Calibri" w:eastAsia="Times New Roman" w:hAnsi="Calibri" w:cs="Times New Roman"/>
          <w:sz w:val="20"/>
          <w:szCs w:val="24"/>
          <w:lang w:eastAsia="sk-SK"/>
        </w:rPr>
        <w:t xml:space="preserve"> Ak prijímateľovi </w:t>
      </w:r>
      <w:r w:rsidRPr="000815AB">
        <w:rPr>
          <w:rFonts w:ascii="Calibri" w:eastAsia="Times New Roman" w:hAnsi="Calibri" w:cs="Times New Roman"/>
          <w:b/>
          <w:sz w:val="20"/>
          <w:szCs w:val="24"/>
          <w:lang w:eastAsia="sk-SK"/>
          <w:rPrChange w:id="506" w:author="Autor">
            <w:rPr>
              <w:rFonts w:ascii="Calibri" w:eastAsia="Times New Roman" w:hAnsi="Calibri" w:cs="Times New Roman"/>
              <w:sz w:val="20"/>
              <w:szCs w:val="24"/>
              <w:lang w:eastAsia="sk-SK"/>
            </w:rPr>
          </w:rPrChange>
        </w:rPr>
        <w:t>neboli predložené dve ponuky</w:t>
      </w:r>
      <w:r w:rsidRPr="00DD776A">
        <w:rPr>
          <w:rFonts w:ascii="Calibri" w:eastAsia="Times New Roman" w:hAnsi="Calibri" w:cs="Times New Roman"/>
          <w:sz w:val="20"/>
          <w:szCs w:val="24"/>
          <w:lang w:eastAsia="sk-SK"/>
        </w:rPr>
        <w:t xml:space="preserve">, je možné pre účely určenia predpokladanej hodnoty zákazky </w:t>
      </w:r>
      <w:r w:rsidRPr="000815AB">
        <w:rPr>
          <w:rFonts w:ascii="Calibri" w:eastAsia="Times New Roman" w:hAnsi="Calibri" w:cs="Times New Roman"/>
          <w:b/>
          <w:sz w:val="20"/>
          <w:szCs w:val="24"/>
          <w:lang w:eastAsia="sk-SK"/>
          <w:rPrChange w:id="507" w:author="Autor">
            <w:rPr>
              <w:rFonts w:ascii="Calibri" w:eastAsia="Times New Roman" w:hAnsi="Calibri" w:cs="Times New Roman"/>
              <w:sz w:val="20"/>
              <w:szCs w:val="24"/>
              <w:lang w:eastAsia="sk-SK"/>
            </w:rPr>
          </w:rPrChange>
        </w:rPr>
        <w:t xml:space="preserve">použiť aj cenové ponuky identifikované cez webové rozhranie. Ak bola predložená iba jedna ponuka, prijímateľ dohľadá minimálne jednu ďalšiu ponuku na webe alebo ju identifikuje pomocou CRZ a spolu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Pr="000815AB">
        <w:rPr>
          <w:rFonts w:ascii="Calibri" w:eastAsia="Times New Roman" w:hAnsi="Calibri" w:cs="Times New Roman"/>
          <w:b/>
          <w:sz w:val="20"/>
          <w:szCs w:val="24"/>
          <w:lang w:eastAsia="sk-SK"/>
          <w:rPrChange w:id="508" w:author="Autor">
            <w:rPr>
              <w:rFonts w:ascii="Calibri" w:eastAsia="Times New Roman" w:hAnsi="Calibri" w:cs="Times New Roman"/>
              <w:sz w:val="20"/>
              <w:szCs w:val="24"/>
              <w:lang w:eastAsia="sk-SK"/>
            </w:rPr>
          </w:rPrChange>
        </w:rPr>
        <w:t>s ponukou predloženou na základe výzvy na predkladanie ponúk určiť z cenových údajov predpokladanú hodnotu zákazky.</w:t>
      </w:r>
      <w:r w:rsidRPr="00DD776A">
        <w:rPr>
          <w:rFonts w:ascii="Calibri" w:eastAsia="Times New Roman" w:hAnsi="Calibri" w:cs="Times New Roman"/>
          <w:sz w:val="20"/>
          <w:szCs w:val="24"/>
          <w:lang w:eastAsia="sk-SK"/>
        </w:rPr>
        <w:t xml:space="preserve"> Zmluvu s dodávateľom, ktorý ako jediný predložil ponuku, je možné uzavrieť v prípade, ak je jeho cenová ponuka najnižšia, pričom cena bola jediným kritériom na vyhodnotenie ponúk.</w:t>
      </w:r>
    </w:p>
    <w:p w14:paraId="6D1D4AF0" w14:textId="77777777" w:rsidR="00DF3F24" w:rsidRPr="00DD776A" w:rsidRDefault="00DF3F24" w:rsidP="00DF3F24">
      <w:pPr>
        <w:pStyle w:val="Odsekzoznamu"/>
        <w:ind w:left="786"/>
        <w:jc w:val="both"/>
        <w:rPr>
          <w:rFonts w:ascii="Calibri" w:eastAsia="Times New Roman" w:hAnsi="Calibri" w:cs="Times New Roman"/>
          <w:sz w:val="20"/>
          <w:szCs w:val="24"/>
          <w:lang w:eastAsia="sk-SK"/>
        </w:rPr>
      </w:pPr>
    </w:p>
    <w:p w14:paraId="17D0CCCE" w14:textId="77777777" w:rsidR="000815AB" w:rsidRPr="000815AB" w:rsidRDefault="000815AB">
      <w:pPr>
        <w:pStyle w:val="Odsekzoznamu"/>
        <w:numPr>
          <w:ilvl w:val="0"/>
          <w:numId w:val="143"/>
        </w:numPr>
        <w:jc w:val="both"/>
        <w:rPr>
          <w:rFonts w:ascii="Calibri" w:eastAsia="Times New Roman" w:hAnsi="Calibri" w:cs="Times New Roman"/>
          <w:sz w:val="20"/>
          <w:szCs w:val="24"/>
          <w:lang w:eastAsia="sk-SK"/>
        </w:rPr>
        <w:pPrChange w:id="509" w:author="Autor">
          <w:pPr>
            <w:pStyle w:val="Odsekzoznamu"/>
            <w:numPr>
              <w:numId w:val="143"/>
            </w:numPr>
            <w:ind w:left="786" w:hanging="360"/>
          </w:pPr>
        </w:pPrChange>
      </w:pPr>
      <w:r w:rsidRPr="000815AB">
        <w:rPr>
          <w:rFonts w:ascii="Calibri" w:eastAsia="Times New Roman" w:hAnsi="Calibri" w:cs="Times New Roman"/>
          <w:sz w:val="20"/>
          <w:szCs w:val="24"/>
          <w:lang w:eastAsia="sk-SK"/>
        </w:rPr>
        <w:t xml:space="preserve">Vo výnimočných prípadoch, kedy ide o jedinečný predmet zákazky, prijímateľ osloví záujemcu, ktorý je spôsobilý realizovať jedinečný predmet zákazky alebo disponuje ponukou záujemcu </w:t>
      </w:r>
      <w:r w:rsidRPr="000815AB">
        <w:rPr>
          <w:rFonts w:ascii="Calibri" w:eastAsia="Times New Roman" w:hAnsi="Calibri" w:cs="Times New Roman"/>
          <w:sz w:val="20"/>
          <w:szCs w:val="24"/>
          <w:lang w:eastAsia="sk-SK"/>
        </w:rPr>
        <w:lastRenderedPageBreak/>
        <w:t xml:space="preserve">spôsobilého realizovať jedinečný predmet zákazky. Jedinečnosť predmetu zákazky musí byť </w:t>
      </w:r>
      <w:r w:rsidR="00E2131F">
        <w:rPr>
          <w:rFonts w:ascii="Calibri" w:eastAsia="Times New Roman" w:hAnsi="Calibri" w:cs="Times New Roman"/>
          <w:sz w:val="20"/>
          <w:szCs w:val="24"/>
          <w:lang w:eastAsia="sk-SK"/>
        </w:rPr>
        <w:t xml:space="preserve"> </w:t>
      </w:r>
      <w:r w:rsidR="00E2131F">
        <w:rPr>
          <w:rFonts w:ascii="Calibri" w:eastAsia="Times New Roman" w:hAnsi="Calibri" w:cs="Times New Roman"/>
          <w:sz w:val="20"/>
          <w:szCs w:val="24"/>
          <w:lang w:eastAsia="sk-SK"/>
        </w:rPr>
        <w:br/>
      </w:r>
      <w:r w:rsidRPr="000815AB">
        <w:rPr>
          <w:rFonts w:ascii="Calibri" w:eastAsia="Times New Roman" w:hAnsi="Calibri" w:cs="Times New Roman"/>
          <w:sz w:val="20"/>
          <w:szCs w:val="24"/>
          <w:lang w:eastAsia="sk-SK"/>
        </w:rPr>
        <w:t xml:space="preserve">zo strany prijímateľa riadne zdôvodnená a vypracovaná ešte pred vyhlásením zákazky a dôkazné bremeno preukázania skutočnosti, že na relevantnom trhu neexistuje viac ako 1 dodávateľ znáša prijímateľ. </w:t>
      </w:r>
      <w:r w:rsidRPr="004B6104">
        <w:rPr>
          <w:rFonts w:ascii="Calibri" w:eastAsia="Times New Roman" w:hAnsi="Calibri" w:cs="Times New Roman"/>
          <w:b/>
          <w:sz w:val="20"/>
          <w:szCs w:val="24"/>
          <w:lang w:eastAsia="sk-SK"/>
          <w:rPrChange w:id="510" w:author="Autor">
            <w:rPr>
              <w:rFonts w:ascii="Calibri" w:eastAsia="Times New Roman" w:hAnsi="Calibri" w:cs="Times New Roman"/>
              <w:sz w:val="20"/>
              <w:szCs w:val="24"/>
              <w:lang w:eastAsia="sk-SK"/>
            </w:rPr>
          </w:rPrChange>
        </w:rPr>
        <w:t xml:space="preserve">Súčasťou odôvodnenia jedinečnosti predmetu zákazky musí byť vyhlásenie prijímateľa k overeniu hospodárnosti, a to najmä porovnanie jedinečného predmetu zákazky </w:t>
      </w:r>
      <w:r w:rsidR="00E2131F">
        <w:rPr>
          <w:rFonts w:ascii="Calibri" w:eastAsia="Times New Roman" w:hAnsi="Calibri" w:cs="Times New Roman"/>
          <w:b/>
          <w:sz w:val="20"/>
          <w:szCs w:val="24"/>
          <w:lang w:eastAsia="sk-SK"/>
        </w:rPr>
        <w:t xml:space="preserve"> </w:t>
      </w:r>
      <w:r w:rsidR="00E2131F">
        <w:rPr>
          <w:rFonts w:ascii="Calibri" w:eastAsia="Times New Roman" w:hAnsi="Calibri" w:cs="Times New Roman"/>
          <w:b/>
          <w:sz w:val="20"/>
          <w:szCs w:val="24"/>
          <w:lang w:eastAsia="sk-SK"/>
        </w:rPr>
        <w:br/>
      </w:r>
      <w:r w:rsidRPr="004B6104">
        <w:rPr>
          <w:rFonts w:ascii="Calibri" w:eastAsia="Times New Roman" w:hAnsi="Calibri" w:cs="Times New Roman"/>
          <w:b/>
          <w:sz w:val="20"/>
          <w:szCs w:val="24"/>
          <w:lang w:eastAsia="sk-SK"/>
          <w:rPrChange w:id="511" w:author="Autor">
            <w:rPr>
              <w:rFonts w:ascii="Calibri" w:eastAsia="Times New Roman" w:hAnsi="Calibri" w:cs="Times New Roman"/>
              <w:sz w:val="20"/>
              <w:szCs w:val="24"/>
              <w:lang w:eastAsia="sk-SK"/>
            </w:rPr>
          </w:rPrChange>
        </w:rPr>
        <w:t>s inou zákazkou, ktorá vykazuje určité spoločné znaky.</w:t>
      </w:r>
      <w:r w:rsidRPr="000815AB">
        <w:rPr>
          <w:rFonts w:ascii="Calibri" w:eastAsia="Times New Roman" w:hAnsi="Calibri" w:cs="Times New Roman"/>
          <w:sz w:val="20"/>
          <w:szCs w:val="24"/>
          <w:lang w:eastAsia="sk-SK"/>
        </w:rPr>
        <w:t xml:space="preserve"> Uvedené nezbavuje povinnosti RO overiť hospodárnosť výdavkov zákazky podľa metodického pokynu . Odôvodnenie k jedinečnému predmetu zákazky, resp. k predmetu zákazky, v rámci ktorého nie je možné vykonať prieskum trhu, musí byť súčasťou dokumentácie k zákazke. </w:t>
      </w:r>
      <w:r w:rsidRPr="004B6104">
        <w:rPr>
          <w:rFonts w:ascii="Calibri" w:eastAsia="Times New Roman" w:hAnsi="Calibri" w:cs="Times New Roman"/>
          <w:b/>
          <w:sz w:val="20"/>
          <w:szCs w:val="24"/>
          <w:lang w:eastAsia="sk-SK"/>
          <w:rPrChange w:id="512" w:author="Autor">
            <w:rPr>
              <w:rFonts w:ascii="Calibri" w:eastAsia="Times New Roman" w:hAnsi="Calibri" w:cs="Times New Roman"/>
              <w:sz w:val="20"/>
              <w:szCs w:val="24"/>
              <w:lang w:eastAsia="sk-SK"/>
            </w:rPr>
          </w:rPrChange>
        </w:rPr>
        <w:t>Aj v tomto výnimočnom prípade je však povinnosťou prijímateľa zverejniť zákazku na webovom sídle a zaslať informáciu o tomto zverejnení na osobitný mailový kontakt zakazkycko@vlada.gov.sk.</w:t>
      </w:r>
      <w:r w:rsidRPr="000815AB">
        <w:rPr>
          <w:rFonts w:ascii="Calibri" w:eastAsia="Times New Roman" w:hAnsi="Calibri" w:cs="Times New Roman"/>
          <w:sz w:val="20"/>
          <w:szCs w:val="24"/>
          <w:lang w:eastAsia="sk-SK"/>
        </w:rPr>
        <w:t xml:space="preserve"> </w:t>
      </w:r>
    </w:p>
    <w:p w14:paraId="404DB8CD" w14:textId="77777777"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8586D">
        <w:rPr>
          <w:rFonts w:ascii="Calibri" w:eastAsia="Times New Roman" w:hAnsi="Calibri" w:cs="Times New Roman"/>
          <w:sz w:val="20"/>
          <w:szCs w:val="24"/>
          <w:lang w:eastAsia="sk-SK"/>
        </w:rPr>
        <w:t xml:space="preserve">Ak prijímateľovi </w:t>
      </w:r>
      <w:r w:rsidRPr="009C597D">
        <w:rPr>
          <w:rFonts w:ascii="Calibri" w:eastAsia="Times New Roman" w:hAnsi="Calibri" w:cs="Times New Roman"/>
          <w:b/>
          <w:sz w:val="20"/>
          <w:szCs w:val="24"/>
          <w:lang w:eastAsia="sk-SK"/>
        </w:rPr>
        <w:t>nebude predložená žiadna ponuka</w:t>
      </w:r>
      <w:r w:rsidRPr="0098586D">
        <w:rPr>
          <w:rFonts w:ascii="Calibri" w:eastAsia="Times New Roman" w:hAnsi="Calibri" w:cs="Times New Roman"/>
          <w:sz w:val="20"/>
          <w:szCs w:val="24"/>
          <w:lang w:eastAsia="sk-SK"/>
        </w:rPr>
        <w:t xml:space="preserve"> a splnil všetky postupy uvedené</w:t>
      </w:r>
      <w:r w:rsidRPr="0098586D">
        <w:rPr>
          <w:rFonts w:ascii="Calibri" w:eastAsia="Times New Roman" w:hAnsi="Calibri" w:cs="Times New Roman"/>
          <w:sz w:val="20"/>
          <w:szCs w:val="24"/>
          <w:lang w:eastAsia="sk-SK"/>
        </w:rPr>
        <w:br/>
        <w:t xml:space="preserve">v predchádzajúcich </w:t>
      </w:r>
      <w:r w:rsidR="00C85CFB">
        <w:rPr>
          <w:rFonts w:ascii="Calibri" w:eastAsia="Times New Roman" w:hAnsi="Calibri" w:cs="Times New Roman"/>
          <w:sz w:val="20"/>
          <w:szCs w:val="24"/>
          <w:lang w:eastAsia="sk-SK"/>
        </w:rPr>
        <w:t>bodoch</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je oprávnený vyzvať na rokovanie jedného alebo viacerých záujemcov</w:t>
      </w:r>
      <w:r w:rsidRPr="0098586D">
        <w:rPr>
          <w:rFonts w:ascii="Calibri" w:eastAsia="Times New Roman" w:hAnsi="Calibri" w:cs="Times New Roman"/>
          <w:sz w:val="20"/>
          <w:szCs w:val="24"/>
          <w:lang w:eastAsia="sk-SK"/>
        </w:rPr>
        <w:t xml:space="preserve">,  s ktorými rokuje o zadaní zákazky. Predmetom týchto rokovaní nemôže byť zúženie/rozšírenie predmetu zákazky, úprava podmienok účasti, podmienok realizácie zmluvy ani kritérií na vyhodnotenie ponúk uvedených vo výzve na súťaž. </w:t>
      </w:r>
      <w:r w:rsidRPr="009C597D">
        <w:rPr>
          <w:rFonts w:ascii="Calibri" w:eastAsia="Times New Roman" w:hAnsi="Calibri" w:cs="Times New Roman"/>
          <w:b/>
          <w:sz w:val="20"/>
          <w:szCs w:val="24"/>
          <w:lang w:eastAsia="sk-SK"/>
        </w:rPr>
        <w:t xml:space="preserve">Z rokovania je prijímateľ povinný vyhotoviť zápis, ako aj zdôvodniť výber záujemcu alebo záujemcov, ktorí boli vyzvaní </w:t>
      </w:r>
      <w:r w:rsidR="00DF3F24">
        <w:rPr>
          <w:rFonts w:ascii="Calibri" w:eastAsia="Times New Roman" w:hAnsi="Calibri" w:cs="Times New Roman"/>
          <w:b/>
          <w:sz w:val="20"/>
          <w:szCs w:val="24"/>
          <w:lang w:eastAsia="sk-SK"/>
        </w:rPr>
        <w:t xml:space="preserve"> </w:t>
      </w:r>
      <w:r w:rsidR="00DF3F24">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na rokovanie.</w:t>
      </w:r>
    </w:p>
    <w:p w14:paraId="00B772A2" w14:textId="77777777" w:rsidR="00777572" w:rsidRPr="00DC7DDF"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sz w:val="20"/>
          <w:szCs w:val="24"/>
          <w:lang w:eastAsia="sk-SK"/>
        </w:rPr>
        <w:t xml:space="preserve">Postup prijímateľa bude zdokumentovaný v rámci </w:t>
      </w:r>
      <w:r w:rsidRPr="007A02DC">
        <w:rPr>
          <w:rFonts w:ascii="Calibri" w:eastAsia="Times New Roman" w:hAnsi="Calibri" w:cs="Times New Roman"/>
          <w:b/>
          <w:sz w:val="20"/>
          <w:szCs w:val="24"/>
          <w:lang w:eastAsia="sk-SK"/>
        </w:rPr>
        <w:t>záznamu z prieskumu trhu</w:t>
      </w:r>
      <w:r w:rsidRPr="009C597D">
        <w:rPr>
          <w:rFonts w:ascii="Calibri" w:eastAsia="Times New Roman" w:hAnsi="Calibri" w:cs="Times New Roman"/>
          <w:sz w:val="20"/>
          <w:szCs w:val="24"/>
          <w:lang w:eastAsia="sk-SK"/>
        </w:rPr>
        <w:t xml:space="preserve">. </w:t>
      </w:r>
      <w:r w:rsidRPr="007A02DC">
        <w:rPr>
          <w:rFonts w:ascii="Calibri" w:eastAsia="Times New Roman" w:hAnsi="Calibri" w:cs="Times New Roman"/>
          <w:sz w:val="20"/>
          <w:szCs w:val="24"/>
          <w:lang w:eastAsia="sk-SK"/>
        </w:rPr>
        <w:t xml:space="preserve">Jeho minimálne náležitosti sú nasledovné: </w:t>
      </w:r>
    </w:p>
    <w:p w14:paraId="18B56262"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prijímateľa, </w:t>
      </w:r>
    </w:p>
    <w:p w14:paraId="018BFF8E"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názov zákazky, </w:t>
      </w:r>
    </w:p>
    <w:p w14:paraId="72D7A12B"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kód CPV, </w:t>
      </w:r>
    </w:p>
    <w:p w14:paraId="554EE81E"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predmet zákazky, </w:t>
      </w:r>
    </w:p>
    <w:p w14:paraId="4F2BAD7A"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predpokladaná hodnota zákazky,</w:t>
      </w:r>
    </w:p>
    <w:p w14:paraId="59AAEE58"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určenie kritéria/kritérií na vyhodnocovanie ponúk, </w:t>
      </w:r>
    </w:p>
    <w:p w14:paraId="0D869BAF"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spôsob vykonania prieskumu a identifikovanie podkladov, na základe ktorých boli ponuky vyhodnocované, </w:t>
      </w:r>
    </w:p>
    <w:p w14:paraId="000F49C4" w14:textId="3721780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zoznam oslovených záujemcov a dátum ich oslovenia, </w:t>
      </w:r>
      <w:ins w:id="513" w:author="Autor">
        <w:r w:rsidR="00DA34F4">
          <w:rPr>
            <w:rFonts w:asciiTheme="minorHAnsi" w:hAnsiTheme="minorHAnsi"/>
            <w:sz w:val="20"/>
            <w:szCs w:val="20"/>
          </w:rPr>
          <w:t>ak je relevantné</w:t>
        </w:r>
      </w:ins>
      <w:r w:rsidR="00B0532B">
        <w:rPr>
          <w:rFonts w:asciiTheme="minorHAnsi" w:hAnsiTheme="minorHAnsi"/>
          <w:sz w:val="20"/>
          <w:szCs w:val="20"/>
        </w:rPr>
        <w:t>,</w:t>
      </w:r>
    </w:p>
    <w:p w14:paraId="658D98BA" w14:textId="77C41F9B"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informácia o skutočnosti, či sú oslovení záujemcovia oprávnení dodávať tovary, uskutočňovať stavebné práce alebo poskytovať služby v rozsahu predmetu zákazky, </w:t>
      </w:r>
      <w:ins w:id="514" w:author="Autor">
        <w:r w:rsidR="00DA34F4">
          <w:rPr>
            <w:rFonts w:asciiTheme="minorHAnsi" w:hAnsiTheme="minorHAnsi"/>
            <w:sz w:val="20"/>
            <w:szCs w:val="20"/>
          </w:rPr>
          <w:t>ak je relevantné</w:t>
        </w:r>
      </w:ins>
      <w:r w:rsidR="00B0532B">
        <w:rPr>
          <w:rFonts w:asciiTheme="minorHAnsi" w:hAnsiTheme="minorHAnsi"/>
          <w:sz w:val="20"/>
          <w:szCs w:val="20"/>
        </w:rPr>
        <w:t>,</w:t>
      </w:r>
    </w:p>
    <w:p w14:paraId="0428FE14"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dátum vyhodnocovania ponúk, </w:t>
      </w:r>
    </w:p>
    <w:p w14:paraId="33A7F299"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zoznam uchádzačov, ktorí predložili ponuku, </w:t>
      </w:r>
    </w:p>
    <w:p w14:paraId="4D12AD4D"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a vyhodnotenie splnenia jednotlivých  podmienok účasti a návrhov na plnenie kritérií, </w:t>
      </w:r>
    </w:p>
    <w:p w14:paraId="608F3504"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úspešného dodávateľa/poskytovateľa/zhotoviteľa, </w:t>
      </w:r>
    </w:p>
    <w:p w14:paraId="70F1D6AE"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konečná zmluvná cena ponuky úspešného uchádzača (uviesť cenu s DPH aj bez DPH), </w:t>
      </w:r>
    </w:p>
    <w:p w14:paraId="08C5D790"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spôsob vzniku záväzku (zmluva, objednávka...), </w:t>
      </w:r>
    </w:p>
    <w:p w14:paraId="28EB56A7"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podmienky realizácie zmluvy (najmä lehota plnenia a miesto realizácie),</w:t>
      </w:r>
    </w:p>
    <w:p w14:paraId="67680601" w14:textId="77777777"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meno, funkcia, dátum a podpis zodpovednej osoby, ktorá vykonala prieskum. </w:t>
      </w:r>
    </w:p>
    <w:p w14:paraId="1CBB3D31" w14:textId="77777777" w:rsidR="00777572" w:rsidRPr="00777572" w:rsidRDefault="00777572" w:rsidP="009C3984">
      <w:pPr>
        <w:pStyle w:val="Nadpis4"/>
      </w:pPr>
      <w:bookmarkStart w:id="515" w:name="_Toc480460397"/>
      <w:bookmarkStart w:id="516" w:name="_Toc480460480"/>
      <w:bookmarkStart w:id="517" w:name="_Toc480460398"/>
      <w:bookmarkStart w:id="518" w:name="_Toc480460481"/>
      <w:bookmarkStart w:id="519" w:name="_Toc480460399"/>
      <w:bookmarkStart w:id="520" w:name="_Toc480460482"/>
      <w:bookmarkStart w:id="521" w:name="_Toc480460400"/>
      <w:bookmarkStart w:id="522" w:name="_Toc480460483"/>
      <w:bookmarkStart w:id="523" w:name="_Toc480460401"/>
      <w:bookmarkStart w:id="524" w:name="_Toc480460484"/>
      <w:bookmarkStart w:id="525" w:name="_Toc480460402"/>
      <w:bookmarkStart w:id="526" w:name="_Toc480460485"/>
      <w:bookmarkStart w:id="527" w:name="_Toc480460403"/>
      <w:bookmarkStart w:id="528" w:name="_Toc480460486"/>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Pr="00777572">
        <w:t xml:space="preserve">Zákazky s nízkou hodnotou, ktorých predpokladaná hodnota bez DPH je nižšia ako </w:t>
      </w:r>
      <w:r w:rsidRPr="00777572">
        <w:br/>
      </w:r>
      <w:r w:rsidR="00C85CFB">
        <w:t>5</w:t>
      </w:r>
      <w:r w:rsidRPr="00777572">
        <w:t xml:space="preserve">0 000 EUR (ďalej len „zákazky do </w:t>
      </w:r>
      <w:r w:rsidR="00C85CFB">
        <w:t>5</w:t>
      </w:r>
      <w:r w:rsidRPr="00777572">
        <w:t>0 000 EUR“)</w:t>
      </w:r>
    </w:p>
    <w:p w14:paraId="562738B2" w14:textId="77777777" w:rsidR="008575B7" w:rsidRDefault="00777572" w:rsidP="00A16384">
      <w:pPr>
        <w:numPr>
          <w:ilvl w:val="0"/>
          <w:numId w:val="171"/>
        </w:numPr>
        <w:spacing w:before="120" w:after="120"/>
        <w:ind w:left="709" w:hanging="709"/>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V prípade zákaziek do </w:t>
      </w:r>
      <w:r w:rsidR="00C85CFB">
        <w:rPr>
          <w:rFonts w:ascii="Calibri" w:eastAsia="Times New Roman" w:hAnsi="Calibri" w:cs="Times New Roman"/>
          <w:sz w:val="20"/>
          <w:szCs w:val="20"/>
          <w:lang w:eastAsia="sk-SK"/>
        </w:rPr>
        <w:t>5</w:t>
      </w:r>
      <w:r w:rsidRPr="00073516">
        <w:rPr>
          <w:rFonts w:ascii="Calibri" w:eastAsia="Times New Roman" w:hAnsi="Calibri" w:cs="Times New Roman"/>
          <w:sz w:val="20"/>
          <w:szCs w:val="20"/>
          <w:lang w:eastAsia="sk-SK"/>
        </w:rPr>
        <w:t xml:space="preserve">0 000 EUR </w:t>
      </w:r>
      <w:r w:rsidRPr="00073516">
        <w:rPr>
          <w:rFonts w:ascii="Calibri" w:eastAsia="Times New Roman" w:hAnsi="Calibri" w:cs="Times New Roman"/>
          <w:b/>
          <w:sz w:val="20"/>
          <w:szCs w:val="20"/>
          <w:lang w:eastAsia="sk-SK"/>
        </w:rPr>
        <w:t>nie je potrebné predloženie písomných ponúk</w:t>
      </w:r>
      <w:r w:rsidRPr="00073516">
        <w:rPr>
          <w:rFonts w:ascii="Calibri" w:eastAsia="Times New Roman" w:hAnsi="Calibri" w:cs="Times New Roman"/>
          <w:sz w:val="20"/>
          <w:szCs w:val="20"/>
          <w:lang w:eastAsia="sk-SK"/>
        </w:rPr>
        <w:t xml:space="preserve">, avšak prijímateľ </w:t>
      </w:r>
      <w:r w:rsidRPr="00073516">
        <w:rPr>
          <w:rFonts w:ascii="Calibri" w:eastAsia="Times New Roman" w:hAnsi="Calibri" w:cs="Times New Roman"/>
          <w:b/>
          <w:sz w:val="20"/>
          <w:szCs w:val="20"/>
          <w:lang w:eastAsia="sk-SK"/>
        </w:rPr>
        <w:t>musí zdôvodniť výber úspešného uchádzača na základe prieskumu trhu</w:t>
      </w:r>
      <w:r w:rsidRPr="00073516">
        <w:rPr>
          <w:rFonts w:ascii="Calibri" w:eastAsia="Times New Roman" w:hAnsi="Calibri" w:cs="Times New Roman"/>
          <w:sz w:val="20"/>
          <w:szCs w:val="20"/>
          <w:lang w:eastAsia="sk-SK"/>
        </w:rPr>
        <w:t xml:space="preserve">  (napr. formou faxu, web stránky, katalógov, cenových ponúk, atď. okrem telefonického prieskumu). </w:t>
      </w:r>
    </w:p>
    <w:p w14:paraId="39B6F1D6" w14:textId="77777777" w:rsidR="008575B7" w:rsidRPr="009C3984" w:rsidRDefault="008575B7" w:rsidP="00A16384">
      <w:pPr>
        <w:numPr>
          <w:ilvl w:val="0"/>
          <w:numId w:val="171"/>
        </w:numPr>
        <w:spacing w:before="120" w:after="120"/>
        <w:ind w:left="709" w:hanging="709"/>
        <w:jc w:val="both"/>
        <w:rPr>
          <w:rFonts w:ascii="Calibri" w:eastAsia="Times New Roman" w:hAnsi="Calibri" w:cs="Times New Roman"/>
          <w:b/>
          <w:sz w:val="20"/>
          <w:szCs w:val="20"/>
          <w:lang w:eastAsia="sk-SK"/>
        </w:rPr>
      </w:pPr>
      <w:r w:rsidRPr="009C3984">
        <w:rPr>
          <w:rFonts w:ascii="Calibri" w:eastAsia="Times New Roman" w:hAnsi="Calibri" w:cs="Times New Roman"/>
          <w:b/>
          <w:sz w:val="20"/>
          <w:szCs w:val="20"/>
          <w:lang w:eastAsia="sk-SK"/>
        </w:rPr>
        <w:lastRenderedPageBreak/>
        <w:t>P</w:t>
      </w:r>
      <w:r w:rsidR="00777572" w:rsidRPr="009C3984">
        <w:rPr>
          <w:rFonts w:ascii="Calibri" w:eastAsia="Times New Roman" w:hAnsi="Calibri" w:cs="Times New Roman"/>
          <w:b/>
          <w:sz w:val="20"/>
          <w:szCs w:val="20"/>
          <w:lang w:eastAsia="sk-SK"/>
        </w:rPr>
        <w:t xml:space="preserve">rieskum </w:t>
      </w:r>
      <w:r w:rsidRPr="009C3984">
        <w:rPr>
          <w:rFonts w:ascii="Calibri" w:eastAsia="Times New Roman" w:hAnsi="Calibri" w:cs="Times New Roman"/>
          <w:b/>
          <w:sz w:val="20"/>
          <w:szCs w:val="20"/>
          <w:lang w:eastAsia="sk-SK"/>
        </w:rPr>
        <w:t xml:space="preserve">trhu </w:t>
      </w:r>
      <w:r w:rsidR="00777572" w:rsidRPr="009C3984">
        <w:rPr>
          <w:rFonts w:ascii="Calibri" w:eastAsia="Times New Roman" w:hAnsi="Calibri" w:cs="Times New Roman"/>
          <w:b/>
          <w:sz w:val="20"/>
          <w:szCs w:val="20"/>
          <w:lang w:eastAsia="sk-SK"/>
        </w:rPr>
        <w:t xml:space="preserve">musí byť </w:t>
      </w:r>
      <w:r w:rsidR="00777572" w:rsidRPr="004E5AA2">
        <w:rPr>
          <w:rFonts w:ascii="Calibri" w:eastAsia="Times New Roman" w:hAnsi="Calibri" w:cs="Times New Roman"/>
          <w:b/>
          <w:sz w:val="20"/>
          <w:szCs w:val="20"/>
          <w:lang w:eastAsia="sk-SK"/>
        </w:rPr>
        <w:t>riadne zdokumentovaný</w:t>
      </w:r>
      <w:r w:rsidR="00777572" w:rsidRPr="009C3984">
        <w:rPr>
          <w:rFonts w:ascii="Calibri" w:eastAsia="Times New Roman" w:hAnsi="Calibri" w:cs="Times New Roman"/>
          <w:b/>
          <w:sz w:val="20"/>
          <w:szCs w:val="20"/>
          <w:lang w:eastAsia="sk-SK"/>
        </w:rPr>
        <w:t xml:space="preserve"> a musí byť z neho hodnoverne zrejmý výsledok výberu úspešného uchádzača. </w:t>
      </w:r>
    </w:p>
    <w:p w14:paraId="3A686B2B" w14:textId="77777777" w:rsidR="004E5AA2" w:rsidRDefault="00777572" w:rsidP="00A16384">
      <w:pPr>
        <w:numPr>
          <w:ilvl w:val="0"/>
          <w:numId w:val="171"/>
        </w:numPr>
        <w:spacing w:before="120" w:after="120"/>
        <w:ind w:left="709" w:hanging="709"/>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 tomto type zákaziek je prijímateľ </w:t>
      </w:r>
      <w:r w:rsidRPr="00073516">
        <w:rPr>
          <w:rFonts w:ascii="Calibri" w:eastAsia="Times New Roman" w:hAnsi="Calibri" w:cs="Times New Roman"/>
          <w:b/>
          <w:sz w:val="20"/>
          <w:szCs w:val="20"/>
          <w:lang w:eastAsia="sk-SK"/>
        </w:rPr>
        <w:t>povinný  osloviť minimálne troch potenciálnych záujemcov</w:t>
      </w:r>
      <w:r w:rsidRPr="00073516">
        <w:rPr>
          <w:rFonts w:ascii="Calibri" w:eastAsia="Times New Roman" w:hAnsi="Calibri" w:cs="Times New Roman"/>
          <w:sz w:val="20"/>
          <w:szCs w:val="20"/>
          <w:lang w:eastAsia="sk-SK"/>
        </w:rPr>
        <w:t xml:space="preserve"> alebo </w:t>
      </w:r>
      <w:r w:rsidRPr="00073516">
        <w:rPr>
          <w:rFonts w:ascii="Calibri" w:eastAsia="Times New Roman" w:hAnsi="Calibri" w:cs="Times New Roman"/>
          <w:b/>
          <w:sz w:val="20"/>
          <w:szCs w:val="20"/>
          <w:lang w:eastAsia="sk-SK"/>
        </w:rPr>
        <w:t>identifikovať minimálne troch potenciálnych dodávateľov</w:t>
      </w:r>
      <w:r w:rsidRPr="00073516">
        <w:rPr>
          <w:rFonts w:ascii="Calibri" w:eastAsia="Times New Roman" w:hAnsi="Calibri" w:cs="Times New Roman"/>
          <w:sz w:val="20"/>
          <w:szCs w:val="20"/>
          <w:lang w:eastAsia="sk-SK"/>
        </w:rPr>
        <w:t xml:space="preserve"> (napr. cez webové rozhranie). </w:t>
      </w:r>
      <w:r w:rsidRPr="00073516">
        <w:rPr>
          <w:rFonts w:ascii="Calibri" w:eastAsia="Times New Roman" w:hAnsi="Calibri" w:cs="Times New Roman"/>
          <w:b/>
          <w:sz w:val="20"/>
          <w:szCs w:val="20"/>
          <w:lang w:eastAsia="sk-SK"/>
        </w:rPr>
        <w:t>Oslovovaní alebo identifikovaní dodávatelia musia byť subjekty, ktoré sú oprávnené dodávať službu, tovar alebo prácu v rozsahu predmetu zákazky (identifikácia prebieha najmä cez informácie verejne uvedené obchodnom registri alebo živnostenskom registri).</w:t>
      </w:r>
      <w:r w:rsidRPr="00073516">
        <w:rPr>
          <w:rFonts w:ascii="Calibri" w:eastAsia="Times New Roman" w:hAnsi="Calibri" w:cs="Times New Roman"/>
          <w:sz w:val="20"/>
          <w:szCs w:val="20"/>
          <w:lang w:eastAsia="sk-SK"/>
        </w:rPr>
        <w:t xml:space="preserve"> </w:t>
      </w:r>
    </w:p>
    <w:p w14:paraId="52E434F3" w14:textId="77777777" w:rsidR="004E5AA2" w:rsidRPr="004E5AA2" w:rsidRDefault="00777572" w:rsidP="00A16384">
      <w:pPr>
        <w:numPr>
          <w:ilvl w:val="0"/>
          <w:numId w:val="171"/>
        </w:numPr>
        <w:spacing w:before="120" w:after="120"/>
        <w:ind w:left="709" w:hanging="709"/>
        <w:jc w:val="both"/>
        <w:rPr>
          <w:rFonts w:ascii="Calibri" w:eastAsia="Times New Roman" w:hAnsi="Calibri" w:cs="Times New Roman"/>
          <w:sz w:val="20"/>
          <w:szCs w:val="20"/>
          <w:lang w:eastAsia="sk-SK"/>
        </w:rPr>
      </w:pPr>
      <w:r w:rsidRPr="009C3984">
        <w:rPr>
          <w:rFonts w:ascii="Calibri" w:eastAsia="Times New Roman" w:hAnsi="Calibri" w:cs="Times New Roman"/>
          <w:b/>
          <w:sz w:val="20"/>
          <w:szCs w:val="20"/>
          <w:lang w:eastAsia="sk-SK"/>
        </w:rPr>
        <w:t>Výber úspešného uchádzača</w:t>
      </w:r>
      <w:r w:rsidRPr="004E5AA2">
        <w:rPr>
          <w:rFonts w:ascii="Calibri" w:eastAsia="Times New Roman" w:hAnsi="Calibri" w:cs="Times New Roman"/>
          <w:sz w:val="20"/>
          <w:szCs w:val="20"/>
          <w:lang w:eastAsia="sk-SK"/>
        </w:rPr>
        <w:t xml:space="preserve">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w:t>
      </w:r>
      <w:r w:rsidRPr="004E5AA2">
        <w:rPr>
          <w:rFonts w:ascii="Calibri" w:eastAsia="Times New Roman" w:hAnsi="Calibri" w:cs="Times New Roman"/>
          <w:b/>
          <w:sz w:val="20"/>
          <w:szCs w:val="20"/>
          <w:lang w:eastAsia="sk-SK"/>
        </w:rPr>
        <w:t>je povinný vyhodnotiť ponuky v súlade s podmienkami a kritériami, ktoré si pre tento účel určil</w:t>
      </w:r>
      <w:r w:rsidRPr="004E5AA2">
        <w:rPr>
          <w:rFonts w:ascii="Calibri" w:eastAsia="Times New Roman" w:hAnsi="Calibri" w:cs="Times New Roman"/>
          <w:sz w:val="20"/>
          <w:szCs w:val="20"/>
          <w:lang w:eastAsia="sk-SK"/>
        </w:rPr>
        <w:t xml:space="preserve">. </w:t>
      </w:r>
      <w:r w:rsidR="004E5AA2" w:rsidRPr="004E5AA2">
        <w:rPr>
          <w:rFonts w:ascii="Calibri" w:eastAsia="Times New Roman" w:hAnsi="Calibri" w:cs="Times New Roman"/>
          <w:sz w:val="20"/>
          <w:szCs w:val="20"/>
          <w:lang w:eastAsia="sk-SK"/>
        </w:rPr>
        <w:t xml:space="preserve"> </w:t>
      </w:r>
    </w:p>
    <w:p w14:paraId="17D03070" w14:textId="77777777" w:rsidR="00C85CFB" w:rsidRPr="00A16384" w:rsidRDefault="00777572" w:rsidP="00A16384">
      <w:pPr>
        <w:numPr>
          <w:ilvl w:val="0"/>
          <w:numId w:val="171"/>
        </w:numPr>
        <w:spacing w:before="120" w:after="120"/>
        <w:ind w:left="709" w:hanging="709"/>
        <w:jc w:val="both"/>
        <w:rPr>
          <w:rFonts w:asciiTheme="minorHAnsi" w:hAnsiTheme="minorHAnsi" w:cstheme="minorHAnsi"/>
          <w:sz w:val="20"/>
          <w:szCs w:val="20"/>
        </w:rPr>
      </w:pPr>
      <w:r w:rsidRPr="00073516">
        <w:rPr>
          <w:rFonts w:ascii="Calibri" w:eastAsia="Times New Roman" w:hAnsi="Calibri" w:cs="Times New Roman"/>
          <w:b/>
          <w:sz w:val="20"/>
          <w:szCs w:val="20"/>
          <w:lang w:eastAsia="sk-SK"/>
        </w:rPr>
        <w:t>Vo výnimočných prípadoch</w:t>
      </w:r>
      <w:r w:rsidRPr="00073516">
        <w:rPr>
          <w:rFonts w:ascii="Calibri" w:eastAsia="Times New Roman" w:hAnsi="Calibri" w:cs="Times New Roman"/>
          <w:sz w:val="20"/>
          <w:szCs w:val="20"/>
          <w:lang w:eastAsia="sk-SK"/>
        </w:rPr>
        <w:t xml:space="preserve">, kedy môže ísť o jedinečný predmet zákazky </w:t>
      </w:r>
      <w:r w:rsidRPr="00073516">
        <w:rPr>
          <w:rFonts w:ascii="Calibri" w:eastAsia="Times New Roman" w:hAnsi="Calibri" w:cs="Times New Roman"/>
          <w:b/>
          <w:sz w:val="20"/>
          <w:szCs w:val="20"/>
          <w:lang w:eastAsia="sk-SK"/>
        </w:rPr>
        <w:t>môže prijímateľ osloviť/identifikovať aj menej ako troch</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záujemcov,</w:t>
      </w:r>
      <w:r w:rsidRPr="00073516">
        <w:rPr>
          <w:rFonts w:ascii="Calibri" w:eastAsia="Times New Roman" w:hAnsi="Calibri" w:cs="Times New Roman"/>
          <w:sz w:val="20"/>
          <w:szCs w:val="20"/>
          <w:lang w:eastAsia="sk-SK"/>
        </w:rPr>
        <w:t xml:space="preserve"> pričom táto výnimka musí byť zo strany </w:t>
      </w:r>
      <w:r w:rsidRPr="00A16384">
        <w:rPr>
          <w:rFonts w:asciiTheme="minorHAnsi" w:eastAsia="Times New Roman" w:hAnsiTheme="minorHAnsi" w:cstheme="minorHAnsi"/>
          <w:sz w:val="20"/>
          <w:szCs w:val="20"/>
          <w:lang w:eastAsia="sk-SK"/>
        </w:rPr>
        <w:t>prijímateľa riadne zdôvodnená a </w:t>
      </w:r>
      <w:r w:rsidR="00C85CFB" w:rsidRPr="00A16384">
        <w:rPr>
          <w:rFonts w:asciiTheme="minorHAnsi" w:hAnsiTheme="minorHAnsi" w:cstheme="minorHAnsi"/>
          <w:sz w:val="20"/>
          <w:szCs w:val="20"/>
        </w:rPr>
        <w:t>vypracovaná ešte pred vyhlásením zákazky a dôkazné bremeno preukázania skutočnosti, že na relevantnom trhu neexistuje viac ako 1 alebo 2 dodávatelia znáša prijímateľ. Súčasťou odôvodnenia jedinečnosti predmetu zákazky musí byť vyhlásenie prijímateľa k overeniu hospodárnosti, a to najmä porovnanie jedinečného predmetu zákazky s inou zákazkou, ktorá vykazuje určité spoločné znaky. Uvedené nezbavuje povinnosti RO overiť hospodárnosť výdavkov zákazky podľa metodického pokynu</w:t>
      </w:r>
      <w:r w:rsidR="00C85CFB" w:rsidRPr="00A16384">
        <w:rPr>
          <w:rFonts w:asciiTheme="minorHAnsi" w:hAnsiTheme="minorHAnsi" w:cstheme="minorHAnsi"/>
          <w:sz w:val="20"/>
          <w:szCs w:val="20"/>
          <w:vertAlign w:val="superscript"/>
        </w:rPr>
        <w:footnoteReference w:id="5"/>
      </w:r>
      <w:r w:rsidR="00C85CFB" w:rsidRPr="00A16384">
        <w:rPr>
          <w:rFonts w:asciiTheme="minorHAnsi" w:hAnsiTheme="minorHAnsi" w:cstheme="minorHAnsi"/>
          <w:sz w:val="20"/>
          <w:szCs w:val="20"/>
        </w:rPr>
        <w:t xml:space="preserve">. Odôvodnenie k jedinečnému predmetu zákazky, </w:t>
      </w:r>
      <w:bookmarkStart w:id="529" w:name="_Hlk526716467"/>
      <w:r w:rsidR="00C85CFB" w:rsidRPr="00A16384">
        <w:rPr>
          <w:rFonts w:asciiTheme="minorHAnsi" w:hAnsiTheme="minorHAnsi" w:cstheme="minorHAnsi"/>
          <w:sz w:val="20"/>
          <w:szCs w:val="20"/>
        </w:rPr>
        <w:t>resp. k predmetu zákazky, v rámci ktorého nie je možné vykonať prieskum trhu,</w:t>
      </w:r>
      <w:bookmarkEnd w:id="529"/>
      <w:r w:rsidR="00C85CFB" w:rsidRPr="00A16384">
        <w:rPr>
          <w:rFonts w:asciiTheme="minorHAnsi" w:hAnsiTheme="minorHAnsi" w:cstheme="minorHAnsi"/>
          <w:sz w:val="20"/>
          <w:szCs w:val="20"/>
        </w:rPr>
        <w:t xml:space="preserve"> musí byť súčasťou dokumentácie k zákazke. </w:t>
      </w:r>
    </w:p>
    <w:p w14:paraId="28DEEA38" w14:textId="77777777"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Ak prijímateľ oslovil na základe výzvy na predkladanie ponúk minimálne troch potenciálnych dodávateľov a v stanovenej lehote na predkladanie ponúk </w:t>
      </w:r>
      <w:r w:rsidRPr="00073516">
        <w:rPr>
          <w:rFonts w:ascii="Calibri" w:eastAsia="Times New Roman" w:hAnsi="Calibri" w:cs="Times New Roman"/>
          <w:b/>
          <w:sz w:val="20"/>
          <w:szCs w:val="20"/>
          <w:lang w:eastAsia="sk-SK"/>
        </w:rPr>
        <w:t>nebola predložená žiadna ponuka</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je oprávnený vyzvať na rokovanie jedného alebo viacerých záujemcov,</w:t>
      </w:r>
      <w:r w:rsidRPr="00073516">
        <w:rPr>
          <w:rFonts w:ascii="Calibri" w:eastAsia="Times New Roman" w:hAnsi="Calibri" w:cs="Times New Roman"/>
          <w:sz w:val="20"/>
          <w:szCs w:val="20"/>
          <w:lang w:eastAsia="sk-SK"/>
        </w:rPr>
        <w:t xml:space="preserve">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w:t>
      </w:r>
      <w:r w:rsidR="0029037E">
        <w:rPr>
          <w:rFonts w:ascii="Calibri" w:eastAsia="Times New Roman" w:hAnsi="Calibri" w:cs="Times New Roman"/>
          <w:sz w:val="20"/>
          <w:szCs w:val="20"/>
          <w:lang w:eastAsia="sk-SK"/>
        </w:rPr>
        <w:t xml:space="preserve"> </w:t>
      </w:r>
      <w:r w:rsidR="0029037E">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na rokovanie. </w:t>
      </w:r>
    </w:p>
    <w:p w14:paraId="0ACC1C4C" w14:textId="77777777"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 xml:space="preserve">Pri zákazkách do </w:t>
      </w:r>
      <w:r w:rsidR="00C85CFB">
        <w:rPr>
          <w:rFonts w:ascii="Calibri" w:eastAsia="Times New Roman" w:hAnsi="Calibri" w:cs="Times New Roman"/>
          <w:b/>
          <w:sz w:val="20"/>
          <w:szCs w:val="20"/>
          <w:lang w:eastAsia="sk-SK"/>
        </w:rPr>
        <w:t>5</w:t>
      </w:r>
      <w:r w:rsidRPr="00073516">
        <w:rPr>
          <w:rFonts w:ascii="Calibri" w:eastAsia="Times New Roman" w:hAnsi="Calibri" w:cs="Times New Roman"/>
          <w:b/>
          <w:sz w:val="20"/>
          <w:szCs w:val="20"/>
          <w:lang w:eastAsia="sk-SK"/>
        </w:rPr>
        <w:t xml:space="preserve">0 000 EUR nie je prijímateľ povinný zverejňovať zadávanie takejto zákazky </w:t>
      </w:r>
      <w:r w:rsidR="0029037E">
        <w:rPr>
          <w:rFonts w:ascii="Calibri" w:eastAsia="Times New Roman" w:hAnsi="Calibri" w:cs="Times New Roman"/>
          <w:b/>
          <w:sz w:val="20"/>
          <w:szCs w:val="20"/>
          <w:lang w:eastAsia="sk-SK"/>
        </w:rPr>
        <w:t xml:space="preserve"> </w:t>
      </w:r>
      <w:r w:rsidR="0029037E">
        <w:rPr>
          <w:rFonts w:ascii="Calibri" w:eastAsia="Times New Roman" w:hAnsi="Calibri" w:cs="Times New Roman"/>
          <w:b/>
          <w:sz w:val="20"/>
          <w:szCs w:val="20"/>
          <w:lang w:eastAsia="sk-SK"/>
        </w:rPr>
        <w:br/>
      </w:r>
      <w:r w:rsidRPr="00073516">
        <w:rPr>
          <w:rFonts w:ascii="Calibri" w:eastAsia="Times New Roman" w:hAnsi="Calibri" w:cs="Times New Roman"/>
          <w:b/>
          <w:sz w:val="20"/>
          <w:szCs w:val="20"/>
          <w:lang w:eastAsia="sk-SK"/>
        </w:rPr>
        <w:t>na svojej stránke, ani zasielať informáciu o zadávaní takýchto zákaziek na mailový kontakt CKO a ani zverejňovať</w:t>
      </w:r>
      <w:r w:rsidRPr="00073516">
        <w:rPr>
          <w:rFonts w:ascii="Calibri" w:eastAsia="Times New Roman" w:hAnsi="Calibri" w:cs="Times New Roman"/>
          <w:sz w:val="20"/>
          <w:szCs w:val="20"/>
          <w:lang w:eastAsia="sk-SK"/>
        </w:rPr>
        <w:t xml:space="preserve">, resp. zasielať výzvu na súťaž vybraným záujemcom. Týmto nie je dotknutá povinnosť prijímateľa dodržať pri obstarávaní takejto zákazky základné princípy VO. </w:t>
      </w:r>
    </w:p>
    <w:p w14:paraId="53663AB1" w14:textId="051C7BDE"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Náležitosti záznamu z prieskumu trhu sú najmä</w:t>
      </w:r>
      <w:r w:rsidRPr="00073516">
        <w:rPr>
          <w:rFonts w:ascii="Calibri" w:eastAsia="Times New Roman" w:hAnsi="Calibri" w:cs="Times New Roman"/>
          <w:sz w:val="20"/>
          <w:szCs w:val="20"/>
          <w:lang w:eastAsia="sk-SK"/>
        </w:rPr>
        <w:t xml:space="preserve">: identifikácia prijímateľa,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w:t>
      </w:r>
      <w:ins w:id="530" w:author="Autor">
        <w:r w:rsidR="000D53F0">
          <w:rPr>
            <w:rFonts w:ascii="Calibri" w:eastAsia="Times New Roman" w:hAnsi="Calibri" w:cs="Times New Roman"/>
            <w:sz w:val="20"/>
            <w:szCs w:val="20"/>
            <w:lang w:eastAsia="sk-SK"/>
          </w:rPr>
          <w:t xml:space="preserve">stavebnú </w:t>
        </w:r>
      </w:ins>
      <w:r w:rsidRPr="00073516">
        <w:rPr>
          <w:rFonts w:ascii="Calibri" w:eastAsia="Times New Roman" w:hAnsi="Calibri" w:cs="Times New Roman"/>
          <w:sz w:val="20"/>
          <w:szCs w:val="20"/>
          <w:lang w:eastAsia="sk-SK"/>
        </w:rPr>
        <w:t xml:space="preserve">prácu v rozsahu predmetu zákazky, dátum oslovenia alebo vyhodnocovania, v prípade, že boli záujemcovia oslovovaní, tak zoznam uchádzačov, ktorí predložili ponuku, identifikácia a vyhodnotenie splnenia jednotlivých návrhov na plnenie podmienok účasti </w:t>
      </w:r>
      <w:r w:rsidR="0029037E">
        <w:rPr>
          <w:rFonts w:ascii="Calibri" w:eastAsia="Times New Roman" w:hAnsi="Calibri" w:cs="Times New Roman"/>
          <w:sz w:val="20"/>
          <w:szCs w:val="20"/>
          <w:lang w:eastAsia="sk-SK"/>
        </w:rPr>
        <w:t xml:space="preserve"> </w:t>
      </w:r>
      <w:r w:rsidR="0029037E">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a plnenie kritérií, identifikácia úspešného</w:t>
      </w:r>
      <w:r w:rsidR="004E5AA2">
        <w:rPr>
          <w:rFonts w:ascii="Calibri" w:eastAsia="Times New Roman" w:hAnsi="Calibri" w:cs="Times New Roman"/>
          <w:sz w:val="20"/>
          <w:szCs w:val="20"/>
          <w:lang w:eastAsia="sk-SK"/>
        </w:rPr>
        <w:t xml:space="preserve"> dodá</w:t>
      </w:r>
      <w:r w:rsidRPr="00073516">
        <w:rPr>
          <w:rFonts w:ascii="Calibri" w:eastAsia="Times New Roman" w:hAnsi="Calibri" w:cs="Times New Roman"/>
          <w:sz w:val="20"/>
          <w:szCs w:val="20"/>
          <w:lang w:eastAsia="sk-SK"/>
        </w:rPr>
        <w:t>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poskytovateľa/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 xml:space="preserve">zhotoviteľa, konečná zmluvná cena ponuky úspešného uchádzača (uviesť s DPH aj bez DPH), spôsob vzniku záväzku (zmluva, objednávka...), meno, funkcia, dátum a podpis zodpovednej osoby, ktorá vykonala prieskum. </w:t>
      </w:r>
    </w:p>
    <w:p w14:paraId="13E68327" w14:textId="77777777"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lastRenderedPageBreak/>
        <w:t xml:space="preserve">V prípade zákaziek s nízkou hodnotou, ktorých predpokladaná hodnota je do </w:t>
      </w:r>
      <w:r w:rsidR="00C85CFB">
        <w:rPr>
          <w:rFonts w:ascii="Calibri" w:eastAsia="Times New Roman" w:hAnsi="Calibri" w:cs="Times New Roman"/>
          <w:b/>
          <w:sz w:val="20"/>
          <w:szCs w:val="20"/>
          <w:lang w:eastAsia="sk-SK"/>
        </w:rPr>
        <w:t>5</w:t>
      </w:r>
      <w:r w:rsidRPr="00073516">
        <w:rPr>
          <w:rFonts w:ascii="Calibri" w:eastAsia="Times New Roman" w:hAnsi="Calibri" w:cs="Times New Roman"/>
          <w:b/>
          <w:sz w:val="20"/>
          <w:szCs w:val="20"/>
          <w:lang w:eastAsia="sk-SK"/>
        </w:rPr>
        <w:t>0 000 EUR bez DPH, je možné určiť úspešného uchádzača na základe určenia predpokladanej hodnoty zákazky</w:t>
      </w:r>
      <w:r w:rsidRPr="00073516">
        <w:rPr>
          <w:rFonts w:ascii="Calibri" w:eastAsia="Times New Roman" w:hAnsi="Calibri" w:cs="Times New Roman"/>
          <w:sz w:val="20"/>
          <w:szCs w:val="20"/>
          <w:lang w:eastAsia="sk-SK"/>
        </w:rPr>
        <w:t xml:space="preserve">. Predpokladaná hodnota zákazky a úspešný uchádzač musí byť určený </w:t>
      </w:r>
      <w:r w:rsidRPr="00073516">
        <w:rPr>
          <w:rFonts w:ascii="Calibri" w:eastAsia="Times New Roman" w:hAnsi="Calibri" w:cs="Times New Roman"/>
          <w:b/>
          <w:sz w:val="20"/>
          <w:szCs w:val="20"/>
          <w:lang w:eastAsia="sk-SK"/>
        </w:rPr>
        <w:t>oslovením minimálne troch potenciálnych záujemcov alebo ich identifikovaním</w:t>
      </w:r>
      <w:r w:rsidRPr="00073516">
        <w:rPr>
          <w:rFonts w:ascii="Calibri" w:eastAsia="Times New Roman" w:hAnsi="Calibri" w:cs="Times New Roman"/>
          <w:sz w:val="20"/>
          <w:szCs w:val="20"/>
          <w:lang w:eastAsia="sk-SK"/>
        </w:rPr>
        <w:t xml:space="preserve">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w:t>
      </w:r>
      <w:r w:rsidRPr="00073516">
        <w:rPr>
          <w:rFonts w:ascii="Calibri" w:eastAsia="Times New Roman" w:hAnsi="Calibri" w:cs="Times New Roman"/>
          <w:b/>
          <w:sz w:val="20"/>
          <w:szCs w:val="20"/>
          <w:lang w:eastAsia="sk-SK"/>
        </w:rPr>
        <w:t>Prijímateľ vo výzve</w:t>
      </w:r>
      <w:r w:rsidRPr="00073516">
        <w:rPr>
          <w:rFonts w:ascii="Calibri" w:eastAsia="Times New Roman" w:hAnsi="Calibri" w:cs="Times New Roman"/>
          <w:sz w:val="20"/>
          <w:szCs w:val="20"/>
          <w:lang w:eastAsia="sk-SK"/>
        </w:rPr>
        <w:t xml:space="preserve"> na predkladanie ponúk ani </w:t>
      </w:r>
      <w:r w:rsidR="0029037E">
        <w:rPr>
          <w:rFonts w:ascii="Calibri" w:eastAsia="Times New Roman" w:hAnsi="Calibri" w:cs="Times New Roman"/>
          <w:sz w:val="20"/>
          <w:szCs w:val="20"/>
          <w:lang w:eastAsia="sk-SK"/>
        </w:rPr>
        <w:t xml:space="preserve"> </w:t>
      </w:r>
      <w:r w:rsidR="0029037E">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v sprievodnom maile v tomto prípade </w:t>
      </w:r>
      <w:r w:rsidRPr="00073516">
        <w:rPr>
          <w:rFonts w:ascii="Calibri" w:eastAsia="Times New Roman" w:hAnsi="Calibri" w:cs="Times New Roman"/>
          <w:b/>
          <w:sz w:val="20"/>
          <w:szCs w:val="20"/>
          <w:lang w:eastAsia="sk-SK"/>
        </w:rPr>
        <w:t>neuvádza,</w:t>
      </w:r>
      <w:r w:rsidRPr="00073516">
        <w:rPr>
          <w:rFonts w:ascii="Calibri" w:eastAsia="Times New Roman" w:hAnsi="Calibri" w:cs="Times New Roman"/>
          <w:sz w:val="20"/>
          <w:szCs w:val="20"/>
          <w:lang w:eastAsia="sk-SK"/>
        </w:rPr>
        <w:t xml:space="preserve"> že ide o určenie predpokladanej hodnoty zákazky. </w:t>
      </w:r>
      <w:r w:rsidRPr="00073516">
        <w:rPr>
          <w:rFonts w:ascii="Calibri" w:eastAsia="Times New Roman" w:hAnsi="Calibri" w:cs="Times New Roman"/>
          <w:b/>
          <w:sz w:val="20"/>
          <w:szCs w:val="20"/>
          <w:lang w:eastAsia="sk-SK"/>
        </w:rPr>
        <w:t>Ak prijímateľovi neboli predložené tri cenové ponuky, je možné pre účely určenia predpokladanej hodnoty zákazky použiť aj cenové ponuky identifikované cez webové rozhranie, alebo určiť predpokladanú hodnotu zákazky aj na základe dvoch cenových ponúk</w:t>
      </w:r>
      <w:r w:rsidRPr="00073516">
        <w:rPr>
          <w:rFonts w:ascii="Calibri" w:eastAsia="Times New Roman" w:hAnsi="Calibri" w:cs="Times New Roman"/>
          <w:sz w:val="20"/>
          <w:szCs w:val="20"/>
          <w:lang w:eastAsia="sk-SK"/>
        </w:rPr>
        <w:t xml:space="preserve">. </w:t>
      </w:r>
      <w:r w:rsidR="0029037E">
        <w:rPr>
          <w:rFonts w:ascii="Calibri" w:eastAsia="Times New Roman" w:hAnsi="Calibri" w:cs="Times New Roman"/>
          <w:sz w:val="20"/>
          <w:szCs w:val="20"/>
          <w:lang w:eastAsia="sk-SK"/>
        </w:rPr>
        <w:t xml:space="preserve"> </w:t>
      </w:r>
      <w:r w:rsidR="0029037E">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Ak bola predložená iba jedna cenová ponuka, prijímateľ môže dohľadať dve ponuky na webe </w:t>
      </w:r>
      <w:r w:rsidR="0029037E">
        <w:rPr>
          <w:rFonts w:ascii="Calibri" w:eastAsia="Times New Roman" w:hAnsi="Calibri" w:cs="Times New Roman"/>
          <w:sz w:val="20"/>
          <w:szCs w:val="20"/>
          <w:lang w:eastAsia="sk-SK"/>
        </w:rPr>
        <w:t xml:space="preserve"> </w:t>
      </w:r>
      <w:r w:rsidR="0029037E">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0D422365" w14:textId="77777777" w:rsidR="00777572" w:rsidRPr="005E7A6C" w:rsidRDefault="00777572" w:rsidP="007620E7">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V prípade zákaziek s nízkou hodnotou, ktorých predpokladaná hodnota je </w:t>
      </w:r>
      <w:r w:rsidRPr="00073516">
        <w:rPr>
          <w:rFonts w:ascii="Calibri" w:eastAsia="Times New Roman" w:hAnsi="Calibri" w:cs="Times New Roman"/>
          <w:b/>
          <w:sz w:val="20"/>
          <w:szCs w:val="20"/>
          <w:lang w:eastAsia="sk-SK"/>
        </w:rPr>
        <w:t xml:space="preserve">do </w:t>
      </w:r>
      <w:r w:rsidR="00C85CFB">
        <w:rPr>
          <w:rFonts w:ascii="Calibri" w:eastAsia="Times New Roman" w:hAnsi="Calibri" w:cs="Times New Roman"/>
          <w:b/>
          <w:sz w:val="20"/>
          <w:szCs w:val="20"/>
          <w:lang w:eastAsia="sk-SK"/>
        </w:rPr>
        <w:t>5</w:t>
      </w:r>
      <w:r w:rsidRPr="00073516">
        <w:rPr>
          <w:rFonts w:ascii="Calibri" w:eastAsia="Times New Roman" w:hAnsi="Calibri" w:cs="Times New Roman"/>
          <w:b/>
          <w:sz w:val="20"/>
          <w:szCs w:val="20"/>
          <w:lang w:eastAsia="sk-SK"/>
        </w:rPr>
        <w:t xml:space="preserve">0 000 EUR </w:t>
      </w:r>
      <w:r w:rsidR="0029037E">
        <w:rPr>
          <w:rFonts w:ascii="Calibri" w:eastAsia="Times New Roman" w:hAnsi="Calibri" w:cs="Times New Roman"/>
          <w:b/>
          <w:sz w:val="20"/>
          <w:szCs w:val="20"/>
          <w:lang w:eastAsia="sk-SK"/>
        </w:rPr>
        <w:t xml:space="preserve"> </w:t>
      </w:r>
      <w:r w:rsidR="0029037E">
        <w:rPr>
          <w:rFonts w:ascii="Calibri" w:eastAsia="Times New Roman" w:hAnsi="Calibri" w:cs="Times New Roman"/>
          <w:b/>
          <w:sz w:val="20"/>
          <w:szCs w:val="20"/>
          <w:lang w:eastAsia="sk-SK"/>
        </w:rPr>
        <w:br/>
      </w:r>
      <w:r w:rsidRPr="00073516">
        <w:rPr>
          <w:rFonts w:ascii="Calibri" w:eastAsia="Times New Roman" w:hAnsi="Calibri" w:cs="Times New Roman"/>
          <w:b/>
          <w:sz w:val="20"/>
          <w:szCs w:val="20"/>
          <w:lang w:eastAsia="sk-SK"/>
        </w:rPr>
        <w:t>bez DPH</w:t>
      </w:r>
      <w:r w:rsidRPr="00073516">
        <w:rPr>
          <w:rFonts w:ascii="Calibri" w:eastAsia="Times New Roman" w:hAnsi="Calibri" w:cs="Times New Roman"/>
          <w:sz w:val="20"/>
          <w:szCs w:val="20"/>
          <w:lang w:eastAsia="sk-SK"/>
        </w:rPr>
        <w:t xml:space="preserve">,  je možné sa </w:t>
      </w:r>
      <w:r w:rsidRPr="00073516">
        <w:rPr>
          <w:rFonts w:ascii="Calibri" w:eastAsia="Times New Roman" w:hAnsi="Calibri" w:cs="Times New Roman"/>
          <w:b/>
          <w:sz w:val="20"/>
          <w:szCs w:val="20"/>
          <w:lang w:eastAsia="sk-SK"/>
        </w:rPr>
        <w:t>v prípade technických špecifikácií uvedených vo výzve na predkladanie ponúk</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odvolávať</w:t>
      </w:r>
      <w:r w:rsidR="0029037E">
        <w:rPr>
          <w:rFonts w:ascii="Calibri" w:eastAsia="Times New Roman" w:hAnsi="Calibri" w:cs="Times New Roman"/>
          <w:b/>
          <w:sz w:val="20"/>
          <w:szCs w:val="20"/>
          <w:lang w:eastAsia="sk-SK"/>
        </w:rPr>
        <w:t xml:space="preserve"> </w:t>
      </w:r>
      <w:r w:rsidRPr="00073516">
        <w:rPr>
          <w:rFonts w:ascii="Calibri" w:eastAsia="Times New Roman" w:hAnsi="Calibri" w:cs="Times New Roman"/>
          <w:b/>
          <w:sz w:val="20"/>
          <w:szCs w:val="20"/>
          <w:lang w:eastAsia="sk-SK"/>
        </w:rPr>
        <w:t>na konkrétneho výrobcu, výrobný postup, obchodné označenie, patent, typ, oblasť alebo miesto pôvodu alebo výroby za predpokladu, že všetci potenciálni dodávatelia oslovení s</w:t>
      </w:r>
      <w:r w:rsidR="0029037E">
        <w:rPr>
          <w:rFonts w:ascii="Calibri" w:eastAsia="Times New Roman" w:hAnsi="Calibri" w:cs="Times New Roman"/>
          <w:b/>
          <w:sz w:val="20"/>
          <w:szCs w:val="20"/>
          <w:lang w:eastAsia="sk-SK"/>
        </w:rPr>
        <w:t> </w:t>
      </w:r>
      <w:r w:rsidRPr="00073516">
        <w:rPr>
          <w:rFonts w:ascii="Calibri" w:eastAsia="Times New Roman" w:hAnsi="Calibri" w:cs="Times New Roman"/>
          <w:b/>
          <w:sz w:val="20"/>
          <w:szCs w:val="20"/>
          <w:lang w:eastAsia="sk-SK"/>
        </w:rPr>
        <w:t>výzvou</w:t>
      </w:r>
      <w:r w:rsidR="0029037E">
        <w:rPr>
          <w:rFonts w:ascii="Calibri" w:eastAsia="Times New Roman" w:hAnsi="Calibri" w:cs="Times New Roman"/>
          <w:b/>
          <w:sz w:val="20"/>
          <w:szCs w:val="20"/>
          <w:lang w:eastAsia="sk-SK"/>
        </w:rPr>
        <w:t xml:space="preserve"> </w:t>
      </w:r>
      <w:r w:rsidRPr="00073516">
        <w:rPr>
          <w:rFonts w:ascii="Calibri" w:eastAsia="Times New Roman" w:hAnsi="Calibri" w:cs="Times New Roman"/>
          <w:b/>
          <w:sz w:val="20"/>
          <w:szCs w:val="20"/>
          <w:lang w:eastAsia="sk-SK"/>
        </w:rPr>
        <w:t>na predkladanie ponúk sú spôsobilí dodať predmet zákazky spĺňajúci určené technické špecifikácie.</w:t>
      </w:r>
    </w:p>
    <w:p w14:paraId="3D54A452" w14:textId="77777777" w:rsidR="005E7A6C" w:rsidRPr="00B0532B" w:rsidRDefault="005E7A6C" w:rsidP="007620E7">
      <w:pPr>
        <w:spacing w:before="120" w:after="120"/>
        <w:ind w:left="709"/>
        <w:jc w:val="both"/>
        <w:rPr>
          <w:rFonts w:ascii="Calibri" w:eastAsia="Times New Roman" w:hAnsi="Calibri" w:cs="Times New Roman"/>
          <w:sz w:val="20"/>
          <w:szCs w:val="20"/>
          <w:lang w:eastAsia="sk-SK"/>
        </w:rPr>
      </w:pPr>
      <w:r w:rsidRPr="005E7A6C">
        <w:rPr>
          <w:rFonts w:ascii="Calibri" w:eastAsia="Times New Roman" w:hAnsi="Calibri" w:cs="Times New Roman"/>
          <w:sz w:val="20"/>
          <w:szCs w:val="20"/>
          <w:lang w:eastAsia="sk-SK"/>
        </w:rPr>
        <w:t>V prípade zákaziek s nízkou hodnotou do 5</w:t>
      </w:r>
      <w:r w:rsidR="00C85CFB">
        <w:rPr>
          <w:rFonts w:ascii="Calibri" w:eastAsia="Times New Roman" w:hAnsi="Calibri" w:cs="Times New Roman"/>
          <w:sz w:val="20"/>
          <w:szCs w:val="20"/>
          <w:lang w:eastAsia="sk-SK"/>
        </w:rPr>
        <w:t>0</w:t>
      </w:r>
      <w:r w:rsidRPr="005E7A6C">
        <w:rPr>
          <w:rFonts w:ascii="Calibri" w:eastAsia="Times New Roman" w:hAnsi="Calibri" w:cs="Times New Roman"/>
          <w:sz w:val="20"/>
          <w:szCs w:val="20"/>
          <w:lang w:eastAsia="sk-SK"/>
        </w:rPr>
        <w:t xml:space="preserve"> 000 EUR bez DPH, môže Prijímateľ  vybrať úspešného uchádzača priamym zadaním, </w:t>
      </w:r>
      <w:r w:rsidR="00C85CFB" w:rsidRPr="00B0532B">
        <w:rPr>
          <w:rFonts w:ascii="Calibri" w:eastAsia="Times New Roman" w:hAnsi="Calibri" w:cs="Times New Roman"/>
          <w:sz w:val="20"/>
          <w:szCs w:val="20"/>
          <w:lang w:eastAsia="sk-SK"/>
        </w:rPr>
        <w:t xml:space="preserve"> </w:t>
      </w:r>
      <w:r w:rsidR="00C85CFB" w:rsidRPr="00B0532B">
        <w:rPr>
          <w:rFonts w:ascii="Calibri" w:eastAsia="Times New Roman" w:hAnsi="Calibri" w:cs="Times New Roman"/>
          <w:sz w:val="20"/>
          <w:szCs w:val="20"/>
          <w:lang w:eastAsia="sk-SK"/>
          <w:rPrChange w:id="531" w:author="Autor">
            <w:rPr/>
          </w:rPrChange>
        </w:rPr>
        <w:t xml:space="preserve">ak RO vo vzťahu k predmetu zákazky určil na dané výdavky finančné limity, percentuálne limity alebo benchmarky, ktoré zohľadňujú dodržanie pravidiel hospodárnosti v súlade s metodickým pokynom </w:t>
      </w:r>
      <w:r w:rsidR="00C85CFB" w:rsidRPr="00B0532B">
        <w:rPr>
          <w:rFonts w:ascii="Calibri" w:eastAsia="Times New Roman" w:hAnsi="Calibri" w:cs="Times New Roman"/>
          <w:sz w:val="20"/>
          <w:szCs w:val="20"/>
          <w:lang w:eastAsia="sk-SK"/>
          <w:rPrChange w:id="532" w:author="Autor">
            <w:rPr/>
          </w:rPrChange>
        </w:rPr>
        <w:fldChar w:fldCharType="begin"/>
      </w:r>
      <w:r w:rsidR="00C85CFB" w:rsidRPr="00B0532B">
        <w:rPr>
          <w:rFonts w:ascii="Calibri" w:eastAsia="Times New Roman" w:hAnsi="Calibri" w:cs="Times New Roman"/>
          <w:sz w:val="20"/>
          <w:szCs w:val="20"/>
          <w:lang w:eastAsia="sk-SK"/>
          <w:rPrChange w:id="533" w:author="Autor">
            <w:rPr/>
          </w:rPrChange>
        </w:rPr>
        <w:instrText xml:space="preserve"> HYPERLINK "http://www.partnerskadohoda.gov.sk/data/files/1305_mp-cko-c-18-verzia-4.zip" </w:instrText>
      </w:r>
      <w:r w:rsidR="00C85CFB" w:rsidRPr="00B0532B">
        <w:rPr>
          <w:rFonts w:ascii="Calibri" w:eastAsia="Times New Roman" w:hAnsi="Calibri" w:cs="Times New Roman"/>
          <w:sz w:val="20"/>
          <w:szCs w:val="20"/>
          <w:lang w:eastAsia="sk-SK"/>
          <w:rPrChange w:id="534" w:author="Autor">
            <w:rPr/>
          </w:rPrChange>
        </w:rPr>
        <w:fldChar w:fldCharType="separate"/>
      </w:r>
      <w:r w:rsidR="00C85CFB" w:rsidRPr="00B0532B">
        <w:rPr>
          <w:rFonts w:ascii="Calibri" w:eastAsia="Times New Roman" w:hAnsi="Calibri" w:cs="Times New Roman"/>
          <w:sz w:val="20"/>
          <w:szCs w:val="20"/>
          <w:lang w:eastAsia="sk-SK"/>
          <w:rPrChange w:id="535" w:author="Autor">
            <w:rPr/>
          </w:rPrChange>
        </w:rPr>
        <w:t>k overovaniu hospodárnosti výdavkov</w:t>
      </w:r>
      <w:r w:rsidR="00C85CFB" w:rsidRPr="00B0532B">
        <w:rPr>
          <w:rFonts w:ascii="Calibri" w:eastAsia="Times New Roman" w:hAnsi="Calibri" w:cs="Times New Roman"/>
          <w:sz w:val="20"/>
          <w:szCs w:val="20"/>
          <w:lang w:eastAsia="sk-SK"/>
          <w:rPrChange w:id="536" w:author="Autor">
            <w:rPr/>
          </w:rPrChange>
        </w:rPr>
        <w:fldChar w:fldCharType="end"/>
      </w:r>
      <w:r w:rsidR="00C85CFB" w:rsidRPr="00B0532B">
        <w:rPr>
          <w:rFonts w:ascii="Calibri" w:eastAsia="Times New Roman" w:hAnsi="Calibri" w:cs="Times New Roman"/>
          <w:sz w:val="20"/>
          <w:szCs w:val="20"/>
          <w:lang w:eastAsia="sk-SK"/>
        </w:rPr>
        <w:t>.</w:t>
      </w:r>
    </w:p>
    <w:p w14:paraId="7330B454" w14:textId="77777777" w:rsidR="005E7A6C" w:rsidRPr="004A0516" w:rsidRDefault="005E7A6C" w:rsidP="005E7A6C">
      <w:pPr>
        <w:spacing w:before="120" w:after="120" w:line="240" w:lineRule="auto"/>
        <w:ind w:left="426"/>
        <w:jc w:val="both"/>
        <w:rPr>
          <w:rFonts w:ascii="Calibri" w:eastAsia="Times New Roman" w:hAnsi="Calibri" w:cs="Times New Roman"/>
          <w:sz w:val="20"/>
          <w:szCs w:val="20"/>
          <w:lang w:eastAsia="sk-SK"/>
        </w:rPr>
      </w:pPr>
    </w:p>
    <w:p w14:paraId="2E82F2DA" w14:textId="77777777" w:rsidR="00777572" w:rsidRPr="00777572" w:rsidRDefault="00777572" w:rsidP="006B3EA6">
      <w:pPr>
        <w:pStyle w:val="Nadpis2"/>
      </w:pPr>
      <w:bookmarkStart w:id="537" w:name="_Toc26798963"/>
      <w:r w:rsidRPr="00777572">
        <w:t xml:space="preserve">G) </w:t>
      </w:r>
      <w:r w:rsidRPr="006B3EA6">
        <w:t>Kontrola</w:t>
      </w:r>
      <w:r w:rsidRPr="00777572">
        <w:t xml:space="preserve"> zákaziek zadávaných s využitím elektronického trhoviska</w:t>
      </w:r>
      <w:bookmarkEnd w:id="537"/>
    </w:p>
    <w:p w14:paraId="70AB643E" w14:textId="77777777" w:rsidR="00777572" w:rsidRDefault="00777572" w:rsidP="00777572">
      <w:pPr>
        <w:ind w:left="1134" w:hanging="414"/>
        <w:contextualSpacing/>
        <w:jc w:val="both"/>
        <w:rPr>
          <w:rFonts w:asciiTheme="minorHAnsi" w:eastAsiaTheme="majorEastAsia" w:hAnsiTheme="minorHAnsi"/>
          <w:sz w:val="20"/>
        </w:rPr>
      </w:pPr>
      <w:r w:rsidRPr="00777572">
        <w:rPr>
          <w:rFonts w:asciiTheme="minorHAnsi" w:eastAsiaTheme="majorEastAsia" w:hAnsiTheme="minorHAnsi"/>
          <w:sz w:val="20"/>
        </w:rPr>
        <w:t xml:space="preserve">       </w:t>
      </w:r>
    </w:p>
    <w:p w14:paraId="7A319090" w14:textId="77777777" w:rsidR="00757367" w:rsidRPr="009C597D" w:rsidRDefault="00757367" w:rsidP="009C3984">
      <w:pPr>
        <w:pStyle w:val="Odsekzoznamu"/>
        <w:numPr>
          <w:ilvl w:val="0"/>
          <w:numId w:val="209"/>
        </w:numPr>
        <w:spacing w:before="120" w:after="120"/>
        <w:ind w:left="709" w:hanging="425"/>
        <w:contextualSpacing w:val="0"/>
        <w:jc w:val="both"/>
        <w:rPr>
          <w:rFonts w:asciiTheme="minorHAnsi" w:hAnsiTheme="minorHAnsi"/>
          <w:b/>
          <w:sz w:val="20"/>
          <w:szCs w:val="20"/>
        </w:rPr>
      </w:pPr>
      <w:r>
        <w:rPr>
          <w:rFonts w:asciiTheme="minorHAnsi" w:hAnsiTheme="minorHAnsi"/>
          <w:b/>
          <w:sz w:val="20"/>
          <w:szCs w:val="20"/>
        </w:rPr>
        <w:t xml:space="preserve">    </w:t>
      </w:r>
      <w:r w:rsidRPr="009C597D">
        <w:rPr>
          <w:rFonts w:asciiTheme="minorHAnsi" w:hAnsiTheme="minorHAnsi"/>
          <w:b/>
          <w:sz w:val="20"/>
          <w:szCs w:val="20"/>
        </w:rPr>
        <w:t>Prijímatelia, ktorí spĺňajú podmienky uvedené v § 108 ods. 1 písm. a) ZVO</w:t>
      </w:r>
      <w:r>
        <w:rPr>
          <w:rFonts w:asciiTheme="minorHAnsi" w:hAnsiTheme="minorHAnsi"/>
          <w:sz w:val="20"/>
          <w:szCs w:val="20"/>
        </w:rPr>
        <w:t>:</w:t>
      </w:r>
    </w:p>
    <w:p w14:paraId="5A83CFD5" w14:textId="77777777"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 </w:t>
      </w:r>
      <w:r w:rsidRPr="00B67DAD">
        <w:rPr>
          <w:rFonts w:asciiTheme="minorHAnsi" w:hAnsiTheme="minorHAnsi"/>
          <w:sz w:val="20"/>
          <w:szCs w:val="20"/>
        </w:rPr>
        <w:t>môžu postupovať podľa § 109 až 11</w:t>
      </w:r>
      <w:r>
        <w:rPr>
          <w:rFonts w:asciiTheme="minorHAnsi" w:hAnsiTheme="minorHAnsi"/>
          <w:sz w:val="20"/>
          <w:szCs w:val="20"/>
        </w:rPr>
        <w:t>1</w:t>
      </w:r>
      <w:r w:rsidRPr="00B67DAD">
        <w:rPr>
          <w:rFonts w:asciiTheme="minorHAnsi" w:hAnsiTheme="minorHAnsi"/>
          <w:sz w:val="20"/>
          <w:szCs w:val="20"/>
        </w:rPr>
        <w:t xml:space="preserve"> ZVO,  t. j.  </w:t>
      </w:r>
      <w:r w:rsidRPr="009C3984">
        <w:rPr>
          <w:rFonts w:asciiTheme="minorHAnsi" w:hAnsiTheme="minorHAnsi"/>
          <w:sz w:val="20"/>
          <w:szCs w:val="20"/>
        </w:rPr>
        <w:t xml:space="preserve">realizovať podlimitnú zákazku VO prostredníctvom elektronického trhoviska; </w:t>
      </w:r>
    </w:p>
    <w:p w14:paraId="0DC91166" w14:textId="77777777"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 </w:t>
      </w:r>
      <w:r w:rsidRPr="009C3984">
        <w:rPr>
          <w:rFonts w:asciiTheme="minorHAnsi" w:hAnsiTheme="minorHAnsi"/>
          <w:sz w:val="20"/>
          <w:szCs w:val="20"/>
        </w:rPr>
        <w:t>v zmysle § 66 ods. 8</w:t>
      </w:r>
      <w:r w:rsidRPr="00B67DAD">
        <w:rPr>
          <w:rFonts w:asciiTheme="minorHAnsi" w:hAnsiTheme="minorHAnsi"/>
          <w:sz w:val="20"/>
          <w:szCs w:val="20"/>
        </w:rPr>
        <w:t xml:space="preserve"> </w:t>
      </w:r>
      <w:r>
        <w:rPr>
          <w:rFonts w:asciiTheme="minorHAnsi" w:hAnsiTheme="minorHAnsi"/>
          <w:sz w:val="20"/>
          <w:szCs w:val="20"/>
        </w:rPr>
        <w:t xml:space="preserve">môžu </w:t>
      </w:r>
      <w:r w:rsidRPr="00B67DAD">
        <w:rPr>
          <w:rFonts w:asciiTheme="minorHAnsi" w:hAnsiTheme="minorHAnsi"/>
          <w:sz w:val="20"/>
          <w:szCs w:val="20"/>
        </w:rPr>
        <w:t xml:space="preserve">realizovať </w:t>
      </w:r>
      <w:r w:rsidRPr="009C3984">
        <w:rPr>
          <w:rFonts w:asciiTheme="minorHAnsi" w:hAnsiTheme="minorHAnsi"/>
          <w:sz w:val="20"/>
          <w:szCs w:val="20"/>
        </w:rPr>
        <w:t>cez elektronické trhovisko aj nadlimitnú verejnú súťaž</w:t>
      </w:r>
      <w:r w:rsidRPr="00B67DAD">
        <w:rPr>
          <w:rFonts w:asciiTheme="minorHAnsi" w:hAnsiTheme="minorHAnsi"/>
          <w:sz w:val="20"/>
          <w:szCs w:val="20"/>
        </w:rPr>
        <w:t xml:space="preserve"> </w:t>
      </w:r>
      <w:r>
        <w:rPr>
          <w:rFonts w:asciiTheme="minorHAnsi" w:hAnsiTheme="minorHAnsi"/>
          <w:sz w:val="20"/>
          <w:szCs w:val="20"/>
        </w:rPr>
        <w:t xml:space="preserve"> </w:t>
      </w:r>
      <w:r w:rsidRPr="00B67DAD">
        <w:rPr>
          <w:rFonts w:asciiTheme="minorHAnsi" w:hAnsiTheme="minorHAnsi"/>
          <w:sz w:val="20"/>
          <w:szCs w:val="20"/>
        </w:rPr>
        <w:t>na nákup tovarov a služieb, ktor</w:t>
      </w:r>
      <w:r>
        <w:rPr>
          <w:rFonts w:asciiTheme="minorHAnsi" w:hAnsiTheme="minorHAnsi"/>
          <w:sz w:val="20"/>
          <w:szCs w:val="20"/>
        </w:rPr>
        <w:t xml:space="preserve">ých predmetom </w:t>
      </w:r>
      <w:r w:rsidRPr="00B67DAD">
        <w:rPr>
          <w:rFonts w:asciiTheme="minorHAnsi" w:hAnsiTheme="minorHAnsi"/>
          <w:sz w:val="20"/>
          <w:szCs w:val="20"/>
        </w:rPr>
        <w:t xml:space="preserve"> nie </w:t>
      </w:r>
      <w:r>
        <w:rPr>
          <w:rFonts w:asciiTheme="minorHAnsi" w:hAnsiTheme="minorHAnsi"/>
          <w:sz w:val="20"/>
          <w:szCs w:val="20"/>
        </w:rPr>
        <w:t>je</w:t>
      </w:r>
      <w:r w:rsidRPr="00B67DAD">
        <w:rPr>
          <w:rFonts w:asciiTheme="minorHAnsi" w:hAnsiTheme="minorHAnsi"/>
          <w:sz w:val="20"/>
          <w:szCs w:val="20"/>
        </w:rPr>
        <w:t xml:space="preserve"> intelektuálne p</w:t>
      </w:r>
      <w:r>
        <w:rPr>
          <w:rFonts w:asciiTheme="minorHAnsi" w:hAnsiTheme="minorHAnsi"/>
          <w:sz w:val="20"/>
          <w:szCs w:val="20"/>
        </w:rPr>
        <w:t xml:space="preserve">lnenie, </w:t>
      </w:r>
      <w:r w:rsidRPr="003B74A0">
        <w:rPr>
          <w:rFonts w:asciiTheme="minorHAnsi" w:hAnsiTheme="minorHAnsi"/>
          <w:sz w:val="20"/>
          <w:szCs w:val="20"/>
        </w:rPr>
        <w:t xml:space="preserve">pričom vyberie najvhodnejšiu ponuku zverejnenú na elektronickom trhovisku, ak </w:t>
      </w:r>
      <w:r w:rsidR="0029037E">
        <w:rPr>
          <w:rFonts w:asciiTheme="minorHAnsi" w:hAnsiTheme="minorHAnsi"/>
          <w:sz w:val="20"/>
          <w:szCs w:val="20"/>
        </w:rPr>
        <w:t xml:space="preserve"> </w:t>
      </w:r>
      <w:r w:rsidR="0029037E">
        <w:rPr>
          <w:rFonts w:asciiTheme="minorHAnsi" w:hAnsiTheme="minorHAnsi"/>
          <w:sz w:val="20"/>
          <w:szCs w:val="20"/>
        </w:rPr>
        <w:br/>
      </w:r>
      <w:r w:rsidRPr="003B74A0">
        <w:rPr>
          <w:rFonts w:asciiTheme="minorHAnsi" w:hAnsiTheme="minorHAnsi"/>
          <w:sz w:val="20"/>
          <w:szCs w:val="20"/>
        </w:rPr>
        <w:t xml:space="preserve">pre rovnaký alebo ekvivalentný tovar alebo služby, sú zverejnené v čase akceptovania aspoň tri ponuky.   </w:t>
      </w:r>
    </w:p>
    <w:p w14:paraId="75AD228F" w14:textId="77777777" w:rsidR="00757367" w:rsidRPr="009C597D" w:rsidRDefault="00757367" w:rsidP="009C3984">
      <w:pPr>
        <w:pStyle w:val="Odsekzoznamu"/>
        <w:spacing w:before="120" w:after="120"/>
        <w:ind w:left="709" w:hanging="425"/>
        <w:contextualSpacing w:val="0"/>
        <w:jc w:val="both"/>
        <w:rPr>
          <w:rFonts w:asciiTheme="minorHAnsi" w:hAnsiTheme="minorHAnsi"/>
          <w:b/>
          <w:sz w:val="20"/>
          <w:szCs w:val="20"/>
        </w:rPr>
      </w:pPr>
    </w:p>
    <w:p w14:paraId="0E13C41C" w14:textId="77777777" w:rsidR="00757367" w:rsidRPr="00DD4C0D" w:rsidRDefault="00757367" w:rsidP="009C3984">
      <w:pPr>
        <w:pStyle w:val="Odsekzoznamu"/>
        <w:numPr>
          <w:ilvl w:val="0"/>
          <w:numId w:val="209"/>
        </w:numPr>
        <w:spacing w:before="120" w:after="120"/>
        <w:ind w:left="709" w:hanging="425"/>
        <w:contextualSpacing w:val="0"/>
        <w:jc w:val="both"/>
      </w:pPr>
      <w:r w:rsidRPr="00DD4C0D">
        <w:rPr>
          <w:rFonts w:asciiTheme="minorHAnsi" w:hAnsiTheme="minorHAnsi"/>
          <w:sz w:val="20"/>
          <w:szCs w:val="20"/>
        </w:rPr>
        <w:t xml:space="preserve">Prijímatelia </w:t>
      </w:r>
      <w:r w:rsidRPr="00DD4C0D">
        <w:rPr>
          <w:rFonts w:asciiTheme="minorHAnsi" w:hAnsiTheme="minorHAnsi"/>
          <w:b/>
          <w:sz w:val="20"/>
          <w:szCs w:val="20"/>
        </w:rPr>
        <w:t>môžu zadať zákazku s využitím elektronického trhoviska</w:t>
      </w:r>
      <w:r w:rsidRPr="00DD4C0D">
        <w:rPr>
          <w:rFonts w:asciiTheme="minorHAnsi" w:hAnsiTheme="minorHAnsi"/>
          <w:sz w:val="20"/>
          <w:szCs w:val="20"/>
        </w:rPr>
        <w:t xml:space="preserve"> </w:t>
      </w:r>
      <w:r w:rsidRPr="009C597D">
        <w:rPr>
          <w:rFonts w:asciiTheme="minorHAnsi" w:hAnsiTheme="minorHAnsi"/>
          <w:b/>
          <w:sz w:val="20"/>
          <w:szCs w:val="20"/>
        </w:rPr>
        <w:t>aj v prípade zákazky s nízkou hodnotou</w:t>
      </w:r>
      <w:r w:rsidRPr="00DD4C0D">
        <w:rPr>
          <w:rFonts w:asciiTheme="minorHAnsi" w:hAnsiTheme="minorHAnsi"/>
          <w:sz w:val="20"/>
          <w:szCs w:val="20"/>
        </w:rPr>
        <w:t xml:space="preserve">, ktorej predmetom sú bežne dostupné tovary a služby, ktorých predmetom nie je intelektuálne plnenie. </w:t>
      </w:r>
    </w:p>
    <w:p w14:paraId="275718E6" w14:textId="77777777" w:rsidR="00757367" w:rsidRDefault="00757367" w:rsidP="009C3984">
      <w:pPr>
        <w:numPr>
          <w:ilvl w:val="0"/>
          <w:numId w:val="209"/>
        </w:numPr>
        <w:spacing w:before="120" w:after="120"/>
        <w:ind w:left="709" w:hanging="425"/>
        <w:jc w:val="both"/>
        <w:rPr>
          <w:rFonts w:asciiTheme="minorHAnsi" w:hAnsiTheme="minorHAnsi"/>
          <w:sz w:val="20"/>
          <w:szCs w:val="20"/>
        </w:rPr>
      </w:pPr>
      <w:r>
        <w:rPr>
          <w:rFonts w:asciiTheme="minorHAnsi" w:hAnsiTheme="minorHAnsi"/>
          <w:sz w:val="20"/>
          <w:szCs w:val="20"/>
        </w:rPr>
        <w:t>Prijímateľ na</w:t>
      </w:r>
      <w:r w:rsidRPr="00394991">
        <w:rPr>
          <w:rFonts w:asciiTheme="minorHAnsi" w:hAnsiTheme="minorHAnsi"/>
          <w:sz w:val="20"/>
          <w:szCs w:val="20"/>
        </w:rPr>
        <w:t xml:space="preserve"> </w:t>
      </w:r>
      <w:r w:rsidRPr="009C597D">
        <w:rPr>
          <w:rFonts w:asciiTheme="minorHAnsi" w:hAnsiTheme="minorHAnsi"/>
          <w:b/>
          <w:sz w:val="20"/>
          <w:szCs w:val="20"/>
        </w:rPr>
        <w:t>prvú ex ante kontrolu</w:t>
      </w:r>
      <w:r w:rsidRPr="00394991">
        <w:rPr>
          <w:rFonts w:asciiTheme="minorHAnsi" w:hAnsiTheme="minorHAnsi"/>
          <w:sz w:val="20"/>
          <w:szCs w:val="20"/>
        </w:rPr>
        <w:t xml:space="preserve">  </w:t>
      </w:r>
      <w:r w:rsidRPr="009C597D">
        <w:rPr>
          <w:rFonts w:asciiTheme="minorHAnsi" w:hAnsiTheme="minorHAnsi"/>
          <w:b/>
          <w:sz w:val="20"/>
          <w:szCs w:val="20"/>
        </w:rPr>
        <w:t>nadlimitnej verejnej súťaže s využitím elektronického trhoviska</w:t>
      </w:r>
      <w:r w:rsidRPr="00394991">
        <w:rPr>
          <w:rFonts w:asciiTheme="minorHAnsi" w:hAnsiTheme="minorHAnsi"/>
          <w:sz w:val="20"/>
          <w:szCs w:val="20"/>
        </w:rPr>
        <w:t xml:space="preserve">  </w:t>
      </w:r>
      <w:r>
        <w:rPr>
          <w:rFonts w:asciiTheme="minorHAnsi" w:hAnsiTheme="minorHAnsi"/>
          <w:sz w:val="20"/>
          <w:szCs w:val="20"/>
        </w:rPr>
        <w:t>predkladá:</w:t>
      </w:r>
    </w:p>
    <w:p w14:paraId="53630845" w14:textId="77777777" w:rsidR="00757367" w:rsidRPr="003B74A0" w:rsidRDefault="00757367" w:rsidP="009C3984">
      <w:pPr>
        <w:pStyle w:val="Odsekzoznamu"/>
        <w:numPr>
          <w:ilvl w:val="1"/>
          <w:numId w:val="239"/>
        </w:numPr>
        <w:spacing w:before="120" w:after="120"/>
        <w:jc w:val="both"/>
        <w:rPr>
          <w:rFonts w:asciiTheme="minorHAnsi" w:hAnsiTheme="minorHAnsi"/>
          <w:b/>
          <w:sz w:val="20"/>
          <w:szCs w:val="20"/>
        </w:rPr>
      </w:pPr>
      <w:r w:rsidRPr="003B74A0">
        <w:rPr>
          <w:rFonts w:asciiTheme="minorHAnsi" w:hAnsiTheme="minorHAnsi"/>
          <w:b/>
          <w:sz w:val="20"/>
          <w:szCs w:val="20"/>
        </w:rPr>
        <w:t>dokumentáciu preukazujúcu určenie predpokladanej hodnoty zákazky;</w:t>
      </w:r>
    </w:p>
    <w:p w14:paraId="19411B4E" w14:textId="77777777" w:rsidR="00757367" w:rsidRPr="003B74A0" w:rsidRDefault="00757367" w:rsidP="009C3984">
      <w:pPr>
        <w:pStyle w:val="Odsekzoznamu"/>
        <w:numPr>
          <w:ilvl w:val="1"/>
          <w:numId w:val="239"/>
        </w:numPr>
        <w:spacing w:before="120" w:after="120"/>
        <w:jc w:val="both"/>
        <w:rPr>
          <w:rFonts w:asciiTheme="minorHAnsi" w:hAnsiTheme="minorHAnsi"/>
          <w:b/>
          <w:sz w:val="20"/>
          <w:szCs w:val="20"/>
        </w:rPr>
      </w:pPr>
      <w:r w:rsidRPr="003B74A0">
        <w:rPr>
          <w:rFonts w:asciiTheme="minorHAnsi" w:hAnsiTheme="minorHAnsi"/>
          <w:b/>
          <w:sz w:val="20"/>
          <w:szCs w:val="20"/>
        </w:rPr>
        <w:lastRenderedPageBreak/>
        <w:t>oznámenie o vyhlásení verejného obstarávania;</w:t>
      </w:r>
    </w:p>
    <w:p w14:paraId="71C149D0" w14:textId="77777777" w:rsidR="00757367"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b/>
          <w:sz w:val="20"/>
          <w:szCs w:val="20"/>
        </w:rPr>
        <w:t>súťažné podklady</w:t>
      </w:r>
      <w:r w:rsidRPr="009C3984">
        <w:rPr>
          <w:rFonts w:asciiTheme="minorHAnsi" w:hAnsiTheme="minorHAnsi"/>
          <w:sz w:val="20"/>
          <w:szCs w:val="20"/>
        </w:rPr>
        <w:t>,</w:t>
      </w:r>
      <w:r w:rsidRPr="00394991">
        <w:rPr>
          <w:rFonts w:asciiTheme="minorHAnsi" w:hAnsiTheme="minorHAnsi"/>
          <w:sz w:val="20"/>
          <w:szCs w:val="20"/>
        </w:rPr>
        <w:t xml:space="preserve"> ktoré boli automatizovaným spôsobom vytvorené z údajov </w:t>
      </w:r>
      <w:r w:rsidR="0029037E">
        <w:rPr>
          <w:rFonts w:asciiTheme="minorHAnsi" w:hAnsiTheme="minorHAnsi"/>
          <w:sz w:val="20"/>
          <w:szCs w:val="20"/>
        </w:rPr>
        <w:t xml:space="preserve"> </w:t>
      </w:r>
      <w:r w:rsidR="0029037E">
        <w:rPr>
          <w:rFonts w:asciiTheme="minorHAnsi" w:hAnsiTheme="minorHAnsi"/>
          <w:sz w:val="20"/>
          <w:szCs w:val="20"/>
        </w:rPr>
        <w:br/>
      </w:r>
      <w:r w:rsidRPr="00394991">
        <w:rPr>
          <w:rFonts w:asciiTheme="minorHAnsi" w:hAnsiTheme="minorHAnsi"/>
          <w:sz w:val="20"/>
          <w:szCs w:val="20"/>
        </w:rPr>
        <w:t>zo zverejnenej ponuky na elektronickom trhovisku</w:t>
      </w:r>
      <w:r>
        <w:rPr>
          <w:rFonts w:asciiTheme="minorHAnsi" w:hAnsiTheme="minorHAnsi"/>
          <w:sz w:val="20"/>
          <w:szCs w:val="20"/>
        </w:rPr>
        <w:t xml:space="preserve"> </w:t>
      </w:r>
      <w:r w:rsidRPr="00612E0A">
        <w:rPr>
          <w:rFonts w:asciiTheme="minorHAnsi" w:hAnsiTheme="minorHAnsi"/>
          <w:sz w:val="20"/>
          <w:szCs w:val="20"/>
        </w:rPr>
        <w:t xml:space="preserve">a informácií od prijímateľa. </w:t>
      </w:r>
      <w:r w:rsidR="00E2131F">
        <w:rPr>
          <w:rFonts w:asciiTheme="minorHAnsi" w:hAnsiTheme="minorHAnsi"/>
          <w:sz w:val="20"/>
          <w:szCs w:val="20"/>
        </w:rPr>
        <w:t xml:space="preserve"> </w:t>
      </w:r>
      <w:r w:rsidR="00E2131F">
        <w:rPr>
          <w:rFonts w:asciiTheme="minorHAnsi" w:hAnsiTheme="minorHAnsi"/>
          <w:sz w:val="20"/>
          <w:szCs w:val="20"/>
        </w:rPr>
        <w:br/>
      </w:r>
      <w:r>
        <w:rPr>
          <w:rFonts w:asciiTheme="minorHAnsi" w:hAnsiTheme="minorHAnsi"/>
          <w:sz w:val="20"/>
          <w:szCs w:val="20"/>
        </w:rPr>
        <w:t>N</w:t>
      </w:r>
      <w:r w:rsidRPr="00394991">
        <w:rPr>
          <w:rFonts w:asciiTheme="minorHAnsi" w:hAnsiTheme="minorHAnsi"/>
          <w:sz w:val="20"/>
          <w:szCs w:val="20"/>
        </w:rPr>
        <w:t xml:space="preserve">a overenie predložených dokumentov a tiež pri dopĺňaní ďalších potrebných informácií, </w:t>
      </w:r>
      <w:r>
        <w:rPr>
          <w:rFonts w:asciiTheme="minorHAnsi" w:hAnsiTheme="minorHAnsi"/>
          <w:sz w:val="20"/>
          <w:szCs w:val="20"/>
        </w:rPr>
        <w:t xml:space="preserve">využíva </w:t>
      </w:r>
      <w:r w:rsidRPr="00394991">
        <w:rPr>
          <w:rFonts w:asciiTheme="minorHAnsi" w:hAnsiTheme="minorHAnsi"/>
          <w:sz w:val="20"/>
          <w:szCs w:val="20"/>
        </w:rPr>
        <w:t>priamo príslušný informačný systém elektronického trhoviska, a</w:t>
      </w:r>
      <w:r>
        <w:rPr>
          <w:rFonts w:asciiTheme="minorHAnsi" w:hAnsiTheme="minorHAnsi"/>
          <w:sz w:val="20"/>
          <w:szCs w:val="20"/>
        </w:rPr>
        <w:t> </w:t>
      </w:r>
      <w:r w:rsidRPr="00394991">
        <w:rPr>
          <w:rFonts w:asciiTheme="minorHAnsi" w:hAnsiTheme="minorHAnsi"/>
          <w:sz w:val="20"/>
          <w:szCs w:val="20"/>
        </w:rPr>
        <w:t>to</w:t>
      </w:r>
      <w:r>
        <w:rPr>
          <w:rFonts w:asciiTheme="minorHAnsi" w:hAnsiTheme="minorHAnsi"/>
          <w:sz w:val="20"/>
          <w:szCs w:val="20"/>
        </w:rPr>
        <w:t xml:space="preserve"> </w:t>
      </w:r>
      <w:r w:rsidR="00E2131F">
        <w:rPr>
          <w:rFonts w:asciiTheme="minorHAnsi" w:hAnsiTheme="minorHAnsi"/>
          <w:sz w:val="20"/>
          <w:szCs w:val="20"/>
        </w:rPr>
        <w:t xml:space="preserve"> </w:t>
      </w:r>
      <w:r w:rsidR="00E2131F">
        <w:rPr>
          <w:rFonts w:asciiTheme="minorHAnsi" w:hAnsiTheme="minorHAnsi"/>
          <w:sz w:val="20"/>
          <w:szCs w:val="20"/>
        </w:rPr>
        <w:br/>
      </w:r>
      <w:r w:rsidRPr="00394991">
        <w:rPr>
          <w:rFonts w:asciiTheme="minorHAnsi" w:hAnsiTheme="minorHAnsi"/>
          <w:sz w:val="20"/>
          <w:szCs w:val="20"/>
        </w:rPr>
        <w:t xml:space="preserve">v rozsahu verejne dostupnom.  </w:t>
      </w:r>
    </w:p>
    <w:p w14:paraId="1F399F89" w14:textId="77777777" w:rsidR="00757367" w:rsidRPr="009C3984" w:rsidRDefault="00757367" w:rsidP="009C3984">
      <w:pPr>
        <w:numPr>
          <w:ilvl w:val="0"/>
          <w:numId w:val="209"/>
        </w:numPr>
        <w:spacing w:before="120" w:after="120"/>
        <w:ind w:left="709" w:hanging="425"/>
        <w:jc w:val="both"/>
        <w:rPr>
          <w:rFonts w:asciiTheme="minorHAnsi" w:hAnsiTheme="minorHAnsi"/>
          <w:b/>
          <w:sz w:val="20"/>
          <w:szCs w:val="20"/>
        </w:rPr>
      </w:pPr>
      <w:r w:rsidRPr="009C3984">
        <w:rPr>
          <w:rFonts w:asciiTheme="minorHAnsi" w:hAnsiTheme="minorHAnsi"/>
          <w:b/>
          <w:sz w:val="20"/>
          <w:szCs w:val="20"/>
        </w:rPr>
        <w:t xml:space="preserve">Prijímateľ na </w:t>
      </w:r>
      <w:r>
        <w:rPr>
          <w:rFonts w:asciiTheme="minorHAnsi" w:hAnsiTheme="minorHAnsi"/>
          <w:b/>
          <w:sz w:val="20"/>
          <w:szCs w:val="20"/>
        </w:rPr>
        <w:t>e</w:t>
      </w:r>
      <w:r w:rsidRPr="009C3984">
        <w:rPr>
          <w:rFonts w:asciiTheme="minorHAnsi" w:hAnsiTheme="minorHAnsi"/>
          <w:b/>
          <w:sz w:val="20"/>
          <w:szCs w:val="20"/>
        </w:rPr>
        <w:t xml:space="preserve">x </w:t>
      </w:r>
      <w:r>
        <w:rPr>
          <w:rFonts w:asciiTheme="minorHAnsi" w:hAnsiTheme="minorHAnsi"/>
          <w:b/>
          <w:sz w:val="20"/>
          <w:szCs w:val="20"/>
        </w:rPr>
        <w:t>post</w:t>
      </w:r>
      <w:r w:rsidRPr="009C3984">
        <w:rPr>
          <w:rFonts w:asciiTheme="minorHAnsi" w:hAnsiTheme="minorHAnsi"/>
          <w:b/>
          <w:sz w:val="20"/>
          <w:szCs w:val="20"/>
        </w:rPr>
        <w:t xml:space="preserve"> kontrolu</w:t>
      </w:r>
      <w:r>
        <w:rPr>
          <w:rFonts w:asciiTheme="minorHAnsi" w:hAnsiTheme="minorHAnsi"/>
          <w:b/>
          <w:sz w:val="20"/>
          <w:szCs w:val="20"/>
        </w:rPr>
        <w:t xml:space="preserve"> (po vygenerovaní výslednej zmluvy a po jej zverejnení v zmysle zákona o slobode informácií – pokiaľ ide o povinnú osobu podľa zákona)</w:t>
      </w:r>
      <w:r w:rsidRPr="009C3984">
        <w:rPr>
          <w:rFonts w:asciiTheme="minorHAnsi" w:hAnsiTheme="minorHAnsi"/>
          <w:b/>
          <w:sz w:val="20"/>
          <w:szCs w:val="20"/>
        </w:rPr>
        <w:t xml:space="preserve"> predkladá:</w:t>
      </w:r>
    </w:p>
    <w:p w14:paraId="00A9FEB3" w14:textId="77777777" w:rsidR="00757367" w:rsidRDefault="00757367"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dokumentáciu preukazujúcu určenie predpokladanej hodnoty zákazky, </w:t>
      </w:r>
    </w:p>
    <w:p w14:paraId="149CC7C9"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objednávkový formulár zákazky,</w:t>
      </w:r>
    </w:p>
    <w:p w14:paraId="5DA92AAF"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anonymný zmluvný formulár zákazky,</w:t>
      </w:r>
    </w:p>
    <w:p w14:paraId="3DD7578D"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zmluvný formulár zákazky,</w:t>
      </w:r>
    </w:p>
    <w:p w14:paraId="09468176"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 xml:space="preserve">výsledné poradie dodávateľov, </w:t>
      </w:r>
    </w:p>
    <w:p w14:paraId="70E1390C"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protokol o priebehu zadávania zákazky,</w:t>
      </w:r>
    </w:p>
    <w:p w14:paraId="0B566F82"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zmluva vygenerovaná informačným systémom elektronického trhoviska,</w:t>
      </w:r>
    </w:p>
    <w:p w14:paraId="0E00824E"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záznam o systémových udalostiach zákazky,</w:t>
      </w:r>
    </w:p>
    <w:p w14:paraId="4493A707" w14:textId="77777777"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záznam o systémových udalostiach elektronickej aukcie,</w:t>
      </w:r>
    </w:p>
    <w:p w14:paraId="6F7B9653" w14:textId="77777777"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ak je relevantné, predkladá aj doklad (môže byť aj odkaz na stránku v profile </w:t>
      </w:r>
      <w:r>
        <w:rPr>
          <w:rFonts w:asciiTheme="minorHAnsi" w:hAnsiTheme="minorHAnsi"/>
          <w:sz w:val="20"/>
          <w:szCs w:val="20"/>
        </w:rPr>
        <w:t xml:space="preserve">verejného obstarávateľa alebo obstarávateľa na webovom sídle ÚVO) </w:t>
      </w:r>
      <w:r w:rsidRPr="003B74A0">
        <w:rPr>
          <w:rFonts w:asciiTheme="minorHAnsi" w:hAnsiTheme="minorHAnsi"/>
          <w:sz w:val="20"/>
          <w:szCs w:val="20"/>
        </w:rPr>
        <w:t>preukazujúci</w:t>
      </w:r>
      <w:r>
        <w:rPr>
          <w:rFonts w:asciiTheme="minorHAnsi" w:hAnsiTheme="minorHAnsi"/>
          <w:sz w:val="20"/>
          <w:szCs w:val="20"/>
        </w:rPr>
        <w:t xml:space="preserve"> </w:t>
      </w:r>
      <w:r w:rsidRPr="003B74A0">
        <w:rPr>
          <w:rFonts w:asciiTheme="minorHAnsi" w:hAnsiTheme="minorHAnsi"/>
          <w:sz w:val="20"/>
          <w:szCs w:val="20"/>
        </w:rPr>
        <w:t xml:space="preserve">zverejnenie súhrnnej správy podľa § 111 ods. 2 ZVO.  </w:t>
      </w:r>
    </w:p>
    <w:p w14:paraId="7342E5BC" w14:textId="77777777" w:rsidR="00757367" w:rsidRPr="009C3984" w:rsidRDefault="00757367" w:rsidP="009C3984">
      <w:pPr>
        <w:numPr>
          <w:ilvl w:val="0"/>
          <w:numId w:val="209"/>
        </w:numPr>
        <w:spacing w:before="120" w:after="120"/>
        <w:ind w:left="709" w:hanging="425"/>
        <w:jc w:val="both"/>
        <w:rPr>
          <w:rFonts w:asciiTheme="minorHAnsi" w:hAnsiTheme="minorHAnsi"/>
          <w:b/>
          <w:sz w:val="20"/>
          <w:szCs w:val="20"/>
        </w:rPr>
      </w:pPr>
      <w:r w:rsidRPr="009C3984">
        <w:rPr>
          <w:rFonts w:asciiTheme="minorHAnsi" w:hAnsiTheme="minorHAnsi"/>
          <w:b/>
          <w:sz w:val="20"/>
          <w:szCs w:val="20"/>
        </w:rPr>
        <w:t>V rámci opisu predmetu zákazky a prípadných objednávkových atribútov RO overuje, či:</w:t>
      </w:r>
    </w:p>
    <w:p w14:paraId="6874599A" w14:textId="77777777" w:rsidR="00757367" w:rsidRPr="00B66DA6" w:rsidRDefault="00757367" w:rsidP="009C3984">
      <w:pPr>
        <w:pStyle w:val="Odsekzoznamu"/>
        <w:numPr>
          <w:ilvl w:val="1"/>
          <w:numId w:val="239"/>
        </w:numPr>
        <w:spacing w:before="120" w:after="120"/>
        <w:jc w:val="both"/>
        <w:rPr>
          <w:rFonts w:asciiTheme="minorHAnsi" w:hAnsiTheme="minorHAnsi"/>
          <w:sz w:val="20"/>
          <w:szCs w:val="20"/>
        </w:rPr>
      </w:pPr>
      <w:r w:rsidRPr="002D0C82">
        <w:rPr>
          <w:rFonts w:asciiTheme="minorHAnsi" w:hAnsiTheme="minorHAnsi"/>
          <w:sz w:val="20"/>
          <w:szCs w:val="20"/>
        </w:rPr>
        <w:t xml:space="preserve">verejný obstarávateľ </w:t>
      </w:r>
      <w:r w:rsidRPr="00DC7DDF">
        <w:rPr>
          <w:rFonts w:asciiTheme="minorHAnsi" w:hAnsiTheme="minorHAnsi"/>
          <w:sz w:val="20"/>
          <w:szCs w:val="20"/>
        </w:rPr>
        <w:t>pri špecifikovaní</w:t>
      </w:r>
      <w:r w:rsidRPr="002D0C82">
        <w:rPr>
          <w:rFonts w:asciiTheme="minorHAnsi" w:hAnsiTheme="minorHAnsi"/>
          <w:sz w:val="20"/>
          <w:szCs w:val="20"/>
        </w:rPr>
        <w:t xml:space="preserve"> predmetu zákazky </w:t>
      </w:r>
      <w:r w:rsidRPr="00DC7DDF">
        <w:rPr>
          <w:rFonts w:asciiTheme="minorHAnsi" w:hAnsiTheme="minorHAnsi"/>
          <w:sz w:val="20"/>
          <w:szCs w:val="20"/>
        </w:rPr>
        <w:t>neporušil princíp</w:t>
      </w:r>
      <w:r>
        <w:rPr>
          <w:rFonts w:asciiTheme="minorHAnsi" w:hAnsiTheme="minorHAnsi"/>
          <w:sz w:val="20"/>
          <w:szCs w:val="20"/>
        </w:rPr>
        <w:t xml:space="preserve">y VO podľa </w:t>
      </w:r>
      <w:r w:rsidR="000F0FA9">
        <w:rPr>
          <w:rFonts w:asciiTheme="minorHAnsi" w:hAnsiTheme="minorHAnsi"/>
          <w:sz w:val="20"/>
          <w:szCs w:val="20"/>
        </w:rPr>
        <w:t xml:space="preserve"> </w:t>
      </w:r>
      <w:r w:rsidR="000F0FA9">
        <w:rPr>
          <w:rFonts w:asciiTheme="minorHAnsi" w:hAnsiTheme="minorHAnsi"/>
          <w:sz w:val="20"/>
          <w:szCs w:val="20"/>
        </w:rPr>
        <w:br/>
      </w:r>
      <w:r>
        <w:rPr>
          <w:rFonts w:asciiTheme="minorHAnsi" w:hAnsiTheme="minorHAnsi"/>
          <w:sz w:val="20"/>
          <w:szCs w:val="20"/>
        </w:rPr>
        <w:t>§ 10 ods. 2 ZVO</w:t>
      </w:r>
      <w:r w:rsidRPr="00DC7DDF">
        <w:rPr>
          <w:rFonts w:asciiTheme="minorHAnsi" w:hAnsiTheme="minorHAnsi"/>
          <w:sz w:val="20"/>
          <w:szCs w:val="20"/>
        </w:rPr>
        <w:t xml:space="preserve"> </w:t>
      </w:r>
      <w:r>
        <w:rPr>
          <w:rFonts w:asciiTheme="minorHAnsi" w:hAnsiTheme="minorHAnsi"/>
          <w:sz w:val="20"/>
          <w:szCs w:val="20"/>
        </w:rPr>
        <w:t xml:space="preserve">(napr. </w:t>
      </w:r>
      <w:r w:rsidRPr="00DC7DDF">
        <w:rPr>
          <w:rFonts w:asciiTheme="minorHAnsi" w:hAnsiTheme="minorHAnsi"/>
          <w:sz w:val="20"/>
          <w:szCs w:val="20"/>
        </w:rPr>
        <w:t>nediskriminácie a rovnakého zaobchádzania</w:t>
      </w:r>
      <w:r>
        <w:rPr>
          <w:rFonts w:asciiTheme="minorHAnsi" w:hAnsiTheme="minorHAnsi"/>
          <w:sz w:val="20"/>
          <w:szCs w:val="20"/>
        </w:rPr>
        <w:t>)</w:t>
      </w:r>
      <w:r w:rsidRPr="009C3984">
        <w:rPr>
          <w:rFonts w:asciiTheme="minorHAnsi" w:hAnsiTheme="minorHAnsi"/>
          <w:sz w:val="20"/>
          <w:szCs w:val="20"/>
        </w:rPr>
        <w:t xml:space="preserve"> a osobitné požiadavky na plnenie neboli  v rozpore s ustanoveniami § 42 ZVO</w:t>
      </w:r>
      <w:r w:rsidRPr="00B66DA6">
        <w:rPr>
          <w:rFonts w:asciiTheme="minorHAnsi" w:hAnsiTheme="minorHAnsi"/>
          <w:sz w:val="20"/>
          <w:szCs w:val="20"/>
        </w:rPr>
        <w:t xml:space="preserve">, </w:t>
      </w:r>
    </w:p>
    <w:p w14:paraId="529E4FF9" w14:textId="77777777" w:rsidR="00757367" w:rsidRDefault="00757367" w:rsidP="009C3984">
      <w:pPr>
        <w:pStyle w:val="Odsekzoznamu"/>
        <w:numPr>
          <w:ilvl w:val="1"/>
          <w:numId w:val="239"/>
        </w:numPr>
        <w:spacing w:before="120" w:after="120"/>
        <w:jc w:val="both"/>
        <w:rPr>
          <w:rFonts w:asciiTheme="minorHAnsi" w:hAnsiTheme="minorHAnsi"/>
          <w:sz w:val="20"/>
          <w:szCs w:val="20"/>
        </w:rPr>
      </w:pPr>
      <w:r w:rsidRPr="00DC7DDF">
        <w:rPr>
          <w:rFonts w:asciiTheme="minorHAnsi" w:hAnsiTheme="minorHAnsi"/>
          <w:sz w:val="20"/>
          <w:szCs w:val="20"/>
        </w:rPr>
        <w:t xml:space="preserve">nedovoleným rozdelením zákazky na viacero menších zákaziek </w:t>
      </w:r>
      <w:r w:rsidRPr="002D0C82">
        <w:rPr>
          <w:rFonts w:asciiTheme="minorHAnsi" w:hAnsiTheme="minorHAnsi"/>
          <w:sz w:val="20"/>
          <w:szCs w:val="20"/>
        </w:rPr>
        <w:t xml:space="preserve">realizovaných prostredníctvom elektronického trhoviska </w:t>
      </w:r>
      <w:r w:rsidRPr="00DC7DDF">
        <w:rPr>
          <w:rFonts w:asciiTheme="minorHAnsi" w:hAnsiTheme="minorHAnsi"/>
          <w:sz w:val="20"/>
          <w:szCs w:val="20"/>
        </w:rPr>
        <w:t>nebol porušený § 6 ods. 16 ZVO</w:t>
      </w:r>
      <w:r>
        <w:rPr>
          <w:rFonts w:asciiTheme="minorHAnsi" w:hAnsiTheme="minorHAnsi"/>
          <w:sz w:val="20"/>
          <w:szCs w:val="20"/>
        </w:rPr>
        <w:t>,</w:t>
      </w:r>
    </w:p>
    <w:p w14:paraId="1E6ED3EF" w14:textId="77777777" w:rsidR="00757367"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Prijímateľ </w:t>
      </w:r>
      <w:r w:rsidRPr="00DC7DDF">
        <w:rPr>
          <w:rFonts w:asciiTheme="minorHAnsi" w:hAnsiTheme="minorHAnsi"/>
          <w:sz w:val="20"/>
          <w:szCs w:val="20"/>
        </w:rPr>
        <w:t>vhodne zvol</w:t>
      </w:r>
      <w:r w:rsidRPr="0046557D">
        <w:rPr>
          <w:rFonts w:asciiTheme="minorHAnsi" w:hAnsiTheme="minorHAnsi"/>
          <w:sz w:val="20"/>
          <w:szCs w:val="20"/>
        </w:rPr>
        <w:t>il</w:t>
      </w:r>
      <w:r w:rsidRPr="00CA4ECB">
        <w:rPr>
          <w:rFonts w:asciiTheme="minorHAnsi" w:hAnsiTheme="minorHAnsi"/>
          <w:sz w:val="20"/>
          <w:szCs w:val="20"/>
        </w:rPr>
        <w:t xml:space="preserve"> vzorové zmluvné podmienky pre daný typ zákazky</w:t>
      </w:r>
      <w:r w:rsidRPr="002D0C82">
        <w:rPr>
          <w:rFonts w:asciiTheme="minorHAnsi" w:hAnsiTheme="minorHAnsi"/>
          <w:sz w:val="20"/>
          <w:szCs w:val="20"/>
        </w:rPr>
        <w:t xml:space="preserve"> </w:t>
      </w:r>
      <w:r w:rsidR="000F0FA9">
        <w:rPr>
          <w:rFonts w:asciiTheme="minorHAnsi" w:hAnsiTheme="minorHAnsi"/>
          <w:sz w:val="20"/>
          <w:szCs w:val="20"/>
        </w:rPr>
        <w:t xml:space="preserve"> </w:t>
      </w:r>
      <w:r w:rsidR="000F0FA9">
        <w:rPr>
          <w:rFonts w:asciiTheme="minorHAnsi" w:hAnsiTheme="minorHAnsi"/>
          <w:sz w:val="20"/>
          <w:szCs w:val="20"/>
        </w:rPr>
        <w:br/>
      </w:r>
      <w:r w:rsidRPr="002D0C82">
        <w:rPr>
          <w:rFonts w:asciiTheme="minorHAnsi" w:hAnsiTheme="minorHAnsi"/>
          <w:sz w:val="20"/>
          <w:szCs w:val="20"/>
        </w:rPr>
        <w:t xml:space="preserve">(napr. z aspektu spolufinancovania zákazky z fondov a ENRF). </w:t>
      </w:r>
    </w:p>
    <w:p w14:paraId="1CC52E73" w14:textId="77777777" w:rsidR="00757367" w:rsidRPr="009C3984" w:rsidRDefault="00757367" w:rsidP="009C3984">
      <w:pPr>
        <w:numPr>
          <w:ilvl w:val="0"/>
          <w:numId w:val="209"/>
        </w:numPr>
        <w:spacing w:before="120" w:after="120"/>
        <w:ind w:left="709" w:hanging="425"/>
        <w:jc w:val="both"/>
        <w:rPr>
          <w:rFonts w:asciiTheme="minorHAnsi" w:hAnsiTheme="minorHAnsi"/>
          <w:sz w:val="20"/>
          <w:szCs w:val="20"/>
        </w:rPr>
      </w:pPr>
      <w:r w:rsidRPr="002D0C82">
        <w:rPr>
          <w:rFonts w:asciiTheme="minorHAnsi" w:hAnsiTheme="minorHAnsi"/>
          <w:sz w:val="20"/>
          <w:szCs w:val="20"/>
        </w:rPr>
        <w:t>V prípade, že pri ex post kontrole bude zistené porušenie, ktoré môže mať vplyv na oprávnenosť výdavkov, RO v záveroch kontroly</w:t>
      </w:r>
      <w:r>
        <w:rPr>
          <w:rFonts w:asciiTheme="minorHAnsi" w:hAnsiTheme="minorHAnsi"/>
          <w:sz w:val="20"/>
          <w:szCs w:val="20"/>
        </w:rPr>
        <w:t>,</w:t>
      </w:r>
      <w:r w:rsidRPr="002D0C82">
        <w:rPr>
          <w:rFonts w:asciiTheme="minorHAnsi" w:hAnsiTheme="minorHAnsi"/>
          <w:sz w:val="20"/>
          <w:szCs w:val="20"/>
        </w:rPr>
        <w:t xml:space="preserve"> uvedie tieto zistenia. V prípade zistení v rámci vecnej kontroly verejného obstarávania, ktoré môžu mať vplyv na oprávnenosť výdavkov a nie je možné ich odstrániť, RO nepripustí výdavky súvisiace s VO do financovania v plnom rozsahu. V prípade zistení porušenia pravidiel a postupov VO, resp. porušenia pravidiel a ustanovení legislatívy SR </w:t>
      </w:r>
      <w:r w:rsidR="000F0FA9">
        <w:rPr>
          <w:rFonts w:asciiTheme="minorHAnsi" w:hAnsiTheme="minorHAnsi"/>
          <w:sz w:val="20"/>
          <w:szCs w:val="20"/>
        </w:rPr>
        <w:t xml:space="preserve"> </w:t>
      </w:r>
      <w:r w:rsidR="000F0FA9">
        <w:rPr>
          <w:rFonts w:asciiTheme="minorHAnsi" w:hAnsiTheme="minorHAnsi"/>
          <w:sz w:val="20"/>
          <w:szCs w:val="20"/>
        </w:rPr>
        <w:br/>
      </w:r>
      <w:r w:rsidRPr="002D0C82">
        <w:rPr>
          <w:rFonts w:asciiTheme="minorHAnsi" w:hAnsiTheme="minorHAnsi"/>
          <w:sz w:val="20"/>
          <w:szCs w:val="20"/>
        </w:rPr>
        <w:t>a EÚ, ktoré mali alebo mohli mať vplyv na výsledok verejného obstarávania a zákazka bola zadávaná s využitím elektronického trhoviska, je RO povinný postupovať podľa metodického pokynu</w:t>
      </w:r>
      <w:r>
        <w:rPr>
          <w:rFonts w:asciiTheme="minorHAnsi" w:hAnsiTheme="minorHAnsi"/>
          <w:sz w:val="20"/>
          <w:szCs w:val="20"/>
        </w:rPr>
        <w:t xml:space="preserve"> CKO  č. 5</w:t>
      </w:r>
      <w:r w:rsidRPr="002D0C82">
        <w:rPr>
          <w:rFonts w:asciiTheme="minorHAnsi" w:hAnsiTheme="minorHAnsi"/>
          <w:sz w:val="20"/>
          <w:szCs w:val="20"/>
        </w:rPr>
        <w:t>.</w:t>
      </w:r>
      <w:r w:rsidRPr="009C3984">
        <w:rPr>
          <w:rFonts w:asciiTheme="minorHAnsi" w:hAnsiTheme="minorHAnsi"/>
          <w:sz w:val="20"/>
          <w:szCs w:val="20"/>
        </w:rPr>
        <w:t xml:space="preserve"> (napr. technické špecifikácie predmetu zákazky uvedené v opisnom formulári sú diskriminačné, na základe čoho RO uplatní finančnú opravu vo výške 5% až 25%).</w:t>
      </w:r>
    </w:p>
    <w:p w14:paraId="5393B536" w14:textId="77777777" w:rsidR="00757367" w:rsidRDefault="00757367" w:rsidP="009C3984">
      <w:pPr>
        <w:numPr>
          <w:ilvl w:val="0"/>
          <w:numId w:val="209"/>
        </w:numPr>
        <w:spacing w:before="120" w:after="120"/>
        <w:ind w:left="709" w:hanging="425"/>
        <w:jc w:val="both"/>
        <w:rPr>
          <w:rFonts w:asciiTheme="minorHAnsi" w:hAnsiTheme="minorHAnsi"/>
          <w:sz w:val="20"/>
          <w:szCs w:val="20"/>
        </w:rPr>
      </w:pPr>
      <w:r w:rsidRPr="009C3984">
        <w:rPr>
          <w:rFonts w:asciiTheme="minorHAnsi" w:hAnsiTheme="minorHAnsi"/>
          <w:sz w:val="20"/>
          <w:szCs w:val="20"/>
        </w:rPr>
        <w:t>Za vyhlásené a zrealizované verejné obstarávanie cez elektronické trhovisko nesie</w:t>
      </w:r>
      <w:r w:rsidRPr="008F121C">
        <w:rPr>
          <w:rFonts w:asciiTheme="minorHAnsi" w:hAnsiTheme="minorHAnsi"/>
          <w:sz w:val="20"/>
          <w:szCs w:val="20"/>
        </w:rPr>
        <w:t xml:space="preserve"> s ohľadom </w:t>
      </w:r>
      <w:r w:rsidR="000F0FA9">
        <w:rPr>
          <w:rFonts w:asciiTheme="minorHAnsi" w:hAnsiTheme="minorHAnsi"/>
          <w:sz w:val="20"/>
          <w:szCs w:val="20"/>
        </w:rPr>
        <w:t xml:space="preserve"> </w:t>
      </w:r>
      <w:r w:rsidR="000F0FA9">
        <w:rPr>
          <w:rFonts w:asciiTheme="minorHAnsi" w:hAnsiTheme="minorHAnsi"/>
          <w:sz w:val="20"/>
          <w:szCs w:val="20"/>
        </w:rPr>
        <w:br/>
      </w:r>
      <w:r w:rsidRPr="008F121C">
        <w:rPr>
          <w:rFonts w:asciiTheme="minorHAnsi" w:hAnsiTheme="minorHAnsi"/>
          <w:sz w:val="20"/>
          <w:szCs w:val="20"/>
        </w:rPr>
        <w:t xml:space="preserve">na ZVO </w:t>
      </w:r>
      <w:r w:rsidRPr="009C3984">
        <w:rPr>
          <w:rFonts w:asciiTheme="minorHAnsi" w:hAnsiTheme="minorHAnsi"/>
          <w:sz w:val="20"/>
          <w:szCs w:val="20"/>
        </w:rPr>
        <w:t>plnú zodpovednosť prijímateľ</w:t>
      </w:r>
      <w:r w:rsidRPr="008F121C">
        <w:rPr>
          <w:rFonts w:asciiTheme="minorHAnsi" w:hAnsiTheme="minorHAnsi"/>
          <w:sz w:val="20"/>
          <w:szCs w:val="20"/>
        </w:rPr>
        <w:t xml:space="preserve">, preto je potrebné, aby </w:t>
      </w:r>
      <w:r w:rsidRPr="009C3984">
        <w:rPr>
          <w:rFonts w:asciiTheme="minorHAnsi" w:hAnsiTheme="minorHAnsi"/>
          <w:sz w:val="20"/>
          <w:szCs w:val="20"/>
        </w:rPr>
        <w:t>prijíma</w:t>
      </w:r>
      <w:r w:rsidR="000F0FA9">
        <w:rPr>
          <w:rFonts w:asciiTheme="minorHAnsi" w:hAnsiTheme="minorHAnsi"/>
          <w:sz w:val="20"/>
          <w:szCs w:val="20"/>
        </w:rPr>
        <w:t xml:space="preserve">teľ uvedené zohľadňoval najmä  </w:t>
      </w:r>
      <w:r w:rsidRPr="009C3984">
        <w:rPr>
          <w:rFonts w:asciiTheme="minorHAnsi" w:hAnsiTheme="minorHAnsi"/>
          <w:sz w:val="20"/>
          <w:szCs w:val="20"/>
        </w:rPr>
        <w:t>pri zadávaní opisu predmetu zákazky, ako aj ďalších špecifikácií a osobitných požiadaviek na plnenie tak, aby uvedené špecifikácie a  požiadavky neboli v rozpore s ustanoveniami § 42 ZVO a  v rozpore s princípmi VO uvedenými v § 10 ods. 2 ZVO.</w:t>
      </w:r>
      <w:r w:rsidRPr="008F121C">
        <w:rPr>
          <w:rFonts w:asciiTheme="minorHAnsi" w:hAnsiTheme="minorHAnsi"/>
          <w:sz w:val="20"/>
          <w:szCs w:val="20"/>
        </w:rPr>
        <w:t xml:space="preserve"> </w:t>
      </w:r>
    </w:p>
    <w:p w14:paraId="17B24EA8" w14:textId="77777777" w:rsidR="00B0532B" w:rsidRDefault="00757367">
      <w:pPr>
        <w:numPr>
          <w:ilvl w:val="0"/>
          <w:numId w:val="209"/>
        </w:numPr>
        <w:spacing w:before="120" w:after="120"/>
        <w:ind w:left="709" w:hanging="425"/>
        <w:jc w:val="both"/>
        <w:rPr>
          <w:rFonts w:asciiTheme="minorHAnsi" w:hAnsiTheme="minorHAnsi"/>
          <w:sz w:val="20"/>
          <w:szCs w:val="20"/>
        </w:rPr>
        <w:pPrChange w:id="538" w:author="Autor">
          <w:pPr>
            <w:pStyle w:val="Odsekzoznamu"/>
            <w:numPr>
              <w:ilvl w:val="3"/>
              <w:numId w:val="209"/>
            </w:numPr>
            <w:spacing w:before="120" w:after="120" w:line="240" w:lineRule="auto"/>
            <w:ind w:left="2880" w:hanging="360"/>
            <w:contextualSpacing w:val="0"/>
            <w:jc w:val="both"/>
          </w:pPr>
        </w:pPrChange>
      </w:pPr>
      <w:r w:rsidRPr="008F121C">
        <w:rPr>
          <w:rFonts w:asciiTheme="minorHAnsi" w:hAnsiTheme="minorHAnsi"/>
          <w:sz w:val="20"/>
          <w:szCs w:val="20"/>
        </w:rPr>
        <w:t>Skutočnosť, že opisný formulár prejde cez karanténu opisných formulárov bez návrhov na jeho úpravu, nie je dôkazom, že predmetný opis je v</w:t>
      </w:r>
      <w:r>
        <w:rPr>
          <w:rFonts w:asciiTheme="minorHAnsi" w:hAnsiTheme="minorHAnsi"/>
          <w:sz w:val="20"/>
          <w:szCs w:val="20"/>
        </w:rPr>
        <w:t> </w:t>
      </w:r>
      <w:r w:rsidRPr="008F121C">
        <w:rPr>
          <w:rFonts w:asciiTheme="minorHAnsi" w:hAnsiTheme="minorHAnsi"/>
          <w:sz w:val="20"/>
          <w:szCs w:val="20"/>
        </w:rPr>
        <w:t>súlade</w:t>
      </w:r>
      <w:r>
        <w:rPr>
          <w:rFonts w:asciiTheme="minorHAnsi" w:hAnsiTheme="minorHAnsi"/>
          <w:sz w:val="20"/>
          <w:szCs w:val="20"/>
        </w:rPr>
        <w:t xml:space="preserve"> </w:t>
      </w:r>
      <w:r w:rsidRPr="00B575B8">
        <w:rPr>
          <w:rFonts w:asciiTheme="minorHAnsi" w:hAnsiTheme="minorHAnsi"/>
          <w:sz w:val="20"/>
          <w:szCs w:val="20"/>
        </w:rPr>
        <w:t xml:space="preserve">so ZVO.  </w:t>
      </w:r>
    </w:p>
    <w:p w14:paraId="46D7649F" w14:textId="4A46C2F7" w:rsidR="0095255F" w:rsidRPr="00B0532B" w:rsidRDefault="0095255F" w:rsidP="00B0532B">
      <w:pPr>
        <w:numPr>
          <w:ilvl w:val="0"/>
          <w:numId w:val="209"/>
        </w:numPr>
        <w:spacing w:before="120" w:after="120"/>
        <w:ind w:left="709" w:hanging="425"/>
        <w:jc w:val="both"/>
        <w:rPr>
          <w:rFonts w:asciiTheme="minorHAnsi" w:hAnsiTheme="minorHAnsi"/>
          <w:sz w:val="20"/>
          <w:szCs w:val="20"/>
          <w:rPrChange w:id="539" w:author="Autor">
            <w:rPr/>
          </w:rPrChange>
        </w:rPr>
      </w:pPr>
      <w:r w:rsidRPr="00B0532B">
        <w:rPr>
          <w:rFonts w:asciiTheme="minorHAnsi" w:hAnsiTheme="minorHAnsi" w:cstheme="minorHAnsi"/>
          <w:b/>
          <w:sz w:val="20"/>
          <w:rPrChange w:id="540" w:author="Autor">
            <w:rPr/>
          </w:rPrChange>
        </w:rPr>
        <w:t>Pri výkone druhej ex ante kontroly nadlimitných zákaziek realizovaných cez elektronické trhovisko,</w:t>
      </w:r>
      <w:r w:rsidRPr="00B0532B">
        <w:rPr>
          <w:rFonts w:asciiTheme="minorHAnsi" w:hAnsiTheme="minorHAnsi" w:cstheme="minorHAnsi"/>
          <w:sz w:val="20"/>
          <w:rPrChange w:id="541" w:author="Autor">
            <w:rPr/>
          </w:rPrChange>
        </w:rPr>
        <w:t xml:space="preserve"> postupuje RO primerane podľa</w:t>
      </w:r>
      <w:r w:rsidRPr="00B0532B">
        <w:rPr>
          <w:rFonts w:asciiTheme="minorHAnsi" w:hAnsiTheme="minorHAnsi" w:cstheme="minorHAnsi"/>
          <w:sz w:val="20"/>
        </w:rPr>
        <w:t xml:space="preserve"> príslušnej kapitoly a</w:t>
      </w:r>
      <w:r w:rsidRPr="00B0532B">
        <w:rPr>
          <w:rFonts w:asciiTheme="minorHAnsi" w:hAnsiTheme="minorHAnsi" w:cstheme="minorHAnsi"/>
          <w:sz w:val="20"/>
          <w:rPrChange w:id="542" w:author="Autor">
            <w:rPr/>
          </w:rPrChange>
        </w:rPr>
        <w:t xml:space="preserve"> podmienkou na uzavretie zmluvy je ukončenie </w:t>
      </w:r>
      <w:r w:rsidRPr="00B0532B">
        <w:rPr>
          <w:rFonts w:asciiTheme="minorHAnsi" w:hAnsiTheme="minorHAnsi" w:cstheme="minorHAnsi"/>
          <w:sz w:val="20"/>
        </w:rPr>
        <w:t>fin</w:t>
      </w:r>
      <w:r w:rsidRPr="00B0532B">
        <w:rPr>
          <w:rFonts w:asciiTheme="minorHAnsi" w:hAnsiTheme="minorHAnsi" w:cstheme="minorHAnsi"/>
          <w:sz w:val="20"/>
          <w:rPrChange w:id="543" w:author="Autor">
            <w:rPr/>
          </w:rPrChange>
        </w:rPr>
        <w:t>ančnej kontroly VO zo strany príslušného RO.</w:t>
      </w:r>
    </w:p>
    <w:p w14:paraId="503BF90F" w14:textId="77777777" w:rsidR="0095255F" w:rsidRPr="000F0FA9" w:rsidRDefault="0095255F">
      <w:pPr>
        <w:pStyle w:val="Odsekzoznamu"/>
        <w:numPr>
          <w:ilvl w:val="0"/>
          <w:numId w:val="209"/>
        </w:numPr>
        <w:spacing w:before="120" w:after="120"/>
        <w:contextualSpacing w:val="0"/>
        <w:jc w:val="both"/>
        <w:rPr>
          <w:rFonts w:asciiTheme="minorHAnsi" w:hAnsiTheme="minorHAnsi" w:cstheme="minorHAnsi"/>
          <w:sz w:val="20"/>
          <w:rPrChange w:id="544" w:author="Autor">
            <w:rPr/>
          </w:rPrChange>
        </w:rPr>
        <w:pPrChange w:id="545" w:author="Autor">
          <w:pPr>
            <w:pStyle w:val="Odsekzoznamu"/>
            <w:numPr>
              <w:ilvl w:val="3"/>
              <w:numId w:val="209"/>
            </w:numPr>
            <w:spacing w:before="120" w:after="120" w:line="240" w:lineRule="auto"/>
            <w:ind w:left="2880" w:hanging="360"/>
            <w:contextualSpacing w:val="0"/>
            <w:jc w:val="both"/>
          </w:pPr>
        </w:pPrChange>
      </w:pPr>
      <w:r w:rsidRPr="000F0FA9">
        <w:rPr>
          <w:rFonts w:asciiTheme="minorHAnsi" w:hAnsiTheme="minorHAnsi" w:cstheme="minorHAnsi"/>
          <w:b/>
          <w:sz w:val="20"/>
          <w:rPrChange w:id="546" w:author="Autor">
            <w:rPr/>
          </w:rPrChange>
        </w:rPr>
        <w:lastRenderedPageBreak/>
        <w:t>Pri výkone ex post kontroly postupuje RO</w:t>
      </w:r>
      <w:r w:rsidRPr="000F0FA9">
        <w:rPr>
          <w:rFonts w:asciiTheme="minorHAnsi" w:hAnsiTheme="minorHAnsi" w:cstheme="minorHAnsi"/>
          <w:sz w:val="20"/>
          <w:rPrChange w:id="547" w:author="Autor">
            <w:rPr/>
          </w:rPrChange>
        </w:rPr>
        <w:t xml:space="preserve"> podľa príslušných ustanovení </w:t>
      </w:r>
      <w:r w:rsidRPr="000F0FA9">
        <w:rPr>
          <w:rFonts w:asciiTheme="minorHAnsi" w:hAnsiTheme="minorHAnsi" w:cstheme="minorHAnsi"/>
          <w:sz w:val="20"/>
          <w:rPrChange w:id="548" w:author="Autor">
            <w:rPr/>
          </w:rPrChange>
        </w:rPr>
        <w:fldChar w:fldCharType="begin"/>
      </w:r>
      <w:r w:rsidRPr="000F0FA9">
        <w:rPr>
          <w:rFonts w:asciiTheme="minorHAnsi" w:hAnsiTheme="minorHAnsi" w:cstheme="minorHAnsi"/>
          <w:sz w:val="20"/>
          <w:rPrChange w:id="549" w:author="Autor">
            <w:rPr/>
          </w:rPrChange>
        </w:rPr>
        <w:instrText xml:space="preserve"> HYPERLINK \l "kapitola_33723" </w:instrText>
      </w:r>
      <w:r w:rsidRPr="000F0FA9">
        <w:rPr>
          <w:rFonts w:asciiTheme="minorHAnsi" w:hAnsiTheme="minorHAnsi" w:cstheme="minorHAnsi"/>
          <w:sz w:val="20"/>
          <w:rPrChange w:id="550" w:author="Autor">
            <w:rPr>
              <w:rStyle w:val="Hypertextovprepojenie"/>
            </w:rPr>
          </w:rPrChange>
        </w:rPr>
        <w:fldChar w:fldCharType="separate"/>
      </w:r>
      <w:r w:rsidRPr="000F0FA9">
        <w:rPr>
          <w:rStyle w:val="Hypertextovprepojenie"/>
          <w:rFonts w:asciiTheme="minorHAnsi" w:hAnsiTheme="minorHAnsi" w:cstheme="minorHAnsi"/>
          <w:sz w:val="20"/>
          <w:rPrChange w:id="551" w:author="Autor">
            <w:rPr>
              <w:rStyle w:val="Hypertextovprepojenie"/>
            </w:rPr>
          </w:rPrChange>
        </w:rPr>
        <w:t>kapitol</w:t>
      </w:r>
      <w:r w:rsidRPr="000F0FA9">
        <w:rPr>
          <w:rStyle w:val="Hypertextovprepojenie"/>
          <w:rFonts w:asciiTheme="minorHAnsi" w:hAnsiTheme="minorHAnsi" w:cstheme="minorHAnsi"/>
          <w:sz w:val="20"/>
          <w:rPrChange w:id="552" w:author="Autor">
            <w:rPr>
              <w:rStyle w:val="Hypertextovprepojenie"/>
            </w:rPr>
          </w:rPrChange>
        </w:rPr>
        <w:fldChar w:fldCharType="end"/>
      </w:r>
      <w:r w:rsidRPr="000F0FA9">
        <w:rPr>
          <w:rStyle w:val="Hypertextovprepojenie"/>
          <w:rFonts w:asciiTheme="minorHAnsi" w:hAnsiTheme="minorHAnsi" w:cstheme="minorHAnsi"/>
          <w:sz w:val="20"/>
        </w:rPr>
        <w:t xml:space="preserve"> p</w:t>
      </w:r>
      <w:r w:rsidRPr="000F0FA9">
        <w:rPr>
          <w:rFonts w:asciiTheme="minorHAnsi" w:hAnsiTheme="minorHAnsi" w:cstheme="minorHAnsi"/>
          <w:sz w:val="20"/>
          <w:rPrChange w:id="553" w:author="Autor">
            <w:rPr/>
          </w:rPrChange>
        </w:rPr>
        <w:t xml:space="preserve">okiaľ nie je v tejto kapitole uvedené inak. </w:t>
      </w:r>
      <w:r w:rsidRPr="000F0FA9">
        <w:rPr>
          <w:rFonts w:asciiTheme="minorHAnsi" w:hAnsiTheme="minorHAnsi" w:cstheme="minorHAnsi"/>
          <w:b/>
          <w:sz w:val="20"/>
          <w:rPrChange w:id="554" w:author="Autor">
            <w:rPr/>
          </w:rPrChange>
        </w:rPr>
        <w:t xml:space="preserve">Dokumentáciu na kontrolu je prijímateľ povinný predložiť na RO vo fáze po vygenerovaní výslednej zmluvy príslušným elektronickým informačným systémom </w:t>
      </w:r>
      <w:r w:rsidR="000F0FA9">
        <w:rPr>
          <w:rFonts w:asciiTheme="minorHAnsi" w:hAnsiTheme="minorHAnsi" w:cstheme="minorHAnsi"/>
          <w:b/>
          <w:sz w:val="20"/>
        </w:rPr>
        <w:t xml:space="preserve"> </w:t>
      </w:r>
      <w:r w:rsidR="000F0FA9">
        <w:rPr>
          <w:rFonts w:asciiTheme="minorHAnsi" w:hAnsiTheme="minorHAnsi" w:cstheme="minorHAnsi"/>
          <w:b/>
          <w:sz w:val="20"/>
        </w:rPr>
        <w:br/>
      </w:r>
      <w:r w:rsidRPr="000F0FA9">
        <w:rPr>
          <w:rFonts w:asciiTheme="minorHAnsi" w:hAnsiTheme="minorHAnsi" w:cstheme="minorHAnsi"/>
          <w:b/>
          <w:sz w:val="20"/>
          <w:rPrChange w:id="555" w:author="Autor">
            <w:rPr/>
          </w:rPrChange>
        </w:rPr>
        <w:t>a po jej zverejnení v zmysle zákona o  slobode informácií</w:t>
      </w:r>
      <w:r w:rsidRPr="000F0FA9">
        <w:rPr>
          <w:rFonts w:asciiTheme="minorHAnsi" w:hAnsiTheme="minorHAnsi" w:cstheme="minorHAnsi"/>
          <w:sz w:val="20"/>
          <w:rPrChange w:id="556" w:author="Autor">
            <w:rPr/>
          </w:rPrChange>
        </w:rPr>
        <w:t xml:space="preserve"> (pokiaľ ide o povinnú osobu podľa zákona o  slobode informácií). Sprievodnú dokumentáciu tvorí okrem </w:t>
      </w:r>
      <w:r w:rsidRPr="000F0FA9">
        <w:rPr>
          <w:rFonts w:asciiTheme="minorHAnsi" w:hAnsiTheme="minorHAnsi" w:cstheme="minorHAnsi"/>
          <w:sz w:val="20"/>
        </w:rPr>
        <w:t xml:space="preserve">uvedenej </w:t>
      </w:r>
      <w:r w:rsidRPr="000F0FA9">
        <w:rPr>
          <w:rFonts w:asciiTheme="minorHAnsi" w:hAnsiTheme="minorHAnsi" w:cstheme="minorHAnsi"/>
          <w:sz w:val="20"/>
          <w:rPrChange w:id="557" w:author="Autor">
            <w:rPr/>
          </w:rPrChange>
        </w:rPr>
        <w:t xml:space="preserve">dokumentácie </w:t>
      </w:r>
      <w:r w:rsidRPr="000F0FA9">
        <w:rPr>
          <w:rFonts w:asciiTheme="minorHAnsi" w:hAnsiTheme="minorHAnsi" w:cstheme="minorHAnsi"/>
          <w:sz w:val="20"/>
        </w:rPr>
        <w:t>automaticky</w:t>
      </w:r>
      <w:r w:rsidRPr="000F0FA9">
        <w:rPr>
          <w:rFonts w:asciiTheme="minorHAnsi" w:hAnsiTheme="minorHAnsi" w:cstheme="minorHAnsi"/>
          <w:sz w:val="20"/>
          <w:rPrChange w:id="558" w:author="Autor">
            <w:rPr/>
          </w:rPrChange>
        </w:rPr>
        <w:t xml:space="preserve"> vygenerovaná zmluva, ktorá je výsledkom VO a tiež protokol, ktorý zachytávajúci celý priebeh procesu zadávania zákazy prostredníctvom elektronického trhoviska. </w:t>
      </w:r>
    </w:p>
    <w:p w14:paraId="27CE915D" w14:textId="6E040606" w:rsidR="0095255F" w:rsidRPr="000F0FA9" w:rsidRDefault="0095255F">
      <w:pPr>
        <w:pStyle w:val="Odsekzoznamu"/>
        <w:numPr>
          <w:ilvl w:val="0"/>
          <w:numId w:val="209"/>
        </w:numPr>
        <w:spacing w:before="120" w:after="120"/>
        <w:contextualSpacing w:val="0"/>
        <w:jc w:val="both"/>
        <w:rPr>
          <w:rFonts w:asciiTheme="minorHAnsi" w:hAnsiTheme="minorHAnsi" w:cstheme="minorHAnsi"/>
          <w:sz w:val="20"/>
          <w:rPrChange w:id="559" w:author="Autor">
            <w:rPr/>
          </w:rPrChange>
        </w:rPr>
        <w:pPrChange w:id="560" w:author="Autor">
          <w:pPr>
            <w:pStyle w:val="Odsekzoznamu"/>
            <w:numPr>
              <w:ilvl w:val="3"/>
              <w:numId w:val="209"/>
            </w:numPr>
            <w:spacing w:before="120" w:after="120" w:line="240" w:lineRule="auto"/>
            <w:ind w:left="2880" w:hanging="360"/>
            <w:contextualSpacing w:val="0"/>
            <w:jc w:val="both"/>
          </w:pPr>
        </w:pPrChange>
      </w:pPr>
      <w:r w:rsidRPr="000F0FA9">
        <w:rPr>
          <w:rFonts w:asciiTheme="minorHAnsi" w:hAnsiTheme="minorHAnsi" w:cstheme="minorHAnsi"/>
          <w:b/>
          <w:sz w:val="20"/>
          <w:rPrChange w:id="561" w:author="Autor">
            <w:rPr/>
          </w:rPrChange>
        </w:rPr>
        <w:t xml:space="preserve">V prípade, že pri ex post kontrole zo strany RO, ktorej súčasťou je vecná kontrola verejného obstarávania, bude zistené porušenie, ktoré môže mať vplyv na oprávnenosť výdavkov, RO </w:t>
      </w:r>
      <w:del w:id="562" w:author="Autor">
        <w:r w:rsidRPr="000F0FA9" w:rsidDel="000D53F0">
          <w:rPr>
            <w:rFonts w:asciiTheme="minorHAnsi" w:hAnsiTheme="minorHAnsi" w:cstheme="minorHAnsi"/>
            <w:b/>
            <w:sz w:val="20"/>
            <w:rPrChange w:id="563" w:author="Autor">
              <w:rPr/>
            </w:rPrChange>
          </w:rPr>
          <w:delText xml:space="preserve">                 </w:delText>
        </w:r>
      </w:del>
      <w:r w:rsidRPr="000F0FA9">
        <w:rPr>
          <w:rFonts w:asciiTheme="minorHAnsi" w:hAnsiTheme="minorHAnsi" w:cstheme="minorHAnsi"/>
          <w:b/>
          <w:sz w:val="20"/>
          <w:rPrChange w:id="564" w:author="Autor">
            <w:rPr/>
          </w:rPrChange>
        </w:rPr>
        <w:t>v záveroch finančnej kontroly uvedie tieto nedostatky.</w:t>
      </w:r>
      <w:r w:rsidRPr="000F0FA9">
        <w:rPr>
          <w:rFonts w:asciiTheme="minorHAnsi" w:hAnsiTheme="minorHAnsi" w:cstheme="minorHAnsi"/>
          <w:sz w:val="20"/>
          <w:rPrChange w:id="565" w:author="Autor">
            <w:rPr/>
          </w:rPrChange>
        </w:rPr>
        <w:t xml:space="preserve"> V prípade zistení v rámci vecnej kontroly verejného obstarávania, ktoré môžu mať vplyv na oprávnenosť výdavkov a nie je možné ich odstrániť, RO v záveroch finančnej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sidRPr="000F0FA9">
        <w:rPr>
          <w:rStyle w:val="Odkaznapoznmkupodiarou"/>
          <w:rFonts w:asciiTheme="minorHAnsi" w:hAnsiTheme="minorHAnsi" w:cstheme="minorHAnsi"/>
          <w:sz w:val="20"/>
          <w:rPrChange w:id="566" w:author="Autor">
            <w:rPr>
              <w:rStyle w:val="Odkaznapoznmkupodiarou"/>
            </w:rPr>
          </w:rPrChange>
        </w:rPr>
        <w:footnoteReference w:id="6"/>
      </w:r>
      <w:r w:rsidRPr="000F0FA9">
        <w:rPr>
          <w:rFonts w:asciiTheme="minorHAnsi" w:hAnsiTheme="minorHAnsi" w:cstheme="minorHAnsi"/>
          <w:sz w:val="20"/>
          <w:rPrChange w:id="567" w:author="Autor">
            <w:rPr/>
          </w:rPrChange>
        </w:rPr>
        <w:t xml:space="preserve">, ktorý upravuje postup pri určení finančných opráv </w:t>
      </w:r>
      <w:r w:rsidR="000F0FA9">
        <w:rPr>
          <w:rFonts w:asciiTheme="minorHAnsi" w:hAnsiTheme="minorHAnsi" w:cstheme="minorHAnsi"/>
          <w:sz w:val="20"/>
        </w:rPr>
        <w:t xml:space="preserve"> </w:t>
      </w:r>
      <w:r w:rsidR="000F0FA9">
        <w:rPr>
          <w:rFonts w:asciiTheme="minorHAnsi" w:hAnsiTheme="minorHAnsi" w:cstheme="minorHAnsi"/>
          <w:sz w:val="20"/>
        </w:rPr>
        <w:br/>
      </w:r>
      <w:r w:rsidRPr="000F0FA9">
        <w:rPr>
          <w:rFonts w:asciiTheme="minorHAnsi" w:hAnsiTheme="minorHAnsi" w:cstheme="minorHAnsi"/>
          <w:sz w:val="20"/>
          <w:rPrChange w:id="568" w:author="Autor">
            <w:rPr/>
          </w:rPrChange>
        </w:rPr>
        <w:t xml:space="preserve">za porušenie pravidiel a postupov VO (príklad: technické špecifikácie predmetu zákazky uvedené v opisnom formulári sú diskriminačné, na základe čoho riadiaci orgán uplatní finančnú opravu </w:t>
      </w:r>
      <w:r w:rsidR="000F0FA9">
        <w:rPr>
          <w:rFonts w:asciiTheme="minorHAnsi" w:hAnsiTheme="minorHAnsi" w:cstheme="minorHAnsi"/>
          <w:sz w:val="20"/>
        </w:rPr>
        <w:t xml:space="preserve"> </w:t>
      </w:r>
      <w:r w:rsidR="000F0FA9">
        <w:rPr>
          <w:rFonts w:asciiTheme="minorHAnsi" w:hAnsiTheme="minorHAnsi" w:cstheme="minorHAnsi"/>
          <w:sz w:val="20"/>
        </w:rPr>
        <w:br/>
      </w:r>
      <w:r w:rsidRPr="000F0FA9">
        <w:rPr>
          <w:rFonts w:asciiTheme="minorHAnsi" w:hAnsiTheme="minorHAnsi" w:cstheme="minorHAnsi"/>
          <w:sz w:val="20"/>
          <w:rPrChange w:id="569" w:author="Autor">
            <w:rPr/>
          </w:rPrChange>
        </w:rPr>
        <w:t>vo výške 5% až 25% podľa metodického pokynu</w:t>
      </w:r>
      <w:r w:rsidRPr="000F0FA9">
        <w:rPr>
          <w:rStyle w:val="Odkaznapoznmkupodiarou"/>
          <w:rFonts w:asciiTheme="minorHAnsi" w:hAnsiTheme="minorHAnsi" w:cstheme="minorHAnsi"/>
          <w:sz w:val="20"/>
          <w:rPrChange w:id="570" w:author="Autor">
            <w:rPr>
              <w:rStyle w:val="Odkaznapoznmkupodiarou"/>
            </w:rPr>
          </w:rPrChange>
        </w:rPr>
        <w:footnoteReference w:id="7"/>
      </w:r>
      <w:r w:rsidRPr="000F0FA9">
        <w:rPr>
          <w:rFonts w:asciiTheme="minorHAnsi" w:hAnsiTheme="minorHAnsi" w:cstheme="minorHAnsi"/>
          <w:sz w:val="20"/>
          <w:rPrChange w:id="571" w:author="Autor">
            <w:rPr/>
          </w:rPrChange>
        </w:rPr>
        <w:t xml:space="preserve">, ktorý upravuje postup pri určení finančných opráv za porušenie pravidiel a postupov VO). </w:t>
      </w:r>
    </w:p>
    <w:p w14:paraId="3AAB5941" w14:textId="77777777" w:rsidR="0095255F" w:rsidRDefault="0095255F">
      <w:pPr>
        <w:spacing w:before="120" w:after="120"/>
        <w:ind w:left="360"/>
        <w:jc w:val="both"/>
        <w:rPr>
          <w:rFonts w:asciiTheme="minorHAnsi" w:hAnsiTheme="minorHAnsi"/>
          <w:sz w:val="20"/>
          <w:szCs w:val="20"/>
        </w:rPr>
        <w:pPrChange w:id="572" w:author="Autor">
          <w:pPr>
            <w:numPr>
              <w:numId w:val="209"/>
            </w:numPr>
            <w:spacing w:before="120" w:after="120"/>
            <w:ind w:left="709" w:hanging="425"/>
            <w:jc w:val="both"/>
          </w:pPr>
        </w:pPrChange>
      </w:pPr>
    </w:p>
    <w:p w14:paraId="5A8BDC7E" w14:textId="77777777" w:rsidR="00777572" w:rsidRDefault="00777572" w:rsidP="00757367">
      <w:pPr>
        <w:pStyle w:val="Nadpis2"/>
      </w:pPr>
      <w:bookmarkStart w:id="573" w:name="_Toc26798964"/>
      <w:r w:rsidRPr="00777572">
        <w:t>H) Kontrola verejného obstarávania, v rámci ktorého viacerí prijímatelia nadobúdajú tovary, práce alebo služby prostredníctvom COO</w:t>
      </w:r>
      <w:bookmarkEnd w:id="573"/>
    </w:p>
    <w:p w14:paraId="4296AB5C" w14:textId="77777777"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Vzťahuje sa na situáciu, keď viacero prijímateľov (t</w:t>
      </w:r>
      <w:r w:rsidR="0095255F">
        <w:rPr>
          <w:rFonts w:asciiTheme="minorHAnsi" w:hAnsiTheme="minorHAnsi"/>
          <w:sz w:val="20"/>
          <w:szCs w:val="20"/>
        </w:rPr>
        <w:t xml:space="preserve"> </w:t>
      </w:r>
      <w:r w:rsidRPr="00233F26">
        <w:rPr>
          <w:rFonts w:asciiTheme="minorHAnsi" w:hAnsiTheme="minorHAnsi"/>
          <w:sz w:val="20"/>
          <w:szCs w:val="20"/>
        </w:rPr>
        <w:t>.j. viac ako jeden) nadobúda, resp. obstaráva tovary, stavebné práce alebo služby</w:t>
      </w:r>
      <w:r w:rsidRPr="00204E1B">
        <w:rPr>
          <w:rFonts w:asciiTheme="minorHAnsi" w:hAnsiTheme="minorHAnsi"/>
          <w:sz w:val="20"/>
          <w:szCs w:val="20"/>
        </w:rPr>
        <w:t xml:space="preserve"> prostredníctvom centrálnej obstarávacej organizácie podľa</w:t>
      </w:r>
      <w:r w:rsidRPr="00233F26">
        <w:rPr>
          <w:rFonts w:asciiTheme="minorHAnsi" w:hAnsiTheme="minorHAnsi"/>
          <w:sz w:val="20"/>
          <w:szCs w:val="20"/>
        </w:rPr>
        <w:t xml:space="preserve"> </w:t>
      </w:r>
      <w:r>
        <w:rPr>
          <w:rFonts w:asciiTheme="minorHAnsi" w:hAnsiTheme="minorHAnsi"/>
          <w:sz w:val="20"/>
          <w:szCs w:val="20"/>
        </w:rPr>
        <w:t xml:space="preserve"> </w:t>
      </w:r>
      <w:r>
        <w:rPr>
          <w:rFonts w:asciiTheme="minorHAnsi" w:hAnsiTheme="minorHAnsi"/>
          <w:sz w:val="20"/>
          <w:szCs w:val="20"/>
        </w:rPr>
        <w:br/>
      </w:r>
      <w:r w:rsidRPr="00204E1B">
        <w:rPr>
          <w:rFonts w:asciiTheme="minorHAnsi" w:hAnsiTheme="minorHAnsi"/>
          <w:sz w:val="20"/>
          <w:szCs w:val="20"/>
        </w:rPr>
        <w:t>§ 15 ods. 2 písm. a) ZVO (ďalej aj „COO“), pričom toto nadobúdanie</w:t>
      </w:r>
      <w:r w:rsidRPr="00233F26">
        <w:rPr>
          <w:rFonts w:asciiTheme="minorHAnsi" w:hAnsiTheme="minorHAnsi"/>
          <w:sz w:val="20"/>
          <w:szCs w:val="20"/>
        </w:rPr>
        <w:t>, resp. obstarávanie sa týka toho is</w:t>
      </w:r>
      <w:r w:rsidRPr="00394804">
        <w:rPr>
          <w:rFonts w:asciiTheme="minorHAnsi" w:hAnsiTheme="minorHAnsi"/>
          <w:sz w:val="20"/>
          <w:szCs w:val="20"/>
        </w:rPr>
        <w:t xml:space="preserve">tého VO a zároveň centrálne VO sa týka viacerých operačných programov a jednotlivé RO, ktoré sú zároveň COO, nie sú tou istou právnickou osobou. </w:t>
      </w:r>
    </w:p>
    <w:p w14:paraId="2938BD3E" w14:textId="77777777" w:rsidR="00757367" w:rsidRPr="004B6104" w:rsidRDefault="0095255F" w:rsidP="009C3984">
      <w:pPr>
        <w:numPr>
          <w:ilvl w:val="0"/>
          <w:numId w:val="164"/>
        </w:numPr>
        <w:spacing w:before="120" w:after="120"/>
        <w:ind w:left="709" w:hanging="425"/>
        <w:jc w:val="both"/>
        <w:rPr>
          <w:rFonts w:asciiTheme="minorHAnsi" w:hAnsiTheme="minorHAnsi"/>
          <w:b/>
          <w:sz w:val="20"/>
          <w:szCs w:val="20"/>
          <w:rPrChange w:id="574" w:author="Autor">
            <w:rPr>
              <w:rFonts w:asciiTheme="minorHAnsi" w:hAnsiTheme="minorHAnsi"/>
              <w:sz w:val="20"/>
              <w:szCs w:val="20"/>
            </w:rPr>
          </w:rPrChange>
        </w:rPr>
      </w:pPr>
      <w:r w:rsidRPr="004B6104">
        <w:rPr>
          <w:rFonts w:asciiTheme="minorHAnsi" w:hAnsiTheme="minorHAnsi" w:cstheme="minorHAnsi"/>
          <w:b/>
          <w:sz w:val="20"/>
          <w:szCs w:val="20"/>
          <w:rPrChange w:id="575" w:author="Autor">
            <w:rPr/>
          </w:rPrChange>
        </w:rPr>
        <w:t>RO, ktorý je rovnakou právnickou osobou ako COO, je povinný informovať príslušn</w:t>
      </w:r>
      <w:r w:rsidR="00333C9A">
        <w:rPr>
          <w:rFonts w:asciiTheme="minorHAnsi" w:hAnsiTheme="minorHAnsi" w:cstheme="minorHAnsi"/>
          <w:b/>
          <w:sz w:val="20"/>
          <w:szCs w:val="20"/>
        </w:rPr>
        <w:t>ý</w:t>
      </w:r>
      <w:r w:rsidRPr="004B6104">
        <w:rPr>
          <w:rFonts w:asciiTheme="minorHAnsi" w:hAnsiTheme="minorHAnsi" w:cstheme="minorHAnsi"/>
          <w:b/>
          <w:sz w:val="20"/>
          <w:szCs w:val="20"/>
          <w:rPrChange w:id="576" w:author="Autor">
            <w:rPr/>
          </w:rPrChange>
        </w:rPr>
        <w:t xml:space="preserve"> RO o plánovanom vyhlásení takéhoto centrálneho VO, a to písomným oznámením adresovaným zástupcom jednotlivých RO a tiež prostredníctvom Koordinačného výboru pre spoluprácu </w:t>
      </w:r>
      <w:r w:rsidR="000F0FA9">
        <w:rPr>
          <w:rFonts w:asciiTheme="minorHAnsi" w:hAnsiTheme="minorHAnsi" w:cstheme="minorHAnsi"/>
          <w:b/>
          <w:sz w:val="20"/>
          <w:szCs w:val="20"/>
        </w:rPr>
        <w:t xml:space="preserve"> </w:t>
      </w:r>
      <w:r w:rsidR="000F0FA9">
        <w:rPr>
          <w:rFonts w:asciiTheme="minorHAnsi" w:hAnsiTheme="minorHAnsi" w:cstheme="minorHAnsi"/>
          <w:b/>
          <w:sz w:val="20"/>
          <w:szCs w:val="20"/>
        </w:rPr>
        <w:br/>
      </w:r>
      <w:r w:rsidRPr="004B6104">
        <w:rPr>
          <w:rFonts w:asciiTheme="minorHAnsi" w:hAnsiTheme="minorHAnsi" w:cstheme="minorHAnsi"/>
          <w:b/>
          <w:sz w:val="20"/>
          <w:szCs w:val="20"/>
          <w:rPrChange w:id="577" w:author="Autor">
            <w:rPr/>
          </w:rPrChange>
        </w:rPr>
        <w:t xml:space="preserve">pri kontrole VO. </w:t>
      </w:r>
      <w:r w:rsidR="00757367" w:rsidRPr="00233F26">
        <w:rPr>
          <w:rFonts w:asciiTheme="minorHAnsi" w:hAnsiTheme="minorHAnsi"/>
          <w:sz w:val="20"/>
          <w:szCs w:val="20"/>
        </w:rPr>
        <w:t xml:space="preserve">V prípade, že relevantné centrálne VO, ktoré identifikuje prijímateľ a úmysel čerpať z neho oznámi včas poskytovateľovi a COO, je realizované nadlimitným postupom, COO alebo poskytovateľ, ktorý je rovnakou právnickou osobou ako </w:t>
      </w:r>
      <w:r w:rsidR="00757367" w:rsidRPr="00204E1B">
        <w:rPr>
          <w:rFonts w:asciiTheme="minorHAnsi" w:hAnsiTheme="minorHAnsi"/>
          <w:sz w:val="20"/>
          <w:szCs w:val="20"/>
        </w:rPr>
        <w:t xml:space="preserve">COO, </w:t>
      </w:r>
      <w:r w:rsidR="00757367" w:rsidRPr="004B6104">
        <w:rPr>
          <w:rFonts w:asciiTheme="minorHAnsi" w:hAnsiTheme="minorHAnsi"/>
          <w:b/>
          <w:sz w:val="20"/>
          <w:szCs w:val="20"/>
          <w:rPrChange w:id="578" w:author="Autor">
            <w:rPr>
              <w:rFonts w:asciiTheme="minorHAnsi" w:hAnsiTheme="minorHAnsi"/>
              <w:sz w:val="20"/>
              <w:szCs w:val="20"/>
            </w:rPr>
          </w:rPrChange>
        </w:rPr>
        <w:t xml:space="preserve">zašle podnet na výkon kontroly na ÚVO podľa § 169 ods. 1 písm. b) v spojení s § 169 ods. 2 ZVO vo fáze </w:t>
      </w:r>
      <w:r w:rsidR="000F0FA9">
        <w:rPr>
          <w:rFonts w:asciiTheme="minorHAnsi" w:hAnsiTheme="minorHAnsi"/>
          <w:b/>
          <w:sz w:val="20"/>
          <w:szCs w:val="20"/>
        </w:rPr>
        <w:t xml:space="preserve"> </w:t>
      </w:r>
      <w:r w:rsidR="000F0FA9">
        <w:rPr>
          <w:rFonts w:asciiTheme="minorHAnsi" w:hAnsiTheme="minorHAnsi"/>
          <w:b/>
          <w:sz w:val="20"/>
          <w:szCs w:val="20"/>
        </w:rPr>
        <w:br/>
      </w:r>
      <w:r w:rsidR="00757367" w:rsidRPr="004B6104">
        <w:rPr>
          <w:rFonts w:asciiTheme="minorHAnsi" w:hAnsiTheme="minorHAnsi"/>
          <w:b/>
          <w:sz w:val="20"/>
          <w:szCs w:val="20"/>
          <w:rPrChange w:id="579" w:author="Autor">
            <w:rPr>
              <w:rFonts w:asciiTheme="minorHAnsi" w:hAnsiTheme="minorHAnsi"/>
              <w:sz w:val="20"/>
              <w:szCs w:val="20"/>
            </w:rPr>
          </w:rPrChange>
        </w:rPr>
        <w:t>pred uzavretím zmluvy</w:t>
      </w:r>
      <w:r w:rsidR="00757367" w:rsidRPr="00233F26">
        <w:rPr>
          <w:rFonts w:asciiTheme="minorHAnsi" w:hAnsiTheme="minorHAnsi"/>
          <w:sz w:val="20"/>
          <w:szCs w:val="20"/>
        </w:rPr>
        <w:t xml:space="preserve">, koncesnej zmluvy alebo rámcovej dohody, pred ukončením súťaže návrhov, pred zadaním zákazky na základe rámcovej dohody alebo pred ukončením postupu inovatívneho partnerstva. </w:t>
      </w:r>
      <w:r w:rsidR="00757367" w:rsidRPr="004B6104">
        <w:rPr>
          <w:rFonts w:asciiTheme="minorHAnsi" w:hAnsiTheme="minorHAnsi"/>
          <w:b/>
          <w:sz w:val="20"/>
          <w:szCs w:val="20"/>
          <w:rPrChange w:id="580" w:author="Autor">
            <w:rPr>
              <w:rFonts w:asciiTheme="minorHAnsi" w:hAnsiTheme="minorHAnsi"/>
              <w:sz w:val="20"/>
              <w:szCs w:val="20"/>
            </w:rPr>
          </w:rPrChange>
        </w:rPr>
        <w:t xml:space="preserve">Ak ide o centrálne VO, ktoré nie je predmetom povinnej kontroly ÚVO podľa § 169 ods. 2 ZVO, COO zašle podnet na výkon kontroly na ÚVO podľa § 169 ods. 1 písm. b) ZVO.  </w:t>
      </w:r>
    </w:p>
    <w:p w14:paraId="00C0BEAE" w14:textId="77777777" w:rsidR="00757367" w:rsidRPr="004B6104" w:rsidRDefault="00757367" w:rsidP="009C3984">
      <w:pPr>
        <w:numPr>
          <w:ilvl w:val="0"/>
          <w:numId w:val="164"/>
        </w:numPr>
        <w:spacing w:before="120" w:after="120"/>
        <w:ind w:left="709" w:hanging="425"/>
        <w:jc w:val="both"/>
        <w:rPr>
          <w:rFonts w:asciiTheme="minorHAnsi" w:hAnsiTheme="minorHAnsi"/>
          <w:b/>
          <w:sz w:val="20"/>
          <w:szCs w:val="20"/>
          <w:rPrChange w:id="581" w:author="Autor">
            <w:rPr>
              <w:rFonts w:asciiTheme="minorHAnsi" w:hAnsiTheme="minorHAnsi"/>
              <w:sz w:val="20"/>
              <w:szCs w:val="20"/>
            </w:rPr>
          </w:rPrChange>
        </w:rPr>
      </w:pPr>
      <w:r w:rsidRPr="004B6104">
        <w:rPr>
          <w:rFonts w:asciiTheme="minorHAnsi" w:hAnsiTheme="minorHAnsi"/>
          <w:b/>
          <w:sz w:val="20"/>
          <w:szCs w:val="20"/>
          <w:rPrChange w:id="582" w:author="Autor">
            <w:rPr>
              <w:rFonts w:asciiTheme="minorHAnsi" w:hAnsiTheme="minorHAnsi"/>
              <w:sz w:val="20"/>
              <w:szCs w:val="20"/>
            </w:rPr>
          </w:rPrChange>
        </w:rPr>
        <w:t xml:space="preserve">RO vo fáze pred podpisom zmluvy vykoná finančnú kontrolu iba vo väzbe na čiastkovú zmluvu, uzavretú na základe rámcovej dohody z pohľadu dodržania podmienok na uzavretie čiastkovej </w:t>
      </w:r>
      <w:r w:rsidRPr="004B6104">
        <w:rPr>
          <w:rFonts w:asciiTheme="minorHAnsi" w:hAnsiTheme="minorHAnsi"/>
          <w:b/>
          <w:sz w:val="20"/>
          <w:szCs w:val="20"/>
          <w:rPrChange w:id="583" w:author="Autor">
            <w:rPr>
              <w:rFonts w:asciiTheme="minorHAnsi" w:hAnsiTheme="minorHAnsi"/>
              <w:sz w:val="20"/>
              <w:szCs w:val="20"/>
            </w:rPr>
          </w:rPrChange>
        </w:rPr>
        <w:lastRenderedPageBreak/>
        <w:t xml:space="preserve">zmluvy a dodržania pravidiel hospodárnosti, pokiaľ je zmluvnou stranou čiastkovej zmluvy jeho prijímateľ a pokiaľ je hodnota čiastkovej zmluvy vo finančnom limite nadlimitnej zákazky. </w:t>
      </w:r>
    </w:p>
    <w:p w14:paraId="7D5FD3CD" w14:textId="77777777"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04E1B">
        <w:rPr>
          <w:rFonts w:asciiTheme="minorHAnsi" w:hAnsiTheme="minorHAnsi"/>
          <w:sz w:val="20"/>
          <w:szCs w:val="20"/>
        </w:rPr>
        <w:t>Štandardnú ex-post kontrolu vykonávajú všetci poskytovatelia</w:t>
      </w:r>
      <w:r w:rsidRPr="00233F26">
        <w:rPr>
          <w:rFonts w:asciiTheme="minorHAnsi" w:hAnsiTheme="minorHAnsi"/>
          <w:sz w:val="20"/>
          <w:szCs w:val="20"/>
        </w:rPr>
        <w:t xml:space="preserve">, </w:t>
      </w:r>
      <w:r w:rsidRPr="00204E1B">
        <w:rPr>
          <w:rFonts w:asciiTheme="minorHAnsi" w:hAnsiTheme="minorHAnsi"/>
          <w:sz w:val="20"/>
          <w:szCs w:val="20"/>
        </w:rPr>
        <w:t>ktorých prijímatelia sú účastníkmi rámcovej dohody.</w:t>
      </w:r>
      <w:r w:rsidRPr="00233F26">
        <w:rPr>
          <w:rFonts w:asciiTheme="minorHAnsi" w:hAnsiTheme="minorHAnsi"/>
          <w:sz w:val="20"/>
          <w:szCs w:val="20"/>
        </w:rPr>
        <w:t xml:space="preserve"> Poskytovateľ, ktorý ako prvý ukončí štandardnú ex-post kontrolu centrálneho VO realizovaného COO, informuje ostatných poskytovateľov o tejto skutočnosti. V prípade, že poskytovatelia, ktorých prijímatelia sú účastníkmi rámcovej dohody, identifikujú nedostatky </w:t>
      </w:r>
      <w:r w:rsidR="000F0FA9">
        <w:rPr>
          <w:rFonts w:asciiTheme="minorHAnsi" w:hAnsiTheme="minorHAnsi"/>
          <w:sz w:val="20"/>
          <w:szCs w:val="20"/>
        </w:rPr>
        <w:t xml:space="preserve"> </w:t>
      </w:r>
      <w:r w:rsidR="000F0FA9">
        <w:rPr>
          <w:rFonts w:asciiTheme="minorHAnsi" w:hAnsiTheme="minorHAnsi"/>
          <w:sz w:val="20"/>
          <w:szCs w:val="20"/>
        </w:rPr>
        <w:br/>
      </w:r>
      <w:r w:rsidRPr="00233F26">
        <w:rPr>
          <w:rFonts w:asciiTheme="minorHAnsi" w:hAnsiTheme="minorHAnsi"/>
          <w:sz w:val="20"/>
          <w:szCs w:val="20"/>
        </w:rPr>
        <w:t xml:space="preserve">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w:t>
      </w:r>
      <w:r w:rsidR="000F0FA9">
        <w:rPr>
          <w:rFonts w:asciiTheme="minorHAnsi" w:hAnsiTheme="minorHAnsi"/>
          <w:sz w:val="20"/>
          <w:szCs w:val="20"/>
        </w:rPr>
        <w:t xml:space="preserve"> </w:t>
      </w:r>
      <w:r w:rsidR="000F0FA9">
        <w:rPr>
          <w:rFonts w:asciiTheme="minorHAnsi" w:hAnsiTheme="minorHAnsi"/>
          <w:sz w:val="20"/>
          <w:szCs w:val="20"/>
        </w:rPr>
        <w:br/>
      </w:r>
      <w:r w:rsidRPr="00233F26">
        <w:rPr>
          <w:rFonts w:asciiTheme="minorHAnsi" w:hAnsiTheme="minorHAnsi"/>
          <w:sz w:val="20"/>
          <w:szCs w:val="20"/>
        </w:rPr>
        <w:t xml:space="preserve">o pripustení do financovania s finančnou opravou alebo nepripustení do financovania </w:t>
      </w:r>
      <w:r>
        <w:rPr>
          <w:rFonts w:asciiTheme="minorHAnsi" w:hAnsiTheme="minorHAnsi"/>
          <w:sz w:val="20"/>
          <w:szCs w:val="20"/>
        </w:rPr>
        <w:t xml:space="preserve"> </w:t>
      </w:r>
      <w:r w:rsidRPr="00233F26">
        <w:rPr>
          <w:rFonts w:asciiTheme="minorHAnsi" w:hAnsiTheme="minorHAnsi"/>
          <w:sz w:val="20"/>
          <w:szCs w:val="20"/>
        </w:rPr>
        <w:t xml:space="preserve">v plnom rozsahu. </w:t>
      </w:r>
    </w:p>
    <w:p w14:paraId="604D6153" w14:textId="77777777" w:rsidR="00757367" w:rsidRDefault="00333C9A" w:rsidP="009C3984">
      <w:pPr>
        <w:numPr>
          <w:ilvl w:val="0"/>
          <w:numId w:val="164"/>
        </w:numPr>
        <w:spacing w:before="120" w:after="120"/>
        <w:ind w:left="709" w:hanging="425"/>
        <w:jc w:val="both"/>
        <w:rPr>
          <w:rFonts w:asciiTheme="minorHAnsi" w:hAnsiTheme="minorHAnsi"/>
          <w:sz w:val="20"/>
          <w:szCs w:val="20"/>
        </w:rPr>
      </w:pPr>
      <w:r>
        <w:rPr>
          <w:rFonts w:asciiTheme="minorHAnsi" w:hAnsiTheme="minorHAnsi"/>
          <w:sz w:val="20"/>
          <w:szCs w:val="20"/>
        </w:rPr>
        <w:t>RO z</w:t>
      </w:r>
      <w:r w:rsidR="00757367" w:rsidRPr="00233F26">
        <w:rPr>
          <w:rFonts w:asciiTheme="minorHAnsi" w:hAnsiTheme="minorHAnsi"/>
          <w:sz w:val="20"/>
          <w:szCs w:val="20"/>
        </w:rPr>
        <w:t xml:space="preserve">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 </w:t>
      </w:r>
    </w:p>
    <w:p w14:paraId="139B8A4B" w14:textId="77777777" w:rsidR="00757367" w:rsidRDefault="00757367" w:rsidP="00757367">
      <w:pPr>
        <w:pStyle w:val="Odsekzoznamu"/>
        <w:spacing w:before="120" w:after="120" w:line="240" w:lineRule="auto"/>
        <w:ind w:left="993" w:hanging="567"/>
        <w:jc w:val="both"/>
        <w:rPr>
          <w:rFonts w:asciiTheme="minorHAnsi" w:hAnsiTheme="minorHAnsi"/>
          <w:sz w:val="20"/>
          <w:szCs w:val="20"/>
        </w:rPr>
      </w:pPr>
    </w:p>
    <w:p w14:paraId="51150A41" w14:textId="77777777" w:rsidR="00757367" w:rsidRPr="00757367" w:rsidRDefault="00757367" w:rsidP="00757367">
      <w:pPr>
        <w:pStyle w:val="Nadpis2"/>
      </w:pPr>
      <w:bookmarkStart w:id="584" w:name="_Toc26798965"/>
      <w:r w:rsidRPr="00757367">
        <w:t>I) Finančná kontrola zákaziek zadávaných na základe rámcovej dohody</w:t>
      </w:r>
      <w:bookmarkEnd w:id="584"/>
      <w:r w:rsidRPr="00757367">
        <w:t xml:space="preserve">  </w:t>
      </w:r>
    </w:p>
    <w:p w14:paraId="2F37437E" w14:textId="77777777" w:rsidR="00757367" w:rsidRPr="009C3984" w:rsidRDefault="00757367" w:rsidP="009C3984">
      <w:pPr>
        <w:numPr>
          <w:ilvl w:val="0"/>
          <w:numId w:val="242"/>
        </w:numPr>
        <w:spacing w:before="120" w:after="120"/>
        <w:ind w:left="709"/>
        <w:jc w:val="both"/>
        <w:rPr>
          <w:rFonts w:asciiTheme="minorHAnsi" w:eastAsiaTheme="majorEastAsia" w:hAnsiTheme="minorHAnsi" w:cstheme="majorBidi"/>
          <w:bCs/>
          <w:color w:val="1F497D" w:themeColor="text2"/>
          <w:sz w:val="26"/>
          <w:szCs w:val="26"/>
        </w:rPr>
      </w:pPr>
      <w:r>
        <w:rPr>
          <w:rFonts w:asciiTheme="minorHAnsi" w:hAnsiTheme="minorHAnsi"/>
          <w:sz w:val="20"/>
          <w:szCs w:val="20"/>
        </w:rPr>
        <w:t xml:space="preserve"> </w:t>
      </w:r>
      <w:r w:rsidRPr="00B14AC5">
        <w:rPr>
          <w:rFonts w:asciiTheme="minorHAnsi" w:hAnsiTheme="minorHAnsi"/>
          <w:sz w:val="20"/>
          <w:szCs w:val="20"/>
        </w:rPr>
        <w:t xml:space="preserve">Ku kontrole zákaziek zadávaných na základe rámcovej dohody a v rámci dynamického nákupného systému sa vzťahuje </w:t>
      </w:r>
      <w:r w:rsidRPr="009C3984">
        <w:rPr>
          <w:rFonts w:asciiTheme="minorHAnsi" w:hAnsiTheme="minorHAnsi"/>
          <w:b/>
          <w:sz w:val="20"/>
          <w:szCs w:val="20"/>
        </w:rPr>
        <w:t xml:space="preserve">Metodický pokyn CKO č. 36. </w:t>
      </w:r>
      <w:bookmarkStart w:id="585" w:name="_Toc465087057"/>
      <w:bookmarkStart w:id="586" w:name="_Toc465944070"/>
      <w:bookmarkStart w:id="587" w:name="_Toc465944232"/>
      <w:bookmarkEnd w:id="585"/>
      <w:bookmarkEnd w:id="586"/>
      <w:bookmarkEnd w:id="587"/>
      <w:r w:rsidRPr="009C3984">
        <w:rPr>
          <w:rFonts w:asciiTheme="minorHAnsi" w:hAnsiTheme="minorHAnsi"/>
          <w:sz w:val="20"/>
          <w:szCs w:val="20"/>
        </w:rPr>
        <w:t xml:space="preserve">Kontrola čiastkových zákaziek zadávaných </w:t>
      </w:r>
      <w:r>
        <w:rPr>
          <w:rFonts w:asciiTheme="minorHAnsi" w:hAnsiTheme="minorHAnsi"/>
          <w:sz w:val="20"/>
          <w:szCs w:val="20"/>
        </w:rPr>
        <w:t xml:space="preserve"> </w:t>
      </w:r>
      <w:r w:rsidRPr="009C3984">
        <w:rPr>
          <w:rFonts w:asciiTheme="minorHAnsi" w:hAnsiTheme="minorHAnsi"/>
          <w:sz w:val="20"/>
          <w:szCs w:val="20"/>
        </w:rPr>
        <w:t xml:space="preserve">na základe rámcových dohôd a zákaziek zadávaných v rámci DNS sa vykoná podľa verzie Príručky pre verejné obstarávanie účinnej v čase predloženia čiastkových zákaziek zadávaných na základe rámcových dohôd za účelom výkonu finančnej kontroly poskytovateľovi </w:t>
      </w:r>
      <w:r w:rsidR="000F0FA9">
        <w:rPr>
          <w:rFonts w:asciiTheme="minorHAnsi" w:hAnsiTheme="minorHAnsi"/>
          <w:sz w:val="20"/>
          <w:szCs w:val="20"/>
        </w:rPr>
        <w:t xml:space="preserve"> </w:t>
      </w:r>
      <w:r w:rsidR="000F0FA9">
        <w:rPr>
          <w:rFonts w:asciiTheme="minorHAnsi" w:hAnsiTheme="minorHAnsi"/>
          <w:sz w:val="20"/>
          <w:szCs w:val="20"/>
        </w:rPr>
        <w:br/>
      </w:r>
      <w:r w:rsidRPr="009C3984">
        <w:rPr>
          <w:rFonts w:asciiTheme="minorHAnsi" w:hAnsiTheme="minorHAnsi"/>
          <w:sz w:val="20"/>
          <w:szCs w:val="20"/>
        </w:rPr>
        <w:t>so zohľadnením zákona</w:t>
      </w:r>
      <w:r w:rsidR="000F0FA9">
        <w:rPr>
          <w:rFonts w:asciiTheme="minorHAnsi" w:hAnsiTheme="minorHAnsi"/>
          <w:sz w:val="20"/>
          <w:szCs w:val="20"/>
        </w:rPr>
        <w:t xml:space="preserve"> </w:t>
      </w:r>
      <w:r w:rsidRPr="009C3984">
        <w:rPr>
          <w:rFonts w:asciiTheme="minorHAnsi" w:hAnsiTheme="minorHAnsi"/>
          <w:sz w:val="20"/>
          <w:szCs w:val="20"/>
        </w:rPr>
        <w:t>o verejnom obstarávaní účinného v čase odoslania oznámenia o vyhlásení verejného obstarávania, resp. výzvy na predkladanie ponúk do Vestníka VO na zverejnenie.</w:t>
      </w:r>
      <w:r>
        <w:rPr>
          <w:rFonts w:asciiTheme="minorHAnsi" w:hAnsiTheme="minorHAnsi"/>
          <w:sz w:val="20"/>
          <w:szCs w:val="20"/>
        </w:rPr>
        <w:t xml:space="preserve"> </w:t>
      </w:r>
    </w:p>
    <w:p w14:paraId="7625177B" w14:textId="77777777"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Predmetom kontroly je </w:t>
      </w:r>
      <w:r w:rsidRPr="009C3984">
        <w:rPr>
          <w:rFonts w:asciiTheme="minorHAnsi" w:eastAsiaTheme="majorEastAsia" w:hAnsiTheme="minorHAnsi" w:cstheme="majorBidi"/>
          <w:b/>
          <w:bCs/>
          <w:sz w:val="20"/>
        </w:rPr>
        <w:t>každá čiastková zákazka zadávaná na základe rámcovej dohody</w:t>
      </w:r>
      <w:r w:rsidRPr="009C3984">
        <w:rPr>
          <w:rFonts w:asciiTheme="minorHAnsi" w:eastAsiaTheme="majorEastAsia" w:hAnsiTheme="minorHAnsi" w:cstheme="majorBidi"/>
          <w:bCs/>
          <w:sz w:val="20"/>
        </w:rPr>
        <w:t xml:space="preserve"> (nemá sa na mysli rámcová dohoda uzavretá v rámci DNS), a každá zákazka zadávaná  v rámci DNS.  </w:t>
      </w:r>
    </w:p>
    <w:p w14:paraId="0802BA4E" w14:textId="77777777"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 Rámcové dohody sa podľa § 83 ods. 5 ZVO delia na rámcové dohody </w:t>
      </w:r>
      <w:r w:rsidRPr="009C3984">
        <w:rPr>
          <w:rFonts w:asciiTheme="minorHAnsi" w:eastAsiaTheme="majorEastAsia" w:hAnsiTheme="minorHAnsi" w:cstheme="majorBidi"/>
          <w:b/>
          <w:bCs/>
          <w:sz w:val="20"/>
        </w:rPr>
        <w:t>bez opätovného otvárania súťaže</w:t>
      </w:r>
      <w:r w:rsidRPr="009C3984">
        <w:rPr>
          <w:rFonts w:asciiTheme="minorHAnsi" w:eastAsiaTheme="majorEastAsia" w:hAnsiTheme="minorHAnsi" w:cstheme="majorBidi"/>
          <w:bCs/>
          <w:sz w:val="20"/>
        </w:rPr>
        <w:t xml:space="preserve"> (tzv. „uzavreté rámcové dohody“) a </w:t>
      </w:r>
      <w:r w:rsidRPr="009C3984">
        <w:rPr>
          <w:rFonts w:asciiTheme="minorHAnsi" w:eastAsiaTheme="majorEastAsia" w:hAnsiTheme="minorHAnsi" w:cstheme="majorBidi"/>
          <w:b/>
          <w:bCs/>
          <w:sz w:val="20"/>
        </w:rPr>
        <w:t>s opätovným otváraním súťaže</w:t>
      </w:r>
      <w:r w:rsidRPr="009C3984">
        <w:rPr>
          <w:rFonts w:asciiTheme="minorHAnsi" w:eastAsiaTheme="majorEastAsia" w:hAnsiTheme="minorHAnsi" w:cstheme="majorBidi"/>
          <w:bCs/>
          <w:sz w:val="20"/>
        </w:rPr>
        <w:t xml:space="preserve"> (tzv. „otvorené rámcové dohody“). </w:t>
      </w:r>
    </w:p>
    <w:p w14:paraId="6BB1F61C" w14:textId="77777777"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
          <w:bCs/>
          <w:sz w:val="20"/>
        </w:rPr>
        <w:t>Ak má čiastková zákazka charakter objednávky</w:t>
      </w:r>
      <w:r w:rsidRPr="009C3984">
        <w:rPr>
          <w:rFonts w:asciiTheme="minorHAnsi" w:eastAsiaTheme="majorEastAsia" w:hAnsiTheme="minorHAnsi" w:cstheme="majorBidi"/>
          <w:bCs/>
          <w:sz w:val="20"/>
        </w:rPr>
        <w:t xml:space="preserve">, je objednávka evidovaná v ITMS 2014+.   </w:t>
      </w:r>
      <w:r w:rsidR="000F0FA9">
        <w:rPr>
          <w:rFonts w:asciiTheme="minorHAnsi" w:eastAsiaTheme="majorEastAsia" w:hAnsiTheme="minorHAnsi" w:cstheme="majorBidi"/>
          <w:bCs/>
          <w:sz w:val="20"/>
        </w:rPr>
        <w:t xml:space="preserve"> </w:t>
      </w:r>
      <w:r w:rsidR="000F0FA9">
        <w:rPr>
          <w:rFonts w:asciiTheme="minorHAnsi" w:eastAsiaTheme="majorEastAsia" w:hAnsiTheme="minorHAnsi" w:cstheme="majorBidi"/>
          <w:bCs/>
          <w:sz w:val="20"/>
        </w:rPr>
        <w:br/>
      </w:r>
      <w:r>
        <w:rPr>
          <w:rFonts w:asciiTheme="minorHAnsi" w:eastAsiaTheme="majorEastAsia" w:hAnsiTheme="minorHAnsi" w:cstheme="majorBidi"/>
          <w:bCs/>
          <w:sz w:val="20"/>
        </w:rPr>
        <w:t>V</w:t>
      </w:r>
      <w:r w:rsidRPr="009C3984">
        <w:rPr>
          <w:rFonts w:asciiTheme="minorHAnsi" w:eastAsiaTheme="majorEastAsia" w:hAnsiTheme="minorHAnsi" w:cstheme="majorBidi"/>
          <w:bCs/>
          <w:sz w:val="20"/>
        </w:rPr>
        <w:t xml:space="preserve">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253B7DB8" w14:textId="77777777" w:rsidR="00757367" w:rsidRDefault="00757367" w:rsidP="009C3984">
      <w:p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5. Ak </w:t>
      </w:r>
      <w:r w:rsidRPr="009C3984">
        <w:rPr>
          <w:rFonts w:asciiTheme="minorHAnsi" w:eastAsiaTheme="majorEastAsia" w:hAnsiTheme="minorHAnsi" w:cstheme="majorBidi"/>
          <w:b/>
          <w:bCs/>
          <w:sz w:val="20"/>
        </w:rPr>
        <w:t>hodnota čiastkovej zákazky</w:t>
      </w:r>
      <w:r w:rsidRPr="009C3984">
        <w:rPr>
          <w:rFonts w:asciiTheme="minorHAnsi" w:eastAsiaTheme="majorEastAsia" w:hAnsiTheme="minorHAnsi" w:cstheme="majorBidi"/>
          <w:bCs/>
          <w:sz w:val="20"/>
        </w:rPr>
        <w:t xml:space="preserve"> zadanej na základe rámcovej dohody predstavuje  </w:t>
      </w:r>
      <w:r w:rsidRPr="009C3984">
        <w:rPr>
          <w:rFonts w:asciiTheme="minorHAnsi" w:eastAsiaTheme="majorEastAsia" w:hAnsiTheme="minorHAnsi" w:cstheme="majorBidi"/>
          <w:bCs/>
          <w:sz w:val="20"/>
        </w:rPr>
        <w:br/>
        <w:t xml:space="preserve">z pohľadu finančného limitu zákazku s nízkou hodnotou podľa </w:t>
      </w:r>
      <w:r w:rsidRPr="009C3984">
        <w:rPr>
          <w:rFonts w:asciiTheme="minorHAnsi" w:eastAsiaTheme="majorEastAsia" w:hAnsiTheme="minorHAnsi" w:cstheme="majorBidi"/>
          <w:b/>
          <w:bCs/>
          <w:sz w:val="20"/>
        </w:rPr>
        <w:t>§ 117 ZVO, resp. zákazku podľa § 9 ods. 9 zákona č. 25/2006 Z. z.</w:t>
      </w:r>
      <w:r w:rsidRPr="009C3984">
        <w:rPr>
          <w:rFonts w:asciiTheme="minorHAnsi" w:eastAsiaTheme="majorEastAsia" w:hAnsiTheme="minorHAnsi" w:cstheme="majorBidi"/>
          <w:bCs/>
          <w:sz w:val="20"/>
        </w:rPr>
        <w:t xml:space="preserve">, </w:t>
      </w:r>
      <w:r w:rsidRPr="009C3984">
        <w:rPr>
          <w:rFonts w:asciiTheme="minorHAnsi" w:eastAsiaTheme="majorEastAsia" w:hAnsiTheme="minorHAnsi" w:cstheme="majorBidi"/>
          <w:b/>
          <w:bCs/>
          <w:sz w:val="20"/>
        </w:rPr>
        <w:t>môže prijímateľ predložiť dokumentáciu  na kontrolu aj súčasne so ŽoP,</w:t>
      </w:r>
      <w:r w:rsidRPr="009C3984">
        <w:rPr>
          <w:rFonts w:asciiTheme="minorHAnsi" w:eastAsiaTheme="majorEastAsia" w:hAnsiTheme="minorHAnsi" w:cstheme="majorBidi"/>
          <w:bCs/>
          <w:sz w:val="20"/>
        </w:rPr>
        <w:t xml:space="preserve"> ktorá obsahuje deklarované výdavky súvisiace so zadaním predmetnej čiastkovej zákazky. Uvedené pravidlo sa týka aj čiastkovej zákazky  vo finančnom limite podlimitnej zákazky, ktorá </w:t>
      </w:r>
      <w:r w:rsidRPr="009C3984">
        <w:rPr>
          <w:rFonts w:asciiTheme="minorHAnsi" w:eastAsiaTheme="majorEastAsia" w:hAnsiTheme="minorHAnsi" w:cstheme="majorBidi"/>
          <w:b/>
          <w:bCs/>
          <w:sz w:val="20"/>
        </w:rPr>
        <w:t>má charakter objednávky, ak bola zadávaná na základe rámcovej dohody bez opätovného otvorenia súťaže</w:t>
      </w:r>
      <w:r w:rsidRPr="009C3984">
        <w:rPr>
          <w:rFonts w:asciiTheme="minorHAnsi" w:eastAsiaTheme="majorEastAsia" w:hAnsiTheme="minorHAnsi" w:cstheme="majorBidi"/>
          <w:bCs/>
          <w:sz w:val="20"/>
        </w:rPr>
        <w:t>.</w:t>
      </w:r>
    </w:p>
    <w:p w14:paraId="7652C4E5" w14:textId="77777777" w:rsidR="00757367" w:rsidRDefault="00757367" w:rsidP="00757367">
      <w:pPr>
        <w:pStyle w:val="Odsekzoznamu"/>
        <w:spacing w:before="120" w:after="120" w:line="240" w:lineRule="auto"/>
        <w:ind w:left="993" w:hanging="567"/>
        <w:jc w:val="both"/>
        <w:rPr>
          <w:rFonts w:asciiTheme="minorHAnsi" w:hAnsiTheme="minorHAnsi"/>
          <w:sz w:val="20"/>
          <w:szCs w:val="20"/>
        </w:rPr>
      </w:pPr>
    </w:p>
    <w:p w14:paraId="60588937" w14:textId="77777777" w:rsidR="00777572" w:rsidRPr="00757367" w:rsidRDefault="00757367" w:rsidP="00757367">
      <w:pPr>
        <w:pStyle w:val="Nadpis2"/>
      </w:pPr>
      <w:bookmarkStart w:id="588" w:name="kapitola_33726_ods_5"/>
      <w:bookmarkStart w:id="589" w:name="_Toc26798966"/>
      <w:bookmarkEnd w:id="588"/>
      <w:r w:rsidRPr="00757367">
        <w:lastRenderedPageBreak/>
        <w:t>J</w:t>
      </w:r>
      <w:r w:rsidR="00777572" w:rsidRPr="00757367">
        <w:t>)   Kontrola dodatkov (zmena zmluvy, rámcovej dohody a koncesnej zmluvy počas jej  trvania)</w:t>
      </w:r>
      <w:bookmarkEnd w:id="589"/>
    </w:p>
    <w:p w14:paraId="3F94DEEB" w14:textId="77777777" w:rsidR="00757367" w:rsidRPr="009C3984" w:rsidRDefault="00757367" w:rsidP="009C3984">
      <w:pPr>
        <w:spacing w:after="0" w:line="240" w:lineRule="auto"/>
        <w:ind w:left="993" w:hanging="426"/>
        <w:jc w:val="both"/>
        <w:rPr>
          <w:rFonts w:asciiTheme="minorHAnsi" w:eastAsiaTheme="majorEastAsia" w:hAnsiTheme="minorHAnsi" w:cstheme="majorBidi"/>
          <w:b/>
          <w:bCs/>
          <w:sz w:val="24"/>
          <w:szCs w:val="26"/>
        </w:rPr>
      </w:pPr>
    </w:p>
    <w:p w14:paraId="4D38B257" w14:textId="77777777" w:rsidR="000F0FA9" w:rsidRDefault="00757367" w:rsidP="009C3984">
      <w:pPr>
        <w:spacing w:before="120" w:after="120"/>
        <w:ind w:left="709" w:hanging="425"/>
        <w:jc w:val="both"/>
        <w:rPr>
          <w:rFonts w:asciiTheme="minorHAnsi" w:hAnsiTheme="minorHAnsi"/>
          <w:sz w:val="20"/>
          <w:szCs w:val="20"/>
        </w:rPr>
      </w:pPr>
      <w:r w:rsidRPr="009C3984">
        <w:rPr>
          <w:rFonts w:asciiTheme="minorHAnsi" w:hAnsiTheme="minorHAnsi"/>
          <w:sz w:val="20"/>
          <w:szCs w:val="20"/>
        </w:rPr>
        <w:t>1.</w:t>
      </w:r>
      <w:r w:rsidRPr="009C3984">
        <w:rPr>
          <w:rFonts w:asciiTheme="minorHAnsi" w:hAnsiTheme="minorHAnsi"/>
          <w:sz w:val="20"/>
          <w:szCs w:val="20"/>
        </w:rPr>
        <w:tab/>
      </w:r>
      <w:r w:rsidR="00333C9A" w:rsidRPr="004B6104">
        <w:rPr>
          <w:rFonts w:asciiTheme="minorHAnsi" w:hAnsiTheme="minorHAnsi"/>
          <w:b/>
          <w:sz w:val="20"/>
          <w:szCs w:val="20"/>
          <w:rPrChange w:id="590" w:author="Autor">
            <w:rPr>
              <w:rFonts w:asciiTheme="minorHAnsi" w:hAnsiTheme="minorHAnsi"/>
              <w:sz w:val="20"/>
              <w:szCs w:val="20"/>
            </w:rPr>
          </w:rPrChange>
        </w:rPr>
        <w:t>Prijímateľ je povinný predložiť na kontrolu RO všetky dodatky súvisiace s výsledkom VO alebo výsledkom obstarávania spolufinancovaného z fondov a ENRF po ich podpise</w:t>
      </w:r>
      <w:r w:rsidR="00333C9A" w:rsidRPr="00333C9A">
        <w:rPr>
          <w:rFonts w:asciiTheme="minorHAnsi" w:hAnsiTheme="minorHAnsi"/>
          <w:sz w:val="20"/>
          <w:szCs w:val="20"/>
        </w:rPr>
        <w:t xml:space="preserve">. </w:t>
      </w:r>
    </w:p>
    <w:p w14:paraId="131E8CB3" w14:textId="77777777" w:rsidR="00757367" w:rsidRPr="009C3984" w:rsidRDefault="000F0FA9"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2.    </w:t>
      </w:r>
      <w:r w:rsidR="00333C9A" w:rsidRPr="00333C9A">
        <w:rPr>
          <w:rFonts w:asciiTheme="minorHAnsi" w:hAnsiTheme="minorHAnsi"/>
          <w:sz w:val="20"/>
          <w:szCs w:val="20"/>
        </w:rPr>
        <w:t xml:space="preserve">Návrh dodatku </w:t>
      </w:r>
      <w:r w:rsidR="00333C9A" w:rsidRPr="004B6104">
        <w:rPr>
          <w:rFonts w:asciiTheme="minorHAnsi" w:hAnsiTheme="minorHAnsi"/>
          <w:b/>
          <w:sz w:val="20"/>
          <w:szCs w:val="20"/>
          <w:rPrChange w:id="591" w:author="Autor">
            <w:rPr>
              <w:rFonts w:asciiTheme="minorHAnsi" w:hAnsiTheme="minorHAnsi"/>
              <w:sz w:val="20"/>
              <w:szCs w:val="20"/>
            </w:rPr>
          </w:rPrChange>
        </w:rPr>
        <w:t>pred jeho podpisom je predmetom kontroly RO v prípade, ak prijímateľ návrh dodatku dobrovoľne predloží na RO za účelom výkonu finančnej kontroly a ide o zmenu zmluvy, ktorá bola výsledkom nadlimitného postupu zadávania zákazky.</w:t>
      </w:r>
      <w:r w:rsidR="00333C9A" w:rsidRPr="00333C9A">
        <w:rPr>
          <w:rFonts w:asciiTheme="minorHAnsi" w:hAnsiTheme="minorHAnsi"/>
          <w:sz w:val="20"/>
          <w:szCs w:val="20"/>
        </w:rPr>
        <w:t xml:space="preserve"> U</w:t>
      </w:r>
      <w:r w:rsidR="00333C9A">
        <w:rPr>
          <w:rFonts w:asciiTheme="minorHAnsi" w:hAnsiTheme="minorHAnsi"/>
          <w:sz w:val="20"/>
          <w:szCs w:val="20"/>
        </w:rPr>
        <w:t>vedené</w:t>
      </w:r>
      <w:r w:rsidR="00333C9A" w:rsidRPr="00333C9A">
        <w:rPr>
          <w:rFonts w:asciiTheme="minorHAnsi" w:hAnsiTheme="minorHAnsi"/>
          <w:sz w:val="20"/>
          <w:szCs w:val="20"/>
        </w:rPr>
        <w:t xml:space="preserve"> sa vzťahuj</w:t>
      </w:r>
      <w:r w:rsidR="00333C9A">
        <w:rPr>
          <w:rFonts w:asciiTheme="minorHAnsi" w:hAnsiTheme="minorHAnsi"/>
          <w:sz w:val="20"/>
          <w:szCs w:val="20"/>
        </w:rPr>
        <w:t>e</w:t>
      </w:r>
      <w:r w:rsidR="00333C9A" w:rsidRPr="00333C9A">
        <w:rPr>
          <w:rFonts w:asciiTheme="minorHAnsi" w:hAnsiTheme="minorHAnsi"/>
          <w:sz w:val="20"/>
          <w:szCs w:val="20"/>
        </w:rPr>
        <w:t xml:space="preserve"> aj na prípady, keď sa dodatok </w:t>
      </w:r>
      <w:r w:rsidR="00333C9A" w:rsidRPr="004B6104">
        <w:rPr>
          <w:rFonts w:asciiTheme="minorHAnsi" w:hAnsiTheme="minorHAnsi"/>
          <w:b/>
          <w:sz w:val="20"/>
          <w:szCs w:val="20"/>
          <w:rPrChange w:id="592" w:author="Autor">
            <w:rPr>
              <w:rFonts w:asciiTheme="minorHAnsi" w:hAnsiTheme="minorHAnsi"/>
              <w:sz w:val="20"/>
              <w:szCs w:val="20"/>
            </w:rPr>
          </w:rPrChange>
        </w:rPr>
        <w:t>vzťahuje na časť výdavkov, ktoré nie sú oprávnenými výdavkami, avšak sú súčasťou zákazky, ktorá je spolufinancovaná z fondov a ENRF.</w:t>
      </w:r>
      <w:r w:rsidR="00ED5278">
        <w:rPr>
          <w:rFonts w:asciiTheme="minorHAnsi" w:hAnsiTheme="minorHAnsi"/>
          <w:b/>
          <w:sz w:val="20"/>
          <w:szCs w:val="20"/>
        </w:rPr>
        <w:t xml:space="preserve"> </w:t>
      </w:r>
      <w:r w:rsidR="00757367" w:rsidRPr="009C3984">
        <w:rPr>
          <w:rFonts w:asciiTheme="minorHAnsi" w:hAnsiTheme="minorHAnsi"/>
          <w:sz w:val="20"/>
          <w:szCs w:val="20"/>
        </w:rPr>
        <w:t xml:space="preserve">K zmenám zmluvy, rámcovej dohody a koncesnej zmluvy počas ich trvania  postupu sa viaže Metodika zadávania zákaziek – 3. verzia, ktorá je zverejnená na webovom sídle ÚVO -  </w:t>
      </w:r>
      <w:hyperlink r:id="rId43" w:history="1">
        <w:r w:rsidR="00D91536" w:rsidRPr="009C3984">
          <w:rPr>
            <w:rStyle w:val="Hypertextovprepojenie"/>
            <w:sz w:val="20"/>
            <w:szCs w:val="20"/>
          </w:rPr>
          <w:t>https://www.uvo.gov.sk/legislativametodika-dohlad/metodika-zadavania-zakaziek-5ae.html</w:t>
        </w:r>
      </w:hyperlink>
      <w:r w:rsidR="00D91536" w:rsidRPr="003B74A0">
        <w:rPr>
          <w:rFonts w:asciiTheme="minorHAnsi" w:hAnsiTheme="minorHAnsi"/>
          <w:sz w:val="20"/>
          <w:szCs w:val="20"/>
        </w:rPr>
        <w:t xml:space="preserve"> </w:t>
      </w:r>
      <w:r w:rsidR="00757367" w:rsidRPr="009C3984">
        <w:rPr>
          <w:rFonts w:asciiTheme="minorHAnsi" w:hAnsiTheme="minorHAnsi"/>
          <w:sz w:val="20"/>
          <w:szCs w:val="20"/>
        </w:rPr>
        <w:t xml:space="preserve">. </w:t>
      </w:r>
      <w:r w:rsidR="00D91536" w:rsidRPr="003B74A0">
        <w:rPr>
          <w:rFonts w:asciiTheme="minorHAnsi" w:hAnsiTheme="minorHAnsi"/>
          <w:sz w:val="20"/>
          <w:szCs w:val="20"/>
        </w:rPr>
        <w:t xml:space="preserve"> </w:t>
      </w:r>
    </w:p>
    <w:p w14:paraId="16086162" w14:textId="77777777" w:rsidR="004B6104" w:rsidRDefault="00757367" w:rsidP="00333C9A">
      <w:pPr>
        <w:spacing w:before="120" w:after="120"/>
        <w:ind w:left="709" w:hanging="425"/>
        <w:jc w:val="both"/>
        <w:rPr>
          <w:rFonts w:asciiTheme="minorHAnsi" w:hAnsiTheme="minorHAnsi"/>
          <w:sz w:val="20"/>
          <w:szCs w:val="20"/>
        </w:rPr>
      </w:pPr>
      <w:r w:rsidRPr="009C3984">
        <w:rPr>
          <w:rFonts w:asciiTheme="minorHAnsi" w:hAnsiTheme="minorHAnsi"/>
          <w:sz w:val="20"/>
          <w:szCs w:val="20"/>
        </w:rPr>
        <w:t>3.</w:t>
      </w:r>
      <w:r w:rsidRPr="009C3984">
        <w:rPr>
          <w:rFonts w:asciiTheme="minorHAnsi" w:hAnsiTheme="minorHAnsi"/>
          <w:sz w:val="20"/>
          <w:szCs w:val="20"/>
        </w:rPr>
        <w:tab/>
      </w:r>
      <w:r w:rsidR="00333C9A" w:rsidRPr="00333C9A">
        <w:rPr>
          <w:rFonts w:asciiTheme="minorHAnsi" w:hAnsiTheme="minorHAnsi"/>
          <w:sz w:val="20"/>
          <w:szCs w:val="20"/>
        </w:rPr>
        <w:t>V</w:t>
      </w:r>
      <w:r w:rsidR="004B6104">
        <w:rPr>
          <w:rFonts w:asciiTheme="minorHAnsi" w:hAnsiTheme="minorHAnsi"/>
          <w:sz w:val="20"/>
          <w:szCs w:val="20"/>
        </w:rPr>
        <w:t> </w:t>
      </w:r>
      <w:r w:rsidR="00333C9A" w:rsidRPr="00333C9A">
        <w:rPr>
          <w:rFonts w:asciiTheme="minorHAnsi" w:hAnsiTheme="minorHAnsi"/>
          <w:sz w:val="20"/>
          <w:szCs w:val="20"/>
        </w:rPr>
        <w:t>prípade</w:t>
      </w:r>
      <w:r w:rsidR="004B6104">
        <w:rPr>
          <w:rFonts w:asciiTheme="minorHAnsi" w:hAnsiTheme="minorHAnsi"/>
          <w:sz w:val="20"/>
          <w:szCs w:val="20"/>
        </w:rPr>
        <w:t xml:space="preserve"> </w:t>
      </w:r>
      <w:r w:rsidR="00333C9A" w:rsidRPr="00333C9A">
        <w:rPr>
          <w:rFonts w:asciiTheme="minorHAnsi" w:hAnsiTheme="minorHAnsi"/>
          <w:sz w:val="20"/>
          <w:szCs w:val="20"/>
        </w:rPr>
        <w:t xml:space="preserve">finančnej kontroly </w:t>
      </w:r>
      <w:r w:rsidR="00333C9A" w:rsidRPr="004B6104">
        <w:rPr>
          <w:rFonts w:asciiTheme="minorHAnsi" w:hAnsiTheme="minorHAnsi"/>
          <w:b/>
          <w:sz w:val="20"/>
          <w:szCs w:val="20"/>
          <w:rPrChange w:id="593" w:author="Autor">
            <w:rPr>
              <w:rFonts w:asciiTheme="minorHAnsi" w:hAnsiTheme="minorHAnsi"/>
              <w:sz w:val="20"/>
              <w:szCs w:val="20"/>
            </w:rPr>
          </w:rPrChange>
        </w:rPr>
        <w:t>návrhu dodatku pred jeho podpisom</w:t>
      </w:r>
      <w:r w:rsidR="00333C9A" w:rsidRPr="00333C9A">
        <w:rPr>
          <w:rFonts w:asciiTheme="minorHAnsi" w:hAnsiTheme="minorHAnsi"/>
          <w:sz w:val="20"/>
          <w:szCs w:val="20"/>
        </w:rPr>
        <w:t xml:space="preserve"> </w:t>
      </w:r>
      <w:r w:rsidR="00333C9A" w:rsidRPr="004B6104">
        <w:rPr>
          <w:rFonts w:asciiTheme="minorHAnsi" w:hAnsiTheme="minorHAnsi"/>
          <w:b/>
          <w:sz w:val="20"/>
          <w:szCs w:val="20"/>
          <w:rPrChange w:id="594" w:author="Autor">
            <w:rPr>
              <w:rFonts w:asciiTheme="minorHAnsi" w:hAnsiTheme="minorHAnsi"/>
              <w:sz w:val="20"/>
              <w:szCs w:val="20"/>
            </w:rPr>
          </w:rPrChange>
        </w:rPr>
        <w:t>prijímateľ predkladá takýto dodatok ešte pred tým, ako sa skutočnosť menená dodatkom udeje</w:t>
      </w:r>
      <w:r w:rsidR="00333C9A" w:rsidRPr="00333C9A">
        <w:rPr>
          <w:rFonts w:asciiTheme="minorHAnsi" w:hAnsiTheme="minorHAnsi"/>
          <w:sz w:val="20"/>
          <w:szCs w:val="20"/>
        </w:rPr>
        <w:t xml:space="preserve"> (napr. uplynutie lehoty realizácie diela, zmeny v súpise položiek alebo v rozpočte diela). </w:t>
      </w:r>
    </w:p>
    <w:p w14:paraId="5A8CA279" w14:textId="77777777" w:rsidR="004B6104" w:rsidRDefault="004B6104" w:rsidP="00333C9A">
      <w:pPr>
        <w:spacing w:before="120" w:after="120"/>
        <w:ind w:left="709" w:hanging="425"/>
        <w:jc w:val="both"/>
        <w:rPr>
          <w:rFonts w:asciiTheme="minorHAnsi" w:hAnsiTheme="minorHAnsi"/>
          <w:sz w:val="20"/>
          <w:szCs w:val="20"/>
        </w:rPr>
      </w:pPr>
      <w:r>
        <w:rPr>
          <w:rFonts w:asciiTheme="minorHAnsi" w:hAnsiTheme="minorHAnsi"/>
          <w:sz w:val="20"/>
          <w:szCs w:val="20"/>
        </w:rPr>
        <w:t xml:space="preserve">4.    </w:t>
      </w:r>
      <w:r w:rsidR="00333C9A" w:rsidRPr="004B6104">
        <w:rPr>
          <w:rFonts w:asciiTheme="minorHAnsi" w:hAnsiTheme="minorHAnsi"/>
          <w:b/>
          <w:sz w:val="20"/>
          <w:szCs w:val="20"/>
          <w:rPrChange w:id="595" w:author="Autor">
            <w:rPr>
              <w:rFonts w:asciiTheme="minorHAnsi" w:hAnsiTheme="minorHAnsi"/>
              <w:sz w:val="20"/>
              <w:szCs w:val="20"/>
            </w:rPr>
          </w:rPrChange>
        </w:rPr>
        <w:t xml:space="preserve">Lehota na výkon finančnej </w:t>
      </w:r>
      <w:r w:rsidRPr="004B6104">
        <w:rPr>
          <w:rFonts w:asciiTheme="minorHAnsi" w:hAnsiTheme="minorHAnsi"/>
          <w:b/>
          <w:sz w:val="20"/>
          <w:szCs w:val="20"/>
          <w:rPrChange w:id="596" w:author="Autor">
            <w:rPr>
              <w:rFonts w:asciiTheme="minorHAnsi" w:hAnsiTheme="minorHAnsi"/>
              <w:sz w:val="20"/>
              <w:szCs w:val="20"/>
            </w:rPr>
          </w:rPrChange>
        </w:rPr>
        <w:t xml:space="preserve">kontroly </w:t>
      </w:r>
      <w:r w:rsidR="00333C9A" w:rsidRPr="004B6104">
        <w:rPr>
          <w:rFonts w:asciiTheme="minorHAnsi" w:hAnsiTheme="minorHAnsi"/>
          <w:b/>
          <w:sz w:val="20"/>
          <w:szCs w:val="20"/>
          <w:rPrChange w:id="597" w:author="Autor">
            <w:rPr>
              <w:rFonts w:asciiTheme="minorHAnsi" w:hAnsiTheme="minorHAnsi"/>
              <w:sz w:val="20"/>
              <w:szCs w:val="20"/>
            </w:rPr>
          </w:rPrChange>
        </w:rPr>
        <w:t>návrhu dodatku je 10 pracovných dní.</w:t>
      </w:r>
      <w:r w:rsidR="00333C9A" w:rsidRPr="00333C9A">
        <w:rPr>
          <w:rFonts w:asciiTheme="minorHAnsi" w:hAnsiTheme="minorHAnsi"/>
          <w:sz w:val="20"/>
          <w:szCs w:val="20"/>
        </w:rPr>
        <w:t xml:space="preserve"> Keď sa dodatkom menia identifikačné a kontaktné údaje zmluvných strán (napr. adresa sídla, kontaktné osoby, číslo bankového účtu a pod.), kontrola pred podpisom dodatku sa nevykonáva a prijímateľ predkladá takýto dodatok vždy až po jeho podpise oboma zmluvnými stranami. </w:t>
      </w:r>
    </w:p>
    <w:p w14:paraId="6041ECCC" w14:textId="77777777" w:rsidR="004B6104" w:rsidRDefault="004B6104" w:rsidP="00333C9A">
      <w:pPr>
        <w:spacing w:before="120" w:after="120"/>
        <w:ind w:left="709" w:hanging="425"/>
        <w:jc w:val="both"/>
        <w:rPr>
          <w:rFonts w:asciiTheme="minorHAnsi" w:hAnsiTheme="minorHAnsi"/>
          <w:sz w:val="20"/>
          <w:szCs w:val="20"/>
        </w:rPr>
      </w:pPr>
      <w:r>
        <w:rPr>
          <w:rFonts w:asciiTheme="minorHAnsi" w:hAnsiTheme="minorHAnsi"/>
          <w:sz w:val="20"/>
          <w:szCs w:val="20"/>
        </w:rPr>
        <w:t xml:space="preserve">5.   </w:t>
      </w:r>
      <w:r w:rsidR="00333C9A" w:rsidRPr="00333C9A">
        <w:rPr>
          <w:rFonts w:asciiTheme="minorHAnsi" w:hAnsiTheme="minorHAnsi"/>
          <w:sz w:val="20"/>
          <w:szCs w:val="20"/>
        </w:rPr>
        <w:t xml:space="preserve">Ak zmenu vyplývajúcu z realizácie zákazky nie je možné </w:t>
      </w:r>
      <w:r w:rsidR="00333C9A" w:rsidRPr="004B6104">
        <w:rPr>
          <w:rFonts w:asciiTheme="minorHAnsi" w:hAnsiTheme="minorHAnsi"/>
          <w:b/>
          <w:sz w:val="20"/>
          <w:szCs w:val="20"/>
          <w:rPrChange w:id="598" w:author="Autor">
            <w:rPr>
              <w:rFonts w:asciiTheme="minorHAnsi" w:hAnsiTheme="minorHAnsi"/>
              <w:sz w:val="20"/>
              <w:szCs w:val="20"/>
            </w:rPr>
          </w:rPrChange>
        </w:rPr>
        <w:t>z dôvodu mimoriadnej udalosti</w:t>
      </w:r>
      <w:r w:rsidR="00333C9A" w:rsidRPr="00333C9A">
        <w:rPr>
          <w:rFonts w:asciiTheme="minorHAnsi" w:hAnsiTheme="minorHAnsi"/>
          <w:sz w:val="20"/>
          <w:szCs w:val="20"/>
        </w:rPr>
        <w:t xml:space="preserve"> (živelná pohroma, havária alebo situácia bezprostredne ohrozujúca život, alebo zdravie ľudí alebo životné prostredie) riešiť v danom rozhodnom čase dodatkom, resp. nie je udržateľné čakať na výsledok finančnej kontroly RO v rámci dodatku riešiaceho takúto mimoriadnu situáciu, </w:t>
      </w:r>
      <w:r w:rsidR="00333C9A" w:rsidRPr="004B6104">
        <w:rPr>
          <w:rFonts w:asciiTheme="minorHAnsi" w:hAnsiTheme="minorHAnsi"/>
          <w:b/>
          <w:sz w:val="20"/>
          <w:szCs w:val="20"/>
          <w:rPrChange w:id="599" w:author="Autor">
            <w:rPr>
              <w:rFonts w:asciiTheme="minorHAnsi" w:hAnsiTheme="minorHAnsi"/>
              <w:sz w:val="20"/>
              <w:szCs w:val="20"/>
            </w:rPr>
          </w:rPrChange>
        </w:rPr>
        <w:t>prijímateľ doručí návrh dodatku, alebo už samotný podpísaný dodatok až po pominutí tejto mimoriadnej udalosti súčasne so zdôvodnením.</w:t>
      </w:r>
      <w:r w:rsidR="00333C9A" w:rsidRPr="00333C9A">
        <w:rPr>
          <w:rFonts w:asciiTheme="minorHAnsi" w:hAnsiTheme="minorHAnsi"/>
          <w:sz w:val="20"/>
          <w:szCs w:val="20"/>
        </w:rPr>
        <w:t xml:space="preserve"> </w:t>
      </w:r>
    </w:p>
    <w:p w14:paraId="5C263D14" w14:textId="77777777" w:rsidR="00333C9A" w:rsidRPr="00333C9A" w:rsidRDefault="004B6104" w:rsidP="00333C9A">
      <w:pPr>
        <w:spacing w:before="120" w:after="120"/>
        <w:ind w:left="709" w:hanging="425"/>
        <w:jc w:val="both"/>
        <w:rPr>
          <w:rFonts w:asciiTheme="minorHAnsi" w:hAnsiTheme="minorHAnsi"/>
          <w:sz w:val="20"/>
          <w:szCs w:val="20"/>
        </w:rPr>
      </w:pPr>
      <w:r>
        <w:rPr>
          <w:rFonts w:asciiTheme="minorHAnsi" w:hAnsiTheme="minorHAnsi"/>
          <w:sz w:val="20"/>
          <w:szCs w:val="20"/>
        </w:rPr>
        <w:t xml:space="preserve">6.    </w:t>
      </w:r>
      <w:r w:rsidR="00333C9A" w:rsidRPr="00333C9A">
        <w:rPr>
          <w:rFonts w:asciiTheme="minorHAnsi" w:hAnsiTheme="minorHAnsi"/>
          <w:sz w:val="20"/>
          <w:szCs w:val="20"/>
        </w:rPr>
        <w:t xml:space="preserve">Ak sa </w:t>
      </w:r>
      <w:r>
        <w:rPr>
          <w:rFonts w:asciiTheme="minorHAnsi" w:hAnsiTheme="minorHAnsi"/>
          <w:sz w:val="20"/>
          <w:szCs w:val="20"/>
        </w:rPr>
        <w:t xml:space="preserve">mimoriadna udalosť </w:t>
      </w:r>
      <w:r w:rsidR="00333C9A" w:rsidRPr="00333C9A">
        <w:rPr>
          <w:rFonts w:asciiTheme="minorHAnsi" w:hAnsiTheme="minorHAnsi"/>
          <w:sz w:val="20"/>
          <w:szCs w:val="20"/>
        </w:rPr>
        <w:t xml:space="preserve">rieši </w:t>
      </w:r>
      <w:r w:rsidR="00333C9A" w:rsidRPr="004B6104">
        <w:rPr>
          <w:rFonts w:asciiTheme="minorHAnsi" w:hAnsiTheme="minorHAnsi"/>
          <w:b/>
          <w:sz w:val="20"/>
          <w:szCs w:val="20"/>
          <w:rPrChange w:id="600" w:author="Autor">
            <w:rPr>
              <w:rFonts w:asciiTheme="minorHAnsi" w:hAnsiTheme="minorHAnsi"/>
              <w:sz w:val="20"/>
              <w:szCs w:val="20"/>
            </w:rPr>
          </w:rPrChange>
        </w:rPr>
        <w:t>v rámci priameho rokovacieho konania podľa § 81 ZVO</w:t>
      </w:r>
      <w:r w:rsidR="00333C9A" w:rsidRPr="00333C9A">
        <w:rPr>
          <w:rFonts w:asciiTheme="minorHAnsi" w:hAnsiTheme="minorHAnsi"/>
          <w:sz w:val="20"/>
          <w:szCs w:val="20"/>
        </w:rPr>
        <w:t xml:space="preserve">, pričom výsledkom tohto postupu </w:t>
      </w:r>
      <w:r w:rsidR="00333C9A" w:rsidRPr="004B6104">
        <w:rPr>
          <w:rFonts w:asciiTheme="minorHAnsi" w:hAnsiTheme="minorHAnsi"/>
          <w:b/>
          <w:sz w:val="20"/>
          <w:szCs w:val="20"/>
          <w:rPrChange w:id="601" w:author="Autor">
            <w:rPr>
              <w:rFonts w:asciiTheme="minorHAnsi" w:hAnsiTheme="minorHAnsi"/>
              <w:sz w:val="20"/>
              <w:szCs w:val="20"/>
            </w:rPr>
          </w:rPrChange>
        </w:rPr>
        <w:t>je nová zmluva,</w:t>
      </w:r>
      <w:r w:rsidR="00333C9A" w:rsidRPr="00333C9A">
        <w:rPr>
          <w:rFonts w:asciiTheme="minorHAnsi" w:hAnsiTheme="minorHAnsi"/>
          <w:sz w:val="20"/>
          <w:szCs w:val="20"/>
        </w:rPr>
        <w:t xml:space="preserve"> RO postupuje pri kontrole podľa príslušnej kapitoly </w:t>
      </w:r>
      <w:r>
        <w:rPr>
          <w:rFonts w:asciiTheme="minorHAnsi" w:hAnsiTheme="minorHAnsi"/>
          <w:sz w:val="20"/>
          <w:szCs w:val="20"/>
        </w:rPr>
        <w:t>.</w:t>
      </w:r>
      <w:r w:rsidR="00333C9A" w:rsidRPr="00333C9A">
        <w:rPr>
          <w:rFonts w:asciiTheme="minorHAnsi" w:hAnsiTheme="minorHAnsi"/>
          <w:sz w:val="20"/>
          <w:szCs w:val="20"/>
        </w:rPr>
        <w:t xml:space="preserve"> Pokiaľ prijímateľ plánuje upraviť existujúci zmluvný vzťah na základe priameho rokovacieho konania, je v tomto prípade </w:t>
      </w:r>
      <w:r w:rsidR="00333C9A" w:rsidRPr="004B6104">
        <w:rPr>
          <w:rFonts w:asciiTheme="minorHAnsi" w:hAnsiTheme="minorHAnsi"/>
          <w:b/>
          <w:sz w:val="20"/>
          <w:szCs w:val="20"/>
          <w:rPrChange w:id="602" w:author="Autor">
            <w:rPr>
              <w:rFonts w:asciiTheme="minorHAnsi" w:hAnsiTheme="minorHAnsi"/>
              <w:sz w:val="20"/>
              <w:szCs w:val="20"/>
            </w:rPr>
          </w:rPrChange>
        </w:rPr>
        <w:t>povinný  predložiť na RO návrh oznámenia o zámere uzavrieť zmluvu a odôvodnenie použitia priameho rokovacieho konania</w:t>
      </w:r>
      <w:r>
        <w:rPr>
          <w:rFonts w:asciiTheme="minorHAnsi" w:hAnsiTheme="minorHAnsi"/>
          <w:b/>
          <w:sz w:val="20"/>
          <w:szCs w:val="20"/>
        </w:rPr>
        <w:t>.</w:t>
      </w:r>
      <w:r w:rsidR="00333C9A" w:rsidRPr="00333C9A">
        <w:rPr>
          <w:rFonts w:asciiTheme="minorHAnsi" w:hAnsiTheme="minorHAnsi"/>
          <w:sz w:val="20"/>
          <w:szCs w:val="20"/>
        </w:rPr>
        <w:t xml:space="preserve"> </w:t>
      </w:r>
      <w:r w:rsidR="00333C9A" w:rsidRPr="004B6104">
        <w:rPr>
          <w:rFonts w:asciiTheme="minorHAnsi" w:hAnsiTheme="minorHAnsi"/>
          <w:b/>
          <w:sz w:val="20"/>
          <w:szCs w:val="20"/>
          <w:rPrChange w:id="603" w:author="Autor">
            <w:rPr>
              <w:rFonts w:asciiTheme="minorHAnsi" w:hAnsiTheme="minorHAnsi"/>
              <w:sz w:val="20"/>
              <w:szCs w:val="20"/>
            </w:rPr>
          </w:rPrChange>
        </w:rPr>
        <w:t>Až po kontrole tohto oznámenia a posúdení oprávnenosti použitia priameho rokovacieho konania je prijímateľ oprávnený začať realizovať tento postup.</w:t>
      </w:r>
      <w:r w:rsidR="00333C9A" w:rsidRPr="00333C9A">
        <w:rPr>
          <w:rFonts w:asciiTheme="minorHAnsi" w:hAnsiTheme="minorHAnsi"/>
          <w:sz w:val="20"/>
          <w:szCs w:val="20"/>
        </w:rPr>
        <w:t xml:space="preserve"> </w:t>
      </w:r>
    </w:p>
    <w:p w14:paraId="4202027B" w14:textId="77777777" w:rsidR="00333C9A" w:rsidRPr="00333C9A" w:rsidRDefault="000538CB" w:rsidP="00333C9A">
      <w:pPr>
        <w:spacing w:before="120" w:after="120"/>
        <w:ind w:left="709" w:hanging="425"/>
        <w:jc w:val="both"/>
        <w:rPr>
          <w:rFonts w:asciiTheme="minorHAnsi" w:hAnsiTheme="minorHAnsi"/>
          <w:sz w:val="20"/>
          <w:szCs w:val="20"/>
        </w:rPr>
      </w:pPr>
      <w:r>
        <w:rPr>
          <w:rFonts w:asciiTheme="minorHAnsi" w:hAnsiTheme="minorHAnsi"/>
          <w:sz w:val="20"/>
          <w:szCs w:val="20"/>
        </w:rPr>
        <w:t>7</w:t>
      </w:r>
      <w:r w:rsidR="00333C9A" w:rsidRPr="00333C9A">
        <w:rPr>
          <w:rFonts w:asciiTheme="minorHAnsi" w:hAnsiTheme="minorHAnsi"/>
          <w:sz w:val="20"/>
          <w:szCs w:val="20"/>
        </w:rPr>
        <w:t>.</w:t>
      </w:r>
      <w:r w:rsidR="00333C9A" w:rsidRPr="00333C9A">
        <w:rPr>
          <w:rFonts w:asciiTheme="minorHAnsi" w:hAnsiTheme="minorHAnsi"/>
          <w:sz w:val="20"/>
          <w:szCs w:val="20"/>
        </w:rPr>
        <w:tab/>
        <w:t xml:space="preserve">Predmetom finančnej kontroly dodatkov je </w:t>
      </w:r>
      <w:r w:rsidR="00333C9A" w:rsidRPr="004B6104">
        <w:rPr>
          <w:rFonts w:asciiTheme="minorHAnsi" w:hAnsiTheme="minorHAnsi"/>
          <w:b/>
          <w:sz w:val="20"/>
          <w:szCs w:val="20"/>
          <w:rPrChange w:id="604" w:author="Autor">
            <w:rPr>
              <w:rFonts w:asciiTheme="minorHAnsi" w:hAnsiTheme="minorHAnsi"/>
              <w:sz w:val="20"/>
              <w:szCs w:val="20"/>
            </w:rPr>
          </w:rPrChange>
        </w:rPr>
        <w:t xml:space="preserve">posúdenie ich súladu s príslušnými ustanoveniami ZVO, a to najmä ustanovením § 18 ZVO. Zároveň RO posudzuje zmeny z neho vyplývajúce </w:t>
      </w:r>
      <w:r w:rsidR="00B1615C">
        <w:rPr>
          <w:rFonts w:asciiTheme="minorHAnsi" w:hAnsiTheme="minorHAnsi"/>
          <w:b/>
          <w:sz w:val="20"/>
          <w:szCs w:val="20"/>
        </w:rPr>
        <w:t xml:space="preserve"> </w:t>
      </w:r>
      <w:r w:rsidR="00B1615C">
        <w:rPr>
          <w:rFonts w:asciiTheme="minorHAnsi" w:hAnsiTheme="minorHAnsi"/>
          <w:b/>
          <w:sz w:val="20"/>
          <w:szCs w:val="20"/>
        </w:rPr>
        <w:br/>
      </w:r>
      <w:r w:rsidR="00333C9A" w:rsidRPr="004B6104">
        <w:rPr>
          <w:rFonts w:asciiTheme="minorHAnsi" w:hAnsiTheme="minorHAnsi"/>
          <w:b/>
          <w:sz w:val="20"/>
          <w:szCs w:val="20"/>
          <w:rPrChange w:id="605" w:author="Autor">
            <w:rPr>
              <w:rFonts w:asciiTheme="minorHAnsi" w:hAnsiTheme="minorHAnsi"/>
              <w:sz w:val="20"/>
              <w:szCs w:val="20"/>
            </w:rPr>
          </w:rPrChange>
        </w:rPr>
        <w:t>po stránke ich súladu so schválenou ŽoNFP a účinnou zmluvou o NFP.</w:t>
      </w:r>
      <w:r w:rsidR="00333C9A" w:rsidRPr="00333C9A">
        <w:rPr>
          <w:rFonts w:asciiTheme="minorHAnsi" w:hAnsiTheme="minorHAnsi"/>
          <w:sz w:val="20"/>
          <w:szCs w:val="20"/>
        </w:rPr>
        <w:t xml:space="preserve"> </w:t>
      </w:r>
    </w:p>
    <w:p w14:paraId="6225F6D5" w14:textId="77777777" w:rsidR="00333C9A" w:rsidRPr="00333C9A" w:rsidRDefault="000538CB" w:rsidP="00333C9A">
      <w:pPr>
        <w:spacing w:before="120" w:after="120"/>
        <w:ind w:left="709" w:hanging="425"/>
        <w:jc w:val="both"/>
        <w:rPr>
          <w:rFonts w:asciiTheme="minorHAnsi" w:hAnsiTheme="minorHAnsi"/>
          <w:sz w:val="20"/>
          <w:szCs w:val="20"/>
        </w:rPr>
      </w:pPr>
      <w:r>
        <w:rPr>
          <w:rFonts w:asciiTheme="minorHAnsi" w:hAnsiTheme="minorHAnsi"/>
          <w:sz w:val="20"/>
          <w:szCs w:val="20"/>
        </w:rPr>
        <w:t>8</w:t>
      </w:r>
      <w:r w:rsidR="00333C9A" w:rsidRPr="00333C9A">
        <w:rPr>
          <w:rFonts w:asciiTheme="minorHAnsi" w:hAnsiTheme="minorHAnsi"/>
          <w:sz w:val="20"/>
          <w:szCs w:val="20"/>
        </w:rPr>
        <w:t>.</w:t>
      </w:r>
      <w:r w:rsidR="00333C9A" w:rsidRPr="00333C9A">
        <w:rPr>
          <w:rFonts w:asciiTheme="minorHAnsi" w:hAnsiTheme="minorHAnsi"/>
          <w:sz w:val="20"/>
          <w:szCs w:val="20"/>
        </w:rPr>
        <w:tab/>
      </w:r>
      <w:r w:rsidR="00333C9A" w:rsidRPr="004B6104">
        <w:rPr>
          <w:rFonts w:asciiTheme="minorHAnsi" w:hAnsiTheme="minorHAnsi"/>
          <w:b/>
          <w:sz w:val="20"/>
          <w:szCs w:val="20"/>
          <w:rPrChange w:id="606" w:author="Autor">
            <w:rPr>
              <w:rFonts w:asciiTheme="minorHAnsi" w:hAnsiTheme="minorHAnsi"/>
              <w:sz w:val="20"/>
              <w:szCs w:val="20"/>
            </w:rPr>
          </w:rPrChange>
        </w:rPr>
        <w:t xml:space="preserve">Lehota na výkon finančnej kontroly dodatku </w:t>
      </w:r>
      <w:r w:rsidR="004B6104" w:rsidRPr="004B6104">
        <w:rPr>
          <w:rFonts w:asciiTheme="minorHAnsi" w:hAnsiTheme="minorHAnsi"/>
          <w:b/>
          <w:sz w:val="20"/>
          <w:szCs w:val="20"/>
          <w:rPrChange w:id="607" w:author="Autor">
            <w:rPr>
              <w:rFonts w:asciiTheme="minorHAnsi" w:hAnsiTheme="minorHAnsi"/>
              <w:sz w:val="20"/>
              <w:szCs w:val="20"/>
            </w:rPr>
          </w:rPrChange>
        </w:rPr>
        <w:t xml:space="preserve">po podpise </w:t>
      </w:r>
      <w:r w:rsidR="00333C9A" w:rsidRPr="004B6104">
        <w:rPr>
          <w:rFonts w:asciiTheme="minorHAnsi" w:hAnsiTheme="minorHAnsi"/>
          <w:b/>
          <w:sz w:val="20"/>
          <w:szCs w:val="20"/>
          <w:rPrChange w:id="608" w:author="Autor">
            <w:rPr>
              <w:rFonts w:asciiTheme="minorHAnsi" w:hAnsiTheme="minorHAnsi"/>
              <w:sz w:val="20"/>
              <w:szCs w:val="20"/>
            </w:rPr>
          </w:rPrChange>
        </w:rPr>
        <w:t>je 15 pracovných dní</w:t>
      </w:r>
      <w:r w:rsidR="004B6104">
        <w:rPr>
          <w:rFonts w:asciiTheme="minorHAnsi" w:hAnsiTheme="minorHAnsi"/>
          <w:sz w:val="20"/>
          <w:szCs w:val="20"/>
        </w:rPr>
        <w:t>.</w:t>
      </w:r>
      <w:r w:rsidR="00333C9A" w:rsidRPr="00333C9A">
        <w:rPr>
          <w:rFonts w:asciiTheme="minorHAnsi" w:hAnsiTheme="minorHAnsi"/>
          <w:sz w:val="20"/>
          <w:szCs w:val="20"/>
        </w:rPr>
        <w:t xml:space="preserve"> V prípade, že RO doručí prijímateľovi žiadosť o vysvetlenie, úpravu alebo doplnenie dodatku, určí v tejto žiadosti lehotu minimálne 5 pracovných dní a maximálne 10 pracovných dní na zaslanie tohto vysvetlenia, úpravy alebo doplnenia zo strany prijímateľa. Dňom odoslania žiadosti sa prerušuje lehota </w:t>
      </w:r>
      <w:r w:rsidR="007620E7">
        <w:rPr>
          <w:rFonts w:asciiTheme="minorHAnsi" w:hAnsiTheme="minorHAnsi"/>
          <w:sz w:val="20"/>
          <w:szCs w:val="20"/>
        </w:rPr>
        <w:t xml:space="preserve"> </w:t>
      </w:r>
      <w:r w:rsidR="007620E7">
        <w:rPr>
          <w:rFonts w:asciiTheme="minorHAnsi" w:hAnsiTheme="minorHAnsi"/>
          <w:sz w:val="20"/>
          <w:szCs w:val="20"/>
        </w:rPr>
        <w:br/>
      </w:r>
      <w:r w:rsidR="00333C9A" w:rsidRPr="00333C9A">
        <w:rPr>
          <w:rFonts w:asciiTheme="minorHAnsi" w:hAnsiTheme="minorHAnsi"/>
          <w:sz w:val="20"/>
          <w:szCs w:val="20"/>
        </w:rPr>
        <w:t xml:space="preserve">na výkon finančnej kontroly. Dňom nasledujúcim po dni doručenia vysvetlenia, úpravy alebo doplnenia dokumentácie na RO pokračuje plynutie lehoty na výkon finančnej kontroly VO. </w:t>
      </w:r>
      <w:r w:rsidR="00B1615C">
        <w:rPr>
          <w:rFonts w:asciiTheme="minorHAnsi" w:hAnsiTheme="minorHAnsi"/>
          <w:sz w:val="20"/>
          <w:szCs w:val="20"/>
        </w:rPr>
        <w:t xml:space="preserve"> </w:t>
      </w:r>
      <w:r w:rsidR="00B1615C">
        <w:rPr>
          <w:rFonts w:asciiTheme="minorHAnsi" w:hAnsiTheme="minorHAnsi"/>
          <w:sz w:val="20"/>
          <w:szCs w:val="20"/>
        </w:rPr>
        <w:br/>
      </w:r>
      <w:r w:rsidR="00F802DE" w:rsidRPr="007620E7">
        <w:rPr>
          <w:rFonts w:asciiTheme="minorHAnsi" w:hAnsiTheme="minorHAnsi"/>
          <w:b/>
          <w:sz w:val="20"/>
          <w:szCs w:val="20"/>
        </w:rPr>
        <w:t xml:space="preserve"> </w:t>
      </w:r>
      <w:r w:rsidR="00333C9A" w:rsidRPr="007620E7">
        <w:rPr>
          <w:rFonts w:asciiTheme="minorHAnsi" w:hAnsiTheme="minorHAnsi"/>
          <w:b/>
          <w:sz w:val="20"/>
          <w:szCs w:val="20"/>
        </w:rPr>
        <w:t>V prípade, že predmetom finančnej kontroly RO je návrh dodatku, dodatok je prijímateľ povinný predložiť na kontrolu RO aj po jeho podpise, pričom lehota na výkon finančnej kontroly dodatku po jeho podpise je v tomto prípade 5 pracovných dní.</w:t>
      </w:r>
      <w:r w:rsidR="00333C9A" w:rsidRPr="00333C9A">
        <w:rPr>
          <w:rFonts w:asciiTheme="minorHAnsi" w:hAnsiTheme="minorHAnsi"/>
          <w:sz w:val="20"/>
          <w:szCs w:val="20"/>
        </w:rPr>
        <w:t xml:space="preserve"> </w:t>
      </w:r>
    </w:p>
    <w:p w14:paraId="657B3486" w14:textId="77777777" w:rsidR="00333C9A" w:rsidRPr="00333C9A" w:rsidRDefault="000538CB" w:rsidP="00333C9A">
      <w:pPr>
        <w:spacing w:before="120" w:after="120"/>
        <w:ind w:left="709" w:hanging="425"/>
        <w:jc w:val="both"/>
        <w:rPr>
          <w:rFonts w:asciiTheme="minorHAnsi" w:hAnsiTheme="minorHAnsi"/>
          <w:sz w:val="20"/>
          <w:szCs w:val="20"/>
        </w:rPr>
      </w:pPr>
      <w:r>
        <w:rPr>
          <w:rFonts w:asciiTheme="minorHAnsi" w:hAnsiTheme="minorHAnsi"/>
          <w:sz w:val="20"/>
          <w:szCs w:val="20"/>
        </w:rPr>
        <w:t>9</w:t>
      </w:r>
      <w:r w:rsidR="00333C9A" w:rsidRPr="00333C9A">
        <w:rPr>
          <w:rFonts w:asciiTheme="minorHAnsi" w:hAnsiTheme="minorHAnsi"/>
          <w:sz w:val="20"/>
          <w:szCs w:val="20"/>
        </w:rPr>
        <w:t>.</w:t>
      </w:r>
      <w:r w:rsidR="00333C9A" w:rsidRPr="00333C9A">
        <w:rPr>
          <w:rFonts w:asciiTheme="minorHAnsi" w:hAnsiTheme="minorHAnsi"/>
          <w:sz w:val="20"/>
          <w:szCs w:val="20"/>
        </w:rPr>
        <w:tab/>
        <w:t xml:space="preserve">Pri predĺžení lehoty alebo prerušení výkonu kontroly postupuje RO podľa </w:t>
      </w:r>
      <w:r w:rsidR="00B17B19">
        <w:rPr>
          <w:rFonts w:asciiTheme="minorHAnsi" w:hAnsiTheme="minorHAnsi"/>
          <w:sz w:val="20"/>
          <w:szCs w:val="20"/>
        </w:rPr>
        <w:t>opisu v predchádzajúcich kapitolách.</w:t>
      </w:r>
    </w:p>
    <w:p w14:paraId="429AEF24" w14:textId="77777777" w:rsidR="00333C9A" w:rsidRPr="00333C9A" w:rsidRDefault="000538CB" w:rsidP="00333C9A">
      <w:pPr>
        <w:spacing w:before="120" w:after="120"/>
        <w:ind w:left="709" w:hanging="425"/>
        <w:jc w:val="both"/>
        <w:rPr>
          <w:rFonts w:asciiTheme="minorHAnsi" w:hAnsiTheme="minorHAnsi"/>
          <w:sz w:val="20"/>
          <w:szCs w:val="20"/>
        </w:rPr>
      </w:pPr>
      <w:r>
        <w:rPr>
          <w:rFonts w:asciiTheme="minorHAnsi" w:hAnsiTheme="minorHAnsi"/>
          <w:sz w:val="20"/>
          <w:szCs w:val="20"/>
        </w:rPr>
        <w:lastRenderedPageBreak/>
        <w:t>10</w:t>
      </w:r>
      <w:r w:rsidR="00333C9A" w:rsidRPr="00333C9A">
        <w:rPr>
          <w:rFonts w:asciiTheme="minorHAnsi" w:hAnsiTheme="minorHAnsi"/>
          <w:sz w:val="20"/>
          <w:szCs w:val="20"/>
        </w:rPr>
        <w:t>.</w:t>
      </w:r>
      <w:r w:rsidR="00333C9A" w:rsidRPr="00333C9A">
        <w:rPr>
          <w:rFonts w:asciiTheme="minorHAnsi" w:hAnsiTheme="minorHAnsi"/>
          <w:sz w:val="20"/>
          <w:szCs w:val="20"/>
        </w:rPr>
        <w:tab/>
        <w:t xml:space="preserve">Ak RO nedoručí návrh správy z kontroly (v prípade zistení nedostatkov) alebo správu  z kontroly (ak kontrolou neboli zistené nedostatky) vo vyššie uvedenej lehote, pričom RO kontrolu nepredĺžil a ani ju neprerušil, prijímateľ je oprávnený, ak je to relevantné, pozastaviť realizáciu hlavných aktivít projektu do času zaslania správy z  kontroly. Týmto ustanovením nie je dotknutá povinnosť RO vykonať kontrolu VO. Zároveň ak nie je dodržaná lehota na výkon kontroly dodatku z dôvodov na strane RO, je RO povinný informovať prijímateľa o dôvodoch nedodržania termínu, ako aj o novom predpokladanom termíne vydania návrhu správy/správy z kontroly. </w:t>
      </w:r>
      <w:r w:rsidR="00B17B19">
        <w:rPr>
          <w:rFonts w:asciiTheme="minorHAnsi" w:hAnsiTheme="minorHAnsi"/>
          <w:sz w:val="20"/>
          <w:szCs w:val="20"/>
        </w:rPr>
        <w:t xml:space="preserve"> </w:t>
      </w:r>
      <w:r w:rsidR="00B17B19">
        <w:rPr>
          <w:rFonts w:asciiTheme="minorHAnsi" w:hAnsiTheme="minorHAnsi"/>
          <w:sz w:val="20"/>
          <w:szCs w:val="20"/>
        </w:rPr>
        <w:br/>
      </w:r>
      <w:r w:rsidR="00333C9A" w:rsidRPr="00333C9A">
        <w:rPr>
          <w:rFonts w:asciiTheme="minorHAnsi" w:hAnsiTheme="minorHAnsi"/>
          <w:sz w:val="20"/>
          <w:szCs w:val="20"/>
        </w:rPr>
        <w:t>Pri nedodržaní oznámeného predpokladaného termínu RO opakovane zabezpečí informovanosť prijímateľa za rovnakých podmienok.</w:t>
      </w:r>
    </w:p>
    <w:p w14:paraId="4CD51896" w14:textId="77777777" w:rsidR="00333C9A" w:rsidRPr="00333C9A" w:rsidRDefault="000538CB" w:rsidP="00333C9A">
      <w:pPr>
        <w:spacing w:before="120" w:after="120"/>
        <w:ind w:left="709" w:hanging="425"/>
        <w:jc w:val="both"/>
        <w:rPr>
          <w:rFonts w:asciiTheme="minorHAnsi" w:hAnsiTheme="minorHAnsi"/>
          <w:sz w:val="20"/>
          <w:szCs w:val="20"/>
        </w:rPr>
      </w:pPr>
      <w:r>
        <w:rPr>
          <w:rFonts w:asciiTheme="minorHAnsi" w:hAnsiTheme="minorHAnsi"/>
          <w:sz w:val="20"/>
          <w:szCs w:val="20"/>
        </w:rPr>
        <w:t>11</w:t>
      </w:r>
      <w:r w:rsidR="00333C9A" w:rsidRPr="00333C9A">
        <w:rPr>
          <w:rFonts w:asciiTheme="minorHAnsi" w:hAnsiTheme="minorHAnsi"/>
          <w:sz w:val="20"/>
          <w:szCs w:val="20"/>
        </w:rPr>
        <w:t>.</w:t>
      </w:r>
      <w:r w:rsidR="00333C9A" w:rsidRPr="00333C9A">
        <w:rPr>
          <w:rFonts w:asciiTheme="minorHAnsi" w:hAnsiTheme="minorHAnsi"/>
          <w:sz w:val="20"/>
          <w:szCs w:val="20"/>
        </w:rPr>
        <w:tab/>
        <w:t xml:space="preserve">Ak RO nezistí porušenie pravidiel a postupov VO, resp. porušenie pravidiel a ustanovení  legislatívy SR a EÚ, záverom finančnej kontroly je súhlas RO s podpísaním dodatku verejného obstarávateľa  s dodávateľom. Tento súhlas predstavuje predpoklad k vydaniu záveru v rámci následnej finančnej kontroly dodatku po jeho podpise. Ak RO zistí skutočnosti ovplyvňujúce posudzovanie oprávnenosti možných výdavkov predložených ďalej prijímateľom </w:t>
      </w:r>
      <w:r w:rsidR="00B17B19">
        <w:rPr>
          <w:rFonts w:asciiTheme="minorHAnsi" w:hAnsiTheme="minorHAnsi"/>
          <w:sz w:val="20"/>
          <w:szCs w:val="20"/>
        </w:rPr>
        <w:t xml:space="preserve"> </w:t>
      </w:r>
      <w:r w:rsidR="00B17B19">
        <w:rPr>
          <w:rFonts w:asciiTheme="minorHAnsi" w:hAnsiTheme="minorHAnsi"/>
          <w:sz w:val="20"/>
          <w:szCs w:val="20"/>
        </w:rPr>
        <w:br/>
      </w:r>
      <w:r w:rsidR="00333C9A" w:rsidRPr="00333C9A">
        <w:rPr>
          <w:rFonts w:asciiTheme="minorHAnsi" w:hAnsiTheme="minorHAnsi"/>
          <w:sz w:val="20"/>
          <w:szCs w:val="20"/>
        </w:rPr>
        <w:t xml:space="preserve">v rámci ŽoP (napr. na základe zistení vecnej kontroly VO), avšak nezistí  porušenie podľa prvej vety tohto odseku, v záveroch finančnej kontroly vydá súhlas s podpísaním dodatku, pričom </w:t>
      </w:r>
      <w:r w:rsidR="00B17B19">
        <w:rPr>
          <w:rFonts w:asciiTheme="minorHAnsi" w:hAnsiTheme="minorHAnsi"/>
          <w:sz w:val="20"/>
          <w:szCs w:val="20"/>
        </w:rPr>
        <w:t xml:space="preserve"> </w:t>
      </w:r>
      <w:r w:rsidR="00B17B19">
        <w:rPr>
          <w:rFonts w:asciiTheme="minorHAnsi" w:hAnsiTheme="minorHAnsi"/>
          <w:sz w:val="20"/>
          <w:szCs w:val="20"/>
        </w:rPr>
        <w:br/>
      </w:r>
      <w:r w:rsidR="00333C9A" w:rsidRPr="00333C9A">
        <w:rPr>
          <w:rFonts w:asciiTheme="minorHAnsi" w:hAnsiTheme="minorHAnsi"/>
          <w:sz w:val="20"/>
          <w:szCs w:val="20"/>
        </w:rPr>
        <w:t>v nedostatkoch uvedených v  správe z kontroly uvedie všetky skutočnosti týkajúce sa takýchto nedostatkov.</w:t>
      </w:r>
    </w:p>
    <w:p w14:paraId="261D0A89" w14:textId="77777777" w:rsidR="00333C9A" w:rsidRPr="00333C9A" w:rsidRDefault="000538CB" w:rsidP="00333C9A">
      <w:pPr>
        <w:spacing w:before="120" w:after="120"/>
        <w:ind w:left="709" w:hanging="425"/>
        <w:jc w:val="both"/>
        <w:rPr>
          <w:rFonts w:asciiTheme="minorHAnsi" w:hAnsiTheme="minorHAnsi"/>
          <w:sz w:val="20"/>
          <w:szCs w:val="20"/>
        </w:rPr>
      </w:pPr>
      <w:r>
        <w:rPr>
          <w:rFonts w:asciiTheme="minorHAnsi" w:hAnsiTheme="minorHAnsi"/>
          <w:sz w:val="20"/>
          <w:szCs w:val="20"/>
        </w:rPr>
        <w:t>12</w:t>
      </w:r>
      <w:r w:rsidR="00333C9A" w:rsidRPr="00333C9A">
        <w:rPr>
          <w:rFonts w:asciiTheme="minorHAnsi" w:hAnsiTheme="minorHAnsi"/>
          <w:sz w:val="20"/>
          <w:szCs w:val="20"/>
        </w:rPr>
        <w:t>.</w:t>
      </w:r>
      <w:r w:rsidR="00333C9A" w:rsidRPr="00333C9A">
        <w:rPr>
          <w:rFonts w:asciiTheme="minorHAnsi" w:hAnsiTheme="minorHAnsi"/>
          <w:sz w:val="20"/>
          <w:szCs w:val="20"/>
        </w:rPr>
        <w:tab/>
        <w:t xml:space="preserve">Ak RO zistí porušenie pravidiel a postupov VO, resp. porušenie pravidiel a ustanovení  legislatívy SR a EÚ, záverom finančnej kontroly je nesúhlas RO s podpísaním dodatku verejného obstarávateľa,  s dodávateľom. Ak nezrealizovanie zmien vyplývajúcich z dodatku preukázateľne spôsobilo nemožnosť splnenia pôvodnej zmluvy, alebo by táto skutočnosť znamenala </w:t>
      </w:r>
      <w:r w:rsidR="00960F65">
        <w:rPr>
          <w:rFonts w:asciiTheme="minorHAnsi" w:hAnsiTheme="minorHAnsi"/>
          <w:sz w:val="20"/>
          <w:szCs w:val="20"/>
        </w:rPr>
        <w:t xml:space="preserve"> </w:t>
      </w:r>
      <w:r w:rsidR="00960F65">
        <w:rPr>
          <w:rFonts w:asciiTheme="minorHAnsi" w:hAnsiTheme="minorHAnsi"/>
          <w:sz w:val="20"/>
          <w:szCs w:val="20"/>
        </w:rPr>
        <w:br/>
      </w:r>
      <w:r w:rsidR="00333C9A" w:rsidRPr="00333C9A">
        <w:rPr>
          <w:rFonts w:asciiTheme="minorHAnsi" w:hAnsiTheme="minorHAnsi"/>
          <w:sz w:val="20"/>
          <w:szCs w:val="20"/>
        </w:rPr>
        <w:t xml:space="preserve">pre prijímateľa neprimerané ťažkosti, a ak aj napriek nesúhlasu RO prijímateľ takýto dodatok podpíše, je RO oprávnený následne postupovať v zmysle metodického pokynu , ktorý upravuje postup pri určení finančných opráv za VO určením návrhu ex ante finančnej opravy vzťahujúcej sa </w:t>
      </w:r>
      <w:r w:rsidR="00960F65">
        <w:rPr>
          <w:rFonts w:asciiTheme="minorHAnsi" w:hAnsiTheme="minorHAnsi"/>
          <w:sz w:val="20"/>
          <w:szCs w:val="20"/>
        </w:rPr>
        <w:t xml:space="preserve"> </w:t>
      </w:r>
      <w:r w:rsidR="00960F65">
        <w:rPr>
          <w:rFonts w:asciiTheme="minorHAnsi" w:hAnsiTheme="minorHAnsi"/>
          <w:sz w:val="20"/>
          <w:szCs w:val="20"/>
        </w:rPr>
        <w:br/>
      </w:r>
      <w:r w:rsidR="00333C9A" w:rsidRPr="00333C9A">
        <w:rPr>
          <w:rFonts w:asciiTheme="minorHAnsi" w:hAnsiTheme="minorHAnsi"/>
          <w:sz w:val="20"/>
          <w:szCs w:val="20"/>
        </w:rPr>
        <w:t xml:space="preserve">na konkrétne porušenie uvedené v tomto pokyne. Na kontrolu návrhu dodatku sa primerane vzťahujú pravidlá uvedené v kapitole 3.3.7.2.2 s výnimkou tých častí, ktoré upravujú kontrolu nadlimitných zákaziek pred podpisom zmluvy zo strany ÚVO v zmysle § 169 ods. 2 ZVO. </w:t>
      </w:r>
    </w:p>
    <w:p w14:paraId="4329EDA8" w14:textId="77777777" w:rsidR="00333C9A" w:rsidRPr="00B17B19" w:rsidRDefault="000538CB" w:rsidP="00333C9A">
      <w:pPr>
        <w:spacing w:before="120" w:after="120"/>
        <w:ind w:left="709" w:hanging="425"/>
        <w:jc w:val="both"/>
        <w:rPr>
          <w:rFonts w:asciiTheme="minorHAnsi" w:hAnsiTheme="minorHAnsi"/>
          <w:b/>
          <w:sz w:val="20"/>
          <w:szCs w:val="20"/>
        </w:rPr>
      </w:pPr>
      <w:r>
        <w:rPr>
          <w:rFonts w:asciiTheme="minorHAnsi" w:hAnsiTheme="minorHAnsi"/>
          <w:sz w:val="20"/>
          <w:szCs w:val="20"/>
        </w:rPr>
        <w:t>13</w:t>
      </w:r>
      <w:r w:rsidR="00333C9A" w:rsidRPr="00333C9A">
        <w:rPr>
          <w:rFonts w:asciiTheme="minorHAnsi" w:hAnsiTheme="minorHAnsi"/>
          <w:sz w:val="20"/>
          <w:szCs w:val="20"/>
        </w:rPr>
        <w:t>.</w:t>
      </w:r>
      <w:r w:rsidR="00333C9A" w:rsidRPr="00333C9A">
        <w:rPr>
          <w:rFonts w:asciiTheme="minorHAnsi" w:hAnsiTheme="minorHAnsi"/>
          <w:sz w:val="20"/>
          <w:szCs w:val="20"/>
        </w:rPr>
        <w:tab/>
      </w:r>
      <w:r w:rsidR="00333C9A" w:rsidRPr="00B17B19">
        <w:rPr>
          <w:rFonts w:asciiTheme="minorHAnsi" w:hAnsiTheme="minorHAnsi"/>
          <w:b/>
          <w:sz w:val="20"/>
          <w:szCs w:val="20"/>
        </w:rPr>
        <w:t xml:space="preserve">Po podpise dodatku s dodávateľom, ktorého návrh bol predmetom finančnej kontroly RO, zasiela prijímateľ tento dodatok na RO na jeho následnú kontrolu. Na predkladanie takéhoto dodatku a na jeho kontrolu sa primerané vzťahujú pravidlá </w:t>
      </w:r>
      <w:r w:rsidR="00FF20A7" w:rsidRPr="00B17B19">
        <w:rPr>
          <w:rFonts w:asciiTheme="minorHAnsi" w:hAnsiTheme="minorHAnsi"/>
          <w:b/>
          <w:sz w:val="20"/>
          <w:szCs w:val="20"/>
        </w:rPr>
        <w:t>v príslušnej kapitole</w:t>
      </w:r>
      <w:r w:rsidR="00B17B19">
        <w:rPr>
          <w:rFonts w:asciiTheme="minorHAnsi" w:hAnsiTheme="minorHAnsi"/>
          <w:b/>
          <w:sz w:val="20"/>
          <w:szCs w:val="20"/>
        </w:rPr>
        <w:t xml:space="preserve"> E)</w:t>
      </w:r>
      <w:r w:rsidR="00FF20A7" w:rsidRPr="00B17B19">
        <w:rPr>
          <w:rFonts w:asciiTheme="minorHAnsi" w:hAnsiTheme="minorHAnsi"/>
          <w:b/>
          <w:sz w:val="20"/>
          <w:szCs w:val="20"/>
        </w:rPr>
        <w:t>.</w:t>
      </w:r>
      <w:r w:rsidR="00333C9A" w:rsidRPr="00B17B19">
        <w:rPr>
          <w:rFonts w:asciiTheme="minorHAnsi" w:hAnsiTheme="minorHAnsi"/>
          <w:b/>
          <w:sz w:val="20"/>
          <w:szCs w:val="20"/>
        </w:rPr>
        <w:t xml:space="preserve"> </w:t>
      </w:r>
    </w:p>
    <w:p w14:paraId="3A8F0F3D" w14:textId="77777777" w:rsidR="00333C9A" w:rsidRDefault="00333C9A" w:rsidP="00333C9A">
      <w:pPr>
        <w:spacing w:before="120" w:after="120"/>
        <w:ind w:left="709" w:hanging="425"/>
        <w:jc w:val="both"/>
        <w:rPr>
          <w:rFonts w:asciiTheme="minorHAnsi" w:hAnsiTheme="minorHAnsi"/>
          <w:sz w:val="20"/>
          <w:szCs w:val="20"/>
        </w:rPr>
      </w:pPr>
      <w:r w:rsidRPr="00333C9A">
        <w:rPr>
          <w:rFonts w:asciiTheme="minorHAnsi" w:hAnsiTheme="minorHAnsi"/>
          <w:sz w:val="20"/>
          <w:szCs w:val="20"/>
        </w:rPr>
        <w:t>1</w:t>
      </w:r>
      <w:r w:rsidR="000538CB">
        <w:rPr>
          <w:rFonts w:asciiTheme="minorHAnsi" w:hAnsiTheme="minorHAnsi"/>
          <w:sz w:val="20"/>
          <w:szCs w:val="20"/>
        </w:rPr>
        <w:t>4</w:t>
      </w:r>
      <w:r w:rsidRPr="00333C9A">
        <w:rPr>
          <w:rFonts w:asciiTheme="minorHAnsi" w:hAnsiTheme="minorHAnsi"/>
          <w:sz w:val="20"/>
          <w:szCs w:val="20"/>
        </w:rPr>
        <w:t>.</w:t>
      </w:r>
      <w:r w:rsidRPr="00333C9A">
        <w:rPr>
          <w:rFonts w:asciiTheme="minorHAnsi" w:hAnsiTheme="minorHAnsi"/>
          <w:sz w:val="20"/>
          <w:szCs w:val="20"/>
        </w:rPr>
        <w:tab/>
        <w:t xml:space="preserve">Pokiaľ RO pri kontrole tohto dodatku nezistí porušenie pravidiel a postupov VO, resp. porušenie pravidiel a ustanovení legislatívy SR a EÚ, predmetný dodatok schváli. Pokiaľ RO pri kontrole takéhoto dodatku zistí porušenie pravidiel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w:t>
      </w:r>
      <w:r w:rsidR="00B17B19">
        <w:rPr>
          <w:rFonts w:asciiTheme="minorHAnsi" w:hAnsiTheme="minorHAnsi"/>
          <w:sz w:val="20"/>
          <w:szCs w:val="20"/>
        </w:rPr>
        <w:t xml:space="preserve"> </w:t>
      </w:r>
      <w:r w:rsidR="00B17B19">
        <w:rPr>
          <w:rFonts w:asciiTheme="minorHAnsi" w:hAnsiTheme="minorHAnsi"/>
          <w:sz w:val="20"/>
          <w:szCs w:val="20"/>
        </w:rPr>
        <w:br/>
      </w:r>
      <w:r w:rsidRPr="00333C9A">
        <w:rPr>
          <w:rFonts w:asciiTheme="minorHAnsi" w:hAnsiTheme="minorHAnsi"/>
          <w:sz w:val="20"/>
          <w:szCs w:val="20"/>
        </w:rPr>
        <w:t xml:space="preserve">a ak aj napriek nesúhlasu RO, prijímateľ takýto dodatok podpíše, je RO oprávnený následne postupovať v zmysle metodického pokynu , ktorý upravuje postup pri určení finančných opráv </w:t>
      </w:r>
      <w:r w:rsidR="00B17B19">
        <w:rPr>
          <w:rFonts w:asciiTheme="minorHAnsi" w:hAnsiTheme="minorHAnsi"/>
          <w:sz w:val="20"/>
          <w:szCs w:val="20"/>
        </w:rPr>
        <w:t xml:space="preserve"> </w:t>
      </w:r>
      <w:r w:rsidR="00B17B19">
        <w:rPr>
          <w:rFonts w:asciiTheme="minorHAnsi" w:hAnsiTheme="minorHAnsi"/>
          <w:sz w:val="20"/>
          <w:szCs w:val="20"/>
        </w:rPr>
        <w:br/>
      </w:r>
      <w:r w:rsidRPr="00333C9A">
        <w:rPr>
          <w:rFonts w:asciiTheme="minorHAnsi" w:hAnsiTheme="minorHAnsi"/>
          <w:sz w:val="20"/>
          <w:szCs w:val="20"/>
        </w:rPr>
        <w:t xml:space="preserve">za VO určením návrhu ex ante finančnej opravy vzťahujúcej sa na konkrétne porušenie uvedené </w:t>
      </w:r>
      <w:r w:rsidR="00B17B19">
        <w:rPr>
          <w:rFonts w:asciiTheme="minorHAnsi" w:hAnsiTheme="minorHAnsi"/>
          <w:sz w:val="20"/>
          <w:szCs w:val="20"/>
        </w:rPr>
        <w:t xml:space="preserve"> </w:t>
      </w:r>
      <w:r w:rsidR="00B17B19">
        <w:rPr>
          <w:rFonts w:asciiTheme="minorHAnsi" w:hAnsiTheme="minorHAnsi"/>
          <w:sz w:val="20"/>
          <w:szCs w:val="20"/>
        </w:rPr>
        <w:br/>
      </w:r>
      <w:r w:rsidRPr="00333C9A">
        <w:rPr>
          <w:rFonts w:asciiTheme="minorHAnsi" w:hAnsiTheme="minorHAnsi"/>
          <w:sz w:val="20"/>
          <w:szCs w:val="20"/>
        </w:rPr>
        <w:t>v tomto pokyne.</w:t>
      </w:r>
    </w:p>
    <w:p w14:paraId="1D485C65" w14:textId="77777777" w:rsidR="00757367" w:rsidRPr="009C3984" w:rsidRDefault="00757367">
      <w:pPr>
        <w:spacing w:before="120" w:after="120"/>
        <w:ind w:left="709" w:hanging="425"/>
        <w:jc w:val="both"/>
        <w:rPr>
          <w:rFonts w:asciiTheme="minorHAnsi" w:eastAsiaTheme="majorEastAsia" w:hAnsiTheme="minorHAnsi" w:cstheme="majorBidi"/>
          <w:b/>
          <w:bCs/>
          <w:sz w:val="20"/>
          <w:szCs w:val="20"/>
        </w:rPr>
      </w:pPr>
      <w:bookmarkStart w:id="609" w:name="_Toc466297651"/>
      <w:bookmarkStart w:id="610" w:name="_Toc466381781"/>
      <w:bookmarkStart w:id="611" w:name="_Toc466297652"/>
      <w:bookmarkStart w:id="612" w:name="_Toc466381782"/>
      <w:bookmarkStart w:id="613" w:name="_Toc466297655"/>
      <w:bookmarkStart w:id="614" w:name="_Toc466381785"/>
      <w:bookmarkStart w:id="615" w:name="_Toc466297656"/>
      <w:bookmarkStart w:id="616" w:name="_Toc466381786"/>
      <w:bookmarkStart w:id="617" w:name="_Toc466297658"/>
      <w:bookmarkStart w:id="618" w:name="_Toc466381788"/>
      <w:bookmarkStart w:id="619" w:name="_Toc466297659"/>
      <w:bookmarkStart w:id="620" w:name="_Toc466381789"/>
      <w:bookmarkStart w:id="621" w:name="_Toc466297660"/>
      <w:bookmarkStart w:id="622" w:name="_Toc466381790"/>
      <w:bookmarkStart w:id="623" w:name="_Toc466297661"/>
      <w:bookmarkStart w:id="624" w:name="_Toc466381791"/>
      <w:bookmarkStart w:id="625" w:name="_Toc466297663"/>
      <w:bookmarkStart w:id="626" w:name="_Toc466381793"/>
      <w:bookmarkStart w:id="627" w:name="_Toc466297664"/>
      <w:bookmarkStart w:id="628" w:name="_Toc466381794"/>
      <w:bookmarkStart w:id="629" w:name="_Toc466297665"/>
      <w:bookmarkStart w:id="630" w:name="_Toc466381795"/>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7C0D623C" w14:textId="77777777" w:rsidR="00B62112" w:rsidRDefault="00757367" w:rsidP="00757367">
      <w:pPr>
        <w:pStyle w:val="Nadpis2"/>
      </w:pPr>
      <w:bookmarkStart w:id="631" w:name="_Toc532217076"/>
      <w:bookmarkStart w:id="632" w:name="_Toc532217084"/>
      <w:bookmarkStart w:id="633" w:name="_Toc532217090"/>
      <w:bookmarkStart w:id="634" w:name="_Toc26798967"/>
      <w:bookmarkEnd w:id="631"/>
      <w:bookmarkEnd w:id="632"/>
      <w:bookmarkEnd w:id="633"/>
      <w:r w:rsidRPr="00757367">
        <w:t xml:space="preserve">K) </w:t>
      </w:r>
      <w:r w:rsidR="0051732E" w:rsidRPr="009C3984">
        <w:t>Kontrola postupov pri obstarávaní zákazky, na ktorú sa ZVO nevzťahuje</w:t>
      </w:r>
      <w:bookmarkEnd w:id="634"/>
    </w:p>
    <w:p w14:paraId="287E85F1" w14:textId="77777777" w:rsidR="00FF7AE0" w:rsidRPr="009C3984" w:rsidRDefault="00FF7AE0" w:rsidP="009C3984">
      <w:pPr>
        <w:pStyle w:val="Odsekzoznamu"/>
        <w:numPr>
          <w:ilvl w:val="0"/>
          <w:numId w:val="195"/>
        </w:numPr>
        <w:spacing w:before="120" w:after="120"/>
        <w:ind w:left="709" w:hanging="425"/>
        <w:contextualSpacing w:val="0"/>
        <w:jc w:val="both"/>
        <w:rPr>
          <w:rFonts w:ascii="Calibri" w:eastAsia="Times New Roman" w:hAnsi="Calibri" w:cs="Times New Roman"/>
          <w:sz w:val="20"/>
          <w:szCs w:val="20"/>
          <w:lang w:eastAsia="sk-SK"/>
        </w:rPr>
      </w:pPr>
      <w:r w:rsidRPr="00F47567">
        <w:rPr>
          <w:rFonts w:ascii="Calibri" w:eastAsia="Times New Roman" w:hAnsi="Calibri" w:cs="Times New Roman"/>
          <w:sz w:val="20"/>
          <w:szCs w:val="20"/>
          <w:lang w:eastAsia="sk-SK"/>
        </w:rPr>
        <w:t xml:space="preserve">ZVO v §1 ods. 2 až 14 uvádza prípady, na ktoré sa nevzťahuje povinný postup podľa ZVO. Prijímateľ je povinný zabezpečiť aj pri takýchto zákazkách transparentnosť a preukázateľnosť všetkých </w:t>
      </w:r>
      <w:r w:rsidRPr="00F47567">
        <w:rPr>
          <w:rFonts w:ascii="Calibri" w:eastAsia="Times New Roman" w:hAnsi="Calibri" w:cs="Times New Roman"/>
          <w:sz w:val="20"/>
          <w:szCs w:val="20"/>
          <w:lang w:eastAsia="sk-SK"/>
        </w:rPr>
        <w:lastRenderedPageBreak/>
        <w:t xml:space="preserve">úkonov a tiež aj hospodárnosť výdavkov. </w:t>
      </w:r>
      <w:r w:rsidR="00F14280" w:rsidRPr="00F47567">
        <w:rPr>
          <w:rFonts w:ascii="Calibri" w:eastAsia="Times New Roman" w:hAnsi="Calibri" w:cs="Times New Roman"/>
          <w:sz w:val="20"/>
          <w:szCs w:val="20"/>
          <w:lang w:eastAsia="sk-SK"/>
        </w:rPr>
        <w:t xml:space="preserve">Uvedené platí aj pre zákazky zadávané osobou podľa § 8 ods. 2 ZVO a zákazky vyhlásené osobou, ktorej verejný obstarávateľ poskytne 50% </w:t>
      </w:r>
      <w:r w:rsidR="00960F65">
        <w:rPr>
          <w:rFonts w:ascii="Calibri" w:eastAsia="Times New Roman" w:hAnsi="Calibri" w:cs="Times New Roman"/>
          <w:sz w:val="20"/>
          <w:szCs w:val="20"/>
          <w:lang w:eastAsia="sk-SK"/>
        </w:rPr>
        <w:t xml:space="preserve"> </w:t>
      </w:r>
      <w:r w:rsidR="00960F65">
        <w:rPr>
          <w:rFonts w:ascii="Calibri" w:eastAsia="Times New Roman" w:hAnsi="Calibri" w:cs="Times New Roman"/>
          <w:sz w:val="20"/>
          <w:szCs w:val="20"/>
          <w:lang w:eastAsia="sk-SK"/>
        </w:rPr>
        <w:br/>
      </w:r>
      <w:r w:rsidR="00F14280" w:rsidRPr="00F47567">
        <w:rPr>
          <w:rFonts w:ascii="Calibri" w:eastAsia="Times New Roman" w:hAnsi="Calibri" w:cs="Times New Roman"/>
          <w:sz w:val="20"/>
          <w:szCs w:val="20"/>
          <w:lang w:eastAsia="sk-SK"/>
        </w:rPr>
        <w:t>a menej finančných prostriedkov na dodanie tovaru, uskutočnenie stavebných prác, poskytnutie služieb z NFP.</w:t>
      </w:r>
    </w:p>
    <w:p w14:paraId="18E548FE" w14:textId="77777777" w:rsidR="00F96F5A" w:rsidRPr="00F96F5A" w:rsidRDefault="0084662C" w:rsidP="00F96F5A">
      <w:pPr>
        <w:pStyle w:val="Odsekzoznamu"/>
        <w:numPr>
          <w:ilvl w:val="0"/>
          <w:numId w:val="195"/>
        </w:numPr>
        <w:spacing w:before="120" w:after="120"/>
        <w:ind w:left="709" w:hanging="283"/>
        <w:contextualSpacing w:val="0"/>
        <w:jc w:val="both"/>
        <w:rPr>
          <w:rFonts w:ascii="Calibri" w:eastAsia="Times New Roman" w:hAnsi="Calibri" w:cs="Times New Roman"/>
          <w:b/>
          <w:sz w:val="20"/>
          <w:szCs w:val="20"/>
          <w:lang w:eastAsia="sk-SK"/>
        </w:rPr>
      </w:pPr>
      <w:r w:rsidRPr="009C3984">
        <w:rPr>
          <w:rFonts w:ascii="Calibri" w:eastAsia="Times New Roman" w:hAnsi="Calibri" w:cs="Times New Roman"/>
          <w:b/>
          <w:sz w:val="20"/>
          <w:szCs w:val="20"/>
          <w:lang w:eastAsia="sk-SK"/>
        </w:rPr>
        <w:t>MP CKO č. 12</w:t>
      </w:r>
      <w:r>
        <w:rPr>
          <w:rFonts w:ascii="Calibri" w:eastAsia="Times New Roman" w:hAnsi="Calibri" w:cs="Times New Roman"/>
          <w:b/>
          <w:sz w:val="20"/>
          <w:szCs w:val="20"/>
          <w:lang w:eastAsia="sk-SK"/>
        </w:rPr>
        <w:t xml:space="preserve"> </w:t>
      </w:r>
      <w:r w:rsidRPr="009C3984">
        <w:rPr>
          <w:rFonts w:ascii="Calibri" w:eastAsia="Times New Roman" w:hAnsi="Calibri" w:cs="Times New Roman"/>
          <w:sz w:val="20"/>
          <w:szCs w:val="20"/>
          <w:lang w:eastAsia="sk-SK"/>
        </w:rPr>
        <w:t>upravuje pravidlá a kontrolu  zadávani</w:t>
      </w:r>
      <w:r w:rsidR="00B32E58">
        <w:rPr>
          <w:rFonts w:ascii="Calibri" w:eastAsia="Times New Roman" w:hAnsi="Calibri" w:cs="Times New Roman"/>
          <w:sz w:val="20"/>
          <w:szCs w:val="20"/>
          <w:lang w:eastAsia="sk-SK"/>
        </w:rPr>
        <w:t>a</w:t>
      </w:r>
      <w:r w:rsidRPr="009C3984">
        <w:rPr>
          <w:rFonts w:ascii="Calibri" w:eastAsia="Times New Roman" w:hAnsi="Calibri" w:cs="Times New Roman"/>
          <w:sz w:val="20"/>
          <w:szCs w:val="20"/>
          <w:lang w:eastAsia="sk-SK"/>
        </w:rPr>
        <w:t xml:space="preserve"> zákaziek </w:t>
      </w:r>
      <w:r>
        <w:rPr>
          <w:rFonts w:ascii="Calibri" w:eastAsia="Times New Roman" w:hAnsi="Calibri" w:cs="Times New Roman"/>
          <w:sz w:val="20"/>
          <w:szCs w:val="20"/>
          <w:lang w:eastAsia="sk-SK"/>
        </w:rPr>
        <w:t xml:space="preserve">nespadajúcich pod zákon o verejnom obstarávaní,  t. j. v zmysle EŠIF </w:t>
      </w:r>
      <w:r w:rsidRPr="004801AC">
        <w:rPr>
          <w:rFonts w:ascii="Calibri" w:eastAsia="Times New Roman" w:hAnsi="Calibri" w:cs="Times New Roman"/>
          <w:sz w:val="20"/>
          <w:szCs w:val="20"/>
          <w:lang w:eastAsia="sk-SK"/>
        </w:rPr>
        <w:t>„obstarávanie“ zákaziek podľa §1 ods. 2 až 1</w:t>
      </w:r>
      <w:r w:rsidR="00FD6CC3" w:rsidRPr="009C3984">
        <w:rPr>
          <w:rFonts w:ascii="Calibri" w:eastAsia="Times New Roman" w:hAnsi="Calibri" w:cs="Times New Roman"/>
          <w:sz w:val="20"/>
          <w:szCs w:val="20"/>
          <w:lang w:eastAsia="sk-SK"/>
        </w:rPr>
        <w:t>4</w:t>
      </w:r>
      <w:r w:rsidRPr="004801AC">
        <w:rPr>
          <w:rFonts w:ascii="Calibri" w:eastAsia="Times New Roman" w:hAnsi="Calibri" w:cs="Times New Roman"/>
          <w:sz w:val="20"/>
          <w:szCs w:val="20"/>
          <w:lang w:eastAsia="sk-SK"/>
        </w:rPr>
        <w:t xml:space="preserve"> ZVO</w:t>
      </w:r>
      <w:r w:rsidR="004801AC">
        <w:rPr>
          <w:rFonts w:ascii="Calibri" w:eastAsia="Times New Roman" w:hAnsi="Calibri" w:cs="Times New Roman"/>
          <w:b/>
          <w:sz w:val="20"/>
          <w:szCs w:val="20"/>
          <w:lang w:eastAsia="sk-SK"/>
        </w:rPr>
        <w:t xml:space="preserve">. V ňom sú uvedené pravidlá, </w:t>
      </w:r>
      <w:r w:rsidR="00FD6CC3">
        <w:rPr>
          <w:rFonts w:ascii="Calibri" w:eastAsia="Times New Roman" w:hAnsi="Calibri" w:cs="Times New Roman"/>
          <w:b/>
          <w:sz w:val="20"/>
          <w:szCs w:val="20"/>
          <w:lang w:eastAsia="sk-SK"/>
        </w:rPr>
        <w:t xml:space="preserve"> ktorými je  Prijímateľ </w:t>
      </w:r>
      <w:r w:rsidR="00A279F8">
        <w:rPr>
          <w:rFonts w:ascii="Calibri" w:eastAsia="Times New Roman" w:hAnsi="Calibri" w:cs="Times New Roman"/>
          <w:b/>
          <w:sz w:val="20"/>
          <w:szCs w:val="20"/>
          <w:lang w:eastAsia="sk-SK"/>
        </w:rPr>
        <w:t xml:space="preserve">povinný </w:t>
      </w:r>
      <w:r w:rsidR="004801AC">
        <w:rPr>
          <w:rFonts w:ascii="Calibri" w:eastAsia="Times New Roman" w:hAnsi="Calibri" w:cs="Times New Roman"/>
          <w:b/>
          <w:sz w:val="20"/>
          <w:szCs w:val="20"/>
          <w:lang w:eastAsia="sk-SK"/>
        </w:rPr>
        <w:t xml:space="preserve">riadiť </w:t>
      </w:r>
      <w:r w:rsidR="00FD6CC3">
        <w:rPr>
          <w:rFonts w:ascii="Calibri" w:eastAsia="Times New Roman" w:hAnsi="Calibri" w:cs="Times New Roman"/>
          <w:b/>
          <w:sz w:val="20"/>
          <w:szCs w:val="20"/>
          <w:lang w:eastAsia="sk-SK"/>
        </w:rPr>
        <w:t xml:space="preserve"> </w:t>
      </w:r>
      <w:r w:rsidR="004801AC">
        <w:rPr>
          <w:rFonts w:ascii="Calibri" w:eastAsia="Times New Roman" w:hAnsi="Calibri" w:cs="Times New Roman"/>
          <w:b/>
          <w:sz w:val="20"/>
          <w:szCs w:val="20"/>
          <w:lang w:eastAsia="sk-SK"/>
        </w:rPr>
        <w:t xml:space="preserve">sa pri zadávaní </w:t>
      </w:r>
      <w:r w:rsidR="00A279F8">
        <w:rPr>
          <w:rFonts w:ascii="Calibri" w:eastAsia="Times New Roman" w:hAnsi="Calibri" w:cs="Times New Roman"/>
          <w:b/>
          <w:sz w:val="20"/>
          <w:szCs w:val="20"/>
          <w:lang w:eastAsia="sk-SK"/>
        </w:rPr>
        <w:t xml:space="preserve">zákaziek </w:t>
      </w:r>
      <w:r w:rsidR="00960F65">
        <w:rPr>
          <w:rFonts w:ascii="Calibri" w:eastAsia="Times New Roman" w:hAnsi="Calibri" w:cs="Times New Roman"/>
          <w:b/>
          <w:sz w:val="20"/>
          <w:szCs w:val="20"/>
          <w:lang w:eastAsia="sk-SK"/>
        </w:rPr>
        <w:t xml:space="preserve"> </w:t>
      </w:r>
      <w:r w:rsidR="00960F65">
        <w:rPr>
          <w:rFonts w:ascii="Calibri" w:eastAsia="Times New Roman" w:hAnsi="Calibri" w:cs="Times New Roman"/>
          <w:b/>
          <w:sz w:val="20"/>
          <w:szCs w:val="20"/>
          <w:lang w:eastAsia="sk-SK"/>
        </w:rPr>
        <w:br/>
      </w:r>
      <w:r w:rsidR="00A279F8">
        <w:rPr>
          <w:rFonts w:ascii="Calibri" w:eastAsia="Times New Roman" w:hAnsi="Calibri" w:cs="Times New Roman"/>
          <w:b/>
          <w:sz w:val="20"/>
          <w:szCs w:val="20"/>
          <w:lang w:eastAsia="sk-SK"/>
        </w:rPr>
        <w:t>na dodanie tovarov</w:t>
      </w:r>
      <w:r w:rsidR="00E4055B">
        <w:rPr>
          <w:rFonts w:ascii="Calibri" w:eastAsia="Times New Roman" w:hAnsi="Calibri" w:cs="Times New Roman"/>
          <w:b/>
          <w:sz w:val="20"/>
          <w:szCs w:val="20"/>
          <w:lang w:eastAsia="sk-SK"/>
        </w:rPr>
        <w:t xml:space="preserve">, poskytnutie služieb, uskutočnenie stavebných prác, ktoré nespadajú </w:t>
      </w:r>
      <w:r w:rsidR="00960F65">
        <w:rPr>
          <w:rFonts w:ascii="Calibri" w:eastAsia="Times New Roman" w:hAnsi="Calibri" w:cs="Times New Roman"/>
          <w:b/>
          <w:sz w:val="20"/>
          <w:szCs w:val="20"/>
          <w:lang w:eastAsia="sk-SK"/>
        </w:rPr>
        <w:t xml:space="preserve"> </w:t>
      </w:r>
      <w:r w:rsidR="00960F65">
        <w:rPr>
          <w:rFonts w:ascii="Calibri" w:eastAsia="Times New Roman" w:hAnsi="Calibri" w:cs="Times New Roman"/>
          <w:b/>
          <w:sz w:val="20"/>
          <w:szCs w:val="20"/>
          <w:lang w:eastAsia="sk-SK"/>
        </w:rPr>
        <w:br/>
      </w:r>
      <w:r w:rsidR="00E4055B">
        <w:rPr>
          <w:rFonts w:ascii="Calibri" w:eastAsia="Times New Roman" w:hAnsi="Calibri" w:cs="Times New Roman"/>
          <w:b/>
          <w:sz w:val="20"/>
          <w:szCs w:val="20"/>
          <w:lang w:eastAsia="sk-SK"/>
        </w:rPr>
        <w:t>pod ZVO.</w:t>
      </w:r>
      <w:r w:rsidR="00F96F5A" w:rsidRPr="00F96F5A">
        <w:t xml:space="preserve"> </w:t>
      </w:r>
    </w:p>
    <w:p w14:paraId="2F2DF4F7" w14:textId="77777777" w:rsidR="0084662C" w:rsidRPr="00F96F5A" w:rsidRDefault="00F96F5A" w:rsidP="00F96F5A">
      <w:pPr>
        <w:pStyle w:val="Odsekzoznamu"/>
        <w:numPr>
          <w:ilvl w:val="0"/>
          <w:numId w:val="195"/>
        </w:numPr>
        <w:spacing w:before="120" w:after="120"/>
        <w:ind w:left="709" w:hanging="283"/>
        <w:contextualSpacing w:val="0"/>
        <w:jc w:val="both"/>
        <w:rPr>
          <w:rFonts w:ascii="Calibri" w:eastAsia="Times New Roman" w:hAnsi="Calibri" w:cs="Times New Roman"/>
          <w:b/>
          <w:sz w:val="20"/>
          <w:szCs w:val="20"/>
          <w:lang w:eastAsia="sk-SK"/>
        </w:rPr>
      </w:pPr>
      <w:r w:rsidRPr="00F96F5A">
        <w:rPr>
          <w:rFonts w:ascii="Calibri" w:eastAsia="Times New Roman" w:hAnsi="Calibri" w:cs="Times New Roman"/>
          <w:b/>
          <w:sz w:val="20"/>
          <w:szCs w:val="20"/>
          <w:lang w:eastAsia="sk-SK"/>
        </w:rPr>
        <w:t xml:space="preserve">Pokiaľ prijímateľ predloží na RO dokumentáciu z procesu zadávania zákazky nespadajúcej </w:t>
      </w:r>
      <w:r>
        <w:rPr>
          <w:rFonts w:ascii="Calibri" w:eastAsia="Times New Roman" w:hAnsi="Calibri" w:cs="Times New Roman"/>
          <w:b/>
          <w:sz w:val="20"/>
          <w:szCs w:val="20"/>
          <w:lang w:eastAsia="sk-SK"/>
        </w:rPr>
        <w:t xml:space="preserve"> </w:t>
      </w:r>
      <w:r>
        <w:rPr>
          <w:rFonts w:ascii="Calibri" w:eastAsia="Times New Roman" w:hAnsi="Calibri" w:cs="Times New Roman"/>
          <w:b/>
          <w:sz w:val="20"/>
          <w:szCs w:val="20"/>
          <w:lang w:eastAsia="sk-SK"/>
        </w:rPr>
        <w:br/>
      </w:r>
      <w:r w:rsidRPr="00F96F5A">
        <w:rPr>
          <w:rFonts w:ascii="Calibri" w:eastAsia="Times New Roman" w:hAnsi="Calibri" w:cs="Times New Roman"/>
          <w:b/>
          <w:sz w:val="20"/>
          <w:szCs w:val="20"/>
          <w:lang w:eastAsia="sk-SK"/>
        </w:rPr>
        <w:t>pod ZVO, pri ktorej obstarávaní nepostupoval podľa pravidiel uvedených v tomto metodickom pokyne a porušenie týchto pravidiel malo alebo mohlo mať vplyv na výsledok zadávania zákazky, je RO povinný postupovať na základe analógie a proporcionality podľa metodického pokynu CKO č. 5.</w:t>
      </w:r>
    </w:p>
    <w:p w14:paraId="111B8685" w14:textId="77777777" w:rsidR="00E5436F" w:rsidRPr="009C3984" w:rsidRDefault="000025C0" w:rsidP="000025C0">
      <w:pPr>
        <w:pStyle w:val="Odsekzoznamu"/>
        <w:numPr>
          <w:ilvl w:val="0"/>
          <w:numId w:val="195"/>
        </w:numPr>
        <w:spacing w:before="120" w:after="120"/>
        <w:ind w:left="709" w:hanging="425"/>
        <w:contextualSpacing w:val="0"/>
        <w:jc w:val="both"/>
        <w:rPr>
          <w:rFonts w:asciiTheme="minorHAnsi" w:eastAsia="Times New Roman" w:hAnsiTheme="minorHAnsi" w:cs="Times New Roman"/>
          <w:b/>
          <w:sz w:val="20"/>
          <w:szCs w:val="24"/>
          <w:lang w:eastAsia="sk-SK"/>
        </w:rPr>
      </w:pPr>
      <w:r w:rsidRPr="000025C0">
        <w:rPr>
          <w:rFonts w:ascii="Calibri" w:eastAsia="Times New Roman" w:hAnsi="Calibri" w:cs="Times New Roman"/>
          <w:b/>
          <w:sz w:val="20"/>
          <w:szCs w:val="20"/>
          <w:lang w:eastAsia="sk-SK"/>
        </w:rPr>
        <w:t>Kontrola obstarávania, ktorej predmetom je postup zadávania zákazky, preukázateľne začatý do 17. apríla 2016, sa vykoná podľa Systému riadenia EŠIF, verzia 3 a MP CKO č. 12 k zadávaniu zákaziek nespadajúcich pod zákon o verejnom obstarávaní v znení verzie č. 2.</w:t>
      </w:r>
      <w:r>
        <w:rPr>
          <w:rFonts w:ascii="Calibri" w:eastAsia="Times New Roman" w:hAnsi="Calibri" w:cs="Times New Roman"/>
          <w:b/>
          <w:sz w:val="20"/>
          <w:szCs w:val="20"/>
          <w:lang w:eastAsia="sk-SK"/>
        </w:rPr>
        <w:t xml:space="preserve"> </w:t>
      </w:r>
      <w:r w:rsidR="00854031">
        <w:rPr>
          <w:rFonts w:ascii="Calibri" w:eastAsia="Times New Roman" w:hAnsi="Calibri" w:cs="Times New Roman"/>
          <w:b/>
          <w:sz w:val="20"/>
          <w:szCs w:val="20"/>
          <w:lang w:eastAsia="sk-SK"/>
        </w:rPr>
        <w:t xml:space="preserve">RO </w:t>
      </w:r>
      <w:r w:rsidR="00854031" w:rsidRPr="009C3984">
        <w:rPr>
          <w:rFonts w:ascii="Calibri" w:eastAsia="Times New Roman" w:hAnsi="Calibri" w:cs="Times New Roman"/>
          <w:sz w:val="20"/>
          <w:szCs w:val="20"/>
          <w:lang w:eastAsia="sk-SK"/>
        </w:rPr>
        <w:t xml:space="preserve">vykoná </w:t>
      </w:r>
      <w:r w:rsidR="00854031">
        <w:rPr>
          <w:rFonts w:ascii="Calibri" w:eastAsia="Times New Roman" w:hAnsi="Calibri" w:cs="Times New Roman"/>
          <w:sz w:val="20"/>
          <w:szCs w:val="20"/>
          <w:lang w:eastAsia="sk-SK"/>
        </w:rPr>
        <w:t xml:space="preserve">administratívnu finančnú kontrolu obstarávania </w:t>
      </w:r>
      <w:r w:rsidR="00C3098D">
        <w:rPr>
          <w:rFonts w:ascii="Calibri" w:eastAsia="Times New Roman" w:hAnsi="Calibri" w:cs="Times New Roman"/>
          <w:sz w:val="20"/>
          <w:szCs w:val="20"/>
          <w:lang w:eastAsia="sk-SK"/>
        </w:rPr>
        <w:t>aj</w:t>
      </w:r>
      <w:r w:rsidR="00854031">
        <w:rPr>
          <w:rFonts w:ascii="Calibri" w:eastAsia="Times New Roman" w:hAnsi="Calibri" w:cs="Times New Roman"/>
          <w:sz w:val="20"/>
          <w:szCs w:val="20"/>
          <w:lang w:eastAsia="sk-SK"/>
        </w:rPr>
        <w:t xml:space="preserve"> v zmysle </w:t>
      </w:r>
      <w:r w:rsidR="00E5436F">
        <w:rPr>
          <w:rFonts w:ascii="Calibri" w:eastAsia="Times New Roman" w:hAnsi="Calibri" w:cs="Times New Roman"/>
          <w:b/>
          <w:sz w:val="20"/>
          <w:szCs w:val="20"/>
          <w:lang w:eastAsia="sk-SK"/>
        </w:rPr>
        <w:t>MP CKO č. 18 k overovaniu hospodárnosti výdavkov</w:t>
      </w:r>
      <w:r w:rsidR="00854031">
        <w:rPr>
          <w:rFonts w:ascii="Calibri" w:eastAsia="Times New Roman" w:hAnsi="Calibri" w:cs="Times New Roman"/>
          <w:b/>
          <w:sz w:val="20"/>
          <w:szCs w:val="20"/>
          <w:lang w:eastAsia="sk-SK"/>
        </w:rPr>
        <w:t xml:space="preserve">, ktorý </w:t>
      </w:r>
      <w:r w:rsidR="00E5436F" w:rsidRPr="009C3984">
        <w:rPr>
          <w:rFonts w:ascii="Calibri" w:eastAsia="Times New Roman" w:hAnsi="Calibri" w:cs="Times New Roman"/>
          <w:sz w:val="20"/>
          <w:szCs w:val="20"/>
          <w:lang w:eastAsia="sk-SK"/>
        </w:rPr>
        <w:t xml:space="preserve">formuluje základné postupy pre proces posudzovania </w:t>
      </w:r>
      <w:r w:rsidR="00FD6CC3">
        <w:rPr>
          <w:rFonts w:ascii="Calibri" w:eastAsia="Times New Roman" w:hAnsi="Calibri" w:cs="Times New Roman"/>
          <w:sz w:val="20"/>
          <w:szCs w:val="20"/>
          <w:lang w:eastAsia="sk-SK"/>
        </w:rPr>
        <w:t>zásady hospodárnosti</w:t>
      </w:r>
      <w:r w:rsidR="0056524E">
        <w:rPr>
          <w:rFonts w:ascii="Calibri" w:eastAsia="Times New Roman" w:hAnsi="Calibri" w:cs="Times New Roman"/>
          <w:sz w:val="20"/>
          <w:szCs w:val="20"/>
          <w:lang w:eastAsia="sk-SK"/>
        </w:rPr>
        <w:t xml:space="preserve"> („hodnota za peniaze“)</w:t>
      </w:r>
      <w:r w:rsidR="00854031">
        <w:rPr>
          <w:rFonts w:ascii="Calibri" w:eastAsia="Times New Roman" w:hAnsi="Calibri" w:cs="Times New Roman"/>
          <w:sz w:val="20"/>
          <w:szCs w:val="20"/>
          <w:lang w:eastAsia="sk-SK"/>
        </w:rPr>
        <w:t xml:space="preserve">. </w:t>
      </w:r>
      <w:r w:rsidR="0056524E">
        <w:rPr>
          <w:rFonts w:ascii="Calibri" w:eastAsia="Times New Roman" w:hAnsi="Calibri" w:cs="Times New Roman"/>
          <w:sz w:val="20"/>
          <w:szCs w:val="20"/>
          <w:lang w:eastAsia="sk-SK"/>
        </w:rPr>
        <w:t xml:space="preserve"> </w:t>
      </w:r>
    </w:p>
    <w:p w14:paraId="6804472C" w14:textId="77777777" w:rsidR="0056524E" w:rsidRPr="009C3984" w:rsidRDefault="00F14280" w:rsidP="009C3984">
      <w:pPr>
        <w:pStyle w:val="Odsekzoznamu"/>
        <w:numPr>
          <w:ilvl w:val="0"/>
          <w:numId w:val="195"/>
        </w:numPr>
        <w:spacing w:before="120" w:after="120"/>
        <w:ind w:left="709" w:hanging="425"/>
        <w:contextualSpacing w:val="0"/>
        <w:jc w:val="both"/>
        <w:rPr>
          <w:rFonts w:asciiTheme="minorHAnsi" w:eastAsia="Times New Roman" w:hAnsiTheme="minorHAnsi" w:cs="Times New Roman"/>
          <w:b/>
          <w:sz w:val="16"/>
          <w:szCs w:val="20"/>
          <w:lang w:eastAsia="sk-SK"/>
        </w:rPr>
      </w:pPr>
      <w:r w:rsidRPr="009C3984">
        <w:rPr>
          <w:rFonts w:asciiTheme="minorHAnsi" w:eastAsia="Times New Roman" w:hAnsiTheme="minorHAnsi" w:cs="Times New Roman"/>
          <w:sz w:val="20"/>
          <w:szCs w:val="24"/>
          <w:lang w:eastAsia="sk-SK"/>
        </w:rPr>
        <w:t>Prijímateľ</w:t>
      </w:r>
      <w:r w:rsidR="00344066" w:rsidRPr="009C3984">
        <w:rPr>
          <w:rFonts w:asciiTheme="minorHAnsi" w:eastAsia="Times New Roman" w:hAnsiTheme="minorHAnsi" w:cs="Times New Roman"/>
          <w:sz w:val="20"/>
          <w:szCs w:val="24"/>
          <w:lang w:eastAsia="sk-SK"/>
        </w:rPr>
        <w:t>:</w:t>
      </w:r>
      <w:r w:rsidRPr="009C3984">
        <w:rPr>
          <w:rFonts w:asciiTheme="minorHAnsi" w:eastAsia="Times New Roman" w:hAnsiTheme="minorHAnsi" w:cs="Times New Roman"/>
          <w:sz w:val="20"/>
          <w:szCs w:val="24"/>
          <w:lang w:eastAsia="sk-SK"/>
        </w:rPr>
        <w:t xml:space="preserve"> </w:t>
      </w:r>
    </w:p>
    <w:p w14:paraId="072B5F4B" w14:textId="77777777" w:rsidR="00F14280" w:rsidRPr="009C3984" w:rsidRDefault="004A1450"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 </w:t>
      </w:r>
      <w:r w:rsidR="00344066" w:rsidRPr="009C3984">
        <w:rPr>
          <w:rFonts w:asciiTheme="minorHAnsi" w:hAnsiTheme="minorHAnsi"/>
          <w:sz w:val="20"/>
          <w:szCs w:val="20"/>
        </w:rPr>
        <w:t>je povinný</w:t>
      </w:r>
      <w:r w:rsidR="00F14280" w:rsidRPr="009C3984">
        <w:rPr>
          <w:rFonts w:asciiTheme="minorHAnsi" w:hAnsiTheme="minorHAnsi"/>
          <w:sz w:val="20"/>
          <w:szCs w:val="20"/>
        </w:rPr>
        <w:t xml:space="preserve"> každé použitie výnimky riadne zdôvodniť a podložiť relevantnou dokumentáciou,</w:t>
      </w:r>
    </w:p>
    <w:p w14:paraId="25F380D6" w14:textId="77777777" w:rsidR="00F14280" w:rsidRPr="009C3984" w:rsidRDefault="00344066"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v prípade, že plnenie</w:t>
      </w:r>
      <w:r w:rsidR="00632A95" w:rsidRPr="009C3984">
        <w:rPr>
          <w:rFonts w:asciiTheme="minorHAnsi" w:hAnsiTheme="minorHAnsi"/>
          <w:sz w:val="20"/>
          <w:szCs w:val="20"/>
        </w:rPr>
        <w:t xml:space="preserve"> zákazky </w:t>
      </w:r>
      <w:r w:rsidRPr="009C3984">
        <w:rPr>
          <w:rFonts w:asciiTheme="minorHAnsi" w:hAnsiTheme="minorHAnsi"/>
          <w:sz w:val="20"/>
          <w:szCs w:val="20"/>
        </w:rPr>
        <w:t xml:space="preserve">môže zabezpečiť len jediný dodávateľ alebo </w:t>
      </w:r>
      <w:r w:rsidR="00632A95" w:rsidRPr="009C3984">
        <w:rPr>
          <w:rFonts w:asciiTheme="minorHAnsi" w:hAnsiTheme="minorHAnsi"/>
          <w:sz w:val="20"/>
          <w:szCs w:val="20"/>
        </w:rPr>
        <w:t>na zákazku sa</w:t>
      </w:r>
      <w:r w:rsidRPr="009C3984">
        <w:rPr>
          <w:rFonts w:asciiTheme="minorHAnsi" w:hAnsiTheme="minorHAnsi"/>
          <w:sz w:val="20"/>
          <w:szCs w:val="20"/>
        </w:rPr>
        <w:t xml:space="preserve"> uplat</w:t>
      </w:r>
      <w:r w:rsidR="00632A95" w:rsidRPr="009C3984">
        <w:rPr>
          <w:rFonts w:asciiTheme="minorHAnsi" w:hAnsiTheme="minorHAnsi"/>
          <w:sz w:val="20"/>
          <w:szCs w:val="20"/>
        </w:rPr>
        <w:t>ňuje</w:t>
      </w:r>
      <w:r w:rsidRPr="009C3984">
        <w:rPr>
          <w:rFonts w:asciiTheme="minorHAnsi" w:hAnsiTheme="minorHAnsi"/>
          <w:sz w:val="20"/>
          <w:szCs w:val="20"/>
        </w:rPr>
        <w:t xml:space="preserve"> osobit</w:t>
      </w:r>
      <w:r w:rsidR="00632A95" w:rsidRPr="009C3984">
        <w:rPr>
          <w:rFonts w:asciiTheme="minorHAnsi" w:hAnsiTheme="minorHAnsi"/>
          <w:sz w:val="20"/>
          <w:szCs w:val="20"/>
        </w:rPr>
        <w:t>ný</w:t>
      </w:r>
      <w:r w:rsidRPr="009C3984">
        <w:rPr>
          <w:rFonts w:asciiTheme="minorHAnsi" w:hAnsiTheme="minorHAnsi"/>
          <w:sz w:val="20"/>
          <w:szCs w:val="20"/>
        </w:rPr>
        <w:t xml:space="preserve"> režim (napr. podľa § 1 ods. 2 písm. d), j), k) ZVO), musí  prijímateľ túto skutočnosť písomne zdôvodniť a doložiť relevantným dokladom preukazujúcim túto skutočnosť,</w:t>
      </w:r>
    </w:p>
    <w:p w14:paraId="09A25B40" w14:textId="77777777" w:rsidR="00344066" w:rsidRPr="009C3984" w:rsidRDefault="00344066"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v prípade výnimky, ktorá nie je viazaná na finančný limit, nie je povinnosťou prijímateľa predložiť určenie a výpočet predpokladanej hodnoty zákazky,</w:t>
      </w:r>
    </w:p>
    <w:p w14:paraId="349360FF" w14:textId="77777777" w:rsidR="00C84E4D" w:rsidRPr="009C3984" w:rsidRDefault="00C84E4D"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v prípade výnimiek, ktoré sú viazané na finančné limity podlimitných zákaziek a zákaziek s nízkou hodnotou (§ 1 ods. 12 a ods. 13) a zákaziek podľa § 1 ods. 14 ZVO nie je potrebné v osobitnom postupe určovať predpokladanú hodnotu zákazky, ale rozhodujúce je, aby zmluva (prípadne objednávka), ktorá je uzatvorená s úspešným uchádzačom, bola vo finančnom limite, ktorý je spojený s možnosťou uplatnenia predmetnej výnimky (finančné limity sú uvádzané v EUR bez DPH); </w:t>
      </w:r>
    </w:p>
    <w:p w14:paraId="14FCD9B3" w14:textId="77777777" w:rsidR="00344066" w:rsidRPr="009C3984" w:rsidRDefault="00C84E4D"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pri zadávaní podlimitnej zákazky, zákazky s nízkou hodnotou alebo zákazky podľa § 1 ods. 14 ZVO v režime výnimky nesmie zákazku umelo rozdeliť s cieľom vyhnúť sa pravidlám a postupom VO.</w:t>
      </w:r>
    </w:p>
    <w:p w14:paraId="4338714F" w14:textId="46F3F4B7" w:rsidR="0056524E" w:rsidRPr="009C3984" w:rsidRDefault="0056524E"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b/>
          <w:sz w:val="20"/>
        </w:rPr>
        <w:t>V prípade zadávania zákazky podľa § 1 ods. 2 písm. c) ZVO na nadobúdanie existujúcich stavieb alebo nájom existujúcich stavieb a iných nehnuteľností alebo nadobúdanie práv k nim</w:t>
      </w:r>
      <w:r w:rsidRPr="009C3984">
        <w:rPr>
          <w:rFonts w:asciiTheme="minorHAnsi" w:eastAsia="Calibri" w:hAnsiTheme="minorHAnsi" w:cs="Arial"/>
          <w:sz w:val="20"/>
        </w:rPr>
        <w:t xml:space="preserve"> akýmkoľvek spôsobom financovania </w:t>
      </w:r>
      <w:r w:rsidRPr="009C3984">
        <w:rPr>
          <w:rFonts w:asciiTheme="minorHAnsi" w:eastAsia="Calibri" w:hAnsiTheme="minorHAnsi" w:cs="Arial"/>
          <w:b/>
          <w:sz w:val="20"/>
        </w:rPr>
        <w:t>je prijímateľ je povinný vykonať prieskum trhu</w:t>
      </w:r>
      <w:r w:rsidRPr="009C3984">
        <w:rPr>
          <w:rFonts w:asciiTheme="minorHAnsi" w:eastAsia="Calibri" w:hAnsiTheme="minorHAnsi" w:cs="Arial"/>
          <w:sz w:val="20"/>
        </w:rPr>
        <w:t xml:space="preserve">, ktorým sa má preukázať hospodárnosť alebo sa hospodárnosť výdavkov overí na základe znaleckého posudku. Ak prijímateľ zadá zákazku na nadobúdanie existujúcich stavieb alebo nájom existujúcich stavieb a iných nehnuteľností prieskumom trhu uchádzačovi, ktorý neponúkne najnižšiu cenu, musí svoje rozhodnutie o zadaní zákazky riadne odôvodniť s ohľadom na dodržanie pravidiel hospodárnosti. Informácia o možnosti zadať zákazku uchádzačovi, ktorý neponúkne najnižšiu cenu, bude súčasťou výzvy na predkladanie ponúk, ak prijímateľ osloví min. 3 vybraných záujemcov so </w:t>
      </w:r>
      <w:r w:rsidRPr="009C3984">
        <w:rPr>
          <w:rFonts w:asciiTheme="minorHAnsi" w:eastAsia="Calibri" w:hAnsiTheme="minorHAnsi" w:cs="Arial"/>
          <w:sz w:val="20"/>
        </w:rPr>
        <w:lastRenderedPageBreak/>
        <w:t xml:space="preserve">žiadosťou o predloženie ponuky, pričom prijímateľ uvedie vo výzve na predkladanie ponúk skutočnosti, ktoré v tomto prípade môže zohľadniť (ak by vyhodnotil ako úspešného, uchádzača s vyššou cenou). 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w:t>
      </w:r>
      <w:r w:rsidR="00854031" w:rsidRPr="009C3984">
        <w:rPr>
          <w:rFonts w:asciiTheme="minorHAnsi" w:eastAsia="Calibri" w:hAnsiTheme="minorHAnsi" w:cs="Arial"/>
          <w:sz w:val="20"/>
        </w:rPr>
        <w:t xml:space="preserve"> </w:t>
      </w:r>
      <w:r w:rsidRPr="009C3984">
        <w:rPr>
          <w:rFonts w:asciiTheme="minorHAnsi" w:eastAsia="Calibri" w:hAnsiTheme="minorHAnsi" w:cs="Arial"/>
          <w:sz w:val="20"/>
        </w:rPr>
        <w:t xml:space="preserve">k zadávaniu zákaziek nespadajúcich pod zákon o verejnom obstarávaní a princípy uvedené </w:t>
      </w:r>
      <w:r w:rsidR="00854031" w:rsidRPr="009C3984">
        <w:rPr>
          <w:rFonts w:asciiTheme="minorHAnsi" w:eastAsia="Calibri" w:hAnsiTheme="minorHAnsi" w:cs="Arial"/>
          <w:sz w:val="20"/>
        </w:rPr>
        <w:t xml:space="preserve"> </w:t>
      </w:r>
      <w:r w:rsidRPr="009C3984">
        <w:rPr>
          <w:rFonts w:asciiTheme="minorHAnsi" w:eastAsia="Calibri" w:hAnsiTheme="minorHAnsi" w:cs="Arial"/>
          <w:sz w:val="20"/>
        </w:rPr>
        <w:t xml:space="preserve">v tejto kapitole. </w:t>
      </w:r>
      <w:r w:rsidRPr="009C3984">
        <w:rPr>
          <w:rFonts w:asciiTheme="minorHAnsi" w:eastAsia="Calibri" w:hAnsiTheme="minorHAnsi" w:cs="Arial"/>
          <w:b/>
          <w:sz w:val="20"/>
        </w:rPr>
        <w:t>Pre účely preukázania hospodárnosti výdavkov je možné využiť aj inštitút znaleckého posudku, ktorý v tomto prípade môže nahradiť prieskum trhu. Náklady</w:t>
      </w:r>
      <w:del w:id="635" w:author="Autor">
        <w:r w:rsidRPr="009C3984" w:rsidDel="000D53F0">
          <w:rPr>
            <w:rFonts w:asciiTheme="minorHAnsi" w:eastAsia="Calibri" w:hAnsiTheme="minorHAnsi" w:cs="Arial"/>
            <w:b/>
            <w:sz w:val="20"/>
          </w:rPr>
          <w:delText xml:space="preserve"> </w:delText>
        </w:r>
      </w:del>
      <w:r w:rsidR="00854031" w:rsidRPr="009C3984">
        <w:rPr>
          <w:rFonts w:asciiTheme="minorHAnsi" w:eastAsia="Calibri" w:hAnsiTheme="minorHAnsi" w:cs="Arial"/>
          <w:b/>
          <w:sz w:val="20"/>
        </w:rPr>
        <w:t xml:space="preserve"> </w:t>
      </w:r>
      <w:r w:rsidRPr="009C3984">
        <w:rPr>
          <w:rFonts w:asciiTheme="minorHAnsi" w:eastAsia="Calibri" w:hAnsiTheme="minorHAnsi" w:cs="Arial"/>
          <w:b/>
          <w:sz w:val="20"/>
        </w:rPr>
        <w:t>na vyhotovenie znaleckého posudku znáša prijímateľ.</w:t>
      </w:r>
    </w:p>
    <w:p w14:paraId="675FAFE6" w14:textId="77777777" w:rsidR="00B32E58" w:rsidRPr="002A28A4" w:rsidRDefault="00854031" w:rsidP="009C3984">
      <w:pPr>
        <w:pStyle w:val="Odsekzoznamu"/>
        <w:numPr>
          <w:ilvl w:val="0"/>
          <w:numId w:val="195"/>
        </w:numPr>
        <w:spacing w:before="120" w:after="120"/>
        <w:ind w:left="709" w:hanging="425"/>
        <w:contextualSpacing w:val="0"/>
        <w:jc w:val="both"/>
        <w:rPr>
          <w:rFonts w:ascii="Calibri" w:eastAsia="Times New Roman" w:hAnsi="Calibri" w:cs="Times New Roman"/>
          <w:lang w:eastAsia="sk-SK"/>
        </w:rPr>
      </w:pPr>
      <w:r w:rsidRPr="009C3984">
        <w:rPr>
          <w:rFonts w:asciiTheme="minorHAnsi" w:eastAsia="Calibri" w:hAnsiTheme="minorHAnsi" w:cs="Arial"/>
          <w:sz w:val="20"/>
        </w:rPr>
        <w:t>P</w:t>
      </w:r>
      <w:r w:rsidR="0056524E" w:rsidRPr="009C3984">
        <w:rPr>
          <w:rFonts w:asciiTheme="minorHAnsi" w:eastAsia="Calibri" w:hAnsiTheme="minorHAnsi" w:cs="Arial"/>
          <w:sz w:val="20"/>
        </w:rPr>
        <w:t>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 Obdobne zákazky spojené s dodaním hnuteľného tovaru (napr. kancelárske vybavenie prenajatých priestorov) nespadajú pod režim výnimky podľa § 1 ods. 2 písm. c) ZVO.</w:t>
      </w:r>
    </w:p>
    <w:p w14:paraId="5CEC0057" w14:textId="77777777" w:rsidR="00854031" w:rsidRPr="009C3984" w:rsidRDefault="00854031" w:rsidP="009C3984">
      <w:pPr>
        <w:pStyle w:val="Odsekzoznamu"/>
        <w:spacing w:before="120" w:after="120"/>
        <w:ind w:left="709" w:hanging="425"/>
        <w:contextualSpacing w:val="0"/>
        <w:jc w:val="both"/>
        <w:rPr>
          <w:rFonts w:ascii="Calibri" w:eastAsia="Times New Roman" w:hAnsi="Calibri" w:cs="Times New Roman"/>
          <w:b/>
          <w:sz w:val="20"/>
          <w:szCs w:val="20"/>
          <w:lang w:eastAsia="sk-SK"/>
        </w:rPr>
      </w:pPr>
      <w:r>
        <w:rPr>
          <w:rFonts w:ascii="Calibri" w:eastAsia="Times New Roman" w:hAnsi="Calibri" w:cs="Times New Roman"/>
          <w:sz w:val="20"/>
          <w:szCs w:val="20"/>
          <w:lang w:eastAsia="sk-SK"/>
        </w:rPr>
        <w:t xml:space="preserve">6.   </w:t>
      </w:r>
      <w:r w:rsidRPr="009C3984">
        <w:rPr>
          <w:rFonts w:ascii="Calibri" w:eastAsia="Times New Roman" w:hAnsi="Calibri" w:cs="Times New Roman"/>
          <w:b/>
          <w:sz w:val="20"/>
          <w:szCs w:val="20"/>
          <w:lang w:eastAsia="sk-SK"/>
        </w:rPr>
        <w:t>V prípade zadávania zákazky podľa § 1 ods. 12 písm. d), písm. q) alebo písm. u) ZVO</w:t>
      </w:r>
      <w:r w:rsidRPr="00854031">
        <w:rPr>
          <w:rFonts w:ascii="Calibri" w:eastAsia="Times New Roman" w:hAnsi="Calibri" w:cs="Times New Roman"/>
          <w:sz w:val="20"/>
          <w:szCs w:val="20"/>
          <w:lang w:eastAsia="sk-SK"/>
        </w:rPr>
        <w:t xml:space="preserve"> je prijímateľ </w:t>
      </w:r>
      <w:r w:rsidRPr="009C3984">
        <w:rPr>
          <w:rFonts w:ascii="Calibri" w:eastAsia="Times New Roman" w:hAnsi="Calibri" w:cs="Times New Roman"/>
          <w:b/>
          <w:sz w:val="20"/>
          <w:szCs w:val="20"/>
          <w:lang w:eastAsia="sk-SK"/>
        </w:rPr>
        <w:t>povinný vykonať deklaratórny prieskum na overenie hospodárnosti</w:t>
      </w:r>
      <w:r w:rsidRPr="00854031">
        <w:rPr>
          <w:rFonts w:ascii="Calibri" w:eastAsia="Times New Roman" w:hAnsi="Calibri" w:cs="Times New Roman"/>
          <w:sz w:val="20"/>
          <w:szCs w:val="20"/>
          <w:lang w:eastAsia="sk-SK"/>
        </w:rPr>
        <w:t xml:space="preserve">, ktorým preukáže, že zákazka, ktorá bude zadaná priamo dodávateľovi v zmysle § 1 ods. 12 písm. d), písm. q)alebo písm. u) ZVO je hospodárnejšia oproti výsledkom zisteným v rámci prieskumu trhu. V prípade, že výsledok prieskumu trhu nepreukáže túto hospodárnosť, je prijímateľ povinný postupovať pri zadávaní zákazky v zmysle pravidiel a postupov ZVO. Deklaratórny </w:t>
      </w:r>
      <w:r w:rsidRPr="009C3984">
        <w:rPr>
          <w:rFonts w:ascii="Calibri" w:eastAsia="Times New Roman" w:hAnsi="Calibri" w:cs="Times New Roman"/>
          <w:b/>
          <w:sz w:val="20"/>
          <w:szCs w:val="20"/>
          <w:lang w:eastAsia="sk-SK"/>
        </w:rPr>
        <w:t xml:space="preserve">prieskum trhu na overenie hospodárnosti môže prijímateľ vykonať ako: </w:t>
      </w:r>
    </w:p>
    <w:p w14:paraId="64D5F81F" w14:textId="77777777"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prieskum trhu oslovením potenciálnych dodávateľov, </w:t>
      </w:r>
    </w:p>
    <w:p w14:paraId="7F9CBA63" w14:textId="77777777"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porovnanie s predchádzajúcim alebo aktuálnym plnením na rovnaký alebo porovnateľný    </w:t>
      </w:r>
    </w:p>
    <w:p w14:paraId="3AA77535" w14:textId="77777777"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predmet   zákazky, </w:t>
      </w:r>
    </w:p>
    <w:p w14:paraId="454834DD" w14:textId="77777777"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prieskum trhu prostredníctvom informácií z webu (napr. zverejnené cenníky) alebo prostredníctvom iným spôsobom identifikovaných relevantných cenových ponúk potenciálnych dodávateľov. </w:t>
      </w:r>
    </w:p>
    <w:p w14:paraId="7E20EE7A" w14:textId="77777777" w:rsidR="00854031" w:rsidRPr="00854031" w:rsidRDefault="00854031" w:rsidP="009C3984">
      <w:pPr>
        <w:pStyle w:val="Odsekzoznamu"/>
        <w:spacing w:before="120" w:after="120"/>
        <w:ind w:left="709" w:hanging="425"/>
        <w:contextualSpacing w:val="0"/>
        <w:jc w:val="both"/>
        <w:rPr>
          <w:rFonts w:ascii="Calibri" w:eastAsia="Times New Roman" w:hAnsi="Calibri" w:cs="Times New Roman"/>
          <w:sz w:val="20"/>
          <w:szCs w:val="20"/>
          <w:lang w:eastAsia="sk-SK"/>
        </w:rPr>
      </w:pPr>
    </w:p>
    <w:p w14:paraId="5069C99D" w14:textId="77777777" w:rsidR="000B7C77" w:rsidRPr="009C3984" w:rsidRDefault="00854031" w:rsidP="009C3984">
      <w:pPr>
        <w:pStyle w:val="Odsekzoznamu"/>
        <w:numPr>
          <w:ilvl w:val="0"/>
          <w:numId w:val="195"/>
        </w:numPr>
        <w:spacing w:before="120" w:after="120"/>
        <w:ind w:left="709" w:hanging="425"/>
        <w:contextualSpacing w:val="0"/>
        <w:jc w:val="both"/>
        <w:rPr>
          <w:rFonts w:ascii="Calibri" w:eastAsia="Times New Roman" w:hAnsi="Calibri" w:cs="Times New Roman"/>
          <w:b/>
          <w:sz w:val="20"/>
          <w:szCs w:val="20"/>
          <w:lang w:eastAsia="sk-SK"/>
        </w:rPr>
      </w:pPr>
      <w:r w:rsidRPr="009C3984">
        <w:rPr>
          <w:rFonts w:asciiTheme="minorHAnsi" w:eastAsia="Calibri" w:hAnsiTheme="minorHAnsi" w:cs="Arial"/>
          <w:sz w:val="20"/>
        </w:rPr>
        <w:t>Dôležitou podmienkou výnimky podľa § 1 ods. 12 písm. q) ZVO,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 j. vlastnými kapacitami, nie prostredníctvom tretej osoby.</w:t>
      </w:r>
    </w:p>
    <w:p w14:paraId="0568594A" w14:textId="77777777" w:rsidR="0017125D" w:rsidRPr="009C3984" w:rsidRDefault="0017125D"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K postupu vykonania prieskumu trhu a rozsahu predkladanej dokumentácie pozri kapitolu </w:t>
      </w:r>
      <w:r w:rsidR="00F94CCF" w:rsidRPr="009C3984">
        <w:rPr>
          <w:rFonts w:asciiTheme="minorHAnsi" w:eastAsia="Calibri" w:hAnsiTheme="minorHAnsi" w:cs="Arial"/>
          <w:sz w:val="20"/>
        </w:rPr>
        <w:t>14. F).</w:t>
      </w:r>
      <w:r w:rsidR="00E26B6F" w:rsidRPr="009C3984">
        <w:rPr>
          <w:rFonts w:asciiTheme="minorHAnsi" w:eastAsia="Calibri" w:hAnsiTheme="minorHAnsi" w:cs="Arial"/>
          <w:sz w:val="20"/>
        </w:rPr>
        <w:t xml:space="preserve"> </w:t>
      </w:r>
    </w:p>
    <w:p w14:paraId="0F3629C7" w14:textId="77777777" w:rsidR="000B7C77" w:rsidRPr="009C3984" w:rsidRDefault="000B7C77"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V prípade zadávania zákazky podľa § 1 ods. 12 písm. h) ZVO, ktorej predmetom je vytvorenie  </w:t>
      </w:r>
      <w:r w:rsidRPr="009C3984">
        <w:rPr>
          <w:rFonts w:asciiTheme="minorHAnsi" w:eastAsia="Calibri" w:hAnsiTheme="minorHAnsi" w:cs="Arial"/>
          <w:sz w:val="20"/>
        </w:rPr>
        <w:br/>
        <w:t>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w:t>
      </w:r>
      <w:r w:rsidR="009300CC">
        <w:rPr>
          <w:rFonts w:asciiTheme="minorHAnsi" w:eastAsia="Calibri" w:hAnsiTheme="minorHAnsi" w:cs="Arial"/>
          <w:sz w:val="20"/>
        </w:rPr>
        <w:t xml:space="preserve"> </w:t>
      </w:r>
      <w:r w:rsidRPr="009C3984">
        <w:rPr>
          <w:rFonts w:asciiTheme="minorHAnsi" w:eastAsia="Calibri" w:hAnsiTheme="minorHAnsi" w:cs="Arial"/>
          <w:sz w:val="20"/>
        </w:rPr>
        <w:t>k inému použitiu alebo vykonaniu umeleckého výkonu.</w:t>
      </w:r>
    </w:p>
    <w:p w14:paraId="2BED6C1E" w14:textId="77777777" w:rsidR="00D15E01" w:rsidRPr="00FF763D" w:rsidRDefault="004749EB"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300CC">
        <w:rPr>
          <w:rFonts w:asciiTheme="minorHAnsi" w:eastAsia="Calibri" w:hAnsiTheme="minorHAnsi" w:cs="Arial"/>
          <w:b/>
          <w:sz w:val="20"/>
        </w:rPr>
        <w:lastRenderedPageBreak/>
        <w:t xml:space="preserve">V prípade zákaziek podľa §1 ods. 14 ZVO, </w:t>
      </w:r>
      <w:r w:rsidRPr="00FF763D">
        <w:rPr>
          <w:rFonts w:asciiTheme="minorHAnsi" w:eastAsia="Calibri" w:hAnsiTheme="minorHAnsi" w:cs="Arial"/>
          <w:sz w:val="20"/>
        </w:rPr>
        <w:t xml:space="preserve">ktorých predpokladaná hodnota je nižšia </w:t>
      </w:r>
      <w:r w:rsidR="00797699" w:rsidRPr="00FF763D">
        <w:rPr>
          <w:rFonts w:asciiTheme="minorHAnsi" w:eastAsia="Calibri" w:hAnsiTheme="minorHAnsi" w:cs="Arial"/>
          <w:sz w:val="20"/>
        </w:rPr>
        <w:t xml:space="preserve"> </w:t>
      </w:r>
      <w:r w:rsidR="00797699" w:rsidRPr="00FF763D">
        <w:rPr>
          <w:rFonts w:asciiTheme="minorHAnsi" w:eastAsia="Calibri" w:hAnsiTheme="minorHAnsi" w:cs="Arial"/>
          <w:sz w:val="20"/>
        </w:rPr>
        <w:br/>
      </w:r>
      <w:r w:rsidRPr="00FF763D">
        <w:rPr>
          <w:rFonts w:asciiTheme="minorHAnsi" w:eastAsia="Calibri" w:hAnsiTheme="minorHAnsi" w:cs="Arial"/>
          <w:sz w:val="20"/>
        </w:rPr>
        <w:t>ako 5 000 EUR</w:t>
      </w:r>
      <w:r w:rsidR="00797699" w:rsidRPr="00FF763D">
        <w:rPr>
          <w:rFonts w:asciiTheme="minorHAnsi" w:eastAsia="Calibri" w:hAnsiTheme="minorHAnsi" w:cs="Arial"/>
          <w:sz w:val="20"/>
        </w:rPr>
        <w:t xml:space="preserve"> </w:t>
      </w:r>
      <w:r w:rsidRPr="00FF763D">
        <w:rPr>
          <w:rFonts w:asciiTheme="minorHAnsi" w:eastAsia="Calibri" w:hAnsiTheme="minorHAnsi" w:cs="Arial"/>
          <w:sz w:val="20"/>
        </w:rPr>
        <w:t xml:space="preserve">v priebehu kalendárneho roka alebo počas platnosti zmluvy, ak sa uzatvára </w:t>
      </w:r>
      <w:r w:rsidR="00FF763D">
        <w:rPr>
          <w:rFonts w:asciiTheme="minorHAnsi" w:eastAsia="Calibri" w:hAnsiTheme="minorHAnsi" w:cs="Arial"/>
          <w:sz w:val="20"/>
        </w:rPr>
        <w:t xml:space="preserve"> </w:t>
      </w:r>
      <w:r w:rsidR="00FF763D">
        <w:rPr>
          <w:rFonts w:asciiTheme="minorHAnsi" w:eastAsia="Calibri" w:hAnsiTheme="minorHAnsi" w:cs="Arial"/>
          <w:sz w:val="20"/>
        </w:rPr>
        <w:br/>
      </w:r>
      <w:r w:rsidRPr="00FF763D">
        <w:rPr>
          <w:rFonts w:asciiTheme="minorHAnsi" w:eastAsia="Calibri" w:hAnsiTheme="minorHAnsi" w:cs="Arial"/>
          <w:sz w:val="20"/>
        </w:rPr>
        <w:t>na dlhšie obdobie ak jeden kalendárny rok, Prijímateľ predkladá:</w:t>
      </w:r>
    </w:p>
    <w:p w14:paraId="4E5996E9" w14:textId="77777777" w:rsidR="00C3098D" w:rsidRPr="009300CC" w:rsidRDefault="004749EB" w:rsidP="009C3984">
      <w:pPr>
        <w:pStyle w:val="Odsekzoznamu"/>
        <w:numPr>
          <w:ilvl w:val="1"/>
          <w:numId w:val="239"/>
        </w:numPr>
        <w:spacing w:before="120" w:after="120"/>
        <w:ind w:left="1434" w:hanging="357"/>
        <w:contextualSpacing w:val="0"/>
        <w:jc w:val="both"/>
        <w:rPr>
          <w:rFonts w:asciiTheme="minorHAnsi" w:hAnsiTheme="minorHAnsi"/>
          <w:b/>
          <w:sz w:val="20"/>
          <w:szCs w:val="20"/>
        </w:rPr>
      </w:pPr>
      <w:r w:rsidRPr="009300CC">
        <w:rPr>
          <w:rFonts w:asciiTheme="minorHAnsi" w:hAnsiTheme="minorHAnsi"/>
          <w:b/>
          <w:sz w:val="20"/>
          <w:szCs w:val="20"/>
        </w:rPr>
        <w:t>zdôvodnenia uplatnenia výnimky,</w:t>
      </w:r>
    </w:p>
    <w:p w14:paraId="5DFF4494" w14:textId="77777777" w:rsidR="00C3098D" w:rsidRPr="009300CC" w:rsidRDefault="004749EB" w:rsidP="009C3984">
      <w:pPr>
        <w:pStyle w:val="Odsekzoznamu"/>
        <w:numPr>
          <w:ilvl w:val="1"/>
          <w:numId w:val="239"/>
        </w:numPr>
        <w:spacing w:before="120" w:after="120"/>
        <w:ind w:left="1434" w:hanging="357"/>
        <w:contextualSpacing w:val="0"/>
        <w:jc w:val="both"/>
        <w:rPr>
          <w:rFonts w:asciiTheme="minorHAnsi" w:hAnsiTheme="minorHAnsi"/>
          <w:b/>
          <w:sz w:val="20"/>
          <w:szCs w:val="20"/>
        </w:rPr>
      </w:pPr>
      <w:r w:rsidRPr="009300CC">
        <w:rPr>
          <w:rFonts w:asciiTheme="minorHAnsi" w:hAnsiTheme="minorHAnsi"/>
          <w:b/>
          <w:sz w:val="20"/>
          <w:szCs w:val="20"/>
        </w:rPr>
        <w:t>čestné vyhlásenie, že v priebehu kalendárneho roka neobstará rovnaký predmet zákazky  v celkovej hodnote vyššej ako 5 000 EUR bez DPH,</w:t>
      </w:r>
    </w:p>
    <w:p w14:paraId="24F6DD19" w14:textId="77777777" w:rsidR="000B7C77" w:rsidRPr="009300CC" w:rsidRDefault="004749EB" w:rsidP="009C3984">
      <w:pPr>
        <w:pStyle w:val="Odsekzoznamu"/>
        <w:numPr>
          <w:ilvl w:val="1"/>
          <w:numId w:val="239"/>
        </w:numPr>
        <w:spacing w:before="120" w:after="120"/>
        <w:ind w:left="1434" w:hanging="357"/>
        <w:contextualSpacing w:val="0"/>
        <w:jc w:val="both"/>
        <w:rPr>
          <w:rFonts w:asciiTheme="minorHAnsi" w:hAnsiTheme="minorHAnsi"/>
          <w:b/>
          <w:sz w:val="20"/>
          <w:szCs w:val="20"/>
        </w:rPr>
      </w:pPr>
      <w:r w:rsidRPr="009300CC">
        <w:rPr>
          <w:rFonts w:asciiTheme="minorHAnsi" w:hAnsiTheme="minorHAnsi"/>
          <w:b/>
          <w:sz w:val="20"/>
          <w:szCs w:val="20"/>
        </w:rPr>
        <w:t xml:space="preserve">preukázanie  zadania zákazky z hľadiska hospodárnosti (napr. prieskumom trhu).  </w:t>
      </w:r>
    </w:p>
    <w:p w14:paraId="10A72DB4" w14:textId="77777777" w:rsidR="00740802" w:rsidRPr="0059356A" w:rsidRDefault="00200030" w:rsidP="00B0532B">
      <w:pPr>
        <w:pStyle w:val="Nadpis1"/>
        <w:spacing w:after="120"/>
        <w:ind w:left="444"/>
      </w:pPr>
      <w:bookmarkStart w:id="636" w:name="_Toc26798968"/>
      <w:r w:rsidRPr="0059356A">
        <w:t xml:space="preserve">15. </w:t>
      </w:r>
      <w:r w:rsidR="00CB4854" w:rsidRPr="0059356A">
        <w:t>Najčastejšie nedostatky pri realizácii VO – tabuľkový prehľad</w:t>
      </w:r>
      <w:bookmarkEnd w:id="636"/>
    </w:p>
    <w:p w14:paraId="78910843" w14:textId="77777777" w:rsidR="0059356A" w:rsidRPr="0059356A" w:rsidRDefault="0059356A" w:rsidP="0059356A"/>
    <w:p w14:paraId="6EF6E32E" w14:textId="77777777" w:rsidR="00051AFD" w:rsidRPr="009C3984" w:rsidRDefault="00051AFD" w:rsidP="009C3984">
      <w:pPr>
        <w:pStyle w:val="Odsekzoznamu"/>
        <w:numPr>
          <w:ilvl w:val="0"/>
          <w:numId w:val="241"/>
        </w:numPr>
        <w:spacing w:before="120" w:after="120"/>
        <w:ind w:left="709"/>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Na základe analýzy zistení z auditov, kontrol a certifikačných overení vykonaných jednotlivými orgánmi boli identifikované </w:t>
      </w:r>
      <w:r w:rsidR="00C82B96" w:rsidRPr="009C3984">
        <w:rPr>
          <w:rFonts w:asciiTheme="minorHAnsi" w:eastAsia="Calibri" w:hAnsiTheme="minorHAnsi" w:cs="Arial"/>
          <w:sz w:val="20"/>
        </w:rPr>
        <w:t xml:space="preserve">viaceré </w:t>
      </w:r>
      <w:r w:rsidRPr="009C3984">
        <w:rPr>
          <w:rFonts w:asciiTheme="minorHAnsi" w:eastAsia="Calibri" w:hAnsiTheme="minorHAnsi" w:cs="Arial"/>
          <w:sz w:val="20"/>
        </w:rPr>
        <w:t>nedostatky</w:t>
      </w:r>
      <w:r w:rsidR="00C82B96" w:rsidRPr="009C3984">
        <w:rPr>
          <w:rFonts w:asciiTheme="minorHAnsi" w:eastAsia="Calibri" w:hAnsiTheme="minorHAnsi" w:cs="Arial"/>
          <w:sz w:val="20"/>
        </w:rPr>
        <w:t xml:space="preserve">, pričom výber z najčastejšie opakovaných je uvádzaný v nasledovnej </w:t>
      </w:r>
      <w:r w:rsidR="00041F4A" w:rsidRPr="009C3984">
        <w:rPr>
          <w:rFonts w:asciiTheme="minorHAnsi" w:eastAsia="Calibri" w:hAnsiTheme="minorHAnsi" w:cs="Arial"/>
          <w:sz w:val="20"/>
        </w:rPr>
        <w:t>tabuľke</w:t>
      </w:r>
      <w:r w:rsidRPr="009C3984">
        <w:rPr>
          <w:rFonts w:asciiTheme="minorHAnsi" w:eastAsia="Calibri" w:hAnsiTheme="minorHAnsi" w:cs="Arial"/>
          <w:sz w:val="20"/>
        </w:rPr>
        <w:t xml:space="preserve"> (bližší popis a odporúčanie </w:t>
      </w:r>
      <w:r w:rsidR="00C3230A" w:rsidRPr="009C3984">
        <w:rPr>
          <w:rFonts w:asciiTheme="minorHAnsi" w:eastAsia="Calibri" w:hAnsiTheme="minorHAnsi" w:cs="Arial"/>
          <w:sz w:val="20"/>
        </w:rPr>
        <w:t>RO</w:t>
      </w:r>
      <w:r w:rsidRPr="009C3984">
        <w:rPr>
          <w:rFonts w:asciiTheme="minorHAnsi" w:eastAsia="Calibri" w:hAnsiTheme="minorHAnsi" w:cs="Arial"/>
          <w:sz w:val="20"/>
        </w:rPr>
        <w:t xml:space="preserve"> je uvedený v príslušnej časti kapitoly</w:t>
      </w:r>
      <w:r w:rsidR="00A27F82" w:rsidRPr="009C3984">
        <w:rPr>
          <w:rFonts w:asciiTheme="minorHAnsi" w:eastAsia="Calibri" w:hAnsiTheme="minorHAnsi" w:cs="Arial"/>
          <w:sz w:val="20"/>
        </w:rPr>
        <w:t>)</w:t>
      </w:r>
      <w:r w:rsidR="00311C18">
        <w:rPr>
          <w:rFonts w:asciiTheme="minorHAnsi" w:eastAsia="Calibri" w:hAnsiTheme="minorHAnsi" w:cs="Arial"/>
          <w:sz w:val="20"/>
        </w:rPr>
        <w:t>:</w:t>
      </w:r>
      <w:r w:rsidRPr="009C3984">
        <w:rPr>
          <w:rFonts w:asciiTheme="minorHAnsi" w:eastAsia="Calibri" w:hAnsiTheme="minorHAnsi" w:cs="Arial"/>
          <w:sz w:val="20"/>
        </w:rPr>
        <w:t xml:space="preserve"> </w:t>
      </w:r>
    </w:p>
    <w:p w14:paraId="10764AD5" w14:textId="77777777" w:rsidR="00F0413A" w:rsidRDefault="00F0413A" w:rsidP="00495B98">
      <w:pPr>
        <w:pStyle w:val="Zkladntext"/>
        <w:rPr>
          <w:rFonts w:asciiTheme="minorHAnsi" w:hAnsiTheme="minorHAnsi"/>
          <w:sz w:val="20"/>
          <w:lang w:val="sk-SK"/>
        </w:rPr>
      </w:pPr>
    </w:p>
    <w:p w14:paraId="25218F3E" w14:textId="77777777"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83"/>
      </w:tblGrid>
      <w:tr w:rsidR="007736F5" w:rsidRPr="00785C19" w14:paraId="5878D2D4" w14:textId="77777777" w:rsidTr="007736F5">
        <w:trPr>
          <w:trHeight w:val="765"/>
          <w:tblHeader/>
        </w:trPr>
        <w:tc>
          <w:tcPr>
            <w:tcW w:w="9284"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bottom"/>
          </w:tcPr>
          <w:p w14:paraId="13810A67" w14:textId="77777777" w:rsidR="007736F5" w:rsidRPr="009C3984" w:rsidRDefault="007736F5" w:rsidP="009C3984">
            <w:pPr>
              <w:pStyle w:val="Zkladntext"/>
              <w:jc w:val="left"/>
              <w:rPr>
                <w:rFonts w:cstheme="majorBidi"/>
                <w:b/>
                <w:bCs/>
                <w:color w:val="1F497D" w:themeColor="text2"/>
                <w:szCs w:val="22"/>
                <w:lang w:eastAsia="sk-SK"/>
              </w:rPr>
            </w:pPr>
            <w:r w:rsidRPr="009C3984">
              <w:rPr>
                <w:rFonts w:eastAsiaTheme="minorHAnsi" w:cstheme="majorBidi"/>
                <w:b/>
                <w:bCs/>
                <w:color w:val="1F497D" w:themeColor="text2"/>
                <w:szCs w:val="22"/>
                <w:lang w:val="sk-SK" w:eastAsia="sk-SK"/>
              </w:rPr>
              <w:t>Realizácia verejného obstarávania a obstarávania</w:t>
            </w:r>
          </w:p>
        </w:tc>
      </w:tr>
      <w:tr w:rsidR="002C7B90" w:rsidRPr="00785C19" w14:paraId="08BAC55A" w14:textId="77777777" w:rsidTr="001A4CEC">
        <w:trPr>
          <w:trHeight w:val="765"/>
          <w:tblHeader/>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14:paraId="2E3CFECF" w14:textId="77777777" w:rsidR="002C7B90" w:rsidRPr="00785C19" w:rsidRDefault="002C7B90" w:rsidP="007B5571">
            <w:pPr>
              <w:jc w:val="both"/>
              <w:rPr>
                <w:rFonts w:cstheme="majorBidi"/>
                <w:b/>
                <w:bCs/>
                <w:color w:val="1F497D" w:themeColor="text2"/>
                <w:sz w:val="20"/>
                <w:szCs w:val="20"/>
                <w:lang w:eastAsia="sk-SK"/>
              </w:rPr>
            </w:pPr>
            <w:bookmarkStart w:id="637" w:name="RANGE!A3:F50"/>
            <w:r w:rsidRPr="00785C19">
              <w:rPr>
                <w:rFonts w:cstheme="majorBidi"/>
                <w:b/>
                <w:bCs/>
                <w:color w:val="1F497D" w:themeColor="text2"/>
                <w:sz w:val="20"/>
                <w:szCs w:val="20"/>
                <w:lang w:eastAsia="sk-SK"/>
              </w:rPr>
              <w:t>P.</w:t>
            </w:r>
            <w:r w:rsidR="00452F83">
              <w:rPr>
                <w:rFonts w:cstheme="majorBidi"/>
                <w:b/>
                <w:bCs/>
                <w:color w:val="1F497D" w:themeColor="text2"/>
                <w:sz w:val="20"/>
                <w:szCs w:val="20"/>
                <w:lang w:eastAsia="sk-SK"/>
              </w:rPr>
              <w:t xml:space="preserve"> </w:t>
            </w:r>
            <w:r w:rsidRPr="00785C19">
              <w:rPr>
                <w:rFonts w:cstheme="majorBidi"/>
                <w:b/>
                <w:bCs/>
                <w:color w:val="1F497D" w:themeColor="text2"/>
                <w:sz w:val="20"/>
                <w:szCs w:val="20"/>
                <w:lang w:eastAsia="sk-SK"/>
              </w:rPr>
              <w:t xml:space="preserve">č.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
          <w:p w14:paraId="75082556" w14:textId="77777777"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
          <w:p w14:paraId="548D41C9" w14:textId="77777777"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tcBorders>
              <w:top w:val="single" w:sz="4" w:space="0" w:color="auto"/>
              <w:left w:val="nil"/>
              <w:bottom w:val="single" w:sz="4" w:space="0" w:color="auto"/>
              <w:right w:val="single" w:sz="4" w:space="0" w:color="auto"/>
            </w:tcBorders>
            <w:shd w:val="clear" w:color="auto" w:fill="F79646" w:themeFill="accent6"/>
            <w:vAlign w:val="bottom"/>
            <w:hideMark/>
          </w:tcPr>
          <w:p w14:paraId="4A21AB70" w14:textId="77777777"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14:paraId="00D16ED0" w14:textId="77777777"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14:paraId="0031C320"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w:t>
            </w:r>
          </w:p>
        </w:tc>
        <w:tc>
          <w:tcPr>
            <w:tcW w:w="2270" w:type="dxa"/>
            <w:tcBorders>
              <w:top w:val="nil"/>
              <w:left w:val="nil"/>
              <w:bottom w:val="single" w:sz="4" w:space="0" w:color="auto"/>
              <w:right w:val="single" w:sz="4" w:space="0" w:color="auto"/>
            </w:tcBorders>
            <w:shd w:val="clear" w:color="auto" w:fill="auto"/>
            <w:hideMark/>
          </w:tcPr>
          <w:p w14:paraId="1017434C"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Diskriminačné podmienky účasti stanovené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v súťažných pokladoch alebo oznámení</w:t>
            </w:r>
          </w:p>
        </w:tc>
        <w:tc>
          <w:tcPr>
            <w:tcW w:w="4077" w:type="dxa"/>
            <w:tcBorders>
              <w:top w:val="nil"/>
              <w:left w:val="nil"/>
              <w:bottom w:val="single" w:sz="4" w:space="0" w:color="auto"/>
              <w:right w:val="single" w:sz="4" w:space="0" w:color="auto"/>
            </w:tcBorders>
            <w:shd w:val="clear" w:color="auto" w:fill="auto"/>
            <w:hideMark/>
          </w:tcPr>
          <w:p w14:paraId="677D7594"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hideMark/>
          </w:tcPr>
          <w:p w14:paraId="033AE306" w14:textId="77777777" w:rsidR="00851F40" w:rsidRPr="00851F40" w:rsidRDefault="002C7B90" w:rsidP="00851F40">
            <w:pPr>
              <w:rPr>
                <w:rFonts w:asciiTheme="minorHAnsi" w:hAnsiTheme="minorHAnsi"/>
              </w:rPr>
            </w:pPr>
            <w:r w:rsidRPr="009C3984">
              <w:fldChar w:fldCharType="begin"/>
            </w:r>
            <w:r w:rsidRPr="009C3984">
              <w:instrText xml:space="preserve"> REF _Ref417892350 \h  \* MERGEFORMAT </w:instrText>
            </w:r>
            <w:r w:rsidRPr="009C3984">
              <w:fldChar w:fldCharType="separate"/>
            </w:r>
            <w:r w:rsidR="00851F40" w:rsidRPr="00224B27">
              <w:t xml:space="preserve">5. </w:t>
            </w:r>
            <w:r w:rsidR="00851F40" w:rsidRPr="00851F40">
              <w:rPr>
                <w:rFonts w:asciiTheme="minorHAnsi" w:hAnsiTheme="minorHAnsi"/>
              </w:rPr>
              <w:t>Podmienky účasti</w:t>
            </w:r>
          </w:p>
          <w:p w14:paraId="57A8C66F" w14:textId="77777777" w:rsidR="002C7B90" w:rsidRPr="00785C19" w:rsidRDefault="002C7B90" w:rsidP="007B5571">
            <w:pPr>
              <w:jc w:val="both"/>
              <w:rPr>
                <w:rStyle w:val="Jemnodkaz"/>
                <w:rFonts w:asciiTheme="minorHAnsi" w:hAnsiTheme="minorHAnsi"/>
                <w:color w:val="auto"/>
                <w:sz w:val="20"/>
                <w:szCs w:val="20"/>
              </w:rPr>
            </w:pPr>
            <w:r w:rsidRPr="009C3984">
              <w:fldChar w:fldCharType="end"/>
            </w:r>
          </w:p>
        </w:tc>
      </w:tr>
      <w:tr w:rsidR="002C7B90" w:rsidRPr="00785C19" w14:paraId="09246725" w14:textId="77777777"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tcPr>
          <w:p w14:paraId="7D94D6E8"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2. </w:t>
            </w:r>
          </w:p>
        </w:tc>
        <w:tc>
          <w:tcPr>
            <w:tcW w:w="2270" w:type="dxa"/>
            <w:tcBorders>
              <w:top w:val="nil"/>
              <w:left w:val="nil"/>
              <w:bottom w:val="single" w:sz="4" w:space="0" w:color="auto"/>
              <w:right w:val="single" w:sz="4" w:space="0" w:color="auto"/>
            </w:tcBorders>
            <w:shd w:val="clear" w:color="auto" w:fill="auto"/>
          </w:tcPr>
          <w:p w14:paraId="52058F12" w14:textId="77777777" w:rsidR="002C7B90" w:rsidRPr="001A4CEC" w:rsidRDefault="002C7B90" w:rsidP="00142786">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Nezákonné a/alebo diskriminačné kritéri</w:t>
            </w:r>
            <w:r w:rsidR="00142786">
              <w:rPr>
                <w:rFonts w:asciiTheme="minorHAnsi" w:hAnsiTheme="minorHAnsi" w:cstheme="majorBidi"/>
                <w:sz w:val="20"/>
                <w:szCs w:val="20"/>
                <w:lang w:eastAsia="sk-SK"/>
              </w:rPr>
              <w:t>á</w:t>
            </w:r>
            <w:r w:rsidRPr="001A4CEC">
              <w:rPr>
                <w:rFonts w:asciiTheme="minorHAnsi" w:hAnsiTheme="minorHAnsi" w:cstheme="majorBidi"/>
                <w:sz w:val="20"/>
                <w:szCs w:val="20"/>
                <w:lang w:eastAsia="sk-SK"/>
              </w:rPr>
              <w:t xml:space="preserve">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
          <w:p w14:paraId="3A4E969B"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tcPr>
          <w:p w14:paraId="73F495D1" w14:textId="77777777" w:rsidR="002C7B90" w:rsidRPr="00785C19" w:rsidRDefault="002C7B90" w:rsidP="007B5571">
            <w:pPr>
              <w:jc w:val="both"/>
              <w:rPr>
                <w:rStyle w:val="Jemnodkaz"/>
                <w:rFonts w:asciiTheme="minorHAnsi" w:hAnsiTheme="minorHAnsi"/>
                <w:color w:val="auto"/>
                <w:sz w:val="20"/>
                <w:szCs w:val="20"/>
              </w:rPr>
            </w:pPr>
          </w:p>
        </w:tc>
      </w:tr>
      <w:tr w:rsidR="002C7B90" w:rsidRPr="00785C19" w14:paraId="443D7A92" w14:textId="77777777"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14:paraId="54959F6D"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3.</w:t>
            </w:r>
          </w:p>
        </w:tc>
        <w:tc>
          <w:tcPr>
            <w:tcW w:w="2270" w:type="dxa"/>
            <w:tcBorders>
              <w:top w:val="nil"/>
              <w:left w:val="nil"/>
              <w:bottom w:val="single" w:sz="4" w:space="0" w:color="auto"/>
              <w:right w:val="single" w:sz="4" w:space="0" w:color="auto"/>
            </w:tcBorders>
            <w:shd w:val="clear" w:color="auto" w:fill="auto"/>
            <w:hideMark/>
          </w:tcPr>
          <w:p w14:paraId="0B120027"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Vyhodnotenie ponúk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v rozpore s oznámením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o vyhlásení VO/výzvou na predkladanie ponúk</w:t>
            </w:r>
          </w:p>
        </w:tc>
        <w:tc>
          <w:tcPr>
            <w:tcW w:w="4077" w:type="dxa"/>
            <w:tcBorders>
              <w:top w:val="nil"/>
              <w:left w:val="nil"/>
              <w:bottom w:val="single" w:sz="4" w:space="0" w:color="auto"/>
              <w:right w:val="single" w:sz="4" w:space="0" w:color="auto"/>
            </w:tcBorders>
            <w:shd w:val="clear" w:color="auto" w:fill="auto"/>
            <w:hideMark/>
          </w:tcPr>
          <w:p w14:paraId="4C9C8CB1"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tcBorders>
              <w:top w:val="nil"/>
              <w:left w:val="nil"/>
              <w:bottom w:val="single" w:sz="4" w:space="0" w:color="auto"/>
              <w:right w:val="single" w:sz="4" w:space="0" w:color="auto"/>
            </w:tcBorders>
            <w:shd w:val="clear" w:color="auto" w:fill="FBD4B4" w:themeFill="accent6" w:themeFillTint="66"/>
            <w:hideMark/>
          </w:tcPr>
          <w:p w14:paraId="2CCE48CE" w14:textId="76015626" w:rsidR="002C7B90" w:rsidRPr="009C3984" w:rsidRDefault="002C7B90" w:rsidP="009C3984">
            <w:r w:rsidRPr="009C3984">
              <w:fldChar w:fldCharType="begin"/>
            </w:r>
            <w:r w:rsidRPr="009C3984">
              <w:instrText xml:space="preserve"> REF _Ref417893018 \h  \* MERGEFORMAT </w:instrText>
            </w:r>
            <w:r w:rsidRPr="009C3984">
              <w:fldChar w:fldCharType="separate"/>
            </w:r>
            <w:r w:rsidR="00851F40">
              <w:t>6. V</w:t>
            </w:r>
            <w:r w:rsidR="00851F40" w:rsidRPr="009C3984">
              <w:t>yhodnotenie splnenia podmienok účasti</w:t>
            </w:r>
            <w:r w:rsidRPr="009C3984">
              <w:fldChar w:fldCharType="end"/>
            </w:r>
          </w:p>
          <w:p w14:paraId="2FAA8DD1" w14:textId="77777777" w:rsidR="00851F40" w:rsidRPr="00851F40" w:rsidRDefault="002C7B90" w:rsidP="00851F40">
            <w:r w:rsidRPr="009C3984">
              <w:fldChar w:fldCharType="begin"/>
            </w:r>
            <w:r w:rsidRPr="009C3984">
              <w:instrText xml:space="preserve"> REF _Ref417893163 \h  \* MERGEFORMAT </w:instrText>
            </w:r>
            <w:r w:rsidRPr="009C3984">
              <w:fldChar w:fldCharType="separate"/>
            </w:r>
          </w:p>
          <w:p w14:paraId="258040AA" w14:textId="135FDBF4" w:rsidR="002C7B90" w:rsidRPr="000157BB" w:rsidRDefault="00851F40" w:rsidP="009C3984">
            <w:pPr>
              <w:rPr>
                <w:rStyle w:val="Jemnodkaz"/>
                <w:rFonts w:asciiTheme="minorHAnsi" w:hAnsiTheme="minorHAnsi"/>
                <w:color w:val="auto"/>
              </w:rPr>
            </w:pPr>
            <w:r>
              <w:t xml:space="preserve">7. </w:t>
            </w:r>
            <w:r w:rsidRPr="009C3984">
              <w:t>Vyhodnotenie ponúk</w:t>
            </w:r>
            <w:r w:rsidR="002C7B90" w:rsidRPr="009C3984">
              <w:fldChar w:fldCharType="end"/>
            </w:r>
          </w:p>
        </w:tc>
      </w:tr>
      <w:tr w:rsidR="002C7B90" w:rsidRPr="00785C19" w14:paraId="301FA5F0" w14:textId="77777777"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14:paraId="05941CF4"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4.</w:t>
            </w:r>
          </w:p>
        </w:tc>
        <w:tc>
          <w:tcPr>
            <w:tcW w:w="2270" w:type="dxa"/>
            <w:tcBorders>
              <w:top w:val="nil"/>
              <w:left w:val="nil"/>
              <w:bottom w:val="single" w:sz="4" w:space="0" w:color="auto"/>
              <w:right w:val="single" w:sz="4" w:space="0" w:color="auto"/>
            </w:tcBorders>
            <w:shd w:val="clear" w:color="auto" w:fill="auto"/>
            <w:hideMark/>
          </w:tcPr>
          <w:p w14:paraId="1E2779A2"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
          <w:p w14:paraId="6B721025"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83" w:type="dxa"/>
            <w:tcBorders>
              <w:top w:val="nil"/>
              <w:left w:val="nil"/>
              <w:bottom w:val="single" w:sz="4" w:space="0" w:color="auto"/>
              <w:right w:val="single" w:sz="4" w:space="0" w:color="auto"/>
            </w:tcBorders>
            <w:shd w:val="clear" w:color="auto" w:fill="FBD4B4" w:themeFill="accent6" w:themeFillTint="66"/>
            <w:hideMark/>
          </w:tcPr>
          <w:p w14:paraId="11E2428C" w14:textId="77643700" w:rsidR="002C7B90" w:rsidRPr="009C3984" w:rsidRDefault="002C7B90" w:rsidP="009C3984">
            <w:r w:rsidRPr="009C3984">
              <w:fldChar w:fldCharType="begin"/>
            </w:r>
            <w:r w:rsidRPr="009C3984">
              <w:instrText xml:space="preserve"> REF _Ref417893187 \h  \* MERGEFORMAT </w:instrText>
            </w:r>
            <w:r w:rsidRPr="009C3984">
              <w:fldChar w:fldCharType="separate"/>
            </w:r>
            <w:r w:rsidR="00851F40">
              <w:t xml:space="preserve">4. </w:t>
            </w:r>
            <w:r w:rsidR="00851F40" w:rsidRPr="009C3984">
              <w:t>Súťažné podklady</w:t>
            </w:r>
            <w:r w:rsidRPr="009C3984">
              <w:fldChar w:fldCharType="end"/>
            </w:r>
          </w:p>
        </w:tc>
      </w:tr>
      <w:tr w:rsidR="002C7B90" w:rsidRPr="00785C19" w14:paraId="5DF5979D" w14:textId="77777777"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14:paraId="492DC10D"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5.</w:t>
            </w:r>
          </w:p>
        </w:tc>
        <w:tc>
          <w:tcPr>
            <w:tcW w:w="2270" w:type="dxa"/>
            <w:tcBorders>
              <w:top w:val="nil"/>
              <w:left w:val="nil"/>
              <w:bottom w:val="single" w:sz="4" w:space="0" w:color="auto"/>
              <w:right w:val="single" w:sz="4" w:space="0" w:color="auto"/>
            </w:tcBorders>
            <w:shd w:val="clear" w:color="auto" w:fill="auto"/>
            <w:hideMark/>
          </w:tcPr>
          <w:p w14:paraId="7B53F9E5"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
          <w:p w14:paraId="5FA6AECA"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83" w:type="dxa"/>
            <w:tcBorders>
              <w:top w:val="nil"/>
              <w:left w:val="nil"/>
              <w:bottom w:val="single" w:sz="4" w:space="0" w:color="auto"/>
              <w:right w:val="single" w:sz="4" w:space="0" w:color="auto"/>
            </w:tcBorders>
            <w:shd w:val="clear" w:color="auto" w:fill="FBD4B4" w:themeFill="accent6" w:themeFillTint="66"/>
            <w:hideMark/>
          </w:tcPr>
          <w:p w14:paraId="188C6B1B" w14:textId="34ADD8F7" w:rsidR="002C7B90" w:rsidRPr="009C3984" w:rsidRDefault="002C7B90" w:rsidP="009C3984">
            <w:r w:rsidRPr="009C3984">
              <w:fldChar w:fldCharType="begin"/>
            </w:r>
            <w:r w:rsidRPr="009C3984">
              <w:instrText xml:space="preserve"> REF _Ref417893201 \h  \* MERGEFORMAT </w:instrText>
            </w:r>
            <w:r w:rsidRPr="009C3984">
              <w:fldChar w:fldCharType="separate"/>
            </w:r>
            <w:r w:rsidR="00851F40" w:rsidRPr="008252FD">
              <w:t>2</w:t>
            </w:r>
            <w:r w:rsidR="00851F40" w:rsidRPr="009C3984">
              <w:t xml:space="preserve">. </w:t>
            </w:r>
            <w:r w:rsidR="00851F40" w:rsidRPr="008252FD">
              <w:t xml:space="preserve"> </w:t>
            </w:r>
            <w:r w:rsidR="00851F40" w:rsidRPr="009C3984">
              <w:t>Predpokladaná hodnota zákazky</w:t>
            </w:r>
            <w:r w:rsidRPr="009C3984">
              <w:fldChar w:fldCharType="end"/>
            </w:r>
          </w:p>
        </w:tc>
      </w:tr>
      <w:tr w:rsidR="002C7B90" w:rsidRPr="00785C19" w14:paraId="2D0DD7EA" w14:textId="77777777"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14:paraId="31C653B4"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6.</w:t>
            </w:r>
          </w:p>
        </w:tc>
        <w:tc>
          <w:tcPr>
            <w:tcW w:w="2270" w:type="dxa"/>
            <w:tcBorders>
              <w:top w:val="nil"/>
              <w:left w:val="nil"/>
              <w:bottom w:val="single" w:sz="4" w:space="0" w:color="auto"/>
              <w:right w:val="single" w:sz="4" w:space="0" w:color="auto"/>
            </w:tcBorders>
            <w:shd w:val="clear" w:color="auto" w:fill="auto"/>
            <w:hideMark/>
          </w:tcPr>
          <w:p w14:paraId="2085E8EC" w14:textId="77777777" w:rsidR="002C7B90" w:rsidRPr="008B1114" w:rsidRDefault="002C7B90" w:rsidP="007B5571">
            <w:pPr>
              <w:jc w:val="both"/>
              <w:rPr>
                <w:rFonts w:asciiTheme="minorHAnsi" w:hAnsiTheme="minorHAnsi" w:cstheme="majorBidi"/>
                <w:sz w:val="20"/>
                <w:szCs w:val="20"/>
                <w:lang w:eastAsia="sk-SK"/>
              </w:rPr>
            </w:pPr>
            <w:r w:rsidRPr="008B1114">
              <w:rPr>
                <w:rFonts w:asciiTheme="minorHAnsi" w:hAnsiTheme="minorHAnsi" w:cstheme="majorBidi"/>
                <w:sz w:val="20"/>
                <w:szCs w:val="20"/>
                <w:lang w:eastAsia="sk-SK"/>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
          <w:p w14:paraId="4C4578FB"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2 písm. d)   zákona o VO</w:t>
            </w:r>
            <w:r w:rsidRPr="001A4CEC">
              <w:rPr>
                <w:rFonts w:asciiTheme="minorHAnsi" w:hAnsiTheme="minorHAnsi"/>
                <w:sz w:val="20"/>
                <w:szCs w:val="20"/>
              </w:rPr>
              <w:t xml:space="preserve"> </w:t>
            </w:r>
            <w:r w:rsidRPr="001A4CEC">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14:paraId="203F0775" w14:textId="17A3A598" w:rsidR="002C7B90" w:rsidRPr="009C3984" w:rsidRDefault="002C7B90" w:rsidP="009C3984">
            <w:r w:rsidRPr="009C3984">
              <w:fldChar w:fldCharType="begin"/>
            </w:r>
            <w:r w:rsidRPr="009C3984">
              <w:instrText xml:space="preserve"> REF _Ref417893201 \h  \* MERGEFORMAT </w:instrText>
            </w:r>
            <w:r w:rsidRPr="009C3984">
              <w:fldChar w:fldCharType="separate"/>
            </w:r>
            <w:r w:rsidR="00851F40" w:rsidRPr="008252FD">
              <w:t>2</w:t>
            </w:r>
            <w:r w:rsidR="00851F40" w:rsidRPr="009C3984">
              <w:t xml:space="preserve">. </w:t>
            </w:r>
            <w:r w:rsidR="00851F40" w:rsidRPr="008252FD">
              <w:t xml:space="preserve"> </w:t>
            </w:r>
            <w:r w:rsidR="00851F40" w:rsidRPr="009C3984">
              <w:t>Predpokladaná hodnota zákazky</w:t>
            </w:r>
            <w:r w:rsidRPr="009C3984">
              <w:fldChar w:fldCharType="end"/>
            </w:r>
          </w:p>
        </w:tc>
      </w:tr>
      <w:tr w:rsidR="002C7B90" w:rsidRPr="00785C19" w14:paraId="151E903C" w14:textId="77777777"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14:paraId="0720FFA2"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7.</w:t>
            </w:r>
          </w:p>
        </w:tc>
        <w:tc>
          <w:tcPr>
            <w:tcW w:w="2270" w:type="dxa"/>
            <w:tcBorders>
              <w:top w:val="nil"/>
              <w:left w:val="nil"/>
              <w:bottom w:val="single" w:sz="4" w:space="0" w:color="auto"/>
              <w:right w:val="single" w:sz="4" w:space="0" w:color="auto"/>
            </w:tcBorders>
            <w:shd w:val="clear" w:color="auto" w:fill="auto"/>
            <w:hideMark/>
          </w:tcPr>
          <w:p w14:paraId="17FB923E" w14:textId="77777777" w:rsidR="002C7B90" w:rsidRPr="001A4CEC" w:rsidRDefault="002C7B90" w:rsidP="008B111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Nepredloženie zmluvy/ dodatku k  zmluve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na kontrolu na RO </w:t>
            </w:r>
          </w:p>
        </w:tc>
        <w:tc>
          <w:tcPr>
            <w:tcW w:w="4077" w:type="dxa"/>
            <w:tcBorders>
              <w:top w:val="nil"/>
              <w:left w:val="nil"/>
              <w:bottom w:val="single" w:sz="4" w:space="0" w:color="auto"/>
              <w:right w:val="single" w:sz="4" w:space="0" w:color="auto"/>
            </w:tcBorders>
            <w:shd w:val="clear" w:color="auto" w:fill="auto"/>
            <w:hideMark/>
          </w:tcPr>
          <w:p w14:paraId="29260454"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nepredložil zmluvu alebo dodatok k zmluve s úspešným uchádzačom podľa pravidiel určených RO</w:t>
            </w:r>
          </w:p>
        </w:tc>
        <w:tc>
          <w:tcPr>
            <w:tcW w:w="2183" w:type="dxa"/>
            <w:tcBorders>
              <w:top w:val="nil"/>
              <w:left w:val="nil"/>
              <w:bottom w:val="single" w:sz="4" w:space="0" w:color="auto"/>
              <w:right w:val="single" w:sz="4" w:space="0" w:color="auto"/>
            </w:tcBorders>
            <w:shd w:val="clear" w:color="auto" w:fill="FBD4B4" w:themeFill="accent6" w:themeFillTint="66"/>
            <w:hideMark/>
          </w:tcPr>
          <w:p w14:paraId="3280E003" w14:textId="77777777" w:rsidR="002C7B90" w:rsidRPr="00785C19" w:rsidRDefault="002C7B90" w:rsidP="007B5571">
            <w:pPr>
              <w:jc w:val="both"/>
              <w:rPr>
                <w:rStyle w:val="Jemnodkaz"/>
                <w:rFonts w:asciiTheme="minorHAnsi" w:hAnsiTheme="minorHAnsi"/>
                <w:color w:val="auto"/>
                <w:sz w:val="20"/>
                <w:szCs w:val="20"/>
              </w:rPr>
            </w:pPr>
          </w:p>
        </w:tc>
      </w:tr>
      <w:tr w:rsidR="002C7B90" w:rsidRPr="00785C19" w14:paraId="1886BC2D" w14:textId="77777777"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14:paraId="509009AA"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8.</w:t>
            </w:r>
          </w:p>
        </w:tc>
        <w:tc>
          <w:tcPr>
            <w:tcW w:w="2270" w:type="dxa"/>
            <w:tcBorders>
              <w:top w:val="nil"/>
              <w:left w:val="nil"/>
              <w:bottom w:val="single" w:sz="4" w:space="0" w:color="auto"/>
              <w:right w:val="single" w:sz="4" w:space="0" w:color="auto"/>
            </w:tcBorders>
            <w:shd w:val="clear" w:color="auto" w:fill="auto"/>
            <w:hideMark/>
          </w:tcPr>
          <w:p w14:paraId="40CF9D9E"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
          <w:p w14:paraId="77DE8E96"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tcBorders>
              <w:top w:val="nil"/>
              <w:left w:val="nil"/>
              <w:bottom w:val="single" w:sz="4" w:space="0" w:color="auto"/>
              <w:right w:val="single" w:sz="4" w:space="0" w:color="auto"/>
            </w:tcBorders>
            <w:shd w:val="clear" w:color="auto" w:fill="FBD4B4" w:themeFill="accent6" w:themeFillTint="66"/>
            <w:hideMark/>
          </w:tcPr>
          <w:p w14:paraId="301108AE" w14:textId="77777777" w:rsidR="002C7B90" w:rsidRPr="00785C19" w:rsidRDefault="002C7B90" w:rsidP="007B5571">
            <w:pPr>
              <w:jc w:val="both"/>
              <w:rPr>
                <w:rStyle w:val="Jemnodkaz"/>
                <w:rFonts w:asciiTheme="minorHAnsi" w:hAnsiTheme="minorHAnsi"/>
                <w:color w:val="auto"/>
                <w:sz w:val="20"/>
                <w:szCs w:val="20"/>
              </w:rPr>
            </w:pPr>
          </w:p>
        </w:tc>
      </w:tr>
      <w:tr w:rsidR="002C7B90" w:rsidRPr="00785C19" w14:paraId="4DDBF91A" w14:textId="77777777"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14:paraId="03EDD056"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9.</w:t>
            </w:r>
          </w:p>
        </w:tc>
        <w:tc>
          <w:tcPr>
            <w:tcW w:w="2270" w:type="dxa"/>
            <w:tcBorders>
              <w:top w:val="nil"/>
              <w:left w:val="nil"/>
              <w:bottom w:val="single" w:sz="4" w:space="0" w:color="auto"/>
              <w:right w:val="single" w:sz="4" w:space="0" w:color="auto"/>
            </w:tcBorders>
            <w:shd w:val="clear" w:color="auto" w:fill="auto"/>
            <w:hideMark/>
          </w:tcPr>
          <w:p w14:paraId="555E1961"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Diskriminačný opis predmetu zákazky</w:t>
            </w:r>
          </w:p>
        </w:tc>
        <w:tc>
          <w:tcPr>
            <w:tcW w:w="4077" w:type="dxa"/>
            <w:tcBorders>
              <w:top w:val="nil"/>
              <w:left w:val="nil"/>
              <w:bottom w:val="single" w:sz="4" w:space="0" w:color="auto"/>
              <w:right w:val="single" w:sz="4" w:space="0" w:color="auto"/>
            </w:tcBorders>
            <w:shd w:val="clear" w:color="auto" w:fill="auto"/>
            <w:hideMark/>
          </w:tcPr>
          <w:p w14:paraId="1600898A"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tcBorders>
              <w:top w:val="nil"/>
              <w:left w:val="nil"/>
              <w:bottom w:val="single" w:sz="4" w:space="0" w:color="auto"/>
              <w:right w:val="single" w:sz="4" w:space="0" w:color="auto"/>
            </w:tcBorders>
            <w:shd w:val="clear" w:color="auto" w:fill="FBD4B4" w:themeFill="accent6" w:themeFillTint="66"/>
            <w:hideMark/>
          </w:tcPr>
          <w:p w14:paraId="2DA92ACE" w14:textId="77777777" w:rsidR="002C7B90" w:rsidRPr="00785C19" w:rsidRDefault="002C7B90" w:rsidP="007B5571">
            <w:pPr>
              <w:jc w:val="both"/>
              <w:rPr>
                <w:rStyle w:val="Jemnodkaz"/>
                <w:rFonts w:asciiTheme="minorHAnsi" w:hAnsiTheme="minorHAnsi"/>
                <w:color w:val="auto"/>
                <w:sz w:val="20"/>
                <w:szCs w:val="20"/>
              </w:rPr>
            </w:pPr>
          </w:p>
        </w:tc>
      </w:tr>
      <w:tr w:rsidR="002C7B90" w:rsidRPr="00785C19" w14:paraId="01284FE7" w14:textId="77777777"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14:paraId="0AF0333D"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10.</w:t>
            </w:r>
          </w:p>
        </w:tc>
        <w:tc>
          <w:tcPr>
            <w:tcW w:w="2270" w:type="dxa"/>
            <w:tcBorders>
              <w:top w:val="nil"/>
              <w:left w:val="nil"/>
              <w:bottom w:val="single" w:sz="4" w:space="0" w:color="auto"/>
              <w:right w:val="single" w:sz="4" w:space="0" w:color="auto"/>
            </w:tcBorders>
            <w:shd w:val="clear" w:color="auto" w:fill="auto"/>
            <w:hideMark/>
          </w:tcPr>
          <w:p w14:paraId="3BEA6801" w14:textId="77777777" w:rsidR="002C7B90" w:rsidRPr="001A4CEC" w:rsidRDefault="002C7B90" w:rsidP="009C3984">
            <w:pPr>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Nesúlad medzi zmluvou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a SP/oznámením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o vyhlásení VO/predloženou ponukou</w:t>
            </w:r>
          </w:p>
        </w:tc>
        <w:tc>
          <w:tcPr>
            <w:tcW w:w="4077" w:type="dxa"/>
            <w:tcBorders>
              <w:top w:val="nil"/>
              <w:left w:val="nil"/>
              <w:bottom w:val="single" w:sz="4" w:space="0" w:color="auto"/>
              <w:right w:val="single" w:sz="4" w:space="0" w:color="auto"/>
            </w:tcBorders>
            <w:shd w:val="clear" w:color="auto" w:fill="auto"/>
            <w:hideMark/>
          </w:tcPr>
          <w:p w14:paraId="2AA4B4B9"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tcBorders>
              <w:top w:val="nil"/>
              <w:left w:val="nil"/>
              <w:bottom w:val="single" w:sz="4" w:space="0" w:color="auto"/>
              <w:right w:val="single" w:sz="4" w:space="0" w:color="auto"/>
            </w:tcBorders>
            <w:shd w:val="clear" w:color="auto" w:fill="FBD4B4" w:themeFill="accent6" w:themeFillTint="66"/>
            <w:hideMark/>
          </w:tcPr>
          <w:p w14:paraId="13C55219" w14:textId="77777777" w:rsidR="00851F40" w:rsidRPr="00851F40" w:rsidRDefault="002C7B90" w:rsidP="00851F40">
            <w:r w:rsidRPr="009C3984">
              <w:fldChar w:fldCharType="begin"/>
            </w:r>
            <w:r w:rsidRPr="009C3984">
              <w:instrText xml:space="preserve"> REF _Ref417893409 \h  \* MERGEFORMAT </w:instrText>
            </w:r>
            <w:r w:rsidRPr="009C3984">
              <w:fldChar w:fldCharType="separate"/>
            </w:r>
          </w:p>
          <w:p w14:paraId="5C4C9621" w14:textId="44117984" w:rsidR="002C7B90" w:rsidRPr="009C3984" w:rsidRDefault="00851F40" w:rsidP="009C3984">
            <w:r>
              <w:t xml:space="preserve">10. </w:t>
            </w:r>
            <w:r w:rsidRPr="009C3984">
              <w:t>Uzavretie zmluvy</w:t>
            </w:r>
            <w:r w:rsidR="002C7B90" w:rsidRPr="009C3984">
              <w:fldChar w:fldCharType="end"/>
            </w:r>
          </w:p>
        </w:tc>
      </w:tr>
      <w:tr w:rsidR="002C7B90" w:rsidRPr="00785C19" w14:paraId="3D44651D" w14:textId="77777777"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14:paraId="028DF137"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11.</w:t>
            </w:r>
          </w:p>
        </w:tc>
        <w:tc>
          <w:tcPr>
            <w:tcW w:w="2270" w:type="dxa"/>
            <w:tcBorders>
              <w:top w:val="nil"/>
              <w:left w:val="nil"/>
              <w:bottom w:val="single" w:sz="4" w:space="0" w:color="auto"/>
              <w:right w:val="single" w:sz="4" w:space="0" w:color="auto"/>
            </w:tcBorders>
            <w:shd w:val="clear" w:color="auto" w:fill="auto"/>
            <w:hideMark/>
          </w:tcPr>
          <w:p w14:paraId="1A6B8979" w14:textId="77777777"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Nevykonanie </w:t>
            </w:r>
            <w:r w:rsidR="00403D84">
              <w:rPr>
                <w:rFonts w:asciiTheme="minorHAnsi" w:hAnsiTheme="minorHAnsi" w:cstheme="majorBidi"/>
                <w:sz w:val="20"/>
                <w:szCs w:val="20"/>
                <w:lang w:eastAsia="sk-SK"/>
              </w:rPr>
              <w:t>základ</w:t>
            </w:r>
            <w:r w:rsidRPr="001A4CEC">
              <w:rPr>
                <w:rFonts w:asciiTheme="minorHAnsi" w:hAnsiTheme="minorHAnsi" w:cstheme="majorBidi"/>
                <w:sz w:val="20"/>
                <w:szCs w:val="20"/>
                <w:lang w:eastAsia="sk-SK"/>
              </w:rPr>
              <w:t xml:space="preserve">nej finančnej kontroly/nedostatočný výkon </w:t>
            </w:r>
            <w:r w:rsidR="00403D84">
              <w:rPr>
                <w:rFonts w:asciiTheme="minorHAnsi" w:hAnsiTheme="minorHAnsi" w:cstheme="majorBidi"/>
                <w:sz w:val="20"/>
                <w:szCs w:val="20"/>
                <w:lang w:eastAsia="sk-SK"/>
              </w:rPr>
              <w:t>Z</w:t>
            </w:r>
            <w:r w:rsidRPr="001A4CEC">
              <w:rPr>
                <w:rFonts w:asciiTheme="minorHAnsi" w:hAnsiTheme="minorHAnsi" w:cstheme="majorBidi"/>
                <w:sz w:val="20"/>
                <w:szCs w:val="20"/>
                <w:lang w:eastAsia="sk-SK"/>
              </w:rPr>
              <w:t>FK na úrovni Prijímateľa</w:t>
            </w:r>
          </w:p>
        </w:tc>
        <w:tc>
          <w:tcPr>
            <w:tcW w:w="4077" w:type="dxa"/>
            <w:tcBorders>
              <w:top w:val="nil"/>
              <w:left w:val="nil"/>
              <w:bottom w:val="single" w:sz="4" w:space="0" w:color="auto"/>
              <w:right w:val="single" w:sz="4" w:space="0" w:color="auto"/>
            </w:tcBorders>
            <w:shd w:val="clear" w:color="auto" w:fill="auto"/>
            <w:hideMark/>
          </w:tcPr>
          <w:p w14:paraId="2A85B8AA" w14:textId="77777777"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prijímateľa zistila, že ten nevedel preukázať vykonanie administratívnej finančnej kontroly kontrolovan</w:t>
            </w:r>
            <w:r w:rsidR="00403D84">
              <w:rPr>
                <w:rFonts w:asciiTheme="minorHAnsi" w:hAnsiTheme="minorHAnsi" w:cstheme="majorBidi"/>
                <w:sz w:val="20"/>
                <w:szCs w:val="20"/>
                <w:lang w:eastAsia="sk-SK"/>
              </w:rPr>
              <w:t>ého</w:t>
            </w:r>
            <w:r w:rsidRPr="001A4CEC">
              <w:rPr>
                <w:rFonts w:asciiTheme="minorHAnsi" w:hAnsiTheme="minorHAnsi" w:cstheme="majorBidi"/>
                <w:sz w:val="20"/>
                <w:szCs w:val="20"/>
                <w:lang w:eastAsia="sk-SK"/>
              </w:rPr>
              <w:t xml:space="preserve"> VO v zmysle zákona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č. 357/2015 Z.</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z. o finančnej kontrole a vnútornom audite</w:t>
            </w:r>
          </w:p>
        </w:tc>
        <w:tc>
          <w:tcPr>
            <w:tcW w:w="2183" w:type="dxa"/>
            <w:tcBorders>
              <w:top w:val="nil"/>
              <w:left w:val="nil"/>
              <w:bottom w:val="single" w:sz="4" w:space="0" w:color="auto"/>
              <w:right w:val="single" w:sz="4" w:space="0" w:color="auto"/>
            </w:tcBorders>
            <w:shd w:val="clear" w:color="auto" w:fill="FBD4B4" w:themeFill="accent6" w:themeFillTint="66"/>
            <w:hideMark/>
          </w:tcPr>
          <w:p w14:paraId="1EBAA05F" w14:textId="77777777" w:rsidR="00851F40" w:rsidRPr="00851F40" w:rsidRDefault="002C7B90" w:rsidP="00851F40">
            <w:r w:rsidRPr="009C3984">
              <w:fldChar w:fldCharType="begin"/>
            </w:r>
            <w:r w:rsidRPr="009C3984">
              <w:instrText xml:space="preserve"> REF _Ref417893409 \h  \* MERGEFORMAT </w:instrText>
            </w:r>
            <w:r w:rsidRPr="009C3984">
              <w:fldChar w:fldCharType="separate"/>
            </w:r>
          </w:p>
          <w:p w14:paraId="0C192F9E" w14:textId="3D454143" w:rsidR="002C7B90" w:rsidRPr="009C3984" w:rsidRDefault="00851F40" w:rsidP="009C3984">
            <w:r>
              <w:t xml:space="preserve">10. </w:t>
            </w:r>
            <w:r w:rsidRPr="009C3984">
              <w:t>Uzavretie zmluvy</w:t>
            </w:r>
            <w:r w:rsidR="002C7B90" w:rsidRPr="009C3984">
              <w:fldChar w:fldCharType="end"/>
            </w:r>
          </w:p>
        </w:tc>
      </w:tr>
      <w:tr w:rsidR="002C7B90" w:rsidRPr="00785C19" w14:paraId="3059C475" w14:textId="77777777"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14:paraId="03E7E387"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12.</w:t>
            </w:r>
          </w:p>
        </w:tc>
        <w:tc>
          <w:tcPr>
            <w:tcW w:w="2270" w:type="dxa"/>
            <w:tcBorders>
              <w:top w:val="nil"/>
              <w:left w:val="nil"/>
              <w:bottom w:val="single" w:sz="4" w:space="0" w:color="auto"/>
              <w:right w:val="single" w:sz="4" w:space="0" w:color="auto"/>
            </w:tcBorders>
            <w:shd w:val="clear" w:color="auto" w:fill="auto"/>
            <w:hideMark/>
          </w:tcPr>
          <w:p w14:paraId="72106B49"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Koordinovaný postup medzi uchádzačmi</w:t>
            </w:r>
          </w:p>
        </w:tc>
        <w:tc>
          <w:tcPr>
            <w:tcW w:w="4077" w:type="dxa"/>
            <w:tcBorders>
              <w:top w:val="nil"/>
              <w:left w:val="nil"/>
              <w:bottom w:val="single" w:sz="4" w:space="0" w:color="auto"/>
              <w:right w:val="single" w:sz="4" w:space="0" w:color="auto"/>
            </w:tcBorders>
            <w:shd w:val="clear" w:color="auto" w:fill="auto"/>
            <w:hideMark/>
          </w:tcPr>
          <w:p w14:paraId="7AF0C707"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tcBorders>
              <w:top w:val="nil"/>
              <w:left w:val="nil"/>
              <w:bottom w:val="single" w:sz="4" w:space="0" w:color="auto"/>
              <w:right w:val="single" w:sz="4" w:space="0" w:color="auto"/>
            </w:tcBorders>
            <w:shd w:val="clear" w:color="auto" w:fill="FBD4B4" w:themeFill="accent6" w:themeFillTint="66"/>
            <w:hideMark/>
          </w:tcPr>
          <w:p w14:paraId="7F2AC9CA" w14:textId="77777777" w:rsidR="00851F40" w:rsidRPr="00B64CCB" w:rsidRDefault="002C7B90" w:rsidP="00B64CCB">
            <w:r w:rsidRPr="009C3984">
              <w:fldChar w:fldCharType="begin"/>
            </w:r>
            <w:r w:rsidRPr="009C3984">
              <w:instrText xml:space="preserve"> REF _Ref417893477 \h  \* MERGEFORMAT </w:instrText>
            </w:r>
            <w:r w:rsidRPr="009C3984">
              <w:fldChar w:fldCharType="separate"/>
            </w:r>
          </w:p>
          <w:p w14:paraId="46651EC2" w14:textId="4CC86638" w:rsidR="002C7B90" w:rsidRPr="009C3984" w:rsidRDefault="00851F40" w:rsidP="007B5571">
            <w:pPr>
              <w:jc w:val="both"/>
            </w:pPr>
            <w:r>
              <w:t xml:space="preserve">11. </w:t>
            </w:r>
            <w:r w:rsidRPr="009C3984">
              <w:t>Ochrana hospodárskej súťaže</w:t>
            </w:r>
            <w:r w:rsidR="002C7B90" w:rsidRPr="009C3984">
              <w:fldChar w:fldCharType="end"/>
            </w:r>
          </w:p>
        </w:tc>
      </w:tr>
      <w:tr w:rsidR="002C7B90" w:rsidRPr="00785C19" w14:paraId="2A4A5C6C" w14:textId="77777777"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14:paraId="7ED28E06"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13.</w:t>
            </w:r>
          </w:p>
        </w:tc>
        <w:tc>
          <w:tcPr>
            <w:tcW w:w="2270" w:type="dxa"/>
            <w:tcBorders>
              <w:top w:val="nil"/>
              <w:left w:val="nil"/>
              <w:bottom w:val="single" w:sz="4" w:space="0" w:color="auto"/>
              <w:right w:val="single" w:sz="4" w:space="0" w:color="auto"/>
            </w:tcBorders>
            <w:shd w:val="clear" w:color="auto" w:fill="auto"/>
            <w:hideMark/>
          </w:tcPr>
          <w:p w14:paraId="6E9F6DFE"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
          <w:p w14:paraId="754BA62D"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na mieste preukázala, že prijímateľ nearchivoval dokumentáciu VO v súlade so ZVO</w:t>
            </w:r>
          </w:p>
        </w:tc>
        <w:tc>
          <w:tcPr>
            <w:tcW w:w="2183" w:type="dxa"/>
            <w:tcBorders>
              <w:top w:val="nil"/>
              <w:left w:val="nil"/>
              <w:bottom w:val="single" w:sz="4" w:space="0" w:color="auto"/>
              <w:right w:val="single" w:sz="4" w:space="0" w:color="auto"/>
            </w:tcBorders>
            <w:shd w:val="clear" w:color="auto" w:fill="FBD4B4" w:themeFill="accent6" w:themeFillTint="66"/>
            <w:hideMark/>
          </w:tcPr>
          <w:p w14:paraId="723304C1" w14:textId="585C3597" w:rsidR="002C7B90" w:rsidRPr="00785C19" w:rsidRDefault="002C7B90" w:rsidP="009C3984">
            <w:pPr>
              <w:rPr>
                <w:rStyle w:val="Jemnodkaz"/>
                <w:rFonts w:asciiTheme="minorHAnsi" w:hAnsiTheme="minorHAnsi"/>
                <w:color w:val="auto"/>
                <w:sz w:val="20"/>
                <w:szCs w:val="20"/>
              </w:rPr>
            </w:pPr>
            <w:r w:rsidRPr="009C3984">
              <w:fldChar w:fldCharType="begin"/>
            </w:r>
            <w:r w:rsidRPr="009C3984">
              <w:instrText xml:space="preserve"> REF _Ref417893550 \h  \* MERGEFORMAT </w:instrText>
            </w:r>
            <w:r w:rsidRPr="009C3984">
              <w:fldChar w:fldCharType="separate"/>
            </w:r>
            <w:r w:rsidR="00851F40">
              <w:t xml:space="preserve">13. </w:t>
            </w:r>
            <w:r w:rsidR="00851F40" w:rsidRPr="009C3984">
              <w:t>Uchovávanie dokumentácie VO</w:t>
            </w:r>
            <w:r w:rsidRPr="009C3984">
              <w:fldChar w:fldCharType="end"/>
            </w:r>
          </w:p>
        </w:tc>
      </w:tr>
      <w:tr w:rsidR="002C7B90" w:rsidRPr="00785C19" w14:paraId="004E5487" w14:textId="77777777"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14:paraId="01C85BE7"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14.</w:t>
            </w:r>
          </w:p>
        </w:tc>
        <w:tc>
          <w:tcPr>
            <w:tcW w:w="2270" w:type="dxa"/>
            <w:tcBorders>
              <w:top w:val="nil"/>
              <w:left w:val="nil"/>
              <w:bottom w:val="single" w:sz="4" w:space="0" w:color="auto"/>
              <w:right w:val="single" w:sz="4" w:space="0" w:color="auto"/>
            </w:tcBorders>
            <w:shd w:val="clear" w:color="auto" w:fill="auto"/>
            <w:hideMark/>
          </w:tcPr>
          <w:p w14:paraId="7E7A5706"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
          <w:p w14:paraId="36698488"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uzavrel dodatok k zmluve, ktorý mení zákazku tak, že uvedeným došlo k porušeniu      § 18 ZVO</w:t>
            </w:r>
          </w:p>
        </w:tc>
        <w:tc>
          <w:tcPr>
            <w:tcW w:w="2183" w:type="dxa"/>
            <w:tcBorders>
              <w:top w:val="nil"/>
              <w:left w:val="nil"/>
              <w:bottom w:val="single" w:sz="4" w:space="0" w:color="auto"/>
              <w:right w:val="single" w:sz="4" w:space="0" w:color="auto"/>
            </w:tcBorders>
            <w:shd w:val="clear" w:color="auto" w:fill="FBD4B4" w:themeFill="accent6" w:themeFillTint="66"/>
            <w:hideMark/>
          </w:tcPr>
          <w:p w14:paraId="090E2FD9" w14:textId="77777777" w:rsidR="002C7B90" w:rsidRPr="00785C19" w:rsidRDefault="002C7B90" w:rsidP="007B5571">
            <w:pPr>
              <w:jc w:val="both"/>
              <w:rPr>
                <w:rStyle w:val="Jemnodkaz"/>
                <w:rFonts w:asciiTheme="minorHAnsi" w:hAnsiTheme="minorHAnsi"/>
                <w:color w:val="auto"/>
                <w:sz w:val="20"/>
                <w:szCs w:val="20"/>
              </w:rPr>
            </w:pPr>
          </w:p>
        </w:tc>
      </w:tr>
      <w:tr w:rsidR="002C7B90" w:rsidRPr="00785C19" w14:paraId="61C941A4" w14:textId="77777777"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14:paraId="580D7776"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15.</w:t>
            </w:r>
          </w:p>
        </w:tc>
        <w:tc>
          <w:tcPr>
            <w:tcW w:w="2270" w:type="dxa"/>
            <w:tcBorders>
              <w:top w:val="nil"/>
              <w:left w:val="nil"/>
              <w:bottom w:val="single" w:sz="4" w:space="0" w:color="auto"/>
              <w:right w:val="single" w:sz="4" w:space="0" w:color="auto"/>
            </w:tcBorders>
            <w:shd w:val="clear" w:color="auto" w:fill="auto"/>
            <w:hideMark/>
          </w:tcPr>
          <w:p w14:paraId="17ACE175"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
          <w:p w14:paraId="5E520378"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83" w:type="dxa"/>
            <w:tcBorders>
              <w:top w:val="nil"/>
              <w:left w:val="nil"/>
              <w:bottom w:val="single" w:sz="4" w:space="0" w:color="auto"/>
              <w:right w:val="single" w:sz="4" w:space="0" w:color="auto"/>
            </w:tcBorders>
            <w:shd w:val="clear" w:color="auto" w:fill="FBD4B4" w:themeFill="accent6" w:themeFillTint="66"/>
            <w:hideMark/>
          </w:tcPr>
          <w:p w14:paraId="0B5BF4C1" w14:textId="29B3E9EE" w:rsidR="002C7B90" w:rsidRPr="00884B5F" w:rsidRDefault="002C7B90" w:rsidP="009C3984">
            <w:pPr>
              <w:rPr>
                <w:rStyle w:val="Jemnodkaz"/>
                <w:rFonts w:asciiTheme="minorHAnsi" w:hAnsiTheme="minorHAnsi"/>
                <w:color w:val="auto"/>
                <w:sz w:val="20"/>
                <w:szCs w:val="20"/>
              </w:rPr>
            </w:pPr>
            <w:r w:rsidRPr="009C3984">
              <w:fldChar w:fldCharType="begin"/>
            </w:r>
            <w:r w:rsidRPr="009C3984">
              <w:instrText xml:space="preserve"> REF _Ref417893187 \h  \* MERGEFORMAT </w:instrText>
            </w:r>
            <w:r w:rsidRPr="009C3984">
              <w:fldChar w:fldCharType="separate"/>
            </w:r>
            <w:r w:rsidR="00851F40">
              <w:t xml:space="preserve">4. </w:t>
            </w:r>
            <w:r w:rsidR="00851F40" w:rsidRPr="009C3984">
              <w:t>Súťažné podklady</w:t>
            </w:r>
            <w:r w:rsidRPr="009C3984">
              <w:fldChar w:fldCharType="end"/>
            </w:r>
          </w:p>
        </w:tc>
      </w:tr>
      <w:tr w:rsidR="002C7B90" w:rsidRPr="00785C19" w14:paraId="21496C98" w14:textId="77777777"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14:paraId="00E80CE5"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16.</w:t>
            </w:r>
          </w:p>
        </w:tc>
        <w:tc>
          <w:tcPr>
            <w:tcW w:w="2270" w:type="dxa"/>
            <w:tcBorders>
              <w:top w:val="nil"/>
              <w:left w:val="nil"/>
              <w:bottom w:val="single" w:sz="4" w:space="0" w:color="auto"/>
              <w:right w:val="single" w:sz="4" w:space="0" w:color="auto"/>
            </w:tcBorders>
            <w:shd w:val="clear" w:color="auto" w:fill="auto"/>
            <w:hideMark/>
          </w:tcPr>
          <w:p w14:paraId="61435846"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
          <w:p w14:paraId="6F9E6047"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83" w:type="dxa"/>
            <w:tcBorders>
              <w:top w:val="nil"/>
              <w:left w:val="nil"/>
              <w:bottom w:val="single" w:sz="4" w:space="0" w:color="auto"/>
              <w:right w:val="single" w:sz="4" w:space="0" w:color="auto"/>
            </w:tcBorders>
            <w:shd w:val="clear" w:color="auto" w:fill="FBD4B4" w:themeFill="accent6" w:themeFillTint="66"/>
            <w:hideMark/>
          </w:tcPr>
          <w:p w14:paraId="29E069D9" w14:textId="77777777" w:rsidR="002C7B90" w:rsidRPr="00785C19" w:rsidRDefault="002C7B90" w:rsidP="007B5571">
            <w:pPr>
              <w:jc w:val="both"/>
              <w:rPr>
                <w:rStyle w:val="Jemnodkaz"/>
                <w:rFonts w:asciiTheme="minorHAnsi" w:hAnsiTheme="minorHAnsi"/>
                <w:color w:val="auto"/>
                <w:sz w:val="20"/>
                <w:szCs w:val="20"/>
              </w:rPr>
            </w:pPr>
          </w:p>
        </w:tc>
      </w:tr>
      <w:tr w:rsidR="002C7B90" w:rsidRPr="00785C19" w14:paraId="3AFCAC0E" w14:textId="77777777"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14:paraId="18D7D6FE"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17.</w:t>
            </w:r>
          </w:p>
        </w:tc>
        <w:tc>
          <w:tcPr>
            <w:tcW w:w="2270" w:type="dxa"/>
            <w:tcBorders>
              <w:top w:val="nil"/>
              <w:left w:val="nil"/>
              <w:bottom w:val="single" w:sz="4" w:space="0" w:color="auto"/>
              <w:right w:val="single" w:sz="4" w:space="0" w:color="auto"/>
            </w:tcBorders>
            <w:shd w:val="clear" w:color="auto" w:fill="auto"/>
            <w:hideMark/>
          </w:tcPr>
          <w:p w14:paraId="2B5F8499"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Nedostatočný opis predmetu zákazky</w:t>
            </w:r>
          </w:p>
        </w:tc>
        <w:tc>
          <w:tcPr>
            <w:tcW w:w="4077" w:type="dxa"/>
            <w:tcBorders>
              <w:top w:val="nil"/>
              <w:left w:val="nil"/>
              <w:bottom w:val="single" w:sz="4" w:space="0" w:color="auto"/>
              <w:right w:val="single" w:sz="4" w:space="0" w:color="auto"/>
            </w:tcBorders>
            <w:shd w:val="clear" w:color="auto" w:fill="auto"/>
            <w:hideMark/>
          </w:tcPr>
          <w:p w14:paraId="0A6EAF83" w14:textId="77777777"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w:t>
            </w:r>
            <w:r w:rsidRPr="001A4CEC">
              <w:rPr>
                <w:rFonts w:asciiTheme="minorHAnsi" w:hAnsiTheme="minorHAnsi" w:cstheme="majorBidi"/>
                <w:sz w:val="20"/>
                <w:szCs w:val="20"/>
                <w:lang w:eastAsia="sk-SK"/>
              </w:rPr>
              <w:lastRenderedPageBreak/>
              <w:t>objektívnosť pri vyhodnotení jednotlivých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14:paraId="534FE478" w14:textId="77777777" w:rsidR="002C7B90" w:rsidRPr="00785C19" w:rsidRDefault="002C7B90" w:rsidP="007B5571">
            <w:pPr>
              <w:jc w:val="both"/>
              <w:rPr>
                <w:rStyle w:val="Jemnodkaz"/>
                <w:rFonts w:asciiTheme="minorHAnsi" w:hAnsiTheme="minorHAnsi"/>
                <w:color w:val="auto"/>
                <w:sz w:val="20"/>
                <w:szCs w:val="20"/>
              </w:rPr>
            </w:pPr>
          </w:p>
        </w:tc>
      </w:tr>
    </w:tbl>
    <w:p w14:paraId="0A617479" w14:textId="77777777" w:rsidR="007B5571" w:rsidRPr="009C3984" w:rsidRDefault="00252342" w:rsidP="009C3984">
      <w:pPr>
        <w:pStyle w:val="Nadpis1"/>
        <w:spacing w:after="120"/>
        <w:ind w:left="444" w:firstLine="708"/>
      </w:pPr>
      <w:bookmarkStart w:id="638" w:name="_Toc463593716"/>
      <w:bookmarkStart w:id="639" w:name="_Toc26798969"/>
      <w:bookmarkEnd w:id="637"/>
      <w:r w:rsidRPr="00757367">
        <w:t>1</w:t>
      </w:r>
      <w:r w:rsidR="00757367" w:rsidRPr="00757367">
        <w:t>6</w:t>
      </w:r>
      <w:r w:rsidRPr="00757367">
        <w:t xml:space="preserve">. </w:t>
      </w:r>
      <w:r w:rsidR="00757367" w:rsidRPr="00757367">
        <w:t>P</w:t>
      </w:r>
      <w:r w:rsidR="00261E10" w:rsidRPr="009C3984">
        <w:t xml:space="preserve">ožiadavky na dokumentáciu predkladanú </w:t>
      </w:r>
      <w:r w:rsidR="00D256F5" w:rsidRPr="009C3984">
        <w:t>RO</w:t>
      </w:r>
      <w:bookmarkEnd w:id="638"/>
      <w:bookmarkEnd w:id="639"/>
    </w:p>
    <w:p w14:paraId="57BE0233" w14:textId="77777777" w:rsidR="008222DD" w:rsidRDefault="001B434B" w:rsidP="00510D1A">
      <w:pPr>
        <w:pStyle w:val="Odsekzoznamu"/>
        <w:numPr>
          <w:ilvl w:val="0"/>
          <w:numId w:val="205"/>
        </w:numPr>
        <w:spacing w:before="120" w:after="120"/>
        <w:ind w:left="721" w:hanging="437"/>
        <w:contextualSpacing w:val="0"/>
        <w:jc w:val="both"/>
        <w:rPr>
          <w:rFonts w:asciiTheme="minorHAnsi" w:hAnsiTheme="minorHAnsi"/>
          <w:b/>
          <w:sz w:val="20"/>
          <w:szCs w:val="20"/>
          <w:u w:val="single"/>
        </w:rPr>
      </w:pPr>
      <w:r w:rsidRPr="00FF763D">
        <w:rPr>
          <w:rFonts w:asciiTheme="minorHAnsi" w:hAnsiTheme="minorHAnsi"/>
          <w:sz w:val="20"/>
          <w:szCs w:val="20"/>
        </w:rPr>
        <w:t xml:space="preserve">Prijímateľ predkladá </w:t>
      </w:r>
      <w:r w:rsidRPr="00FF763D">
        <w:rPr>
          <w:rFonts w:asciiTheme="minorHAnsi" w:hAnsiTheme="minorHAnsi"/>
          <w:b/>
          <w:sz w:val="20"/>
          <w:szCs w:val="20"/>
          <w:u w:val="single"/>
        </w:rPr>
        <w:t>žiadosť</w:t>
      </w:r>
      <w:r w:rsidRPr="00FF763D">
        <w:rPr>
          <w:rFonts w:asciiTheme="minorHAnsi" w:hAnsiTheme="minorHAnsi"/>
          <w:b/>
          <w:sz w:val="20"/>
          <w:szCs w:val="20"/>
        </w:rPr>
        <w:t xml:space="preserve"> o vykonanie </w:t>
      </w:r>
      <w:r w:rsidR="00FF763D" w:rsidRPr="00FF763D">
        <w:rPr>
          <w:rFonts w:asciiTheme="minorHAnsi" w:hAnsiTheme="minorHAnsi"/>
          <w:b/>
          <w:sz w:val="20"/>
          <w:szCs w:val="20"/>
        </w:rPr>
        <w:t xml:space="preserve"> </w:t>
      </w:r>
      <w:r w:rsidRPr="00FF763D">
        <w:rPr>
          <w:rFonts w:asciiTheme="minorHAnsi" w:hAnsiTheme="minorHAnsi"/>
          <w:b/>
          <w:sz w:val="20"/>
          <w:szCs w:val="20"/>
        </w:rPr>
        <w:t>finančnej kontroly VO</w:t>
      </w:r>
      <w:r w:rsidRPr="00FF763D">
        <w:rPr>
          <w:rFonts w:asciiTheme="minorHAnsi" w:hAnsiTheme="minorHAnsi"/>
          <w:sz w:val="20"/>
          <w:szCs w:val="20"/>
        </w:rPr>
        <w:t xml:space="preserve"> </w:t>
      </w:r>
      <w:r w:rsidR="00553025" w:rsidRPr="00FF763D">
        <w:rPr>
          <w:rFonts w:asciiTheme="minorHAnsi" w:hAnsiTheme="minorHAnsi"/>
          <w:b/>
          <w:sz w:val="20"/>
          <w:szCs w:val="20"/>
        </w:rPr>
        <w:t xml:space="preserve">na RO písomne (v elektronickej forme prostredníctvom ÚPVS alebo v listinnej forme) </w:t>
      </w:r>
      <w:r w:rsidRPr="00FF763D">
        <w:rPr>
          <w:rFonts w:asciiTheme="minorHAnsi" w:hAnsiTheme="minorHAnsi"/>
          <w:sz w:val="20"/>
          <w:szCs w:val="20"/>
        </w:rPr>
        <w:t xml:space="preserve">podľa </w:t>
      </w:r>
      <w:r w:rsidRPr="00FF763D">
        <w:rPr>
          <w:rFonts w:asciiTheme="minorHAnsi" w:hAnsiTheme="minorHAnsi"/>
          <w:sz w:val="20"/>
          <w:szCs w:val="20"/>
          <w:shd w:val="clear" w:color="auto" w:fill="D9D9D9" w:themeFill="background1" w:themeFillShade="D9"/>
        </w:rPr>
        <w:t>Prílohy č. 9</w:t>
      </w:r>
      <w:r w:rsidR="00FF763D">
        <w:rPr>
          <w:rFonts w:asciiTheme="minorHAnsi" w:hAnsiTheme="minorHAnsi"/>
          <w:sz w:val="20"/>
          <w:szCs w:val="20"/>
          <w:shd w:val="clear" w:color="auto" w:fill="D9D9D9" w:themeFill="background1" w:themeFillShade="D9"/>
        </w:rPr>
        <w:t xml:space="preserve">  tejto príručky </w:t>
      </w:r>
      <w:r w:rsidR="00FF763D" w:rsidRPr="00FF763D">
        <w:rPr>
          <w:rFonts w:asciiTheme="minorHAnsi" w:hAnsiTheme="minorHAnsi"/>
          <w:sz w:val="20"/>
          <w:szCs w:val="20"/>
          <w:shd w:val="clear" w:color="auto" w:fill="FFFFFF" w:themeFill="background1"/>
        </w:rPr>
        <w:t>a jej s</w:t>
      </w:r>
      <w:r w:rsidRPr="00FF763D">
        <w:rPr>
          <w:rFonts w:asciiTheme="minorHAnsi" w:hAnsiTheme="minorHAnsi"/>
          <w:sz w:val="20"/>
          <w:szCs w:val="20"/>
          <w:shd w:val="clear" w:color="auto" w:fill="FFFFFF" w:themeFill="background1"/>
        </w:rPr>
        <w:t>účasťou</w:t>
      </w:r>
      <w:r w:rsidRPr="00FF763D">
        <w:rPr>
          <w:rFonts w:asciiTheme="minorHAnsi" w:hAnsiTheme="minorHAnsi"/>
          <w:sz w:val="20"/>
          <w:szCs w:val="20"/>
        </w:rPr>
        <w:t xml:space="preserve"> </w:t>
      </w:r>
      <w:r w:rsidR="00FF763D">
        <w:rPr>
          <w:rFonts w:asciiTheme="minorHAnsi" w:hAnsiTheme="minorHAnsi"/>
          <w:sz w:val="20"/>
          <w:szCs w:val="20"/>
        </w:rPr>
        <w:t xml:space="preserve">je </w:t>
      </w:r>
      <w:r w:rsidRPr="00FF763D">
        <w:rPr>
          <w:rFonts w:asciiTheme="minorHAnsi" w:hAnsiTheme="minorHAnsi"/>
          <w:sz w:val="20"/>
          <w:szCs w:val="20"/>
        </w:rPr>
        <w:t xml:space="preserve">aj </w:t>
      </w:r>
      <w:r w:rsidRPr="00FF763D">
        <w:rPr>
          <w:rFonts w:asciiTheme="minorHAnsi" w:hAnsiTheme="minorHAnsi"/>
          <w:b/>
          <w:sz w:val="20"/>
          <w:szCs w:val="20"/>
          <w:u w:val="single"/>
        </w:rPr>
        <w:t xml:space="preserve">súpis </w:t>
      </w:r>
      <w:r w:rsidR="0090059B" w:rsidRPr="00FF763D">
        <w:rPr>
          <w:rFonts w:asciiTheme="minorHAnsi" w:hAnsiTheme="minorHAnsi"/>
          <w:b/>
          <w:sz w:val="20"/>
          <w:szCs w:val="20"/>
          <w:u w:val="single"/>
        </w:rPr>
        <w:t>kompletne</w:t>
      </w:r>
      <w:r w:rsidRPr="00FF763D">
        <w:rPr>
          <w:rFonts w:asciiTheme="minorHAnsi" w:hAnsiTheme="minorHAnsi"/>
          <w:b/>
          <w:sz w:val="20"/>
          <w:szCs w:val="20"/>
          <w:u w:val="single"/>
        </w:rPr>
        <w:t xml:space="preserve"> predkladanej dokumentácie</w:t>
      </w:r>
      <w:r w:rsidR="000B32DC" w:rsidRPr="00FF763D">
        <w:rPr>
          <w:rFonts w:asciiTheme="minorHAnsi" w:hAnsiTheme="minorHAnsi"/>
          <w:b/>
          <w:sz w:val="20"/>
          <w:szCs w:val="20"/>
        </w:rPr>
        <w:t xml:space="preserve"> </w:t>
      </w:r>
      <w:r w:rsidRPr="00FF763D">
        <w:rPr>
          <w:rFonts w:asciiTheme="minorHAnsi" w:hAnsiTheme="minorHAnsi"/>
          <w:b/>
          <w:sz w:val="20"/>
          <w:szCs w:val="20"/>
        </w:rPr>
        <w:t xml:space="preserve">vrátane </w:t>
      </w:r>
      <w:r w:rsidRPr="00FF763D">
        <w:rPr>
          <w:rFonts w:asciiTheme="minorHAnsi" w:hAnsiTheme="minorHAnsi"/>
          <w:b/>
          <w:sz w:val="20"/>
          <w:szCs w:val="20"/>
          <w:u w:val="single"/>
        </w:rPr>
        <w:t>čestn</w:t>
      </w:r>
      <w:r w:rsidR="0090059B" w:rsidRPr="00FF763D">
        <w:rPr>
          <w:rFonts w:asciiTheme="minorHAnsi" w:hAnsiTheme="minorHAnsi"/>
          <w:b/>
          <w:sz w:val="20"/>
          <w:szCs w:val="20"/>
          <w:u w:val="single"/>
        </w:rPr>
        <w:t>ých</w:t>
      </w:r>
      <w:r w:rsidRPr="00FF763D">
        <w:rPr>
          <w:rFonts w:asciiTheme="minorHAnsi" w:hAnsiTheme="minorHAnsi"/>
          <w:b/>
          <w:sz w:val="20"/>
          <w:szCs w:val="20"/>
          <w:u w:val="single"/>
        </w:rPr>
        <w:t xml:space="preserve"> vyhlásen</w:t>
      </w:r>
      <w:r w:rsidR="0090059B" w:rsidRPr="00FF763D">
        <w:rPr>
          <w:rFonts w:asciiTheme="minorHAnsi" w:hAnsiTheme="minorHAnsi"/>
          <w:b/>
          <w:sz w:val="20"/>
          <w:szCs w:val="20"/>
          <w:u w:val="single"/>
        </w:rPr>
        <w:t>í</w:t>
      </w:r>
      <w:r w:rsidR="004550A2">
        <w:rPr>
          <w:rFonts w:asciiTheme="minorHAnsi" w:hAnsiTheme="minorHAnsi"/>
          <w:b/>
          <w:sz w:val="20"/>
          <w:szCs w:val="20"/>
          <w:u w:val="single"/>
        </w:rPr>
        <w:t>:</w:t>
      </w:r>
    </w:p>
    <w:p w14:paraId="2F6739DE" w14:textId="77777777" w:rsidR="004550A2" w:rsidRDefault="004550A2" w:rsidP="004550A2">
      <w:pPr>
        <w:pStyle w:val="Odsekzoznamu"/>
        <w:numPr>
          <w:ilvl w:val="0"/>
          <w:numId w:val="250"/>
        </w:numPr>
        <w:spacing w:before="120" w:after="120"/>
        <w:contextualSpacing w:val="0"/>
        <w:jc w:val="both"/>
        <w:rPr>
          <w:rFonts w:asciiTheme="minorHAnsi" w:hAnsiTheme="minorHAnsi"/>
          <w:b/>
          <w:sz w:val="20"/>
          <w:szCs w:val="20"/>
        </w:rPr>
      </w:pPr>
      <w:r>
        <w:rPr>
          <w:rFonts w:asciiTheme="minorHAnsi" w:hAnsiTheme="minorHAnsi"/>
          <w:b/>
          <w:sz w:val="20"/>
          <w:szCs w:val="20"/>
        </w:rPr>
        <w:t>č</w:t>
      </w:r>
      <w:r w:rsidRPr="004550A2">
        <w:rPr>
          <w:rFonts w:asciiTheme="minorHAnsi" w:hAnsiTheme="minorHAnsi"/>
          <w:b/>
          <w:sz w:val="20"/>
          <w:szCs w:val="20"/>
        </w:rPr>
        <w:t xml:space="preserve">estné vyhlásenie prijímateľa k úplnosti a súladu predkladanej dokumentácie VO </w:t>
      </w:r>
      <w:r>
        <w:rPr>
          <w:rFonts w:asciiTheme="minorHAnsi" w:hAnsiTheme="minorHAnsi"/>
          <w:b/>
          <w:sz w:val="20"/>
          <w:szCs w:val="20"/>
        </w:rPr>
        <w:t xml:space="preserve"> </w:t>
      </w:r>
      <w:r>
        <w:rPr>
          <w:rFonts w:asciiTheme="minorHAnsi" w:hAnsiTheme="minorHAnsi"/>
          <w:b/>
          <w:sz w:val="20"/>
          <w:szCs w:val="20"/>
        </w:rPr>
        <w:br/>
      </w:r>
      <w:r w:rsidRPr="004550A2">
        <w:rPr>
          <w:rFonts w:asciiTheme="minorHAnsi" w:hAnsiTheme="minorHAnsi"/>
          <w:b/>
          <w:sz w:val="20"/>
          <w:szCs w:val="20"/>
        </w:rPr>
        <w:t>s originálnou dokumentáciou</w:t>
      </w:r>
      <w:r>
        <w:rPr>
          <w:rFonts w:asciiTheme="minorHAnsi" w:hAnsiTheme="minorHAnsi"/>
          <w:b/>
          <w:sz w:val="20"/>
          <w:szCs w:val="20"/>
        </w:rPr>
        <w:t>;</w:t>
      </w:r>
    </w:p>
    <w:p w14:paraId="2623BD3C" w14:textId="77777777" w:rsidR="004550A2" w:rsidRDefault="004550A2" w:rsidP="004550A2">
      <w:pPr>
        <w:pStyle w:val="Odsekzoznamu"/>
        <w:numPr>
          <w:ilvl w:val="0"/>
          <w:numId w:val="250"/>
        </w:numPr>
        <w:spacing w:before="120" w:after="120"/>
        <w:contextualSpacing w:val="0"/>
        <w:jc w:val="both"/>
        <w:rPr>
          <w:rFonts w:asciiTheme="minorHAnsi" w:hAnsiTheme="minorHAnsi"/>
          <w:b/>
          <w:sz w:val="20"/>
          <w:szCs w:val="20"/>
        </w:rPr>
      </w:pPr>
      <w:r>
        <w:rPr>
          <w:rFonts w:asciiTheme="minorHAnsi" w:hAnsiTheme="minorHAnsi"/>
          <w:b/>
          <w:sz w:val="20"/>
          <w:szCs w:val="20"/>
        </w:rPr>
        <w:t>č</w:t>
      </w:r>
      <w:r w:rsidRPr="004550A2">
        <w:rPr>
          <w:rFonts w:asciiTheme="minorHAnsi" w:hAnsiTheme="minorHAnsi"/>
          <w:b/>
          <w:sz w:val="20"/>
          <w:szCs w:val="20"/>
        </w:rPr>
        <w:t>estné vyhlásenie prijímateľa o vylúčení konfliktu záujmov v procese VO</w:t>
      </w:r>
      <w:r>
        <w:rPr>
          <w:rFonts w:asciiTheme="minorHAnsi" w:hAnsiTheme="minorHAnsi"/>
          <w:b/>
          <w:sz w:val="20"/>
          <w:szCs w:val="20"/>
        </w:rPr>
        <w:t>;</w:t>
      </w:r>
    </w:p>
    <w:p w14:paraId="441F7A7E" w14:textId="77777777" w:rsidR="004550A2" w:rsidRPr="004550A2" w:rsidRDefault="004550A2" w:rsidP="004550A2">
      <w:pPr>
        <w:pStyle w:val="Odsekzoznamu"/>
        <w:numPr>
          <w:ilvl w:val="0"/>
          <w:numId w:val="250"/>
        </w:numPr>
        <w:spacing w:before="120" w:after="120"/>
        <w:contextualSpacing w:val="0"/>
        <w:jc w:val="both"/>
        <w:rPr>
          <w:rFonts w:asciiTheme="minorHAnsi" w:hAnsiTheme="minorHAnsi"/>
          <w:b/>
          <w:sz w:val="20"/>
          <w:szCs w:val="20"/>
        </w:rPr>
      </w:pPr>
      <w:r>
        <w:rPr>
          <w:rFonts w:asciiTheme="minorHAnsi" w:hAnsiTheme="minorHAnsi"/>
          <w:b/>
          <w:sz w:val="20"/>
          <w:szCs w:val="20"/>
        </w:rPr>
        <w:t xml:space="preserve">ak ide o zákazku podľa § 1 ods. 14 ZVO - čestné vyhlásenie </w:t>
      </w:r>
      <w:r w:rsidR="008943F5">
        <w:rPr>
          <w:rFonts w:asciiTheme="minorHAnsi" w:hAnsiTheme="minorHAnsi"/>
          <w:b/>
          <w:sz w:val="20"/>
          <w:szCs w:val="20"/>
        </w:rPr>
        <w:t xml:space="preserve">prijímateľa </w:t>
      </w:r>
      <w:r>
        <w:rPr>
          <w:rFonts w:asciiTheme="minorHAnsi" w:hAnsiTheme="minorHAnsi"/>
          <w:b/>
          <w:sz w:val="20"/>
          <w:szCs w:val="20"/>
        </w:rPr>
        <w:t>podľa kapitoly K) bod 8.</w:t>
      </w:r>
      <w:r w:rsidRPr="004550A2">
        <w:t xml:space="preserve"> </w:t>
      </w:r>
      <w:r w:rsidRPr="004550A2">
        <w:rPr>
          <w:rFonts w:asciiTheme="minorHAnsi" w:hAnsiTheme="minorHAnsi"/>
          <w:b/>
          <w:sz w:val="20"/>
          <w:szCs w:val="20"/>
        </w:rPr>
        <w:t>tejto príručky</w:t>
      </w:r>
      <w:r>
        <w:rPr>
          <w:rFonts w:asciiTheme="minorHAnsi" w:hAnsiTheme="minorHAnsi"/>
          <w:b/>
          <w:sz w:val="20"/>
          <w:szCs w:val="20"/>
        </w:rPr>
        <w:t xml:space="preserve"> </w:t>
      </w:r>
      <w:r w:rsidRPr="008943F5">
        <w:rPr>
          <w:rFonts w:asciiTheme="minorHAnsi" w:hAnsiTheme="minorHAnsi"/>
          <w:sz w:val="20"/>
          <w:szCs w:val="20"/>
        </w:rPr>
        <w:t>(ak nebudú predložené iné relevantné doklady)</w:t>
      </w:r>
      <w:r w:rsidR="008943F5" w:rsidRPr="008943F5">
        <w:rPr>
          <w:rFonts w:asciiTheme="minorHAnsi" w:hAnsiTheme="minorHAnsi"/>
          <w:sz w:val="20"/>
          <w:szCs w:val="20"/>
        </w:rPr>
        <w:t>.</w:t>
      </w:r>
      <w:r>
        <w:rPr>
          <w:rFonts w:asciiTheme="minorHAnsi" w:hAnsiTheme="minorHAnsi"/>
          <w:b/>
          <w:sz w:val="20"/>
          <w:szCs w:val="20"/>
        </w:rPr>
        <w:t xml:space="preserve">  </w:t>
      </w:r>
    </w:p>
    <w:p w14:paraId="06AB097F" w14:textId="77777777" w:rsidR="00753A2C" w:rsidRPr="00D35FBF" w:rsidRDefault="001B434B" w:rsidP="00553025">
      <w:pPr>
        <w:pStyle w:val="Odsekzoznamu"/>
        <w:numPr>
          <w:ilvl w:val="0"/>
          <w:numId w:val="205"/>
        </w:numPr>
        <w:spacing w:before="120" w:after="120"/>
        <w:ind w:left="721" w:hanging="437"/>
        <w:contextualSpacing w:val="0"/>
        <w:jc w:val="both"/>
        <w:rPr>
          <w:rFonts w:asciiTheme="minorHAnsi" w:hAnsiTheme="minorHAnsi"/>
          <w:sz w:val="20"/>
          <w:szCs w:val="20"/>
        </w:rPr>
      </w:pPr>
      <w:r w:rsidRPr="00FF763D">
        <w:rPr>
          <w:rFonts w:asciiTheme="minorHAnsi" w:hAnsiTheme="minorHAnsi"/>
          <w:b/>
          <w:sz w:val="20"/>
          <w:szCs w:val="20"/>
        </w:rPr>
        <w:t>Kompletnú dokumentáciu</w:t>
      </w:r>
      <w:r w:rsidRPr="00553025">
        <w:rPr>
          <w:rFonts w:asciiTheme="minorHAnsi" w:hAnsiTheme="minorHAnsi"/>
          <w:b/>
          <w:sz w:val="20"/>
          <w:szCs w:val="20"/>
        </w:rPr>
        <w:t xml:space="preserve"> k VO alebo obstarávaniu prijímateľ predkladá na RO cez ITMS2014+</w:t>
      </w:r>
      <w:r w:rsidRPr="00553025">
        <w:rPr>
          <w:rFonts w:asciiTheme="minorHAnsi" w:hAnsiTheme="minorHAnsi"/>
          <w:sz w:val="20"/>
          <w:szCs w:val="20"/>
        </w:rPr>
        <w:t>, pričom je povinný jednotlivé časti dokumentácie evidovať do ITMS2014+ samostatne, aby celkový objem dát za jednu príloh</w:t>
      </w:r>
      <w:r w:rsidRPr="00D35FBF">
        <w:rPr>
          <w:rFonts w:asciiTheme="minorHAnsi" w:hAnsiTheme="minorHAnsi"/>
          <w:sz w:val="20"/>
          <w:szCs w:val="20"/>
        </w:rPr>
        <w:t xml:space="preserve">u neprekročil 100 MB. </w:t>
      </w:r>
      <w:r w:rsidRPr="00553025">
        <w:rPr>
          <w:rFonts w:asciiTheme="minorHAnsi" w:hAnsiTheme="minorHAnsi"/>
          <w:b/>
          <w:sz w:val="20"/>
          <w:szCs w:val="20"/>
        </w:rPr>
        <w:t xml:space="preserve">Minimálny rozsah dokumentácie, ktorú prijímateľ povinne predkladá cez ITMS2014+ je definovaný rozsahom dokumentácie zverejňovanej v profile podľa § 64 ZVO </w:t>
      </w:r>
      <w:r w:rsidRPr="000B32DC">
        <w:rPr>
          <w:rFonts w:asciiTheme="minorHAnsi" w:hAnsiTheme="minorHAnsi"/>
          <w:b/>
          <w:sz w:val="20"/>
          <w:szCs w:val="20"/>
        </w:rPr>
        <w:t xml:space="preserve">v závislosti od hodnoty a typu zákazky (pozn. uvedená povinnosť platí pre všetkých prijímateľov </w:t>
      </w:r>
      <w:r w:rsidR="0055576F" w:rsidRPr="00D35FBF">
        <w:rPr>
          <w:rFonts w:asciiTheme="minorHAnsi" w:hAnsiTheme="minorHAnsi"/>
          <w:b/>
          <w:sz w:val="20"/>
          <w:szCs w:val="20"/>
        </w:rPr>
        <w:t xml:space="preserve"> </w:t>
      </w:r>
      <w:r w:rsidRPr="00D35FBF">
        <w:rPr>
          <w:rFonts w:asciiTheme="minorHAnsi" w:hAnsiTheme="minorHAnsi"/>
          <w:b/>
          <w:sz w:val="20"/>
          <w:szCs w:val="20"/>
        </w:rPr>
        <w:t>a nevzťahuje sa na informácie podľa § 64 ods. 1 písm. d) a písm. e) ZVO)</w:t>
      </w:r>
      <w:r w:rsidRPr="00D35FBF">
        <w:rPr>
          <w:rFonts w:asciiTheme="minorHAnsi" w:hAnsiTheme="minorHAnsi"/>
          <w:sz w:val="20"/>
          <w:szCs w:val="20"/>
        </w:rPr>
        <w:t xml:space="preserve">. </w:t>
      </w:r>
    </w:p>
    <w:p w14:paraId="6A97F8D1" w14:textId="77777777" w:rsidR="00AA56AF" w:rsidRDefault="008222DD" w:rsidP="009C3984">
      <w:pPr>
        <w:pStyle w:val="Odsekzoznamu"/>
        <w:spacing w:before="120" w:after="120"/>
        <w:ind w:left="721" w:hanging="13"/>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inline distT="0" distB="0" distL="0" distR="0" wp14:anchorId="171DF354" wp14:editId="730CADC3">
                <wp:extent cx="5505450" cy="2581275"/>
                <wp:effectExtent l="0" t="0" r="19050" b="28575"/>
                <wp:docPr id="10" name="Textové pole 288"/>
                <wp:cNvGraphicFramePr/>
                <a:graphic xmlns:a="http://schemas.openxmlformats.org/drawingml/2006/main">
                  <a:graphicData uri="http://schemas.microsoft.com/office/word/2010/wordprocessingShape">
                    <wps:wsp>
                      <wps:cNvSpPr txBox="1"/>
                      <wps:spPr>
                        <a:xfrm>
                          <a:off x="0" y="0"/>
                          <a:ext cx="5505450" cy="2581275"/>
                        </a:xfrm>
                        <a:prstGeom prst="rect">
                          <a:avLst/>
                        </a:prstGeom>
                        <a:solidFill>
                          <a:schemeClr val="bg1">
                            <a:lumMod val="85000"/>
                          </a:schemeClr>
                        </a:solidFill>
                        <a:ln w="25400" cap="flat" cmpd="sng" algn="ctr">
                          <a:solidFill>
                            <a:srgbClr val="C0504D"/>
                          </a:solidFill>
                          <a:prstDash val="solid"/>
                        </a:ln>
                        <a:effectLst/>
                      </wps:spPr>
                      <wps:txbx>
                        <w:txbxContent>
                          <w:p w14:paraId="13B06F45" w14:textId="77777777" w:rsidR="00367D2C" w:rsidRDefault="00367D2C" w:rsidP="009C3984">
                            <w:pPr>
                              <w:spacing w:after="120"/>
                              <w:jc w:val="both"/>
                            </w:pPr>
                            <w:r w:rsidRPr="009C3984">
                              <w:rPr>
                                <w:rFonts w:asciiTheme="minorHAnsi" w:hAnsiTheme="minorHAnsi"/>
                                <w:sz w:val="20"/>
                                <w:szCs w:val="20"/>
                              </w:rPr>
                              <w:t xml:space="preserve">Poznámka: </w:t>
                            </w:r>
                            <w:r w:rsidRPr="009C3984">
                              <w:rPr>
                                <w:rFonts w:asciiTheme="minorHAnsi" w:hAnsiTheme="minorHAnsi"/>
                                <w:b/>
                                <w:sz w:val="20"/>
                                <w:szCs w:val="20"/>
                              </w:rPr>
                              <w:t>Na webovom sídle ÚVO</w:t>
                            </w:r>
                            <w:r w:rsidRPr="009C3984">
                              <w:rPr>
                                <w:rFonts w:asciiTheme="minorHAnsi" w:hAnsiTheme="minorHAnsi"/>
                                <w:sz w:val="20"/>
                                <w:szCs w:val="20"/>
                              </w:rPr>
                              <w:t xml:space="preserve"> </w:t>
                            </w:r>
                            <w:r w:rsidRPr="009C3984">
                              <w:rPr>
                                <w:rFonts w:asciiTheme="minorHAnsi" w:hAnsiTheme="minorHAnsi"/>
                                <w:b/>
                                <w:sz w:val="20"/>
                                <w:szCs w:val="20"/>
                              </w:rPr>
                              <w:t>je zverejnený zoznam kompletnej dokumentácie</w:t>
                            </w:r>
                            <w:r w:rsidRPr="009C3984">
                              <w:rPr>
                                <w:rFonts w:asciiTheme="minorHAnsi" w:hAnsiTheme="minorHAnsi"/>
                                <w:sz w:val="20"/>
                                <w:szCs w:val="20"/>
                              </w:rPr>
                              <w:t>. (</w:t>
                            </w:r>
                            <w:hyperlink r:id="rId44" w:history="1">
                              <w:r w:rsidRPr="00AA56AF">
                                <w:rPr>
                                  <w:rStyle w:val="Hypertextovprepojenie"/>
                                  <w:rFonts w:asciiTheme="minorHAnsi" w:hAnsiTheme="minorHAnsi"/>
                                  <w:sz w:val="20"/>
                                  <w:szCs w:val="20"/>
                                </w:rPr>
                                <w:t>https://www.uvo.gov.sk/verejny-obstaravatel-obstaravatel/vseobecne-informacie/zoznam-kompletnej-dokumentacie-55c.html</w:t>
                              </w:r>
                            </w:hyperlink>
                            <w:r w:rsidRPr="009C3984">
                              <w:rPr>
                                <w:rFonts w:asciiTheme="minorHAnsi" w:hAnsiTheme="minorHAnsi"/>
                                <w:sz w:val="20"/>
                                <w:szCs w:val="20"/>
                              </w:rPr>
                              <w:t>).</w:t>
                            </w:r>
                            <w:r w:rsidRPr="008222DD">
                              <w:t xml:space="preserve"> </w:t>
                            </w:r>
                          </w:p>
                          <w:p w14:paraId="72A9578C" w14:textId="77777777" w:rsidR="00367D2C" w:rsidRDefault="00367D2C" w:rsidP="009C3984">
                            <w:pPr>
                              <w:spacing w:after="120"/>
                              <w:jc w:val="both"/>
                              <w:rPr>
                                <w:rFonts w:asciiTheme="minorHAnsi" w:hAnsiTheme="minorHAnsi"/>
                                <w:sz w:val="20"/>
                                <w:szCs w:val="20"/>
                              </w:rPr>
                            </w:pPr>
                            <w:r>
                              <w:rPr>
                                <w:rFonts w:asciiTheme="minorHAnsi" w:hAnsiTheme="minorHAnsi"/>
                                <w:sz w:val="20"/>
                                <w:szCs w:val="20"/>
                              </w:rPr>
                              <w:t>A</w:t>
                            </w:r>
                            <w:r w:rsidRPr="008222DD">
                              <w:rPr>
                                <w:rFonts w:asciiTheme="minorHAnsi" w:hAnsiTheme="minorHAnsi"/>
                                <w:sz w:val="20"/>
                                <w:szCs w:val="20"/>
                              </w:rPr>
                              <w:t>k je výsledkom VO objednávka, musí obsahovať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14:paraId="65907983" w14:textId="77777777" w:rsidR="00367D2C" w:rsidRDefault="00367D2C" w:rsidP="009C3984">
                            <w:pPr>
                              <w:spacing w:after="120"/>
                              <w:jc w:val="both"/>
                              <w:rPr>
                                <w:rFonts w:asciiTheme="minorHAnsi" w:hAnsiTheme="minorHAnsi"/>
                                <w:sz w:val="20"/>
                                <w:szCs w:val="20"/>
                              </w:rPr>
                            </w:pPr>
                            <w:r>
                              <w:rPr>
                                <w:rFonts w:asciiTheme="minorHAnsi" w:hAnsiTheme="minorHAnsi"/>
                                <w:sz w:val="20"/>
                                <w:szCs w:val="20"/>
                              </w:rPr>
                              <w:t>V</w:t>
                            </w:r>
                            <w:r w:rsidRPr="00724EFC">
                              <w:rPr>
                                <w:rFonts w:asciiTheme="minorHAnsi" w:hAnsiTheme="minorHAnsi"/>
                                <w:sz w:val="20"/>
                                <w:szCs w:val="20"/>
                              </w:rPr>
                              <w:t xml:space="preserve"> prípade obstarávania poradenských služieb </w:t>
                            </w:r>
                            <w:r>
                              <w:rPr>
                                <w:rFonts w:asciiTheme="minorHAnsi" w:hAnsiTheme="minorHAnsi"/>
                                <w:sz w:val="20"/>
                                <w:szCs w:val="20"/>
                              </w:rPr>
                              <w:t>je prijímateľ povinný predložiť aj</w:t>
                            </w:r>
                            <w:r w:rsidRPr="00724EFC">
                              <w:rPr>
                                <w:rFonts w:asciiTheme="minorHAnsi" w:hAnsiTheme="minorHAnsi"/>
                                <w:sz w:val="20"/>
                                <w:szCs w:val="20"/>
                              </w:rPr>
                              <w:t xml:space="preserve"> podpornú dokumentáciu preukazujúcu spôsob stanovenia počtu osobohodín - metodik</w:t>
                            </w:r>
                            <w:r>
                              <w:rPr>
                                <w:rFonts w:asciiTheme="minorHAnsi" w:hAnsiTheme="minorHAnsi"/>
                                <w:sz w:val="20"/>
                                <w:szCs w:val="20"/>
                              </w:rPr>
                              <w:t>u</w:t>
                            </w:r>
                            <w:r w:rsidRPr="00724EFC">
                              <w:rPr>
                                <w:rFonts w:asciiTheme="minorHAnsi" w:hAnsiTheme="minorHAnsi"/>
                                <w:sz w:val="20"/>
                                <w:szCs w:val="20"/>
                              </w:rPr>
                              <w:t xml:space="preserve"> výpočtu hodín potrebných na jednotlivé oblasti plnenia v rámci požadovaných aktivít a zároveň preukázať aj počet procesov, ktoré boli vstupným údajom pre výpočet osobohodín.</w:t>
                            </w:r>
                          </w:p>
                          <w:p w14:paraId="729286E8" w14:textId="77777777" w:rsidR="00367D2C" w:rsidRPr="009C3984" w:rsidRDefault="00367D2C" w:rsidP="009C3984">
                            <w:pPr>
                              <w:spacing w:after="120"/>
                              <w:jc w:val="both"/>
                              <w:rPr>
                                <w:rFonts w:asciiTheme="minorHAnsi" w:hAnsiTheme="minorHAnsi"/>
                                <w:sz w:val="20"/>
                                <w:szCs w:val="20"/>
                              </w:rPr>
                            </w:pPr>
                          </w:p>
                          <w:p w14:paraId="7A4E56D5" w14:textId="77777777" w:rsidR="00367D2C" w:rsidRPr="00495B98" w:rsidRDefault="00367D2C" w:rsidP="00AA56AF">
                            <w:pPr>
                              <w:pStyle w:val="Textkomentra"/>
                              <w:jc w:val="both"/>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71DF354" id="Textové pole 288" o:spid="_x0000_s1050" type="#_x0000_t202" style="width:433.5pt;height:20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" fillcolor="#d8d8d8 [2732]" strokecolor="#c0504d" strokeweight="2pt">
                <v:textbox>
                  <w:txbxContent>
                    <w:p w14:paraId="13B06F45" w14:textId="77777777" w:rsidR="00367D2C" w:rsidRDefault="00367D2C" w:rsidP="009C3984">
                      <w:pPr>
                        <w:spacing w:after="120"/>
                        <w:jc w:val="both"/>
                      </w:pPr>
                      <w:r w:rsidRPr="009C3984">
                        <w:rPr>
                          <w:rFonts w:asciiTheme="minorHAnsi" w:hAnsiTheme="minorHAnsi"/>
                          <w:sz w:val="20"/>
                          <w:szCs w:val="20"/>
                        </w:rPr>
                        <w:t xml:space="preserve">Poznámka: </w:t>
                      </w:r>
                      <w:r w:rsidRPr="009C3984">
                        <w:rPr>
                          <w:rFonts w:asciiTheme="minorHAnsi" w:hAnsiTheme="minorHAnsi"/>
                          <w:b/>
                          <w:sz w:val="20"/>
                          <w:szCs w:val="20"/>
                        </w:rPr>
                        <w:t>Na webovom sídle ÚVO</w:t>
                      </w:r>
                      <w:r w:rsidRPr="009C3984">
                        <w:rPr>
                          <w:rFonts w:asciiTheme="minorHAnsi" w:hAnsiTheme="minorHAnsi"/>
                          <w:sz w:val="20"/>
                          <w:szCs w:val="20"/>
                        </w:rPr>
                        <w:t xml:space="preserve"> </w:t>
                      </w:r>
                      <w:r w:rsidRPr="009C3984">
                        <w:rPr>
                          <w:rFonts w:asciiTheme="minorHAnsi" w:hAnsiTheme="minorHAnsi"/>
                          <w:b/>
                          <w:sz w:val="20"/>
                          <w:szCs w:val="20"/>
                        </w:rPr>
                        <w:t>je zverejnený zoznam kompletnej dokumentácie</w:t>
                      </w:r>
                      <w:r w:rsidRPr="009C3984">
                        <w:rPr>
                          <w:rFonts w:asciiTheme="minorHAnsi" w:hAnsiTheme="minorHAnsi"/>
                          <w:sz w:val="20"/>
                          <w:szCs w:val="20"/>
                        </w:rPr>
                        <w:t>. (</w:t>
                      </w:r>
                      <w:hyperlink r:id="rId45" w:history="1">
                        <w:r w:rsidRPr="00AA56AF">
                          <w:rPr>
                            <w:rStyle w:val="Hypertextovprepojenie"/>
                            <w:rFonts w:asciiTheme="minorHAnsi" w:hAnsiTheme="minorHAnsi"/>
                            <w:sz w:val="20"/>
                            <w:szCs w:val="20"/>
                          </w:rPr>
                          <w:t>https://www.uvo.gov.sk/verejny-obstaravatel-obstaravatel/vseobecne-informacie/zoznam-kompletnej-dokumentacie-55c.html</w:t>
                        </w:r>
                      </w:hyperlink>
                      <w:r w:rsidRPr="009C3984">
                        <w:rPr>
                          <w:rFonts w:asciiTheme="minorHAnsi" w:hAnsiTheme="minorHAnsi"/>
                          <w:sz w:val="20"/>
                          <w:szCs w:val="20"/>
                        </w:rPr>
                        <w:t>).</w:t>
                      </w:r>
                      <w:r w:rsidRPr="008222DD">
                        <w:t xml:space="preserve"> </w:t>
                      </w:r>
                    </w:p>
                    <w:p w14:paraId="72A9578C" w14:textId="77777777" w:rsidR="00367D2C" w:rsidRDefault="00367D2C" w:rsidP="009C3984">
                      <w:pPr>
                        <w:spacing w:after="120"/>
                        <w:jc w:val="both"/>
                        <w:rPr>
                          <w:rFonts w:asciiTheme="minorHAnsi" w:hAnsiTheme="minorHAnsi"/>
                          <w:sz w:val="20"/>
                          <w:szCs w:val="20"/>
                        </w:rPr>
                      </w:pPr>
                      <w:r>
                        <w:rPr>
                          <w:rFonts w:asciiTheme="minorHAnsi" w:hAnsiTheme="minorHAnsi"/>
                          <w:sz w:val="20"/>
                          <w:szCs w:val="20"/>
                        </w:rPr>
                        <w:t>A</w:t>
                      </w:r>
                      <w:r w:rsidRPr="008222DD">
                        <w:rPr>
                          <w:rFonts w:asciiTheme="minorHAnsi" w:hAnsiTheme="minorHAnsi"/>
                          <w:sz w:val="20"/>
                          <w:szCs w:val="20"/>
                        </w:rPr>
                        <w:t>k je výsledkom VO objednávka, musí obsahovať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14:paraId="65907983" w14:textId="77777777" w:rsidR="00367D2C" w:rsidRDefault="00367D2C" w:rsidP="009C3984">
                      <w:pPr>
                        <w:spacing w:after="120"/>
                        <w:jc w:val="both"/>
                        <w:rPr>
                          <w:rFonts w:asciiTheme="minorHAnsi" w:hAnsiTheme="minorHAnsi"/>
                          <w:sz w:val="20"/>
                          <w:szCs w:val="20"/>
                        </w:rPr>
                      </w:pPr>
                      <w:r>
                        <w:rPr>
                          <w:rFonts w:asciiTheme="minorHAnsi" w:hAnsiTheme="minorHAnsi"/>
                          <w:sz w:val="20"/>
                          <w:szCs w:val="20"/>
                        </w:rPr>
                        <w:t>V</w:t>
                      </w:r>
                      <w:r w:rsidRPr="00724EFC">
                        <w:rPr>
                          <w:rFonts w:asciiTheme="minorHAnsi" w:hAnsiTheme="minorHAnsi"/>
                          <w:sz w:val="20"/>
                          <w:szCs w:val="20"/>
                        </w:rPr>
                        <w:t xml:space="preserve"> prípade obstarávania poradenských služieb </w:t>
                      </w:r>
                      <w:r>
                        <w:rPr>
                          <w:rFonts w:asciiTheme="minorHAnsi" w:hAnsiTheme="minorHAnsi"/>
                          <w:sz w:val="20"/>
                          <w:szCs w:val="20"/>
                        </w:rPr>
                        <w:t>je prijímateľ povinný predložiť aj</w:t>
                      </w:r>
                      <w:r w:rsidRPr="00724EFC">
                        <w:rPr>
                          <w:rFonts w:asciiTheme="minorHAnsi" w:hAnsiTheme="minorHAnsi"/>
                          <w:sz w:val="20"/>
                          <w:szCs w:val="20"/>
                        </w:rPr>
                        <w:t xml:space="preserve"> podpornú dokumentáciu preukazujúcu spôsob stanovenia počtu osobohodín - metodik</w:t>
                      </w:r>
                      <w:r>
                        <w:rPr>
                          <w:rFonts w:asciiTheme="minorHAnsi" w:hAnsiTheme="minorHAnsi"/>
                          <w:sz w:val="20"/>
                          <w:szCs w:val="20"/>
                        </w:rPr>
                        <w:t>u</w:t>
                      </w:r>
                      <w:r w:rsidRPr="00724EFC">
                        <w:rPr>
                          <w:rFonts w:asciiTheme="minorHAnsi" w:hAnsiTheme="minorHAnsi"/>
                          <w:sz w:val="20"/>
                          <w:szCs w:val="20"/>
                        </w:rPr>
                        <w:t xml:space="preserve"> výpočtu hodín potrebných na jednotlivé oblasti plnenia v rámci požadovaných aktivít a zároveň preukázať aj počet procesov, ktoré boli vstupným údajom pre výpočet osobohodín.</w:t>
                      </w:r>
                    </w:p>
                    <w:p w14:paraId="729286E8" w14:textId="77777777" w:rsidR="00367D2C" w:rsidRPr="009C3984" w:rsidRDefault="00367D2C" w:rsidP="009C3984">
                      <w:pPr>
                        <w:spacing w:after="120"/>
                        <w:jc w:val="both"/>
                        <w:rPr>
                          <w:rFonts w:asciiTheme="minorHAnsi" w:hAnsiTheme="minorHAnsi"/>
                          <w:sz w:val="20"/>
                          <w:szCs w:val="20"/>
                        </w:rPr>
                      </w:pPr>
                    </w:p>
                    <w:p w14:paraId="7A4E56D5" w14:textId="77777777" w:rsidR="00367D2C" w:rsidRPr="00495B98" w:rsidRDefault="00367D2C" w:rsidP="00AA56AF">
                      <w:pPr>
                        <w:pStyle w:val="Textkomentra"/>
                        <w:jc w:val="both"/>
                        <w:rPr>
                          <w:rFonts w:asciiTheme="minorHAnsi" w:hAnsiTheme="minorHAnsi"/>
                        </w:rPr>
                      </w:pPr>
                    </w:p>
                  </w:txbxContent>
                </v:textbox>
                <w10:anchorlock/>
              </v:shape>
            </w:pict>
          </mc:Fallback>
        </mc:AlternateContent>
      </w:r>
    </w:p>
    <w:p w14:paraId="63316628" w14:textId="77777777" w:rsidR="00A07298" w:rsidRDefault="001B434B"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DD25CC">
        <w:rPr>
          <w:rFonts w:asciiTheme="minorHAnsi" w:hAnsiTheme="minorHAnsi"/>
          <w:sz w:val="20"/>
          <w:szCs w:val="20"/>
        </w:rPr>
        <w:t xml:space="preserve">Pre potreby finančnej kontroly VO prijímateľ predkladá na RO </w:t>
      </w:r>
      <w:r w:rsidRPr="009C597D">
        <w:rPr>
          <w:rFonts w:asciiTheme="minorHAnsi" w:hAnsiTheme="minorHAnsi"/>
          <w:b/>
          <w:sz w:val="20"/>
          <w:szCs w:val="20"/>
        </w:rPr>
        <w:t>kópiu originálnej dokumentácie</w:t>
      </w:r>
      <w:r w:rsidRPr="00DD25CC">
        <w:rPr>
          <w:rFonts w:asciiTheme="minorHAnsi" w:hAnsiTheme="minorHAnsi"/>
          <w:sz w:val="20"/>
          <w:szCs w:val="20"/>
        </w:rPr>
        <w:t xml:space="preserve">, pričom </w:t>
      </w:r>
      <w:r w:rsidRPr="00844EE5">
        <w:rPr>
          <w:rFonts w:asciiTheme="minorHAnsi" w:hAnsiTheme="minorHAnsi"/>
          <w:b/>
          <w:sz w:val="20"/>
          <w:szCs w:val="20"/>
        </w:rPr>
        <w:t>dokumentácia predložená elektronicky cez ITMS2014+ sa</w:t>
      </w:r>
      <w:r w:rsidR="0090059B">
        <w:rPr>
          <w:rFonts w:asciiTheme="minorHAnsi" w:hAnsiTheme="minorHAnsi"/>
          <w:b/>
          <w:sz w:val="20"/>
          <w:szCs w:val="20"/>
        </w:rPr>
        <w:t xml:space="preserve"> </w:t>
      </w:r>
      <w:r w:rsidRPr="00844EE5">
        <w:rPr>
          <w:rFonts w:asciiTheme="minorHAnsi" w:hAnsiTheme="minorHAnsi"/>
          <w:b/>
          <w:sz w:val="20"/>
          <w:szCs w:val="20"/>
        </w:rPr>
        <w:t>pre potreby finančnej kontroly VO považuje za kópiu originálnej dokumentácie</w:t>
      </w:r>
      <w:r w:rsidRPr="00DD25CC">
        <w:rPr>
          <w:rFonts w:asciiTheme="minorHAnsi" w:hAnsiTheme="minorHAnsi"/>
          <w:sz w:val="20"/>
          <w:szCs w:val="20"/>
        </w:rPr>
        <w:t xml:space="preserve">. </w:t>
      </w:r>
    </w:p>
    <w:p w14:paraId="7928EC83" w14:textId="77777777" w:rsidR="00A07298" w:rsidRPr="00E202FF" w:rsidRDefault="001B434B"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DD25CC">
        <w:rPr>
          <w:rFonts w:asciiTheme="minorHAnsi" w:hAnsiTheme="minorHAnsi"/>
          <w:sz w:val="20"/>
          <w:szCs w:val="20"/>
        </w:rPr>
        <w:t>Súčasne s</w:t>
      </w:r>
      <w:r w:rsidR="00A07298">
        <w:rPr>
          <w:rFonts w:asciiTheme="minorHAnsi" w:hAnsiTheme="minorHAnsi"/>
          <w:sz w:val="20"/>
          <w:szCs w:val="20"/>
        </w:rPr>
        <w:t>o žiadosťou o vykonanie finančnej kontroly VO</w:t>
      </w:r>
      <w:r w:rsidRPr="00DD25CC">
        <w:rPr>
          <w:rFonts w:asciiTheme="minorHAnsi" w:hAnsiTheme="minorHAnsi"/>
          <w:sz w:val="20"/>
          <w:szCs w:val="20"/>
        </w:rPr>
        <w:t xml:space="preserve"> predkladá </w:t>
      </w:r>
      <w:r w:rsidR="00A07298" w:rsidRPr="00DD25CC">
        <w:rPr>
          <w:rFonts w:asciiTheme="minorHAnsi" w:hAnsiTheme="minorHAnsi"/>
          <w:sz w:val="20"/>
          <w:szCs w:val="20"/>
        </w:rPr>
        <w:t xml:space="preserve">prijímateľ </w:t>
      </w:r>
      <w:r w:rsidRPr="00DD25CC">
        <w:rPr>
          <w:rFonts w:asciiTheme="minorHAnsi" w:hAnsiTheme="minorHAnsi"/>
          <w:sz w:val="20"/>
          <w:szCs w:val="20"/>
        </w:rPr>
        <w:t>na RO</w:t>
      </w:r>
      <w:r w:rsidR="00A07298">
        <w:rPr>
          <w:rFonts w:asciiTheme="minorHAnsi" w:hAnsiTheme="minorHAnsi"/>
          <w:sz w:val="20"/>
          <w:szCs w:val="20"/>
        </w:rPr>
        <w:t xml:space="preserve"> </w:t>
      </w:r>
      <w:r w:rsidRPr="00DD25CC">
        <w:rPr>
          <w:rFonts w:asciiTheme="minorHAnsi" w:hAnsiTheme="minorHAnsi"/>
          <w:sz w:val="20"/>
          <w:szCs w:val="20"/>
        </w:rPr>
        <w:t xml:space="preserve">aj </w:t>
      </w:r>
      <w:r w:rsidR="00A07298">
        <w:rPr>
          <w:rFonts w:asciiTheme="minorHAnsi" w:hAnsiTheme="minorHAnsi"/>
          <w:b/>
          <w:sz w:val="20"/>
          <w:szCs w:val="20"/>
        </w:rPr>
        <w:t>Č</w:t>
      </w:r>
      <w:r w:rsidRPr="007C6D4E">
        <w:rPr>
          <w:rFonts w:asciiTheme="minorHAnsi" w:hAnsiTheme="minorHAnsi"/>
          <w:b/>
          <w:sz w:val="20"/>
          <w:szCs w:val="20"/>
        </w:rPr>
        <w:t>estné vyhlásenie</w:t>
      </w:r>
      <w:r w:rsidR="00A07298" w:rsidRPr="007C6D4E">
        <w:rPr>
          <w:rFonts w:asciiTheme="minorHAnsi" w:hAnsiTheme="minorHAnsi"/>
          <w:b/>
          <w:sz w:val="20"/>
          <w:szCs w:val="20"/>
        </w:rPr>
        <w:t xml:space="preserve"> prijímateľa k úplnosti a súladu predkladanej dokumentácie VO s originálnou dokumentáciou</w:t>
      </w:r>
      <w:r w:rsidR="00A07298">
        <w:rPr>
          <w:rFonts w:asciiTheme="minorHAnsi" w:hAnsiTheme="minorHAnsi"/>
          <w:b/>
          <w:sz w:val="20"/>
          <w:szCs w:val="20"/>
        </w:rPr>
        <w:t xml:space="preserve"> </w:t>
      </w:r>
      <w:r w:rsidR="00A07298" w:rsidRPr="007C6D4E">
        <w:rPr>
          <w:rFonts w:asciiTheme="minorHAnsi" w:hAnsiTheme="minorHAnsi"/>
          <w:sz w:val="20"/>
          <w:szCs w:val="20"/>
        </w:rPr>
        <w:t>(</w:t>
      </w:r>
      <w:r w:rsidR="00A07298" w:rsidRPr="00FF763D">
        <w:rPr>
          <w:rFonts w:asciiTheme="minorHAnsi" w:hAnsiTheme="minorHAnsi"/>
          <w:b/>
          <w:sz w:val="20"/>
          <w:szCs w:val="20"/>
          <w:shd w:val="clear" w:color="auto" w:fill="D9D9D9" w:themeFill="background1" w:themeFillShade="D9"/>
        </w:rPr>
        <w:t>Príloha č. 6</w:t>
      </w:r>
      <w:r w:rsidR="002773C2" w:rsidRPr="00FF763D">
        <w:rPr>
          <w:rFonts w:asciiTheme="minorHAnsi" w:hAnsiTheme="minorHAnsi"/>
          <w:b/>
          <w:sz w:val="20"/>
          <w:szCs w:val="20"/>
          <w:shd w:val="clear" w:color="auto" w:fill="D9D9D9" w:themeFill="background1" w:themeFillShade="D9"/>
        </w:rPr>
        <w:t xml:space="preserve"> </w:t>
      </w:r>
      <w:r w:rsidR="002773C2" w:rsidRPr="00FF763D">
        <w:rPr>
          <w:rFonts w:asciiTheme="minorHAnsi" w:hAnsiTheme="minorHAnsi"/>
          <w:sz w:val="20"/>
          <w:szCs w:val="20"/>
          <w:shd w:val="clear" w:color="auto" w:fill="D9D9D9" w:themeFill="background1" w:themeFillShade="D9"/>
        </w:rPr>
        <w:t>tejto príručky</w:t>
      </w:r>
      <w:r w:rsidR="00A07298" w:rsidRPr="007C6D4E">
        <w:rPr>
          <w:rFonts w:asciiTheme="minorHAnsi" w:hAnsiTheme="minorHAnsi"/>
          <w:sz w:val="20"/>
          <w:szCs w:val="20"/>
        </w:rPr>
        <w:t>)</w:t>
      </w:r>
      <w:r w:rsidRPr="00E202FF">
        <w:rPr>
          <w:rFonts w:asciiTheme="minorHAnsi" w:hAnsiTheme="minorHAnsi"/>
          <w:sz w:val="20"/>
          <w:szCs w:val="20"/>
        </w:rPr>
        <w:t xml:space="preserve">, </w:t>
      </w:r>
      <w:r w:rsidRPr="00DD25CC">
        <w:rPr>
          <w:rFonts w:asciiTheme="minorHAnsi" w:hAnsiTheme="minorHAnsi"/>
          <w:sz w:val="20"/>
          <w:szCs w:val="20"/>
        </w:rPr>
        <w:t xml:space="preserve">v rámci ktorého jasne identifikuje projekt </w:t>
      </w:r>
      <w:r w:rsidR="00FF763D">
        <w:rPr>
          <w:rFonts w:asciiTheme="minorHAnsi" w:hAnsiTheme="minorHAnsi"/>
          <w:sz w:val="20"/>
          <w:szCs w:val="20"/>
        </w:rPr>
        <w:t xml:space="preserve"> </w:t>
      </w:r>
      <w:r w:rsidR="00FF763D">
        <w:rPr>
          <w:rFonts w:asciiTheme="minorHAnsi" w:hAnsiTheme="minorHAnsi"/>
          <w:sz w:val="20"/>
          <w:szCs w:val="20"/>
        </w:rPr>
        <w:br/>
      </w:r>
      <w:r w:rsidRPr="00DD25CC">
        <w:rPr>
          <w:rFonts w:asciiTheme="minorHAnsi" w:hAnsiTheme="minorHAnsi"/>
          <w:sz w:val="20"/>
          <w:szCs w:val="20"/>
        </w:rPr>
        <w:t xml:space="preserve">a predkladané VO. Súčasťou tohto čestného vyhlásenia je vyhlásenie, že dokumentácia predložená </w:t>
      </w:r>
      <w:r w:rsidRPr="00DD25CC">
        <w:rPr>
          <w:rFonts w:asciiTheme="minorHAnsi" w:hAnsiTheme="minorHAnsi"/>
          <w:sz w:val="20"/>
          <w:szCs w:val="20"/>
        </w:rPr>
        <w:lastRenderedPageBreak/>
        <w:t xml:space="preserve">na kontrolu VO je úplná, kompletná a je totožná s originálom dokumentácie z VO. Zároveň prijímateľ prehlási, že si je vedomý, že na základe predloženej dokumentácie RO rozhodne o pripustení, nepripustení výdavkov súvisiacich s predmetným VO </w:t>
      </w:r>
      <w:r w:rsidR="00753A2C">
        <w:rPr>
          <w:rFonts w:asciiTheme="minorHAnsi" w:hAnsiTheme="minorHAnsi"/>
          <w:sz w:val="20"/>
          <w:szCs w:val="20"/>
        </w:rPr>
        <w:t xml:space="preserve"> </w:t>
      </w:r>
      <w:r w:rsidRPr="00DD25CC">
        <w:rPr>
          <w:rFonts w:asciiTheme="minorHAnsi" w:hAnsiTheme="minorHAnsi"/>
          <w:sz w:val="20"/>
          <w:szCs w:val="20"/>
        </w:rPr>
        <w:t xml:space="preserve">do financovania, </w:t>
      </w:r>
      <w:r w:rsidR="00FF763D">
        <w:rPr>
          <w:rFonts w:asciiTheme="minorHAnsi" w:hAnsiTheme="minorHAnsi"/>
          <w:sz w:val="20"/>
          <w:szCs w:val="20"/>
        </w:rPr>
        <w:t xml:space="preserve"> </w:t>
      </w:r>
      <w:r w:rsidR="00FF763D">
        <w:rPr>
          <w:rFonts w:asciiTheme="minorHAnsi" w:hAnsiTheme="minorHAnsi"/>
          <w:sz w:val="20"/>
          <w:szCs w:val="20"/>
        </w:rPr>
        <w:br/>
      </w:r>
      <w:r w:rsidRPr="00DD25CC">
        <w:rPr>
          <w:rFonts w:asciiTheme="minorHAnsi" w:hAnsiTheme="minorHAnsi"/>
          <w:sz w:val="20"/>
          <w:szCs w:val="20"/>
        </w:rPr>
        <w:t xml:space="preserve">o ex ante finančnej oprave, resp. o ďalších krokoch, ktoré budú potrebné na základe zistení  RO </w:t>
      </w:r>
      <w:r w:rsidR="00FF763D">
        <w:rPr>
          <w:rFonts w:asciiTheme="minorHAnsi" w:hAnsiTheme="minorHAnsi"/>
          <w:sz w:val="20"/>
          <w:szCs w:val="20"/>
        </w:rPr>
        <w:t xml:space="preserve"> </w:t>
      </w:r>
      <w:r w:rsidR="00FF763D">
        <w:rPr>
          <w:rFonts w:asciiTheme="minorHAnsi" w:hAnsiTheme="minorHAnsi"/>
          <w:sz w:val="20"/>
          <w:szCs w:val="20"/>
        </w:rPr>
        <w:br/>
      </w:r>
      <w:r w:rsidRPr="00DD25CC">
        <w:rPr>
          <w:rFonts w:asciiTheme="minorHAnsi" w:hAnsiTheme="minorHAnsi"/>
          <w:sz w:val="20"/>
          <w:szCs w:val="20"/>
        </w:rPr>
        <w:t xml:space="preserve">v rámci kontroly tejto dokumentácie. </w:t>
      </w:r>
      <w:r w:rsidR="00E202FF">
        <w:rPr>
          <w:rFonts w:asciiTheme="minorHAnsi" w:hAnsiTheme="minorHAnsi"/>
          <w:sz w:val="20"/>
          <w:szCs w:val="20"/>
        </w:rPr>
        <w:t>P</w:t>
      </w:r>
      <w:r w:rsidR="00E202FF" w:rsidRPr="003305BD">
        <w:rPr>
          <w:rFonts w:asciiTheme="minorHAnsi" w:hAnsiTheme="minorHAnsi"/>
          <w:sz w:val="20"/>
          <w:szCs w:val="20"/>
        </w:rPr>
        <w:t xml:space="preserve">rijímateľ je povinný </w:t>
      </w:r>
      <w:r w:rsidR="00E202FF">
        <w:rPr>
          <w:rFonts w:asciiTheme="minorHAnsi" w:hAnsiTheme="minorHAnsi"/>
          <w:sz w:val="20"/>
          <w:szCs w:val="20"/>
        </w:rPr>
        <w:t>predkladať toto vyhlásenie</w:t>
      </w:r>
      <w:r w:rsidR="00E202FF" w:rsidRPr="003305BD">
        <w:rPr>
          <w:rFonts w:asciiTheme="minorHAnsi" w:hAnsiTheme="minorHAnsi"/>
          <w:sz w:val="20"/>
          <w:szCs w:val="20"/>
        </w:rPr>
        <w:t xml:space="preserve"> aj v prípadoch doplnenia.</w:t>
      </w:r>
      <w:r w:rsidR="00E202FF">
        <w:rPr>
          <w:rFonts w:asciiTheme="minorHAnsi" w:hAnsiTheme="minorHAnsi"/>
          <w:sz w:val="20"/>
          <w:szCs w:val="20"/>
        </w:rPr>
        <w:t xml:space="preserve"> </w:t>
      </w:r>
      <w:r w:rsidR="00A07298">
        <w:rPr>
          <w:rFonts w:asciiTheme="minorHAnsi" w:hAnsiTheme="minorHAnsi"/>
          <w:sz w:val="20"/>
          <w:szCs w:val="20"/>
        </w:rPr>
        <w:t xml:space="preserve">Zároveň predkladá aj </w:t>
      </w:r>
      <w:r w:rsidR="00A07298" w:rsidRPr="007C6D4E">
        <w:rPr>
          <w:rFonts w:asciiTheme="minorHAnsi" w:hAnsiTheme="minorHAnsi"/>
          <w:b/>
          <w:sz w:val="20"/>
          <w:szCs w:val="20"/>
        </w:rPr>
        <w:t>Čestné vyhlásenie prijímateľa o vylúčení konfliktu záujmov v procese VO</w:t>
      </w:r>
      <w:r w:rsidR="002773C2">
        <w:rPr>
          <w:rFonts w:asciiTheme="minorHAnsi" w:hAnsiTheme="minorHAnsi"/>
          <w:b/>
          <w:sz w:val="20"/>
          <w:szCs w:val="20"/>
        </w:rPr>
        <w:t xml:space="preserve"> </w:t>
      </w:r>
      <w:r w:rsidR="002773C2" w:rsidRPr="007C6D4E">
        <w:rPr>
          <w:rFonts w:asciiTheme="minorHAnsi" w:hAnsiTheme="minorHAnsi"/>
          <w:sz w:val="20"/>
          <w:szCs w:val="20"/>
        </w:rPr>
        <w:t>(</w:t>
      </w:r>
      <w:r w:rsidR="002773C2" w:rsidRPr="0052172B">
        <w:rPr>
          <w:rFonts w:asciiTheme="minorHAnsi" w:hAnsiTheme="minorHAnsi"/>
          <w:b/>
          <w:sz w:val="20"/>
          <w:szCs w:val="20"/>
          <w:shd w:val="clear" w:color="auto" w:fill="D9D9D9" w:themeFill="background1" w:themeFillShade="D9"/>
        </w:rPr>
        <w:t xml:space="preserve">Príloha č. </w:t>
      </w:r>
      <w:r w:rsidR="002773C2" w:rsidRPr="00FF763D">
        <w:rPr>
          <w:rFonts w:asciiTheme="minorHAnsi" w:hAnsiTheme="minorHAnsi"/>
          <w:b/>
          <w:sz w:val="20"/>
          <w:szCs w:val="20"/>
          <w:shd w:val="clear" w:color="auto" w:fill="D9D9D9" w:themeFill="background1" w:themeFillShade="D9"/>
        </w:rPr>
        <w:t xml:space="preserve">7 </w:t>
      </w:r>
      <w:r w:rsidR="002773C2" w:rsidRPr="00FF763D">
        <w:rPr>
          <w:rFonts w:asciiTheme="minorHAnsi" w:hAnsiTheme="minorHAnsi"/>
          <w:sz w:val="20"/>
          <w:szCs w:val="20"/>
          <w:shd w:val="clear" w:color="auto" w:fill="D9D9D9" w:themeFill="background1" w:themeFillShade="D9"/>
        </w:rPr>
        <w:t>tejto príručky</w:t>
      </w:r>
      <w:r w:rsidR="002773C2" w:rsidRPr="007C6D4E">
        <w:rPr>
          <w:rFonts w:asciiTheme="minorHAnsi" w:hAnsiTheme="minorHAnsi"/>
          <w:sz w:val="20"/>
          <w:szCs w:val="20"/>
        </w:rPr>
        <w:t>)</w:t>
      </w:r>
      <w:r w:rsidR="00A07298" w:rsidRPr="007C6D4E">
        <w:rPr>
          <w:rFonts w:asciiTheme="minorHAnsi" w:hAnsiTheme="minorHAnsi"/>
          <w:sz w:val="20"/>
          <w:szCs w:val="20"/>
        </w:rPr>
        <w:t>.</w:t>
      </w:r>
    </w:p>
    <w:p w14:paraId="32065194" w14:textId="77777777" w:rsidR="007B5571" w:rsidRPr="0036560B" w:rsidRDefault="001B434B" w:rsidP="005A4803">
      <w:pPr>
        <w:pStyle w:val="Odsekzoznamu"/>
        <w:numPr>
          <w:ilvl w:val="0"/>
          <w:numId w:val="205"/>
        </w:numPr>
        <w:spacing w:before="120" w:after="120"/>
        <w:ind w:left="721" w:hanging="437"/>
        <w:contextualSpacing w:val="0"/>
        <w:jc w:val="both"/>
        <w:rPr>
          <w:rFonts w:ascii="Calibri" w:hAnsi="Calibri" w:cs="Times New Roman"/>
          <w:sz w:val="20"/>
          <w:szCs w:val="20"/>
        </w:rPr>
      </w:pPr>
      <w:r w:rsidRPr="00DD25CC">
        <w:rPr>
          <w:rFonts w:asciiTheme="minorHAnsi" w:hAnsiTheme="minorHAnsi"/>
          <w:sz w:val="20"/>
          <w:szCs w:val="20"/>
        </w:rPr>
        <w:t xml:space="preserve">V prípade, že dokumentácia predložená cez ITMS 2014+ </w:t>
      </w:r>
      <w:r w:rsidRPr="007C6D4E">
        <w:rPr>
          <w:rFonts w:asciiTheme="minorHAnsi" w:hAnsiTheme="minorHAnsi"/>
          <w:b/>
          <w:sz w:val="20"/>
          <w:szCs w:val="20"/>
        </w:rPr>
        <w:t>nie je kompletná</w:t>
      </w:r>
      <w:r w:rsidRPr="00DD25CC">
        <w:rPr>
          <w:rFonts w:asciiTheme="minorHAnsi" w:hAnsiTheme="minorHAnsi"/>
          <w:sz w:val="20"/>
          <w:szCs w:val="20"/>
        </w:rPr>
        <w:t xml:space="preserve">, prijímateľ je povinný </w:t>
      </w:r>
      <w:r w:rsidRPr="009C597D">
        <w:rPr>
          <w:rFonts w:asciiTheme="minorHAnsi" w:hAnsiTheme="minorHAnsi"/>
          <w:b/>
          <w:sz w:val="20"/>
          <w:szCs w:val="20"/>
        </w:rPr>
        <w:t>predložiť aj chýbajúcu časť dokumentácie cez ITMS 2014+</w:t>
      </w:r>
      <w:r w:rsidRPr="00DD25CC">
        <w:rPr>
          <w:rFonts w:asciiTheme="minorHAnsi" w:hAnsiTheme="minorHAnsi"/>
          <w:sz w:val="20"/>
          <w:szCs w:val="20"/>
        </w:rPr>
        <w:t xml:space="preserve"> na základe žiadosti RO o doplnenie dokumentácie doručenej prostredníctvom elektronickej schránky </w:t>
      </w:r>
      <w:r w:rsidRPr="00B91AF6">
        <w:rPr>
          <w:rFonts w:asciiTheme="minorHAnsi" w:hAnsiTheme="minorHAnsi"/>
          <w:sz w:val="20"/>
          <w:szCs w:val="20"/>
        </w:rPr>
        <w:t>alebo písomne (listinne alebo mailom).</w:t>
      </w:r>
      <w:r w:rsidRPr="00DD25CC">
        <w:rPr>
          <w:rFonts w:asciiTheme="minorHAnsi" w:hAnsiTheme="minorHAnsi"/>
          <w:sz w:val="20"/>
          <w:szCs w:val="20"/>
        </w:rPr>
        <w:t xml:space="preserve"> Uvedené sa týka aj prípadov, keď je dokumentácia predložená cez ITMS 2014+ </w:t>
      </w:r>
      <w:r w:rsidRPr="007C6D4E">
        <w:rPr>
          <w:rFonts w:asciiTheme="minorHAnsi" w:hAnsiTheme="minorHAnsi"/>
          <w:b/>
          <w:sz w:val="20"/>
          <w:szCs w:val="20"/>
        </w:rPr>
        <w:t>nečitateľná alebo poškodená</w:t>
      </w:r>
      <w:r w:rsidRPr="00DD25CC">
        <w:rPr>
          <w:rFonts w:asciiTheme="minorHAnsi" w:hAnsiTheme="minorHAnsi"/>
          <w:sz w:val="20"/>
          <w:szCs w:val="20"/>
        </w:rPr>
        <w:t>.</w:t>
      </w:r>
      <w:r w:rsidR="00A07298">
        <w:rPr>
          <w:rFonts w:asciiTheme="minorHAnsi" w:hAnsiTheme="minorHAnsi"/>
          <w:sz w:val="20"/>
          <w:szCs w:val="20"/>
        </w:rPr>
        <w:t xml:space="preserve"> </w:t>
      </w:r>
    </w:p>
    <w:p w14:paraId="37747B80" w14:textId="77777777" w:rsidR="007B5571" w:rsidRPr="008943F5" w:rsidRDefault="007B5571" w:rsidP="009C3984">
      <w:pPr>
        <w:pStyle w:val="Odsekzoznamu"/>
        <w:numPr>
          <w:ilvl w:val="0"/>
          <w:numId w:val="205"/>
        </w:numPr>
        <w:spacing w:before="120" w:after="120"/>
        <w:ind w:left="721" w:hanging="437"/>
        <w:contextualSpacing w:val="0"/>
        <w:jc w:val="both"/>
        <w:rPr>
          <w:rFonts w:asciiTheme="minorHAnsi" w:hAnsiTheme="minorHAnsi"/>
          <w:b/>
          <w:sz w:val="20"/>
          <w:szCs w:val="20"/>
        </w:rPr>
      </w:pPr>
      <w:r w:rsidRPr="008943F5">
        <w:rPr>
          <w:rFonts w:asciiTheme="minorHAnsi" w:hAnsiTheme="minorHAnsi"/>
          <w:b/>
          <w:sz w:val="20"/>
          <w:szCs w:val="20"/>
        </w:rPr>
        <w:t>Doplnením dokumentácie nemôže dôjsť k zmene pôvodne predložených dokladov, resp. údajov</w:t>
      </w:r>
      <w:r w:rsidRPr="00A72D99">
        <w:rPr>
          <w:rFonts w:asciiTheme="minorHAnsi" w:hAnsiTheme="minorHAnsi"/>
          <w:sz w:val="20"/>
          <w:szCs w:val="20"/>
        </w:rPr>
        <w:t xml:space="preserve"> </w:t>
      </w:r>
      <w:r w:rsidR="004550A2">
        <w:rPr>
          <w:rFonts w:asciiTheme="minorHAnsi" w:hAnsiTheme="minorHAnsi"/>
          <w:sz w:val="20"/>
          <w:szCs w:val="20"/>
        </w:rPr>
        <w:t xml:space="preserve"> </w:t>
      </w:r>
      <w:r w:rsidRPr="008943F5">
        <w:rPr>
          <w:rFonts w:asciiTheme="minorHAnsi" w:hAnsiTheme="minorHAnsi"/>
          <w:b/>
          <w:sz w:val="20"/>
          <w:szCs w:val="20"/>
        </w:rPr>
        <w:t>v nich uvedených</w:t>
      </w:r>
      <w:r w:rsidRPr="00A72D99">
        <w:rPr>
          <w:rFonts w:asciiTheme="minorHAnsi" w:hAnsiTheme="minorHAnsi"/>
          <w:sz w:val="20"/>
          <w:szCs w:val="20"/>
        </w:rPr>
        <w:t xml:space="preserve">. Pokiaľ takúto situáciu RO identifikuje, je oprávnený obrátiť sa </w:t>
      </w:r>
      <w:r w:rsidR="008943F5">
        <w:rPr>
          <w:rFonts w:asciiTheme="minorHAnsi" w:hAnsiTheme="minorHAnsi"/>
          <w:sz w:val="20"/>
          <w:szCs w:val="20"/>
        </w:rPr>
        <w:t xml:space="preserve"> </w:t>
      </w:r>
      <w:r w:rsidR="008943F5">
        <w:rPr>
          <w:rFonts w:asciiTheme="minorHAnsi" w:hAnsiTheme="minorHAnsi"/>
          <w:sz w:val="20"/>
          <w:szCs w:val="20"/>
        </w:rPr>
        <w:br/>
      </w:r>
      <w:r w:rsidRPr="00A72D99">
        <w:rPr>
          <w:rFonts w:asciiTheme="minorHAnsi" w:hAnsiTheme="minorHAnsi"/>
          <w:sz w:val="20"/>
          <w:szCs w:val="20"/>
        </w:rPr>
        <w:t xml:space="preserve">na orgány činné v trestnom konaní. Zároveň, </w:t>
      </w:r>
      <w:r w:rsidRPr="008943F5">
        <w:rPr>
          <w:rFonts w:asciiTheme="minorHAnsi" w:hAnsiTheme="minorHAnsi"/>
          <w:b/>
          <w:sz w:val="20"/>
          <w:szCs w:val="20"/>
        </w:rPr>
        <w:t xml:space="preserve">ak aj napriek čestnému vyhláseniu prijímateľa RO identifikuje, že dokumentácia nie je kompletná a pre riadne ukončenie kontroly je nevyhnutné vyzvať prijímateľa na doplnenie týchto chýbajúcich dokladov, uvedenú skutočnosť </w:t>
      </w:r>
      <w:r w:rsidR="008943F5">
        <w:rPr>
          <w:rFonts w:asciiTheme="minorHAnsi" w:hAnsiTheme="minorHAnsi"/>
          <w:b/>
          <w:sz w:val="20"/>
          <w:szCs w:val="20"/>
        </w:rPr>
        <w:t>môže</w:t>
      </w:r>
      <w:r w:rsidRPr="008943F5">
        <w:rPr>
          <w:rFonts w:asciiTheme="minorHAnsi" w:hAnsiTheme="minorHAnsi"/>
          <w:b/>
          <w:sz w:val="20"/>
          <w:szCs w:val="20"/>
        </w:rPr>
        <w:t xml:space="preserve"> RO vyhodnotiť ako podstatné porušenie </w:t>
      </w:r>
      <w:r w:rsidR="007F6E6B" w:rsidRPr="008943F5">
        <w:rPr>
          <w:rFonts w:asciiTheme="minorHAnsi" w:hAnsiTheme="minorHAnsi"/>
          <w:b/>
          <w:sz w:val="20"/>
          <w:szCs w:val="20"/>
        </w:rPr>
        <w:t xml:space="preserve">podmienok </w:t>
      </w:r>
      <w:r w:rsidRPr="008943F5">
        <w:rPr>
          <w:rFonts w:asciiTheme="minorHAnsi" w:hAnsiTheme="minorHAnsi"/>
          <w:b/>
          <w:sz w:val="20"/>
          <w:szCs w:val="20"/>
        </w:rPr>
        <w:t>zmluvy o NFP.</w:t>
      </w:r>
    </w:p>
    <w:p w14:paraId="0AB2A416" w14:textId="77777777" w:rsidR="007B5571" w:rsidRDefault="007B5571"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Pokiaľ má prijímateľ informáciu o skutočnosti, že </w:t>
      </w:r>
      <w:r w:rsidRPr="008943F5">
        <w:rPr>
          <w:rFonts w:asciiTheme="minorHAnsi" w:hAnsiTheme="minorHAnsi"/>
          <w:b/>
          <w:sz w:val="20"/>
          <w:szCs w:val="20"/>
        </w:rPr>
        <w:t xml:space="preserve">v rámci daného VO bola vykonaná kontrola VO podľa § </w:t>
      </w:r>
      <w:r w:rsidR="006672BA" w:rsidRPr="008943F5">
        <w:rPr>
          <w:rFonts w:asciiTheme="minorHAnsi" w:hAnsiTheme="minorHAnsi"/>
          <w:b/>
          <w:sz w:val="20"/>
          <w:szCs w:val="20"/>
        </w:rPr>
        <w:t>169</w:t>
      </w:r>
      <w:r w:rsidRPr="008943F5">
        <w:rPr>
          <w:rFonts w:asciiTheme="minorHAnsi" w:hAnsiTheme="minorHAnsi"/>
          <w:b/>
          <w:sz w:val="20"/>
          <w:szCs w:val="20"/>
        </w:rPr>
        <w:t xml:space="preserve"> ZVO, informuje RO aj o tejto skutočnosti a súčasne s dokumentáciou predloží aj výsledok tejto kontroly, resp. iným spôsobom identifikuje tento výsledok</w:t>
      </w:r>
      <w:r w:rsidRPr="00A72D99">
        <w:rPr>
          <w:rFonts w:asciiTheme="minorHAnsi" w:hAnsiTheme="minorHAnsi"/>
          <w:sz w:val="20"/>
          <w:szCs w:val="20"/>
        </w:rPr>
        <w:t xml:space="preserve"> (kópia z protokolu </w:t>
      </w:r>
      <w:r w:rsidR="008943F5">
        <w:rPr>
          <w:rFonts w:asciiTheme="minorHAnsi" w:hAnsiTheme="minorHAnsi"/>
          <w:sz w:val="20"/>
          <w:szCs w:val="20"/>
        </w:rPr>
        <w:t xml:space="preserve"> </w:t>
      </w:r>
      <w:r w:rsidR="008943F5">
        <w:rPr>
          <w:rFonts w:asciiTheme="minorHAnsi" w:hAnsiTheme="minorHAnsi"/>
          <w:sz w:val="20"/>
          <w:szCs w:val="20"/>
        </w:rPr>
        <w:br/>
      </w:r>
      <w:r w:rsidRPr="00A72D99">
        <w:rPr>
          <w:rFonts w:asciiTheme="minorHAnsi" w:hAnsiTheme="minorHAnsi"/>
          <w:sz w:val="20"/>
          <w:szCs w:val="20"/>
        </w:rPr>
        <w:t xml:space="preserve">z kontroly, zápisnica z prerokovania protokolu, prípadne dodatok k protokolu alebo záznam </w:t>
      </w:r>
      <w:r w:rsidR="008943F5">
        <w:rPr>
          <w:rFonts w:asciiTheme="minorHAnsi" w:hAnsiTheme="minorHAnsi"/>
          <w:sz w:val="20"/>
          <w:szCs w:val="20"/>
        </w:rPr>
        <w:t xml:space="preserve"> </w:t>
      </w:r>
      <w:r w:rsidR="008943F5">
        <w:rPr>
          <w:rFonts w:asciiTheme="minorHAnsi" w:hAnsiTheme="minorHAnsi"/>
          <w:sz w:val="20"/>
          <w:szCs w:val="20"/>
        </w:rPr>
        <w:br/>
      </w:r>
      <w:r w:rsidRPr="00A72D99">
        <w:rPr>
          <w:rFonts w:asciiTheme="minorHAnsi" w:hAnsiTheme="minorHAnsi"/>
          <w:sz w:val="20"/>
          <w:szCs w:val="20"/>
        </w:rPr>
        <w:t>z kontroly). Rovnakým spôsobom je prijímateľ povinný informovať RO aj o všetkých revíznych postupoch týkajúcich sa predmetnej zákazky.</w:t>
      </w:r>
    </w:p>
    <w:p w14:paraId="024D9785" w14:textId="77777777" w:rsidR="00B376D8" w:rsidRPr="00B376D8" w:rsidRDefault="00B376D8" w:rsidP="009C3984">
      <w:pPr>
        <w:pStyle w:val="Odsekzoznamu"/>
        <w:numPr>
          <w:ilvl w:val="0"/>
          <w:numId w:val="205"/>
        </w:numPr>
        <w:spacing w:before="120" w:after="120"/>
        <w:ind w:left="721" w:hanging="437"/>
        <w:contextualSpacing w:val="0"/>
        <w:jc w:val="both"/>
        <w:rPr>
          <w:rFonts w:asciiTheme="minorHAnsi" w:hAnsiTheme="minorHAnsi"/>
          <w:b/>
          <w:sz w:val="20"/>
          <w:szCs w:val="20"/>
        </w:rPr>
      </w:pPr>
      <w:r w:rsidRPr="00B376D8">
        <w:rPr>
          <w:rFonts w:asciiTheme="minorHAnsi" w:hAnsiTheme="minorHAnsi"/>
          <w:b/>
          <w:sz w:val="20"/>
          <w:szCs w:val="20"/>
        </w:rPr>
        <w:t xml:space="preserve">Od 19.10.2018 je prijímateľ ako verejný obstarávateľ a obstarávateľ povinný uskutočniť verejné obstarávanie nadlimitných zákaziek , bez ohľadu na dátum jeho vyhlásenia, formou úplnej elektronickej komunikácie podľa § 20 ods.2 a 3 ZVO. K elektronickej komunikácii sa vzťahuje Vyhláška č. 41/2019 Úradu pre verejné obstarávanie, ktorou sa ustanovujú podrobnosti o technických a funkčných požiadavkách pre nástroje a zariadenia používané </w:t>
      </w:r>
      <w:r w:rsidR="008943F5">
        <w:rPr>
          <w:rFonts w:asciiTheme="minorHAnsi" w:hAnsiTheme="minorHAnsi"/>
          <w:b/>
          <w:sz w:val="20"/>
          <w:szCs w:val="20"/>
        </w:rPr>
        <w:t xml:space="preserve"> </w:t>
      </w:r>
      <w:r w:rsidR="008943F5">
        <w:rPr>
          <w:rFonts w:asciiTheme="minorHAnsi" w:hAnsiTheme="minorHAnsi"/>
          <w:b/>
          <w:sz w:val="20"/>
          <w:szCs w:val="20"/>
        </w:rPr>
        <w:br/>
      </w:r>
      <w:r w:rsidRPr="00B376D8">
        <w:rPr>
          <w:rFonts w:asciiTheme="minorHAnsi" w:hAnsiTheme="minorHAnsi"/>
          <w:b/>
          <w:sz w:val="20"/>
          <w:szCs w:val="20"/>
        </w:rPr>
        <w:t xml:space="preserve">na elektronickú komunikáciu vo verejnom obstarávaní.  Pozri tiež Výkladové stanovisko </w:t>
      </w:r>
      <w:r w:rsidR="008943F5">
        <w:rPr>
          <w:rFonts w:asciiTheme="minorHAnsi" w:hAnsiTheme="minorHAnsi"/>
          <w:b/>
          <w:sz w:val="20"/>
          <w:szCs w:val="20"/>
        </w:rPr>
        <w:t xml:space="preserve"> </w:t>
      </w:r>
      <w:r w:rsidR="008943F5">
        <w:rPr>
          <w:rFonts w:asciiTheme="minorHAnsi" w:hAnsiTheme="minorHAnsi"/>
          <w:b/>
          <w:sz w:val="20"/>
          <w:szCs w:val="20"/>
        </w:rPr>
        <w:br/>
      </w:r>
      <w:r w:rsidRPr="00B376D8">
        <w:rPr>
          <w:rFonts w:asciiTheme="minorHAnsi" w:hAnsiTheme="minorHAnsi"/>
          <w:b/>
          <w:sz w:val="20"/>
          <w:szCs w:val="20"/>
        </w:rPr>
        <w:t>č. 4/2018 ÚVO „Elektronická komunikácia a výmena informácií“.</w:t>
      </w:r>
    </w:p>
    <w:p w14:paraId="75BA6D47" w14:textId="77777777" w:rsidR="00E202FF" w:rsidRPr="0036560B" w:rsidRDefault="00E202FF" w:rsidP="007C6D4E">
      <w:pPr>
        <w:pStyle w:val="Popis"/>
        <w:ind w:left="720"/>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14:paraId="0BFF4432" w14:textId="77777777" w:rsidR="007B5571"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48730049" wp14:editId="7EDEC077">
            <wp:extent cx="5463540" cy="1165860"/>
            <wp:effectExtent l="0" t="0" r="609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14:paraId="5AE7DEE5" w14:textId="77777777" w:rsidR="00E202FF" w:rsidRPr="0036560B" w:rsidRDefault="00E202FF" w:rsidP="007B5571">
      <w:pPr>
        <w:ind w:left="426" w:hanging="142"/>
        <w:jc w:val="both"/>
        <w:rPr>
          <w:rFonts w:ascii="Calibri" w:hAnsi="Calibri"/>
          <w:color w:val="1F497D" w:themeColor="text2"/>
          <w:sz w:val="20"/>
          <w:szCs w:val="20"/>
        </w:rPr>
      </w:pPr>
    </w:p>
    <w:p w14:paraId="0C5EE1E5" w14:textId="77777777" w:rsidR="007B5571" w:rsidRPr="009C3984" w:rsidRDefault="00252342" w:rsidP="009C3984">
      <w:pPr>
        <w:pStyle w:val="Nadpis1"/>
        <w:spacing w:after="120"/>
        <w:ind w:left="444" w:firstLine="708"/>
      </w:pPr>
      <w:bookmarkStart w:id="640" w:name="_Toc463593718"/>
      <w:bookmarkStart w:id="641" w:name="_Toc26798970"/>
      <w:r w:rsidRPr="00757367">
        <w:t>1</w:t>
      </w:r>
      <w:r w:rsidR="00757367" w:rsidRPr="00757367">
        <w:t>7</w:t>
      </w:r>
      <w:r w:rsidRPr="00757367">
        <w:t xml:space="preserve">. </w:t>
      </w:r>
      <w:r w:rsidR="007B5571" w:rsidRPr="009C3984">
        <w:t>Lehoty kontroly  RO</w:t>
      </w:r>
      <w:bookmarkEnd w:id="640"/>
      <w:bookmarkEnd w:id="641"/>
    </w:p>
    <w:p w14:paraId="2F0CB47B" w14:textId="77777777" w:rsidR="009F5348" w:rsidRPr="00580825" w:rsidRDefault="009F5348" w:rsidP="001E4A93">
      <w:pPr>
        <w:pStyle w:val="Odsekzoznamu"/>
        <w:numPr>
          <w:ilvl w:val="0"/>
          <w:numId w:val="59"/>
        </w:numPr>
        <w:spacing w:before="120" w:after="120"/>
        <w:contextualSpacing w:val="0"/>
        <w:jc w:val="both"/>
        <w:rPr>
          <w:rFonts w:asciiTheme="minorHAnsi" w:hAnsiTheme="minorHAnsi"/>
          <w:b/>
          <w:sz w:val="20"/>
          <w:szCs w:val="20"/>
        </w:rPr>
      </w:pPr>
      <w:r w:rsidRPr="009F5348">
        <w:rPr>
          <w:rFonts w:asciiTheme="minorHAnsi" w:hAnsiTheme="minorHAnsi"/>
          <w:sz w:val="20"/>
          <w:szCs w:val="20"/>
        </w:rPr>
        <w:t xml:space="preserve">Lehoty na výkon finančnej kontroly VO alebo finančnej kontroly obstarávania začínajú pre RO plynúť </w:t>
      </w:r>
      <w:r w:rsidRPr="009F5348">
        <w:rPr>
          <w:rFonts w:asciiTheme="minorHAnsi" w:hAnsiTheme="minorHAnsi"/>
          <w:b/>
          <w:sz w:val="20"/>
          <w:szCs w:val="20"/>
        </w:rPr>
        <w:t>prvým pracovným dňom nasledujúcim po dni evidovania prijatej žiadosti prijímateľa</w:t>
      </w:r>
      <w:r w:rsidRPr="009F5348">
        <w:rPr>
          <w:rFonts w:asciiTheme="minorHAnsi" w:hAnsiTheme="minorHAnsi"/>
          <w:sz w:val="20"/>
          <w:szCs w:val="20"/>
        </w:rPr>
        <w:t xml:space="preserve">   </w:t>
      </w:r>
      <w:r w:rsidRPr="009F5348">
        <w:rPr>
          <w:rFonts w:asciiTheme="minorHAnsi" w:hAnsiTheme="minorHAnsi"/>
          <w:sz w:val="20"/>
          <w:szCs w:val="20"/>
        </w:rPr>
        <w:br/>
        <w:t xml:space="preserve">o vykonanie finančnej kontroly </w:t>
      </w:r>
      <w:r w:rsidRPr="00580825">
        <w:rPr>
          <w:rFonts w:asciiTheme="minorHAnsi" w:hAnsiTheme="minorHAnsi"/>
          <w:b/>
          <w:sz w:val="20"/>
          <w:szCs w:val="20"/>
        </w:rPr>
        <w:t xml:space="preserve">a predložení dokumentácie k VO alebo obstarávaniu na RO  </w:t>
      </w:r>
      <w:r w:rsidR="00580825">
        <w:rPr>
          <w:rFonts w:asciiTheme="minorHAnsi" w:hAnsiTheme="minorHAnsi"/>
          <w:b/>
          <w:sz w:val="20"/>
          <w:szCs w:val="20"/>
        </w:rPr>
        <w:t xml:space="preserve"> </w:t>
      </w:r>
      <w:r w:rsidR="00580825">
        <w:rPr>
          <w:rFonts w:asciiTheme="minorHAnsi" w:hAnsiTheme="minorHAnsi"/>
          <w:b/>
          <w:sz w:val="20"/>
          <w:szCs w:val="20"/>
        </w:rPr>
        <w:br/>
      </w:r>
      <w:r w:rsidRPr="00580825">
        <w:rPr>
          <w:rFonts w:asciiTheme="minorHAnsi" w:hAnsiTheme="minorHAnsi"/>
          <w:b/>
          <w:sz w:val="20"/>
          <w:szCs w:val="20"/>
        </w:rPr>
        <w:t xml:space="preserve">cez ITMS2014+.  </w:t>
      </w:r>
    </w:p>
    <w:p w14:paraId="1574A58F" w14:textId="77777777" w:rsidR="007B5571" w:rsidRPr="009177B2"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9177B2">
        <w:rPr>
          <w:rFonts w:asciiTheme="minorHAnsi" w:hAnsiTheme="minorHAnsi"/>
          <w:sz w:val="20"/>
          <w:szCs w:val="20"/>
        </w:rPr>
        <w:lastRenderedPageBreak/>
        <w:t xml:space="preserve">RO môže v odôvodnených prípadoch lehoty predĺžiť. Takéto </w:t>
      </w:r>
      <w:r w:rsidRPr="006137AB">
        <w:rPr>
          <w:rFonts w:asciiTheme="minorHAnsi" w:hAnsiTheme="minorHAnsi"/>
          <w:b/>
          <w:sz w:val="20"/>
          <w:szCs w:val="20"/>
        </w:rPr>
        <w:t xml:space="preserve">predĺženie lehoty oznámi RO prijímateľovi </w:t>
      </w:r>
      <w:r w:rsidRPr="009177B2">
        <w:rPr>
          <w:rFonts w:asciiTheme="minorHAnsi" w:hAnsiTheme="minorHAnsi"/>
          <w:sz w:val="20"/>
          <w:szCs w:val="20"/>
        </w:rPr>
        <w:t xml:space="preserve">spôsobom uvedeným v zmluve o NFP, resp. v inom záväznom dokumente, na ktorý zmluva o NFP odkazuje. </w:t>
      </w:r>
    </w:p>
    <w:p w14:paraId="37000E61" w14:textId="77777777"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V prípade spolupráce RO s inými orgánmi, alebo v prípade vyžiadania si znaleckého posudku alebo odborného stanoviska, oznámi RO prijímateľovi </w:t>
      </w:r>
      <w:r w:rsidRPr="006137AB">
        <w:rPr>
          <w:rFonts w:asciiTheme="minorHAnsi" w:hAnsiTheme="minorHAnsi"/>
          <w:b/>
          <w:sz w:val="20"/>
          <w:szCs w:val="20"/>
        </w:rPr>
        <w:t>prerušenie výkonu kontroly a plynutia lehoty</w:t>
      </w:r>
      <w:r w:rsidRPr="00A72D99">
        <w:rPr>
          <w:rFonts w:asciiTheme="minorHAnsi" w:hAnsiTheme="minorHAnsi"/>
          <w:sz w:val="20"/>
          <w:szCs w:val="20"/>
        </w:rPr>
        <w:t>, avšak bez konkretizácie tohto dôvodu, pričom ako dôvod tohto prerušenia bude uvedené „iné nevyhnutné úkony súvisiace s výkonom kontroly“.</w:t>
      </w:r>
    </w:p>
    <w:p w14:paraId="18347841" w14:textId="77777777"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V prípade, že RO zašle prijímateľovi </w:t>
      </w:r>
      <w:r w:rsidRPr="006137AB">
        <w:rPr>
          <w:rFonts w:asciiTheme="minorHAnsi" w:hAnsiTheme="minorHAnsi"/>
          <w:b/>
          <w:sz w:val="20"/>
          <w:szCs w:val="20"/>
        </w:rPr>
        <w:t>žiadosť o vysvetlenie, úpravu alebo doplnenie dokumentácie, určí v tejto žiadosti lehotu minimálne 5 pracovných dní a maximálne 10 pracovných dní</w:t>
      </w:r>
      <w:r w:rsidR="006137AB">
        <w:rPr>
          <w:rFonts w:asciiTheme="minorHAnsi" w:hAnsiTheme="minorHAnsi"/>
          <w:b/>
          <w:sz w:val="20"/>
          <w:szCs w:val="20"/>
        </w:rPr>
        <w:t xml:space="preserve"> </w:t>
      </w:r>
      <w:r w:rsidRPr="006137AB">
        <w:rPr>
          <w:rFonts w:asciiTheme="minorHAnsi" w:hAnsiTheme="minorHAnsi"/>
          <w:b/>
          <w:sz w:val="20"/>
          <w:szCs w:val="20"/>
        </w:rPr>
        <w:t>na zaslanie tohto vysvetlenia, doplnenia alebo úpravy zo strany prijímateľa</w:t>
      </w:r>
      <w:r w:rsidRPr="00A72D99">
        <w:rPr>
          <w:rFonts w:asciiTheme="minorHAnsi" w:hAnsiTheme="minorHAnsi"/>
          <w:sz w:val="20"/>
          <w:szCs w:val="20"/>
        </w:rPr>
        <w:t xml:space="preserve">. Dňom odoslania žiadosti prestáva plynúť lehota na výkon kontroly. </w:t>
      </w:r>
      <w:r w:rsidR="00510D1A">
        <w:rPr>
          <w:rFonts w:asciiTheme="minorHAnsi" w:hAnsiTheme="minorHAnsi"/>
          <w:sz w:val="20"/>
          <w:szCs w:val="20"/>
        </w:rPr>
        <w:t>Prvým pracovným d</w:t>
      </w:r>
      <w:r w:rsidRPr="00A72D99">
        <w:rPr>
          <w:rFonts w:asciiTheme="minorHAnsi" w:hAnsiTheme="minorHAnsi"/>
          <w:sz w:val="20"/>
          <w:szCs w:val="20"/>
        </w:rPr>
        <w:t>ňom</w:t>
      </w:r>
      <w:r w:rsidR="00510D1A">
        <w:rPr>
          <w:rFonts w:asciiTheme="minorHAnsi" w:hAnsiTheme="minorHAnsi"/>
          <w:sz w:val="20"/>
          <w:szCs w:val="20"/>
        </w:rPr>
        <w:t>,</w:t>
      </w:r>
      <w:r w:rsidRPr="00A72D99">
        <w:rPr>
          <w:rFonts w:asciiTheme="minorHAnsi" w:hAnsiTheme="minorHAnsi"/>
          <w:sz w:val="20"/>
          <w:szCs w:val="20"/>
        </w:rPr>
        <w:t xml:space="preserve"> nasledujúcim po dni doručenia vysvetlenia alebo doplnenia dokumentácie na RO</w:t>
      </w:r>
      <w:r w:rsidR="00510D1A">
        <w:rPr>
          <w:rFonts w:asciiTheme="minorHAnsi" w:hAnsiTheme="minorHAnsi"/>
          <w:sz w:val="20"/>
          <w:szCs w:val="20"/>
        </w:rPr>
        <w:t>,</w:t>
      </w:r>
      <w:r w:rsidRPr="00A72D99">
        <w:rPr>
          <w:rFonts w:asciiTheme="minorHAnsi" w:hAnsiTheme="minorHAnsi"/>
          <w:sz w:val="20"/>
          <w:szCs w:val="20"/>
        </w:rPr>
        <w:t xml:space="preserve"> </w:t>
      </w:r>
      <w:r w:rsidR="0030321F">
        <w:rPr>
          <w:rFonts w:asciiTheme="minorHAnsi" w:hAnsiTheme="minorHAnsi"/>
          <w:sz w:val="20"/>
          <w:szCs w:val="20"/>
        </w:rPr>
        <w:t>pokračuje plynutie</w:t>
      </w:r>
      <w:r w:rsidRPr="00A72D99">
        <w:rPr>
          <w:rFonts w:asciiTheme="minorHAnsi" w:hAnsiTheme="minorHAnsi"/>
          <w:sz w:val="20"/>
          <w:szCs w:val="20"/>
        </w:rPr>
        <w:t xml:space="preserve"> lehot</w:t>
      </w:r>
      <w:r w:rsidR="0030321F">
        <w:rPr>
          <w:rFonts w:asciiTheme="minorHAnsi" w:hAnsiTheme="minorHAnsi"/>
          <w:sz w:val="20"/>
          <w:szCs w:val="20"/>
        </w:rPr>
        <w:t>y</w:t>
      </w:r>
      <w:r w:rsidR="006137AB">
        <w:rPr>
          <w:rFonts w:asciiTheme="minorHAnsi" w:hAnsiTheme="minorHAnsi"/>
          <w:sz w:val="20"/>
          <w:szCs w:val="20"/>
        </w:rPr>
        <w:t xml:space="preserve"> </w:t>
      </w:r>
      <w:r w:rsidRPr="00A72D99">
        <w:rPr>
          <w:rFonts w:asciiTheme="minorHAnsi" w:hAnsiTheme="minorHAnsi"/>
          <w:sz w:val="20"/>
          <w:szCs w:val="20"/>
        </w:rPr>
        <w:t>na výkon kontroly VO.</w:t>
      </w:r>
    </w:p>
    <w:p w14:paraId="2FF6275D" w14:textId="77777777"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Ak RO nezašle návrh správy z kontroly (v prípade zistení nedostatkov) alebo správu z kontroly </w:t>
      </w:r>
      <w:r w:rsidR="00723E4C">
        <w:rPr>
          <w:rFonts w:asciiTheme="minorHAnsi" w:hAnsiTheme="minorHAnsi"/>
          <w:sz w:val="20"/>
          <w:szCs w:val="20"/>
        </w:rPr>
        <w:t xml:space="preserve"> </w:t>
      </w:r>
      <w:r w:rsidR="00723E4C">
        <w:rPr>
          <w:rFonts w:asciiTheme="minorHAnsi" w:hAnsiTheme="minorHAnsi"/>
          <w:sz w:val="20"/>
          <w:szCs w:val="20"/>
        </w:rPr>
        <w:br/>
      </w:r>
      <w:r w:rsidRPr="00A72D99">
        <w:rPr>
          <w:rFonts w:asciiTheme="minorHAnsi" w:hAnsiTheme="minorHAnsi"/>
          <w:sz w:val="20"/>
          <w:szCs w:val="20"/>
        </w:rPr>
        <w:t>(v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14:paraId="1150D4C8" w14:textId="77777777"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43"/>
        <w:gridCol w:w="1951"/>
        <w:gridCol w:w="4252"/>
      </w:tblGrid>
      <w:tr w:rsidR="007B5571" w:rsidRPr="00785C19" w14:paraId="38D2D980" w14:textId="77777777" w:rsidTr="00331B1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14:paraId="64FFC6C2" w14:textId="77777777"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1951" w:type="dxa"/>
            <w:tcBorders>
              <w:top w:val="none" w:sz="0" w:space="0" w:color="auto"/>
              <w:left w:val="none" w:sz="0" w:space="0" w:color="auto"/>
              <w:bottom w:val="none" w:sz="0" w:space="0" w:color="auto"/>
              <w:right w:val="none" w:sz="0" w:space="0" w:color="auto"/>
            </w:tcBorders>
            <w:shd w:val="clear" w:color="auto" w:fill="F79646" w:themeFill="accent6"/>
          </w:tcPr>
          <w:p w14:paraId="4378F2F8" w14:textId="77777777"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r w:rsidR="00510D1A">
              <w:rPr>
                <w:rFonts w:asciiTheme="minorHAnsi" w:hAnsiTheme="minorHAnsi"/>
                <w:sz w:val="20"/>
                <w:szCs w:val="20"/>
              </w:rPr>
              <w:t xml:space="preserve"> = PD</w:t>
            </w:r>
            <w:r w:rsidRPr="00A72D99">
              <w:rPr>
                <w:rFonts w:asciiTheme="minorHAnsi" w:hAnsiTheme="minorHAnsi"/>
                <w:sz w:val="20"/>
                <w:szCs w:val="20"/>
              </w:rPr>
              <w:t>)</w:t>
            </w:r>
          </w:p>
        </w:tc>
        <w:tc>
          <w:tcPr>
            <w:tcW w:w="4252" w:type="dxa"/>
            <w:tcBorders>
              <w:top w:val="none" w:sz="0" w:space="0" w:color="auto"/>
              <w:left w:val="none" w:sz="0" w:space="0" w:color="auto"/>
              <w:bottom w:val="none" w:sz="0" w:space="0" w:color="auto"/>
              <w:right w:val="none" w:sz="0" w:space="0" w:color="auto"/>
            </w:tcBorders>
            <w:shd w:val="clear" w:color="auto" w:fill="F79646" w:themeFill="accent6"/>
          </w:tcPr>
          <w:p w14:paraId="120DDC8D" w14:textId="77777777"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14:paraId="1E75CEA4" w14:textId="77777777" w:rsidTr="00A156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14:paraId="0BEED9E5" w14:textId="77777777" w:rsidR="007B5571" w:rsidRPr="00A72D99" w:rsidRDefault="007B5571" w:rsidP="00510D1A">
            <w:pPr>
              <w:pStyle w:val="Odsekzoznamu"/>
              <w:ind w:left="176" w:hanging="176"/>
              <w:rPr>
                <w:rFonts w:asciiTheme="minorHAnsi" w:hAnsiTheme="minorHAnsi"/>
                <w:b w:val="0"/>
                <w:sz w:val="20"/>
                <w:szCs w:val="20"/>
              </w:rPr>
            </w:pPr>
            <w:r w:rsidRPr="00A72D99">
              <w:rPr>
                <w:rFonts w:asciiTheme="minorHAnsi" w:hAnsiTheme="minorHAnsi"/>
                <w:sz w:val="20"/>
                <w:szCs w:val="20"/>
              </w:rPr>
              <w:t>Prvá ex</w:t>
            </w:r>
            <w:r w:rsidR="00510D1A">
              <w:rPr>
                <w:rFonts w:asciiTheme="minorHAnsi" w:hAnsiTheme="minorHAnsi"/>
                <w:sz w:val="20"/>
                <w:szCs w:val="20"/>
              </w:rPr>
              <w:t xml:space="preserve"> </w:t>
            </w:r>
            <w:r w:rsidRPr="00A72D99">
              <w:rPr>
                <w:rFonts w:asciiTheme="minorHAnsi" w:hAnsiTheme="minorHAnsi"/>
                <w:sz w:val="20"/>
                <w:szCs w:val="20"/>
              </w:rPr>
              <w:t>ante kontrola</w:t>
            </w:r>
          </w:p>
        </w:tc>
        <w:tc>
          <w:tcPr>
            <w:tcW w:w="1951" w:type="dxa"/>
            <w:tcBorders>
              <w:left w:val="none" w:sz="0" w:space="0" w:color="auto"/>
              <w:right w:val="none" w:sz="0" w:space="0" w:color="auto"/>
            </w:tcBorders>
            <w:shd w:val="clear" w:color="auto" w:fill="FBD4B4" w:themeFill="accent6" w:themeFillTint="66"/>
          </w:tcPr>
          <w:p w14:paraId="6529EA39" w14:textId="77777777"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15</w:t>
            </w:r>
            <w:r w:rsidR="00AB158D">
              <w:rPr>
                <w:rFonts w:asciiTheme="minorHAnsi" w:hAnsiTheme="minorHAnsi"/>
                <w:b/>
                <w:sz w:val="20"/>
                <w:szCs w:val="20"/>
              </w:rPr>
              <w:t xml:space="preserve"> PD</w:t>
            </w:r>
          </w:p>
        </w:tc>
        <w:tc>
          <w:tcPr>
            <w:tcW w:w="4252" w:type="dxa"/>
            <w:tcBorders>
              <w:left w:val="none" w:sz="0" w:space="0" w:color="auto"/>
              <w:right w:val="none" w:sz="0" w:space="0" w:color="auto"/>
            </w:tcBorders>
            <w:shd w:val="clear" w:color="auto" w:fill="FBD4B4" w:themeFill="accent6" w:themeFillTint="66"/>
          </w:tcPr>
          <w:p w14:paraId="140B8A37" w14:textId="77777777" w:rsidR="004032EF" w:rsidRDefault="00236879" w:rsidP="00A1562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w:t>
            </w:r>
            <w:r w:rsidR="004032EF">
              <w:rPr>
                <w:rFonts w:asciiTheme="minorHAnsi" w:hAnsiTheme="minorHAnsi"/>
                <w:sz w:val="20"/>
                <w:szCs w:val="20"/>
              </w:rPr>
              <w:t>nie je povinná;</w:t>
            </w:r>
          </w:p>
          <w:p w14:paraId="19C21CFA" w14:textId="77777777" w:rsidR="00236879" w:rsidRDefault="004032EF" w:rsidP="00A1562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w:t>
            </w:r>
            <w:r w:rsidR="00236879">
              <w:rPr>
                <w:rFonts w:asciiTheme="minorHAnsi" w:hAnsiTheme="minorHAnsi"/>
                <w:sz w:val="20"/>
                <w:szCs w:val="20"/>
              </w:rPr>
              <w:t>RO vykoná kontrolu len v prípade</w:t>
            </w:r>
            <w:r w:rsidR="00A15628">
              <w:rPr>
                <w:rFonts w:asciiTheme="minorHAnsi" w:hAnsiTheme="minorHAnsi"/>
                <w:sz w:val="20"/>
                <w:szCs w:val="20"/>
              </w:rPr>
              <w:t xml:space="preserve"> dobrovoľn</w:t>
            </w:r>
            <w:r w:rsidR="00236879">
              <w:rPr>
                <w:rFonts w:asciiTheme="minorHAnsi" w:hAnsiTheme="minorHAnsi"/>
                <w:sz w:val="20"/>
                <w:szCs w:val="20"/>
              </w:rPr>
              <w:t xml:space="preserve">ej  žiadosti </w:t>
            </w:r>
            <w:r>
              <w:rPr>
                <w:rFonts w:asciiTheme="minorHAnsi" w:hAnsiTheme="minorHAnsi"/>
                <w:sz w:val="20"/>
                <w:szCs w:val="20"/>
              </w:rPr>
              <w:t xml:space="preserve">Prijímateľa o jej vykonanie </w:t>
            </w:r>
            <w:r w:rsidR="00A15628">
              <w:rPr>
                <w:rFonts w:asciiTheme="minorHAnsi" w:hAnsiTheme="minorHAnsi"/>
                <w:sz w:val="20"/>
                <w:szCs w:val="20"/>
              </w:rPr>
              <w:t>a v</w:t>
            </w:r>
            <w:r w:rsidR="007B5571" w:rsidRPr="00AB158D">
              <w:rPr>
                <w:rFonts w:asciiTheme="minorHAnsi" w:hAnsiTheme="minorHAnsi"/>
                <w:sz w:val="20"/>
                <w:szCs w:val="20"/>
              </w:rPr>
              <w:t xml:space="preserve">zťahuje sa </w:t>
            </w:r>
            <w:r w:rsidR="00A15628">
              <w:rPr>
                <w:rFonts w:asciiTheme="minorHAnsi" w:hAnsiTheme="minorHAnsi"/>
                <w:sz w:val="20"/>
                <w:szCs w:val="20"/>
              </w:rPr>
              <w:t xml:space="preserve">len </w:t>
            </w:r>
            <w:r>
              <w:rPr>
                <w:rFonts w:asciiTheme="minorHAnsi" w:hAnsiTheme="minorHAnsi"/>
                <w:sz w:val="20"/>
                <w:szCs w:val="20"/>
              </w:rPr>
              <w:t>n</w:t>
            </w:r>
            <w:r w:rsidR="007B5571" w:rsidRPr="00AB158D">
              <w:rPr>
                <w:rFonts w:asciiTheme="minorHAnsi" w:hAnsiTheme="minorHAnsi"/>
                <w:sz w:val="20"/>
                <w:szCs w:val="20"/>
              </w:rPr>
              <w:t xml:space="preserve">a </w:t>
            </w:r>
            <w:r w:rsidR="009F5348" w:rsidRPr="009F5348">
              <w:rPr>
                <w:rFonts w:asciiTheme="minorHAnsi" w:hAnsiTheme="minorHAnsi"/>
                <w:sz w:val="20"/>
                <w:szCs w:val="20"/>
              </w:rPr>
              <w:t>všetk</w:t>
            </w:r>
            <w:r w:rsidR="009F5348">
              <w:rPr>
                <w:rFonts w:asciiTheme="minorHAnsi" w:hAnsiTheme="minorHAnsi"/>
                <w:sz w:val="20"/>
                <w:szCs w:val="20"/>
              </w:rPr>
              <w:t>y</w:t>
            </w:r>
            <w:r w:rsidR="009F5348" w:rsidRPr="009F5348">
              <w:rPr>
                <w:rFonts w:asciiTheme="minorHAnsi" w:hAnsiTheme="minorHAnsi"/>
                <w:sz w:val="20"/>
                <w:szCs w:val="20"/>
              </w:rPr>
              <w:t xml:space="preserve"> nadlimitn</w:t>
            </w:r>
            <w:r w:rsidR="009F5348">
              <w:rPr>
                <w:rFonts w:asciiTheme="minorHAnsi" w:hAnsiTheme="minorHAnsi"/>
                <w:sz w:val="20"/>
                <w:szCs w:val="20"/>
              </w:rPr>
              <w:t>é</w:t>
            </w:r>
            <w:r w:rsidR="009F5348" w:rsidRPr="009F5348">
              <w:rPr>
                <w:rFonts w:asciiTheme="minorHAnsi" w:hAnsiTheme="minorHAnsi"/>
                <w:sz w:val="20"/>
                <w:szCs w:val="20"/>
              </w:rPr>
              <w:t xml:space="preserve"> postup</w:t>
            </w:r>
            <w:r w:rsidR="009F5348">
              <w:rPr>
                <w:rFonts w:asciiTheme="minorHAnsi" w:hAnsiTheme="minorHAnsi"/>
                <w:sz w:val="20"/>
                <w:szCs w:val="20"/>
              </w:rPr>
              <w:t>y</w:t>
            </w:r>
            <w:r w:rsidR="009F5348" w:rsidRPr="009F5348">
              <w:rPr>
                <w:rFonts w:asciiTheme="minorHAnsi" w:hAnsiTheme="minorHAnsi"/>
                <w:sz w:val="20"/>
                <w:szCs w:val="20"/>
              </w:rPr>
              <w:t xml:space="preserve"> zadávania zákaziek </w:t>
            </w:r>
            <w:r w:rsidR="00DB30A9">
              <w:rPr>
                <w:rFonts w:asciiTheme="minorHAnsi" w:hAnsiTheme="minorHAnsi"/>
                <w:sz w:val="20"/>
                <w:szCs w:val="20"/>
              </w:rPr>
              <w:t xml:space="preserve"> </w:t>
            </w:r>
            <w:r>
              <w:rPr>
                <w:rFonts w:asciiTheme="minorHAnsi" w:hAnsiTheme="minorHAnsi"/>
                <w:sz w:val="20"/>
                <w:szCs w:val="20"/>
              </w:rPr>
              <w:t>a</w:t>
            </w:r>
            <w:r w:rsidR="009F5348" w:rsidRPr="009F5348">
              <w:rPr>
                <w:rFonts w:asciiTheme="minorHAnsi" w:hAnsiTheme="minorHAnsi"/>
                <w:sz w:val="20"/>
                <w:szCs w:val="20"/>
              </w:rPr>
              <w:t xml:space="preserve"> podlimitných zákaziek na</w:t>
            </w:r>
            <w:r w:rsidR="009F5348">
              <w:rPr>
                <w:rFonts w:asciiTheme="minorHAnsi" w:hAnsiTheme="minorHAnsi"/>
                <w:sz w:val="20"/>
                <w:szCs w:val="20"/>
              </w:rPr>
              <w:t xml:space="preserve"> </w:t>
            </w:r>
            <w:r>
              <w:rPr>
                <w:rFonts w:asciiTheme="minorHAnsi" w:hAnsiTheme="minorHAnsi"/>
                <w:sz w:val="20"/>
                <w:szCs w:val="20"/>
              </w:rPr>
              <w:t>us</w:t>
            </w:r>
            <w:r w:rsidR="009F5348">
              <w:rPr>
                <w:rFonts w:asciiTheme="minorHAnsi" w:hAnsiTheme="minorHAnsi"/>
                <w:sz w:val="20"/>
                <w:szCs w:val="20"/>
              </w:rPr>
              <w:t xml:space="preserve">kutočnenie </w:t>
            </w:r>
            <w:r w:rsidR="009F5348" w:rsidRPr="009F5348">
              <w:rPr>
                <w:rFonts w:asciiTheme="minorHAnsi" w:hAnsiTheme="minorHAnsi"/>
                <w:sz w:val="20"/>
                <w:szCs w:val="20"/>
              </w:rPr>
              <w:t xml:space="preserve"> stavebn</w:t>
            </w:r>
            <w:r w:rsidR="009F5348">
              <w:rPr>
                <w:rFonts w:asciiTheme="minorHAnsi" w:hAnsiTheme="minorHAnsi"/>
                <w:sz w:val="20"/>
                <w:szCs w:val="20"/>
              </w:rPr>
              <w:t>ých prác</w:t>
            </w:r>
            <w:r>
              <w:rPr>
                <w:rFonts w:asciiTheme="minorHAnsi" w:hAnsiTheme="minorHAnsi"/>
                <w:sz w:val="20"/>
                <w:szCs w:val="20"/>
              </w:rPr>
              <w:t>;</w:t>
            </w:r>
            <w:r w:rsidR="00A15628">
              <w:rPr>
                <w:rFonts w:asciiTheme="minorHAnsi" w:hAnsiTheme="minorHAnsi"/>
                <w:sz w:val="20"/>
                <w:szCs w:val="20"/>
              </w:rPr>
              <w:t xml:space="preserve"> </w:t>
            </w:r>
          </w:p>
          <w:p w14:paraId="46DE50C0" w14:textId="77777777" w:rsidR="004032EF" w:rsidRPr="004032EF" w:rsidRDefault="004032EF" w:rsidP="00A1562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u w:val="single"/>
              </w:rPr>
            </w:pPr>
            <w:r w:rsidRPr="004032EF">
              <w:rPr>
                <w:rFonts w:asciiTheme="minorHAnsi" w:hAnsiTheme="minorHAnsi"/>
                <w:sz w:val="20"/>
                <w:szCs w:val="20"/>
                <w:u w:val="single"/>
              </w:rPr>
              <w:t>poznámka:</w:t>
            </w:r>
          </w:p>
          <w:p w14:paraId="59CCBCDA" w14:textId="77777777" w:rsidR="007B5571" w:rsidRPr="00AB158D" w:rsidRDefault="00236879" w:rsidP="004032EF">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P</w:t>
            </w:r>
            <w:r w:rsidRPr="00236879">
              <w:rPr>
                <w:rFonts w:asciiTheme="minorHAnsi" w:hAnsiTheme="minorHAnsi"/>
                <w:sz w:val="20"/>
                <w:szCs w:val="20"/>
              </w:rPr>
              <w:t xml:space="preserve">rijímateľ môže pred vykonaním ex ante kontroly VO, ak ide o nadlimitnú zákazku alebo nadlimitnú koncesiu, úplne alebo sčasti financovanú z prostriedkov EÚ, požiadať ÚVO </w:t>
            </w:r>
            <w:r>
              <w:rPr>
                <w:rFonts w:asciiTheme="minorHAnsi" w:hAnsiTheme="minorHAnsi"/>
                <w:sz w:val="20"/>
                <w:szCs w:val="20"/>
              </w:rPr>
              <w:t xml:space="preserve">      </w:t>
            </w:r>
            <w:r w:rsidRPr="00236879">
              <w:rPr>
                <w:rFonts w:asciiTheme="minorHAnsi" w:hAnsiTheme="minorHAnsi"/>
                <w:sz w:val="20"/>
                <w:szCs w:val="20"/>
              </w:rPr>
              <w:t xml:space="preserve">o ex ante posúdenie dokumentov </w:t>
            </w:r>
            <w:r>
              <w:rPr>
                <w:rFonts w:asciiTheme="minorHAnsi" w:hAnsiTheme="minorHAnsi"/>
                <w:sz w:val="20"/>
                <w:szCs w:val="20"/>
              </w:rPr>
              <w:t xml:space="preserve">                            </w:t>
            </w:r>
            <w:r w:rsidRPr="00236879">
              <w:rPr>
                <w:rFonts w:asciiTheme="minorHAnsi" w:hAnsiTheme="minorHAnsi"/>
                <w:sz w:val="20"/>
                <w:szCs w:val="20"/>
              </w:rPr>
              <w:t>pred vyhlásením alebo začatím verejného obstarávania podľa § 168 ZVO</w:t>
            </w:r>
            <w:r>
              <w:rPr>
                <w:rFonts w:asciiTheme="minorHAnsi" w:hAnsiTheme="minorHAnsi"/>
                <w:sz w:val="20"/>
                <w:szCs w:val="20"/>
              </w:rPr>
              <w:t xml:space="preserve"> + v</w:t>
            </w:r>
            <w:r w:rsidRPr="00236879">
              <w:rPr>
                <w:rFonts w:asciiTheme="minorHAnsi" w:hAnsiTheme="minorHAnsi"/>
                <w:sz w:val="20"/>
                <w:szCs w:val="20"/>
              </w:rPr>
              <w:t xml:space="preserve">ýsledok ex ante posúdenia ÚVO predloží </w:t>
            </w:r>
            <w:r w:rsidR="004032EF">
              <w:rPr>
                <w:rFonts w:asciiTheme="minorHAnsi" w:hAnsiTheme="minorHAnsi"/>
                <w:sz w:val="20"/>
                <w:szCs w:val="20"/>
              </w:rPr>
              <w:t xml:space="preserve">Prijímateľ </w:t>
            </w:r>
            <w:r w:rsidRPr="00236879">
              <w:rPr>
                <w:rFonts w:asciiTheme="minorHAnsi" w:hAnsiTheme="minorHAnsi"/>
                <w:sz w:val="20"/>
                <w:szCs w:val="20"/>
              </w:rPr>
              <w:t>aj RO</w:t>
            </w:r>
          </w:p>
        </w:tc>
      </w:tr>
      <w:tr w:rsidR="007B5571" w:rsidRPr="00785C19" w14:paraId="4240BD2F" w14:textId="77777777" w:rsidTr="00A15628">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14:paraId="28851C15" w14:textId="77777777" w:rsidR="007B5571" w:rsidRPr="00A72D99" w:rsidRDefault="007B5571" w:rsidP="00510D1A">
            <w:pPr>
              <w:pStyle w:val="Odsekzoznamu"/>
              <w:ind w:left="0"/>
              <w:rPr>
                <w:rFonts w:asciiTheme="minorHAnsi" w:hAnsiTheme="minorHAnsi"/>
                <w:b w:val="0"/>
                <w:sz w:val="20"/>
                <w:szCs w:val="20"/>
              </w:rPr>
            </w:pPr>
            <w:r w:rsidRPr="00A72D99">
              <w:rPr>
                <w:rFonts w:asciiTheme="minorHAnsi" w:hAnsiTheme="minorHAnsi"/>
                <w:sz w:val="20"/>
                <w:szCs w:val="20"/>
              </w:rPr>
              <w:t>Druhá ex</w:t>
            </w:r>
            <w:r w:rsidR="00510D1A">
              <w:rPr>
                <w:rFonts w:asciiTheme="minorHAnsi" w:hAnsiTheme="minorHAnsi"/>
                <w:sz w:val="20"/>
                <w:szCs w:val="20"/>
              </w:rPr>
              <w:t xml:space="preserve"> </w:t>
            </w:r>
            <w:r w:rsidRPr="00A72D99">
              <w:rPr>
                <w:rFonts w:asciiTheme="minorHAnsi" w:hAnsiTheme="minorHAnsi"/>
                <w:sz w:val="20"/>
                <w:szCs w:val="20"/>
              </w:rPr>
              <w:t>ante kontrola</w:t>
            </w:r>
            <w:r w:rsidR="00C661FD">
              <w:rPr>
                <w:rFonts w:asciiTheme="minorHAnsi" w:hAnsiTheme="minorHAnsi"/>
                <w:sz w:val="20"/>
                <w:szCs w:val="20"/>
              </w:rPr>
              <w:t xml:space="preserve"> (pred podpisom zmluvy s úspešným uchádzačom)</w:t>
            </w:r>
          </w:p>
        </w:tc>
        <w:tc>
          <w:tcPr>
            <w:tcW w:w="1951" w:type="dxa"/>
            <w:shd w:val="clear" w:color="auto" w:fill="FBD4B4" w:themeFill="accent6" w:themeFillTint="66"/>
          </w:tcPr>
          <w:p w14:paraId="15931571" w14:textId="77777777" w:rsidR="007B5571" w:rsidRPr="00AB7278" w:rsidRDefault="00AB7278"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AB7278">
              <w:rPr>
                <w:rFonts w:asciiTheme="minorHAnsi" w:hAnsiTheme="minorHAnsi"/>
                <w:b/>
                <w:sz w:val="20"/>
                <w:szCs w:val="20"/>
              </w:rPr>
              <w:t>20 PD</w:t>
            </w:r>
          </w:p>
        </w:tc>
        <w:tc>
          <w:tcPr>
            <w:tcW w:w="4252" w:type="dxa"/>
            <w:shd w:val="clear" w:color="auto" w:fill="FBD4B4" w:themeFill="accent6" w:themeFillTint="66"/>
          </w:tcPr>
          <w:p w14:paraId="46AA524A" w14:textId="77777777" w:rsidR="00AB7278" w:rsidRDefault="00AB7278" w:rsidP="00AB727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nie je povinná;</w:t>
            </w:r>
          </w:p>
          <w:p w14:paraId="0F23AA3E" w14:textId="77777777" w:rsidR="001E4D27" w:rsidRDefault="00AB7278" w:rsidP="00AB727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w:t>
            </w:r>
            <w:r w:rsidRPr="00AB7278">
              <w:rPr>
                <w:rFonts w:asciiTheme="minorHAnsi" w:hAnsiTheme="minorHAnsi"/>
                <w:sz w:val="20"/>
                <w:szCs w:val="20"/>
              </w:rPr>
              <w:t>RO nevykoná druhú ex ante kontrolu vo vzťahu k nadlimitným postupom zadávania zákaziek, ktoré sú predmetom povinnej kontroly ÚVO v zmysle § 169 ods. 2 ZVO</w:t>
            </w:r>
            <w:r>
              <w:rPr>
                <w:rFonts w:asciiTheme="minorHAnsi" w:hAnsiTheme="minorHAnsi"/>
                <w:sz w:val="20"/>
                <w:szCs w:val="20"/>
              </w:rPr>
              <w:t xml:space="preserve"> +</w:t>
            </w:r>
            <w:r w:rsidRPr="00AB7278">
              <w:rPr>
                <w:rFonts w:asciiTheme="minorHAnsi" w:hAnsiTheme="minorHAnsi"/>
                <w:sz w:val="20"/>
                <w:szCs w:val="20"/>
              </w:rPr>
              <w:t xml:space="preserve"> Prijímateľ je v tomto prípade povinný podať podnet na ÚVO podľa § 169 ods. 1 písm. b) v spojení s § 169 ods. 2 ZVO a v prípade rozhodnutia ÚVO o zrušení použitého postupu zadávania zákazky (§ 175 ods. 1 písm. a) ZVO) alebo nariadení odstránenia protiprávneho stavu (§ 175 ods. 1 písm. b) ZVO), je prijímateľ povinný postupovať v súlade s rozhodnutím ÚVO</w:t>
            </w:r>
            <w:r w:rsidR="001E4D27">
              <w:rPr>
                <w:rFonts w:asciiTheme="minorHAnsi" w:hAnsiTheme="minorHAnsi"/>
                <w:sz w:val="20"/>
                <w:szCs w:val="20"/>
              </w:rPr>
              <w:t>;</w:t>
            </w:r>
          </w:p>
          <w:p w14:paraId="6646B954" w14:textId="77777777" w:rsidR="0026201F" w:rsidRPr="00AB158D" w:rsidRDefault="001E4D27" w:rsidP="001E4D2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a</w:t>
            </w:r>
            <w:r w:rsidRPr="001E4D27">
              <w:rPr>
                <w:rFonts w:asciiTheme="minorHAnsi" w:hAnsiTheme="minorHAnsi"/>
                <w:sz w:val="20"/>
                <w:szCs w:val="20"/>
              </w:rPr>
              <w:t xml:space="preserve">k </w:t>
            </w:r>
            <w:r>
              <w:rPr>
                <w:rFonts w:asciiTheme="minorHAnsi" w:hAnsiTheme="minorHAnsi"/>
                <w:sz w:val="20"/>
                <w:szCs w:val="20"/>
              </w:rPr>
              <w:t>P</w:t>
            </w:r>
            <w:r w:rsidRPr="001E4D27">
              <w:rPr>
                <w:rFonts w:asciiTheme="minorHAnsi" w:hAnsiTheme="minorHAnsi"/>
                <w:sz w:val="20"/>
                <w:szCs w:val="20"/>
              </w:rPr>
              <w:t xml:space="preserve">rijímateľ dobrovoľne predloží dokumentáciu k zákazke </w:t>
            </w:r>
            <w:r>
              <w:rPr>
                <w:rFonts w:asciiTheme="minorHAnsi" w:hAnsiTheme="minorHAnsi"/>
                <w:sz w:val="20"/>
                <w:szCs w:val="20"/>
              </w:rPr>
              <w:t>rovnej a nad</w:t>
            </w:r>
            <w:r w:rsidRPr="001E4D27">
              <w:rPr>
                <w:rFonts w:asciiTheme="minorHAnsi" w:hAnsiTheme="minorHAnsi"/>
                <w:sz w:val="20"/>
                <w:szCs w:val="20"/>
              </w:rPr>
              <w:t xml:space="preserve"> 100 000 eur </w:t>
            </w:r>
            <w:r>
              <w:rPr>
                <w:rFonts w:asciiTheme="minorHAnsi" w:hAnsiTheme="minorHAnsi"/>
                <w:sz w:val="20"/>
                <w:szCs w:val="20"/>
              </w:rPr>
              <w:t xml:space="preserve">a nespadajúcej pod ZVO (MP CKO č.12) </w:t>
            </w:r>
            <w:r w:rsidRPr="001E4D27">
              <w:rPr>
                <w:rFonts w:asciiTheme="minorHAnsi" w:hAnsiTheme="minorHAnsi"/>
                <w:sz w:val="20"/>
                <w:szCs w:val="20"/>
              </w:rPr>
              <w:t xml:space="preserve">na kontrolu ešte pred </w:t>
            </w:r>
            <w:r w:rsidRPr="001E4D27">
              <w:rPr>
                <w:rFonts w:asciiTheme="minorHAnsi" w:hAnsiTheme="minorHAnsi"/>
                <w:sz w:val="20"/>
                <w:szCs w:val="20"/>
              </w:rPr>
              <w:lastRenderedPageBreak/>
              <w:t xml:space="preserve">podpisom zmluvy s úspešným dodávateľom na </w:t>
            </w:r>
            <w:r>
              <w:rPr>
                <w:rFonts w:asciiTheme="minorHAnsi" w:hAnsiTheme="minorHAnsi"/>
                <w:sz w:val="20"/>
                <w:szCs w:val="20"/>
              </w:rPr>
              <w:t xml:space="preserve">druh </w:t>
            </w:r>
            <w:r w:rsidRPr="001E4D27">
              <w:rPr>
                <w:rFonts w:asciiTheme="minorHAnsi" w:hAnsiTheme="minorHAnsi"/>
                <w:sz w:val="20"/>
                <w:szCs w:val="20"/>
              </w:rPr>
              <w:t>ex-ante kontrolu, tak lehota na výkon ex-ante kontroly je 20 pracovných dní</w:t>
            </w:r>
            <w:r w:rsidR="00AB7278">
              <w:rPr>
                <w:rFonts w:asciiTheme="minorHAnsi" w:hAnsiTheme="minorHAnsi"/>
                <w:sz w:val="20"/>
                <w:szCs w:val="20"/>
              </w:rPr>
              <w:t xml:space="preserve"> </w:t>
            </w:r>
          </w:p>
        </w:tc>
      </w:tr>
      <w:tr w:rsidR="007B5571" w:rsidRPr="00785C19" w14:paraId="7A8ACF3F" w14:textId="77777777" w:rsidTr="00A156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14:paraId="48A67C9B" w14:textId="77777777" w:rsidR="00692911" w:rsidRDefault="007B5571" w:rsidP="00510D1A">
            <w:pPr>
              <w:pStyle w:val="Odsekzoznamu"/>
              <w:ind w:left="0"/>
              <w:rPr>
                <w:rFonts w:asciiTheme="minorHAnsi" w:hAnsiTheme="minorHAnsi"/>
                <w:sz w:val="20"/>
                <w:szCs w:val="20"/>
              </w:rPr>
            </w:pPr>
            <w:r w:rsidRPr="00A72D99">
              <w:rPr>
                <w:rFonts w:asciiTheme="minorHAnsi" w:hAnsiTheme="minorHAnsi"/>
                <w:sz w:val="20"/>
                <w:szCs w:val="20"/>
              </w:rPr>
              <w:lastRenderedPageBreak/>
              <w:t xml:space="preserve">Štandardná </w:t>
            </w:r>
          </w:p>
          <w:p w14:paraId="3607198E" w14:textId="77777777" w:rsidR="007B5571" w:rsidRPr="00A72D99" w:rsidRDefault="007B5571" w:rsidP="00510D1A">
            <w:pPr>
              <w:pStyle w:val="Odsekzoznamu"/>
              <w:ind w:left="0"/>
              <w:rPr>
                <w:rFonts w:asciiTheme="minorHAnsi" w:hAnsiTheme="minorHAnsi"/>
                <w:b w:val="0"/>
                <w:sz w:val="20"/>
                <w:szCs w:val="20"/>
              </w:rPr>
            </w:pPr>
            <w:r w:rsidRPr="00A72D99">
              <w:rPr>
                <w:rFonts w:asciiTheme="minorHAnsi" w:hAnsiTheme="minorHAnsi"/>
                <w:sz w:val="20"/>
                <w:szCs w:val="20"/>
              </w:rPr>
              <w:t>ex</w:t>
            </w:r>
            <w:r w:rsidR="00510D1A">
              <w:rPr>
                <w:rFonts w:asciiTheme="minorHAnsi" w:hAnsiTheme="minorHAnsi"/>
                <w:sz w:val="20"/>
                <w:szCs w:val="20"/>
              </w:rPr>
              <w:t xml:space="preserve"> </w:t>
            </w:r>
            <w:r w:rsidRPr="00A72D99">
              <w:rPr>
                <w:rFonts w:asciiTheme="minorHAnsi" w:hAnsiTheme="minorHAnsi"/>
                <w:sz w:val="20"/>
                <w:szCs w:val="20"/>
              </w:rPr>
              <w:t>post kontrola</w:t>
            </w:r>
          </w:p>
        </w:tc>
        <w:tc>
          <w:tcPr>
            <w:tcW w:w="1951" w:type="dxa"/>
            <w:tcBorders>
              <w:left w:val="none" w:sz="0" w:space="0" w:color="auto"/>
              <w:right w:val="none" w:sz="0" w:space="0" w:color="auto"/>
            </w:tcBorders>
          </w:tcPr>
          <w:p w14:paraId="496C2EDB" w14:textId="77777777"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20</w:t>
            </w:r>
            <w:r w:rsidR="00ED5278">
              <w:rPr>
                <w:rFonts w:asciiTheme="minorHAnsi" w:hAnsiTheme="minorHAnsi"/>
                <w:b/>
                <w:sz w:val="20"/>
                <w:szCs w:val="20"/>
              </w:rPr>
              <w:t xml:space="preserve"> PD</w:t>
            </w:r>
          </w:p>
          <w:p w14:paraId="564E7255" w14:textId="77777777" w:rsidR="00F2319A" w:rsidRPr="00A72D99" w:rsidRDefault="001E4D27" w:rsidP="001E4D27">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E4D27">
              <w:rPr>
                <w:rFonts w:asciiTheme="minorHAnsi" w:hAnsiTheme="minorHAnsi"/>
                <w:b/>
                <w:sz w:val="20"/>
                <w:szCs w:val="20"/>
              </w:rPr>
              <w:t>15 PD</w:t>
            </w:r>
            <w:r>
              <w:rPr>
                <w:rFonts w:asciiTheme="minorHAnsi" w:hAnsiTheme="minorHAnsi"/>
                <w:sz w:val="20"/>
                <w:szCs w:val="20"/>
              </w:rPr>
              <w:t xml:space="preserve"> = </w:t>
            </w:r>
            <w:r w:rsidR="00F2319A">
              <w:rPr>
                <w:rFonts w:asciiTheme="minorHAnsi" w:hAnsiTheme="minorHAnsi"/>
                <w:sz w:val="20"/>
                <w:szCs w:val="20"/>
              </w:rPr>
              <w:t xml:space="preserve">zákazky do </w:t>
            </w:r>
            <w:r w:rsidR="00510D1A">
              <w:rPr>
                <w:rFonts w:asciiTheme="minorHAnsi" w:hAnsiTheme="minorHAnsi"/>
                <w:sz w:val="20"/>
                <w:szCs w:val="20"/>
              </w:rPr>
              <w:t>5</w:t>
            </w:r>
            <w:r w:rsidR="0026201F">
              <w:rPr>
                <w:rFonts w:asciiTheme="minorHAnsi" w:hAnsiTheme="minorHAnsi"/>
                <w:sz w:val="20"/>
                <w:szCs w:val="20"/>
              </w:rPr>
              <w:t>0</w:t>
            </w:r>
            <w:r w:rsidR="001A744E">
              <w:rPr>
                <w:rFonts w:asciiTheme="minorHAnsi" w:hAnsiTheme="minorHAnsi"/>
                <w:sz w:val="20"/>
                <w:szCs w:val="20"/>
              </w:rPr>
              <w:t> </w:t>
            </w:r>
            <w:r w:rsidR="00F2319A">
              <w:rPr>
                <w:rFonts w:asciiTheme="minorHAnsi" w:hAnsiTheme="minorHAnsi"/>
                <w:sz w:val="20"/>
                <w:szCs w:val="20"/>
              </w:rPr>
              <w:t>000</w:t>
            </w:r>
            <w:r w:rsidR="001A744E">
              <w:rPr>
                <w:rFonts w:asciiTheme="minorHAnsi" w:hAnsiTheme="minorHAnsi"/>
                <w:sz w:val="20"/>
                <w:szCs w:val="20"/>
              </w:rPr>
              <w:t xml:space="preserve">  </w:t>
            </w:r>
            <w:r w:rsidR="00BF4208">
              <w:rPr>
                <w:rFonts w:asciiTheme="minorHAnsi" w:hAnsiTheme="minorHAnsi"/>
                <w:sz w:val="20"/>
                <w:szCs w:val="20"/>
              </w:rPr>
              <w:t>EUR</w:t>
            </w:r>
            <w:r w:rsidR="00510D1A">
              <w:rPr>
                <w:rFonts w:asciiTheme="minorHAnsi" w:hAnsiTheme="minorHAnsi"/>
                <w:sz w:val="20"/>
                <w:szCs w:val="20"/>
              </w:rPr>
              <w:t xml:space="preserve"> </w:t>
            </w:r>
            <w:r w:rsidR="00EE5182">
              <w:rPr>
                <w:rFonts w:asciiTheme="minorHAnsi" w:hAnsiTheme="minorHAnsi"/>
                <w:sz w:val="20"/>
                <w:szCs w:val="20"/>
              </w:rPr>
              <w:t>bez DPH</w:t>
            </w:r>
            <w:r w:rsidR="00510D1A">
              <w:rPr>
                <w:rFonts w:asciiTheme="minorHAnsi" w:hAnsiTheme="minorHAnsi"/>
                <w:sz w:val="20"/>
                <w:szCs w:val="20"/>
              </w:rPr>
              <w:t xml:space="preserve"> </w:t>
            </w:r>
            <w:r w:rsidR="00510D1A" w:rsidRPr="00510D1A">
              <w:rPr>
                <w:rFonts w:asciiTheme="minorHAnsi" w:hAnsiTheme="minorHAnsi"/>
                <w:sz w:val="20"/>
                <w:szCs w:val="20"/>
              </w:rPr>
              <w:t xml:space="preserve">zákazky </w:t>
            </w:r>
            <w:r w:rsidR="00510D1A">
              <w:rPr>
                <w:rFonts w:asciiTheme="minorHAnsi" w:hAnsiTheme="minorHAnsi"/>
                <w:sz w:val="20"/>
                <w:szCs w:val="20"/>
              </w:rPr>
              <w:t xml:space="preserve">aj </w:t>
            </w:r>
            <w:r w:rsidR="00510D1A" w:rsidRPr="00510D1A">
              <w:rPr>
                <w:rFonts w:asciiTheme="minorHAnsi" w:hAnsiTheme="minorHAnsi"/>
                <w:sz w:val="20"/>
                <w:szCs w:val="20"/>
              </w:rPr>
              <w:t xml:space="preserve">nad </w:t>
            </w:r>
            <w:r w:rsidR="00510D1A">
              <w:rPr>
                <w:rFonts w:asciiTheme="minorHAnsi" w:hAnsiTheme="minorHAnsi"/>
                <w:sz w:val="20"/>
                <w:szCs w:val="20"/>
              </w:rPr>
              <w:t>5</w:t>
            </w:r>
            <w:r w:rsidR="00510D1A" w:rsidRPr="00510D1A">
              <w:rPr>
                <w:rFonts w:asciiTheme="minorHAnsi" w:hAnsiTheme="minorHAnsi"/>
                <w:sz w:val="20"/>
                <w:szCs w:val="20"/>
              </w:rPr>
              <w:t>0 000 EUR bez DPH</w:t>
            </w:r>
            <w:r w:rsidR="00510D1A">
              <w:rPr>
                <w:rFonts w:asciiTheme="minorHAnsi" w:hAnsiTheme="minorHAnsi"/>
                <w:sz w:val="20"/>
                <w:szCs w:val="20"/>
              </w:rPr>
              <w:t xml:space="preserve"> </w:t>
            </w:r>
          </w:p>
        </w:tc>
        <w:tc>
          <w:tcPr>
            <w:tcW w:w="4252" w:type="dxa"/>
            <w:tcBorders>
              <w:left w:val="none" w:sz="0" w:space="0" w:color="auto"/>
              <w:right w:val="none" w:sz="0" w:space="0" w:color="auto"/>
            </w:tcBorders>
          </w:tcPr>
          <w:p w14:paraId="1A84FA80" w14:textId="77777777" w:rsidR="007B5571" w:rsidRPr="00AB158D" w:rsidRDefault="00AB7278" w:rsidP="00AB727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w:t>
            </w:r>
            <w:r w:rsidR="0065307C" w:rsidRPr="00AB158D">
              <w:rPr>
                <w:rFonts w:asciiTheme="minorHAnsi" w:hAnsiTheme="minorHAnsi"/>
                <w:sz w:val="20"/>
                <w:szCs w:val="20"/>
              </w:rPr>
              <w:t xml:space="preserve"> </w:t>
            </w:r>
            <w:r>
              <w:rPr>
                <w:rFonts w:asciiTheme="minorHAnsi" w:hAnsiTheme="minorHAnsi"/>
                <w:sz w:val="20"/>
                <w:szCs w:val="20"/>
              </w:rPr>
              <w:t>t</w:t>
            </w:r>
            <w:r w:rsidRPr="00AB7278">
              <w:rPr>
                <w:rFonts w:asciiTheme="minorHAnsi" w:hAnsiTheme="minorHAnsi"/>
                <w:sz w:val="20"/>
                <w:szCs w:val="20"/>
              </w:rPr>
              <w:t xml:space="preserve">ento druh kontroly sa nevzťahuje na VO, ktoré bolo predmetom druhej ex ante kontroly </w:t>
            </w:r>
            <w:r>
              <w:rPr>
                <w:rFonts w:asciiTheme="minorHAnsi" w:hAnsiTheme="minorHAnsi"/>
                <w:sz w:val="20"/>
                <w:szCs w:val="20"/>
              </w:rPr>
              <w:t xml:space="preserve">                </w:t>
            </w:r>
            <w:r w:rsidRPr="00AB7278">
              <w:rPr>
                <w:rFonts w:asciiTheme="minorHAnsi" w:hAnsiTheme="minorHAnsi"/>
                <w:sz w:val="20"/>
                <w:szCs w:val="20"/>
              </w:rPr>
              <w:t>(na tento prípad sa vzťahuje  „</w:t>
            </w:r>
            <w:r>
              <w:rPr>
                <w:rFonts w:asciiTheme="minorHAnsi" w:hAnsiTheme="minorHAnsi"/>
                <w:sz w:val="20"/>
                <w:szCs w:val="20"/>
              </w:rPr>
              <w:t>n</w:t>
            </w:r>
            <w:r w:rsidRPr="00AB7278">
              <w:rPr>
                <w:rFonts w:asciiTheme="minorHAnsi" w:hAnsiTheme="minorHAnsi"/>
                <w:sz w:val="20"/>
                <w:szCs w:val="20"/>
              </w:rPr>
              <w:t>ásledná ex post kontrola“)</w:t>
            </w:r>
          </w:p>
        </w:tc>
      </w:tr>
      <w:tr w:rsidR="007B5571" w:rsidRPr="00785C19" w14:paraId="71DBEDCC" w14:textId="77777777" w:rsidTr="00A15628">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14:paraId="3A3DA06B" w14:textId="77777777" w:rsidR="007B5571" w:rsidRDefault="007B5571" w:rsidP="00510D1A">
            <w:pPr>
              <w:pStyle w:val="Odsekzoznamu"/>
              <w:ind w:left="0"/>
              <w:rPr>
                <w:rFonts w:asciiTheme="minorHAnsi" w:hAnsiTheme="minorHAnsi"/>
                <w:sz w:val="20"/>
                <w:szCs w:val="20"/>
              </w:rPr>
            </w:pPr>
            <w:r w:rsidRPr="00A72D99">
              <w:rPr>
                <w:rFonts w:asciiTheme="minorHAnsi" w:hAnsiTheme="minorHAnsi"/>
                <w:sz w:val="20"/>
                <w:szCs w:val="20"/>
              </w:rPr>
              <w:t>Následná ex</w:t>
            </w:r>
            <w:r w:rsidR="00510D1A">
              <w:rPr>
                <w:rFonts w:asciiTheme="minorHAnsi" w:hAnsiTheme="minorHAnsi"/>
                <w:sz w:val="20"/>
                <w:szCs w:val="20"/>
              </w:rPr>
              <w:t xml:space="preserve"> </w:t>
            </w:r>
            <w:r w:rsidRPr="00A72D99">
              <w:rPr>
                <w:rFonts w:asciiTheme="minorHAnsi" w:hAnsiTheme="minorHAnsi"/>
                <w:sz w:val="20"/>
                <w:szCs w:val="20"/>
              </w:rPr>
              <w:t>post kontrola</w:t>
            </w:r>
          </w:p>
          <w:p w14:paraId="693FFE83" w14:textId="77777777" w:rsidR="00510D1A" w:rsidRPr="00A72D99" w:rsidRDefault="00510D1A" w:rsidP="00510D1A">
            <w:pPr>
              <w:pStyle w:val="Odsekzoznamu"/>
              <w:ind w:left="0"/>
              <w:rPr>
                <w:rFonts w:asciiTheme="minorHAnsi" w:hAnsiTheme="minorHAnsi"/>
                <w:b w:val="0"/>
                <w:sz w:val="20"/>
                <w:szCs w:val="20"/>
              </w:rPr>
            </w:pPr>
            <w:r>
              <w:rPr>
                <w:rFonts w:asciiTheme="minorHAnsi" w:hAnsiTheme="minorHAnsi"/>
                <w:sz w:val="20"/>
                <w:szCs w:val="20"/>
              </w:rPr>
              <w:t>(ak bola vykonaná druhá ex ante kontrola)</w:t>
            </w:r>
          </w:p>
        </w:tc>
        <w:tc>
          <w:tcPr>
            <w:tcW w:w="1951" w:type="dxa"/>
            <w:shd w:val="clear" w:color="auto" w:fill="FBD4B4" w:themeFill="accent6" w:themeFillTint="66"/>
          </w:tcPr>
          <w:p w14:paraId="5713D908" w14:textId="77777777" w:rsidR="007B5571" w:rsidRPr="00ED5278" w:rsidRDefault="00ED5278"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ED5278">
              <w:rPr>
                <w:rFonts w:asciiTheme="minorHAnsi" w:hAnsiTheme="minorHAnsi"/>
                <w:b/>
                <w:sz w:val="20"/>
                <w:szCs w:val="20"/>
              </w:rPr>
              <w:t>7 PD</w:t>
            </w:r>
          </w:p>
        </w:tc>
        <w:tc>
          <w:tcPr>
            <w:tcW w:w="4252" w:type="dxa"/>
            <w:shd w:val="clear" w:color="auto" w:fill="FBD4B4" w:themeFill="accent6" w:themeFillTint="66"/>
          </w:tcPr>
          <w:p w14:paraId="2F79E1E5" w14:textId="77777777" w:rsidR="00ED5278" w:rsidRPr="00AB158D" w:rsidRDefault="00ED5278" w:rsidP="00ED527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w:t>
            </w:r>
            <w:r w:rsidRPr="00ED5278">
              <w:rPr>
                <w:rFonts w:asciiTheme="minorHAnsi" w:hAnsiTheme="minorHAnsi"/>
                <w:sz w:val="20"/>
                <w:szCs w:val="20"/>
              </w:rPr>
              <w:t>RO vykonáva následnú ex post kontrol</w:t>
            </w:r>
            <w:r>
              <w:rPr>
                <w:rFonts w:asciiTheme="minorHAnsi" w:hAnsiTheme="minorHAnsi"/>
                <w:sz w:val="20"/>
                <w:szCs w:val="20"/>
              </w:rPr>
              <w:t>u</w:t>
            </w:r>
            <w:r w:rsidRPr="00ED5278">
              <w:rPr>
                <w:rFonts w:asciiTheme="minorHAnsi" w:hAnsiTheme="minorHAnsi"/>
                <w:sz w:val="20"/>
                <w:szCs w:val="20"/>
              </w:rPr>
              <w:t xml:space="preserve"> pri všetkých VO, v rámci ktorých bola riadne ukončená druhá ex ante kontrola zo strany RO</w:t>
            </w:r>
            <w:r w:rsidR="001E4D27">
              <w:rPr>
                <w:rFonts w:asciiTheme="minorHAnsi" w:hAnsiTheme="minorHAnsi"/>
                <w:sz w:val="20"/>
                <w:szCs w:val="20"/>
              </w:rPr>
              <w:t xml:space="preserve"> a pri zákazkách nespadajúcich pod ZVO (MP CKO č.12)</w:t>
            </w:r>
          </w:p>
        </w:tc>
      </w:tr>
      <w:tr w:rsidR="007B5571" w:rsidRPr="00785C19" w14:paraId="4BD6147C" w14:textId="77777777" w:rsidTr="00A156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14:paraId="1D3EA29F" w14:textId="77777777" w:rsidR="007B5571" w:rsidRPr="00A72D99" w:rsidRDefault="007B5571" w:rsidP="00510D1A">
            <w:pPr>
              <w:pStyle w:val="Odsekzoznamu"/>
              <w:ind w:left="0"/>
              <w:rPr>
                <w:rFonts w:asciiTheme="minorHAnsi" w:hAnsiTheme="minorHAnsi"/>
                <w:b w:val="0"/>
                <w:sz w:val="20"/>
                <w:szCs w:val="20"/>
              </w:rPr>
            </w:pPr>
            <w:r w:rsidRPr="00A72D99">
              <w:rPr>
                <w:rFonts w:asciiTheme="minorHAnsi" w:hAnsiTheme="minorHAnsi"/>
                <w:sz w:val="20"/>
                <w:szCs w:val="20"/>
              </w:rPr>
              <w:t>Kontrola zákaziek</w:t>
            </w:r>
            <w:r w:rsidR="00692911">
              <w:rPr>
                <w:rFonts w:asciiTheme="minorHAnsi" w:hAnsiTheme="minorHAnsi"/>
                <w:sz w:val="20"/>
                <w:szCs w:val="20"/>
              </w:rPr>
              <w:t xml:space="preserve"> n</w:t>
            </w:r>
            <w:r w:rsidRPr="00A72D99">
              <w:rPr>
                <w:rFonts w:asciiTheme="minorHAnsi" w:hAnsiTheme="minorHAnsi"/>
                <w:sz w:val="20"/>
                <w:szCs w:val="20"/>
              </w:rPr>
              <w:t>espadajúcich pod ZVO</w:t>
            </w:r>
          </w:p>
        </w:tc>
        <w:tc>
          <w:tcPr>
            <w:tcW w:w="1951" w:type="dxa"/>
            <w:tcBorders>
              <w:left w:val="none" w:sz="0" w:space="0" w:color="auto"/>
              <w:right w:val="none" w:sz="0" w:space="0" w:color="auto"/>
            </w:tcBorders>
          </w:tcPr>
          <w:p w14:paraId="06F17CD1" w14:textId="77777777" w:rsidR="00692911" w:rsidRDefault="001E4D27"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E4D27">
              <w:rPr>
                <w:rFonts w:asciiTheme="minorHAnsi" w:hAnsiTheme="minorHAnsi"/>
                <w:b/>
                <w:sz w:val="20"/>
                <w:szCs w:val="20"/>
              </w:rPr>
              <w:t>15 PD</w:t>
            </w:r>
            <w:r>
              <w:rPr>
                <w:rFonts w:asciiTheme="minorHAnsi" w:hAnsiTheme="minorHAnsi"/>
                <w:sz w:val="20"/>
                <w:szCs w:val="20"/>
              </w:rPr>
              <w:t xml:space="preserve"> = </w:t>
            </w:r>
            <w:r w:rsidR="00692911">
              <w:rPr>
                <w:rFonts w:asciiTheme="minorHAnsi" w:hAnsiTheme="minorHAnsi"/>
                <w:sz w:val="20"/>
                <w:szCs w:val="20"/>
              </w:rPr>
              <w:t xml:space="preserve">zákazky do </w:t>
            </w:r>
            <w:r>
              <w:rPr>
                <w:rFonts w:asciiTheme="minorHAnsi" w:hAnsiTheme="minorHAnsi"/>
                <w:sz w:val="20"/>
                <w:szCs w:val="20"/>
              </w:rPr>
              <w:t>100</w:t>
            </w:r>
            <w:r w:rsidR="00692911">
              <w:rPr>
                <w:rFonts w:asciiTheme="minorHAnsi" w:hAnsiTheme="minorHAnsi"/>
                <w:sz w:val="20"/>
                <w:szCs w:val="20"/>
              </w:rPr>
              <w:t xml:space="preserve"> 000  EUR </w:t>
            </w:r>
            <w:r w:rsidR="00EE5182">
              <w:rPr>
                <w:rFonts w:asciiTheme="minorHAnsi" w:hAnsiTheme="minorHAnsi"/>
                <w:sz w:val="20"/>
                <w:szCs w:val="20"/>
              </w:rPr>
              <w:t xml:space="preserve">bez DPH </w:t>
            </w:r>
          </w:p>
          <w:p w14:paraId="794E033D" w14:textId="77777777" w:rsidR="00692911" w:rsidRPr="00A72D99" w:rsidRDefault="001E4D27" w:rsidP="001E4D27">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E4D27">
              <w:rPr>
                <w:rFonts w:asciiTheme="minorHAnsi" w:hAnsiTheme="minorHAnsi"/>
                <w:b/>
                <w:sz w:val="20"/>
                <w:szCs w:val="20"/>
              </w:rPr>
              <w:t>20 PD</w:t>
            </w:r>
            <w:r>
              <w:rPr>
                <w:rFonts w:asciiTheme="minorHAnsi" w:hAnsiTheme="minorHAnsi"/>
                <w:sz w:val="20"/>
                <w:szCs w:val="20"/>
              </w:rPr>
              <w:t xml:space="preserve"> = zákazky rovné a nad 100</w:t>
            </w:r>
            <w:r w:rsidR="00692911">
              <w:rPr>
                <w:rFonts w:asciiTheme="minorHAnsi" w:hAnsiTheme="minorHAnsi"/>
                <w:sz w:val="20"/>
                <w:szCs w:val="20"/>
              </w:rPr>
              <w:t xml:space="preserve"> 000 EUR </w:t>
            </w:r>
            <w:r w:rsidR="00EE5182">
              <w:rPr>
                <w:rFonts w:asciiTheme="minorHAnsi" w:hAnsiTheme="minorHAnsi"/>
                <w:sz w:val="20"/>
                <w:szCs w:val="20"/>
              </w:rPr>
              <w:t xml:space="preserve">bez DPH </w:t>
            </w:r>
            <w:r w:rsidR="00692911" w:rsidRPr="00B67DAD">
              <w:rPr>
                <w:rFonts w:asciiTheme="minorHAnsi" w:hAnsiTheme="minorHAnsi"/>
                <w:b/>
                <w:sz w:val="20"/>
                <w:szCs w:val="20"/>
              </w:rPr>
              <w:t xml:space="preserve"> </w:t>
            </w:r>
          </w:p>
        </w:tc>
        <w:tc>
          <w:tcPr>
            <w:tcW w:w="4252" w:type="dxa"/>
            <w:tcBorders>
              <w:left w:val="none" w:sz="0" w:space="0" w:color="auto"/>
              <w:right w:val="none" w:sz="0" w:space="0" w:color="auto"/>
            </w:tcBorders>
          </w:tcPr>
          <w:p w14:paraId="40DF2688" w14:textId="77777777" w:rsidR="007B5571" w:rsidRPr="00AB158D" w:rsidRDefault="007B5571" w:rsidP="001E4D27">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7B5571" w:rsidRPr="00785C19" w14:paraId="396B455A" w14:textId="77777777" w:rsidTr="00A15628">
        <w:tc>
          <w:tcPr>
            <w:cnfStyle w:val="001000000000" w:firstRow="0" w:lastRow="0" w:firstColumn="1" w:lastColumn="0" w:oddVBand="0" w:evenVBand="0" w:oddHBand="0" w:evenHBand="0" w:firstRowFirstColumn="0" w:firstRowLastColumn="0" w:lastRowFirstColumn="0" w:lastRowLastColumn="0"/>
            <w:tcW w:w="2443" w:type="dxa"/>
            <w:tcBorders>
              <w:bottom w:val="single" w:sz="4" w:space="0" w:color="auto"/>
            </w:tcBorders>
            <w:shd w:val="clear" w:color="auto" w:fill="FBD4B4" w:themeFill="accent6" w:themeFillTint="66"/>
          </w:tcPr>
          <w:p w14:paraId="6EDCB428" w14:textId="77777777" w:rsidR="007B5571" w:rsidRPr="00A72D99" w:rsidRDefault="007B5571" w:rsidP="00510D1A">
            <w:pPr>
              <w:pStyle w:val="Odsekzoznamu"/>
              <w:ind w:left="0"/>
              <w:rPr>
                <w:rFonts w:asciiTheme="minorHAnsi" w:hAnsiTheme="minorHAnsi"/>
                <w:b w:val="0"/>
                <w:sz w:val="20"/>
                <w:szCs w:val="20"/>
              </w:rPr>
            </w:pPr>
            <w:r w:rsidRPr="00A72D99">
              <w:rPr>
                <w:rFonts w:asciiTheme="minorHAnsi" w:hAnsiTheme="minorHAnsi"/>
                <w:sz w:val="20"/>
                <w:szCs w:val="20"/>
              </w:rPr>
              <w:t xml:space="preserve">Kontrola </w:t>
            </w:r>
            <w:r w:rsidR="00510D1A">
              <w:rPr>
                <w:rFonts w:asciiTheme="minorHAnsi" w:hAnsiTheme="minorHAnsi"/>
                <w:sz w:val="20"/>
                <w:szCs w:val="20"/>
              </w:rPr>
              <w:t xml:space="preserve">návrhu </w:t>
            </w:r>
            <w:r w:rsidRPr="00A72D99">
              <w:rPr>
                <w:rFonts w:asciiTheme="minorHAnsi" w:hAnsiTheme="minorHAnsi"/>
                <w:sz w:val="20"/>
                <w:szCs w:val="20"/>
              </w:rPr>
              <w:t>dodatk</w:t>
            </w:r>
            <w:r w:rsidR="00510D1A">
              <w:rPr>
                <w:rFonts w:asciiTheme="minorHAnsi" w:hAnsiTheme="minorHAnsi"/>
                <w:sz w:val="20"/>
                <w:szCs w:val="20"/>
              </w:rPr>
              <w:t>u</w:t>
            </w:r>
            <w:r w:rsidRPr="00A72D99">
              <w:rPr>
                <w:rFonts w:asciiTheme="minorHAnsi" w:hAnsiTheme="minorHAnsi"/>
                <w:sz w:val="20"/>
                <w:szCs w:val="20"/>
              </w:rPr>
              <w:t xml:space="preserve"> </w:t>
            </w:r>
          </w:p>
        </w:tc>
        <w:tc>
          <w:tcPr>
            <w:tcW w:w="1951" w:type="dxa"/>
            <w:shd w:val="clear" w:color="auto" w:fill="FBD4B4" w:themeFill="accent6" w:themeFillTint="66"/>
          </w:tcPr>
          <w:p w14:paraId="23F85DF1" w14:textId="77777777" w:rsidR="007B5571" w:rsidRPr="009C597D" w:rsidRDefault="00EE5182" w:rsidP="00ED527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w:t>
            </w:r>
            <w:r w:rsidR="00ED5278">
              <w:rPr>
                <w:rFonts w:asciiTheme="minorHAnsi" w:hAnsiTheme="minorHAnsi"/>
                <w:b/>
                <w:sz w:val="20"/>
                <w:szCs w:val="20"/>
              </w:rPr>
              <w:t>0 PD</w:t>
            </w:r>
          </w:p>
        </w:tc>
        <w:tc>
          <w:tcPr>
            <w:tcW w:w="4252" w:type="dxa"/>
            <w:tcBorders>
              <w:bottom w:val="single" w:sz="4" w:space="0" w:color="auto"/>
            </w:tcBorders>
            <w:shd w:val="clear" w:color="auto" w:fill="FBD4B4" w:themeFill="accent6" w:themeFillTint="66"/>
          </w:tcPr>
          <w:p w14:paraId="0A38A053" w14:textId="77777777" w:rsidR="007B5571" w:rsidRPr="00AB158D" w:rsidRDefault="007B5571"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510D1A" w:rsidRPr="00785C19" w14:paraId="1E2FA5A1" w14:textId="77777777" w:rsidTr="00A156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350662F" w14:textId="77777777" w:rsidR="00510D1A" w:rsidRPr="00A72D99" w:rsidRDefault="00510D1A" w:rsidP="00510D1A">
            <w:pPr>
              <w:pStyle w:val="Odsekzoznamu"/>
              <w:ind w:left="0"/>
              <w:rPr>
                <w:rFonts w:asciiTheme="minorHAnsi" w:hAnsiTheme="minorHAnsi"/>
                <w:sz w:val="20"/>
                <w:szCs w:val="20"/>
              </w:rPr>
            </w:pPr>
            <w:r w:rsidRPr="00A72D99">
              <w:rPr>
                <w:rFonts w:asciiTheme="minorHAnsi" w:hAnsiTheme="minorHAnsi"/>
                <w:sz w:val="20"/>
                <w:szCs w:val="20"/>
              </w:rPr>
              <w:t>Následná ex</w:t>
            </w:r>
            <w:r>
              <w:rPr>
                <w:rFonts w:asciiTheme="minorHAnsi" w:hAnsiTheme="minorHAnsi"/>
                <w:sz w:val="20"/>
                <w:szCs w:val="20"/>
              </w:rPr>
              <w:t xml:space="preserve"> </w:t>
            </w:r>
            <w:r w:rsidRPr="00A72D99">
              <w:rPr>
                <w:rFonts w:asciiTheme="minorHAnsi" w:hAnsiTheme="minorHAnsi"/>
                <w:sz w:val="20"/>
                <w:szCs w:val="20"/>
              </w:rPr>
              <w:t>post kontrola</w:t>
            </w:r>
            <w:r>
              <w:rPr>
                <w:rFonts w:asciiTheme="minorHAnsi" w:hAnsiTheme="minorHAnsi"/>
                <w:sz w:val="20"/>
                <w:szCs w:val="20"/>
              </w:rPr>
              <w:t xml:space="preserve"> dodatku</w:t>
            </w:r>
          </w:p>
        </w:tc>
        <w:tc>
          <w:tcPr>
            <w:tcW w:w="1951" w:type="dxa"/>
            <w:tcBorders>
              <w:left w:val="single" w:sz="4" w:space="0" w:color="auto"/>
              <w:right w:val="single" w:sz="4" w:space="0" w:color="auto"/>
            </w:tcBorders>
            <w:shd w:val="clear" w:color="auto" w:fill="FBD4B4" w:themeFill="accent6" w:themeFillTint="66"/>
          </w:tcPr>
          <w:p w14:paraId="1E6D06C6" w14:textId="77777777" w:rsidR="00510D1A" w:rsidRPr="009C597D" w:rsidRDefault="00ED5278" w:rsidP="0065307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Pr>
                <w:rFonts w:asciiTheme="minorHAnsi" w:hAnsiTheme="minorHAnsi"/>
                <w:b/>
                <w:sz w:val="20"/>
                <w:szCs w:val="20"/>
              </w:rPr>
              <w:t>5 PD</w:t>
            </w:r>
          </w:p>
        </w:tc>
        <w:tc>
          <w:tcPr>
            <w:tcW w:w="425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57A98A68" w14:textId="77777777" w:rsidR="00510D1A" w:rsidRPr="00AB158D" w:rsidRDefault="00510D1A" w:rsidP="0065307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510D1A" w:rsidRPr="00785C19" w14:paraId="3DE1CA1B" w14:textId="77777777" w:rsidTr="00A15628">
        <w:tc>
          <w:tcPr>
            <w:cnfStyle w:val="001000000000" w:firstRow="0" w:lastRow="0" w:firstColumn="1" w:lastColumn="0" w:oddVBand="0" w:evenVBand="0" w:oddHBand="0" w:evenHBand="0" w:firstRowFirstColumn="0" w:firstRowLastColumn="0" w:lastRowFirstColumn="0" w:lastRowLastColumn="0"/>
            <w:tcW w:w="244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4F1CFE8" w14:textId="77777777" w:rsidR="00510D1A" w:rsidRPr="00A72D99" w:rsidRDefault="00510D1A" w:rsidP="00510D1A">
            <w:pPr>
              <w:pStyle w:val="Odsekzoznamu"/>
              <w:ind w:left="0"/>
              <w:rPr>
                <w:rFonts w:asciiTheme="minorHAnsi" w:hAnsiTheme="minorHAnsi"/>
                <w:sz w:val="20"/>
                <w:szCs w:val="20"/>
              </w:rPr>
            </w:pPr>
            <w:r>
              <w:rPr>
                <w:rFonts w:asciiTheme="minorHAnsi" w:hAnsiTheme="minorHAnsi"/>
                <w:sz w:val="20"/>
                <w:szCs w:val="20"/>
              </w:rPr>
              <w:t>Štandardná ex post kontrola dodatku</w:t>
            </w:r>
          </w:p>
        </w:tc>
        <w:tc>
          <w:tcPr>
            <w:tcW w:w="1951" w:type="dxa"/>
            <w:tcBorders>
              <w:left w:val="single" w:sz="4" w:space="0" w:color="auto"/>
              <w:right w:val="single" w:sz="4" w:space="0" w:color="auto"/>
            </w:tcBorders>
            <w:shd w:val="clear" w:color="auto" w:fill="FBD4B4" w:themeFill="accent6" w:themeFillTint="66"/>
          </w:tcPr>
          <w:p w14:paraId="6BC1B685" w14:textId="77777777" w:rsidR="00510D1A" w:rsidRPr="009C597D" w:rsidRDefault="00ED5278"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Pr>
                <w:rFonts w:asciiTheme="minorHAnsi" w:hAnsiTheme="minorHAnsi"/>
                <w:b/>
                <w:sz w:val="20"/>
                <w:szCs w:val="20"/>
              </w:rPr>
              <w:t>15 PD</w:t>
            </w:r>
          </w:p>
        </w:tc>
        <w:tc>
          <w:tcPr>
            <w:tcW w:w="425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183F1D9" w14:textId="77777777" w:rsidR="00510D1A" w:rsidRPr="00AB158D" w:rsidRDefault="00510D1A"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bl>
    <w:p w14:paraId="1A133119" w14:textId="77777777" w:rsidR="007B5571" w:rsidRPr="00F575F5" w:rsidRDefault="007B5571" w:rsidP="007B5571">
      <w:pPr>
        <w:pStyle w:val="Odsekzoznamu"/>
        <w:jc w:val="both"/>
        <w:rPr>
          <w:color w:val="1F497D" w:themeColor="text2"/>
        </w:rPr>
      </w:pPr>
      <w:r w:rsidRPr="00F575F5">
        <w:rPr>
          <w:color w:val="1F497D" w:themeColor="text2"/>
        </w:rPr>
        <w:t xml:space="preserve"> </w:t>
      </w:r>
    </w:p>
    <w:p w14:paraId="6D4F4F5D" w14:textId="0408768B" w:rsidR="007B5571" w:rsidRPr="00A72D99" w:rsidRDefault="007B5571" w:rsidP="009C3984">
      <w:pPr>
        <w:pStyle w:val="Odsekzoznamu"/>
        <w:numPr>
          <w:ilvl w:val="0"/>
          <w:numId w:val="59"/>
        </w:numPr>
        <w:spacing w:before="120" w:after="120"/>
        <w:ind w:left="714" w:hanging="430"/>
        <w:contextualSpacing w:val="0"/>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w:t>
      </w:r>
      <w:r w:rsidR="00247DE9">
        <w:rPr>
          <w:rFonts w:asciiTheme="minorHAnsi" w:hAnsiTheme="minorHAnsi"/>
          <w:sz w:val="20"/>
          <w:szCs w:val="20"/>
        </w:rPr>
        <w:t> </w:t>
      </w:r>
      <w:r w:rsidRPr="00A72D99">
        <w:rPr>
          <w:rFonts w:asciiTheme="minorHAnsi" w:hAnsiTheme="minorHAnsi"/>
          <w:sz w:val="20"/>
          <w:szCs w:val="20"/>
        </w:rPr>
        <w:t>kontroly</w:t>
      </w:r>
      <w:r w:rsidR="00247DE9">
        <w:rPr>
          <w:rFonts w:asciiTheme="minorHAnsi" w:hAnsiTheme="minorHAnsi"/>
          <w:sz w:val="20"/>
          <w:szCs w:val="20"/>
        </w:rPr>
        <w:t xml:space="preserve">  </w:t>
      </w:r>
      <w:r w:rsidR="00331B16">
        <w:rPr>
          <w:rFonts w:asciiTheme="minorHAnsi" w:hAnsiTheme="minorHAnsi"/>
          <w:sz w:val="20"/>
          <w:szCs w:val="20"/>
        </w:rPr>
        <w:t>(v </w:t>
      </w:r>
      <w:r w:rsidRPr="00A72D99">
        <w:rPr>
          <w:rFonts w:asciiTheme="minorHAnsi" w:hAnsiTheme="minorHAnsi"/>
          <w:sz w:val="20"/>
          <w:szCs w:val="20"/>
        </w:rPr>
        <w:t>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14:paraId="16A4A756" w14:textId="77777777" w:rsidR="007B5571" w:rsidRPr="009C3984" w:rsidRDefault="00252342" w:rsidP="009C3984">
      <w:pPr>
        <w:pStyle w:val="Nadpis1"/>
        <w:spacing w:after="120"/>
        <w:ind w:left="444" w:firstLine="708"/>
      </w:pPr>
      <w:bookmarkStart w:id="642" w:name="_Toc463593719"/>
      <w:bookmarkStart w:id="643" w:name="_Toc26798971"/>
      <w:r w:rsidRPr="00757367">
        <w:t>1</w:t>
      </w:r>
      <w:r w:rsidR="00757367" w:rsidRPr="00757367">
        <w:t>8</w:t>
      </w:r>
      <w:r w:rsidRPr="00757367">
        <w:t xml:space="preserve">. </w:t>
      </w:r>
      <w:r w:rsidR="007B5571" w:rsidRPr="009C3984">
        <w:t>Výstupy kontroly RO</w:t>
      </w:r>
      <w:bookmarkEnd w:id="642"/>
      <w:bookmarkEnd w:id="643"/>
    </w:p>
    <w:p w14:paraId="45B44E28" w14:textId="77777777" w:rsidR="007B5571" w:rsidRPr="00A72D99" w:rsidRDefault="007B5571" w:rsidP="009C3984">
      <w:pPr>
        <w:pStyle w:val="Textkomentra"/>
        <w:numPr>
          <w:ilvl w:val="0"/>
          <w:numId w:val="130"/>
        </w:numPr>
        <w:spacing w:before="120" w:after="120" w:line="276" w:lineRule="auto"/>
        <w:ind w:hanging="437"/>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14:paraId="31272C0C" w14:textId="77777777"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14:paraId="46D1A831" w14:textId="77777777"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14:paraId="742E45DA" w14:textId="77777777"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14:paraId="2E3AA52C" w14:textId="77777777"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písomne podať námietky, pričom presne identifikuje zistenie, alebo nedostatok uvedený v návrhu správy, ako aj uvedie odôvodnenie tejto námietky,</w:t>
      </w:r>
    </w:p>
    <w:p w14:paraId="1ADF4EE5" w14:textId="77777777"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v stanovenej lehote nebude vôbec reagovať,</w:t>
      </w:r>
    </w:p>
    <w:p w14:paraId="03E26CBB" w14:textId="77777777"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 xml:space="preserve">doručí oznámenie, že nemá námietky k návrhu </w:t>
      </w:r>
      <w:r w:rsidR="007F6E6B" w:rsidRPr="009C3984">
        <w:rPr>
          <w:rFonts w:ascii="Calibri" w:hAnsi="Calibri" w:cs="Times New Roman"/>
          <w:sz w:val="20"/>
          <w:szCs w:val="20"/>
        </w:rPr>
        <w:t>čiastkovej správy/</w:t>
      </w:r>
      <w:r w:rsidRPr="009C3984">
        <w:rPr>
          <w:rFonts w:ascii="Calibri" w:hAnsi="Calibri" w:cs="Times New Roman"/>
          <w:sz w:val="20"/>
          <w:szCs w:val="20"/>
        </w:rPr>
        <w:t>správy z kontroly.</w:t>
      </w:r>
    </w:p>
    <w:p w14:paraId="2071E4A1" w14:textId="77777777"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lastRenderedPageBreak/>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vysporiadal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14:paraId="4C5CABC9" w14:textId="77777777"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14:paraId="1A3719CF" w14:textId="77777777"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ex-ante kontroly, pokiaľ RO identifikuje v dokumentácii nedostatky alebo má návrhy na doplnenie/úpravu predmetných dokumentov, </w:t>
      </w:r>
      <w:r w:rsidR="004927B2" w:rsidRPr="00A72D99">
        <w:rPr>
          <w:rFonts w:asciiTheme="minorHAnsi" w:eastAsiaTheme="majorEastAsia" w:hAnsiTheme="minorHAnsi"/>
          <w:sz w:val="20"/>
          <w:lang w:val="sk-SK"/>
        </w:rPr>
        <w:t>do</w:t>
      </w:r>
      <w:r w:rsidR="004927B2">
        <w:rPr>
          <w:rFonts w:asciiTheme="minorHAnsi" w:eastAsiaTheme="majorEastAsia" w:hAnsiTheme="minorHAnsi"/>
          <w:sz w:val="20"/>
          <w:lang w:val="sk-SK"/>
        </w:rPr>
        <w:t>ru</w:t>
      </w:r>
      <w:r w:rsidR="004927B2" w:rsidRPr="00A72D99">
        <w:rPr>
          <w:rFonts w:asciiTheme="minorHAnsi" w:eastAsiaTheme="majorEastAsia" w:hAnsiTheme="minorHAnsi"/>
          <w:sz w:val="20"/>
          <w:lang w:val="sk-SK"/>
        </w:rPr>
        <w:t xml:space="preserve">čí </w:t>
      </w:r>
      <w:r w:rsidRPr="00A72D99">
        <w:rPr>
          <w:rFonts w:asciiTheme="minorHAnsi" w:eastAsiaTheme="majorEastAsia" w:hAnsiTheme="minorHAnsi"/>
          <w:sz w:val="20"/>
          <w:lang w:val="sk-SK"/>
        </w:rPr>
        <w:t xml:space="preserve">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14:paraId="4EE5E13B" w14:textId="77777777" w:rsidR="007B5571" w:rsidRPr="009C3984" w:rsidRDefault="00757367" w:rsidP="009C3984">
      <w:pPr>
        <w:pStyle w:val="Nadpis1"/>
        <w:spacing w:after="120"/>
        <w:ind w:left="444" w:firstLine="708"/>
      </w:pPr>
      <w:bookmarkStart w:id="644" w:name="_Toc463593720"/>
      <w:bookmarkStart w:id="645" w:name="_Toc26798972"/>
      <w:r w:rsidRPr="00757367">
        <w:t>19</w:t>
      </w:r>
      <w:r w:rsidR="00252342" w:rsidRPr="00757367">
        <w:t xml:space="preserve">. </w:t>
      </w:r>
      <w:r w:rsidR="007B5571" w:rsidRPr="009C3984">
        <w:t>Dôsledky porušenia pravidiel zadávania zákaziek</w:t>
      </w:r>
      <w:bookmarkEnd w:id="644"/>
      <w:bookmarkEnd w:id="645"/>
    </w:p>
    <w:p w14:paraId="63FE75C3" w14:textId="77777777" w:rsidR="007B5571" w:rsidRPr="00F575F5" w:rsidRDefault="00252342" w:rsidP="00252342">
      <w:pPr>
        <w:pStyle w:val="Nadpis2"/>
      </w:pPr>
      <w:bookmarkStart w:id="646" w:name="_Toc463593721"/>
      <w:bookmarkStart w:id="647" w:name="_Toc26798973"/>
      <w:r>
        <w:t xml:space="preserve">A) </w:t>
      </w:r>
      <w:r w:rsidR="007B5571" w:rsidRPr="00F575F5">
        <w:t>Všeobecné postupy RO pri identifikovaní porušenia pravidiel</w:t>
      </w:r>
      <w:bookmarkEnd w:id="646"/>
      <w:bookmarkEnd w:id="647"/>
    </w:p>
    <w:p w14:paraId="33F8B82C" w14:textId="77777777"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14:paraId="67BE2CE6" w14:textId="77777777"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14:paraId="05CD673F" w14:textId="77777777"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14:paraId="33FEA0BF" w14:textId="77777777"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14:paraId="4A699674" w14:textId="77777777" w:rsidR="007B5571" w:rsidRPr="00A72D99" w:rsidRDefault="007B5571" w:rsidP="009C3984">
      <w:pPr>
        <w:pStyle w:val="Zkladntext"/>
        <w:spacing w:before="120" w:after="120" w:line="276" w:lineRule="auto"/>
        <w:ind w:left="720" w:hanging="437"/>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14:paraId="4FBDBC87" w14:textId="77777777" w:rsidR="007B5571" w:rsidRPr="00A72D99" w:rsidRDefault="007B5571" w:rsidP="009C3984">
      <w:pPr>
        <w:pStyle w:val="Zkladntext"/>
        <w:spacing w:before="120" w:after="120" w:line="276" w:lineRule="auto"/>
        <w:ind w:left="720" w:hanging="437"/>
        <w:rPr>
          <w:rFonts w:asciiTheme="minorHAnsi" w:hAnsiTheme="minorHAnsi"/>
          <w:sz w:val="20"/>
          <w:lang w:val="sk-SK"/>
        </w:rPr>
      </w:pPr>
      <w:r w:rsidRPr="00A72D99">
        <w:rPr>
          <w:rFonts w:asciiTheme="minorHAnsi" w:hAnsiTheme="minorHAnsi"/>
          <w:sz w:val="20"/>
          <w:lang w:val="sk-SK"/>
        </w:rPr>
        <w:t xml:space="preserve">b) postupovať v zmysle metodického pokynu CKO č. 5, ktorý upravuje postup pri určení </w:t>
      </w:r>
      <w:r w:rsidR="00FB50BE">
        <w:rPr>
          <w:rFonts w:asciiTheme="minorHAnsi" w:hAnsiTheme="minorHAnsi"/>
          <w:sz w:val="20"/>
          <w:lang w:val="sk-SK"/>
        </w:rPr>
        <w:t>finančných opráv</w:t>
      </w:r>
      <w:r w:rsidR="00FB50BE" w:rsidRPr="00A72D99">
        <w:rPr>
          <w:rFonts w:asciiTheme="minorHAnsi" w:hAnsiTheme="minorHAnsi"/>
          <w:sz w:val="20"/>
          <w:lang w:val="sk-SK"/>
        </w:rPr>
        <w:t xml:space="preserve"> </w:t>
      </w:r>
      <w:r w:rsidRPr="00A72D99">
        <w:rPr>
          <w:rFonts w:asciiTheme="minorHAnsi" w:hAnsiTheme="minorHAnsi"/>
          <w:sz w:val="20"/>
          <w:lang w:val="sk-SK"/>
        </w:rPr>
        <w:t>za VO.</w:t>
      </w:r>
    </w:p>
    <w:p w14:paraId="3CF65F75" w14:textId="77777777" w:rsidR="007B5571" w:rsidRPr="00A72D99" w:rsidRDefault="007B5571" w:rsidP="009C3984">
      <w:pPr>
        <w:pStyle w:val="Odsekzoznamu"/>
        <w:numPr>
          <w:ilvl w:val="0"/>
          <w:numId w:val="71"/>
        </w:numPr>
        <w:spacing w:before="120" w:after="120"/>
        <w:ind w:hanging="437"/>
        <w:contextualSpacing w:val="0"/>
        <w:jc w:val="both"/>
        <w:rPr>
          <w:rFonts w:asciiTheme="minorHAnsi" w:hAnsiTheme="minorHAnsi"/>
          <w:sz w:val="20"/>
          <w:szCs w:val="20"/>
        </w:rPr>
      </w:pPr>
      <w:r w:rsidRPr="009C597D">
        <w:rPr>
          <w:rFonts w:asciiTheme="minorHAnsi" w:hAnsiTheme="minorHAnsi"/>
          <w:b/>
          <w:sz w:val="20"/>
          <w:szCs w:val="20"/>
        </w:rPr>
        <w:t>Finančné opravy</w:t>
      </w:r>
      <w:r w:rsidR="00FA65DB">
        <w:rPr>
          <w:rFonts w:asciiTheme="minorHAnsi" w:hAnsiTheme="minorHAnsi"/>
          <w:sz w:val="20"/>
          <w:szCs w:val="20"/>
        </w:rPr>
        <w:t xml:space="preserve"> (korekcie)</w:t>
      </w:r>
      <w:r w:rsidRPr="00A72D99">
        <w:rPr>
          <w:rFonts w:asciiTheme="minorHAnsi" w:hAnsiTheme="minorHAnsi"/>
          <w:sz w:val="20"/>
          <w:szCs w:val="20"/>
        </w:rPr>
        <w:t xml:space="preserve"> sa s ohľadom na moment identifikovania nedostatku verejného obstarávania delia na:</w:t>
      </w:r>
    </w:p>
    <w:p w14:paraId="52B8F23B" w14:textId="77777777" w:rsidR="007B5571" w:rsidRPr="009C3984" w:rsidRDefault="007B5571"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ex-ante,</w:t>
      </w:r>
    </w:p>
    <w:p w14:paraId="1C319C66" w14:textId="77777777" w:rsidR="00FA65DB" w:rsidRPr="009C3984" w:rsidRDefault="007B5571"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ex- post.</w:t>
      </w:r>
    </w:p>
    <w:p w14:paraId="3649BC2A" w14:textId="77777777" w:rsidR="007B5571" w:rsidRPr="00757367" w:rsidRDefault="00252342" w:rsidP="00757367">
      <w:pPr>
        <w:pStyle w:val="Nadpis2"/>
      </w:pPr>
      <w:bookmarkStart w:id="648" w:name="_Toc463593722"/>
      <w:bookmarkStart w:id="649" w:name="_Toc26798974"/>
      <w:r w:rsidRPr="00757367">
        <w:t xml:space="preserve">B) </w:t>
      </w:r>
      <w:r w:rsidR="007B5571" w:rsidRPr="00757367">
        <w:t xml:space="preserve">Ex-ante </w:t>
      </w:r>
      <w:bookmarkEnd w:id="648"/>
      <w:r w:rsidR="00FA65DB" w:rsidRPr="00757367">
        <w:t>finančná oprava</w:t>
      </w:r>
      <w:bookmarkEnd w:id="649"/>
    </w:p>
    <w:p w14:paraId="45C45932" w14:textId="77777777" w:rsidR="00FA65DB" w:rsidRPr="00A72D99" w:rsidRDefault="00FA65DB" w:rsidP="009C3984">
      <w:pPr>
        <w:pStyle w:val="Zkladntext"/>
        <w:numPr>
          <w:ilvl w:val="0"/>
          <w:numId w:val="213"/>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Ex-ante </w:t>
      </w:r>
      <w:r>
        <w:rPr>
          <w:rFonts w:asciiTheme="minorHAnsi" w:hAnsiTheme="minorHAnsi"/>
          <w:sz w:val="20"/>
          <w:lang w:val="sk-SK"/>
        </w:rPr>
        <w:t xml:space="preserve">finančná </w:t>
      </w:r>
      <w:r w:rsidRPr="00A72D99">
        <w:rPr>
          <w:rFonts w:asciiTheme="minorHAnsi" w:hAnsiTheme="minorHAnsi"/>
          <w:sz w:val="20"/>
          <w:lang w:val="sk-SK"/>
        </w:rPr>
        <w:t>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189EA703" w14:textId="77777777" w:rsidR="00FA65DB" w:rsidRPr="009C3984" w:rsidRDefault="00FA65DB" w:rsidP="009C3984">
      <w:pPr>
        <w:pStyle w:val="Odsekzoznamu"/>
        <w:numPr>
          <w:ilvl w:val="0"/>
          <w:numId w:val="213"/>
        </w:numPr>
        <w:spacing w:before="120" w:after="120"/>
        <w:ind w:hanging="437"/>
        <w:contextualSpacing w:val="0"/>
        <w:jc w:val="both"/>
        <w:rPr>
          <w:rFonts w:asciiTheme="minorHAnsi" w:hAnsiTheme="minorHAnsi"/>
          <w:sz w:val="20"/>
          <w:szCs w:val="20"/>
        </w:rPr>
      </w:pPr>
      <w:r w:rsidRPr="009C597D">
        <w:rPr>
          <w:rFonts w:asciiTheme="minorHAnsi" w:hAnsiTheme="minorHAnsi"/>
          <w:b/>
          <w:sz w:val="20"/>
          <w:szCs w:val="20"/>
        </w:rPr>
        <w:t>Ex-ante finančnú opravu</w:t>
      </w:r>
      <w:r w:rsidRPr="00A72D99">
        <w:rPr>
          <w:rFonts w:asciiTheme="minorHAnsi" w:hAnsiTheme="minorHAnsi"/>
          <w:sz w:val="20"/>
          <w:szCs w:val="20"/>
        </w:rPr>
        <w:t xml:space="preserve"> môže RO aplikovať za predpokladu, že výdavky vychádzajúce z dotknutého verejného obstarávania </w:t>
      </w:r>
      <w:r w:rsidRPr="009C597D">
        <w:rPr>
          <w:rFonts w:asciiTheme="minorHAnsi" w:hAnsiTheme="minorHAnsi"/>
          <w:b/>
          <w:sz w:val="20"/>
          <w:szCs w:val="20"/>
        </w:rPr>
        <w:t>neboli v čase zistenia nedostatku pripustené do financovania</w:t>
      </w:r>
      <w:r w:rsidRPr="00A72D99">
        <w:rPr>
          <w:rFonts w:asciiTheme="minorHAnsi" w:hAnsiTheme="minorHAnsi"/>
          <w:sz w:val="20"/>
          <w:szCs w:val="20"/>
        </w:rPr>
        <w:t xml:space="preserve">, t.j. nedošlo k ich úhrade v rámci ŽoP zo strany platobnej jednotky. Momentom </w:t>
      </w:r>
      <w:r w:rsidRPr="00A72D99">
        <w:rPr>
          <w:rFonts w:asciiTheme="minorHAnsi" w:hAnsiTheme="minorHAnsi"/>
          <w:sz w:val="20"/>
          <w:szCs w:val="20"/>
        </w:rPr>
        <w:lastRenderedPageBreak/>
        <w:t>„úhrady oprávnených výdavkov v ŽoP“, vzťahujúcim sa k nákladom projektu, ktoré vyplývajú z realizácie VO, sa myslí vo vzťahu</w:t>
      </w:r>
      <w:r w:rsidR="007736F5">
        <w:rPr>
          <w:rFonts w:asciiTheme="minorHAnsi" w:hAnsiTheme="minorHAnsi"/>
          <w:sz w:val="20"/>
          <w:szCs w:val="20"/>
        </w:rPr>
        <w:t xml:space="preserve"> </w:t>
      </w:r>
      <w:r w:rsidRPr="009C3984">
        <w:rPr>
          <w:rFonts w:asciiTheme="minorHAnsi" w:hAnsiTheme="minorHAnsi"/>
          <w:sz w:val="20"/>
          <w:szCs w:val="20"/>
        </w:rPr>
        <w:t>k jednotlivým spôsobom financovania nasledovné:</w:t>
      </w:r>
    </w:p>
    <w:p w14:paraId="1979DB62"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Systém zálohových platieb – momentom schválenia žiadosti o zúčtovanie zálohovej platby v súhrnnej žiadosti o platbu.</w:t>
      </w:r>
    </w:p>
    <w:p w14:paraId="72E20867"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Systém predfinancovania – moment úhrady žiadosti o poskytnutie predfinancovania zo strany platobnej jednotky.</w:t>
      </w:r>
    </w:p>
    <w:p w14:paraId="64695465"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Systém refundácie – moment úhrady žiadosti o platbu v súhrnnej žiadosti o platbu.    </w:t>
      </w:r>
    </w:p>
    <w:p w14:paraId="37D7A5FF" w14:textId="77777777" w:rsidR="00FA65DB" w:rsidRPr="00A72D99" w:rsidRDefault="00FA65DB" w:rsidP="009C3984">
      <w:pPr>
        <w:pStyle w:val="Zkladntext"/>
        <w:numPr>
          <w:ilvl w:val="0"/>
          <w:numId w:val="213"/>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ŽoP, RO aplikuje ex-post finančnú opravu a súčasne postupuje podľa § 41 </w:t>
      </w:r>
      <w:r w:rsidR="006D6BA7">
        <w:rPr>
          <w:rFonts w:asciiTheme="minorHAnsi" w:hAnsiTheme="minorHAnsi"/>
          <w:sz w:val="20"/>
          <w:lang w:val="sk-SK"/>
        </w:rPr>
        <w:t xml:space="preserve">a § </w:t>
      </w:r>
      <w:r w:rsidR="006D6BA7" w:rsidRPr="00A72D99">
        <w:rPr>
          <w:rFonts w:asciiTheme="minorHAnsi" w:hAnsiTheme="minorHAnsi"/>
          <w:sz w:val="20"/>
          <w:lang w:val="sk-SK"/>
        </w:rPr>
        <w:t>41</w:t>
      </w:r>
      <w:r w:rsidR="006D6BA7">
        <w:rPr>
          <w:rFonts w:asciiTheme="minorHAnsi" w:hAnsiTheme="minorHAnsi"/>
          <w:sz w:val="20"/>
          <w:lang w:val="sk-SK"/>
        </w:rPr>
        <w:t xml:space="preserve">a </w:t>
      </w:r>
      <w:r w:rsidR="006D6BA7" w:rsidRPr="00A72D99">
        <w:rPr>
          <w:rFonts w:asciiTheme="minorHAnsi" w:hAnsiTheme="minorHAnsi"/>
          <w:sz w:val="20"/>
          <w:lang w:val="sk-SK"/>
        </w:rPr>
        <w:t xml:space="preserve"> </w:t>
      </w:r>
      <w:r w:rsidRPr="00A72D99">
        <w:rPr>
          <w:rFonts w:asciiTheme="minorHAnsi" w:hAnsiTheme="minorHAnsi"/>
          <w:sz w:val="20"/>
          <w:lang w:val="sk-SK"/>
        </w:rPr>
        <w:t>zákona č.292/2014 Z. z. o príspevku poskytovanom z európskych štrukturálnych a investičných fondov a o zmene a doplnení niektorých zákonov.</w:t>
      </w:r>
    </w:p>
    <w:p w14:paraId="6707F26A" w14:textId="77777777" w:rsidR="00FA65DB" w:rsidRPr="00A72D99" w:rsidRDefault="00FA65DB" w:rsidP="009C3984">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ex-ante finančnej opravy nie je  možné zároveň aplikovať v týchto prípadoch: </w:t>
      </w:r>
    </w:p>
    <w:p w14:paraId="36EBB0FD"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14:paraId="0AF1A3A5"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14:paraId="731F9A39"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prijímateľ vyhlási VO pred riadnym ukončením prvej ex-ante kontroly, pričom pri ďalšej kontrole RO zistí pri tomto VO nedostatky, ktoré majú alebo mohli mať vplyv na výsledok VO,</w:t>
      </w:r>
    </w:p>
    <w:p w14:paraId="1E6C8022"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prijímateľ vyhlási VO po tom, ako mu RO písomne zamietol žiadosť o vykonanie prvej ex-ante kontroly (pozn. jedná sa o prípady, kedy je prijímateľ povinný požiadať o vykonanie ex-ante kontroly),</w:t>
      </w:r>
    </w:p>
    <w:p w14:paraId="437C62E8"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realizuje proces VO bez riadneho ukončenia iných ex-ante kontrol, ktoré si RO určil vo svojej riadiacej dokumentácii ako povinné, resp. toto realizované VO je v rozpore so závermi týchto kontrol, </w:t>
      </w:r>
    </w:p>
    <w:p w14:paraId="15EB2DDC" w14:textId="77777777"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prijímateľ vyhlási verejné obstarávanie v znení, ktoré je v rozpore  s požiadavkami RO vyplývajúcimi z výsledkov prvej ex-ante kontroly, resp. ktoré je v rozpore so znením dokumentácie schválenej v rámci prvej ex-ante kontroly, pričom v rámci ďalšej kontroly RO zistí pochybenie, ktoré malo alebo mohlo mať vplyv na výsledok VO a toto pochybenie je súvisiace s týmto rozporom.</w:t>
      </w:r>
    </w:p>
    <w:p w14:paraId="7A4B00A6" w14:textId="77777777" w:rsidR="00FA65DB" w:rsidRPr="00A72D99" w:rsidRDefault="00FA65DB" w:rsidP="009C3984">
      <w:pPr>
        <w:pStyle w:val="Odsekzoznamu"/>
        <w:numPr>
          <w:ilvl w:val="0"/>
          <w:numId w:val="213"/>
        </w:numPr>
        <w:spacing w:before="120" w:after="120"/>
        <w:ind w:hanging="437"/>
        <w:contextualSpacing w:val="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14:paraId="2A64D532" w14:textId="77777777" w:rsidR="007B5571" w:rsidRPr="009C597D" w:rsidRDefault="007B5571" w:rsidP="009C3984">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
      <w:r w:rsidRPr="009C597D">
        <w:rPr>
          <w:rFonts w:asciiTheme="minorHAnsi" w:eastAsia="Times New Roman" w:hAnsiTheme="minorHAnsi" w:cs="Times New Roman"/>
          <w:sz w:val="20"/>
          <w:szCs w:val="20"/>
        </w:rPr>
        <w:t xml:space="preserve">Pri určovaní ex-ante </w:t>
      </w:r>
      <w:r w:rsidR="00FA65DB">
        <w:rPr>
          <w:rFonts w:asciiTheme="minorHAnsi" w:eastAsia="Times New Roman" w:hAnsiTheme="minorHAnsi" w:cs="Times New Roman"/>
          <w:sz w:val="20"/>
          <w:szCs w:val="20"/>
        </w:rPr>
        <w:t>finančnej opravy</w:t>
      </w:r>
      <w:r w:rsidR="00FA65DB" w:rsidRPr="009C597D">
        <w:rPr>
          <w:rFonts w:asciiTheme="minorHAnsi" w:eastAsia="Times New Roman" w:hAnsiTheme="minorHAnsi" w:cs="Times New Roman"/>
          <w:sz w:val="20"/>
          <w:szCs w:val="20"/>
        </w:rPr>
        <w:t xml:space="preserve"> </w:t>
      </w:r>
      <w:r w:rsidRPr="009C597D">
        <w:rPr>
          <w:rFonts w:asciiTheme="minorHAnsi" w:eastAsia="Times New Roman" w:hAnsiTheme="minorHAnsi" w:cs="Times New Roman"/>
          <w:sz w:val="20"/>
          <w:szCs w:val="20"/>
        </w:rPr>
        <w:t>postupuje RO v súlade s kapitolou 3.3.7. Systému riadenia EŠIF a pravidlami uvedenými v MP CKO č. 5.</w:t>
      </w:r>
    </w:p>
    <w:p w14:paraId="7953A06C" w14:textId="77777777" w:rsidR="007B5571" w:rsidRDefault="00252342" w:rsidP="00757367">
      <w:pPr>
        <w:pStyle w:val="Nadpis2"/>
      </w:pPr>
      <w:bookmarkStart w:id="650" w:name="_Toc498434344"/>
      <w:bookmarkStart w:id="651" w:name="_Toc498434345"/>
      <w:bookmarkStart w:id="652" w:name="_Toc498434346"/>
      <w:bookmarkStart w:id="653" w:name="_Toc463593723"/>
      <w:bookmarkStart w:id="654" w:name="_Toc26798975"/>
      <w:bookmarkEnd w:id="650"/>
      <w:bookmarkEnd w:id="651"/>
      <w:bookmarkEnd w:id="652"/>
      <w:r>
        <w:t xml:space="preserve">C) </w:t>
      </w:r>
      <w:r w:rsidR="007B5571" w:rsidRPr="00F575F5">
        <w:t xml:space="preserve">Ex-post </w:t>
      </w:r>
      <w:bookmarkEnd w:id="653"/>
      <w:r w:rsidR="00D9364B" w:rsidRPr="00757367">
        <w:t>finančná</w:t>
      </w:r>
      <w:r w:rsidR="00D9364B">
        <w:t xml:space="preserve"> oprava</w:t>
      </w:r>
      <w:bookmarkEnd w:id="654"/>
    </w:p>
    <w:p w14:paraId="183E5775" w14:textId="77777777" w:rsidR="007B5571" w:rsidRPr="00A72D99" w:rsidRDefault="00F12B2B" w:rsidP="009C3984">
      <w:pPr>
        <w:pStyle w:val="Odsekzoznamu"/>
        <w:numPr>
          <w:ilvl w:val="0"/>
          <w:numId w:val="76"/>
        </w:numPr>
        <w:spacing w:before="120" w:after="120"/>
        <w:ind w:left="721" w:hanging="437"/>
        <w:contextualSpacing w:val="0"/>
        <w:jc w:val="both"/>
        <w:rPr>
          <w:rFonts w:asciiTheme="minorHAnsi" w:hAnsiTheme="minorHAnsi"/>
          <w:sz w:val="20"/>
          <w:szCs w:val="20"/>
        </w:rPr>
      </w:pPr>
      <w:r w:rsidRPr="00F12B2B">
        <w:rPr>
          <w:rFonts w:asciiTheme="minorHAnsi" w:hAnsiTheme="minorHAnsi"/>
          <w:sz w:val="20"/>
          <w:szCs w:val="20"/>
        </w:rPr>
        <w:t xml:space="preserve">Ex post finančnú opravu aplikuje RO v prípade, ak pri kontrole VO zistí porušenie pravidiel a postupov verejného obstarávania, resp. porušenie legislatívy SR a EÚ, pričom už došlo k úhrade súvisiacich výdavkov v rámci ŽoP. </w:t>
      </w:r>
      <w:r>
        <w:rPr>
          <w:rFonts w:asciiTheme="minorHAnsi" w:hAnsiTheme="minorHAnsi"/>
          <w:sz w:val="20"/>
          <w:szCs w:val="20"/>
        </w:rPr>
        <w:t>V tomto prípade</w:t>
      </w:r>
      <w:r w:rsidRPr="00F12B2B">
        <w:rPr>
          <w:rFonts w:asciiTheme="minorHAnsi" w:hAnsiTheme="minorHAnsi"/>
          <w:sz w:val="20"/>
          <w:szCs w:val="20"/>
        </w:rPr>
        <w:t xml:space="preserve"> je RO povinný postupovať </w:t>
      </w:r>
      <w:r w:rsidRPr="00A72D99">
        <w:rPr>
          <w:rFonts w:asciiTheme="minorHAnsi" w:hAnsiTheme="minorHAnsi"/>
          <w:sz w:val="20"/>
          <w:szCs w:val="20"/>
        </w:rPr>
        <w:t xml:space="preserve">v súlade s kapitolou 3.3.7. Systému riadenia EŠIF </w:t>
      </w:r>
      <w:r>
        <w:rPr>
          <w:rFonts w:asciiTheme="minorHAnsi" w:hAnsiTheme="minorHAnsi"/>
          <w:sz w:val="20"/>
          <w:szCs w:val="20"/>
        </w:rPr>
        <w:t>a</w:t>
      </w:r>
      <w:r w:rsidRPr="00F12B2B">
        <w:rPr>
          <w:rFonts w:asciiTheme="minorHAnsi" w:hAnsiTheme="minorHAnsi"/>
          <w:sz w:val="20"/>
          <w:szCs w:val="20"/>
        </w:rPr>
        <w:t xml:space="preserve"> pri určení výšky % finančnej opravy </w:t>
      </w:r>
      <w:r>
        <w:rPr>
          <w:rFonts w:asciiTheme="minorHAnsi" w:hAnsiTheme="minorHAnsi"/>
          <w:sz w:val="20"/>
          <w:szCs w:val="20"/>
        </w:rPr>
        <w:t> sa riadi</w:t>
      </w:r>
      <w:r w:rsidRPr="00A72D99">
        <w:rPr>
          <w:rFonts w:asciiTheme="minorHAnsi" w:hAnsiTheme="minorHAnsi"/>
          <w:sz w:val="20"/>
          <w:szCs w:val="20"/>
        </w:rPr>
        <w:t> </w:t>
      </w:r>
      <w:r w:rsidRPr="00A72D99" w:rsidDel="00F12B2B">
        <w:rPr>
          <w:rFonts w:asciiTheme="minorHAnsi" w:hAnsiTheme="minorHAnsi"/>
          <w:sz w:val="20"/>
          <w:szCs w:val="20"/>
        </w:rPr>
        <w:t xml:space="preserve"> </w:t>
      </w:r>
      <w:r w:rsidR="007B5571" w:rsidRPr="00A72D99">
        <w:rPr>
          <w:rFonts w:asciiTheme="minorHAnsi" w:hAnsiTheme="minorHAnsi"/>
          <w:sz w:val="20"/>
          <w:szCs w:val="20"/>
        </w:rPr>
        <w:t>MP CKO č. 5.</w:t>
      </w:r>
    </w:p>
    <w:p w14:paraId="2AADDFAC" w14:textId="77777777" w:rsidR="007B5571" w:rsidRPr="00884B5F" w:rsidRDefault="007B5571" w:rsidP="009C3984">
      <w:pPr>
        <w:pStyle w:val="Zkladntext"/>
        <w:numPr>
          <w:ilvl w:val="0"/>
          <w:numId w:val="76"/>
        </w:numPr>
        <w:spacing w:before="120" w:after="120" w:line="276" w:lineRule="auto"/>
        <w:ind w:left="721" w:hanging="437"/>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lastRenderedPageBreak/>
        <w:t xml:space="preserve">Zároveň RO postupuje podľa § 41 </w:t>
      </w:r>
      <w:r w:rsidR="00F12B2B">
        <w:rPr>
          <w:rFonts w:asciiTheme="minorHAnsi" w:eastAsiaTheme="minorHAnsi" w:hAnsiTheme="minorHAnsi" w:cstheme="minorBidi"/>
          <w:sz w:val="20"/>
          <w:lang w:val="sk-SK"/>
        </w:rPr>
        <w:t>a </w:t>
      </w:r>
      <w:r w:rsidR="00F12B2B" w:rsidRPr="00A72D99">
        <w:rPr>
          <w:rFonts w:asciiTheme="minorHAnsi" w:eastAsiaTheme="minorHAnsi" w:hAnsiTheme="minorHAnsi" w:cstheme="minorBidi"/>
          <w:sz w:val="20"/>
          <w:lang w:val="sk-SK"/>
        </w:rPr>
        <w:t>§</w:t>
      </w:r>
      <w:r w:rsidR="00F12B2B">
        <w:rPr>
          <w:rFonts w:asciiTheme="minorHAnsi" w:eastAsiaTheme="minorHAnsi" w:hAnsiTheme="minorHAnsi" w:cstheme="minorBidi"/>
          <w:sz w:val="20"/>
          <w:lang w:val="sk-SK"/>
        </w:rPr>
        <w:t>41</w:t>
      </w:r>
      <w:r w:rsidR="006D6BA7">
        <w:rPr>
          <w:rFonts w:asciiTheme="minorHAnsi" w:eastAsiaTheme="minorHAnsi" w:hAnsiTheme="minorHAnsi" w:cstheme="minorBidi"/>
          <w:sz w:val="20"/>
          <w:lang w:val="sk-SK"/>
        </w:rPr>
        <w:t xml:space="preserve"> </w:t>
      </w:r>
      <w:r w:rsidR="00F12B2B">
        <w:rPr>
          <w:rFonts w:asciiTheme="minorHAnsi" w:eastAsiaTheme="minorHAnsi" w:hAnsiTheme="minorHAnsi" w:cstheme="minorBidi"/>
          <w:sz w:val="20"/>
          <w:lang w:val="sk-SK"/>
        </w:rPr>
        <w:t xml:space="preserve">a </w:t>
      </w:r>
      <w:r w:rsidRPr="00A72D99">
        <w:rPr>
          <w:rFonts w:asciiTheme="minorHAnsi" w:eastAsiaTheme="minorHAnsi" w:hAnsiTheme="minorHAnsi" w:cstheme="minorBidi"/>
          <w:sz w:val="20"/>
          <w:lang w:val="sk-SK"/>
        </w:rPr>
        <w:t xml:space="preserve">zákona č. 292/2014 Z. z. o príspevku poskytovanom </w:t>
      </w:r>
      <w:r w:rsidR="00EF243A">
        <w:rPr>
          <w:rFonts w:asciiTheme="minorHAnsi" w:eastAsiaTheme="minorHAnsi" w:hAnsiTheme="minorHAnsi" w:cstheme="minorBidi"/>
          <w:sz w:val="20"/>
          <w:lang w:val="sk-SK"/>
        </w:rPr>
        <w:t xml:space="preserve"> </w:t>
      </w:r>
      <w:r w:rsidR="00EF243A">
        <w:rPr>
          <w:rFonts w:asciiTheme="minorHAnsi" w:eastAsiaTheme="minorHAnsi" w:hAnsiTheme="minorHAnsi" w:cstheme="minorBidi"/>
          <w:sz w:val="20"/>
          <w:lang w:val="sk-SK"/>
        </w:rPr>
        <w:br/>
      </w:r>
      <w:r w:rsidRPr="00884B5F">
        <w:rPr>
          <w:rFonts w:asciiTheme="minorHAnsi" w:eastAsiaTheme="minorHAnsi" w:hAnsiTheme="minorHAnsi" w:cstheme="minorBidi"/>
          <w:sz w:val="20"/>
          <w:lang w:val="sk-SK"/>
        </w:rPr>
        <w:t>z európskych štrukturálnych a investičných fondov a o zmene a doplnení niektorých zákonov.</w:t>
      </w:r>
    </w:p>
    <w:p w14:paraId="6B6A9DDA" w14:textId="77777777" w:rsidR="007B5571" w:rsidRDefault="00252342" w:rsidP="009C3984">
      <w:pPr>
        <w:pStyle w:val="Nadpis1"/>
        <w:spacing w:after="120"/>
        <w:ind w:left="444" w:firstLine="708"/>
      </w:pPr>
      <w:bookmarkStart w:id="655" w:name="_Toc463593724"/>
      <w:bookmarkStart w:id="656" w:name="_Toc26798976"/>
      <w:r w:rsidRPr="00757367">
        <w:t>2</w:t>
      </w:r>
      <w:r w:rsidR="00757367" w:rsidRPr="00757367">
        <w:t>0</w:t>
      </w:r>
      <w:r w:rsidRPr="00757367">
        <w:t xml:space="preserve">. </w:t>
      </w:r>
      <w:r w:rsidR="007B5571" w:rsidRPr="00757367">
        <w:t>Konflikt záujmov</w:t>
      </w:r>
      <w:bookmarkEnd w:id="655"/>
      <w:bookmarkEnd w:id="656"/>
    </w:p>
    <w:p w14:paraId="7436A243" w14:textId="77777777"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14:paraId="6EFBDE19" w14:textId="77777777"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14:paraId="4F84455D" w14:textId="77777777" w:rsidR="007B5571" w:rsidRPr="008B5320" w:rsidRDefault="007B5571" w:rsidP="009C3984">
      <w:pPr>
        <w:pStyle w:val="Odsekzoznamu"/>
        <w:numPr>
          <w:ilvl w:val="0"/>
          <w:numId w:val="80"/>
        </w:numPr>
        <w:spacing w:before="120" w:after="120"/>
        <w:ind w:left="721" w:hanging="437"/>
        <w:contextualSpacing w:val="0"/>
        <w:jc w:val="both"/>
        <w:rPr>
          <w:rFonts w:asciiTheme="minorHAnsi" w:hAnsiTheme="minorHAnsi"/>
          <w:b/>
          <w:sz w:val="20"/>
          <w:szCs w:val="20"/>
        </w:rPr>
      </w:pPr>
      <w:r w:rsidRPr="008B5320">
        <w:rPr>
          <w:rFonts w:asciiTheme="minorHAnsi" w:hAnsiTheme="minorHAnsi"/>
          <w:b/>
          <w:sz w:val="20"/>
          <w:szCs w:val="20"/>
        </w:rPr>
        <w:t xml:space="preserve">Problematika konfliktu záujmov je bližšie uvedená v MP CKO č. 13 k posudzovaniu konfliktu záujmov v procese verejného obstarávania. </w:t>
      </w:r>
    </w:p>
    <w:p w14:paraId="2065EA5D" w14:textId="77777777"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00DCA2A5" w14:textId="77777777"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14:paraId="2B58318A" w14:textId="77777777"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Upozorňujeme prijímateľa, že v prípade, ak RO identifikuje vo VO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14:paraId="71714B4E" w14:textId="1A55A1B8" w:rsidR="007B5571" w:rsidRPr="00356885"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RO požaduje, aby súčasťou dokumentácie každého VO predkladaného na RO bolo čestné vyhlásenie prijímateľa o vylúčení konfliktu záujmov z daného procesu VO. Záväzný vzor tohto prehlásenia je uvedený </w:t>
      </w:r>
      <w:r w:rsidRPr="00875725">
        <w:rPr>
          <w:rFonts w:asciiTheme="minorHAnsi" w:hAnsiTheme="minorHAnsi"/>
          <w:sz w:val="20"/>
          <w:szCs w:val="20"/>
        </w:rPr>
        <w:t xml:space="preserve">v  </w:t>
      </w:r>
      <w:r w:rsidR="00854BB5" w:rsidRPr="00730B03">
        <w:rPr>
          <w:rFonts w:asciiTheme="minorHAnsi" w:hAnsiTheme="minorHAnsi"/>
          <w:sz w:val="20"/>
          <w:szCs w:val="20"/>
        </w:rPr>
        <w:fldChar w:fldCharType="begin"/>
      </w:r>
      <w:r w:rsidR="00854BB5" w:rsidRPr="00875725">
        <w:rPr>
          <w:rFonts w:asciiTheme="minorHAnsi" w:hAnsiTheme="minorHAnsi"/>
          <w:sz w:val="20"/>
          <w:szCs w:val="20"/>
        </w:rPr>
        <w:instrText xml:space="preserve"> REF _Ref418020975  \* MERGEFORMAT </w:instrText>
      </w:r>
      <w:r w:rsidR="00854BB5" w:rsidRPr="00730B03">
        <w:rPr>
          <w:rFonts w:asciiTheme="minorHAnsi" w:hAnsiTheme="minorHAnsi"/>
          <w:sz w:val="20"/>
          <w:szCs w:val="20"/>
        </w:rPr>
        <w:fldChar w:fldCharType="separate"/>
      </w:r>
      <w:r w:rsidR="00851F40" w:rsidRPr="00851F40">
        <w:rPr>
          <w:rFonts w:asciiTheme="minorHAnsi" w:hAnsiTheme="minorHAnsi"/>
          <w:sz w:val="20"/>
          <w:szCs w:val="20"/>
          <w:shd w:val="clear" w:color="auto" w:fill="D9D9D9" w:themeFill="background1" w:themeFillShade="D9"/>
        </w:rPr>
        <w:t>Príloha č. 7 Čestné vyhlásenie</w:t>
      </w:r>
      <w:r w:rsidR="00851F40" w:rsidRPr="00851F40">
        <w:rPr>
          <w:rFonts w:asciiTheme="minorHAnsi" w:hAnsiTheme="minorHAnsi"/>
          <w:sz w:val="20"/>
          <w:szCs w:val="20"/>
        </w:rPr>
        <w:t xml:space="preserve"> prijímateľa o vylúčení konfliktu záujmov v procese VO</w:t>
      </w:r>
      <w:r w:rsidR="00854BB5" w:rsidRPr="00730B03">
        <w:rPr>
          <w:rFonts w:asciiTheme="minorHAnsi" w:hAnsiTheme="minorHAnsi"/>
          <w:sz w:val="20"/>
          <w:szCs w:val="20"/>
        </w:rPr>
        <w:fldChar w:fldCharType="end"/>
      </w:r>
      <w:r w:rsidR="008B5320">
        <w:rPr>
          <w:rFonts w:asciiTheme="minorHAnsi" w:hAnsiTheme="minorHAnsi"/>
          <w:sz w:val="20"/>
          <w:szCs w:val="20"/>
        </w:rPr>
        <w:t>.</w:t>
      </w:r>
      <w:r w:rsidRPr="00356885">
        <w:rPr>
          <w:rFonts w:asciiTheme="minorHAnsi" w:hAnsiTheme="minorHAnsi"/>
          <w:sz w:val="20"/>
          <w:szCs w:val="20"/>
        </w:rPr>
        <w:t xml:space="preserve"> </w:t>
      </w:r>
    </w:p>
    <w:p w14:paraId="2262E251" w14:textId="77777777" w:rsidR="00CC4871"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14:paraId="4690F9BE" w14:textId="77777777"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244"/>
      </w:tblGrid>
      <w:tr w:rsidR="007B5571" w:rsidRPr="00B64CCB" w14:paraId="534A0C58" w14:textId="77777777" w:rsidTr="009C3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top w:val="none" w:sz="0" w:space="0" w:color="auto"/>
              <w:left w:val="none" w:sz="0" w:space="0" w:color="auto"/>
              <w:bottom w:val="none" w:sz="0" w:space="0" w:color="auto"/>
              <w:right w:val="none" w:sz="0" w:space="0" w:color="auto"/>
            </w:tcBorders>
            <w:shd w:val="clear" w:color="auto" w:fill="F79646" w:themeFill="accent6"/>
          </w:tcPr>
          <w:p w14:paraId="42C9D054" w14:textId="77777777"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14:paraId="541931D4" w14:textId="77777777"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14:paraId="5AC86009"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14:paraId="4B49D108" w14:textId="77777777" w:rsidTr="009C3984">
        <w:tc>
          <w:tcPr>
            <w:cnfStyle w:val="001000000000" w:firstRow="0" w:lastRow="0" w:firstColumn="1" w:lastColumn="0" w:oddVBand="0" w:evenVBand="0" w:oddHBand="0" w:evenHBand="0" w:firstRowFirstColumn="0" w:firstRowLastColumn="0" w:lastRowFirstColumn="0" w:lastRowLastColumn="0"/>
            <w:tcW w:w="8788" w:type="dxa"/>
          </w:tcPr>
          <w:p w14:paraId="659975D1"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14:paraId="0E9619D9" w14:textId="77777777"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14:paraId="69E4EE47"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lastRenderedPageBreak/>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r>
      <w:tr w:rsidR="007B5571" w:rsidRPr="00B64CCB" w14:paraId="3DFF552D" w14:textId="77777777" w:rsidTr="009C3984">
        <w:tc>
          <w:tcPr>
            <w:cnfStyle w:val="001000000000" w:firstRow="0" w:lastRow="0" w:firstColumn="1" w:lastColumn="0" w:oddVBand="0" w:evenVBand="0" w:oddHBand="0" w:evenHBand="0" w:firstRowFirstColumn="0" w:firstRowLastColumn="0" w:lastRowFirstColumn="0" w:lastRowLastColumn="0"/>
            <w:tcW w:w="8788" w:type="dxa"/>
          </w:tcPr>
          <w:p w14:paraId="2F6A5D92"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14:paraId="1E94654F" w14:textId="77777777" w:rsidR="007B5571" w:rsidRPr="003305BD" w:rsidRDefault="007B5571" w:rsidP="007B5571">
            <w:pPr>
              <w:jc w:val="both"/>
              <w:rPr>
                <w:rFonts w:asciiTheme="minorHAnsi" w:hAnsiTheme="minorHAnsi"/>
                <w:b w:val="0"/>
                <w:sz w:val="20"/>
                <w:szCs w:val="20"/>
              </w:rPr>
            </w:pPr>
          </w:p>
        </w:tc>
      </w:tr>
      <w:tr w:rsidR="007B5571" w:rsidRPr="00B64CCB" w14:paraId="72EEC443" w14:textId="77777777"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14:paraId="07737226"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14:paraId="1EA6A68E" w14:textId="77777777" w:rsidTr="009C3984">
        <w:tc>
          <w:tcPr>
            <w:cnfStyle w:val="001000000000" w:firstRow="0" w:lastRow="0" w:firstColumn="1" w:lastColumn="0" w:oddVBand="0" w:evenVBand="0" w:oddHBand="0" w:evenHBand="0" w:firstRowFirstColumn="0" w:firstRowLastColumn="0" w:lastRowFirstColumn="0" w:lastRowLastColumn="0"/>
            <w:tcW w:w="8788" w:type="dxa"/>
          </w:tcPr>
          <w:p w14:paraId="4CEC41D7"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14:paraId="779C3F20" w14:textId="77777777"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14:paraId="7A505A11"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úspešného uchádzača s predstaviteľmi obstarávateľa na iných projektoch</w:t>
            </w:r>
          </w:p>
        </w:tc>
      </w:tr>
      <w:tr w:rsidR="007B5571" w:rsidRPr="00B64CCB" w14:paraId="57B126E3" w14:textId="77777777" w:rsidTr="009C3984">
        <w:tc>
          <w:tcPr>
            <w:cnfStyle w:val="001000000000" w:firstRow="0" w:lastRow="0" w:firstColumn="1" w:lastColumn="0" w:oddVBand="0" w:evenVBand="0" w:oddHBand="0" w:evenHBand="0" w:firstRowFirstColumn="0" w:firstRowLastColumn="0" w:lastRowFirstColumn="0" w:lastRowLastColumn="0"/>
            <w:tcW w:w="8788" w:type="dxa"/>
          </w:tcPr>
          <w:p w14:paraId="402E9FB1" w14:textId="77777777"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14:paraId="3BAAB571" w14:textId="77777777"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14:paraId="422DA749" w14:textId="77777777"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14:paraId="6C7766AC" w14:textId="77777777" w:rsidR="007B5571" w:rsidRPr="003305BD" w:rsidRDefault="007B5571" w:rsidP="007B5571">
            <w:pPr>
              <w:jc w:val="both"/>
              <w:rPr>
                <w:rFonts w:asciiTheme="minorHAnsi" w:hAnsiTheme="minorHAnsi"/>
                <w:b w:val="0"/>
                <w:sz w:val="20"/>
                <w:szCs w:val="20"/>
              </w:rPr>
            </w:pPr>
          </w:p>
        </w:tc>
      </w:tr>
    </w:tbl>
    <w:p w14:paraId="1EFF8BB1" w14:textId="77777777" w:rsidR="00B62CC3" w:rsidRPr="00757367" w:rsidRDefault="00252342" w:rsidP="009C3984">
      <w:pPr>
        <w:pStyle w:val="Nadpis1"/>
        <w:spacing w:after="120"/>
        <w:ind w:left="444" w:firstLine="708"/>
      </w:pPr>
      <w:bookmarkStart w:id="657" w:name="_Toc26798977"/>
      <w:r w:rsidRPr="00757367">
        <w:t>2</w:t>
      </w:r>
      <w:r w:rsidR="00757367" w:rsidRPr="00757367">
        <w:t>1</w:t>
      </w:r>
      <w:r w:rsidRPr="00757367">
        <w:t xml:space="preserve">. </w:t>
      </w:r>
      <w:r w:rsidR="00B62CC3" w:rsidRPr="00757367">
        <w:t>Prílohy príručky</w:t>
      </w:r>
      <w:bookmarkEnd w:id="657"/>
    </w:p>
    <w:p w14:paraId="4C9EBE65" w14:textId="77777777"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14:paraId="00FB1245" w14:textId="77777777"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14:paraId="3AF891EC" w14:textId="77777777"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14:paraId="6D02CEB1" w14:textId="77777777"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r w:rsidR="0029193A">
        <w:rPr>
          <w:rFonts w:asciiTheme="minorHAnsi" w:hAnsiTheme="minorHAnsi"/>
          <w:color w:val="1F497D" w:themeColor="text2"/>
          <w:lang w:val="sk-SK"/>
        </w:rPr>
        <w:t xml:space="preserve"> </w:t>
      </w:r>
      <w:r w:rsidR="008253D6">
        <w:rPr>
          <w:rFonts w:asciiTheme="minorHAnsi" w:hAnsiTheme="minorHAnsi"/>
          <w:color w:val="1F497D" w:themeColor="text2"/>
          <w:lang w:val="sk-SK"/>
        </w:rPr>
        <w:t>(platí aj pre výnimky podľa ZVO)</w:t>
      </w:r>
    </w:p>
    <w:p w14:paraId="1FC05E4E" w14:textId="77777777"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r w:rsidR="00E81A23">
        <w:rPr>
          <w:rFonts w:asciiTheme="minorHAnsi" w:hAnsiTheme="minorHAnsi"/>
          <w:color w:val="1F497D" w:themeColor="text2"/>
          <w:lang w:val="sk-SK"/>
        </w:rPr>
        <w:t>30</w:t>
      </w:r>
      <w:r w:rsidRPr="00F575F5">
        <w:rPr>
          <w:rFonts w:asciiTheme="minorHAnsi" w:hAnsiTheme="minorHAnsi"/>
          <w:color w:val="1F497D" w:themeColor="text2"/>
          <w:lang w:val="sk-SK"/>
        </w:rPr>
        <w:t> 000 EUR</w:t>
      </w:r>
    </w:p>
    <w:p w14:paraId="31EE8F82" w14:textId="77777777" w:rsidR="008253D6" w:rsidRDefault="00E27D14" w:rsidP="009C3984">
      <w:pPr>
        <w:pStyle w:val="Zkladntext"/>
        <w:spacing w:before="0" w:after="0"/>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E81A23">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 xml:space="preserve">Čestné vyhlásenie prijímateľa k úplnosti a súladu predkladanej dokumentácie </w:t>
      </w:r>
    </w:p>
    <w:p w14:paraId="28043868" w14:textId="77777777" w:rsidR="00B62CC3" w:rsidRPr="00F575F5" w:rsidRDefault="008253D6" w:rsidP="009C3984">
      <w:pPr>
        <w:pStyle w:val="Zkladntext"/>
        <w:spacing w:before="0" w:after="0"/>
        <w:rPr>
          <w:rFonts w:asciiTheme="minorHAnsi" w:hAnsiTheme="minorHAnsi"/>
          <w:color w:val="1F497D" w:themeColor="text2"/>
          <w:lang w:val="sk-SK"/>
        </w:rPr>
      </w:pPr>
      <w:r>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VO s originálnou dokumentáciou</w:t>
      </w:r>
    </w:p>
    <w:p w14:paraId="44F4C0E0" w14:textId="77777777" w:rsidR="00B62CC3" w:rsidRPr="00F575F5" w:rsidRDefault="00E27D14" w:rsidP="00495B98">
      <w:pPr>
        <w:pStyle w:val="Zkladntext"/>
        <w:rPr>
          <w:rFonts w:asciiTheme="minorHAnsi" w:hAnsiTheme="minorHAnsi"/>
          <w:color w:val="1F497D" w:themeColor="text2"/>
          <w:lang w:val="sk-SK"/>
        </w:rPr>
      </w:pPr>
      <w:bookmarkStart w:id="658" w:name="_Ref418020975"/>
      <w:bookmarkStart w:id="659" w:name="_Ref418020987"/>
      <w:bookmarkStart w:id="660" w:name="_Ref418021052"/>
      <w:bookmarkStart w:id="661" w:name="_Ref418021057"/>
      <w:bookmarkStart w:id="662" w:name="_Ref418021061"/>
      <w:bookmarkStart w:id="663"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658"/>
      <w:bookmarkEnd w:id="659"/>
      <w:bookmarkEnd w:id="660"/>
      <w:bookmarkEnd w:id="661"/>
      <w:bookmarkEnd w:id="662"/>
      <w:bookmarkEnd w:id="663"/>
    </w:p>
    <w:p w14:paraId="7C983C12" w14:textId="77777777"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14:paraId="7745718D" w14:textId="77777777" w:rsidR="0015746A" w:rsidRPr="001A4CEC" w:rsidRDefault="0015746A" w:rsidP="00495B98">
      <w:pPr>
        <w:pStyle w:val="Zkladntext"/>
        <w:rPr>
          <w:rFonts w:asciiTheme="minorHAnsi" w:eastAsiaTheme="majorEastAsia" w:hAnsiTheme="minorHAnsi"/>
          <w:strike/>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w:t>
      </w:r>
      <w:r w:rsidRPr="00F37F26">
        <w:rPr>
          <w:rFonts w:asciiTheme="minorHAnsi" w:hAnsiTheme="minorHAnsi"/>
          <w:color w:val="1F497D" w:themeColor="text2"/>
        </w:rPr>
        <w:t>s prílohami</w:t>
      </w:r>
      <w:r>
        <w:rPr>
          <w:rFonts w:asciiTheme="minorHAnsi" w:hAnsiTheme="minorHAnsi"/>
          <w:color w:val="1F497D" w:themeColor="text2"/>
        </w:rPr>
        <w:t xml:space="preserve"> </w:t>
      </w:r>
      <w:r w:rsidR="00F37F26" w:rsidRPr="00F96EFF">
        <w:rPr>
          <w:rFonts w:asciiTheme="minorHAnsi" w:hAnsiTheme="minorHAnsi"/>
          <w:color w:val="1F497D" w:themeColor="text2"/>
        </w:rPr>
        <w:t>–</w:t>
      </w:r>
      <w:r w:rsidR="00797365" w:rsidRPr="001A4CEC">
        <w:rPr>
          <w:rFonts w:asciiTheme="minorHAnsi" w:hAnsiTheme="minorHAnsi"/>
          <w:color w:val="1F497D" w:themeColor="text2"/>
        </w:rPr>
        <w:t xml:space="preserve"> </w:t>
      </w:r>
      <w:r w:rsidRPr="00A45749">
        <w:rPr>
          <w:rFonts w:asciiTheme="minorHAnsi" w:hAnsiTheme="minorHAnsi"/>
          <w:color w:val="1F497D" w:themeColor="text2"/>
        </w:rPr>
        <w:t>vzor</w:t>
      </w:r>
    </w:p>
    <w:p w14:paraId="3E222788" w14:textId="77777777"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664" w:name="_Ref418065994"/>
      <w:r w:rsidRPr="00F575F5">
        <w:rPr>
          <w:rFonts w:asciiTheme="minorHAnsi" w:hAnsiTheme="minorHAnsi"/>
          <w:color w:val="1F497D" w:themeColor="text2"/>
        </w:rPr>
        <w:br w:type="page"/>
      </w:r>
    </w:p>
    <w:p w14:paraId="3F53693E" w14:textId="77777777" w:rsidR="00E27D14" w:rsidRPr="00F575F5" w:rsidRDefault="00E27D14" w:rsidP="00495B98">
      <w:pPr>
        <w:pStyle w:val="Nadpis2"/>
        <w:jc w:val="both"/>
        <w:rPr>
          <w:rFonts w:asciiTheme="minorHAnsi" w:hAnsiTheme="minorHAnsi"/>
          <w:color w:val="1F497D" w:themeColor="text2"/>
        </w:rPr>
      </w:pPr>
      <w:bookmarkStart w:id="665" w:name="_Toc26798978"/>
      <w:r w:rsidRPr="00F575F5">
        <w:rPr>
          <w:rFonts w:asciiTheme="minorHAnsi" w:hAnsiTheme="minorHAnsi"/>
          <w:color w:val="1F497D" w:themeColor="text2"/>
        </w:rPr>
        <w:lastRenderedPageBreak/>
        <w:t>Príloha č. 1 Vzorový formulár na určenie PHZ</w:t>
      </w:r>
      <w:bookmarkEnd w:id="664"/>
      <w:bookmarkEnd w:id="665"/>
    </w:p>
    <w:p w14:paraId="7DF94B62" w14:textId="77777777"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14:paraId="5FCDE2F7" w14:textId="77777777"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14:paraId="7888FB03" w14:textId="77777777"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14:paraId="3A12A7C3" w14:textId="77777777"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14:paraId="78BABF79" w14:textId="77777777"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14:paraId="2F508AC8" w14:textId="77777777"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14:paraId="3FE8DE04" w14:textId="77777777"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14:paraId="639A249B" w14:textId="77777777"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14:paraId="2B7B3064" w14:textId="77777777"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xml:space="preserve">: </w:t>
      </w:r>
    </w:p>
    <w:p w14:paraId="2FFC3D41" w14:textId="77777777"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9"/>
      </w:r>
      <w:r w:rsidRPr="00A72D99">
        <w:rPr>
          <w:rFonts w:asciiTheme="minorHAnsi" w:hAnsiTheme="minorHAnsi" w:cs="Times New Roman"/>
          <w:color w:val="1F497D" w:themeColor="text2"/>
          <w:sz w:val="20"/>
          <w:szCs w:val="20"/>
        </w:rPr>
        <w:t xml:space="preserve"> .................................................</w:t>
      </w:r>
    </w:p>
    <w:p w14:paraId="7AC6A0AE" w14:textId="77777777"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ab/>
      </w:r>
    </w:p>
    <w:p w14:paraId="310F2AA6" w14:textId="77777777"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w:t>
      </w:r>
    </w:p>
    <w:p w14:paraId="2DE3EA76" w14:textId="77777777"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12"/>
      </w:r>
    </w:p>
    <w:p w14:paraId="1BA687A3" w14:textId="77777777"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w:t>
      </w:r>
    </w:p>
    <w:p w14:paraId="5EAE38BA" w14:textId="77777777"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 ............................................</w:t>
      </w:r>
    </w:p>
    <w:p w14:paraId="5CC32078" w14:textId="77777777"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r w:rsidR="008B5320">
        <w:rPr>
          <w:rFonts w:asciiTheme="minorHAnsi" w:hAnsiTheme="minorHAnsi" w:cs="Times New Roman"/>
          <w:color w:val="1F497D" w:themeColor="text2"/>
          <w:sz w:val="20"/>
          <w:szCs w:val="20"/>
        </w:rPr>
        <w:t xml:space="preserve">(v EUR bez DPH) </w:t>
      </w:r>
      <w:r w:rsidRPr="00A72D99">
        <w:rPr>
          <w:rFonts w:asciiTheme="minorHAnsi" w:hAnsiTheme="minorHAnsi" w:cs="Times New Roman"/>
          <w:color w:val="1F497D" w:themeColor="text2"/>
          <w:sz w:val="20"/>
          <w:szCs w:val="20"/>
        </w:rPr>
        <w:t>určená podľa § 6 zákona č. 343/2015 Z.</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z.</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14:paraId="44C180D2" w14:textId="77777777"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14:paraId="4E77E157" w14:textId="77777777"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14:paraId="680C9368" w14:textId="77777777"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7"/>
      </w:r>
    </w:p>
    <w:p w14:paraId="457FDD97" w14:textId="77777777"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14:paraId="5564B768"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14:paraId="13DCEA8C" w14:textId="77777777" w:rsidR="00BF2FB5" w:rsidRPr="00F575F5" w:rsidRDefault="00BF2FB5" w:rsidP="00BF2FB5">
      <w:pPr>
        <w:rPr>
          <w:color w:val="1F497D" w:themeColor="text2"/>
        </w:rPr>
      </w:pPr>
      <w:r w:rsidRPr="00F575F5">
        <w:rPr>
          <w:color w:val="1F497D" w:themeColor="text2"/>
        </w:rPr>
        <w:br w:type="page"/>
      </w:r>
    </w:p>
    <w:p w14:paraId="1D1EC791" w14:textId="77777777"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14:paraId="40DABCD3"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14:paraId="228AB881"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14:paraId="3ED4FC23"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14:paraId="0BD9AB4D"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14:paraId="388D619F"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14:paraId="22E6D087"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14:paraId="0BDA94A0"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14:paraId="5B847FD6" w14:textId="77777777"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w:t>
      </w:r>
    </w:p>
    <w:p w14:paraId="05291A0D" w14:textId="77777777"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w:t>
      </w:r>
    </w:p>
    <w:p w14:paraId="14D90804" w14:textId="77777777"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328"/>
        <w:gridCol w:w="1672"/>
        <w:gridCol w:w="2391"/>
        <w:gridCol w:w="1885"/>
      </w:tblGrid>
      <w:tr w:rsidR="00BF2FB5" w:rsidRPr="00840C9D" w14:paraId="677E5C6D" w14:textId="77777777" w:rsidTr="00BF2FB5">
        <w:tc>
          <w:tcPr>
            <w:tcW w:w="2507" w:type="dxa"/>
            <w:shd w:val="clear" w:color="auto" w:fill="FBD4B4" w:themeFill="accent6" w:themeFillTint="66"/>
          </w:tcPr>
          <w:p w14:paraId="65154A22"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777" w:type="dxa"/>
            <w:shd w:val="clear" w:color="auto" w:fill="FBD4B4" w:themeFill="accent6" w:themeFillTint="66"/>
          </w:tcPr>
          <w:p w14:paraId="7CC9DB88"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14:paraId="66F7E0CC"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14:paraId="4E77DDA2"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14:paraId="3B9E674D" w14:textId="77777777" w:rsidTr="00BF2FB5">
        <w:tc>
          <w:tcPr>
            <w:tcW w:w="2507" w:type="dxa"/>
          </w:tcPr>
          <w:p w14:paraId="75ACB3DC" w14:textId="77777777"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14:paraId="7D7CFF32"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3F57202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0C79E6F8"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767BDD80" w14:textId="77777777" w:rsidTr="00BF2FB5">
        <w:tc>
          <w:tcPr>
            <w:tcW w:w="2507" w:type="dxa"/>
          </w:tcPr>
          <w:p w14:paraId="46EDB915" w14:textId="77777777"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14:paraId="28E238BE"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09A789E6"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7B61EAD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3CE755F1" w14:textId="77777777" w:rsidTr="00BF2FB5">
        <w:tc>
          <w:tcPr>
            <w:tcW w:w="2507" w:type="dxa"/>
          </w:tcPr>
          <w:p w14:paraId="08ED60C7" w14:textId="77777777"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14:paraId="15A66DB7"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2CCBBA88"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1EBFBDF6"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448323E4" w14:textId="77777777" w:rsidTr="00BF2FB5">
        <w:tc>
          <w:tcPr>
            <w:tcW w:w="2507" w:type="dxa"/>
          </w:tcPr>
          <w:p w14:paraId="11D8D4A6" w14:textId="77777777"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14:paraId="46628C77"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4DB398D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7DFBEB69"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14:paraId="7604A855" w14:textId="77777777"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312"/>
        <w:gridCol w:w="1688"/>
        <w:gridCol w:w="2382"/>
        <w:gridCol w:w="1894"/>
      </w:tblGrid>
      <w:tr w:rsidR="00BF2FB5" w:rsidRPr="00840C9D" w14:paraId="10F11147" w14:textId="77777777" w:rsidTr="00BF2FB5">
        <w:tc>
          <w:tcPr>
            <w:tcW w:w="2507" w:type="dxa"/>
            <w:shd w:val="clear" w:color="auto" w:fill="FBD4B4" w:themeFill="accent6" w:themeFillTint="66"/>
          </w:tcPr>
          <w:p w14:paraId="2BBAC229"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dodávateľa, ktorý predložil ponuku</w:t>
            </w:r>
          </w:p>
        </w:tc>
        <w:tc>
          <w:tcPr>
            <w:tcW w:w="1777" w:type="dxa"/>
            <w:shd w:val="clear" w:color="auto" w:fill="FBD4B4" w:themeFill="accent6" w:themeFillTint="66"/>
          </w:tcPr>
          <w:p w14:paraId="36B76D58"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14:paraId="35EAA9A1" w14:textId="77777777"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ponuky relevantná </w:t>
            </w:r>
          </w:p>
          <w:p w14:paraId="067A451B" w14:textId="77777777"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p>
          <w:p w14:paraId="1BB9D874"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14:paraId="43B1A418"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14:paraId="42A16B2A" w14:textId="77777777" w:rsidTr="00BF2FB5">
        <w:tc>
          <w:tcPr>
            <w:tcW w:w="2507" w:type="dxa"/>
          </w:tcPr>
          <w:p w14:paraId="0B307B22" w14:textId="77777777"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14:paraId="5DF06C84"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6B7FE163"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23F68036"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2D1BF62E" w14:textId="77777777" w:rsidTr="00BF2FB5">
        <w:tc>
          <w:tcPr>
            <w:tcW w:w="2507" w:type="dxa"/>
          </w:tcPr>
          <w:p w14:paraId="4598F20A" w14:textId="77777777"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14:paraId="178A43ED"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2E5C89D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2F215739"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132E8E2F" w14:textId="77777777" w:rsidTr="00BF2FB5">
        <w:tc>
          <w:tcPr>
            <w:tcW w:w="2507" w:type="dxa"/>
          </w:tcPr>
          <w:p w14:paraId="24C01FB3" w14:textId="77777777"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14:paraId="798CD976"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2B7F6FFE"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52F81AF2"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16D349A6" w14:textId="77777777" w:rsidTr="00BF2FB5">
        <w:tc>
          <w:tcPr>
            <w:tcW w:w="2507" w:type="dxa"/>
          </w:tcPr>
          <w:p w14:paraId="7C11537F" w14:textId="77777777"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14:paraId="3FBD38B5"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14:paraId="59353E1C"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6A9CA783"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14:paraId="42BD1EDA" w14:textId="77777777"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14:paraId="6C5557DA" w14:textId="77777777"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315"/>
        <w:gridCol w:w="1929"/>
        <w:gridCol w:w="2139"/>
        <w:gridCol w:w="1893"/>
      </w:tblGrid>
      <w:tr w:rsidR="00BF2FB5" w:rsidRPr="00840C9D" w14:paraId="08776127" w14:textId="77777777" w:rsidTr="00BF2FB5">
        <w:tc>
          <w:tcPr>
            <w:tcW w:w="2507" w:type="dxa"/>
            <w:shd w:val="clear" w:color="auto" w:fill="FBD4B4" w:themeFill="accent6" w:themeFillTint="66"/>
          </w:tcPr>
          <w:p w14:paraId="21182B0D"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14:paraId="37385815" w14:textId="77777777"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link </w:t>
            </w:r>
          </w:p>
          <w:p w14:paraId="0797E69D" w14:textId="77777777"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na tento zdroj </w:t>
            </w:r>
          </w:p>
          <w:p w14:paraId="6976C55D"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14:paraId="0C7E60B2" w14:textId="77777777"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relevantná </w:t>
            </w:r>
          </w:p>
          <w:p w14:paraId="67505352"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14:paraId="0F9955A5" w14:textId="77777777"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14:paraId="7CFD78AC" w14:textId="77777777" w:rsidTr="00BF2FB5">
        <w:tc>
          <w:tcPr>
            <w:tcW w:w="2507" w:type="dxa"/>
          </w:tcPr>
          <w:p w14:paraId="66D6D036" w14:textId="77777777"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14:paraId="59FE868D"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147CAE62"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0E3AB34E"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6CFB5876" w14:textId="77777777" w:rsidTr="00BF2FB5">
        <w:tc>
          <w:tcPr>
            <w:tcW w:w="2507" w:type="dxa"/>
          </w:tcPr>
          <w:p w14:paraId="230B4750" w14:textId="77777777"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14:paraId="02BB800A"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6E2BA70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1BB43FAC"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0FE26AFB" w14:textId="77777777" w:rsidTr="00BF2FB5">
        <w:tc>
          <w:tcPr>
            <w:tcW w:w="2507" w:type="dxa"/>
          </w:tcPr>
          <w:p w14:paraId="017DA2CE" w14:textId="77777777"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14:paraId="4BDB56B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389B2FF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348C92A4"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14:paraId="33681E7C" w14:textId="77777777" w:rsidTr="00BF2FB5">
        <w:tc>
          <w:tcPr>
            <w:tcW w:w="2507" w:type="dxa"/>
          </w:tcPr>
          <w:p w14:paraId="7C2EEB02" w14:textId="77777777"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14:paraId="2EFAA509"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609A271B"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14DB12AC" w14:textId="77777777"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14:paraId="3C665842" w14:textId="77777777"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14:paraId="3D54B451" w14:textId="77777777"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14:paraId="7596672E" w14:textId="77777777" w:rsidR="00BF2FB5"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EUR</w:t>
      </w:r>
    </w:p>
    <w:p w14:paraId="26015529" w14:textId="77777777" w:rsidR="00826186" w:rsidRPr="00A72D99" w:rsidRDefault="00826186" w:rsidP="00D011FE">
      <w:pPr>
        <w:pStyle w:val="Odsekzoznamu"/>
        <w:numPr>
          <w:ilvl w:val="0"/>
          <w:numId w:val="86"/>
        </w:numPr>
        <w:spacing w:after="160" w:line="360" w:lineRule="auto"/>
        <w:rPr>
          <w:rFonts w:asciiTheme="minorHAnsi" w:hAnsiTheme="minorHAnsi" w:cs="Times New Roman"/>
          <w:color w:val="1F497D" w:themeColor="text2"/>
          <w:sz w:val="20"/>
          <w:szCs w:val="20"/>
        </w:rPr>
      </w:pPr>
      <w:r>
        <w:rPr>
          <w:rFonts w:asciiTheme="minorHAnsi" w:hAnsiTheme="minorHAnsi" w:cs="Times New Roman"/>
          <w:color w:val="1F497D" w:themeColor="text2"/>
          <w:sz w:val="20"/>
          <w:szCs w:val="20"/>
        </w:rPr>
        <w:t>Postup zadávania zákazky</w:t>
      </w:r>
      <w:r w:rsidR="00D011FE">
        <w:rPr>
          <w:rFonts w:asciiTheme="minorHAnsi" w:hAnsiTheme="minorHAnsi" w:cs="Times New Roman"/>
          <w:color w:val="1F497D" w:themeColor="text2"/>
          <w:sz w:val="20"/>
          <w:szCs w:val="20"/>
        </w:rPr>
        <w:t xml:space="preserve"> </w:t>
      </w:r>
      <w:r w:rsidR="00D011FE" w:rsidRPr="000D4049">
        <w:rPr>
          <w:rFonts w:asciiTheme="minorHAnsi" w:hAnsiTheme="minorHAnsi" w:cs="Times New Roman"/>
          <w:color w:val="1F497D" w:themeColor="text2"/>
          <w:sz w:val="16"/>
          <w:szCs w:val="20"/>
        </w:rPr>
        <w:t>(uviesť odkazom na ustanovenie ZVO a podľa rozdelenia zákaziek v EŠIF; napr.</w:t>
      </w:r>
      <w:r w:rsidR="00D011FE" w:rsidRPr="000D4049">
        <w:rPr>
          <w:sz w:val="18"/>
        </w:rPr>
        <w:t xml:space="preserve"> </w:t>
      </w:r>
      <w:r w:rsidR="00D011FE" w:rsidRPr="000D4049">
        <w:rPr>
          <w:rFonts w:asciiTheme="minorHAnsi" w:hAnsiTheme="minorHAnsi" w:cs="Times New Roman"/>
          <w:color w:val="1F497D" w:themeColor="text2"/>
          <w:sz w:val="16"/>
          <w:szCs w:val="20"/>
        </w:rPr>
        <w:t>§1 ods. 14 ZVO</w:t>
      </w:r>
      <w:r w:rsidR="000D4049" w:rsidRPr="000D4049">
        <w:rPr>
          <w:rFonts w:asciiTheme="minorHAnsi" w:hAnsiTheme="minorHAnsi" w:cs="Times New Roman"/>
          <w:color w:val="1F497D" w:themeColor="text2"/>
          <w:sz w:val="16"/>
          <w:szCs w:val="20"/>
        </w:rPr>
        <w:t xml:space="preserve"> – zákazka do 5 000 EUR bez DPH</w:t>
      </w:r>
      <w:r w:rsidR="00D011FE" w:rsidRPr="000D4049">
        <w:rPr>
          <w:rFonts w:asciiTheme="minorHAnsi" w:hAnsiTheme="minorHAnsi" w:cs="Times New Roman"/>
          <w:color w:val="1F497D" w:themeColor="text2"/>
          <w:sz w:val="16"/>
          <w:szCs w:val="20"/>
        </w:rPr>
        <w:t>, §117 ZVO</w:t>
      </w:r>
      <w:r w:rsidR="00544E69" w:rsidRPr="000D4049">
        <w:rPr>
          <w:rFonts w:asciiTheme="minorHAnsi" w:hAnsiTheme="minorHAnsi" w:cs="Times New Roman"/>
          <w:color w:val="1F497D" w:themeColor="text2"/>
          <w:sz w:val="16"/>
          <w:szCs w:val="20"/>
        </w:rPr>
        <w:t xml:space="preserve"> – zákazka do 50 000 EUR bez DPH</w:t>
      </w:r>
      <w:r w:rsidR="000D4049" w:rsidRPr="000D4049">
        <w:rPr>
          <w:rFonts w:asciiTheme="minorHAnsi" w:hAnsiTheme="minorHAnsi" w:cs="Times New Roman"/>
          <w:color w:val="1F497D" w:themeColor="text2"/>
          <w:sz w:val="16"/>
          <w:szCs w:val="20"/>
        </w:rPr>
        <w:t>,</w:t>
      </w:r>
      <w:r w:rsidR="000D4049">
        <w:rPr>
          <w:rFonts w:asciiTheme="minorHAnsi" w:hAnsiTheme="minorHAnsi" w:cs="Times New Roman"/>
          <w:color w:val="1F497D" w:themeColor="text2"/>
          <w:sz w:val="16"/>
          <w:szCs w:val="20"/>
        </w:rPr>
        <w:t xml:space="preserve"> </w:t>
      </w:r>
      <w:r w:rsidR="000D4049" w:rsidRPr="000D4049">
        <w:rPr>
          <w:rFonts w:asciiTheme="minorHAnsi" w:hAnsiTheme="minorHAnsi" w:cs="Times New Roman"/>
          <w:color w:val="1F497D" w:themeColor="text2"/>
          <w:sz w:val="16"/>
          <w:szCs w:val="20"/>
        </w:rPr>
        <w:t>§ 117 v spojitosti s §§ 109 až 111 ZVO – zákazka s nízkou hodnotou nad 5 000 EUR bez DPH s využitím EKS</w:t>
      </w:r>
      <w:r w:rsidR="00D011FE" w:rsidRPr="000D4049">
        <w:rPr>
          <w:rFonts w:asciiTheme="minorHAnsi" w:hAnsiTheme="minorHAnsi" w:cs="Times New Roman"/>
          <w:color w:val="1F497D" w:themeColor="text2"/>
          <w:sz w:val="16"/>
          <w:szCs w:val="20"/>
        </w:rPr>
        <w:t>)</w:t>
      </w:r>
      <w:r w:rsidR="00D011FE">
        <w:rPr>
          <w:rFonts w:asciiTheme="minorHAnsi" w:hAnsiTheme="minorHAnsi" w:cs="Times New Roman"/>
          <w:color w:val="1F497D" w:themeColor="text2"/>
          <w:sz w:val="20"/>
          <w:szCs w:val="20"/>
        </w:rPr>
        <w:t>:</w:t>
      </w:r>
      <w:r>
        <w:rPr>
          <w:rFonts w:asciiTheme="minorHAnsi" w:hAnsiTheme="minorHAnsi" w:cs="Times New Roman"/>
          <w:color w:val="1F497D" w:themeColor="text2"/>
          <w:sz w:val="20"/>
          <w:szCs w:val="20"/>
        </w:rPr>
        <w:t xml:space="preserve">                                                       ...............................................................</w:t>
      </w:r>
      <w:r w:rsidR="00D011FE">
        <w:rPr>
          <w:rFonts w:asciiTheme="minorHAnsi" w:hAnsiTheme="minorHAnsi" w:cs="Times New Roman"/>
          <w:color w:val="1F497D" w:themeColor="text2"/>
          <w:sz w:val="20"/>
          <w:szCs w:val="20"/>
        </w:rPr>
        <w:t>.....................................................................</w:t>
      </w:r>
      <w:r>
        <w:rPr>
          <w:rFonts w:asciiTheme="minorHAnsi" w:hAnsiTheme="minorHAnsi" w:cs="Times New Roman"/>
          <w:color w:val="1F497D" w:themeColor="text2"/>
          <w:sz w:val="20"/>
          <w:szCs w:val="20"/>
        </w:rPr>
        <w:t>..</w:t>
      </w:r>
    </w:p>
    <w:p w14:paraId="1C2CCCB4" w14:textId="77777777"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t>..........................................</w:t>
      </w:r>
    </w:p>
    <w:p w14:paraId="7DB5E1D0" w14:textId="77777777"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14:paraId="45A4F341" w14:textId="77777777"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w:t>
      </w:r>
    </w:p>
    <w:p w14:paraId="6414E6D8" w14:textId="77777777"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14:paraId="10E8CB55" w14:textId="77777777" w:rsidR="00044102" w:rsidRPr="00F575F5" w:rsidRDefault="00044102">
      <w:pPr>
        <w:rPr>
          <w:rFonts w:asciiTheme="minorHAnsi" w:eastAsiaTheme="majorEastAsia" w:hAnsiTheme="minorHAnsi" w:cstheme="majorBidi"/>
          <w:b/>
          <w:bCs/>
          <w:color w:val="1F497D" w:themeColor="text2"/>
          <w:sz w:val="26"/>
          <w:szCs w:val="26"/>
        </w:rPr>
      </w:pPr>
      <w:bookmarkStart w:id="666" w:name="_Ref418070004"/>
    </w:p>
    <w:p w14:paraId="4DCD2DB5" w14:textId="77777777" w:rsidR="00E27D14" w:rsidRPr="00F575F5" w:rsidRDefault="00E27D14" w:rsidP="00495B98">
      <w:pPr>
        <w:pStyle w:val="Nadpis2"/>
        <w:jc w:val="both"/>
        <w:rPr>
          <w:rFonts w:asciiTheme="minorHAnsi" w:hAnsiTheme="minorHAnsi"/>
          <w:color w:val="1F497D" w:themeColor="text2"/>
        </w:rPr>
      </w:pPr>
      <w:bookmarkStart w:id="667" w:name="_Toc26798979"/>
      <w:r w:rsidRPr="00F575F5">
        <w:rPr>
          <w:rFonts w:asciiTheme="minorHAnsi" w:hAnsiTheme="minorHAnsi"/>
          <w:color w:val="1F497D" w:themeColor="text2"/>
        </w:rPr>
        <w:t>Príloha č. 2 Vzor zápisnice z vyhodnotenia podmienok účasti</w:t>
      </w:r>
      <w:bookmarkEnd w:id="666"/>
      <w:bookmarkEnd w:id="667"/>
    </w:p>
    <w:p w14:paraId="535F4A93" w14:textId="77777777"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5"/>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14:paraId="09BCD0BB" w14:textId="77777777"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14:paraId="2BA05BEB" w14:textId="77777777"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14:paraId="41F312E0" w14:textId="77777777"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14:paraId="2527E050" w14:textId="77777777"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14:paraId="05D514BD" w14:textId="77777777"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6"/>
      </w:r>
      <w:r w:rsidRPr="00A72D99">
        <w:rPr>
          <w:rFonts w:asciiTheme="minorHAnsi" w:hAnsiTheme="minorHAnsi" w:cs="Times New Roman"/>
          <w:color w:val="1F497D" w:themeColor="text2"/>
          <w:sz w:val="20"/>
          <w:szCs w:val="20"/>
        </w:rPr>
        <w:t>:</w:t>
      </w:r>
    </w:p>
    <w:p w14:paraId="5A894890" w14:textId="77777777"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14:paraId="5FB1951A" w14:textId="77777777"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14:paraId="3AB1E9A7" w14:textId="77777777"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14:paraId="565D7206" w14:textId="77777777"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7"/>
      </w:r>
      <w:r w:rsidRPr="00A72D99">
        <w:rPr>
          <w:rFonts w:asciiTheme="minorHAnsi" w:hAnsiTheme="minorHAnsi" w:cs="Times New Roman"/>
          <w:color w:val="1F497D" w:themeColor="text2"/>
          <w:sz w:val="20"/>
          <w:szCs w:val="20"/>
        </w:rPr>
        <w:t xml:space="preserve">: </w:t>
      </w:r>
    </w:p>
    <w:p w14:paraId="59EC3F86" w14:textId="77777777"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8"/>
      </w:r>
      <w:r w:rsidRPr="00A72D99">
        <w:rPr>
          <w:rFonts w:asciiTheme="minorHAnsi" w:hAnsiTheme="minorHAnsi" w:cs="Times New Roman"/>
          <w:color w:val="1F497D" w:themeColor="text2"/>
          <w:sz w:val="20"/>
          <w:szCs w:val="20"/>
        </w:rPr>
        <w:t>:</w:t>
      </w:r>
    </w:p>
    <w:p w14:paraId="574DCE5F" w14:textId="77777777"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9"/>
      </w:r>
      <w:r w:rsidRPr="00A72D99">
        <w:rPr>
          <w:rFonts w:asciiTheme="minorHAnsi" w:hAnsiTheme="minorHAnsi" w:cs="Times New Roman"/>
          <w:color w:val="1F497D" w:themeColor="text2"/>
          <w:sz w:val="20"/>
          <w:szCs w:val="20"/>
        </w:rPr>
        <w:t>:</w:t>
      </w:r>
    </w:p>
    <w:p w14:paraId="5EF2F26B" w14:textId="77777777"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9"/>
        <w:gridCol w:w="2384"/>
        <w:gridCol w:w="2388"/>
        <w:gridCol w:w="2110"/>
      </w:tblGrid>
      <w:tr w:rsidR="00BF2FB5" w:rsidRPr="00840C9D" w14:paraId="14FADF22" w14:textId="77777777" w:rsidTr="00BF2FB5">
        <w:tc>
          <w:tcPr>
            <w:tcW w:w="995" w:type="dxa"/>
            <w:shd w:val="clear" w:color="auto" w:fill="FBD4B4" w:themeFill="accent6" w:themeFillTint="66"/>
          </w:tcPr>
          <w:p w14:paraId="294ADFE5"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14:paraId="387C12AF"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14:paraId="0AE589C9"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14:paraId="22E39F11"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14:paraId="115A07C0"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14:paraId="45E8098C" w14:textId="77777777"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Záver posúdenia </w:t>
            </w:r>
          </w:p>
          <w:p w14:paraId="71C30D8F" w14:textId="77777777"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(napr. plnil/nesplnil/</w:t>
            </w:r>
          </w:p>
          <w:p w14:paraId="62EC0EA6"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vysvetlenie, doplnenie)</w:t>
            </w:r>
          </w:p>
        </w:tc>
      </w:tr>
      <w:tr w:rsidR="00BF2FB5" w:rsidRPr="00840C9D" w14:paraId="231E9B6F" w14:textId="77777777" w:rsidTr="00BF2FB5">
        <w:tc>
          <w:tcPr>
            <w:tcW w:w="995" w:type="dxa"/>
            <w:vMerge w:val="restart"/>
            <w:shd w:val="clear" w:color="auto" w:fill="D9D9D9" w:themeFill="background1" w:themeFillShade="D9"/>
            <w:vAlign w:val="center"/>
          </w:tcPr>
          <w:p w14:paraId="774ED33F"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14:paraId="260B050F" w14:textId="77777777"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14:paraId="0FCDDCF4" w14:textId="77777777"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14:paraId="67A24193"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14:paraId="56BA8270"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14:paraId="4C2ADAF4"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0DBB9DF8" w14:textId="77777777" w:rsidTr="00BF2FB5">
        <w:tc>
          <w:tcPr>
            <w:tcW w:w="995" w:type="dxa"/>
            <w:vMerge/>
            <w:shd w:val="clear" w:color="auto" w:fill="D9D9D9" w:themeFill="background1" w:themeFillShade="D9"/>
          </w:tcPr>
          <w:p w14:paraId="683DAE2A"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14:paraId="214F6DFB" w14:textId="77777777"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14:paraId="7F3AFF29"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14:paraId="155BC4F4"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14:paraId="7C9F7E42"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37B44DF8" w14:textId="77777777" w:rsidTr="00BF2FB5">
        <w:tc>
          <w:tcPr>
            <w:tcW w:w="995" w:type="dxa"/>
            <w:vMerge/>
            <w:shd w:val="clear" w:color="auto" w:fill="D9D9D9" w:themeFill="background1" w:themeFillShade="D9"/>
          </w:tcPr>
          <w:p w14:paraId="71A7ED76"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14:paraId="524DB4D0" w14:textId="77777777"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14:paraId="0A1E6D9A"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14:paraId="4C5F5ED9"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14:paraId="01C683A0"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7D34BF71" w14:textId="77777777" w:rsidTr="00BF2FB5">
        <w:tc>
          <w:tcPr>
            <w:tcW w:w="995" w:type="dxa"/>
            <w:vMerge w:val="restart"/>
            <w:shd w:val="clear" w:color="auto" w:fill="D9D9D9" w:themeFill="background1" w:themeFillShade="D9"/>
            <w:vAlign w:val="center"/>
          </w:tcPr>
          <w:p w14:paraId="1B1FE975"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14:paraId="324BE720" w14:textId="77777777"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14:paraId="24EE8441" w14:textId="77777777"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14:paraId="6D546BFB"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14:paraId="5ABF6921"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14:paraId="7C30F505"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086CDBE1" w14:textId="77777777" w:rsidTr="00BF2FB5">
        <w:tc>
          <w:tcPr>
            <w:tcW w:w="995" w:type="dxa"/>
            <w:vMerge/>
            <w:shd w:val="clear" w:color="auto" w:fill="D9D9D9" w:themeFill="background1" w:themeFillShade="D9"/>
          </w:tcPr>
          <w:p w14:paraId="6BA1515A"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14:paraId="26BADAEA" w14:textId="77777777"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14:paraId="696D082A"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14:paraId="16DF2633"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14:paraId="09C93E6F"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79A0CF7E" w14:textId="77777777" w:rsidTr="00BF2FB5">
        <w:tc>
          <w:tcPr>
            <w:tcW w:w="995" w:type="dxa"/>
            <w:vMerge/>
            <w:shd w:val="clear" w:color="auto" w:fill="D9D9D9" w:themeFill="background1" w:themeFillShade="D9"/>
          </w:tcPr>
          <w:p w14:paraId="533BF904"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14:paraId="3ECCE3B9" w14:textId="77777777"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14:paraId="5548FECE"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14:paraId="6C64136D"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14:paraId="564A40B2"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bl>
    <w:p w14:paraId="29450505" w14:textId="77777777" w:rsidR="00BF2FB5" w:rsidRPr="00A72D99" w:rsidRDefault="00BF2FB5" w:rsidP="00BF2FB5">
      <w:pPr>
        <w:tabs>
          <w:tab w:val="left" w:pos="1740"/>
        </w:tabs>
        <w:jc w:val="both"/>
        <w:rPr>
          <w:rFonts w:asciiTheme="minorHAnsi" w:hAnsiTheme="minorHAnsi"/>
          <w:color w:val="1F497D" w:themeColor="text2"/>
          <w:sz w:val="20"/>
          <w:szCs w:val="20"/>
        </w:rPr>
      </w:pPr>
    </w:p>
    <w:p w14:paraId="57DE4830" w14:textId="77777777"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14:paraId="05843C32" w14:textId="77777777"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14:paraId="3D060D13" w14:textId="77777777"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vybratých záujemcov a dôvody ich výberu v užšej súťaži</w:t>
      </w:r>
      <w:r w:rsidRPr="00A72D99">
        <w:rPr>
          <w:rStyle w:val="Odkaznapoznmkupodiarou"/>
          <w:rFonts w:asciiTheme="minorHAnsi" w:hAnsiTheme="minorHAnsi"/>
          <w:color w:val="1F497D" w:themeColor="text2"/>
          <w:sz w:val="20"/>
          <w:szCs w:val="20"/>
        </w:rPr>
        <w:footnoteReference w:id="30"/>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31"/>
      </w:r>
      <w:r w:rsidRPr="00A72D99">
        <w:rPr>
          <w:rFonts w:asciiTheme="minorHAnsi" w:hAnsiTheme="minorHAnsi"/>
          <w:color w:val="1F497D" w:themeColor="text2"/>
          <w:sz w:val="20"/>
          <w:szCs w:val="20"/>
        </w:rPr>
        <w:t>:</w:t>
      </w:r>
    </w:p>
    <w:p w14:paraId="2C30739C" w14:textId="77777777"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32"/>
      </w:r>
      <w:r w:rsidRPr="00A72D99">
        <w:rPr>
          <w:rFonts w:asciiTheme="minorHAnsi" w:hAnsiTheme="minorHAnsi"/>
          <w:color w:val="1F497D" w:themeColor="text2"/>
          <w:sz w:val="20"/>
          <w:szCs w:val="20"/>
        </w:rPr>
        <w:t>:</w:t>
      </w:r>
    </w:p>
    <w:p w14:paraId="59CFFC1D"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14:paraId="1B07D993"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14:paraId="1732AB9B"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14:paraId="0DEE0C90"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14:paraId="0064AD15"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14:paraId="3150BE05"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14:paraId="019692EC"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14:paraId="088F2614" w14:textId="77777777"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14:paraId="76B48589" w14:textId="77777777"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14:paraId="0673CDEC" w14:textId="77777777"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14:paraId="23AF9D3E" w14:textId="77777777"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14:paraId="23302A71" w14:textId="77777777" w:rsidR="00E27D14" w:rsidRPr="00F575F5" w:rsidRDefault="00E27D14" w:rsidP="00495B98">
      <w:pPr>
        <w:pStyle w:val="Nadpis2"/>
        <w:jc w:val="both"/>
        <w:rPr>
          <w:rFonts w:asciiTheme="minorHAnsi" w:hAnsiTheme="minorHAnsi"/>
          <w:color w:val="1F497D" w:themeColor="text2"/>
        </w:rPr>
      </w:pPr>
      <w:bookmarkStart w:id="668" w:name="_Ref418070151"/>
      <w:bookmarkStart w:id="669" w:name="_Toc26798980"/>
      <w:r w:rsidRPr="00F575F5">
        <w:rPr>
          <w:rFonts w:asciiTheme="minorHAnsi" w:hAnsiTheme="minorHAnsi"/>
          <w:color w:val="1F497D" w:themeColor="text2"/>
        </w:rPr>
        <w:lastRenderedPageBreak/>
        <w:t>Príloha č. 3 Vzor zápisnice z vyhodnotenia ponúk</w:t>
      </w:r>
      <w:bookmarkEnd w:id="668"/>
      <w:bookmarkEnd w:id="669"/>
    </w:p>
    <w:p w14:paraId="09D8FF81" w14:textId="77777777"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3"/>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14:paraId="64CEB228" w14:textId="77777777"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4"/>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14:paraId="68958E82" w14:textId="77777777"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14:paraId="4C88F33B" w14:textId="77777777"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14:paraId="3CE80EC0" w14:textId="77777777"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14:paraId="2D8AC04E" w14:textId="77777777"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w:t>
      </w:r>
    </w:p>
    <w:p w14:paraId="3F004109" w14:textId="77777777"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14:paraId="07CBC1CD" w14:textId="77777777"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14:paraId="2ED68C8C" w14:textId="77777777"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14:paraId="77DA9DBD" w14:textId="3C56ACB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w:t>
      </w:r>
      <w:del w:id="670" w:author="Autor">
        <w:r w:rsidRPr="001A4CEC" w:rsidDel="00CD14CD">
          <w:rPr>
            <w:rFonts w:asciiTheme="minorHAnsi" w:hAnsiTheme="minorHAnsi" w:cs="Times New Roman"/>
            <w:strike/>
            <w:color w:val="1F497D" w:themeColor="text2"/>
            <w:sz w:val="20"/>
            <w:szCs w:val="20"/>
          </w:rPr>
          <w:delText>ý</w:delText>
        </w:r>
      </w:del>
      <w:r w:rsidR="00600609">
        <w:rPr>
          <w:rFonts w:asciiTheme="minorHAnsi" w:hAnsiTheme="minorHAnsi" w:cs="Times New Roman"/>
          <w:color w:val="1F497D" w:themeColor="text2"/>
          <w:sz w:val="20"/>
          <w:szCs w:val="20"/>
        </w:rPr>
        <w:t>í</w:t>
      </w:r>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36"/>
      </w:r>
      <w:r w:rsidRPr="00A72D99">
        <w:rPr>
          <w:rFonts w:asciiTheme="minorHAnsi" w:hAnsiTheme="minorHAnsi" w:cs="Times New Roman"/>
          <w:color w:val="1F497D" w:themeColor="text2"/>
          <w:sz w:val="20"/>
          <w:szCs w:val="20"/>
        </w:rPr>
        <w:t xml:space="preserve">: </w:t>
      </w:r>
    </w:p>
    <w:p w14:paraId="18E2556C"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7"/>
      </w:r>
      <w:r w:rsidRPr="00A72D99">
        <w:rPr>
          <w:rFonts w:asciiTheme="minorHAnsi" w:hAnsiTheme="minorHAnsi" w:cs="Times New Roman"/>
          <w:color w:val="1F497D" w:themeColor="text2"/>
          <w:sz w:val="20"/>
          <w:szCs w:val="20"/>
        </w:rPr>
        <w:t>:</w:t>
      </w:r>
    </w:p>
    <w:p w14:paraId="3DF3CA28"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14:paraId="4C9F23AB"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14:paraId="4EDEE69D" w14:textId="77777777" w:rsidTr="00BF2FB5">
        <w:tc>
          <w:tcPr>
            <w:tcW w:w="2836" w:type="dxa"/>
            <w:shd w:val="clear" w:color="auto" w:fill="FBD4B4" w:themeFill="accent6" w:themeFillTint="66"/>
          </w:tcPr>
          <w:p w14:paraId="1028275F"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14:paraId="6F7B2F97"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14:paraId="63DDAA04" w14:textId="77777777"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Návrh kritéria </w:t>
            </w:r>
          </w:p>
          <w:p w14:paraId="49D04686"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vyhodnotenie ponúk predložené uchádzačom</w:t>
            </w:r>
          </w:p>
        </w:tc>
        <w:tc>
          <w:tcPr>
            <w:tcW w:w="1984" w:type="dxa"/>
            <w:shd w:val="clear" w:color="auto" w:fill="FBD4B4" w:themeFill="accent6" w:themeFillTint="66"/>
          </w:tcPr>
          <w:p w14:paraId="562E722C" w14:textId="77777777"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14:paraId="410C0DDF" w14:textId="77777777" w:rsidTr="00BF2FB5">
        <w:tc>
          <w:tcPr>
            <w:tcW w:w="2836" w:type="dxa"/>
          </w:tcPr>
          <w:p w14:paraId="5841ECB3"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14:paraId="74227CCB"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14:paraId="6A1A7BEB"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14:paraId="1510D019"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27DECE44" w14:textId="77777777" w:rsidTr="00BF2FB5">
        <w:tc>
          <w:tcPr>
            <w:tcW w:w="2836" w:type="dxa"/>
          </w:tcPr>
          <w:p w14:paraId="067D0619"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14:paraId="055F97A5"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14:paraId="3F494F03"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14:paraId="7A68F729"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54D06BEF" w14:textId="77777777" w:rsidTr="00BF2FB5">
        <w:tc>
          <w:tcPr>
            <w:tcW w:w="2836" w:type="dxa"/>
          </w:tcPr>
          <w:p w14:paraId="299BCF9C"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14:paraId="59786365"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14:paraId="7A89FDB8"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14:paraId="1AD7687E"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768899EB" w14:textId="77777777" w:rsidTr="00BF2FB5">
        <w:tc>
          <w:tcPr>
            <w:tcW w:w="2836" w:type="dxa"/>
          </w:tcPr>
          <w:p w14:paraId="5AC99893"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14:paraId="02EF16B3"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14:paraId="29467598"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14:paraId="0F1A1447"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50D61575" w14:textId="77777777" w:rsidTr="00BF2FB5">
        <w:tc>
          <w:tcPr>
            <w:tcW w:w="2836" w:type="dxa"/>
          </w:tcPr>
          <w:p w14:paraId="7185BA10"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14:paraId="323FF505"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14:paraId="5AA7885F"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14:paraId="68279042"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14:paraId="3378E3F3" w14:textId="77777777" w:rsidTr="00BF2FB5">
        <w:tc>
          <w:tcPr>
            <w:tcW w:w="2836" w:type="dxa"/>
          </w:tcPr>
          <w:p w14:paraId="40020F68"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14:paraId="2A15E3D2"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14:paraId="24D1BD5E" w14:textId="77777777"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14:paraId="1D5A7CF7" w14:textId="77777777" w:rsidR="00BF2FB5" w:rsidRPr="00A72D99" w:rsidRDefault="00BF2FB5" w:rsidP="00BF2FB5">
            <w:pPr>
              <w:tabs>
                <w:tab w:val="left" w:pos="1740"/>
              </w:tabs>
              <w:jc w:val="both"/>
              <w:rPr>
                <w:rFonts w:asciiTheme="minorHAnsi" w:hAnsiTheme="minorHAnsi"/>
                <w:color w:val="1F497D" w:themeColor="text2"/>
                <w:sz w:val="20"/>
                <w:szCs w:val="20"/>
              </w:rPr>
            </w:pPr>
          </w:p>
        </w:tc>
      </w:tr>
    </w:tbl>
    <w:p w14:paraId="3FCDC169" w14:textId="77777777" w:rsidR="00BF2FB5" w:rsidRPr="00A72D99" w:rsidRDefault="00BF2FB5" w:rsidP="00BF2FB5">
      <w:pPr>
        <w:tabs>
          <w:tab w:val="left" w:pos="1740"/>
        </w:tabs>
        <w:jc w:val="both"/>
        <w:rPr>
          <w:rFonts w:asciiTheme="minorHAnsi" w:hAnsiTheme="minorHAnsi"/>
          <w:color w:val="1F497D" w:themeColor="text2"/>
          <w:sz w:val="20"/>
          <w:szCs w:val="20"/>
        </w:rPr>
      </w:pPr>
    </w:p>
    <w:p w14:paraId="5381B4B5"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14:paraId="31FE5C3F"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14:paraId="0625A439"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14:paraId="6D19CF2F"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14:paraId="122E2BEC"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14:paraId="1057BB4E"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14:paraId="10B94627" w14:textId="77777777"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14:paraId="2EC4FD17"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14:paraId="562E3AAA"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14:paraId="468D6765"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14:paraId="39C46D27"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14:paraId="3F9C3461"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14:paraId="66924474"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14:paraId="14590078" w14:textId="77777777"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14:paraId="3573A568" w14:textId="77777777"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14:paraId="309D47E5" w14:textId="77777777"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14:paraId="1CDBF01D" w14:textId="77777777"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14:paraId="3C974CCC" w14:textId="77777777"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14:paraId="1369F3CC" w14:textId="77777777"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671" w:name="_Ref418074222"/>
      <w:r w:rsidRPr="00F575F5">
        <w:rPr>
          <w:rFonts w:asciiTheme="minorHAnsi" w:hAnsiTheme="minorHAnsi"/>
          <w:color w:val="1F497D" w:themeColor="text2"/>
        </w:rPr>
        <w:br w:type="page"/>
      </w:r>
    </w:p>
    <w:p w14:paraId="62BA89BC" w14:textId="77777777" w:rsidR="001D4571" w:rsidRPr="00F575F5" w:rsidRDefault="001D4571" w:rsidP="00495B98">
      <w:pPr>
        <w:pStyle w:val="Nadpis2"/>
        <w:jc w:val="both"/>
        <w:rPr>
          <w:rFonts w:asciiTheme="minorHAnsi" w:hAnsiTheme="minorHAnsi"/>
          <w:color w:val="1F497D" w:themeColor="text2"/>
        </w:rPr>
      </w:pPr>
      <w:bookmarkStart w:id="672" w:name="_Toc26798981"/>
      <w:r w:rsidRPr="00F575F5">
        <w:rPr>
          <w:rFonts w:asciiTheme="minorHAnsi" w:hAnsiTheme="minorHAnsi"/>
          <w:color w:val="1F497D" w:themeColor="text2"/>
        </w:rPr>
        <w:lastRenderedPageBreak/>
        <w:t>Príloha č. 4 Záznam z prieskumu trhu</w:t>
      </w:r>
      <w:bookmarkEnd w:id="671"/>
      <w:r w:rsidRPr="00F575F5">
        <w:rPr>
          <w:rFonts w:asciiTheme="minorHAnsi" w:hAnsiTheme="minorHAnsi"/>
          <w:color w:val="1F497D" w:themeColor="text2"/>
        </w:rPr>
        <w:t xml:space="preserve"> </w:t>
      </w:r>
      <w:r w:rsidR="00FF66D4">
        <w:rPr>
          <w:rFonts w:asciiTheme="minorHAnsi" w:hAnsiTheme="minorHAnsi"/>
          <w:color w:val="1F497D" w:themeColor="text2"/>
        </w:rPr>
        <w:t>(platí aj pre výnimky zo ZVO)</w:t>
      </w:r>
      <w:bookmarkEnd w:id="672"/>
    </w:p>
    <w:p w14:paraId="2942ED15" w14:textId="77777777"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14:paraId="078DF4CE" w14:textId="77777777"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14:paraId="6BF542D3" w14:textId="77777777" w:rsidR="00157B7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14:paraId="3B117723" w14:textId="77777777" w:rsidR="000A6678" w:rsidRPr="000A6678" w:rsidRDefault="000A6678" w:rsidP="000A6678">
      <w:pPr>
        <w:pStyle w:val="Odsekzoznamu"/>
        <w:numPr>
          <w:ilvl w:val="0"/>
          <w:numId w:val="95"/>
        </w:numPr>
        <w:ind w:left="709" w:hanging="709"/>
        <w:rPr>
          <w:rFonts w:asciiTheme="minorHAnsi" w:hAnsiTheme="minorHAnsi" w:cs="Times New Roman"/>
          <w:color w:val="1F497D" w:themeColor="text2"/>
          <w:sz w:val="20"/>
          <w:szCs w:val="20"/>
        </w:rPr>
      </w:pPr>
      <w:r w:rsidRPr="000A6678">
        <w:rPr>
          <w:rFonts w:asciiTheme="minorHAnsi" w:hAnsiTheme="minorHAnsi" w:cs="Times New Roman"/>
          <w:color w:val="1F497D" w:themeColor="text2"/>
          <w:sz w:val="20"/>
          <w:szCs w:val="20"/>
        </w:rPr>
        <w:t xml:space="preserve">Postup zadávania zákazky </w:t>
      </w:r>
      <w:r w:rsidRPr="000A6678">
        <w:rPr>
          <w:rFonts w:asciiTheme="minorHAnsi" w:hAnsiTheme="minorHAnsi" w:cs="Times New Roman"/>
          <w:color w:val="1F497D" w:themeColor="text2"/>
          <w:sz w:val="16"/>
          <w:szCs w:val="20"/>
        </w:rPr>
        <w:t xml:space="preserve">(uviesť odkazom na ustanovenie ZVO a podľa rozdelenia zákaziek v EŠIF; napr. §1 ods. 14 ZVO – zákazka do 5 000 EUR bez DPH, §117 ZVO – zákazka do 50 000 EUR bez DPH, § 117 v spojitosti s §§ 109 až 111 ZVO – zákazka s nízkou hodnotou nad 5 000 EUR bez DPH s využitím EKS):   </w:t>
      </w:r>
    </w:p>
    <w:p w14:paraId="28145581" w14:textId="77777777" w:rsidR="000A6678" w:rsidRPr="000A6678" w:rsidRDefault="000A6678" w:rsidP="000A6678">
      <w:pPr>
        <w:pStyle w:val="Odsekzoznamu"/>
        <w:ind w:left="709"/>
        <w:rPr>
          <w:rFonts w:asciiTheme="minorHAnsi" w:hAnsiTheme="minorHAnsi" w:cs="Times New Roman"/>
          <w:color w:val="1F497D" w:themeColor="text2"/>
          <w:sz w:val="20"/>
          <w:szCs w:val="20"/>
        </w:rPr>
      </w:pPr>
      <w:r w:rsidRPr="000A6678">
        <w:rPr>
          <w:rFonts w:asciiTheme="minorHAnsi" w:hAnsiTheme="minorHAnsi" w:cs="Times New Roman"/>
          <w:color w:val="1F497D" w:themeColor="text2"/>
          <w:sz w:val="16"/>
          <w:szCs w:val="20"/>
        </w:rPr>
        <w:t xml:space="preserve">                                                    </w:t>
      </w:r>
      <w:r w:rsidRPr="000A6678">
        <w:rPr>
          <w:rFonts w:asciiTheme="minorHAnsi" w:hAnsiTheme="minorHAnsi" w:cs="Times New Roman"/>
          <w:color w:val="1F497D" w:themeColor="text2"/>
          <w:sz w:val="20"/>
          <w:szCs w:val="20"/>
        </w:rPr>
        <w:t>......................................................................................................................................</w:t>
      </w:r>
    </w:p>
    <w:p w14:paraId="2F20FCE6" w14:textId="77777777" w:rsidR="000A6678" w:rsidRPr="00A72D99" w:rsidRDefault="000A6678" w:rsidP="000A6678">
      <w:pPr>
        <w:pStyle w:val="Odsekzoznamu"/>
        <w:spacing w:after="160" w:line="360" w:lineRule="auto"/>
        <w:ind w:left="0"/>
        <w:jc w:val="both"/>
        <w:rPr>
          <w:rFonts w:asciiTheme="minorHAnsi" w:hAnsiTheme="minorHAnsi" w:cs="Times New Roman"/>
          <w:color w:val="1F497D" w:themeColor="text2"/>
          <w:sz w:val="20"/>
          <w:szCs w:val="20"/>
        </w:rPr>
      </w:pPr>
    </w:p>
    <w:p w14:paraId="1F92BE87" w14:textId="77777777" w:rsidR="00157B7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14:paraId="5BA3F2A5" w14:textId="77777777" w:rsidR="000E7742" w:rsidRPr="00A72D99" w:rsidRDefault="000E7742"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Pr>
          <w:rFonts w:asciiTheme="minorHAnsi" w:hAnsiTheme="minorHAnsi" w:cs="Times New Roman"/>
          <w:color w:val="1F497D" w:themeColor="text2"/>
          <w:sz w:val="20"/>
          <w:szCs w:val="20"/>
        </w:rPr>
        <w:t xml:space="preserve">Výnimka zo ZVO (uviesť presné ustanovenie § 1 ods. 2 až 14 ZVO): </w:t>
      </w:r>
    </w:p>
    <w:p w14:paraId="3BA08739" w14:textId="77777777"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14:paraId="18706309" w14:textId="77777777"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14:paraId="2A941521" w14:textId="77777777"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14:paraId="0DFB6A0F" w14:textId="77777777" w:rsidR="000E7742" w:rsidRPr="000E7742" w:rsidRDefault="00157B79" w:rsidP="000E7742">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14:paraId="0120777A" w14:textId="77777777"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 xml:space="preserve">: </w:t>
      </w:r>
    </w:p>
    <w:p w14:paraId="5594355F" w14:textId="77777777"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 xml:space="preserve">: </w:t>
      </w:r>
    </w:p>
    <w:p w14:paraId="31D0643E" w14:textId="77777777"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w:t>
      </w:r>
    </w:p>
    <w:p w14:paraId="22A25E97" w14:textId="77777777"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14:paraId="0AD8627E" w14:textId="77777777" w:rsidTr="0046604D">
        <w:tc>
          <w:tcPr>
            <w:tcW w:w="2186" w:type="dxa"/>
            <w:shd w:val="clear" w:color="auto" w:fill="FBD4B4" w:themeFill="accent6" w:themeFillTint="66"/>
          </w:tcPr>
          <w:p w14:paraId="4A1385F2"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673" w:type="dxa"/>
            <w:shd w:val="clear" w:color="auto" w:fill="FBD4B4" w:themeFill="accent6" w:themeFillTint="66"/>
          </w:tcPr>
          <w:p w14:paraId="6A066C81"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14:paraId="137D77AB"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14:paraId="4F6496B0" w14:textId="77777777"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w:t>
            </w:r>
          </w:p>
          <w:p w14:paraId="60F5C749"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(áno/nie)</w:t>
            </w:r>
          </w:p>
        </w:tc>
        <w:tc>
          <w:tcPr>
            <w:tcW w:w="1418" w:type="dxa"/>
            <w:shd w:val="clear" w:color="auto" w:fill="FBD4B4" w:themeFill="accent6" w:themeFillTint="66"/>
          </w:tcPr>
          <w:p w14:paraId="4FEB2432"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14:paraId="6BF010BA" w14:textId="77777777" w:rsidTr="0046604D">
        <w:tc>
          <w:tcPr>
            <w:tcW w:w="2186" w:type="dxa"/>
          </w:tcPr>
          <w:p w14:paraId="2A472476" w14:textId="77777777"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14:paraId="064E8E8C"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14:paraId="0EBF55DF"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14:paraId="5D4E0AA6"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15FB7CD1"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07643B61" w14:textId="77777777" w:rsidTr="0046604D">
        <w:tc>
          <w:tcPr>
            <w:tcW w:w="2186" w:type="dxa"/>
          </w:tcPr>
          <w:p w14:paraId="73BE8F40" w14:textId="77777777"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14:paraId="708A88CD"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14:paraId="0DAF18BC"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14:paraId="1154AC4E"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7862F52A"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4DF77F89" w14:textId="77777777" w:rsidTr="0046604D">
        <w:tc>
          <w:tcPr>
            <w:tcW w:w="2186" w:type="dxa"/>
          </w:tcPr>
          <w:p w14:paraId="2B46BA1A" w14:textId="77777777"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14:paraId="535E4452"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14:paraId="626FE590"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14:paraId="79C6B51A"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571EA6F2"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053766BF" w14:textId="77777777" w:rsidTr="0046604D">
        <w:tc>
          <w:tcPr>
            <w:tcW w:w="2186" w:type="dxa"/>
          </w:tcPr>
          <w:p w14:paraId="2AE47AA5" w14:textId="77777777"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14:paraId="1A41D78C"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14:paraId="6AF6D3E6"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14:paraId="1A2C07AF"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262F720F"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14:paraId="396D50D4" w14:textId="77777777" w:rsidR="004D4577" w:rsidRDefault="004D4577" w:rsidP="004D4577">
      <w:pPr>
        <w:pStyle w:val="Odsekzoznamu"/>
        <w:spacing w:after="160" w:line="360" w:lineRule="auto"/>
        <w:jc w:val="both"/>
        <w:rPr>
          <w:rFonts w:asciiTheme="minorHAnsi" w:hAnsiTheme="minorHAnsi" w:cs="Times New Roman"/>
          <w:color w:val="1F497D" w:themeColor="text2"/>
          <w:sz w:val="20"/>
          <w:szCs w:val="20"/>
        </w:rPr>
      </w:pPr>
    </w:p>
    <w:p w14:paraId="31C2ABA2" w14:textId="77777777"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17"/>
        <w:gridCol w:w="1783"/>
        <w:gridCol w:w="2010"/>
        <w:gridCol w:w="1922"/>
        <w:gridCol w:w="1414"/>
      </w:tblGrid>
      <w:tr w:rsidR="00157B79" w:rsidRPr="00840C9D" w14:paraId="6532C4FD" w14:textId="77777777" w:rsidTr="0046604D">
        <w:tc>
          <w:tcPr>
            <w:tcW w:w="2128" w:type="dxa"/>
            <w:shd w:val="clear" w:color="auto" w:fill="FBD4B4" w:themeFill="accent6" w:themeFillTint="66"/>
          </w:tcPr>
          <w:p w14:paraId="143F3ECB"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a sídlo uchádzača, ktorý predložil ponuku</w:t>
            </w:r>
          </w:p>
        </w:tc>
        <w:tc>
          <w:tcPr>
            <w:tcW w:w="1750" w:type="dxa"/>
            <w:shd w:val="clear" w:color="auto" w:fill="FBD4B4" w:themeFill="accent6" w:themeFillTint="66"/>
          </w:tcPr>
          <w:p w14:paraId="5958BC86"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14:paraId="3C454529"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3"/>
            </w:r>
          </w:p>
        </w:tc>
        <w:tc>
          <w:tcPr>
            <w:tcW w:w="1928" w:type="dxa"/>
            <w:shd w:val="clear" w:color="auto" w:fill="FBD4B4" w:themeFill="accent6" w:themeFillTint="66"/>
          </w:tcPr>
          <w:p w14:paraId="487AFFA0"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14:paraId="31AD6CC6"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14:paraId="1F130ADF" w14:textId="77777777" w:rsidTr="0046604D">
        <w:tc>
          <w:tcPr>
            <w:tcW w:w="2128" w:type="dxa"/>
          </w:tcPr>
          <w:p w14:paraId="67BC0EAD" w14:textId="77777777"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14:paraId="348BEAD9"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14:paraId="76BD652A"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14:paraId="5ADEF065"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35B94183"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0C03EF09" w14:textId="77777777" w:rsidTr="0046604D">
        <w:tc>
          <w:tcPr>
            <w:tcW w:w="2128" w:type="dxa"/>
          </w:tcPr>
          <w:p w14:paraId="3894BD0B" w14:textId="77777777"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14:paraId="3D251308"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14:paraId="5257F10C"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14:paraId="12C73CB8"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00710CC7"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59C5B307" w14:textId="77777777" w:rsidTr="0046604D">
        <w:tc>
          <w:tcPr>
            <w:tcW w:w="2128" w:type="dxa"/>
          </w:tcPr>
          <w:p w14:paraId="0DF5DD5A" w14:textId="77777777"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14:paraId="2C3983B3"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14:paraId="357E3C7D"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14:paraId="46E34A0F"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189CFDEA"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6F0E18B7" w14:textId="77777777" w:rsidTr="0046604D">
        <w:tc>
          <w:tcPr>
            <w:tcW w:w="2128" w:type="dxa"/>
          </w:tcPr>
          <w:p w14:paraId="1071F627" w14:textId="77777777"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       x.  ....</w:t>
            </w:r>
          </w:p>
        </w:tc>
        <w:tc>
          <w:tcPr>
            <w:tcW w:w="1750" w:type="dxa"/>
          </w:tcPr>
          <w:p w14:paraId="7EFCEB24"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14:paraId="47D5AE07"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14:paraId="6B821663"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14:paraId="78A1B79E"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14:paraId="0AD7091D" w14:textId="77777777" w:rsidR="000E7742" w:rsidRDefault="000E7742" w:rsidP="00157B79">
      <w:pPr>
        <w:pStyle w:val="Odsekzoznamu"/>
        <w:spacing w:line="360" w:lineRule="auto"/>
        <w:jc w:val="both"/>
        <w:rPr>
          <w:rFonts w:asciiTheme="minorHAnsi" w:hAnsiTheme="minorHAnsi" w:cs="Times New Roman"/>
          <w:color w:val="1F497D" w:themeColor="text2"/>
          <w:sz w:val="20"/>
          <w:szCs w:val="20"/>
        </w:rPr>
      </w:pPr>
    </w:p>
    <w:p w14:paraId="76854EE9" w14:textId="77777777" w:rsidR="00157B7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w:t>
      </w:r>
    </w:p>
    <w:p w14:paraId="73313561" w14:textId="77777777" w:rsidR="000E7742" w:rsidRDefault="000E7742" w:rsidP="000E7742">
      <w:pPr>
        <w:spacing w:after="160" w:line="360" w:lineRule="auto"/>
        <w:jc w:val="both"/>
        <w:rPr>
          <w:rFonts w:asciiTheme="minorHAnsi" w:hAnsiTheme="minorHAnsi" w:cs="Times New Roman"/>
          <w:color w:val="1F497D" w:themeColor="text2"/>
          <w:sz w:val="20"/>
          <w:szCs w:val="20"/>
        </w:rPr>
      </w:pPr>
    </w:p>
    <w:p w14:paraId="41D9CA71" w14:textId="77777777" w:rsidR="000E7742" w:rsidRPr="000E7742" w:rsidRDefault="000E7742" w:rsidP="000E7742">
      <w:pPr>
        <w:spacing w:after="160" w:line="360" w:lineRule="auto"/>
        <w:jc w:val="both"/>
        <w:rPr>
          <w:rFonts w:asciiTheme="minorHAnsi" w:hAnsiTheme="minorHAnsi" w:cs="Times New Roman"/>
          <w:color w:val="1F497D" w:themeColor="text2"/>
          <w:sz w:val="20"/>
          <w:szCs w:val="20"/>
        </w:rPr>
      </w:pPr>
    </w:p>
    <w:p w14:paraId="5B3822CC" w14:textId="77777777" w:rsidR="000E7742" w:rsidRPr="00A72D99" w:rsidRDefault="000E7742"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p>
    <w:tbl>
      <w:tblPr>
        <w:tblStyle w:val="Mriekatabuky"/>
        <w:tblW w:w="0" w:type="auto"/>
        <w:tblInd w:w="360" w:type="dxa"/>
        <w:tblLook w:val="04A0" w:firstRow="1" w:lastRow="0" w:firstColumn="1" w:lastColumn="0" w:noHBand="0" w:noVBand="1"/>
      </w:tblPr>
      <w:tblGrid>
        <w:gridCol w:w="2300"/>
        <w:gridCol w:w="1918"/>
        <w:gridCol w:w="2177"/>
        <w:gridCol w:w="1881"/>
      </w:tblGrid>
      <w:tr w:rsidR="00157B79" w:rsidRPr="00840C9D" w14:paraId="762B1A69" w14:textId="77777777" w:rsidTr="0046604D">
        <w:tc>
          <w:tcPr>
            <w:tcW w:w="2507" w:type="dxa"/>
            <w:shd w:val="clear" w:color="auto" w:fill="FBD4B4" w:themeFill="accent6" w:themeFillTint="66"/>
          </w:tcPr>
          <w:p w14:paraId="139BCC78"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14:paraId="5AFFE1B2" w14:textId="77777777"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Internetový link</w:t>
            </w:r>
          </w:p>
          <w:p w14:paraId="25825C28" w14:textId="77777777"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tento zdroj</w:t>
            </w:r>
          </w:p>
          <w:p w14:paraId="151632FD"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14:paraId="0FAEE031"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14:paraId="42DB67D4" w14:textId="77777777"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14:paraId="1E25652C" w14:textId="77777777" w:rsidTr="0046604D">
        <w:tc>
          <w:tcPr>
            <w:tcW w:w="2507" w:type="dxa"/>
          </w:tcPr>
          <w:p w14:paraId="6EA12BA6" w14:textId="77777777"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14:paraId="381462BC"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011CA1A3"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4271ADCD"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46913711" w14:textId="77777777" w:rsidTr="0046604D">
        <w:tc>
          <w:tcPr>
            <w:tcW w:w="2507" w:type="dxa"/>
          </w:tcPr>
          <w:p w14:paraId="1BA703CE" w14:textId="77777777"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14:paraId="7149BFDD"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35526CCF"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36250DDA"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0158B10B" w14:textId="77777777" w:rsidTr="0046604D">
        <w:tc>
          <w:tcPr>
            <w:tcW w:w="2507" w:type="dxa"/>
          </w:tcPr>
          <w:p w14:paraId="4BFA5CF8" w14:textId="77777777"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14:paraId="5ECD6F1B"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0A2C56EC"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620F55BA"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14:paraId="1ADE3B3B" w14:textId="77777777" w:rsidTr="0046604D">
        <w:tc>
          <w:tcPr>
            <w:tcW w:w="2507" w:type="dxa"/>
          </w:tcPr>
          <w:p w14:paraId="428C98C3" w14:textId="77777777"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14:paraId="26CD394C"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14:paraId="2A1BF05A"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14:paraId="0CE07B13" w14:textId="77777777"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14:paraId="5A930A2B" w14:textId="77777777"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14:paraId="55F9F540" w14:textId="77777777"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14:paraId="71428C16" w14:textId="77777777"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14:paraId="21052127" w14:textId="77777777"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14:paraId="5CD5A411" w14:textId="77777777"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14:paraId="0B040449" w14:textId="77777777"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5"/>
      </w:r>
      <w:r w:rsidRPr="00A72D99">
        <w:rPr>
          <w:rFonts w:asciiTheme="minorHAnsi" w:hAnsiTheme="minorHAnsi" w:cs="Times New Roman"/>
          <w:color w:val="1F497D" w:themeColor="text2"/>
          <w:sz w:val="20"/>
          <w:szCs w:val="20"/>
        </w:rPr>
        <w:t xml:space="preserve"> : ..................................................</w:t>
      </w:r>
    </w:p>
    <w:p w14:paraId="34250B69" w14:textId="77777777"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6"/>
      </w:r>
      <w:r w:rsidRPr="00A72D99">
        <w:rPr>
          <w:rFonts w:asciiTheme="minorHAnsi" w:hAnsiTheme="minorHAnsi" w:cs="Times New Roman"/>
          <w:color w:val="1F497D" w:themeColor="text2"/>
          <w:sz w:val="20"/>
          <w:szCs w:val="20"/>
        </w:rPr>
        <w:t>: ..................................................</w:t>
      </w:r>
    </w:p>
    <w:p w14:paraId="0C33790A" w14:textId="77777777"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14:paraId="2DB72975" w14:textId="77777777"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14:paraId="66BE4984" w14:textId="77777777"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7"/>
      </w:r>
      <w:r w:rsidRPr="00A72D99">
        <w:rPr>
          <w:rFonts w:asciiTheme="minorHAnsi" w:hAnsiTheme="minorHAnsi" w:cs="Times New Roman"/>
          <w:color w:val="1F497D" w:themeColor="text2"/>
          <w:sz w:val="20"/>
          <w:szCs w:val="20"/>
        </w:rPr>
        <w:t xml:space="preserve">:     </w:t>
      </w:r>
    </w:p>
    <w:p w14:paraId="2D1728E4" w14:textId="77777777" w:rsidR="00E27D14" w:rsidRPr="00F575F5" w:rsidRDefault="00E27D14" w:rsidP="00495B98">
      <w:pPr>
        <w:jc w:val="both"/>
        <w:rPr>
          <w:rFonts w:asciiTheme="minorHAnsi" w:hAnsiTheme="minorHAnsi"/>
          <w:color w:val="1F497D" w:themeColor="text2"/>
        </w:rPr>
      </w:pPr>
    </w:p>
    <w:p w14:paraId="6C8887CB" w14:textId="77777777" w:rsidR="00C46BCD" w:rsidRPr="00F575F5" w:rsidRDefault="00C46BCD" w:rsidP="00495B98">
      <w:pPr>
        <w:jc w:val="both"/>
        <w:rPr>
          <w:rFonts w:asciiTheme="minorHAnsi" w:hAnsiTheme="minorHAnsi"/>
          <w:color w:val="1F497D" w:themeColor="text2"/>
        </w:rPr>
        <w:sectPr w:rsidR="00C46BCD" w:rsidRPr="00F575F5" w:rsidSect="00991089">
          <w:footnotePr>
            <w:numRestart w:val="eachPage"/>
          </w:footnotePr>
          <w:pgSz w:w="11906" w:h="16838"/>
          <w:pgMar w:top="1276" w:right="1417" w:bottom="1134" w:left="1843" w:header="397" w:footer="397" w:gutter="0"/>
          <w:cols w:space="708"/>
          <w:titlePg/>
          <w:docGrid w:linePitch="360"/>
        </w:sectPr>
      </w:pPr>
    </w:p>
    <w:p w14:paraId="4CCE7633" w14:textId="77777777"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673" w:name="_Ref418074111"/>
      <w:bookmarkStart w:id="674" w:name="_Toc26798982"/>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0A6678">
        <w:rPr>
          <w:rFonts w:asciiTheme="minorHAnsi" w:hAnsiTheme="minorHAnsi"/>
          <w:color w:val="1F497D" w:themeColor="text2"/>
        </w:rPr>
        <w:t>5</w:t>
      </w:r>
      <w:r w:rsidR="008407B7">
        <w:rPr>
          <w:rFonts w:asciiTheme="minorHAnsi" w:hAnsiTheme="minorHAnsi"/>
          <w:color w:val="1F497D" w:themeColor="text2"/>
        </w:rPr>
        <w:t>0</w:t>
      </w:r>
      <w:r w:rsidR="00AD1131" w:rsidRPr="00F575F5">
        <w:rPr>
          <w:rFonts w:asciiTheme="minorHAnsi" w:hAnsiTheme="minorHAnsi"/>
          <w:color w:val="1F497D" w:themeColor="text2"/>
        </w:rPr>
        <w:t xml:space="preserve">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673"/>
      <w:bookmarkEnd w:id="674"/>
    </w:p>
    <w:p w14:paraId="27995B52" w14:textId="77777777"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14:paraId="5EB7AE35" w14:textId="77777777"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14:paraId="415115A2"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1"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14:paraId="5677D756" w14:textId="77777777"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14:paraId="47A31699"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14:paraId="56A6C246"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14:paraId="65069A5F" w14:textId="77777777"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4E8CEB43"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14:paraId="0F2A4E32"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14:paraId="1DF8547F" w14:textId="77777777"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14:paraId="495D0FEB" w14:textId="77777777"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14:paraId="1238894F" w14:textId="77777777"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14:paraId="32232DE0" w14:textId="77777777"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14:paraId="5ACE59D6"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14:paraId="39594E72"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14:paraId="7A899E9A" w14:textId="77777777"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0AA3C8A3"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14:paraId="4854DC06"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14:paraId="7F074B45" w14:textId="77777777"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0C9684A4"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14:paraId="056B4373"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14:paraId="50C34053" w14:textId="77777777"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55DF949F"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52"/>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14:paraId="7D5569A8"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14:paraId="0571D677" w14:textId="77777777"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6D879860"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3"/>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14:paraId="05ED8E1E"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14:paraId="691C0BAB" w14:textId="77777777"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7B3D443B"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4"/>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14:paraId="786F83B1" w14:textId="77777777"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14:paraId="73F88E63" w14:textId="77777777" w:rsidR="00157B79" w:rsidRPr="00F575F5" w:rsidRDefault="00157B79" w:rsidP="00157B79">
      <w:pPr>
        <w:jc w:val="both"/>
        <w:rPr>
          <w:color w:val="1F497D" w:themeColor="text2"/>
        </w:rPr>
      </w:pPr>
    </w:p>
    <w:p w14:paraId="217B620E" w14:textId="77777777"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14:paraId="156D70C1" w14:textId="77777777" w:rsidR="00E27D14" w:rsidRPr="00F575F5" w:rsidRDefault="00AD1131" w:rsidP="00495B98">
      <w:pPr>
        <w:pStyle w:val="Nadpis2"/>
        <w:jc w:val="both"/>
        <w:rPr>
          <w:rFonts w:asciiTheme="minorHAnsi" w:hAnsiTheme="minorHAnsi"/>
          <w:color w:val="1F497D" w:themeColor="text2"/>
        </w:rPr>
      </w:pPr>
      <w:bookmarkStart w:id="675" w:name="_Ref418074365"/>
      <w:bookmarkStart w:id="676" w:name="_Toc26798983"/>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675"/>
      <w:bookmarkEnd w:id="676"/>
    </w:p>
    <w:p w14:paraId="228B6266" w14:textId="77777777"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14:paraId="584AA511" w14:textId="77777777"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5"/>
      </w:r>
    </w:p>
    <w:p w14:paraId="42AB57FD" w14:textId="77777777" w:rsidR="00157B79" w:rsidRPr="00A72D99" w:rsidRDefault="00157B79" w:rsidP="00157B79">
      <w:pPr>
        <w:spacing w:after="120" w:line="360" w:lineRule="auto"/>
        <w:jc w:val="both"/>
        <w:rPr>
          <w:rFonts w:asciiTheme="minorHAnsi" w:hAnsiTheme="minorHAnsi" w:cs="Times New Roman"/>
          <w:color w:val="1F497D" w:themeColor="text2"/>
        </w:rPr>
      </w:pPr>
    </w:p>
    <w:p w14:paraId="425B6472"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14:paraId="47293398"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6"/>
      </w:r>
      <w:r w:rsidRPr="00A72D99">
        <w:rPr>
          <w:rFonts w:asciiTheme="minorHAnsi" w:hAnsiTheme="minorHAnsi" w:cs="Times New Roman"/>
          <w:color w:val="1F497D" w:themeColor="text2"/>
        </w:rPr>
        <w:t xml:space="preserve"> .............................................................................................. </w:t>
      </w:r>
    </w:p>
    <w:p w14:paraId="12AD2151"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14:paraId="16E3E4C3"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14:paraId="3FCBD97E" w14:textId="77777777"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14:paraId="0A6389A6" w14:textId="77777777"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7"/>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 xml:space="preserve">je úplná, kompletná a je totožná </w:t>
      </w:r>
      <w:r w:rsidR="008C1FB1">
        <w:rPr>
          <w:rFonts w:asciiTheme="minorHAnsi" w:hAnsiTheme="minorHAnsi" w:cs="Times New Roman"/>
          <w:b/>
          <w:color w:val="1F497D" w:themeColor="text2"/>
        </w:rPr>
        <w:t xml:space="preserve"> </w:t>
      </w:r>
      <w:r w:rsidR="008C1FB1">
        <w:rPr>
          <w:rFonts w:asciiTheme="minorHAnsi" w:hAnsiTheme="minorHAnsi" w:cs="Times New Roman"/>
          <w:b/>
          <w:color w:val="1F497D" w:themeColor="text2"/>
        </w:rPr>
        <w:br/>
      </w:r>
      <w:r w:rsidRPr="00A72D99">
        <w:rPr>
          <w:rFonts w:asciiTheme="minorHAnsi" w:hAnsiTheme="minorHAnsi" w:cs="Times New Roman"/>
          <w:b/>
          <w:color w:val="1F497D" w:themeColor="text2"/>
        </w:rPr>
        <w:t>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1A4CEC">
        <w:rPr>
          <w:rFonts w:asciiTheme="minorHAnsi" w:hAnsiTheme="minorHAnsi" w:cs="Times New Roman"/>
          <w:strike/>
          <w:color w:val="1F497D" w:themeColor="text2"/>
        </w:rPr>
        <w:t>o</w:t>
      </w:r>
      <w:r w:rsidRPr="00A72D99">
        <w:rPr>
          <w:rFonts w:asciiTheme="minorHAnsi" w:hAnsiTheme="minorHAnsi" w:cs="Times New Roman"/>
          <w:color w:val="1F497D" w:themeColor="text2"/>
        </w:rPr>
        <w:t> ex-ante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14:paraId="2DC793D0" w14:textId="77777777" w:rsidTr="0046604D">
        <w:trPr>
          <w:trHeight w:val="567"/>
        </w:trPr>
        <w:tc>
          <w:tcPr>
            <w:tcW w:w="3168" w:type="dxa"/>
            <w:shd w:val="clear" w:color="auto" w:fill="FBD4B4" w:themeFill="accent6" w:themeFillTint="66"/>
            <w:vAlign w:val="center"/>
          </w:tcPr>
          <w:p w14:paraId="27A454BC" w14:textId="77777777"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14:paraId="6653894F" w14:textId="77777777"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14:paraId="1C12E937" w14:textId="77777777" w:rsidTr="0046604D">
        <w:trPr>
          <w:trHeight w:val="567"/>
        </w:trPr>
        <w:tc>
          <w:tcPr>
            <w:tcW w:w="3168" w:type="dxa"/>
            <w:shd w:val="clear" w:color="auto" w:fill="FBD4B4" w:themeFill="accent6" w:themeFillTint="66"/>
            <w:vAlign w:val="center"/>
          </w:tcPr>
          <w:p w14:paraId="5C7E4C8E" w14:textId="77777777"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14:paraId="744BD40D" w14:textId="77777777"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14:paraId="793EE11F" w14:textId="77777777" w:rsidTr="0046604D">
        <w:trPr>
          <w:trHeight w:val="567"/>
        </w:trPr>
        <w:tc>
          <w:tcPr>
            <w:tcW w:w="3168" w:type="dxa"/>
            <w:shd w:val="clear" w:color="auto" w:fill="FBD4B4" w:themeFill="accent6" w:themeFillTint="66"/>
            <w:vAlign w:val="center"/>
          </w:tcPr>
          <w:p w14:paraId="1C89AB70" w14:textId="77777777"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14:paraId="6882B3F6" w14:textId="77777777"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14:paraId="7B995932" w14:textId="77777777" w:rsidTr="0046604D">
        <w:trPr>
          <w:trHeight w:val="567"/>
        </w:trPr>
        <w:tc>
          <w:tcPr>
            <w:tcW w:w="3168" w:type="dxa"/>
            <w:shd w:val="clear" w:color="auto" w:fill="FBD4B4" w:themeFill="accent6" w:themeFillTint="66"/>
            <w:vAlign w:val="center"/>
          </w:tcPr>
          <w:p w14:paraId="7C4F4CA8" w14:textId="77777777"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14:paraId="093CC68A" w14:textId="77777777" w:rsidR="00157B79" w:rsidRPr="00A72D99" w:rsidRDefault="00157B79" w:rsidP="0046604D">
            <w:pPr>
              <w:spacing w:after="120"/>
              <w:jc w:val="both"/>
              <w:rPr>
                <w:rFonts w:asciiTheme="minorHAnsi" w:hAnsiTheme="minorHAnsi" w:cs="Times New Roman"/>
                <w:iCs/>
                <w:color w:val="1F497D" w:themeColor="text2"/>
                <w:sz w:val="20"/>
                <w:szCs w:val="20"/>
              </w:rPr>
            </w:pPr>
          </w:p>
        </w:tc>
      </w:tr>
    </w:tbl>
    <w:p w14:paraId="44FFD4CA" w14:textId="77777777" w:rsidR="00157B79" w:rsidRPr="00A72D99" w:rsidRDefault="00157B79" w:rsidP="00157B79">
      <w:pPr>
        <w:jc w:val="both"/>
        <w:rPr>
          <w:rFonts w:asciiTheme="minorHAnsi" w:hAnsiTheme="minorHAnsi" w:cs="Times New Roman"/>
          <w:color w:val="1F497D" w:themeColor="text2"/>
        </w:rPr>
      </w:pPr>
    </w:p>
    <w:p w14:paraId="25932C84" w14:textId="77777777"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14:paraId="1A1F8358" w14:textId="77777777"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14:paraId="45FE9412" w14:textId="77777777" w:rsidR="00E27D14" w:rsidRPr="00F575F5" w:rsidRDefault="00E27D14" w:rsidP="00495B98">
      <w:pPr>
        <w:jc w:val="both"/>
        <w:rPr>
          <w:rFonts w:asciiTheme="minorHAnsi" w:hAnsiTheme="minorHAnsi" w:cs="Times New Roman"/>
          <w:color w:val="1F497D" w:themeColor="text2"/>
        </w:rPr>
      </w:pPr>
    </w:p>
    <w:p w14:paraId="52834CDB" w14:textId="77777777" w:rsidR="007B5873" w:rsidRPr="00F575F5" w:rsidRDefault="007B5873" w:rsidP="00495B98">
      <w:pPr>
        <w:pStyle w:val="Nadpis2"/>
        <w:jc w:val="both"/>
        <w:rPr>
          <w:rFonts w:asciiTheme="minorHAnsi" w:hAnsiTheme="minorHAnsi" w:cs="Times New Roman"/>
          <w:color w:val="1F497D" w:themeColor="text2"/>
        </w:rPr>
      </w:pPr>
      <w:bookmarkStart w:id="677" w:name="_Ref418075273"/>
      <w:bookmarkStart w:id="678" w:name="_Toc26798984"/>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677"/>
      <w:bookmarkEnd w:id="678"/>
    </w:p>
    <w:p w14:paraId="122850FE" w14:textId="77777777"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14:paraId="2FB7D52D" w14:textId="77777777"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14:paraId="3A79DBF7" w14:textId="77777777" w:rsidR="00157B79" w:rsidRPr="00A72D99" w:rsidRDefault="00157B79" w:rsidP="00157B79">
      <w:pPr>
        <w:spacing w:after="120" w:line="360" w:lineRule="auto"/>
        <w:jc w:val="both"/>
        <w:rPr>
          <w:rFonts w:asciiTheme="minorHAnsi" w:hAnsiTheme="minorHAnsi" w:cs="Times New Roman"/>
          <w:color w:val="1F497D" w:themeColor="text2"/>
        </w:rPr>
      </w:pPr>
    </w:p>
    <w:p w14:paraId="6FF86A8B"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14:paraId="281C5234"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8"/>
      </w:r>
      <w:r w:rsidRPr="00A72D99">
        <w:rPr>
          <w:rFonts w:asciiTheme="minorHAnsi" w:hAnsiTheme="minorHAnsi" w:cs="Times New Roman"/>
          <w:color w:val="1F497D" w:themeColor="text2"/>
        </w:rPr>
        <w:t xml:space="preserve"> .............................................................................................. </w:t>
      </w:r>
    </w:p>
    <w:p w14:paraId="618A6A88"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14:paraId="1625D4DA" w14:textId="77777777"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14:paraId="446362D2" w14:textId="77777777"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14:paraId="33D2F1E6" w14:textId="77777777"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14:paraId="3E96D5B4" w14:textId="77777777"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3B91295E" w14:textId="77777777"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9"/>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14:paraId="4AECBFDB" w14:textId="77777777"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14:paraId="19A9B370" w14:textId="77777777" w:rsidTr="0046604D">
        <w:trPr>
          <w:trHeight w:val="340"/>
        </w:trPr>
        <w:tc>
          <w:tcPr>
            <w:tcW w:w="3168" w:type="dxa"/>
            <w:shd w:val="clear" w:color="auto" w:fill="FBD4B4" w:themeFill="accent6" w:themeFillTint="66"/>
            <w:vAlign w:val="center"/>
          </w:tcPr>
          <w:p w14:paraId="7789240C" w14:textId="77777777"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14:paraId="6338EB59" w14:textId="77777777"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14:paraId="1BE3099A" w14:textId="77777777" w:rsidTr="0046604D">
        <w:trPr>
          <w:trHeight w:val="190"/>
        </w:trPr>
        <w:tc>
          <w:tcPr>
            <w:tcW w:w="3168" w:type="dxa"/>
            <w:shd w:val="clear" w:color="auto" w:fill="FBD4B4" w:themeFill="accent6" w:themeFillTint="66"/>
            <w:vAlign w:val="center"/>
          </w:tcPr>
          <w:p w14:paraId="1E559E11" w14:textId="77777777"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14:paraId="559DA580" w14:textId="77777777"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14:paraId="16CD0E74" w14:textId="77777777" w:rsidTr="0046604D">
        <w:trPr>
          <w:trHeight w:val="309"/>
        </w:trPr>
        <w:tc>
          <w:tcPr>
            <w:tcW w:w="3168" w:type="dxa"/>
            <w:shd w:val="clear" w:color="auto" w:fill="FBD4B4" w:themeFill="accent6" w:themeFillTint="66"/>
            <w:vAlign w:val="center"/>
          </w:tcPr>
          <w:p w14:paraId="6FF41436" w14:textId="77777777"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14:paraId="01B84F76" w14:textId="77777777"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14:paraId="0C690BF7" w14:textId="77777777" w:rsidTr="0046604D">
        <w:trPr>
          <w:trHeight w:val="159"/>
        </w:trPr>
        <w:tc>
          <w:tcPr>
            <w:tcW w:w="3168" w:type="dxa"/>
            <w:shd w:val="clear" w:color="auto" w:fill="FBD4B4" w:themeFill="accent6" w:themeFillTint="66"/>
            <w:vAlign w:val="center"/>
          </w:tcPr>
          <w:p w14:paraId="53B02E8A" w14:textId="77777777"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14:paraId="28F65008" w14:textId="77777777" w:rsidR="00157B79" w:rsidRPr="00A72D99" w:rsidRDefault="00157B79" w:rsidP="0046604D">
            <w:pPr>
              <w:spacing w:after="120"/>
              <w:jc w:val="both"/>
              <w:rPr>
                <w:rFonts w:asciiTheme="minorHAnsi" w:hAnsiTheme="minorHAnsi" w:cs="Times New Roman"/>
                <w:iCs/>
                <w:color w:val="1F497D" w:themeColor="text2"/>
              </w:rPr>
            </w:pPr>
          </w:p>
        </w:tc>
      </w:tr>
    </w:tbl>
    <w:p w14:paraId="34FCBA07" w14:textId="77777777" w:rsidR="00456660" w:rsidRPr="00A72D99" w:rsidRDefault="00157B79" w:rsidP="00456660">
      <w:pPr>
        <w:jc w:val="both"/>
        <w:rPr>
          <w:rFonts w:asciiTheme="minorHAnsi" w:hAnsiTheme="minorHAnsi" w:cs="Times New Roman"/>
          <w:color w:val="1F497D" w:themeColor="text2"/>
        </w:rPr>
      </w:pPr>
      <w:r w:rsidRPr="00A72D99">
        <w:rPr>
          <w:rFonts w:asciiTheme="minorHAnsi" w:eastAsia="Times New Roman" w:hAnsiTheme="minorHAnsi" w:cs="Times New Roman"/>
          <w:color w:val="1F497D" w:themeColor="text2"/>
          <w:szCs w:val="20"/>
          <w:lang w:val="en-US"/>
        </w:rPr>
        <w:t>Kompletný zoznam predkladanej dokumentácie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14:paraId="5E797A54" w14:textId="77777777" w:rsidR="00157B79" w:rsidRDefault="00157B79" w:rsidP="00A72D99">
      <w:pPr>
        <w:rPr>
          <w:rFonts w:asciiTheme="minorHAnsi" w:hAnsiTheme="minorHAnsi" w:cs="Times New Roman"/>
          <w:bCs/>
          <w:iCs/>
          <w:color w:val="1F497D" w:themeColor="text2"/>
          <w:sz w:val="20"/>
          <w:szCs w:val="20"/>
        </w:rPr>
      </w:pPr>
    </w:p>
    <w:p w14:paraId="7556D5E8" w14:textId="77777777" w:rsidR="007B5873" w:rsidRPr="00F575F5" w:rsidRDefault="007B5873" w:rsidP="00495B98">
      <w:pPr>
        <w:pStyle w:val="Nadpis2"/>
        <w:jc w:val="both"/>
        <w:rPr>
          <w:rFonts w:asciiTheme="minorHAnsi" w:hAnsiTheme="minorHAnsi"/>
          <w:color w:val="1F497D" w:themeColor="text2"/>
        </w:rPr>
      </w:pPr>
      <w:bookmarkStart w:id="679" w:name="_Ref418070524"/>
      <w:bookmarkStart w:id="680" w:name="_Ref418074070"/>
      <w:bookmarkStart w:id="681" w:name="_Toc26798985"/>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679"/>
      <w:bookmarkEnd w:id="680"/>
      <w:bookmarkEnd w:id="681"/>
    </w:p>
    <w:p w14:paraId="1F592CFB" w14:textId="77777777"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60"/>
      </w:r>
    </w:p>
    <w:p w14:paraId="3B1F4ADD" w14:textId="77777777"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14:paraId="3A87C42C" w14:textId="77777777"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14:paraId="057D9531" w14:textId="77777777"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14:paraId="3DD13E09" w14:textId="77777777"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61"/>
      </w:r>
      <w:r w:rsidRPr="00A72D99">
        <w:rPr>
          <w:rFonts w:asciiTheme="minorHAnsi" w:hAnsiTheme="minorHAnsi"/>
          <w:color w:val="1F497D" w:themeColor="text2"/>
          <w:sz w:val="20"/>
          <w:szCs w:val="20"/>
        </w:rPr>
        <w:t>:</w:t>
      </w:r>
    </w:p>
    <w:p w14:paraId="1F45B2D1" w14:textId="77777777" w:rsidR="007B5873" w:rsidRDefault="007B5873" w:rsidP="00E131AA">
      <w:pPr>
        <w:spacing w:before="120" w:after="120" w:line="240" w:lineRule="auto"/>
        <w:jc w:val="both"/>
        <w:rPr>
          <w:rFonts w:asciiTheme="minorHAnsi" w:hAnsiTheme="minorHAnsi"/>
          <w:color w:val="1F497D" w:themeColor="text2"/>
        </w:rPr>
      </w:pPr>
    </w:p>
    <w:tbl>
      <w:tblPr>
        <w:tblStyle w:val="Mriekatabuky"/>
        <w:tblpPr w:leftFromText="141" w:rightFromText="141" w:vertAnchor="text" w:tblpXSpec="center" w:tblpY="1"/>
        <w:tblOverlap w:val="never"/>
        <w:tblW w:w="0" w:type="auto"/>
        <w:jc w:val="center"/>
        <w:tblLook w:val="04A0" w:firstRow="1" w:lastRow="0" w:firstColumn="1" w:lastColumn="0" w:noHBand="0" w:noVBand="1"/>
      </w:tblPr>
      <w:tblGrid>
        <w:gridCol w:w="559"/>
        <w:gridCol w:w="3447"/>
        <w:gridCol w:w="5056"/>
      </w:tblGrid>
      <w:tr w:rsidR="000139AF" w:rsidRPr="00255BE3" w14:paraId="5A74078F" w14:textId="77777777" w:rsidTr="00331B16">
        <w:trPr>
          <w:tblHeader/>
          <w:jc w:val="center"/>
        </w:trPr>
        <w:tc>
          <w:tcPr>
            <w:tcW w:w="567" w:type="dxa"/>
            <w:shd w:val="clear" w:color="auto" w:fill="F19B61"/>
          </w:tcPr>
          <w:p w14:paraId="4FE9C3B5" w14:textId="77777777" w:rsidR="000139AF" w:rsidRPr="001C1F65" w:rsidRDefault="000139AF" w:rsidP="000139AF">
            <w:pPr>
              <w:keepNext/>
              <w:keepLines/>
              <w:spacing w:before="120" w:after="120"/>
              <w:ind w:left="34" w:right="-220"/>
              <w:jc w:val="both"/>
              <w:rPr>
                <w:rFonts w:asciiTheme="minorHAnsi" w:hAnsiTheme="minorHAnsi"/>
                <w:b/>
                <w:bCs/>
                <w:sz w:val="18"/>
              </w:rPr>
            </w:pPr>
            <w:r w:rsidRPr="001C1F65">
              <w:rPr>
                <w:rFonts w:asciiTheme="minorHAnsi" w:hAnsiTheme="minorHAnsi"/>
                <w:b/>
                <w:bCs/>
                <w:sz w:val="18"/>
              </w:rPr>
              <w:t>P. č.</w:t>
            </w:r>
          </w:p>
        </w:tc>
        <w:tc>
          <w:tcPr>
            <w:tcW w:w="3573" w:type="dxa"/>
            <w:shd w:val="clear" w:color="auto" w:fill="F19B61"/>
          </w:tcPr>
          <w:p w14:paraId="5605D10B" w14:textId="77777777" w:rsidR="000139AF" w:rsidRPr="001C1F65" w:rsidRDefault="000139AF" w:rsidP="000139AF">
            <w:pPr>
              <w:keepNext/>
              <w:keepLines/>
              <w:spacing w:before="120" w:after="120"/>
              <w:jc w:val="both"/>
              <w:rPr>
                <w:rFonts w:asciiTheme="minorHAnsi" w:hAnsiTheme="minorHAnsi"/>
                <w:b/>
                <w:bCs/>
                <w:sz w:val="18"/>
              </w:rPr>
            </w:pPr>
            <w:r w:rsidRPr="001C1F65">
              <w:rPr>
                <w:rFonts w:asciiTheme="minorHAnsi" w:hAnsiTheme="minorHAnsi"/>
                <w:b/>
                <w:bCs/>
                <w:sz w:val="18"/>
              </w:rPr>
              <w:t>Názov rizikového indikátora</w:t>
            </w:r>
          </w:p>
        </w:tc>
        <w:tc>
          <w:tcPr>
            <w:tcW w:w="5274" w:type="dxa"/>
            <w:tcBorders>
              <w:bottom w:val="single" w:sz="4" w:space="0" w:color="auto"/>
            </w:tcBorders>
            <w:shd w:val="clear" w:color="auto" w:fill="F19B61"/>
          </w:tcPr>
          <w:p w14:paraId="3831681E" w14:textId="77777777" w:rsidR="000139AF" w:rsidRPr="001C1F65" w:rsidRDefault="000139AF" w:rsidP="000139AF">
            <w:pPr>
              <w:keepNext/>
              <w:keepLines/>
              <w:spacing w:before="120" w:after="120"/>
              <w:ind w:left="19"/>
              <w:jc w:val="both"/>
              <w:rPr>
                <w:rFonts w:asciiTheme="minorHAnsi" w:hAnsiTheme="minorHAnsi"/>
                <w:b/>
                <w:bCs/>
                <w:sz w:val="18"/>
              </w:rPr>
            </w:pPr>
            <w:r w:rsidRPr="001C1F65">
              <w:rPr>
                <w:rFonts w:asciiTheme="minorHAnsi" w:hAnsiTheme="minorHAnsi"/>
                <w:b/>
                <w:bCs/>
                <w:sz w:val="18"/>
              </w:rPr>
              <w:t>Popis rizikového indikátora</w:t>
            </w:r>
          </w:p>
        </w:tc>
      </w:tr>
      <w:tr w:rsidR="000139AF" w:rsidRPr="00255BE3" w14:paraId="1A273F6A" w14:textId="77777777" w:rsidTr="000139AF">
        <w:trPr>
          <w:jc w:val="center"/>
        </w:trPr>
        <w:tc>
          <w:tcPr>
            <w:tcW w:w="567" w:type="dxa"/>
          </w:tcPr>
          <w:p w14:paraId="3052EFC9"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w:t>
            </w:r>
          </w:p>
          <w:p w14:paraId="78C5CF01" w14:textId="77777777" w:rsidR="000139AF" w:rsidRPr="001C1F65" w:rsidRDefault="000139AF" w:rsidP="000139AF">
            <w:pPr>
              <w:keepNext/>
              <w:keepLines/>
              <w:spacing w:before="120" w:after="120"/>
              <w:ind w:left="34"/>
              <w:jc w:val="center"/>
              <w:rPr>
                <w:rFonts w:asciiTheme="minorHAnsi" w:hAnsiTheme="minorHAnsi"/>
                <w:b/>
                <w:bCs/>
                <w:sz w:val="18"/>
                <w:szCs w:val="18"/>
              </w:rPr>
            </w:pPr>
          </w:p>
        </w:tc>
        <w:tc>
          <w:tcPr>
            <w:tcW w:w="3573" w:type="dxa"/>
          </w:tcPr>
          <w:p w14:paraId="57A34329"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Rotácia úspešných uchádzačov podľa regiónu, typu služby, tovaru alebo práce (bid rotation)</w:t>
            </w:r>
          </w:p>
        </w:tc>
        <w:tc>
          <w:tcPr>
            <w:tcW w:w="5274" w:type="dxa"/>
            <w:shd w:val="clear" w:color="auto" w:fill="E5B8B7" w:themeFill="accent2" w:themeFillTint="66"/>
          </w:tcPr>
          <w:p w14:paraId="2D546804" w14:textId="77777777"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p>
        </w:tc>
      </w:tr>
      <w:tr w:rsidR="000139AF" w:rsidRPr="00255BE3" w14:paraId="46A52939" w14:textId="77777777" w:rsidTr="000139AF">
        <w:trPr>
          <w:jc w:val="center"/>
        </w:trPr>
        <w:tc>
          <w:tcPr>
            <w:tcW w:w="567" w:type="dxa"/>
          </w:tcPr>
          <w:p w14:paraId="6EB896CD"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2</w:t>
            </w:r>
          </w:p>
        </w:tc>
        <w:tc>
          <w:tcPr>
            <w:tcW w:w="3573" w:type="dxa"/>
          </w:tcPr>
          <w:p w14:paraId="3A7E39BF"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Neúspešný uchádzač je zazmluvnený úspešným uchádzačom ako subdodávateľ</w:t>
            </w:r>
          </w:p>
        </w:tc>
        <w:tc>
          <w:tcPr>
            <w:tcW w:w="5274" w:type="dxa"/>
            <w:shd w:val="clear" w:color="auto" w:fill="E5B8B7" w:themeFill="accent2" w:themeFillTint="66"/>
          </w:tcPr>
          <w:p w14:paraId="177A3738" w14:textId="77777777"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Pri kontrole RO zistí skutočnosť, že s uchádzačom, ktorý bol v súťaži vyhodnotený ako neúspešný, uzavrel úspešný uchádzač v rámci plnenia predmetnej zákazky subdodávateľskú zmluvu.</w:t>
            </w:r>
          </w:p>
        </w:tc>
      </w:tr>
      <w:tr w:rsidR="000139AF" w:rsidRPr="00255BE3" w14:paraId="68C6B578" w14:textId="77777777" w:rsidTr="000139AF">
        <w:trPr>
          <w:jc w:val="center"/>
        </w:trPr>
        <w:tc>
          <w:tcPr>
            <w:tcW w:w="567" w:type="dxa"/>
          </w:tcPr>
          <w:p w14:paraId="492B4D4B"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3</w:t>
            </w:r>
          </w:p>
        </w:tc>
        <w:tc>
          <w:tcPr>
            <w:tcW w:w="3573" w:type="dxa"/>
          </w:tcPr>
          <w:p w14:paraId="1D410B11"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Medzi uchádzačmi je majetkové alebo osobné prepojenie</w:t>
            </w:r>
          </w:p>
        </w:tc>
        <w:tc>
          <w:tcPr>
            <w:tcW w:w="5274" w:type="dxa"/>
            <w:shd w:val="clear" w:color="auto" w:fill="E5B8B7" w:themeFill="accent2" w:themeFillTint="66"/>
          </w:tcPr>
          <w:p w14:paraId="63525654" w14:textId="77777777"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p>
        </w:tc>
      </w:tr>
      <w:tr w:rsidR="000139AF" w:rsidRPr="00255BE3" w14:paraId="113F300C" w14:textId="77777777" w:rsidTr="000139AF">
        <w:trPr>
          <w:jc w:val="center"/>
        </w:trPr>
        <w:tc>
          <w:tcPr>
            <w:tcW w:w="567" w:type="dxa"/>
          </w:tcPr>
          <w:p w14:paraId="2A2CBE72"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4</w:t>
            </w:r>
          </w:p>
        </w:tc>
        <w:tc>
          <w:tcPr>
            <w:tcW w:w="3573" w:type="dxa"/>
          </w:tcPr>
          <w:p w14:paraId="1192ECF0"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opätovne svoju ponuku, avšak nikdy nie sú úspešní</w:t>
            </w:r>
          </w:p>
        </w:tc>
        <w:tc>
          <w:tcPr>
            <w:tcW w:w="5274" w:type="dxa"/>
            <w:shd w:val="clear" w:color="auto" w:fill="E5B8B7" w:themeFill="accent2" w:themeFillTint="66"/>
          </w:tcPr>
          <w:p w14:paraId="4C987EA4" w14:textId="77777777"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Vo viacerých súťažiach je možné identifikovať rovnakého uchádzača, ktorý sa zúčastní postupu VO, ale nikdy nie je úspešný.</w:t>
            </w:r>
          </w:p>
        </w:tc>
      </w:tr>
      <w:tr w:rsidR="000139AF" w:rsidRPr="00255BE3" w14:paraId="23377A73" w14:textId="77777777" w:rsidTr="000139AF">
        <w:trPr>
          <w:jc w:val="center"/>
        </w:trPr>
        <w:tc>
          <w:tcPr>
            <w:tcW w:w="567" w:type="dxa"/>
          </w:tcPr>
          <w:p w14:paraId="4023075D"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5</w:t>
            </w:r>
          </w:p>
        </w:tc>
        <w:tc>
          <w:tcPr>
            <w:tcW w:w="3573" w:type="dxa"/>
          </w:tcPr>
          <w:p w14:paraId="1ADE4DCF"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ponuku, avšak nespĺňajú rozsah požiadaviek pre účely splnenia podmienok účasti/požiadaviek na predmet zákazky</w:t>
            </w:r>
          </w:p>
        </w:tc>
        <w:tc>
          <w:tcPr>
            <w:tcW w:w="5274" w:type="dxa"/>
            <w:shd w:val="clear" w:color="auto" w:fill="E5B8B7" w:themeFill="accent2" w:themeFillTint="66"/>
          </w:tcPr>
          <w:p w14:paraId="5D5BBB90" w14:textId="77777777"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postupoch VO je možné pri kontrole zistiť, že ponuku predložili uchádzači, ktorí zjavne nespĺňajú podmienky účasti alebo požiadavky na predmet zákazky (napr. nedosahujú požadovaný obrat, nedisponujú požadovanými referenciami).</w:t>
            </w:r>
          </w:p>
        </w:tc>
      </w:tr>
      <w:tr w:rsidR="000139AF" w:rsidRPr="00255BE3" w14:paraId="270AFDD1" w14:textId="77777777" w:rsidTr="000139AF">
        <w:trPr>
          <w:jc w:val="center"/>
        </w:trPr>
        <w:tc>
          <w:tcPr>
            <w:tcW w:w="567" w:type="dxa"/>
          </w:tcPr>
          <w:p w14:paraId="22616047"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6</w:t>
            </w:r>
          </w:p>
        </w:tc>
        <w:tc>
          <w:tcPr>
            <w:tcW w:w="3573" w:type="dxa"/>
          </w:tcPr>
          <w:p w14:paraId="0CB736BF"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Dvaja alebo viacerí uchádzači predkladajú spoločnú ponuku (ako skupina dodávateľov), avšak aspoň jeden z nich je dostatočne kvalifikovaný aby mohol podať ponuku sám</w:t>
            </w:r>
          </w:p>
        </w:tc>
        <w:tc>
          <w:tcPr>
            <w:tcW w:w="5274" w:type="dxa"/>
            <w:shd w:val="clear" w:color="auto" w:fill="E5B8B7" w:themeFill="accent2" w:themeFillTint="66"/>
          </w:tcPr>
          <w:p w14:paraId="6BBC04A4" w14:textId="77777777"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0139AF" w:rsidRPr="00255BE3" w14:paraId="02BE9C75" w14:textId="77777777" w:rsidTr="000139AF">
        <w:trPr>
          <w:jc w:val="center"/>
        </w:trPr>
        <w:tc>
          <w:tcPr>
            <w:tcW w:w="567" w:type="dxa"/>
          </w:tcPr>
          <w:p w14:paraId="6BB806AD"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7</w:t>
            </w:r>
          </w:p>
        </w:tc>
        <w:tc>
          <w:tcPr>
            <w:tcW w:w="3573" w:type="dxa"/>
          </w:tcPr>
          <w:p w14:paraId="0DE50D31"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Predloženie tieňovej („krycej“) ponuky (cover bidding)</w:t>
            </w:r>
          </w:p>
        </w:tc>
        <w:tc>
          <w:tcPr>
            <w:tcW w:w="5274" w:type="dxa"/>
            <w:shd w:val="clear" w:color="auto" w:fill="E5B8B7" w:themeFill="accent2" w:themeFillTint="66"/>
          </w:tcPr>
          <w:p w14:paraId="2737CB79" w14:textId="77777777"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alebo uchádzači predložia vyššiu cenovú ponuku ako vopred dohodnutý úspešný uchádzač</w:t>
            </w:r>
          </w:p>
          <w:p w14:paraId="22859D0D" w14:textId="77777777"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cenovú ponuku, ktorá je príliš vysoká na to, aby bola akceptovaná,</w:t>
            </w:r>
          </w:p>
          <w:p w14:paraId="7AE6C91F" w14:textId="77777777"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lastRenderedPageBreak/>
              <w:t>určitý uchádzač predloží ponuku s podmienkami, ktoré sú pre verejného obstarávateľa neakceptovateľné, resp. v rozpore so súťažnými podkladmi</w:t>
            </w:r>
          </w:p>
        </w:tc>
      </w:tr>
      <w:tr w:rsidR="000139AF" w:rsidRPr="00255BE3" w14:paraId="5CAF461A" w14:textId="77777777" w:rsidTr="000139AF">
        <w:trPr>
          <w:jc w:val="center"/>
        </w:trPr>
        <w:tc>
          <w:tcPr>
            <w:tcW w:w="567" w:type="dxa"/>
          </w:tcPr>
          <w:p w14:paraId="6584E116"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lastRenderedPageBreak/>
              <w:t>8</w:t>
            </w:r>
          </w:p>
        </w:tc>
        <w:tc>
          <w:tcPr>
            <w:tcW w:w="3573" w:type="dxa"/>
          </w:tcPr>
          <w:p w14:paraId="35BBE5C2"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Zrušenie cenovej ponuky (bid suppresion)</w:t>
            </w:r>
          </w:p>
        </w:tc>
        <w:tc>
          <w:tcPr>
            <w:tcW w:w="5274" w:type="dxa"/>
            <w:shd w:val="clear" w:color="auto" w:fill="E5B8B7" w:themeFill="accent2" w:themeFillTint="66"/>
          </w:tcPr>
          <w:p w14:paraId="046A0904" w14:textId="77777777"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niektorí uchádzači neočakávane stiahli svoje ponuky</w:t>
            </w:r>
          </w:p>
          <w:p w14:paraId="72E88124" w14:textId="77777777"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pravidelní uchádzači o určitý typ zákazky nepredložili ponuku, aj keď sa očakávala ich účasť, nakoľko v iných súťažiach na obdobný predmet zákazky ponuku predložili</w:t>
            </w:r>
          </w:p>
        </w:tc>
      </w:tr>
      <w:tr w:rsidR="000139AF" w:rsidRPr="00255BE3" w14:paraId="54B7EBB4" w14:textId="77777777" w:rsidTr="000139AF">
        <w:trPr>
          <w:jc w:val="center"/>
        </w:trPr>
        <w:tc>
          <w:tcPr>
            <w:tcW w:w="567" w:type="dxa"/>
          </w:tcPr>
          <w:p w14:paraId="4B212F62"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9</w:t>
            </w:r>
          </w:p>
        </w:tc>
        <w:tc>
          <w:tcPr>
            <w:tcW w:w="3573" w:type="dxa"/>
          </w:tcPr>
          <w:p w14:paraId="53239792"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Nízky počet ponúk/žiadostí o účasť</w:t>
            </w:r>
          </w:p>
        </w:tc>
        <w:tc>
          <w:tcPr>
            <w:tcW w:w="5274" w:type="dxa"/>
            <w:shd w:val="clear" w:color="auto" w:fill="E5B8B7" w:themeFill="accent2" w:themeFillTint="66"/>
          </w:tcPr>
          <w:p w14:paraId="177A9522" w14:textId="77777777"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V rámci súťaže bol predložený nízky počet ponúk alebo žiadostí o účasť (1 až 2) </w:t>
            </w:r>
          </w:p>
        </w:tc>
      </w:tr>
      <w:tr w:rsidR="000139AF" w:rsidRPr="00255BE3" w14:paraId="5D65F7BC" w14:textId="77777777" w:rsidTr="000139AF">
        <w:trPr>
          <w:jc w:val="center"/>
        </w:trPr>
        <w:tc>
          <w:tcPr>
            <w:tcW w:w="567" w:type="dxa"/>
          </w:tcPr>
          <w:p w14:paraId="2EDA34A1"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10</w:t>
            </w:r>
          </w:p>
        </w:tc>
        <w:tc>
          <w:tcPr>
            <w:tcW w:w="3573" w:type="dxa"/>
          </w:tcPr>
          <w:p w14:paraId="0421CEF9"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schémy v stanovovaní cien</w:t>
            </w:r>
          </w:p>
        </w:tc>
        <w:tc>
          <w:tcPr>
            <w:tcW w:w="5274" w:type="dxa"/>
            <w:shd w:val="clear" w:color="auto" w:fill="E5B8B7" w:themeFill="accent2" w:themeFillTint="66"/>
          </w:tcPr>
          <w:p w14:paraId="200DC8B4"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predložené uchádzačmi sa oproti úspešnej ponuke zvyšujú o pravidelný % prírastok ,</w:t>
            </w:r>
          </w:p>
          <w:p w14:paraId="4BD9553E"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na stanovenie ceny sú pri viacerých uchádzačoch použité rovnaké kalkulácie (cenový index),</w:t>
            </w:r>
          </w:p>
          <w:p w14:paraId="6BA7F9AC"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hodnoty všetkých predložených ponúk sú v porovnaní s predpokladanou hodnotou zákazky buď nad touto hodnotou, alebo tesne pod ňou,</w:t>
            </w:r>
          </w:p>
          <w:p w14:paraId="262226A2"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výsledná suma  ponuky úspešného uchádzača je neprimerane vysoká vzhľadom na sumy, ktoré vie RO porovnať z verejne dostupných zdrojov alebo z vlastných databáz a zdrojov informácií o hodnotách podobných tovarov, prác a služieb,</w:t>
            </w:r>
          </w:p>
          <w:p w14:paraId="0730E51B"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 súťaži je možné pozorovať náhly pokles ponukových cien (v porovnaní s inými súťažami na obdobný predmet zákazky) pri vstupe uchádzača do súťaže, ktorý v predošlých podobných súťažiach nepredkladal ponuku,</w:t>
            </w:r>
          </w:p>
          <w:p w14:paraId="79D1DE86"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zľavy neboli ponúknuté, aj keď ide o trh, kde sú zľavy pravidelne poskytované</w:t>
            </w:r>
          </w:p>
          <w:p w14:paraId="0352B0D8"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sú použité ako signalizácie v e-aukciách alebo pri zákazkách zadávaných s využitím elektronického trhoviska</w:t>
            </w:r>
          </w:p>
          <w:p w14:paraId="1657132E"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miestni dodávatelia predkladajú vyššie ceny pre miestne dodávky ako pre dodávky do vzdialenejších destinácií</w:t>
            </w:r>
          </w:p>
          <w:p w14:paraId="258794D8" w14:textId="77777777" w:rsidR="000139AF" w:rsidRPr="001C1F65" w:rsidRDefault="000139AF" w:rsidP="000139AF">
            <w:pPr>
              <w:keepNext/>
              <w:keepLines/>
              <w:spacing w:before="120" w:after="120"/>
              <w:ind w:left="17"/>
              <w:jc w:val="both"/>
              <w:rPr>
                <w:rFonts w:asciiTheme="minorHAnsi" w:hAnsiTheme="minorHAnsi"/>
                <w:bCs/>
                <w:sz w:val="18"/>
                <w:szCs w:val="18"/>
              </w:rPr>
            </w:pPr>
          </w:p>
        </w:tc>
      </w:tr>
      <w:tr w:rsidR="000139AF" w:rsidRPr="00255BE3" w14:paraId="6B401C85" w14:textId="77777777" w:rsidTr="000139AF">
        <w:trPr>
          <w:jc w:val="center"/>
        </w:trPr>
        <w:tc>
          <w:tcPr>
            <w:tcW w:w="567" w:type="dxa"/>
          </w:tcPr>
          <w:p w14:paraId="2BDDDC43"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11</w:t>
            </w:r>
          </w:p>
        </w:tc>
        <w:tc>
          <w:tcPr>
            <w:tcW w:w="3573" w:type="dxa"/>
          </w:tcPr>
          <w:p w14:paraId="7957BE91"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vyhlásenia a správanie</w:t>
            </w:r>
          </w:p>
        </w:tc>
        <w:tc>
          <w:tcPr>
            <w:tcW w:w="5274" w:type="dxa"/>
            <w:shd w:val="clear" w:color="auto" w:fill="E5B8B7" w:themeFill="accent2" w:themeFillTint="66"/>
          </w:tcPr>
          <w:p w14:paraId="3636C4C6"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naznačujúce, že určitý uchádzač pozná (nezverejnené) ceny alebo detaily ponuky iného uchádzača alebo vopred „pozná“ úspešného uchádzača</w:t>
            </w:r>
          </w:p>
          <w:p w14:paraId="6E27C2C2"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že určití uchádzači nepredávajú tovary alebo neponúkajú služby v určitej oblasti alebo určitých odberateľom</w:t>
            </w:r>
          </w:p>
          <w:p w14:paraId="06677CB9"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použitie rovnakej alebo podobnej terminológie pri vysvetľovaní ponuky alebo vysvetľovaní mimoriadne nízkej ponuky</w:t>
            </w:r>
          </w:p>
          <w:p w14:paraId="4B287C94"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uchádzačov adresovalo verejnému obstarávateľovi rovnaké žiadosti o vysvetlenie súťažných podkladov </w:t>
            </w:r>
          </w:p>
        </w:tc>
      </w:tr>
      <w:tr w:rsidR="000139AF" w:rsidRPr="00255BE3" w14:paraId="36F28A6B" w14:textId="77777777" w:rsidTr="000139AF">
        <w:trPr>
          <w:jc w:val="center"/>
        </w:trPr>
        <w:tc>
          <w:tcPr>
            <w:tcW w:w="567" w:type="dxa"/>
          </w:tcPr>
          <w:p w14:paraId="15930398" w14:textId="77777777"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12</w:t>
            </w:r>
          </w:p>
        </w:tc>
        <w:tc>
          <w:tcPr>
            <w:tcW w:w="3573" w:type="dxa"/>
          </w:tcPr>
          <w:p w14:paraId="43FD99A3" w14:textId="77777777"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indície v dokumentácii z verejného obstarávania</w:t>
            </w:r>
          </w:p>
        </w:tc>
        <w:tc>
          <w:tcPr>
            <w:tcW w:w="5274" w:type="dxa"/>
            <w:shd w:val="clear" w:color="auto" w:fill="E5B8B7" w:themeFill="accent2" w:themeFillTint="66"/>
          </w:tcPr>
          <w:p w14:paraId="72FBDDA0"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dokumenty obsahujú rovnaký rukopis, druh písma, rovnakú formu alebo boli použité rovnaké kancelárske potreby (napr. ponuky sú podpísané rovnakým atramentom, sú na rovnakom kancelárskom papieri), </w:t>
            </w:r>
          </w:p>
          <w:p w14:paraId="4372340B"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rovnaké chyby v jednotlivých dokumentoch, napr. pravopisné chyby, tlačiarenské chyby (rovnaké nedostatky tlače), matematické chyby (identické chyby v počítaní),</w:t>
            </w:r>
          </w:p>
          <w:p w14:paraId="0F4359A6"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zhodné nepravidelnosti, napr. zoradenie dokumentov do ponuky s prehodenými stranami, chybné číslovanie strán,</w:t>
            </w:r>
          </w:p>
          <w:p w14:paraId="25D2EC01"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v elektronickej forme ukazujú, že ich vytvorila alebo upravovala jedna osoba,</w:t>
            </w:r>
          </w:p>
          <w:p w14:paraId="27B4ACC5"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obálky od rôznych uchádzačov majú podobné poštové pečiatky, sú zasielané z jednej pošty, majú rovnaké frankovacie </w:t>
            </w:r>
            <w:r w:rsidRPr="001C1F65">
              <w:rPr>
                <w:rFonts w:asciiTheme="minorHAnsi" w:hAnsiTheme="minorHAnsi"/>
                <w:bCs/>
                <w:sz w:val="18"/>
                <w:szCs w:val="18"/>
              </w:rPr>
              <w:lastRenderedPageBreak/>
              <w:t xml:space="preserve">značky a známky, na podacích lístkoch je rovnaký rukopis, čísla kolkov v rôznych ponukách na seba nadväzujú, </w:t>
            </w:r>
          </w:p>
          <w:p w14:paraId="5954C334"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niekoľko ponúk (alebo akýchkoľvek iných dokumentov, napr. žiadosti o vysvetlenie súťažných podkladov) je posielaných z rovnakej emailovej adresy, z rovnakého faxového čísla alebo naraz prostredníctvom jedného kuriéra,</w:t>
            </w:r>
          </w:p>
          <w:p w14:paraId="23D1803A"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o cenových ponukách obsahujú veľký počet opráv ako gumovanie, škrtanie alebo iné viditeľné zmeny,</w:t>
            </w:r>
          </w:p>
          <w:p w14:paraId="3730FED9"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jedného uchádzača obsahujú jednoznačný odkaz na ponuky ostatných konkurentov, v hlavičke sa vyskytuje faxové číslo iného uchádzača alebo využívajú hlavičkový papier konkurenta,</w:t>
            </w:r>
          </w:p>
          <w:p w14:paraId="6DAD9323" w14:textId="77777777"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viacerých uchádzačov obsahujú podstatný počet rovnakých odhadov nákladov na jednotlivé položky.</w:t>
            </w:r>
          </w:p>
        </w:tc>
      </w:tr>
    </w:tbl>
    <w:p w14:paraId="11B50982" w14:textId="77777777" w:rsidR="000139AF" w:rsidRDefault="000139AF" w:rsidP="00E131AA">
      <w:pPr>
        <w:spacing w:before="120" w:after="120" w:line="240" w:lineRule="auto"/>
        <w:jc w:val="both"/>
        <w:rPr>
          <w:rFonts w:asciiTheme="minorHAnsi" w:hAnsiTheme="minorHAnsi"/>
          <w:color w:val="1F497D" w:themeColor="text2"/>
        </w:rPr>
      </w:pPr>
    </w:p>
    <w:p w14:paraId="693A8383" w14:textId="77777777" w:rsidR="00734F19" w:rsidRDefault="00734F19">
      <w:pPr>
        <w:rPr>
          <w:rFonts w:asciiTheme="minorHAnsi" w:hAnsiTheme="minorHAnsi"/>
          <w:color w:val="1F497D" w:themeColor="text2"/>
        </w:rPr>
      </w:pPr>
      <w:r>
        <w:rPr>
          <w:rFonts w:asciiTheme="minorHAnsi" w:hAnsiTheme="minorHAnsi"/>
          <w:color w:val="1F497D" w:themeColor="text2"/>
        </w:rPr>
        <w:br w:type="page"/>
      </w:r>
    </w:p>
    <w:p w14:paraId="04D416C7" w14:textId="77777777" w:rsidR="00734F19" w:rsidRDefault="00734F19" w:rsidP="00E131AA">
      <w:pPr>
        <w:spacing w:before="120" w:after="120" w:line="240" w:lineRule="auto"/>
        <w:jc w:val="both"/>
        <w:rPr>
          <w:rFonts w:asciiTheme="minorHAnsi" w:hAnsiTheme="minorHAnsi"/>
          <w:color w:val="1F497D" w:themeColor="text2"/>
        </w:rPr>
      </w:pPr>
    </w:p>
    <w:p w14:paraId="577A9021" w14:textId="77777777" w:rsidR="00965B87" w:rsidRPr="00F575F5" w:rsidRDefault="00965B87" w:rsidP="00965B87">
      <w:pPr>
        <w:pStyle w:val="Nadpis2"/>
        <w:jc w:val="both"/>
        <w:rPr>
          <w:rFonts w:asciiTheme="minorHAnsi" w:hAnsiTheme="minorHAnsi"/>
          <w:color w:val="1F497D" w:themeColor="text2"/>
        </w:rPr>
      </w:pPr>
      <w:bookmarkStart w:id="682" w:name="_Toc26798986"/>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r w:rsidR="00E9120A" w:rsidRPr="001A4CEC">
        <w:rPr>
          <w:rFonts w:asciiTheme="minorHAnsi" w:hAnsiTheme="minorHAnsi"/>
          <w:color w:val="1F497D" w:themeColor="text2"/>
        </w:rPr>
        <w:t xml:space="preserve"> </w:t>
      </w:r>
      <w:r>
        <w:rPr>
          <w:rFonts w:asciiTheme="minorHAnsi" w:hAnsiTheme="minorHAnsi"/>
          <w:color w:val="1F497D" w:themeColor="text2"/>
        </w:rPr>
        <w:t>vzor</w:t>
      </w:r>
      <w:bookmarkEnd w:id="682"/>
    </w:p>
    <w:p w14:paraId="13F838E7" w14:textId="77777777"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270"/>
        <w:gridCol w:w="2252"/>
        <w:gridCol w:w="2282"/>
        <w:gridCol w:w="2268"/>
      </w:tblGrid>
      <w:tr w:rsidR="00734F19" w:rsidRPr="00F37F26" w14:paraId="0792D00C" w14:textId="77777777" w:rsidTr="001A4CEC">
        <w:trPr>
          <w:trHeight w:hRule="exact" w:val="711"/>
          <w:jc w:val="center"/>
        </w:trPr>
        <w:tc>
          <w:tcPr>
            <w:tcW w:w="2310" w:type="dxa"/>
            <w:vAlign w:val="center"/>
          </w:tcPr>
          <w:p w14:paraId="34ABB383" w14:textId="77777777"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14:paraId="3A1267E8" w14:textId="77777777" w:rsidR="00734F19" w:rsidRPr="001A4CEC" w:rsidRDefault="00734F19" w:rsidP="0046604D">
            <w:pPr>
              <w:rPr>
                <w:rFonts w:asciiTheme="minorHAnsi" w:hAnsiTheme="minorHAnsi"/>
                <w:strike/>
                <w:sz w:val="20"/>
                <w:szCs w:val="20"/>
              </w:rPr>
            </w:pPr>
          </w:p>
        </w:tc>
        <w:tc>
          <w:tcPr>
            <w:tcW w:w="2310" w:type="dxa"/>
            <w:vAlign w:val="center"/>
          </w:tcPr>
          <w:p w14:paraId="6F28F569" w14:textId="77777777"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14:paraId="115BBDF3" w14:textId="77777777" w:rsidR="00734F19" w:rsidRPr="00264A75" w:rsidRDefault="00264A75" w:rsidP="0046604D">
            <w:pPr>
              <w:rPr>
                <w:rFonts w:asciiTheme="minorHAnsi" w:hAnsiTheme="minorHAnsi"/>
                <w:sz w:val="20"/>
                <w:szCs w:val="20"/>
              </w:rPr>
            </w:pPr>
            <w:r w:rsidRPr="001A4CEC">
              <w:rPr>
                <w:rFonts w:asciiTheme="minorHAnsi" w:hAnsiTheme="minorHAnsi"/>
                <w:sz w:val="20"/>
                <w:szCs w:val="20"/>
              </w:rPr>
              <w:t>Miesto a dátum</w:t>
            </w:r>
          </w:p>
        </w:tc>
      </w:tr>
      <w:tr w:rsidR="00734F19" w:rsidRPr="00F37F26" w14:paraId="53EA1A14" w14:textId="77777777" w:rsidTr="0046604D">
        <w:trPr>
          <w:trHeight w:hRule="exact" w:val="313"/>
          <w:jc w:val="center"/>
        </w:trPr>
        <w:tc>
          <w:tcPr>
            <w:tcW w:w="2310" w:type="dxa"/>
            <w:vAlign w:val="center"/>
          </w:tcPr>
          <w:p w14:paraId="26441BC0" w14:textId="77777777" w:rsidR="00734F19" w:rsidRPr="00A72D99" w:rsidRDefault="00734F19" w:rsidP="0046604D">
            <w:pPr>
              <w:rPr>
                <w:rFonts w:asciiTheme="minorHAnsi" w:hAnsiTheme="minorHAnsi"/>
                <w:sz w:val="20"/>
                <w:szCs w:val="20"/>
              </w:rPr>
            </w:pPr>
          </w:p>
        </w:tc>
        <w:tc>
          <w:tcPr>
            <w:tcW w:w="2310" w:type="dxa"/>
            <w:vAlign w:val="center"/>
          </w:tcPr>
          <w:p w14:paraId="1DE961DB" w14:textId="77777777" w:rsidR="00734F19" w:rsidRPr="00A72D99" w:rsidRDefault="00734F19" w:rsidP="0046604D">
            <w:pPr>
              <w:rPr>
                <w:rFonts w:asciiTheme="minorHAnsi" w:hAnsiTheme="minorHAnsi"/>
                <w:sz w:val="20"/>
                <w:szCs w:val="20"/>
              </w:rPr>
            </w:pPr>
          </w:p>
        </w:tc>
        <w:tc>
          <w:tcPr>
            <w:tcW w:w="2310" w:type="dxa"/>
            <w:vAlign w:val="center"/>
          </w:tcPr>
          <w:p w14:paraId="1D5BBE84" w14:textId="77777777" w:rsidR="00734F19" w:rsidRPr="00A72D99" w:rsidRDefault="00734F19" w:rsidP="0046604D">
            <w:pPr>
              <w:rPr>
                <w:rFonts w:asciiTheme="minorHAnsi" w:hAnsiTheme="minorHAnsi"/>
                <w:sz w:val="20"/>
                <w:szCs w:val="20"/>
              </w:rPr>
            </w:pPr>
          </w:p>
        </w:tc>
        <w:tc>
          <w:tcPr>
            <w:tcW w:w="2310" w:type="dxa"/>
            <w:vAlign w:val="center"/>
          </w:tcPr>
          <w:p w14:paraId="63A88B05" w14:textId="77777777" w:rsidR="00734F19" w:rsidRPr="00A72D99" w:rsidRDefault="00734F19" w:rsidP="0046604D">
            <w:pPr>
              <w:rPr>
                <w:rFonts w:asciiTheme="minorHAnsi" w:hAnsiTheme="minorHAnsi"/>
                <w:sz w:val="20"/>
                <w:szCs w:val="20"/>
              </w:rPr>
            </w:pPr>
          </w:p>
        </w:tc>
      </w:tr>
    </w:tbl>
    <w:p w14:paraId="56F7543F" w14:textId="77777777"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14:paraId="6967CCB3" w14:textId="77777777"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r w:rsidR="00264A75">
        <w:rPr>
          <w:rFonts w:asciiTheme="minorHAnsi" w:hAnsiTheme="minorHAnsi"/>
          <w:sz w:val="20"/>
          <w:szCs w:val="20"/>
          <w:u w:val="single"/>
        </w:rPr>
        <w:t xml:space="preserve">názov </w:t>
      </w:r>
      <w:r w:rsidRPr="00A72D99">
        <w:rPr>
          <w:rFonts w:asciiTheme="minorHAnsi" w:hAnsiTheme="minorHAnsi"/>
          <w:sz w:val="20"/>
          <w:szCs w:val="20"/>
          <w:u w:val="single"/>
        </w:rPr>
        <w:t>zákazky a stupeň kontroly (ex ante, pred podpisom zmluvy, po podpise zmluvy, návrh dodatku pred podpisom, po podpise dodatku)</w:t>
      </w:r>
    </w:p>
    <w:p w14:paraId="4E24EABC" w14:textId="77777777"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14:paraId="794E03DD" w14:textId="77777777"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14:paraId="40F71FC2" w14:textId="77777777"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253"/>
        <w:gridCol w:w="3620"/>
      </w:tblGrid>
      <w:tr w:rsidR="00734F19" w:rsidRPr="00F37F26" w14:paraId="60A57E21" w14:textId="77777777"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638A33A9"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14:paraId="47ECC099" w14:textId="77777777" w:rsidR="00734F19" w:rsidRPr="00A72D99" w:rsidRDefault="00734F19" w:rsidP="0046604D">
            <w:pPr>
              <w:jc w:val="center"/>
              <w:rPr>
                <w:rFonts w:asciiTheme="minorHAnsi" w:hAnsiTheme="minorHAnsi"/>
                <w:color w:val="000000"/>
                <w:sz w:val="20"/>
                <w:szCs w:val="20"/>
              </w:rPr>
            </w:pPr>
          </w:p>
        </w:tc>
      </w:tr>
      <w:tr w:rsidR="00734F19" w:rsidRPr="00F37F26" w14:paraId="20426792" w14:textId="77777777"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47E49BF1"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14:paraId="283F523B" w14:textId="77777777" w:rsidR="00734F19" w:rsidRPr="00A72D99" w:rsidRDefault="00734F19" w:rsidP="0046604D">
            <w:pPr>
              <w:jc w:val="center"/>
              <w:rPr>
                <w:rFonts w:asciiTheme="minorHAnsi" w:hAnsiTheme="minorHAnsi"/>
                <w:color w:val="000000"/>
                <w:sz w:val="20"/>
                <w:szCs w:val="20"/>
              </w:rPr>
            </w:pPr>
          </w:p>
        </w:tc>
      </w:tr>
      <w:tr w:rsidR="00734F19" w:rsidRPr="00F37F26" w14:paraId="6713EEA3" w14:textId="77777777"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2E8C001E"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14:paraId="4BED3B97" w14:textId="77777777" w:rsidR="00734F19" w:rsidRPr="00A72D99" w:rsidRDefault="00734F19" w:rsidP="0046604D">
            <w:pPr>
              <w:jc w:val="center"/>
              <w:rPr>
                <w:rFonts w:asciiTheme="minorHAnsi" w:hAnsiTheme="minorHAnsi"/>
                <w:color w:val="000000"/>
                <w:sz w:val="20"/>
                <w:szCs w:val="20"/>
              </w:rPr>
            </w:pPr>
          </w:p>
        </w:tc>
      </w:tr>
      <w:tr w:rsidR="00734F19" w:rsidRPr="00F37F26" w14:paraId="37868976"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02B6DACE"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14:paraId="3BF4C06A" w14:textId="77777777" w:rsidR="00734F19" w:rsidRPr="00A72D99" w:rsidRDefault="00734F19" w:rsidP="0046604D">
            <w:pPr>
              <w:jc w:val="center"/>
              <w:rPr>
                <w:rFonts w:asciiTheme="minorHAnsi" w:hAnsiTheme="minorHAnsi"/>
                <w:color w:val="000000"/>
                <w:sz w:val="20"/>
                <w:szCs w:val="20"/>
              </w:rPr>
            </w:pPr>
          </w:p>
        </w:tc>
      </w:tr>
      <w:tr w:rsidR="00734F19" w:rsidRPr="00F37F26" w14:paraId="25EA0142"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3F545460"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14:paraId="2135BEEB" w14:textId="77777777" w:rsidR="00734F19" w:rsidRPr="00A72D99" w:rsidRDefault="00734F19" w:rsidP="0046604D">
            <w:pPr>
              <w:jc w:val="center"/>
              <w:rPr>
                <w:rFonts w:asciiTheme="minorHAnsi" w:hAnsiTheme="minorHAnsi"/>
                <w:color w:val="000000"/>
                <w:sz w:val="20"/>
                <w:szCs w:val="20"/>
              </w:rPr>
            </w:pPr>
          </w:p>
        </w:tc>
      </w:tr>
      <w:tr w:rsidR="0000502A" w:rsidRPr="00F37F26" w14:paraId="590C143E"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1D3F0A2F" w14:textId="77777777" w:rsidR="0000502A" w:rsidRPr="00A76132" w:rsidRDefault="0000502A"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14:paraId="16767250" w14:textId="77777777" w:rsidR="0000502A" w:rsidRPr="00A72D99" w:rsidRDefault="0000502A" w:rsidP="0046604D">
            <w:pPr>
              <w:jc w:val="center"/>
              <w:rPr>
                <w:rFonts w:asciiTheme="minorHAnsi" w:hAnsiTheme="minorHAnsi"/>
                <w:color w:val="000000"/>
                <w:sz w:val="20"/>
                <w:szCs w:val="20"/>
              </w:rPr>
            </w:pPr>
          </w:p>
        </w:tc>
      </w:tr>
      <w:tr w:rsidR="00734F19" w:rsidRPr="00F37F26" w14:paraId="0B5CD45F" w14:textId="77777777" w:rsidTr="00B67DAD">
        <w:trPr>
          <w:trHeight w:hRule="exact" w:val="593"/>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3F717CAB" w14:textId="77777777" w:rsidR="001A744E" w:rsidRDefault="00734F19" w:rsidP="008253D6">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w:t>
            </w:r>
          </w:p>
          <w:p w14:paraId="7FC88668" w14:textId="77777777" w:rsidR="00734F19" w:rsidRPr="00A76132" w:rsidRDefault="00132D51" w:rsidP="0074186C">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(napr.§ 7 ods.1 písm.</w:t>
            </w:r>
            <w:r w:rsidR="006B524A">
              <w:rPr>
                <w:rFonts w:asciiTheme="minorHAnsi" w:hAnsiTheme="minorHAnsi"/>
                <w:color w:val="000000"/>
                <w:sz w:val="20"/>
                <w:szCs w:val="20"/>
              </w:rPr>
              <w:t xml:space="preserve"> </w:t>
            </w:r>
            <w:r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
          <w:p w14:paraId="4AD93F43" w14:textId="77777777" w:rsidR="00734F19" w:rsidRPr="00A72D99" w:rsidRDefault="00734F19" w:rsidP="0046604D">
            <w:pPr>
              <w:jc w:val="center"/>
              <w:rPr>
                <w:rFonts w:asciiTheme="minorHAnsi" w:hAnsiTheme="minorHAnsi"/>
                <w:color w:val="000000"/>
                <w:sz w:val="20"/>
                <w:szCs w:val="20"/>
              </w:rPr>
            </w:pPr>
          </w:p>
        </w:tc>
      </w:tr>
      <w:tr w:rsidR="00734F19" w:rsidRPr="00F37F26" w14:paraId="21FA3331" w14:textId="77777777" w:rsidTr="009C3984">
        <w:trPr>
          <w:trHeight w:hRule="exact" w:val="56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034BEAA0"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Druh zákazky </w:t>
            </w:r>
            <w:r w:rsidR="00132D51" w:rsidRPr="00A76132">
              <w:rPr>
                <w:rFonts w:asciiTheme="minorHAnsi" w:hAnsiTheme="minorHAnsi"/>
                <w:color w:val="000000"/>
                <w:sz w:val="20"/>
                <w:szCs w:val="20"/>
              </w:rPr>
              <w:t>(napr.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14:paraId="1274B2C0" w14:textId="77777777" w:rsidR="00734F19" w:rsidRPr="00A72D99" w:rsidRDefault="00734F19" w:rsidP="0046604D">
            <w:pPr>
              <w:jc w:val="center"/>
              <w:rPr>
                <w:rFonts w:asciiTheme="minorHAnsi" w:hAnsiTheme="minorHAnsi"/>
                <w:color w:val="000000"/>
                <w:sz w:val="20"/>
                <w:szCs w:val="20"/>
              </w:rPr>
            </w:pPr>
          </w:p>
        </w:tc>
      </w:tr>
      <w:tr w:rsidR="00734F19" w:rsidRPr="00F37F26" w14:paraId="494706F2" w14:textId="77777777" w:rsidTr="009C3984">
        <w:trPr>
          <w:trHeight w:hRule="exact" w:val="1561"/>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168A9534" w14:textId="77777777" w:rsidR="00734F19" w:rsidRDefault="006B524A" w:rsidP="009C3984">
            <w:pPr>
              <w:spacing w:after="0" w:line="240" w:lineRule="auto"/>
              <w:rPr>
                <w:rFonts w:asciiTheme="minorHAnsi" w:hAnsiTheme="minorHAnsi"/>
                <w:color w:val="000000"/>
                <w:sz w:val="20"/>
                <w:szCs w:val="20"/>
              </w:rPr>
            </w:pPr>
            <w:r>
              <w:rPr>
                <w:rFonts w:asciiTheme="minorHAnsi" w:hAnsiTheme="minorHAnsi"/>
                <w:color w:val="000000"/>
                <w:sz w:val="20"/>
                <w:szCs w:val="20"/>
              </w:rPr>
              <w:t xml:space="preserve">Postup vo VO pri nadlimitných zákazkách </w:t>
            </w:r>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r w:rsidR="008253D6">
              <w:rPr>
                <w:rFonts w:asciiTheme="minorHAnsi" w:hAnsiTheme="minorHAnsi"/>
                <w:color w:val="000000"/>
                <w:sz w:val="20"/>
                <w:szCs w:val="20"/>
              </w:rPr>
              <w:t xml:space="preserve"> </w:t>
            </w:r>
          </w:p>
          <w:p w14:paraId="5D8A9A6B" w14:textId="77777777" w:rsidR="008253D6" w:rsidRDefault="008253D6" w:rsidP="009C3984">
            <w:pPr>
              <w:spacing w:after="0" w:line="240" w:lineRule="auto"/>
              <w:rPr>
                <w:rFonts w:asciiTheme="minorHAnsi" w:hAnsiTheme="minorHAnsi"/>
                <w:color w:val="000000"/>
                <w:sz w:val="20"/>
                <w:szCs w:val="20"/>
              </w:rPr>
            </w:pPr>
            <w:r>
              <w:rPr>
                <w:rFonts w:asciiTheme="minorHAnsi" w:hAnsiTheme="minorHAnsi"/>
                <w:color w:val="000000"/>
                <w:sz w:val="20"/>
                <w:szCs w:val="20"/>
              </w:rPr>
              <w:t xml:space="preserve">alebo </w:t>
            </w:r>
          </w:p>
          <w:p w14:paraId="2952F35C" w14:textId="77777777" w:rsidR="008253D6" w:rsidRDefault="008253D6" w:rsidP="009C3984">
            <w:pPr>
              <w:spacing w:line="240" w:lineRule="auto"/>
              <w:rPr>
                <w:rFonts w:asciiTheme="minorHAnsi" w:hAnsiTheme="minorHAnsi"/>
                <w:color w:val="000000"/>
                <w:sz w:val="20"/>
                <w:szCs w:val="20"/>
              </w:rPr>
            </w:pPr>
            <w:r>
              <w:rPr>
                <w:rFonts w:asciiTheme="minorHAnsi" w:hAnsiTheme="minorHAnsi"/>
                <w:color w:val="000000"/>
                <w:sz w:val="20"/>
                <w:szCs w:val="20"/>
              </w:rPr>
              <w:t>Výnimka podľa § 1 ods. 2 až 14 (uviesť presne odkaz na použité ustanovenie)</w:t>
            </w:r>
          </w:p>
          <w:p w14:paraId="6E4EC6E4" w14:textId="77777777" w:rsidR="008253D6" w:rsidRDefault="008253D6" w:rsidP="009C3984">
            <w:pPr>
              <w:spacing w:line="240" w:lineRule="auto"/>
              <w:rPr>
                <w:rFonts w:asciiTheme="minorHAnsi" w:hAnsiTheme="minorHAnsi"/>
                <w:color w:val="000000"/>
                <w:sz w:val="20"/>
                <w:szCs w:val="20"/>
              </w:rPr>
            </w:pPr>
          </w:p>
          <w:p w14:paraId="5F311B0D" w14:textId="77777777" w:rsidR="008253D6" w:rsidRPr="00A76132" w:rsidRDefault="008253D6" w:rsidP="009C3984">
            <w:pPr>
              <w:spacing w:line="240" w:lineRule="auto"/>
              <w:rPr>
                <w:rFonts w:asciiTheme="minorHAnsi" w:hAnsiTheme="minorHAnsi"/>
                <w:color w:val="000000"/>
                <w:sz w:val="20"/>
                <w:szCs w:val="20"/>
              </w:rPr>
            </w:pPr>
          </w:p>
        </w:tc>
        <w:tc>
          <w:tcPr>
            <w:tcW w:w="2040" w:type="pct"/>
            <w:tcBorders>
              <w:top w:val="single" w:sz="6" w:space="0" w:color="auto"/>
              <w:left w:val="single" w:sz="6" w:space="0" w:color="auto"/>
              <w:bottom w:val="single" w:sz="6" w:space="0" w:color="auto"/>
              <w:right w:val="single" w:sz="6" w:space="0" w:color="auto"/>
            </w:tcBorders>
            <w:vAlign w:val="center"/>
          </w:tcPr>
          <w:p w14:paraId="79E7B63C" w14:textId="77777777" w:rsidR="00734F19" w:rsidRPr="00A72D99" w:rsidRDefault="00734F19" w:rsidP="0046604D">
            <w:pPr>
              <w:jc w:val="center"/>
              <w:rPr>
                <w:rFonts w:asciiTheme="minorHAnsi" w:hAnsiTheme="minorHAnsi"/>
                <w:color w:val="000000"/>
                <w:sz w:val="20"/>
                <w:szCs w:val="20"/>
              </w:rPr>
            </w:pPr>
          </w:p>
        </w:tc>
      </w:tr>
      <w:tr w:rsidR="00734F19" w:rsidRPr="00F37F26" w14:paraId="24399268" w14:textId="77777777" w:rsidTr="009C3984">
        <w:trPr>
          <w:trHeight w:hRule="exact" w:val="71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44E2422A" w14:textId="77777777" w:rsidR="00734F19" w:rsidRPr="00A76132" w:rsidRDefault="00132D51"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Zákazka podľa finančného limitu</w:t>
            </w:r>
            <w:r w:rsidR="006B524A">
              <w:rPr>
                <w:rFonts w:asciiTheme="minorHAnsi" w:hAnsiTheme="minorHAnsi"/>
                <w:color w:val="000000"/>
                <w:sz w:val="20"/>
                <w:szCs w:val="20"/>
              </w:rPr>
              <w:t xml:space="preserve"> v závislosti od PHZ</w:t>
            </w:r>
            <w:r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
          <w:p w14:paraId="37110D57" w14:textId="77777777" w:rsidR="00734F19" w:rsidRPr="00A72D99" w:rsidRDefault="00734F19" w:rsidP="0046604D">
            <w:pPr>
              <w:jc w:val="center"/>
              <w:rPr>
                <w:rFonts w:asciiTheme="minorHAnsi" w:hAnsiTheme="minorHAnsi"/>
                <w:color w:val="000000"/>
                <w:sz w:val="20"/>
                <w:szCs w:val="20"/>
              </w:rPr>
            </w:pPr>
          </w:p>
        </w:tc>
      </w:tr>
      <w:tr w:rsidR="00734F19" w:rsidRPr="00F37F26" w14:paraId="1D8A5EA9"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4FB2646A"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(napr. ex ante, ex post a pod.)</w:t>
            </w:r>
          </w:p>
        </w:tc>
        <w:tc>
          <w:tcPr>
            <w:tcW w:w="2040" w:type="pct"/>
            <w:tcBorders>
              <w:top w:val="single" w:sz="6" w:space="0" w:color="auto"/>
              <w:left w:val="single" w:sz="6" w:space="0" w:color="auto"/>
              <w:bottom w:val="single" w:sz="6" w:space="0" w:color="auto"/>
              <w:right w:val="single" w:sz="6" w:space="0" w:color="auto"/>
            </w:tcBorders>
            <w:vAlign w:val="center"/>
          </w:tcPr>
          <w:p w14:paraId="09C31F09" w14:textId="77777777" w:rsidR="00734F19" w:rsidRPr="00A72D99" w:rsidRDefault="00734F19" w:rsidP="0046604D">
            <w:pPr>
              <w:jc w:val="center"/>
              <w:rPr>
                <w:rFonts w:asciiTheme="minorHAnsi" w:hAnsiTheme="minorHAnsi"/>
                <w:color w:val="000000"/>
                <w:sz w:val="20"/>
                <w:szCs w:val="20"/>
              </w:rPr>
            </w:pPr>
          </w:p>
        </w:tc>
      </w:tr>
      <w:tr w:rsidR="00734F19" w:rsidRPr="00F37F26" w14:paraId="36ED5AAF"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605E2A52"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14:paraId="178A7D15" w14:textId="77777777" w:rsidR="00734F19" w:rsidRPr="00A72D99" w:rsidRDefault="00734F19" w:rsidP="0046604D">
            <w:pPr>
              <w:jc w:val="center"/>
              <w:rPr>
                <w:rFonts w:asciiTheme="minorHAnsi" w:hAnsiTheme="minorHAnsi"/>
                <w:color w:val="000000"/>
                <w:sz w:val="20"/>
                <w:szCs w:val="20"/>
              </w:rPr>
            </w:pPr>
          </w:p>
        </w:tc>
      </w:tr>
      <w:tr w:rsidR="00550DC1" w:rsidRPr="00F37F26" w14:paraId="3E7C60A3" w14:textId="77777777" w:rsidTr="009C3984">
        <w:trPr>
          <w:trHeight w:hRule="exact" w:val="73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4ABCAD10" w14:textId="77777777" w:rsidR="00550DC1" w:rsidRPr="00A76132" w:rsidRDefault="00550DC1"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14:paraId="43480F36" w14:textId="77777777" w:rsidR="00550DC1" w:rsidRPr="00A72D99" w:rsidRDefault="00550DC1" w:rsidP="0046604D">
            <w:pPr>
              <w:jc w:val="center"/>
              <w:rPr>
                <w:rFonts w:asciiTheme="minorHAnsi" w:hAnsiTheme="minorHAnsi"/>
                <w:color w:val="000000"/>
                <w:sz w:val="20"/>
                <w:szCs w:val="20"/>
              </w:rPr>
            </w:pPr>
          </w:p>
        </w:tc>
      </w:tr>
      <w:tr w:rsidR="00734F19" w:rsidRPr="00F37F26" w14:paraId="5D519F8B"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449414C5"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14:paraId="7FEDB54F" w14:textId="77777777" w:rsidR="00734F19" w:rsidRPr="00A72D99" w:rsidRDefault="00734F19" w:rsidP="0046604D">
            <w:pPr>
              <w:jc w:val="center"/>
              <w:rPr>
                <w:rFonts w:asciiTheme="minorHAnsi" w:hAnsiTheme="minorHAnsi"/>
                <w:color w:val="000000"/>
                <w:sz w:val="20"/>
                <w:szCs w:val="20"/>
              </w:rPr>
            </w:pPr>
          </w:p>
        </w:tc>
      </w:tr>
      <w:tr w:rsidR="00734F19" w:rsidRPr="00F37F26" w14:paraId="2D8509B0"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1F627D7A"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14:paraId="20746CF7" w14:textId="77777777" w:rsidR="00734F19" w:rsidRPr="00A72D99" w:rsidRDefault="00734F19" w:rsidP="0046604D">
            <w:pPr>
              <w:jc w:val="center"/>
              <w:rPr>
                <w:rFonts w:asciiTheme="minorHAnsi" w:hAnsiTheme="minorHAnsi"/>
                <w:color w:val="000000"/>
                <w:sz w:val="20"/>
                <w:szCs w:val="20"/>
              </w:rPr>
            </w:pPr>
          </w:p>
        </w:tc>
      </w:tr>
      <w:tr w:rsidR="00734F19" w:rsidRPr="00F37F26" w14:paraId="65E46077"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63D16320"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dodávateľa</w:t>
            </w:r>
            <w:r w:rsidR="006B524A">
              <w:rPr>
                <w:rFonts w:asciiTheme="minorHAnsi" w:hAnsiTheme="minorHAnsi"/>
                <w:color w:val="000000"/>
                <w:sz w:val="20"/>
                <w:szCs w:val="20"/>
              </w:rPr>
              <w:t xml:space="preserve"> ako úspešného uchádzača vo VO</w:t>
            </w:r>
          </w:p>
        </w:tc>
        <w:tc>
          <w:tcPr>
            <w:tcW w:w="2040" w:type="pct"/>
            <w:tcBorders>
              <w:top w:val="single" w:sz="6" w:space="0" w:color="auto"/>
              <w:left w:val="single" w:sz="6" w:space="0" w:color="auto"/>
              <w:bottom w:val="single" w:sz="6" w:space="0" w:color="auto"/>
              <w:right w:val="single" w:sz="6" w:space="0" w:color="auto"/>
            </w:tcBorders>
            <w:vAlign w:val="center"/>
          </w:tcPr>
          <w:p w14:paraId="72D4B9AF" w14:textId="77777777" w:rsidR="00734F19" w:rsidRPr="00A72D99" w:rsidRDefault="00734F19" w:rsidP="0046604D">
            <w:pPr>
              <w:jc w:val="center"/>
              <w:rPr>
                <w:rFonts w:asciiTheme="minorHAnsi" w:hAnsiTheme="minorHAnsi"/>
                <w:color w:val="000000"/>
                <w:sz w:val="20"/>
                <w:szCs w:val="20"/>
              </w:rPr>
            </w:pPr>
          </w:p>
        </w:tc>
      </w:tr>
      <w:tr w:rsidR="00734F19" w:rsidRPr="00F37F26" w14:paraId="764406C1"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055592AC"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14:paraId="3EE87101" w14:textId="77777777" w:rsidR="00734F19" w:rsidRPr="00A72D99" w:rsidRDefault="00734F19" w:rsidP="0046604D">
            <w:pPr>
              <w:jc w:val="center"/>
              <w:rPr>
                <w:rFonts w:asciiTheme="minorHAnsi" w:hAnsiTheme="minorHAnsi"/>
                <w:color w:val="000000"/>
                <w:sz w:val="20"/>
                <w:szCs w:val="20"/>
              </w:rPr>
            </w:pPr>
          </w:p>
        </w:tc>
      </w:tr>
      <w:tr w:rsidR="00734F19" w:rsidRPr="00F37F26" w14:paraId="060B2C2F"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2AC420B0"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14:paraId="4126BC1B" w14:textId="77777777" w:rsidR="00734F19" w:rsidRPr="00A72D99" w:rsidRDefault="00734F19" w:rsidP="0046604D">
            <w:pPr>
              <w:jc w:val="center"/>
              <w:rPr>
                <w:rFonts w:asciiTheme="minorHAnsi" w:hAnsiTheme="minorHAnsi"/>
                <w:color w:val="000000"/>
                <w:sz w:val="20"/>
                <w:szCs w:val="20"/>
              </w:rPr>
            </w:pPr>
          </w:p>
        </w:tc>
      </w:tr>
      <w:tr w:rsidR="00734F19" w:rsidRPr="00F37F26" w14:paraId="763E050A"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75AAA86A"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14:paraId="2F0BE431" w14:textId="77777777" w:rsidR="00734F19" w:rsidRPr="00A72D99" w:rsidRDefault="00734F19" w:rsidP="0046604D">
            <w:pPr>
              <w:jc w:val="center"/>
              <w:rPr>
                <w:rFonts w:asciiTheme="minorHAnsi" w:hAnsiTheme="minorHAnsi"/>
                <w:color w:val="000000"/>
                <w:sz w:val="20"/>
                <w:szCs w:val="20"/>
              </w:rPr>
            </w:pPr>
          </w:p>
        </w:tc>
      </w:tr>
      <w:tr w:rsidR="00734F19" w:rsidRPr="00F37F26" w14:paraId="559AB5EC"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44543749"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14:paraId="6DD9BFA9" w14:textId="77777777" w:rsidR="00734F19" w:rsidRPr="00A72D99" w:rsidRDefault="00734F19" w:rsidP="0046604D">
            <w:pPr>
              <w:jc w:val="center"/>
              <w:rPr>
                <w:rFonts w:asciiTheme="minorHAnsi" w:hAnsiTheme="minorHAnsi"/>
                <w:color w:val="000000"/>
                <w:sz w:val="20"/>
                <w:szCs w:val="20"/>
              </w:rPr>
            </w:pPr>
          </w:p>
        </w:tc>
      </w:tr>
      <w:tr w:rsidR="00734F19" w:rsidRPr="00F37F26" w14:paraId="4BD3568B" w14:textId="77777777" w:rsidTr="009C3984">
        <w:trPr>
          <w:trHeight w:hRule="exact" w:val="27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2B41FE92"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14:paraId="1DCFE6BB" w14:textId="77777777" w:rsidR="00734F19" w:rsidRPr="00A72D99" w:rsidRDefault="00734F19" w:rsidP="0046604D">
            <w:pPr>
              <w:jc w:val="center"/>
              <w:rPr>
                <w:rFonts w:asciiTheme="minorHAnsi" w:hAnsiTheme="minorHAnsi"/>
                <w:color w:val="000000"/>
                <w:sz w:val="20"/>
                <w:szCs w:val="20"/>
              </w:rPr>
            </w:pPr>
          </w:p>
        </w:tc>
      </w:tr>
      <w:tr w:rsidR="00734F19" w:rsidRPr="00F37F26" w14:paraId="42D9F19C" w14:textId="77777777" w:rsidTr="009C3984">
        <w:trPr>
          <w:trHeight w:hRule="exact" w:val="564"/>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05ABFEB2" w14:textId="77777777" w:rsidR="00734F19" w:rsidRPr="00A76132" w:rsidRDefault="006B524A" w:rsidP="009C3984">
            <w:pPr>
              <w:spacing w:line="240" w:lineRule="auto"/>
              <w:rPr>
                <w:rFonts w:asciiTheme="minorHAnsi" w:hAnsiTheme="minorHAnsi"/>
                <w:color w:val="000000"/>
                <w:sz w:val="20"/>
                <w:szCs w:val="20"/>
              </w:rPr>
            </w:pPr>
            <w:r>
              <w:rPr>
                <w:rFonts w:asciiTheme="minorHAnsi" w:hAnsiTheme="minorHAnsi"/>
                <w:color w:val="000000"/>
                <w:sz w:val="20"/>
                <w:szCs w:val="20"/>
              </w:rPr>
              <w:t>Odkaz (l</w:t>
            </w:r>
            <w:r w:rsidR="00734F19" w:rsidRPr="00A76132">
              <w:rPr>
                <w:rFonts w:asciiTheme="minorHAnsi" w:hAnsiTheme="minorHAnsi"/>
                <w:color w:val="000000"/>
                <w:sz w:val="20"/>
                <w:szCs w:val="20"/>
              </w:rPr>
              <w:t xml:space="preserve">ink </w:t>
            </w:r>
            <w:r>
              <w:rPr>
                <w:rFonts w:asciiTheme="minorHAnsi" w:hAnsiTheme="minorHAnsi"/>
                <w:color w:val="000000"/>
                <w:sz w:val="20"/>
                <w:szCs w:val="20"/>
              </w:rPr>
              <w:t xml:space="preserve">) </w:t>
            </w:r>
            <w:r w:rsidR="00734F19" w:rsidRPr="00A76132">
              <w:rPr>
                <w:rFonts w:asciiTheme="minorHAnsi" w:hAnsiTheme="minorHAnsi"/>
                <w:color w:val="000000"/>
                <w:sz w:val="20"/>
                <w:szCs w:val="20"/>
              </w:rPr>
              <w:t xml:space="preserve">na </w:t>
            </w:r>
            <w:r>
              <w:rPr>
                <w:rFonts w:asciiTheme="minorHAnsi" w:hAnsiTheme="minorHAnsi"/>
                <w:color w:val="000000"/>
                <w:sz w:val="20"/>
                <w:szCs w:val="20"/>
              </w:rPr>
              <w:t>zverejnenú zmluvu s</w:t>
            </w:r>
            <w:r w:rsidR="008253D6">
              <w:rPr>
                <w:rFonts w:asciiTheme="minorHAnsi" w:hAnsiTheme="minorHAnsi"/>
                <w:color w:val="000000"/>
                <w:sz w:val="20"/>
                <w:szCs w:val="20"/>
              </w:rPr>
              <w:t> </w:t>
            </w:r>
            <w:r>
              <w:rPr>
                <w:rFonts w:asciiTheme="minorHAnsi" w:hAnsiTheme="minorHAnsi"/>
                <w:color w:val="000000"/>
                <w:sz w:val="20"/>
                <w:szCs w:val="20"/>
              </w:rPr>
              <w:t>dodávateľom</w:t>
            </w:r>
            <w:r w:rsidR="008253D6">
              <w:rPr>
                <w:rFonts w:asciiTheme="minorHAnsi" w:hAnsiTheme="minorHAnsi"/>
                <w:color w:val="000000"/>
                <w:sz w:val="20"/>
                <w:szCs w:val="20"/>
              </w:rPr>
              <w:t xml:space="preserve">                             </w:t>
            </w:r>
            <w:r>
              <w:rPr>
                <w:rFonts w:asciiTheme="minorHAnsi" w:hAnsiTheme="minorHAnsi"/>
                <w:color w:val="000000"/>
                <w:sz w:val="20"/>
                <w:szCs w:val="20"/>
              </w:rPr>
              <w:t xml:space="preserve"> v </w:t>
            </w:r>
            <w:r w:rsidR="00734F19" w:rsidRPr="00A76132">
              <w:rPr>
                <w:rFonts w:asciiTheme="minorHAnsi" w:hAnsiTheme="minorHAnsi"/>
                <w:color w:val="000000"/>
                <w:sz w:val="20"/>
                <w:szCs w:val="20"/>
              </w:rPr>
              <w:t>CRZ/webové sídlo</w:t>
            </w:r>
            <w:r>
              <w:rPr>
                <w:rFonts w:asciiTheme="minorHAnsi" w:hAnsiTheme="minorHAnsi"/>
                <w:color w:val="000000"/>
                <w:sz w:val="20"/>
                <w:szCs w:val="20"/>
              </w:rPr>
              <w:t xml:space="preserve"> Prijímateľa </w:t>
            </w:r>
          </w:p>
        </w:tc>
        <w:tc>
          <w:tcPr>
            <w:tcW w:w="2040" w:type="pct"/>
            <w:tcBorders>
              <w:top w:val="single" w:sz="6" w:space="0" w:color="auto"/>
              <w:left w:val="single" w:sz="6" w:space="0" w:color="auto"/>
              <w:bottom w:val="single" w:sz="6" w:space="0" w:color="auto"/>
              <w:right w:val="single" w:sz="6" w:space="0" w:color="auto"/>
            </w:tcBorders>
            <w:vAlign w:val="center"/>
          </w:tcPr>
          <w:p w14:paraId="3256B13B" w14:textId="77777777" w:rsidR="00734F19" w:rsidRPr="00A72D99" w:rsidRDefault="00734F19" w:rsidP="0046604D">
            <w:pPr>
              <w:jc w:val="center"/>
              <w:rPr>
                <w:rFonts w:asciiTheme="minorHAnsi" w:hAnsiTheme="minorHAnsi"/>
                <w:color w:val="000000"/>
                <w:sz w:val="20"/>
                <w:szCs w:val="20"/>
              </w:rPr>
            </w:pPr>
          </w:p>
        </w:tc>
      </w:tr>
      <w:tr w:rsidR="00734F19" w:rsidRPr="00F37F26" w14:paraId="2166F0B4" w14:textId="77777777"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3E16CAF5" w14:textId="77777777" w:rsidR="00734F19" w:rsidRPr="00A76132" w:rsidRDefault="0000502A"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14:paraId="0B74F851" w14:textId="77777777" w:rsidR="00734F19" w:rsidRPr="00A72D99" w:rsidRDefault="00734F19" w:rsidP="0046604D">
            <w:pPr>
              <w:jc w:val="center"/>
              <w:rPr>
                <w:rFonts w:asciiTheme="minorHAnsi" w:hAnsiTheme="minorHAnsi"/>
                <w:color w:val="000000"/>
                <w:sz w:val="20"/>
                <w:szCs w:val="20"/>
              </w:rPr>
            </w:pPr>
          </w:p>
        </w:tc>
      </w:tr>
      <w:tr w:rsidR="006B524A" w:rsidRPr="00F37F26" w14:paraId="7360E2FA" w14:textId="77777777" w:rsidTr="009C3984">
        <w:trPr>
          <w:trHeight w:hRule="exact" w:val="44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052CE27D" w14:textId="77777777" w:rsidR="006B524A" w:rsidRPr="00A76132" w:rsidRDefault="006B524A" w:rsidP="009C3984">
            <w:pPr>
              <w:spacing w:line="240" w:lineRule="auto"/>
              <w:rPr>
                <w:rFonts w:asciiTheme="minorHAnsi" w:hAnsiTheme="minorHAnsi"/>
                <w:color w:val="000000"/>
                <w:sz w:val="20"/>
                <w:szCs w:val="20"/>
              </w:rPr>
            </w:pPr>
            <w:r>
              <w:rPr>
                <w:rFonts w:asciiTheme="minorHAnsi" w:hAnsiTheme="minorHAnsi"/>
                <w:color w:val="000000"/>
                <w:sz w:val="20"/>
                <w:szCs w:val="20"/>
              </w:rPr>
              <w:lastRenderedPageBreak/>
              <w:t>Odkaz (link) na internetové zverejnenie Zmluvy o poskytnutí NFP</w:t>
            </w:r>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
          <w:p w14:paraId="25F9989F" w14:textId="77777777" w:rsidR="006B524A" w:rsidRPr="006B524A" w:rsidRDefault="006B524A" w:rsidP="0046604D">
            <w:pPr>
              <w:jc w:val="center"/>
              <w:rPr>
                <w:rFonts w:asciiTheme="minorHAnsi" w:hAnsiTheme="minorHAnsi"/>
                <w:color w:val="000000"/>
                <w:sz w:val="20"/>
                <w:szCs w:val="20"/>
              </w:rPr>
            </w:pPr>
          </w:p>
        </w:tc>
      </w:tr>
      <w:tr w:rsidR="00734F19" w:rsidRPr="00F37F26" w14:paraId="4CF3F062"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66F07B24"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14:paraId="32B10AB1" w14:textId="77777777" w:rsidR="00734F19" w:rsidRPr="00A72D99" w:rsidRDefault="00734F19" w:rsidP="0046604D">
            <w:pPr>
              <w:jc w:val="center"/>
              <w:rPr>
                <w:rFonts w:asciiTheme="minorHAnsi" w:hAnsiTheme="minorHAnsi"/>
                <w:color w:val="000000"/>
                <w:sz w:val="20"/>
                <w:szCs w:val="20"/>
              </w:rPr>
            </w:pPr>
          </w:p>
        </w:tc>
      </w:tr>
      <w:tr w:rsidR="00734F19" w:rsidRPr="00F37F26" w14:paraId="5EA3263F" w14:textId="77777777"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4559AF66" w14:textId="77777777"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14:paraId="1CAAC70E" w14:textId="77777777" w:rsidR="00734F19" w:rsidRPr="00A72D99" w:rsidRDefault="00734F19" w:rsidP="0046604D">
            <w:pPr>
              <w:jc w:val="center"/>
              <w:rPr>
                <w:rFonts w:asciiTheme="minorHAnsi" w:hAnsiTheme="minorHAnsi"/>
                <w:color w:val="000000"/>
                <w:sz w:val="20"/>
                <w:szCs w:val="20"/>
              </w:rPr>
            </w:pPr>
          </w:p>
        </w:tc>
      </w:tr>
      <w:tr w:rsidR="00734F19" w:rsidRPr="00F37F26" w14:paraId="4F1A5F95" w14:textId="77777777" w:rsidTr="005A4803">
        <w:trPr>
          <w:trHeight w:hRule="exact" w:val="73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14:paraId="33FF27A3" w14:textId="0DF1A8FE"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Priradenie predmetu </w:t>
            </w:r>
            <w:ins w:id="683" w:author="Autor">
              <w:r w:rsidR="00CD14CD">
                <w:rPr>
                  <w:rFonts w:asciiTheme="minorHAnsi" w:hAnsiTheme="minorHAnsi"/>
                  <w:color w:val="000000"/>
                  <w:sz w:val="20"/>
                  <w:szCs w:val="20"/>
                </w:rPr>
                <w:t>zákazky</w:t>
              </w:r>
            </w:ins>
            <w:del w:id="684" w:author="Autor">
              <w:r w:rsidRPr="00A76132" w:rsidDel="00CD14CD">
                <w:rPr>
                  <w:rFonts w:asciiTheme="minorHAnsi" w:hAnsiTheme="minorHAnsi"/>
                  <w:color w:val="000000"/>
                  <w:sz w:val="20"/>
                  <w:szCs w:val="20"/>
                </w:rPr>
                <w:delText>obstarania</w:delText>
              </w:r>
            </w:del>
            <w:r w:rsidRPr="00A76132">
              <w:rPr>
                <w:rFonts w:asciiTheme="minorHAnsi" w:hAnsiTheme="minorHAnsi"/>
                <w:color w:val="000000"/>
                <w:sz w:val="20"/>
                <w:szCs w:val="20"/>
              </w:rPr>
              <w:t xml:space="preserve"> k aktivitám projektu/ k rozpočtovým položkám</w:t>
            </w:r>
            <w:r w:rsidR="00D674A9" w:rsidRPr="00A76132">
              <w:rPr>
                <w:rFonts w:asciiTheme="minorHAnsi" w:hAnsiTheme="minorHAnsi"/>
                <w:color w:val="000000"/>
                <w:sz w:val="20"/>
                <w:szCs w:val="20"/>
              </w:rPr>
              <w:t xml:space="preserve"> (podľa rozpočtu zmluvy o NFP)</w:t>
            </w:r>
          </w:p>
          <w:p w14:paraId="5EA06F81" w14:textId="77777777" w:rsidR="00734F19" w:rsidRPr="00A76132" w:rsidRDefault="00734F19" w:rsidP="009C3984">
            <w:pPr>
              <w:spacing w:line="240" w:lineRule="auto"/>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14:paraId="4BE29928" w14:textId="77777777" w:rsidR="00734F19" w:rsidRPr="00A72D99" w:rsidRDefault="00734F19" w:rsidP="0046604D">
            <w:pPr>
              <w:jc w:val="center"/>
              <w:rPr>
                <w:rFonts w:asciiTheme="minorHAnsi" w:hAnsiTheme="minorHAnsi"/>
                <w:color w:val="000000"/>
                <w:sz w:val="20"/>
                <w:szCs w:val="20"/>
              </w:rPr>
            </w:pPr>
          </w:p>
        </w:tc>
      </w:tr>
    </w:tbl>
    <w:p w14:paraId="41D1BEFB" w14:textId="77777777" w:rsidR="00734F19" w:rsidRDefault="00734F19" w:rsidP="00734F19">
      <w:pPr>
        <w:ind w:firstLine="720"/>
        <w:jc w:val="both"/>
        <w:rPr>
          <w:rFonts w:asciiTheme="minorHAnsi" w:hAnsiTheme="minorHAnsi"/>
          <w:color w:val="000000"/>
          <w:sz w:val="20"/>
          <w:szCs w:val="20"/>
        </w:rPr>
      </w:pPr>
    </w:p>
    <w:p w14:paraId="26987395" w14:textId="77777777"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14:paraId="4196F126" w14:textId="77777777"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14:paraId="56AE065C" w14:textId="77777777"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Čestné vyhlásenie k úplnosti dokumentácie z VO alebo obstarávania a totožnosti kópie                </w:t>
      </w:r>
    </w:p>
    <w:p w14:paraId="6D36E32B" w14:textId="77777777" w:rsidR="006B524A" w:rsidRPr="006B524A" w:rsidRDefault="006B524A" w:rsidP="009C3984">
      <w:pPr>
        <w:spacing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predloženej dokumentácie s jej originálom – </w:t>
      </w:r>
      <w:r w:rsidR="008253D6">
        <w:rPr>
          <w:rFonts w:ascii="Calibri" w:eastAsia="Calibri" w:hAnsi="Calibri" w:cs="Times New Roman"/>
          <w:b/>
          <w:sz w:val="20"/>
          <w:szCs w:val="20"/>
        </w:rPr>
        <w:t>pozri</w:t>
      </w:r>
      <w:r w:rsidRPr="006B524A">
        <w:rPr>
          <w:rFonts w:ascii="Calibri" w:eastAsia="Calibri" w:hAnsi="Calibri" w:cs="Times New Roman"/>
          <w:b/>
          <w:sz w:val="20"/>
          <w:szCs w:val="20"/>
        </w:rPr>
        <w:t xml:space="preserve"> vzor v Prílohe č. </w:t>
      </w:r>
      <w:r w:rsidR="002C5B25">
        <w:rPr>
          <w:rFonts w:ascii="Calibri" w:eastAsia="Calibri" w:hAnsi="Calibri" w:cs="Times New Roman"/>
          <w:b/>
          <w:sz w:val="20"/>
          <w:szCs w:val="20"/>
        </w:rPr>
        <w:t>6</w:t>
      </w:r>
      <w:r w:rsidRPr="006B524A">
        <w:rPr>
          <w:rFonts w:ascii="Calibri" w:eastAsia="Calibri" w:hAnsi="Calibri" w:cs="Times New Roman"/>
          <w:b/>
          <w:sz w:val="20"/>
          <w:szCs w:val="20"/>
        </w:rPr>
        <w:t xml:space="preserve"> tejto príručky</w:t>
      </w:r>
      <w:r w:rsidRPr="006B524A">
        <w:rPr>
          <w:rFonts w:ascii="Calibri" w:eastAsia="Calibri" w:hAnsi="Calibri" w:cs="Times New Roman"/>
          <w:sz w:val="20"/>
          <w:szCs w:val="20"/>
        </w:rPr>
        <w:t>;</w:t>
      </w:r>
    </w:p>
    <w:p w14:paraId="6DB5CA1A" w14:textId="77777777" w:rsidR="006B524A" w:rsidRPr="006B524A" w:rsidRDefault="006B524A" w:rsidP="009C3984">
      <w:pPr>
        <w:numPr>
          <w:ilvl w:val="0"/>
          <w:numId w:val="187"/>
        </w:numPr>
        <w:spacing w:line="240" w:lineRule="auto"/>
        <w:contextualSpacing/>
        <w:jc w:val="both"/>
        <w:rPr>
          <w:rFonts w:ascii="Calibri" w:eastAsia="Calibri" w:hAnsi="Calibri" w:cs="Times New Roman"/>
          <w:b/>
          <w:sz w:val="20"/>
          <w:szCs w:val="20"/>
        </w:rPr>
      </w:pPr>
      <w:r w:rsidRPr="006B524A">
        <w:rPr>
          <w:rFonts w:ascii="Calibri" w:eastAsia="Calibri" w:hAnsi="Calibri" w:cs="Times New Roman"/>
          <w:sz w:val="20"/>
          <w:szCs w:val="20"/>
        </w:rPr>
        <w:t xml:space="preserve">Čestné vyhlásenie prijímateľa o vylúčení konfliktu záujmov v procese VO – </w:t>
      </w:r>
      <w:r w:rsidR="008253D6">
        <w:rPr>
          <w:rFonts w:ascii="Calibri" w:eastAsia="Calibri" w:hAnsi="Calibri" w:cs="Times New Roman"/>
          <w:b/>
          <w:sz w:val="20"/>
          <w:szCs w:val="20"/>
        </w:rPr>
        <w:t>pozri</w:t>
      </w:r>
      <w:r w:rsidRPr="006B524A">
        <w:rPr>
          <w:rFonts w:ascii="Calibri" w:eastAsia="Calibri" w:hAnsi="Calibri" w:cs="Times New Roman"/>
          <w:b/>
          <w:sz w:val="20"/>
          <w:szCs w:val="20"/>
        </w:rPr>
        <w:t xml:space="preserve"> vzor v Prílohe     </w:t>
      </w:r>
    </w:p>
    <w:p w14:paraId="72172D6C" w14:textId="77777777" w:rsidR="006B524A" w:rsidRPr="006B524A" w:rsidRDefault="006B524A" w:rsidP="009C3984">
      <w:pPr>
        <w:spacing w:line="240" w:lineRule="auto"/>
        <w:ind w:left="786"/>
        <w:contextualSpacing/>
        <w:jc w:val="both"/>
        <w:rPr>
          <w:rFonts w:ascii="Calibri" w:eastAsia="Calibri" w:hAnsi="Calibri" w:cs="Times New Roman"/>
          <w:b/>
          <w:sz w:val="20"/>
          <w:szCs w:val="20"/>
        </w:rPr>
      </w:pPr>
      <w:r w:rsidRPr="006B524A">
        <w:rPr>
          <w:rFonts w:ascii="Calibri" w:eastAsia="Calibri" w:hAnsi="Calibri" w:cs="Times New Roman"/>
          <w:b/>
          <w:sz w:val="20"/>
          <w:szCs w:val="20"/>
        </w:rPr>
        <w:t xml:space="preserve">č. </w:t>
      </w:r>
      <w:r w:rsidR="002C5B25">
        <w:rPr>
          <w:rFonts w:ascii="Calibri" w:eastAsia="Calibri" w:hAnsi="Calibri" w:cs="Times New Roman"/>
          <w:b/>
          <w:sz w:val="20"/>
          <w:szCs w:val="20"/>
        </w:rPr>
        <w:t>7</w:t>
      </w:r>
      <w:r w:rsidRPr="006B524A">
        <w:rPr>
          <w:rFonts w:ascii="Calibri" w:eastAsia="Calibri" w:hAnsi="Calibri" w:cs="Times New Roman"/>
          <w:b/>
          <w:sz w:val="20"/>
          <w:szCs w:val="20"/>
        </w:rPr>
        <w:t xml:space="preserve"> tejto príručky; </w:t>
      </w:r>
    </w:p>
    <w:p w14:paraId="7E366A50" w14:textId="77777777" w:rsidR="006B524A" w:rsidRPr="006B524A" w:rsidRDefault="006B524A" w:rsidP="009C3984">
      <w:pPr>
        <w:numPr>
          <w:ilvl w:val="0"/>
          <w:numId w:val="187"/>
        </w:numPr>
        <w:spacing w:line="240" w:lineRule="auto"/>
        <w:contextualSpacing/>
        <w:jc w:val="both"/>
        <w:rPr>
          <w:rFonts w:ascii="Calibri" w:eastAsia="Calibri" w:hAnsi="Calibri" w:cs="Times New Roman"/>
          <w:b/>
          <w:sz w:val="20"/>
          <w:szCs w:val="20"/>
        </w:rPr>
      </w:pPr>
      <w:r w:rsidRPr="006B524A">
        <w:rPr>
          <w:rFonts w:ascii="Calibri" w:eastAsia="Calibri" w:hAnsi="Calibri" w:cs="Times New Roman"/>
          <w:sz w:val="20"/>
          <w:szCs w:val="20"/>
        </w:rPr>
        <w:t>Kontrolný list základnej finančnej kontroly</w:t>
      </w:r>
      <w:r w:rsidR="00A45749">
        <w:rPr>
          <w:rFonts w:ascii="Calibri" w:eastAsia="Calibri" w:hAnsi="Calibri" w:cs="Times New Roman"/>
          <w:sz w:val="20"/>
          <w:szCs w:val="20"/>
        </w:rPr>
        <w:t>.</w:t>
      </w:r>
      <w:r w:rsidRPr="006B524A">
        <w:rPr>
          <w:rFonts w:ascii="Calibri" w:eastAsia="Calibri" w:hAnsi="Calibri" w:cs="Times New Roman"/>
          <w:sz w:val="20"/>
          <w:szCs w:val="20"/>
        </w:rPr>
        <w:t xml:space="preserve"> </w:t>
      </w:r>
    </w:p>
    <w:p w14:paraId="0899766D" w14:textId="77777777"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Prevodníková tabuľka,  ktorá deklaruje súlad výdavkov zákazky podľa rozpočtu, ktorý je výsledkom verejného obstarávania (uvedené v objednávke, zmluve, rámcovej  dohode a pod.) s výdavkami  jednotlivých aktivít podľa rozpočtu</w:t>
      </w:r>
      <w:r w:rsidR="002A28A4">
        <w:rPr>
          <w:rFonts w:ascii="Calibri" w:eastAsia="Calibri" w:hAnsi="Calibri" w:cs="Times New Roman"/>
          <w:sz w:val="20"/>
          <w:szCs w:val="20"/>
        </w:rPr>
        <w:t xml:space="preserve"> (skupina výdavkov, rozpočtová položka)</w:t>
      </w:r>
      <w:r w:rsidRPr="006B524A">
        <w:rPr>
          <w:rFonts w:ascii="Calibri" w:eastAsia="Calibri" w:hAnsi="Calibri" w:cs="Times New Roman"/>
          <w:sz w:val="20"/>
          <w:szCs w:val="20"/>
        </w:rPr>
        <w:t xml:space="preserve">, ktorý je súčasťou Zmluvy o poskytnutí  NFP;   </w:t>
      </w:r>
    </w:p>
    <w:p w14:paraId="0260F4B7" w14:textId="77777777"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14:paraId="5C98BE09" w14:textId="77777777"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14:paraId="6ABF49E4" w14:textId="77777777" w:rsidR="006B524A" w:rsidRPr="006B524A" w:rsidRDefault="006B524A" w:rsidP="0074186C">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14:paraId="4782B2E1" w14:textId="77777777" w:rsidR="00424832" w:rsidRDefault="006B524A" w:rsidP="001D269A">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 xml:space="preserve"> </w:t>
      </w:r>
    </w:p>
    <w:p w14:paraId="7C152FA9" w14:textId="77777777" w:rsidR="00424832" w:rsidRDefault="00424832" w:rsidP="001D269A">
      <w:pPr>
        <w:spacing w:after="0" w:line="240" w:lineRule="auto"/>
        <w:ind w:left="360"/>
        <w:jc w:val="both"/>
        <w:rPr>
          <w:rFonts w:ascii="Calibri" w:eastAsia="Calibri" w:hAnsi="Calibri" w:cs="Times New Roman"/>
          <w:sz w:val="20"/>
          <w:szCs w:val="20"/>
        </w:rPr>
      </w:pPr>
    </w:p>
    <w:p w14:paraId="53D26300" w14:textId="77777777" w:rsidR="008222DD" w:rsidRDefault="006B524A" w:rsidP="00D35FBF">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Kompletná dokumentácia z</w:t>
      </w:r>
      <w:r w:rsidR="000B32DC">
        <w:rPr>
          <w:rFonts w:ascii="Calibri" w:eastAsia="Calibri" w:hAnsi="Calibri" w:cs="Times New Roman"/>
          <w:sz w:val="20"/>
          <w:szCs w:val="20"/>
        </w:rPr>
        <w:t> </w:t>
      </w:r>
      <w:r w:rsidRPr="006B524A">
        <w:rPr>
          <w:rFonts w:ascii="Calibri" w:eastAsia="Calibri" w:hAnsi="Calibri" w:cs="Times New Roman"/>
          <w:sz w:val="20"/>
          <w:szCs w:val="20"/>
        </w:rPr>
        <w:t>VO</w:t>
      </w:r>
      <w:r w:rsidR="000B32DC">
        <w:rPr>
          <w:rFonts w:ascii="Calibri" w:eastAsia="Calibri" w:hAnsi="Calibri" w:cs="Times New Roman"/>
          <w:sz w:val="20"/>
          <w:szCs w:val="20"/>
        </w:rPr>
        <w:t xml:space="preserve"> </w:t>
      </w:r>
      <w:r w:rsidR="00424832">
        <w:rPr>
          <w:rFonts w:ascii="Calibri" w:eastAsia="Calibri" w:hAnsi="Calibri" w:cs="Times New Roman"/>
          <w:sz w:val="20"/>
          <w:szCs w:val="20"/>
        </w:rPr>
        <w:t xml:space="preserve">je </w:t>
      </w:r>
      <w:r w:rsidR="000B32DC">
        <w:rPr>
          <w:rFonts w:ascii="Calibri" w:eastAsia="Calibri" w:hAnsi="Calibri" w:cs="Times New Roman"/>
          <w:sz w:val="20"/>
          <w:szCs w:val="20"/>
        </w:rPr>
        <w:t>pred</w:t>
      </w:r>
      <w:r w:rsidR="00424832">
        <w:rPr>
          <w:rFonts w:ascii="Calibri" w:eastAsia="Calibri" w:hAnsi="Calibri" w:cs="Times New Roman"/>
          <w:sz w:val="20"/>
          <w:szCs w:val="20"/>
        </w:rPr>
        <w:t>ložená</w:t>
      </w:r>
      <w:r w:rsidR="000B32DC">
        <w:rPr>
          <w:rFonts w:ascii="Calibri" w:eastAsia="Calibri" w:hAnsi="Calibri" w:cs="Times New Roman"/>
          <w:sz w:val="20"/>
          <w:szCs w:val="20"/>
        </w:rPr>
        <w:t xml:space="preserve"> na RO prostredníctvom ITMS2014+</w:t>
      </w:r>
      <w:r w:rsidRPr="006B524A">
        <w:rPr>
          <w:rFonts w:ascii="Calibri" w:eastAsia="Calibri" w:hAnsi="Calibri" w:cs="Times New Roman"/>
          <w:sz w:val="20"/>
          <w:szCs w:val="20"/>
        </w:rPr>
        <w:t xml:space="preserve">. </w:t>
      </w:r>
    </w:p>
    <w:p w14:paraId="492CD389" w14:textId="77777777" w:rsidR="008222DD" w:rsidRDefault="008222DD">
      <w:pPr>
        <w:spacing w:after="0" w:line="240" w:lineRule="auto"/>
        <w:ind w:left="360"/>
        <w:jc w:val="both"/>
        <w:rPr>
          <w:rFonts w:ascii="Calibri" w:eastAsia="Calibri" w:hAnsi="Calibri" w:cs="Times New Roman"/>
          <w:sz w:val="20"/>
          <w:szCs w:val="20"/>
        </w:rPr>
      </w:pPr>
    </w:p>
    <w:p w14:paraId="57BC151F" w14:textId="77777777" w:rsidR="00734F19" w:rsidRPr="000F090A" w:rsidRDefault="00734F19" w:rsidP="009C3984">
      <w:pPr>
        <w:spacing w:line="240" w:lineRule="auto"/>
        <w:ind w:firstLine="708"/>
        <w:jc w:val="both"/>
        <w:rPr>
          <w:sz w:val="24"/>
          <w:szCs w:val="24"/>
        </w:rPr>
      </w:pPr>
    </w:p>
    <w:p w14:paraId="658324BF" w14:textId="77777777" w:rsidR="006B524A" w:rsidRDefault="006B524A" w:rsidP="00734F19">
      <w:pPr>
        <w:jc w:val="center"/>
        <w:rPr>
          <w:b/>
          <w:sz w:val="24"/>
          <w:szCs w:val="24"/>
        </w:rPr>
      </w:pPr>
    </w:p>
    <w:p w14:paraId="73258F19" w14:textId="77777777" w:rsidR="00E9120A" w:rsidRDefault="00E9120A">
      <w:pPr>
        <w:rPr>
          <w:b/>
          <w:sz w:val="24"/>
          <w:szCs w:val="24"/>
        </w:rPr>
      </w:pPr>
      <w:r>
        <w:rPr>
          <w:b/>
          <w:sz w:val="24"/>
          <w:szCs w:val="24"/>
        </w:rPr>
        <w:br w:type="page"/>
      </w:r>
    </w:p>
    <w:p w14:paraId="02EF9883" w14:textId="77777777" w:rsidR="00E9120A" w:rsidRDefault="00E9120A" w:rsidP="00734F19">
      <w:pPr>
        <w:jc w:val="center"/>
        <w:rPr>
          <w:b/>
          <w:sz w:val="24"/>
          <w:szCs w:val="24"/>
        </w:rPr>
      </w:pPr>
    </w:p>
    <w:p w14:paraId="3CBA98C1" w14:textId="77777777" w:rsidR="00E9120A" w:rsidRDefault="00E9120A" w:rsidP="00734F19">
      <w:pPr>
        <w:jc w:val="center"/>
        <w:rPr>
          <w:b/>
          <w:sz w:val="24"/>
          <w:szCs w:val="24"/>
        </w:rPr>
      </w:pPr>
    </w:p>
    <w:p w14:paraId="5D8302AC" w14:textId="016F8534" w:rsidR="00734F19" w:rsidRPr="000F090A" w:rsidDel="00CF2E8D" w:rsidRDefault="00734F19" w:rsidP="00734F19">
      <w:pPr>
        <w:jc w:val="center"/>
        <w:rPr>
          <w:del w:id="685" w:author="Autor"/>
          <w:b/>
          <w:sz w:val="24"/>
          <w:szCs w:val="24"/>
        </w:rPr>
      </w:pPr>
      <w:del w:id="686" w:author="Autor">
        <w:r w:rsidRPr="000F090A" w:rsidDel="00CF2E8D">
          <w:rPr>
            <w:b/>
            <w:sz w:val="24"/>
            <w:szCs w:val="24"/>
          </w:rPr>
          <w:delText xml:space="preserve">Správa z vykonania </w:delText>
        </w:r>
        <w:r w:rsidDel="00CF2E8D">
          <w:rPr>
            <w:b/>
            <w:sz w:val="24"/>
            <w:szCs w:val="24"/>
          </w:rPr>
          <w:delText xml:space="preserve">základnej </w:delText>
        </w:r>
        <w:r w:rsidRPr="000F090A" w:rsidDel="00CF2E8D">
          <w:rPr>
            <w:b/>
            <w:sz w:val="24"/>
            <w:szCs w:val="24"/>
          </w:rPr>
          <w:delText xml:space="preserve"> finančnej kontroly</w:delText>
        </w:r>
      </w:del>
    </w:p>
    <w:p w14:paraId="060A7A2C" w14:textId="2E55C567" w:rsidR="00734F19" w:rsidRPr="000F090A" w:rsidDel="00CF2E8D" w:rsidRDefault="00734F19" w:rsidP="00734F19">
      <w:pPr>
        <w:jc w:val="center"/>
        <w:rPr>
          <w:del w:id="687" w:author="Autor"/>
          <w:b/>
          <w:sz w:val="24"/>
          <w:szCs w:val="24"/>
        </w:rPr>
      </w:pPr>
    </w:p>
    <w:p w14:paraId="5AFD9CDC" w14:textId="2B82CC06" w:rsidR="00734F19" w:rsidRPr="000F090A" w:rsidDel="00CF2E8D" w:rsidRDefault="00734F19" w:rsidP="00734F19">
      <w:pPr>
        <w:jc w:val="center"/>
        <w:rPr>
          <w:del w:id="688" w:author="Autor"/>
          <w:b/>
          <w:sz w:val="24"/>
          <w:szCs w:val="24"/>
        </w:rPr>
      </w:pPr>
    </w:p>
    <w:p w14:paraId="4E778A93" w14:textId="53D9CBB9" w:rsidR="00734F19" w:rsidRPr="000F090A" w:rsidDel="00CF2E8D" w:rsidRDefault="00734F19" w:rsidP="00734F19">
      <w:pPr>
        <w:jc w:val="center"/>
        <w:rPr>
          <w:del w:id="689" w:author="Autor"/>
          <w:b/>
          <w:sz w:val="24"/>
          <w:szCs w:val="24"/>
        </w:rPr>
      </w:pPr>
    </w:p>
    <w:p w14:paraId="5B0BFD65" w14:textId="2A963708" w:rsidR="00734F19" w:rsidRPr="001A4CEC" w:rsidDel="00CF2E8D" w:rsidRDefault="00734F19" w:rsidP="00734F19">
      <w:pPr>
        <w:jc w:val="both"/>
        <w:rPr>
          <w:del w:id="690" w:author="Autor"/>
          <w:rFonts w:eastAsia="Arial Unicode MS"/>
          <w:bCs/>
          <w:iCs/>
          <w:strike/>
          <w:color w:val="000000"/>
          <w:kern w:val="36"/>
          <w:sz w:val="24"/>
          <w:szCs w:val="24"/>
          <w:lang w:eastAsia="cs-CZ"/>
        </w:rPr>
      </w:pPr>
      <w:del w:id="691" w:author="Autor">
        <w:r w:rsidRPr="000F090A" w:rsidDel="00CF2E8D">
          <w:rPr>
            <w:sz w:val="24"/>
            <w:szCs w:val="24"/>
          </w:rPr>
          <w:delText>Dolu podpísaný ..............</w:delText>
        </w:r>
        <w:r w:rsidDel="00CF2E8D">
          <w:rPr>
            <w:sz w:val="24"/>
            <w:szCs w:val="24"/>
          </w:rPr>
          <w:delText xml:space="preserve"> </w:delText>
        </w:r>
        <w:r w:rsidRPr="000F090A" w:rsidDel="00CF2E8D">
          <w:rPr>
            <w:sz w:val="24"/>
            <w:szCs w:val="24"/>
          </w:rPr>
          <w:delText>(</w:delText>
        </w:r>
        <w:r w:rsidRPr="000F090A" w:rsidDel="00CF2E8D">
          <w:rPr>
            <w:bCs/>
            <w:iCs/>
            <w:color w:val="000000"/>
            <w:kern w:val="36"/>
            <w:sz w:val="24"/>
            <w:szCs w:val="24"/>
            <w:lang w:eastAsia="cs-CZ"/>
          </w:rPr>
          <w:delText>poverená osoba podľa podpisového poriadku prijímateľa/verejného obstarávateľa)</w:delText>
        </w:r>
        <w:r w:rsidRPr="000F090A" w:rsidDel="00CF2E8D">
          <w:rPr>
            <w:sz w:val="24"/>
            <w:szCs w:val="24"/>
          </w:rPr>
          <w:delText xml:space="preserve">  potvrdzujem, že bola vykonaná </w:delText>
        </w:r>
        <w:r w:rsidDel="00CF2E8D">
          <w:rPr>
            <w:sz w:val="24"/>
            <w:szCs w:val="24"/>
          </w:rPr>
          <w:delText>základná</w:delText>
        </w:r>
        <w:r w:rsidRPr="000F090A" w:rsidDel="00CF2E8D">
          <w:rPr>
            <w:sz w:val="24"/>
            <w:szCs w:val="24"/>
          </w:rPr>
          <w:delText xml:space="preserve"> finančná k</w:delText>
        </w:r>
        <w:r w:rsidDel="00CF2E8D">
          <w:rPr>
            <w:sz w:val="24"/>
            <w:szCs w:val="24"/>
          </w:rPr>
          <w:delText>ontrola podľa  zákona 357/2015</w:delText>
        </w:r>
        <w:r w:rsidRPr="000F090A" w:rsidDel="00CF2E8D">
          <w:rPr>
            <w:sz w:val="24"/>
            <w:szCs w:val="24"/>
          </w:rPr>
          <w:delText xml:space="preserve"> Z.</w:delText>
        </w:r>
        <w:r w:rsidR="006B524A" w:rsidDel="00CF2E8D">
          <w:rPr>
            <w:sz w:val="24"/>
            <w:szCs w:val="24"/>
          </w:rPr>
          <w:delText xml:space="preserve">  </w:delText>
        </w:r>
        <w:r w:rsidRPr="000F090A" w:rsidDel="00CF2E8D">
          <w:rPr>
            <w:sz w:val="24"/>
            <w:szCs w:val="24"/>
          </w:rPr>
          <w:delText>z. o finančnej kontrole a vnútornom audite a o zmene a doplnení niektorých zákonov</w:delText>
        </w:r>
        <w:r w:rsidR="00A45749" w:rsidDel="00CF2E8D">
          <w:rPr>
            <w:sz w:val="24"/>
            <w:szCs w:val="24"/>
          </w:rPr>
          <w:delText xml:space="preserve"> v znení neskorších predpisov.</w:delText>
        </w:r>
      </w:del>
    </w:p>
    <w:p w14:paraId="7604FD48" w14:textId="5FCA0306" w:rsidR="00734F19" w:rsidRPr="000F090A" w:rsidDel="00CF2E8D" w:rsidRDefault="00734F19" w:rsidP="00734F19">
      <w:pPr>
        <w:jc w:val="both"/>
        <w:rPr>
          <w:del w:id="692" w:author="Autor"/>
          <w:sz w:val="24"/>
          <w:szCs w:val="24"/>
        </w:rPr>
      </w:pPr>
    </w:p>
    <w:p w14:paraId="38759B15" w14:textId="63E2E434" w:rsidR="00734F19" w:rsidRPr="000F090A" w:rsidDel="00CF2E8D" w:rsidRDefault="00734F19" w:rsidP="00734F19">
      <w:pPr>
        <w:jc w:val="both"/>
        <w:rPr>
          <w:del w:id="693" w:author="Autor"/>
          <w:b/>
          <w:sz w:val="24"/>
          <w:szCs w:val="24"/>
        </w:rPr>
      </w:pPr>
    </w:p>
    <w:p w14:paraId="12CB4C13" w14:textId="11D1DD8F" w:rsidR="00734F19" w:rsidRPr="000F090A" w:rsidDel="00CF2E8D" w:rsidRDefault="00734F19" w:rsidP="00734F19">
      <w:pPr>
        <w:jc w:val="both"/>
        <w:rPr>
          <w:del w:id="694" w:author="Autor"/>
          <w:sz w:val="24"/>
          <w:szCs w:val="24"/>
        </w:rPr>
      </w:pPr>
      <w:del w:id="695" w:author="Autor">
        <w:r w:rsidRPr="000F090A" w:rsidDel="00CF2E8D">
          <w:rPr>
            <w:sz w:val="24"/>
            <w:szCs w:val="24"/>
          </w:rPr>
          <w:delText xml:space="preserve">Predmet zákazky: </w:delText>
        </w:r>
      </w:del>
    </w:p>
    <w:p w14:paraId="1C322768" w14:textId="5ABCEDB9" w:rsidR="00734F19" w:rsidRPr="000F090A" w:rsidDel="00CF2E8D" w:rsidRDefault="00734F19" w:rsidP="00734F19">
      <w:pPr>
        <w:jc w:val="both"/>
        <w:rPr>
          <w:del w:id="696" w:author="Autor"/>
          <w:sz w:val="24"/>
          <w:szCs w:val="24"/>
        </w:rPr>
      </w:pPr>
      <w:del w:id="697" w:author="Autor">
        <w:r w:rsidRPr="000F090A" w:rsidDel="00CF2E8D">
          <w:rPr>
            <w:sz w:val="24"/>
            <w:szCs w:val="24"/>
          </w:rPr>
          <w:delText>Názov projektu:</w:delText>
        </w:r>
      </w:del>
    </w:p>
    <w:p w14:paraId="4B1E8497" w14:textId="0B8B32EC" w:rsidR="00734F19" w:rsidRPr="000F090A" w:rsidDel="00CF2E8D" w:rsidRDefault="00734F19" w:rsidP="00734F19">
      <w:pPr>
        <w:jc w:val="both"/>
        <w:rPr>
          <w:del w:id="698" w:author="Autor"/>
          <w:sz w:val="24"/>
          <w:szCs w:val="24"/>
        </w:rPr>
      </w:pPr>
      <w:del w:id="699" w:author="Autor">
        <w:r w:rsidRPr="000F090A" w:rsidDel="00CF2E8D">
          <w:rPr>
            <w:sz w:val="24"/>
            <w:szCs w:val="24"/>
          </w:rPr>
          <w:delText>Kód ITMS:</w:delText>
        </w:r>
      </w:del>
    </w:p>
    <w:p w14:paraId="6CD17D74" w14:textId="40BB32FD" w:rsidR="00734F19" w:rsidRPr="000F090A" w:rsidDel="00CF2E8D" w:rsidRDefault="00734F19" w:rsidP="00734F19">
      <w:pPr>
        <w:jc w:val="both"/>
        <w:rPr>
          <w:del w:id="700" w:author="Autor"/>
          <w:sz w:val="24"/>
          <w:szCs w:val="24"/>
        </w:rPr>
      </w:pPr>
      <w:del w:id="701" w:author="Autor">
        <w:r w:rsidRPr="000F090A" w:rsidDel="00CF2E8D">
          <w:rPr>
            <w:sz w:val="24"/>
            <w:szCs w:val="24"/>
          </w:rPr>
          <w:delText>Prijímateľ/verejný obstarávateľ:</w:delText>
        </w:r>
      </w:del>
    </w:p>
    <w:p w14:paraId="3BC6BADC" w14:textId="580F4BD6" w:rsidR="00734F19" w:rsidDel="00CF2E8D" w:rsidRDefault="00734F19" w:rsidP="00734F19">
      <w:pPr>
        <w:jc w:val="both"/>
        <w:rPr>
          <w:del w:id="702" w:author="Autor"/>
          <w:sz w:val="24"/>
          <w:szCs w:val="24"/>
        </w:rPr>
      </w:pPr>
      <w:del w:id="703" w:author="Autor">
        <w:r w:rsidRPr="000F090A" w:rsidDel="00CF2E8D">
          <w:rPr>
            <w:sz w:val="24"/>
            <w:szCs w:val="24"/>
          </w:rPr>
          <w:delText>Dátum vykonania kontroly:</w:delText>
        </w:r>
      </w:del>
    </w:p>
    <w:p w14:paraId="51FB5D2B" w14:textId="0D18755E" w:rsidR="00734F19" w:rsidRPr="000F090A" w:rsidDel="00CF2E8D" w:rsidRDefault="00734F19" w:rsidP="00734F19">
      <w:pPr>
        <w:jc w:val="both"/>
        <w:rPr>
          <w:del w:id="704" w:author="Autor"/>
          <w:sz w:val="24"/>
          <w:szCs w:val="24"/>
        </w:rPr>
      </w:pPr>
      <w:del w:id="705" w:author="Autor">
        <w:r w:rsidDel="00CF2E8D">
          <w:rPr>
            <w:sz w:val="24"/>
            <w:szCs w:val="24"/>
          </w:rPr>
          <w:delText>Spôsob vykonania kontroly:</w:delText>
        </w:r>
      </w:del>
    </w:p>
    <w:p w14:paraId="33320CE5" w14:textId="7231DBCD" w:rsidR="00734F19" w:rsidDel="00CF2E8D" w:rsidRDefault="00734F19" w:rsidP="00734F19">
      <w:pPr>
        <w:jc w:val="both"/>
        <w:rPr>
          <w:del w:id="706" w:author="Autor"/>
          <w:sz w:val="24"/>
          <w:szCs w:val="24"/>
        </w:rPr>
      </w:pPr>
      <w:del w:id="707" w:author="Autor">
        <w:r w:rsidRPr="000F090A" w:rsidDel="00CF2E8D">
          <w:rPr>
            <w:sz w:val="24"/>
            <w:szCs w:val="24"/>
          </w:rPr>
          <w:delText xml:space="preserve">Súhrn zistených skutočností podľa </w:delText>
        </w:r>
        <w:r w:rsidDel="00CF2E8D">
          <w:rPr>
            <w:rFonts w:eastAsia="Arial Unicode MS"/>
            <w:bCs/>
            <w:iCs/>
            <w:color w:val="000000"/>
            <w:kern w:val="36"/>
            <w:sz w:val="24"/>
            <w:szCs w:val="24"/>
            <w:lang w:eastAsia="cs-CZ"/>
          </w:rPr>
          <w:delText xml:space="preserve"> zákona 357/2015</w:delText>
        </w:r>
        <w:r w:rsidRPr="000F090A" w:rsidDel="00CF2E8D">
          <w:rPr>
            <w:rFonts w:eastAsia="Arial Unicode MS"/>
            <w:bCs/>
            <w:iCs/>
            <w:color w:val="000000"/>
            <w:kern w:val="36"/>
            <w:sz w:val="24"/>
            <w:szCs w:val="24"/>
            <w:lang w:eastAsia="cs-CZ"/>
          </w:rPr>
          <w:delText xml:space="preserve"> Z.</w:delText>
        </w:r>
        <w:r w:rsidR="006B524A" w:rsidDel="00CF2E8D">
          <w:rPr>
            <w:rFonts w:eastAsia="Arial Unicode MS"/>
            <w:bCs/>
            <w:iCs/>
            <w:color w:val="000000"/>
            <w:kern w:val="36"/>
            <w:sz w:val="24"/>
            <w:szCs w:val="24"/>
            <w:lang w:eastAsia="cs-CZ"/>
          </w:rPr>
          <w:delText xml:space="preserve"> </w:delText>
        </w:r>
        <w:r w:rsidRPr="000F090A" w:rsidDel="00CF2E8D">
          <w:rPr>
            <w:rFonts w:eastAsia="Arial Unicode MS"/>
            <w:bCs/>
            <w:iCs/>
            <w:color w:val="000000"/>
            <w:kern w:val="36"/>
            <w:sz w:val="24"/>
            <w:szCs w:val="24"/>
            <w:lang w:eastAsia="cs-CZ"/>
          </w:rPr>
          <w:delText>z. o finančnej kontrole a vnútornom audite</w:delText>
        </w:r>
        <w:r w:rsidRPr="000F090A" w:rsidDel="00CF2E8D">
          <w:rPr>
            <w:sz w:val="24"/>
            <w:szCs w:val="24"/>
          </w:rPr>
          <w:delText xml:space="preserve">:  </w:delText>
        </w:r>
      </w:del>
    </w:p>
    <w:p w14:paraId="2225719A" w14:textId="7DCA3F0E" w:rsidR="00734F19" w:rsidDel="00CF2E8D" w:rsidRDefault="00734F19" w:rsidP="00734F19">
      <w:pPr>
        <w:jc w:val="both"/>
        <w:rPr>
          <w:del w:id="708" w:author="Autor"/>
          <w:sz w:val="24"/>
          <w:szCs w:val="24"/>
        </w:rPr>
      </w:pPr>
    </w:p>
    <w:p w14:paraId="1183F492" w14:textId="52E1F864" w:rsidR="00734F19" w:rsidDel="00CF2E8D" w:rsidRDefault="00734F19" w:rsidP="00734F19">
      <w:pPr>
        <w:jc w:val="both"/>
        <w:rPr>
          <w:del w:id="709" w:author="Autor"/>
          <w:sz w:val="24"/>
          <w:szCs w:val="24"/>
        </w:rPr>
      </w:pPr>
    </w:p>
    <w:p w14:paraId="0E4A2D6E" w14:textId="4202FB5B" w:rsidR="00734F19" w:rsidDel="00CF2E8D" w:rsidRDefault="00734F19" w:rsidP="00734F19">
      <w:pPr>
        <w:jc w:val="both"/>
        <w:rPr>
          <w:del w:id="710" w:author="Autor"/>
          <w:sz w:val="24"/>
          <w:szCs w:val="24"/>
        </w:rPr>
      </w:pPr>
    </w:p>
    <w:p w14:paraId="4EBD84C4" w14:textId="2D751865" w:rsidR="00734F19" w:rsidDel="00CF2E8D" w:rsidRDefault="00734F19" w:rsidP="00734F19">
      <w:pPr>
        <w:jc w:val="both"/>
        <w:rPr>
          <w:del w:id="711" w:author="Autor"/>
          <w:sz w:val="24"/>
          <w:szCs w:val="24"/>
        </w:rPr>
      </w:pPr>
      <w:del w:id="712" w:author="Autor">
        <w:r w:rsidDel="00CF2E8D">
          <w:rPr>
            <w:sz w:val="24"/>
            <w:szCs w:val="24"/>
          </w:rPr>
          <w:delText>Kontrolu vykonal:</w:delText>
        </w:r>
      </w:del>
    </w:p>
    <w:p w14:paraId="579B28B2" w14:textId="00359E22" w:rsidR="00734F19" w:rsidDel="00CF2E8D" w:rsidRDefault="00734F19" w:rsidP="00734F19">
      <w:pPr>
        <w:jc w:val="both"/>
        <w:rPr>
          <w:del w:id="713" w:author="Autor"/>
          <w:sz w:val="24"/>
          <w:szCs w:val="24"/>
        </w:rPr>
      </w:pPr>
    </w:p>
    <w:p w14:paraId="7675182A" w14:textId="33820659" w:rsidR="00734F19" w:rsidDel="00CF2E8D" w:rsidRDefault="00734F19" w:rsidP="00734F19">
      <w:pPr>
        <w:jc w:val="both"/>
        <w:rPr>
          <w:del w:id="714" w:author="Autor"/>
          <w:sz w:val="24"/>
          <w:szCs w:val="24"/>
        </w:rPr>
      </w:pPr>
      <w:del w:id="715" w:author="Autor">
        <w:r w:rsidDel="00CF2E8D">
          <w:rPr>
            <w:sz w:val="24"/>
            <w:szCs w:val="24"/>
          </w:rPr>
          <w:delText>............................</w:delText>
        </w:r>
      </w:del>
    </w:p>
    <w:p w14:paraId="052D0BDB" w14:textId="411BC592" w:rsidR="00734F19" w:rsidDel="00CF2E8D" w:rsidRDefault="00734F19" w:rsidP="00734F19">
      <w:pPr>
        <w:jc w:val="both"/>
        <w:rPr>
          <w:del w:id="716" w:author="Autor"/>
          <w:sz w:val="24"/>
          <w:szCs w:val="24"/>
        </w:rPr>
      </w:pPr>
      <w:del w:id="717" w:author="Autor">
        <w:r w:rsidDel="00CF2E8D">
          <w:rPr>
            <w:sz w:val="24"/>
            <w:szCs w:val="24"/>
          </w:rPr>
          <w:delText xml:space="preserve">       (podpis)</w:delText>
        </w:r>
      </w:del>
    </w:p>
    <w:p w14:paraId="2C2C8922" w14:textId="61773CE4" w:rsidR="00734F19" w:rsidDel="00CF2E8D" w:rsidRDefault="00734F19" w:rsidP="00734F19">
      <w:pPr>
        <w:jc w:val="both"/>
        <w:rPr>
          <w:del w:id="718" w:author="Autor"/>
          <w:sz w:val="24"/>
          <w:szCs w:val="24"/>
        </w:rPr>
      </w:pPr>
    </w:p>
    <w:p w14:paraId="43959626" w14:textId="3667E247" w:rsidR="00734F19" w:rsidDel="00CF2E8D" w:rsidRDefault="00734F19" w:rsidP="00734F19">
      <w:pPr>
        <w:jc w:val="both"/>
        <w:rPr>
          <w:del w:id="719" w:author="Autor"/>
          <w:sz w:val="24"/>
          <w:szCs w:val="24"/>
        </w:rPr>
      </w:pPr>
    </w:p>
    <w:p w14:paraId="5CADFD81" w14:textId="4A608367" w:rsidR="00734F19" w:rsidRPr="000F090A" w:rsidDel="00CF2E8D" w:rsidRDefault="00734F19" w:rsidP="00734F19">
      <w:pPr>
        <w:jc w:val="center"/>
        <w:rPr>
          <w:del w:id="720" w:author="Autor"/>
          <w:b/>
          <w:sz w:val="24"/>
          <w:szCs w:val="24"/>
          <w:u w:val="single"/>
        </w:rPr>
      </w:pPr>
    </w:p>
    <w:p w14:paraId="19E32591" w14:textId="09388698" w:rsidR="00E9120A" w:rsidDel="00CF2E8D" w:rsidRDefault="00E9120A">
      <w:pPr>
        <w:rPr>
          <w:del w:id="721" w:author="Autor"/>
          <w:b/>
          <w:sz w:val="24"/>
          <w:szCs w:val="24"/>
        </w:rPr>
      </w:pPr>
      <w:del w:id="722" w:author="Autor">
        <w:r w:rsidDel="00CF2E8D">
          <w:rPr>
            <w:b/>
            <w:sz w:val="24"/>
            <w:szCs w:val="24"/>
          </w:rPr>
          <w:br w:type="page"/>
        </w:r>
      </w:del>
    </w:p>
    <w:p w14:paraId="3A24EE23" w14:textId="58902B17" w:rsidR="00E9120A" w:rsidDel="00CF2E8D" w:rsidRDefault="00E9120A" w:rsidP="00734F19">
      <w:pPr>
        <w:jc w:val="center"/>
        <w:rPr>
          <w:del w:id="723" w:author="Autor"/>
          <w:b/>
          <w:sz w:val="24"/>
          <w:szCs w:val="24"/>
        </w:rPr>
      </w:pPr>
    </w:p>
    <w:p w14:paraId="35D092FA" w14:textId="2DD20233" w:rsidR="00E9120A" w:rsidDel="00CF2E8D" w:rsidRDefault="00E9120A" w:rsidP="00734F19">
      <w:pPr>
        <w:jc w:val="center"/>
        <w:rPr>
          <w:del w:id="724" w:author="Autor"/>
          <w:b/>
          <w:sz w:val="24"/>
          <w:szCs w:val="24"/>
        </w:rPr>
      </w:pPr>
    </w:p>
    <w:p w14:paraId="1DA347A1" w14:textId="7D091D90" w:rsidR="00734F19" w:rsidRPr="000F090A" w:rsidDel="00CF2E8D" w:rsidRDefault="00734F19" w:rsidP="00734F19">
      <w:pPr>
        <w:jc w:val="center"/>
        <w:rPr>
          <w:del w:id="725" w:author="Autor"/>
          <w:b/>
          <w:sz w:val="24"/>
          <w:szCs w:val="24"/>
        </w:rPr>
      </w:pPr>
      <w:del w:id="726" w:author="Autor">
        <w:r w:rsidRPr="000F090A" w:rsidDel="00CF2E8D">
          <w:rPr>
            <w:b/>
            <w:sz w:val="24"/>
            <w:szCs w:val="24"/>
          </w:rPr>
          <w:delText xml:space="preserve">Preberací a odovzdávací protokol </w:delText>
        </w:r>
      </w:del>
    </w:p>
    <w:p w14:paraId="1BFFB7EB" w14:textId="61C011D3" w:rsidR="00734F19" w:rsidRPr="000F090A" w:rsidDel="00CF2E8D" w:rsidRDefault="00734F19" w:rsidP="00734F19">
      <w:pPr>
        <w:jc w:val="center"/>
        <w:rPr>
          <w:del w:id="727" w:author="Autor"/>
          <w:b/>
          <w:sz w:val="24"/>
          <w:szCs w:val="24"/>
        </w:rPr>
      </w:pPr>
    </w:p>
    <w:p w14:paraId="3C3F7056" w14:textId="2078B6E1" w:rsidR="00734F19" w:rsidRPr="000F090A" w:rsidDel="00CF2E8D" w:rsidRDefault="00734F19" w:rsidP="00734F19">
      <w:pPr>
        <w:jc w:val="center"/>
        <w:rPr>
          <w:del w:id="728" w:author="Autor"/>
          <w:b/>
          <w:sz w:val="24"/>
          <w:szCs w:val="24"/>
        </w:rPr>
      </w:pPr>
    </w:p>
    <w:p w14:paraId="68C57565" w14:textId="520C8671" w:rsidR="00734F19" w:rsidRPr="000F090A" w:rsidDel="00CF2E8D" w:rsidRDefault="00734F19" w:rsidP="00734F19">
      <w:pPr>
        <w:jc w:val="center"/>
        <w:rPr>
          <w:del w:id="729" w:author="Autor"/>
          <w:b/>
          <w:sz w:val="24"/>
          <w:szCs w:val="24"/>
        </w:rPr>
      </w:pPr>
    </w:p>
    <w:p w14:paraId="7A35A1F1" w14:textId="458E7970" w:rsidR="00734F19" w:rsidRPr="000F090A" w:rsidDel="00CF2E8D" w:rsidRDefault="00734F19" w:rsidP="00734F19">
      <w:pPr>
        <w:rPr>
          <w:del w:id="730" w:author="Autor"/>
          <w:b/>
          <w:sz w:val="24"/>
          <w:szCs w:val="24"/>
        </w:rPr>
      </w:pPr>
    </w:p>
    <w:p w14:paraId="76929D39" w14:textId="6DEC4A2B" w:rsidR="00734F19" w:rsidRPr="000F090A" w:rsidDel="00CF2E8D" w:rsidRDefault="00734F19" w:rsidP="00734F19">
      <w:pPr>
        <w:rPr>
          <w:del w:id="731" w:author="Autor"/>
          <w:b/>
          <w:sz w:val="24"/>
          <w:szCs w:val="24"/>
        </w:rPr>
      </w:pPr>
      <w:del w:id="732" w:author="Autor">
        <w:r w:rsidRPr="000F090A" w:rsidDel="00CF2E8D">
          <w:rPr>
            <w:b/>
            <w:sz w:val="24"/>
            <w:szCs w:val="24"/>
          </w:rPr>
          <w:delText xml:space="preserve">Predmet zákazky: </w:delText>
        </w:r>
      </w:del>
    </w:p>
    <w:p w14:paraId="71A68B84" w14:textId="4B55B589" w:rsidR="00734F19" w:rsidRPr="000F090A" w:rsidDel="00CF2E8D" w:rsidRDefault="00734F19" w:rsidP="00734F19">
      <w:pPr>
        <w:rPr>
          <w:del w:id="733" w:author="Autor"/>
          <w:b/>
          <w:sz w:val="24"/>
          <w:szCs w:val="24"/>
        </w:rPr>
      </w:pPr>
      <w:del w:id="734" w:author="Autor">
        <w:r w:rsidRPr="000F090A" w:rsidDel="00CF2E8D">
          <w:rPr>
            <w:b/>
            <w:sz w:val="24"/>
            <w:szCs w:val="24"/>
          </w:rPr>
          <w:delText>Projekt:</w:delText>
        </w:r>
      </w:del>
    </w:p>
    <w:p w14:paraId="1D4331E1" w14:textId="61183D8B" w:rsidR="00734F19" w:rsidRPr="000F090A" w:rsidDel="00CF2E8D" w:rsidRDefault="00734F19" w:rsidP="00734F19">
      <w:pPr>
        <w:rPr>
          <w:del w:id="735" w:author="Autor"/>
          <w:b/>
          <w:sz w:val="24"/>
          <w:szCs w:val="24"/>
        </w:rPr>
      </w:pPr>
      <w:del w:id="736" w:author="Autor">
        <w:r w:rsidRPr="000F090A" w:rsidDel="00CF2E8D">
          <w:rPr>
            <w:b/>
            <w:sz w:val="24"/>
            <w:szCs w:val="24"/>
          </w:rPr>
          <w:delText>Prijímateľ:</w:delText>
        </w:r>
      </w:del>
    </w:p>
    <w:p w14:paraId="35DD4002" w14:textId="79FDE1E6" w:rsidR="00734F19" w:rsidRPr="000F090A" w:rsidDel="00CF2E8D" w:rsidRDefault="00734F19" w:rsidP="00734F19">
      <w:pPr>
        <w:rPr>
          <w:del w:id="737" w:author="Autor"/>
          <w:b/>
          <w:sz w:val="24"/>
          <w:szCs w:val="24"/>
        </w:rPr>
      </w:pPr>
    </w:p>
    <w:p w14:paraId="03ED5A35" w14:textId="1BD01DAE" w:rsidR="00734F19" w:rsidRPr="000F090A" w:rsidDel="00CF2E8D" w:rsidRDefault="00734F19" w:rsidP="00734F19">
      <w:pPr>
        <w:rPr>
          <w:del w:id="738" w:author="Autor"/>
          <w:b/>
          <w:sz w:val="24"/>
          <w:szCs w:val="24"/>
        </w:rPr>
      </w:pPr>
    </w:p>
    <w:p w14:paraId="43AA4FB0" w14:textId="5D4AACBD" w:rsidR="00734F19" w:rsidRPr="000F090A" w:rsidDel="00CF2E8D" w:rsidRDefault="00734F19" w:rsidP="00734F19">
      <w:pPr>
        <w:rPr>
          <w:del w:id="739" w:author="Autor"/>
          <w:b/>
          <w:sz w:val="24"/>
          <w:szCs w:val="24"/>
        </w:rPr>
      </w:pPr>
      <w:del w:id="740" w:author="Autor">
        <w:r w:rsidRPr="000F090A" w:rsidDel="00CF2E8D">
          <w:rPr>
            <w:b/>
            <w:sz w:val="24"/>
            <w:szCs w:val="24"/>
          </w:rPr>
          <w:delText xml:space="preserve">Zoznam dokumentácie: </w:delText>
        </w:r>
      </w:del>
    </w:p>
    <w:p w14:paraId="77BFE1C2" w14:textId="14D1BED5" w:rsidR="00734F19" w:rsidRPr="000F090A" w:rsidDel="00CF2E8D" w:rsidRDefault="00734F19" w:rsidP="00734F19">
      <w:pPr>
        <w:rPr>
          <w:del w:id="741" w:author="Autor"/>
          <w:sz w:val="24"/>
          <w:szCs w:val="24"/>
        </w:rPr>
      </w:pPr>
    </w:p>
    <w:p w14:paraId="1744D2FB" w14:textId="4D92A1A2" w:rsidR="00734F19" w:rsidRPr="000F090A" w:rsidDel="00CF2E8D" w:rsidRDefault="00734F19" w:rsidP="00734F19">
      <w:pPr>
        <w:rPr>
          <w:del w:id="742" w:author="Autor"/>
          <w:sz w:val="24"/>
          <w:szCs w:val="24"/>
        </w:rPr>
      </w:pPr>
    </w:p>
    <w:p w14:paraId="465E9244" w14:textId="0D4F9CCB" w:rsidR="00734F19" w:rsidRPr="000F090A" w:rsidDel="00CF2E8D" w:rsidRDefault="00734F19" w:rsidP="00734F19">
      <w:pPr>
        <w:rPr>
          <w:del w:id="743" w:author="Autor"/>
          <w:sz w:val="24"/>
          <w:szCs w:val="24"/>
        </w:rPr>
      </w:pPr>
    </w:p>
    <w:p w14:paraId="351E258D" w14:textId="423EE286" w:rsidR="00734F19" w:rsidRPr="000F090A" w:rsidDel="00CF2E8D" w:rsidRDefault="00734F19" w:rsidP="00734F19">
      <w:pPr>
        <w:rPr>
          <w:del w:id="744" w:author="Autor"/>
          <w:sz w:val="24"/>
          <w:szCs w:val="24"/>
        </w:rPr>
      </w:pPr>
    </w:p>
    <w:p w14:paraId="60936CCF" w14:textId="0185132A" w:rsidR="00734F19" w:rsidRPr="000F090A" w:rsidDel="00CF2E8D" w:rsidRDefault="00734F19" w:rsidP="00734F19">
      <w:pPr>
        <w:rPr>
          <w:del w:id="745" w:author="Autor"/>
          <w:sz w:val="24"/>
          <w:szCs w:val="24"/>
        </w:rPr>
      </w:pPr>
    </w:p>
    <w:p w14:paraId="12C23232" w14:textId="5E6D08E4" w:rsidR="00734F19" w:rsidRPr="000F090A" w:rsidDel="00CF2E8D" w:rsidRDefault="00734F19" w:rsidP="00734F19">
      <w:pPr>
        <w:rPr>
          <w:del w:id="746" w:author="Autor"/>
          <w:sz w:val="24"/>
          <w:szCs w:val="24"/>
        </w:rPr>
      </w:pPr>
      <w:del w:id="747" w:author="Autor">
        <w:r w:rsidRPr="000F090A" w:rsidDel="00CF2E8D">
          <w:rPr>
            <w:sz w:val="24"/>
            <w:szCs w:val="24"/>
          </w:rPr>
          <w:delText xml:space="preserve">Dokumentáciu predložil: </w:delText>
        </w:r>
        <w:r w:rsidRPr="000F090A" w:rsidDel="00CF2E8D">
          <w:rPr>
            <w:sz w:val="24"/>
            <w:szCs w:val="24"/>
          </w:rPr>
          <w:tab/>
        </w:r>
        <w:r w:rsidRPr="000F090A" w:rsidDel="00CF2E8D">
          <w:rPr>
            <w:sz w:val="24"/>
            <w:szCs w:val="24"/>
          </w:rPr>
          <w:tab/>
          <w:delText xml:space="preserve">                           </w:delText>
        </w:r>
        <w:r w:rsidDel="00CF2E8D">
          <w:rPr>
            <w:sz w:val="24"/>
            <w:szCs w:val="24"/>
          </w:rPr>
          <w:tab/>
        </w:r>
        <w:r w:rsidRPr="000F090A" w:rsidDel="00CF2E8D">
          <w:rPr>
            <w:sz w:val="24"/>
            <w:szCs w:val="24"/>
          </w:rPr>
          <w:delText xml:space="preserve">Dokumentáciu prevzal </w:delText>
        </w:r>
      </w:del>
    </w:p>
    <w:p w14:paraId="3F0C5858" w14:textId="17FAEA1F" w:rsidR="00734F19" w:rsidRPr="000F090A" w:rsidDel="00CF2E8D" w:rsidRDefault="00734F19" w:rsidP="00734F19">
      <w:pPr>
        <w:rPr>
          <w:del w:id="748" w:author="Autor"/>
          <w:sz w:val="24"/>
          <w:szCs w:val="24"/>
        </w:rPr>
      </w:pPr>
    </w:p>
    <w:p w14:paraId="57A5F9F0" w14:textId="0FF47231" w:rsidR="00734F19" w:rsidRPr="000F090A" w:rsidDel="00CF2E8D" w:rsidRDefault="00734F19" w:rsidP="00734F19">
      <w:pPr>
        <w:rPr>
          <w:del w:id="749" w:author="Autor"/>
          <w:sz w:val="24"/>
          <w:szCs w:val="24"/>
        </w:rPr>
      </w:pPr>
    </w:p>
    <w:p w14:paraId="15726174" w14:textId="001BC093" w:rsidR="00734F19" w:rsidRPr="000F090A" w:rsidDel="00CF2E8D" w:rsidRDefault="00734F19" w:rsidP="00734F19">
      <w:pPr>
        <w:rPr>
          <w:del w:id="750" w:author="Autor"/>
          <w:sz w:val="24"/>
          <w:szCs w:val="24"/>
        </w:rPr>
      </w:pPr>
      <w:del w:id="751" w:author="Autor">
        <w:r w:rsidRPr="000F090A" w:rsidDel="00CF2E8D">
          <w:rPr>
            <w:sz w:val="24"/>
            <w:szCs w:val="24"/>
          </w:rPr>
          <w:delText>Bratislava, dňa .................</w:delText>
        </w:r>
        <w:r w:rsidRPr="000F090A" w:rsidDel="00CF2E8D">
          <w:rPr>
            <w:sz w:val="24"/>
            <w:szCs w:val="24"/>
          </w:rPr>
          <w:tab/>
        </w:r>
        <w:r w:rsidRPr="000F090A" w:rsidDel="00CF2E8D">
          <w:rPr>
            <w:sz w:val="24"/>
            <w:szCs w:val="24"/>
          </w:rPr>
          <w:tab/>
        </w:r>
        <w:r w:rsidRPr="000F090A" w:rsidDel="00CF2E8D">
          <w:rPr>
            <w:sz w:val="24"/>
            <w:szCs w:val="24"/>
          </w:rPr>
          <w:tab/>
        </w:r>
        <w:r w:rsidRPr="000F090A" w:rsidDel="00CF2E8D">
          <w:rPr>
            <w:sz w:val="24"/>
            <w:szCs w:val="24"/>
          </w:rPr>
          <w:tab/>
        </w:r>
        <w:r w:rsidDel="00CF2E8D">
          <w:rPr>
            <w:sz w:val="24"/>
            <w:szCs w:val="24"/>
          </w:rPr>
          <w:tab/>
        </w:r>
        <w:r w:rsidRPr="000F090A" w:rsidDel="00CF2E8D">
          <w:rPr>
            <w:sz w:val="24"/>
            <w:szCs w:val="24"/>
          </w:rPr>
          <w:delText>Bratislava, dňa ........................</w:delText>
        </w:r>
        <w:r w:rsidRPr="000F090A" w:rsidDel="00CF2E8D">
          <w:rPr>
            <w:sz w:val="24"/>
            <w:szCs w:val="24"/>
          </w:rPr>
          <w:tab/>
        </w:r>
      </w:del>
    </w:p>
    <w:p w14:paraId="60115CE1" w14:textId="6F3FCEF0" w:rsidR="00734F19" w:rsidRPr="000F090A" w:rsidDel="00CF2E8D" w:rsidRDefault="00734F19" w:rsidP="00734F19">
      <w:pPr>
        <w:rPr>
          <w:del w:id="752" w:author="Autor"/>
          <w:sz w:val="24"/>
          <w:szCs w:val="24"/>
        </w:rPr>
      </w:pPr>
      <w:del w:id="753" w:author="Autor">
        <w:r w:rsidRPr="000F090A" w:rsidDel="00CF2E8D">
          <w:rPr>
            <w:sz w:val="24"/>
            <w:szCs w:val="24"/>
          </w:rPr>
          <w:delText xml:space="preserve">Podpis: </w:delText>
        </w:r>
        <w:r w:rsidRPr="000F090A" w:rsidDel="00CF2E8D">
          <w:rPr>
            <w:sz w:val="24"/>
            <w:szCs w:val="24"/>
          </w:rPr>
          <w:tab/>
        </w:r>
        <w:r w:rsidRPr="000F090A" w:rsidDel="00CF2E8D">
          <w:rPr>
            <w:sz w:val="24"/>
            <w:szCs w:val="24"/>
          </w:rPr>
          <w:tab/>
        </w:r>
        <w:r w:rsidRPr="000F090A" w:rsidDel="00CF2E8D">
          <w:rPr>
            <w:sz w:val="24"/>
            <w:szCs w:val="24"/>
          </w:rPr>
          <w:tab/>
        </w:r>
        <w:r w:rsidRPr="000F090A" w:rsidDel="00CF2E8D">
          <w:rPr>
            <w:sz w:val="24"/>
            <w:szCs w:val="24"/>
          </w:rPr>
          <w:tab/>
        </w:r>
        <w:r w:rsidRPr="000F090A" w:rsidDel="00CF2E8D">
          <w:rPr>
            <w:sz w:val="24"/>
            <w:szCs w:val="24"/>
          </w:rPr>
          <w:tab/>
        </w:r>
        <w:r w:rsidRPr="000F090A" w:rsidDel="00CF2E8D">
          <w:rPr>
            <w:sz w:val="24"/>
            <w:szCs w:val="24"/>
          </w:rPr>
          <w:tab/>
        </w:r>
        <w:r w:rsidRPr="000F090A" w:rsidDel="00CF2E8D">
          <w:rPr>
            <w:sz w:val="24"/>
            <w:szCs w:val="24"/>
          </w:rPr>
          <w:tab/>
          <w:delText>Podpis:</w:delText>
        </w:r>
      </w:del>
    </w:p>
    <w:p w14:paraId="1525175B" w14:textId="77777777"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6FE422" w16cid:durableId="23C53FA0"/>
  <w16cid:commentId w16cid:paraId="586E75C9" w16cid:durableId="23C53F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9818D" w14:textId="77777777" w:rsidR="006777E3" w:rsidRDefault="006777E3" w:rsidP="006C71B4">
      <w:pPr>
        <w:spacing w:after="0" w:line="240" w:lineRule="auto"/>
      </w:pPr>
      <w:r>
        <w:separator/>
      </w:r>
    </w:p>
  </w:endnote>
  <w:endnote w:type="continuationSeparator" w:id="0">
    <w:p w14:paraId="1F6342A0" w14:textId="77777777" w:rsidR="006777E3" w:rsidRDefault="006777E3"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132822"/>
      <w:docPartObj>
        <w:docPartGallery w:val="Page Numbers (Bottom of Page)"/>
        <w:docPartUnique/>
      </w:docPartObj>
    </w:sdtPr>
    <w:sdtEndPr/>
    <w:sdtContent>
      <w:p w14:paraId="74CBAEB0" w14:textId="48CC8F41" w:rsidR="00367D2C" w:rsidRDefault="00367D2C">
        <w:pPr>
          <w:pStyle w:val="Pta"/>
          <w:jc w:val="center"/>
        </w:pPr>
        <w:r>
          <w:fldChar w:fldCharType="begin"/>
        </w:r>
        <w:r>
          <w:instrText>PAGE   \* MERGEFORMAT</w:instrText>
        </w:r>
        <w:r>
          <w:fldChar w:fldCharType="separate"/>
        </w:r>
        <w:r w:rsidR="00BC40BB">
          <w:rPr>
            <w:noProof/>
          </w:rPr>
          <w:t>5</w:t>
        </w:r>
        <w:r>
          <w:fldChar w:fldCharType="end"/>
        </w:r>
      </w:p>
    </w:sdtContent>
  </w:sdt>
  <w:p w14:paraId="44F9855B" w14:textId="77777777" w:rsidR="00367D2C" w:rsidRPr="00316D13" w:rsidRDefault="00367D2C" w:rsidP="00316D1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85BF1" w14:textId="77777777" w:rsidR="00367D2C" w:rsidRDefault="00367D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67319" w14:textId="77777777" w:rsidR="006777E3" w:rsidRDefault="006777E3" w:rsidP="006C71B4">
      <w:pPr>
        <w:spacing w:after="0" w:line="240" w:lineRule="auto"/>
      </w:pPr>
      <w:r>
        <w:separator/>
      </w:r>
    </w:p>
  </w:footnote>
  <w:footnote w:type="continuationSeparator" w:id="0">
    <w:p w14:paraId="29920001" w14:textId="77777777" w:rsidR="006777E3" w:rsidRDefault="006777E3" w:rsidP="006C71B4">
      <w:pPr>
        <w:spacing w:after="0" w:line="240" w:lineRule="auto"/>
      </w:pPr>
      <w:r>
        <w:continuationSeparator/>
      </w:r>
    </w:p>
  </w:footnote>
  <w:footnote w:id="1">
    <w:p w14:paraId="4C27604A" w14:textId="77777777" w:rsidR="00367D2C" w:rsidRPr="003305BD" w:rsidRDefault="00367D2C" w:rsidP="00777572">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ante finančná oprava:  individuálne zníženie hodnoty deklarovaných výdavkov z dôvodu zistení porušenia legislatívy SR alebo EÚ, najmä v oblasti VO. Výška individuálnej ex 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footnote>
  <w:footnote w:id="2">
    <w:p w14:paraId="1DA5C988" w14:textId="77777777" w:rsidR="00367D2C" w:rsidRDefault="00367D2C" w:rsidP="00777572">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3">
    <w:p w14:paraId="7C31274A" w14:textId="77777777" w:rsidR="00367D2C" w:rsidRPr="0056452B" w:rsidRDefault="00367D2C" w:rsidP="0056452B">
      <w:pPr>
        <w:pStyle w:val="Textpoznmkypodiarou"/>
        <w:ind w:left="709"/>
        <w:jc w:val="both"/>
        <w:rPr>
          <w:sz w:val="16"/>
        </w:rPr>
      </w:pPr>
      <w:r w:rsidRPr="0056452B">
        <w:rPr>
          <w:rStyle w:val="Odkaznapoznmkupodiarou"/>
          <w:sz w:val="16"/>
        </w:rPr>
        <w:footnoteRef/>
      </w:r>
      <w:r w:rsidRPr="0056452B">
        <w:rPr>
          <w:sz w:val="16"/>
        </w:rPr>
        <w:t xml:space="preserve"> MP CKO č. 5 k určovaniu finančných opráv, ktoré má riadiaci orgán uplatňovať pri nedodržaní pravidiel a postupov verejného obstarávania</w:t>
      </w:r>
    </w:p>
  </w:footnote>
  <w:footnote w:id="4">
    <w:p w14:paraId="04BD4DA1" w14:textId="77777777" w:rsidR="00367D2C" w:rsidRPr="00DF3F24" w:rsidRDefault="00367D2C" w:rsidP="00777572">
      <w:pPr>
        <w:pStyle w:val="Textpoznmkypodiarou"/>
        <w:ind w:left="0"/>
        <w:rPr>
          <w:sz w:val="16"/>
        </w:rPr>
      </w:pPr>
      <w:r w:rsidRPr="00DF3F24">
        <w:rPr>
          <w:rStyle w:val="Odkaznapoznmkupodiarou"/>
          <w:sz w:val="16"/>
        </w:rPr>
        <w:footnoteRef/>
      </w:r>
      <w:r w:rsidRPr="00DF3F24">
        <w:rPr>
          <w:sz w:val="16"/>
        </w:rPr>
        <w:t xml:space="preserve"> MP CKO č. 14 k zadávaniu zákaziek v hodnote nad 30 000 EUR</w:t>
      </w:r>
    </w:p>
  </w:footnote>
  <w:footnote w:id="5">
    <w:p w14:paraId="6D57C3D2" w14:textId="77777777" w:rsidR="00367D2C" w:rsidRPr="00A16384" w:rsidRDefault="00367D2C" w:rsidP="0029037E">
      <w:pPr>
        <w:pStyle w:val="Textpoznmkypodiarou"/>
        <w:ind w:left="709"/>
        <w:rPr>
          <w:sz w:val="16"/>
        </w:rPr>
      </w:pPr>
      <w:r w:rsidRPr="00A16384">
        <w:rPr>
          <w:rStyle w:val="Odkaznapoznmkupodiarou"/>
          <w:sz w:val="16"/>
        </w:rPr>
        <w:footnoteRef/>
      </w:r>
      <w:r w:rsidRPr="00A16384">
        <w:rPr>
          <w:sz w:val="16"/>
        </w:rPr>
        <w:t xml:space="preserve"> MP CKO č. 18 k overovaniu hospodárnosti výdavkov</w:t>
      </w:r>
    </w:p>
  </w:footnote>
  <w:footnote w:id="6">
    <w:p w14:paraId="5B00412E" w14:textId="77777777" w:rsidR="00367D2C" w:rsidRPr="000F0FA9" w:rsidRDefault="00367D2C" w:rsidP="000F0FA9">
      <w:pPr>
        <w:pStyle w:val="Textpoznmkypodiarou"/>
        <w:ind w:left="709"/>
        <w:jc w:val="both"/>
        <w:rPr>
          <w:sz w:val="16"/>
        </w:rPr>
      </w:pPr>
      <w:r w:rsidRPr="000F0FA9">
        <w:rPr>
          <w:rStyle w:val="Odkaznapoznmkupodiarou"/>
          <w:sz w:val="16"/>
        </w:rPr>
        <w:footnoteRef/>
      </w:r>
      <w:r w:rsidRPr="000F0FA9">
        <w:rPr>
          <w:sz w:val="16"/>
        </w:rPr>
        <w:t xml:space="preserve"> MP CKO č. 5 k určovaniu finančných opráv, ktoré má riadiaci orgán uplatňovať pri nedodržaní pravidiel a postupov verejného obstarávania</w:t>
      </w:r>
    </w:p>
  </w:footnote>
  <w:footnote w:id="7">
    <w:p w14:paraId="33D15F26" w14:textId="77777777" w:rsidR="00367D2C" w:rsidRPr="000F0FA9" w:rsidRDefault="00367D2C" w:rsidP="000F0FA9">
      <w:pPr>
        <w:pStyle w:val="Textpoznmkypodiarou"/>
        <w:ind w:left="709"/>
        <w:jc w:val="both"/>
        <w:rPr>
          <w:sz w:val="16"/>
        </w:rPr>
      </w:pPr>
    </w:p>
  </w:footnote>
  <w:footnote w:id="8">
    <w:p w14:paraId="023BFBB1" w14:textId="77777777" w:rsidR="00367D2C" w:rsidRPr="003305BD" w:rsidRDefault="00367D2C"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9">
    <w:p w14:paraId="52336255"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10">
    <w:p w14:paraId="18503718"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11">
    <w:p w14:paraId="585E4086"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12">
    <w:p w14:paraId="32DE4659"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3">
    <w:p w14:paraId="143D8CDE"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4">
    <w:p w14:paraId="1851CD89"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prinstcreeny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5">
    <w:p w14:paraId="1546ACAE"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w:t>
      </w:r>
      <w:r>
        <w:rPr>
          <w:sz w:val="16"/>
          <w:szCs w:val="16"/>
        </w:rPr>
        <w:t> </w:t>
      </w:r>
      <w:r w:rsidRPr="003305BD">
        <w:rPr>
          <w:sz w:val="16"/>
          <w:szCs w:val="16"/>
        </w:rPr>
        <w:t>EUR</w:t>
      </w:r>
      <w:r>
        <w:rPr>
          <w:sz w:val="16"/>
          <w:szCs w:val="16"/>
        </w:rPr>
        <w:t xml:space="preserve"> a priemerná hodnota zo získaných cien </w:t>
      </w:r>
    </w:p>
  </w:footnote>
  <w:footnote w:id="16">
    <w:p w14:paraId="535B539F"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7">
    <w:p w14:paraId="71A3CE61" w14:textId="77777777" w:rsidR="00367D2C" w:rsidRPr="00782093" w:rsidRDefault="00367D2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18">
    <w:p w14:paraId="3431545A" w14:textId="77777777" w:rsidR="00367D2C" w:rsidRPr="003305BD" w:rsidRDefault="00367D2C"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9">
    <w:p w14:paraId="637DD6F0" w14:textId="77777777" w:rsidR="00367D2C" w:rsidRPr="003305BD" w:rsidRDefault="00367D2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20">
    <w:p w14:paraId="6DAB91A6" w14:textId="77777777" w:rsidR="00367D2C" w:rsidRPr="003305BD" w:rsidRDefault="00367D2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21">
    <w:p w14:paraId="69FF6CB0" w14:textId="77777777" w:rsidR="00367D2C" w:rsidRPr="003305BD" w:rsidRDefault="00367D2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22">
    <w:p w14:paraId="06F97E9F" w14:textId="77777777" w:rsidR="00367D2C" w:rsidRPr="00782093" w:rsidRDefault="00367D2C"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3">
    <w:p w14:paraId="2C7B55B5" w14:textId="77777777" w:rsidR="00367D2C" w:rsidRPr="003305BD" w:rsidRDefault="00367D2C"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4">
    <w:p w14:paraId="1293C039" w14:textId="77777777" w:rsidR="00367D2C" w:rsidRPr="00782093" w:rsidRDefault="00367D2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5">
    <w:p w14:paraId="4941F86A" w14:textId="77777777" w:rsidR="00367D2C" w:rsidRPr="003305BD" w:rsidRDefault="00367D2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26">
    <w:p w14:paraId="02E3CCB5"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27">
    <w:p w14:paraId="7830F931"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28">
    <w:p w14:paraId="09D4CAE9"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29">
    <w:p w14:paraId="43790BA9" w14:textId="77777777" w:rsidR="00367D2C" w:rsidRPr="00782093" w:rsidRDefault="00367D2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30">
    <w:p w14:paraId="15C12305"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31">
    <w:p w14:paraId="2D693B61"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32">
    <w:p w14:paraId="3917B36F"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14:paraId="5D4B6FD5" w14:textId="77777777" w:rsidR="00367D2C" w:rsidRPr="00782093" w:rsidRDefault="00367D2C" w:rsidP="00BF2FB5">
      <w:pPr>
        <w:pStyle w:val="Textpoznmkypodiarou"/>
        <w:ind w:left="142" w:hanging="142"/>
        <w:jc w:val="both"/>
        <w:rPr>
          <w:rFonts w:ascii="Verdana" w:hAnsi="Verdana"/>
          <w:sz w:val="16"/>
          <w:szCs w:val="16"/>
        </w:rPr>
      </w:pPr>
    </w:p>
  </w:footnote>
  <w:footnote w:id="33">
    <w:p w14:paraId="320E154C" w14:textId="77777777" w:rsidR="00367D2C" w:rsidRPr="003305BD" w:rsidRDefault="00367D2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4">
    <w:p w14:paraId="6153D30F" w14:textId="77777777" w:rsidR="00367D2C" w:rsidRPr="003305BD" w:rsidRDefault="00367D2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5">
    <w:p w14:paraId="67D4C71B"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6">
    <w:p w14:paraId="68E73CC9" w14:textId="77777777" w:rsidR="00367D2C" w:rsidRPr="003305BD" w:rsidRDefault="00367D2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37">
    <w:p w14:paraId="0A13CD08" w14:textId="77777777" w:rsidR="00367D2C" w:rsidRPr="00782093" w:rsidRDefault="00367D2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8">
    <w:p w14:paraId="34AD4F80" w14:textId="77777777" w:rsidR="00367D2C" w:rsidRPr="003305BD" w:rsidRDefault="00367D2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9">
    <w:p w14:paraId="77CF9FB0" w14:textId="77777777" w:rsidR="00367D2C" w:rsidRPr="003305BD" w:rsidRDefault="00367D2C"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40">
    <w:p w14:paraId="732E19FF" w14:textId="77777777" w:rsidR="00367D2C" w:rsidRPr="003305BD" w:rsidRDefault="00367D2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41">
    <w:p w14:paraId="4AA83D9A" w14:textId="77777777" w:rsidR="00367D2C" w:rsidRPr="003305BD" w:rsidRDefault="00367D2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w:t>
      </w:r>
      <w:r>
        <w:rPr>
          <w:sz w:val="16"/>
          <w:szCs w:val="16"/>
        </w:rPr>
        <w:t xml:space="preserve">traja </w:t>
      </w:r>
      <w:r w:rsidRPr="003305BD">
        <w:rPr>
          <w:sz w:val="16"/>
          <w:szCs w:val="16"/>
        </w:rPr>
        <w:t xml:space="preserve">oslovení dodávatelia (pozn. uvedené pravidlo platí na zákazky rovné a vyššie ako 5000 EUR) </w:t>
      </w:r>
    </w:p>
  </w:footnote>
  <w:footnote w:id="42">
    <w:p w14:paraId="3350216D" w14:textId="77777777" w:rsidR="00367D2C" w:rsidRPr="003305BD" w:rsidRDefault="00367D2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3">
    <w:p w14:paraId="241F1C54" w14:textId="77777777" w:rsidR="00367D2C" w:rsidRPr="003305BD" w:rsidRDefault="00367D2C"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4">
    <w:p w14:paraId="588E922A" w14:textId="77777777" w:rsidR="00367D2C" w:rsidRPr="00782093" w:rsidRDefault="00367D2C"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w:t>
      </w:r>
      <w:r>
        <w:rPr>
          <w:sz w:val="16"/>
          <w:szCs w:val="16"/>
        </w:rPr>
        <w:t>ú</w:t>
      </w:r>
      <w:r w:rsidRPr="003305BD">
        <w:rPr>
          <w:sz w:val="16"/>
          <w:szCs w:val="16"/>
        </w:rPr>
        <w:t xml:space="preserve"> sa minimálne</w:t>
      </w:r>
      <w:r>
        <w:rPr>
          <w:sz w:val="16"/>
          <w:szCs w:val="16"/>
        </w:rPr>
        <w:t xml:space="preserve"> tri</w:t>
      </w:r>
      <w:r w:rsidRPr="003305BD">
        <w:rPr>
          <w:sz w:val="16"/>
          <w:szCs w:val="16"/>
        </w:rPr>
        <w:t xml:space="preserve"> identifikovan</w:t>
      </w:r>
      <w:r>
        <w:rPr>
          <w:sz w:val="16"/>
          <w:szCs w:val="16"/>
        </w:rPr>
        <w:t>é</w:t>
      </w:r>
      <w:r w:rsidRPr="003305BD">
        <w:rPr>
          <w:sz w:val="16"/>
          <w:szCs w:val="16"/>
        </w:rPr>
        <w:t xml:space="preserve"> zdroj</w:t>
      </w:r>
      <w:r>
        <w:rPr>
          <w:sz w:val="16"/>
          <w:szCs w:val="16"/>
        </w:rPr>
        <w:t>e</w:t>
      </w:r>
    </w:p>
  </w:footnote>
  <w:footnote w:id="45">
    <w:p w14:paraId="708A3251" w14:textId="77777777" w:rsidR="00367D2C" w:rsidRPr="003305BD" w:rsidRDefault="00367D2C"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46">
    <w:p w14:paraId="00B93E32" w14:textId="77777777" w:rsidR="00367D2C" w:rsidRPr="003305BD" w:rsidRDefault="00367D2C"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47">
    <w:p w14:paraId="5D93C5E0" w14:textId="77777777" w:rsidR="00367D2C" w:rsidRPr="00782093" w:rsidRDefault="00367D2C"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48">
    <w:p w14:paraId="091B07AF" w14:textId="77777777" w:rsidR="00367D2C" w:rsidRPr="00782093" w:rsidRDefault="00367D2C"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14:paraId="6D027354" w14:textId="77777777" w:rsidR="00367D2C" w:rsidRPr="003305BD" w:rsidRDefault="00367D2C"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9">
    <w:p w14:paraId="120F448C" w14:textId="77777777" w:rsidR="00367D2C" w:rsidRPr="003305BD" w:rsidRDefault="00367D2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50">
    <w:p w14:paraId="6EC5590B" w14:textId="77777777" w:rsidR="00367D2C" w:rsidRPr="003305BD" w:rsidRDefault="00367D2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51">
    <w:p w14:paraId="23F5DEF4" w14:textId="77777777" w:rsidR="00367D2C" w:rsidRPr="003305BD" w:rsidRDefault="00367D2C"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52">
    <w:p w14:paraId="2A76F61B" w14:textId="77777777" w:rsidR="00367D2C" w:rsidRPr="003305BD" w:rsidRDefault="00367D2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3">
    <w:p w14:paraId="30CC3DE1" w14:textId="77777777" w:rsidR="00367D2C" w:rsidRPr="003305BD" w:rsidRDefault="00367D2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54">
    <w:p w14:paraId="266EB2F0" w14:textId="77777777" w:rsidR="00367D2C" w:rsidRPr="00782093" w:rsidRDefault="00367D2C"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zverejňovateľ informácie na stránke CKO.</w:t>
      </w:r>
    </w:p>
  </w:footnote>
  <w:footnote w:id="55">
    <w:p w14:paraId="7FD35EA0" w14:textId="77777777" w:rsidR="00367D2C" w:rsidRPr="003305BD" w:rsidRDefault="00367D2C"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56">
    <w:p w14:paraId="6AE21E3A" w14:textId="77777777" w:rsidR="00367D2C" w:rsidRPr="003305BD" w:rsidRDefault="00367D2C"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7">
    <w:p w14:paraId="7FAE8BE1" w14:textId="77777777" w:rsidR="00367D2C" w:rsidRPr="00782093" w:rsidRDefault="00367D2C"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58">
    <w:p w14:paraId="66393DD5" w14:textId="77777777" w:rsidR="00367D2C" w:rsidRPr="003305BD" w:rsidRDefault="00367D2C"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9">
    <w:p w14:paraId="3D060166" w14:textId="77777777" w:rsidR="00367D2C" w:rsidRPr="00782093" w:rsidRDefault="00367D2C"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60">
    <w:p w14:paraId="2A708AE9" w14:textId="77777777" w:rsidR="00367D2C" w:rsidRPr="00782093" w:rsidRDefault="00367D2C"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z pohľadu možného porušenia hospodárskej súťaže podľa zákona č. 136/2001 Z.z. o ochrane hospodárskej súťaže - konkrétne  dohôd obmedzujúcich súťaž podľa §4 zákona o ochrane hospodárskej súťaže.</w:t>
      </w:r>
    </w:p>
  </w:footnote>
  <w:footnote w:id="61">
    <w:p w14:paraId="3A8DD2DA" w14:textId="77777777" w:rsidR="00367D2C" w:rsidRPr="003305BD" w:rsidRDefault="00367D2C" w:rsidP="003305BD">
      <w:pPr>
        <w:pStyle w:val="Textpoznmkypodiarou"/>
        <w:ind w:left="426"/>
        <w:rPr>
          <w:sz w:val="16"/>
          <w:szCs w:val="16"/>
        </w:rPr>
      </w:pPr>
      <w:r>
        <w:rPr>
          <w:rStyle w:val="Odkaznapoznmkupodiarou"/>
        </w:rPr>
        <w:footnoteRef/>
      </w:r>
      <w:r>
        <w:t xml:space="preserve"> </w:t>
      </w:r>
      <w:r w:rsidRPr="003305BD">
        <w:rPr>
          <w:sz w:val="16"/>
          <w:szCs w:val="16"/>
        </w:rPr>
        <w:t xml:space="preserve">Zoznam rizikových indikátorov </w:t>
      </w:r>
      <w:r>
        <w:rPr>
          <w:sz w:val="16"/>
          <w:szCs w:val="16"/>
        </w:rPr>
        <w:t>je súčasťou MP</w:t>
      </w:r>
      <w:r w:rsidRPr="003305BD">
        <w:rPr>
          <w:sz w:val="16"/>
          <w:szCs w:val="16"/>
        </w:rPr>
        <w:t xml:space="preserve"> CKO </w:t>
      </w:r>
      <w:r>
        <w:rPr>
          <w:sz w:val="16"/>
          <w:szCs w:val="16"/>
        </w:rPr>
        <w:t xml:space="preserve">č. 35. </w:t>
      </w:r>
      <w:r w:rsidRPr="003305BD">
        <w:rPr>
          <w:sz w:val="16"/>
          <w:szCs w:val="16"/>
        </w:rPr>
        <w:t xml:space="preserve"> Do dátumu nadobudnutia účinnosti metodického pokynu je možné primerane aplikovať rizikové indikátory podľa verzie 4 Systému riadenia EŠIF.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E4B4A" w14:textId="77777777" w:rsidR="00D34A30" w:rsidRPr="009C711F" w:rsidRDefault="00D34A30" w:rsidP="00D34A30">
    <w:pPr>
      <w:pStyle w:val="Hlavika"/>
      <w:ind w:left="-426"/>
      <w:rPr>
        <w:ins w:id="40" w:author="Autor"/>
      </w:rPr>
    </w:pPr>
    <w:ins w:id="41" w:author="Autor">
      <w:r>
        <w:rPr>
          <w:noProof/>
          <w:lang w:eastAsia="sk-SK"/>
        </w:rPr>
        <w:drawing>
          <wp:anchor distT="0" distB="0" distL="114300" distR="114300" simplePos="0" relativeHeight="251662336" behindDoc="0" locked="0" layoutInCell="1" allowOverlap="1" wp14:anchorId="30AC0557" wp14:editId="5255AC47">
            <wp:simplePos x="0" y="0"/>
            <wp:positionH relativeFrom="column">
              <wp:posOffset>2749384</wp:posOffset>
            </wp:positionH>
            <wp:positionV relativeFrom="paragraph">
              <wp:posOffset>137464</wp:posOffset>
            </wp:positionV>
            <wp:extent cx="3352800" cy="770890"/>
            <wp:effectExtent l="0" t="0" r="0" b="0"/>
            <wp:wrapNone/>
            <wp:docPr id="14" name="Obrázok 14"/>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Pr>
          <w:noProof/>
          <w:lang w:eastAsia="sk-SK"/>
        </w:rPr>
        <w:drawing>
          <wp:anchor distT="0" distB="0" distL="114300" distR="114300" simplePos="0" relativeHeight="251661312" behindDoc="0" locked="0" layoutInCell="1" allowOverlap="1" wp14:anchorId="3BBEF92F" wp14:editId="286A4E4D">
            <wp:simplePos x="0" y="0"/>
            <wp:positionH relativeFrom="margin">
              <wp:align>left</wp:align>
            </wp:positionH>
            <wp:positionV relativeFrom="paragraph">
              <wp:posOffset>49668</wp:posOffset>
            </wp:positionV>
            <wp:extent cx="1496695" cy="1337310"/>
            <wp:effectExtent l="0" t="0" r="8255" b="0"/>
            <wp:wrapNone/>
            <wp:docPr id="3" name="Obrázok 3"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ins>
  </w:p>
  <w:p w14:paraId="6B8B2D9F" w14:textId="77777777" w:rsidR="00D34A30" w:rsidRDefault="00D34A30" w:rsidP="00D34A30">
    <w:pPr>
      <w:pStyle w:val="Hlavika"/>
      <w:rPr>
        <w:ins w:id="42" w:author="Autor"/>
      </w:rPr>
    </w:pPr>
  </w:p>
  <w:p w14:paraId="55622180" w14:textId="77777777" w:rsidR="00D34A30" w:rsidRDefault="00D34A30" w:rsidP="00D34A30">
    <w:pPr>
      <w:pStyle w:val="AppendixHeading3"/>
      <w:numPr>
        <w:ilvl w:val="0"/>
        <w:numId w:val="0"/>
      </w:numPr>
      <w:ind w:left="-964"/>
      <w:rPr>
        <w:ins w:id="43" w:author="Autor"/>
        <w:rFonts w:asciiTheme="minorHAnsi" w:hAnsiTheme="minorHAnsi"/>
      </w:rPr>
    </w:pPr>
  </w:p>
  <w:p w14:paraId="7CE63B80" w14:textId="63CA15AC" w:rsidR="00367D2C" w:rsidDel="00D34A30" w:rsidRDefault="00367D2C" w:rsidP="00DF5F56">
    <w:pPr>
      <w:pStyle w:val="Hlavika"/>
      <w:rPr>
        <w:del w:id="44" w:author="Autor"/>
      </w:rPr>
    </w:pPr>
    <w:del w:id="45" w:author="Autor">
      <w:r w:rsidDel="00D34A30">
        <w:rPr>
          <w:noProof/>
          <w:lang w:eastAsia="sk-SK"/>
        </w:rPr>
        <w:drawing>
          <wp:anchor distT="0" distB="182880" distL="114300" distR="114300" simplePos="0" relativeHeight="251659264" behindDoc="1" locked="0" layoutInCell="1" allowOverlap="1" wp14:anchorId="43E8B6DB" wp14:editId="51BBD16A">
            <wp:simplePos x="0" y="0"/>
            <wp:positionH relativeFrom="column">
              <wp:posOffset>5259070</wp:posOffset>
            </wp:positionH>
            <wp:positionV relativeFrom="paragraph">
              <wp:posOffset>-2540</wp:posOffset>
            </wp:positionV>
            <wp:extent cx="925830" cy="704850"/>
            <wp:effectExtent l="0" t="0" r="7620" b="0"/>
            <wp:wrapTopAndBottom/>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sidDel="00D34A30">
        <w:rPr>
          <w:rFonts w:cs="Times New Roman"/>
          <w:noProof/>
          <w:sz w:val="20"/>
          <w:lang w:eastAsia="sk-SK"/>
        </w:rPr>
        <w:drawing>
          <wp:inline distT="0" distB="0" distL="0" distR="0" wp14:anchorId="2D5DB1E4" wp14:editId="7E7E3E42">
            <wp:extent cx="542925" cy="728013"/>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del>
  </w:p>
  <w:p w14:paraId="278586C7" w14:textId="77777777" w:rsidR="00367D2C" w:rsidRDefault="00367D2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9087" w14:textId="77777777" w:rsidR="00367D2C" w:rsidRDefault="00367D2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15:restartNumberingAfterBreak="0">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76E3FD4"/>
    <w:multiLevelType w:val="hybridMultilevel"/>
    <w:tmpl w:val="F7FC16C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07F32613"/>
    <w:multiLevelType w:val="hybridMultilevel"/>
    <w:tmpl w:val="D7A6A3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15:restartNumberingAfterBreak="0">
    <w:nsid w:val="088E6070"/>
    <w:multiLevelType w:val="hybridMultilevel"/>
    <w:tmpl w:val="37228E7C"/>
    <w:lvl w:ilvl="0" w:tplc="CD7243A2">
      <w:start w:val="1"/>
      <w:numFmt w:val="decimal"/>
      <w:lvlText w:val="%1."/>
      <w:lvlJc w:val="left"/>
      <w:pPr>
        <w:ind w:left="720" w:hanging="360"/>
      </w:pPr>
      <w:rPr>
        <w:rFonts w:hint="default"/>
        <w:color w:val="auto"/>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AB615E8"/>
    <w:multiLevelType w:val="multilevel"/>
    <w:tmpl w:val="2E4EC9BA"/>
    <w:lvl w:ilvl="0">
      <w:start w:val="2"/>
      <w:numFmt w:val="decimal"/>
      <w:lvlText w:val="%1."/>
      <w:lvlJc w:val="left"/>
      <w:pPr>
        <w:ind w:left="858" w:hanging="432"/>
      </w:pPr>
      <w:rPr>
        <w:rFonts w:hint="default"/>
        <w:b w:val="0"/>
        <w:sz w:val="20"/>
        <w:szCs w:val="28"/>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7" w15:restartNumberingAfterBreak="0">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0F31740E"/>
    <w:multiLevelType w:val="hybridMultilevel"/>
    <w:tmpl w:val="2E4677AE"/>
    <w:lvl w:ilvl="0" w:tplc="0E28761E">
      <w:start w:val="1"/>
      <w:numFmt w:val="lowerLetter"/>
      <w:lvlText w:val="%1)"/>
      <w:lvlJc w:val="left"/>
      <w:pPr>
        <w:ind w:left="78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8" w15:restartNumberingAfterBreak="0">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3B53D95"/>
    <w:multiLevelType w:val="hybridMultilevel"/>
    <w:tmpl w:val="903010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2" w15:restartNumberingAfterBreak="0">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34" w15:restartNumberingAfterBreak="0">
    <w:nsid w:val="15383B85"/>
    <w:multiLevelType w:val="hybridMultilevel"/>
    <w:tmpl w:val="154AFF8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5" w15:restartNumberingAfterBreak="0">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164A43EC"/>
    <w:multiLevelType w:val="hybridMultilevel"/>
    <w:tmpl w:val="EC7E383A"/>
    <w:lvl w:ilvl="0" w:tplc="041B000F">
      <w:start w:val="1"/>
      <w:numFmt w:val="decimal"/>
      <w:lvlText w:val="%1."/>
      <w:lvlJc w:val="left"/>
      <w:pPr>
        <w:ind w:left="720" w:hanging="360"/>
      </w:pPr>
      <w:rPr>
        <w:rFonts w:hint="default"/>
      </w:rPr>
    </w:lvl>
    <w:lvl w:ilvl="1" w:tplc="5994045A">
      <w:numFmt w:val="bullet"/>
      <w:lvlText w:val="-"/>
      <w:lvlJc w:val="left"/>
      <w:pPr>
        <w:ind w:left="1440" w:hanging="360"/>
      </w:pPr>
      <w:rPr>
        <w:rFonts w:ascii="Calibri" w:eastAsiaTheme="minorHAnsi" w:hAnsi="Calibri"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76C3306"/>
    <w:multiLevelType w:val="hybridMultilevel"/>
    <w:tmpl w:val="7436CB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8A47D04"/>
    <w:multiLevelType w:val="multilevel"/>
    <w:tmpl w:val="F76C8414"/>
    <w:lvl w:ilvl="0">
      <w:start w:val="1"/>
      <w:numFmt w:val="decimal"/>
      <w:lvlText w:val="%1)"/>
      <w:lvlJc w:val="left"/>
      <w:pPr>
        <w:ind w:left="360" w:hanging="360"/>
      </w:pPr>
      <w:rPr>
        <w:rFonts w:cs="Times New Roman" w:hint="default"/>
        <w:sz w:val="20"/>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18DD7F3D"/>
    <w:multiLevelType w:val="hybridMultilevel"/>
    <w:tmpl w:val="3EE65D1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4" w15:restartNumberingAfterBreak="0">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15:restartNumberingAfterBreak="0">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1A52038E"/>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1A560E1D"/>
    <w:multiLevelType w:val="hybridMultilevel"/>
    <w:tmpl w:val="73B2E794"/>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1A630999"/>
    <w:multiLevelType w:val="hybridMultilevel"/>
    <w:tmpl w:val="655ABE9C"/>
    <w:lvl w:ilvl="0" w:tplc="FCE211D6">
      <w:start w:val="1"/>
      <w:numFmt w:val="decimal"/>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9" w15:restartNumberingAfterBreak="0">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1B4C6392"/>
    <w:multiLevelType w:val="hybridMultilevel"/>
    <w:tmpl w:val="7E46B50C"/>
    <w:lvl w:ilvl="0" w:tplc="257EA9EE">
      <w:numFmt w:val="bullet"/>
      <w:lvlText w:val="-"/>
      <w:lvlJc w:val="left"/>
      <w:pPr>
        <w:ind w:left="644" w:hanging="360"/>
      </w:pPr>
      <w:rPr>
        <w:rFonts w:ascii="Calibri" w:eastAsiaTheme="minorHAnsi" w:hAnsi="Calibri"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2" w15:restartNumberingAfterBreak="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3" w15:restartNumberingAfterBreak="0">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6" w15:restartNumberingAfterBreak="0">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EBF327A"/>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8" w15:restartNumberingAfterBreak="0">
    <w:nsid w:val="1ED501CE"/>
    <w:multiLevelType w:val="hybridMultilevel"/>
    <w:tmpl w:val="8AA08036"/>
    <w:lvl w:ilvl="0" w:tplc="5A6C4318">
      <w:start w:val="1"/>
      <w:numFmt w:val="decimal"/>
      <w:lvlText w:val="%1."/>
      <w:lvlJc w:val="left"/>
      <w:pPr>
        <w:ind w:left="4897" w:hanging="360"/>
      </w:pPr>
      <w:rPr>
        <w:rFonts w:cs="Times New Roman" w:hint="default"/>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21DF0F4D"/>
    <w:multiLevelType w:val="hybridMultilevel"/>
    <w:tmpl w:val="4274EE0A"/>
    <w:lvl w:ilvl="0" w:tplc="041B000F">
      <w:start w:val="1"/>
      <w:numFmt w:val="decimal"/>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3" w15:restartNumberingAfterBreak="0">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24B15656"/>
    <w:multiLevelType w:val="hybridMultilevel"/>
    <w:tmpl w:val="2FA056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25D466B9"/>
    <w:multiLevelType w:val="multilevel"/>
    <w:tmpl w:val="0A74663A"/>
    <w:lvl w:ilvl="0">
      <w:start w:val="1"/>
      <w:numFmt w:val="decimal"/>
      <w:lvlText w:val="%1."/>
      <w:lvlJc w:val="left"/>
      <w:pPr>
        <w:ind w:left="720" w:hanging="360"/>
      </w:pPr>
      <w:rPr>
        <w:rFonts w:hint="default"/>
        <w:b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266C2A2A"/>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70" w15:restartNumberingAfterBreak="0">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293D411B"/>
    <w:multiLevelType w:val="hybridMultilevel"/>
    <w:tmpl w:val="D784962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2" w15:restartNumberingAfterBreak="0">
    <w:nsid w:val="298513D1"/>
    <w:multiLevelType w:val="hybridMultilevel"/>
    <w:tmpl w:val="C556179A"/>
    <w:lvl w:ilvl="0" w:tplc="F7ECAB32">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29C357A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74" w15:restartNumberingAfterBreak="0">
    <w:nsid w:val="2C352EAF"/>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2EFB0AB9"/>
    <w:multiLevelType w:val="hybridMultilevel"/>
    <w:tmpl w:val="ECA63C44"/>
    <w:lvl w:ilvl="0" w:tplc="78641246">
      <w:start w:val="1"/>
      <w:numFmt w:val="lowerLetter"/>
      <w:lvlText w:val="%1)"/>
      <w:lvlJc w:val="left"/>
      <w:pPr>
        <w:ind w:left="1070" w:hanging="360"/>
      </w:pPr>
      <w:rPr>
        <w:rFonts w:cs="Times New Roman" w:hint="default"/>
        <w:b/>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9" w15:restartNumberingAfterBreak="0">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1" w15:restartNumberingAfterBreak="0">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33AB6E72"/>
    <w:multiLevelType w:val="multilevel"/>
    <w:tmpl w:val="E206926A"/>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84" w15:restartNumberingAfterBreak="0">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35B759FA"/>
    <w:multiLevelType w:val="hybridMultilevel"/>
    <w:tmpl w:val="11264036"/>
    <w:lvl w:ilvl="0" w:tplc="041B000F">
      <w:start w:val="1"/>
      <w:numFmt w:val="decimal"/>
      <w:lvlText w:val="%1."/>
      <w:lvlJc w:val="left"/>
      <w:pPr>
        <w:ind w:left="644" w:hanging="360"/>
      </w:pPr>
      <w:rPr>
        <w:rFonts w:cs="Times New Roman" w:hint="default"/>
      </w:rPr>
    </w:lvl>
    <w:lvl w:ilvl="1" w:tplc="041B0019" w:tentative="1">
      <w:start w:val="1"/>
      <w:numFmt w:val="lowerLetter"/>
      <w:lvlText w:val="%2."/>
      <w:lvlJc w:val="left"/>
      <w:pPr>
        <w:ind w:left="-2813" w:hanging="360"/>
      </w:pPr>
      <w:rPr>
        <w:rFonts w:cs="Times New Roman"/>
      </w:rPr>
    </w:lvl>
    <w:lvl w:ilvl="2" w:tplc="041B001B" w:tentative="1">
      <w:start w:val="1"/>
      <w:numFmt w:val="lowerRoman"/>
      <w:lvlText w:val="%3."/>
      <w:lvlJc w:val="right"/>
      <w:pPr>
        <w:ind w:left="-2093" w:hanging="180"/>
      </w:pPr>
      <w:rPr>
        <w:rFonts w:cs="Times New Roman"/>
      </w:rPr>
    </w:lvl>
    <w:lvl w:ilvl="3" w:tplc="041B000F" w:tentative="1">
      <w:start w:val="1"/>
      <w:numFmt w:val="decimal"/>
      <w:lvlText w:val="%4."/>
      <w:lvlJc w:val="left"/>
      <w:pPr>
        <w:ind w:left="-1373" w:hanging="360"/>
      </w:pPr>
      <w:rPr>
        <w:rFonts w:cs="Times New Roman"/>
      </w:rPr>
    </w:lvl>
    <w:lvl w:ilvl="4" w:tplc="041B0019" w:tentative="1">
      <w:start w:val="1"/>
      <w:numFmt w:val="lowerLetter"/>
      <w:lvlText w:val="%5."/>
      <w:lvlJc w:val="left"/>
      <w:pPr>
        <w:ind w:left="-653" w:hanging="360"/>
      </w:pPr>
      <w:rPr>
        <w:rFonts w:cs="Times New Roman"/>
      </w:rPr>
    </w:lvl>
    <w:lvl w:ilvl="5" w:tplc="041B001B" w:tentative="1">
      <w:start w:val="1"/>
      <w:numFmt w:val="lowerRoman"/>
      <w:lvlText w:val="%6."/>
      <w:lvlJc w:val="right"/>
      <w:pPr>
        <w:ind w:left="67" w:hanging="180"/>
      </w:pPr>
      <w:rPr>
        <w:rFonts w:cs="Times New Roman"/>
      </w:rPr>
    </w:lvl>
    <w:lvl w:ilvl="6" w:tplc="041B000F" w:tentative="1">
      <w:start w:val="1"/>
      <w:numFmt w:val="decimal"/>
      <w:lvlText w:val="%7."/>
      <w:lvlJc w:val="left"/>
      <w:pPr>
        <w:ind w:left="787" w:hanging="360"/>
      </w:pPr>
      <w:rPr>
        <w:rFonts w:cs="Times New Roman"/>
      </w:rPr>
    </w:lvl>
    <w:lvl w:ilvl="7" w:tplc="041B0019" w:tentative="1">
      <w:start w:val="1"/>
      <w:numFmt w:val="lowerLetter"/>
      <w:lvlText w:val="%8."/>
      <w:lvlJc w:val="left"/>
      <w:pPr>
        <w:ind w:left="1507" w:hanging="360"/>
      </w:pPr>
      <w:rPr>
        <w:rFonts w:cs="Times New Roman"/>
      </w:rPr>
    </w:lvl>
    <w:lvl w:ilvl="8" w:tplc="041B001B" w:tentative="1">
      <w:start w:val="1"/>
      <w:numFmt w:val="lowerRoman"/>
      <w:lvlText w:val="%9."/>
      <w:lvlJc w:val="right"/>
      <w:pPr>
        <w:ind w:left="2227" w:hanging="180"/>
      </w:pPr>
      <w:rPr>
        <w:rFonts w:cs="Times New Roman"/>
      </w:rPr>
    </w:lvl>
  </w:abstractNum>
  <w:abstractNum w:abstractNumId="87" w15:restartNumberingAfterBreak="0">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89" w15:restartNumberingAfterBreak="0">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0" w15:restartNumberingAfterBreak="0">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1" w15:restartNumberingAfterBreak="0">
    <w:nsid w:val="39982EBB"/>
    <w:multiLevelType w:val="hybridMultilevel"/>
    <w:tmpl w:val="7DDE44A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2" w15:restartNumberingAfterBreak="0">
    <w:nsid w:val="3AB62210"/>
    <w:multiLevelType w:val="hybridMultilevel"/>
    <w:tmpl w:val="6AE2FBB2"/>
    <w:lvl w:ilvl="0" w:tplc="78DE7D40">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3B40406A"/>
    <w:multiLevelType w:val="hybridMultilevel"/>
    <w:tmpl w:val="D9F65F7E"/>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5" w15:restartNumberingAfterBreak="0">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3CFB3311"/>
    <w:multiLevelType w:val="hybridMultilevel"/>
    <w:tmpl w:val="B47A2A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3D73301C"/>
    <w:multiLevelType w:val="hybridMultilevel"/>
    <w:tmpl w:val="AE08DA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3DCC045A"/>
    <w:multiLevelType w:val="hybridMultilevel"/>
    <w:tmpl w:val="42C61526"/>
    <w:lvl w:ilvl="0" w:tplc="5C4ADD1C">
      <w:start w:val="1"/>
      <w:numFmt w:val="decimal"/>
      <w:lvlText w:val="%1."/>
      <w:lvlJc w:val="left"/>
      <w:pPr>
        <w:ind w:left="5606" w:hanging="360"/>
      </w:pPr>
      <w:rPr>
        <w:rFonts w:cs="Times New Roman" w:hint="default"/>
        <w:b w:val="0"/>
        <w:sz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1" w15:restartNumberingAfterBreak="0">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3EB5631A"/>
    <w:multiLevelType w:val="hybridMultilevel"/>
    <w:tmpl w:val="704EEA0C"/>
    <w:lvl w:ilvl="0" w:tplc="041B000D">
      <w:start w:val="1"/>
      <w:numFmt w:val="bullet"/>
      <w:lvlText w:val=""/>
      <w:lvlJc w:val="left"/>
      <w:pPr>
        <w:ind w:left="1441" w:hanging="360"/>
      </w:pPr>
      <w:rPr>
        <w:rFonts w:ascii="Wingdings" w:hAnsi="Wingdings" w:hint="default"/>
      </w:rPr>
    </w:lvl>
    <w:lvl w:ilvl="1" w:tplc="041B0003" w:tentative="1">
      <w:start w:val="1"/>
      <w:numFmt w:val="bullet"/>
      <w:lvlText w:val="o"/>
      <w:lvlJc w:val="left"/>
      <w:pPr>
        <w:ind w:left="2161" w:hanging="360"/>
      </w:pPr>
      <w:rPr>
        <w:rFonts w:ascii="Courier New" w:hAnsi="Courier New" w:cs="Courier New" w:hint="default"/>
      </w:rPr>
    </w:lvl>
    <w:lvl w:ilvl="2" w:tplc="041B0005" w:tentative="1">
      <w:start w:val="1"/>
      <w:numFmt w:val="bullet"/>
      <w:lvlText w:val=""/>
      <w:lvlJc w:val="left"/>
      <w:pPr>
        <w:ind w:left="2881" w:hanging="360"/>
      </w:pPr>
      <w:rPr>
        <w:rFonts w:ascii="Wingdings" w:hAnsi="Wingdings" w:hint="default"/>
      </w:rPr>
    </w:lvl>
    <w:lvl w:ilvl="3" w:tplc="041B0001" w:tentative="1">
      <w:start w:val="1"/>
      <w:numFmt w:val="bullet"/>
      <w:lvlText w:val=""/>
      <w:lvlJc w:val="left"/>
      <w:pPr>
        <w:ind w:left="3601" w:hanging="360"/>
      </w:pPr>
      <w:rPr>
        <w:rFonts w:ascii="Symbol" w:hAnsi="Symbol" w:hint="default"/>
      </w:rPr>
    </w:lvl>
    <w:lvl w:ilvl="4" w:tplc="041B0003" w:tentative="1">
      <w:start w:val="1"/>
      <w:numFmt w:val="bullet"/>
      <w:lvlText w:val="o"/>
      <w:lvlJc w:val="left"/>
      <w:pPr>
        <w:ind w:left="4321" w:hanging="360"/>
      </w:pPr>
      <w:rPr>
        <w:rFonts w:ascii="Courier New" w:hAnsi="Courier New" w:cs="Courier New" w:hint="default"/>
      </w:rPr>
    </w:lvl>
    <w:lvl w:ilvl="5" w:tplc="041B0005" w:tentative="1">
      <w:start w:val="1"/>
      <w:numFmt w:val="bullet"/>
      <w:lvlText w:val=""/>
      <w:lvlJc w:val="left"/>
      <w:pPr>
        <w:ind w:left="5041" w:hanging="360"/>
      </w:pPr>
      <w:rPr>
        <w:rFonts w:ascii="Wingdings" w:hAnsi="Wingdings" w:hint="default"/>
      </w:rPr>
    </w:lvl>
    <w:lvl w:ilvl="6" w:tplc="041B0001" w:tentative="1">
      <w:start w:val="1"/>
      <w:numFmt w:val="bullet"/>
      <w:lvlText w:val=""/>
      <w:lvlJc w:val="left"/>
      <w:pPr>
        <w:ind w:left="5761" w:hanging="360"/>
      </w:pPr>
      <w:rPr>
        <w:rFonts w:ascii="Symbol" w:hAnsi="Symbol" w:hint="default"/>
      </w:rPr>
    </w:lvl>
    <w:lvl w:ilvl="7" w:tplc="041B0003" w:tentative="1">
      <w:start w:val="1"/>
      <w:numFmt w:val="bullet"/>
      <w:lvlText w:val="o"/>
      <w:lvlJc w:val="left"/>
      <w:pPr>
        <w:ind w:left="6481" w:hanging="360"/>
      </w:pPr>
      <w:rPr>
        <w:rFonts w:ascii="Courier New" w:hAnsi="Courier New" w:cs="Courier New" w:hint="default"/>
      </w:rPr>
    </w:lvl>
    <w:lvl w:ilvl="8" w:tplc="041B0005" w:tentative="1">
      <w:start w:val="1"/>
      <w:numFmt w:val="bullet"/>
      <w:lvlText w:val=""/>
      <w:lvlJc w:val="left"/>
      <w:pPr>
        <w:ind w:left="7201" w:hanging="360"/>
      </w:pPr>
      <w:rPr>
        <w:rFonts w:ascii="Wingdings" w:hAnsi="Wingdings" w:hint="default"/>
      </w:rPr>
    </w:lvl>
  </w:abstractNum>
  <w:abstractNum w:abstractNumId="105" w15:restartNumberingAfterBreak="0">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40070A68"/>
    <w:multiLevelType w:val="hybridMultilevel"/>
    <w:tmpl w:val="D8FA8FF8"/>
    <w:lvl w:ilvl="0" w:tplc="99446AF6">
      <w:start w:val="1"/>
      <w:numFmt w:val="decimal"/>
      <w:lvlText w:val="%1."/>
      <w:lvlJc w:val="left"/>
      <w:pPr>
        <w:ind w:left="720" w:hanging="360"/>
      </w:pPr>
      <w:rPr>
        <w:b w:val="0"/>
        <w:i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36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15:restartNumberingAfterBreak="0">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2" w15:restartNumberingAfterBreak="0">
    <w:nsid w:val="420E5E36"/>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3" w15:restartNumberingAfterBreak="0">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5" w15:restartNumberingAfterBreak="0">
    <w:nsid w:val="43740297"/>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6" w15:restartNumberingAfterBreak="0">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5D410D0"/>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0" w15:restartNumberingAfterBreak="0">
    <w:nsid w:val="45F34362"/>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1" w15:restartNumberingAfterBreak="0">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23" w15:restartNumberingAfterBreak="0">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4" w15:restartNumberingAfterBreak="0">
    <w:nsid w:val="47C644E3"/>
    <w:multiLevelType w:val="hybridMultilevel"/>
    <w:tmpl w:val="11483E2C"/>
    <w:lvl w:ilvl="0" w:tplc="93ACC596">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26" w15:restartNumberingAfterBreak="0">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7" w15:restartNumberingAfterBreak="0">
    <w:nsid w:val="49A46622"/>
    <w:multiLevelType w:val="hybridMultilevel"/>
    <w:tmpl w:val="700E593E"/>
    <w:lvl w:ilvl="0" w:tplc="0DD27E7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49C41955"/>
    <w:multiLevelType w:val="hybridMultilevel"/>
    <w:tmpl w:val="4F561240"/>
    <w:lvl w:ilvl="0" w:tplc="889AEA86">
      <w:start w:val="1"/>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9"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1" w15:restartNumberingAfterBreak="0">
    <w:nsid w:val="4A8D3A2C"/>
    <w:multiLevelType w:val="hybridMultilevel"/>
    <w:tmpl w:val="FAE4871E"/>
    <w:lvl w:ilvl="0" w:tplc="041B000F">
      <w:start w:val="1"/>
      <w:numFmt w:val="decimal"/>
      <w:lvlText w:val="%1."/>
      <w:lvlJc w:val="left"/>
      <w:pPr>
        <w:ind w:left="720" w:hanging="360"/>
      </w:pPr>
      <w:rPr>
        <w:rFonts w:hint="default"/>
      </w:rPr>
    </w:lvl>
    <w:lvl w:ilvl="1" w:tplc="2A68227E">
      <w:start w:val="1"/>
      <w:numFmt w:val="decimal"/>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4B194625"/>
    <w:multiLevelType w:val="hybridMultilevel"/>
    <w:tmpl w:val="9D240C3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4" w15:restartNumberingAfterBreak="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5" w15:restartNumberingAfterBreak="0">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6" w15:restartNumberingAfterBreak="0">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4D4A5BFD"/>
    <w:multiLevelType w:val="hybridMultilevel"/>
    <w:tmpl w:val="8804A31A"/>
    <w:lvl w:ilvl="0" w:tplc="041B0001">
      <w:start w:val="1"/>
      <w:numFmt w:val="bullet"/>
      <w:lvlText w:val=""/>
      <w:lvlJc w:val="left"/>
      <w:pPr>
        <w:ind w:left="1451" w:hanging="360"/>
      </w:pPr>
      <w:rPr>
        <w:rFonts w:ascii="Symbol" w:hAnsi="Symbol" w:hint="default"/>
      </w:rPr>
    </w:lvl>
    <w:lvl w:ilvl="1" w:tplc="041B0003">
      <w:start w:val="1"/>
      <w:numFmt w:val="bullet"/>
      <w:lvlText w:val="o"/>
      <w:lvlJc w:val="left"/>
      <w:pPr>
        <w:ind w:left="2171" w:hanging="360"/>
      </w:pPr>
      <w:rPr>
        <w:rFonts w:ascii="Courier New" w:hAnsi="Courier New" w:cs="Courier New" w:hint="default"/>
      </w:rPr>
    </w:lvl>
    <w:lvl w:ilvl="2" w:tplc="041B0005" w:tentative="1">
      <w:start w:val="1"/>
      <w:numFmt w:val="bullet"/>
      <w:lvlText w:val=""/>
      <w:lvlJc w:val="left"/>
      <w:pPr>
        <w:ind w:left="2891" w:hanging="360"/>
      </w:pPr>
      <w:rPr>
        <w:rFonts w:ascii="Wingdings" w:hAnsi="Wingdings" w:hint="default"/>
      </w:rPr>
    </w:lvl>
    <w:lvl w:ilvl="3" w:tplc="041B0001" w:tentative="1">
      <w:start w:val="1"/>
      <w:numFmt w:val="bullet"/>
      <w:lvlText w:val=""/>
      <w:lvlJc w:val="left"/>
      <w:pPr>
        <w:ind w:left="3611" w:hanging="360"/>
      </w:pPr>
      <w:rPr>
        <w:rFonts w:ascii="Symbol" w:hAnsi="Symbol" w:hint="default"/>
      </w:rPr>
    </w:lvl>
    <w:lvl w:ilvl="4" w:tplc="041B0003" w:tentative="1">
      <w:start w:val="1"/>
      <w:numFmt w:val="bullet"/>
      <w:lvlText w:val="o"/>
      <w:lvlJc w:val="left"/>
      <w:pPr>
        <w:ind w:left="4331" w:hanging="360"/>
      </w:pPr>
      <w:rPr>
        <w:rFonts w:ascii="Courier New" w:hAnsi="Courier New" w:cs="Courier New" w:hint="default"/>
      </w:rPr>
    </w:lvl>
    <w:lvl w:ilvl="5" w:tplc="041B0005" w:tentative="1">
      <w:start w:val="1"/>
      <w:numFmt w:val="bullet"/>
      <w:lvlText w:val=""/>
      <w:lvlJc w:val="left"/>
      <w:pPr>
        <w:ind w:left="5051" w:hanging="360"/>
      </w:pPr>
      <w:rPr>
        <w:rFonts w:ascii="Wingdings" w:hAnsi="Wingdings" w:hint="default"/>
      </w:rPr>
    </w:lvl>
    <w:lvl w:ilvl="6" w:tplc="041B0001" w:tentative="1">
      <w:start w:val="1"/>
      <w:numFmt w:val="bullet"/>
      <w:lvlText w:val=""/>
      <w:lvlJc w:val="left"/>
      <w:pPr>
        <w:ind w:left="5771" w:hanging="360"/>
      </w:pPr>
      <w:rPr>
        <w:rFonts w:ascii="Symbol" w:hAnsi="Symbol" w:hint="default"/>
      </w:rPr>
    </w:lvl>
    <w:lvl w:ilvl="7" w:tplc="041B0003" w:tentative="1">
      <w:start w:val="1"/>
      <w:numFmt w:val="bullet"/>
      <w:lvlText w:val="o"/>
      <w:lvlJc w:val="left"/>
      <w:pPr>
        <w:ind w:left="6491" w:hanging="360"/>
      </w:pPr>
      <w:rPr>
        <w:rFonts w:ascii="Courier New" w:hAnsi="Courier New" w:cs="Courier New" w:hint="default"/>
      </w:rPr>
    </w:lvl>
    <w:lvl w:ilvl="8" w:tplc="041B0005" w:tentative="1">
      <w:start w:val="1"/>
      <w:numFmt w:val="bullet"/>
      <w:lvlText w:val=""/>
      <w:lvlJc w:val="left"/>
      <w:pPr>
        <w:ind w:left="7211" w:hanging="360"/>
      </w:pPr>
      <w:rPr>
        <w:rFonts w:ascii="Wingdings" w:hAnsi="Wingdings" w:hint="default"/>
      </w:rPr>
    </w:lvl>
  </w:abstractNum>
  <w:abstractNum w:abstractNumId="138" w15:restartNumberingAfterBreak="0">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4F617441"/>
    <w:multiLevelType w:val="hybridMultilevel"/>
    <w:tmpl w:val="45D689AA"/>
    <w:lvl w:ilvl="0" w:tplc="889AEA86">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4FAC32F8"/>
    <w:multiLevelType w:val="hybridMultilevel"/>
    <w:tmpl w:val="035C2268"/>
    <w:lvl w:ilvl="0" w:tplc="B4DE2DD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5" w15:restartNumberingAfterBreak="0">
    <w:nsid w:val="4FFA0279"/>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6" w15:restartNumberingAfterBreak="0">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51962259"/>
    <w:multiLevelType w:val="hybridMultilevel"/>
    <w:tmpl w:val="3A240140"/>
    <w:lvl w:ilvl="0" w:tplc="5A6C4318">
      <w:start w:val="1"/>
      <w:numFmt w:val="decimal"/>
      <w:lvlText w:val="%1."/>
      <w:lvlJc w:val="left"/>
      <w:pPr>
        <w:ind w:left="1004" w:hanging="360"/>
      </w:pPr>
      <w:rPr>
        <w:rFonts w:cs="Times New Roman" w:hint="default"/>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9" w15:restartNumberingAfterBreak="0">
    <w:nsid w:val="51CF275D"/>
    <w:multiLevelType w:val="hybridMultilevel"/>
    <w:tmpl w:val="98569106"/>
    <w:lvl w:ilvl="0" w:tplc="17E28C7E">
      <w:start w:val="1"/>
      <w:numFmt w:val="decimal"/>
      <w:lvlText w:val="%1."/>
      <w:lvlJc w:val="left"/>
      <w:pPr>
        <w:ind w:left="502" w:hanging="360"/>
      </w:pPr>
      <w:rPr>
        <w:rFonts w:asciiTheme="minorHAnsi" w:hAnsiTheme="minorHAnsi" w:hint="default"/>
        <w:b w:val="0"/>
        <w:color w:val="auto"/>
        <w:sz w:val="20"/>
        <w:szCs w:val="2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50" w15:restartNumberingAfterBreak="0">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51EE55E1"/>
    <w:multiLevelType w:val="hybridMultilevel"/>
    <w:tmpl w:val="D4544410"/>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52" w15:restartNumberingAfterBreak="0">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52F005DD"/>
    <w:multiLevelType w:val="hybridMultilevel"/>
    <w:tmpl w:val="243C98F4"/>
    <w:lvl w:ilvl="0" w:tplc="5A6C4318">
      <w:start w:val="1"/>
      <w:numFmt w:val="decimal"/>
      <w:lvlText w:val="%1."/>
      <w:lvlJc w:val="left"/>
      <w:pPr>
        <w:ind w:left="5606" w:hanging="360"/>
      </w:pPr>
      <w:rPr>
        <w:rFonts w:cs="Times New Roman" w:hint="default"/>
        <w:sz w:val="20"/>
        <w:szCs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5" w15:restartNumberingAfterBreak="0">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6" w15:restartNumberingAfterBreak="0">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57" w15:restartNumberingAfterBreak="0">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15:restartNumberingAfterBreak="0">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567D3BAA"/>
    <w:multiLevelType w:val="hybridMultilevel"/>
    <w:tmpl w:val="665EB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15:restartNumberingAfterBreak="0">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4" w15:restartNumberingAfterBreak="0">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5" w15:restartNumberingAfterBreak="0">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66" w15:restartNumberingAfterBreak="0">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146"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67" w15:restartNumberingAfterBreak="0">
    <w:nsid w:val="5A81508A"/>
    <w:multiLevelType w:val="hybridMultilevel"/>
    <w:tmpl w:val="FDD4789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8" w15:restartNumberingAfterBreak="0">
    <w:nsid w:val="5B307FBB"/>
    <w:multiLevelType w:val="hybridMultilevel"/>
    <w:tmpl w:val="9FDEB64E"/>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15:restartNumberingAfterBreak="0">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1" w15:restartNumberingAfterBreak="0">
    <w:nsid w:val="5D5E335D"/>
    <w:multiLevelType w:val="hybridMultilevel"/>
    <w:tmpl w:val="25EA0B08"/>
    <w:lvl w:ilvl="0" w:tplc="1912204A">
      <w:start w:val="1"/>
      <w:numFmt w:val="decimal"/>
      <w:lvlText w:val="%1."/>
      <w:lvlJc w:val="left"/>
      <w:pPr>
        <w:ind w:left="720" w:hanging="360"/>
      </w:pPr>
      <w:rPr>
        <w:rFonts w:hint="default"/>
        <w:b w:val="0"/>
        <w:color w:val="auto"/>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15:restartNumberingAfterBreak="0">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4" w15:restartNumberingAfterBreak="0">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76" w15:restartNumberingAfterBreak="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15:restartNumberingAfterBreak="0">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60346E6B"/>
    <w:multiLevelType w:val="multilevel"/>
    <w:tmpl w:val="8C16C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0" w15:restartNumberingAfterBreak="0">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1" w15:restartNumberingAfterBreak="0">
    <w:nsid w:val="60C06E12"/>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2" w15:restartNumberingAfterBreak="0">
    <w:nsid w:val="613B6DEA"/>
    <w:multiLevelType w:val="hybridMultilevel"/>
    <w:tmpl w:val="132AA58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3" w15:restartNumberingAfterBreak="0">
    <w:nsid w:val="61D870E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4" w15:restartNumberingAfterBreak="0">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85" w15:restartNumberingAfterBreak="0">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6" w15:restartNumberingAfterBreak="0">
    <w:nsid w:val="66546FB1"/>
    <w:multiLevelType w:val="hybridMultilevel"/>
    <w:tmpl w:val="75441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8" w15:restartNumberingAfterBreak="0">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9" w15:restartNumberingAfterBreak="0">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0" w15:restartNumberingAfterBreak="0">
    <w:nsid w:val="673406B0"/>
    <w:multiLevelType w:val="hybridMultilevel"/>
    <w:tmpl w:val="3B00CB80"/>
    <w:lvl w:ilvl="0" w:tplc="1E863E60">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1"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3" w15:restartNumberingAfterBreak="0">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4" w15:restartNumberingAfterBreak="0">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6" w15:restartNumberingAfterBreak="0">
    <w:nsid w:val="68F00EC9"/>
    <w:multiLevelType w:val="hybridMultilevel"/>
    <w:tmpl w:val="C9288E1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695A7444"/>
    <w:multiLevelType w:val="hybridMultilevel"/>
    <w:tmpl w:val="8DB85886"/>
    <w:lvl w:ilvl="0" w:tplc="6D42D3D8">
      <w:start w:val="1"/>
      <w:numFmt w:val="decimal"/>
      <w:lvlText w:val="%1."/>
      <w:lvlJc w:val="left"/>
      <w:pPr>
        <w:ind w:left="4897" w:hanging="360"/>
      </w:pPr>
      <w:rPr>
        <w:rFonts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8" w15:restartNumberingAfterBreak="0">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2" w15:restartNumberingAfterBreak="0">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6" w15:restartNumberingAfterBreak="0">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7" w15:restartNumberingAfterBreak="0">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8" w15:restartNumberingAfterBreak="0">
    <w:nsid w:val="6D0769DD"/>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211" w15:restartNumberingAfterBreak="0">
    <w:nsid w:val="6E1B45D1"/>
    <w:multiLevelType w:val="hybridMultilevel"/>
    <w:tmpl w:val="FF8075FA"/>
    <w:lvl w:ilvl="0" w:tplc="7708028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13" w15:restartNumberingAfterBreak="0">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6F9E4E17"/>
    <w:multiLevelType w:val="hybridMultilevel"/>
    <w:tmpl w:val="C7165554"/>
    <w:lvl w:ilvl="0" w:tplc="EC368080">
      <w:start w:val="1"/>
      <w:numFmt w:val="decimal"/>
      <w:lvlText w:val="%1."/>
      <w:lvlJc w:val="left"/>
      <w:pPr>
        <w:ind w:left="6315" w:hanging="360"/>
      </w:pPr>
      <w:rPr>
        <w:rFonts w:asciiTheme="minorHAnsi" w:hAnsiTheme="minorHAnsi" w:cs="Times New Roman" w:hint="default"/>
        <w:b w:val="0"/>
        <w:sz w:val="20"/>
        <w:szCs w:val="20"/>
      </w:rPr>
    </w:lvl>
    <w:lvl w:ilvl="1" w:tplc="041B0019" w:tentative="1">
      <w:start w:val="1"/>
      <w:numFmt w:val="lowerLetter"/>
      <w:lvlText w:val="%2."/>
      <w:lvlJc w:val="left"/>
      <w:pPr>
        <w:ind w:left="-2387" w:hanging="360"/>
      </w:pPr>
      <w:rPr>
        <w:rFonts w:cs="Times New Roman"/>
      </w:rPr>
    </w:lvl>
    <w:lvl w:ilvl="2" w:tplc="041B001B" w:tentative="1">
      <w:start w:val="1"/>
      <w:numFmt w:val="lowerRoman"/>
      <w:lvlText w:val="%3."/>
      <w:lvlJc w:val="right"/>
      <w:pPr>
        <w:ind w:left="-1667" w:hanging="180"/>
      </w:pPr>
      <w:rPr>
        <w:rFonts w:cs="Times New Roman"/>
      </w:rPr>
    </w:lvl>
    <w:lvl w:ilvl="3" w:tplc="041B000F" w:tentative="1">
      <w:start w:val="1"/>
      <w:numFmt w:val="decimal"/>
      <w:lvlText w:val="%4."/>
      <w:lvlJc w:val="left"/>
      <w:pPr>
        <w:ind w:left="-947" w:hanging="360"/>
      </w:pPr>
      <w:rPr>
        <w:rFonts w:cs="Times New Roman"/>
      </w:rPr>
    </w:lvl>
    <w:lvl w:ilvl="4" w:tplc="041B0019" w:tentative="1">
      <w:start w:val="1"/>
      <w:numFmt w:val="lowerLetter"/>
      <w:lvlText w:val="%5."/>
      <w:lvlJc w:val="left"/>
      <w:pPr>
        <w:ind w:left="-227" w:hanging="360"/>
      </w:pPr>
      <w:rPr>
        <w:rFonts w:cs="Times New Roman"/>
      </w:rPr>
    </w:lvl>
    <w:lvl w:ilvl="5" w:tplc="041B001B" w:tentative="1">
      <w:start w:val="1"/>
      <w:numFmt w:val="lowerRoman"/>
      <w:lvlText w:val="%6."/>
      <w:lvlJc w:val="right"/>
      <w:pPr>
        <w:ind w:left="493" w:hanging="180"/>
      </w:pPr>
      <w:rPr>
        <w:rFonts w:cs="Times New Roman"/>
      </w:rPr>
    </w:lvl>
    <w:lvl w:ilvl="6" w:tplc="041B000F" w:tentative="1">
      <w:start w:val="1"/>
      <w:numFmt w:val="decimal"/>
      <w:lvlText w:val="%7."/>
      <w:lvlJc w:val="left"/>
      <w:pPr>
        <w:ind w:left="1213" w:hanging="360"/>
      </w:pPr>
      <w:rPr>
        <w:rFonts w:cs="Times New Roman"/>
      </w:rPr>
    </w:lvl>
    <w:lvl w:ilvl="7" w:tplc="041B0019" w:tentative="1">
      <w:start w:val="1"/>
      <w:numFmt w:val="lowerLetter"/>
      <w:lvlText w:val="%8."/>
      <w:lvlJc w:val="left"/>
      <w:pPr>
        <w:ind w:left="1933" w:hanging="360"/>
      </w:pPr>
      <w:rPr>
        <w:rFonts w:cs="Times New Roman"/>
      </w:rPr>
    </w:lvl>
    <w:lvl w:ilvl="8" w:tplc="041B001B" w:tentative="1">
      <w:start w:val="1"/>
      <w:numFmt w:val="lowerRoman"/>
      <w:lvlText w:val="%9."/>
      <w:lvlJc w:val="right"/>
      <w:pPr>
        <w:ind w:left="2653" w:hanging="180"/>
      </w:pPr>
      <w:rPr>
        <w:rFonts w:cs="Times New Roman"/>
      </w:rPr>
    </w:lvl>
  </w:abstractNum>
  <w:abstractNum w:abstractNumId="215" w15:restartNumberingAfterBreak="0">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70497BCA"/>
    <w:multiLevelType w:val="hybridMultilevel"/>
    <w:tmpl w:val="CFF6B032"/>
    <w:lvl w:ilvl="0" w:tplc="041B000F">
      <w:start w:val="1"/>
      <w:numFmt w:val="decimal"/>
      <w:lvlText w:val="%1."/>
      <w:lvlJc w:val="left"/>
      <w:pPr>
        <w:ind w:left="720" w:hanging="360"/>
      </w:pPr>
    </w:lvl>
    <w:lvl w:ilvl="1" w:tplc="E0A6C1F4">
      <w:start w:val="1"/>
      <w:numFmt w:val="lowerLetter"/>
      <w:lvlText w:val="%2)"/>
      <w:lvlJc w:val="left"/>
      <w:pPr>
        <w:ind w:left="1440" w:hanging="360"/>
      </w:pPr>
      <w:rPr>
        <w:rFonts w:asciiTheme="minorHAnsi" w:eastAsiaTheme="minorHAnsi" w:hAnsiTheme="minorHAnsi" w:cstheme="minorBid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7" w15:restartNumberingAfterBreak="0">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8" w15:restartNumberingAfterBreak="0">
    <w:nsid w:val="70A52E51"/>
    <w:multiLevelType w:val="hybridMultilevel"/>
    <w:tmpl w:val="D428B7B2"/>
    <w:lvl w:ilvl="0" w:tplc="041B0001">
      <w:start w:val="1"/>
      <w:numFmt w:val="bullet"/>
      <w:lvlText w:val=""/>
      <w:lvlJc w:val="left"/>
      <w:pPr>
        <w:ind w:left="1212" w:hanging="360"/>
      </w:pPr>
      <w:rPr>
        <w:rFonts w:ascii="Symbol" w:hAnsi="Symbol" w:hint="default"/>
      </w:rPr>
    </w:lvl>
    <w:lvl w:ilvl="1" w:tplc="041B0003" w:tentative="1">
      <w:start w:val="1"/>
      <w:numFmt w:val="bullet"/>
      <w:lvlText w:val="o"/>
      <w:lvlJc w:val="left"/>
      <w:pPr>
        <w:ind w:left="1932" w:hanging="360"/>
      </w:pPr>
      <w:rPr>
        <w:rFonts w:ascii="Courier New" w:hAnsi="Courier New" w:cs="Courier New" w:hint="default"/>
      </w:rPr>
    </w:lvl>
    <w:lvl w:ilvl="2" w:tplc="041B0005" w:tentative="1">
      <w:start w:val="1"/>
      <w:numFmt w:val="bullet"/>
      <w:lvlText w:val=""/>
      <w:lvlJc w:val="left"/>
      <w:pPr>
        <w:ind w:left="2652" w:hanging="360"/>
      </w:pPr>
      <w:rPr>
        <w:rFonts w:ascii="Wingdings" w:hAnsi="Wingdings" w:hint="default"/>
      </w:rPr>
    </w:lvl>
    <w:lvl w:ilvl="3" w:tplc="041B0001" w:tentative="1">
      <w:start w:val="1"/>
      <w:numFmt w:val="bullet"/>
      <w:lvlText w:val=""/>
      <w:lvlJc w:val="left"/>
      <w:pPr>
        <w:ind w:left="3372" w:hanging="360"/>
      </w:pPr>
      <w:rPr>
        <w:rFonts w:ascii="Symbol" w:hAnsi="Symbol" w:hint="default"/>
      </w:rPr>
    </w:lvl>
    <w:lvl w:ilvl="4" w:tplc="041B0003" w:tentative="1">
      <w:start w:val="1"/>
      <w:numFmt w:val="bullet"/>
      <w:lvlText w:val="o"/>
      <w:lvlJc w:val="left"/>
      <w:pPr>
        <w:ind w:left="4092" w:hanging="360"/>
      </w:pPr>
      <w:rPr>
        <w:rFonts w:ascii="Courier New" w:hAnsi="Courier New" w:cs="Courier New" w:hint="default"/>
      </w:rPr>
    </w:lvl>
    <w:lvl w:ilvl="5" w:tplc="041B0005" w:tentative="1">
      <w:start w:val="1"/>
      <w:numFmt w:val="bullet"/>
      <w:lvlText w:val=""/>
      <w:lvlJc w:val="left"/>
      <w:pPr>
        <w:ind w:left="4812" w:hanging="360"/>
      </w:pPr>
      <w:rPr>
        <w:rFonts w:ascii="Wingdings" w:hAnsi="Wingdings" w:hint="default"/>
      </w:rPr>
    </w:lvl>
    <w:lvl w:ilvl="6" w:tplc="041B0001" w:tentative="1">
      <w:start w:val="1"/>
      <w:numFmt w:val="bullet"/>
      <w:lvlText w:val=""/>
      <w:lvlJc w:val="left"/>
      <w:pPr>
        <w:ind w:left="5532" w:hanging="360"/>
      </w:pPr>
      <w:rPr>
        <w:rFonts w:ascii="Symbol" w:hAnsi="Symbol" w:hint="default"/>
      </w:rPr>
    </w:lvl>
    <w:lvl w:ilvl="7" w:tplc="041B0003" w:tentative="1">
      <w:start w:val="1"/>
      <w:numFmt w:val="bullet"/>
      <w:lvlText w:val="o"/>
      <w:lvlJc w:val="left"/>
      <w:pPr>
        <w:ind w:left="6252" w:hanging="360"/>
      </w:pPr>
      <w:rPr>
        <w:rFonts w:ascii="Courier New" w:hAnsi="Courier New" w:cs="Courier New" w:hint="default"/>
      </w:rPr>
    </w:lvl>
    <w:lvl w:ilvl="8" w:tplc="041B0005" w:tentative="1">
      <w:start w:val="1"/>
      <w:numFmt w:val="bullet"/>
      <w:lvlText w:val=""/>
      <w:lvlJc w:val="left"/>
      <w:pPr>
        <w:ind w:left="6972" w:hanging="360"/>
      </w:pPr>
      <w:rPr>
        <w:rFonts w:ascii="Wingdings" w:hAnsi="Wingdings" w:hint="default"/>
      </w:rPr>
    </w:lvl>
  </w:abstractNum>
  <w:abstractNum w:abstractNumId="219" w15:restartNumberingAfterBreak="0">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1" w15:restartNumberingAfterBreak="0">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2" w15:restartNumberingAfterBreak="0">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24"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5" w15:restartNumberingAfterBreak="0">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6" w15:restartNumberingAfterBreak="0">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27" w15:restartNumberingAfterBreak="0">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9" w15:restartNumberingAfterBreak="0">
    <w:nsid w:val="779608F5"/>
    <w:multiLevelType w:val="hybridMultilevel"/>
    <w:tmpl w:val="52060C3A"/>
    <w:lvl w:ilvl="0" w:tplc="889AEA86">
      <w:start w:val="1"/>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0" w15:restartNumberingAfterBreak="0">
    <w:nsid w:val="77BA7088"/>
    <w:multiLevelType w:val="hybridMultilevel"/>
    <w:tmpl w:val="B0985920"/>
    <w:lvl w:ilvl="0" w:tplc="5C4ADD1C">
      <w:start w:val="1"/>
      <w:numFmt w:val="decimal"/>
      <w:lvlText w:val="%1."/>
      <w:lvlJc w:val="left"/>
      <w:pPr>
        <w:ind w:left="720" w:hanging="360"/>
      </w:pPr>
      <w:rPr>
        <w:rFonts w:cs="Times New Roman"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2" w15:restartNumberingAfterBreak="0">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3" w15:restartNumberingAfterBreak="0">
    <w:nsid w:val="788A2946"/>
    <w:multiLevelType w:val="hybridMultilevel"/>
    <w:tmpl w:val="B3D48368"/>
    <w:lvl w:ilvl="0" w:tplc="9E2ED06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4" w15:restartNumberingAfterBreak="0">
    <w:nsid w:val="78D433C7"/>
    <w:multiLevelType w:val="hybridMultilevel"/>
    <w:tmpl w:val="4C5AB188"/>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7B7F186A"/>
    <w:multiLevelType w:val="multilevel"/>
    <w:tmpl w:val="8578AEEC"/>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36" w15:restartNumberingAfterBreak="0">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7" w15:restartNumberingAfterBreak="0">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9" w15:restartNumberingAfterBreak="0">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0" w15:restartNumberingAfterBreak="0">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15:restartNumberingAfterBreak="0">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2" w15:restartNumberingAfterBreak="0">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3" w15:restartNumberingAfterBreak="0">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244" w15:restartNumberingAfterBreak="0">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5" w15:restartNumberingAfterBreak="0">
    <w:nsid w:val="7ECF22E9"/>
    <w:multiLevelType w:val="hybridMultilevel"/>
    <w:tmpl w:val="DA709C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7" w15:restartNumberingAfterBreak="0">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66"/>
  </w:num>
  <w:num w:numId="3">
    <w:abstractNumId w:val="160"/>
  </w:num>
  <w:num w:numId="4">
    <w:abstractNumId w:val="237"/>
  </w:num>
  <w:num w:numId="5">
    <w:abstractNumId w:val="72"/>
  </w:num>
  <w:num w:numId="6">
    <w:abstractNumId w:val="209"/>
  </w:num>
  <w:num w:numId="7">
    <w:abstractNumId w:val="12"/>
  </w:num>
  <w:num w:numId="8">
    <w:abstractNumId w:val="107"/>
  </w:num>
  <w:num w:numId="9">
    <w:abstractNumId w:val="28"/>
  </w:num>
  <w:num w:numId="10">
    <w:abstractNumId w:val="226"/>
  </w:num>
  <w:num w:numId="11">
    <w:abstractNumId w:val="70"/>
  </w:num>
  <w:num w:numId="12">
    <w:abstractNumId w:val="155"/>
  </w:num>
  <w:num w:numId="13">
    <w:abstractNumId w:val="63"/>
  </w:num>
  <w:num w:numId="14">
    <w:abstractNumId w:val="225"/>
  </w:num>
  <w:num w:numId="15">
    <w:abstractNumId w:val="170"/>
  </w:num>
  <w:num w:numId="16">
    <w:abstractNumId w:val="95"/>
  </w:num>
  <w:num w:numId="17">
    <w:abstractNumId w:val="102"/>
  </w:num>
  <w:num w:numId="18">
    <w:abstractNumId w:val="77"/>
  </w:num>
  <w:num w:numId="19">
    <w:abstractNumId w:val="227"/>
  </w:num>
  <w:num w:numId="20">
    <w:abstractNumId w:val="141"/>
  </w:num>
  <w:num w:numId="21">
    <w:abstractNumId w:val="158"/>
  </w:num>
  <w:num w:numId="22">
    <w:abstractNumId w:val="194"/>
  </w:num>
  <w:num w:numId="23">
    <w:abstractNumId w:val="131"/>
  </w:num>
  <w:num w:numId="24">
    <w:abstractNumId w:val="124"/>
  </w:num>
  <w:num w:numId="25">
    <w:abstractNumId w:val="188"/>
  </w:num>
  <w:num w:numId="26">
    <w:abstractNumId w:val="7"/>
  </w:num>
  <w:num w:numId="27">
    <w:abstractNumId w:val="120"/>
  </w:num>
  <w:num w:numId="28">
    <w:abstractNumId w:val="45"/>
  </w:num>
  <w:num w:numId="29">
    <w:abstractNumId w:val="103"/>
  </w:num>
  <w:num w:numId="30">
    <w:abstractNumId w:val="171"/>
  </w:num>
  <w:num w:numId="31">
    <w:abstractNumId w:val="204"/>
  </w:num>
  <w:num w:numId="32">
    <w:abstractNumId w:val="232"/>
  </w:num>
  <w:num w:numId="33">
    <w:abstractNumId w:val="56"/>
  </w:num>
  <w:num w:numId="34">
    <w:abstractNumId w:val="5"/>
  </w:num>
  <w:num w:numId="35">
    <w:abstractNumId w:val="201"/>
  </w:num>
  <w:num w:numId="36">
    <w:abstractNumId w:val="199"/>
  </w:num>
  <w:num w:numId="37">
    <w:abstractNumId w:val="173"/>
  </w:num>
  <w:num w:numId="38">
    <w:abstractNumId w:val="240"/>
  </w:num>
  <w:num w:numId="39">
    <w:abstractNumId w:val="207"/>
  </w:num>
  <w:num w:numId="40">
    <w:abstractNumId w:val="140"/>
  </w:num>
  <w:num w:numId="41">
    <w:abstractNumId w:val="134"/>
  </w:num>
  <w:num w:numId="42">
    <w:abstractNumId w:val="101"/>
  </w:num>
  <w:num w:numId="43">
    <w:abstractNumId w:val="161"/>
  </w:num>
  <w:num w:numId="44">
    <w:abstractNumId w:val="130"/>
  </w:num>
  <w:num w:numId="45">
    <w:abstractNumId w:val="215"/>
  </w:num>
  <w:num w:numId="46">
    <w:abstractNumId w:val="75"/>
  </w:num>
  <w:num w:numId="47">
    <w:abstractNumId w:val="19"/>
  </w:num>
  <w:num w:numId="48">
    <w:abstractNumId w:val="2"/>
  </w:num>
  <w:num w:numId="49">
    <w:abstractNumId w:val="172"/>
  </w:num>
  <w:num w:numId="50">
    <w:abstractNumId w:val="180"/>
  </w:num>
  <w:num w:numId="51">
    <w:abstractNumId w:val="176"/>
  </w:num>
  <w:num w:numId="52">
    <w:abstractNumId w:val="224"/>
  </w:num>
  <w:num w:numId="53">
    <w:abstractNumId w:val="213"/>
  </w:num>
  <w:num w:numId="54">
    <w:abstractNumId w:val="236"/>
  </w:num>
  <w:num w:numId="55">
    <w:abstractNumId w:val="38"/>
  </w:num>
  <w:num w:numId="56">
    <w:abstractNumId w:val="143"/>
  </w:num>
  <w:num w:numId="57">
    <w:abstractNumId w:val="15"/>
  </w:num>
  <w:num w:numId="58">
    <w:abstractNumId w:val="203"/>
  </w:num>
  <w:num w:numId="59">
    <w:abstractNumId w:val="109"/>
  </w:num>
  <w:num w:numId="60">
    <w:abstractNumId w:val="217"/>
  </w:num>
  <w:num w:numId="61">
    <w:abstractNumId w:val="69"/>
  </w:num>
  <w:num w:numId="62">
    <w:abstractNumId w:val="0"/>
  </w:num>
  <w:num w:numId="63">
    <w:abstractNumId w:val="89"/>
  </w:num>
  <w:num w:numId="64">
    <w:abstractNumId w:val="94"/>
  </w:num>
  <w:num w:numId="65">
    <w:abstractNumId w:val="174"/>
  </w:num>
  <w:num w:numId="66">
    <w:abstractNumId w:val="67"/>
  </w:num>
  <w:num w:numId="67">
    <w:abstractNumId w:val="108"/>
  </w:num>
  <w:num w:numId="68">
    <w:abstractNumId w:val="117"/>
  </w:num>
  <w:num w:numId="69">
    <w:abstractNumId w:val="49"/>
  </w:num>
  <w:num w:numId="70">
    <w:abstractNumId w:val="18"/>
  </w:num>
  <w:num w:numId="71">
    <w:abstractNumId w:val="29"/>
  </w:num>
  <w:num w:numId="72">
    <w:abstractNumId w:val="123"/>
  </w:num>
  <w:num w:numId="73">
    <w:abstractNumId w:val="132"/>
  </w:num>
  <w:num w:numId="74">
    <w:abstractNumId w:val="192"/>
  </w:num>
  <w:num w:numId="75">
    <w:abstractNumId w:val="138"/>
  </w:num>
  <w:num w:numId="76">
    <w:abstractNumId w:val="219"/>
  </w:num>
  <w:num w:numId="77">
    <w:abstractNumId w:val="175"/>
  </w:num>
  <w:num w:numId="78">
    <w:abstractNumId w:val="6"/>
  </w:num>
  <w:num w:numId="79">
    <w:abstractNumId w:val="122"/>
  </w:num>
  <w:num w:numId="80">
    <w:abstractNumId w:val="53"/>
  </w:num>
  <w:num w:numId="81">
    <w:abstractNumId w:val="210"/>
  </w:num>
  <w:num w:numId="82">
    <w:abstractNumId w:val="11"/>
  </w:num>
  <w:num w:numId="83">
    <w:abstractNumId w:val="81"/>
  </w:num>
  <w:num w:numId="84">
    <w:abstractNumId w:val="61"/>
  </w:num>
  <w:num w:numId="85">
    <w:abstractNumId w:val="126"/>
  </w:num>
  <w:num w:numId="86">
    <w:abstractNumId w:val="163"/>
  </w:num>
  <w:num w:numId="87">
    <w:abstractNumId w:val="113"/>
  </w:num>
  <w:num w:numId="88">
    <w:abstractNumId w:val="177"/>
  </w:num>
  <w:num w:numId="89">
    <w:abstractNumId w:val="198"/>
  </w:num>
  <w:num w:numId="90">
    <w:abstractNumId w:val="22"/>
  </w:num>
  <w:num w:numId="91">
    <w:abstractNumId w:val="111"/>
  </w:num>
  <w:num w:numId="92">
    <w:abstractNumId w:val="164"/>
  </w:num>
  <w:num w:numId="93">
    <w:abstractNumId w:val="195"/>
  </w:num>
  <w:num w:numId="94">
    <w:abstractNumId w:val="60"/>
  </w:num>
  <w:num w:numId="95">
    <w:abstractNumId w:val="110"/>
  </w:num>
  <w:num w:numId="96">
    <w:abstractNumId w:val="234"/>
  </w:num>
  <w:num w:numId="97">
    <w:abstractNumId w:val="21"/>
  </w:num>
  <w:num w:numId="98">
    <w:abstractNumId w:val="222"/>
  </w:num>
  <w:num w:numId="99">
    <w:abstractNumId w:val="150"/>
  </w:num>
  <w:num w:numId="100">
    <w:abstractNumId w:val="157"/>
  </w:num>
  <w:num w:numId="101">
    <w:abstractNumId w:val="178"/>
  </w:num>
  <w:num w:numId="102">
    <w:abstractNumId w:val="14"/>
  </w:num>
  <w:num w:numId="103">
    <w:abstractNumId w:val="25"/>
  </w:num>
  <w:num w:numId="104">
    <w:abstractNumId w:val="193"/>
  </w:num>
  <w:num w:numId="105">
    <w:abstractNumId w:val="165"/>
  </w:num>
  <w:num w:numId="106">
    <w:abstractNumId w:val="16"/>
  </w:num>
  <w:num w:numId="107">
    <w:abstractNumId w:val="139"/>
  </w:num>
  <w:num w:numId="108">
    <w:abstractNumId w:val="1"/>
  </w:num>
  <w:num w:numId="109">
    <w:abstractNumId w:val="79"/>
  </w:num>
  <w:num w:numId="110">
    <w:abstractNumId w:val="88"/>
  </w:num>
  <w:num w:numId="111">
    <w:abstractNumId w:val="13"/>
  </w:num>
  <w:num w:numId="112">
    <w:abstractNumId w:val="223"/>
  </w:num>
  <w:num w:numId="113">
    <w:abstractNumId w:val="32"/>
  </w:num>
  <w:num w:numId="114">
    <w:abstractNumId w:val="243"/>
  </w:num>
  <w:num w:numId="115">
    <w:abstractNumId w:val="247"/>
  </w:num>
  <w:num w:numId="116">
    <w:abstractNumId w:val="127"/>
  </w:num>
  <w:num w:numId="117">
    <w:abstractNumId w:val="27"/>
  </w:num>
  <w:num w:numId="118">
    <w:abstractNumId w:val="82"/>
  </w:num>
  <w:num w:numId="119">
    <w:abstractNumId w:val="17"/>
  </w:num>
  <w:num w:numId="120">
    <w:abstractNumId w:val="54"/>
  </w:num>
  <w:num w:numId="121">
    <w:abstractNumId w:val="76"/>
  </w:num>
  <w:num w:numId="122">
    <w:abstractNumId w:val="118"/>
  </w:num>
  <w:num w:numId="123">
    <w:abstractNumId w:val="37"/>
  </w:num>
  <w:num w:numId="124">
    <w:abstractNumId w:val="20"/>
  </w:num>
  <w:num w:numId="125">
    <w:abstractNumId w:val="116"/>
  </w:num>
  <w:num w:numId="126">
    <w:abstractNumId w:val="147"/>
  </w:num>
  <w:num w:numId="127">
    <w:abstractNumId w:val="200"/>
  </w:num>
  <w:num w:numId="128">
    <w:abstractNumId w:val="184"/>
  </w:num>
  <w:num w:numId="129">
    <w:abstractNumId w:val="64"/>
  </w:num>
  <w:num w:numId="130">
    <w:abstractNumId w:val="153"/>
  </w:num>
  <w:num w:numId="131">
    <w:abstractNumId w:val="238"/>
  </w:num>
  <w:num w:numId="132">
    <w:abstractNumId w:val="152"/>
  </w:num>
  <w:num w:numId="133">
    <w:abstractNumId w:val="91"/>
  </w:num>
  <w:num w:numId="134">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4"/>
  </w:num>
  <w:num w:numId="139">
    <w:abstractNumId w:val="169"/>
  </w:num>
  <w:num w:numId="140">
    <w:abstractNumId w:val="97"/>
  </w:num>
  <w:num w:numId="141">
    <w:abstractNumId w:val="55"/>
  </w:num>
  <w:num w:numId="142">
    <w:abstractNumId w:val="246"/>
  </w:num>
  <w:num w:numId="143">
    <w:abstractNumId w:val="48"/>
  </w:num>
  <w:num w:numId="144">
    <w:abstractNumId w:val="125"/>
  </w:num>
  <w:num w:numId="145">
    <w:abstractNumId w:val="156"/>
  </w:num>
  <w:num w:numId="146">
    <w:abstractNumId w:val="202"/>
  </w:num>
  <w:num w:numId="147">
    <w:abstractNumId w:val="59"/>
  </w:num>
  <w:num w:numId="148">
    <w:abstractNumId w:val="24"/>
  </w:num>
  <w:num w:numId="149">
    <w:abstractNumId w:val="189"/>
  </w:num>
  <w:num w:numId="150">
    <w:abstractNumId w:val="191"/>
  </w:num>
  <w:num w:numId="151">
    <w:abstractNumId w:val="52"/>
  </w:num>
  <w:num w:numId="152">
    <w:abstractNumId w:val="162"/>
  </w:num>
  <w:num w:numId="153">
    <w:abstractNumId w:val="87"/>
  </w:num>
  <w:num w:numId="154">
    <w:abstractNumId w:val="30"/>
  </w:num>
  <w:num w:numId="155">
    <w:abstractNumId w:val="80"/>
  </w:num>
  <w:num w:numId="156">
    <w:abstractNumId w:val="4"/>
  </w:num>
  <w:num w:numId="157">
    <w:abstractNumId w:val="206"/>
  </w:num>
  <w:num w:numId="158">
    <w:abstractNumId w:val="99"/>
  </w:num>
  <w:num w:numId="159">
    <w:abstractNumId w:val="8"/>
  </w:num>
  <w:num w:numId="160">
    <w:abstractNumId w:val="105"/>
  </w:num>
  <w:num w:numId="161">
    <w:abstractNumId w:val="121"/>
  </w:num>
  <w:num w:numId="162">
    <w:abstractNumId w:val="114"/>
  </w:num>
  <w:num w:numId="163">
    <w:abstractNumId w:val="187"/>
  </w:num>
  <w:num w:numId="164">
    <w:abstractNumId w:val="112"/>
  </w:num>
  <w:num w:numId="165">
    <w:abstractNumId w:val="3"/>
  </w:num>
  <w:num w:numId="166">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31"/>
  </w:num>
  <w:num w:numId="168">
    <w:abstractNumId w:val="136"/>
  </w:num>
  <w:num w:numId="169">
    <w:abstractNumId w:val="146"/>
  </w:num>
  <w:num w:numId="170">
    <w:abstractNumId w:val="40"/>
  </w:num>
  <w:num w:numId="171">
    <w:abstractNumId w:val="58"/>
  </w:num>
  <w:num w:numId="172">
    <w:abstractNumId w:val="244"/>
  </w:num>
  <w:num w:numId="173">
    <w:abstractNumId w:val="135"/>
  </w:num>
  <w:num w:numId="174">
    <w:abstractNumId w:val="229"/>
  </w:num>
  <w:num w:numId="175">
    <w:abstractNumId w:val="214"/>
  </w:num>
  <w:num w:numId="176">
    <w:abstractNumId w:val="35"/>
  </w:num>
  <w:num w:numId="177">
    <w:abstractNumId w:val="90"/>
  </w:num>
  <w:num w:numId="178">
    <w:abstractNumId w:val="50"/>
  </w:num>
  <w:num w:numId="179">
    <w:abstractNumId w:val="78"/>
  </w:num>
  <w:num w:numId="180">
    <w:abstractNumId w:val="241"/>
  </w:num>
  <w:num w:numId="181">
    <w:abstractNumId w:val="197"/>
  </w:num>
  <w:num w:numId="182">
    <w:abstractNumId w:val="239"/>
  </w:num>
  <w:num w:numId="183">
    <w:abstractNumId w:val="26"/>
  </w:num>
  <w:num w:numId="184">
    <w:abstractNumId w:val="242"/>
  </w:num>
  <w:num w:numId="185">
    <w:abstractNumId w:val="41"/>
  </w:num>
  <w:num w:numId="186">
    <w:abstractNumId w:val="65"/>
  </w:num>
  <w:num w:numId="187">
    <w:abstractNumId w:val="220"/>
  </w:num>
  <w:num w:numId="188">
    <w:abstractNumId w:val="85"/>
  </w:num>
  <w:num w:numId="189">
    <w:abstractNumId w:val="84"/>
  </w:num>
  <w:num w:numId="190">
    <w:abstractNumId w:val="221"/>
  </w:num>
  <w:num w:numId="191">
    <w:abstractNumId w:val="33"/>
  </w:num>
  <w:num w:numId="192">
    <w:abstractNumId w:val="86"/>
  </w:num>
  <w:num w:numId="193">
    <w:abstractNumId w:val="73"/>
  </w:num>
  <w:num w:numId="194">
    <w:abstractNumId w:val="183"/>
  </w:num>
  <w:num w:numId="195">
    <w:abstractNumId w:val="115"/>
  </w:num>
  <w:num w:numId="196">
    <w:abstractNumId w:val="149"/>
  </w:num>
  <w:num w:numId="197">
    <w:abstractNumId w:val="62"/>
  </w:num>
  <w:num w:numId="198">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3"/>
  </w:num>
  <w:num w:numId="200">
    <w:abstractNumId w:val="159"/>
  </w:num>
  <w:num w:numId="201">
    <w:abstractNumId w:val="168"/>
  </w:num>
  <w:num w:numId="202">
    <w:abstractNumId w:val="74"/>
  </w:num>
  <w:num w:numId="203">
    <w:abstractNumId w:val="46"/>
  </w:num>
  <w:num w:numId="204">
    <w:abstractNumId w:val="208"/>
  </w:num>
  <w:num w:numId="205">
    <w:abstractNumId w:val="211"/>
  </w:num>
  <w:num w:numId="206">
    <w:abstractNumId w:val="96"/>
  </w:num>
  <w:num w:numId="207">
    <w:abstractNumId w:val="83"/>
  </w:num>
  <w:num w:numId="208">
    <w:abstractNumId w:val="47"/>
  </w:num>
  <w:num w:numId="209">
    <w:abstractNumId w:val="92"/>
  </w:num>
  <w:num w:numId="210">
    <w:abstractNumId w:val="190"/>
  </w:num>
  <w:num w:numId="211">
    <w:abstractNumId w:val="98"/>
  </w:num>
  <w:num w:numId="212">
    <w:abstractNumId w:val="179"/>
  </w:num>
  <w:num w:numId="213">
    <w:abstractNumId w:val="181"/>
  </w:num>
  <w:num w:numId="214">
    <w:abstractNumId w:val="133"/>
  </w:num>
  <w:num w:numId="215">
    <w:abstractNumId w:val="182"/>
  </w:num>
  <w:num w:numId="216">
    <w:abstractNumId w:val="235"/>
  </w:num>
  <w:num w:numId="217">
    <w:abstractNumId w:val="218"/>
  </w:num>
  <w:num w:numId="218">
    <w:abstractNumId w:val="129"/>
  </w:num>
  <w:num w:numId="219">
    <w:abstractNumId w:val="100"/>
  </w:num>
  <w:num w:numId="220">
    <w:abstractNumId w:val="230"/>
  </w:num>
  <w:num w:numId="221">
    <w:abstractNumId w:val="196"/>
  </w:num>
  <w:num w:numId="222">
    <w:abstractNumId w:val="154"/>
  </w:num>
  <w:num w:numId="223">
    <w:abstractNumId w:val="148"/>
  </w:num>
  <w:num w:numId="224">
    <w:abstractNumId w:val="10"/>
  </w:num>
  <w:num w:numId="225">
    <w:abstractNumId w:val="119"/>
  </w:num>
  <w:num w:numId="226">
    <w:abstractNumId w:val="106"/>
  </w:num>
  <w:num w:numId="227">
    <w:abstractNumId w:val="71"/>
  </w:num>
  <w:num w:numId="228">
    <w:abstractNumId w:val="167"/>
  </w:num>
  <w:num w:numId="229">
    <w:abstractNumId w:val="151"/>
  </w:num>
  <w:num w:numId="230">
    <w:abstractNumId w:val="43"/>
  </w:num>
  <w:num w:numId="231">
    <w:abstractNumId w:val="9"/>
  </w:num>
  <w:num w:numId="232">
    <w:abstractNumId w:val="137"/>
  </w:num>
  <w:num w:numId="233">
    <w:abstractNumId w:val="245"/>
  </w:num>
  <w:num w:numId="234">
    <w:abstractNumId w:val="186"/>
  </w:num>
  <w:num w:numId="235">
    <w:abstractNumId w:val="39"/>
  </w:num>
  <w:num w:numId="236">
    <w:abstractNumId w:val="34"/>
  </w:num>
  <w:num w:numId="237">
    <w:abstractNumId w:val="51"/>
  </w:num>
  <w:num w:numId="238">
    <w:abstractNumId w:val="31"/>
  </w:num>
  <w:num w:numId="239">
    <w:abstractNumId w:val="93"/>
  </w:num>
  <w:num w:numId="240">
    <w:abstractNumId w:val="68"/>
  </w:num>
  <w:num w:numId="241">
    <w:abstractNumId w:val="145"/>
  </w:num>
  <w:num w:numId="242">
    <w:abstractNumId w:val="57"/>
  </w:num>
  <w:num w:numId="243">
    <w:abstractNumId w:val="144"/>
  </w:num>
  <w:num w:numId="244">
    <w:abstractNumId w:val="233"/>
  </w:num>
  <w:num w:numId="245">
    <w:abstractNumId w:val="128"/>
  </w:num>
  <w:num w:numId="246">
    <w:abstractNumId w:val="142"/>
  </w:num>
  <w:num w:numId="247">
    <w:abstractNumId w:val="42"/>
  </w:num>
  <w:num w:numId="248">
    <w:abstractNumId w:val="66"/>
  </w:num>
  <w:num w:numId="249">
    <w:abstractNumId w:val="216"/>
  </w:num>
  <w:num w:numId="250">
    <w:abstractNumId w:val="104"/>
  </w:num>
  <w:num w:numId="251">
    <w:abstractNumId w:val="228"/>
  </w:num>
  <w:numIdMacAtCleanup w:val="2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DE"/>
    <w:rsid w:val="000025C0"/>
    <w:rsid w:val="000036BE"/>
    <w:rsid w:val="00004B87"/>
    <w:rsid w:val="0000502A"/>
    <w:rsid w:val="00005990"/>
    <w:rsid w:val="00005E00"/>
    <w:rsid w:val="0000606E"/>
    <w:rsid w:val="000103C5"/>
    <w:rsid w:val="000120B4"/>
    <w:rsid w:val="000137E5"/>
    <w:rsid w:val="000139AF"/>
    <w:rsid w:val="000153A6"/>
    <w:rsid w:val="000157BB"/>
    <w:rsid w:val="000161D3"/>
    <w:rsid w:val="00020927"/>
    <w:rsid w:val="00021150"/>
    <w:rsid w:val="00022C5A"/>
    <w:rsid w:val="00023D88"/>
    <w:rsid w:val="000248AD"/>
    <w:rsid w:val="0003089C"/>
    <w:rsid w:val="0003212C"/>
    <w:rsid w:val="00034CDB"/>
    <w:rsid w:val="00036036"/>
    <w:rsid w:val="0003772F"/>
    <w:rsid w:val="00037E59"/>
    <w:rsid w:val="00041F4A"/>
    <w:rsid w:val="00044102"/>
    <w:rsid w:val="00044D4E"/>
    <w:rsid w:val="000459B0"/>
    <w:rsid w:val="00047DB9"/>
    <w:rsid w:val="00051AFD"/>
    <w:rsid w:val="00051FCB"/>
    <w:rsid w:val="000525C9"/>
    <w:rsid w:val="00052BCD"/>
    <w:rsid w:val="000538CB"/>
    <w:rsid w:val="00054A7B"/>
    <w:rsid w:val="00060E2F"/>
    <w:rsid w:val="00063991"/>
    <w:rsid w:val="00063F14"/>
    <w:rsid w:val="00070F86"/>
    <w:rsid w:val="000722DC"/>
    <w:rsid w:val="00072A16"/>
    <w:rsid w:val="00073516"/>
    <w:rsid w:val="000741FC"/>
    <w:rsid w:val="000770C9"/>
    <w:rsid w:val="0007778D"/>
    <w:rsid w:val="000815AB"/>
    <w:rsid w:val="00082C13"/>
    <w:rsid w:val="000855B0"/>
    <w:rsid w:val="000861A1"/>
    <w:rsid w:val="00093B72"/>
    <w:rsid w:val="00096E71"/>
    <w:rsid w:val="00097C3E"/>
    <w:rsid w:val="000A2142"/>
    <w:rsid w:val="000A33B6"/>
    <w:rsid w:val="000A62A5"/>
    <w:rsid w:val="000A6678"/>
    <w:rsid w:val="000A7F2B"/>
    <w:rsid w:val="000B09EB"/>
    <w:rsid w:val="000B1292"/>
    <w:rsid w:val="000B1F88"/>
    <w:rsid w:val="000B22A2"/>
    <w:rsid w:val="000B32DC"/>
    <w:rsid w:val="000B69F3"/>
    <w:rsid w:val="000B7C77"/>
    <w:rsid w:val="000C01C9"/>
    <w:rsid w:val="000C1A84"/>
    <w:rsid w:val="000C1C1A"/>
    <w:rsid w:val="000C5392"/>
    <w:rsid w:val="000C6BC3"/>
    <w:rsid w:val="000C7F0F"/>
    <w:rsid w:val="000D0D42"/>
    <w:rsid w:val="000D2201"/>
    <w:rsid w:val="000D3DB9"/>
    <w:rsid w:val="000D4049"/>
    <w:rsid w:val="000D4412"/>
    <w:rsid w:val="000D53F0"/>
    <w:rsid w:val="000D58B5"/>
    <w:rsid w:val="000D6CD6"/>
    <w:rsid w:val="000D73A7"/>
    <w:rsid w:val="000E0B74"/>
    <w:rsid w:val="000E343D"/>
    <w:rsid w:val="000E6F75"/>
    <w:rsid w:val="000E7742"/>
    <w:rsid w:val="000E7749"/>
    <w:rsid w:val="000F0FA9"/>
    <w:rsid w:val="000F2390"/>
    <w:rsid w:val="000F4AD3"/>
    <w:rsid w:val="000F622C"/>
    <w:rsid w:val="000F77CD"/>
    <w:rsid w:val="000F79B1"/>
    <w:rsid w:val="001008A7"/>
    <w:rsid w:val="00102DDE"/>
    <w:rsid w:val="0010383D"/>
    <w:rsid w:val="00106D9A"/>
    <w:rsid w:val="001075D3"/>
    <w:rsid w:val="0011184B"/>
    <w:rsid w:val="00112DE3"/>
    <w:rsid w:val="001140A5"/>
    <w:rsid w:val="001212E0"/>
    <w:rsid w:val="001216A2"/>
    <w:rsid w:val="0012299E"/>
    <w:rsid w:val="00123964"/>
    <w:rsid w:val="00123FE6"/>
    <w:rsid w:val="0012469C"/>
    <w:rsid w:val="00125E26"/>
    <w:rsid w:val="00126AB9"/>
    <w:rsid w:val="0012759C"/>
    <w:rsid w:val="00127D85"/>
    <w:rsid w:val="00130226"/>
    <w:rsid w:val="0013046F"/>
    <w:rsid w:val="00130A29"/>
    <w:rsid w:val="00131B9B"/>
    <w:rsid w:val="00132034"/>
    <w:rsid w:val="00132D51"/>
    <w:rsid w:val="00133A0D"/>
    <w:rsid w:val="001347CC"/>
    <w:rsid w:val="00134E13"/>
    <w:rsid w:val="001379B3"/>
    <w:rsid w:val="00140FBD"/>
    <w:rsid w:val="001411E1"/>
    <w:rsid w:val="00141ECC"/>
    <w:rsid w:val="001423FA"/>
    <w:rsid w:val="00142786"/>
    <w:rsid w:val="0014755F"/>
    <w:rsid w:val="00150446"/>
    <w:rsid w:val="0015746A"/>
    <w:rsid w:val="00157B79"/>
    <w:rsid w:val="001601E7"/>
    <w:rsid w:val="00160378"/>
    <w:rsid w:val="001618B5"/>
    <w:rsid w:val="001626A4"/>
    <w:rsid w:val="00162C7F"/>
    <w:rsid w:val="001643A0"/>
    <w:rsid w:val="00164509"/>
    <w:rsid w:val="001676FF"/>
    <w:rsid w:val="0017125D"/>
    <w:rsid w:val="001747C3"/>
    <w:rsid w:val="001753F6"/>
    <w:rsid w:val="001765AF"/>
    <w:rsid w:val="001769FD"/>
    <w:rsid w:val="00176CD6"/>
    <w:rsid w:val="00180AB6"/>
    <w:rsid w:val="00182FB0"/>
    <w:rsid w:val="001835F0"/>
    <w:rsid w:val="00183E10"/>
    <w:rsid w:val="00183FFB"/>
    <w:rsid w:val="001845BE"/>
    <w:rsid w:val="0018472F"/>
    <w:rsid w:val="001863FA"/>
    <w:rsid w:val="0019070D"/>
    <w:rsid w:val="00192930"/>
    <w:rsid w:val="00193939"/>
    <w:rsid w:val="00193981"/>
    <w:rsid w:val="00195CC5"/>
    <w:rsid w:val="001962DD"/>
    <w:rsid w:val="00196AF2"/>
    <w:rsid w:val="00196E5D"/>
    <w:rsid w:val="00197765"/>
    <w:rsid w:val="001A2623"/>
    <w:rsid w:val="001A3470"/>
    <w:rsid w:val="001A36C7"/>
    <w:rsid w:val="001A485A"/>
    <w:rsid w:val="001A4CEC"/>
    <w:rsid w:val="001A5142"/>
    <w:rsid w:val="001A71ED"/>
    <w:rsid w:val="001A744E"/>
    <w:rsid w:val="001B1981"/>
    <w:rsid w:val="001B434B"/>
    <w:rsid w:val="001B463B"/>
    <w:rsid w:val="001B6143"/>
    <w:rsid w:val="001B63F1"/>
    <w:rsid w:val="001C086A"/>
    <w:rsid w:val="001C256A"/>
    <w:rsid w:val="001C2A5C"/>
    <w:rsid w:val="001C453B"/>
    <w:rsid w:val="001C4A91"/>
    <w:rsid w:val="001D052E"/>
    <w:rsid w:val="001D1CD6"/>
    <w:rsid w:val="001D269A"/>
    <w:rsid w:val="001D4571"/>
    <w:rsid w:val="001D69FC"/>
    <w:rsid w:val="001D72C6"/>
    <w:rsid w:val="001E01D3"/>
    <w:rsid w:val="001E0604"/>
    <w:rsid w:val="001E33D8"/>
    <w:rsid w:val="001E460B"/>
    <w:rsid w:val="001E4A93"/>
    <w:rsid w:val="001E4D27"/>
    <w:rsid w:val="001E610D"/>
    <w:rsid w:val="001E6E50"/>
    <w:rsid w:val="001E753A"/>
    <w:rsid w:val="001E75EE"/>
    <w:rsid w:val="001F0954"/>
    <w:rsid w:val="001F1C2D"/>
    <w:rsid w:val="001F24BA"/>
    <w:rsid w:val="001F4F00"/>
    <w:rsid w:val="001F64F5"/>
    <w:rsid w:val="001F7250"/>
    <w:rsid w:val="001F7A32"/>
    <w:rsid w:val="00200030"/>
    <w:rsid w:val="002009AD"/>
    <w:rsid w:val="00200C00"/>
    <w:rsid w:val="0020135A"/>
    <w:rsid w:val="0020182E"/>
    <w:rsid w:val="00201AD1"/>
    <w:rsid w:val="002025A5"/>
    <w:rsid w:val="00204E1B"/>
    <w:rsid w:val="00205BB6"/>
    <w:rsid w:val="00207191"/>
    <w:rsid w:val="00207B7E"/>
    <w:rsid w:val="00207EA3"/>
    <w:rsid w:val="00211571"/>
    <w:rsid w:val="00213978"/>
    <w:rsid w:val="00215BF4"/>
    <w:rsid w:val="002166B5"/>
    <w:rsid w:val="0022012A"/>
    <w:rsid w:val="0022189C"/>
    <w:rsid w:val="002220DD"/>
    <w:rsid w:val="0022440B"/>
    <w:rsid w:val="002244EF"/>
    <w:rsid w:val="00224B27"/>
    <w:rsid w:val="00224D14"/>
    <w:rsid w:val="002275C7"/>
    <w:rsid w:val="00233F26"/>
    <w:rsid w:val="00236873"/>
    <w:rsid w:val="00236879"/>
    <w:rsid w:val="00237762"/>
    <w:rsid w:val="002418DE"/>
    <w:rsid w:val="00241D00"/>
    <w:rsid w:val="00245B09"/>
    <w:rsid w:val="002467E2"/>
    <w:rsid w:val="0024794F"/>
    <w:rsid w:val="00247DE9"/>
    <w:rsid w:val="0025004D"/>
    <w:rsid w:val="002504C4"/>
    <w:rsid w:val="00252342"/>
    <w:rsid w:val="00252AB7"/>
    <w:rsid w:val="002530C7"/>
    <w:rsid w:val="00254EAC"/>
    <w:rsid w:val="0025629F"/>
    <w:rsid w:val="00260079"/>
    <w:rsid w:val="0026098E"/>
    <w:rsid w:val="00260CCE"/>
    <w:rsid w:val="002611F9"/>
    <w:rsid w:val="00261E10"/>
    <w:rsid w:val="0026201F"/>
    <w:rsid w:val="00264A75"/>
    <w:rsid w:val="0027180B"/>
    <w:rsid w:val="002728BA"/>
    <w:rsid w:val="00272D68"/>
    <w:rsid w:val="0027306E"/>
    <w:rsid w:val="00273C2E"/>
    <w:rsid w:val="00273F2D"/>
    <w:rsid w:val="0027445A"/>
    <w:rsid w:val="0027636B"/>
    <w:rsid w:val="002773C2"/>
    <w:rsid w:val="002779C4"/>
    <w:rsid w:val="0028497F"/>
    <w:rsid w:val="002854A2"/>
    <w:rsid w:val="002865C5"/>
    <w:rsid w:val="002872AC"/>
    <w:rsid w:val="0029037E"/>
    <w:rsid w:val="00290C6C"/>
    <w:rsid w:val="0029193A"/>
    <w:rsid w:val="0029254A"/>
    <w:rsid w:val="002938C7"/>
    <w:rsid w:val="0029425E"/>
    <w:rsid w:val="00294B70"/>
    <w:rsid w:val="0029501A"/>
    <w:rsid w:val="00295A71"/>
    <w:rsid w:val="00297DA5"/>
    <w:rsid w:val="002A0386"/>
    <w:rsid w:val="002A1650"/>
    <w:rsid w:val="002A28A4"/>
    <w:rsid w:val="002A2F01"/>
    <w:rsid w:val="002A38D8"/>
    <w:rsid w:val="002A744A"/>
    <w:rsid w:val="002B1BD2"/>
    <w:rsid w:val="002B3E44"/>
    <w:rsid w:val="002B57D9"/>
    <w:rsid w:val="002B61B4"/>
    <w:rsid w:val="002C4B55"/>
    <w:rsid w:val="002C5797"/>
    <w:rsid w:val="002C5B25"/>
    <w:rsid w:val="002C7B90"/>
    <w:rsid w:val="002D0C82"/>
    <w:rsid w:val="002D38A8"/>
    <w:rsid w:val="002D42F0"/>
    <w:rsid w:val="002D51AA"/>
    <w:rsid w:val="002D6D0A"/>
    <w:rsid w:val="002D6F33"/>
    <w:rsid w:val="002D755A"/>
    <w:rsid w:val="002E45B4"/>
    <w:rsid w:val="002E462B"/>
    <w:rsid w:val="002E47EE"/>
    <w:rsid w:val="002E4FCC"/>
    <w:rsid w:val="002E696F"/>
    <w:rsid w:val="002E6F8B"/>
    <w:rsid w:val="002E7049"/>
    <w:rsid w:val="002F0574"/>
    <w:rsid w:val="002F21ED"/>
    <w:rsid w:val="002F7211"/>
    <w:rsid w:val="002F7D5F"/>
    <w:rsid w:val="00301EEC"/>
    <w:rsid w:val="003021C4"/>
    <w:rsid w:val="0030321F"/>
    <w:rsid w:val="003079CA"/>
    <w:rsid w:val="003103C4"/>
    <w:rsid w:val="00311C18"/>
    <w:rsid w:val="00312472"/>
    <w:rsid w:val="003143E8"/>
    <w:rsid w:val="00314A9B"/>
    <w:rsid w:val="00315446"/>
    <w:rsid w:val="00316AB4"/>
    <w:rsid w:val="00316D13"/>
    <w:rsid w:val="00324567"/>
    <w:rsid w:val="00325146"/>
    <w:rsid w:val="0032585B"/>
    <w:rsid w:val="00325C95"/>
    <w:rsid w:val="003305BD"/>
    <w:rsid w:val="0033060C"/>
    <w:rsid w:val="00331B16"/>
    <w:rsid w:val="00333C9A"/>
    <w:rsid w:val="00334946"/>
    <w:rsid w:val="00336649"/>
    <w:rsid w:val="00340404"/>
    <w:rsid w:val="00344066"/>
    <w:rsid w:val="003446D7"/>
    <w:rsid w:val="00345328"/>
    <w:rsid w:val="003456AB"/>
    <w:rsid w:val="00345ECF"/>
    <w:rsid w:val="003512C3"/>
    <w:rsid w:val="00351969"/>
    <w:rsid w:val="0035266E"/>
    <w:rsid w:val="00352C4F"/>
    <w:rsid w:val="00353F8A"/>
    <w:rsid w:val="003552AF"/>
    <w:rsid w:val="00356885"/>
    <w:rsid w:val="00357559"/>
    <w:rsid w:val="003639B6"/>
    <w:rsid w:val="00363A0E"/>
    <w:rsid w:val="00365951"/>
    <w:rsid w:val="00365BC0"/>
    <w:rsid w:val="00366420"/>
    <w:rsid w:val="00366F44"/>
    <w:rsid w:val="00367D2C"/>
    <w:rsid w:val="003713AE"/>
    <w:rsid w:val="00371E04"/>
    <w:rsid w:val="0037674C"/>
    <w:rsid w:val="003768F7"/>
    <w:rsid w:val="00377891"/>
    <w:rsid w:val="003778AF"/>
    <w:rsid w:val="003800F8"/>
    <w:rsid w:val="00383E3F"/>
    <w:rsid w:val="00384F0E"/>
    <w:rsid w:val="00386DE2"/>
    <w:rsid w:val="003903CA"/>
    <w:rsid w:val="00391FDE"/>
    <w:rsid w:val="0039225A"/>
    <w:rsid w:val="003922F1"/>
    <w:rsid w:val="00393CA0"/>
    <w:rsid w:val="0039429A"/>
    <w:rsid w:val="00394804"/>
    <w:rsid w:val="00394991"/>
    <w:rsid w:val="003A0770"/>
    <w:rsid w:val="003A2092"/>
    <w:rsid w:val="003A2BAD"/>
    <w:rsid w:val="003A2FE5"/>
    <w:rsid w:val="003A39A1"/>
    <w:rsid w:val="003A45CC"/>
    <w:rsid w:val="003A4C1B"/>
    <w:rsid w:val="003A6230"/>
    <w:rsid w:val="003A65A4"/>
    <w:rsid w:val="003A6F02"/>
    <w:rsid w:val="003B0954"/>
    <w:rsid w:val="003B0B3C"/>
    <w:rsid w:val="003B1287"/>
    <w:rsid w:val="003B2050"/>
    <w:rsid w:val="003B27FF"/>
    <w:rsid w:val="003B2B9B"/>
    <w:rsid w:val="003B3065"/>
    <w:rsid w:val="003B48B7"/>
    <w:rsid w:val="003B492C"/>
    <w:rsid w:val="003B74A0"/>
    <w:rsid w:val="003C0297"/>
    <w:rsid w:val="003C0EDB"/>
    <w:rsid w:val="003C4922"/>
    <w:rsid w:val="003C6A67"/>
    <w:rsid w:val="003C6D70"/>
    <w:rsid w:val="003C7E87"/>
    <w:rsid w:val="003D144A"/>
    <w:rsid w:val="003D1FA5"/>
    <w:rsid w:val="003D4544"/>
    <w:rsid w:val="003D6954"/>
    <w:rsid w:val="003E1388"/>
    <w:rsid w:val="003E44C1"/>
    <w:rsid w:val="003E45A5"/>
    <w:rsid w:val="003E4A5C"/>
    <w:rsid w:val="003F2338"/>
    <w:rsid w:val="003F265B"/>
    <w:rsid w:val="003F2699"/>
    <w:rsid w:val="003F4D21"/>
    <w:rsid w:val="003F4F94"/>
    <w:rsid w:val="003F5194"/>
    <w:rsid w:val="003F7173"/>
    <w:rsid w:val="0040222E"/>
    <w:rsid w:val="004032EF"/>
    <w:rsid w:val="00403D84"/>
    <w:rsid w:val="004078C5"/>
    <w:rsid w:val="0041119B"/>
    <w:rsid w:val="00412569"/>
    <w:rsid w:val="00413218"/>
    <w:rsid w:val="00413DAC"/>
    <w:rsid w:val="0041428D"/>
    <w:rsid w:val="004152B7"/>
    <w:rsid w:val="00417320"/>
    <w:rsid w:val="00420BDB"/>
    <w:rsid w:val="00424832"/>
    <w:rsid w:val="00426C94"/>
    <w:rsid w:val="004273D2"/>
    <w:rsid w:val="00430BD9"/>
    <w:rsid w:val="00431BB1"/>
    <w:rsid w:val="004343CE"/>
    <w:rsid w:val="00436F65"/>
    <w:rsid w:val="00437A0F"/>
    <w:rsid w:val="00437EEB"/>
    <w:rsid w:val="004436EB"/>
    <w:rsid w:val="00446282"/>
    <w:rsid w:val="00452F83"/>
    <w:rsid w:val="004550A2"/>
    <w:rsid w:val="00455F13"/>
    <w:rsid w:val="00456278"/>
    <w:rsid w:val="00456660"/>
    <w:rsid w:val="004571A1"/>
    <w:rsid w:val="00460061"/>
    <w:rsid w:val="004607B9"/>
    <w:rsid w:val="00460A02"/>
    <w:rsid w:val="00461819"/>
    <w:rsid w:val="00464BCE"/>
    <w:rsid w:val="0046557D"/>
    <w:rsid w:val="00465AA8"/>
    <w:rsid w:val="00465C6C"/>
    <w:rsid w:val="0046604D"/>
    <w:rsid w:val="00470A57"/>
    <w:rsid w:val="00470C92"/>
    <w:rsid w:val="00471843"/>
    <w:rsid w:val="004733A5"/>
    <w:rsid w:val="004749EB"/>
    <w:rsid w:val="00475456"/>
    <w:rsid w:val="004762E9"/>
    <w:rsid w:val="004767C4"/>
    <w:rsid w:val="004801AC"/>
    <w:rsid w:val="004817E4"/>
    <w:rsid w:val="004820EC"/>
    <w:rsid w:val="00482C6A"/>
    <w:rsid w:val="0048569A"/>
    <w:rsid w:val="004858E3"/>
    <w:rsid w:val="00485B64"/>
    <w:rsid w:val="00485FC6"/>
    <w:rsid w:val="00486A83"/>
    <w:rsid w:val="00486CB6"/>
    <w:rsid w:val="0048746B"/>
    <w:rsid w:val="004912A4"/>
    <w:rsid w:val="004914D0"/>
    <w:rsid w:val="004927B2"/>
    <w:rsid w:val="00493BFF"/>
    <w:rsid w:val="004952AF"/>
    <w:rsid w:val="00495B98"/>
    <w:rsid w:val="004A04AB"/>
    <w:rsid w:val="004A0516"/>
    <w:rsid w:val="004A0B3D"/>
    <w:rsid w:val="004A1450"/>
    <w:rsid w:val="004A2A46"/>
    <w:rsid w:val="004A44ED"/>
    <w:rsid w:val="004A4E88"/>
    <w:rsid w:val="004A5E15"/>
    <w:rsid w:val="004A670B"/>
    <w:rsid w:val="004B288A"/>
    <w:rsid w:val="004B5657"/>
    <w:rsid w:val="004B6104"/>
    <w:rsid w:val="004B686D"/>
    <w:rsid w:val="004B6BED"/>
    <w:rsid w:val="004C1BAB"/>
    <w:rsid w:val="004C2157"/>
    <w:rsid w:val="004C5700"/>
    <w:rsid w:val="004D4577"/>
    <w:rsid w:val="004D4A7D"/>
    <w:rsid w:val="004D74EE"/>
    <w:rsid w:val="004E17B8"/>
    <w:rsid w:val="004E3B5E"/>
    <w:rsid w:val="004E5679"/>
    <w:rsid w:val="004E5AA2"/>
    <w:rsid w:val="004E62A9"/>
    <w:rsid w:val="004F1DC7"/>
    <w:rsid w:val="004F3118"/>
    <w:rsid w:val="004F5784"/>
    <w:rsid w:val="00500709"/>
    <w:rsid w:val="00500BFA"/>
    <w:rsid w:val="00500D7B"/>
    <w:rsid w:val="00502B9B"/>
    <w:rsid w:val="0050350C"/>
    <w:rsid w:val="005049EC"/>
    <w:rsid w:val="00505CD1"/>
    <w:rsid w:val="00505DFE"/>
    <w:rsid w:val="0050678A"/>
    <w:rsid w:val="0050720D"/>
    <w:rsid w:val="00510D1A"/>
    <w:rsid w:val="00512B4E"/>
    <w:rsid w:val="00515641"/>
    <w:rsid w:val="00516168"/>
    <w:rsid w:val="0051732E"/>
    <w:rsid w:val="005206C0"/>
    <w:rsid w:val="00520CEC"/>
    <w:rsid w:val="00521234"/>
    <w:rsid w:val="00523EC7"/>
    <w:rsid w:val="00526898"/>
    <w:rsid w:val="00526F24"/>
    <w:rsid w:val="005271BC"/>
    <w:rsid w:val="00530CBB"/>
    <w:rsid w:val="005372B4"/>
    <w:rsid w:val="00537B96"/>
    <w:rsid w:val="00541616"/>
    <w:rsid w:val="00541A61"/>
    <w:rsid w:val="00542B0C"/>
    <w:rsid w:val="00544E69"/>
    <w:rsid w:val="00545401"/>
    <w:rsid w:val="00546E80"/>
    <w:rsid w:val="00546EFE"/>
    <w:rsid w:val="00550524"/>
    <w:rsid w:val="00550DC1"/>
    <w:rsid w:val="00553025"/>
    <w:rsid w:val="00554478"/>
    <w:rsid w:val="0055576F"/>
    <w:rsid w:val="0055637E"/>
    <w:rsid w:val="0055748F"/>
    <w:rsid w:val="00557C41"/>
    <w:rsid w:val="00560CA5"/>
    <w:rsid w:val="00563AD9"/>
    <w:rsid w:val="0056452B"/>
    <w:rsid w:val="00564E2A"/>
    <w:rsid w:val="0056524E"/>
    <w:rsid w:val="00572695"/>
    <w:rsid w:val="0057282C"/>
    <w:rsid w:val="005745AA"/>
    <w:rsid w:val="00574E4C"/>
    <w:rsid w:val="00575CFE"/>
    <w:rsid w:val="00576B59"/>
    <w:rsid w:val="00577D59"/>
    <w:rsid w:val="00580825"/>
    <w:rsid w:val="00581429"/>
    <w:rsid w:val="00581B44"/>
    <w:rsid w:val="005828B9"/>
    <w:rsid w:val="0058316E"/>
    <w:rsid w:val="005834B7"/>
    <w:rsid w:val="00583725"/>
    <w:rsid w:val="005842D1"/>
    <w:rsid w:val="00584BB0"/>
    <w:rsid w:val="0058521C"/>
    <w:rsid w:val="005858AA"/>
    <w:rsid w:val="00586132"/>
    <w:rsid w:val="00586DBE"/>
    <w:rsid w:val="0059035D"/>
    <w:rsid w:val="005920E4"/>
    <w:rsid w:val="00592265"/>
    <w:rsid w:val="0059354C"/>
    <w:rsid w:val="0059356A"/>
    <w:rsid w:val="005961A6"/>
    <w:rsid w:val="005A05ED"/>
    <w:rsid w:val="005A0664"/>
    <w:rsid w:val="005A09DC"/>
    <w:rsid w:val="005A2128"/>
    <w:rsid w:val="005A29AE"/>
    <w:rsid w:val="005A4803"/>
    <w:rsid w:val="005A576B"/>
    <w:rsid w:val="005A58CB"/>
    <w:rsid w:val="005A6559"/>
    <w:rsid w:val="005A7206"/>
    <w:rsid w:val="005A790B"/>
    <w:rsid w:val="005A7C42"/>
    <w:rsid w:val="005A7D08"/>
    <w:rsid w:val="005B1476"/>
    <w:rsid w:val="005B3D38"/>
    <w:rsid w:val="005B4B06"/>
    <w:rsid w:val="005B6112"/>
    <w:rsid w:val="005B6DF8"/>
    <w:rsid w:val="005C080A"/>
    <w:rsid w:val="005C2647"/>
    <w:rsid w:val="005C526F"/>
    <w:rsid w:val="005C5B91"/>
    <w:rsid w:val="005D3AE4"/>
    <w:rsid w:val="005D4119"/>
    <w:rsid w:val="005E1502"/>
    <w:rsid w:val="005E24E9"/>
    <w:rsid w:val="005E38B8"/>
    <w:rsid w:val="005E51D9"/>
    <w:rsid w:val="005E7A6C"/>
    <w:rsid w:val="005F0FA0"/>
    <w:rsid w:val="005F10CA"/>
    <w:rsid w:val="005F115F"/>
    <w:rsid w:val="005F5005"/>
    <w:rsid w:val="005F7C9F"/>
    <w:rsid w:val="005F7E1E"/>
    <w:rsid w:val="00600609"/>
    <w:rsid w:val="00600776"/>
    <w:rsid w:val="00602B4B"/>
    <w:rsid w:val="006043FF"/>
    <w:rsid w:val="00604788"/>
    <w:rsid w:val="0060577B"/>
    <w:rsid w:val="00605F2E"/>
    <w:rsid w:val="00607DA0"/>
    <w:rsid w:val="00610180"/>
    <w:rsid w:val="00612E0A"/>
    <w:rsid w:val="006137AB"/>
    <w:rsid w:val="00614EF0"/>
    <w:rsid w:val="006169F0"/>
    <w:rsid w:val="00617612"/>
    <w:rsid w:val="0061767D"/>
    <w:rsid w:val="006213E3"/>
    <w:rsid w:val="00621FAF"/>
    <w:rsid w:val="00622754"/>
    <w:rsid w:val="00623857"/>
    <w:rsid w:val="00623C9F"/>
    <w:rsid w:val="00630DAA"/>
    <w:rsid w:val="00632A95"/>
    <w:rsid w:val="00633F87"/>
    <w:rsid w:val="00635D60"/>
    <w:rsid w:val="00641AD0"/>
    <w:rsid w:val="0065307C"/>
    <w:rsid w:val="00653646"/>
    <w:rsid w:val="00653D74"/>
    <w:rsid w:val="00661661"/>
    <w:rsid w:val="00661D21"/>
    <w:rsid w:val="0066210C"/>
    <w:rsid w:val="0066221B"/>
    <w:rsid w:val="00662DFA"/>
    <w:rsid w:val="00663440"/>
    <w:rsid w:val="006645A0"/>
    <w:rsid w:val="0066543B"/>
    <w:rsid w:val="00666E61"/>
    <w:rsid w:val="006672BA"/>
    <w:rsid w:val="00667964"/>
    <w:rsid w:val="00672BE9"/>
    <w:rsid w:val="00673E98"/>
    <w:rsid w:val="0067489F"/>
    <w:rsid w:val="00674A34"/>
    <w:rsid w:val="00674CDF"/>
    <w:rsid w:val="0067529B"/>
    <w:rsid w:val="0067578D"/>
    <w:rsid w:val="006757EC"/>
    <w:rsid w:val="00675852"/>
    <w:rsid w:val="006777E3"/>
    <w:rsid w:val="006802D0"/>
    <w:rsid w:val="00682345"/>
    <w:rsid w:val="00684102"/>
    <w:rsid w:val="00685FE4"/>
    <w:rsid w:val="00686263"/>
    <w:rsid w:val="00686351"/>
    <w:rsid w:val="00692911"/>
    <w:rsid w:val="00693543"/>
    <w:rsid w:val="0069419D"/>
    <w:rsid w:val="00697468"/>
    <w:rsid w:val="00697871"/>
    <w:rsid w:val="00697FCC"/>
    <w:rsid w:val="006A0014"/>
    <w:rsid w:val="006A2FA0"/>
    <w:rsid w:val="006B0192"/>
    <w:rsid w:val="006B3EA6"/>
    <w:rsid w:val="006B4543"/>
    <w:rsid w:val="006B4EEC"/>
    <w:rsid w:val="006B524A"/>
    <w:rsid w:val="006B6509"/>
    <w:rsid w:val="006B69A9"/>
    <w:rsid w:val="006B6BFC"/>
    <w:rsid w:val="006B6F0F"/>
    <w:rsid w:val="006B78C3"/>
    <w:rsid w:val="006C1376"/>
    <w:rsid w:val="006C543F"/>
    <w:rsid w:val="006C71B4"/>
    <w:rsid w:val="006C76C9"/>
    <w:rsid w:val="006C7E16"/>
    <w:rsid w:val="006D04F9"/>
    <w:rsid w:val="006D3952"/>
    <w:rsid w:val="006D6BA7"/>
    <w:rsid w:val="006E3D45"/>
    <w:rsid w:val="006E431F"/>
    <w:rsid w:val="006E526E"/>
    <w:rsid w:val="006F06F4"/>
    <w:rsid w:val="006F2105"/>
    <w:rsid w:val="006F4732"/>
    <w:rsid w:val="006F7700"/>
    <w:rsid w:val="00701F70"/>
    <w:rsid w:val="00702A93"/>
    <w:rsid w:val="00704069"/>
    <w:rsid w:val="00704782"/>
    <w:rsid w:val="00704E22"/>
    <w:rsid w:val="00705281"/>
    <w:rsid w:val="00705801"/>
    <w:rsid w:val="00706FD1"/>
    <w:rsid w:val="00707488"/>
    <w:rsid w:val="0070755E"/>
    <w:rsid w:val="007139A9"/>
    <w:rsid w:val="00715FE6"/>
    <w:rsid w:val="00716849"/>
    <w:rsid w:val="00716DBD"/>
    <w:rsid w:val="007227DD"/>
    <w:rsid w:val="00723E4C"/>
    <w:rsid w:val="00724EF4"/>
    <w:rsid w:val="00724EFC"/>
    <w:rsid w:val="0072628C"/>
    <w:rsid w:val="00730B03"/>
    <w:rsid w:val="00734F19"/>
    <w:rsid w:val="00736556"/>
    <w:rsid w:val="00740802"/>
    <w:rsid w:val="0074186C"/>
    <w:rsid w:val="00742A08"/>
    <w:rsid w:val="00743812"/>
    <w:rsid w:val="007451B7"/>
    <w:rsid w:val="00745260"/>
    <w:rsid w:val="007512ED"/>
    <w:rsid w:val="00753A2C"/>
    <w:rsid w:val="00753B06"/>
    <w:rsid w:val="00754AEE"/>
    <w:rsid w:val="00756C0A"/>
    <w:rsid w:val="00757367"/>
    <w:rsid w:val="007620E7"/>
    <w:rsid w:val="007624F1"/>
    <w:rsid w:val="00762F92"/>
    <w:rsid w:val="00763CF1"/>
    <w:rsid w:val="007645D3"/>
    <w:rsid w:val="007650FD"/>
    <w:rsid w:val="0076510B"/>
    <w:rsid w:val="007652AE"/>
    <w:rsid w:val="00765DB5"/>
    <w:rsid w:val="00766157"/>
    <w:rsid w:val="007667C9"/>
    <w:rsid w:val="007736F5"/>
    <w:rsid w:val="007750CE"/>
    <w:rsid w:val="00775A0C"/>
    <w:rsid w:val="00777572"/>
    <w:rsid w:val="00777D1B"/>
    <w:rsid w:val="0078029B"/>
    <w:rsid w:val="00782093"/>
    <w:rsid w:val="00782F8E"/>
    <w:rsid w:val="007843A0"/>
    <w:rsid w:val="00784A78"/>
    <w:rsid w:val="00785A6B"/>
    <w:rsid w:val="00785C19"/>
    <w:rsid w:val="007908E9"/>
    <w:rsid w:val="007913E1"/>
    <w:rsid w:val="0079152D"/>
    <w:rsid w:val="00792568"/>
    <w:rsid w:val="00792AF0"/>
    <w:rsid w:val="007942B0"/>
    <w:rsid w:val="00796E84"/>
    <w:rsid w:val="00797365"/>
    <w:rsid w:val="007975DA"/>
    <w:rsid w:val="00797699"/>
    <w:rsid w:val="00797FD6"/>
    <w:rsid w:val="007A02DC"/>
    <w:rsid w:val="007A2638"/>
    <w:rsid w:val="007A2BCE"/>
    <w:rsid w:val="007A41F5"/>
    <w:rsid w:val="007A441B"/>
    <w:rsid w:val="007A5D2A"/>
    <w:rsid w:val="007A68DC"/>
    <w:rsid w:val="007A739B"/>
    <w:rsid w:val="007B2F69"/>
    <w:rsid w:val="007B405B"/>
    <w:rsid w:val="007B474F"/>
    <w:rsid w:val="007B4817"/>
    <w:rsid w:val="007B49EE"/>
    <w:rsid w:val="007B5571"/>
    <w:rsid w:val="007B5873"/>
    <w:rsid w:val="007B6784"/>
    <w:rsid w:val="007C0090"/>
    <w:rsid w:val="007C0CEB"/>
    <w:rsid w:val="007C3D9D"/>
    <w:rsid w:val="007C6D4E"/>
    <w:rsid w:val="007C77E2"/>
    <w:rsid w:val="007C793D"/>
    <w:rsid w:val="007C7C04"/>
    <w:rsid w:val="007D0AC8"/>
    <w:rsid w:val="007D0C48"/>
    <w:rsid w:val="007D3DA1"/>
    <w:rsid w:val="007D5628"/>
    <w:rsid w:val="007D585A"/>
    <w:rsid w:val="007D6746"/>
    <w:rsid w:val="007E1891"/>
    <w:rsid w:val="007E37BB"/>
    <w:rsid w:val="007E37CD"/>
    <w:rsid w:val="007E68ED"/>
    <w:rsid w:val="007E6EAE"/>
    <w:rsid w:val="007F1155"/>
    <w:rsid w:val="007F426A"/>
    <w:rsid w:val="007F4B38"/>
    <w:rsid w:val="007F5E14"/>
    <w:rsid w:val="007F6E6B"/>
    <w:rsid w:val="007F7EA7"/>
    <w:rsid w:val="0080007E"/>
    <w:rsid w:val="00801229"/>
    <w:rsid w:val="00801778"/>
    <w:rsid w:val="00801EB9"/>
    <w:rsid w:val="008030B4"/>
    <w:rsid w:val="00804654"/>
    <w:rsid w:val="00804B40"/>
    <w:rsid w:val="00807E4A"/>
    <w:rsid w:val="008117FA"/>
    <w:rsid w:val="00812B5C"/>
    <w:rsid w:val="00813AA0"/>
    <w:rsid w:val="00814C4A"/>
    <w:rsid w:val="008152FD"/>
    <w:rsid w:val="00816B2A"/>
    <w:rsid w:val="00816BC9"/>
    <w:rsid w:val="00816CE8"/>
    <w:rsid w:val="00817190"/>
    <w:rsid w:val="008176F6"/>
    <w:rsid w:val="0082023F"/>
    <w:rsid w:val="008222DD"/>
    <w:rsid w:val="00822C41"/>
    <w:rsid w:val="00824606"/>
    <w:rsid w:val="008252FD"/>
    <w:rsid w:val="008253D6"/>
    <w:rsid w:val="00826186"/>
    <w:rsid w:val="00827A2F"/>
    <w:rsid w:val="008327D9"/>
    <w:rsid w:val="00832BDE"/>
    <w:rsid w:val="0083343A"/>
    <w:rsid w:val="00834EEC"/>
    <w:rsid w:val="008354BA"/>
    <w:rsid w:val="00835A2F"/>
    <w:rsid w:val="0083603E"/>
    <w:rsid w:val="00836EFF"/>
    <w:rsid w:val="0083756A"/>
    <w:rsid w:val="00837729"/>
    <w:rsid w:val="008407B7"/>
    <w:rsid w:val="00840C9D"/>
    <w:rsid w:val="008428D2"/>
    <w:rsid w:val="008447DC"/>
    <w:rsid w:val="0084662C"/>
    <w:rsid w:val="008470AF"/>
    <w:rsid w:val="00851F40"/>
    <w:rsid w:val="00852936"/>
    <w:rsid w:val="00853F6F"/>
    <w:rsid w:val="00854031"/>
    <w:rsid w:val="00854BB5"/>
    <w:rsid w:val="008561D7"/>
    <w:rsid w:val="00856635"/>
    <w:rsid w:val="00857351"/>
    <w:rsid w:val="008575B7"/>
    <w:rsid w:val="00860CE6"/>
    <w:rsid w:val="00860F8E"/>
    <w:rsid w:val="00861298"/>
    <w:rsid w:val="00861B31"/>
    <w:rsid w:val="0086283B"/>
    <w:rsid w:val="00862A7C"/>
    <w:rsid w:val="00862B9E"/>
    <w:rsid w:val="00862D13"/>
    <w:rsid w:val="00863926"/>
    <w:rsid w:val="00863BFF"/>
    <w:rsid w:val="0086422E"/>
    <w:rsid w:val="008646D2"/>
    <w:rsid w:val="00864A89"/>
    <w:rsid w:val="00865854"/>
    <w:rsid w:val="00866E34"/>
    <w:rsid w:val="008715F3"/>
    <w:rsid w:val="00872E31"/>
    <w:rsid w:val="00874754"/>
    <w:rsid w:val="008756AA"/>
    <w:rsid w:val="00875725"/>
    <w:rsid w:val="008766DA"/>
    <w:rsid w:val="00876707"/>
    <w:rsid w:val="008772D4"/>
    <w:rsid w:val="00881312"/>
    <w:rsid w:val="008816E5"/>
    <w:rsid w:val="00883294"/>
    <w:rsid w:val="00884B5F"/>
    <w:rsid w:val="00890F14"/>
    <w:rsid w:val="00892D7B"/>
    <w:rsid w:val="008943F5"/>
    <w:rsid w:val="008A09AE"/>
    <w:rsid w:val="008A1087"/>
    <w:rsid w:val="008A3607"/>
    <w:rsid w:val="008A438B"/>
    <w:rsid w:val="008A465F"/>
    <w:rsid w:val="008A6418"/>
    <w:rsid w:val="008A6AEB"/>
    <w:rsid w:val="008A7685"/>
    <w:rsid w:val="008A782D"/>
    <w:rsid w:val="008B1114"/>
    <w:rsid w:val="008B1ACD"/>
    <w:rsid w:val="008B33C3"/>
    <w:rsid w:val="008B4E59"/>
    <w:rsid w:val="008B5320"/>
    <w:rsid w:val="008B53B0"/>
    <w:rsid w:val="008B5A9F"/>
    <w:rsid w:val="008B5AF4"/>
    <w:rsid w:val="008B6CBD"/>
    <w:rsid w:val="008B793A"/>
    <w:rsid w:val="008C132B"/>
    <w:rsid w:val="008C1351"/>
    <w:rsid w:val="008C1FB1"/>
    <w:rsid w:val="008C2F8C"/>
    <w:rsid w:val="008C3B3E"/>
    <w:rsid w:val="008C4A67"/>
    <w:rsid w:val="008C536A"/>
    <w:rsid w:val="008C717E"/>
    <w:rsid w:val="008D090E"/>
    <w:rsid w:val="008D517A"/>
    <w:rsid w:val="008D76F7"/>
    <w:rsid w:val="008E5F26"/>
    <w:rsid w:val="008E6043"/>
    <w:rsid w:val="008E6A6A"/>
    <w:rsid w:val="008E6E42"/>
    <w:rsid w:val="008E7624"/>
    <w:rsid w:val="008E7FD5"/>
    <w:rsid w:val="008F121C"/>
    <w:rsid w:val="008F1823"/>
    <w:rsid w:val="008F198C"/>
    <w:rsid w:val="008F20CB"/>
    <w:rsid w:val="008F35B8"/>
    <w:rsid w:val="008F386F"/>
    <w:rsid w:val="008F4FE8"/>
    <w:rsid w:val="008F5516"/>
    <w:rsid w:val="0090059B"/>
    <w:rsid w:val="009069C5"/>
    <w:rsid w:val="00907E50"/>
    <w:rsid w:val="009126E2"/>
    <w:rsid w:val="00913066"/>
    <w:rsid w:val="00913946"/>
    <w:rsid w:val="009163CC"/>
    <w:rsid w:val="00916F2E"/>
    <w:rsid w:val="00916F35"/>
    <w:rsid w:val="009177B2"/>
    <w:rsid w:val="009219F6"/>
    <w:rsid w:val="00922202"/>
    <w:rsid w:val="00924A2B"/>
    <w:rsid w:val="009274CC"/>
    <w:rsid w:val="009300CC"/>
    <w:rsid w:val="00930F80"/>
    <w:rsid w:val="00931BD7"/>
    <w:rsid w:val="00932BE9"/>
    <w:rsid w:val="00936D44"/>
    <w:rsid w:val="00940B97"/>
    <w:rsid w:val="009419E4"/>
    <w:rsid w:val="009425F5"/>
    <w:rsid w:val="00942C9F"/>
    <w:rsid w:val="009441D7"/>
    <w:rsid w:val="0094535B"/>
    <w:rsid w:val="00945C29"/>
    <w:rsid w:val="00947A49"/>
    <w:rsid w:val="00947CC4"/>
    <w:rsid w:val="0095067A"/>
    <w:rsid w:val="00951803"/>
    <w:rsid w:val="00951C5C"/>
    <w:rsid w:val="009520FB"/>
    <w:rsid w:val="0095255F"/>
    <w:rsid w:val="00953AD2"/>
    <w:rsid w:val="00954F98"/>
    <w:rsid w:val="00957CBE"/>
    <w:rsid w:val="009607DB"/>
    <w:rsid w:val="009609F2"/>
    <w:rsid w:val="00960F65"/>
    <w:rsid w:val="0096116A"/>
    <w:rsid w:val="0096223A"/>
    <w:rsid w:val="00965B87"/>
    <w:rsid w:val="00967DD8"/>
    <w:rsid w:val="009701A9"/>
    <w:rsid w:val="00971010"/>
    <w:rsid w:val="009813DC"/>
    <w:rsid w:val="00983540"/>
    <w:rsid w:val="00984076"/>
    <w:rsid w:val="009841E0"/>
    <w:rsid w:val="00984A4E"/>
    <w:rsid w:val="0098586D"/>
    <w:rsid w:val="0098723B"/>
    <w:rsid w:val="00991089"/>
    <w:rsid w:val="00991554"/>
    <w:rsid w:val="0099332E"/>
    <w:rsid w:val="009936B3"/>
    <w:rsid w:val="009940EE"/>
    <w:rsid w:val="00995CE6"/>
    <w:rsid w:val="009A1C5F"/>
    <w:rsid w:val="009A453A"/>
    <w:rsid w:val="009A6B30"/>
    <w:rsid w:val="009B0C45"/>
    <w:rsid w:val="009B2643"/>
    <w:rsid w:val="009B3080"/>
    <w:rsid w:val="009B4582"/>
    <w:rsid w:val="009B7F97"/>
    <w:rsid w:val="009C2941"/>
    <w:rsid w:val="009C3984"/>
    <w:rsid w:val="009C5487"/>
    <w:rsid w:val="009C597D"/>
    <w:rsid w:val="009D0904"/>
    <w:rsid w:val="009D32F6"/>
    <w:rsid w:val="009D4A6F"/>
    <w:rsid w:val="009D616D"/>
    <w:rsid w:val="009D6CAB"/>
    <w:rsid w:val="009D722B"/>
    <w:rsid w:val="009E1DED"/>
    <w:rsid w:val="009E20EC"/>
    <w:rsid w:val="009E33C1"/>
    <w:rsid w:val="009E3712"/>
    <w:rsid w:val="009E66F8"/>
    <w:rsid w:val="009E7C3F"/>
    <w:rsid w:val="009F0B87"/>
    <w:rsid w:val="009F18DB"/>
    <w:rsid w:val="009F3CCC"/>
    <w:rsid w:val="009F5348"/>
    <w:rsid w:val="009F6378"/>
    <w:rsid w:val="00A0087D"/>
    <w:rsid w:val="00A01E93"/>
    <w:rsid w:val="00A02614"/>
    <w:rsid w:val="00A035BE"/>
    <w:rsid w:val="00A07298"/>
    <w:rsid w:val="00A1000C"/>
    <w:rsid w:val="00A12FEC"/>
    <w:rsid w:val="00A14A7A"/>
    <w:rsid w:val="00A15267"/>
    <w:rsid w:val="00A15562"/>
    <w:rsid w:val="00A15628"/>
    <w:rsid w:val="00A1627C"/>
    <w:rsid w:val="00A16384"/>
    <w:rsid w:val="00A16BC9"/>
    <w:rsid w:val="00A17230"/>
    <w:rsid w:val="00A17294"/>
    <w:rsid w:val="00A1737F"/>
    <w:rsid w:val="00A17EAE"/>
    <w:rsid w:val="00A20701"/>
    <w:rsid w:val="00A2384D"/>
    <w:rsid w:val="00A23BFE"/>
    <w:rsid w:val="00A244D1"/>
    <w:rsid w:val="00A270A8"/>
    <w:rsid w:val="00A27741"/>
    <w:rsid w:val="00A279F8"/>
    <w:rsid w:val="00A27E8C"/>
    <w:rsid w:val="00A27F82"/>
    <w:rsid w:val="00A3017E"/>
    <w:rsid w:val="00A302DE"/>
    <w:rsid w:val="00A311CE"/>
    <w:rsid w:val="00A314CB"/>
    <w:rsid w:val="00A3227B"/>
    <w:rsid w:val="00A3332C"/>
    <w:rsid w:val="00A3605F"/>
    <w:rsid w:val="00A360BC"/>
    <w:rsid w:val="00A360FD"/>
    <w:rsid w:val="00A41D30"/>
    <w:rsid w:val="00A429BA"/>
    <w:rsid w:val="00A42DFB"/>
    <w:rsid w:val="00A43CF8"/>
    <w:rsid w:val="00A4438F"/>
    <w:rsid w:val="00A45749"/>
    <w:rsid w:val="00A505F1"/>
    <w:rsid w:val="00A51D61"/>
    <w:rsid w:val="00A54022"/>
    <w:rsid w:val="00A60260"/>
    <w:rsid w:val="00A62DE9"/>
    <w:rsid w:val="00A642B2"/>
    <w:rsid w:val="00A64849"/>
    <w:rsid w:val="00A66E66"/>
    <w:rsid w:val="00A72D99"/>
    <w:rsid w:val="00A74346"/>
    <w:rsid w:val="00A74A78"/>
    <w:rsid w:val="00A75024"/>
    <w:rsid w:val="00A751D1"/>
    <w:rsid w:val="00A75A51"/>
    <w:rsid w:val="00A75BA8"/>
    <w:rsid w:val="00A76132"/>
    <w:rsid w:val="00A80996"/>
    <w:rsid w:val="00A82C86"/>
    <w:rsid w:val="00A84AAF"/>
    <w:rsid w:val="00A91FC7"/>
    <w:rsid w:val="00A962C0"/>
    <w:rsid w:val="00A97DEC"/>
    <w:rsid w:val="00AA19F0"/>
    <w:rsid w:val="00AA2335"/>
    <w:rsid w:val="00AA524C"/>
    <w:rsid w:val="00AA56AF"/>
    <w:rsid w:val="00AA7383"/>
    <w:rsid w:val="00AB158D"/>
    <w:rsid w:val="00AB4A9F"/>
    <w:rsid w:val="00AB5258"/>
    <w:rsid w:val="00AB5502"/>
    <w:rsid w:val="00AB7278"/>
    <w:rsid w:val="00AB766F"/>
    <w:rsid w:val="00AC3E30"/>
    <w:rsid w:val="00AC63E2"/>
    <w:rsid w:val="00AD07FB"/>
    <w:rsid w:val="00AD1131"/>
    <w:rsid w:val="00AD14BD"/>
    <w:rsid w:val="00AD1C2F"/>
    <w:rsid w:val="00AD207A"/>
    <w:rsid w:val="00AD6E59"/>
    <w:rsid w:val="00AD751E"/>
    <w:rsid w:val="00AE3445"/>
    <w:rsid w:val="00AE3485"/>
    <w:rsid w:val="00AE34CB"/>
    <w:rsid w:val="00AF03B8"/>
    <w:rsid w:val="00AF6296"/>
    <w:rsid w:val="00B01B3E"/>
    <w:rsid w:val="00B030C1"/>
    <w:rsid w:val="00B0532B"/>
    <w:rsid w:val="00B07CA0"/>
    <w:rsid w:val="00B13CF5"/>
    <w:rsid w:val="00B13F66"/>
    <w:rsid w:val="00B140B2"/>
    <w:rsid w:val="00B148C3"/>
    <w:rsid w:val="00B14AC5"/>
    <w:rsid w:val="00B1576E"/>
    <w:rsid w:val="00B160C6"/>
    <w:rsid w:val="00B1615C"/>
    <w:rsid w:val="00B175C2"/>
    <w:rsid w:val="00B17B19"/>
    <w:rsid w:val="00B20222"/>
    <w:rsid w:val="00B21305"/>
    <w:rsid w:val="00B226E7"/>
    <w:rsid w:val="00B231CE"/>
    <w:rsid w:val="00B26C65"/>
    <w:rsid w:val="00B26F62"/>
    <w:rsid w:val="00B272A8"/>
    <w:rsid w:val="00B30B0F"/>
    <w:rsid w:val="00B32E58"/>
    <w:rsid w:val="00B340C1"/>
    <w:rsid w:val="00B34B6A"/>
    <w:rsid w:val="00B35541"/>
    <w:rsid w:val="00B35CCE"/>
    <w:rsid w:val="00B36146"/>
    <w:rsid w:val="00B3701B"/>
    <w:rsid w:val="00B37578"/>
    <w:rsid w:val="00B376D8"/>
    <w:rsid w:val="00B37F18"/>
    <w:rsid w:val="00B40069"/>
    <w:rsid w:val="00B40545"/>
    <w:rsid w:val="00B41B6F"/>
    <w:rsid w:val="00B45BE7"/>
    <w:rsid w:val="00B45D1D"/>
    <w:rsid w:val="00B474CE"/>
    <w:rsid w:val="00B4750E"/>
    <w:rsid w:val="00B50528"/>
    <w:rsid w:val="00B52DF9"/>
    <w:rsid w:val="00B53920"/>
    <w:rsid w:val="00B53949"/>
    <w:rsid w:val="00B575B8"/>
    <w:rsid w:val="00B57904"/>
    <w:rsid w:val="00B6038B"/>
    <w:rsid w:val="00B61D65"/>
    <w:rsid w:val="00B62112"/>
    <w:rsid w:val="00B62CC3"/>
    <w:rsid w:val="00B62E91"/>
    <w:rsid w:val="00B63069"/>
    <w:rsid w:val="00B64BE7"/>
    <w:rsid w:val="00B64CCB"/>
    <w:rsid w:val="00B65F58"/>
    <w:rsid w:val="00B66288"/>
    <w:rsid w:val="00B66DA6"/>
    <w:rsid w:val="00B67DAD"/>
    <w:rsid w:val="00B70509"/>
    <w:rsid w:val="00B71180"/>
    <w:rsid w:val="00B721CD"/>
    <w:rsid w:val="00B73A65"/>
    <w:rsid w:val="00B754BF"/>
    <w:rsid w:val="00B76D1C"/>
    <w:rsid w:val="00B77082"/>
    <w:rsid w:val="00B8128C"/>
    <w:rsid w:val="00B81D8C"/>
    <w:rsid w:val="00B82735"/>
    <w:rsid w:val="00B83BFD"/>
    <w:rsid w:val="00B83D3D"/>
    <w:rsid w:val="00B84A89"/>
    <w:rsid w:val="00B91332"/>
    <w:rsid w:val="00B91AF6"/>
    <w:rsid w:val="00B91C28"/>
    <w:rsid w:val="00B9504F"/>
    <w:rsid w:val="00B95225"/>
    <w:rsid w:val="00B9724B"/>
    <w:rsid w:val="00B97E60"/>
    <w:rsid w:val="00BA00BF"/>
    <w:rsid w:val="00BA0D93"/>
    <w:rsid w:val="00BA252B"/>
    <w:rsid w:val="00BA31C5"/>
    <w:rsid w:val="00BA3F73"/>
    <w:rsid w:val="00BA4BF6"/>
    <w:rsid w:val="00BA55D3"/>
    <w:rsid w:val="00BA6770"/>
    <w:rsid w:val="00BB090F"/>
    <w:rsid w:val="00BB3534"/>
    <w:rsid w:val="00BB501F"/>
    <w:rsid w:val="00BB58F7"/>
    <w:rsid w:val="00BB5A71"/>
    <w:rsid w:val="00BB5D9E"/>
    <w:rsid w:val="00BB7DD3"/>
    <w:rsid w:val="00BC24C3"/>
    <w:rsid w:val="00BC2563"/>
    <w:rsid w:val="00BC26F0"/>
    <w:rsid w:val="00BC2F29"/>
    <w:rsid w:val="00BC3E09"/>
    <w:rsid w:val="00BC40BB"/>
    <w:rsid w:val="00BD03D9"/>
    <w:rsid w:val="00BD07A2"/>
    <w:rsid w:val="00BE0AB3"/>
    <w:rsid w:val="00BE183F"/>
    <w:rsid w:val="00BE1DDC"/>
    <w:rsid w:val="00BE67D5"/>
    <w:rsid w:val="00BE7530"/>
    <w:rsid w:val="00BF2FB5"/>
    <w:rsid w:val="00BF30C8"/>
    <w:rsid w:val="00BF3197"/>
    <w:rsid w:val="00BF4208"/>
    <w:rsid w:val="00BF53E4"/>
    <w:rsid w:val="00BF6291"/>
    <w:rsid w:val="00BF6AAA"/>
    <w:rsid w:val="00BF788B"/>
    <w:rsid w:val="00C06E5B"/>
    <w:rsid w:val="00C106A2"/>
    <w:rsid w:val="00C10A05"/>
    <w:rsid w:val="00C110A7"/>
    <w:rsid w:val="00C1549B"/>
    <w:rsid w:val="00C156C4"/>
    <w:rsid w:val="00C15D78"/>
    <w:rsid w:val="00C16832"/>
    <w:rsid w:val="00C17040"/>
    <w:rsid w:val="00C21F27"/>
    <w:rsid w:val="00C23A43"/>
    <w:rsid w:val="00C248A9"/>
    <w:rsid w:val="00C2629D"/>
    <w:rsid w:val="00C26D6C"/>
    <w:rsid w:val="00C3098D"/>
    <w:rsid w:val="00C3230A"/>
    <w:rsid w:val="00C334AE"/>
    <w:rsid w:val="00C3696D"/>
    <w:rsid w:val="00C369F6"/>
    <w:rsid w:val="00C40816"/>
    <w:rsid w:val="00C4082B"/>
    <w:rsid w:val="00C40CB3"/>
    <w:rsid w:val="00C43870"/>
    <w:rsid w:val="00C43F27"/>
    <w:rsid w:val="00C44D3D"/>
    <w:rsid w:val="00C4597A"/>
    <w:rsid w:val="00C46173"/>
    <w:rsid w:val="00C465D2"/>
    <w:rsid w:val="00C46BCD"/>
    <w:rsid w:val="00C46C4D"/>
    <w:rsid w:val="00C47D48"/>
    <w:rsid w:val="00C51769"/>
    <w:rsid w:val="00C532C8"/>
    <w:rsid w:val="00C553C1"/>
    <w:rsid w:val="00C55B6D"/>
    <w:rsid w:val="00C56192"/>
    <w:rsid w:val="00C5682E"/>
    <w:rsid w:val="00C57644"/>
    <w:rsid w:val="00C63046"/>
    <w:rsid w:val="00C63195"/>
    <w:rsid w:val="00C63E76"/>
    <w:rsid w:val="00C66001"/>
    <w:rsid w:val="00C661FD"/>
    <w:rsid w:val="00C67198"/>
    <w:rsid w:val="00C74943"/>
    <w:rsid w:val="00C75A78"/>
    <w:rsid w:val="00C76BF6"/>
    <w:rsid w:val="00C80CDA"/>
    <w:rsid w:val="00C82B96"/>
    <w:rsid w:val="00C835D3"/>
    <w:rsid w:val="00C83E11"/>
    <w:rsid w:val="00C84E4D"/>
    <w:rsid w:val="00C85CEF"/>
    <w:rsid w:val="00C85CFB"/>
    <w:rsid w:val="00C92115"/>
    <w:rsid w:val="00C92427"/>
    <w:rsid w:val="00C95BF3"/>
    <w:rsid w:val="00C96179"/>
    <w:rsid w:val="00CA29C2"/>
    <w:rsid w:val="00CA3717"/>
    <w:rsid w:val="00CA4EAD"/>
    <w:rsid w:val="00CA4ECB"/>
    <w:rsid w:val="00CA5E5A"/>
    <w:rsid w:val="00CA665B"/>
    <w:rsid w:val="00CB21B8"/>
    <w:rsid w:val="00CB271E"/>
    <w:rsid w:val="00CB39C3"/>
    <w:rsid w:val="00CB4854"/>
    <w:rsid w:val="00CB4916"/>
    <w:rsid w:val="00CB615A"/>
    <w:rsid w:val="00CB6B4B"/>
    <w:rsid w:val="00CB6EBF"/>
    <w:rsid w:val="00CC1190"/>
    <w:rsid w:val="00CC1BA7"/>
    <w:rsid w:val="00CC2CD6"/>
    <w:rsid w:val="00CC4871"/>
    <w:rsid w:val="00CC543D"/>
    <w:rsid w:val="00CC68B5"/>
    <w:rsid w:val="00CC7B68"/>
    <w:rsid w:val="00CD0586"/>
    <w:rsid w:val="00CD14CD"/>
    <w:rsid w:val="00CD3BA6"/>
    <w:rsid w:val="00CD66CE"/>
    <w:rsid w:val="00CD786F"/>
    <w:rsid w:val="00CE16D3"/>
    <w:rsid w:val="00CE22EC"/>
    <w:rsid w:val="00CF14C9"/>
    <w:rsid w:val="00CF24FF"/>
    <w:rsid w:val="00CF2E8D"/>
    <w:rsid w:val="00CF67E0"/>
    <w:rsid w:val="00CF6EE6"/>
    <w:rsid w:val="00D011FE"/>
    <w:rsid w:val="00D05E1E"/>
    <w:rsid w:val="00D12B7B"/>
    <w:rsid w:val="00D1371B"/>
    <w:rsid w:val="00D1443C"/>
    <w:rsid w:val="00D15E01"/>
    <w:rsid w:val="00D175B1"/>
    <w:rsid w:val="00D20094"/>
    <w:rsid w:val="00D2011E"/>
    <w:rsid w:val="00D2085C"/>
    <w:rsid w:val="00D2460D"/>
    <w:rsid w:val="00D24D81"/>
    <w:rsid w:val="00D2552F"/>
    <w:rsid w:val="00D256F5"/>
    <w:rsid w:val="00D34A30"/>
    <w:rsid w:val="00D35FBF"/>
    <w:rsid w:val="00D40DE7"/>
    <w:rsid w:val="00D42AEE"/>
    <w:rsid w:val="00D42BD1"/>
    <w:rsid w:val="00D431BA"/>
    <w:rsid w:val="00D4325C"/>
    <w:rsid w:val="00D43E5D"/>
    <w:rsid w:val="00D46E55"/>
    <w:rsid w:val="00D4717F"/>
    <w:rsid w:val="00D52A41"/>
    <w:rsid w:val="00D52D88"/>
    <w:rsid w:val="00D53A56"/>
    <w:rsid w:val="00D5449D"/>
    <w:rsid w:val="00D549F7"/>
    <w:rsid w:val="00D54EDA"/>
    <w:rsid w:val="00D565D2"/>
    <w:rsid w:val="00D60B94"/>
    <w:rsid w:val="00D61004"/>
    <w:rsid w:val="00D61A09"/>
    <w:rsid w:val="00D62706"/>
    <w:rsid w:val="00D634E3"/>
    <w:rsid w:val="00D65850"/>
    <w:rsid w:val="00D65D98"/>
    <w:rsid w:val="00D674A9"/>
    <w:rsid w:val="00D71408"/>
    <w:rsid w:val="00D715C4"/>
    <w:rsid w:val="00D73AC9"/>
    <w:rsid w:val="00D75502"/>
    <w:rsid w:val="00D76BDC"/>
    <w:rsid w:val="00D76F1E"/>
    <w:rsid w:val="00D809C7"/>
    <w:rsid w:val="00D80E51"/>
    <w:rsid w:val="00D80FF1"/>
    <w:rsid w:val="00D81B7B"/>
    <w:rsid w:val="00D84B53"/>
    <w:rsid w:val="00D85B95"/>
    <w:rsid w:val="00D86850"/>
    <w:rsid w:val="00D869EA"/>
    <w:rsid w:val="00D91536"/>
    <w:rsid w:val="00D92A7B"/>
    <w:rsid w:val="00D9364B"/>
    <w:rsid w:val="00D94CC1"/>
    <w:rsid w:val="00DA0AF5"/>
    <w:rsid w:val="00DA1245"/>
    <w:rsid w:val="00DA31CE"/>
    <w:rsid w:val="00DA34F4"/>
    <w:rsid w:val="00DA3B64"/>
    <w:rsid w:val="00DA42DE"/>
    <w:rsid w:val="00DA4AA2"/>
    <w:rsid w:val="00DA4EB9"/>
    <w:rsid w:val="00DA6224"/>
    <w:rsid w:val="00DA69DA"/>
    <w:rsid w:val="00DA72E9"/>
    <w:rsid w:val="00DA769D"/>
    <w:rsid w:val="00DB1FEA"/>
    <w:rsid w:val="00DB30A9"/>
    <w:rsid w:val="00DB4FA1"/>
    <w:rsid w:val="00DC406F"/>
    <w:rsid w:val="00DC5014"/>
    <w:rsid w:val="00DC5EF8"/>
    <w:rsid w:val="00DC6A66"/>
    <w:rsid w:val="00DC7DDF"/>
    <w:rsid w:val="00DD0F3D"/>
    <w:rsid w:val="00DD1C6E"/>
    <w:rsid w:val="00DD22DD"/>
    <w:rsid w:val="00DD3178"/>
    <w:rsid w:val="00DD31C5"/>
    <w:rsid w:val="00DD4C0D"/>
    <w:rsid w:val="00DD6A2A"/>
    <w:rsid w:val="00DD7433"/>
    <w:rsid w:val="00DD776A"/>
    <w:rsid w:val="00DE3DCA"/>
    <w:rsid w:val="00DE4BE6"/>
    <w:rsid w:val="00DE5B4E"/>
    <w:rsid w:val="00DE6ED8"/>
    <w:rsid w:val="00DE7B11"/>
    <w:rsid w:val="00DF09F6"/>
    <w:rsid w:val="00DF2A1D"/>
    <w:rsid w:val="00DF3F24"/>
    <w:rsid w:val="00DF4035"/>
    <w:rsid w:val="00DF5DCD"/>
    <w:rsid w:val="00DF5F56"/>
    <w:rsid w:val="00E0100D"/>
    <w:rsid w:val="00E01A5C"/>
    <w:rsid w:val="00E02B61"/>
    <w:rsid w:val="00E03D49"/>
    <w:rsid w:val="00E04E38"/>
    <w:rsid w:val="00E05151"/>
    <w:rsid w:val="00E06371"/>
    <w:rsid w:val="00E06A79"/>
    <w:rsid w:val="00E0746C"/>
    <w:rsid w:val="00E07EC9"/>
    <w:rsid w:val="00E101F1"/>
    <w:rsid w:val="00E12384"/>
    <w:rsid w:val="00E1257E"/>
    <w:rsid w:val="00E131AA"/>
    <w:rsid w:val="00E14998"/>
    <w:rsid w:val="00E14DB8"/>
    <w:rsid w:val="00E14F21"/>
    <w:rsid w:val="00E151BF"/>
    <w:rsid w:val="00E17D33"/>
    <w:rsid w:val="00E202FF"/>
    <w:rsid w:val="00E2058C"/>
    <w:rsid w:val="00E20768"/>
    <w:rsid w:val="00E20A0B"/>
    <w:rsid w:val="00E2131F"/>
    <w:rsid w:val="00E21CDA"/>
    <w:rsid w:val="00E2200D"/>
    <w:rsid w:val="00E256C0"/>
    <w:rsid w:val="00E25992"/>
    <w:rsid w:val="00E26B6F"/>
    <w:rsid w:val="00E26FBF"/>
    <w:rsid w:val="00E27D14"/>
    <w:rsid w:val="00E3087A"/>
    <w:rsid w:val="00E3289C"/>
    <w:rsid w:val="00E32FFF"/>
    <w:rsid w:val="00E35235"/>
    <w:rsid w:val="00E35B60"/>
    <w:rsid w:val="00E4055B"/>
    <w:rsid w:val="00E449AE"/>
    <w:rsid w:val="00E44B18"/>
    <w:rsid w:val="00E44DAE"/>
    <w:rsid w:val="00E524B0"/>
    <w:rsid w:val="00E527D3"/>
    <w:rsid w:val="00E531B9"/>
    <w:rsid w:val="00E536CA"/>
    <w:rsid w:val="00E5436F"/>
    <w:rsid w:val="00E54A01"/>
    <w:rsid w:val="00E54D19"/>
    <w:rsid w:val="00E60AC2"/>
    <w:rsid w:val="00E60B21"/>
    <w:rsid w:val="00E61987"/>
    <w:rsid w:val="00E6206D"/>
    <w:rsid w:val="00E65D2A"/>
    <w:rsid w:val="00E66DE2"/>
    <w:rsid w:val="00E67151"/>
    <w:rsid w:val="00E706C3"/>
    <w:rsid w:val="00E74122"/>
    <w:rsid w:val="00E757DA"/>
    <w:rsid w:val="00E81A23"/>
    <w:rsid w:val="00E81A7E"/>
    <w:rsid w:val="00E8389E"/>
    <w:rsid w:val="00E84877"/>
    <w:rsid w:val="00E85E0F"/>
    <w:rsid w:val="00E86DCE"/>
    <w:rsid w:val="00E9026F"/>
    <w:rsid w:val="00E90701"/>
    <w:rsid w:val="00E9120A"/>
    <w:rsid w:val="00E928CD"/>
    <w:rsid w:val="00E93F3A"/>
    <w:rsid w:val="00E93FFE"/>
    <w:rsid w:val="00E94500"/>
    <w:rsid w:val="00EA0A26"/>
    <w:rsid w:val="00EA3557"/>
    <w:rsid w:val="00EA38C7"/>
    <w:rsid w:val="00EB0CE3"/>
    <w:rsid w:val="00EB17F7"/>
    <w:rsid w:val="00EB3300"/>
    <w:rsid w:val="00EB700F"/>
    <w:rsid w:val="00EB7285"/>
    <w:rsid w:val="00EC1F9A"/>
    <w:rsid w:val="00EC2951"/>
    <w:rsid w:val="00EC3CBA"/>
    <w:rsid w:val="00EC599D"/>
    <w:rsid w:val="00ED2482"/>
    <w:rsid w:val="00ED2716"/>
    <w:rsid w:val="00ED2888"/>
    <w:rsid w:val="00ED4C5F"/>
    <w:rsid w:val="00ED5278"/>
    <w:rsid w:val="00ED742A"/>
    <w:rsid w:val="00EE5182"/>
    <w:rsid w:val="00EE6575"/>
    <w:rsid w:val="00EF08B6"/>
    <w:rsid w:val="00EF0B79"/>
    <w:rsid w:val="00EF198C"/>
    <w:rsid w:val="00EF1C9E"/>
    <w:rsid w:val="00EF2196"/>
    <w:rsid w:val="00EF243A"/>
    <w:rsid w:val="00EF752D"/>
    <w:rsid w:val="00F01A02"/>
    <w:rsid w:val="00F0224C"/>
    <w:rsid w:val="00F038B5"/>
    <w:rsid w:val="00F03AC1"/>
    <w:rsid w:val="00F0413A"/>
    <w:rsid w:val="00F04BCE"/>
    <w:rsid w:val="00F04EF7"/>
    <w:rsid w:val="00F055B4"/>
    <w:rsid w:val="00F05759"/>
    <w:rsid w:val="00F06569"/>
    <w:rsid w:val="00F0669D"/>
    <w:rsid w:val="00F107F7"/>
    <w:rsid w:val="00F12A38"/>
    <w:rsid w:val="00F12B2B"/>
    <w:rsid w:val="00F14280"/>
    <w:rsid w:val="00F14858"/>
    <w:rsid w:val="00F1535A"/>
    <w:rsid w:val="00F15A84"/>
    <w:rsid w:val="00F15F0C"/>
    <w:rsid w:val="00F16D9F"/>
    <w:rsid w:val="00F2144C"/>
    <w:rsid w:val="00F22994"/>
    <w:rsid w:val="00F2319A"/>
    <w:rsid w:val="00F2349F"/>
    <w:rsid w:val="00F27E62"/>
    <w:rsid w:val="00F30553"/>
    <w:rsid w:val="00F307E0"/>
    <w:rsid w:val="00F31460"/>
    <w:rsid w:val="00F31A63"/>
    <w:rsid w:val="00F33A6D"/>
    <w:rsid w:val="00F3699E"/>
    <w:rsid w:val="00F37210"/>
    <w:rsid w:val="00F37F26"/>
    <w:rsid w:val="00F4018F"/>
    <w:rsid w:val="00F426DE"/>
    <w:rsid w:val="00F42B9F"/>
    <w:rsid w:val="00F42FFB"/>
    <w:rsid w:val="00F447D7"/>
    <w:rsid w:val="00F47558"/>
    <w:rsid w:val="00F47567"/>
    <w:rsid w:val="00F509C2"/>
    <w:rsid w:val="00F524CF"/>
    <w:rsid w:val="00F53BBE"/>
    <w:rsid w:val="00F575F5"/>
    <w:rsid w:val="00F625DD"/>
    <w:rsid w:val="00F636E2"/>
    <w:rsid w:val="00F63913"/>
    <w:rsid w:val="00F64B7F"/>
    <w:rsid w:val="00F650A4"/>
    <w:rsid w:val="00F67ABF"/>
    <w:rsid w:val="00F67EFA"/>
    <w:rsid w:val="00F71B62"/>
    <w:rsid w:val="00F71CE4"/>
    <w:rsid w:val="00F73CDD"/>
    <w:rsid w:val="00F77932"/>
    <w:rsid w:val="00F77B6F"/>
    <w:rsid w:val="00F802DE"/>
    <w:rsid w:val="00F8036A"/>
    <w:rsid w:val="00F80533"/>
    <w:rsid w:val="00F85DD1"/>
    <w:rsid w:val="00F902A1"/>
    <w:rsid w:val="00F94CCF"/>
    <w:rsid w:val="00F96EFF"/>
    <w:rsid w:val="00F96F5A"/>
    <w:rsid w:val="00FA2080"/>
    <w:rsid w:val="00FA65DB"/>
    <w:rsid w:val="00FB00B5"/>
    <w:rsid w:val="00FB1BEA"/>
    <w:rsid w:val="00FB1D4B"/>
    <w:rsid w:val="00FB44BB"/>
    <w:rsid w:val="00FB498B"/>
    <w:rsid w:val="00FB4DF1"/>
    <w:rsid w:val="00FB50BE"/>
    <w:rsid w:val="00FB6296"/>
    <w:rsid w:val="00FB67D7"/>
    <w:rsid w:val="00FB7B00"/>
    <w:rsid w:val="00FC03BE"/>
    <w:rsid w:val="00FC2606"/>
    <w:rsid w:val="00FC2B5D"/>
    <w:rsid w:val="00FC3108"/>
    <w:rsid w:val="00FC4403"/>
    <w:rsid w:val="00FC53AB"/>
    <w:rsid w:val="00FC5461"/>
    <w:rsid w:val="00FC5B9C"/>
    <w:rsid w:val="00FD1FB4"/>
    <w:rsid w:val="00FD4876"/>
    <w:rsid w:val="00FD55F0"/>
    <w:rsid w:val="00FD6536"/>
    <w:rsid w:val="00FD6CC3"/>
    <w:rsid w:val="00FD700F"/>
    <w:rsid w:val="00FD7B50"/>
    <w:rsid w:val="00FE04C8"/>
    <w:rsid w:val="00FE0C6F"/>
    <w:rsid w:val="00FE3253"/>
    <w:rsid w:val="00FE6527"/>
    <w:rsid w:val="00FF034D"/>
    <w:rsid w:val="00FF1556"/>
    <w:rsid w:val="00FF20A7"/>
    <w:rsid w:val="00FF3458"/>
    <w:rsid w:val="00FF3CF0"/>
    <w:rsid w:val="00FF47EB"/>
    <w:rsid w:val="00FF66D4"/>
    <w:rsid w:val="00FF6D9E"/>
    <w:rsid w:val="00FF763D"/>
    <w:rsid w:val="00FF7AE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F7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8252FD"/>
    <w:pPr>
      <w:tabs>
        <w:tab w:val="left" w:pos="1320"/>
        <w:tab w:val="right" w:leader="dot" w:pos="9062"/>
      </w:tabs>
      <w:spacing w:after="100"/>
      <w:ind w:left="142"/>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 w:type="paragraph" w:customStyle="1" w:styleId="AppendixHeading">
    <w:name w:val="Appendix Heading"/>
    <w:basedOn w:val="Nadpis1"/>
    <w:next w:val="Zkladntext"/>
    <w:qFormat/>
    <w:rsid w:val="00D34A30"/>
    <w:pPr>
      <w:keepLines w:val="0"/>
      <w:pageBreakBefore/>
      <w:numPr>
        <w:numId w:val="251"/>
      </w:numPr>
      <w:spacing w:before="0" w:line="360" w:lineRule="exac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D34A30"/>
    <w:pPr>
      <w:keepLines w:val="0"/>
      <w:numPr>
        <w:ilvl w:val="1"/>
        <w:numId w:val="251"/>
      </w:numPr>
      <w:spacing w:before="400" w:line="320" w:lineRule="exac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D34A30"/>
    <w:pPr>
      <w:keepLines w:val="0"/>
      <w:numPr>
        <w:ilvl w:val="2"/>
        <w:numId w:val="251"/>
      </w:numPr>
      <w:spacing w:before="400" w:line="280" w:lineRule="exact"/>
      <w:outlineLvl w:val="9"/>
    </w:pPr>
    <w:rPr>
      <w:rFonts w:ascii="Times New Roman" w:eastAsia="Times New Roman" w:hAnsi="Times New Roman" w:cs="Times New Roman"/>
      <w:bCs w:val="0"/>
      <w:color w:val="auto"/>
      <w:sz w:val="24"/>
      <w:szCs w:val="20"/>
    </w:rPr>
  </w:style>
  <w:style w:type="paragraph" w:customStyle="1" w:styleId="AppendixHeading4">
    <w:name w:val="Appendix Heading 4"/>
    <w:basedOn w:val="Nadpis4"/>
    <w:next w:val="Zkladntext"/>
    <w:qFormat/>
    <w:rsid w:val="00D34A30"/>
    <w:pPr>
      <w:keepLines w:val="0"/>
      <w:numPr>
        <w:ilvl w:val="3"/>
        <w:numId w:val="251"/>
      </w:numPr>
      <w:spacing w:before="400" w:line="280" w:lineRule="exact"/>
      <w:outlineLvl w:val="9"/>
    </w:pPr>
    <w:rPr>
      <w:rFonts w:ascii="Times New Roman" w:eastAsia="Times New Roman" w:hAnsi="Times New Roman" w:cs="Times New Roman"/>
      <w:bCs w:val="0"/>
      <w:iCs w:val="0"/>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384959088">
      <w:bodyDiv w:val="1"/>
      <w:marLeft w:val="0"/>
      <w:marRight w:val="0"/>
      <w:marTop w:val="0"/>
      <w:marBottom w:val="0"/>
      <w:divBdr>
        <w:top w:val="none" w:sz="0" w:space="0" w:color="auto"/>
        <w:left w:val="none" w:sz="0" w:space="0" w:color="auto"/>
        <w:bottom w:val="none" w:sz="0" w:space="0" w:color="auto"/>
        <w:right w:val="none" w:sz="0" w:space="0" w:color="auto"/>
      </w:divBdr>
      <w:divsChild>
        <w:div w:id="864902001">
          <w:marLeft w:val="0"/>
          <w:marRight w:val="0"/>
          <w:marTop w:val="100"/>
          <w:marBottom w:val="100"/>
          <w:divBdr>
            <w:top w:val="none" w:sz="0" w:space="0" w:color="auto"/>
            <w:left w:val="none" w:sz="0" w:space="0" w:color="auto"/>
            <w:bottom w:val="none" w:sz="0" w:space="0" w:color="auto"/>
            <w:right w:val="none" w:sz="0" w:space="0" w:color="auto"/>
          </w:divBdr>
          <w:divsChild>
            <w:div w:id="1683699213">
              <w:marLeft w:val="0"/>
              <w:marRight w:val="0"/>
              <w:marTop w:val="225"/>
              <w:marBottom w:val="750"/>
              <w:divBdr>
                <w:top w:val="none" w:sz="0" w:space="0" w:color="auto"/>
                <w:left w:val="none" w:sz="0" w:space="0" w:color="auto"/>
                <w:bottom w:val="none" w:sz="0" w:space="0" w:color="auto"/>
                <w:right w:val="none" w:sz="0" w:space="0" w:color="auto"/>
              </w:divBdr>
              <w:divsChild>
                <w:div w:id="1769276472">
                  <w:marLeft w:val="0"/>
                  <w:marRight w:val="0"/>
                  <w:marTop w:val="0"/>
                  <w:marBottom w:val="0"/>
                  <w:divBdr>
                    <w:top w:val="none" w:sz="0" w:space="0" w:color="auto"/>
                    <w:left w:val="none" w:sz="0" w:space="0" w:color="auto"/>
                    <w:bottom w:val="none" w:sz="0" w:space="0" w:color="auto"/>
                    <w:right w:val="none" w:sz="0" w:space="0" w:color="auto"/>
                  </w:divBdr>
                  <w:divsChild>
                    <w:div w:id="416367150">
                      <w:marLeft w:val="0"/>
                      <w:marRight w:val="0"/>
                      <w:marTop w:val="0"/>
                      <w:marBottom w:val="0"/>
                      <w:divBdr>
                        <w:top w:val="none" w:sz="0" w:space="0" w:color="auto"/>
                        <w:left w:val="none" w:sz="0" w:space="0" w:color="auto"/>
                        <w:bottom w:val="none" w:sz="0" w:space="0" w:color="auto"/>
                        <w:right w:val="none" w:sz="0" w:space="0" w:color="auto"/>
                      </w:divBdr>
                      <w:divsChild>
                        <w:div w:id="508447273">
                          <w:marLeft w:val="0"/>
                          <w:marRight w:val="0"/>
                          <w:marTop w:val="0"/>
                          <w:marBottom w:val="0"/>
                          <w:divBdr>
                            <w:top w:val="none" w:sz="0" w:space="0" w:color="auto"/>
                            <w:left w:val="none" w:sz="0" w:space="0" w:color="auto"/>
                            <w:bottom w:val="none" w:sz="0" w:space="0" w:color="auto"/>
                            <w:right w:val="none" w:sz="0" w:space="0" w:color="auto"/>
                          </w:divBdr>
                          <w:divsChild>
                            <w:div w:id="117451096">
                              <w:marLeft w:val="0"/>
                              <w:marRight w:val="0"/>
                              <w:marTop w:val="0"/>
                              <w:marBottom w:val="0"/>
                              <w:divBdr>
                                <w:top w:val="none" w:sz="0" w:space="0" w:color="auto"/>
                                <w:left w:val="none" w:sz="0" w:space="0" w:color="auto"/>
                                <w:bottom w:val="none" w:sz="0" w:space="0" w:color="auto"/>
                                <w:right w:val="none" w:sz="0" w:space="0" w:color="auto"/>
                              </w:divBdr>
                              <w:divsChild>
                                <w:div w:id="1004934719">
                                  <w:marLeft w:val="0"/>
                                  <w:marRight w:val="0"/>
                                  <w:marTop w:val="0"/>
                                  <w:marBottom w:val="0"/>
                                  <w:divBdr>
                                    <w:top w:val="none" w:sz="0" w:space="0" w:color="auto"/>
                                    <w:left w:val="none" w:sz="0" w:space="0" w:color="auto"/>
                                    <w:bottom w:val="none" w:sz="0" w:space="0" w:color="auto"/>
                                    <w:right w:val="none" w:sz="0" w:space="0" w:color="auto"/>
                                  </w:divBdr>
                                  <w:divsChild>
                                    <w:div w:id="383986189">
                                      <w:marLeft w:val="0"/>
                                      <w:marRight w:val="0"/>
                                      <w:marTop w:val="0"/>
                                      <w:marBottom w:val="0"/>
                                      <w:divBdr>
                                        <w:top w:val="none" w:sz="0" w:space="0" w:color="auto"/>
                                        <w:left w:val="none" w:sz="0" w:space="0" w:color="auto"/>
                                        <w:bottom w:val="none" w:sz="0" w:space="0" w:color="auto"/>
                                        <w:right w:val="none" w:sz="0" w:space="0" w:color="auto"/>
                                      </w:divBdr>
                                      <w:divsChild>
                                        <w:div w:id="1568884665">
                                          <w:marLeft w:val="0"/>
                                          <w:marRight w:val="0"/>
                                          <w:marTop w:val="0"/>
                                          <w:marBottom w:val="0"/>
                                          <w:divBdr>
                                            <w:top w:val="none" w:sz="0" w:space="0" w:color="auto"/>
                                            <w:left w:val="none" w:sz="0" w:space="0" w:color="auto"/>
                                            <w:bottom w:val="none" w:sz="0" w:space="0" w:color="auto"/>
                                            <w:right w:val="none" w:sz="0" w:space="0" w:color="auto"/>
                                          </w:divBdr>
                                          <w:divsChild>
                                            <w:div w:id="1816099274">
                                              <w:marLeft w:val="0"/>
                                              <w:marRight w:val="0"/>
                                              <w:marTop w:val="0"/>
                                              <w:marBottom w:val="0"/>
                                              <w:divBdr>
                                                <w:top w:val="none" w:sz="0" w:space="0" w:color="auto"/>
                                                <w:left w:val="none" w:sz="0" w:space="0" w:color="auto"/>
                                                <w:bottom w:val="none" w:sz="0" w:space="0" w:color="auto"/>
                                                <w:right w:val="none" w:sz="0" w:space="0" w:color="auto"/>
                                              </w:divBdr>
                                              <w:divsChild>
                                                <w:div w:id="665741442">
                                                  <w:marLeft w:val="0"/>
                                                  <w:marRight w:val="0"/>
                                                  <w:marTop w:val="0"/>
                                                  <w:marBottom w:val="0"/>
                                                  <w:divBdr>
                                                    <w:top w:val="none" w:sz="0" w:space="0" w:color="auto"/>
                                                    <w:left w:val="none" w:sz="0" w:space="0" w:color="auto"/>
                                                    <w:bottom w:val="none" w:sz="0" w:space="0" w:color="auto"/>
                                                    <w:right w:val="none" w:sz="0" w:space="0" w:color="auto"/>
                                                  </w:divBdr>
                                                  <w:divsChild>
                                                    <w:div w:id="144981688">
                                                      <w:marLeft w:val="0"/>
                                                      <w:marRight w:val="0"/>
                                                      <w:marTop w:val="0"/>
                                                      <w:marBottom w:val="0"/>
                                                      <w:divBdr>
                                                        <w:top w:val="none" w:sz="0" w:space="0" w:color="auto"/>
                                                        <w:left w:val="none" w:sz="0" w:space="0" w:color="auto"/>
                                                        <w:bottom w:val="none" w:sz="0" w:space="0" w:color="auto"/>
                                                        <w:right w:val="none" w:sz="0" w:space="0" w:color="auto"/>
                                                      </w:divBdr>
                                                      <w:divsChild>
                                                        <w:div w:id="2131632494">
                                                          <w:marLeft w:val="0"/>
                                                          <w:marRight w:val="0"/>
                                                          <w:marTop w:val="0"/>
                                                          <w:marBottom w:val="0"/>
                                                          <w:divBdr>
                                                            <w:top w:val="none" w:sz="0" w:space="0" w:color="auto"/>
                                                            <w:left w:val="none" w:sz="0" w:space="0" w:color="auto"/>
                                                            <w:bottom w:val="none" w:sz="0" w:space="0" w:color="auto"/>
                                                            <w:right w:val="none" w:sz="0" w:space="0" w:color="auto"/>
                                                          </w:divBdr>
                                                          <w:divsChild>
                                                            <w:div w:id="126047965">
                                                              <w:marLeft w:val="0"/>
                                                              <w:marRight w:val="0"/>
                                                              <w:marTop w:val="0"/>
                                                              <w:marBottom w:val="0"/>
                                                              <w:divBdr>
                                                                <w:top w:val="none" w:sz="0" w:space="0" w:color="auto"/>
                                                                <w:left w:val="none" w:sz="0" w:space="0" w:color="auto"/>
                                                                <w:bottom w:val="none" w:sz="0" w:space="0" w:color="auto"/>
                                                                <w:right w:val="none" w:sz="0" w:space="0" w:color="auto"/>
                                                              </w:divBdr>
                                                              <w:divsChild>
                                                                <w:div w:id="874388712">
                                                                  <w:marLeft w:val="0"/>
                                                                  <w:marRight w:val="0"/>
                                                                  <w:marTop w:val="0"/>
                                                                  <w:marBottom w:val="0"/>
                                                                  <w:divBdr>
                                                                    <w:top w:val="none" w:sz="0" w:space="0" w:color="auto"/>
                                                                    <w:left w:val="none" w:sz="0" w:space="0" w:color="auto"/>
                                                                    <w:bottom w:val="none" w:sz="0" w:space="0" w:color="auto"/>
                                                                    <w:right w:val="none" w:sz="0" w:space="0" w:color="auto"/>
                                                                  </w:divBdr>
                                                                  <w:divsChild>
                                                                    <w:div w:id="35741208">
                                                                      <w:marLeft w:val="0"/>
                                                                      <w:marRight w:val="0"/>
                                                                      <w:marTop w:val="0"/>
                                                                      <w:marBottom w:val="0"/>
                                                                      <w:divBdr>
                                                                        <w:top w:val="none" w:sz="0" w:space="0" w:color="auto"/>
                                                                        <w:left w:val="none" w:sz="0" w:space="0" w:color="auto"/>
                                                                        <w:bottom w:val="none" w:sz="0" w:space="0" w:color="auto"/>
                                                                        <w:right w:val="none" w:sz="0" w:space="0" w:color="auto"/>
                                                                      </w:divBdr>
                                                                    </w:div>
                                                                    <w:div w:id="1943685938">
                                                                      <w:marLeft w:val="0"/>
                                                                      <w:marRight w:val="0"/>
                                                                      <w:marTop w:val="0"/>
                                                                      <w:marBottom w:val="0"/>
                                                                      <w:divBdr>
                                                                        <w:top w:val="none" w:sz="0" w:space="0" w:color="auto"/>
                                                                        <w:left w:val="none" w:sz="0" w:space="0" w:color="auto"/>
                                                                        <w:bottom w:val="none" w:sz="0" w:space="0" w:color="auto"/>
                                                                        <w:right w:val="none" w:sz="0" w:space="0" w:color="auto"/>
                                                                      </w:divBdr>
                                                                    </w:div>
                                                                    <w:div w:id="722680892">
                                                                      <w:marLeft w:val="0"/>
                                                                      <w:marRight w:val="0"/>
                                                                      <w:marTop w:val="0"/>
                                                                      <w:marBottom w:val="0"/>
                                                                      <w:divBdr>
                                                                        <w:top w:val="none" w:sz="0" w:space="0" w:color="auto"/>
                                                                        <w:left w:val="none" w:sz="0" w:space="0" w:color="auto"/>
                                                                        <w:bottom w:val="none" w:sz="0" w:space="0" w:color="auto"/>
                                                                        <w:right w:val="none" w:sz="0" w:space="0" w:color="auto"/>
                                                                      </w:divBdr>
                                                                      <w:divsChild>
                                                                        <w:div w:id="1524902411">
                                                                          <w:marLeft w:val="0"/>
                                                                          <w:marRight w:val="0"/>
                                                                          <w:marTop w:val="0"/>
                                                                          <w:marBottom w:val="0"/>
                                                                          <w:divBdr>
                                                                            <w:top w:val="none" w:sz="0" w:space="0" w:color="auto"/>
                                                                            <w:left w:val="none" w:sz="0" w:space="0" w:color="auto"/>
                                                                            <w:bottom w:val="none" w:sz="0" w:space="0" w:color="auto"/>
                                                                            <w:right w:val="none" w:sz="0" w:space="0" w:color="auto"/>
                                                                          </w:divBdr>
                                                                        </w:div>
                                                                        <w:div w:id="1908416272">
                                                                          <w:marLeft w:val="0"/>
                                                                          <w:marRight w:val="0"/>
                                                                          <w:marTop w:val="0"/>
                                                                          <w:marBottom w:val="0"/>
                                                                          <w:divBdr>
                                                                            <w:top w:val="none" w:sz="0" w:space="0" w:color="auto"/>
                                                                            <w:left w:val="none" w:sz="0" w:space="0" w:color="auto"/>
                                                                            <w:bottom w:val="none" w:sz="0" w:space="0" w:color="auto"/>
                                                                            <w:right w:val="none" w:sz="0" w:space="0" w:color="auto"/>
                                                                          </w:divBdr>
                                                                        </w:div>
                                                                      </w:divsChild>
                                                                    </w:div>
                                                                    <w:div w:id="1461992678">
                                                                      <w:marLeft w:val="0"/>
                                                                      <w:marRight w:val="0"/>
                                                                      <w:marTop w:val="0"/>
                                                                      <w:marBottom w:val="0"/>
                                                                      <w:divBdr>
                                                                        <w:top w:val="none" w:sz="0" w:space="0" w:color="auto"/>
                                                                        <w:left w:val="none" w:sz="0" w:space="0" w:color="auto"/>
                                                                        <w:bottom w:val="none" w:sz="0" w:space="0" w:color="auto"/>
                                                                        <w:right w:val="none" w:sz="0" w:space="0" w:color="auto"/>
                                                                      </w:divBdr>
                                                                      <w:divsChild>
                                                                        <w:div w:id="1641612628">
                                                                          <w:marLeft w:val="0"/>
                                                                          <w:marRight w:val="0"/>
                                                                          <w:marTop w:val="0"/>
                                                                          <w:marBottom w:val="0"/>
                                                                          <w:divBdr>
                                                                            <w:top w:val="none" w:sz="0" w:space="0" w:color="auto"/>
                                                                            <w:left w:val="none" w:sz="0" w:space="0" w:color="auto"/>
                                                                            <w:bottom w:val="none" w:sz="0" w:space="0" w:color="auto"/>
                                                                            <w:right w:val="none" w:sz="0" w:space="0" w:color="auto"/>
                                                                          </w:divBdr>
                                                                        </w:div>
                                                                        <w:div w:id="1616213056">
                                                                          <w:marLeft w:val="0"/>
                                                                          <w:marRight w:val="0"/>
                                                                          <w:marTop w:val="0"/>
                                                                          <w:marBottom w:val="0"/>
                                                                          <w:divBdr>
                                                                            <w:top w:val="none" w:sz="0" w:space="0" w:color="auto"/>
                                                                            <w:left w:val="none" w:sz="0" w:space="0" w:color="auto"/>
                                                                            <w:bottom w:val="none" w:sz="0" w:space="0" w:color="auto"/>
                                                                            <w:right w:val="none" w:sz="0" w:space="0" w:color="auto"/>
                                                                          </w:divBdr>
                                                                        </w:div>
                                                                      </w:divsChild>
                                                                    </w:div>
                                                                    <w:div w:id="1216161737">
                                                                      <w:marLeft w:val="0"/>
                                                                      <w:marRight w:val="0"/>
                                                                      <w:marTop w:val="0"/>
                                                                      <w:marBottom w:val="0"/>
                                                                      <w:divBdr>
                                                                        <w:top w:val="none" w:sz="0" w:space="0" w:color="auto"/>
                                                                        <w:left w:val="none" w:sz="0" w:space="0" w:color="auto"/>
                                                                        <w:bottom w:val="none" w:sz="0" w:space="0" w:color="auto"/>
                                                                        <w:right w:val="none" w:sz="0" w:space="0" w:color="auto"/>
                                                                      </w:divBdr>
                                                                      <w:divsChild>
                                                                        <w:div w:id="1751123686">
                                                                          <w:marLeft w:val="0"/>
                                                                          <w:marRight w:val="0"/>
                                                                          <w:marTop w:val="0"/>
                                                                          <w:marBottom w:val="0"/>
                                                                          <w:divBdr>
                                                                            <w:top w:val="none" w:sz="0" w:space="0" w:color="auto"/>
                                                                            <w:left w:val="none" w:sz="0" w:space="0" w:color="auto"/>
                                                                            <w:bottom w:val="none" w:sz="0" w:space="0" w:color="auto"/>
                                                                            <w:right w:val="none" w:sz="0" w:space="0" w:color="auto"/>
                                                                          </w:divBdr>
                                                                        </w:div>
                                                                        <w:div w:id="665862888">
                                                                          <w:marLeft w:val="0"/>
                                                                          <w:marRight w:val="0"/>
                                                                          <w:marTop w:val="0"/>
                                                                          <w:marBottom w:val="0"/>
                                                                          <w:divBdr>
                                                                            <w:top w:val="none" w:sz="0" w:space="0" w:color="auto"/>
                                                                            <w:left w:val="none" w:sz="0" w:space="0" w:color="auto"/>
                                                                            <w:bottom w:val="none" w:sz="0" w:space="0" w:color="auto"/>
                                                                            <w:right w:val="none" w:sz="0" w:space="0" w:color="auto"/>
                                                                          </w:divBdr>
                                                                        </w:div>
                                                                      </w:divsChild>
                                                                    </w:div>
                                                                    <w:div w:id="1915433198">
                                                                      <w:marLeft w:val="0"/>
                                                                      <w:marRight w:val="0"/>
                                                                      <w:marTop w:val="0"/>
                                                                      <w:marBottom w:val="0"/>
                                                                      <w:divBdr>
                                                                        <w:top w:val="none" w:sz="0" w:space="0" w:color="auto"/>
                                                                        <w:left w:val="none" w:sz="0" w:space="0" w:color="auto"/>
                                                                        <w:bottom w:val="none" w:sz="0" w:space="0" w:color="auto"/>
                                                                        <w:right w:val="none" w:sz="0" w:space="0" w:color="auto"/>
                                                                      </w:divBdr>
                                                                      <w:divsChild>
                                                                        <w:div w:id="1773161013">
                                                                          <w:marLeft w:val="0"/>
                                                                          <w:marRight w:val="0"/>
                                                                          <w:marTop w:val="0"/>
                                                                          <w:marBottom w:val="0"/>
                                                                          <w:divBdr>
                                                                            <w:top w:val="none" w:sz="0" w:space="0" w:color="auto"/>
                                                                            <w:left w:val="none" w:sz="0" w:space="0" w:color="auto"/>
                                                                            <w:bottom w:val="none" w:sz="0" w:space="0" w:color="auto"/>
                                                                            <w:right w:val="none" w:sz="0" w:space="0" w:color="auto"/>
                                                                          </w:divBdr>
                                                                        </w:div>
                                                                        <w:div w:id="1986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689897">
      <w:bodyDiv w:val="1"/>
      <w:marLeft w:val="0"/>
      <w:marRight w:val="0"/>
      <w:marTop w:val="0"/>
      <w:marBottom w:val="0"/>
      <w:divBdr>
        <w:top w:val="none" w:sz="0" w:space="0" w:color="auto"/>
        <w:left w:val="none" w:sz="0" w:space="0" w:color="auto"/>
        <w:bottom w:val="none" w:sz="0" w:space="0" w:color="auto"/>
        <w:right w:val="none" w:sz="0" w:space="0" w:color="auto"/>
      </w:divBdr>
    </w:div>
    <w:div w:id="845484835">
      <w:bodyDiv w:val="1"/>
      <w:marLeft w:val="0"/>
      <w:marRight w:val="0"/>
      <w:marTop w:val="0"/>
      <w:marBottom w:val="0"/>
      <w:divBdr>
        <w:top w:val="none" w:sz="0" w:space="0" w:color="auto"/>
        <w:left w:val="none" w:sz="0" w:space="0" w:color="auto"/>
        <w:bottom w:val="none" w:sz="0" w:space="0" w:color="auto"/>
        <w:right w:val="none" w:sz="0" w:space="0" w:color="auto"/>
      </w:divBdr>
    </w:div>
    <w:div w:id="999192582">
      <w:bodyDiv w:val="1"/>
      <w:marLeft w:val="0"/>
      <w:marRight w:val="0"/>
      <w:marTop w:val="0"/>
      <w:marBottom w:val="0"/>
      <w:divBdr>
        <w:top w:val="none" w:sz="0" w:space="0" w:color="auto"/>
        <w:left w:val="none" w:sz="0" w:space="0" w:color="auto"/>
        <w:bottom w:val="none" w:sz="0" w:space="0" w:color="auto"/>
        <w:right w:val="none" w:sz="0" w:space="0" w:color="auto"/>
      </w:divBdr>
      <w:divsChild>
        <w:div w:id="1308166213">
          <w:marLeft w:val="0"/>
          <w:marRight w:val="0"/>
          <w:marTop w:val="0"/>
          <w:marBottom w:val="0"/>
          <w:divBdr>
            <w:top w:val="none" w:sz="0" w:space="0" w:color="auto"/>
            <w:left w:val="none" w:sz="0" w:space="0" w:color="auto"/>
            <w:bottom w:val="none" w:sz="0" w:space="0" w:color="auto"/>
            <w:right w:val="none" w:sz="0" w:space="0" w:color="auto"/>
          </w:divBdr>
          <w:divsChild>
            <w:div w:id="792358448">
              <w:marLeft w:val="0"/>
              <w:marRight w:val="0"/>
              <w:marTop w:val="0"/>
              <w:marBottom w:val="0"/>
              <w:divBdr>
                <w:top w:val="none" w:sz="0" w:space="0" w:color="auto"/>
                <w:left w:val="none" w:sz="0" w:space="0" w:color="auto"/>
                <w:bottom w:val="none" w:sz="0" w:space="0" w:color="auto"/>
                <w:right w:val="none" w:sz="0" w:space="0" w:color="auto"/>
              </w:divBdr>
              <w:divsChild>
                <w:div w:id="1046224873">
                  <w:marLeft w:val="0"/>
                  <w:marRight w:val="0"/>
                  <w:marTop w:val="0"/>
                  <w:marBottom w:val="0"/>
                  <w:divBdr>
                    <w:top w:val="none" w:sz="0" w:space="0" w:color="auto"/>
                    <w:left w:val="none" w:sz="0" w:space="0" w:color="auto"/>
                    <w:bottom w:val="none" w:sz="0" w:space="0" w:color="auto"/>
                    <w:right w:val="none" w:sz="0" w:space="0" w:color="auto"/>
                  </w:divBdr>
                  <w:divsChild>
                    <w:div w:id="458185139">
                      <w:marLeft w:val="-225"/>
                      <w:marRight w:val="-225"/>
                      <w:marTop w:val="0"/>
                      <w:marBottom w:val="0"/>
                      <w:divBdr>
                        <w:top w:val="none" w:sz="0" w:space="0" w:color="auto"/>
                        <w:left w:val="none" w:sz="0" w:space="0" w:color="auto"/>
                        <w:bottom w:val="none" w:sz="0" w:space="0" w:color="auto"/>
                        <w:right w:val="none" w:sz="0" w:space="0" w:color="auto"/>
                      </w:divBdr>
                      <w:divsChild>
                        <w:div w:id="1308828021">
                          <w:marLeft w:val="0"/>
                          <w:marRight w:val="0"/>
                          <w:marTop w:val="0"/>
                          <w:marBottom w:val="0"/>
                          <w:divBdr>
                            <w:top w:val="none" w:sz="0" w:space="0" w:color="auto"/>
                            <w:left w:val="none" w:sz="0" w:space="0" w:color="auto"/>
                            <w:bottom w:val="none" w:sz="0" w:space="0" w:color="auto"/>
                            <w:right w:val="none" w:sz="0" w:space="0" w:color="auto"/>
                          </w:divBdr>
                          <w:divsChild>
                            <w:div w:id="151794540">
                              <w:marLeft w:val="0"/>
                              <w:marRight w:val="0"/>
                              <w:marTop w:val="0"/>
                              <w:marBottom w:val="0"/>
                              <w:divBdr>
                                <w:top w:val="none" w:sz="0" w:space="0" w:color="auto"/>
                                <w:left w:val="none" w:sz="0" w:space="0" w:color="auto"/>
                                <w:bottom w:val="none" w:sz="0" w:space="0" w:color="auto"/>
                                <w:right w:val="none" w:sz="0" w:space="0" w:color="auto"/>
                              </w:divBdr>
                              <w:divsChild>
                                <w:div w:id="1199313665">
                                  <w:marLeft w:val="0"/>
                                  <w:marRight w:val="0"/>
                                  <w:marTop w:val="0"/>
                                  <w:marBottom w:val="0"/>
                                  <w:divBdr>
                                    <w:top w:val="none" w:sz="0" w:space="0" w:color="auto"/>
                                    <w:left w:val="none" w:sz="0" w:space="0" w:color="auto"/>
                                    <w:bottom w:val="none" w:sz="0" w:space="0" w:color="auto"/>
                                    <w:right w:val="none" w:sz="0" w:space="0" w:color="auto"/>
                                  </w:divBdr>
                                  <w:divsChild>
                                    <w:div w:id="97068350">
                                      <w:marLeft w:val="0"/>
                                      <w:marRight w:val="0"/>
                                      <w:marTop w:val="0"/>
                                      <w:marBottom w:val="0"/>
                                      <w:divBdr>
                                        <w:top w:val="none" w:sz="0" w:space="0" w:color="auto"/>
                                        <w:left w:val="none" w:sz="0" w:space="0" w:color="auto"/>
                                        <w:bottom w:val="none" w:sz="0" w:space="0" w:color="auto"/>
                                        <w:right w:val="none" w:sz="0" w:space="0" w:color="auto"/>
                                      </w:divBdr>
                                      <w:divsChild>
                                        <w:div w:id="1781222595">
                                          <w:marLeft w:val="0"/>
                                          <w:marRight w:val="0"/>
                                          <w:marTop w:val="0"/>
                                          <w:marBottom w:val="0"/>
                                          <w:divBdr>
                                            <w:top w:val="none" w:sz="0" w:space="0" w:color="auto"/>
                                            <w:left w:val="none" w:sz="0" w:space="0" w:color="auto"/>
                                            <w:bottom w:val="none" w:sz="0" w:space="0" w:color="auto"/>
                                            <w:right w:val="none" w:sz="0" w:space="0" w:color="auto"/>
                                          </w:divBdr>
                                          <w:divsChild>
                                            <w:div w:id="1548757128">
                                              <w:marLeft w:val="0"/>
                                              <w:marRight w:val="0"/>
                                              <w:marTop w:val="0"/>
                                              <w:marBottom w:val="0"/>
                                              <w:divBdr>
                                                <w:top w:val="none" w:sz="0" w:space="0" w:color="auto"/>
                                                <w:left w:val="none" w:sz="0" w:space="0" w:color="auto"/>
                                                <w:bottom w:val="none" w:sz="0" w:space="0" w:color="auto"/>
                                                <w:right w:val="none" w:sz="0" w:space="0" w:color="auto"/>
                                              </w:divBdr>
                                            </w:div>
                                            <w:div w:id="89200863">
                                              <w:marLeft w:val="0"/>
                                              <w:marRight w:val="0"/>
                                              <w:marTop w:val="0"/>
                                              <w:marBottom w:val="0"/>
                                              <w:divBdr>
                                                <w:top w:val="none" w:sz="0" w:space="0" w:color="auto"/>
                                                <w:left w:val="none" w:sz="0" w:space="0" w:color="auto"/>
                                                <w:bottom w:val="none" w:sz="0" w:space="0" w:color="auto"/>
                                                <w:right w:val="none" w:sz="0" w:space="0" w:color="auto"/>
                                              </w:divBdr>
                                            </w:div>
                                            <w:div w:id="861822119">
                                              <w:marLeft w:val="0"/>
                                              <w:marRight w:val="0"/>
                                              <w:marTop w:val="0"/>
                                              <w:marBottom w:val="0"/>
                                              <w:divBdr>
                                                <w:top w:val="none" w:sz="0" w:space="0" w:color="auto"/>
                                                <w:left w:val="none" w:sz="0" w:space="0" w:color="auto"/>
                                                <w:bottom w:val="none" w:sz="0" w:space="0" w:color="auto"/>
                                                <w:right w:val="none" w:sz="0" w:space="0" w:color="auto"/>
                                              </w:divBdr>
                                            </w:div>
                                            <w:div w:id="67968008">
                                              <w:marLeft w:val="0"/>
                                              <w:marRight w:val="0"/>
                                              <w:marTop w:val="0"/>
                                              <w:marBottom w:val="0"/>
                                              <w:divBdr>
                                                <w:top w:val="none" w:sz="0" w:space="0" w:color="auto"/>
                                                <w:left w:val="none" w:sz="0" w:space="0" w:color="auto"/>
                                                <w:bottom w:val="none" w:sz="0" w:space="0" w:color="auto"/>
                                                <w:right w:val="none" w:sz="0" w:space="0" w:color="auto"/>
                                              </w:divBdr>
                                            </w:div>
                                            <w:div w:id="2058821397">
                                              <w:marLeft w:val="0"/>
                                              <w:marRight w:val="0"/>
                                              <w:marTop w:val="0"/>
                                              <w:marBottom w:val="0"/>
                                              <w:divBdr>
                                                <w:top w:val="none" w:sz="0" w:space="0" w:color="auto"/>
                                                <w:left w:val="none" w:sz="0" w:space="0" w:color="auto"/>
                                                <w:bottom w:val="none" w:sz="0" w:space="0" w:color="auto"/>
                                                <w:right w:val="none" w:sz="0" w:space="0" w:color="auto"/>
                                              </w:divBdr>
                                            </w:div>
                                            <w:div w:id="152256173">
                                              <w:marLeft w:val="0"/>
                                              <w:marRight w:val="0"/>
                                              <w:marTop w:val="0"/>
                                              <w:marBottom w:val="0"/>
                                              <w:divBdr>
                                                <w:top w:val="none" w:sz="0" w:space="0" w:color="auto"/>
                                                <w:left w:val="none" w:sz="0" w:space="0" w:color="auto"/>
                                                <w:bottom w:val="none" w:sz="0" w:space="0" w:color="auto"/>
                                                <w:right w:val="none" w:sz="0" w:space="0" w:color="auto"/>
                                              </w:divBdr>
                                            </w:div>
                                            <w:div w:id="7609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764915876">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hyperlink" Target="https://www.slov-lex.sk/pravne-predpisy/SK/ZZ/2016/155/20160418" TargetMode="External"/><Relationship Id="rId26" Type="http://schemas.openxmlformats.org/officeDocument/2006/relationships/hyperlink" Target="https://www.uvo.gov.sk/legislativametodika-dohlad/namietky-3c5.html" TargetMode="External"/><Relationship Id="rId39" Type="http://schemas.openxmlformats.org/officeDocument/2006/relationships/hyperlink" Target="mailto:zakazkycko@vlada.gov.sk" TargetMode="External"/><Relationship Id="rId21" Type="http://schemas.openxmlformats.org/officeDocument/2006/relationships/hyperlink" Target="https://www.slov-lex.sk/pravne-predpisy/SK/ZZ/2016/153/20160418" TargetMode="External"/><Relationship Id="rId34" Type="http://schemas.openxmlformats.org/officeDocument/2006/relationships/hyperlink" Target="https://www.slov-lex.sk/pravne-predpisy/SK/ZZ/2000/211/20210101" TargetMode="External"/><Relationship Id="rId42" Type="http://schemas.openxmlformats.org/officeDocument/2006/relationships/hyperlink" Target="http://www.partnerskadohoda.gov.sk" TargetMode="External"/><Relationship Id="rId47" Type="http://schemas.openxmlformats.org/officeDocument/2006/relationships/diagramLayout" Target="diagrams/layout1.xml"/><Relationship Id="rId50" Type="http://schemas.microsoft.com/office/2007/relationships/diagramDrawing" Target="diagrams/drawing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lov-lex.sk/pravne-predpisy/SK/ZZ/2016/132/20160418" TargetMode="External"/><Relationship Id="rId29" Type="http://schemas.openxmlformats.org/officeDocument/2006/relationships/hyperlink" Target="https://www.uvo.gov.sk/legislativametodika-dohlad/najcastejsie-porusenia--3b4.html" TargetMode="External"/><Relationship Id="rId11" Type="http://schemas.openxmlformats.org/officeDocument/2006/relationships/image" Target="media/image6.png"/><Relationship Id="rId24" Type="http://schemas.openxmlformats.org/officeDocument/2006/relationships/hyperlink" Target="https://www.uvo.gov.sk/legislativametodika-dohlad/vykladove-stanoviska-uradu-57b.html" TargetMode="External"/><Relationship Id="rId32" Type="http://schemas.openxmlformats.org/officeDocument/2006/relationships/hyperlink" Target="http://www.eks.sk" TargetMode="External"/><Relationship Id="rId37" Type="http://schemas.openxmlformats.org/officeDocument/2006/relationships/hyperlink" Target="https://www.slov-lex.sk/pravne-predpisy/SK/ZZ/1990/347/" TargetMode="External"/><Relationship Id="rId40" Type="http://schemas.openxmlformats.org/officeDocument/2006/relationships/hyperlink" Target="mailto:zakazkycko@vlada.gov.sk" TargetMode="External"/><Relationship Id="rId45" Type="http://schemas.openxmlformats.org/officeDocument/2006/relationships/hyperlink" Target="https://www.uvo.gov.sk/verejny-obstaravatel-obstaravatel/vseobecne-informacie/zoznam-kompletnej-dokumentacie-55c.html"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5.png"/><Relationship Id="rId19" Type="http://schemas.openxmlformats.org/officeDocument/2006/relationships/hyperlink" Target="https://www.slov-lex.sk/pravne-predpisy/SK/ZZ/2016/156/20160418" TargetMode="External"/><Relationship Id="rId31" Type="http://schemas.openxmlformats.org/officeDocument/2006/relationships/hyperlink" Target="http://www.eks.sk" TargetMode="External"/><Relationship Id="rId44" Type="http://schemas.openxmlformats.org/officeDocument/2006/relationships/hyperlink" Target="https://www.uvo.gov.sk/verejny-obstaravatel-obstaravatel/vseobecne-informacie/zoznam-kompletnej-dokumentacie-55c.ht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yperlink" Target="https://www.uvo.gov.sk/legislativametodika-dohlad/metodika-zadavania-zakaziek-5ae.html" TargetMode="External"/><Relationship Id="rId27" Type="http://schemas.openxmlformats.org/officeDocument/2006/relationships/hyperlink" Target="https://www.uvo.gov.sk/legislativametodika-dohlad/metodicke-usmernenia/vseobecne-metodicke-usmernenia-zakon-c-3432015-z-z--51e.html" TargetMode="External"/><Relationship Id="rId30" Type="http://schemas.openxmlformats.org/officeDocument/2006/relationships/hyperlink" Target="https://www.uvo.gov.sk/legislativametodika-dohlad/namietky-3c5.html" TargetMode="External"/><Relationship Id="rId35" Type="http://schemas.openxmlformats.org/officeDocument/2006/relationships/hyperlink" Target="https://www.crz.gov.sk/" TargetMode="External"/><Relationship Id="rId43" Type="http://schemas.openxmlformats.org/officeDocument/2006/relationships/hyperlink" Target="https://www.uvo.gov.sk/legislativametodika-dohlad/metodika-zadavania-zakaziek-5ae.html" TargetMode="External"/><Relationship Id="rId48" Type="http://schemas.openxmlformats.org/officeDocument/2006/relationships/diagramQuickStyle" Target="diagrams/quickStyle1.xml"/><Relationship Id="rId8" Type="http://schemas.openxmlformats.org/officeDocument/2006/relationships/footer" Target="footer1.xml"/><Relationship Id="rId51" Type="http://schemas.openxmlformats.org/officeDocument/2006/relationships/hyperlink" Target="mailto:zakazkycko@vlada.gov.sk" TargetMode="External"/><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hyperlink" Target="https://www.slov-lex.sk/pravne-predpisy/SK/ZZ/2016/152/20160418" TargetMode="External"/><Relationship Id="rId25" Type="http://schemas.openxmlformats.org/officeDocument/2006/relationships/hyperlink" Target="https://www.uvo.gov.sk/legislativametodika-dohlad/najcastejsie-porusenia--3b4.html" TargetMode="External"/><Relationship Id="rId33" Type="http://schemas.openxmlformats.org/officeDocument/2006/relationships/hyperlink" Target="https://www.slov-lex.sk/pravne-predpisy/SK/ZZ/2015/357/20190101" TargetMode="External"/><Relationship Id="rId38" Type="http://schemas.openxmlformats.org/officeDocument/2006/relationships/hyperlink" Target="http://www.antimon.gov.sk/" TargetMode="External"/><Relationship Id="rId46" Type="http://schemas.openxmlformats.org/officeDocument/2006/relationships/diagramData" Target="diagrams/data1.xml"/><Relationship Id="rId20" Type="http://schemas.openxmlformats.org/officeDocument/2006/relationships/hyperlink" Target="https://www.slov-lex.sk/pravne-predpisy/SK/ZZ/2016/157/20160418" TargetMode="External"/><Relationship Id="rId41" Type="http://schemas.openxmlformats.org/officeDocument/2006/relationships/hyperlink" Target="http://www.partnerskadohoda.gov.sk" TargetMode="External"/><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s://www.uvo.gov.sk/legislativametodika-dohlad/metodicke-usmernenia/vseobecne-metodicke-usmernenia-zakon-c-3432015-z-z--51e.html" TargetMode="External"/><Relationship Id="rId28" Type="http://schemas.openxmlformats.org/officeDocument/2006/relationships/hyperlink" Target="https://www.uvo.gov.sk/legislativametodika-dohlad/vykladove-stanoviska-uradu-57b.html" TargetMode="External"/><Relationship Id="rId36" Type="http://schemas.openxmlformats.org/officeDocument/2006/relationships/hyperlink" Target="https://www.crz.gov.sk/" TargetMode="External"/><Relationship Id="rId49" Type="http://schemas.openxmlformats.org/officeDocument/2006/relationships/diagramColors" Target="diagrams/colors1.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v </a:t>
          </a:r>
          <a:r>
            <a:rPr lang="sk-SK">
              <a:solidFill>
                <a:srgbClr val="FF0000"/>
              </a:solidFill>
              <a:latin typeface="Calibri"/>
              <a:ea typeface="+mn-ea"/>
              <a:cs typeface="+mn-cs"/>
            </a:rPr>
            <a:t>ITMS2014+</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2DC41720-DAA3-4B3A-A20E-598CD2B86308}" type="pres">
      <dgm:prSet presAssocID="{136DC8C4-F1F4-4A36-9F2A-E7BC81484F53}" presName="node" presStyleLbl="node1" presStyleIdx="0" presStyleCnt="4">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0" presStyleCnt="3"/>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0" presStyleCnt="3"/>
      <dgm:spPr/>
      <dgm:t>
        <a:bodyPr/>
        <a:lstStyle/>
        <a:p>
          <a:endParaRPr lang="sk-SK"/>
        </a:p>
      </dgm:t>
    </dgm:pt>
    <dgm:pt modelId="{2B64F0D5-A1FF-4FD5-BC10-C2FDB8307C57}" type="pres">
      <dgm:prSet presAssocID="{32FA83FE-DE96-4265-9A31-C316AFF2BA81}" presName="node" presStyleLbl="node1" presStyleIdx="1" presStyleCnt="4">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1" presStyleCnt="3"/>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1" presStyleCnt="3"/>
      <dgm:spPr/>
      <dgm:t>
        <a:bodyPr/>
        <a:lstStyle/>
        <a:p>
          <a:endParaRPr lang="sk-SK"/>
        </a:p>
      </dgm:t>
    </dgm:pt>
    <dgm:pt modelId="{27CC5679-F945-4AB8-A38A-3CFF9846F564}" type="pres">
      <dgm:prSet presAssocID="{B6C4C427-58BA-4D02-8B88-20ADA36E4E41}" presName="node" presStyleLbl="node1" presStyleIdx="2" presStyleCnt="4">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2" presStyleCnt="3"/>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2" presStyleCnt="3"/>
      <dgm:spPr/>
      <dgm:t>
        <a:bodyPr/>
        <a:lstStyle/>
        <a:p>
          <a:endParaRPr lang="sk-SK"/>
        </a:p>
      </dgm:t>
    </dgm:pt>
    <dgm:pt modelId="{8F42E337-B5E3-4ACD-AECC-BB07FBF32CDF}" type="pres">
      <dgm:prSet presAssocID="{25BD42A5-2E4E-4101-AE0B-C9F4DA4BE460}" presName="node" presStyleLbl="node1" presStyleIdx="3" presStyleCnt="4">
        <dgm:presLayoutVars>
          <dgm:bulletEnabled val="1"/>
        </dgm:presLayoutVars>
      </dgm:prSet>
      <dgm:spPr>
        <a:prstGeom prst="roundRect">
          <a:avLst>
            <a:gd name="adj" fmla="val 10000"/>
          </a:avLst>
        </a:prstGeom>
      </dgm:spPr>
      <dgm:t>
        <a:bodyPr/>
        <a:lstStyle/>
        <a:p>
          <a:endParaRPr lang="sk-SK"/>
        </a:p>
      </dgm:t>
    </dgm:pt>
  </dgm:ptLst>
  <dgm:cxnLst>
    <dgm:cxn modelId="{3C6167D4-D57B-4A0C-BDFE-E6717355772C}" type="presOf" srcId="{60FD21B2-0B36-4F72-8F53-895BE20AD04E}" destId="{310FD239-F73B-442A-937A-2750465C7F21}" srcOrd="0" destOrd="0" presId="urn:microsoft.com/office/officeart/2005/8/layout/process1"/>
    <dgm:cxn modelId="{9D796094-D82F-40EA-971E-FB113BA7E908}" type="presOf" srcId="{D001595E-61DD-4623-83CF-E754A5BD68E4}" destId="{273C5DFA-B401-4BB9-8D00-427162E7E672}" srcOrd="0" destOrd="0" presId="urn:microsoft.com/office/officeart/2005/8/layout/process1"/>
    <dgm:cxn modelId="{95BA882A-707A-4EA1-BBF8-A18C5A75075C}" type="presOf" srcId="{4023E677-1602-46B2-950B-8463090205B7}" destId="{70A12F60-1054-4123-A630-7A651F5DF1BE}" srcOrd="1" destOrd="0" presId="urn:microsoft.com/office/officeart/2005/8/layout/process1"/>
    <dgm:cxn modelId="{57ED6A64-9999-4558-A60D-8412FC865E2D}" srcId="{3E23D35F-1984-4AFC-A78F-B9DD3911693F}" destId="{25BD42A5-2E4E-4101-AE0B-C9F4DA4BE460}" srcOrd="3" destOrd="0" parTransId="{E23A69A8-71F4-4242-9686-1B574E30FEFF}" sibTransId="{7F3E7AAC-F23F-453D-AD4D-A1673FFB6398}"/>
    <dgm:cxn modelId="{B4A9CBEB-BBA4-4E87-8E69-43A936DB76F7}" type="presOf" srcId="{60FD21B2-0B36-4F72-8F53-895BE20AD04E}" destId="{A1201C7C-02F5-4F15-9DA7-F6B8B6ED78F6}" srcOrd="1" destOrd="0" presId="urn:microsoft.com/office/officeart/2005/8/layout/process1"/>
    <dgm:cxn modelId="{0E7EA44C-97B6-4CCC-BB13-2A7B19D8D760}" type="presOf" srcId="{3E23D35F-1984-4AFC-A78F-B9DD3911693F}" destId="{CB4A9DBB-5D12-4DFD-85D9-870E574E45BB}" srcOrd="0" destOrd="0" presId="urn:microsoft.com/office/officeart/2005/8/layout/process1"/>
    <dgm:cxn modelId="{47554FB8-0735-407D-B74A-5EA393F213DE}" srcId="{3E23D35F-1984-4AFC-A78F-B9DD3911693F}" destId="{B6C4C427-58BA-4D02-8B88-20ADA36E4E41}" srcOrd="2" destOrd="0" parTransId="{78A063FA-449E-4607-BB31-1C1B0B4A7B92}" sibTransId="{4023E677-1602-46B2-950B-8463090205B7}"/>
    <dgm:cxn modelId="{8B8507E3-3407-40DD-BB13-1C85AA018E4B}" type="presOf" srcId="{32FA83FE-DE96-4265-9A31-C316AFF2BA81}" destId="{2B64F0D5-A1FF-4FD5-BC10-C2FDB8307C57}" srcOrd="0" destOrd="0" presId="urn:microsoft.com/office/officeart/2005/8/layout/process1"/>
    <dgm:cxn modelId="{F110BB6C-DB9D-4A27-82AA-AA9224CC5D29}" type="presOf" srcId="{25BD42A5-2E4E-4101-AE0B-C9F4DA4BE460}" destId="{8F42E337-B5E3-4ACD-AECC-BB07FBF32CDF}" srcOrd="0" destOrd="0" presId="urn:microsoft.com/office/officeart/2005/8/layout/process1"/>
    <dgm:cxn modelId="{07C63F0F-03F3-44FB-863B-3143881AA41C}" type="presOf" srcId="{D001595E-61DD-4623-83CF-E754A5BD68E4}" destId="{E153AD70-B5BF-4F62-AB46-226FFCDDC2A1}" srcOrd="1" destOrd="0" presId="urn:microsoft.com/office/officeart/2005/8/layout/process1"/>
    <dgm:cxn modelId="{EA6252CE-F1C0-479F-9746-9D2DF463B460}" type="presOf" srcId="{136DC8C4-F1F4-4A36-9F2A-E7BC81484F53}" destId="{2DC41720-DAA3-4B3A-A20E-598CD2B86308}" srcOrd="0" destOrd="0" presId="urn:microsoft.com/office/officeart/2005/8/layout/process1"/>
    <dgm:cxn modelId="{FF4C6C02-956D-491C-A7B2-EEF7CAD7D11A}" type="presOf" srcId="{B6C4C427-58BA-4D02-8B88-20ADA36E4E41}" destId="{27CC5679-F945-4AB8-A38A-3CFF9846F564}" srcOrd="0" destOrd="0" presId="urn:microsoft.com/office/officeart/2005/8/layout/process1"/>
    <dgm:cxn modelId="{627CA12D-DD24-41AE-873C-62B9B4C70877}" srcId="{3E23D35F-1984-4AFC-A78F-B9DD3911693F}" destId="{136DC8C4-F1F4-4A36-9F2A-E7BC81484F53}" srcOrd="0" destOrd="0" parTransId="{B5621D03-CCA2-441E-B1E6-F1FD2B222D06}" sibTransId="{D001595E-61DD-4623-83CF-E754A5BD68E4}"/>
    <dgm:cxn modelId="{036EF1EA-E27A-4A32-B6A7-9E158B4FFC62}" srcId="{3E23D35F-1984-4AFC-A78F-B9DD3911693F}" destId="{32FA83FE-DE96-4265-9A31-C316AFF2BA81}" srcOrd="1" destOrd="0" parTransId="{8144D013-3FC4-48C8-83CE-CE0699A73F3F}" sibTransId="{60FD21B2-0B36-4F72-8F53-895BE20AD04E}"/>
    <dgm:cxn modelId="{00D3DD19-1E5C-4B22-8F0F-F9AEC4776065}" type="presOf" srcId="{4023E677-1602-46B2-950B-8463090205B7}" destId="{0A16BB69-4494-4A9D-A56F-D75E59C9C2CF}" srcOrd="0" destOrd="0" presId="urn:microsoft.com/office/officeart/2005/8/layout/process1"/>
    <dgm:cxn modelId="{FC08650A-3E8C-4636-A648-1F47725EBB7C}" type="presParOf" srcId="{CB4A9DBB-5D12-4DFD-85D9-870E574E45BB}" destId="{2DC41720-DAA3-4B3A-A20E-598CD2B86308}" srcOrd="0" destOrd="0" presId="urn:microsoft.com/office/officeart/2005/8/layout/process1"/>
    <dgm:cxn modelId="{74356200-F3CD-45E5-A2FD-C352D41A2E55}" type="presParOf" srcId="{CB4A9DBB-5D12-4DFD-85D9-870E574E45BB}" destId="{273C5DFA-B401-4BB9-8D00-427162E7E672}" srcOrd="1" destOrd="0" presId="urn:microsoft.com/office/officeart/2005/8/layout/process1"/>
    <dgm:cxn modelId="{98BC4455-8F9A-413E-BFFA-0BA098F92875}" type="presParOf" srcId="{273C5DFA-B401-4BB9-8D00-427162E7E672}" destId="{E153AD70-B5BF-4F62-AB46-226FFCDDC2A1}" srcOrd="0" destOrd="0" presId="urn:microsoft.com/office/officeart/2005/8/layout/process1"/>
    <dgm:cxn modelId="{0B12DFEA-7229-4137-8F1D-7B9A17358F21}" type="presParOf" srcId="{CB4A9DBB-5D12-4DFD-85D9-870E574E45BB}" destId="{2B64F0D5-A1FF-4FD5-BC10-C2FDB8307C57}" srcOrd="2" destOrd="0" presId="urn:microsoft.com/office/officeart/2005/8/layout/process1"/>
    <dgm:cxn modelId="{549232D6-AA49-4642-9DAE-31560A399F63}" type="presParOf" srcId="{CB4A9DBB-5D12-4DFD-85D9-870E574E45BB}" destId="{310FD239-F73B-442A-937A-2750465C7F21}" srcOrd="3" destOrd="0" presId="urn:microsoft.com/office/officeart/2005/8/layout/process1"/>
    <dgm:cxn modelId="{570210E2-812E-48E2-BB81-010F7B979397}" type="presParOf" srcId="{310FD239-F73B-442A-937A-2750465C7F21}" destId="{A1201C7C-02F5-4F15-9DA7-F6B8B6ED78F6}" srcOrd="0" destOrd="0" presId="urn:microsoft.com/office/officeart/2005/8/layout/process1"/>
    <dgm:cxn modelId="{08A2AA27-A3A6-4FDD-8561-CCD737916929}" type="presParOf" srcId="{CB4A9DBB-5D12-4DFD-85D9-870E574E45BB}" destId="{27CC5679-F945-4AB8-A38A-3CFF9846F564}" srcOrd="4" destOrd="0" presId="urn:microsoft.com/office/officeart/2005/8/layout/process1"/>
    <dgm:cxn modelId="{B6404E97-CBF3-4082-AC9B-40922ACD4561}" type="presParOf" srcId="{CB4A9DBB-5D12-4DFD-85D9-870E574E45BB}" destId="{0A16BB69-4494-4A9D-A56F-D75E59C9C2CF}" srcOrd="5" destOrd="0" presId="urn:microsoft.com/office/officeart/2005/8/layout/process1"/>
    <dgm:cxn modelId="{42A91BE8-6289-40C7-A761-D6F27B0F3DEB}" type="presParOf" srcId="{0A16BB69-4494-4A9D-A56F-D75E59C9C2CF}" destId="{70A12F60-1054-4123-A630-7A651F5DF1BE}" srcOrd="0" destOrd="0" presId="urn:microsoft.com/office/officeart/2005/8/layout/process1"/>
    <dgm:cxn modelId="{01F94E1C-E3BE-4CE7-B1B3-D141B90933EB}" type="presParOf" srcId="{CB4A9DBB-5D12-4DFD-85D9-870E574E45BB}" destId="{8F42E337-B5E3-4ACD-AECC-BB07FBF32CDF}" srcOrd="6" destOrd="0" presId="urn:microsoft.com/office/officeart/2005/8/layout/process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C41720-DAA3-4B3A-A20E-598CD2B86308}">
      <dsp:nvSpPr>
        <dsp:cNvPr id="0" name=""/>
        <dsp:cNvSpPr/>
      </dsp:nvSpPr>
      <dsp:spPr>
        <a:xfrm>
          <a:off x="2400" y="17045"/>
          <a:ext cx="1049757" cy="113176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Elektronická dokumentácia v </a:t>
          </a:r>
          <a:r>
            <a:rPr lang="sk-SK" sz="1000" kern="1200">
              <a:solidFill>
                <a:srgbClr val="FF0000"/>
              </a:solidFill>
              <a:latin typeface="Calibri"/>
              <a:ea typeface="+mn-ea"/>
              <a:cs typeface="+mn-cs"/>
            </a:rPr>
            <a:t>ITMS2014+</a:t>
          </a:r>
        </a:p>
      </dsp:txBody>
      <dsp:txXfrm>
        <a:off x="33146" y="47791"/>
        <a:ext cx="988265" cy="1070277"/>
      </dsp:txXfrm>
    </dsp:sp>
    <dsp:sp modelId="{273C5DFA-B401-4BB9-8D00-427162E7E672}">
      <dsp:nvSpPr>
        <dsp:cNvPr id="0" name=""/>
        <dsp:cNvSpPr/>
      </dsp:nvSpPr>
      <dsp:spPr>
        <a:xfrm>
          <a:off x="1157134" y="452760"/>
          <a:ext cx="222548" cy="260339"/>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1157134" y="504828"/>
        <a:ext cx="155784" cy="156203"/>
      </dsp:txXfrm>
    </dsp:sp>
    <dsp:sp modelId="{2B64F0D5-A1FF-4FD5-BC10-C2FDB8307C57}">
      <dsp:nvSpPr>
        <dsp:cNvPr id="0" name=""/>
        <dsp:cNvSpPr/>
      </dsp:nvSpPr>
      <dsp:spPr>
        <a:xfrm>
          <a:off x="1472061" y="17045"/>
          <a:ext cx="1049757" cy="113176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Čestné vyhlásenia prijímateľa</a:t>
          </a:r>
        </a:p>
      </dsp:txBody>
      <dsp:txXfrm>
        <a:off x="1502807" y="47791"/>
        <a:ext cx="988265" cy="1070277"/>
      </dsp:txXfrm>
    </dsp:sp>
    <dsp:sp modelId="{310FD239-F73B-442A-937A-2750465C7F21}">
      <dsp:nvSpPr>
        <dsp:cNvPr id="0" name=""/>
        <dsp:cNvSpPr/>
      </dsp:nvSpPr>
      <dsp:spPr>
        <a:xfrm>
          <a:off x="2626794" y="452760"/>
          <a:ext cx="222548" cy="260339"/>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2626794" y="504828"/>
        <a:ext cx="155784" cy="156203"/>
      </dsp:txXfrm>
    </dsp:sp>
    <dsp:sp modelId="{27CC5679-F945-4AB8-A38A-3CFF9846F564}">
      <dsp:nvSpPr>
        <dsp:cNvPr id="0" name=""/>
        <dsp:cNvSpPr/>
      </dsp:nvSpPr>
      <dsp:spPr>
        <a:xfrm>
          <a:off x="2941721" y="17045"/>
          <a:ext cx="1049757" cy="113176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ln>
                <a:noFill/>
              </a:ln>
              <a:solidFill>
                <a:srgbClr val="1F497D">
                  <a:lumMod val="75000"/>
                </a:srgbClr>
              </a:solidFill>
              <a:latin typeface="Calibri"/>
              <a:ea typeface="+mn-ea"/>
              <a:cs typeface="+mn-cs"/>
            </a:rPr>
            <a:t> Žiadosť                 o vykonanie finančnej kontroly VO, Zoznam predkladanej dokumentácie</a:t>
          </a:r>
        </a:p>
      </dsp:txBody>
      <dsp:txXfrm>
        <a:off x="2972467" y="47791"/>
        <a:ext cx="988265" cy="1070277"/>
      </dsp:txXfrm>
    </dsp:sp>
    <dsp:sp modelId="{0A16BB69-4494-4A9D-A56F-D75E59C9C2CF}">
      <dsp:nvSpPr>
        <dsp:cNvPr id="0" name=""/>
        <dsp:cNvSpPr/>
      </dsp:nvSpPr>
      <dsp:spPr>
        <a:xfrm>
          <a:off x="4096454" y="452760"/>
          <a:ext cx="222548" cy="260339"/>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4096454" y="504828"/>
        <a:ext cx="155784" cy="156203"/>
      </dsp:txXfrm>
    </dsp:sp>
    <dsp:sp modelId="{8F42E337-B5E3-4ACD-AECC-BB07FBF32CDF}">
      <dsp:nvSpPr>
        <dsp:cNvPr id="0" name=""/>
        <dsp:cNvSpPr/>
      </dsp:nvSpPr>
      <dsp:spPr>
        <a:xfrm>
          <a:off x="4411381" y="17045"/>
          <a:ext cx="1049757" cy="113176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Predloženie         na RO</a:t>
          </a:r>
        </a:p>
      </dsp:txBody>
      <dsp:txXfrm>
        <a:off x="4442127" y="47791"/>
        <a:ext cx="988265" cy="107027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2C6CE-4222-457A-B89A-6DF4C7FEB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29517</Words>
  <Characters>168247</Characters>
  <Application>Microsoft Office Word</Application>
  <DocSecurity>0</DocSecurity>
  <Lines>1402</Lines>
  <Paragraphs>394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2021-02-05T13:11:00Z</dcterms:created>
  <dcterms:modified xsi:type="dcterms:W3CDTF">2021-02-05T13:22:00Z</dcterms:modified>
</cp:coreProperties>
</file>