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CB5D6E2" w14:textId="77777777" w:rsidR="00CE606D" w:rsidRDefault="000B12C1" w:rsidP="00FD5FF6">
      <w:pPr>
        <w:widowControl w:val="0"/>
        <w:autoSpaceDE w:val="0"/>
        <w:autoSpaceDN w:val="0"/>
        <w:adjustRightInd w:val="0"/>
        <w:spacing w:after="0" w:line="240" w:lineRule="auto"/>
      </w:pPr>
      <w:bookmarkStart w:id="0" w:name="_GoBack"/>
      <w:bookmarkEnd w:id="0"/>
      <w:r>
        <w:rPr>
          <w:rFonts w:ascii="Roboto" w:hAnsi="Roboto" w:cs="Roboto"/>
          <w:b/>
          <w:bCs/>
          <w:color w:val="0064A3"/>
          <w:sz w:val="60"/>
          <w:szCs w:val="60"/>
        </w:rPr>
        <w:t>ŽIADOSŤ O POSKYTNUTIE NENÁVRATNÉHO FINANČNÉHO PRÍSPEVKU</w:t>
      </w:r>
      <w:r w:rsidR="00A32620">
        <w:rPr>
          <w:rFonts w:ascii="Roboto" w:hAnsi="Roboto" w:cs="Roboto"/>
          <w:b/>
          <w:bCs/>
          <w:color w:val="0064A3"/>
          <w:sz w:val="60"/>
          <w:szCs w:val="60"/>
        </w:rPr>
        <w:t xml:space="preserve"> </w:t>
      </w:r>
      <w:r w:rsidR="00F17692">
        <w:rPr>
          <w:rFonts w:ascii="Roboto" w:hAnsi="Roboto" w:cs="Roboto"/>
          <w:b/>
          <w:bCs/>
          <w:color w:val="0064A3"/>
          <w:sz w:val="60"/>
          <w:szCs w:val="60"/>
        </w:rPr>
        <w:t>(Popis k</w:t>
      </w:r>
      <w:r w:rsidR="008F2334">
        <w:rPr>
          <w:rFonts w:ascii="Roboto" w:hAnsi="Roboto" w:cs="Roboto"/>
          <w:b/>
          <w:bCs/>
          <w:color w:val="0064A3"/>
          <w:sz w:val="60"/>
          <w:szCs w:val="60"/>
        </w:rPr>
        <w:t> vzoru CKO č. 15)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4"/>
        <w:gridCol w:w="3119"/>
        <w:gridCol w:w="5239"/>
      </w:tblGrid>
      <w:tr w:rsidR="000B12C1" w:rsidRPr="0075785C" w14:paraId="69B93D0C" w14:textId="77777777" w:rsidTr="00280976">
        <w:tc>
          <w:tcPr>
            <w:tcW w:w="704" w:type="dxa"/>
          </w:tcPr>
          <w:p w14:paraId="5701745E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</w:t>
            </w:r>
          </w:p>
        </w:tc>
        <w:tc>
          <w:tcPr>
            <w:tcW w:w="3119" w:type="dxa"/>
          </w:tcPr>
          <w:p w14:paraId="6DDA12F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odoslania</w:t>
            </w:r>
          </w:p>
        </w:tc>
        <w:tc>
          <w:tcPr>
            <w:tcW w:w="5239" w:type="dxa"/>
          </w:tcPr>
          <w:p w14:paraId="62156464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59AB20CB" w14:textId="77777777" w:rsidTr="00280976">
        <w:tc>
          <w:tcPr>
            <w:tcW w:w="704" w:type="dxa"/>
          </w:tcPr>
          <w:p w14:paraId="0267E4B5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</w:t>
            </w:r>
          </w:p>
        </w:tc>
        <w:tc>
          <w:tcPr>
            <w:tcW w:w="3119" w:type="dxa"/>
          </w:tcPr>
          <w:p w14:paraId="66BDA415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144C998B" w14:textId="77777777" w:rsidR="000B12C1" w:rsidRPr="007A3FFB" w:rsidRDefault="001B790C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5A0CCD" w14:textId="77777777" w:rsidTr="00280976">
        <w:tc>
          <w:tcPr>
            <w:tcW w:w="704" w:type="dxa"/>
          </w:tcPr>
          <w:p w14:paraId="1515E78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</w:t>
            </w:r>
          </w:p>
        </w:tc>
        <w:tc>
          <w:tcPr>
            <w:tcW w:w="3119" w:type="dxa"/>
          </w:tcPr>
          <w:p w14:paraId="046039CE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Žiadateľ</w:t>
            </w:r>
          </w:p>
        </w:tc>
        <w:tc>
          <w:tcPr>
            <w:tcW w:w="5239" w:type="dxa"/>
          </w:tcPr>
          <w:p w14:paraId="7A964ECD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C0BE728" w14:textId="77777777" w:rsidTr="00280976">
        <w:tc>
          <w:tcPr>
            <w:tcW w:w="704" w:type="dxa"/>
          </w:tcPr>
          <w:p w14:paraId="60A9F7E7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</w:t>
            </w:r>
          </w:p>
        </w:tc>
        <w:tc>
          <w:tcPr>
            <w:tcW w:w="3119" w:type="dxa"/>
          </w:tcPr>
          <w:p w14:paraId="7398344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31198B90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0984F05" w14:textId="77777777" w:rsidTr="00280976">
        <w:tc>
          <w:tcPr>
            <w:tcW w:w="704" w:type="dxa"/>
          </w:tcPr>
          <w:p w14:paraId="2FAFCD3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</w:t>
            </w:r>
          </w:p>
        </w:tc>
        <w:tc>
          <w:tcPr>
            <w:tcW w:w="3119" w:type="dxa"/>
          </w:tcPr>
          <w:p w14:paraId="065F743F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jektu</w:t>
            </w:r>
          </w:p>
        </w:tc>
        <w:tc>
          <w:tcPr>
            <w:tcW w:w="5239" w:type="dxa"/>
          </w:tcPr>
          <w:p w14:paraId="16FB4525" w14:textId="77777777" w:rsidR="000B12C1" w:rsidRPr="007A3FFB" w:rsidRDefault="002C0248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FB7327">
              <w:rPr>
                <w:sz w:val="18"/>
                <w:szCs w:val="18"/>
              </w:rPr>
              <w:t xml:space="preserve"> </w:t>
            </w:r>
            <w:r w:rsidR="00FB7327" w:rsidRPr="00FB7327">
              <w:rPr>
                <w:sz w:val="18"/>
                <w:szCs w:val="18"/>
              </w:rPr>
              <w:t>na základe poľa č. 43, ktoré</w:t>
            </w:r>
            <w:r w:rsidR="00FB7327" w:rsidRPr="00FB7327" w:rsidDel="002C0248">
              <w:rPr>
                <w:sz w:val="18"/>
                <w:szCs w:val="18"/>
              </w:rPr>
              <w:t xml:space="preserve"> </w:t>
            </w:r>
            <w:r w:rsidR="00FB7327">
              <w:rPr>
                <w:sz w:val="18"/>
                <w:szCs w:val="18"/>
              </w:rPr>
              <w:t>vypĺňa žiadateľ</w:t>
            </w:r>
          </w:p>
        </w:tc>
      </w:tr>
      <w:tr w:rsidR="000B12C1" w:rsidRPr="0075785C" w14:paraId="502B0220" w14:textId="77777777" w:rsidTr="00280976">
        <w:tc>
          <w:tcPr>
            <w:tcW w:w="704" w:type="dxa"/>
          </w:tcPr>
          <w:p w14:paraId="2E1C3D9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</w:t>
            </w:r>
          </w:p>
        </w:tc>
        <w:tc>
          <w:tcPr>
            <w:tcW w:w="3119" w:type="dxa"/>
          </w:tcPr>
          <w:p w14:paraId="0C73D4B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výzvy</w:t>
            </w:r>
          </w:p>
        </w:tc>
        <w:tc>
          <w:tcPr>
            <w:tcW w:w="5239" w:type="dxa"/>
          </w:tcPr>
          <w:p w14:paraId="52B3A0C2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A9B89A5" w14:textId="77777777" w:rsidTr="00280976">
        <w:tc>
          <w:tcPr>
            <w:tcW w:w="704" w:type="dxa"/>
          </w:tcPr>
          <w:p w14:paraId="1CFD62B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</w:t>
            </w:r>
          </w:p>
        </w:tc>
        <w:tc>
          <w:tcPr>
            <w:tcW w:w="3119" w:type="dxa"/>
          </w:tcPr>
          <w:p w14:paraId="3FBFC457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kové oprávnené výdavky projektu</w:t>
            </w:r>
          </w:p>
        </w:tc>
        <w:tc>
          <w:tcPr>
            <w:tcW w:w="5239" w:type="dxa"/>
          </w:tcPr>
          <w:p w14:paraId="3ADC259B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5150C6DC" w14:textId="77777777" w:rsidTr="00280976">
        <w:tc>
          <w:tcPr>
            <w:tcW w:w="704" w:type="dxa"/>
          </w:tcPr>
          <w:p w14:paraId="2BFC4CB8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</w:t>
            </w:r>
          </w:p>
        </w:tc>
        <w:tc>
          <w:tcPr>
            <w:tcW w:w="3119" w:type="dxa"/>
          </w:tcPr>
          <w:p w14:paraId="0917F72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výška NFP</w:t>
            </w:r>
          </w:p>
        </w:tc>
        <w:tc>
          <w:tcPr>
            <w:tcW w:w="5239" w:type="dxa"/>
          </w:tcPr>
          <w:p w14:paraId="77715181" w14:textId="77777777" w:rsidR="000B12C1" w:rsidRPr="007A3FFB" w:rsidRDefault="00F14578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="001B790C">
              <w:rPr>
                <w:sz w:val="18"/>
                <w:szCs w:val="18"/>
              </w:rPr>
              <w:t xml:space="preserve"> zo zadaného rozpočtu</w:t>
            </w:r>
          </w:p>
        </w:tc>
      </w:tr>
      <w:tr w:rsidR="000B12C1" w:rsidRPr="0075785C" w14:paraId="0F79BD79" w14:textId="77777777" w:rsidTr="00280976">
        <w:tc>
          <w:tcPr>
            <w:tcW w:w="704" w:type="dxa"/>
          </w:tcPr>
          <w:p w14:paraId="22E9CFA6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</w:t>
            </w:r>
          </w:p>
        </w:tc>
        <w:tc>
          <w:tcPr>
            <w:tcW w:w="3119" w:type="dxa"/>
          </w:tcPr>
          <w:p w14:paraId="7ECFD21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 žiadosti o NFP</w:t>
            </w:r>
          </w:p>
        </w:tc>
        <w:tc>
          <w:tcPr>
            <w:tcW w:w="5239" w:type="dxa"/>
          </w:tcPr>
          <w:p w14:paraId="05BBC4CE" w14:textId="77777777" w:rsidR="000B12C1" w:rsidRPr="007A3FFB" w:rsidRDefault="00F14578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A56568" w14:paraId="15158297" w14:textId="77777777" w:rsidTr="00C22DB6">
        <w:tc>
          <w:tcPr>
            <w:tcW w:w="9062" w:type="dxa"/>
            <w:gridSpan w:val="3"/>
          </w:tcPr>
          <w:p w14:paraId="4C668BFF" w14:textId="77777777" w:rsidR="00A56568" w:rsidRP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1. Identifikácia žiadateľa</w:t>
            </w:r>
          </w:p>
        </w:tc>
      </w:tr>
      <w:tr w:rsidR="000B12C1" w:rsidRPr="0075785C" w14:paraId="2BDAB3B4" w14:textId="77777777" w:rsidTr="00280976">
        <w:tc>
          <w:tcPr>
            <w:tcW w:w="704" w:type="dxa"/>
          </w:tcPr>
          <w:p w14:paraId="753FA33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</w:t>
            </w:r>
          </w:p>
        </w:tc>
        <w:tc>
          <w:tcPr>
            <w:tcW w:w="3119" w:type="dxa"/>
          </w:tcPr>
          <w:p w14:paraId="25662079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 / názov</w:t>
            </w:r>
          </w:p>
        </w:tc>
        <w:tc>
          <w:tcPr>
            <w:tcW w:w="5239" w:type="dxa"/>
          </w:tcPr>
          <w:p w14:paraId="59F8762E" w14:textId="77777777" w:rsidR="000B12C1" w:rsidRPr="007A3FFB" w:rsidRDefault="008752EF" w:rsidP="00A47DF3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30EDC37" w14:textId="77777777" w:rsidTr="00280976">
        <w:tc>
          <w:tcPr>
            <w:tcW w:w="704" w:type="dxa"/>
          </w:tcPr>
          <w:p w14:paraId="002CD6F0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</w:t>
            </w:r>
          </w:p>
        </w:tc>
        <w:tc>
          <w:tcPr>
            <w:tcW w:w="3119" w:type="dxa"/>
          </w:tcPr>
          <w:p w14:paraId="533E60C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 (typ)</w:t>
            </w:r>
          </w:p>
        </w:tc>
        <w:tc>
          <w:tcPr>
            <w:tcW w:w="5239" w:type="dxa"/>
          </w:tcPr>
          <w:p w14:paraId="1B144103" w14:textId="77777777" w:rsidR="000B12C1" w:rsidRPr="007A3FFB" w:rsidRDefault="00FC3177" w:rsidP="00A47DF3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5AC815E" w14:textId="77777777" w:rsidTr="00280976">
        <w:tc>
          <w:tcPr>
            <w:tcW w:w="704" w:type="dxa"/>
          </w:tcPr>
          <w:p w14:paraId="1C2318CD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</w:t>
            </w:r>
          </w:p>
        </w:tc>
        <w:tc>
          <w:tcPr>
            <w:tcW w:w="3119" w:type="dxa"/>
          </w:tcPr>
          <w:p w14:paraId="097B3CD4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57D94803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- </w:t>
            </w:r>
            <w:r w:rsidR="0075785C" w:rsidRPr="00956CE1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16372E42" w14:textId="77777777" w:rsidTr="00280976">
        <w:tc>
          <w:tcPr>
            <w:tcW w:w="704" w:type="dxa"/>
          </w:tcPr>
          <w:p w14:paraId="05EBCAAB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</w:t>
            </w:r>
          </w:p>
        </w:tc>
        <w:tc>
          <w:tcPr>
            <w:tcW w:w="3119" w:type="dxa"/>
          </w:tcPr>
          <w:p w14:paraId="41CABB97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198B75E9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0724208C" w14:textId="77777777" w:rsidTr="00280976">
        <w:tc>
          <w:tcPr>
            <w:tcW w:w="704" w:type="dxa"/>
          </w:tcPr>
          <w:p w14:paraId="5DF65F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</w:t>
            </w:r>
          </w:p>
        </w:tc>
        <w:tc>
          <w:tcPr>
            <w:tcW w:w="3119" w:type="dxa"/>
          </w:tcPr>
          <w:p w14:paraId="4FC66D21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0A55582B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– </w:t>
            </w:r>
            <w:r w:rsidR="00FC3177" w:rsidRPr="00956CE1">
              <w:rPr>
                <w:sz w:val="18"/>
                <w:szCs w:val="18"/>
              </w:rPr>
              <w:t>výber z číselníka právnych foriem ŠÚ SR</w:t>
            </w:r>
          </w:p>
        </w:tc>
      </w:tr>
      <w:tr w:rsidR="000B12C1" w:rsidRPr="0075785C" w14:paraId="350BD215" w14:textId="77777777" w:rsidTr="00280976">
        <w:tc>
          <w:tcPr>
            <w:tcW w:w="704" w:type="dxa"/>
          </w:tcPr>
          <w:p w14:paraId="100153C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</w:t>
            </w:r>
          </w:p>
        </w:tc>
        <w:tc>
          <w:tcPr>
            <w:tcW w:w="3119" w:type="dxa"/>
          </w:tcPr>
          <w:p w14:paraId="1DF8E17A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6FEEBE6A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CFCC40C" w14:textId="77777777" w:rsidTr="00280976">
        <w:tc>
          <w:tcPr>
            <w:tcW w:w="704" w:type="dxa"/>
          </w:tcPr>
          <w:p w14:paraId="218746EC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</w:t>
            </w:r>
          </w:p>
        </w:tc>
        <w:tc>
          <w:tcPr>
            <w:tcW w:w="3119" w:type="dxa"/>
          </w:tcPr>
          <w:p w14:paraId="5DB896A9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0D78C3D0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43E6AEC1" w14:textId="77777777" w:rsidTr="00280976">
        <w:tc>
          <w:tcPr>
            <w:tcW w:w="704" w:type="dxa"/>
          </w:tcPr>
          <w:p w14:paraId="37F9F71F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</w:t>
            </w:r>
          </w:p>
        </w:tc>
        <w:tc>
          <w:tcPr>
            <w:tcW w:w="3119" w:type="dxa"/>
          </w:tcPr>
          <w:p w14:paraId="0B8A365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50540F9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identifikačné číslo zamestnávateľa pridelené Sociálnou poisťovňou  (v prípade, ak je žiadateľ registrovaný ako zamestnávateľ na účely sociálneho  poistenia)</w:t>
            </w:r>
          </w:p>
        </w:tc>
      </w:tr>
      <w:tr w:rsidR="000B12C1" w:rsidRPr="0075785C" w14:paraId="78FC4D0F" w14:textId="77777777" w:rsidTr="00280976">
        <w:tc>
          <w:tcPr>
            <w:tcW w:w="704" w:type="dxa"/>
          </w:tcPr>
          <w:p w14:paraId="03CB03F9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</w:t>
            </w:r>
          </w:p>
        </w:tc>
        <w:tc>
          <w:tcPr>
            <w:tcW w:w="3119" w:type="dxa"/>
          </w:tcPr>
          <w:p w14:paraId="1E64237A" w14:textId="77777777" w:rsidR="000B12C1" w:rsidRPr="0075785C" w:rsidRDefault="00A56568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iteľ DPH</w:t>
            </w:r>
          </w:p>
        </w:tc>
        <w:tc>
          <w:tcPr>
            <w:tcW w:w="5239" w:type="dxa"/>
          </w:tcPr>
          <w:p w14:paraId="02B1C5C2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75785C" w:rsidRPr="007A3FFB">
              <w:rPr>
                <w:sz w:val="18"/>
                <w:szCs w:val="18"/>
              </w:rPr>
              <w:t>Áno/nie</w:t>
            </w:r>
          </w:p>
        </w:tc>
      </w:tr>
      <w:tr w:rsidR="000B12C1" w:rsidRPr="0075785C" w14:paraId="679BE885" w14:textId="77777777" w:rsidTr="00280976">
        <w:tc>
          <w:tcPr>
            <w:tcW w:w="704" w:type="dxa"/>
          </w:tcPr>
          <w:p w14:paraId="02253164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</w:t>
            </w:r>
          </w:p>
        </w:tc>
        <w:tc>
          <w:tcPr>
            <w:tcW w:w="3119" w:type="dxa"/>
          </w:tcPr>
          <w:p w14:paraId="67E473F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2418BC5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A56568" w:rsidRPr="0075785C" w14:paraId="6122CBC5" w14:textId="77777777" w:rsidTr="00C22DB6">
        <w:tc>
          <w:tcPr>
            <w:tcW w:w="9062" w:type="dxa"/>
            <w:gridSpan w:val="3"/>
          </w:tcPr>
          <w:p w14:paraId="63341BFE" w14:textId="77777777" w:rsidR="00A56568" w:rsidRPr="0075785C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42B99541" w14:textId="77777777" w:rsidTr="00280976">
        <w:tc>
          <w:tcPr>
            <w:tcW w:w="704" w:type="dxa"/>
          </w:tcPr>
          <w:p w14:paraId="0EF01F02" w14:textId="77777777" w:rsidR="000B12C1" w:rsidRPr="0075785C" w:rsidRDefault="00A56568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20</w:t>
            </w:r>
          </w:p>
        </w:tc>
        <w:tc>
          <w:tcPr>
            <w:tcW w:w="3119" w:type="dxa"/>
          </w:tcPr>
          <w:p w14:paraId="2CE24C6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 priezvisko štatutára</w:t>
            </w:r>
          </w:p>
        </w:tc>
        <w:tc>
          <w:tcPr>
            <w:tcW w:w="5239" w:type="dxa"/>
          </w:tcPr>
          <w:p w14:paraId="009A83A9" w14:textId="77777777" w:rsidR="000B12C1" w:rsidRPr="0075785C" w:rsidRDefault="00FC3177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4E60E8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75785C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A56568" w14:paraId="40604DDA" w14:textId="77777777" w:rsidTr="00C22DB6">
        <w:tc>
          <w:tcPr>
            <w:tcW w:w="9062" w:type="dxa"/>
            <w:gridSpan w:val="3"/>
          </w:tcPr>
          <w:p w14:paraId="649FB48E" w14:textId="77777777" w:rsidR="00A56568" w:rsidRDefault="00A56568" w:rsidP="00A56568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2. Identifikácia partnera</w:t>
            </w:r>
          </w:p>
          <w:p w14:paraId="5DDE9E00" w14:textId="77777777" w:rsidR="00956CE1" w:rsidRPr="00A56568" w:rsidRDefault="00956CE1" w:rsidP="007A3FFB">
            <w:pPr>
              <w:rPr>
                <w:rFonts w:ascii="Roboto" w:hAnsi="Roboto"/>
                <w:sz w:val="24"/>
                <w:szCs w:val="24"/>
              </w:rPr>
            </w:pPr>
            <w:r w:rsidRPr="00956CE1">
              <w:rPr>
                <w:sz w:val="18"/>
                <w:szCs w:val="18"/>
              </w:rPr>
              <w:t>Vypĺňa sa v prípade, ak je účasť partnera v súlade s podmienkami výzvy a v rámci relevantného projektu sa partner zúčastňuje na realizácii projektu. Možnosť viacnásobného výberu podľa počtu partnerov.</w:t>
            </w:r>
          </w:p>
        </w:tc>
      </w:tr>
      <w:tr w:rsidR="000B12C1" w:rsidRPr="0075785C" w14:paraId="4E75403A" w14:textId="77777777" w:rsidTr="00280976">
        <w:tc>
          <w:tcPr>
            <w:tcW w:w="704" w:type="dxa"/>
          </w:tcPr>
          <w:p w14:paraId="49977498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21</w:t>
            </w:r>
          </w:p>
        </w:tc>
        <w:tc>
          <w:tcPr>
            <w:tcW w:w="3119" w:type="dxa"/>
          </w:tcPr>
          <w:p w14:paraId="5260C13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</w:t>
            </w:r>
          </w:p>
        </w:tc>
        <w:tc>
          <w:tcPr>
            <w:tcW w:w="5239" w:type="dxa"/>
          </w:tcPr>
          <w:p w14:paraId="64E208B7" w14:textId="77777777" w:rsidR="000B12C1" w:rsidRPr="007A3FFB" w:rsidRDefault="00956CE1" w:rsidP="00956CE1">
            <w:pPr>
              <w:rPr>
                <w:sz w:val="18"/>
                <w:szCs w:val="18"/>
              </w:rPr>
            </w:pPr>
            <w:r w:rsidRPr="00956CE1">
              <w:rPr>
                <w:sz w:val="18"/>
                <w:szCs w:val="18"/>
              </w:rPr>
              <w:t>Ž</w:t>
            </w:r>
            <w:r w:rsidR="00341AE3" w:rsidRPr="00956CE1">
              <w:rPr>
                <w:sz w:val="18"/>
                <w:szCs w:val="18"/>
              </w:rPr>
              <w:t>iadateľ vy</w:t>
            </w:r>
            <w:r w:rsidR="00B35D7B" w:rsidRPr="00956CE1">
              <w:rPr>
                <w:sz w:val="18"/>
                <w:szCs w:val="18"/>
              </w:rPr>
              <w:t>ber</w:t>
            </w:r>
            <w:r w:rsidR="00341AE3" w:rsidRPr="00956CE1">
              <w:rPr>
                <w:sz w:val="18"/>
                <w:szCs w:val="18"/>
              </w:rPr>
              <w:t>ie</w:t>
            </w:r>
            <w:r w:rsidR="00B35D7B" w:rsidRPr="00956CE1">
              <w:rPr>
                <w:sz w:val="18"/>
                <w:szCs w:val="18"/>
              </w:rPr>
              <w:t xml:space="preserve"> zo subjektov aplikácie ITMS2014+, ktoré spĺňajú kritéria pre partnerov zadaných na výzve</w:t>
            </w:r>
            <w:r w:rsidRPr="00956CE1">
              <w:rPr>
                <w:sz w:val="18"/>
                <w:szCs w:val="18"/>
              </w:rPr>
              <w:t>.</w:t>
            </w:r>
            <w:r w:rsidR="00341AE3"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270B45D7" w14:textId="77777777" w:rsidTr="00280976">
        <w:tc>
          <w:tcPr>
            <w:tcW w:w="704" w:type="dxa"/>
          </w:tcPr>
          <w:p w14:paraId="032DD28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22</w:t>
            </w:r>
          </w:p>
        </w:tc>
        <w:tc>
          <w:tcPr>
            <w:tcW w:w="3119" w:type="dxa"/>
          </w:tcPr>
          <w:p w14:paraId="0FF35121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Hlavný identifikátor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(typ)</w:t>
            </w:r>
          </w:p>
        </w:tc>
        <w:tc>
          <w:tcPr>
            <w:tcW w:w="5239" w:type="dxa"/>
          </w:tcPr>
          <w:p w14:paraId="047C13AB" w14:textId="77777777" w:rsidR="000B12C1" w:rsidRPr="007A3FFB" w:rsidRDefault="00FC3177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5EF3C5D4" w14:textId="77777777" w:rsidTr="00280976">
        <w:tc>
          <w:tcPr>
            <w:tcW w:w="704" w:type="dxa"/>
          </w:tcPr>
          <w:p w14:paraId="7682FDD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23</w:t>
            </w:r>
          </w:p>
        </w:tc>
        <w:tc>
          <w:tcPr>
            <w:tcW w:w="3119" w:type="dxa"/>
          </w:tcPr>
          <w:p w14:paraId="1A518F9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45FEE714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FC3177">
              <w:rPr>
                <w:sz w:val="18"/>
                <w:szCs w:val="18"/>
              </w:rPr>
              <w:t xml:space="preserve">- </w:t>
            </w:r>
            <w:r w:rsidR="006B0271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6A919F3A" w14:textId="77777777" w:rsidTr="00280976">
        <w:tc>
          <w:tcPr>
            <w:tcW w:w="704" w:type="dxa"/>
          </w:tcPr>
          <w:p w14:paraId="48F92E81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24</w:t>
            </w:r>
          </w:p>
        </w:tc>
        <w:tc>
          <w:tcPr>
            <w:tcW w:w="3119" w:type="dxa"/>
          </w:tcPr>
          <w:p w14:paraId="1A79F890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54415CCA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8B86D4" w14:textId="77777777" w:rsidTr="00280976">
        <w:tc>
          <w:tcPr>
            <w:tcW w:w="704" w:type="dxa"/>
          </w:tcPr>
          <w:p w14:paraId="6F9658D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25</w:t>
            </w:r>
          </w:p>
        </w:tc>
        <w:tc>
          <w:tcPr>
            <w:tcW w:w="3119" w:type="dxa"/>
          </w:tcPr>
          <w:p w14:paraId="75DB626F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Právna forma</w:t>
            </w:r>
          </w:p>
        </w:tc>
        <w:tc>
          <w:tcPr>
            <w:tcW w:w="5239" w:type="dxa"/>
          </w:tcPr>
          <w:p w14:paraId="7C5C21D9" w14:textId="77777777" w:rsidR="000B12C1" w:rsidRPr="007A3FFB" w:rsidRDefault="00B35D7B" w:rsidP="00B35D7B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</w:p>
        </w:tc>
      </w:tr>
      <w:tr w:rsidR="000B12C1" w:rsidRPr="0075785C" w14:paraId="6FF3A8C1" w14:textId="77777777" w:rsidTr="00280976">
        <w:tc>
          <w:tcPr>
            <w:tcW w:w="704" w:type="dxa"/>
          </w:tcPr>
          <w:p w14:paraId="04C05CB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26</w:t>
            </w:r>
          </w:p>
        </w:tc>
        <w:tc>
          <w:tcPr>
            <w:tcW w:w="3119" w:type="dxa"/>
          </w:tcPr>
          <w:p w14:paraId="62B2A3E3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IČO</w:t>
            </w:r>
          </w:p>
        </w:tc>
        <w:tc>
          <w:tcPr>
            <w:tcW w:w="5239" w:type="dxa"/>
          </w:tcPr>
          <w:p w14:paraId="7A462483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2B939E30" w14:textId="77777777" w:rsidTr="00280976">
        <w:tc>
          <w:tcPr>
            <w:tcW w:w="704" w:type="dxa"/>
          </w:tcPr>
          <w:p w14:paraId="719DD4F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27</w:t>
            </w:r>
          </w:p>
        </w:tc>
        <w:tc>
          <w:tcPr>
            <w:tcW w:w="3119" w:type="dxa"/>
          </w:tcPr>
          <w:p w14:paraId="4F010F3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DIČ</w:t>
            </w:r>
          </w:p>
        </w:tc>
        <w:tc>
          <w:tcPr>
            <w:tcW w:w="5239" w:type="dxa"/>
          </w:tcPr>
          <w:p w14:paraId="76B2271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3FACE054" w14:textId="77777777" w:rsidTr="00280976">
        <w:tc>
          <w:tcPr>
            <w:tcW w:w="704" w:type="dxa"/>
          </w:tcPr>
          <w:p w14:paraId="59286DAE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28</w:t>
            </w:r>
          </w:p>
        </w:tc>
        <w:tc>
          <w:tcPr>
            <w:tcW w:w="3119" w:type="dxa"/>
          </w:tcPr>
          <w:p w14:paraId="7F0488AB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IČZ</w:t>
            </w:r>
          </w:p>
        </w:tc>
        <w:tc>
          <w:tcPr>
            <w:tcW w:w="5239" w:type="dxa"/>
          </w:tcPr>
          <w:p w14:paraId="6BFC0DDE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FC3177" w:rsidRPr="007A3FFB">
              <w:rPr>
                <w:sz w:val="18"/>
                <w:szCs w:val="18"/>
              </w:rPr>
              <w:t xml:space="preserve">- </w:t>
            </w:r>
            <w:r w:rsidR="006B0271" w:rsidRPr="007A3FFB">
              <w:rPr>
                <w:sz w:val="18"/>
                <w:szCs w:val="18"/>
              </w:rPr>
              <w:t xml:space="preserve">identifikačné číslo zamestnávateľa pridelené Sociálnou poisťovňou </w:t>
            </w:r>
            <w:r w:rsidR="006B0271" w:rsidRPr="002F393A">
              <w:rPr>
                <w:sz w:val="18"/>
                <w:szCs w:val="18"/>
              </w:rPr>
              <w:t> </w:t>
            </w:r>
            <w:r w:rsidR="006B0271" w:rsidRPr="007A3FFB">
              <w:rPr>
                <w:sz w:val="18"/>
                <w:szCs w:val="18"/>
              </w:rPr>
              <w:t>(v prípade, ak je žiadateľ registrovaný ako zamestnávateľ na účely sociálneho  poistenia)</w:t>
            </w:r>
          </w:p>
        </w:tc>
      </w:tr>
      <w:tr w:rsidR="000B12C1" w:rsidRPr="0075785C" w14:paraId="1EB31C92" w14:textId="77777777" w:rsidTr="00280976">
        <w:tc>
          <w:tcPr>
            <w:tcW w:w="704" w:type="dxa"/>
          </w:tcPr>
          <w:p w14:paraId="6626D8E5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29</w:t>
            </w:r>
          </w:p>
        </w:tc>
        <w:tc>
          <w:tcPr>
            <w:tcW w:w="3119" w:type="dxa"/>
          </w:tcPr>
          <w:p w14:paraId="7B5BB5FC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Platiteľ DPH</w:t>
            </w:r>
          </w:p>
        </w:tc>
        <w:tc>
          <w:tcPr>
            <w:tcW w:w="5239" w:type="dxa"/>
          </w:tcPr>
          <w:p w14:paraId="08617AD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9873279" w14:textId="77777777" w:rsidTr="00280976">
        <w:tc>
          <w:tcPr>
            <w:tcW w:w="704" w:type="dxa"/>
          </w:tcPr>
          <w:p w14:paraId="585BCDED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3119" w:type="dxa"/>
          </w:tcPr>
          <w:p w14:paraId="54F7E27A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IČ DPH / VAT</w:t>
            </w:r>
          </w:p>
        </w:tc>
        <w:tc>
          <w:tcPr>
            <w:tcW w:w="5239" w:type="dxa"/>
          </w:tcPr>
          <w:p w14:paraId="44B832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CE606D" w:rsidRPr="0075785C" w14:paraId="08E6E777" w14:textId="77777777" w:rsidTr="00C22DB6">
        <w:tc>
          <w:tcPr>
            <w:tcW w:w="9062" w:type="dxa"/>
            <w:gridSpan w:val="3"/>
          </w:tcPr>
          <w:p w14:paraId="02A82D85" w14:textId="77777777" w:rsidR="00CE606D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Štatutárny orgán</w:t>
            </w:r>
          </w:p>
        </w:tc>
      </w:tr>
      <w:tr w:rsidR="000B12C1" w:rsidRPr="0075785C" w14:paraId="1D3E3960" w14:textId="77777777" w:rsidTr="00280976">
        <w:tc>
          <w:tcPr>
            <w:tcW w:w="704" w:type="dxa"/>
          </w:tcPr>
          <w:p w14:paraId="1D4A70CA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31</w:t>
            </w:r>
          </w:p>
        </w:tc>
        <w:tc>
          <w:tcPr>
            <w:tcW w:w="3119" w:type="dxa"/>
          </w:tcPr>
          <w:p w14:paraId="4BD5B476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Meno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priezvisko štatutára</w:t>
            </w:r>
          </w:p>
        </w:tc>
        <w:tc>
          <w:tcPr>
            <w:tcW w:w="5239" w:type="dxa"/>
          </w:tcPr>
          <w:p w14:paraId="60790192" w14:textId="77777777" w:rsidR="000B12C1" w:rsidRPr="0075785C" w:rsidRDefault="00B35D7B" w:rsidP="00C22DB6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F805C9">
              <w:rPr>
                <w:sz w:val="18"/>
                <w:szCs w:val="18"/>
              </w:rPr>
              <w:t xml:space="preserve"> 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Pr="004E60E8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="006B0271" w:rsidRPr="004E60E8">
              <w:rPr>
                <w:sz w:val="18"/>
                <w:szCs w:val="18"/>
              </w:rPr>
              <w:t>v prípade kolektívneho štatutárneho orgánu uvedie žiadateľ údaje za všetkých členov, v prípade viacerých fyzických osôb oprávnených konať za spoločnosť (konatelia, komplementári, spoločníci) u</w:t>
            </w:r>
            <w:r w:rsidR="006B0271">
              <w:rPr>
                <w:sz w:val="18"/>
                <w:szCs w:val="18"/>
              </w:rPr>
              <w:t>vedie žiadateľ všetky takéto osoby</w:t>
            </w:r>
          </w:p>
        </w:tc>
      </w:tr>
      <w:tr w:rsidR="00CE606D" w14:paraId="66084EA9" w14:textId="77777777" w:rsidTr="00C22DB6">
        <w:tc>
          <w:tcPr>
            <w:tcW w:w="9062" w:type="dxa"/>
            <w:gridSpan w:val="3"/>
          </w:tcPr>
          <w:p w14:paraId="772BCA99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3. Identifikácia organizačnej zložky zodpovednej za realizáciu projektu</w:t>
            </w:r>
          </w:p>
        </w:tc>
      </w:tr>
      <w:tr w:rsidR="00CE606D" w:rsidRPr="0075785C" w14:paraId="13196255" w14:textId="77777777" w:rsidTr="00C22DB6">
        <w:tc>
          <w:tcPr>
            <w:tcW w:w="9062" w:type="dxa"/>
            <w:gridSpan w:val="3"/>
          </w:tcPr>
          <w:p w14:paraId="67BE85A1" w14:textId="77777777" w:rsidR="00CE606D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Organizačná zložka</w:t>
            </w:r>
          </w:p>
        </w:tc>
      </w:tr>
      <w:tr w:rsidR="000B12C1" w:rsidRPr="0075785C" w14:paraId="4CABE08F" w14:textId="77777777" w:rsidTr="00280976">
        <w:tc>
          <w:tcPr>
            <w:tcW w:w="704" w:type="dxa"/>
          </w:tcPr>
          <w:p w14:paraId="4FDE1F7C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32</w:t>
            </w:r>
          </w:p>
        </w:tc>
        <w:tc>
          <w:tcPr>
            <w:tcW w:w="3119" w:type="dxa"/>
          </w:tcPr>
          <w:p w14:paraId="176AB243" w14:textId="77777777" w:rsidR="000B12C1" w:rsidRPr="0075785C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Obchodné meno / názov:</w:t>
            </w:r>
          </w:p>
        </w:tc>
        <w:tc>
          <w:tcPr>
            <w:tcW w:w="5239" w:type="dxa"/>
          </w:tcPr>
          <w:p w14:paraId="7345827D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3E0CBA" w:rsidRPr="007A3FFB">
              <w:rPr>
                <w:sz w:val="18"/>
                <w:szCs w:val="18"/>
              </w:rPr>
              <w:t xml:space="preserve">vypĺňa sa </w:t>
            </w:r>
            <w:r w:rsidR="00FD3D01" w:rsidRPr="007A3FFB">
              <w:rPr>
                <w:sz w:val="18"/>
                <w:szCs w:val="18"/>
              </w:rPr>
              <w:t>v</w:t>
            </w:r>
            <w:r w:rsidR="003E0CBA" w:rsidRPr="007A3FFB">
              <w:rPr>
                <w:sz w:val="18"/>
                <w:szCs w:val="18"/>
              </w:rPr>
              <w:t xml:space="preserve"> prípade, ak za žiadateľa s právnou subjektivitou bude vecný výkon realizácie zabezpečovať organizačná zložka, ktorá vystupuje samostatne ale nemá vlastnú právnu subjektivitu (napr. fakulta univerzity, odštepný závod bez právnej subjektivity a pod.)</w:t>
            </w:r>
          </w:p>
        </w:tc>
      </w:tr>
      <w:tr w:rsidR="000B12C1" w:rsidRPr="0075785C" w14:paraId="62BBF855" w14:textId="77777777" w:rsidTr="00280976">
        <w:tc>
          <w:tcPr>
            <w:tcW w:w="704" w:type="dxa"/>
          </w:tcPr>
          <w:p w14:paraId="78D29E32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33</w:t>
            </w:r>
          </w:p>
        </w:tc>
        <w:tc>
          <w:tcPr>
            <w:tcW w:w="3119" w:type="dxa"/>
          </w:tcPr>
          <w:p w14:paraId="430BD29C" w14:textId="77777777" w:rsidR="000B12C1" w:rsidRPr="0075785C" w:rsidRDefault="00730486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Sídlo</w:t>
            </w:r>
          </w:p>
        </w:tc>
        <w:tc>
          <w:tcPr>
            <w:tcW w:w="5239" w:type="dxa"/>
          </w:tcPr>
          <w:p w14:paraId="379B7A9F" w14:textId="77777777" w:rsidR="000B12C1" w:rsidRPr="007A3FFB" w:rsidRDefault="008752EF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Automaticky vyplnené </w:t>
            </w:r>
            <w:r w:rsidR="00B35D7B"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Obec, ulica, číslo, PSČ</w:t>
            </w:r>
          </w:p>
        </w:tc>
      </w:tr>
      <w:tr w:rsidR="000B12C1" w:rsidRPr="0075785C" w14:paraId="0CF556A3" w14:textId="77777777" w:rsidTr="00280976">
        <w:tc>
          <w:tcPr>
            <w:tcW w:w="704" w:type="dxa"/>
          </w:tcPr>
          <w:p w14:paraId="6032B529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34</w:t>
            </w:r>
          </w:p>
        </w:tc>
        <w:tc>
          <w:tcPr>
            <w:tcW w:w="3119" w:type="dxa"/>
          </w:tcPr>
          <w:p w14:paraId="145CCF66" w14:textId="77777777" w:rsidR="000B12C1" w:rsidRPr="0075785C" w:rsidRDefault="00730486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78D25F1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6D4761F5" w14:textId="77777777" w:rsidTr="00280976">
        <w:tc>
          <w:tcPr>
            <w:tcW w:w="704" w:type="dxa"/>
          </w:tcPr>
          <w:p w14:paraId="3B0954A7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35</w:t>
            </w:r>
          </w:p>
        </w:tc>
        <w:tc>
          <w:tcPr>
            <w:tcW w:w="3119" w:type="dxa"/>
          </w:tcPr>
          <w:p w14:paraId="70014F4D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dentifikátor (typ)</w:t>
            </w:r>
          </w:p>
        </w:tc>
        <w:tc>
          <w:tcPr>
            <w:tcW w:w="5239" w:type="dxa"/>
          </w:tcPr>
          <w:p w14:paraId="7D4C257F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0B12C1" w:rsidRPr="0075785C" w14:paraId="756C9EB0" w14:textId="77777777" w:rsidTr="00280976">
        <w:tc>
          <w:tcPr>
            <w:tcW w:w="704" w:type="dxa"/>
          </w:tcPr>
          <w:p w14:paraId="6685F8B3" w14:textId="77777777" w:rsidR="000B12C1" w:rsidRPr="0075785C" w:rsidRDefault="00CE606D" w:rsidP="00C22DB6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36</w:t>
            </w:r>
          </w:p>
        </w:tc>
        <w:tc>
          <w:tcPr>
            <w:tcW w:w="3119" w:type="dxa"/>
          </w:tcPr>
          <w:p w14:paraId="3CA2DF3E" w14:textId="77777777" w:rsidR="000B12C1" w:rsidRPr="0075785C" w:rsidRDefault="00CE606D" w:rsidP="00C22DB6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 zástupcov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br/>
              <w:t>(meno a priezvisko)</w:t>
            </w:r>
          </w:p>
        </w:tc>
        <w:tc>
          <w:tcPr>
            <w:tcW w:w="5239" w:type="dxa"/>
          </w:tcPr>
          <w:p w14:paraId="4F5B1CCC" w14:textId="77777777" w:rsidR="000B12C1" w:rsidRPr="007A3FFB" w:rsidRDefault="00B35D7B" w:rsidP="00C22DB6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Pr="002F393A">
              <w:rPr>
                <w:sz w:val="18"/>
                <w:szCs w:val="18"/>
              </w:rPr>
              <w:t xml:space="preserve">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 xml:space="preserve">) </w:t>
            </w:r>
            <w:r>
              <w:rPr>
                <w:sz w:val="18"/>
                <w:szCs w:val="18"/>
              </w:rPr>
              <w:t xml:space="preserve">- </w:t>
            </w:r>
            <w:r w:rsidR="003E0CBA" w:rsidRPr="002F393A">
              <w:rPr>
                <w:sz w:val="18"/>
                <w:szCs w:val="18"/>
              </w:rPr>
              <w:t>vyplnia sa údaje o osobe/osobách oprávnen</w:t>
            </w:r>
            <w:r w:rsidR="003E0CBA">
              <w:rPr>
                <w:sz w:val="18"/>
                <w:szCs w:val="18"/>
              </w:rPr>
              <w:t>ej/oprávnen</w:t>
            </w:r>
            <w:r w:rsidR="003E0CBA" w:rsidRPr="002F393A">
              <w:rPr>
                <w:sz w:val="18"/>
                <w:szCs w:val="18"/>
              </w:rPr>
              <w:t>ých konať v mene organizačnej zložky zodpovednej za realizáciu projektu</w:t>
            </w:r>
          </w:p>
        </w:tc>
      </w:tr>
      <w:tr w:rsidR="00CE606D" w14:paraId="16547BD4" w14:textId="77777777" w:rsidTr="00C22DB6">
        <w:tc>
          <w:tcPr>
            <w:tcW w:w="9062" w:type="dxa"/>
            <w:gridSpan w:val="3"/>
          </w:tcPr>
          <w:p w14:paraId="6310CB4F" w14:textId="77777777" w:rsidR="00CE606D" w:rsidRPr="00CE606D" w:rsidRDefault="00CE606D" w:rsidP="00CE606D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4. Komunikácia vo veci žiadosti</w:t>
            </w:r>
          </w:p>
        </w:tc>
      </w:tr>
      <w:tr w:rsidR="003E0CBA" w14:paraId="438AD84B" w14:textId="77777777" w:rsidTr="00C22DB6">
        <w:tc>
          <w:tcPr>
            <w:tcW w:w="9062" w:type="dxa"/>
            <w:gridSpan w:val="3"/>
          </w:tcPr>
          <w:p w14:paraId="421F3D98" w14:textId="77777777" w:rsidR="003E0CBA" w:rsidRPr="00DE377F" w:rsidRDefault="003E0CBA">
            <w:pPr>
              <w:rPr>
                <w:b/>
                <w:bCs/>
              </w:rPr>
            </w:pPr>
            <w:r w:rsidRPr="007A3FFB">
              <w:rPr>
                <w:sz w:val="18"/>
                <w:szCs w:val="18"/>
              </w:rPr>
              <w:t>Kontaktné údaje a</w:t>
            </w:r>
            <w:r w:rsidR="007B7E4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 xml:space="preserve">adresa na </w:t>
            </w:r>
            <w:r w:rsidR="002A17D9">
              <w:rPr>
                <w:sz w:val="18"/>
                <w:szCs w:val="18"/>
              </w:rPr>
              <w:t xml:space="preserve">komunikáciu vo veci žiadosti a </w:t>
            </w:r>
            <w:r w:rsidRPr="007A3FFB">
              <w:rPr>
                <w:sz w:val="18"/>
                <w:szCs w:val="18"/>
              </w:rPr>
              <w:t>doručovanie písomností</w:t>
            </w:r>
            <w:r w:rsidR="002A17D9">
              <w:rPr>
                <w:sz w:val="18"/>
                <w:szCs w:val="18"/>
              </w:rPr>
              <w:t xml:space="preserve">. </w:t>
            </w:r>
            <w:r w:rsidR="00F27B48" w:rsidRPr="00F27B48">
              <w:rPr>
                <w:sz w:val="18"/>
                <w:szCs w:val="18"/>
              </w:rPr>
              <w:t>Žiadateľ uvedie jednu alebo viac osôb, ktorým budú doručované písomnosti a informácie v konaní o žiadosti o NFP a uvedie adresu, na ktorú majú byť doručované písomnosti. V</w:t>
            </w:r>
            <w:r w:rsidR="00812650">
              <w:rPr>
                <w:sz w:val="18"/>
                <w:szCs w:val="18"/>
              </w:rPr>
              <w:t> </w:t>
            </w:r>
            <w:r w:rsidR="00F27B48" w:rsidRPr="00F27B48">
              <w:rPr>
                <w:sz w:val="18"/>
                <w:szCs w:val="18"/>
              </w:rPr>
              <w:t>prípade</w:t>
            </w:r>
            <w:r w:rsidR="00812650">
              <w:rPr>
                <w:sz w:val="18"/>
                <w:szCs w:val="18"/>
              </w:rPr>
              <w:t xml:space="preserve">, ak </w:t>
            </w:r>
            <w:r w:rsidR="00F27B48" w:rsidRPr="00F27B48">
              <w:rPr>
                <w:sz w:val="18"/>
                <w:szCs w:val="18"/>
              </w:rPr>
              <w:t xml:space="preserve">adresa </w:t>
            </w:r>
            <w:r w:rsidR="00E07D1A">
              <w:rPr>
                <w:sz w:val="18"/>
                <w:szCs w:val="18"/>
              </w:rPr>
              <w:t xml:space="preserve">podľa predošlej vety </w:t>
            </w:r>
            <w:r w:rsidR="00F27B48" w:rsidRPr="00F27B48">
              <w:rPr>
                <w:sz w:val="18"/>
                <w:szCs w:val="18"/>
              </w:rPr>
              <w:t>bude odlišná od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adresy žiadateľa uvedenej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časti 1 žiadosti, je žiadateľ povinný doložiť splnomocnenie pre osobu uvedenú v</w:t>
            </w:r>
            <w:r w:rsidR="007B7E48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tejto časti na doručovanie písomností, prípadne na celé konanie o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žiadosti v</w:t>
            </w:r>
            <w:r w:rsidR="002B7DE1">
              <w:rPr>
                <w:sz w:val="18"/>
                <w:szCs w:val="18"/>
              </w:rPr>
              <w:t xml:space="preserve"> </w:t>
            </w:r>
            <w:r w:rsidR="00F27B48" w:rsidRPr="00F27B48">
              <w:rPr>
                <w:sz w:val="18"/>
                <w:szCs w:val="18"/>
              </w:rPr>
              <w:t>zmysle § 25 ods. 5 Správneho poriadku</w:t>
            </w:r>
            <w:r w:rsidR="00E07D1A" w:rsidRPr="00AD41AC">
              <w:rPr>
                <w:sz w:val="18"/>
                <w:szCs w:val="18"/>
              </w:rPr>
              <w:t>, inak sa komunikácia vo veci žiadosti a doručovanie písomností uskutoční výhradne prostredníctvom adresy žiadateľa uvedenej v časti 1 žiadosti.</w:t>
            </w:r>
            <w:r w:rsidR="002A17D9">
              <w:rPr>
                <w:sz w:val="18"/>
                <w:szCs w:val="18"/>
              </w:rPr>
              <w:t xml:space="preserve"> Ak je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>tejto časti uvedených viac osôb, písomnosti sa doručujú v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poradí: 1. </w:t>
            </w:r>
            <w:r w:rsidR="002A17D9" w:rsidRPr="002A17D9">
              <w:rPr>
                <w:sz w:val="18"/>
                <w:szCs w:val="18"/>
              </w:rPr>
              <w:t>splnomocnencovi, ak existuje výslovné splnomocnenie na preberanie zásielok, prípadne výslovné splnomocnenie na celé konanie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žiadosti</w:t>
            </w:r>
            <w:r w:rsidR="002A17D9">
              <w:rPr>
                <w:sz w:val="18"/>
                <w:szCs w:val="18"/>
              </w:rPr>
              <w:t xml:space="preserve">; 2. </w:t>
            </w:r>
            <w:r w:rsidR="002A17D9" w:rsidRPr="002A17D9">
              <w:rPr>
                <w:sz w:val="18"/>
                <w:szCs w:val="18"/>
              </w:rPr>
              <w:t>žiadateľovi 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 w:rsidRPr="002A17D9">
              <w:rPr>
                <w:sz w:val="18"/>
                <w:szCs w:val="18"/>
              </w:rPr>
              <w:t>NFP na jeho adresu, k rukám fyzickej osoby, ktorá je zamestnancom povereným na prijímanie písomností</w:t>
            </w:r>
            <w:r w:rsidR="002A17D9">
              <w:rPr>
                <w:sz w:val="18"/>
                <w:szCs w:val="18"/>
              </w:rPr>
              <w:t xml:space="preserve">; 3. </w:t>
            </w:r>
            <w:r w:rsidR="002A17D9" w:rsidRPr="002A17D9">
              <w:rPr>
                <w:sz w:val="18"/>
                <w:szCs w:val="18"/>
              </w:rPr>
              <w:t xml:space="preserve">žiadateľovi </w:t>
            </w:r>
            <w:r w:rsidR="002A17D9">
              <w:rPr>
                <w:sz w:val="18"/>
                <w:szCs w:val="18"/>
              </w:rPr>
              <w:t>o</w:t>
            </w:r>
            <w:r w:rsidR="007B7E48">
              <w:rPr>
                <w:sz w:val="18"/>
                <w:szCs w:val="18"/>
              </w:rPr>
              <w:t xml:space="preserve"> </w:t>
            </w:r>
            <w:r w:rsidR="002A17D9">
              <w:rPr>
                <w:sz w:val="18"/>
                <w:szCs w:val="18"/>
              </w:rPr>
              <w:t xml:space="preserve">NFP </w:t>
            </w:r>
            <w:r w:rsidR="002A17D9" w:rsidRPr="002A17D9">
              <w:rPr>
                <w:sz w:val="18"/>
                <w:szCs w:val="18"/>
              </w:rPr>
              <w:t>na jeho adresu</w:t>
            </w:r>
            <w:r w:rsidR="002A17D9">
              <w:rPr>
                <w:sz w:val="18"/>
                <w:szCs w:val="18"/>
              </w:rPr>
              <w:t xml:space="preserve">, konkrétne </w:t>
            </w:r>
            <w:r w:rsidR="002A17D9" w:rsidRPr="002A17D9">
              <w:rPr>
                <w:sz w:val="18"/>
                <w:szCs w:val="18"/>
              </w:rPr>
              <w:t>osobe, ktorá je oprávnená konať za žiadateľa ako štatutárny orgán alebo jeho člen</w:t>
            </w:r>
            <w:r w:rsidR="002A17D9">
              <w:rPr>
                <w:sz w:val="18"/>
                <w:szCs w:val="18"/>
              </w:rPr>
              <w:t>.</w:t>
            </w:r>
            <w:r w:rsidR="007B7E48">
              <w:rPr>
                <w:sz w:val="18"/>
                <w:szCs w:val="18"/>
              </w:rPr>
              <w:t>“</w:t>
            </w:r>
          </w:p>
        </w:tc>
      </w:tr>
      <w:tr w:rsidR="003E0CBA" w:rsidRPr="0075785C" w14:paraId="38AF260E" w14:textId="77777777" w:rsidTr="00280976">
        <w:tc>
          <w:tcPr>
            <w:tcW w:w="704" w:type="dxa"/>
          </w:tcPr>
          <w:p w14:paraId="40989A8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37</w:t>
            </w:r>
          </w:p>
        </w:tc>
        <w:tc>
          <w:tcPr>
            <w:tcW w:w="3119" w:type="dxa"/>
          </w:tcPr>
          <w:p w14:paraId="396DDCE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46BF6C6B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7FA0D72" w14:textId="77777777" w:rsidTr="00280976">
        <w:tc>
          <w:tcPr>
            <w:tcW w:w="704" w:type="dxa"/>
          </w:tcPr>
          <w:p w14:paraId="3253B11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38</w:t>
            </w:r>
          </w:p>
        </w:tc>
        <w:tc>
          <w:tcPr>
            <w:tcW w:w="3119" w:type="dxa"/>
          </w:tcPr>
          <w:p w14:paraId="4FBE910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5CCFB906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0EC9D12" w14:textId="77777777" w:rsidTr="00280976">
        <w:tc>
          <w:tcPr>
            <w:tcW w:w="704" w:type="dxa"/>
          </w:tcPr>
          <w:p w14:paraId="3EE2A85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39</w:t>
            </w:r>
          </w:p>
        </w:tc>
        <w:tc>
          <w:tcPr>
            <w:tcW w:w="3119" w:type="dxa"/>
          </w:tcPr>
          <w:p w14:paraId="1860772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Meno a priezvisko</w:t>
            </w:r>
          </w:p>
        </w:tc>
        <w:tc>
          <w:tcPr>
            <w:tcW w:w="5239" w:type="dxa"/>
          </w:tcPr>
          <w:p w14:paraId="47C80ECD" w14:textId="77777777" w:rsidR="003E0CBA" w:rsidRPr="007A3FFB" w:rsidRDefault="00B35D7B" w:rsidP="002A2974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F805C9">
              <w:rPr>
                <w:sz w:val="18"/>
                <w:szCs w:val="18"/>
              </w:rPr>
              <w:t>(v</w:t>
            </w:r>
            <w:r w:rsidR="00F805C9" w:rsidRPr="00F805C9">
              <w:rPr>
                <w:sz w:val="18"/>
                <w:szCs w:val="18"/>
              </w:rPr>
              <w:t>rátane titulov pred a za menom</w:t>
            </w:r>
            <w:r w:rsidR="00F805C9">
              <w:rPr>
                <w:sz w:val="18"/>
                <w:szCs w:val="18"/>
              </w:rPr>
              <w:t>)</w:t>
            </w:r>
            <w:r w:rsidR="00F805C9" w:rsidRPr="004E60E8">
              <w:rPr>
                <w:sz w:val="18"/>
                <w:szCs w:val="18"/>
              </w:rPr>
              <w:t xml:space="preserve"> </w:t>
            </w:r>
            <w:r w:rsidRPr="007A3FFB">
              <w:rPr>
                <w:sz w:val="18"/>
                <w:szCs w:val="18"/>
              </w:rPr>
              <w:t>– výber z osôb subjektu</w:t>
            </w:r>
            <w:r w:rsidR="00686D4C" w:rsidRPr="007A3FFB">
              <w:rPr>
                <w:sz w:val="18"/>
                <w:szCs w:val="18"/>
              </w:rPr>
              <w:t xml:space="preserve"> </w:t>
            </w:r>
            <w:r w:rsidR="003C119B" w:rsidRPr="007A3FFB">
              <w:rPr>
                <w:sz w:val="18"/>
                <w:szCs w:val="18"/>
              </w:rPr>
              <w:t>žiadat</w:t>
            </w:r>
            <w:r w:rsidR="007A3FFB">
              <w:rPr>
                <w:sz w:val="18"/>
                <w:szCs w:val="18"/>
              </w:rPr>
              <w:t>eľa resp. partnera – v závislosti</w:t>
            </w:r>
            <w:r w:rsidR="003C119B" w:rsidRPr="007A3FFB">
              <w:rPr>
                <w:sz w:val="18"/>
                <w:szCs w:val="18"/>
              </w:rPr>
              <w:t xml:space="preserve"> od relevancie</w:t>
            </w:r>
            <w:r w:rsidR="002A2974">
              <w:rPr>
                <w:sz w:val="18"/>
                <w:szCs w:val="18"/>
              </w:rPr>
              <w:t>.</w:t>
            </w:r>
          </w:p>
        </w:tc>
      </w:tr>
      <w:tr w:rsidR="003E0CBA" w:rsidRPr="0075785C" w14:paraId="49069688" w14:textId="77777777" w:rsidTr="00280976">
        <w:tc>
          <w:tcPr>
            <w:tcW w:w="704" w:type="dxa"/>
          </w:tcPr>
          <w:p w14:paraId="7052AA2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40</w:t>
            </w:r>
          </w:p>
        </w:tc>
        <w:tc>
          <w:tcPr>
            <w:tcW w:w="3119" w:type="dxa"/>
          </w:tcPr>
          <w:p w14:paraId="2E55B81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Adresa na doručovanie písomností</w:t>
            </w:r>
          </w:p>
        </w:tc>
        <w:tc>
          <w:tcPr>
            <w:tcW w:w="5239" w:type="dxa"/>
          </w:tcPr>
          <w:p w14:paraId="298406D3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46ABBBF9" w14:textId="77777777" w:rsidTr="00280976">
        <w:tc>
          <w:tcPr>
            <w:tcW w:w="704" w:type="dxa"/>
          </w:tcPr>
          <w:p w14:paraId="1CC9BCF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41</w:t>
            </w:r>
          </w:p>
        </w:tc>
        <w:tc>
          <w:tcPr>
            <w:tcW w:w="3119" w:type="dxa"/>
          </w:tcPr>
          <w:p w14:paraId="02643119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E-mail</w:t>
            </w:r>
          </w:p>
        </w:tc>
        <w:tc>
          <w:tcPr>
            <w:tcW w:w="5239" w:type="dxa"/>
          </w:tcPr>
          <w:p w14:paraId="58BC30D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4ABAC4FA" w14:textId="77777777" w:rsidTr="00280976">
        <w:tc>
          <w:tcPr>
            <w:tcW w:w="704" w:type="dxa"/>
          </w:tcPr>
          <w:p w14:paraId="45570B9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42</w:t>
            </w:r>
          </w:p>
        </w:tc>
        <w:tc>
          <w:tcPr>
            <w:tcW w:w="3119" w:type="dxa"/>
          </w:tcPr>
          <w:p w14:paraId="376441F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Telefonický kontakt</w:t>
            </w:r>
          </w:p>
        </w:tc>
        <w:tc>
          <w:tcPr>
            <w:tcW w:w="5239" w:type="dxa"/>
          </w:tcPr>
          <w:p w14:paraId="1C42D38F" w14:textId="77777777" w:rsidR="003E0CBA" w:rsidRPr="007A3FFB" w:rsidRDefault="00B35D7B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42205C7C" w14:textId="77777777" w:rsidTr="00C22DB6">
        <w:tc>
          <w:tcPr>
            <w:tcW w:w="9062" w:type="dxa"/>
            <w:gridSpan w:val="3"/>
          </w:tcPr>
          <w:p w14:paraId="7A239537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5. Identifikácia projektu</w:t>
            </w:r>
          </w:p>
        </w:tc>
      </w:tr>
      <w:tr w:rsidR="003E0CBA" w:rsidRPr="0075785C" w14:paraId="1D21B3BB" w14:textId="77777777" w:rsidTr="00280976">
        <w:tc>
          <w:tcPr>
            <w:tcW w:w="704" w:type="dxa"/>
          </w:tcPr>
          <w:p w14:paraId="6E88E47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43</w:t>
            </w:r>
          </w:p>
        </w:tc>
        <w:tc>
          <w:tcPr>
            <w:tcW w:w="3119" w:type="dxa"/>
          </w:tcPr>
          <w:p w14:paraId="14B1F7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projektu</w:t>
            </w:r>
          </w:p>
        </w:tc>
        <w:tc>
          <w:tcPr>
            <w:tcW w:w="5239" w:type="dxa"/>
          </w:tcPr>
          <w:p w14:paraId="0A73F24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žiadateľ uvedie názov projektu, ktorý má byť predmetom realizácie v prípade schválenia žiadosti o NFP</w:t>
            </w:r>
          </w:p>
        </w:tc>
      </w:tr>
      <w:tr w:rsidR="003E0CBA" w:rsidRPr="0075785C" w14:paraId="0BD92B00" w14:textId="77777777" w:rsidTr="00280976">
        <w:tc>
          <w:tcPr>
            <w:tcW w:w="704" w:type="dxa"/>
          </w:tcPr>
          <w:p w14:paraId="30F8DA0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44</w:t>
            </w:r>
          </w:p>
        </w:tc>
        <w:tc>
          <w:tcPr>
            <w:tcW w:w="3119" w:type="dxa"/>
          </w:tcPr>
          <w:p w14:paraId="55D1619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Akronym</w:t>
            </w:r>
          </w:p>
        </w:tc>
        <w:tc>
          <w:tcPr>
            <w:tcW w:w="5239" w:type="dxa"/>
          </w:tcPr>
          <w:p w14:paraId="5C999AEC" w14:textId="77777777" w:rsidR="003E0CBA" w:rsidRPr="007A3FFB" w:rsidRDefault="001B790C" w:rsidP="001B79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Skrátený názov projektu - v</w:t>
            </w:r>
            <w:r w:rsidR="00020E08" w:rsidRPr="007A3FFB">
              <w:rPr>
                <w:sz w:val="18"/>
                <w:szCs w:val="18"/>
              </w:rPr>
              <w:t>ypĺňa žiadateľ</w:t>
            </w:r>
            <w:r w:rsidR="00216C22" w:rsidRPr="007A3FFB">
              <w:rPr>
                <w:sz w:val="18"/>
                <w:szCs w:val="18"/>
              </w:rPr>
              <w:t xml:space="preserve"> </w:t>
            </w:r>
            <w:r w:rsidR="00FD3D01" w:rsidRPr="007A3FFB">
              <w:rPr>
                <w:sz w:val="18"/>
                <w:szCs w:val="18"/>
              </w:rPr>
              <w:t>– nepovinné pole, uvedie sa skratka názvu projektu</w:t>
            </w:r>
          </w:p>
        </w:tc>
      </w:tr>
      <w:tr w:rsidR="003E0CBA" w:rsidRPr="0075785C" w14:paraId="6E2960B8" w14:textId="77777777" w:rsidTr="00280976">
        <w:tc>
          <w:tcPr>
            <w:tcW w:w="704" w:type="dxa"/>
          </w:tcPr>
          <w:p w14:paraId="25535B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45</w:t>
            </w:r>
          </w:p>
        </w:tc>
        <w:tc>
          <w:tcPr>
            <w:tcW w:w="3119" w:type="dxa"/>
          </w:tcPr>
          <w:p w14:paraId="09EE943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Kód </w:t>
            </w:r>
            <w:proofErr w:type="spellStart"/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ŽoNFP</w:t>
            </w:r>
            <w:proofErr w:type="spellEnd"/>
          </w:p>
        </w:tc>
        <w:tc>
          <w:tcPr>
            <w:tcW w:w="5239" w:type="dxa"/>
          </w:tcPr>
          <w:p w14:paraId="20B8D753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AF869ED" w14:textId="77777777" w:rsidTr="00280976">
        <w:tc>
          <w:tcPr>
            <w:tcW w:w="704" w:type="dxa"/>
          </w:tcPr>
          <w:p w14:paraId="44705D5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46</w:t>
            </w:r>
          </w:p>
        </w:tc>
        <w:tc>
          <w:tcPr>
            <w:tcW w:w="3119" w:type="dxa"/>
          </w:tcPr>
          <w:p w14:paraId="25B8CA9D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Výzva</w:t>
            </w:r>
          </w:p>
        </w:tc>
        <w:tc>
          <w:tcPr>
            <w:tcW w:w="5239" w:type="dxa"/>
          </w:tcPr>
          <w:p w14:paraId="3D41A8E0" w14:textId="77777777" w:rsidR="003E0CBA" w:rsidRPr="007A3FFB" w:rsidRDefault="001F4F72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 číslo a názov výzvy</w:t>
            </w:r>
          </w:p>
        </w:tc>
      </w:tr>
      <w:tr w:rsidR="003E0CBA" w:rsidRPr="0075785C" w14:paraId="0FFD2DD9" w14:textId="77777777" w:rsidTr="00280976">
        <w:tc>
          <w:tcPr>
            <w:tcW w:w="704" w:type="dxa"/>
          </w:tcPr>
          <w:p w14:paraId="470466B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47</w:t>
            </w:r>
          </w:p>
        </w:tc>
        <w:tc>
          <w:tcPr>
            <w:tcW w:w="3119" w:type="dxa"/>
          </w:tcPr>
          <w:p w14:paraId="0EE4539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NACE projektu:</w:t>
            </w:r>
          </w:p>
        </w:tc>
        <w:tc>
          <w:tcPr>
            <w:tcW w:w="5239" w:type="dxa"/>
          </w:tcPr>
          <w:p w14:paraId="68689A87" w14:textId="77777777" w:rsidR="003E0CBA" w:rsidRPr="007A3FFB" w:rsidRDefault="00020E08" w:rsidP="001B790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 xml:space="preserve">výber z číselníka SK NACE (štatistická klasifikácia ekonomických činností SK NACE Rev. 2 podľa Vyhlášky Štatistického úradu SR č. 306/2007 Z. z. z 18.6.2007). </w:t>
            </w:r>
            <w:r w:rsidR="001B790C">
              <w:rPr>
                <w:sz w:val="18"/>
                <w:szCs w:val="18"/>
              </w:rPr>
              <w:t>U</w:t>
            </w:r>
            <w:r w:rsidR="001B790C" w:rsidRPr="007A3FFB">
              <w:rPr>
                <w:sz w:val="18"/>
                <w:szCs w:val="18"/>
              </w:rPr>
              <w:t>vedie SK NACE súvisiace s predmetom projektu</w:t>
            </w:r>
            <w:r w:rsidR="001B790C">
              <w:rPr>
                <w:sz w:val="18"/>
                <w:szCs w:val="18"/>
              </w:rPr>
              <w:t xml:space="preserve">, ktoré môže byť odlišné od </w:t>
            </w:r>
            <w:r w:rsidR="001F4F72" w:rsidRPr="007A3FFB">
              <w:rPr>
                <w:sz w:val="18"/>
                <w:szCs w:val="18"/>
              </w:rPr>
              <w:t>NACE</w:t>
            </w:r>
            <w:r w:rsidR="001B790C">
              <w:rPr>
                <w:sz w:val="18"/>
                <w:szCs w:val="18"/>
              </w:rPr>
              <w:t xml:space="preserve"> žiadateľa/partnerov</w:t>
            </w:r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6FA432F4" w14:textId="77777777" w:rsidTr="00280976">
        <w:tc>
          <w:tcPr>
            <w:tcW w:w="704" w:type="dxa"/>
          </w:tcPr>
          <w:p w14:paraId="7ED49A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48</w:t>
            </w:r>
          </w:p>
        </w:tc>
        <w:tc>
          <w:tcPr>
            <w:tcW w:w="3119" w:type="dxa"/>
          </w:tcPr>
          <w:p w14:paraId="3D38E57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Štátna pomoc</w:t>
            </w:r>
          </w:p>
        </w:tc>
        <w:tc>
          <w:tcPr>
            <w:tcW w:w="5239" w:type="dxa"/>
          </w:tcPr>
          <w:p w14:paraId="4AC7D787" w14:textId="77777777" w:rsidR="003E0CBA" w:rsidRPr="007A3FFB" w:rsidRDefault="00020E08" w:rsidP="00D01119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  <w:r w:rsidR="00D01119">
              <w:rPr>
                <w:sz w:val="18"/>
                <w:szCs w:val="18"/>
              </w:rPr>
              <w:t xml:space="preserve"> </w:t>
            </w:r>
            <w:r w:rsidR="00D01119" w:rsidRPr="00956CE1">
              <w:rPr>
                <w:sz w:val="18"/>
                <w:szCs w:val="18"/>
              </w:rPr>
              <w:t xml:space="preserve">v prípade, ak je </w:t>
            </w:r>
            <w:r w:rsidR="00D01119">
              <w:rPr>
                <w:sz w:val="18"/>
                <w:szCs w:val="18"/>
              </w:rPr>
              <w:t xml:space="preserve">relevantná pre projekt a </w:t>
            </w:r>
            <w:r w:rsidR="00D01119" w:rsidRPr="00956CE1">
              <w:rPr>
                <w:sz w:val="18"/>
                <w:szCs w:val="18"/>
              </w:rPr>
              <w:t>v súlade s podmienkami výzvy</w:t>
            </w:r>
            <w:r w:rsidR="00D01119">
              <w:rPr>
                <w:sz w:val="18"/>
                <w:szCs w:val="18"/>
              </w:rPr>
              <w:t xml:space="preserve">. </w:t>
            </w:r>
          </w:p>
        </w:tc>
      </w:tr>
      <w:tr w:rsidR="003E0CBA" w:rsidRPr="0075785C" w14:paraId="54CF5F9A" w14:textId="77777777" w:rsidTr="00280976">
        <w:tc>
          <w:tcPr>
            <w:tcW w:w="704" w:type="dxa"/>
          </w:tcPr>
          <w:p w14:paraId="09439D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49</w:t>
            </w:r>
          </w:p>
        </w:tc>
        <w:tc>
          <w:tcPr>
            <w:tcW w:w="3119" w:type="dxa"/>
          </w:tcPr>
          <w:p w14:paraId="01FCF4EA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Kategórie regiónov</w:t>
            </w:r>
          </w:p>
        </w:tc>
        <w:tc>
          <w:tcPr>
            <w:tcW w:w="5239" w:type="dxa"/>
          </w:tcPr>
          <w:p w14:paraId="604C7332" w14:textId="77777777" w:rsidR="00356928" w:rsidRDefault="007E3857">
            <w:pPr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 - </w:t>
            </w:r>
            <w:r w:rsidR="001F4F72" w:rsidRPr="00C01F1F">
              <w:rPr>
                <w:sz w:val="18"/>
                <w:szCs w:val="18"/>
              </w:rPr>
              <w:t>Rozvinut</w:t>
            </w:r>
            <w:r w:rsidR="00993C6E">
              <w:rPr>
                <w:sz w:val="18"/>
                <w:szCs w:val="18"/>
              </w:rPr>
              <w:t>ejšie</w:t>
            </w:r>
            <w:r w:rsidR="001F4F72" w:rsidRPr="00C01F1F">
              <w:rPr>
                <w:sz w:val="18"/>
                <w:szCs w:val="18"/>
              </w:rPr>
              <w:t xml:space="preserve"> / Menej rozvinuté (sekcia sa netýka projektov financovaných z KF, ENRF a EÚS)</w:t>
            </w:r>
            <w:r w:rsidR="00861995">
              <w:rPr>
                <w:sz w:val="18"/>
                <w:szCs w:val="18"/>
              </w:rPr>
              <w:t xml:space="preserve">. 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Menej rozvinuté </w:t>
            </w:r>
            <w:r w:rsidR="00861995" w:rsidRPr="00AD41AC">
              <w:rPr>
                <w:color w:val="000000"/>
                <w:sz w:val="18"/>
                <w:szCs w:val="18"/>
              </w:rPr>
              <w:lastRenderedPageBreak/>
              <w:t>regióny sú tie, ktorých HDP na obyvateľa je menej ako 75 %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(Trnavský kraj, Trenčiansky kraj, Žilinský kraj, Banskobystrický kraj, Nitriansky kraj, Košický kraj a Prešovský kraj)</w:t>
            </w:r>
            <w:r w:rsidR="00861995" w:rsidRPr="00AD41AC">
              <w:rPr>
                <w:color w:val="000000"/>
                <w:sz w:val="18"/>
                <w:szCs w:val="18"/>
              </w:rPr>
              <w:t xml:space="preserve"> a rozvinutejšie regióny sú tie, ktorých HDP na obyvateľa je vyšší ako 90 % priemerného HDP v EÚ-27</w:t>
            </w:r>
            <w:r w:rsidR="00642380">
              <w:rPr>
                <w:color w:val="000000"/>
                <w:sz w:val="18"/>
                <w:szCs w:val="18"/>
              </w:rPr>
              <w:t xml:space="preserve"> (Bratislavský kraj)</w:t>
            </w:r>
            <w:r w:rsidR="00356928">
              <w:rPr>
                <w:color w:val="000000"/>
                <w:sz w:val="18"/>
                <w:szCs w:val="18"/>
              </w:rPr>
              <w:t>.</w:t>
            </w:r>
          </w:p>
          <w:p w14:paraId="6FEC3C3A" w14:textId="77777777" w:rsidR="003E0CBA" w:rsidRPr="00AD41AC" w:rsidRDefault="00356928" w:rsidP="00406B2E">
            <w:pPr>
              <w:rPr>
                <w:b/>
                <w:sz w:val="18"/>
                <w:szCs w:val="18"/>
              </w:rPr>
            </w:pPr>
            <w:r w:rsidRPr="00AD41AC">
              <w:rPr>
                <w:b/>
                <w:color w:val="000000"/>
                <w:sz w:val="18"/>
                <w:szCs w:val="18"/>
              </w:rPr>
              <w:t xml:space="preserve">Žiadateľ skontroluje, či je vzhľadom k miestu realizácie projektu jeho </w:t>
            </w:r>
            <w:proofErr w:type="spellStart"/>
            <w:r w:rsidRPr="00AD41AC">
              <w:rPr>
                <w:b/>
                <w:color w:val="000000"/>
                <w:sz w:val="18"/>
                <w:szCs w:val="18"/>
              </w:rPr>
              <w:t>ŽoNFP</w:t>
            </w:r>
            <w:proofErr w:type="spellEnd"/>
            <w:r w:rsidRPr="00AD41AC">
              <w:rPr>
                <w:b/>
                <w:color w:val="000000"/>
                <w:sz w:val="18"/>
                <w:szCs w:val="18"/>
              </w:rPr>
              <w:t xml:space="preserve"> zatriedená do správnej kategórie regiónov</w:t>
            </w:r>
            <w:r w:rsidR="00406B2E">
              <w:rPr>
                <w:b/>
                <w:color w:val="000000"/>
                <w:sz w:val="18"/>
                <w:szCs w:val="18"/>
              </w:rPr>
              <w:t xml:space="preserve">. </w:t>
            </w:r>
            <w:r w:rsidR="00406B2E" w:rsidRPr="00294D00">
              <w:rPr>
                <w:color w:val="000000"/>
                <w:sz w:val="18"/>
                <w:szCs w:val="18"/>
              </w:rPr>
              <w:t>Kategória regiónu musí byť priradená zhodne s oprávneným územím vo výzve</w:t>
            </w:r>
          </w:p>
        </w:tc>
      </w:tr>
      <w:tr w:rsidR="003E0CBA" w:rsidRPr="0075785C" w14:paraId="775FE8EC" w14:textId="77777777" w:rsidTr="00280976">
        <w:tc>
          <w:tcPr>
            <w:tcW w:w="704" w:type="dxa"/>
          </w:tcPr>
          <w:p w14:paraId="32936B6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50</w:t>
            </w:r>
          </w:p>
        </w:tc>
        <w:tc>
          <w:tcPr>
            <w:tcW w:w="3119" w:type="dxa"/>
          </w:tcPr>
          <w:p w14:paraId="5C8BAA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Projekt s relevanciou k Regionálnym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integrovaným územným stratégiám</w:t>
            </w:r>
          </w:p>
        </w:tc>
        <w:tc>
          <w:tcPr>
            <w:tcW w:w="5239" w:type="dxa"/>
          </w:tcPr>
          <w:p w14:paraId="7505B78F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1F4F72" w:rsidRPr="007A3FFB">
              <w:rPr>
                <w:sz w:val="18"/>
                <w:szCs w:val="18"/>
              </w:rPr>
              <w:t>áno/nie</w:t>
            </w:r>
            <w:r w:rsidR="00201262">
              <w:rPr>
                <w:sz w:val="18"/>
                <w:szCs w:val="18"/>
              </w:rPr>
              <w:t xml:space="preserve"> (resp. ak je zameranie projektu RIUS pole je automaticky </w:t>
            </w:r>
            <w:proofErr w:type="spellStart"/>
            <w:r w:rsidR="00201262">
              <w:rPr>
                <w:sz w:val="18"/>
                <w:szCs w:val="18"/>
              </w:rPr>
              <w:t>predvyplnené</w:t>
            </w:r>
            <w:proofErr w:type="spellEnd"/>
            <w:r w:rsidR="00201262">
              <w:rPr>
                <w:sz w:val="18"/>
                <w:szCs w:val="18"/>
              </w:rPr>
              <w:t xml:space="preserve"> na áno)</w:t>
            </w:r>
          </w:p>
        </w:tc>
      </w:tr>
      <w:tr w:rsidR="003E0CBA" w:rsidRPr="0075785C" w14:paraId="67343C52" w14:textId="77777777" w:rsidTr="00280976">
        <w:tc>
          <w:tcPr>
            <w:tcW w:w="704" w:type="dxa"/>
          </w:tcPr>
          <w:p w14:paraId="3577AF3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51</w:t>
            </w:r>
          </w:p>
        </w:tc>
        <w:tc>
          <w:tcPr>
            <w:tcW w:w="3119" w:type="dxa"/>
          </w:tcPr>
          <w:p w14:paraId="4B8A29E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Projekt s relevanci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ou k Udržateľnému rozvoju miest</w:t>
            </w:r>
          </w:p>
        </w:tc>
        <w:tc>
          <w:tcPr>
            <w:tcW w:w="5239" w:type="dxa"/>
          </w:tcPr>
          <w:p w14:paraId="0E7630A1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BE7F24" w:rsidRPr="007A3FFB">
              <w:rPr>
                <w:sz w:val="18"/>
                <w:szCs w:val="18"/>
              </w:rPr>
              <w:t>áno/nie</w:t>
            </w:r>
          </w:p>
        </w:tc>
      </w:tr>
      <w:tr w:rsidR="003E0CBA" w:rsidRPr="0075785C" w14:paraId="67A25CB6" w14:textId="77777777" w:rsidTr="00280976">
        <w:tc>
          <w:tcPr>
            <w:tcW w:w="704" w:type="dxa"/>
          </w:tcPr>
          <w:p w14:paraId="59FAF99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52</w:t>
            </w:r>
          </w:p>
        </w:tc>
        <w:tc>
          <w:tcPr>
            <w:tcW w:w="3119" w:type="dxa"/>
          </w:tcPr>
          <w:p w14:paraId="0C4613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Identifikácia príspevku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 princípu udržateľného rozvoja</w:t>
            </w:r>
          </w:p>
        </w:tc>
        <w:tc>
          <w:tcPr>
            <w:tcW w:w="5239" w:type="dxa"/>
          </w:tcPr>
          <w:p w14:paraId="777892BD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Automaticky vypĺňané relevantné ciele horizontálneho princípu udržateľný rozvoj v nadväznosti na vybrané typy aktivít v</w:t>
            </w:r>
            <w:r w:rsidR="00235639">
              <w:rPr>
                <w:sz w:val="18"/>
                <w:szCs w:val="18"/>
              </w:rPr>
              <w:t> 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 w:rsidR="00235639">
              <w:rPr>
                <w:sz w:val="18"/>
                <w:szCs w:val="18"/>
              </w:rPr>
              <w:t>.</w:t>
            </w:r>
          </w:p>
        </w:tc>
      </w:tr>
      <w:tr w:rsidR="003E0CBA" w:rsidRPr="0075785C" w14:paraId="30D1DD24" w14:textId="77777777" w:rsidTr="00280976">
        <w:tc>
          <w:tcPr>
            <w:tcW w:w="704" w:type="dxa"/>
          </w:tcPr>
          <w:p w14:paraId="5ACB9C4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53</w:t>
            </w:r>
          </w:p>
        </w:tc>
        <w:tc>
          <w:tcPr>
            <w:tcW w:w="3119" w:type="dxa"/>
          </w:tcPr>
          <w:p w14:paraId="5037AB7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Identifikácia príspevku k princípu podpory rovnosti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mužov a žien a nediskriminácia</w:t>
            </w:r>
          </w:p>
        </w:tc>
        <w:tc>
          <w:tcPr>
            <w:tcW w:w="5239" w:type="dxa"/>
          </w:tcPr>
          <w:p w14:paraId="02BA7D68" w14:textId="77777777" w:rsidR="00BE7F24" w:rsidRDefault="00020E08" w:rsidP="00BE7F24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</w:t>
            </w:r>
            <w:r w:rsidR="00BE7F24">
              <w:rPr>
                <w:sz w:val="18"/>
                <w:szCs w:val="18"/>
              </w:rPr>
              <w:t xml:space="preserve">V prípade, ak ide o projekt zameraný na podporu konkrétnej cieľovej skupiny vyberanej z číselníka v tabuľke č. 8 (popis cieľovej skupiny), automaticky je vyplnený nasledovný text: </w:t>
            </w:r>
          </w:p>
          <w:p w14:paraId="4769AB97" w14:textId="77777777" w:rsidR="00BE7F24" w:rsidRPr="007A3FFB" w:rsidRDefault="00BE7F24" w:rsidP="00BE7F24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priamo zameraný na znevýhodnené skupiny.</w:t>
            </w:r>
          </w:p>
          <w:p w14:paraId="3BE88B29" w14:textId="77777777" w:rsidR="00BE7F24" w:rsidRDefault="00BE7F24" w:rsidP="00BE7F2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 prípade, ak ide o projekt, ktorý nie je priamo zameraný na podporu znevýhodnených skupín, automaticky je vyplnený nasledovný text:</w:t>
            </w:r>
          </w:p>
          <w:p w14:paraId="632F836D" w14:textId="77777777" w:rsidR="003E0CBA" w:rsidRPr="007A3FFB" w:rsidRDefault="00BE7F24" w:rsidP="00BB30E0">
            <w:pPr>
              <w:rPr>
                <w:i/>
                <w:sz w:val="18"/>
                <w:szCs w:val="18"/>
              </w:rPr>
            </w:pPr>
            <w:r w:rsidRPr="007A3FFB">
              <w:rPr>
                <w:i/>
                <w:sz w:val="18"/>
                <w:szCs w:val="18"/>
              </w:rPr>
              <w:t>Projekt je v súlade s</w:t>
            </w:r>
            <w:r w:rsidR="00BB30E0">
              <w:rPr>
                <w:i/>
                <w:sz w:val="18"/>
                <w:szCs w:val="18"/>
              </w:rPr>
              <w:t> </w:t>
            </w:r>
            <w:r w:rsidRPr="007A3FFB">
              <w:rPr>
                <w:i/>
                <w:sz w:val="18"/>
                <w:szCs w:val="18"/>
              </w:rPr>
              <w:t>princípom podpory rovnosti mužov a žien a nediskriminácia.</w:t>
            </w:r>
          </w:p>
        </w:tc>
      </w:tr>
      <w:tr w:rsidR="003E0CBA" w:rsidRPr="0075785C" w14:paraId="40CD48F1" w14:textId="77777777" w:rsidTr="00280976">
        <w:tc>
          <w:tcPr>
            <w:tcW w:w="704" w:type="dxa"/>
          </w:tcPr>
          <w:p w14:paraId="7E1D812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54</w:t>
            </w:r>
          </w:p>
        </w:tc>
        <w:tc>
          <w:tcPr>
            <w:tcW w:w="3119" w:type="dxa"/>
          </w:tcPr>
          <w:p w14:paraId="4CF15FA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Operačný program</w:t>
            </w:r>
          </w:p>
        </w:tc>
        <w:tc>
          <w:tcPr>
            <w:tcW w:w="5239" w:type="dxa"/>
          </w:tcPr>
          <w:p w14:paraId="62F08939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44B0D9C" w14:textId="77777777" w:rsidTr="00280976">
        <w:tc>
          <w:tcPr>
            <w:tcW w:w="704" w:type="dxa"/>
          </w:tcPr>
          <w:p w14:paraId="1E741B5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55</w:t>
            </w:r>
          </w:p>
        </w:tc>
        <w:tc>
          <w:tcPr>
            <w:tcW w:w="3119" w:type="dxa"/>
          </w:tcPr>
          <w:p w14:paraId="6749D7F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Prioritná os</w:t>
            </w:r>
          </w:p>
        </w:tc>
        <w:tc>
          <w:tcPr>
            <w:tcW w:w="5239" w:type="dxa"/>
          </w:tcPr>
          <w:p w14:paraId="16EFB04C" w14:textId="77777777" w:rsidR="003E0CBA" w:rsidRPr="007A3FFB" w:rsidRDefault="00020E0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</w:t>
            </w:r>
            <w:r w:rsidR="00BE7F24" w:rsidRPr="007A3FFB">
              <w:rPr>
                <w:sz w:val="18"/>
                <w:szCs w:val="18"/>
              </w:rPr>
              <w:t>(kód – názov)</w:t>
            </w:r>
          </w:p>
        </w:tc>
      </w:tr>
      <w:tr w:rsidR="003E0CBA" w:rsidRPr="0075785C" w14:paraId="0FD822C4" w14:textId="77777777" w:rsidTr="00280976">
        <w:tc>
          <w:tcPr>
            <w:tcW w:w="704" w:type="dxa"/>
          </w:tcPr>
          <w:p w14:paraId="4E55BD6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56</w:t>
            </w:r>
          </w:p>
        </w:tc>
        <w:tc>
          <w:tcPr>
            <w:tcW w:w="3119" w:type="dxa"/>
          </w:tcPr>
          <w:p w14:paraId="4A5057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AD41AC">
              <w:rPr>
                <w:rFonts w:ascii="Roboto" w:hAnsi="Roboto" w:cs="Roboto"/>
                <w:b/>
                <w:bCs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073ED0AD" w14:textId="77777777" w:rsidR="003E0CBA" w:rsidRPr="007A3FFB" w:rsidRDefault="00EE6E6B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</w:t>
            </w:r>
            <w:r w:rsidR="00BE7F24" w:rsidRPr="007A3FFB">
              <w:rPr>
                <w:sz w:val="18"/>
                <w:szCs w:val="18"/>
              </w:rPr>
              <w:t xml:space="preserve">(kód – názov) - </w:t>
            </w:r>
            <w:r w:rsidR="00BE7F24" w:rsidRPr="003E40E3">
              <w:rPr>
                <w:sz w:val="18"/>
                <w:szCs w:val="18"/>
              </w:rPr>
              <w:t xml:space="preserve">Žiadateľ si vyberie </w:t>
            </w:r>
            <w:r w:rsidR="00ED4B0B">
              <w:rPr>
                <w:sz w:val="18"/>
                <w:szCs w:val="18"/>
              </w:rPr>
              <w:t>špecifický</w:t>
            </w:r>
            <w:r w:rsidR="00ED4B0B">
              <w:rPr>
                <w:rStyle w:val="Odkaznapoznmkupodiarou"/>
                <w:sz w:val="18"/>
                <w:szCs w:val="18"/>
              </w:rPr>
              <w:footnoteReference w:id="2"/>
            </w:r>
            <w:r w:rsidR="00BE7F24" w:rsidRPr="003E40E3">
              <w:rPr>
                <w:sz w:val="18"/>
                <w:szCs w:val="18"/>
              </w:rPr>
              <w:t xml:space="preserve"> cieľ v nadväznosti na výzvu</w:t>
            </w:r>
            <w:r w:rsidR="00235639">
              <w:rPr>
                <w:sz w:val="18"/>
                <w:szCs w:val="18"/>
              </w:rPr>
              <w:t>.</w:t>
            </w:r>
            <w:r w:rsidR="00BE7F24" w:rsidRPr="003E40E3">
              <w:rPr>
                <w:sz w:val="18"/>
                <w:szCs w:val="18"/>
              </w:rPr>
              <w:t xml:space="preserve"> V prípade, ak je </w:t>
            </w:r>
            <w:proofErr w:type="spellStart"/>
            <w:r w:rsidR="00BE7F24" w:rsidRPr="003E40E3">
              <w:rPr>
                <w:sz w:val="18"/>
                <w:szCs w:val="18"/>
              </w:rPr>
              <w:t>ŽoNFP</w:t>
            </w:r>
            <w:proofErr w:type="spellEnd"/>
            <w:r w:rsidR="00BE7F24" w:rsidRPr="003E40E3">
              <w:rPr>
                <w:sz w:val="18"/>
                <w:szCs w:val="18"/>
              </w:rPr>
              <w:t xml:space="preserve"> relevantná k viacerým </w:t>
            </w:r>
            <w:r w:rsidR="00BB687D">
              <w:rPr>
                <w:sz w:val="18"/>
                <w:szCs w:val="18"/>
              </w:rPr>
              <w:t xml:space="preserve">špecifickým </w:t>
            </w:r>
            <w:r w:rsidR="00BE7F24" w:rsidRPr="003E40E3">
              <w:rPr>
                <w:sz w:val="18"/>
                <w:szCs w:val="18"/>
              </w:rPr>
              <w:t xml:space="preserve">cieľom, údaje za celú tabuľku č. 5 sa opakujú za každý </w:t>
            </w:r>
            <w:r w:rsidR="00ED4B0B">
              <w:rPr>
                <w:sz w:val="18"/>
                <w:szCs w:val="18"/>
              </w:rPr>
              <w:t>špecifický</w:t>
            </w:r>
            <w:r w:rsidR="00BE7F24" w:rsidRPr="003E40E3">
              <w:rPr>
                <w:sz w:val="18"/>
                <w:szCs w:val="18"/>
              </w:rPr>
              <w:t xml:space="preserve"> cieľ</w:t>
            </w:r>
            <w:r w:rsidR="00235639">
              <w:rPr>
                <w:sz w:val="18"/>
                <w:szCs w:val="18"/>
              </w:rPr>
              <w:t>.</w:t>
            </w:r>
            <w:r w:rsidR="004C6EA5">
              <w:rPr>
                <w:sz w:val="18"/>
                <w:szCs w:val="18"/>
              </w:rPr>
              <w:t xml:space="preserve"> </w:t>
            </w:r>
          </w:p>
        </w:tc>
      </w:tr>
      <w:tr w:rsidR="003E0CBA" w:rsidRPr="0075785C" w14:paraId="1763E6D6" w14:textId="77777777" w:rsidTr="00C22DB6">
        <w:tc>
          <w:tcPr>
            <w:tcW w:w="9062" w:type="dxa"/>
            <w:gridSpan w:val="3"/>
          </w:tcPr>
          <w:p w14:paraId="71BA693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Kategorizácia za Konkrétne ciele</w:t>
            </w:r>
          </w:p>
        </w:tc>
      </w:tr>
      <w:tr w:rsidR="003E0CBA" w:rsidRPr="0075785C" w14:paraId="18AC1423" w14:textId="77777777" w:rsidTr="00280976">
        <w:tc>
          <w:tcPr>
            <w:tcW w:w="704" w:type="dxa"/>
          </w:tcPr>
          <w:p w14:paraId="6E9B508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57</w:t>
            </w:r>
          </w:p>
        </w:tc>
        <w:tc>
          <w:tcPr>
            <w:tcW w:w="3119" w:type="dxa"/>
          </w:tcPr>
          <w:p w14:paraId="576CE1AC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071A57EF" w14:textId="77777777" w:rsidR="003E0CBA" w:rsidRPr="0075785C" w:rsidRDefault="001B790C" w:rsidP="00BE7F24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 w:rsidRPr="007A3FFB">
              <w:rPr>
                <w:sz w:val="18"/>
                <w:szCs w:val="18"/>
              </w:rPr>
              <w:t xml:space="preserve"> (kód – názov)</w:t>
            </w:r>
          </w:p>
        </w:tc>
      </w:tr>
      <w:tr w:rsidR="003E0CBA" w:rsidRPr="0075785C" w14:paraId="71F47DA7" w14:textId="77777777" w:rsidTr="00280976">
        <w:tc>
          <w:tcPr>
            <w:tcW w:w="704" w:type="dxa"/>
          </w:tcPr>
          <w:p w14:paraId="1C8D51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58</w:t>
            </w:r>
          </w:p>
        </w:tc>
        <w:tc>
          <w:tcPr>
            <w:tcW w:w="3119" w:type="dxa"/>
          </w:tcPr>
          <w:p w14:paraId="748C579F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Oblasť intervencie</w:t>
            </w:r>
          </w:p>
        </w:tc>
        <w:tc>
          <w:tcPr>
            <w:tcW w:w="5239" w:type="dxa"/>
          </w:tcPr>
          <w:p w14:paraId="470A51E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Výber z</w:t>
            </w:r>
            <w:r w:rsidR="00EE6E6B"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  <w:r w:rsidR="00EE6E6B">
              <w:rPr>
                <w:sz w:val="18"/>
                <w:szCs w:val="18"/>
              </w:rPr>
              <w:t xml:space="preserve"> – žiadateľ vyberie jednu alebo viacero oblastí intervencie za každý konkrétny </w:t>
            </w:r>
            <w:r w:rsidR="004C6EA5">
              <w:rPr>
                <w:sz w:val="18"/>
                <w:szCs w:val="18"/>
              </w:rPr>
              <w:t xml:space="preserve">(špecifický) </w:t>
            </w:r>
            <w:r w:rsidR="00EE6E6B"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16945720" w14:textId="77777777" w:rsidTr="00280976">
        <w:tc>
          <w:tcPr>
            <w:tcW w:w="704" w:type="dxa"/>
          </w:tcPr>
          <w:p w14:paraId="4B856A1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59</w:t>
            </w:r>
          </w:p>
        </w:tc>
        <w:tc>
          <w:tcPr>
            <w:tcW w:w="3119" w:type="dxa"/>
          </w:tcPr>
          <w:p w14:paraId="584439CA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Hospodárska činnosť</w:t>
            </w:r>
          </w:p>
        </w:tc>
        <w:tc>
          <w:tcPr>
            <w:tcW w:w="5239" w:type="dxa"/>
          </w:tcPr>
          <w:p w14:paraId="4C69EC20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Hospodárskych činností</w:t>
            </w:r>
            <w:r w:rsidR="00CA4FE8">
              <w:rPr>
                <w:sz w:val="18"/>
                <w:szCs w:val="18"/>
              </w:rPr>
              <w:t xml:space="preserve"> </w:t>
            </w:r>
            <w:r w:rsidR="0033595E">
              <w:rPr>
                <w:sz w:val="18"/>
                <w:szCs w:val="18"/>
              </w:rPr>
              <w:t>(</w:t>
            </w:r>
            <w:r w:rsidR="000125E6">
              <w:rPr>
                <w:sz w:val="18"/>
                <w:szCs w:val="18"/>
              </w:rPr>
              <w:t xml:space="preserve">uvádza sa </w:t>
            </w:r>
            <w:r w:rsidR="000125E6" w:rsidRPr="00202FF5">
              <w:rPr>
                <w:sz w:val="18"/>
                <w:szCs w:val="18"/>
              </w:rPr>
              <w:t>hospodárska činnosť oprávnená vo vzťahu k príslušnej skupine aktivít</w:t>
            </w:r>
            <w:r w:rsidR="0033595E">
              <w:rPr>
                <w:sz w:val="18"/>
                <w:szCs w:val="18"/>
              </w:rPr>
              <w:t>)</w:t>
            </w:r>
          </w:p>
        </w:tc>
      </w:tr>
      <w:tr w:rsidR="003E0CBA" w:rsidRPr="0075785C" w14:paraId="425AA8EE" w14:textId="77777777" w:rsidTr="00280976">
        <w:tc>
          <w:tcPr>
            <w:tcW w:w="704" w:type="dxa"/>
          </w:tcPr>
          <w:p w14:paraId="53DF35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60</w:t>
            </w:r>
          </w:p>
        </w:tc>
        <w:tc>
          <w:tcPr>
            <w:tcW w:w="3119" w:type="dxa"/>
          </w:tcPr>
          <w:p w14:paraId="351DD966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územia</w:t>
            </w:r>
          </w:p>
        </w:tc>
        <w:tc>
          <w:tcPr>
            <w:tcW w:w="5239" w:type="dxa"/>
          </w:tcPr>
          <w:p w14:paraId="5529DEF1" w14:textId="77777777" w:rsidR="003E0CBA" w:rsidRPr="007A3FFB" w:rsidRDefault="00BE7F24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 číselníka Území (</w:t>
            </w:r>
            <w:r w:rsidR="00512B13">
              <w:t xml:space="preserve"> </w:t>
            </w:r>
            <w:r w:rsidR="00512B13" w:rsidRPr="00512B13">
              <w:rPr>
                <w:sz w:val="18"/>
                <w:szCs w:val="18"/>
              </w:rPr>
              <w:t>Veľké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Malé mestské oblasti</w:t>
            </w:r>
            <w:r w:rsidR="00512B13">
              <w:rPr>
                <w:sz w:val="18"/>
                <w:szCs w:val="18"/>
              </w:rPr>
              <w:t xml:space="preserve">, </w:t>
            </w:r>
            <w:r w:rsidR="00512B13" w:rsidRPr="00512B13">
              <w:rPr>
                <w:sz w:val="18"/>
                <w:szCs w:val="18"/>
              </w:rPr>
              <w:t>Vidiecke oblasti</w:t>
            </w:r>
            <w:r w:rsidR="00512B13">
              <w:rPr>
                <w:sz w:val="18"/>
                <w:szCs w:val="18"/>
              </w:rPr>
              <w:t>...)</w:t>
            </w:r>
          </w:p>
        </w:tc>
      </w:tr>
      <w:tr w:rsidR="003E0CBA" w:rsidRPr="0075785C" w14:paraId="7CE39829" w14:textId="77777777" w:rsidTr="00280976">
        <w:tc>
          <w:tcPr>
            <w:tcW w:w="704" w:type="dxa"/>
          </w:tcPr>
          <w:p w14:paraId="2B0F83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61</w:t>
            </w:r>
          </w:p>
        </w:tc>
        <w:tc>
          <w:tcPr>
            <w:tcW w:w="3119" w:type="dxa"/>
          </w:tcPr>
          <w:p w14:paraId="0D24A78E" w14:textId="77777777" w:rsidR="003E0CBA" w:rsidRPr="0075785C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Forma financovania</w:t>
            </w:r>
          </w:p>
        </w:tc>
        <w:tc>
          <w:tcPr>
            <w:tcW w:w="5239" w:type="dxa"/>
          </w:tcPr>
          <w:p w14:paraId="523CADC7" w14:textId="77777777" w:rsidR="003E0CBA" w:rsidRPr="007A3FFB" w:rsidRDefault="00BE7F24" w:rsidP="00406B2E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Výber z</w:t>
            </w:r>
            <w:r w:rsidR="001B790C">
              <w:rPr>
                <w:sz w:val="18"/>
                <w:szCs w:val="18"/>
              </w:rPr>
              <w:t> </w:t>
            </w:r>
            <w:r w:rsidRPr="002F393A">
              <w:rPr>
                <w:sz w:val="18"/>
                <w:szCs w:val="18"/>
              </w:rPr>
              <w:t>číselníka</w:t>
            </w:r>
            <w:r w:rsidR="001B790C">
              <w:rPr>
                <w:sz w:val="18"/>
                <w:szCs w:val="18"/>
              </w:rPr>
              <w:t xml:space="preserve"> Foriem financovaní</w:t>
            </w:r>
            <w:r w:rsidR="00406B2E">
              <w:rPr>
                <w:sz w:val="18"/>
                <w:szCs w:val="18"/>
              </w:rPr>
              <w:t>. V prípade financovania prostredníctvom nenávratného finančného príspevku vyberie žiadateľ:  „01 – Nenávratný grant“</w:t>
            </w:r>
          </w:p>
        </w:tc>
      </w:tr>
      <w:tr w:rsidR="003E0CBA" w14:paraId="45FD3ECC" w14:textId="77777777" w:rsidTr="00C22DB6">
        <w:tc>
          <w:tcPr>
            <w:tcW w:w="9062" w:type="dxa"/>
            <w:gridSpan w:val="3"/>
          </w:tcPr>
          <w:p w14:paraId="42515A2D" w14:textId="77777777" w:rsidR="003E0CBA" w:rsidRPr="00DF276D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6.A Miesto realizácie projektu</w:t>
            </w:r>
          </w:p>
        </w:tc>
      </w:tr>
      <w:tr w:rsidR="00BE7F24" w14:paraId="197A5D2F" w14:textId="77777777" w:rsidTr="00C22DB6">
        <w:tc>
          <w:tcPr>
            <w:tcW w:w="9062" w:type="dxa"/>
            <w:gridSpan w:val="3"/>
          </w:tcPr>
          <w:p w14:paraId="1F5EF8C5" w14:textId="77777777" w:rsidR="00BE7F24" w:rsidRPr="00BE7F24" w:rsidRDefault="00BE7F24" w:rsidP="00E6425C">
            <w:pPr>
              <w:rPr>
                <w:rFonts w:ascii="Roboto" w:hAnsi="Roboto" w:cs="Roboto"/>
                <w:b/>
                <w:bCs/>
                <w:color w:val="0064A3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Žiadateľ definuje miesto realizácie projektu na najnižšiu možnú úroveň. V prípade investičných projektov sa miestom realizácie projektu rozumie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miesto fyzickej realizácie, t.</w:t>
            </w:r>
            <w:r w:rsidR="00E6425C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j. miestom realizácie projektu sa rozumie miesto, kde budú umiestnené a využívané výstupy investičných aktivít projektu.</w:t>
            </w:r>
            <w:r w:rsidRPr="007A3FFB">
              <w:rPr>
                <w:sz w:val="18"/>
                <w:szCs w:val="18"/>
              </w:rPr>
              <w:t xml:space="preserve"> </w:t>
            </w:r>
            <w:r w:rsidRPr="003E40E3">
              <w:rPr>
                <w:sz w:val="18"/>
                <w:szCs w:val="18"/>
              </w:rPr>
              <w:t>V prípade projektov, ktoré nemajú jednoznačne definovateľné investičné výstupy sa miestom realizácie rozumie miesto, kde sa realizuje prevažná časť aktivít projektu a kde sú prevažne využívané výsledky projektu. V prípade projektov zasahujúcich celé územie SR sa miesto realizácie projektu uvádza na úroveň všetkých regiónov vyšších územných celkov. V ostatných prípadoch sa miesto realizácie uvádza na tú úroveň, ktorá je jednoznačne určiteľná, napr. ak miesto realizácie je v dvoch obciach, je potrebné uviesť všetky obce dotknuté fyzickou realizáciou projektu.</w:t>
            </w:r>
            <w:r w:rsidR="00E6425C">
              <w:rPr>
                <w:sz w:val="18"/>
                <w:szCs w:val="18"/>
              </w:rPr>
              <w:t xml:space="preserve"> </w:t>
            </w:r>
            <w:r w:rsidR="00E6425C" w:rsidRPr="00294D00">
              <w:rPr>
                <w:sz w:val="18"/>
                <w:szCs w:val="18"/>
              </w:rPr>
              <w:t xml:space="preserve">Kategória regiónu </w:t>
            </w:r>
            <w:r w:rsidR="00E6425C">
              <w:rPr>
                <w:sz w:val="18"/>
                <w:szCs w:val="18"/>
              </w:rPr>
              <w:t>(riadok 49) sa vypĺňa v súlade</w:t>
            </w:r>
            <w:r w:rsidR="00E6425C" w:rsidRPr="00294D00">
              <w:rPr>
                <w:sz w:val="18"/>
                <w:szCs w:val="18"/>
              </w:rPr>
              <w:t xml:space="preserve"> s</w:t>
            </w:r>
            <w:r w:rsidR="00E6425C">
              <w:rPr>
                <w:sz w:val="18"/>
                <w:szCs w:val="18"/>
              </w:rPr>
              <w:t> miestom realizácie projektu (riadky 63 až 67)</w:t>
            </w:r>
          </w:p>
        </w:tc>
      </w:tr>
      <w:tr w:rsidR="003E0CBA" w:rsidRPr="0075785C" w14:paraId="04742F76" w14:textId="77777777" w:rsidTr="00280976">
        <w:tc>
          <w:tcPr>
            <w:tcW w:w="704" w:type="dxa"/>
          </w:tcPr>
          <w:p w14:paraId="06558F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62</w:t>
            </w:r>
          </w:p>
        </w:tc>
        <w:tc>
          <w:tcPr>
            <w:tcW w:w="3119" w:type="dxa"/>
          </w:tcPr>
          <w:p w14:paraId="1B774FC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4B3D29AA" w14:textId="77777777" w:rsidR="003E0CBA" w:rsidRPr="007A3FFB" w:rsidRDefault="00216C22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14F84F77" w14:textId="77777777" w:rsidTr="00280976">
        <w:tc>
          <w:tcPr>
            <w:tcW w:w="704" w:type="dxa"/>
          </w:tcPr>
          <w:p w14:paraId="784D670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63</w:t>
            </w:r>
          </w:p>
        </w:tc>
        <w:tc>
          <w:tcPr>
            <w:tcW w:w="3119" w:type="dxa"/>
          </w:tcPr>
          <w:p w14:paraId="4C767B5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7866A5E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1CDD4A0" w14:textId="77777777" w:rsidTr="00280976">
        <w:tc>
          <w:tcPr>
            <w:tcW w:w="704" w:type="dxa"/>
          </w:tcPr>
          <w:p w14:paraId="150D3E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64</w:t>
            </w:r>
          </w:p>
        </w:tc>
        <w:tc>
          <w:tcPr>
            <w:tcW w:w="3119" w:type="dxa"/>
          </w:tcPr>
          <w:p w14:paraId="38145C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00254B7E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17B7F6CE" w14:textId="77777777" w:rsidTr="00280976">
        <w:tc>
          <w:tcPr>
            <w:tcW w:w="704" w:type="dxa"/>
          </w:tcPr>
          <w:p w14:paraId="4062CC4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65</w:t>
            </w:r>
          </w:p>
        </w:tc>
        <w:tc>
          <w:tcPr>
            <w:tcW w:w="3119" w:type="dxa"/>
          </w:tcPr>
          <w:p w14:paraId="294392F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2069D90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F33DB52" w14:textId="77777777" w:rsidTr="00280976">
        <w:tc>
          <w:tcPr>
            <w:tcW w:w="704" w:type="dxa"/>
          </w:tcPr>
          <w:p w14:paraId="0783E9B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66</w:t>
            </w:r>
          </w:p>
        </w:tc>
        <w:tc>
          <w:tcPr>
            <w:tcW w:w="3119" w:type="dxa"/>
          </w:tcPr>
          <w:p w14:paraId="6AAA0A1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1852E550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98822CF" w14:textId="77777777" w:rsidTr="00280976">
        <w:tc>
          <w:tcPr>
            <w:tcW w:w="704" w:type="dxa"/>
          </w:tcPr>
          <w:p w14:paraId="4371A78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67</w:t>
            </w:r>
          </w:p>
        </w:tc>
        <w:tc>
          <w:tcPr>
            <w:tcW w:w="3119" w:type="dxa"/>
          </w:tcPr>
          <w:p w14:paraId="7A352F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65647277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374625D" w14:textId="77777777" w:rsidTr="00280976">
        <w:tc>
          <w:tcPr>
            <w:tcW w:w="704" w:type="dxa"/>
          </w:tcPr>
          <w:p w14:paraId="56AC48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68</w:t>
            </w:r>
          </w:p>
        </w:tc>
        <w:tc>
          <w:tcPr>
            <w:tcW w:w="3119" w:type="dxa"/>
          </w:tcPr>
          <w:p w14:paraId="2A624BC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18028350" w14:textId="77777777" w:rsidR="003E0CBA" w:rsidRPr="007A3FFB" w:rsidRDefault="008462DC" w:rsidP="00724292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724292">
              <w:rPr>
                <w:sz w:val="18"/>
                <w:szCs w:val="18"/>
              </w:rPr>
              <w:t xml:space="preserve">ak relevantné uvedie </w:t>
            </w:r>
            <w:r w:rsidR="00B9098F">
              <w:rPr>
                <w:sz w:val="18"/>
                <w:szCs w:val="18"/>
              </w:rPr>
              <w:t xml:space="preserve">sa </w:t>
            </w:r>
            <w:r w:rsidR="00530EA3">
              <w:rPr>
                <w:sz w:val="18"/>
                <w:szCs w:val="18"/>
              </w:rPr>
              <w:t>š</w:t>
            </w:r>
            <w:r w:rsidR="00530EA3" w:rsidRPr="000168FE">
              <w:rPr>
                <w:sz w:val="18"/>
                <w:szCs w:val="18"/>
              </w:rPr>
              <w:t>pecifikáci</w:t>
            </w:r>
            <w:r w:rsidR="00530EA3">
              <w:rPr>
                <w:sz w:val="18"/>
                <w:szCs w:val="18"/>
              </w:rPr>
              <w:t>a</w:t>
            </w:r>
            <w:r w:rsidR="00530EA3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530EA3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 xml:space="preserve">Riadok poznámka k miestu realizácie sa zobrazí iba pod takým miestom realizácie, ku ktorému ju žiadateľ </w:t>
            </w:r>
            <w:r w:rsidR="00BE7F24" w:rsidRPr="00B9098F">
              <w:rPr>
                <w:sz w:val="18"/>
                <w:szCs w:val="18"/>
              </w:rPr>
              <w:t>vyplní.</w:t>
            </w:r>
          </w:p>
        </w:tc>
      </w:tr>
      <w:tr w:rsidR="003E0CBA" w14:paraId="3ACC99E3" w14:textId="77777777" w:rsidTr="00C22DB6">
        <w:tc>
          <w:tcPr>
            <w:tcW w:w="9062" w:type="dxa"/>
            <w:gridSpan w:val="3"/>
          </w:tcPr>
          <w:p w14:paraId="12EE5C82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6.B Miesto realizácie projektu mimo oprávneného územia OP</w:t>
            </w:r>
          </w:p>
          <w:p w14:paraId="5D5FAF15" w14:textId="0C7FDE5B" w:rsidR="00DF1130" w:rsidRPr="00210923" w:rsidRDefault="00DF1130" w:rsidP="00DC717E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</w:t>
            </w:r>
            <w:r w:rsidRPr="00DF1130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definuje miesto realizácie projektu mimo oprávneného územia OP v</w:t>
            </w:r>
            <w:r w:rsidR="00A06AD4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</w:t>
            </w:r>
            <w:r w:rsidR="00235639">
              <w:rPr>
                <w:sz w:val="18"/>
                <w:szCs w:val="18"/>
              </w:rPr>
              <w:t>rípade</w:t>
            </w:r>
            <w:r w:rsidR="00A06AD4">
              <w:rPr>
                <w:sz w:val="18"/>
                <w:szCs w:val="18"/>
              </w:rPr>
              <w:t>,</w:t>
            </w:r>
            <w:r w:rsidR="00235639">
              <w:rPr>
                <w:sz w:val="18"/>
                <w:szCs w:val="18"/>
              </w:rPr>
              <w:t xml:space="preserve"> ak je </w:t>
            </w:r>
            <w:r w:rsidR="00A06AD4">
              <w:rPr>
                <w:sz w:val="18"/>
                <w:szCs w:val="18"/>
              </w:rPr>
              <w:t>vo</w:t>
            </w:r>
            <w:r w:rsidR="00235639">
              <w:rPr>
                <w:sz w:val="18"/>
                <w:szCs w:val="18"/>
              </w:rPr>
              <w:t xml:space="preserve"> výzve definované</w:t>
            </w:r>
            <w:r>
              <w:rPr>
                <w:sz w:val="18"/>
                <w:szCs w:val="18"/>
              </w:rPr>
              <w:t xml:space="preserve"> kritérium oprávnenosti – oprávnené miesta realizácie mimo územia OP (</w:t>
            </w:r>
            <w:r w:rsidR="00A06AD4">
              <w:rPr>
                <w:sz w:val="18"/>
                <w:szCs w:val="18"/>
              </w:rPr>
              <w:t>a</w:t>
            </w:r>
            <w:r>
              <w:rPr>
                <w:sz w:val="18"/>
                <w:szCs w:val="18"/>
              </w:rPr>
              <w:t xml:space="preserve">k toto kritérium oprávnenosti nie je definované </w:t>
            </w:r>
            <w:r w:rsidR="00A06AD4">
              <w:rPr>
                <w:sz w:val="18"/>
                <w:szCs w:val="18"/>
              </w:rPr>
              <w:t>vo</w:t>
            </w:r>
            <w:r>
              <w:rPr>
                <w:sz w:val="18"/>
                <w:szCs w:val="18"/>
              </w:rPr>
              <w:t xml:space="preserve"> výzve</w:t>
            </w:r>
            <w:r w:rsidR="0097243D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sekcia je needitovateľná)</w:t>
            </w:r>
            <w:r w:rsidR="00A06AD4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Oprávnenosť ope</w:t>
            </w:r>
            <w:r w:rsidR="00392654">
              <w:rPr>
                <w:sz w:val="18"/>
                <w:szCs w:val="18"/>
              </w:rPr>
              <w:t xml:space="preserve">rácií v závislosti od miesta </w:t>
            </w:r>
            <w:r w:rsidR="008746E8">
              <w:rPr>
                <w:sz w:val="18"/>
                <w:szCs w:val="18"/>
              </w:rPr>
              <w:t>podľa</w:t>
            </w:r>
            <w:r w:rsidR="00392654">
              <w:rPr>
                <w:sz w:val="18"/>
                <w:szCs w:val="18"/>
              </w:rPr>
              <w:t xml:space="preserve"> </w:t>
            </w:r>
            <w:r w:rsidR="00A06AD4">
              <w:rPr>
                <w:sz w:val="18"/>
                <w:szCs w:val="18"/>
              </w:rPr>
              <w:t>n</w:t>
            </w:r>
            <w:r w:rsidR="00392654">
              <w:rPr>
                <w:sz w:val="18"/>
                <w:szCs w:val="18"/>
              </w:rPr>
              <w:t>ari</w:t>
            </w:r>
            <w:r w:rsidR="00083EE0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>deni</w:t>
            </w:r>
            <w:r w:rsidR="00A06AD4">
              <w:rPr>
                <w:sz w:val="18"/>
                <w:szCs w:val="18"/>
              </w:rPr>
              <w:t>a</w:t>
            </w:r>
            <w:r w:rsidR="00392654">
              <w:rPr>
                <w:sz w:val="18"/>
                <w:szCs w:val="18"/>
              </w:rPr>
              <w:t xml:space="preserve"> Európskeho parlamentu a </w:t>
            </w:r>
            <w:r w:rsidR="00A06AD4">
              <w:rPr>
                <w:sz w:val="18"/>
                <w:szCs w:val="18"/>
              </w:rPr>
              <w:t>R</w:t>
            </w:r>
            <w:r w:rsidR="00392654">
              <w:rPr>
                <w:sz w:val="18"/>
                <w:szCs w:val="18"/>
              </w:rPr>
              <w:t xml:space="preserve">ady (EÚ) </w:t>
            </w:r>
            <w:r w:rsidR="00392654" w:rsidRPr="00392654">
              <w:rPr>
                <w:sz w:val="18"/>
                <w:szCs w:val="18"/>
              </w:rPr>
              <w:t>č. 1303/2013</w:t>
            </w:r>
            <w:r w:rsidR="008746E8">
              <w:rPr>
                <w:sz w:val="18"/>
                <w:szCs w:val="18"/>
              </w:rPr>
              <w:t xml:space="preserve"> článok 70 ods. </w:t>
            </w:r>
            <w:r w:rsidR="00392654">
              <w:rPr>
                <w:sz w:val="18"/>
                <w:szCs w:val="18"/>
              </w:rPr>
              <w:t>2</w:t>
            </w:r>
            <w:r w:rsidR="008746E8">
              <w:rPr>
                <w:sz w:val="18"/>
                <w:szCs w:val="18"/>
              </w:rPr>
              <w:t>, písm</w:t>
            </w:r>
            <w:r w:rsidR="00392654">
              <w:rPr>
                <w:sz w:val="18"/>
                <w:szCs w:val="18"/>
              </w:rPr>
              <w:t>.</w:t>
            </w:r>
            <w:r w:rsidR="008746E8">
              <w:rPr>
                <w:sz w:val="18"/>
                <w:szCs w:val="18"/>
              </w:rPr>
              <w:t xml:space="preserve"> b)</w:t>
            </w:r>
            <w:r w:rsidR="00235639">
              <w:rPr>
                <w:sz w:val="18"/>
                <w:szCs w:val="18"/>
              </w:rPr>
              <w:t>.</w:t>
            </w:r>
            <w:r w:rsidR="00DC717E">
              <w:rPr>
                <w:sz w:val="18"/>
                <w:szCs w:val="18"/>
              </w:rPr>
              <w:t xml:space="preserve">, čl. </w:t>
            </w:r>
            <w:r w:rsidR="00DC717E" w:rsidRPr="00DC717E">
              <w:rPr>
                <w:sz w:val="18"/>
                <w:szCs w:val="18"/>
              </w:rPr>
              <w:t>13 Nariadenia Európskeho parlamentu a</w:t>
            </w:r>
            <w:r w:rsidR="00DC717E">
              <w:rPr>
                <w:sz w:val="18"/>
                <w:szCs w:val="18"/>
              </w:rPr>
              <w:t xml:space="preserve"> Rady (EÚ) 1304/2013 (ESF) a </w:t>
            </w:r>
            <w:r w:rsidR="00DC717E" w:rsidRPr="00DC717E">
              <w:rPr>
                <w:sz w:val="18"/>
                <w:szCs w:val="18"/>
              </w:rPr>
              <w:t>čl</w:t>
            </w:r>
            <w:r w:rsidR="00DC717E">
              <w:rPr>
                <w:sz w:val="18"/>
                <w:szCs w:val="18"/>
              </w:rPr>
              <w:t>.</w:t>
            </w:r>
            <w:r w:rsidR="00DC717E" w:rsidRPr="00DC717E">
              <w:rPr>
                <w:sz w:val="18"/>
                <w:szCs w:val="18"/>
              </w:rPr>
              <w:t xml:space="preserve"> 20 Nariadenia Európskeho parlamentu a Rady  (EÚ) 1299/2013 (EÚS)</w:t>
            </w:r>
            <w:r w:rsidR="00DC717E">
              <w:rPr>
                <w:sz w:val="18"/>
                <w:szCs w:val="18"/>
              </w:rPr>
              <w:t>.</w:t>
            </w:r>
          </w:p>
        </w:tc>
      </w:tr>
      <w:tr w:rsidR="003E0CBA" w:rsidRPr="0075785C" w14:paraId="4B797432" w14:textId="77777777" w:rsidTr="00280976">
        <w:tc>
          <w:tcPr>
            <w:tcW w:w="704" w:type="dxa"/>
          </w:tcPr>
          <w:p w14:paraId="56386A7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69</w:t>
            </w:r>
          </w:p>
        </w:tc>
        <w:tc>
          <w:tcPr>
            <w:tcW w:w="3119" w:type="dxa"/>
          </w:tcPr>
          <w:p w14:paraId="4D5918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proofErr w:type="spellStart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P.č</w:t>
            </w:r>
            <w:proofErr w:type="spellEnd"/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5239" w:type="dxa"/>
          </w:tcPr>
          <w:p w14:paraId="6E04DC04" w14:textId="77777777" w:rsidR="003E0CBA" w:rsidRPr="0075785C" w:rsidRDefault="00216C22" w:rsidP="003E0CBA">
            <w:pPr>
              <w:rPr>
                <w:sz w:val="20"/>
                <w:szCs w:val="20"/>
              </w:rPr>
            </w:pPr>
            <w:r w:rsidRPr="007A3FFB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A85A05B" w14:textId="77777777" w:rsidTr="00280976">
        <w:tc>
          <w:tcPr>
            <w:tcW w:w="704" w:type="dxa"/>
          </w:tcPr>
          <w:p w14:paraId="0D6B8DF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70</w:t>
            </w:r>
          </w:p>
        </w:tc>
        <w:tc>
          <w:tcPr>
            <w:tcW w:w="3119" w:type="dxa"/>
          </w:tcPr>
          <w:p w14:paraId="7232E4F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Štát</w:t>
            </w:r>
          </w:p>
        </w:tc>
        <w:tc>
          <w:tcPr>
            <w:tcW w:w="5239" w:type="dxa"/>
          </w:tcPr>
          <w:p w14:paraId="2587EC6C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2DD89D67" w14:textId="77777777" w:rsidTr="00280976">
        <w:tc>
          <w:tcPr>
            <w:tcW w:w="704" w:type="dxa"/>
          </w:tcPr>
          <w:p w14:paraId="2365BAF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71</w:t>
            </w:r>
          </w:p>
        </w:tc>
        <w:tc>
          <w:tcPr>
            <w:tcW w:w="3119" w:type="dxa"/>
          </w:tcPr>
          <w:p w14:paraId="10C1A15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Región (NUTS II)</w:t>
            </w:r>
          </w:p>
        </w:tc>
        <w:tc>
          <w:tcPr>
            <w:tcW w:w="5239" w:type="dxa"/>
          </w:tcPr>
          <w:p w14:paraId="6F58699D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C8B34A3" w14:textId="77777777" w:rsidTr="00280976">
        <w:tc>
          <w:tcPr>
            <w:tcW w:w="704" w:type="dxa"/>
          </w:tcPr>
          <w:p w14:paraId="6A1B4B8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72</w:t>
            </w:r>
          </w:p>
        </w:tc>
        <w:tc>
          <w:tcPr>
            <w:tcW w:w="3119" w:type="dxa"/>
          </w:tcPr>
          <w:p w14:paraId="342CCB4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Vyšší územný celok (NUTS III)</w:t>
            </w:r>
          </w:p>
        </w:tc>
        <w:tc>
          <w:tcPr>
            <w:tcW w:w="5239" w:type="dxa"/>
          </w:tcPr>
          <w:p w14:paraId="357FA28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3A53E9A2" w14:textId="77777777" w:rsidTr="00280976">
        <w:tc>
          <w:tcPr>
            <w:tcW w:w="704" w:type="dxa"/>
          </w:tcPr>
          <w:p w14:paraId="036F4D6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73</w:t>
            </w:r>
          </w:p>
        </w:tc>
        <w:tc>
          <w:tcPr>
            <w:tcW w:w="3119" w:type="dxa"/>
          </w:tcPr>
          <w:p w14:paraId="5FF80E9A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Okres (NUTS IV)</w:t>
            </w:r>
          </w:p>
        </w:tc>
        <w:tc>
          <w:tcPr>
            <w:tcW w:w="5239" w:type="dxa"/>
          </w:tcPr>
          <w:p w14:paraId="4A5502A9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A78267D" w14:textId="77777777" w:rsidTr="00280976">
        <w:tc>
          <w:tcPr>
            <w:tcW w:w="704" w:type="dxa"/>
          </w:tcPr>
          <w:p w14:paraId="4036B6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74</w:t>
            </w:r>
          </w:p>
        </w:tc>
        <w:tc>
          <w:tcPr>
            <w:tcW w:w="3119" w:type="dxa"/>
          </w:tcPr>
          <w:p w14:paraId="0DFDA37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Obec</w:t>
            </w:r>
          </w:p>
        </w:tc>
        <w:tc>
          <w:tcPr>
            <w:tcW w:w="5239" w:type="dxa"/>
          </w:tcPr>
          <w:p w14:paraId="5675A642" w14:textId="77777777" w:rsidR="003E0CBA" w:rsidRPr="007A3FFB" w:rsidRDefault="008462DC" w:rsidP="003E0CBA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77F23E57" w14:textId="77777777" w:rsidTr="00280976">
        <w:tc>
          <w:tcPr>
            <w:tcW w:w="704" w:type="dxa"/>
          </w:tcPr>
          <w:p w14:paraId="6E69748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75</w:t>
            </w:r>
          </w:p>
        </w:tc>
        <w:tc>
          <w:tcPr>
            <w:tcW w:w="3119" w:type="dxa"/>
          </w:tcPr>
          <w:p w14:paraId="5EA9623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oznámka k miestu realizácie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5239" w:type="dxa"/>
          </w:tcPr>
          <w:p w14:paraId="232906AF" w14:textId="77777777" w:rsidR="003E0CBA" w:rsidRPr="007A3FFB" w:rsidRDefault="008462DC" w:rsidP="0060374C">
            <w:pPr>
              <w:rPr>
                <w:sz w:val="18"/>
                <w:szCs w:val="18"/>
              </w:rPr>
            </w:pPr>
            <w:r w:rsidRPr="007A3FFB">
              <w:rPr>
                <w:sz w:val="18"/>
                <w:szCs w:val="18"/>
              </w:rPr>
              <w:t xml:space="preserve">Vypĺňa žiadateľ - </w:t>
            </w:r>
            <w:r w:rsidR="0060374C">
              <w:rPr>
                <w:sz w:val="18"/>
                <w:szCs w:val="18"/>
              </w:rPr>
              <w:t xml:space="preserve">ak relevantné uvedie </w:t>
            </w:r>
            <w:r w:rsidR="00653DC7">
              <w:rPr>
                <w:sz w:val="18"/>
                <w:szCs w:val="18"/>
              </w:rPr>
              <w:t>sa š</w:t>
            </w:r>
            <w:r w:rsidR="00653DC7" w:rsidRPr="000168FE">
              <w:rPr>
                <w:sz w:val="18"/>
                <w:szCs w:val="18"/>
              </w:rPr>
              <w:t>pecifikáci</w:t>
            </w:r>
            <w:r w:rsidR="00653DC7">
              <w:rPr>
                <w:sz w:val="18"/>
                <w:szCs w:val="18"/>
              </w:rPr>
              <w:t>a</w:t>
            </w:r>
            <w:r w:rsidR="00713492" w:rsidRPr="000168FE">
              <w:rPr>
                <w:sz w:val="18"/>
                <w:szCs w:val="18"/>
              </w:rPr>
              <w:t xml:space="preserve"> konkrétneho miesta realizácie aktivít projektu v konkrétnej forme (ulica/orientačné/súpisné/parcelné číslo a pod.</w:t>
            </w:r>
            <w:r w:rsidR="00713492">
              <w:rPr>
                <w:sz w:val="18"/>
                <w:szCs w:val="18"/>
              </w:rPr>
              <w:t xml:space="preserve">). </w:t>
            </w:r>
            <w:r w:rsidR="00BE7F24" w:rsidRPr="007A3FFB">
              <w:rPr>
                <w:sz w:val="18"/>
                <w:szCs w:val="18"/>
              </w:rPr>
              <w:t>Riadok poznámka k miestu realizácie sa zobrazí iba pod takým miestom realizácie, ku ktorému ju žiadateľ vyplní.</w:t>
            </w:r>
            <w:r w:rsidR="000168FE">
              <w:rPr>
                <w:sz w:val="18"/>
                <w:szCs w:val="18"/>
              </w:rPr>
              <w:t xml:space="preserve"> </w:t>
            </w:r>
          </w:p>
        </w:tc>
      </w:tr>
      <w:tr w:rsidR="003E0CBA" w14:paraId="142435A9" w14:textId="77777777" w:rsidTr="00C22DB6">
        <w:tc>
          <w:tcPr>
            <w:tcW w:w="9062" w:type="dxa"/>
            <w:gridSpan w:val="3"/>
          </w:tcPr>
          <w:p w14:paraId="234E767C" w14:textId="77777777" w:rsidR="003E0CBA" w:rsidRPr="00210923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7. Popis projektu</w:t>
            </w:r>
          </w:p>
        </w:tc>
      </w:tr>
      <w:tr w:rsidR="003E0CBA" w:rsidRPr="0075785C" w14:paraId="7C019CA1" w14:textId="77777777" w:rsidTr="00280976">
        <w:tc>
          <w:tcPr>
            <w:tcW w:w="704" w:type="dxa"/>
          </w:tcPr>
          <w:p w14:paraId="4C2B5A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76</w:t>
            </w:r>
          </w:p>
        </w:tc>
        <w:tc>
          <w:tcPr>
            <w:tcW w:w="3119" w:type="dxa"/>
          </w:tcPr>
          <w:p w14:paraId="3631480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Stručný popis projektu:</w:t>
            </w:r>
          </w:p>
        </w:tc>
        <w:tc>
          <w:tcPr>
            <w:tcW w:w="5239" w:type="dxa"/>
          </w:tcPr>
          <w:p w14:paraId="1BA3F52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7C0688">
              <w:rPr>
                <w:sz w:val="18"/>
                <w:szCs w:val="18"/>
              </w:rPr>
              <w:t>Žiadateľ popíše stručne obsah projektu – abstrakt (v prípade schválenia bude tento rozsah podliehať zverejneniu podľa § 48 zákona č. 292/2014 Z.</w:t>
            </w:r>
            <w:r w:rsidR="00A06AD4">
              <w:rPr>
                <w:sz w:val="18"/>
                <w:szCs w:val="18"/>
              </w:rPr>
              <w:t xml:space="preserve"> </w:t>
            </w:r>
            <w:r w:rsidRPr="007C0688">
              <w:rPr>
                <w:sz w:val="18"/>
                <w:szCs w:val="18"/>
              </w:rPr>
              <w:t>z.)</w:t>
            </w:r>
            <w:r w:rsidR="00A06AD4">
              <w:rPr>
                <w:sz w:val="18"/>
                <w:szCs w:val="18"/>
              </w:rPr>
              <w:t>.</w:t>
            </w:r>
            <w:r w:rsidRPr="007A3FFB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O</w:t>
            </w:r>
            <w:r w:rsidRPr="000C0D6B">
              <w:rPr>
                <w:sz w:val="18"/>
                <w:szCs w:val="18"/>
              </w:rPr>
              <w:t xml:space="preserve">bsah projektu obsahuje </w:t>
            </w:r>
            <w:r>
              <w:rPr>
                <w:sz w:val="18"/>
                <w:szCs w:val="18"/>
              </w:rPr>
              <w:t>stručnú informáciu</w:t>
            </w:r>
            <w:r w:rsidRPr="000C0D6B">
              <w:rPr>
                <w:sz w:val="18"/>
                <w:szCs w:val="18"/>
              </w:rPr>
              <w:t xml:space="preserve"> o</w:t>
            </w:r>
            <w:r>
              <w:rPr>
                <w:sz w:val="18"/>
                <w:szCs w:val="18"/>
              </w:rPr>
              <w:t> </w:t>
            </w:r>
            <w:r w:rsidRPr="000C0D6B">
              <w:rPr>
                <w:sz w:val="18"/>
                <w:szCs w:val="18"/>
              </w:rPr>
              <w:t>cieľoch</w:t>
            </w:r>
            <w:r>
              <w:rPr>
                <w:sz w:val="18"/>
                <w:szCs w:val="18"/>
              </w:rPr>
              <w:t xml:space="preserve"> projektu</w:t>
            </w:r>
            <w:r w:rsidRPr="000C0D6B">
              <w:rPr>
                <w:sz w:val="18"/>
                <w:szCs w:val="18"/>
              </w:rPr>
              <w:t>, aktivitách, cieľovej skupine</w:t>
            </w:r>
            <w:r>
              <w:rPr>
                <w:sz w:val="18"/>
                <w:szCs w:val="18"/>
              </w:rPr>
              <w:t xml:space="preserve"> (ak relevantné)</w:t>
            </w:r>
            <w:r w:rsidRPr="000C0D6B">
              <w:rPr>
                <w:sz w:val="18"/>
                <w:szCs w:val="18"/>
              </w:rPr>
              <w:t>, mieste realizácie</w:t>
            </w:r>
            <w:r>
              <w:rPr>
                <w:sz w:val="18"/>
                <w:szCs w:val="18"/>
              </w:rPr>
              <w:t xml:space="preserve"> a merateľných ukazovat</w:t>
            </w:r>
            <w:r w:rsidR="00232113">
              <w:rPr>
                <w:sz w:val="18"/>
                <w:szCs w:val="18"/>
              </w:rPr>
              <w:t>eľoch projektu (max. 2000 znakov</w:t>
            </w:r>
            <w:r w:rsidR="008746E8">
              <w:rPr>
                <w:sz w:val="18"/>
                <w:szCs w:val="18"/>
              </w:rPr>
              <w:t xml:space="preserve"> vrátane medzier</w:t>
            </w:r>
            <w:r>
              <w:rPr>
                <w:sz w:val="18"/>
                <w:szCs w:val="18"/>
              </w:rPr>
              <w:t>)</w:t>
            </w:r>
          </w:p>
        </w:tc>
      </w:tr>
      <w:tr w:rsidR="003E0CBA" w:rsidRPr="0075785C" w14:paraId="712B6202" w14:textId="77777777" w:rsidTr="00280976">
        <w:tc>
          <w:tcPr>
            <w:tcW w:w="704" w:type="dxa"/>
          </w:tcPr>
          <w:p w14:paraId="64E2D22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77</w:t>
            </w:r>
          </w:p>
        </w:tc>
        <w:tc>
          <w:tcPr>
            <w:tcW w:w="3119" w:type="dxa"/>
          </w:tcPr>
          <w:p w14:paraId="6CA54A8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bCs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východiskovej situácie</w:t>
            </w:r>
          </w:p>
        </w:tc>
        <w:tc>
          <w:tcPr>
            <w:tcW w:w="5239" w:type="dxa"/>
          </w:tcPr>
          <w:p w14:paraId="1C2922DE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>Žiadateľ popíše východiskovú situáciu vo vzťahu k navrhovanému projektu</w:t>
            </w:r>
            <w:r>
              <w:rPr>
                <w:sz w:val="18"/>
                <w:szCs w:val="18"/>
              </w:rPr>
              <w:t>, resp. vstupoch</w:t>
            </w:r>
            <w:r w:rsidR="00A06AD4">
              <w:rPr>
                <w:sz w:val="18"/>
                <w:szCs w:val="18"/>
              </w:rPr>
              <w:t>,</w:t>
            </w:r>
            <w:r w:rsidRPr="002C4DEF">
              <w:rPr>
                <w:sz w:val="18"/>
                <w:szCs w:val="18"/>
              </w:rPr>
              <w:t xml:space="preserve"> ktoré ovplyvňujú realizáciu projektu</w:t>
            </w:r>
          </w:p>
        </w:tc>
      </w:tr>
      <w:tr w:rsidR="003E0CBA" w:rsidRPr="0075785C" w14:paraId="207C68D5" w14:textId="77777777" w:rsidTr="00280976">
        <w:tc>
          <w:tcPr>
            <w:tcW w:w="704" w:type="dxa"/>
          </w:tcPr>
          <w:p w14:paraId="285BCBE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78</w:t>
            </w:r>
          </w:p>
        </w:tc>
        <w:tc>
          <w:tcPr>
            <w:tcW w:w="3119" w:type="dxa"/>
          </w:tcPr>
          <w:p w14:paraId="64A958F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Spôsob realizácie aktivít projektu</w:t>
            </w:r>
          </w:p>
        </w:tc>
        <w:tc>
          <w:tcPr>
            <w:tcW w:w="5239" w:type="dxa"/>
          </w:tcPr>
          <w:p w14:paraId="4FC700F4" w14:textId="77777777" w:rsidR="003E0CBA" w:rsidRPr="007A3FFB" w:rsidRDefault="00BE7F24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popíše spôsob realizácie aktivít projektu, vrátane vhodnosti</w:t>
            </w:r>
            <w:r w:rsidRPr="002C4DEF">
              <w:rPr>
                <w:sz w:val="18"/>
                <w:szCs w:val="18"/>
              </w:rPr>
              <w:t xml:space="preserve"> navrhovaných aktivít s ohľadom na očakávané výsledky</w:t>
            </w:r>
            <w:r>
              <w:rPr>
                <w:sz w:val="18"/>
                <w:szCs w:val="18"/>
              </w:rPr>
              <w:t xml:space="preserve">. V prípade relevantnosti, žiadateľ zahrnie do predmetnej časti aj popis súladu realizácie projektu s </w:t>
            </w:r>
            <w:r w:rsidRPr="00A23BE3">
              <w:rPr>
                <w:sz w:val="18"/>
                <w:szCs w:val="18"/>
              </w:rPr>
              <w:t>regionálnymi stratégiami a koncepciami</w:t>
            </w:r>
          </w:p>
        </w:tc>
      </w:tr>
      <w:tr w:rsidR="003E0CBA" w:rsidRPr="0075785C" w14:paraId="37CC3800" w14:textId="77777777" w:rsidTr="00280976">
        <w:tc>
          <w:tcPr>
            <w:tcW w:w="704" w:type="dxa"/>
          </w:tcPr>
          <w:p w14:paraId="5FCE853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79</w:t>
            </w:r>
          </w:p>
        </w:tc>
        <w:tc>
          <w:tcPr>
            <w:tcW w:w="3119" w:type="dxa"/>
          </w:tcPr>
          <w:p w14:paraId="10D8DCD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Situácia po realizácii projektu a udržateľnosť projektu</w:t>
            </w:r>
          </w:p>
        </w:tc>
        <w:tc>
          <w:tcPr>
            <w:tcW w:w="5239" w:type="dxa"/>
          </w:tcPr>
          <w:p w14:paraId="6A9D838A" w14:textId="20820A40" w:rsidR="003E0CBA" w:rsidRPr="007A3FFB" w:rsidRDefault="00BE7F2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Žiadateľ popíše </w:t>
            </w:r>
            <w:r>
              <w:rPr>
                <w:sz w:val="18"/>
                <w:szCs w:val="18"/>
              </w:rPr>
              <w:t>situáciu po realizácii projektu a </w:t>
            </w:r>
            <w:r w:rsidR="00485CBE">
              <w:rPr>
                <w:sz w:val="18"/>
                <w:szCs w:val="18"/>
              </w:rPr>
              <w:t>o</w:t>
            </w:r>
            <w:r>
              <w:rPr>
                <w:sz w:val="18"/>
                <w:szCs w:val="18"/>
              </w:rPr>
              <w:t xml:space="preserve">čakávané výsledky a </w:t>
            </w:r>
            <w:r w:rsidRPr="00050586">
              <w:rPr>
                <w:sz w:val="18"/>
                <w:szCs w:val="18"/>
              </w:rPr>
              <w:t>posúdenie navrhovaných aktivít z hľadiska ich prevádzkovej a technickej udržateľnosti, resp. udržateľnosti výsledkov projektu</w:t>
            </w:r>
          </w:p>
        </w:tc>
      </w:tr>
      <w:tr w:rsidR="003E0CBA" w:rsidRPr="0075785C" w14:paraId="27E8C43B" w14:textId="77777777" w:rsidTr="00280976">
        <w:tc>
          <w:tcPr>
            <w:tcW w:w="704" w:type="dxa"/>
          </w:tcPr>
          <w:p w14:paraId="308D1CE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80</w:t>
            </w:r>
          </w:p>
        </w:tc>
        <w:tc>
          <w:tcPr>
            <w:tcW w:w="3119" w:type="dxa"/>
          </w:tcPr>
          <w:p w14:paraId="309BDAD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Times New Roman"/>
                <w:sz w:val="20"/>
                <w:szCs w:val="20"/>
              </w:rPr>
            </w:pP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Administratívna a prevádzková kapacita žiadateľa</w:t>
            </w:r>
          </w:p>
        </w:tc>
        <w:tc>
          <w:tcPr>
            <w:tcW w:w="5239" w:type="dxa"/>
          </w:tcPr>
          <w:p w14:paraId="6628022F" w14:textId="77777777" w:rsidR="003E0CBA" w:rsidRPr="00AD41AC" w:rsidRDefault="00304DB9">
            <w:pPr>
              <w:rPr>
                <w:color w:val="FF0000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V rámci administratívnych kapacít žiadateľ uvádza informáciu ohľadom projektového </w:t>
            </w:r>
            <w:r w:rsidR="004F53CE">
              <w:rPr>
                <w:sz w:val="18"/>
                <w:szCs w:val="18"/>
              </w:rPr>
              <w:t xml:space="preserve">a odborného </w:t>
            </w:r>
            <w:r>
              <w:rPr>
                <w:sz w:val="18"/>
                <w:szCs w:val="18"/>
              </w:rPr>
              <w:t xml:space="preserve">tímu </w:t>
            </w:r>
            <w:r w:rsidR="004F53CE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(obsadenie pozícií, či sú zamestnanci vlastní/cudzí,</w:t>
            </w:r>
            <w:r w:rsidR="00411FDE">
              <w:rPr>
                <w:sz w:val="18"/>
                <w:szCs w:val="18"/>
              </w:rPr>
              <w:t xml:space="preserve"> ich </w:t>
            </w:r>
            <w:r>
              <w:rPr>
                <w:sz w:val="18"/>
                <w:szCs w:val="18"/>
              </w:rPr>
              <w:t xml:space="preserve">prax, skúsenosti s realizáciou projektov, </w:t>
            </w:r>
            <w:proofErr w:type="spellStart"/>
            <w:r>
              <w:rPr>
                <w:sz w:val="18"/>
                <w:szCs w:val="18"/>
              </w:rPr>
              <w:t>know-how</w:t>
            </w:r>
            <w:proofErr w:type="spellEnd"/>
            <w:r>
              <w:rPr>
                <w:sz w:val="18"/>
                <w:szCs w:val="18"/>
              </w:rPr>
              <w:t xml:space="preserve"> žiadateľa a pod.) V rámci </w:t>
            </w:r>
            <w:r w:rsidR="00753D0E" w:rsidRPr="001A25D8">
              <w:rPr>
                <w:sz w:val="18"/>
                <w:szCs w:val="18"/>
              </w:rPr>
              <w:t>prevád</w:t>
            </w:r>
            <w:r w:rsidRPr="00AD41AC">
              <w:rPr>
                <w:sz w:val="18"/>
                <w:szCs w:val="18"/>
              </w:rPr>
              <w:t>z</w:t>
            </w:r>
            <w:r w:rsidR="00753D0E" w:rsidRPr="001A25D8">
              <w:rPr>
                <w:sz w:val="18"/>
                <w:szCs w:val="18"/>
              </w:rPr>
              <w:t>kov</w:t>
            </w:r>
            <w:r w:rsidR="00610BFC" w:rsidRPr="001A25D8">
              <w:rPr>
                <w:sz w:val="18"/>
                <w:szCs w:val="18"/>
              </w:rPr>
              <w:t xml:space="preserve">ej </w:t>
            </w:r>
            <w:r w:rsidR="00753D0E" w:rsidRPr="001A25D8">
              <w:rPr>
                <w:sz w:val="18"/>
                <w:szCs w:val="18"/>
              </w:rPr>
              <w:t>kapacit</w:t>
            </w:r>
            <w:r w:rsidR="00610BFC" w:rsidRPr="001A25D8">
              <w:rPr>
                <w:sz w:val="18"/>
                <w:szCs w:val="18"/>
              </w:rPr>
              <w:t>y</w:t>
            </w:r>
            <w:r w:rsidR="00753D0E" w:rsidRPr="001A25D8">
              <w:rPr>
                <w:sz w:val="18"/>
                <w:szCs w:val="18"/>
              </w:rPr>
              <w:t xml:space="preserve"> žiadateľ</w:t>
            </w:r>
            <w:r w:rsidRPr="00AD41AC">
              <w:rPr>
                <w:sz w:val="18"/>
                <w:szCs w:val="18"/>
              </w:rPr>
              <w:t xml:space="preserve"> uvádza údaje o </w:t>
            </w:r>
            <w:r w:rsidR="00753D0E" w:rsidRPr="001A25D8">
              <w:rPr>
                <w:sz w:val="18"/>
                <w:szCs w:val="18"/>
              </w:rPr>
              <w:t>materiálno - technick</w:t>
            </w:r>
            <w:r w:rsidRPr="00AD41AC">
              <w:rPr>
                <w:sz w:val="18"/>
                <w:szCs w:val="18"/>
              </w:rPr>
              <w:t>om</w:t>
            </w:r>
            <w:r w:rsidR="00753D0E" w:rsidRPr="001A25D8">
              <w:rPr>
                <w:sz w:val="18"/>
                <w:szCs w:val="18"/>
              </w:rPr>
              <w:t xml:space="preserve"> zabezpečen</w:t>
            </w:r>
            <w:r w:rsidRPr="00AD41AC">
              <w:rPr>
                <w:sz w:val="18"/>
                <w:szCs w:val="18"/>
              </w:rPr>
              <w:t>í projektu (napr. aké priestory budú využité pri realizácií projektu – vlastné/cudzie,  aké je/bude vybavenie priestorov zariadením/vybavením,  či bude použité vlastné/cudzie (prenajaté) zariadenie, resp. či sa zakúpi z prostriedkov projektu, aká je kapacita/veľkosť priestorov podľa charakteru projektu a pod.).</w:t>
            </w:r>
            <w:r w:rsidRPr="00AD41AC">
              <w:rPr>
                <w:color w:val="1F497D"/>
                <w:sz w:val="18"/>
                <w:szCs w:val="18"/>
              </w:rPr>
              <w:t> </w:t>
            </w:r>
          </w:p>
        </w:tc>
      </w:tr>
      <w:tr w:rsidR="003E0CBA" w14:paraId="37312B26" w14:textId="77777777" w:rsidTr="00C22DB6">
        <w:tc>
          <w:tcPr>
            <w:tcW w:w="9062" w:type="dxa"/>
            <w:gridSpan w:val="3"/>
          </w:tcPr>
          <w:p w14:paraId="27BCC847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8. Popis cieľovej skupiny</w:t>
            </w:r>
          </w:p>
          <w:p w14:paraId="105C1227" w14:textId="77777777" w:rsidR="00280976" w:rsidRPr="00210923" w:rsidRDefault="007A3FFB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7A3FFB">
              <w:rPr>
                <w:sz w:val="18"/>
                <w:szCs w:val="18"/>
              </w:rPr>
              <w:t>R</w:t>
            </w:r>
            <w:r w:rsidR="00280976" w:rsidRPr="007A3FFB">
              <w:rPr>
                <w:sz w:val="18"/>
                <w:szCs w:val="18"/>
              </w:rPr>
              <w:t>elevantné v prípade projektov spolufi</w:t>
            </w:r>
            <w:r w:rsidRPr="007A3FFB">
              <w:rPr>
                <w:sz w:val="18"/>
                <w:szCs w:val="18"/>
              </w:rPr>
              <w:t>nancovaných z prostriedkov ESF.</w:t>
            </w:r>
          </w:p>
        </w:tc>
      </w:tr>
      <w:tr w:rsidR="003E0CBA" w:rsidRPr="0075785C" w14:paraId="5C8DD04E" w14:textId="77777777" w:rsidTr="00280976">
        <w:tc>
          <w:tcPr>
            <w:tcW w:w="704" w:type="dxa"/>
          </w:tcPr>
          <w:p w14:paraId="7451277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81</w:t>
            </w:r>
          </w:p>
        </w:tc>
        <w:tc>
          <w:tcPr>
            <w:tcW w:w="3119" w:type="dxa"/>
          </w:tcPr>
          <w:p w14:paraId="6865130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Cieľová skupina</w:t>
            </w:r>
          </w:p>
        </w:tc>
        <w:tc>
          <w:tcPr>
            <w:tcW w:w="5239" w:type="dxa"/>
          </w:tcPr>
          <w:p w14:paraId="08987A05" w14:textId="77777777" w:rsidR="003E0CBA" w:rsidRPr="0075785C" w:rsidRDefault="008462DC" w:rsidP="003E0CBA">
            <w:pPr>
              <w:rPr>
                <w:sz w:val="20"/>
                <w:szCs w:val="20"/>
              </w:rPr>
            </w:pPr>
            <w:r w:rsidRPr="00F00752">
              <w:rPr>
                <w:sz w:val="18"/>
                <w:szCs w:val="18"/>
              </w:rPr>
              <w:t xml:space="preserve">Žiadateľ </w:t>
            </w:r>
            <w:r>
              <w:rPr>
                <w:sz w:val="18"/>
                <w:szCs w:val="18"/>
              </w:rPr>
              <w:t>vyberie</w:t>
            </w:r>
            <w:r w:rsidRPr="00F00752">
              <w:rPr>
                <w:sz w:val="18"/>
                <w:szCs w:val="18"/>
              </w:rPr>
              <w:t xml:space="preserve"> identifikáciu cieľovej skupiny, ktorá bude priamo zapojená do realizácie projektu a ktorá bude priamo profitovať z realizácie navrhovaného projektu</w:t>
            </w:r>
            <w:r>
              <w:rPr>
                <w:sz w:val="18"/>
                <w:szCs w:val="18"/>
              </w:rPr>
              <w:t xml:space="preserve"> z číselníka definovaného RO</w:t>
            </w:r>
          </w:p>
        </w:tc>
      </w:tr>
      <w:tr w:rsidR="003E0CBA" w14:paraId="2830A1B1" w14:textId="77777777" w:rsidTr="00C22DB6">
        <w:tc>
          <w:tcPr>
            <w:tcW w:w="9062" w:type="dxa"/>
            <w:gridSpan w:val="3"/>
          </w:tcPr>
          <w:p w14:paraId="477D2CE8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9. Harmonogram realizácie aktivít</w:t>
            </w:r>
          </w:p>
        </w:tc>
      </w:tr>
      <w:tr w:rsidR="003E0CBA" w:rsidRPr="0075785C" w14:paraId="56DF5304" w14:textId="77777777" w:rsidTr="00280976">
        <w:tc>
          <w:tcPr>
            <w:tcW w:w="704" w:type="dxa"/>
          </w:tcPr>
          <w:p w14:paraId="6CB7BBDF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82</w:t>
            </w:r>
          </w:p>
        </w:tc>
        <w:tc>
          <w:tcPr>
            <w:tcW w:w="3119" w:type="dxa"/>
          </w:tcPr>
          <w:p w14:paraId="5FAF392B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dĺžka realizácie aktivít projektu </w:t>
            </w:r>
            <w:r w:rsidRPr="007A3FFB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(v mesiacoch)</w:t>
            </w:r>
          </w:p>
        </w:tc>
        <w:tc>
          <w:tcPr>
            <w:tcW w:w="5239" w:type="dxa"/>
          </w:tcPr>
          <w:p w14:paraId="60311AD5" w14:textId="77777777" w:rsidR="003E0CBA" w:rsidRPr="0075785C" w:rsidRDefault="00280976" w:rsidP="003E0CBA">
            <w:pPr>
              <w:rPr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14:paraId="71AEB547" w14:textId="77777777" w:rsidTr="00C22DB6">
        <w:tc>
          <w:tcPr>
            <w:tcW w:w="9062" w:type="dxa"/>
            <w:gridSpan w:val="3"/>
          </w:tcPr>
          <w:p w14:paraId="5080A109" w14:textId="77777777" w:rsidR="003E0CBA" w:rsidRPr="003A328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9.1  Aktivity projektu realizované v oprávnenom území OP</w:t>
            </w:r>
          </w:p>
        </w:tc>
      </w:tr>
      <w:tr w:rsidR="003E0CBA" w:rsidRPr="0075785C" w14:paraId="21EDCFE9" w14:textId="77777777" w:rsidTr="00280976">
        <w:tc>
          <w:tcPr>
            <w:tcW w:w="704" w:type="dxa"/>
          </w:tcPr>
          <w:p w14:paraId="566D4AE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83</w:t>
            </w:r>
          </w:p>
        </w:tc>
        <w:tc>
          <w:tcPr>
            <w:tcW w:w="3119" w:type="dxa"/>
          </w:tcPr>
          <w:p w14:paraId="39E0096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62D50A02" w14:textId="77777777" w:rsidR="003E0CBA" w:rsidRPr="00E47F5C" w:rsidRDefault="006B05DF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Automaticky vyplnené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7B59D63C" w14:textId="77777777" w:rsidTr="00280976">
        <w:tc>
          <w:tcPr>
            <w:tcW w:w="704" w:type="dxa"/>
          </w:tcPr>
          <w:p w14:paraId="3B4DE7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84</w:t>
            </w:r>
          </w:p>
        </w:tc>
        <w:tc>
          <w:tcPr>
            <w:tcW w:w="3119" w:type="dxa"/>
          </w:tcPr>
          <w:p w14:paraId="36BD9D0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33D224E" w14:textId="77777777" w:rsidR="003E0CBA" w:rsidRPr="00E47F5C" w:rsidRDefault="008462DC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C47FD8C" w14:textId="77777777" w:rsidTr="00C22DB6">
        <w:tc>
          <w:tcPr>
            <w:tcW w:w="9062" w:type="dxa"/>
            <w:gridSpan w:val="3"/>
          </w:tcPr>
          <w:p w14:paraId="407CBC13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3B4C43EA" w14:textId="77777777" w:rsidTr="00280976">
        <w:tc>
          <w:tcPr>
            <w:tcW w:w="704" w:type="dxa"/>
          </w:tcPr>
          <w:p w14:paraId="40D692C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85</w:t>
            </w:r>
          </w:p>
        </w:tc>
        <w:tc>
          <w:tcPr>
            <w:tcW w:w="3119" w:type="dxa"/>
          </w:tcPr>
          <w:p w14:paraId="02C937C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aktivity:</w:t>
            </w:r>
          </w:p>
        </w:tc>
        <w:tc>
          <w:tcPr>
            <w:tcW w:w="5239" w:type="dxa"/>
          </w:tcPr>
          <w:p w14:paraId="7C6EA210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67061B79" w14:textId="77777777" w:rsidTr="00280976">
        <w:tc>
          <w:tcPr>
            <w:tcW w:w="704" w:type="dxa"/>
          </w:tcPr>
          <w:p w14:paraId="77D63B6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86</w:t>
            </w:r>
          </w:p>
        </w:tc>
        <w:tc>
          <w:tcPr>
            <w:tcW w:w="3119" w:type="dxa"/>
          </w:tcPr>
          <w:p w14:paraId="70B1BEA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6DEAE2A7" w14:textId="77777777" w:rsidR="003E0CBA" w:rsidRPr="00E47F5C" w:rsidRDefault="008746E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DD2F99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="00DD2F99">
              <w:rPr>
                <w:sz w:val="18"/>
                <w:szCs w:val="18"/>
              </w:rPr>
              <w:t xml:space="preserve"> </w:t>
            </w:r>
            <w:r w:rsidR="00280976">
              <w:rPr>
                <w:sz w:val="18"/>
                <w:szCs w:val="18"/>
              </w:rPr>
              <w:t xml:space="preserve">Žiadateľ uvedie hlavné aktivity projektu. Jedna hlavná aktivita projektu môže byť priradená iba k jednému </w:t>
            </w:r>
            <w:r w:rsidR="00DD2F99">
              <w:rPr>
                <w:sz w:val="18"/>
                <w:szCs w:val="18"/>
              </w:rPr>
              <w:t>typu aktivity</w:t>
            </w:r>
            <w:r w:rsidR="00280976">
              <w:rPr>
                <w:sz w:val="18"/>
                <w:szCs w:val="18"/>
              </w:rPr>
              <w:t xml:space="preserve">. 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4D045B22" w14:textId="77777777" w:rsidTr="00280976">
        <w:tc>
          <w:tcPr>
            <w:tcW w:w="704" w:type="dxa"/>
          </w:tcPr>
          <w:p w14:paraId="7058E61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87</w:t>
            </w:r>
          </w:p>
        </w:tc>
        <w:tc>
          <w:tcPr>
            <w:tcW w:w="3119" w:type="dxa"/>
          </w:tcPr>
          <w:p w14:paraId="1D7F16B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2F96F366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začiatku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54E429F6" w14:textId="77777777" w:rsidTr="00280976">
        <w:tc>
          <w:tcPr>
            <w:tcW w:w="704" w:type="dxa"/>
          </w:tcPr>
          <w:p w14:paraId="3B29015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88</w:t>
            </w:r>
          </w:p>
        </w:tc>
        <w:tc>
          <w:tcPr>
            <w:tcW w:w="3119" w:type="dxa"/>
          </w:tcPr>
          <w:p w14:paraId="2F2546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4037D21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uvedie mesiac a rok konca </w:t>
            </w:r>
            <w:r w:rsidR="007D740C">
              <w:rPr>
                <w:sz w:val="18"/>
                <w:szCs w:val="18"/>
              </w:rPr>
              <w:t>hlavnej</w:t>
            </w:r>
            <w:r w:rsidRPr="00F00752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104C912F" w14:textId="77777777" w:rsidTr="00C22DB6">
        <w:tc>
          <w:tcPr>
            <w:tcW w:w="9062" w:type="dxa"/>
            <w:gridSpan w:val="3"/>
          </w:tcPr>
          <w:p w14:paraId="502AAD70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0C6B9A8E" w14:textId="77777777" w:rsidTr="00280976">
        <w:tc>
          <w:tcPr>
            <w:tcW w:w="704" w:type="dxa"/>
          </w:tcPr>
          <w:p w14:paraId="646A765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89</w:t>
            </w:r>
          </w:p>
        </w:tc>
        <w:tc>
          <w:tcPr>
            <w:tcW w:w="3119" w:type="dxa"/>
          </w:tcPr>
          <w:p w14:paraId="634ABF45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4598A7D6" w14:textId="77777777" w:rsidR="003E0CBA" w:rsidRPr="00E47F5C" w:rsidRDefault="008746E8" w:rsidP="001D7337">
            <w:pPr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 xml:space="preserve">špecifický </w:t>
            </w:r>
            <w:r>
              <w:rPr>
                <w:sz w:val="18"/>
                <w:szCs w:val="18"/>
              </w:rPr>
              <w:t>cieľ</w:t>
            </w:r>
          </w:p>
        </w:tc>
      </w:tr>
      <w:tr w:rsidR="003E0CBA" w:rsidRPr="0075785C" w14:paraId="022CC7E7" w14:textId="77777777" w:rsidTr="00280976">
        <w:tc>
          <w:tcPr>
            <w:tcW w:w="704" w:type="dxa"/>
          </w:tcPr>
          <w:p w14:paraId="1714FCF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90</w:t>
            </w:r>
          </w:p>
        </w:tc>
        <w:tc>
          <w:tcPr>
            <w:tcW w:w="3119" w:type="dxa"/>
          </w:tcPr>
          <w:p w14:paraId="1B38B512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69872F41" w14:textId="77777777" w:rsidR="003E0CBA" w:rsidRPr="00E47F5C" w:rsidRDefault="00280976">
            <w:pPr>
              <w:tabs>
                <w:tab w:val="left" w:pos="1245"/>
              </w:tabs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783CDFB3" w14:textId="77777777" w:rsidTr="00280976">
        <w:tc>
          <w:tcPr>
            <w:tcW w:w="704" w:type="dxa"/>
          </w:tcPr>
          <w:p w14:paraId="0AFDA2F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91</w:t>
            </w:r>
          </w:p>
        </w:tc>
        <w:tc>
          <w:tcPr>
            <w:tcW w:w="3119" w:type="dxa"/>
          </w:tcPr>
          <w:p w14:paraId="3F6294FC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43FA668C" w14:textId="77777777" w:rsidR="003E0CBA" w:rsidRPr="0075785C" w:rsidRDefault="00280976">
            <w:pPr>
              <w:rPr>
                <w:sz w:val="20"/>
                <w:szCs w:val="20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5F6932">
              <w:rPr>
                <w:sz w:val="18"/>
                <w:szCs w:val="18"/>
              </w:rPr>
              <w:t xml:space="preserve">. </w:t>
            </w:r>
            <w:r w:rsidR="009F6827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7A1BB8B9" w14:textId="77777777" w:rsidTr="00C22DB6">
        <w:tc>
          <w:tcPr>
            <w:tcW w:w="9062" w:type="dxa"/>
            <w:gridSpan w:val="3"/>
          </w:tcPr>
          <w:p w14:paraId="525EC3DF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9.2  Aktivity projektu realizované mimo oprávneného územia OP</w:t>
            </w:r>
          </w:p>
          <w:p w14:paraId="188D26F1" w14:textId="77777777" w:rsidR="00650B28" w:rsidRPr="003A328F" w:rsidRDefault="00650B2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sz w:val="18"/>
                <w:szCs w:val="18"/>
              </w:rPr>
              <w:t>Žiadateľ definuje a</w:t>
            </w:r>
            <w:r w:rsidRPr="00650B28">
              <w:rPr>
                <w:sz w:val="18"/>
                <w:szCs w:val="18"/>
              </w:rPr>
              <w:t>ktivity realizované mimo oprávneného územia</w:t>
            </w:r>
            <w:r>
              <w:rPr>
                <w:sz w:val="18"/>
                <w:szCs w:val="18"/>
              </w:rPr>
              <w:t xml:space="preserve"> OP v</w:t>
            </w:r>
            <w:r w:rsidR="00B7760C"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>prípade</w:t>
            </w:r>
            <w:r w:rsidR="00B7760C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 xml:space="preserve"> ak </w:t>
            </w:r>
            <w:r w:rsidR="00933680">
              <w:rPr>
                <w:sz w:val="18"/>
                <w:szCs w:val="18"/>
              </w:rPr>
              <w:t>(</w:t>
            </w:r>
            <w:r>
              <w:rPr>
                <w:sz w:val="18"/>
                <w:szCs w:val="18"/>
              </w:rPr>
              <w:t>v sekcii 6.B.</w:t>
            </w:r>
            <w:r w:rsidR="00933680">
              <w:rPr>
                <w:sz w:val="18"/>
                <w:szCs w:val="18"/>
              </w:rPr>
              <w:t>)</w:t>
            </w:r>
            <w:r>
              <w:rPr>
                <w:sz w:val="18"/>
                <w:szCs w:val="18"/>
              </w:rPr>
              <w:t xml:space="preserve"> sú definované miesta realizácie</w:t>
            </w:r>
            <w:r w:rsidR="00933680">
              <w:rPr>
                <w:sz w:val="18"/>
                <w:szCs w:val="18"/>
              </w:rPr>
              <w:t xml:space="preserve"> mimo oprávneného územia OP</w:t>
            </w:r>
            <w:r>
              <w:rPr>
                <w:sz w:val="18"/>
                <w:szCs w:val="18"/>
              </w:rPr>
              <w:t xml:space="preserve">  </w:t>
            </w:r>
          </w:p>
        </w:tc>
      </w:tr>
      <w:tr w:rsidR="003E0CBA" w:rsidRPr="0075785C" w14:paraId="4A03EDDE" w14:textId="77777777" w:rsidTr="00280976">
        <w:tc>
          <w:tcPr>
            <w:tcW w:w="704" w:type="dxa"/>
          </w:tcPr>
          <w:p w14:paraId="148A94D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92</w:t>
            </w:r>
          </w:p>
        </w:tc>
        <w:tc>
          <w:tcPr>
            <w:tcW w:w="3119" w:type="dxa"/>
          </w:tcPr>
          <w:p w14:paraId="237D74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Subjekt:</w:t>
            </w:r>
          </w:p>
        </w:tc>
        <w:tc>
          <w:tcPr>
            <w:tcW w:w="5239" w:type="dxa"/>
          </w:tcPr>
          <w:p w14:paraId="1EFC2429" w14:textId="77777777" w:rsidR="003E0CBA" w:rsidRPr="0075785C" w:rsidRDefault="00E44A65" w:rsidP="003E0CBA">
            <w:pPr>
              <w:rPr>
                <w:sz w:val="20"/>
                <w:szCs w:val="20"/>
              </w:rPr>
            </w:pPr>
            <w:r w:rsidRPr="005A2405">
              <w:rPr>
                <w:sz w:val="18"/>
                <w:szCs w:val="18"/>
              </w:rPr>
              <w:t>Automaticky 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499354A3" w14:textId="77777777" w:rsidTr="00280976">
        <w:tc>
          <w:tcPr>
            <w:tcW w:w="704" w:type="dxa"/>
          </w:tcPr>
          <w:p w14:paraId="13C9479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93</w:t>
            </w:r>
          </w:p>
        </w:tc>
        <w:tc>
          <w:tcPr>
            <w:tcW w:w="3119" w:type="dxa"/>
          </w:tcPr>
          <w:p w14:paraId="2BCC8C4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12E5582" w14:textId="77777777" w:rsidR="003E0CBA" w:rsidRPr="00AD41AC" w:rsidRDefault="008E190C" w:rsidP="003E0CBA">
            <w:pPr>
              <w:rPr>
                <w:sz w:val="18"/>
                <w:szCs w:val="18"/>
              </w:rPr>
            </w:pPr>
            <w:r w:rsidRPr="00AD41AC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353C509D" w14:textId="77777777" w:rsidTr="00C22DB6">
        <w:tc>
          <w:tcPr>
            <w:tcW w:w="9062" w:type="dxa"/>
            <w:gridSpan w:val="3"/>
          </w:tcPr>
          <w:p w14:paraId="3422C71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Hlavné aktivity projektu</w:t>
            </w:r>
          </w:p>
        </w:tc>
      </w:tr>
      <w:tr w:rsidR="003E0CBA" w:rsidRPr="0075785C" w14:paraId="43085EED" w14:textId="77777777" w:rsidTr="00280976">
        <w:tc>
          <w:tcPr>
            <w:tcW w:w="704" w:type="dxa"/>
          </w:tcPr>
          <w:p w14:paraId="65ED64A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94</w:t>
            </w:r>
          </w:p>
        </w:tc>
        <w:tc>
          <w:tcPr>
            <w:tcW w:w="3119" w:type="dxa"/>
          </w:tcPr>
          <w:p w14:paraId="5F3B882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09E22093" w14:textId="77777777" w:rsidR="003E0CBA" w:rsidRPr="00E47F5C" w:rsidRDefault="008746E8" w:rsidP="008746E8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v</w:t>
            </w:r>
            <w:r w:rsidR="00280976" w:rsidRPr="003E40E3">
              <w:rPr>
                <w:sz w:val="18"/>
                <w:szCs w:val="18"/>
              </w:rPr>
              <w:t xml:space="preserve"> súlade s podmienkami oprávnenosti aktivít vo výzve (výber z číselníka)</w:t>
            </w:r>
          </w:p>
        </w:tc>
      </w:tr>
      <w:tr w:rsidR="003E0CBA" w:rsidRPr="0075785C" w14:paraId="01447552" w14:textId="77777777" w:rsidTr="00280976">
        <w:tc>
          <w:tcPr>
            <w:tcW w:w="704" w:type="dxa"/>
          </w:tcPr>
          <w:p w14:paraId="332E746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95</w:t>
            </w:r>
          </w:p>
        </w:tc>
        <w:tc>
          <w:tcPr>
            <w:tcW w:w="3119" w:type="dxa"/>
          </w:tcPr>
          <w:p w14:paraId="18355AA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projektu</w:t>
            </w:r>
          </w:p>
        </w:tc>
        <w:tc>
          <w:tcPr>
            <w:tcW w:w="5239" w:type="dxa"/>
          </w:tcPr>
          <w:p w14:paraId="51E2B4F1" w14:textId="77777777" w:rsidR="003E0CBA" w:rsidRPr="00E47F5C" w:rsidRDefault="008746E8" w:rsidP="00E47F5C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. </w:t>
            </w:r>
            <w:r w:rsidR="00280976" w:rsidRPr="003E40E3">
              <w:rPr>
                <w:sz w:val="18"/>
                <w:szCs w:val="18"/>
              </w:rPr>
              <w:t xml:space="preserve">Žiadateľ uvedie hlavné aktivity projektu. </w:t>
            </w:r>
            <w:r w:rsidR="00DD2F99">
              <w:rPr>
                <w:sz w:val="18"/>
                <w:szCs w:val="18"/>
              </w:rPr>
              <w:t xml:space="preserve">Jedna hlavná aktivita projektu môže byť priradená iba k jednému typu aktivity. </w:t>
            </w:r>
            <w:r w:rsidR="00280976" w:rsidRPr="003E40E3">
              <w:rPr>
                <w:sz w:val="18"/>
                <w:szCs w:val="18"/>
              </w:rPr>
              <w:t xml:space="preserve">Jeden </w:t>
            </w:r>
            <w:r w:rsidR="00280976" w:rsidRPr="00E47F5C">
              <w:rPr>
                <w:sz w:val="18"/>
                <w:szCs w:val="18"/>
              </w:rPr>
              <w:t xml:space="preserve">typ aktivity </w:t>
            </w:r>
            <w:r w:rsidR="00280976" w:rsidRPr="003E40E3">
              <w:rPr>
                <w:sz w:val="18"/>
                <w:szCs w:val="18"/>
              </w:rPr>
              <w:t>môže byť priradený k viacerým hlavným aktivitám projektu</w:t>
            </w:r>
          </w:p>
        </w:tc>
      </w:tr>
      <w:tr w:rsidR="003E0CBA" w:rsidRPr="0075785C" w14:paraId="1F83094D" w14:textId="77777777" w:rsidTr="00280976">
        <w:tc>
          <w:tcPr>
            <w:tcW w:w="704" w:type="dxa"/>
          </w:tcPr>
          <w:p w14:paraId="3A5570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96</w:t>
            </w:r>
          </w:p>
        </w:tc>
        <w:tc>
          <w:tcPr>
            <w:tcW w:w="3119" w:type="dxa"/>
          </w:tcPr>
          <w:p w14:paraId="7AC0408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3C7996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začiatku </w:t>
            </w:r>
            <w:r w:rsidR="001D7337">
              <w:rPr>
                <w:sz w:val="18"/>
                <w:szCs w:val="18"/>
              </w:rPr>
              <w:t xml:space="preserve">hlavnej </w:t>
            </w:r>
            <w:r w:rsidRPr="003E40E3">
              <w:rPr>
                <w:sz w:val="18"/>
                <w:szCs w:val="18"/>
              </w:rPr>
              <w:t>aktivity projektu</w:t>
            </w:r>
          </w:p>
        </w:tc>
      </w:tr>
      <w:tr w:rsidR="003E0CBA" w:rsidRPr="0075785C" w14:paraId="023613E3" w14:textId="77777777" w:rsidTr="00280976">
        <w:tc>
          <w:tcPr>
            <w:tcW w:w="704" w:type="dxa"/>
          </w:tcPr>
          <w:p w14:paraId="0108975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97</w:t>
            </w:r>
          </w:p>
        </w:tc>
        <w:tc>
          <w:tcPr>
            <w:tcW w:w="3119" w:type="dxa"/>
          </w:tcPr>
          <w:p w14:paraId="41A3435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2F5C47AA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uvedie mesiac a rok konca </w:t>
            </w:r>
            <w:r w:rsidR="001D7337">
              <w:rPr>
                <w:sz w:val="18"/>
                <w:szCs w:val="18"/>
              </w:rPr>
              <w:t>hlavnej</w:t>
            </w:r>
            <w:r w:rsidRPr="003E40E3">
              <w:rPr>
                <w:sz w:val="18"/>
                <w:szCs w:val="18"/>
              </w:rPr>
              <w:t xml:space="preserve"> aktivity projektu</w:t>
            </w:r>
          </w:p>
        </w:tc>
      </w:tr>
      <w:tr w:rsidR="003E0CBA" w:rsidRPr="0075785C" w14:paraId="3EBB61A4" w14:textId="77777777" w:rsidTr="00C22DB6">
        <w:tc>
          <w:tcPr>
            <w:tcW w:w="9062" w:type="dxa"/>
            <w:gridSpan w:val="3"/>
          </w:tcPr>
          <w:p w14:paraId="6FA597BF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Podporné aktivity projektu</w:t>
            </w:r>
          </w:p>
        </w:tc>
      </w:tr>
      <w:tr w:rsidR="003E0CBA" w:rsidRPr="0075785C" w14:paraId="64AE7DA0" w14:textId="77777777" w:rsidTr="00280976">
        <w:tc>
          <w:tcPr>
            <w:tcW w:w="704" w:type="dxa"/>
          </w:tcPr>
          <w:p w14:paraId="359DA6A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98</w:t>
            </w:r>
          </w:p>
        </w:tc>
        <w:tc>
          <w:tcPr>
            <w:tcW w:w="3119" w:type="dxa"/>
          </w:tcPr>
          <w:p w14:paraId="7C0FE30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0884AB5B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E47F5C">
              <w:rPr>
                <w:sz w:val="18"/>
                <w:szCs w:val="18"/>
              </w:rPr>
              <w:t>Predvyplnená</w:t>
            </w:r>
            <w:proofErr w:type="spellEnd"/>
            <w:r w:rsidRPr="00E47F5C">
              <w:rPr>
                <w:sz w:val="18"/>
                <w:szCs w:val="18"/>
              </w:rPr>
              <w:t xml:space="preserve"> len 1 Aktivita - "Podporné aktivity". </w:t>
            </w:r>
            <w:r w:rsidRPr="003E40E3">
              <w:rPr>
                <w:sz w:val="18"/>
                <w:szCs w:val="18"/>
              </w:rPr>
              <w:t>Žiadateľ v rámci podporných aktivít zahŕňa aktivity financované z nepriamych výdavkov projektu</w:t>
            </w:r>
            <w:r w:rsidR="008746E8">
              <w:rPr>
                <w:sz w:val="18"/>
                <w:szCs w:val="18"/>
              </w:rPr>
              <w:t xml:space="preserve"> za jeden </w:t>
            </w:r>
            <w:r w:rsidR="004C6EA5">
              <w:rPr>
                <w:sz w:val="18"/>
                <w:szCs w:val="18"/>
              </w:rPr>
              <w:t>špecifický</w:t>
            </w:r>
            <w:r w:rsidR="008746E8">
              <w:rPr>
                <w:sz w:val="18"/>
                <w:szCs w:val="18"/>
              </w:rPr>
              <w:t xml:space="preserve"> cieľ</w:t>
            </w:r>
          </w:p>
        </w:tc>
      </w:tr>
      <w:tr w:rsidR="003E0CBA" w:rsidRPr="0075785C" w14:paraId="1D873E66" w14:textId="77777777" w:rsidTr="00AD41AC">
        <w:tc>
          <w:tcPr>
            <w:tcW w:w="704" w:type="dxa"/>
          </w:tcPr>
          <w:p w14:paraId="15164C7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99</w:t>
            </w:r>
          </w:p>
        </w:tc>
        <w:tc>
          <w:tcPr>
            <w:tcW w:w="3119" w:type="dxa"/>
            <w:shd w:val="clear" w:color="auto" w:fill="auto"/>
          </w:tcPr>
          <w:p w14:paraId="1380A6A3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realizácie</w:t>
            </w:r>
          </w:p>
        </w:tc>
        <w:tc>
          <w:tcPr>
            <w:tcW w:w="5239" w:type="dxa"/>
          </w:tcPr>
          <w:p w14:paraId="4985652D" w14:textId="7777777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začiatku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:rsidRPr="0075785C" w14:paraId="2DC039C0" w14:textId="77777777" w:rsidTr="00AD41AC">
        <w:tc>
          <w:tcPr>
            <w:tcW w:w="704" w:type="dxa"/>
          </w:tcPr>
          <w:p w14:paraId="68719AB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100</w:t>
            </w:r>
          </w:p>
        </w:tc>
        <w:tc>
          <w:tcPr>
            <w:tcW w:w="3119" w:type="dxa"/>
            <w:shd w:val="clear" w:color="auto" w:fill="auto"/>
          </w:tcPr>
          <w:p w14:paraId="6949E34E" w14:textId="77777777" w:rsidR="003E0CBA" w:rsidRPr="003230AE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230A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Koniec realizácie</w:t>
            </w:r>
          </w:p>
        </w:tc>
        <w:tc>
          <w:tcPr>
            <w:tcW w:w="5239" w:type="dxa"/>
          </w:tcPr>
          <w:p w14:paraId="52A20C57" w14:textId="37CFEDC7" w:rsidR="003E0CBA" w:rsidRPr="00E47F5C" w:rsidRDefault="00280976">
            <w:pPr>
              <w:widowControl w:val="0"/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Žiadateľ uvedie mesiac a rok konca podporných aktivít projektu</w:t>
            </w:r>
            <w:r w:rsidR="00266BD4">
              <w:rPr>
                <w:sz w:val="18"/>
                <w:szCs w:val="18"/>
              </w:rPr>
              <w:t xml:space="preserve">. </w:t>
            </w:r>
            <w:r w:rsidR="00A51C4F">
              <w:rPr>
                <w:sz w:val="18"/>
                <w:szCs w:val="18"/>
              </w:rPr>
              <w:t>Žiadate</w:t>
            </w:r>
            <w:r w:rsidR="00485CBE">
              <w:rPr>
                <w:sz w:val="18"/>
                <w:szCs w:val="18"/>
              </w:rPr>
              <w:t>ľ</w:t>
            </w:r>
            <w:r w:rsidR="0097172B">
              <w:rPr>
                <w:sz w:val="18"/>
                <w:szCs w:val="18"/>
              </w:rPr>
              <w:t xml:space="preserve"> má </w:t>
            </w:r>
            <w:r w:rsidR="0097172B" w:rsidRPr="005F6932">
              <w:rPr>
                <w:sz w:val="18"/>
                <w:szCs w:val="18"/>
              </w:rPr>
              <w:t xml:space="preserve">možnosť </w:t>
            </w:r>
            <w:r w:rsidR="0097172B">
              <w:rPr>
                <w:sz w:val="18"/>
                <w:szCs w:val="18"/>
              </w:rPr>
              <w:t>zvoliť si v rámci tohto bodu</w:t>
            </w:r>
            <w:r w:rsidR="0097172B" w:rsidRPr="005F6932">
              <w:rPr>
                <w:sz w:val="18"/>
                <w:szCs w:val="18"/>
              </w:rPr>
              <w:t xml:space="preserve"> popis zadávania, resp. nezadávania začiatku a konca podporných aktivít projektu v závislosti od toho, či sú podporné aktivity oprávnené v rámci projektu</w:t>
            </w:r>
          </w:p>
        </w:tc>
      </w:tr>
      <w:tr w:rsidR="003E0CBA" w14:paraId="03C417B2" w14:textId="77777777" w:rsidTr="00C22DB6">
        <w:tc>
          <w:tcPr>
            <w:tcW w:w="9062" w:type="dxa"/>
            <w:gridSpan w:val="3"/>
          </w:tcPr>
          <w:p w14:paraId="427453EA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lastRenderedPageBreak/>
              <w:t>10. Aktivity projektu a očakávané merateľné ukazovatele</w:t>
            </w:r>
          </w:p>
        </w:tc>
      </w:tr>
      <w:tr w:rsidR="003E0CBA" w14:paraId="7A0E8CA7" w14:textId="77777777" w:rsidTr="00C22DB6">
        <w:tc>
          <w:tcPr>
            <w:tcW w:w="9062" w:type="dxa"/>
            <w:gridSpan w:val="3"/>
          </w:tcPr>
          <w:p w14:paraId="14CDB96B" w14:textId="77777777" w:rsidR="003E0CBA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10.1  Aktivity projektu a očakávané merateľné ukazovatele</w:t>
            </w:r>
          </w:p>
          <w:p w14:paraId="334F08BA" w14:textId="77777777" w:rsidR="00AF014E" w:rsidRPr="00DE15A6" w:rsidRDefault="00AF014E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ukazovateľov</w:t>
            </w:r>
          </w:p>
        </w:tc>
      </w:tr>
      <w:tr w:rsidR="003E0CBA" w:rsidRPr="0075785C" w14:paraId="2514B51A" w14:textId="77777777" w:rsidTr="00280976">
        <w:tc>
          <w:tcPr>
            <w:tcW w:w="704" w:type="dxa"/>
          </w:tcPr>
          <w:p w14:paraId="1B36CEA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101</w:t>
            </w:r>
          </w:p>
        </w:tc>
        <w:tc>
          <w:tcPr>
            <w:tcW w:w="3119" w:type="dxa"/>
          </w:tcPr>
          <w:p w14:paraId="20A239AE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0A8B825C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7C7FF99D" w14:textId="77777777" w:rsidTr="00280976">
        <w:tc>
          <w:tcPr>
            <w:tcW w:w="704" w:type="dxa"/>
          </w:tcPr>
          <w:p w14:paraId="26746A5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102</w:t>
            </w:r>
          </w:p>
        </w:tc>
        <w:tc>
          <w:tcPr>
            <w:tcW w:w="3119" w:type="dxa"/>
          </w:tcPr>
          <w:p w14:paraId="5B200815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76E2F939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53370A04" w14:textId="77777777" w:rsidTr="00280976">
        <w:tc>
          <w:tcPr>
            <w:tcW w:w="704" w:type="dxa"/>
          </w:tcPr>
          <w:p w14:paraId="5497EA4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103</w:t>
            </w:r>
          </w:p>
        </w:tc>
        <w:tc>
          <w:tcPr>
            <w:tcW w:w="3119" w:type="dxa"/>
          </w:tcPr>
          <w:p w14:paraId="6302A0F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Merateľný 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ukazovateľ</w:t>
            </w:r>
          </w:p>
        </w:tc>
        <w:tc>
          <w:tcPr>
            <w:tcW w:w="5239" w:type="dxa"/>
          </w:tcPr>
          <w:p w14:paraId="76E53BE0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relevantné projektové ukazovatele, ktoré majú byť realizáciou navrhovaných aktivít dosiahnuté a ktorými sa majú dosiahnuť ciele projektu popísané v časti 7. Každá hlavná aktivita musí mať priradený minimálne jeden merateľný ukazovateľ. Rovnaký merateľný ukazovateľ môže byť priradený k viacerým aktivitám v prípade, ak sa má dosiahnuť realizáciou viacerých aktivít. Hodnotu merateľných ukazovateľov následne pomerne vo vzťahu k jednotlivým aktivitám určí žiadateľ. Každý merateľný ukazovateľ musí mať priradenú cieľovú hodnotu</w:t>
            </w:r>
          </w:p>
        </w:tc>
      </w:tr>
      <w:tr w:rsidR="003E0CBA" w:rsidRPr="0075785C" w14:paraId="346DAFB0" w14:textId="77777777" w:rsidTr="00280976">
        <w:tc>
          <w:tcPr>
            <w:tcW w:w="704" w:type="dxa"/>
          </w:tcPr>
          <w:p w14:paraId="01882F39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104</w:t>
            </w:r>
          </w:p>
        </w:tc>
        <w:tc>
          <w:tcPr>
            <w:tcW w:w="3119" w:type="dxa"/>
          </w:tcPr>
          <w:p w14:paraId="6088432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Čas plnenia</w:t>
            </w:r>
          </w:p>
        </w:tc>
        <w:tc>
          <w:tcPr>
            <w:tcW w:w="5239" w:type="dxa"/>
          </w:tcPr>
          <w:p w14:paraId="6685C1EE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0A7F605C" w14:textId="77777777" w:rsidTr="00280976">
        <w:tc>
          <w:tcPr>
            <w:tcW w:w="704" w:type="dxa"/>
          </w:tcPr>
          <w:p w14:paraId="6EF9BFD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105</w:t>
            </w:r>
          </w:p>
        </w:tc>
        <w:tc>
          <w:tcPr>
            <w:tcW w:w="3119" w:type="dxa"/>
          </w:tcPr>
          <w:p w14:paraId="7E40765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0A08B11D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628EA14F" w14:textId="77777777" w:rsidTr="00280976">
        <w:tc>
          <w:tcPr>
            <w:tcW w:w="704" w:type="dxa"/>
          </w:tcPr>
          <w:p w14:paraId="53A04D1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106</w:t>
            </w:r>
          </w:p>
        </w:tc>
        <w:tc>
          <w:tcPr>
            <w:tcW w:w="3119" w:type="dxa"/>
          </w:tcPr>
          <w:p w14:paraId="47BA308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4CE40488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 – žiadateľ vyberie z číselníka spôsob</w:t>
            </w:r>
            <w:r w:rsidR="00C12BE2">
              <w:rPr>
                <w:sz w:val="18"/>
                <w:szCs w:val="18"/>
              </w:rPr>
              <w:t>,</w:t>
            </w:r>
            <w:r w:rsidRPr="00E47F5C">
              <w:rPr>
                <w:sz w:val="18"/>
                <w:szCs w:val="18"/>
              </w:rPr>
              <w:t xml:space="preserve"> akým sa budú narátavať hodnoty z cieľových hodn</w:t>
            </w:r>
            <w:r w:rsidR="00BD198F" w:rsidRPr="00E47F5C">
              <w:rPr>
                <w:sz w:val="18"/>
                <w:szCs w:val="18"/>
              </w:rPr>
              <w:t xml:space="preserve">ôt do celkovej cieľovej hodnoty </w:t>
            </w:r>
            <w:r w:rsidR="00047466" w:rsidRPr="00E47F5C">
              <w:rPr>
                <w:sz w:val="18"/>
                <w:szCs w:val="18"/>
              </w:rPr>
              <w:t>(Súčet, M</w:t>
            </w:r>
            <w:r w:rsidRPr="00E47F5C">
              <w:rPr>
                <w:sz w:val="18"/>
                <w:szCs w:val="18"/>
              </w:rPr>
              <w:t xml:space="preserve">aximálna hodnota, </w:t>
            </w:r>
            <w:r w:rsidR="00047466" w:rsidRPr="00E47F5C">
              <w:rPr>
                <w:sz w:val="18"/>
                <w:szCs w:val="18"/>
              </w:rPr>
              <w:t>P</w:t>
            </w:r>
            <w:r w:rsidRPr="00E47F5C">
              <w:rPr>
                <w:sz w:val="18"/>
                <w:szCs w:val="18"/>
              </w:rPr>
              <w:t>riemer</w:t>
            </w:r>
            <w:r w:rsidR="00047466" w:rsidRPr="00E47F5C">
              <w:rPr>
                <w:sz w:val="18"/>
                <w:szCs w:val="18"/>
              </w:rPr>
              <w:t>, Súčet za typ aktivity, potom maximum, Maximum za typ aktivity, potom súčet, Maximum za subjekt, potom súčet, Maximum za štát, potom súčet, Súčet za kategóriu regiónov, potom maximum – popis a príklady použitia</w:t>
            </w:r>
            <w:r w:rsidR="00BD198F" w:rsidRPr="00E47F5C">
              <w:rPr>
                <w:sz w:val="18"/>
                <w:szCs w:val="18"/>
              </w:rPr>
              <w:t xml:space="preserve"> typov závislostí sú uvedené v Metodickom pokyne CKO č. 17</w:t>
            </w:r>
            <w:r w:rsidRPr="00E47F5C">
              <w:rPr>
                <w:sz w:val="18"/>
                <w:szCs w:val="18"/>
              </w:rPr>
              <w:t>)</w:t>
            </w:r>
          </w:p>
        </w:tc>
      </w:tr>
      <w:tr w:rsidR="003E0CBA" w:rsidRPr="0075785C" w14:paraId="1DD73FA7" w14:textId="77777777" w:rsidTr="00280976">
        <w:tc>
          <w:tcPr>
            <w:tcW w:w="704" w:type="dxa"/>
          </w:tcPr>
          <w:p w14:paraId="14CF2D9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107</w:t>
            </w:r>
          </w:p>
        </w:tc>
        <w:tc>
          <w:tcPr>
            <w:tcW w:w="3119" w:type="dxa"/>
          </w:tcPr>
          <w:p w14:paraId="6B15B8AC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B5A9A1E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  <w:r w:rsidR="0017291D">
              <w:rPr>
                <w:sz w:val="18"/>
                <w:szCs w:val="18"/>
              </w:rPr>
              <w:t xml:space="preserve">- </w:t>
            </w:r>
            <w:r w:rsidR="00280976" w:rsidRPr="003E40E3">
              <w:rPr>
                <w:sz w:val="18"/>
                <w:szCs w:val="18"/>
              </w:rPr>
              <w:t>(žiadateľ, resp. partner – v závislosti od relevancie; tabuľka sa opakuje za počet relevantných subjektov)</w:t>
            </w:r>
          </w:p>
        </w:tc>
      </w:tr>
      <w:tr w:rsidR="003E0CBA" w:rsidRPr="0075785C" w14:paraId="354DDB63" w14:textId="77777777" w:rsidTr="00280976">
        <w:tc>
          <w:tcPr>
            <w:tcW w:w="704" w:type="dxa"/>
          </w:tcPr>
          <w:p w14:paraId="65B19978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108</w:t>
            </w:r>
          </w:p>
        </w:tc>
        <w:tc>
          <w:tcPr>
            <w:tcW w:w="3119" w:type="dxa"/>
          </w:tcPr>
          <w:p w14:paraId="69598C73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6DFB49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3E0CBA" w:rsidRPr="0075785C" w14:paraId="22806336" w14:textId="77777777" w:rsidTr="00280976">
        <w:tc>
          <w:tcPr>
            <w:tcW w:w="704" w:type="dxa"/>
          </w:tcPr>
          <w:p w14:paraId="06E643D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109</w:t>
            </w:r>
          </w:p>
        </w:tc>
        <w:tc>
          <w:tcPr>
            <w:tcW w:w="3119" w:type="dxa"/>
          </w:tcPr>
          <w:p w14:paraId="4AC4CDD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19A94A" w14:textId="77777777" w:rsidR="003E0CBA" w:rsidRPr="00E47F5C" w:rsidRDefault="00280976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 s ohľadom na vybraný typ aktivity</w:t>
            </w:r>
          </w:p>
        </w:tc>
      </w:tr>
      <w:tr w:rsidR="003E0CBA" w:rsidRPr="0075785C" w14:paraId="059B785C" w14:textId="77777777" w:rsidTr="00280976">
        <w:tc>
          <w:tcPr>
            <w:tcW w:w="704" w:type="dxa"/>
          </w:tcPr>
          <w:p w14:paraId="326AD4AD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110</w:t>
            </w:r>
          </w:p>
        </w:tc>
        <w:tc>
          <w:tcPr>
            <w:tcW w:w="3119" w:type="dxa"/>
          </w:tcPr>
          <w:p w14:paraId="476DC45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59113E9A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 w:rsidR="009F4FF5" w:rsidRPr="003E40E3">
              <w:rPr>
                <w:sz w:val="18"/>
                <w:szCs w:val="18"/>
              </w:rPr>
              <w:t xml:space="preserve"> súlade s podmienkami oprávnenosti aktivít vo výzve (automaticky vyplnené podľa údajov zadaných v tab. č. 9)</w:t>
            </w:r>
          </w:p>
        </w:tc>
      </w:tr>
      <w:tr w:rsidR="003E0CBA" w:rsidRPr="0075785C" w14:paraId="09C7064F" w14:textId="77777777" w:rsidTr="00280976">
        <w:tc>
          <w:tcPr>
            <w:tcW w:w="704" w:type="dxa"/>
          </w:tcPr>
          <w:p w14:paraId="38650FC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111</w:t>
            </w:r>
          </w:p>
        </w:tc>
        <w:tc>
          <w:tcPr>
            <w:tcW w:w="3119" w:type="dxa"/>
          </w:tcPr>
          <w:p w14:paraId="181C1606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885A2E6" w14:textId="77777777" w:rsidR="003E0CBA" w:rsidRPr="00E47F5C" w:rsidRDefault="00E6447D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</w:t>
            </w:r>
            <w:r w:rsidR="009F4FF5" w:rsidRPr="003E40E3">
              <w:rPr>
                <w:sz w:val="18"/>
                <w:szCs w:val="18"/>
              </w:rPr>
              <w:t>utomaticky vyplnené po</w:t>
            </w:r>
            <w:r w:rsidR="00CA2751">
              <w:rPr>
                <w:sz w:val="18"/>
                <w:szCs w:val="18"/>
              </w:rPr>
              <w:t>dľa údajov zadaných v tab. č. 9</w:t>
            </w:r>
          </w:p>
        </w:tc>
      </w:tr>
      <w:tr w:rsidR="003E0CBA" w:rsidRPr="0075785C" w14:paraId="0483EF82" w14:textId="77777777" w:rsidTr="00280976">
        <w:tc>
          <w:tcPr>
            <w:tcW w:w="704" w:type="dxa"/>
          </w:tcPr>
          <w:p w14:paraId="3349B36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112</w:t>
            </w:r>
          </w:p>
        </w:tc>
        <w:tc>
          <w:tcPr>
            <w:tcW w:w="3119" w:type="dxa"/>
          </w:tcPr>
          <w:p w14:paraId="2D73704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Cieľová hodnota </w:t>
            </w:r>
            <w:r w:rsidRPr="0075785C">
              <w:rPr>
                <w:rFonts w:ascii="Roboto" w:hAnsi="Roboto" w:cs="Roboto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40A7E834" w14:textId="77777777" w:rsidR="003E0CBA" w:rsidRPr="00E47F5C" w:rsidRDefault="0017291D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="004B0161">
              <w:rPr>
                <w:sz w:val="18"/>
                <w:szCs w:val="18"/>
              </w:rPr>
              <w:t>. Ide o cieľovú hodnotu merateľných ukazovateľov</w:t>
            </w:r>
            <w:r w:rsidR="00F408C2">
              <w:rPr>
                <w:sz w:val="18"/>
                <w:szCs w:val="18"/>
              </w:rPr>
              <w:t xml:space="preserve"> za</w:t>
            </w:r>
            <w:r w:rsidR="004B0161" w:rsidRPr="004B0161">
              <w:rPr>
                <w:sz w:val="18"/>
                <w:szCs w:val="18"/>
              </w:rPr>
              <w:t xml:space="preserve"> danú aktivitu</w:t>
            </w:r>
          </w:p>
        </w:tc>
      </w:tr>
      <w:tr w:rsidR="003E0CBA" w14:paraId="7DE1C8A6" w14:textId="77777777" w:rsidTr="00C22DB6">
        <w:tc>
          <w:tcPr>
            <w:tcW w:w="9062" w:type="dxa"/>
            <w:gridSpan w:val="3"/>
          </w:tcPr>
          <w:p w14:paraId="5487EED2" w14:textId="77777777" w:rsidR="003E0CBA" w:rsidRPr="00DE15A6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10.2  Prehľad merateľných ukazovateľov projektu</w:t>
            </w:r>
          </w:p>
        </w:tc>
      </w:tr>
      <w:tr w:rsidR="003E0CBA" w:rsidRPr="0075785C" w14:paraId="067A461E" w14:textId="77777777" w:rsidTr="00280976">
        <w:tc>
          <w:tcPr>
            <w:tcW w:w="704" w:type="dxa"/>
          </w:tcPr>
          <w:p w14:paraId="59DB8AC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113</w:t>
            </w:r>
          </w:p>
        </w:tc>
        <w:tc>
          <w:tcPr>
            <w:tcW w:w="3119" w:type="dxa"/>
          </w:tcPr>
          <w:p w14:paraId="5666F118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Kód</w:t>
            </w:r>
          </w:p>
        </w:tc>
        <w:tc>
          <w:tcPr>
            <w:tcW w:w="5239" w:type="dxa"/>
          </w:tcPr>
          <w:p w14:paraId="463BFD89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1FD81EB" w14:textId="77777777" w:rsidTr="00280976">
        <w:tc>
          <w:tcPr>
            <w:tcW w:w="704" w:type="dxa"/>
          </w:tcPr>
          <w:p w14:paraId="1BE09C1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114</w:t>
            </w:r>
          </w:p>
        </w:tc>
        <w:tc>
          <w:tcPr>
            <w:tcW w:w="3119" w:type="dxa"/>
          </w:tcPr>
          <w:p w14:paraId="12D17BEC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</w:t>
            </w:r>
          </w:p>
        </w:tc>
        <w:tc>
          <w:tcPr>
            <w:tcW w:w="5239" w:type="dxa"/>
          </w:tcPr>
          <w:p w14:paraId="098BC47C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4E5D74AA" w14:textId="77777777" w:rsidTr="00280976">
        <w:tc>
          <w:tcPr>
            <w:tcW w:w="704" w:type="dxa"/>
          </w:tcPr>
          <w:p w14:paraId="056DE90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115</w:t>
            </w:r>
          </w:p>
        </w:tc>
        <w:tc>
          <w:tcPr>
            <w:tcW w:w="3119" w:type="dxa"/>
          </w:tcPr>
          <w:p w14:paraId="64920836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5151E8D1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40A603" w14:textId="77777777" w:rsidTr="00280976">
        <w:tc>
          <w:tcPr>
            <w:tcW w:w="704" w:type="dxa"/>
          </w:tcPr>
          <w:p w14:paraId="72517652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116</w:t>
            </w:r>
          </w:p>
        </w:tc>
        <w:tc>
          <w:tcPr>
            <w:tcW w:w="3119" w:type="dxa"/>
          </w:tcPr>
          <w:p w14:paraId="3A351C74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cieľová hodnota</w:t>
            </w:r>
          </w:p>
        </w:tc>
        <w:tc>
          <w:tcPr>
            <w:tcW w:w="5239" w:type="dxa"/>
          </w:tcPr>
          <w:p w14:paraId="229160F0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862FB2B" w14:textId="77777777" w:rsidTr="00280976">
        <w:tc>
          <w:tcPr>
            <w:tcW w:w="704" w:type="dxa"/>
          </w:tcPr>
          <w:p w14:paraId="512D9E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117</w:t>
            </w:r>
          </w:p>
        </w:tc>
        <w:tc>
          <w:tcPr>
            <w:tcW w:w="3119" w:type="dxa"/>
          </w:tcPr>
          <w:p w14:paraId="5E1BE871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Príznak rizika</w:t>
            </w:r>
          </w:p>
        </w:tc>
        <w:tc>
          <w:tcPr>
            <w:tcW w:w="5239" w:type="dxa"/>
          </w:tcPr>
          <w:p w14:paraId="6FB11AED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7F75776F" w14:textId="77777777" w:rsidTr="00280976">
        <w:tc>
          <w:tcPr>
            <w:tcW w:w="704" w:type="dxa"/>
          </w:tcPr>
          <w:p w14:paraId="084A913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118</w:t>
            </w:r>
          </w:p>
        </w:tc>
        <w:tc>
          <w:tcPr>
            <w:tcW w:w="3119" w:type="dxa"/>
          </w:tcPr>
          <w:p w14:paraId="2FB2AB4D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Relevancia k HP</w:t>
            </w:r>
          </w:p>
        </w:tc>
        <w:tc>
          <w:tcPr>
            <w:tcW w:w="5239" w:type="dxa"/>
          </w:tcPr>
          <w:p w14:paraId="74627027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41B75F5" w14:textId="77777777" w:rsidTr="00280976">
        <w:tc>
          <w:tcPr>
            <w:tcW w:w="704" w:type="dxa"/>
          </w:tcPr>
          <w:p w14:paraId="5873D37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119</w:t>
            </w:r>
          </w:p>
        </w:tc>
        <w:tc>
          <w:tcPr>
            <w:tcW w:w="3119" w:type="dxa"/>
          </w:tcPr>
          <w:p w14:paraId="6E85271E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závislosti ukazovateľa</w:t>
            </w:r>
          </w:p>
        </w:tc>
        <w:tc>
          <w:tcPr>
            <w:tcW w:w="5239" w:type="dxa"/>
          </w:tcPr>
          <w:p w14:paraId="053A9965" w14:textId="77777777" w:rsidR="003E0CBA" w:rsidRPr="00E47F5C" w:rsidRDefault="00BD21B3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14:paraId="512B00E4" w14:textId="77777777" w:rsidTr="00C22DB6">
        <w:tc>
          <w:tcPr>
            <w:tcW w:w="9062" w:type="dxa"/>
            <w:gridSpan w:val="3"/>
          </w:tcPr>
          <w:p w14:paraId="1C890FAC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11. Rozpočet projektu</w:t>
            </w:r>
          </w:p>
        </w:tc>
      </w:tr>
      <w:tr w:rsidR="003E0CBA" w14:paraId="702E3EF0" w14:textId="77777777" w:rsidTr="00C22DB6">
        <w:tc>
          <w:tcPr>
            <w:tcW w:w="9062" w:type="dxa"/>
            <w:gridSpan w:val="3"/>
          </w:tcPr>
          <w:p w14:paraId="79CE08A3" w14:textId="77777777" w:rsidR="003E0CBA" w:rsidRPr="000052FF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11.A  Rozpočet žiadateľa</w:t>
            </w:r>
          </w:p>
        </w:tc>
      </w:tr>
      <w:tr w:rsidR="003E0CBA" w:rsidRPr="0075785C" w14:paraId="727C6F72" w14:textId="77777777" w:rsidTr="00280976">
        <w:tc>
          <w:tcPr>
            <w:tcW w:w="704" w:type="dxa"/>
          </w:tcPr>
          <w:p w14:paraId="3931626B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120</w:t>
            </w:r>
          </w:p>
        </w:tc>
        <w:tc>
          <w:tcPr>
            <w:tcW w:w="3119" w:type="dxa"/>
          </w:tcPr>
          <w:p w14:paraId="369965A2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35DCCB9F" w14:textId="77777777" w:rsidR="003E0CBA" w:rsidRPr="00E47F5C" w:rsidRDefault="00BB01F9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 w:rsidR="00AF014E">
              <w:rPr>
                <w:sz w:val="18"/>
                <w:szCs w:val="18"/>
              </w:rPr>
              <w:t>(pod subjektom sa v tomto prípade rozumie žiadateľ)</w:t>
            </w:r>
          </w:p>
        </w:tc>
      </w:tr>
      <w:tr w:rsidR="003E0CBA" w:rsidRPr="0075785C" w14:paraId="73BAE698" w14:textId="77777777" w:rsidTr="00280976">
        <w:tc>
          <w:tcPr>
            <w:tcW w:w="704" w:type="dxa"/>
          </w:tcPr>
          <w:p w14:paraId="2ACC5CB4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121</w:t>
            </w:r>
          </w:p>
        </w:tc>
        <w:tc>
          <w:tcPr>
            <w:tcW w:w="3119" w:type="dxa"/>
          </w:tcPr>
          <w:p w14:paraId="7D0D3BA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7FB5924F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E15866C" w14:textId="77777777" w:rsidTr="00280976">
        <w:tc>
          <w:tcPr>
            <w:tcW w:w="704" w:type="dxa"/>
          </w:tcPr>
          <w:p w14:paraId="642D45D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122</w:t>
            </w:r>
          </w:p>
        </w:tc>
        <w:tc>
          <w:tcPr>
            <w:tcW w:w="3119" w:type="dxa"/>
          </w:tcPr>
          <w:p w14:paraId="37DCFCE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33DE3149" w14:textId="77777777" w:rsidR="003E0CBA" w:rsidRPr="00E47F5C" w:rsidRDefault="008C55B4" w:rsidP="00BB01F9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 xml:space="preserve">vyplnené – načíta sa </w:t>
            </w:r>
            <w:r w:rsidR="00BB01F9">
              <w:rPr>
                <w:sz w:val="18"/>
                <w:szCs w:val="18"/>
              </w:rPr>
              <w:t>hodnota</w:t>
            </w:r>
            <w:r>
              <w:rPr>
                <w:sz w:val="18"/>
                <w:szCs w:val="18"/>
              </w:rPr>
              <w:t xml:space="preserve"> oprávnených výdavkov za hlavné a podporné aktivity proj</w:t>
            </w:r>
            <w:r w:rsidR="00B319F2">
              <w:rPr>
                <w:sz w:val="18"/>
                <w:szCs w:val="18"/>
              </w:rPr>
              <w:t>e</w:t>
            </w:r>
            <w:r>
              <w:rPr>
                <w:sz w:val="18"/>
                <w:szCs w:val="18"/>
              </w:rPr>
              <w:t>ktu</w:t>
            </w:r>
          </w:p>
        </w:tc>
      </w:tr>
      <w:tr w:rsidR="003E0CBA" w:rsidRPr="0075785C" w14:paraId="1501D4D2" w14:textId="77777777" w:rsidTr="00C22DB6">
        <w:tc>
          <w:tcPr>
            <w:tcW w:w="9062" w:type="dxa"/>
            <w:gridSpan w:val="3"/>
          </w:tcPr>
          <w:p w14:paraId="4AD2D35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3E0CBA" w:rsidRPr="0075785C" w14:paraId="41640453" w14:textId="77777777" w:rsidTr="00280976">
        <w:tc>
          <w:tcPr>
            <w:tcW w:w="704" w:type="dxa"/>
          </w:tcPr>
          <w:p w14:paraId="024E4293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123</w:t>
            </w:r>
          </w:p>
        </w:tc>
        <w:tc>
          <w:tcPr>
            <w:tcW w:w="3119" w:type="dxa"/>
          </w:tcPr>
          <w:p w14:paraId="0F5CC36B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4C19452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F408C2">
              <w:rPr>
                <w:sz w:val="18"/>
                <w:szCs w:val="18"/>
              </w:rPr>
              <w:t>. Opakuje sa za počet relevantných špecifických cieľov</w:t>
            </w:r>
          </w:p>
        </w:tc>
      </w:tr>
      <w:tr w:rsidR="00F174B0" w:rsidRPr="0075785C" w14:paraId="02F106E0" w14:textId="77777777" w:rsidTr="00280976">
        <w:tc>
          <w:tcPr>
            <w:tcW w:w="704" w:type="dxa"/>
          </w:tcPr>
          <w:p w14:paraId="3506CBC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123a</w:t>
            </w:r>
          </w:p>
        </w:tc>
        <w:tc>
          <w:tcPr>
            <w:tcW w:w="3119" w:type="dxa"/>
          </w:tcPr>
          <w:p w14:paraId="60C47326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B825B2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BD8C742" w14:textId="77777777" w:rsidTr="00280976">
        <w:tc>
          <w:tcPr>
            <w:tcW w:w="704" w:type="dxa"/>
          </w:tcPr>
          <w:p w14:paraId="73A168F5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124</w:t>
            </w:r>
          </w:p>
        </w:tc>
        <w:tc>
          <w:tcPr>
            <w:tcW w:w="3119" w:type="dxa"/>
          </w:tcPr>
          <w:p w14:paraId="124477F2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</w:t>
            </w:r>
            <w:r w:rsid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ivity</w:t>
            </w:r>
          </w:p>
        </w:tc>
        <w:tc>
          <w:tcPr>
            <w:tcW w:w="5239" w:type="dxa"/>
          </w:tcPr>
          <w:p w14:paraId="67BA298C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F174B0" w:rsidRPr="0075785C" w14:paraId="54DC7E62" w14:textId="77777777" w:rsidTr="00280976">
        <w:tc>
          <w:tcPr>
            <w:tcW w:w="704" w:type="dxa"/>
          </w:tcPr>
          <w:p w14:paraId="7661224A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124a</w:t>
            </w:r>
          </w:p>
        </w:tc>
        <w:tc>
          <w:tcPr>
            <w:tcW w:w="3119" w:type="dxa"/>
          </w:tcPr>
          <w:p w14:paraId="076D5FB5" w14:textId="77777777" w:rsidR="00F174B0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Celková výška oprávnených 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lastRenderedPageBreak/>
              <w:t>výdavkov</w:t>
            </w:r>
          </w:p>
        </w:tc>
        <w:tc>
          <w:tcPr>
            <w:tcW w:w="5239" w:type="dxa"/>
          </w:tcPr>
          <w:p w14:paraId="09FD48BF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lastRenderedPageBreak/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576B128A" w14:textId="77777777" w:rsidTr="00280976">
        <w:tc>
          <w:tcPr>
            <w:tcW w:w="704" w:type="dxa"/>
          </w:tcPr>
          <w:p w14:paraId="29E95BE1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125</w:t>
            </w:r>
          </w:p>
        </w:tc>
        <w:tc>
          <w:tcPr>
            <w:tcW w:w="3119" w:type="dxa"/>
          </w:tcPr>
          <w:p w14:paraId="78769E40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79A20372" w14:textId="77777777" w:rsidR="003E0CBA" w:rsidRPr="00E47F5C" w:rsidRDefault="00351D3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</w:t>
            </w:r>
            <w:r w:rsidR="00BD21B3" w:rsidRPr="00E47F5C">
              <w:rPr>
                <w:sz w:val="18"/>
                <w:szCs w:val="18"/>
              </w:rPr>
              <w:t>Opakuje sa za počet relevantných hlavných aktivít projektu</w:t>
            </w:r>
          </w:p>
        </w:tc>
      </w:tr>
      <w:tr w:rsidR="00F174B0" w:rsidRPr="0075785C" w14:paraId="512ED97B" w14:textId="77777777" w:rsidTr="00280976">
        <w:tc>
          <w:tcPr>
            <w:tcW w:w="704" w:type="dxa"/>
          </w:tcPr>
          <w:p w14:paraId="41B32827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125a</w:t>
            </w:r>
          </w:p>
        </w:tc>
        <w:tc>
          <w:tcPr>
            <w:tcW w:w="3119" w:type="dxa"/>
          </w:tcPr>
          <w:p w14:paraId="111828DA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66E3EE03" w14:textId="77777777" w:rsidR="00F174B0" w:rsidRPr="002F393A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8CDDE2D" w14:textId="77777777" w:rsidTr="00280976">
        <w:tc>
          <w:tcPr>
            <w:tcW w:w="704" w:type="dxa"/>
          </w:tcPr>
          <w:p w14:paraId="0D5A2F36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126</w:t>
            </w:r>
          </w:p>
        </w:tc>
        <w:tc>
          <w:tcPr>
            <w:tcW w:w="3119" w:type="dxa"/>
          </w:tcPr>
          <w:p w14:paraId="57D1D0D4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7454748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27CC6F12" w14:textId="77777777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F174B0" w:rsidRPr="0075785C" w14:paraId="4FDA3DFC" w14:textId="77777777" w:rsidTr="00280976">
        <w:tc>
          <w:tcPr>
            <w:tcW w:w="704" w:type="dxa"/>
          </w:tcPr>
          <w:p w14:paraId="3CD15FF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126a</w:t>
            </w:r>
          </w:p>
        </w:tc>
        <w:tc>
          <w:tcPr>
            <w:tcW w:w="3119" w:type="dxa"/>
          </w:tcPr>
          <w:p w14:paraId="475BEEC9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2CE45D40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6DE8D2AA" w14:textId="77777777" w:rsidTr="00280976">
        <w:tc>
          <w:tcPr>
            <w:tcW w:w="704" w:type="dxa"/>
          </w:tcPr>
          <w:p w14:paraId="0288CF4E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126b</w:t>
            </w:r>
          </w:p>
        </w:tc>
        <w:tc>
          <w:tcPr>
            <w:tcW w:w="3119" w:type="dxa"/>
          </w:tcPr>
          <w:p w14:paraId="5585A63F" w14:textId="77777777" w:rsidR="00F174B0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0347A099" w14:textId="77777777" w:rsidR="00F174B0" w:rsidRPr="00E47F5C" w:rsidRDefault="00F174B0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667DA517" w14:textId="77777777" w:rsidTr="00280976">
        <w:tc>
          <w:tcPr>
            <w:tcW w:w="704" w:type="dxa"/>
          </w:tcPr>
          <w:p w14:paraId="17E6AFBC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127</w:t>
            </w:r>
          </w:p>
        </w:tc>
        <w:tc>
          <w:tcPr>
            <w:tcW w:w="3119" w:type="dxa"/>
          </w:tcPr>
          <w:p w14:paraId="07F07FF7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  <w:r w:rsidR="003E0CBA"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5239" w:type="dxa"/>
          </w:tcPr>
          <w:p w14:paraId="3069D0D7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3E0CBA" w:rsidRPr="0075785C" w14:paraId="56B418A3" w14:textId="77777777" w:rsidTr="00280976">
        <w:tc>
          <w:tcPr>
            <w:tcW w:w="704" w:type="dxa"/>
          </w:tcPr>
          <w:p w14:paraId="7D334D27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128</w:t>
            </w:r>
          </w:p>
        </w:tc>
        <w:tc>
          <w:tcPr>
            <w:tcW w:w="3119" w:type="dxa"/>
          </w:tcPr>
          <w:p w14:paraId="3423BD4A" w14:textId="3BDA55AE" w:rsidR="003E0CBA" w:rsidRPr="0075785C" w:rsidRDefault="00F174B0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  <w:r w:rsidR="003E0CBA"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5A219DEB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</w:t>
            </w:r>
          </w:p>
        </w:tc>
      </w:tr>
      <w:tr w:rsidR="00F174B0" w:rsidRPr="0075785C" w14:paraId="4677C41C" w14:textId="77777777" w:rsidTr="00280976">
        <w:tc>
          <w:tcPr>
            <w:tcW w:w="704" w:type="dxa"/>
          </w:tcPr>
          <w:p w14:paraId="5621FE01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128a</w:t>
            </w:r>
          </w:p>
        </w:tc>
        <w:tc>
          <w:tcPr>
            <w:tcW w:w="3119" w:type="dxa"/>
          </w:tcPr>
          <w:p w14:paraId="711A4F91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96B5A66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F174B0" w:rsidRPr="0075785C" w14:paraId="1937ADF3" w14:textId="77777777" w:rsidTr="00280976">
        <w:tc>
          <w:tcPr>
            <w:tcW w:w="704" w:type="dxa"/>
          </w:tcPr>
          <w:p w14:paraId="7BAB43D4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128b</w:t>
            </w:r>
          </w:p>
        </w:tc>
        <w:tc>
          <w:tcPr>
            <w:tcW w:w="3119" w:type="dxa"/>
          </w:tcPr>
          <w:p w14:paraId="74561E2A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26D01EBB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1763E802" w14:textId="77777777" w:rsidTr="00280976">
        <w:tc>
          <w:tcPr>
            <w:tcW w:w="704" w:type="dxa"/>
          </w:tcPr>
          <w:p w14:paraId="0818F7BB" w14:textId="77777777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128c</w:t>
            </w:r>
          </w:p>
        </w:tc>
        <w:tc>
          <w:tcPr>
            <w:tcW w:w="3119" w:type="dxa"/>
          </w:tcPr>
          <w:p w14:paraId="40E47A1B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182D27FE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F174B0" w:rsidRPr="0075785C" w14:paraId="5170A21C" w14:textId="77777777" w:rsidTr="00280976">
        <w:tc>
          <w:tcPr>
            <w:tcW w:w="704" w:type="dxa"/>
          </w:tcPr>
          <w:p w14:paraId="6EC8590F" w14:textId="727A8761" w:rsidR="00F174B0" w:rsidRPr="0075785C" w:rsidRDefault="00F174B0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485CBE">
              <w:rPr>
                <w:sz w:val="20"/>
                <w:szCs w:val="20"/>
              </w:rPr>
              <w:t>8</w:t>
            </w:r>
            <w:r w:rsidR="005A6DB8"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70D8778" w14:textId="77777777" w:rsidR="00F174B0" w:rsidRPr="0075785C" w:rsidDel="00F174B0" w:rsidRDefault="005A6DB8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D12B32C" w14:textId="77777777" w:rsidR="00F174B0" w:rsidRPr="00E47F5C" w:rsidRDefault="005A6DB8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3E0CBA" w:rsidRPr="0075785C" w14:paraId="6E57DB09" w14:textId="77777777" w:rsidTr="00C22DB6">
        <w:tc>
          <w:tcPr>
            <w:tcW w:w="9062" w:type="dxa"/>
            <w:gridSpan w:val="3"/>
          </w:tcPr>
          <w:p w14:paraId="6907E137" w14:textId="77777777" w:rsidR="003E0CBA" w:rsidRPr="0075785C" w:rsidRDefault="003E0CBA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3E0CBA" w:rsidRPr="0075785C" w14:paraId="5455C9A9" w14:textId="77777777" w:rsidTr="00280976">
        <w:tc>
          <w:tcPr>
            <w:tcW w:w="704" w:type="dxa"/>
          </w:tcPr>
          <w:p w14:paraId="3B7AE33A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129</w:t>
            </w:r>
          </w:p>
        </w:tc>
        <w:tc>
          <w:tcPr>
            <w:tcW w:w="3119" w:type="dxa"/>
          </w:tcPr>
          <w:p w14:paraId="746C04C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6EFF5466" w14:textId="77777777" w:rsidR="003E0CBA" w:rsidRPr="00E47F5C" w:rsidRDefault="008C55B4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5E47D1" w:rsidRPr="0075785C" w14:paraId="30BAE43C" w14:textId="77777777" w:rsidTr="00280976">
        <w:tc>
          <w:tcPr>
            <w:tcW w:w="704" w:type="dxa"/>
          </w:tcPr>
          <w:p w14:paraId="5F265319" w14:textId="7ACA81F7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129a</w:t>
            </w:r>
          </w:p>
        </w:tc>
        <w:tc>
          <w:tcPr>
            <w:tcW w:w="3119" w:type="dxa"/>
          </w:tcPr>
          <w:p w14:paraId="5C4EBDD2" w14:textId="0F787C62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53D51607" w14:textId="33576D16" w:rsidR="005E47D1" w:rsidRPr="002F393A" w:rsidRDefault="005E47D1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3E601DD0" w14:textId="77777777" w:rsidTr="00280976">
        <w:tc>
          <w:tcPr>
            <w:tcW w:w="704" w:type="dxa"/>
          </w:tcPr>
          <w:p w14:paraId="7A2634EE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130</w:t>
            </w:r>
          </w:p>
        </w:tc>
        <w:tc>
          <w:tcPr>
            <w:tcW w:w="3119" w:type="dxa"/>
          </w:tcPr>
          <w:p w14:paraId="26C974D1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19932E33" w14:textId="77777777" w:rsidR="003E0CBA" w:rsidRPr="00E47F5C" w:rsidRDefault="008C55B4" w:rsidP="00351D38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="00351D38">
              <w:rPr>
                <w:sz w:val="18"/>
                <w:szCs w:val="18"/>
              </w:rPr>
              <w:t xml:space="preserve"> - </w:t>
            </w:r>
            <w:r w:rsidR="00351D38" w:rsidRPr="00E47F5C">
              <w:rPr>
                <w:sz w:val="18"/>
                <w:szCs w:val="18"/>
              </w:rPr>
              <w:t>Opakuje sa za počet relevantných podporných aktivít projektu</w:t>
            </w:r>
          </w:p>
        </w:tc>
      </w:tr>
      <w:tr w:rsidR="005E47D1" w:rsidRPr="0075785C" w14:paraId="73149ADA" w14:textId="77777777" w:rsidTr="00280976">
        <w:tc>
          <w:tcPr>
            <w:tcW w:w="704" w:type="dxa"/>
          </w:tcPr>
          <w:p w14:paraId="5EA599D9" w14:textId="1DAC25A6" w:rsidR="005E47D1" w:rsidRPr="0075785C" w:rsidRDefault="005E47D1" w:rsidP="003E0CB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130a</w:t>
            </w:r>
          </w:p>
        </w:tc>
        <w:tc>
          <w:tcPr>
            <w:tcW w:w="3119" w:type="dxa"/>
          </w:tcPr>
          <w:p w14:paraId="120C0848" w14:textId="1231C734" w:rsidR="005E47D1" w:rsidRDefault="005E47D1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5E47D1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72A65B97" w14:textId="3C00C307" w:rsidR="005E47D1" w:rsidRPr="00E47F5C" w:rsidRDefault="005E47D1" w:rsidP="003E0CB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3E0CBA" w:rsidRPr="0075785C" w14:paraId="1888CD31" w14:textId="77777777" w:rsidTr="00280976">
        <w:tc>
          <w:tcPr>
            <w:tcW w:w="704" w:type="dxa"/>
          </w:tcPr>
          <w:p w14:paraId="086492C0" w14:textId="77777777" w:rsidR="003E0CBA" w:rsidRPr="0075785C" w:rsidRDefault="003E0CBA" w:rsidP="003E0CB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131</w:t>
            </w:r>
          </w:p>
        </w:tc>
        <w:tc>
          <w:tcPr>
            <w:tcW w:w="3119" w:type="dxa"/>
          </w:tcPr>
          <w:p w14:paraId="155E8F98" w14:textId="77777777" w:rsidR="003E0CBA" w:rsidRPr="0075785C" w:rsidRDefault="00730486" w:rsidP="003E0CB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67B76467" w14:textId="77777777" w:rsidR="003E0CBA" w:rsidRDefault="008C55B4" w:rsidP="003E0CB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="00BD21B3" w:rsidRPr="003E40E3">
              <w:rPr>
                <w:sz w:val="18"/>
                <w:szCs w:val="18"/>
              </w:rPr>
              <w:t>(výber z</w:t>
            </w:r>
            <w:r w:rsidR="00BD21B3">
              <w:rPr>
                <w:sz w:val="18"/>
                <w:szCs w:val="18"/>
              </w:rPr>
              <w:t> </w:t>
            </w:r>
            <w:r w:rsidR="00BD21B3" w:rsidRPr="003E40E3">
              <w:rPr>
                <w:sz w:val="18"/>
                <w:szCs w:val="18"/>
              </w:rPr>
              <w:t>číselníka oprávnených výdavkov)</w:t>
            </w:r>
          </w:p>
          <w:p w14:paraId="0193A760" w14:textId="77777777" w:rsidR="00F04B42" w:rsidRPr="00E47F5C" w:rsidRDefault="00F04B42" w:rsidP="003E0CB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Uvádzať "Podpoložky výdavku" </w:t>
            </w:r>
            <w:r w:rsidRPr="00F04B42">
              <w:rPr>
                <w:sz w:val="18"/>
                <w:szCs w:val="18"/>
              </w:rPr>
              <w:t>je pre RO voliteľná</w:t>
            </w:r>
          </w:p>
        </w:tc>
      </w:tr>
      <w:tr w:rsidR="0021792A" w:rsidRPr="0075785C" w14:paraId="2C8439A1" w14:textId="77777777" w:rsidTr="00280976">
        <w:tc>
          <w:tcPr>
            <w:tcW w:w="704" w:type="dxa"/>
          </w:tcPr>
          <w:p w14:paraId="533496E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131a</w:t>
            </w:r>
          </w:p>
        </w:tc>
        <w:tc>
          <w:tcPr>
            <w:tcW w:w="3119" w:type="dxa"/>
          </w:tcPr>
          <w:p w14:paraId="238F34C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47E80E9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7F47B3E" w14:textId="77777777" w:rsidTr="00280976">
        <w:tc>
          <w:tcPr>
            <w:tcW w:w="704" w:type="dxa"/>
          </w:tcPr>
          <w:p w14:paraId="67A3A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131b</w:t>
            </w:r>
          </w:p>
        </w:tc>
        <w:tc>
          <w:tcPr>
            <w:tcW w:w="3119" w:type="dxa"/>
          </w:tcPr>
          <w:p w14:paraId="0BEEEDA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6821137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DB6E34C" w14:textId="77777777" w:rsidTr="00280976">
        <w:tc>
          <w:tcPr>
            <w:tcW w:w="704" w:type="dxa"/>
          </w:tcPr>
          <w:p w14:paraId="5928F08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132</w:t>
            </w:r>
          </w:p>
        </w:tc>
        <w:tc>
          <w:tcPr>
            <w:tcW w:w="3119" w:type="dxa"/>
          </w:tcPr>
          <w:p w14:paraId="129F962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30486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Poznámka </w:t>
            </w:r>
          </w:p>
        </w:tc>
        <w:tc>
          <w:tcPr>
            <w:tcW w:w="5239" w:type="dxa"/>
          </w:tcPr>
          <w:p w14:paraId="0F50115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65D4FA1F" w14:textId="77777777" w:rsidTr="00280976">
        <w:tc>
          <w:tcPr>
            <w:tcW w:w="704" w:type="dxa"/>
          </w:tcPr>
          <w:p w14:paraId="3C3A8B2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133</w:t>
            </w:r>
          </w:p>
        </w:tc>
        <w:tc>
          <w:tcPr>
            <w:tcW w:w="3119" w:type="dxa"/>
          </w:tcPr>
          <w:p w14:paraId="2CF998B6" w14:textId="47B7535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Podpoložka 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64386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017F976B" w14:textId="77777777" w:rsidTr="00280976">
        <w:tc>
          <w:tcPr>
            <w:tcW w:w="704" w:type="dxa"/>
          </w:tcPr>
          <w:p w14:paraId="368C595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133a</w:t>
            </w:r>
          </w:p>
        </w:tc>
        <w:tc>
          <w:tcPr>
            <w:tcW w:w="3119" w:type="dxa"/>
          </w:tcPr>
          <w:p w14:paraId="414C55E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2887EC4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19EF6445" w14:textId="77777777" w:rsidTr="00280976">
        <w:tc>
          <w:tcPr>
            <w:tcW w:w="704" w:type="dxa"/>
          </w:tcPr>
          <w:p w14:paraId="16E085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133b</w:t>
            </w:r>
          </w:p>
        </w:tc>
        <w:tc>
          <w:tcPr>
            <w:tcW w:w="3119" w:type="dxa"/>
          </w:tcPr>
          <w:p w14:paraId="3E6EE1C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3ED8B0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A9FD4D5" w14:textId="77777777" w:rsidTr="00280976">
        <w:tc>
          <w:tcPr>
            <w:tcW w:w="704" w:type="dxa"/>
          </w:tcPr>
          <w:p w14:paraId="0FE661B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133c</w:t>
            </w:r>
          </w:p>
        </w:tc>
        <w:tc>
          <w:tcPr>
            <w:tcW w:w="3119" w:type="dxa"/>
          </w:tcPr>
          <w:p w14:paraId="143E86BD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DC3C66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8153E15" w14:textId="77777777" w:rsidTr="00280976">
        <w:tc>
          <w:tcPr>
            <w:tcW w:w="704" w:type="dxa"/>
          </w:tcPr>
          <w:p w14:paraId="00B4C0A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133d</w:t>
            </w:r>
          </w:p>
        </w:tc>
        <w:tc>
          <w:tcPr>
            <w:tcW w:w="3119" w:type="dxa"/>
          </w:tcPr>
          <w:p w14:paraId="315089C3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79C1BA4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6D37E92D" w14:textId="77777777" w:rsidTr="00C22DB6">
        <w:tc>
          <w:tcPr>
            <w:tcW w:w="9062" w:type="dxa"/>
            <w:gridSpan w:val="3"/>
          </w:tcPr>
          <w:p w14:paraId="01FB718B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11.B  Rozpočty partnerov</w:t>
            </w:r>
          </w:p>
          <w:p w14:paraId="263F80AB" w14:textId="77777777" w:rsidR="0021792A" w:rsidRPr="000052F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</w:p>
        </w:tc>
      </w:tr>
      <w:tr w:rsidR="0021792A" w:rsidRPr="0075785C" w14:paraId="30678005" w14:textId="77777777" w:rsidTr="00280976">
        <w:tc>
          <w:tcPr>
            <w:tcW w:w="704" w:type="dxa"/>
          </w:tcPr>
          <w:p w14:paraId="14F9580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134</w:t>
            </w:r>
          </w:p>
        </w:tc>
        <w:tc>
          <w:tcPr>
            <w:tcW w:w="3119" w:type="dxa"/>
          </w:tcPr>
          <w:p w14:paraId="3CB23DE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CFCFC4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(pod subjektom sa v tomto prípade rozumie </w:t>
            </w:r>
            <w:r w:rsidRPr="003E40E3">
              <w:rPr>
                <w:sz w:val="18"/>
                <w:szCs w:val="18"/>
              </w:rPr>
              <w:t xml:space="preserve">partner – v závislosti od relevancie; tabuľka sa opakuje </w:t>
            </w:r>
            <w:r>
              <w:rPr>
                <w:sz w:val="18"/>
                <w:szCs w:val="18"/>
              </w:rPr>
              <w:t>za počet relevantných subjektov)</w:t>
            </w:r>
          </w:p>
        </w:tc>
      </w:tr>
      <w:tr w:rsidR="0021792A" w:rsidRPr="0075785C" w14:paraId="374494F8" w14:textId="77777777" w:rsidTr="00280976">
        <w:tc>
          <w:tcPr>
            <w:tcW w:w="704" w:type="dxa"/>
          </w:tcPr>
          <w:p w14:paraId="0DA7113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135</w:t>
            </w:r>
          </w:p>
        </w:tc>
        <w:tc>
          <w:tcPr>
            <w:tcW w:w="3119" w:type="dxa"/>
          </w:tcPr>
          <w:p w14:paraId="5D4B425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2B3BFC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23A4CBE1" w14:textId="77777777" w:rsidTr="00280976">
        <w:tc>
          <w:tcPr>
            <w:tcW w:w="704" w:type="dxa"/>
          </w:tcPr>
          <w:p w14:paraId="5D13C82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136</w:t>
            </w:r>
          </w:p>
        </w:tc>
        <w:tc>
          <w:tcPr>
            <w:tcW w:w="3119" w:type="dxa"/>
          </w:tcPr>
          <w:p w14:paraId="5AF28D1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oprávnených výdavkov</w:t>
            </w:r>
          </w:p>
        </w:tc>
        <w:tc>
          <w:tcPr>
            <w:tcW w:w="5239" w:type="dxa"/>
          </w:tcPr>
          <w:p w14:paraId="261C383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– načíta sa hodnota oprávnených výdavkov za hlavné a podporné aktivity projektu</w:t>
            </w:r>
          </w:p>
        </w:tc>
      </w:tr>
      <w:tr w:rsidR="0021792A" w:rsidRPr="0075785C" w14:paraId="7C2459FB" w14:textId="77777777" w:rsidTr="00C22DB6">
        <w:tc>
          <w:tcPr>
            <w:tcW w:w="9062" w:type="dxa"/>
            <w:gridSpan w:val="3"/>
          </w:tcPr>
          <w:p w14:paraId="042E37E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Priame výdavky</w:t>
            </w:r>
          </w:p>
        </w:tc>
      </w:tr>
      <w:tr w:rsidR="0021792A" w:rsidRPr="0075785C" w14:paraId="0C9541CE" w14:textId="77777777" w:rsidTr="00280976">
        <w:tc>
          <w:tcPr>
            <w:tcW w:w="704" w:type="dxa"/>
          </w:tcPr>
          <w:p w14:paraId="199CFF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137</w:t>
            </w:r>
          </w:p>
        </w:tc>
        <w:tc>
          <w:tcPr>
            <w:tcW w:w="3119" w:type="dxa"/>
          </w:tcPr>
          <w:p w14:paraId="36F15BC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cieľ</w:t>
            </w:r>
          </w:p>
        </w:tc>
        <w:tc>
          <w:tcPr>
            <w:tcW w:w="5239" w:type="dxa"/>
          </w:tcPr>
          <w:p w14:paraId="645ADB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C75C487" w14:textId="77777777" w:rsidTr="00280976">
        <w:tc>
          <w:tcPr>
            <w:tcW w:w="704" w:type="dxa"/>
          </w:tcPr>
          <w:p w14:paraId="550A33E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137a</w:t>
            </w:r>
          </w:p>
        </w:tc>
        <w:tc>
          <w:tcPr>
            <w:tcW w:w="3119" w:type="dxa"/>
          </w:tcPr>
          <w:p w14:paraId="037539D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338FE04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531BF347" w14:textId="77777777" w:rsidTr="00280976">
        <w:tc>
          <w:tcPr>
            <w:tcW w:w="704" w:type="dxa"/>
          </w:tcPr>
          <w:p w14:paraId="4D01708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138</w:t>
            </w:r>
          </w:p>
        </w:tc>
        <w:tc>
          <w:tcPr>
            <w:tcW w:w="3119" w:type="dxa"/>
          </w:tcPr>
          <w:p w14:paraId="4B46735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Typ aktivity</w:t>
            </w:r>
          </w:p>
        </w:tc>
        <w:tc>
          <w:tcPr>
            <w:tcW w:w="5239" w:type="dxa"/>
          </w:tcPr>
          <w:p w14:paraId="68C4707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4EF01A23" w14:textId="77777777" w:rsidTr="00280976">
        <w:tc>
          <w:tcPr>
            <w:tcW w:w="704" w:type="dxa"/>
          </w:tcPr>
          <w:p w14:paraId="7250C76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138a</w:t>
            </w:r>
          </w:p>
        </w:tc>
        <w:tc>
          <w:tcPr>
            <w:tcW w:w="3119" w:type="dxa"/>
          </w:tcPr>
          <w:p w14:paraId="1FFEA7BE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775D81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E88DC2" w14:textId="77777777" w:rsidTr="00280976">
        <w:tc>
          <w:tcPr>
            <w:tcW w:w="704" w:type="dxa"/>
          </w:tcPr>
          <w:p w14:paraId="6C278F7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139</w:t>
            </w:r>
          </w:p>
        </w:tc>
        <w:tc>
          <w:tcPr>
            <w:tcW w:w="3119" w:type="dxa"/>
          </w:tcPr>
          <w:p w14:paraId="44B8F2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Hlavné aktivity projektu</w:t>
            </w:r>
          </w:p>
        </w:tc>
        <w:tc>
          <w:tcPr>
            <w:tcW w:w="5239" w:type="dxa"/>
          </w:tcPr>
          <w:p w14:paraId="0644792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  <w:r w:rsidRPr="00E47F5C">
              <w:rPr>
                <w:sz w:val="18"/>
                <w:szCs w:val="18"/>
              </w:rPr>
              <w:t xml:space="preserve"> - Opakuje sa za počet relevantných hlavných aktivít projektu</w:t>
            </w:r>
          </w:p>
        </w:tc>
      </w:tr>
      <w:tr w:rsidR="0021792A" w:rsidRPr="0075785C" w14:paraId="4BFAF20E" w14:textId="77777777" w:rsidTr="00280976">
        <w:tc>
          <w:tcPr>
            <w:tcW w:w="704" w:type="dxa"/>
          </w:tcPr>
          <w:p w14:paraId="739314F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139a</w:t>
            </w:r>
          </w:p>
        </w:tc>
        <w:tc>
          <w:tcPr>
            <w:tcW w:w="3119" w:type="dxa"/>
          </w:tcPr>
          <w:p w14:paraId="6C98C24A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3B627A4F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A50B20D" w14:textId="77777777" w:rsidTr="00280976">
        <w:tc>
          <w:tcPr>
            <w:tcW w:w="704" w:type="dxa"/>
          </w:tcPr>
          <w:p w14:paraId="7524D64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140</w:t>
            </w:r>
          </w:p>
        </w:tc>
        <w:tc>
          <w:tcPr>
            <w:tcW w:w="3119" w:type="dxa"/>
          </w:tcPr>
          <w:p w14:paraId="213C6D4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26392BC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14:paraId="5FDCFE7D" w14:textId="77777777" w:rsidTr="00280976">
        <w:tc>
          <w:tcPr>
            <w:tcW w:w="704" w:type="dxa"/>
          </w:tcPr>
          <w:p w14:paraId="04CB913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140a</w:t>
            </w:r>
          </w:p>
        </w:tc>
        <w:tc>
          <w:tcPr>
            <w:tcW w:w="3119" w:type="dxa"/>
          </w:tcPr>
          <w:p w14:paraId="108F9606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6F7B14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064E033" w14:textId="77777777" w:rsidTr="00280976">
        <w:tc>
          <w:tcPr>
            <w:tcW w:w="704" w:type="dxa"/>
          </w:tcPr>
          <w:p w14:paraId="3C1BD9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140b</w:t>
            </w:r>
          </w:p>
        </w:tc>
        <w:tc>
          <w:tcPr>
            <w:tcW w:w="3119" w:type="dxa"/>
          </w:tcPr>
          <w:p w14:paraId="13833A41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2C5E801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9C7C109" w14:textId="77777777" w:rsidTr="00280976">
        <w:tc>
          <w:tcPr>
            <w:tcW w:w="704" w:type="dxa"/>
          </w:tcPr>
          <w:p w14:paraId="78F9E94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141</w:t>
            </w:r>
          </w:p>
        </w:tc>
        <w:tc>
          <w:tcPr>
            <w:tcW w:w="3119" w:type="dxa"/>
          </w:tcPr>
          <w:p w14:paraId="26783AF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6D79EEB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62E0F60E" w14:textId="77777777" w:rsidTr="00280976">
        <w:tc>
          <w:tcPr>
            <w:tcW w:w="704" w:type="dxa"/>
          </w:tcPr>
          <w:p w14:paraId="7F457F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142</w:t>
            </w:r>
          </w:p>
        </w:tc>
        <w:tc>
          <w:tcPr>
            <w:tcW w:w="3119" w:type="dxa"/>
          </w:tcPr>
          <w:p w14:paraId="2837C230" w14:textId="5C2A0624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7E2169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124AE63" w14:textId="77777777" w:rsidTr="00280976">
        <w:tc>
          <w:tcPr>
            <w:tcW w:w="704" w:type="dxa"/>
          </w:tcPr>
          <w:p w14:paraId="6B4C650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142a</w:t>
            </w:r>
          </w:p>
        </w:tc>
        <w:tc>
          <w:tcPr>
            <w:tcW w:w="3119" w:type="dxa"/>
          </w:tcPr>
          <w:p w14:paraId="6CCBC31C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6008EA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4B82586C" w14:textId="77777777" w:rsidTr="00280976">
        <w:tc>
          <w:tcPr>
            <w:tcW w:w="704" w:type="dxa"/>
          </w:tcPr>
          <w:p w14:paraId="0742E5B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142b</w:t>
            </w:r>
          </w:p>
        </w:tc>
        <w:tc>
          <w:tcPr>
            <w:tcW w:w="3119" w:type="dxa"/>
          </w:tcPr>
          <w:p w14:paraId="2C7401A3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796FA7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34943CA9" w14:textId="77777777" w:rsidTr="00280976">
        <w:tc>
          <w:tcPr>
            <w:tcW w:w="704" w:type="dxa"/>
          </w:tcPr>
          <w:p w14:paraId="6286F695" w14:textId="61A88E12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c</w:t>
            </w:r>
          </w:p>
        </w:tc>
        <w:tc>
          <w:tcPr>
            <w:tcW w:w="3119" w:type="dxa"/>
          </w:tcPr>
          <w:p w14:paraId="6EAE99AD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3B4A831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26E6671A" w14:textId="77777777" w:rsidTr="00280976">
        <w:tc>
          <w:tcPr>
            <w:tcW w:w="704" w:type="dxa"/>
          </w:tcPr>
          <w:p w14:paraId="35E7EC6C" w14:textId="1A5F2FDE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34334C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d</w:t>
            </w:r>
          </w:p>
        </w:tc>
        <w:tc>
          <w:tcPr>
            <w:tcW w:w="3119" w:type="dxa"/>
          </w:tcPr>
          <w:p w14:paraId="1D65BA96" w14:textId="77777777" w:rsidR="0021792A" w:rsidRPr="0075785C" w:rsidDel="00FA5D02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62B3CD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:rsidRPr="0075785C" w14:paraId="669F108C" w14:textId="77777777" w:rsidTr="00C22DB6">
        <w:tc>
          <w:tcPr>
            <w:tcW w:w="9062" w:type="dxa"/>
            <w:gridSpan w:val="3"/>
          </w:tcPr>
          <w:p w14:paraId="700E109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7F7F82"/>
                <w:sz w:val="20"/>
                <w:szCs w:val="20"/>
              </w:rPr>
              <w:t>Nepriame výdavky</w:t>
            </w:r>
          </w:p>
        </w:tc>
      </w:tr>
      <w:tr w:rsidR="0021792A" w:rsidRPr="0075785C" w14:paraId="4A7321B2" w14:textId="77777777" w:rsidTr="00280976">
        <w:tc>
          <w:tcPr>
            <w:tcW w:w="704" w:type="dxa"/>
          </w:tcPr>
          <w:p w14:paraId="7F4AC4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143</w:t>
            </w:r>
          </w:p>
        </w:tc>
        <w:tc>
          <w:tcPr>
            <w:tcW w:w="3119" w:type="dxa"/>
          </w:tcPr>
          <w:p w14:paraId="726B815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214E0DC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6E05655B" w14:textId="77777777" w:rsidTr="00280976">
        <w:tc>
          <w:tcPr>
            <w:tcW w:w="704" w:type="dxa"/>
          </w:tcPr>
          <w:p w14:paraId="3DE08F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143a</w:t>
            </w:r>
          </w:p>
        </w:tc>
        <w:tc>
          <w:tcPr>
            <w:tcW w:w="3119" w:type="dxa"/>
          </w:tcPr>
          <w:p w14:paraId="6AEAC8F8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4C2CCEC6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1AB9008C" w14:textId="77777777" w:rsidTr="00280976">
        <w:tc>
          <w:tcPr>
            <w:tcW w:w="704" w:type="dxa"/>
          </w:tcPr>
          <w:p w14:paraId="600E55A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144</w:t>
            </w:r>
          </w:p>
        </w:tc>
        <w:tc>
          <w:tcPr>
            <w:tcW w:w="3119" w:type="dxa"/>
          </w:tcPr>
          <w:p w14:paraId="20F9FDB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Podporné aktivity</w:t>
            </w:r>
          </w:p>
        </w:tc>
        <w:tc>
          <w:tcPr>
            <w:tcW w:w="5239" w:type="dxa"/>
          </w:tcPr>
          <w:p w14:paraId="3186C82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BF119C1" w14:textId="77777777" w:rsidTr="00280976">
        <w:tc>
          <w:tcPr>
            <w:tcW w:w="704" w:type="dxa"/>
          </w:tcPr>
          <w:p w14:paraId="4656AAD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144a</w:t>
            </w:r>
          </w:p>
        </w:tc>
        <w:tc>
          <w:tcPr>
            <w:tcW w:w="3119" w:type="dxa"/>
          </w:tcPr>
          <w:p w14:paraId="05E3D0FF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</w:p>
        </w:tc>
        <w:tc>
          <w:tcPr>
            <w:tcW w:w="5239" w:type="dxa"/>
          </w:tcPr>
          <w:p w14:paraId="0FD57B8A" w14:textId="77777777" w:rsidR="0021792A" w:rsidRPr="002F393A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07F84514" w14:textId="77777777" w:rsidTr="00280976">
        <w:tc>
          <w:tcPr>
            <w:tcW w:w="704" w:type="dxa"/>
          </w:tcPr>
          <w:p w14:paraId="3B75B29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145</w:t>
            </w:r>
          </w:p>
        </w:tc>
        <w:tc>
          <w:tcPr>
            <w:tcW w:w="3119" w:type="dxa"/>
          </w:tcPr>
          <w:p w14:paraId="2D503A0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Skupina výdavku</w:t>
            </w:r>
          </w:p>
        </w:tc>
        <w:tc>
          <w:tcPr>
            <w:tcW w:w="5239" w:type="dxa"/>
          </w:tcPr>
          <w:p w14:paraId="79CEA76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 xml:space="preserve">Vypĺňa žiadateľ - </w:t>
            </w:r>
            <w:r w:rsidRPr="003E40E3">
              <w:rPr>
                <w:sz w:val="18"/>
                <w:szCs w:val="18"/>
              </w:rPr>
              <w:t>(výber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 oprávnených výdavkov)</w:t>
            </w:r>
          </w:p>
        </w:tc>
      </w:tr>
      <w:tr w:rsidR="0021792A" w:rsidRPr="0075785C" w14:paraId="2077AA13" w14:textId="77777777" w:rsidTr="00280976">
        <w:tc>
          <w:tcPr>
            <w:tcW w:w="704" w:type="dxa"/>
          </w:tcPr>
          <w:p w14:paraId="5A7EC81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145a</w:t>
            </w:r>
          </w:p>
        </w:tc>
        <w:tc>
          <w:tcPr>
            <w:tcW w:w="3119" w:type="dxa"/>
          </w:tcPr>
          <w:p w14:paraId="4CCEDA32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NFP</w:t>
            </w:r>
          </w:p>
        </w:tc>
        <w:tc>
          <w:tcPr>
            <w:tcW w:w="5239" w:type="dxa"/>
          </w:tcPr>
          <w:p w14:paraId="369580B6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334B0B9C" w14:textId="77777777" w:rsidTr="00280976">
        <w:tc>
          <w:tcPr>
            <w:tcW w:w="704" w:type="dxa"/>
          </w:tcPr>
          <w:p w14:paraId="29C45A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145b</w:t>
            </w:r>
          </w:p>
        </w:tc>
        <w:tc>
          <w:tcPr>
            <w:tcW w:w="3119" w:type="dxa"/>
          </w:tcPr>
          <w:p w14:paraId="6CC5DC7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Oprávnený výdavok</w:t>
            </w:r>
          </w:p>
        </w:tc>
        <w:tc>
          <w:tcPr>
            <w:tcW w:w="5239" w:type="dxa"/>
          </w:tcPr>
          <w:p w14:paraId="7DA80EC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</w:t>
            </w:r>
          </w:p>
        </w:tc>
      </w:tr>
      <w:tr w:rsidR="0021792A" w:rsidRPr="0075785C" w14:paraId="72546BC8" w14:textId="77777777" w:rsidTr="00280976">
        <w:tc>
          <w:tcPr>
            <w:tcW w:w="704" w:type="dxa"/>
          </w:tcPr>
          <w:p w14:paraId="61091F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146</w:t>
            </w:r>
          </w:p>
        </w:tc>
        <w:tc>
          <w:tcPr>
            <w:tcW w:w="3119" w:type="dxa"/>
          </w:tcPr>
          <w:p w14:paraId="35FC55C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</w:t>
            </w:r>
          </w:p>
        </w:tc>
        <w:tc>
          <w:tcPr>
            <w:tcW w:w="5239" w:type="dxa"/>
          </w:tcPr>
          <w:p w14:paraId="2C73D23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DA9F71D" w14:textId="77777777" w:rsidTr="00280976">
        <w:tc>
          <w:tcPr>
            <w:tcW w:w="704" w:type="dxa"/>
          </w:tcPr>
          <w:p w14:paraId="2BB7D5C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147</w:t>
            </w:r>
          </w:p>
        </w:tc>
        <w:tc>
          <w:tcPr>
            <w:tcW w:w="3119" w:type="dxa"/>
          </w:tcPr>
          <w:p w14:paraId="4690684A" w14:textId="36425EBA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Podpoložka</w:t>
            </w: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výdavk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</w:t>
            </w:r>
          </w:p>
        </w:tc>
        <w:tc>
          <w:tcPr>
            <w:tcW w:w="5239" w:type="dxa"/>
          </w:tcPr>
          <w:p w14:paraId="2CFDBF8B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AFF9CC3" w14:textId="77777777" w:rsidTr="00280976">
        <w:tc>
          <w:tcPr>
            <w:tcW w:w="704" w:type="dxa"/>
          </w:tcPr>
          <w:p w14:paraId="1C79CF2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147a</w:t>
            </w:r>
          </w:p>
        </w:tc>
        <w:tc>
          <w:tcPr>
            <w:tcW w:w="3119" w:type="dxa"/>
          </w:tcPr>
          <w:p w14:paraId="080DE1AB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Merná jednotka</w:t>
            </w:r>
          </w:p>
        </w:tc>
        <w:tc>
          <w:tcPr>
            <w:tcW w:w="5239" w:type="dxa"/>
          </w:tcPr>
          <w:p w14:paraId="17971B5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relevantn</w:t>
            </w:r>
            <w:r>
              <w:rPr>
                <w:sz w:val="18"/>
                <w:szCs w:val="18"/>
              </w:rPr>
              <w:t>ú mernú jednotku</w:t>
            </w:r>
          </w:p>
        </w:tc>
      </w:tr>
      <w:tr w:rsidR="0021792A" w:rsidRPr="0075785C" w14:paraId="36840E46" w14:textId="77777777" w:rsidTr="00280976">
        <w:tc>
          <w:tcPr>
            <w:tcW w:w="704" w:type="dxa"/>
          </w:tcPr>
          <w:p w14:paraId="5B2DB0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147b</w:t>
            </w:r>
          </w:p>
        </w:tc>
        <w:tc>
          <w:tcPr>
            <w:tcW w:w="3119" w:type="dxa"/>
          </w:tcPr>
          <w:p w14:paraId="02D3E397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Množstvo</w:t>
            </w:r>
          </w:p>
        </w:tc>
        <w:tc>
          <w:tcPr>
            <w:tcW w:w="5239" w:type="dxa"/>
          </w:tcPr>
          <w:p w14:paraId="15CEB86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B5AC49F" w14:textId="77777777" w:rsidTr="00280976">
        <w:tc>
          <w:tcPr>
            <w:tcW w:w="704" w:type="dxa"/>
          </w:tcPr>
          <w:p w14:paraId="0324644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147c</w:t>
            </w:r>
          </w:p>
        </w:tc>
        <w:tc>
          <w:tcPr>
            <w:tcW w:w="3119" w:type="dxa"/>
          </w:tcPr>
          <w:p w14:paraId="2627D142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Jednotková suma</w:t>
            </w:r>
          </w:p>
        </w:tc>
        <w:tc>
          <w:tcPr>
            <w:tcW w:w="5239" w:type="dxa"/>
          </w:tcPr>
          <w:p w14:paraId="6093A62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CAEA693" w14:textId="77777777" w:rsidTr="00280976">
        <w:tc>
          <w:tcPr>
            <w:tcW w:w="704" w:type="dxa"/>
          </w:tcPr>
          <w:p w14:paraId="0435CB0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147d</w:t>
            </w:r>
          </w:p>
        </w:tc>
        <w:tc>
          <w:tcPr>
            <w:tcW w:w="3119" w:type="dxa"/>
          </w:tcPr>
          <w:p w14:paraId="1EBB698C" w14:textId="77777777" w:rsidR="0021792A" w:rsidRPr="0075785C" w:rsidDel="003C1278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</w:t>
            </w:r>
          </w:p>
        </w:tc>
        <w:tc>
          <w:tcPr>
            <w:tcW w:w="5239" w:type="dxa"/>
          </w:tcPr>
          <w:p w14:paraId="16CCDFB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2F393A">
              <w:rPr>
                <w:sz w:val="18"/>
                <w:szCs w:val="18"/>
              </w:rPr>
              <w:t xml:space="preserve">Automaticky </w:t>
            </w:r>
            <w:r>
              <w:rPr>
                <w:sz w:val="18"/>
                <w:szCs w:val="18"/>
              </w:rPr>
              <w:t>vyplnené v prípade ak je vyplnené množstvo a jednotková cena, inak v</w:t>
            </w:r>
            <w:r w:rsidRPr="00E47F5C">
              <w:rPr>
                <w:sz w:val="18"/>
                <w:szCs w:val="18"/>
              </w:rPr>
              <w:t>ypĺňa žiadateľ</w:t>
            </w:r>
            <w:r>
              <w:rPr>
                <w:sz w:val="18"/>
                <w:szCs w:val="18"/>
              </w:rPr>
              <w:t>.</w:t>
            </w:r>
          </w:p>
        </w:tc>
      </w:tr>
      <w:tr w:rsidR="0021792A" w14:paraId="255A3DBD" w14:textId="77777777" w:rsidTr="00C22DB6">
        <w:tc>
          <w:tcPr>
            <w:tcW w:w="9062" w:type="dxa"/>
            <w:gridSpan w:val="3"/>
          </w:tcPr>
          <w:p w14:paraId="6339395B" w14:textId="77777777" w:rsidR="0021792A" w:rsidRPr="00362D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11.C  Požadovaná výška NFP</w:t>
            </w:r>
          </w:p>
        </w:tc>
      </w:tr>
      <w:tr w:rsidR="0021792A" w:rsidRPr="0075785C" w14:paraId="400F81C6" w14:textId="77777777" w:rsidTr="00280976">
        <w:tc>
          <w:tcPr>
            <w:tcW w:w="704" w:type="dxa"/>
          </w:tcPr>
          <w:p w14:paraId="11FF41C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148</w:t>
            </w:r>
          </w:p>
        </w:tc>
        <w:tc>
          <w:tcPr>
            <w:tcW w:w="3119" w:type="dxa"/>
          </w:tcPr>
          <w:p w14:paraId="088BE33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799765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5765A55" w14:textId="77777777" w:rsidTr="00280976">
        <w:tc>
          <w:tcPr>
            <w:tcW w:w="704" w:type="dxa"/>
          </w:tcPr>
          <w:p w14:paraId="2DF25A3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149</w:t>
            </w:r>
          </w:p>
        </w:tc>
        <w:tc>
          <w:tcPr>
            <w:tcW w:w="3119" w:type="dxa"/>
          </w:tcPr>
          <w:p w14:paraId="457C3FF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4AAF630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6DD21154" w14:textId="77777777" w:rsidTr="00280976">
        <w:tc>
          <w:tcPr>
            <w:tcW w:w="704" w:type="dxa"/>
          </w:tcPr>
          <w:p w14:paraId="68744C7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150</w:t>
            </w:r>
          </w:p>
        </w:tc>
        <w:tc>
          <w:tcPr>
            <w:tcW w:w="3119" w:type="dxa"/>
          </w:tcPr>
          <w:p w14:paraId="50A6460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5DA2BE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9411C8C" w14:textId="77777777" w:rsidTr="00280976">
        <w:tc>
          <w:tcPr>
            <w:tcW w:w="704" w:type="dxa"/>
          </w:tcPr>
          <w:p w14:paraId="2EEFC55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151</w:t>
            </w:r>
          </w:p>
        </w:tc>
        <w:tc>
          <w:tcPr>
            <w:tcW w:w="3119" w:type="dxa"/>
          </w:tcPr>
          <w:p w14:paraId="3F7378BF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BEC09CF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36E9FF6" w14:textId="77777777" w:rsidTr="00280976">
        <w:tc>
          <w:tcPr>
            <w:tcW w:w="704" w:type="dxa"/>
          </w:tcPr>
          <w:p w14:paraId="11F0F23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152</w:t>
            </w:r>
          </w:p>
        </w:tc>
        <w:tc>
          <w:tcPr>
            <w:tcW w:w="3119" w:type="dxa"/>
          </w:tcPr>
          <w:p w14:paraId="6389DDA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3B096B85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D8E9DED" w14:textId="77777777" w:rsidTr="00C22DB6">
        <w:tc>
          <w:tcPr>
            <w:tcW w:w="9062" w:type="dxa"/>
            <w:gridSpan w:val="3"/>
          </w:tcPr>
          <w:p w14:paraId="75FB879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11.C.1  Požadovaná výška NFP žiadateľa</w:t>
            </w:r>
          </w:p>
        </w:tc>
      </w:tr>
      <w:tr w:rsidR="0021792A" w:rsidRPr="0075785C" w14:paraId="7A058B14" w14:textId="77777777" w:rsidTr="00280976">
        <w:tc>
          <w:tcPr>
            <w:tcW w:w="704" w:type="dxa"/>
          </w:tcPr>
          <w:p w14:paraId="734D6BB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153</w:t>
            </w:r>
          </w:p>
        </w:tc>
        <w:tc>
          <w:tcPr>
            <w:tcW w:w="3119" w:type="dxa"/>
          </w:tcPr>
          <w:p w14:paraId="7C2ACE9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114408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1F31B22" w14:textId="77777777" w:rsidTr="00280976">
        <w:tc>
          <w:tcPr>
            <w:tcW w:w="704" w:type="dxa"/>
          </w:tcPr>
          <w:p w14:paraId="41B573E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154</w:t>
            </w:r>
          </w:p>
        </w:tc>
        <w:tc>
          <w:tcPr>
            <w:tcW w:w="3119" w:type="dxa"/>
          </w:tcPr>
          <w:p w14:paraId="692C45A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6278DE4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264B745" w14:textId="77777777" w:rsidTr="00280976">
        <w:tc>
          <w:tcPr>
            <w:tcW w:w="704" w:type="dxa"/>
          </w:tcPr>
          <w:p w14:paraId="7664D8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155</w:t>
            </w:r>
          </w:p>
        </w:tc>
        <w:tc>
          <w:tcPr>
            <w:tcW w:w="3119" w:type="dxa"/>
          </w:tcPr>
          <w:p w14:paraId="15C0FF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2804921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656DF4" w14:textId="77777777" w:rsidTr="00280976">
        <w:tc>
          <w:tcPr>
            <w:tcW w:w="704" w:type="dxa"/>
          </w:tcPr>
          <w:p w14:paraId="7CD7C02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156</w:t>
            </w:r>
          </w:p>
        </w:tc>
        <w:tc>
          <w:tcPr>
            <w:tcW w:w="3119" w:type="dxa"/>
          </w:tcPr>
          <w:p w14:paraId="7BF2D20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2D707C8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14:paraId="72D72381" w14:textId="77777777" w:rsidTr="00280976">
        <w:tc>
          <w:tcPr>
            <w:tcW w:w="704" w:type="dxa"/>
          </w:tcPr>
          <w:p w14:paraId="0138049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157</w:t>
            </w:r>
          </w:p>
        </w:tc>
        <w:tc>
          <w:tcPr>
            <w:tcW w:w="3119" w:type="dxa"/>
          </w:tcPr>
          <w:p w14:paraId="5D15756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1B464BD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zodpovedajúce % spolufinancovania</w:t>
            </w:r>
            <w:r>
              <w:rPr>
                <w:sz w:val="18"/>
                <w:szCs w:val="18"/>
              </w:rPr>
              <w:t xml:space="preserve"> (zaokrúhlené na 4 desatinné miesta)</w:t>
            </w:r>
            <w:r w:rsidRPr="003E40E3">
              <w:rPr>
                <w:sz w:val="18"/>
                <w:szCs w:val="18"/>
              </w:rPr>
              <w:t xml:space="preserve">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súlade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pravidlami Stratégie financovania EŠIF pre programové obdobie 2014 – 2020</w:t>
            </w:r>
            <w:r>
              <w:rPr>
                <w:sz w:val="18"/>
                <w:szCs w:val="18"/>
              </w:rPr>
              <w:t xml:space="preserve"> r</w:t>
            </w:r>
            <w:r w:rsidRPr="00F633E5">
              <w:rPr>
                <w:sz w:val="18"/>
                <w:szCs w:val="18"/>
              </w:rPr>
              <w:t>esp. s pravid</w:t>
            </w:r>
            <w:r>
              <w:rPr>
                <w:sz w:val="18"/>
                <w:szCs w:val="18"/>
              </w:rPr>
              <w:t>lami financovania uvedenými vo v</w:t>
            </w:r>
            <w:r w:rsidRPr="00F633E5">
              <w:rPr>
                <w:sz w:val="18"/>
                <w:szCs w:val="18"/>
              </w:rPr>
              <w:t>ýzve na predkladani</w:t>
            </w:r>
            <w:r>
              <w:rPr>
                <w:sz w:val="18"/>
                <w:szCs w:val="18"/>
              </w:rPr>
              <w:t>e</w:t>
            </w:r>
            <w:r w:rsidRPr="00F633E5">
              <w:rPr>
                <w:sz w:val="18"/>
                <w:szCs w:val="18"/>
              </w:rPr>
              <w:t xml:space="preserve"> </w:t>
            </w:r>
            <w:proofErr w:type="spellStart"/>
            <w:r w:rsidRPr="00F633E5"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 xml:space="preserve"> a </w:t>
            </w:r>
            <w:r w:rsidRPr="00AB551E">
              <w:rPr>
                <w:sz w:val="18"/>
                <w:szCs w:val="18"/>
              </w:rPr>
              <w:t xml:space="preserve">v príslušnej schéme štátnej pomoci/pomoci </w:t>
            </w:r>
            <w:proofErr w:type="spellStart"/>
            <w:r w:rsidRPr="00AB551E">
              <w:rPr>
                <w:sz w:val="18"/>
                <w:szCs w:val="18"/>
              </w:rPr>
              <w:t>de</w:t>
            </w:r>
            <w:proofErr w:type="spellEnd"/>
            <w:r w:rsidRPr="00AB551E">
              <w:rPr>
                <w:sz w:val="18"/>
                <w:szCs w:val="18"/>
              </w:rPr>
              <w:t xml:space="preserve"> </w:t>
            </w:r>
            <w:proofErr w:type="spellStart"/>
            <w:r w:rsidRPr="00AB551E">
              <w:rPr>
                <w:sz w:val="18"/>
                <w:szCs w:val="18"/>
              </w:rPr>
              <w:t>minimis</w:t>
            </w:r>
            <w:proofErr w:type="spellEnd"/>
            <w:r w:rsidRPr="00AB551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14:paraId="776DAEB0" w14:textId="77777777" w:rsidTr="00280976">
        <w:tc>
          <w:tcPr>
            <w:tcW w:w="704" w:type="dxa"/>
          </w:tcPr>
          <w:p w14:paraId="427A0DDD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158</w:t>
            </w:r>
          </w:p>
        </w:tc>
        <w:tc>
          <w:tcPr>
            <w:tcW w:w="3119" w:type="dxa"/>
          </w:tcPr>
          <w:p w14:paraId="5F72B6D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4EDC60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DB9601C" w14:textId="77777777" w:rsidTr="00280976">
        <w:tc>
          <w:tcPr>
            <w:tcW w:w="704" w:type="dxa"/>
          </w:tcPr>
          <w:p w14:paraId="45D380A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159</w:t>
            </w:r>
          </w:p>
        </w:tc>
        <w:tc>
          <w:tcPr>
            <w:tcW w:w="3119" w:type="dxa"/>
          </w:tcPr>
          <w:p w14:paraId="5DFAB9D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76B94C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0A30EF54" w14:textId="77777777" w:rsidTr="00C22DB6">
        <w:tc>
          <w:tcPr>
            <w:tcW w:w="9062" w:type="dxa"/>
            <w:gridSpan w:val="3"/>
          </w:tcPr>
          <w:p w14:paraId="0BA8EB44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11.C.2 Požadovaná výška NFP partnerov</w:t>
            </w:r>
          </w:p>
          <w:p w14:paraId="6A56420D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FA7CD5">
              <w:rPr>
                <w:sz w:val="18"/>
                <w:szCs w:val="18"/>
              </w:rPr>
              <w:t>Vypĺňa sa iba v</w:t>
            </w:r>
            <w:r>
              <w:rPr>
                <w:sz w:val="18"/>
                <w:szCs w:val="18"/>
              </w:rPr>
              <w:t> </w:t>
            </w:r>
            <w:r w:rsidRPr="00FA7CD5">
              <w:rPr>
                <w:sz w:val="18"/>
                <w:szCs w:val="18"/>
              </w:rPr>
              <w:t>prípade</w:t>
            </w:r>
            <w:r>
              <w:rPr>
                <w:sz w:val="18"/>
                <w:szCs w:val="18"/>
              </w:rPr>
              <w:t>,</w:t>
            </w:r>
            <w:r w:rsidRPr="00FA7CD5">
              <w:rPr>
                <w:sz w:val="18"/>
                <w:szCs w:val="18"/>
              </w:rPr>
              <w:t xml:space="preserve"> ak sú na projekte partneri.</w:t>
            </w:r>
            <w:r w:rsidRPr="00E47F5C">
              <w:rPr>
                <w:sz w:val="18"/>
                <w:szCs w:val="18"/>
              </w:rPr>
              <w:t xml:space="preserve"> </w:t>
            </w:r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partnerov</w:t>
            </w:r>
          </w:p>
        </w:tc>
      </w:tr>
      <w:tr w:rsidR="0021792A" w:rsidRPr="0075785C" w14:paraId="41D402FF" w14:textId="77777777" w:rsidTr="00280976">
        <w:tc>
          <w:tcPr>
            <w:tcW w:w="704" w:type="dxa"/>
          </w:tcPr>
          <w:p w14:paraId="125A0DA2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160</w:t>
            </w:r>
          </w:p>
        </w:tc>
        <w:tc>
          <w:tcPr>
            <w:tcW w:w="3119" w:type="dxa"/>
          </w:tcPr>
          <w:p w14:paraId="23C9C87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F1C0AB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3BBC56E0" w14:textId="77777777" w:rsidTr="00280976">
        <w:tc>
          <w:tcPr>
            <w:tcW w:w="704" w:type="dxa"/>
          </w:tcPr>
          <w:p w14:paraId="7D83B5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161</w:t>
            </w:r>
          </w:p>
        </w:tc>
        <w:tc>
          <w:tcPr>
            <w:tcW w:w="3119" w:type="dxa"/>
          </w:tcPr>
          <w:p w14:paraId="40D3C055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Identifikátor (typ)</w:t>
            </w:r>
          </w:p>
        </w:tc>
        <w:tc>
          <w:tcPr>
            <w:tcW w:w="5239" w:type="dxa"/>
          </w:tcPr>
          <w:p w14:paraId="16865D7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C6CE300" w14:textId="77777777" w:rsidTr="00280976">
        <w:tc>
          <w:tcPr>
            <w:tcW w:w="704" w:type="dxa"/>
          </w:tcPr>
          <w:p w14:paraId="435DB58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162</w:t>
            </w:r>
          </w:p>
        </w:tc>
        <w:tc>
          <w:tcPr>
            <w:tcW w:w="3119" w:type="dxa"/>
          </w:tcPr>
          <w:p w14:paraId="7D08DF7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ková výška oprávnených výdavkov</w:t>
            </w:r>
          </w:p>
        </w:tc>
        <w:tc>
          <w:tcPr>
            <w:tcW w:w="5239" w:type="dxa"/>
          </w:tcPr>
          <w:p w14:paraId="5870DA2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4F05868C" w14:textId="77777777" w:rsidTr="00280976">
        <w:tc>
          <w:tcPr>
            <w:tcW w:w="704" w:type="dxa"/>
          </w:tcPr>
          <w:p w14:paraId="784D6DF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163</w:t>
            </w:r>
          </w:p>
        </w:tc>
        <w:tc>
          <w:tcPr>
            <w:tcW w:w="3119" w:type="dxa"/>
          </w:tcPr>
          <w:p w14:paraId="4D81477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výška oprávnených výdavkov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pre projekty generujúce príjem</w:t>
            </w:r>
          </w:p>
        </w:tc>
        <w:tc>
          <w:tcPr>
            <w:tcW w:w="5239" w:type="dxa"/>
          </w:tcPr>
          <w:p w14:paraId="739FA83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834DAF">
              <w:rPr>
                <w:sz w:val="18"/>
                <w:szCs w:val="18"/>
              </w:rPr>
              <w:t>Vypĺňa sa výlučne v prípade projektov generujúcich príjem, ak sa oprávnené výdavky znižujú vopred (v zmysle čl. 61 všeobecného nariadenia na základe výsledkov finančnej analýzy alebo uplatnením paušálnej platby)</w:t>
            </w:r>
          </w:p>
        </w:tc>
      </w:tr>
      <w:tr w:rsidR="0021792A" w:rsidRPr="0075785C" w14:paraId="4C8ACE71" w14:textId="77777777" w:rsidTr="00280976">
        <w:tc>
          <w:tcPr>
            <w:tcW w:w="704" w:type="dxa"/>
          </w:tcPr>
          <w:p w14:paraId="22077BC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164</w:t>
            </w:r>
          </w:p>
        </w:tc>
        <w:tc>
          <w:tcPr>
            <w:tcW w:w="3119" w:type="dxa"/>
          </w:tcPr>
          <w:p w14:paraId="14256A9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Percento spolu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financovania zo zdrojov EÚ a ŠR</w:t>
            </w:r>
          </w:p>
        </w:tc>
        <w:tc>
          <w:tcPr>
            <w:tcW w:w="5239" w:type="dxa"/>
          </w:tcPr>
          <w:p w14:paraId="7A77447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79305E">
              <w:rPr>
                <w:sz w:val="18"/>
                <w:szCs w:val="18"/>
              </w:rPr>
              <w:t xml:space="preserve">Žiadateľ uvedie zodpovedajúce % spolufinancovania partnera (zaokrúhlené na 4 desatinné miesta) v súlade s pravidlami Stratégie financovania EŠIF pre programové obdobie 2014 – 2020 resp. s pravidlami financovania uvedenými vo výzve na predkladanie </w:t>
            </w:r>
            <w:proofErr w:type="spellStart"/>
            <w:r w:rsidRPr="0079305E">
              <w:rPr>
                <w:sz w:val="18"/>
                <w:szCs w:val="18"/>
              </w:rPr>
              <w:t>ŽoNFP</w:t>
            </w:r>
            <w:proofErr w:type="spellEnd"/>
            <w:r w:rsidRPr="0079305E">
              <w:rPr>
                <w:sz w:val="18"/>
                <w:szCs w:val="18"/>
              </w:rPr>
              <w:t xml:space="preserve"> a v príslušnej schéme štátnej pomoci/pomoci </w:t>
            </w:r>
            <w:proofErr w:type="spellStart"/>
            <w:r w:rsidRPr="0079305E">
              <w:rPr>
                <w:sz w:val="18"/>
                <w:szCs w:val="18"/>
              </w:rPr>
              <w:t>de</w:t>
            </w:r>
            <w:proofErr w:type="spellEnd"/>
            <w:r w:rsidRPr="0079305E">
              <w:rPr>
                <w:sz w:val="18"/>
                <w:szCs w:val="18"/>
              </w:rPr>
              <w:t xml:space="preserve"> </w:t>
            </w:r>
            <w:proofErr w:type="spellStart"/>
            <w:r w:rsidRPr="0079305E">
              <w:rPr>
                <w:sz w:val="18"/>
                <w:szCs w:val="18"/>
              </w:rPr>
              <w:t>minimis</w:t>
            </w:r>
            <w:proofErr w:type="spellEnd"/>
            <w:r w:rsidRPr="0079305E">
              <w:rPr>
                <w:sz w:val="18"/>
                <w:szCs w:val="18"/>
              </w:rPr>
              <w:t>, ak je relevantná pre projekt a v súlade s podmienkami danej výzvy</w:t>
            </w:r>
          </w:p>
        </w:tc>
      </w:tr>
      <w:tr w:rsidR="0021792A" w:rsidRPr="0075785C" w14:paraId="00C0FE2B" w14:textId="77777777" w:rsidTr="00280976">
        <w:tc>
          <w:tcPr>
            <w:tcW w:w="704" w:type="dxa"/>
          </w:tcPr>
          <w:p w14:paraId="041EA1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165</w:t>
            </w:r>
          </w:p>
        </w:tc>
        <w:tc>
          <w:tcPr>
            <w:tcW w:w="3119" w:type="dxa"/>
          </w:tcPr>
          <w:p w14:paraId="26355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Žiadaná výška ne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návratného finančného príspevku</w:t>
            </w:r>
          </w:p>
        </w:tc>
        <w:tc>
          <w:tcPr>
            <w:tcW w:w="5239" w:type="dxa"/>
          </w:tcPr>
          <w:p w14:paraId="684A2D8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5A7D338" w14:textId="77777777" w:rsidTr="00280976">
        <w:tc>
          <w:tcPr>
            <w:tcW w:w="704" w:type="dxa"/>
          </w:tcPr>
          <w:p w14:paraId="06E3699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166</w:t>
            </w:r>
          </w:p>
        </w:tc>
        <w:tc>
          <w:tcPr>
            <w:tcW w:w="3119" w:type="dxa"/>
          </w:tcPr>
          <w:p w14:paraId="5D56F25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Výška spoluf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inancovania z vlastných zdrojov</w:t>
            </w:r>
          </w:p>
        </w:tc>
        <w:tc>
          <w:tcPr>
            <w:tcW w:w="5239" w:type="dxa"/>
          </w:tcPr>
          <w:p w14:paraId="6B9BDE3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2DF28917" w14:textId="77777777" w:rsidTr="00C22DB6">
        <w:tc>
          <w:tcPr>
            <w:tcW w:w="9062" w:type="dxa"/>
            <w:gridSpan w:val="3"/>
          </w:tcPr>
          <w:p w14:paraId="225EE7E2" w14:textId="77777777" w:rsidR="0021792A" w:rsidRPr="00F96FA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12. Verejné obstarávanie</w:t>
            </w:r>
            <w:r w:rsidRPr="00AD41AC">
              <w:rPr>
                <w:rStyle w:val="Odkaznapoznmkupodiarou"/>
                <w:rFonts w:ascii="Roboto" w:hAnsi="Roboto" w:cs="Roboto"/>
                <w:b/>
                <w:bCs/>
                <w:color w:val="0064A3"/>
                <w:sz w:val="18"/>
                <w:szCs w:val="18"/>
              </w:rPr>
              <w:footnoteReference w:id="3"/>
            </w:r>
          </w:p>
        </w:tc>
      </w:tr>
      <w:tr w:rsidR="0021792A" w:rsidRPr="0075785C" w14:paraId="72019C5A" w14:textId="77777777" w:rsidTr="00C22DB6">
        <w:tc>
          <w:tcPr>
            <w:tcW w:w="9062" w:type="dxa"/>
            <w:gridSpan w:val="3"/>
          </w:tcPr>
          <w:p w14:paraId="4C8215D7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realizovaných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358CB4D2" w14:textId="77777777" w:rsidR="0021792A" w:rsidRPr="0075785C" w:rsidRDefault="0021792A" w:rsidP="0021792A">
            <w:pPr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450CB3A3" w14:textId="77777777" w:rsidTr="00280976">
        <w:tc>
          <w:tcPr>
            <w:tcW w:w="704" w:type="dxa"/>
          </w:tcPr>
          <w:p w14:paraId="42D80E2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167</w:t>
            </w:r>
          </w:p>
        </w:tc>
        <w:tc>
          <w:tcPr>
            <w:tcW w:w="3119" w:type="dxa"/>
          </w:tcPr>
          <w:p w14:paraId="75A39F8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 realizovaných VO</w:t>
            </w:r>
          </w:p>
        </w:tc>
        <w:tc>
          <w:tcPr>
            <w:tcW w:w="5239" w:type="dxa"/>
          </w:tcPr>
          <w:p w14:paraId="212C8C3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9D98BC6" w14:textId="77777777" w:rsidTr="00280976">
        <w:tc>
          <w:tcPr>
            <w:tcW w:w="704" w:type="dxa"/>
          </w:tcPr>
          <w:p w14:paraId="135445E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168</w:t>
            </w:r>
          </w:p>
        </w:tc>
        <w:tc>
          <w:tcPr>
            <w:tcW w:w="3119" w:type="dxa"/>
          </w:tcPr>
          <w:p w14:paraId="2309EED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4F1D15C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5BEA36C7" w14:textId="77777777" w:rsidTr="00C22DB6">
        <w:tc>
          <w:tcPr>
            <w:tcW w:w="9062" w:type="dxa"/>
            <w:gridSpan w:val="3"/>
          </w:tcPr>
          <w:p w14:paraId="19D3F6E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Sumár plánovaných VO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14:paraId="73B40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3E40E3">
              <w:rPr>
                <w:sz w:val="18"/>
                <w:szCs w:val="18"/>
              </w:rPr>
              <w:t>Sekcia bude automaticky vyplnená na základe údajov zadaných k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jednotlivým VO</w:t>
            </w:r>
          </w:p>
        </w:tc>
      </w:tr>
      <w:tr w:rsidR="0021792A" w:rsidRPr="0075785C" w14:paraId="79C1B2E8" w14:textId="77777777" w:rsidTr="00280976">
        <w:tc>
          <w:tcPr>
            <w:tcW w:w="704" w:type="dxa"/>
          </w:tcPr>
          <w:p w14:paraId="434445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169</w:t>
            </w:r>
          </w:p>
        </w:tc>
        <w:tc>
          <w:tcPr>
            <w:tcW w:w="3119" w:type="dxa"/>
          </w:tcPr>
          <w:p w14:paraId="2D3BD34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Počet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 plánovaných VO</w:t>
            </w:r>
          </w:p>
        </w:tc>
        <w:tc>
          <w:tcPr>
            <w:tcW w:w="5239" w:type="dxa"/>
          </w:tcPr>
          <w:p w14:paraId="6B24B1B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7743568A" w14:textId="77777777" w:rsidTr="00280976">
        <w:tc>
          <w:tcPr>
            <w:tcW w:w="704" w:type="dxa"/>
          </w:tcPr>
          <w:p w14:paraId="16F965C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170</w:t>
            </w:r>
          </w:p>
        </w:tc>
        <w:tc>
          <w:tcPr>
            <w:tcW w:w="3119" w:type="dxa"/>
          </w:tcPr>
          <w:p w14:paraId="78C2EBCB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Suma VO pre projekt</w:t>
            </w:r>
          </w:p>
        </w:tc>
        <w:tc>
          <w:tcPr>
            <w:tcW w:w="5239" w:type="dxa"/>
          </w:tcPr>
          <w:p w14:paraId="68DCBCC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14:paraId="53FD2391" w14:textId="77777777" w:rsidTr="00BD21B3">
        <w:trPr>
          <w:trHeight w:val="158"/>
        </w:trPr>
        <w:tc>
          <w:tcPr>
            <w:tcW w:w="9062" w:type="dxa"/>
            <w:gridSpan w:val="3"/>
          </w:tcPr>
          <w:p w14:paraId="6D5BDF12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28"/>
                <w:szCs w:val="28"/>
              </w:rPr>
              <w:t>Verejné obstarávanie</w:t>
            </w:r>
          </w:p>
          <w:p w14:paraId="7889A7F4" w14:textId="77777777" w:rsidR="0021792A" w:rsidRDefault="0021792A" w:rsidP="0021792A">
            <w:r w:rsidRPr="00AF014E">
              <w:rPr>
                <w:sz w:val="18"/>
                <w:szCs w:val="18"/>
              </w:rPr>
              <w:t>Ta</w:t>
            </w:r>
            <w:r>
              <w:rPr>
                <w:sz w:val="18"/>
                <w:szCs w:val="18"/>
              </w:rPr>
              <w:t>buľka sa opakuje v závislosti od počtu relevantných verejných obstarávaní</w:t>
            </w:r>
          </w:p>
        </w:tc>
      </w:tr>
      <w:tr w:rsidR="0021792A" w:rsidRPr="0075785C" w14:paraId="5BE1CEB0" w14:textId="77777777" w:rsidTr="00280976">
        <w:tc>
          <w:tcPr>
            <w:tcW w:w="704" w:type="dxa"/>
          </w:tcPr>
          <w:p w14:paraId="314A491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171</w:t>
            </w:r>
          </w:p>
        </w:tc>
        <w:tc>
          <w:tcPr>
            <w:tcW w:w="3119" w:type="dxa"/>
          </w:tcPr>
          <w:p w14:paraId="09E3DCC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VO</w:t>
            </w:r>
          </w:p>
        </w:tc>
        <w:tc>
          <w:tcPr>
            <w:tcW w:w="5239" w:type="dxa"/>
          </w:tcPr>
          <w:p w14:paraId="05990F04" w14:textId="77777777" w:rsidR="0021792A" w:rsidRPr="00BD21B3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</w:t>
            </w:r>
          </w:p>
        </w:tc>
      </w:tr>
      <w:tr w:rsidR="0021792A" w:rsidRPr="0075785C" w14:paraId="56608928" w14:textId="77777777" w:rsidTr="00280976">
        <w:tc>
          <w:tcPr>
            <w:tcW w:w="704" w:type="dxa"/>
          </w:tcPr>
          <w:p w14:paraId="00C325A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172</w:t>
            </w:r>
          </w:p>
        </w:tc>
        <w:tc>
          <w:tcPr>
            <w:tcW w:w="3119" w:type="dxa"/>
          </w:tcPr>
          <w:p w14:paraId="5988713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Opis predmetu VO</w:t>
            </w:r>
          </w:p>
        </w:tc>
        <w:tc>
          <w:tcPr>
            <w:tcW w:w="5239" w:type="dxa"/>
          </w:tcPr>
          <w:p w14:paraId="626BA331" w14:textId="77777777" w:rsidR="0021792A" w:rsidRPr="00F00752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Žiadateľ stručne uvedie opis predmetu VO</w:t>
            </w:r>
          </w:p>
        </w:tc>
      </w:tr>
      <w:tr w:rsidR="0021792A" w:rsidRPr="0075785C" w14:paraId="7250D6BB" w14:textId="77777777" w:rsidTr="00280976">
        <w:tc>
          <w:tcPr>
            <w:tcW w:w="704" w:type="dxa"/>
          </w:tcPr>
          <w:p w14:paraId="507AB51F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173</w:t>
            </w:r>
          </w:p>
        </w:tc>
        <w:tc>
          <w:tcPr>
            <w:tcW w:w="3119" w:type="dxa"/>
          </w:tcPr>
          <w:p w14:paraId="0E834E31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Metóda podľa finančného limitu:</w:t>
            </w:r>
          </w:p>
        </w:tc>
        <w:tc>
          <w:tcPr>
            <w:tcW w:w="5239" w:type="dxa"/>
          </w:tcPr>
          <w:p w14:paraId="5E5B5ECD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- 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61FF7315" w14:textId="77777777" w:rsidTr="00280976">
        <w:tc>
          <w:tcPr>
            <w:tcW w:w="704" w:type="dxa"/>
          </w:tcPr>
          <w:p w14:paraId="224AB23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174</w:t>
            </w:r>
          </w:p>
        </w:tc>
        <w:tc>
          <w:tcPr>
            <w:tcW w:w="3119" w:type="dxa"/>
          </w:tcPr>
          <w:p w14:paraId="26A4434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Celková hodnota zákazky</w:t>
            </w:r>
          </w:p>
        </w:tc>
        <w:tc>
          <w:tcPr>
            <w:tcW w:w="5239" w:type="dxa"/>
          </w:tcPr>
          <w:p w14:paraId="06B6877D" w14:textId="77777777" w:rsidR="0021792A" w:rsidRPr="003E40E3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uvedie odhadovanú hodnotu zákazky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plánovaného VO, ktoré nebolo ešte vyhlásené.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VO, ktoré bolo vyhlásené</w:t>
            </w:r>
            <w:r>
              <w:rPr>
                <w:sz w:val="18"/>
                <w:szCs w:val="18"/>
              </w:rPr>
              <w:t>,</w:t>
            </w:r>
            <w:r w:rsidRPr="003E40E3">
              <w:rPr>
                <w:sz w:val="18"/>
                <w:szCs w:val="18"/>
              </w:rPr>
              <w:t xml:space="preserve"> sa uvádza predpokladaná hodnota zákazky.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prípade ukončeného VO žiadateľ uvedie výslednú </w:t>
            </w:r>
            <w:proofErr w:type="spellStart"/>
            <w:r w:rsidRPr="003E40E3">
              <w:rPr>
                <w:sz w:val="18"/>
                <w:szCs w:val="18"/>
              </w:rPr>
              <w:t>zazmluvnenú</w:t>
            </w:r>
            <w:proofErr w:type="spellEnd"/>
            <w:r w:rsidRPr="003E40E3">
              <w:rPr>
                <w:sz w:val="18"/>
                <w:szCs w:val="18"/>
              </w:rPr>
              <w:t xml:space="preserve"> cenu.</w:t>
            </w:r>
          </w:p>
          <w:p w14:paraId="237887D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Hodnota sa uvádza za celé verejné obstarávania bez ohľadu na skutočnosť, či bolo vykonané celé výlučne len pre účely projektu</w:t>
            </w:r>
          </w:p>
        </w:tc>
      </w:tr>
      <w:tr w:rsidR="0021792A" w:rsidRPr="0075785C" w14:paraId="42FE1CC1" w14:textId="77777777" w:rsidTr="00280976">
        <w:tc>
          <w:tcPr>
            <w:tcW w:w="704" w:type="dxa"/>
          </w:tcPr>
          <w:p w14:paraId="1FEEC6C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175</w:t>
            </w:r>
          </w:p>
        </w:tc>
        <w:tc>
          <w:tcPr>
            <w:tcW w:w="3119" w:type="dxa"/>
          </w:tcPr>
          <w:p w14:paraId="264C3AC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Postup obstarávania</w:t>
            </w:r>
          </w:p>
        </w:tc>
        <w:tc>
          <w:tcPr>
            <w:tcW w:w="5239" w:type="dxa"/>
          </w:tcPr>
          <w:p w14:paraId="5576A0A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Automaticky vyplnené 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číselníka</w:t>
            </w:r>
          </w:p>
        </w:tc>
      </w:tr>
      <w:tr w:rsidR="0021792A" w:rsidRPr="0075785C" w14:paraId="480430F1" w14:textId="77777777" w:rsidTr="00280976">
        <w:tc>
          <w:tcPr>
            <w:tcW w:w="704" w:type="dxa"/>
          </w:tcPr>
          <w:p w14:paraId="29A1FC2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176</w:t>
            </w:r>
          </w:p>
        </w:tc>
        <w:tc>
          <w:tcPr>
            <w:tcW w:w="3119" w:type="dxa"/>
          </w:tcPr>
          <w:p w14:paraId="4652DDB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Začiatok VO</w:t>
            </w:r>
          </w:p>
        </w:tc>
        <w:tc>
          <w:tcPr>
            <w:tcW w:w="5239" w:type="dxa"/>
          </w:tcPr>
          <w:p w14:paraId="7410EA94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Uvádza sa predpokladaný dátum vyhlásenia VO, resp. reálny dátum VO, ktoré bolo už vyhlásené</w:t>
            </w:r>
          </w:p>
        </w:tc>
      </w:tr>
      <w:tr w:rsidR="0021792A" w:rsidRPr="0075785C" w14:paraId="10E16CC1" w14:textId="77777777" w:rsidTr="00280976">
        <w:tc>
          <w:tcPr>
            <w:tcW w:w="704" w:type="dxa"/>
          </w:tcPr>
          <w:p w14:paraId="63D66D1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177</w:t>
            </w:r>
          </w:p>
        </w:tc>
        <w:tc>
          <w:tcPr>
            <w:tcW w:w="3119" w:type="dxa"/>
          </w:tcPr>
          <w:p w14:paraId="3423A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Stav VO</w:t>
            </w:r>
          </w:p>
        </w:tc>
        <w:tc>
          <w:tcPr>
            <w:tcW w:w="5239" w:type="dxa"/>
          </w:tcPr>
          <w:p w14:paraId="5803FE14" w14:textId="77777777" w:rsidR="0021792A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Žiadateľ vyberie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prednastavených možností sta</w:t>
            </w:r>
            <w:r>
              <w:rPr>
                <w:sz w:val="18"/>
                <w:szCs w:val="18"/>
              </w:rPr>
              <w:t xml:space="preserve">vu VO ku dňu predloženia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  <w:r>
              <w:rPr>
                <w:sz w:val="18"/>
                <w:szCs w:val="18"/>
              </w:rPr>
              <w:t>:</w:t>
            </w:r>
          </w:p>
          <w:p w14:paraId="2C372FF7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</w:t>
            </w:r>
            <w:r w:rsidRPr="00E43189">
              <w:rPr>
                <w:sz w:val="18"/>
                <w:szCs w:val="18"/>
              </w:rPr>
              <w:t>Pripravované – proces VO nezačatý; VO v príprave</w:t>
            </w:r>
          </w:p>
          <w:p w14:paraId="5C37E361" w14:textId="77777777" w:rsidR="0021792A" w:rsidRPr="00E43189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V realizácii – VO vyhlásené; VO po predložení ponúk pred podpisom zmluvy s úspešným uchádzačom</w:t>
            </w:r>
          </w:p>
          <w:p w14:paraId="671AF978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3189">
              <w:rPr>
                <w:sz w:val="18"/>
                <w:szCs w:val="18"/>
              </w:rPr>
              <w:t>Ukončené – VO po podpise zmluvy s úspešným uchádzačom</w:t>
            </w:r>
            <w:r>
              <w:rPr>
                <w:sz w:val="18"/>
                <w:szCs w:val="18"/>
              </w:rPr>
              <w:t>)</w:t>
            </w:r>
          </w:p>
        </w:tc>
      </w:tr>
      <w:tr w:rsidR="0021792A" w:rsidRPr="0075785C" w14:paraId="56560B51" w14:textId="77777777" w:rsidTr="00280976">
        <w:tc>
          <w:tcPr>
            <w:tcW w:w="704" w:type="dxa"/>
          </w:tcPr>
          <w:p w14:paraId="3315DAC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178</w:t>
            </w:r>
          </w:p>
        </w:tc>
        <w:tc>
          <w:tcPr>
            <w:tcW w:w="3119" w:type="dxa"/>
          </w:tcPr>
          <w:p w14:paraId="687662F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Ukončenie VO</w:t>
            </w:r>
          </w:p>
        </w:tc>
        <w:tc>
          <w:tcPr>
            <w:tcW w:w="5239" w:type="dxa"/>
          </w:tcPr>
          <w:p w14:paraId="20BEE4A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 xml:space="preserve">Uvádza sa predpokladaný dátum ukončenia VO, </w:t>
            </w:r>
            <w:r w:rsidRPr="003E40E3">
              <w:rPr>
                <w:sz w:val="18"/>
                <w:szCs w:val="18"/>
              </w:rPr>
              <w:lastRenderedPageBreak/>
              <w:t>resp. reálny dátum podpisu zmluvy s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úspešným uchádzačom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prípade ukončeného VO</w:t>
            </w:r>
          </w:p>
        </w:tc>
      </w:tr>
      <w:tr w:rsidR="0021792A" w:rsidRPr="0075785C" w14:paraId="0A525BA4" w14:textId="77777777" w:rsidTr="00280976">
        <w:tc>
          <w:tcPr>
            <w:tcW w:w="704" w:type="dxa"/>
          </w:tcPr>
          <w:p w14:paraId="3DFD14E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179</w:t>
            </w:r>
          </w:p>
        </w:tc>
        <w:tc>
          <w:tcPr>
            <w:tcW w:w="3119" w:type="dxa"/>
          </w:tcPr>
          <w:p w14:paraId="311843D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Poznámka:</w:t>
            </w:r>
          </w:p>
        </w:tc>
        <w:tc>
          <w:tcPr>
            <w:tcW w:w="5239" w:type="dxa"/>
          </w:tcPr>
          <w:p w14:paraId="0AEEE84C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Textové pole. Na základe požiadavky RO môže byť v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>poznámke informácia o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uplatňovaní sociálneho aspektu vo </w:t>
            </w:r>
            <w:proofErr w:type="spellStart"/>
            <w:r w:rsidRPr="003E40E3">
              <w:rPr>
                <w:sz w:val="18"/>
                <w:szCs w:val="18"/>
              </w:rPr>
              <w:t>VO</w:t>
            </w:r>
            <w:proofErr w:type="spellEnd"/>
            <w:r w:rsidRPr="003E40E3">
              <w:rPr>
                <w:sz w:val="18"/>
                <w:szCs w:val="18"/>
              </w:rPr>
              <w:t>, resp. zeleného VO</w:t>
            </w:r>
          </w:p>
        </w:tc>
      </w:tr>
      <w:tr w:rsidR="0021792A" w:rsidRPr="0075785C" w14:paraId="4F776C2D" w14:textId="77777777" w:rsidTr="00C22DB6">
        <w:tc>
          <w:tcPr>
            <w:tcW w:w="9062" w:type="dxa"/>
            <w:gridSpan w:val="3"/>
          </w:tcPr>
          <w:p w14:paraId="149266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Zoznam aktivít pre VO</w:t>
            </w:r>
          </w:p>
        </w:tc>
      </w:tr>
      <w:tr w:rsidR="0021792A" w:rsidRPr="0075785C" w14:paraId="6BD3AA49" w14:textId="77777777" w:rsidTr="00280976">
        <w:tc>
          <w:tcPr>
            <w:tcW w:w="704" w:type="dxa"/>
          </w:tcPr>
          <w:p w14:paraId="337DDDB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180</w:t>
            </w:r>
          </w:p>
        </w:tc>
        <w:tc>
          <w:tcPr>
            <w:tcW w:w="3119" w:type="dxa"/>
          </w:tcPr>
          <w:p w14:paraId="7EAF16AE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Aktivita</w:t>
            </w:r>
          </w:p>
        </w:tc>
        <w:tc>
          <w:tcPr>
            <w:tcW w:w="5239" w:type="dxa"/>
          </w:tcPr>
          <w:p w14:paraId="1E061EA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  <w:r w:rsidRPr="003E40E3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- </w:t>
            </w:r>
            <w:r w:rsidRPr="003E40E3">
              <w:rPr>
                <w:sz w:val="18"/>
                <w:szCs w:val="18"/>
              </w:rPr>
              <w:t>Výber z</w:t>
            </w:r>
            <w:r>
              <w:rPr>
                <w:sz w:val="18"/>
                <w:szCs w:val="18"/>
              </w:rPr>
              <w:t> </w:t>
            </w:r>
            <w:r w:rsidRPr="003E40E3">
              <w:rPr>
                <w:sz w:val="18"/>
                <w:szCs w:val="18"/>
              </w:rPr>
              <w:t xml:space="preserve">harmonogramu aktivít (uvádzajú sa všetky aktivity, ku ktorým sa bude realizovať VO </w:t>
            </w:r>
            <w:r>
              <w:rPr>
                <w:sz w:val="18"/>
                <w:szCs w:val="18"/>
              </w:rPr>
              <w:t>–</w:t>
            </w:r>
            <w:r w:rsidRPr="003E40E3">
              <w:rPr>
                <w:sz w:val="18"/>
                <w:szCs w:val="18"/>
              </w:rPr>
              <w:t xml:space="preserve"> hlavné aj podporné)</w:t>
            </w:r>
          </w:p>
        </w:tc>
      </w:tr>
      <w:tr w:rsidR="0021792A" w:rsidRPr="0075785C" w14:paraId="4911025C" w14:textId="77777777" w:rsidTr="00280976">
        <w:tc>
          <w:tcPr>
            <w:tcW w:w="704" w:type="dxa"/>
          </w:tcPr>
          <w:p w14:paraId="3238B1C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181</w:t>
            </w:r>
          </w:p>
        </w:tc>
        <w:tc>
          <w:tcPr>
            <w:tcW w:w="3119" w:type="dxa"/>
          </w:tcPr>
          <w:p w14:paraId="4407D6B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Konkrétny cieľ</w:t>
            </w:r>
          </w:p>
        </w:tc>
        <w:tc>
          <w:tcPr>
            <w:tcW w:w="5239" w:type="dxa"/>
          </w:tcPr>
          <w:p w14:paraId="7BC4D44A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1EE7F618" w14:textId="77777777" w:rsidTr="00280976">
        <w:tc>
          <w:tcPr>
            <w:tcW w:w="704" w:type="dxa"/>
          </w:tcPr>
          <w:p w14:paraId="2C94576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182</w:t>
            </w:r>
          </w:p>
        </w:tc>
        <w:tc>
          <w:tcPr>
            <w:tcW w:w="3119" w:type="dxa"/>
          </w:tcPr>
          <w:p w14:paraId="51EA6F1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29B4FA02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(v prípade viacerých špecifických cieľov je možnosť výberu)</w:t>
            </w:r>
          </w:p>
        </w:tc>
      </w:tr>
      <w:tr w:rsidR="0021792A" w:rsidRPr="0075785C" w14:paraId="489CD0F9" w14:textId="77777777" w:rsidTr="00280976">
        <w:tc>
          <w:tcPr>
            <w:tcW w:w="704" w:type="dxa"/>
          </w:tcPr>
          <w:p w14:paraId="43D8C89E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183</w:t>
            </w:r>
          </w:p>
        </w:tc>
        <w:tc>
          <w:tcPr>
            <w:tcW w:w="3119" w:type="dxa"/>
          </w:tcPr>
          <w:p w14:paraId="6E951D54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Hodnota na aktivitu projektu z celkovej hodnoty zákazky</w:t>
            </w:r>
          </w:p>
        </w:tc>
        <w:tc>
          <w:tcPr>
            <w:tcW w:w="5239" w:type="dxa"/>
          </w:tcPr>
          <w:p w14:paraId="699307BD" w14:textId="50BC1DA1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V prípade, ak je celé VO vyhlasované v plnej výške len pre účely realizácie projektu, žiadateľ uvedie sumu totožnú s celkovou hodnotou zákazky. V prípade, ak je pre realizáciu aktivity vy</w:t>
            </w:r>
            <w:r w:rsidR="00485CBE">
              <w:rPr>
                <w:sz w:val="18"/>
                <w:szCs w:val="18"/>
              </w:rPr>
              <w:t>u</w:t>
            </w:r>
            <w:r w:rsidRPr="003E40E3">
              <w:rPr>
                <w:sz w:val="18"/>
                <w:szCs w:val="18"/>
              </w:rPr>
              <w:t>žívané verejné obstarávanie len z časti, uvádza sa relevantná časť hodnoty zákazky</w:t>
            </w:r>
          </w:p>
        </w:tc>
      </w:tr>
      <w:tr w:rsidR="0021792A" w14:paraId="6A5EC332" w14:textId="77777777" w:rsidTr="00AD41AC">
        <w:trPr>
          <w:trHeight w:val="943"/>
        </w:trPr>
        <w:tc>
          <w:tcPr>
            <w:tcW w:w="9062" w:type="dxa"/>
            <w:gridSpan w:val="3"/>
          </w:tcPr>
          <w:p w14:paraId="4309CF34" w14:textId="77777777" w:rsidR="0021792A" w:rsidRDefault="0021792A" w:rsidP="0021792A"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13. Identifikácia rizík a prostriedky na ich elimináciu</w:t>
            </w:r>
          </w:p>
        </w:tc>
      </w:tr>
      <w:tr w:rsidR="0021792A" w:rsidRPr="0075785C" w14:paraId="73B8A7A7" w14:textId="77777777" w:rsidTr="00C22DB6">
        <w:tc>
          <w:tcPr>
            <w:tcW w:w="9062" w:type="dxa"/>
            <w:gridSpan w:val="3"/>
          </w:tcPr>
          <w:p w14:paraId="5073560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Riziko</w:t>
            </w:r>
          </w:p>
        </w:tc>
      </w:tr>
      <w:tr w:rsidR="0021792A" w:rsidRPr="0075785C" w14:paraId="56DC32F7" w14:textId="77777777" w:rsidTr="00280976">
        <w:tc>
          <w:tcPr>
            <w:tcW w:w="704" w:type="dxa"/>
          </w:tcPr>
          <w:p w14:paraId="0E04B2B3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184</w:t>
            </w:r>
          </w:p>
        </w:tc>
        <w:tc>
          <w:tcPr>
            <w:tcW w:w="3119" w:type="dxa"/>
          </w:tcPr>
          <w:p w14:paraId="6548286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rizika</w:t>
            </w:r>
          </w:p>
        </w:tc>
        <w:tc>
          <w:tcPr>
            <w:tcW w:w="5239" w:type="dxa"/>
          </w:tcPr>
          <w:p w14:paraId="1C432481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E47F5C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498C8450" w14:textId="77777777" w:rsidTr="00280976">
        <w:tc>
          <w:tcPr>
            <w:tcW w:w="704" w:type="dxa"/>
          </w:tcPr>
          <w:p w14:paraId="589C203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185</w:t>
            </w:r>
          </w:p>
        </w:tc>
        <w:tc>
          <w:tcPr>
            <w:tcW w:w="3119" w:type="dxa"/>
          </w:tcPr>
          <w:p w14:paraId="788CF329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Popis rizika</w:t>
            </w:r>
          </w:p>
        </w:tc>
        <w:tc>
          <w:tcPr>
            <w:tcW w:w="5239" w:type="dxa"/>
          </w:tcPr>
          <w:p w14:paraId="52595E89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F00752">
              <w:rPr>
                <w:sz w:val="18"/>
                <w:szCs w:val="18"/>
              </w:rPr>
              <w:t xml:space="preserve">Žiadateľ identifikuje hlavné riziká, ktoré by mohli mať vplyv na realizáciu projektu, priradí im relevantnú závažnosť a popíše opatrenia, ktoré </w:t>
            </w:r>
            <w:r>
              <w:rPr>
                <w:sz w:val="18"/>
                <w:szCs w:val="18"/>
              </w:rPr>
              <w:t>sú plánované na jeho elimináciu</w:t>
            </w:r>
            <w:r w:rsidRPr="00F00752">
              <w:rPr>
                <w:sz w:val="18"/>
                <w:szCs w:val="18"/>
              </w:rPr>
              <w:t>.</w:t>
            </w:r>
            <w:r>
              <w:rPr>
                <w:sz w:val="18"/>
                <w:szCs w:val="18"/>
              </w:rPr>
              <w:t xml:space="preserve"> </w:t>
            </w:r>
            <w:r w:rsidRPr="003007BA">
              <w:rPr>
                <w:sz w:val="18"/>
                <w:szCs w:val="18"/>
              </w:rPr>
              <w:t>Automaticky je medzi riziká projektu zaradené ohrozenie nedo</w:t>
            </w:r>
            <w:r>
              <w:rPr>
                <w:sz w:val="18"/>
                <w:szCs w:val="18"/>
              </w:rPr>
              <w:t>siahnuti</w:t>
            </w:r>
            <w:r w:rsidRPr="003007BA">
              <w:rPr>
                <w:sz w:val="18"/>
                <w:szCs w:val="18"/>
              </w:rPr>
              <w:t>a plánovanej hodnoty merateľného/</w:t>
            </w:r>
            <w:proofErr w:type="spellStart"/>
            <w:r w:rsidRPr="003007BA"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ukazovateľa/</w:t>
            </w:r>
            <w:proofErr w:type="spellStart"/>
            <w:r w:rsidRPr="003007BA">
              <w:rPr>
                <w:sz w:val="18"/>
                <w:szCs w:val="18"/>
              </w:rPr>
              <w:t>ov</w:t>
            </w:r>
            <w:proofErr w:type="spellEnd"/>
            <w:r w:rsidRPr="003007BA">
              <w:rPr>
                <w:sz w:val="18"/>
                <w:szCs w:val="18"/>
              </w:rPr>
              <w:t>, ktorý/é bol/i na úrovni výzvy označený/é zo strany RO príznakom s možnosťou identifikácie faktov (preukázania skutočností) objektívne neovplyvniteľnými žiadateľom, v prípade nenaplnenia merateľného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ých</w:t>
            </w:r>
            <w:proofErr w:type="spellEnd"/>
            <w:r w:rsidRPr="003007BA">
              <w:rPr>
                <w:sz w:val="18"/>
                <w:szCs w:val="18"/>
              </w:rPr>
              <w:t xml:space="preserve"> ukazovateľa</w:t>
            </w:r>
            <w:r>
              <w:rPr>
                <w:sz w:val="18"/>
                <w:szCs w:val="18"/>
              </w:rPr>
              <w:t>/</w:t>
            </w:r>
            <w:proofErr w:type="spellStart"/>
            <w:r>
              <w:rPr>
                <w:sz w:val="18"/>
                <w:szCs w:val="18"/>
              </w:rPr>
              <w:t>ov</w:t>
            </w:r>
            <w:proofErr w:type="spellEnd"/>
          </w:p>
        </w:tc>
      </w:tr>
      <w:tr w:rsidR="0021792A" w:rsidRPr="0075785C" w14:paraId="7479C4D2" w14:textId="77777777" w:rsidTr="00280976">
        <w:tc>
          <w:tcPr>
            <w:tcW w:w="704" w:type="dxa"/>
          </w:tcPr>
          <w:p w14:paraId="2EBCC309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186</w:t>
            </w:r>
          </w:p>
        </w:tc>
        <w:tc>
          <w:tcPr>
            <w:tcW w:w="3119" w:type="dxa"/>
          </w:tcPr>
          <w:p w14:paraId="1A92FF2C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Závažnosť</w:t>
            </w:r>
          </w:p>
        </w:tc>
        <w:tc>
          <w:tcPr>
            <w:tcW w:w="5239" w:type="dxa"/>
          </w:tcPr>
          <w:p w14:paraId="1453F8BA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 – výber z číselníka (nízka, stredná, vysoká)</w:t>
            </w:r>
          </w:p>
        </w:tc>
      </w:tr>
      <w:tr w:rsidR="0021792A" w:rsidRPr="0075785C" w14:paraId="77ABE214" w14:textId="77777777" w:rsidTr="00280976">
        <w:tc>
          <w:tcPr>
            <w:tcW w:w="704" w:type="dxa"/>
          </w:tcPr>
          <w:p w14:paraId="7E80908A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187</w:t>
            </w:r>
          </w:p>
        </w:tc>
        <w:tc>
          <w:tcPr>
            <w:tcW w:w="3119" w:type="dxa"/>
          </w:tcPr>
          <w:p w14:paraId="2535FFD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Opat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renia na elimináciu rizika</w:t>
            </w:r>
          </w:p>
        </w:tc>
        <w:tc>
          <w:tcPr>
            <w:tcW w:w="5239" w:type="dxa"/>
          </w:tcPr>
          <w:p w14:paraId="23A47868" w14:textId="77777777" w:rsidR="0021792A" w:rsidRPr="009C6EDE" w:rsidRDefault="0021792A" w:rsidP="0021792A">
            <w:pPr>
              <w:pStyle w:val="Textkomentra"/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</w:t>
            </w:r>
            <w:r w:rsidRPr="0097172B">
              <w:rPr>
                <w:sz w:val="18"/>
                <w:szCs w:val="18"/>
              </w:rPr>
              <w:t xml:space="preserve">- </w:t>
            </w:r>
            <w:r w:rsidRPr="00AD41AC">
              <w:rPr>
                <w:sz w:val="18"/>
                <w:szCs w:val="18"/>
              </w:rPr>
              <w:t>žiadateľ uvedie aké opatrenia prijíma na elimináciu identifikovaných rizík</w:t>
            </w:r>
          </w:p>
        </w:tc>
      </w:tr>
      <w:tr w:rsidR="0021792A" w14:paraId="485AB091" w14:textId="77777777" w:rsidTr="00D95A19">
        <w:trPr>
          <w:trHeight w:val="240"/>
        </w:trPr>
        <w:tc>
          <w:tcPr>
            <w:tcW w:w="9062" w:type="dxa"/>
            <w:gridSpan w:val="3"/>
          </w:tcPr>
          <w:p w14:paraId="180D113B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14. Zoznam povinných príloh žiadosti o NFP</w:t>
            </w:r>
          </w:p>
        </w:tc>
      </w:tr>
      <w:tr w:rsidR="0021792A" w14:paraId="2BB86E88" w14:textId="77777777" w:rsidTr="00C22DB6">
        <w:trPr>
          <w:trHeight w:val="240"/>
        </w:trPr>
        <w:tc>
          <w:tcPr>
            <w:tcW w:w="9062" w:type="dxa"/>
            <w:gridSpan w:val="3"/>
          </w:tcPr>
          <w:p w14:paraId="5A3483FD" w14:textId="77777777" w:rsidR="0021792A" w:rsidRDefault="0021792A" w:rsidP="0021792A">
            <w:pP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sz w:val="18"/>
                <w:szCs w:val="18"/>
              </w:rPr>
              <w:t>Zoznam obsahuje predkla</w:t>
            </w:r>
            <w:r w:rsidRPr="00231C62">
              <w:rPr>
                <w:sz w:val="18"/>
                <w:szCs w:val="18"/>
              </w:rPr>
              <w:t>dané prílohy k </w:t>
            </w:r>
            <w:proofErr w:type="spellStart"/>
            <w:r w:rsidRPr="00231C62">
              <w:rPr>
                <w:sz w:val="18"/>
                <w:szCs w:val="18"/>
              </w:rPr>
              <w:t>ŽoNFP</w:t>
            </w:r>
            <w:proofErr w:type="spellEnd"/>
            <w:r w:rsidRPr="00231C62">
              <w:rPr>
                <w:sz w:val="18"/>
                <w:szCs w:val="18"/>
              </w:rPr>
              <w:t xml:space="preserve">, pričom </w:t>
            </w:r>
            <w:r>
              <w:rPr>
                <w:sz w:val="18"/>
                <w:szCs w:val="18"/>
              </w:rPr>
              <w:t>k jednej podmienke môže prislúchať viacero príloh a naopak. Definovanie možných príloh vykoná RO pri zadávaní výzvy do ITMS2014+</w:t>
            </w:r>
          </w:p>
        </w:tc>
      </w:tr>
      <w:tr w:rsidR="0021792A" w:rsidRPr="0075785C" w14:paraId="4DB60DC6" w14:textId="77777777" w:rsidTr="00280976">
        <w:tc>
          <w:tcPr>
            <w:tcW w:w="704" w:type="dxa"/>
          </w:tcPr>
          <w:p w14:paraId="5D752747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188</w:t>
            </w:r>
          </w:p>
        </w:tc>
        <w:tc>
          <w:tcPr>
            <w:tcW w:w="3119" w:type="dxa"/>
          </w:tcPr>
          <w:p w14:paraId="7270C0C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PPP/ Názov prílohy/ Názov dokumentu</w:t>
            </w:r>
          </w:p>
        </w:tc>
        <w:tc>
          <w:tcPr>
            <w:tcW w:w="5239" w:type="dxa"/>
          </w:tcPr>
          <w:p w14:paraId="6A9FB6E1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PPP – názov podmienky poskytnutia príspevku – definuje RO vo výzve.</w:t>
            </w:r>
          </w:p>
          <w:p w14:paraId="0C37BEDE" w14:textId="77777777" w:rsidR="0021792A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prílohy – názov prílohy pod PPP – definuje RO vo výzve.</w:t>
            </w:r>
          </w:p>
          <w:p w14:paraId="51A1F80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Názov dokumentu – názov dokumentu, ktorý žiadateľ nahral k PPP.</w:t>
            </w:r>
          </w:p>
        </w:tc>
      </w:tr>
      <w:tr w:rsidR="0021792A" w:rsidRPr="0075785C" w14:paraId="58588D35" w14:textId="77777777" w:rsidTr="00280976">
        <w:tc>
          <w:tcPr>
            <w:tcW w:w="704" w:type="dxa"/>
          </w:tcPr>
          <w:p w14:paraId="5C3B32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189</w:t>
            </w:r>
          </w:p>
        </w:tc>
        <w:tc>
          <w:tcPr>
            <w:tcW w:w="3119" w:type="dxa"/>
          </w:tcPr>
          <w:p w14:paraId="661AD1C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Predloženie</w:t>
            </w:r>
          </w:p>
        </w:tc>
        <w:tc>
          <w:tcPr>
            <w:tcW w:w="5239" w:type="dxa"/>
          </w:tcPr>
          <w:p w14:paraId="2DEF81F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</w:t>
            </w:r>
          </w:p>
        </w:tc>
      </w:tr>
      <w:tr w:rsidR="0021792A" w14:paraId="79B02F42" w14:textId="77777777" w:rsidTr="00C22DB6">
        <w:tc>
          <w:tcPr>
            <w:tcW w:w="9062" w:type="dxa"/>
            <w:gridSpan w:val="3"/>
          </w:tcPr>
          <w:p w14:paraId="582E0CDC" w14:textId="77777777" w:rsidR="0021792A" w:rsidRPr="00C22DB6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15. Čestné vyhlásenie žiadateľa</w:t>
            </w:r>
          </w:p>
        </w:tc>
      </w:tr>
      <w:tr w:rsidR="0021792A" w:rsidRPr="0075785C" w14:paraId="2177CB1C" w14:textId="77777777" w:rsidTr="00D95A19">
        <w:tc>
          <w:tcPr>
            <w:tcW w:w="704" w:type="dxa"/>
          </w:tcPr>
          <w:p w14:paraId="7711E0EC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190</w:t>
            </w:r>
          </w:p>
        </w:tc>
        <w:tc>
          <w:tcPr>
            <w:tcW w:w="3119" w:type="dxa"/>
          </w:tcPr>
          <w:p w14:paraId="03EEB7F2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</w:t>
            </w:r>
          </w:p>
          <w:p w14:paraId="78137C4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1E93A6EE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(</w:t>
            </w:r>
            <w:r w:rsidRPr="00D95A19">
              <w:rPr>
                <w:sz w:val="18"/>
                <w:szCs w:val="18"/>
              </w:rPr>
              <w:t xml:space="preserve">prvá časť </w:t>
            </w:r>
            <w:r>
              <w:rPr>
                <w:sz w:val="18"/>
                <w:szCs w:val="18"/>
              </w:rPr>
              <w:t>textu čestného vyhlásenia, preddefinovaný text v ITMS2014+)</w:t>
            </w:r>
          </w:p>
        </w:tc>
      </w:tr>
      <w:tr w:rsidR="0021792A" w:rsidRPr="0075785C" w14:paraId="2EB71B46" w14:textId="77777777" w:rsidTr="00280976">
        <w:tc>
          <w:tcPr>
            <w:tcW w:w="704" w:type="dxa"/>
          </w:tcPr>
          <w:p w14:paraId="0BB7B21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191</w:t>
            </w:r>
          </w:p>
        </w:tc>
        <w:tc>
          <w:tcPr>
            <w:tcW w:w="3119" w:type="dxa"/>
          </w:tcPr>
          <w:p w14:paraId="2136CED4" w14:textId="77777777" w:rsidR="0021792A" w:rsidRPr="009C6EDE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Text vyhlásenia RO</w:t>
            </w:r>
          </w:p>
          <w:p w14:paraId="4EA96BA3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</w:p>
        </w:tc>
        <w:tc>
          <w:tcPr>
            <w:tcW w:w="5239" w:type="dxa"/>
          </w:tcPr>
          <w:p w14:paraId="54933723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  <w:r>
              <w:rPr>
                <w:sz w:val="18"/>
                <w:szCs w:val="18"/>
              </w:rPr>
              <w:t xml:space="preserve"> - d</w:t>
            </w:r>
            <w:r w:rsidRPr="00D95A19">
              <w:rPr>
                <w:sz w:val="18"/>
                <w:szCs w:val="18"/>
              </w:rPr>
              <w:t xml:space="preserve">ruhá časť </w:t>
            </w:r>
            <w:r>
              <w:rPr>
                <w:sz w:val="18"/>
                <w:szCs w:val="18"/>
              </w:rPr>
              <w:t xml:space="preserve">textu čestného vyhlásenia </w:t>
            </w:r>
            <w:r w:rsidRPr="00D95A19">
              <w:rPr>
                <w:sz w:val="18"/>
                <w:szCs w:val="18"/>
              </w:rPr>
              <w:t xml:space="preserve"> je editovateľná zo strany RO v</w:t>
            </w:r>
            <w:r>
              <w:rPr>
                <w:sz w:val="18"/>
                <w:szCs w:val="18"/>
              </w:rPr>
              <w:t xml:space="preserve"> </w:t>
            </w:r>
            <w:r w:rsidRPr="00D95A19">
              <w:rPr>
                <w:sz w:val="18"/>
                <w:szCs w:val="18"/>
              </w:rPr>
              <w:t>ITMS2014</w:t>
            </w:r>
            <w:r>
              <w:rPr>
                <w:sz w:val="18"/>
                <w:szCs w:val="18"/>
              </w:rPr>
              <w:t>+</w:t>
            </w:r>
            <w:r w:rsidRPr="00D95A19">
              <w:rPr>
                <w:sz w:val="18"/>
                <w:szCs w:val="18"/>
              </w:rPr>
              <w:t xml:space="preserve"> a znenie vyhlásení na preukázanie podmienok poskytnutia príspevku môže RO upravovať pri zadávaní výzvy. Jednotlivé ustanovenia v tejto časti si pri zadávaní </w:t>
            </w:r>
            <w:proofErr w:type="spellStart"/>
            <w:r w:rsidRPr="00D95A19">
              <w:rPr>
                <w:sz w:val="18"/>
                <w:szCs w:val="18"/>
              </w:rPr>
              <w:t>ŽoNFP</w:t>
            </w:r>
            <w:proofErr w:type="spellEnd"/>
            <w:r w:rsidRPr="00D95A19">
              <w:rPr>
                <w:sz w:val="18"/>
                <w:szCs w:val="18"/>
              </w:rPr>
              <w:t xml:space="preserve"> žiadateľ môže vybrať a zvoliť v závislosti od toho, ktoré vyhlásenie je preňho relevantné</w:t>
            </w:r>
          </w:p>
        </w:tc>
      </w:tr>
      <w:tr w:rsidR="0021792A" w:rsidRPr="0075785C" w14:paraId="08DE42D5" w14:textId="77777777" w:rsidTr="00280976">
        <w:tc>
          <w:tcPr>
            <w:tcW w:w="704" w:type="dxa"/>
          </w:tcPr>
          <w:p w14:paraId="419E12F0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192</w:t>
            </w:r>
          </w:p>
        </w:tc>
        <w:tc>
          <w:tcPr>
            <w:tcW w:w="3119" w:type="dxa"/>
          </w:tcPr>
          <w:p w14:paraId="6849581A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T</w:t>
            </w: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ext vy</w:t>
            </w:r>
            <w:r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hlásenia PPP</w:t>
            </w:r>
          </w:p>
          <w:p w14:paraId="60C5D24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color w:val="000000"/>
                <w:sz w:val="20"/>
                <w:szCs w:val="20"/>
              </w:rPr>
            </w:pPr>
          </w:p>
        </w:tc>
        <w:tc>
          <w:tcPr>
            <w:tcW w:w="5239" w:type="dxa"/>
          </w:tcPr>
          <w:p w14:paraId="20200EA3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 xml:space="preserve"> – žiadateľ vyberie z možností v prípade, ak sú relevantné.</w:t>
            </w:r>
          </w:p>
        </w:tc>
      </w:tr>
      <w:tr w:rsidR="0021792A" w:rsidRPr="0075785C" w14:paraId="3E2875FB" w14:textId="77777777" w:rsidTr="00280976">
        <w:tc>
          <w:tcPr>
            <w:tcW w:w="704" w:type="dxa"/>
          </w:tcPr>
          <w:p w14:paraId="51B6A105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193</w:t>
            </w:r>
          </w:p>
        </w:tc>
        <w:tc>
          <w:tcPr>
            <w:tcW w:w="3119" w:type="dxa"/>
          </w:tcPr>
          <w:p w14:paraId="664C2D22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Miesto podpisu</w:t>
            </w:r>
          </w:p>
        </w:tc>
        <w:tc>
          <w:tcPr>
            <w:tcW w:w="5239" w:type="dxa"/>
          </w:tcPr>
          <w:p w14:paraId="136C55E9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5D42ED23" w14:textId="77777777" w:rsidTr="00280976">
        <w:tc>
          <w:tcPr>
            <w:tcW w:w="704" w:type="dxa"/>
          </w:tcPr>
          <w:p w14:paraId="3142E9B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194</w:t>
            </w:r>
          </w:p>
        </w:tc>
        <w:tc>
          <w:tcPr>
            <w:tcW w:w="3119" w:type="dxa"/>
          </w:tcPr>
          <w:p w14:paraId="6F0CC88D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Dátum podpisu</w:t>
            </w:r>
          </w:p>
        </w:tc>
        <w:tc>
          <w:tcPr>
            <w:tcW w:w="5239" w:type="dxa"/>
          </w:tcPr>
          <w:p w14:paraId="5876B67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</w:p>
        </w:tc>
      </w:tr>
      <w:tr w:rsidR="0021792A" w:rsidRPr="0075785C" w14:paraId="148AEA32" w14:textId="77777777" w:rsidTr="00280976">
        <w:tc>
          <w:tcPr>
            <w:tcW w:w="704" w:type="dxa"/>
          </w:tcPr>
          <w:p w14:paraId="6B9045DB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195</w:t>
            </w:r>
          </w:p>
        </w:tc>
        <w:tc>
          <w:tcPr>
            <w:tcW w:w="3119" w:type="dxa"/>
          </w:tcPr>
          <w:p w14:paraId="18D4E337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 xml:space="preserve">Titul, meno a priezvisko štatutárneho orgánu </w:t>
            </w:r>
          </w:p>
        </w:tc>
        <w:tc>
          <w:tcPr>
            <w:tcW w:w="5239" w:type="dxa"/>
          </w:tcPr>
          <w:p w14:paraId="3A1D63D0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Ž</w:t>
            </w:r>
            <w:r w:rsidRPr="009C6EDE">
              <w:rPr>
                <w:sz w:val="18"/>
                <w:szCs w:val="18"/>
              </w:rPr>
              <w:t>iadateľ</w:t>
            </w:r>
            <w:r>
              <w:rPr>
                <w:sz w:val="18"/>
                <w:szCs w:val="18"/>
              </w:rPr>
              <w:t xml:space="preserve"> priradí oprávnené osoby</w:t>
            </w:r>
          </w:p>
        </w:tc>
      </w:tr>
      <w:tr w:rsidR="0021792A" w:rsidRPr="0075785C" w14:paraId="6F0D611F" w14:textId="77777777" w:rsidTr="00280976">
        <w:tc>
          <w:tcPr>
            <w:tcW w:w="704" w:type="dxa"/>
          </w:tcPr>
          <w:p w14:paraId="30474C84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196</w:t>
            </w:r>
          </w:p>
        </w:tc>
        <w:tc>
          <w:tcPr>
            <w:tcW w:w="3119" w:type="dxa"/>
          </w:tcPr>
          <w:p w14:paraId="3A4F4150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Subjekt</w:t>
            </w:r>
          </w:p>
        </w:tc>
        <w:tc>
          <w:tcPr>
            <w:tcW w:w="5239" w:type="dxa"/>
          </w:tcPr>
          <w:p w14:paraId="0D898058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554922B" w14:textId="77777777" w:rsidTr="00280976">
        <w:tc>
          <w:tcPr>
            <w:tcW w:w="704" w:type="dxa"/>
          </w:tcPr>
          <w:p w14:paraId="6F53C218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lastRenderedPageBreak/>
              <w:t>197</w:t>
            </w:r>
          </w:p>
        </w:tc>
        <w:tc>
          <w:tcPr>
            <w:tcW w:w="3119" w:type="dxa"/>
          </w:tcPr>
          <w:p w14:paraId="7B49F8D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75785C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Podpis štatutárneho orgánu</w:t>
            </w:r>
          </w:p>
        </w:tc>
        <w:tc>
          <w:tcPr>
            <w:tcW w:w="5239" w:type="dxa"/>
          </w:tcPr>
          <w:p w14:paraId="5FDC667C" w14:textId="77777777" w:rsidR="0021792A" w:rsidRPr="009C6EDE" w:rsidRDefault="0021792A" w:rsidP="0021792A">
            <w:pPr>
              <w:rPr>
                <w:sz w:val="18"/>
                <w:szCs w:val="18"/>
              </w:rPr>
            </w:pPr>
            <w:r w:rsidRPr="009C6EDE">
              <w:rPr>
                <w:sz w:val="18"/>
                <w:szCs w:val="18"/>
              </w:rPr>
              <w:t>Vypĺňa žiadateľ</w:t>
            </w:r>
            <w:r>
              <w:rPr>
                <w:sz w:val="18"/>
                <w:szCs w:val="18"/>
              </w:rPr>
              <w:t>. Uviesť vlastnoručný podpis a/alebo kvalifikovaný elektronický podpis</w:t>
            </w:r>
          </w:p>
        </w:tc>
      </w:tr>
      <w:tr w:rsidR="0021792A" w14:paraId="4E26FD9E" w14:textId="77777777" w:rsidTr="0075785C">
        <w:tc>
          <w:tcPr>
            <w:tcW w:w="9062" w:type="dxa"/>
            <w:gridSpan w:val="3"/>
          </w:tcPr>
          <w:p w14:paraId="38783D69" w14:textId="77777777" w:rsidR="0021792A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</w:pPr>
            <w:r>
              <w:rPr>
                <w:rFonts w:ascii="Roboto" w:hAnsi="Roboto" w:cs="Roboto"/>
                <w:b/>
                <w:bCs/>
                <w:color w:val="0064A3"/>
                <w:sz w:val="42"/>
                <w:szCs w:val="42"/>
              </w:rPr>
              <w:t>16. Špecifické polia</w:t>
            </w:r>
          </w:p>
          <w:p w14:paraId="77D8AB0D" w14:textId="77777777" w:rsidR="0021792A" w:rsidRPr="00F71CAF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4"/>
                <w:szCs w:val="24"/>
              </w:rPr>
            </w:pPr>
            <w:r w:rsidRPr="009C6EDE">
              <w:rPr>
                <w:sz w:val="18"/>
                <w:szCs w:val="18"/>
              </w:rPr>
              <w:t>Špecifické polia</w:t>
            </w:r>
            <w:r>
              <w:rPr>
                <w:sz w:val="18"/>
                <w:szCs w:val="18"/>
              </w:rPr>
              <w:t xml:space="preserve"> definuje RO vo výzve v prípade, ak požaduje od žiadateľa vyplnenie ďalších informácií, ktoré nie sú uvedené vo vzore </w:t>
            </w:r>
            <w:proofErr w:type="spellStart"/>
            <w:r>
              <w:rPr>
                <w:sz w:val="18"/>
                <w:szCs w:val="18"/>
              </w:rPr>
              <w:t>ŽoNFP</w:t>
            </w:r>
            <w:proofErr w:type="spellEnd"/>
          </w:p>
        </w:tc>
      </w:tr>
      <w:tr w:rsidR="0021792A" w:rsidRPr="0075785C" w14:paraId="0E4C4F31" w14:textId="77777777" w:rsidTr="00280976">
        <w:tc>
          <w:tcPr>
            <w:tcW w:w="704" w:type="dxa"/>
          </w:tcPr>
          <w:p w14:paraId="48DC85D1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198</w:t>
            </w:r>
          </w:p>
        </w:tc>
        <w:tc>
          <w:tcPr>
            <w:tcW w:w="3119" w:type="dxa"/>
          </w:tcPr>
          <w:p w14:paraId="4F068096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Názov špecifického poľa</w:t>
            </w:r>
          </w:p>
        </w:tc>
        <w:tc>
          <w:tcPr>
            <w:tcW w:w="5239" w:type="dxa"/>
          </w:tcPr>
          <w:p w14:paraId="477FD647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>Automaticky vyplnené</w:t>
            </w:r>
          </w:p>
        </w:tc>
      </w:tr>
      <w:tr w:rsidR="0021792A" w:rsidRPr="0075785C" w14:paraId="2FCABF57" w14:textId="77777777" w:rsidTr="00280976">
        <w:tc>
          <w:tcPr>
            <w:tcW w:w="704" w:type="dxa"/>
          </w:tcPr>
          <w:p w14:paraId="2086C5C6" w14:textId="77777777" w:rsidR="0021792A" w:rsidRPr="0075785C" w:rsidRDefault="0021792A" w:rsidP="0021792A">
            <w:pPr>
              <w:rPr>
                <w:sz w:val="20"/>
                <w:szCs w:val="20"/>
              </w:rPr>
            </w:pPr>
            <w:r w:rsidRPr="0075785C">
              <w:rPr>
                <w:sz w:val="20"/>
                <w:szCs w:val="20"/>
              </w:rPr>
              <w:t>199</w:t>
            </w:r>
          </w:p>
        </w:tc>
        <w:tc>
          <w:tcPr>
            <w:tcW w:w="3119" w:type="dxa"/>
          </w:tcPr>
          <w:p w14:paraId="6D5DEE88" w14:textId="77777777" w:rsidR="0021792A" w:rsidRPr="0075785C" w:rsidRDefault="0021792A" w:rsidP="0021792A">
            <w:pPr>
              <w:widowControl w:val="0"/>
              <w:autoSpaceDE w:val="0"/>
              <w:autoSpaceDN w:val="0"/>
              <w:adjustRightInd w:val="0"/>
              <w:rPr>
                <w:rFonts w:ascii="Roboto" w:hAnsi="Roboto"/>
                <w:sz w:val="20"/>
                <w:szCs w:val="20"/>
              </w:rPr>
            </w:pPr>
            <w:r w:rsidRPr="009C6EDE">
              <w:rPr>
                <w:rFonts w:ascii="Roboto" w:hAnsi="Roboto" w:cs="Roboto"/>
                <w:b/>
                <w:bCs/>
                <w:color w:val="000000"/>
                <w:sz w:val="20"/>
                <w:szCs w:val="20"/>
              </w:rPr>
              <w:t>Požadovaná hodnota</w:t>
            </w:r>
          </w:p>
        </w:tc>
        <w:tc>
          <w:tcPr>
            <w:tcW w:w="5239" w:type="dxa"/>
          </w:tcPr>
          <w:p w14:paraId="4794BAB0" w14:textId="77777777" w:rsidR="0021792A" w:rsidRPr="00E47F5C" w:rsidRDefault="0021792A" w:rsidP="0021792A">
            <w:pPr>
              <w:rPr>
                <w:sz w:val="18"/>
                <w:szCs w:val="18"/>
              </w:rPr>
            </w:pPr>
            <w:r w:rsidRPr="003E40E3">
              <w:rPr>
                <w:sz w:val="18"/>
                <w:szCs w:val="18"/>
              </w:rPr>
              <w:t xml:space="preserve">Žiadateľ zadá/zaškrtne požadovanú hodnotu na základe špecifikácie </w:t>
            </w:r>
            <w:r>
              <w:rPr>
                <w:sz w:val="18"/>
                <w:szCs w:val="18"/>
              </w:rPr>
              <w:t>vo</w:t>
            </w:r>
            <w:r w:rsidRPr="003E40E3">
              <w:rPr>
                <w:sz w:val="18"/>
                <w:szCs w:val="18"/>
              </w:rPr>
              <w:t xml:space="preserve"> výzve. Opakuje sa za počet relevantných špecifických polí </w:t>
            </w:r>
            <w:r>
              <w:rPr>
                <w:sz w:val="18"/>
                <w:szCs w:val="18"/>
              </w:rPr>
              <w:t>definovaných vo</w:t>
            </w:r>
            <w:r w:rsidRPr="003E40E3">
              <w:rPr>
                <w:sz w:val="18"/>
                <w:szCs w:val="18"/>
              </w:rPr>
              <w:t xml:space="preserve"> výzve</w:t>
            </w:r>
          </w:p>
        </w:tc>
      </w:tr>
    </w:tbl>
    <w:p w14:paraId="101B3870" w14:textId="77777777" w:rsidR="002D7666" w:rsidRDefault="002D7666"/>
    <w:sectPr w:rsidR="002D76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9FE841B" w14:textId="77777777" w:rsidR="00735594" w:rsidRDefault="00735594" w:rsidP="006B0271">
      <w:pPr>
        <w:spacing w:after="0" w:line="240" w:lineRule="auto"/>
      </w:pPr>
      <w:r>
        <w:separator/>
      </w:r>
    </w:p>
  </w:endnote>
  <w:endnote w:type="continuationSeparator" w:id="0">
    <w:p w14:paraId="2B82AA28" w14:textId="77777777" w:rsidR="00735594" w:rsidRDefault="00735594" w:rsidP="006B0271">
      <w:pPr>
        <w:spacing w:after="0" w:line="240" w:lineRule="auto"/>
      </w:pPr>
      <w:r>
        <w:continuationSeparator/>
      </w:r>
    </w:p>
  </w:endnote>
  <w:endnote w:type="continuationNotice" w:id="1">
    <w:p w14:paraId="2F8DF4B1" w14:textId="77777777" w:rsidR="00735594" w:rsidRDefault="0073559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4554A9" w14:textId="77777777" w:rsidR="00F174B0" w:rsidRDefault="00F174B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891C5B" w14:textId="77777777" w:rsidR="00F174B0" w:rsidRDefault="00F174B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C63FDC6" w14:textId="77777777" w:rsidR="00F174B0" w:rsidRDefault="00F174B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E7D123" w14:textId="77777777" w:rsidR="00735594" w:rsidRDefault="00735594" w:rsidP="006B0271">
      <w:pPr>
        <w:spacing w:after="0" w:line="240" w:lineRule="auto"/>
      </w:pPr>
      <w:r>
        <w:separator/>
      </w:r>
    </w:p>
  </w:footnote>
  <w:footnote w:type="continuationSeparator" w:id="0">
    <w:p w14:paraId="7110DBB7" w14:textId="77777777" w:rsidR="00735594" w:rsidRDefault="00735594" w:rsidP="006B0271">
      <w:pPr>
        <w:spacing w:after="0" w:line="240" w:lineRule="auto"/>
      </w:pPr>
      <w:r>
        <w:continuationSeparator/>
      </w:r>
    </w:p>
  </w:footnote>
  <w:footnote w:type="continuationNotice" w:id="1">
    <w:p w14:paraId="12DB0A64" w14:textId="77777777" w:rsidR="00735594" w:rsidRDefault="00735594">
      <w:pPr>
        <w:spacing w:after="0" w:line="240" w:lineRule="auto"/>
      </w:pPr>
    </w:p>
  </w:footnote>
  <w:footnote w:id="2">
    <w:p w14:paraId="7F50CD44" w14:textId="77777777" w:rsidR="00F174B0" w:rsidRPr="00AD41AC" w:rsidRDefault="00F174B0">
      <w:pPr>
        <w:pStyle w:val="Textpoznmkypodiarou"/>
        <w:rPr>
          <w:sz w:val="18"/>
          <w:szCs w:val="18"/>
        </w:rPr>
      </w:pPr>
      <w:r w:rsidRPr="00AD41AC">
        <w:rPr>
          <w:rStyle w:val="Odkaznapoznmkupodiarou"/>
          <w:sz w:val="18"/>
          <w:szCs w:val="18"/>
        </w:rPr>
        <w:footnoteRef/>
      </w:r>
      <w:r w:rsidRPr="00AD41AC">
        <w:rPr>
          <w:sz w:val="18"/>
          <w:szCs w:val="18"/>
        </w:rPr>
        <w:t xml:space="preserve"> Pojem „konkrétny cieľ“ je totožný s pojmom „špecifický cieľ“.</w:t>
      </w:r>
    </w:p>
  </w:footnote>
  <w:footnote w:id="3">
    <w:p w14:paraId="59DFACD4" w14:textId="77777777" w:rsidR="0021792A" w:rsidRDefault="0021792A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Pr="00AD41AC">
        <w:rPr>
          <w:sz w:val="16"/>
          <w:szCs w:val="16"/>
        </w:rPr>
        <w:t>Žiadateľ uvedie aké verejné obstarávania sa plánujú realizovať (aký tovar/služba/práca bude predmetom verejného obstarávania) v rámci projektu a identifikuje druh obstarávania, ktorý bude v rámci daného verejného obstarávania realizovaný. V prípade, ak je verejné obstarávanie už vyhlásené alebo zrealizované, žiadateľ uvedie názov tohto verejného obstarávania. V prípade, ak je verejné obstarávanie už vyhlásené alebo zrealizované, žiadateľ v časti Poznámka identifikuje toto VO číslom oznámenia o vyhlásení VO, resp. číslom výzvy na predloženie ponúk. RO je oprávnený vo výzve stanoviť limit pre VO, ktorý je povinný žiadateľ v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 uviesť (napr. VO od podlimitných zákaziek vyššie). V prípade, ak je podmienkou poskytnutia príspevku podmienka mať zrealizované VO, ktoré je overované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>, v tejto časti sa uvádzajú údaje za všetky plánované aj zrealizované VO, pričom sekcia ,,Verejné obstarávanie“ umožní overiť, či hodnota VO predstavuje podmienku 30 % z hodnoty NFP a teda či takéto VO musí byť zrealizované a podlieha overeniu v procese konania o </w:t>
      </w:r>
      <w:proofErr w:type="spellStart"/>
      <w:r w:rsidRPr="00AD41AC">
        <w:rPr>
          <w:sz w:val="16"/>
          <w:szCs w:val="16"/>
        </w:rPr>
        <w:t>ŽoNFP</w:t>
      </w:r>
      <w:proofErr w:type="spellEnd"/>
      <w:r w:rsidRPr="00AD41AC">
        <w:rPr>
          <w:sz w:val="16"/>
          <w:szCs w:val="16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F6160E" w14:textId="77777777" w:rsidR="00F174B0" w:rsidRDefault="00F174B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ADD8F9" w14:textId="77777777" w:rsidR="00F174B0" w:rsidRDefault="00F174B0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D9CD9B" w14:textId="77777777" w:rsidR="00F174B0" w:rsidRDefault="00F174B0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12C1"/>
    <w:rsid w:val="00000B7D"/>
    <w:rsid w:val="00005248"/>
    <w:rsid w:val="000052FF"/>
    <w:rsid w:val="00005E92"/>
    <w:rsid w:val="000125E6"/>
    <w:rsid w:val="000168FE"/>
    <w:rsid w:val="00020E08"/>
    <w:rsid w:val="000372E1"/>
    <w:rsid w:val="0004125C"/>
    <w:rsid w:val="00047466"/>
    <w:rsid w:val="0005139A"/>
    <w:rsid w:val="000526CB"/>
    <w:rsid w:val="000625D7"/>
    <w:rsid w:val="00077FFA"/>
    <w:rsid w:val="00083EE0"/>
    <w:rsid w:val="000B12C1"/>
    <w:rsid w:val="000C5D83"/>
    <w:rsid w:val="000D49D8"/>
    <w:rsid w:val="0013199A"/>
    <w:rsid w:val="00145958"/>
    <w:rsid w:val="00147F98"/>
    <w:rsid w:val="00150A66"/>
    <w:rsid w:val="0017291D"/>
    <w:rsid w:val="00174657"/>
    <w:rsid w:val="001A25D8"/>
    <w:rsid w:val="001B7181"/>
    <w:rsid w:val="001B7335"/>
    <w:rsid w:val="001B790C"/>
    <w:rsid w:val="001C1408"/>
    <w:rsid w:val="001C1753"/>
    <w:rsid w:val="001D0AE3"/>
    <w:rsid w:val="001D377D"/>
    <w:rsid w:val="001D7337"/>
    <w:rsid w:val="001F4F72"/>
    <w:rsid w:val="001F56BE"/>
    <w:rsid w:val="001F5962"/>
    <w:rsid w:val="00201262"/>
    <w:rsid w:val="002042A5"/>
    <w:rsid w:val="00205430"/>
    <w:rsid w:val="00210923"/>
    <w:rsid w:val="002167F7"/>
    <w:rsid w:val="00216C22"/>
    <w:rsid w:val="00217709"/>
    <w:rsid w:val="0021792A"/>
    <w:rsid w:val="00232113"/>
    <w:rsid w:val="00235639"/>
    <w:rsid w:val="0023704F"/>
    <w:rsid w:val="0024440A"/>
    <w:rsid w:val="00244440"/>
    <w:rsid w:val="00266BD4"/>
    <w:rsid w:val="0026775E"/>
    <w:rsid w:val="00280976"/>
    <w:rsid w:val="0028452A"/>
    <w:rsid w:val="00294D00"/>
    <w:rsid w:val="002A17D9"/>
    <w:rsid w:val="002A2974"/>
    <w:rsid w:val="002A3124"/>
    <w:rsid w:val="002B2124"/>
    <w:rsid w:val="002B38EE"/>
    <w:rsid w:val="002B3900"/>
    <w:rsid w:val="002B4B6C"/>
    <w:rsid w:val="002B7DE1"/>
    <w:rsid w:val="002C0248"/>
    <w:rsid w:val="002D7666"/>
    <w:rsid w:val="00304DB9"/>
    <w:rsid w:val="0031055B"/>
    <w:rsid w:val="00311599"/>
    <w:rsid w:val="003230AE"/>
    <w:rsid w:val="0032665F"/>
    <w:rsid w:val="0033595E"/>
    <w:rsid w:val="00341AE3"/>
    <w:rsid w:val="0034334C"/>
    <w:rsid w:val="00351D38"/>
    <w:rsid w:val="00352449"/>
    <w:rsid w:val="00356928"/>
    <w:rsid w:val="003615C8"/>
    <w:rsid w:val="00362D5C"/>
    <w:rsid w:val="00364794"/>
    <w:rsid w:val="00392654"/>
    <w:rsid w:val="003A328F"/>
    <w:rsid w:val="003B0063"/>
    <w:rsid w:val="003C119B"/>
    <w:rsid w:val="003C1278"/>
    <w:rsid w:val="003C6BB9"/>
    <w:rsid w:val="003E0CBA"/>
    <w:rsid w:val="003E2E67"/>
    <w:rsid w:val="003F7150"/>
    <w:rsid w:val="00406B2E"/>
    <w:rsid w:val="00411FDE"/>
    <w:rsid w:val="00417ACB"/>
    <w:rsid w:val="00437098"/>
    <w:rsid w:val="00456200"/>
    <w:rsid w:val="00485CBE"/>
    <w:rsid w:val="004A314F"/>
    <w:rsid w:val="004A35D7"/>
    <w:rsid w:val="004B0161"/>
    <w:rsid w:val="004C6EA5"/>
    <w:rsid w:val="004F344A"/>
    <w:rsid w:val="004F53CE"/>
    <w:rsid w:val="004F6A92"/>
    <w:rsid w:val="004F7329"/>
    <w:rsid w:val="00503302"/>
    <w:rsid w:val="00512B13"/>
    <w:rsid w:val="00530EA3"/>
    <w:rsid w:val="00532EB5"/>
    <w:rsid w:val="00540E3E"/>
    <w:rsid w:val="00563C2E"/>
    <w:rsid w:val="00580A85"/>
    <w:rsid w:val="00581F4C"/>
    <w:rsid w:val="00582128"/>
    <w:rsid w:val="00596B5F"/>
    <w:rsid w:val="005A2188"/>
    <w:rsid w:val="005A6DB8"/>
    <w:rsid w:val="005B52AD"/>
    <w:rsid w:val="005C2BE7"/>
    <w:rsid w:val="005E0226"/>
    <w:rsid w:val="005E371A"/>
    <w:rsid w:val="005E47D1"/>
    <w:rsid w:val="005F6932"/>
    <w:rsid w:val="0060374C"/>
    <w:rsid w:val="00606AC2"/>
    <w:rsid w:val="00610BFC"/>
    <w:rsid w:val="00611447"/>
    <w:rsid w:val="00616BA7"/>
    <w:rsid w:val="006323AF"/>
    <w:rsid w:val="0063442B"/>
    <w:rsid w:val="00642380"/>
    <w:rsid w:val="00643362"/>
    <w:rsid w:val="00650B28"/>
    <w:rsid w:val="00653DC7"/>
    <w:rsid w:val="00655E55"/>
    <w:rsid w:val="00675ABF"/>
    <w:rsid w:val="00686D4C"/>
    <w:rsid w:val="00687206"/>
    <w:rsid w:val="006957B9"/>
    <w:rsid w:val="006A3B43"/>
    <w:rsid w:val="006B0271"/>
    <w:rsid w:val="006B05DF"/>
    <w:rsid w:val="006B4155"/>
    <w:rsid w:val="006D2D5E"/>
    <w:rsid w:val="006E7594"/>
    <w:rsid w:val="00713492"/>
    <w:rsid w:val="00714363"/>
    <w:rsid w:val="00714FE1"/>
    <w:rsid w:val="00724292"/>
    <w:rsid w:val="00730486"/>
    <w:rsid w:val="00735594"/>
    <w:rsid w:val="00744DC7"/>
    <w:rsid w:val="00753D0E"/>
    <w:rsid w:val="0075785C"/>
    <w:rsid w:val="0076022F"/>
    <w:rsid w:val="00760493"/>
    <w:rsid w:val="007871FE"/>
    <w:rsid w:val="0079305E"/>
    <w:rsid w:val="007A3FFB"/>
    <w:rsid w:val="007B598F"/>
    <w:rsid w:val="007B7E48"/>
    <w:rsid w:val="007D740C"/>
    <w:rsid w:val="007E3857"/>
    <w:rsid w:val="007F1D8F"/>
    <w:rsid w:val="00807BA1"/>
    <w:rsid w:val="00812650"/>
    <w:rsid w:val="00824AB2"/>
    <w:rsid w:val="0082648D"/>
    <w:rsid w:val="00834DAF"/>
    <w:rsid w:val="008462DC"/>
    <w:rsid w:val="00861995"/>
    <w:rsid w:val="008746E8"/>
    <w:rsid w:val="008752EF"/>
    <w:rsid w:val="00890637"/>
    <w:rsid w:val="00893D4F"/>
    <w:rsid w:val="008C55B4"/>
    <w:rsid w:val="008D037A"/>
    <w:rsid w:val="008E190C"/>
    <w:rsid w:val="008F1DC6"/>
    <w:rsid w:val="008F2334"/>
    <w:rsid w:val="008F29F3"/>
    <w:rsid w:val="00926A4D"/>
    <w:rsid w:val="00926B1C"/>
    <w:rsid w:val="00933680"/>
    <w:rsid w:val="00953980"/>
    <w:rsid w:val="00956CE1"/>
    <w:rsid w:val="00964D18"/>
    <w:rsid w:val="0097172B"/>
    <w:rsid w:val="0097243D"/>
    <w:rsid w:val="00993C6E"/>
    <w:rsid w:val="009A71DA"/>
    <w:rsid w:val="009C2366"/>
    <w:rsid w:val="009C6EDE"/>
    <w:rsid w:val="009E5C96"/>
    <w:rsid w:val="009E7728"/>
    <w:rsid w:val="009F4FF5"/>
    <w:rsid w:val="009F6827"/>
    <w:rsid w:val="00A03570"/>
    <w:rsid w:val="00A06AD4"/>
    <w:rsid w:val="00A14628"/>
    <w:rsid w:val="00A24D8B"/>
    <w:rsid w:val="00A32620"/>
    <w:rsid w:val="00A42835"/>
    <w:rsid w:val="00A440DB"/>
    <w:rsid w:val="00A446EF"/>
    <w:rsid w:val="00A47DF3"/>
    <w:rsid w:val="00A47FC5"/>
    <w:rsid w:val="00A51C4F"/>
    <w:rsid w:val="00A56568"/>
    <w:rsid w:val="00A71136"/>
    <w:rsid w:val="00A72CAA"/>
    <w:rsid w:val="00AB551E"/>
    <w:rsid w:val="00AC094E"/>
    <w:rsid w:val="00AC2130"/>
    <w:rsid w:val="00AD41AC"/>
    <w:rsid w:val="00AF014E"/>
    <w:rsid w:val="00B03250"/>
    <w:rsid w:val="00B262AD"/>
    <w:rsid w:val="00B319F2"/>
    <w:rsid w:val="00B35D7B"/>
    <w:rsid w:val="00B630B1"/>
    <w:rsid w:val="00B7760C"/>
    <w:rsid w:val="00B779D9"/>
    <w:rsid w:val="00B9098F"/>
    <w:rsid w:val="00B91DE5"/>
    <w:rsid w:val="00BB01F9"/>
    <w:rsid w:val="00BB30E0"/>
    <w:rsid w:val="00BB687D"/>
    <w:rsid w:val="00BC2E37"/>
    <w:rsid w:val="00BD198F"/>
    <w:rsid w:val="00BD21B3"/>
    <w:rsid w:val="00BE7F24"/>
    <w:rsid w:val="00C12BE2"/>
    <w:rsid w:val="00C22DB6"/>
    <w:rsid w:val="00C411B2"/>
    <w:rsid w:val="00C411DA"/>
    <w:rsid w:val="00C527FC"/>
    <w:rsid w:val="00C63BFC"/>
    <w:rsid w:val="00C659E0"/>
    <w:rsid w:val="00C714D8"/>
    <w:rsid w:val="00C72C57"/>
    <w:rsid w:val="00C80099"/>
    <w:rsid w:val="00C8607F"/>
    <w:rsid w:val="00CA2751"/>
    <w:rsid w:val="00CA4FE8"/>
    <w:rsid w:val="00CB2DD2"/>
    <w:rsid w:val="00CB6654"/>
    <w:rsid w:val="00CD54FE"/>
    <w:rsid w:val="00CE2726"/>
    <w:rsid w:val="00CE588A"/>
    <w:rsid w:val="00CE606D"/>
    <w:rsid w:val="00CF49ED"/>
    <w:rsid w:val="00CF7F74"/>
    <w:rsid w:val="00D01119"/>
    <w:rsid w:val="00D75273"/>
    <w:rsid w:val="00D772A8"/>
    <w:rsid w:val="00D829A8"/>
    <w:rsid w:val="00D95A19"/>
    <w:rsid w:val="00D95EAD"/>
    <w:rsid w:val="00DB2BB2"/>
    <w:rsid w:val="00DC23D9"/>
    <w:rsid w:val="00DC717E"/>
    <w:rsid w:val="00DD2B9E"/>
    <w:rsid w:val="00DD2F99"/>
    <w:rsid w:val="00DE15A6"/>
    <w:rsid w:val="00DF1130"/>
    <w:rsid w:val="00DF276D"/>
    <w:rsid w:val="00E07D1A"/>
    <w:rsid w:val="00E25D57"/>
    <w:rsid w:val="00E3518E"/>
    <w:rsid w:val="00E44A65"/>
    <w:rsid w:val="00E47F5C"/>
    <w:rsid w:val="00E6425C"/>
    <w:rsid w:val="00E6447D"/>
    <w:rsid w:val="00E85D77"/>
    <w:rsid w:val="00E87A53"/>
    <w:rsid w:val="00ED4B0B"/>
    <w:rsid w:val="00EE6E6B"/>
    <w:rsid w:val="00F02338"/>
    <w:rsid w:val="00F049F2"/>
    <w:rsid w:val="00F04B42"/>
    <w:rsid w:val="00F14578"/>
    <w:rsid w:val="00F174B0"/>
    <w:rsid w:val="00F17692"/>
    <w:rsid w:val="00F27B48"/>
    <w:rsid w:val="00F31590"/>
    <w:rsid w:val="00F408C2"/>
    <w:rsid w:val="00F633E5"/>
    <w:rsid w:val="00F66696"/>
    <w:rsid w:val="00F71557"/>
    <w:rsid w:val="00F71CAF"/>
    <w:rsid w:val="00F805C9"/>
    <w:rsid w:val="00F96FAE"/>
    <w:rsid w:val="00FA5D02"/>
    <w:rsid w:val="00FA7CD5"/>
    <w:rsid w:val="00FB36C9"/>
    <w:rsid w:val="00FB460B"/>
    <w:rsid w:val="00FB6D68"/>
    <w:rsid w:val="00FB7327"/>
    <w:rsid w:val="00FC3177"/>
    <w:rsid w:val="00FC6594"/>
    <w:rsid w:val="00FD14A6"/>
    <w:rsid w:val="00FD3D01"/>
    <w:rsid w:val="00FD5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69F4F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1"/>
        <w:szCs w:val="21"/>
        <w:lang w:val="sk-SK" w:eastAsia="en-US" w:bidi="ar-SA"/>
      </w:rPr>
    </w:rPrDefault>
    <w:pPrDefault>
      <w:pPr>
        <w:spacing w:after="12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6D2D5E"/>
  </w:style>
  <w:style w:type="paragraph" w:styleId="Nadpis1">
    <w:name w:val="heading 1"/>
    <w:basedOn w:val="Normlny"/>
    <w:next w:val="Normlny"/>
    <w:link w:val="Nadpis1Char"/>
    <w:uiPriority w:val="9"/>
    <w:qFormat/>
    <w:rsid w:val="006D2D5E"/>
    <w:pPr>
      <w:keepNext/>
      <w:keepLines/>
      <w:pBdr>
        <w:bottom w:val="single" w:sz="4" w:space="1" w:color="5B9BD5" w:themeColor="accent1"/>
      </w:pBdr>
      <w:spacing w:before="400" w:after="4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FB36C9"/>
    <w:pPr>
      <w:keepNext/>
      <w:keepLines/>
      <w:spacing w:before="160" w:after="0" w:line="240" w:lineRule="auto"/>
      <w:outlineLvl w:val="1"/>
    </w:pPr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D2D5E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D2D5E"/>
    <w:pPr>
      <w:keepNext/>
      <w:keepLines/>
      <w:spacing w:before="80" w:after="0"/>
      <w:outlineLvl w:val="3"/>
    </w:pPr>
    <w:rPr>
      <w:rFonts w:asciiTheme="majorHAnsi" w:eastAsiaTheme="majorEastAsia" w:hAnsiTheme="majorHAnsi" w:cstheme="majorBidi"/>
      <w:sz w:val="24"/>
      <w:szCs w:val="24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6D2D5E"/>
    <w:pPr>
      <w:keepNext/>
      <w:keepLines/>
      <w:spacing w:before="80" w:after="0"/>
      <w:outlineLvl w:val="4"/>
    </w:pPr>
    <w:rPr>
      <w:rFonts w:asciiTheme="majorHAnsi" w:eastAsiaTheme="majorEastAsia" w:hAnsiTheme="majorHAnsi" w:cstheme="majorBidi"/>
      <w:i/>
      <w:iCs/>
      <w:sz w:val="22"/>
      <w:szCs w:val="22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6D2D5E"/>
    <w:pPr>
      <w:keepNext/>
      <w:keepLines/>
      <w:spacing w:before="80" w:after="0"/>
      <w:outlineLvl w:val="5"/>
    </w:pPr>
    <w:rPr>
      <w:rFonts w:asciiTheme="majorHAnsi" w:eastAsiaTheme="majorEastAsia" w:hAnsiTheme="majorHAnsi" w:cstheme="majorBidi"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6D2D5E"/>
    <w:pPr>
      <w:keepNext/>
      <w:keepLines/>
      <w:spacing w:before="80" w:after="0"/>
      <w:outlineLvl w:val="6"/>
    </w:pPr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6D2D5E"/>
    <w:pPr>
      <w:keepNext/>
      <w:keepLines/>
      <w:spacing w:before="80" w:after="0"/>
      <w:outlineLvl w:val="7"/>
    </w:pPr>
    <w:rPr>
      <w:rFonts w:asciiTheme="majorHAnsi" w:eastAsiaTheme="majorEastAsia" w:hAnsiTheme="majorHAnsi" w:cstheme="majorBidi"/>
      <w:smallCaps/>
      <w:color w:val="595959" w:themeColor="text1" w:themeTint="A6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6D2D5E"/>
    <w:pPr>
      <w:keepNext/>
      <w:keepLines/>
      <w:spacing w:before="80" w:after="0"/>
      <w:outlineLvl w:val="8"/>
    </w:pPr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0B12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B0271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B0271"/>
    <w:rPr>
      <w:rFonts w:eastAsiaTheme="minorEastAsia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B0271"/>
    <w:rPr>
      <w:vertAlign w:val="superscript"/>
    </w:rPr>
  </w:style>
  <w:style w:type="character" w:styleId="Odkaznakomentr">
    <w:name w:val="annotation reference"/>
    <w:basedOn w:val="Predvolenpsmoodseku"/>
    <w:uiPriority w:val="99"/>
    <w:semiHidden/>
    <w:unhideWhenUsed/>
    <w:rsid w:val="0097172B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7172B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7172B"/>
    <w:rPr>
      <w:rFonts w:eastAsiaTheme="minorEastAsia"/>
      <w:sz w:val="20"/>
      <w:szCs w:val="20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A3B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A3B43"/>
    <w:rPr>
      <w:rFonts w:ascii="Tahoma" w:eastAsiaTheme="minorEastAsia" w:hAnsi="Tahoma" w:cs="Tahoma"/>
      <w:sz w:val="16"/>
      <w:szCs w:val="16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85D77"/>
    <w:rPr>
      <w:rFonts w:eastAsiaTheme="minorEastAsia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E85D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85D77"/>
    <w:rPr>
      <w:rFonts w:eastAsiaTheme="minorEastAsia"/>
      <w:lang w:eastAsia="sk-SK"/>
    </w:rPr>
  </w:style>
  <w:style w:type="character" w:customStyle="1" w:styleId="Nadpis1Char">
    <w:name w:val="Nadpis 1 Char"/>
    <w:basedOn w:val="Predvolenpsmoodseku"/>
    <w:link w:val="Nadpis1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36"/>
      <w:szCs w:val="36"/>
    </w:rPr>
  </w:style>
  <w:style w:type="character" w:customStyle="1" w:styleId="Nadpis2Char">
    <w:name w:val="Nadpis 2 Char"/>
    <w:basedOn w:val="Predvolenpsmoodseku"/>
    <w:link w:val="Nadpis2"/>
    <w:uiPriority w:val="9"/>
    <w:rsid w:val="006D2D5E"/>
    <w:rPr>
      <w:rFonts w:asciiTheme="majorHAnsi" w:eastAsiaTheme="majorEastAsia" w:hAnsiTheme="majorHAnsi" w:cstheme="majorBidi"/>
      <w:color w:val="2E74B5" w:themeColor="accent1" w:themeShade="BF"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D2D5E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D2D5E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6D2D5E"/>
    <w:rPr>
      <w:rFonts w:asciiTheme="majorHAnsi" w:eastAsiaTheme="majorEastAsia" w:hAnsiTheme="majorHAnsi" w:cstheme="majorBidi"/>
      <w:i/>
      <w:iCs/>
      <w:sz w:val="22"/>
      <w:szCs w:val="22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6D2D5E"/>
    <w:rPr>
      <w:rFonts w:asciiTheme="majorHAnsi" w:eastAsiaTheme="majorEastAsia" w:hAnsiTheme="majorHAnsi" w:cstheme="majorBidi"/>
      <w:color w:val="595959" w:themeColor="text1" w:themeTint="A6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6D2D5E"/>
    <w:rPr>
      <w:rFonts w:asciiTheme="majorHAnsi" w:eastAsiaTheme="majorEastAsia" w:hAnsiTheme="majorHAnsi" w:cstheme="majorBidi"/>
      <w:i/>
      <w:iCs/>
      <w:color w:val="595959" w:themeColor="text1" w:themeTint="A6"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6D2D5E"/>
    <w:rPr>
      <w:rFonts w:asciiTheme="majorHAnsi" w:eastAsiaTheme="majorEastAsia" w:hAnsiTheme="majorHAnsi" w:cstheme="majorBidi"/>
      <w:smallCaps/>
      <w:color w:val="595959" w:themeColor="text1" w:themeTint="A6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6D2D5E"/>
    <w:rPr>
      <w:rFonts w:asciiTheme="majorHAnsi" w:eastAsiaTheme="majorEastAsia" w:hAnsiTheme="majorHAnsi" w:cstheme="majorBidi"/>
      <w:i/>
      <w:iCs/>
      <w:smallCaps/>
      <w:color w:val="595959" w:themeColor="text1" w:themeTint="A6"/>
    </w:rPr>
  </w:style>
  <w:style w:type="paragraph" w:styleId="Popis">
    <w:name w:val="caption"/>
    <w:basedOn w:val="Normlny"/>
    <w:next w:val="Normlny"/>
    <w:uiPriority w:val="35"/>
    <w:semiHidden/>
    <w:unhideWhenUsed/>
    <w:qFormat/>
    <w:rsid w:val="006D2D5E"/>
    <w:pPr>
      <w:spacing w:line="240" w:lineRule="auto"/>
    </w:pPr>
    <w:rPr>
      <w:b/>
      <w:bCs/>
      <w:color w:val="404040" w:themeColor="text1" w:themeTint="BF"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6D2D5E"/>
    <w:pPr>
      <w:spacing w:after="0" w:line="240" w:lineRule="auto"/>
      <w:contextualSpacing/>
    </w:pPr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character" w:customStyle="1" w:styleId="NzovChar">
    <w:name w:val="Názov Char"/>
    <w:basedOn w:val="Predvolenpsmoodseku"/>
    <w:link w:val="Nzov"/>
    <w:uiPriority w:val="10"/>
    <w:rsid w:val="006D2D5E"/>
    <w:rPr>
      <w:rFonts w:asciiTheme="majorHAnsi" w:eastAsiaTheme="majorEastAsia" w:hAnsiTheme="majorHAnsi" w:cstheme="majorBidi"/>
      <w:color w:val="2E74B5" w:themeColor="accent1" w:themeShade="BF"/>
      <w:spacing w:val="-7"/>
      <w:sz w:val="80"/>
      <w:szCs w:val="8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6D2D5E"/>
    <w:pPr>
      <w:numPr>
        <w:ilvl w:val="1"/>
      </w:numPr>
      <w:spacing w:after="240" w:line="240" w:lineRule="auto"/>
    </w:pPr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customStyle="1" w:styleId="PodtitulChar">
    <w:name w:val="Podtitul Char"/>
    <w:basedOn w:val="Predvolenpsmoodseku"/>
    <w:link w:val="Podtitul"/>
    <w:uiPriority w:val="11"/>
    <w:rsid w:val="006D2D5E"/>
    <w:rPr>
      <w:rFonts w:asciiTheme="majorHAnsi" w:eastAsiaTheme="majorEastAsia" w:hAnsiTheme="majorHAnsi" w:cstheme="majorBidi"/>
      <w:color w:val="404040" w:themeColor="text1" w:themeTint="BF"/>
      <w:sz w:val="30"/>
      <w:szCs w:val="30"/>
    </w:rPr>
  </w:style>
  <w:style w:type="character" w:styleId="Siln">
    <w:name w:val="Strong"/>
    <w:basedOn w:val="Predvolenpsmoodseku"/>
    <w:uiPriority w:val="22"/>
    <w:qFormat/>
    <w:rsid w:val="006D2D5E"/>
    <w:rPr>
      <w:b/>
      <w:bCs/>
    </w:rPr>
  </w:style>
  <w:style w:type="character" w:styleId="Zvraznenie">
    <w:name w:val="Emphasis"/>
    <w:basedOn w:val="Predvolenpsmoodseku"/>
    <w:uiPriority w:val="20"/>
    <w:qFormat/>
    <w:rsid w:val="006D2D5E"/>
    <w:rPr>
      <w:i/>
      <w:iCs/>
    </w:rPr>
  </w:style>
  <w:style w:type="paragraph" w:styleId="Bezriadkovania">
    <w:name w:val="No Spacing"/>
    <w:uiPriority w:val="1"/>
    <w:qFormat/>
    <w:rsid w:val="006D2D5E"/>
    <w:pPr>
      <w:spacing w:after="0" w:line="240" w:lineRule="auto"/>
    </w:pPr>
  </w:style>
  <w:style w:type="paragraph" w:styleId="Citcia">
    <w:name w:val="Quote"/>
    <w:basedOn w:val="Normlny"/>
    <w:next w:val="Normlny"/>
    <w:link w:val="CitciaChar"/>
    <w:uiPriority w:val="29"/>
    <w:qFormat/>
    <w:rsid w:val="006D2D5E"/>
    <w:pPr>
      <w:spacing w:before="240" w:after="240" w:line="252" w:lineRule="auto"/>
      <w:ind w:left="864" w:right="864"/>
      <w:jc w:val="center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6D2D5E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6D2D5E"/>
    <w:pPr>
      <w:spacing w:before="100" w:beforeAutospacing="1" w:after="240"/>
      <w:ind w:left="864" w:right="864"/>
      <w:jc w:val="center"/>
    </w:pPr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6D2D5E"/>
    <w:rPr>
      <w:rFonts w:asciiTheme="majorHAnsi" w:eastAsiaTheme="majorEastAsia" w:hAnsiTheme="majorHAnsi" w:cstheme="majorBidi"/>
      <w:color w:val="5B9BD5" w:themeColor="accent1"/>
      <w:sz w:val="28"/>
      <w:szCs w:val="28"/>
    </w:rPr>
  </w:style>
  <w:style w:type="character" w:styleId="Jemnzvraznenie">
    <w:name w:val="Subtle Emphasis"/>
    <w:basedOn w:val="Predvolenpsmoodseku"/>
    <w:uiPriority w:val="19"/>
    <w:qFormat/>
    <w:rsid w:val="006D2D5E"/>
    <w:rPr>
      <w:i/>
      <w:iCs/>
      <w:color w:val="595959" w:themeColor="text1" w:themeTint="A6"/>
    </w:rPr>
  </w:style>
  <w:style w:type="character" w:styleId="Intenzvnezvraznenie">
    <w:name w:val="Intense Emphasis"/>
    <w:basedOn w:val="Predvolenpsmoodseku"/>
    <w:uiPriority w:val="21"/>
    <w:qFormat/>
    <w:rsid w:val="006D2D5E"/>
    <w:rPr>
      <w:b/>
      <w:bCs/>
      <w:i/>
      <w:iCs/>
    </w:rPr>
  </w:style>
  <w:style w:type="character" w:styleId="Jemnodkaz">
    <w:name w:val="Subtle Reference"/>
    <w:basedOn w:val="Predvolenpsmoodseku"/>
    <w:uiPriority w:val="31"/>
    <w:qFormat/>
    <w:rsid w:val="006D2D5E"/>
    <w:rPr>
      <w:smallCaps/>
      <w:color w:val="404040" w:themeColor="text1" w:themeTint="BF"/>
    </w:rPr>
  </w:style>
  <w:style w:type="character" w:styleId="Intenzvnyodkaz">
    <w:name w:val="Intense Reference"/>
    <w:basedOn w:val="Predvolenpsmoodseku"/>
    <w:uiPriority w:val="32"/>
    <w:qFormat/>
    <w:rsid w:val="006D2D5E"/>
    <w:rPr>
      <w:b/>
      <w:bCs/>
      <w:smallCaps/>
      <w:u w:val="single"/>
    </w:rPr>
  </w:style>
  <w:style w:type="character" w:styleId="Nzovknihy">
    <w:name w:val="Book Title"/>
    <w:basedOn w:val="Predvolenpsmoodseku"/>
    <w:uiPriority w:val="33"/>
    <w:qFormat/>
    <w:rsid w:val="006D2D5E"/>
    <w:rPr>
      <w:b/>
      <w:bCs/>
      <w:smallCaps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6D2D5E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15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1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19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7919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06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B9A87E-0E43-4D2D-A05C-7105B97B69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4597</Words>
  <Characters>26204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2019-12-09T12:00:00Z</dcterms:created>
  <dcterms:modified xsi:type="dcterms:W3CDTF">2019-12-09T12:00:00Z</dcterms:modified>
</cp:coreProperties>
</file>