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17B28" w14:textId="30F171EB" w:rsidR="003C2776" w:rsidRPr="002A5A5B" w:rsidRDefault="003C2776" w:rsidP="009B29B6">
      <w:pPr>
        <w:pStyle w:val="Nzov"/>
        <w:pBdr>
          <w:bottom w:val="single" w:sz="8" w:space="1" w:color="5F497A"/>
        </w:pBdr>
        <w:spacing w:before="240"/>
        <w:rPr>
          <w:rFonts w:asciiTheme="minorHAnsi" w:hAnsiTheme="minorHAnsi"/>
        </w:rPr>
      </w:pPr>
      <w:r w:rsidRPr="002A5A5B">
        <w:rPr>
          <w:rFonts w:asciiTheme="minorHAnsi" w:hAnsiTheme="minorHAnsi"/>
        </w:rPr>
        <w:t>Vyzvanie na projekty technickej pomoci</w:t>
      </w:r>
      <w:r w:rsidR="002B3A70" w:rsidRPr="002A5A5B">
        <w:rPr>
          <w:rFonts w:asciiTheme="minorHAnsi" w:hAnsiTheme="minorHAnsi"/>
        </w:rPr>
        <w:br/>
      </w:r>
      <w:r w:rsidR="00700301" w:rsidRPr="002A5A5B">
        <w:rPr>
          <w:rFonts w:asciiTheme="minorHAnsi" w:hAnsiTheme="minorHAnsi"/>
        </w:rPr>
        <w:t>č.</w:t>
      </w:r>
      <w:r w:rsidR="002B3A70" w:rsidRPr="002A5A5B">
        <w:rPr>
          <w:rFonts w:asciiTheme="minorHAnsi" w:hAnsiTheme="minorHAnsi"/>
          <w:b/>
          <w:sz w:val="28"/>
          <w:szCs w:val="28"/>
        </w:rPr>
        <w:t xml:space="preserve"> </w:t>
      </w:r>
      <w:r w:rsidR="008B1F86" w:rsidRPr="002A5A5B">
        <w:rPr>
          <w:rFonts w:asciiTheme="minorHAnsi" w:hAnsiTheme="minorHAnsi"/>
        </w:rPr>
        <w:t>(kód)</w:t>
      </w:r>
      <w:r w:rsidR="008B1F86" w:rsidRPr="002A5A5B">
        <w:rPr>
          <w:rFonts w:asciiTheme="minorHAnsi" w:hAnsiTheme="minorHAnsi"/>
          <w:b/>
          <w:sz w:val="28"/>
          <w:szCs w:val="28"/>
        </w:rPr>
        <w:t xml:space="preserve"> </w:t>
      </w:r>
      <w:r w:rsidR="002B3A70" w:rsidRPr="002A5A5B">
        <w:rPr>
          <w:rFonts w:asciiTheme="minorHAnsi" w:hAnsiTheme="minorHAnsi"/>
        </w:rPr>
        <w:t>OPTP-P</w:t>
      </w:r>
      <w:r w:rsidR="00555B34" w:rsidRPr="002A5A5B">
        <w:rPr>
          <w:rFonts w:asciiTheme="minorHAnsi" w:hAnsiTheme="minorHAnsi"/>
        </w:rPr>
        <w:t>0</w:t>
      </w:r>
      <w:r w:rsidR="002B3A70" w:rsidRPr="002A5A5B">
        <w:rPr>
          <w:rFonts w:asciiTheme="minorHAnsi" w:hAnsiTheme="minorHAnsi"/>
        </w:rPr>
        <w:t>1-SC</w:t>
      </w:r>
      <w:r w:rsidR="00006D41" w:rsidRPr="002A5A5B">
        <w:rPr>
          <w:rFonts w:asciiTheme="minorHAnsi" w:hAnsiTheme="minorHAnsi"/>
        </w:rPr>
        <w:t>1</w:t>
      </w:r>
      <w:r w:rsidR="002B3A70" w:rsidRPr="002A5A5B">
        <w:rPr>
          <w:rFonts w:asciiTheme="minorHAnsi" w:hAnsiTheme="minorHAnsi"/>
        </w:rPr>
        <w:t>-2016-</w:t>
      </w:r>
      <w:r w:rsidR="00006D41" w:rsidRPr="002A5A5B">
        <w:rPr>
          <w:rFonts w:asciiTheme="minorHAnsi" w:hAnsiTheme="minorHAnsi"/>
        </w:rPr>
        <w:t>5</w:t>
      </w:r>
    </w:p>
    <w:p w14:paraId="7B5E8BF0" w14:textId="4C9B4DFF" w:rsidR="00CA28A0" w:rsidRPr="002A5A5B" w:rsidRDefault="00CA28A0" w:rsidP="009B29B6">
      <w:pPr>
        <w:spacing w:before="240" w:after="240"/>
        <w:jc w:val="both"/>
        <w:rPr>
          <w:rFonts w:asciiTheme="minorHAnsi" w:hAnsiTheme="minorHAnsi"/>
          <w:b/>
          <w:sz w:val="28"/>
          <w:szCs w:val="28"/>
          <w:lang w:eastAsia="sk-SK"/>
        </w:rPr>
      </w:pPr>
      <w:r w:rsidRPr="002A5A5B">
        <w:rPr>
          <w:rFonts w:asciiTheme="minorHAnsi" w:hAnsiTheme="minorHAnsi"/>
          <w:b/>
          <w:sz w:val="28"/>
          <w:szCs w:val="28"/>
          <w:lang w:eastAsia="sk-SK"/>
        </w:rPr>
        <w:t xml:space="preserve">Názov vyzvania: </w:t>
      </w:r>
      <w:r w:rsidR="00006D41" w:rsidRPr="002A5A5B">
        <w:rPr>
          <w:rFonts w:asciiTheme="minorHAnsi" w:hAnsiTheme="minorHAnsi"/>
          <w:b/>
          <w:sz w:val="28"/>
          <w:szCs w:val="28"/>
          <w:lang w:eastAsia="sk-SK"/>
        </w:rPr>
        <w:t>Zavedenie a realizácia centrálneho plánu vzdelávania</w:t>
      </w:r>
      <w:r w:rsidR="00675178" w:rsidRPr="002A5A5B">
        <w:rPr>
          <w:rFonts w:asciiTheme="minorHAnsi" w:hAnsiTheme="minorHAnsi"/>
          <w:b/>
          <w:sz w:val="28"/>
          <w:szCs w:val="28"/>
          <w:lang w:eastAsia="sk-SK"/>
        </w:rPr>
        <w:t xml:space="preserve"> 1</w:t>
      </w:r>
    </w:p>
    <w:p w14:paraId="752B714B" w14:textId="77777777"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A5A5B">
        <w:rPr>
          <w:rFonts w:asciiTheme="minorHAnsi" w:hAnsiTheme="minorHAnsi"/>
          <w:b/>
          <w:sz w:val="28"/>
          <w:szCs w:val="28"/>
        </w:rPr>
        <w:t>Formálne náležitosti:</w:t>
      </w:r>
    </w:p>
    <w:p w14:paraId="1EA634DF" w14:textId="77777777" w:rsidR="003C2776" w:rsidRPr="002A5A5B" w:rsidRDefault="003C2776" w:rsidP="009B29B6">
      <w:pPr>
        <w:spacing w:before="360" w:after="120" w:line="240" w:lineRule="auto"/>
        <w:rPr>
          <w:rFonts w:asciiTheme="minorHAnsi" w:hAnsiTheme="minorHAnsi"/>
          <w:b/>
        </w:rPr>
      </w:pPr>
      <w:r w:rsidRPr="002A5A5B">
        <w:rPr>
          <w:rFonts w:asciiTheme="minorHAnsi" w:hAnsiTheme="minorHAnsi"/>
          <w:b/>
        </w:rPr>
        <w:t>Operačný program:</w:t>
      </w:r>
      <w:r w:rsidR="00700301" w:rsidRPr="002A5A5B">
        <w:rPr>
          <w:rFonts w:asciiTheme="minorHAnsi" w:hAnsiTheme="minorHAnsi"/>
          <w:b/>
        </w:rPr>
        <w:t xml:space="preserve">    Technická pomoc</w:t>
      </w:r>
    </w:p>
    <w:p w14:paraId="694714C5" w14:textId="77777777"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Prioritná os:</w:t>
      </w:r>
      <w:r w:rsidR="003E149B" w:rsidRPr="002A5A5B">
        <w:rPr>
          <w:rFonts w:asciiTheme="minorHAnsi" w:hAnsiTheme="minorHAnsi"/>
          <w:bCs/>
        </w:rPr>
        <w:t xml:space="preserve"> </w:t>
      </w:r>
      <w:r w:rsidR="00520D75" w:rsidRPr="002A5A5B">
        <w:rPr>
          <w:rFonts w:asciiTheme="minorHAnsi" w:hAnsiTheme="minorHAnsi"/>
          <w:bCs/>
        </w:rPr>
        <w:t xml:space="preserve">1 - </w:t>
      </w:r>
      <w:r w:rsidR="003E149B" w:rsidRPr="002A5A5B">
        <w:rPr>
          <w:rFonts w:asciiTheme="minorHAnsi" w:hAnsiTheme="minorHAnsi"/>
          <w:bCs/>
        </w:rPr>
        <w:t>Riadenie, kontrola a audit EŠIF</w:t>
      </w:r>
    </w:p>
    <w:p w14:paraId="66F4A786" w14:textId="77777777"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Špecifický cieľ:</w:t>
      </w:r>
      <w:r w:rsidR="003E149B" w:rsidRPr="002A5A5B">
        <w:rPr>
          <w:rFonts w:asciiTheme="minorHAnsi" w:hAnsiTheme="minorHAnsi"/>
          <w:bCs/>
        </w:rPr>
        <w:t xml:space="preserve"> </w:t>
      </w:r>
      <w:r w:rsidR="00006D41" w:rsidRPr="002A5A5B">
        <w:rPr>
          <w:rFonts w:asciiTheme="minorHAnsi" w:hAnsiTheme="minorHAnsi"/>
          <w:bCs/>
        </w:rPr>
        <w:t>1</w:t>
      </w:r>
      <w:r w:rsidR="00461274" w:rsidRPr="002A5A5B">
        <w:rPr>
          <w:rFonts w:asciiTheme="minorHAnsi" w:hAnsiTheme="minorHAnsi"/>
          <w:bCs/>
        </w:rPr>
        <w:t xml:space="preserve"> - </w:t>
      </w:r>
      <w:r w:rsidR="00006D41" w:rsidRPr="002A5A5B">
        <w:rPr>
          <w:rFonts w:asciiTheme="minorHAnsi" w:hAnsiTheme="minorHAnsi"/>
          <w:bCs/>
        </w:rPr>
        <w:t>Zabezpečiť stabilizáciu pracovníkov subjektov zapojených do systému riadenia, kontroly a auditu EŠIF</w:t>
      </w:r>
    </w:p>
    <w:p w14:paraId="52CBB757" w14:textId="5E987C03" w:rsidR="003C2776" w:rsidRDefault="003C2776" w:rsidP="002A5A5B">
      <w:pPr>
        <w:spacing w:before="120" w:after="120" w:line="240" w:lineRule="auto"/>
        <w:contextualSpacing/>
        <w:rPr>
          <w:rFonts w:asciiTheme="minorHAnsi" w:hAnsiTheme="minorHAnsi"/>
        </w:rPr>
      </w:pPr>
      <w:r w:rsidRPr="002A5A5B">
        <w:rPr>
          <w:rFonts w:asciiTheme="minorHAnsi" w:hAnsiTheme="minorHAnsi"/>
          <w:b/>
        </w:rPr>
        <w:t>Fond:</w:t>
      </w:r>
      <w:r w:rsidR="003E149B" w:rsidRPr="002A5A5B">
        <w:rPr>
          <w:rFonts w:asciiTheme="minorHAnsi" w:hAnsiTheme="minorHAnsi"/>
        </w:rPr>
        <w:t xml:space="preserve"> Európsky fond regionálneho rozvoja</w:t>
      </w:r>
    </w:p>
    <w:p w14:paraId="6C456184"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 xml:space="preserve">Poskytovateľ: </w:t>
      </w:r>
    </w:p>
    <w:p w14:paraId="3CBAE7C9" w14:textId="7EA8E1A4"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Názov:</w:t>
      </w:r>
      <w:r w:rsidR="00700301" w:rsidRPr="002A5A5B">
        <w:rPr>
          <w:rFonts w:asciiTheme="minorHAnsi" w:hAnsiTheme="minorHAnsi"/>
        </w:rPr>
        <w:t xml:space="preserve">    </w:t>
      </w:r>
      <w:r w:rsidR="002B5876">
        <w:rPr>
          <w:rFonts w:asciiTheme="minorHAnsi" w:hAnsiTheme="minorHAnsi" w:cstheme="minorHAnsi"/>
        </w:rPr>
        <w:t>Ministerstvo investícií, regionálneho rozvoja a informatizácie</w:t>
      </w:r>
      <w:r w:rsidR="002B5876" w:rsidRPr="002A5A5B" w:rsidDel="002B5876">
        <w:rPr>
          <w:rFonts w:asciiTheme="minorHAnsi" w:hAnsiTheme="minorHAnsi"/>
        </w:rPr>
        <w:t xml:space="preserve"> </w:t>
      </w:r>
      <w:r w:rsidR="004B320E" w:rsidRPr="002A5A5B">
        <w:rPr>
          <w:rFonts w:asciiTheme="minorHAnsi" w:hAnsiTheme="minorHAnsi"/>
        </w:rPr>
        <w:t>Slovenskej republiky (ďalej aj „</w:t>
      </w:r>
      <w:r w:rsidR="002B5876">
        <w:rPr>
          <w:rFonts w:asciiTheme="minorHAnsi" w:hAnsiTheme="minorHAnsi"/>
        </w:rPr>
        <w:t>MIRRI</w:t>
      </w:r>
      <w:r w:rsidR="004B320E" w:rsidRPr="002A5A5B">
        <w:rPr>
          <w:rFonts w:asciiTheme="minorHAnsi" w:hAnsiTheme="minorHAnsi"/>
        </w:rPr>
        <w:t xml:space="preserve"> SR“),  riadiaci orgán pre operačný program Technická pomoc (ďalej aj „RO OP TP“)</w:t>
      </w:r>
    </w:p>
    <w:p w14:paraId="695AD3F9" w14:textId="08A6F972" w:rsidR="00700301" w:rsidRDefault="003C2776" w:rsidP="002A5A5B">
      <w:pPr>
        <w:spacing w:before="120" w:after="120" w:line="240" w:lineRule="auto"/>
        <w:contextualSpacing/>
        <w:rPr>
          <w:rFonts w:asciiTheme="minorHAnsi" w:hAnsiTheme="minorHAnsi"/>
          <w:b/>
        </w:rPr>
      </w:pPr>
      <w:r w:rsidRPr="002A5A5B">
        <w:rPr>
          <w:rFonts w:asciiTheme="minorHAnsi" w:hAnsiTheme="minorHAnsi"/>
          <w:b/>
        </w:rPr>
        <w:t>Adresa:</w:t>
      </w:r>
      <w:r w:rsidR="00700301" w:rsidRPr="002A5A5B">
        <w:rPr>
          <w:rFonts w:asciiTheme="minorHAnsi" w:hAnsiTheme="minorHAnsi"/>
        </w:rPr>
        <w:t xml:space="preserve">   </w:t>
      </w:r>
      <w:r w:rsidR="002B5876">
        <w:rPr>
          <w:rFonts w:asciiTheme="minorHAnsi" w:hAnsiTheme="minorHAnsi" w:cstheme="minorHAnsi"/>
        </w:rPr>
        <w:t>Štefánikova 15, 811 05</w:t>
      </w:r>
      <w:r w:rsidR="002B5876" w:rsidRPr="005D01A7">
        <w:rPr>
          <w:rFonts w:asciiTheme="minorHAnsi" w:hAnsiTheme="minorHAnsi" w:cstheme="minorHAnsi"/>
        </w:rPr>
        <w:t xml:space="preserve"> </w:t>
      </w:r>
      <w:r w:rsidR="00700301" w:rsidRPr="000E1C22">
        <w:rPr>
          <w:rFonts w:asciiTheme="minorHAnsi" w:hAnsiTheme="minorHAnsi" w:cstheme="minorHAnsi"/>
        </w:rPr>
        <w:t>Bratislava, Slovenská republika</w:t>
      </w:r>
    </w:p>
    <w:p w14:paraId="5C82DC02"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Dĺžka trvania vyzvania:</w:t>
      </w:r>
    </w:p>
    <w:p w14:paraId="233F2FCA" w14:textId="77777777" w:rsidR="003C2776" w:rsidRPr="002A5A5B" w:rsidRDefault="003C2776" w:rsidP="003C2776">
      <w:pPr>
        <w:spacing w:before="240" w:after="240"/>
        <w:rPr>
          <w:rFonts w:asciiTheme="minorHAnsi" w:hAnsiTheme="minorHAnsi"/>
        </w:rPr>
      </w:pPr>
      <w:r w:rsidRPr="002A5A5B">
        <w:rPr>
          <w:rFonts w:asciiTheme="minorHAnsi" w:hAnsiTheme="minorHAnsi"/>
          <w:b/>
        </w:rPr>
        <w:t>Typ vyzvania:</w:t>
      </w:r>
      <w:r w:rsidRPr="002A5A5B">
        <w:rPr>
          <w:rFonts w:asciiTheme="minorHAnsi" w:hAnsiTheme="minorHAnsi"/>
        </w:rPr>
        <w:t xml:space="preserve"> otvorené</w:t>
      </w:r>
    </w:p>
    <w:p w14:paraId="4A1923E9" w14:textId="77777777" w:rsidR="003C2776" w:rsidRPr="002A5A5B" w:rsidRDefault="003C2776" w:rsidP="003C2776">
      <w:pPr>
        <w:spacing w:before="240" w:after="240"/>
        <w:rPr>
          <w:rFonts w:asciiTheme="minorHAnsi" w:hAnsiTheme="minorHAnsi"/>
        </w:rPr>
      </w:pPr>
      <w:r w:rsidRPr="002A5A5B">
        <w:rPr>
          <w:rFonts w:asciiTheme="minorHAnsi" w:hAnsiTheme="minorHAnsi"/>
          <w:b/>
        </w:rPr>
        <w:t>Dátum vyhlásenia:</w:t>
      </w:r>
      <w:r w:rsidR="003E149B" w:rsidRPr="002A5A5B">
        <w:rPr>
          <w:rFonts w:asciiTheme="minorHAnsi" w:hAnsiTheme="minorHAnsi"/>
        </w:rPr>
        <w:t xml:space="preserve"> </w:t>
      </w:r>
      <w:r w:rsidR="00D85835" w:rsidRPr="002A5A5B">
        <w:rPr>
          <w:rFonts w:asciiTheme="minorHAnsi" w:hAnsiTheme="minorHAnsi"/>
        </w:rPr>
        <w:t xml:space="preserve"> </w:t>
      </w:r>
      <w:r w:rsidR="00FC2685" w:rsidRPr="002A5A5B">
        <w:rPr>
          <w:rFonts w:asciiTheme="minorHAnsi" w:hAnsiTheme="minorHAnsi"/>
        </w:rPr>
        <w:t>0</w:t>
      </w:r>
      <w:r w:rsidR="008657DC" w:rsidRPr="002A5A5B">
        <w:rPr>
          <w:rFonts w:asciiTheme="minorHAnsi" w:hAnsiTheme="minorHAnsi"/>
        </w:rPr>
        <w:t>8</w:t>
      </w:r>
      <w:r w:rsidR="003E149B" w:rsidRPr="002A5A5B">
        <w:rPr>
          <w:rFonts w:asciiTheme="minorHAnsi" w:hAnsiTheme="minorHAnsi"/>
        </w:rPr>
        <w:t>/</w:t>
      </w:r>
      <w:r w:rsidR="00DE151E" w:rsidRPr="002A5A5B">
        <w:rPr>
          <w:rFonts w:asciiTheme="minorHAnsi" w:hAnsiTheme="minorHAnsi"/>
        </w:rPr>
        <w:t>0</w:t>
      </w:r>
      <w:r w:rsidR="00FC2685" w:rsidRPr="002A5A5B">
        <w:rPr>
          <w:rFonts w:asciiTheme="minorHAnsi" w:hAnsiTheme="minorHAnsi"/>
        </w:rPr>
        <w:t>4</w:t>
      </w:r>
      <w:r w:rsidR="003E149B" w:rsidRPr="002A5A5B">
        <w:rPr>
          <w:rFonts w:asciiTheme="minorHAnsi" w:hAnsiTheme="minorHAnsi"/>
        </w:rPr>
        <w:t>/2016</w:t>
      </w:r>
    </w:p>
    <w:p w14:paraId="41837F15" w14:textId="5F1FD244" w:rsidR="003C2776" w:rsidRDefault="003C2776" w:rsidP="000A466A">
      <w:pPr>
        <w:spacing w:before="240" w:after="240"/>
        <w:contextualSpacing/>
        <w:jc w:val="both"/>
        <w:rPr>
          <w:rFonts w:asciiTheme="minorHAnsi" w:hAnsiTheme="minorHAnsi"/>
        </w:rPr>
      </w:pPr>
      <w:r w:rsidRPr="002A5A5B">
        <w:rPr>
          <w:rFonts w:asciiTheme="minorHAnsi" w:hAnsiTheme="minorHAnsi"/>
          <w:b/>
        </w:rPr>
        <w:t>Dátum uzavretia:</w:t>
      </w:r>
      <w:r w:rsidRPr="002A5A5B">
        <w:rPr>
          <w:rFonts w:asciiTheme="minorHAnsi" w:hAnsiTheme="minorHAnsi"/>
        </w:rPr>
        <w:t xml:space="preserve"> </w:t>
      </w:r>
      <w:r w:rsidR="003E149B" w:rsidRPr="002A5A5B">
        <w:rPr>
          <w:rFonts w:asciiTheme="minorHAnsi" w:hAnsiTheme="minorHAnsi"/>
        </w:rPr>
        <w:t>do vyčerpania vyčlenených finančných prostriedkov</w:t>
      </w:r>
      <w:r w:rsidR="00D863AD" w:rsidRPr="002A5A5B">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A5A5B">
          <w:rPr>
            <w:rStyle w:val="Hypertextovprepojenie"/>
            <w:rFonts w:asciiTheme="minorHAnsi" w:hAnsiTheme="minorHAnsi"/>
          </w:rPr>
          <w:t>http://optp.vlada.gov.sk</w:t>
        </w:r>
      </w:hyperlink>
      <w:r w:rsidR="00D863AD" w:rsidRPr="002A5A5B">
        <w:rPr>
          <w:rFonts w:asciiTheme="minorHAnsi" w:hAnsiTheme="minorHAnsi"/>
        </w:rPr>
        <w:t>.</w:t>
      </w:r>
    </w:p>
    <w:p w14:paraId="6CAF0F82"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Indikatívna výška finančných prostriedkov vyčlenených na vyzvanie (zdroje EÚ)</w:t>
      </w:r>
    </w:p>
    <w:p w14:paraId="12F2E7FD" w14:textId="1BD76B1E" w:rsidR="003E149B" w:rsidRPr="00EF499E" w:rsidRDefault="003E149B" w:rsidP="002A5A5B">
      <w:pPr>
        <w:spacing w:before="120" w:after="120" w:line="240" w:lineRule="auto"/>
        <w:jc w:val="both"/>
        <w:rPr>
          <w:rFonts w:asciiTheme="minorHAnsi" w:hAnsiTheme="minorHAnsi"/>
        </w:rPr>
      </w:pPr>
      <w:r w:rsidRPr="000E1C22">
        <w:rPr>
          <w:rFonts w:asciiTheme="minorHAnsi" w:hAnsiTheme="minorHAnsi"/>
        </w:rPr>
        <w:t xml:space="preserve">Indikatívna výška zdrojov </w:t>
      </w:r>
      <w:r w:rsidR="0006647A" w:rsidRPr="002A5A5B">
        <w:rPr>
          <w:rFonts w:asciiTheme="minorHAnsi" w:hAnsiTheme="minorHAnsi"/>
        </w:rPr>
        <w:t xml:space="preserve">Európskej únie (ďalej aj „EÚ“) </w:t>
      </w:r>
      <w:r w:rsidRPr="00EF499E">
        <w:rPr>
          <w:rFonts w:asciiTheme="minorHAnsi" w:hAnsiTheme="minorHAnsi"/>
        </w:rPr>
        <w:t xml:space="preserve">v rámci vyzvania je </w:t>
      </w:r>
      <w:r w:rsidR="00301900" w:rsidRPr="002A5A5B">
        <w:rPr>
          <w:rFonts w:asciiTheme="minorHAnsi" w:hAnsiTheme="minorHAnsi"/>
          <w:b/>
        </w:rPr>
        <w:t>3 096 944</w:t>
      </w:r>
      <w:r w:rsidR="00662358" w:rsidRPr="002A5A5B">
        <w:rPr>
          <w:rFonts w:asciiTheme="minorHAnsi" w:hAnsiTheme="minorHAnsi"/>
          <w:b/>
        </w:rPr>
        <w:t>,00</w:t>
      </w:r>
      <w:r w:rsidR="00662358" w:rsidRPr="002A5A5B">
        <w:rPr>
          <w:rFonts w:asciiTheme="minorHAnsi" w:hAnsiTheme="minorHAnsi"/>
        </w:rPr>
        <w:t xml:space="preserve"> </w:t>
      </w:r>
      <w:r w:rsidRPr="000E1C22">
        <w:rPr>
          <w:rFonts w:asciiTheme="minorHAnsi" w:hAnsiTheme="minorHAnsi"/>
        </w:rPr>
        <w:t>€.</w:t>
      </w:r>
    </w:p>
    <w:p w14:paraId="0F064485"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Financovanie projektu</w:t>
      </w:r>
    </w:p>
    <w:p w14:paraId="7E7F4C33" w14:textId="66998E44" w:rsidR="004A420E" w:rsidRDefault="00DC6870" w:rsidP="002A5A5B">
      <w:pPr>
        <w:spacing w:before="120" w:after="120" w:line="240" w:lineRule="auto"/>
        <w:ind w:firstLine="357"/>
        <w:jc w:val="both"/>
        <w:rPr>
          <w:rFonts w:asciiTheme="minorHAnsi" w:hAnsiTheme="minorHAnsi"/>
        </w:rPr>
      </w:pPr>
      <w:r w:rsidRPr="000E1C22">
        <w:rPr>
          <w:rFonts w:asciiTheme="minorHAnsi" w:hAnsiTheme="minorHAnsi"/>
        </w:rPr>
        <w:t>Posky</w:t>
      </w:r>
      <w:r w:rsidRPr="00EF499E">
        <w:rPr>
          <w:rFonts w:asciiTheme="minorHAnsi" w:hAnsiTheme="minorHAnsi"/>
        </w:rPr>
        <w:t>tovateľ</w:t>
      </w:r>
      <w:r w:rsidR="004A420E" w:rsidRPr="00301900">
        <w:rPr>
          <w:rFonts w:asciiTheme="minorHAnsi" w:hAnsiTheme="minorHAnsi"/>
        </w:rPr>
        <w:t xml:space="preserve"> zabezpečí financovanie projektu v súlade s pravidlami Stratégie financovania </w:t>
      </w:r>
      <w:r w:rsidR="00301900" w:rsidRPr="00AE1733">
        <w:rPr>
          <w:rFonts w:asciiTheme="minorHAnsi" w:hAnsiTheme="minorHAnsi"/>
        </w:rPr>
        <w:t>Európskych štrukturálnych a investičných fondov (ďalej aj „EŠIF“)</w:t>
      </w:r>
      <w:r w:rsidR="004A420E" w:rsidRPr="00EF499E">
        <w:rPr>
          <w:rFonts w:asciiTheme="minorHAnsi" w:hAnsiTheme="minorHAnsi"/>
        </w:rPr>
        <w:t xml:space="preserve"> na programové obdobie 2014-2020 podľa typu prijímateľa nasledovne:</w:t>
      </w:r>
    </w:p>
    <w:p w14:paraId="2BF3C3E9" w14:textId="77777777" w:rsidR="009B29B6" w:rsidRDefault="009B29B6" w:rsidP="002A5A5B">
      <w:pPr>
        <w:spacing w:before="120" w:after="120" w:line="240" w:lineRule="auto"/>
        <w:ind w:firstLine="357"/>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65D81" w:rsidRPr="000C0504" w14:paraId="480397A2" w14:textId="77777777" w:rsidTr="00AA055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B15C317"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CEA160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B5B1D9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318B4C87" w14:textId="77777777" w:rsidR="00565D81" w:rsidRPr="000C0504" w:rsidRDefault="00565D81" w:rsidP="00AA055F">
            <w:pPr>
              <w:rPr>
                <w:rFonts w:asciiTheme="minorHAnsi" w:hAnsiTheme="minorHAnsi"/>
              </w:rPr>
            </w:pPr>
          </w:p>
        </w:tc>
      </w:tr>
      <w:tr w:rsidR="00565D81" w:rsidRPr="000C0504" w14:paraId="2AFFFA57"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CDCEB5B" w14:textId="77777777" w:rsidR="00565D81" w:rsidRPr="000C0504" w:rsidRDefault="00565D81" w:rsidP="00AA055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23DE32A"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B40ABAF"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B0721DA" w14:textId="77777777" w:rsidR="00565D81" w:rsidRPr="000C0504" w:rsidRDefault="00565D81" w:rsidP="00AA055F">
            <w:pPr>
              <w:rPr>
                <w:rFonts w:asciiTheme="minorHAnsi" w:hAnsiTheme="minorHAnsi"/>
                <w:color w:val="000000"/>
              </w:rPr>
            </w:pPr>
          </w:p>
        </w:tc>
        <w:tc>
          <w:tcPr>
            <w:tcW w:w="20" w:type="dxa"/>
            <w:vAlign w:val="center"/>
            <w:hideMark/>
          </w:tcPr>
          <w:p w14:paraId="0BAA9AC4" w14:textId="77777777" w:rsidR="00565D81" w:rsidRPr="000C0504" w:rsidRDefault="00565D81" w:rsidP="00AA055F">
            <w:pPr>
              <w:rPr>
                <w:rFonts w:asciiTheme="minorHAnsi" w:hAnsiTheme="minorHAnsi"/>
              </w:rPr>
            </w:pPr>
          </w:p>
        </w:tc>
      </w:tr>
      <w:tr w:rsidR="00565D81" w:rsidRPr="000C0504" w14:paraId="10B6F5F6"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933AABB"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E299A95" w14:textId="77777777" w:rsidR="00565D81" w:rsidRPr="000C0504" w:rsidRDefault="00565D81" w:rsidP="00AA055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1C070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4609D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4F40115"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FDA27CC" w14:textId="77777777" w:rsidR="00565D81" w:rsidRPr="000C0504" w:rsidRDefault="00565D81" w:rsidP="00AA055F">
            <w:pPr>
              <w:rPr>
                <w:rFonts w:asciiTheme="minorHAnsi" w:hAnsiTheme="minorHAnsi"/>
                <w:color w:val="000000"/>
              </w:rPr>
            </w:pPr>
          </w:p>
        </w:tc>
        <w:tc>
          <w:tcPr>
            <w:tcW w:w="20" w:type="dxa"/>
            <w:vAlign w:val="center"/>
            <w:hideMark/>
          </w:tcPr>
          <w:p w14:paraId="0F35742F" w14:textId="77777777" w:rsidR="00565D81" w:rsidRPr="000C0504" w:rsidRDefault="00565D81" w:rsidP="00AA055F">
            <w:pPr>
              <w:rPr>
                <w:rFonts w:asciiTheme="minorHAnsi" w:hAnsiTheme="minorHAnsi"/>
              </w:rPr>
            </w:pPr>
          </w:p>
        </w:tc>
      </w:tr>
      <w:tr w:rsidR="00565D81" w:rsidRPr="000C0504" w14:paraId="3C37B4D0" w14:textId="77777777" w:rsidTr="00AA055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068B66"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41EA843" w14:textId="77777777" w:rsidR="00565D81" w:rsidRPr="000C0504" w:rsidRDefault="00565D81" w:rsidP="00AA055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729F4DF" w14:textId="77777777" w:rsidR="00565D81" w:rsidRPr="000C0504" w:rsidRDefault="00565D81" w:rsidP="00AA055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5FA3E361" w14:textId="77777777" w:rsidR="00565D81" w:rsidRPr="000C0504" w:rsidRDefault="00565D81" w:rsidP="00AA055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D56EE4F" w14:textId="77777777" w:rsidR="00565D81" w:rsidRPr="000C0504" w:rsidRDefault="00565D81" w:rsidP="00AA055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B012004" w14:textId="77777777" w:rsidR="00565D81" w:rsidRPr="000C0504" w:rsidRDefault="00565D81" w:rsidP="00AA055F">
            <w:pPr>
              <w:rPr>
                <w:rFonts w:asciiTheme="minorHAnsi" w:hAnsiTheme="minorHAnsi"/>
                <w:color w:val="000000"/>
              </w:rPr>
            </w:pPr>
          </w:p>
        </w:tc>
        <w:tc>
          <w:tcPr>
            <w:tcW w:w="20" w:type="dxa"/>
            <w:vAlign w:val="center"/>
            <w:hideMark/>
          </w:tcPr>
          <w:p w14:paraId="7536390E" w14:textId="77777777" w:rsidR="00565D81" w:rsidRPr="000C0504" w:rsidRDefault="00565D81" w:rsidP="00AA055F">
            <w:pPr>
              <w:rPr>
                <w:rFonts w:asciiTheme="minorHAnsi" w:hAnsiTheme="minorHAnsi"/>
              </w:rPr>
            </w:pPr>
          </w:p>
        </w:tc>
      </w:tr>
      <w:tr w:rsidR="00565D81" w:rsidRPr="000C0504" w14:paraId="00A02A5F"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0206A9A"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A66406" w14:textId="77777777" w:rsidR="00565D81" w:rsidRPr="000C0504" w:rsidRDefault="00565D81" w:rsidP="00AA055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57F7FF" w14:textId="77777777" w:rsidR="00565D81" w:rsidRPr="000C0504" w:rsidRDefault="00565D81" w:rsidP="00AA055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D1C5DB"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A042B0"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2B5BD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4C7005ED" w14:textId="77777777" w:rsidR="00565D81" w:rsidRPr="000C0504" w:rsidRDefault="00565D81" w:rsidP="00AA055F">
            <w:pPr>
              <w:rPr>
                <w:rFonts w:asciiTheme="minorHAnsi" w:hAnsiTheme="minorHAnsi"/>
              </w:rPr>
            </w:pPr>
          </w:p>
        </w:tc>
      </w:tr>
      <w:tr w:rsidR="00565D81" w:rsidRPr="000C0504" w14:paraId="544675DC"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8626C0" w14:textId="77777777" w:rsidR="00565D81" w:rsidRPr="000C0504" w:rsidRDefault="00565D81" w:rsidP="00AA055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95BFC"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249A956C" w14:textId="77777777" w:rsidR="00565D81" w:rsidRPr="000C0504" w:rsidRDefault="00565D81" w:rsidP="00AA055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9631B46" w14:textId="77777777" w:rsidR="00565D81" w:rsidRPr="000C0504" w:rsidRDefault="00565D81" w:rsidP="00AA055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4A1A361E" w14:textId="77777777" w:rsidR="00565D81" w:rsidRPr="000C0504" w:rsidRDefault="00565D81" w:rsidP="00AA055F">
            <w:pPr>
              <w:rPr>
                <w:rFonts w:asciiTheme="minorHAnsi" w:hAnsiTheme="minorHAnsi"/>
                <w:color w:val="000000"/>
              </w:rPr>
            </w:pPr>
          </w:p>
        </w:tc>
        <w:tc>
          <w:tcPr>
            <w:tcW w:w="20" w:type="dxa"/>
            <w:vAlign w:val="center"/>
            <w:hideMark/>
          </w:tcPr>
          <w:p w14:paraId="6A9AEB6C" w14:textId="77777777" w:rsidR="00565D81" w:rsidRPr="000C0504" w:rsidRDefault="00565D81" w:rsidP="00AA055F">
            <w:pPr>
              <w:rPr>
                <w:rFonts w:asciiTheme="minorHAnsi" w:hAnsiTheme="minorHAnsi"/>
              </w:rPr>
            </w:pPr>
          </w:p>
        </w:tc>
      </w:tr>
      <w:tr w:rsidR="00565D81" w:rsidRPr="000C0504" w14:paraId="54826B2C" w14:textId="77777777" w:rsidTr="00AA055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E245AC8"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BB66A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5EC14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929B71B" w14:textId="77777777" w:rsidR="00565D81" w:rsidRPr="000C0504" w:rsidRDefault="00565D81" w:rsidP="00AA055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2596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480BBE85" w14:textId="77777777" w:rsidR="00565D81" w:rsidRPr="000C0504" w:rsidRDefault="00565D81" w:rsidP="00AA055F">
            <w:pPr>
              <w:rPr>
                <w:rFonts w:asciiTheme="minorHAnsi" w:hAnsiTheme="minorHAnsi"/>
                <w:color w:val="000000"/>
              </w:rPr>
            </w:pPr>
          </w:p>
        </w:tc>
        <w:tc>
          <w:tcPr>
            <w:tcW w:w="20" w:type="dxa"/>
            <w:vAlign w:val="center"/>
            <w:hideMark/>
          </w:tcPr>
          <w:p w14:paraId="0598DDD2" w14:textId="77777777" w:rsidR="00565D81" w:rsidRPr="000C0504" w:rsidRDefault="00565D81" w:rsidP="00AA055F">
            <w:pPr>
              <w:rPr>
                <w:rFonts w:asciiTheme="minorHAnsi" w:hAnsiTheme="minorHAnsi"/>
              </w:rPr>
            </w:pPr>
          </w:p>
        </w:tc>
      </w:tr>
    </w:tbl>
    <w:p w14:paraId="537DE099" w14:textId="77777777" w:rsidR="00220D59" w:rsidRPr="002A5A5B" w:rsidRDefault="00220D59" w:rsidP="002A5A5B">
      <w:pPr>
        <w:spacing w:before="120" w:after="120" w:line="240" w:lineRule="auto"/>
        <w:ind w:firstLine="360"/>
        <w:jc w:val="both"/>
        <w:rPr>
          <w:rFonts w:asciiTheme="minorHAnsi" w:hAnsiTheme="minorHAnsi"/>
        </w:rPr>
      </w:pPr>
      <w:r w:rsidRPr="002A5A5B">
        <w:rPr>
          <w:rFonts w:asciiTheme="minorHAnsi" w:hAnsiTheme="minorHAnsi"/>
        </w:rPr>
        <w:t xml:space="preserve">Oprávnené výdavky sa uhrádzajú vo vyššie uvedených pomeroch, ktoré sa percentuálne skladajú z nasledujúcich pomerov: </w:t>
      </w:r>
    </w:p>
    <w:p w14:paraId="1F1E2FAB" w14:textId="77F26CEA"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3,45 %</w:t>
      </w:r>
      <w:r w:rsidRPr="002A5A5B">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9B29B6">
        <w:rPr>
          <w:rFonts w:asciiTheme="minorHAnsi" w:eastAsia="Calibri" w:hAnsiTheme="minorHAnsi"/>
          <w:sz w:val="22"/>
          <w:szCs w:val="22"/>
          <w:lang w:eastAsia="en-US"/>
        </w:rPr>
        <w:t> </w:t>
      </w:r>
      <w:r w:rsidRPr="002A5A5B">
        <w:rPr>
          <w:rFonts w:asciiTheme="minorHAnsi" w:eastAsia="Calibri" w:hAnsiTheme="minorHAnsi"/>
          <w:sz w:val="22"/>
          <w:szCs w:val="22"/>
          <w:lang w:eastAsia="en-US"/>
        </w:rPr>
        <w:t>horizontálny a celoplošný charakter aktivít operačného programu) s cieľom podporiť rozvinutejšie regióny formou „pro rata“;</w:t>
      </w:r>
    </w:p>
    <w:p w14:paraId="641774AE" w14:textId="77777777"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85 %</w:t>
      </w:r>
      <w:r w:rsidRPr="002A5A5B">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72E434F0" w14:textId="77777777" w:rsidR="003C2776"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15 %</w:t>
      </w:r>
      <w:r w:rsidRPr="002A5A5B">
        <w:rPr>
          <w:rFonts w:asciiTheme="minorHAnsi" w:eastAsia="Calibri" w:hAnsiTheme="minorHAnsi"/>
          <w:sz w:val="22"/>
          <w:szCs w:val="22"/>
          <w:lang w:eastAsia="en-US"/>
        </w:rPr>
        <w:t xml:space="preserve"> z celkových oprávnených výdavkov bez zdrojov „pro rata“ tvorí príspevok zo štátneho rozpočtu.</w:t>
      </w:r>
    </w:p>
    <w:p w14:paraId="37CFD373" w14:textId="77777777" w:rsidR="003C2776" w:rsidRPr="002A5A5B"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Časový harmonogram konania o ŽoNFP</w:t>
      </w:r>
      <w:r w:rsidRPr="002A5A5B">
        <w:rPr>
          <w:rFonts w:asciiTheme="minorHAnsi" w:hAnsiTheme="minorHAnsi"/>
          <w:b/>
        </w:rPr>
        <w:tab/>
      </w:r>
    </w:p>
    <w:p w14:paraId="3AEFAAC9" w14:textId="1E888DF7" w:rsidR="00220D59"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Rozhodnutie o žiadosti o</w:t>
      </w:r>
      <w:r w:rsidR="0006647A" w:rsidRPr="002A5A5B">
        <w:rPr>
          <w:rFonts w:asciiTheme="minorHAnsi" w:hAnsiTheme="minorHAnsi"/>
        </w:rPr>
        <w:t xml:space="preserve"> poskytnutí </w:t>
      </w:r>
      <w:r w:rsidRPr="002A5A5B">
        <w:rPr>
          <w:rFonts w:asciiTheme="minorHAnsi" w:hAnsiTheme="minorHAnsi"/>
        </w:rPr>
        <w:t>nenávratn</w:t>
      </w:r>
      <w:r w:rsidR="0006647A" w:rsidRPr="002A5A5B">
        <w:rPr>
          <w:rFonts w:asciiTheme="minorHAnsi" w:hAnsiTheme="minorHAnsi"/>
        </w:rPr>
        <w:t>ého</w:t>
      </w:r>
      <w:r w:rsidRPr="002A5A5B">
        <w:rPr>
          <w:rFonts w:asciiTheme="minorHAnsi" w:hAnsiTheme="minorHAnsi"/>
        </w:rPr>
        <w:t xml:space="preserve"> finančn</w:t>
      </w:r>
      <w:r w:rsidR="0006647A" w:rsidRPr="002A5A5B">
        <w:rPr>
          <w:rFonts w:asciiTheme="minorHAnsi" w:hAnsiTheme="minorHAnsi"/>
        </w:rPr>
        <w:t>ého</w:t>
      </w:r>
      <w:r w:rsidRPr="002A5A5B">
        <w:rPr>
          <w:rFonts w:asciiTheme="minorHAnsi" w:hAnsiTheme="minorHAnsi"/>
        </w:rPr>
        <w:t xml:space="preserve"> príspev</w:t>
      </w:r>
      <w:r w:rsidR="0006647A" w:rsidRPr="002A5A5B">
        <w:rPr>
          <w:rFonts w:asciiTheme="minorHAnsi" w:hAnsiTheme="minorHAnsi"/>
        </w:rPr>
        <w:t>ku (ďalej aj „žiadosť o NFP“ alebo „ŽoNFP“)</w:t>
      </w:r>
      <w:r w:rsidRPr="002A5A5B">
        <w:rPr>
          <w:rFonts w:asciiTheme="minorHAnsi" w:hAnsiTheme="minorHAnsi"/>
        </w:rPr>
        <w:t xml:space="preserve"> bude vydané najneskôr do </w:t>
      </w:r>
      <w:r w:rsidR="00301900">
        <w:rPr>
          <w:rFonts w:asciiTheme="minorHAnsi" w:hAnsiTheme="minorHAnsi"/>
        </w:rPr>
        <w:t>70</w:t>
      </w:r>
      <w:r w:rsidR="00301900" w:rsidRPr="002A5A5B">
        <w:rPr>
          <w:rFonts w:asciiTheme="minorHAnsi" w:hAnsiTheme="minorHAnsi"/>
        </w:rPr>
        <w:t xml:space="preserve"> </w:t>
      </w:r>
      <w:r w:rsidRPr="002A5A5B">
        <w:rPr>
          <w:rFonts w:asciiTheme="minorHAnsi" w:hAnsiTheme="minorHAnsi"/>
        </w:rPr>
        <w:t xml:space="preserve">pracovných dní od </w:t>
      </w:r>
      <w:r w:rsidR="00DE46A3" w:rsidRPr="002A5A5B">
        <w:rPr>
          <w:rFonts w:asciiTheme="minorHAnsi" w:hAnsiTheme="minorHAnsi"/>
        </w:rPr>
        <w:t xml:space="preserve">konečného termínu príslušného posudzovaného časového obdobia </w:t>
      </w:r>
      <w:r w:rsidR="002D400C" w:rsidRPr="002A5A5B">
        <w:rPr>
          <w:rFonts w:asciiTheme="minorHAnsi" w:hAnsiTheme="minorHAnsi"/>
        </w:rPr>
        <w:t>vyzvania</w:t>
      </w:r>
      <w:r w:rsidRPr="002A5A5B">
        <w:rPr>
          <w:rFonts w:asciiTheme="minorHAnsi" w:hAnsiTheme="minorHAnsi"/>
        </w:rPr>
        <w:t xml:space="preserve">. </w:t>
      </w:r>
    </w:p>
    <w:p w14:paraId="1777A9DA" w14:textId="77777777" w:rsidR="002D400C" w:rsidRPr="002A5A5B" w:rsidRDefault="002D400C" w:rsidP="002A5A5B">
      <w:pPr>
        <w:spacing w:before="120" w:after="120" w:line="240" w:lineRule="auto"/>
        <w:ind w:firstLine="357"/>
        <w:jc w:val="both"/>
        <w:rPr>
          <w:rFonts w:asciiTheme="minorHAnsi" w:hAnsiTheme="minorHAnsi"/>
        </w:rPr>
      </w:pPr>
      <w:r w:rsidRPr="002A5A5B">
        <w:rPr>
          <w:rFonts w:asciiTheme="minorHAnsi" w:hAnsiTheme="minorHAnsi"/>
        </w:rPr>
        <w:t>Posudzovaným obdobím tohto vyzvania je kalendárny týždeň, pričom posudzovanie žiadosti začne v prvý pracovný deň nasledujúceho týždňa.</w:t>
      </w:r>
    </w:p>
    <w:p w14:paraId="1F01968C" w14:textId="77777777" w:rsidR="00010545"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Riadiaci orgán </w:t>
      </w:r>
      <w:r w:rsidR="0006647A" w:rsidRPr="002A5A5B">
        <w:rPr>
          <w:rFonts w:asciiTheme="minorHAnsi" w:hAnsiTheme="minorHAnsi"/>
        </w:rPr>
        <w:t xml:space="preserve">OP TP </w:t>
      </w:r>
      <w:r w:rsidRPr="002A5A5B">
        <w:rPr>
          <w:rFonts w:asciiTheme="minorHAnsi" w:hAnsiTheme="minorHAnsi"/>
        </w:rPr>
        <w:t xml:space="preserve">je oprávnený predĺžiť lehotu na vydanie rozhodnutia o žiadosti o NFP v prípade, ak nie je možné ukončiť konanie o žiadosti o NFP </w:t>
      </w:r>
      <w:r w:rsidR="00DE46A3" w:rsidRPr="002A5A5B">
        <w:rPr>
          <w:rFonts w:asciiTheme="minorHAnsi" w:hAnsiTheme="minorHAnsi"/>
        </w:rPr>
        <w:t xml:space="preserve">do </w:t>
      </w:r>
      <w:r w:rsidR="00301900">
        <w:rPr>
          <w:rFonts w:asciiTheme="minorHAnsi" w:hAnsiTheme="minorHAnsi"/>
        </w:rPr>
        <w:t>70</w:t>
      </w:r>
      <w:r w:rsidR="00301900" w:rsidRPr="002A5A5B">
        <w:rPr>
          <w:rFonts w:asciiTheme="minorHAnsi" w:hAnsiTheme="minorHAnsi"/>
        </w:rPr>
        <w:t xml:space="preserve"> </w:t>
      </w:r>
      <w:r w:rsidR="00DE46A3" w:rsidRPr="002A5A5B">
        <w:rPr>
          <w:rFonts w:asciiTheme="minorHAnsi" w:hAnsiTheme="minorHAnsi"/>
        </w:rPr>
        <w:t xml:space="preserve">pracovných dní od konečného termínu príslušného posudzovaného časového obdobia </w:t>
      </w:r>
      <w:r w:rsidR="0006647A" w:rsidRPr="002A5A5B">
        <w:rPr>
          <w:rFonts w:asciiTheme="minorHAnsi" w:hAnsiTheme="minorHAnsi"/>
        </w:rPr>
        <w:t>vyzvania</w:t>
      </w:r>
      <w:r w:rsidRPr="002A5A5B">
        <w:rPr>
          <w:rFonts w:asciiTheme="minorHAnsi" w:hAnsiTheme="minorHAnsi"/>
        </w:rPr>
        <w:t xml:space="preserve">. </w:t>
      </w:r>
    </w:p>
    <w:p w14:paraId="64BBD8F3" w14:textId="0411193B" w:rsidR="00220D59" w:rsidRPr="002A5A5B" w:rsidRDefault="00301900" w:rsidP="002A5A5B">
      <w:pPr>
        <w:spacing w:before="120" w:after="120" w:line="240" w:lineRule="auto"/>
        <w:ind w:firstLine="357"/>
        <w:jc w:val="both"/>
        <w:rPr>
          <w:rFonts w:asciiTheme="minorHAnsi" w:hAnsi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157ECA6E" w14:textId="49BA7AEB" w:rsidR="003C2776"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Do lehoty na vydanie rozhodnutia sa nezapočítava čas potrebný na predloženie náležitostí zo strany žiadateľa na základe výzvy zaslanej riadiacim orgánom </w:t>
      </w:r>
      <w:r w:rsidR="002270AD" w:rsidRPr="002A5A5B">
        <w:rPr>
          <w:rFonts w:asciiTheme="minorHAnsi" w:hAnsiTheme="minorHAnsi"/>
        </w:rPr>
        <w:t xml:space="preserve">OP TP </w:t>
      </w:r>
      <w:r w:rsidRPr="002A5A5B">
        <w:rPr>
          <w:rFonts w:asciiTheme="minorHAnsi" w:hAnsiTheme="minorHAnsi"/>
        </w:rPr>
        <w:t xml:space="preserve">(t. j. prerušuje sa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 xml:space="preserve">zaslania </w:t>
      </w:r>
      <w:r w:rsidRPr="002A5A5B">
        <w:rPr>
          <w:rFonts w:asciiTheme="minorHAnsi" w:hAnsiTheme="minorHAnsi"/>
        </w:rPr>
        <w:lastRenderedPageBreak/>
        <w:t xml:space="preserve">výzvy na doplnenie chýbajúcich náležitostí a začína plynúť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doručenia náležitostí na riadiaci orgán</w:t>
      </w:r>
      <w:r w:rsidR="002270AD" w:rsidRPr="002A5A5B">
        <w:rPr>
          <w:rFonts w:asciiTheme="minorHAnsi" w:hAnsiTheme="minorHAnsi"/>
        </w:rPr>
        <w:t xml:space="preserve"> OP TP</w:t>
      </w:r>
      <w:r w:rsidRPr="002A5A5B">
        <w:rPr>
          <w:rFonts w:asciiTheme="minorHAnsi" w:hAnsiTheme="minorHAnsi"/>
        </w:rPr>
        <w:t>).</w:t>
      </w:r>
      <w:r w:rsidR="008A01C9" w:rsidRPr="002A5A5B">
        <w:rPr>
          <w:rFonts w:asciiTheme="minorHAnsi" w:hAnsiTheme="minorHAnsi"/>
        </w:rPr>
        <w:t xml:space="preserve"> </w:t>
      </w:r>
    </w:p>
    <w:p w14:paraId="3C28A3DF"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Miesto a spôsob podania ŽoNFP</w:t>
      </w:r>
    </w:p>
    <w:p w14:paraId="1DAE3F37" w14:textId="120A6DDA" w:rsidR="00A437F3" w:rsidRPr="007B6AB7" w:rsidRDefault="002C3F22" w:rsidP="002A5A5B">
      <w:pPr>
        <w:pStyle w:val="Default"/>
        <w:spacing w:before="120" w:after="120"/>
        <w:ind w:firstLine="360"/>
        <w:jc w:val="both"/>
        <w:rPr>
          <w:rFonts w:asciiTheme="minorHAnsi" w:hAnsiTheme="minorHAnsi" w:cs="Times New Roman"/>
          <w:sz w:val="22"/>
          <w:szCs w:val="22"/>
        </w:rPr>
      </w:pPr>
      <w:r w:rsidRPr="000E1C22">
        <w:rPr>
          <w:rFonts w:asciiTheme="minorHAnsi" w:hAnsiTheme="minorHAnsi" w:cs="Times New Roman"/>
          <w:sz w:val="22"/>
          <w:szCs w:val="22"/>
        </w:rPr>
        <w:t>Žiadateľ je povinný predložiť žiadosť o NFP riadne, včas a v určenej forme</w:t>
      </w:r>
      <w:r w:rsidR="00131291" w:rsidRPr="00D25991">
        <w:rPr>
          <w:rFonts w:asciiTheme="minorHAnsi" w:hAnsiTheme="minorHAnsi" w:cs="Times New Roman"/>
          <w:sz w:val="22"/>
          <w:szCs w:val="22"/>
        </w:rPr>
        <w:t>.</w:t>
      </w:r>
      <w:r w:rsidR="00B041FA" w:rsidRPr="007B6AB7">
        <w:rPr>
          <w:rFonts w:asciiTheme="minorHAnsi" w:hAnsiTheme="minorHAnsi" w:cs="Times New Roman"/>
          <w:sz w:val="22"/>
          <w:szCs w:val="22"/>
        </w:rPr>
        <w:t xml:space="preserve"> </w:t>
      </w:r>
    </w:p>
    <w:p w14:paraId="7E23678B" w14:textId="43B56DC3" w:rsidR="00B041FA" w:rsidRPr="002A5A5B" w:rsidRDefault="00B041FA" w:rsidP="002A5A5B">
      <w:pPr>
        <w:pStyle w:val="Default"/>
        <w:spacing w:before="120" w:after="120"/>
        <w:ind w:firstLine="360"/>
        <w:jc w:val="both"/>
        <w:rPr>
          <w:rFonts w:asciiTheme="minorHAnsi" w:hAnsiTheme="minorHAnsi"/>
          <w:sz w:val="22"/>
          <w:szCs w:val="22"/>
        </w:rPr>
      </w:pPr>
      <w:r w:rsidRPr="002A5A5B">
        <w:rPr>
          <w:rFonts w:asciiTheme="minorHAnsi" w:hAnsiTheme="minorHAnsi" w:cs="Times New Roman"/>
          <w:sz w:val="22"/>
          <w:szCs w:val="22"/>
        </w:rPr>
        <w:t xml:space="preserve">Žiadosť o NFP je doručená vo </w:t>
      </w:r>
      <w:r w:rsidRPr="002A5A5B">
        <w:rPr>
          <w:rFonts w:asciiTheme="minorHAnsi" w:hAnsiTheme="minorHAnsi" w:cs="Times New Roman"/>
          <w:b/>
          <w:sz w:val="22"/>
          <w:szCs w:val="22"/>
        </w:rPr>
        <w:t>forme</w:t>
      </w:r>
      <w:r w:rsidRPr="002A5A5B">
        <w:rPr>
          <w:rFonts w:asciiTheme="minorHAnsi" w:hAnsiTheme="minorHAnsi" w:cs="Times New Roman"/>
          <w:sz w:val="22"/>
          <w:szCs w:val="22"/>
        </w:rPr>
        <w:t xml:space="preserve"> </w:t>
      </w:r>
      <w:r w:rsidRPr="002A5A5B">
        <w:rPr>
          <w:rFonts w:asciiTheme="minorHAnsi" w:hAnsiTheme="minorHAnsi" w:cs="Times New Roman"/>
          <w:b/>
          <w:sz w:val="22"/>
          <w:szCs w:val="22"/>
        </w:rPr>
        <w:t>určenej RO OP TP</w:t>
      </w:r>
      <w:r w:rsidRPr="002A5A5B">
        <w:rPr>
          <w:rFonts w:asciiTheme="minorHAnsi" w:hAnsiTheme="minorHAnsi" w:cs="Times New Roman"/>
          <w:sz w:val="22"/>
          <w:szCs w:val="22"/>
        </w:rPr>
        <w:t>, ak je formulár žiadosti o NFP (spolu so</w:t>
      </w:r>
      <w:r w:rsidR="009B29B6">
        <w:rPr>
          <w:rFonts w:asciiTheme="minorHAnsi" w:hAnsiTheme="minorHAnsi" w:cs="Times New Roman"/>
          <w:sz w:val="22"/>
          <w:szCs w:val="22"/>
        </w:rPr>
        <w:t> </w:t>
      </w:r>
      <w:r w:rsidRPr="002A5A5B">
        <w:rPr>
          <w:rFonts w:asciiTheme="minorHAnsi" w:hAnsiTheme="minorHAnsi" w:cs="Times New Roman"/>
          <w:sz w:val="22"/>
          <w:szCs w:val="22"/>
        </w:rPr>
        <w:t>všetkými prílohami) zaslaný</w:t>
      </w:r>
      <w:r w:rsidRPr="002A5A5B">
        <w:rPr>
          <w:rFonts w:asciiTheme="minorHAnsi" w:hAnsiTheme="minorHAnsi"/>
          <w:sz w:val="22"/>
          <w:szCs w:val="22"/>
        </w:rPr>
        <w:t xml:space="preserve"> </w:t>
      </w:r>
      <w:r w:rsidR="002C3F22" w:rsidRPr="000E1C22">
        <w:rPr>
          <w:rFonts w:asciiTheme="minorHAnsi" w:hAnsiTheme="minorHAnsi" w:cs="Times New Roman"/>
          <w:b/>
          <w:sz w:val="22"/>
          <w:szCs w:val="22"/>
        </w:rPr>
        <w:t>elektronicky</w:t>
      </w:r>
      <w:r w:rsidR="002C3F22" w:rsidRPr="00EF499E">
        <w:rPr>
          <w:rFonts w:asciiTheme="minorHAnsi" w:hAnsiTheme="minorHAnsi" w:cs="Times New Roman"/>
          <w:sz w:val="22"/>
          <w:szCs w:val="22"/>
        </w:rPr>
        <w:t xml:space="preserve">, prostredníctvom ITMS2014+ </w:t>
      </w:r>
      <w:r w:rsidR="002C3F22" w:rsidRPr="002A5A5B">
        <w:rPr>
          <w:rFonts w:asciiTheme="minorHAnsi" w:hAnsiTheme="minorHAnsi"/>
          <w:b/>
          <w:sz w:val="22"/>
          <w:szCs w:val="22"/>
        </w:rPr>
        <w:t xml:space="preserve">a zároveň </w:t>
      </w:r>
      <w:r w:rsidRPr="002A5A5B">
        <w:rPr>
          <w:rFonts w:asciiTheme="minorHAnsi" w:hAnsiTheme="minorHAnsi"/>
          <w:b/>
          <w:sz w:val="22"/>
          <w:szCs w:val="22"/>
        </w:rPr>
        <w:t>písomne</w:t>
      </w:r>
      <w:r w:rsidR="002C3F22" w:rsidRPr="002A5A5B">
        <w:rPr>
          <w:rFonts w:asciiTheme="minorHAnsi" w:hAnsiTheme="minorHAnsi"/>
          <w:sz w:val="22"/>
          <w:szCs w:val="22"/>
        </w:rPr>
        <w:t xml:space="preserve"> jedným z nasledovných spôsobov:</w:t>
      </w:r>
    </w:p>
    <w:p w14:paraId="2F482EEA" w14:textId="7596651F" w:rsidR="00B041FA" w:rsidRPr="002A5A5B" w:rsidRDefault="00B041FA" w:rsidP="002A5A5B">
      <w:pPr>
        <w:pStyle w:val="Odsekzoznamu"/>
        <w:numPr>
          <w:ilvl w:val="0"/>
          <w:numId w:val="35"/>
        </w:numPr>
        <w:spacing w:before="120" w:after="120"/>
        <w:ind w:left="360" w:hanging="283"/>
        <w:contextualSpacing w:val="0"/>
        <w:jc w:val="both"/>
        <w:rPr>
          <w:rFonts w:asciiTheme="minorHAnsi" w:hAnsiTheme="minorHAnsi"/>
          <w:sz w:val="22"/>
          <w:szCs w:val="22"/>
        </w:rPr>
      </w:pPr>
      <w:r w:rsidRPr="002A5A5B">
        <w:rPr>
          <w:rFonts w:asciiTheme="minorHAnsi" w:hAnsiTheme="minorHAnsi"/>
          <w:b/>
          <w:sz w:val="22"/>
          <w:szCs w:val="22"/>
        </w:rPr>
        <w:t>V listinnej podobe</w:t>
      </w:r>
      <w:r w:rsidRPr="002A5A5B">
        <w:rPr>
          <w:rFonts w:asciiTheme="minorHAnsi" w:hAnsiTheme="minorHAnsi"/>
          <w:sz w:val="22"/>
          <w:szCs w:val="22"/>
        </w:rPr>
        <w:t xml:space="preserve"> je žiadosť o NFP, vrátane všetkých príloh, možné doručiť v jednom origináli (vytlačenom po odoslaní prostredníctvom ITMS2014+</w:t>
      </w:r>
      <w:r w:rsidR="00F37D6A">
        <w:rPr>
          <w:rFonts w:asciiTheme="minorHAnsi" w:hAnsiTheme="minorHAnsi"/>
          <w:sz w:val="22"/>
          <w:szCs w:val="22"/>
        </w:rPr>
        <w:t xml:space="preserve"> a podpísanom</w:t>
      </w:r>
      <w:r w:rsidRPr="002A5A5B">
        <w:rPr>
          <w:rFonts w:asciiTheme="minorHAnsi" w:hAnsiTheme="minorHAnsi"/>
          <w:sz w:val="22"/>
          <w:szCs w:val="22"/>
        </w:rPr>
        <w:t>) a jednej kópii:</w:t>
      </w:r>
    </w:p>
    <w:p w14:paraId="5488EFC7" w14:textId="77777777" w:rsidR="0062456D" w:rsidRPr="002A5A5B" w:rsidRDefault="0062456D" w:rsidP="004310ED">
      <w:pPr>
        <w:pStyle w:val="Odsekzoznamu"/>
        <w:numPr>
          <w:ilvl w:val="0"/>
          <w:numId w:val="6"/>
        </w:numPr>
        <w:spacing w:before="120" w:after="120"/>
        <w:ind w:left="709"/>
        <w:contextualSpacing w:val="0"/>
        <w:jc w:val="both"/>
        <w:rPr>
          <w:rFonts w:asciiTheme="minorHAnsi" w:hAnsiTheme="minorHAnsi"/>
          <w:sz w:val="22"/>
          <w:szCs w:val="22"/>
        </w:rPr>
      </w:pPr>
      <w:r w:rsidRPr="002A5A5B">
        <w:rPr>
          <w:rFonts w:asciiTheme="minorHAnsi" w:hAnsiTheme="minorHAnsi"/>
          <w:sz w:val="22"/>
          <w:szCs w:val="22"/>
        </w:rPr>
        <w:t>doporučenou poštou alebo kuriérskou službou na adresu:</w:t>
      </w:r>
    </w:p>
    <w:p w14:paraId="24638EB8" w14:textId="08BC3C05" w:rsidR="0062456D" w:rsidRPr="002A5A5B" w:rsidRDefault="002B5876" w:rsidP="004310ED">
      <w:pPr>
        <w:spacing w:before="120" w:after="120" w:line="240" w:lineRule="auto"/>
        <w:ind w:left="851"/>
        <w:contextualSpacing/>
        <w:jc w:val="both"/>
        <w:rPr>
          <w:rFonts w:asciiTheme="minorHAnsi" w:hAnsiTheme="minorHAnsi"/>
        </w:rPr>
      </w:pPr>
      <w:r>
        <w:rPr>
          <w:rFonts w:asciiTheme="minorHAnsi" w:hAnsiTheme="minorHAnsi" w:cstheme="minorHAnsi"/>
        </w:rPr>
        <w:t>Ministerstvo investícií, regionálneho rozvoja a informatizácie</w:t>
      </w:r>
      <w:r w:rsidR="0062456D" w:rsidRPr="002A5A5B">
        <w:rPr>
          <w:rFonts w:asciiTheme="minorHAnsi" w:hAnsiTheme="minorHAnsi"/>
        </w:rPr>
        <w:t xml:space="preserve"> Slovenskej republiky </w:t>
      </w:r>
    </w:p>
    <w:p w14:paraId="5DA12720" w14:textId="078E21A0" w:rsidR="00D6609B" w:rsidRDefault="002B5876" w:rsidP="004310ED">
      <w:pPr>
        <w:spacing w:before="120" w:after="120" w:line="240" w:lineRule="auto"/>
        <w:ind w:left="851"/>
        <w:contextualSpacing/>
        <w:jc w:val="both"/>
        <w:rPr>
          <w:rFonts w:asciiTheme="minorHAnsi" w:eastAsiaTheme="minorHAnsi" w:hAnsiTheme="minorHAnsi"/>
        </w:rPr>
      </w:pPr>
      <w:r>
        <w:rPr>
          <w:rFonts w:asciiTheme="minorHAnsi" w:hAnsiTheme="minorHAnsi" w:cstheme="minorHAnsi"/>
        </w:rPr>
        <w:t xml:space="preserve">sekcia </w:t>
      </w:r>
      <w:r w:rsidR="001052C2" w:rsidRPr="001052C2">
        <w:rPr>
          <w:rFonts w:asciiTheme="minorHAnsi" w:hAnsiTheme="minorHAnsi" w:cstheme="minorHAnsi"/>
        </w:rPr>
        <w:t>OP TP a iných finančných mechanizmov</w:t>
      </w:r>
      <w:r w:rsidRPr="00BC77B4" w:rsidDel="002B5876">
        <w:rPr>
          <w:rFonts w:asciiTheme="minorHAnsi" w:eastAsiaTheme="minorHAnsi" w:hAnsiTheme="minorHAnsi"/>
        </w:rPr>
        <w:t xml:space="preserve"> </w:t>
      </w:r>
    </w:p>
    <w:p w14:paraId="7A6381D3" w14:textId="77777777" w:rsidR="0062456D" w:rsidRPr="002A5A5B" w:rsidRDefault="0062456D" w:rsidP="004310ED">
      <w:pPr>
        <w:spacing w:before="120" w:after="120" w:line="240" w:lineRule="auto"/>
        <w:ind w:left="851"/>
        <w:contextualSpacing/>
        <w:jc w:val="both"/>
        <w:rPr>
          <w:rFonts w:asciiTheme="minorHAnsi" w:hAnsiTheme="minorHAnsi"/>
        </w:rPr>
      </w:pPr>
      <w:r w:rsidRPr="002A5A5B">
        <w:rPr>
          <w:rFonts w:asciiTheme="minorHAnsi" w:hAnsiTheme="minorHAnsi"/>
        </w:rPr>
        <w:t>odbor implementácie projektov OP TP</w:t>
      </w:r>
    </w:p>
    <w:p w14:paraId="56787170" w14:textId="72ACBBFB" w:rsidR="0062456D" w:rsidRPr="002A5A5B" w:rsidRDefault="002B5876" w:rsidP="004310ED">
      <w:pPr>
        <w:spacing w:before="120" w:after="120" w:line="240" w:lineRule="auto"/>
        <w:ind w:left="851"/>
        <w:contextualSpacing/>
        <w:jc w:val="both"/>
        <w:rPr>
          <w:rFonts w:asciiTheme="minorHAnsi" w:hAnsiTheme="minorHAnsi"/>
        </w:rPr>
      </w:pPr>
      <w:r>
        <w:rPr>
          <w:rFonts w:asciiTheme="minorHAnsi" w:hAnsiTheme="minorHAnsi" w:cstheme="minorHAnsi"/>
        </w:rPr>
        <w:t>Štefánikova 15</w:t>
      </w:r>
      <w:r w:rsidR="0062456D" w:rsidRPr="002A5A5B">
        <w:rPr>
          <w:rFonts w:asciiTheme="minorHAnsi" w:hAnsiTheme="minorHAnsi"/>
        </w:rPr>
        <w:t xml:space="preserve"> </w:t>
      </w:r>
    </w:p>
    <w:p w14:paraId="65A4C434" w14:textId="14102893" w:rsidR="0062456D" w:rsidRPr="002A5A5B" w:rsidRDefault="002B5876" w:rsidP="004310ED">
      <w:pPr>
        <w:spacing w:before="120" w:after="120" w:line="240" w:lineRule="auto"/>
        <w:ind w:left="851"/>
        <w:jc w:val="both"/>
        <w:rPr>
          <w:rFonts w:asciiTheme="minorHAnsi" w:hAnsiTheme="minorHAnsi"/>
        </w:rPr>
      </w:pPr>
      <w:r>
        <w:rPr>
          <w:rFonts w:asciiTheme="minorHAnsi" w:hAnsiTheme="minorHAnsi"/>
        </w:rPr>
        <w:t>811 05</w:t>
      </w:r>
      <w:r w:rsidR="0062456D" w:rsidRPr="002A5A5B">
        <w:rPr>
          <w:rFonts w:asciiTheme="minorHAnsi" w:hAnsiTheme="minorHAnsi"/>
        </w:rPr>
        <w:t xml:space="preserve"> Bratislava</w:t>
      </w:r>
    </w:p>
    <w:p w14:paraId="7D07FC04" w14:textId="77777777" w:rsidR="002C3F22" w:rsidRPr="000E1C22" w:rsidRDefault="002C3F22" w:rsidP="004310ED">
      <w:pPr>
        <w:pStyle w:val="Odsekzoznamu"/>
        <w:numPr>
          <w:ilvl w:val="0"/>
          <w:numId w:val="6"/>
        </w:numPr>
        <w:spacing w:before="120" w:after="120"/>
        <w:ind w:left="709"/>
        <w:contextualSpacing w:val="0"/>
        <w:jc w:val="both"/>
        <w:rPr>
          <w:rFonts w:asciiTheme="minorHAnsi" w:hAnsiTheme="minorHAnsi"/>
          <w:sz w:val="22"/>
          <w:szCs w:val="22"/>
        </w:rPr>
      </w:pPr>
      <w:r w:rsidRPr="000E1C22">
        <w:rPr>
          <w:rFonts w:asciiTheme="minorHAnsi" w:hAnsiTheme="minorHAnsi"/>
          <w:sz w:val="22"/>
          <w:szCs w:val="22"/>
        </w:rPr>
        <w:t xml:space="preserve">osobne v pracovných dňoch </w:t>
      </w:r>
    </w:p>
    <w:p w14:paraId="5E171510" w14:textId="77777777" w:rsidR="002B5876" w:rsidRDefault="002B5876" w:rsidP="008F6E94">
      <w:pPr>
        <w:pStyle w:val="Odsekzoznamu"/>
        <w:numPr>
          <w:ilvl w:val="1"/>
          <w:numId w:val="6"/>
        </w:numPr>
        <w:ind w:left="1440"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20965858" w14:textId="1B5EA3DC" w:rsidR="002B5876" w:rsidRDefault="002B5876" w:rsidP="008F6E94">
      <w:pPr>
        <w:spacing w:before="120" w:after="120" w:line="240" w:lineRule="auto"/>
        <w:ind w:left="709" w:firstLine="709"/>
        <w:jc w:val="both"/>
        <w:rPr>
          <w:rFonts w:asciiTheme="minorHAnsi" w:hAnsiTheme="minorHAnsi"/>
        </w:rPr>
      </w:pPr>
      <w:r>
        <w:rPr>
          <w:rFonts w:asciiTheme="minorHAnsi" w:hAnsiTheme="minorHAnsi" w:cstheme="minorHAnsi"/>
        </w:rPr>
        <w:t xml:space="preserve">Pi: </w:t>
      </w:r>
      <w:r>
        <w:rPr>
          <w:rFonts w:asciiTheme="minorHAnsi" w:hAnsiTheme="minorHAnsi" w:cstheme="minorHAnsi"/>
        </w:rPr>
        <w:tab/>
        <w:t xml:space="preserve"> </w:t>
      </w:r>
      <w:r w:rsidRPr="00D95AA6">
        <w:rPr>
          <w:rFonts w:asciiTheme="minorHAnsi" w:hAnsiTheme="minorHAnsi" w:cstheme="minorHAnsi"/>
        </w:rPr>
        <w:t>9:00 -14:00 hod.  (obedňajšia prestávka 11:30 - 12:30 hod.):</w:t>
      </w:r>
    </w:p>
    <w:p w14:paraId="0A119947" w14:textId="18C0EE04" w:rsidR="002C3F22" w:rsidRPr="002A5A5B" w:rsidRDefault="002C3F22">
      <w:pPr>
        <w:spacing w:before="120" w:after="120" w:line="240" w:lineRule="auto"/>
        <w:ind w:left="1134"/>
        <w:contextualSpacing/>
        <w:jc w:val="both"/>
        <w:rPr>
          <w:rFonts w:asciiTheme="minorHAnsi" w:hAnsiTheme="minorHAnsi"/>
        </w:rPr>
      </w:pPr>
      <w:r w:rsidRPr="002A5A5B">
        <w:rPr>
          <w:rFonts w:asciiTheme="minorHAnsi" w:hAnsiTheme="minorHAnsi"/>
        </w:rPr>
        <w:t xml:space="preserve">podateľňa </w:t>
      </w:r>
      <w:r w:rsidR="002B5876">
        <w:rPr>
          <w:rFonts w:asciiTheme="minorHAnsi" w:hAnsiTheme="minorHAnsi" w:cstheme="minorHAnsi"/>
        </w:rPr>
        <w:t>Ministerstva investícií, regionálneho rozvoja a informatizácie</w:t>
      </w:r>
      <w:r w:rsidRPr="002A5A5B">
        <w:rPr>
          <w:rFonts w:asciiTheme="minorHAnsi" w:hAnsiTheme="minorHAnsi"/>
        </w:rPr>
        <w:t xml:space="preserve"> Slovenskej republiky </w:t>
      </w:r>
    </w:p>
    <w:p w14:paraId="6031FEA0" w14:textId="3C77C0AE" w:rsidR="002C3F22" w:rsidRPr="002A5A5B" w:rsidRDefault="002B5876" w:rsidP="004310ED">
      <w:pPr>
        <w:spacing w:before="120" w:after="120" w:line="240" w:lineRule="auto"/>
        <w:ind w:left="1134"/>
        <w:contextualSpacing/>
        <w:jc w:val="both"/>
        <w:rPr>
          <w:rFonts w:asciiTheme="minorHAnsi" w:hAnsiTheme="minorHAnsi"/>
        </w:rPr>
      </w:pPr>
      <w:r>
        <w:rPr>
          <w:rFonts w:asciiTheme="minorHAnsi" w:hAnsiTheme="minorHAnsi" w:cstheme="minorHAnsi"/>
        </w:rPr>
        <w:t>Štefánikova 15</w:t>
      </w:r>
      <w:r w:rsidR="002C3F22" w:rsidRPr="002A5A5B">
        <w:rPr>
          <w:rFonts w:asciiTheme="minorHAnsi" w:hAnsiTheme="minorHAnsi"/>
        </w:rPr>
        <w:t xml:space="preserve"> </w:t>
      </w:r>
    </w:p>
    <w:p w14:paraId="7902250D" w14:textId="6417E705" w:rsidR="002C3F22" w:rsidRPr="002A5A5B" w:rsidRDefault="002B5876" w:rsidP="004310ED">
      <w:pPr>
        <w:spacing w:before="120" w:after="120" w:line="240" w:lineRule="auto"/>
        <w:ind w:left="1134"/>
        <w:jc w:val="both"/>
        <w:rPr>
          <w:rFonts w:asciiTheme="minorHAnsi" w:hAnsiTheme="minorHAnsi"/>
        </w:rPr>
      </w:pPr>
      <w:r>
        <w:rPr>
          <w:rFonts w:asciiTheme="minorHAnsi" w:hAnsiTheme="minorHAnsi"/>
        </w:rPr>
        <w:t>811 05</w:t>
      </w:r>
      <w:r w:rsidR="002C3F22" w:rsidRPr="002A5A5B">
        <w:rPr>
          <w:rFonts w:asciiTheme="minorHAnsi" w:hAnsiTheme="minorHAnsi"/>
        </w:rPr>
        <w:t xml:space="preserve"> Bratislava</w:t>
      </w:r>
    </w:p>
    <w:p w14:paraId="62545743" w14:textId="0B6EF7F0" w:rsidR="002C3F22" w:rsidRPr="00EF499E" w:rsidRDefault="002C3F22" w:rsidP="004310ED">
      <w:pPr>
        <w:pStyle w:val="Odsekzoznamu"/>
        <w:numPr>
          <w:ilvl w:val="1"/>
          <w:numId w:val="6"/>
        </w:numPr>
        <w:spacing w:before="120" w:after="120"/>
        <w:ind w:left="1134"/>
        <w:contextualSpacing w:val="0"/>
        <w:jc w:val="both"/>
        <w:rPr>
          <w:rFonts w:asciiTheme="minorHAnsi" w:hAnsiTheme="minorHAnsi"/>
          <w:sz w:val="22"/>
          <w:szCs w:val="22"/>
        </w:rPr>
      </w:pPr>
      <w:r w:rsidRPr="000E1C22">
        <w:rPr>
          <w:rFonts w:asciiTheme="minorHAnsi" w:hAnsiTheme="minorHAnsi"/>
          <w:sz w:val="22"/>
          <w:szCs w:val="22"/>
        </w:rPr>
        <w:t xml:space="preserve">v </w:t>
      </w:r>
      <w:r w:rsidRPr="00EF499E">
        <w:rPr>
          <w:rFonts w:asciiTheme="minorHAnsi" w:hAnsiTheme="minorHAnsi"/>
          <w:sz w:val="22"/>
          <w:szCs w:val="22"/>
        </w:rPr>
        <w:t xml:space="preserve">čase od </w:t>
      </w:r>
      <w:r w:rsidR="002B5876">
        <w:rPr>
          <w:rFonts w:asciiTheme="minorHAnsi" w:hAnsiTheme="minorHAnsi"/>
          <w:sz w:val="22"/>
          <w:szCs w:val="22"/>
        </w:rPr>
        <w:t>9:00</w:t>
      </w:r>
      <w:r w:rsidRPr="00EF499E">
        <w:rPr>
          <w:rFonts w:asciiTheme="minorHAnsi" w:hAnsiTheme="minorHAnsi"/>
          <w:sz w:val="22"/>
          <w:szCs w:val="22"/>
        </w:rPr>
        <w:t xml:space="preserve"> hod. do </w:t>
      </w:r>
      <w:r w:rsidR="002B5876">
        <w:rPr>
          <w:rFonts w:asciiTheme="minorHAnsi" w:hAnsiTheme="minorHAnsi"/>
          <w:sz w:val="22"/>
          <w:szCs w:val="22"/>
        </w:rPr>
        <w:t>15:00</w:t>
      </w:r>
      <w:r w:rsidRPr="00EF499E">
        <w:rPr>
          <w:rFonts w:asciiTheme="minorHAnsi" w:hAnsiTheme="minorHAnsi"/>
          <w:sz w:val="22"/>
          <w:szCs w:val="22"/>
        </w:rPr>
        <w:t xml:space="preserve"> hod. na adresu:</w:t>
      </w:r>
    </w:p>
    <w:p w14:paraId="58A482C6" w14:textId="3B2A5C26" w:rsidR="002C3F22" w:rsidRPr="002A5A5B" w:rsidRDefault="002B5876" w:rsidP="004310ED">
      <w:pPr>
        <w:spacing w:before="120" w:after="120" w:line="240" w:lineRule="auto"/>
        <w:ind w:left="1134"/>
        <w:contextualSpacing/>
        <w:jc w:val="both"/>
        <w:rPr>
          <w:rFonts w:asciiTheme="minorHAnsi" w:hAnsiTheme="minorHAnsi"/>
        </w:rPr>
      </w:pPr>
      <w:r>
        <w:rPr>
          <w:rFonts w:asciiTheme="minorHAnsi" w:hAnsiTheme="minorHAnsi" w:cstheme="minorHAnsi"/>
        </w:rPr>
        <w:t>Ministerstvo investícií, regionálneho rozvoja a informatizácie</w:t>
      </w:r>
      <w:r w:rsidR="002C3F22" w:rsidRPr="002A5A5B">
        <w:rPr>
          <w:rFonts w:asciiTheme="minorHAnsi" w:hAnsiTheme="minorHAnsi"/>
        </w:rPr>
        <w:t xml:space="preserve"> Slovenskej republiky</w:t>
      </w:r>
    </w:p>
    <w:p w14:paraId="6142E6B1" w14:textId="3DB03E2B" w:rsidR="00D6609B" w:rsidRDefault="002B5876" w:rsidP="004310ED">
      <w:pPr>
        <w:spacing w:before="120" w:after="120" w:line="240" w:lineRule="auto"/>
        <w:ind w:left="1134"/>
        <w:contextualSpacing/>
        <w:jc w:val="both"/>
        <w:rPr>
          <w:rFonts w:asciiTheme="minorHAnsi" w:eastAsiaTheme="minorHAnsi" w:hAnsiTheme="minorHAnsi"/>
        </w:rPr>
      </w:pPr>
      <w:r>
        <w:rPr>
          <w:rFonts w:asciiTheme="minorHAnsi" w:hAnsiTheme="minorHAnsi" w:cstheme="minorHAnsi"/>
        </w:rPr>
        <w:t xml:space="preserve">sekcia </w:t>
      </w:r>
      <w:r w:rsidR="001052C2" w:rsidRPr="001052C2">
        <w:rPr>
          <w:rFonts w:asciiTheme="minorHAnsi" w:hAnsiTheme="minorHAnsi" w:cstheme="minorHAnsi"/>
        </w:rPr>
        <w:t>OP TP a iných finančných mechanizmov</w:t>
      </w:r>
      <w:r w:rsidRPr="00BC77B4" w:rsidDel="002B5876">
        <w:rPr>
          <w:rFonts w:asciiTheme="minorHAnsi" w:eastAsiaTheme="minorHAnsi" w:hAnsiTheme="minorHAnsi"/>
        </w:rPr>
        <w:t xml:space="preserve"> </w:t>
      </w:r>
    </w:p>
    <w:p w14:paraId="576738BE" w14:textId="77777777" w:rsidR="002C3F22" w:rsidRPr="002A5A5B" w:rsidRDefault="002C3F22" w:rsidP="004310ED">
      <w:pPr>
        <w:spacing w:before="120" w:after="120" w:line="240" w:lineRule="auto"/>
        <w:ind w:left="1134"/>
        <w:contextualSpacing/>
        <w:jc w:val="both"/>
        <w:rPr>
          <w:rFonts w:asciiTheme="minorHAnsi" w:hAnsiTheme="minorHAnsi"/>
        </w:rPr>
      </w:pPr>
      <w:r w:rsidRPr="002A5A5B">
        <w:rPr>
          <w:rFonts w:asciiTheme="minorHAnsi" w:hAnsiTheme="minorHAnsi"/>
        </w:rPr>
        <w:t xml:space="preserve">odbor implementácie projektov OP TP </w:t>
      </w:r>
    </w:p>
    <w:p w14:paraId="2DF8B13C" w14:textId="7F3BC6EB" w:rsidR="002C3F22" w:rsidRPr="002A5A5B" w:rsidRDefault="004310ED" w:rsidP="004310ED">
      <w:pPr>
        <w:spacing w:before="120" w:after="120" w:line="240" w:lineRule="auto"/>
        <w:ind w:left="1134"/>
        <w:contextualSpacing/>
        <w:jc w:val="both"/>
        <w:rPr>
          <w:rFonts w:asciiTheme="minorHAnsi" w:hAnsiTheme="minorHAnsi"/>
        </w:rPr>
      </w:pPr>
      <w:r>
        <w:rPr>
          <w:rFonts w:asciiTheme="minorHAnsi" w:hAnsiTheme="minorHAnsi"/>
        </w:rPr>
        <w:t>Dunajská 68</w:t>
      </w:r>
    </w:p>
    <w:p w14:paraId="38B406F7" w14:textId="2D4DDCA0" w:rsidR="002C3F22" w:rsidRPr="002A5A5B" w:rsidRDefault="007A1AD0" w:rsidP="004310ED">
      <w:pPr>
        <w:spacing w:before="120" w:after="120" w:line="240" w:lineRule="auto"/>
        <w:ind w:left="1134"/>
        <w:jc w:val="both"/>
        <w:rPr>
          <w:rFonts w:asciiTheme="minorHAnsi" w:hAnsiTheme="minorHAnsi"/>
        </w:rPr>
      </w:pPr>
      <w:r w:rsidRPr="002A5A5B">
        <w:rPr>
          <w:rFonts w:asciiTheme="minorHAnsi" w:hAnsiTheme="minorHAnsi"/>
        </w:rPr>
        <w:t xml:space="preserve">811 </w:t>
      </w:r>
      <w:r w:rsidR="004310ED" w:rsidRPr="002A5A5B">
        <w:rPr>
          <w:rFonts w:asciiTheme="minorHAnsi" w:hAnsiTheme="minorHAnsi"/>
        </w:rPr>
        <w:t>0</w:t>
      </w:r>
      <w:r w:rsidR="004310ED">
        <w:rPr>
          <w:rFonts w:asciiTheme="minorHAnsi" w:hAnsiTheme="minorHAnsi"/>
        </w:rPr>
        <w:t>8</w:t>
      </w:r>
      <w:r w:rsidR="004310ED" w:rsidRPr="002A5A5B">
        <w:rPr>
          <w:rFonts w:asciiTheme="minorHAnsi" w:hAnsiTheme="minorHAnsi"/>
        </w:rPr>
        <w:t xml:space="preserve"> </w:t>
      </w:r>
      <w:r w:rsidR="002C3F22" w:rsidRPr="002A5A5B">
        <w:rPr>
          <w:rFonts w:asciiTheme="minorHAnsi" w:hAnsiTheme="minorHAnsi"/>
        </w:rPr>
        <w:t>Bratislava</w:t>
      </w:r>
    </w:p>
    <w:p w14:paraId="6D7C0619" w14:textId="29BFBBC7" w:rsidR="00B96D5F" w:rsidRPr="002A5A5B" w:rsidRDefault="002C3F22" w:rsidP="002A5A5B">
      <w:pPr>
        <w:spacing w:before="120" w:after="120" w:line="240" w:lineRule="auto"/>
        <w:ind w:firstLine="360"/>
        <w:jc w:val="both"/>
        <w:rPr>
          <w:rFonts w:asciiTheme="minorHAnsi" w:hAnsiTheme="minorHAnsi"/>
        </w:rPr>
      </w:pPr>
      <w:r w:rsidRPr="002A5A5B">
        <w:rPr>
          <w:rFonts w:asciiTheme="minorHAnsi" w:hAnsiTheme="minorHAnsi"/>
        </w:rPr>
        <w:t>RO OP TP nie je oprávnený v zmysle v súčasnosti platných právnych prepisov obmedziť pre</w:t>
      </w:r>
      <w:r w:rsidR="009B29B6">
        <w:rPr>
          <w:rFonts w:asciiTheme="minorHAnsi" w:hAnsiTheme="minorHAnsi"/>
        </w:rPr>
        <w:t> </w:t>
      </w:r>
      <w:r w:rsidRPr="002A5A5B">
        <w:rPr>
          <w:rFonts w:asciiTheme="minorHAnsi" w:hAnsiTheme="minorHAnsi"/>
        </w:rPr>
        <w:t xml:space="preserve">žiadateľov predkladanie ŽoNFP v listinnej podobe. </w:t>
      </w:r>
    </w:p>
    <w:p w14:paraId="4A02DB27" w14:textId="1C03311F" w:rsidR="002C3F22" w:rsidRPr="002A5A5B" w:rsidRDefault="002C3F22" w:rsidP="002A5A5B">
      <w:pPr>
        <w:pStyle w:val="Odsekzoznamu"/>
        <w:numPr>
          <w:ilvl w:val="0"/>
          <w:numId w:val="35"/>
        </w:numPr>
        <w:spacing w:before="120" w:after="120"/>
        <w:contextualSpacing w:val="0"/>
        <w:jc w:val="both"/>
        <w:rPr>
          <w:rFonts w:asciiTheme="minorHAnsi" w:hAnsiTheme="minorHAnsi"/>
        </w:rPr>
      </w:pPr>
      <w:r w:rsidRPr="002A5A5B">
        <w:rPr>
          <w:rFonts w:asciiTheme="minorHAnsi" w:hAnsiTheme="minorHAnsi"/>
          <w:sz w:val="22"/>
          <w:szCs w:val="22"/>
        </w:rPr>
        <w:t xml:space="preserve">V zmysle zákona o e-Governmente môže žiadateľ </w:t>
      </w:r>
      <w:r w:rsidR="003B3765" w:rsidRPr="002A5A5B">
        <w:rPr>
          <w:rFonts w:asciiTheme="minorHAnsi" w:hAnsiTheme="minorHAnsi"/>
          <w:sz w:val="22"/>
          <w:szCs w:val="22"/>
        </w:rPr>
        <w:t xml:space="preserve">listinné </w:t>
      </w:r>
      <w:r w:rsidRPr="002A5A5B">
        <w:rPr>
          <w:rFonts w:asciiTheme="minorHAnsi" w:hAnsiTheme="minorHAnsi"/>
          <w:sz w:val="22"/>
          <w:szCs w:val="22"/>
        </w:rPr>
        <w:t xml:space="preserve">doručenie ŽoNFP nahradiť </w:t>
      </w:r>
      <w:r w:rsidRPr="002A5A5B">
        <w:rPr>
          <w:rFonts w:asciiTheme="minorHAnsi" w:hAnsiTheme="minorHAnsi"/>
          <w:b/>
          <w:sz w:val="22"/>
          <w:szCs w:val="22"/>
        </w:rPr>
        <w:t>elektronickým doručením prostredníctvom Ústredného portálu verejnej správy</w:t>
      </w:r>
      <w:r w:rsidRPr="002A5A5B">
        <w:rPr>
          <w:rFonts w:asciiTheme="minorHAnsi" w:hAnsiTheme="minorHAnsi"/>
          <w:sz w:val="22"/>
          <w:szCs w:val="22"/>
        </w:rPr>
        <w:t xml:space="preserve"> (</w:t>
      </w:r>
      <w:r w:rsidR="00365F99" w:rsidRPr="002A5A5B">
        <w:rPr>
          <w:rFonts w:asciiTheme="minorHAnsi" w:hAnsiTheme="minorHAnsi"/>
          <w:sz w:val="22"/>
          <w:szCs w:val="22"/>
        </w:rPr>
        <w:t xml:space="preserve">ďalej aj „ÚPVS“) </w:t>
      </w:r>
      <w:r w:rsidRPr="002A5A5B">
        <w:rPr>
          <w:rFonts w:asciiTheme="minorHAnsi" w:hAnsiTheme="minorHAnsi"/>
          <w:sz w:val="22"/>
          <w:szCs w:val="22"/>
        </w:rPr>
        <w:t xml:space="preserve">do elektronickej schránky </w:t>
      </w:r>
      <w:r w:rsidR="002B5876">
        <w:rPr>
          <w:rFonts w:asciiTheme="minorHAnsi" w:hAnsiTheme="minorHAnsi"/>
          <w:sz w:val="22"/>
          <w:szCs w:val="22"/>
        </w:rPr>
        <w:t xml:space="preserve">MIRRI SR - </w:t>
      </w:r>
      <w:r w:rsidRPr="002A5A5B">
        <w:rPr>
          <w:rFonts w:asciiTheme="minorHAnsi" w:hAnsiTheme="minorHAnsi"/>
          <w:sz w:val="22"/>
          <w:szCs w:val="22"/>
        </w:rPr>
        <w:t>RO OP TP (</w:t>
      </w:r>
      <w:r w:rsidR="00365F99" w:rsidRPr="002A5A5B">
        <w:rPr>
          <w:rFonts w:asciiTheme="minorHAnsi" w:hAnsiTheme="minorHAnsi"/>
          <w:sz w:val="22"/>
          <w:szCs w:val="22"/>
        </w:rPr>
        <w:t xml:space="preserve">ÚPVS na adrese </w:t>
      </w:r>
      <w:hyperlink r:id="rId9" w:history="1">
        <w:r w:rsidR="00365F99" w:rsidRPr="002A5A5B">
          <w:rPr>
            <w:rStyle w:val="Hypertextovprepojenie"/>
            <w:rFonts w:asciiTheme="minorHAnsi" w:hAnsiTheme="minorHAnsi"/>
            <w:sz w:val="22"/>
            <w:szCs w:val="22"/>
          </w:rPr>
          <w:t>www.slovensko.sk</w:t>
        </w:r>
      </w:hyperlink>
      <w:r w:rsidR="00365F99" w:rsidRPr="002A5A5B">
        <w:rPr>
          <w:rFonts w:asciiTheme="minorHAnsi" w:hAnsiTheme="minorHAnsi"/>
          <w:sz w:val="22"/>
          <w:szCs w:val="22"/>
        </w:rPr>
        <w:t xml:space="preserve">, </w:t>
      </w:r>
      <w:r w:rsidRPr="002A5A5B">
        <w:rPr>
          <w:rFonts w:asciiTheme="minorHAnsi" w:hAnsiTheme="minorHAnsi"/>
          <w:sz w:val="22"/>
          <w:szCs w:val="22"/>
        </w:rPr>
        <w:t xml:space="preserve">špeciálna služba </w:t>
      </w:r>
      <w:r w:rsidR="002B5876">
        <w:rPr>
          <w:rFonts w:asciiTheme="minorHAnsi" w:hAnsiTheme="minorHAnsi"/>
          <w:sz w:val="22"/>
          <w:szCs w:val="22"/>
        </w:rPr>
        <w:t>MIRRI</w:t>
      </w:r>
      <w:r w:rsidR="002B5876" w:rsidRPr="002A5A5B">
        <w:rPr>
          <w:rFonts w:asciiTheme="minorHAnsi" w:hAnsiTheme="minorHAnsi"/>
          <w:sz w:val="22"/>
          <w:szCs w:val="22"/>
        </w:rPr>
        <w:t xml:space="preserve"> </w:t>
      </w:r>
      <w:r w:rsidRPr="002A5A5B">
        <w:rPr>
          <w:rFonts w:asciiTheme="minorHAnsi" w:hAnsiTheme="minorHAnsi"/>
          <w:sz w:val="22"/>
          <w:szCs w:val="22"/>
        </w:rPr>
        <w:t>SR zriadená pre takéto podanie,</w:t>
      </w:r>
      <w:r w:rsidR="00365F99" w:rsidRPr="002A5A5B">
        <w:rPr>
          <w:rFonts w:asciiTheme="minorHAnsi" w:hAnsiTheme="minorHAnsi"/>
          <w:sz w:val="22"/>
          <w:szCs w:val="22"/>
        </w:rPr>
        <w:t xml:space="preserve"> „</w:t>
      </w:r>
      <w:r w:rsidR="00365F99" w:rsidRPr="002A5A5B">
        <w:rPr>
          <w:rFonts w:asciiTheme="minorHAnsi" w:hAnsiTheme="minorHAnsi"/>
          <w:b/>
          <w:sz w:val="22"/>
          <w:szCs w:val="22"/>
        </w:rPr>
        <w:t>Podanie na RO OP TP - dokumenty k projektom</w:t>
      </w:r>
      <w:r w:rsidR="00365F99" w:rsidRPr="002A5A5B">
        <w:rPr>
          <w:rFonts w:asciiTheme="minorHAnsi" w:hAnsiTheme="minorHAnsi"/>
          <w:sz w:val="22"/>
          <w:szCs w:val="22"/>
        </w:rPr>
        <w:t>“</w:t>
      </w:r>
      <w:r w:rsidRPr="002A5A5B">
        <w:rPr>
          <w:rFonts w:asciiTheme="minorHAnsi" w:hAnsiTheme="minorHAnsi"/>
          <w:sz w:val="22"/>
          <w:szCs w:val="22"/>
        </w:rPr>
        <w:t>).</w:t>
      </w:r>
    </w:p>
    <w:p w14:paraId="6A9E3A90" w14:textId="447718EC" w:rsidR="002C3F22" w:rsidRPr="007B6AB7" w:rsidRDefault="002C3F22" w:rsidP="002A5A5B">
      <w:pPr>
        <w:spacing w:before="120" w:after="120" w:line="240" w:lineRule="auto"/>
        <w:ind w:left="658" w:firstLine="24"/>
        <w:jc w:val="both"/>
        <w:rPr>
          <w:rFonts w:asciiTheme="minorHAnsi" w:hAnsiTheme="minorHAnsi"/>
        </w:rPr>
      </w:pPr>
      <w:r w:rsidRPr="000E1C22">
        <w:rPr>
          <w:rFonts w:asciiTheme="minorHAnsi" w:hAnsiTheme="minorHAnsi"/>
        </w:rPr>
        <w:t xml:space="preserve">Žiadateľ postupuje pri predložení ŽoNFP do elektronickej schránky RO OP TP </w:t>
      </w:r>
      <w:r w:rsidR="00365F99" w:rsidRPr="00D25991">
        <w:rPr>
          <w:rFonts w:asciiTheme="minorHAnsi" w:hAnsiTheme="minorHAnsi"/>
        </w:rPr>
        <w:t>jedným z nasledovných spôsobov</w:t>
      </w:r>
      <w:r w:rsidRPr="007B6AB7">
        <w:rPr>
          <w:rFonts w:asciiTheme="minorHAnsi" w:hAnsiTheme="minorHAnsi"/>
        </w:rPr>
        <w:t>:</w:t>
      </w:r>
    </w:p>
    <w:p w14:paraId="53398685" w14:textId="626EE75C" w:rsidR="002C3F22" w:rsidRPr="007B6AB7" w:rsidRDefault="002C3F22" w:rsidP="00770B98">
      <w:pPr>
        <w:pStyle w:val="SRKNorm"/>
        <w:numPr>
          <w:ilvl w:val="0"/>
          <w:numId w:val="33"/>
        </w:numPr>
        <w:spacing w:before="120" w:after="120"/>
        <w:ind w:left="709" w:hanging="357"/>
        <w:contextualSpacing w:val="0"/>
        <w:rPr>
          <w:rFonts w:asciiTheme="minorHAnsi" w:hAnsiTheme="minorHAnsi"/>
          <w:sz w:val="22"/>
          <w:szCs w:val="22"/>
        </w:rPr>
      </w:pPr>
      <w:r w:rsidRPr="007B6AB7">
        <w:rPr>
          <w:rFonts w:asciiTheme="minorHAnsi" w:hAnsiTheme="minorHAnsi"/>
          <w:sz w:val="22"/>
          <w:szCs w:val="22"/>
        </w:rPr>
        <w:t>žiadateľ odošle žiadosť o NFP, vrátane príloh</w:t>
      </w:r>
      <w:r w:rsidR="002B65B5" w:rsidRPr="007B6AB7">
        <w:rPr>
          <w:rFonts w:asciiTheme="minorHAnsi" w:hAnsiTheme="minorHAnsi"/>
          <w:sz w:val="22"/>
          <w:szCs w:val="22"/>
        </w:rPr>
        <w:t>,</w:t>
      </w:r>
      <w:r w:rsidRPr="007B6AB7">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2B65B5" w:rsidRPr="007B6AB7">
        <w:rPr>
          <w:rFonts w:asciiTheme="minorHAnsi" w:hAnsiTheme="minorHAnsi"/>
          <w:sz w:val="22"/>
          <w:szCs w:val="22"/>
        </w:rPr>
        <w:t xml:space="preserve">ho </w:t>
      </w:r>
      <w:r w:rsidR="00F1718A">
        <w:rPr>
          <w:rFonts w:asciiTheme="minorHAnsi" w:hAnsiTheme="minorHAnsi"/>
          <w:sz w:val="22"/>
          <w:szCs w:val="22"/>
        </w:rPr>
        <w:t xml:space="preserve">bez príloh </w:t>
      </w:r>
      <w:r w:rsidRPr="007B6AB7">
        <w:rPr>
          <w:rFonts w:asciiTheme="minorHAnsi" w:hAnsiTheme="minorHAnsi"/>
          <w:sz w:val="22"/>
          <w:szCs w:val="22"/>
        </w:rPr>
        <w:t>do elektronickej schránky RO OP TP;</w:t>
      </w:r>
    </w:p>
    <w:p w14:paraId="60EA7ED8" w14:textId="38031F16" w:rsidR="002C3F22" w:rsidRPr="00D25991"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lastRenderedPageBreak/>
        <w:t xml:space="preserve">žiadateľ autorizuje a odošle ŽoNFP </w:t>
      </w:r>
      <w:r w:rsidR="00F1718A">
        <w:rPr>
          <w:rFonts w:asciiTheme="minorHAnsi" w:hAnsiTheme="minorHAnsi"/>
          <w:sz w:val="22"/>
          <w:szCs w:val="22"/>
        </w:rPr>
        <w:t xml:space="preserve">bez príloh </w:t>
      </w:r>
      <w:r w:rsidRPr="007B6AB7">
        <w:rPr>
          <w:rFonts w:asciiTheme="minorHAnsi" w:hAnsiTheme="minorHAnsi"/>
          <w:sz w:val="22"/>
          <w:szCs w:val="22"/>
        </w:rPr>
        <w:t xml:space="preserve">priamo z prostredia ITMS2014+ (podrobnejšie informácie </w:t>
      </w:r>
      <w:r w:rsidR="00EB04AF" w:rsidRPr="007B6AB7">
        <w:rPr>
          <w:rFonts w:asciiTheme="minorHAnsi" w:hAnsiTheme="minorHAnsi"/>
          <w:sz w:val="22"/>
          <w:szCs w:val="22"/>
        </w:rPr>
        <w:t xml:space="preserve"> žiadateľ nájde </w:t>
      </w:r>
      <w:r w:rsidRPr="007B6AB7">
        <w:rPr>
          <w:rFonts w:asciiTheme="minorHAnsi" w:hAnsiTheme="minorHAnsi"/>
          <w:sz w:val="22"/>
          <w:szCs w:val="22"/>
        </w:rPr>
        <w:t xml:space="preserve">na webovom sídle </w:t>
      </w:r>
      <w:hyperlink r:id="rId10" w:history="1">
        <w:r w:rsidR="00EB04AF" w:rsidRPr="002A5A5B">
          <w:rPr>
            <w:rFonts w:asciiTheme="minorHAnsi" w:hAnsiTheme="minorHAnsi"/>
            <w:sz w:val="22"/>
            <w:szCs w:val="22"/>
          </w:rPr>
          <w:t>www.itms2014</w:t>
        </w:r>
      </w:hyperlink>
      <w:r w:rsidR="00EB04AF" w:rsidRPr="002A5A5B">
        <w:rPr>
          <w:rFonts w:asciiTheme="minorHAnsi" w:hAnsiTheme="minorHAnsi"/>
          <w:sz w:val="22"/>
          <w:szCs w:val="22"/>
        </w:rPr>
        <w:t>+</w:t>
      </w:r>
      <w:r w:rsidR="000E1C22">
        <w:rPr>
          <w:rFonts w:asciiTheme="minorHAnsi" w:hAnsiTheme="minorHAnsi"/>
          <w:sz w:val="22"/>
          <w:szCs w:val="22"/>
        </w:rPr>
        <w:t xml:space="preserve"> </w:t>
      </w:r>
      <w:r w:rsidR="00EB04AF" w:rsidRPr="002A5A5B">
        <w:rPr>
          <w:rFonts w:asciiTheme="minorHAnsi" w:hAnsiTheme="minorHAnsi"/>
          <w:sz w:val="22"/>
          <w:szCs w:val="22"/>
        </w:rPr>
        <w:t>(</w:t>
      </w:r>
      <w:hyperlink r:id="rId11" w:history="1">
        <w:r w:rsidR="000E1C22" w:rsidRPr="002A5A5B">
          <w:rPr>
            <w:rStyle w:val="Hypertextovprepojenie"/>
            <w:rFonts w:asciiTheme="minorHAnsi" w:hAnsiTheme="minorHAnsi"/>
            <w:sz w:val="22"/>
            <w:szCs w:val="22"/>
          </w:rPr>
          <w:t>https://www.itms2014.sk/aktuality/aktualita?id=3177b6ce-fe6d-40a4-b9b2-d8fbb2e439f8</w:t>
        </w:r>
      </w:hyperlink>
      <w:r w:rsidRPr="00D25991">
        <w:rPr>
          <w:rFonts w:asciiTheme="minorHAnsi" w:hAnsiTheme="minorHAnsi"/>
          <w:sz w:val="22"/>
          <w:szCs w:val="22"/>
        </w:rPr>
        <w:t xml:space="preserve">). </w:t>
      </w:r>
    </w:p>
    <w:p w14:paraId="6EE6D598" w14:textId="41802404" w:rsidR="002C3F22" w:rsidRPr="007B6AB7" w:rsidRDefault="007B4BDB" w:rsidP="002A5A5B">
      <w:pPr>
        <w:pStyle w:val="SRKNorm"/>
        <w:numPr>
          <w:ilvl w:val="0"/>
          <w:numId w:val="0"/>
        </w:numPr>
        <w:spacing w:before="120" w:after="120"/>
        <w:ind w:firstLine="348"/>
        <w:contextualSpacing w:val="0"/>
        <w:rPr>
          <w:rFonts w:asciiTheme="minorHAnsi" w:hAnsiTheme="minorHAnsi"/>
          <w:sz w:val="22"/>
          <w:szCs w:val="22"/>
        </w:rPr>
      </w:pPr>
      <w:r w:rsidRPr="002A5A5B">
        <w:rPr>
          <w:rFonts w:asciiTheme="minorHAnsi" w:hAnsiTheme="minorHAnsi"/>
          <w:sz w:val="22"/>
          <w:szCs w:val="22"/>
        </w:rPr>
        <w:t>V prípade</w:t>
      </w:r>
      <w:r w:rsidRPr="002A5A5B">
        <w:rPr>
          <w:rFonts w:asciiTheme="minorHAnsi" w:hAnsiTheme="minorHAnsi"/>
          <w:b/>
          <w:sz w:val="22"/>
          <w:szCs w:val="22"/>
        </w:rPr>
        <w:t xml:space="preserve"> </w:t>
      </w:r>
      <w:r w:rsidRPr="002A5A5B">
        <w:rPr>
          <w:rFonts w:asciiTheme="minorHAnsi" w:hAnsiTheme="minorHAnsi"/>
          <w:sz w:val="22"/>
          <w:szCs w:val="22"/>
        </w:rPr>
        <w:t xml:space="preserve">elektronického doručenia žiadosti o NFP prostredníctvom </w:t>
      </w:r>
      <w:r w:rsidR="000E1C22" w:rsidRPr="002A5A5B">
        <w:rPr>
          <w:rFonts w:asciiTheme="minorHAnsi" w:hAnsiTheme="minorHAnsi"/>
        </w:rPr>
        <w:t>ÚPVS</w:t>
      </w:r>
      <w:r w:rsidRPr="002A5A5B">
        <w:rPr>
          <w:rFonts w:asciiTheme="minorHAnsi" w:hAnsiTheme="minorHAnsi"/>
          <w:sz w:val="22"/>
          <w:szCs w:val="22"/>
        </w:rPr>
        <w:t xml:space="preserve"> žiadateľ povinné prílohy k ŽoNFP iba vloží do ITMS2014+, nezasiela ich do elektronickej schránky RO OP TP. </w:t>
      </w:r>
      <w:r w:rsidR="002C3F22" w:rsidRPr="00EF499E">
        <w:rPr>
          <w:rFonts w:asciiTheme="minorHAnsi" w:hAnsiTheme="minorHAnsi"/>
          <w:sz w:val="22"/>
          <w:szCs w:val="22"/>
        </w:rPr>
        <w:t xml:space="preserve">V  prípade prílohy </w:t>
      </w:r>
      <w:r w:rsidR="008B3246" w:rsidRPr="00EF499E">
        <w:rPr>
          <w:rFonts w:asciiTheme="minorHAnsi" w:hAnsiTheme="minorHAnsi"/>
          <w:sz w:val="22"/>
          <w:szCs w:val="22"/>
        </w:rPr>
        <w:t>Splnomocneni</w:t>
      </w:r>
      <w:r w:rsidR="008B3246">
        <w:rPr>
          <w:rFonts w:asciiTheme="minorHAnsi" w:hAnsiTheme="minorHAnsi"/>
          <w:sz w:val="22"/>
          <w:szCs w:val="22"/>
        </w:rPr>
        <w:t>e</w:t>
      </w:r>
      <w:r w:rsidR="008B3246" w:rsidRPr="00EF499E">
        <w:rPr>
          <w:rFonts w:asciiTheme="minorHAnsi" w:hAnsiTheme="minorHAnsi"/>
          <w:sz w:val="22"/>
          <w:szCs w:val="22"/>
        </w:rPr>
        <w:t xml:space="preserve"> </w:t>
      </w:r>
      <w:r w:rsidR="002C3F22" w:rsidRPr="00EF499E">
        <w:rPr>
          <w:rFonts w:asciiTheme="minorHAnsi" w:hAnsiTheme="minorHAnsi"/>
          <w:sz w:val="22"/>
          <w:szCs w:val="22"/>
        </w:rPr>
        <w:t xml:space="preserve">osoby splnomocnenej zastupovať žiadateľa v konaní o ŽoNFP je potrebné </w:t>
      </w:r>
      <w:r w:rsidR="005C3481" w:rsidRPr="002A5A5B">
        <w:rPr>
          <w:rFonts w:asciiTheme="minorHAnsi" w:hAnsiTheme="minorHAnsi"/>
          <w:sz w:val="22"/>
          <w:szCs w:val="22"/>
        </w:rPr>
        <w:t>vložiť do</w:t>
      </w:r>
      <w:r w:rsidR="009B29B6">
        <w:rPr>
          <w:rFonts w:asciiTheme="minorHAnsi" w:hAnsiTheme="minorHAnsi"/>
          <w:sz w:val="22"/>
          <w:szCs w:val="22"/>
        </w:rPr>
        <w:t> </w:t>
      </w:r>
      <w:r w:rsidR="005C3481" w:rsidRPr="002A5A5B">
        <w:rPr>
          <w:rFonts w:asciiTheme="minorHAnsi" w:hAnsiTheme="minorHAnsi"/>
          <w:sz w:val="22"/>
          <w:szCs w:val="22"/>
        </w:rPr>
        <w:t>ITMS2014+ elektronicky autorizovanú prílohu. Ak nie je možné túto prílohu autorizovať, žiadateľ vloží do ITMS2014+ s</w:t>
      </w:r>
      <w:r w:rsidR="00D70648" w:rsidRPr="002A5A5B">
        <w:rPr>
          <w:rFonts w:asciiTheme="minorHAnsi" w:hAnsiTheme="minorHAnsi"/>
          <w:sz w:val="22"/>
          <w:szCs w:val="22"/>
        </w:rPr>
        <w:t>ke</w:t>
      </w:r>
      <w:r w:rsidR="005C3481" w:rsidRPr="002A5A5B">
        <w:rPr>
          <w:rFonts w:asciiTheme="minorHAnsi" w:hAnsiTheme="minorHAnsi"/>
          <w:sz w:val="22"/>
          <w:szCs w:val="22"/>
        </w:rPr>
        <w:t>n prílohy a zároveň doručí originál prílohy na RO OP TP v listinnej podobe a to najneskôr do troch pracovných dní od odoslania ŽoNFP do elektronickej schránky RO OP TP.</w:t>
      </w:r>
    </w:p>
    <w:p w14:paraId="289D21E7" w14:textId="0EC11614" w:rsidR="002C3F22" w:rsidRPr="007B6AB7" w:rsidRDefault="002C3F22" w:rsidP="002A5A5B">
      <w:pPr>
        <w:pStyle w:val="SRKNorm"/>
        <w:numPr>
          <w:ilvl w:val="0"/>
          <w:numId w:val="0"/>
        </w:numPr>
        <w:spacing w:before="120" w:after="120"/>
        <w:ind w:firstLine="348"/>
        <w:contextualSpacing w:val="0"/>
        <w:rPr>
          <w:rFonts w:asciiTheme="minorHAnsi" w:hAnsiTheme="minorHAnsi"/>
          <w:sz w:val="22"/>
          <w:szCs w:val="22"/>
        </w:rPr>
      </w:pPr>
      <w:r w:rsidRPr="007B6AB7">
        <w:rPr>
          <w:rFonts w:asciiTheme="minorHAnsi" w:hAnsiTheme="minorHAnsi"/>
          <w:sz w:val="22"/>
          <w:szCs w:val="22"/>
        </w:rPr>
        <w:t xml:space="preserve">V prípade, ak žiadateľ predloží ŽoNFP </w:t>
      </w:r>
      <w:r w:rsidR="004304F6">
        <w:rPr>
          <w:rFonts w:asciiTheme="minorHAnsi" w:hAnsiTheme="minorHAnsi"/>
          <w:sz w:val="22"/>
          <w:szCs w:val="22"/>
        </w:rPr>
        <w:t xml:space="preserve">bez príloh </w:t>
      </w:r>
      <w:r w:rsidRPr="00D25991">
        <w:rPr>
          <w:rFonts w:asciiTheme="minorHAnsi" w:hAnsiTheme="minorHAnsi"/>
          <w:sz w:val="22"/>
          <w:szCs w:val="22"/>
        </w:rPr>
        <w:t>elektronickým spôsobom a m</w:t>
      </w:r>
      <w:r w:rsidRPr="007B6AB7">
        <w:rPr>
          <w:rFonts w:asciiTheme="minorHAnsi" w:hAnsiTheme="minorHAnsi"/>
          <w:sz w:val="22"/>
          <w:szCs w:val="22"/>
        </w:rPr>
        <w:t>á aktivovanú elektronickú schránku, RO OP TP je povinný doručovať všetky rozhodnutia, vydané v konaní o ŽoNFP elektronicky, v súlade so zákonom o e-Governmente.</w:t>
      </w:r>
    </w:p>
    <w:p w14:paraId="0AB70930" w14:textId="2DD1A9BB"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vrátane príloh je predložená </w:t>
      </w:r>
      <w:r w:rsidRPr="007B6AB7">
        <w:rPr>
          <w:rFonts w:asciiTheme="minorHAnsi" w:hAnsiTheme="minorHAnsi" w:cs="Times New Roman"/>
          <w:b/>
          <w:sz w:val="22"/>
          <w:szCs w:val="22"/>
        </w:rPr>
        <w:t>riadne</w:t>
      </w:r>
      <w:r w:rsidRPr="007B6AB7">
        <w:rPr>
          <w:rFonts w:asciiTheme="minorHAnsi" w:hAnsiTheme="minorHAnsi" w:cs="Times New Roman"/>
          <w:sz w:val="22"/>
          <w:szCs w:val="22"/>
        </w:rPr>
        <w:t xml:space="preserve">, ak sú formulár žiadosti o NFP a prílohy vyplnené </w:t>
      </w:r>
      <w:r w:rsidR="004304F6" w:rsidRPr="00A21A93">
        <w:rPr>
          <w:rFonts w:asciiTheme="minorHAnsi" w:hAnsiTheme="minorHAnsi" w:cstheme="minorHAnsi"/>
          <w:sz w:val="22"/>
          <w:szCs w:val="22"/>
        </w:rPr>
        <w:t xml:space="preserve">v súlade s popismi vo vzoroch (prílohy k vyzvaniu) </w:t>
      </w:r>
      <w:r w:rsidRPr="00EF499E">
        <w:rPr>
          <w:rFonts w:asciiTheme="minorHAnsi" w:hAnsiTheme="minorHAnsi" w:cs="Times New Roman"/>
          <w:sz w:val="22"/>
          <w:szCs w:val="22"/>
        </w:rPr>
        <w:t>na počítači v slovenskom jazyku, resp. v prípade príloh</w:t>
      </w:r>
      <w:r w:rsidRPr="007B6AB7">
        <w:rPr>
          <w:rFonts w:asciiTheme="minorHAnsi" w:hAnsiTheme="minorHAnsi" w:cs="Times New Roman"/>
          <w:sz w:val="22"/>
          <w:szCs w:val="22"/>
        </w:rPr>
        <w:t xml:space="preserve">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2AE82412" w14:textId="4FFE33C8"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je doručená </w:t>
      </w:r>
      <w:r w:rsidRPr="007B6AB7">
        <w:rPr>
          <w:rFonts w:asciiTheme="minorHAnsi" w:hAnsiTheme="minorHAnsi" w:cs="Times New Roman"/>
          <w:b/>
          <w:sz w:val="22"/>
          <w:szCs w:val="22"/>
        </w:rPr>
        <w:t>včas</w:t>
      </w:r>
      <w:r w:rsidRPr="007B6AB7">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w:t>
      </w:r>
      <w:r w:rsidR="002B5876">
        <w:rPr>
          <w:rFonts w:asciiTheme="minorHAnsi" w:hAnsiTheme="minorHAnsi" w:cs="Times New Roman"/>
          <w:sz w:val="22"/>
          <w:szCs w:val="22"/>
        </w:rPr>
        <w:t>MIRRI</w:t>
      </w:r>
      <w:r w:rsidR="002B5876" w:rsidRPr="007B6AB7">
        <w:rPr>
          <w:rFonts w:asciiTheme="minorHAnsi" w:hAnsiTheme="minorHAnsi" w:cs="Times New Roman"/>
          <w:sz w:val="22"/>
          <w:szCs w:val="22"/>
        </w:rPr>
        <w:t xml:space="preserve"> </w:t>
      </w:r>
      <w:r w:rsidRPr="007B6AB7">
        <w:rPr>
          <w:rFonts w:asciiTheme="minorHAnsi" w:hAnsiTheme="minorHAnsi" w:cs="Times New Roman"/>
          <w:sz w:val="22"/>
          <w:szCs w:val="22"/>
        </w:rPr>
        <w:t xml:space="preserve">SR alebo RO OP TP alebo odovzdaná na poštovú, resp. inú prepravu (napr. zaslanie prostredníctvom kuriéra). Za dátum doručenia žiadosti sa považuje: </w:t>
      </w:r>
    </w:p>
    <w:p w14:paraId="26BC91C5" w14:textId="66156BC7"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osobného doručenia deň jej fyzického doručenia v </w:t>
      </w:r>
      <w:r w:rsidR="00332D46" w:rsidRPr="007B6AB7">
        <w:rPr>
          <w:rFonts w:asciiTheme="minorHAnsi" w:hAnsiTheme="minorHAnsi"/>
          <w:sz w:val="22"/>
          <w:szCs w:val="22"/>
        </w:rPr>
        <w:t xml:space="preserve">listinnej podobe </w:t>
      </w:r>
      <w:r w:rsidRPr="007B6AB7">
        <w:rPr>
          <w:rFonts w:asciiTheme="minorHAnsi" w:hAnsiTheme="minorHAnsi"/>
          <w:sz w:val="22"/>
          <w:szCs w:val="22"/>
        </w:rPr>
        <w:t xml:space="preserve"> na adresu </w:t>
      </w:r>
      <w:r w:rsidR="002B5876">
        <w:rPr>
          <w:rFonts w:asciiTheme="minorHAnsi" w:hAnsiTheme="minorHAnsi"/>
          <w:sz w:val="22"/>
          <w:szCs w:val="22"/>
        </w:rPr>
        <w:t>MIRRI</w:t>
      </w:r>
      <w:r w:rsidR="002B5876" w:rsidRPr="007B6AB7">
        <w:rPr>
          <w:rFonts w:asciiTheme="minorHAnsi" w:hAnsiTheme="minorHAnsi"/>
          <w:sz w:val="22"/>
          <w:szCs w:val="22"/>
        </w:rPr>
        <w:t xml:space="preserve"> </w:t>
      </w:r>
      <w:r w:rsidRPr="007B6AB7">
        <w:rPr>
          <w:rFonts w:asciiTheme="minorHAnsi" w:hAnsiTheme="minorHAnsi"/>
          <w:sz w:val="22"/>
          <w:szCs w:val="22"/>
        </w:rPr>
        <w:t xml:space="preserve">SR alebo RO OP TP uvedenú vyššie; </w:t>
      </w:r>
    </w:p>
    <w:p w14:paraId="2B30F421" w14:textId="77777777"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v prípade zaslania poštou alebo kuriérom deň odovzdania žiadosti na takúto prepravu</w:t>
      </w:r>
      <w:r w:rsidR="009E5E28" w:rsidRPr="007B6AB7">
        <w:rPr>
          <w:rFonts w:asciiTheme="minorHAnsi" w:hAnsiTheme="minorHAnsi"/>
          <w:sz w:val="22"/>
          <w:szCs w:val="22"/>
        </w:rPr>
        <w:t>;</w:t>
      </w:r>
    </w:p>
    <w:p w14:paraId="10126D5C" w14:textId="5E9B3049"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elektronického doručenia do elektronickej schránky RO OP TP dátum </w:t>
      </w:r>
      <w:r w:rsidR="009E5E28" w:rsidRPr="007B6AB7">
        <w:rPr>
          <w:rFonts w:asciiTheme="minorHAnsi" w:hAnsiTheme="minorHAnsi"/>
          <w:sz w:val="22"/>
          <w:szCs w:val="22"/>
        </w:rPr>
        <w:t xml:space="preserve">odoslania </w:t>
      </w:r>
      <w:r w:rsidRPr="007B6AB7">
        <w:rPr>
          <w:rFonts w:asciiTheme="minorHAnsi" w:hAnsiTheme="minorHAnsi"/>
          <w:sz w:val="22"/>
          <w:szCs w:val="22"/>
        </w:rPr>
        <w:t xml:space="preserve">ŽoNFP do elektronickej schránky RO OP TP. </w:t>
      </w:r>
    </w:p>
    <w:p w14:paraId="6CF637EF" w14:textId="533AA755" w:rsidR="002C3F22" w:rsidRPr="007B6AB7" w:rsidRDefault="004304F6" w:rsidP="002A5A5B">
      <w:pPr>
        <w:pStyle w:val="Default"/>
        <w:spacing w:before="120" w:after="120"/>
        <w:ind w:firstLine="348"/>
        <w:jc w:val="both"/>
        <w:rPr>
          <w:rFonts w:asciiTheme="minorHAnsi" w:hAnsiTheme="minorHAnsi" w:cs="Times New Roman"/>
          <w:sz w:val="22"/>
          <w:szCs w:val="22"/>
        </w:rPr>
      </w:pPr>
      <w:r w:rsidRPr="00485D9C">
        <w:rPr>
          <w:rFonts w:asciiTheme="minorHAnsi" w:hAnsiTheme="minorHAnsi" w:cstheme="minorHAnsi"/>
          <w:sz w:val="22"/>
          <w:szCs w:val="22"/>
        </w:rPr>
        <w:t xml:space="preserve">V prípade, ak na základe overenia </w:t>
      </w:r>
      <w:r w:rsidR="00070F15">
        <w:rPr>
          <w:rFonts w:asciiTheme="minorHAnsi" w:hAnsiTheme="minorHAnsi" w:cstheme="minorHAnsi"/>
          <w:sz w:val="22"/>
          <w:szCs w:val="22"/>
        </w:rPr>
        <w:t xml:space="preserve">splnenia podmienok doručenia </w:t>
      </w:r>
      <w:r w:rsidRPr="00485D9C">
        <w:rPr>
          <w:rFonts w:asciiTheme="minorHAnsi" w:hAnsiTheme="minorHAnsi" w:cstheme="minorHAnsi"/>
          <w:sz w:val="22"/>
          <w:szCs w:val="22"/>
        </w:rPr>
        <w:t xml:space="preserve">ŽoNFP a jej príloh </w:t>
      </w:r>
      <w:r w:rsidR="00070F15">
        <w:rPr>
          <w:rFonts w:asciiTheme="minorHAnsi" w:hAnsiTheme="minorHAnsi" w:cstheme="minorHAnsi"/>
          <w:sz w:val="22"/>
          <w:szCs w:val="22"/>
        </w:rPr>
        <w:t xml:space="preserve">riadne, včas a v 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stupuje v zmysle kapitoly 3.</w:t>
      </w:r>
      <w:r w:rsidR="009B29B6">
        <w:rPr>
          <w:rFonts w:asciiTheme="minorHAnsi" w:hAnsiTheme="minorHAnsi" w:cstheme="minorHAnsi"/>
          <w:sz w:val="22"/>
          <w:szCs w:val="22"/>
        </w:rPr>
        <w:t> </w:t>
      </w:r>
      <w:r w:rsidRPr="00485D9C">
        <w:rPr>
          <w:rFonts w:asciiTheme="minorHAnsi" w:hAnsiTheme="minorHAnsi" w:cstheme="minorHAnsi"/>
          <w:sz w:val="22"/>
          <w:szCs w:val="22"/>
        </w:rPr>
        <w:t xml:space="preserve">Overovanie podmienok poskytnutia príspevku a ďalšie informácie k vyzvaniu, Schvaľovanie ŽoNFP. </w:t>
      </w:r>
      <w:r w:rsidR="002C3F22" w:rsidRPr="007B6AB7">
        <w:rPr>
          <w:rFonts w:asciiTheme="minorHAnsi" w:hAnsiTheme="minorHAnsi" w:cs="Times New Roman"/>
          <w:sz w:val="22"/>
          <w:szCs w:val="22"/>
        </w:rPr>
        <w:t xml:space="preserve">V prípade, ak žiadateľ nepredloží žiadosť o NFP riadne, včas alebo v určenej forme, </w:t>
      </w:r>
      <w:r w:rsidR="00796A92" w:rsidRPr="007B6AB7">
        <w:rPr>
          <w:rFonts w:asciiTheme="minorHAnsi" w:hAnsiTheme="minorHAnsi" w:cs="Times New Roman"/>
          <w:sz w:val="22"/>
          <w:szCs w:val="22"/>
        </w:rPr>
        <w:t>RO OP TP</w:t>
      </w:r>
      <w:r w:rsidR="002C3F22" w:rsidRPr="007B6AB7">
        <w:rPr>
          <w:rFonts w:asciiTheme="minorHAnsi" w:hAnsiTheme="minorHAnsi" w:cs="Times New Roman"/>
          <w:sz w:val="22"/>
          <w:szCs w:val="22"/>
        </w:rPr>
        <w:t xml:space="preserve"> zastaví konanie vydaním rozhodnutia o zastavení konania o žiadosti o NFP. </w:t>
      </w:r>
    </w:p>
    <w:p w14:paraId="3CCCB40D" w14:textId="77777777" w:rsidR="002C3F22" w:rsidRPr="002A5A5B" w:rsidRDefault="002C3F22" w:rsidP="002A5A5B">
      <w:pPr>
        <w:spacing w:before="120" w:after="120" w:line="240" w:lineRule="auto"/>
        <w:ind w:firstLine="348"/>
        <w:rPr>
          <w:rFonts w:asciiTheme="minorHAnsi" w:hAnsiTheme="minorHAnsi"/>
          <w:lang w:eastAsia="sk-SK"/>
        </w:rPr>
      </w:pPr>
      <w:r w:rsidRPr="007B6AB7">
        <w:rPr>
          <w:rFonts w:asciiTheme="minorHAnsi" w:hAnsiTheme="minorHAnsi"/>
        </w:rPr>
        <w:t>V prípade, že žiadosť o NFP podpisuje v mene štatutára splnomocnená osoba, je žiadateľ povinný predložiť spolu so žiadosťou o NFP aj splnomocnenie na tento úkon.</w:t>
      </w:r>
    </w:p>
    <w:p w14:paraId="142423AD" w14:textId="533F9CCA" w:rsidR="003C2776" w:rsidRDefault="0062456D" w:rsidP="002A5A5B">
      <w:pPr>
        <w:spacing w:before="120" w:after="120" w:line="240" w:lineRule="auto"/>
        <w:ind w:firstLine="348"/>
        <w:jc w:val="both"/>
        <w:rPr>
          <w:rFonts w:asciiTheme="minorHAnsi" w:hAnsiTheme="minorHAnsi"/>
        </w:rPr>
      </w:pPr>
      <w:r w:rsidRPr="002A5A5B">
        <w:rPr>
          <w:rFonts w:asciiTheme="minorHAnsi" w:hAnsiTheme="minorHAnsi"/>
        </w:rPr>
        <w:t xml:space="preserve">Postup pri získavaní prístupu do verejnej časti ITMS2014+ je popísaný na webovom sídle </w:t>
      </w:r>
      <w:hyperlink r:id="rId12" w:history="1">
        <w:r w:rsidR="0072108F" w:rsidRPr="002A5A5B">
          <w:rPr>
            <w:rStyle w:val="Hypertextovprepojenie"/>
            <w:rFonts w:asciiTheme="minorHAnsi" w:hAnsiTheme="minorHAnsi"/>
          </w:rPr>
          <w:t>www.ITMS2014</w:t>
        </w:r>
        <w:r w:rsidR="0072108F" w:rsidRPr="00B94C96">
          <w:rPr>
            <w:rStyle w:val="Hypertextovprepojenie"/>
            <w:rFonts w:asciiTheme="minorHAnsi" w:hAnsiTheme="minorHAnsi"/>
          </w:rPr>
          <w:t>.sk</w:t>
        </w:r>
      </w:hyperlink>
      <w:r w:rsidR="0072108F">
        <w:rPr>
          <w:rFonts w:asciiTheme="minorHAnsi" w:hAnsiTheme="minorHAnsi"/>
          <w:u w:val="single"/>
        </w:rPr>
        <w:t xml:space="preserve"> </w:t>
      </w:r>
      <w:r w:rsidRPr="002A5A5B">
        <w:rPr>
          <w:rFonts w:asciiTheme="minorHAnsi" w:hAnsiTheme="minorHAnsi"/>
        </w:rPr>
        <w:t xml:space="preserve"> v časti ČASTO KLADENÉ OTÁZKY (REGISTRÁCIA DO ITMS2014+).</w:t>
      </w:r>
    </w:p>
    <w:p w14:paraId="49796C3A"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Kontaktné údaje poskytovateľa a spôsob komunikácie s poskytovateľom:</w:t>
      </w:r>
    </w:p>
    <w:p w14:paraId="5239D8BE" w14:textId="5ED48F40" w:rsidR="003A2C31" w:rsidRPr="002A5A5B" w:rsidRDefault="003A2C31" w:rsidP="002A5A5B">
      <w:pPr>
        <w:spacing w:before="120" w:after="120" w:line="240" w:lineRule="auto"/>
        <w:ind w:firstLine="360"/>
        <w:jc w:val="both"/>
        <w:rPr>
          <w:rFonts w:asciiTheme="minorHAnsi" w:hAnsiTheme="minorHAnsi"/>
        </w:rPr>
      </w:pPr>
      <w:r w:rsidRPr="002A5A5B">
        <w:rPr>
          <w:rFonts w:asciiTheme="minorHAnsi" w:hAnsiTheme="minorHAnsi"/>
        </w:rPr>
        <w:t xml:space="preserve">Všeobecné informácie o operačnom programe Technická pomoc a podporné dokumenty sú zverejnené na webovom sídle </w:t>
      </w:r>
      <w:hyperlink r:id="rId13" w:history="1">
        <w:r w:rsidR="00593B81" w:rsidRPr="002A5A5B">
          <w:rPr>
            <w:rStyle w:val="Hypertextovprepojenie"/>
            <w:rFonts w:asciiTheme="minorHAnsi" w:hAnsiTheme="minorHAnsi"/>
          </w:rPr>
          <w:t>http://optp.vlada.gov.sk</w:t>
        </w:r>
      </w:hyperlink>
      <w:r w:rsidR="00593B81" w:rsidRPr="002A5A5B">
        <w:rPr>
          <w:rStyle w:val="Hypertextovprepojenie"/>
          <w:rFonts w:asciiTheme="minorHAnsi" w:hAnsiTheme="minorHAnsi"/>
        </w:rPr>
        <w:t>.</w:t>
      </w:r>
    </w:p>
    <w:p w14:paraId="103CCB8A" w14:textId="77777777" w:rsidR="003A2C31" w:rsidRPr="000E1C22" w:rsidRDefault="003A2C31" w:rsidP="002A5A5B">
      <w:pPr>
        <w:spacing w:before="120" w:after="120" w:line="240" w:lineRule="auto"/>
        <w:ind w:firstLine="360"/>
        <w:jc w:val="both"/>
        <w:rPr>
          <w:rFonts w:asciiTheme="minorHAnsi" w:hAnsiTheme="minorHAnsi"/>
        </w:rPr>
      </w:pPr>
      <w:r w:rsidRPr="000E1C22">
        <w:rPr>
          <w:rFonts w:asciiTheme="minorHAnsi" w:hAnsiTheme="minorHAnsi"/>
        </w:rPr>
        <w:t>Bližšie informácie, týkajúce sa vyzvania a prípravy žiadosti o NFP je možné získať:</w:t>
      </w:r>
    </w:p>
    <w:p w14:paraId="03B1B66A" w14:textId="55C9BEBC" w:rsidR="00AA49FC" w:rsidRPr="005A5074" w:rsidRDefault="003A2C31" w:rsidP="00AF5DA5">
      <w:pPr>
        <w:pStyle w:val="Default"/>
        <w:numPr>
          <w:ilvl w:val="0"/>
          <w:numId w:val="6"/>
        </w:numPr>
        <w:tabs>
          <w:tab w:val="left" w:pos="3969"/>
        </w:tabs>
        <w:spacing w:before="120" w:after="120"/>
        <w:ind w:left="709" w:hanging="425"/>
        <w:rPr>
          <w:rFonts w:asciiTheme="minorHAnsi" w:eastAsiaTheme="minorHAnsi" w:hAnsiTheme="minorHAnsi" w:cs="Times New Roman"/>
          <w:sz w:val="22"/>
          <w:szCs w:val="22"/>
        </w:rPr>
      </w:pPr>
      <w:r w:rsidRPr="005A5074">
        <w:rPr>
          <w:rFonts w:asciiTheme="minorHAnsi" w:eastAsiaTheme="minorHAnsi" w:hAnsiTheme="minorHAnsi" w:cs="Times New Roman"/>
          <w:sz w:val="22"/>
          <w:szCs w:val="22"/>
        </w:rPr>
        <w:lastRenderedPageBreak/>
        <w:t>telefonicky na telefónnych číslach:</w:t>
      </w:r>
      <w:r w:rsidR="005A5074" w:rsidRPr="005A5074">
        <w:rPr>
          <w:rFonts w:asciiTheme="minorHAnsi" w:eastAsiaTheme="minorHAnsi" w:hAnsiTheme="minorHAnsi" w:cs="Times New Roman"/>
          <w:sz w:val="22"/>
          <w:szCs w:val="22"/>
        </w:rPr>
        <w:t xml:space="preserve"> </w:t>
      </w:r>
      <w:r w:rsidR="005A5074">
        <w:rPr>
          <w:rFonts w:asciiTheme="minorHAnsi" w:eastAsiaTheme="minorHAnsi" w:hAnsiTheme="minorHAnsi" w:cs="Times New Roman"/>
          <w:sz w:val="22"/>
          <w:szCs w:val="22"/>
        </w:rPr>
        <w:tab/>
      </w:r>
      <w:ins w:id="0" w:author="Autor">
        <w:r w:rsidR="006F286B" w:rsidRPr="00533A1B">
          <w:rPr>
            <w:rFonts w:asciiTheme="minorHAnsi" w:hAnsiTheme="minorHAnsi" w:cstheme="minorHAnsi"/>
            <w:sz w:val="22"/>
            <w:szCs w:val="22"/>
          </w:rPr>
          <w:t>02/2092 8480</w:t>
        </w:r>
      </w:ins>
      <w:del w:id="1" w:author="Autor">
        <w:r w:rsidR="00AA49FC" w:rsidRPr="005A5074" w:rsidDel="006F286B">
          <w:rPr>
            <w:rFonts w:asciiTheme="minorHAnsi" w:eastAsiaTheme="minorHAnsi" w:hAnsiTheme="minorHAnsi" w:cs="Times New Roman"/>
            <w:sz w:val="22"/>
            <w:szCs w:val="22"/>
          </w:rPr>
          <w:delText>02/20 925</w:delText>
        </w:r>
        <w:r w:rsidR="005A5074" w:rsidDel="006F286B">
          <w:rPr>
            <w:rFonts w:asciiTheme="minorHAnsi" w:eastAsiaTheme="minorHAnsi" w:hAnsiTheme="minorHAnsi" w:cs="Times New Roman"/>
            <w:sz w:val="22"/>
            <w:szCs w:val="22"/>
          </w:rPr>
          <w:delText> </w:delText>
        </w:r>
        <w:r w:rsidR="00AA49FC" w:rsidRPr="005A5074" w:rsidDel="006F286B">
          <w:rPr>
            <w:rFonts w:asciiTheme="minorHAnsi" w:eastAsiaTheme="minorHAnsi" w:hAnsiTheme="minorHAnsi" w:cs="Times New Roman"/>
            <w:sz w:val="22"/>
            <w:szCs w:val="22"/>
          </w:rPr>
          <w:delText>902</w:delText>
        </w:r>
      </w:del>
    </w:p>
    <w:p w14:paraId="53AFABBE" w14:textId="000568B7" w:rsidR="00AA49FC" w:rsidRPr="00301900" w:rsidRDefault="006F286B" w:rsidP="00AF5DA5">
      <w:pPr>
        <w:pStyle w:val="Default"/>
        <w:tabs>
          <w:tab w:val="left" w:pos="3969"/>
        </w:tabs>
        <w:spacing w:before="120" w:after="120"/>
        <w:ind w:left="3540" w:firstLine="429"/>
        <w:rPr>
          <w:rFonts w:asciiTheme="minorHAnsi" w:eastAsiaTheme="minorHAnsi" w:hAnsiTheme="minorHAnsi" w:cs="Times New Roman"/>
          <w:sz w:val="22"/>
          <w:szCs w:val="22"/>
        </w:rPr>
      </w:pPr>
      <w:ins w:id="2" w:author="Autor">
        <w:r w:rsidRPr="00533A1B">
          <w:rPr>
            <w:rFonts w:asciiTheme="minorHAnsi" w:hAnsiTheme="minorHAnsi" w:cstheme="minorHAnsi"/>
            <w:sz w:val="22"/>
            <w:szCs w:val="22"/>
          </w:rPr>
          <w:t>02/2092 8483</w:t>
        </w:r>
      </w:ins>
      <w:del w:id="3" w:author="Autor">
        <w:r w:rsidR="00AA49FC" w:rsidRPr="00301900" w:rsidDel="006F286B">
          <w:rPr>
            <w:rFonts w:asciiTheme="minorHAnsi" w:eastAsiaTheme="minorHAnsi" w:hAnsiTheme="minorHAnsi" w:cs="Times New Roman"/>
            <w:sz w:val="22"/>
            <w:szCs w:val="22"/>
          </w:rPr>
          <w:delText>02/20 925</w:delText>
        </w:r>
        <w:r w:rsidR="005A5074" w:rsidDel="006F286B">
          <w:rPr>
            <w:rFonts w:asciiTheme="minorHAnsi" w:eastAsiaTheme="minorHAnsi" w:hAnsiTheme="minorHAnsi" w:cs="Times New Roman"/>
            <w:sz w:val="22"/>
            <w:szCs w:val="22"/>
          </w:rPr>
          <w:delText> </w:delText>
        </w:r>
        <w:r w:rsidR="00AA49FC" w:rsidRPr="00301900" w:rsidDel="006F286B">
          <w:rPr>
            <w:rFonts w:asciiTheme="minorHAnsi" w:eastAsiaTheme="minorHAnsi" w:hAnsiTheme="minorHAnsi" w:cs="Times New Roman"/>
            <w:sz w:val="22"/>
            <w:szCs w:val="22"/>
          </w:rPr>
          <w:delText>977</w:delText>
        </w:r>
      </w:del>
    </w:p>
    <w:p w14:paraId="155C6A73" w14:textId="18064CB2" w:rsidR="003A2C31" w:rsidRPr="00301900" w:rsidRDefault="006F286B" w:rsidP="00AF5DA5">
      <w:pPr>
        <w:pStyle w:val="Default"/>
        <w:tabs>
          <w:tab w:val="left" w:pos="3969"/>
        </w:tabs>
        <w:spacing w:before="120" w:after="120"/>
        <w:ind w:left="4957" w:hanging="988"/>
        <w:rPr>
          <w:rFonts w:asciiTheme="minorHAnsi" w:eastAsiaTheme="minorHAnsi" w:hAnsiTheme="minorHAnsi" w:cs="Times New Roman"/>
          <w:sz w:val="22"/>
          <w:szCs w:val="22"/>
        </w:rPr>
      </w:pPr>
      <w:ins w:id="4" w:author="Autor">
        <w:r w:rsidRPr="00533A1B">
          <w:rPr>
            <w:rFonts w:asciiTheme="minorHAnsi" w:hAnsiTheme="minorHAnsi" w:cstheme="minorHAnsi"/>
            <w:sz w:val="22"/>
            <w:szCs w:val="22"/>
          </w:rPr>
          <w:t>02/2092 8484</w:t>
        </w:r>
      </w:ins>
      <w:del w:id="5" w:author="Autor">
        <w:r w:rsidR="003A2C31" w:rsidRPr="00301900" w:rsidDel="006F286B">
          <w:rPr>
            <w:rFonts w:asciiTheme="minorHAnsi" w:eastAsiaTheme="minorHAnsi" w:hAnsiTheme="minorHAnsi" w:cs="Times New Roman"/>
            <w:sz w:val="22"/>
            <w:szCs w:val="22"/>
          </w:rPr>
          <w:delText>02/20 925 718</w:delText>
        </w:r>
      </w:del>
    </w:p>
    <w:p w14:paraId="7B222937" w14:textId="5DD7200F" w:rsidR="003A2C31" w:rsidRPr="002A5A5B" w:rsidRDefault="003A2C31" w:rsidP="005A5074">
      <w:pPr>
        <w:pStyle w:val="Odsekzoznamu"/>
        <w:numPr>
          <w:ilvl w:val="0"/>
          <w:numId w:val="6"/>
        </w:numPr>
        <w:spacing w:before="120" w:after="120"/>
        <w:ind w:left="709"/>
        <w:rPr>
          <w:rFonts w:asciiTheme="minorHAnsi" w:hAnsiTheme="minorHAnsi" w:cs="Arial"/>
          <w:color w:val="000000"/>
          <w:sz w:val="22"/>
          <w:szCs w:val="22"/>
          <w:lang w:eastAsia="en-US"/>
        </w:rPr>
      </w:pPr>
      <w:r w:rsidRPr="002A5A5B">
        <w:rPr>
          <w:rFonts w:asciiTheme="minorHAnsi" w:eastAsiaTheme="minorHAnsi" w:hAnsiTheme="minorHAnsi"/>
          <w:sz w:val="22"/>
          <w:szCs w:val="22"/>
        </w:rPr>
        <w:t xml:space="preserve">e-mailom na adrese: </w:t>
      </w:r>
      <w:r w:rsidRPr="002A5A5B">
        <w:rPr>
          <w:rFonts w:asciiTheme="minorHAnsi" w:eastAsiaTheme="minorHAnsi" w:hAnsiTheme="minorHAnsi"/>
          <w:sz w:val="22"/>
          <w:szCs w:val="22"/>
        </w:rPr>
        <w:tab/>
      </w:r>
      <w:ins w:id="6" w:author="Autor">
        <w:r w:rsidR="006F286B">
          <w:fldChar w:fldCharType="begin"/>
        </w:r>
        <w:r w:rsidR="006F286B">
          <w:instrText xml:space="preserve"> HYPERLINK "mailto:projektyoptp@vicepremier.gov.sk" </w:instrText>
        </w:r>
        <w:r w:rsidR="006F286B">
          <w:fldChar w:fldCharType="separate"/>
        </w:r>
        <w:r w:rsidR="006F286B" w:rsidRPr="00533A1B">
          <w:rPr>
            <w:rStyle w:val="Hypertextovprepojenie"/>
            <w:rFonts w:asciiTheme="minorHAnsi" w:hAnsiTheme="minorHAnsi"/>
            <w:sz w:val="22"/>
            <w:szCs w:val="22"/>
          </w:rPr>
          <w:t>projektyoptp@vicepremier.gov.sk</w:t>
        </w:r>
        <w:r w:rsidR="006F286B">
          <w:rPr>
            <w:rStyle w:val="Hypertextovprepojenie"/>
            <w:rFonts w:asciiTheme="minorHAnsi" w:hAnsiTheme="minorHAnsi"/>
            <w:sz w:val="22"/>
            <w:szCs w:val="22"/>
          </w:rPr>
          <w:fldChar w:fldCharType="end"/>
        </w:r>
      </w:ins>
      <w:del w:id="7" w:author="Autor">
        <w:r w:rsidR="009A19EE" w:rsidDel="006F286B">
          <w:fldChar w:fldCharType="begin"/>
        </w:r>
        <w:r w:rsidR="009A19EE" w:rsidDel="006F286B">
          <w:delInstrText xml:space="preserve"> HYPERLINK "mailto:projektyoptp@vlada.gov.sk" </w:delInstrText>
        </w:r>
        <w:r w:rsidR="009A19EE" w:rsidDel="006F286B">
          <w:fldChar w:fldCharType="separate"/>
        </w:r>
        <w:r w:rsidR="00AA49FC" w:rsidRPr="0072108F" w:rsidDel="006F286B">
          <w:rPr>
            <w:rStyle w:val="Hypertextovprepojenie"/>
            <w:rFonts w:asciiTheme="minorHAnsi" w:eastAsiaTheme="minorHAnsi" w:hAnsiTheme="minorHAnsi"/>
            <w:sz w:val="22"/>
            <w:szCs w:val="22"/>
          </w:rPr>
          <w:delText>projektyoptp@vlada.gov.sk</w:delText>
        </w:r>
        <w:r w:rsidR="009A19EE" w:rsidDel="006F286B">
          <w:rPr>
            <w:rStyle w:val="Hypertextovprepojenie"/>
            <w:rFonts w:asciiTheme="minorHAnsi" w:eastAsiaTheme="minorHAnsi" w:hAnsiTheme="minorHAnsi"/>
            <w:sz w:val="22"/>
            <w:szCs w:val="22"/>
          </w:rPr>
          <w:fldChar w:fldCharType="end"/>
        </w:r>
      </w:del>
    </w:p>
    <w:p w14:paraId="689418D7" w14:textId="4791B047" w:rsidR="003A2C31" w:rsidRPr="00301900"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písomne na kontaktnej adrese riadiaceho orgánu pre operačný program Technická pomoc:  </w:t>
      </w:r>
    </w:p>
    <w:p w14:paraId="1489E5AC" w14:textId="1B8881EA" w:rsidR="003A2C31" w:rsidRPr="00301900" w:rsidRDefault="002B5876"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301900">
        <w:rPr>
          <w:rFonts w:asciiTheme="minorHAnsi" w:eastAsiaTheme="minorHAnsi" w:hAnsiTheme="minorHAnsi" w:cs="Times New Roman"/>
          <w:sz w:val="22"/>
          <w:szCs w:val="22"/>
        </w:rPr>
        <w:t xml:space="preserve"> SR </w:t>
      </w:r>
    </w:p>
    <w:p w14:paraId="64805031" w14:textId="3771BE6B" w:rsidR="00D6609B" w:rsidRDefault="0053254B"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1052C2" w:rsidRPr="001052C2">
        <w:rPr>
          <w:rFonts w:asciiTheme="minorHAnsi" w:hAnsiTheme="minorHAnsi" w:cstheme="minorHAnsi"/>
          <w:sz w:val="22"/>
          <w:szCs w:val="22"/>
        </w:rPr>
        <w:t>OP TP a iných finančných mechanizmov</w:t>
      </w:r>
      <w:r w:rsidRPr="00BC77B4" w:rsidDel="0053254B">
        <w:rPr>
          <w:rFonts w:asciiTheme="minorHAnsi" w:eastAsiaTheme="minorHAnsi" w:hAnsiTheme="minorHAnsi" w:cs="Times New Roman"/>
          <w:sz w:val="22"/>
          <w:szCs w:val="22"/>
        </w:rPr>
        <w:t xml:space="preserve"> </w:t>
      </w:r>
    </w:p>
    <w:p w14:paraId="776ED16D" w14:textId="77777777" w:rsidR="003A2C31" w:rsidRPr="00301900" w:rsidRDefault="003A2C31" w:rsidP="005A5074">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71652859" w14:textId="21A2D8C1" w:rsidR="003A2C31" w:rsidRPr="00301900" w:rsidRDefault="0053254B"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301900">
        <w:rPr>
          <w:rFonts w:asciiTheme="minorHAnsi" w:eastAsiaTheme="minorHAnsi" w:hAnsiTheme="minorHAnsi" w:cs="Times New Roman"/>
          <w:sz w:val="22"/>
          <w:szCs w:val="22"/>
        </w:rPr>
        <w:t xml:space="preserve"> </w:t>
      </w:r>
    </w:p>
    <w:p w14:paraId="50C9D1F2" w14:textId="71BF870F" w:rsidR="003A2C31" w:rsidRPr="00301900" w:rsidRDefault="0053254B" w:rsidP="005A5074">
      <w:pPr>
        <w:pStyle w:val="Default"/>
        <w:spacing w:before="120" w:after="120"/>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811 05</w:t>
      </w:r>
      <w:r w:rsidR="004304F6">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p>
    <w:p w14:paraId="24A3CDAE" w14:textId="1FE253C4" w:rsidR="009446DF" w:rsidRPr="00F1718A"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2A5A5B">
        <w:rPr>
          <w:rFonts w:asciiTheme="minorHAnsi" w:eastAsiaTheme="minorHAnsi" w:hAnsiTheme="minorHAnsi" w:cs="Times New Roman"/>
          <w:sz w:val="22"/>
          <w:szCs w:val="22"/>
        </w:rPr>
        <w:t xml:space="preserve">osobne v pracovných dňoch v čase od </w:t>
      </w:r>
      <w:r w:rsidR="0053254B">
        <w:rPr>
          <w:rFonts w:asciiTheme="minorHAnsi" w:eastAsiaTheme="minorHAnsi" w:hAnsiTheme="minorHAnsi" w:cs="Times New Roman"/>
          <w:sz w:val="22"/>
          <w:szCs w:val="22"/>
        </w:rPr>
        <w:t>9:00</w:t>
      </w:r>
      <w:r w:rsidRPr="002A5A5B">
        <w:rPr>
          <w:rFonts w:asciiTheme="minorHAnsi" w:eastAsiaTheme="minorHAnsi" w:hAnsiTheme="minorHAnsi" w:cs="Times New Roman"/>
          <w:sz w:val="22"/>
          <w:szCs w:val="22"/>
        </w:rPr>
        <w:t xml:space="preserve"> hod. do </w:t>
      </w:r>
      <w:r w:rsidR="0053254B">
        <w:rPr>
          <w:rFonts w:asciiTheme="minorHAnsi" w:eastAsiaTheme="minorHAnsi" w:hAnsiTheme="minorHAnsi" w:cs="Times New Roman"/>
          <w:sz w:val="22"/>
          <w:szCs w:val="22"/>
        </w:rPr>
        <w:t>15:00</w:t>
      </w:r>
      <w:r w:rsidRPr="002A5A5B">
        <w:rPr>
          <w:rFonts w:asciiTheme="minorHAnsi" w:eastAsiaTheme="minorHAnsi" w:hAnsiTheme="minorHAnsi" w:cs="Times New Roman"/>
          <w:sz w:val="22"/>
          <w:szCs w:val="22"/>
        </w:rPr>
        <w:t xml:space="preserve"> hod. na kontaktnej adrese:</w:t>
      </w:r>
      <w:r w:rsidRPr="002A5A5B">
        <w:rPr>
          <w:rFonts w:asciiTheme="minorHAnsi" w:eastAsiaTheme="minorHAnsi" w:hAnsiTheme="minorHAnsi"/>
          <w:sz w:val="22"/>
          <w:szCs w:val="22"/>
        </w:rPr>
        <w:t xml:space="preserve"> </w:t>
      </w:r>
    </w:p>
    <w:p w14:paraId="3B16641A" w14:textId="48B4424C" w:rsidR="003A2C31"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01900">
        <w:rPr>
          <w:rFonts w:asciiTheme="minorHAnsi" w:eastAsiaTheme="minorHAnsi" w:hAnsiTheme="minorHAnsi" w:cs="Times New Roman"/>
          <w:sz w:val="22"/>
          <w:szCs w:val="22"/>
        </w:rPr>
        <w:t xml:space="preserve">SR </w:t>
      </w:r>
    </w:p>
    <w:p w14:paraId="3906BA82" w14:textId="725EDDEA" w:rsidR="00D6609B"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1052C2" w:rsidRPr="001052C2">
        <w:rPr>
          <w:rFonts w:asciiTheme="minorHAnsi" w:hAnsiTheme="minorHAnsi" w:cstheme="minorHAnsi"/>
          <w:sz w:val="22"/>
          <w:szCs w:val="22"/>
        </w:rPr>
        <w:t>OP TP a iných finančných mechanizmov</w:t>
      </w:r>
      <w:r w:rsidRPr="002A5A5B" w:rsidDel="0053254B">
        <w:rPr>
          <w:rFonts w:asciiTheme="minorHAnsi" w:eastAsiaTheme="minorHAnsi" w:hAnsiTheme="minorHAnsi" w:cs="Times New Roman"/>
          <w:sz w:val="22"/>
          <w:szCs w:val="22"/>
        </w:rPr>
        <w:t xml:space="preserve"> </w:t>
      </w:r>
    </w:p>
    <w:p w14:paraId="754E84EC" w14:textId="77777777" w:rsidR="003A2C31" w:rsidRPr="00301900" w:rsidRDefault="003A2C31" w:rsidP="005A5074">
      <w:pPr>
        <w:pStyle w:val="Default"/>
        <w:spacing w:before="120" w:after="120"/>
        <w:ind w:left="709" w:firstLine="284"/>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604E3C95" w14:textId="49F6A7E5" w:rsidR="003A2C31" w:rsidRPr="00301900" w:rsidRDefault="005A5074"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01900">
        <w:rPr>
          <w:rFonts w:asciiTheme="minorHAnsi" w:eastAsiaTheme="minorHAnsi" w:hAnsiTheme="minorHAnsi" w:cs="Times New Roman"/>
          <w:sz w:val="22"/>
          <w:szCs w:val="22"/>
        </w:rPr>
        <w:t xml:space="preserve"> </w:t>
      </w:r>
    </w:p>
    <w:p w14:paraId="3476FADE" w14:textId="3C745351" w:rsidR="003A2C31" w:rsidRPr="00301900" w:rsidRDefault="00F85565" w:rsidP="005A5074">
      <w:pPr>
        <w:pStyle w:val="Default"/>
        <w:spacing w:before="120" w:after="120"/>
        <w:ind w:left="709" w:firstLine="284"/>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811 </w:t>
      </w:r>
      <w:r w:rsidR="005A5074" w:rsidRPr="00301900">
        <w:rPr>
          <w:rFonts w:asciiTheme="minorHAnsi" w:eastAsiaTheme="minorHAnsi" w:hAnsiTheme="minorHAnsi" w:cs="Times New Roman"/>
          <w:sz w:val="22"/>
          <w:szCs w:val="22"/>
        </w:rPr>
        <w:t>0</w:t>
      </w:r>
      <w:r w:rsidR="005A5074">
        <w:rPr>
          <w:rFonts w:asciiTheme="minorHAnsi" w:eastAsiaTheme="minorHAnsi" w:hAnsiTheme="minorHAnsi" w:cs="Times New Roman"/>
          <w:sz w:val="22"/>
          <w:szCs w:val="22"/>
        </w:rPr>
        <w:t>8</w:t>
      </w:r>
      <w:r w:rsidR="005A5074" w:rsidRPr="00301900">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p>
    <w:p w14:paraId="5382EF36" w14:textId="77777777" w:rsidR="003A2C31"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V prípade záujmu o osobnú konzultáciu s pracovníkmi RO OP TP je nutné vopred si dohodnúť  termín stretnutia.</w:t>
      </w:r>
    </w:p>
    <w:p w14:paraId="611FDF47" w14:textId="77777777" w:rsidR="003C2776"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Záväzné informácie sú žiadateľom poskytované výlučne v písomnej forme. Informácie poskytované ústne nemajú záväzný charakter a žiadateľ sa na ne nemôže odvolávať.</w:t>
      </w:r>
    </w:p>
    <w:p w14:paraId="1EC59FE1"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rPr>
      </w:pPr>
      <w:r w:rsidRPr="002A5A5B">
        <w:rPr>
          <w:rFonts w:asciiTheme="minorHAnsi" w:hAnsiTheme="minorHAnsi"/>
          <w:b/>
        </w:rPr>
        <w:t>Ďalšie formálne náležitosti</w:t>
      </w:r>
    </w:p>
    <w:p w14:paraId="7269A548" w14:textId="1E1DB347" w:rsidR="007B6AB7" w:rsidRDefault="007B6AB7" w:rsidP="007B6A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z aktuálnej verzie operačného programu Technická pomoc zverejnenej na</w:t>
      </w:r>
      <w:r w:rsidR="009B29B6">
        <w:rPr>
          <w:rFonts w:asciiTheme="minorHAnsi" w:hAnsiTheme="minorHAnsi" w:cstheme="minorHAnsi"/>
        </w:rPr>
        <w:t> </w:t>
      </w:r>
      <w:hyperlink r:id="rId14"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59F6ADDF"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5"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67792172"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6"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2D04FFA9" w14:textId="096D229E"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w:t>
      </w:r>
      <w:r w:rsidR="00C25258">
        <w:rPr>
          <w:rFonts w:asciiTheme="minorHAnsi" w:hAnsiTheme="minorHAnsi" w:cstheme="minorHAnsi"/>
        </w:rPr>
        <w:t>na</w:t>
      </w:r>
      <w:r w:rsidR="009B29B6">
        <w:rPr>
          <w:rFonts w:asciiTheme="minorHAnsi" w:hAnsiTheme="minorHAnsi" w:cstheme="minorHAnsi"/>
        </w:rPr>
        <w:t> </w:t>
      </w:r>
      <w:hyperlink r:id="rId17"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C0215E">
        <w:rPr>
          <w:rFonts w:asciiTheme="minorHAnsi" w:hAnsiTheme="minorHAnsi" w:cstheme="minorHAnsi"/>
        </w:rPr>
        <w:t xml:space="preserve"> poskytnutí </w:t>
      </w:r>
      <w:r>
        <w:rPr>
          <w:rFonts w:asciiTheme="minorHAnsi" w:hAnsiTheme="minorHAnsi" w:cstheme="minorHAnsi"/>
        </w:rPr>
        <w:t>NFP</w:t>
      </w:r>
      <w:r w:rsidR="00C0215E">
        <w:rPr>
          <w:rFonts w:asciiTheme="minorHAnsi" w:hAnsiTheme="minorHAnsi" w:cstheme="minorHAnsi"/>
        </w:rPr>
        <w:t xml:space="preserve"> (ďalej aj „zmluva o NFP“)</w:t>
      </w:r>
      <w:r>
        <w:rPr>
          <w:rFonts w:asciiTheme="minorHAnsi" w:hAnsiTheme="minorHAnsi" w:cstheme="minorHAnsi"/>
        </w:rPr>
        <w:t xml:space="preserve">/interného Rozhodnutia o schválení ŽoNFP. Z uvedeného dôvodu žiadateľ nepredkladá na kontrolu RO OP TP spolu so ŽoNFP dokumentáciu z už vykonaného VO. </w:t>
      </w:r>
    </w:p>
    <w:p w14:paraId="33D0C9CA"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V prípade už vyhláseného VO alebo už zrealizovaného VO predkladá prijímateľ na RO OP TP iba vybrané doklady ako súčasť rozpočtu projektu na overenie hospodárnosti žiadaných výdavkov (bližšie uvedené v rámci prílohy Opis projektu).</w:t>
      </w:r>
    </w:p>
    <w:p w14:paraId="6BDA2A97"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1E934299" w14:textId="40EB8D02" w:rsidR="00CD1A3F" w:rsidRPr="002A5A5B" w:rsidRDefault="007B6AB7" w:rsidP="00FF0B25">
      <w:pPr>
        <w:spacing w:before="240" w:after="240"/>
        <w:ind w:firstLine="360"/>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FF0B25" w:rsidRPr="00CB266C">
          <w:rPr>
            <w:rStyle w:val="Hypertextovprepojenie"/>
          </w:rPr>
          <w:t>http://www.partnerskadohoda.gov.sk/metodicke-pokyny-cko-a-uv-sr/</w:t>
        </w:r>
      </w:hyperlink>
      <w:r w:rsidR="00FF0B25">
        <w:rPr>
          <w:rFonts w:asciiTheme="minorHAnsi" w:hAnsiTheme="minorHAnsi" w:cstheme="minorHAnsi"/>
        </w:rPr>
        <w:t>.</w:t>
      </w:r>
    </w:p>
    <w:p w14:paraId="126EA27B" w14:textId="77777777" w:rsidR="003C2776" w:rsidRPr="002A5A5B" w:rsidRDefault="003C2776" w:rsidP="003C2776">
      <w:pPr>
        <w:spacing w:before="240" w:after="240"/>
        <w:ind w:firstLine="360"/>
        <w:jc w:val="both"/>
        <w:rPr>
          <w:rFonts w:asciiTheme="minorHAnsi" w:hAnsiTheme="minorHAnsi"/>
        </w:rPr>
      </w:pPr>
    </w:p>
    <w:p w14:paraId="3C383D7E"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395BF352" w14:textId="7D9AF1B9"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lastRenderedPageBreak/>
        <w:t>Podmienky poskytnutia príspevku</w:t>
      </w:r>
    </w:p>
    <w:p w14:paraId="179251D4" w14:textId="77777777" w:rsidR="003C2776" w:rsidRPr="002A5A5B" w:rsidRDefault="003C2776" w:rsidP="003C2776">
      <w:pPr>
        <w:pStyle w:val="Odsekzoznamu1"/>
        <w:spacing w:before="240" w:after="240"/>
        <w:rPr>
          <w:rFonts w:asciiTheme="minorHAnsi" w:hAnsiTheme="minorHAnsi"/>
          <w:b/>
          <w:szCs w:val="22"/>
        </w:rPr>
      </w:pPr>
    </w:p>
    <w:p w14:paraId="6359FEF7"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žiadateľa</w:t>
      </w:r>
    </w:p>
    <w:p w14:paraId="0E97387A" w14:textId="77777777" w:rsidR="00CD1A3F" w:rsidRPr="002A5A5B" w:rsidRDefault="00CD1A3F" w:rsidP="002A5A5B">
      <w:pPr>
        <w:spacing w:before="120" w:after="120" w:line="240" w:lineRule="auto"/>
        <w:ind w:firstLine="360"/>
        <w:jc w:val="both"/>
        <w:rPr>
          <w:rFonts w:asciiTheme="minorHAnsi" w:hAnsiTheme="minorHAnsi"/>
        </w:rPr>
      </w:pPr>
      <w:r w:rsidRPr="002A5A5B">
        <w:rPr>
          <w:rFonts w:asciiTheme="minorHAnsi" w:hAnsiTheme="minorHAnsi"/>
          <w:u w:val="single"/>
        </w:rPr>
        <w:t>Oprávnený žiadateľ</w:t>
      </w:r>
      <w:r w:rsidRPr="002A5A5B">
        <w:rPr>
          <w:rFonts w:asciiTheme="minorHAnsi" w:hAnsiTheme="minorHAnsi"/>
        </w:rPr>
        <w:t>:</w:t>
      </w:r>
    </w:p>
    <w:p w14:paraId="5963E0B4" w14:textId="1EA97FDE" w:rsidR="005B2CD6" w:rsidRPr="002A5A5B" w:rsidRDefault="00E5111D" w:rsidP="002A5A5B">
      <w:pPr>
        <w:pStyle w:val="Odsekzoznamu"/>
        <w:numPr>
          <w:ilvl w:val="0"/>
          <w:numId w:val="7"/>
        </w:numPr>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Úrad vlády Slovenskej republiky:</w:t>
      </w:r>
    </w:p>
    <w:p w14:paraId="726DAC00" w14:textId="679B392B" w:rsidR="00E5111D" w:rsidRPr="002A5A5B" w:rsidRDefault="00E5111D" w:rsidP="005B2CD6">
      <w:pPr>
        <w:pStyle w:val="Odsekzoznamu"/>
        <w:numPr>
          <w:ilvl w:val="1"/>
          <w:numId w:val="7"/>
        </w:numPr>
        <w:spacing w:before="120"/>
        <w:rPr>
          <w:rFonts w:asciiTheme="minorHAnsi" w:hAnsiTheme="minorHAnsi"/>
          <w:sz w:val="22"/>
          <w:szCs w:val="22"/>
        </w:rPr>
      </w:pPr>
      <w:r w:rsidRPr="002A5A5B">
        <w:rPr>
          <w:rFonts w:asciiTheme="minorHAnsi" w:hAnsiTheme="minorHAnsi"/>
          <w:sz w:val="22"/>
          <w:szCs w:val="22"/>
        </w:rPr>
        <w:t>ako centrálny koordinačný orgán (do 14.</w:t>
      </w:r>
      <w:r w:rsidR="00C25258" w:rsidRPr="002A5A5B">
        <w:rPr>
          <w:rFonts w:asciiTheme="minorHAnsi" w:hAnsiTheme="minorHAnsi"/>
          <w:sz w:val="22"/>
          <w:szCs w:val="22"/>
        </w:rPr>
        <w:t xml:space="preserve"> 0</w:t>
      </w:r>
      <w:r w:rsidRPr="002A5A5B">
        <w:rPr>
          <w:rFonts w:asciiTheme="minorHAnsi" w:hAnsiTheme="minorHAnsi"/>
          <w:sz w:val="22"/>
          <w:szCs w:val="22"/>
        </w:rPr>
        <w:t>5.</w:t>
      </w:r>
      <w:r w:rsidR="00C25258" w:rsidRPr="002A5A5B">
        <w:rPr>
          <w:rFonts w:asciiTheme="minorHAnsi" w:hAnsiTheme="minorHAnsi"/>
          <w:sz w:val="22"/>
          <w:szCs w:val="22"/>
        </w:rPr>
        <w:t xml:space="preserve"> </w:t>
      </w:r>
      <w:r w:rsidRPr="002A5A5B">
        <w:rPr>
          <w:rFonts w:asciiTheme="minorHAnsi" w:hAnsiTheme="minorHAnsi"/>
          <w:sz w:val="22"/>
          <w:szCs w:val="22"/>
        </w:rPr>
        <w:t>2016)</w:t>
      </w:r>
    </w:p>
    <w:p w14:paraId="746C6605" w14:textId="0549F0AA" w:rsidR="00E5111D" w:rsidRPr="007B6AB7" w:rsidRDefault="00E5111D" w:rsidP="00C25258">
      <w:pPr>
        <w:pStyle w:val="Odsekzoznamu"/>
        <w:numPr>
          <w:ilvl w:val="1"/>
          <w:numId w:val="7"/>
        </w:numPr>
        <w:spacing w:before="120"/>
        <w:rPr>
          <w:rFonts w:asciiTheme="minorHAnsi" w:hAnsiTheme="minorHAnsi"/>
          <w:sz w:val="22"/>
          <w:szCs w:val="22"/>
        </w:rPr>
      </w:pPr>
      <w:r w:rsidRPr="007B6AB7">
        <w:rPr>
          <w:rFonts w:asciiTheme="minorHAnsi" w:hAnsiTheme="minorHAnsi"/>
          <w:sz w:val="22"/>
          <w:szCs w:val="22"/>
        </w:rPr>
        <w:t>ako riadiaci orgán pre operačný program Technická pomoc</w:t>
      </w:r>
      <w:r w:rsidR="00A72594">
        <w:rPr>
          <w:rFonts w:asciiTheme="minorHAnsi" w:hAnsiTheme="minorHAnsi"/>
          <w:sz w:val="22"/>
          <w:szCs w:val="22"/>
        </w:rPr>
        <w:t xml:space="preserve"> </w:t>
      </w:r>
      <w:r w:rsidR="00A72594" w:rsidRPr="00963FF0">
        <w:rPr>
          <w:rFonts w:asciiTheme="minorHAnsi" w:hAnsiTheme="minorHAnsi" w:cstheme="minorHAnsi"/>
          <w:sz w:val="22"/>
          <w:szCs w:val="22"/>
        </w:rPr>
        <w:t>(do 30.</w:t>
      </w:r>
      <w:r w:rsidR="009B29B6">
        <w:rPr>
          <w:rFonts w:asciiTheme="minorHAnsi" w:hAnsiTheme="minorHAnsi" w:cstheme="minorHAnsi"/>
          <w:sz w:val="22"/>
          <w:szCs w:val="22"/>
        </w:rPr>
        <w:t xml:space="preserve"> </w:t>
      </w:r>
      <w:r w:rsidR="00A72594">
        <w:rPr>
          <w:rFonts w:asciiTheme="minorHAnsi" w:hAnsiTheme="minorHAnsi" w:cstheme="minorHAnsi"/>
          <w:sz w:val="22"/>
          <w:szCs w:val="22"/>
        </w:rPr>
        <w:t>0</w:t>
      </w:r>
      <w:r w:rsidR="00A72594" w:rsidRPr="00963FF0">
        <w:rPr>
          <w:rFonts w:asciiTheme="minorHAnsi" w:hAnsiTheme="minorHAnsi" w:cstheme="minorHAnsi"/>
          <w:sz w:val="22"/>
          <w:szCs w:val="22"/>
        </w:rPr>
        <w:t>9.</w:t>
      </w:r>
      <w:r w:rsidR="009B29B6">
        <w:rPr>
          <w:rFonts w:asciiTheme="minorHAnsi" w:hAnsiTheme="minorHAnsi" w:cstheme="minorHAnsi"/>
          <w:sz w:val="22"/>
          <w:szCs w:val="22"/>
        </w:rPr>
        <w:t xml:space="preserve"> </w:t>
      </w:r>
      <w:r w:rsidR="00A72594" w:rsidRPr="00963FF0">
        <w:rPr>
          <w:rFonts w:asciiTheme="minorHAnsi" w:hAnsiTheme="minorHAnsi" w:cstheme="minorHAnsi"/>
          <w:sz w:val="22"/>
          <w:szCs w:val="22"/>
        </w:rPr>
        <w:t>2020)</w:t>
      </w:r>
    </w:p>
    <w:p w14:paraId="7D92CEEA" w14:textId="375CD07D" w:rsidR="00E5111D" w:rsidRPr="007B6AB7" w:rsidRDefault="00E5111D" w:rsidP="002A5A5B">
      <w:pPr>
        <w:pStyle w:val="Odsekzoznamu"/>
        <w:numPr>
          <w:ilvl w:val="1"/>
          <w:numId w:val="7"/>
        </w:numPr>
        <w:spacing w:before="120" w:after="120"/>
        <w:ind w:left="1434" w:hanging="357"/>
        <w:rPr>
          <w:rFonts w:asciiTheme="minorHAnsi" w:hAnsiTheme="minorHAnsi"/>
          <w:sz w:val="22"/>
          <w:szCs w:val="22"/>
        </w:rPr>
      </w:pPr>
      <w:r w:rsidRPr="007B6AB7">
        <w:rPr>
          <w:rFonts w:asciiTheme="minorHAnsi" w:hAnsiTheme="minorHAnsi"/>
          <w:sz w:val="22"/>
          <w:szCs w:val="22"/>
        </w:rPr>
        <w:t>ako útvar zabezpečujúci stratégiu riadenia a vzdelávania AK EŠIF (od 15.</w:t>
      </w:r>
      <w:r w:rsidR="00C25258">
        <w:rPr>
          <w:rFonts w:asciiTheme="minorHAnsi" w:hAnsiTheme="minorHAnsi"/>
          <w:sz w:val="22"/>
          <w:szCs w:val="22"/>
        </w:rPr>
        <w:t xml:space="preserve"> 0</w:t>
      </w:r>
      <w:r w:rsidRPr="007B6AB7">
        <w:rPr>
          <w:rFonts w:asciiTheme="minorHAnsi" w:hAnsiTheme="minorHAnsi"/>
          <w:sz w:val="22"/>
          <w:szCs w:val="22"/>
        </w:rPr>
        <w:t>5.</w:t>
      </w:r>
      <w:r w:rsidR="00C25258">
        <w:rPr>
          <w:rFonts w:asciiTheme="minorHAnsi" w:hAnsiTheme="minorHAnsi"/>
          <w:sz w:val="22"/>
          <w:szCs w:val="22"/>
        </w:rPr>
        <w:t xml:space="preserve"> </w:t>
      </w:r>
      <w:r w:rsidRPr="007B6AB7">
        <w:rPr>
          <w:rFonts w:asciiTheme="minorHAnsi" w:hAnsiTheme="minorHAnsi"/>
          <w:sz w:val="22"/>
          <w:szCs w:val="22"/>
        </w:rPr>
        <w:t>2016</w:t>
      </w:r>
      <w:r w:rsidR="00A72594">
        <w:rPr>
          <w:rFonts w:asciiTheme="minorHAnsi" w:hAnsiTheme="minorHAnsi"/>
          <w:sz w:val="22"/>
          <w:szCs w:val="22"/>
        </w:rPr>
        <w:t xml:space="preserve"> do</w:t>
      </w:r>
      <w:r w:rsidR="009B29B6">
        <w:rPr>
          <w:rFonts w:asciiTheme="minorHAnsi" w:hAnsiTheme="minorHAnsi"/>
          <w:sz w:val="22"/>
          <w:szCs w:val="22"/>
        </w:rPr>
        <w:t> </w:t>
      </w:r>
      <w:r w:rsidR="00A72594">
        <w:rPr>
          <w:rFonts w:asciiTheme="minorHAnsi" w:hAnsiTheme="minorHAnsi"/>
          <w:sz w:val="22"/>
          <w:szCs w:val="22"/>
        </w:rPr>
        <w:t>30.</w:t>
      </w:r>
      <w:r w:rsidR="009B29B6">
        <w:rPr>
          <w:rFonts w:asciiTheme="minorHAnsi" w:hAnsiTheme="minorHAnsi"/>
          <w:sz w:val="22"/>
          <w:szCs w:val="22"/>
        </w:rPr>
        <w:t xml:space="preserve"> </w:t>
      </w:r>
      <w:r w:rsidR="00A72594">
        <w:rPr>
          <w:rFonts w:asciiTheme="minorHAnsi" w:hAnsiTheme="minorHAnsi"/>
          <w:sz w:val="22"/>
          <w:szCs w:val="22"/>
        </w:rPr>
        <w:t>09.</w:t>
      </w:r>
      <w:r w:rsidR="009B29B6">
        <w:rPr>
          <w:rFonts w:asciiTheme="minorHAnsi" w:hAnsiTheme="minorHAnsi"/>
          <w:sz w:val="22"/>
          <w:szCs w:val="22"/>
        </w:rPr>
        <w:t xml:space="preserve"> </w:t>
      </w:r>
      <w:r w:rsidR="00A72594">
        <w:rPr>
          <w:rFonts w:asciiTheme="minorHAnsi" w:hAnsiTheme="minorHAnsi"/>
          <w:sz w:val="22"/>
          <w:szCs w:val="22"/>
        </w:rPr>
        <w:t>2020</w:t>
      </w:r>
      <w:r w:rsidRPr="007B6AB7">
        <w:rPr>
          <w:rFonts w:asciiTheme="minorHAnsi" w:hAnsiTheme="minorHAnsi"/>
          <w:sz w:val="22"/>
          <w:szCs w:val="22"/>
        </w:rPr>
        <w:t>)</w:t>
      </w:r>
    </w:p>
    <w:p w14:paraId="0418E604" w14:textId="0E4DEFCA" w:rsidR="00FC3482" w:rsidRDefault="00E5111D" w:rsidP="002A5A5B">
      <w:pPr>
        <w:pStyle w:val="Odsekzoznamu"/>
        <w:numPr>
          <w:ilvl w:val="1"/>
          <w:numId w:val="7"/>
        </w:numPr>
        <w:spacing w:before="120" w:after="120"/>
        <w:contextualSpacing w:val="0"/>
        <w:rPr>
          <w:rFonts w:asciiTheme="minorHAnsi" w:hAnsiTheme="minorHAnsi"/>
          <w:sz w:val="22"/>
          <w:szCs w:val="22"/>
        </w:rPr>
      </w:pPr>
      <w:r w:rsidRPr="007B6AB7">
        <w:rPr>
          <w:rFonts w:asciiTheme="minorHAnsi" w:hAnsiTheme="minorHAnsi"/>
          <w:sz w:val="22"/>
          <w:szCs w:val="22"/>
        </w:rPr>
        <w:t>ako ostatné útvary zabezpečujúce oprávnené činnosti pre potreby subjektov   zapojených do EŠIF</w:t>
      </w:r>
      <w:r w:rsidR="00966FC1">
        <w:rPr>
          <w:rFonts w:asciiTheme="minorHAnsi" w:hAnsiTheme="minorHAnsi"/>
          <w:sz w:val="22"/>
          <w:szCs w:val="22"/>
        </w:rPr>
        <w:t xml:space="preserve"> (do 30.09.2020)</w:t>
      </w:r>
    </w:p>
    <w:p w14:paraId="45E43E9D" w14:textId="179734AA" w:rsidR="00A72594" w:rsidRPr="00963FF0" w:rsidRDefault="00A72594" w:rsidP="00A72594">
      <w:pPr>
        <w:pStyle w:val="Odsekzoznamu"/>
        <w:numPr>
          <w:ilvl w:val="0"/>
          <w:numId w:val="7"/>
        </w:numPr>
        <w:spacing w:before="120" w:after="120"/>
        <w:ind w:left="714" w:hanging="357"/>
        <w:jc w:val="both"/>
        <w:rPr>
          <w:rFonts w:asciiTheme="minorHAnsi" w:hAnsiTheme="minorHAnsi" w:cstheme="minorHAnsi"/>
          <w:color w:val="000000"/>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hAnsiTheme="minorHAnsi" w:cstheme="minorHAnsi"/>
          <w:color w:val="000000"/>
          <w:sz w:val="22"/>
          <w:szCs w:val="22"/>
        </w:rPr>
        <w:t>:</w:t>
      </w:r>
    </w:p>
    <w:p w14:paraId="6042E47A" w14:textId="6D8C0A48" w:rsidR="00A72594" w:rsidRPr="00963FF0" w:rsidRDefault="00A72594" w:rsidP="00A72594">
      <w:pPr>
        <w:pStyle w:val="Odsekzoznamu"/>
        <w:numPr>
          <w:ilvl w:val="1"/>
          <w:numId w:val="7"/>
        </w:numPr>
        <w:spacing w:before="120" w:after="120"/>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0143F530" w14:textId="6875122E" w:rsidR="00A72594" w:rsidRPr="00963FF0" w:rsidRDefault="00A72594" w:rsidP="00A72594">
      <w:pPr>
        <w:pStyle w:val="Odsekzoznamu"/>
        <w:numPr>
          <w:ilvl w:val="1"/>
          <w:numId w:val="7"/>
        </w:numPr>
        <w:spacing w:before="120" w:after="120"/>
        <w:ind w:left="1434" w:hanging="357"/>
        <w:rPr>
          <w:rFonts w:asciiTheme="minorHAnsi" w:hAnsiTheme="minorHAnsi" w:cstheme="minorHAnsi"/>
          <w:sz w:val="22"/>
          <w:szCs w:val="22"/>
        </w:rPr>
      </w:pPr>
      <w:r w:rsidRPr="00963FF0">
        <w:rPr>
          <w:rFonts w:asciiTheme="minorHAnsi" w:hAnsiTheme="minorHAnsi" w:cstheme="minorHAnsi"/>
          <w:sz w:val="22"/>
          <w:szCs w:val="22"/>
        </w:rPr>
        <w:t>ako útvar zabezpečujúci stratégiu riadenia a vzdelávania AK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2721F640" w14:textId="3FA28F1E" w:rsidR="00A72594" w:rsidRPr="00963FF0" w:rsidRDefault="00A72594" w:rsidP="00A72594">
      <w:pPr>
        <w:pStyle w:val="Odsekzoznamu"/>
        <w:numPr>
          <w:ilvl w:val="1"/>
          <w:numId w:val="7"/>
        </w:numPr>
        <w:spacing w:before="120" w:after="120"/>
        <w:rPr>
          <w:rFonts w:asciiTheme="minorHAnsi" w:hAnsiTheme="minorHAnsi" w:cstheme="minorHAnsi"/>
          <w:sz w:val="22"/>
          <w:szCs w:val="22"/>
          <w:u w:val="single"/>
        </w:rPr>
      </w:pPr>
      <w:r w:rsidRPr="00963FF0">
        <w:rPr>
          <w:rFonts w:asciiTheme="minorHAnsi" w:hAnsiTheme="minorHAnsi" w:cstheme="minorHAnsi"/>
          <w:sz w:val="22"/>
          <w:szCs w:val="22"/>
        </w:rPr>
        <w:t>ako ostatné útvary zabezpečujúce oprávnené činnosti pre potreby subjektov   zapojených do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4A3CD66F" w14:textId="77777777" w:rsidR="00A66273" w:rsidRPr="00EF499E" w:rsidRDefault="00FC3482" w:rsidP="002A5A5B">
      <w:pPr>
        <w:spacing w:before="120" w:after="120" w:line="240" w:lineRule="auto"/>
        <w:ind w:left="709"/>
        <w:jc w:val="both"/>
        <w:rPr>
          <w:rFonts w:asciiTheme="minorHAnsi" w:hAnsiTheme="minorHAnsi"/>
        </w:rPr>
      </w:pPr>
      <w:r w:rsidRPr="002A5A5B">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00E5111D" w:rsidRPr="000E1C22">
        <w:rPr>
          <w:rFonts w:asciiTheme="minorHAnsi" w:hAnsiTheme="minorHAnsi"/>
        </w:rPr>
        <w:t> </w:t>
      </w:r>
    </w:p>
    <w:p w14:paraId="1AFB35E5" w14:textId="77777777" w:rsidR="008F16C5" w:rsidRPr="00301900" w:rsidRDefault="008F16C5" w:rsidP="002A5A5B">
      <w:pPr>
        <w:spacing w:before="120" w:after="120" w:line="240" w:lineRule="auto"/>
        <w:rPr>
          <w:rFonts w:asciiTheme="minorHAnsi" w:hAnsiTheme="minorHAnsi"/>
          <w:u w:val="single"/>
        </w:rPr>
      </w:pPr>
    </w:p>
    <w:p w14:paraId="324F564D" w14:textId="77777777" w:rsidR="00CD1A3F" w:rsidRPr="00301900" w:rsidRDefault="00CD1A3F" w:rsidP="002A5A5B">
      <w:pPr>
        <w:pStyle w:val="Odsekzoznamu"/>
        <w:spacing w:before="120" w:after="120"/>
        <w:contextualSpacing w:val="0"/>
        <w:rPr>
          <w:rFonts w:asciiTheme="minorHAnsi" w:hAnsiTheme="minorHAnsi"/>
          <w:sz w:val="22"/>
          <w:szCs w:val="22"/>
        </w:rPr>
      </w:pPr>
      <w:r w:rsidRPr="00301900">
        <w:rPr>
          <w:rFonts w:asciiTheme="minorHAnsi" w:hAnsiTheme="minorHAnsi"/>
          <w:sz w:val="22"/>
          <w:szCs w:val="22"/>
          <w:u w:val="single"/>
        </w:rPr>
        <w:t>Podmienky oprávnenosti žiadateľa</w:t>
      </w:r>
      <w:r w:rsidRPr="00301900">
        <w:rPr>
          <w:rFonts w:asciiTheme="minorHAnsi" w:hAnsiTheme="minorHAnsi"/>
          <w:sz w:val="22"/>
          <w:szCs w:val="22"/>
        </w:rPr>
        <w:t>:</w:t>
      </w:r>
    </w:p>
    <w:p w14:paraId="4F2652DD" w14:textId="73D0AECA" w:rsidR="00CD1A3F" w:rsidRPr="00301900" w:rsidRDefault="00CD1A3F" w:rsidP="002A5A5B">
      <w:pPr>
        <w:pStyle w:val="Odsekzoznamu"/>
        <w:numPr>
          <w:ilvl w:val="0"/>
          <w:numId w:val="7"/>
        </w:numPr>
        <w:spacing w:before="120" w:after="120"/>
        <w:contextualSpacing w:val="0"/>
        <w:jc w:val="both"/>
        <w:rPr>
          <w:rFonts w:asciiTheme="minorHAnsi" w:hAnsiTheme="minorHAnsi"/>
          <w:sz w:val="22"/>
          <w:szCs w:val="22"/>
        </w:rPr>
      </w:pPr>
      <w:r w:rsidRPr="00301900">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933316" w:rsidRPr="00301900">
        <w:rPr>
          <w:rFonts w:asciiTheme="minorHAnsi" w:hAnsiTheme="minorHAnsi"/>
          <w:color w:val="000000"/>
          <w:sz w:val="22"/>
          <w:szCs w:val="22"/>
        </w:rPr>
        <w:t>Európskeho spoločenstva</w:t>
      </w:r>
      <w:r w:rsidRPr="00301900">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0C45BCF5" w14:textId="1F08A19B" w:rsidR="00CD1A3F" w:rsidRPr="00EF499E" w:rsidRDefault="00CD1A3F"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(podmienka sa preukazuje čestným vyhlásením žiadateľa</w:t>
      </w:r>
      <w:r w:rsidR="006F0AA9" w:rsidRPr="002A5A5B">
        <w:rPr>
          <w:rFonts w:asciiTheme="minorHAnsi" w:hAnsiTheme="minorHAnsi"/>
          <w:i/>
          <w:sz w:val="22"/>
          <w:szCs w:val="22"/>
        </w:rPr>
        <w:t xml:space="preserve"> </w:t>
      </w:r>
      <w:r w:rsidR="00933316" w:rsidRPr="000E1C22">
        <w:rPr>
          <w:rFonts w:asciiTheme="minorHAnsi" w:hAnsiTheme="minorHAnsi"/>
          <w:i/>
          <w:sz w:val="22"/>
          <w:szCs w:val="22"/>
        </w:rPr>
        <w:t xml:space="preserve">v časti č. 15 vo formulári </w:t>
      </w:r>
      <w:r w:rsidR="006F0AA9" w:rsidRPr="002A5A5B">
        <w:rPr>
          <w:rFonts w:asciiTheme="minorHAnsi" w:hAnsiTheme="minorHAnsi"/>
          <w:i/>
          <w:sz w:val="22"/>
          <w:szCs w:val="22"/>
        </w:rPr>
        <w:t xml:space="preserve"> </w:t>
      </w:r>
      <w:r w:rsidR="0050242D">
        <w:rPr>
          <w:rFonts w:asciiTheme="minorHAnsi" w:hAnsiTheme="minorHAnsi"/>
          <w:i/>
          <w:sz w:val="22"/>
          <w:szCs w:val="22"/>
        </w:rPr>
        <w:t>Žo</w:t>
      </w:r>
      <w:r w:rsidR="006F0AA9" w:rsidRPr="002A5A5B">
        <w:rPr>
          <w:rFonts w:asciiTheme="minorHAnsi" w:hAnsiTheme="minorHAnsi"/>
          <w:i/>
          <w:sz w:val="22"/>
          <w:szCs w:val="22"/>
        </w:rPr>
        <w:t>NFP</w:t>
      </w:r>
      <w:r w:rsidRPr="002A5A5B">
        <w:rPr>
          <w:rFonts w:asciiTheme="minorHAnsi" w:hAnsiTheme="minorHAnsi"/>
          <w:i/>
          <w:sz w:val="22"/>
          <w:szCs w:val="22"/>
        </w:rPr>
        <w:t>)</w:t>
      </w:r>
      <w:r w:rsidR="00933316" w:rsidRPr="000E1C22">
        <w:rPr>
          <w:rFonts w:asciiTheme="minorHAnsi" w:hAnsiTheme="minorHAnsi"/>
          <w:i/>
          <w:sz w:val="22"/>
          <w:szCs w:val="22"/>
        </w:rPr>
        <w:t>;</w:t>
      </w:r>
    </w:p>
    <w:p w14:paraId="35D10D8B" w14:textId="77777777" w:rsidR="00CD1A3F" w:rsidRPr="00301900" w:rsidRDefault="00CD1A3F" w:rsidP="002A5A5B">
      <w:pPr>
        <w:pStyle w:val="Odsekzoznamu"/>
        <w:numPr>
          <w:ilvl w:val="0"/>
          <w:numId w:val="7"/>
        </w:numPr>
        <w:spacing w:before="120" w:after="120"/>
        <w:contextualSpacing w:val="0"/>
        <w:jc w:val="both"/>
        <w:rPr>
          <w:rFonts w:asciiTheme="minorHAnsi" w:hAnsiTheme="minorHAnsi"/>
          <w:sz w:val="22"/>
          <w:szCs w:val="22"/>
        </w:rPr>
      </w:pPr>
      <w:r w:rsidRPr="000E1C22">
        <w:rPr>
          <w:rFonts w:asciiTheme="minorHAnsi" w:hAnsiTheme="minorHAnsi"/>
          <w:sz w:val="22"/>
          <w:szCs w:val="22"/>
        </w:rPr>
        <w:t>nebyť dlžníkom na daniach</w:t>
      </w:r>
      <w:r w:rsidR="00CA28A0" w:rsidRPr="00EF499E">
        <w:rPr>
          <w:rFonts w:asciiTheme="minorHAnsi" w:hAnsiTheme="minorHAnsi"/>
          <w:sz w:val="22"/>
          <w:szCs w:val="22"/>
        </w:rPr>
        <w:t>,</w:t>
      </w:r>
      <w:r w:rsidRPr="00301900">
        <w:rPr>
          <w:rFonts w:asciiTheme="minorHAnsi" w:hAnsiTheme="minorHAnsi"/>
          <w:sz w:val="22"/>
          <w:szCs w:val="22"/>
        </w:rPr>
        <w:t xml:space="preserve"> </w:t>
      </w:r>
      <w:r w:rsidR="00CA28A0" w:rsidRPr="00301900">
        <w:rPr>
          <w:rFonts w:asciiTheme="minorHAnsi" w:hAnsiTheme="minorHAnsi"/>
          <w:sz w:val="22"/>
          <w:szCs w:val="22"/>
        </w:rPr>
        <w:t xml:space="preserve">nebyť dlžníkom poistného na zdravotnom a sociálnom poistení </w:t>
      </w:r>
    </w:p>
    <w:p w14:paraId="02B02417" w14:textId="55AD2743" w:rsidR="00933316" w:rsidRPr="00AF5DA5" w:rsidRDefault="00CD1A3F" w:rsidP="002A5A5B">
      <w:pPr>
        <w:pStyle w:val="Odsekzoznamu"/>
        <w:spacing w:before="120" w:after="120"/>
        <w:contextualSpacing w:val="0"/>
        <w:jc w:val="both"/>
        <w:rPr>
          <w:sz w:val="22"/>
          <w:szCs w:val="22"/>
        </w:rPr>
      </w:pPr>
      <w:r w:rsidRPr="00AF5DA5">
        <w:rPr>
          <w:rFonts w:asciiTheme="minorHAnsi" w:hAnsiTheme="minorHAnsi"/>
          <w:i/>
          <w:sz w:val="22"/>
          <w:szCs w:val="22"/>
        </w:rPr>
        <w:t xml:space="preserve">(podmienka sa preukazuje </w:t>
      </w:r>
      <w:r w:rsidR="00CD6449" w:rsidRPr="00AF5DA5">
        <w:rPr>
          <w:rFonts w:asciiTheme="minorHAnsi" w:hAnsiTheme="minorHAnsi"/>
          <w:i/>
          <w:sz w:val="22"/>
          <w:szCs w:val="22"/>
        </w:rPr>
        <w:t>čestným vyhlásením žiadateľa</w:t>
      </w:r>
      <w:r w:rsidR="006F0AA9" w:rsidRPr="00AF5DA5">
        <w:rPr>
          <w:rFonts w:asciiTheme="minorHAnsi" w:hAnsiTheme="minorHAnsi"/>
          <w:i/>
          <w:sz w:val="22"/>
          <w:szCs w:val="22"/>
        </w:rPr>
        <w:t xml:space="preserve"> </w:t>
      </w:r>
      <w:r w:rsidR="00933316" w:rsidRPr="00521C67">
        <w:rPr>
          <w:rFonts w:asciiTheme="minorHAnsi" w:hAnsiTheme="minorHAnsi"/>
          <w:i/>
          <w:sz w:val="22"/>
          <w:szCs w:val="22"/>
        </w:rPr>
        <w:t xml:space="preserve">v časti č. 15 vo formulári </w:t>
      </w:r>
      <w:r w:rsidR="006F0AA9" w:rsidRPr="00AF5DA5">
        <w:rPr>
          <w:rFonts w:asciiTheme="minorHAnsi" w:hAnsiTheme="minorHAnsi"/>
          <w:i/>
          <w:sz w:val="22"/>
          <w:szCs w:val="22"/>
        </w:rPr>
        <w:t xml:space="preserve"> </w:t>
      </w:r>
      <w:r w:rsidR="0050242D">
        <w:rPr>
          <w:rFonts w:asciiTheme="minorHAnsi" w:hAnsiTheme="minorHAnsi"/>
          <w:i/>
          <w:sz w:val="22"/>
          <w:szCs w:val="22"/>
        </w:rPr>
        <w:t>Ž</w:t>
      </w:r>
      <w:r w:rsidR="006F0AA9" w:rsidRPr="00AF5DA5">
        <w:rPr>
          <w:rFonts w:asciiTheme="minorHAnsi" w:hAnsiTheme="minorHAnsi"/>
          <w:i/>
          <w:sz w:val="22"/>
          <w:szCs w:val="22"/>
        </w:rPr>
        <w:t>oNFP</w:t>
      </w:r>
      <w:r w:rsidRPr="00AF5DA5">
        <w:rPr>
          <w:rFonts w:asciiTheme="minorHAnsi" w:hAnsiTheme="minorHAnsi"/>
          <w:i/>
          <w:sz w:val="22"/>
          <w:szCs w:val="22"/>
        </w:rPr>
        <w:t>)</w:t>
      </w:r>
      <w:r w:rsidR="00F260D3">
        <w:rPr>
          <w:rFonts w:asciiTheme="minorHAnsi" w:hAnsiTheme="minorHAnsi"/>
          <w:i/>
          <w:sz w:val="22"/>
          <w:szCs w:val="22"/>
        </w:rPr>
        <w:t>.</w:t>
      </w:r>
    </w:p>
    <w:p w14:paraId="3DE24556"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Oprávnenosť aktivít realizácie projektu</w:t>
      </w:r>
    </w:p>
    <w:p w14:paraId="2C8AC398" w14:textId="77777777" w:rsidR="00AA569A" w:rsidRPr="00EF499E" w:rsidRDefault="00810DAA" w:rsidP="00CD1A3F">
      <w:pPr>
        <w:pStyle w:val="Odsekzoznamu"/>
        <w:spacing w:before="240" w:after="240"/>
        <w:ind w:left="360"/>
        <w:jc w:val="both"/>
        <w:rPr>
          <w:rFonts w:asciiTheme="minorHAnsi" w:hAnsiTheme="minorHAnsi"/>
          <w:sz w:val="22"/>
          <w:szCs w:val="22"/>
          <w:u w:val="single"/>
        </w:rPr>
      </w:pPr>
      <w:r w:rsidRPr="000E1C22">
        <w:rPr>
          <w:rFonts w:asciiTheme="minorHAnsi" w:hAnsiTheme="minorHAnsi"/>
          <w:sz w:val="22"/>
          <w:szCs w:val="22"/>
          <w:u w:val="single"/>
        </w:rPr>
        <w:t>Podmienky oprávnenosti aktivít:</w:t>
      </w:r>
    </w:p>
    <w:p w14:paraId="627E5F68" w14:textId="77777777" w:rsidR="00810DAA" w:rsidRPr="002A5A5B" w:rsidRDefault="00810DAA" w:rsidP="00CD1A3F">
      <w:pPr>
        <w:pStyle w:val="Odsekzoznamu"/>
        <w:spacing w:before="240" w:after="240"/>
        <w:ind w:left="360"/>
        <w:jc w:val="both"/>
        <w:rPr>
          <w:rFonts w:asciiTheme="minorHAnsi" w:hAnsiTheme="minorHAnsi"/>
          <w:b/>
        </w:rPr>
      </w:pPr>
    </w:p>
    <w:p w14:paraId="251EF3AC" w14:textId="77777777" w:rsidR="00F875B0" w:rsidRPr="00EF499E" w:rsidRDefault="00F875B0" w:rsidP="002A5A5B">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EF499E">
        <w:rPr>
          <w:rFonts w:asciiTheme="minorHAnsi" w:hAnsiTheme="minorHAnsi"/>
          <w:color w:val="000000"/>
          <w:sz w:val="22"/>
          <w:szCs w:val="22"/>
        </w:rPr>
        <w:t>hlavné aktivity projektu sú vo vecnom súlade s oprávnenými aktivitami OP TP</w:t>
      </w:r>
      <w:r w:rsidR="005D616C" w:rsidRPr="00EF499E">
        <w:rPr>
          <w:rFonts w:asciiTheme="minorHAnsi" w:hAnsiTheme="minorHAnsi"/>
          <w:color w:val="000000"/>
          <w:sz w:val="22"/>
          <w:szCs w:val="22"/>
        </w:rPr>
        <w:t>,</w:t>
      </w:r>
      <w:r w:rsidRPr="002A5A5B">
        <w:rPr>
          <w:rFonts w:asciiTheme="minorHAnsi" w:hAnsiTheme="minorHAnsi"/>
          <w:color w:val="000000"/>
          <w:sz w:val="22"/>
          <w:szCs w:val="22"/>
        </w:rPr>
        <w:t xml:space="preserve"> na realizáciu ktorých je vyhlásené toto vyzvanie</w:t>
      </w:r>
    </w:p>
    <w:p w14:paraId="2F76CDA0" w14:textId="63163EC5" w:rsidR="00F875B0" w:rsidRPr="00EF499E" w:rsidRDefault="00F875B0"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2A5A5B">
        <w:rPr>
          <w:rFonts w:asciiTheme="minorHAnsi" w:hAnsiTheme="minorHAnsi"/>
          <w:color w:val="000000"/>
          <w:sz w:val="22"/>
          <w:szCs w:val="22"/>
        </w:rPr>
        <w:t>Oprávnené na poskytnutie príspevku sú výlučne projekty, ktoré svojimi aktivitami spadajú do</w:t>
      </w:r>
      <w:r w:rsidR="009B29B6">
        <w:rPr>
          <w:rFonts w:asciiTheme="minorHAnsi" w:hAnsiTheme="minorHAnsi"/>
          <w:color w:val="000000"/>
          <w:sz w:val="22"/>
          <w:szCs w:val="22"/>
        </w:rPr>
        <w:t> </w:t>
      </w:r>
      <w:r w:rsidRPr="002A5A5B">
        <w:rPr>
          <w:rFonts w:asciiTheme="minorHAnsi" w:hAnsiTheme="minorHAnsi"/>
          <w:color w:val="000000"/>
          <w:sz w:val="22"/>
          <w:szCs w:val="22"/>
        </w:rPr>
        <w:t xml:space="preserve">oprávnenej aktivity: </w:t>
      </w:r>
    </w:p>
    <w:p w14:paraId="7BBB392E" w14:textId="77777777" w:rsidR="00E84989" w:rsidRPr="00F00643" w:rsidRDefault="00006D41"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F00643">
        <w:rPr>
          <w:rFonts w:asciiTheme="minorHAnsi" w:hAnsiTheme="minorHAnsi"/>
          <w:b/>
          <w:sz w:val="22"/>
          <w:szCs w:val="22"/>
        </w:rPr>
        <w:t>301010011A003 - C. Zavedenie a realizácia centrálneho plánu vzdelávania, odrážajúceho potreby štandardizovaných pracovných  pozícií</w:t>
      </w:r>
    </w:p>
    <w:p w14:paraId="588D938B" w14:textId="77777777" w:rsidR="008657DC" w:rsidRPr="00F00643" w:rsidRDefault="008657DC" w:rsidP="002A5A5B">
      <w:pPr>
        <w:pStyle w:val="Odsekzoznamu"/>
        <w:autoSpaceDE w:val="0"/>
        <w:autoSpaceDN w:val="0"/>
        <w:adjustRightInd w:val="0"/>
        <w:spacing w:before="120" w:after="120"/>
        <w:contextualSpacing w:val="0"/>
        <w:jc w:val="both"/>
        <w:rPr>
          <w:rFonts w:asciiTheme="minorHAnsi" w:hAnsiTheme="minorHAnsi"/>
          <w:sz w:val="22"/>
          <w:szCs w:val="22"/>
        </w:rPr>
      </w:pPr>
      <w:r w:rsidRPr="00F00643">
        <w:rPr>
          <w:rFonts w:asciiTheme="minorHAnsi" w:hAnsiTheme="minorHAnsi"/>
          <w:sz w:val="22"/>
          <w:szCs w:val="22"/>
        </w:rPr>
        <w:lastRenderedPageBreak/>
        <w:t>V rámci tejto aktivity budú zabezpečené aj vzdelávacie a školiace aktivity na uplatňovanie rovnosti mužov a žien a nediskriminácie subjektom zapojeným do implementácie EŠIF, relevantným sociálno-ekonomickým partnerom a hodnotiteľom.</w:t>
      </w:r>
    </w:p>
    <w:p w14:paraId="4A6222D2" w14:textId="77777777" w:rsidR="009D1778" w:rsidRPr="002A5A5B" w:rsidRDefault="009D1778" w:rsidP="002A5A5B">
      <w:pPr>
        <w:pStyle w:val="Odsekzoznamu"/>
        <w:autoSpaceDE w:val="0"/>
        <w:autoSpaceDN w:val="0"/>
        <w:adjustRightInd w:val="0"/>
        <w:spacing w:before="120" w:after="120"/>
        <w:contextualSpacing w:val="0"/>
        <w:jc w:val="both"/>
        <w:rPr>
          <w:rFonts w:asciiTheme="minorHAnsi" w:hAnsiTheme="minorHAns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49443FB7" w14:textId="77777777" w:rsidR="00F875B0" w:rsidRPr="00EF499E" w:rsidRDefault="00810DAA" w:rsidP="009B29B6">
      <w:pPr>
        <w:pStyle w:val="Odsekzoznamu"/>
        <w:numPr>
          <w:ilvl w:val="0"/>
          <w:numId w:val="7"/>
        </w:numPr>
        <w:spacing w:before="120" w:after="120"/>
        <w:contextualSpacing w:val="0"/>
        <w:jc w:val="both"/>
        <w:rPr>
          <w:rFonts w:asciiTheme="minorHAnsi" w:hAnsiTheme="minorHAnsi"/>
          <w:color w:val="000000"/>
          <w:sz w:val="22"/>
          <w:szCs w:val="22"/>
        </w:rPr>
      </w:pPr>
      <w:r w:rsidRPr="00EF499E">
        <w:rPr>
          <w:rFonts w:asciiTheme="minorHAnsi" w:hAnsiTheme="minorHAnsi"/>
          <w:color w:val="000000"/>
          <w:sz w:val="22"/>
          <w:szCs w:val="22"/>
        </w:rPr>
        <w:t>žiadateľ neukončil fyzickú realizáciu všetkých hlavných aktivít projektu pred predložením ŽoNFP</w:t>
      </w:r>
    </w:p>
    <w:p w14:paraId="5A4D3AC7" w14:textId="77777777" w:rsidR="00810DAA" w:rsidRPr="002A5A5B" w:rsidRDefault="00810DAA" w:rsidP="002A5A5B">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14:paraId="5FD4C254" w14:textId="77777777" w:rsidR="00D64B2D" w:rsidRPr="002A5A5B" w:rsidRDefault="00D64B2D" w:rsidP="002A5A5B">
      <w:pPr>
        <w:pStyle w:val="Odsekzoznamu"/>
        <w:autoSpaceDE w:val="0"/>
        <w:autoSpaceDN w:val="0"/>
        <w:adjustRightInd w:val="0"/>
        <w:spacing w:before="120" w:after="12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019F2D10" w14:textId="77777777" w:rsidR="003C2776" w:rsidRPr="002A5A5B" w:rsidRDefault="003C2776" w:rsidP="009B29B6">
      <w:pPr>
        <w:pStyle w:val="Odsekzoznamu1"/>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Oprávnenosť miesta realizácie projektu</w:t>
      </w:r>
    </w:p>
    <w:p w14:paraId="5290628D" w14:textId="30FC80A1" w:rsidR="00496D8C" w:rsidRPr="009027D3" w:rsidRDefault="00510EF1"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ž</w:t>
      </w:r>
      <w:r w:rsidR="00496D8C" w:rsidRPr="009027D3">
        <w:rPr>
          <w:rFonts w:asciiTheme="minorHAnsi" w:hAnsiTheme="minorHAnsi"/>
          <w:color w:val="000000"/>
          <w:sz w:val="22"/>
          <w:szCs w:val="22"/>
        </w:rPr>
        <w:t>iadateľ je povinný realizovať projekt na oprávnenom území</w:t>
      </w:r>
    </w:p>
    <w:p w14:paraId="0F121967" w14:textId="77777777" w:rsidR="003C2776" w:rsidRPr="009027D3" w:rsidRDefault="00B534C5"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Pre toto vyzvanie je o</w:t>
      </w:r>
      <w:r w:rsidR="00496D8C" w:rsidRPr="009027D3">
        <w:rPr>
          <w:rFonts w:asciiTheme="minorHAnsi" w:hAnsiTheme="minorHAnsi"/>
          <w:color w:val="000000"/>
          <w:sz w:val="22"/>
          <w:szCs w:val="22"/>
        </w:rPr>
        <w:t>právnen</w:t>
      </w:r>
      <w:r w:rsidRPr="009027D3">
        <w:rPr>
          <w:rFonts w:asciiTheme="minorHAnsi" w:hAnsiTheme="minorHAnsi"/>
          <w:color w:val="000000"/>
          <w:sz w:val="22"/>
          <w:szCs w:val="22"/>
        </w:rPr>
        <w:t>ým</w:t>
      </w:r>
      <w:r w:rsidR="00496D8C" w:rsidRPr="009027D3">
        <w:rPr>
          <w:rFonts w:asciiTheme="minorHAnsi" w:hAnsiTheme="minorHAnsi"/>
          <w:color w:val="000000"/>
          <w:sz w:val="22"/>
          <w:szCs w:val="22"/>
        </w:rPr>
        <w:t xml:space="preserve"> územ</w:t>
      </w:r>
      <w:r w:rsidRPr="009027D3">
        <w:rPr>
          <w:rFonts w:asciiTheme="minorHAnsi" w:hAnsiTheme="minorHAnsi"/>
          <w:color w:val="000000"/>
          <w:sz w:val="22"/>
          <w:szCs w:val="22"/>
        </w:rPr>
        <w:t>ím</w:t>
      </w:r>
      <w:r w:rsidR="00496D8C" w:rsidRPr="009027D3">
        <w:rPr>
          <w:rFonts w:asciiTheme="minorHAnsi" w:hAnsiTheme="minorHAnsi"/>
          <w:color w:val="000000"/>
          <w:sz w:val="22"/>
          <w:szCs w:val="22"/>
        </w:rPr>
        <w:t xml:space="preserve"> </w:t>
      </w:r>
      <w:r w:rsidR="00496D8C" w:rsidRPr="009027D3">
        <w:rPr>
          <w:rFonts w:asciiTheme="minorHAnsi" w:hAnsiTheme="minorHAnsi"/>
          <w:b/>
          <w:color w:val="000000"/>
          <w:sz w:val="22"/>
          <w:szCs w:val="22"/>
        </w:rPr>
        <w:t>celé územie Slovenskej republiky</w:t>
      </w:r>
      <w:r w:rsidRPr="009027D3">
        <w:rPr>
          <w:rFonts w:asciiTheme="minorHAnsi" w:hAnsiTheme="minorHAnsi"/>
          <w:color w:val="000000"/>
          <w:sz w:val="22"/>
          <w:szCs w:val="22"/>
        </w:rPr>
        <w:t>.</w:t>
      </w:r>
    </w:p>
    <w:p w14:paraId="6E09282E" w14:textId="0043A631" w:rsidR="0005742A" w:rsidRPr="000E1C22" w:rsidRDefault="0005742A" w:rsidP="00BA3FD8">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70576891" w14:textId="77777777" w:rsidR="003C2776" w:rsidRPr="002A5A5B" w:rsidRDefault="003C2776" w:rsidP="003C2776">
      <w:pPr>
        <w:pStyle w:val="Odsekzoznamu1"/>
        <w:numPr>
          <w:ilvl w:val="1"/>
          <w:numId w:val="1"/>
        </w:numPr>
        <w:spacing w:before="240" w:after="240" w:line="276" w:lineRule="auto"/>
        <w:ind w:left="792"/>
        <w:contextualSpacing w:val="0"/>
        <w:rPr>
          <w:rFonts w:asciiTheme="minorHAnsi" w:hAnsiTheme="minorHAnsi"/>
          <w:b/>
        </w:rPr>
      </w:pPr>
      <w:r w:rsidRPr="002A5A5B">
        <w:rPr>
          <w:rFonts w:asciiTheme="minorHAnsi" w:hAnsiTheme="minorHAnsi"/>
          <w:b/>
        </w:rPr>
        <w:t>Kritériá pre výber projektov</w:t>
      </w:r>
    </w:p>
    <w:p w14:paraId="64536641" w14:textId="77777777" w:rsidR="005D616C" w:rsidRPr="009027D3" w:rsidRDefault="005D616C"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projekt je v súlade s kritériami pre výber projektov</w:t>
      </w:r>
    </w:p>
    <w:p w14:paraId="40D64A2C" w14:textId="61DF66C5" w:rsidR="00AA0BD9" w:rsidRPr="009027D3" w:rsidRDefault="00AA0BD9"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Kritériá</w:t>
      </w:r>
      <w:r w:rsidR="005F0543" w:rsidRPr="009027D3">
        <w:rPr>
          <w:rFonts w:asciiTheme="minorHAnsi" w:hAnsiTheme="minorHAnsi"/>
          <w:color w:val="000000"/>
          <w:sz w:val="22"/>
          <w:szCs w:val="22"/>
        </w:rPr>
        <w:t xml:space="preserve"> pre výber projektov schválené M</w:t>
      </w:r>
      <w:r w:rsidRPr="009027D3">
        <w:rPr>
          <w:rFonts w:asciiTheme="minorHAnsi" w:hAnsiTheme="minorHAnsi"/>
          <w:color w:val="000000"/>
          <w:sz w:val="22"/>
          <w:szCs w:val="22"/>
        </w:rPr>
        <w:t xml:space="preserve">onitorovacím výborom </w:t>
      </w:r>
      <w:r w:rsidR="006E4B56" w:rsidRPr="009027D3">
        <w:rPr>
          <w:rFonts w:asciiTheme="minorHAnsi" w:hAnsiTheme="minorHAnsi"/>
          <w:color w:val="000000"/>
          <w:sz w:val="22"/>
          <w:szCs w:val="22"/>
        </w:rPr>
        <w:t xml:space="preserve">pre OP TP </w:t>
      </w:r>
      <w:r w:rsidRPr="009027D3">
        <w:rPr>
          <w:rFonts w:asciiTheme="minorHAnsi" w:hAnsiTheme="minorHAnsi"/>
          <w:color w:val="000000"/>
          <w:sz w:val="22"/>
          <w:szCs w:val="22"/>
        </w:rPr>
        <w:t xml:space="preserve">sú zverejnené na webovom sídle </w:t>
      </w:r>
      <w:r w:rsidR="007A576A" w:rsidRPr="009027D3">
        <w:rPr>
          <w:rFonts w:asciiTheme="minorHAnsi" w:hAnsiTheme="minorHAnsi"/>
          <w:color w:val="000000"/>
          <w:sz w:val="22"/>
          <w:szCs w:val="22"/>
        </w:rPr>
        <w:t>RO OP TP</w:t>
      </w:r>
      <w:r w:rsidRPr="009027D3">
        <w:rPr>
          <w:rFonts w:asciiTheme="minorHAnsi" w:hAnsiTheme="minorHAnsi"/>
          <w:color w:val="000000"/>
          <w:sz w:val="22"/>
          <w:szCs w:val="22"/>
        </w:rPr>
        <w:t xml:space="preserve">: </w:t>
      </w:r>
      <w:hyperlink r:id="rId21" w:history="1">
        <w:r w:rsidR="006E4B56" w:rsidRPr="002A5A5B">
          <w:rPr>
            <w:rStyle w:val="Hypertextovprepojenie"/>
            <w:rFonts w:asciiTheme="minorHAnsi" w:hAnsiTheme="minorHAnsi"/>
            <w:sz w:val="22"/>
            <w:szCs w:val="22"/>
          </w:rPr>
          <w:t>http://www.optp.vlada.gov.sk/ine-dokumenty/</w:t>
        </w:r>
      </w:hyperlink>
      <w:r w:rsidRPr="002A5A5B">
        <w:rPr>
          <w:rStyle w:val="Hypertextovprepojenie"/>
          <w:rFonts w:asciiTheme="minorHAnsi" w:hAnsiTheme="minorHAnsi"/>
          <w:sz w:val="22"/>
          <w:szCs w:val="22"/>
        </w:rPr>
        <w:t>.</w:t>
      </w:r>
      <w:r w:rsidRPr="00D25991">
        <w:rPr>
          <w:rFonts w:asciiTheme="minorHAnsi" w:hAnsiTheme="minorHAnsi"/>
          <w:color w:val="000000"/>
          <w:sz w:val="22"/>
          <w:szCs w:val="22"/>
        </w:rPr>
        <w:t xml:space="preserve"> </w:t>
      </w:r>
    </w:p>
    <w:p w14:paraId="26C05C91" w14:textId="14EF4CD0" w:rsidR="00FC39ED" w:rsidRPr="000E1C22" w:rsidRDefault="00FC39ED" w:rsidP="00BA3FD8">
      <w:pPr>
        <w:pStyle w:val="Odsekzoznamu"/>
        <w:spacing w:before="120" w:after="120"/>
        <w:jc w:val="both"/>
        <w:rPr>
          <w:rFonts w:asciiTheme="minorHAnsi" w:hAnsiTheme="minorHAnsi"/>
          <w:color w:val="000000"/>
          <w:sz w:val="22"/>
          <w:szCs w:val="22"/>
        </w:rPr>
      </w:pPr>
      <w:r w:rsidRPr="002A5A5B">
        <w:rPr>
          <w:rFonts w:asciiTheme="minorHAnsi" w:hAnsiTheme="minorHAnsi"/>
          <w:i/>
          <w:sz w:val="22"/>
          <w:szCs w:val="22"/>
        </w:rPr>
        <w:t xml:space="preserve">(Žiadateľ je povinný za účelom posúdenia splnenia tejto podmienky poskytnutia príspevku predložiť prílohu č. </w:t>
      </w:r>
      <w:r w:rsidR="006A249D" w:rsidRPr="002A5A5B">
        <w:rPr>
          <w:rFonts w:asciiTheme="minorHAnsi" w:hAnsiTheme="minorHAnsi"/>
          <w:i/>
          <w:sz w:val="22"/>
          <w:szCs w:val="22"/>
        </w:rPr>
        <w:t>4</w:t>
      </w:r>
      <w:r w:rsidRPr="002A5A5B">
        <w:rPr>
          <w:rFonts w:asciiTheme="minorHAnsi" w:hAnsiTheme="minorHAnsi"/>
          <w:i/>
          <w:sz w:val="22"/>
          <w:szCs w:val="22"/>
        </w:rPr>
        <w:t xml:space="preserve"> vyzvania - Opis projektu, v ktorom uvedie rozpočet projektu. RO OP TP posudzuje žiadosť o NFP ako celok, vecné zameranie projektu a jeho prínos).</w:t>
      </w:r>
    </w:p>
    <w:p w14:paraId="480C5775"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Splnenie podmienok ustanovených v osobitných predpisoch</w:t>
      </w:r>
    </w:p>
    <w:p w14:paraId="1C83FD58" w14:textId="77777777" w:rsidR="003C2776" w:rsidRPr="00706AEA" w:rsidRDefault="00704476"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n</w:t>
      </w:r>
      <w:r w:rsidR="003C2776" w:rsidRPr="00D25991">
        <w:rPr>
          <w:rFonts w:asciiTheme="minorHAnsi" w:hAnsiTheme="minorHAnsi"/>
          <w:color w:val="000000"/>
          <w:sz w:val="22"/>
          <w:szCs w:val="22"/>
        </w:rPr>
        <w:t>eporušenie zákazu nelegálnej práce a nelegálneho zamestnávania</w:t>
      </w:r>
    </w:p>
    <w:p w14:paraId="6898F0D0" w14:textId="4F865222" w:rsidR="002752C9" w:rsidRPr="00677906" w:rsidRDefault="007C40AA"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Žiadateľ predloží </w:t>
      </w:r>
      <w:r w:rsidR="00F9755E" w:rsidRPr="00677906">
        <w:rPr>
          <w:rFonts w:asciiTheme="minorHAnsi" w:hAnsiTheme="minorHAnsi"/>
          <w:color w:val="000000"/>
          <w:sz w:val="22"/>
          <w:szCs w:val="22"/>
        </w:rPr>
        <w:t>čestné vyhlásenie, že neporušil</w:t>
      </w:r>
      <w:r w:rsidRPr="00677906">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677906">
        <w:rPr>
          <w:rFonts w:asciiTheme="minorHAnsi" w:hAnsiTheme="minorHAnsi"/>
          <w:color w:val="000000"/>
          <w:sz w:val="22"/>
          <w:szCs w:val="22"/>
        </w:rPr>
        <w:t> </w:t>
      </w:r>
      <w:r w:rsidRPr="00677906">
        <w:rPr>
          <w:rFonts w:asciiTheme="minorHAnsi" w:hAnsiTheme="minorHAnsi"/>
          <w:color w:val="000000"/>
          <w:sz w:val="22"/>
          <w:szCs w:val="22"/>
        </w:rPr>
        <w:t xml:space="preserve">NFP. </w:t>
      </w:r>
      <w:r w:rsidR="00D80C37" w:rsidRPr="00677906">
        <w:rPr>
          <w:rFonts w:asciiTheme="minorHAnsi" w:hAnsiTheme="minorHAnsi"/>
          <w:color w:val="000000"/>
          <w:sz w:val="22"/>
          <w:szCs w:val="22"/>
        </w:rPr>
        <w:t xml:space="preserve"> </w:t>
      </w:r>
    </w:p>
    <w:p w14:paraId="3B6A1F8D" w14:textId="5FFC6831" w:rsidR="002A76CC" w:rsidRDefault="002A76CC" w:rsidP="00BA3FD8">
      <w:pPr>
        <w:pStyle w:val="Odsekzoznamu"/>
        <w:spacing w:before="120" w:after="120"/>
        <w:contextualSpacing w:val="0"/>
        <w:jc w:val="both"/>
        <w:rPr>
          <w:rFonts w:asciiTheme="minorHAnsi" w:hAnsiTheme="minorHAnsi"/>
          <w:i/>
          <w:color w:val="000000"/>
          <w:sz w:val="22"/>
          <w:szCs w:val="22"/>
        </w:rPr>
      </w:pPr>
      <w:r w:rsidRPr="002A5A5B">
        <w:rPr>
          <w:rFonts w:asciiTheme="minorHAnsi" w:hAnsiTheme="minorHAnsi"/>
          <w:i/>
          <w:color w:val="000000"/>
          <w:sz w:val="22"/>
          <w:szCs w:val="22"/>
        </w:rPr>
        <w:t xml:space="preserve">(Žiadateľ preukazuje </w:t>
      </w:r>
      <w:r w:rsidR="006347AC" w:rsidRPr="002A5A5B">
        <w:rPr>
          <w:rFonts w:asciiTheme="minorHAnsi" w:hAnsiTheme="minorHAnsi"/>
          <w:i/>
          <w:color w:val="000000"/>
          <w:sz w:val="22"/>
          <w:szCs w:val="22"/>
        </w:rPr>
        <w:t>s</w:t>
      </w:r>
      <w:r w:rsidRPr="002A5A5B">
        <w:rPr>
          <w:rFonts w:asciiTheme="minorHAnsi" w:hAnsiTheme="minorHAnsi"/>
          <w:i/>
          <w:color w:val="000000"/>
          <w:sz w:val="22"/>
          <w:szCs w:val="22"/>
        </w:rPr>
        <w:t>plnenie podmienky čestným vyhlásením v časti č. 15 vo formulári ŽoNFP</w:t>
      </w:r>
      <w:r w:rsidR="00D25991">
        <w:rPr>
          <w:rFonts w:asciiTheme="minorHAnsi" w:hAnsiTheme="minorHAnsi"/>
          <w:i/>
          <w:color w:val="000000"/>
          <w:sz w:val="22"/>
          <w:szCs w:val="22"/>
        </w:rPr>
        <w:t xml:space="preserve">. </w:t>
      </w:r>
      <w:r w:rsidR="00D25991" w:rsidRPr="00835264">
        <w:rPr>
          <w:rFonts w:asciiTheme="minorHAnsi" w:hAnsiTheme="minorHAnsi" w:cstheme="minorHAnsi"/>
          <w:i/>
          <w:color w:val="000000"/>
          <w:sz w:val="22"/>
          <w:szCs w:val="22"/>
        </w:rPr>
        <w:t>Žiadateľ/prijímateľ nesmie túto podmienku poskytnutia príspevku porušiť ani počas konania o ŽoNFP a realizácie projektu.</w:t>
      </w:r>
      <w:r w:rsidRPr="002A5A5B">
        <w:rPr>
          <w:rFonts w:asciiTheme="minorHAnsi" w:hAnsiTheme="minorHAnsi"/>
          <w:i/>
          <w:color w:val="000000"/>
          <w:sz w:val="22"/>
          <w:szCs w:val="22"/>
        </w:rPr>
        <w:t>)</w:t>
      </w:r>
    </w:p>
    <w:p w14:paraId="71360B65" w14:textId="77777777" w:rsidR="005E0573" w:rsidRPr="000E1C22" w:rsidRDefault="005E0573" w:rsidP="00BA3FD8">
      <w:pPr>
        <w:pStyle w:val="Odsekzoznamu"/>
        <w:spacing w:before="120" w:after="120"/>
        <w:contextualSpacing w:val="0"/>
        <w:jc w:val="both"/>
        <w:rPr>
          <w:rFonts w:asciiTheme="minorHAnsi" w:hAnsiTheme="minorHAnsi"/>
          <w:color w:val="000000"/>
          <w:sz w:val="22"/>
          <w:szCs w:val="22"/>
        </w:rPr>
      </w:pPr>
    </w:p>
    <w:p w14:paraId="1E388785" w14:textId="11CF4D17" w:rsidR="003C2776" w:rsidRPr="00BA3FD8" w:rsidRDefault="003C2776" w:rsidP="002B5876">
      <w:pPr>
        <w:pStyle w:val="Odsekzoznamu1"/>
        <w:numPr>
          <w:ilvl w:val="1"/>
          <w:numId w:val="1"/>
        </w:numPr>
        <w:spacing w:before="120" w:after="120" w:line="276" w:lineRule="auto"/>
        <w:ind w:left="792"/>
        <w:contextualSpacing w:val="0"/>
        <w:jc w:val="both"/>
        <w:rPr>
          <w:rFonts w:asciiTheme="minorHAnsi" w:hAnsiTheme="minorHAnsi"/>
          <w:sz w:val="22"/>
          <w:szCs w:val="22"/>
        </w:rPr>
      </w:pPr>
      <w:r w:rsidRPr="00BA3FD8">
        <w:rPr>
          <w:rFonts w:asciiTheme="minorHAnsi" w:hAnsiTheme="minorHAnsi"/>
          <w:b/>
        </w:rPr>
        <w:t>Ďalšie podmienky poskytnutia príspevku</w:t>
      </w:r>
    </w:p>
    <w:p w14:paraId="7C68FFE2" w14:textId="4613939F" w:rsidR="00704476" w:rsidRPr="002D230F" w:rsidRDefault="001A2409" w:rsidP="00AF5DA5">
      <w:pPr>
        <w:pStyle w:val="Odsekzoznamu"/>
        <w:numPr>
          <w:ilvl w:val="0"/>
          <w:numId w:val="7"/>
        </w:numPr>
        <w:spacing w:before="120" w:after="120"/>
        <w:contextualSpacing w:val="0"/>
        <w:jc w:val="both"/>
        <w:rPr>
          <w:rFonts w:asciiTheme="minorHAnsi" w:hAnsiTheme="minorHAnsi"/>
          <w:sz w:val="22"/>
          <w:szCs w:val="22"/>
          <w:lang w:eastAsia="en-US"/>
        </w:rPr>
      </w:pPr>
      <w:r w:rsidRPr="002D230F">
        <w:rPr>
          <w:rFonts w:asciiTheme="minorHAnsi" w:hAnsiTheme="minorHAnsi"/>
          <w:sz w:val="22"/>
          <w:szCs w:val="22"/>
        </w:rPr>
        <w:t>o</w:t>
      </w:r>
      <w:r w:rsidR="004B7E86" w:rsidRPr="002D230F">
        <w:rPr>
          <w:rFonts w:asciiTheme="minorHAnsi" w:hAnsiTheme="minorHAnsi"/>
          <w:sz w:val="22"/>
          <w:szCs w:val="22"/>
        </w:rPr>
        <w:t xml:space="preserve">právnenosť z hľadiska súladu </w:t>
      </w:r>
      <w:r w:rsidR="007C40AA" w:rsidRPr="002D230F">
        <w:rPr>
          <w:rFonts w:asciiTheme="minorHAnsi" w:hAnsiTheme="minorHAnsi"/>
          <w:sz w:val="22"/>
          <w:szCs w:val="22"/>
        </w:rPr>
        <w:t xml:space="preserve">s </w:t>
      </w:r>
      <w:r w:rsidR="007076A1" w:rsidRPr="00AF5DA5">
        <w:rPr>
          <w:rFonts w:asciiTheme="minorHAnsi" w:hAnsiTheme="minorHAnsi"/>
          <w:sz w:val="22"/>
          <w:szCs w:val="22"/>
        </w:rPr>
        <w:t xml:space="preserve">horizontálnymi princípmi </w:t>
      </w:r>
      <w:r w:rsidR="008670A2" w:rsidRPr="00AF5DA5">
        <w:rPr>
          <w:rFonts w:asciiTheme="minorHAnsi" w:hAnsiTheme="minorHAnsi"/>
          <w:sz w:val="22"/>
          <w:szCs w:val="22"/>
        </w:rPr>
        <w:t>R</w:t>
      </w:r>
      <w:r w:rsidR="007076A1" w:rsidRPr="00AF5DA5">
        <w:rPr>
          <w:rFonts w:asciiTheme="minorHAnsi" w:hAnsiTheme="minorHAnsi"/>
          <w:sz w:val="22"/>
          <w:szCs w:val="22"/>
        </w:rPr>
        <w:t>ovnosť mužov a žien a </w:t>
      </w:r>
      <w:r w:rsidR="008670A2" w:rsidRPr="00AF5DA5">
        <w:rPr>
          <w:rFonts w:asciiTheme="minorHAnsi" w:hAnsiTheme="minorHAnsi"/>
          <w:sz w:val="22"/>
          <w:szCs w:val="22"/>
        </w:rPr>
        <w:t>N</w:t>
      </w:r>
      <w:r w:rsidR="007076A1" w:rsidRPr="00AF5DA5">
        <w:rPr>
          <w:rFonts w:asciiTheme="minorHAnsi" w:hAnsiTheme="minorHAnsi"/>
          <w:sz w:val="22"/>
          <w:szCs w:val="22"/>
        </w:rPr>
        <w:t>ediskriminácia</w:t>
      </w:r>
      <w:r w:rsidR="007C40AA" w:rsidRPr="002D230F">
        <w:rPr>
          <w:rFonts w:asciiTheme="minorHAnsi" w:hAnsiTheme="minorHAnsi"/>
          <w:sz w:val="22"/>
          <w:szCs w:val="22"/>
          <w:lang w:eastAsia="en-US"/>
        </w:rPr>
        <w:t xml:space="preserve"> </w:t>
      </w:r>
      <w:r w:rsidR="0078053A" w:rsidRPr="002D230F">
        <w:rPr>
          <w:rFonts w:asciiTheme="minorHAnsi" w:hAnsiTheme="minorHAnsi"/>
          <w:sz w:val="22"/>
          <w:szCs w:val="22"/>
          <w:lang w:eastAsia="en-US"/>
        </w:rPr>
        <w:t xml:space="preserve">(ďalej aj </w:t>
      </w:r>
      <w:r w:rsidR="00435A2E" w:rsidRPr="002D230F">
        <w:rPr>
          <w:rFonts w:asciiTheme="minorHAnsi" w:hAnsiTheme="minorHAnsi"/>
          <w:sz w:val="22"/>
          <w:szCs w:val="22"/>
          <w:lang w:eastAsia="en-US"/>
        </w:rPr>
        <w:t>„</w:t>
      </w:r>
      <w:r w:rsidR="0078053A" w:rsidRPr="002D230F">
        <w:rPr>
          <w:rFonts w:asciiTheme="minorHAnsi" w:hAnsiTheme="minorHAnsi"/>
          <w:sz w:val="22"/>
          <w:szCs w:val="22"/>
          <w:lang w:eastAsia="en-US"/>
        </w:rPr>
        <w:t>HP RMŽDaND“)</w:t>
      </w:r>
    </w:p>
    <w:p w14:paraId="632D68BA" w14:textId="4EA780C0" w:rsidR="003E59BF" w:rsidRPr="002A5A5B" w:rsidRDefault="003E59BF"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Uvedené horizontálne princípy</w:t>
      </w:r>
      <w:r w:rsidR="004B7E86" w:rsidRPr="00677906">
        <w:rPr>
          <w:rFonts w:asciiTheme="minorHAnsi" w:hAnsiTheme="minorHAnsi"/>
          <w:sz w:val="22"/>
          <w:szCs w:val="22"/>
        </w:rPr>
        <w:t xml:space="preserve"> sú definované v Partnerskej dohode </w:t>
      </w:r>
      <w:r w:rsidRPr="00677906">
        <w:rPr>
          <w:rFonts w:asciiTheme="minorHAnsi" w:hAnsiTheme="minorHAnsi"/>
          <w:sz w:val="22"/>
          <w:szCs w:val="22"/>
        </w:rPr>
        <w:t xml:space="preserve">SR </w:t>
      </w:r>
      <w:r w:rsidR="004B7E86" w:rsidRPr="00677906">
        <w:rPr>
          <w:rFonts w:asciiTheme="minorHAnsi" w:hAnsiTheme="minorHAnsi"/>
          <w:sz w:val="22"/>
          <w:szCs w:val="22"/>
        </w:rPr>
        <w:t>na roky 2014 – 2020 a</w:t>
      </w:r>
      <w:r w:rsidR="009F7DF8">
        <w:rPr>
          <w:rFonts w:asciiTheme="minorHAnsi" w:hAnsiTheme="minorHAnsi"/>
          <w:sz w:val="22"/>
          <w:szCs w:val="22"/>
        </w:rPr>
        <w:t> </w:t>
      </w:r>
      <w:r w:rsidR="004B7E86" w:rsidRPr="00677906">
        <w:rPr>
          <w:rFonts w:asciiTheme="minorHAnsi" w:hAnsiTheme="minorHAnsi"/>
          <w:sz w:val="22"/>
          <w:szCs w:val="22"/>
        </w:rPr>
        <w:t>v</w:t>
      </w:r>
      <w:r w:rsidR="009F7DF8">
        <w:rPr>
          <w:rFonts w:asciiTheme="minorHAnsi" w:hAnsiTheme="minorHAnsi"/>
          <w:sz w:val="22"/>
          <w:szCs w:val="22"/>
        </w:rPr>
        <w:t> </w:t>
      </w:r>
      <w:r w:rsidR="004B7E86" w:rsidRPr="00677906">
        <w:rPr>
          <w:rFonts w:asciiTheme="minorHAnsi" w:hAnsiTheme="minorHAnsi"/>
          <w:sz w:val="22"/>
          <w:szCs w:val="22"/>
        </w:rPr>
        <w:t>čl. 7 a 8 všeobecného nariadenia</w:t>
      </w:r>
      <w:r w:rsidR="004B7E86" w:rsidRPr="002A5A5B">
        <w:rPr>
          <w:rStyle w:val="Odkaznapoznmkupodiarou"/>
          <w:rFonts w:asciiTheme="minorHAnsi" w:hAnsiTheme="minorHAnsi"/>
          <w:sz w:val="22"/>
          <w:szCs w:val="22"/>
        </w:rPr>
        <w:footnoteReference w:id="1"/>
      </w:r>
      <w:r w:rsidR="00D6511F" w:rsidRPr="00D25991">
        <w:rPr>
          <w:rFonts w:asciiTheme="minorHAnsi" w:hAnsiTheme="minorHAnsi"/>
          <w:sz w:val="22"/>
          <w:szCs w:val="22"/>
        </w:rPr>
        <w:t>.</w:t>
      </w:r>
      <w:r w:rsidR="00704476" w:rsidRPr="00D25991">
        <w:rPr>
          <w:rFonts w:asciiTheme="minorHAnsi" w:hAnsiTheme="minorHAnsi"/>
          <w:sz w:val="22"/>
          <w:szCs w:val="22"/>
        </w:rPr>
        <w:t xml:space="preserve"> </w:t>
      </w:r>
      <w:r w:rsidRPr="002A5A5B">
        <w:rPr>
          <w:rFonts w:asciiTheme="minorHAnsi" w:hAnsiTheme="minorHAnsi"/>
          <w:color w:val="000000"/>
          <w:sz w:val="22"/>
          <w:szCs w:val="22"/>
        </w:rPr>
        <w:t>HP Rovnosť mužov a žien a HP Nediskriminácia sa uplatňujú aj v rámci OP TP napriek tomu, že aktivity programu nie sú priamo cielené na</w:t>
      </w:r>
      <w:r w:rsidR="009F7DF8">
        <w:rPr>
          <w:rFonts w:asciiTheme="minorHAnsi" w:hAnsiTheme="minorHAnsi"/>
          <w:color w:val="000000"/>
          <w:sz w:val="22"/>
          <w:szCs w:val="22"/>
        </w:rPr>
        <w:t> </w:t>
      </w:r>
      <w:r w:rsidRPr="002A5A5B">
        <w:rPr>
          <w:rFonts w:asciiTheme="minorHAnsi" w:hAnsiTheme="minorHAnsi"/>
          <w:color w:val="000000"/>
          <w:sz w:val="22"/>
          <w:szCs w:val="22"/>
        </w:rPr>
        <w:t>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0E112747" w14:textId="5140B28C" w:rsidR="00D6511F" w:rsidRPr="002A5A5B" w:rsidRDefault="003E59BF" w:rsidP="005E0573">
      <w:pPr>
        <w:pStyle w:val="Odsekzoznamu"/>
        <w:spacing w:before="120" w:after="120"/>
        <w:contextualSpacing w:val="0"/>
        <w:jc w:val="both"/>
        <w:rPr>
          <w:rFonts w:asciiTheme="minorHAnsi" w:hAnsiTheme="minorHAnsi"/>
          <w:color w:val="000000"/>
          <w:sz w:val="22"/>
          <w:szCs w:val="22"/>
          <w:lang w:eastAsia="en-US"/>
        </w:rPr>
      </w:pPr>
      <w:r w:rsidRPr="002A5A5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2A5A5B">
        <w:rPr>
          <w:rFonts w:asciiTheme="minorHAnsi" w:hAnsiTheme="minorHAnsi"/>
          <w:i/>
          <w:sz w:val="22"/>
          <w:szCs w:val="22"/>
        </w:rPr>
        <w:t>.</w:t>
      </w:r>
    </w:p>
    <w:p w14:paraId="431C9168" w14:textId="77777777" w:rsidR="007C40AA" w:rsidRPr="00D25991" w:rsidRDefault="00704476"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č</w:t>
      </w:r>
      <w:r w:rsidR="007C40AA" w:rsidRPr="00D25991">
        <w:rPr>
          <w:rFonts w:asciiTheme="minorHAnsi" w:hAnsiTheme="minorHAnsi"/>
          <w:color w:val="000000"/>
          <w:sz w:val="22"/>
          <w:szCs w:val="22"/>
        </w:rPr>
        <w:t xml:space="preserve">asová </w:t>
      </w:r>
      <w:r w:rsidRPr="00D25991">
        <w:rPr>
          <w:rFonts w:asciiTheme="minorHAnsi" w:hAnsiTheme="minorHAnsi"/>
          <w:color w:val="000000"/>
          <w:sz w:val="22"/>
          <w:szCs w:val="22"/>
        </w:rPr>
        <w:t>oprávnenosť realizácie projektu</w:t>
      </w:r>
    </w:p>
    <w:p w14:paraId="216E53F7" w14:textId="12BDFD82" w:rsidR="00F875B0" w:rsidRPr="00706AEA" w:rsidRDefault="007C40AA"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Hlavné aktivity projektu je prijímateľ povinný začať realizovať najneskôr do 3 mesiacov od nadobudnutia účinnosti zmluvy o poskytnutí NFP</w:t>
      </w:r>
      <w:r w:rsidR="009D71BC" w:rsidRPr="00677906">
        <w:rPr>
          <w:rFonts w:asciiTheme="minorHAnsi" w:hAnsiTheme="minorHAnsi"/>
          <w:color w:val="000000"/>
          <w:sz w:val="22"/>
          <w:szCs w:val="22"/>
        </w:rPr>
        <w:t xml:space="preserve"> (ďalej aj „zmluva o NFP“)</w:t>
      </w:r>
      <w:r w:rsidR="002366FB" w:rsidRPr="00D25991">
        <w:rPr>
          <w:rFonts w:asciiTheme="minorHAnsi" w:hAnsiTheme="minorHAnsi"/>
          <w:color w:val="000000"/>
          <w:sz w:val="22"/>
          <w:szCs w:val="22"/>
        </w:rPr>
        <w:t>/interného Rozhodnutia o schválení žiadosti o NFP</w:t>
      </w:r>
      <w:r w:rsidRPr="00706AEA">
        <w:rPr>
          <w:rFonts w:asciiTheme="minorHAnsi" w:hAnsiTheme="minorHAnsi"/>
          <w:color w:val="000000"/>
          <w:sz w:val="22"/>
          <w:szCs w:val="22"/>
        </w:rPr>
        <w:t>.</w:t>
      </w:r>
      <w:r w:rsidR="00704476" w:rsidRPr="00677906">
        <w:rPr>
          <w:rFonts w:asciiTheme="minorHAnsi" w:hAnsiTheme="minorHAnsi"/>
          <w:color w:val="000000"/>
          <w:sz w:val="22"/>
          <w:szCs w:val="22"/>
        </w:rPr>
        <w:t xml:space="preserve"> </w:t>
      </w:r>
      <w:r w:rsidRPr="00677906">
        <w:rPr>
          <w:rFonts w:asciiTheme="minorHAnsi" w:hAnsiTheme="minorHAnsi"/>
          <w:color w:val="000000"/>
          <w:sz w:val="22"/>
          <w:szCs w:val="22"/>
        </w:rPr>
        <w:t xml:space="preserve">Aktivity projektu je prijímateľ povinný ukončiť </w:t>
      </w:r>
      <w:r w:rsidRPr="00677906">
        <w:rPr>
          <w:rFonts w:asciiTheme="minorHAnsi" w:hAnsiTheme="minorHAnsi"/>
          <w:b/>
          <w:color w:val="000000"/>
          <w:sz w:val="22"/>
          <w:szCs w:val="22"/>
        </w:rPr>
        <w:t>najneskôr do 31.</w:t>
      </w:r>
      <w:r w:rsidR="00D25991" w:rsidRPr="002A5A5B">
        <w:rPr>
          <w:rFonts w:asciiTheme="minorHAnsi" w:hAnsiTheme="minorHAnsi"/>
          <w:b/>
          <w:color w:val="000000"/>
          <w:sz w:val="22"/>
          <w:szCs w:val="22"/>
        </w:rPr>
        <w:t xml:space="preserve"> </w:t>
      </w:r>
      <w:r w:rsidRPr="00D25991">
        <w:rPr>
          <w:rFonts w:asciiTheme="minorHAnsi" w:hAnsiTheme="minorHAnsi"/>
          <w:b/>
          <w:color w:val="000000"/>
          <w:sz w:val="22"/>
          <w:szCs w:val="22"/>
        </w:rPr>
        <w:t>12.</w:t>
      </w:r>
      <w:r w:rsidR="00D25991" w:rsidRPr="002A5A5B">
        <w:rPr>
          <w:rFonts w:asciiTheme="minorHAnsi" w:hAnsiTheme="minorHAnsi"/>
          <w:b/>
          <w:color w:val="000000"/>
          <w:sz w:val="22"/>
          <w:szCs w:val="22"/>
        </w:rPr>
        <w:t xml:space="preserve"> </w:t>
      </w:r>
      <w:r w:rsidR="009D71BC" w:rsidRPr="00D25991">
        <w:rPr>
          <w:rFonts w:asciiTheme="minorHAnsi" w:hAnsiTheme="minorHAnsi"/>
          <w:b/>
          <w:color w:val="000000"/>
          <w:sz w:val="22"/>
          <w:szCs w:val="22"/>
        </w:rPr>
        <w:t>2021</w:t>
      </w:r>
      <w:r w:rsidRPr="00D25991">
        <w:rPr>
          <w:rFonts w:asciiTheme="minorHAnsi" w:hAnsiTheme="minorHAnsi"/>
          <w:color w:val="000000"/>
          <w:sz w:val="22"/>
          <w:szCs w:val="22"/>
        </w:rPr>
        <w:t>.</w:t>
      </w:r>
      <w:r w:rsidR="00F875B0" w:rsidRPr="00D25991">
        <w:rPr>
          <w:rFonts w:asciiTheme="minorHAnsi" w:hAnsiTheme="minorHAnsi"/>
          <w:color w:val="000000"/>
          <w:sz w:val="22"/>
          <w:szCs w:val="22"/>
        </w:rPr>
        <w:t xml:space="preserve"> Žiadateľ o NFP je oprávnený predložiť v rámci vyzvania viacero žiadostí o NFP. </w:t>
      </w:r>
    </w:p>
    <w:p w14:paraId="1F0205FD" w14:textId="69CDD39B" w:rsidR="007C40AA" w:rsidRPr="002A5A5B" w:rsidRDefault="009D71BC" w:rsidP="005E0573">
      <w:pPr>
        <w:pStyle w:val="Odsekzoznamu"/>
        <w:spacing w:before="120" w:after="120"/>
        <w:contextualSpacing w:val="0"/>
        <w:jc w:val="both"/>
        <w:rPr>
          <w:rFonts w:asciiTheme="minorHAnsi" w:hAnsiTheme="minorHAnsi"/>
          <w:color w:val="000000"/>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r w:rsidR="00D25991" w:rsidRPr="002A5A5B">
        <w:rPr>
          <w:rFonts w:asciiTheme="minorHAnsi" w:hAnsiTheme="minorHAnsi"/>
          <w:i/>
          <w:sz w:val="22"/>
          <w:szCs w:val="22"/>
        </w:rPr>
        <w:t xml:space="preserve"> </w:t>
      </w:r>
      <w:r w:rsidRPr="002A5A5B">
        <w:rPr>
          <w:rFonts w:asciiTheme="minorHAnsi" w:hAnsiTheme="minorHAnsi"/>
          <w:i/>
          <w:sz w:val="22"/>
          <w:szCs w:val="22"/>
        </w:rPr>
        <w:t>12.</w:t>
      </w:r>
      <w:r w:rsidR="00D25991" w:rsidRPr="002A5A5B">
        <w:rPr>
          <w:rFonts w:asciiTheme="minorHAnsi" w:hAnsiTheme="minorHAnsi"/>
          <w:i/>
          <w:sz w:val="22"/>
          <w:szCs w:val="22"/>
        </w:rPr>
        <w:t xml:space="preserve"> </w:t>
      </w:r>
      <w:r w:rsidRPr="002A5A5B">
        <w:rPr>
          <w:rFonts w:asciiTheme="minorHAnsi" w:hAnsiTheme="minorHAnsi"/>
          <w:i/>
          <w:sz w:val="22"/>
          <w:szCs w:val="22"/>
        </w:rPr>
        <w:t>2021).</w:t>
      </w:r>
    </w:p>
    <w:p w14:paraId="2BAC7030" w14:textId="77777777" w:rsidR="003C2776" w:rsidRPr="00D25991" w:rsidRDefault="007C40AA"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 xml:space="preserve"> </w:t>
      </w:r>
      <w:r w:rsidR="00D80C37" w:rsidRPr="00D25991">
        <w:rPr>
          <w:rFonts w:asciiTheme="minorHAnsi" w:hAnsiTheme="minorHAnsi"/>
          <w:color w:val="000000"/>
          <w:sz w:val="22"/>
          <w:szCs w:val="22"/>
        </w:rPr>
        <w:t>p</w:t>
      </w:r>
      <w:r w:rsidR="00B51B6F" w:rsidRPr="00D25991">
        <w:rPr>
          <w:rFonts w:asciiTheme="minorHAnsi" w:hAnsiTheme="minorHAnsi"/>
          <w:color w:val="000000"/>
          <w:sz w:val="22"/>
          <w:szCs w:val="22"/>
        </w:rPr>
        <w:t>odmienka povinného definovania merateľných ukazovateľov projektu</w:t>
      </w:r>
    </w:p>
    <w:p w14:paraId="10E67922" w14:textId="77777777" w:rsidR="000B3821" w:rsidRPr="00677906" w:rsidRDefault="000B3821"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Výstupy/výsledky, ktoré majú byť dosiahnuté realizáciou aktivít projektu musia byť kvantifikované prostredníctvom </w:t>
      </w:r>
      <w:r w:rsidRPr="00677906">
        <w:rPr>
          <w:rFonts w:asciiTheme="minorHAnsi" w:hAnsiTheme="minorHAnsi"/>
          <w:b/>
          <w:color w:val="000000"/>
          <w:sz w:val="22"/>
          <w:szCs w:val="22"/>
        </w:rPr>
        <w:t>merateľných ukazovateľov</w:t>
      </w:r>
      <w:r w:rsidRPr="00677906">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74C1BE9D" w14:textId="0E345745" w:rsidR="00EA5019" w:rsidRPr="002A5A5B" w:rsidRDefault="00EA5019"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 xml:space="preserve">Pre potreby monitorovania uvádza žiadateľ v prílohe č. </w:t>
      </w:r>
      <w:r w:rsidR="006A249D" w:rsidRPr="002A5A5B">
        <w:rPr>
          <w:rFonts w:asciiTheme="minorHAnsi" w:hAnsiTheme="minorHAnsi"/>
          <w:color w:val="000000"/>
          <w:sz w:val="22"/>
          <w:szCs w:val="22"/>
        </w:rPr>
        <w:t>4</w:t>
      </w:r>
      <w:r w:rsidR="00D25991">
        <w:rPr>
          <w:rFonts w:asciiTheme="minorHAnsi" w:hAnsiTheme="minorHAnsi"/>
          <w:color w:val="000000"/>
          <w:sz w:val="22"/>
          <w:szCs w:val="22"/>
        </w:rPr>
        <w:t xml:space="preserve"> </w:t>
      </w:r>
      <w:r w:rsidRPr="002A5A5B">
        <w:rPr>
          <w:rFonts w:asciiTheme="minorHAnsi" w:hAnsiTheme="minorHAnsi"/>
          <w:color w:val="000000"/>
          <w:sz w:val="22"/>
          <w:szCs w:val="22"/>
        </w:rPr>
        <w:t xml:space="preserve">vyzvania – Opise projektu aj </w:t>
      </w:r>
      <w:r w:rsidRPr="002A5A5B">
        <w:rPr>
          <w:rFonts w:asciiTheme="minorHAnsi" w:hAnsiTheme="minorHAnsi"/>
          <w:b/>
          <w:color w:val="000000"/>
          <w:sz w:val="22"/>
          <w:szCs w:val="22"/>
        </w:rPr>
        <w:t>iné údaje</w:t>
      </w:r>
      <w:r w:rsidRPr="002A5A5B">
        <w:rPr>
          <w:rFonts w:asciiTheme="minorHAnsi" w:hAnsiTheme="minorHAnsi"/>
          <w:color w:val="000000"/>
          <w:sz w:val="22"/>
          <w:szCs w:val="22"/>
        </w:rPr>
        <w:t xml:space="preserve"> relevantné pre projekt a pre sledovanie HP Rovnosť mužov a žien a Nediskriminácia.</w:t>
      </w:r>
    </w:p>
    <w:p w14:paraId="2D78D53A" w14:textId="64C2855C" w:rsidR="004641E9" w:rsidRPr="00677906" w:rsidRDefault="00E05CD7" w:rsidP="002A5A5B">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EA5019" w:rsidRPr="002A5A5B">
        <w:rPr>
          <w:rFonts w:asciiTheme="minorHAnsi" w:eastAsia="Calibri" w:hAnsiTheme="minorHAnsi"/>
          <w:i/>
          <w:sz w:val="22"/>
          <w:szCs w:val="22"/>
          <w:lang w:eastAsia="en-US"/>
        </w:rPr>
        <w:t>Za účelom posúdenia splnenia tejto podmienky poskytnutia príspevku uvedie žiadateľ vo</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formulári ŽoNFP, v rámci časti č. 10.2 – Prehľad merateľných ukazovateľov projektu, ku</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každej hlavnej aktivite</w:t>
      </w:r>
      <w:r w:rsidR="00EA5019" w:rsidRPr="002A5A5B">
        <w:rPr>
          <w:rFonts w:asciiTheme="minorHAnsi" w:hAnsiTheme="minorHAnsi"/>
          <w:i/>
          <w:sz w:val="22"/>
          <w:szCs w:val="22"/>
        </w:rPr>
        <w:t xml:space="preserve"> projektu merateľné ukazovatele</w:t>
      </w:r>
      <w:r w:rsidR="006A249D" w:rsidRPr="002A5A5B">
        <w:rPr>
          <w:rFonts w:asciiTheme="minorHAnsi" w:hAnsiTheme="minorHAnsi"/>
          <w:i/>
          <w:sz w:val="22"/>
          <w:szCs w:val="22"/>
        </w:rPr>
        <w:t xml:space="preserve">. Zároveň je žiadateľ povinný </w:t>
      </w:r>
      <w:r w:rsidR="006A249D" w:rsidRPr="002A5A5B">
        <w:rPr>
          <w:rFonts w:asciiTheme="minorHAnsi" w:hAnsiTheme="minorHAnsi"/>
          <w:i/>
          <w:sz w:val="22"/>
          <w:szCs w:val="22"/>
        </w:rPr>
        <w:lastRenderedPageBreak/>
        <w:t xml:space="preserve">predložiť prílohu </w:t>
      </w:r>
      <w:r w:rsidR="006A249D" w:rsidRPr="002A5A5B">
        <w:rPr>
          <w:rFonts w:asciiTheme="minorHAnsi" w:eastAsia="Calibri" w:hAnsiTheme="minorHAnsi"/>
          <w:i/>
          <w:sz w:val="22"/>
          <w:szCs w:val="22"/>
          <w:lang w:eastAsia="en-US"/>
        </w:rPr>
        <w:t xml:space="preserve">č. </w:t>
      </w:r>
      <w:r w:rsidR="00D25991" w:rsidRPr="002A5A5B">
        <w:rPr>
          <w:rFonts w:asciiTheme="minorHAnsi" w:eastAsia="Calibri" w:hAnsiTheme="minorHAnsi"/>
          <w:i/>
          <w:sz w:val="22"/>
          <w:szCs w:val="22"/>
          <w:lang w:eastAsia="en-US"/>
        </w:rPr>
        <w:t xml:space="preserve">4 </w:t>
      </w:r>
      <w:r w:rsidR="006A249D" w:rsidRPr="002A5A5B">
        <w:rPr>
          <w:rFonts w:asciiTheme="minorHAnsi" w:hAnsiTheme="minorHAnsi"/>
          <w:i/>
          <w:sz w:val="22"/>
          <w:szCs w:val="22"/>
        </w:rPr>
        <w:t xml:space="preserve"> vyzvania - Opis projektu, v ktorom uvedie zoznam iných údajov relevantných pre projekt</w:t>
      </w:r>
      <w:r w:rsidR="00677906">
        <w:rPr>
          <w:rFonts w:asciiTheme="minorHAnsi" w:hAnsiTheme="minorHAnsi"/>
          <w:i/>
          <w:sz w:val="22"/>
          <w:szCs w:val="22"/>
        </w:rPr>
        <w:t>.</w:t>
      </w:r>
      <w:r w:rsidR="00EA5019" w:rsidRPr="002A5A5B">
        <w:rPr>
          <w:rFonts w:asciiTheme="minorHAnsi" w:hAnsiTheme="minorHAnsi"/>
          <w:i/>
          <w:sz w:val="22"/>
          <w:szCs w:val="22"/>
        </w:rPr>
        <w:t>)</w:t>
      </w:r>
    </w:p>
    <w:p w14:paraId="0F98EBD6" w14:textId="154DA170" w:rsidR="005D5FC6" w:rsidRPr="00677906" w:rsidRDefault="005D5FC6" w:rsidP="002A5A5B">
      <w:pPr>
        <w:pStyle w:val="Odsekzoznamu"/>
        <w:numPr>
          <w:ilvl w:val="0"/>
          <w:numId w:val="7"/>
        </w:numPr>
        <w:spacing w:before="120" w:after="120"/>
        <w:contextualSpacing w:val="0"/>
        <w:rPr>
          <w:rFonts w:asciiTheme="minorHAnsi" w:hAnsiTheme="minorHAnsi"/>
          <w:color w:val="000000"/>
          <w:sz w:val="22"/>
          <w:szCs w:val="22"/>
        </w:rPr>
      </w:pPr>
      <w:r w:rsidRPr="00677906">
        <w:rPr>
          <w:rFonts w:asciiTheme="minorHAnsi" w:hAnsiTheme="minorHAnsi"/>
          <w:color w:val="000000"/>
          <w:sz w:val="22"/>
          <w:szCs w:val="22"/>
        </w:rPr>
        <w:t>Povinn</w:t>
      </w:r>
      <w:r w:rsidR="002D230F">
        <w:rPr>
          <w:rFonts w:asciiTheme="minorHAnsi" w:hAnsiTheme="minorHAnsi"/>
          <w:color w:val="000000"/>
          <w:sz w:val="22"/>
          <w:szCs w:val="22"/>
        </w:rPr>
        <w:t>á</w:t>
      </w:r>
      <w:r w:rsidRPr="00677906">
        <w:rPr>
          <w:rFonts w:asciiTheme="minorHAnsi" w:hAnsiTheme="minorHAnsi"/>
          <w:color w:val="000000"/>
          <w:sz w:val="22"/>
          <w:szCs w:val="22"/>
        </w:rPr>
        <w:t xml:space="preserve"> príloh</w:t>
      </w:r>
      <w:r w:rsidR="002D230F">
        <w:rPr>
          <w:rFonts w:asciiTheme="minorHAnsi" w:hAnsiTheme="minorHAnsi"/>
          <w:color w:val="000000"/>
          <w:sz w:val="22"/>
          <w:szCs w:val="22"/>
        </w:rPr>
        <w:t>a</w:t>
      </w:r>
      <w:r w:rsidRPr="00677906">
        <w:rPr>
          <w:rFonts w:asciiTheme="minorHAnsi" w:hAnsiTheme="minorHAnsi"/>
          <w:color w:val="000000"/>
          <w:sz w:val="22"/>
          <w:szCs w:val="22"/>
        </w:rPr>
        <w:t xml:space="preserve"> k žiadosti o NFP:</w:t>
      </w:r>
    </w:p>
    <w:p w14:paraId="789C3B71" w14:textId="7FED0CF2" w:rsidR="005D5FC6" w:rsidRPr="00D25991" w:rsidRDefault="0073464D" w:rsidP="002D230F">
      <w:pPr>
        <w:pStyle w:val="Odsekzoznamu"/>
        <w:numPr>
          <w:ilvl w:val="1"/>
          <w:numId w:val="7"/>
        </w:numPr>
        <w:spacing w:before="120" w:after="120"/>
        <w:ind w:left="1134" w:hanging="283"/>
        <w:contextualSpacing w:val="0"/>
        <w:jc w:val="both"/>
        <w:rPr>
          <w:rFonts w:asciiTheme="minorHAnsi" w:hAnsiTheme="minorHAnsi"/>
          <w:sz w:val="22"/>
          <w:szCs w:val="22"/>
        </w:rPr>
      </w:pPr>
      <w:r w:rsidRPr="00677906">
        <w:rPr>
          <w:rFonts w:asciiTheme="minorHAnsi" w:hAnsiTheme="minorHAnsi"/>
          <w:b/>
          <w:sz w:val="22"/>
          <w:szCs w:val="22"/>
        </w:rPr>
        <w:t>Opis projektu</w:t>
      </w:r>
      <w:r w:rsidR="00411E54" w:rsidRPr="00677906">
        <w:rPr>
          <w:rFonts w:asciiTheme="minorHAnsi" w:hAnsiTheme="minorHAnsi"/>
          <w:sz w:val="22"/>
          <w:szCs w:val="22"/>
        </w:rPr>
        <w:t xml:space="preserve"> </w:t>
      </w:r>
      <w:r w:rsidR="00556BC9" w:rsidRPr="00677906">
        <w:rPr>
          <w:rFonts w:asciiTheme="minorHAnsi" w:hAnsiTheme="minorHAnsi"/>
          <w:sz w:val="22"/>
          <w:szCs w:val="22"/>
        </w:rPr>
        <w:t xml:space="preserve">– </w:t>
      </w:r>
      <w:r w:rsidR="00895F9C" w:rsidRPr="00925FC1">
        <w:rPr>
          <w:rFonts w:asciiTheme="minorHAnsi" w:hAnsiTheme="minorHAnsi" w:cstheme="minorHAnsi"/>
          <w:sz w:val="22"/>
          <w:szCs w:val="22"/>
        </w:rPr>
        <w:t xml:space="preserve">je dôležitým podkladom pre posúdenie a vyhodnotenie projektu. Obsahuje </w:t>
      </w:r>
      <w:r w:rsidRPr="00677906">
        <w:rPr>
          <w:rFonts w:asciiTheme="minorHAnsi" w:hAnsiTheme="minorHAnsi"/>
          <w:sz w:val="22"/>
          <w:szCs w:val="22"/>
        </w:rPr>
        <w:t xml:space="preserve">pomocný výpočet žiadanej sumy - </w:t>
      </w:r>
      <w:r w:rsidR="00556BC9" w:rsidRPr="00677906">
        <w:rPr>
          <w:rFonts w:asciiTheme="minorHAnsi" w:hAnsiTheme="minorHAnsi"/>
          <w:sz w:val="22"/>
          <w:szCs w:val="22"/>
        </w:rPr>
        <w:t xml:space="preserve">popis metodiky výpočtu žiadanej sumy </w:t>
      </w:r>
      <w:r w:rsidR="00261CB1" w:rsidRPr="00677906">
        <w:rPr>
          <w:rFonts w:asciiTheme="minorHAnsi" w:hAnsiTheme="minorHAnsi"/>
          <w:sz w:val="22"/>
          <w:szCs w:val="22"/>
        </w:rPr>
        <w:t xml:space="preserve">a matematický výpočet </w:t>
      </w:r>
      <w:r w:rsidR="00677906" w:rsidRPr="00835264">
        <w:rPr>
          <w:rFonts w:asciiTheme="minorHAnsi" w:hAnsiTheme="minorHAnsi" w:cstheme="minorHAnsi"/>
          <w:sz w:val="22"/>
          <w:szCs w:val="22"/>
        </w:rPr>
        <w:t>a iné údaje relevantné pre projekt. Súčasťou Opisu projektu sú aj ďalšie doklady preukazujúce hospodárnosť výdavkov uvedených v rozpočte projektu</w:t>
      </w:r>
      <w:r w:rsidR="002D230F">
        <w:rPr>
          <w:rFonts w:asciiTheme="minorHAnsi" w:hAnsiTheme="minorHAnsi" w:cstheme="minorHAnsi"/>
          <w:sz w:val="22"/>
          <w:szCs w:val="22"/>
        </w:rPr>
        <w:t>.</w:t>
      </w:r>
      <w:r w:rsidR="00D93DE2">
        <w:rPr>
          <w:rFonts w:asciiTheme="minorHAnsi" w:hAnsiTheme="minorHAnsi"/>
          <w:sz w:val="22"/>
          <w:szCs w:val="22"/>
        </w:rPr>
        <w:t xml:space="preserve"> </w:t>
      </w:r>
      <w:r w:rsidR="000759C3" w:rsidRPr="00D25991">
        <w:rPr>
          <w:rFonts w:asciiTheme="minorHAnsi" w:hAnsiTheme="minorHAnsi"/>
          <w:sz w:val="22"/>
          <w:szCs w:val="22"/>
        </w:rPr>
        <w:t>Vzor</w:t>
      </w:r>
      <w:r w:rsidR="002D230F">
        <w:rPr>
          <w:rFonts w:asciiTheme="minorHAnsi" w:hAnsiTheme="minorHAnsi"/>
          <w:sz w:val="22"/>
          <w:szCs w:val="22"/>
        </w:rPr>
        <w:t xml:space="preserve"> Opisu projektu</w:t>
      </w:r>
      <w:r w:rsidR="000759C3" w:rsidRPr="00D25991">
        <w:rPr>
          <w:rFonts w:asciiTheme="minorHAnsi" w:hAnsiTheme="minorHAnsi"/>
          <w:sz w:val="22"/>
          <w:szCs w:val="22"/>
        </w:rPr>
        <w:t xml:space="preserve"> je súčasťou príloh tohto vyzvania.</w:t>
      </w:r>
    </w:p>
    <w:p w14:paraId="76368EF2" w14:textId="49EFA153" w:rsidR="0052374C" w:rsidRPr="002A5A5B" w:rsidRDefault="0052374C"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je povinný za účelom posúdenia splnenia tejto podmienky poskytnutia príspevku predložiť </w:t>
      </w:r>
      <w:r w:rsidR="00677906" w:rsidRPr="00835264">
        <w:rPr>
          <w:rFonts w:asciiTheme="minorHAnsi" w:hAnsiTheme="minorHAnsi" w:cstheme="minorHAnsi"/>
          <w:i/>
          <w:sz w:val="22"/>
          <w:szCs w:val="22"/>
        </w:rPr>
        <w:t>povinnú prílohu č. 4 – Opis projektu</w:t>
      </w:r>
      <w:r w:rsidR="002873B5">
        <w:rPr>
          <w:rFonts w:asciiTheme="minorHAnsi" w:hAnsiTheme="minorHAnsi" w:cstheme="minorHAnsi"/>
          <w:i/>
          <w:sz w:val="22"/>
          <w:szCs w:val="22"/>
        </w:rPr>
        <w:t xml:space="preserve"> ako </w:t>
      </w:r>
      <w:r w:rsidRPr="002A5A5B">
        <w:rPr>
          <w:rFonts w:asciiTheme="minorHAnsi" w:hAnsiTheme="minorHAnsi"/>
          <w:i/>
          <w:sz w:val="22"/>
          <w:szCs w:val="22"/>
        </w:rPr>
        <w:t>súčasť odoslanej žiadosti o NFP v ITMS ako aj v písomnej forme, ak nie je uvedené inak</w:t>
      </w:r>
      <w:r w:rsidR="00677906">
        <w:rPr>
          <w:rFonts w:asciiTheme="minorHAnsi" w:hAnsiTheme="minorHAnsi"/>
          <w:i/>
          <w:sz w:val="22"/>
          <w:szCs w:val="22"/>
        </w:rPr>
        <w:t>.</w:t>
      </w:r>
      <w:r w:rsidRPr="002A5A5B">
        <w:rPr>
          <w:rFonts w:asciiTheme="minorHAnsi" w:hAnsiTheme="minorHAnsi"/>
          <w:i/>
          <w:sz w:val="22"/>
          <w:szCs w:val="22"/>
        </w:rPr>
        <w:t>)</w:t>
      </w:r>
    </w:p>
    <w:p w14:paraId="751FE2D9" w14:textId="2E756575" w:rsidR="00CF3C44" w:rsidRPr="00FC523D" w:rsidRDefault="00765E18" w:rsidP="008F6E94">
      <w:pPr>
        <w:pStyle w:val="Odsekzoznamu1"/>
        <w:keepNext/>
        <w:numPr>
          <w:ilvl w:val="0"/>
          <w:numId w:val="7"/>
        </w:numPr>
        <w:spacing w:before="240" w:after="240" w:line="276" w:lineRule="auto"/>
        <w:rPr>
          <w:rFonts w:asciiTheme="minorHAnsi" w:hAnsiTheme="minorHAnsi"/>
          <w:sz w:val="22"/>
          <w:szCs w:val="22"/>
          <w:rPrChange w:id="8" w:author="Autor">
            <w:rPr>
              <w:rFonts w:asciiTheme="minorHAnsi" w:hAnsiTheme="minorHAnsi"/>
            </w:rPr>
          </w:rPrChange>
        </w:rPr>
      </w:pPr>
      <w:r w:rsidRPr="00FC523D">
        <w:rPr>
          <w:rFonts w:asciiTheme="minorHAnsi" w:hAnsiTheme="minorHAnsi"/>
          <w:sz w:val="22"/>
          <w:szCs w:val="22"/>
          <w:rPrChange w:id="9" w:author="Autor">
            <w:rPr>
              <w:rFonts w:asciiTheme="minorHAnsi" w:hAnsiTheme="minorHAnsi"/>
            </w:rPr>
          </w:rPrChange>
        </w:rPr>
        <w:t>o</w:t>
      </w:r>
      <w:r w:rsidR="00CF3C44" w:rsidRPr="00FC523D">
        <w:rPr>
          <w:rFonts w:asciiTheme="minorHAnsi" w:hAnsiTheme="minorHAnsi"/>
          <w:sz w:val="22"/>
          <w:szCs w:val="22"/>
          <w:rPrChange w:id="10" w:author="Autor">
            <w:rPr>
              <w:rFonts w:asciiTheme="minorHAnsi" w:hAnsiTheme="minorHAnsi"/>
            </w:rPr>
          </w:rPrChange>
        </w:rPr>
        <w:t>právnenosť výdavkov realizácie projektu</w:t>
      </w:r>
    </w:p>
    <w:p w14:paraId="634E8FAC" w14:textId="77777777" w:rsidR="00CF3C44" w:rsidRPr="002A5A5B" w:rsidRDefault="00CF3C44" w:rsidP="00CF3C44">
      <w:pPr>
        <w:spacing w:before="120" w:after="120" w:line="240" w:lineRule="auto"/>
        <w:ind w:firstLine="360"/>
        <w:jc w:val="both"/>
        <w:rPr>
          <w:rFonts w:asciiTheme="minorHAnsi" w:hAnsiTheme="minorHAnsi"/>
        </w:rPr>
      </w:pPr>
      <w:r w:rsidRPr="00EF499E">
        <w:rPr>
          <w:rFonts w:asciiTheme="minorHAnsi" w:eastAsia="Times New Roman" w:hAnsiTheme="minorHAnsi"/>
          <w:u w:val="single"/>
          <w:lang w:eastAsia="sk-SK"/>
        </w:rPr>
        <w:t>Podmienky oprávnenosti výdavkov:</w:t>
      </w:r>
    </w:p>
    <w:p w14:paraId="57EAA89A" w14:textId="77777777" w:rsidR="00CF3C44" w:rsidRPr="00F00643" w:rsidRDefault="00CF3C44" w:rsidP="008F6E94">
      <w:pPr>
        <w:pStyle w:val="Odsekzoznamu"/>
        <w:numPr>
          <w:ilvl w:val="0"/>
          <w:numId w:val="42"/>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výdavky projektu sú v súlade s </w:t>
      </w:r>
      <w:r w:rsidRPr="00F00643">
        <w:rPr>
          <w:rFonts w:asciiTheme="minorHAnsi" w:hAnsiTheme="minorHAnsi"/>
          <w:color w:val="000000"/>
          <w:sz w:val="22"/>
          <w:szCs w:val="22"/>
        </w:rPr>
        <w:t>oprávnenými výdavkami pre oprávnenú aktivitu na toto vyzvanie</w:t>
      </w:r>
    </w:p>
    <w:p w14:paraId="60530418" w14:textId="77777777" w:rsidR="00CF3C44" w:rsidRPr="002A5A5B" w:rsidRDefault="00CF3C44" w:rsidP="00CF3C44">
      <w:pPr>
        <w:pStyle w:val="Odsekzoznamu"/>
        <w:spacing w:before="120" w:after="120"/>
        <w:contextualSpacing w:val="0"/>
        <w:rPr>
          <w:rFonts w:asciiTheme="minorHAnsi" w:hAnsiTheme="minorHAnsi"/>
          <w:color w:val="000000"/>
          <w:sz w:val="22"/>
          <w:szCs w:val="22"/>
        </w:rPr>
      </w:pPr>
      <w:r w:rsidRPr="002A5A5B">
        <w:rPr>
          <w:rFonts w:asciiTheme="minorHAnsi" w:hAnsiTheme="minorHAnsi"/>
          <w:sz w:val="22"/>
          <w:szCs w:val="22"/>
        </w:rPr>
        <w:t xml:space="preserve"> </w:t>
      </w:r>
      <w:r w:rsidRPr="002A5A5B">
        <w:rPr>
          <w:rFonts w:asciiTheme="minorHAnsi" w:hAnsiTheme="minorHAnsi"/>
          <w:color w:val="000000"/>
          <w:sz w:val="22"/>
          <w:szCs w:val="22"/>
        </w:rPr>
        <w:t xml:space="preserve">Pre toto vyzvanie sú oprávneným typom výdavkov: </w:t>
      </w:r>
    </w:p>
    <w:p w14:paraId="4F359B17"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013 - Softvér</w:t>
      </w:r>
    </w:p>
    <w:p w14:paraId="568B8F34"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014 - Oceniteľné práva</w:t>
      </w:r>
    </w:p>
    <w:p w14:paraId="4301B387"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019 - Ostatný dlhodobý nehmotný majetok</w:t>
      </w:r>
    </w:p>
    <w:p w14:paraId="335122A0"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022 - Samostatné hnuteľné veci a súbory hnuteľných vecí</w:t>
      </w:r>
    </w:p>
    <w:p w14:paraId="4AAA3322"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112 - Zásoby</w:t>
      </w:r>
    </w:p>
    <w:p w14:paraId="7E78857A"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352 - Poskytnutie dotácií, príspevkov voči tretím osobám</w:t>
      </w:r>
    </w:p>
    <w:p w14:paraId="70A58943"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502 - Spotreba energie</w:t>
      </w:r>
    </w:p>
    <w:p w14:paraId="198FB791"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503 - Spotreba ostatných neskladovateľných dodávok</w:t>
      </w:r>
    </w:p>
    <w:p w14:paraId="398202A1"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511 - Opravy a udržiavanie</w:t>
      </w:r>
    </w:p>
    <w:p w14:paraId="4BABA2DE"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512 - Cestovné náhrady</w:t>
      </w:r>
    </w:p>
    <w:p w14:paraId="12940A53"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518 - Ostatné služby</w:t>
      </w:r>
    </w:p>
    <w:p w14:paraId="545CC64D"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521 - Mzdové výdavky</w:t>
      </w:r>
    </w:p>
    <w:p w14:paraId="06306200"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548 - Výdavky na prevádzkovú činnosť</w:t>
      </w:r>
    </w:p>
    <w:p w14:paraId="4B64F672" w14:textId="092C4E4E" w:rsidR="00C83A99" w:rsidRDefault="00C83A99" w:rsidP="00C83A99">
      <w:pPr>
        <w:pStyle w:val="Odsekzoznamu"/>
        <w:spacing w:before="120" w:after="120"/>
        <w:contextualSpacing w:val="0"/>
        <w:rPr>
          <w:rFonts w:asciiTheme="minorHAnsi" w:hAnsiTheme="minorHAnsi"/>
          <w:sz w:val="22"/>
          <w:szCs w:val="22"/>
        </w:rPr>
      </w:pPr>
      <w:r w:rsidRPr="00C83A99">
        <w:rPr>
          <w:rFonts w:asciiTheme="minorHAnsi" w:hAnsiTheme="minorHAnsi"/>
          <w:sz w:val="22"/>
          <w:szCs w:val="22"/>
        </w:rPr>
        <w:t>568 - Ostatné finančné výdavky</w:t>
      </w:r>
    </w:p>
    <w:p w14:paraId="1AE02082" w14:textId="4C53F182" w:rsidR="00CF3C44" w:rsidRPr="009F7DF8" w:rsidRDefault="00CF3C44" w:rsidP="009F7DF8">
      <w:pPr>
        <w:spacing w:before="120" w:after="120"/>
        <w:rPr>
          <w:rFonts w:asciiTheme="minorHAnsi" w:hAnsiTheme="minorHAnsi"/>
          <w:color w:val="000000"/>
        </w:rPr>
      </w:pPr>
      <w:r w:rsidRPr="009F7DF8">
        <w:rPr>
          <w:rFonts w:asciiTheme="minorHAnsi" w:hAnsiTheme="minorHAnsi"/>
        </w:rPr>
        <w:t xml:space="preserve">Výdavky projektu musia byť v súlade s podmienkami oprávnenosti podrobne definovanými v dokumentoch: </w:t>
      </w:r>
    </w:p>
    <w:p w14:paraId="234BD1A0"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EF499E">
        <w:rPr>
          <w:rFonts w:asciiTheme="minorHAnsi" w:hAnsiTheme="minorHAnsi"/>
          <w:sz w:val="22"/>
          <w:szCs w:val="22"/>
        </w:rPr>
        <w:t>Príručka oprávnenosti výdavkov pre projekty operačného programu Technická pomoc 2014 - 2020 (</w:t>
      </w:r>
      <w:hyperlink r:id="rId22" w:history="1">
        <w:r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2EB5BC05"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Príručka pre prijímateľa pre projekty operačného programu Technická pomoc 2014 - 2020 (</w:t>
      </w:r>
      <w:hyperlink r:id="rId23" w:history="1">
        <w:r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0CFADDF1"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EF499E">
        <w:rPr>
          <w:rFonts w:asciiTheme="minorHAnsi" w:hAnsiTheme="minorHAnsi"/>
          <w:sz w:val="22"/>
          <w:szCs w:val="22"/>
        </w:rPr>
        <w:t>Operačný program Technická pomoc pre programové obdobie 2014-2020</w:t>
      </w:r>
      <w:r w:rsidRPr="002A5A5B">
        <w:rPr>
          <w:rFonts w:asciiTheme="minorHAnsi" w:hAnsiTheme="minorHAnsi"/>
          <w:sz w:val="22"/>
          <w:szCs w:val="22"/>
        </w:rPr>
        <w:t xml:space="preserve"> (</w:t>
      </w:r>
      <w:hyperlink r:id="rId24" w:history="1">
        <w:r w:rsidRPr="002A5A5B">
          <w:rPr>
            <w:rStyle w:val="Hypertextovprepojenie"/>
            <w:rFonts w:asciiTheme="minorHAnsi" w:hAnsiTheme="minorHAnsi"/>
            <w:sz w:val="22"/>
            <w:szCs w:val="22"/>
          </w:rPr>
          <w:t>http://www.optp.vlada.gov.sk/programovy-dokument/</w:t>
        </w:r>
      </w:hyperlink>
      <w:r w:rsidRPr="002A5A5B">
        <w:rPr>
          <w:rFonts w:asciiTheme="minorHAnsi" w:hAnsiTheme="minorHAnsi"/>
          <w:sz w:val="22"/>
          <w:szCs w:val="22"/>
        </w:rPr>
        <w:t>);</w:t>
      </w:r>
      <w:r w:rsidRPr="00EF499E">
        <w:rPr>
          <w:rFonts w:asciiTheme="minorHAnsi" w:hAnsiTheme="minorHAnsi"/>
          <w:sz w:val="22"/>
          <w:szCs w:val="22"/>
        </w:rPr>
        <w:t xml:space="preserve"> </w:t>
      </w:r>
    </w:p>
    <w:p w14:paraId="0F211D07"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Metodický pokyn CKO č. 6 k pravidlám oprávnenosti pre najčastejšie sa vyskytujúce skupiny výdavkov</w:t>
      </w:r>
      <w:r>
        <w:rPr>
          <w:rFonts w:asciiTheme="minorHAnsi" w:hAnsiTheme="minorHAnsi"/>
          <w:sz w:val="22"/>
          <w:szCs w:val="22"/>
        </w:rPr>
        <w:t xml:space="preserve"> </w:t>
      </w:r>
      <w:r w:rsidRPr="0075320D">
        <w:rPr>
          <w:rFonts w:asciiTheme="minorHAnsi" w:hAnsiTheme="minorHAnsi" w:cstheme="minorHAnsi"/>
          <w:sz w:val="22"/>
          <w:szCs w:val="22"/>
        </w:rPr>
        <w:t>(</w:t>
      </w:r>
      <w:hyperlink r:id="rId25" w:history="1">
        <w:r w:rsidRPr="0042088A">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sz w:val="22"/>
          <w:szCs w:val="22"/>
        </w:rPr>
        <w:t>)</w:t>
      </w:r>
      <w:r w:rsidRPr="00EF499E">
        <w:rPr>
          <w:rFonts w:asciiTheme="minorHAnsi" w:hAnsiTheme="minorHAnsi"/>
          <w:sz w:val="22"/>
          <w:szCs w:val="22"/>
        </w:rPr>
        <w:t>;</w:t>
      </w:r>
    </w:p>
    <w:p w14:paraId="04634B0C" w14:textId="63E6E242" w:rsidR="00CF3C44" w:rsidRPr="00EF499E" w:rsidRDefault="00CF3C44" w:rsidP="00CF3C44">
      <w:pPr>
        <w:pStyle w:val="Odsekzoznamu"/>
        <w:numPr>
          <w:ilvl w:val="1"/>
          <w:numId w:val="7"/>
        </w:numPr>
        <w:spacing w:before="120" w:after="120"/>
        <w:ind w:left="1434" w:hanging="357"/>
        <w:jc w:val="both"/>
        <w:rPr>
          <w:rFonts w:asciiTheme="minorHAnsi" w:hAnsiTheme="minorHAnsi"/>
          <w:sz w:val="22"/>
          <w:szCs w:val="22"/>
        </w:rPr>
      </w:pPr>
      <w:r w:rsidRPr="00F00643">
        <w:rPr>
          <w:rFonts w:asciiTheme="minorHAnsi" w:hAnsiTheme="minorHAnsi"/>
          <w:sz w:val="22"/>
          <w:szCs w:val="22"/>
        </w:rPr>
        <w:t>Metodický pokyn CKO č. 18 k overovaniu hospodárnosti výdavkov na programové obdobie 2014</w:t>
      </w:r>
      <w:r w:rsidR="009F7DF8">
        <w:rPr>
          <w:rFonts w:asciiTheme="minorHAnsi" w:hAnsiTheme="minorHAnsi"/>
          <w:sz w:val="22"/>
          <w:szCs w:val="22"/>
        </w:rPr>
        <w:t xml:space="preserve"> </w:t>
      </w:r>
      <w:r w:rsidRPr="00F00643">
        <w:rPr>
          <w:rFonts w:asciiTheme="minorHAnsi" w:hAnsiTheme="minorHAnsi"/>
          <w:sz w:val="22"/>
          <w:szCs w:val="22"/>
        </w:rPr>
        <w:t>-</w:t>
      </w:r>
      <w:r w:rsidR="009F7DF8">
        <w:rPr>
          <w:rFonts w:asciiTheme="minorHAnsi" w:hAnsiTheme="minorHAnsi"/>
          <w:sz w:val="22"/>
          <w:szCs w:val="22"/>
        </w:rPr>
        <w:t xml:space="preserve"> </w:t>
      </w:r>
      <w:r w:rsidRPr="00F00643">
        <w:rPr>
          <w:rFonts w:asciiTheme="minorHAnsi" w:hAnsiTheme="minorHAnsi"/>
          <w:sz w:val="22"/>
          <w:szCs w:val="22"/>
        </w:rPr>
        <w:t>2020 (</w:t>
      </w:r>
      <w:hyperlink r:id="rId26" w:history="1">
        <w:r w:rsidRPr="00331E17">
          <w:rPr>
            <w:rStyle w:val="Hypertextovprepojenie"/>
            <w:rFonts w:asciiTheme="minorHAnsi" w:hAnsiTheme="minorHAnsi"/>
            <w:sz w:val="22"/>
            <w:szCs w:val="22"/>
          </w:rPr>
          <w:t>http://www.partnerskadohoda.gov.sk/metodicke-pokyny-cko-a-uv-sr/</w:t>
        </w:r>
      </w:hyperlink>
      <w:r w:rsidRPr="002A5A5B">
        <w:rPr>
          <w:rStyle w:val="Hypertextovprepojenie"/>
          <w:rFonts w:asciiTheme="minorHAnsi" w:hAnsiTheme="minorHAnsi"/>
          <w:sz w:val="22"/>
          <w:szCs w:val="22"/>
        </w:rPr>
        <w:t>);</w:t>
      </w:r>
    </w:p>
    <w:p w14:paraId="7042B2FE" w14:textId="77777777" w:rsidR="00CF3C44" w:rsidRPr="00EF499E" w:rsidRDefault="00CF3C44" w:rsidP="00CF3C44">
      <w:pPr>
        <w:pStyle w:val="Odsekzoznamu"/>
        <w:numPr>
          <w:ilvl w:val="1"/>
          <w:numId w:val="7"/>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lastRenderedPageBreak/>
        <w:t>Zákony a nariadenia, na ktoré sa uvedené dokumenty odvolávajú.</w:t>
      </w:r>
    </w:p>
    <w:p w14:paraId="49D9BDD9" w14:textId="77777777" w:rsidR="00CF3C44" w:rsidRPr="002A5A5B" w:rsidRDefault="00CF3C44" w:rsidP="00CF3C44">
      <w:pPr>
        <w:pStyle w:val="Odsekzoznamu"/>
        <w:spacing w:before="120" w:after="120"/>
        <w:ind w:left="709"/>
        <w:contextualSpacing w:val="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4155062C" w14:textId="77777777" w:rsidR="00CF3C44" w:rsidRPr="000E1C22" w:rsidRDefault="00CF3C44" w:rsidP="00CF3C44">
      <w:pPr>
        <w:pStyle w:val="Odsekzoznamu"/>
        <w:spacing w:before="120"/>
        <w:ind w:left="1440"/>
        <w:rPr>
          <w:rFonts w:asciiTheme="minorHAnsi" w:hAnsiTheme="minorHAnsi"/>
          <w:color w:val="000000"/>
          <w:sz w:val="22"/>
          <w:szCs w:val="22"/>
        </w:rPr>
      </w:pPr>
    </w:p>
    <w:p w14:paraId="75DAA5BD" w14:textId="77777777" w:rsidR="00CF3C44" w:rsidRPr="00EF499E" w:rsidRDefault="00CF3C44" w:rsidP="008F6E94">
      <w:pPr>
        <w:pStyle w:val="Odsekzoznamu"/>
        <w:numPr>
          <w:ilvl w:val="0"/>
          <w:numId w:val="43"/>
        </w:numPr>
        <w:spacing w:before="120"/>
        <w:rPr>
          <w:rFonts w:asciiTheme="minorHAnsi" w:hAnsiTheme="minorHAnsi"/>
          <w:color w:val="000000"/>
          <w:sz w:val="22"/>
          <w:szCs w:val="22"/>
        </w:rPr>
      </w:pPr>
      <w:r w:rsidRPr="00EF499E">
        <w:rPr>
          <w:rFonts w:asciiTheme="minorHAnsi" w:hAnsiTheme="minorHAnsi"/>
          <w:color w:val="000000"/>
          <w:sz w:val="22"/>
          <w:szCs w:val="22"/>
        </w:rPr>
        <w:t>časová oprávnenosť výdavkov</w:t>
      </w:r>
    </w:p>
    <w:p w14:paraId="6015491B" w14:textId="77777777" w:rsidR="00CF3C44" w:rsidRPr="00EF499E" w:rsidRDefault="00CF3C44" w:rsidP="00CF3C44">
      <w:pPr>
        <w:pStyle w:val="Odsekzoznamu"/>
        <w:spacing w:before="120"/>
        <w:rPr>
          <w:rFonts w:asciiTheme="minorHAnsi" w:hAnsiTheme="minorHAnsi"/>
          <w:color w:val="000000"/>
          <w:sz w:val="22"/>
          <w:szCs w:val="22"/>
        </w:rPr>
      </w:pPr>
    </w:p>
    <w:p w14:paraId="2BA27DFB" w14:textId="68C20973" w:rsidR="00CF3C44" w:rsidRDefault="00CF3C44" w:rsidP="00CF3C44">
      <w:pPr>
        <w:pStyle w:val="Odsekzoznamu"/>
        <w:jc w:val="both"/>
        <w:rPr>
          <w:rFonts w:asciiTheme="minorHAnsi" w:hAnsiTheme="minorHAnsi"/>
          <w:color w:val="000000"/>
          <w:sz w:val="22"/>
          <w:szCs w:val="22"/>
        </w:rPr>
      </w:pPr>
      <w:r w:rsidRPr="00EF499E">
        <w:rPr>
          <w:rFonts w:asciiTheme="minorHAnsi" w:hAnsiTheme="minorHAnsi"/>
          <w:color w:val="000000"/>
          <w:sz w:val="22"/>
          <w:szCs w:val="22"/>
        </w:rPr>
        <w:t xml:space="preserve">Časová oprávnenosť výdavkov v rámci OP TP je stanovená </w:t>
      </w:r>
      <w:r w:rsidRPr="00EF499E">
        <w:rPr>
          <w:rFonts w:asciiTheme="minorHAnsi" w:hAnsiTheme="minorHAnsi"/>
          <w:b/>
          <w:color w:val="000000"/>
          <w:sz w:val="22"/>
          <w:szCs w:val="22"/>
        </w:rPr>
        <w:t xml:space="preserve">od 01. 01. </w:t>
      </w:r>
      <w:r w:rsidRPr="00D25991">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0E1C22">
        <w:rPr>
          <w:rFonts w:asciiTheme="minorHAnsi" w:hAnsiTheme="minorHAnsi"/>
          <w:color w:val="000000"/>
          <w:sz w:val="22"/>
          <w:szCs w:val="22"/>
        </w:rPr>
        <w:t>. Dátum nadobudnutia účinnosti zmluvy o  NFP (resp. rozhodnutia o schválení žiadosti o NFP, ak je RO</w:t>
      </w:r>
      <w:r w:rsidRPr="00EF499E">
        <w:rPr>
          <w:rFonts w:asciiTheme="minorHAnsi" w:hAnsiTheme="minorHAnsi"/>
          <w:color w:val="000000"/>
          <w:sz w:val="22"/>
          <w:szCs w:val="22"/>
        </w:rPr>
        <w:t xml:space="preserve"> OP TP a prijímateľ tá istá osoba) nemá vplyv na počiatočný dátum oprávnenosti výdavkov.</w:t>
      </w:r>
    </w:p>
    <w:p w14:paraId="13C7D29D" w14:textId="77777777" w:rsidR="00CF3C44" w:rsidRPr="00301900" w:rsidRDefault="00CF3C44" w:rsidP="00CF3C44">
      <w:pPr>
        <w:pStyle w:val="Odsekzoznamu"/>
        <w:jc w:val="both"/>
        <w:rPr>
          <w:rFonts w:asciiTheme="minorHAnsi" w:hAnsiTheme="minorHAnsi"/>
          <w:color w:val="000000"/>
          <w:sz w:val="22"/>
          <w:szCs w:val="22"/>
        </w:rPr>
      </w:pPr>
    </w:p>
    <w:p w14:paraId="73E78EFF" w14:textId="77777777" w:rsidR="00CF3C44" w:rsidRPr="000E1C22" w:rsidRDefault="00CF3C44" w:rsidP="00CF3C44">
      <w:pPr>
        <w:pStyle w:val="Odsekzoznamu"/>
        <w:jc w:val="both"/>
        <w:rPr>
          <w:rFonts w:asciiTheme="minorHAnsi" w:hAnsiTheme="minorHAnsi"/>
          <w:color w:val="000000"/>
          <w:sz w:val="22"/>
          <w:szCs w:val="22"/>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14:paraId="542534F4" w14:textId="77777777" w:rsidR="0069226A" w:rsidRPr="00EF499E" w:rsidRDefault="0069226A" w:rsidP="0069226A">
      <w:pPr>
        <w:pStyle w:val="Odsekzoznamu"/>
        <w:spacing w:before="240" w:after="240"/>
        <w:ind w:left="1440"/>
        <w:jc w:val="both"/>
        <w:rPr>
          <w:rFonts w:asciiTheme="minorHAnsi" w:hAnsiTheme="minorHAnsi"/>
          <w:sz w:val="22"/>
          <w:szCs w:val="22"/>
        </w:rPr>
      </w:pPr>
    </w:p>
    <w:p w14:paraId="05DFF37C" w14:textId="166010A7" w:rsidR="00677906" w:rsidRDefault="00677906">
      <w:pPr>
        <w:spacing w:after="0" w:line="240" w:lineRule="auto"/>
        <w:rPr>
          <w:rFonts w:asciiTheme="minorHAnsi" w:hAnsiTheme="minorHAnsi"/>
          <w:b/>
          <w:sz w:val="28"/>
          <w:szCs w:val="28"/>
        </w:rPr>
      </w:pPr>
      <w:r>
        <w:rPr>
          <w:rFonts w:asciiTheme="minorHAnsi" w:hAnsiTheme="minorHAnsi"/>
          <w:b/>
          <w:sz w:val="28"/>
          <w:szCs w:val="28"/>
        </w:rPr>
        <w:br w:type="page"/>
      </w:r>
    </w:p>
    <w:p w14:paraId="326D6196" w14:textId="4C4646FD" w:rsidR="003C2776" w:rsidRPr="002A5A5B"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A5A5B">
        <w:rPr>
          <w:rFonts w:asciiTheme="minorHAnsi" w:hAnsiTheme="minorHAnsi"/>
          <w:b/>
          <w:sz w:val="28"/>
          <w:szCs w:val="28"/>
        </w:rPr>
        <w:lastRenderedPageBreak/>
        <w:t>Overovanie podmienok poskytnutia príspevku a ďalšie informácie k vyzvaniu</w:t>
      </w:r>
    </w:p>
    <w:p w14:paraId="29459561" w14:textId="77777777" w:rsidR="003C2776" w:rsidRPr="00677906" w:rsidRDefault="002777A8" w:rsidP="002A5A5B">
      <w:pPr>
        <w:spacing w:before="120" w:after="120" w:line="240" w:lineRule="auto"/>
        <w:ind w:firstLine="360"/>
        <w:jc w:val="both"/>
      </w:pPr>
      <w:r w:rsidRPr="00706AEA">
        <w:t>V</w:t>
      </w:r>
      <w:r w:rsidR="003C2776" w:rsidRPr="00677906">
        <w:t xml:space="preserve"> rámci tejto časti </w:t>
      </w:r>
      <w:r w:rsidRPr="00677906">
        <w:t xml:space="preserve">RO OP TP </w:t>
      </w:r>
      <w:r w:rsidR="003C2776" w:rsidRPr="00677906">
        <w:t>definuje informácie týkajúce sa schvaľovac</w:t>
      </w:r>
      <w:r w:rsidRPr="00677906">
        <w:t>ieho</w:t>
      </w:r>
      <w:r w:rsidR="003C2776" w:rsidRPr="00677906">
        <w:t xml:space="preserve"> proces</w:t>
      </w:r>
      <w:r w:rsidRPr="00677906">
        <w:t>u, príspevku k HP ako aj uzavretiu zmluvy o NFP</w:t>
      </w:r>
      <w:r w:rsidR="003C2776" w:rsidRPr="00677906">
        <w:t xml:space="preserve"> </w:t>
      </w:r>
      <w:r w:rsidRPr="00677906">
        <w:t>z dôvodu, že</w:t>
      </w:r>
      <w:r w:rsidR="003C2776" w:rsidRPr="00677906">
        <w:t xml:space="preserve"> RO </w:t>
      </w:r>
      <w:r w:rsidRPr="00677906">
        <w:t xml:space="preserve">OP TP v súlade s Metodickým pokynom CKO č. 24 k technickej pomoci </w:t>
      </w:r>
      <w:r w:rsidR="003C2776" w:rsidRPr="00677906">
        <w:t xml:space="preserve">Príručku pre žiadateľa nevypracúva. </w:t>
      </w:r>
    </w:p>
    <w:p w14:paraId="6D807491" w14:textId="77777777" w:rsidR="008670A1" w:rsidRPr="00677906" w:rsidRDefault="008670A1" w:rsidP="009F7DF8">
      <w:pPr>
        <w:spacing w:before="240" w:after="120" w:line="240" w:lineRule="auto"/>
        <w:ind w:firstLine="357"/>
        <w:jc w:val="both"/>
        <w:rPr>
          <w:b/>
          <w:u w:val="single"/>
        </w:rPr>
      </w:pPr>
      <w:r w:rsidRPr="00677906">
        <w:rPr>
          <w:b/>
          <w:u w:val="single"/>
        </w:rPr>
        <w:t>Overovanie podmienok poskytnutia príspevku</w:t>
      </w:r>
    </w:p>
    <w:p w14:paraId="753B6548" w14:textId="77777777" w:rsidR="008670A1" w:rsidRPr="00677906" w:rsidRDefault="008670A1" w:rsidP="002A5A5B">
      <w:pPr>
        <w:spacing w:before="120" w:after="120" w:line="240" w:lineRule="auto"/>
        <w:ind w:firstLine="360"/>
        <w:jc w:val="both"/>
      </w:pPr>
      <w:r w:rsidRPr="00677906">
        <w:t xml:space="preserve">Žiadateľ má možnosť </w:t>
      </w:r>
      <w:r w:rsidRPr="00677906">
        <w:rPr>
          <w:b/>
        </w:rPr>
        <w:t>ex-ante overenia</w:t>
      </w:r>
      <w:r w:rsidRPr="00677906">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02A975F8" w14:textId="77777777" w:rsidR="008670A1" w:rsidRPr="00677906" w:rsidRDefault="008670A1" w:rsidP="002A5A5B">
      <w:pPr>
        <w:spacing w:before="120" w:after="120" w:line="240" w:lineRule="auto"/>
        <w:ind w:firstLine="360"/>
        <w:jc w:val="both"/>
      </w:pPr>
      <w:r w:rsidRPr="00677906">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3A1F537B" w14:textId="3132354E" w:rsidR="008670A1" w:rsidRPr="00677906" w:rsidRDefault="008670A1" w:rsidP="002A5A5B">
      <w:pPr>
        <w:spacing w:before="120" w:after="120" w:line="240" w:lineRule="auto"/>
        <w:ind w:firstLine="360"/>
        <w:jc w:val="both"/>
      </w:pPr>
      <w:r w:rsidRPr="00677906">
        <w:t xml:space="preserve">V prípade akýchkoľvek pochybností môže RO OP TP vyzvať žiadateľa na preukázanie splnenia podmienky poskytnutia príspevku, pričom v prípade nepreukázania </w:t>
      </w:r>
      <w:r w:rsidR="00945AE8">
        <w:t xml:space="preserve">splnenia </w:t>
      </w:r>
      <w:r w:rsidRPr="00677906">
        <w:t>podmienky zo strany žiadateľa rozhodne o zastavení konania o ŽoNFP.</w:t>
      </w:r>
    </w:p>
    <w:p w14:paraId="5ED26BDA" w14:textId="0603F864" w:rsidR="008670A1" w:rsidRPr="00706AEA" w:rsidRDefault="008670A1" w:rsidP="002A5A5B">
      <w:pPr>
        <w:spacing w:before="120" w:after="120" w:line="240" w:lineRule="auto"/>
        <w:ind w:firstLine="360"/>
        <w:jc w:val="both"/>
      </w:pPr>
      <w:r w:rsidRPr="00677906">
        <w:t>Podmienky poskytnutia príspevku, ktoré nie je možné overiť v elektronických verejných registroch, preukazuje žiadateľ najmä vložením skenu dokumentu vo formáte PDF (resp. v inom formáte dokumentu</w:t>
      </w:r>
      <w:r w:rsidRPr="00706AEA">
        <w:rPr>
          <w:vertAlign w:val="superscript"/>
        </w:rPr>
        <w:footnoteReference w:id="2"/>
      </w:r>
      <w:r w:rsidRPr="00706AEA">
        <w:t>, ak ho vypracúva žiadateľ sám a nie je potrebné, aby bol úradne osvedčený/podpísaný, napr. rtf a pod.) do ITMS2014+ ako prílohu ŽoNFP.</w:t>
      </w:r>
    </w:p>
    <w:p w14:paraId="498076B1" w14:textId="1243A8F3" w:rsidR="008670A1" w:rsidRDefault="008670A1" w:rsidP="002A5A5B">
      <w:pPr>
        <w:spacing w:before="120" w:after="120" w:line="240" w:lineRule="auto"/>
        <w:ind w:firstLine="360"/>
        <w:jc w:val="both"/>
      </w:pPr>
      <w:r w:rsidRPr="00677906">
        <w:t>Pri dokumentoch, ktoré je v zmysle požiadavky RO OP TP žiadateľ povinný predložiť úradne osvedčené, môže žiadateľ zabezpečiť zaručenú konverziu dokument</w:t>
      </w:r>
      <w:r w:rsidR="006A249D" w:rsidRPr="00677906">
        <w:t>ov</w:t>
      </w:r>
      <w:r w:rsidRPr="00677906">
        <w:t xml:space="preserve"> v súlade so zákonom o</w:t>
      </w:r>
      <w:r w:rsidR="009F7DF8">
        <w:t> </w:t>
      </w:r>
      <w:r w:rsidRPr="00677906">
        <w:t>e-</w:t>
      </w:r>
      <w:r w:rsidR="009F7DF8">
        <w:t> </w:t>
      </w:r>
      <w:r w:rsidRPr="00677906">
        <w:t xml:space="preserve">overnmente a vložiť </w:t>
      </w:r>
      <w:r w:rsidR="006A249D" w:rsidRPr="00677906">
        <w:t xml:space="preserve">ich </w:t>
      </w:r>
      <w:r w:rsidRPr="00677906">
        <w:t>do ITMS2014+ ako prílohu ŽoNFP.</w:t>
      </w:r>
    </w:p>
    <w:p w14:paraId="60563EBD" w14:textId="77777777" w:rsidR="0064229B" w:rsidRPr="00706AEA" w:rsidRDefault="0064229B" w:rsidP="009F7DF8">
      <w:pPr>
        <w:spacing w:before="240" w:after="120" w:line="240" w:lineRule="auto"/>
        <w:ind w:firstLine="357"/>
        <w:jc w:val="both"/>
        <w:rPr>
          <w:b/>
          <w:u w:val="single"/>
        </w:rPr>
      </w:pPr>
      <w:r w:rsidRPr="00706AEA">
        <w:rPr>
          <w:b/>
          <w:u w:val="single"/>
        </w:rPr>
        <w:t>Schvaľovanie žiadostí o NFP</w:t>
      </w:r>
    </w:p>
    <w:p w14:paraId="67B1BBB7" w14:textId="77777777" w:rsidR="0064229B" w:rsidRPr="00677906" w:rsidRDefault="0064229B" w:rsidP="002A5A5B">
      <w:pPr>
        <w:spacing w:before="120" w:after="120" w:line="240" w:lineRule="auto"/>
        <w:ind w:firstLine="360"/>
        <w:jc w:val="both"/>
      </w:pPr>
      <w:r w:rsidRPr="00677906">
        <w:t xml:space="preserve">Schvaľovanie žiadosti o NFP </w:t>
      </w:r>
      <w:r w:rsidR="0069226A" w:rsidRPr="00677906">
        <w:t xml:space="preserve">v rámci OP TP </w:t>
      </w:r>
      <w:r w:rsidRPr="00677906">
        <w:t>sa uskutoční v </w:t>
      </w:r>
      <w:r w:rsidR="0069226A" w:rsidRPr="00677906">
        <w:t>týchto</w:t>
      </w:r>
      <w:r w:rsidRPr="00677906">
        <w:t xml:space="preserve"> základných f</w:t>
      </w:r>
      <w:r w:rsidR="0069226A" w:rsidRPr="00677906">
        <w:t xml:space="preserve">ázach: administratívne overenie, </w:t>
      </w:r>
      <w:r w:rsidRPr="00677906">
        <w:t>odborné hodnotenie a opravné prostriedky (neobligatórna časť schvaľovacieho procesu).</w:t>
      </w:r>
    </w:p>
    <w:p w14:paraId="287B3A44" w14:textId="7FE19C54" w:rsidR="0064229B" w:rsidRPr="00677906" w:rsidRDefault="0064229B" w:rsidP="002A5A5B">
      <w:pPr>
        <w:spacing w:before="120" w:after="120" w:line="240" w:lineRule="auto"/>
        <w:ind w:firstLine="360"/>
        <w:jc w:val="both"/>
      </w:pPr>
      <w:r w:rsidRPr="00677906">
        <w:t>Konanie o žiadosti o NFP sa začína doručením žiadosti o NFP žiadateľom. Žiadateľ doručuje ŽoNFP elektronicky prostredníctvom verejnej časti ITMS 2014+ a</w:t>
      </w:r>
      <w:r w:rsidR="001636B3">
        <w:t xml:space="preserve"> zároveň </w:t>
      </w:r>
      <w:r w:rsidRPr="00677906">
        <w:t xml:space="preserve">písomne </w:t>
      </w:r>
      <w:r w:rsidR="001636B3">
        <w:t>jedným zo spôsobov uvedených v časti 1.6</w:t>
      </w:r>
      <w:r w:rsidRPr="00677906">
        <w:t xml:space="preserve">. </w:t>
      </w:r>
    </w:p>
    <w:p w14:paraId="1A7713EE" w14:textId="4C3EFAEB" w:rsidR="0064229B" w:rsidRPr="00677906" w:rsidRDefault="0064229B" w:rsidP="002A5A5B">
      <w:pPr>
        <w:spacing w:before="120" w:after="120" w:line="240" w:lineRule="auto"/>
        <w:ind w:firstLine="360"/>
        <w:jc w:val="both"/>
      </w:pPr>
      <w:r w:rsidRPr="00677906">
        <w:t>RO</w:t>
      </w:r>
      <w:r w:rsidR="00045A03" w:rsidRPr="00677906">
        <w:t xml:space="preserve"> OP TP</w:t>
      </w:r>
      <w:r w:rsidRPr="00677906">
        <w:t xml:space="preserve"> v rámci </w:t>
      </w:r>
      <w:r w:rsidRPr="00677906">
        <w:rPr>
          <w:b/>
        </w:rPr>
        <w:t>administratívneho overenia</w:t>
      </w:r>
      <w:r w:rsidRPr="00677906">
        <w:t xml:space="preserve"> overí splnenie doručenia ŽoNFP riadne, včas a</w:t>
      </w:r>
      <w:r w:rsidR="009F7DF8">
        <w:t> </w:t>
      </w:r>
      <w:r w:rsidRPr="00677906">
        <w:t>v stanovenej forme a následne ostatných podmienok poskytnutia príspevku určených vo v</w:t>
      </w:r>
      <w:r w:rsidR="002106BF" w:rsidRPr="00677906">
        <w:t>yzvaní</w:t>
      </w:r>
      <w:r w:rsidRPr="00677906">
        <w:t xml:space="preserve"> </w:t>
      </w:r>
      <w:r w:rsidRPr="00677906">
        <w:rPr>
          <w:b/>
        </w:rPr>
        <w:t xml:space="preserve">- </w:t>
      </w:r>
      <w:r w:rsidRPr="00677906">
        <w:lastRenderedPageBreak/>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544410A" w14:textId="76F179B5" w:rsidR="0064229B" w:rsidRDefault="0064229B" w:rsidP="002A5A5B">
      <w:pPr>
        <w:spacing w:before="120" w:after="120" w:line="240" w:lineRule="auto"/>
        <w:ind w:firstLine="360"/>
        <w:jc w:val="both"/>
      </w:pPr>
      <w:r w:rsidRPr="00677906">
        <w:t xml:space="preserve">V prípade, ak na základe </w:t>
      </w:r>
      <w:r w:rsidR="00945AE8">
        <w:t>overenia</w:t>
      </w:r>
      <w:r w:rsidR="00945AE8" w:rsidRPr="00677906">
        <w:t xml:space="preserve"> </w:t>
      </w:r>
      <w:r w:rsidRPr="00677906">
        <w:t xml:space="preserve">ŽoNFP a jej príloh vzniknú pochybnosti o pravdivosti alebo úplnosti ŽoNFP alebo jej príloh, RO </w:t>
      </w:r>
      <w:r w:rsidR="00DA22B0" w:rsidRPr="00677906">
        <w:t xml:space="preserve">OP TP </w:t>
      </w:r>
      <w:r w:rsidRPr="00677906">
        <w:t>vyzve žiadateľa na doplnenie neúplných údajov</w:t>
      </w:r>
      <w:r w:rsidR="00F47EA2" w:rsidRPr="00677906">
        <w:t xml:space="preserve"> (vzor </w:t>
      </w:r>
      <w:r w:rsidR="00BE6CEB" w:rsidRPr="00677906">
        <w:t xml:space="preserve">výzvy </w:t>
      </w:r>
      <w:r w:rsidR="00F47EA2" w:rsidRPr="00677906">
        <w:t>v prílohe vyzvania)</w:t>
      </w:r>
      <w:r w:rsidRPr="00677906">
        <w:t>, vysvetlenie nejasností alebo nápravu nepravdivých údajov zaslaním výzvy na</w:t>
      </w:r>
      <w:r w:rsidR="009F7DF8">
        <w:t> </w:t>
      </w:r>
      <w:r w:rsidRPr="00677906">
        <w:t xml:space="preserve">doplnenie </w:t>
      </w:r>
      <w:r w:rsidRPr="00B50C03">
        <w:t xml:space="preserve">ŽoNFP </w:t>
      </w:r>
      <w:r w:rsidR="00606FC9" w:rsidRPr="00B50C03">
        <w:t>s určením lehoty na doplnenie minimálne</w:t>
      </w:r>
      <w:r w:rsidRPr="00B50C03">
        <w:t xml:space="preserve"> 5 pracovných dní.</w:t>
      </w:r>
      <w:r w:rsidRPr="00677906">
        <w:t xml:space="preserve"> </w:t>
      </w:r>
    </w:p>
    <w:p w14:paraId="7878A06D" w14:textId="508938BA" w:rsidR="00945AE8" w:rsidRPr="00677906" w:rsidRDefault="00945AE8" w:rsidP="002A5A5B">
      <w:pPr>
        <w:spacing w:before="120" w:after="120" w:line="240" w:lineRule="auto"/>
        <w:ind w:firstLine="360"/>
        <w:jc w:val="both"/>
      </w:pPr>
      <w:r w:rsidRPr="00BA5593">
        <w:rPr>
          <w:rFonts w:asciiTheme="minorHAnsi" w:hAnsiTheme="minorHAnsi" w:cstheme="minorHAnsi"/>
        </w:rPr>
        <w:t>Ak lehota na doplnenie alebo zmenu ŽoNFP márne uplynula v období od 12.</w:t>
      </w:r>
      <w:r w:rsidR="009F7DF8">
        <w:rPr>
          <w:rFonts w:asciiTheme="minorHAnsi" w:hAnsiTheme="minorHAnsi" w:cstheme="minorHAnsi"/>
        </w:rPr>
        <w:t xml:space="preserve"> 0</w:t>
      </w:r>
      <w:r w:rsidRPr="00BA5593">
        <w:rPr>
          <w:rFonts w:asciiTheme="minorHAnsi" w:hAnsiTheme="minorHAnsi" w:cstheme="minorHAnsi"/>
        </w:rPr>
        <w:t>3.</w:t>
      </w:r>
      <w:r w:rsidR="009F7DF8">
        <w:rPr>
          <w:rFonts w:asciiTheme="minorHAnsi" w:hAnsiTheme="minorHAnsi" w:cstheme="minorHAnsi"/>
        </w:rPr>
        <w:t xml:space="preserve"> </w:t>
      </w:r>
      <w:r w:rsidRPr="00BA5593">
        <w:rPr>
          <w:rFonts w:asciiTheme="minorHAnsi" w:hAnsiTheme="minorHAnsi" w:cstheme="minorHAnsi"/>
        </w:rPr>
        <w:t>2020 do</w:t>
      </w:r>
      <w:r w:rsidR="009F7DF8">
        <w:rPr>
          <w:rFonts w:asciiTheme="minorHAnsi" w:hAnsiTheme="minorHAnsi" w:cstheme="minorHAnsi"/>
        </w:rPr>
        <w:t> </w:t>
      </w:r>
      <w:r w:rsidRPr="00BA5593">
        <w:rPr>
          <w:rFonts w:asciiTheme="minorHAnsi" w:hAnsiTheme="minorHAnsi" w:cstheme="minorHAnsi"/>
        </w:rPr>
        <w:t>21.</w:t>
      </w:r>
      <w:r w:rsidR="009F7DF8">
        <w:rPr>
          <w:rFonts w:asciiTheme="minorHAnsi" w:hAnsiTheme="minorHAnsi" w:cstheme="minorHAnsi"/>
        </w:rPr>
        <w:t> 0</w:t>
      </w:r>
      <w:r w:rsidRPr="00BA5593">
        <w:rPr>
          <w:rFonts w:asciiTheme="minorHAnsi" w:hAnsiTheme="minorHAnsi" w:cstheme="minorHAnsi"/>
        </w:rPr>
        <w:t>5.</w:t>
      </w:r>
      <w:r w:rsidR="009F7DF8">
        <w:rPr>
          <w:rFonts w:asciiTheme="minorHAnsi" w:hAnsiTheme="minorHAnsi" w:cstheme="minorHAnsi"/>
        </w:rPr>
        <w:t> </w:t>
      </w:r>
      <w:r w:rsidRPr="00BA5593">
        <w:rPr>
          <w:rFonts w:asciiTheme="minorHAnsi" w:hAnsiTheme="minorHAnsi" w:cstheme="minorHAnsi"/>
        </w:rPr>
        <w:t>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06800397" w14:textId="77777777" w:rsidR="0064229B" w:rsidRPr="00677906" w:rsidRDefault="0064229B" w:rsidP="002A5A5B">
      <w:pPr>
        <w:spacing w:before="120" w:after="120" w:line="240" w:lineRule="auto"/>
        <w:ind w:firstLine="357"/>
        <w:jc w:val="both"/>
      </w:pPr>
      <w:r w:rsidRPr="00677906">
        <w:t>Po doplnení údajov zo strany žiadateľa RO</w:t>
      </w:r>
      <w:r w:rsidR="00DA22B0" w:rsidRPr="00677906">
        <w:t xml:space="preserve"> OP TP</w:t>
      </w:r>
      <w:r w:rsidRPr="00677906">
        <w:t xml:space="preserve"> opätovne skontroluje predložené dokumenty a informácie a:</w:t>
      </w:r>
    </w:p>
    <w:p w14:paraId="0D01E0A3" w14:textId="77777777" w:rsidR="00AE1733"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8165AFE" w14:textId="5F4301A1" w:rsidR="0064229B" w:rsidRPr="008F6E94"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45AE8">
        <w:rPr>
          <w:rFonts w:asciiTheme="minorHAnsi" w:hAnsiTheme="minorHAnsi" w:cstheme="minorHAnsi"/>
          <w:sz w:val="22"/>
          <w:szCs w:val="22"/>
        </w:rPr>
        <w:t>nedoplnenia žiadnych náležitostí, v prípade</w:t>
      </w:r>
      <w:r w:rsidR="00945AE8" w:rsidRPr="0071085D">
        <w:rPr>
          <w:rFonts w:asciiTheme="minorHAnsi" w:hAnsiTheme="minorHAnsi" w:cstheme="minorHAnsi"/>
          <w:sz w:val="22"/>
          <w:szCs w:val="22"/>
        </w:rPr>
        <w:t xml:space="preserve"> </w:t>
      </w:r>
      <w:r w:rsidRPr="0071085D">
        <w:rPr>
          <w:rFonts w:asciiTheme="minorHAnsi" w:hAnsiTheme="minorHAnsi" w:cstheme="minorHAnsi"/>
          <w:sz w:val="22"/>
          <w:szCs w:val="22"/>
        </w:rPr>
        <w:t>doručenia požadovaných náležitostí po</w:t>
      </w:r>
      <w:r w:rsidR="009F7DF8">
        <w:rPr>
          <w:rFonts w:asciiTheme="minorHAnsi" w:hAnsiTheme="minorHAnsi" w:cstheme="minorHAnsi"/>
          <w:sz w:val="22"/>
          <w:szCs w:val="22"/>
        </w:rPr>
        <w:t> </w:t>
      </w:r>
      <w:r w:rsidRPr="0071085D">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64229B" w:rsidRPr="002A5A5B">
        <w:rPr>
          <w:rFonts w:ascii="Calibri" w:hAnsi="Calibri"/>
          <w:sz w:val="22"/>
          <w:szCs w:val="22"/>
        </w:rPr>
        <w:t xml:space="preserve"> zastaví konanie o</w:t>
      </w:r>
      <w:r w:rsidR="00945AE8">
        <w:rPr>
          <w:rFonts w:ascii="Calibri" w:hAnsi="Calibri"/>
          <w:sz w:val="22"/>
          <w:szCs w:val="22"/>
        </w:rPr>
        <w:t> </w:t>
      </w:r>
      <w:r w:rsidR="0064229B" w:rsidRPr="002A5A5B">
        <w:rPr>
          <w:rFonts w:ascii="Calibri" w:hAnsi="Calibri"/>
          <w:sz w:val="22"/>
          <w:szCs w:val="22"/>
        </w:rPr>
        <w:t>ŽoNFP</w:t>
      </w:r>
      <w:r w:rsidR="00945AE8">
        <w:rPr>
          <w:rFonts w:ascii="Calibri" w:hAnsi="Calibri"/>
          <w:sz w:val="22"/>
          <w:szCs w:val="22"/>
        </w:rPr>
        <w:t xml:space="preserve">. </w:t>
      </w:r>
      <w:r w:rsidR="00945AE8" w:rsidRPr="008F6E94">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pravdivosti alebo úplnosti ŽoNFP, na základe čoho nie je možné overiť splnenie niektorej z</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podmienok poskytnutia príspevku a rozhodnúť o schválení ŽoNFP</w:t>
      </w:r>
      <w:r w:rsidR="0064229B" w:rsidRPr="008F6E94">
        <w:rPr>
          <w:rFonts w:asciiTheme="minorHAnsi" w:hAnsiTheme="minorHAnsi" w:cstheme="minorHAnsi"/>
          <w:sz w:val="22"/>
          <w:szCs w:val="22"/>
        </w:rPr>
        <w:t xml:space="preserve">; </w:t>
      </w:r>
    </w:p>
    <w:p w14:paraId="0CADC9BF" w14:textId="77777777" w:rsidR="0064229B" w:rsidRPr="002A5A5B" w:rsidRDefault="0064229B" w:rsidP="00E40F0D">
      <w:pPr>
        <w:pStyle w:val="Odsekzoznamu"/>
        <w:numPr>
          <w:ilvl w:val="0"/>
          <w:numId w:val="6"/>
        </w:numPr>
        <w:spacing w:before="120" w:after="120"/>
        <w:ind w:left="851" w:hanging="425"/>
        <w:contextualSpacing w:val="0"/>
        <w:jc w:val="both"/>
        <w:rPr>
          <w:rFonts w:ascii="Calibri" w:hAnsi="Calibri"/>
          <w:sz w:val="22"/>
          <w:szCs w:val="22"/>
        </w:rPr>
      </w:pPr>
      <w:r w:rsidRPr="002A5A5B">
        <w:rPr>
          <w:rFonts w:ascii="Calibri" w:hAnsi="Calibri"/>
          <w:sz w:val="22"/>
          <w:szCs w:val="22"/>
        </w:rPr>
        <w:t xml:space="preserve">v prípade splnenia všetkých podmienok poskytnutia príspevku, ktorých overenie je súčasťou administratívneho overenia, je ŽoNFP postúpená na odborné hodnotenie. </w:t>
      </w:r>
    </w:p>
    <w:p w14:paraId="02216774" w14:textId="68E3F7A3" w:rsidR="0064229B" w:rsidRPr="00706AEA" w:rsidRDefault="0064229B" w:rsidP="002A5A5B">
      <w:pPr>
        <w:spacing w:before="120" w:after="120" w:line="240" w:lineRule="auto"/>
        <w:ind w:firstLine="360"/>
        <w:jc w:val="both"/>
      </w:pPr>
      <w:r w:rsidRPr="00706AEA">
        <w:t xml:space="preserve">Žiadosť o NFP posúdia v rámci </w:t>
      </w:r>
      <w:r w:rsidRPr="00677906">
        <w:rPr>
          <w:b/>
        </w:rPr>
        <w:t>odborného hodnotenia</w:t>
      </w:r>
      <w:r w:rsidRPr="00677906">
        <w:t xml:space="preserve"> dvaja odborní hodnotitelia v totožnom rozsahu, pričom využijú hodnotiace kritériá, zverejnené na webovom sídle </w:t>
      </w:r>
      <w:r w:rsidR="00D95256" w:rsidRPr="00677906">
        <w:t>RO OP TP</w:t>
      </w:r>
      <w:r w:rsidRPr="00677906">
        <w:t xml:space="preserve"> (</w:t>
      </w:r>
      <w:hyperlink r:id="rId27" w:history="1">
        <w:r w:rsidR="00AA020E" w:rsidRPr="002A5A5B">
          <w:rPr>
            <w:rStyle w:val="Hypertextovprepojenie"/>
          </w:rPr>
          <w:t>http://optp.vlada.gov.sk/ine-dokumenty/</w:t>
        </w:r>
      </w:hyperlink>
      <w:r w:rsidRPr="00706AEA">
        <w:t>). Hodnotitelia postupujú pri hodnotení žiadostí o NFP v súlade s Príručkou pre odborné</w:t>
      </w:r>
      <w:r w:rsidRPr="00677906">
        <w:t>ho hodnotiteľa pre operačný program Technická pomoc 2014 - 2020 (</w:t>
      </w:r>
      <w:hyperlink r:id="rId28" w:history="1">
        <w:r w:rsidR="00B64C28" w:rsidRPr="002A5A5B">
          <w:rPr>
            <w:rStyle w:val="Hypertextovprepojenie"/>
          </w:rPr>
          <w:t>http://optp.vlada.gov.sk/ine-dokumenty/</w:t>
        </w:r>
      </w:hyperlink>
      <w:r w:rsidRPr="00706AEA">
        <w:t>).</w:t>
      </w:r>
    </w:p>
    <w:p w14:paraId="568A700E" w14:textId="3295C49C" w:rsidR="0064229B" w:rsidRDefault="0064229B" w:rsidP="002A5A5B">
      <w:pPr>
        <w:spacing w:before="120" w:after="120" w:line="240" w:lineRule="auto"/>
        <w:ind w:firstLine="360"/>
        <w:jc w:val="both"/>
      </w:pPr>
      <w:r w:rsidRPr="00677906">
        <w:t xml:space="preserve">RO </w:t>
      </w:r>
      <w:r w:rsidR="006369B6" w:rsidRPr="00677906">
        <w:t xml:space="preserve">OP TP </w:t>
      </w:r>
      <w:r w:rsidRPr="00677906">
        <w:t xml:space="preserve">je oprávnený vyžiadať od žiadateľa, na základe požiadavky odborných hodnotiteľov, doplňujúce </w:t>
      </w:r>
      <w:r w:rsidRPr="00B50C03">
        <w:t xml:space="preserve">informácie </w:t>
      </w:r>
      <w:r w:rsidR="00606FC9" w:rsidRPr="00B50C03">
        <w:t xml:space="preserve">formou zaslania výzvy na doplnenie ŽoNFP </w:t>
      </w:r>
      <w:r w:rsidRPr="00B50C03">
        <w:t xml:space="preserve">v lehote </w:t>
      </w:r>
      <w:r w:rsidR="00606FC9" w:rsidRPr="00B50C03">
        <w:t xml:space="preserve">minimálne </w:t>
      </w:r>
      <w:r w:rsidRPr="00B50C03">
        <w:t>5</w:t>
      </w:r>
      <w:r w:rsidRPr="00677906">
        <w:t xml:space="preserve"> </w:t>
      </w:r>
      <w:r w:rsidR="002952E1" w:rsidRPr="00677906">
        <w:t>pracovných</w:t>
      </w:r>
      <w:r w:rsidRPr="00677906">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6369B6" w:rsidRPr="00677906">
        <w:t xml:space="preserve">OP TP </w:t>
      </w:r>
      <w:r w:rsidRPr="00677906">
        <w:t xml:space="preserve">rozhodne o neschválení ŽoNFP. </w:t>
      </w:r>
    </w:p>
    <w:p w14:paraId="36A45BA1" w14:textId="460749D1" w:rsidR="00C46093" w:rsidRPr="00677906" w:rsidRDefault="00C46093" w:rsidP="002A5A5B">
      <w:pPr>
        <w:spacing w:before="120" w:after="120" w:line="240" w:lineRule="auto"/>
        <w:ind w:firstLine="360"/>
        <w:jc w:val="both"/>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17F9BBA8" w14:textId="77777777" w:rsidR="0064229B" w:rsidRPr="00677906" w:rsidRDefault="0064229B" w:rsidP="002A5A5B">
      <w:pPr>
        <w:spacing w:before="120" w:after="120" w:line="240" w:lineRule="auto"/>
        <w:ind w:left="360"/>
        <w:jc w:val="both"/>
      </w:pPr>
      <w:r w:rsidRPr="00677906">
        <w:t>Konečným výstupom odborného hodnotenia je spoločný hodnotiaci hárok.</w:t>
      </w:r>
    </w:p>
    <w:p w14:paraId="62A0DC18" w14:textId="3EC2BD7C" w:rsidR="0064229B"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color w:val="000000"/>
        </w:rPr>
        <w:lastRenderedPageBreak/>
        <w:t xml:space="preserve">RO OP TP na základe posúdenia splnenia podmienok poskytnutia príspevku určených vo vyzvaní rozhodne o schválení alebo neschválení ŽoNFP. </w:t>
      </w:r>
      <w:r w:rsidR="0064229B" w:rsidRPr="00706AEA">
        <w:rPr>
          <w:color w:val="000000"/>
        </w:rPr>
        <w:t xml:space="preserve">Ak ŽoNFP nesplnila podmienky odborného hodnotenia, RO </w:t>
      </w:r>
      <w:r w:rsidR="001861F8" w:rsidRPr="00677906">
        <w:rPr>
          <w:color w:val="000000"/>
        </w:rPr>
        <w:t xml:space="preserve">OP TP </w:t>
      </w:r>
      <w:r w:rsidR="0064229B" w:rsidRPr="00677906">
        <w:rPr>
          <w:color w:val="000000"/>
        </w:rPr>
        <w:t xml:space="preserve">rozhodne o neschválení ŽoNFP. Ak ŽoNFP splnila podmienky odborného hodnotenia, RO </w:t>
      </w:r>
      <w:r w:rsidR="001861F8" w:rsidRPr="00677906">
        <w:rPr>
          <w:color w:val="000000"/>
        </w:rPr>
        <w:t xml:space="preserve">OP TP </w:t>
      </w:r>
      <w:r w:rsidR="0064229B" w:rsidRPr="00677906">
        <w:rPr>
          <w:color w:val="000000"/>
        </w:rPr>
        <w:t>rozhodne o schválení ŽoNFP.</w:t>
      </w:r>
    </w:p>
    <w:p w14:paraId="168B2EDF"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7491D469"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15270F85" w14:textId="198EB137" w:rsidR="003E04CC" w:rsidRPr="00706AEA"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50286A2C" w14:textId="05E3ADC8" w:rsidR="0064229B" w:rsidRPr="00677906" w:rsidRDefault="00AF5BBD" w:rsidP="002A5A5B">
      <w:pPr>
        <w:spacing w:before="120" w:after="120" w:line="240" w:lineRule="auto"/>
        <w:ind w:firstLine="360"/>
        <w:jc w:val="both"/>
      </w:pPr>
      <w:r>
        <w:rPr>
          <w:rFonts w:asciiTheme="minorHAnsi" w:hAnsiTheme="minorHAnsi" w:cstheme="minorHAnsi"/>
        </w:rPr>
        <w:t xml:space="preserve">Pre konanie o ŽoNFP je rozhodujúci obsah ŽoNFP. </w:t>
      </w:r>
      <w:r w:rsidR="0064229B" w:rsidRPr="00677906">
        <w:t xml:space="preserve">RO </w:t>
      </w:r>
      <w:r w:rsidR="001861F8" w:rsidRPr="00677906">
        <w:t xml:space="preserve">OP TP </w:t>
      </w:r>
      <w:r w:rsidR="0064229B" w:rsidRPr="00677906">
        <w:t xml:space="preserve">nie je oprávnený vyvodiť negatívne dôsledky len z dôvodov formálnych nedostatkov podania. Dôvod, pre ktorý RO </w:t>
      </w:r>
      <w:r w:rsidR="001861F8" w:rsidRPr="00677906">
        <w:t xml:space="preserve">OP TP </w:t>
      </w:r>
      <w:r w:rsidR="0064229B" w:rsidRPr="00677906">
        <w:t xml:space="preserve">vydáva rozhodnutie o zastavení konania alebo rozhodnutie o neschválení musí byť jasný, odôvodnený a musí vyplývať z nedodržania podmienok zadefinovaných vo vyzvaní. </w:t>
      </w:r>
    </w:p>
    <w:p w14:paraId="397DF194" w14:textId="77777777" w:rsidR="0064229B" w:rsidRDefault="0064229B" w:rsidP="002A5A5B">
      <w:pPr>
        <w:spacing w:before="120" w:after="120" w:line="240" w:lineRule="auto"/>
        <w:ind w:firstLine="360"/>
        <w:jc w:val="both"/>
      </w:pPr>
      <w:r w:rsidRPr="00677906">
        <w:t xml:space="preserve">Podrobný postup schvaľovania žiadostí o NFP vychádza zo Systému riadenia európskych štrukturálnych a investičných fondov, časť 3.2.  </w:t>
      </w:r>
    </w:p>
    <w:p w14:paraId="12314235" w14:textId="3D3782E7" w:rsidR="003E04CC" w:rsidRPr="00706AEA" w:rsidRDefault="003E04CC" w:rsidP="002A5A5B">
      <w:pPr>
        <w:spacing w:before="120" w:after="120" w:line="240" w:lineRule="auto"/>
        <w:ind w:firstLine="360"/>
        <w:jc w:val="both"/>
      </w:pPr>
    </w:p>
    <w:p w14:paraId="2FA97B35" w14:textId="77777777" w:rsidR="00391763" w:rsidRPr="00677906" w:rsidRDefault="002777A8" w:rsidP="002A5A5B">
      <w:pPr>
        <w:spacing w:before="120" w:after="120" w:line="240" w:lineRule="auto"/>
        <w:ind w:firstLine="360"/>
        <w:jc w:val="both"/>
        <w:rPr>
          <w:b/>
          <w:u w:val="single"/>
        </w:rPr>
      </w:pPr>
      <w:r w:rsidRPr="00677906">
        <w:rPr>
          <w:b/>
          <w:u w:val="single"/>
        </w:rPr>
        <w:t>Opravné prostriedky</w:t>
      </w:r>
    </w:p>
    <w:p w14:paraId="13E85BD3" w14:textId="08BF958A" w:rsidR="00A356C4" w:rsidRPr="00706AEA" w:rsidRDefault="00A356C4" w:rsidP="002A5A5B">
      <w:pPr>
        <w:spacing w:before="120" w:after="120" w:line="240" w:lineRule="auto"/>
        <w:ind w:firstLine="360"/>
        <w:jc w:val="both"/>
      </w:pPr>
      <w:r w:rsidRPr="00677906">
        <w:t xml:space="preserve">Opravné prostriedky umožňujú žiadateľovi v konaní o ŽoNFP domáhať sa nápravy, ak sa domnieva, že </w:t>
      </w:r>
      <w:r w:rsidR="003D271F">
        <w:rPr>
          <w:rFonts w:asciiTheme="minorHAnsi" w:hAnsiTheme="minorHAnsi" w:cstheme="minorHAnsi"/>
        </w:rPr>
        <w:t>boli porušené</w:t>
      </w:r>
      <w:r w:rsidRPr="00677906">
        <w:t xml:space="preserve"> ustanovenia zákona o príspevku z EŠIF </w:t>
      </w:r>
      <w:r w:rsidR="00E87C49">
        <w:t>a/</w:t>
      </w:r>
      <w:r w:rsidR="003D271F">
        <w:t xml:space="preserve">alebo bolo nesprávne zistené nesplnenie podmienok uvedených </w:t>
      </w:r>
      <w:r w:rsidRPr="00677906">
        <w:t>vo vyzvaní.</w:t>
      </w:r>
      <w:r w:rsidR="003D271F">
        <w:t xml:space="preserve"> Opravné prostriedky sú zároveň možnosťou, aby na</w:t>
      </w:r>
      <w:r w:rsidR="009F7DF8">
        <w:t> </w:t>
      </w:r>
      <w:r w:rsidR="003D271F">
        <w:t xml:space="preserve">úrovni RO OP TP došlo k náprave rozhodnutia, ktoré bolo vydané v rozpore s podmienkami stanovenými vo vyzvaní,  </w:t>
      </w:r>
      <w:r w:rsidR="003D271F" w:rsidRPr="009A6C10">
        <w:t>resp. v rozpore so zákonom o príspevku z EŠIF</w:t>
      </w:r>
      <w:r w:rsidR="003D271F">
        <w:t>.</w:t>
      </w:r>
    </w:p>
    <w:p w14:paraId="6418D4A1" w14:textId="13986C1B" w:rsidR="003D271F" w:rsidRDefault="00A356C4" w:rsidP="002A5A5B">
      <w:pPr>
        <w:spacing w:before="120" w:after="120" w:line="240" w:lineRule="auto"/>
        <w:ind w:firstLine="360"/>
        <w:jc w:val="both"/>
      </w:pPr>
      <w:r w:rsidRPr="00677906">
        <w:t>Riadnym opravným prostriedkom, podľa § 22 zákona o príspevku z EŠIF, je odvolanie.</w:t>
      </w:r>
    </w:p>
    <w:p w14:paraId="541770A3" w14:textId="5977FE0E" w:rsidR="00A356C4" w:rsidRPr="00677906" w:rsidRDefault="00A356C4" w:rsidP="002A5A5B">
      <w:pPr>
        <w:spacing w:before="120" w:after="120" w:line="240" w:lineRule="auto"/>
        <w:ind w:firstLine="360"/>
        <w:jc w:val="both"/>
      </w:pPr>
      <w:r w:rsidRPr="00677906">
        <w:t>Mimoriadnym opravným prostriedkom, podľa § 24 zákona o príspevku z EŠIF, je preskúmanie rozhodnutia mimo odvolacieho konania.</w:t>
      </w:r>
    </w:p>
    <w:p w14:paraId="224905E4" w14:textId="77777777" w:rsidR="00A356C4" w:rsidRPr="00677906" w:rsidRDefault="00A356C4" w:rsidP="002A5A5B">
      <w:pPr>
        <w:spacing w:before="120" w:after="120" w:line="240" w:lineRule="auto"/>
        <w:ind w:firstLine="360"/>
        <w:jc w:val="both"/>
      </w:pPr>
      <w:r w:rsidRPr="00677906">
        <w:t xml:space="preserve">Rozhodnutia vydávané RO </w:t>
      </w:r>
      <w:r w:rsidR="00FE627E" w:rsidRPr="00677906">
        <w:t xml:space="preserve">OP TP </w:t>
      </w:r>
      <w:r w:rsidRPr="00677906">
        <w:t xml:space="preserve">sú preskúmateľné súdom. </w:t>
      </w:r>
    </w:p>
    <w:p w14:paraId="6673CC26" w14:textId="43B89289" w:rsidR="00A356C4" w:rsidRPr="00677906" w:rsidRDefault="00A356C4" w:rsidP="002A5A5B">
      <w:pPr>
        <w:spacing w:before="120" w:after="120" w:line="240" w:lineRule="auto"/>
        <w:ind w:firstLine="360"/>
        <w:jc w:val="both"/>
      </w:pPr>
      <w:r w:rsidRPr="00677906">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677906">
        <w:br/>
        <w:t>(tzv. autoremedúra), lebo odvolaniu v plnom rozsahu vyhovel. V tomto prípade ide stále o</w:t>
      </w:r>
      <w:r w:rsidR="009F7DF8">
        <w:t> </w:t>
      </w:r>
      <w:r w:rsidRPr="00677906">
        <w:t xml:space="preserve">prvostupňové rozhodnutie a voči rozhodnutiu je možné </w:t>
      </w:r>
      <w:r w:rsidRPr="00677906">
        <w:rPr>
          <w:b/>
        </w:rPr>
        <w:t>podať odvolanie</w:t>
      </w:r>
      <w:r w:rsidRPr="00677906">
        <w:t>.</w:t>
      </w:r>
    </w:p>
    <w:p w14:paraId="036BC339" w14:textId="28A254B5" w:rsidR="00A356C4" w:rsidRDefault="00A356C4" w:rsidP="002A5A5B">
      <w:pPr>
        <w:spacing w:before="120" w:after="120" w:line="240" w:lineRule="auto"/>
        <w:ind w:firstLine="360"/>
        <w:jc w:val="both"/>
        <w:rPr>
          <w:rFonts w:asciiTheme="minorHAnsi" w:hAnsiTheme="minorHAnsi" w:cstheme="minorHAnsi"/>
        </w:rPr>
      </w:pPr>
      <w:r w:rsidRPr="00677906">
        <w:t xml:space="preserve">Odvolanie podáva žiadateľ písomne na podateľňu </w:t>
      </w:r>
      <w:r w:rsidR="00C501B8">
        <w:t>MIRRI</w:t>
      </w:r>
      <w:r w:rsidR="00C501B8" w:rsidRPr="00677906">
        <w:t xml:space="preserve"> </w:t>
      </w:r>
      <w:r w:rsidRPr="00677906">
        <w:t xml:space="preserve">SR v lehote </w:t>
      </w:r>
      <w:r w:rsidRPr="00677906">
        <w:rPr>
          <w:b/>
        </w:rPr>
        <w:t xml:space="preserve">10 </w:t>
      </w:r>
      <w:r w:rsidR="008A3A69" w:rsidRPr="00677906">
        <w:rPr>
          <w:b/>
        </w:rPr>
        <w:t xml:space="preserve">pracovných </w:t>
      </w:r>
      <w:r w:rsidRPr="00677906">
        <w:rPr>
          <w:b/>
        </w:rPr>
        <w:t>dní odo dňa doručenia rozhodnutia</w:t>
      </w:r>
      <w:r w:rsidRPr="00677906">
        <w:t>. Podané odvolanie môže žiadateľ čo do rozsahu a dôvodov podania odvolania doplniť len do uplynutia lehoty na podanie odvolania.</w:t>
      </w:r>
      <w:r w:rsidR="00C46093">
        <w:t xml:space="preserve"> </w:t>
      </w:r>
      <w:r w:rsidR="00C46093" w:rsidRPr="009229F1">
        <w:rPr>
          <w:rFonts w:asciiTheme="minorHAnsi" w:hAnsiTheme="minorHAnsi" w:cstheme="minorHAnsi"/>
        </w:rPr>
        <w:t>Ak lehota márne uplynula od 12.</w:t>
      </w:r>
      <w:r w:rsidR="009F7DF8">
        <w:rPr>
          <w:rFonts w:asciiTheme="minorHAnsi" w:hAnsiTheme="minorHAnsi" w:cstheme="minorHAnsi"/>
        </w:rPr>
        <w:t xml:space="preserve"> 0</w:t>
      </w:r>
      <w:r w:rsidR="00C46093" w:rsidRPr="009229F1">
        <w:rPr>
          <w:rFonts w:asciiTheme="minorHAnsi" w:hAnsiTheme="minorHAnsi" w:cstheme="minorHAnsi"/>
        </w:rPr>
        <w:t>3.</w:t>
      </w:r>
      <w:r w:rsidR="009F7DF8">
        <w:rPr>
          <w:rFonts w:asciiTheme="minorHAnsi" w:hAnsiTheme="minorHAnsi" w:cstheme="minorHAnsi"/>
        </w:rPr>
        <w:t xml:space="preserve"> </w:t>
      </w:r>
      <w:r w:rsidR="00C46093" w:rsidRPr="009229F1">
        <w:rPr>
          <w:rFonts w:asciiTheme="minorHAnsi" w:hAnsiTheme="minorHAnsi" w:cstheme="minorHAnsi"/>
        </w:rPr>
        <w:t>2020 do</w:t>
      </w:r>
      <w:r w:rsidR="009F7DF8">
        <w:rPr>
          <w:rFonts w:asciiTheme="minorHAnsi" w:hAnsiTheme="minorHAnsi" w:cstheme="minorHAnsi"/>
        </w:rPr>
        <w:t> </w:t>
      </w:r>
      <w:r w:rsidR="00C46093" w:rsidRPr="009229F1">
        <w:rPr>
          <w:rFonts w:asciiTheme="minorHAnsi" w:hAnsiTheme="minorHAnsi" w:cstheme="minorHAnsi"/>
        </w:rPr>
        <w:t>21.</w:t>
      </w:r>
      <w:r w:rsidR="009F7DF8">
        <w:rPr>
          <w:rFonts w:asciiTheme="minorHAnsi" w:hAnsiTheme="minorHAnsi" w:cstheme="minorHAnsi"/>
        </w:rPr>
        <w:t> 0</w:t>
      </w:r>
      <w:r w:rsidR="00C46093" w:rsidRPr="009229F1">
        <w:rPr>
          <w:rFonts w:asciiTheme="minorHAnsi" w:hAnsiTheme="minorHAnsi" w:cstheme="minorHAnsi"/>
        </w:rPr>
        <w:t>5.</w:t>
      </w:r>
      <w:r w:rsidR="009F7DF8">
        <w:rPr>
          <w:rFonts w:asciiTheme="minorHAnsi" w:hAnsiTheme="minorHAnsi" w:cstheme="minorHAnsi"/>
        </w:rPr>
        <w:t> </w:t>
      </w:r>
      <w:r w:rsidR="00C46093" w:rsidRPr="009229F1">
        <w:rPr>
          <w:rFonts w:asciiTheme="minorHAnsi" w:hAnsiTheme="minorHAnsi" w:cstheme="minorHAnsi"/>
        </w:rPr>
        <w:t>2020, žiadateľ je oprávnený podať odvolanie najneskôr do jedného mesiaca odo dňa nadobudnutia účinnosti novely zákona o príspevku z EŠIF č. 128/2020 Z. z., t. j. do 22.</w:t>
      </w:r>
      <w:r w:rsidR="009F7DF8">
        <w:rPr>
          <w:rFonts w:asciiTheme="minorHAnsi" w:hAnsiTheme="minorHAnsi" w:cstheme="minorHAnsi"/>
        </w:rPr>
        <w:t xml:space="preserve"> 0</w:t>
      </w:r>
      <w:r w:rsidR="00C46093" w:rsidRPr="009229F1">
        <w:rPr>
          <w:rFonts w:asciiTheme="minorHAnsi" w:hAnsiTheme="minorHAnsi" w:cstheme="minorHAnsi"/>
        </w:rPr>
        <w:t>6.</w:t>
      </w:r>
      <w:r w:rsidR="009F7DF8">
        <w:rPr>
          <w:rFonts w:asciiTheme="minorHAnsi" w:hAnsiTheme="minorHAnsi" w:cstheme="minorHAnsi"/>
        </w:rPr>
        <w:t xml:space="preserve"> </w:t>
      </w:r>
      <w:r w:rsidR="00C46093" w:rsidRPr="009229F1">
        <w:rPr>
          <w:rFonts w:asciiTheme="minorHAnsi" w:hAnsiTheme="minorHAnsi" w:cstheme="minorHAnsi"/>
        </w:rPr>
        <w:t>2020 vrátane.</w:t>
      </w:r>
    </w:p>
    <w:p w14:paraId="5D4348CC" w14:textId="77777777" w:rsidR="009F7DF8" w:rsidRPr="00677906" w:rsidRDefault="009F7DF8" w:rsidP="002A5A5B">
      <w:pPr>
        <w:spacing w:before="120" w:after="120" w:line="240" w:lineRule="auto"/>
        <w:ind w:firstLine="360"/>
        <w:jc w:val="both"/>
      </w:pPr>
    </w:p>
    <w:p w14:paraId="582D0705" w14:textId="77777777" w:rsidR="00A356C4" w:rsidRPr="00677906" w:rsidRDefault="00A356C4" w:rsidP="002A5A5B">
      <w:pPr>
        <w:spacing w:before="120" w:after="120" w:line="240" w:lineRule="auto"/>
        <w:ind w:firstLine="360"/>
        <w:jc w:val="both"/>
      </w:pPr>
      <w:r w:rsidRPr="00677906">
        <w:lastRenderedPageBreak/>
        <w:t>Odvolanie nie je prípustné voči:</w:t>
      </w:r>
    </w:p>
    <w:p w14:paraId="52733630" w14:textId="0D374498"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w:t>
      </w:r>
      <w:r w:rsidR="00E87C49">
        <w:rPr>
          <w:rFonts w:asciiTheme="minorHAnsi" w:hAnsiTheme="minorHAnsi" w:cstheme="minorHAnsi"/>
          <w:sz w:val="22"/>
          <w:szCs w:val="22"/>
        </w:rPr>
        <w:t>zrušení rozhodnutia a vrátení veci na nové konanie a rozhodnutie</w:t>
      </w:r>
      <w:r w:rsidRPr="002A5A5B">
        <w:rPr>
          <w:rFonts w:ascii="Calibri" w:hAnsi="Calibri"/>
          <w:sz w:val="22"/>
          <w:szCs w:val="22"/>
        </w:rPr>
        <w:t>,</w:t>
      </w:r>
    </w:p>
    <w:p w14:paraId="28F2B471"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rozhodnutiam o zastavení konania,</w:t>
      </w:r>
    </w:p>
    <w:p w14:paraId="02012733"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rozhodnutiu o zmene rozhodnutia o neschválení ŽoNFP,</w:t>
      </w:r>
    </w:p>
    <w:p w14:paraId="01498255" w14:textId="18B0841D"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odvolaní, ktoré vydal štatutárny orgán RO </w:t>
      </w:r>
      <w:r w:rsidR="00D35EEF" w:rsidRPr="002A5A5B">
        <w:rPr>
          <w:rFonts w:ascii="Calibri" w:hAnsi="Calibri"/>
          <w:sz w:val="22"/>
          <w:szCs w:val="22"/>
        </w:rPr>
        <w:t xml:space="preserve">OP TP </w:t>
      </w:r>
      <w:r w:rsidRPr="002A5A5B">
        <w:rPr>
          <w:rFonts w:ascii="Calibri" w:hAnsi="Calibri"/>
          <w:sz w:val="22"/>
          <w:szCs w:val="22"/>
        </w:rPr>
        <w:t>(rozhodnutie vydané v</w:t>
      </w:r>
      <w:r w:rsidR="009F7DF8">
        <w:rPr>
          <w:rFonts w:ascii="Calibri" w:hAnsi="Calibri"/>
          <w:sz w:val="22"/>
          <w:szCs w:val="22"/>
        </w:rPr>
        <w:t> </w:t>
      </w:r>
      <w:r w:rsidRPr="002A5A5B">
        <w:rPr>
          <w:rFonts w:ascii="Calibri" w:hAnsi="Calibri"/>
          <w:sz w:val="22"/>
          <w:szCs w:val="22"/>
        </w:rPr>
        <w:t xml:space="preserve">odvolacom konaní, ak RO </w:t>
      </w:r>
      <w:r w:rsidR="00D35EEF" w:rsidRPr="002A5A5B">
        <w:rPr>
          <w:rFonts w:ascii="Calibri" w:hAnsi="Calibri"/>
          <w:sz w:val="22"/>
          <w:szCs w:val="22"/>
        </w:rPr>
        <w:t xml:space="preserve">OP TP </w:t>
      </w:r>
      <w:r w:rsidRPr="002A5A5B">
        <w:rPr>
          <w:rFonts w:ascii="Calibri" w:hAnsi="Calibri"/>
          <w:sz w:val="22"/>
          <w:szCs w:val="22"/>
        </w:rPr>
        <w:t>nevyhovel odvolaniu v plnom rozsahu a o odvolaní rozhodoval štatutárny orgán RO</w:t>
      </w:r>
      <w:r w:rsidR="00D35EEF" w:rsidRPr="002A5A5B">
        <w:rPr>
          <w:rFonts w:ascii="Calibri" w:hAnsi="Calibri"/>
          <w:sz w:val="22"/>
          <w:szCs w:val="22"/>
        </w:rPr>
        <w:t xml:space="preserve"> OP TP</w:t>
      </w:r>
      <w:r w:rsidRPr="002A5A5B">
        <w:rPr>
          <w:rFonts w:ascii="Calibri" w:hAnsi="Calibri"/>
          <w:sz w:val="22"/>
          <w:szCs w:val="22"/>
        </w:rPr>
        <w:t>),</w:t>
      </w:r>
    </w:p>
    <w:p w14:paraId="7C19B033" w14:textId="77777777" w:rsidR="00A356C4" w:rsidRPr="002A5A5B" w:rsidRDefault="00A356C4" w:rsidP="002A5A5B">
      <w:pPr>
        <w:pStyle w:val="Odsekzoznamu"/>
        <w:numPr>
          <w:ilvl w:val="2"/>
          <w:numId w:val="14"/>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rozhodnutiu o preskúmaní rozhodnutia mimo odvolacieho konania.</w:t>
      </w:r>
    </w:p>
    <w:p w14:paraId="008983A5" w14:textId="77777777" w:rsidR="008A3A69" w:rsidRPr="00677906" w:rsidRDefault="00A356C4" w:rsidP="002A5A5B">
      <w:pPr>
        <w:spacing w:before="120" w:after="120" w:line="240" w:lineRule="auto"/>
        <w:ind w:firstLine="360"/>
        <w:jc w:val="both"/>
      </w:pPr>
      <w:r w:rsidRPr="00706AEA">
        <w:t xml:space="preserve">RO </w:t>
      </w:r>
      <w:r w:rsidR="00D35EEF" w:rsidRPr="00677906">
        <w:t xml:space="preserve">OP TP </w:t>
      </w:r>
      <w:r w:rsidRPr="00677906">
        <w:t>po doručení odvolania preskúma</w:t>
      </w:r>
      <w:r w:rsidR="00D35EEF" w:rsidRPr="00677906">
        <w:t>,</w:t>
      </w:r>
      <w:r w:rsidRPr="00677906">
        <w:t xml:space="preserve"> </w:t>
      </w:r>
      <w:r w:rsidR="008A3A69" w:rsidRPr="00677906">
        <w:t>či nie sú dôvody na jeho odmietnutie, ktoré sú dané, ak:</w:t>
      </w:r>
    </w:p>
    <w:p w14:paraId="368BFF9F"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oprávnenou osobou – oprávnený na podanie odvolania je výlučne žiadateľ,</w:t>
      </w:r>
    </w:p>
    <w:p w14:paraId="33DA56D2"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sa žiadateľ práva na odvolanie vzdal – žiadateľ je oprávnený vzdať sa práva na odvolanie písomne u RO</w:t>
      </w:r>
      <w:r w:rsidR="009F2324" w:rsidRPr="002A5A5B">
        <w:rPr>
          <w:rFonts w:ascii="Calibri" w:hAnsi="Calibri"/>
          <w:sz w:val="22"/>
          <w:szCs w:val="22"/>
        </w:rPr>
        <w:t xml:space="preserve"> OP TP</w:t>
      </w:r>
      <w:r w:rsidRPr="002A5A5B">
        <w:rPr>
          <w:rFonts w:ascii="Calibri" w:hAnsi="Calibri"/>
          <w:sz w:val="22"/>
          <w:szCs w:val="22"/>
        </w:rPr>
        <w:t>,</w:t>
      </w:r>
    </w:p>
    <w:p w14:paraId="5A419659" w14:textId="769867B6"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je odvolanie podané po lehote na podanie odvolania – zákonná lehota na podanie odvolania je 10 pracovných dní od doručenia rozhodnutia; ak žiadateľ v dôsledku nesprávneho poučenia alebo preto, že nebol poučený vôbec</w:t>
      </w:r>
      <w:r w:rsidR="009F2324" w:rsidRPr="002A5A5B">
        <w:rPr>
          <w:rFonts w:ascii="Calibri" w:hAnsi="Calibri"/>
          <w:sz w:val="22"/>
          <w:szCs w:val="22"/>
        </w:rPr>
        <w:t>,</w:t>
      </w:r>
      <w:r w:rsidRPr="002A5A5B">
        <w:rPr>
          <w:rFonts w:ascii="Calibri" w:hAnsi="Calibri"/>
          <w:sz w:val="22"/>
          <w:szCs w:val="22"/>
        </w:rPr>
        <w:t xml:space="preserve"> podal opravný prostriedok po lehote, predpokladá sa, že ho podal včas, ak tak urobil do 1 mesiaca odo dňa doručenia rozhodnutia</w:t>
      </w:r>
      <w:r w:rsidR="00C46093">
        <w:rPr>
          <w:rFonts w:ascii="Calibri" w:hAnsi="Calibri"/>
          <w:sz w:val="22"/>
          <w:szCs w:val="22"/>
        </w:rPr>
        <w:t xml:space="preserve">. </w:t>
      </w:r>
      <w:r w:rsidR="00C46093">
        <w:rPr>
          <w:rFonts w:asciiTheme="minorHAnsi" w:hAnsiTheme="minorHAnsi" w:cstheme="minorHAnsi"/>
          <w:sz w:val="22"/>
          <w:szCs w:val="22"/>
        </w:rPr>
        <w:t>A</w:t>
      </w:r>
      <w:r w:rsidR="00C46093"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w:t>
      </w:r>
      <w:r w:rsidR="009F7DF8">
        <w:rPr>
          <w:rFonts w:asciiTheme="minorHAnsi" w:hAnsiTheme="minorHAnsi" w:cstheme="minorHAnsi"/>
          <w:sz w:val="22"/>
          <w:szCs w:val="22"/>
        </w:rPr>
        <w:t> </w:t>
      </w:r>
      <w:r w:rsidR="00C46093" w:rsidRPr="00825667">
        <w:rPr>
          <w:rFonts w:asciiTheme="minorHAnsi" w:hAnsiTheme="minorHAnsi" w:cstheme="minorHAnsi"/>
          <w:sz w:val="22"/>
          <w:szCs w:val="22"/>
        </w:rPr>
        <w:t>EŠIF č. 128/2020 Z. z., t. j. do 22.6.2020 vrátane</w:t>
      </w:r>
      <w:r w:rsidR="00C46093">
        <w:rPr>
          <w:rFonts w:asciiTheme="minorHAnsi" w:hAnsiTheme="minorHAnsi" w:cstheme="minorHAnsi"/>
          <w:sz w:val="22"/>
          <w:szCs w:val="22"/>
        </w:rPr>
        <w:t>,</w:t>
      </w:r>
    </w:p>
    <w:p w14:paraId="2131A8EE"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je odvolanie podané po späťvzatí – žiadateľ je oprávnený do rozhodnutia o odvolaní vziať podané odvolanie písomne späť. Ak po späťvzatí podá v lehote na odvolanie nové odvolanie, RO </w:t>
      </w:r>
      <w:r w:rsidR="009F2324" w:rsidRPr="002A5A5B">
        <w:rPr>
          <w:rFonts w:ascii="Calibri" w:hAnsi="Calibri"/>
          <w:sz w:val="22"/>
          <w:szCs w:val="22"/>
        </w:rPr>
        <w:t xml:space="preserve">OP TP </w:t>
      </w:r>
      <w:r w:rsidRPr="002A5A5B">
        <w:rPr>
          <w:rFonts w:ascii="Calibri" w:hAnsi="Calibri"/>
          <w:sz w:val="22"/>
          <w:szCs w:val="22"/>
        </w:rPr>
        <w:t>takéto odvolanie odmietne,</w:t>
      </w:r>
    </w:p>
    <w:p w14:paraId="092A68B6"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písomne,</w:t>
      </w:r>
    </w:p>
    <w:p w14:paraId="3AFFD513"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neobsahuje náležitosti, ktorými sú:</w:t>
      </w:r>
    </w:p>
    <w:p w14:paraId="039E1445"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akej veci sa odvolanie týka a dôvody podania odvolania,</w:t>
      </w:r>
    </w:p>
    <w:p w14:paraId="627C50C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čo odvolaním žiadateľ navrhuje,</w:t>
      </w:r>
    </w:p>
    <w:p w14:paraId="5634384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dátum podania a podpis osoby podávajúcej odvolanie,</w:t>
      </w:r>
    </w:p>
    <w:p w14:paraId="2C603FBB"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odvolanie smeruje len proti odôvodneniu rozhodnutia – RO </w:t>
      </w:r>
      <w:r w:rsidR="009F2324" w:rsidRPr="002A5A5B">
        <w:rPr>
          <w:rFonts w:ascii="Calibri" w:hAnsi="Calibri"/>
          <w:sz w:val="22"/>
          <w:szCs w:val="22"/>
        </w:rPr>
        <w:t xml:space="preserve">OP TP </w:t>
      </w:r>
      <w:r w:rsidRPr="002A5A5B">
        <w:rPr>
          <w:rFonts w:ascii="Calibri" w:hAnsi="Calibr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383E46" w:rsidRPr="002A5A5B">
        <w:rPr>
          <w:rFonts w:ascii="Calibri" w:hAnsi="Calibri"/>
          <w:sz w:val="22"/>
          <w:szCs w:val="22"/>
        </w:rPr>
        <w:t xml:space="preserve">OP TP </w:t>
      </w:r>
      <w:r w:rsidRPr="002A5A5B">
        <w:rPr>
          <w:rFonts w:ascii="Calibri" w:hAnsi="Calibri"/>
          <w:sz w:val="22"/>
          <w:szCs w:val="22"/>
        </w:rPr>
        <w:t>nie je oprávnený odmietnuť odvolanie podľa tohto písmena,</w:t>
      </w:r>
    </w:p>
    <w:p w14:paraId="0379C267" w14:textId="77777777" w:rsidR="008A3A69" w:rsidRPr="002A5A5B" w:rsidRDefault="008A3A69" w:rsidP="002A5A5B">
      <w:pPr>
        <w:pStyle w:val="Odsekzoznamu"/>
        <w:numPr>
          <w:ilvl w:val="2"/>
          <w:numId w:val="16"/>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odvolanie je podané proti rozhodnutiu, proti ktorému nie je odvolanie prípustné.</w:t>
      </w:r>
    </w:p>
    <w:p w14:paraId="7123983F" w14:textId="77777777" w:rsidR="008A3A69" w:rsidRPr="00677906" w:rsidRDefault="008A3A69" w:rsidP="002A5A5B">
      <w:pPr>
        <w:spacing w:before="120" w:after="120" w:line="240" w:lineRule="auto"/>
        <w:ind w:firstLine="360"/>
        <w:jc w:val="both"/>
      </w:pPr>
      <w:r w:rsidRPr="00706AEA">
        <w:t xml:space="preserve">Ak je naplnený </w:t>
      </w:r>
      <w:r w:rsidRPr="00677906">
        <w:t xml:space="preserve">niektorý z dôvodov uvedených v predchádzajúcom odseku, </w:t>
      </w:r>
      <w:r w:rsidR="00A2390D" w:rsidRPr="00677906">
        <w:t>RO</w:t>
      </w:r>
      <w:r w:rsidRPr="00677906">
        <w:t xml:space="preserve"> </w:t>
      </w:r>
      <w:r w:rsidR="00383E46" w:rsidRPr="00677906">
        <w:t xml:space="preserve">OP TP </w:t>
      </w:r>
      <w:r w:rsidRPr="00677906">
        <w:t>písomne odmietne odvolanie a v liste identifikuje dôvody na odmietnutie odvolania (v tomto prípade rozhodnutie nevydáva).</w:t>
      </w:r>
    </w:p>
    <w:p w14:paraId="7D9496E1" w14:textId="15FC7794" w:rsidR="008A3A69" w:rsidRPr="00677906" w:rsidRDefault="008A3A69" w:rsidP="002A5A5B">
      <w:pPr>
        <w:spacing w:before="120" w:after="120" w:line="240" w:lineRule="auto"/>
        <w:ind w:firstLine="360"/>
        <w:jc w:val="both"/>
      </w:pPr>
      <w:r w:rsidRPr="00677906">
        <w:t xml:space="preserve">Ak neboli dané dôvody na odmietnutie odvolania podľa predchádzajúceho odseku, </w:t>
      </w:r>
      <w:r w:rsidR="00A2390D" w:rsidRPr="00677906">
        <w:t>RO</w:t>
      </w:r>
      <w:r w:rsidR="00383E46" w:rsidRPr="00677906">
        <w:t xml:space="preserve"> OP TP</w:t>
      </w:r>
      <w:r w:rsidRPr="00677906">
        <w:t xml:space="preserve"> v</w:t>
      </w:r>
      <w:r w:rsidR="009F7DF8">
        <w:t> </w:t>
      </w:r>
      <w:r w:rsidRPr="00677906">
        <w:t>odvolacom konaní postupuje nasledovne:</w:t>
      </w:r>
    </w:p>
    <w:p w14:paraId="7848D060" w14:textId="1C4F3B49" w:rsidR="001D4379"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Odvolacie konanie zastaví</w:t>
      </w:r>
      <w:r w:rsidRPr="002A5A5B">
        <w:rPr>
          <w:rFonts w:ascii="Calibri" w:hAnsi="Calibri"/>
          <w:sz w:val="22"/>
          <w:szCs w:val="22"/>
        </w:rPr>
        <w:t xml:space="preserve"> </w:t>
      </w:r>
      <w:r w:rsidRPr="001D4379">
        <w:rPr>
          <w:rFonts w:ascii="Calibri" w:hAnsi="Calibri"/>
          <w:sz w:val="22"/>
          <w:szCs w:val="22"/>
        </w:rPr>
        <w:t xml:space="preserve">– </w:t>
      </w:r>
      <w:r w:rsidR="00A2390D" w:rsidRPr="00AF5DA5">
        <w:rPr>
          <w:rFonts w:ascii="Calibri" w:hAnsi="Calibri"/>
          <w:sz w:val="22"/>
          <w:szCs w:val="22"/>
        </w:rPr>
        <w:t xml:space="preserve">RO </w:t>
      </w:r>
      <w:r w:rsidR="0004758A" w:rsidRPr="00AF5DA5">
        <w:rPr>
          <w:rFonts w:ascii="Calibri" w:hAnsi="Calibri"/>
          <w:sz w:val="22"/>
          <w:szCs w:val="22"/>
        </w:rPr>
        <w:t xml:space="preserve">OP TP </w:t>
      </w:r>
      <w:r w:rsidR="00A2390D" w:rsidRPr="00AF5DA5">
        <w:rPr>
          <w:rFonts w:ascii="Calibri" w:hAnsi="Calibri"/>
          <w:sz w:val="22"/>
          <w:szCs w:val="22"/>
        </w:rPr>
        <w:t>rozhodnutím zastaví</w:t>
      </w:r>
      <w:r w:rsidRPr="002A5A5B">
        <w:rPr>
          <w:rFonts w:ascii="Calibri" w:hAnsi="Calibri"/>
          <w:sz w:val="22"/>
          <w:szCs w:val="22"/>
        </w:rPr>
        <w:t xml:space="preserve"> odvolacie konani</w:t>
      </w:r>
      <w:r w:rsidR="00A2390D" w:rsidRPr="002A5A5B">
        <w:rPr>
          <w:rFonts w:ascii="Calibri" w:hAnsi="Calibri"/>
          <w:sz w:val="22"/>
          <w:szCs w:val="22"/>
        </w:rPr>
        <w:t>e</w:t>
      </w:r>
      <w:r w:rsidRPr="002A5A5B">
        <w:rPr>
          <w:rFonts w:ascii="Calibri" w:hAnsi="Calibri"/>
          <w:sz w:val="22"/>
          <w:szCs w:val="22"/>
        </w:rPr>
        <w:t xml:space="preserve"> v</w:t>
      </w:r>
      <w:r w:rsidR="001D4379">
        <w:rPr>
          <w:rFonts w:ascii="Calibri" w:hAnsi="Calibri"/>
          <w:sz w:val="22"/>
          <w:szCs w:val="22"/>
        </w:rPr>
        <w:t> </w:t>
      </w:r>
      <w:r w:rsidRPr="002A5A5B">
        <w:rPr>
          <w:rFonts w:ascii="Calibri" w:hAnsi="Calibri"/>
          <w:sz w:val="22"/>
          <w:szCs w:val="22"/>
        </w:rPr>
        <w:t>prípade</w:t>
      </w:r>
    </w:p>
    <w:p w14:paraId="0A13FC45" w14:textId="190620AB" w:rsidR="001D4379" w:rsidRDefault="008A3A69" w:rsidP="005E0573">
      <w:pPr>
        <w:pStyle w:val="Odsekzoznamu"/>
        <w:numPr>
          <w:ilvl w:val="1"/>
          <w:numId w:val="39"/>
        </w:numPr>
        <w:tabs>
          <w:tab w:val="left" w:pos="900"/>
        </w:tabs>
        <w:spacing w:before="120" w:after="120"/>
        <w:ind w:left="1276" w:right="-18"/>
        <w:contextualSpacing w:val="0"/>
        <w:jc w:val="both"/>
        <w:rPr>
          <w:rFonts w:ascii="Calibri" w:hAnsi="Calibri"/>
          <w:sz w:val="22"/>
          <w:szCs w:val="22"/>
        </w:rPr>
      </w:pPr>
      <w:r w:rsidRPr="002A5A5B">
        <w:rPr>
          <w:rFonts w:ascii="Calibri" w:hAnsi="Calibr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04758A" w:rsidRPr="002A5A5B">
        <w:rPr>
          <w:rFonts w:ascii="Calibri" w:hAnsi="Calibri"/>
          <w:sz w:val="22"/>
          <w:szCs w:val="22"/>
        </w:rPr>
        <w:t xml:space="preserve"> OP TP</w:t>
      </w:r>
      <w:r w:rsidRPr="002A5A5B">
        <w:rPr>
          <w:rFonts w:ascii="Calibri" w:hAnsi="Calibri"/>
          <w:sz w:val="22"/>
          <w:szCs w:val="22"/>
        </w:rPr>
        <w:t>. Za deň späťvzatia odvolania sa považuje deň</w:t>
      </w:r>
      <w:r w:rsidR="0004758A" w:rsidRPr="002A5A5B">
        <w:rPr>
          <w:rFonts w:ascii="Calibri" w:hAnsi="Calibri"/>
          <w:sz w:val="22"/>
          <w:szCs w:val="22"/>
        </w:rPr>
        <w:t>,</w:t>
      </w:r>
      <w:r w:rsidRPr="002A5A5B">
        <w:rPr>
          <w:rFonts w:ascii="Calibri" w:hAnsi="Calibri"/>
          <w:sz w:val="22"/>
          <w:szCs w:val="22"/>
        </w:rPr>
        <w:t xml:space="preserve"> keď bolo oznámenie o</w:t>
      </w:r>
      <w:r w:rsidR="009F7DF8">
        <w:rPr>
          <w:rFonts w:ascii="Calibri" w:hAnsi="Calibri"/>
          <w:sz w:val="22"/>
          <w:szCs w:val="22"/>
        </w:rPr>
        <w:t> </w:t>
      </w:r>
      <w:r w:rsidRPr="002A5A5B">
        <w:rPr>
          <w:rFonts w:ascii="Calibri" w:hAnsi="Calibri"/>
          <w:sz w:val="22"/>
          <w:szCs w:val="22"/>
        </w:rPr>
        <w:t>späťvzatí doručené RO</w:t>
      </w:r>
      <w:r w:rsidR="0004758A" w:rsidRPr="002A5A5B">
        <w:rPr>
          <w:rFonts w:ascii="Calibri" w:hAnsi="Calibri"/>
          <w:sz w:val="22"/>
          <w:szCs w:val="22"/>
        </w:rPr>
        <w:t xml:space="preserve"> OP TP</w:t>
      </w:r>
      <w:r w:rsidRPr="002A5A5B">
        <w:rPr>
          <w:rFonts w:ascii="Calibri" w:hAnsi="Calibri"/>
          <w:sz w:val="22"/>
          <w:szCs w:val="22"/>
        </w:rPr>
        <w:t xml:space="preserve">. RO </w:t>
      </w:r>
      <w:r w:rsidR="0004758A" w:rsidRPr="002A5A5B">
        <w:rPr>
          <w:rFonts w:ascii="Calibri" w:hAnsi="Calibri"/>
          <w:sz w:val="22"/>
          <w:szCs w:val="22"/>
        </w:rPr>
        <w:t xml:space="preserve">OP TP </w:t>
      </w:r>
      <w:r w:rsidRPr="002A5A5B">
        <w:rPr>
          <w:rFonts w:ascii="Calibri" w:hAnsi="Calibri"/>
          <w:sz w:val="22"/>
          <w:szCs w:val="22"/>
        </w:rPr>
        <w:t>rozhodne o zastavení konania ku dňu doručenia späťvzatia odvolania</w:t>
      </w:r>
      <w:r w:rsidR="001D4379">
        <w:rPr>
          <w:rFonts w:ascii="Calibri" w:hAnsi="Calibri"/>
          <w:sz w:val="22"/>
          <w:szCs w:val="22"/>
        </w:rPr>
        <w:t>;</w:t>
      </w:r>
    </w:p>
    <w:p w14:paraId="7504DA9E" w14:textId="77777777"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lastRenderedPageBreak/>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43D9AE" w14:textId="77777777"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0402D2D6" w14:textId="77777777" w:rsidR="001D4379" w:rsidRPr="00AF5DA5" w:rsidRDefault="001D4379" w:rsidP="005E0573">
      <w:pPr>
        <w:pStyle w:val="Odsekzoznamu"/>
        <w:numPr>
          <w:ilvl w:val="1"/>
          <w:numId w:val="39"/>
        </w:numPr>
        <w:tabs>
          <w:tab w:val="left" w:pos="900"/>
        </w:tabs>
        <w:spacing w:before="120" w:after="120"/>
        <w:ind w:left="1276" w:right="-17"/>
        <w:jc w:val="both"/>
        <w:rPr>
          <w:rFonts w:asciiTheme="minorHAnsi" w:hAnsiTheme="minorHAnsi" w:cstheme="minorHAnsi"/>
        </w:rPr>
      </w:pPr>
      <w:r w:rsidRPr="00AF5DA5">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86D2874" w14:textId="347D1E44" w:rsidR="008A3A69" w:rsidRPr="002A5A5B" w:rsidRDefault="008A3A69" w:rsidP="005E0573">
      <w:pPr>
        <w:pStyle w:val="Odsekzoznamu"/>
        <w:tabs>
          <w:tab w:val="left" w:pos="900"/>
        </w:tabs>
        <w:spacing w:before="120" w:after="120"/>
        <w:ind w:left="900" w:right="-17"/>
        <w:jc w:val="both"/>
        <w:rPr>
          <w:rFonts w:ascii="Calibri" w:hAnsi="Calibri"/>
          <w:sz w:val="22"/>
          <w:szCs w:val="22"/>
        </w:rPr>
      </w:pPr>
    </w:p>
    <w:p w14:paraId="1EB5C794" w14:textId="3C2E7BC3" w:rsidR="008A3A69" w:rsidRPr="002A5A5B" w:rsidRDefault="008A3A69" w:rsidP="005E0573">
      <w:pPr>
        <w:pStyle w:val="Odsekzoznamu"/>
        <w:numPr>
          <w:ilvl w:val="0"/>
          <w:numId w:val="17"/>
        </w:numPr>
        <w:tabs>
          <w:tab w:val="left" w:pos="900"/>
        </w:tabs>
        <w:spacing w:before="120" w:after="120"/>
        <w:ind w:left="900" w:right="-17"/>
        <w:jc w:val="both"/>
        <w:rPr>
          <w:rFonts w:ascii="Calibri" w:hAnsi="Calibri"/>
          <w:sz w:val="22"/>
          <w:szCs w:val="22"/>
        </w:rPr>
      </w:pPr>
      <w:r w:rsidRPr="002A5A5B">
        <w:rPr>
          <w:rFonts w:ascii="Calibri" w:hAnsi="Calibri"/>
          <w:b/>
          <w:sz w:val="22"/>
          <w:szCs w:val="22"/>
        </w:rPr>
        <w:t>Rozhodne o odvolaní na svojej úrovni</w:t>
      </w:r>
      <w:r w:rsidRPr="002A5A5B">
        <w:rPr>
          <w:rFonts w:ascii="Calibri" w:hAnsi="Calibri"/>
          <w:sz w:val="22"/>
          <w:szCs w:val="22"/>
        </w:rPr>
        <w:t xml:space="preserve"> </w:t>
      </w:r>
      <w:r w:rsidRPr="000E10A8">
        <w:rPr>
          <w:rFonts w:ascii="Calibri" w:hAnsi="Calibri"/>
          <w:sz w:val="22"/>
          <w:szCs w:val="22"/>
        </w:rPr>
        <w:t xml:space="preserve">– </w:t>
      </w:r>
      <w:r w:rsidR="00A2390D" w:rsidRPr="00AF5DA5">
        <w:rPr>
          <w:rFonts w:ascii="Calibri" w:hAnsi="Calibri"/>
          <w:sz w:val="22"/>
          <w:szCs w:val="22"/>
        </w:rPr>
        <w:t xml:space="preserve">RO </w:t>
      </w:r>
      <w:r w:rsidR="002C3F2E" w:rsidRPr="00AF5DA5">
        <w:rPr>
          <w:rFonts w:ascii="Calibri" w:hAnsi="Calibri"/>
          <w:sz w:val="22"/>
          <w:szCs w:val="22"/>
        </w:rPr>
        <w:t xml:space="preserve">OP TP </w:t>
      </w:r>
      <w:r w:rsidR="00A2390D" w:rsidRPr="00AF5DA5">
        <w:rPr>
          <w:rFonts w:ascii="Calibri" w:hAnsi="Calibri"/>
          <w:sz w:val="22"/>
          <w:szCs w:val="22"/>
        </w:rPr>
        <w:t>rozhodne</w:t>
      </w:r>
      <w:r w:rsidRPr="002A5A5B">
        <w:rPr>
          <w:rFonts w:ascii="Calibri" w:hAnsi="Calibri"/>
          <w:sz w:val="22"/>
          <w:szCs w:val="22"/>
        </w:rPr>
        <w:t xml:space="preserve"> o odvolaní rovnakým spôsobom, akým bolo vydané rozhodnutie napadnuté odvolaním v prípade, ak odvolaniu v plnom rozsahu vyhovie. Proces zhodnotenia dôkazov predložených </w:t>
      </w:r>
      <w:r w:rsidR="002F6327" w:rsidRPr="002A5A5B">
        <w:rPr>
          <w:rFonts w:ascii="Calibri" w:hAnsi="Calibri"/>
          <w:sz w:val="22"/>
          <w:szCs w:val="22"/>
        </w:rPr>
        <w:t xml:space="preserve"> </w:t>
      </w:r>
      <w:r w:rsidRPr="002A5A5B">
        <w:rPr>
          <w:rFonts w:ascii="Calibri" w:hAnsi="Calibri"/>
          <w:sz w:val="22"/>
          <w:szCs w:val="22"/>
        </w:rPr>
        <w:t xml:space="preserve">v odvolaní </w:t>
      </w:r>
      <w:r w:rsidR="00A2390D" w:rsidRPr="002A5A5B">
        <w:rPr>
          <w:rFonts w:ascii="Calibri" w:hAnsi="Calibri"/>
          <w:b/>
          <w:sz w:val="22"/>
          <w:szCs w:val="22"/>
        </w:rPr>
        <w:t>musí byť jasne zadefinovaný</w:t>
      </w:r>
      <w:r w:rsidRPr="002A5A5B">
        <w:rPr>
          <w:rFonts w:ascii="Calibri" w:hAnsi="Calibri"/>
          <w:sz w:val="22"/>
          <w:szCs w:val="22"/>
        </w:rPr>
        <w:t xml:space="preserve"> tak, aby nevznikla pochybnosť o správnosti posúdenia predmetného odvolania a oprávnenosti RO </w:t>
      </w:r>
      <w:r w:rsidR="002C3F2E" w:rsidRPr="002A5A5B">
        <w:rPr>
          <w:rFonts w:ascii="Calibri" w:hAnsi="Calibri"/>
          <w:sz w:val="22"/>
          <w:szCs w:val="22"/>
        </w:rPr>
        <w:t xml:space="preserve">OP TP </w:t>
      </w:r>
      <w:r w:rsidRPr="002A5A5B">
        <w:rPr>
          <w:rFonts w:ascii="Calibri" w:hAnsi="Calibri"/>
          <w:sz w:val="22"/>
          <w:szCs w:val="22"/>
        </w:rPr>
        <w:t xml:space="preserve">rozhodnúť o odvolaní </w:t>
      </w:r>
      <w:r w:rsidR="002F6327" w:rsidRPr="002A5A5B">
        <w:rPr>
          <w:rFonts w:ascii="Calibri" w:hAnsi="Calibri"/>
          <w:sz w:val="22"/>
          <w:szCs w:val="22"/>
        </w:rPr>
        <w:t xml:space="preserve"> </w:t>
      </w:r>
      <w:r w:rsidRPr="002A5A5B">
        <w:rPr>
          <w:rFonts w:ascii="Calibri" w:hAnsi="Calibri"/>
          <w:sz w:val="22"/>
          <w:szCs w:val="22"/>
        </w:rPr>
        <w:t xml:space="preserve">na rovnakej úrovni, na akej bolo vydané napadnuté rozhodnutie. RO </w:t>
      </w:r>
      <w:r w:rsidR="002C3F2E" w:rsidRPr="002A5A5B">
        <w:rPr>
          <w:rFonts w:ascii="Calibri" w:hAnsi="Calibri"/>
          <w:sz w:val="22"/>
          <w:szCs w:val="22"/>
        </w:rPr>
        <w:t xml:space="preserve">OP TP </w:t>
      </w:r>
      <w:r w:rsidRPr="002A5A5B">
        <w:rPr>
          <w:rFonts w:ascii="Calibri" w:hAnsi="Calibri"/>
          <w:sz w:val="22"/>
          <w:szCs w:val="22"/>
        </w:rPr>
        <w:t xml:space="preserve">je oprávnený zmeniť </w:t>
      </w:r>
      <w:r w:rsidR="002F6327" w:rsidRPr="002A5A5B">
        <w:rPr>
          <w:rFonts w:ascii="Calibri" w:hAnsi="Calibri"/>
          <w:sz w:val="22"/>
          <w:szCs w:val="22"/>
        </w:rPr>
        <w:t xml:space="preserve">rozhodnutie podľa tohto písmena </w:t>
      </w:r>
      <w:r w:rsidRPr="002A5A5B">
        <w:rPr>
          <w:rFonts w:ascii="Calibri" w:hAnsi="Calibri"/>
          <w:sz w:val="22"/>
          <w:szCs w:val="22"/>
          <w:u w:val="single"/>
        </w:rPr>
        <w:t>iba v prípade, ak odvolaniu vyhovie v plnom rozsahu</w:t>
      </w:r>
      <w:r w:rsidRPr="002A5A5B">
        <w:rPr>
          <w:rFonts w:ascii="Calibri" w:hAnsi="Calibri"/>
          <w:sz w:val="22"/>
          <w:szCs w:val="22"/>
        </w:rPr>
        <w:t xml:space="preserve">. V prípade, ak RO </w:t>
      </w:r>
      <w:r w:rsidR="00E1327A" w:rsidRPr="002A5A5B">
        <w:rPr>
          <w:rFonts w:ascii="Calibri" w:hAnsi="Calibri"/>
          <w:sz w:val="22"/>
          <w:szCs w:val="22"/>
        </w:rPr>
        <w:t xml:space="preserve">OP TP </w:t>
      </w:r>
      <w:r w:rsidRPr="002A5A5B">
        <w:rPr>
          <w:rFonts w:ascii="Calibri" w:hAnsi="Calibri"/>
          <w:sz w:val="22"/>
          <w:szCs w:val="22"/>
        </w:rPr>
        <w:t>vyhovie odvolaniu, ktorým má dôjsť k zmene rozhodnutia o neschválení, za plné vyhovenie odvolania</w:t>
      </w:r>
      <w:r w:rsidR="00F72D53">
        <w:rPr>
          <w:rFonts w:ascii="Calibri" w:hAnsi="Calibri"/>
          <w:sz w:val="22"/>
          <w:szCs w:val="22"/>
        </w:rPr>
        <w:t xml:space="preserve"> </w:t>
      </w:r>
      <w:r w:rsidRPr="002A5A5B">
        <w:rPr>
          <w:rFonts w:ascii="Calibri" w:hAnsi="Calibri"/>
          <w:sz w:val="22"/>
          <w:szCs w:val="22"/>
        </w:rPr>
        <w:t>sa považuje prípad, kedy nedochádza ku kráteniu žiadanej výšky NFP</w:t>
      </w:r>
      <w:r w:rsidR="001D5281">
        <w:rPr>
          <w:rFonts w:ascii="Calibri" w:hAnsi="Calibri"/>
          <w:sz w:val="22"/>
          <w:szCs w:val="22"/>
        </w:rPr>
        <w:t xml:space="preserve"> </w:t>
      </w:r>
      <w:r w:rsidRPr="002A5A5B">
        <w:rPr>
          <w:rFonts w:ascii="Calibri" w:hAnsi="Calibri"/>
          <w:sz w:val="22"/>
          <w:szCs w:val="22"/>
        </w:rPr>
        <w:t>a rozhodnutie o</w:t>
      </w:r>
      <w:r w:rsidR="009F7DF8">
        <w:rPr>
          <w:rFonts w:ascii="Calibri" w:hAnsi="Calibri"/>
          <w:sz w:val="22"/>
          <w:szCs w:val="22"/>
        </w:rPr>
        <w:t> </w:t>
      </w:r>
      <w:r w:rsidRPr="002A5A5B">
        <w:rPr>
          <w:rFonts w:ascii="Calibri" w:hAnsi="Calibri"/>
          <w:sz w:val="22"/>
          <w:szCs w:val="22"/>
        </w:rPr>
        <w:t xml:space="preserve">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2A5A5B">
        <w:rPr>
          <w:rFonts w:ascii="Calibri" w:hAnsi="Calibri"/>
          <w:sz w:val="22"/>
          <w:szCs w:val="22"/>
        </w:rPr>
        <w:t>štatutárny orgán RO</w:t>
      </w:r>
      <w:r w:rsidR="00E1327A" w:rsidRPr="002A5A5B">
        <w:rPr>
          <w:rFonts w:ascii="Calibri" w:hAnsi="Calibri"/>
          <w:sz w:val="22"/>
          <w:szCs w:val="22"/>
        </w:rPr>
        <w:t xml:space="preserve"> OP TP</w:t>
      </w:r>
      <w:r w:rsidRPr="002A5A5B">
        <w:rPr>
          <w:rFonts w:ascii="Calibri" w:hAnsi="Calibri"/>
          <w:sz w:val="22"/>
          <w:szCs w:val="22"/>
        </w:rPr>
        <w:t xml:space="preserve">. Na toto rozhodnutie sa primerane aplikujú ustanovenia o náležitostiach rozhodnutia o ŽoNFP. Týmto novým rozhodnutím RO </w:t>
      </w:r>
      <w:r w:rsidR="00E1327A" w:rsidRPr="002A5A5B">
        <w:rPr>
          <w:rFonts w:ascii="Calibri" w:hAnsi="Calibri"/>
          <w:sz w:val="22"/>
          <w:szCs w:val="22"/>
        </w:rPr>
        <w:t xml:space="preserve">OP TP </w:t>
      </w:r>
      <w:r w:rsidRPr="002A5A5B">
        <w:rPr>
          <w:rFonts w:ascii="Calibri" w:hAnsi="Calibri"/>
          <w:sz w:val="22"/>
          <w:szCs w:val="22"/>
        </w:rPr>
        <w:t xml:space="preserve">pôvodné rozhodnutie zmení tak, aby </w:t>
      </w:r>
      <w:r w:rsidRPr="002A5A5B">
        <w:rPr>
          <w:rFonts w:ascii="Calibri" w:hAnsi="Calibri"/>
          <w:sz w:val="22"/>
          <w:szCs w:val="22"/>
          <w:u w:val="single"/>
        </w:rPr>
        <w:t>v plnom rozsahu</w:t>
      </w:r>
      <w:r w:rsidRPr="002A5A5B">
        <w:rPr>
          <w:rFonts w:ascii="Calibri" w:hAnsi="Calibri"/>
          <w:sz w:val="22"/>
          <w:szCs w:val="22"/>
        </w:rPr>
        <w:t xml:space="preserve"> vyhovel odvolaniu.</w:t>
      </w:r>
    </w:p>
    <w:p w14:paraId="3EB63FA6" w14:textId="77777777" w:rsidR="008A3A69" w:rsidRPr="002A5A5B" w:rsidRDefault="008A3A69" w:rsidP="002A5A5B">
      <w:pPr>
        <w:pStyle w:val="Odsekzoznamu"/>
        <w:spacing w:before="120" w:after="120"/>
        <w:ind w:left="900" w:right="-18"/>
        <w:contextualSpacing w:val="0"/>
        <w:jc w:val="both"/>
        <w:rPr>
          <w:rFonts w:ascii="Calibri" w:hAnsi="Calibri"/>
          <w:sz w:val="22"/>
          <w:szCs w:val="22"/>
        </w:rPr>
      </w:pPr>
      <w:r w:rsidRPr="002A5A5B">
        <w:rPr>
          <w:rFonts w:ascii="Calibri" w:hAnsi="Calibri"/>
          <w:sz w:val="22"/>
          <w:szCs w:val="22"/>
        </w:rPr>
        <w:t xml:space="preserve">RO </w:t>
      </w:r>
      <w:r w:rsidR="00E1327A" w:rsidRPr="002A5A5B">
        <w:rPr>
          <w:rFonts w:ascii="Calibri" w:hAnsi="Calibri"/>
          <w:sz w:val="22"/>
          <w:szCs w:val="22"/>
        </w:rPr>
        <w:t xml:space="preserve">OP TP </w:t>
      </w:r>
      <w:r w:rsidRPr="002A5A5B">
        <w:rPr>
          <w:rFonts w:ascii="Calibri" w:hAnsi="Calibri"/>
          <w:sz w:val="22"/>
          <w:szCs w:val="22"/>
        </w:rPr>
        <w:t xml:space="preserve">je povinný rozhodnúť o odvolaní na svojej úrovni najneskôr do </w:t>
      </w:r>
      <w:r w:rsidRPr="002A5A5B">
        <w:rPr>
          <w:rFonts w:ascii="Calibri" w:hAnsi="Calibri"/>
          <w:b/>
          <w:sz w:val="22"/>
          <w:szCs w:val="22"/>
          <w:u w:val="single"/>
        </w:rPr>
        <w:t>60 dní</w:t>
      </w:r>
      <w:r w:rsidRPr="002A5A5B">
        <w:rPr>
          <w:rFonts w:ascii="Calibri" w:hAnsi="Calibri"/>
          <w:sz w:val="22"/>
          <w:szCs w:val="22"/>
        </w:rPr>
        <w:t xml:space="preserve"> od doručenia odvolania alebo v rovnakej lehote predložiť odvolanie na rozhodnutie štatutárovi </w:t>
      </w:r>
      <w:r w:rsidR="00A2390D" w:rsidRPr="002A5A5B">
        <w:rPr>
          <w:rFonts w:ascii="Calibri" w:hAnsi="Calibri"/>
          <w:sz w:val="22"/>
          <w:szCs w:val="22"/>
        </w:rPr>
        <w:t>RO</w:t>
      </w:r>
      <w:r w:rsidR="00E1327A" w:rsidRPr="002A5A5B">
        <w:rPr>
          <w:rFonts w:ascii="Calibri" w:hAnsi="Calibri"/>
          <w:sz w:val="22"/>
          <w:szCs w:val="22"/>
        </w:rPr>
        <w:t xml:space="preserve"> OP TP</w:t>
      </w:r>
      <w:r w:rsidRPr="002A5A5B">
        <w:rPr>
          <w:rFonts w:ascii="Calibri" w:hAnsi="Calibri"/>
          <w:sz w:val="22"/>
          <w:szCs w:val="22"/>
        </w:rPr>
        <w:t>.</w:t>
      </w:r>
    </w:p>
    <w:p w14:paraId="70B496B2" w14:textId="2ACD3C0E" w:rsidR="008A3A69" w:rsidRPr="002A5A5B"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 xml:space="preserve">O odvolaní rozhodne štatutárny orgán </w:t>
      </w:r>
      <w:r w:rsidR="005236E4" w:rsidRPr="002A5A5B">
        <w:rPr>
          <w:rFonts w:ascii="Calibri" w:hAnsi="Calibri"/>
          <w:b/>
          <w:sz w:val="22"/>
          <w:szCs w:val="22"/>
        </w:rPr>
        <w:t xml:space="preserve">RO </w:t>
      </w:r>
      <w:r w:rsidR="007D1B30" w:rsidRPr="002A5A5B">
        <w:rPr>
          <w:rFonts w:ascii="Calibri" w:hAnsi="Calibri"/>
          <w:b/>
          <w:sz w:val="22"/>
          <w:szCs w:val="22"/>
        </w:rPr>
        <w:t xml:space="preserve">OP TP </w:t>
      </w:r>
      <w:r w:rsidRPr="002A5A5B">
        <w:rPr>
          <w:rFonts w:ascii="Calibri" w:hAnsi="Calibri"/>
          <w:sz w:val="22"/>
          <w:szCs w:val="22"/>
        </w:rPr>
        <w:t xml:space="preserve">– v prípade, ak RO </w:t>
      </w:r>
      <w:r w:rsidR="007D1B30" w:rsidRPr="002A5A5B">
        <w:rPr>
          <w:rFonts w:ascii="Calibri" w:hAnsi="Calibri"/>
          <w:sz w:val="22"/>
          <w:szCs w:val="22"/>
        </w:rPr>
        <w:t xml:space="preserve">OP TP </w:t>
      </w:r>
      <w:r w:rsidRPr="002A5A5B">
        <w:rPr>
          <w:rFonts w:ascii="Calibri" w:hAnsi="Calibri"/>
          <w:sz w:val="22"/>
          <w:szCs w:val="22"/>
        </w:rPr>
        <w:t>nerozhodol o</w:t>
      </w:r>
      <w:r w:rsidR="009F7DF8">
        <w:rPr>
          <w:rFonts w:ascii="Calibri" w:hAnsi="Calibri"/>
          <w:sz w:val="22"/>
          <w:szCs w:val="22"/>
        </w:rPr>
        <w:t> </w:t>
      </w:r>
      <w:r w:rsidRPr="002A5A5B">
        <w:rPr>
          <w:rFonts w:ascii="Calibri" w:hAnsi="Calibri"/>
          <w:sz w:val="22"/>
          <w:szCs w:val="22"/>
        </w:rPr>
        <w:t xml:space="preserve">odvolaní spôsobom podľa písm. b), bezodkladne po zistení dôvodov, na základe ktorých nie je možné rozhodnúť podľa písmena b) postúpi </w:t>
      </w:r>
      <w:r w:rsidR="005236E4" w:rsidRPr="002A5A5B">
        <w:rPr>
          <w:rFonts w:ascii="Calibri" w:hAnsi="Calibri"/>
          <w:sz w:val="22"/>
          <w:szCs w:val="22"/>
        </w:rPr>
        <w:t>RO</w:t>
      </w:r>
      <w:r w:rsidRPr="002A5A5B">
        <w:rPr>
          <w:rFonts w:ascii="Calibri" w:hAnsi="Calibri"/>
          <w:sz w:val="22"/>
          <w:szCs w:val="22"/>
        </w:rPr>
        <w:t xml:space="preserve"> </w:t>
      </w:r>
      <w:r w:rsidR="007D1B30" w:rsidRPr="002A5A5B">
        <w:rPr>
          <w:rFonts w:ascii="Calibri" w:hAnsi="Calibri"/>
          <w:sz w:val="22"/>
          <w:szCs w:val="22"/>
        </w:rPr>
        <w:t xml:space="preserve">OP TP </w:t>
      </w:r>
      <w:r w:rsidRPr="002A5A5B">
        <w:rPr>
          <w:rFonts w:ascii="Calibri" w:hAnsi="Calibri"/>
          <w:sz w:val="22"/>
          <w:szCs w:val="22"/>
        </w:rPr>
        <w:t>odvolanie na rozhodnutie štatutárnemu orgánu (</w:t>
      </w:r>
      <w:r w:rsidR="007D1B30" w:rsidRPr="002A5A5B">
        <w:rPr>
          <w:rFonts w:ascii="Calibri" w:hAnsi="Calibri"/>
          <w:sz w:val="22"/>
          <w:szCs w:val="22"/>
        </w:rPr>
        <w:t>ďalej aj „</w:t>
      </w:r>
      <w:r w:rsidRPr="002A5A5B">
        <w:rPr>
          <w:rFonts w:ascii="Calibri" w:hAnsi="Calibri"/>
          <w:sz w:val="22"/>
          <w:szCs w:val="22"/>
        </w:rPr>
        <w:t>ŠO</w:t>
      </w:r>
      <w:r w:rsidR="007D1B30" w:rsidRPr="002A5A5B">
        <w:rPr>
          <w:rFonts w:ascii="Calibri" w:hAnsi="Calibri"/>
          <w:sz w:val="22"/>
          <w:szCs w:val="22"/>
        </w:rPr>
        <w:t>“</w:t>
      </w:r>
      <w:r w:rsidRPr="002A5A5B">
        <w:rPr>
          <w:rFonts w:ascii="Calibri" w:hAnsi="Calibri"/>
          <w:sz w:val="22"/>
          <w:szCs w:val="22"/>
        </w:rPr>
        <w:t>). Na základe preskúmaného odvolania ŠO:</w:t>
      </w:r>
    </w:p>
    <w:p w14:paraId="5B06313C" w14:textId="7B0045F7" w:rsidR="008A3A69" w:rsidRPr="002A5A5B"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lastRenderedPageBreak/>
        <w:t>Napadnuté rozhodnutie zmení</w:t>
      </w:r>
      <w:r w:rsidRPr="002A5A5B">
        <w:rPr>
          <w:rFonts w:ascii="Calibri" w:hAnsi="Calibri"/>
          <w:sz w:val="22"/>
          <w:szCs w:val="22"/>
        </w:rPr>
        <w:t xml:space="preserve"> – </w:t>
      </w:r>
      <w:r w:rsidRPr="00AF5DA5">
        <w:rPr>
          <w:rFonts w:ascii="Calibri" w:hAnsi="Calibri"/>
          <w:sz w:val="22"/>
          <w:szCs w:val="22"/>
        </w:rPr>
        <w:t>rozhodnutím ŠO</w:t>
      </w:r>
      <w:r w:rsidRPr="002A5A5B">
        <w:rPr>
          <w:rFonts w:ascii="Calibri" w:hAnsi="Calibri"/>
          <w:sz w:val="22"/>
          <w:szCs w:val="22"/>
        </w:rPr>
        <w:t xml:space="preserve"> v prípade, ak sa na základe preskúmania odvolania preukázalo, že pôvodné rozhodnutie bolo vydané v rozpore s</w:t>
      </w:r>
      <w:r w:rsidR="009F7DF8">
        <w:rPr>
          <w:rFonts w:ascii="Calibri" w:hAnsi="Calibri"/>
          <w:sz w:val="22"/>
          <w:szCs w:val="22"/>
        </w:rPr>
        <w:t> </w:t>
      </w:r>
      <w:r w:rsidRPr="002A5A5B">
        <w:rPr>
          <w:rFonts w:ascii="Calibri" w:hAnsi="Calibri"/>
          <w:sz w:val="22"/>
          <w:szCs w:val="22"/>
        </w:rPr>
        <w:t>podmienkami poskytnutia príspevku</w:t>
      </w:r>
      <w:r w:rsidR="003D271F" w:rsidRPr="003D271F">
        <w:rPr>
          <w:rFonts w:asciiTheme="minorHAnsi" w:hAnsiTheme="minorHAnsi" w:cstheme="minorHAnsi"/>
          <w:sz w:val="22"/>
          <w:szCs w:val="22"/>
        </w:rPr>
        <w:t xml:space="preserve"> </w:t>
      </w:r>
      <w:r w:rsidR="003D271F" w:rsidRPr="00A4572A">
        <w:rPr>
          <w:rFonts w:asciiTheme="minorHAnsi" w:hAnsiTheme="minorHAnsi" w:cstheme="minorHAnsi"/>
          <w:sz w:val="22"/>
          <w:szCs w:val="22"/>
        </w:rPr>
        <w:t>a/alebo v rozpore so zákonom o príspevku z EŠIF z iných dôvodov</w:t>
      </w:r>
      <w:r w:rsidR="00C35ED0">
        <w:rPr>
          <w:rFonts w:ascii="Calibri" w:hAnsi="Calibri"/>
          <w:sz w:val="22"/>
          <w:szCs w:val="22"/>
        </w:rPr>
        <w:t>.</w:t>
      </w:r>
    </w:p>
    <w:p w14:paraId="179BAD55" w14:textId="5F41DCDE" w:rsidR="008A3A69"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potvrdí</w:t>
      </w:r>
      <w:r w:rsidRPr="002A5A5B">
        <w:rPr>
          <w:rFonts w:ascii="Calibri" w:hAnsi="Calibri"/>
          <w:sz w:val="22"/>
          <w:szCs w:val="22"/>
        </w:rPr>
        <w:t xml:space="preserve"> - ak sa v odvolacom konaní preukáže, že napadnuté rozhodnutie bolo vydané v súlade s podmienkami poskytnutia príspevku</w:t>
      </w:r>
      <w:r w:rsidR="003D271F" w:rsidRPr="003D271F">
        <w:rPr>
          <w:rFonts w:asciiTheme="minorHAnsi" w:hAnsiTheme="minorHAnsi" w:cstheme="minorHAnsi"/>
          <w:sz w:val="22"/>
          <w:szCs w:val="22"/>
        </w:rPr>
        <w:t xml:space="preserve"> </w:t>
      </w:r>
      <w:r w:rsidR="003D271F" w:rsidRPr="006158A3">
        <w:rPr>
          <w:rFonts w:asciiTheme="minorHAnsi" w:hAnsiTheme="minorHAnsi" w:cstheme="minorHAnsi"/>
          <w:sz w:val="22"/>
          <w:szCs w:val="22"/>
        </w:rPr>
        <w:t>a so zákonom o príspevku z EŠIF</w:t>
      </w:r>
      <w:r w:rsidRPr="002A5A5B">
        <w:rPr>
          <w:rFonts w:ascii="Calibri" w:hAnsi="Calibri"/>
          <w:sz w:val="22"/>
          <w:szCs w:val="22"/>
        </w:rPr>
        <w:t xml:space="preserve">, ŠO rozhodnutie potvrdí </w:t>
      </w:r>
      <w:r w:rsidR="003D271F">
        <w:rPr>
          <w:rFonts w:ascii="Calibri" w:hAnsi="Calibri"/>
          <w:sz w:val="22"/>
          <w:szCs w:val="22"/>
        </w:rPr>
        <w:t xml:space="preserve">a to </w:t>
      </w:r>
      <w:r w:rsidRPr="002A5A5B">
        <w:rPr>
          <w:rFonts w:ascii="Calibri" w:hAnsi="Calibri"/>
          <w:sz w:val="22"/>
          <w:szCs w:val="22"/>
        </w:rPr>
        <w:t>formou rozhodnutia.</w:t>
      </w:r>
    </w:p>
    <w:p w14:paraId="7CC314C0" w14:textId="5739C3A0" w:rsidR="00C35ED0" w:rsidRPr="008F6E94" w:rsidRDefault="00C35ED0" w:rsidP="005E0573">
      <w:pPr>
        <w:pStyle w:val="Odsekzoznamu"/>
        <w:numPr>
          <w:ilvl w:val="0"/>
          <w:numId w:val="40"/>
        </w:numPr>
        <w:spacing w:before="120" w:after="120"/>
        <w:ind w:left="1276" w:right="-18"/>
        <w:contextualSpacing w:val="0"/>
        <w:jc w:val="both"/>
        <w:rPr>
          <w:rFonts w:ascii="Calibri" w:hAnsi="Calibri"/>
          <w:sz w:val="22"/>
          <w:szCs w:val="22"/>
        </w:rPr>
      </w:pPr>
      <w:r w:rsidRPr="00AF5DA5">
        <w:rPr>
          <w:rFonts w:asciiTheme="minorHAnsi" w:hAnsiTheme="minorHAnsi" w:cstheme="minorHAnsi"/>
          <w:b/>
          <w:bCs/>
          <w:iCs/>
          <w:sz w:val="22"/>
          <w:szCs w:val="22"/>
        </w:rPr>
        <w:t xml:space="preserve">Napadnuté rozhodnutie zruší a vráti vec na nové konanie a rozhodnutie </w:t>
      </w:r>
      <w:r w:rsidRPr="00AF5DA5">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5E12A531" w14:textId="2B2D64DD" w:rsidR="00C46093" w:rsidRPr="000E10A8" w:rsidRDefault="00C46093" w:rsidP="005E0573">
      <w:pPr>
        <w:pStyle w:val="Odsekzoznamu"/>
        <w:numPr>
          <w:ilvl w:val="0"/>
          <w:numId w:val="40"/>
        </w:numPr>
        <w:spacing w:before="120" w:after="120"/>
        <w:ind w:left="1276" w:right="-18"/>
        <w:contextualSpacing w:val="0"/>
        <w:jc w:val="both"/>
        <w:rPr>
          <w:rFonts w:ascii="Calibri" w:hAnsi="Calibr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4A5543E2" w14:textId="6FB56CE2" w:rsidR="008A3A69" w:rsidRPr="00B50C03" w:rsidRDefault="008A3A69" w:rsidP="002A5A5B">
      <w:pPr>
        <w:spacing w:before="120" w:after="120" w:line="240" w:lineRule="auto"/>
        <w:ind w:firstLine="360"/>
        <w:jc w:val="both"/>
      </w:pPr>
      <w:r w:rsidRPr="00706AEA">
        <w:t xml:space="preserve">Rozhodnutie o odvolaní musí byť vydané </w:t>
      </w:r>
      <w:r w:rsidRPr="00706AEA">
        <w:rPr>
          <w:b/>
        </w:rPr>
        <w:t xml:space="preserve">do 30 </w:t>
      </w:r>
      <w:r w:rsidR="002F6327" w:rsidRPr="00677906">
        <w:rPr>
          <w:b/>
        </w:rPr>
        <w:t>pracovných</w:t>
      </w:r>
      <w:r w:rsidR="002F6327" w:rsidRPr="00677906">
        <w:t xml:space="preserve"> </w:t>
      </w:r>
      <w:r w:rsidRPr="00677906">
        <w:t xml:space="preserve">dní od predloženia odvolania štatutárnemu orgánu, vo zvlášť zložitých prípadoch najneskôr </w:t>
      </w:r>
      <w:r w:rsidRPr="00677906">
        <w:rPr>
          <w:b/>
        </w:rPr>
        <w:t xml:space="preserve">do 60 </w:t>
      </w:r>
      <w:r w:rsidR="002F6327" w:rsidRPr="00677906">
        <w:rPr>
          <w:b/>
        </w:rPr>
        <w:t xml:space="preserve">pracovných </w:t>
      </w:r>
      <w:r w:rsidRPr="00677906">
        <w:rPr>
          <w:b/>
        </w:rPr>
        <w:t>dní</w:t>
      </w:r>
      <w:r w:rsidRPr="00677906">
        <w:t xml:space="preserve">, pričom v </w:t>
      </w:r>
      <w:r w:rsidRPr="00B50C03">
        <w:t xml:space="preserve">takomto prípade </w:t>
      </w:r>
      <w:r w:rsidR="004126E5" w:rsidRPr="00B50C03">
        <w:t xml:space="preserve">RO OP TP </w:t>
      </w:r>
      <w:r w:rsidRPr="00B50C03">
        <w:t xml:space="preserve">písomne informuje </w:t>
      </w:r>
      <w:r w:rsidR="00125E38" w:rsidRPr="00B50C03">
        <w:t xml:space="preserve">žiadateľa </w:t>
      </w:r>
      <w:r w:rsidRPr="00B50C03">
        <w:t>o predĺžení a dôvodoch predĺženia.</w:t>
      </w:r>
      <w:r w:rsidR="00DA27B3">
        <w:t xml:space="preserve"> </w:t>
      </w:r>
      <w:r w:rsidR="00DA27B3" w:rsidRPr="0063386F">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63386F">
        <w:rPr>
          <w:rFonts w:asciiTheme="minorHAnsi" w:hAnsiTheme="minorHAnsi" w:cstheme="minorHAnsi"/>
        </w:rPr>
        <w:t>3.</w:t>
      </w:r>
      <w:r w:rsidR="009F7DF8">
        <w:rPr>
          <w:rFonts w:asciiTheme="minorHAnsi" w:hAnsiTheme="minorHAnsi" w:cstheme="minorHAnsi"/>
        </w:rPr>
        <w:t xml:space="preserve"> </w:t>
      </w:r>
      <w:r w:rsidR="00DA27B3" w:rsidRPr="0063386F">
        <w:rPr>
          <w:rFonts w:asciiTheme="minorHAnsi" w:hAnsiTheme="minorHAnsi" w:cstheme="minorHAnsi"/>
        </w:rPr>
        <w:t>2020 do 21.</w:t>
      </w:r>
      <w:r w:rsidR="009F7DF8">
        <w:rPr>
          <w:rFonts w:asciiTheme="minorHAnsi" w:hAnsiTheme="minorHAnsi" w:cstheme="minorHAnsi"/>
        </w:rPr>
        <w:t xml:space="preserve"> 0</w:t>
      </w:r>
      <w:r w:rsidR="00DA27B3" w:rsidRPr="0063386F">
        <w:rPr>
          <w:rFonts w:asciiTheme="minorHAnsi" w:hAnsiTheme="minorHAnsi" w:cstheme="minorHAnsi"/>
        </w:rPr>
        <w:t>5.</w:t>
      </w:r>
      <w:r w:rsidR="009F7DF8">
        <w:rPr>
          <w:rFonts w:asciiTheme="minorHAnsi" w:hAnsiTheme="minorHAnsi" w:cstheme="minorHAnsi"/>
        </w:rPr>
        <w:t xml:space="preserve"> </w:t>
      </w:r>
      <w:r w:rsidR="00DA27B3" w:rsidRPr="0063386F">
        <w:rPr>
          <w:rFonts w:asciiTheme="minorHAnsi" w:hAnsiTheme="minorHAnsi" w:cstheme="minorHAnsi"/>
        </w:rPr>
        <w:t>2020, štatutárny orgán RO</w:t>
      </w:r>
      <w:r w:rsidR="00DA27B3">
        <w:rPr>
          <w:rFonts w:asciiTheme="minorHAnsi" w:hAnsiTheme="minorHAnsi" w:cstheme="minorHAnsi"/>
        </w:rPr>
        <w:t xml:space="preserve"> OP TP</w:t>
      </w:r>
      <w:r w:rsidR="00DA27B3" w:rsidRPr="0063386F">
        <w:rPr>
          <w:rFonts w:asciiTheme="minorHAnsi" w:hAnsiTheme="minorHAnsi" w:cstheme="minorHAnsi"/>
        </w:rPr>
        <w:t xml:space="preserve"> je oprávnený rozhodnúť najneskôr do jedného mesiaca odo dňa nadobudnutia účinnosti novely zákona o príspevku z EŠIF č.</w:t>
      </w:r>
      <w:r w:rsidR="009F7DF8">
        <w:rPr>
          <w:rFonts w:asciiTheme="minorHAnsi" w:hAnsiTheme="minorHAnsi" w:cstheme="minorHAnsi"/>
        </w:rPr>
        <w:t> </w:t>
      </w:r>
      <w:r w:rsidR="00DA27B3" w:rsidRPr="0063386F">
        <w:rPr>
          <w:rFonts w:asciiTheme="minorHAnsi" w:hAnsiTheme="minorHAnsi" w:cstheme="minorHAnsi"/>
        </w:rPr>
        <w:t>128/2020 Z. z., t. j. do 22.</w:t>
      </w:r>
      <w:r w:rsidR="009F7DF8">
        <w:rPr>
          <w:rFonts w:asciiTheme="minorHAnsi" w:hAnsiTheme="minorHAnsi" w:cstheme="minorHAnsi"/>
        </w:rPr>
        <w:t xml:space="preserve"> 0</w:t>
      </w:r>
      <w:r w:rsidR="00DA27B3" w:rsidRPr="0063386F">
        <w:rPr>
          <w:rFonts w:asciiTheme="minorHAnsi" w:hAnsiTheme="minorHAnsi" w:cstheme="minorHAnsi"/>
        </w:rPr>
        <w:t>6.</w:t>
      </w:r>
      <w:r w:rsidR="009F7DF8">
        <w:rPr>
          <w:rFonts w:asciiTheme="minorHAnsi" w:hAnsiTheme="minorHAnsi" w:cstheme="minorHAnsi"/>
        </w:rPr>
        <w:t xml:space="preserve"> </w:t>
      </w:r>
      <w:r w:rsidR="00DA27B3" w:rsidRPr="0063386F">
        <w:rPr>
          <w:rFonts w:asciiTheme="minorHAnsi" w:hAnsiTheme="minorHAnsi" w:cstheme="minorHAnsi"/>
        </w:rPr>
        <w:t>2020 vrátane. V takom prípade sa uvedená lehota považuje za splnenú.</w:t>
      </w:r>
    </w:p>
    <w:p w14:paraId="0E27D21C" w14:textId="77777777" w:rsidR="00F72D53" w:rsidRPr="00B50C03" w:rsidRDefault="00F72D53" w:rsidP="002A5A5B">
      <w:pPr>
        <w:spacing w:before="120" w:after="120" w:line="240" w:lineRule="auto"/>
        <w:ind w:firstLine="360"/>
        <w:jc w:val="both"/>
      </w:pPr>
    </w:p>
    <w:p w14:paraId="441A232C" w14:textId="77777777" w:rsidR="002F6327" w:rsidRPr="002A5A5B" w:rsidRDefault="002F6327" w:rsidP="002A5A5B">
      <w:pPr>
        <w:spacing w:before="120" w:after="120" w:line="240" w:lineRule="auto"/>
        <w:ind w:firstLine="360"/>
        <w:jc w:val="both"/>
        <w:rPr>
          <w:b/>
          <w:u w:val="single"/>
        </w:rPr>
      </w:pPr>
      <w:r w:rsidRPr="002A5A5B">
        <w:rPr>
          <w:b/>
          <w:u w:val="single"/>
        </w:rPr>
        <w:t>Preskúmanie rozhodnutia mimo odvolacieho konania</w:t>
      </w:r>
    </w:p>
    <w:p w14:paraId="39C4224E" w14:textId="77777777" w:rsidR="002F6327" w:rsidRPr="00B50C03" w:rsidRDefault="002F6327" w:rsidP="002A5A5B">
      <w:pPr>
        <w:spacing w:before="120" w:after="120" w:line="240" w:lineRule="auto"/>
        <w:ind w:firstLine="360"/>
        <w:jc w:val="both"/>
      </w:pPr>
      <w:r w:rsidRPr="00B50C03">
        <w:t>Mimoriadnym opravným prostriedkom, v ktorého rámci možno vykonať nápravu chybného rozhodnutia</w:t>
      </w:r>
      <w:r w:rsidR="001E1F21" w:rsidRPr="00B50C03">
        <w:t>,</w:t>
      </w:r>
      <w:r w:rsidRPr="00B50C03">
        <w:t xml:space="preserve"> je Preskúmanie rozhodnutia mimo odvolacieho konania.  </w:t>
      </w:r>
    </w:p>
    <w:p w14:paraId="3464E394" w14:textId="77777777" w:rsidR="002F6327" w:rsidRPr="00B50C03" w:rsidRDefault="002F6327" w:rsidP="002A5A5B">
      <w:pPr>
        <w:spacing w:before="120" w:after="120" w:line="240" w:lineRule="auto"/>
        <w:ind w:firstLine="360"/>
        <w:jc w:val="both"/>
      </w:pPr>
      <w:r w:rsidRPr="00B50C03">
        <w:t xml:space="preserve">Preskúmať mimo odvolacieho konania možno všetky právoplatné rozhodnutia vydané podľa zákona o príspevku z EŠIF, vrátane rozhodnutí o zastavení konania. </w:t>
      </w:r>
    </w:p>
    <w:p w14:paraId="1D7B650E" w14:textId="42BE52CF" w:rsidR="002F6327" w:rsidRPr="00677906" w:rsidRDefault="002F6327" w:rsidP="002A5A5B">
      <w:pPr>
        <w:spacing w:before="120" w:after="120" w:line="240" w:lineRule="auto"/>
        <w:ind w:firstLine="360"/>
        <w:jc w:val="both"/>
      </w:pPr>
      <w:r w:rsidRPr="00B50C03">
        <w:t>Rozhodnutie o schválení ŽoNFP môže byť preskúmané do zaslania návrhu na uzavretie zmluvy</w:t>
      </w:r>
      <w:r w:rsidR="00D55EBA" w:rsidRPr="00B50C03">
        <w:t xml:space="preserve"> o</w:t>
      </w:r>
      <w:r w:rsidR="009F7DF8">
        <w:t> </w:t>
      </w:r>
      <w:r w:rsidR="00D55EBA" w:rsidRPr="00B50C03">
        <w:t>NFP</w:t>
      </w:r>
      <w:r w:rsidRPr="00B50C03">
        <w:t>. Konanie o preskúmaní rozhodnutia o neschválení mimo odvolacieho konania alebo rozhodnutia o zastavení</w:t>
      </w:r>
      <w:r w:rsidRPr="00677906">
        <w:t xml:space="preserve"> konania môže byť začaté najneskôr do dvoch rokov od nadobudnutia právoplatnosti rozhodnutia.</w:t>
      </w:r>
    </w:p>
    <w:p w14:paraId="21E09E15" w14:textId="77777777" w:rsidR="002F6327" w:rsidRPr="00677906" w:rsidRDefault="002F6327" w:rsidP="002A5A5B">
      <w:pPr>
        <w:spacing w:before="120" w:after="120" w:line="240" w:lineRule="auto"/>
        <w:ind w:firstLine="360"/>
        <w:jc w:val="both"/>
      </w:pPr>
      <w:r w:rsidRPr="00677906">
        <w:t>Predchádzajúce podanie odvolania v prípadoch, kedy je možné odvolanie proti rozhodnutiu podať nie je podmienkou, aby toto rozhodnutie mohlo byť preskúmané mimo odvolacieho konania.</w:t>
      </w:r>
    </w:p>
    <w:p w14:paraId="411D56DB" w14:textId="68E90BE7" w:rsidR="002F6327" w:rsidRPr="00677906" w:rsidRDefault="002F6327" w:rsidP="002A5A5B">
      <w:pPr>
        <w:spacing w:before="120" w:after="120" w:line="240" w:lineRule="auto"/>
        <w:ind w:firstLine="360"/>
        <w:jc w:val="both"/>
      </w:pPr>
      <w:r w:rsidRPr="00677906">
        <w:t xml:space="preserve">Žiadateľ je oprávnený </w:t>
      </w:r>
      <w:r w:rsidR="00706AEA">
        <w:t>po</w:t>
      </w:r>
      <w:r w:rsidRPr="00706AEA">
        <w:t>dať podnet na preskúmanie rozhodnutia mimo odvolacieho konania s výnimkou podnetu voči rozhodnutiu vyda</w:t>
      </w:r>
      <w:r w:rsidRPr="00677906">
        <w:t>nom v odvolacom konaní.</w:t>
      </w:r>
    </w:p>
    <w:p w14:paraId="1D99F77D" w14:textId="77777777" w:rsidR="002F6327" w:rsidRPr="00677906" w:rsidRDefault="002F6327" w:rsidP="002A5A5B">
      <w:pPr>
        <w:spacing w:before="120" w:after="120" w:line="240" w:lineRule="auto"/>
        <w:ind w:firstLine="360"/>
        <w:jc w:val="both"/>
      </w:pPr>
      <w:r w:rsidRPr="00677906">
        <w:t xml:space="preserve">Štatutárny orgán RO </w:t>
      </w:r>
      <w:r w:rsidR="001E1F21" w:rsidRPr="00677906">
        <w:t xml:space="preserve">OP TP </w:t>
      </w:r>
      <w:r w:rsidRPr="00677906">
        <w:t>je oprávnený preskúmať právoplatné rozhodnutie aj z vlastného podnetu.</w:t>
      </w:r>
    </w:p>
    <w:p w14:paraId="36B8276A" w14:textId="5E686184" w:rsidR="002F6327" w:rsidRPr="00706AEA" w:rsidRDefault="002F6327" w:rsidP="002A5A5B">
      <w:pPr>
        <w:spacing w:before="120" w:after="120" w:line="240" w:lineRule="auto"/>
        <w:ind w:firstLine="360"/>
        <w:jc w:val="both"/>
      </w:pPr>
      <w:r w:rsidRPr="00677906">
        <w:t>V prípade, ak žiadateľ podal podnet na preskúmanie rozhodnutia mimo odvolacieho konania, štatutárny orgán preskúma jeho opodstatnenosť. Ak je podnet neopodstatnený, listom</w:t>
      </w:r>
      <w:r w:rsidR="00706AEA" w:rsidRPr="00706AEA">
        <w:t xml:space="preserve"> </w:t>
      </w:r>
      <w:r w:rsidR="00706AEA">
        <w:t>štatutárneho orgánu RO</w:t>
      </w:r>
      <w:r w:rsidR="00706AEA" w:rsidRPr="00230311">
        <w:rPr>
          <w:rFonts w:asciiTheme="minorHAnsi" w:hAnsiTheme="minorHAnsi" w:cstheme="minorHAnsi"/>
        </w:rPr>
        <w:t xml:space="preserve"> </w:t>
      </w:r>
      <w:r w:rsidR="00706AEA">
        <w:rPr>
          <w:rFonts w:asciiTheme="minorHAnsi" w:hAnsiTheme="minorHAnsi" w:cstheme="minorHAnsi"/>
        </w:rPr>
        <w:t>OP TP</w:t>
      </w:r>
      <w:r w:rsidRPr="00706AEA">
        <w:t xml:space="preserve"> informuje žiadateľa o dôvodoch neopodstatnenosti podnetu.</w:t>
      </w:r>
    </w:p>
    <w:p w14:paraId="51CCDF67" w14:textId="5977D439" w:rsidR="002F6327" w:rsidRPr="00677906" w:rsidRDefault="002F6327" w:rsidP="002A5A5B">
      <w:pPr>
        <w:spacing w:before="120" w:after="120" w:line="240" w:lineRule="auto"/>
        <w:ind w:firstLine="360"/>
        <w:jc w:val="both"/>
      </w:pPr>
      <w:r w:rsidRPr="00677906">
        <w:lastRenderedPageBreak/>
        <w:t>Ak je podnet žiadateľa opodstatnený, alebo ide o preskúmanie rozhodnutia z vlastného podnetu štatutárneho orgánu RO</w:t>
      </w:r>
      <w:r w:rsidR="001E1F21" w:rsidRPr="00677906">
        <w:t xml:space="preserve"> OP TP</w:t>
      </w:r>
      <w:r w:rsidRPr="00677906">
        <w:t>, štatutárny orgán RO</w:t>
      </w:r>
      <w:r w:rsidR="001E1F21" w:rsidRPr="00677906">
        <w:t xml:space="preserve"> OP TP</w:t>
      </w:r>
      <w:r w:rsidRPr="00677906">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1E1F21" w:rsidRPr="00677906">
        <w:t xml:space="preserve"> OP TP</w:t>
      </w:r>
      <w:r w:rsidRPr="00677906">
        <w:t xml:space="preserve"> o</w:t>
      </w:r>
      <w:r w:rsidR="00706AEA">
        <w:t xml:space="preserve"> začatí </w:t>
      </w:r>
      <w:r w:rsidR="00706AEA" w:rsidRPr="00706AEA">
        <w:t>preskúman</w:t>
      </w:r>
      <w:r w:rsidR="00706AEA">
        <w:t>ia</w:t>
      </w:r>
      <w:r w:rsidR="00706AEA" w:rsidRPr="00706AEA">
        <w:t xml:space="preserve"> </w:t>
      </w:r>
      <w:r w:rsidRPr="00706AEA">
        <w:t xml:space="preserve">rozhodnutia </w:t>
      </w:r>
      <w:r w:rsidR="00706AEA">
        <w:t xml:space="preserve">mimo odvolacieho konania </w:t>
      </w:r>
      <w:r w:rsidRPr="00706AEA">
        <w:t xml:space="preserve">z vlastného podnetu žiadateľovi alebo doručením oznámenia štatutárneho orgánu RO </w:t>
      </w:r>
      <w:r w:rsidR="001E1F21" w:rsidRPr="00706AEA">
        <w:t xml:space="preserve">OP TP </w:t>
      </w:r>
      <w:r w:rsidRPr="00677906">
        <w:t xml:space="preserve">o uznaní opodstatnenosti podnetu žiadateľa na preskúmanie rozhodnutia mimo odvolacieho konania žiadateľovi. </w:t>
      </w:r>
    </w:p>
    <w:p w14:paraId="3BA360B7" w14:textId="77777777" w:rsidR="002F6327" w:rsidRPr="00677906" w:rsidRDefault="002F6327" w:rsidP="002A5A5B">
      <w:pPr>
        <w:spacing w:before="120" w:after="120" w:line="240" w:lineRule="auto"/>
        <w:ind w:firstLine="360"/>
        <w:jc w:val="both"/>
      </w:pPr>
      <w:r w:rsidRPr="00677906">
        <w:t>V rámci preskúmania rozhodnutia mimo odvolacieho konania ŠO:</w:t>
      </w:r>
    </w:p>
    <w:p w14:paraId="05C20E59" w14:textId="6C5F994B" w:rsidR="002F6327" w:rsidRPr="002A5A5B" w:rsidRDefault="002F6327" w:rsidP="002A5A5B">
      <w:pPr>
        <w:pStyle w:val="Odsekzoznamu"/>
        <w:numPr>
          <w:ilvl w:val="2"/>
          <w:numId w:val="20"/>
        </w:numPr>
        <w:tabs>
          <w:tab w:val="left" w:pos="900"/>
        </w:tabs>
        <w:spacing w:before="120" w:after="120"/>
        <w:ind w:left="900" w:right="-14" w:hanging="360"/>
        <w:contextualSpacing w:val="0"/>
        <w:jc w:val="both"/>
        <w:rPr>
          <w:rFonts w:ascii="Calibri" w:hAnsi="Calibri"/>
          <w:sz w:val="22"/>
          <w:szCs w:val="22"/>
        </w:rPr>
      </w:pPr>
      <w:r w:rsidRPr="002A5A5B">
        <w:rPr>
          <w:rFonts w:ascii="Calibri" w:hAnsi="Calibri"/>
          <w:b/>
          <w:sz w:val="22"/>
          <w:szCs w:val="22"/>
        </w:rPr>
        <w:t>Preskúmavané rozhodnutie zmení</w:t>
      </w:r>
      <w:r w:rsidRPr="002A5A5B">
        <w:rPr>
          <w:rFonts w:ascii="Calibri" w:hAnsi="Calibri"/>
          <w:sz w:val="22"/>
          <w:szCs w:val="22"/>
        </w:rPr>
        <w:t xml:space="preserve"> – </w:t>
      </w:r>
      <w:r w:rsidRPr="008F6E94">
        <w:rPr>
          <w:rFonts w:asciiTheme="minorHAnsi" w:hAnsiTheme="minorHAnsi" w:cstheme="minorHAnsi"/>
          <w:sz w:val="22"/>
          <w:szCs w:val="22"/>
        </w:rPr>
        <w:t xml:space="preserve">ak </w:t>
      </w:r>
      <w:r w:rsidR="00F260D3" w:rsidRPr="008F6E94">
        <w:rPr>
          <w:rFonts w:asciiTheme="minorHAnsi" w:hAnsiTheme="minorHAnsi" w:cstheme="minorHAnsi"/>
          <w:sz w:val="22"/>
          <w:szCs w:val="22"/>
        </w:rPr>
        <w:t>štatutárny orgán RO OP TP</w:t>
      </w:r>
      <w:r w:rsidR="00F260D3" w:rsidRPr="008F6E94" w:rsidDel="00F260D3">
        <w:rPr>
          <w:rFonts w:asciiTheme="minorHAnsi" w:hAnsiTheme="minorHAnsi" w:cstheme="minorHAnsi"/>
          <w:sz w:val="22"/>
          <w:szCs w:val="22"/>
        </w:rPr>
        <w:t xml:space="preserve"> </w:t>
      </w:r>
      <w:r w:rsidRPr="008F6E94">
        <w:rPr>
          <w:rFonts w:asciiTheme="minorHAnsi" w:hAnsiTheme="minorHAnsi" w:cstheme="minorHAnsi"/>
          <w:sz w:val="22"/>
          <w:szCs w:val="22"/>
        </w:rPr>
        <w:t>preskúmaním</w:t>
      </w:r>
      <w:r w:rsidRPr="002A5A5B">
        <w:rPr>
          <w:rFonts w:ascii="Calibri" w:hAnsi="Calibri"/>
          <w:sz w:val="22"/>
          <w:szCs w:val="22"/>
        </w:rPr>
        <w:t xml:space="preserve"> rozhodnutia mimo odvolacieho konania zistí, že rozhodnutie bolo vydané v rozpore so zákonom o príspevku z EŠIF, rozhodnutie zmení. Preskúmavané rozhodnutie zmení vydaním nového rozhodnutia, na ktorého náležitosti sa primerane aplikujú ustanovenia o</w:t>
      </w:r>
      <w:r w:rsidR="00F260D3">
        <w:rPr>
          <w:rFonts w:ascii="Calibri" w:hAnsi="Calibri"/>
          <w:sz w:val="22"/>
          <w:szCs w:val="22"/>
        </w:rPr>
        <w:t> </w:t>
      </w:r>
      <w:r w:rsidRPr="002A5A5B">
        <w:rPr>
          <w:rFonts w:ascii="Calibri" w:hAnsi="Calibri"/>
          <w:sz w:val="22"/>
          <w:szCs w:val="22"/>
        </w:rPr>
        <w:t>náležitostiach rozhodnutia o</w:t>
      </w:r>
      <w:r w:rsidR="009F7DF8">
        <w:rPr>
          <w:rFonts w:ascii="Calibri" w:hAnsi="Calibri"/>
          <w:sz w:val="22"/>
          <w:szCs w:val="22"/>
        </w:rPr>
        <w:t> </w:t>
      </w:r>
      <w:r w:rsidRPr="002A5A5B">
        <w:rPr>
          <w:rFonts w:ascii="Calibri" w:hAnsi="Calibri"/>
          <w:sz w:val="22"/>
          <w:szCs w:val="22"/>
        </w:rPr>
        <w:t>schválení/neschválení ŽoNFP</w:t>
      </w:r>
      <w:r w:rsidR="00706AEA" w:rsidRPr="00706AEA">
        <w:rPr>
          <w:rFonts w:asciiTheme="minorHAnsi" w:hAnsiTheme="minorHAnsi" w:cstheme="minorHAnsi"/>
          <w:sz w:val="22"/>
          <w:szCs w:val="22"/>
        </w:rPr>
        <w:t xml:space="preserve"> </w:t>
      </w:r>
      <w:r w:rsidR="00706AEA" w:rsidRPr="00A4572A">
        <w:rPr>
          <w:rFonts w:asciiTheme="minorHAnsi" w:hAnsiTheme="minorHAnsi" w:cstheme="minorHAnsi"/>
          <w:sz w:val="22"/>
          <w:szCs w:val="22"/>
        </w:rPr>
        <w:t>v zmysle zákona o príspevku z EŠIF</w:t>
      </w:r>
      <w:r w:rsidRPr="002A5A5B">
        <w:rPr>
          <w:rFonts w:ascii="Calibri" w:hAnsi="Calibri"/>
          <w:sz w:val="22"/>
          <w:szCs w:val="22"/>
        </w:rPr>
        <w:t>.</w:t>
      </w:r>
    </w:p>
    <w:p w14:paraId="00AD12D9" w14:textId="40B84B8C" w:rsidR="002F6327" w:rsidRPr="008F6E94" w:rsidRDefault="00F260D3" w:rsidP="002A5A5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A5A5B">
        <w:rPr>
          <w:rFonts w:ascii="Calibri" w:hAnsi="Calibri"/>
          <w:b/>
          <w:sz w:val="22"/>
          <w:szCs w:val="22"/>
        </w:rPr>
        <w:t>Preskúmava</w:t>
      </w:r>
      <w:r>
        <w:rPr>
          <w:rFonts w:ascii="Calibri" w:hAnsi="Calibri"/>
          <w:b/>
          <w:sz w:val="22"/>
          <w:szCs w:val="22"/>
        </w:rPr>
        <w:t>cie</w:t>
      </w:r>
      <w:r w:rsidRPr="002A5A5B">
        <w:rPr>
          <w:rFonts w:ascii="Calibri" w:hAnsi="Calibri"/>
          <w:b/>
          <w:sz w:val="22"/>
          <w:szCs w:val="22"/>
        </w:rPr>
        <w:t xml:space="preserve"> </w:t>
      </w:r>
      <w:r w:rsidR="002F6327" w:rsidRPr="002A5A5B">
        <w:rPr>
          <w:rFonts w:ascii="Calibri" w:hAnsi="Calibri"/>
          <w:b/>
          <w:sz w:val="22"/>
          <w:szCs w:val="22"/>
        </w:rPr>
        <w:t>konanie zastaví</w:t>
      </w:r>
      <w:r w:rsidR="002F6327" w:rsidRPr="002A5A5B">
        <w:rPr>
          <w:rFonts w:ascii="Calibri" w:hAnsi="Calibri"/>
          <w:sz w:val="22"/>
          <w:szCs w:val="22"/>
        </w:rPr>
        <w:t xml:space="preserve"> - </w:t>
      </w:r>
      <w:r w:rsidR="002F6327" w:rsidRPr="008F6E94">
        <w:rPr>
          <w:rFonts w:asciiTheme="minorHAnsi" w:hAnsiTheme="minorHAnsi" w:cstheme="minorHAnsi"/>
          <w:sz w:val="22"/>
          <w:szCs w:val="22"/>
        </w:rPr>
        <w:t xml:space="preserve">ak </w:t>
      </w:r>
      <w:r w:rsidRPr="008F6E94">
        <w:rPr>
          <w:rFonts w:asciiTheme="minorHAnsi" w:hAnsiTheme="minorHAnsi" w:cstheme="minorHAnsi"/>
          <w:sz w:val="22"/>
          <w:szCs w:val="22"/>
        </w:rPr>
        <w:t>štatutárny orgán RO OP TP</w:t>
      </w:r>
      <w:r w:rsidRPr="008F6E94" w:rsidDel="00F260D3">
        <w:rPr>
          <w:rFonts w:asciiTheme="minorHAnsi" w:hAnsiTheme="minorHAnsi" w:cstheme="minorHAnsi"/>
          <w:sz w:val="22"/>
          <w:szCs w:val="22"/>
        </w:rPr>
        <w:t xml:space="preserve"> </w:t>
      </w:r>
      <w:r w:rsidR="002F6327" w:rsidRPr="008F6E94">
        <w:rPr>
          <w:rFonts w:asciiTheme="minorHAnsi" w:hAnsiTheme="minorHAnsi" w:cstheme="minorHAnsi"/>
          <w:sz w:val="22"/>
          <w:szCs w:val="22"/>
        </w:rPr>
        <w:t>preskúmaním</w:t>
      </w:r>
      <w:r w:rsidR="002F6327" w:rsidRPr="002A5A5B">
        <w:rPr>
          <w:rFonts w:ascii="Calibri" w:hAnsi="Calibri"/>
          <w:sz w:val="22"/>
          <w:szCs w:val="22"/>
        </w:rPr>
        <w:t xml:space="preserve"> rozhodnutia mimo odvolacieho konania zistí, že rozhodnutie nebolo vydané v rozpore so zákonom o</w:t>
      </w:r>
      <w:r>
        <w:rPr>
          <w:rFonts w:ascii="Calibri" w:hAnsi="Calibri"/>
          <w:sz w:val="22"/>
          <w:szCs w:val="22"/>
        </w:rPr>
        <w:t> </w:t>
      </w:r>
      <w:r w:rsidR="002F6327" w:rsidRPr="002A5A5B">
        <w:rPr>
          <w:rFonts w:ascii="Calibri" w:hAnsi="Calibri"/>
          <w:sz w:val="22"/>
          <w:szCs w:val="22"/>
        </w:rPr>
        <w:t xml:space="preserve">príspevku z EŠIF, </w:t>
      </w:r>
      <w:r w:rsidR="000876ED">
        <w:rPr>
          <w:rFonts w:asciiTheme="minorHAnsi" w:hAnsiTheme="minorHAnsi"/>
          <w:sz w:val="22"/>
          <w:szCs w:val="22"/>
        </w:rPr>
        <w:t>štatutárny orgán RO OP TP</w:t>
      </w:r>
      <w:r w:rsidR="001E1F21" w:rsidRPr="002A5A5B">
        <w:rPr>
          <w:rFonts w:ascii="Calibri" w:hAnsi="Calibri"/>
          <w:sz w:val="22"/>
          <w:szCs w:val="22"/>
        </w:rPr>
        <w:t xml:space="preserve"> </w:t>
      </w:r>
      <w:r w:rsidRPr="002A5A5B">
        <w:rPr>
          <w:rFonts w:ascii="Calibri" w:hAnsi="Calibri"/>
          <w:sz w:val="22"/>
          <w:szCs w:val="22"/>
        </w:rPr>
        <w:t>preskúmava</w:t>
      </w:r>
      <w:r>
        <w:rPr>
          <w:rFonts w:ascii="Calibri" w:hAnsi="Calibri"/>
          <w:sz w:val="22"/>
          <w:szCs w:val="22"/>
        </w:rPr>
        <w:t>cie</w:t>
      </w:r>
      <w:r w:rsidRPr="002A5A5B">
        <w:rPr>
          <w:rFonts w:ascii="Calibri" w:hAnsi="Calibri"/>
          <w:sz w:val="22"/>
          <w:szCs w:val="22"/>
        </w:rPr>
        <w:t xml:space="preserve"> </w:t>
      </w:r>
      <w:r w:rsidR="002F6327" w:rsidRPr="002A5A5B">
        <w:rPr>
          <w:rFonts w:ascii="Calibri" w:hAnsi="Calibri"/>
          <w:sz w:val="22"/>
          <w:szCs w:val="22"/>
        </w:rPr>
        <w:t xml:space="preserve">konanie </w:t>
      </w:r>
      <w:r w:rsidR="002F6327" w:rsidRPr="008F6E94">
        <w:rPr>
          <w:rFonts w:asciiTheme="minorHAnsi" w:hAnsiTheme="minorHAnsi" w:cstheme="minorHAnsi"/>
          <w:sz w:val="22"/>
          <w:szCs w:val="22"/>
        </w:rPr>
        <w:t>zastaví</w:t>
      </w:r>
      <w:r w:rsidRPr="008F6E94">
        <w:rPr>
          <w:rFonts w:asciiTheme="minorHAnsi" w:hAnsiTheme="minorHAnsi" w:cstheme="minorHAnsi"/>
          <w:sz w:val="22"/>
          <w:szCs w:val="22"/>
        </w:rPr>
        <w:t>.</w:t>
      </w:r>
      <w:r w:rsidR="002F6327" w:rsidRPr="008F6E94">
        <w:rPr>
          <w:rFonts w:asciiTheme="minorHAnsi" w:hAnsiTheme="minorHAnsi" w:cstheme="minorHAnsi"/>
          <w:sz w:val="22"/>
          <w:szCs w:val="22"/>
        </w:rPr>
        <w:t xml:space="preserve"> </w:t>
      </w:r>
      <w:r w:rsidRPr="008F6E94">
        <w:rPr>
          <w:rFonts w:asciiTheme="minorHAnsi" w:hAnsiTheme="minorHAnsi" w:cstheme="minorHAnsi"/>
          <w:sz w:val="22"/>
          <w:szCs w:val="22"/>
        </w:rPr>
        <w:t xml:space="preserve">Zastavenie konania sa vykoná </w:t>
      </w:r>
      <w:r w:rsidR="002F6327" w:rsidRPr="008F6E94">
        <w:rPr>
          <w:rFonts w:asciiTheme="minorHAnsi" w:hAnsiTheme="minorHAnsi" w:cstheme="minorHAnsi"/>
          <w:sz w:val="22"/>
          <w:szCs w:val="22"/>
        </w:rPr>
        <w:t>rozhodnutím.</w:t>
      </w:r>
    </w:p>
    <w:p w14:paraId="0AB8D03F" w14:textId="24DDBA92" w:rsidR="002F6327" w:rsidRPr="00677906" w:rsidRDefault="002F6327" w:rsidP="002A5A5B">
      <w:pPr>
        <w:spacing w:before="120" w:after="120" w:line="240" w:lineRule="auto"/>
        <w:ind w:firstLine="360"/>
        <w:jc w:val="both"/>
      </w:pPr>
      <w:r w:rsidRPr="00706AEA">
        <w:t xml:space="preserve">Po ukončení preskúmania rozhodnutia mimo odvolacieho konania ŠO písomne informuje žiadateľa o jeho výsledku. ŠO je povinný rozhodnúť mimo odvolacieho konania </w:t>
      </w:r>
      <w:r w:rsidRPr="00677906">
        <w:rPr>
          <w:b/>
        </w:rPr>
        <w:t xml:space="preserve">do 60 </w:t>
      </w:r>
      <w:r w:rsidR="00C3240E" w:rsidRPr="00677906">
        <w:rPr>
          <w:b/>
        </w:rPr>
        <w:t xml:space="preserve">pracovných </w:t>
      </w:r>
      <w:r w:rsidRPr="00677906">
        <w:rPr>
          <w:b/>
        </w:rPr>
        <w:t>dní od začiatku konania</w:t>
      </w:r>
      <w:r w:rsidRPr="00677906">
        <w:t xml:space="preserve"> z vlastného podnetu alebo od uznania opodstatnenosti podnetu žiadateľa. Vo zvlášť zložitých prípadoch rozhodne </w:t>
      </w:r>
      <w:r w:rsidRPr="00677906">
        <w:rPr>
          <w:b/>
        </w:rPr>
        <w:t xml:space="preserve">do 90 </w:t>
      </w:r>
      <w:r w:rsidR="00C3240E" w:rsidRPr="00677906">
        <w:rPr>
          <w:b/>
        </w:rPr>
        <w:t xml:space="preserve">pracovných </w:t>
      </w:r>
      <w:r w:rsidRPr="00677906">
        <w:rPr>
          <w:b/>
        </w:rPr>
        <w:t>dní</w:t>
      </w:r>
      <w:r w:rsidRPr="00677906">
        <w:t>, pričom v takomto prípade informuje žiadateľa listom ŠO o</w:t>
      </w:r>
      <w:r w:rsidR="009F7DF8">
        <w:t> </w:t>
      </w:r>
      <w:r w:rsidRPr="00677906">
        <w:t>predĺžení a dôvodoch predĺženia.</w:t>
      </w:r>
      <w:r w:rsidR="00DA27B3">
        <w:t xml:space="preserve"> </w:t>
      </w:r>
      <w:r w:rsidR="00DA27B3" w:rsidRPr="00083C3A">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083C3A">
        <w:rPr>
          <w:rFonts w:asciiTheme="minorHAnsi" w:hAnsiTheme="minorHAnsi" w:cstheme="minorHAnsi"/>
        </w:rPr>
        <w:t>3.</w:t>
      </w:r>
      <w:r w:rsidR="009F7DF8">
        <w:rPr>
          <w:rFonts w:asciiTheme="minorHAnsi" w:hAnsiTheme="minorHAnsi" w:cstheme="minorHAnsi"/>
        </w:rPr>
        <w:t xml:space="preserve"> </w:t>
      </w:r>
      <w:r w:rsidR="00DA27B3" w:rsidRPr="00083C3A">
        <w:rPr>
          <w:rFonts w:asciiTheme="minorHAnsi" w:hAnsiTheme="minorHAnsi" w:cstheme="minorHAnsi"/>
        </w:rPr>
        <w:t>2020 do</w:t>
      </w:r>
      <w:r w:rsidR="009F7DF8">
        <w:rPr>
          <w:rFonts w:asciiTheme="minorHAnsi" w:hAnsiTheme="minorHAnsi" w:cstheme="minorHAnsi"/>
        </w:rPr>
        <w:t> </w:t>
      </w:r>
      <w:r w:rsidR="00DA27B3" w:rsidRPr="00083C3A">
        <w:rPr>
          <w:rFonts w:asciiTheme="minorHAnsi" w:hAnsiTheme="minorHAnsi" w:cstheme="minorHAnsi"/>
        </w:rPr>
        <w:t>21.</w:t>
      </w:r>
      <w:r w:rsidR="009F7DF8">
        <w:rPr>
          <w:rFonts w:asciiTheme="minorHAnsi" w:hAnsiTheme="minorHAnsi" w:cstheme="minorHAnsi"/>
        </w:rPr>
        <w:t> 0</w:t>
      </w:r>
      <w:r w:rsidR="00DA27B3" w:rsidRPr="00083C3A">
        <w:rPr>
          <w:rFonts w:asciiTheme="minorHAnsi" w:hAnsiTheme="minorHAnsi" w:cstheme="minorHAnsi"/>
        </w:rPr>
        <w:t>5.</w:t>
      </w:r>
      <w:r w:rsidR="009F7DF8">
        <w:rPr>
          <w:rFonts w:asciiTheme="minorHAnsi" w:hAnsiTheme="minorHAnsi" w:cstheme="minorHAnsi"/>
        </w:rPr>
        <w:t> </w:t>
      </w:r>
      <w:r w:rsidR="00DA27B3" w:rsidRPr="00083C3A">
        <w:rPr>
          <w:rFonts w:asciiTheme="minorHAnsi" w:hAnsiTheme="minorHAnsi" w:cstheme="minorHAnsi"/>
        </w:rPr>
        <w:t>2020, štatutárny orgán RO</w:t>
      </w:r>
      <w:r w:rsidR="00DA27B3">
        <w:rPr>
          <w:rFonts w:asciiTheme="minorHAnsi" w:hAnsiTheme="minorHAnsi" w:cstheme="minorHAnsi"/>
        </w:rPr>
        <w:t xml:space="preserve"> OP TP</w:t>
      </w:r>
      <w:r w:rsidR="00DA27B3" w:rsidRPr="00083C3A">
        <w:rPr>
          <w:rFonts w:asciiTheme="minorHAnsi" w:hAnsiTheme="minorHAnsi" w:cstheme="minorHAnsi"/>
        </w:rPr>
        <w:t xml:space="preserve"> je oprávnený rozhodnúť najneskôr do jedného mesiaca odo dňa nadobudnutia účinnosti novely zákona o príspevku z EŠIF č. 128/2020 Z. z., t. j. do 22.</w:t>
      </w:r>
      <w:r w:rsidR="009F7DF8">
        <w:rPr>
          <w:rFonts w:asciiTheme="minorHAnsi" w:hAnsiTheme="minorHAnsi" w:cstheme="minorHAnsi"/>
        </w:rPr>
        <w:t xml:space="preserve"> 0</w:t>
      </w:r>
      <w:r w:rsidR="00DA27B3" w:rsidRPr="00083C3A">
        <w:rPr>
          <w:rFonts w:asciiTheme="minorHAnsi" w:hAnsiTheme="minorHAnsi" w:cstheme="minorHAnsi"/>
        </w:rPr>
        <w:t>6.</w:t>
      </w:r>
      <w:r w:rsidR="009F7DF8">
        <w:rPr>
          <w:rFonts w:asciiTheme="minorHAnsi" w:hAnsiTheme="minorHAnsi" w:cstheme="minorHAnsi"/>
        </w:rPr>
        <w:t xml:space="preserve"> </w:t>
      </w:r>
      <w:r w:rsidR="00DA27B3" w:rsidRPr="00083C3A">
        <w:rPr>
          <w:rFonts w:asciiTheme="minorHAnsi" w:hAnsiTheme="minorHAnsi" w:cstheme="minorHAnsi"/>
        </w:rPr>
        <w:t>2020 vrátane. V takom prípade sa uvedená lehota považuje za splnenú.</w:t>
      </w:r>
    </w:p>
    <w:p w14:paraId="6F19CA51" w14:textId="77777777" w:rsidR="002F6327" w:rsidRDefault="002F6327" w:rsidP="002A5A5B">
      <w:pPr>
        <w:spacing w:before="120" w:after="120" w:line="240" w:lineRule="auto"/>
        <w:ind w:firstLine="360"/>
        <w:jc w:val="both"/>
      </w:pPr>
      <w:r w:rsidRPr="00677906">
        <w:t>Ďalšie skutočnosti ohľadom odvolacieho konania sú uvedené v </w:t>
      </w:r>
      <w:r w:rsidR="00C3240E" w:rsidRPr="00677906">
        <w:t xml:space="preserve"> </w:t>
      </w:r>
      <w:r w:rsidRPr="00677906">
        <w:t>Systéme riadenia EŠIF</w:t>
      </w:r>
      <w:r w:rsidR="00C3240E" w:rsidRPr="00677906">
        <w:t>, kapitola 3.2.4 Opravné prostriedky.</w:t>
      </w:r>
    </w:p>
    <w:p w14:paraId="0005CA02" w14:textId="77777777" w:rsidR="00D308B5" w:rsidRPr="00677906" w:rsidRDefault="00D308B5" w:rsidP="002A5A5B">
      <w:pPr>
        <w:spacing w:before="120" w:after="120" w:line="240" w:lineRule="auto"/>
        <w:ind w:firstLine="360"/>
        <w:jc w:val="both"/>
      </w:pPr>
    </w:p>
    <w:p w14:paraId="4B736B11" w14:textId="77777777" w:rsidR="00C3240E" w:rsidRPr="002A5A5B" w:rsidRDefault="00C3240E" w:rsidP="002A5A5B">
      <w:pPr>
        <w:spacing w:before="120" w:after="120" w:line="240" w:lineRule="auto"/>
        <w:ind w:firstLine="360"/>
        <w:jc w:val="both"/>
        <w:rPr>
          <w:b/>
          <w:u w:val="single"/>
        </w:rPr>
      </w:pPr>
      <w:r w:rsidRPr="002A5A5B">
        <w:rPr>
          <w:b/>
          <w:u w:val="single"/>
        </w:rPr>
        <w:t>Oprava rozhodnutia</w:t>
      </w:r>
    </w:p>
    <w:p w14:paraId="25DF411F" w14:textId="77777777" w:rsidR="00C3240E" w:rsidRPr="00677906" w:rsidRDefault="00C3240E" w:rsidP="002A5A5B">
      <w:pPr>
        <w:spacing w:before="120" w:after="120" w:line="240" w:lineRule="auto"/>
        <w:ind w:firstLine="360"/>
        <w:jc w:val="both"/>
      </w:pPr>
      <w:r w:rsidRPr="00706AEA">
        <w:t xml:space="preserve">Oprava rozhodnutia slúži RO </w:t>
      </w:r>
      <w:r w:rsidR="001E1F21" w:rsidRPr="00706AEA">
        <w:t xml:space="preserve">OP TP </w:t>
      </w:r>
      <w:r w:rsidRPr="00706AEA">
        <w:t xml:space="preserve">na odstránenie chýb v písaní, počítaní a iných zrejmých nesprávností v písomnom vyhotovení </w:t>
      </w:r>
      <w:r w:rsidRPr="00677906">
        <w:t>rozhodnutia jednoduchšou formou bez potreby zmeny rozhodnutia v rámci formalizovaného konania.</w:t>
      </w:r>
    </w:p>
    <w:p w14:paraId="00D202DB" w14:textId="77777777" w:rsidR="00C3240E" w:rsidRPr="00677906" w:rsidRDefault="00C3240E" w:rsidP="002A5A5B">
      <w:pPr>
        <w:spacing w:before="120" w:after="120" w:line="240" w:lineRule="auto"/>
        <w:ind w:firstLine="360"/>
        <w:jc w:val="both"/>
      </w:pPr>
      <w:r w:rsidRPr="00677906">
        <w:t>Na opravu rozhodnutia sa vzťahuje § 47 ods. 6 správneho poriadku, t.j. chyby v písaní, v počítaní alebo iné zrejmé nesprávnosti sú opravené kedykoľvek aj bez návrhu žiadateľa.</w:t>
      </w:r>
    </w:p>
    <w:p w14:paraId="13C42EB4" w14:textId="77777777" w:rsidR="00C3240E" w:rsidRPr="00677906" w:rsidRDefault="00C3240E" w:rsidP="002A5A5B">
      <w:pPr>
        <w:spacing w:before="120" w:after="120" w:line="240" w:lineRule="auto"/>
        <w:ind w:firstLine="360"/>
        <w:jc w:val="both"/>
      </w:pPr>
      <w:r w:rsidRPr="00677906">
        <w:t xml:space="preserve">Opravu rozhodnutia vykoná RO </w:t>
      </w:r>
      <w:r w:rsidR="001E1F21" w:rsidRPr="00677906">
        <w:t xml:space="preserve">OP TP </w:t>
      </w:r>
      <w:r w:rsidRPr="00677906">
        <w:t>alebo štatutárny orgán RO</w:t>
      </w:r>
      <w:r w:rsidR="001E1F21" w:rsidRPr="00677906">
        <w:t xml:space="preserve"> OP TP</w:t>
      </w:r>
      <w:r w:rsidRPr="00677906">
        <w:t xml:space="preserve"> v závislosti od toho, kto rozhodnutie vydal a o oprave informuje žiadateľa.</w:t>
      </w:r>
    </w:p>
    <w:p w14:paraId="68406A22" w14:textId="77777777" w:rsidR="00C3240E" w:rsidRPr="00677906" w:rsidRDefault="00C3240E" w:rsidP="002A5A5B">
      <w:pPr>
        <w:spacing w:before="120" w:after="120" w:line="240" w:lineRule="auto"/>
        <w:ind w:firstLine="360"/>
        <w:jc w:val="both"/>
      </w:pPr>
      <w:r w:rsidRPr="00677906">
        <w:t xml:space="preserve">RO </w:t>
      </w:r>
      <w:r w:rsidR="00ED777D" w:rsidRPr="00677906">
        <w:t xml:space="preserve">OP TP </w:t>
      </w:r>
      <w:r w:rsidRPr="00677906">
        <w:t xml:space="preserve">vykoná zmenu rozhodnutia formou listu, v ktorom jednoznačným spôsobom identifikuje menené náležitosti rozhodnutia. Oznámenie zasiela RO </w:t>
      </w:r>
      <w:r w:rsidR="00ED777D" w:rsidRPr="00677906">
        <w:t xml:space="preserve">OP TP </w:t>
      </w:r>
      <w:r w:rsidRPr="00677906">
        <w:t xml:space="preserve">žiadateľovi a uchováva ho spolu s rozhodnutím, ktorého sa oprava týka. </w:t>
      </w:r>
    </w:p>
    <w:p w14:paraId="0A348F48" w14:textId="77777777" w:rsidR="002F6327" w:rsidRDefault="00C3240E" w:rsidP="002A5A5B">
      <w:pPr>
        <w:spacing w:before="120" w:after="120" w:line="240" w:lineRule="auto"/>
        <w:ind w:firstLine="360"/>
        <w:jc w:val="both"/>
      </w:pPr>
      <w:r w:rsidRPr="00677906">
        <w:t>Oprava rozhodnutia je možná vo vzťahu ku všetkým typom rozhodnutí vydaných podľa zákona o príspevku z EŠIF. Možnosť opravy rozhodnutia podľa tejto kapitoly nie je časovo obmedzená.</w:t>
      </w:r>
    </w:p>
    <w:p w14:paraId="59D5B6F6" w14:textId="7D4998C6" w:rsidR="00706AEA" w:rsidRDefault="00706AEA" w:rsidP="002A5A5B">
      <w:pPr>
        <w:spacing w:before="120" w:after="120" w:line="240" w:lineRule="auto"/>
        <w:ind w:firstLine="360"/>
        <w:jc w:val="both"/>
      </w:pPr>
    </w:p>
    <w:p w14:paraId="0B76E0C4" w14:textId="77777777" w:rsidR="009F7DF8" w:rsidRDefault="009F7DF8" w:rsidP="002A5A5B">
      <w:pPr>
        <w:spacing w:before="120" w:after="120" w:line="240" w:lineRule="auto"/>
        <w:ind w:firstLine="360"/>
        <w:jc w:val="both"/>
      </w:pPr>
    </w:p>
    <w:p w14:paraId="4699D49C" w14:textId="77777777" w:rsidR="00690766" w:rsidRPr="00690766" w:rsidRDefault="00690766" w:rsidP="00690766">
      <w:pPr>
        <w:pStyle w:val="Odsekzoznamu1"/>
        <w:spacing w:before="240" w:after="240" w:line="276" w:lineRule="auto"/>
        <w:ind w:left="794"/>
        <w:contextualSpacing w:val="0"/>
        <w:rPr>
          <w:rFonts w:asciiTheme="minorHAnsi" w:hAnsiTheme="minorHAnsi"/>
          <w:b/>
          <w:u w:val="single"/>
        </w:rPr>
      </w:pPr>
      <w:r w:rsidRPr="00690766">
        <w:rPr>
          <w:rFonts w:asciiTheme="minorHAnsi" w:hAnsiTheme="minorHAnsi"/>
          <w:b/>
          <w:u w:val="single"/>
        </w:rPr>
        <w:t>Spôsob financovania</w:t>
      </w:r>
    </w:p>
    <w:p w14:paraId="167E43C2" w14:textId="25A0BF1F" w:rsidR="00690766" w:rsidRPr="002700AA" w:rsidRDefault="00690766" w:rsidP="008F6E94">
      <w:pPr>
        <w:pStyle w:val="Odsekzoznamu1"/>
        <w:spacing w:before="240" w:after="240" w:line="276" w:lineRule="auto"/>
        <w:ind w:left="0"/>
        <w:contextualSpacing w:val="0"/>
        <w:jc w:val="both"/>
        <w:rPr>
          <w:rFonts w:asciiTheme="minorHAnsi" w:hAnsiTheme="minorHAnsi"/>
          <w:b/>
        </w:rPr>
      </w:pPr>
      <w:r w:rsidRPr="002700AA">
        <w:rPr>
          <w:rFonts w:asciiTheme="minorHAnsi" w:hAnsiTheme="minorHAnsi" w:cstheme="minorHAnsi"/>
          <w:color w:val="000000"/>
          <w:sz w:val="22"/>
          <w:szCs w:val="22"/>
        </w:rPr>
        <w:t xml:space="preserve">V rámci tohto vyzvania </w:t>
      </w:r>
      <w:r w:rsidR="00B70583">
        <w:rPr>
          <w:rFonts w:asciiTheme="minorHAnsi" w:hAnsiTheme="minorHAnsi" w:cstheme="minorHAnsi"/>
          <w:color w:val="000000"/>
          <w:sz w:val="22"/>
          <w:szCs w:val="22"/>
        </w:rPr>
        <w:t xml:space="preserve">je určený spôsob </w:t>
      </w:r>
      <w:r w:rsidRPr="002700AA">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31" w:history="1">
        <w:r w:rsidRPr="002700AA">
          <w:rPr>
            <w:rStyle w:val="Hypertextovprepojenie"/>
            <w:rFonts w:asciiTheme="minorHAnsi" w:hAnsiTheme="minorHAnsi" w:cstheme="minorHAnsi"/>
            <w:sz w:val="22"/>
            <w:szCs w:val="22"/>
          </w:rPr>
          <w:t>http://www.finance.gov.sk/Default.aspx?CatID=9348</w:t>
        </w:r>
      </w:hyperlink>
      <w:r w:rsidRPr="002700AA">
        <w:rPr>
          <w:rFonts w:asciiTheme="minorHAnsi" w:hAnsiTheme="minorHAnsi" w:cstheme="minorHAnsi"/>
          <w:color w:val="000000"/>
          <w:sz w:val="22"/>
          <w:szCs w:val="22"/>
        </w:rPr>
        <w:t>):</w:t>
      </w:r>
    </w:p>
    <w:p w14:paraId="04FA3036" w14:textId="77777777" w:rsidR="00690766" w:rsidRPr="00301900" w:rsidRDefault="00690766" w:rsidP="00690766">
      <w:pPr>
        <w:pStyle w:val="Odsekzoznamu"/>
        <w:numPr>
          <w:ilvl w:val="0"/>
          <w:numId w:val="7"/>
        </w:numPr>
        <w:spacing w:before="120"/>
        <w:rPr>
          <w:rFonts w:asciiTheme="minorHAnsi" w:hAnsiTheme="minorHAnsi"/>
          <w:sz w:val="22"/>
          <w:szCs w:val="22"/>
        </w:rPr>
      </w:pPr>
      <w:r w:rsidRPr="000E1C22">
        <w:rPr>
          <w:rFonts w:asciiTheme="minorHAnsi" w:hAnsiTheme="minorHAnsi"/>
          <w:sz w:val="22"/>
          <w:szCs w:val="22"/>
        </w:rPr>
        <w:t>s</w:t>
      </w:r>
      <w:r w:rsidRPr="00EF499E">
        <w:rPr>
          <w:rFonts w:asciiTheme="minorHAnsi" w:hAnsiTheme="minorHAnsi"/>
          <w:sz w:val="22"/>
          <w:szCs w:val="22"/>
        </w:rPr>
        <w:t xml:space="preserve">pôsob financovania – </w:t>
      </w:r>
      <w:r w:rsidRPr="00D25991">
        <w:rPr>
          <w:rFonts w:asciiTheme="minorHAnsi" w:hAnsiTheme="minorHAnsi"/>
          <w:sz w:val="22"/>
          <w:szCs w:val="22"/>
        </w:rPr>
        <w:t xml:space="preserve"> </w:t>
      </w:r>
      <w:r w:rsidRPr="00301900">
        <w:rPr>
          <w:rFonts w:asciiTheme="minorHAnsi" w:hAnsiTheme="minorHAnsi"/>
          <w:b/>
          <w:sz w:val="22"/>
          <w:szCs w:val="22"/>
        </w:rPr>
        <w:t>systém predfinancovania</w:t>
      </w:r>
    </w:p>
    <w:p w14:paraId="0D184D14"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zálohových platieb</w:t>
      </w:r>
    </w:p>
    <w:p w14:paraId="7851BA5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refundácie</w:t>
      </w:r>
    </w:p>
    <w:p w14:paraId="7266F07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predfinancovania a refundácie</w:t>
      </w:r>
    </w:p>
    <w:p w14:paraId="722453CE"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zálohových platieb a refundácie</w:t>
      </w:r>
    </w:p>
    <w:p w14:paraId="76AFFDCB" w14:textId="77777777" w:rsidR="00690766" w:rsidRPr="00301900" w:rsidRDefault="00690766" w:rsidP="00690766">
      <w:pPr>
        <w:pStyle w:val="Odsekzoznamu"/>
        <w:spacing w:before="120"/>
        <w:ind w:left="2832"/>
        <w:rPr>
          <w:rFonts w:asciiTheme="minorHAnsi" w:hAnsiTheme="minorHAnsi"/>
          <w:sz w:val="22"/>
          <w:szCs w:val="22"/>
        </w:rPr>
      </w:pPr>
      <w:r w:rsidRPr="00301900">
        <w:rPr>
          <w:rFonts w:asciiTheme="minorHAnsi" w:hAnsiTheme="minorHAnsi"/>
          <w:b/>
          <w:sz w:val="22"/>
          <w:szCs w:val="22"/>
        </w:rPr>
        <w:t xml:space="preserve">kombinácia systému predfinancovania so systémom zálohových platieb a refundácie </w:t>
      </w:r>
      <w:r w:rsidRPr="00301900">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58A84D9B" w14:textId="77777777" w:rsidR="00690766" w:rsidRPr="008F6E94" w:rsidRDefault="00690766" w:rsidP="008F6E94">
      <w:pPr>
        <w:spacing w:before="120" w:after="120"/>
        <w:jc w:val="both"/>
        <w:rPr>
          <w:rFonts w:asciiTheme="minorHAnsi" w:hAnsiTheme="minorHAnsi"/>
          <w:color w:val="000000"/>
        </w:rPr>
      </w:pPr>
      <w:r w:rsidRPr="008F6E94" w:rsidDel="002700AA">
        <w:rPr>
          <w:rFonts w:asciiTheme="minorHAnsi" w:hAnsiTheme="minorHAnsi"/>
          <w:color w:val="000000"/>
        </w:rPr>
        <w:t xml:space="preserve"> </w:t>
      </w:r>
      <w:r w:rsidRPr="008F6E94">
        <w:rPr>
          <w:rFonts w:asciiTheme="minorHAnsi" w:hAnsiTheme="minorHAnsi"/>
          <w:i/>
        </w:rPr>
        <w:t>(Žiadateľ nepreukazuje splnenie tejto podmienky poskytnutia príspevku prostredníctvom relevantnej časti formuláru ŽoNFP a taktiež nepredkladá ani samostatnú prílohu, ktorou deklaruje splnenie tejto podmienky poskytnutia príspevku.)</w:t>
      </w:r>
    </w:p>
    <w:p w14:paraId="4BB60CB3" w14:textId="77777777" w:rsidR="00690766" w:rsidRPr="009027D3" w:rsidRDefault="00690766" w:rsidP="00690766">
      <w:pPr>
        <w:pStyle w:val="Odsekzoznamu"/>
        <w:numPr>
          <w:ilvl w:val="0"/>
          <w:numId w:val="7"/>
        </w:numPr>
        <w:spacing w:before="120" w:after="120"/>
        <w:contextualSpacing w:val="0"/>
        <w:rPr>
          <w:rFonts w:asciiTheme="minorHAnsi" w:hAnsiTheme="minorHAnsi"/>
          <w:sz w:val="22"/>
          <w:szCs w:val="22"/>
        </w:rPr>
      </w:pPr>
      <w:r w:rsidRPr="009027D3">
        <w:rPr>
          <w:rFonts w:asciiTheme="minorHAnsi" w:hAnsiTheme="minorHAnsi"/>
          <w:sz w:val="22"/>
          <w:szCs w:val="22"/>
        </w:rPr>
        <w:t xml:space="preserve">forma poskytovaného príspevku: </w:t>
      </w:r>
      <w:r w:rsidRPr="009027D3">
        <w:rPr>
          <w:rFonts w:asciiTheme="minorHAnsi" w:hAnsiTheme="minorHAnsi"/>
          <w:b/>
          <w:sz w:val="22"/>
          <w:szCs w:val="22"/>
        </w:rPr>
        <w:t>nenávratný finančný príspevok</w:t>
      </w:r>
    </w:p>
    <w:p w14:paraId="2211FD41" w14:textId="77777777" w:rsidR="00690766" w:rsidRPr="000E1C22" w:rsidRDefault="00690766" w:rsidP="00690766">
      <w:pPr>
        <w:pStyle w:val="Odsekzoznamu"/>
        <w:spacing w:before="120" w:after="120"/>
        <w:contextualSpacing w:val="0"/>
        <w:jc w:val="both"/>
        <w:rPr>
          <w:rFonts w:asciiTheme="minorHAnsi" w:hAnsiTheme="minorHAnsi"/>
          <w:sz w:val="22"/>
          <w:szCs w:val="22"/>
        </w:rPr>
      </w:pPr>
      <w:r w:rsidRPr="002A5A5B">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7D4FAA">
        <w:rPr>
          <w:rFonts w:asciiTheme="minorHAnsi" w:hAnsiTheme="minorHAnsi"/>
          <w:i/>
          <w:sz w:val="22"/>
          <w:szCs w:val="22"/>
        </w:rPr>
        <w:t>.</w:t>
      </w:r>
      <w:r w:rsidRPr="002A5A5B">
        <w:rPr>
          <w:rFonts w:asciiTheme="minorHAnsi" w:hAnsiTheme="minorHAnsi"/>
          <w:i/>
          <w:sz w:val="22"/>
          <w:szCs w:val="22"/>
        </w:rPr>
        <w:t>)</w:t>
      </w:r>
    </w:p>
    <w:p w14:paraId="56426966" w14:textId="77777777" w:rsidR="00690766" w:rsidRPr="00706AEA" w:rsidRDefault="00690766" w:rsidP="002A5A5B">
      <w:pPr>
        <w:spacing w:before="120" w:after="120" w:line="240" w:lineRule="auto"/>
        <w:ind w:firstLine="360"/>
        <w:jc w:val="both"/>
      </w:pPr>
    </w:p>
    <w:p w14:paraId="1D696EC3" w14:textId="77777777" w:rsidR="002C0475" w:rsidRPr="00ED27F1" w:rsidRDefault="002C0475" w:rsidP="002A5A5B">
      <w:pPr>
        <w:spacing w:before="120" w:after="120" w:line="240" w:lineRule="auto"/>
        <w:ind w:firstLine="360"/>
        <w:jc w:val="both"/>
        <w:rPr>
          <w:b/>
          <w:u w:val="single"/>
        </w:rPr>
      </w:pPr>
      <w:r w:rsidRPr="00ED27F1">
        <w:rPr>
          <w:b/>
          <w:u w:val="single"/>
        </w:rPr>
        <w:t>Merateľné ukazovatele pri predkladaní žiadosti o NFP</w:t>
      </w:r>
    </w:p>
    <w:p w14:paraId="70CAEBC1" w14:textId="4E6D2150" w:rsidR="002C0475" w:rsidRPr="00E316F7" w:rsidRDefault="002C0475" w:rsidP="002A5A5B">
      <w:pPr>
        <w:spacing w:before="120" w:after="120" w:line="240" w:lineRule="auto"/>
        <w:ind w:firstLine="360"/>
        <w:jc w:val="both"/>
      </w:pPr>
      <w:r w:rsidRPr="00706AEA">
        <w:t xml:space="preserve">V rámci merateľných ukazovateľov definovaných vo vyzvaní je RO </w:t>
      </w:r>
      <w:r w:rsidR="00B6545B">
        <w:t xml:space="preserve">OP TP </w:t>
      </w:r>
      <w:r w:rsidRPr="00706AEA">
        <w:t>oprávnený identifikovať také merateľné ukazovatele, ktorých dosiahnutie je objektívne ovp</w:t>
      </w:r>
      <w:r w:rsidRPr="00E316F7">
        <w:t>lyvniteľné externými faktormi, a</w:t>
      </w:r>
      <w:r w:rsidR="009F7DF8">
        <w:t> </w:t>
      </w:r>
      <w:r w:rsidRPr="00E316F7">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C33ECE" w14:textId="16C8E8D9" w:rsidR="002C0475" w:rsidRPr="00E316F7" w:rsidRDefault="002C0475" w:rsidP="002A5A5B">
      <w:pPr>
        <w:spacing w:before="120" w:after="120" w:line="240" w:lineRule="auto"/>
        <w:ind w:firstLine="360"/>
        <w:jc w:val="both"/>
      </w:pPr>
      <w:r w:rsidRPr="00E316F7">
        <w:t xml:space="preserve">Označením merateľného ukazovateľa vo </w:t>
      </w:r>
      <w:r w:rsidR="0091184F" w:rsidRPr="00E316F7">
        <w:t>vyzvaní (s príznakom)</w:t>
      </w:r>
      <w:r w:rsidRPr="00E316F7">
        <w:t xml:space="preserve"> RO </w:t>
      </w:r>
      <w:r w:rsidR="00B6545B">
        <w:t xml:space="preserve">OP TP </w:t>
      </w:r>
      <w:r w:rsidRPr="00E316F7">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E316F7">
        <w:rPr>
          <w:b/>
        </w:rPr>
        <w:t>zahŕňa do analýzy rizík</w:t>
      </w:r>
      <w:r w:rsidRPr="00E316F7">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545B">
        <w:t xml:space="preserve">OP TP </w:t>
      </w:r>
      <w:r w:rsidRPr="00E316F7">
        <w:t>posudzuje v súvislosti s implementáciou projektu pri nedosiahnutí plánovanej hodnoty.</w:t>
      </w:r>
    </w:p>
    <w:p w14:paraId="644D29B1" w14:textId="008C7DB8" w:rsidR="0091184F" w:rsidRPr="00E316F7" w:rsidRDefault="0091184F" w:rsidP="002A5A5B">
      <w:pPr>
        <w:spacing w:before="120" w:after="120" w:line="240" w:lineRule="auto"/>
        <w:ind w:firstLine="360"/>
        <w:jc w:val="both"/>
      </w:pPr>
      <w:r w:rsidRPr="00E316F7">
        <w:t>Žiadateľ pri vypracovaní ŽoNFP povinne vyberá všetky merateľné ukazovatele priradené k zvolenému typu aktivít definovaných RO</w:t>
      </w:r>
      <w:r w:rsidR="00B6545B">
        <w:t xml:space="preserve"> OP TP</w:t>
      </w:r>
      <w:r w:rsidRPr="00E316F7">
        <w:t>, pričom v prípade, ak k niektorej aktivite sú priradené merateľné ukazovatele, ktoré pre realizáciu konkrétneho projektu nebudú relevantné, žiadateľ v rámci plánovanej hodnoty uvedie hodnotu ,,0“.</w:t>
      </w:r>
    </w:p>
    <w:p w14:paraId="7F4568BA" w14:textId="77777777" w:rsidR="0091184F" w:rsidRPr="00E316F7" w:rsidRDefault="0091184F" w:rsidP="002A5A5B">
      <w:pPr>
        <w:spacing w:before="120" w:after="120" w:line="240" w:lineRule="auto"/>
        <w:ind w:firstLine="360"/>
        <w:jc w:val="both"/>
      </w:pPr>
      <w:r w:rsidRPr="00E316F7">
        <w:lastRenderedPageBreak/>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4CFAA52" w14:textId="77777777" w:rsidR="0091184F" w:rsidRPr="00E316F7" w:rsidRDefault="0091184F" w:rsidP="002A5A5B">
      <w:pPr>
        <w:spacing w:before="120" w:after="120" w:line="240" w:lineRule="auto"/>
        <w:ind w:firstLine="360"/>
        <w:jc w:val="both"/>
      </w:pPr>
      <w:r w:rsidRPr="00E316F7">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DC5E447" w14:textId="7A562662" w:rsidR="0091184F" w:rsidRPr="00E316F7" w:rsidRDefault="0091184F" w:rsidP="002A5A5B">
      <w:pPr>
        <w:spacing w:before="120" w:after="120" w:line="240" w:lineRule="auto"/>
        <w:ind w:firstLine="360"/>
        <w:jc w:val="both"/>
      </w:pPr>
      <w:r w:rsidRPr="00E316F7">
        <w:t xml:space="preserve">Merateľné ukazovatele </w:t>
      </w:r>
      <w:r w:rsidRPr="00E316F7">
        <w:rPr>
          <w:b/>
        </w:rPr>
        <w:t>bez príznaku</w:t>
      </w:r>
      <w:r w:rsidRPr="00E316F7">
        <w:t xml:space="preserve"> sú počas implementácie projektu </w:t>
      </w:r>
      <w:r w:rsidRPr="00E316F7">
        <w:rPr>
          <w:b/>
        </w:rPr>
        <w:t>záväzné</w:t>
      </w:r>
      <w:r w:rsidRPr="00E316F7">
        <w:t xml:space="preserve"> z hľadiska dosiahnutia ich plánovanej hodnoty, pričom akceptovateľná miera odchýlky, ktorá nebude mať za</w:t>
      </w:r>
      <w:r w:rsidR="009F7DF8">
        <w:t> </w:t>
      </w:r>
      <w:r w:rsidRPr="00E316F7">
        <w:t>následok vznik finančnej zodpovednosti je určená v zmluve o NFP/internom Rozhodnutí žiadosti o</w:t>
      </w:r>
      <w:r w:rsidR="009F7DF8">
        <w:t> </w:t>
      </w:r>
      <w:r w:rsidRPr="00E316F7">
        <w:t xml:space="preserve">NFP. </w:t>
      </w:r>
    </w:p>
    <w:p w14:paraId="3BD3657D" w14:textId="03B17CA6" w:rsidR="0091184F" w:rsidRDefault="0091184F" w:rsidP="002A5A5B">
      <w:pPr>
        <w:spacing w:before="120" w:after="120" w:line="240" w:lineRule="auto"/>
        <w:ind w:firstLine="360"/>
        <w:jc w:val="both"/>
      </w:pPr>
      <w:r w:rsidRPr="00E316F7">
        <w:t xml:space="preserve">V prípade sledovania merateľných ukazovateľov </w:t>
      </w:r>
      <w:r w:rsidRPr="00E316F7">
        <w:rPr>
          <w:b/>
        </w:rPr>
        <w:t>s príznakom</w:t>
      </w:r>
      <w:r w:rsidRPr="00E316F7">
        <w:t xml:space="preserve"> RO </w:t>
      </w:r>
      <w:r w:rsidR="00B6545B">
        <w:t xml:space="preserve">OP TP </w:t>
      </w:r>
      <w:r w:rsidRPr="00E316F7">
        <w:t xml:space="preserve">pri vyhodnocovaní nedosahovania stanovenej hodnoty </w:t>
      </w:r>
      <w:r w:rsidRPr="00E316F7">
        <w:rPr>
          <w:b/>
        </w:rPr>
        <w:t>posúdi zdôvodnenie nedosiahnutia týchto ukazovateľov</w:t>
      </w:r>
      <w:r w:rsidRPr="00E316F7">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545B">
        <w:t xml:space="preserve"> OP TP </w:t>
      </w:r>
      <w:r w:rsidRPr="00E316F7">
        <w:t xml:space="preserve"> aplikuje relevantné ustanovenia zmluvy o NFP/</w:t>
      </w:r>
      <w:r w:rsidR="005768F5" w:rsidRPr="00E316F7">
        <w:t>interného Rozhodnutia žiadosti o NFP</w:t>
      </w:r>
      <w:r w:rsidRPr="00E316F7">
        <w:t>.</w:t>
      </w:r>
    </w:p>
    <w:p w14:paraId="76D8D594" w14:textId="77777777" w:rsidR="00706AEA" w:rsidRPr="00706AEA" w:rsidRDefault="00706AEA" w:rsidP="002A5A5B">
      <w:pPr>
        <w:spacing w:before="120" w:after="120" w:line="240" w:lineRule="auto"/>
        <w:ind w:firstLine="360"/>
        <w:jc w:val="both"/>
        <w:rPr>
          <w:b/>
          <w:u w:val="single"/>
        </w:rPr>
      </w:pPr>
    </w:p>
    <w:p w14:paraId="37E94341" w14:textId="5A7F67F0" w:rsidR="00426411" w:rsidRPr="00677906" w:rsidRDefault="00426411" w:rsidP="002A5A5B">
      <w:pPr>
        <w:spacing w:before="120" w:after="120" w:line="240" w:lineRule="auto"/>
        <w:ind w:firstLine="360"/>
        <w:jc w:val="both"/>
        <w:rPr>
          <w:b/>
          <w:u w:val="single"/>
        </w:rPr>
      </w:pPr>
      <w:r w:rsidRPr="00677906">
        <w:rPr>
          <w:b/>
          <w:u w:val="single"/>
        </w:rPr>
        <w:t>Informácia o príspevku k horizontáln</w:t>
      </w:r>
      <w:r w:rsidR="0010099B" w:rsidRPr="00677906">
        <w:rPr>
          <w:b/>
          <w:u w:val="single"/>
        </w:rPr>
        <w:t>ym</w:t>
      </w:r>
      <w:r w:rsidRPr="00677906">
        <w:rPr>
          <w:b/>
          <w:u w:val="single"/>
        </w:rPr>
        <w:t xml:space="preserve"> </w:t>
      </w:r>
      <w:r w:rsidR="009A02E9" w:rsidRPr="00677906">
        <w:rPr>
          <w:b/>
          <w:u w:val="single"/>
        </w:rPr>
        <w:t>princíp</w:t>
      </w:r>
      <w:r w:rsidR="0010099B" w:rsidRPr="00677906">
        <w:rPr>
          <w:b/>
          <w:u w:val="single"/>
        </w:rPr>
        <w:t>om</w:t>
      </w:r>
      <w:r w:rsidR="009A02E9" w:rsidRPr="00677906">
        <w:rPr>
          <w:b/>
          <w:u w:val="single"/>
        </w:rPr>
        <w:t xml:space="preserve"> </w:t>
      </w:r>
      <w:r w:rsidR="004C492B" w:rsidRPr="00677906">
        <w:rPr>
          <w:b/>
          <w:u w:val="single"/>
        </w:rPr>
        <w:t>R</w:t>
      </w:r>
      <w:r w:rsidR="009A02E9" w:rsidRPr="00677906">
        <w:rPr>
          <w:b/>
          <w:u w:val="single"/>
        </w:rPr>
        <w:t>ovnos</w:t>
      </w:r>
      <w:r w:rsidR="00222202" w:rsidRPr="00677906">
        <w:rPr>
          <w:b/>
          <w:u w:val="single"/>
        </w:rPr>
        <w:t>ť</w:t>
      </w:r>
      <w:r w:rsidR="009A02E9" w:rsidRPr="00677906">
        <w:rPr>
          <w:b/>
          <w:u w:val="single"/>
        </w:rPr>
        <w:t xml:space="preserve"> mužov a žien </w:t>
      </w:r>
      <w:r w:rsidR="00317420" w:rsidRPr="00677906">
        <w:rPr>
          <w:b/>
          <w:u w:val="single"/>
        </w:rPr>
        <w:t xml:space="preserve">a </w:t>
      </w:r>
      <w:r w:rsidR="004C492B" w:rsidRPr="00677906">
        <w:rPr>
          <w:b/>
          <w:u w:val="single"/>
        </w:rPr>
        <w:t>N</w:t>
      </w:r>
      <w:r w:rsidR="00317420" w:rsidRPr="00677906">
        <w:rPr>
          <w:b/>
          <w:u w:val="single"/>
        </w:rPr>
        <w:t>ediskrimináci</w:t>
      </w:r>
      <w:r w:rsidR="009A02E9" w:rsidRPr="00677906">
        <w:rPr>
          <w:b/>
          <w:u w:val="single"/>
        </w:rPr>
        <w:t>a</w:t>
      </w:r>
    </w:p>
    <w:p w14:paraId="0AC5DC19" w14:textId="7F502C32" w:rsidR="00B822E1" w:rsidRPr="00677906" w:rsidRDefault="00B822E1" w:rsidP="002A5A5B">
      <w:pPr>
        <w:spacing w:before="120" w:after="120" w:line="240" w:lineRule="auto"/>
        <w:ind w:firstLine="360"/>
        <w:jc w:val="both"/>
      </w:pPr>
      <w:r w:rsidRPr="00677906">
        <w:t xml:space="preserve">Hlavným cieľom HP </w:t>
      </w:r>
      <w:r w:rsidR="004C492B" w:rsidRPr="00677906">
        <w:t>R</w:t>
      </w:r>
      <w:r w:rsidR="009A02E9" w:rsidRPr="00677906">
        <w:t>ovnos</w:t>
      </w:r>
      <w:r w:rsidR="00222202" w:rsidRPr="00677906">
        <w:t>ť</w:t>
      </w:r>
      <w:r w:rsidR="009A02E9" w:rsidRPr="00677906">
        <w:t xml:space="preserve"> mužov a žien</w:t>
      </w:r>
      <w:r w:rsidRPr="00677906">
        <w:t xml:space="preserve"> a </w:t>
      </w:r>
      <w:r w:rsidR="004C492B" w:rsidRPr="00677906">
        <w:t>N</w:t>
      </w:r>
      <w:r w:rsidRPr="00677906">
        <w:t>ediskrimináci</w:t>
      </w:r>
      <w:r w:rsidR="009A02E9" w:rsidRPr="00677906">
        <w:t>a</w:t>
      </w:r>
      <w:r w:rsidRPr="00677906">
        <w:t xml:space="preserve"> je odstraňovať bariéry, ktoré vedú k</w:t>
      </w:r>
      <w:r w:rsidR="009F7DF8">
        <w:t> </w:t>
      </w:r>
      <w:r w:rsidRPr="00677906">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77906">
        <w:t xml:space="preserve">mzdová diskriminácia </w:t>
      </w:r>
      <w:r w:rsidRPr="00677906">
        <w:t>atď. Cieľom uplatňovania HP</w:t>
      </w:r>
      <w:r w:rsidR="009F7DF8">
        <w:t> </w:t>
      </w:r>
      <w:r w:rsidR="00222202" w:rsidRPr="00677906">
        <w:t xml:space="preserve">RMŽaND </w:t>
      </w:r>
      <w:r w:rsidRPr="00677906">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6399697F" w14:textId="77777777" w:rsidR="001F7C53" w:rsidRPr="00677906" w:rsidRDefault="00003779" w:rsidP="002A5A5B">
      <w:pPr>
        <w:spacing w:before="120" w:after="120" w:line="240" w:lineRule="auto"/>
        <w:ind w:firstLine="360"/>
        <w:jc w:val="both"/>
      </w:pPr>
      <w:r w:rsidRPr="00677906">
        <w:t>OP TP</w:t>
      </w:r>
      <w:r w:rsidR="001F7C53" w:rsidRPr="00677906">
        <w:t xml:space="preserve"> sa dotýka hlavne nasledujúcich cieľov HP</w:t>
      </w:r>
      <w:r w:rsidR="009A02E9" w:rsidRPr="00677906">
        <w:t xml:space="preserve"> RMŽaND</w:t>
      </w:r>
      <w:r w:rsidR="001F7C53" w:rsidRPr="00677906">
        <w:t>:</w:t>
      </w:r>
    </w:p>
    <w:p w14:paraId="0F7112BE" w14:textId="4D0DC13B"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v  rámci horizontálneho </w:t>
      </w:r>
      <w:r w:rsidRPr="002A5A5B">
        <w:rPr>
          <w:rFonts w:ascii="Calibri" w:hAnsi="Calibri"/>
          <w:b/>
          <w:sz w:val="22"/>
          <w:szCs w:val="22"/>
        </w:rPr>
        <w:t xml:space="preserve">princípu </w:t>
      </w:r>
      <w:r w:rsidR="004C492B" w:rsidRPr="002A5A5B">
        <w:rPr>
          <w:rFonts w:ascii="Calibri" w:hAnsi="Calibri"/>
          <w:b/>
          <w:sz w:val="22"/>
          <w:szCs w:val="22"/>
        </w:rPr>
        <w:t>R</w:t>
      </w:r>
      <w:r w:rsidRPr="002A5A5B">
        <w:rPr>
          <w:rFonts w:ascii="Calibri" w:hAnsi="Calibri"/>
          <w:b/>
          <w:sz w:val="22"/>
          <w:szCs w:val="22"/>
        </w:rPr>
        <w:t>ovnosť mužov a žien</w:t>
      </w:r>
      <w:r w:rsidRPr="002A5A5B">
        <w:rPr>
          <w:rFonts w:ascii="Calibri" w:hAnsi="Calibri"/>
          <w:sz w:val="22"/>
          <w:szCs w:val="22"/>
        </w:rPr>
        <w:t xml:space="preserve"> ide konkrétne o cieľ „zníženie horizontálnej a vertikálnej rodovej segregácie v odvetviach hospodárstva mužov a žien“; </w:t>
      </w:r>
    </w:p>
    <w:p w14:paraId="7FE8C22F" w14:textId="23BAE188"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a v rámci horizontálneho </w:t>
      </w:r>
      <w:r w:rsidRPr="002A5A5B">
        <w:rPr>
          <w:rFonts w:ascii="Calibri" w:hAnsi="Calibri"/>
          <w:b/>
          <w:sz w:val="22"/>
          <w:szCs w:val="22"/>
        </w:rPr>
        <w:t xml:space="preserve">princípu </w:t>
      </w:r>
      <w:r w:rsidR="004C492B" w:rsidRPr="002A5A5B">
        <w:rPr>
          <w:rFonts w:ascii="Calibri" w:hAnsi="Calibri"/>
          <w:b/>
          <w:sz w:val="22"/>
          <w:szCs w:val="22"/>
        </w:rPr>
        <w:t>N</w:t>
      </w:r>
      <w:r w:rsidRPr="002A5A5B">
        <w:rPr>
          <w:rFonts w:ascii="Calibri" w:hAnsi="Calibri"/>
          <w:b/>
          <w:sz w:val="22"/>
          <w:szCs w:val="22"/>
        </w:rPr>
        <w:t>ediskriminácia</w:t>
      </w:r>
      <w:r w:rsidRPr="002A5A5B">
        <w:rPr>
          <w:rFonts w:ascii="Calibri" w:hAnsi="Calibri"/>
          <w:sz w:val="22"/>
          <w:szCs w:val="22"/>
        </w:rPr>
        <w:t xml:space="preserve"> ide konkrétne o cieľ „zabezpečenie rovnosti príležitostí v prístupe a využívaní infraštruktúry a služieb“.</w:t>
      </w:r>
    </w:p>
    <w:p w14:paraId="1F6E8A00" w14:textId="536AE3DD" w:rsidR="001A2409" w:rsidRPr="00677906" w:rsidRDefault="001A2409" w:rsidP="002A5A5B">
      <w:pPr>
        <w:spacing w:before="120" w:after="120" w:line="240" w:lineRule="auto"/>
        <w:ind w:firstLine="360"/>
        <w:jc w:val="both"/>
      </w:pPr>
      <w:r w:rsidRPr="00706AEA">
        <w:t xml:space="preserve">V súvislosti s </w:t>
      </w:r>
      <w:r w:rsidR="004C492B" w:rsidRPr="00706AEA">
        <w:t>týmto vyzvaním</w:t>
      </w:r>
      <w:r w:rsidRPr="00677906">
        <w:t xml:space="preserve"> je potrebné upozorniť osobitne na to, </w:t>
      </w:r>
      <w:r w:rsidRPr="00677906">
        <w:rPr>
          <w:b/>
        </w:rPr>
        <w:t>aby v rámci vzdelávania zamestnancov za účelom zvyšovania odborných a jazykových zručností administratívnych kapacít nedochádzalo k znevýhodneným podmienkam pre akúkoľvek skupinu osôb</w:t>
      </w:r>
      <w:r w:rsidRPr="00677906">
        <w:t>.</w:t>
      </w:r>
    </w:p>
    <w:p w14:paraId="6EB0DE77" w14:textId="15487715" w:rsidR="00B822E1" w:rsidRPr="00677906" w:rsidRDefault="00B822E1" w:rsidP="002A5A5B">
      <w:pPr>
        <w:spacing w:before="120" w:after="120" w:line="240" w:lineRule="auto"/>
        <w:ind w:firstLine="360"/>
        <w:jc w:val="both"/>
      </w:pPr>
      <w:r w:rsidRPr="00677906">
        <w:t xml:space="preserve">Analytickú, hodnotiacu, strategickú a legislatívnu činnosť pre uplatňovanie horizontálnych princípov </w:t>
      </w:r>
      <w:r w:rsidR="003F32FA" w:rsidRPr="00677906">
        <w:t>R</w:t>
      </w:r>
      <w:r w:rsidRPr="00677906">
        <w:t>ovnos</w:t>
      </w:r>
      <w:r w:rsidR="00222202" w:rsidRPr="00677906">
        <w:t>ť</w:t>
      </w:r>
      <w:r w:rsidRPr="00677906">
        <w:t xml:space="preserve"> </w:t>
      </w:r>
      <w:r w:rsidR="009A02E9" w:rsidRPr="00677906">
        <w:t>mužov a žien</w:t>
      </w:r>
      <w:r w:rsidRPr="00677906">
        <w:t xml:space="preserve"> a </w:t>
      </w:r>
      <w:r w:rsidR="003F32FA" w:rsidRPr="00677906">
        <w:t>N</w:t>
      </w:r>
      <w:r w:rsidRPr="00677906">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2536B7A" w14:textId="512D8050" w:rsidR="00B822E1" w:rsidRPr="00677906" w:rsidRDefault="00B822E1" w:rsidP="002A5A5B">
      <w:pPr>
        <w:spacing w:before="120" w:after="120" w:line="240" w:lineRule="auto"/>
        <w:ind w:firstLine="360"/>
        <w:jc w:val="both"/>
      </w:pPr>
      <w:r w:rsidRPr="00677906">
        <w:lastRenderedPageBreak/>
        <w:t xml:space="preserve">Uplatňovanie HP </w:t>
      </w:r>
      <w:r w:rsidR="003F32FA" w:rsidRPr="00677906">
        <w:t>R</w:t>
      </w:r>
      <w:r w:rsidRPr="00677906">
        <w:t>ovnos</w:t>
      </w:r>
      <w:r w:rsidR="00222202" w:rsidRPr="00677906">
        <w:t>ť</w:t>
      </w:r>
      <w:r w:rsidR="009A02E9" w:rsidRPr="00677906">
        <w:t xml:space="preserve"> mužov a žien a </w:t>
      </w:r>
      <w:r w:rsidR="003F32FA" w:rsidRPr="00677906">
        <w:t>N</w:t>
      </w:r>
      <w:r w:rsidR="009A02E9" w:rsidRPr="00677906">
        <w:t>ediskriminácia</w:t>
      </w:r>
      <w:r w:rsidRPr="00677906">
        <w:t xml:space="preserve"> bude </w:t>
      </w:r>
      <w:r w:rsidR="00296481" w:rsidRPr="00677906">
        <w:t xml:space="preserve">v prípade relevancie vyzvania </w:t>
      </w:r>
      <w:r w:rsidRPr="00677906">
        <w:t>na</w:t>
      </w:r>
      <w:r w:rsidR="009F7DF8">
        <w:t> </w:t>
      </w:r>
      <w:r w:rsidRPr="00677906">
        <w:t>projektovej úrovni overované v procese výberu projektov, ako aj v procese monitorovania a</w:t>
      </w:r>
      <w:r w:rsidR="009F7DF8">
        <w:t> </w:t>
      </w:r>
      <w:r w:rsidRPr="00677906">
        <w:t xml:space="preserve">kontroly projektov. </w:t>
      </w:r>
    </w:p>
    <w:p w14:paraId="254EDEB2" w14:textId="72DCF4C6" w:rsidR="00110F51" w:rsidRDefault="00B822E1" w:rsidP="002A5A5B">
      <w:pPr>
        <w:spacing w:before="120" w:after="120" w:line="240" w:lineRule="auto"/>
        <w:ind w:firstLine="360"/>
        <w:jc w:val="both"/>
      </w:pPr>
      <w:r w:rsidRPr="00677906">
        <w:t xml:space="preserve">V rámci </w:t>
      </w:r>
      <w:r w:rsidRPr="00677906">
        <w:rPr>
          <w:b/>
        </w:rPr>
        <w:t>aktivít tohto vyzvania</w:t>
      </w:r>
      <w:r w:rsidRPr="00677906">
        <w:t xml:space="preserve"> nie sú projekty priamo zamerané na podporu znevýhodnených skupín. </w:t>
      </w:r>
      <w:r w:rsidR="003F32FA" w:rsidRPr="002A5A5B">
        <w:t xml:space="preserve">Identifikácia príspevku k HP RMŽaND bude obsahovať iba konštatovanie, že </w:t>
      </w:r>
      <w:r w:rsidR="003F32FA" w:rsidRPr="002A5A5B">
        <w:rPr>
          <w:b/>
        </w:rPr>
        <w:t>Projekt je v súlade s horizontálnym</w:t>
      </w:r>
      <w:r w:rsidR="006E5432">
        <w:rPr>
          <w:b/>
        </w:rPr>
        <w:t>i</w:t>
      </w:r>
      <w:r w:rsidR="003F32FA" w:rsidRPr="002A5A5B">
        <w:rPr>
          <w:b/>
        </w:rPr>
        <w:t xml:space="preserve"> princíp</w:t>
      </w:r>
      <w:r w:rsidR="006E5432">
        <w:rPr>
          <w:b/>
        </w:rPr>
        <w:t>mi</w:t>
      </w:r>
      <w:r w:rsidR="003F32FA" w:rsidRPr="002A5A5B">
        <w:rPr>
          <w:b/>
        </w:rPr>
        <w:t xml:space="preserve"> Rovnosť mužov a žien a Nediskriminácia</w:t>
      </w:r>
      <w:r w:rsidR="003F32FA" w:rsidRPr="002A5A5B">
        <w:t>.</w:t>
      </w:r>
    </w:p>
    <w:p w14:paraId="01326F5F" w14:textId="77777777" w:rsidR="006E5432" w:rsidRDefault="006E5432" w:rsidP="006E5432">
      <w:pPr>
        <w:autoSpaceDE w:val="0"/>
        <w:autoSpaceDN w:val="0"/>
        <w:adjustRightInd w:val="0"/>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4480AB7" w14:textId="7B8F4E0B" w:rsidR="00A23B1F" w:rsidRPr="00677906" w:rsidRDefault="00457927" w:rsidP="002A5A5B">
      <w:pPr>
        <w:spacing w:before="120" w:after="120" w:line="240" w:lineRule="auto"/>
        <w:ind w:firstLine="360"/>
        <w:jc w:val="both"/>
      </w:pPr>
      <w:r w:rsidRPr="00706AEA">
        <w:t xml:space="preserve">Úspešný žiadateľ bude však </w:t>
      </w:r>
      <w:r w:rsidRPr="002A5A5B">
        <w:rPr>
          <w:b/>
        </w:rPr>
        <w:t>povinný</w:t>
      </w:r>
      <w:r w:rsidRPr="00706AEA">
        <w:t xml:space="preserve"> v rámci monitorovacej správy projektu vypĺňať „</w:t>
      </w:r>
      <w:r w:rsidRPr="002A5A5B">
        <w:rPr>
          <w:b/>
        </w:rPr>
        <w:t>Iné údaje</w:t>
      </w:r>
      <w:r w:rsidR="00A23B1F" w:rsidRPr="00706AEA">
        <w:t>“</w:t>
      </w:r>
      <w:r w:rsidRPr="00706AEA">
        <w:t xml:space="preserve"> na</w:t>
      </w:r>
      <w:r w:rsidR="009F7DF8">
        <w:t> </w:t>
      </w:r>
      <w:r w:rsidRPr="00706AEA">
        <w:t>úrovni projektu, ktoré prispievajú k sledovaniu príspevku k HP RMŽ</w:t>
      </w:r>
      <w:r w:rsidRPr="00677906">
        <w:t xml:space="preserve">aND </w:t>
      </w:r>
      <w:r w:rsidR="00A23B1F" w:rsidRPr="002A5A5B">
        <w:t>(príloha k vyzvaniu – Zoznam povinných merateľných ukazovateľov) a sú</w:t>
      </w:r>
      <w:r w:rsidRPr="00706AEA">
        <w:t xml:space="preserve"> uvedené v Prílohe č. 2 </w:t>
      </w:r>
      <w:r w:rsidR="00611B26" w:rsidRPr="00677906">
        <w:t>z</w:t>
      </w:r>
      <w:r w:rsidRPr="00677906">
        <w:t>mluvy o  NFP</w:t>
      </w:r>
      <w:r w:rsidR="00836039" w:rsidRPr="00677906">
        <w:t>.</w:t>
      </w:r>
      <w:r w:rsidR="00A64129" w:rsidRPr="00677906">
        <w:t xml:space="preserve"> </w:t>
      </w:r>
    </w:p>
    <w:p w14:paraId="5DC20F0E" w14:textId="5E4836BF" w:rsidR="00836039" w:rsidRPr="0023573A" w:rsidRDefault="00A64129" w:rsidP="002A5A5B">
      <w:pPr>
        <w:spacing w:before="120" w:after="120" w:line="240" w:lineRule="auto"/>
        <w:ind w:firstLine="360"/>
        <w:jc w:val="both"/>
      </w:pPr>
      <w:r w:rsidRPr="0023573A">
        <w:t>V priebehu implementácie projektu môže byť rozsah požadovaných iných údajov upravený (rozšírený, resp. zúžený) a poskytovanie týchto údajov bude prebiehať v súlade s podmienkami dohodnutými v zmluve o NFP.</w:t>
      </w:r>
    </w:p>
    <w:p w14:paraId="78C8755B" w14:textId="48C1B0DF" w:rsidR="00317420" w:rsidRPr="00677906" w:rsidRDefault="00836039" w:rsidP="002A5A5B">
      <w:pPr>
        <w:spacing w:before="120" w:after="120" w:line="240" w:lineRule="auto"/>
        <w:ind w:firstLine="360"/>
        <w:jc w:val="both"/>
      </w:pPr>
      <w:r w:rsidRPr="00677906">
        <w:t xml:space="preserve"> </w:t>
      </w:r>
    </w:p>
    <w:p w14:paraId="4A9CC6F6" w14:textId="77777777" w:rsidR="00AA055F" w:rsidRDefault="00E8274E" w:rsidP="00AA055F">
      <w:pPr>
        <w:spacing w:before="240" w:after="240"/>
        <w:ind w:firstLine="357"/>
        <w:jc w:val="both"/>
        <w:rPr>
          <w:b/>
          <w:u w:val="single"/>
        </w:rPr>
      </w:pPr>
      <w:r w:rsidRPr="00287B82">
        <w:rPr>
          <w:b/>
          <w:u w:val="single"/>
        </w:rPr>
        <w:t>Príprava rozhodnutia o schválení ŽoNFP</w:t>
      </w:r>
    </w:p>
    <w:p w14:paraId="750EC2D9" w14:textId="7344F711" w:rsidR="00AA055F" w:rsidRDefault="003B7B15" w:rsidP="002A5A5B">
      <w:pPr>
        <w:spacing w:before="120" w:after="120" w:line="240" w:lineRule="auto"/>
        <w:ind w:firstLine="357"/>
        <w:jc w:val="both"/>
      </w:pPr>
      <w:r w:rsidRPr="002A5A5B">
        <w:t xml:space="preserve">V zmysle § 25 ods. 1 zákona o príspevku  z EŠIF sa príspevok  poskytuje prijímateľovi na základe a v súlade so zmluvou o NFP uzavretou podľa § 269 ods. 2 Obchodného zákonníka. </w:t>
      </w:r>
      <w:r w:rsidR="00AA055F">
        <w:t xml:space="preserve"> </w:t>
      </w:r>
      <w:r w:rsidR="00E5111D" w:rsidRPr="00706AEA">
        <w:t xml:space="preserve">V prípade, ak je prijímateľ a RO OP TP tá istá osoba, </w:t>
      </w:r>
      <w:r w:rsidR="00630ECB" w:rsidRPr="00706AEA">
        <w:t>z</w:t>
      </w:r>
      <w:r w:rsidR="00E5111D" w:rsidRPr="00706AEA">
        <w:t xml:space="preserve">mluva o NFP sa neuzatvára a práva a povinnosti sú upravené rozhodnutím o schválení ŽoNFP. </w:t>
      </w:r>
    </w:p>
    <w:p w14:paraId="07E8C270" w14:textId="7B527B9B" w:rsidR="00E5111D" w:rsidRPr="00677906" w:rsidRDefault="00E5111D" w:rsidP="002A5A5B">
      <w:pPr>
        <w:spacing w:before="120" w:after="120" w:line="240" w:lineRule="auto"/>
        <w:ind w:firstLine="357"/>
        <w:jc w:val="both"/>
      </w:pPr>
      <w:r w:rsidRPr="00706AEA">
        <w:t xml:space="preserve">Rozhodnutie o schválení ŽoNFP nadobúda účinnosť v momente, keď nadobudne </w:t>
      </w:r>
      <w:r w:rsidRPr="00677906">
        <w:t>právoplatnosť podľa paragrafu 52 odsek 1 zákona č. 71/1967 Zb. o správnom konaní (Správny poriadok) v znení neskorších predpisov.</w:t>
      </w:r>
      <w:r w:rsidR="00AA055F" w:rsidRPr="00AA055F">
        <w:t xml:space="preserve"> </w:t>
      </w:r>
      <w:r w:rsidR="00AA055F">
        <w:t xml:space="preserve">Týmto dňom sa </w:t>
      </w:r>
      <w:r w:rsidR="00AA055F" w:rsidRPr="00677906">
        <w:t>žiadateľ stáva prijímateľom</w:t>
      </w:r>
      <w:r w:rsidR="00AA055F">
        <w:t xml:space="preserve"> a vzniká mu aj p</w:t>
      </w:r>
      <w:r w:rsidR="00AA055F" w:rsidRPr="00677906">
        <w:t>rávny nárok na</w:t>
      </w:r>
      <w:r w:rsidR="00283B3C">
        <w:t> </w:t>
      </w:r>
      <w:r w:rsidR="00AA055F" w:rsidRPr="00677906">
        <w:t>poskytnutie príspevku</w:t>
      </w:r>
      <w:r w:rsidR="00AA055F">
        <w:t>.</w:t>
      </w:r>
    </w:p>
    <w:p w14:paraId="101C3425" w14:textId="66DCFB78" w:rsidR="00E8274E" w:rsidRPr="00677906" w:rsidRDefault="00E8274E" w:rsidP="002A5A5B">
      <w:pPr>
        <w:spacing w:before="120" w:after="120" w:line="240" w:lineRule="auto"/>
        <w:ind w:firstLine="360"/>
        <w:jc w:val="both"/>
      </w:pPr>
      <w:r w:rsidRPr="00677906">
        <w:t xml:space="preserve">Žiadateľ je povinný </w:t>
      </w:r>
      <w:r w:rsidRPr="00677906">
        <w:rPr>
          <w:b/>
        </w:rPr>
        <w:t xml:space="preserve">poskytnúť RO OP TP súčinnosť </w:t>
      </w:r>
      <w:r w:rsidRPr="00677906">
        <w:t>v rozsahu potrebnom na vydanie rozhodnutia o schválení ŽoNFP</w:t>
      </w:r>
      <w:r w:rsidR="00FF2722">
        <w:t>.</w:t>
      </w:r>
      <w:r w:rsidRPr="00677906">
        <w:t xml:space="preserve"> Práva a povinnosti poskytovateľa a prijímateľa sú upravené </w:t>
      </w:r>
      <w:r w:rsidR="00AA055F">
        <w:t xml:space="preserve">v prílohe </w:t>
      </w:r>
      <w:r w:rsidR="00FF2722" w:rsidRPr="00677906">
        <w:t>rozhodnut</w:t>
      </w:r>
      <w:r w:rsidR="00FF2722">
        <w:t>ia</w:t>
      </w:r>
      <w:r w:rsidR="00FF2722" w:rsidRPr="00677906">
        <w:t xml:space="preserve"> </w:t>
      </w:r>
      <w:r w:rsidRPr="00677906">
        <w:t xml:space="preserve">o schválení ŽoNFP.  </w:t>
      </w:r>
    </w:p>
    <w:p w14:paraId="25092C36" w14:textId="50E48CBC" w:rsidR="00E8274E" w:rsidRPr="00677906" w:rsidRDefault="00E8274E" w:rsidP="002A5A5B">
      <w:pPr>
        <w:spacing w:before="120" w:after="120" w:line="240" w:lineRule="auto"/>
        <w:ind w:firstLine="360"/>
        <w:jc w:val="both"/>
      </w:pPr>
      <w:r w:rsidRPr="00706AEA">
        <w:t xml:space="preserve">Vzor </w:t>
      </w:r>
      <w:r w:rsidR="00287B82">
        <w:t>r</w:t>
      </w:r>
      <w:r w:rsidRPr="00E316F7">
        <w:t xml:space="preserve">ozhodnutia o schválení ŽoNFP </w:t>
      </w:r>
      <w:r w:rsidR="00C63F73" w:rsidRPr="00E316F7">
        <w:t>(</w:t>
      </w:r>
      <w:r w:rsidRPr="00677906">
        <w:t>v prípade ak je prijímateľ a RO OP TP tá istá osoba</w:t>
      </w:r>
      <w:r w:rsidR="00C63F73" w:rsidRPr="00677906">
        <w:t>)</w:t>
      </w:r>
      <w:r w:rsidRPr="00677906">
        <w:t xml:space="preserve">, </w:t>
      </w:r>
      <w:r w:rsidR="00AA055F">
        <w:t>je</w:t>
      </w:r>
      <w:r w:rsidR="00AA055F" w:rsidRPr="00677906">
        <w:t xml:space="preserve"> zverejnen</w:t>
      </w:r>
      <w:r w:rsidR="00AA055F">
        <w:t>ý</w:t>
      </w:r>
      <w:r w:rsidR="00AA055F" w:rsidRPr="00677906">
        <w:t xml:space="preserve"> </w:t>
      </w:r>
      <w:r w:rsidRPr="00677906">
        <w:t xml:space="preserve">na webovom sídle RO OP TP </w:t>
      </w:r>
      <w:hyperlink r:id="rId34" w:history="1">
        <w:r w:rsidR="00C63F73" w:rsidRPr="002A5A5B">
          <w:rPr>
            <w:rStyle w:val="Hypertextovprepojenie"/>
          </w:rPr>
          <w:t>http://optp.vlada.gov.sk/ine-dokumenty/</w:t>
        </w:r>
      </w:hyperlink>
      <w:r w:rsidRPr="00706AEA">
        <w:t xml:space="preserve">. V prípade zmeny vzoru </w:t>
      </w:r>
      <w:r w:rsidR="00287B82">
        <w:t>r</w:t>
      </w:r>
      <w:r w:rsidRPr="00706AEA">
        <w:t>ozhodnutia o schválení ŽoNFP zverejnen</w:t>
      </w:r>
      <w:r w:rsidRPr="00677906">
        <w:t>om na webovom sídle RO OP TP, RO</w:t>
      </w:r>
      <w:r w:rsidR="00C435D2" w:rsidRPr="00677906">
        <w:t xml:space="preserve"> OP TP</w:t>
      </w:r>
      <w:r w:rsidRPr="00677906">
        <w:t xml:space="preserve"> nahradí zverejnený vzor novou verziou. Predchádzajúce verzie sú dostupné v archíve s jasným označením čísla verzie a vymedzeným obdobím platnosti.</w:t>
      </w:r>
    </w:p>
    <w:p w14:paraId="3738C0D4" w14:textId="1227D355" w:rsidR="00E8274E" w:rsidRPr="00677906" w:rsidRDefault="00AA055F" w:rsidP="002A5A5B">
      <w:pPr>
        <w:spacing w:before="120" w:after="120" w:line="240" w:lineRule="auto"/>
        <w:ind w:firstLine="360"/>
        <w:jc w:val="both"/>
      </w:pPr>
      <w:r>
        <w:t>Odo</w:t>
      </w:r>
      <w:r w:rsidRPr="00677906">
        <w:t xml:space="preserve"> </w:t>
      </w:r>
      <w:r>
        <w:t>dňa</w:t>
      </w:r>
      <w:r w:rsidRPr="00677906">
        <w:t xml:space="preserve"> </w:t>
      </w:r>
      <w:r w:rsidR="00E8274E" w:rsidRPr="00677906">
        <w:t xml:space="preserve">nadobudnutia účinnosti rozhodnutia o schválení ŽoNFP </w:t>
      </w:r>
      <w:r>
        <w:t>je prijímateľ</w:t>
      </w:r>
      <w:r w:rsidR="00E8274E" w:rsidRPr="00677906">
        <w:t xml:space="preserve"> </w:t>
      </w:r>
      <w:r w:rsidRPr="00677906">
        <w:t>viazan</w:t>
      </w:r>
      <w:r>
        <w:t>ý</w:t>
      </w:r>
      <w:r w:rsidRPr="00677906">
        <w:t xml:space="preserve"> </w:t>
      </w:r>
      <w:r w:rsidR="00E8274E" w:rsidRPr="00677906">
        <w:t xml:space="preserve">ustanoveniami rozhodnutia o schválení ŽoNFP, vrátane povinnosti RO OP TP oznámiť </w:t>
      </w:r>
      <w:r w:rsidR="00303C62">
        <w:t>p</w:t>
      </w:r>
      <w:r w:rsidR="00303C62" w:rsidRPr="00677906">
        <w:t xml:space="preserve">rijímateľovi </w:t>
      </w:r>
      <w:r w:rsidR="00E8274E" w:rsidRPr="00677906">
        <w:t>vhodným spôsobom nevzbudzujúcim pochybnosti (napr. listom alebo iným vhodným spôsobom v nadväznosti na zvolenú formu komunikácie medzi RO</w:t>
      </w:r>
      <w:r w:rsidR="00303C62">
        <w:t xml:space="preserve"> OP TP</w:t>
      </w:r>
      <w:r w:rsidR="00E8274E" w:rsidRPr="00677906">
        <w:t xml:space="preserve"> a </w:t>
      </w:r>
      <w:r w:rsidR="00303C62">
        <w:t>p</w:t>
      </w:r>
      <w:r w:rsidR="00E8274E" w:rsidRPr="00677906">
        <w:t>rijímateľom určenú v rozhodnutí) nové znenie zmenených článkov prílohy č. 1 rozhodnutia o schválení ŽoNFP, ku ktorému došlo z dôvodu zmien v Systém</w:t>
      </w:r>
      <w:r w:rsidR="00EE047A" w:rsidRPr="00677906">
        <w:t>e</w:t>
      </w:r>
      <w:r w:rsidR="00E8274E" w:rsidRPr="00677906">
        <w:t xml:space="preserve"> riadenia EŠIF, Systém</w:t>
      </w:r>
      <w:r w:rsidR="00EE047A" w:rsidRPr="00677906">
        <w:t>e</w:t>
      </w:r>
      <w:r w:rsidR="00E8274E" w:rsidRPr="00677906">
        <w:t xml:space="preserve"> finančného riadenia a ostatných dokumentov, na</w:t>
      </w:r>
      <w:r w:rsidR="00283B3C">
        <w:t> </w:t>
      </w:r>
      <w:r w:rsidR="00E8274E" w:rsidRPr="00677906">
        <w:t>ktoré sa príloha č. 1 rozhodnutia odvoláva.</w:t>
      </w:r>
    </w:p>
    <w:p w14:paraId="6517E227" w14:textId="77777777" w:rsidR="00C2224F" w:rsidRDefault="00E8274E" w:rsidP="002A5A5B">
      <w:pPr>
        <w:autoSpaceDE w:val="0"/>
        <w:autoSpaceDN w:val="0"/>
        <w:adjustRightInd w:val="0"/>
        <w:spacing w:before="120" w:after="120" w:line="240" w:lineRule="auto"/>
        <w:ind w:firstLine="540"/>
        <w:jc w:val="both"/>
      </w:pPr>
      <w:r w:rsidRPr="00677906">
        <w:t>Zmeny projektov ako aj podmienky a spôsob ukončovania zmluvného vzťahu sú bližšie popísané v Príručke pre prijímateľa.</w:t>
      </w:r>
      <w:r w:rsidR="00AA055F">
        <w:t xml:space="preserve"> </w:t>
      </w:r>
    </w:p>
    <w:p w14:paraId="5C84EC3E" w14:textId="1F1DE57E" w:rsidR="00163A44" w:rsidRPr="002A5A5B" w:rsidRDefault="00163A44" w:rsidP="002A5A5B">
      <w:pPr>
        <w:autoSpaceDE w:val="0"/>
        <w:autoSpaceDN w:val="0"/>
        <w:adjustRightInd w:val="0"/>
        <w:spacing w:before="120" w:after="120" w:line="240" w:lineRule="auto"/>
        <w:ind w:firstLine="540"/>
        <w:jc w:val="both"/>
        <w:rPr>
          <w:rFonts w:eastAsiaTheme="minorHAnsi"/>
        </w:rPr>
      </w:pPr>
      <w:r w:rsidRPr="002A5A5B">
        <w:rPr>
          <w:rFonts w:eastAsiaTheme="minorHAnsi"/>
        </w:rPr>
        <w:lastRenderedPageBreak/>
        <w:t xml:space="preserve">V zmysle zákona č. 305/2013 o elektronickej podobe výkonu pôsobnosti orgánov verejnej moci a o zmene a doplnení niektorých zákonov (zákon o e- Governmente)  je od 1. 11. 2016  </w:t>
      </w:r>
      <w:r w:rsidR="00AA055F" w:rsidRPr="00677906">
        <w:t>rozhodnuti</w:t>
      </w:r>
      <w:r w:rsidR="00AA055F">
        <w:t>e</w:t>
      </w:r>
      <w:r w:rsidR="00AA055F" w:rsidRPr="00677906">
        <w:t xml:space="preserve"> o schválení ŽoNFP</w:t>
      </w:r>
      <w:r w:rsidR="00AA055F" w:rsidRPr="00AA055F">
        <w:rPr>
          <w:rFonts w:eastAsiaTheme="minorHAnsi"/>
        </w:rPr>
        <w:t xml:space="preserve"> </w:t>
      </w:r>
      <w:r w:rsidRPr="002A5A5B">
        <w:rPr>
          <w:rFonts w:eastAsiaTheme="minorHAnsi"/>
        </w:rPr>
        <w:t>vyhotoven</w:t>
      </w:r>
      <w:r w:rsidR="00AA055F">
        <w:rPr>
          <w:rFonts w:eastAsiaTheme="minorHAnsi"/>
        </w:rPr>
        <w:t>é</w:t>
      </w:r>
      <w:r w:rsidRPr="002A5A5B">
        <w:rPr>
          <w:rFonts w:eastAsiaTheme="minorHAnsi"/>
        </w:rPr>
        <w:t xml:space="preserve"> v elektronickej podobe </w:t>
      </w:r>
      <w:r w:rsidR="00AA055F">
        <w:rPr>
          <w:rFonts w:eastAsiaTheme="minorHAnsi"/>
        </w:rPr>
        <w:t>podpísané</w:t>
      </w:r>
      <w:r w:rsidRPr="002A5A5B">
        <w:rPr>
          <w:rFonts w:eastAsiaTheme="minorHAnsi"/>
        </w:rPr>
        <w:t xml:space="preserve"> kvalifikovaným elektronickým podpisom (na základe kvalifikovaného certifikátu, mandátneho certifikátu). </w:t>
      </w:r>
    </w:p>
    <w:p w14:paraId="3A730DC3" w14:textId="77777777" w:rsidR="00AA055F" w:rsidRDefault="00163A44" w:rsidP="002A5A5B">
      <w:pPr>
        <w:spacing w:before="120" w:after="120" w:line="240" w:lineRule="auto"/>
        <w:ind w:firstLine="540"/>
        <w:jc w:val="both"/>
        <w:rPr>
          <w:rFonts w:eastAsiaTheme="minorHAnsi"/>
        </w:rPr>
      </w:pPr>
      <w:r w:rsidRPr="002A5A5B">
        <w:rPr>
          <w:rFonts w:eastAsiaTheme="minorHAnsi"/>
        </w:rPr>
        <w:t xml:space="preserve">Iba v riadne odôvodnených prípadoch môže RO OP TP pristúpiť k podpisu </w:t>
      </w:r>
      <w:r w:rsidR="00AA055F" w:rsidRPr="00677906">
        <w:t>rozhodnutia o schválení ŽoNFP</w:t>
      </w:r>
      <w:r w:rsidR="00D55EBA">
        <w:rPr>
          <w:rFonts w:eastAsiaTheme="minorHAnsi"/>
        </w:rPr>
        <w:t xml:space="preserve"> </w:t>
      </w:r>
      <w:r w:rsidRPr="002A5A5B">
        <w:rPr>
          <w:rFonts w:eastAsiaTheme="minorHAnsi"/>
        </w:rPr>
        <w:t xml:space="preserve">v tlačenej forme. </w:t>
      </w:r>
    </w:p>
    <w:p w14:paraId="1A7C753D" w14:textId="77777777" w:rsidR="0007590E" w:rsidRPr="00706AEA" w:rsidRDefault="0007590E" w:rsidP="002A5A5B">
      <w:pPr>
        <w:spacing w:before="120" w:after="120" w:line="240" w:lineRule="auto"/>
        <w:ind w:firstLine="360"/>
        <w:jc w:val="both"/>
        <w:rPr>
          <w:b/>
          <w:u w:val="single"/>
        </w:rPr>
      </w:pPr>
    </w:p>
    <w:p w14:paraId="1AA18F2F" w14:textId="15F95D49" w:rsidR="009D0DD2" w:rsidRPr="00706AEA" w:rsidRDefault="009D0DD2" w:rsidP="002A5A5B">
      <w:pPr>
        <w:spacing w:before="120" w:after="120" w:line="240" w:lineRule="auto"/>
        <w:ind w:firstLine="360"/>
        <w:jc w:val="both"/>
        <w:rPr>
          <w:b/>
          <w:u w:val="single"/>
        </w:rPr>
      </w:pPr>
      <w:r w:rsidRPr="00706AEA">
        <w:rPr>
          <w:b/>
          <w:u w:val="single"/>
        </w:rPr>
        <w:t>Zverejňovanie</w:t>
      </w:r>
    </w:p>
    <w:p w14:paraId="42FEAEDA" w14:textId="41795804"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 xml:space="preserve">zverejní na svojom webovom sídle </w:t>
      </w:r>
      <w:r w:rsidRPr="00677906">
        <w:rPr>
          <w:b/>
        </w:rPr>
        <w:t>do 60 pracovných dní</w:t>
      </w:r>
      <w:r w:rsidRPr="00677906">
        <w:t xml:space="preserve"> od skončenia rozhodovania  o</w:t>
      </w:r>
      <w:r w:rsidR="00283B3C">
        <w:t> </w:t>
      </w:r>
      <w:r w:rsidRPr="00677906">
        <w:t xml:space="preserve">ŽoNFP </w:t>
      </w:r>
      <w:r w:rsidRPr="00677906">
        <w:rPr>
          <w:b/>
        </w:rPr>
        <w:t>zoznam schválených ŽoNFP</w:t>
      </w:r>
      <w:r w:rsidR="00702071" w:rsidRPr="00677906">
        <w:rPr>
          <w:b/>
        </w:rPr>
        <w:t>,</w:t>
      </w:r>
      <w:r w:rsidRPr="00677906">
        <w:t xml:space="preserve"> ktorý obsahuje:</w:t>
      </w:r>
    </w:p>
    <w:p w14:paraId="3F86C48D"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meno a priezvisko fyzickej osoby alebo obchodné meno a identifikačné číslo právnickej osoby, ktorá požiadala o poskytnutie príspevku,</w:t>
      </w:r>
    </w:p>
    <w:p w14:paraId="302F2985"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názov projektu,</w:t>
      </w:r>
    </w:p>
    <w:p w14:paraId="1C58940F"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výšku schváleného príspevku,</w:t>
      </w:r>
    </w:p>
    <w:p w14:paraId="0D34B488" w14:textId="77777777" w:rsidR="009F0023" w:rsidRPr="00677906" w:rsidRDefault="009F0023">
      <w:pPr>
        <w:pStyle w:val="Odsekzoznamu"/>
        <w:numPr>
          <w:ilvl w:val="1"/>
          <w:numId w:val="28"/>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 priezvisko.</w:t>
      </w:r>
    </w:p>
    <w:p w14:paraId="39FE77E9" w14:textId="0F7D554D"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zverejní na svojom webovom sídle do 60 pracovných dní od skončenia rozhodovania  o</w:t>
      </w:r>
      <w:r w:rsidR="00283B3C">
        <w:t> </w:t>
      </w:r>
      <w:r w:rsidRPr="00677906">
        <w:t>ŽoNFP  zoznam neschválených ŽoNFP, ktorý obsahuje:</w:t>
      </w:r>
    </w:p>
    <w:p w14:paraId="724AE974"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meno a priezvisko fyzickej osoby alebo obchodné meno a identifikačné číslo právnickej osoby, ktorá požiadala o poskytnutie príspevku,</w:t>
      </w:r>
    </w:p>
    <w:p w14:paraId="3EEAEFBE"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názov projektu,</w:t>
      </w:r>
    </w:p>
    <w:p w14:paraId="55FC1561"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dôvody neschválenia žiadosti,</w:t>
      </w:r>
    </w:p>
    <w:p w14:paraId="42CCFD69" w14:textId="77777777" w:rsidR="009F0023" w:rsidRPr="00677906" w:rsidRDefault="009F0023">
      <w:pPr>
        <w:pStyle w:val="Odsekzoznamu"/>
        <w:numPr>
          <w:ilvl w:val="0"/>
          <w:numId w:val="29"/>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 priezvisko.</w:t>
      </w:r>
    </w:p>
    <w:p w14:paraId="4D227072" w14:textId="1358C793" w:rsidR="009D0DD2" w:rsidRDefault="009F0023" w:rsidP="002A5A5B">
      <w:pPr>
        <w:spacing w:before="120" w:after="120" w:line="240" w:lineRule="auto"/>
        <w:ind w:firstLine="360"/>
        <w:jc w:val="both"/>
      </w:pPr>
      <w:r w:rsidRPr="00677906">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w:t>
      </w:r>
      <w:r w:rsidR="00283B3C">
        <w:t> </w:t>
      </w:r>
      <w:r w:rsidRPr="00677906">
        <w:t>a</w:t>
      </w:r>
      <w:r w:rsidR="0007590E" w:rsidRPr="00677906">
        <w:t> </w:t>
      </w:r>
      <w:r w:rsidRPr="00677906">
        <w:t>prijímateľa</w:t>
      </w:r>
      <w:r w:rsidR="0007590E" w:rsidRPr="00677906">
        <w:t>,</w:t>
      </w:r>
      <w:r w:rsidRPr="00677906">
        <w:t xml:space="preserve"> informácie podľa čl. 115 ods. 2 a ods. 1 prílohy XII všeobecného nariadenia.</w:t>
      </w:r>
    </w:p>
    <w:p w14:paraId="5D229E72" w14:textId="142562E5" w:rsidR="00E316F7" w:rsidRDefault="00E316F7" w:rsidP="002A5A5B">
      <w:pPr>
        <w:spacing w:before="120" w:after="120" w:line="240" w:lineRule="auto"/>
        <w:ind w:firstLine="360"/>
        <w:jc w:val="both"/>
      </w:pPr>
      <w:r>
        <w:t xml:space="preserve">RO OP TP zverejňuje bezodkladne po nadobudnutí právoplatnosti rozhodnutia o ŽoNFP prostredníctvom funkcionality ITMS2014+ spoločné hodnotiace hárky odborného hodnotenia ŽoNFP na webovom sídle </w:t>
      </w:r>
      <w:hyperlink r:id="rId35" w:history="1">
        <w:r w:rsidRPr="00DA5FB9">
          <w:rPr>
            <w:rStyle w:val="Hypertextovprepojenie"/>
          </w:rPr>
          <w:t>www.itms2014.sk</w:t>
        </w:r>
      </w:hyperlink>
      <w:r>
        <w:t>.</w:t>
      </w:r>
    </w:p>
    <w:p w14:paraId="794F98BF" w14:textId="77777777" w:rsidR="00E316F7" w:rsidRPr="00677906" w:rsidRDefault="00E316F7" w:rsidP="002A5A5B">
      <w:pPr>
        <w:spacing w:before="120" w:after="120" w:line="240" w:lineRule="auto"/>
        <w:ind w:firstLine="360"/>
        <w:jc w:val="both"/>
      </w:pPr>
    </w:p>
    <w:p w14:paraId="3D40B44F" w14:textId="77777777" w:rsidR="0064229B" w:rsidRPr="00677906" w:rsidRDefault="0064229B" w:rsidP="002A5A5B">
      <w:pPr>
        <w:spacing w:before="120" w:after="120" w:line="240" w:lineRule="auto"/>
        <w:ind w:firstLine="360"/>
        <w:jc w:val="both"/>
        <w:rPr>
          <w:b/>
          <w:u w:val="single"/>
        </w:rPr>
      </w:pPr>
      <w:r w:rsidRPr="00677906">
        <w:rPr>
          <w:b/>
          <w:u w:val="single"/>
        </w:rPr>
        <w:t xml:space="preserve">Synergické účinky medzi EŠIF </w:t>
      </w:r>
    </w:p>
    <w:p w14:paraId="76520DF1" w14:textId="77777777" w:rsidR="0064229B" w:rsidRPr="00677906" w:rsidRDefault="0064229B" w:rsidP="002A5A5B">
      <w:pPr>
        <w:spacing w:before="120" w:after="120" w:line="240" w:lineRule="auto"/>
        <w:ind w:firstLine="360"/>
        <w:jc w:val="both"/>
        <w:rPr>
          <w:color w:val="000000" w:themeColor="text1"/>
        </w:rPr>
      </w:pPr>
      <w:r w:rsidRPr="00677906">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723228FF" w14:textId="4E660221" w:rsidR="007B0FCE" w:rsidRDefault="0064229B" w:rsidP="005E0573">
      <w:pPr>
        <w:spacing w:before="120" w:after="120" w:line="240" w:lineRule="auto"/>
        <w:ind w:firstLine="360"/>
        <w:jc w:val="both"/>
      </w:pPr>
      <w:r w:rsidRPr="00677906">
        <w:t>Ku špecifickému cieľu 1: Zabezpečiť stabilizáciu pracovníkov subjektov zapojených do systému riadenia, kontroly a auditu EŠIF, kontroly a auditu EŠIF (v rámci ktorého je vyhlásené toto vyzvanie) boli identifikované (v rámci metodického pokynu CKO č. 11 k zabezpečeniu koordinácie synergických účinkov medzi EŠIF a inými nástrojmi podpory EÚ a SR) nasledujúce synergie:</w:t>
      </w:r>
    </w:p>
    <w:p w14:paraId="3A6C8D3F" w14:textId="40840478" w:rsidR="00283B3C" w:rsidRDefault="00283B3C" w:rsidP="005E0573">
      <w:pPr>
        <w:spacing w:before="120" w:after="120" w:line="240" w:lineRule="auto"/>
        <w:ind w:firstLine="360"/>
        <w:jc w:val="both"/>
      </w:pPr>
    </w:p>
    <w:p w14:paraId="23AC3D4C" w14:textId="77777777" w:rsidR="00283B3C" w:rsidRDefault="00283B3C" w:rsidP="005E0573">
      <w:pPr>
        <w:spacing w:before="120" w:after="120" w:line="240" w:lineRule="auto"/>
        <w:ind w:firstLine="360"/>
        <w:jc w:val="both"/>
      </w:pPr>
    </w:p>
    <w:p w14:paraId="0F1A6669" w14:textId="77777777" w:rsidR="00E20A60" w:rsidRPr="002A5A5B" w:rsidRDefault="00E20A60" w:rsidP="005E0573">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51B1B124" w14:textId="77777777" w:rsidTr="008F6E94">
        <w:tc>
          <w:tcPr>
            <w:tcW w:w="4531" w:type="dxa"/>
            <w:shd w:val="clear" w:color="auto" w:fill="002060"/>
            <w:vAlign w:val="center"/>
          </w:tcPr>
          <w:p w14:paraId="095BA032"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lastRenderedPageBreak/>
              <w:t>OP TP</w:t>
            </w:r>
          </w:p>
        </w:tc>
        <w:tc>
          <w:tcPr>
            <w:tcW w:w="4531" w:type="dxa"/>
            <w:shd w:val="clear" w:color="auto" w:fill="002060"/>
            <w:vAlign w:val="center"/>
          </w:tcPr>
          <w:p w14:paraId="1B1D64D3"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ĽZ</w:t>
            </w:r>
          </w:p>
        </w:tc>
      </w:tr>
      <w:tr w:rsidR="0064229B" w:rsidRPr="00301900" w14:paraId="1674500E" w14:textId="77777777" w:rsidTr="008F6E94">
        <w:tc>
          <w:tcPr>
            <w:tcW w:w="4531" w:type="dxa"/>
            <w:shd w:val="clear" w:color="auto" w:fill="95B3D7" w:themeFill="accent1" w:themeFillTint="99"/>
          </w:tcPr>
          <w:p w14:paraId="28E59EA7"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531" w:type="dxa"/>
            <w:shd w:val="clear" w:color="auto" w:fill="95B3D7" w:themeFill="accent1" w:themeFillTint="99"/>
          </w:tcPr>
          <w:p w14:paraId="0C0427B7" w14:textId="77777777" w:rsidR="0064229B" w:rsidRPr="002A5A5B" w:rsidRDefault="0064229B" w:rsidP="001132F4">
            <w:pPr>
              <w:jc w:val="both"/>
              <w:rPr>
                <w:rFonts w:asciiTheme="minorHAnsi" w:hAnsiTheme="minorHAnsi"/>
              </w:rPr>
            </w:pPr>
            <w:r w:rsidRPr="002A5A5B">
              <w:rPr>
                <w:rFonts w:asciiTheme="minorHAnsi" w:hAnsiTheme="minorHAnsi"/>
              </w:rPr>
              <w:t>Prioritná os: 7</w:t>
            </w:r>
          </w:p>
        </w:tc>
      </w:tr>
      <w:tr w:rsidR="0064229B" w:rsidRPr="00301900" w14:paraId="4536682C" w14:textId="77777777" w:rsidTr="008F6E94">
        <w:tc>
          <w:tcPr>
            <w:tcW w:w="4531" w:type="dxa"/>
            <w:shd w:val="clear" w:color="auto" w:fill="auto"/>
          </w:tcPr>
          <w:p w14:paraId="072FE1E3"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531" w:type="dxa"/>
            <w:shd w:val="clear" w:color="auto" w:fill="auto"/>
          </w:tcPr>
          <w:p w14:paraId="52F968CD" w14:textId="77777777" w:rsidR="0064229B" w:rsidRPr="002A5A5B" w:rsidRDefault="0064229B" w:rsidP="001132F4">
            <w:pPr>
              <w:jc w:val="both"/>
              <w:rPr>
                <w:rFonts w:asciiTheme="minorHAnsi" w:hAnsiTheme="minorHAnsi"/>
              </w:rPr>
            </w:pPr>
            <w:r w:rsidRPr="002A5A5B">
              <w:rPr>
                <w:rFonts w:asciiTheme="minorHAnsi" w:hAnsiTheme="minorHAnsi"/>
              </w:rPr>
              <w:t>Špecifický cieľ: 7.1</w:t>
            </w:r>
          </w:p>
        </w:tc>
      </w:tr>
    </w:tbl>
    <w:p w14:paraId="36328188"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66E8DB7" w14:textId="77777777" w:rsidTr="001132F4">
        <w:tc>
          <w:tcPr>
            <w:tcW w:w="4606" w:type="dxa"/>
            <w:tcBorders>
              <w:bottom w:val="dotted" w:sz="4" w:space="0" w:color="002060"/>
            </w:tcBorders>
            <w:shd w:val="clear" w:color="auto" w:fill="002060"/>
            <w:vAlign w:val="center"/>
          </w:tcPr>
          <w:p w14:paraId="4AA0153F"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A5BFF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KŽP</w:t>
            </w:r>
          </w:p>
        </w:tc>
      </w:tr>
      <w:tr w:rsidR="0064229B" w:rsidRPr="00301900" w14:paraId="1D7EA0F7" w14:textId="77777777" w:rsidTr="001132F4">
        <w:tc>
          <w:tcPr>
            <w:tcW w:w="4606" w:type="dxa"/>
            <w:shd w:val="clear" w:color="auto" w:fill="95B3D7" w:themeFill="accent1" w:themeFillTint="99"/>
          </w:tcPr>
          <w:p w14:paraId="4A3F64C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7D0AAC3D" w14:textId="77777777" w:rsidR="0064229B" w:rsidRPr="002A5A5B" w:rsidRDefault="0064229B" w:rsidP="001132F4">
            <w:pPr>
              <w:jc w:val="both"/>
              <w:rPr>
                <w:rFonts w:asciiTheme="minorHAnsi" w:hAnsiTheme="minorHAnsi"/>
              </w:rPr>
            </w:pPr>
            <w:r w:rsidRPr="002A5A5B">
              <w:rPr>
                <w:rFonts w:asciiTheme="minorHAnsi" w:hAnsiTheme="minorHAnsi"/>
              </w:rPr>
              <w:t>Prioritná os: 5</w:t>
            </w:r>
          </w:p>
        </w:tc>
      </w:tr>
      <w:tr w:rsidR="0064229B" w:rsidRPr="00301900" w14:paraId="683EF0ED" w14:textId="77777777" w:rsidTr="001132F4">
        <w:tc>
          <w:tcPr>
            <w:tcW w:w="4606" w:type="dxa"/>
            <w:shd w:val="clear" w:color="auto" w:fill="auto"/>
          </w:tcPr>
          <w:p w14:paraId="1DF1E080"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33E4DE3" w14:textId="77777777" w:rsidR="0064229B" w:rsidRPr="002A5A5B" w:rsidRDefault="0064229B" w:rsidP="00E412B9">
            <w:pPr>
              <w:jc w:val="both"/>
              <w:rPr>
                <w:rFonts w:asciiTheme="minorHAnsi" w:hAnsiTheme="minorHAnsi"/>
              </w:rPr>
            </w:pPr>
            <w:r w:rsidRPr="002A5A5B">
              <w:rPr>
                <w:rFonts w:asciiTheme="minorHAnsi" w:hAnsiTheme="minorHAnsi"/>
              </w:rPr>
              <w:t>Špecifický cieľ: 5.1.1</w:t>
            </w:r>
          </w:p>
        </w:tc>
      </w:tr>
    </w:tbl>
    <w:p w14:paraId="51ADB0C7"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FE22F93" w14:textId="77777777" w:rsidTr="001132F4">
        <w:tc>
          <w:tcPr>
            <w:tcW w:w="4606" w:type="dxa"/>
            <w:tcBorders>
              <w:bottom w:val="dotted" w:sz="4" w:space="0" w:color="002060"/>
            </w:tcBorders>
            <w:shd w:val="clear" w:color="auto" w:fill="002060"/>
            <w:vAlign w:val="center"/>
          </w:tcPr>
          <w:p w14:paraId="0F63A5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CD98577"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II</w:t>
            </w:r>
          </w:p>
        </w:tc>
      </w:tr>
      <w:tr w:rsidR="0064229B" w:rsidRPr="00301900" w14:paraId="25C05666" w14:textId="77777777" w:rsidTr="001132F4">
        <w:tc>
          <w:tcPr>
            <w:tcW w:w="4606" w:type="dxa"/>
            <w:shd w:val="clear" w:color="auto" w:fill="95B3D7" w:themeFill="accent1" w:themeFillTint="99"/>
          </w:tcPr>
          <w:p w14:paraId="6347F24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A27038E" w14:textId="77777777" w:rsidR="0064229B" w:rsidRPr="002A5A5B" w:rsidRDefault="0064229B" w:rsidP="001132F4">
            <w:pPr>
              <w:jc w:val="both"/>
              <w:rPr>
                <w:rFonts w:asciiTheme="minorHAnsi" w:hAnsiTheme="minorHAnsi"/>
              </w:rPr>
            </w:pPr>
            <w:r w:rsidRPr="002A5A5B">
              <w:rPr>
                <w:rFonts w:asciiTheme="minorHAnsi" w:hAnsiTheme="minorHAnsi"/>
              </w:rPr>
              <w:t>Prioritná os: 8</w:t>
            </w:r>
          </w:p>
        </w:tc>
      </w:tr>
      <w:tr w:rsidR="0064229B" w:rsidRPr="00301900" w14:paraId="0417CED7" w14:textId="77777777" w:rsidTr="001132F4">
        <w:tc>
          <w:tcPr>
            <w:tcW w:w="4606" w:type="dxa"/>
            <w:shd w:val="clear" w:color="auto" w:fill="auto"/>
          </w:tcPr>
          <w:p w14:paraId="5EBF4B8A"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BC1C7B8" w14:textId="77777777" w:rsidR="0064229B" w:rsidRPr="002A5A5B" w:rsidRDefault="0064229B" w:rsidP="00E412B9">
            <w:pPr>
              <w:jc w:val="both"/>
              <w:rPr>
                <w:rFonts w:asciiTheme="minorHAnsi" w:hAnsiTheme="minorHAnsi"/>
              </w:rPr>
            </w:pPr>
            <w:r w:rsidRPr="002A5A5B">
              <w:rPr>
                <w:rFonts w:asciiTheme="minorHAnsi" w:hAnsiTheme="minorHAnsi"/>
              </w:rPr>
              <w:t>Špecifický cieľ: 8.1</w:t>
            </w:r>
          </w:p>
        </w:tc>
      </w:tr>
      <w:tr w:rsidR="00E2417A" w:rsidRPr="00301900" w14:paraId="56F82795" w14:textId="77777777" w:rsidTr="008F6E94">
        <w:tc>
          <w:tcPr>
            <w:tcW w:w="4606" w:type="dxa"/>
            <w:shd w:val="clear" w:color="auto" w:fill="DBE5F1" w:themeFill="accent1" w:themeFillTint="33"/>
          </w:tcPr>
          <w:p w14:paraId="0A1BA224" w14:textId="77777777" w:rsidR="00E2417A" w:rsidRPr="002A5A5B" w:rsidRDefault="00E2417A" w:rsidP="00580E28">
            <w:pPr>
              <w:jc w:val="both"/>
              <w:rPr>
                <w:rFonts w:asciiTheme="minorHAnsi" w:hAnsiTheme="minorHAnsi"/>
              </w:rPr>
            </w:pPr>
          </w:p>
        </w:tc>
        <w:tc>
          <w:tcPr>
            <w:tcW w:w="4606" w:type="dxa"/>
            <w:shd w:val="clear" w:color="auto" w:fill="DBE5F1" w:themeFill="accent1" w:themeFillTint="33"/>
          </w:tcPr>
          <w:p w14:paraId="61280296" w14:textId="77777777" w:rsidR="00E2417A" w:rsidRPr="002A5A5B" w:rsidRDefault="00E2417A" w:rsidP="00E412B9">
            <w:pPr>
              <w:jc w:val="both"/>
              <w:rPr>
                <w:rFonts w:asciiTheme="minorHAnsi" w:hAnsiTheme="minorHAnsi"/>
              </w:rPr>
            </w:pPr>
          </w:p>
        </w:tc>
      </w:tr>
      <w:tr w:rsidR="00E2417A" w:rsidRPr="00301900" w14:paraId="2EFE8DAD" w14:textId="77777777" w:rsidTr="008F6E94">
        <w:tc>
          <w:tcPr>
            <w:tcW w:w="4606" w:type="dxa"/>
            <w:shd w:val="clear" w:color="auto" w:fill="95B3D7" w:themeFill="accent1" w:themeFillTint="99"/>
          </w:tcPr>
          <w:p w14:paraId="2E228D3F" w14:textId="33D9F2C5" w:rsidR="00E2417A" w:rsidRPr="002A5A5B" w:rsidRDefault="00E2417A" w:rsidP="00580E28">
            <w:pPr>
              <w:jc w:val="both"/>
              <w:rPr>
                <w:rFonts w:asciiTheme="minorHAnsi" w:hAnsiTheme="minorHAnsi"/>
              </w:rPr>
            </w:pPr>
            <w:r w:rsidRPr="002A5A5B">
              <w:rPr>
                <w:rFonts w:asciiTheme="minorHAnsi" w:hAnsiTheme="minorHAnsi"/>
              </w:rPr>
              <w:t>Prioritná os:</w:t>
            </w:r>
            <w:r>
              <w:rPr>
                <w:rFonts w:asciiTheme="minorHAnsi" w:hAnsiTheme="minorHAnsi"/>
              </w:rPr>
              <w:t xml:space="preserve"> 1</w:t>
            </w:r>
          </w:p>
        </w:tc>
        <w:tc>
          <w:tcPr>
            <w:tcW w:w="4606" w:type="dxa"/>
            <w:shd w:val="clear" w:color="auto" w:fill="95B3D7" w:themeFill="accent1" w:themeFillTint="99"/>
          </w:tcPr>
          <w:p w14:paraId="7E918093" w14:textId="7F564AB5" w:rsidR="00E2417A" w:rsidRPr="002A5A5B" w:rsidRDefault="00E2417A" w:rsidP="00E412B9">
            <w:pPr>
              <w:jc w:val="both"/>
              <w:rPr>
                <w:rFonts w:asciiTheme="minorHAnsi" w:hAnsiTheme="minorHAnsi"/>
              </w:rPr>
            </w:pPr>
            <w:r w:rsidRPr="002A5A5B">
              <w:rPr>
                <w:rFonts w:asciiTheme="minorHAnsi" w:hAnsiTheme="minorHAnsi"/>
              </w:rPr>
              <w:t>Prioritná os:</w:t>
            </w:r>
            <w:r>
              <w:rPr>
                <w:rFonts w:asciiTheme="minorHAnsi" w:hAnsiTheme="minorHAnsi"/>
              </w:rPr>
              <w:t xml:space="preserve"> 13</w:t>
            </w:r>
          </w:p>
        </w:tc>
      </w:tr>
      <w:tr w:rsidR="00E2417A" w:rsidRPr="00301900" w14:paraId="4EE189C1" w14:textId="77777777" w:rsidTr="001132F4">
        <w:tc>
          <w:tcPr>
            <w:tcW w:w="4606" w:type="dxa"/>
            <w:shd w:val="clear" w:color="auto" w:fill="auto"/>
          </w:tcPr>
          <w:p w14:paraId="3A804910" w14:textId="581C7078" w:rsidR="00E2417A" w:rsidRPr="002A5A5B" w:rsidRDefault="00E2417A" w:rsidP="00580E28">
            <w:pPr>
              <w:jc w:val="both"/>
              <w:rPr>
                <w:rFonts w:asciiTheme="minorHAnsi" w:hAnsiTheme="minorHAnsi"/>
              </w:rPr>
            </w:pPr>
            <w:r w:rsidRPr="002A5A5B">
              <w:rPr>
                <w:rFonts w:asciiTheme="minorHAnsi" w:hAnsiTheme="minorHAnsi"/>
              </w:rPr>
              <w:t>Špecifický cieľ: 1</w:t>
            </w:r>
          </w:p>
        </w:tc>
        <w:tc>
          <w:tcPr>
            <w:tcW w:w="4606" w:type="dxa"/>
            <w:shd w:val="clear" w:color="auto" w:fill="auto"/>
          </w:tcPr>
          <w:p w14:paraId="667FC626" w14:textId="47BBD9AF" w:rsidR="00E2417A" w:rsidRPr="002A5A5B" w:rsidRDefault="00E2417A" w:rsidP="00E412B9">
            <w:pPr>
              <w:jc w:val="both"/>
              <w:rPr>
                <w:rFonts w:asciiTheme="minorHAnsi" w:hAnsiTheme="minorHAnsi"/>
              </w:rPr>
            </w:pPr>
            <w:r>
              <w:rPr>
                <w:rFonts w:asciiTheme="minorHAnsi" w:hAnsiTheme="minorHAnsi"/>
              </w:rPr>
              <w:t>Špecifický cieľ: 13.1</w:t>
            </w:r>
          </w:p>
        </w:tc>
      </w:tr>
    </w:tbl>
    <w:p w14:paraId="2066BE49"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81CA297" w14:textId="77777777" w:rsidTr="001132F4">
        <w:tc>
          <w:tcPr>
            <w:tcW w:w="4606" w:type="dxa"/>
            <w:shd w:val="clear" w:color="auto" w:fill="002060"/>
            <w:vAlign w:val="center"/>
          </w:tcPr>
          <w:p w14:paraId="209EC87E"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67E58AD"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IROP</w:t>
            </w:r>
          </w:p>
        </w:tc>
      </w:tr>
      <w:tr w:rsidR="0064229B" w:rsidRPr="00301900" w14:paraId="79FCF8FF" w14:textId="77777777" w:rsidTr="001132F4">
        <w:tc>
          <w:tcPr>
            <w:tcW w:w="4606" w:type="dxa"/>
            <w:shd w:val="clear" w:color="auto" w:fill="95B3D7" w:themeFill="accent1" w:themeFillTint="99"/>
          </w:tcPr>
          <w:p w14:paraId="3D96481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49591810" w14:textId="77777777" w:rsidR="0064229B" w:rsidRPr="002A5A5B" w:rsidRDefault="0064229B" w:rsidP="001132F4">
            <w:pPr>
              <w:jc w:val="both"/>
              <w:rPr>
                <w:rFonts w:asciiTheme="minorHAnsi" w:hAnsiTheme="minorHAnsi"/>
              </w:rPr>
            </w:pPr>
            <w:r w:rsidRPr="002A5A5B">
              <w:rPr>
                <w:rFonts w:asciiTheme="minorHAnsi" w:hAnsiTheme="minorHAnsi"/>
              </w:rPr>
              <w:t>Prioritná os: 6</w:t>
            </w:r>
          </w:p>
        </w:tc>
      </w:tr>
      <w:tr w:rsidR="0064229B" w:rsidRPr="00301900" w14:paraId="079B2D97" w14:textId="77777777" w:rsidTr="001132F4">
        <w:tc>
          <w:tcPr>
            <w:tcW w:w="4606" w:type="dxa"/>
            <w:shd w:val="clear" w:color="auto" w:fill="auto"/>
          </w:tcPr>
          <w:p w14:paraId="78E95102"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29D5BC07" w14:textId="77777777" w:rsidR="0064229B" w:rsidRPr="002A5A5B" w:rsidRDefault="0064229B" w:rsidP="00E412B9">
            <w:pPr>
              <w:jc w:val="both"/>
              <w:rPr>
                <w:rFonts w:asciiTheme="minorHAnsi" w:hAnsiTheme="minorHAnsi"/>
              </w:rPr>
            </w:pPr>
            <w:r w:rsidRPr="002A5A5B">
              <w:rPr>
                <w:rFonts w:asciiTheme="minorHAnsi" w:hAnsiTheme="minorHAnsi"/>
              </w:rPr>
              <w:t>Špecifický cieľ: 6.1</w:t>
            </w:r>
          </w:p>
        </w:tc>
      </w:tr>
    </w:tbl>
    <w:p w14:paraId="6730B38C"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4C580717" w14:textId="77777777" w:rsidTr="001132F4">
        <w:trPr>
          <w:tblHeader/>
        </w:trPr>
        <w:tc>
          <w:tcPr>
            <w:tcW w:w="4606" w:type="dxa"/>
            <w:shd w:val="clear" w:color="auto" w:fill="002060"/>
            <w:vAlign w:val="center"/>
          </w:tcPr>
          <w:p w14:paraId="5264FCD1"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743BA8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EVS</w:t>
            </w:r>
          </w:p>
        </w:tc>
      </w:tr>
      <w:tr w:rsidR="0064229B" w:rsidRPr="00301900" w14:paraId="7D4C525D" w14:textId="77777777" w:rsidTr="001132F4">
        <w:tc>
          <w:tcPr>
            <w:tcW w:w="4606" w:type="dxa"/>
            <w:shd w:val="clear" w:color="auto" w:fill="95B3D7" w:themeFill="accent1" w:themeFillTint="99"/>
          </w:tcPr>
          <w:p w14:paraId="6814D7B8"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02A489EF" w14:textId="77777777" w:rsidR="0064229B" w:rsidRPr="002A5A5B" w:rsidRDefault="0064229B" w:rsidP="0004353A">
            <w:pPr>
              <w:jc w:val="both"/>
              <w:rPr>
                <w:rFonts w:asciiTheme="minorHAnsi" w:hAnsiTheme="minorHAnsi"/>
              </w:rPr>
            </w:pPr>
            <w:r w:rsidRPr="002A5A5B">
              <w:rPr>
                <w:rFonts w:asciiTheme="minorHAnsi" w:hAnsiTheme="minorHAnsi"/>
              </w:rPr>
              <w:t xml:space="preserve">Prioritná os: </w:t>
            </w:r>
            <w:r w:rsidR="0004353A" w:rsidRPr="002A5A5B">
              <w:rPr>
                <w:rFonts w:asciiTheme="minorHAnsi" w:hAnsiTheme="minorHAnsi"/>
              </w:rPr>
              <w:t>3</w:t>
            </w:r>
          </w:p>
        </w:tc>
      </w:tr>
      <w:tr w:rsidR="0064229B" w:rsidRPr="00301900" w14:paraId="7AEA3302" w14:textId="77777777" w:rsidTr="001132F4">
        <w:tc>
          <w:tcPr>
            <w:tcW w:w="4606" w:type="dxa"/>
            <w:shd w:val="clear" w:color="auto" w:fill="auto"/>
          </w:tcPr>
          <w:p w14:paraId="7400B0FF"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5993171A" w14:textId="77777777" w:rsidR="0064229B" w:rsidRPr="002A5A5B" w:rsidRDefault="0064229B" w:rsidP="0004353A">
            <w:pPr>
              <w:jc w:val="both"/>
              <w:rPr>
                <w:rFonts w:asciiTheme="minorHAnsi" w:hAnsiTheme="minorHAnsi"/>
              </w:rPr>
            </w:pPr>
            <w:r w:rsidRPr="002A5A5B">
              <w:rPr>
                <w:rFonts w:asciiTheme="minorHAnsi" w:hAnsiTheme="minorHAnsi"/>
              </w:rPr>
              <w:t xml:space="preserve">Špecifický cieľ: </w:t>
            </w:r>
            <w:r w:rsidR="0004353A" w:rsidRPr="002A5A5B">
              <w:rPr>
                <w:rFonts w:asciiTheme="minorHAnsi" w:hAnsiTheme="minorHAnsi"/>
              </w:rPr>
              <w:t>3.1</w:t>
            </w:r>
          </w:p>
        </w:tc>
      </w:tr>
    </w:tbl>
    <w:p w14:paraId="4EC44EF7" w14:textId="1B75C649" w:rsidR="00303C62" w:rsidRDefault="00303C62" w:rsidP="0064229B">
      <w:pPr>
        <w:spacing w:before="120" w:after="120"/>
        <w:jc w:val="both"/>
        <w:rPr>
          <w:rFonts w:asciiTheme="minorHAnsi" w:hAnsiTheme="minorHAnsi"/>
        </w:rPr>
      </w:pPr>
    </w:p>
    <w:p w14:paraId="104492D3" w14:textId="77777777" w:rsidR="00283B3C" w:rsidRPr="002A5A5B" w:rsidRDefault="00283B3C"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301900" w14:paraId="7AFCC310" w14:textId="77777777" w:rsidTr="001132F4">
        <w:trPr>
          <w:tblHeader/>
        </w:trPr>
        <w:tc>
          <w:tcPr>
            <w:tcW w:w="4606" w:type="dxa"/>
            <w:shd w:val="clear" w:color="auto" w:fill="002060"/>
            <w:vAlign w:val="center"/>
          </w:tcPr>
          <w:p w14:paraId="5D46951C" w14:textId="77777777" w:rsidR="0064229B" w:rsidRPr="002A5A5B" w:rsidRDefault="007B0FCE" w:rsidP="001132F4">
            <w:pPr>
              <w:spacing w:before="120" w:after="120"/>
              <w:jc w:val="center"/>
              <w:rPr>
                <w:rFonts w:asciiTheme="minorHAnsi" w:hAnsiTheme="minorHAnsi"/>
                <w:b/>
              </w:rPr>
            </w:pPr>
            <w:r w:rsidRPr="002A5A5B">
              <w:rPr>
                <w:rFonts w:asciiTheme="minorHAnsi" w:hAnsiTheme="minorHAnsi"/>
              </w:rPr>
              <w:lastRenderedPageBreak/>
              <w:br w:type="page"/>
            </w:r>
            <w:r w:rsidR="0064229B" w:rsidRPr="002A5A5B">
              <w:rPr>
                <w:rFonts w:asciiTheme="minorHAnsi" w:hAnsiTheme="minorHAnsi"/>
                <w:b/>
              </w:rPr>
              <w:t>OP TP</w:t>
            </w:r>
          </w:p>
        </w:tc>
        <w:tc>
          <w:tcPr>
            <w:tcW w:w="4606" w:type="dxa"/>
            <w:shd w:val="clear" w:color="auto" w:fill="002060"/>
            <w:vAlign w:val="center"/>
          </w:tcPr>
          <w:p w14:paraId="77D329F0"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PRV</w:t>
            </w:r>
          </w:p>
        </w:tc>
      </w:tr>
      <w:tr w:rsidR="0064229B" w:rsidRPr="00301900" w14:paraId="333F0EC8" w14:textId="77777777" w:rsidTr="001132F4">
        <w:tc>
          <w:tcPr>
            <w:tcW w:w="4606" w:type="dxa"/>
            <w:shd w:val="clear" w:color="auto" w:fill="95B3D7" w:themeFill="accent1" w:themeFillTint="99"/>
          </w:tcPr>
          <w:p w14:paraId="4DD425C9"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EBA7C4A" w14:textId="77777777" w:rsidR="0064229B" w:rsidRPr="002A5A5B" w:rsidRDefault="0064229B" w:rsidP="001132F4">
            <w:pPr>
              <w:jc w:val="both"/>
              <w:rPr>
                <w:rFonts w:asciiTheme="minorHAnsi" w:hAnsiTheme="minorHAnsi"/>
              </w:rPr>
            </w:pPr>
            <w:r w:rsidRPr="002A5A5B">
              <w:rPr>
                <w:rFonts w:asciiTheme="minorHAnsi" w:hAnsiTheme="minorHAnsi"/>
              </w:rPr>
              <w:t>Kap. 7 Zdroje</w:t>
            </w:r>
          </w:p>
        </w:tc>
      </w:tr>
      <w:tr w:rsidR="0064229B" w:rsidRPr="00301900" w14:paraId="1F2B3415" w14:textId="77777777" w:rsidTr="001132F4">
        <w:tc>
          <w:tcPr>
            <w:tcW w:w="4606" w:type="dxa"/>
            <w:shd w:val="clear" w:color="auto" w:fill="auto"/>
          </w:tcPr>
          <w:p w14:paraId="1526D7B7" w14:textId="0214ACF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0E2E3EC8" w14:textId="77777777" w:rsidR="0064229B" w:rsidRPr="002A5A5B" w:rsidRDefault="0064229B" w:rsidP="001132F4">
            <w:pPr>
              <w:jc w:val="both"/>
              <w:rPr>
                <w:rFonts w:asciiTheme="minorHAnsi" w:hAnsiTheme="minorHAnsi"/>
              </w:rPr>
            </w:pPr>
            <w:r w:rsidRPr="002A5A5B">
              <w:rPr>
                <w:rFonts w:asciiTheme="minorHAnsi" w:hAnsiTheme="minorHAnsi"/>
              </w:rPr>
              <w:t>Administratívne kapacity, údaje, Budovanie kapacity monitorovania a hodnotenia</w:t>
            </w:r>
          </w:p>
        </w:tc>
      </w:tr>
    </w:tbl>
    <w:p w14:paraId="5779D0A9" w14:textId="77777777" w:rsidR="0064229B" w:rsidRPr="002A5A5B"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301900" w14:paraId="2559CA34" w14:textId="77777777" w:rsidTr="001132F4">
        <w:trPr>
          <w:tblHeader/>
        </w:trPr>
        <w:tc>
          <w:tcPr>
            <w:tcW w:w="4606" w:type="dxa"/>
            <w:tcBorders>
              <w:bottom w:val="dotted" w:sz="4" w:space="0" w:color="002060"/>
            </w:tcBorders>
            <w:shd w:val="clear" w:color="auto" w:fill="002060"/>
            <w:vAlign w:val="center"/>
          </w:tcPr>
          <w:p w14:paraId="7746C4B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0F5EB8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RH</w:t>
            </w:r>
          </w:p>
        </w:tc>
      </w:tr>
      <w:tr w:rsidR="0064229B" w:rsidRPr="00301900" w14:paraId="546A627E" w14:textId="77777777" w:rsidTr="001132F4">
        <w:tc>
          <w:tcPr>
            <w:tcW w:w="4606" w:type="dxa"/>
            <w:shd w:val="clear" w:color="auto" w:fill="95B3D7" w:themeFill="accent1" w:themeFillTint="99"/>
          </w:tcPr>
          <w:p w14:paraId="00AEE1DE"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01BC53C" w14:textId="6E3C4EB4" w:rsidR="0064229B" w:rsidRPr="002A5A5B" w:rsidRDefault="006A249D" w:rsidP="001132F4">
            <w:pPr>
              <w:jc w:val="both"/>
              <w:rPr>
                <w:rFonts w:asciiTheme="minorHAnsi" w:hAnsiTheme="minorHAnsi"/>
              </w:rPr>
            </w:pPr>
            <w:r w:rsidRPr="002A5A5B">
              <w:rPr>
                <w:rFonts w:asciiTheme="minorHAnsi" w:hAnsiTheme="minorHAnsi"/>
              </w:rPr>
              <w:t>Čl. 78 nariadenia o ENRF</w:t>
            </w:r>
          </w:p>
        </w:tc>
      </w:tr>
      <w:tr w:rsidR="0064229B" w:rsidRPr="00301900" w14:paraId="62444389" w14:textId="77777777" w:rsidTr="001132F4">
        <w:tc>
          <w:tcPr>
            <w:tcW w:w="4606" w:type="dxa"/>
            <w:shd w:val="clear" w:color="auto" w:fill="auto"/>
          </w:tcPr>
          <w:p w14:paraId="10515CF5" w14:textId="1AA43A7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59FD376D" w14:textId="73E41658" w:rsidR="0064229B" w:rsidRPr="002A5A5B" w:rsidRDefault="0064229B" w:rsidP="001132F4">
            <w:pPr>
              <w:jc w:val="both"/>
              <w:rPr>
                <w:rFonts w:asciiTheme="minorHAnsi" w:hAnsiTheme="minorHAnsi"/>
              </w:rPr>
            </w:pPr>
            <w:r w:rsidRPr="002A5A5B">
              <w:rPr>
                <w:rFonts w:asciiTheme="minorHAnsi" w:hAnsiTheme="minorHAnsi"/>
              </w:rPr>
              <w:t xml:space="preserve">Zameranie: </w:t>
            </w:r>
            <w:r w:rsidR="006A249D" w:rsidRPr="002A5A5B">
              <w:rPr>
                <w:rFonts w:asciiTheme="minorHAnsi" w:hAnsiTheme="minorHAnsi"/>
                <w:sz w:val="24"/>
                <w:szCs w:val="24"/>
              </w:rPr>
              <w:t>A, C</w:t>
            </w:r>
            <w:r w:rsidR="006A249D" w:rsidRPr="002A5A5B" w:rsidDel="006A249D">
              <w:rPr>
                <w:rFonts w:asciiTheme="minorHAnsi" w:hAnsiTheme="minorHAnsi"/>
              </w:rPr>
              <w:t xml:space="preserve"> </w:t>
            </w:r>
          </w:p>
        </w:tc>
      </w:tr>
    </w:tbl>
    <w:p w14:paraId="6FDFD108" w14:textId="77777777" w:rsidR="0064229B" w:rsidRPr="002A5A5B" w:rsidRDefault="0064229B" w:rsidP="0064229B">
      <w:pPr>
        <w:rPr>
          <w:rFonts w:asciiTheme="minorHAnsi" w:eastAsia="Times New Roman" w:hAnsiTheme="minorHAnsi"/>
        </w:rPr>
      </w:pPr>
    </w:p>
    <w:p w14:paraId="7863202E" w14:textId="6AF7DC70" w:rsidR="003C2776" w:rsidRPr="002A5A5B" w:rsidRDefault="0064229B" w:rsidP="002A5A5B">
      <w:pPr>
        <w:spacing w:before="120" w:after="120" w:line="240" w:lineRule="auto"/>
        <w:ind w:firstLine="357"/>
        <w:contextualSpacing/>
        <w:jc w:val="both"/>
        <w:rPr>
          <w:rFonts w:asciiTheme="minorHAnsi" w:hAnsiTheme="minorHAnsi"/>
        </w:rPr>
      </w:pPr>
      <w:r w:rsidRPr="002A5A5B">
        <w:rPr>
          <w:rFonts w:asciiTheme="minorHAnsi" w:eastAsia="Times New Roman" w:hAnsiTheme="minorHAnsi"/>
        </w:rPr>
        <w:t>Bližšie informácie k synergickým účinkom je možné získať na webovom sídle centrálneho koordinačného orgánu</w:t>
      </w:r>
      <w:r w:rsidRPr="002A5A5B">
        <w:rPr>
          <w:rFonts w:asciiTheme="minorHAnsi" w:hAnsiTheme="minorHAnsi"/>
        </w:rPr>
        <w:t xml:space="preserve"> </w:t>
      </w:r>
      <w:hyperlink r:id="rId36" w:history="1">
        <w:r w:rsidR="00E25443" w:rsidRPr="002A5A5B">
          <w:rPr>
            <w:rStyle w:val="Hypertextovprepojenie"/>
            <w:rFonts w:asciiTheme="minorHAnsi" w:eastAsia="Times New Roman" w:hAnsiTheme="minorHAnsi"/>
          </w:rPr>
          <w:t>http://www.partnerskadohoda.gov.sk/273-sk/koordinacia-synergii-a-komplementarit-medzi-esif-a-ostatnymi-nastrojmi-podpory-eu-a-sr/</w:t>
        </w:r>
      </w:hyperlink>
      <w:r w:rsidR="00E25443" w:rsidRPr="002A5A5B">
        <w:rPr>
          <w:rFonts w:asciiTheme="minorHAnsi" w:eastAsia="Times New Roman" w:hAnsiTheme="minorHAnsi"/>
          <w:u w:val="single"/>
        </w:rPr>
        <w:t xml:space="preserve"> </w:t>
      </w:r>
      <w:r w:rsidRPr="002A5A5B">
        <w:rPr>
          <w:rFonts w:asciiTheme="minorHAnsi" w:hAnsiTheme="minorHAnsi"/>
        </w:rPr>
        <w:t xml:space="preserve"> a v rámci jednotného informačného systému Európskej komisie, ktorý je dostupný na webovom sídle </w:t>
      </w:r>
      <w:hyperlink r:id="rId37" w:history="1">
        <w:r w:rsidRPr="002A5A5B">
          <w:rPr>
            <w:rStyle w:val="Hypertextovprepojenie"/>
            <w:rFonts w:asciiTheme="minorHAnsi" w:hAnsiTheme="minorHAnsi"/>
          </w:rPr>
          <w:t>http://www.ecas.org/</w:t>
        </w:r>
      </w:hyperlink>
      <w:r w:rsidR="003C2776" w:rsidRPr="002A5A5B">
        <w:rPr>
          <w:rFonts w:asciiTheme="minorHAnsi" w:hAnsiTheme="minorHAnsi"/>
        </w:rPr>
        <w:t>.</w:t>
      </w:r>
    </w:p>
    <w:p w14:paraId="3C36A4F4"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DD683B8" w14:textId="70FD3066" w:rsidR="003C2776" w:rsidRPr="002A5A5B"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lastRenderedPageBreak/>
        <w:t>Zmena a zrušenie vyzvania</w:t>
      </w:r>
    </w:p>
    <w:p w14:paraId="7987D8D2" w14:textId="53C0D192" w:rsidR="003C2776" w:rsidRPr="002A5A5B" w:rsidRDefault="0064229B" w:rsidP="002A5A5B">
      <w:pPr>
        <w:spacing w:before="120" w:after="120" w:line="240" w:lineRule="auto"/>
        <w:ind w:firstLine="425"/>
        <w:jc w:val="both"/>
        <w:rPr>
          <w:rFonts w:asciiTheme="minorHAnsi" w:hAnsiTheme="minorHAnsi"/>
        </w:rPr>
      </w:pPr>
      <w:r w:rsidRPr="002A5A5B">
        <w:rPr>
          <w:rFonts w:asciiTheme="minorHAnsi" w:hAnsi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835471" w:rsidRPr="002A5A5B">
        <w:rPr>
          <w:rFonts w:asciiTheme="minorHAnsi" w:hAnsiTheme="minorHAnsi"/>
        </w:rPr>
        <w:t xml:space="preserve">OP TP </w:t>
      </w:r>
      <w:r w:rsidRPr="002A5A5B">
        <w:rPr>
          <w:rFonts w:asciiTheme="minorHAnsi" w:hAnsiTheme="minorHAnsi"/>
        </w:rPr>
        <w:t>s ohľadom na dopad navrhovanej zmeny na žiadateľa.</w:t>
      </w:r>
    </w:p>
    <w:p w14:paraId="4945A353"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6B95EC38" w14:textId="1762EDB3"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A5A5B">
        <w:rPr>
          <w:rFonts w:asciiTheme="minorHAnsi" w:hAnsiTheme="minorHAnsi"/>
          <w:b/>
          <w:sz w:val="28"/>
          <w:szCs w:val="28"/>
        </w:rPr>
        <w:lastRenderedPageBreak/>
        <w:t>Prílohy vyzvania</w:t>
      </w:r>
    </w:p>
    <w:p w14:paraId="71940AF7" w14:textId="77777777" w:rsidR="003C2776" w:rsidRPr="002A5A5B" w:rsidRDefault="003C2776" w:rsidP="003C2776">
      <w:pPr>
        <w:pStyle w:val="Odsekzoznamu1"/>
        <w:jc w:val="both"/>
        <w:rPr>
          <w:rFonts w:asciiTheme="minorHAnsi" w:hAnsiTheme="minorHAnsi"/>
          <w:bCs/>
          <w:iCs/>
          <w:szCs w:val="22"/>
        </w:rPr>
      </w:pPr>
    </w:p>
    <w:p w14:paraId="577591DA" w14:textId="7E9E81CF" w:rsidR="003C2776" w:rsidRPr="00795208" w:rsidRDefault="003C2776" w:rsidP="002B587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95208">
        <w:rPr>
          <w:rFonts w:asciiTheme="minorHAnsi" w:hAnsiTheme="minorHAnsi"/>
          <w:bCs/>
          <w:iCs/>
          <w:sz w:val="22"/>
          <w:szCs w:val="22"/>
        </w:rPr>
        <w:t>Formulár žiadosti o</w:t>
      </w:r>
      <w:r w:rsidR="00795208" w:rsidRPr="00795208">
        <w:rPr>
          <w:rFonts w:asciiTheme="minorHAnsi" w:hAnsiTheme="minorHAnsi"/>
          <w:bCs/>
          <w:iCs/>
          <w:sz w:val="22"/>
          <w:szCs w:val="22"/>
        </w:rPr>
        <w:t> </w:t>
      </w:r>
      <w:r w:rsidRPr="00795208">
        <w:rPr>
          <w:rFonts w:asciiTheme="minorHAnsi" w:hAnsiTheme="minorHAnsi"/>
          <w:bCs/>
          <w:iCs/>
          <w:sz w:val="22"/>
          <w:szCs w:val="22"/>
        </w:rPr>
        <w:t>NFP</w:t>
      </w:r>
      <w:r w:rsidR="00795208" w:rsidRPr="00795208">
        <w:rPr>
          <w:rFonts w:asciiTheme="minorHAnsi" w:hAnsiTheme="minorHAnsi"/>
          <w:bCs/>
          <w:iCs/>
          <w:sz w:val="22"/>
          <w:szCs w:val="22"/>
        </w:rPr>
        <w:t>;</w:t>
      </w:r>
    </w:p>
    <w:p w14:paraId="5469363B" w14:textId="2F86FCA2" w:rsidR="003C2776" w:rsidRPr="00E316F7" w:rsidRDefault="003C277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sz w:val="22"/>
          <w:szCs w:val="22"/>
        </w:rPr>
        <w:t xml:space="preserve">Zoznam </w:t>
      </w:r>
      <w:r w:rsidR="002058E2" w:rsidRPr="00E316F7">
        <w:rPr>
          <w:rFonts w:asciiTheme="minorHAnsi" w:hAnsiTheme="minorHAnsi"/>
          <w:bCs/>
          <w:iCs/>
          <w:sz w:val="22"/>
          <w:szCs w:val="22"/>
        </w:rPr>
        <w:t xml:space="preserve">povinných </w:t>
      </w:r>
      <w:r w:rsidRPr="00E316F7">
        <w:rPr>
          <w:rFonts w:asciiTheme="minorHAnsi" w:hAnsiTheme="minorHAnsi"/>
          <w:bCs/>
          <w:iCs/>
          <w:sz w:val="22"/>
          <w:szCs w:val="22"/>
        </w:rPr>
        <w:t>merateľných ukazovateľov</w:t>
      </w:r>
      <w:r w:rsidR="00303C62">
        <w:rPr>
          <w:rFonts w:asciiTheme="minorHAnsi" w:hAnsiTheme="minorHAnsi"/>
          <w:bCs/>
          <w:iCs/>
          <w:sz w:val="22"/>
          <w:szCs w:val="22"/>
        </w:rPr>
        <w:t xml:space="preserve"> </w:t>
      </w:r>
      <w:r w:rsidR="00BC0444" w:rsidRPr="002A5A5B">
        <w:rPr>
          <w:rFonts w:asciiTheme="minorHAnsi" w:hAnsiTheme="minorHAnsi"/>
          <w:bCs/>
          <w:iCs/>
          <w:sz w:val="22"/>
          <w:szCs w:val="22"/>
        </w:rPr>
        <w:t>(vrátane iných údajov relevantných k HP);</w:t>
      </w:r>
    </w:p>
    <w:p w14:paraId="63524DB3" w14:textId="335CE629" w:rsidR="003C2776" w:rsidRPr="009A19EE" w:rsidRDefault="00C25D8C"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19EE">
        <w:rPr>
          <w:rFonts w:asciiTheme="minorHAnsi" w:hAnsiTheme="minorHAnsi"/>
          <w:bCs/>
          <w:iCs/>
          <w:sz w:val="22"/>
          <w:szCs w:val="22"/>
          <w:rPrChange w:id="11" w:author="Autor">
            <w:rPr>
              <w:rFonts w:asciiTheme="minorHAnsi" w:hAnsiTheme="minorHAnsi"/>
              <w:bCs/>
              <w:iCs/>
            </w:rPr>
          </w:rPrChange>
        </w:rPr>
        <w:t xml:space="preserve">Informácia pre žiadateľov o nenávratný finančný príspevok / o príspevok, ktorá je zverejnená na webovom sídle </w:t>
      </w:r>
      <w:r w:rsidR="009A19EE" w:rsidRPr="009A19EE">
        <w:rPr>
          <w:rFonts w:asciiTheme="minorHAnsi" w:hAnsiTheme="minorHAnsi"/>
          <w:sz w:val="22"/>
          <w:szCs w:val="22"/>
          <w:rPrChange w:id="12" w:author="Autor">
            <w:rPr/>
          </w:rPrChange>
        </w:rPr>
        <w:fldChar w:fldCharType="begin"/>
      </w:r>
      <w:r w:rsidR="009A19EE" w:rsidRPr="009A19EE">
        <w:rPr>
          <w:rFonts w:asciiTheme="minorHAnsi" w:hAnsiTheme="minorHAnsi"/>
          <w:sz w:val="22"/>
          <w:szCs w:val="22"/>
          <w:rPrChange w:id="13" w:author="Autor">
            <w:rPr/>
          </w:rPrChange>
        </w:rPr>
        <w:instrText xml:space="preserve"> HYPERLINK "http://www.olaf.vlada.gov.sk/system-vcasneho-odhalovania-rizika-a-vylucenia-edes/" </w:instrText>
      </w:r>
      <w:r w:rsidR="009A19EE" w:rsidRPr="009A19EE">
        <w:rPr>
          <w:sz w:val="22"/>
          <w:szCs w:val="22"/>
          <w:rPrChange w:id="14" w:author="Autor">
            <w:rPr>
              <w:rStyle w:val="Hypertextovprepojenie"/>
              <w:rFonts w:asciiTheme="minorHAnsi" w:hAnsiTheme="minorHAnsi"/>
              <w:bCs/>
              <w:iCs/>
            </w:rPr>
          </w:rPrChange>
        </w:rPr>
        <w:fldChar w:fldCharType="separate"/>
      </w:r>
      <w:r w:rsidRPr="009A19EE">
        <w:rPr>
          <w:rStyle w:val="Hypertextovprepojenie"/>
          <w:rFonts w:asciiTheme="minorHAnsi" w:hAnsiTheme="minorHAnsi"/>
          <w:bCs/>
          <w:iCs/>
          <w:sz w:val="22"/>
          <w:szCs w:val="22"/>
          <w:rPrChange w:id="15" w:author="Autor">
            <w:rPr>
              <w:rStyle w:val="Hypertextovprepojenie"/>
              <w:rFonts w:asciiTheme="minorHAnsi" w:hAnsiTheme="minorHAnsi"/>
              <w:bCs/>
              <w:iCs/>
            </w:rPr>
          </w:rPrChange>
        </w:rPr>
        <w:t>http://www.olaf.vlada.gov.sk/system-vcasneho-odhalovania-rizika-a-vylucenia-edes/</w:t>
      </w:r>
      <w:r w:rsidR="009A19EE" w:rsidRPr="009A19EE">
        <w:rPr>
          <w:rStyle w:val="Hypertextovprepojenie"/>
          <w:rFonts w:asciiTheme="minorHAnsi" w:hAnsiTheme="minorHAnsi"/>
          <w:bCs/>
          <w:iCs/>
          <w:sz w:val="22"/>
          <w:szCs w:val="22"/>
          <w:rPrChange w:id="16" w:author="Autor">
            <w:rPr>
              <w:rStyle w:val="Hypertextovprepojenie"/>
              <w:rFonts w:asciiTheme="minorHAnsi" w:hAnsiTheme="minorHAnsi"/>
              <w:bCs/>
              <w:iCs/>
            </w:rPr>
          </w:rPrChange>
        </w:rPr>
        <w:fldChar w:fldCharType="end"/>
      </w:r>
      <w:r w:rsidR="007A1026" w:rsidRPr="009A19EE">
        <w:rPr>
          <w:rFonts w:asciiTheme="minorHAnsi" w:hAnsiTheme="minorHAnsi"/>
          <w:bCs/>
          <w:iCs/>
          <w:sz w:val="22"/>
          <w:szCs w:val="22"/>
        </w:rPr>
        <w:t>;</w:t>
      </w:r>
    </w:p>
    <w:p w14:paraId="677BA4D1" w14:textId="53D2D0E0" w:rsidR="003C2776" w:rsidRPr="00E316F7" w:rsidRDefault="00634B7F" w:rsidP="003F4578">
      <w:pPr>
        <w:pStyle w:val="Odsekzoznamu1"/>
        <w:numPr>
          <w:ilvl w:val="0"/>
          <w:numId w:val="3"/>
        </w:numPr>
        <w:spacing w:after="200" w:line="276" w:lineRule="auto"/>
        <w:jc w:val="both"/>
        <w:rPr>
          <w:rFonts w:asciiTheme="minorHAnsi" w:hAnsiTheme="minorHAnsi"/>
          <w:bCs/>
          <w:iCs/>
          <w:sz w:val="22"/>
          <w:szCs w:val="22"/>
        </w:rPr>
      </w:pPr>
      <w:r w:rsidRPr="00E316F7">
        <w:rPr>
          <w:rFonts w:asciiTheme="minorHAnsi" w:hAnsiTheme="minorHAnsi"/>
          <w:bCs/>
          <w:iCs/>
          <w:sz w:val="22"/>
          <w:szCs w:val="22"/>
        </w:rPr>
        <w:t>Vzor povinnej prílohy k žiadosti o NFP</w:t>
      </w:r>
      <w:r w:rsidR="00317EFA" w:rsidRPr="00E316F7">
        <w:rPr>
          <w:rFonts w:asciiTheme="minorHAnsi" w:hAnsiTheme="minorHAnsi"/>
          <w:bCs/>
          <w:iCs/>
          <w:sz w:val="22"/>
          <w:szCs w:val="22"/>
        </w:rPr>
        <w:t xml:space="preserve"> - Opis projektu</w:t>
      </w:r>
      <w:r w:rsidR="003F4578">
        <w:rPr>
          <w:rFonts w:asciiTheme="minorHAnsi" w:hAnsiTheme="minorHAnsi"/>
          <w:bCs/>
          <w:iCs/>
          <w:sz w:val="22"/>
          <w:szCs w:val="22"/>
        </w:rPr>
        <w:t>;</w:t>
      </w:r>
    </w:p>
    <w:p w14:paraId="544BCFE0" w14:textId="0DF686AB" w:rsidR="007A1026" w:rsidRPr="00303C62" w:rsidRDefault="00634B7F"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rPr>
        <w:t xml:space="preserve"> </w:t>
      </w:r>
      <w:r w:rsidR="006C4A28" w:rsidRPr="00AF5DA5">
        <w:rPr>
          <w:rFonts w:asciiTheme="minorHAnsi" w:hAnsiTheme="minorHAnsi"/>
          <w:bCs/>
          <w:iCs/>
          <w:sz w:val="22"/>
          <w:szCs w:val="22"/>
        </w:rPr>
        <w:t>Vzor Výzvy na doplnenie ŽoNFP</w:t>
      </w:r>
      <w:del w:id="17" w:author="Autor">
        <w:r w:rsidR="001E4D5F" w:rsidRPr="00FC523D" w:rsidDel="00FC523D">
          <w:rPr>
            <w:rFonts w:asciiTheme="minorHAnsi" w:hAnsiTheme="minorHAnsi"/>
            <w:bCs/>
            <w:iCs/>
            <w:sz w:val="22"/>
            <w:szCs w:val="22"/>
            <w:rPrChange w:id="18" w:author="Autor">
              <w:rPr>
                <w:rFonts w:asciiTheme="minorHAnsi" w:hAnsiTheme="minorHAnsi"/>
                <w:b/>
                <w:bCs/>
                <w:iCs/>
                <w:sz w:val="22"/>
                <w:szCs w:val="22"/>
              </w:rPr>
            </w:rPrChange>
          </w:rPr>
          <w:delText xml:space="preserve"> – aktualizovaná</w:delText>
        </w:r>
      </w:del>
      <w:r w:rsidR="001E4D5F" w:rsidRPr="00FC523D">
        <w:rPr>
          <w:rFonts w:asciiTheme="minorHAnsi" w:hAnsiTheme="minorHAnsi"/>
          <w:bCs/>
          <w:iCs/>
          <w:sz w:val="22"/>
          <w:szCs w:val="22"/>
          <w:rPrChange w:id="19" w:author="Autor">
            <w:rPr>
              <w:rFonts w:asciiTheme="minorHAnsi" w:hAnsiTheme="minorHAnsi"/>
              <w:b/>
              <w:bCs/>
              <w:iCs/>
              <w:sz w:val="22"/>
              <w:szCs w:val="22"/>
            </w:rPr>
          </w:rPrChange>
        </w:rPr>
        <w:t>.</w:t>
      </w:r>
    </w:p>
    <w:sectPr w:rsidR="007A1026" w:rsidRPr="00303C62" w:rsidSect="002A5A5B">
      <w:headerReference w:type="even" r:id="rId38"/>
      <w:headerReference w:type="default" r:id="rId39"/>
      <w:footerReference w:type="even" r:id="rId40"/>
      <w:footerReference w:type="default" r:id="rId41"/>
      <w:headerReference w:type="first" r:id="rId42"/>
      <w:footerReference w:type="first" r:id="rId43"/>
      <w:pgSz w:w="11906" w:h="16838"/>
      <w:pgMar w:top="181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9F73F" w14:textId="77777777" w:rsidR="009B29B6" w:rsidRDefault="009B29B6" w:rsidP="00784ECE">
      <w:pPr>
        <w:spacing w:after="0" w:line="240" w:lineRule="auto"/>
      </w:pPr>
      <w:r>
        <w:separator/>
      </w:r>
    </w:p>
  </w:endnote>
  <w:endnote w:type="continuationSeparator" w:id="0">
    <w:p w14:paraId="2EA571A2" w14:textId="77777777" w:rsidR="009B29B6" w:rsidRDefault="009B29B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8581B" w14:textId="77777777" w:rsidR="00ED19A4" w:rsidRDefault="00ED19A4">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075183"/>
      <w:docPartObj>
        <w:docPartGallery w:val="Page Numbers (Bottom of Page)"/>
        <w:docPartUnique/>
      </w:docPartObj>
    </w:sdtPr>
    <w:sdtEndPr/>
    <w:sdtContent>
      <w:p w14:paraId="1C68E627" w14:textId="7F96B5DB" w:rsidR="009B29B6" w:rsidRDefault="009B29B6">
        <w:pPr>
          <w:pStyle w:val="Pta"/>
          <w:jc w:val="center"/>
        </w:pPr>
        <w:r>
          <w:fldChar w:fldCharType="begin"/>
        </w:r>
        <w:r>
          <w:instrText>PAGE   \* MERGEFORMAT</w:instrText>
        </w:r>
        <w:r>
          <w:fldChar w:fldCharType="separate"/>
        </w:r>
        <w:r w:rsidR="00ED19A4">
          <w:rPr>
            <w:noProof/>
          </w:rPr>
          <w:t>1</w:t>
        </w:r>
        <w:r>
          <w:fldChar w:fldCharType="end"/>
        </w:r>
      </w:p>
    </w:sdtContent>
  </w:sdt>
  <w:p w14:paraId="7F521E83" w14:textId="77777777" w:rsidR="009B29B6" w:rsidRDefault="009B29B6">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9BA48" w14:textId="77777777" w:rsidR="009B29B6" w:rsidRDefault="009B29B6" w:rsidP="00F4420F">
    <w:pPr>
      <w:pStyle w:val="Pta"/>
      <w:jc w:val="right"/>
    </w:pPr>
    <w:r>
      <w:rPr>
        <w:noProof/>
      </w:rPr>
      <mc:AlternateContent>
        <mc:Choice Requires="wps">
          <w:drawing>
            <wp:anchor distT="0" distB="0" distL="114300" distR="114300" simplePos="0" relativeHeight="251657216" behindDoc="0" locked="0" layoutInCell="1" allowOverlap="1" wp14:anchorId="237C3E9F" wp14:editId="707B25F6">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60FBC1B"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F9C2BE1" w14:textId="77777777" w:rsidR="009B29B6" w:rsidRDefault="009B29B6" w:rsidP="00F4420F">
    <w:pPr>
      <w:pStyle w:val="Pta"/>
      <w:jc w:val="right"/>
    </w:pPr>
    <w:r>
      <w:rPr>
        <w:noProof/>
      </w:rPr>
      <w:drawing>
        <wp:anchor distT="0" distB="0" distL="114300" distR="114300" simplePos="0" relativeHeight="251658240" behindDoc="1" locked="0" layoutInCell="1" allowOverlap="1" wp14:anchorId="3F6C4428" wp14:editId="377F7AB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54C3AC4" w14:textId="77777777" w:rsidR="009B29B6" w:rsidRDefault="009B29B6" w:rsidP="00F4420F">
    <w:pPr>
      <w:pStyle w:val="Pta"/>
    </w:pPr>
  </w:p>
  <w:p w14:paraId="38775DDA" w14:textId="77777777" w:rsidR="009B29B6" w:rsidRDefault="009B29B6">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0DB61" w14:textId="77777777" w:rsidR="009B29B6" w:rsidRDefault="009B29B6" w:rsidP="00784ECE">
      <w:pPr>
        <w:spacing w:after="0" w:line="240" w:lineRule="auto"/>
      </w:pPr>
      <w:r>
        <w:separator/>
      </w:r>
    </w:p>
  </w:footnote>
  <w:footnote w:type="continuationSeparator" w:id="0">
    <w:p w14:paraId="705ACE98" w14:textId="77777777" w:rsidR="009B29B6" w:rsidRDefault="009B29B6" w:rsidP="00784ECE">
      <w:pPr>
        <w:spacing w:after="0" w:line="240" w:lineRule="auto"/>
      </w:pPr>
      <w:r>
        <w:continuationSeparator/>
      </w:r>
    </w:p>
  </w:footnote>
  <w:footnote w:id="1">
    <w:p w14:paraId="2B7D4794" w14:textId="77777777" w:rsidR="009B29B6" w:rsidRDefault="009B29B6"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14:paraId="40E9ACF2" w14:textId="77777777" w:rsidR="009B29B6" w:rsidRDefault="009B29B6" w:rsidP="008670A1">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134BF" w14:textId="77777777" w:rsidR="00ED19A4" w:rsidRDefault="00ED19A4">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6C74D" w14:textId="472EE1C6" w:rsidR="009B29B6" w:rsidRDefault="009B29B6">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40052BCE" wp14:editId="4C407670">
          <wp:simplePos x="0" y="0"/>
          <wp:positionH relativeFrom="column">
            <wp:posOffset>195580</wp:posOffset>
          </wp:positionH>
          <wp:positionV relativeFrom="paragraph">
            <wp:posOffset>-144780</wp:posOffset>
          </wp:positionV>
          <wp:extent cx="840740" cy="640080"/>
          <wp:effectExtent l="0" t="0" r="0" b="7620"/>
          <wp:wrapSquare wrapText="bothSides"/>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62887B0" w14:textId="3801DE12" w:rsidR="009B29B6" w:rsidRDefault="009B29B6" w:rsidP="009B29B6">
    <w:pPr>
      <w:pStyle w:val="Hlavika"/>
      <w:tabs>
        <w:tab w:val="clear" w:pos="4536"/>
        <w:tab w:val="clear" w:pos="9072"/>
        <w:tab w:val="left" w:pos="1185"/>
      </w:tabs>
      <w:rPr>
        <w:rFonts w:asciiTheme="minorHAnsi" w:hAnsiTheme="minorHAnsi"/>
        <w:sz w:val="22"/>
        <w:szCs w:val="22"/>
      </w:rPr>
    </w:pPr>
    <w:r>
      <w:rPr>
        <w:rFonts w:asciiTheme="minorHAnsi" w:hAnsiTheme="minorHAnsi"/>
        <w:sz w:val="22"/>
        <w:szCs w:val="22"/>
      </w:rPr>
      <w:tab/>
    </w:r>
  </w:p>
  <w:p w14:paraId="6BEA5AC2" w14:textId="25E18AE2" w:rsidR="009B29B6" w:rsidRPr="00005728" w:rsidRDefault="009B29B6">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del w:id="20" w:author="Autor">
      <w:r w:rsidDel="00FC523D">
        <w:rPr>
          <w:rFonts w:asciiTheme="minorHAnsi" w:hAnsiTheme="minorHAnsi"/>
        </w:rPr>
        <w:delText xml:space="preserve">5 </w:delText>
      </w:r>
    </w:del>
    <w:ins w:id="21" w:author="Autor">
      <w:r w:rsidR="00FC523D">
        <w:rPr>
          <w:rFonts w:asciiTheme="minorHAnsi" w:hAnsiTheme="minorHAnsi"/>
        </w:rPr>
        <w:t xml:space="preserve">6 </w:t>
      </w:r>
    </w:ins>
    <w:r>
      <w:rPr>
        <w:rFonts w:asciiTheme="minorHAnsi" w:hAnsiTheme="minorHAnsi"/>
      </w:rPr>
      <w:t>z </w:t>
    </w:r>
    <w:del w:id="22" w:author="Autor">
      <w:r w:rsidDel="00FC523D">
        <w:rPr>
          <w:rFonts w:asciiTheme="minorHAnsi" w:hAnsiTheme="minorHAnsi"/>
        </w:rPr>
        <w:delText>23</w:delText>
      </w:r>
    </w:del>
    <w:ins w:id="23" w:author="Autor">
      <w:del w:id="24" w:author="Autor">
        <w:r w:rsidR="00FC523D" w:rsidDel="00ED19A4">
          <w:rPr>
            <w:rFonts w:asciiTheme="minorHAnsi" w:hAnsiTheme="minorHAnsi"/>
          </w:rPr>
          <w:delText>0</w:delText>
        </w:r>
      </w:del>
      <w:r w:rsidR="00ED19A4">
        <w:rPr>
          <w:rFonts w:asciiTheme="minorHAnsi" w:hAnsiTheme="minorHAnsi"/>
        </w:rPr>
        <w:t>12</w:t>
      </w:r>
      <w:del w:id="25" w:author="Autor">
        <w:r w:rsidR="00FC523D" w:rsidDel="00ED19A4">
          <w:rPr>
            <w:rFonts w:asciiTheme="minorHAnsi" w:hAnsiTheme="minorHAnsi"/>
          </w:rPr>
          <w:delText>9</w:delText>
        </w:r>
      </w:del>
    </w:ins>
    <w:r>
      <w:rPr>
        <w:rFonts w:asciiTheme="minorHAnsi" w:hAnsiTheme="minorHAnsi"/>
      </w:rPr>
      <w:t xml:space="preserve">. </w:t>
    </w:r>
    <w:del w:id="26" w:author="Autor">
      <w:r w:rsidDel="00FC523D">
        <w:rPr>
          <w:rFonts w:asciiTheme="minorHAnsi" w:hAnsiTheme="minorHAnsi"/>
        </w:rPr>
        <w:delText>12</w:delText>
      </w:r>
    </w:del>
    <w:ins w:id="27" w:author="Autor">
      <w:r w:rsidR="00FC523D">
        <w:rPr>
          <w:rFonts w:asciiTheme="minorHAnsi" w:hAnsiTheme="minorHAnsi"/>
        </w:rPr>
        <w:t>04</w:t>
      </w:r>
    </w:ins>
    <w:r>
      <w:rPr>
        <w:rFonts w:asciiTheme="minorHAnsi" w:hAnsiTheme="minorHAnsi"/>
      </w:rPr>
      <w:t xml:space="preserve">. </w:t>
    </w:r>
    <w:del w:id="28" w:author="Autor">
      <w:r w:rsidDel="00FC523D">
        <w:rPr>
          <w:rFonts w:asciiTheme="minorHAnsi" w:hAnsiTheme="minorHAnsi"/>
        </w:rPr>
        <w:delText>2020</w:delText>
      </w:r>
      <w:r w:rsidDel="00FC523D">
        <w:rPr>
          <w:rFonts w:asciiTheme="minorHAnsi" w:hAnsiTheme="minorHAnsi"/>
          <w:sz w:val="22"/>
          <w:szCs w:val="22"/>
        </w:rPr>
        <w:delText xml:space="preserve">    </w:delText>
      </w:r>
    </w:del>
    <w:ins w:id="29" w:author="Autor">
      <w:r w:rsidR="00FC523D">
        <w:rPr>
          <w:rFonts w:asciiTheme="minorHAnsi" w:hAnsiTheme="minorHAnsi"/>
        </w:rPr>
        <w:t>2021</w:t>
      </w:r>
      <w:r w:rsidR="00FC523D">
        <w:rPr>
          <w:rFonts w:asciiTheme="minorHAnsi" w:hAnsiTheme="minorHAnsi"/>
          <w:sz w:val="22"/>
          <w:szCs w:val="22"/>
        </w:rPr>
        <w:t xml:space="preserve">    </w:t>
      </w:r>
    </w:ins>
    <w:bookmarkStart w:id="30" w:name="_GoBack"/>
    <w:bookmarkEnd w:id="3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56365" w14:textId="77777777" w:rsidR="009B29B6" w:rsidRDefault="009B29B6">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1442" w:hanging="360"/>
      </w:pPr>
      <w:rPr>
        <w:rFonts w:ascii="Times New Roman" w:eastAsia="Calibri" w:hAnsi="Times New Roman" w:cs="Times New Roman" w:hint="default"/>
      </w:rPr>
    </w:lvl>
    <w:lvl w:ilvl="1" w:tplc="041B0003">
      <w:start w:val="1"/>
      <w:numFmt w:val="bullet"/>
      <w:lvlText w:val="o"/>
      <w:lvlJc w:val="left"/>
      <w:pPr>
        <w:ind w:left="2162" w:hanging="360"/>
      </w:pPr>
      <w:rPr>
        <w:rFonts w:ascii="Courier New" w:hAnsi="Courier New" w:cs="Courier New" w:hint="default"/>
      </w:rPr>
    </w:lvl>
    <w:lvl w:ilvl="2" w:tplc="041B0005" w:tentative="1">
      <w:start w:val="1"/>
      <w:numFmt w:val="bullet"/>
      <w:lvlText w:val=""/>
      <w:lvlJc w:val="left"/>
      <w:pPr>
        <w:ind w:left="2882" w:hanging="360"/>
      </w:pPr>
      <w:rPr>
        <w:rFonts w:ascii="Wingdings" w:hAnsi="Wingdings" w:hint="default"/>
      </w:rPr>
    </w:lvl>
    <w:lvl w:ilvl="3" w:tplc="041B0001" w:tentative="1">
      <w:start w:val="1"/>
      <w:numFmt w:val="bullet"/>
      <w:lvlText w:val=""/>
      <w:lvlJc w:val="left"/>
      <w:pPr>
        <w:ind w:left="3602" w:hanging="360"/>
      </w:pPr>
      <w:rPr>
        <w:rFonts w:ascii="Symbol" w:hAnsi="Symbol" w:hint="default"/>
      </w:rPr>
    </w:lvl>
    <w:lvl w:ilvl="4" w:tplc="041B0003" w:tentative="1">
      <w:start w:val="1"/>
      <w:numFmt w:val="bullet"/>
      <w:lvlText w:val="o"/>
      <w:lvlJc w:val="left"/>
      <w:pPr>
        <w:ind w:left="4322" w:hanging="360"/>
      </w:pPr>
      <w:rPr>
        <w:rFonts w:ascii="Courier New" w:hAnsi="Courier New" w:cs="Courier New" w:hint="default"/>
      </w:rPr>
    </w:lvl>
    <w:lvl w:ilvl="5" w:tplc="041B0005" w:tentative="1">
      <w:start w:val="1"/>
      <w:numFmt w:val="bullet"/>
      <w:lvlText w:val=""/>
      <w:lvlJc w:val="left"/>
      <w:pPr>
        <w:ind w:left="5042" w:hanging="360"/>
      </w:pPr>
      <w:rPr>
        <w:rFonts w:ascii="Wingdings" w:hAnsi="Wingdings" w:hint="default"/>
      </w:rPr>
    </w:lvl>
    <w:lvl w:ilvl="6" w:tplc="041B0001" w:tentative="1">
      <w:start w:val="1"/>
      <w:numFmt w:val="bullet"/>
      <w:lvlText w:val=""/>
      <w:lvlJc w:val="left"/>
      <w:pPr>
        <w:ind w:left="5762" w:hanging="360"/>
      </w:pPr>
      <w:rPr>
        <w:rFonts w:ascii="Symbol" w:hAnsi="Symbol" w:hint="default"/>
      </w:rPr>
    </w:lvl>
    <w:lvl w:ilvl="7" w:tplc="041B0003" w:tentative="1">
      <w:start w:val="1"/>
      <w:numFmt w:val="bullet"/>
      <w:lvlText w:val="o"/>
      <w:lvlJc w:val="left"/>
      <w:pPr>
        <w:ind w:left="6482" w:hanging="360"/>
      </w:pPr>
      <w:rPr>
        <w:rFonts w:ascii="Courier New" w:hAnsi="Courier New" w:cs="Courier New" w:hint="default"/>
      </w:rPr>
    </w:lvl>
    <w:lvl w:ilvl="8" w:tplc="041B0005" w:tentative="1">
      <w:start w:val="1"/>
      <w:numFmt w:val="bullet"/>
      <w:lvlText w:val=""/>
      <w:lvlJc w:val="left"/>
      <w:pPr>
        <w:ind w:left="7202" w:hanging="360"/>
      </w:pPr>
      <w:rPr>
        <w:rFonts w:ascii="Wingdings" w:hAnsi="Wingdings" w:hint="default"/>
      </w:rPr>
    </w:lvl>
  </w:abstractNum>
  <w:abstractNum w:abstractNumId="12"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2C15884"/>
    <w:multiLevelType w:val="multilevel"/>
    <w:tmpl w:val="13946444"/>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943C72"/>
    <w:multiLevelType w:val="hybridMultilevel"/>
    <w:tmpl w:val="3992EB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5F87258"/>
    <w:multiLevelType w:val="hybridMultilevel"/>
    <w:tmpl w:val="CD0A75B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87F3F41"/>
    <w:multiLevelType w:val="hybridMultilevel"/>
    <w:tmpl w:val="BAACD4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8AB5E1E"/>
    <w:multiLevelType w:val="hybridMultilevel"/>
    <w:tmpl w:val="D1D8E570"/>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B121B62"/>
    <w:multiLevelType w:val="hybridMultilevel"/>
    <w:tmpl w:val="72C42A4E"/>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425"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15:restartNumberingAfterBreak="0">
    <w:nsid w:val="70D569FD"/>
    <w:multiLevelType w:val="hybridMultilevel"/>
    <w:tmpl w:val="CB10B2D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6"/>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8"/>
  </w:num>
  <w:num w:numId="6">
    <w:abstractNumId w:val="11"/>
  </w:num>
  <w:num w:numId="7">
    <w:abstractNumId w:val="23"/>
  </w:num>
  <w:num w:numId="8">
    <w:abstractNumId w:val="37"/>
  </w:num>
  <w:num w:numId="9">
    <w:abstractNumId w:val="27"/>
  </w:num>
  <w:num w:numId="10">
    <w:abstractNumId w:val="22"/>
  </w:num>
  <w:num w:numId="11">
    <w:abstractNumId w:val="21"/>
  </w:num>
  <w:num w:numId="12">
    <w:abstractNumId w:val="0"/>
  </w:num>
  <w:num w:numId="13">
    <w:abstractNumId w:val="5"/>
  </w:num>
  <w:num w:numId="14">
    <w:abstractNumId w:val="3"/>
  </w:num>
  <w:num w:numId="15">
    <w:abstractNumId w:val="4"/>
  </w:num>
  <w:num w:numId="16">
    <w:abstractNumId w:val="19"/>
  </w:num>
  <w:num w:numId="17">
    <w:abstractNumId w:val="29"/>
  </w:num>
  <w:num w:numId="18">
    <w:abstractNumId w:val="35"/>
  </w:num>
  <w:num w:numId="19">
    <w:abstractNumId w:val="9"/>
  </w:num>
  <w:num w:numId="20">
    <w:abstractNumId w:val="30"/>
  </w:num>
  <w:num w:numId="21">
    <w:abstractNumId w:val="10"/>
  </w:num>
  <w:num w:numId="22">
    <w:abstractNumId w:val="18"/>
  </w:num>
  <w:num w:numId="23">
    <w:abstractNumId w:val="26"/>
  </w:num>
  <w:num w:numId="24">
    <w:abstractNumId w:val="8"/>
  </w:num>
  <w:num w:numId="25">
    <w:abstractNumId w:val="16"/>
  </w:num>
  <w:num w:numId="26">
    <w:abstractNumId w:val="2"/>
  </w:num>
  <w:num w:numId="27">
    <w:abstractNumId w:val="36"/>
  </w:num>
  <w:num w:numId="28">
    <w:abstractNumId w:val="1"/>
  </w:num>
  <w:num w:numId="29">
    <w:abstractNumId w:val="20"/>
  </w:num>
  <w:num w:numId="30">
    <w:abstractNumId w:val="39"/>
  </w:num>
  <w:num w:numId="31">
    <w:abstractNumId w:val="7"/>
  </w:num>
  <w:num w:numId="32">
    <w:abstractNumId w:val="32"/>
  </w:num>
  <w:num w:numId="33">
    <w:abstractNumId w:val="31"/>
  </w:num>
  <w:num w:numId="34">
    <w:abstractNumId w:val="32"/>
  </w:num>
  <w:num w:numId="35">
    <w:abstractNumId w:val="13"/>
  </w:num>
  <w:num w:numId="36">
    <w:abstractNumId w:val="32"/>
  </w:num>
  <w:num w:numId="37">
    <w:abstractNumId w:val="32"/>
  </w:num>
  <w:num w:numId="38">
    <w:abstractNumId w:val="25"/>
  </w:num>
  <w:num w:numId="39">
    <w:abstractNumId w:val="24"/>
  </w:num>
  <w:num w:numId="40">
    <w:abstractNumId w:val="34"/>
  </w:num>
  <w:num w:numId="41">
    <w:abstractNumId w:val="14"/>
  </w:num>
  <w:num w:numId="42">
    <w:abstractNumId w:val="1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revisionView w:markup="0"/>
  <w:trackRevisions/>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19D"/>
    <w:rsid w:val="00010545"/>
    <w:rsid w:val="0001554D"/>
    <w:rsid w:val="00016998"/>
    <w:rsid w:val="000220A1"/>
    <w:rsid w:val="00040767"/>
    <w:rsid w:val="0004353A"/>
    <w:rsid w:val="000458AD"/>
    <w:rsid w:val="00045A03"/>
    <w:rsid w:val="0004758A"/>
    <w:rsid w:val="00051690"/>
    <w:rsid w:val="00054C55"/>
    <w:rsid w:val="0005742A"/>
    <w:rsid w:val="000605DD"/>
    <w:rsid w:val="00061207"/>
    <w:rsid w:val="0006409B"/>
    <w:rsid w:val="0006647A"/>
    <w:rsid w:val="00070F15"/>
    <w:rsid w:val="0007590E"/>
    <w:rsid w:val="000759C3"/>
    <w:rsid w:val="000874D8"/>
    <w:rsid w:val="000876ED"/>
    <w:rsid w:val="00091446"/>
    <w:rsid w:val="000A039C"/>
    <w:rsid w:val="000A13C5"/>
    <w:rsid w:val="000A466A"/>
    <w:rsid w:val="000A7A53"/>
    <w:rsid w:val="000B3821"/>
    <w:rsid w:val="000C461D"/>
    <w:rsid w:val="000D0982"/>
    <w:rsid w:val="000D0C57"/>
    <w:rsid w:val="000E10A8"/>
    <w:rsid w:val="000E1C22"/>
    <w:rsid w:val="000F06F7"/>
    <w:rsid w:val="0010099B"/>
    <w:rsid w:val="001052C2"/>
    <w:rsid w:val="00110F51"/>
    <w:rsid w:val="001132F4"/>
    <w:rsid w:val="00125CE4"/>
    <w:rsid w:val="00125E38"/>
    <w:rsid w:val="001261C3"/>
    <w:rsid w:val="00131291"/>
    <w:rsid w:val="00147871"/>
    <w:rsid w:val="001508E8"/>
    <w:rsid w:val="001636B3"/>
    <w:rsid w:val="00163A44"/>
    <w:rsid w:val="001760A1"/>
    <w:rsid w:val="0018298C"/>
    <w:rsid w:val="00182A12"/>
    <w:rsid w:val="001847D0"/>
    <w:rsid w:val="001861F8"/>
    <w:rsid w:val="001A2409"/>
    <w:rsid w:val="001A48D2"/>
    <w:rsid w:val="001A4AA9"/>
    <w:rsid w:val="001C5408"/>
    <w:rsid w:val="001D4379"/>
    <w:rsid w:val="001D5281"/>
    <w:rsid w:val="001E1F21"/>
    <w:rsid w:val="001E486C"/>
    <w:rsid w:val="001E4D5F"/>
    <w:rsid w:val="001F122D"/>
    <w:rsid w:val="001F7C53"/>
    <w:rsid w:val="002058E2"/>
    <w:rsid w:val="002106BF"/>
    <w:rsid w:val="00220D59"/>
    <w:rsid w:val="00222202"/>
    <w:rsid w:val="002222A1"/>
    <w:rsid w:val="002270AD"/>
    <w:rsid w:val="0023573A"/>
    <w:rsid w:val="002366FB"/>
    <w:rsid w:val="00247D95"/>
    <w:rsid w:val="002559EC"/>
    <w:rsid w:val="00261CB1"/>
    <w:rsid w:val="00263737"/>
    <w:rsid w:val="002700AA"/>
    <w:rsid w:val="002751F5"/>
    <w:rsid w:val="002752C9"/>
    <w:rsid w:val="002777A8"/>
    <w:rsid w:val="002817D8"/>
    <w:rsid w:val="00283B3C"/>
    <w:rsid w:val="00286AE6"/>
    <w:rsid w:val="002873B5"/>
    <w:rsid w:val="00287B82"/>
    <w:rsid w:val="0029320B"/>
    <w:rsid w:val="002952E1"/>
    <w:rsid w:val="00296481"/>
    <w:rsid w:val="002A5A5B"/>
    <w:rsid w:val="002A76CC"/>
    <w:rsid w:val="002B3A70"/>
    <w:rsid w:val="002B5876"/>
    <w:rsid w:val="002B65B5"/>
    <w:rsid w:val="002C0475"/>
    <w:rsid w:val="002C3F22"/>
    <w:rsid w:val="002C3F2E"/>
    <w:rsid w:val="002C49FF"/>
    <w:rsid w:val="002C5B67"/>
    <w:rsid w:val="002D161D"/>
    <w:rsid w:val="002D230F"/>
    <w:rsid w:val="002D400C"/>
    <w:rsid w:val="002E5BFD"/>
    <w:rsid w:val="002F3CDD"/>
    <w:rsid w:val="002F6327"/>
    <w:rsid w:val="002F6E95"/>
    <w:rsid w:val="003011D9"/>
    <w:rsid w:val="00301900"/>
    <w:rsid w:val="003024B2"/>
    <w:rsid w:val="00303C62"/>
    <w:rsid w:val="00305D5E"/>
    <w:rsid w:val="00306239"/>
    <w:rsid w:val="003067C4"/>
    <w:rsid w:val="00311D3B"/>
    <w:rsid w:val="003147CC"/>
    <w:rsid w:val="00315A38"/>
    <w:rsid w:val="00317420"/>
    <w:rsid w:val="00317EFA"/>
    <w:rsid w:val="00325A39"/>
    <w:rsid w:val="00332D46"/>
    <w:rsid w:val="00340864"/>
    <w:rsid w:val="00345CCD"/>
    <w:rsid w:val="00354603"/>
    <w:rsid w:val="00362BD8"/>
    <w:rsid w:val="00365F99"/>
    <w:rsid w:val="00372908"/>
    <w:rsid w:val="003773FF"/>
    <w:rsid w:val="00383E46"/>
    <w:rsid w:val="00391763"/>
    <w:rsid w:val="003920CD"/>
    <w:rsid w:val="003939AC"/>
    <w:rsid w:val="003A23D2"/>
    <w:rsid w:val="003A2C31"/>
    <w:rsid w:val="003A3636"/>
    <w:rsid w:val="003A3B26"/>
    <w:rsid w:val="003B1948"/>
    <w:rsid w:val="003B3765"/>
    <w:rsid w:val="003B475A"/>
    <w:rsid w:val="003B7B15"/>
    <w:rsid w:val="003C1D64"/>
    <w:rsid w:val="003C2776"/>
    <w:rsid w:val="003C3A87"/>
    <w:rsid w:val="003D271F"/>
    <w:rsid w:val="003E01BF"/>
    <w:rsid w:val="003E04CC"/>
    <w:rsid w:val="003E149B"/>
    <w:rsid w:val="003E59BF"/>
    <w:rsid w:val="003F0073"/>
    <w:rsid w:val="003F114F"/>
    <w:rsid w:val="003F32FA"/>
    <w:rsid w:val="003F4578"/>
    <w:rsid w:val="004000A2"/>
    <w:rsid w:val="00411E54"/>
    <w:rsid w:val="004126E5"/>
    <w:rsid w:val="00412BEC"/>
    <w:rsid w:val="00417FBB"/>
    <w:rsid w:val="00426411"/>
    <w:rsid w:val="0042672B"/>
    <w:rsid w:val="004304F6"/>
    <w:rsid w:val="004310ED"/>
    <w:rsid w:val="00435A2E"/>
    <w:rsid w:val="00457539"/>
    <w:rsid w:val="00457927"/>
    <w:rsid w:val="00461274"/>
    <w:rsid w:val="004641E9"/>
    <w:rsid w:val="00464708"/>
    <w:rsid w:val="004841C5"/>
    <w:rsid w:val="0048452B"/>
    <w:rsid w:val="00495EF0"/>
    <w:rsid w:val="00495F09"/>
    <w:rsid w:val="00496D8C"/>
    <w:rsid w:val="004A3880"/>
    <w:rsid w:val="004A420E"/>
    <w:rsid w:val="004A788E"/>
    <w:rsid w:val="004B320E"/>
    <w:rsid w:val="004B48BB"/>
    <w:rsid w:val="004B7E86"/>
    <w:rsid w:val="004C492B"/>
    <w:rsid w:val="004C4B84"/>
    <w:rsid w:val="004F1AED"/>
    <w:rsid w:val="004F35ED"/>
    <w:rsid w:val="0050242D"/>
    <w:rsid w:val="00502C4E"/>
    <w:rsid w:val="0050553D"/>
    <w:rsid w:val="00510EF1"/>
    <w:rsid w:val="00520D75"/>
    <w:rsid w:val="00521C67"/>
    <w:rsid w:val="005236E4"/>
    <w:rsid w:val="0052374C"/>
    <w:rsid w:val="00527FEF"/>
    <w:rsid w:val="0053254B"/>
    <w:rsid w:val="00533851"/>
    <w:rsid w:val="00555B34"/>
    <w:rsid w:val="00556BC9"/>
    <w:rsid w:val="00565D81"/>
    <w:rsid w:val="00571B5F"/>
    <w:rsid w:val="00575926"/>
    <w:rsid w:val="005759EF"/>
    <w:rsid w:val="005768F5"/>
    <w:rsid w:val="0058004C"/>
    <w:rsid w:val="00580E28"/>
    <w:rsid w:val="00590682"/>
    <w:rsid w:val="00593B81"/>
    <w:rsid w:val="005A5074"/>
    <w:rsid w:val="005B2CD6"/>
    <w:rsid w:val="005B743E"/>
    <w:rsid w:val="005C1D7C"/>
    <w:rsid w:val="005C3481"/>
    <w:rsid w:val="005C5663"/>
    <w:rsid w:val="005D4071"/>
    <w:rsid w:val="005D5FC6"/>
    <w:rsid w:val="005D616C"/>
    <w:rsid w:val="005E0573"/>
    <w:rsid w:val="005E3DDC"/>
    <w:rsid w:val="005F0543"/>
    <w:rsid w:val="005F57C6"/>
    <w:rsid w:val="005F5C8C"/>
    <w:rsid w:val="0060188D"/>
    <w:rsid w:val="00606D1C"/>
    <w:rsid w:val="00606FC9"/>
    <w:rsid w:val="006074A0"/>
    <w:rsid w:val="00611B26"/>
    <w:rsid w:val="00613AC0"/>
    <w:rsid w:val="0062355E"/>
    <w:rsid w:val="0062456D"/>
    <w:rsid w:val="00630ECB"/>
    <w:rsid w:val="006322F4"/>
    <w:rsid w:val="006347AC"/>
    <w:rsid w:val="00634B7F"/>
    <w:rsid w:val="006369B6"/>
    <w:rsid w:val="00641E8D"/>
    <w:rsid w:val="0064229B"/>
    <w:rsid w:val="0064549C"/>
    <w:rsid w:val="0066002B"/>
    <w:rsid w:val="00662358"/>
    <w:rsid w:val="00675178"/>
    <w:rsid w:val="00677906"/>
    <w:rsid w:val="00681686"/>
    <w:rsid w:val="00690766"/>
    <w:rsid w:val="00690781"/>
    <w:rsid w:val="0069226A"/>
    <w:rsid w:val="006937F7"/>
    <w:rsid w:val="00695289"/>
    <w:rsid w:val="006A1B91"/>
    <w:rsid w:val="006A249D"/>
    <w:rsid w:val="006A6E11"/>
    <w:rsid w:val="006C39F2"/>
    <w:rsid w:val="006C4A28"/>
    <w:rsid w:val="006D1E8B"/>
    <w:rsid w:val="006E4B56"/>
    <w:rsid w:val="006E5432"/>
    <w:rsid w:val="006F0AA9"/>
    <w:rsid w:val="006F286B"/>
    <w:rsid w:val="006F64CA"/>
    <w:rsid w:val="006F7851"/>
    <w:rsid w:val="00700301"/>
    <w:rsid w:val="00702071"/>
    <w:rsid w:val="00702BAC"/>
    <w:rsid w:val="00704476"/>
    <w:rsid w:val="007062A2"/>
    <w:rsid w:val="007065EB"/>
    <w:rsid w:val="00706AEA"/>
    <w:rsid w:val="007076A1"/>
    <w:rsid w:val="00715BE6"/>
    <w:rsid w:val="0072108F"/>
    <w:rsid w:val="0072344A"/>
    <w:rsid w:val="00734338"/>
    <w:rsid w:val="0073464D"/>
    <w:rsid w:val="007376FF"/>
    <w:rsid w:val="007400B9"/>
    <w:rsid w:val="00752228"/>
    <w:rsid w:val="00765E18"/>
    <w:rsid w:val="00767360"/>
    <w:rsid w:val="007675D2"/>
    <w:rsid w:val="00770B98"/>
    <w:rsid w:val="007763FF"/>
    <w:rsid w:val="00777839"/>
    <w:rsid w:val="0078053A"/>
    <w:rsid w:val="00784ECE"/>
    <w:rsid w:val="00795208"/>
    <w:rsid w:val="00796A92"/>
    <w:rsid w:val="007A1026"/>
    <w:rsid w:val="007A1AD0"/>
    <w:rsid w:val="007A24C2"/>
    <w:rsid w:val="007A576A"/>
    <w:rsid w:val="007A617E"/>
    <w:rsid w:val="007B0D68"/>
    <w:rsid w:val="007B0FCE"/>
    <w:rsid w:val="007B2F5F"/>
    <w:rsid w:val="007B4BDB"/>
    <w:rsid w:val="007B6AB7"/>
    <w:rsid w:val="007C40AA"/>
    <w:rsid w:val="007C4DA2"/>
    <w:rsid w:val="007D1B30"/>
    <w:rsid w:val="007E7CA9"/>
    <w:rsid w:val="007E7DDB"/>
    <w:rsid w:val="007F31BD"/>
    <w:rsid w:val="00810DAA"/>
    <w:rsid w:val="00815D38"/>
    <w:rsid w:val="00816173"/>
    <w:rsid w:val="00822A82"/>
    <w:rsid w:val="00835471"/>
    <w:rsid w:val="00836039"/>
    <w:rsid w:val="00851F7F"/>
    <w:rsid w:val="00852EB3"/>
    <w:rsid w:val="00854945"/>
    <w:rsid w:val="0086151A"/>
    <w:rsid w:val="008657DC"/>
    <w:rsid w:val="008670A1"/>
    <w:rsid w:val="008670A2"/>
    <w:rsid w:val="00872DF4"/>
    <w:rsid w:val="008776DE"/>
    <w:rsid w:val="008802B7"/>
    <w:rsid w:val="00891D4C"/>
    <w:rsid w:val="00895899"/>
    <w:rsid w:val="00895F9C"/>
    <w:rsid w:val="008A01C9"/>
    <w:rsid w:val="008A3A69"/>
    <w:rsid w:val="008A6E64"/>
    <w:rsid w:val="008B1F86"/>
    <w:rsid w:val="008B3246"/>
    <w:rsid w:val="008D43C7"/>
    <w:rsid w:val="008F16C5"/>
    <w:rsid w:val="008F6E94"/>
    <w:rsid w:val="009027D3"/>
    <w:rsid w:val="00905CBF"/>
    <w:rsid w:val="0091184F"/>
    <w:rsid w:val="009125E4"/>
    <w:rsid w:val="00933316"/>
    <w:rsid w:val="009405B2"/>
    <w:rsid w:val="00942117"/>
    <w:rsid w:val="00942160"/>
    <w:rsid w:val="009446DF"/>
    <w:rsid w:val="00945AE8"/>
    <w:rsid w:val="00966FC1"/>
    <w:rsid w:val="00981E8D"/>
    <w:rsid w:val="00986E59"/>
    <w:rsid w:val="00992988"/>
    <w:rsid w:val="009960D9"/>
    <w:rsid w:val="009A02E9"/>
    <w:rsid w:val="009A15ED"/>
    <w:rsid w:val="009A19EE"/>
    <w:rsid w:val="009B29B6"/>
    <w:rsid w:val="009C2449"/>
    <w:rsid w:val="009D0DD2"/>
    <w:rsid w:val="009D1778"/>
    <w:rsid w:val="009D6F6E"/>
    <w:rsid w:val="009D71BC"/>
    <w:rsid w:val="009E5E28"/>
    <w:rsid w:val="009F0023"/>
    <w:rsid w:val="009F2324"/>
    <w:rsid w:val="009F7DF8"/>
    <w:rsid w:val="00A0690F"/>
    <w:rsid w:val="00A2307A"/>
    <w:rsid w:val="00A23875"/>
    <w:rsid w:val="00A2390D"/>
    <w:rsid w:val="00A23B1F"/>
    <w:rsid w:val="00A250D1"/>
    <w:rsid w:val="00A27BEC"/>
    <w:rsid w:val="00A30F43"/>
    <w:rsid w:val="00A3426C"/>
    <w:rsid w:val="00A356C4"/>
    <w:rsid w:val="00A370DA"/>
    <w:rsid w:val="00A437F3"/>
    <w:rsid w:val="00A64129"/>
    <w:rsid w:val="00A66273"/>
    <w:rsid w:val="00A70824"/>
    <w:rsid w:val="00A7096E"/>
    <w:rsid w:val="00A72594"/>
    <w:rsid w:val="00A72653"/>
    <w:rsid w:val="00A75F7B"/>
    <w:rsid w:val="00A8677E"/>
    <w:rsid w:val="00A91B49"/>
    <w:rsid w:val="00AA020E"/>
    <w:rsid w:val="00AA055F"/>
    <w:rsid w:val="00AA0BD9"/>
    <w:rsid w:val="00AA49FC"/>
    <w:rsid w:val="00AA569A"/>
    <w:rsid w:val="00AB1BE9"/>
    <w:rsid w:val="00AC139D"/>
    <w:rsid w:val="00AC3856"/>
    <w:rsid w:val="00AD01A3"/>
    <w:rsid w:val="00AD4769"/>
    <w:rsid w:val="00AD5488"/>
    <w:rsid w:val="00AD7F63"/>
    <w:rsid w:val="00AE1733"/>
    <w:rsid w:val="00AE1B07"/>
    <w:rsid w:val="00AE7C40"/>
    <w:rsid w:val="00AF2DAB"/>
    <w:rsid w:val="00AF41FD"/>
    <w:rsid w:val="00AF5BBD"/>
    <w:rsid w:val="00AF5DA5"/>
    <w:rsid w:val="00AF706B"/>
    <w:rsid w:val="00B041FA"/>
    <w:rsid w:val="00B22E8D"/>
    <w:rsid w:val="00B4144F"/>
    <w:rsid w:val="00B4267B"/>
    <w:rsid w:val="00B50C03"/>
    <w:rsid w:val="00B517DF"/>
    <w:rsid w:val="00B51B6F"/>
    <w:rsid w:val="00B534C5"/>
    <w:rsid w:val="00B64C28"/>
    <w:rsid w:val="00B6545B"/>
    <w:rsid w:val="00B66BB3"/>
    <w:rsid w:val="00B70583"/>
    <w:rsid w:val="00B731F7"/>
    <w:rsid w:val="00B74706"/>
    <w:rsid w:val="00B762E7"/>
    <w:rsid w:val="00B822E1"/>
    <w:rsid w:val="00B868CC"/>
    <w:rsid w:val="00B87C3A"/>
    <w:rsid w:val="00B95283"/>
    <w:rsid w:val="00B952EB"/>
    <w:rsid w:val="00B96D5F"/>
    <w:rsid w:val="00BA06FA"/>
    <w:rsid w:val="00BA2CDD"/>
    <w:rsid w:val="00BA3FD8"/>
    <w:rsid w:val="00BC0444"/>
    <w:rsid w:val="00BC471D"/>
    <w:rsid w:val="00BE48FD"/>
    <w:rsid w:val="00BE588D"/>
    <w:rsid w:val="00BE6CEB"/>
    <w:rsid w:val="00C0215E"/>
    <w:rsid w:val="00C02E58"/>
    <w:rsid w:val="00C0747D"/>
    <w:rsid w:val="00C20634"/>
    <w:rsid w:val="00C2224F"/>
    <w:rsid w:val="00C25258"/>
    <w:rsid w:val="00C25D8C"/>
    <w:rsid w:val="00C3240E"/>
    <w:rsid w:val="00C35ED0"/>
    <w:rsid w:val="00C42C93"/>
    <w:rsid w:val="00C435D2"/>
    <w:rsid w:val="00C46093"/>
    <w:rsid w:val="00C501B8"/>
    <w:rsid w:val="00C51E0C"/>
    <w:rsid w:val="00C5648D"/>
    <w:rsid w:val="00C57AA3"/>
    <w:rsid w:val="00C62740"/>
    <w:rsid w:val="00C62961"/>
    <w:rsid w:val="00C63F73"/>
    <w:rsid w:val="00C72DE9"/>
    <w:rsid w:val="00C83A99"/>
    <w:rsid w:val="00C8794F"/>
    <w:rsid w:val="00C9226B"/>
    <w:rsid w:val="00CA28A0"/>
    <w:rsid w:val="00CB03D8"/>
    <w:rsid w:val="00CC35D9"/>
    <w:rsid w:val="00CC755B"/>
    <w:rsid w:val="00CC76DB"/>
    <w:rsid w:val="00CD0F0C"/>
    <w:rsid w:val="00CD1A3F"/>
    <w:rsid w:val="00CD223D"/>
    <w:rsid w:val="00CD6449"/>
    <w:rsid w:val="00CE0EB4"/>
    <w:rsid w:val="00CE6FAF"/>
    <w:rsid w:val="00CF13BE"/>
    <w:rsid w:val="00CF390F"/>
    <w:rsid w:val="00CF3C44"/>
    <w:rsid w:val="00CF4086"/>
    <w:rsid w:val="00CF428C"/>
    <w:rsid w:val="00CF549F"/>
    <w:rsid w:val="00D16C26"/>
    <w:rsid w:val="00D23D79"/>
    <w:rsid w:val="00D25991"/>
    <w:rsid w:val="00D308B5"/>
    <w:rsid w:val="00D35EEF"/>
    <w:rsid w:val="00D55EBA"/>
    <w:rsid w:val="00D60BAF"/>
    <w:rsid w:val="00D64B2D"/>
    <w:rsid w:val="00D6511F"/>
    <w:rsid w:val="00D6609B"/>
    <w:rsid w:val="00D70648"/>
    <w:rsid w:val="00D767C0"/>
    <w:rsid w:val="00D80C37"/>
    <w:rsid w:val="00D815CC"/>
    <w:rsid w:val="00D846A6"/>
    <w:rsid w:val="00D85835"/>
    <w:rsid w:val="00D863AD"/>
    <w:rsid w:val="00D93DE2"/>
    <w:rsid w:val="00D94D48"/>
    <w:rsid w:val="00D95256"/>
    <w:rsid w:val="00D96480"/>
    <w:rsid w:val="00DA22B0"/>
    <w:rsid w:val="00DA27B3"/>
    <w:rsid w:val="00DA5B87"/>
    <w:rsid w:val="00DA6D57"/>
    <w:rsid w:val="00DB2668"/>
    <w:rsid w:val="00DB4DA9"/>
    <w:rsid w:val="00DC3312"/>
    <w:rsid w:val="00DC6870"/>
    <w:rsid w:val="00DE11D5"/>
    <w:rsid w:val="00DE151E"/>
    <w:rsid w:val="00DE46A3"/>
    <w:rsid w:val="00DF361F"/>
    <w:rsid w:val="00E0505B"/>
    <w:rsid w:val="00E05CD7"/>
    <w:rsid w:val="00E1327A"/>
    <w:rsid w:val="00E145CA"/>
    <w:rsid w:val="00E20A60"/>
    <w:rsid w:val="00E22E31"/>
    <w:rsid w:val="00E2417A"/>
    <w:rsid w:val="00E25443"/>
    <w:rsid w:val="00E27E84"/>
    <w:rsid w:val="00E316F7"/>
    <w:rsid w:val="00E32DC2"/>
    <w:rsid w:val="00E36FF7"/>
    <w:rsid w:val="00E40F0D"/>
    <w:rsid w:val="00E412B9"/>
    <w:rsid w:val="00E447F1"/>
    <w:rsid w:val="00E455F7"/>
    <w:rsid w:val="00E4587E"/>
    <w:rsid w:val="00E5111D"/>
    <w:rsid w:val="00E539AA"/>
    <w:rsid w:val="00E54FE7"/>
    <w:rsid w:val="00E60538"/>
    <w:rsid w:val="00E60E4C"/>
    <w:rsid w:val="00E67370"/>
    <w:rsid w:val="00E77D4D"/>
    <w:rsid w:val="00E81977"/>
    <w:rsid w:val="00E8274E"/>
    <w:rsid w:val="00E84989"/>
    <w:rsid w:val="00E87C49"/>
    <w:rsid w:val="00E93836"/>
    <w:rsid w:val="00E940B7"/>
    <w:rsid w:val="00EA3709"/>
    <w:rsid w:val="00EA5019"/>
    <w:rsid w:val="00EA7082"/>
    <w:rsid w:val="00EB04AF"/>
    <w:rsid w:val="00EB4059"/>
    <w:rsid w:val="00EB5B9C"/>
    <w:rsid w:val="00ED19A4"/>
    <w:rsid w:val="00ED27F1"/>
    <w:rsid w:val="00ED777D"/>
    <w:rsid w:val="00EE047A"/>
    <w:rsid w:val="00EF4219"/>
    <w:rsid w:val="00EF499E"/>
    <w:rsid w:val="00F00643"/>
    <w:rsid w:val="00F01DCD"/>
    <w:rsid w:val="00F048A3"/>
    <w:rsid w:val="00F05A4A"/>
    <w:rsid w:val="00F1158C"/>
    <w:rsid w:val="00F14293"/>
    <w:rsid w:val="00F14B1F"/>
    <w:rsid w:val="00F1718A"/>
    <w:rsid w:val="00F215FA"/>
    <w:rsid w:val="00F260D3"/>
    <w:rsid w:val="00F37D6A"/>
    <w:rsid w:val="00F433CE"/>
    <w:rsid w:val="00F4420F"/>
    <w:rsid w:val="00F45E8B"/>
    <w:rsid w:val="00F47EA2"/>
    <w:rsid w:val="00F622D4"/>
    <w:rsid w:val="00F70420"/>
    <w:rsid w:val="00F72D53"/>
    <w:rsid w:val="00F82FC4"/>
    <w:rsid w:val="00F85565"/>
    <w:rsid w:val="00F875B0"/>
    <w:rsid w:val="00F91778"/>
    <w:rsid w:val="00F9720B"/>
    <w:rsid w:val="00F9755E"/>
    <w:rsid w:val="00F97977"/>
    <w:rsid w:val="00FB04BF"/>
    <w:rsid w:val="00FB5F38"/>
    <w:rsid w:val="00FC2685"/>
    <w:rsid w:val="00FC3482"/>
    <w:rsid w:val="00FC39ED"/>
    <w:rsid w:val="00FC523D"/>
    <w:rsid w:val="00FC7602"/>
    <w:rsid w:val="00FE2ACA"/>
    <w:rsid w:val="00FE627E"/>
    <w:rsid w:val="00FF0B25"/>
    <w:rsid w:val="00FF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27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B587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FF0B25"/>
    <w:rPr>
      <w:color w:val="800080" w:themeColor="followedHyperlink"/>
      <w:u w:val="single"/>
    </w:rPr>
  </w:style>
  <w:style w:type="character" w:customStyle="1" w:styleId="Nadpis1Char">
    <w:name w:val="Nadpis 1 Char"/>
    <w:basedOn w:val="Predvolenpsmoodseku"/>
    <w:link w:val="Nadpis1"/>
    <w:uiPriority w:val="9"/>
    <w:rsid w:val="002B587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eader" Target="header2.xm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ecas.org/"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273-sk/koordinacia-synergii-a-komplementarit-medzi-esif-a-ostatnymi-nastrojmi-podpory-eu-a-sr/"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itms2014.sk" TargetMode="External"/><Relationship Id="rId43" Type="http://schemas.openxmlformats.org/officeDocument/2006/relationships/footer" Target="footer3.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eader" Target="header1.xml"/><Relationship Id="rId20" Type="http://schemas.openxmlformats.org/officeDocument/2006/relationships/hyperlink" Target="http://www.partnerskadohoda.gov.sk/metodicke-pokyny-cko-a-uv-sr/" TargetMode="External"/><Relationship Id="rId41"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B5652-18F8-4AB5-9062-5FD0A08CB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9635</Words>
  <Characters>54922</Characters>
  <Application>Microsoft Office Word</Application>
  <DocSecurity>0</DocSecurity>
  <Lines>457</Lines>
  <Paragraphs>128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2019-08-09T07:58:00Z</dcterms:created>
  <dcterms:modified xsi:type="dcterms:W3CDTF">2021-04-09T08:19:00Z</dcterms:modified>
</cp:coreProperties>
</file>