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F526" w14:textId="77777777" w:rsidR="00963010" w:rsidRPr="0063716F" w:rsidRDefault="00963010" w:rsidP="00963010">
      <w:pPr>
        <w:pStyle w:val="Nzov"/>
        <w:pBdr>
          <w:bottom w:val="single" w:sz="8" w:space="1" w:color="5F497A"/>
        </w:pBdr>
        <w:rPr>
          <w:rFonts w:asciiTheme="minorHAnsi" w:hAnsiTheme="minorHAnsi"/>
        </w:rPr>
      </w:pPr>
      <w:r w:rsidRPr="0063716F">
        <w:rPr>
          <w:rFonts w:asciiTheme="minorHAnsi" w:hAnsiTheme="minorHAnsi"/>
        </w:rPr>
        <w:t>Vyzvanie na projekty technickej pomoci</w:t>
      </w:r>
      <w:r w:rsidRPr="0063716F">
        <w:rPr>
          <w:rFonts w:asciiTheme="minorHAnsi" w:hAnsiTheme="minorHAnsi"/>
        </w:rPr>
        <w:br/>
        <w:t>č.</w:t>
      </w:r>
      <w:r w:rsidRPr="0063716F">
        <w:rPr>
          <w:rFonts w:asciiTheme="minorHAnsi" w:hAnsiTheme="minorHAnsi"/>
          <w:b/>
          <w:sz w:val="28"/>
          <w:szCs w:val="28"/>
        </w:rPr>
        <w:t xml:space="preserve"> </w:t>
      </w:r>
      <w:r w:rsidRPr="0063716F">
        <w:rPr>
          <w:rFonts w:asciiTheme="minorHAnsi" w:hAnsiTheme="minorHAnsi"/>
        </w:rPr>
        <w:t>(kód)</w:t>
      </w:r>
      <w:r w:rsidRPr="0063716F">
        <w:rPr>
          <w:rFonts w:asciiTheme="minorHAnsi" w:hAnsiTheme="minorHAnsi"/>
          <w:b/>
          <w:sz w:val="28"/>
          <w:szCs w:val="28"/>
        </w:rPr>
        <w:t xml:space="preserve"> </w:t>
      </w:r>
      <w:r w:rsidRPr="0063716F">
        <w:rPr>
          <w:rFonts w:asciiTheme="minorHAnsi" w:hAnsiTheme="minorHAnsi"/>
        </w:rPr>
        <w:t>OPTP-PO1-SC1-2016-11</w:t>
      </w:r>
    </w:p>
    <w:p w14:paraId="4CEA7677" w14:textId="77777777" w:rsidR="00963010" w:rsidRPr="0063716F" w:rsidRDefault="00963010" w:rsidP="00963010">
      <w:pPr>
        <w:spacing w:before="120" w:after="120"/>
        <w:rPr>
          <w:rFonts w:asciiTheme="minorHAnsi" w:hAnsiTheme="minorHAnsi"/>
        </w:rPr>
      </w:pPr>
      <w:r w:rsidRPr="0063716F">
        <w:rPr>
          <w:rFonts w:asciiTheme="minorHAnsi" w:hAnsiTheme="minorHAnsi"/>
          <w:b/>
          <w:sz w:val="28"/>
          <w:szCs w:val="28"/>
        </w:rPr>
        <w:t xml:space="preserve">Názov vyzvania: </w:t>
      </w:r>
      <w:r w:rsidRPr="0063716F">
        <w:rPr>
          <w:rFonts w:asciiTheme="minorHAnsi" w:eastAsia="Calibri" w:hAnsiTheme="minorHAnsi"/>
          <w:b/>
          <w:sz w:val="28"/>
          <w:szCs w:val="28"/>
        </w:rPr>
        <w:t xml:space="preserve">Príprava nových </w:t>
      </w:r>
      <w:r w:rsidR="00B26C9C" w:rsidRPr="0063716F">
        <w:rPr>
          <w:rFonts w:asciiTheme="minorHAnsi" w:eastAsia="Calibri" w:hAnsiTheme="minorHAnsi"/>
          <w:b/>
          <w:sz w:val="28"/>
          <w:szCs w:val="28"/>
        </w:rPr>
        <w:t>kapacít</w:t>
      </w:r>
      <w:r w:rsidRPr="0063716F">
        <w:rPr>
          <w:rFonts w:asciiTheme="minorHAnsi" w:eastAsia="Calibri" w:hAnsiTheme="minorHAnsi"/>
          <w:b/>
          <w:sz w:val="28"/>
          <w:szCs w:val="28"/>
        </w:rPr>
        <w:t xml:space="preserve"> pre EŠIF</w:t>
      </w:r>
      <w:r w:rsidRPr="0063716F">
        <w:rPr>
          <w:rFonts w:asciiTheme="minorHAnsi" w:hAnsiTheme="minorHAnsi"/>
          <w:b/>
          <w:sz w:val="28"/>
          <w:szCs w:val="28"/>
        </w:rPr>
        <w:t xml:space="preserve"> 1</w:t>
      </w:r>
    </w:p>
    <w:p w14:paraId="59CF8DE4" w14:textId="77777777" w:rsidR="006829FC" w:rsidRPr="0063716F" w:rsidRDefault="006829FC" w:rsidP="00963010">
      <w:pPr>
        <w:jc w:val="both"/>
        <w:rPr>
          <w:rFonts w:asciiTheme="minorHAnsi" w:hAnsiTheme="minorHAnsi"/>
        </w:rPr>
      </w:pPr>
    </w:p>
    <w:p w14:paraId="0A835BCB" w14:textId="77777777"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Formálne náležitosti:</w:t>
      </w:r>
    </w:p>
    <w:p w14:paraId="6C6526CD" w14:textId="77777777" w:rsidR="006829FC" w:rsidRPr="001D1B1E"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5B2D6C" w:rsidRDefault="006829FC" w:rsidP="005B2D6C">
      <w:pPr>
        <w:spacing w:before="120" w:after="120"/>
        <w:jc w:val="both"/>
        <w:rPr>
          <w:rFonts w:asciiTheme="minorHAnsi" w:hAnsiTheme="minorHAnsi"/>
          <w:sz w:val="22"/>
          <w:szCs w:val="22"/>
        </w:rPr>
      </w:pPr>
      <w:r w:rsidRPr="000C0504">
        <w:rPr>
          <w:rFonts w:asciiTheme="minorHAnsi" w:hAnsiTheme="minorHAnsi"/>
          <w:b/>
          <w:sz w:val="22"/>
          <w:szCs w:val="22"/>
        </w:rPr>
        <w:t xml:space="preserve">Špecifický cieľ: </w:t>
      </w:r>
      <w:r w:rsidRPr="0063716F">
        <w:rPr>
          <w:rFonts w:asciiTheme="minorHAnsi" w:hAnsiTheme="minorHAnsi"/>
          <w:b/>
          <w:sz w:val="22"/>
          <w:szCs w:val="22"/>
        </w:rPr>
        <w:t xml:space="preserve">1 </w:t>
      </w:r>
      <w:r w:rsidRPr="005B2D6C">
        <w:rPr>
          <w:rFonts w:asciiTheme="minorHAnsi" w:hAnsiTheme="minorHAnsi"/>
          <w:sz w:val="22"/>
          <w:szCs w:val="22"/>
        </w:rPr>
        <w:t>- Zabezpečiť stabilizáciu pracovníkov subjektov zapojených do systému riadenia, kontroly a auditu EŠIF</w:t>
      </w:r>
    </w:p>
    <w:p w14:paraId="1BC5DBED" w14:textId="3152D84C" w:rsidR="000C0504" w:rsidRPr="000C0504" w:rsidRDefault="0001551C" w:rsidP="0063716F">
      <w:pPr>
        <w:spacing w:before="240" w:after="240"/>
        <w:rPr>
          <w:rFonts w:asciiTheme="minorHAnsi" w:hAnsiTheme="minorHAnsi"/>
          <w:b/>
          <w:sz w:val="22"/>
          <w:szCs w:val="22"/>
        </w:rPr>
      </w:pPr>
      <w:r w:rsidRPr="0063716F">
        <w:rPr>
          <w:rFonts w:asciiTheme="minorHAnsi" w:hAnsiTheme="minorHAnsi"/>
          <w:b/>
          <w:sz w:val="22"/>
          <w:szCs w:val="22"/>
        </w:rPr>
        <w:t xml:space="preserve">Fond: </w:t>
      </w:r>
      <w:r w:rsidRPr="0063716F">
        <w:rPr>
          <w:rFonts w:asciiTheme="minorHAnsi" w:hAnsiTheme="minorHAnsi"/>
          <w:sz w:val="22"/>
          <w:szCs w:val="22"/>
        </w:rPr>
        <w:t>Európsky fond regionálneho rozvoja</w:t>
      </w:r>
    </w:p>
    <w:p w14:paraId="6E3DFA76"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Poskytovateľ: </w:t>
      </w:r>
    </w:p>
    <w:p w14:paraId="5ABE7647" w14:textId="30164F18" w:rsidR="006829FC" w:rsidRPr="00162613" w:rsidRDefault="006829FC" w:rsidP="00706E26">
      <w:pPr>
        <w:spacing w:before="120" w:after="120"/>
        <w:jc w:val="both"/>
        <w:rPr>
          <w:rFonts w:asciiTheme="minorHAnsi" w:hAnsiTheme="minorHAnsi"/>
          <w:sz w:val="22"/>
          <w:szCs w:val="22"/>
        </w:rPr>
      </w:pPr>
      <w:r w:rsidRPr="00162613">
        <w:rPr>
          <w:rFonts w:asciiTheme="minorHAnsi" w:hAnsiTheme="minorHAnsi"/>
          <w:b/>
          <w:sz w:val="22"/>
          <w:szCs w:val="22"/>
        </w:rPr>
        <w:t>Názov:</w:t>
      </w:r>
      <w:r w:rsidRPr="00162613">
        <w:rPr>
          <w:rFonts w:asciiTheme="minorHAnsi" w:hAnsiTheme="minorHAnsi"/>
          <w:sz w:val="22"/>
          <w:szCs w:val="22"/>
        </w:rPr>
        <w:t xml:space="preserve"> </w:t>
      </w:r>
      <w:r w:rsidR="006A0F64">
        <w:rPr>
          <w:rFonts w:asciiTheme="minorHAnsi" w:hAnsiTheme="minorHAnsi" w:cstheme="minorHAnsi"/>
          <w:sz w:val="22"/>
          <w:szCs w:val="22"/>
        </w:rPr>
        <w:t>Ministerstvo investícií, regionálneho rozvoja a informatizácie</w:t>
      </w:r>
      <w:r w:rsidRPr="00162613">
        <w:rPr>
          <w:rFonts w:asciiTheme="minorHAnsi" w:hAnsiTheme="minorHAnsi"/>
          <w:sz w:val="22"/>
          <w:szCs w:val="22"/>
        </w:rPr>
        <w:t xml:space="preserve"> </w:t>
      </w:r>
      <w:r w:rsidR="00C93031" w:rsidRPr="009A4624">
        <w:rPr>
          <w:rFonts w:asciiTheme="minorHAnsi" w:hAnsiTheme="minorHAnsi"/>
          <w:sz w:val="22"/>
          <w:szCs w:val="22"/>
        </w:rPr>
        <w:t>Slovenskej republiky (ďalej aj „</w:t>
      </w:r>
      <w:r w:rsidR="00706E26">
        <w:rPr>
          <w:rFonts w:asciiTheme="minorHAnsi" w:hAnsiTheme="minorHAnsi"/>
          <w:sz w:val="22"/>
          <w:szCs w:val="22"/>
        </w:rPr>
        <w:t>MIRRI</w:t>
      </w:r>
      <w:r w:rsidR="00C93031" w:rsidRPr="009A4624">
        <w:rPr>
          <w:rFonts w:asciiTheme="minorHAnsi" w:hAnsiTheme="minorHAnsi"/>
          <w:sz w:val="22"/>
          <w:szCs w:val="22"/>
        </w:rPr>
        <w:t xml:space="preserve"> SR“)</w:t>
      </w:r>
      <w:r w:rsidRPr="00162613">
        <w:rPr>
          <w:rFonts w:asciiTheme="minorHAnsi" w:hAnsiTheme="minorHAnsi"/>
          <w:sz w:val="22"/>
          <w:szCs w:val="22"/>
        </w:rPr>
        <w:t xml:space="preserve">, riadiaci orgán pre </w:t>
      </w:r>
      <w:r w:rsidR="00C93031" w:rsidRPr="009A4624">
        <w:rPr>
          <w:rFonts w:asciiTheme="minorHAnsi" w:hAnsiTheme="minorHAnsi"/>
          <w:sz w:val="22"/>
          <w:szCs w:val="22"/>
        </w:rPr>
        <w:t>operačný program Technická pomoc (ďalej aj „RO OP TP“)</w:t>
      </w:r>
    </w:p>
    <w:p w14:paraId="57CC73E8" w14:textId="62E529E7" w:rsidR="006829FC" w:rsidRDefault="006829FC" w:rsidP="00B146DC">
      <w:pPr>
        <w:spacing w:before="120" w:after="120"/>
        <w:jc w:val="both"/>
        <w:rPr>
          <w:rFonts w:asciiTheme="minorHAnsi" w:hAnsiTheme="minorHAnsi"/>
          <w:sz w:val="22"/>
          <w:szCs w:val="22"/>
        </w:rPr>
      </w:pPr>
      <w:r w:rsidRPr="001D1B1E">
        <w:rPr>
          <w:rFonts w:asciiTheme="minorHAnsi" w:hAnsiTheme="minorHAnsi"/>
          <w:b/>
          <w:sz w:val="22"/>
          <w:szCs w:val="22"/>
        </w:rPr>
        <w:t>Adresa:</w:t>
      </w:r>
      <w:r w:rsidRPr="000C0504">
        <w:rPr>
          <w:rFonts w:asciiTheme="minorHAnsi" w:hAnsiTheme="minorHAnsi"/>
          <w:sz w:val="22"/>
          <w:szCs w:val="22"/>
        </w:rPr>
        <w:t xml:space="preserve"> </w:t>
      </w:r>
      <w:r w:rsidR="00706E26">
        <w:rPr>
          <w:rFonts w:asciiTheme="minorHAnsi" w:hAnsiTheme="minorHAnsi" w:cstheme="minorHAnsi"/>
          <w:sz w:val="22"/>
          <w:szCs w:val="22"/>
        </w:rPr>
        <w:t>Štefánikova 15, 811 05</w:t>
      </w:r>
      <w:r w:rsidR="00706E26" w:rsidRPr="005D01A7">
        <w:rPr>
          <w:rFonts w:asciiTheme="minorHAnsi" w:hAnsiTheme="minorHAnsi" w:cstheme="minorHAnsi"/>
          <w:sz w:val="22"/>
          <w:szCs w:val="22"/>
        </w:rPr>
        <w:t xml:space="preserve"> </w:t>
      </w:r>
      <w:r w:rsidRPr="000C0504">
        <w:rPr>
          <w:rFonts w:asciiTheme="minorHAnsi" w:hAnsiTheme="minorHAnsi"/>
          <w:sz w:val="22"/>
          <w:szCs w:val="22"/>
        </w:rPr>
        <w:t>Bratislava, Slovenská republika</w:t>
      </w:r>
    </w:p>
    <w:p w14:paraId="008E02A7" w14:textId="77777777" w:rsidR="0063716F" w:rsidRPr="000C0504" w:rsidRDefault="0063716F" w:rsidP="0063716F">
      <w:pPr>
        <w:spacing w:before="120" w:after="120"/>
        <w:rPr>
          <w:rFonts w:asciiTheme="minorHAnsi" w:hAnsiTheme="minorHAnsi"/>
          <w:sz w:val="22"/>
          <w:szCs w:val="22"/>
        </w:rPr>
      </w:pPr>
    </w:p>
    <w:p w14:paraId="59877D9F" w14:textId="77777777" w:rsidR="006829FC" w:rsidRPr="0063716F" w:rsidRDefault="006829FC" w:rsidP="002D08EE">
      <w:pPr>
        <w:pStyle w:val="Odsekzoznamu"/>
        <w:numPr>
          <w:ilvl w:val="1"/>
          <w:numId w:val="1"/>
        </w:numPr>
        <w:spacing w:before="120" w:after="120"/>
        <w:rPr>
          <w:rFonts w:asciiTheme="minorHAnsi" w:hAnsiTheme="minorHAnsi"/>
          <w:b/>
        </w:rPr>
      </w:pPr>
      <w:r w:rsidRPr="0063716F">
        <w:rPr>
          <w:rFonts w:asciiTheme="minorHAnsi" w:hAnsiTheme="minorHAnsi"/>
          <w:b/>
        </w:rPr>
        <w:t>Dĺžka trvania vyzvania</w:t>
      </w:r>
    </w:p>
    <w:p w14:paraId="3DEB1DA5" w14:textId="77777777" w:rsidR="006829FC" w:rsidRPr="001D1B1E" w:rsidRDefault="006829FC" w:rsidP="0063716F">
      <w:pPr>
        <w:spacing w:before="120" w:after="120"/>
        <w:rPr>
          <w:rFonts w:asciiTheme="minorHAnsi" w:hAnsiTheme="minorHAnsi"/>
          <w:sz w:val="22"/>
          <w:szCs w:val="22"/>
        </w:rPr>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13C595CA" w:rsidR="006829FC" w:rsidRDefault="006829FC" w:rsidP="0063716F">
      <w:pPr>
        <w:spacing w:before="120" w:after="120"/>
        <w:jc w:val="both"/>
        <w:rPr>
          <w:rFonts w:asciiTheme="minorHAnsi" w:hAnsiTheme="minorHAnsi"/>
          <w:sz w:val="22"/>
          <w:szCs w:val="22"/>
        </w:rPr>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t>
      </w:r>
      <w:r w:rsidRPr="00D16943">
        <w:rPr>
          <w:rFonts w:asciiTheme="minorHAnsi" w:hAnsiTheme="minorHAnsi"/>
          <w:sz w:val="22"/>
          <w:szCs w:val="22"/>
        </w:rPr>
        <w:t xml:space="preserve">webovom sídle </w:t>
      </w:r>
      <w:r w:rsidR="00D34685" w:rsidRPr="00D16943">
        <w:rPr>
          <w:rFonts w:asciiTheme="minorHAnsi" w:hAnsiTheme="minorHAnsi"/>
          <w:sz w:val="22"/>
          <w:szCs w:val="22"/>
          <w:rPrChange w:id="0" w:author="Šušlíková, Mária" w:date="2021-04-08T14:42:00Z">
            <w:rPr/>
          </w:rPrChange>
        </w:rPr>
        <w:fldChar w:fldCharType="begin"/>
      </w:r>
      <w:r w:rsidR="00D34685" w:rsidRPr="00D16943">
        <w:rPr>
          <w:rFonts w:asciiTheme="minorHAnsi" w:hAnsiTheme="minorHAnsi"/>
          <w:sz w:val="22"/>
          <w:szCs w:val="22"/>
          <w:rPrChange w:id="1" w:author="Šušlíková, Mária" w:date="2021-04-08T14:42:00Z">
            <w:rPr/>
          </w:rPrChange>
        </w:rPr>
        <w:instrText xml:space="preserve"> HYPERLINK "http://optp.vlada.gov.sk/domov/" </w:instrText>
      </w:r>
      <w:r w:rsidR="00D34685" w:rsidRPr="00D16943">
        <w:rPr>
          <w:sz w:val="22"/>
          <w:szCs w:val="22"/>
          <w:rPrChange w:id="2" w:author="Šušlíková, Mária" w:date="2021-04-08T14:42:00Z">
            <w:rPr>
              <w:rStyle w:val="Hypertextovprepojenie"/>
              <w:rFonts w:asciiTheme="minorHAnsi" w:hAnsiTheme="minorHAnsi"/>
            </w:rPr>
          </w:rPrChange>
        </w:rPr>
        <w:fldChar w:fldCharType="separate"/>
      </w:r>
      <w:r w:rsidR="00C93031" w:rsidRPr="00D16943">
        <w:rPr>
          <w:rStyle w:val="Hypertextovprepojenie"/>
          <w:rFonts w:asciiTheme="minorHAnsi" w:hAnsiTheme="minorHAnsi"/>
          <w:sz w:val="22"/>
          <w:szCs w:val="22"/>
          <w:rPrChange w:id="3" w:author="Šušlíková, Mária" w:date="2021-04-08T14:42:00Z">
            <w:rPr>
              <w:rStyle w:val="Hypertextovprepojenie"/>
              <w:rFonts w:asciiTheme="minorHAnsi" w:hAnsiTheme="minorHAnsi"/>
            </w:rPr>
          </w:rPrChange>
        </w:rPr>
        <w:t>http://optp.vlada.gov.sk</w:t>
      </w:r>
      <w:r w:rsidR="00D34685" w:rsidRPr="00D16943">
        <w:rPr>
          <w:rStyle w:val="Hypertextovprepojenie"/>
          <w:rFonts w:asciiTheme="minorHAnsi" w:hAnsiTheme="minorHAnsi"/>
          <w:sz w:val="22"/>
          <w:szCs w:val="22"/>
          <w:rPrChange w:id="4" w:author="Šušlíková, Mária" w:date="2021-04-08T14:42:00Z">
            <w:rPr>
              <w:rStyle w:val="Hypertextovprepojenie"/>
              <w:rFonts w:asciiTheme="minorHAnsi" w:hAnsiTheme="minorHAnsi"/>
            </w:rPr>
          </w:rPrChange>
        </w:rPr>
        <w:fldChar w:fldCharType="end"/>
      </w:r>
      <w:r w:rsidRPr="00D16943">
        <w:rPr>
          <w:rFonts w:asciiTheme="minorHAnsi" w:hAnsiTheme="minorHAnsi"/>
          <w:sz w:val="22"/>
          <w:szCs w:val="22"/>
        </w:rPr>
        <w:t>.</w:t>
      </w:r>
      <w:r w:rsidRPr="000C0504">
        <w:rPr>
          <w:rFonts w:asciiTheme="minorHAnsi" w:hAnsiTheme="minorHAnsi"/>
          <w:sz w:val="22"/>
          <w:szCs w:val="22"/>
        </w:rPr>
        <w:t xml:space="preserve">  </w:t>
      </w:r>
    </w:p>
    <w:p w14:paraId="45B6C983" w14:textId="77777777" w:rsidR="0063716F" w:rsidRPr="001D1B1E" w:rsidRDefault="0063716F" w:rsidP="0063716F">
      <w:pPr>
        <w:spacing w:before="120" w:after="120"/>
        <w:jc w:val="both"/>
        <w:rPr>
          <w:rFonts w:asciiTheme="minorHAnsi" w:hAnsiTheme="minorHAnsi"/>
          <w:sz w:val="22"/>
          <w:szCs w:val="22"/>
        </w:rPr>
      </w:pPr>
    </w:p>
    <w:p w14:paraId="44606FBE"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Indikatívna výška finančných prostriedkov vyčlenených na vyzvanie (zdroje EÚ)</w:t>
      </w:r>
    </w:p>
    <w:p w14:paraId="42ABACFB" w14:textId="3170246B" w:rsidR="006829FC"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r w:rsidR="00C93031" w:rsidRPr="005B2D6C">
        <w:rPr>
          <w:rFonts w:asciiTheme="minorHAnsi" w:hAnsiTheme="minorHAnsi"/>
          <w:sz w:val="22"/>
          <w:szCs w:val="22"/>
        </w:rPr>
        <w:t>Európskej únie (ďalej aj „EÚ“)</w:t>
      </w:r>
      <w:r w:rsidRPr="00CF018A">
        <w:rPr>
          <w:rFonts w:asciiTheme="minorHAnsi" w:hAnsiTheme="minorHAnsi"/>
          <w:sz w:val="22"/>
          <w:szCs w:val="22"/>
        </w:rPr>
        <w:t>v</w:t>
      </w:r>
      <w:r w:rsidRPr="000C0504">
        <w:rPr>
          <w:rFonts w:asciiTheme="minorHAnsi" w:hAnsiTheme="minorHAnsi"/>
          <w:sz w:val="22"/>
          <w:szCs w:val="22"/>
        </w:rPr>
        <w:t xml:space="preserve"> rámci vyzvania je </w:t>
      </w:r>
      <w:r w:rsidR="008216B8" w:rsidRPr="001D1B1E">
        <w:rPr>
          <w:rFonts w:asciiTheme="minorHAnsi" w:hAnsiTheme="minorHAnsi"/>
          <w:sz w:val="22"/>
          <w:szCs w:val="22"/>
        </w:rPr>
        <w:t xml:space="preserve"> </w:t>
      </w:r>
      <w:r w:rsidR="00BC38ED" w:rsidRPr="00271227">
        <w:rPr>
          <w:rFonts w:asciiTheme="minorHAnsi" w:hAnsiTheme="minorHAnsi"/>
          <w:b/>
          <w:bCs/>
          <w:sz w:val="22"/>
          <w:szCs w:val="22"/>
        </w:rPr>
        <w:t xml:space="preserve">530 </w:t>
      </w:r>
      <w:r w:rsidRPr="00271227">
        <w:rPr>
          <w:rFonts w:asciiTheme="minorHAnsi" w:hAnsiTheme="minorHAnsi"/>
          <w:b/>
          <w:bCs/>
          <w:sz w:val="22"/>
          <w:szCs w:val="22"/>
        </w:rPr>
        <w:t xml:space="preserve">000,00 </w:t>
      </w:r>
      <w:r w:rsidRPr="00271227">
        <w:rPr>
          <w:rFonts w:asciiTheme="minorHAnsi" w:hAnsiTheme="minorHAnsi"/>
          <w:sz w:val="22"/>
          <w:szCs w:val="22"/>
        </w:rPr>
        <w:t>€.</w:t>
      </w:r>
      <w:r w:rsidRPr="000C0504">
        <w:rPr>
          <w:rFonts w:asciiTheme="minorHAnsi" w:hAnsiTheme="minorHAnsi"/>
          <w:sz w:val="22"/>
          <w:szCs w:val="22"/>
        </w:rPr>
        <w:t xml:space="preserve"> </w:t>
      </w:r>
    </w:p>
    <w:p w14:paraId="3631F0F1" w14:textId="77777777" w:rsidR="00281D64" w:rsidRPr="000C0504" w:rsidRDefault="00281D64" w:rsidP="00271227">
      <w:pPr>
        <w:spacing w:before="120" w:after="120" w:line="360" w:lineRule="auto"/>
        <w:rPr>
          <w:rFonts w:asciiTheme="minorHAnsi" w:hAnsiTheme="minorHAnsi"/>
          <w:sz w:val="22"/>
          <w:szCs w:val="22"/>
        </w:rPr>
      </w:pPr>
    </w:p>
    <w:p w14:paraId="4F17F4AC"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Financovanie projektu</w:t>
      </w:r>
    </w:p>
    <w:p w14:paraId="65123C01" w14:textId="79AD3659" w:rsidR="006829FC" w:rsidRDefault="006829FC"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 xml:space="preserve">Poskytovateľ zabezpečí financovanie projektu v súlade s pravidlami Stratégie financovania </w:t>
      </w:r>
      <w:r w:rsidR="00806367" w:rsidRPr="00806367">
        <w:rPr>
          <w:rFonts w:asciiTheme="minorHAnsi" w:hAnsiTheme="minorHAnsi"/>
          <w:sz w:val="22"/>
          <w:szCs w:val="22"/>
        </w:rPr>
        <w:t>Európskych štrukturálnych a investičných fondov (ďalej aj „EŠIF“)</w:t>
      </w:r>
      <w:r w:rsidRPr="000C0504">
        <w:rPr>
          <w:rFonts w:asciiTheme="minorHAnsi" w:hAnsiTheme="minorHAnsi"/>
          <w:sz w:val="22"/>
          <w:szCs w:val="22"/>
        </w:rPr>
        <w:t xml:space="preserve"> na programové obdobie 2014-2020 podľa typu prijímateľa nasledovne:</w:t>
      </w:r>
    </w:p>
    <w:p w14:paraId="29E4BABF" w14:textId="77777777" w:rsidR="0063716F" w:rsidRPr="001D1B1E" w:rsidRDefault="0063716F" w:rsidP="0063716F">
      <w:pPr>
        <w:spacing w:before="120" w:after="120"/>
        <w:ind w:firstLine="357"/>
        <w:jc w:val="both"/>
        <w:rPr>
          <w:rFonts w:asciiTheme="minorHAnsi" w:hAnsiTheme="minorHAnsi"/>
          <w:sz w:val="22"/>
          <w:szCs w:val="22"/>
        </w:rPr>
      </w:pPr>
    </w:p>
    <w:p w14:paraId="0794E42F" w14:textId="77777777" w:rsidR="00CF63F4" w:rsidRDefault="00F12069"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P</w:t>
      </w:r>
      <w:r w:rsidR="00CF63F4" w:rsidRPr="0063716F">
        <w:rPr>
          <w:rFonts w:asciiTheme="minorHAnsi" w:hAnsiTheme="minorHAnsi"/>
          <w:b/>
          <w:sz w:val="22"/>
          <w:szCs w:val="22"/>
        </w:rPr>
        <w:t>rijímateľ</w:t>
      </w:r>
      <w:r w:rsidR="00C93031" w:rsidRPr="0063716F">
        <w:rPr>
          <w:rFonts w:asciiTheme="minorHAnsi" w:hAnsiTheme="minorHAnsi"/>
          <w:b/>
          <w:sz w:val="22"/>
          <w:szCs w:val="22"/>
        </w:rPr>
        <w:t xml:space="preserve"> </w:t>
      </w:r>
      <w:r w:rsidR="00CF63F4" w:rsidRPr="0063716F">
        <w:rPr>
          <w:rFonts w:asciiTheme="minorHAnsi" w:hAnsiTheme="minorHAnsi"/>
          <w:b/>
          <w:sz w:val="22"/>
          <w:szCs w:val="22"/>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p w14:paraId="23D2D3F7" w14:textId="77777777" w:rsidR="00E97629" w:rsidRPr="00E97629" w:rsidRDefault="00E97629" w:rsidP="00E97629">
      <w:pPr>
        <w:spacing w:before="120" w:after="12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349"/>
        <w:gridCol w:w="2105"/>
        <w:gridCol w:w="2002"/>
        <w:gridCol w:w="1138"/>
        <w:gridCol w:w="992"/>
        <w:gridCol w:w="1543"/>
        <w:gridCol w:w="16"/>
      </w:tblGrid>
      <w:tr w:rsidR="00CF63F4" w:rsidRPr="000C0504" w14:paraId="0D61928F" w14:textId="77777777" w:rsidTr="005B2D6C">
        <w:trPr>
          <w:trHeight w:val="307"/>
        </w:trPr>
        <w:tc>
          <w:tcPr>
            <w:tcW w:w="134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lastRenderedPageBreak/>
              <w:t>Organizácia štátnej správy</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385BB0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73402E6B" w14:textId="77777777" w:rsidR="00CF63F4" w:rsidRPr="000C0504" w:rsidRDefault="00CF63F4" w:rsidP="002A7815">
            <w:pPr>
              <w:rPr>
                <w:rFonts w:asciiTheme="minorHAnsi" w:hAnsiTheme="minorHAnsi"/>
                <w:color w:val="000000"/>
                <w:sz w:val="22"/>
                <w:szCs w:val="22"/>
              </w:rPr>
            </w:pPr>
          </w:p>
        </w:tc>
        <w:tc>
          <w:tcPr>
            <w:tcW w:w="2105"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0B961205"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5B2D6C">
        <w:trPr>
          <w:trHeight w:val="125"/>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55F92FB6"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34DB4095"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1BD0B54E" w14:textId="77777777" w:rsidR="00CF63F4" w:rsidRPr="000C0504" w:rsidRDefault="00CF63F4" w:rsidP="002A7815">
            <w:pPr>
              <w:rPr>
                <w:rFonts w:asciiTheme="minorHAnsi" w:hAnsiTheme="minorHAnsi"/>
                <w:color w:val="000000"/>
                <w:sz w:val="22"/>
                <w:szCs w:val="22"/>
              </w:rPr>
            </w:pPr>
          </w:p>
        </w:tc>
        <w:tc>
          <w:tcPr>
            <w:tcW w:w="4107"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68DA70C6"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3FAD1961" w14:textId="77777777" w:rsidR="00EA7C0C" w:rsidRPr="001D1B1E"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tvoria:</w:t>
      </w:r>
    </w:p>
    <w:p w14:paraId="760129B6"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 xml:space="preserve">15 % </w:t>
      </w:r>
      <w:r w:rsidRPr="0063716F">
        <w:rPr>
          <w:rFonts w:asciiTheme="minorHAnsi" w:eastAsia="Calibri" w:hAnsiTheme="minorHAnsi"/>
          <w:sz w:val="22"/>
          <w:szCs w:val="22"/>
          <w:lang w:eastAsia="en-US"/>
        </w:rPr>
        <w:t>z celkových oprávnených výdavkov bez zdrojov „pro rata“ tvorí príspevok zo štátneho rozpočtu.</w:t>
      </w:r>
    </w:p>
    <w:p w14:paraId="3FC75260" w14:textId="3F1F3328" w:rsidR="001C5379" w:rsidRPr="00281D64" w:rsidRDefault="00CF63F4" w:rsidP="00706E26">
      <w:pPr>
        <w:pStyle w:val="Odsekzoznamu"/>
        <w:numPr>
          <w:ilvl w:val="0"/>
          <w:numId w:val="22"/>
        </w:numPr>
        <w:spacing w:before="120" w:after="120"/>
        <w:ind w:left="284" w:hanging="284"/>
        <w:contextualSpacing w:val="0"/>
        <w:jc w:val="both"/>
        <w:rPr>
          <w:rFonts w:asciiTheme="minorHAnsi" w:hAnsiTheme="minorHAnsi"/>
          <w:sz w:val="22"/>
          <w:szCs w:val="22"/>
        </w:rPr>
      </w:pPr>
      <w:r w:rsidRPr="00281D64">
        <w:rPr>
          <w:rFonts w:asciiTheme="minorHAnsi" w:hAnsiTheme="minorHAnsi"/>
          <w:b/>
          <w:sz w:val="22"/>
          <w:szCs w:val="22"/>
        </w:rPr>
        <w:t xml:space="preserve">partner – </w:t>
      </w:r>
      <w:r w:rsidR="00EA7C0C" w:rsidRPr="00281D64">
        <w:rPr>
          <w:rFonts w:asciiTheme="minorHAnsi" w:hAnsiTheme="minorHAnsi"/>
          <w:b/>
          <w:sz w:val="22"/>
          <w:szCs w:val="22"/>
        </w:rPr>
        <w:t>organizácia štátnej správy</w:t>
      </w:r>
      <w:r w:rsidR="00EA7C0C" w:rsidRPr="00281D64">
        <w:rPr>
          <w:rFonts w:asciiTheme="minorHAnsi" w:hAnsiTheme="minorHAnsi"/>
          <w:sz w:val="22"/>
          <w:szCs w:val="22"/>
        </w:rPr>
        <w:t xml:space="preserve"> (časť 3.2.1.1 Stratégie financovania Európskych štrukturálnych a investičných fondov pre programové obdobie 2014 – 2020) </w:t>
      </w:r>
      <w:r w:rsidR="00EA7C0C" w:rsidRPr="00281D64">
        <w:rPr>
          <w:rFonts w:asciiTheme="minorHAnsi" w:hAnsiTheme="minorHAnsi"/>
          <w:b/>
          <w:sz w:val="22"/>
          <w:szCs w:val="22"/>
        </w:rPr>
        <w:t xml:space="preserve">a </w:t>
      </w:r>
      <w:r w:rsidR="00A86C8C" w:rsidRPr="00281D64">
        <w:rPr>
          <w:rFonts w:asciiTheme="minorHAnsi" w:hAnsiTheme="minorHAnsi"/>
          <w:b/>
          <w:sz w:val="22"/>
          <w:szCs w:val="22"/>
        </w:rPr>
        <w:t>ostatné subjekty verejnej správy</w:t>
      </w:r>
      <w:r w:rsidR="00A86C8C" w:rsidRPr="00281D64">
        <w:rPr>
          <w:rFonts w:asciiTheme="minorHAnsi" w:hAnsiTheme="minorHAnsi"/>
          <w:sz w:val="22"/>
          <w:szCs w:val="22"/>
        </w:rPr>
        <w:t xml:space="preserve">  </w:t>
      </w:r>
      <w:r w:rsidRPr="00281D64">
        <w:rPr>
          <w:rFonts w:asciiTheme="minorHAnsi" w:hAnsiTheme="minorHAnsi"/>
          <w:sz w:val="22"/>
          <w:szCs w:val="22"/>
        </w:rPr>
        <w:t>(časť 3.2.1.</w:t>
      </w:r>
      <w:r w:rsidR="00EF4AF4" w:rsidRPr="00281D64">
        <w:rPr>
          <w:rFonts w:asciiTheme="minorHAnsi" w:hAnsiTheme="minorHAnsi"/>
          <w:sz w:val="22"/>
          <w:szCs w:val="22"/>
        </w:rPr>
        <w:t xml:space="preserve">2 </w:t>
      </w:r>
      <w:r w:rsidRPr="00281D64">
        <w:rPr>
          <w:rFonts w:asciiTheme="minorHAnsi" w:hAnsiTheme="minorHAnsi"/>
          <w:sz w:val="22"/>
          <w:szCs w:val="22"/>
        </w:rPr>
        <w:t>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63716F">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7C4BD199" w14:textId="77777777" w:rsidR="00EA7C0C" w:rsidRPr="000C0504" w:rsidRDefault="00EA7C0C" w:rsidP="005A1282">
            <w:pPr>
              <w:rPr>
                <w:rFonts w:asciiTheme="minorHAnsi" w:hAnsiTheme="minorHAnsi"/>
                <w:sz w:val="22"/>
                <w:szCs w:val="22"/>
              </w:rPr>
            </w:pPr>
          </w:p>
        </w:tc>
      </w:tr>
    </w:tbl>
    <w:p w14:paraId="4A00FC5F" w14:textId="058FD03A"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63716F">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Oprávnené výdavky sa uhrádzajú vo vyššie uvedených pomeroch, ktoré sa percentuálne skladajú z nasledujúcich pomerov: </w:t>
      </w:r>
    </w:p>
    <w:p w14:paraId="108BD2C3" w14:textId="77777777" w:rsidR="00CF63F4" w:rsidRPr="0063716F"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F214513" w14:textId="0BE52503" w:rsidR="00CF63F4"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24A8F0AA" w:rsidR="000C0504" w:rsidRPr="001D1B1E" w:rsidRDefault="000C0504" w:rsidP="0063716F">
      <w:pPr>
        <w:spacing w:before="120" w:after="120"/>
        <w:ind w:left="360"/>
        <w:jc w:val="both"/>
        <w:rPr>
          <w:rFonts w:asciiTheme="minorHAnsi" w:eastAsia="Calibri" w:hAnsiTheme="minorHAnsi"/>
          <w:sz w:val="22"/>
          <w:szCs w:val="22"/>
          <w:lang w:eastAsia="en-US"/>
        </w:rPr>
      </w:pPr>
    </w:p>
    <w:p w14:paraId="1A63D99F" w14:textId="77777777" w:rsidR="00CF63F4" w:rsidRPr="000C0504" w:rsidRDefault="00CF63F4"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rsidP="001C5379">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63716F" w:rsidRDefault="00CF63F4" w:rsidP="001C5379">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63716F">
        <w:rPr>
          <w:rFonts w:asciiTheme="minorHAnsi" w:hAnsiTheme="minorHAnsi"/>
          <w:b/>
          <w:bCs/>
          <w:iCs/>
          <w:sz w:val="22"/>
          <w:szCs w:val="22"/>
        </w:rPr>
        <w:t xml:space="preserve">15 % </w:t>
      </w:r>
      <w:r w:rsidRPr="0063716F">
        <w:rPr>
          <w:rFonts w:asciiTheme="minorHAnsi" w:hAnsiTheme="minorHAnsi"/>
          <w:bCs/>
          <w:iCs/>
          <w:sz w:val="22"/>
          <w:szCs w:val="22"/>
        </w:rPr>
        <w:t>z celkových oprávnených výdavkov bez zdrojov „pro rata“ tvorí príspevok zo štátneho rozpočtu</w:t>
      </w:r>
      <w:r w:rsidR="00A86C8C" w:rsidRPr="0063716F">
        <w:rPr>
          <w:rFonts w:asciiTheme="minorHAnsi" w:hAnsiTheme="minorHAnsi"/>
          <w:bCs/>
          <w:iCs/>
          <w:sz w:val="22"/>
          <w:szCs w:val="22"/>
        </w:rPr>
        <w:t>;</w:t>
      </w:r>
    </w:p>
    <w:p w14:paraId="4BB1F985" w14:textId="77777777" w:rsidR="00CF63F4" w:rsidRPr="000C0504" w:rsidRDefault="00CF63F4" w:rsidP="0063716F">
      <w:pPr>
        <w:pStyle w:val="Odsekzoznamu"/>
        <w:numPr>
          <w:ilvl w:val="0"/>
          <w:numId w:val="21"/>
        </w:numPr>
        <w:autoSpaceDE w:val="0"/>
        <w:autoSpaceDN w:val="0"/>
        <w:adjustRightInd w:val="0"/>
        <w:spacing w:before="120" w:after="120"/>
        <w:jc w:val="both"/>
        <w:rPr>
          <w:rFonts w:asciiTheme="minorHAnsi" w:hAnsiTheme="minorHAnsi"/>
          <w:b/>
          <w:bCs/>
          <w:iCs/>
          <w:sz w:val="22"/>
          <w:szCs w:val="22"/>
        </w:rPr>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rsidP="0063716F">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„pro rata“ tvorí príspevok zo štátneho rozpočtu</w:t>
      </w:r>
      <w:r w:rsidR="00A86C8C" w:rsidRPr="000C0504">
        <w:rPr>
          <w:rFonts w:asciiTheme="minorHAnsi" w:hAnsiTheme="minorHAnsi"/>
          <w:bCs/>
          <w:iCs/>
          <w:sz w:val="22"/>
          <w:szCs w:val="22"/>
        </w:rPr>
        <w:t>.</w:t>
      </w:r>
    </w:p>
    <w:p w14:paraId="5FFAF630" w14:textId="77777777" w:rsidR="000C0504" w:rsidRDefault="000C0504" w:rsidP="0063716F">
      <w:pPr>
        <w:spacing w:before="120" w:after="120"/>
        <w:ind w:firstLine="360"/>
        <w:jc w:val="both"/>
        <w:rPr>
          <w:rFonts w:asciiTheme="minorHAnsi" w:hAnsiTheme="minorHAnsi"/>
          <w:sz w:val="22"/>
          <w:szCs w:val="22"/>
        </w:rPr>
      </w:pPr>
    </w:p>
    <w:p w14:paraId="6D400495" w14:textId="77777777" w:rsidR="00692B9A" w:rsidRPr="000C0504"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P</w:t>
      </w:r>
      <w:r w:rsidR="00692B9A" w:rsidRPr="000C0504">
        <w:rPr>
          <w:rFonts w:asciiTheme="minorHAnsi" w:hAnsiTheme="minorHAnsi"/>
          <w:sz w:val="22"/>
          <w:szCs w:val="22"/>
        </w:rPr>
        <w:t xml:space="preserve">ríspevok prijímateľa/partnera bez zdrojov „pro rata“ tvorí: </w:t>
      </w:r>
    </w:p>
    <w:p w14:paraId="4BFCB2E7" w14:textId="77777777" w:rsidR="00BE155F" w:rsidRPr="000C0504" w:rsidRDefault="00BE155F" w:rsidP="001C5379">
      <w:pPr>
        <w:pStyle w:val="Odsekzoznamu"/>
        <w:keepNext/>
        <w:numPr>
          <w:ilvl w:val="0"/>
          <w:numId w:val="23"/>
        </w:numPr>
        <w:autoSpaceDE w:val="0"/>
        <w:autoSpaceDN w:val="0"/>
        <w:adjustRightInd w:val="0"/>
        <w:ind w:left="714" w:hanging="357"/>
        <w:jc w:val="both"/>
        <w:rPr>
          <w:rFonts w:asciiTheme="minorHAnsi" w:hAnsiTheme="minorHAnsi"/>
          <w:b/>
          <w:sz w:val="22"/>
          <w:szCs w:val="22"/>
        </w:rPr>
      </w:pPr>
      <w:r w:rsidRPr="000C0504">
        <w:rPr>
          <w:rFonts w:asciiTheme="minorHAnsi" w:hAnsiTheme="minorHAnsi"/>
          <w:b/>
          <w:bCs/>
          <w:iCs/>
          <w:sz w:val="22"/>
          <w:szCs w:val="22"/>
        </w:rPr>
        <w:t>v prípade štátnej vysokej školy (partnera):</w:t>
      </w:r>
    </w:p>
    <w:p w14:paraId="38681B9D" w14:textId="77777777" w:rsidR="00692B9A" w:rsidRPr="000C0504" w:rsidRDefault="00A86C8C" w:rsidP="001C5379">
      <w:pPr>
        <w:autoSpaceDE w:val="0"/>
        <w:autoSpaceDN w:val="0"/>
        <w:spacing w:after="120"/>
        <w:ind w:left="851" w:hanging="284"/>
        <w:contextualSpacing/>
        <w:jc w:val="both"/>
        <w:rPr>
          <w:rFonts w:asciiTheme="minorHAnsi" w:hAnsiTheme="minorHAnsi"/>
          <w:b/>
          <w:bCs/>
          <w:iCs/>
          <w:sz w:val="22"/>
          <w:szCs w:val="22"/>
        </w:rPr>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rsidP="0063716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
      <w:r w:rsidRPr="000C0504">
        <w:rPr>
          <w:rFonts w:asciiTheme="minorHAnsi" w:hAnsiTheme="minorHAnsi"/>
          <w:b/>
          <w:bCs/>
          <w:iCs/>
          <w:sz w:val="22"/>
          <w:szCs w:val="22"/>
        </w:rPr>
        <w:t>v prípade verejnej vysokej školy (partnera):</w:t>
      </w:r>
    </w:p>
    <w:p w14:paraId="27B35D29" w14:textId="77777777" w:rsidR="00692B9A" w:rsidRPr="000C0504" w:rsidRDefault="00A86C8C" w:rsidP="0063716F">
      <w:pPr>
        <w:autoSpaceDE w:val="0"/>
        <w:autoSpaceDN w:val="0"/>
        <w:ind w:left="852" w:hanging="284"/>
        <w:jc w:val="both"/>
        <w:rPr>
          <w:rFonts w:asciiTheme="minorHAnsi" w:hAnsiTheme="minorHAnsi"/>
          <w:color w:val="000000"/>
          <w:sz w:val="22"/>
          <w:szCs w:val="22"/>
          <w:lang w:eastAsia="en-US"/>
        </w:rPr>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63716F" w:rsidRDefault="002D08EE">
      <w:pPr>
        <w:spacing w:after="200" w:line="276" w:lineRule="auto"/>
        <w:rPr>
          <w:rFonts w:asciiTheme="minorHAnsi" w:hAnsiTheme="minorHAnsi"/>
          <w:b/>
        </w:rPr>
      </w:pPr>
    </w:p>
    <w:p w14:paraId="3CA7EFD3" w14:textId="77777777" w:rsidR="006829FC" w:rsidRPr="0063716F" w:rsidRDefault="006829FC" w:rsidP="003F75F9">
      <w:pPr>
        <w:pStyle w:val="Odsekzoznamu"/>
        <w:numPr>
          <w:ilvl w:val="1"/>
          <w:numId w:val="1"/>
        </w:numPr>
        <w:spacing w:before="120" w:after="120"/>
        <w:rPr>
          <w:rFonts w:asciiTheme="minorHAnsi" w:hAnsiTheme="minorHAnsi"/>
          <w:b/>
        </w:rPr>
      </w:pPr>
      <w:r w:rsidRPr="0063716F">
        <w:rPr>
          <w:rFonts w:asciiTheme="minorHAnsi" w:hAnsiTheme="minorHAnsi"/>
          <w:b/>
        </w:rPr>
        <w:t>Časový harmonogram konania o ŽoNFP</w:t>
      </w:r>
      <w:r w:rsidRPr="0063716F">
        <w:rPr>
          <w:rFonts w:asciiTheme="minorHAnsi" w:hAnsiTheme="minorHAnsi"/>
          <w:b/>
        </w:rPr>
        <w:tab/>
      </w:r>
    </w:p>
    <w:p w14:paraId="11A83F48" w14:textId="680D257E" w:rsidR="002D76F0" w:rsidRPr="00162613"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Rozhodnutie o žiadosti </w:t>
      </w:r>
      <w:r w:rsidRPr="00162613">
        <w:rPr>
          <w:rFonts w:asciiTheme="minorHAnsi" w:hAnsiTheme="minorHAnsi"/>
          <w:color w:val="000000"/>
          <w:sz w:val="22"/>
          <w:szCs w:val="22"/>
          <w:lang w:eastAsia="en-US"/>
        </w:rPr>
        <w:t xml:space="preserve">o </w:t>
      </w:r>
      <w:r w:rsidR="0025749B" w:rsidRPr="009A4624">
        <w:rPr>
          <w:rFonts w:asciiTheme="minorHAnsi" w:hAnsiTheme="minorHAnsi"/>
          <w:sz w:val="22"/>
          <w:szCs w:val="22"/>
        </w:rPr>
        <w:t>poskytnutí nenávratného finančného príspevku (ďalej aj „žiadosť o NFP“ alebo „ŽoNFP“)</w:t>
      </w:r>
      <w:r w:rsidR="007A6BD2">
        <w:rPr>
          <w:rFonts w:asciiTheme="minorHAnsi" w:hAnsiTheme="minorHAnsi"/>
          <w:sz w:val="22"/>
          <w:szCs w:val="22"/>
        </w:rPr>
        <w:t xml:space="preserve"> </w:t>
      </w:r>
      <w:r w:rsidRPr="00162613">
        <w:rPr>
          <w:rFonts w:asciiTheme="minorHAnsi" w:hAnsiTheme="minorHAnsi"/>
          <w:color w:val="000000"/>
          <w:sz w:val="22"/>
          <w:szCs w:val="22"/>
          <w:lang w:eastAsia="en-US"/>
        </w:rPr>
        <w:t xml:space="preserve">bude vydané najneskôr </w:t>
      </w:r>
      <w:r w:rsidRPr="005917D7">
        <w:rPr>
          <w:rFonts w:asciiTheme="minorHAnsi" w:hAnsiTheme="minorHAnsi"/>
          <w:b/>
          <w:color w:val="000000"/>
          <w:sz w:val="22"/>
          <w:szCs w:val="22"/>
          <w:lang w:eastAsia="en-US"/>
        </w:rPr>
        <w:t xml:space="preserve">do </w:t>
      </w:r>
      <w:r w:rsidR="004222FC" w:rsidRPr="00393955">
        <w:rPr>
          <w:rFonts w:asciiTheme="minorHAnsi" w:hAnsiTheme="minorHAnsi"/>
          <w:b/>
          <w:color w:val="000000"/>
          <w:sz w:val="22"/>
          <w:szCs w:val="22"/>
          <w:lang w:eastAsia="en-US"/>
        </w:rPr>
        <w:t xml:space="preserve">70 </w:t>
      </w:r>
      <w:r w:rsidRPr="00162613">
        <w:rPr>
          <w:rFonts w:asciiTheme="minorHAnsi" w:hAnsiTheme="minorHAnsi"/>
          <w:b/>
          <w:color w:val="000000"/>
          <w:sz w:val="22"/>
          <w:szCs w:val="22"/>
          <w:lang w:eastAsia="en-US"/>
        </w:rPr>
        <w:t>pracovných dní</w:t>
      </w:r>
      <w:r w:rsidRPr="00162613">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45C39C63" w14:textId="77777777" w:rsidR="007A6BD2"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Riadiaci orgán </w:t>
      </w:r>
      <w:r w:rsidR="0025749B" w:rsidRPr="000C0504">
        <w:rPr>
          <w:rFonts w:asciiTheme="minorHAnsi" w:hAnsiTheme="minorHAnsi"/>
          <w:color w:val="000000"/>
          <w:sz w:val="22"/>
          <w:szCs w:val="22"/>
          <w:lang w:eastAsia="en-US"/>
        </w:rPr>
        <w:t xml:space="preserve">OP TP </w:t>
      </w:r>
      <w:r w:rsidRPr="000C0504">
        <w:rPr>
          <w:rFonts w:asciiTheme="minorHAnsi" w:hAnsiTheme="minorHAnsi"/>
          <w:color w:val="000000"/>
          <w:sz w:val="22"/>
          <w:szCs w:val="22"/>
          <w:lang w:eastAsia="en-US"/>
        </w:rPr>
        <w:t>je oprávnený predĺžiť lehotu</w:t>
      </w:r>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r w:rsidR="004222FC" w:rsidRPr="00F15E51">
        <w:rPr>
          <w:rFonts w:asciiTheme="minorHAnsi" w:hAnsiTheme="minorHAnsi"/>
          <w:color w:val="000000"/>
          <w:sz w:val="22"/>
          <w:szCs w:val="22"/>
          <w:lang w:eastAsia="en-US"/>
        </w:rPr>
        <w:t xml:space="preserve">70 </w:t>
      </w:r>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konečného termínu príslušného posudzovaného časového obdobia vyzvania. </w:t>
      </w:r>
    </w:p>
    <w:p w14:paraId="04E06CA1" w14:textId="27FD9180" w:rsidR="002D76F0" w:rsidRPr="000C0504" w:rsidRDefault="00806367"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806367">
        <w:rPr>
          <w:rFonts w:asciiTheme="minorHAnsi" w:hAnsiTheme="minorHAnsi"/>
          <w:color w:val="000000"/>
          <w:sz w:val="22"/>
          <w:szCs w:val="22"/>
          <w:lang w:eastAsia="en-US"/>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30B41429" w14:textId="5DFC9AE5" w:rsidR="00B47E18" w:rsidRDefault="002D76F0" w:rsidP="0063716F">
      <w:pPr>
        <w:spacing w:before="120" w:after="120"/>
        <w:ind w:firstLine="357"/>
        <w:jc w:val="both"/>
        <w:rPr>
          <w:ins w:id="5" w:author="Šušlíková, Mária" w:date="2021-04-08T14:44:00Z"/>
          <w:rFonts w:asciiTheme="minorHAnsi" w:hAnsiTheme="minorHAnsi"/>
          <w:color w:val="000000"/>
          <w:sz w:val="22"/>
          <w:szCs w:val="22"/>
          <w:lang w:eastAsia="en-US"/>
        </w:rPr>
      </w:pPr>
      <w:r w:rsidRPr="000C0504">
        <w:rPr>
          <w:rFonts w:asciiTheme="minorHAnsi" w:hAnsiTheme="minorHAnsi"/>
          <w:color w:val="000000"/>
          <w:sz w:val="22"/>
          <w:szCs w:val="22"/>
          <w:lang w:eastAsia="en-US"/>
        </w:rPr>
        <w:lastRenderedPageBreak/>
        <w:t>Do lehoty na vydanie rozhodnutia sa nezapočítava čas potrebný na predloženie náležitostí zo strany žiadateľa na základe výzvy zaslanej riadiacim orgánom</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(t. j. prerušuje sa </w:t>
      </w:r>
      <w:r w:rsidR="004222FC" w:rsidRPr="000C0504">
        <w:rPr>
          <w:rFonts w:asciiTheme="minorHAnsi" w:hAnsiTheme="minorHAnsi"/>
          <w:color w:val="000000"/>
          <w:sz w:val="22"/>
          <w:szCs w:val="22"/>
          <w:lang w:eastAsia="en-US"/>
        </w:rPr>
        <w:t>dňom</w:t>
      </w:r>
      <w:r w:rsidRPr="000C0504">
        <w:rPr>
          <w:rFonts w:asciiTheme="minorHAnsi" w:hAnsiTheme="minorHAnsi"/>
          <w:color w:val="000000"/>
          <w:sz w:val="22"/>
          <w:szCs w:val="22"/>
          <w:lang w:eastAsia="en-US"/>
        </w:rPr>
        <w:t xml:space="preserve"> zaslania výzvy na doplnenie chýbajúcich náležitostí a začína plynúť </w:t>
      </w:r>
      <w:r w:rsidR="004222FC" w:rsidRPr="000C0504">
        <w:rPr>
          <w:rFonts w:asciiTheme="minorHAnsi" w:hAnsiTheme="minorHAnsi"/>
          <w:color w:val="000000"/>
          <w:sz w:val="22"/>
          <w:szCs w:val="22"/>
          <w:lang w:eastAsia="en-US"/>
        </w:rPr>
        <w:t xml:space="preserve">dňom </w:t>
      </w:r>
      <w:r w:rsidRPr="000C0504">
        <w:rPr>
          <w:rFonts w:asciiTheme="minorHAnsi" w:hAnsiTheme="minorHAnsi"/>
          <w:color w:val="000000"/>
          <w:sz w:val="22"/>
          <w:szCs w:val="22"/>
          <w:lang w:eastAsia="en-US"/>
        </w:rPr>
        <w:t>doručenia náležitostí na riadiaci orgán</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w:t>
      </w:r>
    </w:p>
    <w:p w14:paraId="3ECF2593" w14:textId="77777777" w:rsidR="00D16943" w:rsidRPr="000C0504" w:rsidRDefault="00D16943" w:rsidP="0063716F">
      <w:pPr>
        <w:spacing w:before="120" w:after="120"/>
        <w:ind w:firstLine="357"/>
        <w:jc w:val="both"/>
        <w:rPr>
          <w:rFonts w:asciiTheme="minorHAnsi" w:hAnsiTheme="minorHAnsi"/>
          <w:sz w:val="22"/>
          <w:szCs w:val="22"/>
        </w:rPr>
      </w:pPr>
    </w:p>
    <w:p w14:paraId="0776412A"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Miesto a spôsob podania ŽoNFP</w:t>
      </w:r>
    </w:p>
    <w:p w14:paraId="5EAE9AAF" w14:textId="6797979C" w:rsidR="00D572F8" w:rsidRPr="0063716F" w:rsidRDefault="00AE6D4D" w:rsidP="0063716F">
      <w:pPr>
        <w:pStyle w:val="Default"/>
        <w:spacing w:before="120" w:after="120"/>
        <w:jc w:val="both"/>
        <w:rPr>
          <w:rFonts w:asciiTheme="minorHAnsi" w:hAnsiTheme="minorHAnsi"/>
          <w:sz w:val="22"/>
          <w:szCs w:val="22"/>
        </w:rPr>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63716F">
        <w:rPr>
          <w:rFonts w:asciiTheme="minorHAnsi" w:hAnsiTheme="minorHAnsi"/>
          <w:sz w:val="22"/>
          <w:szCs w:val="22"/>
        </w:rPr>
        <w:t>riadne, včas a v určenej forme</w:t>
      </w:r>
      <w:r w:rsidR="00131898" w:rsidRPr="0063716F">
        <w:rPr>
          <w:rFonts w:asciiTheme="minorHAnsi" w:hAnsiTheme="minorHAnsi"/>
          <w:sz w:val="22"/>
          <w:szCs w:val="22"/>
        </w:rPr>
        <w:t>.</w:t>
      </w:r>
      <w:r w:rsidR="00D572F8" w:rsidRPr="0063716F">
        <w:rPr>
          <w:rFonts w:asciiTheme="minorHAnsi" w:hAnsiTheme="minorHAnsi"/>
          <w:sz w:val="22"/>
          <w:szCs w:val="22"/>
        </w:rPr>
        <w:t xml:space="preserve"> </w:t>
      </w:r>
    </w:p>
    <w:p w14:paraId="1708C383" w14:textId="24D73495" w:rsidR="00131898" w:rsidRPr="000C0504" w:rsidRDefault="00131898" w:rsidP="0063716F">
      <w:pPr>
        <w:pStyle w:val="Default"/>
        <w:spacing w:before="120" w:after="120"/>
        <w:jc w:val="both"/>
        <w:rPr>
          <w:rFonts w:asciiTheme="minorHAnsi" w:hAnsiTheme="minorHAnsi" w:cs="Times New Roman"/>
          <w:sz w:val="22"/>
          <w:szCs w:val="22"/>
        </w:rPr>
      </w:pPr>
      <w:r w:rsidRPr="0063716F">
        <w:rPr>
          <w:rFonts w:asciiTheme="minorHAnsi" w:hAnsiTheme="minorHAnsi"/>
          <w:sz w:val="22"/>
          <w:szCs w:val="22"/>
        </w:rPr>
        <w:t xml:space="preserve">Žiadosť o NFP je doručená vo </w:t>
      </w:r>
      <w:r w:rsidRPr="0063716F">
        <w:rPr>
          <w:rFonts w:asciiTheme="minorHAnsi" w:hAnsiTheme="minorHAnsi"/>
          <w:b/>
          <w:sz w:val="22"/>
          <w:szCs w:val="22"/>
        </w:rPr>
        <w:t xml:space="preserve">forme </w:t>
      </w:r>
      <w:r w:rsidRPr="0063716F">
        <w:rPr>
          <w:rFonts w:asciiTheme="minorHAnsi" w:hAnsiTheme="minorHAnsi"/>
          <w:sz w:val="22"/>
          <w:szCs w:val="22"/>
        </w:rPr>
        <w:t>určenej RO OP TP, ak je formulár žiadosti o NFP (spolu so všetkými prílohami) zaslaný</w:t>
      </w:r>
      <w:r w:rsidRPr="001D1B1E">
        <w:rPr>
          <w:rFonts w:asciiTheme="minorHAnsi" w:hAnsiTheme="minorHAnsi" w:cs="Times New Roman"/>
          <w:b/>
          <w:sz w:val="22"/>
          <w:szCs w:val="22"/>
        </w:rPr>
        <w:t xml:space="preserve"> </w:t>
      </w:r>
      <w:r w:rsidR="00AE6D4D" w:rsidRPr="00B00223">
        <w:rPr>
          <w:rFonts w:asciiTheme="minorHAnsi" w:hAnsiTheme="minorHAnsi"/>
          <w:b/>
          <w:sz w:val="22"/>
          <w:szCs w:val="22"/>
        </w:rPr>
        <w:t>elektronicky</w:t>
      </w:r>
      <w:r w:rsidR="00AE6D4D" w:rsidRPr="00B00223">
        <w:rPr>
          <w:rFonts w:asciiTheme="minorHAnsi" w:hAnsiTheme="minorHAnsi"/>
          <w:sz w:val="22"/>
          <w:szCs w:val="22"/>
        </w:rPr>
        <w:t xml:space="preserve"> prostredníctvom ITMS2014+</w:t>
      </w:r>
      <w:r w:rsidR="00706E26">
        <w:rPr>
          <w:rFonts w:asciiTheme="minorHAnsi" w:hAnsiTheme="minorHAnsi" w:cs="Times New Roman"/>
          <w:b/>
          <w:sz w:val="22"/>
          <w:szCs w:val="22"/>
        </w:rPr>
        <w:t xml:space="preserve"> </w:t>
      </w:r>
      <w:r w:rsidR="00AE6D4D" w:rsidRPr="00B00223">
        <w:rPr>
          <w:rFonts w:asciiTheme="minorHAnsi" w:hAnsiTheme="minorHAnsi" w:cs="Times New Roman"/>
          <w:b/>
          <w:sz w:val="22"/>
          <w:szCs w:val="22"/>
        </w:rPr>
        <w:t xml:space="preserve">a zároveň </w:t>
      </w:r>
      <w:r w:rsidRPr="00B00223">
        <w:rPr>
          <w:rFonts w:asciiTheme="minorHAnsi" w:hAnsiTheme="minorHAnsi" w:cs="Times New Roman"/>
          <w:b/>
          <w:sz w:val="22"/>
          <w:szCs w:val="22"/>
        </w:rPr>
        <w:t>písomne</w:t>
      </w:r>
      <w:r w:rsidR="00D572F8" w:rsidRPr="00B00223">
        <w:rPr>
          <w:rFonts w:asciiTheme="minorHAnsi" w:hAnsiTheme="minorHAnsi" w:cs="Times New Roman"/>
          <w:sz w:val="22"/>
          <w:szCs w:val="22"/>
        </w:rPr>
        <w:t xml:space="preserve"> jedným z</w:t>
      </w:r>
      <w:del w:id="6" w:author="Šušlíková, Mária" w:date="2021-04-08T14:44:00Z">
        <w:r w:rsidR="00D572F8" w:rsidRPr="00B00223" w:rsidDel="00D16943">
          <w:rPr>
            <w:rFonts w:asciiTheme="minorHAnsi" w:hAnsiTheme="minorHAnsi" w:cs="Times New Roman"/>
            <w:sz w:val="22"/>
            <w:szCs w:val="22"/>
          </w:rPr>
          <w:delText xml:space="preserve"> </w:delText>
        </w:r>
      </w:del>
      <w:ins w:id="7" w:author="Šušlíková, Mária" w:date="2021-04-08T14:44:00Z">
        <w:r w:rsidR="00D16943">
          <w:rPr>
            <w:rFonts w:asciiTheme="minorHAnsi" w:hAnsiTheme="minorHAnsi" w:cs="Times New Roman"/>
            <w:sz w:val="22"/>
            <w:szCs w:val="22"/>
          </w:rPr>
          <w:t> </w:t>
        </w:r>
      </w:ins>
      <w:r w:rsidR="00D572F8" w:rsidRPr="00B00223">
        <w:rPr>
          <w:rFonts w:asciiTheme="minorHAnsi" w:hAnsiTheme="minorHAnsi" w:cs="Times New Roman"/>
          <w:sz w:val="22"/>
          <w:szCs w:val="22"/>
        </w:rPr>
        <w:t xml:space="preserve">nasledovných spôsobov: </w:t>
      </w:r>
    </w:p>
    <w:p w14:paraId="46412FF6" w14:textId="18D0A874" w:rsidR="00131898" w:rsidRPr="0063716F" w:rsidRDefault="00131898" w:rsidP="00B146DC">
      <w:pPr>
        <w:pStyle w:val="Odsekzoznamu"/>
        <w:numPr>
          <w:ilvl w:val="0"/>
          <w:numId w:val="26"/>
        </w:numPr>
        <w:spacing w:before="240" w:after="120"/>
        <w:ind w:left="709" w:hanging="284"/>
        <w:contextualSpacing w:val="0"/>
        <w:jc w:val="both"/>
        <w:rPr>
          <w:rFonts w:asciiTheme="minorHAnsi" w:hAnsiTheme="minorHAnsi"/>
          <w:sz w:val="22"/>
          <w:szCs w:val="22"/>
        </w:rPr>
      </w:pPr>
      <w:r w:rsidRPr="0063716F">
        <w:rPr>
          <w:rFonts w:asciiTheme="minorHAnsi" w:hAnsiTheme="minorHAnsi"/>
          <w:b/>
          <w:sz w:val="22"/>
          <w:szCs w:val="22"/>
        </w:rPr>
        <w:t>V listinnej podobe</w:t>
      </w:r>
      <w:r w:rsidRPr="0063716F">
        <w:rPr>
          <w:rFonts w:asciiTheme="minorHAnsi" w:hAnsiTheme="minorHAnsi"/>
          <w:sz w:val="22"/>
          <w:szCs w:val="22"/>
        </w:rPr>
        <w:t xml:space="preserve"> je žiadosť o NFP, vrátane všetkých príloh, možné doručiť v jednom origináli (vytlačenom po odoslaní prostredníctvom ITMS2014+</w:t>
      </w:r>
      <w:r w:rsidR="00620DA3" w:rsidRPr="0063716F">
        <w:rPr>
          <w:rFonts w:asciiTheme="minorHAnsi" w:hAnsiTheme="minorHAnsi"/>
          <w:sz w:val="22"/>
          <w:szCs w:val="22"/>
        </w:rPr>
        <w:t xml:space="preserve"> a podpísanom</w:t>
      </w:r>
      <w:r w:rsidRPr="0063716F">
        <w:rPr>
          <w:rFonts w:asciiTheme="minorHAnsi" w:hAnsiTheme="minorHAnsi"/>
          <w:sz w:val="22"/>
          <w:szCs w:val="22"/>
        </w:rPr>
        <w:t>) a jednej kópii:</w:t>
      </w:r>
    </w:p>
    <w:p w14:paraId="38853589" w14:textId="77777777" w:rsidR="00C92C97" w:rsidRPr="001D1B1E" w:rsidRDefault="00C92C97" w:rsidP="004B7F97">
      <w:pPr>
        <w:pStyle w:val="Odsekzoznamu"/>
        <w:numPr>
          <w:ilvl w:val="0"/>
          <w:numId w:val="19"/>
        </w:numPr>
        <w:spacing w:before="120" w:after="120"/>
        <w:contextualSpacing w:val="0"/>
        <w:jc w:val="both"/>
        <w:rPr>
          <w:rFonts w:asciiTheme="minorHAnsi" w:hAnsiTheme="minorHAnsi"/>
          <w:sz w:val="22"/>
          <w:szCs w:val="22"/>
        </w:rPr>
      </w:pPr>
      <w:r w:rsidRPr="000C0504">
        <w:rPr>
          <w:rFonts w:asciiTheme="minorHAnsi" w:hAnsiTheme="minorHAnsi"/>
          <w:sz w:val="22"/>
          <w:szCs w:val="22"/>
        </w:rPr>
        <w:t xml:space="preserve">doporučenou </w:t>
      </w:r>
      <w:r w:rsidRPr="001D1B1E">
        <w:rPr>
          <w:rFonts w:asciiTheme="minorHAnsi" w:hAnsiTheme="minorHAnsi"/>
          <w:sz w:val="22"/>
          <w:szCs w:val="22"/>
        </w:rPr>
        <w:t>poštou alebo kuriérskou službou na adresu:</w:t>
      </w:r>
    </w:p>
    <w:p w14:paraId="6963AA79" w14:textId="71554CFE" w:rsidR="00C92C97" w:rsidRPr="00D16943" w:rsidRDefault="00706E26" w:rsidP="00B146DC">
      <w:pPr>
        <w:spacing w:before="120"/>
        <w:ind w:left="425" w:firstLine="357"/>
        <w:contextualSpacing/>
        <w:jc w:val="both"/>
        <w:rPr>
          <w:rFonts w:asciiTheme="minorHAnsi" w:hAnsiTheme="minorHAnsi"/>
          <w:sz w:val="22"/>
          <w:szCs w:val="22"/>
        </w:rPr>
      </w:pPr>
      <w:r w:rsidRPr="00D16943">
        <w:rPr>
          <w:rFonts w:asciiTheme="minorHAnsi" w:hAnsiTheme="minorHAnsi" w:cstheme="minorHAnsi"/>
          <w:sz w:val="22"/>
          <w:szCs w:val="22"/>
        </w:rPr>
        <w:t xml:space="preserve">Ministerstvo investícií, regionálneho rozvoja a informatizácie </w:t>
      </w:r>
      <w:r w:rsidR="00C92C97" w:rsidRPr="00D16943">
        <w:rPr>
          <w:rFonts w:asciiTheme="minorHAnsi" w:hAnsiTheme="minorHAnsi"/>
          <w:sz w:val="22"/>
          <w:szCs w:val="22"/>
        </w:rPr>
        <w:t xml:space="preserve">Slovenskej republiky </w:t>
      </w:r>
    </w:p>
    <w:p w14:paraId="1D64A46A" w14:textId="0BC54700" w:rsidR="00C83E78" w:rsidRDefault="00DD7557" w:rsidP="00B146DC">
      <w:pPr>
        <w:spacing w:before="120"/>
        <w:ind w:left="425" w:firstLine="357"/>
        <w:contextualSpacing/>
        <w:jc w:val="both"/>
        <w:rPr>
          <w:rFonts w:asciiTheme="minorHAnsi" w:hAnsiTheme="minorHAnsi"/>
          <w:sz w:val="22"/>
          <w:szCs w:val="22"/>
        </w:rPr>
      </w:pPr>
      <w:r w:rsidRPr="00D16943">
        <w:rPr>
          <w:rFonts w:asciiTheme="minorHAnsi" w:hAnsiTheme="minorHAnsi" w:cstheme="minorHAnsi"/>
          <w:sz w:val="22"/>
          <w:szCs w:val="22"/>
          <w:rPrChange w:id="8" w:author="Šušlíková, Mária" w:date="2021-04-08T14:45:00Z">
            <w:rPr>
              <w:rFonts w:asciiTheme="minorHAnsi" w:hAnsiTheme="minorHAnsi" w:cstheme="minorHAnsi"/>
            </w:rPr>
          </w:rPrChange>
        </w:rPr>
        <w:t xml:space="preserve">sekcia </w:t>
      </w:r>
      <w:r w:rsidR="00C83E78" w:rsidRPr="00D16943">
        <w:rPr>
          <w:rFonts w:asciiTheme="minorHAnsi" w:hAnsiTheme="minorHAnsi" w:cstheme="minorHAnsi"/>
          <w:sz w:val="22"/>
          <w:szCs w:val="22"/>
          <w:rPrChange w:id="9" w:author="Šušlíková, Mária" w:date="2021-04-08T14:45:00Z">
            <w:rPr>
              <w:rFonts w:asciiTheme="minorHAnsi" w:hAnsiTheme="minorHAnsi" w:cstheme="minorHAnsi"/>
            </w:rPr>
          </w:rPrChange>
        </w:rPr>
        <w:t>OP TP a iných finančných mechanizmov</w:t>
      </w:r>
    </w:p>
    <w:p w14:paraId="3D61D3E1" w14:textId="77777777" w:rsidR="00C92C97" w:rsidRPr="000C0504" w:rsidRDefault="00C92C97" w:rsidP="00B146DC">
      <w:pPr>
        <w:spacing w:before="120"/>
        <w:ind w:left="425" w:firstLine="357"/>
        <w:contextualSpacing/>
        <w:jc w:val="both"/>
        <w:rPr>
          <w:rFonts w:asciiTheme="minorHAnsi" w:hAnsiTheme="minorHAnsi"/>
          <w:sz w:val="22"/>
          <w:szCs w:val="22"/>
        </w:rPr>
      </w:pPr>
      <w:r w:rsidRPr="000C0504">
        <w:rPr>
          <w:rFonts w:asciiTheme="minorHAnsi" w:hAnsiTheme="minorHAnsi"/>
          <w:sz w:val="22"/>
          <w:szCs w:val="22"/>
        </w:rPr>
        <w:t>odbor implementácie projektov OP TP</w:t>
      </w:r>
    </w:p>
    <w:p w14:paraId="6EDB56BE" w14:textId="77777777" w:rsidR="00B27C8F" w:rsidRDefault="00706E26" w:rsidP="00B146DC">
      <w:pPr>
        <w:spacing w:before="120"/>
        <w:ind w:left="425" w:firstLine="357"/>
        <w:contextualSpacing/>
        <w:jc w:val="both"/>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3A9129CD" w14:textId="466C7E06" w:rsidR="00C92C97" w:rsidRPr="000C0504" w:rsidRDefault="00B27C8F" w:rsidP="00B146DC">
      <w:pPr>
        <w:spacing w:before="120"/>
        <w:ind w:left="425" w:firstLine="357"/>
        <w:contextualSpacing/>
        <w:jc w:val="both"/>
        <w:rPr>
          <w:rFonts w:asciiTheme="minorHAnsi" w:hAnsiTheme="minorHAnsi"/>
          <w:sz w:val="22"/>
          <w:szCs w:val="22"/>
        </w:rPr>
      </w:pPr>
      <w:r>
        <w:rPr>
          <w:rFonts w:asciiTheme="minorHAnsi" w:hAnsiTheme="minorHAnsi"/>
          <w:sz w:val="22"/>
          <w:szCs w:val="22"/>
        </w:rPr>
        <w:t>811 05</w:t>
      </w:r>
      <w:r w:rsidR="00C92C97" w:rsidRPr="000C0504">
        <w:rPr>
          <w:rFonts w:asciiTheme="minorHAnsi" w:hAnsiTheme="minorHAnsi"/>
          <w:sz w:val="22"/>
          <w:szCs w:val="22"/>
        </w:rPr>
        <w:t xml:space="preserve"> Bratislava</w:t>
      </w:r>
    </w:p>
    <w:p w14:paraId="6DFD809A" w14:textId="77777777" w:rsidR="00C92C97" w:rsidRPr="000C0504" w:rsidRDefault="00C92C97" w:rsidP="002D08EE">
      <w:pPr>
        <w:pStyle w:val="Odsekzoznamu"/>
        <w:numPr>
          <w:ilvl w:val="0"/>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 xml:space="preserve">osobne v pracovných dňoch </w:t>
      </w:r>
    </w:p>
    <w:p w14:paraId="7F1E5679" w14:textId="77777777" w:rsidR="00B27C8F" w:rsidRPr="004B7F97" w:rsidRDefault="00B27C8F" w:rsidP="002D08EE">
      <w:pPr>
        <w:pStyle w:val="Odsekzoznamu"/>
        <w:numPr>
          <w:ilvl w:val="1"/>
          <w:numId w:val="19"/>
        </w:numPr>
        <w:spacing w:before="240" w:after="240" w:line="276" w:lineRule="auto"/>
        <w:jc w:val="both"/>
        <w:rPr>
          <w:rFonts w:asciiTheme="minorHAnsi" w:hAnsi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p>
    <w:p w14:paraId="313B79B3" w14:textId="49379173" w:rsidR="00C92C97" w:rsidRPr="000C0504" w:rsidRDefault="00B27C8F" w:rsidP="00B146DC">
      <w:pPr>
        <w:pStyle w:val="Odsekzoznamu"/>
        <w:spacing w:before="240" w:after="120" w:line="276" w:lineRule="auto"/>
        <w:ind w:left="1440"/>
        <w:jc w:val="both"/>
        <w:rPr>
          <w:rFonts w:asciiTheme="minorHAnsi" w:hAnsi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r>
        <w:rPr>
          <w:rFonts w:asciiTheme="minorHAnsi" w:hAnsiTheme="minorHAnsi" w:cstheme="minorHAnsi"/>
          <w:sz w:val="22"/>
          <w:szCs w:val="22"/>
        </w:rPr>
        <w:t>:</w:t>
      </w:r>
    </w:p>
    <w:p w14:paraId="51B89547" w14:textId="73D3B98C" w:rsidR="00C92C97" w:rsidRPr="000C0504" w:rsidRDefault="00C92C97" w:rsidP="00B146DC">
      <w:pPr>
        <w:spacing w:after="120"/>
        <w:ind w:left="1491"/>
        <w:contextualSpacing/>
        <w:jc w:val="both"/>
        <w:rPr>
          <w:rFonts w:asciiTheme="minorHAnsi" w:hAnsiTheme="minorHAnsi"/>
          <w:sz w:val="22"/>
          <w:szCs w:val="22"/>
        </w:rPr>
      </w:pPr>
      <w:r w:rsidRPr="000C0504">
        <w:rPr>
          <w:rFonts w:asciiTheme="minorHAnsi" w:hAnsiTheme="minorHAnsi"/>
          <w:sz w:val="22"/>
          <w:szCs w:val="22"/>
        </w:rPr>
        <w:t xml:space="preserve">podateľňa </w:t>
      </w:r>
      <w:r w:rsidR="00B27C8F">
        <w:rPr>
          <w:rFonts w:asciiTheme="minorHAnsi" w:hAnsiTheme="minorHAnsi" w:cstheme="minorHAnsi"/>
          <w:sz w:val="22"/>
          <w:szCs w:val="22"/>
        </w:rPr>
        <w:t xml:space="preserve">Ministerstva investícií, regionálneho rozvoja a informatizácie </w:t>
      </w:r>
      <w:r w:rsidRPr="000C0504">
        <w:rPr>
          <w:rFonts w:asciiTheme="minorHAnsi" w:hAnsiTheme="minorHAnsi"/>
          <w:sz w:val="22"/>
          <w:szCs w:val="22"/>
        </w:rPr>
        <w:t xml:space="preserve">Slovenskej republiky </w:t>
      </w:r>
    </w:p>
    <w:p w14:paraId="7C24C176" w14:textId="77777777" w:rsidR="00B27C8F" w:rsidRDefault="00B27C8F" w:rsidP="00B146DC">
      <w:pPr>
        <w:spacing w:after="120"/>
        <w:ind w:left="1134" w:firstLine="357"/>
        <w:contextualSpacing/>
        <w:jc w:val="both"/>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0BB90C8D" w14:textId="4A867006" w:rsidR="00C92C97" w:rsidRPr="000C0504" w:rsidRDefault="003C5A07" w:rsidP="00B146DC">
      <w:pPr>
        <w:spacing w:after="120"/>
        <w:ind w:left="1134" w:firstLine="357"/>
        <w:contextualSpacing/>
        <w:jc w:val="both"/>
        <w:rPr>
          <w:rFonts w:asciiTheme="minorHAnsi" w:hAnsiTheme="minorHAnsi"/>
          <w:sz w:val="22"/>
          <w:szCs w:val="22"/>
        </w:rPr>
      </w:pPr>
      <w:r>
        <w:rPr>
          <w:rFonts w:asciiTheme="minorHAnsi" w:hAnsiTheme="minorHAnsi"/>
          <w:sz w:val="22"/>
          <w:szCs w:val="22"/>
        </w:rPr>
        <w:t>811 05</w:t>
      </w:r>
      <w:r w:rsidR="00C92C97" w:rsidRPr="000C0504">
        <w:rPr>
          <w:rFonts w:asciiTheme="minorHAnsi" w:hAnsiTheme="minorHAnsi"/>
          <w:sz w:val="22"/>
          <w:szCs w:val="22"/>
        </w:rPr>
        <w:t xml:space="preserve"> Bratislava </w:t>
      </w:r>
    </w:p>
    <w:p w14:paraId="552332DF" w14:textId="4BADD9CD" w:rsidR="00C92C97" w:rsidRPr="000C0504" w:rsidRDefault="00C92C97" w:rsidP="0063716F">
      <w:pPr>
        <w:pStyle w:val="Odsekzoznamu"/>
        <w:numPr>
          <w:ilvl w:val="1"/>
          <w:numId w:val="19"/>
        </w:numPr>
        <w:spacing w:before="120" w:after="120"/>
        <w:jc w:val="both"/>
        <w:rPr>
          <w:rFonts w:asciiTheme="minorHAnsi" w:hAnsiTheme="minorHAnsi"/>
          <w:sz w:val="22"/>
          <w:szCs w:val="22"/>
        </w:rPr>
      </w:pPr>
      <w:r w:rsidRPr="000C0504">
        <w:rPr>
          <w:rFonts w:asciiTheme="minorHAnsi" w:hAnsiTheme="minorHAnsi"/>
          <w:sz w:val="22"/>
          <w:szCs w:val="22"/>
        </w:rPr>
        <w:t xml:space="preserve">v čase od </w:t>
      </w:r>
      <w:r w:rsidR="003C5A07">
        <w:rPr>
          <w:rFonts w:asciiTheme="minorHAnsi" w:hAnsiTheme="minorHAnsi"/>
          <w:sz w:val="22"/>
          <w:szCs w:val="22"/>
        </w:rPr>
        <w:t>9:00</w:t>
      </w:r>
      <w:r w:rsidRPr="000C0504">
        <w:rPr>
          <w:rFonts w:asciiTheme="minorHAnsi" w:hAnsiTheme="minorHAnsi"/>
          <w:sz w:val="22"/>
          <w:szCs w:val="22"/>
        </w:rPr>
        <w:t xml:space="preserve"> hod. do </w:t>
      </w:r>
      <w:r w:rsidR="003C5A07">
        <w:rPr>
          <w:rFonts w:asciiTheme="minorHAnsi" w:hAnsiTheme="minorHAnsi"/>
          <w:sz w:val="22"/>
          <w:szCs w:val="22"/>
        </w:rPr>
        <w:t>15:00</w:t>
      </w:r>
      <w:r w:rsidRPr="000C0504">
        <w:rPr>
          <w:rFonts w:asciiTheme="minorHAnsi" w:hAnsiTheme="minorHAnsi"/>
          <w:sz w:val="22"/>
          <w:szCs w:val="22"/>
        </w:rPr>
        <w:t xml:space="preserve"> hod. na adresu:</w:t>
      </w:r>
    </w:p>
    <w:p w14:paraId="426370F3" w14:textId="67896E5A" w:rsidR="00C92C97" w:rsidRPr="00D16943" w:rsidRDefault="003C5A07" w:rsidP="00736A18">
      <w:pPr>
        <w:spacing w:before="120" w:after="120"/>
        <w:ind w:left="1134" w:firstLine="357"/>
        <w:contextualSpacing/>
        <w:jc w:val="both"/>
        <w:rPr>
          <w:rFonts w:asciiTheme="minorHAnsi" w:hAnsiTheme="minorHAnsi"/>
          <w:sz w:val="22"/>
          <w:szCs w:val="22"/>
        </w:rPr>
      </w:pPr>
      <w:r w:rsidRPr="00D16943">
        <w:rPr>
          <w:rFonts w:asciiTheme="minorHAnsi" w:hAnsiTheme="minorHAnsi" w:cstheme="minorHAnsi"/>
          <w:sz w:val="22"/>
          <w:szCs w:val="22"/>
        </w:rPr>
        <w:t xml:space="preserve">Ministerstvo investícií, regionálneho rozvoja a informatizácie </w:t>
      </w:r>
      <w:r w:rsidR="00C92C97" w:rsidRPr="00D16943">
        <w:rPr>
          <w:rFonts w:asciiTheme="minorHAnsi" w:hAnsiTheme="minorHAnsi"/>
          <w:sz w:val="22"/>
          <w:szCs w:val="22"/>
        </w:rPr>
        <w:t>Slovenskej republiky</w:t>
      </w:r>
    </w:p>
    <w:p w14:paraId="7BF0EF3E" w14:textId="1E5B6D95" w:rsidR="00C92C97" w:rsidRPr="00D16943" w:rsidRDefault="00DD7557" w:rsidP="00736A18">
      <w:pPr>
        <w:spacing w:before="120" w:after="120"/>
        <w:ind w:left="1134" w:firstLine="357"/>
        <w:contextualSpacing/>
        <w:jc w:val="both"/>
        <w:rPr>
          <w:rFonts w:asciiTheme="minorHAnsi" w:hAnsiTheme="minorHAnsi"/>
          <w:sz w:val="22"/>
          <w:szCs w:val="22"/>
        </w:rPr>
      </w:pPr>
      <w:r w:rsidRPr="00D16943">
        <w:rPr>
          <w:rFonts w:asciiTheme="minorHAnsi" w:hAnsiTheme="minorHAnsi" w:cstheme="minorHAnsi"/>
          <w:sz w:val="22"/>
          <w:szCs w:val="22"/>
          <w:rPrChange w:id="10" w:author="Šušlíková, Mária" w:date="2021-04-08T14:45:00Z">
            <w:rPr>
              <w:rFonts w:asciiTheme="minorHAnsi" w:hAnsiTheme="minorHAnsi" w:cstheme="minorHAnsi"/>
            </w:rPr>
          </w:rPrChange>
        </w:rPr>
        <w:t xml:space="preserve">sekcia </w:t>
      </w:r>
      <w:r w:rsidR="00AE7A37" w:rsidRPr="00D16943">
        <w:rPr>
          <w:rFonts w:asciiTheme="minorHAnsi" w:hAnsiTheme="minorHAnsi" w:cstheme="minorHAnsi"/>
          <w:sz w:val="22"/>
          <w:szCs w:val="22"/>
          <w:rPrChange w:id="11" w:author="Šušlíková, Mária" w:date="2021-04-08T14:45:00Z">
            <w:rPr>
              <w:rFonts w:asciiTheme="minorHAnsi" w:hAnsiTheme="minorHAnsi" w:cstheme="minorHAnsi"/>
            </w:rPr>
          </w:rPrChange>
        </w:rPr>
        <w:t>OP TP a iných finančných mechanizmov</w:t>
      </w:r>
      <w:r w:rsidR="00C92C97" w:rsidRPr="00D16943">
        <w:rPr>
          <w:rFonts w:asciiTheme="minorHAnsi" w:hAnsiTheme="minorHAnsi"/>
          <w:sz w:val="22"/>
          <w:szCs w:val="22"/>
        </w:rPr>
        <w:t xml:space="preserve"> </w:t>
      </w:r>
    </w:p>
    <w:p w14:paraId="65171CF9" w14:textId="77777777" w:rsidR="00C92C97" w:rsidRPr="00D16943" w:rsidRDefault="00C92C97" w:rsidP="00736A18">
      <w:pPr>
        <w:spacing w:before="120" w:after="120"/>
        <w:ind w:left="1134" w:firstLine="357"/>
        <w:contextualSpacing/>
        <w:jc w:val="both"/>
        <w:rPr>
          <w:rFonts w:asciiTheme="minorHAnsi" w:hAnsiTheme="minorHAnsi"/>
          <w:sz w:val="22"/>
          <w:szCs w:val="22"/>
        </w:rPr>
      </w:pPr>
      <w:r w:rsidRPr="00D16943">
        <w:rPr>
          <w:rFonts w:asciiTheme="minorHAnsi" w:hAnsiTheme="minorHAnsi"/>
          <w:sz w:val="22"/>
          <w:szCs w:val="22"/>
        </w:rPr>
        <w:t xml:space="preserve">odbor implementácie projektov OP TP </w:t>
      </w:r>
    </w:p>
    <w:p w14:paraId="42BF7B9C" w14:textId="4862FFC1" w:rsidR="00C92C97" w:rsidRPr="000C0504" w:rsidRDefault="007A6BD2" w:rsidP="00736A18">
      <w:pPr>
        <w:spacing w:before="120" w:after="120"/>
        <w:ind w:left="1134" w:firstLine="357"/>
        <w:contextualSpacing/>
        <w:jc w:val="both"/>
        <w:rPr>
          <w:rFonts w:asciiTheme="minorHAnsi" w:hAnsiTheme="minorHAnsi"/>
          <w:sz w:val="22"/>
          <w:szCs w:val="22"/>
        </w:rPr>
      </w:pPr>
      <w:r>
        <w:rPr>
          <w:rFonts w:asciiTheme="minorHAnsi" w:hAnsiTheme="minorHAnsi"/>
          <w:sz w:val="22"/>
          <w:szCs w:val="22"/>
        </w:rPr>
        <w:t>Dunajská 68</w:t>
      </w:r>
    </w:p>
    <w:p w14:paraId="46F5F2E0" w14:textId="34879C69" w:rsidR="00C92C97" w:rsidRPr="000C0504" w:rsidRDefault="00667992" w:rsidP="00736A18">
      <w:pPr>
        <w:spacing w:before="120" w:after="120"/>
        <w:ind w:left="1134" w:firstLine="357"/>
        <w:jc w:val="both"/>
        <w:rPr>
          <w:rFonts w:asciiTheme="minorHAnsi" w:hAnsiTheme="minorHAnsi"/>
          <w:sz w:val="22"/>
          <w:szCs w:val="22"/>
        </w:rPr>
      </w:pPr>
      <w:r w:rsidRPr="000C0504">
        <w:rPr>
          <w:rFonts w:asciiTheme="minorHAnsi" w:hAnsiTheme="minorHAnsi"/>
          <w:sz w:val="22"/>
          <w:szCs w:val="22"/>
        </w:rPr>
        <w:t xml:space="preserve">811 </w:t>
      </w:r>
      <w:r w:rsidR="007A6BD2" w:rsidRPr="000C0504">
        <w:rPr>
          <w:rFonts w:asciiTheme="minorHAnsi" w:hAnsiTheme="minorHAnsi"/>
          <w:sz w:val="22"/>
          <w:szCs w:val="22"/>
        </w:rPr>
        <w:t>0</w:t>
      </w:r>
      <w:r w:rsidR="007A6BD2">
        <w:rPr>
          <w:rFonts w:asciiTheme="minorHAnsi" w:hAnsiTheme="minorHAnsi"/>
          <w:sz w:val="22"/>
          <w:szCs w:val="22"/>
        </w:rPr>
        <w:t>8</w:t>
      </w:r>
      <w:r w:rsidR="007A6BD2" w:rsidRPr="000C0504">
        <w:rPr>
          <w:rFonts w:asciiTheme="minorHAnsi" w:hAnsiTheme="minorHAnsi"/>
          <w:sz w:val="22"/>
          <w:szCs w:val="22"/>
        </w:rPr>
        <w:t xml:space="preserve"> </w:t>
      </w:r>
      <w:r w:rsidR="00C92C97" w:rsidRPr="000C0504">
        <w:rPr>
          <w:rFonts w:asciiTheme="minorHAnsi" w:hAnsiTheme="minorHAnsi"/>
          <w:sz w:val="22"/>
          <w:szCs w:val="22"/>
        </w:rPr>
        <w:t>Bratislava</w:t>
      </w:r>
      <w:r w:rsidRPr="000C0504">
        <w:rPr>
          <w:rFonts w:asciiTheme="minorHAnsi" w:hAnsiTheme="minorHAnsi"/>
          <w:sz w:val="22"/>
          <w:szCs w:val="22"/>
        </w:rPr>
        <w:t xml:space="preserve"> </w:t>
      </w:r>
    </w:p>
    <w:p w14:paraId="16AD4F40" w14:textId="51883339" w:rsidR="00B00223" w:rsidRPr="001D1B1E" w:rsidRDefault="00BC38ED">
      <w:pPr>
        <w:spacing w:before="120" w:after="120"/>
        <w:ind w:firstLine="357"/>
        <w:jc w:val="both"/>
        <w:rPr>
          <w:rFonts w:asciiTheme="minorHAnsi" w:hAnsiTheme="minorHAnsi"/>
          <w:sz w:val="22"/>
          <w:szCs w:val="22"/>
        </w:rPr>
      </w:pPr>
      <w:r w:rsidRPr="001D1B1E">
        <w:rPr>
          <w:rFonts w:asciiTheme="minorHAnsi" w:hAnsiTheme="minorHAnsi"/>
          <w:sz w:val="22"/>
          <w:szCs w:val="22"/>
        </w:rPr>
        <w:t xml:space="preserve">RO OP TP nie je oprávnený v zmysle v súčasnosti platných právnych prepisov obmedziť pre žiadateľov predkladanie ŽoNFP v listinnej podobe. </w:t>
      </w:r>
    </w:p>
    <w:p w14:paraId="0EA54C82" w14:textId="0A5DAD95" w:rsidR="00BC38ED" w:rsidRPr="00C23D70" w:rsidRDefault="00BC38ED" w:rsidP="00BA1C1F">
      <w:pPr>
        <w:pStyle w:val="Odsekzoznamu"/>
        <w:numPr>
          <w:ilvl w:val="0"/>
          <w:numId w:val="26"/>
        </w:numPr>
        <w:spacing w:before="120" w:after="120"/>
        <w:contextualSpacing w:val="0"/>
        <w:jc w:val="both"/>
        <w:rPr>
          <w:rFonts w:asciiTheme="minorHAnsi" w:hAnsiTheme="minorHAnsi"/>
          <w:sz w:val="22"/>
          <w:szCs w:val="22"/>
        </w:rPr>
      </w:pPr>
      <w:r w:rsidRPr="00BA1C1F">
        <w:rPr>
          <w:rFonts w:asciiTheme="minorHAnsi" w:hAnsiTheme="minorHAnsi"/>
          <w:sz w:val="22"/>
          <w:szCs w:val="22"/>
        </w:rPr>
        <w:t xml:space="preserve">V zmysle zákona o e-Governmente môže žiadateľ </w:t>
      </w:r>
      <w:r w:rsidR="00131898" w:rsidRPr="005D6FC6">
        <w:rPr>
          <w:rFonts w:asciiTheme="minorHAnsi" w:hAnsiTheme="minorHAnsi"/>
          <w:sz w:val="22"/>
          <w:szCs w:val="22"/>
        </w:rPr>
        <w:t>listinné</w:t>
      </w:r>
      <w:r w:rsidR="00131898" w:rsidRPr="00C23D70">
        <w:rPr>
          <w:rFonts w:asciiTheme="minorHAnsi" w:hAnsiTheme="minorHAnsi"/>
          <w:sz w:val="22"/>
          <w:szCs w:val="22"/>
        </w:rPr>
        <w:t xml:space="preserve"> </w:t>
      </w:r>
      <w:r w:rsidRPr="00C23D70">
        <w:rPr>
          <w:rFonts w:asciiTheme="minorHAnsi" w:hAnsiTheme="minorHAnsi"/>
          <w:sz w:val="22"/>
          <w:szCs w:val="22"/>
        </w:rPr>
        <w:t xml:space="preserve">doručenie ŽoNFP nahradiť </w:t>
      </w:r>
      <w:r w:rsidRPr="00C23D70">
        <w:rPr>
          <w:rFonts w:asciiTheme="minorHAnsi" w:hAnsiTheme="minorHAnsi"/>
          <w:b/>
          <w:sz w:val="22"/>
          <w:szCs w:val="22"/>
        </w:rPr>
        <w:t xml:space="preserve">elektronickým doručením </w:t>
      </w:r>
      <w:r w:rsidRPr="00C23D70">
        <w:rPr>
          <w:rFonts w:asciiTheme="minorHAnsi" w:hAnsiTheme="minorHAnsi"/>
          <w:sz w:val="22"/>
          <w:szCs w:val="22"/>
        </w:rPr>
        <w:t>prostredníctvom Ústredného portálu verejnej správy (</w:t>
      </w:r>
      <w:r w:rsidR="00131898" w:rsidRPr="00C23D70">
        <w:rPr>
          <w:rFonts w:asciiTheme="minorHAnsi" w:hAnsiTheme="minorHAnsi"/>
          <w:sz w:val="22"/>
          <w:szCs w:val="22"/>
        </w:rPr>
        <w:t>ďalej aj „</w:t>
      </w:r>
      <w:r w:rsidRPr="00C23D70">
        <w:rPr>
          <w:rFonts w:asciiTheme="minorHAnsi" w:hAnsiTheme="minorHAnsi"/>
          <w:sz w:val="22"/>
          <w:szCs w:val="22"/>
        </w:rPr>
        <w:t>ÚPVS</w:t>
      </w:r>
      <w:r w:rsidR="00131898" w:rsidRPr="00C23D70">
        <w:rPr>
          <w:rFonts w:asciiTheme="minorHAnsi" w:hAnsiTheme="minorHAnsi"/>
          <w:sz w:val="22"/>
          <w:szCs w:val="22"/>
        </w:rPr>
        <w:t>“)</w:t>
      </w:r>
      <w:r w:rsidRPr="00C23D70">
        <w:rPr>
          <w:rFonts w:asciiTheme="minorHAnsi" w:hAnsiTheme="minorHAnsi"/>
          <w:sz w:val="22"/>
          <w:szCs w:val="22"/>
        </w:rPr>
        <w:t xml:space="preserve"> do elektronickej schránky </w:t>
      </w:r>
      <w:r w:rsidR="003C5A07">
        <w:rPr>
          <w:rFonts w:asciiTheme="minorHAnsi" w:hAnsiTheme="minorHAnsi"/>
          <w:sz w:val="22"/>
          <w:szCs w:val="22"/>
        </w:rPr>
        <w:t xml:space="preserve">MIRRI SR - </w:t>
      </w:r>
      <w:r w:rsidRPr="00C23D70">
        <w:rPr>
          <w:rFonts w:asciiTheme="minorHAnsi" w:hAnsiTheme="minorHAnsi"/>
          <w:sz w:val="22"/>
          <w:szCs w:val="22"/>
        </w:rPr>
        <w:t xml:space="preserve">RO OP TP </w:t>
      </w:r>
      <w:r w:rsidR="00131898" w:rsidRPr="00C23D70">
        <w:rPr>
          <w:rFonts w:asciiTheme="minorHAnsi" w:hAnsiTheme="minorHAnsi"/>
          <w:sz w:val="22"/>
          <w:szCs w:val="22"/>
        </w:rPr>
        <w:t xml:space="preserve">(ÚPVS na adrese </w:t>
      </w:r>
      <w:hyperlink r:id="rId8" w:history="1">
        <w:r w:rsidR="00C23D70" w:rsidRPr="00BA1C1F">
          <w:rPr>
            <w:rStyle w:val="Hypertextovprepojenie"/>
            <w:rFonts w:asciiTheme="minorHAnsi" w:hAnsiTheme="minorHAnsi"/>
            <w:sz w:val="22"/>
            <w:szCs w:val="22"/>
          </w:rPr>
          <w:t>www.slovensko.sk</w:t>
        </w:r>
      </w:hyperlink>
      <w:r w:rsidR="00131898" w:rsidRPr="00BA1C1F">
        <w:rPr>
          <w:rFonts w:asciiTheme="minorHAnsi" w:hAnsiTheme="minorHAnsi"/>
          <w:sz w:val="22"/>
          <w:szCs w:val="22"/>
        </w:rPr>
        <w:t xml:space="preserve">, špeciálna služba </w:t>
      </w:r>
      <w:r w:rsidR="003C5A07">
        <w:rPr>
          <w:rFonts w:asciiTheme="minorHAnsi" w:hAnsiTheme="minorHAnsi"/>
          <w:sz w:val="22"/>
          <w:szCs w:val="22"/>
        </w:rPr>
        <w:t>MIRRI</w:t>
      </w:r>
      <w:r w:rsidR="003C5A07" w:rsidRPr="00BA1C1F">
        <w:rPr>
          <w:rFonts w:asciiTheme="minorHAnsi" w:hAnsiTheme="minorHAnsi"/>
          <w:sz w:val="22"/>
          <w:szCs w:val="22"/>
        </w:rPr>
        <w:t xml:space="preserve"> </w:t>
      </w:r>
      <w:r w:rsidR="00131898" w:rsidRPr="00BA1C1F">
        <w:rPr>
          <w:rFonts w:asciiTheme="minorHAnsi" w:hAnsiTheme="minorHAnsi"/>
          <w:sz w:val="22"/>
          <w:szCs w:val="22"/>
        </w:rPr>
        <w:t>SR zriadená pre takéto podanie „</w:t>
      </w:r>
      <w:r w:rsidR="00131898" w:rsidRPr="005D6FC6">
        <w:rPr>
          <w:rFonts w:asciiTheme="minorHAnsi" w:hAnsiTheme="minorHAnsi"/>
          <w:b/>
          <w:sz w:val="22"/>
          <w:szCs w:val="22"/>
        </w:rPr>
        <w:t>Podanie na RO OP TP - dokumenty k projektom</w:t>
      </w:r>
      <w:r w:rsidR="00131898" w:rsidRPr="00C23D70">
        <w:rPr>
          <w:rFonts w:asciiTheme="minorHAnsi" w:hAnsiTheme="minorHAnsi"/>
          <w:sz w:val="22"/>
          <w:szCs w:val="22"/>
        </w:rPr>
        <w:t>“).</w:t>
      </w:r>
    </w:p>
    <w:p w14:paraId="7674D0C5" w14:textId="28045C42" w:rsidR="00BC38ED" w:rsidRPr="00B00223" w:rsidRDefault="00BC38ED" w:rsidP="0063716F">
      <w:pPr>
        <w:spacing w:before="120" w:after="120"/>
        <w:ind w:left="658"/>
        <w:jc w:val="both"/>
        <w:rPr>
          <w:rFonts w:asciiTheme="minorHAnsi" w:hAnsiTheme="minorHAnsi"/>
          <w:sz w:val="22"/>
          <w:szCs w:val="22"/>
        </w:rPr>
      </w:pPr>
      <w:r w:rsidRPr="001D1B1E">
        <w:rPr>
          <w:rFonts w:asciiTheme="minorHAnsi" w:hAnsiTheme="minorHAnsi"/>
          <w:sz w:val="22"/>
          <w:szCs w:val="22"/>
        </w:rPr>
        <w:t>Žiadateľ postupuje pri predložení Žo</w:t>
      </w:r>
      <w:r w:rsidRPr="00B00223">
        <w:rPr>
          <w:rFonts w:asciiTheme="minorHAnsi" w:hAnsiTheme="minorHAnsi"/>
          <w:sz w:val="22"/>
          <w:szCs w:val="22"/>
        </w:rPr>
        <w:t xml:space="preserve">NFP do elektronickej schránky RO OP TP </w:t>
      </w:r>
      <w:r w:rsidR="00131898" w:rsidRPr="0063716F">
        <w:rPr>
          <w:rFonts w:asciiTheme="minorHAnsi" w:hAnsiTheme="minorHAnsi"/>
          <w:sz w:val="22"/>
          <w:szCs w:val="22"/>
        </w:rPr>
        <w:t>jedným z nasledovných spôsobov</w:t>
      </w:r>
      <w:r w:rsidRPr="00B00223">
        <w:rPr>
          <w:rFonts w:asciiTheme="minorHAnsi" w:hAnsiTheme="minorHAnsi"/>
          <w:sz w:val="22"/>
          <w:szCs w:val="22"/>
        </w:rPr>
        <w:t>:</w:t>
      </w:r>
    </w:p>
    <w:p w14:paraId="7A7A0295" w14:textId="3AB46937" w:rsidR="00BC38ED" w:rsidRPr="000C0504"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žiadateľ odošle žiadosť o NFP, vrátane príloh</w:t>
      </w:r>
      <w:r w:rsidR="00131898" w:rsidRPr="000C0504">
        <w:rPr>
          <w:rFonts w:asciiTheme="minorHAnsi" w:hAnsiTheme="minorHAnsi"/>
          <w:sz w:val="22"/>
          <w:szCs w:val="22"/>
        </w:rPr>
        <w:t>,</w:t>
      </w:r>
      <w:r w:rsidRPr="000C0504">
        <w:rPr>
          <w:rFonts w:asciiTheme="minorHAnsi" w:hAnsiTheme="minorHAnsi"/>
          <w:sz w:val="22"/>
          <w:szCs w:val="22"/>
        </w:rPr>
        <w:t xml:space="preserve"> prostredníctvom ITMS2014+, následne vygenerovaný pdf súbor ŽoNFP uloží do verzie PDF/A-1a, autorizuje ho kvalifikovaným </w:t>
      </w:r>
      <w:r w:rsidRPr="000C0504">
        <w:rPr>
          <w:rFonts w:asciiTheme="minorHAnsi" w:hAnsiTheme="minorHAnsi"/>
          <w:sz w:val="22"/>
          <w:szCs w:val="22"/>
        </w:rPr>
        <w:lastRenderedPageBreak/>
        <w:t xml:space="preserve">elektronickým podpisom, kvalifikovaným elektronickým podpisom s mandátnym certifikátom alebo kvalifikovanou elektronickou pečaťou a odošle </w:t>
      </w:r>
      <w:r w:rsidR="00BA07BD" w:rsidRPr="000C0504">
        <w:rPr>
          <w:rFonts w:asciiTheme="minorHAnsi" w:hAnsiTheme="minorHAnsi"/>
          <w:sz w:val="22"/>
          <w:szCs w:val="22"/>
        </w:rPr>
        <w:t xml:space="preserve">ho </w:t>
      </w:r>
      <w:r w:rsidR="00620DA3" w:rsidRPr="000C0504">
        <w:rPr>
          <w:rFonts w:asciiTheme="minorHAnsi" w:hAnsiTheme="minorHAnsi"/>
          <w:sz w:val="22"/>
          <w:szCs w:val="22"/>
        </w:rPr>
        <w:t xml:space="preserve">bez príloh </w:t>
      </w:r>
      <w:r w:rsidRPr="000C0504">
        <w:rPr>
          <w:rFonts w:asciiTheme="minorHAnsi" w:hAnsiTheme="minorHAnsi"/>
          <w:sz w:val="22"/>
          <w:szCs w:val="22"/>
        </w:rPr>
        <w:t>do elektronickej schránky RO OP TP;</w:t>
      </w:r>
    </w:p>
    <w:p w14:paraId="35C2196C" w14:textId="192B6DF3" w:rsidR="00BC38ED" w:rsidRPr="00B00223"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 xml:space="preserve">žiadateľ autorizuje a odošle ŽoNFP </w:t>
      </w:r>
      <w:r w:rsidR="004222FC" w:rsidRPr="000C0504">
        <w:rPr>
          <w:rFonts w:asciiTheme="minorHAnsi" w:hAnsiTheme="minorHAnsi"/>
          <w:sz w:val="22"/>
          <w:szCs w:val="22"/>
        </w:rPr>
        <w:t xml:space="preserve">bez príloh </w:t>
      </w:r>
      <w:r w:rsidRPr="000C0504">
        <w:rPr>
          <w:rFonts w:asciiTheme="minorHAnsi" w:hAnsiTheme="minorHAnsi"/>
          <w:sz w:val="22"/>
          <w:szCs w:val="22"/>
        </w:rPr>
        <w:t xml:space="preserve">priamo z prostredia ITMS2014+ (podrobnejšie informácie </w:t>
      </w:r>
      <w:r w:rsidR="006536C7" w:rsidRPr="0063716F">
        <w:rPr>
          <w:rFonts w:asciiTheme="minorHAnsi" w:hAnsiTheme="minorHAnsi"/>
        </w:rPr>
        <w:t xml:space="preserve">žiadateľ nájde na webovom sídle </w:t>
      </w:r>
      <w:hyperlink r:id="rId9" w:history="1">
        <w:r w:rsidR="006536C7" w:rsidRPr="0063716F">
          <w:rPr>
            <w:rFonts w:asciiTheme="minorHAnsi" w:hAnsiTheme="minorHAnsi"/>
          </w:rPr>
          <w:t>www.itms2014</w:t>
        </w:r>
      </w:hyperlink>
      <w:r w:rsidR="006536C7" w:rsidRPr="0063716F">
        <w:rPr>
          <w:rFonts w:asciiTheme="minorHAnsi" w:hAnsiTheme="minorHAnsi"/>
        </w:rPr>
        <w:t xml:space="preserve">+ </w:t>
      </w:r>
      <w:r w:rsidR="006536C7" w:rsidRPr="0063716F">
        <w:rPr>
          <w:rFonts w:asciiTheme="minorHAnsi" w:hAnsiTheme="minorHAnsi"/>
          <w:sz w:val="22"/>
          <w:szCs w:val="22"/>
        </w:rPr>
        <w:t>(</w:t>
      </w:r>
      <w:hyperlink r:id="rId10" w:history="1">
        <w:r w:rsidR="00B00223" w:rsidRPr="0063716F">
          <w:rPr>
            <w:rStyle w:val="Hypertextovprepojenie"/>
            <w:rFonts w:asciiTheme="minorHAnsi" w:hAnsiTheme="minorHAnsi"/>
            <w:sz w:val="22"/>
            <w:szCs w:val="22"/>
          </w:rPr>
          <w:t>https://www.itms2014.sk/aktuality/aktualita?id=3177b6ce-fe6d-40a4-b9b2-d8fbb2e439f8</w:t>
        </w:r>
      </w:hyperlink>
      <w:r w:rsidR="006536C7" w:rsidRPr="0063716F">
        <w:rPr>
          <w:rFonts w:asciiTheme="minorHAnsi" w:hAnsiTheme="minorHAnsi"/>
          <w:sz w:val="22"/>
          <w:szCs w:val="22"/>
        </w:rPr>
        <w:t>).</w:t>
      </w:r>
    </w:p>
    <w:p w14:paraId="52F323B0" w14:textId="46D8D5BD" w:rsidR="007B2F8D" w:rsidRDefault="006536C7" w:rsidP="005B2D6C">
      <w:pPr>
        <w:pStyle w:val="SRKNorm"/>
        <w:numPr>
          <w:ilvl w:val="0"/>
          <w:numId w:val="0"/>
        </w:numPr>
        <w:spacing w:before="120" w:after="120"/>
        <w:ind w:left="785" w:firstLine="631"/>
        <w:contextualSpacing w:val="0"/>
        <w:rPr>
          <w:rFonts w:asciiTheme="minorHAnsi" w:hAnsiTheme="minorHAnsi"/>
          <w:sz w:val="22"/>
          <w:szCs w:val="22"/>
        </w:rPr>
      </w:pPr>
      <w:r w:rsidRPr="0063716F">
        <w:rPr>
          <w:rFonts w:asciiTheme="minorHAnsi" w:hAnsiTheme="minorHAnsi"/>
          <w:sz w:val="22"/>
          <w:szCs w:val="22"/>
        </w:rPr>
        <w:t>V prípade elektronického doručenia žiadosti o NFP prostredníctvom</w:t>
      </w:r>
      <w:r w:rsidR="004222FC" w:rsidRPr="0063716F">
        <w:rPr>
          <w:rFonts w:asciiTheme="minorHAnsi" w:hAnsiTheme="minorHAnsi"/>
          <w:sz w:val="22"/>
          <w:szCs w:val="22"/>
        </w:rPr>
        <w:t xml:space="preserve"> ÚPVS </w:t>
      </w:r>
      <w:r w:rsidRPr="0063716F">
        <w:rPr>
          <w:rFonts w:asciiTheme="minorHAnsi" w:hAnsiTheme="minorHAnsi"/>
          <w:sz w:val="22"/>
          <w:szCs w:val="22"/>
        </w:rPr>
        <w:t xml:space="preserve">žiadateľ povinné prílohy k ŽoNFP iba vloží do ITMS2014+, nezasiela ich do elektronickej schránky RO OP TP. </w:t>
      </w:r>
      <w:r w:rsidR="00BC38ED" w:rsidRPr="00B00223">
        <w:rPr>
          <w:rFonts w:asciiTheme="minorHAnsi" w:hAnsiTheme="minorHAnsi"/>
          <w:sz w:val="22"/>
          <w:szCs w:val="22"/>
        </w:rPr>
        <w:t xml:space="preserve">V  prípade prílohy </w:t>
      </w:r>
      <w:r w:rsidR="007A6BD2" w:rsidRPr="00B00223">
        <w:rPr>
          <w:rFonts w:asciiTheme="minorHAnsi" w:hAnsiTheme="minorHAnsi"/>
          <w:sz w:val="22"/>
          <w:szCs w:val="22"/>
        </w:rPr>
        <w:t>Splnomocneni</w:t>
      </w:r>
      <w:r w:rsidR="007A6BD2">
        <w:rPr>
          <w:rFonts w:asciiTheme="minorHAnsi" w:hAnsiTheme="minorHAnsi"/>
          <w:sz w:val="22"/>
          <w:szCs w:val="22"/>
        </w:rPr>
        <w:t>e</w:t>
      </w:r>
      <w:r w:rsidR="007A6BD2" w:rsidRPr="00B00223">
        <w:rPr>
          <w:rFonts w:asciiTheme="minorHAnsi" w:hAnsiTheme="minorHAnsi"/>
          <w:sz w:val="22"/>
          <w:szCs w:val="22"/>
        </w:rPr>
        <w:t xml:space="preserve"> </w:t>
      </w:r>
      <w:r w:rsidR="00BC38ED" w:rsidRPr="00B00223">
        <w:rPr>
          <w:rFonts w:asciiTheme="minorHAnsi" w:hAnsiTheme="minorHAnsi"/>
          <w:sz w:val="22"/>
          <w:szCs w:val="22"/>
        </w:rPr>
        <w:t xml:space="preserve">osoby splnomocnenej zastupovať žiadateľa v konaní o ŽoNFP je potrebné </w:t>
      </w:r>
      <w:r w:rsidRPr="0063716F">
        <w:rPr>
          <w:rFonts w:asciiTheme="minorHAnsi" w:hAnsi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323F52D8" w14:textId="505626C3" w:rsidR="00B00223" w:rsidRDefault="00BC38ED" w:rsidP="005B2D6C">
      <w:pPr>
        <w:pStyle w:val="SRKNorm"/>
        <w:numPr>
          <w:ilvl w:val="0"/>
          <w:numId w:val="0"/>
        </w:numPr>
        <w:spacing w:before="120" w:after="120"/>
        <w:ind w:left="785" w:firstLine="631"/>
        <w:contextualSpacing w:val="0"/>
        <w:rPr>
          <w:rFonts w:asciiTheme="minorHAnsi" w:hAnsiTheme="minorHAnsi"/>
          <w:sz w:val="22"/>
          <w:szCs w:val="22"/>
        </w:rPr>
      </w:pPr>
      <w:r w:rsidRPr="00B00223">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5CF4C7B9" w14:textId="334F4A1E"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w:t>
      </w:r>
      <w:r w:rsidR="00806367" w:rsidRPr="00A21A93">
        <w:rPr>
          <w:rFonts w:asciiTheme="minorHAnsi" w:hAnsiTheme="minorHAnsi" w:cstheme="minorHAnsi"/>
          <w:sz w:val="22"/>
          <w:szCs w:val="22"/>
        </w:rPr>
        <w:t xml:space="preserve">v súlade s popismi vo vzoroch (prílohy k vyzvaniu) </w:t>
      </w:r>
      <w:r w:rsidRPr="000C0504">
        <w:rPr>
          <w:rFonts w:asciiTheme="minorHAnsi" w:hAnsiTheme="minorHAnsi" w:cs="Times New Roman"/>
          <w:sz w:val="22"/>
          <w:szCs w:val="22"/>
        </w:rPr>
        <w:t xml:space="preserve">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078C9EBD"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je doručená </w:t>
      </w:r>
      <w:r w:rsidRPr="000C0504">
        <w:rPr>
          <w:rFonts w:asciiTheme="minorHAnsi" w:hAnsiTheme="minorHAnsi" w:cs="Times New Roman"/>
          <w:b/>
          <w:sz w:val="22"/>
          <w:szCs w:val="22"/>
        </w:rPr>
        <w:t>včas</w:t>
      </w:r>
      <w:r w:rsidRPr="000C0504">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w:t>
      </w:r>
      <w:r w:rsidR="003C5A07">
        <w:rPr>
          <w:rFonts w:asciiTheme="minorHAnsi" w:hAnsiTheme="minorHAnsi" w:cs="Times New Roman"/>
          <w:sz w:val="22"/>
          <w:szCs w:val="22"/>
        </w:rPr>
        <w:t>MIRRI</w:t>
      </w:r>
      <w:r w:rsidR="003C5A07" w:rsidRPr="000C0504">
        <w:rPr>
          <w:rFonts w:asciiTheme="minorHAnsi" w:hAnsiTheme="minorHAnsi" w:cs="Times New Roman"/>
          <w:sz w:val="22"/>
          <w:szCs w:val="22"/>
        </w:rPr>
        <w:t xml:space="preserve"> </w:t>
      </w:r>
      <w:r w:rsidRPr="000C0504">
        <w:rPr>
          <w:rFonts w:asciiTheme="minorHAnsi" w:hAnsiTheme="minorHAnsi" w:cs="Times New Roman"/>
          <w:sz w:val="22"/>
          <w:szCs w:val="22"/>
        </w:rPr>
        <w:t xml:space="preserve">SR alebo RO OP TP alebo odovzdaná na poštovú, resp. inú prepravu (napr. zaslanie prostredníctvom kuriéra). Za dátum doručenia žiadosti sa považuje: </w:t>
      </w:r>
    </w:p>
    <w:p w14:paraId="2AD8E29C" w14:textId="38B25B6D"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osobného doručenia deň jej fyzického doručenia v </w:t>
      </w:r>
      <w:r w:rsidR="001B2B7A" w:rsidRPr="000C0504">
        <w:rPr>
          <w:rFonts w:asciiTheme="minorHAnsi" w:hAnsiTheme="minorHAnsi" w:cs="Times New Roman"/>
          <w:sz w:val="22"/>
          <w:szCs w:val="22"/>
        </w:rPr>
        <w:t xml:space="preserve">listinnej podobe </w:t>
      </w:r>
      <w:r w:rsidRPr="000C0504">
        <w:rPr>
          <w:rFonts w:asciiTheme="minorHAnsi" w:hAnsiTheme="minorHAnsi" w:cs="Times New Roman"/>
          <w:sz w:val="22"/>
          <w:szCs w:val="22"/>
        </w:rPr>
        <w:t xml:space="preserve">na adresu </w:t>
      </w:r>
      <w:r w:rsidR="003C5A07">
        <w:rPr>
          <w:rFonts w:asciiTheme="minorHAnsi" w:hAnsiTheme="minorHAnsi" w:cs="Times New Roman"/>
          <w:sz w:val="22"/>
          <w:szCs w:val="22"/>
        </w:rPr>
        <w:t>MIRRI</w:t>
      </w:r>
      <w:r w:rsidR="003C5A07" w:rsidRPr="000C0504">
        <w:rPr>
          <w:rFonts w:asciiTheme="minorHAnsi" w:hAnsiTheme="minorHAnsi" w:cs="Times New Roman"/>
          <w:sz w:val="22"/>
          <w:szCs w:val="22"/>
        </w:rPr>
        <w:t xml:space="preserve"> </w:t>
      </w:r>
      <w:r w:rsidRPr="000C0504">
        <w:rPr>
          <w:rFonts w:asciiTheme="minorHAnsi" w:hAnsiTheme="minorHAnsi" w:cs="Times New Roman"/>
          <w:sz w:val="22"/>
          <w:szCs w:val="22"/>
        </w:rPr>
        <w:t xml:space="preserve">SR alebo RO OP TP uvedenú vyššie; </w:t>
      </w:r>
    </w:p>
    <w:p w14:paraId="5D7A4D17" w14:textId="77777777"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zaslania poštou alebo kuriérom deň odovzdania žiadosti na takúto prepravu</w:t>
      </w:r>
      <w:r w:rsidR="001B2B7A" w:rsidRPr="000C0504">
        <w:rPr>
          <w:rFonts w:asciiTheme="minorHAnsi" w:hAnsiTheme="minorHAnsi" w:cs="Times New Roman"/>
          <w:sz w:val="22"/>
          <w:szCs w:val="22"/>
        </w:rPr>
        <w:t>;</w:t>
      </w:r>
    </w:p>
    <w:p w14:paraId="37EC6411" w14:textId="5990330A"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elektronického doručenia do elektronickej schránky RO OP TP</w:t>
      </w:r>
      <w:r w:rsidRPr="000C0504">
        <w:rPr>
          <w:rFonts w:asciiTheme="minorHAnsi" w:hAnsiTheme="minorHAnsi"/>
          <w:sz w:val="22"/>
          <w:szCs w:val="22"/>
        </w:rPr>
        <w:t xml:space="preserve"> dátum </w:t>
      </w:r>
      <w:r w:rsidR="001B2B7A" w:rsidRPr="000C0504">
        <w:rPr>
          <w:rFonts w:asciiTheme="minorHAnsi" w:hAnsiTheme="minorHAnsi"/>
          <w:sz w:val="22"/>
          <w:szCs w:val="22"/>
        </w:rPr>
        <w:t xml:space="preserve">odoslania </w:t>
      </w:r>
      <w:r w:rsidRPr="000C0504">
        <w:rPr>
          <w:rFonts w:asciiTheme="minorHAnsi" w:hAnsiTheme="minorHAnsi"/>
          <w:sz w:val="22"/>
          <w:szCs w:val="22"/>
        </w:rPr>
        <w:t>ŽoNFP do elektronickej schránky RO OP TP</w:t>
      </w:r>
      <w:r w:rsidRPr="000C0504">
        <w:rPr>
          <w:rFonts w:asciiTheme="minorHAnsi" w:hAnsiTheme="minorHAnsi" w:cs="Times New Roman"/>
          <w:sz w:val="22"/>
          <w:szCs w:val="22"/>
        </w:rPr>
        <w:t xml:space="preserve">. </w:t>
      </w:r>
    </w:p>
    <w:p w14:paraId="7EDFE312" w14:textId="4079BD20" w:rsidR="00DB08C2" w:rsidRDefault="00DB08C2" w:rsidP="0063716F">
      <w:pPr>
        <w:pStyle w:val="Default"/>
        <w:spacing w:before="120" w:after="120"/>
        <w:ind w:left="360" w:firstLine="348"/>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sidR="00606452">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sidR="00606452">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 ŽoNFP.</w:t>
      </w:r>
    </w:p>
    <w:p w14:paraId="410D3616" w14:textId="4C94B79F" w:rsidR="00AE6D4D" w:rsidRPr="000C0504" w:rsidRDefault="00AE6D4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ak žiadateľ nepredloží žiadosť o NFP riadne, včas alebo v určenej forme, </w:t>
      </w:r>
      <w:r w:rsidR="001B2B7A" w:rsidRPr="000C0504">
        <w:rPr>
          <w:rFonts w:asciiTheme="minorHAnsi" w:hAnsiTheme="minorHAnsi" w:cs="Times New Roman"/>
          <w:sz w:val="22"/>
          <w:szCs w:val="22"/>
        </w:rPr>
        <w:t xml:space="preserve">RO OP TP </w:t>
      </w:r>
      <w:r w:rsidRPr="000C0504">
        <w:rPr>
          <w:rFonts w:asciiTheme="minorHAnsi" w:hAnsiTheme="minorHAnsi" w:cs="Times New Roman"/>
          <w:sz w:val="22"/>
          <w:szCs w:val="22"/>
        </w:rPr>
        <w:t xml:space="preserve">zastaví konanie vydaním rozhodnutia o zastavení konania o žiadosti o NFP. </w:t>
      </w:r>
    </w:p>
    <w:p w14:paraId="32E0B91F" w14:textId="77777777" w:rsidR="004D3F96" w:rsidRPr="000C0504" w:rsidRDefault="004D3F96"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V prípade, že žiadosť o NFP podpisuje v mene štatutára 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úkon.</w:t>
      </w:r>
    </w:p>
    <w:p w14:paraId="722A9D8B" w14:textId="7F804356" w:rsidR="00AE6D4D" w:rsidRDefault="00AE6D4D" w:rsidP="0063716F">
      <w:pPr>
        <w:pStyle w:val="Odsekzoznamu"/>
        <w:spacing w:before="120" w:after="120"/>
        <w:ind w:left="360" w:firstLine="348"/>
        <w:jc w:val="both"/>
        <w:rPr>
          <w:rFonts w:asciiTheme="minorHAnsi" w:hAnsiTheme="minorHAnsi"/>
          <w:sz w:val="22"/>
          <w:szCs w:val="22"/>
        </w:rPr>
      </w:pPr>
      <w:r w:rsidRPr="00162613">
        <w:rPr>
          <w:rFonts w:asciiTheme="minorHAnsi" w:hAnsiTheme="minorHAnsi"/>
          <w:sz w:val="22"/>
          <w:szCs w:val="22"/>
        </w:rPr>
        <w:t xml:space="preserve">Postup pri získavaní prístupu do verejnej časti ITMS2014+ je popísaný na webovom sídle </w:t>
      </w:r>
      <w:hyperlink r:id="rId11" w:history="1">
        <w:r w:rsidR="00DF0C90" w:rsidRPr="009A4624">
          <w:rPr>
            <w:rStyle w:val="Hypertextovprepojenie"/>
            <w:rFonts w:asciiTheme="minorHAnsi" w:hAnsiTheme="minorHAnsi"/>
            <w:sz w:val="22"/>
            <w:szCs w:val="22"/>
          </w:rPr>
          <w:t>www.ITMS2014.sk</w:t>
        </w:r>
      </w:hyperlink>
      <w:r w:rsidR="00DF0C90" w:rsidRPr="00162613">
        <w:rPr>
          <w:rFonts w:asciiTheme="minorHAnsi" w:hAnsiTheme="minorHAnsi"/>
          <w:sz w:val="22"/>
          <w:szCs w:val="22"/>
          <w:u w:val="single"/>
        </w:rPr>
        <w:t xml:space="preserve"> </w:t>
      </w:r>
      <w:r w:rsidRPr="00162613">
        <w:rPr>
          <w:rFonts w:asciiTheme="minorHAnsi" w:hAnsiTheme="minorHAnsi"/>
          <w:sz w:val="22"/>
          <w:szCs w:val="22"/>
        </w:rPr>
        <w:t xml:space="preserve"> v časti ČASTO KLADENÉ OTÁZKY (REGISTRÁCIA DO ITMS2014+).</w:t>
      </w:r>
    </w:p>
    <w:p w14:paraId="76A4453B" w14:textId="11D6BADC" w:rsidR="0063091C" w:rsidRDefault="0063091C" w:rsidP="0063716F">
      <w:pPr>
        <w:pStyle w:val="Odsekzoznamu"/>
        <w:spacing w:before="120" w:after="120"/>
        <w:ind w:left="360" w:firstLine="348"/>
        <w:jc w:val="both"/>
        <w:rPr>
          <w:rFonts w:asciiTheme="minorHAnsi" w:hAnsiTheme="minorHAnsi"/>
          <w:sz w:val="22"/>
          <w:szCs w:val="22"/>
        </w:rPr>
      </w:pPr>
    </w:p>
    <w:p w14:paraId="75CB3FA4" w14:textId="77777777" w:rsidR="0063091C" w:rsidRPr="00162613" w:rsidRDefault="0063091C" w:rsidP="0063716F">
      <w:pPr>
        <w:pStyle w:val="Odsekzoznamu"/>
        <w:spacing w:before="120" w:after="120"/>
        <w:ind w:left="360" w:firstLine="348"/>
        <w:jc w:val="both"/>
        <w:rPr>
          <w:rFonts w:asciiTheme="minorHAnsi" w:hAnsiTheme="minorHAnsi"/>
          <w:sz w:val="22"/>
          <w:szCs w:val="22"/>
        </w:rPr>
      </w:pP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Kontaktné údaje poskytovateľa a spôs</w:t>
      </w:r>
      <w:r w:rsidR="0064265D" w:rsidRPr="009A4624">
        <w:rPr>
          <w:rFonts w:asciiTheme="minorHAnsi" w:hAnsiTheme="minorHAnsi"/>
          <w:b/>
        </w:rPr>
        <w:t>ob komunikácie s poskytovateľom</w:t>
      </w:r>
    </w:p>
    <w:p w14:paraId="2710FDC0" w14:textId="61880DBC" w:rsidR="0064265D" w:rsidRPr="000C0504" w:rsidRDefault="00AE6D4D" w:rsidP="00B146DC">
      <w:pPr>
        <w:spacing w:before="120" w:after="120"/>
        <w:ind w:firstLine="360"/>
        <w:jc w:val="both"/>
        <w:rPr>
          <w:rFonts w:asciiTheme="minorHAnsi" w:hAnsiTheme="minorHAnsi"/>
          <w:sz w:val="22"/>
          <w:szCs w:val="22"/>
        </w:rPr>
      </w:pPr>
      <w:r w:rsidRPr="00162613">
        <w:rPr>
          <w:rFonts w:asciiTheme="minorHAnsi" w:hAnsiTheme="minorHAnsi"/>
          <w:sz w:val="22"/>
          <w:szCs w:val="22"/>
        </w:rPr>
        <w:t xml:space="preserve">Všeobecné informácie o operačnom programe Technická pomoc a podporné dokumenty sú zverejnené na webovom sídle </w:t>
      </w:r>
      <w:hyperlink r:id="rId12" w:history="1">
        <w:r w:rsidRPr="00162613">
          <w:rPr>
            <w:rStyle w:val="Hypertextovprepojenie"/>
            <w:rFonts w:asciiTheme="minorHAnsi" w:hAnsiTheme="minorHAnsi"/>
            <w:sz w:val="22"/>
            <w:szCs w:val="22"/>
          </w:rPr>
          <w:t>http://optp.vlada.gov.sk</w:t>
        </w:r>
      </w:hyperlink>
      <w:r w:rsidRPr="00162613">
        <w:rPr>
          <w:rFonts w:asciiTheme="minorHAnsi" w:hAnsiTheme="minorHAnsi"/>
          <w:sz w:val="22"/>
          <w:szCs w:val="22"/>
        </w:rPr>
        <w:t>.</w:t>
      </w: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telefonicky na telefónnych číslach: </w:t>
      </w:r>
    </w:p>
    <w:p w14:paraId="22FCEA98" w14:textId="7A41731F" w:rsidR="00AE6D4D" w:rsidRPr="000C0504" w:rsidRDefault="00D16943" w:rsidP="0063716F">
      <w:pPr>
        <w:pStyle w:val="Default"/>
        <w:spacing w:before="120" w:after="120"/>
        <w:ind w:left="709"/>
        <w:contextualSpacing/>
        <w:rPr>
          <w:rFonts w:asciiTheme="minorHAnsi" w:hAnsiTheme="minorHAnsi" w:cs="Times New Roman"/>
          <w:sz w:val="22"/>
          <w:szCs w:val="22"/>
        </w:rPr>
      </w:pPr>
      <w:ins w:id="12" w:author="Šušlíková, Mária" w:date="2021-04-08T14:46:00Z">
        <w:r w:rsidRPr="00077DC8">
          <w:rPr>
            <w:rFonts w:asciiTheme="minorHAnsi" w:hAnsiTheme="minorHAnsi" w:cstheme="minorHAnsi"/>
            <w:sz w:val="22"/>
            <w:szCs w:val="22"/>
          </w:rPr>
          <w:t xml:space="preserve">02/2092 8480 </w:t>
        </w:r>
      </w:ins>
      <w:del w:id="13" w:author="Šušlíková, Mária" w:date="2021-04-08T14:46:00Z">
        <w:r w:rsidR="00AE6D4D" w:rsidRPr="000C0504" w:rsidDel="00D16943">
          <w:rPr>
            <w:rFonts w:asciiTheme="minorHAnsi" w:hAnsiTheme="minorHAnsi" w:cs="Times New Roman"/>
            <w:sz w:val="22"/>
            <w:szCs w:val="22"/>
          </w:rPr>
          <w:delText xml:space="preserve">02/20 925 902 </w:delText>
        </w:r>
      </w:del>
    </w:p>
    <w:p w14:paraId="5BC087C8" w14:textId="40F7DEA0" w:rsidR="00AE6D4D" w:rsidRPr="000C0504" w:rsidRDefault="00D16943" w:rsidP="0063716F">
      <w:pPr>
        <w:pStyle w:val="Default"/>
        <w:spacing w:before="120" w:after="120"/>
        <w:ind w:left="709"/>
        <w:contextualSpacing/>
        <w:rPr>
          <w:rFonts w:asciiTheme="minorHAnsi" w:hAnsiTheme="minorHAnsi" w:cs="Times New Roman"/>
          <w:sz w:val="22"/>
          <w:szCs w:val="22"/>
        </w:rPr>
      </w:pPr>
      <w:ins w:id="14" w:author="Šušlíková, Mária" w:date="2021-04-08T14:46:00Z">
        <w:r w:rsidRPr="005D01A7">
          <w:rPr>
            <w:rFonts w:asciiTheme="minorHAnsi" w:hAnsiTheme="minorHAnsi" w:cstheme="minorHAnsi"/>
            <w:sz w:val="22"/>
            <w:szCs w:val="22"/>
          </w:rPr>
          <w:t>02/</w:t>
        </w:r>
        <w:r>
          <w:rPr>
            <w:rFonts w:asciiTheme="minorHAnsi" w:hAnsiTheme="minorHAnsi" w:cstheme="minorHAnsi"/>
            <w:sz w:val="22"/>
            <w:szCs w:val="22"/>
          </w:rPr>
          <w:t>2092 8483</w:t>
        </w:r>
      </w:ins>
      <w:del w:id="15" w:author="Šušlíková, Mária" w:date="2021-04-08T14:46:00Z">
        <w:r w:rsidR="00AE6D4D" w:rsidRPr="000C0504" w:rsidDel="00D16943">
          <w:rPr>
            <w:rFonts w:asciiTheme="minorHAnsi" w:hAnsiTheme="minorHAnsi" w:cs="Times New Roman"/>
            <w:sz w:val="22"/>
            <w:szCs w:val="22"/>
          </w:rPr>
          <w:delText>02/20 925 977</w:delText>
        </w:r>
      </w:del>
      <w:r w:rsidR="00AE6D4D" w:rsidRPr="000C0504">
        <w:rPr>
          <w:rFonts w:asciiTheme="minorHAnsi" w:hAnsiTheme="minorHAnsi" w:cs="Times New Roman"/>
          <w:sz w:val="22"/>
          <w:szCs w:val="22"/>
        </w:rPr>
        <w:t xml:space="preserve"> </w:t>
      </w:r>
    </w:p>
    <w:p w14:paraId="0425F733" w14:textId="5BAACC93" w:rsidR="00AE6D4D" w:rsidRPr="000C0504" w:rsidRDefault="00D16943" w:rsidP="0063716F">
      <w:pPr>
        <w:pStyle w:val="Default"/>
        <w:spacing w:before="120" w:after="120"/>
        <w:ind w:left="709"/>
        <w:rPr>
          <w:rFonts w:asciiTheme="minorHAnsi" w:hAnsiTheme="minorHAnsi" w:cs="Times New Roman"/>
          <w:sz w:val="22"/>
          <w:szCs w:val="22"/>
        </w:rPr>
      </w:pPr>
      <w:ins w:id="16" w:author="Šušlíková, Mária" w:date="2021-04-08T14:46:00Z">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ins>
      <w:del w:id="17" w:author="Šušlíková, Mária" w:date="2021-04-08T14:46:00Z">
        <w:r w:rsidR="00AE6D4D" w:rsidRPr="000C0504" w:rsidDel="00D16943">
          <w:rPr>
            <w:rFonts w:asciiTheme="minorHAnsi" w:hAnsiTheme="minorHAnsi" w:cs="Times New Roman"/>
            <w:sz w:val="22"/>
            <w:szCs w:val="22"/>
          </w:rPr>
          <w:delText>02/20 925 718</w:delText>
        </w:r>
      </w:del>
      <w:r w:rsidR="00AE6D4D" w:rsidRPr="000C0504">
        <w:rPr>
          <w:rFonts w:asciiTheme="minorHAnsi" w:hAnsiTheme="minorHAnsi" w:cs="Times New Roman"/>
          <w:sz w:val="22"/>
          <w:szCs w:val="22"/>
        </w:rPr>
        <w:t xml:space="preserve"> </w:t>
      </w:r>
    </w:p>
    <w:p w14:paraId="3F891673" w14:textId="2DE75B05"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e-mailom na adrese: </w:t>
      </w:r>
      <w:ins w:id="18" w:author="Šušlíková, Mária" w:date="2021-04-08T14:47:00Z">
        <w:r w:rsidR="00D16943">
          <w:fldChar w:fldCharType="begin"/>
        </w:r>
        <w:r w:rsidR="00D16943">
          <w:instrText xml:space="preserve"> HYPERLINK "mailto:projektyoptp@vicepremier.gov.sk" </w:instrText>
        </w:r>
        <w:r w:rsidR="00D16943">
          <w:fldChar w:fldCharType="separate"/>
        </w:r>
        <w:r w:rsidR="00D16943" w:rsidRPr="00336511">
          <w:rPr>
            <w:rStyle w:val="Hypertextovprepojenie"/>
            <w:rFonts w:asciiTheme="minorHAnsi" w:hAnsiTheme="minorHAnsi"/>
            <w:sz w:val="22"/>
            <w:szCs w:val="22"/>
          </w:rPr>
          <w:t>projektyoptp@vicepremier.gov.sk</w:t>
        </w:r>
        <w:r w:rsidR="00D16943">
          <w:rPr>
            <w:rStyle w:val="Hypertextovprepojenie"/>
            <w:rFonts w:asciiTheme="minorHAnsi" w:hAnsiTheme="minorHAnsi"/>
            <w:sz w:val="22"/>
            <w:szCs w:val="22"/>
          </w:rPr>
          <w:fldChar w:fldCharType="end"/>
        </w:r>
      </w:ins>
      <w:del w:id="19" w:author="Šušlíková, Mária" w:date="2021-04-08T14:47:00Z">
        <w:r w:rsidR="00D34685" w:rsidDel="00D16943">
          <w:fldChar w:fldCharType="begin"/>
        </w:r>
        <w:r w:rsidR="00D34685" w:rsidDel="00D16943">
          <w:delInstrText xml:space="preserve"> HYPERLINK "mailto:projektyoptp@vlada.gov.sk" </w:delInstrText>
        </w:r>
        <w:r w:rsidR="00D34685" w:rsidDel="00D16943">
          <w:fldChar w:fldCharType="separate"/>
        </w:r>
        <w:r w:rsidR="008216B8" w:rsidRPr="000C0504" w:rsidDel="00D16943">
          <w:rPr>
            <w:rStyle w:val="Hypertextovprepojenie"/>
            <w:rFonts w:asciiTheme="minorHAnsi" w:hAnsiTheme="minorHAnsi" w:cs="Times New Roman"/>
            <w:sz w:val="22"/>
            <w:szCs w:val="22"/>
          </w:rPr>
          <w:delText>projektyoptp@vlada.gov.sk</w:delText>
        </w:r>
        <w:r w:rsidR="00D34685" w:rsidDel="00D16943">
          <w:rPr>
            <w:rStyle w:val="Hypertextovprepojenie"/>
            <w:rFonts w:asciiTheme="minorHAnsi" w:hAnsiTheme="minorHAnsi" w:cs="Times New Roman"/>
            <w:sz w:val="22"/>
            <w:szCs w:val="22"/>
          </w:rPr>
          <w:fldChar w:fldCharType="end"/>
        </w:r>
        <w:r w:rsidR="008216B8" w:rsidRPr="001D1B1E" w:rsidDel="00D16943">
          <w:rPr>
            <w:rFonts w:asciiTheme="minorHAnsi" w:hAnsiTheme="minorHAnsi" w:cs="Times New Roman"/>
            <w:sz w:val="22"/>
            <w:szCs w:val="22"/>
          </w:rPr>
          <w:delText xml:space="preserve"> </w:delText>
        </w:r>
        <w:r w:rsidRPr="000C0504" w:rsidDel="00D16943">
          <w:rPr>
            <w:rFonts w:asciiTheme="minorHAnsi" w:hAnsiTheme="minorHAnsi" w:cs="Times New Roman"/>
            <w:sz w:val="22"/>
            <w:szCs w:val="22"/>
          </w:rPr>
          <w:delText xml:space="preserve"> </w:delText>
        </w:r>
      </w:del>
    </w:p>
    <w:p w14:paraId="092F1917" w14:textId="77777777" w:rsidR="00AE6D4D" w:rsidRPr="000C0504" w:rsidRDefault="00AE6D4D" w:rsidP="0063716F">
      <w:pPr>
        <w:pStyle w:val="Default"/>
        <w:numPr>
          <w:ilvl w:val="0"/>
          <w:numId w:val="11"/>
        </w:numPr>
        <w:spacing w:before="120" w:after="120"/>
        <w:jc w:val="both"/>
        <w:rPr>
          <w:rFonts w:asciiTheme="minorHAnsi" w:hAnsiTheme="minorHAnsi" w:cs="Times New Roman"/>
          <w:sz w:val="22"/>
          <w:szCs w:val="22"/>
        </w:rPr>
      </w:pPr>
      <w:r w:rsidRPr="000C0504">
        <w:rPr>
          <w:rFonts w:asciiTheme="minorHAnsi" w:hAnsiTheme="minorHAnsi" w:cs="Times New Roman"/>
          <w:sz w:val="22"/>
          <w:szCs w:val="22"/>
        </w:rPr>
        <w:t xml:space="preserve">písomne na kontaktnej adrese riadiaceho orgánu pre operačný program Technická pomoc: </w:t>
      </w:r>
    </w:p>
    <w:p w14:paraId="6EE23CA0" w14:textId="3B83D311"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AE6D4D" w:rsidRPr="000C0504">
        <w:rPr>
          <w:rFonts w:asciiTheme="minorHAnsi" w:hAnsiTheme="minorHAnsi" w:cs="Times New Roman"/>
          <w:sz w:val="22"/>
          <w:szCs w:val="22"/>
        </w:rPr>
        <w:t xml:space="preserve">SR </w:t>
      </w:r>
    </w:p>
    <w:p w14:paraId="6F7C5EB2" w14:textId="06219C1B" w:rsidR="00003D5A" w:rsidRPr="00230311" w:rsidRDefault="00003D5A" w:rsidP="00003D5A">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p>
    <w:p w14:paraId="4F68ECA3"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074B0E72" w14:textId="33A97D46"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0C0504">
        <w:rPr>
          <w:rFonts w:asciiTheme="minorHAnsi" w:hAnsiTheme="minorHAnsi" w:cs="Times New Roman"/>
          <w:sz w:val="22"/>
          <w:szCs w:val="22"/>
        </w:rPr>
        <w:t xml:space="preserve"> </w:t>
      </w:r>
    </w:p>
    <w:p w14:paraId="6575EE19" w14:textId="59CA376C" w:rsidR="00AE6D4D" w:rsidRPr="000C0504" w:rsidRDefault="004B7F97" w:rsidP="0063716F">
      <w:pPr>
        <w:pStyle w:val="Default"/>
        <w:spacing w:before="120" w:after="120"/>
        <w:ind w:left="709"/>
        <w:rPr>
          <w:rFonts w:asciiTheme="minorHAnsi" w:hAnsiTheme="minorHAnsi" w:cs="Times New Roman"/>
          <w:sz w:val="22"/>
          <w:szCs w:val="22"/>
        </w:rPr>
      </w:pPr>
      <w:r>
        <w:rPr>
          <w:rFonts w:asciiTheme="minorHAnsi" w:hAnsiTheme="minorHAnsi" w:cs="Times New Roman"/>
          <w:sz w:val="22"/>
          <w:szCs w:val="22"/>
        </w:rPr>
        <w:t>811 05</w:t>
      </w:r>
      <w:r w:rsidR="00AE6D4D" w:rsidRPr="000C0504">
        <w:rPr>
          <w:rFonts w:asciiTheme="minorHAnsi" w:hAnsiTheme="minorHAnsi" w:cs="Times New Roman"/>
          <w:sz w:val="22"/>
          <w:szCs w:val="22"/>
        </w:rPr>
        <w:t xml:space="preserve"> Bratislava </w:t>
      </w:r>
    </w:p>
    <w:p w14:paraId="783C283E" w14:textId="1BBBCBC0"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osobne v pracovných dňoch v čase od </w:t>
      </w:r>
      <w:r w:rsidR="004B7F97">
        <w:rPr>
          <w:rFonts w:asciiTheme="minorHAnsi" w:hAnsiTheme="minorHAnsi" w:cs="Times New Roman"/>
          <w:sz w:val="22"/>
          <w:szCs w:val="22"/>
        </w:rPr>
        <w:t>9:00</w:t>
      </w:r>
      <w:r w:rsidRPr="000C0504">
        <w:rPr>
          <w:rFonts w:asciiTheme="minorHAnsi" w:hAnsiTheme="minorHAnsi" w:cs="Times New Roman"/>
          <w:sz w:val="22"/>
          <w:szCs w:val="22"/>
        </w:rPr>
        <w:t xml:space="preserve"> hod. do </w:t>
      </w:r>
      <w:r w:rsidR="004B7F97">
        <w:rPr>
          <w:rFonts w:asciiTheme="minorHAnsi" w:hAnsiTheme="minorHAnsi" w:cs="Times New Roman"/>
          <w:sz w:val="22"/>
          <w:szCs w:val="22"/>
        </w:rPr>
        <w:t>15:00</w:t>
      </w:r>
      <w:r w:rsidRPr="000C0504">
        <w:rPr>
          <w:rFonts w:asciiTheme="minorHAnsi" w:hAnsiTheme="minorHAnsi" w:cs="Times New Roman"/>
          <w:sz w:val="22"/>
          <w:szCs w:val="22"/>
        </w:rPr>
        <w:t xml:space="preserve"> hod. na kontaktnej adrese: </w:t>
      </w:r>
    </w:p>
    <w:p w14:paraId="36E0D9B2" w14:textId="0E8455D3"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Ministerstvo investícií, regionálneho rozvoja a informatizácie</w:t>
      </w:r>
      <w:r>
        <w:rPr>
          <w:rFonts w:asciiTheme="minorHAnsi" w:hAnsiTheme="minorHAnsi" w:cs="Times New Roman"/>
          <w:sz w:val="22"/>
          <w:szCs w:val="22"/>
        </w:rPr>
        <w:t xml:space="preserve"> </w:t>
      </w:r>
      <w:r w:rsidR="00AE6D4D" w:rsidRPr="000C0504">
        <w:rPr>
          <w:rFonts w:asciiTheme="minorHAnsi" w:hAnsiTheme="minorHAnsi" w:cs="Times New Roman"/>
          <w:sz w:val="22"/>
          <w:szCs w:val="22"/>
        </w:rPr>
        <w:t xml:space="preserve">SR </w:t>
      </w:r>
    </w:p>
    <w:p w14:paraId="6B0C4F36" w14:textId="05DD47AA" w:rsidR="00AE6D4D" w:rsidRPr="000C0504" w:rsidRDefault="00003D5A"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r w:rsidR="00AE6D4D" w:rsidRPr="000C0504">
        <w:rPr>
          <w:rFonts w:asciiTheme="minorHAnsi" w:hAnsiTheme="minorHAnsi" w:cs="Times New Roman"/>
          <w:sz w:val="22"/>
          <w:szCs w:val="22"/>
        </w:rPr>
        <w:t xml:space="preserve"> </w:t>
      </w:r>
    </w:p>
    <w:p w14:paraId="5247CAB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2739CC3E" w14:textId="19593CEF" w:rsidR="00AE6D4D" w:rsidRPr="000C0504" w:rsidRDefault="00AD6BDC" w:rsidP="0063716F">
      <w:pPr>
        <w:pStyle w:val="Default"/>
        <w:spacing w:before="120" w:after="120"/>
        <w:ind w:left="709"/>
        <w:contextualSpacing/>
        <w:rPr>
          <w:rFonts w:asciiTheme="minorHAnsi" w:hAnsiTheme="minorHAnsi" w:cs="Times New Roman"/>
          <w:sz w:val="22"/>
          <w:szCs w:val="22"/>
        </w:rPr>
      </w:pPr>
      <w:r>
        <w:rPr>
          <w:rFonts w:asciiTheme="minorHAnsi" w:hAnsiTheme="minorHAnsi" w:cs="Times New Roman"/>
          <w:sz w:val="22"/>
          <w:szCs w:val="22"/>
        </w:rPr>
        <w:t xml:space="preserve">Dunajská 68 </w:t>
      </w:r>
    </w:p>
    <w:p w14:paraId="6F5D2B9B" w14:textId="113D64D4" w:rsidR="00AE6D4D" w:rsidRPr="000C0504" w:rsidRDefault="00D23130"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811 </w:t>
      </w:r>
      <w:r w:rsidR="00AD6BDC" w:rsidRPr="000C0504">
        <w:rPr>
          <w:rFonts w:asciiTheme="minorHAnsi" w:hAnsiTheme="minorHAnsi" w:cs="Times New Roman"/>
          <w:sz w:val="22"/>
          <w:szCs w:val="22"/>
        </w:rPr>
        <w:t>0</w:t>
      </w:r>
      <w:r w:rsidR="00AD6BDC">
        <w:rPr>
          <w:rFonts w:asciiTheme="minorHAnsi" w:hAnsiTheme="minorHAnsi" w:cs="Times New Roman"/>
          <w:sz w:val="22"/>
          <w:szCs w:val="22"/>
        </w:rPr>
        <w:t>8</w:t>
      </w:r>
      <w:r w:rsidR="00AD6BDC" w:rsidRPr="000C0504">
        <w:rPr>
          <w:rFonts w:asciiTheme="minorHAnsi" w:hAnsiTheme="minorHAnsi" w:cs="Times New Roman"/>
          <w:sz w:val="22"/>
          <w:szCs w:val="22"/>
        </w:rPr>
        <w:t xml:space="preserve"> </w:t>
      </w:r>
      <w:r w:rsidR="00AE6D4D" w:rsidRPr="000C0504">
        <w:rPr>
          <w:rFonts w:asciiTheme="minorHAnsi" w:hAnsiTheme="minorHAnsi" w:cs="Times New Roman"/>
          <w:sz w:val="22"/>
          <w:szCs w:val="22"/>
        </w:rPr>
        <w:t>Bratislava</w:t>
      </w:r>
    </w:p>
    <w:p w14:paraId="645EC547" w14:textId="77777777" w:rsidR="00AE6D4D" w:rsidRPr="000C0504" w:rsidRDefault="00AE6D4D" w:rsidP="0063716F">
      <w:pPr>
        <w:pStyle w:val="Default"/>
        <w:spacing w:before="120" w:after="120"/>
        <w:ind w:firstLine="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3FE8791E" w14:textId="5AAE3440" w:rsidR="004B7F97"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ab/>
        <w:t>Ďalšie formálne náležitosti</w:t>
      </w:r>
    </w:p>
    <w:p w14:paraId="499210EE" w14:textId="6E1BD8FF"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Žiadateľ vychádza pri príprave žiadosti o NFP z podmienok uvedených v tomto vyzvaní ako aj  z</w:t>
      </w:r>
      <w:del w:id="20" w:author="Šušlíková, Mária" w:date="2021-04-08T14:47:00Z">
        <w:r w:rsidRPr="00442F01" w:rsidDel="00D34685">
          <w:rPr>
            <w:rFonts w:asciiTheme="minorHAnsi" w:hAnsiTheme="minorHAnsi"/>
            <w:sz w:val="22"/>
            <w:szCs w:val="22"/>
          </w:rPr>
          <w:delText xml:space="preserve"> </w:delText>
        </w:r>
      </w:del>
      <w:ins w:id="21" w:author="Šušlíková, Mária" w:date="2021-04-08T14:47:00Z">
        <w:r w:rsidR="00D34685">
          <w:rPr>
            <w:rFonts w:asciiTheme="minorHAnsi" w:hAnsiTheme="minorHAnsi"/>
            <w:sz w:val="22"/>
            <w:szCs w:val="22"/>
          </w:rPr>
          <w:t> </w:t>
        </w:r>
      </w:ins>
      <w:r w:rsidRPr="00442F01">
        <w:rPr>
          <w:rFonts w:asciiTheme="minorHAnsi" w:hAnsiTheme="minorHAnsi"/>
          <w:sz w:val="22"/>
          <w:szCs w:val="22"/>
        </w:rPr>
        <w:t xml:space="preserve">aktuálnej verzie operačného programu Technická pomoc zverejnenej na </w:t>
      </w:r>
      <w:hyperlink r:id="rId13" w:history="1">
        <w:r w:rsidR="00BA1C1F" w:rsidRPr="00FE4F4F">
          <w:rPr>
            <w:rStyle w:val="Hypertextovprepojenie"/>
            <w:rFonts w:asciiTheme="minorHAnsi" w:hAnsiTheme="minorHAnsi"/>
            <w:sz w:val="22"/>
            <w:szCs w:val="22"/>
          </w:rPr>
          <w:t>https://www.optp.vlada.gov.sk/programovy-dokument/</w:t>
        </w:r>
      </w:hyperlink>
      <w:r w:rsidRPr="00442F01">
        <w:rPr>
          <w:rFonts w:asciiTheme="minorHAnsi" w:hAnsiTheme="minorHAnsi"/>
          <w:sz w:val="22"/>
          <w:szCs w:val="22"/>
        </w:rPr>
        <w:t>, v ktorom sú bližšie rozpísané špecifické ciele ako aj oprávnené aktivity na ich dosiahnutie. Pri vypĺňaní formuláru ŽoNFP postupuje žiadateľ podľa pokynov uvedených v Popise k vzoru ŽoNFP, ktorý je súčasťou prílohy č. 1 tohto vyzvania.</w:t>
      </w:r>
    </w:p>
    <w:p w14:paraId="03A05FB1" w14:textId="1665470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4"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w:t>
      </w:r>
    </w:p>
    <w:p w14:paraId="3A83CBFD" w14:textId="311F3D88"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venuje dostatočnú pozornosť príprave podkladov </w:t>
      </w:r>
      <w:r w:rsidRPr="005B2D6C">
        <w:rPr>
          <w:rFonts w:asciiTheme="minorHAnsi" w:hAnsiTheme="minorHAnsi"/>
          <w:b/>
          <w:sz w:val="22"/>
          <w:szCs w:val="22"/>
        </w:rPr>
        <w:t>na preukázanie hospodárnosti a</w:t>
      </w:r>
      <w:del w:id="22" w:author="Šušlíková, Mária" w:date="2021-04-08T14:47:00Z">
        <w:r w:rsidRPr="005B2D6C" w:rsidDel="00D34685">
          <w:rPr>
            <w:rFonts w:asciiTheme="minorHAnsi" w:hAnsiTheme="minorHAnsi"/>
            <w:b/>
            <w:sz w:val="22"/>
            <w:szCs w:val="22"/>
          </w:rPr>
          <w:delText xml:space="preserve"> </w:delText>
        </w:r>
      </w:del>
      <w:ins w:id="23" w:author="Šušlíková, Mária" w:date="2021-04-08T14:47:00Z">
        <w:r w:rsidR="00D34685">
          <w:rPr>
            <w:rFonts w:asciiTheme="minorHAnsi" w:hAnsiTheme="minorHAnsi"/>
            <w:b/>
            <w:sz w:val="22"/>
            <w:szCs w:val="22"/>
          </w:rPr>
          <w:t> </w:t>
        </w:r>
      </w:ins>
      <w:r w:rsidRPr="005B2D6C">
        <w:rPr>
          <w:rFonts w:asciiTheme="minorHAnsi" w:hAnsiTheme="minorHAnsi"/>
          <w:b/>
          <w:sz w:val="22"/>
          <w:szCs w:val="22"/>
        </w:rPr>
        <w:t>efektívnosti výdavkov projektu</w:t>
      </w:r>
      <w:r w:rsidRPr="00442F01">
        <w:rPr>
          <w:rFonts w:asciiTheme="minorHAnsi" w:hAnsi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5"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w:t>
      </w:r>
      <w:r w:rsidRPr="00442F01">
        <w:rPr>
          <w:rFonts w:asciiTheme="minorHAnsi" w:hAnsiTheme="minorHAnsi"/>
          <w:sz w:val="22"/>
          <w:szCs w:val="22"/>
        </w:rPr>
        <w:lastRenderedPageBreak/>
        <w:t xml:space="preserve">Žiadateľ využíva pomocné nástroje na preukázanie hospodárnosti a efektívnosti uvedené v Opise projektu a predkladá dokumentáciu v dostatočnom rozsahu a kvalite. </w:t>
      </w:r>
    </w:p>
    <w:p w14:paraId="6D3575B6" w14:textId="35548379"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RO OP TP v zmysle Príručky pre kontrolu verejného obstarávania zverejnenej na </w:t>
      </w:r>
      <w:hyperlink r:id="rId16"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36F1A7ED" w14:textId="77777777"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FC3FCA5" w14:textId="268BC154"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Ďalšia podporná dokumentácia RO OP TP je zverejnená na webovom sídle OP TP  </w:t>
      </w:r>
      <w:hyperlink r:id="rId17" w:history="1">
        <w:r w:rsidR="00C23D70"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Odpovede na najčastejšie otázky žiadateľov sú zverejnené na </w:t>
      </w:r>
      <w:hyperlink r:id="rId18" w:history="1">
        <w:r w:rsidR="00BA1C1F" w:rsidRPr="00FE4F4F">
          <w:rPr>
            <w:rStyle w:val="Hypertextovprepojenie"/>
            <w:rFonts w:asciiTheme="minorHAnsi" w:hAnsiTheme="minorHAnsi"/>
            <w:sz w:val="22"/>
            <w:szCs w:val="22"/>
          </w:rPr>
          <w:t>https://www.optp.vlada.gov.sk/predkladanie-ziadosti-o-nfp/</w:t>
        </w:r>
      </w:hyperlink>
      <w:r w:rsidRPr="00442F01">
        <w:rPr>
          <w:rFonts w:asciiTheme="minorHAnsi" w:hAnsiTheme="minorHAnsi"/>
          <w:sz w:val="22"/>
          <w:szCs w:val="22"/>
        </w:rPr>
        <w:t>.</w:t>
      </w:r>
    </w:p>
    <w:p w14:paraId="721C8F90" w14:textId="77777777" w:rsidR="00BA1C1F" w:rsidRPr="005B2D6C" w:rsidRDefault="00442F01" w:rsidP="00BA1C1F">
      <w:pPr>
        <w:spacing w:before="240" w:after="240"/>
        <w:ind w:firstLine="360"/>
        <w:jc w:val="both"/>
        <w:rPr>
          <w:rFonts w:asciiTheme="minorHAnsi" w:hAnsiTheme="minorHAnsi" w:cstheme="minorHAnsi"/>
          <w:sz w:val="22"/>
          <w:szCs w:val="22"/>
        </w:rPr>
      </w:pPr>
      <w:r w:rsidRPr="00442F01">
        <w:rPr>
          <w:rFonts w:asciiTheme="minorHAnsi" w:hAnsiTheme="minorHAnsi"/>
          <w:sz w:val="22"/>
          <w:szCs w:val="22"/>
        </w:rPr>
        <w:t xml:space="preserve">Žiadateľ pri príprave ŽoNFP zohľadňuje aj informácie z relevantných Metodických pokynov (ďalej aj „MP“) Centrálneho koordinačného orgánu (ďalej aj „CKO“) a ÚV SR zverejnených na webovom </w:t>
      </w:r>
      <w:r w:rsidRPr="00BA1C1F">
        <w:rPr>
          <w:rFonts w:asciiTheme="minorHAnsi" w:hAnsiTheme="minorHAnsi" w:cstheme="minorHAnsi"/>
          <w:sz w:val="22"/>
          <w:szCs w:val="22"/>
        </w:rPr>
        <w:t xml:space="preserve">sídle </w:t>
      </w:r>
      <w:hyperlink r:id="rId19" w:history="1">
        <w:r w:rsidR="00BA1C1F" w:rsidRPr="005B2D6C">
          <w:rPr>
            <w:rStyle w:val="Hypertextovprepojenie"/>
            <w:rFonts w:asciiTheme="minorHAnsi" w:hAnsiTheme="minorHAnsi" w:cstheme="minorHAnsi"/>
            <w:sz w:val="22"/>
            <w:szCs w:val="22"/>
          </w:rPr>
          <w:t>http://www.partnerskadohoda.gov.sk/metodicke-pokyny-cko-a-uv-sr/</w:t>
        </w:r>
      </w:hyperlink>
      <w:r w:rsidR="00BA1C1F" w:rsidRPr="005B2D6C">
        <w:rPr>
          <w:rFonts w:asciiTheme="minorHAnsi" w:hAnsiTheme="minorHAnsi" w:cstheme="minorHAnsi"/>
          <w:sz w:val="22"/>
          <w:szCs w:val="22"/>
        </w:rPr>
        <w:t>.</w:t>
      </w:r>
    </w:p>
    <w:p w14:paraId="35B7CDEA" w14:textId="77777777" w:rsidR="0064265D" w:rsidRPr="000C0504" w:rsidRDefault="0064265D" w:rsidP="00BA1C1F">
      <w:pPr>
        <w:spacing w:before="120" w:after="120"/>
        <w:ind w:firstLine="357"/>
        <w:jc w:val="both"/>
        <w:rPr>
          <w:rFonts w:asciiTheme="minorHAnsi" w:hAnsiTheme="minorHAnsi"/>
          <w:sz w:val="22"/>
          <w:szCs w:val="22"/>
        </w:rPr>
      </w:pPr>
    </w:p>
    <w:p w14:paraId="67634F50" w14:textId="77777777" w:rsidR="002A7815" w:rsidRPr="0063716F" w:rsidRDefault="002A7815">
      <w:pPr>
        <w:spacing w:after="200" w:line="276" w:lineRule="auto"/>
        <w:rPr>
          <w:rFonts w:asciiTheme="minorHAnsi" w:hAnsiTheme="minorHAnsi"/>
          <w:b/>
          <w:sz w:val="28"/>
          <w:szCs w:val="28"/>
        </w:rPr>
      </w:pPr>
    </w:p>
    <w:p w14:paraId="08259F16" w14:textId="77777777" w:rsidR="00B00223" w:rsidRDefault="00B00223">
      <w:pPr>
        <w:spacing w:after="200" w:line="276" w:lineRule="auto"/>
        <w:rPr>
          <w:rFonts w:asciiTheme="minorHAnsi" w:hAnsiTheme="minorHAnsi"/>
          <w:b/>
          <w:sz w:val="28"/>
          <w:szCs w:val="28"/>
        </w:rPr>
      </w:pPr>
      <w:r>
        <w:rPr>
          <w:rFonts w:asciiTheme="minorHAnsi" w:hAnsiTheme="minorHAnsi"/>
          <w:b/>
          <w:sz w:val="28"/>
          <w:szCs w:val="28"/>
        </w:rPr>
        <w:br w:type="page"/>
      </w:r>
    </w:p>
    <w:p w14:paraId="67E6B0F0" w14:textId="03FFD1F0"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581C8E4A" w14:textId="55A87DE2" w:rsidR="003E6ACC" w:rsidRPr="003E6ACC" w:rsidRDefault="00A20759" w:rsidP="003E6ACC">
      <w:pPr>
        <w:pStyle w:val="Hlavika"/>
        <w:numPr>
          <w:ilvl w:val="0"/>
          <w:numId w:val="7"/>
        </w:numPr>
        <w:tabs>
          <w:tab w:val="clear" w:pos="4536"/>
          <w:tab w:val="clear" w:pos="9072"/>
        </w:tabs>
        <w:autoSpaceDE w:val="0"/>
        <w:autoSpaceDN w:val="0"/>
        <w:adjustRightInd w:val="0"/>
        <w:spacing w:before="120" w:after="120"/>
        <w:ind w:hanging="357"/>
        <w:contextualSpacing/>
        <w:jc w:val="both"/>
        <w:rPr>
          <w:rFonts w:asciiTheme="minorHAnsi" w:eastAsiaTheme="minorHAnsi" w:hAnsiTheme="minorHAnsi"/>
          <w:color w:val="000000"/>
          <w:sz w:val="22"/>
          <w:szCs w:val="22"/>
          <w:lang w:eastAsia="en-US"/>
        </w:rPr>
      </w:pPr>
      <w:r w:rsidRPr="003E6ACC">
        <w:rPr>
          <w:rFonts w:asciiTheme="minorHAnsi" w:eastAsiaTheme="minorHAnsi" w:hAnsiTheme="minorHAnsi"/>
          <w:color w:val="000000"/>
          <w:sz w:val="22"/>
          <w:szCs w:val="22"/>
          <w:lang w:eastAsia="en-US"/>
        </w:rPr>
        <w:t xml:space="preserve">Úrad podpredsedu vlády </w:t>
      </w:r>
      <w:r w:rsidR="00AB70D0" w:rsidRPr="003E6ACC">
        <w:rPr>
          <w:rFonts w:asciiTheme="minorHAnsi" w:hAnsiTheme="minorHAnsi"/>
          <w:sz w:val="22"/>
          <w:szCs w:val="22"/>
        </w:rPr>
        <w:t>Slovenskej republiky</w:t>
      </w:r>
      <w:r w:rsidRPr="003E6ACC">
        <w:rPr>
          <w:rFonts w:asciiTheme="minorHAnsi" w:eastAsiaTheme="minorHAnsi" w:hAnsiTheme="minorHAnsi"/>
          <w:color w:val="000000"/>
          <w:sz w:val="22"/>
          <w:szCs w:val="22"/>
          <w:lang w:eastAsia="en-US"/>
        </w:rPr>
        <w:t xml:space="preserve"> pre investície a</w:t>
      </w:r>
      <w:r w:rsidR="004B7F97" w:rsidRPr="003E6ACC">
        <w:rPr>
          <w:rFonts w:asciiTheme="minorHAnsi" w:eastAsiaTheme="minorHAnsi" w:hAnsiTheme="minorHAnsi"/>
          <w:color w:val="000000"/>
          <w:sz w:val="22"/>
          <w:szCs w:val="22"/>
          <w:lang w:eastAsia="en-US"/>
        </w:rPr>
        <w:t> </w:t>
      </w:r>
      <w:r w:rsidRPr="003E6ACC">
        <w:rPr>
          <w:rFonts w:asciiTheme="minorHAnsi" w:eastAsiaTheme="minorHAnsi" w:hAnsiTheme="minorHAnsi"/>
          <w:color w:val="000000"/>
          <w:sz w:val="22"/>
          <w:szCs w:val="22"/>
          <w:lang w:eastAsia="en-US"/>
        </w:rPr>
        <w:t>informatizáciu</w:t>
      </w:r>
      <w:r w:rsidR="004B7F97" w:rsidRPr="003E6ACC">
        <w:rPr>
          <w:rFonts w:asciiTheme="minorHAnsi" w:eastAsiaTheme="minorHAnsi" w:hAnsiTheme="minorHAnsi"/>
          <w:color w:val="000000"/>
          <w:sz w:val="22"/>
          <w:szCs w:val="22"/>
          <w:lang w:eastAsia="en-US"/>
        </w:rPr>
        <w:t xml:space="preserve"> </w:t>
      </w:r>
      <w:r w:rsidR="004B7F97" w:rsidRPr="003E6ACC">
        <w:rPr>
          <w:rFonts w:asciiTheme="minorHAnsi" w:eastAsiaTheme="minorHAnsi" w:hAnsiTheme="minorHAnsi" w:cstheme="minorHAnsi"/>
          <w:color w:val="000000"/>
          <w:sz w:val="22"/>
          <w:szCs w:val="22"/>
          <w:lang w:eastAsia="en-US"/>
        </w:rPr>
        <w:t>(do 30.06.2020);</w:t>
      </w:r>
    </w:p>
    <w:p w14:paraId="1A879ECD" w14:textId="05066CAE" w:rsidR="003E6ACC" w:rsidRPr="003E6ACC" w:rsidRDefault="003E6ACC" w:rsidP="003E6ACC">
      <w:pPr>
        <w:pStyle w:val="Hlavika"/>
        <w:numPr>
          <w:ilvl w:val="0"/>
          <w:numId w:val="30"/>
        </w:numPr>
        <w:tabs>
          <w:tab w:val="clear" w:pos="4536"/>
          <w:tab w:val="clear" w:pos="9072"/>
        </w:tabs>
        <w:autoSpaceDE w:val="0"/>
        <w:autoSpaceDN w:val="0"/>
        <w:adjustRightInd w:val="0"/>
        <w:spacing w:before="120" w:after="240"/>
        <w:ind w:left="1134" w:hanging="357"/>
        <w:jc w:val="both"/>
        <w:rPr>
          <w:rFonts w:asciiTheme="minorHAnsi" w:eastAsiaTheme="minorHAnsi" w:hAnsiTheme="minorHAnsi"/>
          <w:color w:val="000000"/>
          <w:sz w:val="22"/>
          <w:szCs w:val="22"/>
          <w:lang w:eastAsia="en-US"/>
        </w:rPr>
      </w:pPr>
      <w:r w:rsidRPr="003E6ACC">
        <w:rPr>
          <w:rFonts w:asciiTheme="minorHAnsi" w:hAnsiTheme="minorHAnsi"/>
          <w:sz w:val="22"/>
          <w:szCs w:val="22"/>
        </w:rPr>
        <w:t>ako centrálny koordinačný orgán</w:t>
      </w:r>
    </w:p>
    <w:p w14:paraId="0F706634" w14:textId="0212FA5D" w:rsidR="007B4511" w:rsidRPr="007B4511" w:rsidRDefault="004B7F97" w:rsidP="003E6ACC">
      <w:pPr>
        <w:pStyle w:val="Hlavika"/>
        <w:numPr>
          <w:ilvl w:val="0"/>
          <w:numId w:val="7"/>
        </w:numPr>
        <w:tabs>
          <w:tab w:val="clear" w:pos="4536"/>
          <w:tab w:val="clear" w:pos="9072"/>
        </w:tabs>
        <w:autoSpaceDE w:val="0"/>
        <w:autoSpaceDN w:val="0"/>
        <w:adjustRightInd w:val="0"/>
        <w:spacing w:before="240" w:after="120"/>
        <w:ind w:left="714" w:hanging="357"/>
        <w:contextualSpacing/>
        <w:jc w:val="both"/>
        <w:rPr>
          <w:rFonts w:asciiTheme="minorHAnsi" w:eastAsiaTheme="minorHAnsi" w:hAnsiTheme="minorHAnsi"/>
          <w:color w:val="000000"/>
          <w:sz w:val="22"/>
          <w:szCs w:val="22"/>
          <w:lang w:eastAsia="en-US"/>
        </w:rPr>
      </w:pPr>
      <w:r>
        <w:rPr>
          <w:rFonts w:asciiTheme="minorHAnsi" w:hAnsiTheme="minorHAnsi" w:cstheme="minorHAnsi"/>
          <w:sz w:val="22"/>
          <w:szCs w:val="22"/>
        </w:rPr>
        <w:t>Ministerstvo investícií, regionálneho rozvoja a informatizácie Slovenskej republiky (od</w:t>
      </w:r>
      <w:del w:id="24" w:author="Šušlíková, Mária" w:date="2021-04-08T15:09:00Z">
        <w:r w:rsidDel="003E6ACC">
          <w:rPr>
            <w:rFonts w:asciiTheme="minorHAnsi" w:hAnsiTheme="minorHAnsi" w:cstheme="minorHAnsi"/>
            <w:sz w:val="22"/>
            <w:szCs w:val="22"/>
          </w:rPr>
          <w:delText xml:space="preserve"> </w:delText>
        </w:r>
      </w:del>
      <w:ins w:id="25" w:author="Šušlíková, Mária" w:date="2021-04-08T15:09:00Z">
        <w:r w:rsidR="003E6ACC">
          <w:rPr>
            <w:rFonts w:asciiTheme="minorHAnsi" w:hAnsiTheme="minorHAnsi" w:cstheme="minorHAnsi"/>
            <w:sz w:val="22"/>
            <w:szCs w:val="22"/>
          </w:rPr>
          <w:t> </w:t>
        </w:r>
      </w:ins>
      <w:r>
        <w:rPr>
          <w:rFonts w:asciiTheme="minorHAnsi" w:hAnsiTheme="minorHAnsi" w:cstheme="minorHAnsi"/>
          <w:sz w:val="22"/>
          <w:szCs w:val="22"/>
        </w:rPr>
        <w:t>01.07.2020</w:t>
      </w:r>
      <w:r w:rsidR="00BA1590">
        <w:rPr>
          <w:rFonts w:asciiTheme="minorHAnsi" w:hAnsiTheme="minorHAnsi" w:cstheme="minorHAnsi"/>
          <w:sz w:val="22"/>
          <w:szCs w:val="22"/>
        </w:rPr>
        <w:t>)</w:t>
      </w:r>
      <w:r w:rsidR="00AB70D0" w:rsidRPr="00803EBD">
        <w:rPr>
          <w:rFonts w:asciiTheme="minorHAnsi" w:eastAsiaTheme="minorHAnsi" w:hAnsiTheme="minorHAnsi"/>
          <w:color w:val="000000"/>
          <w:sz w:val="22"/>
          <w:szCs w:val="22"/>
          <w:lang w:eastAsia="en-US"/>
        </w:rPr>
        <w:t>:</w:t>
      </w:r>
      <w:r w:rsidR="00A20759" w:rsidRPr="00803EBD">
        <w:rPr>
          <w:rFonts w:asciiTheme="minorHAnsi" w:eastAsiaTheme="minorHAnsi" w:hAnsiTheme="minorHAnsi"/>
          <w:color w:val="000000"/>
          <w:sz w:val="22"/>
          <w:szCs w:val="22"/>
          <w:lang w:eastAsia="en-US"/>
        </w:rPr>
        <w:t xml:space="preserve"> </w:t>
      </w:r>
    </w:p>
    <w:p w14:paraId="15324DFD" w14:textId="49EADA8F" w:rsidR="00AB70D0" w:rsidRPr="003E6ACC" w:rsidRDefault="00AB70D0" w:rsidP="003E6ACC">
      <w:pPr>
        <w:pStyle w:val="Hlavika"/>
        <w:numPr>
          <w:ilvl w:val="0"/>
          <w:numId w:val="30"/>
        </w:numPr>
        <w:tabs>
          <w:tab w:val="clear" w:pos="4536"/>
          <w:tab w:val="clear" w:pos="9072"/>
        </w:tabs>
        <w:autoSpaceDE w:val="0"/>
        <w:autoSpaceDN w:val="0"/>
        <w:adjustRightInd w:val="0"/>
        <w:spacing w:before="120" w:after="120"/>
        <w:ind w:left="1134"/>
        <w:jc w:val="both"/>
        <w:rPr>
          <w:rFonts w:asciiTheme="minorHAnsi" w:eastAsiaTheme="minorHAnsi" w:hAnsiTheme="minorHAnsi"/>
          <w:color w:val="000000"/>
          <w:sz w:val="22"/>
          <w:szCs w:val="22"/>
          <w:lang w:eastAsia="en-US"/>
        </w:rPr>
      </w:pPr>
      <w:r w:rsidRPr="0063716F">
        <w:rPr>
          <w:rFonts w:asciiTheme="minorHAnsi" w:hAnsiTheme="minorHAnsi"/>
          <w:sz w:val="22"/>
          <w:szCs w:val="22"/>
        </w:rPr>
        <w:t>ako centrálny koordinačný orgán</w:t>
      </w:r>
    </w:p>
    <w:p w14:paraId="45E6AA2B" w14:textId="45274C41" w:rsidR="003972C3" w:rsidRPr="001D1B1E" w:rsidRDefault="003972C3">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u w:val="single"/>
          <w:lang w:eastAsia="en-US"/>
        </w:rPr>
        <w:pPrChange w:id="26" w:author="Šušlíková, Mária" w:date="2021-04-08T15:09:00Z">
          <w:pPr>
            <w:pStyle w:val="Odsekzoznamu"/>
            <w:autoSpaceDE w:val="0"/>
            <w:autoSpaceDN w:val="0"/>
            <w:adjustRightInd w:val="0"/>
            <w:spacing w:before="120" w:after="120"/>
            <w:contextualSpacing w:val="0"/>
          </w:pPr>
        </w:pPrChange>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1.</w:t>
      </w:r>
      <w:r w:rsidR="004B7F97">
        <w:rPr>
          <w:rFonts w:asciiTheme="minorHAnsi" w:eastAsiaTheme="minorHAnsi" w:hAnsiTheme="minorHAnsi"/>
          <w:i/>
          <w:color w:val="000000"/>
          <w:sz w:val="22"/>
          <w:szCs w:val="22"/>
        </w:rPr>
        <w:t xml:space="preserve"> </w:t>
      </w:r>
      <w:r w:rsidR="004B7F97" w:rsidRPr="0012621C">
        <w:rPr>
          <w:rFonts w:asciiTheme="minorHAnsi" w:eastAsiaTheme="minorHAnsi" w:hAnsiTheme="minorHAnsi" w:cstheme="minorHAnsi"/>
          <w:i/>
          <w:color w:val="000000"/>
          <w:sz w:val="22"/>
          <w:szCs w:val="22"/>
          <w:lang w:eastAsia="en-US"/>
        </w:rPr>
        <w:t>Ak ŽoNFP podpisuje alebo úkony v konaní vykonáva osoba odlišná od štatutárneho orgánu žiadateľa, je žiadateľ povinný predložiť spolu so žiadosťou o NFP aj splnomocnenie na tento úkon</w:t>
      </w:r>
      <w:r w:rsidR="004B7F97">
        <w:rPr>
          <w:rFonts w:asciiTheme="minorHAnsi" w:eastAsiaTheme="minorHAnsi" w:hAnsiTheme="minorHAnsi" w:cstheme="minorHAnsi"/>
          <w:i/>
          <w:color w:val="000000"/>
          <w:sz w:val="22"/>
          <w:szCs w:val="22"/>
          <w:lang w:eastAsia="en-US"/>
        </w:rPr>
        <w:t>.</w:t>
      </w:r>
      <w:r w:rsidRPr="0063716F">
        <w:rPr>
          <w:rFonts w:asciiTheme="minorHAnsi" w:eastAsiaTheme="minorHAnsi" w:hAnsiTheme="minorHAnsi"/>
          <w:i/>
          <w:color w:val="000000"/>
          <w:sz w:val="22"/>
          <w:szCs w:val="22"/>
        </w:rPr>
        <w:t>)</w:t>
      </w:r>
    </w:p>
    <w:p w14:paraId="3D1B037F" w14:textId="77777777" w:rsidR="006D79B5" w:rsidRPr="00803EBD" w:rsidRDefault="006D79B5" w:rsidP="003E6ACC">
      <w:pPr>
        <w:autoSpaceDE w:val="0"/>
        <w:autoSpaceDN w:val="0"/>
        <w:adjustRightInd w:val="0"/>
        <w:spacing w:before="240" w:after="120"/>
        <w:ind w:left="357"/>
        <w:contextualSpacing/>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531197E6" w:rsidR="006D79B5" w:rsidRPr="00803EBD" w:rsidRDefault="006D79B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všetci členovia štatutárneho orgánu žiadateľa a osoba splnomocnená zastupovať žiadateľa v</w:t>
      </w:r>
      <w:del w:id="27" w:author="Šušlíková, Mária" w:date="2021-04-08T15:09:00Z">
        <w:r w:rsidRPr="00803EBD" w:rsidDel="003E6ACC">
          <w:rPr>
            <w:rFonts w:asciiTheme="minorHAnsi" w:eastAsiaTheme="minorHAnsi" w:hAnsiTheme="minorHAnsi"/>
            <w:color w:val="000000"/>
            <w:sz w:val="22"/>
            <w:szCs w:val="22"/>
            <w:lang w:eastAsia="en-US"/>
          </w:rPr>
          <w:delText xml:space="preserve"> </w:delText>
        </w:r>
      </w:del>
      <w:ins w:id="28" w:author="Šušlíková, Mária" w:date="2021-04-08T15:09:00Z">
        <w:r w:rsidR="003E6ACC">
          <w:rPr>
            <w:rFonts w:asciiTheme="minorHAnsi" w:eastAsiaTheme="minorHAnsi" w:hAnsiTheme="minorHAnsi"/>
            <w:color w:val="000000"/>
            <w:sz w:val="22"/>
            <w:szCs w:val="22"/>
            <w:lang w:eastAsia="en-US"/>
          </w:rPr>
          <w:t> </w:t>
        </w:r>
      </w:ins>
      <w:r w:rsidRPr="00803EBD">
        <w:rPr>
          <w:rFonts w:asciiTheme="minorHAnsi" w:eastAsiaTheme="minorHAnsi" w:hAnsiTheme="minorHAnsi"/>
          <w:color w:val="000000"/>
          <w:sz w:val="22"/>
          <w:szCs w:val="22"/>
          <w:lang w:eastAsia="en-US"/>
        </w:rPr>
        <w:t>konaní o ŽoNFP neboli právoplatne odsúdení za trestný čin korupcie, trestný čin poškodzovania finančných záujmov E</w:t>
      </w:r>
      <w:r w:rsidR="00EC6FEA" w:rsidRPr="00803EBD">
        <w:rPr>
          <w:rFonts w:asciiTheme="minorHAnsi" w:eastAsiaTheme="minorHAnsi" w:hAnsiTheme="minorHAnsi"/>
          <w:color w:val="000000"/>
          <w:sz w:val="22"/>
          <w:szCs w:val="22"/>
          <w:lang w:eastAsia="en-US"/>
        </w:rPr>
        <w:t>urópskeho spoločenstva</w:t>
      </w:r>
      <w:r w:rsidRPr="00803EBD">
        <w:rPr>
          <w:rFonts w:asciiTheme="minorHAnsi" w:eastAsiaTheme="minorHAnsi" w:hAnsiTheme="minorHAnsi"/>
          <w:color w:val="000000"/>
          <w:sz w:val="22"/>
          <w:szCs w:val="22"/>
          <w:lang w:eastAsia="en-US"/>
        </w:rPr>
        <w:t xml:space="preserve">, trestný čin legalizácie príjmu z trestnej činnosti, trestný čin založenia, zosnovania a podporovania zločineckej skupiny alebo trestný čin machinácií pri verejnom obstarávaní a verejnej dražbe </w:t>
      </w:r>
    </w:p>
    <w:p w14:paraId="57773910" w14:textId="2FEFB782" w:rsidR="006D79B5" w:rsidRPr="0063716F" w:rsidRDefault="006D79B5" w:rsidP="009A4624">
      <w:pPr>
        <w:pStyle w:val="Odsekzoznamu"/>
        <w:autoSpaceDE w:val="0"/>
        <w:autoSpaceDN w:val="0"/>
        <w:adjustRightInd w:val="0"/>
        <w:spacing w:before="120" w:after="120"/>
        <w:contextualSpacing w:val="0"/>
        <w:jc w:val="both"/>
        <w:rPr>
          <w:rFonts w:asciiTheme="minorHAnsi" w:eastAsiaTheme="minorHAnsi" w:hAnsiTheme="minorHAnsi"/>
          <w:i/>
          <w:color w:val="000000"/>
          <w:sz w:val="22"/>
          <w:szCs w:val="22"/>
        </w:rPr>
      </w:pPr>
      <w:r w:rsidRPr="0063716F">
        <w:rPr>
          <w:rFonts w:asciiTheme="minorHAnsi" w:eastAsiaTheme="minorHAnsi" w:hAnsiTheme="minorHAnsi"/>
          <w:i/>
          <w:color w:val="000000"/>
          <w:sz w:val="22"/>
          <w:szCs w:val="22"/>
        </w:rPr>
        <w:t xml:space="preserve">(podmienka sa preukazuje čestným vyhlásením žiadateľa </w:t>
      </w:r>
      <w:r w:rsidR="003972C3" w:rsidRPr="0063716F">
        <w:rPr>
          <w:rFonts w:asciiTheme="minorHAnsi" w:eastAsiaTheme="minorHAnsi" w:hAnsiTheme="minorHAnsi"/>
          <w:i/>
          <w:color w:val="000000"/>
          <w:sz w:val="22"/>
          <w:szCs w:val="22"/>
        </w:rPr>
        <w:t>NFP v časti č. 15 vo formulári ŽoNFP</w:t>
      </w:r>
      <w:r w:rsidRPr="0063716F">
        <w:rPr>
          <w:rFonts w:asciiTheme="minorHAnsi" w:eastAsiaTheme="minorHAnsi" w:hAnsiTheme="minorHAnsi"/>
          <w:i/>
          <w:color w:val="000000"/>
          <w:sz w:val="22"/>
          <w:szCs w:val="22"/>
        </w:rPr>
        <w:t xml:space="preserve">) </w:t>
      </w:r>
    </w:p>
    <w:p w14:paraId="13D503F1" w14:textId="77777777" w:rsidR="006D79B5" w:rsidRPr="00803EBD" w:rsidRDefault="006D79B5" w:rsidP="001D1B1E">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6E04E1F4" w14:textId="2BE6C946" w:rsidR="006D79B5" w:rsidRPr="0063716F" w:rsidRDefault="006D79B5">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žiadateľa </w:t>
      </w:r>
      <w:r w:rsidR="003972C3" w:rsidRPr="001D1B1E">
        <w:rPr>
          <w:rFonts w:asciiTheme="minorHAnsi" w:hAnsiTheme="minorHAnsi"/>
          <w:i/>
          <w:sz w:val="22"/>
          <w:szCs w:val="22"/>
        </w:rPr>
        <w:t>NFP v časti č. 15 vo formulári</w:t>
      </w:r>
      <w:r w:rsidR="003972C3" w:rsidRPr="00803EBD">
        <w:rPr>
          <w:rFonts w:asciiTheme="minorHAnsi" w:hAnsiTheme="minorHAnsi"/>
          <w:i/>
          <w:sz w:val="22"/>
          <w:szCs w:val="22"/>
        </w:rPr>
        <w:t xml:space="preserve"> ŽoNFP</w:t>
      </w:r>
      <w:r w:rsidRPr="0063716F">
        <w:rPr>
          <w:rFonts w:asciiTheme="minorHAnsi" w:eastAsiaTheme="minorHAnsi" w:hAnsiTheme="minorHAnsi"/>
          <w:i/>
          <w:color w:val="000000"/>
          <w:sz w:val="22"/>
          <w:szCs w:val="22"/>
          <w:lang w:eastAsia="en-US"/>
        </w:rPr>
        <w:t>)</w:t>
      </w:r>
      <w:r w:rsidR="0087490B">
        <w:rPr>
          <w:rFonts w:asciiTheme="minorHAnsi" w:eastAsiaTheme="minorHAnsi" w:hAnsiTheme="minorHAnsi"/>
          <w:i/>
          <w:color w:val="000000"/>
          <w:sz w:val="22"/>
          <w:szCs w:val="22"/>
          <w:lang w:eastAsia="en-US"/>
        </w:rPr>
        <w:t>.</w:t>
      </w:r>
    </w:p>
    <w:p w14:paraId="582DBB2F" w14:textId="77777777" w:rsidR="00C94C49" w:rsidRPr="00803EBD" w:rsidRDefault="00C94C49" w:rsidP="00B146DC">
      <w:pPr>
        <w:autoSpaceDE w:val="0"/>
        <w:autoSpaceDN w:val="0"/>
        <w:adjustRightInd w:val="0"/>
        <w:spacing w:before="360" w:after="120"/>
        <w:jc w:val="both"/>
        <w:rPr>
          <w:rFonts w:asciiTheme="minorHAnsi" w:eastAsiaTheme="minorHAnsi" w:hAnsiTheme="minorHAnsi"/>
          <w:color w:val="000000"/>
          <w:sz w:val="22"/>
          <w:szCs w:val="22"/>
          <w:lang w:eastAsia="en-US"/>
        </w:rPr>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26278048" w:rsidR="003972C3" w:rsidRPr="0063716F" w:rsidRDefault="003972C3" w:rsidP="0063716F">
      <w:pPr>
        <w:pStyle w:val="Odsekzoznamu"/>
        <w:spacing w:before="120" w:after="120"/>
        <w:contextualSpacing w:val="0"/>
        <w:jc w:val="both"/>
        <w:rPr>
          <w:rFonts w:asciiTheme="minorHAnsi" w:hAnsiTheme="minorHAnsi"/>
          <w:sz w:val="22"/>
          <w:szCs w:val="22"/>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2.)</w:t>
      </w: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77777777" w:rsidR="006D79B5" w:rsidRPr="0063716F"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hAnsiTheme="minorHAnsi"/>
          <w:i/>
          <w:color w:val="000000"/>
          <w:sz w:val="22"/>
          <w:szCs w:val="22"/>
        </w:rPr>
        <w:t xml:space="preserve">(podmienka sa preukazuje overením  RO OP TP prítomnosti školy v registri Ministerstva školstva, vedy, výskumu a športu SR dostupnom na: </w:t>
      </w:r>
      <w:hyperlink r:id="rId20" w:history="1">
        <w:r w:rsidRPr="0063716F">
          <w:rPr>
            <w:rStyle w:val="Hypertextovprepojenie"/>
            <w:rFonts w:asciiTheme="minorHAnsi" w:eastAsiaTheme="majorEastAsia" w:hAnsiTheme="minorHAnsi"/>
            <w:i/>
            <w:sz w:val="22"/>
            <w:szCs w:val="22"/>
          </w:rPr>
          <w:t>https://www.minedu.sk/vysoke-skoly-v-slovenskej-republike/</w:t>
        </w:r>
      </w:hyperlink>
      <w:r w:rsidRPr="0063716F">
        <w:rPr>
          <w:rFonts w:asciiTheme="minorHAnsi" w:hAnsiTheme="minorHAnsi"/>
          <w:i/>
          <w:color w:val="000000"/>
          <w:sz w:val="22"/>
          <w:szCs w:val="22"/>
        </w:rPr>
        <w:t xml:space="preserve"> )</w:t>
      </w:r>
      <w:r w:rsidR="006D79B5" w:rsidRPr="0063716F">
        <w:rPr>
          <w:rFonts w:asciiTheme="minorHAnsi" w:eastAsiaTheme="minorHAnsi" w:hAnsiTheme="minorHAnsi"/>
          <w:i/>
          <w:color w:val="000000"/>
          <w:sz w:val="22"/>
          <w:szCs w:val="22"/>
          <w:lang w:eastAsia="en-US"/>
        </w:rPr>
        <w:t xml:space="preserve"> </w:t>
      </w:r>
    </w:p>
    <w:p w14:paraId="286C85BF" w14:textId="44EE3543"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všetci členovia štatutárneho orgánu </w:t>
      </w:r>
      <w:r w:rsidR="00017B90" w:rsidRPr="00803EBD">
        <w:rPr>
          <w:rFonts w:asciiTheme="minorHAnsi" w:eastAsiaTheme="minorHAnsi" w:hAnsiTheme="minorHAnsi"/>
          <w:color w:val="000000"/>
          <w:sz w:val="22"/>
          <w:szCs w:val="22"/>
          <w:lang w:eastAsia="en-US"/>
        </w:rPr>
        <w:t xml:space="preserve">partnera </w:t>
      </w:r>
      <w:r w:rsidRPr="00803EBD">
        <w:rPr>
          <w:rFonts w:asciiTheme="minorHAnsi" w:eastAsiaTheme="minorHAnsi" w:hAnsiTheme="minorHAnsi"/>
          <w:color w:val="000000"/>
          <w:sz w:val="22"/>
          <w:szCs w:val="22"/>
          <w:lang w:eastAsia="en-US"/>
        </w:rPr>
        <w:t xml:space="preserve">a osoba splnomocnená zastupovať </w:t>
      </w:r>
      <w:r w:rsidR="00017B90" w:rsidRPr="00803EBD">
        <w:rPr>
          <w:rFonts w:asciiTheme="minorHAnsi" w:eastAsiaTheme="minorHAnsi" w:hAnsiTheme="minorHAnsi"/>
          <w:color w:val="000000"/>
          <w:sz w:val="22"/>
          <w:szCs w:val="22"/>
          <w:lang w:eastAsia="en-US"/>
        </w:rPr>
        <w:t>partnera</w:t>
      </w:r>
      <w:r w:rsidRPr="00803EBD">
        <w:rPr>
          <w:rFonts w:asciiTheme="minorHAnsi" w:eastAsiaTheme="minorHAnsi" w:hAnsiTheme="minorHAnsi"/>
          <w:color w:val="000000"/>
          <w:sz w:val="22"/>
          <w:szCs w:val="22"/>
          <w:lang w:eastAsia="en-US"/>
        </w:rPr>
        <w:t xml:space="preserve"> v</w:t>
      </w:r>
      <w:del w:id="29" w:author="Šušlíková, Mária" w:date="2021-04-08T15:09:00Z">
        <w:r w:rsidRPr="00803EBD" w:rsidDel="003E6ACC">
          <w:rPr>
            <w:rFonts w:asciiTheme="minorHAnsi" w:eastAsiaTheme="minorHAnsi" w:hAnsiTheme="minorHAnsi"/>
            <w:color w:val="000000"/>
            <w:sz w:val="22"/>
            <w:szCs w:val="22"/>
            <w:lang w:eastAsia="en-US"/>
          </w:rPr>
          <w:delText xml:space="preserve"> </w:delText>
        </w:r>
      </w:del>
      <w:ins w:id="30" w:author="Šušlíková, Mária" w:date="2021-04-08T15:09:00Z">
        <w:r w:rsidR="003E6ACC">
          <w:rPr>
            <w:rFonts w:asciiTheme="minorHAnsi" w:eastAsiaTheme="minorHAnsi" w:hAnsiTheme="minorHAnsi"/>
            <w:color w:val="000000"/>
            <w:sz w:val="22"/>
            <w:szCs w:val="22"/>
            <w:lang w:eastAsia="en-US"/>
          </w:rPr>
          <w:t> </w:t>
        </w:r>
      </w:ins>
      <w:r w:rsidRPr="00803EBD">
        <w:rPr>
          <w:rFonts w:asciiTheme="minorHAnsi" w:eastAsiaTheme="minorHAnsi" w:hAnsiTheme="minorHAnsi"/>
          <w:color w:val="000000"/>
          <w:sz w:val="22"/>
          <w:szCs w:val="22"/>
          <w:lang w:eastAsia="en-US"/>
        </w:rPr>
        <w:t>konaní o ŽoNFP neboli právoplatne odsúdení za trestný čin korupcie</w:t>
      </w:r>
      <w:r w:rsidR="005A1282" w:rsidRPr="00803EBD">
        <w:rPr>
          <w:rFonts w:asciiTheme="minorHAnsi" w:eastAsiaTheme="minorHAnsi" w:hAnsiTheme="minorHAnsi"/>
          <w:color w:val="000000"/>
          <w:sz w:val="22"/>
          <w:szCs w:val="22"/>
          <w:lang w:eastAsia="en-US"/>
        </w:rPr>
        <w:t xml:space="preserve"> (§328 - § 336 Trestného zákona) </w:t>
      </w:r>
      <w:r w:rsidRPr="00803EBD">
        <w:rPr>
          <w:rFonts w:asciiTheme="minorHAnsi" w:eastAsiaTheme="minorHAnsi" w:hAnsiTheme="minorHAnsi"/>
          <w:color w:val="000000"/>
          <w:sz w:val="22"/>
          <w:szCs w:val="22"/>
          <w:lang w:eastAsia="en-US"/>
        </w:rPr>
        <w:t>, trestný čin poškodzovania finančných záujmov ES</w:t>
      </w:r>
      <w:r w:rsidR="005A1282" w:rsidRPr="00803EBD">
        <w:rPr>
          <w:rFonts w:asciiTheme="minorHAnsi" w:eastAsiaTheme="minorHAnsi" w:hAnsiTheme="minorHAnsi"/>
          <w:color w:val="000000"/>
          <w:sz w:val="22"/>
          <w:szCs w:val="22"/>
          <w:lang w:eastAsia="en-US"/>
        </w:rPr>
        <w:t xml:space="preserve"> (§261-§263 Trestného zákona)</w:t>
      </w:r>
      <w:r w:rsidRPr="00803EBD">
        <w:rPr>
          <w:rFonts w:asciiTheme="minorHAnsi" w:eastAsiaTheme="minorHAnsi" w:hAnsiTheme="minorHAnsi"/>
          <w:color w:val="000000"/>
          <w:sz w:val="22"/>
          <w:szCs w:val="22"/>
          <w:lang w:eastAsia="en-US"/>
        </w:rPr>
        <w:t>, trestný čin legalizácie príjmu z</w:t>
      </w:r>
      <w:r w:rsidR="0064265D"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trestnej činnosti</w:t>
      </w:r>
      <w:r w:rsidR="005A1282" w:rsidRPr="00803EBD">
        <w:rPr>
          <w:rFonts w:asciiTheme="minorHAnsi" w:eastAsiaTheme="minorHAnsi" w:hAnsiTheme="minorHAnsi"/>
          <w:color w:val="000000"/>
          <w:sz w:val="22"/>
          <w:szCs w:val="22"/>
          <w:lang w:eastAsia="en-US"/>
        </w:rPr>
        <w:t xml:space="preserve"> (§ 233 - § 234 Trestného zákona)</w:t>
      </w:r>
      <w:r w:rsidRPr="00803EBD">
        <w:rPr>
          <w:rFonts w:asciiTheme="minorHAnsi" w:eastAsiaTheme="minorHAnsi" w:hAnsiTheme="minorHAnsi"/>
          <w:color w:val="000000"/>
          <w:sz w:val="22"/>
          <w:szCs w:val="22"/>
          <w:lang w:eastAsia="en-US"/>
        </w:rPr>
        <w:t xml:space="preserve">, trestný čin založenia, zosnovania a podporovania zločineckej skupiny </w:t>
      </w:r>
      <w:r w:rsidR="005A1282" w:rsidRPr="00803EBD">
        <w:rPr>
          <w:rFonts w:asciiTheme="minorHAnsi" w:eastAsiaTheme="minorHAnsi" w:hAnsiTheme="minorHAnsi"/>
          <w:color w:val="000000"/>
          <w:sz w:val="22"/>
          <w:szCs w:val="22"/>
          <w:lang w:eastAsia="en-US"/>
        </w:rPr>
        <w:t xml:space="preserve">(§296 Trestného zákona) </w:t>
      </w:r>
      <w:r w:rsidRPr="00803EBD">
        <w:rPr>
          <w:rFonts w:asciiTheme="minorHAnsi" w:eastAsiaTheme="minorHAnsi" w:hAnsiTheme="minorHAnsi"/>
          <w:color w:val="000000"/>
          <w:sz w:val="22"/>
          <w:szCs w:val="22"/>
          <w:lang w:eastAsia="en-US"/>
        </w:rPr>
        <w:t xml:space="preserve">alebo trestný čin machinácií pri verejnom obstarávaní a verejnej dražbe </w:t>
      </w:r>
      <w:r w:rsidR="005A1282" w:rsidRPr="00803EBD">
        <w:rPr>
          <w:rFonts w:asciiTheme="minorHAnsi" w:eastAsiaTheme="minorHAnsi" w:hAnsiTheme="minorHAnsi"/>
          <w:color w:val="000000"/>
          <w:sz w:val="22"/>
          <w:szCs w:val="22"/>
          <w:lang w:eastAsia="en-US"/>
        </w:rPr>
        <w:t>(§ 266 až § 268 Trestného zákona)</w:t>
      </w:r>
    </w:p>
    <w:p w14:paraId="6653C8F3" w14:textId="74DC4618" w:rsidR="002B6CE1" w:rsidRPr="0063716F" w:rsidRDefault="002B6CE1" w:rsidP="009A4624">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lastRenderedPageBreak/>
        <w:t xml:space="preserve">(podmienka sa preukazuje čestným vyhlásením </w:t>
      </w:r>
      <w:r w:rsidR="006D79B5" w:rsidRPr="0063716F">
        <w:rPr>
          <w:rFonts w:asciiTheme="minorHAnsi" w:eastAsiaTheme="minorHAnsi" w:hAnsiTheme="minorHAnsi"/>
          <w:i/>
          <w:color w:val="000000"/>
          <w:sz w:val="22"/>
          <w:szCs w:val="22"/>
          <w:lang w:eastAsia="en-US"/>
        </w:rPr>
        <w:t xml:space="preserve">partnera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príloha k</w:t>
      </w:r>
      <w:r w:rsidR="00CE3AFB" w:rsidRPr="0063716F">
        <w:rPr>
          <w:rFonts w:asciiTheme="minorHAnsi" w:eastAsiaTheme="minorHAnsi" w:hAnsiTheme="minorHAnsi"/>
          <w:i/>
          <w:color w:val="000000"/>
          <w:sz w:val="22"/>
          <w:szCs w:val="22"/>
          <w:lang w:eastAsia="en-US"/>
        </w:rPr>
        <w:t> žiadosti o NFP</w:t>
      </w:r>
      <w:r w:rsidRPr="0063716F">
        <w:rPr>
          <w:rFonts w:asciiTheme="minorHAnsi" w:eastAsiaTheme="minorHAnsi" w:hAnsiTheme="minorHAnsi"/>
          <w:i/>
          <w:color w:val="000000"/>
          <w:sz w:val="22"/>
          <w:szCs w:val="22"/>
          <w:lang w:eastAsia="en-US"/>
        </w:rPr>
        <w:t xml:space="preserve">) </w:t>
      </w:r>
    </w:p>
    <w:p w14:paraId="375106F1"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3A841E46" w14:textId="32C584A3" w:rsidR="0064265D" w:rsidRPr="0063716F" w:rsidRDefault="002B6CE1">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ako</w:t>
      </w:r>
      <w:r w:rsidR="008216B8" w:rsidRPr="0063716F">
        <w:rPr>
          <w:rFonts w:asciiTheme="minorHAnsi" w:eastAsiaTheme="minorHAnsi" w:hAnsiTheme="minorHAnsi"/>
          <w:i/>
          <w:color w:val="000000"/>
          <w:sz w:val="22"/>
          <w:szCs w:val="22"/>
          <w:lang w:eastAsia="en-US"/>
        </w:rPr>
        <w:t xml:space="preserve"> 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798A2B48" w14:textId="033CFE47"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017B90"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nie je vedené konkurzné konanie, reštrukturalizačné konanie, nie je v ko</w:t>
      </w:r>
      <w:r w:rsidR="0064265D" w:rsidRPr="005365A1">
        <w:rPr>
          <w:rFonts w:asciiTheme="minorHAnsi" w:eastAsiaTheme="minorHAnsi" w:hAnsiTheme="minorHAnsi"/>
          <w:color w:val="000000"/>
          <w:sz w:val="22"/>
          <w:szCs w:val="22"/>
          <w:lang w:eastAsia="en-US"/>
        </w:rPr>
        <w:t>nkurze ani v</w:t>
      </w:r>
      <w:r w:rsidR="00CE0546" w:rsidRPr="0063716F">
        <w:rPr>
          <w:rFonts w:asciiTheme="minorHAnsi" w:eastAsiaTheme="minorHAnsi" w:hAnsiTheme="minorHAnsi"/>
          <w:color w:val="000000"/>
          <w:sz w:val="22"/>
          <w:szCs w:val="22"/>
          <w:lang w:eastAsia="en-US"/>
        </w:rPr>
        <w:t> </w:t>
      </w:r>
      <w:r w:rsidR="0064265D" w:rsidRPr="001D1B1E">
        <w:rPr>
          <w:rFonts w:asciiTheme="minorHAnsi" w:eastAsiaTheme="minorHAnsi" w:hAnsiTheme="minorHAnsi"/>
          <w:color w:val="000000"/>
          <w:sz w:val="22"/>
          <w:szCs w:val="22"/>
          <w:lang w:eastAsia="en-US"/>
        </w:rPr>
        <w:t>reštrukturalizácii</w:t>
      </w:r>
      <w:r w:rsidR="00CE0546" w:rsidRPr="0063716F">
        <w:rPr>
          <w:rFonts w:asciiTheme="minorHAnsi" w:eastAsiaTheme="minorHAnsi" w:hAnsiTheme="minorHAnsi"/>
          <w:color w:val="000000"/>
          <w:sz w:val="22"/>
          <w:szCs w:val="22"/>
          <w:lang w:eastAsia="en-US"/>
        </w:rPr>
        <w:t xml:space="preserve"> </w:t>
      </w:r>
      <w:r w:rsidR="00CE0546" w:rsidRPr="001D1B1E">
        <w:rPr>
          <w:rFonts w:asciiTheme="minorHAnsi" w:eastAsiaTheme="minorHAnsi" w:hAnsiTheme="minorHAnsi"/>
          <w:color w:val="000000"/>
          <w:sz w:val="22"/>
          <w:szCs w:val="22"/>
          <w:lang w:eastAsia="en-US"/>
        </w:rPr>
        <w:t xml:space="preserve">(podmienka sa </w:t>
      </w:r>
      <w:r w:rsidR="00CE0546" w:rsidRPr="005365A1">
        <w:rPr>
          <w:rFonts w:asciiTheme="minorHAnsi" w:eastAsiaTheme="minorHAnsi" w:hAnsiTheme="minorHAnsi"/>
          <w:color w:val="000000"/>
          <w:sz w:val="22"/>
          <w:szCs w:val="22"/>
          <w:lang w:eastAsia="en-US"/>
        </w:rPr>
        <w:t xml:space="preserve">vzťahuje </w:t>
      </w:r>
      <w:r w:rsidR="005365A1" w:rsidRPr="005365A1">
        <w:rPr>
          <w:rFonts w:asciiTheme="minorHAnsi" w:eastAsiaTheme="minorHAnsi" w:hAnsiTheme="minorHAnsi"/>
          <w:color w:val="000000"/>
          <w:sz w:val="22"/>
          <w:szCs w:val="22"/>
          <w:lang w:eastAsia="en-US"/>
        </w:rPr>
        <w:t>iba na verejné vysoké školy</w:t>
      </w:r>
      <w:r w:rsidR="00E06499" w:rsidRPr="0063716F">
        <w:rPr>
          <w:rFonts w:asciiTheme="minorHAnsi" w:eastAsiaTheme="minorHAnsi" w:hAnsiTheme="minorHAnsi"/>
          <w:color w:val="000000"/>
          <w:sz w:val="22"/>
          <w:szCs w:val="22"/>
          <w:lang w:eastAsia="en-US"/>
        </w:rPr>
        <w:t>)</w:t>
      </w:r>
    </w:p>
    <w:p w14:paraId="44AB70C7" w14:textId="5E7E1F71"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00CB2D85" w:rsidRPr="0063716F">
        <w:rPr>
          <w:rFonts w:asciiTheme="minorHAnsi" w:eastAsiaTheme="minorHAnsi" w:hAnsiTheme="minorHAnsi"/>
          <w:i/>
          <w:color w:val="000000"/>
          <w:sz w:val="22"/>
          <w:szCs w:val="22"/>
          <w:lang w:eastAsia="en-US"/>
        </w:rPr>
        <w:t xml:space="preserve"> </w:t>
      </w:r>
      <w:r w:rsidR="005125EF" w:rsidRPr="0063716F">
        <w:rPr>
          <w:rFonts w:asciiTheme="minorHAnsi" w:hAnsiTheme="minorHAnsi"/>
          <w:i/>
          <w:sz w:val="22"/>
          <w:szCs w:val="22"/>
        </w:rPr>
        <w:t>nie starším ako tri mesiace ku dňu predloženia žiadosti o</w:t>
      </w:r>
      <w:r w:rsidR="005125EF">
        <w:rPr>
          <w:rFonts w:asciiTheme="minorHAnsi" w:hAnsiTheme="minorHAnsi"/>
          <w:i/>
          <w:sz w:val="22"/>
          <w:szCs w:val="22"/>
        </w:rPr>
        <w:t> </w:t>
      </w:r>
      <w:r w:rsidR="005125EF" w:rsidRPr="0063716F">
        <w:rPr>
          <w:rFonts w:asciiTheme="minorHAnsi" w:hAnsiTheme="minorHAnsi"/>
          <w:i/>
          <w:sz w:val="22"/>
          <w:szCs w:val="22"/>
        </w:rPr>
        <w:t>NFP</w:t>
      </w:r>
      <w:r w:rsidR="005125EF">
        <w:rPr>
          <w:rFonts w:asciiTheme="minorHAnsi" w:hAnsiTheme="minorHAnsi"/>
          <w:i/>
          <w:sz w:val="22"/>
          <w:szCs w:val="22"/>
        </w:rPr>
        <w:t xml:space="preserve">, predkladá sa </w:t>
      </w:r>
      <w:r w:rsidR="005125EF" w:rsidRPr="0063716F">
        <w:rPr>
          <w:rFonts w:asciiTheme="minorHAnsi" w:eastAsiaTheme="minorHAnsi" w:hAnsiTheme="minorHAnsi"/>
          <w:i/>
          <w:color w:val="000000"/>
          <w:sz w:val="22"/>
          <w:szCs w:val="22"/>
          <w:lang w:eastAsia="en-US"/>
        </w:rPr>
        <w:t xml:space="preserve"> </w:t>
      </w:r>
      <w:r w:rsidR="00CB2D85" w:rsidRPr="0063716F">
        <w:rPr>
          <w:rFonts w:asciiTheme="minorHAnsi" w:eastAsiaTheme="minorHAnsi" w:hAnsiTheme="minorHAnsi"/>
          <w:i/>
          <w:color w:val="000000"/>
          <w:sz w:val="22"/>
          <w:szCs w:val="22"/>
          <w:lang w:eastAsia="en-US"/>
        </w:rPr>
        <w:t>ako</w:t>
      </w:r>
      <w:r w:rsidRPr="0063716F">
        <w:rPr>
          <w:rFonts w:asciiTheme="minorHAnsi" w:eastAsiaTheme="minorHAnsi" w:hAnsiTheme="minorHAnsi"/>
          <w:i/>
          <w:color w:val="000000"/>
          <w:sz w:val="22"/>
          <w:szCs w:val="22"/>
          <w:lang w:eastAsia="en-US"/>
        </w:rPr>
        <w:t xml:space="preserve">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00125372" w14:textId="55F39A58" w:rsidR="006D79B5" w:rsidRPr="005365A1"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w:t>
      </w:r>
      <w:r w:rsidR="006246F6" w:rsidRPr="005365A1">
        <w:rPr>
          <w:rFonts w:asciiTheme="minorHAnsi" w:eastAsiaTheme="minorHAnsi" w:hAnsiTheme="minorHAnsi"/>
          <w:color w:val="000000"/>
          <w:sz w:val="22"/>
          <w:szCs w:val="22"/>
          <w:lang w:eastAsia="en-US"/>
        </w:rPr>
        <w:t>t</w:t>
      </w:r>
      <w:r w:rsidR="007C7205" w:rsidRPr="005365A1">
        <w:rPr>
          <w:rFonts w:asciiTheme="minorHAnsi" w:eastAsiaTheme="minorHAnsi" w:hAnsiTheme="minorHAnsi"/>
          <w:color w:val="000000"/>
          <w:sz w:val="22"/>
          <w:szCs w:val="22"/>
          <w:lang w:eastAsia="en-US"/>
        </w:rPr>
        <w:t>nerovi</w:t>
      </w:r>
      <w:r w:rsidRPr="005365A1">
        <w:rPr>
          <w:rFonts w:asciiTheme="minorHAnsi" w:eastAsiaTheme="minorHAnsi" w:hAnsiTheme="minorHAnsi"/>
          <w:color w:val="000000"/>
          <w:sz w:val="22"/>
          <w:szCs w:val="22"/>
          <w:lang w:eastAsia="en-US"/>
        </w:rPr>
        <w:t xml:space="preserve"> nie je vedený výkon rozhodnutia </w:t>
      </w:r>
      <w:r w:rsidR="00B3275F" w:rsidRPr="005365A1">
        <w:rPr>
          <w:rFonts w:asciiTheme="minorHAnsi" w:eastAsiaTheme="minorHAnsi" w:hAnsiTheme="minorHAnsi"/>
          <w:color w:val="000000"/>
          <w:sz w:val="22"/>
          <w:szCs w:val="22"/>
          <w:lang w:eastAsia="en-US"/>
        </w:rPr>
        <w:t xml:space="preserve"> (</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B3275F" w:rsidRPr="005365A1">
        <w:rPr>
          <w:rFonts w:asciiTheme="minorHAnsi" w:eastAsiaTheme="minorHAnsi" w:hAnsiTheme="minorHAnsi"/>
          <w:color w:val="000000"/>
          <w:sz w:val="22"/>
          <w:szCs w:val="22"/>
          <w:lang w:eastAsia="en-US"/>
        </w:rPr>
        <w:t>)</w:t>
      </w:r>
    </w:p>
    <w:p w14:paraId="5A17E506" w14:textId="2789196B" w:rsidR="006829FC"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hAnsiTheme="minorHAnsi"/>
          <w:i/>
          <w:sz w:val="22"/>
          <w:szCs w:val="22"/>
        </w:rPr>
        <w:t>nie starším ako tri mesiace ku dňu predloženia žiadosti o NFP</w:t>
      </w:r>
      <w:r w:rsidR="008C1135" w:rsidRPr="001D1B1E">
        <w:rPr>
          <w:rFonts w:asciiTheme="minorHAnsi" w:hAnsiTheme="minorHAnsi"/>
          <w:i/>
          <w:sz w:val="22"/>
          <w:szCs w:val="22"/>
        </w:rPr>
        <w:t>, predkladá sa</w:t>
      </w:r>
      <w:r w:rsidR="008C1135" w:rsidRPr="0063716F">
        <w:rPr>
          <w:rFonts w:asciiTheme="minorHAnsi" w:eastAsiaTheme="minorHAnsi" w:hAnsiTheme="minorHAnsi"/>
          <w:i/>
          <w:color w:val="000000"/>
          <w:sz w:val="22"/>
          <w:szCs w:val="22"/>
          <w:lang w:eastAsia="en-US"/>
        </w:rPr>
        <w:t xml:space="preserve">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3F22E652" w14:textId="164084F1" w:rsidR="005365A1" w:rsidRDefault="008C1135" w:rsidP="0063716F">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p>
    <w:p w14:paraId="42D92F6F" w14:textId="21F67039" w:rsidR="006D79B5" w:rsidRPr="0063716F"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eastAsiaTheme="minorHAnsi" w:hAnsiTheme="minorHAnsi"/>
          <w:i/>
          <w:color w:val="000000"/>
          <w:sz w:val="22"/>
          <w:szCs w:val="22"/>
          <w:lang w:eastAsia="en-US"/>
        </w:rPr>
        <w:t xml:space="preserve">nie starším ako tri mesiace ku dňu predloženia žiadosti o NFP,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r w:rsidR="006D79B5" w:rsidRPr="0063716F" w:rsidDel="006D79B5">
        <w:rPr>
          <w:rFonts w:asciiTheme="minorHAnsi" w:eastAsiaTheme="minorHAnsi" w:hAnsiTheme="minorHAnsi"/>
          <w:i/>
          <w:color w:val="000000"/>
          <w:sz w:val="22"/>
          <w:szCs w:val="22"/>
          <w:lang w:eastAsia="en-US"/>
        </w:rPr>
        <w:t xml:space="preserve"> </w:t>
      </w:r>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9A4624" w:rsidRDefault="006829FC" w:rsidP="00B91DDF">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6B0B4DB4" w14:textId="0C5C1C8E"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r w:rsidR="008E1FE4" w:rsidRPr="000C0504">
        <w:rPr>
          <w:rFonts w:asciiTheme="minorHAnsi" w:eastAsiaTheme="minorHAnsi" w:hAnsiTheme="minorHAnsi"/>
          <w:color w:val="000000"/>
          <w:sz w:val="22"/>
          <w:szCs w:val="22"/>
          <w:lang w:eastAsia="en-US"/>
        </w:rPr>
        <w:t>ej</w:t>
      </w:r>
      <w:r w:rsidRPr="000C0504">
        <w:rPr>
          <w:rFonts w:asciiTheme="minorHAnsi" w:eastAsiaTheme="minorHAnsi" w:hAnsiTheme="minorHAnsi"/>
          <w:color w:val="000000"/>
          <w:sz w:val="22"/>
          <w:szCs w:val="22"/>
          <w:lang w:eastAsia="en-US"/>
        </w:rPr>
        <w:t xml:space="preserve"> aktiv</w:t>
      </w:r>
      <w:r w:rsidR="008E1FE4" w:rsidRPr="000C0504">
        <w:rPr>
          <w:rFonts w:asciiTheme="minorHAnsi" w:eastAsiaTheme="minorHAnsi" w:hAnsiTheme="minorHAnsi"/>
          <w:color w:val="000000"/>
          <w:sz w:val="22"/>
          <w:szCs w:val="22"/>
          <w:lang w:eastAsia="en-US"/>
        </w:rPr>
        <w:t>ity</w:t>
      </w:r>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1DE33D3E" w:rsidR="00B25D05" w:rsidRPr="000C0504" w:rsidRDefault="00B25D05" w:rsidP="0063716F">
      <w:pPr>
        <w:spacing w:before="120" w:after="120"/>
        <w:ind w:left="708"/>
        <w:jc w:val="both"/>
        <w:rPr>
          <w:rFonts w:asciiTheme="minorHAnsi" w:hAnsiTheme="minorHAnsi"/>
          <w:sz w:val="22"/>
          <w:szCs w:val="22"/>
        </w:rPr>
      </w:pPr>
      <w:r w:rsidRPr="000C0504">
        <w:rPr>
          <w:rFonts w:asciiTheme="minorHAnsi" w:hAnsiTheme="minorHAnsi"/>
          <w:sz w:val="22"/>
          <w:szCs w:val="22"/>
        </w:rPr>
        <w:t xml:space="preserve">Aktivita bude realizovaná najmä formou multilaterálnej spolupráce </w:t>
      </w:r>
      <w:r w:rsidR="008E1FE4" w:rsidRPr="000C0504">
        <w:rPr>
          <w:rFonts w:asciiTheme="minorHAnsi" w:hAnsiTheme="minorHAnsi"/>
          <w:sz w:val="22"/>
          <w:szCs w:val="22"/>
        </w:rPr>
        <w:t>c</w:t>
      </w:r>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r w:rsidR="008E1FE4" w:rsidRPr="000C0504">
        <w:rPr>
          <w:rFonts w:asciiTheme="minorHAnsi" w:hAnsiTheme="minorHAnsi"/>
          <w:sz w:val="22"/>
          <w:szCs w:val="22"/>
        </w:rPr>
        <w:t>Ú</w:t>
      </w:r>
      <w:r w:rsidRPr="000C0504">
        <w:rPr>
          <w:rFonts w:asciiTheme="minorHAnsi" w:hAnsiTheme="minorHAnsi"/>
          <w:sz w:val="22"/>
          <w:szCs w:val="22"/>
        </w:rPr>
        <w:t>,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14:paraId="6DA1171E"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Základy politiky súdržnosti</w:t>
      </w:r>
    </w:p>
    <w:p w14:paraId="5800B922"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Vývoj ideových prístupov k politike súdržnosti</w:t>
      </w:r>
    </w:p>
    <w:p w14:paraId="2ECB2219"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Politika súdržnosti v SR</w:t>
      </w:r>
    </w:p>
    <w:p w14:paraId="41E7DD44"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Informačné kampane a publicita</w:t>
      </w:r>
    </w:p>
    <w:p w14:paraId="64DACF9C" w14:textId="77777777" w:rsidR="006B0064" w:rsidRPr="000C0504" w:rsidRDefault="00B25D05" w:rsidP="0063716F">
      <w:pPr>
        <w:pStyle w:val="Odsekzoznamu"/>
        <w:numPr>
          <w:ilvl w:val="0"/>
          <w:numId w:val="17"/>
        </w:numPr>
        <w:spacing w:before="120" w:after="120"/>
        <w:ind w:left="1134" w:hanging="425"/>
        <w:jc w:val="both"/>
        <w:rPr>
          <w:rStyle w:val="Odkaznakomentr"/>
          <w:rFonts w:asciiTheme="minorHAnsi" w:hAnsiTheme="minorHAnsi"/>
          <w:sz w:val="22"/>
          <w:szCs w:val="22"/>
        </w:rPr>
      </w:pPr>
      <w:r w:rsidRPr="000C0504">
        <w:rPr>
          <w:rFonts w:asciiTheme="minorHAnsi" w:hAnsiTheme="minorHAnsi"/>
          <w:sz w:val="22"/>
          <w:szCs w:val="22"/>
        </w:rPr>
        <w:t>Spolupráca SR v rámci EÚ</w:t>
      </w:r>
    </w:p>
    <w:p w14:paraId="395B73BB" w14:textId="77777777" w:rsidR="006B0064" w:rsidRPr="000C0504" w:rsidRDefault="006B0064" w:rsidP="0063716F">
      <w:pPr>
        <w:pStyle w:val="Odsekzoznamu"/>
        <w:numPr>
          <w:ilvl w:val="0"/>
          <w:numId w:val="17"/>
        </w:numPr>
        <w:spacing w:before="120" w:after="120"/>
        <w:ind w:left="1134" w:hanging="425"/>
        <w:contextualSpacing w:val="0"/>
        <w:jc w:val="both"/>
        <w:rPr>
          <w:rFonts w:asciiTheme="minorHAnsi" w:hAnsiTheme="minorHAnsi"/>
          <w:sz w:val="22"/>
          <w:szCs w:val="22"/>
        </w:rPr>
      </w:pPr>
      <w:r w:rsidRPr="000C0504">
        <w:rPr>
          <w:rFonts w:asciiTheme="minorHAnsi" w:hAnsiTheme="minorHAnsi"/>
          <w:sz w:val="22"/>
          <w:szCs w:val="22"/>
        </w:rPr>
        <w:t>Protikorupčné opatrenia súvisiace s politikou súdržnosti</w:t>
      </w:r>
    </w:p>
    <w:p w14:paraId="630894A7" w14:textId="31B128F3" w:rsidR="00B25D05" w:rsidRPr="000C0504" w:rsidRDefault="00B25D05"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lastRenderedPageBreak/>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r w:rsidR="008E1FE4" w:rsidRPr="000C0504">
        <w:rPr>
          <w:rFonts w:asciiTheme="minorHAnsi" w:hAnsiTheme="minorHAnsi"/>
          <w:sz w:val="22"/>
          <w:szCs w:val="22"/>
        </w:rPr>
        <w:t>c</w:t>
      </w:r>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469E3C84" w14:textId="77777777" w:rsidR="008E1FE4" w:rsidRPr="000C0504" w:rsidRDefault="008E1FE4" w:rsidP="0063716F">
      <w:pPr>
        <w:spacing w:before="120" w:after="120"/>
        <w:ind w:left="708" w:firstLine="12"/>
        <w:jc w:val="both"/>
        <w:rPr>
          <w:rFonts w:asciiTheme="minorHAnsi" w:hAnsiTheme="minorHAnsi"/>
          <w:i/>
          <w:sz w:val="22"/>
          <w:szCs w:val="22"/>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r w:rsidR="00D74FBB" w:rsidRPr="000C0504">
        <w:rPr>
          <w:rFonts w:asciiTheme="minorHAnsi" w:eastAsiaTheme="minorHAnsi" w:hAnsiTheme="minorHAnsi"/>
          <w:color w:val="000000"/>
          <w:sz w:val="22"/>
          <w:szCs w:val="22"/>
          <w:lang w:eastAsia="en-US"/>
        </w:rPr>
        <w:t>i</w:t>
      </w:r>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ŽoNFP </w:t>
      </w:r>
    </w:p>
    <w:p w14:paraId="7A9AAD07" w14:textId="77777777" w:rsidR="002B6CE1" w:rsidRPr="000C0504"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rFonts w:asciiTheme="minorHAnsi" w:hAnsiTheme="minorHAns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843FE9" w:rsidRPr="000C0504">
        <w:rPr>
          <w:rFonts w:asciiTheme="minorHAnsi" w:hAnsiTheme="minorHAnsi"/>
          <w:i/>
          <w:sz w:val="22"/>
          <w:szCs w:val="22"/>
        </w:rPr>
        <w:t>forme</w:t>
      </w:r>
      <w:r w:rsidRPr="000C0504">
        <w:rPr>
          <w:rFonts w:asciiTheme="minorHAnsi" w:hAnsiTheme="minorHAnsi"/>
          <w:i/>
          <w:sz w:val="22"/>
          <w:szCs w:val="22"/>
        </w:rPr>
        <w:t>.)</w:t>
      </w:r>
    </w:p>
    <w:p w14:paraId="6C27395E" w14:textId="77777777" w:rsidR="002B6CE1" w:rsidRPr="001D1B1E" w:rsidRDefault="002B6CE1" w:rsidP="00B146DC">
      <w:pPr>
        <w:pStyle w:val="Odsekzoznamu"/>
        <w:spacing w:before="120" w:after="120"/>
        <w:ind w:left="709"/>
        <w:contextualSpacing w:val="0"/>
        <w:jc w:val="both"/>
        <w:rPr>
          <w:rFonts w:asciiTheme="minorHAnsi" w:hAnsiTheme="minorHAnsi"/>
          <w:sz w:val="22"/>
          <w:szCs w:val="22"/>
        </w:rPr>
      </w:pPr>
    </w:p>
    <w:p w14:paraId="37D0C4F2"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miesta realizácie projektu</w:t>
      </w:r>
    </w:p>
    <w:p w14:paraId="5F204876" w14:textId="77777777" w:rsidR="002B6CE1" w:rsidRPr="000C0504" w:rsidRDefault="00287F44" w:rsidP="0063716F">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rsidP="009A4624">
      <w:pPr>
        <w:pStyle w:val="Odsekzoznamu"/>
        <w:spacing w:before="120" w:after="120"/>
        <w:ind w:left="709" w:hanging="1"/>
        <w:contextualSpacing w:val="0"/>
        <w:jc w:val="both"/>
        <w:rPr>
          <w:rFonts w:asciiTheme="minorHAnsi" w:eastAsiaTheme="minorHAnsi" w:hAnsiTheme="minorHAnsi"/>
          <w:color w:val="000000"/>
          <w:sz w:val="22"/>
          <w:szCs w:val="22"/>
          <w:lang w:eastAsia="en-US"/>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04FEE53E" w:rsidR="006829FC" w:rsidRPr="006A48C2"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r w:rsidR="0062357F" w:rsidRPr="006A48C2">
        <w:rPr>
          <w:rFonts w:asciiTheme="minorHAnsi" w:eastAsiaTheme="minorHAnsi" w:hAnsiTheme="minorHAnsi"/>
          <w:color w:val="000000"/>
          <w:sz w:val="22"/>
          <w:szCs w:val="22"/>
          <w:lang w:eastAsia="en-US"/>
        </w:rPr>
        <w:t>M</w:t>
      </w:r>
      <w:r w:rsidRPr="006A48C2">
        <w:rPr>
          <w:rFonts w:asciiTheme="minorHAnsi" w:eastAsiaTheme="minorHAnsi" w:hAnsiTheme="minorHAnsi"/>
          <w:color w:val="000000"/>
          <w:sz w:val="22"/>
          <w:szCs w:val="22"/>
          <w:lang w:eastAsia="en-US"/>
        </w:rPr>
        <w:t xml:space="preserve">onitorovacím výborom </w:t>
      </w:r>
      <w:r w:rsidR="00CC7CCA" w:rsidRPr="006A48C2">
        <w:rPr>
          <w:rFonts w:asciiTheme="minorHAnsi" w:eastAsiaTheme="minorHAnsi" w:hAnsiTheme="minorHAnsi"/>
          <w:color w:val="000000"/>
          <w:sz w:val="22"/>
          <w:szCs w:val="22"/>
          <w:lang w:eastAsia="en-US"/>
        </w:rPr>
        <w:t xml:space="preserve">pre OP TP </w:t>
      </w:r>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hyperlink r:id="rId21" w:history="1">
        <w:r w:rsidR="005A1282" w:rsidRPr="0063716F">
          <w:rPr>
            <w:rStyle w:val="Hypertextovprepojenie"/>
            <w:rFonts w:asciiTheme="minorHAnsi" w:hAnsiTheme="minorHAnsi"/>
            <w:sz w:val="22"/>
            <w:szCs w:val="22"/>
          </w:rPr>
          <w:t>http://www.optp.vlada.gov.sk/ine-dokumenty/</w:t>
        </w:r>
      </w:hyperlink>
      <w:r w:rsidR="005A1282" w:rsidRPr="0063716F">
        <w:rPr>
          <w:rFonts w:asciiTheme="minorHAnsi" w:hAnsiTheme="minorHAnsi"/>
          <w:sz w:val="22"/>
          <w:szCs w:val="22"/>
        </w:rPr>
        <w:t xml:space="preserve"> </w:t>
      </w:r>
      <w:r w:rsidRPr="001625A3">
        <w:rPr>
          <w:rFonts w:asciiTheme="minorHAnsi" w:eastAsiaTheme="minorHAnsi" w:hAnsiTheme="minorHAnsi"/>
          <w:color w:val="000000"/>
          <w:sz w:val="22"/>
          <w:szCs w:val="22"/>
          <w:lang w:eastAsia="en-US"/>
        </w:rPr>
        <w:t>.</w:t>
      </w:r>
    </w:p>
    <w:p w14:paraId="155A8625" w14:textId="41AD255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435EC">
        <w:rPr>
          <w:rFonts w:asciiTheme="minorHAnsi" w:hAnsiTheme="minorHAnsi"/>
          <w:i/>
          <w:sz w:val="22"/>
          <w:szCs w:val="22"/>
        </w:rPr>
        <w:t>.</w:t>
      </w:r>
      <w:r w:rsidRPr="0063716F">
        <w:rPr>
          <w:rFonts w:asciiTheme="minorHAnsi" w:hAnsiTheme="minorHAnsi"/>
          <w:i/>
          <w:sz w:val="22"/>
          <w:szCs w:val="22"/>
        </w:rPr>
        <w:t>)</w:t>
      </w:r>
    </w:p>
    <w:p w14:paraId="2361FBB8" w14:textId="77777777" w:rsidR="002B6CE1"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Splnenie podmienok ustanovených v osobitných predpisoch</w:t>
      </w:r>
    </w:p>
    <w:p w14:paraId="01029864" w14:textId="77C8EAF5" w:rsidR="002B6CE1" w:rsidRPr="006A48C2" w:rsidRDefault="002B6CE1" w:rsidP="009A4624">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neporušenie zákazu nelegálnej práce a nelegálneho zamestnávania </w:t>
      </w:r>
      <w:r w:rsidR="000D6D0F" w:rsidRPr="006A48C2">
        <w:rPr>
          <w:rFonts w:asciiTheme="minorHAnsi" w:eastAsiaTheme="minorHAnsi" w:hAnsiTheme="minorHAnsi"/>
          <w:color w:val="000000"/>
          <w:sz w:val="22"/>
          <w:szCs w:val="22"/>
          <w:lang w:eastAsia="en-US"/>
        </w:rPr>
        <w:t>podľa osobitného predpisu</w:t>
      </w:r>
      <w:r w:rsidR="000D6D0F" w:rsidRPr="0063716F">
        <w:rPr>
          <w:rStyle w:val="Odkaznapoznmkupodiarou"/>
          <w:rFonts w:asciiTheme="minorHAnsi" w:eastAsiaTheme="minorHAnsi" w:hAnsiTheme="minorHAnsi"/>
          <w:color w:val="000000"/>
          <w:sz w:val="22"/>
          <w:szCs w:val="22"/>
          <w:lang w:eastAsia="en-US"/>
        </w:rPr>
        <w:footnoteReference w:id="1"/>
      </w:r>
      <w:r w:rsidR="000D6D0F" w:rsidRPr="001625A3">
        <w:rPr>
          <w:rFonts w:asciiTheme="minorHAnsi" w:eastAsiaTheme="minorHAnsi" w:hAnsiTheme="minorHAnsi"/>
          <w:color w:val="000000"/>
          <w:sz w:val="22"/>
          <w:szCs w:val="22"/>
          <w:lang w:eastAsia="en-US"/>
        </w:rPr>
        <w:t xml:space="preserve">  za obdobie piatich rokov predchádzajúcich podaniu žiadosti o NFP</w:t>
      </w:r>
      <w:r w:rsidR="000D6D0F" w:rsidRPr="006A48C2">
        <w:rPr>
          <w:rFonts w:asciiTheme="minorHAnsi" w:eastAsiaTheme="minorHAnsi" w:hAnsiTheme="minorHAnsi"/>
          <w:color w:val="000000"/>
          <w:sz w:val="22"/>
          <w:szCs w:val="22"/>
          <w:lang w:eastAsia="en-US"/>
        </w:rPr>
        <w:t xml:space="preserve"> </w:t>
      </w:r>
    </w:p>
    <w:p w14:paraId="5B9CDFEF" w14:textId="25F927A4" w:rsidR="006829FC" w:rsidRPr="006A48C2" w:rsidRDefault="002B6CE1" w:rsidP="001625A3">
      <w:pPr>
        <w:spacing w:before="120" w:after="120"/>
        <w:ind w:left="708"/>
        <w:jc w:val="both"/>
        <w:rPr>
          <w:rFonts w:asciiTheme="minorHAnsi" w:eastAsiaTheme="minorHAnsi" w:hAnsiTheme="minorHAnsi"/>
          <w:color w:val="000000"/>
          <w:sz w:val="22"/>
          <w:szCs w:val="22"/>
          <w:lang w:eastAsia="en-US"/>
        </w:rPr>
      </w:pPr>
      <w:r w:rsidRPr="0063716F">
        <w:rPr>
          <w:rFonts w:asciiTheme="minorHAnsi" w:eastAsiaTheme="minorHAnsi" w:hAnsiTheme="minorHAnsi"/>
          <w:b/>
          <w:color w:val="000000"/>
          <w:sz w:val="22"/>
          <w:szCs w:val="22"/>
          <w:lang w:eastAsia="en-US"/>
        </w:rPr>
        <w:lastRenderedPageBreak/>
        <w:t>Žiadateľ</w:t>
      </w:r>
      <w:r w:rsidRPr="001625A3">
        <w:rPr>
          <w:rFonts w:asciiTheme="minorHAnsi" w:eastAsiaTheme="minorHAnsi" w:hAnsiTheme="minorHAnsi"/>
          <w:color w:val="000000"/>
          <w:sz w:val="22"/>
          <w:szCs w:val="22"/>
          <w:lang w:eastAsia="en-US"/>
        </w:rPr>
        <w:t xml:space="preserve"> predloží čestné vyhlásenie, že neporušil zákaz </w:t>
      </w:r>
      <w:r w:rsidRPr="006A48C2">
        <w:rPr>
          <w:rFonts w:asciiTheme="minorHAnsi" w:eastAsiaTheme="minorHAnsi" w:hAnsiTheme="minorHAnsi"/>
          <w:color w:val="000000"/>
          <w:sz w:val="22"/>
          <w:szCs w:val="22"/>
          <w:lang w:eastAsia="en-US"/>
        </w:rPr>
        <w:t xml:space="preserve">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14:paraId="2C47C917" w14:textId="31844B0A" w:rsidR="00D42269" w:rsidRPr="0063716F" w:rsidRDefault="00D42269"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 xml:space="preserve">(Žiadateľ preukazuje </w:t>
      </w:r>
      <w:r w:rsidR="0062357F" w:rsidRPr="0063716F">
        <w:rPr>
          <w:rFonts w:asciiTheme="minorHAnsi" w:hAnsiTheme="minorHAnsi"/>
          <w:i/>
          <w:sz w:val="22"/>
          <w:szCs w:val="22"/>
        </w:rPr>
        <w:t>s</w:t>
      </w:r>
      <w:r w:rsidRPr="0063716F">
        <w:rPr>
          <w:rFonts w:asciiTheme="minorHAnsi" w:hAnsiTheme="minorHAnsi"/>
          <w:i/>
          <w:sz w:val="22"/>
          <w:szCs w:val="22"/>
        </w:rPr>
        <w:t>plnenie podmienky čestným vyhlásením v časti č. 15 vo formulári ŽoNFP</w:t>
      </w:r>
      <w:r w:rsidR="00F938D0" w:rsidRPr="0063716F">
        <w:rPr>
          <w:rFonts w:asciiTheme="minorHAnsi" w:hAnsiTheme="minorHAnsi"/>
          <w:i/>
          <w:sz w:val="22"/>
          <w:szCs w:val="22"/>
        </w:rPr>
        <w:t>. Žiadateľ/prijímateľ nesmie túto podmienku poskytnutia príspevku porušiť ani počas konania o ŽoNFP a realizácie projektu.)</w:t>
      </w:r>
    </w:p>
    <w:p w14:paraId="138B998D" w14:textId="5E1237CA" w:rsidR="00D42269" w:rsidRPr="0063716F" w:rsidRDefault="00D42269" w:rsidP="0063716F">
      <w:pPr>
        <w:spacing w:before="120" w:after="120"/>
        <w:ind w:left="709"/>
        <w:jc w:val="both"/>
        <w:rPr>
          <w:rFonts w:asciiTheme="minorHAnsi" w:hAnsiTheme="minorHAnsi"/>
          <w:color w:val="000000"/>
          <w:sz w:val="22"/>
          <w:szCs w:val="22"/>
        </w:rPr>
      </w:pPr>
      <w:r w:rsidRPr="0063716F">
        <w:rPr>
          <w:rFonts w:asciiTheme="minorHAnsi" w:hAnsiTheme="minorHAnsi"/>
          <w:b/>
          <w:sz w:val="22"/>
          <w:szCs w:val="22"/>
        </w:rPr>
        <w:t xml:space="preserve">Partner </w:t>
      </w:r>
      <w:r w:rsidRPr="0063716F">
        <w:rPr>
          <w:rFonts w:asciiTheme="minorHAnsi" w:hAnsiTheme="minorHAnsi"/>
          <w:color w:val="000000"/>
          <w:sz w:val="22"/>
          <w:szCs w:val="22"/>
        </w:rPr>
        <w:t xml:space="preserve">predloží čestné vyhlásenie, že neporušil zákaz </w:t>
      </w:r>
      <w:r w:rsidR="00C87983" w:rsidRPr="0063716F">
        <w:rPr>
          <w:rFonts w:asciiTheme="minorHAnsi" w:hAnsiTheme="minorHAnsi"/>
          <w:color w:val="000000"/>
          <w:sz w:val="22"/>
          <w:szCs w:val="22"/>
        </w:rPr>
        <w:t xml:space="preserve">nelegálnej práce a </w:t>
      </w:r>
      <w:r w:rsidRPr="0063716F">
        <w:rPr>
          <w:rFonts w:asciiTheme="minorHAnsi" w:hAnsiTheme="minorHAnsi"/>
          <w:color w:val="000000"/>
          <w:sz w:val="22"/>
          <w:szCs w:val="22"/>
        </w:rPr>
        <w:t xml:space="preserve">nelegálneho zamestnávania v zmysle zákona č. 82/2005 Z. z. o nelegálnej práci a nelegálnom zamestnávaní a o zmene a doplnení niektorých zákonov v znení neskorších predpisov za obdobie 5 rokov predchádzajúcich podaniu žiadosti o NFP. </w:t>
      </w:r>
    </w:p>
    <w:p w14:paraId="6D8E6367" w14:textId="4D755CA7" w:rsidR="00D42269" w:rsidRPr="0063716F" w:rsidRDefault="00D42269" w:rsidP="0063716F">
      <w:pPr>
        <w:spacing w:before="120" w:after="120"/>
        <w:ind w:left="709"/>
        <w:jc w:val="both"/>
        <w:rPr>
          <w:rFonts w:asciiTheme="minorHAnsi" w:hAnsiTheme="minorHAnsi"/>
          <w:i/>
          <w:color w:val="000000"/>
          <w:sz w:val="22"/>
          <w:szCs w:val="22"/>
        </w:rPr>
      </w:pPr>
      <w:r w:rsidRPr="0063716F">
        <w:rPr>
          <w:rFonts w:asciiTheme="minorHAnsi" w:hAnsiTheme="minorHAnsi"/>
          <w:i/>
          <w:sz w:val="22"/>
          <w:szCs w:val="22"/>
        </w:rPr>
        <w:t>(</w:t>
      </w:r>
      <w:r w:rsidR="006A48C2" w:rsidRPr="0063716F">
        <w:rPr>
          <w:rFonts w:asciiTheme="minorHAnsi" w:hAnsiTheme="minorHAnsi"/>
          <w:i/>
          <w:sz w:val="22"/>
          <w:szCs w:val="22"/>
        </w:rPr>
        <w:t xml:space="preserve">Partner </w:t>
      </w:r>
      <w:r w:rsidRPr="0063716F">
        <w:rPr>
          <w:rFonts w:asciiTheme="minorHAnsi" w:hAnsiTheme="minorHAnsi"/>
          <w:i/>
          <w:sz w:val="22"/>
          <w:szCs w:val="22"/>
        </w:rPr>
        <w:t xml:space="preserve"> preukazuje </w:t>
      </w:r>
      <w:r w:rsidR="006A48C2" w:rsidRPr="001625A3">
        <w:rPr>
          <w:rFonts w:asciiTheme="minorHAnsi" w:hAnsiTheme="minorHAnsi"/>
          <w:i/>
          <w:sz w:val="22"/>
          <w:szCs w:val="22"/>
        </w:rPr>
        <w:t>s</w:t>
      </w:r>
      <w:r w:rsidR="006A48C2" w:rsidRPr="006A48C2">
        <w:rPr>
          <w:rFonts w:asciiTheme="minorHAnsi" w:hAnsiTheme="minorHAnsi"/>
          <w:i/>
          <w:sz w:val="22"/>
          <w:szCs w:val="22"/>
        </w:rPr>
        <w:t>plnenie</w:t>
      </w:r>
      <w:r w:rsidR="006A48C2" w:rsidRPr="0010496D">
        <w:rPr>
          <w:rFonts w:asciiTheme="minorHAnsi" w:hAnsiTheme="minorHAnsi"/>
          <w:i/>
          <w:sz w:val="22"/>
          <w:szCs w:val="22"/>
        </w:rPr>
        <w:t xml:space="preserve"> podmienky </w:t>
      </w:r>
      <w:r w:rsidRPr="0063716F">
        <w:rPr>
          <w:rFonts w:asciiTheme="minorHAnsi" w:hAnsiTheme="minorHAnsi"/>
          <w:i/>
          <w:sz w:val="22"/>
          <w:szCs w:val="22"/>
        </w:rPr>
        <w:t xml:space="preserve">čestným vyhlásením partnera žiadateľa o NFP nie starším ako tri mesiace ku dňu predloženia žiadosti o NFP, predkladá sa ako príloha k </w:t>
      </w:r>
      <w:r w:rsidR="00324B91">
        <w:rPr>
          <w:rFonts w:asciiTheme="minorHAnsi" w:hAnsiTheme="minorHAnsi"/>
          <w:i/>
          <w:sz w:val="22"/>
          <w:szCs w:val="22"/>
        </w:rPr>
        <w:t>Žo</w:t>
      </w:r>
      <w:r w:rsidRPr="0063716F">
        <w:rPr>
          <w:rFonts w:asciiTheme="minorHAnsi" w:hAnsiTheme="minorHAnsi"/>
          <w:i/>
          <w:sz w:val="22"/>
          <w:szCs w:val="22"/>
        </w:rPr>
        <w:t>NFP</w:t>
      </w:r>
      <w:r w:rsidR="007373E7">
        <w:rPr>
          <w:rFonts w:asciiTheme="minorHAnsi" w:hAnsiTheme="minorHAnsi"/>
          <w:i/>
          <w:sz w:val="22"/>
          <w:szCs w:val="22"/>
        </w:rPr>
        <w:t>.</w:t>
      </w:r>
      <w:r w:rsidR="007373E7" w:rsidRPr="007373E7">
        <w:rPr>
          <w:rFonts w:asciiTheme="minorHAnsi" w:hAnsiTheme="minorHAnsi"/>
          <w:i/>
          <w:sz w:val="22"/>
          <w:szCs w:val="22"/>
        </w:rPr>
        <w:t xml:space="preserve"> </w:t>
      </w:r>
      <w:r w:rsidR="007373E7">
        <w:rPr>
          <w:rFonts w:asciiTheme="minorHAnsi" w:hAnsiTheme="minorHAnsi"/>
          <w:i/>
          <w:sz w:val="22"/>
          <w:szCs w:val="22"/>
        </w:rPr>
        <w:t xml:space="preserve">Partner </w:t>
      </w:r>
      <w:r w:rsidR="007373E7" w:rsidRPr="00271BFB">
        <w:rPr>
          <w:rFonts w:asciiTheme="minorHAnsi" w:hAnsiTheme="minorHAnsi"/>
          <w:i/>
          <w:sz w:val="22"/>
          <w:szCs w:val="22"/>
        </w:rPr>
        <w:t>nesmie túto podmienku poskytnutia príspevku porušiť ani počas konania o ŽoNFP a</w:t>
      </w:r>
      <w:del w:id="32" w:author="Šušlíková, Mária" w:date="2021-04-08T15:10:00Z">
        <w:r w:rsidR="007373E7" w:rsidRPr="00271BFB" w:rsidDel="003E6ACC">
          <w:rPr>
            <w:rFonts w:asciiTheme="minorHAnsi" w:hAnsiTheme="minorHAnsi"/>
            <w:i/>
            <w:sz w:val="22"/>
            <w:szCs w:val="22"/>
          </w:rPr>
          <w:delText xml:space="preserve"> </w:delText>
        </w:r>
      </w:del>
      <w:ins w:id="33" w:author="Šušlíková, Mária" w:date="2021-04-08T15:10:00Z">
        <w:r w:rsidR="003E6ACC">
          <w:rPr>
            <w:rFonts w:asciiTheme="minorHAnsi" w:hAnsiTheme="minorHAnsi"/>
            <w:i/>
            <w:sz w:val="22"/>
            <w:szCs w:val="22"/>
          </w:rPr>
          <w:t> </w:t>
        </w:r>
      </w:ins>
      <w:r w:rsidR="007373E7" w:rsidRPr="00271BFB">
        <w:rPr>
          <w:rFonts w:asciiTheme="minorHAnsi" w:hAnsiTheme="minorHAnsi"/>
          <w:i/>
          <w:sz w:val="22"/>
          <w:szCs w:val="22"/>
        </w:rPr>
        <w:t>realizácie projektu.</w:t>
      </w:r>
      <w:r w:rsidRPr="0063716F">
        <w:rPr>
          <w:rFonts w:asciiTheme="minorHAnsi" w:hAnsiTheme="minorHAnsi"/>
          <w:i/>
          <w:sz w:val="22"/>
          <w:szCs w:val="22"/>
        </w:rPr>
        <w:t>)</w:t>
      </w:r>
    </w:p>
    <w:p w14:paraId="0A885491" w14:textId="77777777" w:rsidR="00D42269" w:rsidRPr="000C0504" w:rsidRDefault="00D42269" w:rsidP="00287F44">
      <w:pPr>
        <w:spacing w:before="120" w:after="120"/>
        <w:ind w:left="708"/>
        <w:jc w:val="both"/>
        <w:rPr>
          <w:rFonts w:asciiTheme="minorHAnsi" w:hAnsiTheme="minorHAnsi"/>
          <w:sz w:val="22"/>
          <w:szCs w:val="22"/>
        </w:rPr>
      </w:pPr>
    </w:p>
    <w:p w14:paraId="2B20F2C1" w14:textId="77777777" w:rsidR="006829FC" w:rsidRPr="009A4624" w:rsidRDefault="006829FC" w:rsidP="00287F44">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Ďalšie podmienky poskytnutia príspevku</w:t>
      </w:r>
    </w:p>
    <w:p w14:paraId="2A0D92CF" w14:textId="2614CC3F" w:rsidR="002B6CE1" w:rsidRPr="008136B3" w:rsidRDefault="002B6CE1" w:rsidP="005D6FC6">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D6FC6">
        <w:rPr>
          <w:rFonts w:asciiTheme="minorHAnsi" w:eastAsiaTheme="minorHAnsi" w:hAnsiTheme="minorHAnsi"/>
          <w:color w:val="000000"/>
          <w:sz w:val="22"/>
          <w:szCs w:val="22"/>
          <w:lang w:eastAsia="en-US"/>
        </w:rPr>
        <w:t xml:space="preserve">oprávnenosť z hľadiska súladu s horizontálnymi princípmi </w:t>
      </w:r>
      <w:r w:rsidR="00975DF9" w:rsidRPr="005D6FC6">
        <w:rPr>
          <w:rFonts w:asciiTheme="minorHAnsi" w:eastAsiaTheme="minorHAnsi" w:hAnsiTheme="minorHAnsi"/>
          <w:color w:val="000000"/>
          <w:sz w:val="22"/>
          <w:szCs w:val="22"/>
          <w:lang w:eastAsia="en-US"/>
        </w:rPr>
        <w:t>R</w:t>
      </w:r>
      <w:r w:rsidRPr="008136B3">
        <w:rPr>
          <w:rFonts w:asciiTheme="minorHAnsi" w:eastAsiaTheme="minorHAnsi" w:hAnsiTheme="minorHAnsi"/>
          <w:color w:val="000000"/>
          <w:sz w:val="22"/>
          <w:szCs w:val="22"/>
          <w:lang w:eastAsia="en-US"/>
        </w:rPr>
        <w:t>ovnosť mužov a žien a</w:t>
      </w:r>
      <w:del w:id="34" w:author="Šušlíková, Mária" w:date="2021-04-08T15:10:00Z">
        <w:r w:rsidRPr="008136B3" w:rsidDel="003E6ACC">
          <w:rPr>
            <w:rFonts w:asciiTheme="minorHAnsi" w:eastAsiaTheme="minorHAnsi" w:hAnsiTheme="minorHAnsi"/>
            <w:color w:val="000000"/>
            <w:sz w:val="22"/>
            <w:szCs w:val="22"/>
            <w:lang w:eastAsia="en-US"/>
          </w:rPr>
          <w:delText xml:space="preserve"> </w:delText>
        </w:r>
      </w:del>
      <w:ins w:id="35" w:author="Šušlíková, Mária" w:date="2021-04-08T15:10:00Z">
        <w:r w:rsidR="003E6ACC">
          <w:rPr>
            <w:rFonts w:asciiTheme="minorHAnsi" w:eastAsiaTheme="minorHAnsi" w:hAnsiTheme="minorHAnsi"/>
            <w:color w:val="000000"/>
            <w:sz w:val="22"/>
            <w:szCs w:val="22"/>
            <w:lang w:eastAsia="en-US"/>
          </w:rPr>
          <w:t> </w:t>
        </w:r>
      </w:ins>
      <w:r w:rsidR="00975DF9" w:rsidRPr="008136B3">
        <w:rPr>
          <w:rFonts w:asciiTheme="minorHAnsi" w:eastAsiaTheme="minorHAnsi" w:hAnsiTheme="minorHAnsi"/>
          <w:color w:val="000000"/>
          <w:sz w:val="22"/>
          <w:szCs w:val="22"/>
          <w:lang w:eastAsia="en-US"/>
        </w:rPr>
        <w:t>N</w:t>
      </w:r>
      <w:r w:rsidRPr="008136B3">
        <w:rPr>
          <w:rFonts w:asciiTheme="minorHAnsi" w:eastAsiaTheme="minorHAnsi" w:hAnsiTheme="minorHAnsi"/>
          <w:color w:val="000000"/>
          <w:sz w:val="22"/>
          <w:szCs w:val="22"/>
          <w:lang w:eastAsia="en-US"/>
        </w:rPr>
        <w:t xml:space="preserve">ediskriminácia </w:t>
      </w:r>
      <w:r w:rsidR="008136B3" w:rsidRPr="008136B3">
        <w:rPr>
          <w:rFonts w:asciiTheme="minorHAnsi" w:hAnsiTheme="minorHAnsi"/>
          <w:sz w:val="22"/>
          <w:szCs w:val="22"/>
          <w:lang w:eastAsia="en-US"/>
        </w:rPr>
        <w:t>(ďalej aj „HP RMŽDaND“)</w:t>
      </w:r>
    </w:p>
    <w:p w14:paraId="65C5C79E" w14:textId="29635CB1" w:rsidR="00975DF9" w:rsidRPr="006A48C2" w:rsidRDefault="00975DF9" w:rsidP="0063716F">
      <w:pPr>
        <w:pStyle w:val="Odsekzoznamu"/>
        <w:spacing w:before="120" w:after="120"/>
        <w:contextualSpacing w:val="0"/>
        <w:jc w:val="both"/>
        <w:rPr>
          <w:rFonts w:asciiTheme="minorHAnsi" w:hAnsiTheme="minorHAnsi"/>
          <w:color w:val="000000"/>
          <w:sz w:val="22"/>
          <w:szCs w:val="22"/>
        </w:rPr>
      </w:pPr>
      <w:r w:rsidRPr="006A48C2">
        <w:rPr>
          <w:rFonts w:asciiTheme="minorHAnsi" w:hAnsiTheme="minorHAnsi"/>
          <w:color w:val="000000"/>
          <w:sz w:val="22"/>
          <w:szCs w:val="22"/>
        </w:rPr>
        <w:t>Uvedené horizontálne princípy</w:t>
      </w:r>
      <w:r w:rsidR="002B6CE1" w:rsidRPr="006A48C2">
        <w:rPr>
          <w:rFonts w:asciiTheme="minorHAnsi" w:eastAsiaTheme="minorHAnsi" w:hAnsiTheme="minorHAnsi"/>
          <w:color w:val="000000"/>
          <w:sz w:val="22"/>
          <w:szCs w:val="22"/>
          <w:lang w:eastAsia="en-US"/>
        </w:rPr>
        <w:t xml:space="preserve"> sú definované v Partnerskej dohode </w:t>
      </w:r>
      <w:r w:rsidRPr="006A48C2">
        <w:rPr>
          <w:rFonts w:asciiTheme="minorHAnsi" w:eastAsiaTheme="minorHAnsi" w:hAnsiTheme="minorHAnsi"/>
          <w:color w:val="000000"/>
          <w:sz w:val="22"/>
          <w:szCs w:val="22"/>
          <w:lang w:eastAsia="en-US"/>
        </w:rPr>
        <w:t xml:space="preserve">SR </w:t>
      </w:r>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w:t>
      </w:r>
      <w:del w:id="36" w:author="Šušlíková, Mária" w:date="2021-04-08T15:10:00Z">
        <w:r w:rsidR="002B6CE1" w:rsidRPr="006A48C2" w:rsidDel="003E6ACC">
          <w:rPr>
            <w:rFonts w:asciiTheme="minorHAnsi" w:eastAsiaTheme="minorHAnsi" w:hAnsiTheme="minorHAnsi"/>
            <w:color w:val="000000"/>
            <w:sz w:val="22"/>
            <w:szCs w:val="22"/>
            <w:lang w:eastAsia="en-US"/>
          </w:rPr>
          <w:delText xml:space="preserve"> </w:delText>
        </w:r>
      </w:del>
      <w:ins w:id="37" w:author="Šušlíková, Mária" w:date="2021-04-08T15:10:00Z">
        <w:r w:rsidR="003E6ACC">
          <w:rPr>
            <w:rFonts w:asciiTheme="minorHAnsi" w:eastAsiaTheme="minorHAnsi" w:hAnsiTheme="minorHAnsi"/>
            <w:color w:val="000000"/>
            <w:sz w:val="22"/>
            <w:szCs w:val="22"/>
            <w:lang w:eastAsia="en-US"/>
          </w:rPr>
          <w:t> </w:t>
        </w:r>
      </w:ins>
      <w:r w:rsidR="002B6CE1" w:rsidRPr="006A48C2">
        <w:rPr>
          <w:rFonts w:asciiTheme="minorHAnsi" w:eastAsiaTheme="minorHAnsi" w:hAnsiTheme="minorHAnsi"/>
          <w:color w:val="000000"/>
          <w:sz w:val="22"/>
          <w:szCs w:val="22"/>
          <w:lang w:eastAsia="en-US"/>
        </w:rPr>
        <w:t>v</w:t>
      </w:r>
      <w:del w:id="38" w:author="Šušlíková, Mária" w:date="2021-04-08T15:10:00Z">
        <w:r w:rsidR="002B6CE1" w:rsidRPr="006A48C2" w:rsidDel="003E6ACC">
          <w:rPr>
            <w:rFonts w:asciiTheme="minorHAnsi" w:eastAsiaTheme="minorHAnsi" w:hAnsiTheme="minorHAnsi"/>
            <w:color w:val="000000"/>
            <w:sz w:val="22"/>
            <w:szCs w:val="22"/>
            <w:lang w:eastAsia="en-US"/>
          </w:rPr>
          <w:delText xml:space="preserve"> </w:delText>
        </w:r>
      </w:del>
      <w:ins w:id="39" w:author="Šušlíková, Mária" w:date="2021-04-08T15:10:00Z">
        <w:r w:rsidR="003E6ACC">
          <w:rPr>
            <w:rFonts w:asciiTheme="minorHAnsi" w:eastAsiaTheme="minorHAnsi" w:hAnsiTheme="minorHAnsi"/>
            <w:color w:val="000000"/>
            <w:sz w:val="22"/>
            <w:szCs w:val="22"/>
            <w:lang w:eastAsia="en-US"/>
          </w:rPr>
          <w:t> </w:t>
        </w:r>
      </w:ins>
      <w:r w:rsidR="002B6CE1" w:rsidRPr="006A48C2">
        <w:rPr>
          <w:rFonts w:asciiTheme="minorHAnsi" w:eastAsiaTheme="minorHAnsi" w:hAnsiTheme="minorHAnsi"/>
          <w:color w:val="000000"/>
          <w:sz w:val="22"/>
          <w:szCs w:val="22"/>
          <w:lang w:eastAsia="en-US"/>
        </w:rPr>
        <w:t>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2"/>
      </w:r>
      <w:r w:rsidR="002B6CE1" w:rsidRPr="001625A3">
        <w:rPr>
          <w:rFonts w:asciiTheme="minorHAnsi" w:eastAsiaTheme="minorHAnsi" w:hAnsiTheme="minorHAnsi"/>
          <w:color w:val="000000"/>
          <w:sz w:val="22"/>
          <w:szCs w:val="22"/>
          <w:lang w:eastAsia="en-US"/>
        </w:rPr>
        <w:t xml:space="preserve">. </w:t>
      </w:r>
      <w:r w:rsidRPr="006A48C2">
        <w:rPr>
          <w:rFonts w:asciiTheme="minorHAnsi" w:hAnsiTheme="minorHAnsi"/>
          <w:color w:val="000000"/>
          <w:sz w:val="22"/>
          <w:szCs w:val="22"/>
        </w:rPr>
        <w:t xml:space="preserve">HP </w:t>
      </w:r>
      <w:r w:rsidR="00A41BBC">
        <w:rPr>
          <w:rFonts w:asciiTheme="minorHAnsi" w:hAnsiTheme="minorHAnsi"/>
          <w:color w:val="000000"/>
          <w:sz w:val="22"/>
          <w:szCs w:val="22"/>
        </w:rPr>
        <w:t>R</w:t>
      </w:r>
      <w:r w:rsidRPr="006A48C2">
        <w:rPr>
          <w:rFonts w:asciiTheme="minorHAnsi" w:hAnsiTheme="minorHAnsi"/>
          <w:color w:val="000000"/>
          <w:sz w:val="22"/>
          <w:szCs w:val="22"/>
        </w:rPr>
        <w:t>ovnosť mužov a žien a </w:t>
      </w:r>
      <w:r w:rsidR="00A41BBC">
        <w:rPr>
          <w:rFonts w:asciiTheme="minorHAnsi" w:hAnsiTheme="minorHAnsi"/>
          <w:color w:val="000000"/>
          <w:sz w:val="22"/>
          <w:szCs w:val="22"/>
        </w:rPr>
        <w:t>N</w:t>
      </w:r>
      <w:r w:rsidRPr="006A48C2">
        <w:rPr>
          <w:rFonts w:asciiTheme="minorHAnsi" w:hAnsiTheme="minorHAnsi"/>
          <w:color w:val="000000"/>
          <w:sz w:val="22"/>
          <w:szCs w:val="22"/>
        </w:rPr>
        <w:t>ediskriminácia sa uplatňuj</w:t>
      </w:r>
      <w:r w:rsidR="00A41BBC">
        <w:rPr>
          <w:rFonts w:asciiTheme="minorHAnsi" w:hAnsiTheme="minorHAnsi"/>
          <w:color w:val="000000"/>
          <w:sz w:val="22"/>
          <w:szCs w:val="22"/>
        </w:rPr>
        <w:t>ú</w:t>
      </w:r>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r w:rsidR="00A41BBC">
        <w:rPr>
          <w:rFonts w:asciiTheme="minorHAnsi" w:hAnsiTheme="minorHAnsi"/>
          <w:color w:val="000000"/>
          <w:sz w:val="22"/>
          <w:szCs w:val="22"/>
        </w:rPr>
        <w:t>ýchto</w:t>
      </w:r>
      <w:r w:rsidRPr="006A48C2">
        <w:rPr>
          <w:rFonts w:asciiTheme="minorHAnsi" w:hAnsiTheme="minorHAnsi"/>
          <w:color w:val="000000"/>
          <w:sz w:val="22"/>
          <w:szCs w:val="22"/>
        </w:rPr>
        <w:t xml:space="preserve"> princíp</w:t>
      </w:r>
      <w:r w:rsidR="00A41BBC">
        <w:rPr>
          <w:rFonts w:asciiTheme="minorHAnsi" w:hAnsiTheme="minorHAnsi"/>
          <w:color w:val="000000"/>
          <w:sz w:val="22"/>
          <w:szCs w:val="22"/>
        </w:rPr>
        <w:t>ov</w:t>
      </w:r>
      <w:r w:rsidRPr="006A48C2">
        <w:rPr>
          <w:rFonts w:asciiTheme="minorHAnsi" w:hAnsi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14:paraId="4D0E6C7D" w14:textId="2B68112E" w:rsidR="00975DF9" w:rsidRPr="0063716F" w:rsidRDefault="00975DF9" w:rsidP="0063716F">
      <w:pPr>
        <w:pStyle w:val="Odsekzoznamu"/>
        <w:spacing w:before="120" w:after="120"/>
        <w:contextualSpacing w:val="0"/>
        <w:jc w:val="both"/>
        <w:rPr>
          <w:rFonts w:asciiTheme="minorHAnsi" w:hAnsiTheme="minorHAnsi"/>
          <w:i/>
          <w:sz w:val="22"/>
          <w:szCs w:val="22"/>
        </w:rPr>
      </w:pPr>
      <w:r w:rsidRPr="006A48C2">
        <w:rPr>
          <w:rFonts w:asciiTheme="minorHAnsi" w:hAnsiTheme="minorHAnsi"/>
          <w:color w:val="000000"/>
          <w:sz w:val="22"/>
          <w:szCs w:val="22"/>
        </w:rPr>
        <w:t xml:space="preserve"> </w:t>
      </w:r>
      <w:r w:rsidRPr="0063716F">
        <w:rPr>
          <w:rFonts w:asciiTheme="minorHAnsi" w:hAnsiTheme="minorHAnsi"/>
          <w:i/>
          <w:sz w:val="22"/>
          <w:szCs w:val="22"/>
        </w:rPr>
        <w:t>(Žiadateľ nepredkladá samostatnú prílohu, ktorou deklaruje splnenie tejto podmienky poskytnutia príspevku. Žiadateľ deklaruje súlad projektu s cieľmi HP</w:t>
      </w:r>
      <w:r w:rsidR="00324B91">
        <w:rPr>
          <w:rFonts w:asciiTheme="minorHAnsi" w:hAnsiTheme="minorHAnsi"/>
          <w:i/>
          <w:sz w:val="22"/>
          <w:szCs w:val="22"/>
        </w:rPr>
        <w:t xml:space="preserve"> </w:t>
      </w:r>
      <w:r w:rsidRPr="0063716F">
        <w:rPr>
          <w:rFonts w:asciiTheme="minorHAnsi" w:hAnsiTheme="minorHAnsi"/>
          <w:i/>
          <w:sz w:val="22"/>
          <w:szCs w:val="22"/>
        </w:rPr>
        <w:t>RMŽaND prostredníctvom výberu oprávnených typov aktivít vo formulári ŽoNFP, v rámci ktorého sa v časti č. 5 automaticky vygeneruje text v znení „Projekt je v súlade s princípom podpory rovnosti mužov a</w:t>
      </w:r>
      <w:del w:id="42" w:author="Šušlíková, Mária" w:date="2021-04-08T15:11:00Z">
        <w:r w:rsidRPr="0063716F" w:rsidDel="00411F16">
          <w:rPr>
            <w:rFonts w:asciiTheme="minorHAnsi" w:hAnsiTheme="minorHAnsi"/>
            <w:i/>
            <w:sz w:val="22"/>
            <w:szCs w:val="22"/>
          </w:rPr>
          <w:delText xml:space="preserve"> </w:delText>
        </w:r>
      </w:del>
      <w:ins w:id="43" w:author="Šušlíková, Mária" w:date="2021-04-08T15:11:00Z">
        <w:r w:rsidR="00411F16">
          <w:rPr>
            <w:rFonts w:asciiTheme="minorHAnsi" w:hAnsiTheme="minorHAnsi"/>
            <w:i/>
            <w:sz w:val="22"/>
            <w:szCs w:val="22"/>
          </w:rPr>
          <w:t> </w:t>
        </w:r>
      </w:ins>
      <w:r w:rsidRPr="0063716F">
        <w:rPr>
          <w:rFonts w:asciiTheme="minorHAnsi" w:hAnsiTheme="minorHAnsi"/>
          <w:i/>
          <w:sz w:val="22"/>
          <w:szCs w:val="22"/>
        </w:rPr>
        <w:t>žien a nediskriminácia“. Žiadateľ rovnako v rámci formulára ŽoNFP v čestnom vyhlásení v</w:t>
      </w:r>
      <w:del w:id="44" w:author="Šušlíková, Mária" w:date="2021-04-08T15:11:00Z">
        <w:r w:rsidRPr="0063716F" w:rsidDel="00411F16">
          <w:rPr>
            <w:rFonts w:asciiTheme="minorHAnsi" w:hAnsiTheme="minorHAnsi"/>
            <w:i/>
            <w:sz w:val="22"/>
            <w:szCs w:val="22"/>
          </w:rPr>
          <w:delText xml:space="preserve"> </w:delText>
        </w:r>
      </w:del>
      <w:ins w:id="45" w:author="Šušlíková, Mária" w:date="2021-04-08T15:11:00Z">
        <w:r w:rsidR="00411F16">
          <w:rPr>
            <w:rFonts w:asciiTheme="minorHAnsi" w:hAnsiTheme="minorHAnsi"/>
            <w:i/>
            <w:sz w:val="22"/>
            <w:szCs w:val="22"/>
          </w:rPr>
          <w:t> </w:t>
        </w:r>
      </w:ins>
      <w:r w:rsidRPr="0063716F">
        <w:rPr>
          <w:rFonts w:asciiTheme="minorHAnsi" w:hAnsiTheme="minorHAnsi"/>
          <w:i/>
          <w:sz w:val="22"/>
          <w:szCs w:val="22"/>
        </w:rPr>
        <w:t>časti č. 15 potvrdzuje súlad s horizontálnymi princípmi</w:t>
      </w:r>
      <w:r w:rsidR="002D0B03">
        <w:rPr>
          <w:rFonts w:asciiTheme="minorHAnsi" w:hAnsiTheme="minorHAnsi"/>
          <w:i/>
          <w:sz w:val="22"/>
          <w:szCs w:val="22"/>
        </w:rPr>
        <w:t>.</w:t>
      </w:r>
      <w:r w:rsidRPr="0063716F">
        <w:rPr>
          <w:rFonts w:asciiTheme="minorHAnsi" w:hAnsiTheme="minorHAnsi"/>
          <w:i/>
          <w:sz w:val="22"/>
          <w:szCs w:val="22"/>
        </w:rPr>
        <w:t>)</w:t>
      </w:r>
    </w:p>
    <w:p w14:paraId="61B63F29"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časová oprávnenosť realizácie projektu </w:t>
      </w:r>
    </w:p>
    <w:p w14:paraId="08D6758A" w14:textId="48048881" w:rsidR="006829FC" w:rsidRPr="003F00FD" w:rsidRDefault="002B6CE1"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3F00FD">
        <w:rPr>
          <w:rFonts w:asciiTheme="minorHAnsi" w:eastAsiaTheme="minorHAnsi" w:hAnsiTheme="minorHAnsi"/>
          <w:color w:val="000000"/>
          <w:sz w:val="22"/>
          <w:szCs w:val="22"/>
          <w:lang w:eastAsia="en-US"/>
        </w:rPr>
        <w:t>Hlavné aktivity projektu je prijímateľ</w:t>
      </w:r>
      <w:r w:rsidR="00975DF9"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w:t>
      </w:r>
      <w:r w:rsidR="003F00FD" w:rsidRPr="003F00FD">
        <w:rPr>
          <w:rFonts w:asciiTheme="minorHAnsi" w:eastAsiaTheme="minorHAnsi" w:hAnsiTheme="minorHAnsi"/>
          <w:color w:val="000000"/>
          <w:sz w:val="22"/>
          <w:szCs w:val="22"/>
          <w:lang w:eastAsia="en-US"/>
        </w:rPr>
        <w:t xml:space="preserve">oprávnený </w:t>
      </w:r>
      <w:r w:rsidRPr="003F00FD">
        <w:rPr>
          <w:rFonts w:asciiTheme="minorHAnsi" w:eastAsiaTheme="minorHAnsi" w:hAnsiTheme="minorHAnsi"/>
          <w:color w:val="000000"/>
          <w:sz w:val="22"/>
          <w:szCs w:val="22"/>
          <w:lang w:eastAsia="en-US"/>
        </w:rPr>
        <w:t>začať realizovať najneskôr do 3</w:t>
      </w:r>
      <w:del w:id="46" w:author="Šušlíková, Mária" w:date="2021-04-08T15:11:00Z">
        <w:r w:rsidRPr="003F00FD" w:rsidDel="00411F16">
          <w:rPr>
            <w:rFonts w:asciiTheme="minorHAnsi" w:eastAsiaTheme="minorHAnsi" w:hAnsiTheme="minorHAnsi"/>
            <w:color w:val="000000"/>
            <w:sz w:val="22"/>
            <w:szCs w:val="22"/>
            <w:lang w:eastAsia="en-US"/>
          </w:rPr>
          <w:delText xml:space="preserve"> </w:delText>
        </w:r>
      </w:del>
      <w:ins w:id="47" w:author="Šušlíková, Mária" w:date="2021-04-08T15:11:00Z">
        <w:r w:rsidR="00411F16">
          <w:rPr>
            <w:rFonts w:asciiTheme="minorHAnsi" w:eastAsiaTheme="minorHAnsi" w:hAnsiTheme="minorHAnsi"/>
            <w:color w:val="000000"/>
            <w:sz w:val="22"/>
            <w:szCs w:val="22"/>
            <w:lang w:eastAsia="en-US"/>
          </w:rPr>
          <w:t> </w:t>
        </w:r>
      </w:ins>
      <w:r w:rsidRPr="003F00FD">
        <w:rPr>
          <w:rFonts w:asciiTheme="minorHAnsi" w:eastAsiaTheme="minorHAnsi" w:hAnsiTheme="minorHAnsi"/>
          <w:color w:val="000000"/>
          <w:sz w:val="22"/>
          <w:szCs w:val="22"/>
          <w:lang w:eastAsia="en-US"/>
        </w:rPr>
        <w:t>mesiacov od nadobudnutia účinnosti zmluvy o poskytnutí NFP</w:t>
      </w:r>
      <w:r w:rsidR="000B3BFA" w:rsidRPr="0063716F">
        <w:rPr>
          <w:rFonts w:asciiTheme="minorHAnsi" w:eastAsiaTheme="minorHAnsi" w:hAnsiTheme="minorHAnsi"/>
          <w:color w:val="000000"/>
          <w:sz w:val="22"/>
          <w:szCs w:val="22"/>
          <w:lang w:eastAsia="en-US"/>
        </w:rPr>
        <w:t xml:space="preserve"> </w:t>
      </w:r>
      <w:r w:rsidR="000B3BFA" w:rsidRPr="001625A3">
        <w:rPr>
          <w:rFonts w:asciiTheme="minorHAnsi" w:hAnsiTheme="minorHAnsi"/>
          <w:color w:val="000000"/>
          <w:sz w:val="22"/>
          <w:szCs w:val="22"/>
        </w:rPr>
        <w:t>(ďalej aj „zmluva o NFP“)</w:t>
      </w:r>
      <w:r w:rsidR="00B15795"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w:t>
      </w:r>
      <w:r w:rsidR="00BD48B5"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povinný ukončiť </w:t>
      </w:r>
      <w:r w:rsidRPr="003F00FD">
        <w:rPr>
          <w:rFonts w:asciiTheme="minorHAnsi" w:eastAsiaTheme="minorHAnsi" w:hAnsiTheme="minorHAnsi"/>
          <w:b/>
          <w:bCs/>
          <w:color w:val="000000"/>
          <w:sz w:val="22"/>
          <w:szCs w:val="22"/>
          <w:lang w:eastAsia="en-US"/>
        </w:rPr>
        <w:t>najneskôr do 31.</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12.</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20</w:t>
      </w:r>
      <w:r w:rsidR="00BD48B5" w:rsidRPr="003F00FD">
        <w:rPr>
          <w:rFonts w:asciiTheme="minorHAnsi" w:eastAsiaTheme="minorHAnsi" w:hAnsiTheme="minorHAnsi"/>
          <w:b/>
          <w:bCs/>
          <w:color w:val="000000"/>
          <w:sz w:val="22"/>
          <w:szCs w:val="22"/>
          <w:lang w:eastAsia="en-US"/>
        </w:rPr>
        <w:t>21</w:t>
      </w:r>
      <w:r w:rsidRPr="003F00FD">
        <w:rPr>
          <w:rFonts w:asciiTheme="minorHAnsi" w:eastAsiaTheme="minorHAnsi" w:hAnsiTheme="minorHAnsi"/>
          <w:color w:val="000000"/>
          <w:sz w:val="22"/>
          <w:szCs w:val="22"/>
          <w:lang w:eastAsia="en-US"/>
        </w:rPr>
        <w:t>. Žiadateľ o</w:t>
      </w:r>
      <w:del w:id="48" w:author="Šušlíková, Mária" w:date="2021-04-08T15:12:00Z">
        <w:r w:rsidRPr="003F00FD" w:rsidDel="00411F16">
          <w:rPr>
            <w:rFonts w:asciiTheme="minorHAnsi" w:eastAsiaTheme="minorHAnsi" w:hAnsiTheme="minorHAnsi"/>
            <w:color w:val="000000"/>
            <w:sz w:val="22"/>
            <w:szCs w:val="22"/>
            <w:lang w:eastAsia="en-US"/>
          </w:rPr>
          <w:delText xml:space="preserve"> </w:delText>
        </w:r>
      </w:del>
      <w:ins w:id="49" w:author="Šušlíková, Mária" w:date="2021-04-08T15:12:00Z">
        <w:r w:rsidR="00411F16">
          <w:rPr>
            <w:rFonts w:asciiTheme="minorHAnsi" w:eastAsiaTheme="minorHAnsi" w:hAnsiTheme="minorHAnsi"/>
            <w:color w:val="000000"/>
            <w:sz w:val="22"/>
            <w:szCs w:val="22"/>
            <w:lang w:eastAsia="en-US"/>
          </w:rPr>
          <w:t> </w:t>
        </w:r>
      </w:ins>
      <w:r w:rsidRPr="003F00FD">
        <w:rPr>
          <w:rFonts w:asciiTheme="minorHAnsi" w:eastAsiaTheme="minorHAnsi" w:hAnsiTheme="minorHAnsi"/>
          <w:color w:val="000000"/>
          <w:sz w:val="22"/>
          <w:szCs w:val="22"/>
          <w:lang w:eastAsia="en-US"/>
        </w:rPr>
        <w:t>NFP je oprávnený predložiť v rámci vyzvania viacero žiadostí o NFP.</w:t>
      </w:r>
    </w:p>
    <w:p w14:paraId="2667F4E5" w14:textId="706D35C0" w:rsidR="00BD48B5" w:rsidRPr="001625A3" w:rsidRDefault="00BD48B5"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63716F">
        <w:rPr>
          <w:rFonts w:asciiTheme="minorHAnsi" w:hAnsiTheme="minorHAnsi"/>
          <w:i/>
          <w:sz w:val="22"/>
          <w:szCs w:val="22"/>
        </w:rPr>
        <w:lastRenderedPageBreak/>
        <w:t>uvedie žiadateľ vo formulári ŽoNFP, v rámci časti č. 9 - Harmonogram realizácie aktivít, časový harmonogram realizácie aktivít projektu, ktorý nesmie presiahnuť dátum 31.</w:t>
      </w:r>
      <w:r w:rsidR="003F00FD">
        <w:rPr>
          <w:rFonts w:asciiTheme="minorHAnsi" w:hAnsiTheme="minorHAnsi"/>
          <w:i/>
          <w:sz w:val="22"/>
          <w:szCs w:val="22"/>
        </w:rPr>
        <w:t xml:space="preserve"> </w:t>
      </w:r>
      <w:r w:rsidRPr="0063716F">
        <w:rPr>
          <w:rFonts w:asciiTheme="minorHAnsi" w:hAnsiTheme="minorHAnsi"/>
          <w:i/>
          <w:sz w:val="22"/>
          <w:szCs w:val="22"/>
        </w:rPr>
        <w:t>12.</w:t>
      </w:r>
      <w:r w:rsidR="003F00FD">
        <w:rPr>
          <w:rFonts w:asciiTheme="minorHAnsi" w:hAnsiTheme="minorHAnsi"/>
          <w:i/>
          <w:sz w:val="22"/>
          <w:szCs w:val="22"/>
        </w:rPr>
        <w:t xml:space="preserve"> </w:t>
      </w:r>
      <w:r w:rsidRPr="0063716F">
        <w:rPr>
          <w:rFonts w:asciiTheme="minorHAnsi" w:hAnsiTheme="minorHAnsi"/>
          <w:i/>
          <w:sz w:val="22"/>
          <w:szCs w:val="22"/>
        </w:rPr>
        <w:t>2021</w:t>
      </w:r>
      <w:r w:rsidR="002D0B03">
        <w:rPr>
          <w:rFonts w:asciiTheme="minorHAnsi" w:hAnsiTheme="minorHAnsi"/>
          <w:i/>
          <w:sz w:val="22"/>
          <w:szCs w:val="22"/>
        </w:rPr>
        <w:t>.</w:t>
      </w:r>
      <w:r w:rsidRPr="0063716F">
        <w:rPr>
          <w:rFonts w:asciiTheme="minorHAnsi" w:hAnsiTheme="minorHAnsi"/>
          <w:i/>
          <w:sz w:val="22"/>
          <w:szCs w:val="22"/>
        </w:rPr>
        <w:t>)</w:t>
      </w:r>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rsidP="0063716F">
      <w:pPr>
        <w:spacing w:before="120" w:after="120"/>
        <w:ind w:left="709"/>
        <w:jc w:val="both"/>
        <w:rPr>
          <w:rFonts w:asciiTheme="minorHAnsi" w:hAnsiTheme="minorHAnsi"/>
          <w:sz w:val="22"/>
          <w:szCs w:val="22"/>
        </w:rPr>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2E5587F" w:rsidR="006829FC" w:rsidRPr="001625A3" w:rsidRDefault="00B97422" w:rsidP="0063716F">
      <w:pPr>
        <w:spacing w:before="120" w:after="120"/>
        <w:ind w:left="709"/>
        <w:jc w:val="both"/>
        <w:rPr>
          <w:rFonts w:asciiTheme="minorHAnsi" w:hAnsiTheme="minorHAnsi"/>
          <w:color w:val="1F497D"/>
          <w:sz w:val="22"/>
          <w:szCs w:val="22"/>
        </w:rPr>
      </w:pPr>
      <w:r w:rsidRPr="0063716F">
        <w:rPr>
          <w:rFonts w:asciiTheme="minorHAnsi" w:hAnsiTheme="minorHAnsi"/>
          <w:color w:val="000000"/>
          <w:sz w:val="22"/>
          <w:szCs w:val="22"/>
        </w:rPr>
        <w:t xml:space="preserve">Pre potreby monitorovania uvádza žiadateľ v prílohe č. </w:t>
      </w:r>
      <w:r w:rsidR="000B3BFA" w:rsidRPr="0063716F">
        <w:rPr>
          <w:rFonts w:asciiTheme="minorHAnsi" w:hAnsiTheme="minorHAnsi"/>
          <w:color w:val="000000"/>
          <w:sz w:val="22"/>
          <w:szCs w:val="22"/>
        </w:rPr>
        <w:t>4</w:t>
      </w:r>
      <w:r w:rsidRPr="0063716F">
        <w:rPr>
          <w:rFonts w:asciiTheme="minorHAnsi" w:hAnsiTheme="minorHAnsi"/>
          <w:color w:val="000000"/>
          <w:sz w:val="22"/>
          <w:szCs w:val="22"/>
        </w:rPr>
        <w:t xml:space="preserve"> vyzvania – Opise projektu aj </w:t>
      </w:r>
      <w:r w:rsidRPr="0063716F">
        <w:rPr>
          <w:rFonts w:asciiTheme="minorHAnsi" w:hAnsiTheme="minorHAnsi"/>
          <w:b/>
          <w:color w:val="000000"/>
          <w:sz w:val="22"/>
          <w:szCs w:val="22"/>
        </w:rPr>
        <w:t>iné údaje</w:t>
      </w:r>
      <w:r w:rsidRPr="0063716F">
        <w:rPr>
          <w:rFonts w:asciiTheme="minorHAnsi" w:hAnsiTheme="minorHAnsi"/>
          <w:color w:val="000000"/>
          <w:sz w:val="22"/>
          <w:szCs w:val="22"/>
        </w:rPr>
        <w:t xml:space="preserve"> relevantné pre projekt a pre sledovanie HP Rovnosť mužov a žien a Nediskriminácia.</w:t>
      </w:r>
    </w:p>
    <w:p w14:paraId="47B97E7D" w14:textId="0CA53222" w:rsidR="00BD48B5" w:rsidRPr="001625A3" w:rsidRDefault="00BD48B5" w:rsidP="0063716F">
      <w:pPr>
        <w:spacing w:before="120" w:after="120"/>
        <w:ind w:left="709"/>
        <w:jc w:val="both"/>
        <w:rPr>
          <w:rFonts w:asciiTheme="minorHAnsi" w:hAnsiTheme="minorHAnsi"/>
          <w:color w:val="1F497D"/>
          <w:sz w:val="22"/>
          <w:szCs w:val="22"/>
        </w:rPr>
      </w:pPr>
      <w:r w:rsidRPr="0063716F">
        <w:rPr>
          <w:rFonts w:asciiTheme="minorHAnsi" w:hAnsiTheme="minorHAnsi"/>
          <w:i/>
          <w:sz w:val="22"/>
          <w:szCs w:val="22"/>
        </w:rPr>
        <w:t xml:space="preserve">(Za účelom posúdenia splnenia tejto podmienky poskytnutia príspevku, uvedie žiadateľ vo formulári ŽoNFP, v rámci </w:t>
      </w:r>
      <w:r w:rsidR="00956191">
        <w:rPr>
          <w:rFonts w:asciiTheme="minorHAnsi" w:hAnsiTheme="minorHAnsi"/>
          <w:i/>
          <w:sz w:val="22"/>
          <w:szCs w:val="22"/>
        </w:rPr>
        <w:t xml:space="preserve"> </w:t>
      </w:r>
      <w:r w:rsidRPr="0063716F">
        <w:rPr>
          <w:rFonts w:asciiTheme="minorHAnsi" w:hAnsiTheme="minorHAnsi"/>
          <w:i/>
          <w:sz w:val="22"/>
          <w:szCs w:val="22"/>
        </w:rPr>
        <w:t>časti č. 10.2 – Prehľad merateľných ukazovateľov, ku každej hlavnej aktivite projektu merateľné ukazovatele</w:t>
      </w:r>
      <w:r w:rsidR="004374BC" w:rsidRPr="0063716F">
        <w:rPr>
          <w:rFonts w:asciiTheme="minorHAnsi" w:hAnsiTheme="minorHAnsi"/>
          <w:i/>
          <w:sz w:val="22"/>
          <w:szCs w:val="22"/>
        </w:rPr>
        <w:t xml:space="preserve">. </w:t>
      </w:r>
      <w:r w:rsidR="004374BC" w:rsidRPr="0063716F">
        <w:rPr>
          <w:rFonts w:asciiTheme="minorHAnsi" w:eastAsia="Calibri" w:hAnsiTheme="minorHAnsi"/>
          <w:i/>
          <w:sz w:val="22"/>
          <w:szCs w:val="22"/>
          <w:lang w:eastAsia="en-US"/>
        </w:rPr>
        <w:t xml:space="preserve">Zároveň je žiadateľ povinný predložiť prílohu č. </w:t>
      </w:r>
      <w:r w:rsidR="000B3BFA" w:rsidRPr="0063716F">
        <w:rPr>
          <w:rFonts w:asciiTheme="minorHAnsi" w:eastAsia="Calibri" w:hAnsiTheme="minorHAnsi"/>
          <w:i/>
          <w:sz w:val="22"/>
          <w:szCs w:val="22"/>
          <w:lang w:eastAsia="en-US"/>
        </w:rPr>
        <w:t>4</w:t>
      </w:r>
      <w:r w:rsidR="004374BC" w:rsidRPr="0063716F">
        <w:rPr>
          <w:rFonts w:asciiTheme="minorHAnsi" w:eastAsia="Calibri" w:hAnsiTheme="minorHAnsi"/>
          <w:i/>
          <w:sz w:val="22"/>
          <w:szCs w:val="22"/>
          <w:lang w:eastAsia="en-US"/>
        </w:rPr>
        <w:t xml:space="preserve"> vyzvania - Opis projektu, v ktorom uvedie zoznam iných údajov relevantných pre projekt.</w:t>
      </w:r>
      <w:r w:rsidRPr="0063716F">
        <w:rPr>
          <w:rFonts w:asciiTheme="minorHAnsi" w:hAnsiTheme="minorHAnsi"/>
          <w:i/>
          <w:sz w:val="22"/>
          <w:szCs w:val="22"/>
        </w:rPr>
        <w:t>)</w:t>
      </w:r>
    </w:p>
    <w:p w14:paraId="32365F5F" w14:textId="77777777" w:rsidR="003F2A48" w:rsidRPr="00956191" w:rsidRDefault="003F2A48"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956191">
        <w:rPr>
          <w:rFonts w:asciiTheme="minorHAnsi" w:eastAsiaTheme="minorHAnsi" w:hAnsiTheme="minorHAnsi"/>
          <w:color w:val="000000"/>
          <w:sz w:val="22"/>
          <w:szCs w:val="22"/>
          <w:lang w:eastAsia="en-US"/>
        </w:rPr>
        <w:t xml:space="preserve">Povinné prílohy k žiadosti o NFP: </w:t>
      </w:r>
    </w:p>
    <w:p w14:paraId="6AF590CE" w14:textId="460144FB" w:rsidR="000D6D0F" w:rsidRPr="00956191" w:rsidRDefault="003F2A48"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bCs/>
          <w:color w:val="000000"/>
          <w:sz w:val="22"/>
          <w:szCs w:val="22"/>
          <w:lang w:eastAsia="en-US"/>
        </w:rPr>
        <w:t xml:space="preserve">Opis projektu </w:t>
      </w:r>
      <w:r w:rsidRPr="00956191">
        <w:rPr>
          <w:rFonts w:asciiTheme="minorHAnsi" w:eastAsiaTheme="minorHAnsi" w:hAnsiTheme="minorHAnsi"/>
          <w:color w:val="000000"/>
          <w:sz w:val="22"/>
          <w:szCs w:val="22"/>
          <w:lang w:eastAsia="en-US"/>
        </w:rPr>
        <w:t xml:space="preserve">– </w:t>
      </w:r>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r w:rsidRPr="00956191">
        <w:rPr>
          <w:rFonts w:asciiTheme="minorHAnsi" w:eastAsiaTheme="minorHAnsi" w:hAnsiTheme="minorHAnsi"/>
          <w:color w:val="000000"/>
          <w:sz w:val="22"/>
          <w:szCs w:val="22"/>
          <w:lang w:eastAsia="en-US"/>
        </w:rPr>
        <w:t xml:space="preserve">pomocný výpočet žiadanej sumy </w:t>
      </w:r>
      <w:r w:rsidR="000B3BFA" w:rsidRPr="00956191">
        <w:rPr>
          <w:rFonts w:asciiTheme="minorHAnsi" w:eastAsiaTheme="minorHAnsi" w:hAnsiTheme="minorHAnsi"/>
          <w:color w:val="000000"/>
          <w:sz w:val="22"/>
          <w:szCs w:val="22"/>
          <w:lang w:eastAsia="en-US"/>
        </w:rPr>
        <w:t>(</w:t>
      </w:r>
      <w:r w:rsidRPr="00956191">
        <w:rPr>
          <w:rFonts w:asciiTheme="minorHAnsi" w:eastAsiaTheme="minorHAnsi" w:hAnsiTheme="minorHAnsi"/>
          <w:color w:val="000000"/>
          <w:sz w:val="22"/>
          <w:szCs w:val="22"/>
          <w:lang w:eastAsia="en-US"/>
        </w:rPr>
        <w:t>popis metodiky výpočtu žiadanej sumy a</w:t>
      </w:r>
      <w:del w:id="50" w:author="Šušlíková, Mária" w:date="2021-04-08T15:12:00Z">
        <w:r w:rsidRPr="00956191" w:rsidDel="00411F16">
          <w:rPr>
            <w:rFonts w:asciiTheme="minorHAnsi" w:eastAsiaTheme="minorHAnsi" w:hAnsiTheme="minorHAnsi"/>
            <w:color w:val="000000"/>
            <w:sz w:val="22"/>
            <w:szCs w:val="22"/>
            <w:lang w:eastAsia="en-US"/>
          </w:rPr>
          <w:delText xml:space="preserve"> </w:delText>
        </w:r>
      </w:del>
      <w:ins w:id="51" w:author="Šušlíková, Mária" w:date="2021-04-08T15:12:00Z">
        <w:r w:rsidR="00411F16">
          <w:rPr>
            <w:rFonts w:asciiTheme="minorHAnsi" w:eastAsiaTheme="minorHAnsi" w:hAnsiTheme="minorHAnsi"/>
            <w:color w:val="000000"/>
            <w:sz w:val="22"/>
            <w:szCs w:val="22"/>
            <w:lang w:eastAsia="en-US"/>
          </w:rPr>
          <w:t> </w:t>
        </w:r>
      </w:ins>
      <w:r w:rsidRPr="00956191">
        <w:rPr>
          <w:rFonts w:asciiTheme="minorHAnsi" w:eastAsiaTheme="minorHAnsi" w:hAnsiTheme="minorHAnsi"/>
          <w:color w:val="000000"/>
          <w:sz w:val="22"/>
          <w:szCs w:val="22"/>
          <w:lang w:eastAsia="en-US"/>
        </w:rPr>
        <w:t>matematický výpočet</w:t>
      </w:r>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r w:rsidR="000B3BFA" w:rsidRPr="00956191">
        <w:rPr>
          <w:rFonts w:asciiTheme="minorHAnsi" w:hAnsiTheme="minorHAnsi"/>
          <w:sz w:val="22"/>
          <w:szCs w:val="22"/>
        </w:rPr>
        <w:t xml:space="preserve"> relevantné pre projekt</w:t>
      </w:r>
      <w:r w:rsidR="0063705A" w:rsidRPr="00956191">
        <w:rPr>
          <w:rFonts w:asciiTheme="minorHAnsi" w:hAnsiTheme="minorHAnsi"/>
          <w:sz w:val="22"/>
          <w:szCs w:val="22"/>
        </w:rPr>
        <w:t xml:space="preserve">. </w:t>
      </w:r>
      <w:r w:rsidR="00754B18" w:rsidRPr="00956191">
        <w:rPr>
          <w:rFonts w:asciiTheme="minorHAnsi" w:hAnsiTheme="minorHAnsi"/>
          <w:sz w:val="22"/>
          <w:szCs w:val="22"/>
        </w:rPr>
        <w:t xml:space="preserve">Súčasťou Opisu projektu sú aj ďalšie doklady preukazujúce hospodárnosť výdavkov uvedených v rozpočte projektu. </w:t>
      </w:r>
      <w:r w:rsidR="0063705A" w:rsidRPr="00956191">
        <w:rPr>
          <w:rFonts w:asciiTheme="minorHAnsi" w:hAnsiTheme="minorHAnsi"/>
          <w:sz w:val="22"/>
          <w:szCs w:val="22"/>
        </w:rPr>
        <w:t xml:space="preserve">Vzor </w:t>
      </w:r>
      <w:r w:rsidR="00754B18" w:rsidRPr="00956191">
        <w:rPr>
          <w:rFonts w:asciiTheme="minorHAnsi" w:hAnsiTheme="minorHAnsi"/>
          <w:sz w:val="22"/>
          <w:szCs w:val="22"/>
        </w:rPr>
        <w:t xml:space="preserve">Opisu projektu </w:t>
      </w:r>
      <w:r w:rsidR="0063705A" w:rsidRPr="00956191">
        <w:rPr>
          <w:rFonts w:asciiTheme="minorHAnsi" w:hAnsiTheme="minorHAnsi"/>
          <w:sz w:val="22"/>
          <w:szCs w:val="22"/>
        </w:rPr>
        <w:t>je súčasťou príloh tohto vyzvania.</w:t>
      </w:r>
    </w:p>
    <w:p w14:paraId="69C1321C" w14:textId="44B74AF5" w:rsidR="0063705A" w:rsidRPr="0063716F" w:rsidRDefault="000D6D0F"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color w:val="000000"/>
          <w:sz w:val="22"/>
          <w:szCs w:val="22"/>
          <w:lang w:eastAsia="en-US"/>
        </w:rPr>
        <w:t>Čestné vyhlásenie partnera žiadateľa o NFP</w:t>
      </w:r>
      <w:r w:rsidR="0063705A" w:rsidRPr="00956191">
        <w:rPr>
          <w:rFonts w:asciiTheme="minorHAnsi" w:hAnsiTheme="minorHAnsi"/>
          <w:sz w:val="22"/>
          <w:szCs w:val="22"/>
        </w:rPr>
        <w:t xml:space="preserve"> (nie staršie ako tri mesiace ku dňu predloženia žiadosti o NFP)</w:t>
      </w:r>
    </w:p>
    <w:p w14:paraId="16FB3A12" w14:textId="789C3591" w:rsidR="003F2A48" w:rsidRDefault="0063705A" w:rsidP="00B146DC">
      <w:pPr>
        <w:pStyle w:val="Odsekzoznamu"/>
        <w:spacing w:before="120" w:after="120"/>
        <w:ind w:left="709"/>
        <w:contextualSpacing w:val="0"/>
        <w:jc w:val="both"/>
        <w:rPr>
          <w:rFonts w:asciiTheme="minorHAnsi" w:hAnsiTheme="minorHAnsi"/>
          <w:color w:val="1F497D"/>
          <w:sz w:val="22"/>
          <w:szCs w:val="22"/>
        </w:rPr>
      </w:pPr>
      <w:r w:rsidRPr="0063716F">
        <w:rPr>
          <w:rFonts w:asciiTheme="minorHAnsi" w:hAnsiTheme="minorHAnsi"/>
          <w:i/>
          <w:sz w:val="22"/>
          <w:szCs w:val="22"/>
        </w:rPr>
        <w:t>(Žiadateľ je povinný za účelom posúdenia splnenia tejto podmienky poskytnutia príspevku predložiť povinné prílohy ako súčasť odoslanej žiadosti o NFP v ITMS ako aj v písomnej forme, ak nie je uvedené inak</w:t>
      </w:r>
      <w:r w:rsidR="008839B1" w:rsidRPr="0063716F">
        <w:rPr>
          <w:rFonts w:asciiTheme="minorHAnsi" w:hAnsiTheme="minorHAnsi"/>
          <w:i/>
          <w:sz w:val="22"/>
          <w:szCs w:val="22"/>
        </w:rPr>
        <w:t>.</w:t>
      </w:r>
      <w:r w:rsidRPr="0063716F">
        <w:rPr>
          <w:rFonts w:asciiTheme="minorHAnsi" w:hAnsiTheme="minorHAnsi"/>
          <w:i/>
          <w:sz w:val="22"/>
          <w:szCs w:val="22"/>
        </w:rPr>
        <w:t>)</w:t>
      </w:r>
      <w:r w:rsidR="003F2A48" w:rsidRPr="00956191">
        <w:rPr>
          <w:rFonts w:asciiTheme="minorHAnsi" w:eastAsiaTheme="minorHAnsi" w:hAnsiTheme="minorHAnsi"/>
          <w:color w:val="000000"/>
          <w:sz w:val="22"/>
          <w:szCs w:val="22"/>
          <w:lang w:eastAsia="en-US"/>
        </w:rPr>
        <w:t xml:space="preserve"> </w:t>
      </w:r>
    </w:p>
    <w:p w14:paraId="4AFBE0D2" w14:textId="77777777" w:rsidR="0063091C" w:rsidRPr="000C0504" w:rsidRDefault="0063091C" w:rsidP="00B146DC">
      <w:pPr>
        <w:pStyle w:val="Odsekzoznamu"/>
        <w:spacing w:before="120" w:after="120"/>
        <w:ind w:left="709"/>
        <w:contextualSpacing w:val="0"/>
        <w:jc w:val="both"/>
        <w:rPr>
          <w:rFonts w:asciiTheme="minorHAnsi" w:hAnsiTheme="minorHAnsi"/>
          <w:color w:val="1F497D"/>
          <w:sz w:val="22"/>
          <w:szCs w:val="22"/>
        </w:rPr>
      </w:pPr>
    </w:p>
    <w:p w14:paraId="560C7BFA" w14:textId="0FCE6527" w:rsidR="00A035FC" w:rsidRPr="00411F16" w:rsidRDefault="00A035FC" w:rsidP="00B146DC">
      <w:pPr>
        <w:pStyle w:val="Odsekzoznamu"/>
        <w:numPr>
          <w:ilvl w:val="0"/>
          <w:numId w:val="7"/>
        </w:numPr>
        <w:spacing w:before="120" w:after="120"/>
        <w:contextualSpacing w:val="0"/>
        <w:rPr>
          <w:rFonts w:asciiTheme="minorHAnsi" w:hAnsiTheme="minorHAnsi"/>
          <w:sz w:val="22"/>
          <w:szCs w:val="22"/>
          <w:rPrChange w:id="52" w:author="Šušlíková, Mária" w:date="2021-04-08T15:12:00Z">
            <w:rPr>
              <w:rFonts w:asciiTheme="minorHAnsi" w:hAnsiTheme="minorHAnsi"/>
            </w:rPr>
          </w:rPrChange>
        </w:rPr>
      </w:pPr>
      <w:r w:rsidRPr="00411F16">
        <w:rPr>
          <w:rFonts w:asciiTheme="minorHAnsi" w:hAnsiTheme="minorHAnsi"/>
          <w:sz w:val="22"/>
          <w:szCs w:val="22"/>
          <w:rPrChange w:id="53" w:author="Šušlíková, Mária" w:date="2021-04-08T15:12:00Z">
            <w:rPr>
              <w:rFonts w:asciiTheme="minorHAnsi" w:hAnsiTheme="minorHAnsi"/>
            </w:rPr>
          </w:rPrChange>
        </w:rPr>
        <w:t>oprávnenosť výdavkov realizácie projektu</w:t>
      </w:r>
    </w:p>
    <w:p w14:paraId="37FD079A"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výdavkov: </w:t>
      </w:r>
    </w:p>
    <w:p w14:paraId="01197A5D"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977E5FA" w14:textId="77777777" w:rsidR="00A035FC" w:rsidRPr="000C0504" w:rsidRDefault="00A035FC" w:rsidP="00B146DC">
      <w:pPr>
        <w:pStyle w:val="Odsekzoznamu"/>
        <w:numPr>
          <w:ilvl w:val="0"/>
          <w:numId w:val="31"/>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výdavky projektu sú v súlade s oprávnenými výdavkami pre oprávnenú aktivitu na toto vyzvanie </w:t>
      </w:r>
    </w:p>
    <w:p w14:paraId="17BE7766" w14:textId="77777777" w:rsidR="00A035FC" w:rsidRPr="000C0504" w:rsidRDefault="00A035FC" w:rsidP="00A035FC">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14:paraId="00F73F41"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Pre toto vyzvanie sú oprávneným typom výdavkov:</w:t>
      </w:r>
    </w:p>
    <w:p w14:paraId="284240C2"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p>
    <w:p w14:paraId="10BB2966"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019 - Ostatný dlhodobý nehmotný majetok</w:t>
      </w:r>
    </w:p>
    <w:p w14:paraId="772FE1A4"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112 - Zásoby</w:t>
      </w:r>
    </w:p>
    <w:p w14:paraId="02F03FE3"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503 – Spotreba ostatných neskladovateľných dodávok</w:t>
      </w:r>
    </w:p>
    <w:p w14:paraId="55CFA787"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512 - Cestovné náhrady</w:t>
      </w:r>
    </w:p>
    <w:p w14:paraId="1A5ACB80"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518 - Ostatné služby</w:t>
      </w:r>
    </w:p>
    <w:p w14:paraId="283DB5BC"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521 - Mzdové výdavky</w:t>
      </w:r>
    </w:p>
    <w:p w14:paraId="6271A4AB"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14:paraId="3CC716E1" w14:textId="30117F75" w:rsidR="00A035FC" w:rsidRPr="000C0504" w:rsidRDefault="00A035FC" w:rsidP="00A035FC">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Výdavky projektu musia byť v súlade s podmienkami oprávnenosti podrobne definovanými v</w:t>
      </w:r>
      <w:del w:id="54" w:author="Šušlíková, Mária" w:date="2021-04-08T15:12:00Z">
        <w:r w:rsidRPr="000C0504" w:rsidDel="00411F16">
          <w:rPr>
            <w:rFonts w:asciiTheme="minorHAnsi" w:eastAsiaTheme="minorHAnsi" w:hAnsiTheme="minorHAnsi"/>
            <w:color w:val="000000"/>
            <w:sz w:val="22"/>
            <w:szCs w:val="22"/>
            <w:lang w:eastAsia="en-US"/>
          </w:rPr>
          <w:delText xml:space="preserve"> </w:delText>
        </w:r>
      </w:del>
      <w:ins w:id="55" w:author="Šušlíková, Mária" w:date="2021-04-08T15:12:00Z">
        <w:r w:rsidR="00411F16">
          <w:rPr>
            <w:rFonts w:asciiTheme="minorHAnsi" w:eastAsiaTheme="minorHAnsi" w:hAnsiTheme="minorHAnsi"/>
            <w:color w:val="000000"/>
            <w:sz w:val="22"/>
            <w:szCs w:val="22"/>
            <w:lang w:eastAsia="en-US"/>
          </w:rPr>
          <w:t> </w:t>
        </w:r>
      </w:ins>
      <w:r w:rsidRPr="000C0504">
        <w:rPr>
          <w:rFonts w:asciiTheme="minorHAnsi" w:eastAsiaTheme="minorHAnsi" w:hAnsiTheme="minorHAnsi"/>
          <w:color w:val="000000"/>
          <w:sz w:val="22"/>
          <w:szCs w:val="22"/>
          <w:lang w:eastAsia="en-US"/>
        </w:rPr>
        <w:t xml:space="preserve">dokumentoch: </w:t>
      </w:r>
    </w:p>
    <w:p w14:paraId="3CC578A6"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Príručka oprávnenosti výdavkov pre projekty operačného programu Technická pomoc 2014 - 2020 (</w:t>
      </w:r>
      <w:hyperlink r:id="rId22"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7EB25A02"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lastRenderedPageBreak/>
        <w:t>Príručka pre prijímateľa pre projekty operačného programu Technická pomoc 2014 - 2020 (</w:t>
      </w:r>
      <w:hyperlink r:id="rId23"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1B33F989"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Operačný program Technická pomoc pre programové obdobie 2014-2020 (</w:t>
      </w:r>
      <w:hyperlink r:id="rId24" w:history="1">
        <w:r w:rsidRPr="000C0504">
          <w:rPr>
            <w:rStyle w:val="Hypertextovprepojenie"/>
            <w:rFonts w:asciiTheme="minorHAnsi" w:eastAsiaTheme="minorHAnsi" w:hAnsiTheme="minorHAnsi"/>
            <w:sz w:val="22"/>
            <w:szCs w:val="22"/>
            <w:lang w:eastAsia="en-US"/>
          </w:rPr>
          <w:t>http://www.optp.vlada.gov.sk/programovy-dokument/</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33F8CB85"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Metodický pokyn CKO č. 6 k pravidlám oprávnenosti pre najčastejšie sa vyskytujúce skupiny výdavkov </w:t>
      </w:r>
      <w:r w:rsidRPr="0075320D">
        <w:rPr>
          <w:rFonts w:asciiTheme="minorHAnsi" w:hAnsiTheme="minorHAnsi" w:cstheme="minorHAnsi"/>
          <w:sz w:val="22"/>
          <w:szCs w:val="22"/>
        </w:rPr>
        <w:t>(</w:t>
      </w:r>
      <w:hyperlink r:id="rId25"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6AA4837B"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18 k overovaniu hospodárnosti výdavkov na </w:t>
      </w:r>
      <w:r w:rsidRPr="000C0504">
        <w:rPr>
          <w:rFonts w:asciiTheme="minorHAnsi" w:eastAsiaTheme="minorHAnsi" w:hAnsiTheme="minorHAnsi"/>
          <w:color w:val="000000"/>
          <w:sz w:val="22"/>
          <w:szCs w:val="22"/>
          <w:lang w:eastAsia="en-US"/>
        </w:rPr>
        <w:t>programové obdobie 2014-2020 (</w:t>
      </w:r>
      <w:hyperlink r:id="rId26" w:history="1">
        <w:r w:rsidRPr="00331E17">
          <w:rPr>
            <w:rStyle w:val="Hypertextovprepojenie"/>
            <w:rFonts w:asciiTheme="minorHAnsi" w:hAnsiTheme="minorHAnsi"/>
            <w:sz w:val="22"/>
            <w:szCs w:val="22"/>
          </w:rPr>
          <w:t>http://www.partnerskadohoda.gov.sk/metodicke-pokyny-cko-a-uv-sr/</w:t>
        </w:r>
      </w:hyperlink>
      <w:r w:rsidRPr="001D1B1E">
        <w:rPr>
          <w:rFonts w:asciiTheme="minorHAnsi" w:eastAsiaTheme="minorHAnsi" w:hAnsiTheme="minorHAnsi"/>
          <w:color w:val="000000"/>
          <w:sz w:val="22"/>
          <w:szCs w:val="22"/>
          <w:lang w:eastAsia="en-US"/>
        </w:rPr>
        <w:t xml:space="preserve">); </w:t>
      </w:r>
    </w:p>
    <w:p w14:paraId="4455018A" w14:textId="77777777" w:rsidR="00A035FC" w:rsidRPr="001D1B1E" w:rsidRDefault="00A035FC" w:rsidP="00A035FC">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Zákony a nariadenia, na ktoré sa uvedené dokumenty odvolávajú. </w:t>
      </w:r>
    </w:p>
    <w:p w14:paraId="0C28EEA4" w14:textId="607B36F1" w:rsidR="00A035FC" w:rsidRPr="000C0504" w:rsidRDefault="00A035FC" w:rsidP="00A035FC">
      <w:pPr>
        <w:pStyle w:val="Odsekzoznamu"/>
        <w:spacing w:before="120" w:after="120"/>
        <w:ind w:left="709"/>
        <w:contextualSpacing w:val="0"/>
        <w:jc w:val="both"/>
        <w:rPr>
          <w:rFonts w:asciiTheme="minorHAnsi" w:hAnsiTheme="minorHAnsi"/>
          <w:sz w:val="22"/>
          <w:szCs w:val="22"/>
        </w:rPr>
      </w:pPr>
      <w:r w:rsidRPr="001D1B1E">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w:t>
      </w:r>
      <w:del w:id="56" w:author="Šušlíková, Mária" w:date="2021-04-08T15:12:00Z">
        <w:r w:rsidRPr="001D1B1E" w:rsidDel="00411F16">
          <w:rPr>
            <w:rFonts w:asciiTheme="minorHAnsi" w:hAnsiTheme="minorHAnsi"/>
            <w:i/>
            <w:sz w:val="22"/>
            <w:szCs w:val="22"/>
          </w:rPr>
          <w:delText xml:space="preserve"> </w:delText>
        </w:r>
      </w:del>
      <w:ins w:id="57" w:author="Šušlíková, Mária" w:date="2021-04-08T15:12:00Z">
        <w:r w:rsidR="00411F16">
          <w:rPr>
            <w:rFonts w:asciiTheme="minorHAnsi" w:hAnsiTheme="minorHAnsi"/>
            <w:i/>
            <w:sz w:val="22"/>
            <w:szCs w:val="22"/>
          </w:rPr>
          <w:t> </w:t>
        </w:r>
      </w:ins>
      <w:r w:rsidRPr="001D1B1E">
        <w:rPr>
          <w:rFonts w:asciiTheme="minorHAnsi" w:hAnsiTheme="minorHAnsi"/>
          <w:i/>
          <w:sz w:val="22"/>
          <w:szCs w:val="22"/>
        </w:rPr>
        <w:t>partnerov, skupiny výdavkov.)</w:t>
      </w:r>
    </w:p>
    <w:p w14:paraId="1957C573" w14:textId="77777777" w:rsidR="00A035FC" w:rsidRPr="000C0504" w:rsidRDefault="00A035FC" w:rsidP="00A035FC">
      <w:pPr>
        <w:pStyle w:val="Odsekzoznamu"/>
        <w:autoSpaceDE w:val="0"/>
        <w:autoSpaceDN w:val="0"/>
        <w:adjustRightInd w:val="0"/>
        <w:spacing w:before="120" w:after="120"/>
        <w:ind w:left="1423"/>
        <w:contextualSpacing w:val="0"/>
        <w:jc w:val="both"/>
        <w:rPr>
          <w:rFonts w:asciiTheme="minorHAnsi" w:eastAsiaTheme="minorHAnsi" w:hAnsiTheme="minorHAnsi"/>
          <w:color w:val="000000"/>
          <w:sz w:val="22"/>
          <w:szCs w:val="22"/>
          <w:lang w:eastAsia="en-US"/>
        </w:rPr>
      </w:pPr>
    </w:p>
    <w:p w14:paraId="573E8546" w14:textId="77777777" w:rsidR="00A035FC" w:rsidRPr="000C0504" w:rsidRDefault="00A035FC" w:rsidP="00B146DC">
      <w:pPr>
        <w:pStyle w:val="Odsekzoznamu"/>
        <w:numPr>
          <w:ilvl w:val="0"/>
          <w:numId w:val="3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časová oprávnenosť výdavkov </w:t>
      </w:r>
    </w:p>
    <w:p w14:paraId="148BA6A0" w14:textId="77777777" w:rsidR="00A035FC" w:rsidRPr="001D1B1E" w:rsidRDefault="00A035FC" w:rsidP="00A035FC">
      <w:pPr>
        <w:pStyle w:val="Odsekzoznamu"/>
        <w:spacing w:before="120" w:after="120"/>
        <w:ind w:left="709"/>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od 01. 01. 2014</w:t>
      </w:r>
      <w:r w:rsidRPr="00880CAD">
        <w:rPr>
          <w:rFonts w:asciiTheme="minorHAnsi" w:hAnsiTheme="minorHAnsi"/>
          <w:b/>
          <w:color w:val="000000"/>
          <w:sz w:val="22"/>
          <w:szCs w:val="22"/>
        </w:rPr>
        <w:t xml:space="preserve"> </w:t>
      </w:r>
      <w:r>
        <w:rPr>
          <w:rFonts w:asciiTheme="minorHAnsi" w:hAnsiTheme="minorHAnsi"/>
          <w:b/>
          <w:color w:val="000000"/>
          <w:sz w:val="22"/>
          <w:szCs w:val="22"/>
        </w:rPr>
        <w:t>do 31. 12. 2023</w:t>
      </w:r>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1D1B1E">
        <w:rPr>
          <w:rFonts w:asciiTheme="minorHAnsi" w:hAnsiTheme="minorHAnsi"/>
          <w:color w:val="000000"/>
          <w:sz w:val="22"/>
          <w:szCs w:val="22"/>
        </w:rPr>
        <w:t>pokiaľ nie je v rozhodnutí o schválení žiadosti o NFP alebo v zmluve o partnerstve uvedené inak</w:t>
      </w:r>
      <w:r w:rsidRPr="001D1B1E">
        <w:rPr>
          <w:rFonts w:asciiTheme="minorHAnsi" w:eastAsiaTheme="minorHAnsi" w:hAnsiTheme="minorHAnsi"/>
          <w:color w:val="000000"/>
          <w:sz w:val="22"/>
          <w:szCs w:val="22"/>
          <w:lang w:eastAsia="en-US"/>
        </w:rPr>
        <w:t>.</w:t>
      </w:r>
    </w:p>
    <w:p w14:paraId="14E396D1" w14:textId="4C83F395" w:rsidR="007556FE" w:rsidRDefault="00A035FC" w:rsidP="00A035FC">
      <w:pPr>
        <w:spacing w:after="200" w:line="276" w:lineRule="auto"/>
        <w:rPr>
          <w:rFonts w:asciiTheme="minorHAnsi" w:hAnsiTheme="minorHAnsi"/>
          <w:b/>
          <w:sz w:val="28"/>
          <w:szCs w:val="28"/>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r w:rsidR="007556FE">
        <w:rPr>
          <w:rFonts w:asciiTheme="minorHAnsi" w:hAnsiTheme="minorHAnsi"/>
          <w:b/>
          <w:sz w:val="28"/>
          <w:szCs w:val="28"/>
        </w:rPr>
        <w:br w:type="page"/>
      </w:r>
    </w:p>
    <w:p w14:paraId="3EEF704C" w14:textId="16429F3D"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Overovanie podmienok poskytnutia príspevku a ďalšie informácie k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0DD88C89" w:rsidR="003F2A48" w:rsidRDefault="003F2A48"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rámci tejto časti RO OP TP definuje informácie týkajúce sa schvaľovacieho procesu, príspevku k</w:t>
      </w:r>
      <w:del w:id="58" w:author="Šušlíková, Mária" w:date="2021-04-08T15:13:00Z">
        <w:r w:rsidRPr="00E263F7" w:rsidDel="00411F16">
          <w:rPr>
            <w:rFonts w:asciiTheme="minorHAnsi" w:eastAsiaTheme="minorHAnsi" w:hAnsiTheme="minorHAnsi"/>
            <w:color w:val="000000"/>
            <w:sz w:val="22"/>
            <w:szCs w:val="22"/>
            <w:lang w:eastAsia="en-US"/>
          </w:rPr>
          <w:delText xml:space="preserve"> </w:delText>
        </w:r>
      </w:del>
      <w:ins w:id="59" w:author="Šušlíková, Mária" w:date="2021-04-08T15:13:00Z">
        <w:r w:rsidR="00411F16">
          <w:rPr>
            <w:rFonts w:asciiTheme="minorHAnsi" w:eastAsiaTheme="minorHAnsi" w:hAnsiTheme="minorHAnsi"/>
            <w:color w:val="000000"/>
            <w:sz w:val="22"/>
            <w:szCs w:val="22"/>
            <w:lang w:eastAsia="en-US"/>
          </w:rPr>
          <w:t> </w:t>
        </w:r>
      </w:ins>
      <w:r w:rsidRPr="00E263F7">
        <w:rPr>
          <w:rFonts w:asciiTheme="minorHAnsi" w:eastAsiaTheme="minorHAnsi" w:hAnsiTheme="minorHAnsi"/>
          <w:color w:val="000000"/>
          <w:sz w:val="22"/>
          <w:szCs w:val="22"/>
          <w:lang w:eastAsia="en-US"/>
        </w:rPr>
        <w:t>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6E356ECB" w14:textId="77777777" w:rsidR="00BC38ED" w:rsidRPr="0063716F" w:rsidRDefault="00BC38ED" w:rsidP="0063716F">
      <w:pPr>
        <w:spacing w:before="120" w:after="120"/>
        <w:ind w:firstLine="357"/>
        <w:jc w:val="both"/>
        <w:rPr>
          <w:rFonts w:asciiTheme="minorHAnsi" w:hAnsiTheme="minorHAnsi"/>
          <w:b/>
          <w:sz w:val="22"/>
          <w:szCs w:val="22"/>
          <w:u w:val="single"/>
        </w:rPr>
      </w:pPr>
      <w:r w:rsidRPr="0063716F">
        <w:rPr>
          <w:rFonts w:asciiTheme="minorHAnsi" w:hAnsiTheme="minorHAnsi"/>
          <w:b/>
          <w:sz w:val="22"/>
          <w:szCs w:val="22"/>
          <w:u w:val="single"/>
        </w:rPr>
        <w:t>Overovanie podmienok poskytnutia príspevku</w:t>
      </w:r>
    </w:p>
    <w:p w14:paraId="76368DB7"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Žiadateľ má možnosť </w:t>
      </w:r>
      <w:r w:rsidRPr="0063716F">
        <w:rPr>
          <w:rFonts w:asciiTheme="minorHAnsi" w:eastAsiaTheme="minorHAnsi" w:hAnsiTheme="minorHAnsi"/>
          <w:b/>
          <w:color w:val="000000"/>
          <w:sz w:val="22"/>
          <w:szCs w:val="22"/>
          <w:lang w:eastAsia="en-US"/>
        </w:rPr>
        <w:t>ex-ante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5E78D09" w14:textId="3344FD8C"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ŽoNFP rovnako elektronicky, do elektronickej schránky žiadateľa.</w:t>
      </w:r>
    </w:p>
    <w:p w14:paraId="3F1A46F2" w14:textId="1B01AE86"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akýchkoľvek pochybností môže RO OP TP vyzvať žiadateľa na preukázanie splnenia podmienky poskytnutia príspevku, pričom v prípade nepreukázania </w:t>
      </w:r>
      <w:r w:rsidR="00186E4E">
        <w:rPr>
          <w:rFonts w:asciiTheme="minorHAnsi" w:eastAsiaTheme="minorHAnsi" w:hAnsiTheme="minorHAnsi"/>
          <w:color w:val="000000"/>
          <w:sz w:val="22"/>
          <w:szCs w:val="22"/>
          <w:lang w:eastAsia="en-US"/>
        </w:rPr>
        <w:t xml:space="preserve">splnenia </w:t>
      </w:r>
      <w:r w:rsidRPr="00E263F7">
        <w:rPr>
          <w:rFonts w:asciiTheme="minorHAnsi" w:eastAsiaTheme="minorHAnsi" w:hAnsiTheme="minorHAnsi"/>
          <w:color w:val="000000"/>
          <w:sz w:val="22"/>
          <w:szCs w:val="22"/>
          <w:lang w:eastAsia="en-US"/>
        </w:rPr>
        <w:t>podmienky zo strany žiadateľa rozhodne o zastavení konania o ŽoNFP.</w:t>
      </w:r>
    </w:p>
    <w:p w14:paraId="6E207FFD"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63716F">
        <w:rPr>
          <w:rFonts w:asciiTheme="minorHAnsi" w:eastAsiaTheme="minorHAnsi" w:hAnsiTheme="minorHAnsi"/>
          <w:color w:val="000000"/>
          <w:sz w:val="22"/>
          <w:szCs w:val="22"/>
          <w:vertAlign w:val="superscript"/>
          <w:lang w:eastAsia="en-US"/>
        </w:rPr>
        <w:footnoteReference w:id="3"/>
      </w:r>
      <w:r w:rsidRPr="00E263F7">
        <w:rPr>
          <w:rFonts w:asciiTheme="minorHAnsi" w:eastAsiaTheme="minorHAnsi" w:hAnsiTheme="minorHAnsi"/>
          <w:color w:val="000000"/>
          <w:sz w:val="22"/>
          <w:szCs w:val="22"/>
          <w:lang w:eastAsia="en-US"/>
        </w:rPr>
        <w:t>, ak ho vypracúva žiadateľ sám a nie je potrebné, aby bol úradne osvedčený/podpísaný, napr. rtf a pod.) do ITMS2014+ ako prílohu ŽoNFP.</w:t>
      </w:r>
    </w:p>
    <w:p w14:paraId="6FDAF116" w14:textId="1226D6A4" w:rsidR="00BC38ED" w:rsidRPr="00E263F7" w:rsidRDefault="00BC38ED"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r w:rsidR="007A5641" w:rsidRPr="00E263F7">
        <w:rPr>
          <w:rFonts w:asciiTheme="minorHAnsi" w:eastAsiaTheme="minorHAnsi" w:hAnsiTheme="minorHAnsi"/>
          <w:color w:val="000000"/>
          <w:sz w:val="22"/>
          <w:szCs w:val="22"/>
          <w:lang w:eastAsia="en-US"/>
        </w:rPr>
        <w:t>ov</w:t>
      </w:r>
      <w:r w:rsidRPr="00E263F7">
        <w:rPr>
          <w:rFonts w:asciiTheme="minorHAnsi" w:eastAsiaTheme="minorHAnsi" w:hAnsiTheme="minorHAnsi"/>
          <w:color w:val="000000"/>
          <w:sz w:val="22"/>
          <w:szCs w:val="22"/>
          <w:lang w:eastAsia="en-US"/>
        </w:rPr>
        <w:t xml:space="preserve"> v súlade so zákonom</w:t>
      </w:r>
      <w:r w:rsidR="00584F91">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o e-Governm</w:t>
      </w:r>
      <w:r w:rsidR="00AF1BB8" w:rsidRPr="00E263F7">
        <w:rPr>
          <w:rFonts w:asciiTheme="minorHAnsi" w:eastAsiaTheme="minorHAnsi" w:hAnsiTheme="minorHAnsi"/>
          <w:color w:val="000000"/>
          <w:sz w:val="22"/>
          <w:szCs w:val="22"/>
          <w:lang w:eastAsia="en-US"/>
        </w:rPr>
        <w:t xml:space="preserve">ente a vložiť </w:t>
      </w:r>
      <w:r w:rsidR="007A5641" w:rsidRPr="00E263F7">
        <w:rPr>
          <w:rFonts w:asciiTheme="minorHAnsi" w:eastAsiaTheme="minorHAnsi" w:hAnsiTheme="minorHAnsi"/>
          <w:color w:val="000000"/>
          <w:sz w:val="22"/>
          <w:szCs w:val="22"/>
          <w:lang w:eastAsia="en-US"/>
        </w:rPr>
        <w:t xml:space="preserve">ich </w:t>
      </w:r>
      <w:r w:rsidRPr="00E263F7">
        <w:rPr>
          <w:rFonts w:asciiTheme="minorHAnsi" w:eastAsiaTheme="minorHAnsi" w:hAnsiTheme="minorHAnsi"/>
          <w:color w:val="000000"/>
          <w:sz w:val="22"/>
          <w:szCs w:val="22"/>
          <w:lang w:eastAsia="en-US"/>
        </w:rPr>
        <w:t>do ITMS2014+ ako prílohu ŽoNFP.</w:t>
      </w:r>
    </w:p>
    <w:p w14:paraId="3D5FD3A6" w14:textId="77777777" w:rsidR="00BC38ED" w:rsidRPr="00E263F7" w:rsidRDefault="00BC38ED"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20476E7C" w14:textId="77777777" w:rsidR="003F2A48" w:rsidRPr="00E263F7" w:rsidRDefault="003F2A48" w:rsidP="0063716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E263F7">
        <w:rPr>
          <w:rFonts w:asciiTheme="minorHAnsi" w:eastAsiaTheme="minorHAnsi" w:hAnsiTheme="minorHAnsi"/>
          <w:b/>
          <w:bCs/>
          <w:color w:val="000000"/>
          <w:sz w:val="22"/>
          <w:szCs w:val="22"/>
          <w:u w:val="single"/>
          <w:lang w:eastAsia="en-US"/>
        </w:rPr>
        <w:t xml:space="preserve">Schvaľovanie žiadostí o NFP </w:t>
      </w:r>
    </w:p>
    <w:p w14:paraId="6F664317"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4128C477" w14:textId="17281CBF" w:rsidR="003F2A48" w:rsidRPr="005D6FC6" w:rsidRDefault="003F2A48" w:rsidP="0063716F">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E263F7">
        <w:rPr>
          <w:rFonts w:asciiTheme="minorHAnsi" w:eastAsiaTheme="minorHAnsi" w:hAnsiTheme="minorHAnsi"/>
          <w:color w:val="000000"/>
          <w:sz w:val="22"/>
          <w:szCs w:val="22"/>
          <w:lang w:eastAsia="en-US"/>
        </w:rPr>
        <w:t xml:space="preserve">Konanie o žiadosti o NFP sa začína doručením žiadosti o NFP žiadateľom. Žiadateľ doručuje ŽoNFP elektronicky prostredníctvom verejnej časti ITMS 2014+ </w:t>
      </w:r>
      <w:r w:rsidRPr="005D6FC6">
        <w:rPr>
          <w:rFonts w:asciiTheme="minorHAnsi" w:eastAsiaTheme="minorHAnsi" w:hAnsiTheme="minorHAnsi" w:cstheme="minorHAnsi"/>
          <w:color w:val="000000"/>
          <w:sz w:val="22"/>
          <w:szCs w:val="22"/>
          <w:lang w:eastAsia="en-US"/>
        </w:rPr>
        <w:t>a</w:t>
      </w:r>
      <w:r w:rsidR="001D6827" w:rsidRPr="001C010B">
        <w:rPr>
          <w:rFonts w:asciiTheme="minorHAnsi" w:eastAsiaTheme="minorHAnsi" w:hAnsiTheme="minorHAnsi" w:cstheme="minorHAnsi"/>
          <w:color w:val="000000"/>
          <w:sz w:val="22"/>
          <w:szCs w:val="22"/>
          <w:lang w:eastAsia="en-US"/>
        </w:rPr>
        <w:t xml:space="preserve"> zároveň </w:t>
      </w:r>
      <w:r w:rsidRPr="001C010B">
        <w:rPr>
          <w:rFonts w:asciiTheme="minorHAnsi" w:eastAsiaTheme="minorHAnsi" w:hAnsiTheme="minorHAnsi" w:cstheme="minorHAnsi"/>
          <w:color w:val="000000"/>
          <w:sz w:val="22"/>
          <w:szCs w:val="22"/>
          <w:lang w:eastAsia="en-US"/>
        </w:rPr>
        <w:t>písomne</w:t>
      </w:r>
      <w:r w:rsidR="001D6827" w:rsidRPr="005B2D6C">
        <w:rPr>
          <w:rFonts w:asciiTheme="minorHAnsi" w:eastAsiaTheme="minorHAnsi" w:hAnsiTheme="minorHAnsi" w:cstheme="minorHAnsi"/>
          <w:color w:val="000000"/>
          <w:sz w:val="22"/>
          <w:szCs w:val="22"/>
          <w:lang w:eastAsia="en-US"/>
        </w:rPr>
        <w:t xml:space="preserve"> jedným </w:t>
      </w:r>
      <w:r w:rsidR="001D6827" w:rsidRPr="005B2D6C">
        <w:rPr>
          <w:rFonts w:asciiTheme="minorHAnsi" w:hAnsiTheme="minorHAnsi" w:cstheme="minorHAnsi"/>
          <w:sz w:val="22"/>
          <w:szCs w:val="22"/>
        </w:rPr>
        <w:t>zo spôsobov uvedených v časti 1.6.</w:t>
      </w:r>
      <w:r w:rsidRPr="005D6FC6">
        <w:rPr>
          <w:rFonts w:asciiTheme="minorHAnsi" w:eastAsiaTheme="minorHAnsi" w:hAnsiTheme="minorHAnsi" w:cstheme="minorHAnsi"/>
          <w:color w:val="000000"/>
          <w:sz w:val="22"/>
          <w:szCs w:val="22"/>
          <w:lang w:eastAsia="en-US"/>
        </w:rPr>
        <w:t xml:space="preserve"> </w:t>
      </w:r>
    </w:p>
    <w:p w14:paraId="5405CD7D" w14:textId="1935FEAC"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123211"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overí splnenie doručenia ŽoNFP riadne, včas a</w:t>
      </w:r>
      <w:del w:id="60" w:author="Šušlíková, Mária" w:date="2021-04-08T15:13:00Z">
        <w:r w:rsidRPr="00E263F7" w:rsidDel="00411F16">
          <w:rPr>
            <w:rFonts w:asciiTheme="minorHAnsi" w:eastAsiaTheme="minorHAnsi" w:hAnsiTheme="minorHAnsi"/>
            <w:color w:val="000000"/>
            <w:sz w:val="22"/>
            <w:szCs w:val="22"/>
            <w:lang w:eastAsia="en-US"/>
          </w:rPr>
          <w:delText xml:space="preserve"> </w:delText>
        </w:r>
      </w:del>
      <w:ins w:id="61" w:author="Šušlíková, Mária" w:date="2021-04-08T15:13:00Z">
        <w:r w:rsidR="00411F16">
          <w:rPr>
            <w:rFonts w:asciiTheme="minorHAnsi" w:eastAsiaTheme="minorHAnsi" w:hAnsiTheme="minorHAnsi"/>
            <w:color w:val="000000"/>
            <w:sz w:val="22"/>
            <w:szCs w:val="22"/>
            <w:lang w:eastAsia="en-US"/>
          </w:rPr>
          <w:t> </w:t>
        </w:r>
      </w:ins>
      <w:r w:rsidRPr="00E263F7">
        <w:rPr>
          <w:rFonts w:asciiTheme="minorHAnsi" w:eastAsiaTheme="minorHAnsi" w:hAnsiTheme="minorHAnsi"/>
          <w:color w:val="000000"/>
          <w:sz w:val="22"/>
          <w:szCs w:val="22"/>
          <w:lang w:eastAsia="en-US"/>
        </w:rPr>
        <w:t>v</w:t>
      </w:r>
      <w:del w:id="62" w:author="Šušlíková, Mária" w:date="2021-04-08T15:13:00Z">
        <w:r w:rsidRPr="00E263F7" w:rsidDel="00411F16">
          <w:rPr>
            <w:rFonts w:asciiTheme="minorHAnsi" w:eastAsiaTheme="minorHAnsi" w:hAnsiTheme="minorHAnsi"/>
            <w:color w:val="000000"/>
            <w:sz w:val="22"/>
            <w:szCs w:val="22"/>
            <w:lang w:eastAsia="en-US"/>
          </w:rPr>
          <w:delText xml:space="preserve"> </w:delText>
        </w:r>
      </w:del>
      <w:ins w:id="63" w:author="Šušlíková, Mária" w:date="2021-04-08T15:13:00Z">
        <w:r w:rsidR="00411F16">
          <w:rPr>
            <w:rFonts w:asciiTheme="minorHAnsi" w:eastAsiaTheme="minorHAnsi" w:hAnsiTheme="minorHAnsi"/>
            <w:color w:val="000000"/>
            <w:sz w:val="22"/>
            <w:szCs w:val="22"/>
            <w:lang w:eastAsia="en-US"/>
          </w:rPr>
          <w:t> </w:t>
        </w:r>
      </w:ins>
      <w:r w:rsidRPr="00E263F7">
        <w:rPr>
          <w:rFonts w:asciiTheme="minorHAnsi" w:eastAsiaTheme="minorHAnsi" w:hAnsiTheme="minorHAnsi"/>
          <w:color w:val="000000"/>
          <w:sz w:val="22"/>
          <w:szCs w:val="22"/>
          <w:lang w:eastAsia="en-US"/>
        </w:rPr>
        <w:t>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lastRenderedPageBreak/>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7DA92074" w14:textId="3F5CAFA4" w:rsidR="003F2A48"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 na základe </w:t>
      </w:r>
      <w:r w:rsidR="00186E4E">
        <w:rPr>
          <w:rFonts w:asciiTheme="minorHAnsi" w:eastAsiaTheme="minorHAnsi" w:hAnsiTheme="minorHAnsi"/>
          <w:color w:val="000000"/>
          <w:sz w:val="22"/>
          <w:szCs w:val="22"/>
          <w:lang w:eastAsia="en-US"/>
        </w:rPr>
        <w:t>overenia</w:t>
      </w:r>
      <w:r w:rsidR="00186E4E"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ŽoNFP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ŽoNFP alebo jej príloh,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vyzve žiadateľa na doplnenie neúplných údajov (vzor výzvy v</w:t>
      </w:r>
      <w:del w:id="64" w:author="Šušlíková, Mária" w:date="2021-04-08T15:13:00Z">
        <w:r w:rsidRPr="00E263F7" w:rsidDel="00411F16">
          <w:rPr>
            <w:rFonts w:asciiTheme="minorHAnsi" w:eastAsiaTheme="minorHAnsi" w:hAnsiTheme="minorHAnsi"/>
            <w:color w:val="000000"/>
            <w:sz w:val="22"/>
            <w:szCs w:val="22"/>
            <w:lang w:eastAsia="en-US"/>
          </w:rPr>
          <w:delText xml:space="preserve"> </w:delText>
        </w:r>
      </w:del>
      <w:ins w:id="65" w:author="Šušlíková, Mária" w:date="2021-04-08T15:13:00Z">
        <w:r w:rsidR="00411F16">
          <w:rPr>
            <w:rFonts w:asciiTheme="minorHAnsi" w:eastAsiaTheme="minorHAnsi" w:hAnsiTheme="minorHAnsi"/>
            <w:color w:val="000000"/>
            <w:sz w:val="22"/>
            <w:szCs w:val="22"/>
            <w:lang w:eastAsia="en-US"/>
          </w:rPr>
          <w:t> </w:t>
        </w:r>
      </w:ins>
      <w:r w:rsidRPr="00E263F7">
        <w:rPr>
          <w:rFonts w:asciiTheme="minorHAnsi" w:eastAsiaTheme="minorHAnsi" w:hAnsiTheme="minorHAnsi"/>
          <w:color w:val="000000"/>
          <w:sz w:val="22"/>
          <w:szCs w:val="22"/>
          <w:lang w:eastAsia="en-US"/>
        </w:rPr>
        <w:t xml:space="preserve">prílohe vyzvania), vysvetlenie nejasností alebo nápravu nepravdivých údajov zaslaním výzvy na doplnenie ŽoNFP </w:t>
      </w:r>
      <w:r w:rsidR="00754B18" w:rsidRPr="00E263F7">
        <w:rPr>
          <w:rFonts w:asciiTheme="minorHAnsi" w:eastAsiaTheme="minorHAnsi" w:hAnsiTheme="minorHAnsi"/>
          <w:color w:val="000000"/>
          <w:sz w:val="22"/>
          <w:szCs w:val="22"/>
          <w:lang w:eastAsia="en-US"/>
        </w:rPr>
        <w:t xml:space="preserve">s určením </w:t>
      </w:r>
      <w:r w:rsidRPr="00E263F7">
        <w:rPr>
          <w:rFonts w:asciiTheme="minorHAnsi" w:eastAsiaTheme="minorHAnsi" w:hAnsiTheme="minorHAnsi"/>
          <w:color w:val="000000"/>
          <w:sz w:val="22"/>
          <w:szCs w:val="22"/>
          <w:lang w:eastAsia="en-US"/>
        </w:rPr>
        <w:t xml:space="preserve"> lehot</w:t>
      </w:r>
      <w:r w:rsidR="00754B18" w:rsidRPr="00E263F7">
        <w:rPr>
          <w:rFonts w:asciiTheme="minorHAnsi" w:eastAsiaTheme="minorHAnsi" w:hAnsiTheme="minorHAnsi"/>
          <w:color w:val="000000"/>
          <w:sz w:val="22"/>
          <w:szCs w:val="22"/>
          <w:lang w:eastAsia="en-US"/>
        </w:rPr>
        <w:t xml:space="preserve">y na doplnenie </w:t>
      </w:r>
      <w:r w:rsidR="003041BF" w:rsidRPr="00E263F7">
        <w:rPr>
          <w:rFonts w:asciiTheme="minorHAnsi" w:eastAsiaTheme="minorHAnsi" w:hAnsiTheme="minorHAnsi"/>
          <w:color w:val="000000"/>
          <w:sz w:val="22"/>
          <w:szCs w:val="22"/>
          <w:lang w:eastAsia="en-US"/>
        </w:rPr>
        <w:t>min</w:t>
      </w:r>
      <w:r w:rsidR="00754B18" w:rsidRPr="00E263F7">
        <w:rPr>
          <w:rFonts w:asciiTheme="minorHAnsi" w:eastAsiaTheme="minorHAnsi" w:hAnsiTheme="minorHAnsi"/>
          <w:color w:val="000000"/>
          <w:sz w:val="22"/>
          <w:szCs w:val="22"/>
          <w:lang w:eastAsia="en-US"/>
        </w:rPr>
        <w:t>imálne</w:t>
      </w:r>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32319FF2" w14:textId="2B725175" w:rsidR="00186E4E" w:rsidRPr="0063091C"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B146DC">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5C4EFF7F" w14:textId="1DA25016" w:rsidR="003F2A48" w:rsidRPr="00E263F7"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66" w:author="Šušlíková, Mária" w:date="2021-04-08T15:14:00Z">
          <w:pPr>
            <w:autoSpaceDE w:val="0"/>
            <w:autoSpaceDN w:val="0"/>
            <w:adjustRightInd w:val="0"/>
            <w:spacing w:before="120" w:after="120"/>
            <w:ind w:firstLine="357"/>
          </w:pPr>
        </w:pPrChange>
      </w:pPr>
      <w:r w:rsidRPr="00E263F7">
        <w:rPr>
          <w:rFonts w:asciiTheme="minorHAnsi" w:eastAsiaTheme="minorHAnsi" w:hAnsiTheme="minorHAnsi"/>
          <w:color w:val="000000"/>
          <w:sz w:val="22"/>
          <w:szCs w:val="22"/>
          <w:lang w:eastAsia="en-US"/>
        </w:rPr>
        <w:t xml:space="preserve">Po doplnení údajov zo strany žiadateľa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opätovne skontroluje predložené dokumenty a</w:t>
      </w:r>
      <w:del w:id="67" w:author="Šušlíková, Mária" w:date="2021-04-08T15:13:00Z">
        <w:r w:rsidRPr="00E263F7" w:rsidDel="00411F16">
          <w:rPr>
            <w:rFonts w:asciiTheme="minorHAnsi" w:eastAsiaTheme="minorHAnsi" w:hAnsiTheme="minorHAnsi"/>
            <w:color w:val="000000"/>
            <w:sz w:val="22"/>
            <w:szCs w:val="22"/>
            <w:lang w:eastAsia="en-US"/>
          </w:rPr>
          <w:delText xml:space="preserve"> </w:delText>
        </w:r>
      </w:del>
      <w:ins w:id="68" w:author="Šušlíková, Mária" w:date="2021-04-08T15:13:00Z">
        <w:r w:rsidR="00411F16">
          <w:rPr>
            <w:rFonts w:asciiTheme="minorHAnsi" w:eastAsiaTheme="minorHAnsi" w:hAnsiTheme="minorHAnsi"/>
            <w:color w:val="000000"/>
            <w:sz w:val="22"/>
            <w:szCs w:val="22"/>
            <w:lang w:eastAsia="en-US"/>
          </w:rPr>
          <w:t> </w:t>
        </w:r>
      </w:ins>
      <w:r w:rsidRPr="00E263F7">
        <w:rPr>
          <w:rFonts w:asciiTheme="minorHAnsi" w:eastAsiaTheme="minorHAnsi" w:hAnsiTheme="minorHAnsi"/>
          <w:color w:val="000000"/>
          <w:sz w:val="22"/>
          <w:szCs w:val="22"/>
          <w:lang w:eastAsia="en-US"/>
        </w:rPr>
        <w:t xml:space="preserve">informácie a: </w:t>
      </w:r>
    </w:p>
    <w:p w14:paraId="396FA6BE" w14:textId="77777777" w:rsidR="006D4272" w:rsidRDefault="006D4272" w:rsidP="006D4272">
      <w:pPr>
        <w:pStyle w:val="Odsekzoznamu"/>
        <w:numPr>
          <w:ilvl w:val="0"/>
          <w:numId w:val="2"/>
        </w:numPr>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v</w:t>
      </w:r>
      <w:r w:rsidRPr="00EF059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EF059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5DAC80A1" w14:textId="4920ECAA" w:rsidR="001912B9" w:rsidRPr="00B146DC" w:rsidRDefault="006D4272" w:rsidP="006D4272">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EF059D">
        <w:rPr>
          <w:rFonts w:asciiTheme="minorHAnsi" w:hAnsiTheme="minorHAnsi" w:cstheme="minorHAnsi"/>
          <w:sz w:val="22"/>
          <w:szCs w:val="22"/>
        </w:rPr>
        <w:t xml:space="preserve">v prípade </w:t>
      </w:r>
      <w:r w:rsidR="00186E4E">
        <w:rPr>
          <w:rFonts w:asciiTheme="minorHAnsi" w:hAnsiTheme="minorHAnsi" w:cstheme="minorHAnsi"/>
          <w:sz w:val="22"/>
          <w:szCs w:val="22"/>
        </w:rPr>
        <w:t>nedoplnenia žiadnych náležitostí, v prípade</w:t>
      </w:r>
      <w:r w:rsidR="00186E4E" w:rsidRPr="00EF059D">
        <w:rPr>
          <w:rFonts w:asciiTheme="minorHAnsi" w:hAnsiTheme="minorHAnsi" w:cstheme="minorHAnsi"/>
          <w:sz w:val="22"/>
          <w:szCs w:val="22"/>
        </w:rPr>
        <w:t xml:space="preserve"> </w:t>
      </w:r>
      <w:r w:rsidRPr="00EF059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1D6827">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3F2A48" w:rsidRPr="00E263F7">
        <w:rPr>
          <w:rFonts w:asciiTheme="minorHAnsi" w:eastAsiaTheme="minorHAnsi" w:hAnsiTheme="minorHAnsi"/>
          <w:color w:val="000000"/>
          <w:sz w:val="22"/>
          <w:szCs w:val="22"/>
          <w:lang w:eastAsia="en-US"/>
        </w:rPr>
        <w:t xml:space="preserve"> zastaví konanie o</w:t>
      </w:r>
      <w:r w:rsidR="009E1A12">
        <w:rPr>
          <w:rFonts w:asciiTheme="minorHAnsi" w:eastAsiaTheme="minorHAnsi" w:hAnsiTheme="minorHAnsi"/>
          <w:color w:val="000000"/>
          <w:sz w:val="22"/>
          <w:szCs w:val="22"/>
          <w:lang w:eastAsia="en-US"/>
        </w:rPr>
        <w:t> </w:t>
      </w:r>
      <w:r w:rsidR="003F2A48" w:rsidRPr="00E263F7">
        <w:rPr>
          <w:rFonts w:asciiTheme="minorHAnsi" w:eastAsiaTheme="minorHAnsi" w:hAnsiTheme="minorHAnsi"/>
          <w:color w:val="000000"/>
          <w:sz w:val="22"/>
          <w:szCs w:val="22"/>
          <w:lang w:eastAsia="en-US"/>
        </w:rPr>
        <w:t>ŽoNFP</w:t>
      </w:r>
      <w:r w:rsidR="009E1A12" w:rsidRPr="0087490B">
        <w:rPr>
          <w:rFonts w:asciiTheme="minorHAnsi" w:eastAsiaTheme="minorHAnsi" w:hAnsiTheme="minorHAnsi" w:cstheme="minorHAnsi"/>
          <w:color w:val="000000"/>
          <w:sz w:val="22"/>
          <w:szCs w:val="22"/>
          <w:lang w:eastAsia="en-US"/>
        </w:rPr>
        <w:t>.</w:t>
      </w:r>
      <w:r w:rsidR="00186E4E" w:rsidRPr="00B146DC">
        <w:rPr>
          <w:rFonts w:asciiTheme="minorHAnsi" w:eastAsiaTheme="minorHAnsi" w:hAnsiTheme="minorHAnsi" w:cstheme="minorHAnsi"/>
          <w:color w:val="000000"/>
          <w:sz w:val="22"/>
          <w:szCs w:val="22"/>
          <w:lang w:eastAsia="en-US"/>
        </w:rPr>
        <w:t xml:space="preserve"> </w:t>
      </w:r>
      <w:r w:rsidR="00186E4E" w:rsidRPr="00B146DC">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del w:id="69" w:author="Šušlíková, Mária" w:date="2021-04-08T15:14:00Z">
        <w:r w:rsidR="00186E4E" w:rsidRPr="00B146DC" w:rsidDel="00411F16">
          <w:rPr>
            <w:rFonts w:asciiTheme="minorHAnsi" w:hAnsiTheme="minorHAnsi" w:cstheme="minorHAnsi"/>
            <w:sz w:val="22"/>
            <w:szCs w:val="22"/>
          </w:rPr>
          <w:delText xml:space="preserve"> </w:delText>
        </w:r>
      </w:del>
      <w:ins w:id="70" w:author="Šušlíková, Mária" w:date="2021-04-08T15:14:00Z">
        <w:r w:rsidR="00411F16">
          <w:rPr>
            <w:rFonts w:asciiTheme="minorHAnsi" w:hAnsiTheme="minorHAnsi" w:cstheme="minorHAnsi"/>
            <w:sz w:val="22"/>
            <w:szCs w:val="22"/>
          </w:rPr>
          <w:t> </w:t>
        </w:r>
      </w:ins>
      <w:r w:rsidR="00186E4E" w:rsidRPr="00B146DC">
        <w:rPr>
          <w:rFonts w:asciiTheme="minorHAnsi" w:hAnsiTheme="minorHAnsi" w:cstheme="minorHAnsi"/>
          <w:sz w:val="22"/>
          <w:szCs w:val="22"/>
        </w:rPr>
        <w:t>pravdivosti alebo úplnosti ŽoNFP, na základe čoho nie je možné overiť splnenie niektorej z</w:t>
      </w:r>
      <w:del w:id="71" w:author="Šušlíková, Mária" w:date="2021-04-08T15:14:00Z">
        <w:r w:rsidR="00186E4E" w:rsidRPr="00B146DC" w:rsidDel="00411F16">
          <w:rPr>
            <w:rFonts w:asciiTheme="minorHAnsi" w:hAnsiTheme="minorHAnsi" w:cstheme="minorHAnsi"/>
            <w:sz w:val="22"/>
            <w:szCs w:val="22"/>
          </w:rPr>
          <w:delText xml:space="preserve"> </w:delText>
        </w:r>
      </w:del>
      <w:ins w:id="72" w:author="Šušlíková, Mária" w:date="2021-04-08T15:14:00Z">
        <w:r w:rsidR="00411F16">
          <w:rPr>
            <w:rFonts w:asciiTheme="minorHAnsi" w:hAnsiTheme="minorHAnsi" w:cstheme="minorHAnsi"/>
            <w:sz w:val="22"/>
            <w:szCs w:val="22"/>
          </w:rPr>
          <w:t> </w:t>
        </w:r>
      </w:ins>
      <w:r w:rsidR="00186E4E" w:rsidRPr="00B146DC">
        <w:rPr>
          <w:rFonts w:asciiTheme="minorHAnsi" w:hAnsiTheme="minorHAnsi" w:cstheme="minorHAnsi"/>
          <w:sz w:val="22"/>
          <w:szCs w:val="22"/>
        </w:rPr>
        <w:t>podmienok poskytnutia príspevku a rozhodnúť o schválení ŽoNFP</w:t>
      </w:r>
      <w:r w:rsidR="003F2A48" w:rsidRPr="0087490B">
        <w:rPr>
          <w:rFonts w:asciiTheme="minorHAnsi" w:eastAsiaTheme="minorHAnsi" w:hAnsiTheme="minorHAnsi" w:cstheme="minorHAnsi"/>
          <w:color w:val="000000"/>
          <w:sz w:val="22"/>
          <w:szCs w:val="22"/>
          <w:lang w:eastAsia="en-US"/>
        </w:rPr>
        <w:t xml:space="preserve">; </w:t>
      </w:r>
    </w:p>
    <w:p w14:paraId="3DCF83FE" w14:textId="77777777" w:rsidR="003F2A48"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5D078981" w14:textId="77777777" w:rsidR="006829FC" w:rsidRPr="00E263F7" w:rsidRDefault="003F2A48" w:rsidP="0063716F">
      <w:pPr>
        <w:spacing w:before="120" w:after="120"/>
        <w:ind w:firstLine="357"/>
        <w:jc w:val="both"/>
        <w:rPr>
          <w:rFonts w:asciiTheme="minorHAnsi" w:hAnsiTheme="minorHAnsi"/>
          <w:sz w:val="22"/>
          <w:szCs w:val="22"/>
        </w:rPr>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hyperlink r:id="rId27" w:history="1">
        <w:r w:rsidR="007775EB" w:rsidRPr="00E263F7">
          <w:rPr>
            <w:rStyle w:val="Hypertextovprepojenie"/>
            <w:rFonts w:asciiTheme="minorHAnsi" w:eastAsiaTheme="minorHAnsi" w:hAnsiTheme="minorHAnsi"/>
            <w:sz w:val="22"/>
            <w:szCs w:val="22"/>
            <w:lang w:eastAsia="en-US"/>
          </w:rPr>
          <w:t>http://www.optp.vlada.gov.sk/ine-dokumenty/</w:t>
        </w:r>
      </w:hyperlink>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hyperlink r:id="rId28" w:history="1">
        <w:r w:rsidR="007775EB" w:rsidRPr="00E263F7">
          <w:rPr>
            <w:rStyle w:val="Hypertextovprepojenie"/>
            <w:rFonts w:asciiTheme="minorHAnsi" w:hAnsiTheme="minorHAnsi"/>
            <w:sz w:val="22"/>
            <w:szCs w:val="22"/>
          </w:rPr>
          <w:t>http://www.optp.vlada.gov.sk/ine-dokumenty/</w:t>
        </w:r>
      </w:hyperlink>
      <w:r w:rsidRPr="00E263F7">
        <w:rPr>
          <w:rFonts w:asciiTheme="minorHAnsi" w:eastAsiaTheme="minorHAnsi" w:hAnsiTheme="minorHAnsi"/>
          <w:color w:val="000000"/>
          <w:sz w:val="22"/>
          <w:szCs w:val="22"/>
          <w:lang w:eastAsia="en-US"/>
        </w:rPr>
        <w:t>).</w:t>
      </w:r>
    </w:p>
    <w:p w14:paraId="1E28905A" w14:textId="5A6DF825" w:rsidR="00186E4E"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r w:rsidR="00754B18" w:rsidRPr="0063716F">
        <w:rPr>
          <w:rFonts w:asciiTheme="minorHAnsi" w:hAnsiTheme="minorHAnsi"/>
          <w:sz w:val="22"/>
          <w:szCs w:val="22"/>
        </w:rPr>
        <w:t xml:space="preserve">formou zaslania výzvy na doplnenie ŽoNFP </w:t>
      </w:r>
      <w:r w:rsidRPr="00E263F7">
        <w:rPr>
          <w:rFonts w:asciiTheme="minorHAnsi" w:eastAsiaTheme="minorHAnsi" w:hAnsiTheme="minorHAnsi"/>
          <w:color w:val="000000"/>
          <w:sz w:val="22"/>
          <w:szCs w:val="22"/>
          <w:lang w:eastAsia="en-US"/>
        </w:rPr>
        <w:t xml:space="preserve">v lehote </w:t>
      </w:r>
      <w:r w:rsidR="00754B18" w:rsidRPr="00E263F7">
        <w:rPr>
          <w:rFonts w:asciiTheme="minorHAnsi" w:eastAsiaTheme="minorHAnsi" w:hAnsiTheme="minorHAnsi"/>
          <w:color w:val="000000"/>
          <w:sz w:val="22"/>
          <w:szCs w:val="22"/>
          <w:lang w:eastAsia="en-US"/>
        </w:rPr>
        <w:t xml:space="preserve">minimálne </w:t>
      </w:r>
      <w:r w:rsidRPr="00E263F7">
        <w:rPr>
          <w:rFonts w:asciiTheme="minorHAnsi" w:eastAsiaTheme="minorHAnsi" w:hAnsiTheme="minorHAnsi"/>
          <w:color w:val="000000"/>
          <w:sz w:val="22"/>
          <w:szCs w:val="22"/>
          <w:lang w:eastAsia="en-US"/>
        </w:rPr>
        <w:t>5 pracovných dní. Nepredloženie požadovaných dokumentov, doručenie požadovaných náležitostí po stanovenom termíne alebo doplnenie chýbajúcich náležitostí, po ktorom naďalej pretrvávajú pochybnosti o</w:t>
      </w:r>
      <w:del w:id="73" w:author="Šušlíková, Mária" w:date="2021-04-08T15:14:00Z">
        <w:r w:rsidRPr="00E263F7" w:rsidDel="00411F16">
          <w:rPr>
            <w:rFonts w:asciiTheme="minorHAnsi" w:eastAsiaTheme="minorHAnsi" w:hAnsiTheme="minorHAnsi"/>
            <w:color w:val="000000"/>
            <w:sz w:val="22"/>
            <w:szCs w:val="22"/>
            <w:lang w:eastAsia="en-US"/>
          </w:rPr>
          <w:delText xml:space="preserve"> </w:delText>
        </w:r>
      </w:del>
      <w:ins w:id="74" w:author="Šušlíková, Mária" w:date="2021-04-08T15:14:00Z">
        <w:r w:rsidR="00411F16">
          <w:rPr>
            <w:rFonts w:asciiTheme="minorHAnsi" w:eastAsiaTheme="minorHAnsi" w:hAnsiTheme="minorHAnsi"/>
            <w:color w:val="000000"/>
            <w:sz w:val="22"/>
            <w:szCs w:val="22"/>
            <w:lang w:eastAsia="en-US"/>
          </w:rPr>
          <w:t> </w:t>
        </w:r>
      </w:ins>
      <w:r w:rsidRPr="00E263F7">
        <w:rPr>
          <w:rFonts w:asciiTheme="minorHAnsi" w:eastAsiaTheme="minorHAnsi" w:hAnsiTheme="minorHAnsi"/>
          <w:color w:val="000000"/>
          <w:sz w:val="22"/>
          <w:szCs w:val="22"/>
          <w:lang w:eastAsia="en-US"/>
        </w:rPr>
        <w:t>pravdivosti alebo úplnosti žiadosti, na základe čoho nie je možné overiť splnenie niektorej z</w:t>
      </w:r>
      <w:del w:id="75" w:author="Šušlíková, Mária" w:date="2021-04-08T15:14:00Z">
        <w:r w:rsidRPr="00E263F7" w:rsidDel="00411F16">
          <w:rPr>
            <w:rFonts w:asciiTheme="minorHAnsi" w:eastAsiaTheme="minorHAnsi" w:hAnsiTheme="minorHAnsi"/>
            <w:color w:val="000000"/>
            <w:sz w:val="22"/>
            <w:szCs w:val="22"/>
            <w:lang w:eastAsia="en-US"/>
          </w:rPr>
          <w:delText xml:space="preserve"> </w:delText>
        </w:r>
      </w:del>
      <w:ins w:id="76" w:author="Šušlíková, Mária" w:date="2021-04-08T15:14:00Z">
        <w:r w:rsidR="00411F16">
          <w:rPr>
            <w:rFonts w:asciiTheme="minorHAnsi" w:eastAsiaTheme="minorHAnsi" w:hAnsiTheme="minorHAnsi"/>
            <w:color w:val="000000"/>
            <w:sz w:val="22"/>
            <w:szCs w:val="22"/>
            <w:lang w:eastAsia="en-US"/>
          </w:rPr>
          <w:t> </w:t>
        </w:r>
      </w:ins>
      <w:r w:rsidRPr="00E263F7">
        <w:rPr>
          <w:rFonts w:asciiTheme="minorHAnsi" w:eastAsiaTheme="minorHAnsi" w:hAnsiTheme="minorHAnsi"/>
          <w:color w:val="000000"/>
          <w:sz w:val="22"/>
          <w:szCs w:val="22"/>
          <w:lang w:eastAsia="en-US"/>
        </w:rPr>
        <w:t>podmienok poskytnutia príspevku a rozhodnúť o schválení ŽoNFP, bude viesť k zastaveniu konania o</w:t>
      </w:r>
      <w:del w:id="77" w:author="Šušlíková, Mária" w:date="2021-04-08T15:14:00Z">
        <w:r w:rsidRPr="00E263F7" w:rsidDel="00411F16">
          <w:rPr>
            <w:rFonts w:asciiTheme="minorHAnsi" w:eastAsiaTheme="minorHAnsi" w:hAnsiTheme="minorHAnsi"/>
            <w:color w:val="000000"/>
            <w:sz w:val="22"/>
            <w:szCs w:val="22"/>
            <w:lang w:eastAsia="en-US"/>
          </w:rPr>
          <w:delText xml:space="preserve"> </w:delText>
        </w:r>
      </w:del>
      <w:ins w:id="78" w:author="Šušlíková, Mária" w:date="2021-04-08T15:14:00Z">
        <w:r w:rsidR="00411F16">
          <w:rPr>
            <w:rFonts w:asciiTheme="minorHAnsi" w:eastAsiaTheme="minorHAnsi" w:hAnsiTheme="minorHAnsi"/>
            <w:color w:val="000000"/>
            <w:sz w:val="22"/>
            <w:szCs w:val="22"/>
            <w:lang w:eastAsia="en-US"/>
          </w:rPr>
          <w:t> </w:t>
        </w:r>
      </w:ins>
      <w:r w:rsidRPr="00E263F7">
        <w:rPr>
          <w:rFonts w:asciiTheme="minorHAnsi" w:eastAsiaTheme="minorHAnsi" w:hAnsiTheme="minorHAnsi"/>
          <w:color w:val="000000"/>
          <w:sz w:val="22"/>
          <w:szCs w:val="22"/>
          <w:lang w:eastAsia="en-US"/>
        </w:rPr>
        <w:t xml:space="preserve">ŽoNFP. Ak sa na základe predložených dokumentov v tejto fáze preukáže, že ŽoNFP nespĺňa podmienky poskytnutia príspevku,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rozhodne o neschválení ŽoNFP.</w:t>
      </w:r>
    </w:p>
    <w:p w14:paraId="0532F8BA" w14:textId="65B5B734" w:rsidR="003F2A48" w:rsidRPr="00411F16"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411F16">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w:t>
      </w:r>
      <w:r w:rsidRPr="00411F16">
        <w:rPr>
          <w:rFonts w:asciiTheme="minorHAnsi" w:hAnsiTheme="minorHAnsi" w:cstheme="minorHAnsi"/>
          <w:sz w:val="22"/>
          <w:szCs w:val="22"/>
          <w:rPrChange w:id="79" w:author="Šušlíková, Mária" w:date="2021-04-08T15:14:00Z">
            <w:rPr>
              <w:rFonts w:asciiTheme="minorHAnsi" w:hAnsiTheme="minorHAnsi" w:cstheme="minorHAnsi"/>
            </w:rPr>
          </w:rPrChange>
        </w:rPr>
        <w:t xml:space="preserve"> nadobudnutia účinnosti novely zákona o príspevku z EŠIF č. 128/2020 Z. z. (do 22.6.2020 vrátane).</w:t>
      </w:r>
      <w:r w:rsidR="003F2A48" w:rsidRPr="00411F16">
        <w:rPr>
          <w:rFonts w:asciiTheme="minorHAnsi" w:eastAsiaTheme="minorHAnsi" w:hAnsiTheme="minorHAnsi"/>
          <w:color w:val="000000"/>
          <w:sz w:val="22"/>
          <w:szCs w:val="22"/>
          <w:lang w:eastAsia="en-US"/>
        </w:rPr>
        <w:t xml:space="preserve"> </w:t>
      </w:r>
    </w:p>
    <w:p w14:paraId="0F7CA967"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Konečným výstupom odborného hodnotenia je spoločný hodnotiaci hárok. </w:t>
      </w:r>
    </w:p>
    <w:p w14:paraId="3C7B7FE0" w14:textId="7CF8CE91" w:rsidR="003F2A48" w:rsidRPr="00E263F7" w:rsidRDefault="00754B1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63716F">
        <w:rPr>
          <w:rFonts w:asciiTheme="minorHAnsi" w:hAnsiTheme="minorHAnsi"/>
          <w:color w:val="000000"/>
          <w:sz w:val="22"/>
          <w:szCs w:val="22"/>
        </w:rPr>
        <w:lastRenderedPageBreak/>
        <w:t xml:space="preserve">RO OP TP na základe posúdenia splnenia podmienok poskytnutia príspevku určených vo vyzvaní rozhodne o schválení alebo neschválení ŽoNFP. </w:t>
      </w:r>
      <w:r w:rsidR="003F2A48" w:rsidRPr="00E263F7">
        <w:rPr>
          <w:rFonts w:asciiTheme="minorHAnsi" w:eastAsiaTheme="minorHAnsi" w:hAnsiTheme="minorHAnsi"/>
          <w:color w:val="000000"/>
          <w:sz w:val="22"/>
          <w:szCs w:val="22"/>
          <w:lang w:eastAsia="en-US"/>
        </w:rPr>
        <w:t>Ak ŽoNFP nesplnila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neschválení ŽoNFP. Ak ŽoNFP 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schválení ŽoNFP . </w:t>
      </w:r>
    </w:p>
    <w:p w14:paraId="266FFD16" w14:textId="4E8607EB"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Žiadateľ je oprávnený kedykoľvek počas konania o</w:t>
      </w:r>
      <w:r w:rsidR="00B139A6">
        <w:rPr>
          <w:rFonts w:asciiTheme="minorHAnsi" w:hAnsiTheme="minorHAnsi"/>
          <w:sz w:val="22"/>
          <w:szCs w:val="22"/>
        </w:rPr>
        <w:t> </w:t>
      </w:r>
      <w:r w:rsidRPr="005D6FC6">
        <w:rPr>
          <w:rFonts w:asciiTheme="minorHAnsi" w:hAnsiTheme="minorHAnsi" w:cstheme="minorHAnsi"/>
          <w:sz w:val="22"/>
          <w:szCs w:val="22"/>
        </w:rPr>
        <w:t>ŽoNFP</w:t>
      </w:r>
      <w:r w:rsidR="00B139A6" w:rsidRPr="005D6FC6">
        <w:rPr>
          <w:rFonts w:asciiTheme="minorHAnsi" w:hAnsiTheme="minorHAnsi" w:cstheme="minorHAnsi"/>
          <w:sz w:val="22"/>
          <w:szCs w:val="22"/>
        </w:rPr>
        <w:t>,</w:t>
      </w:r>
      <w:r w:rsidR="00B139A6" w:rsidRPr="001C010B">
        <w:rPr>
          <w:rFonts w:asciiTheme="minorHAnsi" w:hAnsiTheme="minorHAnsi" w:cstheme="minorHAnsi"/>
          <w:sz w:val="22"/>
          <w:szCs w:val="22"/>
        </w:rPr>
        <w:t xml:space="preserve"> </w:t>
      </w:r>
      <w:r w:rsidR="00B139A6" w:rsidRPr="005B2D6C">
        <w:rPr>
          <w:rFonts w:asciiTheme="minorHAnsi" w:hAnsiTheme="minorHAnsi" w:cstheme="minorHAnsi"/>
          <w:sz w:val="22"/>
          <w:szCs w:val="22"/>
        </w:rPr>
        <w:t xml:space="preserve">avšak pred vydaním rozhodnutia vo veci, </w:t>
      </w:r>
      <w:r w:rsidRPr="005D6FC6">
        <w:rPr>
          <w:rFonts w:asciiTheme="minorHAnsi" w:hAnsiTheme="minorHAnsi" w:cstheme="minorHAnsi"/>
          <w:sz w:val="22"/>
          <w:szCs w:val="22"/>
        </w:rPr>
        <w:t>vziať svoju ŽoNFP späť. Za späťvzatie ŽoNFP je možné považovať akékoľvek</w:t>
      </w:r>
      <w:r w:rsidRPr="0063716F">
        <w:rPr>
          <w:rFonts w:asciiTheme="minorHAnsi" w:hAnsiTheme="minorHAnsi"/>
          <w:sz w:val="22"/>
          <w:szCs w:val="22"/>
        </w:rPr>
        <w:t xml:space="preserve">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314CFF8C" w14:textId="7F695A02" w:rsidR="002D531A" w:rsidRPr="0063716F" w:rsidRDefault="002D531A" w:rsidP="0063716F">
      <w:pPr>
        <w:autoSpaceDE w:val="0"/>
        <w:autoSpaceDN w:val="0"/>
        <w:adjustRightInd w:val="0"/>
        <w:spacing w:before="120" w:after="120"/>
        <w:ind w:firstLine="360"/>
        <w:jc w:val="both"/>
        <w:rPr>
          <w:rFonts w:asciiTheme="minorHAnsi" w:hAnsiTheme="minorHAnsi"/>
          <w:sz w:val="22"/>
          <w:szCs w:val="22"/>
        </w:rPr>
      </w:pPr>
      <w:r w:rsidRPr="0063716F">
        <w:rPr>
          <w:rFonts w:asciiTheme="minorHAnsi" w:hAnsiTheme="minorHAnsi"/>
          <w:sz w:val="22"/>
          <w:szCs w:val="22"/>
        </w:rPr>
        <w:t xml:space="preserve">Vzor rozhodnutia o schválení ŽoNFP, neschválení ŽoNFP a o zastavení konania vydáva CKO (Vzor CKO č. 22 - Rozhodnutia o ŽoNFP je zverejnený na webovom sídle CKO </w:t>
      </w:r>
      <w:hyperlink r:id="rId29" w:history="1">
        <w:r w:rsidR="00162613" w:rsidRPr="00CE585F">
          <w:rPr>
            <w:rStyle w:val="Hypertextovprepojenie"/>
            <w:rFonts w:asciiTheme="minorHAnsi" w:hAnsiTheme="minorHAnsi"/>
            <w:sz w:val="22"/>
            <w:szCs w:val="22"/>
          </w:rPr>
          <w:t>http://www.partnerskadohoda.gov.sk/vzory-cko/</w:t>
        </w:r>
      </w:hyperlink>
      <w:r w:rsidRPr="0063716F">
        <w:rPr>
          <w:rFonts w:asciiTheme="minorHAnsi" w:hAnsiTheme="minorHAnsi"/>
          <w:sz w:val="22"/>
          <w:szCs w:val="22"/>
        </w:rPr>
        <w:t>).</w:t>
      </w:r>
    </w:p>
    <w:p w14:paraId="71F46D6E" w14:textId="3E528948"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30" w:history="1">
        <w:r w:rsidR="00162613" w:rsidRPr="00CE585F">
          <w:rPr>
            <w:rStyle w:val="Hypertextovprepojenie"/>
            <w:rFonts w:asciiTheme="minorHAnsi" w:hAnsiTheme="minorHAnsi"/>
            <w:sz w:val="22"/>
            <w:szCs w:val="22"/>
          </w:rPr>
          <w:t>http://www.optp.vlada.gov.sk/ine-dokumenty/</w:t>
        </w:r>
      </w:hyperlink>
      <w:r w:rsidRPr="0063716F">
        <w:rPr>
          <w:rFonts w:asciiTheme="minorHAnsi" w:hAnsiTheme="minorHAnsi"/>
          <w:sz w:val="22"/>
          <w:szCs w:val="22"/>
        </w:rPr>
        <w:t>)</w:t>
      </w:r>
      <w:r w:rsidRPr="0063716F">
        <w:rPr>
          <w:rFonts w:asciiTheme="minorHAnsi" w:hAnsiTheme="minorHAnsi"/>
          <w:color w:val="000000"/>
          <w:sz w:val="22"/>
          <w:szCs w:val="22"/>
        </w:rPr>
        <w:t>.</w:t>
      </w:r>
    </w:p>
    <w:p w14:paraId="68E59BB3" w14:textId="29E3676E" w:rsidR="003F2A48" w:rsidRPr="00E263F7" w:rsidRDefault="004C2DEF"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B2D6C">
        <w:rPr>
          <w:rFonts w:asciiTheme="minorHAnsi" w:hAnsiTheme="minorHAnsi" w:cstheme="minorHAnsi"/>
          <w:sz w:val="22"/>
          <w:szCs w:val="22"/>
        </w:rPr>
        <w:t xml:space="preserve">Pre konanie o ŽoNFP je rozhodujúci obsah ŽoNFP. </w:t>
      </w:r>
      <w:r w:rsidR="003F2A48" w:rsidRPr="005D6FC6">
        <w:rPr>
          <w:rFonts w:asciiTheme="minorHAnsi" w:eastAsiaTheme="minorHAnsi" w:hAnsiTheme="minorHAnsi"/>
          <w:color w:val="000000"/>
          <w:sz w:val="22"/>
          <w:szCs w:val="22"/>
          <w:lang w:eastAsia="en-US"/>
        </w:rPr>
        <w:t>RO</w:t>
      </w:r>
      <w:r w:rsidR="003F2A48" w:rsidRPr="00E263F7">
        <w:rPr>
          <w:rFonts w:asciiTheme="minorHAnsi" w:eastAsiaTheme="minorHAnsi" w:hAnsiTheme="minorHAnsi"/>
          <w:color w:val="000000"/>
          <w:sz w:val="22"/>
          <w:szCs w:val="22"/>
          <w:lang w:eastAsia="en-US"/>
        </w:rPr>
        <w:t xml:space="preserve"> </w:t>
      </w:r>
      <w:r w:rsidR="00B3363D" w:rsidRPr="00E263F7">
        <w:rPr>
          <w:rFonts w:asciiTheme="minorHAnsi" w:eastAsiaTheme="minorHAnsi" w:hAnsiTheme="minorHAnsi"/>
          <w:color w:val="000000"/>
          <w:sz w:val="22"/>
          <w:szCs w:val="22"/>
          <w:lang w:eastAsia="en-US"/>
        </w:rPr>
        <w:t xml:space="preserve">OP TP </w:t>
      </w:r>
      <w:r w:rsidR="003F2A48" w:rsidRPr="00E263F7">
        <w:rPr>
          <w:rFonts w:asciiTheme="minorHAnsi" w:eastAsiaTheme="minorHAnsi" w:hAnsiTheme="minorHAnsi"/>
          <w:color w:val="000000"/>
          <w:sz w:val="22"/>
          <w:szCs w:val="22"/>
          <w:lang w:eastAsia="en-US"/>
        </w:rPr>
        <w:t>nie je oprávnený vyvodiť negatívne dôsledky len z dôvodov formálnych nedostatkov podania. Dôvod, pre ktorý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vydáva rozhodnutie o zastavení konania alebo rozhodnutie o</w:t>
      </w:r>
      <w:r w:rsidR="001912B9" w:rsidRPr="00E263F7">
        <w:rPr>
          <w:rFonts w:asciiTheme="minorHAnsi" w:eastAsiaTheme="minorHAnsi" w:hAnsiTheme="minorHAnsi"/>
          <w:color w:val="000000"/>
          <w:sz w:val="22"/>
          <w:szCs w:val="22"/>
          <w:lang w:eastAsia="en-US"/>
        </w:rPr>
        <w:t> </w:t>
      </w:r>
      <w:r w:rsidR="003F2A48" w:rsidRPr="00E263F7">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14:paraId="639B4560" w14:textId="77777777" w:rsidR="001912B9" w:rsidRPr="00E263F7" w:rsidRDefault="001912B9" w:rsidP="0063716F">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375B231A"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umožňujú žiadateľovi v konaní o ŽoNFP domáhať sa nápravy, ak sa domnieva, že </w:t>
      </w:r>
      <w:r w:rsidR="005917D7" w:rsidRPr="009A4624">
        <w:rPr>
          <w:rFonts w:asciiTheme="minorHAnsi" w:eastAsiaTheme="minorHAnsi" w:hAnsiTheme="minorHAnsi"/>
          <w:color w:val="000000"/>
          <w:sz w:val="22"/>
          <w:szCs w:val="22"/>
          <w:lang w:eastAsia="en-US"/>
        </w:rPr>
        <w:t>boli porušené</w:t>
      </w:r>
      <w:r w:rsidRPr="000C0504">
        <w:rPr>
          <w:rFonts w:asciiTheme="minorHAnsi" w:eastAsiaTheme="minorHAnsi" w:hAnsiTheme="minorHAnsi"/>
          <w:color w:val="000000"/>
          <w:sz w:val="22"/>
          <w:szCs w:val="22"/>
          <w:lang w:eastAsia="en-US"/>
        </w:rPr>
        <w:t xml:space="preserve"> ustanovenia zákona o príspevku z EŠIF </w:t>
      </w:r>
      <w:r w:rsidR="004C2DEF">
        <w:rPr>
          <w:rFonts w:asciiTheme="minorHAnsi" w:eastAsiaTheme="minorHAnsi" w:hAnsiTheme="minorHAnsi"/>
          <w:color w:val="000000"/>
          <w:sz w:val="22"/>
          <w:szCs w:val="22"/>
          <w:lang w:eastAsia="en-US"/>
        </w:rPr>
        <w:t>a/</w:t>
      </w:r>
      <w:r w:rsidR="005917D7" w:rsidRPr="009A4624">
        <w:rPr>
          <w:rFonts w:asciiTheme="minorHAnsi" w:eastAsiaTheme="minorHAnsi" w:hAnsiTheme="minorHAnsi"/>
          <w:color w:val="000000"/>
          <w:sz w:val="22"/>
          <w:szCs w:val="22"/>
          <w:lang w:eastAsia="en-US"/>
        </w:rPr>
        <w:t>alebo bolo nesprávne zistené nesplnenie podmienok uvedených</w:t>
      </w:r>
      <w:r w:rsidRPr="000C0504">
        <w:rPr>
          <w:rFonts w:asciiTheme="minorHAnsi" w:eastAsiaTheme="minorHAnsi" w:hAnsiTheme="minorHAnsi"/>
          <w:color w:val="000000"/>
          <w:sz w:val="22"/>
          <w:szCs w:val="22"/>
          <w:lang w:eastAsia="en-US"/>
        </w:rPr>
        <w:t xml:space="preserve"> vo vyzvaní. </w:t>
      </w:r>
      <w:r w:rsidR="005917D7" w:rsidRPr="009A4624">
        <w:rPr>
          <w:rFonts w:asciiTheme="minorHAnsi" w:eastAsiaTheme="minorHAnsi" w:hAnsi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odvolaní na svojej úrovni (tzv. autoremedúra),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4A01AF27" w:rsidR="003F2A48" w:rsidRPr="00411F16"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411F16">
        <w:rPr>
          <w:rFonts w:asciiTheme="minorHAnsi" w:eastAsiaTheme="minorHAnsi" w:hAnsiTheme="minorHAnsi"/>
          <w:color w:val="000000"/>
          <w:sz w:val="22"/>
          <w:szCs w:val="22"/>
          <w:lang w:eastAsia="en-US"/>
        </w:rPr>
        <w:t xml:space="preserve">Odvolanie podáva žiadateľ písomne na podateľňu </w:t>
      </w:r>
      <w:r w:rsidR="00142B0E" w:rsidRPr="00411F16">
        <w:rPr>
          <w:rFonts w:asciiTheme="minorHAnsi" w:eastAsiaTheme="minorHAnsi" w:hAnsiTheme="minorHAnsi"/>
          <w:color w:val="000000"/>
          <w:sz w:val="22"/>
          <w:szCs w:val="22"/>
          <w:lang w:eastAsia="en-US"/>
        </w:rPr>
        <w:t xml:space="preserve">MIRRI </w:t>
      </w:r>
      <w:r w:rsidRPr="00411F16">
        <w:rPr>
          <w:rFonts w:asciiTheme="minorHAnsi" w:eastAsiaTheme="minorHAnsi" w:hAnsiTheme="minorHAnsi"/>
          <w:color w:val="000000"/>
          <w:sz w:val="22"/>
          <w:szCs w:val="22"/>
          <w:lang w:eastAsia="en-US"/>
        </w:rPr>
        <w:t xml:space="preserve">SR v lehote </w:t>
      </w:r>
      <w:r w:rsidRPr="00411F16">
        <w:rPr>
          <w:rFonts w:asciiTheme="minorHAnsi" w:eastAsiaTheme="minorHAnsi" w:hAnsiTheme="minorHAnsi"/>
          <w:b/>
          <w:bCs/>
          <w:color w:val="000000"/>
          <w:sz w:val="22"/>
          <w:szCs w:val="22"/>
          <w:lang w:eastAsia="en-US"/>
        </w:rPr>
        <w:t>10 pracovných dní odo dňa doručenia rozhodnutia</w:t>
      </w:r>
      <w:r w:rsidRPr="00411F16">
        <w:rPr>
          <w:rFonts w:asciiTheme="minorHAnsi" w:eastAsiaTheme="minorHAnsi" w:hAnsiTheme="minorHAnsi"/>
          <w:color w:val="000000"/>
          <w:sz w:val="22"/>
          <w:szCs w:val="22"/>
          <w:lang w:eastAsia="en-US"/>
        </w:rPr>
        <w:t>. Podané odvolanie môže žiadateľ čo do rozsahu a dôvodov podania odvolania doplniť len do uplynutia lehoty na podanie odvolania.</w:t>
      </w:r>
      <w:r w:rsidR="00186E4E" w:rsidRPr="00411F16">
        <w:rPr>
          <w:rFonts w:asciiTheme="minorHAnsi" w:eastAsiaTheme="minorHAnsi" w:hAnsiTheme="minorHAnsi"/>
          <w:color w:val="000000"/>
          <w:sz w:val="22"/>
          <w:szCs w:val="22"/>
          <w:lang w:eastAsia="en-US"/>
        </w:rPr>
        <w:t xml:space="preserve"> </w:t>
      </w:r>
      <w:r w:rsidR="00186E4E" w:rsidRPr="00411F16">
        <w:rPr>
          <w:rFonts w:asciiTheme="minorHAnsi" w:hAnsiTheme="minorHAnsi" w:cstheme="minorHAnsi"/>
          <w:sz w:val="22"/>
          <w:szCs w:val="22"/>
          <w:rPrChange w:id="80" w:author="Šušlíková, Mária" w:date="2021-04-08T15:15:00Z">
            <w:rPr>
              <w:rFonts w:asciiTheme="minorHAnsi" w:hAnsiTheme="minorHAnsi" w:cstheme="minorHAnsi"/>
            </w:rPr>
          </w:rPrChange>
        </w:rPr>
        <w:t>Ak lehota márne uplynula od 12.3.2020 do 21.5.2020, žiadateľ je oprávnený podať odvolanie najneskôr do jedného mesiaca odo dňa nadobudnutia účinnosti novely zákona o príspevku z EŠIF č. 128/2020 Z. z., t. j. do 22.6.2020 vrátane.</w:t>
      </w:r>
      <w:r w:rsidRPr="00411F16">
        <w:rPr>
          <w:rFonts w:asciiTheme="minorHAnsi" w:eastAsiaTheme="minorHAnsi" w:hAnsiTheme="minorHAnsi"/>
          <w:color w:val="000000"/>
          <w:sz w:val="22"/>
          <w:szCs w:val="22"/>
          <w:lang w:eastAsia="en-US"/>
        </w:rPr>
        <w:t xml:space="preserve"> </w:t>
      </w:r>
    </w:p>
    <w:p w14:paraId="6DCE332D" w14:textId="77777777" w:rsidR="003F2A48" w:rsidRPr="000C0504" w:rsidRDefault="003F2A48" w:rsidP="0063716F">
      <w:pPr>
        <w:pStyle w:val="Odsekzoznamu"/>
        <w:spacing w:before="120" w:after="120"/>
        <w:ind w:left="360"/>
        <w:contextualSpacing w:val="0"/>
        <w:jc w:val="both"/>
        <w:rPr>
          <w:rFonts w:asciiTheme="minorHAnsi" w:hAnsiTheme="minorHAnsi"/>
          <w:sz w:val="22"/>
          <w:szCs w:val="22"/>
        </w:rPr>
      </w:pPr>
      <w:r w:rsidRPr="000C0504">
        <w:rPr>
          <w:rFonts w:asciiTheme="minorHAnsi" w:eastAsiaTheme="minorHAnsi" w:hAnsiTheme="minorHAnsi"/>
          <w:color w:val="000000"/>
          <w:sz w:val="22"/>
          <w:szCs w:val="22"/>
          <w:lang w:eastAsia="en-US"/>
        </w:rPr>
        <w:t>Odvolanie nie je prípustné voči:</w:t>
      </w:r>
    </w:p>
    <w:p w14:paraId="1A8E4960" w14:textId="70721F44"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rozhodnutiu o </w:t>
      </w:r>
      <w:r w:rsidR="00E121EE">
        <w:rPr>
          <w:rFonts w:asciiTheme="minorHAnsi" w:hAnsiTheme="minorHAnsi" w:cstheme="minorHAnsi"/>
          <w:sz w:val="22"/>
          <w:szCs w:val="22"/>
        </w:rPr>
        <w:t>zrušení rozhodnutia a vrátení veci na nové konanie a rozhodnutie</w:t>
      </w:r>
      <w:r w:rsidRPr="000C0504">
        <w:rPr>
          <w:rFonts w:asciiTheme="minorHAnsi" w:eastAsiaTheme="minorHAnsi" w:hAnsiTheme="minorHAnsi"/>
          <w:color w:val="000000"/>
          <w:sz w:val="22"/>
          <w:szCs w:val="22"/>
          <w:lang w:eastAsia="en-US"/>
        </w:rPr>
        <w:t xml:space="preserve">, </w:t>
      </w:r>
    </w:p>
    <w:p w14:paraId="5FA19D72" w14:textId="55AE2ACF"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lastRenderedPageBreak/>
        <w:t xml:space="preserve">b) rozhodnutiam o zastavení konania, </w:t>
      </w:r>
    </w:p>
    <w:p w14:paraId="562219BF"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rozhodnutiu o zmene rozhodnutia o neschválení ŽoNFP, </w:t>
      </w:r>
    </w:p>
    <w:p w14:paraId="75428D79"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rozhodnutiu o odvolaní, ktoré vydal štatutárny orgán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nevyhovel odvolaniu v plnom rozsahu a o odvolaní rozhodoval štatutárny orgán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153A5A0A"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po doručení odvolania preskúma</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5DDF5B73" w14:textId="44CA359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r w:rsidR="005B4DA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5CC43E04" w14:textId="37E2603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w:t>
      </w:r>
      <w:r w:rsidR="00186E4E">
        <w:rPr>
          <w:rFonts w:asciiTheme="minorHAnsi" w:eastAsiaTheme="minorHAnsi" w:hAnsiTheme="minorHAnsi"/>
          <w:color w:val="000000"/>
          <w:sz w:val="22"/>
          <w:szCs w:val="22"/>
          <w:lang w:eastAsia="en-US"/>
        </w:rPr>
        <w:t xml:space="preserve">. </w:t>
      </w:r>
      <w:r w:rsidR="00186E4E">
        <w:rPr>
          <w:rFonts w:asciiTheme="minorHAnsi" w:hAnsiTheme="minorHAnsi" w:cstheme="minorHAnsi"/>
          <w:sz w:val="22"/>
          <w:szCs w:val="22"/>
        </w:rPr>
        <w:t>A</w:t>
      </w:r>
      <w:r w:rsidR="00186E4E"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w:t>
      </w:r>
      <w:del w:id="81" w:author="Šušlíková, Mária" w:date="2021-04-08T15:15:00Z">
        <w:r w:rsidR="00186E4E" w:rsidRPr="00825667" w:rsidDel="00411F16">
          <w:rPr>
            <w:rFonts w:asciiTheme="minorHAnsi" w:hAnsiTheme="minorHAnsi" w:cstheme="minorHAnsi"/>
            <w:sz w:val="22"/>
            <w:szCs w:val="22"/>
          </w:rPr>
          <w:delText xml:space="preserve"> </w:delText>
        </w:r>
      </w:del>
      <w:ins w:id="82" w:author="Šušlíková, Mária" w:date="2021-04-08T15:15:00Z">
        <w:r w:rsidR="00411F16">
          <w:rPr>
            <w:rFonts w:asciiTheme="minorHAnsi" w:hAnsiTheme="minorHAnsi" w:cstheme="minorHAnsi"/>
            <w:sz w:val="22"/>
            <w:szCs w:val="22"/>
          </w:rPr>
          <w:t> </w:t>
        </w:r>
      </w:ins>
      <w:r w:rsidR="00186E4E" w:rsidRPr="00825667">
        <w:rPr>
          <w:rFonts w:asciiTheme="minorHAnsi" w:hAnsiTheme="minorHAnsi" w:cstheme="minorHAnsi"/>
          <w:sz w:val="22"/>
          <w:szCs w:val="22"/>
        </w:rPr>
        <w:t>128/2020 Z. z., t. j. do 22.6.2020 vrátane</w:t>
      </w:r>
      <w:r w:rsidR="00186E4E">
        <w:rPr>
          <w:rFonts w:asciiTheme="minorHAnsi" w:hAnsiTheme="minorHAnsi" w:cstheme="minorHAnsi"/>
          <w:sz w:val="22"/>
          <w:szCs w:val="22"/>
        </w:rPr>
        <w:t>,</w:t>
      </w:r>
      <w:r w:rsidRPr="000C0504">
        <w:rPr>
          <w:rFonts w:asciiTheme="minorHAnsi" w:eastAsiaTheme="minorHAnsi" w:hAnsiTheme="minorHAnsi"/>
          <w:color w:val="000000"/>
          <w:sz w:val="22"/>
          <w:szCs w:val="22"/>
          <w:lang w:eastAsia="en-US"/>
        </w:rPr>
        <w:t xml:space="preserve"> </w:t>
      </w:r>
    </w:p>
    <w:p w14:paraId="6F8C073A"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g) odvolanie smeruje len proti odôvodneniu rozhodnutia –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153A355B" w14:textId="65265EC6" w:rsidR="00D1618D"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5D6FC6">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rozhodnutím zastaví</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odvolacie konanie v</w:t>
      </w:r>
      <w:r w:rsidR="00D1618D">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prípade</w:t>
      </w:r>
    </w:p>
    <w:p w14:paraId="4DAD029E" w14:textId="0BAB8B7C" w:rsidR="003F2A48" w:rsidRDefault="003F2A48" w:rsidP="005B2D6C">
      <w:pPr>
        <w:pStyle w:val="Odsekzoznamu"/>
        <w:numPr>
          <w:ilvl w:val="0"/>
          <w:numId w:val="28"/>
        </w:numPr>
        <w:autoSpaceDE w:val="0"/>
        <w:autoSpaceDN w:val="0"/>
        <w:adjustRightInd w:val="0"/>
        <w:spacing w:before="120" w:after="120"/>
        <w:jc w:val="both"/>
        <w:rPr>
          <w:rFonts w:asciiTheme="minorHAnsi" w:eastAsiaTheme="minorHAnsi" w:hAnsiTheme="minorHAnsi"/>
          <w:color w:val="000000"/>
          <w:sz w:val="22"/>
          <w:szCs w:val="22"/>
          <w:lang w:eastAsia="en-US"/>
        </w:rPr>
      </w:pPr>
      <w:r w:rsidRPr="005B2D6C">
        <w:rPr>
          <w:rFonts w:asciiTheme="minorHAnsi" w:eastAsiaTheme="minorHAnsi" w:hAnsiTheme="minorHAnsi"/>
          <w:color w:val="000000"/>
          <w:sz w:val="22"/>
          <w:szCs w:val="22"/>
          <w:lang w:eastAsia="en-US"/>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Za deň späťvzatia odvolania sa považuje deň</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keď bolo oznámenie o</w:t>
      </w:r>
      <w:del w:id="83" w:author="Šušlíková, Mária" w:date="2021-04-08T15:15:00Z">
        <w:r w:rsidRPr="005B2D6C" w:rsidDel="00411F16">
          <w:rPr>
            <w:rFonts w:asciiTheme="minorHAnsi" w:eastAsiaTheme="minorHAnsi" w:hAnsiTheme="minorHAnsi"/>
            <w:color w:val="000000"/>
            <w:sz w:val="22"/>
            <w:szCs w:val="22"/>
            <w:lang w:eastAsia="en-US"/>
          </w:rPr>
          <w:delText xml:space="preserve"> </w:delText>
        </w:r>
      </w:del>
      <w:ins w:id="84" w:author="Šušlíková, Mária" w:date="2021-04-08T15:15:00Z">
        <w:r w:rsidR="00411F16">
          <w:rPr>
            <w:rFonts w:asciiTheme="minorHAnsi" w:eastAsiaTheme="minorHAnsi" w:hAnsiTheme="minorHAnsi"/>
            <w:color w:val="000000"/>
            <w:sz w:val="22"/>
            <w:szCs w:val="22"/>
            <w:lang w:eastAsia="en-US"/>
          </w:rPr>
          <w:t> </w:t>
        </w:r>
      </w:ins>
      <w:r w:rsidRPr="005B2D6C">
        <w:rPr>
          <w:rFonts w:asciiTheme="minorHAnsi" w:eastAsiaTheme="minorHAnsi" w:hAnsiTheme="minorHAnsi"/>
          <w:color w:val="000000"/>
          <w:sz w:val="22"/>
          <w:szCs w:val="22"/>
          <w:lang w:eastAsia="en-US"/>
        </w:rPr>
        <w:t>späťvzatí doručené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xml:space="preserve">. RO </w:t>
      </w:r>
      <w:r w:rsidR="0028323F" w:rsidRPr="005B2D6C">
        <w:rPr>
          <w:rFonts w:asciiTheme="minorHAnsi" w:eastAsiaTheme="minorHAnsi" w:hAnsiTheme="minorHAnsi"/>
          <w:color w:val="000000"/>
          <w:sz w:val="22"/>
          <w:szCs w:val="22"/>
          <w:lang w:eastAsia="en-US"/>
        </w:rPr>
        <w:t xml:space="preserve">OP TP </w:t>
      </w:r>
      <w:r w:rsidRPr="005B2D6C">
        <w:rPr>
          <w:rFonts w:asciiTheme="minorHAnsi" w:eastAsiaTheme="minorHAnsi" w:hAnsiTheme="minorHAnsi"/>
          <w:color w:val="000000"/>
          <w:sz w:val="22"/>
          <w:szCs w:val="22"/>
          <w:lang w:eastAsia="en-US"/>
        </w:rPr>
        <w:t>rozhodne o zastavení konania ku dňu doručenia späťvzatia odvolania</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w:t>
      </w:r>
    </w:p>
    <w:p w14:paraId="2801D813"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lastRenderedPageBreak/>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9CB1BE7"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7B829B93" w14:textId="21CD62DC" w:rsidR="00D1618D" w:rsidRPr="005B2D6C" w:rsidRDefault="00D1618D" w:rsidP="005B2D6C">
      <w:pPr>
        <w:pStyle w:val="Odsekzoznamu"/>
        <w:numPr>
          <w:ilvl w:val="0"/>
          <w:numId w:val="28"/>
        </w:numPr>
        <w:tabs>
          <w:tab w:val="left" w:pos="900"/>
        </w:tabs>
        <w:autoSpaceDE w:val="0"/>
        <w:autoSpaceDN w:val="0"/>
        <w:adjustRightInd w:val="0"/>
        <w:spacing w:before="120" w:after="120"/>
        <w:ind w:right="-18"/>
        <w:jc w:val="both"/>
        <w:rPr>
          <w:rFonts w:asciiTheme="minorHAnsi" w:eastAsiaTheme="minorHAnsi" w:hAnsiTheme="minorHAnsi" w:cstheme="minorHAnsi"/>
          <w:color w:val="000000"/>
          <w:sz w:val="22"/>
          <w:szCs w:val="22"/>
          <w:lang w:eastAsia="en-US"/>
        </w:rPr>
      </w:pPr>
      <w:r w:rsidRPr="005B2D6C">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4858C1">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rozhodne</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je oprávnený zmeniť rozhodnutie podľa tohto písmena </w:t>
      </w:r>
      <w:r w:rsidRPr="0063716F">
        <w:rPr>
          <w:rFonts w:asciiTheme="minorHAnsi" w:eastAsiaTheme="minorHAnsi" w:hAnsiTheme="minorHAnsi"/>
          <w:color w:val="000000"/>
          <w:sz w:val="22"/>
          <w:szCs w:val="22"/>
          <w:u w:val="single"/>
          <w:lang w:eastAsia="en-US"/>
        </w:rPr>
        <w:t>iba v prípade, ak odvolaniu vyhovie v plnom rozsahu.</w:t>
      </w:r>
      <w:r w:rsidRPr="000C0504">
        <w:rPr>
          <w:rFonts w:asciiTheme="minorHAnsi" w:eastAsiaTheme="minorHAnsi" w:hAnsiTheme="minorHAnsi"/>
          <w:color w:val="000000"/>
          <w:sz w:val="22"/>
          <w:szCs w:val="22"/>
          <w:lang w:eastAsia="en-US"/>
        </w:rPr>
        <w:t xml:space="preserve"> V prípade, ak RO </w:t>
      </w:r>
      <w:r w:rsidR="0028323F"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Na toto rozhodnutie sa primerane aplikujú ustanovenia o náležitostiach rozhodnutia o ŽoNFP. Týmto novým rozhodnutím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pôvodné rozhodnutie zmení tak, aby </w:t>
      </w:r>
      <w:r w:rsidRPr="0063716F">
        <w:rPr>
          <w:rFonts w:asciiTheme="minorHAnsi" w:eastAsiaTheme="minorHAnsi" w:hAnsiTheme="minorHAnsi"/>
          <w:color w:val="000000"/>
          <w:sz w:val="22"/>
          <w:szCs w:val="22"/>
          <w:u w:val="single"/>
          <w:lang w:eastAsia="en-US"/>
        </w:rPr>
        <w:t>v plnom rozsahu</w:t>
      </w:r>
      <w:r w:rsidRPr="000C0504">
        <w:rPr>
          <w:rFonts w:asciiTheme="minorHAnsi" w:eastAsiaTheme="minorHAnsi" w:hAnsiTheme="minorHAnsi"/>
          <w:color w:val="000000"/>
          <w:sz w:val="22"/>
          <w:szCs w:val="22"/>
          <w:lang w:eastAsia="en-US"/>
        </w:rPr>
        <w:t xml:space="preserve"> vyhovel odvolaniu. </w:t>
      </w:r>
    </w:p>
    <w:p w14:paraId="17F21BA1" w14:textId="77777777"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RO</w:t>
      </w:r>
      <w:r w:rsidR="0028323F" w:rsidRPr="001D1B1E">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je povinný rozhodnúť o odvolaní na svojej úrovni najneskôr do </w:t>
      </w:r>
      <w:r w:rsidRPr="0063716F">
        <w:rPr>
          <w:rFonts w:asciiTheme="minorHAnsi" w:eastAsiaTheme="minorHAnsi" w:hAnsiTheme="minorHAnsi"/>
          <w:b/>
          <w:bCs/>
          <w:color w:val="000000"/>
          <w:sz w:val="22"/>
          <w:szCs w:val="22"/>
          <w:u w:val="single"/>
          <w:lang w:eastAsia="en-US"/>
        </w:rPr>
        <w:t>60 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color w:val="000000"/>
          <w:sz w:val="22"/>
          <w:szCs w:val="22"/>
          <w:lang w:eastAsia="en-US"/>
        </w:rPr>
        <w:t>– v prípade, ak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63716F">
        <w:rPr>
          <w:rFonts w:asciiTheme="minorHAnsi" w:eastAsiaTheme="minorHAnsi" w:hAnsiTheme="minorHAnsi"/>
          <w:bCs/>
          <w:color w:val="000000"/>
          <w:sz w:val="22"/>
          <w:szCs w:val="22"/>
          <w:lang w:eastAsia="en-US"/>
        </w:rPr>
        <w:t>RO</w:t>
      </w:r>
      <w:r w:rsidR="0028323F" w:rsidRPr="000C0504">
        <w:rPr>
          <w:rFonts w:asciiTheme="minorHAnsi" w:eastAsiaTheme="minorHAnsi" w:hAnsiTheme="minorHAnsi"/>
          <w:bCs/>
          <w:color w:val="000000"/>
          <w:sz w:val="22"/>
          <w:szCs w:val="22"/>
          <w:lang w:eastAsia="en-US"/>
        </w:rPr>
        <w:t xml:space="preserve"> OP TP</w:t>
      </w:r>
      <w:r w:rsidRPr="0063716F">
        <w:rPr>
          <w:rFonts w:asciiTheme="minorHAnsi" w:eastAsiaTheme="minorHAnsi" w:hAnsiTheme="minorHAnsi"/>
          <w:bCs/>
          <w:color w:val="000000"/>
          <w:sz w:val="22"/>
          <w:szCs w:val="22"/>
          <w:lang w:eastAsia="en-US"/>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63716F">
        <w:rPr>
          <w:rFonts w:asciiTheme="minorHAnsi" w:eastAsiaTheme="minorHAnsi" w:hAnsiTheme="minorHAnsi"/>
          <w:bCs/>
          <w:color w:val="000000"/>
          <w:sz w:val="22"/>
          <w:szCs w:val="22"/>
          <w:lang w:eastAsia="en-US"/>
        </w:rPr>
        <w:t>štatutárnemu orgánu (</w:t>
      </w:r>
      <w:r w:rsidR="0028323F" w:rsidRPr="000C0504">
        <w:rPr>
          <w:rFonts w:asciiTheme="minorHAnsi" w:eastAsiaTheme="minorHAnsi" w:hAnsiTheme="minorHAnsi"/>
          <w:bCs/>
          <w:color w:val="000000"/>
          <w:sz w:val="22"/>
          <w:szCs w:val="22"/>
          <w:lang w:eastAsia="en-US"/>
        </w:rPr>
        <w:t xml:space="preserve">ďalej aj </w:t>
      </w:r>
      <w:r w:rsidR="0028323F" w:rsidRPr="001D1B1E">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ŠO</w:t>
      </w:r>
      <w:r w:rsidR="0028323F" w:rsidRPr="000C0504">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w:t>
      </w:r>
      <w:r w:rsidRPr="000C0504">
        <w:rPr>
          <w:rFonts w:asciiTheme="minorHAnsi" w:eastAsiaTheme="minorHAnsi" w:hAnsiTheme="minorHAnsi"/>
          <w:color w:val="000000"/>
          <w:sz w:val="22"/>
          <w:szCs w:val="22"/>
          <w:lang w:eastAsia="en-US"/>
        </w:rPr>
        <w:t xml:space="preserve">. Na základe preskúmaného odvolania </w:t>
      </w:r>
      <w:r w:rsidRPr="0063716F">
        <w:rPr>
          <w:rFonts w:asciiTheme="minorHAnsi" w:eastAsiaTheme="minorHAnsi" w:hAnsiTheme="minorHAnsi"/>
          <w:bCs/>
          <w:color w:val="000000"/>
          <w:sz w:val="22"/>
          <w:szCs w:val="22"/>
          <w:lang w:eastAsia="en-US"/>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3C3C6A72" w:rsidR="003F2A48" w:rsidRPr="001D1B1E"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b/>
          <w:bCs/>
          <w:color w:val="000000"/>
          <w:sz w:val="22"/>
          <w:szCs w:val="22"/>
          <w:lang w:eastAsia="en-US"/>
        </w:rPr>
        <w:lastRenderedPageBreak/>
        <w:t xml:space="preserve">Napadnuté rozhodnutie zmení </w:t>
      </w:r>
      <w:r w:rsidRPr="001D1B1E">
        <w:rPr>
          <w:rFonts w:asciiTheme="minorHAnsi" w:eastAsiaTheme="minorHAnsi" w:hAnsiTheme="minorHAnsi"/>
          <w:color w:val="000000"/>
          <w:sz w:val="22"/>
          <w:szCs w:val="22"/>
          <w:lang w:eastAsia="en-US"/>
        </w:rPr>
        <w:t xml:space="preserve">– </w:t>
      </w:r>
      <w:r w:rsidRPr="001E6E53">
        <w:rPr>
          <w:rFonts w:asciiTheme="minorHAnsi" w:eastAsiaTheme="minorHAnsi" w:hAnsiTheme="minorHAnsi"/>
          <w:color w:val="000000"/>
          <w:sz w:val="22"/>
          <w:szCs w:val="22"/>
          <w:lang w:eastAsia="en-US"/>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rozpore s</w:t>
      </w:r>
      <w:del w:id="85" w:author="Šušlíková, Mária" w:date="2021-04-08T15:16:00Z">
        <w:r w:rsidRPr="001D1B1E" w:rsidDel="0071198B">
          <w:rPr>
            <w:rFonts w:asciiTheme="minorHAnsi" w:eastAsiaTheme="minorHAnsi" w:hAnsiTheme="minorHAnsi"/>
            <w:color w:val="000000"/>
            <w:sz w:val="22"/>
            <w:szCs w:val="22"/>
            <w:lang w:eastAsia="en-US"/>
          </w:rPr>
          <w:delText xml:space="preserve"> </w:delText>
        </w:r>
      </w:del>
      <w:ins w:id="86" w:author="Šušlíková, Mária" w:date="2021-04-08T15:16:00Z">
        <w:r w:rsidR="0071198B">
          <w:rPr>
            <w:rFonts w:asciiTheme="minorHAnsi" w:eastAsiaTheme="minorHAnsi" w:hAnsiTheme="minorHAnsi"/>
            <w:color w:val="000000"/>
            <w:sz w:val="22"/>
            <w:szCs w:val="22"/>
            <w:lang w:eastAsia="en-US"/>
          </w:rPr>
          <w:t> </w:t>
        </w:r>
      </w:ins>
      <w:r w:rsidRPr="001D1B1E">
        <w:rPr>
          <w:rFonts w:asciiTheme="minorHAnsi" w:eastAsiaTheme="minorHAnsi" w:hAnsiTheme="minorHAnsi"/>
          <w:color w:val="000000"/>
          <w:sz w:val="22"/>
          <w:szCs w:val="22"/>
          <w:lang w:eastAsia="en-US"/>
        </w:rPr>
        <w:t>podmienkami poskytnutia príspevku</w:t>
      </w:r>
      <w:r w:rsidR="005917D7" w:rsidRPr="005917D7">
        <w:rPr>
          <w:rFonts w:asciiTheme="minorHAnsi" w:hAnsiTheme="minorHAnsi" w:cstheme="minorHAnsi"/>
          <w:sz w:val="22"/>
          <w:szCs w:val="22"/>
        </w:rPr>
        <w:t xml:space="preserve"> </w:t>
      </w:r>
      <w:r w:rsidR="005917D7" w:rsidRPr="009A4624">
        <w:rPr>
          <w:rFonts w:asciiTheme="minorHAnsi" w:eastAsiaTheme="minorHAnsi" w:hAnsiTheme="minorHAnsi"/>
          <w:color w:val="000000"/>
          <w:sz w:val="22"/>
          <w:szCs w:val="22"/>
          <w:lang w:eastAsia="en-US"/>
        </w:rPr>
        <w:t>a/alebo v rozpore so zákonom o príspevku z EŠIF z iných dôvodov</w:t>
      </w:r>
      <w:r w:rsidR="004858C1">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4B532384" w14:textId="5FE9C120" w:rsidR="003F2A48"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5917D7" w:rsidRPr="005917D7">
        <w:rPr>
          <w:rFonts w:asciiTheme="minorHAnsi" w:hAnsiTheme="minorHAnsi" w:cstheme="minorHAnsi"/>
          <w:sz w:val="22"/>
          <w:szCs w:val="22"/>
        </w:rPr>
        <w:t xml:space="preserve"> </w:t>
      </w:r>
      <w:r w:rsidR="005917D7">
        <w:rPr>
          <w:rFonts w:asciiTheme="minorHAnsi" w:hAnsiTheme="minorHAnsi" w:cstheme="minorHAnsi"/>
          <w:sz w:val="22"/>
          <w:szCs w:val="22"/>
        </w:rPr>
        <w:t xml:space="preserve"> </w:t>
      </w:r>
      <w:r w:rsidR="005917D7" w:rsidRPr="006158A3">
        <w:rPr>
          <w:rFonts w:asciiTheme="minorHAnsi" w:hAnsiTheme="minorHAnsi" w:cstheme="minorHAnsi"/>
          <w:sz w:val="22"/>
          <w:szCs w:val="22"/>
        </w:rPr>
        <w:t>a so zákonom o</w:t>
      </w:r>
      <w:del w:id="87" w:author="Šušlíková, Mária" w:date="2021-04-08T15:16:00Z">
        <w:r w:rsidR="005917D7" w:rsidRPr="006158A3" w:rsidDel="0071198B">
          <w:rPr>
            <w:rFonts w:asciiTheme="minorHAnsi" w:hAnsiTheme="minorHAnsi" w:cstheme="minorHAnsi"/>
            <w:sz w:val="22"/>
            <w:szCs w:val="22"/>
          </w:rPr>
          <w:delText xml:space="preserve"> </w:delText>
        </w:r>
      </w:del>
      <w:ins w:id="88" w:author="Šušlíková, Mária" w:date="2021-04-08T15:16:00Z">
        <w:r w:rsidR="0071198B">
          <w:rPr>
            <w:rFonts w:asciiTheme="minorHAnsi" w:hAnsiTheme="minorHAnsi" w:cstheme="minorHAnsi"/>
            <w:sz w:val="22"/>
            <w:szCs w:val="22"/>
          </w:rPr>
          <w:t> </w:t>
        </w:r>
      </w:ins>
      <w:r w:rsidR="005917D7" w:rsidRPr="006158A3">
        <w:rPr>
          <w:rFonts w:asciiTheme="minorHAnsi" w:hAnsiTheme="minorHAnsi" w:cstheme="minorHAnsi"/>
          <w:sz w:val="22"/>
          <w:szCs w:val="22"/>
        </w:rPr>
        <w:t>príspevku z EŠIF</w:t>
      </w:r>
      <w:r w:rsidRPr="000C0504">
        <w:rPr>
          <w:rFonts w:asciiTheme="minorHAnsi" w:eastAsiaTheme="minorHAnsi" w:hAnsiTheme="minorHAnsi"/>
          <w:color w:val="000000"/>
          <w:sz w:val="22"/>
          <w:szCs w:val="22"/>
          <w:lang w:eastAsia="en-US"/>
        </w:rPr>
        <w:t xml:space="preserve">, ŠO rozhodnutie potvrdí </w:t>
      </w:r>
      <w:r w:rsidR="005917D7">
        <w:rPr>
          <w:rFonts w:asciiTheme="minorHAnsi" w:eastAsiaTheme="minorHAnsi" w:hAnsiTheme="minorHAnsi"/>
          <w:color w:val="000000"/>
          <w:sz w:val="22"/>
          <w:szCs w:val="22"/>
          <w:lang w:eastAsia="en-US"/>
        </w:rPr>
        <w:t xml:space="preserve">a to </w:t>
      </w:r>
      <w:r w:rsidRPr="000C0504">
        <w:rPr>
          <w:rFonts w:asciiTheme="minorHAnsi" w:eastAsiaTheme="minorHAnsi" w:hAnsiTheme="minorHAnsi"/>
          <w:color w:val="000000"/>
          <w:sz w:val="22"/>
          <w:szCs w:val="22"/>
          <w:lang w:eastAsia="en-US"/>
        </w:rPr>
        <w:t xml:space="preserve">formou rozhodnutia. </w:t>
      </w:r>
    </w:p>
    <w:p w14:paraId="52F25E4B" w14:textId="58531447" w:rsidR="004858C1" w:rsidRPr="00B146DC" w:rsidRDefault="004858C1"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5B2D6C">
        <w:rPr>
          <w:rFonts w:asciiTheme="minorHAnsi" w:hAnsiTheme="minorHAnsi" w:cstheme="minorHAnsi"/>
          <w:b/>
          <w:bCs/>
          <w:iCs/>
          <w:sz w:val="22"/>
          <w:szCs w:val="22"/>
        </w:rPr>
        <w:t xml:space="preserve">Napadnuté rozhodnutie zruší a vráti vec na nové konanie a rozhodnutie </w:t>
      </w:r>
      <w:r w:rsidRPr="005B2D6C">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63DDEB5" w14:textId="3472C5BC" w:rsidR="000753FA" w:rsidRPr="004858C1" w:rsidRDefault="000753FA"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4F866F1F" w14:textId="2A491FEB" w:rsidR="003F2A48" w:rsidRPr="0071198B"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71198B">
        <w:rPr>
          <w:rFonts w:asciiTheme="minorHAnsi" w:eastAsiaTheme="minorHAnsi" w:hAnsiTheme="minorHAnsi"/>
          <w:color w:val="000000"/>
          <w:sz w:val="22"/>
          <w:szCs w:val="22"/>
          <w:lang w:eastAsia="en-US"/>
        </w:rPr>
        <w:t xml:space="preserve">Rozhodnutie o odvolaní musí byť vydané </w:t>
      </w:r>
      <w:r w:rsidRPr="0071198B">
        <w:rPr>
          <w:rFonts w:asciiTheme="minorHAnsi" w:eastAsiaTheme="minorHAnsi" w:hAnsiTheme="minorHAnsi"/>
          <w:b/>
          <w:bCs/>
          <w:color w:val="000000"/>
          <w:sz w:val="22"/>
          <w:szCs w:val="22"/>
          <w:lang w:eastAsia="en-US"/>
        </w:rPr>
        <w:t xml:space="preserve">do 30 pracovných </w:t>
      </w:r>
      <w:r w:rsidRPr="0071198B">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71198B">
        <w:rPr>
          <w:rFonts w:asciiTheme="minorHAnsi" w:eastAsiaTheme="minorHAnsi" w:hAnsiTheme="minorHAnsi"/>
          <w:b/>
          <w:bCs/>
          <w:color w:val="000000"/>
          <w:sz w:val="22"/>
          <w:szCs w:val="22"/>
          <w:lang w:eastAsia="en-US"/>
        </w:rPr>
        <w:t>do 60 pracovných dní</w:t>
      </w:r>
      <w:r w:rsidRPr="0071198B">
        <w:rPr>
          <w:rFonts w:asciiTheme="minorHAnsi" w:eastAsiaTheme="minorHAnsi" w:hAnsiTheme="minorHAnsi"/>
          <w:color w:val="000000"/>
          <w:sz w:val="22"/>
          <w:szCs w:val="22"/>
          <w:lang w:eastAsia="en-US"/>
        </w:rPr>
        <w:t xml:space="preserve">, pričom v takomto prípade </w:t>
      </w:r>
      <w:r w:rsidR="00104145" w:rsidRPr="0071198B">
        <w:rPr>
          <w:rFonts w:asciiTheme="minorHAnsi" w:hAnsiTheme="minorHAnsi"/>
          <w:sz w:val="22"/>
          <w:szCs w:val="22"/>
        </w:rPr>
        <w:t>RO OP TP</w:t>
      </w:r>
      <w:r w:rsidR="00B15795" w:rsidRPr="0071198B">
        <w:rPr>
          <w:rFonts w:asciiTheme="minorHAnsi" w:hAnsiTheme="minorHAnsi"/>
          <w:sz w:val="22"/>
          <w:szCs w:val="22"/>
        </w:rPr>
        <w:t xml:space="preserve"> </w:t>
      </w:r>
      <w:r w:rsidRPr="0071198B">
        <w:rPr>
          <w:rFonts w:asciiTheme="minorHAnsi" w:eastAsiaTheme="minorHAnsi" w:hAnsiTheme="minorHAnsi"/>
          <w:color w:val="000000"/>
          <w:sz w:val="22"/>
          <w:szCs w:val="22"/>
          <w:lang w:eastAsia="en-US"/>
        </w:rPr>
        <w:t xml:space="preserve">písomne </w:t>
      </w:r>
      <w:r w:rsidR="00B15795" w:rsidRPr="0071198B">
        <w:rPr>
          <w:rFonts w:asciiTheme="minorHAnsi" w:hAnsiTheme="minorHAnsi"/>
          <w:sz w:val="22"/>
          <w:szCs w:val="22"/>
        </w:rPr>
        <w:t>informuje</w:t>
      </w:r>
      <w:r w:rsidRPr="0071198B">
        <w:rPr>
          <w:rFonts w:asciiTheme="minorHAnsi" w:eastAsiaTheme="minorHAnsi" w:hAnsiTheme="minorHAnsi"/>
          <w:color w:val="000000"/>
          <w:sz w:val="22"/>
          <w:szCs w:val="22"/>
          <w:lang w:eastAsia="en-US"/>
        </w:rPr>
        <w:t xml:space="preserve"> </w:t>
      </w:r>
      <w:r w:rsidR="004C667E" w:rsidRPr="0071198B">
        <w:rPr>
          <w:rFonts w:asciiTheme="minorHAnsi" w:eastAsiaTheme="minorHAnsi" w:hAnsiTheme="minorHAnsi"/>
          <w:color w:val="000000"/>
          <w:sz w:val="22"/>
          <w:szCs w:val="22"/>
          <w:lang w:eastAsia="en-US"/>
        </w:rPr>
        <w:t xml:space="preserve">žiadateľa </w:t>
      </w:r>
      <w:r w:rsidRPr="0071198B">
        <w:rPr>
          <w:rFonts w:asciiTheme="minorHAnsi" w:eastAsiaTheme="minorHAnsi" w:hAnsiTheme="minorHAnsi"/>
          <w:color w:val="000000"/>
          <w:sz w:val="22"/>
          <w:szCs w:val="22"/>
          <w:lang w:eastAsia="en-US"/>
        </w:rPr>
        <w:t>o predĺžení a dôvodoch predĺženia.</w:t>
      </w:r>
      <w:r w:rsidR="000753FA" w:rsidRPr="0071198B">
        <w:rPr>
          <w:rFonts w:asciiTheme="minorHAnsi" w:eastAsiaTheme="minorHAnsi" w:hAnsiTheme="minorHAnsi"/>
          <w:color w:val="000000"/>
          <w:sz w:val="22"/>
          <w:szCs w:val="22"/>
          <w:lang w:eastAsia="en-US"/>
        </w:rPr>
        <w:t xml:space="preserve"> </w:t>
      </w:r>
      <w:r w:rsidR="000753FA" w:rsidRPr="0071198B">
        <w:rPr>
          <w:rFonts w:asciiTheme="minorHAnsi" w:hAnsiTheme="minorHAnsi" w:cstheme="minorHAnsi"/>
          <w:sz w:val="22"/>
          <w:szCs w:val="22"/>
          <w:rPrChange w:id="89" w:author="Šušlíková, Mária" w:date="2021-04-08T15:16:00Z">
            <w:rPr>
              <w:rFonts w:asciiTheme="minorHAnsi" w:hAnsiTheme="minorHAnsi" w:cstheme="minorHAnsi"/>
            </w:rPr>
          </w:rPrChange>
        </w:rPr>
        <w:t>Ak stanovená lehota márne uplynula od 12.3.2020 do 21.5.2020, štatutárny orgán RO OP TP je oprávnený rozhodnúť najneskôr do jedného mesiaca odo dňa nadobudnutia účinnosti novely zákona o príspevku z EŠIF č.</w:t>
      </w:r>
      <w:del w:id="90" w:author="Šušlíková, Mária" w:date="2021-04-08T15:16:00Z">
        <w:r w:rsidR="000753FA" w:rsidRPr="0071198B" w:rsidDel="0071198B">
          <w:rPr>
            <w:rFonts w:asciiTheme="minorHAnsi" w:hAnsiTheme="minorHAnsi" w:cstheme="minorHAnsi"/>
            <w:sz w:val="22"/>
            <w:szCs w:val="22"/>
            <w:rPrChange w:id="91" w:author="Šušlíková, Mária" w:date="2021-04-08T15:16:00Z">
              <w:rPr>
                <w:rFonts w:asciiTheme="minorHAnsi" w:hAnsiTheme="minorHAnsi" w:cstheme="minorHAnsi"/>
              </w:rPr>
            </w:rPrChange>
          </w:rPr>
          <w:delText xml:space="preserve"> </w:delText>
        </w:r>
      </w:del>
      <w:ins w:id="92" w:author="Šušlíková, Mária" w:date="2021-04-08T15:16:00Z">
        <w:r w:rsidR="0071198B">
          <w:rPr>
            <w:rFonts w:asciiTheme="minorHAnsi" w:hAnsiTheme="minorHAnsi" w:cstheme="minorHAnsi"/>
            <w:sz w:val="22"/>
            <w:szCs w:val="22"/>
          </w:rPr>
          <w:t> </w:t>
        </w:r>
      </w:ins>
      <w:r w:rsidR="000753FA" w:rsidRPr="0071198B">
        <w:rPr>
          <w:rFonts w:asciiTheme="minorHAnsi" w:hAnsiTheme="minorHAnsi" w:cstheme="minorHAnsi"/>
          <w:sz w:val="22"/>
          <w:szCs w:val="22"/>
          <w:rPrChange w:id="93" w:author="Šušlíková, Mária" w:date="2021-04-08T15:16:00Z">
            <w:rPr>
              <w:rFonts w:asciiTheme="minorHAnsi" w:hAnsiTheme="minorHAnsi" w:cstheme="minorHAnsi"/>
            </w:rPr>
          </w:rPrChange>
        </w:rPr>
        <w:t>128/2020 Z. z., t. j. do 22.6.2020 vrátane. V takom prípade sa uvedená lehota považuje za splnenú.</w:t>
      </w:r>
      <w:r w:rsidRPr="0071198B">
        <w:rPr>
          <w:rFonts w:asciiTheme="minorHAnsi" w:eastAsiaTheme="minorHAnsi" w:hAnsiTheme="minorHAnsi"/>
          <w:color w:val="000000"/>
          <w:sz w:val="22"/>
          <w:szCs w:val="22"/>
          <w:lang w:eastAsia="en-US"/>
        </w:rPr>
        <w:t xml:space="preserve"> </w:t>
      </w: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63716F" w:rsidRDefault="003F2A48" w:rsidP="0063716F">
      <w:pPr>
        <w:pStyle w:val="Odsekzoznamu"/>
        <w:spacing w:before="120" w:after="120"/>
        <w:ind w:left="360"/>
        <w:contextualSpacing w:val="0"/>
        <w:rPr>
          <w:rFonts w:asciiTheme="minorHAnsi" w:hAnsiTheme="minorHAnsi"/>
          <w:sz w:val="22"/>
          <w:szCs w:val="22"/>
          <w:u w:val="single"/>
        </w:rPr>
      </w:pPr>
      <w:r w:rsidRPr="0063716F">
        <w:rPr>
          <w:rFonts w:asciiTheme="minorHAnsi" w:eastAsiaTheme="minorHAnsi" w:hAnsiTheme="minorHAnsi"/>
          <w:b/>
          <w:bCs/>
          <w:color w:val="000000"/>
          <w:sz w:val="22"/>
          <w:szCs w:val="22"/>
          <w:u w:val="single"/>
          <w:lang w:eastAsia="en-US"/>
        </w:rPr>
        <w:t>Preskúmanie rozhodnutia mimo odvolacieho konania</w:t>
      </w:r>
    </w:p>
    <w:p w14:paraId="0A4A66AF" w14:textId="082767CB"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Mimoriadnym opravným prostriedkom, v rámci </w:t>
      </w:r>
      <w:r w:rsidR="00B25366" w:rsidRPr="00584F91">
        <w:rPr>
          <w:rFonts w:asciiTheme="minorHAnsi" w:eastAsiaTheme="minorHAnsi" w:hAnsiTheme="minorHAnsi"/>
          <w:color w:val="000000"/>
          <w:sz w:val="22"/>
          <w:szCs w:val="22"/>
          <w:lang w:eastAsia="en-US"/>
        </w:rPr>
        <w:t xml:space="preserve">ktorého </w:t>
      </w:r>
      <w:r w:rsidRPr="00584F91">
        <w:rPr>
          <w:rFonts w:asciiTheme="minorHAnsi" w:eastAsiaTheme="minorHAnsi" w:hAnsiTheme="minorHAnsi"/>
          <w:color w:val="000000"/>
          <w:sz w:val="22"/>
          <w:szCs w:val="22"/>
          <w:lang w:eastAsia="en-US"/>
        </w:rPr>
        <w:t>možno vykonať nápravu chybného rozhodnutia</w:t>
      </w:r>
      <w:r w:rsidR="00B25366"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je Preskúmanie rozhodnutia mimo odvolacieho konania. </w:t>
      </w:r>
    </w:p>
    <w:p w14:paraId="6351EC10"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537A74A2"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Rozhodnutie o schválení ŽoNFP môže byť preskúmané do zaslania návrhu na uzavretie zmluvy</w:t>
      </w:r>
      <w:r w:rsidR="002D531A" w:rsidRPr="00584F91">
        <w:rPr>
          <w:rFonts w:asciiTheme="minorHAnsi" w:eastAsiaTheme="minorHAnsi" w:hAnsiTheme="minorHAnsi"/>
          <w:color w:val="000000"/>
          <w:sz w:val="22"/>
          <w:szCs w:val="22"/>
          <w:lang w:eastAsia="en-US"/>
        </w:rPr>
        <w:t xml:space="preserve"> o</w:t>
      </w:r>
      <w:del w:id="94" w:author="Šušlíková, Mária" w:date="2021-04-08T15:16:00Z">
        <w:r w:rsidR="002D531A" w:rsidRPr="00584F91" w:rsidDel="0071198B">
          <w:rPr>
            <w:rFonts w:asciiTheme="minorHAnsi" w:eastAsiaTheme="minorHAnsi" w:hAnsiTheme="minorHAnsi"/>
            <w:color w:val="000000"/>
            <w:sz w:val="22"/>
            <w:szCs w:val="22"/>
            <w:lang w:eastAsia="en-US"/>
          </w:rPr>
          <w:delText xml:space="preserve"> </w:delText>
        </w:r>
      </w:del>
      <w:ins w:id="95" w:author="Šušlíková, Mária" w:date="2021-04-08T15:16:00Z">
        <w:r w:rsidR="0071198B">
          <w:rPr>
            <w:rFonts w:asciiTheme="minorHAnsi" w:eastAsiaTheme="minorHAnsi" w:hAnsiTheme="minorHAnsi"/>
            <w:color w:val="000000"/>
            <w:sz w:val="22"/>
            <w:szCs w:val="22"/>
            <w:lang w:eastAsia="en-US"/>
          </w:rPr>
          <w:t> </w:t>
        </w:r>
      </w:ins>
      <w:r w:rsidR="002D531A" w:rsidRPr="00584F91">
        <w:rPr>
          <w:rFonts w:asciiTheme="minorHAnsi" w:eastAsiaTheme="minorHAnsi" w:hAnsiTheme="minorHAnsi"/>
          <w:color w:val="000000"/>
          <w:sz w:val="22"/>
          <w:szCs w:val="22"/>
          <w:lang w:eastAsia="en-US"/>
        </w:rPr>
        <w:t>NFP</w:t>
      </w:r>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4701A24D" w14:textId="37E6938E"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oprávnený </w:t>
      </w:r>
      <w:r w:rsidR="005917D7">
        <w:rPr>
          <w:rFonts w:asciiTheme="minorHAnsi" w:eastAsiaTheme="minorHAnsi" w:hAnsiTheme="minorHAnsi"/>
          <w:color w:val="000000"/>
          <w:sz w:val="22"/>
          <w:szCs w:val="22"/>
          <w:lang w:eastAsia="en-US"/>
        </w:rPr>
        <w:t>po</w:t>
      </w:r>
      <w:r w:rsidRPr="00584F91">
        <w:rPr>
          <w:rFonts w:asciiTheme="minorHAnsi" w:eastAsiaTheme="minorHAnsi" w:hAnsiTheme="minorHAnsi"/>
          <w:color w:val="000000"/>
          <w:sz w:val="22"/>
          <w:szCs w:val="22"/>
          <w:lang w:eastAsia="en-US"/>
        </w:rPr>
        <w:t>dať podnet na preskúmanie rozhodnutia mimo odvolacieho konania s</w:t>
      </w:r>
      <w:del w:id="96" w:author="Šušlíková, Mária" w:date="2021-04-08T15:16:00Z">
        <w:r w:rsidRPr="00584F91" w:rsidDel="0071198B">
          <w:rPr>
            <w:rFonts w:asciiTheme="minorHAnsi" w:eastAsiaTheme="minorHAnsi" w:hAnsiTheme="minorHAnsi"/>
            <w:color w:val="000000"/>
            <w:sz w:val="22"/>
            <w:szCs w:val="22"/>
            <w:lang w:eastAsia="en-US"/>
          </w:rPr>
          <w:delText xml:space="preserve"> </w:delText>
        </w:r>
      </w:del>
      <w:ins w:id="97" w:author="Šušlíková, Mária" w:date="2021-04-08T15:16:00Z">
        <w:r w:rsidR="0071198B">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 xml:space="preserve">výnimkou podnetu voči rozhodnutiu vydanom v odvolacom konaní. </w:t>
      </w:r>
    </w:p>
    <w:p w14:paraId="24BC3D84"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Štatutárny orgán RO </w:t>
      </w:r>
      <w:r w:rsidR="00B2536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556CC888"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ak žiadateľ podal podnet na preskúmanie rozhodnutia mimo odvolacieho konania, štatutárny orgán preskúma jeho opodstatnenosť. Ak je podnet neopodstatnený, listom</w:t>
      </w:r>
      <w:r w:rsidR="005917D7" w:rsidRPr="009A4624">
        <w:rPr>
          <w:rFonts w:asciiTheme="minorHAnsi" w:eastAsiaTheme="minorHAnsi" w:hAnsiTheme="minorHAnsi"/>
          <w:color w:val="000000"/>
          <w:sz w:val="22"/>
          <w:szCs w:val="22"/>
          <w:lang w:eastAsia="en-US"/>
        </w:rPr>
        <w:t xml:space="preserve"> štatutárneho orgánu RO OP TP</w:t>
      </w:r>
      <w:r w:rsidRPr="00584F91">
        <w:rPr>
          <w:rFonts w:asciiTheme="minorHAnsi" w:eastAsiaTheme="minorHAnsi" w:hAnsiTheme="minorHAnsi"/>
          <w:color w:val="000000"/>
          <w:sz w:val="22"/>
          <w:szCs w:val="22"/>
          <w:lang w:eastAsia="en-US"/>
        </w:rPr>
        <w:t xml:space="preserve"> informuje žiadateľa o dôvodoch neopodstatnenosti podnetu. </w:t>
      </w:r>
    </w:p>
    <w:p w14:paraId="1C59FDA0" w14:textId="14E50F62"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Ak je podnet žiadateľa opodstatnený, alebo ide o preskúmanie rozhodnutia z vlastného podnetu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štatutárny orgán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EŠIF, konanie o preskúmaní rozhodnutia mimo odvolacieho konania začína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w:t>
      </w:r>
      <w:r w:rsidR="005917D7">
        <w:rPr>
          <w:rFonts w:asciiTheme="minorHAnsi" w:eastAsiaTheme="minorHAnsi" w:hAnsiTheme="minorHAnsi"/>
          <w:color w:val="000000"/>
          <w:sz w:val="22"/>
          <w:szCs w:val="22"/>
          <w:lang w:eastAsia="en-US"/>
        </w:rPr>
        <w:t xml:space="preserve"> začatí </w:t>
      </w:r>
      <w:r w:rsidR="005917D7" w:rsidRPr="00584F91">
        <w:rPr>
          <w:rFonts w:asciiTheme="minorHAnsi" w:eastAsiaTheme="minorHAnsi" w:hAnsiTheme="minorHAnsi"/>
          <w:color w:val="000000"/>
          <w:sz w:val="22"/>
          <w:szCs w:val="22"/>
          <w:lang w:eastAsia="en-US"/>
        </w:rPr>
        <w:t>preskúman</w:t>
      </w:r>
      <w:r w:rsidR="005917D7">
        <w:rPr>
          <w:rFonts w:asciiTheme="minorHAnsi" w:eastAsiaTheme="minorHAnsi" w:hAnsiTheme="minorHAnsi"/>
          <w:color w:val="000000"/>
          <w:sz w:val="22"/>
          <w:szCs w:val="22"/>
          <w:lang w:eastAsia="en-US"/>
        </w:rPr>
        <w:t>ia</w:t>
      </w:r>
      <w:r w:rsidR="005917D7"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rozhodnutia </w:t>
      </w:r>
      <w:r w:rsidR="005917D7" w:rsidRPr="009A4624">
        <w:rPr>
          <w:rFonts w:asciiTheme="minorHAnsi" w:eastAsiaTheme="minorHAnsi" w:hAnsiTheme="minorHAnsi"/>
          <w:color w:val="000000"/>
          <w:sz w:val="22"/>
          <w:szCs w:val="22"/>
          <w:lang w:eastAsia="en-US"/>
        </w:rPr>
        <w:t xml:space="preserve">mimo odvolacieho konania </w:t>
      </w:r>
      <w:r w:rsidRPr="00584F91">
        <w:rPr>
          <w:rFonts w:asciiTheme="minorHAnsi" w:eastAsiaTheme="minorHAnsi" w:hAnsiTheme="minorHAnsi"/>
          <w:color w:val="000000"/>
          <w:sz w:val="22"/>
          <w:szCs w:val="22"/>
          <w:lang w:eastAsia="en-US"/>
        </w:rPr>
        <w:t>z</w:t>
      </w:r>
      <w:del w:id="98" w:author="Šušlíková, Mária" w:date="2021-04-08T15:17:00Z">
        <w:r w:rsidRPr="00584F91" w:rsidDel="0071198B">
          <w:rPr>
            <w:rFonts w:asciiTheme="minorHAnsi" w:eastAsiaTheme="minorHAnsi" w:hAnsiTheme="minorHAnsi"/>
            <w:color w:val="000000"/>
            <w:sz w:val="22"/>
            <w:szCs w:val="22"/>
            <w:lang w:eastAsia="en-US"/>
          </w:rPr>
          <w:delText xml:space="preserve"> </w:delText>
        </w:r>
      </w:del>
      <w:ins w:id="99" w:author="Šušlíková, Mária" w:date="2021-04-08T15:17:00Z">
        <w:r w:rsidR="0071198B">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vlastného podnetu žiadateľovi alebo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rsidP="009A4624">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5F3C092B"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náležitostiach rozhodnutia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schválení/neschválení ŽoNFP</w:t>
      </w:r>
      <w:r w:rsidR="005917D7" w:rsidRPr="005917D7">
        <w:rPr>
          <w:rFonts w:asciiTheme="minorHAnsi" w:hAnsiTheme="minorHAnsi" w:cstheme="minorHAnsi"/>
          <w:sz w:val="22"/>
          <w:szCs w:val="22"/>
        </w:rPr>
        <w:t xml:space="preserve"> </w:t>
      </w:r>
      <w:r w:rsidR="005917D7" w:rsidRPr="00A4572A">
        <w:rPr>
          <w:rFonts w:asciiTheme="minorHAnsi" w:hAnsiTheme="minorHAnsi" w:cstheme="minorHAnsi"/>
          <w:sz w:val="22"/>
          <w:szCs w:val="22"/>
        </w:rPr>
        <w:t>v zmysle zákona o príspevku z EŠIF</w:t>
      </w:r>
      <w:r w:rsidRPr="00584F91">
        <w:rPr>
          <w:rFonts w:asciiTheme="minorHAnsi" w:eastAsiaTheme="minorHAnsi" w:hAnsiTheme="minorHAnsi"/>
          <w:color w:val="000000"/>
          <w:sz w:val="22"/>
          <w:szCs w:val="22"/>
          <w:lang w:eastAsia="en-US"/>
        </w:rPr>
        <w:t xml:space="preserve">. </w:t>
      </w:r>
    </w:p>
    <w:p w14:paraId="4ECCE2F1" w14:textId="0FB66994"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r w:rsidR="0087490B" w:rsidRPr="00584F91">
        <w:rPr>
          <w:rFonts w:asciiTheme="minorHAnsi" w:eastAsiaTheme="minorHAnsi" w:hAnsiTheme="minorHAnsi"/>
          <w:b/>
          <w:bCs/>
          <w:color w:val="000000"/>
          <w:sz w:val="22"/>
          <w:szCs w:val="22"/>
          <w:lang w:eastAsia="en-US"/>
        </w:rPr>
        <w:t>Preskúmava</w:t>
      </w:r>
      <w:r w:rsidR="0087490B">
        <w:rPr>
          <w:rFonts w:asciiTheme="minorHAnsi" w:eastAsiaTheme="minorHAnsi" w:hAnsiTheme="minorHAnsi"/>
          <w:b/>
          <w:bCs/>
          <w:color w:val="000000"/>
          <w:sz w:val="22"/>
          <w:szCs w:val="22"/>
          <w:lang w:eastAsia="en-US"/>
        </w:rPr>
        <w:t>cie</w:t>
      </w:r>
      <w:r w:rsidR="0087490B" w:rsidRPr="00584F91">
        <w:rPr>
          <w:rFonts w:asciiTheme="minorHAnsi" w:eastAsiaTheme="minorHAnsi" w:hAnsiTheme="minorHAnsi"/>
          <w:b/>
          <w:bCs/>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konanie zastaví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nebolo vydané v rozpore so zákonom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r w:rsidR="001E6F78">
        <w:rPr>
          <w:rFonts w:asciiTheme="minorHAnsi" w:hAnsiTheme="minorHAnsi"/>
          <w:sz w:val="22"/>
          <w:szCs w:val="22"/>
        </w:rPr>
        <w:t>štatutárny orgán RO OP TP</w:t>
      </w:r>
      <w:r w:rsidR="002E3C06" w:rsidRPr="0063716F">
        <w:rPr>
          <w:rFonts w:asciiTheme="minorHAnsi" w:hAnsiTheme="minorHAnsi"/>
          <w:sz w:val="22"/>
          <w:szCs w:val="22"/>
        </w:rPr>
        <w:t xml:space="preserve"> </w:t>
      </w:r>
      <w:r w:rsidR="0087490B" w:rsidRPr="00584F91">
        <w:rPr>
          <w:rFonts w:asciiTheme="minorHAnsi" w:eastAsiaTheme="minorHAnsi" w:hAnsiTheme="minorHAnsi"/>
          <w:color w:val="000000"/>
          <w:sz w:val="22"/>
          <w:szCs w:val="22"/>
          <w:lang w:eastAsia="en-US"/>
        </w:rPr>
        <w:t>preskúmava</w:t>
      </w:r>
      <w:r w:rsidR="0087490B">
        <w:rPr>
          <w:rFonts w:asciiTheme="minorHAnsi" w:eastAsiaTheme="minorHAnsi" w:hAnsiTheme="minorHAnsi"/>
          <w:color w:val="000000"/>
          <w:sz w:val="22"/>
          <w:szCs w:val="22"/>
          <w:lang w:eastAsia="en-US"/>
        </w:rPr>
        <w:t>cie</w:t>
      </w:r>
      <w:r w:rsidR="0087490B"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konanie zastaví</w:t>
      </w:r>
      <w:r w:rsidR="0087490B">
        <w:rPr>
          <w:rFonts w:asciiTheme="minorHAnsi" w:eastAsiaTheme="minorHAnsi" w:hAnsiTheme="minorHAnsi"/>
          <w:color w:val="000000"/>
          <w:sz w:val="22"/>
          <w:szCs w:val="22"/>
          <w:lang w:eastAsia="en-US"/>
        </w:rPr>
        <w:t>. Zastavenie konania sa vykoná</w:t>
      </w:r>
      <w:r w:rsidRPr="00584F91">
        <w:rPr>
          <w:rFonts w:asciiTheme="minorHAnsi" w:eastAsiaTheme="minorHAnsi" w:hAnsiTheme="minorHAnsi"/>
          <w:color w:val="000000"/>
          <w:sz w:val="22"/>
          <w:szCs w:val="22"/>
          <w:lang w:eastAsia="en-US"/>
        </w:rPr>
        <w:t xml:space="preserve"> rozhodnutím. </w:t>
      </w:r>
    </w:p>
    <w:p w14:paraId="252B10F1" w14:textId="5289ADB0" w:rsidR="003F2A48" w:rsidRPr="0071198B" w:rsidRDefault="003F2A48" w:rsidP="00B146DC">
      <w:pPr>
        <w:spacing w:before="120" w:after="120"/>
        <w:ind w:firstLine="54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del w:id="100" w:author="Šušlíková, Mária" w:date="2021-04-08T15:17:00Z">
        <w:r w:rsidR="00992E46" w:rsidRPr="00584F91" w:rsidDel="00B04001">
          <w:rPr>
            <w:rFonts w:asciiTheme="minorHAnsi" w:eastAsiaTheme="minorHAnsi" w:hAnsiTheme="minorHAnsi"/>
            <w:color w:val="000000"/>
            <w:sz w:val="22"/>
            <w:szCs w:val="22"/>
            <w:lang w:eastAsia="en-US"/>
          </w:rPr>
          <w:delText xml:space="preserve"> </w:delText>
        </w:r>
      </w:del>
      <w:ins w:id="101" w:author="Šušlíková, Mária" w:date="2021-04-08T15:17: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w:t>
      </w:r>
      <w:r w:rsidRPr="0071198B">
        <w:rPr>
          <w:rFonts w:asciiTheme="minorHAnsi" w:eastAsiaTheme="minorHAnsi" w:hAnsiTheme="minorHAnsi"/>
          <w:color w:val="000000"/>
          <w:sz w:val="22"/>
          <w:szCs w:val="22"/>
          <w:lang w:eastAsia="en-US"/>
        </w:rPr>
        <w:t xml:space="preserve">predĺženia. </w:t>
      </w:r>
      <w:r w:rsidR="000753FA" w:rsidRPr="0071198B">
        <w:rPr>
          <w:rFonts w:asciiTheme="minorHAnsi" w:hAnsiTheme="minorHAnsi" w:cstheme="minorHAnsi"/>
          <w:sz w:val="22"/>
          <w:szCs w:val="22"/>
          <w:rPrChange w:id="102" w:author="Šušlíková, Mária" w:date="2021-04-08T15:17:00Z">
            <w:rPr>
              <w:rFonts w:asciiTheme="minorHAnsi" w:hAnsiTheme="minorHAnsi" w:cstheme="minorHAnsi"/>
            </w:rPr>
          </w:rPrChange>
        </w:rPr>
        <w:t>Ak stanovená lehota márne uplynula od 12.3.2020 do 21.5.2020, štatutárny orgán RO OP TP je oprávnený rozhodnúť najneskôr do jedného mesiaca odo dňa nadobudnutia účinnosti novely zákona o príspevku z EŠIF č. 128/2020 Z. z., t. j. do 22.6.2020 vrátane. V takom prípade sa uvedená lehota považuje za splnenú.</w:t>
      </w:r>
    </w:p>
    <w:p w14:paraId="0035BBC8"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63716F"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b/>
          <w:bCs/>
          <w:color w:val="000000"/>
          <w:sz w:val="22"/>
          <w:szCs w:val="22"/>
          <w:u w:val="single"/>
          <w:lang w:eastAsia="en-US"/>
        </w:rPr>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Na opravu rozhodnutia sa vzťahuje § 47 ods. 6 správneho poriadku, t.j. chyby v písaní,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Opravu rozhodnutia vykoná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alebo štatutárny orgán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51746DC5"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žiadateľovi a uchováva ho spolu s</w:t>
      </w:r>
      <w:del w:id="103" w:author="Šušlíková, Mária" w:date="2021-04-08T15:17:00Z">
        <w:r w:rsidRPr="00584F91" w:rsidDel="00B04001">
          <w:rPr>
            <w:rFonts w:asciiTheme="minorHAnsi" w:eastAsiaTheme="minorHAnsi" w:hAnsiTheme="minorHAnsi"/>
            <w:color w:val="000000"/>
            <w:sz w:val="22"/>
            <w:szCs w:val="22"/>
            <w:lang w:eastAsia="en-US"/>
          </w:rPr>
          <w:delText xml:space="preserve"> </w:delText>
        </w:r>
      </w:del>
      <w:ins w:id="104" w:author="Šušlíková, Mária" w:date="2021-04-08T15:17: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 xml:space="preserve">rozhodnutím, ktorého sa oprava týka. </w:t>
      </w:r>
    </w:p>
    <w:p w14:paraId="1DB49014" w14:textId="25E5591B" w:rsidR="003F2A48" w:rsidRDefault="003F2A48">
      <w:pPr>
        <w:autoSpaceDE w:val="0"/>
        <w:autoSpaceDN w:val="0"/>
        <w:adjustRightInd w:val="0"/>
        <w:spacing w:before="120" w:after="120"/>
        <w:ind w:firstLine="360"/>
        <w:jc w:val="both"/>
        <w:rPr>
          <w:ins w:id="105" w:author="Šušlíková, Mária" w:date="2021-04-08T15:17:00Z"/>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je možná vo vzťahu ku všetkým typom rozhodnutí vydaných podľa zákona o</w:t>
      </w:r>
      <w:del w:id="106" w:author="Šušlíková, Mária" w:date="2021-04-08T15:17:00Z">
        <w:r w:rsidRPr="00584F91" w:rsidDel="00B04001">
          <w:rPr>
            <w:rFonts w:asciiTheme="minorHAnsi" w:eastAsiaTheme="minorHAnsi" w:hAnsiTheme="minorHAnsi"/>
            <w:color w:val="000000"/>
            <w:sz w:val="22"/>
            <w:szCs w:val="22"/>
            <w:lang w:eastAsia="en-US"/>
          </w:rPr>
          <w:delText xml:space="preserve"> </w:delText>
        </w:r>
      </w:del>
      <w:ins w:id="107" w:author="Šušlíková, Mária" w:date="2021-04-08T15:17: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 xml:space="preserve">príspevku z EŠIF. Možnosť opravy rozhodnutia podľa tejto kapitoly nie je časovo obmedzená. </w:t>
      </w:r>
    </w:p>
    <w:p w14:paraId="6A982165" w14:textId="77777777" w:rsidR="00B04001" w:rsidRDefault="00B0400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D2A86DA" w14:textId="7C66F3D5" w:rsid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A3B58D5" w14:textId="77777777" w:rsidR="00C74A24" w:rsidRPr="00C74A24" w:rsidRDefault="00C74A24" w:rsidP="00C74A24">
      <w:pPr>
        <w:pStyle w:val="Odsekzoznamu"/>
        <w:spacing w:before="120" w:after="120"/>
        <w:ind w:left="792"/>
        <w:contextualSpacing w:val="0"/>
        <w:rPr>
          <w:rFonts w:asciiTheme="minorHAnsi" w:hAnsiTheme="minorHAnsi"/>
          <w:b/>
          <w:u w:val="single"/>
        </w:rPr>
      </w:pPr>
      <w:r w:rsidRPr="00C74A24">
        <w:rPr>
          <w:rFonts w:asciiTheme="minorHAnsi" w:hAnsiTheme="minorHAnsi"/>
          <w:b/>
          <w:u w:val="single"/>
        </w:rPr>
        <w:lastRenderedPageBreak/>
        <w:t>Spôsob financovania</w:t>
      </w:r>
    </w:p>
    <w:p w14:paraId="51CBD6B1" w14:textId="77777777" w:rsidR="00C74A24" w:rsidRPr="006A48C2" w:rsidRDefault="00C74A24" w:rsidP="00C74A24">
      <w:pPr>
        <w:autoSpaceDE w:val="0"/>
        <w:autoSpaceDN w:val="0"/>
        <w:adjustRightInd w:val="0"/>
        <w:spacing w:before="120" w:after="120"/>
        <w:ind w:left="708"/>
        <w:contextualSpacing/>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V rámci tohto vyzvania je určený spôsob financovania v súlade s platným Systémom finančného riadenia štrukturálnych fondov, Kohézneho fondu a Európskeho námorného a rybárskeho fondu na programové obdobie 2014 – 2020 </w:t>
      </w:r>
      <w:r w:rsidRPr="0063716F">
        <w:rPr>
          <w:rFonts w:asciiTheme="minorHAnsi" w:hAnsiTheme="minorHAnsi"/>
          <w:color w:val="000000"/>
          <w:sz w:val="22"/>
          <w:szCs w:val="22"/>
        </w:rPr>
        <w:t>(</w:t>
      </w:r>
      <w:hyperlink r:id="rId31" w:history="1">
        <w:r w:rsidRPr="0063716F">
          <w:rPr>
            <w:rStyle w:val="Hypertextovprepojenie"/>
            <w:rFonts w:asciiTheme="minorHAnsi" w:hAnsiTheme="minorHAnsi"/>
            <w:sz w:val="22"/>
            <w:szCs w:val="22"/>
          </w:rPr>
          <w:t>http://www.finance.gov.sk/Default.aspx?CatID=9348</w:t>
        </w:r>
      </w:hyperlink>
      <w:r w:rsidRPr="0063716F">
        <w:rPr>
          <w:rFonts w:asciiTheme="minorHAnsi" w:hAnsiTheme="minorHAnsi"/>
          <w:color w:val="000000"/>
          <w:sz w:val="22"/>
          <w:szCs w:val="22"/>
        </w:rPr>
        <w:t>)</w:t>
      </w:r>
      <w:r>
        <w:rPr>
          <w:rFonts w:asciiTheme="minorHAnsi" w:hAnsiTheme="minorHAnsi"/>
          <w:color w:val="000000"/>
          <w:sz w:val="22"/>
          <w:szCs w:val="22"/>
        </w:rPr>
        <w:t>:</w:t>
      </w:r>
    </w:p>
    <w:p w14:paraId="13F8331F" w14:textId="77777777" w:rsidR="00C74A24" w:rsidRPr="006A48C2" w:rsidRDefault="00C74A24" w:rsidP="00C74A2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p>
    <w:p w14:paraId="33CDF88A" w14:textId="77777777" w:rsidR="00C74A24" w:rsidRPr="006A48C2" w:rsidRDefault="00C74A24" w:rsidP="00C74A24">
      <w:pPr>
        <w:pStyle w:val="Odsekzoznamu"/>
        <w:spacing w:before="120" w:after="120"/>
        <w:contextualSpacing w:val="0"/>
        <w:jc w:val="both"/>
        <w:rPr>
          <w:rFonts w:asciiTheme="minorHAnsi" w:eastAsia="Calibri" w:hAnsiTheme="minorHAnsi"/>
          <w:color w:val="000000"/>
          <w:sz w:val="22"/>
          <w:szCs w:val="22"/>
          <w:lang w:eastAsia="en-US"/>
        </w:rPr>
      </w:pPr>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r>
        <w:rPr>
          <w:rFonts w:asciiTheme="minorHAnsi" w:eastAsia="Calibri" w:hAnsiTheme="minorHAnsi"/>
          <w:color w:val="000000"/>
          <w:sz w:val="22"/>
          <w:szCs w:val="22"/>
          <w:lang w:eastAsia="en-US"/>
        </w:rPr>
        <w:t> </w:t>
      </w:r>
      <w:r w:rsidRPr="006A48C2">
        <w:rPr>
          <w:rFonts w:asciiTheme="minorHAnsi" w:eastAsia="Calibri" w:hAnsiTheme="minorHAnsi"/>
          <w:color w:val="000000"/>
          <w:sz w:val="22"/>
          <w:szCs w:val="22"/>
          <w:lang w:eastAsia="en-US"/>
        </w:rPr>
        <w:t>zmluve.</w:t>
      </w:r>
    </w:p>
    <w:p w14:paraId="7FC49C86" w14:textId="77777777" w:rsidR="00C74A24" w:rsidRPr="0063716F" w:rsidRDefault="00C74A24" w:rsidP="00C74A24">
      <w:pPr>
        <w:pStyle w:val="Odsekzoznamu"/>
        <w:spacing w:before="120" w:after="120"/>
        <w:contextualSpacing w:val="0"/>
        <w:jc w:val="both"/>
        <w:rPr>
          <w:rFonts w:asciiTheme="minorHAnsi" w:hAnsiTheme="minorHAnsi"/>
          <w:color w:val="000000"/>
          <w:sz w:val="22"/>
          <w:szCs w:val="22"/>
        </w:rPr>
      </w:pPr>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34B5AB14" w14:textId="77777777" w:rsidR="00C74A24" w:rsidRPr="006A48C2" w:rsidRDefault="00C74A24" w:rsidP="00C74A24">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p>
    <w:p w14:paraId="14A51BCE" w14:textId="119E875E" w:rsidR="00C74A24" w:rsidRDefault="00C74A24" w:rsidP="00C74A24">
      <w:pPr>
        <w:autoSpaceDE w:val="0"/>
        <w:autoSpaceDN w:val="0"/>
        <w:adjustRightInd w:val="0"/>
        <w:spacing w:before="120" w:after="120"/>
        <w:ind w:firstLine="360"/>
        <w:jc w:val="both"/>
        <w:rPr>
          <w:rFonts w:asciiTheme="minorHAnsi" w:hAnsiTheme="minorHAnsi"/>
          <w:i/>
          <w:sz w:val="22"/>
          <w:szCs w:val="22"/>
        </w:rPr>
      </w:pPr>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09BBCE8F" w14:textId="77777777" w:rsidR="00C74A24" w:rsidRPr="00584F91" w:rsidRDefault="00C74A24" w:rsidP="00C74A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5A204F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r w:rsidR="00DB3F69"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oprávnený identifikovať také merateľné ukazovatele, ktorých dosiahnutie je objektívne ovplyvniteľné externými faktormi, a</w:t>
      </w:r>
      <w:del w:id="108" w:author="Šušlíková, Mária" w:date="2021-04-08T15:18:00Z">
        <w:r w:rsidRPr="00584F91" w:rsidDel="00B04001">
          <w:rPr>
            <w:rFonts w:asciiTheme="minorHAnsi" w:eastAsiaTheme="minorHAnsi" w:hAnsiTheme="minorHAnsi"/>
            <w:color w:val="000000"/>
            <w:sz w:val="22"/>
            <w:szCs w:val="22"/>
            <w:lang w:eastAsia="en-US"/>
          </w:rPr>
          <w:delText xml:space="preserve"> </w:delText>
        </w:r>
      </w:del>
      <w:ins w:id="109" w:author="Šušlíková, Mária" w:date="2021-04-08T15:18: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Označením merateľného ukazovateľa vo vyzvaní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73308C24"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t>Žiadateľ pri vypracovaní ŽoNFP povinne vyberá všetky merateľné ukazovatele priradené k</w:t>
      </w:r>
      <w:del w:id="110" w:author="Šušlíková, Mária" w:date="2021-04-08T15:18:00Z">
        <w:r w:rsidRPr="00584F91" w:rsidDel="00B04001">
          <w:rPr>
            <w:rFonts w:asciiTheme="minorHAnsi" w:eastAsiaTheme="minorHAnsi" w:hAnsiTheme="minorHAnsi"/>
            <w:color w:val="000000"/>
            <w:sz w:val="22"/>
            <w:szCs w:val="22"/>
            <w:lang w:eastAsia="en-US"/>
          </w:rPr>
          <w:delText xml:space="preserve"> </w:delText>
        </w:r>
      </w:del>
      <w:ins w:id="111" w:author="Šušlíková, Mária" w:date="2021-04-08T15:18: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zvolenému typu aktivít definovaných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534ADDCA"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z</w:t>
      </w:r>
      <w:del w:id="112" w:author="Šušlíková, Mária" w:date="2021-04-08T15:18:00Z">
        <w:r w:rsidRPr="00584F91" w:rsidDel="00B04001">
          <w:rPr>
            <w:rFonts w:asciiTheme="minorHAnsi" w:eastAsiaTheme="minorHAnsi" w:hAnsiTheme="minorHAnsi"/>
            <w:color w:val="000000"/>
            <w:sz w:val="22"/>
            <w:szCs w:val="22"/>
            <w:lang w:eastAsia="en-US"/>
          </w:rPr>
          <w:delText xml:space="preserve"> </w:delText>
        </w:r>
      </w:del>
      <w:ins w:id="113" w:author="Šušlíková, Mária" w:date="2021-04-08T15:18: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1E331AD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r w:rsidR="00DB3F69" w:rsidRPr="00584F91">
        <w:rPr>
          <w:rFonts w:asciiTheme="minorHAnsi" w:eastAsiaTheme="minorHAnsi" w:hAnsiTheme="minorHAnsi"/>
          <w:b/>
          <w:bCs/>
          <w:color w:val="000000"/>
          <w:sz w:val="22"/>
          <w:szCs w:val="22"/>
          <w:u w:val="single"/>
          <w:lang w:eastAsia="en-US"/>
        </w:rPr>
        <w:t>R</w:t>
      </w:r>
      <w:r w:rsidRPr="00584F91">
        <w:rPr>
          <w:rFonts w:asciiTheme="minorHAnsi" w:eastAsiaTheme="minorHAnsi" w:hAnsiTheme="minorHAnsi"/>
          <w:b/>
          <w:bCs/>
          <w:color w:val="000000"/>
          <w:sz w:val="22"/>
          <w:szCs w:val="22"/>
          <w:u w:val="single"/>
          <w:lang w:eastAsia="en-US"/>
        </w:rPr>
        <w:t xml:space="preserve">ovnosť mužov a žien a </w:t>
      </w:r>
      <w:r w:rsidR="00DB3F69" w:rsidRPr="00584F91">
        <w:rPr>
          <w:rFonts w:asciiTheme="minorHAnsi" w:eastAsiaTheme="minorHAnsi" w:hAnsiTheme="minorHAnsi"/>
          <w:b/>
          <w:bCs/>
          <w:color w:val="000000"/>
          <w:sz w:val="22"/>
          <w:szCs w:val="22"/>
          <w:u w:val="single"/>
          <w:lang w:eastAsia="en-US"/>
        </w:rPr>
        <w:t>N</w:t>
      </w:r>
      <w:r w:rsidRPr="00584F91">
        <w:rPr>
          <w:rFonts w:asciiTheme="minorHAnsi" w:eastAsiaTheme="minorHAnsi" w:hAnsiTheme="minorHAnsi"/>
          <w:b/>
          <w:bCs/>
          <w:color w:val="000000"/>
          <w:sz w:val="22"/>
          <w:szCs w:val="22"/>
          <w:u w:val="single"/>
          <w:lang w:eastAsia="en-US"/>
        </w:rPr>
        <w:t xml:space="preserve">ediskriminácia </w:t>
      </w:r>
    </w:p>
    <w:p w14:paraId="19507694" w14:textId="6563FBB2"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je odstraňovať bariéry, ktoré vedú k</w:t>
      </w:r>
      <w:del w:id="114" w:author="Šušlíková, Mária" w:date="2021-04-08T15:18:00Z">
        <w:r w:rsidRPr="00584F91" w:rsidDel="00B04001">
          <w:rPr>
            <w:rFonts w:asciiTheme="minorHAnsi" w:eastAsiaTheme="minorHAnsi" w:hAnsiTheme="minorHAnsi"/>
            <w:color w:val="000000"/>
            <w:sz w:val="22"/>
            <w:szCs w:val="22"/>
            <w:lang w:eastAsia="en-US"/>
          </w:rPr>
          <w:delText xml:space="preserve"> </w:delText>
        </w:r>
      </w:del>
      <w:ins w:id="115" w:author="Šušlíková, Mária" w:date="2021-04-08T15:18: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 TP sa dotýka hlavne nasledujúcich cieľov HP RMŽaND: </w:t>
      </w:r>
    </w:p>
    <w:p w14:paraId="7555C07C" w14:textId="35555CCA" w:rsidR="00992E46"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R</w:t>
      </w:r>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26D57857" w:rsidR="003F2A48"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N</w:t>
      </w:r>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6A7EB5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na národnej úrovni zabezpečuje Ministerstvo práce, 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14FAE64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EF2607E" w14:textId="7AD15B69" w:rsidR="005917D7" w:rsidRDefault="003F2A48" w:rsidP="005917D7">
      <w:pPr>
        <w:spacing w:before="120" w:after="120"/>
        <w:ind w:firstLine="360"/>
        <w:jc w:val="both"/>
        <w:rPr>
          <w:rFonts w:ascii="Calibri" w:hAnsi="Calibri"/>
          <w:sz w:val="22"/>
          <w:szCs w:val="22"/>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r w:rsidR="005917D7" w:rsidRPr="00E54E13">
        <w:rPr>
          <w:rFonts w:ascii="Calibri" w:hAnsi="Calibri"/>
          <w:sz w:val="22"/>
          <w:szCs w:val="22"/>
        </w:rPr>
        <w:t xml:space="preserve">Identifikácia príspevku k HP RMŽaND bude obsahovať iba konštatovanie, že </w:t>
      </w:r>
      <w:r w:rsidR="005917D7" w:rsidRPr="00E54E13">
        <w:rPr>
          <w:rFonts w:ascii="Calibri" w:hAnsi="Calibri"/>
          <w:b/>
          <w:sz w:val="22"/>
          <w:szCs w:val="22"/>
        </w:rPr>
        <w:t>Projekt je v súlade s horizontálnym</w:t>
      </w:r>
      <w:r w:rsidR="00560247">
        <w:rPr>
          <w:rFonts w:ascii="Calibri" w:hAnsi="Calibri"/>
          <w:b/>
          <w:sz w:val="22"/>
          <w:szCs w:val="22"/>
        </w:rPr>
        <w:t>i</w:t>
      </w:r>
      <w:r w:rsidR="005917D7" w:rsidRPr="00E54E13">
        <w:rPr>
          <w:rFonts w:ascii="Calibri" w:hAnsi="Calibri"/>
          <w:b/>
          <w:sz w:val="22"/>
          <w:szCs w:val="22"/>
        </w:rPr>
        <w:t xml:space="preserve"> princíp</w:t>
      </w:r>
      <w:r w:rsidR="00560247">
        <w:rPr>
          <w:rFonts w:ascii="Calibri" w:hAnsi="Calibri"/>
          <w:b/>
          <w:sz w:val="22"/>
          <w:szCs w:val="22"/>
        </w:rPr>
        <w:t>mi</w:t>
      </w:r>
      <w:r w:rsidR="005917D7" w:rsidRPr="00E54E13">
        <w:rPr>
          <w:rFonts w:ascii="Calibri" w:hAnsi="Calibri"/>
          <w:b/>
          <w:sz w:val="22"/>
          <w:szCs w:val="22"/>
        </w:rPr>
        <w:t xml:space="preserve"> Rovnosť mužov a žien a Nediskriminácia</w:t>
      </w:r>
      <w:r w:rsidR="005917D7" w:rsidRPr="00E54E13">
        <w:rPr>
          <w:rFonts w:ascii="Calibri" w:hAnsi="Calibri"/>
          <w:sz w:val="22"/>
          <w:szCs w:val="22"/>
        </w:rPr>
        <w:t>.</w:t>
      </w:r>
    </w:p>
    <w:p w14:paraId="2C34ECBA" w14:textId="2BE69846" w:rsidR="00E32F5F" w:rsidRPr="009A4624" w:rsidRDefault="00E32F5F" w:rsidP="005917D7">
      <w:pPr>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Bližšie informácie o základných dokumentoch horizontálnych princípov RMŽaND sú uvedené v Systéme implementácie HP RMŽ a ND, ktorý je zverejnený na webových sídlach gestora </w:t>
      </w:r>
      <w:hyperlink r:id="rId32" w:history="1">
        <w:r w:rsidR="008D0904" w:rsidRPr="009A4624">
          <w:rPr>
            <w:rStyle w:val="Hypertextovprepojenie"/>
            <w:rFonts w:asciiTheme="minorHAnsi" w:eastAsiaTheme="minorHAnsi" w:hAnsiTheme="minorHAnsi"/>
            <w:sz w:val="22"/>
            <w:szCs w:val="22"/>
            <w:lang w:eastAsia="en-US"/>
          </w:rPr>
          <w:t>www.gender.gov.</w:t>
        </w:r>
        <w:r w:rsidR="008D0904" w:rsidRPr="00CE0C5F">
          <w:rPr>
            <w:rStyle w:val="Hypertextovprepojenie"/>
            <w:rFonts w:asciiTheme="minorHAnsi" w:eastAsiaTheme="minorHAnsi" w:hAnsiTheme="minorHAnsi"/>
            <w:sz w:val="22"/>
            <w:szCs w:val="22"/>
            <w:lang w:eastAsia="en-US"/>
          </w:rPr>
          <w:t>sk</w:t>
        </w:r>
      </w:hyperlink>
      <w:r w:rsidR="008D0904">
        <w:rPr>
          <w:rFonts w:asciiTheme="minorHAnsi" w:eastAsiaTheme="minorHAnsi" w:hAnsiTheme="minorHAnsi"/>
          <w:color w:val="000000"/>
          <w:sz w:val="22"/>
          <w:szCs w:val="22"/>
          <w:lang w:eastAsia="en-US"/>
        </w:rPr>
        <w:t xml:space="preserve">  </w:t>
      </w:r>
      <w:r w:rsidRPr="009A4624">
        <w:rPr>
          <w:rFonts w:asciiTheme="minorHAnsi" w:eastAsiaTheme="minorHAnsi" w:hAnsiTheme="minorHAnsi"/>
          <w:color w:val="000000"/>
          <w:sz w:val="22"/>
          <w:szCs w:val="22"/>
          <w:lang w:eastAsia="en-US"/>
        </w:rPr>
        <w:t>a </w:t>
      </w:r>
      <w:hyperlink r:id="rId33" w:history="1">
        <w:r w:rsidR="008D0904" w:rsidRPr="009A4624">
          <w:rPr>
            <w:rStyle w:val="Hypertextovprepojenie"/>
            <w:rFonts w:asciiTheme="minorHAnsi" w:eastAsiaTheme="minorHAnsi" w:hAnsiTheme="minorHAnsi"/>
            <w:sz w:val="22"/>
            <w:szCs w:val="22"/>
            <w:lang w:eastAsia="en-US"/>
          </w:rPr>
          <w:t>http://www.diskriminacia.gov.</w:t>
        </w:r>
        <w:r w:rsidR="008D0904" w:rsidRPr="00CE0C5F">
          <w:rPr>
            <w:rStyle w:val="Hypertextovprepojenie"/>
            <w:rFonts w:asciiTheme="minorHAnsi" w:eastAsiaTheme="minorHAnsi" w:hAnsiTheme="minorHAnsi"/>
            <w:sz w:val="22"/>
            <w:szCs w:val="22"/>
            <w:lang w:eastAsia="en-US"/>
          </w:rPr>
          <w:t>sk</w:t>
        </w:r>
      </w:hyperlink>
      <w:r w:rsidRPr="009A4624">
        <w:rPr>
          <w:rFonts w:asciiTheme="minorHAnsi" w:eastAsiaTheme="minorHAnsi" w:hAnsiTheme="minorHAnsi"/>
          <w:color w:val="000000"/>
          <w:sz w:val="22"/>
          <w:szCs w:val="22"/>
          <w:lang w:eastAsia="en-US"/>
        </w:rPr>
        <w:t>.</w:t>
      </w: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Z.z. o štandardoch pre informačné systémy verejnej správy. </w:t>
      </w:r>
    </w:p>
    <w:p w14:paraId="4D547AB7" w14:textId="116E08E7" w:rsidR="000A769B"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Úspešný žiadateľ bude však </w:t>
      </w:r>
      <w:r w:rsidRPr="0063716F">
        <w:rPr>
          <w:rFonts w:asciiTheme="minorHAnsi" w:eastAsiaTheme="minorHAnsi" w:hAnsiTheme="minorHAnsi"/>
          <w:b/>
          <w:color w:val="000000"/>
          <w:sz w:val="22"/>
          <w:szCs w:val="22"/>
          <w:lang w:eastAsia="en-US"/>
        </w:rPr>
        <w:t>povinný</w:t>
      </w:r>
      <w:r w:rsidRPr="00584F91">
        <w:rPr>
          <w:rFonts w:asciiTheme="minorHAnsi" w:eastAsiaTheme="minorHAnsi" w:hAnsiTheme="minorHAnsi"/>
          <w:color w:val="000000"/>
          <w:sz w:val="22"/>
          <w:szCs w:val="22"/>
          <w:lang w:eastAsia="en-US"/>
        </w:rPr>
        <w:t xml:space="preserve"> v rámci monitorovacej správy projektu </w:t>
      </w:r>
      <w:r w:rsidRPr="0063716F">
        <w:rPr>
          <w:rFonts w:asciiTheme="minorHAnsi" w:eastAsiaTheme="minorHAnsi" w:hAnsiTheme="minorHAnsi"/>
          <w:b/>
          <w:color w:val="000000"/>
          <w:sz w:val="22"/>
          <w:szCs w:val="22"/>
          <w:lang w:eastAsia="en-US"/>
        </w:rPr>
        <w:t>vypĺňať „Iné údaje</w:t>
      </w:r>
      <w:r w:rsidR="000A769B" w:rsidRPr="00584F91">
        <w:rPr>
          <w:rFonts w:asciiTheme="minorHAnsi" w:eastAsiaTheme="minorHAnsi" w:hAnsiTheme="minorHAnsi"/>
          <w:b/>
          <w:color w:val="000000"/>
          <w:sz w:val="22"/>
          <w:szCs w:val="22"/>
          <w:lang w:eastAsia="en-US"/>
        </w:rPr>
        <w:t>“</w:t>
      </w:r>
      <w:r w:rsidRPr="00584F91">
        <w:rPr>
          <w:rFonts w:asciiTheme="minorHAnsi" w:eastAsiaTheme="minorHAnsi" w:hAnsiTheme="minorHAnsi"/>
          <w:color w:val="000000"/>
          <w:sz w:val="22"/>
          <w:szCs w:val="22"/>
          <w:lang w:eastAsia="en-US"/>
        </w:rPr>
        <w:t xml:space="preserve"> na úrovni projektu, ktoré prispievajú k sledovaniu príspevku k HP RMŽaND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prípade, ak budú vyžadované a uvedené v Prílohe č. 2 Zmluvy o NFP. </w:t>
      </w:r>
    </w:p>
    <w:p w14:paraId="3CF48C42" w14:textId="4558435C" w:rsidR="003F2A48" w:rsidRDefault="003F2A48">
      <w:pPr>
        <w:autoSpaceDE w:val="0"/>
        <w:autoSpaceDN w:val="0"/>
        <w:adjustRightInd w:val="0"/>
        <w:spacing w:before="120" w:after="120"/>
        <w:ind w:firstLine="360"/>
        <w:jc w:val="both"/>
        <w:rPr>
          <w:rFonts w:asciiTheme="minorHAnsi" w:eastAsiaTheme="minorHAnsi" w:hAnsiTheme="minorHAnsi"/>
          <w:bCs/>
          <w:color w:val="000000"/>
          <w:sz w:val="22"/>
          <w:szCs w:val="22"/>
          <w:lang w:eastAsia="en-US"/>
        </w:rPr>
      </w:pPr>
      <w:r w:rsidRPr="0063716F">
        <w:rPr>
          <w:rFonts w:asciiTheme="minorHAnsi" w:eastAsiaTheme="minorHAnsi" w:hAnsiTheme="minorHAnsi"/>
          <w:bCs/>
          <w:color w:val="000000"/>
          <w:sz w:val="22"/>
          <w:szCs w:val="22"/>
          <w:lang w:eastAsia="en-US"/>
        </w:rPr>
        <w:t>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 xml:space="preserve">súlade s podmienkami dohodnutými v zmluve o 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A16DD" w14:textId="0DDE2439" w:rsidR="003F2A48" w:rsidRPr="00B0400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B04001">
        <w:rPr>
          <w:rFonts w:asciiTheme="minorHAnsi" w:eastAsiaTheme="minorHAnsi" w:hAnsiTheme="minorHAnsi"/>
          <w:b/>
          <w:bCs/>
          <w:color w:val="000000"/>
          <w:sz w:val="22"/>
          <w:szCs w:val="22"/>
          <w:u w:val="single"/>
          <w:lang w:eastAsia="en-US"/>
        </w:rPr>
        <w:t>Príprava zmluvy o NFP</w:t>
      </w:r>
      <w:r w:rsidR="009115FC" w:rsidRPr="00B04001">
        <w:rPr>
          <w:rFonts w:asciiTheme="minorHAnsi" w:hAnsiTheme="minorHAnsi"/>
          <w:b/>
          <w:sz w:val="22"/>
          <w:szCs w:val="22"/>
          <w:u w:val="single"/>
          <w:rPrChange w:id="116" w:author="Šušlíková, Mária" w:date="2021-04-08T15:19:00Z">
            <w:rPr>
              <w:rFonts w:asciiTheme="minorHAnsi" w:hAnsiTheme="minorHAnsi"/>
              <w:b/>
              <w:u w:val="single"/>
            </w:rPr>
          </w:rPrChange>
        </w:rPr>
        <w:t>/rozhodnutia o schválení ŽoNFP</w:t>
      </w:r>
      <w:r w:rsidRPr="00B04001">
        <w:rPr>
          <w:rFonts w:asciiTheme="minorHAnsi" w:eastAsiaTheme="minorHAnsi" w:hAnsiTheme="minorHAnsi"/>
          <w:b/>
          <w:bCs/>
          <w:color w:val="000000"/>
          <w:sz w:val="22"/>
          <w:szCs w:val="22"/>
          <w:u w:val="single"/>
          <w:lang w:eastAsia="en-US"/>
        </w:rPr>
        <w:t xml:space="preserve"> </w:t>
      </w:r>
    </w:p>
    <w:p w14:paraId="6E8BD48E" w14:textId="0C6B3500"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zmysle § 25 ods. 1 zákona o príspevku z EŠIF sa príspevok poskytuje prijímateľovi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základe a</w:t>
      </w:r>
      <w:del w:id="117" w:author="Šušlíková, Mária" w:date="2021-04-08T15:18:00Z">
        <w:r w:rsidRPr="00584F91" w:rsidDel="00B04001">
          <w:rPr>
            <w:rFonts w:asciiTheme="minorHAnsi" w:eastAsiaTheme="minorHAnsi" w:hAnsiTheme="minorHAnsi"/>
            <w:color w:val="000000"/>
            <w:sz w:val="22"/>
            <w:szCs w:val="22"/>
            <w:lang w:eastAsia="en-US"/>
          </w:rPr>
          <w:delText xml:space="preserve"> </w:delText>
        </w:r>
      </w:del>
      <w:ins w:id="118" w:author="Šušlíková, Mária" w:date="2021-04-08T15:18: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v</w:t>
      </w:r>
      <w:del w:id="119" w:author="Šušlíková, Mária" w:date="2021-04-08T15:18:00Z">
        <w:r w:rsidRPr="00584F91" w:rsidDel="00B04001">
          <w:rPr>
            <w:rFonts w:asciiTheme="minorHAnsi" w:eastAsiaTheme="minorHAnsi" w:hAnsiTheme="minorHAnsi"/>
            <w:color w:val="000000"/>
            <w:sz w:val="22"/>
            <w:szCs w:val="22"/>
            <w:lang w:eastAsia="en-US"/>
          </w:rPr>
          <w:delText xml:space="preserve"> </w:delText>
        </w:r>
      </w:del>
      <w:ins w:id="120" w:author="Šušlíková, Mária" w:date="2021-04-08T15:18: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 xml:space="preserve">súlade so zmluvou o NFP uzavretou podľa § 269 ods. 2 Obchodného zákonníka. </w:t>
      </w:r>
    </w:p>
    <w:p w14:paraId="2325EEC4" w14:textId="58D6B541" w:rsidR="009115FC" w:rsidRPr="0087490B" w:rsidRDefault="009115F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 Týmto dňom sa žiadateľ stáva prijímateľom a vzniká mu aj právny nárok na poskytnutie príspevku.</w:t>
      </w:r>
    </w:p>
    <w:p w14:paraId="0566353D" w14:textId="580904C1" w:rsidR="003F2A48" w:rsidRPr="0087490B"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B146DC">
        <w:rPr>
          <w:rFonts w:asciiTheme="minorHAnsi" w:eastAsiaTheme="minorHAnsi" w:hAnsiTheme="minorHAnsi" w:cstheme="minorHAnsi"/>
          <w:b/>
          <w:bCs/>
          <w:color w:val="000000"/>
          <w:sz w:val="22"/>
          <w:szCs w:val="22"/>
          <w:lang w:eastAsia="en-US"/>
        </w:rPr>
        <w:t xml:space="preserve">poskytnúť RO OP TP súčinnosť </w:t>
      </w:r>
      <w:r w:rsidRPr="00B146DC">
        <w:rPr>
          <w:rFonts w:asciiTheme="minorHAnsi" w:eastAsiaTheme="minorHAnsi" w:hAnsiTheme="minorHAnsi" w:cstheme="minorHAnsi"/>
          <w:color w:val="000000"/>
          <w:sz w:val="22"/>
          <w:szCs w:val="22"/>
          <w:lang w:eastAsia="en-US"/>
        </w:rPr>
        <w:t>v rozsahu potrebnom na</w:t>
      </w:r>
      <w:r w:rsidR="00992E46" w:rsidRPr="00B146DC">
        <w:rPr>
          <w:rFonts w:asciiTheme="minorHAnsi" w:eastAsiaTheme="minorHAnsi" w:hAnsiTheme="minorHAnsi" w:cstheme="minorHAnsi"/>
          <w:color w:val="000000"/>
          <w:sz w:val="22"/>
          <w:szCs w:val="22"/>
          <w:lang w:eastAsia="en-US"/>
        </w:rPr>
        <w:t> </w:t>
      </w:r>
      <w:r w:rsidRPr="00B146DC">
        <w:rPr>
          <w:rFonts w:asciiTheme="minorHAnsi" w:eastAsiaTheme="minorHAnsi" w:hAnsiTheme="minorHAnsi" w:cstheme="minorHAnsi"/>
          <w:color w:val="000000"/>
          <w:sz w:val="22"/>
          <w:szCs w:val="22"/>
          <w:lang w:eastAsia="en-US"/>
        </w:rPr>
        <w:t xml:space="preserve">uzavretie zmluvy o NFP. </w:t>
      </w:r>
      <w:r w:rsidR="009115FC" w:rsidRPr="00B146DC">
        <w:rPr>
          <w:rFonts w:asciiTheme="minorHAnsi" w:hAnsiTheme="minorHAnsi" w:cstheme="minorHAnsi"/>
          <w:sz w:val="22"/>
          <w:szCs w:val="22"/>
        </w:rPr>
        <w:t xml:space="preserve">V prípade, ak je prijímateľ a RO OP TP tá istá osoba, žiadateľ je povinný </w:t>
      </w:r>
      <w:r w:rsidR="009115FC" w:rsidRPr="00B146DC">
        <w:rPr>
          <w:rFonts w:asciiTheme="minorHAnsi" w:hAnsiTheme="minorHAnsi" w:cstheme="minorHAnsi"/>
          <w:b/>
          <w:sz w:val="22"/>
          <w:szCs w:val="22"/>
        </w:rPr>
        <w:t xml:space="preserve">poskytnúť RO OP TP súčinnosť </w:t>
      </w:r>
      <w:r w:rsidR="009115FC" w:rsidRPr="00B146DC">
        <w:rPr>
          <w:rFonts w:asciiTheme="minorHAnsi" w:hAnsiTheme="minorHAnsi" w:cstheme="minorHAnsi"/>
          <w:sz w:val="22"/>
          <w:szCs w:val="22"/>
        </w:rPr>
        <w:t>v rozsahu potrebnom na vydanie rozhodnutia o schválení ŽoNFP. Práva a povinnosti poskytovateľa a prijímateľa sú upravené v prílohe rozhodnutia o schválení ŽoNFP.</w:t>
      </w:r>
    </w:p>
    <w:p w14:paraId="3D151D22" w14:textId="7C35F215" w:rsidR="003F2A48" w:rsidRPr="00B146DC"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RO </w:t>
      </w:r>
      <w:r w:rsidR="000A769B" w:rsidRPr="00B146DC">
        <w:rPr>
          <w:rFonts w:asciiTheme="minorHAnsi" w:eastAsiaTheme="minorHAnsi" w:hAnsiTheme="minorHAnsi" w:cstheme="minorHAnsi"/>
          <w:color w:val="000000"/>
          <w:sz w:val="22"/>
          <w:szCs w:val="22"/>
          <w:lang w:eastAsia="en-US"/>
        </w:rPr>
        <w:t xml:space="preserve">OP TP </w:t>
      </w:r>
      <w:r w:rsidRPr="00B146DC">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14:paraId="6E0B6F2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ktorému rozhodnutie o schválení nadobudlo právoplatnosť, </w:t>
      </w:r>
    </w:p>
    <w:p w14:paraId="47B30D4B" w14:textId="1B28874F" w:rsidR="003F2A48" w:rsidRPr="00584F91" w:rsidRDefault="003F2A48" w:rsidP="0063716F">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w:t>
      </w:r>
      <w:del w:id="121" w:author="Šušlíková, Mária" w:date="2021-04-08T15:19:00Z">
        <w:r w:rsidRPr="00584F91" w:rsidDel="00B04001">
          <w:rPr>
            <w:rFonts w:asciiTheme="minorHAnsi" w:eastAsiaTheme="minorHAnsi" w:hAnsiTheme="minorHAnsi"/>
            <w:color w:val="000000"/>
            <w:sz w:val="22"/>
            <w:szCs w:val="22"/>
            <w:lang w:eastAsia="en-US"/>
          </w:rPr>
          <w:delText xml:space="preserve"> </w:delText>
        </w:r>
      </w:del>
      <w:ins w:id="122" w:author="Šušlíková, Mária" w:date="2021-04-08T15:19: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 xml:space="preserve">EŠIF, ak boli podmienky vo výroku rozhodnutia určené a, </w:t>
      </w:r>
    </w:p>
    <w:p w14:paraId="7003902E" w14:textId="3C94FE39" w:rsidR="003F2A48" w:rsidRPr="00584F91" w:rsidRDefault="003F2A48" w:rsidP="00B146DC">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53BF39A2" w14:textId="1EF6147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NFP, ktorú RO OP TP uzavrie so </w:t>
      </w:r>
      <w:r w:rsidR="000A769B" w:rsidRPr="00584F91">
        <w:rPr>
          <w:rFonts w:asciiTheme="minorHAnsi" w:eastAsiaTheme="minorHAnsi" w:hAnsiTheme="minorHAnsi"/>
          <w:color w:val="000000"/>
          <w:sz w:val="22"/>
          <w:szCs w:val="22"/>
          <w:lang w:eastAsia="en-US"/>
        </w:rPr>
        <w:t>ž</w:t>
      </w:r>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3BEB7EE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B04001">
        <w:rPr>
          <w:rFonts w:asciiTheme="minorHAnsi" w:eastAsiaTheme="minorHAnsi" w:hAnsiTheme="minorHAnsi"/>
          <w:color w:val="000000"/>
          <w:sz w:val="22"/>
          <w:szCs w:val="22"/>
          <w:lang w:eastAsia="en-US"/>
        </w:rPr>
        <w:t xml:space="preserve">Vzor zmluvy o NFP </w:t>
      </w:r>
      <w:r w:rsidR="009115FC" w:rsidRPr="00B04001">
        <w:rPr>
          <w:rFonts w:asciiTheme="minorHAnsi" w:hAnsiTheme="minorHAnsi"/>
          <w:sz w:val="22"/>
          <w:szCs w:val="22"/>
          <w:rPrChange w:id="123" w:author="Šušlíková, Mária" w:date="2021-04-08T15:19:00Z">
            <w:rPr>
              <w:rFonts w:asciiTheme="minorHAnsi" w:hAnsiTheme="minorHAnsi"/>
            </w:rPr>
          </w:rPrChange>
        </w:rPr>
        <w:t>ako aj rozhodnutia o schválení ŽoNFP (v prípade, ak je prijímateľ a RO OP TP tá istá osoba)  sú zverejnené</w:t>
      </w:r>
      <w:r w:rsidR="009115FC" w:rsidRPr="00B04001" w:rsidDel="009115FC">
        <w:rPr>
          <w:rFonts w:asciiTheme="minorHAnsi" w:eastAsiaTheme="minorHAnsi" w:hAnsiTheme="minorHAnsi"/>
          <w:color w:val="000000"/>
          <w:sz w:val="22"/>
          <w:szCs w:val="22"/>
          <w:lang w:eastAsia="en-US"/>
        </w:rPr>
        <w:t xml:space="preserve"> </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na webovom sídle RO OP TP </w:t>
      </w:r>
      <w:r w:rsidR="003E6ACC" w:rsidRPr="00B04001">
        <w:rPr>
          <w:rFonts w:asciiTheme="minorHAnsi" w:hAnsiTheme="minorHAnsi"/>
          <w:sz w:val="22"/>
          <w:szCs w:val="22"/>
          <w:rPrChange w:id="124" w:author="Šušlíková, Mária" w:date="2021-04-08T15:19:00Z">
            <w:rPr/>
          </w:rPrChange>
        </w:rPr>
        <w:fldChar w:fldCharType="begin"/>
      </w:r>
      <w:r w:rsidR="003E6ACC" w:rsidRPr="00B04001">
        <w:rPr>
          <w:rFonts w:asciiTheme="minorHAnsi" w:hAnsiTheme="minorHAnsi"/>
          <w:sz w:val="22"/>
          <w:szCs w:val="22"/>
          <w:rPrChange w:id="125" w:author="Šušlíková, Mária" w:date="2021-04-08T15:19:00Z">
            <w:rPr/>
          </w:rPrChange>
        </w:rPr>
        <w:instrText xml:space="preserve"> HYPERLINK "http://www.optp.vlada.gov.sk/ine-dokumenty/" </w:instrText>
      </w:r>
      <w:r w:rsidR="003E6ACC" w:rsidRPr="00B04001">
        <w:rPr>
          <w:rFonts w:asciiTheme="minorHAnsi" w:hAnsiTheme="minorHAnsi"/>
          <w:sz w:val="22"/>
          <w:szCs w:val="22"/>
          <w:rPrChange w:id="126" w:author="Šušlíková, Mária" w:date="2021-04-08T15:19:00Z">
            <w:rPr>
              <w:rStyle w:val="Hypertextovprepojenie"/>
              <w:rFonts w:asciiTheme="minorHAnsi" w:hAnsiTheme="minorHAnsi"/>
              <w:sz w:val="22"/>
              <w:szCs w:val="22"/>
            </w:rPr>
          </w:rPrChange>
        </w:rPr>
        <w:fldChar w:fldCharType="separate"/>
      </w:r>
      <w:r w:rsidR="007775EB" w:rsidRPr="00B04001">
        <w:rPr>
          <w:rStyle w:val="Hypertextovprepojenie"/>
          <w:rFonts w:asciiTheme="minorHAnsi" w:hAnsiTheme="minorHAnsi"/>
          <w:sz w:val="22"/>
          <w:szCs w:val="22"/>
        </w:rPr>
        <w:t>http://www.optp.vlada.gov.sk/ine-dokumenty/</w:t>
      </w:r>
      <w:r w:rsidR="003E6ACC" w:rsidRPr="00B04001">
        <w:rPr>
          <w:rStyle w:val="Hypertextovprepojenie"/>
          <w:rFonts w:asciiTheme="minorHAnsi" w:hAnsiTheme="minorHAnsi"/>
          <w:sz w:val="22"/>
          <w:szCs w:val="22"/>
          <w:rPrChange w:id="127" w:author="Šušlíková, Mária" w:date="2021-04-08T15:19:00Z">
            <w:rPr>
              <w:rStyle w:val="Hypertextovprepojenie"/>
              <w:rFonts w:asciiTheme="minorHAnsi" w:hAnsiTheme="minorHAnsi"/>
              <w:sz w:val="22"/>
              <w:szCs w:val="22"/>
            </w:rPr>
          </w:rPrChange>
        </w:rPr>
        <w:fldChar w:fldCharType="end"/>
      </w:r>
      <w:r w:rsidR="00FB4A6D" w:rsidRPr="00B04001">
        <w:rPr>
          <w:rFonts w:asciiTheme="minorHAnsi" w:eastAsiaTheme="minorHAnsi" w:hAnsiTheme="minorHAnsi"/>
          <w:color w:val="000000"/>
          <w:sz w:val="22"/>
          <w:szCs w:val="22"/>
          <w:lang w:eastAsia="en-US"/>
        </w:rPr>
        <w:t>.</w:t>
      </w:r>
      <w:r w:rsidRPr="00B04001">
        <w:rPr>
          <w:rFonts w:asciiTheme="minorHAnsi" w:eastAsiaTheme="minorHAnsi" w:hAnsiTheme="minorHAnsi"/>
          <w:color w:val="000000"/>
          <w:sz w:val="22"/>
          <w:szCs w:val="22"/>
          <w:lang w:eastAsia="en-US"/>
        </w:rPr>
        <w:t xml:space="preserve"> V prípade zmeny vzoru zmluvy o NFP</w:t>
      </w:r>
      <w:r w:rsidR="009115FC" w:rsidRPr="00B04001">
        <w:rPr>
          <w:rFonts w:asciiTheme="minorHAnsi" w:hAnsiTheme="minorHAnsi"/>
          <w:sz w:val="22"/>
          <w:szCs w:val="22"/>
          <w:rPrChange w:id="128" w:author="Šušlíková, Mária" w:date="2021-04-08T15:19:00Z">
            <w:rPr>
              <w:rFonts w:asciiTheme="minorHAnsi" w:hAnsiTheme="minorHAnsi"/>
            </w:rPr>
          </w:rPrChange>
        </w:rPr>
        <w:t>/rozhodnutia o schválení ŽoNFP zverejnených</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na webovom sídle RO OP TP, </w:t>
      </w:r>
      <w:r w:rsidR="00FB4A6D" w:rsidRPr="00B04001">
        <w:rPr>
          <w:rFonts w:asciiTheme="minorHAnsi" w:eastAsiaTheme="minorHAnsi" w:hAnsiTheme="minorHAnsi"/>
          <w:color w:val="000000"/>
          <w:sz w:val="22"/>
          <w:szCs w:val="22"/>
          <w:lang w:eastAsia="en-US"/>
        </w:rPr>
        <w:t>ktor</w:t>
      </w:r>
      <w:r w:rsidR="000E1284" w:rsidRPr="00B04001">
        <w:rPr>
          <w:rFonts w:asciiTheme="minorHAnsi" w:eastAsiaTheme="minorHAnsi" w:hAnsiTheme="minorHAnsi"/>
          <w:color w:val="000000"/>
          <w:sz w:val="22"/>
          <w:szCs w:val="22"/>
          <w:lang w:eastAsia="en-US"/>
        </w:rPr>
        <w:t>é</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nie </w:t>
      </w:r>
      <w:r w:rsidR="000E1284" w:rsidRPr="00B04001">
        <w:rPr>
          <w:rFonts w:asciiTheme="minorHAnsi" w:eastAsiaTheme="minorHAnsi" w:hAnsiTheme="minorHAnsi"/>
          <w:color w:val="000000"/>
          <w:sz w:val="22"/>
          <w:szCs w:val="22"/>
          <w:lang w:eastAsia="en-US"/>
        </w:rPr>
        <w:t xml:space="preserve">sú </w:t>
      </w:r>
      <w:r w:rsidRPr="00B04001">
        <w:rPr>
          <w:rFonts w:asciiTheme="minorHAnsi" w:eastAsiaTheme="minorHAnsi" w:hAnsiTheme="minorHAnsi"/>
          <w:color w:val="000000"/>
          <w:sz w:val="22"/>
          <w:szCs w:val="22"/>
          <w:lang w:eastAsia="en-US"/>
        </w:rPr>
        <w:t xml:space="preserve">prílohou vyzvania, RO </w:t>
      </w:r>
      <w:r w:rsidR="000A769B" w:rsidRPr="00B04001">
        <w:rPr>
          <w:rFonts w:asciiTheme="minorHAnsi" w:eastAsiaTheme="minorHAnsi" w:hAnsiTheme="minorHAnsi"/>
          <w:color w:val="000000"/>
          <w:sz w:val="22"/>
          <w:szCs w:val="22"/>
          <w:lang w:eastAsia="en-US"/>
        </w:rPr>
        <w:t xml:space="preserve">OP TP </w:t>
      </w:r>
      <w:r w:rsidRPr="00B04001">
        <w:rPr>
          <w:rFonts w:asciiTheme="minorHAnsi" w:eastAsiaTheme="minorHAnsi" w:hAnsiTheme="minorHAnsi"/>
          <w:color w:val="000000"/>
          <w:sz w:val="22"/>
          <w:szCs w:val="22"/>
          <w:lang w:eastAsia="en-US"/>
        </w:rPr>
        <w:t xml:space="preserve">nahradí </w:t>
      </w:r>
      <w:r w:rsidR="00FB4A6D" w:rsidRPr="00B04001">
        <w:rPr>
          <w:rFonts w:asciiTheme="minorHAnsi" w:eastAsiaTheme="minorHAnsi" w:hAnsiTheme="minorHAnsi"/>
          <w:color w:val="000000"/>
          <w:sz w:val="22"/>
          <w:szCs w:val="22"/>
          <w:lang w:eastAsia="en-US"/>
        </w:rPr>
        <w:t xml:space="preserve">zverejnený </w:t>
      </w:r>
      <w:r w:rsidRPr="00B04001">
        <w:rPr>
          <w:rFonts w:asciiTheme="minorHAnsi" w:eastAsiaTheme="minorHAnsi" w:hAnsiTheme="minorHAnsi"/>
          <w:color w:val="000000"/>
          <w:sz w:val="22"/>
          <w:szCs w:val="22"/>
          <w:lang w:eastAsia="en-US"/>
        </w:rPr>
        <w:t>vzor novou verziou. Predchádzajúce</w:t>
      </w:r>
      <w:r w:rsidRPr="00584F91">
        <w:rPr>
          <w:rFonts w:asciiTheme="minorHAnsi" w:eastAsiaTheme="minorHAnsi" w:hAnsiTheme="minorHAnsi"/>
          <w:color w:val="000000"/>
          <w:sz w:val="22"/>
          <w:szCs w:val="22"/>
          <w:lang w:eastAsia="en-US"/>
        </w:rPr>
        <w:t xml:space="preserv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15FFD9E1" w14:textId="77777777" w:rsidR="00011790" w:rsidRPr="00B146DC" w:rsidRDefault="003F2A48">
      <w:pPr>
        <w:jc w:val="both"/>
        <w:rPr>
          <w:rFonts w:asciiTheme="minorHAnsi" w:hAnsiTheme="minorHAnsi" w:cstheme="minorHAnsi"/>
          <w:spacing w:val="1"/>
          <w:sz w:val="22"/>
          <w:szCs w:val="22"/>
        </w:rPr>
        <w:pPrChange w:id="129" w:author="Šušlíková, Mária" w:date="2021-04-08T15:19:00Z">
          <w:pPr/>
        </w:pPrChange>
      </w:pPr>
      <w:r w:rsidRPr="00584F91">
        <w:rPr>
          <w:rFonts w:asciiTheme="minorHAnsi" w:eastAsiaTheme="minorHAnsi" w:hAnsiTheme="minorHAnsi"/>
          <w:color w:val="000000"/>
          <w:sz w:val="22"/>
          <w:szCs w:val="22"/>
          <w:lang w:eastAsia="en-US"/>
        </w:rPr>
        <w:t>RO OP TP zašle žiadateľovi návrh na uzavretie zmluvy o NFP bezodkladne po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podpise štatutárnym orgánom. </w:t>
      </w:r>
      <w:r w:rsidR="00654DDD" w:rsidRPr="00584F91">
        <w:rPr>
          <w:rFonts w:asciiTheme="minorHAnsi" w:eastAsiaTheme="minorHAnsi" w:hAnsiTheme="minorHAnsi"/>
          <w:color w:val="000000"/>
          <w:sz w:val="22"/>
          <w:szCs w:val="22"/>
          <w:lang w:eastAsia="en-US"/>
        </w:rPr>
        <w:t xml:space="preserve">V zmysle zákona č. 305/2013 </w:t>
      </w:r>
      <w:r w:rsidR="009C2C8A" w:rsidRPr="00584F91">
        <w:rPr>
          <w:rFonts w:asciiTheme="minorHAnsi" w:eastAsiaTheme="minorHAnsi" w:hAnsiTheme="minorHAnsi"/>
          <w:color w:val="000000"/>
          <w:sz w:val="22"/>
          <w:szCs w:val="22"/>
          <w:lang w:eastAsia="en-US"/>
        </w:rPr>
        <w:t>o elektronickej podobe výkonu pôsobnosti orgánov verejnej moci a o zmene a doplnení niektorých zákonov (zákon o e-Governmente)</w:t>
      </w:r>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je</w:t>
      </w:r>
      <w:r w:rsidR="009C2C8A" w:rsidRPr="00584F91">
        <w:rPr>
          <w:rFonts w:asciiTheme="minorHAnsi" w:eastAsiaTheme="minorHAnsi" w:hAnsiTheme="minorHAnsi"/>
          <w:color w:val="000000"/>
          <w:sz w:val="22"/>
          <w:szCs w:val="22"/>
          <w:lang w:eastAsia="en-US"/>
        </w:rPr>
        <w:br/>
      </w:r>
      <w:r w:rsidR="009C2C8A" w:rsidRPr="00584F91">
        <w:rPr>
          <w:rFonts w:asciiTheme="minorHAnsi" w:eastAsiaTheme="minorHAnsi" w:hAnsiTheme="minorHAnsi"/>
          <w:color w:val="000000"/>
          <w:sz w:val="22"/>
          <w:szCs w:val="22"/>
          <w:lang w:eastAsia="en-US"/>
        </w:rPr>
        <w:lastRenderedPageBreak/>
        <w:t>od 1. 11. 2016 z</w:t>
      </w:r>
      <w:r w:rsidR="00654DDD" w:rsidRPr="00584F91">
        <w:rPr>
          <w:rFonts w:asciiTheme="minorHAnsi" w:eastAsiaTheme="minorHAnsi" w:hAnsi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584F91">
        <w:rPr>
          <w:rFonts w:asciiTheme="minorHAnsi" w:eastAsiaTheme="minorHAnsi" w:hAnsiTheme="minorHAnsi"/>
          <w:color w:val="000000"/>
          <w:sz w:val="22"/>
          <w:szCs w:val="22"/>
          <w:lang w:eastAsia="en-US"/>
        </w:rPr>
        <w:t xml:space="preserve">Uzatvorenie zmluvy </w:t>
      </w:r>
      <w:r w:rsidR="009C1EF9" w:rsidRPr="00584F91">
        <w:rPr>
          <w:rFonts w:asciiTheme="minorHAnsi" w:eastAsiaTheme="minorHAnsi" w:hAnsiTheme="minorHAnsi"/>
          <w:color w:val="000000"/>
          <w:sz w:val="22"/>
          <w:szCs w:val="22"/>
          <w:lang w:eastAsia="en-US"/>
        </w:rPr>
        <w:t xml:space="preserve">o  NFP </w:t>
      </w:r>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r w:rsidR="000A769B" w:rsidRPr="00584F91">
        <w:rPr>
          <w:rFonts w:asciiTheme="minorHAnsi" w:eastAsiaTheme="minorHAnsi" w:hAnsiTheme="minorHAnsi"/>
          <w:color w:val="000000"/>
          <w:sz w:val="22"/>
          <w:szCs w:val="22"/>
          <w:lang w:eastAsia="en-US"/>
        </w:rPr>
        <w:t>z</w:t>
      </w:r>
      <w:r w:rsidR="00654DDD" w:rsidRPr="00584F91">
        <w:rPr>
          <w:rFonts w:asciiTheme="minorHAnsi" w:eastAsiaTheme="minorHAnsi" w:hAnsiTheme="minorHAnsi"/>
          <w:color w:val="000000"/>
          <w:sz w:val="22"/>
          <w:szCs w:val="22"/>
          <w:lang w:eastAsia="en-US"/>
        </w:rPr>
        <w:t xml:space="preserve">mluve o </w:t>
      </w:r>
      <w:r w:rsidR="00654DDD" w:rsidRPr="0087490B">
        <w:rPr>
          <w:rFonts w:asciiTheme="minorHAnsi" w:eastAsiaTheme="minorHAnsi" w:hAnsiTheme="minorHAnsi" w:cstheme="minorHAnsi"/>
          <w:color w:val="000000"/>
          <w:sz w:val="22"/>
          <w:szCs w:val="22"/>
          <w:lang w:eastAsia="en-US"/>
        </w:rPr>
        <w:t xml:space="preserve">NFP. </w:t>
      </w:r>
      <w:r w:rsidR="00011790" w:rsidRPr="00B146DC">
        <w:rPr>
          <w:rFonts w:asciiTheme="minorHAnsi" w:hAnsiTheme="minorHAnsi" w:cstheme="minorHAnsi"/>
          <w:spacing w:val="1"/>
          <w:sz w:val="22"/>
          <w:szCs w:val="22"/>
        </w:rPr>
        <w:t xml:space="preserve">V prípade elektronického podpisu zmluvy o NFP splnomocnenou osobou je súčasťou dokumentu zmluvy o NFP  aj Plnomocenstvo s uvedením čísla a dátumu Plnomocenstva. </w:t>
      </w:r>
    </w:p>
    <w:p w14:paraId="70F5A973" w14:textId="13565738" w:rsidR="003F2A48" w:rsidRPr="0087490B" w:rsidRDefault="00011790" w:rsidP="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V prípade, ak je prijímateľ a RO OP TP tá istá osoba, je rozhodnutie o schválení ŽoNFP vyhotovené v elektronickej podobe podpísané kvalifikovaným elektronickým podpisom (na základe kvalifikovaného certifikátu, mandátneho certifikátu).</w:t>
      </w:r>
    </w:p>
    <w:p w14:paraId="1B72A4BB" w14:textId="548C866D" w:rsidR="00D92098" w:rsidRPr="00584F91" w:rsidRDefault="00D92098" w:rsidP="0063716F">
      <w:pPr>
        <w:spacing w:before="120" w:after="120"/>
        <w:ind w:firstLine="54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Iba v riadne odôvodnených prípadoch môže RO OP TP pristúpiť k podpisu zmluvy</w:t>
      </w:r>
      <w:r w:rsidR="009C1EF9" w:rsidRPr="0063716F">
        <w:rPr>
          <w:rFonts w:asciiTheme="minorHAnsi" w:eastAsiaTheme="minorHAnsi" w:hAnsiTheme="minorHAnsi"/>
          <w:sz w:val="22"/>
          <w:szCs w:val="22"/>
        </w:rPr>
        <w:t xml:space="preserve"> o  NFP</w:t>
      </w:r>
      <w:r w:rsidRPr="0063716F">
        <w:rPr>
          <w:rFonts w:asciiTheme="minorHAnsi" w:eastAsiaTheme="minorHAnsi" w:hAnsiTheme="minorHAnsi"/>
          <w:sz w:val="22"/>
          <w:szCs w:val="22"/>
        </w:rPr>
        <w:t xml:space="preserve"> v </w:t>
      </w:r>
      <w:r w:rsidR="00011790">
        <w:rPr>
          <w:rFonts w:asciiTheme="minorHAnsi" w:eastAsiaTheme="minorHAnsi" w:hAnsiTheme="minorHAnsi"/>
          <w:sz w:val="22"/>
          <w:szCs w:val="22"/>
        </w:rPr>
        <w:t>písomnej</w:t>
      </w:r>
      <w:r w:rsidR="00011790" w:rsidRPr="0063716F">
        <w:rPr>
          <w:rFonts w:asciiTheme="minorHAnsi" w:eastAsiaTheme="minorHAnsi" w:hAnsiTheme="minorHAnsi"/>
          <w:sz w:val="22"/>
          <w:szCs w:val="22"/>
        </w:rPr>
        <w:t xml:space="preserve"> </w:t>
      </w:r>
      <w:r w:rsidRPr="0063716F">
        <w:rPr>
          <w:rFonts w:asciiTheme="minorHAnsi" w:eastAsiaTheme="minorHAnsi" w:hAnsiTheme="minorHAnsi"/>
          <w:sz w:val="22"/>
          <w:szCs w:val="22"/>
        </w:rPr>
        <w:t>forme. V tomto prípade RO OP TP zašle žiadateľovi návrh na uzavretie zmluvy o NFP v</w:t>
      </w:r>
      <w:del w:id="130" w:author="Šušlíková, Mária" w:date="2021-04-08T15:20:00Z">
        <w:r w:rsidRPr="0063716F" w:rsidDel="00B04001">
          <w:rPr>
            <w:rFonts w:asciiTheme="minorHAnsi" w:eastAsiaTheme="minorHAnsi" w:hAnsiTheme="minorHAnsi"/>
            <w:sz w:val="22"/>
            <w:szCs w:val="22"/>
          </w:rPr>
          <w:delText xml:space="preserve"> </w:delText>
        </w:r>
      </w:del>
      <w:ins w:id="131" w:author="Šušlíková, Mária" w:date="2021-04-08T15:20:00Z">
        <w:r w:rsidR="00B04001">
          <w:rPr>
            <w:rFonts w:asciiTheme="minorHAnsi" w:eastAsiaTheme="minorHAnsi" w:hAnsiTheme="minorHAnsi"/>
            <w:sz w:val="22"/>
            <w:szCs w:val="22"/>
          </w:rPr>
          <w:t> </w:t>
        </w:r>
      </w:ins>
      <w:r w:rsidRPr="0063716F">
        <w:rPr>
          <w:rFonts w:asciiTheme="minorHAnsi" w:eastAsiaTheme="minorHAnsi" w:hAnsiTheme="minorHAnsi"/>
          <w:sz w:val="22"/>
          <w:szCs w:val="22"/>
        </w:rPr>
        <w:t xml:space="preserve">minimálne </w:t>
      </w:r>
      <w:r w:rsidR="00011790">
        <w:rPr>
          <w:rFonts w:asciiTheme="minorHAnsi" w:eastAsiaTheme="minorHAnsi" w:hAnsiTheme="minorHAnsi"/>
          <w:sz w:val="22"/>
          <w:szCs w:val="22"/>
        </w:rPr>
        <w:t>štyroch</w:t>
      </w:r>
      <w:r w:rsidR="00011790" w:rsidRPr="0063716F">
        <w:rPr>
          <w:rFonts w:asciiTheme="minorHAnsi" w:eastAsiaTheme="minorHAnsi" w:hAnsiTheme="minorHAnsi"/>
          <w:sz w:val="22"/>
          <w:szCs w:val="22"/>
        </w:rPr>
        <w:t xml:space="preserve"> </w:t>
      </w:r>
      <w:r w:rsidRPr="0063716F">
        <w:rPr>
          <w:rFonts w:asciiTheme="minorHAnsi" w:eastAsiaTheme="minorHAnsi" w:hAnsiTheme="minorHAnsi"/>
          <w:sz w:val="22"/>
          <w:szCs w:val="22"/>
        </w:rPr>
        <w:t>rovnopisoch doporučenou poštou, alebo iným vhodným spôsobom bezodkladne po podpise štatutárnym orgánom.</w:t>
      </w:r>
    </w:p>
    <w:p w14:paraId="18264878" w14:textId="1BF8A01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(minimálne 5</w:t>
      </w:r>
      <w:del w:id="132" w:author="Šušlíková, Mária" w:date="2021-04-08T15:20:00Z">
        <w:r w:rsidRPr="00584F91" w:rsidDel="00B04001">
          <w:rPr>
            <w:rFonts w:asciiTheme="minorHAnsi" w:eastAsiaTheme="minorHAnsi" w:hAnsiTheme="minorHAnsi"/>
            <w:color w:val="000000"/>
            <w:sz w:val="22"/>
            <w:szCs w:val="22"/>
            <w:lang w:eastAsia="en-US"/>
          </w:rPr>
          <w:delText xml:space="preserve"> </w:delText>
        </w:r>
      </w:del>
      <w:ins w:id="133" w:author="Šušlíková, Mária" w:date="2021-04-08T15:20: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 xml:space="preserve">pracovných dní). </w:t>
      </w:r>
    </w:p>
    <w:p w14:paraId="0FB6CF5B" w14:textId="5024B7A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Návrh na uzavretie zmluvy o NFP zaniká dňom uplynutia lehoty určenej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w:t>
      </w:r>
      <w:r w:rsidR="00A20DC8" w:rsidRPr="0063716F">
        <w:rPr>
          <w:rFonts w:asciiTheme="minorHAnsi" w:hAnsiTheme="minorHAnsi"/>
          <w:sz w:val="22"/>
          <w:szCs w:val="22"/>
        </w:rPr>
        <w:t xml:space="preserve">RO OP TP je oprávnený rozhodnúť, že návrh na uzavretie zmluvy o NFP bude odovzdaný žiadateľovi po dohode s ním  na pracovisku RO OP TP.  </w:t>
      </w:r>
      <w:r w:rsidRPr="00584F91">
        <w:rPr>
          <w:rFonts w:asciiTheme="minorHAnsi" w:eastAsiaTheme="minorHAnsi" w:hAnsiTheme="minorHAnsi"/>
          <w:color w:val="000000"/>
          <w:sz w:val="22"/>
          <w:szCs w:val="22"/>
          <w:lang w:eastAsia="en-US"/>
        </w:rPr>
        <w:t>Žiadateľ je zároveň oprávnený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NFP. </w:t>
      </w:r>
    </w:p>
    <w:p w14:paraId="5F599539" w14:textId="72EBE30E" w:rsidR="00011790" w:rsidRPr="00B04001" w:rsidRDefault="00DB4CAA">
      <w:pPr>
        <w:spacing w:before="120" w:after="120"/>
        <w:ind w:firstLine="360"/>
        <w:jc w:val="both"/>
        <w:rPr>
          <w:rFonts w:asciiTheme="minorHAnsi" w:eastAsiaTheme="minorHAnsi" w:hAnsiTheme="minorHAnsi"/>
          <w:color w:val="000000"/>
          <w:sz w:val="22"/>
          <w:szCs w:val="22"/>
          <w:lang w:eastAsia="en-US"/>
        </w:rPr>
      </w:pPr>
      <w:r w:rsidRPr="00B04001">
        <w:rPr>
          <w:rFonts w:asciiTheme="minorHAnsi" w:eastAsiaTheme="minorHAnsi" w:hAnsiTheme="minorHAnsi"/>
          <w:sz w:val="22"/>
          <w:szCs w:val="22"/>
        </w:rPr>
        <w:t xml:space="preserve">V prípade </w:t>
      </w:r>
      <w:r w:rsidR="00011790" w:rsidRPr="00B04001">
        <w:rPr>
          <w:rFonts w:asciiTheme="minorHAnsi" w:eastAsiaTheme="minorHAnsi" w:hAnsiTheme="minorHAnsi"/>
          <w:sz w:val="22"/>
          <w:szCs w:val="22"/>
        </w:rPr>
        <w:t xml:space="preserve">písomnej formy </w:t>
      </w:r>
      <w:r w:rsidRPr="00B04001">
        <w:rPr>
          <w:rFonts w:asciiTheme="minorHAnsi" w:eastAsiaTheme="minorHAnsi" w:hAnsiTheme="minorHAnsi"/>
          <w:sz w:val="22"/>
          <w:szCs w:val="22"/>
        </w:rPr>
        <w:t>zmluvy o  NFP</w:t>
      </w:r>
      <w:r w:rsidR="00011790" w:rsidRPr="00B04001">
        <w:rPr>
          <w:rFonts w:asciiTheme="minorHAnsi" w:eastAsiaTheme="minorHAnsi" w:hAnsiTheme="minorHAnsi"/>
          <w:sz w:val="22"/>
          <w:szCs w:val="22"/>
        </w:rPr>
        <w:t xml:space="preserve"> </w:t>
      </w:r>
      <w:r w:rsidRPr="00B04001">
        <w:rPr>
          <w:rFonts w:asciiTheme="minorHAnsi" w:eastAsiaTheme="minorHAnsi" w:hAnsiTheme="minorHAnsi"/>
          <w:sz w:val="22"/>
          <w:szCs w:val="22"/>
        </w:rPr>
        <w:t xml:space="preserve">zasiela </w:t>
      </w:r>
      <w:r w:rsidRPr="00B04001">
        <w:rPr>
          <w:rFonts w:asciiTheme="minorHAnsi" w:eastAsiaTheme="minorHAnsi" w:hAnsiTheme="minorHAnsi"/>
          <w:color w:val="000000"/>
          <w:sz w:val="22"/>
          <w:szCs w:val="22"/>
          <w:lang w:eastAsia="en-US"/>
        </w:rPr>
        <w:t>ž</w:t>
      </w:r>
      <w:r w:rsidR="003F2A48" w:rsidRPr="00B04001">
        <w:rPr>
          <w:rFonts w:asciiTheme="minorHAnsi" w:eastAsiaTheme="minorHAnsi" w:hAnsiTheme="minorHAnsi"/>
          <w:color w:val="000000"/>
          <w:sz w:val="22"/>
          <w:szCs w:val="22"/>
          <w:lang w:eastAsia="en-US"/>
        </w:rPr>
        <w:t>iadateľ na RO OP TP</w:t>
      </w:r>
      <w:r w:rsidR="00011790" w:rsidRPr="00B04001">
        <w:rPr>
          <w:rFonts w:asciiTheme="minorHAnsi" w:eastAsiaTheme="minorHAnsi" w:hAnsiTheme="minorHAnsi"/>
          <w:color w:val="000000"/>
          <w:sz w:val="22"/>
          <w:szCs w:val="22"/>
          <w:lang w:eastAsia="en-US"/>
        </w:rPr>
        <w:t xml:space="preserve"> </w:t>
      </w:r>
      <w:r w:rsidR="00011790" w:rsidRPr="00B04001">
        <w:rPr>
          <w:rFonts w:asciiTheme="minorHAnsi" w:eastAsiaTheme="minorHAnsi" w:hAnsiTheme="minorHAnsi"/>
          <w:sz w:val="22"/>
          <w:szCs w:val="22"/>
          <w:rPrChange w:id="134" w:author="Šušlíková, Mária" w:date="2021-04-08T15:20:00Z">
            <w:rPr>
              <w:rFonts w:asciiTheme="minorHAnsi" w:eastAsiaTheme="minorHAnsi" w:hAnsiTheme="minorHAnsi"/>
            </w:rPr>
          </w:rPrChange>
        </w:rPr>
        <w:t>minimálne tri rovnopisy prijatého návrhu na uzavretie zmluvy o NFP a tiež</w:t>
      </w:r>
      <w:r w:rsidR="00011790" w:rsidRPr="00B04001">
        <w:rPr>
          <w:rFonts w:asciiTheme="minorHAnsi" w:eastAsiaTheme="minorHAnsi" w:hAnsiTheme="minorHAnsi"/>
          <w:color w:val="000000"/>
          <w:sz w:val="22"/>
          <w:szCs w:val="22"/>
          <w:lang w:eastAsia="en-US"/>
        </w:rPr>
        <w:t xml:space="preserve"> </w:t>
      </w:r>
      <w:r w:rsidR="003F2A48" w:rsidRPr="00B04001">
        <w:rPr>
          <w:rFonts w:asciiTheme="minorHAnsi" w:eastAsiaTheme="minorHAnsi" w:hAnsiTheme="minorHAnsi"/>
          <w:color w:val="000000"/>
          <w:sz w:val="22"/>
          <w:szCs w:val="22"/>
          <w:lang w:eastAsia="en-US"/>
        </w:rPr>
        <w:t xml:space="preserve">podpisový vzor, prípadne aj splnomocnenie, v dvoch rovnopisoch (vzor podpisového vzoru je zverejnený pri zmluve o NFP na webovom sídle RO OP TP </w:t>
      </w:r>
      <w:r w:rsidR="003E6ACC" w:rsidRPr="00B04001">
        <w:rPr>
          <w:rFonts w:asciiTheme="minorHAnsi" w:hAnsiTheme="minorHAnsi"/>
          <w:sz w:val="22"/>
          <w:szCs w:val="22"/>
          <w:rPrChange w:id="135" w:author="Šušlíková, Mária" w:date="2021-04-08T15:20:00Z">
            <w:rPr/>
          </w:rPrChange>
        </w:rPr>
        <w:fldChar w:fldCharType="begin"/>
      </w:r>
      <w:r w:rsidR="003E6ACC" w:rsidRPr="00B04001">
        <w:rPr>
          <w:rFonts w:asciiTheme="minorHAnsi" w:hAnsiTheme="minorHAnsi"/>
          <w:sz w:val="22"/>
          <w:szCs w:val="22"/>
          <w:rPrChange w:id="136" w:author="Šušlíková, Mária" w:date="2021-04-08T15:20:00Z">
            <w:rPr/>
          </w:rPrChange>
        </w:rPr>
        <w:instrText xml:space="preserve"> HYPERLINK "http://www.optp.vlada.gov.sk/ine-dokumenty/" </w:instrText>
      </w:r>
      <w:r w:rsidR="003E6ACC" w:rsidRPr="00B04001">
        <w:rPr>
          <w:rFonts w:asciiTheme="minorHAnsi" w:hAnsiTheme="minorHAnsi"/>
          <w:sz w:val="22"/>
          <w:szCs w:val="22"/>
          <w:rPrChange w:id="137" w:author="Šušlíková, Mária" w:date="2021-04-08T15:20:00Z">
            <w:rPr>
              <w:rStyle w:val="Hypertextovprepojenie"/>
              <w:rFonts w:asciiTheme="minorHAnsi" w:eastAsiaTheme="minorHAnsi" w:hAnsiTheme="minorHAnsi"/>
              <w:sz w:val="22"/>
              <w:szCs w:val="22"/>
              <w:lang w:eastAsia="en-US"/>
            </w:rPr>
          </w:rPrChange>
        </w:rPr>
        <w:fldChar w:fldCharType="separate"/>
      </w:r>
      <w:r w:rsidR="007775EB" w:rsidRPr="00B04001">
        <w:rPr>
          <w:rStyle w:val="Hypertextovprepojenie"/>
          <w:rFonts w:asciiTheme="minorHAnsi" w:eastAsiaTheme="minorHAnsi" w:hAnsiTheme="minorHAnsi"/>
          <w:sz w:val="22"/>
          <w:szCs w:val="22"/>
          <w:lang w:eastAsia="en-US"/>
        </w:rPr>
        <w:t>http://www.optp.vlada.gov.sk/ine-dokumenty/</w:t>
      </w:r>
      <w:r w:rsidR="003E6ACC" w:rsidRPr="00B04001">
        <w:rPr>
          <w:rStyle w:val="Hypertextovprepojenie"/>
          <w:rFonts w:asciiTheme="minorHAnsi" w:eastAsiaTheme="minorHAnsi" w:hAnsiTheme="minorHAnsi"/>
          <w:sz w:val="22"/>
          <w:szCs w:val="22"/>
          <w:lang w:eastAsia="en-US"/>
          <w:rPrChange w:id="138" w:author="Šušlíková, Mária" w:date="2021-04-08T15:20:00Z">
            <w:rPr>
              <w:rStyle w:val="Hypertextovprepojenie"/>
              <w:rFonts w:asciiTheme="minorHAnsi" w:eastAsiaTheme="minorHAnsi" w:hAnsiTheme="minorHAnsi"/>
              <w:sz w:val="22"/>
              <w:szCs w:val="22"/>
              <w:lang w:eastAsia="en-US"/>
            </w:rPr>
          </w:rPrChange>
        </w:rPr>
        <w:fldChar w:fldCharType="end"/>
      </w:r>
      <w:r w:rsidR="003F2A48" w:rsidRPr="00B04001">
        <w:rPr>
          <w:rFonts w:asciiTheme="minorHAnsi" w:eastAsiaTheme="minorHAnsi" w:hAnsiTheme="minorHAnsi"/>
          <w:color w:val="000000"/>
          <w:sz w:val="22"/>
          <w:szCs w:val="22"/>
          <w:lang w:eastAsia="en-US"/>
        </w:rPr>
        <w:t xml:space="preserve">). </w:t>
      </w:r>
    </w:p>
    <w:p w14:paraId="733D8C87" w14:textId="49102741" w:rsidR="003F2A48" w:rsidRPr="00584F91" w:rsidRDefault="003F2A48">
      <w:pPr>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Deň doručenia prijatého návrhu na</w:t>
      </w:r>
      <w:r w:rsidR="00150B3C"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uzavretie zmluvy o NFP je dňom nadobudnutia platnosti a</w:t>
      </w:r>
      <w:del w:id="139" w:author="Šušlíková, Mária" w:date="2021-04-08T15:20:00Z">
        <w:r w:rsidRPr="00584F91" w:rsidDel="00B04001">
          <w:rPr>
            <w:rFonts w:asciiTheme="minorHAnsi" w:eastAsiaTheme="minorHAnsi" w:hAnsiTheme="minorHAnsi"/>
            <w:color w:val="000000"/>
            <w:sz w:val="22"/>
            <w:szCs w:val="22"/>
            <w:lang w:eastAsia="en-US"/>
          </w:rPr>
          <w:delText xml:space="preserve"> </w:delText>
        </w:r>
      </w:del>
      <w:ins w:id="140" w:author="Šušlíková, Mária" w:date="2021-04-08T15:20: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zároveň momentom uzavretia zmluvy</w:t>
      </w:r>
      <w:r w:rsidR="00DB4CAA" w:rsidRPr="00584F91">
        <w:rPr>
          <w:rFonts w:asciiTheme="minorHAnsi" w:eastAsiaTheme="minorHAnsi" w:hAnsiTheme="minorHAnsi"/>
          <w:color w:val="000000"/>
          <w:sz w:val="22"/>
          <w:szCs w:val="22"/>
          <w:lang w:eastAsia="en-US"/>
        </w:rPr>
        <w:t xml:space="preserve"> o  NFP</w:t>
      </w:r>
      <w:r w:rsidRPr="00584F91">
        <w:rPr>
          <w:rFonts w:asciiTheme="minorHAnsi" w:eastAsiaTheme="minorHAnsi" w:hAnsiTheme="minorHAnsi"/>
          <w:color w:val="000000"/>
          <w:sz w:val="22"/>
          <w:szCs w:val="22"/>
          <w:lang w:eastAsia="en-US"/>
        </w:rPr>
        <w:t xml:space="preserve">. </w:t>
      </w:r>
    </w:p>
    <w:p w14:paraId="1B451945" w14:textId="54D43A3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zabezpečí v súlade s ustanoveniami zákona o slobode informácií zverejnenie zmluvy o</w:t>
      </w:r>
      <w:del w:id="141" w:author="Šušlíková, Mária" w:date="2021-04-08T15:20:00Z">
        <w:r w:rsidRPr="00584F91" w:rsidDel="00B04001">
          <w:rPr>
            <w:rFonts w:asciiTheme="minorHAnsi" w:eastAsiaTheme="minorHAnsi" w:hAnsiTheme="minorHAnsi"/>
            <w:color w:val="000000"/>
            <w:sz w:val="22"/>
            <w:szCs w:val="22"/>
            <w:lang w:eastAsia="en-US"/>
          </w:rPr>
          <w:delText xml:space="preserve"> </w:delText>
        </w:r>
      </w:del>
      <w:ins w:id="142" w:author="Šušlíková, Mária" w:date="2021-04-08T15:20: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NFP v Centrálnom registri zmlúv. Deň nasledujúci po dni jej zverejnenia je deň účinnosti zmluvy o</w:t>
      </w:r>
      <w:del w:id="143" w:author="Šušlíková, Mária" w:date="2021-04-08T15:20:00Z">
        <w:r w:rsidRPr="00584F91" w:rsidDel="00B04001">
          <w:rPr>
            <w:rFonts w:asciiTheme="minorHAnsi" w:eastAsiaTheme="minorHAnsi" w:hAnsiTheme="minorHAnsi"/>
            <w:color w:val="000000"/>
            <w:sz w:val="22"/>
            <w:szCs w:val="22"/>
            <w:lang w:eastAsia="en-US"/>
          </w:rPr>
          <w:delText xml:space="preserve"> </w:delText>
        </w:r>
      </w:del>
      <w:ins w:id="144" w:author="Šušlíková, Mária" w:date="2021-04-08T15:20: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 xml:space="preserve">NFP a žiadateľ sa stáva prijímateľom. </w:t>
      </w:r>
      <w:r w:rsidR="00A20DC8" w:rsidRPr="0063716F">
        <w:rPr>
          <w:rFonts w:asciiTheme="minorHAnsi" w:hAnsiTheme="minorHAnsi"/>
          <w:sz w:val="22"/>
          <w:szCs w:val="22"/>
        </w:rPr>
        <w:t>Právny nárok na poskytnutie príspevku vzniká nadobudnutím účinnosti zmluvy o</w:t>
      </w:r>
      <w:r w:rsidR="00F51B67">
        <w:rPr>
          <w:rFonts w:asciiTheme="minorHAnsi" w:hAnsiTheme="minorHAnsi"/>
          <w:sz w:val="22"/>
          <w:szCs w:val="22"/>
        </w:rPr>
        <w:t> </w:t>
      </w:r>
      <w:r w:rsidR="00A20DC8" w:rsidRPr="0063716F">
        <w:rPr>
          <w:rFonts w:asciiTheme="minorHAnsi" w:hAnsiTheme="minorHAnsi"/>
          <w:sz w:val="22"/>
          <w:szCs w:val="22"/>
        </w:rPr>
        <w:t>NFP</w:t>
      </w:r>
      <w:r w:rsidR="00F51B67">
        <w:rPr>
          <w:rFonts w:asciiTheme="minorHAnsi" w:hAnsiTheme="minorHAnsi"/>
          <w:sz w:val="22"/>
          <w:szCs w:val="22"/>
        </w:rPr>
        <w:t>.</w:t>
      </w:r>
    </w:p>
    <w:p w14:paraId="44E73A37" w14:textId="4CCEF559"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Zároveň sú od tohto dňa obe zmluvné strany viazané ustanoveniami zmluvy o NFP, vrátane povinnosti RO OP TP oznámiť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rijímateľovi vhodným spôsobom nevzbudzujúcim pochybnosti (napr.</w:t>
      </w:r>
      <w:del w:id="145" w:author="Šušlíková, Mária" w:date="2021-04-08T15:21:00Z">
        <w:r w:rsidRPr="00584F91" w:rsidDel="00B04001">
          <w:rPr>
            <w:rFonts w:asciiTheme="minorHAnsi" w:eastAsiaTheme="minorHAnsi" w:hAnsiTheme="minorHAnsi"/>
            <w:color w:val="000000"/>
            <w:sz w:val="22"/>
            <w:szCs w:val="22"/>
            <w:lang w:eastAsia="en-US"/>
          </w:rPr>
          <w:delText xml:space="preserve"> </w:delText>
        </w:r>
      </w:del>
      <w:ins w:id="146" w:author="Šušlíková, Mária" w:date="2021-04-08T15:21:00Z">
        <w:r w:rsidR="00B0400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r w:rsidR="00B75EED"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rijímateľom určenú v zmluve o NFP) nové znenie zmenených článkov zmluvy o NFP, ku ktorým došlo z dôvodu zmien v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riadenia EŠIF,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finančného riadenia a ostatných dokumentov, na ktoré sa zmluva o NFP odvoláva. </w:t>
      </w:r>
    </w:p>
    <w:p w14:paraId="0CB785A0" w14:textId="0E4D9173" w:rsidR="00011790" w:rsidRPr="0087490B" w:rsidRDefault="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Ak je prijímateľ a RO OP TP tá istá osoba, právny nárok na poskytnutie príspevku vzniká nadobudnutím právoplatnosti rozhodnutia o schválení ŽoNFP. Od tohto dňa je prijímateľ viazaný ustanoveniami rozhodnutia o schválení ŽoNFP,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B13B20" w14:textId="5F9F162A"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Zmeny projektov ako aj podmienky a spôsob ukončovania zmluvného vzťahu sú bližšie popísané v</w:t>
      </w:r>
      <w:del w:id="147" w:author="Šušlíková, Mária" w:date="2021-04-08T15:21:00Z">
        <w:r w:rsidRPr="00584F91" w:rsidDel="00966F1B">
          <w:rPr>
            <w:rFonts w:asciiTheme="minorHAnsi" w:eastAsiaTheme="minorHAnsi" w:hAnsiTheme="minorHAnsi"/>
            <w:color w:val="000000"/>
            <w:sz w:val="22"/>
            <w:szCs w:val="22"/>
            <w:lang w:eastAsia="en-US"/>
          </w:rPr>
          <w:delText xml:space="preserve"> </w:delText>
        </w:r>
      </w:del>
      <w:ins w:id="148" w:author="Šušlíková, Mária" w:date="2021-04-08T15:21:00Z">
        <w:r w:rsidR="00966F1B">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 xml:space="preserve">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Zverejňovanie </w:t>
      </w:r>
    </w:p>
    <w:p w14:paraId="5905F993" w14:textId="2F6E1321"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r w:rsidR="00C3205C"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od skončenia rozhodovania o</w:t>
      </w:r>
      <w:del w:id="149" w:author="Šušlíková, Mária" w:date="2021-04-08T15:21:00Z">
        <w:r w:rsidRPr="00584F91" w:rsidDel="00966F1B">
          <w:rPr>
            <w:rFonts w:asciiTheme="minorHAnsi" w:eastAsiaTheme="minorHAnsi" w:hAnsiTheme="minorHAnsi"/>
            <w:color w:val="000000"/>
            <w:sz w:val="22"/>
            <w:szCs w:val="22"/>
            <w:lang w:eastAsia="en-US"/>
          </w:rPr>
          <w:delText xml:space="preserve"> </w:delText>
        </w:r>
      </w:del>
      <w:ins w:id="150" w:author="Šušlíková, Mária" w:date="2021-04-08T15:21:00Z">
        <w:r w:rsidR="00966F1B">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 xml:space="preserve">ŽoNFP </w:t>
      </w:r>
      <w:r w:rsidRPr="00584F91">
        <w:rPr>
          <w:rFonts w:asciiTheme="minorHAnsi" w:eastAsiaTheme="minorHAnsi" w:hAnsiTheme="minorHAnsi"/>
          <w:b/>
          <w:bCs/>
          <w:color w:val="000000"/>
          <w:sz w:val="22"/>
          <w:szCs w:val="22"/>
          <w:lang w:eastAsia="en-US"/>
        </w:rPr>
        <w:t xml:space="preserve">zoznam schválených ŽoNFP,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výšku schváleného príspevku, </w:t>
      </w:r>
    </w:p>
    <w:p w14:paraId="448EF8CD"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BEBB5C7" w14:textId="1987CC4C"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C3205C"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zverejní na svojom webovom sídle do 60 pracovných dní od skončenia rozhodovania o</w:t>
      </w:r>
      <w:del w:id="151" w:author="Šušlíková, Mária" w:date="2021-04-08T15:21:00Z">
        <w:r w:rsidRPr="00584F91" w:rsidDel="00966F1B">
          <w:rPr>
            <w:rFonts w:asciiTheme="minorHAnsi" w:eastAsiaTheme="minorHAnsi" w:hAnsiTheme="minorHAnsi"/>
            <w:color w:val="000000"/>
            <w:sz w:val="22"/>
            <w:szCs w:val="22"/>
            <w:lang w:eastAsia="en-US"/>
          </w:rPr>
          <w:delText xml:space="preserve"> </w:delText>
        </w:r>
      </w:del>
      <w:ins w:id="152" w:author="Šušlíková, Mária" w:date="2021-04-08T15:21:00Z">
        <w:r w:rsidR="00966F1B">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 xml:space="preserve">ŽoNFP zoznam neschválených ŽoNFP, ktorý obsahuje: </w:t>
      </w:r>
    </w:p>
    <w:p w14:paraId="5CA95CF2"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dôvody neschválenia žiadosti, </w:t>
      </w:r>
    </w:p>
    <w:p w14:paraId="45614177"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F195DC1" w14:textId="5DAE201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CKO na základe údajov získaných z ITMS 2014+ alebo v nevyhnutných prípadoch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základe žiadosti CKO poskytnutých od RO zverejňuje na svojom webovom sídle údaje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zmluvách, ktoré nadobudli účinnosť a o právoplatných rozhodnutiach o schválení vydaných v prípadoch totožnosti RO a</w:t>
      </w:r>
      <w:r w:rsidR="00C3205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prijímateľa</w:t>
      </w:r>
      <w:r w:rsidR="00C3205C"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informácie podľa čl. 115 ods. 2 a ods. 1 prílohy XII všeobecného nariadenia. </w:t>
      </w:r>
    </w:p>
    <w:p w14:paraId="4B2E81B1" w14:textId="2F91AFF9" w:rsidR="00CF2851"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4" w:history="1">
        <w:r w:rsidRPr="009A4624">
          <w:rPr>
            <w:rFonts w:asciiTheme="minorHAnsi" w:eastAsiaTheme="minorHAnsi" w:hAnsiTheme="minorHAnsi"/>
            <w:color w:val="000000"/>
            <w:sz w:val="22"/>
            <w:szCs w:val="22"/>
            <w:lang w:eastAsia="en-US"/>
          </w:rPr>
          <w:t>www.itms2014.sk</w:t>
        </w:r>
      </w:hyperlink>
      <w:r w:rsidRPr="009A4624">
        <w:rPr>
          <w:rFonts w:asciiTheme="minorHAnsi" w:eastAsiaTheme="minorHAnsi" w:hAnsiTheme="minorHAnsi"/>
          <w:color w:val="000000"/>
          <w:sz w:val="22"/>
          <w:szCs w:val="22"/>
          <w:lang w:eastAsia="en-US"/>
        </w:rPr>
        <w:t>.</w:t>
      </w:r>
    </w:p>
    <w:p w14:paraId="02EDF6F8" w14:textId="77777777" w:rsidR="00A07BE0" w:rsidRPr="009A4624"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B5F368D" w:rsidR="003F2A48" w:rsidRDefault="003F2A48" w:rsidP="00150B3C">
      <w:pPr>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p w14:paraId="0EBCB636" w14:textId="77777777" w:rsidR="0063091C" w:rsidRPr="000C0504" w:rsidRDefault="0063091C"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0C0504" w14:paraId="72F062BB" w14:textId="77777777" w:rsidTr="0063716F">
        <w:tc>
          <w:tcPr>
            <w:tcW w:w="4531" w:type="dxa"/>
            <w:shd w:val="clear" w:color="auto" w:fill="002060"/>
            <w:vAlign w:val="center"/>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63716F">
        <w:tc>
          <w:tcPr>
            <w:tcW w:w="4531" w:type="dxa"/>
            <w:shd w:val="clear" w:color="auto" w:fill="95B3D7" w:themeFill="accent1" w:themeFillTint="99"/>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63716F">
        <w:tc>
          <w:tcPr>
            <w:tcW w:w="4531" w:type="dxa"/>
            <w:shd w:val="clear" w:color="auto" w:fill="auto"/>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63716F">
        <w:tc>
          <w:tcPr>
            <w:tcW w:w="4531" w:type="dxa"/>
            <w:shd w:val="clear" w:color="auto" w:fill="auto"/>
          </w:tcPr>
          <w:p w14:paraId="0ED9D07F"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5204DA2" w14:textId="77777777" w:rsidR="00073F4A" w:rsidRPr="001D1B1E" w:rsidRDefault="00073F4A" w:rsidP="00727285">
            <w:pPr>
              <w:spacing w:before="120" w:after="120"/>
              <w:jc w:val="both"/>
              <w:rPr>
                <w:rFonts w:asciiTheme="minorHAnsi" w:hAnsiTheme="minorHAnsi"/>
                <w:sz w:val="22"/>
                <w:szCs w:val="22"/>
              </w:rPr>
            </w:pPr>
          </w:p>
        </w:tc>
      </w:tr>
      <w:tr w:rsidR="003F2A48" w:rsidRPr="000C0504" w14:paraId="68FD1618" w14:textId="77777777" w:rsidTr="0063716F">
        <w:tc>
          <w:tcPr>
            <w:tcW w:w="4531" w:type="dxa"/>
            <w:tcBorders>
              <w:bottom w:val="dotted" w:sz="4" w:space="0" w:color="002060"/>
            </w:tcBorders>
            <w:shd w:val="clear" w:color="auto" w:fill="002060"/>
            <w:vAlign w:val="center"/>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63716F">
        <w:tc>
          <w:tcPr>
            <w:tcW w:w="4531" w:type="dxa"/>
            <w:shd w:val="clear" w:color="auto" w:fill="95B3D7" w:themeFill="accent1" w:themeFillTint="99"/>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lastRenderedPageBreak/>
              <w:t>Prioritná os: 1</w:t>
            </w:r>
          </w:p>
        </w:tc>
        <w:tc>
          <w:tcPr>
            <w:tcW w:w="4531" w:type="dxa"/>
            <w:shd w:val="clear" w:color="auto" w:fill="95B3D7" w:themeFill="accent1" w:themeFillTint="99"/>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63716F">
        <w:tc>
          <w:tcPr>
            <w:tcW w:w="4531" w:type="dxa"/>
            <w:shd w:val="clear" w:color="auto" w:fill="auto"/>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63716F">
        <w:tc>
          <w:tcPr>
            <w:tcW w:w="4531" w:type="dxa"/>
            <w:shd w:val="clear" w:color="auto" w:fill="auto"/>
          </w:tcPr>
          <w:p w14:paraId="2D5103EE"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181099A8" w14:textId="77777777" w:rsidR="00073F4A" w:rsidRPr="001D1B1E" w:rsidRDefault="00073F4A">
            <w:pPr>
              <w:spacing w:before="120" w:after="120"/>
              <w:jc w:val="both"/>
              <w:rPr>
                <w:rFonts w:asciiTheme="minorHAnsi" w:hAnsiTheme="minorHAnsi"/>
                <w:sz w:val="22"/>
                <w:szCs w:val="22"/>
              </w:rPr>
            </w:pPr>
          </w:p>
        </w:tc>
      </w:tr>
      <w:tr w:rsidR="003F2A48" w:rsidRPr="000C0504" w14:paraId="2AAC9172" w14:textId="77777777" w:rsidTr="0063716F">
        <w:tc>
          <w:tcPr>
            <w:tcW w:w="4531" w:type="dxa"/>
            <w:tcBorders>
              <w:bottom w:val="dotted" w:sz="4" w:space="0" w:color="002060"/>
            </w:tcBorders>
            <w:shd w:val="clear" w:color="auto" w:fill="002060"/>
            <w:vAlign w:val="center"/>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63716F">
        <w:tc>
          <w:tcPr>
            <w:tcW w:w="4531" w:type="dxa"/>
            <w:shd w:val="clear" w:color="auto" w:fill="95B3D7" w:themeFill="accent1" w:themeFillTint="99"/>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63716F">
        <w:tc>
          <w:tcPr>
            <w:tcW w:w="4531" w:type="dxa"/>
            <w:shd w:val="clear" w:color="auto" w:fill="auto"/>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B146DC">
        <w:tc>
          <w:tcPr>
            <w:tcW w:w="4531" w:type="dxa"/>
            <w:shd w:val="clear" w:color="auto" w:fill="DBE5F1" w:themeFill="accent1" w:themeFillTint="33"/>
          </w:tcPr>
          <w:p w14:paraId="4F11B9C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DBE5F1" w:themeFill="accent1" w:themeFillTint="33"/>
          </w:tcPr>
          <w:p w14:paraId="7611A298" w14:textId="77777777" w:rsidR="00073F4A" w:rsidRPr="001D1B1E" w:rsidRDefault="00073F4A">
            <w:pPr>
              <w:spacing w:before="120" w:after="120"/>
              <w:jc w:val="both"/>
              <w:rPr>
                <w:rFonts w:asciiTheme="minorHAnsi" w:hAnsiTheme="minorHAnsi"/>
                <w:sz w:val="22"/>
                <w:szCs w:val="22"/>
              </w:rPr>
            </w:pPr>
          </w:p>
        </w:tc>
      </w:tr>
      <w:tr w:rsidR="002454F7" w:rsidRPr="000C0504" w14:paraId="7F47EF49" w14:textId="77777777" w:rsidTr="00B146DC">
        <w:tc>
          <w:tcPr>
            <w:tcW w:w="4531" w:type="dxa"/>
            <w:shd w:val="clear" w:color="auto" w:fill="95B3D7" w:themeFill="accent1" w:themeFillTint="99"/>
          </w:tcPr>
          <w:p w14:paraId="6FB3834A" w14:textId="1B13F793"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4C0B0B5" w14:textId="56739437"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w:t>
            </w:r>
          </w:p>
        </w:tc>
      </w:tr>
      <w:tr w:rsidR="002454F7" w:rsidRPr="000C0504" w14:paraId="2E1C8076" w14:textId="77777777" w:rsidTr="0063716F">
        <w:tc>
          <w:tcPr>
            <w:tcW w:w="4531" w:type="dxa"/>
            <w:shd w:val="clear" w:color="auto" w:fill="auto"/>
          </w:tcPr>
          <w:p w14:paraId="73145E7D" w14:textId="624C2BDB"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6F79C8E2" w14:textId="4510C501"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13.1</w:t>
            </w:r>
          </w:p>
        </w:tc>
      </w:tr>
      <w:tr w:rsidR="002454F7" w:rsidRPr="000C0504" w14:paraId="0239403B" w14:textId="77777777" w:rsidTr="0063716F">
        <w:tc>
          <w:tcPr>
            <w:tcW w:w="4531" w:type="dxa"/>
            <w:shd w:val="clear" w:color="auto" w:fill="auto"/>
          </w:tcPr>
          <w:p w14:paraId="7521FFC1" w14:textId="77777777" w:rsidR="002454F7" w:rsidRPr="000C0504" w:rsidRDefault="002454F7" w:rsidP="00727285">
            <w:pPr>
              <w:spacing w:before="120" w:after="120"/>
              <w:jc w:val="both"/>
              <w:rPr>
                <w:rFonts w:asciiTheme="minorHAnsi" w:hAnsiTheme="minorHAnsi"/>
                <w:sz w:val="22"/>
                <w:szCs w:val="22"/>
              </w:rPr>
            </w:pPr>
          </w:p>
        </w:tc>
        <w:tc>
          <w:tcPr>
            <w:tcW w:w="4531" w:type="dxa"/>
            <w:shd w:val="clear" w:color="auto" w:fill="auto"/>
          </w:tcPr>
          <w:p w14:paraId="345D8161" w14:textId="77777777" w:rsidR="002454F7" w:rsidRPr="001D1B1E" w:rsidRDefault="002454F7">
            <w:pPr>
              <w:spacing w:before="120" w:after="120"/>
              <w:jc w:val="both"/>
              <w:rPr>
                <w:rFonts w:asciiTheme="minorHAnsi" w:hAnsiTheme="minorHAnsi"/>
                <w:sz w:val="22"/>
                <w:szCs w:val="22"/>
              </w:rPr>
            </w:pPr>
          </w:p>
        </w:tc>
      </w:tr>
      <w:tr w:rsidR="003F2A48" w:rsidRPr="000C0504" w14:paraId="0E2CFC35" w14:textId="77777777" w:rsidTr="0063716F">
        <w:tc>
          <w:tcPr>
            <w:tcW w:w="4531" w:type="dxa"/>
            <w:shd w:val="clear" w:color="auto" w:fill="002060"/>
            <w:vAlign w:val="center"/>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63716F">
        <w:tc>
          <w:tcPr>
            <w:tcW w:w="4531" w:type="dxa"/>
            <w:shd w:val="clear" w:color="auto" w:fill="95B3D7" w:themeFill="accent1" w:themeFillTint="99"/>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63716F">
        <w:tc>
          <w:tcPr>
            <w:tcW w:w="4531" w:type="dxa"/>
            <w:shd w:val="clear" w:color="auto" w:fill="auto"/>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63716F">
        <w:tc>
          <w:tcPr>
            <w:tcW w:w="4531" w:type="dxa"/>
            <w:shd w:val="clear" w:color="auto" w:fill="auto"/>
          </w:tcPr>
          <w:p w14:paraId="018B43D3"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6B5ACA6" w14:textId="77777777" w:rsidR="00073F4A" w:rsidRPr="001D1B1E" w:rsidRDefault="00073F4A">
            <w:pPr>
              <w:spacing w:before="120" w:after="120"/>
              <w:jc w:val="both"/>
              <w:rPr>
                <w:rFonts w:asciiTheme="minorHAnsi" w:hAnsiTheme="minorHAnsi"/>
                <w:sz w:val="22"/>
                <w:szCs w:val="22"/>
              </w:rPr>
            </w:pPr>
          </w:p>
        </w:tc>
      </w:tr>
      <w:tr w:rsidR="003F2A48" w:rsidRPr="000C0504" w14:paraId="6DEC7D40" w14:textId="77777777" w:rsidTr="0063716F">
        <w:trPr>
          <w:tblHeader/>
        </w:trPr>
        <w:tc>
          <w:tcPr>
            <w:tcW w:w="4531" w:type="dxa"/>
            <w:shd w:val="clear" w:color="auto" w:fill="002060"/>
            <w:vAlign w:val="center"/>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14:paraId="1AC0A841" w14:textId="77777777" w:rsidTr="0063716F">
        <w:tc>
          <w:tcPr>
            <w:tcW w:w="4531" w:type="dxa"/>
            <w:shd w:val="clear" w:color="auto" w:fill="95B3D7" w:themeFill="accent1" w:themeFillTint="99"/>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63716F">
        <w:tc>
          <w:tcPr>
            <w:tcW w:w="4531" w:type="dxa"/>
            <w:shd w:val="clear" w:color="auto" w:fill="auto"/>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bl>
    <w:p w14:paraId="10E1A30D" w14:textId="77777777" w:rsidR="00A07BE0" w:rsidRDefault="00A07BE0"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A07BE0" w:rsidRPr="000C0504" w14:paraId="06A557A8" w14:textId="77777777" w:rsidTr="00C669D5">
        <w:trPr>
          <w:tblHeader/>
        </w:trPr>
        <w:tc>
          <w:tcPr>
            <w:tcW w:w="4606" w:type="dxa"/>
            <w:tcBorders>
              <w:bottom w:val="dotted" w:sz="4" w:space="0" w:color="002060"/>
            </w:tcBorders>
            <w:shd w:val="clear" w:color="auto" w:fill="002060"/>
            <w:vAlign w:val="center"/>
          </w:tcPr>
          <w:p w14:paraId="09710CAD" w14:textId="77777777" w:rsidR="00A07BE0" w:rsidRPr="001D1B1E"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tcBorders>
              <w:bottom w:val="dotted" w:sz="4" w:space="0" w:color="002060"/>
            </w:tcBorders>
            <w:shd w:val="clear" w:color="auto" w:fill="002060"/>
            <w:vAlign w:val="center"/>
          </w:tcPr>
          <w:p w14:paraId="50FFF6A1" w14:textId="77777777" w:rsidR="00A07BE0" w:rsidRPr="000C0504"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RH</w:t>
            </w:r>
          </w:p>
        </w:tc>
      </w:tr>
      <w:tr w:rsidR="00A07BE0" w:rsidRPr="000C0504" w14:paraId="43F6C36A" w14:textId="77777777" w:rsidTr="00C669D5">
        <w:tc>
          <w:tcPr>
            <w:tcW w:w="4606" w:type="dxa"/>
            <w:shd w:val="clear" w:color="auto" w:fill="95B3D7" w:themeFill="accent1" w:themeFillTint="99"/>
          </w:tcPr>
          <w:p w14:paraId="1020815B"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4A0F31D0"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Čl. 78 nariadenia o ENRF</w:t>
            </w:r>
          </w:p>
        </w:tc>
      </w:tr>
      <w:tr w:rsidR="00A07BE0" w:rsidRPr="000C0504" w14:paraId="29A62723" w14:textId="77777777" w:rsidTr="00C669D5">
        <w:tc>
          <w:tcPr>
            <w:tcW w:w="4606" w:type="dxa"/>
            <w:shd w:val="clear" w:color="auto" w:fill="auto"/>
          </w:tcPr>
          <w:p w14:paraId="6CB3A4F4"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42CC109D"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Zameranie: A, C</w:t>
            </w:r>
          </w:p>
        </w:tc>
      </w:tr>
    </w:tbl>
    <w:p w14:paraId="3B38DF12" w14:textId="77777777" w:rsidR="00A07BE0" w:rsidRDefault="00A07BE0" w:rsidP="00150B3C">
      <w:pPr>
        <w:spacing w:before="120" w:after="120"/>
        <w:ind w:firstLine="360"/>
        <w:jc w:val="both"/>
        <w:rPr>
          <w:rFonts w:asciiTheme="minorHAnsi" w:hAnsiTheme="minorHAnsi"/>
          <w:sz w:val="22"/>
          <w:szCs w:val="22"/>
        </w:rPr>
      </w:pPr>
    </w:p>
    <w:p w14:paraId="2514C2B5" w14:textId="6C4FB60A" w:rsidR="003F2A48" w:rsidRPr="00966F1B" w:rsidRDefault="00FD12A8" w:rsidP="00150B3C">
      <w:pPr>
        <w:spacing w:before="120" w:after="120"/>
        <w:ind w:firstLine="360"/>
        <w:jc w:val="both"/>
        <w:rPr>
          <w:rFonts w:asciiTheme="minorHAnsi" w:hAnsiTheme="minorHAnsi"/>
          <w:sz w:val="22"/>
          <w:szCs w:val="22"/>
        </w:rPr>
      </w:pPr>
      <w:r w:rsidRPr="00966F1B">
        <w:rPr>
          <w:rFonts w:asciiTheme="minorHAnsi" w:hAnsiTheme="minorHAnsi"/>
          <w:sz w:val="22"/>
          <w:szCs w:val="22"/>
        </w:rPr>
        <w:t>Bližšie informácie k synergickým účinkom je možné získať na</w:t>
      </w:r>
      <w:r w:rsidR="00150B3C" w:rsidRPr="00966F1B">
        <w:rPr>
          <w:rFonts w:asciiTheme="minorHAnsi" w:hAnsiTheme="minorHAnsi"/>
          <w:sz w:val="22"/>
          <w:szCs w:val="22"/>
        </w:rPr>
        <w:t> </w:t>
      </w:r>
      <w:r w:rsidRPr="00966F1B">
        <w:rPr>
          <w:rFonts w:asciiTheme="minorHAnsi" w:hAnsiTheme="minorHAnsi"/>
          <w:sz w:val="22"/>
          <w:szCs w:val="22"/>
        </w:rPr>
        <w:t>webovom sídle</w:t>
      </w:r>
      <w:r w:rsidR="0025093D" w:rsidRPr="00966F1B">
        <w:rPr>
          <w:rFonts w:asciiTheme="minorHAnsi" w:hAnsiTheme="minorHAnsi"/>
          <w:sz w:val="22"/>
          <w:szCs w:val="22"/>
        </w:rPr>
        <w:t xml:space="preserve"> </w:t>
      </w:r>
      <w:r w:rsidR="0025093D" w:rsidRPr="00966F1B">
        <w:rPr>
          <w:rFonts w:asciiTheme="minorHAnsi" w:hAnsiTheme="minorHAnsi"/>
          <w:sz w:val="22"/>
          <w:szCs w:val="22"/>
          <w:rPrChange w:id="153" w:author="Šušlíková, Mária" w:date="2021-04-08T15:22:00Z">
            <w:rPr>
              <w:rFonts w:asciiTheme="minorHAnsi" w:hAnsiTheme="minorHAnsi"/>
            </w:rPr>
          </w:rPrChange>
        </w:rPr>
        <w:t>centrálneho koordinačného orgánu</w:t>
      </w:r>
      <w:r w:rsidRPr="00966F1B">
        <w:rPr>
          <w:rFonts w:asciiTheme="minorHAnsi" w:hAnsiTheme="minorHAnsi"/>
          <w:sz w:val="22"/>
          <w:szCs w:val="22"/>
        </w:rPr>
        <w:t xml:space="preserve"> </w:t>
      </w:r>
      <w:r w:rsidR="003E6ACC" w:rsidRPr="00966F1B">
        <w:rPr>
          <w:rFonts w:asciiTheme="minorHAnsi" w:hAnsiTheme="minorHAnsi"/>
          <w:sz w:val="22"/>
          <w:szCs w:val="22"/>
          <w:rPrChange w:id="154" w:author="Šušlíková, Mária" w:date="2021-04-08T15:22:00Z">
            <w:rPr/>
          </w:rPrChange>
        </w:rPr>
        <w:fldChar w:fldCharType="begin"/>
      </w:r>
      <w:r w:rsidR="003E6ACC" w:rsidRPr="00966F1B">
        <w:rPr>
          <w:rFonts w:asciiTheme="minorHAnsi" w:hAnsiTheme="minorHAnsi"/>
          <w:sz w:val="22"/>
          <w:szCs w:val="22"/>
          <w:rPrChange w:id="155" w:author="Šušlíková, Mária" w:date="2021-04-08T15:22:00Z">
            <w:rPr/>
          </w:rPrChange>
        </w:rPr>
        <w:instrText xml:space="preserve"> HYPERLINK "http://www.partnerskadohoda.gov.sk/273-sk/koordinacia-synergii-a-komplementarit-medzi-esif-a-ostatnymi-nastrojmi-podpory-eu-a-sr/" </w:instrText>
      </w:r>
      <w:r w:rsidR="003E6ACC" w:rsidRPr="00966F1B">
        <w:rPr>
          <w:rFonts w:asciiTheme="minorHAnsi" w:hAnsiTheme="minorHAnsi"/>
          <w:sz w:val="22"/>
          <w:szCs w:val="22"/>
          <w:rPrChange w:id="156" w:author="Šušlíková, Mária" w:date="2021-04-08T15:22:00Z">
            <w:rPr>
              <w:rStyle w:val="Hypertextovprepojenie"/>
              <w:rFonts w:asciiTheme="minorHAnsi" w:hAnsiTheme="minorHAnsi"/>
            </w:rPr>
          </w:rPrChange>
        </w:rPr>
        <w:fldChar w:fldCharType="separate"/>
      </w:r>
      <w:r w:rsidR="007775EB" w:rsidRPr="00966F1B">
        <w:rPr>
          <w:rStyle w:val="Hypertextovprepojenie"/>
          <w:rFonts w:asciiTheme="minorHAnsi" w:hAnsiTheme="minorHAnsi"/>
          <w:sz w:val="22"/>
          <w:szCs w:val="22"/>
          <w:rPrChange w:id="157" w:author="Šušlíková, Mária" w:date="2021-04-08T15:22:00Z">
            <w:rPr>
              <w:rStyle w:val="Hypertextovprepojenie"/>
              <w:rFonts w:asciiTheme="minorHAnsi" w:hAnsiTheme="minorHAnsi"/>
            </w:rPr>
          </w:rPrChange>
        </w:rPr>
        <w:t>http://www.partnerskadohoda.gov.sk/273-sk/koordinacia-synergii-a-komplementarit-medzi-esif-a-ostatnymi-nastrojmi-podpory-eu-a-sr/</w:t>
      </w:r>
      <w:r w:rsidR="003E6ACC" w:rsidRPr="00966F1B">
        <w:rPr>
          <w:rStyle w:val="Hypertextovprepojenie"/>
          <w:rFonts w:asciiTheme="minorHAnsi" w:hAnsiTheme="minorHAnsi"/>
          <w:sz w:val="22"/>
          <w:szCs w:val="22"/>
          <w:rPrChange w:id="158" w:author="Šušlíková, Mária" w:date="2021-04-08T15:22:00Z">
            <w:rPr>
              <w:rStyle w:val="Hypertextovprepojenie"/>
              <w:rFonts w:asciiTheme="minorHAnsi" w:hAnsiTheme="minorHAnsi"/>
            </w:rPr>
          </w:rPrChange>
        </w:rPr>
        <w:fldChar w:fldCharType="end"/>
      </w:r>
      <w:r w:rsidR="007775EB" w:rsidRPr="00966F1B">
        <w:rPr>
          <w:rFonts w:asciiTheme="minorHAnsi" w:hAnsiTheme="minorHAnsi"/>
          <w:sz w:val="22"/>
          <w:szCs w:val="22"/>
          <w:rPrChange w:id="159" w:author="Šušlíková, Mária" w:date="2021-04-08T15:22:00Z">
            <w:rPr>
              <w:rFonts w:asciiTheme="minorHAnsi" w:hAnsiTheme="minorHAnsi"/>
            </w:rPr>
          </w:rPrChange>
        </w:rPr>
        <w:t xml:space="preserve"> </w:t>
      </w:r>
      <w:r w:rsidRPr="00966F1B">
        <w:rPr>
          <w:rFonts w:asciiTheme="minorHAnsi" w:hAnsiTheme="minorHAnsi"/>
          <w:sz w:val="22"/>
          <w:szCs w:val="22"/>
        </w:rPr>
        <w:t xml:space="preserve">a v rámci jednotného informačného systému Európskej komisie, ktorý je dostupný na webovom sídle </w:t>
      </w:r>
      <w:r w:rsidR="003E6ACC" w:rsidRPr="00966F1B">
        <w:rPr>
          <w:rFonts w:asciiTheme="minorHAnsi" w:hAnsiTheme="minorHAnsi"/>
          <w:sz w:val="22"/>
          <w:szCs w:val="22"/>
          <w:rPrChange w:id="160" w:author="Šušlíková, Mária" w:date="2021-04-08T15:22:00Z">
            <w:rPr/>
          </w:rPrChange>
        </w:rPr>
        <w:fldChar w:fldCharType="begin"/>
      </w:r>
      <w:r w:rsidR="003E6ACC" w:rsidRPr="00966F1B">
        <w:rPr>
          <w:rFonts w:asciiTheme="minorHAnsi" w:hAnsiTheme="minorHAnsi"/>
          <w:sz w:val="22"/>
          <w:szCs w:val="22"/>
          <w:rPrChange w:id="161" w:author="Šušlíková, Mária" w:date="2021-04-08T15:22:00Z">
            <w:rPr/>
          </w:rPrChange>
        </w:rPr>
        <w:instrText xml:space="preserve"> HYPERLINK "http://www.ecas.org/" </w:instrText>
      </w:r>
      <w:r w:rsidR="003E6ACC" w:rsidRPr="00966F1B">
        <w:rPr>
          <w:rFonts w:asciiTheme="minorHAnsi" w:hAnsiTheme="minorHAnsi"/>
          <w:sz w:val="22"/>
          <w:szCs w:val="22"/>
          <w:rPrChange w:id="162" w:author="Šušlíková, Mária" w:date="2021-04-08T15:22:00Z">
            <w:rPr>
              <w:rStyle w:val="Hypertextovprepojenie"/>
              <w:rFonts w:asciiTheme="minorHAnsi" w:hAnsiTheme="minorHAnsi"/>
              <w:sz w:val="22"/>
              <w:szCs w:val="22"/>
            </w:rPr>
          </w:rPrChange>
        </w:rPr>
        <w:fldChar w:fldCharType="separate"/>
      </w:r>
      <w:r w:rsidR="00150B3C" w:rsidRPr="00966F1B">
        <w:rPr>
          <w:rStyle w:val="Hypertextovprepojenie"/>
          <w:rFonts w:asciiTheme="minorHAnsi" w:hAnsiTheme="minorHAnsi"/>
          <w:sz w:val="22"/>
          <w:szCs w:val="22"/>
        </w:rPr>
        <w:t>http://www.ecas.org/</w:t>
      </w:r>
      <w:r w:rsidR="003E6ACC" w:rsidRPr="00966F1B">
        <w:rPr>
          <w:rStyle w:val="Hypertextovprepojenie"/>
          <w:rFonts w:asciiTheme="minorHAnsi" w:hAnsiTheme="minorHAnsi"/>
          <w:sz w:val="22"/>
          <w:szCs w:val="22"/>
          <w:rPrChange w:id="163" w:author="Šušlíková, Mária" w:date="2021-04-08T15:22:00Z">
            <w:rPr>
              <w:rStyle w:val="Hypertextovprepojenie"/>
              <w:rFonts w:asciiTheme="minorHAnsi" w:hAnsiTheme="minorHAnsi"/>
              <w:sz w:val="22"/>
              <w:szCs w:val="22"/>
            </w:rPr>
          </w:rPrChange>
        </w:rPr>
        <w:fldChar w:fldCharType="end"/>
      </w:r>
      <w:r w:rsidRPr="00966F1B">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10C47DD7" w14:textId="79088114"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Zmena a zrušenie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77777777" w:rsidR="006829FC" w:rsidRPr="000C0504" w:rsidRDefault="00FD12A8" w:rsidP="00150B3C">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Zmena a zrušenie vyzvania môžu byť vykonané v súlade s postupom uvedeným v § 17 ods. 6 až 8 zákona o príspevku z EŠIF. Vzhľadom </w:t>
      </w:r>
      <w:r w:rsidRPr="000C0504">
        <w:rPr>
          <w:rFonts w:asciiTheme="minorHAnsi" w:hAnsiTheme="minorHAnsi"/>
          <w:sz w:val="22"/>
          <w:szCs w:val="22"/>
        </w:rPr>
        <w:t xml:space="preserve">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25093D" w:rsidRPr="000C0504">
        <w:rPr>
          <w:rFonts w:asciiTheme="minorHAnsi" w:hAnsiTheme="minorHAnsi"/>
          <w:sz w:val="22"/>
          <w:szCs w:val="22"/>
        </w:rPr>
        <w:t xml:space="preserve">OP TP </w:t>
      </w:r>
      <w:r w:rsidRPr="000C0504">
        <w:rPr>
          <w:rFonts w:asciiTheme="minorHAnsi" w:hAnsiTheme="minorHAnsi"/>
          <w:sz w:val="22"/>
          <w:szCs w:val="22"/>
        </w:rPr>
        <w:t>s ohľadom na dopad navrhovanej zmeny na</w:t>
      </w:r>
      <w:r w:rsidR="00150B3C" w:rsidRPr="000C0504">
        <w:rPr>
          <w:rFonts w:asciiTheme="minorHAnsi" w:hAnsiTheme="minorHAnsi"/>
          <w:sz w:val="22"/>
          <w:szCs w:val="22"/>
        </w:rPr>
        <w:t> </w:t>
      </w:r>
      <w:r w:rsidRPr="000C0504">
        <w:rPr>
          <w:rFonts w:asciiTheme="minorHAnsi" w:hAnsiTheme="minorHAnsi"/>
          <w:sz w:val="22"/>
          <w:szCs w:val="22"/>
        </w:rPr>
        <w:t>žiadateľa.</w:t>
      </w:r>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69496889" w14:textId="5CB004FA"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Prílohy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445E8B24" w:rsidR="006829FC" w:rsidRPr="0063716F" w:rsidRDefault="006829FC" w:rsidP="009A4624">
      <w:pPr>
        <w:pStyle w:val="Odsekzoznamu1"/>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Formulár </w:t>
      </w:r>
      <w:r w:rsidR="00A71778" w:rsidRPr="0063716F">
        <w:rPr>
          <w:rFonts w:asciiTheme="minorHAnsi" w:hAnsiTheme="minorHAnsi"/>
          <w:bCs/>
          <w:iCs/>
          <w:sz w:val="22"/>
          <w:szCs w:val="22"/>
        </w:rPr>
        <w:t>Žo</w:t>
      </w:r>
      <w:r w:rsidR="003A44D9" w:rsidRPr="0063716F">
        <w:rPr>
          <w:rFonts w:asciiTheme="minorHAnsi" w:hAnsiTheme="minorHAnsi"/>
          <w:bCs/>
          <w:iCs/>
          <w:sz w:val="22"/>
          <w:szCs w:val="22"/>
        </w:rPr>
        <w:t>NFP</w:t>
      </w:r>
      <w:r w:rsidR="00215866" w:rsidRPr="0063716F">
        <w:rPr>
          <w:rFonts w:asciiTheme="minorHAnsi" w:hAnsiTheme="minorHAnsi" w:cstheme="minorHAnsi"/>
          <w:sz w:val="22"/>
          <w:szCs w:val="22"/>
        </w:rPr>
        <w:t>;</w:t>
      </w:r>
    </w:p>
    <w:p w14:paraId="191FBDDC" w14:textId="72A789B9"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Zoznam povinných merateľných ukazovateľov</w:t>
      </w:r>
      <w:r w:rsidR="00D178E2" w:rsidRPr="0063716F">
        <w:rPr>
          <w:rFonts w:asciiTheme="minorHAnsi" w:hAnsiTheme="minorHAnsi"/>
          <w:bCs/>
          <w:iCs/>
          <w:sz w:val="22"/>
          <w:szCs w:val="22"/>
        </w:rPr>
        <w:t xml:space="preserve"> </w:t>
      </w:r>
      <w:r w:rsidR="0025093D" w:rsidRPr="0063716F">
        <w:rPr>
          <w:rFonts w:asciiTheme="minorHAnsi" w:hAnsiTheme="minorHAnsi"/>
          <w:bCs/>
          <w:iCs/>
          <w:sz w:val="22"/>
          <w:szCs w:val="22"/>
        </w:rPr>
        <w:t>(vrátane iných údajov relevantných k HP)</w:t>
      </w:r>
      <w:r w:rsidRPr="0063716F">
        <w:rPr>
          <w:rFonts w:asciiTheme="minorHAnsi" w:hAnsiTheme="minorHAnsi"/>
          <w:bCs/>
          <w:iCs/>
          <w:sz w:val="22"/>
          <w:szCs w:val="22"/>
        </w:rPr>
        <w:t xml:space="preserve">; </w:t>
      </w:r>
    </w:p>
    <w:p w14:paraId="7166723C" w14:textId="56D8C6CA" w:rsidR="00FD12A8" w:rsidRPr="004B1EB2" w:rsidRDefault="00400519"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4B1EB2">
        <w:rPr>
          <w:rFonts w:asciiTheme="minorHAnsi" w:hAnsiTheme="minorHAnsi"/>
          <w:bCs/>
          <w:iCs/>
          <w:sz w:val="22"/>
          <w:szCs w:val="22"/>
          <w:rPrChange w:id="164" w:author="Šušlíková, Mária" w:date="2021-04-08T15:23:00Z">
            <w:rPr>
              <w:rFonts w:asciiTheme="minorHAnsi" w:hAnsiTheme="minorHAnsi"/>
              <w:bCs/>
              <w:iCs/>
            </w:rPr>
          </w:rPrChange>
        </w:rPr>
        <w:t xml:space="preserve">Informácia pre žiadateľov o nenávratný finančný príspevok / o príspevok, ktorá je zverejnená na webovom sídle </w:t>
      </w:r>
      <w:r w:rsidR="003E6ACC" w:rsidRPr="004B1EB2">
        <w:rPr>
          <w:rFonts w:asciiTheme="minorHAnsi" w:hAnsiTheme="minorHAnsi"/>
          <w:sz w:val="22"/>
          <w:szCs w:val="22"/>
          <w:rPrChange w:id="165" w:author="Šušlíková, Mária" w:date="2021-04-08T15:23:00Z">
            <w:rPr/>
          </w:rPrChange>
        </w:rPr>
        <w:fldChar w:fldCharType="begin"/>
      </w:r>
      <w:r w:rsidR="003E6ACC" w:rsidRPr="004B1EB2">
        <w:rPr>
          <w:rFonts w:asciiTheme="minorHAnsi" w:hAnsiTheme="minorHAnsi"/>
          <w:sz w:val="22"/>
          <w:szCs w:val="22"/>
          <w:rPrChange w:id="166" w:author="Šušlíková, Mária" w:date="2021-04-08T15:23:00Z">
            <w:rPr/>
          </w:rPrChange>
        </w:rPr>
        <w:instrText xml:space="preserve"> HYPERLINK "http://www.olaf.vlada.gov.sk/system-vcasneho-odhalovania-rizika-a-vylucenia-edes/" </w:instrText>
      </w:r>
      <w:r w:rsidR="003E6ACC" w:rsidRPr="004B1EB2">
        <w:rPr>
          <w:rFonts w:asciiTheme="minorHAnsi" w:hAnsiTheme="minorHAnsi"/>
          <w:sz w:val="22"/>
          <w:szCs w:val="22"/>
          <w:rPrChange w:id="167" w:author="Šušlíková, Mária" w:date="2021-04-08T15:23:00Z">
            <w:rPr>
              <w:rStyle w:val="Hypertextovprepojenie"/>
              <w:rFonts w:asciiTheme="minorHAnsi" w:eastAsiaTheme="majorEastAsia" w:hAnsiTheme="minorHAnsi"/>
              <w:bCs/>
              <w:iCs/>
            </w:rPr>
          </w:rPrChange>
        </w:rPr>
        <w:fldChar w:fldCharType="separate"/>
      </w:r>
      <w:r w:rsidRPr="004B1EB2">
        <w:rPr>
          <w:rStyle w:val="Hypertextovprepojenie"/>
          <w:rFonts w:asciiTheme="minorHAnsi" w:eastAsiaTheme="majorEastAsia" w:hAnsiTheme="minorHAnsi"/>
          <w:bCs/>
          <w:iCs/>
          <w:sz w:val="22"/>
          <w:szCs w:val="22"/>
          <w:rPrChange w:id="168" w:author="Šušlíková, Mária" w:date="2021-04-08T15:23:00Z">
            <w:rPr>
              <w:rStyle w:val="Hypertextovprepojenie"/>
              <w:rFonts w:asciiTheme="minorHAnsi" w:eastAsiaTheme="majorEastAsia" w:hAnsiTheme="minorHAnsi"/>
              <w:bCs/>
              <w:iCs/>
            </w:rPr>
          </w:rPrChange>
        </w:rPr>
        <w:t>http://www.olaf.vlada.gov.sk/system-vcasneho-odhalovania-rizika-a-vylucenia-edes/</w:t>
      </w:r>
      <w:r w:rsidR="003E6ACC" w:rsidRPr="004B1EB2">
        <w:rPr>
          <w:rStyle w:val="Hypertextovprepojenie"/>
          <w:rFonts w:asciiTheme="minorHAnsi" w:eastAsiaTheme="majorEastAsia" w:hAnsiTheme="minorHAnsi"/>
          <w:bCs/>
          <w:iCs/>
          <w:sz w:val="22"/>
          <w:szCs w:val="22"/>
          <w:rPrChange w:id="169" w:author="Šušlíková, Mária" w:date="2021-04-08T15:23:00Z">
            <w:rPr>
              <w:rStyle w:val="Hypertextovprepojenie"/>
              <w:rFonts w:asciiTheme="minorHAnsi" w:eastAsiaTheme="majorEastAsia" w:hAnsiTheme="minorHAnsi"/>
              <w:bCs/>
              <w:iCs/>
            </w:rPr>
          </w:rPrChange>
        </w:rPr>
        <w:fldChar w:fldCharType="end"/>
      </w:r>
      <w:r w:rsidR="0025093D" w:rsidRPr="004B1EB2">
        <w:rPr>
          <w:rFonts w:asciiTheme="minorHAnsi" w:hAnsiTheme="minorHAnsi"/>
          <w:bCs/>
          <w:iCs/>
          <w:sz w:val="22"/>
          <w:szCs w:val="22"/>
        </w:rPr>
        <w:t>;</w:t>
      </w:r>
      <w:r w:rsidR="001625A3" w:rsidRPr="004B1EB2">
        <w:rPr>
          <w:rFonts w:asciiTheme="minorHAnsi" w:hAnsiTheme="minorHAnsi"/>
          <w:bCs/>
          <w:iCs/>
          <w:sz w:val="22"/>
          <w:szCs w:val="22"/>
        </w:rPr>
        <w:t xml:space="preserve"> </w:t>
      </w:r>
    </w:p>
    <w:p w14:paraId="02396980" w14:textId="115F3EF4"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povinnej prílohy k žiadosti o NFP - Opis projektu</w:t>
      </w:r>
      <w:r w:rsidR="00467383">
        <w:rPr>
          <w:rFonts w:asciiTheme="minorHAnsi" w:hAnsiTheme="minorHAnsi"/>
          <w:bCs/>
          <w:iCs/>
          <w:sz w:val="22"/>
          <w:szCs w:val="22"/>
        </w:rPr>
        <w:t xml:space="preserve">; </w:t>
      </w:r>
    </w:p>
    <w:p w14:paraId="6F911728" w14:textId="05E67946" w:rsidR="00FD12A8" w:rsidRPr="00966F1B"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Výzvy na doplnenie ŽoNFP</w:t>
      </w:r>
      <w:del w:id="170" w:author="Šušlíková, Mária" w:date="2021-04-08T15:22:00Z">
        <w:r w:rsidR="00BC03E8" w:rsidRPr="00966F1B" w:rsidDel="00966F1B">
          <w:rPr>
            <w:rFonts w:asciiTheme="minorHAnsi" w:hAnsiTheme="minorHAnsi"/>
            <w:bCs/>
            <w:iCs/>
            <w:sz w:val="22"/>
            <w:szCs w:val="22"/>
          </w:rPr>
          <w:delText xml:space="preserve"> </w:delText>
        </w:r>
        <w:r w:rsidR="00BC03E8" w:rsidRPr="00966F1B" w:rsidDel="00966F1B">
          <w:rPr>
            <w:rFonts w:asciiTheme="minorHAnsi" w:hAnsiTheme="minorHAnsi"/>
            <w:bCs/>
            <w:iCs/>
          </w:rPr>
          <w:delText xml:space="preserve">– </w:delText>
        </w:r>
        <w:r w:rsidR="00BC03E8" w:rsidRPr="00966F1B" w:rsidDel="00966F1B">
          <w:rPr>
            <w:rFonts w:asciiTheme="minorHAnsi" w:hAnsiTheme="minorHAnsi"/>
            <w:bCs/>
            <w:iCs/>
            <w:rPrChange w:id="171" w:author="Šušlíková, Mária" w:date="2021-04-08T15:22:00Z">
              <w:rPr>
                <w:rFonts w:asciiTheme="minorHAnsi" w:hAnsiTheme="minorHAnsi"/>
                <w:b/>
                <w:bCs/>
                <w:iCs/>
              </w:rPr>
            </w:rPrChange>
          </w:rPr>
          <w:delText>aktualizovaná</w:delText>
        </w:r>
      </w:del>
      <w:r w:rsidR="00BC03E8" w:rsidRPr="00966F1B">
        <w:rPr>
          <w:rFonts w:asciiTheme="minorHAnsi" w:hAnsiTheme="minorHAnsi"/>
          <w:bCs/>
          <w:iCs/>
          <w:rPrChange w:id="172" w:author="Šušlíková, Mária" w:date="2021-04-08T15:22:00Z">
            <w:rPr>
              <w:rFonts w:asciiTheme="minorHAnsi" w:hAnsiTheme="minorHAnsi"/>
              <w:b/>
              <w:bCs/>
              <w:iCs/>
            </w:rPr>
          </w:rPrChange>
        </w:rPr>
        <w:t>;</w:t>
      </w:r>
    </w:p>
    <w:p w14:paraId="22C908A0" w14:textId="0E6CBD59" w:rsidR="00343ECF" w:rsidRPr="00966F1B" w:rsidRDefault="00343ECF">
      <w:pPr>
        <w:pStyle w:val="Odsekzoznamu"/>
        <w:numPr>
          <w:ilvl w:val="0"/>
          <w:numId w:val="4"/>
        </w:numPr>
        <w:spacing w:before="120" w:after="120"/>
        <w:ind w:left="714" w:hanging="357"/>
        <w:contextualSpacing w:val="0"/>
        <w:jc w:val="both"/>
        <w:rPr>
          <w:rFonts w:asciiTheme="minorHAnsi" w:hAnsiTheme="minorHAnsi"/>
          <w:bCs/>
          <w:iCs/>
          <w:sz w:val="22"/>
          <w:szCs w:val="22"/>
        </w:rPr>
      </w:pPr>
      <w:r w:rsidRPr="00966F1B">
        <w:rPr>
          <w:rFonts w:asciiTheme="minorHAnsi" w:hAnsiTheme="minorHAnsi"/>
          <w:bCs/>
          <w:iCs/>
          <w:sz w:val="22"/>
          <w:szCs w:val="22"/>
        </w:rPr>
        <w:t xml:space="preserve">Vzor </w:t>
      </w:r>
      <w:r w:rsidR="000D6D0F" w:rsidRPr="00966F1B">
        <w:rPr>
          <w:rFonts w:asciiTheme="minorHAnsi" w:hAnsiTheme="minorHAnsi"/>
          <w:bCs/>
          <w:iCs/>
          <w:sz w:val="22"/>
          <w:szCs w:val="22"/>
        </w:rPr>
        <w:t>povinnej prílohy - Č</w:t>
      </w:r>
      <w:r w:rsidRPr="00966F1B">
        <w:rPr>
          <w:rFonts w:asciiTheme="minorHAnsi" w:hAnsiTheme="minorHAnsi"/>
          <w:bCs/>
          <w:iCs/>
          <w:sz w:val="22"/>
          <w:szCs w:val="22"/>
        </w:rPr>
        <w:t>estné vyhláseni</w:t>
      </w:r>
      <w:r w:rsidR="000D6D0F" w:rsidRPr="00966F1B">
        <w:rPr>
          <w:rFonts w:asciiTheme="minorHAnsi" w:hAnsiTheme="minorHAnsi"/>
          <w:bCs/>
          <w:iCs/>
          <w:sz w:val="22"/>
          <w:szCs w:val="22"/>
        </w:rPr>
        <w:t>e</w:t>
      </w:r>
      <w:r w:rsidRPr="00966F1B">
        <w:rPr>
          <w:rFonts w:asciiTheme="minorHAnsi" w:hAnsiTheme="minorHAnsi"/>
          <w:bCs/>
          <w:iCs/>
          <w:sz w:val="22"/>
          <w:szCs w:val="22"/>
        </w:rPr>
        <w:t xml:space="preserve"> partnera</w:t>
      </w:r>
      <w:r w:rsidR="000D6D0F" w:rsidRPr="00966F1B">
        <w:rPr>
          <w:rFonts w:asciiTheme="minorHAnsi" w:hAnsiTheme="minorHAnsi"/>
          <w:bCs/>
          <w:iCs/>
          <w:sz w:val="22"/>
          <w:szCs w:val="22"/>
        </w:rPr>
        <w:t xml:space="preserve"> žiadateľa o</w:t>
      </w:r>
      <w:del w:id="173" w:author="Šušlíková, Mária" w:date="2021-04-08T15:22:00Z">
        <w:r w:rsidR="005B2D6C" w:rsidRPr="00966F1B" w:rsidDel="00966F1B">
          <w:rPr>
            <w:rFonts w:asciiTheme="minorHAnsi" w:hAnsiTheme="minorHAnsi"/>
            <w:bCs/>
            <w:iCs/>
            <w:sz w:val="22"/>
            <w:szCs w:val="22"/>
          </w:rPr>
          <w:delText> </w:delText>
        </w:r>
      </w:del>
      <w:ins w:id="174" w:author="Šušlíková, Mária" w:date="2021-04-08T15:22:00Z">
        <w:r w:rsidR="00966F1B" w:rsidRPr="00966F1B">
          <w:rPr>
            <w:rFonts w:asciiTheme="minorHAnsi" w:hAnsiTheme="minorHAnsi"/>
            <w:bCs/>
            <w:iCs/>
            <w:sz w:val="22"/>
            <w:szCs w:val="22"/>
          </w:rPr>
          <w:t> </w:t>
        </w:r>
      </w:ins>
      <w:r w:rsidR="000D6D0F" w:rsidRPr="00966F1B">
        <w:rPr>
          <w:rFonts w:asciiTheme="minorHAnsi" w:hAnsiTheme="minorHAnsi"/>
          <w:bCs/>
          <w:iCs/>
          <w:sz w:val="22"/>
          <w:szCs w:val="22"/>
        </w:rPr>
        <w:t>NFP</w:t>
      </w:r>
      <w:ins w:id="175" w:author="Šušlíková, Mária" w:date="2021-04-08T15:22:00Z">
        <w:r w:rsidR="00966F1B" w:rsidRPr="00966F1B">
          <w:rPr>
            <w:rFonts w:asciiTheme="minorHAnsi" w:hAnsiTheme="minorHAnsi"/>
            <w:bCs/>
            <w:iCs/>
            <w:sz w:val="22"/>
            <w:szCs w:val="22"/>
          </w:rPr>
          <w:t xml:space="preserve"> </w:t>
        </w:r>
      </w:ins>
      <w:ins w:id="176" w:author="Šušlíková, Mária" w:date="2021-04-08T15:23:00Z">
        <w:r w:rsidR="00966F1B" w:rsidRPr="00966F1B">
          <w:rPr>
            <w:rFonts w:asciiTheme="minorHAnsi" w:hAnsiTheme="minorHAnsi"/>
            <w:bCs/>
            <w:iCs/>
            <w:sz w:val="22"/>
            <w:szCs w:val="22"/>
          </w:rPr>
          <w:t>–</w:t>
        </w:r>
      </w:ins>
      <w:ins w:id="177" w:author="Šušlíková, Mária" w:date="2021-04-08T15:22:00Z">
        <w:r w:rsidR="00966F1B" w:rsidRPr="00966F1B">
          <w:rPr>
            <w:rFonts w:asciiTheme="minorHAnsi" w:hAnsiTheme="minorHAnsi"/>
            <w:bCs/>
            <w:iCs/>
            <w:sz w:val="22"/>
            <w:szCs w:val="22"/>
          </w:rPr>
          <w:t xml:space="preserve"> </w:t>
        </w:r>
        <w:r w:rsidR="00966F1B" w:rsidRPr="00966F1B">
          <w:rPr>
            <w:rFonts w:asciiTheme="minorHAnsi" w:hAnsiTheme="minorHAnsi"/>
            <w:b/>
            <w:bCs/>
            <w:iCs/>
            <w:sz w:val="22"/>
            <w:szCs w:val="22"/>
            <w:rPrChange w:id="178" w:author="Šušlíková, Mária" w:date="2021-04-08T15:23:00Z">
              <w:rPr>
                <w:rFonts w:asciiTheme="minorHAnsi" w:hAnsiTheme="minorHAnsi"/>
                <w:bCs/>
                <w:iCs/>
                <w:sz w:val="22"/>
                <w:szCs w:val="22"/>
              </w:rPr>
            </w:rPrChange>
          </w:rPr>
          <w:t>aktualizované</w:t>
        </w:r>
      </w:ins>
      <w:r w:rsidR="005B2D6C" w:rsidRPr="00966F1B">
        <w:rPr>
          <w:rFonts w:asciiTheme="minorHAnsi" w:hAnsiTheme="minorHAnsi"/>
          <w:bCs/>
          <w:iCs/>
          <w:sz w:val="22"/>
          <w:szCs w:val="22"/>
        </w:rPr>
        <w:t>.</w:t>
      </w:r>
      <w:r w:rsidR="0063716F" w:rsidRPr="00966F1B">
        <w:rPr>
          <w:rFonts w:asciiTheme="minorHAnsi" w:hAnsiTheme="minorHAnsi"/>
          <w:bCs/>
          <w:iCs/>
          <w:sz w:val="22"/>
          <w:szCs w:val="22"/>
        </w:rPr>
        <w:t xml:space="preserve"> </w:t>
      </w:r>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63716F" w:rsidRDefault="00400374" w:rsidP="00727285">
      <w:pPr>
        <w:spacing w:before="120" w:after="120"/>
        <w:rPr>
          <w:rFonts w:asciiTheme="minorHAnsi" w:hAnsiTheme="minorHAnsi"/>
        </w:rPr>
      </w:pPr>
    </w:p>
    <w:sectPr w:rsidR="00400374" w:rsidRPr="0063716F" w:rsidSect="0063716F">
      <w:headerReference w:type="even" r:id="rId35"/>
      <w:headerReference w:type="default" r:id="rId36"/>
      <w:footerReference w:type="even" r:id="rId37"/>
      <w:footerReference w:type="default" r:id="rId38"/>
      <w:headerReference w:type="first" r:id="rId39"/>
      <w:footerReference w:type="first" r:id="rId4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8A3F6" w14:textId="77777777" w:rsidR="003E6ACC" w:rsidRDefault="003E6ACC" w:rsidP="006829FC">
      <w:r>
        <w:separator/>
      </w:r>
    </w:p>
  </w:endnote>
  <w:endnote w:type="continuationSeparator" w:id="0">
    <w:p w14:paraId="7BD7AF18" w14:textId="77777777" w:rsidR="003E6ACC" w:rsidRDefault="003E6ACC"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36BAB" w14:textId="77777777" w:rsidR="00A85DF9" w:rsidRDefault="00A85DF9">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95708"/>
      <w:docPartObj>
        <w:docPartGallery w:val="Page Numbers (Bottom of Page)"/>
        <w:docPartUnique/>
      </w:docPartObj>
    </w:sdtPr>
    <w:sdtEndPr/>
    <w:sdtContent>
      <w:p w14:paraId="46F9F8FE" w14:textId="391D677D" w:rsidR="003E6ACC" w:rsidRDefault="003E6ACC">
        <w:pPr>
          <w:pStyle w:val="Pta"/>
          <w:jc w:val="center"/>
        </w:pPr>
        <w:r>
          <w:fldChar w:fldCharType="begin"/>
        </w:r>
        <w:r>
          <w:instrText>PAGE   \* MERGEFORMAT</w:instrText>
        </w:r>
        <w:r>
          <w:fldChar w:fldCharType="separate"/>
        </w:r>
        <w:r w:rsidR="00A85DF9">
          <w:rPr>
            <w:noProof/>
          </w:rPr>
          <w:t>1</w:t>
        </w:r>
        <w:r>
          <w:fldChar w:fldCharType="end"/>
        </w:r>
      </w:p>
    </w:sdtContent>
  </w:sdt>
  <w:p w14:paraId="2F460A6C" w14:textId="77777777" w:rsidR="003E6ACC" w:rsidRDefault="003E6ACC">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8DD6A" w14:textId="77777777" w:rsidR="00A85DF9" w:rsidRDefault="00A85DF9">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BB5B7" w14:textId="77777777" w:rsidR="003E6ACC" w:rsidRDefault="003E6ACC" w:rsidP="006829FC">
      <w:r>
        <w:separator/>
      </w:r>
    </w:p>
  </w:footnote>
  <w:footnote w:type="continuationSeparator" w:id="0">
    <w:p w14:paraId="6087D716" w14:textId="77777777" w:rsidR="003E6ACC" w:rsidRDefault="003E6ACC" w:rsidP="006829FC">
      <w:r>
        <w:continuationSeparator/>
      </w:r>
    </w:p>
  </w:footnote>
  <w:footnote w:id="1">
    <w:p w14:paraId="5393D6EB" w14:textId="77777777" w:rsidR="003E6ACC" w:rsidDel="00CE60E1" w:rsidRDefault="003E6ACC" w:rsidP="000D6D0F">
      <w:pPr>
        <w:pStyle w:val="Textpoznmkypodiarou"/>
        <w:rPr>
          <w:del w:id="31" w:author="Kopecká Monika" w:date="2018-11-21T15:14:00Z"/>
        </w:rPr>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2">
    <w:p w14:paraId="69A8C578" w14:textId="549DB123" w:rsidR="003E6ACC" w:rsidRDefault="003E6ACC"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w:t>
      </w:r>
      <w:del w:id="40" w:author="Šušlíková, Mária" w:date="2021-04-08T15:11:00Z">
        <w:r w:rsidDel="00411F16">
          <w:delText xml:space="preserve"> </w:delText>
        </w:r>
      </w:del>
      <w:ins w:id="41" w:author="Šušlíková, Mária" w:date="2021-04-08T15:11:00Z">
        <w:r w:rsidR="00411F16">
          <w:t> </w:t>
        </w:r>
      </w:ins>
      <w:r>
        <w:t xml:space="preserve">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14:paraId="13E2567D" w14:textId="77777777" w:rsidR="003E6ACC" w:rsidRDefault="003E6ACC"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09618" w14:textId="77777777" w:rsidR="00A85DF9" w:rsidRDefault="00A85DF9">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8519E" w14:textId="024A332D" w:rsidR="003E6ACC" w:rsidRPr="005B2D6C" w:rsidRDefault="003E6ACC" w:rsidP="006829FC">
    <w:pPr>
      <w:rPr>
        <w:rFonts w:asciiTheme="minorHAnsi" w:hAnsiTheme="minorHAnsi"/>
        <w:b/>
      </w:rPr>
    </w:pPr>
    <w:r w:rsidRPr="006829FC">
      <w:rPr>
        <w:noProof/>
      </w:rPr>
      <w:drawing>
        <wp:anchor distT="0" distB="0" distL="114300" distR="114300" simplePos="0" relativeHeight="251660288"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5B2D6C">
      <w:rPr>
        <w:rFonts w:asciiTheme="minorHAnsi" w:hAnsiTheme="minorHAnsi"/>
        <w:b/>
      </w:rPr>
      <w:t>Riadiaci orgán pre operačný program Technická pomoc 2014-2020</w:t>
    </w:r>
  </w:p>
  <w:p w14:paraId="7399F839" w14:textId="77777777" w:rsidR="003E6ACC" w:rsidRPr="006829FC" w:rsidRDefault="003E6ACC" w:rsidP="006829FC"/>
  <w:p w14:paraId="54E00492" w14:textId="01E7FC7F" w:rsidR="003E6ACC" w:rsidRPr="006829FC" w:rsidRDefault="003E6ACC" w:rsidP="005B2D6C">
    <w:pPr>
      <w:pStyle w:val="Hlavika"/>
      <w:rPr>
        <w:b/>
      </w:rPr>
    </w:pPr>
    <w:r>
      <w:rPr>
        <w:rFonts w:asciiTheme="minorHAnsi" w:hAnsiTheme="minorHAnsi"/>
      </w:rPr>
      <w:t xml:space="preserve">                                              Konsolidovaná verzia po zmene č. </w:t>
    </w:r>
    <w:del w:id="179" w:author="Šušlíková, Mária" w:date="2021-04-08T14:37:00Z">
      <w:r w:rsidDel="00EB7C51">
        <w:rPr>
          <w:rFonts w:asciiTheme="minorHAnsi" w:hAnsiTheme="minorHAnsi"/>
        </w:rPr>
        <w:delText xml:space="preserve">5 </w:delText>
      </w:r>
    </w:del>
    <w:ins w:id="180" w:author="Šušlíková, Mária" w:date="2021-04-08T14:37:00Z">
      <w:r>
        <w:rPr>
          <w:rFonts w:asciiTheme="minorHAnsi" w:hAnsiTheme="minorHAnsi"/>
        </w:rPr>
        <w:t xml:space="preserve">6 </w:t>
      </w:r>
    </w:ins>
    <w:r>
      <w:rPr>
        <w:rFonts w:asciiTheme="minorHAnsi" w:hAnsiTheme="minorHAnsi"/>
      </w:rPr>
      <w:t>z </w:t>
    </w:r>
    <w:del w:id="181" w:author="Šušlíková, Mária" w:date="2021-04-09T15:41:00Z">
      <w:r w:rsidDel="00A85DF9">
        <w:rPr>
          <w:rFonts w:asciiTheme="minorHAnsi" w:hAnsiTheme="minorHAnsi"/>
        </w:rPr>
        <w:delText>23</w:delText>
      </w:r>
    </w:del>
    <w:ins w:id="182" w:author="Šušlíková, Mária" w:date="2021-04-09T15:41:00Z">
      <w:r w:rsidR="00A85DF9">
        <w:rPr>
          <w:rFonts w:asciiTheme="minorHAnsi" w:hAnsiTheme="minorHAnsi"/>
        </w:rPr>
        <w:t>13</w:t>
      </w:r>
    </w:ins>
    <w:r>
      <w:rPr>
        <w:rFonts w:asciiTheme="minorHAnsi" w:hAnsiTheme="minorHAnsi"/>
      </w:rPr>
      <w:t xml:space="preserve">. </w:t>
    </w:r>
    <w:del w:id="183" w:author="Šušlíková, Mária" w:date="2021-04-09T15:42:00Z">
      <w:r w:rsidDel="00A85DF9">
        <w:rPr>
          <w:rFonts w:asciiTheme="minorHAnsi" w:hAnsiTheme="minorHAnsi"/>
        </w:rPr>
        <w:delText>12</w:delText>
      </w:r>
    </w:del>
    <w:ins w:id="184" w:author="Šušlíková, Mária" w:date="2021-04-09T15:42:00Z">
      <w:r w:rsidR="00A85DF9">
        <w:rPr>
          <w:rFonts w:asciiTheme="minorHAnsi" w:hAnsiTheme="minorHAnsi"/>
        </w:rPr>
        <w:t>04</w:t>
      </w:r>
    </w:ins>
    <w:r>
      <w:rPr>
        <w:rFonts w:asciiTheme="minorHAnsi" w:hAnsiTheme="minorHAnsi"/>
      </w:rPr>
      <w:t xml:space="preserve">. </w:t>
    </w:r>
    <w:del w:id="185" w:author="Šušlíková, Mária" w:date="2021-04-09T15:42:00Z">
      <w:r w:rsidDel="00A85DF9">
        <w:rPr>
          <w:rFonts w:asciiTheme="minorHAnsi" w:hAnsiTheme="minorHAnsi"/>
        </w:rPr>
        <w:delText>2020</w:delText>
      </w:r>
    </w:del>
    <w:ins w:id="186" w:author="Šušlíková, Mária" w:date="2021-04-09T15:42:00Z">
      <w:r w:rsidR="00A85DF9">
        <w:rPr>
          <w:rFonts w:asciiTheme="minorHAnsi" w:hAnsiTheme="minorHAnsi"/>
        </w:rPr>
        <w:t>202</w:t>
      </w:r>
      <w:r w:rsidR="00A85DF9">
        <w:rPr>
          <w:rFonts w:asciiTheme="minorHAnsi" w:hAnsiTheme="minorHAnsi"/>
        </w:rPr>
        <w:t>1</w:t>
      </w:r>
    </w:ins>
    <w:bookmarkStart w:id="187" w:name="_GoBack"/>
    <w:bookmarkEnd w:id="187"/>
  </w:p>
  <w:p w14:paraId="311C3DA4" w14:textId="77777777" w:rsidR="003E6ACC" w:rsidRDefault="003E6ACC">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3DAF1" w14:textId="77777777" w:rsidR="00A85DF9" w:rsidRDefault="00A85DF9">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3C5E6B"/>
    <w:multiLevelType w:val="hybridMultilevel"/>
    <w:tmpl w:val="0834361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467C38C5"/>
    <w:multiLevelType w:val="hybridMultilevel"/>
    <w:tmpl w:val="27B25DA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6BB0248"/>
    <w:multiLevelType w:val="hybridMultilevel"/>
    <w:tmpl w:val="540E0F3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7"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0"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5"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6"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15:restartNumberingAfterBreak="0">
    <w:nsid w:val="750B01C7"/>
    <w:multiLevelType w:val="hybridMultilevel"/>
    <w:tmpl w:val="D4B8155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5DB11A1"/>
    <w:multiLevelType w:val="hybridMultilevel"/>
    <w:tmpl w:val="101C4EB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D2674BA"/>
    <w:multiLevelType w:val="hybridMultilevel"/>
    <w:tmpl w:val="970AF648"/>
    <w:lvl w:ilvl="0" w:tplc="041B0011">
      <w:start w:val="1"/>
      <w:numFmt w:val="decimal"/>
      <w:lvlText w:val="%1)"/>
      <w:lvlJc w:val="left"/>
      <w:pPr>
        <w:ind w:left="1200" w:hanging="360"/>
      </w:p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9"/>
  </w:num>
  <w:num w:numId="7">
    <w:abstractNumId w:val="27"/>
  </w:num>
  <w:num w:numId="8">
    <w:abstractNumId w:val="18"/>
  </w:num>
  <w:num w:numId="9">
    <w:abstractNumId w:val="7"/>
  </w:num>
  <w:num w:numId="10">
    <w:abstractNumId w:val="0"/>
  </w:num>
  <w:num w:numId="11">
    <w:abstractNumId w:val="15"/>
  </w:num>
  <w:num w:numId="12">
    <w:abstractNumId w:val="11"/>
  </w:num>
  <w:num w:numId="13">
    <w:abstractNumId w:val="3"/>
  </w:num>
  <w:num w:numId="14">
    <w:abstractNumId w:val="2"/>
  </w:num>
  <w:num w:numId="15">
    <w:abstractNumId w:val="1"/>
  </w:num>
  <w:num w:numId="16">
    <w:abstractNumId w:val="26"/>
  </w:num>
  <w:num w:numId="17">
    <w:abstractNumId w:val="25"/>
  </w:num>
  <w:num w:numId="18">
    <w:abstractNumId w:val="8"/>
  </w:num>
  <w:num w:numId="19">
    <w:abstractNumId w:val="6"/>
  </w:num>
  <w:num w:numId="20">
    <w:abstractNumId w:val="19"/>
  </w:num>
  <w:num w:numId="21">
    <w:abstractNumId w:val="21"/>
  </w:num>
  <w:num w:numId="22">
    <w:abstractNumId w:val="14"/>
  </w:num>
  <w:num w:numId="23">
    <w:abstractNumId w:val="28"/>
  </w:num>
  <w:num w:numId="24">
    <w:abstractNumId w:val="23"/>
  </w:num>
  <w:num w:numId="25">
    <w:abstractNumId w:val="22"/>
  </w:num>
  <w:num w:numId="26">
    <w:abstractNumId w:val="10"/>
  </w:num>
  <w:num w:numId="27">
    <w:abstractNumId w:val="17"/>
  </w:num>
  <w:num w:numId="28">
    <w:abstractNumId w:val="30"/>
  </w:num>
  <w:num w:numId="29">
    <w:abstractNumId w:val="16"/>
  </w:num>
  <w:num w:numId="30">
    <w:abstractNumId w:val="5"/>
  </w:num>
  <w:num w:numId="31">
    <w:abstractNumId w:val="12"/>
  </w:num>
  <w:num w:numId="32">
    <w:abstractNumId w:val="29"/>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1933036909-321857055-1030881100-99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visionView w:markup="0"/>
  <w:trackRevisions/>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03D5A"/>
    <w:rsid w:val="00011790"/>
    <w:rsid w:val="0001551C"/>
    <w:rsid w:val="00016C0A"/>
    <w:rsid w:val="00017B90"/>
    <w:rsid w:val="0002715F"/>
    <w:rsid w:val="000435EC"/>
    <w:rsid w:val="00044879"/>
    <w:rsid w:val="00054092"/>
    <w:rsid w:val="00055186"/>
    <w:rsid w:val="000570AB"/>
    <w:rsid w:val="00073F4A"/>
    <w:rsid w:val="000753FA"/>
    <w:rsid w:val="00080E99"/>
    <w:rsid w:val="00094D04"/>
    <w:rsid w:val="00097A3F"/>
    <w:rsid w:val="000A4EF1"/>
    <w:rsid w:val="000A769B"/>
    <w:rsid w:val="000B3BFA"/>
    <w:rsid w:val="000C0504"/>
    <w:rsid w:val="000C6A20"/>
    <w:rsid w:val="000D6D0F"/>
    <w:rsid w:val="000E1284"/>
    <w:rsid w:val="000F4208"/>
    <w:rsid w:val="00104145"/>
    <w:rsid w:val="00115088"/>
    <w:rsid w:val="00123211"/>
    <w:rsid w:val="00131898"/>
    <w:rsid w:val="001408E8"/>
    <w:rsid w:val="00141013"/>
    <w:rsid w:val="00142B0E"/>
    <w:rsid w:val="00150B3C"/>
    <w:rsid w:val="00153CC2"/>
    <w:rsid w:val="001625A3"/>
    <w:rsid w:val="00162613"/>
    <w:rsid w:val="0017504D"/>
    <w:rsid w:val="00180C29"/>
    <w:rsid w:val="00182735"/>
    <w:rsid w:val="00186E4E"/>
    <w:rsid w:val="001912B9"/>
    <w:rsid w:val="001B2B7A"/>
    <w:rsid w:val="001C010B"/>
    <w:rsid w:val="001C5379"/>
    <w:rsid w:val="001C5D79"/>
    <w:rsid w:val="001D1B1E"/>
    <w:rsid w:val="001D3078"/>
    <w:rsid w:val="001D6827"/>
    <w:rsid w:val="001E6E53"/>
    <w:rsid w:val="001E6F78"/>
    <w:rsid w:val="001F3ED9"/>
    <w:rsid w:val="00215866"/>
    <w:rsid w:val="00236DE0"/>
    <w:rsid w:val="002454F7"/>
    <w:rsid w:val="0025093D"/>
    <w:rsid w:val="0025346E"/>
    <w:rsid w:val="0025749B"/>
    <w:rsid w:val="00271227"/>
    <w:rsid w:val="00281D64"/>
    <w:rsid w:val="0028323F"/>
    <w:rsid w:val="00287F44"/>
    <w:rsid w:val="00297463"/>
    <w:rsid w:val="002A47C3"/>
    <w:rsid w:val="002A7815"/>
    <w:rsid w:val="002B1402"/>
    <w:rsid w:val="002B6CE1"/>
    <w:rsid w:val="002D08EE"/>
    <w:rsid w:val="002D0B03"/>
    <w:rsid w:val="002D531A"/>
    <w:rsid w:val="002D76F0"/>
    <w:rsid w:val="002D771C"/>
    <w:rsid w:val="002E3C06"/>
    <w:rsid w:val="002F0099"/>
    <w:rsid w:val="003041BF"/>
    <w:rsid w:val="00324B91"/>
    <w:rsid w:val="003364B9"/>
    <w:rsid w:val="00343ECF"/>
    <w:rsid w:val="0037190F"/>
    <w:rsid w:val="00393955"/>
    <w:rsid w:val="003972C3"/>
    <w:rsid w:val="003A329F"/>
    <w:rsid w:val="003A44D9"/>
    <w:rsid w:val="003B517D"/>
    <w:rsid w:val="003C44E2"/>
    <w:rsid w:val="003C5A07"/>
    <w:rsid w:val="003E58A8"/>
    <w:rsid w:val="003E6ACC"/>
    <w:rsid w:val="003F00FD"/>
    <w:rsid w:val="003F0B90"/>
    <w:rsid w:val="003F2A48"/>
    <w:rsid w:val="003F2AC8"/>
    <w:rsid w:val="003F75F9"/>
    <w:rsid w:val="00400374"/>
    <w:rsid w:val="00400519"/>
    <w:rsid w:val="004065BC"/>
    <w:rsid w:val="00411F16"/>
    <w:rsid w:val="004222FC"/>
    <w:rsid w:val="0042231A"/>
    <w:rsid w:val="004374BC"/>
    <w:rsid w:val="00442F01"/>
    <w:rsid w:val="004645BC"/>
    <w:rsid w:val="00467383"/>
    <w:rsid w:val="00484EE4"/>
    <w:rsid w:val="004858C1"/>
    <w:rsid w:val="0049136A"/>
    <w:rsid w:val="00491D71"/>
    <w:rsid w:val="004A72B2"/>
    <w:rsid w:val="004B0876"/>
    <w:rsid w:val="004B1EB2"/>
    <w:rsid w:val="004B31FD"/>
    <w:rsid w:val="004B7F97"/>
    <w:rsid w:val="004C24BA"/>
    <w:rsid w:val="004C2DEF"/>
    <w:rsid w:val="004C642B"/>
    <w:rsid w:val="004C667E"/>
    <w:rsid w:val="004D3F96"/>
    <w:rsid w:val="004D7BF2"/>
    <w:rsid w:val="004F6A02"/>
    <w:rsid w:val="00501536"/>
    <w:rsid w:val="00503622"/>
    <w:rsid w:val="00503EA3"/>
    <w:rsid w:val="0050493C"/>
    <w:rsid w:val="005125EF"/>
    <w:rsid w:val="00515979"/>
    <w:rsid w:val="00516775"/>
    <w:rsid w:val="00522D32"/>
    <w:rsid w:val="005365A1"/>
    <w:rsid w:val="00541E08"/>
    <w:rsid w:val="00560247"/>
    <w:rsid w:val="00582656"/>
    <w:rsid w:val="00584F91"/>
    <w:rsid w:val="00585B68"/>
    <w:rsid w:val="00586CE0"/>
    <w:rsid w:val="005917D7"/>
    <w:rsid w:val="005A1282"/>
    <w:rsid w:val="005A7C33"/>
    <w:rsid w:val="005B2D6C"/>
    <w:rsid w:val="005B3312"/>
    <w:rsid w:val="005B4DA2"/>
    <w:rsid w:val="005B5380"/>
    <w:rsid w:val="005D1398"/>
    <w:rsid w:val="005D6FC6"/>
    <w:rsid w:val="005F0C5A"/>
    <w:rsid w:val="00606452"/>
    <w:rsid w:val="006148A8"/>
    <w:rsid w:val="00620DA3"/>
    <w:rsid w:val="0062357F"/>
    <w:rsid w:val="006246F6"/>
    <w:rsid w:val="0063091C"/>
    <w:rsid w:val="00631405"/>
    <w:rsid w:val="0063705A"/>
    <w:rsid w:val="0063716F"/>
    <w:rsid w:val="0064265D"/>
    <w:rsid w:val="006443D4"/>
    <w:rsid w:val="00651551"/>
    <w:rsid w:val="006536C7"/>
    <w:rsid w:val="00654DDD"/>
    <w:rsid w:val="00667992"/>
    <w:rsid w:val="00673B81"/>
    <w:rsid w:val="006829FC"/>
    <w:rsid w:val="006873D4"/>
    <w:rsid w:val="00692B9A"/>
    <w:rsid w:val="006A0F64"/>
    <w:rsid w:val="006A48C2"/>
    <w:rsid w:val="006B0064"/>
    <w:rsid w:val="006D13F3"/>
    <w:rsid w:val="006D4272"/>
    <w:rsid w:val="006D79B5"/>
    <w:rsid w:val="006F20F1"/>
    <w:rsid w:val="006F5DBC"/>
    <w:rsid w:val="00706E26"/>
    <w:rsid w:val="0071198B"/>
    <w:rsid w:val="00723C75"/>
    <w:rsid w:val="00727285"/>
    <w:rsid w:val="007345DC"/>
    <w:rsid w:val="00736A18"/>
    <w:rsid w:val="00736DE3"/>
    <w:rsid w:val="007373E7"/>
    <w:rsid w:val="00754B18"/>
    <w:rsid w:val="007556FE"/>
    <w:rsid w:val="00761784"/>
    <w:rsid w:val="00773ED6"/>
    <w:rsid w:val="007775EB"/>
    <w:rsid w:val="00790770"/>
    <w:rsid w:val="00792288"/>
    <w:rsid w:val="007A5641"/>
    <w:rsid w:val="007A6843"/>
    <w:rsid w:val="007A6BD2"/>
    <w:rsid w:val="007B2F8D"/>
    <w:rsid w:val="007B4511"/>
    <w:rsid w:val="007C7205"/>
    <w:rsid w:val="007D4E2D"/>
    <w:rsid w:val="007F24AF"/>
    <w:rsid w:val="00803EBD"/>
    <w:rsid w:val="00806367"/>
    <w:rsid w:val="0081258A"/>
    <w:rsid w:val="008136B3"/>
    <w:rsid w:val="008216B8"/>
    <w:rsid w:val="00843FE9"/>
    <w:rsid w:val="008458BB"/>
    <w:rsid w:val="00853EF1"/>
    <w:rsid w:val="008540BD"/>
    <w:rsid w:val="0087490B"/>
    <w:rsid w:val="00880CAD"/>
    <w:rsid w:val="008839B1"/>
    <w:rsid w:val="008929FF"/>
    <w:rsid w:val="00894972"/>
    <w:rsid w:val="008C1135"/>
    <w:rsid w:val="008D0904"/>
    <w:rsid w:val="008D0E4A"/>
    <w:rsid w:val="008D5AB1"/>
    <w:rsid w:val="008E1FE4"/>
    <w:rsid w:val="008F0C99"/>
    <w:rsid w:val="008F6CB2"/>
    <w:rsid w:val="008F6FF0"/>
    <w:rsid w:val="00903DA8"/>
    <w:rsid w:val="009115FC"/>
    <w:rsid w:val="0091371E"/>
    <w:rsid w:val="00926015"/>
    <w:rsid w:val="00956191"/>
    <w:rsid w:val="00963010"/>
    <w:rsid w:val="00966802"/>
    <w:rsid w:val="00966F1B"/>
    <w:rsid w:val="00975DF9"/>
    <w:rsid w:val="00992E46"/>
    <w:rsid w:val="009A39CA"/>
    <w:rsid w:val="009A4624"/>
    <w:rsid w:val="009C1EF9"/>
    <w:rsid w:val="009C2C8A"/>
    <w:rsid w:val="009E1A12"/>
    <w:rsid w:val="009F7331"/>
    <w:rsid w:val="00A02F1E"/>
    <w:rsid w:val="00A035FC"/>
    <w:rsid w:val="00A06569"/>
    <w:rsid w:val="00A07422"/>
    <w:rsid w:val="00A07BE0"/>
    <w:rsid w:val="00A20759"/>
    <w:rsid w:val="00A20DC8"/>
    <w:rsid w:val="00A22AA4"/>
    <w:rsid w:val="00A41BBC"/>
    <w:rsid w:val="00A474BB"/>
    <w:rsid w:val="00A6339B"/>
    <w:rsid w:val="00A7071F"/>
    <w:rsid w:val="00A71778"/>
    <w:rsid w:val="00A719E7"/>
    <w:rsid w:val="00A73D3C"/>
    <w:rsid w:val="00A85DF9"/>
    <w:rsid w:val="00A86C8C"/>
    <w:rsid w:val="00A9234D"/>
    <w:rsid w:val="00AA0EC0"/>
    <w:rsid w:val="00AB70D0"/>
    <w:rsid w:val="00AD6BDC"/>
    <w:rsid w:val="00AD7746"/>
    <w:rsid w:val="00AE0376"/>
    <w:rsid w:val="00AE1B29"/>
    <w:rsid w:val="00AE6D4D"/>
    <w:rsid w:val="00AE7A37"/>
    <w:rsid w:val="00AF1BB8"/>
    <w:rsid w:val="00B00223"/>
    <w:rsid w:val="00B04001"/>
    <w:rsid w:val="00B052BB"/>
    <w:rsid w:val="00B11D81"/>
    <w:rsid w:val="00B139A6"/>
    <w:rsid w:val="00B146DC"/>
    <w:rsid w:val="00B15049"/>
    <w:rsid w:val="00B15795"/>
    <w:rsid w:val="00B1742D"/>
    <w:rsid w:val="00B25366"/>
    <w:rsid w:val="00B25D05"/>
    <w:rsid w:val="00B25EF0"/>
    <w:rsid w:val="00B26C9C"/>
    <w:rsid w:val="00B27C8F"/>
    <w:rsid w:val="00B3275F"/>
    <w:rsid w:val="00B32B63"/>
    <w:rsid w:val="00B3363D"/>
    <w:rsid w:val="00B44652"/>
    <w:rsid w:val="00B47E18"/>
    <w:rsid w:val="00B648BC"/>
    <w:rsid w:val="00B71188"/>
    <w:rsid w:val="00B73956"/>
    <w:rsid w:val="00B75EED"/>
    <w:rsid w:val="00B82A3A"/>
    <w:rsid w:val="00B91DDF"/>
    <w:rsid w:val="00B93281"/>
    <w:rsid w:val="00B97422"/>
    <w:rsid w:val="00BA07BD"/>
    <w:rsid w:val="00BA1590"/>
    <w:rsid w:val="00BA1C1F"/>
    <w:rsid w:val="00BB7E53"/>
    <w:rsid w:val="00BC02F0"/>
    <w:rsid w:val="00BC03E8"/>
    <w:rsid w:val="00BC38ED"/>
    <w:rsid w:val="00BD48B5"/>
    <w:rsid w:val="00BD6BDD"/>
    <w:rsid w:val="00BE155F"/>
    <w:rsid w:val="00BE452D"/>
    <w:rsid w:val="00BF0336"/>
    <w:rsid w:val="00C16EF4"/>
    <w:rsid w:val="00C23D70"/>
    <w:rsid w:val="00C25D76"/>
    <w:rsid w:val="00C3134F"/>
    <w:rsid w:val="00C3205C"/>
    <w:rsid w:val="00C322EE"/>
    <w:rsid w:val="00C5110A"/>
    <w:rsid w:val="00C669D5"/>
    <w:rsid w:val="00C74A24"/>
    <w:rsid w:val="00C803C8"/>
    <w:rsid w:val="00C83E78"/>
    <w:rsid w:val="00C87983"/>
    <w:rsid w:val="00C92C97"/>
    <w:rsid w:val="00C93031"/>
    <w:rsid w:val="00C94C49"/>
    <w:rsid w:val="00CA6E75"/>
    <w:rsid w:val="00CB2D85"/>
    <w:rsid w:val="00CC7CCA"/>
    <w:rsid w:val="00CD3A34"/>
    <w:rsid w:val="00CE0546"/>
    <w:rsid w:val="00CE1585"/>
    <w:rsid w:val="00CE1DE3"/>
    <w:rsid w:val="00CE3494"/>
    <w:rsid w:val="00CE3AFB"/>
    <w:rsid w:val="00CE40E7"/>
    <w:rsid w:val="00CE60E1"/>
    <w:rsid w:val="00CF018A"/>
    <w:rsid w:val="00CF1AC9"/>
    <w:rsid w:val="00CF2851"/>
    <w:rsid w:val="00CF63F4"/>
    <w:rsid w:val="00D06C71"/>
    <w:rsid w:val="00D1385F"/>
    <w:rsid w:val="00D1618D"/>
    <w:rsid w:val="00D16943"/>
    <w:rsid w:val="00D1699B"/>
    <w:rsid w:val="00D178E2"/>
    <w:rsid w:val="00D23130"/>
    <w:rsid w:val="00D34685"/>
    <w:rsid w:val="00D40173"/>
    <w:rsid w:val="00D42269"/>
    <w:rsid w:val="00D448CC"/>
    <w:rsid w:val="00D50C70"/>
    <w:rsid w:val="00D54B8B"/>
    <w:rsid w:val="00D572F8"/>
    <w:rsid w:val="00D63741"/>
    <w:rsid w:val="00D74FBB"/>
    <w:rsid w:val="00D84C30"/>
    <w:rsid w:val="00D92098"/>
    <w:rsid w:val="00DB08C2"/>
    <w:rsid w:val="00DB3F69"/>
    <w:rsid w:val="00DB4CAA"/>
    <w:rsid w:val="00DD1D32"/>
    <w:rsid w:val="00DD2622"/>
    <w:rsid w:val="00DD7557"/>
    <w:rsid w:val="00DD78A7"/>
    <w:rsid w:val="00DE79BF"/>
    <w:rsid w:val="00DF0C90"/>
    <w:rsid w:val="00E06499"/>
    <w:rsid w:val="00E121EE"/>
    <w:rsid w:val="00E173C2"/>
    <w:rsid w:val="00E21103"/>
    <w:rsid w:val="00E263F7"/>
    <w:rsid w:val="00E30079"/>
    <w:rsid w:val="00E32F5F"/>
    <w:rsid w:val="00E43D76"/>
    <w:rsid w:val="00E529BF"/>
    <w:rsid w:val="00E633F8"/>
    <w:rsid w:val="00E74E2C"/>
    <w:rsid w:val="00E75BEB"/>
    <w:rsid w:val="00E94D42"/>
    <w:rsid w:val="00E97629"/>
    <w:rsid w:val="00EA7C0C"/>
    <w:rsid w:val="00EB52B7"/>
    <w:rsid w:val="00EB7C51"/>
    <w:rsid w:val="00EC5280"/>
    <w:rsid w:val="00EC6D47"/>
    <w:rsid w:val="00EC6FEA"/>
    <w:rsid w:val="00EC7A0F"/>
    <w:rsid w:val="00EF4AF4"/>
    <w:rsid w:val="00F02676"/>
    <w:rsid w:val="00F04D93"/>
    <w:rsid w:val="00F12069"/>
    <w:rsid w:val="00F15E51"/>
    <w:rsid w:val="00F17564"/>
    <w:rsid w:val="00F33119"/>
    <w:rsid w:val="00F51B67"/>
    <w:rsid w:val="00F5453A"/>
    <w:rsid w:val="00F6009C"/>
    <w:rsid w:val="00F633EF"/>
    <w:rsid w:val="00F808E3"/>
    <w:rsid w:val="00F8091E"/>
    <w:rsid w:val="00F938D0"/>
    <w:rsid w:val="00FA1E27"/>
    <w:rsid w:val="00FA5EFB"/>
    <w:rsid w:val="00FB37EB"/>
    <w:rsid w:val="00FB4A6D"/>
    <w:rsid w:val="00FB5987"/>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F95783B"/>
  <w15:docId w15:val="{27DFCE21-A981-4659-8D09-E172B723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programovy-dokument/" TargetMode="External"/><Relationship Id="rId18" Type="http://schemas.openxmlformats.org/officeDocument/2006/relationships/hyperlink" Target="https://www.optp.vlada.gov.sk/predkladanie-ziadosti-o-nfp/" TargetMode="External"/><Relationship Id="rId26" Type="http://schemas.openxmlformats.org/officeDocument/2006/relationships/hyperlink" Target="http://www.partnerskadohoda.gov.sk/metodicke-pokyny-cko-a-uv-sr/" TargetMode="External"/><Relationship Id="rId39" Type="http://schemas.openxmlformats.org/officeDocument/2006/relationships/header" Target="header3.xml"/><Relationship Id="rId21" Type="http://schemas.openxmlformats.org/officeDocument/2006/relationships/hyperlink" Target="http://www.optp.vlada.gov.sk/ine-dokumenty/" TargetMode="External"/><Relationship Id="rId34" Type="http://schemas.openxmlformats.org/officeDocument/2006/relationships/hyperlink" Target="http://www.itms2014.sk" TargetMode="Externa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s://www.minedu.sk/vysoke-skoly-v-slovenskej-republike/" TargetMode="External"/><Relationship Id="rId29" Type="http://schemas.openxmlformats.org/officeDocument/2006/relationships/hyperlink" Target="http://www.partnerskadohoda.gov.sk/vzory-cko/"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eader" Target="header2.xm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partnerskadohoda.gov.sk/metodicke-pokyny-cko-a-uv-sr/" TargetMode="External"/><Relationship Id="rId31" Type="http://schemas.openxmlformats.org/officeDocument/2006/relationships/hyperlink" Target="http://www.finance.gov.sk/Default.aspx?CatID=9348" TargetMode="Externa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s://www.optp.vlada.gov.sk/ine-dokumenty/"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eader" Target="header1.xml"/><Relationship Id="rId43" Type="http://schemas.openxmlformats.org/officeDocument/2006/relationships/theme" Target="theme/theme1.xml"/><Relationship Id="rId8" Type="http://schemas.openxmlformats.org/officeDocument/2006/relationships/hyperlink" Target="http://www.slovensko.sk" TargetMode="External"/><Relationship Id="rId3" Type="http://schemas.openxmlformats.org/officeDocument/2006/relationships/styles" Target="styles.xml"/><Relationship Id="rId12" Type="http://schemas.openxmlformats.org/officeDocument/2006/relationships/hyperlink" Target="http://optp.vlada.gov.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C45A8-1195-4B15-B120-D22A6396C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29</Pages>
  <Words>11144</Words>
  <Characters>63525</Characters>
  <Application>Microsoft Office Word</Application>
  <DocSecurity>0</DocSecurity>
  <Lines>529</Lines>
  <Paragraphs>149</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45</cp:revision>
  <cp:lastPrinted>2018-10-26T08:28:00Z</cp:lastPrinted>
  <dcterms:created xsi:type="dcterms:W3CDTF">2019-08-14T12:07:00Z</dcterms:created>
  <dcterms:modified xsi:type="dcterms:W3CDTF">2021-04-09T13:42:00Z</dcterms:modified>
</cp:coreProperties>
</file>