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4496ACB0"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5E5164">
        <w:rPr>
          <w:rFonts w:asciiTheme="minorHAnsi" w:hAnsiTheme="minorHAnsi" w:cstheme="minorHAnsi"/>
        </w:rPr>
        <w:t>MIRRI</w:t>
      </w:r>
      <w:r w:rsidR="005E5164" w:rsidRPr="003A25AC">
        <w:rPr>
          <w:rFonts w:asciiTheme="minorHAnsi" w:hAnsiTheme="minorHAnsi" w:cstheme="minorHAnsi"/>
        </w:rPr>
        <w:t xml:space="preserve">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636BC463"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w:t>
      </w:r>
      <w:r w:rsidR="005E5164">
        <w:rPr>
          <w:rFonts w:asciiTheme="minorHAnsi" w:hAnsiTheme="minorHAnsi" w:cstheme="minorHAnsi"/>
        </w:rPr>
        <w:t>Štefánikova 15, 811 05</w:t>
      </w:r>
      <w:r w:rsidR="005E5164" w:rsidRPr="005D01A7">
        <w:rPr>
          <w:rFonts w:asciiTheme="minorHAnsi" w:hAnsiTheme="minorHAnsi" w:cstheme="minorHAnsi"/>
        </w:rPr>
        <w:t xml:space="preserve"> </w:t>
      </w:r>
      <w:r w:rsidR="00700301" w:rsidRPr="003A25AC">
        <w:rPr>
          <w:rFonts w:asciiTheme="minorHAnsi" w:hAnsiTheme="minorHAnsi" w:cstheme="minorHAnsi"/>
        </w:rPr>
        <w:t>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42839667"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4A5672">
        <w:rPr>
          <w:b/>
        </w:rPr>
        <w:t>17 630 100</w:t>
      </w:r>
      <w:r w:rsidR="00C47604">
        <w:rPr>
          <w:rFonts w:asciiTheme="minorHAnsi" w:hAnsiTheme="minorHAnsi" w:cstheme="minorHAnsi"/>
          <w:b/>
        </w:rPr>
        <w:t>,00</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xml:space="preserve">,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35DDD7DE" w:rsidR="007254A5" w:rsidRDefault="007254A5" w:rsidP="000F1F4E">
      <w:pPr>
        <w:spacing w:before="120" w:after="120" w:line="240" w:lineRule="auto"/>
        <w:ind w:firstLine="357"/>
        <w:jc w:val="both"/>
        <w:rPr>
          <w:ins w:id="0" w:author="Autor"/>
          <w:rFonts w:asciiTheme="minorHAnsi" w:hAnsiTheme="minorHAnsi" w:cstheme="minorHAnsi"/>
        </w:rPr>
      </w:pPr>
    </w:p>
    <w:p w14:paraId="1AAF1F0A" w14:textId="77777777" w:rsidR="002C5BEA" w:rsidRPr="003A25AC" w:rsidRDefault="002C5BEA"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lastRenderedPageBreak/>
        <w:t>Miesto a spôsob podania ŽoNFP</w:t>
      </w:r>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3859EBBF" w:rsidR="001936D0" w:rsidRDefault="005E5164" w:rsidP="000F1F4E">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001936D0" w:rsidRPr="00230311">
        <w:rPr>
          <w:rFonts w:asciiTheme="minorHAnsi" w:hAnsiTheme="minorHAnsi" w:cstheme="minorHAnsi"/>
        </w:rPr>
        <w:t xml:space="preserve">Slovenskej republiky </w:t>
      </w:r>
    </w:p>
    <w:p w14:paraId="03959258" w14:textId="6CB5D9CC" w:rsidR="00227259" w:rsidRPr="00230311" w:rsidRDefault="00227259" w:rsidP="000F1F4E">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00052D49" w:rsidRPr="00052D49">
        <w:rPr>
          <w:rFonts w:asciiTheme="minorHAnsi" w:hAnsiTheme="minorHAnsi" w:cstheme="minorHAnsi"/>
        </w:rPr>
        <w:t>OP TP a iných finančných mechanizmov</w:t>
      </w:r>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17715807" w:rsidR="001936D0" w:rsidRPr="00230311" w:rsidRDefault="005E5164" w:rsidP="000F1F4E">
      <w:pPr>
        <w:spacing w:after="0"/>
        <w:ind w:left="1134"/>
        <w:contextualSpacing/>
        <w:jc w:val="both"/>
        <w:rPr>
          <w:rFonts w:asciiTheme="minorHAnsi" w:hAnsiTheme="minorHAnsi" w:cstheme="minorHAnsi"/>
        </w:rPr>
      </w:pPr>
      <w:r>
        <w:rPr>
          <w:rFonts w:asciiTheme="minorHAnsi" w:hAnsiTheme="minorHAnsi" w:cstheme="minorHAnsi"/>
        </w:rPr>
        <w:t>Štefánikova 15</w:t>
      </w:r>
      <w:r w:rsidR="001936D0" w:rsidRPr="00230311">
        <w:rPr>
          <w:rFonts w:asciiTheme="minorHAnsi" w:hAnsiTheme="minorHAnsi" w:cstheme="minorHAnsi"/>
        </w:rPr>
        <w:t xml:space="preserve"> </w:t>
      </w:r>
    </w:p>
    <w:p w14:paraId="59D7CBCB" w14:textId="3BBB38DD" w:rsidR="001936D0" w:rsidRPr="00230311" w:rsidRDefault="005E5164" w:rsidP="000F1F4E">
      <w:pPr>
        <w:spacing w:after="0"/>
        <w:ind w:left="1134"/>
        <w:contextualSpacing/>
        <w:jc w:val="both"/>
        <w:rPr>
          <w:rFonts w:asciiTheme="minorHAnsi" w:hAnsiTheme="minorHAnsi" w:cstheme="minorHAnsi"/>
        </w:rPr>
      </w:pPr>
      <w:r>
        <w:rPr>
          <w:rFonts w:asciiTheme="minorHAnsi" w:hAnsiTheme="minorHAnsi" w:cstheme="minorHAnsi"/>
        </w:rPr>
        <w:t>811 05</w:t>
      </w:r>
      <w:r w:rsidR="001936D0" w:rsidRPr="00230311">
        <w:rPr>
          <w:rFonts w:asciiTheme="minorHAnsi" w:hAnsiTheme="minorHAnsi" w:cstheme="minorHAnsi"/>
        </w:rPr>
        <w:t xml:space="preserve"> Bratislava</w:t>
      </w:r>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BB26408" w14:textId="77777777" w:rsidR="00F24DB4" w:rsidRDefault="00F24DB4" w:rsidP="00235D59">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38BCA544" w14:textId="1347B44E" w:rsidR="001936D0" w:rsidRPr="00230311" w:rsidRDefault="00F24DB4" w:rsidP="00235D59">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381CEDE8" w14:textId="40DCE2DC" w:rsidR="001936D0" w:rsidRPr="00230311" w:rsidRDefault="001936D0" w:rsidP="00235D59">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sidR="00F24DB4">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48DFACB4" w14:textId="74F7F98B" w:rsidR="001936D0" w:rsidRPr="00230311" w:rsidRDefault="00F24DB4" w:rsidP="00235D59">
      <w:pPr>
        <w:spacing w:after="0"/>
        <w:ind w:left="708" w:firstLine="708"/>
        <w:jc w:val="both"/>
        <w:rPr>
          <w:rFonts w:asciiTheme="minorHAnsi" w:hAnsiTheme="minorHAnsi" w:cstheme="minorHAnsi"/>
        </w:rPr>
      </w:pPr>
      <w:r>
        <w:rPr>
          <w:rFonts w:asciiTheme="minorHAnsi" w:hAnsiTheme="minorHAnsi" w:cstheme="minorHAnsi"/>
        </w:rPr>
        <w:t>Štefánikova 15</w:t>
      </w:r>
    </w:p>
    <w:p w14:paraId="47F163E9" w14:textId="23CD9376" w:rsidR="001936D0" w:rsidRPr="00230311" w:rsidRDefault="00F24DB4" w:rsidP="00235D59">
      <w:pPr>
        <w:spacing w:after="0"/>
        <w:ind w:left="708" w:firstLine="708"/>
        <w:jc w:val="both"/>
        <w:rPr>
          <w:rFonts w:asciiTheme="minorHAnsi" w:hAnsiTheme="minorHAnsi" w:cstheme="minorHAnsi"/>
        </w:rPr>
      </w:pPr>
      <w:r>
        <w:rPr>
          <w:rFonts w:asciiTheme="minorHAnsi" w:hAnsiTheme="minorHAnsi" w:cstheme="minorHAnsi"/>
        </w:rPr>
        <w:t xml:space="preserve">811 05 </w:t>
      </w:r>
      <w:r w:rsidR="001936D0" w:rsidRPr="00230311">
        <w:rPr>
          <w:rFonts w:asciiTheme="minorHAnsi" w:hAnsiTheme="minorHAnsi" w:cstheme="minorHAnsi"/>
        </w:rPr>
        <w:t>Bratislava</w:t>
      </w:r>
    </w:p>
    <w:p w14:paraId="1292B86A" w14:textId="209EDD93"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24DB4">
        <w:rPr>
          <w:rFonts w:asciiTheme="minorHAnsi" w:hAnsiTheme="minorHAnsi" w:cstheme="minorHAnsi"/>
          <w:sz w:val="22"/>
          <w:szCs w:val="22"/>
        </w:rPr>
        <w:t>9:00</w:t>
      </w:r>
      <w:r w:rsidR="00F24DB4" w:rsidRPr="004B245F">
        <w:rPr>
          <w:rFonts w:asciiTheme="minorHAnsi" w:hAnsiTheme="minorHAnsi" w:cstheme="minorHAnsi"/>
          <w:sz w:val="22"/>
          <w:szCs w:val="22"/>
        </w:rPr>
        <w:t xml:space="preserve"> hod. do </w:t>
      </w:r>
      <w:r w:rsidR="00F24DB4">
        <w:rPr>
          <w:rFonts w:asciiTheme="minorHAnsi" w:hAnsiTheme="minorHAnsi" w:cstheme="minorHAnsi"/>
          <w:sz w:val="22"/>
          <w:szCs w:val="22"/>
        </w:rPr>
        <w:t>15:00</w:t>
      </w:r>
      <w:r w:rsidR="00F24DB4"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21B97B06" w14:textId="09A723BA" w:rsidR="001936D0" w:rsidRDefault="00F24DB4" w:rsidP="000F1F4E">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1936D0" w:rsidRPr="00230311">
        <w:rPr>
          <w:rFonts w:asciiTheme="minorHAnsi" w:hAnsiTheme="minorHAnsi" w:cstheme="minorHAnsi"/>
        </w:rPr>
        <w:t>Slovenskej republiky</w:t>
      </w:r>
    </w:p>
    <w:p w14:paraId="42B81EA8" w14:textId="6C124972" w:rsidR="00807DE1" w:rsidRPr="00230311" w:rsidRDefault="00807DE1" w:rsidP="000F1F4E">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00052D49" w:rsidRPr="00052D49">
        <w:rPr>
          <w:rFonts w:asciiTheme="minorHAnsi" w:hAnsiTheme="minorHAnsi" w:cstheme="minorHAnsi"/>
        </w:rPr>
        <w:t>OP TP a iných finančných mechanizmov</w:t>
      </w:r>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267A5EF" w:rsidR="001936D0" w:rsidRPr="00230311" w:rsidRDefault="007254A5" w:rsidP="000F1F4E">
      <w:pPr>
        <w:spacing w:after="0"/>
        <w:ind w:left="1559"/>
        <w:contextualSpacing/>
        <w:jc w:val="both"/>
        <w:rPr>
          <w:rFonts w:asciiTheme="minorHAnsi" w:hAnsiTheme="minorHAnsi" w:cstheme="minorHAnsi"/>
        </w:rPr>
      </w:pPr>
      <w:r>
        <w:rPr>
          <w:rFonts w:asciiTheme="minorHAnsi" w:hAnsiTheme="minorHAnsi" w:cstheme="minorHAnsi"/>
        </w:rPr>
        <w:t>Dunajská 68</w:t>
      </w:r>
    </w:p>
    <w:p w14:paraId="22C9DFA4" w14:textId="399C3D52"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w:t>
      </w:r>
      <w:r w:rsidR="004C3E2F" w:rsidRPr="00230311">
        <w:rPr>
          <w:rFonts w:asciiTheme="minorHAnsi" w:hAnsiTheme="minorHAnsi" w:cstheme="minorHAnsi"/>
        </w:rPr>
        <w:t>0</w:t>
      </w:r>
      <w:r w:rsidR="004C3E2F">
        <w:rPr>
          <w:rFonts w:asciiTheme="minorHAnsi" w:hAnsiTheme="minorHAnsi" w:cstheme="minorHAnsi"/>
        </w:rPr>
        <w:t>8</w:t>
      </w:r>
      <w:r w:rsidR="00DC3E12">
        <w:rPr>
          <w:rFonts w:asciiTheme="minorHAnsi" w:hAnsiTheme="minorHAnsi" w:cstheme="minorHAnsi"/>
        </w:rPr>
        <w:t xml:space="preserve"> </w:t>
      </w:r>
      <w:r w:rsidR="001936D0" w:rsidRPr="00230311">
        <w:rPr>
          <w:rFonts w:asciiTheme="minorHAnsi" w:hAnsiTheme="minorHAnsi" w:cstheme="minorHAnsi"/>
        </w:rPr>
        <w:t>Bratislava</w:t>
      </w:r>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pisov obmedziť pre žiadateľov predkladanie ŽoNFP v listinnej podobe.</w:t>
      </w:r>
    </w:p>
    <w:p w14:paraId="3C5220BB" w14:textId="7C39DB44"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zmysle zákona o e-Governmente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ŽoNFP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 xml:space="preserve">(ďalej aj „ÚPVS“) </w:t>
      </w:r>
      <w:r w:rsidRPr="00230311">
        <w:rPr>
          <w:rFonts w:asciiTheme="minorHAnsi" w:hAnsiTheme="minorHAnsi" w:cstheme="minorHAnsi"/>
          <w:sz w:val="22"/>
          <w:szCs w:val="22"/>
        </w:rPr>
        <w:t xml:space="preserve">do elektronickej schránky </w:t>
      </w:r>
      <w:r w:rsidR="00F24DB4">
        <w:rPr>
          <w:rFonts w:asciiTheme="minorHAnsi" w:hAnsiTheme="minorHAnsi" w:cstheme="minorHAnsi"/>
          <w:sz w:val="22"/>
          <w:szCs w:val="22"/>
        </w:rPr>
        <w:t xml:space="preserve">MIRRI SR - </w:t>
      </w:r>
      <w:r w:rsidRPr="00230311">
        <w:rPr>
          <w:rFonts w:asciiTheme="minorHAnsi" w:hAnsiTheme="minorHAnsi" w:cstheme="minorHAnsi"/>
          <w:sz w:val="22"/>
          <w:szCs w:val="22"/>
        </w:rPr>
        <w:t xml:space="preserve">RO OP TP (ÚPVS na adrese </w:t>
      </w:r>
      <w:hyperlink r:id="rId9"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xml:space="preserve">, špeciálna služba </w:t>
      </w:r>
      <w:r w:rsidR="00F24DB4">
        <w:rPr>
          <w:rFonts w:asciiTheme="minorHAnsi" w:hAnsiTheme="minorHAnsi" w:cstheme="minorHAnsi"/>
          <w:sz w:val="22"/>
          <w:szCs w:val="22"/>
        </w:rPr>
        <w:t>MIRRI</w:t>
      </w:r>
      <w:r w:rsidR="00F24DB4" w:rsidRPr="00230311">
        <w:rPr>
          <w:rFonts w:asciiTheme="minorHAnsi" w:hAnsiTheme="minorHAnsi" w:cstheme="minorHAnsi"/>
          <w:sz w:val="22"/>
          <w:szCs w:val="22"/>
        </w:rPr>
        <w:t xml:space="preserve"> </w:t>
      </w:r>
      <w:r w:rsidRPr="00230311">
        <w:rPr>
          <w:rFonts w:asciiTheme="minorHAnsi" w:hAnsiTheme="minorHAnsi" w:cstheme="minorHAnsi"/>
          <w:sz w:val="22"/>
          <w:szCs w:val="22"/>
        </w:rPr>
        <w:t>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pdf súbor ŽoNFP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lastRenderedPageBreak/>
        <w:t xml:space="preserve">žiadateľ autorizuje a odošle ŽoNFP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0"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1"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29DB0EB"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 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5ABE4446" w14:textId="35E9F49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na počítači v slovenskom jazyku, resp. v</w:t>
      </w:r>
      <w:del w:id="1" w:author="Autor">
        <w:r w:rsidRPr="00230311" w:rsidDel="002C5BEA">
          <w:rPr>
            <w:rFonts w:asciiTheme="minorHAnsi" w:hAnsiTheme="minorHAnsi" w:cstheme="minorHAnsi"/>
          </w:rPr>
          <w:delText xml:space="preserve"> </w:delText>
        </w:r>
      </w:del>
      <w:ins w:id="2" w:author="Autor">
        <w:r w:rsidR="002C5BEA">
          <w:rPr>
            <w:rFonts w:asciiTheme="minorHAnsi" w:hAnsiTheme="minorHAnsi" w:cstheme="minorHAnsi"/>
          </w:rPr>
          <w:t> </w:t>
        </w:r>
      </w:ins>
      <w:r w:rsidRPr="00230311">
        <w:rPr>
          <w:rFonts w:asciiTheme="minorHAnsi" w:hAnsiTheme="minorHAnsi" w:cstheme="minorHAnsi"/>
        </w:rPr>
        <w:t xml:space="preserve">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069912E6"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Za dátum doručenia žiadosti sa považuje: </w:t>
      </w:r>
    </w:p>
    <w:p w14:paraId="5D3B65ED" w14:textId="3976A7C5"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 xml:space="preserve">na adresu </w:t>
      </w:r>
      <w:r w:rsidR="00F24DB4">
        <w:rPr>
          <w:rFonts w:asciiTheme="minorHAnsi" w:hAnsiTheme="minorHAnsi" w:cstheme="minorHAnsi"/>
          <w:sz w:val="22"/>
          <w:szCs w:val="22"/>
        </w:rPr>
        <w:t>MIRRI</w:t>
      </w:r>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4E73F8DA" w14:textId="7384ED6D" w:rsidR="00EF130B"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ŽoNFP. </w:t>
        </w:r>
      </w:hyperlink>
    </w:p>
    <w:p w14:paraId="76800C31" w14:textId="4A9843F5"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11F86183"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77777777"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w:t>
      </w:r>
      <w:del w:id="3" w:author="Autor">
        <w:r w:rsidRPr="001111BA" w:rsidDel="002C5BEA">
          <w:rPr>
            <w:rFonts w:asciiTheme="minorHAnsi" w:hAnsiTheme="minorHAnsi" w:cstheme="minorHAnsi"/>
          </w:rPr>
          <w:delText>,</w:delText>
        </w:r>
      </w:del>
      <w:r w:rsidRPr="001111BA">
        <w:rPr>
          <w:rFonts w:asciiTheme="minorHAnsi" w:hAnsiTheme="minorHAnsi" w:cstheme="minorHAnsi"/>
        </w:rPr>
        <w:t xml:space="preserve"> týkajúce sa vyzvania a prípravy žiadosti o NFP je možné získať:</w:t>
      </w:r>
    </w:p>
    <w:p w14:paraId="7394D63E" w14:textId="6A9E7653"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lastRenderedPageBreak/>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ins w:id="4" w:author="Autor">
        <w:r w:rsidR="002C5BEA" w:rsidRPr="00077DC8">
          <w:rPr>
            <w:rFonts w:asciiTheme="minorHAnsi" w:hAnsiTheme="minorHAnsi" w:cstheme="minorHAnsi"/>
            <w:sz w:val="22"/>
            <w:szCs w:val="22"/>
          </w:rPr>
          <w:t>02/2092 8480</w:t>
        </w:r>
      </w:ins>
      <w:del w:id="5" w:author="Autor">
        <w:r w:rsidR="00E860C4" w:rsidRPr="001111BA" w:rsidDel="002C5BEA">
          <w:rPr>
            <w:rFonts w:asciiTheme="minorHAnsi" w:eastAsiaTheme="minorHAnsi" w:hAnsiTheme="minorHAnsi" w:cstheme="minorHAnsi"/>
            <w:sz w:val="22"/>
            <w:szCs w:val="22"/>
          </w:rPr>
          <w:delText>02/20 925 902</w:delText>
        </w:r>
      </w:del>
    </w:p>
    <w:p w14:paraId="0C4B826E" w14:textId="03C1E7C3" w:rsidR="00AA49FC" w:rsidRPr="00230311" w:rsidRDefault="002C5BEA" w:rsidP="000F1F4E">
      <w:pPr>
        <w:pStyle w:val="Default"/>
        <w:spacing w:before="120" w:after="120"/>
        <w:ind w:left="3540" w:firstLine="708"/>
        <w:rPr>
          <w:rFonts w:asciiTheme="minorHAnsi" w:eastAsiaTheme="minorHAnsi" w:hAnsiTheme="minorHAnsi" w:cstheme="minorHAnsi"/>
          <w:sz w:val="22"/>
          <w:szCs w:val="22"/>
        </w:rPr>
      </w:pPr>
      <w:ins w:id="6" w:author="Autor">
        <w:r w:rsidRPr="005D01A7">
          <w:rPr>
            <w:rFonts w:asciiTheme="minorHAnsi" w:hAnsiTheme="minorHAnsi" w:cstheme="minorHAnsi"/>
            <w:sz w:val="22"/>
            <w:szCs w:val="22"/>
          </w:rPr>
          <w:t>02/</w:t>
        </w:r>
        <w:r>
          <w:rPr>
            <w:rFonts w:asciiTheme="minorHAnsi" w:hAnsiTheme="minorHAnsi" w:cstheme="minorHAnsi"/>
            <w:sz w:val="22"/>
            <w:szCs w:val="22"/>
          </w:rPr>
          <w:t>2092 8483</w:t>
        </w:r>
      </w:ins>
      <w:del w:id="7" w:author="Autor">
        <w:r w:rsidR="00AA49FC" w:rsidRPr="00230311" w:rsidDel="002C5BEA">
          <w:rPr>
            <w:rFonts w:asciiTheme="minorHAnsi" w:eastAsiaTheme="minorHAnsi" w:hAnsiTheme="minorHAnsi" w:cstheme="minorHAnsi"/>
            <w:sz w:val="22"/>
            <w:szCs w:val="22"/>
          </w:rPr>
          <w:delText>02/20 925 977</w:delText>
        </w:r>
      </w:del>
    </w:p>
    <w:p w14:paraId="47D75AAD" w14:textId="41885126" w:rsidR="003A2C31" w:rsidRDefault="002C5BEA" w:rsidP="000F1F4E">
      <w:pPr>
        <w:pStyle w:val="Default"/>
        <w:spacing w:before="120" w:after="120"/>
        <w:ind w:left="3824" w:firstLine="424"/>
        <w:rPr>
          <w:rFonts w:asciiTheme="minorHAnsi" w:eastAsiaTheme="minorHAnsi" w:hAnsiTheme="minorHAnsi" w:cstheme="minorHAnsi"/>
          <w:sz w:val="22"/>
          <w:szCs w:val="22"/>
        </w:rPr>
      </w:pPr>
      <w:ins w:id="8" w:author="Auto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ins>
      <w:del w:id="9" w:author="Autor">
        <w:r w:rsidR="003A2C31" w:rsidRPr="00230311" w:rsidDel="002C5BEA">
          <w:rPr>
            <w:rFonts w:asciiTheme="minorHAnsi" w:eastAsiaTheme="minorHAnsi" w:hAnsiTheme="minorHAnsi" w:cstheme="minorHAnsi"/>
            <w:sz w:val="22"/>
            <w:szCs w:val="22"/>
          </w:rPr>
          <w:delText>02/20 925</w:delText>
        </w:r>
        <w:r w:rsidR="001111BA" w:rsidDel="002C5BEA">
          <w:rPr>
            <w:rFonts w:asciiTheme="minorHAnsi" w:eastAsiaTheme="minorHAnsi" w:hAnsiTheme="minorHAnsi" w:cstheme="minorHAnsi"/>
            <w:sz w:val="22"/>
            <w:szCs w:val="22"/>
          </w:rPr>
          <w:delText> </w:delText>
        </w:r>
        <w:r w:rsidR="003A2C31" w:rsidRPr="00230311" w:rsidDel="002C5BEA">
          <w:rPr>
            <w:rFonts w:asciiTheme="minorHAnsi" w:eastAsiaTheme="minorHAnsi" w:hAnsiTheme="minorHAnsi" w:cstheme="minorHAnsi"/>
            <w:sz w:val="22"/>
            <w:szCs w:val="22"/>
          </w:rPr>
          <w:delText>718</w:delText>
        </w:r>
      </w:del>
    </w:p>
    <w:p w14:paraId="452E895A" w14:textId="5EC4E1FB" w:rsidR="003A2C31" w:rsidRPr="00833FA9" w:rsidDel="002C5BEA" w:rsidRDefault="003A2C31" w:rsidP="002C5BEA">
      <w:pPr>
        <w:pStyle w:val="Odsekzoznamu"/>
        <w:numPr>
          <w:ilvl w:val="0"/>
          <w:numId w:val="6"/>
        </w:numPr>
        <w:spacing w:before="120" w:after="120"/>
        <w:contextualSpacing w:val="0"/>
        <w:rPr>
          <w:del w:id="10" w:author="Autor"/>
          <w:rStyle w:val="Hypertextovprepojenie"/>
          <w:rFonts w:asciiTheme="minorHAnsi" w:hAnsiTheme="minorHAnsi" w:cstheme="minorHAnsi"/>
          <w:color w:val="000000"/>
          <w:sz w:val="22"/>
          <w:szCs w:val="22"/>
          <w:u w:val="none"/>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ins w:id="11" w:author="Autor">
        <w:r w:rsidR="002C5BEA">
          <w:fldChar w:fldCharType="begin"/>
        </w:r>
        <w:r w:rsidR="002C5BEA">
          <w:instrText xml:space="preserve"> HYPERLINK "mailto:projektyoptp@vicepremier.gov.sk" </w:instrText>
        </w:r>
        <w:r w:rsidR="002C5BEA">
          <w:fldChar w:fldCharType="separate"/>
        </w:r>
        <w:r w:rsidR="002C5BEA" w:rsidRPr="00336511">
          <w:rPr>
            <w:rStyle w:val="Hypertextovprepojenie"/>
            <w:rFonts w:asciiTheme="minorHAnsi" w:hAnsiTheme="minorHAnsi"/>
            <w:sz w:val="22"/>
            <w:szCs w:val="22"/>
          </w:rPr>
          <w:t>projektyoptp@vicepremier.gov.sk</w:t>
        </w:r>
        <w:r w:rsidR="002C5BEA">
          <w:rPr>
            <w:rStyle w:val="Hypertextovprepojenie"/>
            <w:rFonts w:asciiTheme="minorHAnsi" w:hAnsiTheme="minorHAnsi"/>
          </w:rPr>
          <w:fldChar w:fldCharType="end"/>
        </w:r>
        <w:r w:rsidR="002C5BEA" w:rsidRPr="008C305A">
          <w:rPr>
            <w:rFonts w:asciiTheme="minorHAnsi" w:hAnsiTheme="minorHAnsi" w:cstheme="minorHAnsi"/>
            <w:sz w:val="22"/>
            <w:szCs w:val="22"/>
          </w:rPr>
          <w:t xml:space="preserve"> </w:t>
        </w:r>
      </w:ins>
      <w:del w:id="12" w:author="Autor">
        <w:r w:rsidR="002C5BEA" w:rsidDel="002C5BEA">
          <w:fldChar w:fldCharType="begin"/>
        </w:r>
        <w:r w:rsidR="002C5BEA" w:rsidDel="002C5BEA">
          <w:delInstrText xml:space="preserve"> HYPERLINK "mailto:projektyoptp@vlada.gov.sk" </w:delInstrText>
        </w:r>
        <w:r w:rsidR="002C5BEA" w:rsidDel="002C5BEA">
          <w:fldChar w:fldCharType="separate"/>
        </w:r>
        <w:r w:rsidR="00AA49FC" w:rsidRPr="00833FA9" w:rsidDel="002C5BEA">
          <w:rPr>
            <w:rStyle w:val="Hypertextovprepojenie"/>
            <w:rFonts w:asciiTheme="minorHAnsi" w:eastAsiaTheme="minorHAnsi" w:hAnsiTheme="minorHAnsi" w:cstheme="minorHAnsi"/>
            <w:sz w:val="22"/>
            <w:szCs w:val="22"/>
          </w:rPr>
          <w:delText>projektyoptp@vlada.gov.sk</w:delText>
        </w:r>
        <w:r w:rsidR="002C5BEA" w:rsidDel="002C5BEA">
          <w:rPr>
            <w:rStyle w:val="Hypertextovprepojenie"/>
            <w:rFonts w:asciiTheme="minorHAnsi" w:eastAsiaTheme="minorHAnsi" w:hAnsiTheme="minorHAnsi" w:cstheme="minorHAnsi"/>
          </w:rPr>
          <w:fldChar w:fldCharType="end"/>
        </w:r>
      </w:del>
    </w:p>
    <w:p w14:paraId="5123EE88" w14:textId="77777777" w:rsidR="001111BA" w:rsidRPr="002C5BEA" w:rsidRDefault="001111BA"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41EF2AF9"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EA3C20" w:rsidRPr="00230311">
        <w:rPr>
          <w:rFonts w:asciiTheme="minorHAnsi" w:eastAsiaTheme="minorHAnsi" w:hAnsiTheme="minorHAnsi" w:cstheme="minorHAnsi"/>
          <w:sz w:val="22"/>
          <w:szCs w:val="22"/>
        </w:rPr>
        <w:t xml:space="preserve"> </w:t>
      </w:r>
    </w:p>
    <w:p w14:paraId="4601AC33" w14:textId="1A6D2BC9"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811 05</w:t>
      </w:r>
      <w:r w:rsidR="00EA3C20" w:rsidRPr="00230311">
        <w:rPr>
          <w:rFonts w:asciiTheme="minorHAnsi" w:eastAsiaTheme="minorHAnsi" w:hAnsiTheme="minorHAnsi" w:cstheme="minorHAnsi"/>
          <w:sz w:val="22"/>
          <w:szCs w:val="22"/>
        </w:rPr>
        <w:t xml:space="preserve"> Bratislava</w:t>
      </w:r>
    </w:p>
    <w:p w14:paraId="1C92F6B6" w14:textId="69358A85"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17171E">
        <w:rPr>
          <w:rFonts w:asciiTheme="minorHAnsi" w:hAnsiTheme="minorHAnsi" w:cstheme="minorHAnsi"/>
          <w:sz w:val="22"/>
          <w:szCs w:val="22"/>
        </w:rPr>
        <w:t>9:00</w:t>
      </w:r>
      <w:r w:rsidR="0017171E" w:rsidRPr="00834239">
        <w:rPr>
          <w:rFonts w:asciiTheme="minorHAnsi" w:hAnsiTheme="minorHAnsi" w:cstheme="minorHAnsi"/>
          <w:sz w:val="22"/>
          <w:szCs w:val="22"/>
        </w:rPr>
        <w:t xml:space="preserve"> hod. do </w:t>
      </w:r>
      <w:r w:rsidR="0017171E">
        <w:rPr>
          <w:rFonts w:asciiTheme="minorHAnsi" w:hAnsiTheme="minorHAnsi" w:cstheme="minorHAnsi"/>
          <w:sz w:val="22"/>
          <w:szCs w:val="22"/>
        </w:rPr>
        <w:t>15:00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72214ECD"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5B5D16A" w14:textId="77777777" w:rsidR="0017171E" w:rsidRDefault="0017171E" w:rsidP="000F1F4E">
      <w:pPr>
        <w:spacing w:before="120" w:after="120" w:line="240" w:lineRule="auto"/>
        <w:ind w:firstLine="360"/>
        <w:jc w:val="both"/>
        <w:rPr>
          <w:rFonts w:asciiTheme="minorHAnsi" w:hAnsiTheme="minorHAnsi" w:cstheme="minorHAnsi"/>
        </w:rPr>
      </w:pP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4"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5"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6"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4EC1569E"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w:t>
      </w:r>
      <w:r w:rsidR="004C0E4D">
        <w:rPr>
          <w:rFonts w:asciiTheme="minorHAnsi" w:hAnsiTheme="minorHAnsi" w:cstheme="minorHAnsi"/>
        </w:rPr>
        <w:t xml:space="preserve">verejného obstarávania </w:t>
      </w:r>
      <w:r>
        <w:rPr>
          <w:rFonts w:asciiTheme="minorHAnsi" w:hAnsiTheme="minorHAnsi" w:cstheme="minorHAnsi"/>
        </w:rPr>
        <w:t>zverejnenej</w:t>
      </w:r>
      <w:r w:rsidR="004C0E4D">
        <w:rPr>
          <w:rFonts w:asciiTheme="minorHAnsi" w:hAnsiTheme="minorHAnsi" w:cstheme="minorHAnsi"/>
        </w:rPr>
        <w:t xml:space="preserve"> na </w:t>
      </w:r>
      <w:r>
        <w:rPr>
          <w:rFonts w:asciiTheme="minorHAnsi" w:hAnsiTheme="minorHAnsi" w:cstheme="minorHAnsi"/>
        </w:rPr>
        <w:t xml:space="preserve"> </w:t>
      </w:r>
      <w:hyperlink r:id="rId17"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4C0E4D">
        <w:rPr>
          <w:rFonts w:asciiTheme="minorHAnsi" w:hAnsiTheme="minorHAnsi" w:cstheme="minorHAnsi"/>
        </w:rPr>
        <w:t> verejného obstarávania (ďalej aj „</w:t>
      </w:r>
      <w:r>
        <w:rPr>
          <w:rFonts w:asciiTheme="minorHAnsi" w:hAnsiTheme="minorHAnsi" w:cstheme="minorHAnsi"/>
        </w:rPr>
        <w:t>VO</w:t>
      </w:r>
      <w:r w:rsidR="004C0E4D">
        <w:rPr>
          <w:rFonts w:asciiTheme="minorHAnsi" w:hAnsiTheme="minorHAnsi" w:cstheme="minorHAnsi"/>
        </w:rPr>
        <w:t>“)</w:t>
      </w:r>
      <w:r>
        <w:rPr>
          <w:rFonts w:asciiTheme="minorHAnsi" w:hAnsiTheme="minorHAnsi" w:cstheme="minorHAnsi"/>
        </w:rPr>
        <w:t xml:space="preserve"> na kontrolu RO OP TP až po podpise zmluvy o NFP/interného Rozhodnutia </w:t>
      </w:r>
      <w:r>
        <w:rPr>
          <w:rFonts w:asciiTheme="minorHAnsi" w:hAnsiTheme="minorHAnsi" w:cstheme="minorHAnsi"/>
        </w:rPr>
        <w:lastRenderedPageBreak/>
        <w:t xml:space="preserve">o schválení ŽoNFP. </w:t>
      </w:r>
      <w:r w:rsidR="00983655">
        <w:rPr>
          <w:rFonts w:asciiTheme="minorHAnsi" w:hAnsiTheme="minorHAnsi" w:cstheme="minorHAnsi"/>
        </w:rPr>
        <w:t xml:space="preserve">Z uvedeného dôvodu žiadateľ nepredkladá na kontrolu RO OP TP spolu so ŽoNFP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0AD6BA1C"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0"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del w:id="13" w:author="Autor">
        <w:r w:rsidR="00CD1A3F" w:rsidRPr="00230311" w:rsidDel="002C5BEA">
          <w:rPr>
            <w:rFonts w:asciiTheme="minorHAnsi" w:hAnsiTheme="minorHAnsi" w:cstheme="minorHAnsi"/>
          </w:rPr>
          <w:delText xml:space="preserve"> </w:delText>
        </w:r>
      </w:del>
      <w:ins w:id="14" w:author="Autor">
        <w:r w:rsidR="002C5BEA">
          <w:rPr>
            <w:rFonts w:asciiTheme="minorHAnsi" w:hAnsiTheme="minorHAnsi" w:cstheme="minorHAnsi"/>
          </w:rPr>
          <w:t> </w:t>
        </w:r>
      </w:ins>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66B2156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3BE6CC1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0B8FE40"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71FAACA1"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50A086C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40E44C87"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7777777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7777777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7777777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DA5A50B"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725E5087"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06FA974C"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60C40733"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7777777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6C2F61" w:rsidRDefault="00231ADC" w:rsidP="002C5BEA">
      <w:pPr>
        <w:pStyle w:val="Odsekzoznamu"/>
        <w:numPr>
          <w:ilvl w:val="1"/>
          <w:numId w:val="7"/>
        </w:numPr>
        <w:spacing w:before="120" w:after="120"/>
        <w:jc w:val="both"/>
        <w:rPr>
          <w:ins w:id="15" w:author="Autor"/>
          <w:rFonts w:asciiTheme="minorHAnsi" w:hAnsiTheme="minorHAnsi" w:cstheme="minorHAnsi"/>
          <w:sz w:val="22"/>
          <w:szCs w:val="22"/>
          <w:rPrChange w:id="16" w:author="Autor">
            <w:rPr>
              <w:ins w:id="17" w:author="Autor"/>
            </w:rPr>
          </w:rPrChange>
        </w:rPr>
      </w:pPr>
      <w:r w:rsidRPr="00235D59">
        <w:rPr>
          <w:rFonts w:asciiTheme="minorHAnsi" w:hAnsiTheme="minorHAnsi" w:cstheme="minorHAnsi"/>
          <w:sz w:val="22"/>
          <w:szCs w:val="22"/>
        </w:rPr>
        <w:t>ako orgán prvostupňovej kontroly programov nadnárodnej spolupráce (od 01.10.2020)</w:t>
      </w:r>
      <w:ins w:id="18" w:author="Autor">
        <w:r w:rsidR="002C5BEA" w:rsidRPr="002C5BEA">
          <w:t xml:space="preserve"> </w:t>
        </w:r>
      </w:ins>
    </w:p>
    <w:p w14:paraId="1995F722" w14:textId="27331D58"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ins w:id="19" w:author="Autor">
        <w:r w:rsidRPr="002C5BEA">
          <w:rPr>
            <w:rFonts w:asciiTheme="minorHAnsi" w:hAnsiTheme="minorHAnsi" w:cstheme="minorHAnsi"/>
            <w:sz w:val="22"/>
            <w:szCs w:val="22"/>
          </w:rPr>
          <w:t>ako sekcia Operačný program Slovensko (od 01.03.2021)</w:t>
        </w:r>
      </w:ins>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ŽoNFP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631E9896"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65DD7E1C" w14:textId="77777777" w:rsidR="006A4261"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(podmienka sa preukazuje čestným vyhlásením žiadateľa v časti č. 15 vo formulári ŽoNFP</w:t>
      </w:r>
      <w:r w:rsidR="00D50AD5" w:rsidRPr="00230311">
        <w:rPr>
          <w:rFonts w:asciiTheme="minorHAnsi" w:hAnsiTheme="minorHAnsi" w:cstheme="minorHAnsi"/>
          <w:sz w:val="22"/>
          <w:szCs w:val="22"/>
        </w:rPr>
        <w:t>)</w:t>
      </w:r>
      <w:r w:rsidR="006A4261">
        <w:rPr>
          <w:rFonts w:asciiTheme="minorHAnsi" w:hAnsiTheme="minorHAnsi" w:cstheme="minorHAnsi"/>
          <w:sz w:val="22"/>
          <w:szCs w:val="22"/>
        </w:rPr>
        <w:t>.</w:t>
      </w:r>
    </w:p>
    <w:p w14:paraId="5886682E" w14:textId="7ADFB4E3" w:rsidR="00CD1A3F" w:rsidRPr="00230311" w:rsidRDefault="00CD1A3F" w:rsidP="00235D59">
      <w:pPr>
        <w:pStyle w:val="Odsekzoznamu"/>
        <w:spacing w:before="120" w:after="120"/>
        <w:ind w:left="714"/>
        <w:contextualSpacing w:val="0"/>
        <w:jc w:val="both"/>
        <w:rPr>
          <w:rFonts w:asciiTheme="minorHAnsi" w:hAnsiTheme="minorHAnsi" w:cstheme="minorHAnsi"/>
          <w:sz w:val="22"/>
          <w:szCs w:val="22"/>
        </w:rPr>
      </w:pPr>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neukončil fyzickú realizáciu všetkých hlavných aktivít projektu pred predložením ŽoNFP</w:t>
      </w:r>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02A029A4" w14:textId="438E37DE" w:rsidR="006C6EB5" w:rsidRPr="00230311" w:rsidRDefault="006C6EB5" w:rsidP="00235D59">
      <w:pPr>
        <w:pStyle w:val="Odsekzoznamu"/>
        <w:spacing w:before="120" w:after="120"/>
        <w:contextualSpacing w:val="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w:t>
      </w:r>
      <w:r w:rsidRPr="00230311">
        <w:rPr>
          <w:rFonts w:asciiTheme="minorHAnsi" w:hAnsiTheme="minorHAnsi" w:cstheme="minorHAnsi"/>
          <w:i/>
          <w:sz w:val="22"/>
          <w:szCs w:val="22"/>
        </w:rPr>
        <w:lastRenderedPageBreak/>
        <w:t>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1"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plnenie podmienky čestným vyhlásením v časti č. 15 vo formulári ŽoNFP</w:t>
      </w:r>
      <w:r w:rsidR="003850CB" w:rsidRPr="0023031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4F295102"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del w:id="20" w:author="Autor">
        <w:r w:rsidR="000170A4" w:rsidRPr="00230311" w:rsidDel="00A27A2C">
          <w:rPr>
            <w:rFonts w:asciiTheme="minorHAnsi" w:hAnsiTheme="minorHAnsi" w:cstheme="minorHAnsi"/>
            <w:color w:val="000000"/>
            <w:sz w:val="22"/>
            <w:szCs w:val="22"/>
          </w:rPr>
          <w:delText xml:space="preserve"> </w:delText>
        </w:r>
      </w:del>
      <w:ins w:id="21" w:author="Autor">
        <w:r w:rsidR="00A27A2C">
          <w:rPr>
            <w:rFonts w:asciiTheme="minorHAnsi" w:hAnsiTheme="minorHAnsi" w:cstheme="minorHAnsi"/>
            <w:color w:val="000000"/>
            <w:sz w:val="22"/>
            <w:szCs w:val="22"/>
          </w:rPr>
          <w:t> </w:t>
        </w:r>
      </w:ins>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51B5D058"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lastRenderedPageBreak/>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34A1B8F4"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r w:rsidR="00341E90">
        <w:rPr>
          <w:rFonts w:asciiTheme="minorHAnsi" w:hAnsiTheme="minorHAnsi" w:cstheme="minorHAnsi"/>
          <w:b/>
          <w:color w:val="000000"/>
          <w:sz w:val="22"/>
          <w:szCs w:val="22"/>
        </w:rPr>
        <w:t>2021</w:t>
      </w:r>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3B41452D"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6553FF">
        <w:rPr>
          <w:rFonts w:asciiTheme="minorHAnsi" w:hAnsiTheme="minorHAnsi"/>
          <w:i/>
          <w:sz w:val="22"/>
          <w:szCs w:val="22"/>
        </w:rPr>
        <w:t xml:space="preserve">začať skôr ako </w:t>
      </w:r>
      <w:r w:rsidR="00660676">
        <w:rPr>
          <w:rFonts w:asciiTheme="minorHAnsi" w:hAnsiTheme="minorHAnsi"/>
          <w:i/>
          <w:sz w:val="22"/>
          <w:szCs w:val="22"/>
        </w:rPr>
        <w:t>0</w:t>
      </w:r>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r w:rsidR="00341E90">
        <w:rPr>
          <w:rFonts w:asciiTheme="minorHAnsi" w:hAnsiTheme="minorHAnsi" w:cstheme="minorHAnsi"/>
          <w:i/>
          <w:sz w:val="22"/>
          <w:szCs w:val="22"/>
        </w:rPr>
        <w:t>2021</w:t>
      </w:r>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0B73F167"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del w:id="26" w:author="Autor">
        <w:r w:rsidR="00B228EC" w:rsidRPr="00230311" w:rsidDel="00A27A2C">
          <w:rPr>
            <w:rFonts w:asciiTheme="minorHAnsi" w:eastAsia="Calibri" w:hAnsiTheme="minorHAnsi" w:cstheme="minorHAnsi"/>
            <w:i/>
            <w:sz w:val="22"/>
            <w:szCs w:val="22"/>
            <w:lang w:eastAsia="en-US"/>
          </w:rPr>
          <w:delText xml:space="preserve"> </w:delText>
        </w:r>
      </w:del>
      <w:ins w:id="27" w:author="Autor">
        <w:r w:rsidR="00A27A2C">
          <w:rPr>
            <w:rFonts w:asciiTheme="minorHAnsi" w:eastAsia="Calibri" w:hAnsiTheme="minorHAnsi" w:cstheme="minorHAnsi"/>
            <w:i/>
            <w:sz w:val="22"/>
            <w:szCs w:val="22"/>
            <w:lang w:eastAsia="en-US"/>
          </w:rPr>
          <w:t> </w:t>
        </w:r>
      </w:ins>
      <w:r w:rsidR="00B228EC" w:rsidRPr="00230311">
        <w:rPr>
          <w:rFonts w:asciiTheme="minorHAnsi" w:eastAsia="Calibri" w:hAnsiTheme="minorHAnsi" w:cstheme="minorHAnsi"/>
          <w:i/>
          <w:sz w:val="22"/>
          <w:szCs w:val="22"/>
          <w:lang w:eastAsia="en-US"/>
        </w:rPr>
        <w:t>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5A55CD03"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ins w:id="28" w:author="Auto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 xml:space="preserve">V prípade, ak je identických pracovných pozícií viacero, je potrebné v Zozname pracovných pozícií uviesť počet týchto identických pracovných pozícií. V žiadnom prípade nie je nutné v rámci Zoznamu </w:t>
        </w:r>
        <w:r w:rsidR="00F1713F" w:rsidRPr="00F1713F">
          <w:rPr>
            <w:rFonts w:asciiTheme="minorHAnsi" w:hAnsiTheme="minorHAnsi" w:cstheme="minorHAnsi"/>
            <w:sz w:val="22"/>
            <w:szCs w:val="22"/>
          </w:rPr>
          <w:lastRenderedPageBreak/>
          <w:t>pracovných pozícií uvádzať viacero identických pracovných pozícií v samostatných riadkoch</w:t>
        </w:r>
      </w:ins>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24E4CD2E" w:rsidR="0069226A" w:rsidRPr="00230311" w:rsidRDefault="000E0586" w:rsidP="00235D59">
      <w:pPr>
        <w:pStyle w:val="Odsekzoznamu"/>
        <w:spacing w:before="120" w:after="120"/>
        <w:ind w:left="1416"/>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A069DD6" w14:textId="1832676C" w:rsidR="004C00A2" w:rsidRPr="00A27A2C" w:rsidRDefault="004C00A2" w:rsidP="00235D59">
      <w:pPr>
        <w:pStyle w:val="Odsekzoznamu1"/>
        <w:numPr>
          <w:ilvl w:val="0"/>
          <w:numId w:val="7"/>
        </w:numPr>
        <w:spacing w:before="240" w:after="240" w:line="276" w:lineRule="auto"/>
        <w:rPr>
          <w:rFonts w:asciiTheme="minorHAnsi" w:hAnsiTheme="minorHAnsi" w:cstheme="minorHAnsi"/>
          <w:sz w:val="22"/>
          <w:szCs w:val="22"/>
          <w:rPrChange w:id="29" w:author="Autor">
            <w:rPr>
              <w:rFonts w:asciiTheme="minorHAnsi" w:hAnsiTheme="minorHAnsi" w:cstheme="minorHAnsi"/>
            </w:rPr>
          </w:rPrChange>
        </w:rPr>
      </w:pPr>
      <w:r w:rsidRPr="00A27A2C">
        <w:rPr>
          <w:rFonts w:asciiTheme="minorHAnsi" w:hAnsiTheme="minorHAnsi" w:cstheme="minorHAnsi"/>
          <w:sz w:val="22"/>
          <w:szCs w:val="22"/>
          <w:rPrChange w:id="30" w:author="Autor">
            <w:rPr>
              <w:rFonts w:asciiTheme="minorHAnsi" w:hAnsiTheme="minorHAnsi" w:cstheme="minorHAnsi"/>
            </w:rPr>
          </w:rPrChange>
        </w:rPr>
        <w:t>oprávnenosť výdavkov realizácie projektu</w:t>
      </w:r>
    </w:p>
    <w:p w14:paraId="3AE1C06F" w14:textId="77777777" w:rsidR="004C00A2" w:rsidRPr="00230311" w:rsidRDefault="004C00A2" w:rsidP="004C00A2">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p>
    <w:p w14:paraId="01A023D1" w14:textId="77777777" w:rsidR="004C00A2" w:rsidRPr="00230311" w:rsidRDefault="004C00A2" w:rsidP="00235D59">
      <w:pPr>
        <w:pStyle w:val="Odsekzoznamu"/>
        <w:numPr>
          <w:ilvl w:val="0"/>
          <w:numId w:val="40"/>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778AB2F5"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F005D63"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6C0B720F" w14:textId="77777777" w:rsidR="004C00A2" w:rsidRPr="00230311"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Príručka oprávnenosti výdavkov pre projekty operačného programu Technická pomoc 2014 – 2020 (</w:t>
      </w:r>
      <w:hyperlink r:id="rId22" w:history="1">
        <w:r w:rsidRPr="00230311">
          <w:rPr>
            <w:rStyle w:val="Hypertextovprepojenie"/>
            <w:rFonts w:asciiTheme="minorHAnsi" w:hAnsiTheme="minorHAnsi" w:cstheme="minorHAnsi"/>
            <w:sz w:val="22"/>
            <w:szCs w:val="22"/>
          </w:rPr>
          <w:t>http://www.optp.vlada.gov.sk/ine-dokumenty/</w:t>
        </w:r>
      </w:hyperlink>
      <w:r w:rsidRPr="00230311">
        <w:rPr>
          <w:rFonts w:asciiTheme="minorHAnsi" w:hAnsiTheme="minorHAnsi" w:cstheme="minorHAnsi"/>
          <w:sz w:val="22"/>
          <w:szCs w:val="22"/>
        </w:rPr>
        <w:t>);</w:t>
      </w:r>
    </w:p>
    <w:p w14:paraId="0E239427" w14:textId="77777777" w:rsidR="004C00A2" w:rsidRPr="00230311"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Príručka pre prijímateľa pre projekty operačného programu Technická pomoc </w:t>
      </w:r>
      <w:r w:rsidRPr="00230311">
        <w:rPr>
          <w:rFonts w:asciiTheme="minorHAnsi" w:hAnsiTheme="minorHAnsi" w:cstheme="minorHAnsi"/>
          <w:sz w:val="22"/>
          <w:szCs w:val="22"/>
        </w:rPr>
        <w:br/>
        <w:t>2014 – 2020 (</w:t>
      </w:r>
      <w:hyperlink r:id="rId23" w:history="1">
        <w:r w:rsidRPr="00230311">
          <w:rPr>
            <w:rStyle w:val="Hypertextovprepojenie"/>
            <w:rFonts w:asciiTheme="minorHAnsi" w:hAnsiTheme="minorHAnsi" w:cstheme="minorHAnsi"/>
            <w:sz w:val="22"/>
            <w:szCs w:val="22"/>
          </w:rPr>
          <w:t>http://www.optp.vlada.gov.sk/ine-dokumenty/</w:t>
        </w:r>
      </w:hyperlink>
      <w:r w:rsidRPr="00230311">
        <w:rPr>
          <w:rFonts w:asciiTheme="minorHAnsi" w:hAnsiTheme="minorHAnsi" w:cstheme="minorHAnsi"/>
          <w:sz w:val="22"/>
          <w:szCs w:val="22"/>
        </w:rPr>
        <w:t>);</w:t>
      </w:r>
    </w:p>
    <w:p w14:paraId="05F74276" w14:textId="77777777" w:rsidR="004C00A2" w:rsidRPr="00230311"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Operačný program Technická pomoc pre programové obdobie 2014 – 2020 (</w:t>
      </w:r>
      <w:hyperlink r:id="rId24" w:history="1">
        <w:r w:rsidRPr="00230311">
          <w:rPr>
            <w:rStyle w:val="Hypertextovprepojenie"/>
            <w:rFonts w:asciiTheme="minorHAnsi" w:hAnsiTheme="minorHAnsi" w:cstheme="minorHAnsi"/>
            <w:sz w:val="22"/>
            <w:szCs w:val="22"/>
          </w:rPr>
          <w:t>http://www.optp.vlada.gov.sk/programovy-dokument/</w:t>
        </w:r>
      </w:hyperlink>
      <w:r w:rsidRPr="00230311">
        <w:rPr>
          <w:rFonts w:asciiTheme="minorHAnsi" w:hAnsiTheme="minorHAnsi" w:cstheme="minorHAnsi"/>
          <w:color w:val="000000"/>
          <w:sz w:val="22"/>
          <w:szCs w:val="22"/>
        </w:rPr>
        <w:t>)</w:t>
      </w:r>
      <w:r w:rsidRPr="00230311">
        <w:rPr>
          <w:rFonts w:asciiTheme="minorHAnsi" w:hAnsiTheme="minorHAnsi" w:cstheme="minorHAnsi"/>
          <w:sz w:val="22"/>
          <w:szCs w:val="22"/>
        </w:rPr>
        <w:t xml:space="preserve">; </w:t>
      </w:r>
    </w:p>
    <w:p w14:paraId="79BD555F" w14:textId="77777777" w:rsidR="004C00A2" w:rsidRPr="00C13B6E" w:rsidRDefault="004C00A2" w:rsidP="004C00A2">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výdavkov (</w:t>
      </w:r>
      <w:hyperlink r:id="rId25" w:history="1">
        <w:r w:rsidRPr="00C13B6E">
          <w:rPr>
            <w:rStyle w:val="Hypertextovprepojenie"/>
            <w:rFonts w:asciiTheme="minorHAnsi" w:hAnsiTheme="minorHAnsi"/>
            <w:sz w:val="22"/>
            <w:szCs w:val="22"/>
          </w:rPr>
          <w:t>http://www.partnerskadohoda.gov.sk/metodicke-pokyny-cko-a-uv-sr/</w:t>
        </w:r>
      </w:hyperlink>
      <w:r w:rsidRPr="00C13B6E">
        <w:rPr>
          <w:rFonts w:asciiTheme="minorHAnsi" w:hAnsiTheme="minorHAnsi" w:cstheme="minorHAnsi"/>
          <w:sz w:val="22"/>
          <w:szCs w:val="22"/>
        </w:rPr>
        <w:t>);</w:t>
      </w:r>
    </w:p>
    <w:p w14:paraId="6F8119AA" w14:textId="77777777" w:rsidR="004C00A2" w:rsidRPr="00230311" w:rsidRDefault="004C00A2" w:rsidP="004C00A2">
      <w:pPr>
        <w:pStyle w:val="Odsekzoznamu"/>
        <w:numPr>
          <w:ilvl w:val="1"/>
          <w:numId w:val="7"/>
        </w:numPr>
        <w:spacing w:before="120" w:after="120"/>
        <w:ind w:left="1418" w:hanging="338"/>
        <w:jc w:val="both"/>
        <w:rPr>
          <w:rFonts w:asciiTheme="minorHAnsi" w:hAnsiTheme="minorHAnsi" w:cstheme="minorHAnsi"/>
          <w:sz w:val="22"/>
          <w:szCs w:val="22"/>
        </w:rPr>
      </w:pPr>
      <w:r w:rsidRPr="00230311">
        <w:rPr>
          <w:rFonts w:asciiTheme="minorHAnsi" w:hAnsiTheme="minorHAnsi" w:cstheme="minorHAnsi"/>
          <w:sz w:val="22"/>
          <w:szCs w:val="22"/>
        </w:rPr>
        <w:t>Metodický pokyn CKO č. 18 k overovaniu hospodárnosti výdavkov na programové obdobie 2014 – 2020 (</w:t>
      </w:r>
      <w:hyperlink r:id="rId26" w:history="1">
        <w:r w:rsidRPr="00331E17">
          <w:rPr>
            <w:rStyle w:val="Hypertextovprepojenie"/>
            <w:rFonts w:asciiTheme="minorHAnsi" w:hAnsiTheme="minorHAnsi"/>
            <w:sz w:val="22"/>
            <w:szCs w:val="22"/>
          </w:rPr>
          <w:t>http://www.partnerskadohoda.gov.sk/metodicke-pokyny-cko-a-uv-sr/</w:t>
        </w:r>
      </w:hyperlink>
      <w:r w:rsidRPr="00230311">
        <w:rPr>
          <w:rStyle w:val="Hypertextovprepojenie"/>
          <w:rFonts w:asciiTheme="minorHAnsi" w:hAnsiTheme="minorHAnsi" w:cstheme="minorHAnsi"/>
          <w:color w:val="auto"/>
          <w:sz w:val="22"/>
          <w:szCs w:val="22"/>
        </w:rPr>
        <w:t>);</w:t>
      </w:r>
    </w:p>
    <w:p w14:paraId="46C28E36" w14:textId="77777777" w:rsidR="004C00A2" w:rsidRPr="00230311" w:rsidRDefault="004C00A2" w:rsidP="004C00A2">
      <w:pPr>
        <w:pStyle w:val="Odsekzoznamu"/>
        <w:numPr>
          <w:ilvl w:val="1"/>
          <w:numId w:val="7"/>
        </w:numPr>
        <w:spacing w:before="120" w:after="120"/>
        <w:contextualSpacing w:val="0"/>
        <w:jc w:val="both"/>
        <w:rPr>
          <w:rFonts w:asciiTheme="minorHAnsi" w:hAnsiTheme="minorHAnsi" w:cstheme="minorHAnsi"/>
          <w:color w:val="000000"/>
          <w:sz w:val="22"/>
          <w:szCs w:val="22"/>
        </w:rPr>
      </w:pPr>
      <w:r>
        <w:rPr>
          <w:rFonts w:asciiTheme="minorHAnsi" w:hAnsiTheme="minorHAnsi" w:cstheme="minorHAnsi"/>
          <w:color w:val="000000"/>
          <w:sz w:val="22"/>
          <w:szCs w:val="22"/>
        </w:rPr>
        <w:t> </w:t>
      </w:r>
      <w:r w:rsidRPr="00230311">
        <w:rPr>
          <w:rFonts w:asciiTheme="minorHAnsi" w:hAnsiTheme="minorHAnsi" w:cstheme="minorHAnsi"/>
          <w:color w:val="000000"/>
          <w:sz w:val="22"/>
          <w:szCs w:val="22"/>
        </w:rPr>
        <w:t>Zákony</w:t>
      </w:r>
      <w:r>
        <w:rPr>
          <w:rFonts w:asciiTheme="minorHAnsi" w:hAnsiTheme="minorHAnsi" w:cstheme="minorHAnsi"/>
          <w:color w:val="000000"/>
          <w:sz w:val="22"/>
          <w:szCs w:val="22"/>
        </w:rPr>
        <w:t>, </w:t>
      </w:r>
      <w:r w:rsidRPr="00230311">
        <w:rPr>
          <w:rFonts w:asciiTheme="minorHAnsi" w:hAnsiTheme="minorHAnsi" w:cstheme="minorHAnsi"/>
          <w:color w:val="000000"/>
          <w:sz w:val="22"/>
          <w:szCs w:val="22"/>
        </w:rPr>
        <w:t>nariadenia</w:t>
      </w:r>
      <w:r>
        <w:rPr>
          <w:rFonts w:asciiTheme="minorHAnsi" w:hAnsiTheme="minorHAnsi" w:cstheme="minorHAnsi"/>
          <w:color w:val="000000"/>
          <w:sz w:val="22"/>
          <w:szCs w:val="22"/>
        </w:rPr>
        <w:t xml:space="preserve"> a iné právne predpisy</w:t>
      </w:r>
      <w:r w:rsidRPr="00230311">
        <w:rPr>
          <w:rFonts w:asciiTheme="minorHAnsi" w:hAnsiTheme="minorHAnsi" w:cstheme="minorHAnsi"/>
          <w:color w:val="000000"/>
          <w:sz w:val="22"/>
          <w:szCs w:val="22"/>
        </w:rPr>
        <w:t>, na ktoré sa uvedené dokumenty odvolávajú.</w:t>
      </w:r>
    </w:p>
    <w:p w14:paraId="30D68669" w14:textId="77777777" w:rsidR="004C00A2" w:rsidRPr="00230311" w:rsidRDefault="004C00A2" w:rsidP="004C00A2">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30EF26FD" w14:textId="77777777" w:rsidR="004C00A2" w:rsidRPr="00230311" w:rsidRDefault="004C00A2" w:rsidP="004C00A2">
      <w:pPr>
        <w:pStyle w:val="Odsekzoznamu"/>
        <w:spacing w:before="120"/>
        <w:ind w:left="1440"/>
        <w:rPr>
          <w:rFonts w:asciiTheme="minorHAnsi" w:hAnsiTheme="minorHAnsi" w:cstheme="minorHAnsi"/>
          <w:color w:val="000000"/>
          <w:sz w:val="22"/>
          <w:szCs w:val="22"/>
        </w:rPr>
      </w:pPr>
    </w:p>
    <w:p w14:paraId="61B77E44" w14:textId="77777777" w:rsidR="004C00A2" w:rsidRPr="00230311" w:rsidRDefault="004C00A2" w:rsidP="00235D59">
      <w:pPr>
        <w:pStyle w:val="Odsekzoznamu"/>
        <w:numPr>
          <w:ilvl w:val="0"/>
          <w:numId w:val="41"/>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p>
    <w:p w14:paraId="5773E60C"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Časová oprávnenosť výdavkov v rámci OP TP je stanovená </w:t>
      </w:r>
      <w:r w:rsidRPr="00B9312F">
        <w:rPr>
          <w:rFonts w:asciiTheme="minorHAnsi" w:hAnsiTheme="minorHAnsi" w:cstheme="minorHAnsi"/>
          <w:b/>
          <w:color w:val="000000"/>
          <w:sz w:val="22"/>
          <w:szCs w:val="22"/>
        </w:rPr>
        <w:t>od 01. 01. 2014</w:t>
      </w:r>
      <w:r w:rsidRPr="00C81ECC">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9312F">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7B459E32" w14:textId="144D310E" w:rsidR="006553FF" w:rsidRDefault="004C00A2" w:rsidP="00235D59">
      <w:pPr>
        <w:spacing w:after="0" w:line="240" w:lineRule="auto"/>
        <w:jc w:val="both"/>
        <w:rPr>
          <w:rFonts w:asciiTheme="minorHAnsi" w:hAnsiTheme="minorHAnsi" w:cstheme="minorHAnsi"/>
          <w:b/>
          <w:sz w:val="28"/>
          <w:szCs w:val="28"/>
          <w:lang w:eastAsia="sk-SK"/>
        </w:rPr>
      </w:pPr>
      <w:r w:rsidRPr="0023031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F25692">
        <w:rPr>
          <w:rFonts w:asciiTheme="minorHAnsi" w:hAnsiTheme="minorHAnsi" w:cstheme="minorHAnsi"/>
          <w:i/>
        </w:rPr>
        <w:t>)</w:t>
      </w:r>
      <w:r w:rsidR="006553FF">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5D82867F"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2F4677AC" w:rsidR="009415E5" w:rsidRPr="00230311" w:rsidRDefault="009415E5" w:rsidP="006553FF">
      <w:pPr>
        <w:spacing w:before="120" w:after="120" w:line="240" w:lineRule="auto"/>
        <w:ind w:firstLine="708"/>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601352EC"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A27A2C">
        <w:rPr>
          <w:rFonts w:asciiTheme="minorHAnsi" w:hAnsiTheme="minorHAnsi" w:cstheme="minorHAnsi"/>
          <w:sz w:val="22"/>
          <w:szCs w:val="22"/>
        </w:rPr>
        <w:t>podmienok poskytnutia príspevku a rozhodnúť o schválení ŽoNFP</w:t>
      </w:r>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r w:rsidR="0064229B" w:rsidRPr="00A27A2C">
        <w:rPr>
          <w:rFonts w:asciiTheme="minorHAnsi" w:hAnsiTheme="minorHAnsi" w:cstheme="minorHAnsi"/>
          <w:sz w:val="22"/>
          <w:szCs w:val="22"/>
        </w:rPr>
        <w:t>ŽoNFP</w:t>
      </w:r>
      <w:r w:rsidR="00A73D1B" w:rsidRPr="00A27A2C">
        <w:rPr>
          <w:rFonts w:asciiTheme="minorHAnsi" w:hAnsiTheme="minorHAnsi" w:cstheme="minorHAnsi"/>
          <w:sz w:val="22"/>
          <w:szCs w:val="22"/>
        </w:rPr>
        <w:t xml:space="preserve">. </w:t>
      </w:r>
      <w:r w:rsidR="00155F98" w:rsidRPr="00A27A2C">
        <w:rPr>
          <w:rFonts w:asciiTheme="minorHAnsi" w:hAnsiTheme="minorHAnsi"/>
          <w:sz w:val="22"/>
          <w:szCs w:val="22"/>
          <w:rPrChange w:id="33" w:author="Autor">
            <w:rPr/>
          </w:rPrChange>
        </w:rPr>
        <w:t>Ak RO OP TP poučil žiadateľa o možnosti zastaviť konanie o ŽoNFP, je oprávnený tak urobiť v čase krízovej situácie v prípade nedoplnenia žiadnych náležitostí, v</w:t>
      </w:r>
      <w:del w:id="34" w:author="Autor">
        <w:r w:rsidR="00155F98" w:rsidRPr="00A27A2C" w:rsidDel="00A27A2C">
          <w:rPr>
            <w:rFonts w:asciiTheme="minorHAnsi" w:hAnsiTheme="minorHAnsi"/>
            <w:sz w:val="22"/>
            <w:szCs w:val="22"/>
            <w:rPrChange w:id="35" w:author="Autor">
              <w:rPr/>
            </w:rPrChange>
          </w:rPr>
          <w:delText xml:space="preserve"> </w:delText>
        </w:r>
      </w:del>
      <w:ins w:id="36" w:author="Autor">
        <w:r w:rsidR="00A27A2C">
          <w:rPr>
            <w:rFonts w:asciiTheme="minorHAnsi" w:hAnsiTheme="minorHAnsi"/>
            <w:sz w:val="22"/>
            <w:szCs w:val="22"/>
          </w:rPr>
          <w:t> </w:t>
        </w:r>
      </w:ins>
      <w:r w:rsidR="00155F98" w:rsidRPr="00A27A2C">
        <w:rPr>
          <w:rFonts w:asciiTheme="minorHAnsi" w:hAnsiTheme="minorHAnsi"/>
          <w:sz w:val="22"/>
          <w:szCs w:val="22"/>
          <w:rPrChange w:id="37" w:author="Autor">
            <w:rPr/>
          </w:rPrChange>
        </w:rPr>
        <w:t>prípade doručenia požadovaných náležitostí po termíne stanovenom RO OP TP alebo v prípade, ak aj po doplnení chýbajúcich náležitostí naďalej pretrvávajú pochybnosti o</w:t>
      </w:r>
      <w:del w:id="38" w:author="Autor">
        <w:r w:rsidR="00155F98" w:rsidRPr="00A27A2C" w:rsidDel="00A27A2C">
          <w:rPr>
            <w:rFonts w:asciiTheme="minorHAnsi" w:hAnsiTheme="minorHAnsi"/>
            <w:sz w:val="22"/>
            <w:szCs w:val="22"/>
            <w:rPrChange w:id="39" w:author="Autor">
              <w:rPr/>
            </w:rPrChange>
          </w:rPr>
          <w:delText xml:space="preserve"> </w:delText>
        </w:r>
      </w:del>
      <w:ins w:id="40" w:author="Autor">
        <w:r w:rsidR="00A27A2C">
          <w:rPr>
            <w:rFonts w:asciiTheme="minorHAnsi" w:hAnsiTheme="minorHAnsi"/>
            <w:sz w:val="22"/>
            <w:szCs w:val="22"/>
          </w:rPr>
          <w:t> </w:t>
        </w:r>
      </w:ins>
      <w:r w:rsidR="00155F98" w:rsidRPr="00A27A2C">
        <w:rPr>
          <w:rFonts w:asciiTheme="minorHAnsi" w:hAnsiTheme="minorHAnsi"/>
          <w:sz w:val="22"/>
          <w:szCs w:val="22"/>
          <w:rPrChange w:id="41" w:author="Autor">
            <w:rPr/>
          </w:rPrChange>
        </w:rPr>
        <w:t>pravdivosti alebo úplnosti ŽoNFP, na základe čoho nie je možné overiť splnenie niektorej z</w:t>
      </w:r>
      <w:del w:id="42" w:author="Autor">
        <w:r w:rsidR="00155F98" w:rsidRPr="00A27A2C" w:rsidDel="00A27A2C">
          <w:rPr>
            <w:rFonts w:asciiTheme="minorHAnsi" w:hAnsiTheme="minorHAnsi"/>
            <w:sz w:val="22"/>
            <w:szCs w:val="22"/>
            <w:rPrChange w:id="43" w:author="Autor">
              <w:rPr/>
            </w:rPrChange>
          </w:rPr>
          <w:delText xml:space="preserve"> </w:delText>
        </w:r>
      </w:del>
      <w:ins w:id="44" w:author="Autor">
        <w:r w:rsidR="00A27A2C">
          <w:rPr>
            <w:rFonts w:asciiTheme="minorHAnsi" w:hAnsiTheme="minorHAnsi"/>
            <w:sz w:val="22"/>
            <w:szCs w:val="22"/>
          </w:rPr>
          <w:t> </w:t>
        </w:r>
      </w:ins>
      <w:r w:rsidR="00155F98" w:rsidRPr="00A27A2C">
        <w:rPr>
          <w:rFonts w:asciiTheme="minorHAnsi" w:hAnsiTheme="minorHAnsi"/>
          <w:sz w:val="22"/>
          <w:szCs w:val="22"/>
          <w:rPrChange w:id="45" w:author="Autor">
            <w:rPr/>
          </w:rPrChange>
        </w:rPr>
        <w:t>podmienok poskytnutia príspevku a rozhodnúť o schválení ŽoNFP</w:t>
      </w:r>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7"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8"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0BCBA92E"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ŽoNFP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109E074C" w:rsidR="00310319" w:rsidRDefault="00310319" w:rsidP="006553FF">
      <w:pPr>
        <w:spacing w:before="120" w:after="120" w:line="240" w:lineRule="auto"/>
        <w:ind w:firstLine="357"/>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novely zákona o príspevku z EŠIF č. 128/2020 Z. z.), žiadateľ je oprávnený </w:t>
      </w:r>
      <w:r w:rsidRPr="00184AD0">
        <w:rPr>
          <w:rFonts w:asciiTheme="minorHAnsi" w:hAnsiTheme="minorHAnsi" w:cstheme="minorHAnsi"/>
        </w:rPr>
        <w:lastRenderedPageBreak/>
        <w:t>doplniť alebo zmeniť ŽoNFP najneskôr do jedného mesiaca odo dňa nadobudnutia účinnosti novely zákona o príspevku z EŠIF č. 128/2020 Z. z. (do 22.6.2020 vrátane).</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B6D4210"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o príspevku z EŠIF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161F6909"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lastRenderedPageBreak/>
        <w:t xml:space="preserve">Odvolanie podáva žiadateľ písomne na podateľňu </w:t>
      </w:r>
      <w:r w:rsidR="00415C12">
        <w:rPr>
          <w:rFonts w:asciiTheme="minorHAnsi" w:hAnsiTheme="minorHAnsi" w:cstheme="minorHAnsi"/>
        </w:rPr>
        <w:t>MIRRI</w:t>
      </w:r>
      <w:r w:rsidR="00415C12"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3EBC078D"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w:t>
      </w:r>
      <w:del w:id="46" w:author="Autor">
        <w:r w:rsidR="00953DEB" w:rsidRPr="00825667" w:rsidDel="00DB0F4D">
          <w:rPr>
            <w:rFonts w:asciiTheme="minorHAnsi" w:hAnsiTheme="minorHAnsi" w:cstheme="minorHAnsi"/>
            <w:sz w:val="22"/>
            <w:szCs w:val="22"/>
          </w:rPr>
          <w:delText xml:space="preserve"> </w:delText>
        </w:r>
      </w:del>
      <w:ins w:id="47" w:author="Autor">
        <w:r w:rsidR="00DB0F4D">
          <w:rPr>
            <w:rFonts w:asciiTheme="minorHAnsi" w:hAnsiTheme="minorHAnsi" w:cstheme="minorHAnsi"/>
            <w:sz w:val="22"/>
            <w:szCs w:val="22"/>
          </w:rPr>
          <w:t> </w:t>
        </w:r>
      </w:ins>
      <w:r w:rsidR="00953DEB" w:rsidRPr="00825667">
        <w:rPr>
          <w:rFonts w:asciiTheme="minorHAnsi" w:hAnsiTheme="minorHAnsi" w:cstheme="minorHAnsi"/>
          <w:sz w:val="22"/>
          <w:szCs w:val="22"/>
        </w:rPr>
        <w:t>128/2020 Z. z., t. j. do 22.6.2020 vrátane</w:t>
      </w:r>
      <w:r w:rsidR="00953DEB">
        <w:rPr>
          <w:rFonts w:asciiTheme="minorHAnsi" w:hAnsiTheme="minorHAnsi" w:cstheme="minorHAnsi"/>
          <w:sz w:val="22"/>
          <w:szCs w:val="22"/>
        </w:rPr>
        <w:t>,</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5C3A9EC9"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del w:id="48" w:author="Autor">
        <w:r w:rsidRPr="00230311" w:rsidDel="00DB0F4D">
          <w:rPr>
            <w:rFonts w:asciiTheme="minorHAnsi" w:hAnsiTheme="minorHAnsi" w:cstheme="minorHAnsi"/>
            <w:sz w:val="22"/>
            <w:szCs w:val="22"/>
          </w:rPr>
          <w:delText xml:space="preserve"> </w:delText>
        </w:r>
      </w:del>
      <w:ins w:id="49" w:author="Autor">
        <w:r w:rsidR="00DB0F4D">
          <w:rPr>
            <w:rFonts w:asciiTheme="minorHAnsi" w:hAnsiTheme="minorHAnsi" w:cstheme="minorHAnsi"/>
            <w:sz w:val="22"/>
            <w:szCs w:val="22"/>
          </w:rPr>
          <w:t> </w:t>
        </w:r>
      </w:ins>
      <w:r w:rsidRPr="00230311">
        <w:rPr>
          <w:rFonts w:asciiTheme="minorHAnsi" w:hAnsiTheme="minorHAnsi" w:cstheme="minorHAnsi"/>
          <w:sz w:val="22"/>
          <w:szCs w:val="22"/>
        </w:rPr>
        <w:t>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77777777"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77777777"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602C7898" w14:textId="517F11FD"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sú pochybnosti o pravdivosti alebo úplnosti odvolania a žiadateľ tieto pochybnosti neodstránil v určenej lehote. Pre uplatnenie tohto dôvodu zastavenia odvolacieho konania v zásade platia tie isté pravidlá, ako pre zastavenie konania o žiadosti (t.</w:t>
      </w:r>
      <w:del w:id="50" w:author="Autor">
        <w:r w:rsidRPr="00731709" w:rsidDel="00DB0F4D">
          <w:rPr>
            <w:rFonts w:asciiTheme="minorHAnsi" w:hAnsiTheme="minorHAnsi" w:cstheme="minorHAnsi"/>
            <w:sz w:val="22"/>
            <w:szCs w:val="22"/>
            <w:lang w:eastAsia="en-US"/>
          </w:rPr>
          <w:delText xml:space="preserve"> </w:delText>
        </w:r>
      </w:del>
      <w:ins w:id="51" w:author="Autor">
        <w:r w:rsidR="00DB0F4D">
          <w:rPr>
            <w:rFonts w:asciiTheme="minorHAnsi" w:hAnsiTheme="minorHAnsi" w:cstheme="minorHAnsi"/>
            <w:sz w:val="22"/>
            <w:szCs w:val="22"/>
            <w:lang w:eastAsia="en-US"/>
          </w:rPr>
          <w:t> </w:t>
        </w:r>
      </w:ins>
      <w:r w:rsidRPr="00731709">
        <w:rPr>
          <w:rFonts w:asciiTheme="minorHAnsi" w:hAnsiTheme="minorHAnsi" w:cstheme="minorHAnsi"/>
          <w:sz w:val="22"/>
          <w:szCs w:val="22"/>
          <w:lang w:eastAsia="en-US"/>
        </w:rPr>
        <w:t>j.</w:t>
      </w:r>
      <w:del w:id="52" w:author="Autor">
        <w:r w:rsidRPr="00731709" w:rsidDel="00DB0F4D">
          <w:rPr>
            <w:rFonts w:asciiTheme="minorHAnsi" w:hAnsiTheme="minorHAnsi" w:cstheme="minorHAnsi"/>
            <w:sz w:val="22"/>
            <w:szCs w:val="22"/>
            <w:lang w:eastAsia="en-US"/>
          </w:rPr>
          <w:delText xml:space="preserve"> </w:delText>
        </w:r>
      </w:del>
      <w:ins w:id="53" w:author="Autor">
        <w:r w:rsidR="00DB0F4D">
          <w:rPr>
            <w:rFonts w:asciiTheme="minorHAnsi" w:hAnsiTheme="minorHAnsi" w:cstheme="minorHAnsi"/>
            <w:sz w:val="22"/>
            <w:szCs w:val="22"/>
            <w:lang w:eastAsia="en-US"/>
          </w:rPr>
          <w:t> </w:t>
        </w:r>
      </w:ins>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3A09623D" w:rsidR="004E73C3" w:rsidRPr="0041446D" w:rsidRDefault="004E73C3" w:rsidP="00933EB9">
      <w:pPr>
        <w:pStyle w:val="Odsekzoznamu"/>
        <w:spacing w:before="120" w:after="120"/>
        <w:ind w:right="-18"/>
        <w:jc w:val="both"/>
        <w:rPr>
          <w:rFonts w:asciiTheme="minorHAnsi" w:eastAsia="Calibri" w:hAnsiTheme="minorHAnsi"/>
          <w:sz w:val="22"/>
          <w:szCs w:val="22"/>
          <w:rPrChange w:id="54" w:author="Autor">
            <w:rPr>
              <w:rFonts w:asciiTheme="minorHAnsi" w:eastAsia="Calibri" w:hAnsiTheme="minorHAnsi"/>
            </w:rPr>
          </w:rPrChange>
        </w:rPr>
      </w:pPr>
      <w:r w:rsidRPr="0041446D">
        <w:rPr>
          <w:rFonts w:asciiTheme="minorHAnsi" w:eastAsia="Calibri" w:hAnsiTheme="minorHAnsi" w:cstheme="minorHAnsi"/>
          <w:sz w:val="22"/>
          <w:szCs w:val="22"/>
          <w:rPrChange w:id="55" w:author="Autor">
            <w:rPr>
              <w:rFonts w:asciiTheme="minorHAnsi" w:eastAsia="Calibri" w:hAnsiTheme="minorHAnsi" w:cstheme="minorHAnsi"/>
            </w:rPr>
          </w:rPrChange>
        </w:rPr>
        <w:t>Postup pri odvolacom konaní, ak sú splnené predpoklady uvedené v § 22 ods. 6 a § 20 zákona o</w:t>
      </w:r>
      <w:del w:id="56" w:author="Autor">
        <w:r w:rsidRPr="0041446D" w:rsidDel="00DB0F4D">
          <w:rPr>
            <w:rFonts w:asciiTheme="minorHAnsi" w:eastAsia="Calibri" w:hAnsiTheme="minorHAnsi" w:cstheme="minorHAnsi"/>
            <w:sz w:val="22"/>
            <w:szCs w:val="22"/>
            <w:rPrChange w:id="57" w:author="Autor">
              <w:rPr>
                <w:rFonts w:asciiTheme="minorHAnsi" w:eastAsia="Calibri" w:hAnsiTheme="minorHAnsi" w:cstheme="minorHAnsi"/>
              </w:rPr>
            </w:rPrChange>
          </w:rPr>
          <w:delText xml:space="preserve"> </w:delText>
        </w:r>
      </w:del>
      <w:ins w:id="58" w:author="Autor">
        <w:r w:rsidR="00DB0F4D">
          <w:rPr>
            <w:rFonts w:asciiTheme="minorHAnsi" w:eastAsia="Calibri" w:hAnsiTheme="minorHAnsi" w:cstheme="minorHAnsi"/>
            <w:sz w:val="22"/>
            <w:szCs w:val="22"/>
          </w:rPr>
          <w:t> </w:t>
        </w:r>
      </w:ins>
      <w:r w:rsidRPr="0041446D">
        <w:rPr>
          <w:rFonts w:asciiTheme="minorHAnsi" w:eastAsia="Calibri" w:hAnsiTheme="minorHAnsi" w:cstheme="minorHAnsi"/>
          <w:sz w:val="22"/>
          <w:szCs w:val="22"/>
          <w:rPrChange w:id="59" w:author="Autor">
            <w:rPr>
              <w:rFonts w:asciiTheme="minorHAnsi" w:eastAsia="Calibri" w:hAnsiTheme="minorHAnsi" w:cstheme="minorHAnsi"/>
            </w:rPr>
          </w:rPrChange>
        </w:rPr>
        <w:t>príspevku z EŠIF:</w:t>
      </w:r>
    </w:p>
    <w:p w14:paraId="3C362D6F" w14:textId="77777777" w:rsidR="00F553AA" w:rsidRPr="002C4766" w:rsidRDefault="00F553AA" w:rsidP="00933EB9">
      <w:pPr>
        <w:pStyle w:val="Odsekzoznamu"/>
        <w:tabs>
          <w:tab w:val="left" w:pos="900"/>
        </w:tabs>
        <w:spacing w:before="120" w:after="120"/>
        <w:ind w:left="1440" w:right="-18"/>
        <w:contextualSpacing w:val="0"/>
        <w:jc w:val="both"/>
        <w:rPr>
          <w:rFonts w:asciiTheme="minorHAnsi" w:hAnsiTheme="minorHAnsi" w:cstheme="minorHAnsi"/>
          <w:sz w:val="22"/>
          <w:szCs w:val="22"/>
        </w:rPr>
      </w:pPr>
    </w:p>
    <w:p w14:paraId="251B536F" w14:textId="3DA96614"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del w:id="60" w:author="Autor">
        <w:r w:rsidRPr="00230311" w:rsidDel="00DB0F4D">
          <w:rPr>
            <w:rFonts w:asciiTheme="minorHAnsi" w:hAnsiTheme="minorHAnsi" w:cstheme="minorHAnsi"/>
            <w:sz w:val="22"/>
            <w:szCs w:val="22"/>
          </w:rPr>
          <w:delText xml:space="preserve"> </w:delText>
        </w:r>
      </w:del>
      <w:ins w:id="61" w:author="Autor">
        <w:r w:rsidR="00DB0F4D">
          <w:rPr>
            <w:rFonts w:asciiTheme="minorHAnsi" w:hAnsiTheme="minorHAnsi" w:cstheme="minorHAnsi"/>
            <w:sz w:val="22"/>
            <w:szCs w:val="22"/>
          </w:rPr>
          <w:t> </w:t>
        </w:r>
      </w:ins>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lastRenderedPageBreak/>
        <w:t xml:space="preserve">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09CBFE82"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del w:id="62" w:author="Autor">
        <w:r w:rsidR="00567E04" w:rsidRPr="006158A3" w:rsidDel="00DB0F4D">
          <w:rPr>
            <w:rFonts w:asciiTheme="minorHAnsi" w:hAnsiTheme="minorHAnsi" w:cstheme="minorHAnsi"/>
            <w:sz w:val="22"/>
            <w:szCs w:val="22"/>
          </w:rPr>
          <w:delText xml:space="preserve"> </w:delText>
        </w:r>
      </w:del>
      <w:ins w:id="63" w:author="Autor">
        <w:r w:rsidR="00DB0F4D">
          <w:rPr>
            <w:rFonts w:asciiTheme="minorHAnsi" w:hAnsiTheme="minorHAnsi" w:cstheme="minorHAnsi"/>
            <w:sz w:val="22"/>
            <w:szCs w:val="22"/>
          </w:rPr>
          <w:t> </w:t>
        </w:r>
      </w:ins>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7777777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0BF70BEB" w14:textId="77777777" w:rsidR="0078219C" w:rsidRPr="00A55D55" w:rsidRDefault="0078219C" w:rsidP="00933EB9">
      <w:pPr>
        <w:pStyle w:val="Odsekzoznamu"/>
        <w:spacing w:before="120" w:after="120"/>
        <w:ind w:left="1350" w:right="-18"/>
        <w:contextualSpacing w:val="0"/>
        <w:jc w:val="both"/>
        <w:rPr>
          <w:rFonts w:asciiTheme="minorHAnsi" w:hAnsiTheme="minorHAnsi" w:cstheme="minorHAnsi"/>
          <w:sz w:val="22"/>
          <w:szCs w:val="22"/>
        </w:rPr>
      </w:pPr>
    </w:p>
    <w:p w14:paraId="75157BFA" w14:textId="4AF43CBE" w:rsidR="006553FF" w:rsidRDefault="008A3A69" w:rsidP="00933EB9">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12.3.2020 do 21.5.2020,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16CB23F6" w14:textId="77777777" w:rsidR="006A4261" w:rsidRPr="00230311" w:rsidRDefault="006A4261" w:rsidP="00933EB9">
      <w:pPr>
        <w:spacing w:before="120" w:after="120" w:line="240" w:lineRule="auto"/>
        <w:jc w:val="both"/>
        <w:rPr>
          <w:rFonts w:asciiTheme="minorHAnsi" w:hAnsiTheme="minorHAnsi" w:cstheme="minorHAnsi"/>
        </w:rPr>
      </w:pP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3CA2E1F"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12.3.2020 do 21.5.2020,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w:t>
      </w:r>
      <w:del w:id="64" w:author="Autor">
        <w:r w:rsidR="00D00BDB" w:rsidRPr="00083C3A" w:rsidDel="00DB0F4D">
          <w:rPr>
            <w:rFonts w:asciiTheme="minorHAnsi" w:hAnsiTheme="minorHAnsi" w:cstheme="minorHAnsi"/>
          </w:rPr>
          <w:delText xml:space="preserve"> </w:delText>
        </w:r>
      </w:del>
      <w:ins w:id="65" w:author="Autor">
        <w:r w:rsidR="00DB0F4D">
          <w:rPr>
            <w:rFonts w:asciiTheme="minorHAnsi" w:hAnsiTheme="minorHAnsi" w:cstheme="minorHAnsi"/>
          </w:rPr>
          <w:t> </w:t>
        </w:r>
      </w:ins>
      <w:r w:rsidR="00D00BDB" w:rsidRPr="00083C3A">
        <w:rPr>
          <w:rFonts w:asciiTheme="minorHAnsi" w:hAnsiTheme="minorHAnsi" w:cstheme="minorHAnsi"/>
        </w:rPr>
        <w:t>takom prípade sa uvedená lehota považuje za splnenú.</w:t>
      </w:r>
    </w:p>
    <w:p w14:paraId="3EC62E44" w14:textId="002295AB" w:rsidR="007B3B35"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5FC805C1" w:rsidR="006553FF" w:rsidRDefault="006553FF" w:rsidP="006553FF">
      <w:pPr>
        <w:spacing w:before="120" w:after="120" w:line="240" w:lineRule="auto"/>
        <w:ind w:firstLine="540"/>
        <w:jc w:val="both"/>
        <w:rPr>
          <w:rFonts w:asciiTheme="minorHAnsi" w:hAnsiTheme="minorHAnsi" w:cstheme="minorHAnsi"/>
        </w:rPr>
      </w:pPr>
    </w:p>
    <w:p w14:paraId="30F606DC" w14:textId="42AA6B82" w:rsidR="00A350AB" w:rsidRDefault="00A350AB" w:rsidP="00A350AB">
      <w:pPr>
        <w:pStyle w:val="Odsekzoznamu1"/>
        <w:spacing w:before="240" w:after="240" w:line="276" w:lineRule="auto"/>
        <w:ind w:left="792"/>
        <w:rPr>
          <w:rFonts w:asciiTheme="minorHAnsi" w:hAnsiTheme="minorHAnsi" w:cstheme="minorHAnsi"/>
          <w:b/>
          <w:u w:val="single"/>
        </w:rPr>
      </w:pPr>
      <w:r w:rsidRPr="00A350AB">
        <w:rPr>
          <w:rFonts w:asciiTheme="minorHAnsi" w:hAnsiTheme="minorHAnsi" w:cstheme="minorHAnsi"/>
          <w:b/>
          <w:u w:val="single"/>
        </w:rPr>
        <w:t>Spôsob financovania</w:t>
      </w:r>
    </w:p>
    <w:p w14:paraId="1EEB3F28" w14:textId="64D67058" w:rsidR="007513BC" w:rsidRPr="00A350AB" w:rsidRDefault="007513BC">
      <w:pPr>
        <w:pStyle w:val="Odsekzoznamu1"/>
        <w:spacing w:before="240" w:after="240" w:line="276" w:lineRule="auto"/>
        <w:ind w:left="0" w:firstLine="709"/>
        <w:jc w:val="both"/>
        <w:rPr>
          <w:rFonts w:asciiTheme="minorHAnsi" w:hAnsiTheme="minorHAnsi" w:cstheme="minorHAnsi"/>
          <w:b/>
          <w:u w:val="single"/>
        </w:rPr>
        <w:pPrChange w:id="66" w:author="Autor">
          <w:pPr>
            <w:pStyle w:val="Odsekzoznamu1"/>
            <w:spacing w:before="240" w:after="240" w:line="276" w:lineRule="auto"/>
            <w:ind w:left="0" w:firstLine="709"/>
          </w:pPr>
        </w:pPrChange>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r w:rsidR="002C5BEA">
        <w:fldChar w:fldCharType="begin"/>
      </w:r>
      <w:r w:rsidR="002C5BEA">
        <w:instrText xml:space="preserve"> HYPERLINK "http://www.finance.gov.sk/Default.aspx?CatID=9348" </w:instrText>
      </w:r>
      <w:r w:rsidR="002C5BEA">
        <w:fldChar w:fldCharType="separate"/>
      </w:r>
      <w:r w:rsidRPr="00230311">
        <w:rPr>
          <w:rStyle w:val="Hypertextovprepojenie"/>
          <w:rFonts w:asciiTheme="minorHAnsi" w:hAnsiTheme="minorHAnsi" w:cstheme="minorHAnsi"/>
          <w:sz w:val="22"/>
          <w:szCs w:val="22"/>
        </w:rPr>
        <w:t>http://www.finance.gov.sk/Default.aspx?CatID=9348</w:t>
      </w:r>
      <w:r w:rsidR="002C5BEA">
        <w:rPr>
          <w:rStyle w:val="Hypertextovprepojenie"/>
          <w:rFonts w:asciiTheme="minorHAnsi" w:hAnsiTheme="minorHAnsi" w:cstheme="minorHAnsi"/>
          <w:sz w:val="22"/>
          <w:szCs w:val="22"/>
        </w:rPr>
        <w:fldChar w:fldCharType="end"/>
      </w:r>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230311" w:rsidRDefault="00A350AB" w:rsidP="00A350AB">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73FC92E0" w14:textId="36857015" w:rsidR="00A350AB" w:rsidRPr="00230311" w:rsidDel="0041446D" w:rsidRDefault="00A350AB" w:rsidP="0041446D">
      <w:pPr>
        <w:pStyle w:val="Odsekzoznamu"/>
        <w:spacing w:before="120" w:after="120"/>
        <w:ind w:left="2136" w:firstLine="696"/>
        <w:contextualSpacing w:val="0"/>
        <w:rPr>
          <w:del w:id="67" w:author="Autor"/>
          <w:rFonts w:asciiTheme="minorHAnsi" w:hAnsiTheme="minorHAnsi" w:cstheme="minorHAnsi"/>
          <w:b/>
          <w:sz w:val="22"/>
          <w:szCs w:val="22"/>
        </w:rPr>
      </w:pPr>
      <w:r w:rsidRPr="00230311">
        <w:rPr>
          <w:rFonts w:asciiTheme="minorHAnsi" w:hAnsiTheme="minorHAnsi" w:cstheme="minorHAnsi"/>
          <w:b/>
          <w:sz w:val="22"/>
          <w:szCs w:val="22"/>
        </w:rPr>
        <w:t xml:space="preserve"> kombinácia systému zálohových platieb a refundácie</w:t>
      </w:r>
    </w:p>
    <w:p w14:paraId="50C7F46C" w14:textId="77777777" w:rsidR="00E1169C" w:rsidRDefault="00E1169C">
      <w:pPr>
        <w:pStyle w:val="Odsekzoznamu"/>
        <w:spacing w:before="120" w:after="120"/>
        <w:ind w:left="2136" w:firstLine="696"/>
        <w:contextualSpacing w:val="0"/>
        <w:rPr>
          <w:rFonts w:asciiTheme="minorHAnsi" w:hAnsiTheme="minorHAnsi" w:cstheme="minorHAnsi"/>
          <w:i/>
          <w:sz w:val="22"/>
          <w:szCs w:val="22"/>
        </w:rPr>
        <w:pPrChange w:id="68" w:author="Autor">
          <w:pPr>
            <w:pStyle w:val="Odsekzoznamu"/>
            <w:spacing w:before="120" w:after="120"/>
            <w:contextualSpacing w:val="0"/>
            <w:jc w:val="both"/>
          </w:pPr>
        </w:pPrChange>
      </w:pPr>
    </w:p>
    <w:p w14:paraId="7B046549" w14:textId="01C3D4D1" w:rsidR="00A350AB" w:rsidRPr="00230311" w:rsidRDefault="00A350AB" w:rsidP="00DB0F4D">
      <w:pPr>
        <w:pStyle w:val="Odsekzoznamu"/>
        <w:spacing w:before="120" w:after="120"/>
        <w:ind w:left="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230311">
        <w:rPr>
          <w:rFonts w:asciiTheme="minorHAnsi" w:hAnsiTheme="minorHAnsi" w:cstheme="minorHAnsi"/>
          <w:i/>
          <w:sz w:val="22"/>
          <w:szCs w:val="22"/>
        </w:rPr>
        <w:t>)</w:t>
      </w:r>
    </w:p>
    <w:p w14:paraId="72AEA012" w14:textId="77777777" w:rsidR="00A350AB" w:rsidRPr="00230311" w:rsidRDefault="00A350AB" w:rsidP="00A350AB">
      <w:pPr>
        <w:pStyle w:val="Odsekzoznamu"/>
        <w:spacing w:before="120" w:after="120"/>
        <w:contextualSpacing w:val="0"/>
        <w:jc w:val="both"/>
        <w:rPr>
          <w:rFonts w:asciiTheme="minorHAnsi" w:hAnsiTheme="minorHAnsi" w:cstheme="minorHAnsi"/>
          <w:color w:val="000000"/>
          <w:sz w:val="22"/>
          <w:szCs w:val="22"/>
        </w:rPr>
      </w:pPr>
    </w:p>
    <w:p w14:paraId="303FCACD" w14:textId="77777777" w:rsidR="00A350AB" w:rsidRPr="00230311" w:rsidRDefault="00A350AB" w:rsidP="00A350AB">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1A53E27B" w14:textId="77777777" w:rsidR="00A350AB" w:rsidRPr="00230311" w:rsidRDefault="00A350AB" w:rsidP="0041446D">
      <w:pPr>
        <w:pStyle w:val="Odsekzoznamu"/>
        <w:spacing w:before="120" w:after="120"/>
        <w:ind w:left="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230311">
        <w:rPr>
          <w:rFonts w:asciiTheme="minorHAnsi" w:hAnsiTheme="minorHAnsi" w:cstheme="minorHAnsi"/>
          <w:i/>
          <w:sz w:val="22"/>
          <w:szCs w:val="22"/>
        </w:rPr>
        <w:t>)</w:t>
      </w:r>
    </w:p>
    <w:p w14:paraId="2ED4194A" w14:textId="77777777" w:rsidR="00A350AB" w:rsidRDefault="00A350AB"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03D81A75"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del w:id="69" w:author="Autor">
        <w:r w:rsidRPr="00584F91" w:rsidDel="0041446D">
          <w:rPr>
            <w:rFonts w:asciiTheme="minorHAnsi" w:eastAsiaTheme="minorHAnsi" w:hAnsiTheme="minorHAnsi"/>
            <w:color w:val="000000"/>
          </w:rPr>
          <w:delText xml:space="preserve"> </w:delText>
        </w:r>
      </w:del>
      <w:ins w:id="70" w:author="Autor">
        <w:r w:rsidR="0041446D">
          <w:rPr>
            <w:rFonts w:asciiTheme="minorHAnsi" w:eastAsiaTheme="minorHAnsi" w:hAnsiTheme="minorHAnsi"/>
            <w:color w:val="000000"/>
          </w:rPr>
          <w:t> </w:t>
        </w:r>
      </w:ins>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3434C39A"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del w:id="71" w:author="Autor">
        <w:r w:rsidRPr="00584F91" w:rsidDel="0041446D">
          <w:rPr>
            <w:rFonts w:asciiTheme="minorHAnsi" w:eastAsiaTheme="minorHAnsi" w:hAnsiTheme="minorHAnsi"/>
            <w:color w:val="000000"/>
          </w:rPr>
          <w:delText xml:space="preserve"> </w:delText>
        </w:r>
      </w:del>
      <w:ins w:id="72" w:author="Autor">
        <w:r w:rsidR="0041446D">
          <w:rPr>
            <w:rFonts w:asciiTheme="minorHAnsi" w:eastAsiaTheme="minorHAnsi" w:hAnsiTheme="minorHAnsi"/>
            <w:color w:val="000000"/>
          </w:rPr>
          <w:t> </w:t>
        </w:r>
      </w:ins>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lastRenderedPageBreak/>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lastRenderedPageBreak/>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1"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2"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33B7D106"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57D33E72" w:rsidR="00E54FE7"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5E0F709B" w14:textId="62DC83B3" w:rsidR="004812E5" w:rsidRPr="00230311" w:rsidRDefault="004812E5" w:rsidP="006553FF">
      <w:pPr>
        <w:spacing w:before="120" w:after="120" w:line="240" w:lineRule="auto"/>
        <w:ind w:firstLine="357"/>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1C9CC1F5" w14:textId="3649ABBA"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0D0B3074" w:rsidR="005E2206" w:rsidRPr="00230311" w:rsidRDefault="005E2206" w:rsidP="006553FF">
      <w:pPr>
        <w:spacing w:before="120" w:after="120" w:line="240" w:lineRule="auto"/>
        <w:ind w:firstLine="540"/>
        <w:jc w:val="both"/>
        <w:rPr>
          <w:rFonts w:asciiTheme="minorHAnsi" w:hAnsiTheme="minorHAnsi" w:cstheme="minorHAnsi"/>
        </w:rPr>
      </w:pPr>
    </w:p>
    <w:p w14:paraId="3D693C0C" w14:textId="014E846C"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 xml:space="preserve">zohľadňuje pre </w:t>
      </w:r>
      <w:r w:rsidRPr="00230311">
        <w:rPr>
          <w:rFonts w:asciiTheme="minorHAnsi" w:hAnsiTheme="minorHAnsi" w:cstheme="minorHAnsi"/>
        </w:rPr>
        <w:lastRenderedPageBreak/>
        <w:t>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6B5C8E8"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Vzor zmluvy o</w:t>
      </w:r>
      <w:r w:rsidR="004812E5">
        <w:rPr>
          <w:rFonts w:asciiTheme="minorHAnsi" w:hAnsiTheme="minorHAnsi" w:cstheme="minorHAnsi"/>
        </w:rPr>
        <w:t xml:space="preserve"> </w:t>
      </w:r>
      <w:r w:rsidRPr="00230311">
        <w:rPr>
          <w:rFonts w:asciiTheme="minorHAnsi" w:hAnsiTheme="minorHAnsi" w:cstheme="minorHAnsi"/>
        </w:rPr>
        <w:t>NFP</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3"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del w:id="73" w:author="Autor">
        <w:r w:rsidR="001132F4" w:rsidRPr="00230311" w:rsidDel="0041446D">
          <w:rPr>
            <w:rFonts w:asciiTheme="minorHAnsi" w:hAnsiTheme="minorHAnsi" w:cstheme="minorHAnsi"/>
          </w:rPr>
          <w:delText xml:space="preserve"> </w:delText>
        </w:r>
      </w:del>
      <w:ins w:id="74" w:author="Autor">
        <w:r w:rsidR="0041446D">
          <w:rPr>
            <w:rFonts w:asciiTheme="minorHAnsi" w:hAnsiTheme="minorHAnsi" w:cstheme="minorHAnsi"/>
          </w:rPr>
          <w:t> </w:t>
        </w:r>
      </w:ins>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del w:id="75" w:author="Autor">
        <w:r w:rsidR="001132F4" w:rsidRPr="00230311" w:rsidDel="0041446D">
          <w:rPr>
            <w:rFonts w:asciiTheme="minorHAnsi" w:hAnsiTheme="minorHAnsi" w:cstheme="minorHAnsi"/>
          </w:rPr>
          <w:delText xml:space="preserve"> </w:delText>
        </w:r>
      </w:del>
      <w:ins w:id="76" w:author="Autor">
        <w:r w:rsidR="0041446D">
          <w:rPr>
            <w:rFonts w:asciiTheme="minorHAnsi" w:hAnsiTheme="minorHAnsi" w:cstheme="minorHAnsi"/>
          </w:rPr>
          <w:t> </w:t>
        </w:r>
      </w:ins>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1760149E" w:rsidR="00DC3FBA" w:rsidRPr="00230311" w:rsidRDefault="00DC3FBA" w:rsidP="00933EB9">
      <w:pPr>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del w:id="77" w:author="Autor">
        <w:r w:rsidR="004812E5" w:rsidDel="0041446D">
          <w:rPr>
            <w:rFonts w:asciiTheme="minorHAnsi" w:eastAsiaTheme="minorHAnsi" w:hAnsiTheme="minorHAnsi" w:cstheme="minorHAnsi"/>
          </w:rPr>
          <w:delText xml:space="preserve"> </w:delText>
        </w:r>
      </w:del>
      <w:ins w:id="78" w:author="Autor">
        <w:r w:rsidR="0041446D">
          <w:rPr>
            <w:rFonts w:asciiTheme="minorHAnsi" w:eastAsiaTheme="minorHAnsi" w:hAnsiTheme="minorHAnsi" w:cstheme="minorHAnsi"/>
          </w:rPr>
          <w:t> </w:t>
        </w:r>
      </w:ins>
      <w:r w:rsidRPr="00230311">
        <w:rPr>
          <w:rFonts w:asciiTheme="minorHAnsi" w:eastAsiaTheme="minorHAnsi" w:hAnsiTheme="minorHAnsi" w:cstheme="minorHAnsi"/>
        </w:rPr>
        <w:t xml:space="preserve">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 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A29402E"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 xml:space="preserve">o NFP </w:t>
      </w:r>
      <w:r w:rsidRPr="00230311">
        <w:rPr>
          <w:rFonts w:asciiTheme="minorHAnsi" w:eastAsiaTheme="minorHAnsi" w:hAnsiTheme="minorHAnsi" w:cstheme="minorHAnsi"/>
        </w:rPr>
        <w:t>v </w:t>
      </w:r>
      <w:r w:rsidR="004812E5">
        <w:rPr>
          <w:rFonts w:asciiTheme="minorHAnsi" w:eastAsiaTheme="minorHAnsi" w:hAnsiTheme="minorHAnsi" w:cstheme="minorHAnsi"/>
        </w:rPr>
        <w:t>písomnej</w:t>
      </w:r>
      <w:r w:rsidR="004812E5"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forme. V tomto prípade RO OP TP zašle žiadateľovi návrh na uzavretie zmluvy o NFP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16DBDD33" w14:textId="48FD7904"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del w:id="79" w:author="Autor">
        <w:r w:rsidRPr="00230311" w:rsidDel="0041446D">
          <w:rPr>
            <w:rFonts w:asciiTheme="minorHAnsi" w:hAnsiTheme="minorHAnsi" w:cstheme="minorHAnsi"/>
          </w:rPr>
          <w:delText xml:space="preserve"> </w:delText>
        </w:r>
      </w:del>
      <w:ins w:id="80" w:author="Autor">
        <w:r w:rsidR="0041446D">
          <w:rPr>
            <w:rFonts w:asciiTheme="minorHAnsi" w:hAnsiTheme="minorHAnsi" w:cstheme="minorHAnsi"/>
          </w:rPr>
          <w:t> </w:t>
        </w:r>
      </w:ins>
      <w:r w:rsidRPr="00230311">
        <w:rPr>
          <w:rFonts w:asciiTheme="minorHAnsi" w:hAnsiTheme="minorHAnsi" w:cstheme="minorHAnsi"/>
        </w:rPr>
        <w:t>pracovných dní).</w:t>
      </w:r>
    </w:p>
    <w:p w14:paraId="0BC1A1E8" w14:textId="1E34C5A2"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NFP zaniká dňom uplynutia lehoty určenej v tomto návrhu alebo doručením prejavu žiadateľa o odmietnutí návrhu na uzavretie zmluvy o</w:t>
      </w:r>
      <w:r w:rsidR="004812E5">
        <w:rPr>
          <w:rFonts w:asciiTheme="minorHAnsi" w:hAnsiTheme="minorHAnsi" w:cstheme="minorHAnsi"/>
        </w:rPr>
        <w:t xml:space="preserve"> </w:t>
      </w:r>
      <w:r w:rsidRPr="00230311">
        <w:rPr>
          <w:rFonts w:asciiTheme="minorHAnsi" w:hAnsiTheme="minorHAnsi" w:cstheme="minorHAnsi"/>
        </w:rPr>
        <w:t>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p>
    <w:p w14:paraId="3065C6CD" w14:textId="54905794"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r w:rsidR="004812E5">
        <w:rPr>
          <w:rFonts w:asciiTheme="minorHAnsi" w:eastAsiaTheme="minorHAnsi" w:hAnsiTheme="minorHAnsi"/>
        </w:rPr>
        <w:t xml:space="preserve">písomnej formy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4"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1AE1861B"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del w:id="81" w:author="Autor">
        <w:r w:rsidRPr="00230311" w:rsidDel="0041446D">
          <w:rPr>
            <w:rFonts w:asciiTheme="minorHAnsi" w:hAnsiTheme="minorHAnsi" w:cstheme="minorHAnsi"/>
          </w:rPr>
          <w:delText xml:space="preserve"> </w:delText>
        </w:r>
      </w:del>
      <w:ins w:id="82" w:author="Autor">
        <w:r w:rsidR="0041446D">
          <w:rPr>
            <w:rFonts w:asciiTheme="minorHAnsi" w:hAnsiTheme="minorHAnsi" w:cstheme="minorHAnsi"/>
          </w:rPr>
          <w:t> </w:t>
        </w:r>
      </w:ins>
      <w:r w:rsidRPr="00230311">
        <w:rPr>
          <w:rFonts w:asciiTheme="minorHAnsi" w:hAnsiTheme="minorHAnsi" w:cstheme="minorHAnsi"/>
        </w:rPr>
        <w:t>zároveň momentom uzavretia zmluvy</w:t>
      </w:r>
      <w:r w:rsidR="004812E5">
        <w:rPr>
          <w:rFonts w:asciiTheme="minorHAnsi" w:hAnsiTheme="minorHAnsi" w:cstheme="minorHAnsi"/>
        </w:rPr>
        <w:t xml:space="preserve"> o NFP</w:t>
      </w:r>
      <w:r w:rsidRPr="00230311">
        <w:rPr>
          <w:rFonts w:asciiTheme="minorHAnsi" w:hAnsiTheme="minorHAnsi" w:cstheme="minorHAnsi"/>
        </w:rPr>
        <w:t xml:space="preserve">. </w:t>
      </w:r>
    </w:p>
    <w:p w14:paraId="54C5AA59" w14:textId="1FCB26B2"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3D5F8D85" w:rsidR="00AD5488"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 xml:space="preserve">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del w:id="83" w:author="Autor">
        <w:r w:rsidRPr="00230311" w:rsidDel="0041446D">
          <w:rPr>
            <w:rFonts w:asciiTheme="minorHAnsi" w:hAnsiTheme="minorHAnsi" w:cstheme="minorHAnsi"/>
          </w:rPr>
          <w:delText xml:space="preserve"> </w:delText>
        </w:r>
      </w:del>
      <w:ins w:id="84" w:author="Autor">
        <w:r w:rsidR="0041446D">
          <w:rPr>
            <w:rFonts w:asciiTheme="minorHAnsi" w:hAnsiTheme="minorHAnsi" w:cstheme="minorHAnsi"/>
          </w:rPr>
          <w:t> </w:t>
        </w:r>
      </w:ins>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w:t>
      </w:r>
      <w:r w:rsidR="0002476C" w:rsidRPr="00230311">
        <w:rPr>
          <w:rFonts w:asciiTheme="minorHAnsi" w:hAnsiTheme="minorHAnsi" w:cstheme="minorHAnsi"/>
        </w:rPr>
        <w:lastRenderedPageBreak/>
        <w:t>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6553FF">
      <w:pPr>
        <w:spacing w:before="120" w:after="120" w:line="240" w:lineRule="auto"/>
        <w:ind w:firstLine="54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261720FE" w:rsidR="00717B10" w:rsidRDefault="00AD5488">
      <w:pPr>
        <w:spacing w:after="0" w:line="240" w:lineRule="auto"/>
        <w:rPr>
          <w:rFonts w:asciiTheme="minorHAnsi" w:hAnsiTheme="minorHAnsi" w:cstheme="minorHAnsi"/>
          <w:b/>
          <w:u w:val="single"/>
        </w:rPr>
      </w:pPr>
      <w:r w:rsidRPr="00230311">
        <w:rPr>
          <w:rFonts w:asciiTheme="minorHAnsi" w:hAnsiTheme="minorHAnsi" w:cstheme="minorHAnsi"/>
        </w:rPr>
        <w:t>Zmeny projektov ako aj podmienky a spôsob ukončovania zmluvného vzťahu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230311">
        <w:rPr>
          <w:rFonts w:asciiTheme="minorHAnsi" w:hAnsiTheme="minorHAnsi" w:cstheme="minorHAnsi"/>
        </w:rPr>
        <w:t>zoznam neschválených ŽoNFP,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5"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 xml:space="preserve">(v rámci ktorého je vyhlásené toto vyzvanie) boli identifikované (v rámci </w:t>
      </w:r>
      <w:r w:rsidRPr="00230311">
        <w:rPr>
          <w:rFonts w:asciiTheme="minorHAnsi" w:hAnsiTheme="minorHAnsi" w:cstheme="minorHAnsi"/>
        </w:rPr>
        <w:lastRenderedPageBreak/>
        <w:t>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235D59">
        <w:tc>
          <w:tcPr>
            <w:tcW w:w="4606" w:type="dxa"/>
            <w:shd w:val="clear" w:color="auto" w:fill="DBE5F1" w:themeFill="accent1" w:themeFillTint="33"/>
          </w:tcPr>
          <w:p w14:paraId="35C736E3" w14:textId="77777777" w:rsidR="000346FA" w:rsidRPr="00230311" w:rsidRDefault="000346FA" w:rsidP="00981E8D">
            <w:pPr>
              <w:jc w:val="both"/>
              <w:rPr>
                <w:rFonts w:asciiTheme="minorHAnsi" w:hAnsiTheme="minorHAnsi" w:cstheme="minorHAnsi"/>
              </w:rPr>
            </w:pPr>
          </w:p>
        </w:tc>
        <w:tc>
          <w:tcPr>
            <w:tcW w:w="4606" w:type="dxa"/>
            <w:shd w:val="clear" w:color="auto" w:fill="DBE5F1" w:themeFill="accent1" w:themeFillTint="33"/>
          </w:tcPr>
          <w:p w14:paraId="36915FC2" w14:textId="77777777" w:rsidR="000346FA" w:rsidRPr="00230311" w:rsidRDefault="000346FA" w:rsidP="00E412B9">
            <w:pPr>
              <w:jc w:val="both"/>
              <w:rPr>
                <w:rFonts w:asciiTheme="minorHAnsi" w:hAnsiTheme="minorHAnsi" w:cstheme="minorHAnsi"/>
              </w:rPr>
            </w:pPr>
          </w:p>
        </w:tc>
      </w:tr>
      <w:tr w:rsidR="000346FA" w:rsidRPr="00230311" w14:paraId="4B2AF58D" w14:textId="77777777" w:rsidTr="00235D59">
        <w:tc>
          <w:tcPr>
            <w:tcW w:w="4606" w:type="dxa"/>
            <w:shd w:val="clear" w:color="auto" w:fill="95B3D7" w:themeFill="accent1" w:themeFillTint="99"/>
          </w:tcPr>
          <w:p w14:paraId="1967CF83" w14:textId="4F3669AF" w:rsidR="000346FA" w:rsidRPr="00230311" w:rsidRDefault="000346FA" w:rsidP="00981E8D">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3E909182" w14:textId="72DE2BC1" w:rsidR="000346FA" w:rsidRPr="00230311" w:rsidRDefault="000346FA" w:rsidP="00E412B9">
            <w:pPr>
              <w:jc w:val="both"/>
              <w:rPr>
                <w:rFonts w:asciiTheme="minorHAnsi" w:hAnsiTheme="minorHAnsi" w:cstheme="minorHAnsi"/>
              </w:rPr>
            </w:pPr>
            <w:r w:rsidRPr="00230311">
              <w:rPr>
                <w:rFonts w:asciiTheme="minorHAnsi" w:hAnsiTheme="minorHAnsi" w:cstheme="minorHAnsi"/>
              </w:rPr>
              <w:t>Prioritná os: 1</w:t>
            </w:r>
            <w:r>
              <w:rPr>
                <w:rFonts w:asciiTheme="minorHAnsi" w:hAnsiTheme="minorHAnsi" w:cstheme="minorHAnsi"/>
              </w:rPr>
              <w:t>3</w:t>
            </w:r>
          </w:p>
        </w:tc>
      </w:tr>
      <w:tr w:rsidR="000346FA" w:rsidRPr="00230311" w14:paraId="1F7DBFFF" w14:textId="77777777" w:rsidTr="001132F4">
        <w:tc>
          <w:tcPr>
            <w:tcW w:w="4606" w:type="dxa"/>
            <w:shd w:val="clear" w:color="auto" w:fill="auto"/>
          </w:tcPr>
          <w:p w14:paraId="78F96EB5" w14:textId="083C4F6B" w:rsidR="000346FA" w:rsidRPr="00230311" w:rsidRDefault="000346FA"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4190912" w14:textId="18CB29BB" w:rsidR="000346FA" w:rsidRPr="00230311" w:rsidRDefault="000346FA" w:rsidP="00E412B9">
            <w:pPr>
              <w:jc w:val="both"/>
              <w:rPr>
                <w:rFonts w:asciiTheme="minorHAnsi" w:hAnsiTheme="minorHAnsi" w:cstheme="minorHAnsi"/>
              </w:rPr>
            </w:pPr>
            <w:r w:rsidRPr="00230311">
              <w:rPr>
                <w:rFonts w:asciiTheme="minorHAnsi" w:hAnsiTheme="minorHAnsi" w:cstheme="minorHAnsi"/>
              </w:rPr>
              <w:t>Špecifický cieľ: 1</w:t>
            </w:r>
            <w:r>
              <w:rPr>
                <w:rFonts w:asciiTheme="minorHAnsi" w:hAnsiTheme="minorHAnsi" w:cstheme="minorHAnsi"/>
              </w:rPr>
              <w:t>3.1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48BAD3D0"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6"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7"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1C679419"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41446D">
        <w:rPr>
          <w:rFonts w:asciiTheme="minorHAnsi" w:hAnsiTheme="minorHAnsi"/>
          <w:bCs/>
          <w:iCs/>
          <w:sz w:val="22"/>
          <w:szCs w:val="22"/>
          <w:rPrChange w:id="85" w:author="Autor">
            <w:rPr>
              <w:rFonts w:asciiTheme="minorHAnsi" w:hAnsiTheme="minorHAnsi"/>
              <w:bCs/>
              <w:iCs/>
            </w:rPr>
          </w:rPrChange>
        </w:rPr>
        <w:t xml:space="preserve">Informácia pre žiadateľov o nenávratný finančný príspevok / o príspevok, ktorá je zverejnená na webovom sídle </w:t>
      </w:r>
      <w:r w:rsidR="002C5BEA" w:rsidRPr="0041446D">
        <w:rPr>
          <w:rFonts w:asciiTheme="minorHAnsi" w:hAnsiTheme="minorHAnsi"/>
          <w:sz w:val="22"/>
          <w:szCs w:val="22"/>
          <w:rPrChange w:id="86" w:author="Autor">
            <w:rPr/>
          </w:rPrChange>
        </w:rPr>
        <w:fldChar w:fldCharType="begin"/>
      </w:r>
      <w:r w:rsidR="002C5BEA" w:rsidRPr="0041446D">
        <w:rPr>
          <w:rFonts w:asciiTheme="minorHAnsi" w:hAnsiTheme="minorHAnsi"/>
          <w:sz w:val="22"/>
          <w:szCs w:val="22"/>
          <w:rPrChange w:id="87" w:author="Autor">
            <w:rPr/>
          </w:rPrChange>
        </w:rPr>
        <w:instrText xml:space="preserve"> HYPERLINK "http://www.olaf.vlada.gov.sk/system-vcasneho-odhalovania-rizika-a-vylucenia-edes/" </w:instrText>
      </w:r>
      <w:r w:rsidR="002C5BEA" w:rsidRPr="0041446D">
        <w:rPr>
          <w:sz w:val="22"/>
          <w:szCs w:val="22"/>
          <w:rPrChange w:id="88" w:author="Autor">
            <w:rPr>
              <w:rStyle w:val="Hypertextovprepojenie"/>
              <w:rFonts w:asciiTheme="minorHAnsi" w:hAnsiTheme="minorHAnsi"/>
              <w:bCs/>
              <w:iCs/>
            </w:rPr>
          </w:rPrChange>
        </w:rPr>
        <w:fldChar w:fldCharType="separate"/>
      </w:r>
      <w:r w:rsidRPr="0041446D">
        <w:rPr>
          <w:rStyle w:val="Hypertextovprepojenie"/>
          <w:rFonts w:asciiTheme="minorHAnsi" w:hAnsiTheme="minorHAnsi"/>
          <w:bCs/>
          <w:iCs/>
          <w:sz w:val="22"/>
          <w:szCs w:val="22"/>
          <w:rPrChange w:id="89" w:author="Autor">
            <w:rPr>
              <w:rStyle w:val="Hypertextovprepojenie"/>
              <w:rFonts w:asciiTheme="minorHAnsi" w:hAnsiTheme="minorHAnsi"/>
              <w:bCs/>
              <w:iCs/>
            </w:rPr>
          </w:rPrChange>
        </w:rPr>
        <w:t>http://www.olaf.vlada.gov.sk/system-vcasneho-odhalovania-rizika-a-vylucenia-edes/</w:t>
      </w:r>
      <w:r w:rsidR="002C5BEA" w:rsidRPr="0041446D">
        <w:rPr>
          <w:rStyle w:val="Hypertextovprepojenie"/>
          <w:rFonts w:asciiTheme="minorHAnsi" w:hAnsiTheme="minorHAnsi"/>
          <w:bCs/>
          <w:iCs/>
          <w:sz w:val="22"/>
          <w:szCs w:val="22"/>
          <w:rPrChange w:id="90" w:author="Autor">
            <w:rPr>
              <w:rStyle w:val="Hypertextovprepojenie"/>
              <w:rFonts w:asciiTheme="minorHAnsi" w:hAnsiTheme="minorHAnsi"/>
              <w:bCs/>
              <w:iCs/>
            </w:rPr>
          </w:rPrChange>
        </w:rPr>
        <w:fldChar w:fldCharType="end"/>
      </w:r>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CDBB55C"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ins w:id="91" w:author="Autor">
        <w:r w:rsidR="005F7560">
          <w:rPr>
            <w:rFonts w:asciiTheme="minorHAnsi" w:hAnsiTheme="minorHAnsi" w:cstheme="minorHAnsi"/>
            <w:bCs/>
            <w:iCs/>
            <w:sz w:val="22"/>
            <w:szCs w:val="22"/>
          </w:rPr>
          <w:t xml:space="preserve"> - </w:t>
        </w:r>
        <w:r w:rsidR="00CB1CEB" w:rsidRPr="00CB1CEB">
          <w:rPr>
            <w:rFonts w:asciiTheme="minorHAnsi" w:hAnsiTheme="minorHAnsi" w:cstheme="minorHAnsi"/>
            <w:b/>
            <w:bCs/>
            <w:iCs/>
            <w:sz w:val="22"/>
            <w:szCs w:val="22"/>
            <w:rPrChange w:id="92" w:author="Autor">
              <w:rPr>
                <w:rFonts w:asciiTheme="minorHAnsi" w:hAnsiTheme="minorHAnsi" w:cstheme="minorHAnsi"/>
                <w:bCs/>
                <w:iCs/>
                <w:sz w:val="22"/>
                <w:szCs w:val="22"/>
              </w:rPr>
            </w:rPrChange>
          </w:rPr>
          <w:t>aktualizovaný</w:t>
        </w:r>
      </w:ins>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bookmarkStart w:id="93" w:name="_GoBack"/>
      <w:bookmarkEnd w:id="93"/>
    </w:p>
    <w:p w14:paraId="0EDA4827" w14:textId="065694E7"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Vzor Výzvy na doplnenie ŽoNFP</w:t>
      </w:r>
      <w:del w:id="94" w:author="Autor">
        <w:r w:rsidR="00ED06C0" w:rsidDel="0041446D">
          <w:rPr>
            <w:rFonts w:asciiTheme="minorHAnsi" w:hAnsiTheme="minorHAnsi" w:cstheme="minorHAnsi"/>
            <w:bCs/>
            <w:iCs/>
            <w:sz w:val="22"/>
            <w:szCs w:val="22"/>
          </w:rPr>
          <w:delText xml:space="preserve"> </w:delText>
        </w:r>
        <w:r w:rsidR="00ED06C0" w:rsidDel="0041446D">
          <w:rPr>
            <w:rFonts w:asciiTheme="minorHAnsi" w:hAnsiTheme="minorHAnsi"/>
            <w:bCs/>
            <w:iCs/>
          </w:rPr>
          <w:delText xml:space="preserve">- </w:delText>
        </w:r>
        <w:r w:rsidR="00ED06C0" w:rsidDel="0041446D">
          <w:rPr>
            <w:rFonts w:asciiTheme="minorHAnsi" w:hAnsiTheme="minorHAnsi"/>
            <w:b/>
            <w:bCs/>
            <w:iCs/>
          </w:rPr>
          <w:delText>aktualizovaná</w:delText>
        </w:r>
      </w:del>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38"/>
      <w:footerReference w:type="default" r:id="rId39"/>
      <w:headerReference w:type="first" r:id="rId40"/>
      <w:footerReference w:type="first" r:id="rId41"/>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05296" w14:textId="77777777" w:rsidR="005F5255" w:rsidRDefault="005F5255" w:rsidP="00784ECE">
      <w:pPr>
        <w:spacing w:after="0" w:line="240" w:lineRule="auto"/>
      </w:pPr>
      <w:r>
        <w:separator/>
      </w:r>
    </w:p>
  </w:endnote>
  <w:endnote w:type="continuationSeparator" w:id="0">
    <w:p w14:paraId="742C20A2" w14:textId="77777777" w:rsidR="005F5255" w:rsidRDefault="005F5255"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1A14028E" w:rsidR="005F5255" w:rsidRPr="001D6156" w:rsidRDefault="005F5255">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CB1CEB">
          <w:rPr>
            <w:rFonts w:asciiTheme="minorHAnsi" w:hAnsiTheme="minorHAnsi"/>
            <w:noProof/>
          </w:rPr>
          <w:t>27</w:t>
        </w:r>
        <w:r w:rsidRPr="001D6156">
          <w:rPr>
            <w:rFonts w:asciiTheme="minorHAnsi" w:hAnsiTheme="minorHAnsi"/>
          </w:rPr>
          <w:fldChar w:fldCharType="end"/>
        </w:r>
      </w:p>
    </w:sdtContent>
  </w:sdt>
  <w:p w14:paraId="3070D61A" w14:textId="77777777" w:rsidR="005F5255" w:rsidRPr="001D6156" w:rsidRDefault="005F5255">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5F5255" w:rsidRDefault="005F5255"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745DBC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5F5255" w:rsidRDefault="005F5255"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5F5255" w:rsidRDefault="005F5255" w:rsidP="00F4420F">
    <w:pPr>
      <w:pStyle w:val="Pta"/>
    </w:pPr>
  </w:p>
  <w:p w14:paraId="48E47412" w14:textId="77777777" w:rsidR="005F5255" w:rsidRDefault="005F525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C43B6" w14:textId="77777777" w:rsidR="005F5255" w:rsidRDefault="005F5255" w:rsidP="00784ECE">
      <w:pPr>
        <w:spacing w:after="0" w:line="240" w:lineRule="auto"/>
      </w:pPr>
      <w:r>
        <w:separator/>
      </w:r>
    </w:p>
  </w:footnote>
  <w:footnote w:type="continuationSeparator" w:id="0">
    <w:p w14:paraId="45D9FABD" w14:textId="77777777" w:rsidR="005F5255" w:rsidRDefault="005F5255" w:rsidP="00784ECE">
      <w:pPr>
        <w:spacing w:after="0" w:line="240" w:lineRule="auto"/>
      </w:pPr>
      <w:r>
        <w:continuationSeparator/>
      </w:r>
    </w:p>
  </w:footnote>
  <w:footnote w:id="1">
    <w:p w14:paraId="335C10FD" w14:textId="237B0055" w:rsidR="005F5255" w:rsidRPr="00692BD7" w:rsidRDefault="005F5255"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del w:id="22" w:author="Autor">
        <w:r w:rsidRPr="00692BD7" w:rsidDel="00A27A2C">
          <w:rPr>
            <w:rFonts w:asciiTheme="minorHAnsi" w:hAnsiTheme="minorHAnsi"/>
            <w:iCs/>
            <w:sz w:val="16"/>
            <w:szCs w:val="16"/>
          </w:rPr>
          <w:delText xml:space="preserve"> </w:delText>
        </w:r>
      </w:del>
      <w:ins w:id="23" w:author="Autor">
        <w:r>
          <w:rPr>
            <w:rFonts w:asciiTheme="minorHAnsi" w:hAnsiTheme="minorHAnsi"/>
            <w:iCs/>
            <w:sz w:val="16"/>
            <w:szCs w:val="16"/>
          </w:rPr>
          <w:t> </w:t>
        </w:r>
      </w:ins>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del w:id="24" w:author="Autor">
        <w:r w:rsidRPr="00692BD7" w:rsidDel="00A27A2C">
          <w:rPr>
            <w:rFonts w:asciiTheme="minorHAnsi" w:hAnsiTheme="minorHAnsi"/>
            <w:iCs/>
            <w:sz w:val="16"/>
            <w:szCs w:val="16"/>
          </w:rPr>
          <w:delText xml:space="preserve"> </w:delText>
        </w:r>
      </w:del>
      <w:ins w:id="25" w:author="Autor">
        <w:r>
          <w:rPr>
            <w:rFonts w:asciiTheme="minorHAnsi" w:hAnsiTheme="minorHAnsi"/>
            <w:iCs/>
            <w:sz w:val="16"/>
            <w:szCs w:val="16"/>
          </w:rPr>
          <w:t> </w:t>
        </w:r>
      </w:ins>
      <w:r w:rsidRPr="00692BD7">
        <w:rPr>
          <w:rFonts w:asciiTheme="minorHAnsi" w:hAnsiTheme="minorHAnsi"/>
          <w:iCs/>
          <w:sz w:val="16"/>
          <w:szCs w:val="16"/>
        </w:rPr>
        <w:t>1083/2006.</w:t>
      </w:r>
    </w:p>
    <w:p w14:paraId="115394A2" w14:textId="46E0A663" w:rsidR="005F5255" w:rsidRDefault="005F5255" w:rsidP="009A02E9">
      <w:pPr>
        <w:pStyle w:val="Textpoznmkypodiarou"/>
        <w:jc w:val="both"/>
      </w:pPr>
    </w:p>
  </w:footnote>
  <w:footnote w:id="2">
    <w:p w14:paraId="7D0B3A63" w14:textId="77777777" w:rsidR="005F5255" w:rsidRPr="00A27A2C" w:rsidRDefault="005F5255" w:rsidP="00C90FF9">
      <w:pPr>
        <w:pStyle w:val="Textpoznmkypodiarou"/>
        <w:jc w:val="both"/>
        <w:rPr>
          <w:rFonts w:asciiTheme="minorHAnsi" w:hAnsiTheme="minorHAnsi"/>
          <w:sz w:val="16"/>
          <w:szCs w:val="16"/>
          <w:rPrChange w:id="31" w:author="Autor">
            <w:rPr/>
          </w:rPrChange>
        </w:rPr>
      </w:pPr>
      <w:r>
        <w:rPr>
          <w:rStyle w:val="Odkaznapoznmkupodiarou"/>
        </w:rPr>
        <w:footnoteRef/>
      </w:r>
      <w:r>
        <w:t xml:space="preserve"> </w:t>
      </w:r>
      <w:r w:rsidRPr="00A27A2C">
        <w:rPr>
          <w:rFonts w:asciiTheme="minorHAnsi" w:hAnsiTheme="minorHAnsi"/>
          <w:sz w:val="16"/>
          <w:szCs w:val="16"/>
          <w:rPrChange w:id="32" w:author="Autor">
            <w:rPr/>
          </w:rPrChange>
        </w:rPr>
        <w:t xml:space="preserve">Overenie podmienky nebyť dlžníkom poistného na zdravotnom poistení a na sociálnom poistení a byť bezúhonný nie je možné zo strany žiadateľa uskutočniť prostredníctvom ITMS2014+ z dôvodu legislatívnych obmedzení. </w:t>
      </w:r>
    </w:p>
  </w:footnote>
  <w:footnote w:id="3">
    <w:p w14:paraId="4E79B722" w14:textId="77777777" w:rsidR="005F5255" w:rsidRPr="00425D65" w:rsidRDefault="005F5255"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5F5255" w:rsidRPr="003A25AC" w:rsidRDefault="005F5255"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5F5255" w:rsidRDefault="005F5255">
    <w:pPr>
      <w:pStyle w:val="Hlavika"/>
      <w:rPr>
        <w:rFonts w:asciiTheme="minorHAnsi" w:hAnsiTheme="minorHAnsi"/>
        <w:sz w:val="22"/>
        <w:szCs w:val="22"/>
      </w:rPr>
    </w:pPr>
    <w:r>
      <w:rPr>
        <w:rFonts w:asciiTheme="minorHAnsi" w:hAnsiTheme="minorHAnsi"/>
        <w:sz w:val="22"/>
        <w:szCs w:val="22"/>
      </w:rPr>
      <w:t xml:space="preserve">                                                                                                                                                                                                                                                                                                                </w:t>
    </w:r>
  </w:p>
  <w:p w14:paraId="295C51A9" w14:textId="33BD080D" w:rsidR="005F5255" w:rsidRPr="00005728" w:rsidRDefault="005F5255">
    <w:pPr>
      <w:pStyle w:val="Hlavika"/>
      <w:rPr>
        <w:rFonts w:asciiTheme="minorHAnsi" w:hAnsiTheme="minorHAnsi"/>
        <w:b/>
      </w:rPr>
    </w:pPr>
    <w:r>
      <w:rPr>
        <w:rFonts w:asciiTheme="minorHAnsi" w:hAnsiTheme="minorHAnsi"/>
        <w:sz w:val="22"/>
        <w:szCs w:val="22"/>
      </w:rPr>
      <w:t xml:space="preserve">                                                 Konsolidovaná verzia po zmene č. </w:t>
    </w:r>
    <w:del w:id="95" w:author="Autor">
      <w:r w:rsidDel="002C5BEA">
        <w:rPr>
          <w:rFonts w:asciiTheme="minorHAnsi" w:hAnsiTheme="minorHAnsi"/>
          <w:sz w:val="22"/>
          <w:szCs w:val="22"/>
        </w:rPr>
        <w:delText xml:space="preserve">5 </w:delText>
      </w:r>
    </w:del>
    <w:ins w:id="96" w:author="Autor">
      <w:r>
        <w:rPr>
          <w:rFonts w:asciiTheme="minorHAnsi" w:hAnsiTheme="minorHAnsi"/>
          <w:sz w:val="22"/>
          <w:szCs w:val="22"/>
        </w:rPr>
        <w:t xml:space="preserve">6 </w:t>
      </w:r>
    </w:ins>
    <w:r w:rsidRPr="00833FA9">
      <w:rPr>
        <w:rFonts w:asciiTheme="minorHAnsi" w:hAnsiTheme="minorHAnsi"/>
        <w:sz w:val="22"/>
        <w:szCs w:val="22"/>
      </w:rPr>
      <w:t>z</w:t>
    </w:r>
    <w:ins w:id="97" w:author="Autor">
      <w:r>
        <w:rPr>
          <w:rFonts w:asciiTheme="minorHAnsi" w:hAnsiTheme="minorHAnsi"/>
          <w:sz w:val="22"/>
          <w:szCs w:val="22"/>
        </w:rPr>
        <w:t>o</w:t>
      </w:r>
    </w:ins>
    <w:r w:rsidRPr="00833FA9">
      <w:rPr>
        <w:rFonts w:asciiTheme="minorHAnsi" w:hAnsiTheme="minorHAnsi"/>
        <w:sz w:val="22"/>
        <w:szCs w:val="22"/>
      </w:rPr>
      <w:t> </w:t>
    </w:r>
    <w:del w:id="98" w:author="Autor">
      <w:r w:rsidDel="00370FDF">
        <w:rPr>
          <w:rFonts w:asciiTheme="minorHAnsi" w:hAnsiTheme="minorHAnsi"/>
          <w:sz w:val="22"/>
          <w:szCs w:val="22"/>
        </w:rPr>
        <w:delText>23</w:delText>
      </w:r>
    </w:del>
    <w:ins w:id="99" w:author="Autor">
      <w:r>
        <w:rPr>
          <w:rFonts w:asciiTheme="minorHAnsi" w:hAnsiTheme="minorHAnsi"/>
          <w:sz w:val="22"/>
          <w:szCs w:val="22"/>
        </w:rPr>
        <w:t>1</w:t>
      </w:r>
      <w:del w:id="100" w:author="Autor">
        <w:r w:rsidDel="00E326C0">
          <w:rPr>
            <w:rFonts w:asciiTheme="minorHAnsi" w:hAnsiTheme="minorHAnsi"/>
            <w:sz w:val="22"/>
            <w:szCs w:val="22"/>
          </w:rPr>
          <w:delText>3</w:delText>
        </w:r>
      </w:del>
      <w:r>
        <w:rPr>
          <w:rFonts w:asciiTheme="minorHAnsi" w:hAnsiTheme="minorHAnsi"/>
          <w:sz w:val="22"/>
          <w:szCs w:val="22"/>
        </w:rPr>
        <w:t>4</w:t>
      </w:r>
    </w:ins>
    <w:r>
      <w:rPr>
        <w:rFonts w:asciiTheme="minorHAnsi" w:hAnsiTheme="minorHAnsi"/>
        <w:sz w:val="22"/>
        <w:szCs w:val="22"/>
      </w:rPr>
      <w:t xml:space="preserve">. </w:t>
    </w:r>
    <w:del w:id="101" w:author="Autor">
      <w:r w:rsidDel="00370FDF">
        <w:rPr>
          <w:rFonts w:asciiTheme="minorHAnsi" w:hAnsiTheme="minorHAnsi"/>
          <w:sz w:val="22"/>
          <w:szCs w:val="22"/>
        </w:rPr>
        <w:delText>12</w:delText>
      </w:r>
    </w:del>
    <w:ins w:id="102" w:author="Autor">
      <w:r>
        <w:rPr>
          <w:rFonts w:asciiTheme="minorHAnsi" w:hAnsiTheme="minorHAnsi"/>
          <w:sz w:val="22"/>
          <w:szCs w:val="22"/>
        </w:rPr>
        <w:t>04</w:t>
      </w:r>
    </w:ins>
    <w:r>
      <w:rPr>
        <w:rFonts w:asciiTheme="minorHAnsi" w:hAnsiTheme="minorHAnsi"/>
        <w:sz w:val="22"/>
        <w:szCs w:val="22"/>
      </w:rPr>
      <w:t xml:space="preserve">. </w:t>
    </w:r>
    <w:del w:id="103" w:author="Autor">
      <w:r w:rsidDel="00370FDF">
        <w:rPr>
          <w:rFonts w:asciiTheme="minorHAnsi" w:hAnsiTheme="minorHAnsi"/>
          <w:sz w:val="22"/>
          <w:szCs w:val="22"/>
        </w:rPr>
        <w:delText>2020</w:delText>
      </w:r>
    </w:del>
    <w:ins w:id="104" w:author="Autor">
      <w:r>
        <w:rPr>
          <w:rFonts w:asciiTheme="minorHAnsi" w:hAnsiTheme="minorHAnsi"/>
          <w:sz w:val="22"/>
          <w:szCs w:val="22"/>
        </w:rPr>
        <w:t>2021</w:t>
      </w:r>
    </w:ins>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5F5255" w:rsidRDefault="005F5255">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9"/>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9"/>
  </w:num>
  <w:num w:numId="6">
    <w:abstractNumId w:val="13"/>
  </w:num>
  <w:num w:numId="7">
    <w:abstractNumId w:val="24"/>
  </w:num>
  <w:num w:numId="8">
    <w:abstractNumId w:val="37"/>
  </w:num>
  <w:num w:numId="9">
    <w:abstractNumId w:val="27"/>
  </w:num>
  <w:num w:numId="10">
    <w:abstractNumId w:val="22"/>
  </w:num>
  <w:num w:numId="11">
    <w:abstractNumId w:val="21"/>
  </w:num>
  <w:num w:numId="12">
    <w:abstractNumId w:val="1"/>
  </w:num>
  <w:num w:numId="13">
    <w:abstractNumId w:val="7"/>
  </w:num>
  <w:num w:numId="14">
    <w:abstractNumId w:val="4"/>
  </w:num>
  <w:num w:numId="15">
    <w:abstractNumId w:val="6"/>
  </w:num>
  <w:num w:numId="16">
    <w:abstractNumId w:val="19"/>
  </w:num>
  <w:num w:numId="17">
    <w:abstractNumId w:val="29"/>
  </w:num>
  <w:num w:numId="18">
    <w:abstractNumId w:val="35"/>
  </w:num>
  <w:num w:numId="19">
    <w:abstractNumId w:val="11"/>
  </w:num>
  <w:num w:numId="20">
    <w:abstractNumId w:val="30"/>
  </w:num>
  <w:num w:numId="21">
    <w:abstractNumId w:val="12"/>
  </w:num>
  <w:num w:numId="22">
    <w:abstractNumId w:val="18"/>
  </w:num>
  <w:num w:numId="23">
    <w:abstractNumId w:val="26"/>
  </w:num>
  <w:num w:numId="24">
    <w:abstractNumId w:val="10"/>
  </w:num>
  <w:num w:numId="25">
    <w:abstractNumId w:val="17"/>
  </w:num>
  <w:num w:numId="26">
    <w:abstractNumId w:val="3"/>
  </w:num>
  <w:num w:numId="27">
    <w:abstractNumId w:val="36"/>
  </w:num>
  <w:num w:numId="28">
    <w:abstractNumId w:val="2"/>
  </w:num>
  <w:num w:numId="29">
    <w:abstractNumId w:val="20"/>
  </w:num>
  <w:num w:numId="30">
    <w:abstractNumId w:val="33"/>
  </w:num>
  <w:num w:numId="31">
    <w:abstractNumId w:val="32"/>
  </w:num>
  <w:num w:numId="32">
    <w:abstractNumId w:val="33"/>
  </w:num>
  <w:num w:numId="33">
    <w:abstractNumId w:val="16"/>
  </w:num>
  <w:num w:numId="34">
    <w:abstractNumId w:val="0"/>
  </w:num>
  <w:num w:numId="35">
    <w:abstractNumId w:val="5"/>
  </w:num>
  <w:num w:numId="36">
    <w:abstractNumId w:val="25"/>
  </w:num>
  <w:num w:numId="37">
    <w:abstractNumId w:val="38"/>
  </w:num>
  <w:num w:numId="38">
    <w:abstractNumId w:val="31"/>
  </w:num>
  <w:num w:numId="39">
    <w:abstractNumId w:val="14"/>
  </w:num>
  <w:num w:numId="40">
    <w:abstractNumId w:val="23"/>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trackRevisions/>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46FA"/>
    <w:rsid w:val="000353AC"/>
    <w:rsid w:val="000365C6"/>
    <w:rsid w:val="00042FE6"/>
    <w:rsid w:val="0004552E"/>
    <w:rsid w:val="00052D49"/>
    <w:rsid w:val="00054C55"/>
    <w:rsid w:val="00057A42"/>
    <w:rsid w:val="00063005"/>
    <w:rsid w:val="00063480"/>
    <w:rsid w:val="0006409B"/>
    <w:rsid w:val="00070B32"/>
    <w:rsid w:val="0007448F"/>
    <w:rsid w:val="000747C3"/>
    <w:rsid w:val="00074C23"/>
    <w:rsid w:val="000759C3"/>
    <w:rsid w:val="0007665B"/>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07565"/>
    <w:rsid w:val="00110F51"/>
    <w:rsid w:val="001111BA"/>
    <w:rsid w:val="001132F4"/>
    <w:rsid w:val="00113C45"/>
    <w:rsid w:val="0011434B"/>
    <w:rsid w:val="00122752"/>
    <w:rsid w:val="00122D09"/>
    <w:rsid w:val="001237C0"/>
    <w:rsid w:val="00124099"/>
    <w:rsid w:val="001275B6"/>
    <w:rsid w:val="00127C2F"/>
    <w:rsid w:val="00133378"/>
    <w:rsid w:val="0013761F"/>
    <w:rsid w:val="00143646"/>
    <w:rsid w:val="00146C2E"/>
    <w:rsid w:val="001508E8"/>
    <w:rsid w:val="001526F4"/>
    <w:rsid w:val="00153320"/>
    <w:rsid w:val="001542A8"/>
    <w:rsid w:val="001542E6"/>
    <w:rsid w:val="00155F98"/>
    <w:rsid w:val="0017171E"/>
    <w:rsid w:val="001735FC"/>
    <w:rsid w:val="00173B47"/>
    <w:rsid w:val="001760A1"/>
    <w:rsid w:val="0017751C"/>
    <w:rsid w:val="00182A12"/>
    <w:rsid w:val="001865EA"/>
    <w:rsid w:val="001874FE"/>
    <w:rsid w:val="001936D0"/>
    <w:rsid w:val="001946F0"/>
    <w:rsid w:val="00197486"/>
    <w:rsid w:val="001A05C2"/>
    <w:rsid w:val="001A06A3"/>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6ECA"/>
    <w:rsid w:val="001F79B7"/>
    <w:rsid w:val="001F7C53"/>
    <w:rsid w:val="00203AA9"/>
    <w:rsid w:val="002058E2"/>
    <w:rsid w:val="00207BDF"/>
    <w:rsid w:val="0021001C"/>
    <w:rsid w:val="0021006C"/>
    <w:rsid w:val="002106BF"/>
    <w:rsid w:val="002128DB"/>
    <w:rsid w:val="00216C03"/>
    <w:rsid w:val="00217BEE"/>
    <w:rsid w:val="00220D59"/>
    <w:rsid w:val="00222202"/>
    <w:rsid w:val="00225900"/>
    <w:rsid w:val="00227259"/>
    <w:rsid w:val="00230311"/>
    <w:rsid w:val="00231ADC"/>
    <w:rsid w:val="00232EBF"/>
    <w:rsid w:val="00232ED5"/>
    <w:rsid w:val="00232FE8"/>
    <w:rsid w:val="002351F0"/>
    <w:rsid w:val="00235D59"/>
    <w:rsid w:val="002366C3"/>
    <w:rsid w:val="002366FB"/>
    <w:rsid w:val="00237063"/>
    <w:rsid w:val="00237752"/>
    <w:rsid w:val="00237D1F"/>
    <w:rsid w:val="0024108C"/>
    <w:rsid w:val="00244C4E"/>
    <w:rsid w:val="00253AB9"/>
    <w:rsid w:val="00254B41"/>
    <w:rsid w:val="002559EC"/>
    <w:rsid w:val="00260DFF"/>
    <w:rsid w:val="00261CB1"/>
    <w:rsid w:val="00261DF9"/>
    <w:rsid w:val="002667F6"/>
    <w:rsid w:val="00271265"/>
    <w:rsid w:val="00272B0F"/>
    <w:rsid w:val="00272C9D"/>
    <w:rsid w:val="00276137"/>
    <w:rsid w:val="002777A8"/>
    <w:rsid w:val="0028271F"/>
    <w:rsid w:val="002836D3"/>
    <w:rsid w:val="00286AE6"/>
    <w:rsid w:val="00290EA9"/>
    <w:rsid w:val="002952E1"/>
    <w:rsid w:val="00295373"/>
    <w:rsid w:val="00296481"/>
    <w:rsid w:val="00296875"/>
    <w:rsid w:val="00297EEB"/>
    <w:rsid w:val="002A0AA7"/>
    <w:rsid w:val="002A6EC5"/>
    <w:rsid w:val="002A77CB"/>
    <w:rsid w:val="002B3A70"/>
    <w:rsid w:val="002B669A"/>
    <w:rsid w:val="002B7DE2"/>
    <w:rsid w:val="002C20A9"/>
    <w:rsid w:val="002C279B"/>
    <w:rsid w:val="002C450E"/>
    <w:rsid w:val="002C4766"/>
    <w:rsid w:val="002C5B67"/>
    <w:rsid w:val="002C5BEA"/>
    <w:rsid w:val="002C63E6"/>
    <w:rsid w:val="002D161D"/>
    <w:rsid w:val="002D4CC4"/>
    <w:rsid w:val="002D6012"/>
    <w:rsid w:val="002F24C9"/>
    <w:rsid w:val="002F3EDA"/>
    <w:rsid w:val="002F4D57"/>
    <w:rsid w:val="002F62FA"/>
    <w:rsid w:val="002F6327"/>
    <w:rsid w:val="003001A5"/>
    <w:rsid w:val="003011D9"/>
    <w:rsid w:val="00302CFA"/>
    <w:rsid w:val="00304FC3"/>
    <w:rsid w:val="003058AB"/>
    <w:rsid w:val="00306193"/>
    <w:rsid w:val="00306239"/>
    <w:rsid w:val="003067C4"/>
    <w:rsid w:val="00306836"/>
    <w:rsid w:val="00310319"/>
    <w:rsid w:val="00311DEC"/>
    <w:rsid w:val="00316C2D"/>
    <w:rsid w:val="00317420"/>
    <w:rsid w:val="00317EFA"/>
    <w:rsid w:val="0032000D"/>
    <w:rsid w:val="00325A39"/>
    <w:rsid w:val="003271CC"/>
    <w:rsid w:val="00332769"/>
    <w:rsid w:val="0033353A"/>
    <w:rsid w:val="0033417E"/>
    <w:rsid w:val="003349FA"/>
    <w:rsid w:val="00340864"/>
    <w:rsid w:val="00341E90"/>
    <w:rsid w:val="00352506"/>
    <w:rsid w:val="00354603"/>
    <w:rsid w:val="00355105"/>
    <w:rsid w:val="00356B51"/>
    <w:rsid w:val="00361E64"/>
    <w:rsid w:val="0036371A"/>
    <w:rsid w:val="003664B0"/>
    <w:rsid w:val="00370FDF"/>
    <w:rsid w:val="00375A8A"/>
    <w:rsid w:val="003765B5"/>
    <w:rsid w:val="00377AFB"/>
    <w:rsid w:val="00381950"/>
    <w:rsid w:val="003850CB"/>
    <w:rsid w:val="003854B0"/>
    <w:rsid w:val="00391763"/>
    <w:rsid w:val="003942F2"/>
    <w:rsid w:val="0039652C"/>
    <w:rsid w:val="003A25AC"/>
    <w:rsid w:val="003A2C31"/>
    <w:rsid w:val="003A5C46"/>
    <w:rsid w:val="003A720F"/>
    <w:rsid w:val="003B475A"/>
    <w:rsid w:val="003B6BD2"/>
    <w:rsid w:val="003B7D75"/>
    <w:rsid w:val="003C1D64"/>
    <w:rsid w:val="003C2776"/>
    <w:rsid w:val="003C3A87"/>
    <w:rsid w:val="003D2204"/>
    <w:rsid w:val="003D5AEB"/>
    <w:rsid w:val="003E149B"/>
    <w:rsid w:val="003E1A26"/>
    <w:rsid w:val="003E35D6"/>
    <w:rsid w:val="003E486C"/>
    <w:rsid w:val="003E66AE"/>
    <w:rsid w:val="003F0073"/>
    <w:rsid w:val="003F08F2"/>
    <w:rsid w:val="003F114F"/>
    <w:rsid w:val="003F2A0C"/>
    <w:rsid w:val="003F6EA1"/>
    <w:rsid w:val="0040725A"/>
    <w:rsid w:val="00410A4C"/>
    <w:rsid w:val="004114B6"/>
    <w:rsid w:val="00411E54"/>
    <w:rsid w:val="00412BEC"/>
    <w:rsid w:val="0041446D"/>
    <w:rsid w:val="00415C12"/>
    <w:rsid w:val="00420080"/>
    <w:rsid w:val="00420D32"/>
    <w:rsid w:val="00424F89"/>
    <w:rsid w:val="00425D65"/>
    <w:rsid w:val="00426411"/>
    <w:rsid w:val="00427CCB"/>
    <w:rsid w:val="00431373"/>
    <w:rsid w:val="004315B2"/>
    <w:rsid w:val="00431BCF"/>
    <w:rsid w:val="0043630B"/>
    <w:rsid w:val="00441790"/>
    <w:rsid w:val="00447153"/>
    <w:rsid w:val="00451CFE"/>
    <w:rsid w:val="00453763"/>
    <w:rsid w:val="00455B6A"/>
    <w:rsid w:val="0045629E"/>
    <w:rsid w:val="00457309"/>
    <w:rsid w:val="00457539"/>
    <w:rsid w:val="00457C01"/>
    <w:rsid w:val="004631AB"/>
    <w:rsid w:val="004641E9"/>
    <w:rsid w:val="00471C68"/>
    <w:rsid w:val="0047380A"/>
    <w:rsid w:val="004746C5"/>
    <w:rsid w:val="00474D31"/>
    <w:rsid w:val="004812E5"/>
    <w:rsid w:val="0048226E"/>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4330"/>
    <w:rsid w:val="004B5A49"/>
    <w:rsid w:val="004B5CAF"/>
    <w:rsid w:val="004B6EB1"/>
    <w:rsid w:val="004C00A2"/>
    <w:rsid w:val="004C01BC"/>
    <w:rsid w:val="004C0E4D"/>
    <w:rsid w:val="004C3E2F"/>
    <w:rsid w:val="004C7A47"/>
    <w:rsid w:val="004D1F12"/>
    <w:rsid w:val="004D38C8"/>
    <w:rsid w:val="004D6DB5"/>
    <w:rsid w:val="004D6EE1"/>
    <w:rsid w:val="004D719E"/>
    <w:rsid w:val="004D7246"/>
    <w:rsid w:val="004E1FAF"/>
    <w:rsid w:val="004E4D56"/>
    <w:rsid w:val="004E6E3C"/>
    <w:rsid w:val="004E73C3"/>
    <w:rsid w:val="004E7E71"/>
    <w:rsid w:val="004F1AED"/>
    <w:rsid w:val="004F35ED"/>
    <w:rsid w:val="004F3AC1"/>
    <w:rsid w:val="005117FA"/>
    <w:rsid w:val="00511D44"/>
    <w:rsid w:val="00515D99"/>
    <w:rsid w:val="0051720B"/>
    <w:rsid w:val="00520D75"/>
    <w:rsid w:val="00521757"/>
    <w:rsid w:val="005236E4"/>
    <w:rsid w:val="00525EC5"/>
    <w:rsid w:val="005263CC"/>
    <w:rsid w:val="005363F1"/>
    <w:rsid w:val="00536C72"/>
    <w:rsid w:val="00541088"/>
    <w:rsid w:val="0054178E"/>
    <w:rsid w:val="00542FD8"/>
    <w:rsid w:val="00543BFD"/>
    <w:rsid w:val="0054455F"/>
    <w:rsid w:val="00555B34"/>
    <w:rsid w:val="005565C0"/>
    <w:rsid w:val="00556BC9"/>
    <w:rsid w:val="005604A0"/>
    <w:rsid w:val="00560861"/>
    <w:rsid w:val="00560CBF"/>
    <w:rsid w:val="00567E04"/>
    <w:rsid w:val="00573DAA"/>
    <w:rsid w:val="0058004C"/>
    <w:rsid w:val="00580401"/>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164"/>
    <w:rsid w:val="005E5295"/>
    <w:rsid w:val="005E7335"/>
    <w:rsid w:val="005F2B93"/>
    <w:rsid w:val="005F5255"/>
    <w:rsid w:val="005F5C8C"/>
    <w:rsid w:val="005F7560"/>
    <w:rsid w:val="0060062B"/>
    <w:rsid w:val="0060188D"/>
    <w:rsid w:val="00604370"/>
    <w:rsid w:val="0061025B"/>
    <w:rsid w:val="00613B52"/>
    <w:rsid w:val="006151AE"/>
    <w:rsid w:val="006158A3"/>
    <w:rsid w:val="00616C25"/>
    <w:rsid w:val="0062097A"/>
    <w:rsid w:val="0062101D"/>
    <w:rsid w:val="00622D09"/>
    <w:rsid w:val="0062413C"/>
    <w:rsid w:val="0062456D"/>
    <w:rsid w:val="006247B9"/>
    <w:rsid w:val="00627495"/>
    <w:rsid w:val="006306B6"/>
    <w:rsid w:val="006322F4"/>
    <w:rsid w:val="00634B7F"/>
    <w:rsid w:val="00634D0B"/>
    <w:rsid w:val="00634E30"/>
    <w:rsid w:val="00635076"/>
    <w:rsid w:val="006375CD"/>
    <w:rsid w:val="00640279"/>
    <w:rsid w:val="00640952"/>
    <w:rsid w:val="0064229B"/>
    <w:rsid w:val="00644126"/>
    <w:rsid w:val="006462A0"/>
    <w:rsid w:val="0064685E"/>
    <w:rsid w:val="0064785A"/>
    <w:rsid w:val="00655012"/>
    <w:rsid w:val="006553FF"/>
    <w:rsid w:val="00660676"/>
    <w:rsid w:val="006609E3"/>
    <w:rsid w:val="006636F3"/>
    <w:rsid w:val="00666BB7"/>
    <w:rsid w:val="00671585"/>
    <w:rsid w:val="0067314B"/>
    <w:rsid w:val="00675178"/>
    <w:rsid w:val="00676648"/>
    <w:rsid w:val="006838D0"/>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254A5"/>
    <w:rsid w:val="007276C2"/>
    <w:rsid w:val="00731709"/>
    <w:rsid w:val="00731842"/>
    <w:rsid w:val="00732DAF"/>
    <w:rsid w:val="0073464D"/>
    <w:rsid w:val="007354B1"/>
    <w:rsid w:val="0073751B"/>
    <w:rsid w:val="007513BC"/>
    <w:rsid w:val="00752228"/>
    <w:rsid w:val="00754916"/>
    <w:rsid w:val="00754B5A"/>
    <w:rsid w:val="007570FB"/>
    <w:rsid w:val="00760764"/>
    <w:rsid w:val="00763D79"/>
    <w:rsid w:val="007664C0"/>
    <w:rsid w:val="00767360"/>
    <w:rsid w:val="007675D2"/>
    <w:rsid w:val="0077168D"/>
    <w:rsid w:val="0077532D"/>
    <w:rsid w:val="0078219C"/>
    <w:rsid w:val="00784ECE"/>
    <w:rsid w:val="007964A6"/>
    <w:rsid w:val="007A1595"/>
    <w:rsid w:val="007A2264"/>
    <w:rsid w:val="007A576A"/>
    <w:rsid w:val="007A5B13"/>
    <w:rsid w:val="007A625E"/>
    <w:rsid w:val="007A7CA1"/>
    <w:rsid w:val="007B0FCE"/>
    <w:rsid w:val="007B1520"/>
    <w:rsid w:val="007B3B35"/>
    <w:rsid w:val="007B6249"/>
    <w:rsid w:val="007C2E1F"/>
    <w:rsid w:val="007C40AA"/>
    <w:rsid w:val="007C40D0"/>
    <w:rsid w:val="007C42DC"/>
    <w:rsid w:val="007C4DA2"/>
    <w:rsid w:val="007D2A7F"/>
    <w:rsid w:val="007D3156"/>
    <w:rsid w:val="007D3F21"/>
    <w:rsid w:val="007D5859"/>
    <w:rsid w:val="007D5A9D"/>
    <w:rsid w:val="007D7F00"/>
    <w:rsid w:val="007E1419"/>
    <w:rsid w:val="007E72AB"/>
    <w:rsid w:val="007E7CA9"/>
    <w:rsid w:val="007E7DDB"/>
    <w:rsid w:val="007F55FD"/>
    <w:rsid w:val="007F5955"/>
    <w:rsid w:val="007F79D9"/>
    <w:rsid w:val="00807DE1"/>
    <w:rsid w:val="00810DAA"/>
    <w:rsid w:val="00812470"/>
    <w:rsid w:val="0081385D"/>
    <w:rsid w:val="00815D38"/>
    <w:rsid w:val="00816173"/>
    <w:rsid w:val="00821B76"/>
    <w:rsid w:val="00822A82"/>
    <w:rsid w:val="008234A1"/>
    <w:rsid w:val="008242D2"/>
    <w:rsid w:val="00830C3F"/>
    <w:rsid w:val="0083201F"/>
    <w:rsid w:val="00833FA9"/>
    <w:rsid w:val="00835BB9"/>
    <w:rsid w:val="00836039"/>
    <w:rsid w:val="00841561"/>
    <w:rsid w:val="00844286"/>
    <w:rsid w:val="00846EB9"/>
    <w:rsid w:val="00852EB3"/>
    <w:rsid w:val="0086151A"/>
    <w:rsid w:val="00862410"/>
    <w:rsid w:val="00863169"/>
    <w:rsid w:val="00863F38"/>
    <w:rsid w:val="008724AF"/>
    <w:rsid w:val="008771AD"/>
    <w:rsid w:val="008802B7"/>
    <w:rsid w:val="00881817"/>
    <w:rsid w:val="00881C3B"/>
    <w:rsid w:val="008859A4"/>
    <w:rsid w:val="008903D1"/>
    <w:rsid w:val="008912BC"/>
    <w:rsid w:val="0089451C"/>
    <w:rsid w:val="00896562"/>
    <w:rsid w:val="008A01C9"/>
    <w:rsid w:val="008A3A69"/>
    <w:rsid w:val="008A47AB"/>
    <w:rsid w:val="008B179C"/>
    <w:rsid w:val="008B1F86"/>
    <w:rsid w:val="008B7197"/>
    <w:rsid w:val="008D00BC"/>
    <w:rsid w:val="008E0476"/>
    <w:rsid w:val="008E7EB3"/>
    <w:rsid w:val="008F0EF6"/>
    <w:rsid w:val="008F120F"/>
    <w:rsid w:val="008F2013"/>
    <w:rsid w:val="00900E6A"/>
    <w:rsid w:val="00906113"/>
    <w:rsid w:val="0091242E"/>
    <w:rsid w:val="009125E4"/>
    <w:rsid w:val="00914090"/>
    <w:rsid w:val="00916ECD"/>
    <w:rsid w:val="009209F8"/>
    <w:rsid w:val="009210B0"/>
    <w:rsid w:val="00930700"/>
    <w:rsid w:val="0093197B"/>
    <w:rsid w:val="00933EB9"/>
    <w:rsid w:val="00935BA6"/>
    <w:rsid w:val="00936C0F"/>
    <w:rsid w:val="009401F2"/>
    <w:rsid w:val="009415E5"/>
    <w:rsid w:val="00942160"/>
    <w:rsid w:val="009446DF"/>
    <w:rsid w:val="00946937"/>
    <w:rsid w:val="00952F94"/>
    <w:rsid w:val="00953DEB"/>
    <w:rsid w:val="0095608A"/>
    <w:rsid w:val="00961BD7"/>
    <w:rsid w:val="0097000E"/>
    <w:rsid w:val="00973E8E"/>
    <w:rsid w:val="0098044A"/>
    <w:rsid w:val="00981E8D"/>
    <w:rsid w:val="00983655"/>
    <w:rsid w:val="0098485E"/>
    <w:rsid w:val="00985890"/>
    <w:rsid w:val="00992988"/>
    <w:rsid w:val="00995FF2"/>
    <w:rsid w:val="009971F9"/>
    <w:rsid w:val="009A02E9"/>
    <w:rsid w:val="009A3D3B"/>
    <w:rsid w:val="009C2449"/>
    <w:rsid w:val="009C358C"/>
    <w:rsid w:val="009C3D2D"/>
    <w:rsid w:val="009C4D9E"/>
    <w:rsid w:val="009C506A"/>
    <w:rsid w:val="009C52E4"/>
    <w:rsid w:val="009C5D1B"/>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2A46"/>
    <w:rsid w:val="00A1446D"/>
    <w:rsid w:val="00A159B9"/>
    <w:rsid w:val="00A168D6"/>
    <w:rsid w:val="00A236BC"/>
    <w:rsid w:val="00A2390D"/>
    <w:rsid w:val="00A250D1"/>
    <w:rsid w:val="00A257FB"/>
    <w:rsid w:val="00A27A2C"/>
    <w:rsid w:val="00A27BEC"/>
    <w:rsid w:val="00A303CF"/>
    <w:rsid w:val="00A3426C"/>
    <w:rsid w:val="00A350AB"/>
    <w:rsid w:val="00A356C4"/>
    <w:rsid w:val="00A359A9"/>
    <w:rsid w:val="00A364E5"/>
    <w:rsid w:val="00A41190"/>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5443"/>
    <w:rsid w:val="00A91B49"/>
    <w:rsid w:val="00A95473"/>
    <w:rsid w:val="00AA0BD9"/>
    <w:rsid w:val="00AA49FC"/>
    <w:rsid w:val="00AA569A"/>
    <w:rsid w:val="00AA7EBF"/>
    <w:rsid w:val="00AB176D"/>
    <w:rsid w:val="00AB2617"/>
    <w:rsid w:val="00AB6C46"/>
    <w:rsid w:val="00AC139D"/>
    <w:rsid w:val="00AC2CAE"/>
    <w:rsid w:val="00AC3856"/>
    <w:rsid w:val="00AC59EC"/>
    <w:rsid w:val="00AC7B8A"/>
    <w:rsid w:val="00AD38B6"/>
    <w:rsid w:val="00AD5488"/>
    <w:rsid w:val="00AD7DFC"/>
    <w:rsid w:val="00AD7F63"/>
    <w:rsid w:val="00AE1B07"/>
    <w:rsid w:val="00AE2CD6"/>
    <w:rsid w:val="00AE7A01"/>
    <w:rsid w:val="00B00842"/>
    <w:rsid w:val="00B019E1"/>
    <w:rsid w:val="00B01E54"/>
    <w:rsid w:val="00B038CB"/>
    <w:rsid w:val="00B0515B"/>
    <w:rsid w:val="00B1031C"/>
    <w:rsid w:val="00B12B14"/>
    <w:rsid w:val="00B178AC"/>
    <w:rsid w:val="00B20043"/>
    <w:rsid w:val="00B204F8"/>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7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05AB"/>
    <w:rsid w:val="00BD3116"/>
    <w:rsid w:val="00BD6D20"/>
    <w:rsid w:val="00BD7E51"/>
    <w:rsid w:val="00BE12C6"/>
    <w:rsid w:val="00BE444A"/>
    <w:rsid w:val="00BE48FD"/>
    <w:rsid w:val="00BE588D"/>
    <w:rsid w:val="00BE7F5F"/>
    <w:rsid w:val="00BF2610"/>
    <w:rsid w:val="00BF512E"/>
    <w:rsid w:val="00BF53E4"/>
    <w:rsid w:val="00BF5A3E"/>
    <w:rsid w:val="00C02E58"/>
    <w:rsid w:val="00C07539"/>
    <w:rsid w:val="00C124D2"/>
    <w:rsid w:val="00C13825"/>
    <w:rsid w:val="00C13B6E"/>
    <w:rsid w:val="00C143D5"/>
    <w:rsid w:val="00C20634"/>
    <w:rsid w:val="00C22A97"/>
    <w:rsid w:val="00C22B10"/>
    <w:rsid w:val="00C247C7"/>
    <w:rsid w:val="00C3240E"/>
    <w:rsid w:val="00C32B61"/>
    <w:rsid w:val="00C37CF0"/>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4F22"/>
    <w:rsid w:val="00CA5BB2"/>
    <w:rsid w:val="00CB1CEB"/>
    <w:rsid w:val="00CB6468"/>
    <w:rsid w:val="00CC00B5"/>
    <w:rsid w:val="00CC1FD9"/>
    <w:rsid w:val="00CC351D"/>
    <w:rsid w:val="00CC42CA"/>
    <w:rsid w:val="00CC60D5"/>
    <w:rsid w:val="00CC755B"/>
    <w:rsid w:val="00CD0F2F"/>
    <w:rsid w:val="00CD1A3F"/>
    <w:rsid w:val="00CD27BC"/>
    <w:rsid w:val="00CD5CD5"/>
    <w:rsid w:val="00CD6449"/>
    <w:rsid w:val="00CE0EB4"/>
    <w:rsid w:val="00CE7D4A"/>
    <w:rsid w:val="00CF0D22"/>
    <w:rsid w:val="00CF0EA0"/>
    <w:rsid w:val="00CF13BE"/>
    <w:rsid w:val="00CF41AA"/>
    <w:rsid w:val="00CF428C"/>
    <w:rsid w:val="00CF549F"/>
    <w:rsid w:val="00D00BDB"/>
    <w:rsid w:val="00D03B52"/>
    <w:rsid w:val="00D04299"/>
    <w:rsid w:val="00D0542F"/>
    <w:rsid w:val="00D1149C"/>
    <w:rsid w:val="00D16C26"/>
    <w:rsid w:val="00D1732D"/>
    <w:rsid w:val="00D203A3"/>
    <w:rsid w:val="00D25291"/>
    <w:rsid w:val="00D30802"/>
    <w:rsid w:val="00D30CBE"/>
    <w:rsid w:val="00D34A84"/>
    <w:rsid w:val="00D36DF7"/>
    <w:rsid w:val="00D407DD"/>
    <w:rsid w:val="00D41CC8"/>
    <w:rsid w:val="00D457E3"/>
    <w:rsid w:val="00D47413"/>
    <w:rsid w:val="00D50AD5"/>
    <w:rsid w:val="00D5444B"/>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A7993"/>
    <w:rsid w:val="00DB0F4D"/>
    <w:rsid w:val="00DB487A"/>
    <w:rsid w:val="00DB546C"/>
    <w:rsid w:val="00DB5AEC"/>
    <w:rsid w:val="00DC3E12"/>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1169C"/>
    <w:rsid w:val="00E25970"/>
    <w:rsid w:val="00E261AF"/>
    <w:rsid w:val="00E26FB1"/>
    <w:rsid w:val="00E27E84"/>
    <w:rsid w:val="00E322A7"/>
    <w:rsid w:val="00E326C0"/>
    <w:rsid w:val="00E32E61"/>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1CDD"/>
    <w:rsid w:val="00E73590"/>
    <w:rsid w:val="00E7633D"/>
    <w:rsid w:val="00E85059"/>
    <w:rsid w:val="00E860C4"/>
    <w:rsid w:val="00E874D3"/>
    <w:rsid w:val="00E915BF"/>
    <w:rsid w:val="00E93836"/>
    <w:rsid w:val="00E93BD3"/>
    <w:rsid w:val="00E94047"/>
    <w:rsid w:val="00E940B7"/>
    <w:rsid w:val="00E94DC2"/>
    <w:rsid w:val="00EA046F"/>
    <w:rsid w:val="00EA1684"/>
    <w:rsid w:val="00EA1F0D"/>
    <w:rsid w:val="00EA3709"/>
    <w:rsid w:val="00EA3C20"/>
    <w:rsid w:val="00EA3FEF"/>
    <w:rsid w:val="00EA5E71"/>
    <w:rsid w:val="00EA6A53"/>
    <w:rsid w:val="00EA75A5"/>
    <w:rsid w:val="00EB5B9C"/>
    <w:rsid w:val="00EB64BE"/>
    <w:rsid w:val="00EB7CD1"/>
    <w:rsid w:val="00EC6ED7"/>
    <w:rsid w:val="00ED06C0"/>
    <w:rsid w:val="00EE0D35"/>
    <w:rsid w:val="00EE1E1F"/>
    <w:rsid w:val="00EE2471"/>
    <w:rsid w:val="00EF130B"/>
    <w:rsid w:val="00EF3176"/>
    <w:rsid w:val="00EF3C37"/>
    <w:rsid w:val="00EF4219"/>
    <w:rsid w:val="00EF573F"/>
    <w:rsid w:val="00EF5FFD"/>
    <w:rsid w:val="00F00282"/>
    <w:rsid w:val="00F048A3"/>
    <w:rsid w:val="00F06D52"/>
    <w:rsid w:val="00F1099B"/>
    <w:rsid w:val="00F10D4F"/>
    <w:rsid w:val="00F1158C"/>
    <w:rsid w:val="00F14B1F"/>
    <w:rsid w:val="00F1713F"/>
    <w:rsid w:val="00F2191D"/>
    <w:rsid w:val="00F23ADE"/>
    <w:rsid w:val="00F23BCB"/>
    <w:rsid w:val="00F24977"/>
    <w:rsid w:val="00F24BC1"/>
    <w:rsid w:val="00F24DB4"/>
    <w:rsid w:val="00F25692"/>
    <w:rsid w:val="00F31894"/>
    <w:rsid w:val="00F3399D"/>
    <w:rsid w:val="00F3434C"/>
    <w:rsid w:val="00F35162"/>
    <w:rsid w:val="00F362A8"/>
    <w:rsid w:val="00F40970"/>
    <w:rsid w:val="00F4420F"/>
    <w:rsid w:val="00F44258"/>
    <w:rsid w:val="00F47EA2"/>
    <w:rsid w:val="00F52AF3"/>
    <w:rsid w:val="00F553AA"/>
    <w:rsid w:val="00F56232"/>
    <w:rsid w:val="00F622D4"/>
    <w:rsid w:val="00F80D3D"/>
    <w:rsid w:val="00F86B95"/>
    <w:rsid w:val="00F875B0"/>
    <w:rsid w:val="00F95CFE"/>
    <w:rsid w:val="00F96F60"/>
    <w:rsid w:val="00F97977"/>
    <w:rsid w:val="00FA194E"/>
    <w:rsid w:val="00FA1C8C"/>
    <w:rsid w:val="00FA2E2A"/>
    <w:rsid w:val="00FA4296"/>
    <w:rsid w:val="00FB04BF"/>
    <w:rsid w:val="00FB0978"/>
    <w:rsid w:val="00FB4A32"/>
    <w:rsid w:val="00FB4EE7"/>
    <w:rsid w:val="00FB5F38"/>
    <w:rsid w:val="00FB71A8"/>
    <w:rsid w:val="00FC120C"/>
    <w:rsid w:val="00FC5EC7"/>
    <w:rsid w:val="00FD2EAA"/>
    <w:rsid w:val="00FD749F"/>
    <w:rsid w:val="00FE221D"/>
    <w:rsid w:val="00FE4F8E"/>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footer" Target="footer1.xml"/><Relationship Id="rId21" Type="http://schemas.openxmlformats.org/officeDocument/2006/relationships/hyperlink" Target="http://www.optp.vlada.gov.sk/ine-dokumenty/" TargetMode="External"/><Relationship Id="rId34" Type="http://schemas.openxmlformats.org/officeDocument/2006/relationships/hyperlink" Target="http://www.optp.vlada.gov.sk/ine-dokumenty/"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partnerskadohoda.gov.sk/metodicke-pokyny-cko-a-uv-sr/" TargetMode="External"/><Relationship Id="rId29" Type="http://schemas.openxmlformats.org/officeDocument/2006/relationships/hyperlink" Target="http://www.partnerskadohoda.gov.sk/vzory-cko/"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diskriminacia.gov.sk" TargetMode="External"/><Relationship Id="rId37" Type="http://schemas.openxmlformats.org/officeDocument/2006/relationships/hyperlink" Target="http://www.ecas.org/"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273-sk/koordinacia-synergii-a-komplementarit-medzi-esif-a-ostatnymi-nastrojmi-podpory-eu-a-sr/"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gender.gov.sk"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itms2014.sk" TargetMode="External"/><Relationship Id="rId43"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optp.vlada.gov.sk/ine-dokumenty/" TargetMode="External"/><Relationship Id="rId3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9D729-35E1-4E24-91D9-B1ABA65D7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10712</Words>
  <Characters>61060</Characters>
  <Application>Microsoft Office Word</Application>
  <DocSecurity>0</DocSecurity>
  <Lines>508</Lines>
  <Paragraphs>143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2020-09-08T13:50:00Z</dcterms:created>
  <dcterms:modified xsi:type="dcterms:W3CDTF">2021-04-12T12:12:00Z</dcterms:modified>
</cp:coreProperties>
</file>