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201CF1">
      <w:pPr>
        <w:spacing w:before="120" w:after="12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 xml:space="preserve">Poskytovateľ: </w:t>
      </w:r>
    </w:p>
    <w:p w14:paraId="427A2A27" w14:textId="1E8F45BE"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w:t>
      </w:r>
      <w:r w:rsidR="00087709">
        <w:rPr>
          <w:rFonts w:asciiTheme="minorHAnsi" w:hAnsiTheme="minorHAnsi" w:cstheme="minorHAnsi"/>
        </w:rPr>
        <w:t>Ministerstvo investícií, regionálneho rozvoja a informatizácie</w:t>
      </w:r>
      <w:r w:rsidR="00087709" w:rsidRPr="005D01A7">
        <w:rPr>
          <w:rFonts w:asciiTheme="minorHAnsi" w:hAnsiTheme="minorHAnsi" w:cstheme="minorHAnsi"/>
        </w:rPr>
        <w:t xml:space="preserve"> </w:t>
      </w:r>
      <w:r w:rsidR="00700301" w:rsidRPr="005752E1">
        <w:rPr>
          <w:rFonts w:asciiTheme="minorHAnsi" w:hAnsiTheme="minorHAnsi" w:cstheme="minorHAnsi"/>
        </w:rPr>
        <w:t>S</w:t>
      </w:r>
      <w:r w:rsidR="00DD348E" w:rsidRPr="005752E1">
        <w:rPr>
          <w:rFonts w:asciiTheme="minorHAnsi" w:hAnsiTheme="minorHAnsi" w:cstheme="minorHAnsi"/>
        </w:rPr>
        <w:t>lovenskej republiky (ďalej aj</w:t>
      </w:r>
      <w:r w:rsidR="0039502D">
        <w:rPr>
          <w:rFonts w:asciiTheme="minorHAnsi" w:hAnsiTheme="minorHAnsi" w:cstheme="minorHAnsi"/>
        </w:rPr>
        <w:t> </w:t>
      </w:r>
      <w:r w:rsidR="00DD348E" w:rsidRPr="005752E1">
        <w:rPr>
          <w:rFonts w:asciiTheme="minorHAnsi" w:hAnsiTheme="minorHAnsi" w:cstheme="minorHAnsi"/>
        </w:rPr>
        <w:t>„</w:t>
      </w:r>
      <w:r w:rsidR="00087709">
        <w:rPr>
          <w:rFonts w:asciiTheme="minorHAnsi" w:hAnsiTheme="minorHAnsi" w:cstheme="minorHAnsi"/>
        </w:rPr>
        <w:t>MIRRI</w:t>
      </w:r>
      <w:r w:rsidR="00087709" w:rsidRPr="005752E1">
        <w:rPr>
          <w:rFonts w:asciiTheme="minorHAnsi" w:hAnsiTheme="minorHAnsi" w:cstheme="minorHAnsi"/>
        </w:rPr>
        <w:t xml:space="preserve"> </w:t>
      </w:r>
      <w:r w:rsidR="00DD348E" w:rsidRPr="005752E1">
        <w:rPr>
          <w:rFonts w:asciiTheme="minorHAnsi" w:hAnsiTheme="minorHAnsi" w:cstheme="minorHAnsi"/>
        </w:rPr>
        <w:t>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3AFE399" w14:textId="79733B2C" w:rsidR="00700301" w:rsidRDefault="003C2776" w:rsidP="00201CF1">
      <w:pPr>
        <w:spacing w:before="120" w:after="120" w:line="240" w:lineRule="auto"/>
        <w:rPr>
          <w:rFonts w:asciiTheme="minorHAnsi" w:hAnsiTheme="minorHAnsi" w:cstheme="minorHAnsi"/>
          <w:b/>
        </w:rPr>
      </w:pPr>
      <w:r w:rsidRPr="005752E1">
        <w:rPr>
          <w:rFonts w:asciiTheme="minorHAnsi" w:hAnsiTheme="minorHAnsi" w:cstheme="minorHAnsi"/>
          <w:b/>
        </w:rPr>
        <w:t>Adresa:</w:t>
      </w:r>
      <w:r w:rsidR="00700301" w:rsidRPr="005752E1">
        <w:rPr>
          <w:rFonts w:asciiTheme="minorHAnsi" w:hAnsiTheme="minorHAnsi" w:cstheme="minorHAnsi"/>
        </w:rPr>
        <w:t xml:space="preserve">   </w:t>
      </w:r>
      <w:r w:rsidR="00087709">
        <w:rPr>
          <w:rFonts w:asciiTheme="minorHAnsi" w:hAnsiTheme="minorHAnsi" w:cstheme="minorHAnsi"/>
        </w:rPr>
        <w:t>Štefánikova 15, 811 05</w:t>
      </w:r>
      <w:r w:rsidR="00087709" w:rsidRPr="005D01A7">
        <w:rPr>
          <w:rFonts w:asciiTheme="minorHAnsi" w:hAnsiTheme="minorHAnsi" w:cstheme="minorHAnsi"/>
        </w:rPr>
        <w:t xml:space="preserve"> </w:t>
      </w:r>
      <w:r w:rsidR="00700301" w:rsidRPr="005752E1">
        <w:rPr>
          <w:rFonts w:asciiTheme="minorHAnsi" w:hAnsiTheme="minorHAnsi" w:cstheme="minorHAnsi"/>
        </w:rPr>
        <w:t>Bratislava, Slovenská republika</w:t>
      </w:r>
      <w:r w:rsidR="00700301" w:rsidRPr="005752E1">
        <w:rPr>
          <w:rFonts w:asciiTheme="minorHAnsi" w:hAnsiTheme="minorHAnsi" w:cstheme="minorHAnsi"/>
          <w:b/>
        </w:rPr>
        <w:t xml:space="preserve"> </w:t>
      </w:r>
    </w:p>
    <w:p w14:paraId="33701725" w14:textId="77777777" w:rsidR="00B52D89" w:rsidRPr="005752E1" w:rsidRDefault="00B52D89" w:rsidP="00201CF1">
      <w:pPr>
        <w:spacing w:before="120" w:after="120" w:line="240" w:lineRule="auto"/>
        <w:rPr>
          <w:rFonts w:asciiTheme="minorHAnsi" w:hAnsiTheme="minorHAnsi" w:cstheme="minorHAnsi"/>
          <w:b/>
        </w:rPr>
      </w:pPr>
    </w:p>
    <w:p w14:paraId="6DBB3EB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11FDA911"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w:t>
      </w:r>
      <w:r w:rsidR="0039502D">
        <w:rPr>
          <w:rFonts w:asciiTheme="minorHAnsi" w:hAnsiTheme="minorHAnsi" w:cstheme="minorHAnsi"/>
        </w:rPr>
        <w:t> </w:t>
      </w:r>
      <w:r w:rsidR="008232F0">
        <w:rPr>
          <w:rFonts w:asciiTheme="minorHAnsi" w:hAnsiTheme="minorHAnsi" w:cstheme="minorHAnsi"/>
        </w:rPr>
        <w:t>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749F4DB2" w14:textId="77777777" w:rsidR="00B52D89" w:rsidRPr="00201CF1" w:rsidRDefault="00B52D89" w:rsidP="00201CF1">
      <w:pPr>
        <w:spacing w:before="120" w:after="120" w:line="240" w:lineRule="auto"/>
        <w:jc w:val="both"/>
        <w:rPr>
          <w:rFonts w:asciiTheme="minorHAnsi" w:hAnsiTheme="minorHAnsi" w:cstheme="minorHAnsi"/>
        </w:rPr>
      </w:pPr>
    </w:p>
    <w:p w14:paraId="26DFEA2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79F6C3E"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016239" w:rsidRPr="00201CF1">
        <w:rPr>
          <w:rFonts w:asciiTheme="minorHAnsi" w:hAnsiTheme="minorHAnsi" w:cstheme="minorHAnsi"/>
          <w:b/>
        </w:rPr>
        <w:t>2</w:t>
      </w:r>
      <w:r w:rsidR="004A4F06">
        <w:rPr>
          <w:rFonts w:asciiTheme="minorHAnsi" w:hAnsiTheme="minorHAnsi" w:cstheme="minorHAnsi"/>
          <w:b/>
        </w:rPr>
        <w:t> 256 650</w:t>
      </w:r>
      <w:r w:rsidR="00BF3227" w:rsidRPr="00201CF1">
        <w:rPr>
          <w:rFonts w:asciiTheme="minorHAnsi" w:hAnsiTheme="minorHAnsi" w:cstheme="minorHAnsi"/>
          <w:b/>
        </w:rPr>
        <w:t>,00</w:t>
      </w:r>
      <w:r w:rsidR="00662358" w:rsidRPr="00201CF1">
        <w:rPr>
          <w:rFonts w:asciiTheme="minorHAnsi" w:hAnsiTheme="minorHAnsi" w:cstheme="minorHAnsi"/>
        </w:rPr>
        <w:t xml:space="preserve"> </w:t>
      </w:r>
      <w:r w:rsidRPr="00201CF1">
        <w:rPr>
          <w:rFonts w:asciiTheme="minorHAnsi" w:hAnsiTheme="minorHAnsi" w:cstheme="minorHAnsi"/>
        </w:rPr>
        <w:t>€.</w:t>
      </w:r>
    </w:p>
    <w:p w14:paraId="6A086E39" w14:textId="77777777" w:rsidR="00B52D89" w:rsidRPr="00201CF1" w:rsidRDefault="00B52D89" w:rsidP="00201CF1">
      <w:pPr>
        <w:spacing w:before="120" w:after="120" w:line="240" w:lineRule="auto"/>
        <w:jc w:val="both"/>
        <w:rPr>
          <w:rFonts w:asciiTheme="minorHAnsi" w:hAnsiTheme="minorHAnsi" w:cstheme="minorHAnsi"/>
        </w:rPr>
      </w:pPr>
    </w:p>
    <w:p w14:paraId="619AD9D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Financovanie projektu</w:t>
      </w:r>
    </w:p>
    <w:p w14:paraId="0CA41DCC" w14:textId="5F4AFD12"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822ECC">
      <w:pPr>
        <w:spacing w:before="120" w:after="120" w:line="240" w:lineRule="auto"/>
        <w:ind w:firstLine="360"/>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039BD95E" w14:textId="77777777"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5068E9">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4E7FFA">
      <w:pPr>
        <w:spacing w:before="120" w:after="120" w:line="240" w:lineRule="auto"/>
        <w:ind w:firstLine="357"/>
        <w:jc w:val="both"/>
        <w:rPr>
          <w:rFonts w:asciiTheme="minorHAnsi" w:hAnsiTheme="minorHAnsi" w:cstheme="minorHAnsi"/>
        </w:rPr>
      </w:pPr>
      <w:r w:rsidRPr="00FC49A1">
        <w:rPr>
          <w:rFonts w:asciiTheme="minorHAnsi" w:hAnsiTheme="minorHAnsi" w:cstheme="minorHAnsi"/>
        </w:rPr>
        <w:lastRenderedPageBreak/>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Miesto a spôsob podania ŽoNFP</w:t>
      </w:r>
    </w:p>
    <w:p w14:paraId="5990E5CC"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1F8D01A" w14:textId="38421A82" w:rsidR="00A21A93" w:rsidRPr="005752E1" w:rsidRDefault="00A21A93" w:rsidP="00A21A93">
      <w:pPr>
        <w:pStyle w:val="Default"/>
        <w:numPr>
          <w:ilvl w:val="0"/>
          <w:numId w:val="40"/>
        </w:numPr>
        <w:spacing w:before="120" w:after="120"/>
        <w:ind w:left="714" w:hanging="357"/>
        <w:jc w:val="both"/>
        <w:rPr>
          <w:rFonts w:asciiTheme="minorHAnsi" w:hAnsiTheme="minorHAnsi" w:cstheme="minorHAnsi"/>
          <w:sz w:val="22"/>
          <w:szCs w:val="22"/>
        </w:rPr>
      </w:pPr>
      <w:r w:rsidRPr="005752E1">
        <w:rPr>
          <w:rFonts w:asciiTheme="minorHAnsi" w:hAnsiTheme="minorHAnsi" w:cstheme="minorHAnsi"/>
          <w:b/>
          <w:sz w:val="22"/>
          <w:szCs w:val="22"/>
        </w:rPr>
        <w:t>V listinnej podobe</w:t>
      </w:r>
      <w:r w:rsidRPr="005752E1">
        <w:rPr>
          <w:rFonts w:asciiTheme="minorHAnsi" w:hAnsiTheme="minorHAnsi" w:cstheme="minorHAnsi"/>
          <w:sz w:val="22"/>
          <w:szCs w:val="22"/>
        </w:rPr>
        <w:t xml:space="preserve"> je žiadosť o NFP, vrátane všetkých príloh, možné doručiť v jednom origináli (vytlačenom po odoslaní prostredníctvom ITMS2014+</w:t>
      </w:r>
      <w:r w:rsidR="0019055F">
        <w:rPr>
          <w:rFonts w:asciiTheme="minorHAnsi" w:hAnsiTheme="minorHAnsi" w:cstheme="minorHAnsi"/>
          <w:sz w:val="22"/>
          <w:szCs w:val="22"/>
        </w:rPr>
        <w:t xml:space="preserve"> a podpísanom</w:t>
      </w:r>
      <w:r w:rsidRPr="005752E1">
        <w:rPr>
          <w:rFonts w:asciiTheme="minorHAnsi" w:hAnsiTheme="minorHAnsi" w:cstheme="minorHAnsi"/>
          <w:sz w:val="22"/>
          <w:szCs w:val="22"/>
        </w:rPr>
        <w:t>) a jednej kópii:</w:t>
      </w:r>
    </w:p>
    <w:p w14:paraId="11541F8F" w14:textId="77777777" w:rsidR="00A21A93" w:rsidRPr="005752E1" w:rsidRDefault="00A21A93" w:rsidP="00A21A93">
      <w:pPr>
        <w:pStyle w:val="Odsekzoznamu"/>
        <w:numPr>
          <w:ilvl w:val="0"/>
          <w:numId w:val="6"/>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doporučenou poštou alebo kuriérskou službou na adresu:</w:t>
      </w:r>
    </w:p>
    <w:p w14:paraId="1CC63FE4" w14:textId="54B20D2E" w:rsidR="00492034"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A21A93" w:rsidRPr="005752E1">
        <w:rPr>
          <w:rFonts w:asciiTheme="minorHAnsi" w:hAnsiTheme="minorHAnsi" w:cstheme="minorHAnsi"/>
        </w:rPr>
        <w:t xml:space="preserve"> Slovenskej republiky</w:t>
      </w:r>
    </w:p>
    <w:p w14:paraId="634B6792" w14:textId="35F459A7" w:rsidR="00A21A93" w:rsidRPr="005752E1"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 xml:space="preserve">sekcia </w:t>
      </w:r>
      <w:r w:rsidR="00C03605" w:rsidRPr="00C03605">
        <w:rPr>
          <w:rFonts w:asciiTheme="minorHAnsi" w:hAnsiTheme="minorHAnsi" w:cstheme="minorHAnsi"/>
        </w:rPr>
        <w:t>OP TP a iných finančných mechanizmov</w:t>
      </w:r>
      <w:r w:rsidR="00A21A93" w:rsidRPr="005752E1">
        <w:rPr>
          <w:rFonts w:asciiTheme="minorHAnsi" w:hAnsiTheme="minorHAnsi" w:cstheme="minorHAnsi"/>
        </w:rPr>
        <w:t xml:space="preserve"> </w:t>
      </w:r>
    </w:p>
    <w:p w14:paraId="5ED135D6" w14:textId="77777777" w:rsidR="00A21A93" w:rsidRPr="005752E1"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odbor implementácie projektov OP TP</w:t>
      </w:r>
    </w:p>
    <w:p w14:paraId="1B0B3EDE" w14:textId="7A201A9B" w:rsidR="00A21A93" w:rsidRPr="005752E1"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Štefánikova 15</w:t>
      </w:r>
      <w:r w:rsidR="00A21A93" w:rsidRPr="005752E1">
        <w:rPr>
          <w:rFonts w:asciiTheme="minorHAnsi" w:hAnsiTheme="minorHAnsi" w:cstheme="minorHAnsi"/>
        </w:rPr>
        <w:t xml:space="preserve"> </w:t>
      </w:r>
    </w:p>
    <w:p w14:paraId="1977823F" w14:textId="51DF0B45" w:rsidR="00A21A93" w:rsidRPr="005752E1" w:rsidRDefault="00D164F1" w:rsidP="00A21A93">
      <w:pPr>
        <w:spacing w:before="120" w:after="120" w:line="240" w:lineRule="auto"/>
        <w:ind w:firstLine="709"/>
        <w:jc w:val="both"/>
        <w:rPr>
          <w:rFonts w:asciiTheme="minorHAnsi" w:hAnsiTheme="minorHAnsi" w:cstheme="minorHAnsi"/>
        </w:rPr>
      </w:pPr>
      <w:r>
        <w:rPr>
          <w:rFonts w:asciiTheme="minorHAnsi" w:hAnsiTheme="minorHAnsi" w:cstheme="minorHAnsi"/>
        </w:rPr>
        <w:t>811 05</w:t>
      </w:r>
      <w:r w:rsidR="00A21A93" w:rsidRPr="005752E1">
        <w:rPr>
          <w:rFonts w:asciiTheme="minorHAnsi" w:hAnsiTheme="minorHAnsi" w:cstheme="minorHAnsi"/>
        </w:rPr>
        <w:t xml:space="preserve"> Bratislava</w:t>
      </w:r>
    </w:p>
    <w:p w14:paraId="18CC7C30" w14:textId="77777777" w:rsidR="00A21A93" w:rsidRPr="005752E1" w:rsidRDefault="00A21A93" w:rsidP="004E7FFA">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752E1">
        <w:rPr>
          <w:rFonts w:asciiTheme="minorHAnsi" w:hAnsiTheme="minorHAnsi" w:cstheme="minorHAnsi"/>
          <w:sz w:val="22"/>
          <w:szCs w:val="22"/>
        </w:rPr>
        <w:t xml:space="preserve">osobne v pracovných dňoch </w:t>
      </w:r>
    </w:p>
    <w:p w14:paraId="65271FAC" w14:textId="77777777" w:rsidR="00D164F1" w:rsidRDefault="00D164F1" w:rsidP="006842E3">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5764BACD" w14:textId="0E1FB041" w:rsidR="00D164F1" w:rsidRDefault="00D164F1" w:rsidP="006842E3">
      <w:pPr>
        <w:spacing w:after="0" w:line="240" w:lineRule="auto"/>
        <w:ind w:left="709" w:firstLine="709"/>
        <w:contextualSpacing/>
        <w:jc w:val="both"/>
        <w:rPr>
          <w:rFonts w:asciiTheme="minorHAnsi" w:hAnsiTheme="minorHAnsi" w:cstheme="minorHAnsi"/>
        </w:rPr>
      </w:pPr>
      <w:r>
        <w:rPr>
          <w:rFonts w:asciiTheme="minorHAnsi" w:hAnsiTheme="minorHAnsi" w:cstheme="minorHAnsi"/>
        </w:rPr>
        <w:t xml:space="preserve"> Pi: </w:t>
      </w:r>
      <w:r>
        <w:rPr>
          <w:rFonts w:asciiTheme="minorHAnsi" w:hAnsiTheme="minorHAnsi" w:cstheme="minorHAnsi"/>
        </w:rPr>
        <w:tab/>
        <w:t xml:space="preserve"> </w:t>
      </w:r>
      <w:r w:rsidRPr="00D95AA6">
        <w:rPr>
          <w:rFonts w:asciiTheme="minorHAnsi" w:hAnsiTheme="minorHAnsi" w:cstheme="minorHAnsi"/>
        </w:rPr>
        <w:t>9:00 -14:00 hod.  (obedňajšia prestávka 11:30 - 12:30 hod.):</w:t>
      </w:r>
    </w:p>
    <w:p w14:paraId="3E090925" w14:textId="77777777" w:rsidR="00D164F1" w:rsidRDefault="00D164F1" w:rsidP="00A21A93">
      <w:pPr>
        <w:spacing w:before="120" w:after="120" w:line="240" w:lineRule="auto"/>
        <w:ind w:firstLine="1134"/>
        <w:contextualSpacing/>
        <w:jc w:val="both"/>
        <w:rPr>
          <w:rFonts w:asciiTheme="minorHAnsi" w:hAnsiTheme="minorHAnsi" w:cstheme="minorHAnsi"/>
        </w:rPr>
      </w:pPr>
    </w:p>
    <w:p w14:paraId="59D0ED60" w14:textId="70B97338"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podateľňa </w:t>
      </w:r>
      <w:r w:rsidR="00D164F1">
        <w:rPr>
          <w:rFonts w:asciiTheme="minorHAnsi" w:hAnsiTheme="minorHAnsi" w:cstheme="minorHAnsi"/>
        </w:rPr>
        <w:t xml:space="preserve">Ministerstva investícií, regionálneho rozvoja a informatizácie </w:t>
      </w:r>
      <w:r w:rsidRPr="005752E1">
        <w:rPr>
          <w:rFonts w:asciiTheme="minorHAnsi" w:hAnsiTheme="minorHAnsi" w:cstheme="minorHAnsi"/>
        </w:rPr>
        <w:t xml:space="preserve">Slovenskej republiky </w:t>
      </w:r>
    </w:p>
    <w:p w14:paraId="3F2F6C31" w14:textId="158621BC" w:rsidR="00A21A93" w:rsidRPr="005752E1" w:rsidRDefault="00D164F1"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 15</w:t>
      </w:r>
      <w:r w:rsidR="00A21A93" w:rsidRPr="005752E1">
        <w:rPr>
          <w:rFonts w:asciiTheme="minorHAnsi" w:hAnsiTheme="minorHAnsi" w:cstheme="minorHAnsi"/>
        </w:rPr>
        <w:t xml:space="preserve"> </w:t>
      </w:r>
    </w:p>
    <w:p w14:paraId="1956785B" w14:textId="15BEEA1F" w:rsidR="00A21A93" w:rsidRPr="005752E1" w:rsidRDefault="00D164F1" w:rsidP="00A21A93">
      <w:pPr>
        <w:spacing w:before="120" w:after="120" w:line="240" w:lineRule="auto"/>
        <w:ind w:firstLine="1134"/>
        <w:jc w:val="both"/>
        <w:rPr>
          <w:rFonts w:asciiTheme="minorHAnsi" w:hAnsiTheme="minorHAnsi" w:cstheme="minorHAnsi"/>
        </w:rPr>
      </w:pPr>
      <w:r>
        <w:rPr>
          <w:rFonts w:asciiTheme="minorHAnsi" w:hAnsiTheme="minorHAnsi" w:cstheme="minorHAnsi"/>
        </w:rPr>
        <w:t>811 05</w:t>
      </w:r>
      <w:r w:rsidR="00A21A93" w:rsidRPr="005752E1">
        <w:rPr>
          <w:rFonts w:asciiTheme="minorHAnsi" w:hAnsiTheme="minorHAnsi" w:cstheme="minorHAnsi"/>
        </w:rPr>
        <w:t xml:space="preserve"> Bratislava</w:t>
      </w:r>
    </w:p>
    <w:p w14:paraId="25540BC2" w14:textId="58286AC5" w:rsidR="00A21A93" w:rsidRPr="005752E1" w:rsidRDefault="00A21A93" w:rsidP="00A21A93">
      <w:pPr>
        <w:pStyle w:val="Odsekzoznamu"/>
        <w:numPr>
          <w:ilvl w:val="1"/>
          <w:numId w:val="6"/>
        </w:numPr>
        <w:spacing w:before="120" w:after="120"/>
        <w:ind w:left="1134" w:hanging="425"/>
        <w:jc w:val="both"/>
        <w:rPr>
          <w:rFonts w:asciiTheme="minorHAnsi" w:hAnsiTheme="minorHAnsi" w:cstheme="minorHAnsi"/>
          <w:sz w:val="22"/>
          <w:szCs w:val="22"/>
        </w:rPr>
      </w:pPr>
      <w:r w:rsidRPr="005752E1">
        <w:rPr>
          <w:rFonts w:asciiTheme="minorHAnsi" w:hAnsiTheme="minorHAnsi" w:cstheme="minorHAnsi"/>
          <w:sz w:val="22"/>
          <w:szCs w:val="22"/>
        </w:rPr>
        <w:t xml:space="preserve">v čase od </w:t>
      </w:r>
      <w:r w:rsidR="00D164F1">
        <w:rPr>
          <w:rFonts w:asciiTheme="minorHAnsi" w:hAnsiTheme="minorHAnsi" w:cstheme="minorHAnsi"/>
          <w:sz w:val="22"/>
          <w:szCs w:val="22"/>
        </w:rPr>
        <w:t>9:00</w:t>
      </w:r>
      <w:r w:rsidR="00D164F1" w:rsidRPr="004B245F">
        <w:rPr>
          <w:rFonts w:asciiTheme="minorHAnsi" w:hAnsiTheme="minorHAnsi" w:cstheme="minorHAnsi"/>
          <w:sz w:val="22"/>
          <w:szCs w:val="22"/>
        </w:rPr>
        <w:t xml:space="preserve"> hod. do </w:t>
      </w:r>
      <w:r w:rsidR="00D164F1">
        <w:rPr>
          <w:rFonts w:asciiTheme="minorHAnsi" w:hAnsiTheme="minorHAnsi" w:cstheme="minorHAnsi"/>
          <w:sz w:val="22"/>
          <w:szCs w:val="22"/>
        </w:rPr>
        <w:t>15:00</w:t>
      </w:r>
      <w:r w:rsidR="00D164F1" w:rsidRPr="004B245F">
        <w:rPr>
          <w:rFonts w:asciiTheme="minorHAnsi" w:hAnsiTheme="minorHAnsi" w:cstheme="minorHAnsi"/>
          <w:sz w:val="22"/>
          <w:szCs w:val="22"/>
        </w:rPr>
        <w:t xml:space="preserve"> </w:t>
      </w:r>
      <w:r w:rsidRPr="005752E1">
        <w:rPr>
          <w:rFonts w:asciiTheme="minorHAnsi" w:hAnsiTheme="minorHAnsi" w:cstheme="minorHAnsi"/>
          <w:sz w:val="22"/>
          <w:szCs w:val="22"/>
        </w:rPr>
        <w:t>hod. na adresu:</w:t>
      </w:r>
    </w:p>
    <w:p w14:paraId="2453DD02" w14:textId="2194FAA9" w:rsidR="00A21A93" w:rsidRDefault="00931149"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A21A93" w:rsidRPr="005752E1">
        <w:rPr>
          <w:rFonts w:asciiTheme="minorHAnsi" w:hAnsiTheme="minorHAnsi" w:cstheme="minorHAnsi"/>
        </w:rPr>
        <w:t>Slovenskej republiky</w:t>
      </w:r>
    </w:p>
    <w:p w14:paraId="1E1EBC0C" w14:textId="7D6CB4AE" w:rsidR="00492034" w:rsidRPr="005752E1" w:rsidRDefault="00931149" w:rsidP="00492034">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 xml:space="preserve">sekcia </w:t>
      </w:r>
      <w:r w:rsidR="00C03605" w:rsidRPr="00C03605">
        <w:rPr>
          <w:rFonts w:asciiTheme="minorHAnsi" w:hAnsiTheme="minorHAnsi" w:cstheme="minorHAnsi"/>
        </w:rPr>
        <w:t>OP TP a iných finančných mechanizmov</w:t>
      </w:r>
      <w:r w:rsidR="00492034" w:rsidRPr="005752E1">
        <w:rPr>
          <w:rFonts w:asciiTheme="minorHAnsi" w:hAnsiTheme="minorHAnsi" w:cstheme="minorHAnsi"/>
        </w:rPr>
        <w:t xml:space="preserve"> </w:t>
      </w:r>
    </w:p>
    <w:p w14:paraId="40524CCD"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odbor implementácie projektov OP TP </w:t>
      </w:r>
    </w:p>
    <w:p w14:paraId="30591B5B" w14:textId="117C7CA6" w:rsidR="00A21A93" w:rsidRPr="005752E1" w:rsidRDefault="0019055F"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657B4574" w14:textId="4E5C771D" w:rsidR="00A21A93" w:rsidRPr="005752E1" w:rsidRDefault="00A21A93" w:rsidP="00A21A93">
      <w:pPr>
        <w:spacing w:before="120" w:after="120" w:line="240" w:lineRule="auto"/>
        <w:ind w:firstLine="1134"/>
        <w:jc w:val="both"/>
        <w:rPr>
          <w:rFonts w:asciiTheme="minorHAnsi" w:hAnsiTheme="minorHAnsi" w:cstheme="minorHAnsi"/>
        </w:rPr>
      </w:pPr>
      <w:r w:rsidRPr="005752E1">
        <w:rPr>
          <w:rFonts w:asciiTheme="minorHAnsi" w:hAnsiTheme="minorHAnsi" w:cstheme="minorHAnsi"/>
        </w:rPr>
        <w:t xml:space="preserve">811 </w:t>
      </w:r>
      <w:r w:rsidR="0019055F" w:rsidRPr="005752E1">
        <w:rPr>
          <w:rFonts w:asciiTheme="minorHAnsi" w:hAnsiTheme="minorHAnsi" w:cstheme="minorHAnsi"/>
        </w:rPr>
        <w:t>0</w:t>
      </w:r>
      <w:r w:rsidR="0019055F">
        <w:rPr>
          <w:rFonts w:asciiTheme="minorHAnsi" w:hAnsiTheme="minorHAnsi" w:cstheme="minorHAnsi"/>
        </w:rPr>
        <w:t>8</w:t>
      </w:r>
      <w:r w:rsidR="0019055F" w:rsidRPr="005752E1">
        <w:rPr>
          <w:rFonts w:asciiTheme="minorHAnsi" w:hAnsiTheme="minorHAnsi" w:cstheme="minorHAnsi"/>
        </w:rPr>
        <w:t xml:space="preserve"> </w:t>
      </w:r>
      <w:r w:rsidRPr="005752E1">
        <w:rPr>
          <w:rFonts w:asciiTheme="minorHAnsi" w:hAnsiTheme="minorHAnsi" w:cstheme="minorHAnsi"/>
        </w:rPr>
        <w:t>Bratislava</w:t>
      </w:r>
    </w:p>
    <w:p w14:paraId="45245359"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 xml:space="preserve">RO OP TP nie je oprávnený v zmysle v súčasnosti platných právnych prepisov obmedziť pre žiadateľov predkladanie ŽoNFP v listinnej podobe. </w:t>
      </w:r>
    </w:p>
    <w:p w14:paraId="1D9E5FDD" w14:textId="60B989C0"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o e-Governmente môže žiadateľ listinné doručenie ŽoNFP nahradiť </w:t>
      </w:r>
      <w:r w:rsidRPr="005752E1">
        <w:rPr>
          <w:rFonts w:asciiTheme="minorHAnsi" w:hAnsiTheme="minorHAnsi" w:cstheme="minorHAnsi"/>
          <w:b/>
          <w:sz w:val="22"/>
          <w:szCs w:val="22"/>
        </w:rPr>
        <w:t>elektronickým doručením prostredníctvom Ústredného portálu verejnej správy</w:t>
      </w:r>
      <w:r w:rsidRPr="005752E1">
        <w:rPr>
          <w:rFonts w:asciiTheme="minorHAnsi" w:hAnsiTheme="minorHAnsi" w:cstheme="minorHAnsi"/>
          <w:sz w:val="22"/>
          <w:szCs w:val="22"/>
        </w:rPr>
        <w:t xml:space="preserve"> (ďalej aj „ÚPVS“) do elektronickej schránky</w:t>
      </w:r>
      <w:r w:rsidR="00931149">
        <w:rPr>
          <w:rFonts w:asciiTheme="minorHAnsi" w:hAnsiTheme="minorHAnsi" w:cstheme="minorHAnsi"/>
          <w:sz w:val="22"/>
          <w:szCs w:val="22"/>
        </w:rPr>
        <w:t xml:space="preserve"> MIRRI SR -</w:t>
      </w:r>
      <w:r w:rsidRPr="005752E1">
        <w:rPr>
          <w:rFonts w:asciiTheme="minorHAnsi" w:hAnsiTheme="minorHAnsi" w:cstheme="minorHAnsi"/>
          <w:sz w:val="22"/>
          <w:szCs w:val="22"/>
        </w:rPr>
        <w:t xml:space="preserve"> RO OP TP (ÚPVS na adrese </w:t>
      </w:r>
      <w:hyperlink r:id="rId9" w:history="1">
        <w:r w:rsidRPr="005752E1">
          <w:rPr>
            <w:rStyle w:val="Hypertextovprepojenie"/>
            <w:rFonts w:asciiTheme="minorHAnsi" w:hAnsiTheme="minorHAnsi" w:cstheme="minorHAnsi"/>
            <w:sz w:val="22"/>
            <w:szCs w:val="22"/>
          </w:rPr>
          <w:t>www.slovensko.sk</w:t>
        </w:r>
      </w:hyperlink>
      <w:r w:rsidRPr="005752E1">
        <w:rPr>
          <w:rFonts w:asciiTheme="minorHAnsi" w:hAnsiTheme="minorHAnsi" w:cstheme="minorHAnsi"/>
          <w:sz w:val="22"/>
          <w:szCs w:val="22"/>
        </w:rPr>
        <w:t xml:space="preserve">, špeciálna služba </w:t>
      </w:r>
      <w:r w:rsidR="00931149">
        <w:rPr>
          <w:rFonts w:asciiTheme="minorHAnsi" w:hAnsiTheme="minorHAnsi" w:cstheme="minorHAnsi"/>
          <w:sz w:val="22"/>
          <w:szCs w:val="22"/>
        </w:rPr>
        <w:t>MIRRI</w:t>
      </w:r>
      <w:r w:rsidR="00931149" w:rsidRPr="005752E1">
        <w:rPr>
          <w:rFonts w:asciiTheme="minorHAnsi" w:hAnsiTheme="minorHAnsi" w:cstheme="minorHAnsi"/>
          <w:sz w:val="22"/>
          <w:szCs w:val="22"/>
        </w:rPr>
        <w:t xml:space="preserve"> </w:t>
      </w:r>
      <w:r w:rsidRPr="005752E1">
        <w:rPr>
          <w:rFonts w:asciiTheme="minorHAnsi" w:hAnsiTheme="minorHAnsi" w:cstheme="minorHAnsi"/>
          <w:sz w:val="22"/>
          <w:szCs w:val="22"/>
        </w:rPr>
        <w:t>SR zriadená pre takéto podanie „</w:t>
      </w:r>
      <w:r w:rsidRPr="005752E1">
        <w:rPr>
          <w:rFonts w:asciiTheme="minorHAnsi" w:hAnsiTheme="minorHAnsi" w:cstheme="minorHAnsi"/>
          <w:b/>
          <w:sz w:val="22"/>
          <w:szCs w:val="22"/>
        </w:rPr>
        <w:t>Podanie na RO OP TP – dokumenty k projektom</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lastRenderedPageBreak/>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48E664F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ÚPVS žiadateľ povinné prílohy k ŽoNFP iba vloží do ITMS2014+, nezasiela ich do elektronickej schránky RO OP TP. V  prípade prílohy </w:t>
      </w: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7777777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56605D75" w14:textId="3F1514D9"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ak sú formulár žiadosti o NFP a prílohy vyplnené v</w:t>
      </w:r>
      <w:r w:rsidR="0039502D">
        <w:rPr>
          <w:rFonts w:asciiTheme="minorHAnsi" w:hAnsiTheme="minorHAnsi" w:cstheme="minorHAnsi"/>
          <w:sz w:val="22"/>
          <w:szCs w:val="22"/>
        </w:rPr>
        <w:t> </w:t>
      </w:r>
      <w:r w:rsidRPr="00A21A93">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7C08D4">
        <w:rPr>
          <w:rFonts w:asciiTheme="minorHAnsi" w:hAnsiTheme="minorHAnsi" w:cstheme="minorHAnsi"/>
          <w:sz w:val="22"/>
          <w:szCs w:val="22"/>
        </w:rPr>
        <w:t xml:space="preserve">certifikovaný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49BC25E1"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je doručená </w:t>
      </w:r>
      <w:r w:rsidRPr="00FC49A1">
        <w:rPr>
          <w:rFonts w:asciiTheme="minorHAnsi" w:hAnsiTheme="minorHAnsi" w:cstheme="minorHAnsi"/>
          <w:b/>
          <w:sz w:val="22"/>
          <w:szCs w:val="22"/>
        </w:rPr>
        <w:t>včas</w:t>
      </w:r>
      <w:r w:rsidRPr="00FC49A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31149">
        <w:rPr>
          <w:rFonts w:asciiTheme="minorHAnsi" w:hAnsiTheme="minorHAnsi" w:cstheme="minorHAnsi"/>
          <w:sz w:val="22"/>
          <w:szCs w:val="22"/>
        </w:rPr>
        <w:t>MIRRI</w:t>
      </w:r>
      <w:r w:rsidR="00931149" w:rsidRPr="00FC49A1">
        <w:rPr>
          <w:rFonts w:asciiTheme="minorHAnsi" w:hAnsiTheme="minorHAnsi" w:cstheme="minorHAnsi"/>
          <w:sz w:val="22"/>
          <w:szCs w:val="22"/>
        </w:rPr>
        <w:t xml:space="preserve"> </w:t>
      </w:r>
      <w:r w:rsidRPr="00FC49A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5490D7A5" w14:textId="520613E3"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osobného doručenia deň jej fyzického doručenia v listinnej podobe na adresu </w:t>
      </w:r>
      <w:r w:rsidR="00931149">
        <w:rPr>
          <w:rFonts w:asciiTheme="minorHAnsi" w:hAnsiTheme="minorHAnsi" w:cstheme="minorHAnsi"/>
          <w:sz w:val="22"/>
          <w:szCs w:val="22"/>
        </w:rPr>
        <w:t>MIRRI</w:t>
      </w:r>
      <w:r w:rsidR="00931149" w:rsidRPr="00FC49A1">
        <w:rPr>
          <w:rFonts w:asciiTheme="minorHAnsi" w:hAnsiTheme="minorHAnsi" w:cstheme="minorHAnsi"/>
          <w:sz w:val="22"/>
          <w:szCs w:val="22"/>
        </w:rPr>
        <w:t xml:space="preserve"> </w:t>
      </w:r>
      <w:r w:rsidRPr="00FC49A1">
        <w:rPr>
          <w:rFonts w:asciiTheme="minorHAnsi" w:hAnsiTheme="minorHAnsi" w:cstheme="minorHAnsi"/>
          <w:sz w:val="22"/>
          <w:szCs w:val="22"/>
        </w:rPr>
        <w:t xml:space="preserve">SR alebo RO OP TP uvedenú vyššie; </w:t>
      </w:r>
    </w:p>
    <w:p w14:paraId="53ADAC4F"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p>
    <w:p w14:paraId="48B82498"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B60C983" w14:textId="1657FD43"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a jej príloh riadne, včas a</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v</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 xml:space="preserve">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ŽoNFP. </w:t>
      </w:r>
      <w:r w:rsidRPr="00FC49A1">
        <w:rPr>
          <w:rFonts w:asciiTheme="minorHAnsi" w:hAnsiTheme="minorHAnsi" w:cstheme="minorHAnsi"/>
          <w:sz w:val="22"/>
          <w:szCs w:val="22"/>
        </w:rPr>
        <w:t xml:space="preserve">V prípade, ak žiadateľ nepredloží žiadosť o NFP riadne, včas alebo v určenej forme, RO OP TP zastaví konanie vydaním rozhodnutia o zastavení konania o žiadosti o NFP. </w:t>
      </w:r>
    </w:p>
    <w:p w14:paraId="2B1F8ED1" w14:textId="77777777"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FC49A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489C60B" w14:textId="74B6B4CD" w:rsidR="003C2776" w:rsidRPr="00201CF1" w:rsidRDefault="00A21A93" w:rsidP="000520A8">
      <w:pPr>
        <w:spacing w:before="240" w:after="240"/>
        <w:ind w:firstLine="36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447F790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Kontaktné údaje poskytovateľa a spôsob komunikácie s poskytovateľom:</w:t>
      </w:r>
    </w:p>
    <w:p w14:paraId="55AA2C7F" w14:textId="2C274755"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Bližšie informácie</w:t>
      </w:r>
      <w:del w:id="0" w:author="Autor">
        <w:r w:rsidRPr="00FC49A1" w:rsidDel="00503E2D">
          <w:rPr>
            <w:rFonts w:asciiTheme="minorHAnsi" w:hAnsiTheme="minorHAnsi" w:cstheme="minorHAnsi"/>
          </w:rPr>
          <w:delText>,</w:delText>
        </w:r>
      </w:del>
      <w:r w:rsidRPr="00FC49A1">
        <w:rPr>
          <w:rFonts w:asciiTheme="minorHAnsi" w:hAnsiTheme="minorHAnsi" w:cstheme="minorHAnsi"/>
        </w:rPr>
        <w:t xml:space="preserve"> týkajúce sa vyzvania a prípravy žiadosti o NFP je možné získať:</w:t>
      </w:r>
    </w:p>
    <w:p w14:paraId="6D1FB0A4" w14:textId="077E11D6"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lastRenderedPageBreak/>
        <w:t xml:space="preserve">telefonicky na telefónnych číslach: </w:t>
      </w:r>
      <w:r w:rsidRPr="00FC49A1">
        <w:rPr>
          <w:rFonts w:asciiTheme="minorHAnsi" w:eastAsiaTheme="minorHAnsi" w:hAnsiTheme="minorHAnsi" w:cstheme="minorHAnsi"/>
          <w:sz w:val="22"/>
          <w:szCs w:val="22"/>
        </w:rPr>
        <w:tab/>
      </w:r>
      <w:ins w:id="1" w:author="Autor">
        <w:r w:rsidR="00503E2D" w:rsidRPr="00077DC8">
          <w:rPr>
            <w:rFonts w:asciiTheme="minorHAnsi" w:hAnsiTheme="minorHAnsi" w:cstheme="minorHAnsi"/>
            <w:sz w:val="22"/>
            <w:szCs w:val="22"/>
          </w:rPr>
          <w:t>02/2092 8480</w:t>
        </w:r>
      </w:ins>
      <w:del w:id="2" w:author="Autor">
        <w:r w:rsidRPr="00FC49A1" w:rsidDel="00503E2D">
          <w:rPr>
            <w:rFonts w:asciiTheme="minorHAnsi" w:eastAsiaTheme="minorHAnsi" w:hAnsiTheme="minorHAnsi" w:cstheme="minorHAnsi"/>
            <w:sz w:val="22"/>
            <w:szCs w:val="22"/>
          </w:rPr>
          <w:delText>02/20 925 902</w:delText>
        </w:r>
      </w:del>
    </w:p>
    <w:p w14:paraId="73C87863" w14:textId="73063573" w:rsidR="00A21A93" w:rsidRPr="00FC49A1" w:rsidRDefault="00503E2D" w:rsidP="00A21A93">
      <w:pPr>
        <w:pStyle w:val="Default"/>
        <w:spacing w:before="120" w:after="120"/>
        <w:ind w:left="3540" w:firstLine="708"/>
        <w:contextualSpacing/>
        <w:rPr>
          <w:rFonts w:asciiTheme="minorHAnsi" w:eastAsiaTheme="minorHAnsi" w:hAnsiTheme="minorHAnsi" w:cstheme="minorHAnsi"/>
          <w:sz w:val="22"/>
          <w:szCs w:val="22"/>
        </w:rPr>
      </w:pPr>
      <w:ins w:id="3" w:author="Autor">
        <w:r w:rsidRPr="005D01A7">
          <w:rPr>
            <w:rFonts w:asciiTheme="minorHAnsi" w:hAnsiTheme="minorHAnsi" w:cstheme="minorHAnsi"/>
            <w:sz w:val="22"/>
            <w:szCs w:val="22"/>
          </w:rPr>
          <w:t>02/</w:t>
        </w:r>
        <w:r>
          <w:rPr>
            <w:rFonts w:asciiTheme="minorHAnsi" w:hAnsiTheme="minorHAnsi" w:cstheme="minorHAnsi"/>
            <w:sz w:val="22"/>
            <w:szCs w:val="22"/>
          </w:rPr>
          <w:t>2092 8483</w:t>
        </w:r>
      </w:ins>
      <w:del w:id="4" w:author="Autor">
        <w:r w:rsidR="00A21A93" w:rsidRPr="00FC49A1" w:rsidDel="00503E2D">
          <w:rPr>
            <w:rFonts w:asciiTheme="minorHAnsi" w:eastAsiaTheme="minorHAnsi" w:hAnsiTheme="minorHAnsi" w:cstheme="minorHAnsi"/>
            <w:sz w:val="22"/>
            <w:szCs w:val="22"/>
          </w:rPr>
          <w:delText>02/20 925 977</w:delText>
        </w:r>
      </w:del>
    </w:p>
    <w:p w14:paraId="6CBF750F" w14:textId="7D810FD1" w:rsidR="00A21A93" w:rsidRPr="00FC49A1" w:rsidDel="00503E2D" w:rsidRDefault="00503E2D" w:rsidP="00503E2D">
      <w:pPr>
        <w:pStyle w:val="Default"/>
        <w:spacing w:before="120" w:after="120"/>
        <w:ind w:left="3824" w:firstLine="424"/>
        <w:rPr>
          <w:del w:id="5" w:author="Autor"/>
          <w:rFonts w:asciiTheme="minorHAnsi" w:eastAsiaTheme="minorHAnsi" w:hAnsiTheme="minorHAnsi" w:cstheme="minorHAnsi"/>
          <w:sz w:val="22"/>
          <w:szCs w:val="22"/>
        </w:rPr>
      </w:pPr>
      <w:ins w:id="6" w:author="Auto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ins>
      <w:del w:id="7" w:author="Autor">
        <w:r w:rsidR="00A21A93" w:rsidRPr="00FC49A1" w:rsidDel="00503E2D">
          <w:rPr>
            <w:rFonts w:asciiTheme="minorHAnsi" w:eastAsiaTheme="minorHAnsi" w:hAnsiTheme="minorHAnsi" w:cstheme="minorHAnsi"/>
            <w:sz w:val="22"/>
            <w:szCs w:val="22"/>
          </w:rPr>
          <w:delText>02/20 925 718</w:delText>
        </w:r>
      </w:del>
    </w:p>
    <w:p w14:paraId="07FAAD79" w14:textId="1CC491A7" w:rsidR="00A21A93" w:rsidRPr="00FC49A1" w:rsidRDefault="00A21A93" w:rsidP="00503E2D">
      <w:pPr>
        <w:pStyle w:val="Default"/>
        <w:spacing w:before="120" w:after="120"/>
        <w:ind w:left="3824" w:firstLine="424"/>
        <w:rPr>
          <w:rFonts w:asciiTheme="minorHAnsi" w:eastAsiaTheme="minorHAnsi" w:hAnsiTheme="minorHAnsi" w:cstheme="minorHAnsi"/>
          <w:sz w:val="22"/>
          <w:szCs w:val="22"/>
        </w:rPr>
        <w:pPrChange w:id="8" w:author="Autor">
          <w:pPr>
            <w:pStyle w:val="Default"/>
            <w:spacing w:before="120" w:after="120"/>
            <w:ind w:left="284"/>
          </w:pPr>
        </w:pPrChange>
      </w:pPr>
      <w:del w:id="9" w:author="Autor">
        <w:r w:rsidRPr="00FC49A1" w:rsidDel="00503E2D">
          <w:rPr>
            <w:rFonts w:asciiTheme="minorHAnsi" w:eastAsiaTheme="minorHAnsi" w:hAnsiTheme="minorHAnsi" w:cstheme="minorHAnsi"/>
            <w:sz w:val="22"/>
            <w:szCs w:val="22"/>
          </w:rPr>
          <w:delText xml:space="preserve">                                                                </w:delText>
        </w:r>
        <w:r w:rsidRPr="00FC49A1" w:rsidDel="00503E2D">
          <w:rPr>
            <w:rFonts w:asciiTheme="minorHAnsi" w:eastAsiaTheme="minorHAnsi" w:hAnsiTheme="minorHAnsi" w:cstheme="minorHAnsi"/>
            <w:sz w:val="22"/>
            <w:szCs w:val="22"/>
          </w:rPr>
          <w:tab/>
        </w:r>
        <w:r w:rsidRPr="00FC49A1" w:rsidDel="00503E2D">
          <w:rPr>
            <w:rFonts w:asciiTheme="minorHAnsi" w:eastAsiaTheme="minorHAnsi" w:hAnsiTheme="minorHAnsi" w:cstheme="minorHAnsi"/>
            <w:sz w:val="22"/>
            <w:szCs w:val="22"/>
          </w:rPr>
          <w:tab/>
        </w:r>
      </w:del>
    </w:p>
    <w:p w14:paraId="36DDB986" w14:textId="7FAA8B1A"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ins w:id="10" w:author="Autor">
        <w:r w:rsidR="00503E2D">
          <w:fldChar w:fldCharType="begin"/>
        </w:r>
        <w:r w:rsidR="00503E2D">
          <w:instrText xml:space="preserve"> HYPERLINK "mailto:projektyoptp@vicepremier.gov.sk" </w:instrText>
        </w:r>
        <w:r w:rsidR="00503E2D">
          <w:fldChar w:fldCharType="separate"/>
        </w:r>
        <w:r w:rsidR="00503E2D" w:rsidRPr="00336511">
          <w:rPr>
            <w:rStyle w:val="Hypertextovprepojenie"/>
            <w:rFonts w:asciiTheme="minorHAnsi" w:hAnsiTheme="minorHAnsi"/>
            <w:sz w:val="22"/>
            <w:szCs w:val="22"/>
          </w:rPr>
          <w:t>projektyoptp@vicepremier.gov.sk</w:t>
        </w:r>
        <w:r w:rsidR="00503E2D">
          <w:rPr>
            <w:rStyle w:val="Hypertextovprepojenie"/>
            <w:rFonts w:asciiTheme="minorHAnsi" w:hAnsiTheme="minorHAnsi"/>
            <w:sz w:val="22"/>
            <w:szCs w:val="22"/>
          </w:rPr>
          <w:fldChar w:fldCharType="end"/>
        </w:r>
      </w:ins>
      <w:del w:id="11" w:author="Autor">
        <w:r w:rsidR="00180BBB" w:rsidDel="00503E2D">
          <w:fldChar w:fldCharType="begin"/>
        </w:r>
        <w:r w:rsidR="00180BBB" w:rsidDel="00503E2D">
          <w:delInstrText xml:space="preserve"> HYPERLINK "mailto:projektyoptp@vlada.gov.sk" </w:delInstrText>
        </w:r>
        <w:r w:rsidR="00180BBB" w:rsidDel="00503E2D">
          <w:fldChar w:fldCharType="separate"/>
        </w:r>
        <w:r w:rsidRPr="00FC49A1" w:rsidDel="00503E2D">
          <w:rPr>
            <w:rStyle w:val="Hypertextovprepojenie"/>
            <w:rFonts w:asciiTheme="minorHAnsi" w:eastAsiaTheme="minorHAnsi" w:hAnsiTheme="minorHAnsi" w:cstheme="minorHAnsi"/>
            <w:sz w:val="22"/>
            <w:szCs w:val="22"/>
          </w:rPr>
          <w:delText>projektyoptp@vlada.gov.sk</w:delText>
        </w:r>
        <w:r w:rsidR="00180BBB" w:rsidDel="00503E2D">
          <w:rPr>
            <w:rStyle w:val="Hypertextovprepojenie"/>
            <w:rFonts w:asciiTheme="minorHAnsi" w:eastAsiaTheme="minorHAnsi" w:hAnsiTheme="minorHAnsi" w:cstheme="minorHAnsi"/>
            <w:sz w:val="22"/>
            <w:szCs w:val="22"/>
          </w:rPr>
          <w:fldChar w:fldCharType="end"/>
        </w:r>
      </w:del>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9E84BD6" w:rsid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21A93" w:rsidRPr="00492034">
        <w:rPr>
          <w:rFonts w:asciiTheme="minorHAnsi" w:eastAsiaTheme="minorHAnsi" w:hAnsiTheme="minorHAnsi" w:cstheme="minorHAnsi"/>
          <w:sz w:val="22"/>
          <w:szCs w:val="22"/>
        </w:rPr>
        <w:t xml:space="preserve"> SR</w:t>
      </w:r>
    </w:p>
    <w:p w14:paraId="2492BD38" w14:textId="2BB128BB" w:rsidR="00492034" w:rsidRP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467449F3" w:rsidR="00A21A93" w:rsidRPr="00FC49A1"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A21A93" w:rsidRPr="00FC49A1">
        <w:rPr>
          <w:rFonts w:asciiTheme="minorHAnsi" w:eastAsiaTheme="minorHAnsi" w:hAnsiTheme="minorHAnsi" w:cstheme="minorHAnsi"/>
          <w:sz w:val="22"/>
          <w:szCs w:val="22"/>
        </w:rPr>
        <w:t xml:space="preserve"> </w:t>
      </w:r>
    </w:p>
    <w:p w14:paraId="7C870DCF" w14:textId="711894D9" w:rsidR="00A21A93" w:rsidRPr="00FC49A1" w:rsidRDefault="00931149" w:rsidP="006842E3">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A21A93" w:rsidRPr="00FC49A1">
        <w:rPr>
          <w:rFonts w:asciiTheme="minorHAnsi" w:eastAsiaTheme="minorHAnsi" w:hAnsiTheme="minorHAnsi" w:cstheme="minorHAnsi"/>
          <w:sz w:val="22"/>
          <w:szCs w:val="22"/>
        </w:rPr>
        <w:t xml:space="preserve"> Bratislava</w:t>
      </w:r>
    </w:p>
    <w:p w14:paraId="6429A825" w14:textId="18D1BC6F"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931149">
        <w:rPr>
          <w:rFonts w:asciiTheme="minorHAnsi" w:eastAsiaTheme="minorHAnsi" w:hAnsiTheme="minorHAnsi" w:cstheme="minorHAnsi"/>
          <w:sz w:val="22"/>
          <w:szCs w:val="22"/>
        </w:rPr>
        <w:t>9:00</w:t>
      </w:r>
      <w:r w:rsidRPr="00FC49A1">
        <w:rPr>
          <w:rFonts w:asciiTheme="minorHAnsi" w:eastAsiaTheme="minorHAnsi" w:hAnsiTheme="minorHAnsi" w:cstheme="minorHAnsi"/>
          <w:sz w:val="22"/>
          <w:szCs w:val="22"/>
        </w:rPr>
        <w:t xml:space="preserve"> hod. do </w:t>
      </w:r>
      <w:r w:rsidR="00931149">
        <w:rPr>
          <w:rFonts w:asciiTheme="minorHAnsi" w:eastAsiaTheme="minorHAnsi" w:hAnsiTheme="minorHAnsi" w:cstheme="minorHAnsi"/>
          <w:sz w:val="22"/>
          <w:szCs w:val="22"/>
        </w:rPr>
        <w:t>15:00</w:t>
      </w:r>
      <w:r w:rsidRPr="00FC49A1">
        <w:rPr>
          <w:rFonts w:asciiTheme="minorHAnsi" w:eastAsiaTheme="minorHAnsi" w:hAnsiTheme="minorHAnsi" w:cstheme="minorHAnsi"/>
          <w:sz w:val="22"/>
          <w:szCs w:val="22"/>
        </w:rPr>
        <w:t xml:space="preserve"> hod. na kontaktnej adrese: </w:t>
      </w:r>
    </w:p>
    <w:p w14:paraId="2D248DA7" w14:textId="4136B44F" w:rsidR="00A21A93" w:rsidRPr="00FC49A1" w:rsidRDefault="00931149" w:rsidP="00A21A93">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21A93" w:rsidRPr="00FC49A1">
        <w:rPr>
          <w:rFonts w:asciiTheme="minorHAnsi" w:eastAsiaTheme="minorHAnsi" w:hAnsiTheme="minorHAnsi" w:cstheme="minorHAnsi"/>
          <w:sz w:val="22"/>
          <w:szCs w:val="22"/>
        </w:rPr>
        <w:t xml:space="preserve">SR </w:t>
      </w:r>
    </w:p>
    <w:p w14:paraId="05B1C835" w14:textId="1657AE48" w:rsidR="00492034" w:rsidRPr="00492034" w:rsidRDefault="00931149" w:rsidP="00492034">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3CC5B9A0"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5F77CDC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A21A9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295A4A47" w14:textId="77777777" w:rsidR="00A21A93" w:rsidRDefault="00A21A93" w:rsidP="00A21A93">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4"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5"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6"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B47081F" w14:textId="29FB29D4"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RO OP TP v zmysle Príručky pre kontrolu verejného obstarávania zverejnenej</w:t>
      </w:r>
      <w:r w:rsidR="008030E0">
        <w:rPr>
          <w:rFonts w:asciiTheme="minorHAnsi" w:hAnsiTheme="minorHAnsi" w:cstheme="minorHAnsi"/>
        </w:rPr>
        <w:t xml:space="preserve"> na </w:t>
      </w:r>
      <w:r>
        <w:rPr>
          <w:rFonts w:asciiTheme="minorHAnsi" w:hAnsiTheme="minorHAnsi" w:cstheme="minorHAnsi"/>
        </w:rPr>
        <w:t xml:space="preserve"> </w:t>
      </w:r>
      <w:hyperlink r:id="rId17"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84598">
        <w:rPr>
          <w:rFonts w:asciiTheme="minorHAnsi" w:hAnsiTheme="minorHAnsi" w:cstheme="minorHAnsi"/>
        </w:rPr>
        <w:t xml:space="preserve"> poskytnutí </w:t>
      </w:r>
      <w:r>
        <w:rPr>
          <w:rFonts w:asciiTheme="minorHAnsi" w:hAnsiTheme="minorHAnsi" w:cstheme="minorHAnsi"/>
        </w:rPr>
        <w:t>NFP</w:t>
      </w:r>
      <w:r w:rsidR="00926EE0">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7F0F6B98"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V prípade už vyhláseného VO alebo už zrealizovaného VO predkladá prijímateľ na RO OP TP iba vybrané doklady ako súčasť rozpočtu projektu na overenie hospodárnosti žiadaných výdavkov (bližšie uvedené v rámci prílohy Opis projektu).</w:t>
      </w:r>
    </w:p>
    <w:p w14:paraId="0D9F9A5C"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39502D">
      <w:pPr>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6C0D3EC1" w14:textId="77777777" w:rsidR="00657442" w:rsidRPr="00201CF1" w:rsidRDefault="00657442" w:rsidP="00726318">
      <w:pPr>
        <w:spacing w:before="240" w:after="240"/>
        <w:ind w:firstLine="360"/>
        <w:jc w:val="both"/>
        <w:rPr>
          <w:rFonts w:asciiTheme="minorHAnsi" w:hAnsiTheme="minorHAnsi" w:cstheme="minorHAnsi"/>
        </w:rPr>
      </w:pPr>
      <w:r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3728BDFA"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902CCBD" w14:textId="5DBED260"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B751FD1" w14:textId="77777777" w:rsidR="00497498" w:rsidRPr="00A21A93" w:rsidRDefault="00497498" w:rsidP="001B1667">
      <w:pPr>
        <w:spacing w:before="120" w:after="120" w:line="240" w:lineRule="auto"/>
        <w:ind w:left="1701" w:hanging="283"/>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5CDF936" w:rsidR="00497498" w:rsidRPr="00A21A93" w:rsidRDefault="00497498" w:rsidP="00A21A93">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2B965EBF" w14:textId="11F284DC" w:rsidR="00497498" w:rsidRPr="00A21A93" w:rsidRDefault="00497498" w:rsidP="001B1667">
      <w:pPr>
        <w:spacing w:before="120" w:after="120" w:line="240" w:lineRule="auto"/>
        <w:ind w:left="1701" w:hanging="283"/>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A21A93" w:rsidRDefault="00497498" w:rsidP="00A21A93">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Inštitút pre stratégie a analýzy</w:t>
      </w:r>
    </w:p>
    <w:p w14:paraId="7C1CED92" w14:textId="0250E217" w:rsidR="00497498" w:rsidRPr="00A21A93" w:rsidRDefault="00497498" w:rsidP="001B1667">
      <w:pPr>
        <w:spacing w:before="120" w:after="120" w:line="240" w:lineRule="auto"/>
        <w:ind w:left="1701" w:hanging="285"/>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Národný orgán, národný kontaktný bod pre programy nadnárodnej spolupráce a</w:t>
      </w:r>
      <w:r w:rsidR="0039502D">
        <w:rPr>
          <w:rFonts w:asciiTheme="minorHAnsi" w:eastAsia="Times New Roman" w:hAnsiTheme="minorHAnsi" w:cstheme="minorHAnsi"/>
          <w:lang w:eastAsia="sk-SK"/>
        </w:rPr>
        <w:t> </w:t>
      </w:r>
      <w:r w:rsidRPr="00A21A93">
        <w:rPr>
          <w:rFonts w:asciiTheme="minorHAnsi" w:eastAsia="Times New Roman" w:hAnsiTheme="minorHAnsi" w:cstheme="minorHAnsi"/>
          <w:lang w:eastAsia="sk-SK"/>
        </w:rPr>
        <w:t>Európskej územnej spo</w:t>
      </w:r>
      <w:r w:rsidR="00DC0227" w:rsidRPr="00A21A93">
        <w:rPr>
          <w:rFonts w:asciiTheme="minorHAnsi" w:eastAsia="Times New Roman" w:hAnsiTheme="minorHAnsi" w:cstheme="minorHAnsi"/>
          <w:lang w:eastAsia="sk-SK"/>
        </w:rPr>
        <w:t>lupráce</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7CD2FD16" w14:textId="703D4658" w:rsidR="00497498" w:rsidRPr="00A21A93" w:rsidRDefault="00497498" w:rsidP="001B1667">
      <w:pPr>
        <w:spacing w:before="120" w:after="120" w:line="240" w:lineRule="auto"/>
        <w:ind w:left="1701" w:hanging="285"/>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prvostupňovej kontroly programov nadnárodnej spolupráce</w:t>
      </w:r>
      <w:r w:rsidR="00DD4CC4">
        <w:rPr>
          <w:rFonts w:asciiTheme="minorHAnsi" w:eastAsia="Times New Roman" w:hAnsiTheme="minorHAnsi" w:cstheme="minorHAnsi"/>
          <w:lang w:eastAsia="sk-SK"/>
        </w:rPr>
        <w:t xml:space="preserve"> </w:t>
      </w:r>
      <w:r w:rsidR="00DD4CC4" w:rsidRPr="00963FF0">
        <w:rPr>
          <w:rFonts w:cstheme="minorHAnsi"/>
        </w:rPr>
        <w:t>(do</w:t>
      </w:r>
      <w:del w:id="12" w:author="Autor">
        <w:r w:rsidR="00DD4CC4" w:rsidRPr="00963FF0" w:rsidDel="001B1667">
          <w:rPr>
            <w:rFonts w:cstheme="minorHAnsi"/>
          </w:rPr>
          <w:delText xml:space="preserve"> </w:delText>
        </w:r>
      </w:del>
      <w:ins w:id="13" w:author="Autor">
        <w:r w:rsidR="001B1667">
          <w:rPr>
            <w:rFonts w:cstheme="minorHAnsi"/>
          </w:rPr>
          <w:t> </w:t>
        </w:r>
      </w:ins>
      <w:r w:rsidR="00DD4CC4" w:rsidRPr="00963FF0">
        <w:rPr>
          <w:rFonts w:cstheme="minorHAnsi"/>
        </w:rPr>
        <w:t>30.</w:t>
      </w:r>
      <w:r w:rsidR="00DD4CC4">
        <w:rPr>
          <w:rFonts w:cstheme="minorHAnsi"/>
        </w:rPr>
        <w:t>0</w:t>
      </w:r>
      <w:r w:rsidR="00DD4CC4" w:rsidRPr="00963FF0">
        <w:rPr>
          <w:rFonts w:cstheme="minorHAnsi"/>
        </w:rPr>
        <w:t>9.2020)</w:t>
      </w:r>
    </w:p>
    <w:p w14:paraId="4544295B" w14:textId="0DB3A1B9" w:rsidR="00497498" w:rsidRPr="00A21A93" w:rsidRDefault="00497498" w:rsidP="001B1667">
      <w:pPr>
        <w:spacing w:before="120" w:after="120" w:line="240" w:lineRule="auto"/>
        <w:ind w:left="1701" w:hanging="285"/>
        <w:rPr>
          <w:rFonts w:asciiTheme="minorHAnsi" w:hAnsiTheme="minorHAnsi" w:cstheme="minorHAnsi"/>
        </w:rPr>
      </w:pPr>
      <w:r w:rsidRPr="00A21A93">
        <w:rPr>
          <w:rFonts w:asciiTheme="minorHAnsi" w:eastAsia="Times New Roman" w:hAnsiTheme="minorHAnsi" w:cstheme="minorHAnsi"/>
          <w:lang w:eastAsia="sk-SK"/>
        </w:rPr>
        <w:t xml:space="preserve">o  ako </w:t>
      </w:r>
      <w:r w:rsidR="00BD0338" w:rsidRPr="00A21A93">
        <w:rPr>
          <w:rFonts w:asciiTheme="minorHAnsi" w:hAnsiTheme="minorHAnsi" w:cstheme="minorHAnsi"/>
        </w:rPr>
        <w:t>odbor Centrálny kontaktný útvar pre OLAF (Európsky úrad pre boj proti podvodom)</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r w:rsidR="00DD4CC4">
        <w:rPr>
          <w:rFonts w:cstheme="minorHAnsi"/>
        </w:rPr>
        <w:t xml:space="preserve">; ako odbor Národný úrad </w:t>
      </w:r>
      <w:r w:rsidR="00DD4CC4" w:rsidRPr="00963FF0">
        <w:rPr>
          <w:rFonts w:cstheme="minorHAnsi"/>
        </w:rPr>
        <w:t>pre OLAF (od 1.10.2020)</w:t>
      </w:r>
    </w:p>
    <w:p w14:paraId="2E83C047" w14:textId="44192076" w:rsidR="00497498" w:rsidRPr="00A21A93" w:rsidRDefault="00497498"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9B0676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79B23E6B" w14:textId="3A378ED0"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46117872" w14:textId="086F152E" w:rsidR="003250AD" w:rsidRPr="00A21A93" w:rsidRDefault="007A0F6F" w:rsidP="001B1667">
      <w:pPr>
        <w:spacing w:before="120" w:after="120" w:line="240" w:lineRule="auto"/>
        <w:ind w:left="1701" w:hanging="283"/>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w:t>
      </w:r>
      <w:r w:rsidR="00DD4CC4">
        <w:rPr>
          <w:rFonts w:asciiTheme="minorHAnsi" w:hAnsiTheme="minorHAnsi" w:cstheme="minorHAnsi"/>
        </w:rPr>
        <w:t> </w:t>
      </w:r>
      <w:r w:rsidR="00AA7820" w:rsidRPr="00A21A93">
        <w:rPr>
          <w:rFonts w:asciiTheme="minorHAnsi" w:hAnsiTheme="minorHAnsi" w:cstheme="minorHAnsi"/>
        </w:rPr>
        <w:t>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4A6C250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111CB834" w:rsidR="001003D4" w:rsidRDefault="00497498" w:rsidP="006842E3">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lastRenderedPageBreak/>
        <w:t xml:space="preserve">• Najvyšší kontrolný úrad </w:t>
      </w:r>
      <w:r w:rsidR="00E67A01" w:rsidRPr="00A21A93">
        <w:rPr>
          <w:rFonts w:asciiTheme="minorHAnsi" w:hAnsiTheme="minorHAnsi" w:cstheme="minorHAnsi"/>
          <w:sz w:val="22"/>
          <w:szCs w:val="22"/>
        </w:rPr>
        <w:t>Slovenskej republiky</w:t>
      </w:r>
    </w:p>
    <w:p w14:paraId="5B94FF5B" w14:textId="77777777" w:rsidR="00DD4CC4" w:rsidRPr="00963FF0" w:rsidRDefault="00DD4CC4" w:rsidP="00DD4CC4">
      <w:pPr>
        <w:pStyle w:val="Odsekzoznamu"/>
        <w:numPr>
          <w:ilvl w:val="0"/>
          <w:numId w:val="7"/>
        </w:numPr>
        <w:spacing w:before="120" w:after="120"/>
        <w:ind w:left="714" w:hanging="357"/>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7E153446"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E83690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6261E8D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612F81FC" w14:textId="2593BA7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769A8B9E" w14:textId="3910BBC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EB1BE5" w14:textId="3C72AA2A"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E63D3E">
        <w:rPr>
          <w:rFonts w:asciiTheme="minorHAnsi" w:hAnsiTheme="minorHAnsi" w:cstheme="minorHAnsi"/>
          <w:sz w:val="22"/>
          <w:szCs w:val="22"/>
        </w:rPr>
        <w:t xml:space="preserve"> </w:t>
      </w:r>
      <w:r w:rsidR="00E63D3E" w:rsidRPr="00963FF0">
        <w:rPr>
          <w:rFonts w:asciiTheme="minorHAnsi" w:hAnsiTheme="minorHAnsi" w:cstheme="minorHAnsi"/>
          <w:sz w:val="22"/>
          <w:szCs w:val="22"/>
        </w:rPr>
        <w:t>(od 01.10.2020)</w:t>
      </w:r>
    </w:p>
    <w:p w14:paraId="5399DE75" w14:textId="3C35362F"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F2DC2CF" w14:textId="7777777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Národný orgán, národný kontaktný bod pre programy nadnárodnej spolupráce pre cieľ Európskej územnej spolupráce (od 01.10.2020)</w:t>
      </w:r>
    </w:p>
    <w:p w14:paraId="15D368E0" w14:textId="4886A4D7" w:rsidR="00DD4CC4" w:rsidRDefault="00DD4CC4" w:rsidP="006842E3">
      <w:pPr>
        <w:pStyle w:val="Odsekzoznamu"/>
        <w:numPr>
          <w:ilvl w:val="1"/>
          <w:numId w:val="7"/>
        </w:numPr>
        <w:spacing w:before="120" w:after="120"/>
        <w:jc w:val="both"/>
        <w:rPr>
          <w:ins w:id="14" w:author="Autor"/>
          <w:rFonts w:asciiTheme="minorHAnsi" w:hAnsiTheme="minorHAnsi" w:cstheme="minorHAnsi"/>
          <w:sz w:val="22"/>
          <w:szCs w:val="22"/>
        </w:rPr>
      </w:pPr>
      <w:r w:rsidRPr="00DD4CC4">
        <w:rPr>
          <w:rFonts w:asciiTheme="minorHAnsi" w:hAnsiTheme="minorHAnsi" w:cstheme="minorHAnsi"/>
          <w:sz w:val="22"/>
          <w:szCs w:val="22"/>
        </w:rPr>
        <w:t>ako orgán prvostupňovej kontroly programov nadnárodnej spolupráce (od 01.10.2020)</w:t>
      </w:r>
      <w:ins w:id="15" w:author="Autor">
        <w:r w:rsidR="00233DF2">
          <w:rPr>
            <w:rFonts w:asciiTheme="minorHAnsi" w:hAnsiTheme="minorHAnsi" w:cstheme="minorHAnsi"/>
            <w:sz w:val="22"/>
            <w:szCs w:val="22"/>
          </w:rPr>
          <w:t xml:space="preserve"> </w:t>
        </w:r>
      </w:ins>
    </w:p>
    <w:p w14:paraId="706EB0A8" w14:textId="70059BE5" w:rsidR="00233DF2" w:rsidRPr="00DD4CC4" w:rsidRDefault="00233DF2" w:rsidP="00233DF2">
      <w:pPr>
        <w:pStyle w:val="Odsekzoznamu"/>
        <w:numPr>
          <w:ilvl w:val="1"/>
          <w:numId w:val="7"/>
        </w:numPr>
        <w:spacing w:before="120" w:after="120"/>
        <w:jc w:val="both"/>
        <w:rPr>
          <w:rFonts w:asciiTheme="minorHAnsi" w:hAnsiTheme="minorHAnsi" w:cstheme="minorHAnsi"/>
          <w:sz w:val="22"/>
          <w:szCs w:val="22"/>
        </w:rPr>
      </w:pPr>
      <w:ins w:id="16" w:author="Autor">
        <w:r w:rsidRPr="00233DF2">
          <w:rPr>
            <w:rFonts w:asciiTheme="minorHAnsi" w:hAnsiTheme="minorHAnsi" w:cstheme="minorHAnsi"/>
            <w:sz w:val="22"/>
            <w:szCs w:val="22"/>
          </w:rPr>
          <w:t>ako sekcia Operačný program Slovensko (od 01.03.2021)</w:t>
        </w:r>
      </w:ins>
    </w:p>
    <w:p w14:paraId="624A3D5B" w14:textId="77777777" w:rsidR="00E67A01" w:rsidRPr="00A21A93" w:rsidRDefault="00E67A01" w:rsidP="00191DA7">
      <w:pPr>
        <w:spacing w:before="120" w:after="120" w:line="240" w:lineRule="auto"/>
        <w:ind w:left="567"/>
        <w:rPr>
          <w:rFonts w:asciiTheme="minorHAnsi" w:eastAsia="Times New Roman" w:hAnsiTheme="minorHAnsi" w:cstheme="minorHAnsi"/>
          <w:lang w:eastAsia="sk-SK"/>
        </w:rPr>
      </w:pPr>
      <w:r w:rsidRPr="00A21A93">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5520C8F7" w14:textId="77777777" w:rsidR="00BF3227" w:rsidRPr="00201CF1" w:rsidRDefault="00BF3227" w:rsidP="00BF3227">
      <w:pPr>
        <w:spacing w:after="0" w:line="240" w:lineRule="auto"/>
        <w:ind w:left="1134"/>
        <w:rPr>
          <w:rFonts w:asciiTheme="minorHAnsi" w:hAnsiTheme="minorHAnsi" w:cstheme="minorHAnsi"/>
          <w:u w:val="single"/>
        </w:rPr>
      </w:pP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urópskeho spoločenstva</w:t>
      </w:r>
      <w:r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085022A" w14:textId="77777777"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29B0C326"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sz w:val="22"/>
          <w:szCs w:val="22"/>
        </w:rPr>
        <w:t>nebyť dlžníkom na daniach</w:t>
      </w:r>
      <w:r w:rsidR="00CA28A0" w:rsidRPr="0088682B">
        <w:rPr>
          <w:rFonts w:asciiTheme="minorHAnsi" w:hAnsiTheme="minorHAnsi" w:cstheme="minorHAnsi"/>
          <w:sz w:val="22"/>
          <w:szCs w:val="22"/>
        </w:rPr>
        <w:t>,</w:t>
      </w:r>
      <w:r w:rsidRPr="0088682B">
        <w:rPr>
          <w:rFonts w:asciiTheme="minorHAnsi" w:hAnsiTheme="minorHAnsi" w:cstheme="minorHAnsi"/>
          <w:sz w:val="22"/>
          <w:szCs w:val="22"/>
        </w:rPr>
        <w:t xml:space="preserve"> </w:t>
      </w:r>
      <w:r w:rsidR="00CA28A0" w:rsidRPr="0088682B">
        <w:rPr>
          <w:rFonts w:asciiTheme="minorHAnsi" w:hAnsiTheme="minorHAnsi" w:cstheme="minorHAnsi"/>
          <w:sz w:val="22"/>
          <w:szCs w:val="22"/>
        </w:rPr>
        <w:t xml:space="preserve">nebyť dlžníkom poistného na zdravotnom a sociálnom poistení </w:t>
      </w:r>
    </w:p>
    <w:p w14:paraId="7D3B63FD" w14:textId="288C4853" w:rsidR="007675D2" w:rsidRPr="0088682B"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r w:rsidR="00E174B6">
        <w:rPr>
          <w:rFonts w:asciiTheme="minorHAnsi" w:hAnsiTheme="minorHAnsi" w:cstheme="minorHAnsi"/>
          <w:sz w:val="22"/>
          <w:szCs w:val="22"/>
        </w:rPr>
        <w:t>.</w:t>
      </w:r>
    </w:p>
    <w:p w14:paraId="0771D747" w14:textId="77777777" w:rsidR="0088682B" w:rsidRPr="00201CF1" w:rsidRDefault="0088682B" w:rsidP="0088682B">
      <w:pPr>
        <w:pStyle w:val="Odsekzoznamu"/>
        <w:spacing w:before="120" w:after="120"/>
        <w:contextualSpacing w:val="0"/>
        <w:jc w:val="both"/>
        <w:rPr>
          <w:rFonts w:asciiTheme="minorHAnsi" w:hAnsiTheme="minorHAnsi" w:cstheme="minorHAnsi"/>
          <w:sz w:val="22"/>
          <w:szCs w:val="22"/>
        </w:rPr>
      </w:pPr>
    </w:p>
    <w:p w14:paraId="721E282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77777777" w:rsidR="00DC7B44" w:rsidRPr="0075320D" w:rsidRDefault="00DC7B44" w:rsidP="0075320D">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EC4D6AB" w14:textId="77777777" w:rsidR="00F875B0" w:rsidRPr="0075320D" w:rsidRDefault="00810DAA" w:rsidP="0075320D">
      <w:pPr>
        <w:pStyle w:val="Odsekzoznamu"/>
        <w:numPr>
          <w:ilvl w:val="0"/>
          <w:numId w:val="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75320D">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lastRenderedPageBreak/>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69CD9A0E" w14:textId="6786F46A" w:rsidR="004709D3" w:rsidRPr="0075320D" w:rsidRDefault="004709D3" w:rsidP="0075320D">
      <w:pPr>
        <w:pStyle w:val="Odsekzoznamu"/>
        <w:spacing w:before="120" w:after="120"/>
        <w:contextualSpacing w:val="0"/>
        <w:jc w:val="both"/>
        <w:rPr>
          <w:rFonts w:asciiTheme="minorHAnsi" w:hAnsiTheme="minorHAnsi" w:cstheme="minorHAnsi"/>
          <w:color w:val="000000"/>
          <w:sz w:val="22"/>
          <w:szCs w:val="22"/>
        </w:rPr>
      </w:pPr>
    </w:p>
    <w:p w14:paraId="0F9BF6FC"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1"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20974812" w14:textId="563B0B77" w:rsidR="00AA0BD9" w:rsidRPr="00201CF1" w:rsidRDefault="00114F2F" w:rsidP="004A331B">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5F6A2E9F" w14:textId="1149FC50" w:rsidR="005F5C8C" w:rsidRPr="00201CF1" w:rsidRDefault="005F5C8C" w:rsidP="004A331B">
      <w:pPr>
        <w:spacing w:before="120" w:after="120" w:line="240" w:lineRule="auto"/>
        <w:ind w:left="709"/>
        <w:jc w:val="both"/>
        <w:rPr>
          <w:rFonts w:asciiTheme="minorHAnsi" w:hAnsiTheme="minorHAnsi" w:cstheme="minorHAnsi"/>
        </w:rPr>
      </w:pPr>
    </w:p>
    <w:p w14:paraId="078B844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Splnenie podmienok ustanovených v osobitných predpisoch</w:t>
      </w:r>
    </w:p>
    <w:p w14:paraId="0E5E243C" w14:textId="0CFDD9B7" w:rsidR="003C2776" w:rsidRPr="00835264" w:rsidRDefault="00704476"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n</w:t>
      </w:r>
      <w:r w:rsidR="003C2776" w:rsidRPr="00835264">
        <w:rPr>
          <w:rFonts w:asciiTheme="minorHAnsi" w:hAnsiTheme="minorHAnsi" w:cstheme="minorHAnsi"/>
          <w:color w:val="000000"/>
          <w:sz w:val="22"/>
          <w:szCs w:val="22"/>
        </w:rPr>
        <w:t>eporušenie zákazu</w:t>
      </w:r>
      <w:r w:rsidR="002C0E28">
        <w:rPr>
          <w:rFonts w:asciiTheme="minorHAnsi" w:hAnsiTheme="minorHAnsi" w:cstheme="minorHAnsi"/>
          <w:color w:val="000000"/>
          <w:sz w:val="22"/>
          <w:szCs w:val="22"/>
        </w:rPr>
        <w:t xml:space="preserve"> nelegálnej práce a</w:t>
      </w:r>
      <w:r w:rsidR="003C2776" w:rsidRPr="00835264">
        <w:rPr>
          <w:rFonts w:asciiTheme="minorHAnsi" w:hAnsiTheme="minorHAnsi" w:cstheme="minorHAnsi"/>
          <w:color w:val="000000"/>
          <w:sz w:val="22"/>
          <w:szCs w:val="22"/>
        </w:rPr>
        <w:t xml:space="preserve"> nelegálneho zamestnávania</w:t>
      </w:r>
      <w:r w:rsidR="007C08D4">
        <w:rPr>
          <w:rFonts w:asciiTheme="minorHAnsi" w:hAnsiTheme="minorHAnsi" w:cstheme="minorHAnsi"/>
          <w:color w:val="000000"/>
          <w:sz w:val="22"/>
          <w:szCs w:val="22"/>
        </w:rPr>
        <w:t xml:space="preserve"> </w:t>
      </w:r>
    </w:p>
    <w:p w14:paraId="641BAB2C" w14:textId="77777777" w:rsidR="000D1F7B" w:rsidRPr="00835264" w:rsidRDefault="007C40AA"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Žiadateľ predloží </w:t>
      </w:r>
      <w:r w:rsidR="00F9755E" w:rsidRPr="00835264">
        <w:rPr>
          <w:rFonts w:asciiTheme="minorHAnsi" w:hAnsiTheme="minorHAnsi" w:cstheme="minorHAnsi"/>
          <w:color w:val="000000"/>
          <w:sz w:val="22"/>
          <w:szCs w:val="22"/>
        </w:rPr>
        <w:t>čestné vyhlásenie, že neporušil</w:t>
      </w:r>
      <w:r w:rsidRPr="00835264">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35264">
        <w:rPr>
          <w:rFonts w:asciiTheme="minorHAnsi" w:hAnsiTheme="minorHAnsi" w:cstheme="minorHAnsi"/>
          <w:color w:val="000000"/>
          <w:sz w:val="22"/>
          <w:szCs w:val="22"/>
        </w:rPr>
        <w:t> </w:t>
      </w:r>
      <w:r w:rsidRPr="00835264">
        <w:rPr>
          <w:rFonts w:asciiTheme="minorHAnsi" w:hAnsiTheme="minorHAnsi" w:cstheme="minorHAnsi"/>
          <w:color w:val="000000"/>
          <w:sz w:val="22"/>
          <w:szCs w:val="22"/>
        </w:rPr>
        <w:t xml:space="preserve">NFP. </w:t>
      </w:r>
      <w:r w:rsidR="00D80C37" w:rsidRPr="00835264">
        <w:rPr>
          <w:rFonts w:asciiTheme="minorHAnsi" w:hAnsiTheme="minorHAnsi" w:cstheme="minorHAnsi"/>
          <w:color w:val="000000"/>
          <w:sz w:val="22"/>
          <w:szCs w:val="22"/>
        </w:rPr>
        <w:t xml:space="preserve"> </w:t>
      </w:r>
    </w:p>
    <w:p w14:paraId="516235C8" w14:textId="3460F7AF" w:rsidR="006F7325" w:rsidRPr="00835264" w:rsidRDefault="00BE4F76" w:rsidP="00835264">
      <w:pPr>
        <w:pStyle w:val="Odsekzoznamu"/>
        <w:spacing w:before="120" w:after="120"/>
        <w:contextualSpacing w:val="0"/>
        <w:jc w:val="both"/>
        <w:rPr>
          <w:rFonts w:asciiTheme="minorHAnsi" w:hAnsiTheme="minorHAnsi" w:cstheme="minorHAnsi"/>
          <w:i/>
          <w:color w:val="000000"/>
          <w:sz w:val="22"/>
          <w:szCs w:val="22"/>
        </w:rPr>
      </w:pPr>
      <w:r w:rsidRPr="00835264">
        <w:rPr>
          <w:rFonts w:asciiTheme="minorHAnsi" w:hAnsiTheme="minorHAnsi" w:cstheme="minorHAnsi"/>
          <w:i/>
          <w:color w:val="000000"/>
          <w:sz w:val="22"/>
          <w:szCs w:val="22"/>
        </w:rPr>
        <w:t xml:space="preserve"> </w:t>
      </w:r>
      <w:r w:rsidR="006F7325" w:rsidRPr="00835264">
        <w:rPr>
          <w:rFonts w:asciiTheme="minorHAnsi" w:hAnsiTheme="minorHAnsi" w:cstheme="minorHAnsi"/>
          <w:i/>
          <w:color w:val="000000"/>
          <w:sz w:val="22"/>
          <w:szCs w:val="22"/>
        </w:rPr>
        <w:t xml:space="preserve">(Žiadateľ preukazuje </w:t>
      </w:r>
      <w:r w:rsidR="008C47DE" w:rsidRPr="00835264">
        <w:rPr>
          <w:rFonts w:asciiTheme="minorHAnsi" w:hAnsiTheme="minorHAnsi" w:cstheme="minorHAnsi"/>
          <w:i/>
          <w:color w:val="000000"/>
          <w:sz w:val="22"/>
          <w:szCs w:val="22"/>
        </w:rPr>
        <w:t>s</w:t>
      </w:r>
      <w:r w:rsidR="006F7325" w:rsidRPr="00835264">
        <w:rPr>
          <w:rFonts w:asciiTheme="minorHAnsi" w:hAnsiTheme="minorHAnsi" w:cstheme="minorHAnsi"/>
          <w:i/>
          <w:color w:val="000000"/>
          <w:sz w:val="22"/>
          <w:szCs w:val="22"/>
        </w:rPr>
        <w:t>plnenie podmienky čestným vyhlásením v časti č. 15 vo formulári ŽoNFP</w:t>
      </w:r>
      <w:r w:rsidR="0050257F" w:rsidRPr="00835264">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3FB625A1" w14:textId="33ADE8EA" w:rsidR="006F7325" w:rsidRDefault="006F7325" w:rsidP="006F7325">
      <w:pPr>
        <w:pStyle w:val="Odsekzoznamu"/>
        <w:spacing w:before="120"/>
        <w:jc w:val="both"/>
        <w:rPr>
          <w:rFonts w:asciiTheme="minorHAnsi" w:hAnsiTheme="minorHAnsi" w:cstheme="minorHAnsi"/>
          <w:b/>
        </w:rPr>
      </w:pP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2703791F"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w:t>
      </w:r>
      <w:r w:rsidR="0039502D">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2E06FA3" w14:textId="77777777" w:rsidR="00835264" w:rsidRPr="00E90270" w:rsidRDefault="00835264"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67279735" w14:textId="5D057D1C"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409C">
        <w:rPr>
          <w:rFonts w:asciiTheme="minorHAnsi" w:eastAsiaTheme="minorHAnsi" w:hAnsiTheme="minorHAnsi"/>
          <w:b/>
          <w:color w:val="000000"/>
          <w:sz w:val="22"/>
          <w:szCs w:val="22"/>
          <w:lang w:eastAsia="en-US"/>
        </w:rPr>
        <w:t xml:space="preserve">od 01. </w:t>
      </w:r>
      <w:r w:rsidR="00CD409C" w:rsidRPr="00CD409C">
        <w:rPr>
          <w:rFonts w:asciiTheme="minorHAnsi" w:eastAsiaTheme="minorHAnsi" w:hAnsiTheme="minorHAnsi"/>
          <w:b/>
          <w:color w:val="000000"/>
          <w:sz w:val="22"/>
          <w:szCs w:val="22"/>
          <w:lang w:eastAsia="en-US"/>
        </w:rPr>
        <w:t>01</w:t>
      </w:r>
      <w:r w:rsidRPr="00CD409C">
        <w:rPr>
          <w:rFonts w:asciiTheme="minorHAnsi" w:eastAsiaTheme="minorHAnsi" w:hAnsiTheme="minorHAnsi"/>
          <w:b/>
          <w:color w:val="000000"/>
          <w:sz w:val="22"/>
          <w:szCs w:val="22"/>
          <w:lang w:eastAsia="en-US"/>
        </w:rPr>
        <w:t xml:space="preserve">. </w:t>
      </w:r>
      <w:r w:rsidR="00213598">
        <w:rPr>
          <w:rFonts w:asciiTheme="minorHAnsi" w:eastAsiaTheme="minorHAnsi" w:hAnsiTheme="minorHAnsi"/>
          <w:b/>
          <w:color w:val="000000"/>
          <w:sz w:val="22"/>
          <w:szCs w:val="22"/>
          <w:lang w:eastAsia="en-US"/>
        </w:rPr>
        <w:t xml:space="preserve">2014 </w:t>
      </w:r>
      <w:r w:rsidRPr="00FC49A1">
        <w:rPr>
          <w:rFonts w:asciiTheme="minorHAnsi" w:hAnsiTheme="minorHAnsi" w:cstheme="minorHAnsi"/>
          <w:color w:val="000000"/>
          <w:sz w:val="22"/>
          <w:szCs w:val="22"/>
        </w:rPr>
        <w:t>najneskôr do 3 mesiacov od nadobudnutia účinnosti zmluvy o </w:t>
      </w:r>
      <w:r w:rsidR="00926EE0">
        <w:rPr>
          <w:rFonts w:asciiTheme="minorHAnsi" w:hAnsiTheme="minorHAnsi" w:cstheme="minorHAnsi"/>
          <w:color w:val="000000"/>
          <w:sz w:val="22"/>
          <w:szCs w:val="22"/>
        </w:rPr>
        <w:t>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682CD119" w14:textId="3AAE7813" w:rsidR="009F5E31" w:rsidRPr="00201CF1" w:rsidRDefault="00835264" w:rsidP="00835264">
      <w:pPr>
        <w:pStyle w:val="Odsekzoznamu"/>
        <w:spacing w:before="120"/>
        <w:jc w:val="both"/>
        <w:rPr>
          <w:rFonts w:asciiTheme="minorHAnsi" w:hAnsiTheme="minorHAnsi" w:cstheme="minorHAnsi"/>
          <w:color w:val="000000"/>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w:t>
      </w:r>
      <w:r w:rsidR="0030610C">
        <w:rPr>
          <w:rFonts w:asciiTheme="minorHAnsi" w:hAnsiTheme="minorHAnsi"/>
          <w:i/>
          <w:sz w:val="22"/>
          <w:szCs w:val="22"/>
        </w:rPr>
        <w:t>0</w:t>
      </w:r>
      <w:r w:rsidRPr="000F2D20">
        <w:rPr>
          <w:rFonts w:asciiTheme="minorHAnsi" w:hAnsiTheme="minorHAnsi"/>
          <w:i/>
          <w:sz w:val="22"/>
          <w:szCs w:val="22"/>
        </w:rPr>
        <w:t xml:space="preserve">1. </w:t>
      </w:r>
      <w:r w:rsidR="00CD409C">
        <w:rPr>
          <w:rFonts w:asciiTheme="minorHAnsi" w:hAnsiTheme="minorHAnsi"/>
          <w:i/>
          <w:sz w:val="22"/>
          <w:szCs w:val="22"/>
        </w:rPr>
        <w:t>01</w:t>
      </w:r>
      <w:r w:rsidRPr="000F2D20">
        <w:rPr>
          <w:rFonts w:asciiTheme="minorHAnsi" w:hAnsiTheme="minorHAnsi"/>
          <w:i/>
          <w:sz w:val="22"/>
          <w:szCs w:val="22"/>
        </w:rPr>
        <w:t xml:space="preserve">. </w:t>
      </w:r>
      <w:r w:rsidR="00FA1EFF">
        <w:rPr>
          <w:rFonts w:asciiTheme="minorHAnsi" w:hAnsiTheme="minorHAnsi"/>
          <w:i/>
          <w:sz w:val="22"/>
          <w:szCs w:val="22"/>
        </w:rPr>
        <w:t xml:space="preserve">2014 </w:t>
      </w:r>
      <w:r>
        <w:rPr>
          <w:rFonts w:asciiTheme="minorHAnsi" w:hAnsiTheme="minorHAnsi"/>
          <w:i/>
          <w:sz w:val="22"/>
          <w:szCs w:val="22"/>
        </w:rPr>
        <w:t xml:space="preserve">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21.</w:t>
      </w:r>
      <w:r w:rsidR="0030610C">
        <w:rPr>
          <w:rFonts w:asciiTheme="minorHAnsi" w:hAnsiTheme="minorHAnsi" w:cstheme="minorHAnsi"/>
          <w:i/>
          <w:sz w:val="22"/>
          <w:szCs w:val="22"/>
        </w:rPr>
        <w:t>)</w:t>
      </w:r>
    </w:p>
    <w:p w14:paraId="3CFBB595" w14:textId="77777777" w:rsidR="003C2776" w:rsidRPr="00835264" w:rsidRDefault="007C40AA"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201CF1">
        <w:rPr>
          <w:rFonts w:asciiTheme="minorHAnsi" w:hAnsiTheme="minorHAnsi" w:cstheme="minorHAnsi"/>
          <w:color w:val="000000"/>
          <w:sz w:val="22"/>
          <w:szCs w:val="22"/>
        </w:rPr>
        <w:t xml:space="preserve"> </w:t>
      </w:r>
      <w:r w:rsidR="00D80C37"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B85F6E">
      <w:pPr>
        <w:pStyle w:val="Odsekzoznamu"/>
        <w:numPr>
          <w:ilvl w:val="1"/>
          <w:numId w:val="7"/>
        </w:numPr>
        <w:spacing w:before="120" w:after="120"/>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 xml:space="preserve">popis metodiky výpočtu žiadanej sumy </w:t>
      </w:r>
      <w:r w:rsidR="00C2623B" w:rsidRPr="00835264">
        <w:rPr>
          <w:rFonts w:asciiTheme="minorHAnsi" w:hAnsiTheme="minorHAnsi" w:cstheme="minorHAnsi"/>
          <w:sz w:val="22"/>
          <w:szCs w:val="22"/>
        </w:rPr>
        <w:lastRenderedPageBreak/>
        <w:t>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1F489A6C" w14:textId="2BBBD7F5" w:rsidR="00243C79" w:rsidRDefault="009F5E31" w:rsidP="00B85F6E">
      <w:pPr>
        <w:pStyle w:val="Odsekzoznamu"/>
        <w:spacing w:before="120" w:after="120"/>
        <w:ind w:left="1418"/>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 ITMS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p>
    <w:p w14:paraId="60588E9F" w14:textId="77777777" w:rsidR="003115F7" w:rsidRDefault="003115F7" w:rsidP="00B85F6E">
      <w:pPr>
        <w:pStyle w:val="Odsekzoznamu"/>
        <w:spacing w:before="120" w:after="120"/>
        <w:ind w:left="1418"/>
        <w:contextualSpacing w:val="0"/>
        <w:jc w:val="both"/>
        <w:rPr>
          <w:rFonts w:asciiTheme="minorHAnsi" w:hAnsiTheme="minorHAnsi" w:cstheme="minorHAnsi"/>
        </w:rPr>
      </w:pPr>
    </w:p>
    <w:p w14:paraId="0FC3E892" w14:textId="6E09F680" w:rsidR="00243C79" w:rsidRPr="00F24876" w:rsidRDefault="00AF416C" w:rsidP="00F24876">
      <w:pPr>
        <w:pStyle w:val="Odsekzoznamu1"/>
        <w:keepNext/>
        <w:numPr>
          <w:ilvl w:val="0"/>
          <w:numId w:val="7"/>
        </w:numPr>
        <w:spacing w:before="240" w:after="240" w:line="276" w:lineRule="auto"/>
        <w:rPr>
          <w:rFonts w:asciiTheme="minorHAnsi" w:hAnsiTheme="minorHAnsi" w:cstheme="minorHAnsi"/>
        </w:rPr>
      </w:pPr>
      <w:r>
        <w:rPr>
          <w:rFonts w:asciiTheme="minorHAnsi" w:hAnsiTheme="minorHAnsi" w:cstheme="minorHAnsi"/>
        </w:rPr>
        <w:t>o</w:t>
      </w:r>
      <w:r w:rsidR="00243C79" w:rsidRPr="00F24876">
        <w:rPr>
          <w:rFonts w:asciiTheme="minorHAnsi" w:hAnsiTheme="minorHAnsi" w:cstheme="minorHAnsi"/>
        </w:rPr>
        <w:t>právnenosť výdavkov realizácie projektu</w:t>
      </w:r>
    </w:p>
    <w:p w14:paraId="69BDE248" w14:textId="77777777" w:rsidR="00243C79" w:rsidRPr="00201CF1" w:rsidRDefault="00243C79" w:rsidP="00243C79">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p>
    <w:p w14:paraId="349EDBAB" w14:textId="77777777" w:rsidR="00243C79" w:rsidRPr="00201CF1" w:rsidRDefault="00243C79" w:rsidP="00F24876">
      <w:pPr>
        <w:pStyle w:val="Odsekzoznamu"/>
        <w:numPr>
          <w:ilvl w:val="0"/>
          <w:numId w:val="46"/>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výdavky projektu sú v súlade s oprávnenými výdavkami pre oprávnenú aktivitu na toto vyzvanie</w:t>
      </w:r>
    </w:p>
    <w:p w14:paraId="4D5DFE18" w14:textId="77777777" w:rsidR="00243C79" w:rsidRPr="00201CF1" w:rsidRDefault="00243C79" w:rsidP="00243C79">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t xml:space="preserve"> </w:t>
      </w:r>
    </w:p>
    <w:p w14:paraId="29E9C9CB" w14:textId="77777777" w:rsidR="00243C79"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8EF39E1" w14:textId="77777777" w:rsidR="00243C79" w:rsidRPr="0075320D" w:rsidRDefault="00243C79" w:rsidP="00243C79">
      <w:pPr>
        <w:pStyle w:val="Odsekzoznamu"/>
        <w:spacing w:before="120" w:after="120"/>
        <w:rPr>
          <w:rFonts w:asciiTheme="minorHAnsi" w:hAnsiTheme="minorHAnsi" w:cstheme="minorHAnsi"/>
          <w:color w:val="000000"/>
          <w:sz w:val="22"/>
          <w:szCs w:val="22"/>
        </w:rPr>
      </w:pPr>
    </w:p>
    <w:p w14:paraId="2F987085"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112 – Zásoby</w:t>
      </w:r>
    </w:p>
    <w:p w14:paraId="06217769"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352 –  Poskytnutie dotácií, príspevkov voči tretím osobám</w:t>
      </w:r>
    </w:p>
    <w:p w14:paraId="4CEEA97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512 –  Cestovné náhrady</w:t>
      </w:r>
    </w:p>
    <w:p w14:paraId="7AE9495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518 –  Ostatné služby</w:t>
      </w:r>
    </w:p>
    <w:p w14:paraId="62B0B25A"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521 –  Mzdové výdavky</w:t>
      </w:r>
    </w:p>
    <w:p w14:paraId="2FB715D1"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548 –  Výdavky na prevádzkovú činnosť</w:t>
      </w:r>
    </w:p>
    <w:p w14:paraId="1DCCB4B7"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568 –  Ostatné finančné výdavky</w:t>
      </w:r>
    </w:p>
    <w:p w14:paraId="513D9663"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p>
    <w:p w14:paraId="11019DBB" w14:textId="7E9F5D12" w:rsidR="00243C79" w:rsidRPr="0075320D"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060CCF73"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2"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347F315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3"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0E93AF4B"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Operačný program Technická pomoc pre programové obdobie 2014-2020 (</w:t>
      </w:r>
      <w:hyperlink r:id="rId24" w:history="1">
        <w:r w:rsidRPr="0075320D">
          <w:rPr>
            <w:rStyle w:val="Hypertextovprepojenie"/>
            <w:rFonts w:asciiTheme="minorHAnsi" w:hAnsiTheme="minorHAnsi" w:cstheme="minorHAnsi"/>
            <w:sz w:val="22"/>
            <w:szCs w:val="22"/>
          </w:rPr>
          <w:t>http://www.optp.vlada.gov.sk/programovy-dokument/</w:t>
        </w:r>
      </w:hyperlink>
      <w:r w:rsidRPr="0075320D">
        <w:rPr>
          <w:rFonts w:asciiTheme="minorHAnsi" w:hAnsiTheme="minorHAnsi" w:cstheme="minorHAnsi"/>
          <w:sz w:val="22"/>
          <w:szCs w:val="22"/>
        </w:rPr>
        <w:t xml:space="preserve">); </w:t>
      </w:r>
    </w:p>
    <w:p w14:paraId="52B892EE"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75320D">
        <w:rPr>
          <w:rFonts w:asciiTheme="minorHAnsi" w:hAnsiTheme="minorHAnsi" w:cstheme="minorHAnsi"/>
          <w:sz w:val="22"/>
          <w:szCs w:val="22"/>
        </w:rPr>
        <w:t>);</w:t>
      </w:r>
    </w:p>
    <w:p w14:paraId="0DE9A7A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2014 - 2020 (</w:t>
      </w:r>
      <w:hyperlink r:id="rId26" w:history="1">
        <w:r w:rsidRPr="00331E17">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p>
    <w:p w14:paraId="57D085EE" w14:textId="77777777" w:rsidR="00243C79" w:rsidRPr="0075320D" w:rsidRDefault="00243C79" w:rsidP="00243C79">
      <w:pPr>
        <w:pStyle w:val="Odsekzoznamu"/>
        <w:numPr>
          <w:ilvl w:val="1"/>
          <w:numId w:val="7"/>
        </w:numPr>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Zákony a nariadenia, na ktoré sa uvedené dokumenty odvolávajú.</w:t>
      </w:r>
    </w:p>
    <w:p w14:paraId="75AEEF5F" w14:textId="77777777" w:rsidR="00243C79" w:rsidRPr="0075320D" w:rsidRDefault="00243C79" w:rsidP="00243C79">
      <w:pPr>
        <w:pStyle w:val="Odsekzoznamu"/>
        <w:spacing w:before="120" w:after="120"/>
        <w:ind w:left="1440"/>
        <w:rPr>
          <w:rFonts w:asciiTheme="minorHAnsi" w:hAnsiTheme="minorHAnsi" w:cstheme="minorHAnsi"/>
          <w:color w:val="000000"/>
          <w:sz w:val="22"/>
          <w:szCs w:val="22"/>
        </w:rPr>
      </w:pPr>
    </w:p>
    <w:p w14:paraId="53220FA3" w14:textId="77777777" w:rsidR="00243C79" w:rsidRPr="0075320D" w:rsidRDefault="00243C79" w:rsidP="00243C79">
      <w:pPr>
        <w:pStyle w:val="Odsekzoznamu"/>
        <w:spacing w:before="120" w:after="120"/>
        <w:ind w:left="709"/>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CBED16E" w14:textId="77777777" w:rsidR="00243C79" w:rsidRPr="00201CF1" w:rsidRDefault="00243C79" w:rsidP="00243C79">
      <w:pPr>
        <w:pStyle w:val="Odsekzoznamu"/>
        <w:spacing w:before="120"/>
        <w:ind w:left="1440"/>
        <w:rPr>
          <w:rFonts w:asciiTheme="minorHAnsi" w:hAnsiTheme="minorHAnsi" w:cstheme="minorHAnsi"/>
          <w:color w:val="000000"/>
          <w:sz w:val="22"/>
          <w:szCs w:val="22"/>
        </w:rPr>
      </w:pPr>
    </w:p>
    <w:p w14:paraId="1F755469" w14:textId="77777777" w:rsidR="00243C79" w:rsidRPr="0075320D" w:rsidRDefault="00243C79" w:rsidP="00F24876">
      <w:pPr>
        <w:pStyle w:val="Odsekzoznamu"/>
        <w:numPr>
          <w:ilvl w:val="0"/>
          <w:numId w:val="4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p>
    <w:p w14:paraId="733405C0" w14:textId="381F78AD" w:rsidR="00243C79" w:rsidRPr="0075320D" w:rsidRDefault="00243C79" w:rsidP="00243C79">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Časová oprávnenosť výdavkov v rámci OP TP je stanovená </w:t>
      </w:r>
      <w:r w:rsidRPr="0075320D">
        <w:rPr>
          <w:rFonts w:asciiTheme="minorHAnsi" w:hAnsiTheme="minorHAnsi" w:cstheme="minorHAnsi"/>
          <w:b/>
          <w:color w:val="000000"/>
          <w:sz w:val="22"/>
          <w:szCs w:val="22"/>
        </w:rPr>
        <w:t>od 01. 01. 2014</w:t>
      </w:r>
      <w:r>
        <w:rPr>
          <w:rFonts w:asciiTheme="minorHAnsi" w:hAnsiTheme="minorHAnsi" w:cstheme="minorHAnsi"/>
          <w:b/>
          <w:color w:val="000000"/>
          <w:sz w:val="22"/>
          <w:szCs w:val="22"/>
        </w:rPr>
        <w:t xml:space="preserve"> do 31. 12. 2023</w:t>
      </w:r>
      <w:r w:rsidRPr="0075320D">
        <w:rPr>
          <w:rFonts w:asciiTheme="minorHAnsi" w:hAnsiTheme="minorHAnsi" w:cstheme="minorHAnsi"/>
          <w:color w:val="000000"/>
          <w:sz w:val="22"/>
          <w:szCs w:val="22"/>
        </w:rPr>
        <w:t xml:space="preserve">. Dátum nadobudnutia účinnosti </w:t>
      </w:r>
      <w:r w:rsidRPr="00E63D0C">
        <w:rPr>
          <w:rFonts w:asciiTheme="minorHAnsi" w:hAnsiTheme="minorHAnsi" w:cstheme="minorHAnsi"/>
          <w:color w:val="000000"/>
          <w:sz w:val="22"/>
          <w:szCs w:val="22"/>
        </w:rPr>
        <w:t>zmluvy o NFP (resp</w:t>
      </w:r>
      <w:r w:rsidRPr="0075320D">
        <w:rPr>
          <w:rFonts w:asciiTheme="minorHAnsi" w:hAnsiTheme="minorHAnsi" w:cstheme="minorHAnsi"/>
          <w:color w:val="000000"/>
          <w:sz w:val="22"/>
          <w:szCs w:val="22"/>
        </w:rPr>
        <w:t xml:space="preserve">. rozhodnutia o schválení žiadosti o NFP, ak je </w:t>
      </w:r>
      <w:r w:rsidR="0039502D">
        <w:rPr>
          <w:rFonts w:asciiTheme="minorHAnsi" w:hAnsiTheme="minorHAnsi" w:cstheme="minorHAnsi"/>
          <w:color w:val="000000"/>
          <w:sz w:val="22"/>
          <w:szCs w:val="22"/>
        </w:rPr>
        <w:br/>
      </w:r>
      <w:r w:rsidRPr="0075320D">
        <w:rPr>
          <w:rFonts w:asciiTheme="minorHAnsi" w:hAnsiTheme="minorHAnsi" w:cstheme="minorHAnsi"/>
          <w:color w:val="000000"/>
          <w:sz w:val="22"/>
          <w:szCs w:val="22"/>
        </w:rPr>
        <w:t>RO OP TP a prijímateľ tá istá osoba) nemá vplyv na počiatočný dátum oprávnenosti výdavkov.</w:t>
      </w:r>
    </w:p>
    <w:p w14:paraId="724CFF1D" w14:textId="2DCD8D23" w:rsidR="00C2623B" w:rsidRPr="006842E3" w:rsidRDefault="00243C79" w:rsidP="006842E3">
      <w:pPr>
        <w:spacing w:before="120" w:after="120"/>
        <w:jc w:val="both"/>
        <w:rPr>
          <w:rFonts w:asciiTheme="minorHAnsi" w:hAnsiTheme="minorHAnsi" w:cstheme="minorHAnsi"/>
        </w:rPr>
      </w:pPr>
      <w:r w:rsidRPr="006842E3">
        <w:rPr>
          <w:rFonts w:asciiTheme="minorHAnsi" w:hAnsiTheme="minorHAnsi" w:cstheme="minorHAnsi"/>
          <w:i/>
        </w:rPr>
        <w:lastRenderedPageBreak/>
        <w:t>(Žiadateľ nepreukazuje splnenie tejto podmienky poskytnutia príspevku prostredníctvom relevantnej časti formuláru ŽoNFP a taktiež nepredkladá ani samostatnú prílohu, ktorou deklaruje splnenie tejto podmienky poskytnutia príspevku.)</w:t>
      </w:r>
      <w:r w:rsidR="00C2623B" w:rsidRPr="006842E3">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Overovanie podmienok poskytnutia príspevku a ďalšie informácie k vyzvaniu</w:t>
      </w:r>
    </w:p>
    <w:p w14:paraId="1376EEEA" w14:textId="77777777" w:rsidR="006E6355"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2F003775" w14:textId="77777777" w:rsidR="00C02AD0" w:rsidRPr="00FC49A1" w:rsidRDefault="00C02AD0" w:rsidP="006E6355">
      <w:pPr>
        <w:spacing w:before="120" w:after="120" w:line="240" w:lineRule="auto"/>
        <w:ind w:firstLine="357"/>
        <w:jc w:val="both"/>
        <w:rPr>
          <w:rFonts w:asciiTheme="minorHAnsi" w:hAnsiTheme="minorHAnsi" w:cstheme="minorHAnsi"/>
        </w:rPr>
      </w:pPr>
    </w:p>
    <w:p w14:paraId="54B84413"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F60F63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4D6B8688"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AE17E7">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82FA12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5906C013" w14:textId="6EE60016"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 xml:space="preserve">každej </w:t>
      </w:r>
      <w:r w:rsidRPr="00230311">
        <w:rPr>
          <w:rFonts w:asciiTheme="minorHAnsi" w:hAnsiTheme="minorHAnsi" w:cstheme="minorHAnsi"/>
        </w:rPr>
        <w:lastRenderedPageBreak/>
        <w:t>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4ABC59A2" w:rsidR="006E6355"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8F1B01">
        <w:rPr>
          <w:rFonts w:asciiTheme="minorHAnsi" w:hAnsiTheme="minorHAnsi" w:cstheme="minorHAnsi"/>
        </w:rPr>
        <w:t>overenia</w:t>
      </w:r>
      <w:r w:rsidR="008F1B01"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F8E93AF" w14:textId="6E648F85" w:rsidR="008F1B01" w:rsidRPr="00230311" w:rsidRDefault="008F1B01" w:rsidP="006E6355">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00C3AFD8"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1FA9DA11" w:rsidR="006E6355" w:rsidRPr="0039502D"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586A8E">
        <w:rPr>
          <w:rFonts w:asciiTheme="minorHAnsi" w:hAnsiTheme="minorHAnsi" w:cstheme="minorHAnsi"/>
          <w:sz w:val="22"/>
          <w:szCs w:val="22"/>
        </w:rPr>
        <w:t>nedoplnenia žiadnych náležitostí, v prípade</w:t>
      </w:r>
      <w:r w:rsidR="00586A8E"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zastaví konanie o</w:t>
      </w:r>
      <w:r w:rsidR="00586A8E">
        <w:rPr>
          <w:rFonts w:asciiTheme="minorHAnsi" w:hAnsiTheme="minorHAnsi" w:cstheme="minorHAnsi"/>
          <w:sz w:val="22"/>
          <w:szCs w:val="22"/>
        </w:rPr>
        <w:t> </w:t>
      </w:r>
      <w:r w:rsidR="006E6355" w:rsidRPr="00230311">
        <w:rPr>
          <w:rFonts w:asciiTheme="minorHAnsi" w:hAnsiTheme="minorHAnsi" w:cstheme="minorHAnsi"/>
          <w:sz w:val="22"/>
          <w:szCs w:val="22"/>
        </w:rPr>
        <w:t>ŽoNFP</w:t>
      </w:r>
      <w:r w:rsidR="00586A8E">
        <w:rPr>
          <w:rFonts w:asciiTheme="minorHAnsi" w:hAnsiTheme="minorHAnsi" w:cstheme="minorHAnsi"/>
          <w:sz w:val="22"/>
          <w:szCs w:val="22"/>
        </w:rPr>
        <w:t xml:space="preserve">. </w:t>
      </w:r>
      <w:r w:rsidR="00586A8E" w:rsidRPr="0039502D">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39502D">
        <w:rPr>
          <w:rFonts w:asciiTheme="minorHAnsi" w:hAnsiTheme="minorHAnsi" w:cstheme="minorHAnsi"/>
          <w:sz w:val="22"/>
          <w:szCs w:val="22"/>
        </w:rPr>
        <w:t xml:space="preserve">;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7"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103F5BA0"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69AAC7FD" w14:textId="4C0DCCA2" w:rsidR="00586A8E" w:rsidRPr="00230311" w:rsidRDefault="00586A8E" w:rsidP="006E6355">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w:t>
      </w:r>
      <w:r w:rsidR="0039502D">
        <w:rPr>
          <w:rFonts w:asciiTheme="minorHAnsi" w:hAnsiTheme="minorHAnsi" w:cstheme="minorHAnsi"/>
        </w:rPr>
        <w:t> </w:t>
      </w:r>
      <w:r w:rsidRPr="00184AD0">
        <w:rPr>
          <w:rFonts w:asciiTheme="minorHAnsi" w:hAnsiTheme="minorHAnsi" w:cstheme="minorHAnsi"/>
        </w:rPr>
        <w:t>príspevku z EŠIF č. 128/2020 Z. z. (do 22.6.2020 vrátane).</w:t>
      </w:r>
    </w:p>
    <w:p w14:paraId="0939260D"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6698677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FC56A2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3030EC53" w:rsidR="006E6355" w:rsidRPr="00230311" w:rsidRDefault="00874BBE" w:rsidP="006E6355">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RO OP TP nie je oprávnený vyvodiť negatívne dôsledky len z dôvodov formálnych nedostatkov podania. Dôvod, pre ktorý RO OP TP vydáva rozhodnutie o zastavení konania alebo rozhodnutie o neschválení musí byť jasný, odôvodnený a musí vyplývať z</w:t>
      </w:r>
      <w:r w:rsidR="0039502D">
        <w:rPr>
          <w:rFonts w:asciiTheme="minorHAnsi" w:hAnsiTheme="minorHAnsi" w:cstheme="minorHAnsi"/>
        </w:rPr>
        <w:t> </w:t>
      </w:r>
      <w:r w:rsidR="006E6355" w:rsidRPr="00230311">
        <w:rPr>
          <w:rFonts w:asciiTheme="minorHAnsi" w:hAnsiTheme="minorHAnsi" w:cstheme="minorHAnsi"/>
        </w:rPr>
        <w:t xml:space="preserve">nedodržania podmienok zadefinovaných vo vyzvaní. </w:t>
      </w:r>
    </w:p>
    <w:p w14:paraId="2E55F199"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024F05B9"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521F7DB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466F17">
        <w:rPr>
          <w:rFonts w:asciiTheme="minorHAnsi" w:hAnsiTheme="minorHAnsi" w:cstheme="minorHAnsi"/>
        </w:rPr>
        <w:t>MIRRI</w:t>
      </w:r>
      <w:r w:rsidR="00466F17"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ED5030">
        <w:rPr>
          <w:rFonts w:asciiTheme="minorHAnsi" w:hAnsiTheme="minorHAnsi" w:cstheme="minorHAnsi"/>
        </w:rPr>
        <w:t xml:space="preserve"> </w:t>
      </w:r>
      <w:r w:rsidR="00ED5030"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60908E22"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1D26B085"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ED5030">
        <w:rPr>
          <w:rFonts w:asciiTheme="minorHAnsi" w:hAnsiTheme="minorHAnsi" w:cstheme="minorHAnsi"/>
          <w:sz w:val="22"/>
          <w:szCs w:val="22"/>
        </w:rPr>
        <w:t>. A</w:t>
      </w:r>
      <w:r w:rsidR="00ED5030"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ED5030">
        <w:rPr>
          <w:rFonts w:asciiTheme="minorHAnsi" w:hAnsiTheme="minorHAnsi" w:cstheme="minorHAnsi"/>
          <w:sz w:val="22"/>
          <w:szCs w:val="22"/>
        </w:rPr>
        <w:t>,</w:t>
      </w:r>
    </w:p>
    <w:p w14:paraId="488A8954" w14:textId="32E449E8"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39502D">
        <w:rPr>
          <w:rFonts w:asciiTheme="minorHAnsi" w:hAnsiTheme="minorHAnsi" w:cstheme="minorHAnsi"/>
          <w:sz w:val="22"/>
          <w:szCs w:val="22"/>
        </w:rPr>
        <w:t> </w:t>
      </w:r>
      <w:r w:rsidRPr="00230311">
        <w:rPr>
          <w:rFonts w:asciiTheme="minorHAnsi" w:hAnsiTheme="minorHAnsi" w:cstheme="minorHAnsi"/>
          <w:sz w:val="22"/>
          <w:szCs w:val="22"/>
        </w:rPr>
        <w:t>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78CDD8DB"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w:t>
      </w:r>
      <w:r w:rsidR="0039502D">
        <w:rPr>
          <w:rFonts w:asciiTheme="minorHAnsi" w:hAnsiTheme="minorHAnsi" w:cstheme="minorHAnsi"/>
          <w:sz w:val="22"/>
          <w:szCs w:val="22"/>
        </w:rPr>
        <w:t> </w:t>
      </w:r>
      <w:r w:rsidRPr="004A331B">
        <w:rPr>
          <w:rFonts w:asciiTheme="minorHAnsi" w:hAnsiTheme="minorHAnsi" w:cstheme="minorHAnsi"/>
          <w:sz w:val="22"/>
          <w:szCs w:val="22"/>
        </w:rPr>
        <w:t>v</w:t>
      </w:r>
      <w:r w:rsidR="0039502D">
        <w:rPr>
          <w:rFonts w:asciiTheme="minorHAnsi" w:hAnsiTheme="minorHAnsi" w:cstheme="minorHAnsi"/>
          <w:sz w:val="22"/>
          <w:szCs w:val="22"/>
        </w:rPr>
        <w:t> </w:t>
      </w:r>
      <w:r w:rsidRPr="004A331B">
        <w:rPr>
          <w:rFonts w:asciiTheme="minorHAnsi" w:hAnsiTheme="minorHAnsi" w:cstheme="minorHAnsi"/>
          <w:sz w:val="22"/>
          <w:szCs w:val="22"/>
        </w:rPr>
        <w:t xml:space="preserve">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2C35EDD2"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87A3534" w14:textId="77777777" w:rsidR="004344DE" w:rsidRPr="00230311" w:rsidRDefault="004344DE" w:rsidP="004A331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43ADDE5D" w14:textId="24C2CF59"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w:t>
      </w:r>
      <w:del w:id="17" w:author="Autor">
        <w:r w:rsidRPr="00230311" w:rsidDel="001B1667">
          <w:rPr>
            <w:rFonts w:asciiTheme="minorHAnsi" w:hAnsiTheme="minorHAnsi" w:cstheme="minorHAnsi"/>
            <w:sz w:val="22"/>
            <w:szCs w:val="22"/>
          </w:rPr>
          <w:delText xml:space="preserve"> </w:delText>
        </w:r>
      </w:del>
      <w:ins w:id="18" w:author="Autor">
        <w:r w:rsidR="001B1667">
          <w:rPr>
            <w:rFonts w:asciiTheme="minorHAnsi" w:hAnsiTheme="minorHAnsi" w:cstheme="minorHAnsi"/>
            <w:sz w:val="22"/>
            <w:szCs w:val="22"/>
          </w:rPr>
          <w:t> </w:t>
        </w:r>
      </w:ins>
      <w:r w:rsidRPr="00230311">
        <w:rPr>
          <w:rFonts w:asciiTheme="minorHAnsi" w:hAnsiTheme="minorHAnsi" w:cstheme="minorHAnsi"/>
          <w:sz w:val="22"/>
          <w:szCs w:val="22"/>
        </w:rPr>
        <w:t xml:space="preserve">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77777777"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67303EF6"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a so zákonom o</w:t>
      </w:r>
      <w:r w:rsidR="0039502D">
        <w:rPr>
          <w:rFonts w:asciiTheme="minorHAnsi" w:hAnsiTheme="minorHAnsi" w:cstheme="minorHAnsi"/>
          <w:sz w:val="22"/>
          <w:szCs w:val="22"/>
        </w:rPr>
        <w:t> </w:t>
      </w:r>
      <w:r w:rsidRPr="006158A3">
        <w:rPr>
          <w:rFonts w:asciiTheme="minorHAnsi" w:hAnsiTheme="minorHAnsi" w:cstheme="minorHAnsi"/>
          <w:sz w:val="22"/>
          <w:szCs w:val="22"/>
        </w:rPr>
        <w:t xml:space="preserve">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1F2DFBDF" w:rsidR="007C0319" w:rsidRPr="00EE7BCC" w:rsidRDefault="007C0319"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2244F23" w14:textId="100A63E5" w:rsidR="00EE7BCC" w:rsidRPr="00EE7BCC" w:rsidRDefault="00EE7BCC" w:rsidP="00667C26">
      <w:pPr>
        <w:pStyle w:val="Odsekzoznamu"/>
        <w:numPr>
          <w:ilvl w:val="0"/>
          <w:numId w:val="44"/>
        </w:numPr>
        <w:spacing w:before="120" w:after="120"/>
        <w:ind w:right="-18"/>
        <w:contextualSpacing w:val="0"/>
        <w:jc w:val="both"/>
        <w:rPr>
          <w:rFonts w:asciiTheme="minorHAnsi" w:hAnsiTheme="minorHAnsi" w:cstheme="minorHAnsi"/>
          <w:sz w:val="22"/>
          <w:szCs w:val="22"/>
        </w:rPr>
      </w:pPr>
      <w:r w:rsidRPr="00EE7BCC">
        <w:rPr>
          <w:rFonts w:asciiTheme="minorHAnsi" w:hAnsiTheme="minorHAnsi" w:cstheme="minorHAnsi"/>
          <w:b/>
          <w:sz w:val="22"/>
          <w:szCs w:val="22"/>
        </w:rPr>
        <w:t>Vydá rozhodnutie o zastavení odvolacieho konania</w:t>
      </w:r>
      <w:r w:rsidRPr="00EE7BCC">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10513C99" w14:textId="7E8A2439"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ED5030">
        <w:rPr>
          <w:rFonts w:asciiTheme="minorHAnsi" w:hAnsiTheme="minorHAnsi" w:cstheme="minorHAnsi"/>
        </w:rPr>
        <w:t xml:space="preserve"> </w:t>
      </w:r>
      <w:r w:rsidR="00ED5030" w:rsidRPr="0063386F">
        <w:rPr>
          <w:rFonts w:asciiTheme="minorHAnsi" w:hAnsiTheme="minorHAnsi" w:cstheme="minorHAnsi"/>
        </w:rPr>
        <w:t>Ak stanovená lehota márne uplynula od 12.3.2020 do 21.5.2020, štatutárny orgán RO</w:t>
      </w:r>
      <w:r w:rsidR="00ED5030">
        <w:rPr>
          <w:rFonts w:asciiTheme="minorHAnsi" w:hAnsiTheme="minorHAnsi" w:cstheme="minorHAnsi"/>
        </w:rPr>
        <w:t xml:space="preserve"> OP TP</w:t>
      </w:r>
      <w:r w:rsidR="00ED5030"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4D42865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03CF3868"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w:t>
      </w:r>
      <w:r w:rsidR="0039502D">
        <w:rPr>
          <w:rFonts w:asciiTheme="minorHAnsi" w:hAnsiTheme="minorHAnsi" w:cstheme="minorHAnsi"/>
        </w:rPr>
        <w:t> </w:t>
      </w:r>
      <w:r w:rsidRPr="00230311">
        <w:rPr>
          <w:rFonts w:asciiTheme="minorHAnsi" w:hAnsiTheme="minorHAnsi" w:cstheme="minorHAnsi"/>
        </w:rPr>
        <w:t>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04EAC64"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E174B6">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153F19EE" w:rsidR="006E6355" w:rsidRPr="00230311" w:rsidRDefault="00E174B6"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6E6355" w:rsidRPr="00230311">
        <w:rPr>
          <w:rFonts w:asciiTheme="minorHAnsi" w:hAnsiTheme="minorHAnsi" w:cstheme="minorHAnsi"/>
          <w:b/>
          <w:sz w:val="22"/>
          <w:szCs w:val="22"/>
        </w:rPr>
        <w:t>konanie zastaví</w:t>
      </w:r>
      <w:r w:rsidR="006E6355"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6E6355" w:rsidRPr="00230311">
        <w:rPr>
          <w:rFonts w:asciiTheme="minorHAnsi" w:hAnsiTheme="minorHAnsi" w:cstheme="minorHAnsi"/>
          <w:sz w:val="22"/>
          <w:szCs w:val="22"/>
        </w:rPr>
        <w:t xml:space="preserve">príspevku z EŠIF, </w:t>
      </w:r>
      <w:r w:rsidR="00E32CE2">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6E6355"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6E6355" w:rsidRPr="00230311">
        <w:rPr>
          <w:rFonts w:asciiTheme="minorHAnsi" w:hAnsiTheme="minorHAnsi" w:cstheme="minorHAnsi"/>
          <w:sz w:val="22"/>
          <w:szCs w:val="22"/>
        </w:rPr>
        <w:t xml:space="preserve"> rozhodnutím.</w:t>
      </w:r>
    </w:p>
    <w:p w14:paraId="3FE58A43" w14:textId="63265393"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w:t>
      </w:r>
      <w:r w:rsidR="0039502D">
        <w:rPr>
          <w:rFonts w:asciiTheme="minorHAnsi" w:hAnsiTheme="minorHAnsi" w:cstheme="minorHAnsi"/>
        </w:rPr>
        <w:t> </w:t>
      </w:r>
      <w:r w:rsidRPr="00230311">
        <w:rPr>
          <w:rFonts w:asciiTheme="minorHAnsi" w:hAnsiTheme="minorHAnsi" w:cstheme="minorHAnsi"/>
        </w:rPr>
        <w:t>predĺžení a dôvodoch predĺženia.</w:t>
      </w:r>
      <w:r w:rsidR="00B47916">
        <w:rPr>
          <w:rFonts w:asciiTheme="minorHAnsi" w:hAnsiTheme="minorHAnsi" w:cstheme="minorHAnsi"/>
        </w:rPr>
        <w:t xml:space="preserve"> </w:t>
      </w:r>
      <w:r w:rsidR="00B47916" w:rsidRPr="00083C3A">
        <w:rPr>
          <w:rFonts w:asciiTheme="minorHAnsi" w:hAnsiTheme="minorHAnsi" w:cstheme="minorHAnsi"/>
        </w:rPr>
        <w:t>Ak stanovená lehota márne uplynula od 12.3.2020 do 21.5.2020, štatutárny orgán RO</w:t>
      </w:r>
      <w:r w:rsidR="00B47916">
        <w:rPr>
          <w:rFonts w:asciiTheme="minorHAnsi" w:hAnsiTheme="minorHAnsi" w:cstheme="minorHAnsi"/>
        </w:rPr>
        <w:t xml:space="preserve"> OP TP</w:t>
      </w:r>
      <w:r w:rsidR="00B47916"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63F5F757"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51C2001"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0985FE4C" w14:textId="2A547423" w:rsidR="006E6355" w:rsidRDefault="006E6355" w:rsidP="006E6355">
      <w:pPr>
        <w:spacing w:before="120" w:after="120" w:line="240" w:lineRule="auto"/>
        <w:ind w:firstLine="357"/>
        <w:jc w:val="both"/>
        <w:rPr>
          <w:rFonts w:asciiTheme="minorHAnsi" w:hAnsiTheme="minorHAnsi" w:cstheme="minorHAnsi"/>
        </w:rPr>
      </w:pPr>
    </w:p>
    <w:p w14:paraId="04F824E1" w14:textId="654FE698" w:rsidR="003115F7" w:rsidRDefault="003115F7" w:rsidP="006E6355">
      <w:pPr>
        <w:spacing w:before="120" w:after="120" w:line="240" w:lineRule="auto"/>
        <w:ind w:firstLine="357"/>
        <w:jc w:val="both"/>
        <w:rPr>
          <w:rFonts w:asciiTheme="minorHAnsi" w:hAnsiTheme="minorHAnsi" w:cstheme="minorHAnsi"/>
        </w:rPr>
      </w:pPr>
    </w:p>
    <w:p w14:paraId="32AA2B8C" w14:textId="77777777" w:rsidR="005947B6" w:rsidRPr="006842E3" w:rsidRDefault="005947B6" w:rsidP="006842E3">
      <w:pPr>
        <w:pStyle w:val="Odsekzoznamu1"/>
        <w:spacing w:before="240" w:after="240" w:line="276" w:lineRule="auto"/>
        <w:ind w:left="792"/>
        <w:rPr>
          <w:rFonts w:asciiTheme="minorHAnsi" w:hAnsiTheme="minorHAnsi" w:cstheme="minorHAnsi"/>
          <w:b/>
          <w:u w:val="single"/>
        </w:rPr>
      </w:pPr>
      <w:r w:rsidRPr="006842E3">
        <w:rPr>
          <w:rFonts w:asciiTheme="minorHAnsi" w:hAnsiTheme="minorHAnsi" w:cstheme="minorHAnsi"/>
          <w:b/>
          <w:u w:val="single"/>
        </w:rPr>
        <w:lastRenderedPageBreak/>
        <w:t>Spôsob financovania</w:t>
      </w:r>
    </w:p>
    <w:p w14:paraId="45557306" w14:textId="60932EA9" w:rsidR="005947B6" w:rsidRDefault="005947B6" w:rsidP="005947B6">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 xml:space="preserve">V rámci tohto vyzvania </w:t>
      </w:r>
      <w:r w:rsidR="00667C26">
        <w:rPr>
          <w:rFonts w:asciiTheme="minorHAnsi" w:hAnsiTheme="minorHAnsi" w:cstheme="minorHAnsi"/>
          <w:color w:val="000000"/>
          <w:sz w:val="22"/>
          <w:szCs w:val="22"/>
        </w:rPr>
        <w:t xml:space="preserve">je určený spôsob </w:t>
      </w:r>
      <w:r w:rsidRPr="00E95F90">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E95F90">
          <w:rPr>
            <w:rStyle w:val="Hypertextovprepojenie"/>
            <w:rFonts w:asciiTheme="minorHAnsi" w:hAnsiTheme="minorHAnsi" w:cstheme="minorHAnsi"/>
            <w:sz w:val="22"/>
            <w:szCs w:val="22"/>
          </w:rPr>
          <w:t>http://www.finance.gov.sk/Default.aspx?CatID=9348</w:t>
        </w:r>
      </w:hyperlink>
      <w:r w:rsidRPr="00E95F90">
        <w:rPr>
          <w:rFonts w:asciiTheme="minorHAnsi" w:hAnsiTheme="minorHAnsi" w:cstheme="minorHAnsi"/>
          <w:color w:val="000000"/>
          <w:sz w:val="22"/>
          <w:szCs w:val="22"/>
        </w:rPr>
        <w:t>)</w:t>
      </w:r>
      <w:r>
        <w:rPr>
          <w:rFonts w:asciiTheme="minorHAnsi" w:hAnsiTheme="minorHAnsi" w:cstheme="minorHAnsi"/>
          <w:color w:val="000000"/>
          <w:sz w:val="22"/>
          <w:szCs w:val="22"/>
        </w:rPr>
        <w:t>:</w:t>
      </w:r>
      <w:r w:rsidRPr="00E95F90">
        <w:rPr>
          <w:rFonts w:asciiTheme="minorHAnsi" w:hAnsiTheme="minorHAnsi" w:cstheme="minorHAnsi"/>
          <w:color w:val="000000"/>
          <w:sz w:val="22"/>
          <w:szCs w:val="22"/>
        </w:rPr>
        <w:t xml:space="preserve"> </w:t>
      </w:r>
    </w:p>
    <w:p w14:paraId="7A2A8CDC" w14:textId="77777777" w:rsidR="005947B6" w:rsidRPr="00201CF1" w:rsidRDefault="005947B6" w:rsidP="005947B6">
      <w:pPr>
        <w:pStyle w:val="Odsekzoznamu"/>
        <w:spacing w:before="120" w:after="120"/>
        <w:jc w:val="both"/>
        <w:rPr>
          <w:rFonts w:asciiTheme="minorHAnsi" w:hAnsiTheme="minorHAnsi" w:cstheme="minorHAnsi"/>
          <w:b/>
        </w:rPr>
      </w:pPr>
    </w:p>
    <w:p w14:paraId="4D6AD266"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16168446"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8DD3683"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59812B8F"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4B710369"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zálohových platieb a refundácie</w:t>
      </w:r>
    </w:p>
    <w:p w14:paraId="499CB3A7" w14:textId="77777777" w:rsidR="005947B6" w:rsidRPr="00201CF1" w:rsidRDefault="005947B6" w:rsidP="0039502D">
      <w:pPr>
        <w:pStyle w:val="Odsekzoznamu"/>
        <w:spacing w:before="120"/>
        <w:ind w:left="2832"/>
        <w:jc w:val="both"/>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00D3B01"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p>
    <w:p w14:paraId="369D5E92"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E95F90">
        <w:rPr>
          <w:rFonts w:asciiTheme="minorHAnsi" w:hAnsiTheme="minorHAnsi" w:cstheme="minorHAnsi"/>
          <w:i/>
          <w:sz w:val="22"/>
          <w:szCs w:val="22"/>
        </w:rPr>
        <w:t>)</w:t>
      </w:r>
    </w:p>
    <w:p w14:paraId="4E41CC46" w14:textId="77777777" w:rsidR="005947B6" w:rsidRPr="00201CF1" w:rsidRDefault="005947B6" w:rsidP="005947B6">
      <w:pPr>
        <w:pStyle w:val="Odsekzoznamu"/>
        <w:spacing w:before="120"/>
        <w:jc w:val="both"/>
        <w:rPr>
          <w:rFonts w:asciiTheme="minorHAnsi" w:hAnsiTheme="minorHAnsi" w:cstheme="minorHAnsi"/>
          <w:color w:val="000000"/>
          <w:sz w:val="22"/>
          <w:szCs w:val="22"/>
        </w:rPr>
      </w:pPr>
    </w:p>
    <w:p w14:paraId="4D466CF9"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forma poskytovaného príspevku: </w:t>
      </w:r>
      <w:r w:rsidRPr="00201CF1">
        <w:rPr>
          <w:rFonts w:asciiTheme="minorHAnsi" w:hAnsiTheme="minorHAnsi" w:cstheme="minorHAnsi"/>
          <w:b/>
          <w:sz w:val="22"/>
          <w:szCs w:val="22"/>
        </w:rPr>
        <w:t>nenávratný finančný príspevok</w:t>
      </w:r>
    </w:p>
    <w:p w14:paraId="4528DC8C" w14:textId="6669FA1C" w:rsidR="005947B6" w:rsidRDefault="005947B6" w:rsidP="005947B6">
      <w:pPr>
        <w:spacing w:before="120" w:after="120" w:line="240" w:lineRule="auto"/>
        <w:ind w:firstLine="357"/>
        <w:jc w:val="both"/>
        <w:rPr>
          <w:rFonts w:asciiTheme="minorHAnsi" w:hAnsiTheme="minorHAnsi" w:cstheme="minorHAnsi"/>
          <w:i/>
        </w:rPr>
      </w:pPr>
      <w:r w:rsidRPr="00201CF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201CF1">
        <w:rPr>
          <w:rFonts w:asciiTheme="minorHAnsi" w:hAnsiTheme="minorHAnsi" w:cstheme="minorHAnsi"/>
          <w:i/>
        </w:rPr>
        <w:t>)</w:t>
      </w:r>
    </w:p>
    <w:p w14:paraId="0AAD01E8" w14:textId="77777777" w:rsidR="005947B6" w:rsidRPr="00FC49A1" w:rsidRDefault="005947B6" w:rsidP="005947B6">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6E635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Žiadateľ je povinný ku každej aktivite projektu priradiť minimálne jeden merateľný ukazovateľ, ktorý musí predstavovať kvantifikáciu toho, čo sa realizáciou aktivity za požadované výdavky dosiahne. Zároveň </w:t>
      </w:r>
      <w:r w:rsidRPr="00FC49A1">
        <w:rPr>
          <w:rFonts w:asciiTheme="minorHAnsi" w:hAnsiTheme="minorHAnsi" w:cstheme="minorHAnsi"/>
        </w:rPr>
        <w:lastRenderedPageBreak/>
        <w:t>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00F0069A" w:rsidR="00B822E1" w:rsidRPr="006E6355" w:rsidRDefault="00B822E1" w:rsidP="006E6355">
      <w:pPr>
        <w:spacing w:before="120" w:after="120" w:line="240" w:lineRule="auto"/>
        <w:ind w:firstLine="357"/>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w:t>
      </w:r>
      <w:r w:rsidR="0039502D">
        <w:rPr>
          <w:rFonts w:asciiTheme="minorHAnsi" w:hAnsiTheme="minorHAnsi" w:cstheme="minorHAnsi"/>
        </w:rPr>
        <w:t> </w:t>
      </w:r>
      <w:r w:rsidRPr="006E6355">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6E6355">
      <w:pPr>
        <w:spacing w:before="120" w:after="120" w:line="240" w:lineRule="auto"/>
        <w:ind w:firstLine="360"/>
        <w:jc w:val="both"/>
        <w:rPr>
          <w:rFonts w:asciiTheme="minorHAnsi" w:hAnsiTheme="minorHAnsi" w:cstheme="minorHAnsi"/>
        </w:rPr>
      </w:pPr>
      <w:r w:rsidRPr="00043D45">
        <w:rPr>
          <w:rFonts w:asciiTheme="minorHAnsi" w:hAnsiTheme="minorHAnsi" w:cstheme="minorHAnsi"/>
        </w:rPr>
        <w:t xml:space="preserve">V súvislosti s týmto vyzvaním je však potrebné upozorniť osobitne na to, aby pri výbere osôb cieľovej skupiny zúčastňujúcich sa oprávnených aktivít projektu nedochádzalo k diskriminácii na základe pohlavia </w:t>
      </w:r>
      <w:r w:rsidRPr="00043D45">
        <w:rPr>
          <w:rFonts w:asciiTheme="minorHAnsi" w:hAnsiTheme="minorHAnsi" w:cstheme="minorHAnsi"/>
        </w:rPr>
        <w:lastRenderedPageBreak/>
        <w:t>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6E6355">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4F916417" w:rsidR="005D612D" w:rsidRDefault="00A64129" w:rsidP="00697EC0">
      <w:pPr>
        <w:spacing w:before="120" w:after="120" w:line="240" w:lineRule="auto"/>
        <w:ind w:firstLine="360"/>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4DC51D7C"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r w:rsidR="008D1366">
        <w:rPr>
          <w:rFonts w:asciiTheme="minorHAnsi" w:hAnsiTheme="minorHAnsi"/>
          <w:b/>
          <w:u w:val="single"/>
        </w:rPr>
        <w:t>/rozhodnutia o schválení ŽoNFP</w:t>
      </w:r>
    </w:p>
    <w:p w14:paraId="3B3CB770" w14:textId="7BAC1802"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1421EE74" w14:textId="48860E84" w:rsidR="008D1366" w:rsidRPr="00230311" w:rsidRDefault="008D1366" w:rsidP="00697EC0">
      <w:pPr>
        <w:spacing w:before="120" w:after="120" w:line="240" w:lineRule="auto"/>
        <w:ind w:firstLine="357"/>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3561237" w14:textId="763B0F90"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8D1366">
        <w:rPr>
          <w:rFonts w:asciiTheme="minorHAnsi" w:hAnsiTheme="minorHAnsi" w:cstheme="minorHAnsi"/>
        </w:rPr>
        <w:t xml:space="preserve"> </w:t>
      </w:r>
      <w:r w:rsidR="008D1366" w:rsidRPr="005E75DE">
        <w:rPr>
          <w:rFonts w:asciiTheme="minorHAnsi" w:hAnsiTheme="minorHAnsi"/>
        </w:rPr>
        <w:t>V prípade, ak je prijímateľ a RO OP TP tá istá osoba</w:t>
      </w:r>
      <w:r w:rsidR="008D1366">
        <w:t>, ž</w:t>
      </w:r>
      <w:r w:rsidR="008D1366" w:rsidRPr="00677906">
        <w:t xml:space="preserve">iadateľ je povinný </w:t>
      </w:r>
      <w:r w:rsidR="008D1366" w:rsidRPr="00677906">
        <w:rPr>
          <w:b/>
        </w:rPr>
        <w:t xml:space="preserve">poskytnúť RO OP TP súčinnosť </w:t>
      </w:r>
      <w:r w:rsidR="008D1366" w:rsidRPr="00677906">
        <w:t>v rozsahu potrebnom na vydanie rozhodnutia o schválení ŽoNFP</w:t>
      </w:r>
      <w:r w:rsidR="008D1366">
        <w:t>.</w:t>
      </w:r>
      <w:r w:rsidR="008D1366" w:rsidRPr="00677906">
        <w:t xml:space="preserve"> Práva a povinnosti poskytovateľa a prijímateľa sú upravené </w:t>
      </w:r>
      <w:r w:rsidR="008D1366">
        <w:t xml:space="preserve">v prílohe </w:t>
      </w:r>
      <w:r w:rsidR="008D1366" w:rsidRPr="00677906">
        <w:t>rozhodnut</w:t>
      </w:r>
      <w:r w:rsidR="008D1366">
        <w:t>ia</w:t>
      </w:r>
      <w:r w:rsidR="008D1366" w:rsidRPr="00677906">
        <w:t xml:space="preserve"> o schválení ŽoNFP.</w:t>
      </w:r>
    </w:p>
    <w:p w14:paraId="3805893E" w14:textId="30D28346"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476EF161"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062EF89F"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697EC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91F431B"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3421C33A"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w:t>
      </w:r>
      <w:r w:rsidR="008D1366">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9502D">
        <w:rPr>
          <w:rFonts w:asciiTheme="minorHAnsi" w:hAnsiTheme="minorHAnsi" w:cstheme="minorHAnsi"/>
        </w:rPr>
        <w:t> </w:t>
      </w:r>
      <w:r w:rsidRPr="00230311">
        <w:rPr>
          <w:rFonts w:asciiTheme="minorHAnsi" w:hAnsiTheme="minorHAnsi" w:cstheme="minorHAnsi"/>
        </w:rPr>
        <w:t>prípade zmeny vzoru zmluvy o NFP/</w:t>
      </w:r>
      <w:r w:rsidR="008D1366">
        <w:rPr>
          <w:rFonts w:asciiTheme="minorHAnsi" w:hAnsiTheme="minorHAnsi" w:cstheme="minorHAnsi"/>
        </w:rPr>
        <w:t>r</w:t>
      </w:r>
      <w:r w:rsidRPr="00230311">
        <w:rPr>
          <w:rFonts w:asciiTheme="minorHAnsi" w:hAnsiTheme="minorHAnsi" w:cstheme="minorHAnsi"/>
        </w:rPr>
        <w:t>ozhodnutia o schválení ŽoNFP zverejnených na webovom sídle RO</w:t>
      </w:r>
      <w:r w:rsidR="0039502D">
        <w:rPr>
          <w:rFonts w:asciiTheme="minorHAnsi" w:hAnsiTheme="minorHAnsi" w:cstheme="minorHAnsi"/>
        </w:rPr>
        <w:t> </w:t>
      </w:r>
      <w:r w:rsidRPr="00230311">
        <w:rPr>
          <w:rFonts w:asciiTheme="minorHAnsi" w:hAnsiTheme="minorHAnsi" w:cstheme="minorHAnsi"/>
        </w:rPr>
        <w:t>OP TP, ktoré nie sú prílohou vyzvania,  RO OP TP nahradí zverejnen</w:t>
      </w:r>
      <w:r w:rsidR="007909D1">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0E467299" w14:textId="3C2528DC" w:rsidR="00697EC0" w:rsidRPr="00230311" w:rsidRDefault="00697EC0" w:rsidP="006842E3">
      <w:pPr>
        <w:jc w:val="both"/>
        <w:rPr>
          <w:rFonts w:asciiTheme="minorHAnsi" w:eastAsiaTheme="minorHAnsi" w:hAnsiTheme="minorHAnsi" w:cstheme="minorHAnsi"/>
        </w:rPr>
      </w:pPr>
      <w:r w:rsidRPr="00230311">
        <w:rPr>
          <w:rFonts w:asciiTheme="minorHAnsi" w:eastAsiaTheme="minorHAnsi" w:hAnsiTheme="minorHAnsi" w:cstheme="minorHAnsi"/>
        </w:rPr>
        <w:lastRenderedPageBreak/>
        <w:t xml:space="preserve">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r w:rsidR="008D1366" w:rsidRPr="00927959">
        <w:rPr>
          <w:spacing w:val="1"/>
        </w:rPr>
        <w:t>V prípade elektronického podpisu zmluvy o NFP splnomocnenou osobou je súčasťou dokumentu zmluvy o NFP  aj Plnomocenstvo s uvedením čísla a dátumu Plnomocenstva.</w:t>
      </w:r>
      <w:r w:rsidR="008D1366">
        <w:rPr>
          <w:spacing w:val="1"/>
        </w:rPr>
        <w:t xml:space="preserve"> </w:t>
      </w:r>
      <w:r w:rsidR="008D1366" w:rsidRPr="005E75DE">
        <w:rPr>
          <w:rFonts w:asciiTheme="minorHAnsi" w:hAnsiTheme="minorHAnsi"/>
        </w:rPr>
        <w:t>V prípade, ak je prijímateľ a RO OP TP tá istá osoba,</w:t>
      </w:r>
      <w:r w:rsidR="008D1366">
        <w:rPr>
          <w:rFonts w:asciiTheme="minorHAnsi" w:hAnsiTheme="minorHAnsi"/>
        </w:rPr>
        <w:t xml:space="preserve"> je </w:t>
      </w:r>
      <w:r w:rsidR="008D1366" w:rsidRPr="00677906">
        <w:t>rozhodnuti</w:t>
      </w:r>
      <w:r w:rsidR="008D1366">
        <w:t>e</w:t>
      </w:r>
      <w:r w:rsidR="008D1366" w:rsidRPr="00677906">
        <w:t xml:space="preserve"> o schválení ŽoNFP</w:t>
      </w:r>
      <w:r w:rsidR="008D1366" w:rsidRPr="00AA055F">
        <w:t xml:space="preserve"> </w:t>
      </w:r>
      <w:r w:rsidR="008D1366" w:rsidRPr="002A5A5B">
        <w:t>vyhotoven</w:t>
      </w:r>
      <w:r w:rsidR="008D1366">
        <w:t>é</w:t>
      </w:r>
      <w:r w:rsidR="008D1366" w:rsidRPr="002A5A5B">
        <w:t xml:space="preserve"> v elektronickej podobe </w:t>
      </w:r>
      <w:r w:rsidR="008D1366">
        <w:t>podpísané</w:t>
      </w:r>
      <w:r w:rsidR="008D1366" w:rsidRPr="002A5A5B">
        <w:t xml:space="preserve"> kvalifikovaným elektronickým podpisom (na základe kvalifikovaného certifikátu, mandátneho certifikátu).</w:t>
      </w:r>
    </w:p>
    <w:p w14:paraId="3FA71FBD" w14:textId="7B378D7D"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8D1366">
        <w:rPr>
          <w:rFonts w:asciiTheme="minorHAnsi" w:eastAsiaTheme="minorHAnsi" w:hAnsiTheme="minorHAnsi" w:cstheme="minorHAnsi"/>
        </w:rPr>
        <w:t>písomnej</w:t>
      </w:r>
      <w:r w:rsidR="008D1366"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8D1366">
        <w:rPr>
          <w:rFonts w:asciiTheme="minorHAnsi" w:eastAsiaTheme="minorHAnsi" w:hAnsiTheme="minorHAnsi" w:cstheme="minorHAnsi"/>
        </w:rPr>
        <w:t>štyroch</w:t>
      </w:r>
      <w:r w:rsidR="008D1366"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09796C6E" w14:textId="0F9AA245"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1FE39F3B"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8D1366">
        <w:rPr>
          <w:rFonts w:asciiTheme="minorHAnsi" w:eastAsiaTheme="minorHAnsi" w:hAnsiTheme="minorHAnsi"/>
        </w:rPr>
        <w:t xml:space="preserve">písomnej formy </w:t>
      </w:r>
      <w:r w:rsidRPr="00230311">
        <w:rPr>
          <w:rFonts w:asciiTheme="minorHAnsi" w:eastAsiaTheme="minorHAnsi" w:hAnsiTheme="minorHAnsi" w:cstheme="minorHAnsi"/>
        </w:rPr>
        <w:t xml:space="preserve">zmluvy o  NFP zasiela žiadateľ na RO OP TP </w:t>
      </w:r>
      <w:r w:rsidR="008D1366">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5"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07D3CE23"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39502D">
        <w:rPr>
          <w:rFonts w:asciiTheme="minorHAnsi" w:hAnsiTheme="minorHAnsi" w:cstheme="minorHAnsi"/>
        </w:rPr>
        <w:t> </w:t>
      </w:r>
      <w:r w:rsidRPr="00230311">
        <w:rPr>
          <w:rFonts w:asciiTheme="minorHAnsi" w:hAnsiTheme="minorHAnsi" w:cstheme="minorHAnsi"/>
        </w:rPr>
        <w:t>zároveň momentom uzavretia zmluvy</w:t>
      </w:r>
      <w:r w:rsidR="00740EB1">
        <w:rPr>
          <w:rFonts w:asciiTheme="minorHAnsi" w:hAnsiTheme="minorHAnsi" w:cstheme="minorHAnsi"/>
        </w:rPr>
        <w:t xml:space="preserve"> o NFP</w:t>
      </w:r>
      <w:r w:rsidRPr="00230311">
        <w:rPr>
          <w:rFonts w:asciiTheme="minorHAnsi" w:hAnsiTheme="minorHAnsi" w:cstheme="minorHAnsi"/>
        </w:rPr>
        <w:t xml:space="preserve">. </w:t>
      </w:r>
    </w:p>
    <w:p w14:paraId="58925825" w14:textId="7A605A32"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w:t>
      </w:r>
      <w:r w:rsidR="0039502D">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014C5737" w14:textId="6335E9AB" w:rsidR="00697EC0"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0C2E7DC1" w14:textId="77777777" w:rsidR="008D1366" w:rsidRPr="005E75DE" w:rsidRDefault="008D1366" w:rsidP="008D1366">
      <w:pPr>
        <w:spacing w:before="120" w:after="120" w:line="240" w:lineRule="auto"/>
        <w:ind w:firstLine="360"/>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26522DF3" w14:textId="77777777" w:rsidR="008D1366" w:rsidRPr="00230311" w:rsidRDefault="008D1366" w:rsidP="00697EC0">
      <w:pPr>
        <w:spacing w:before="120" w:after="120" w:line="240" w:lineRule="auto"/>
        <w:ind w:firstLine="540"/>
        <w:jc w:val="both"/>
        <w:rPr>
          <w:rFonts w:asciiTheme="minorHAnsi" w:hAnsiTheme="minorHAnsi" w:cstheme="minorHAnsi"/>
        </w:rPr>
      </w:pPr>
    </w:p>
    <w:p w14:paraId="68BA8F4D" w14:textId="77777777"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B33CCED" w14:textId="77777777" w:rsidR="004774C9" w:rsidRDefault="004774C9" w:rsidP="00697EC0">
      <w:pPr>
        <w:spacing w:before="120" w:after="120" w:line="240" w:lineRule="auto"/>
        <w:ind w:firstLine="360"/>
        <w:jc w:val="both"/>
        <w:rPr>
          <w:rFonts w:asciiTheme="minorHAnsi" w:hAnsiTheme="minorHAnsi" w:cstheme="minorHAnsi"/>
          <w:b/>
          <w:u w:val="single"/>
        </w:rPr>
      </w:pP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77777777"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EBDC5F4"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77777777"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1D9ED351" w14:textId="77777777" w:rsidR="00697EC0"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697EC0">
      <w:pPr>
        <w:spacing w:before="120" w:after="120" w:line="240" w:lineRule="auto"/>
        <w:ind w:firstLine="357"/>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697EC0">
      <w:pPr>
        <w:spacing w:before="120" w:after="120" w:line="240" w:lineRule="auto"/>
        <w:ind w:firstLine="357"/>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7736D65A" w:rsidR="003A23D2" w:rsidRPr="00201CF1" w:rsidRDefault="0064229B" w:rsidP="00697EC0">
      <w:pPr>
        <w:spacing w:before="120" w:after="120" w:line="240" w:lineRule="auto"/>
        <w:ind w:firstLine="357"/>
        <w:jc w:val="both"/>
        <w:rPr>
          <w:rFonts w:asciiTheme="minorHAnsi" w:hAnsiTheme="minorHAnsi" w:cstheme="minorHAnsi"/>
        </w:rPr>
      </w:pPr>
      <w:r w:rsidRPr="00201CF1">
        <w:rPr>
          <w:rFonts w:asciiTheme="minorHAnsi" w:hAnsiTheme="minorHAnsi" w:cstheme="minorHAnsi"/>
        </w:rPr>
        <w:t xml:space="preserve">Ku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r w:rsidR="007610A1" w:rsidRPr="00201CF1" w14:paraId="0CC59BD9" w14:textId="77777777" w:rsidTr="006842E3">
        <w:tc>
          <w:tcPr>
            <w:tcW w:w="4606" w:type="dxa"/>
            <w:shd w:val="clear" w:color="auto" w:fill="DBE5F1" w:themeFill="accent1" w:themeFillTint="33"/>
          </w:tcPr>
          <w:p w14:paraId="23C1EF76" w14:textId="77777777" w:rsidR="007610A1" w:rsidRPr="00201CF1" w:rsidRDefault="007610A1" w:rsidP="002A0475">
            <w:pPr>
              <w:spacing w:before="120" w:after="120" w:line="240" w:lineRule="auto"/>
              <w:jc w:val="both"/>
              <w:rPr>
                <w:rFonts w:asciiTheme="minorHAnsi" w:hAnsiTheme="minorHAnsi" w:cstheme="minorHAnsi"/>
              </w:rPr>
            </w:pPr>
          </w:p>
        </w:tc>
        <w:tc>
          <w:tcPr>
            <w:tcW w:w="4606" w:type="dxa"/>
            <w:shd w:val="clear" w:color="auto" w:fill="DBE5F1" w:themeFill="accent1" w:themeFillTint="33"/>
          </w:tcPr>
          <w:p w14:paraId="620C4BD2" w14:textId="77777777" w:rsidR="007610A1" w:rsidRPr="00201CF1" w:rsidRDefault="007610A1" w:rsidP="002A0475">
            <w:pPr>
              <w:spacing w:before="120" w:after="120" w:line="240" w:lineRule="auto"/>
              <w:jc w:val="both"/>
              <w:rPr>
                <w:rFonts w:asciiTheme="minorHAnsi" w:hAnsiTheme="minorHAnsi" w:cstheme="minorHAnsi"/>
              </w:rPr>
            </w:pPr>
          </w:p>
        </w:tc>
      </w:tr>
      <w:tr w:rsidR="007610A1" w:rsidRPr="00201CF1" w14:paraId="478D49A7" w14:textId="77777777" w:rsidTr="006842E3">
        <w:tc>
          <w:tcPr>
            <w:tcW w:w="4606" w:type="dxa"/>
            <w:shd w:val="clear" w:color="auto" w:fill="95B3D7" w:themeFill="accent1" w:themeFillTint="99"/>
          </w:tcPr>
          <w:p w14:paraId="110E5519" w14:textId="5E5FDF01"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p>
        </w:tc>
        <w:tc>
          <w:tcPr>
            <w:tcW w:w="4606" w:type="dxa"/>
            <w:shd w:val="clear" w:color="auto" w:fill="95B3D7" w:themeFill="accent1" w:themeFillTint="99"/>
          </w:tcPr>
          <w:p w14:paraId="6DE36457" w14:textId="3205264E"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r>
              <w:rPr>
                <w:rFonts w:asciiTheme="minorHAnsi" w:hAnsiTheme="minorHAnsi" w:cstheme="minorHAnsi"/>
              </w:rPr>
              <w:t>3</w:t>
            </w:r>
          </w:p>
        </w:tc>
      </w:tr>
      <w:tr w:rsidR="007610A1" w:rsidRPr="00201CF1" w14:paraId="403CF69C" w14:textId="77777777" w:rsidTr="001132F4">
        <w:tc>
          <w:tcPr>
            <w:tcW w:w="4606" w:type="dxa"/>
            <w:shd w:val="clear" w:color="auto" w:fill="auto"/>
          </w:tcPr>
          <w:p w14:paraId="7E321F08" w14:textId="59D6B4C2"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p>
        </w:tc>
        <w:tc>
          <w:tcPr>
            <w:tcW w:w="4606" w:type="dxa"/>
            <w:shd w:val="clear" w:color="auto" w:fill="auto"/>
          </w:tcPr>
          <w:p w14:paraId="63DD6A1E" w14:textId="011CFD9B"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r>
              <w:rPr>
                <w:rFonts w:asciiTheme="minorHAnsi" w:hAnsiTheme="minorHAnsi" w:cstheme="minorHAnsi"/>
              </w:rPr>
              <w:t>3.1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lastRenderedPageBreak/>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5D71201B" w:rsidR="00453BCB" w:rsidRPr="00201CF1" w:rsidRDefault="003E7486" w:rsidP="00BE4F76">
      <w:pPr>
        <w:spacing w:before="120" w:after="120" w:line="240" w:lineRule="auto"/>
        <w:ind w:firstLine="357"/>
        <w:jc w:val="both"/>
        <w:rPr>
          <w:rFonts w:asciiTheme="minorHAnsi" w:hAnsiTheme="minorHAnsi" w:cstheme="minorHAnsi"/>
        </w:rPr>
      </w:pPr>
      <w:r w:rsidRPr="00BE4F76">
        <w:rPr>
          <w:rFonts w:asciiTheme="minorHAnsi" w:eastAsia="Times New Roman" w:hAnsiTheme="minorHAnsi" w:cstheme="minorHAnsi"/>
        </w:rPr>
        <w:t>Bližšie informácie k synergickým účinkom je možné získať na webovom sídle centrálneho koordinačného orgánu</w:t>
      </w:r>
      <w:r w:rsidRPr="00BE4F76">
        <w:rPr>
          <w:rFonts w:asciiTheme="minorHAnsi" w:hAnsiTheme="minorHAnsi" w:cstheme="minorHAnsi"/>
        </w:rPr>
        <w:t xml:space="preserve"> </w:t>
      </w:r>
      <w:hyperlink r:id="rId37"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38"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Zmena a zrušenie vyzvania</w:t>
      </w:r>
    </w:p>
    <w:p w14:paraId="0A2EBCFA" w14:textId="6340E672" w:rsidR="003C2776" w:rsidRPr="00201CF1" w:rsidRDefault="0064229B" w:rsidP="00E573DF">
      <w:pPr>
        <w:spacing w:before="120" w:after="120" w:line="240" w:lineRule="auto"/>
        <w:ind w:firstLine="425"/>
        <w:jc w:val="both"/>
        <w:rPr>
          <w:rFonts w:asciiTheme="minorHAnsi" w:hAnsiTheme="minorHAnsi" w:cstheme="minorHAnsi"/>
        </w:rPr>
      </w:pPr>
      <w:r w:rsidRPr="00201CF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Pr="00201CF1">
        <w:rPr>
          <w:rFonts w:asciiTheme="minorHAnsi" w:hAnsiTheme="minorHAnsi" w:cstheme="minorHAnsi"/>
        </w:rPr>
        <w:t>s ohľadom na dopad navrhovanej zmeny na žiadateľa.</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36E0EA26" w:rsidR="00B257B1" w:rsidRPr="001B1667" w:rsidRDefault="00065BE8"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Change w:id="19" w:author="Autor">
            <w:rPr>
              <w:rFonts w:asciiTheme="minorHAnsi" w:hAnsiTheme="minorHAnsi" w:cstheme="minorHAnsi"/>
              <w:bCs/>
              <w:iCs/>
              <w:sz w:val="22"/>
              <w:szCs w:val="22"/>
            </w:rPr>
          </w:rPrChange>
        </w:rPr>
      </w:pPr>
      <w:r w:rsidRPr="001B1667">
        <w:rPr>
          <w:rFonts w:asciiTheme="minorHAnsi" w:hAnsiTheme="minorHAnsi"/>
          <w:bCs/>
          <w:iCs/>
          <w:sz w:val="22"/>
          <w:szCs w:val="22"/>
          <w:rPrChange w:id="20" w:author="Autor">
            <w:rPr>
              <w:rFonts w:asciiTheme="minorHAnsi" w:hAnsiTheme="minorHAnsi"/>
              <w:bCs/>
              <w:iCs/>
            </w:rPr>
          </w:rPrChange>
        </w:rPr>
        <w:t xml:space="preserve">Informácia pre žiadateľov o nenávratný finančný príspevok / o príspevok, ktorá je zverejnená na webovom sídle </w:t>
      </w:r>
      <w:r w:rsidR="00180BBB" w:rsidRPr="001B1667">
        <w:rPr>
          <w:rFonts w:asciiTheme="minorHAnsi" w:hAnsiTheme="minorHAnsi"/>
          <w:sz w:val="22"/>
          <w:szCs w:val="22"/>
          <w:rPrChange w:id="21" w:author="Autor">
            <w:rPr/>
          </w:rPrChange>
        </w:rPr>
        <w:fldChar w:fldCharType="begin"/>
      </w:r>
      <w:r w:rsidR="00180BBB" w:rsidRPr="001B1667">
        <w:rPr>
          <w:rFonts w:asciiTheme="minorHAnsi" w:hAnsiTheme="minorHAnsi"/>
          <w:sz w:val="22"/>
          <w:szCs w:val="22"/>
          <w:rPrChange w:id="22" w:author="Autor">
            <w:rPr/>
          </w:rPrChange>
        </w:rPr>
        <w:instrText xml:space="preserve"> HYPERLINK "http://www.olaf.vlada.gov.sk/system-vcasneho-odhalovania-rizika-a-vylucenia-edes/" </w:instrText>
      </w:r>
      <w:r w:rsidR="00180BBB" w:rsidRPr="001B1667">
        <w:rPr>
          <w:rFonts w:asciiTheme="minorHAnsi" w:hAnsiTheme="minorHAnsi"/>
          <w:sz w:val="22"/>
          <w:szCs w:val="22"/>
          <w:rPrChange w:id="23" w:author="Autor">
            <w:rPr/>
          </w:rPrChange>
        </w:rPr>
        <w:fldChar w:fldCharType="separate"/>
      </w:r>
      <w:r w:rsidRPr="001B1667">
        <w:rPr>
          <w:rStyle w:val="Hypertextovprepojenie"/>
          <w:rFonts w:asciiTheme="minorHAnsi" w:hAnsiTheme="minorHAnsi"/>
          <w:bCs/>
          <w:iCs/>
          <w:sz w:val="22"/>
          <w:szCs w:val="22"/>
          <w:rPrChange w:id="24" w:author="Autor">
            <w:rPr>
              <w:rStyle w:val="Hypertextovprepojenie"/>
              <w:rFonts w:asciiTheme="minorHAnsi" w:hAnsiTheme="minorHAnsi"/>
              <w:bCs/>
              <w:iCs/>
            </w:rPr>
          </w:rPrChange>
        </w:rPr>
        <w:t>http://www.olaf.vlada.gov.sk/system-vcasneho-odhalovania-rizika-a-vylucenia-edes/</w:t>
      </w:r>
      <w:r w:rsidR="00180BBB" w:rsidRPr="001B1667">
        <w:rPr>
          <w:rStyle w:val="Hypertextovprepojenie"/>
          <w:rFonts w:asciiTheme="minorHAnsi" w:hAnsiTheme="minorHAnsi"/>
          <w:bCs/>
          <w:iCs/>
          <w:sz w:val="22"/>
          <w:szCs w:val="22"/>
          <w:rPrChange w:id="25" w:author="Autor">
            <w:rPr>
              <w:rStyle w:val="Hypertextovprepojenie"/>
              <w:rFonts w:asciiTheme="minorHAnsi" w:hAnsiTheme="minorHAnsi"/>
              <w:bCs/>
              <w:iCs/>
            </w:rPr>
          </w:rPrChange>
        </w:rPr>
        <w:fldChar w:fldCharType="end"/>
      </w:r>
      <w:r w:rsidR="00B257B1" w:rsidRPr="001B1667">
        <w:rPr>
          <w:rFonts w:asciiTheme="minorHAnsi" w:hAnsiTheme="minorHAnsi" w:cstheme="minorHAnsi"/>
          <w:bCs/>
          <w:iCs/>
          <w:sz w:val="22"/>
          <w:szCs w:val="22"/>
          <w:rPrChange w:id="26" w:author="Autor">
            <w:rPr>
              <w:rFonts w:asciiTheme="minorHAnsi" w:hAnsiTheme="minorHAnsi" w:cstheme="minorHAnsi"/>
              <w:bCs/>
              <w:iCs/>
              <w:sz w:val="22"/>
              <w:szCs w:val="22"/>
            </w:rPr>
          </w:rPrChange>
        </w:rPr>
        <w:t>;</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6271F5ED" w:rsidR="00815D38" w:rsidRPr="00E573DF" w:rsidRDefault="00634B7F"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 </w:t>
      </w:r>
      <w:r w:rsidR="006C4A28" w:rsidRPr="00E573DF">
        <w:rPr>
          <w:rFonts w:asciiTheme="minorHAnsi" w:hAnsiTheme="minorHAnsi" w:cstheme="minorHAnsi"/>
          <w:bCs/>
          <w:iCs/>
          <w:sz w:val="22"/>
          <w:szCs w:val="22"/>
        </w:rPr>
        <w:t>Vzor Výzvy na doplnenie ŽoNFP</w:t>
      </w:r>
      <w:ins w:id="27" w:author="Autor">
        <w:r w:rsidR="001B1667" w:rsidRPr="001B1667">
          <w:rPr>
            <w:rFonts w:asciiTheme="minorHAnsi" w:hAnsiTheme="minorHAnsi"/>
            <w:bCs/>
            <w:iCs/>
            <w:rPrChange w:id="28" w:author="Autor">
              <w:rPr>
                <w:rFonts w:asciiTheme="minorHAnsi" w:hAnsiTheme="minorHAnsi"/>
                <w:b/>
                <w:bCs/>
                <w:iCs/>
              </w:rPr>
            </w:rPrChange>
          </w:rPr>
          <w:t>.</w:t>
        </w:r>
      </w:ins>
      <w:bookmarkStart w:id="29" w:name="_GoBack"/>
      <w:bookmarkEnd w:id="29"/>
      <w:del w:id="30" w:author="Autor">
        <w:r w:rsidR="00556792" w:rsidDel="001B1667">
          <w:rPr>
            <w:rFonts w:asciiTheme="minorHAnsi" w:hAnsiTheme="minorHAnsi" w:cstheme="minorHAnsi"/>
            <w:bCs/>
            <w:iCs/>
            <w:sz w:val="22"/>
            <w:szCs w:val="22"/>
          </w:rPr>
          <w:delText xml:space="preserve"> </w:delText>
        </w:r>
        <w:r w:rsidR="00556792" w:rsidDel="001B1667">
          <w:rPr>
            <w:rFonts w:asciiTheme="minorHAnsi" w:hAnsiTheme="minorHAnsi"/>
            <w:bCs/>
            <w:iCs/>
          </w:rPr>
          <w:delText xml:space="preserve">– </w:delText>
        </w:r>
        <w:r w:rsidR="00556792" w:rsidDel="001B1667">
          <w:rPr>
            <w:rFonts w:asciiTheme="minorHAnsi" w:hAnsiTheme="minorHAnsi"/>
            <w:b/>
            <w:bCs/>
            <w:iCs/>
          </w:rPr>
          <w:delText>aktualizovaná.</w:delText>
        </w:r>
      </w:del>
    </w:p>
    <w:sectPr w:rsidR="00815D38" w:rsidRPr="00E573DF" w:rsidSect="00781EE5">
      <w:headerReference w:type="default" r:id="rId39"/>
      <w:footerReference w:type="default" r:id="rId40"/>
      <w:headerReference w:type="first" r:id="rId41"/>
      <w:footerReference w:type="first" r:id="rId42"/>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9A321" w14:textId="77777777" w:rsidR="00180BBB" w:rsidRDefault="00180BBB" w:rsidP="00784ECE">
      <w:pPr>
        <w:spacing w:after="0" w:line="240" w:lineRule="auto"/>
      </w:pPr>
      <w:r>
        <w:separator/>
      </w:r>
    </w:p>
  </w:endnote>
  <w:endnote w:type="continuationSeparator" w:id="0">
    <w:p w14:paraId="64E28FCC" w14:textId="77777777" w:rsidR="00180BBB" w:rsidRDefault="00180BB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58A6DE5C" w:rsidR="00667C26" w:rsidRDefault="00667C26">
        <w:pPr>
          <w:pStyle w:val="Pta"/>
          <w:jc w:val="center"/>
        </w:pPr>
        <w:r>
          <w:fldChar w:fldCharType="begin"/>
        </w:r>
        <w:r>
          <w:instrText>PAGE   \* MERGEFORMAT</w:instrText>
        </w:r>
        <w:r>
          <w:fldChar w:fldCharType="separate"/>
        </w:r>
        <w:r w:rsidR="001B1667">
          <w:rPr>
            <w:noProof/>
          </w:rPr>
          <w:t>28</w:t>
        </w:r>
        <w:r>
          <w:fldChar w:fldCharType="end"/>
        </w:r>
      </w:p>
    </w:sdtContent>
  </w:sdt>
  <w:p w14:paraId="48CFB672" w14:textId="77777777" w:rsidR="00667C26" w:rsidRDefault="00667C26">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667C26" w:rsidRDefault="00667C26"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667C26" w:rsidRDefault="00667C26"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667C26" w:rsidRDefault="00667C26" w:rsidP="00F4420F">
    <w:pPr>
      <w:pStyle w:val="Pta"/>
    </w:pPr>
  </w:p>
  <w:p w14:paraId="6C172596" w14:textId="77777777" w:rsidR="00667C26" w:rsidRDefault="00667C2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B7D30" w14:textId="77777777" w:rsidR="00180BBB" w:rsidRDefault="00180BBB" w:rsidP="00784ECE">
      <w:pPr>
        <w:spacing w:after="0" w:line="240" w:lineRule="auto"/>
      </w:pPr>
      <w:r>
        <w:separator/>
      </w:r>
    </w:p>
  </w:footnote>
  <w:footnote w:type="continuationSeparator" w:id="0">
    <w:p w14:paraId="379F5300" w14:textId="77777777" w:rsidR="00180BBB" w:rsidRDefault="00180BBB" w:rsidP="00784ECE">
      <w:pPr>
        <w:spacing w:after="0" w:line="240" w:lineRule="auto"/>
      </w:pPr>
      <w:r>
        <w:continuationSeparator/>
      </w:r>
    </w:p>
  </w:footnote>
  <w:footnote w:id="1">
    <w:p w14:paraId="6C199851" w14:textId="41BB3519" w:rsidR="00667C26" w:rsidRDefault="00667C26"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sidR="0039502D">
        <w:rPr>
          <w:rFonts w:asciiTheme="minorHAnsi" w:hAnsiTheme="minorHAnsi"/>
          <w:iCs/>
        </w:rPr>
        <w:t> </w:t>
      </w:r>
      <w:r w:rsidRPr="00DE3DF0">
        <w:rPr>
          <w:rFonts w:asciiTheme="minorHAnsi" w:hAnsiTheme="minorHAnsi"/>
          <w:iCs/>
        </w:rPr>
        <w:t>Európskom námornom a rybárskom fonde, a ktorým sa zrušuje nariadenie Rady (ES) č. 1083/2006.</w:t>
      </w:r>
    </w:p>
  </w:footnote>
  <w:footnote w:id="2">
    <w:p w14:paraId="2F83B793" w14:textId="1264A7FD" w:rsidR="00667C26" w:rsidRPr="00DE3DF0" w:rsidRDefault="00667C26"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39502D">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667C26" w:rsidRDefault="00667C2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667C26" w:rsidRDefault="00667C26">
    <w:pPr>
      <w:pStyle w:val="Hlavika"/>
      <w:rPr>
        <w:rFonts w:asciiTheme="minorHAnsi" w:hAnsiTheme="minorHAnsi"/>
        <w:sz w:val="22"/>
        <w:szCs w:val="22"/>
      </w:rPr>
    </w:pPr>
  </w:p>
  <w:p w14:paraId="74367C05" w14:textId="40B00191" w:rsidR="00667C26" w:rsidRPr="00005728" w:rsidRDefault="00667C26">
    <w:pPr>
      <w:pStyle w:val="Hlavika"/>
      <w:rPr>
        <w:rFonts w:asciiTheme="minorHAnsi" w:hAnsiTheme="minorHAnsi"/>
        <w:b/>
      </w:rPr>
    </w:pPr>
    <w:r>
      <w:rPr>
        <w:rFonts w:asciiTheme="minorHAnsi" w:hAnsiTheme="minorHAnsi"/>
        <w:sz w:val="22"/>
        <w:szCs w:val="22"/>
      </w:rPr>
      <w:t xml:space="preserve">                                             Konsolidovaná verzia po zmene č. </w:t>
    </w:r>
    <w:del w:id="31" w:author="Autor">
      <w:r w:rsidDel="00503E2D">
        <w:rPr>
          <w:rFonts w:asciiTheme="minorHAnsi" w:hAnsiTheme="minorHAnsi"/>
          <w:sz w:val="22"/>
          <w:szCs w:val="22"/>
        </w:rPr>
        <w:delText xml:space="preserve">2 </w:delText>
      </w:r>
    </w:del>
    <w:ins w:id="32" w:author="Autor">
      <w:r w:rsidR="00503E2D">
        <w:rPr>
          <w:rFonts w:asciiTheme="minorHAnsi" w:hAnsiTheme="minorHAnsi"/>
          <w:sz w:val="22"/>
          <w:szCs w:val="22"/>
        </w:rPr>
        <w:t>3</w:t>
      </w:r>
      <w:r w:rsidR="00503E2D">
        <w:rPr>
          <w:rFonts w:asciiTheme="minorHAnsi" w:hAnsiTheme="minorHAnsi"/>
          <w:sz w:val="22"/>
          <w:szCs w:val="22"/>
        </w:rPr>
        <w:t xml:space="preserve"> </w:t>
      </w:r>
    </w:ins>
    <w:r>
      <w:rPr>
        <w:rFonts w:asciiTheme="minorHAnsi" w:hAnsiTheme="minorHAnsi"/>
        <w:sz w:val="22"/>
        <w:szCs w:val="22"/>
      </w:rPr>
      <w:t>zo </w:t>
    </w:r>
    <w:del w:id="33" w:author="Autor">
      <w:r w:rsidR="003115F7" w:rsidDel="00503E2D">
        <w:rPr>
          <w:rFonts w:asciiTheme="minorHAnsi" w:hAnsiTheme="minorHAnsi"/>
          <w:sz w:val="22"/>
          <w:szCs w:val="22"/>
        </w:rPr>
        <w:delText>23</w:delText>
      </w:r>
    </w:del>
    <w:ins w:id="34" w:author="Autor">
      <w:r w:rsidR="00503E2D">
        <w:rPr>
          <w:rFonts w:asciiTheme="minorHAnsi" w:hAnsiTheme="minorHAnsi"/>
          <w:sz w:val="22"/>
          <w:szCs w:val="22"/>
        </w:rPr>
        <w:t>14</w:t>
      </w:r>
    </w:ins>
    <w:r w:rsidR="003115F7">
      <w:rPr>
        <w:rFonts w:asciiTheme="minorHAnsi" w:hAnsiTheme="minorHAnsi"/>
        <w:sz w:val="22"/>
        <w:szCs w:val="22"/>
      </w:rPr>
      <w:t>.</w:t>
    </w:r>
    <w:r w:rsidR="0039502D">
      <w:rPr>
        <w:rFonts w:asciiTheme="minorHAnsi" w:hAnsiTheme="minorHAnsi"/>
        <w:sz w:val="22"/>
        <w:szCs w:val="22"/>
      </w:rPr>
      <w:t xml:space="preserve"> </w:t>
    </w:r>
    <w:del w:id="35" w:author="Autor">
      <w:r w:rsidR="003115F7" w:rsidDel="00503E2D">
        <w:rPr>
          <w:rFonts w:asciiTheme="minorHAnsi" w:hAnsiTheme="minorHAnsi"/>
          <w:sz w:val="22"/>
          <w:szCs w:val="22"/>
        </w:rPr>
        <w:delText>12</w:delText>
      </w:r>
    </w:del>
    <w:ins w:id="36" w:author="Autor">
      <w:r w:rsidR="00503E2D">
        <w:rPr>
          <w:rFonts w:asciiTheme="minorHAnsi" w:hAnsiTheme="minorHAnsi"/>
          <w:sz w:val="22"/>
          <w:szCs w:val="22"/>
        </w:rPr>
        <w:t>04</w:t>
      </w:r>
    </w:ins>
    <w:r w:rsidR="003115F7">
      <w:rPr>
        <w:rFonts w:asciiTheme="minorHAnsi" w:hAnsiTheme="minorHAnsi"/>
        <w:sz w:val="22"/>
        <w:szCs w:val="22"/>
      </w:rPr>
      <w:t>.</w:t>
    </w:r>
    <w:r w:rsidR="0039502D">
      <w:rPr>
        <w:rFonts w:asciiTheme="minorHAnsi" w:hAnsiTheme="minorHAnsi"/>
        <w:sz w:val="22"/>
        <w:szCs w:val="22"/>
      </w:rPr>
      <w:t xml:space="preserve"> </w:t>
    </w:r>
    <w:del w:id="37" w:author="Autor">
      <w:r w:rsidR="003115F7" w:rsidDel="00503E2D">
        <w:rPr>
          <w:rFonts w:asciiTheme="minorHAnsi" w:hAnsiTheme="minorHAnsi"/>
          <w:sz w:val="22"/>
          <w:szCs w:val="22"/>
        </w:rPr>
        <w:delText>2020</w:delText>
      </w:r>
    </w:del>
    <w:ins w:id="38" w:author="Autor">
      <w:r w:rsidR="00503E2D">
        <w:rPr>
          <w:rFonts w:asciiTheme="minorHAnsi" w:hAnsiTheme="minorHAnsi"/>
          <w:sz w:val="22"/>
          <w:szCs w:val="22"/>
        </w:rPr>
        <w:t>202</w:t>
      </w:r>
      <w:r w:rsidR="00503E2D">
        <w:rPr>
          <w:rFonts w:asciiTheme="minorHAnsi" w:hAnsiTheme="minorHAnsi"/>
          <w:sz w:val="22"/>
          <w:szCs w:val="22"/>
        </w:rPr>
        <w:t>1</w:t>
      </w:r>
    </w:ins>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667C26" w:rsidRDefault="00667C2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561D74"/>
    <w:multiLevelType w:val="hybridMultilevel"/>
    <w:tmpl w:val="E594EDBC"/>
    <w:lvl w:ilvl="0" w:tplc="E298922A">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ED94EC0"/>
    <w:multiLevelType w:val="hybridMultilevel"/>
    <w:tmpl w:val="AFD63F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22A65"/>
    <w:multiLevelType w:val="hybridMultilevel"/>
    <w:tmpl w:val="3BE674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0"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87F3F41"/>
    <w:multiLevelType w:val="hybridMultilevel"/>
    <w:tmpl w:val="4F4438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5"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11"/>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4"/>
  </w:num>
  <w:num w:numId="6">
    <w:abstractNumId w:val="16"/>
  </w:num>
  <w:num w:numId="7">
    <w:abstractNumId w:val="28"/>
  </w:num>
  <w:num w:numId="8">
    <w:abstractNumId w:val="42"/>
  </w:num>
  <w:num w:numId="9">
    <w:abstractNumId w:val="31"/>
  </w:num>
  <w:num w:numId="10">
    <w:abstractNumId w:val="27"/>
  </w:num>
  <w:num w:numId="11">
    <w:abstractNumId w:val="26"/>
  </w:num>
  <w:num w:numId="12">
    <w:abstractNumId w:val="0"/>
  </w:num>
  <w:num w:numId="13">
    <w:abstractNumId w:val="10"/>
  </w:num>
  <w:num w:numId="14">
    <w:abstractNumId w:val="5"/>
  </w:num>
  <w:num w:numId="15">
    <w:abstractNumId w:val="9"/>
  </w:num>
  <w:num w:numId="16">
    <w:abstractNumId w:val="24"/>
  </w:num>
  <w:num w:numId="17">
    <w:abstractNumId w:val="33"/>
  </w:num>
  <w:num w:numId="18">
    <w:abstractNumId w:val="40"/>
  </w:num>
  <w:num w:numId="19">
    <w:abstractNumId w:val="14"/>
  </w:num>
  <w:num w:numId="20">
    <w:abstractNumId w:val="36"/>
  </w:num>
  <w:num w:numId="21">
    <w:abstractNumId w:val="15"/>
  </w:num>
  <w:num w:numId="22">
    <w:abstractNumId w:val="23"/>
  </w:num>
  <w:num w:numId="23">
    <w:abstractNumId w:val="30"/>
  </w:num>
  <w:num w:numId="24">
    <w:abstractNumId w:val="13"/>
  </w:num>
  <w:num w:numId="25">
    <w:abstractNumId w:val="21"/>
  </w:num>
  <w:num w:numId="26">
    <w:abstractNumId w:val="3"/>
  </w:num>
  <w:num w:numId="27">
    <w:abstractNumId w:val="41"/>
  </w:num>
  <w:num w:numId="28">
    <w:abstractNumId w:val="1"/>
  </w:num>
  <w:num w:numId="29">
    <w:abstractNumId w:val="25"/>
  </w:num>
  <w:num w:numId="30">
    <w:abstractNumId w:val="45"/>
  </w:num>
  <w:num w:numId="31">
    <w:abstractNumId w:val="12"/>
  </w:num>
  <w:num w:numId="32">
    <w:abstractNumId w:val="2"/>
  </w:num>
  <w:num w:numId="33">
    <w:abstractNumId w:val="38"/>
  </w:num>
  <w:num w:numId="34">
    <w:abstractNumId w:val="20"/>
  </w:num>
  <w:num w:numId="35">
    <w:abstractNumId w:val="37"/>
  </w:num>
  <w:num w:numId="36">
    <w:abstractNumId w:val="38"/>
  </w:num>
  <w:num w:numId="37">
    <w:abstractNumId w:val="34"/>
  </w:num>
  <w:num w:numId="38">
    <w:abstractNumId w:val="18"/>
  </w:num>
  <w:num w:numId="39">
    <w:abstractNumId w:val="7"/>
  </w:num>
  <w:num w:numId="40">
    <w:abstractNumId w:val="22"/>
  </w:num>
  <w:num w:numId="41">
    <w:abstractNumId w:val="29"/>
  </w:num>
  <w:num w:numId="42">
    <w:abstractNumId w:val="38"/>
  </w:num>
  <w:num w:numId="43">
    <w:abstractNumId w:val="43"/>
  </w:num>
  <w:num w:numId="44">
    <w:abstractNumId w:val="35"/>
  </w:num>
  <w:num w:numId="45">
    <w:abstractNumId w:val="4"/>
  </w:num>
  <w:num w:numId="46">
    <w:abstractNumId w:val="8"/>
  </w:num>
  <w:num w:numId="47">
    <w:abstractNumId w:val="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2F5A"/>
    <w:rsid w:val="00027984"/>
    <w:rsid w:val="00035589"/>
    <w:rsid w:val="00040767"/>
    <w:rsid w:val="0004353A"/>
    <w:rsid w:val="00043D45"/>
    <w:rsid w:val="00046077"/>
    <w:rsid w:val="00051043"/>
    <w:rsid w:val="00051690"/>
    <w:rsid w:val="000520A8"/>
    <w:rsid w:val="00054C55"/>
    <w:rsid w:val="000605DD"/>
    <w:rsid w:val="00063D7C"/>
    <w:rsid w:val="0006409B"/>
    <w:rsid w:val="00065BE8"/>
    <w:rsid w:val="000670D0"/>
    <w:rsid w:val="000759C3"/>
    <w:rsid w:val="00082BDA"/>
    <w:rsid w:val="00084004"/>
    <w:rsid w:val="00087709"/>
    <w:rsid w:val="000969E9"/>
    <w:rsid w:val="000975F5"/>
    <w:rsid w:val="000A039C"/>
    <w:rsid w:val="000A13C5"/>
    <w:rsid w:val="000A466A"/>
    <w:rsid w:val="000B3821"/>
    <w:rsid w:val="000D0982"/>
    <w:rsid w:val="000D0C57"/>
    <w:rsid w:val="000D1F7B"/>
    <w:rsid w:val="000D5243"/>
    <w:rsid w:val="000D651E"/>
    <w:rsid w:val="000E3B81"/>
    <w:rsid w:val="000F6708"/>
    <w:rsid w:val="001003D4"/>
    <w:rsid w:val="0010099B"/>
    <w:rsid w:val="0010229D"/>
    <w:rsid w:val="00110F51"/>
    <w:rsid w:val="001128BC"/>
    <w:rsid w:val="001131C3"/>
    <w:rsid w:val="001132F4"/>
    <w:rsid w:val="0011401F"/>
    <w:rsid w:val="00114F2F"/>
    <w:rsid w:val="00122B51"/>
    <w:rsid w:val="001350E3"/>
    <w:rsid w:val="00145333"/>
    <w:rsid w:val="001508E8"/>
    <w:rsid w:val="00153F02"/>
    <w:rsid w:val="0016327A"/>
    <w:rsid w:val="00174F4C"/>
    <w:rsid w:val="001760A1"/>
    <w:rsid w:val="00180BBB"/>
    <w:rsid w:val="0018298C"/>
    <w:rsid w:val="00182A12"/>
    <w:rsid w:val="0019055F"/>
    <w:rsid w:val="0019163D"/>
    <w:rsid w:val="00191DA7"/>
    <w:rsid w:val="001966A2"/>
    <w:rsid w:val="001A1DC3"/>
    <w:rsid w:val="001A2409"/>
    <w:rsid w:val="001A2DE4"/>
    <w:rsid w:val="001A48D2"/>
    <w:rsid w:val="001A4AA9"/>
    <w:rsid w:val="001B1667"/>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3207F"/>
    <w:rsid w:val="00233DF2"/>
    <w:rsid w:val="00235BF0"/>
    <w:rsid w:val="002366FB"/>
    <w:rsid w:val="00243C79"/>
    <w:rsid w:val="00251CDC"/>
    <w:rsid w:val="002534CE"/>
    <w:rsid w:val="002559EC"/>
    <w:rsid w:val="00261CB1"/>
    <w:rsid w:val="00263737"/>
    <w:rsid w:val="00266A6F"/>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49FF"/>
    <w:rsid w:val="002C5B67"/>
    <w:rsid w:val="002C64FA"/>
    <w:rsid w:val="002D0A9F"/>
    <w:rsid w:val="002D161D"/>
    <w:rsid w:val="002D400C"/>
    <w:rsid w:val="002E414F"/>
    <w:rsid w:val="002E5A79"/>
    <w:rsid w:val="002E5BFD"/>
    <w:rsid w:val="002E644A"/>
    <w:rsid w:val="002F5398"/>
    <w:rsid w:val="002F6327"/>
    <w:rsid w:val="002F6E95"/>
    <w:rsid w:val="00300519"/>
    <w:rsid w:val="003011D9"/>
    <w:rsid w:val="0030521B"/>
    <w:rsid w:val="0030610C"/>
    <w:rsid w:val="00306239"/>
    <w:rsid w:val="003067C4"/>
    <w:rsid w:val="003110C0"/>
    <w:rsid w:val="003115F7"/>
    <w:rsid w:val="003125B4"/>
    <w:rsid w:val="00317420"/>
    <w:rsid w:val="00317EFA"/>
    <w:rsid w:val="00321FDE"/>
    <w:rsid w:val="003250AD"/>
    <w:rsid w:val="00325A39"/>
    <w:rsid w:val="00325FFC"/>
    <w:rsid w:val="00337B53"/>
    <w:rsid w:val="00340864"/>
    <w:rsid w:val="00345CCD"/>
    <w:rsid w:val="00350D0D"/>
    <w:rsid w:val="00351EDB"/>
    <w:rsid w:val="003539FB"/>
    <w:rsid w:val="00354603"/>
    <w:rsid w:val="00362BD8"/>
    <w:rsid w:val="00374C1F"/>
    <w:rsid w:val="003849B4"/>
    <w:rsid w:val="00391763"/>
    <w:rsid w:val="003939AC"/>
    <w:rsid w:val="0039502D"/>
    <w:rsid w:val="003A23D2"/>
    <w:rsid w:val="003A2623"/>
    <w:rsid w:val="003A2C31"/>
    <w:rsid w:val="003B1948"/>
    <w:rsid w:val="003B475A"/>
    <w:rsid w:val="003C1D64"/>
    <w:rsid w:val="003C2776"/>
    <w:rsid w:val="003C3A87"/>
    <w:rsid w:val="003D1590"/>
    <w:rsid w:val="003D777D"/>
    <w:rsid w:val="003E01BF"/>
    <w:rsid w:val="003E149B"/>
    <w:rsid w:val="003E7486"/>
    <w:rsid w:val="003F0073"/>
    <w:rsid w:val="003F114F"/>
    <w:rsid w:val="003F5733"/>
    <w:rsid w:val="004000A2"/>
    <w:rsid w:val="00411E54"/>
    <w:rsid w:val="00412BEC"/>
    <w:rsid w:val="00415088"/>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66F17"/>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7E86"/>
    <w:rsid w:val="004D6C0A"/>
    <w:rsid w:val="004E5345"/>
    <w:rsid w:val="004E7FFA"/>
    <w:rsid w:val="004F1AED"/>
    <w:rsid w:val="004F35ED"/>
    <w:rsid w:val="004F424B"/>
    <w:rsid w:val="0050257F"/>
    <w:rsid w:val="00503E2D"/>
    <w:rsid w:val="005068E9"/>
    <w:rsid w:val="00520D75"/>
    <w:rsid w:val="005236E4"/>
    <w:rsid w:val="0052493D"/>
    <w:rsid w:val="005253EB"/>
    <w:rsid w:val="00527FEF"/>
    <w:rsid w:val="00530E82"/>
    <w:rsid w:val="00543003"/>
    <w:rsid w:val="005526C0"/>
    <w:rsid w:val="00555B34"/>
    <w:rsid w:val="00556792"/>
    <w:rsid w:val="00556BC9"/>
    <w:rsid w:val="00572041"/>
    <w:rsid w:val="00574F34"/>
    <w:rsid w:val="005752E1"/>
    <w:rsid w:val="00575926"/>
    <w:rsid w:val="005768F5"/>
    <w:rsid w:val="0058004C"/>
    <w:rsid w:val="00580E28"/>
    <w:rsid w:val="005825CF"/>
    <w:rsid w:val="00586A8E"/>
    <w:rsid w:val="00590718"/>
    <w:rsid w:val="00590DDD"/>
    <w:rsid w:val="00593B81"/>
    <w:rsid w:val="005947B6"/>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229B"/>
    <w:rsid w:val="00657442"/>
    <w:rsid w:val="00661567"/>
    <w:rsid w:val="00662358"/>
    <w:rsid w:val="0066746C"/>
    <w:rsid w:val="00667C26"/>
    <w:rsid w:val="00675178"/>
    <w:rsid w:val="00681686"/>
    <w:rsid w:val="00682861"/>
    <w:rsid w:val="006842E3"/>
    <w:rsid w:val="0069226A"/>
    <w:rsid w:val="006937F7"/>
    <w:rsid w:val="00695289"/>
    <w:rsid w:val="00697EC0"/>
    <w:rsid w:val="006A0C27"/>
    <w:rsid w:val="006A44A2"/>
    <w:rsid w:val="006A6E11"/>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10A1"/>
    <w:rsid w:val="00767360"/>
    <w:rsid w:val="007675D2"/>
    <w:rsid w:val="00772BED"/>
    <w:rsid w:val="007742DF"/>
    <w:rsid w:val="00776515"/>
    <w:rsid w:val="00776F82"/>
    <w:rsid w:val="0078151A"/>
    <w:rsid w:val="00781EE5"/>
    <w:rsid w:val="00784ECE"/>
    <w:rsid w:val="00785D39"/>
    <w:rsid w:val="007909D1"/>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C3CAB"/>
    <w:rsid w:val="008C47DE"/>
    <w:rsid w:val="008C6996"/>
    <w:rsid w:val="008D1366"/>
    <w:rsid w:val="008D7142"/>
    <w:rsid w:val="008F16C5"/>
    <w:rsid w:val="008F1B01"/>
    <w:rsid w:val="008F6D44"/>
    <w:rsid w:val="0091184F"/>
    <w:rsid w:val="009125E4"/>
    <w:rsid w:val="00913BAA"/>
    <w:rsid w:val="00924196"/>
    <w:rsid w:val="00926EE0"/>
    <w:rsid w:val="00931149"/>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1B49"/>
    <w:rsid w:val="00A964D4"/>
    <w:rsid w:val="00AA0BD9"/>
    <w:rsid w:val="00AA49FC"/>
    <w:rsid w:val="00AA569A"/>
    <w:rsid w:val="00AA7820"/>
    <w:rsid w:val="00AB6F05"/>
    <w:rsid w:val="00AC139D"/>
    <w:rsid w:val="00AC3856"/>
    <w:rsid w:val="00AD5488"/>
    <w:rsid w:val="00AD7F63"/>
    <w:rsid w:val="00AE0450"/>
    <w:rsid w:val="00AE17E7"/>
    <w:rsid w:val="00AE1B07"/>
    <w:rsid w:val="00AF1FCF"/>
    <w:rsid w:val="00AF2D70"/>
    <w:rsid w:val="00AF2DAB"/>
    <w:rsid w:val="00AF416C"/>
    <w:rsid w:val="00AF69F3"/>
    <w:rsid w:val="00B12C84"/>
    <w:rsid w:val="00B161DC"/>
    <w:rsid w:val="00B23BD6"/>
    <w:rsid w:val="00B257B1"/>
    <w:rsid w:val="00B30996"/>
    <w:rsid w:val="00B32247"/>
    <w:rsid w:val="00B4267B"/>
    <w:rsid w:val="00B43F97"/>
    <w:rsid w:val="00B47916"/>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3605"/>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4F1"/>
    <w:rsid w:val="00D16C26"/>
    <w:rsid w:val="00D170C7"/>
    <w:rsid w:val="00D17F09"/>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D4CC4"/>
    <w:rsid w:val="00DE11D5"/>
    <w:rsid w:val="00DE151E"/>
    <w:rsid w:val="00DE3C0F"/>
    <w:rsid w:val="00DE46A3"/>
    <w:rsid w:val="00DF361F"/>
    <w:rsid w:val="00E017A1"/>
    <w:rsid w:val="00E16559"/>
    <w:rsid w:val="00E174B6"/>
    <w:rsid w:val="00E22E31"/>
    <w:rsid w:val="00E262F3"/>
    <w:rsid w:val="00E27E84"/>
    <w:rsid w:val="00E32CE2"/>
    <w:rsid w:val="00E32DC2"/>
    <w:rsid w:val="00E40FF6"/>
    <w:rsid w:val="00E412B9"/>
    <w:rsid w:val="00E4587E"/>
    <w:rsid w:val="00E54FE7"/>
    <w:rsid w:val="00E55499"/>
    <w:rsid w:val="00E573DF"/>
    <w:rsid w:val="00E60538"/>
    <w:rsid w:val="00E60E4C"/>
    <w:rsid w:val="00E63D0C"/>
    <w:rsid w:val="00E63D3E"/>
    <w:rsid w:val="00E66306"/>
    <w:rsid w:val="00E67A01"/>
    <w:rsid w:val="00E71CC2"/>
    <w:rsid w:val="00E77D4D"/>
    <w:rsid w:val="00E80665"/>
    <w:rsid w:val="00E81977"/>
    <w:rsid w:val="00E8274E"/>
    <w:rsid w:val="00E84989"/>
    <w:rsid w:val="00E91E92"/>
    <w:rsid w:val="00E93836"/>
    <w:rsid w:val="00E940B7"/>
    <w:rsid w:val="00E95F90"/>
    <w:rsid w:val="00EA3709"/>
    <w:rsid w:val="00EA4C73"/>
    <w:rsid w:val="00EA6B1E"/>
    <w:rsid w:val="00EA7082"/>
    <w:rsid w:val="00EB5B9C"/>
    <w:rsid w:val="00ED1569"/>
    <w:rsid w:val="00ED5030"/>
    <w:rsid w:val="00EE7BCC"/>
    <w:rsid w:val="00EF248C"/>
    <w:rsid w:val="00EF4219"/>
    <w:rsid w:val="00EF62F4"/>
    <w:rsid w:val="00F0348C"/>
    <w:rsid w:val="00F035AE"/>
    <w:rsid w:val="00F048A3"/>
    <w:rsid w:val="00F048E4"/>
    <w:rsid w:val="00F10E6D"/>
    <w:rsid w:val="00F1158C"/>
    <w:rsid w:val="00F14B1F"/>
    <w:rsid w:val="00F24876"/>
    <w:rsid w:val="00F32903"/>
    <w:rsid w:val="00F36CD8"/>
    <w:rsid w:val="00F4420F"/>
    <w:rsid w:val="00F47EA2"/>
    <w:rsid w:val="00F5080E"/>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D164F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 w:type="character" w:customStyle="1" w:styleId="Nadpis1Char">
    <w:name w:val="Nadpis 1 Char"/>
    <w:basedOn w:val="Predvolenpsmoodseku"/>
    <w:link w:val="Nadpis1"/>
    <w:uiPriority w:val="9"/>
    <w:rsid w:val="00D164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eader" Target="header1.xm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partnerskadohoda.gov.sk/vzory-cko/"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B37AE-9014-4672-BCA1-01BC85054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10571</Words>
  <Characters>60258</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2021-04-12T15:38:00Z</dcterms:modified>
</cp:coreProperties>
</file>