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33CF03A4" w14:textId="440907C3" w:rsidR="00700301" w:rsidRPr="00C21325" w:rsidRDefault="003C2776" w:rsidP="00C21325">
      <w:pPr>
        <w:spacing w:before="120" w:after="120" w:line="240" w:lineRule="auto"/>
        <w:rPr>
          <w:rFonts w:asciiTheme="minorHAnsi" w:hAnsiTheme="minorHAnsi"/>
          <w:b/>
        </w:rPr>
      </w:pPr>
      <w:r w:rsidRPr="00C21325">
        <w:rPr>
          <w:rFonts w:asciiTheme="minorHAnsi" w:hAnsiTheme="minorHAnsi"/>
          <w:b/>
        </w:rPr>
        <w:t>Adresa:</w:t>
      </w:r>
      <w:r w:rsidR="00700301" w:rsidRPr="00C21325">
        <w:rPr>
          <w:rFonts w:asciiTheme="minorHAnsi" w:hAnsiTheme="minorHAnsi"/>
        </w:rPr>
        <w:t xml:space="preserve">   </w:t>
      </w:r>
      <w:r w:rsidR="003F2049">
        <w:rPr>
          <w:rFonts w:asciiTheme="minorHAnsi" w:hAnsiTheme="minorHAnsi" w:cstheme="minorHAnsi"/>
        </w:rPr>
        <w:t xml:space="preserve">Štefánikova 15, 811 05 </w:t>
      </w:r>
      <w:r w:rsidR="00700301" w:rsidRPr="00C21325">
        <w:rPr>
          <w:rFonts w:asciiTheme="minorHAnsi" w:hAnsiTheme="minorHAnsi" w:cstheme="minorHAnsi"/>
        </w:rPr>
        <w:t>Bratislava, Slovenská republika</w:t>
      </w:r>
      <w:r w:rsidR="00700301" w:rsidRPr="00C21325">
        <w:rPr>
          <w:rFonts w:asciiTheme="minorHAnsi" w:hAnsiTheme="minorHAnsi"/>
          <w:b/>
        </w:rPr>
        <w:t xml:space="preserve"> </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315ECFD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4B919323" w14:textId="77777777" w:rsidR="00AB2F66" w:rsidRPr="00C21325" w:rsidRDefault="00AB2F66" w:rsidP="00C514B7">
      <w:pPr>
        <w:spacing w:before="120" w:after="120" w:line="240" w:lineRule="auto"/>
        <w:jc w:val="both"/>
        <w:rPr>
          <w:rFonts w:asciiTheme="minorHAnsi" w:hAnsiTheme="minorHAnsi"/>
        </w:rPr>
      </w:pPr>
    </w:p>
    <w:p w14:paraId="2845052B" w14:textId="77777777" w:rsidR="00220D59" w:rsidRPr="00C21325" w:rsidRDefault="00220D59" w:rsidP="00C514B7">
      <w:pPr>
        <w:spacing w:before="120" w:after="120" w:line="240" w:lineRule="auto"/>
        <w:ind w:firstLine="360"/>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49275C73"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3483077A" w:rsidR="003C2776" w:rsidRPr="00627FCC" w:rsidRDefault="00C514B7" w:rsidP="00627FCC">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OP TP (t. j. prerušuje sa dňom </w:t>
      </w:r>
      <w:r w:rsidRPr="00FC49A1">
        <w:rPr>
          <w:rFonts w:asciiTheme="minorHAnsi" w:hAnsiTheme="minorHAnsi" w:cstheme="minorHAnsi"/>
        </w:rPr>
        <w:lastRenderedPageBreak/>
        <w:t>zaslania výzvy 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 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0283D355"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r w:rsidRPr="00587681">
        <w:rPr>
          <w:rFonts w:asciiTheme="minorHAnsi" w:hAnsiTheme="minorHAnsi" w:cstheme="minorHAnsi"/>
          <w:sz w:val="22"/>
          <w:szCs w:val="22"/>
        </w:rPr>
        <w:br/>
        <w:t xml:space="preserve">z nasledovných spôsobov: </w:t>
      </w:r>
    </w:p>
    <w:p w14:paraId="4286133B" w14:textId="6BF42033" w:rsidR="00C514B7" w:rsidRPr="00587681" w:rsidRDefault="00C514B7" w:rsidP="00C514B7">
      <w:pPr>
        <w:pStyle w:val="Default"/>
        <w:numPr>
          <w:ilvl w:val="0"/>
          <w:numId w:val="41"/>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671955" w:rsidRPr="00671955">
        <w:rPr>
          <w:rFonts w:asciiTheme="minorHAnsi" w:hAnsiTheme="minorHAnsi" w:cstheme="minorHAnsi"/>
          <w:sz w:val="22"/>
          <w:szCs w:val="22"/>
        </w:rPr>
        <w:t xml:space="preserve"> </w:t>
      </w:r>
      <w:r w:rsidR="00671955">
        <w:rPr>
          <w:rFonts w:asciiTheme="minorHAnsi" w:hAnsiTheme="minorHAnsi" w:cstheme="minorHAnsi"/>
          <w:sz w:val="22"/>
          <w:szCs w:val="22"/>
        </w:rPr>
        <w:t>a podpísanom</w:t>
      </w:r>
      <w:r w:rsidRPr="00587681">
        <w:rPr>
          <w:rFonts w:asciiTheme="minorHAnsi" w:hAnsiTheme="minorHAnsi" w:cstheme="minorHAnsi"/>
          <w:sz w:val="22"/>
          <w:szCs w:val="22"/>
        </w:rPr>
        <w:t>) a jednej kópii:</w:t>
      </w:r>
    </w:p>
    <w:p w14:paraId="2C9CA0E4"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07EBA3D" w14:textId="297BA71F" w:rsidR="00DF0553"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0FD5183B" w14:textId="7CC6EEB6"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r w:rsidR="00C514B7" w:rsidRPr="00587681">
        <w:rPr>
          <w:rFonts w:asciiTheme="minorHAnsi" w:hAnsiTheme="minorHAnsi" w:cstheme="minorHAnsi"/>
        </w:rPr>
        <w:t xml:space="preserve"> </w:t>
      </w:r>
    </w:p>
    <w:p w14:paraId="7D0F5B42"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512CEC49" w14:textId="76C0B98B"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514B7" w:rsidRPr="00587681">
        <w:rPr>
          <w:rFonts w:asciiTheme="minorHAnsi" w:hAnsiTheme="minorHAnsi" w:cstheme="minorHAnsi"/>
        </w:rPr>
        <w:t xml:space="preserve"> </w:t>
      </w:r>
    </w:p>
    <w:p w14:paraId="4371895B" w14:textId="0937651F" w:rsidR="00C514B7" w:rsidRPr="00587681" w:rsidRDefault="003F2049" w:rsidP="00A0201C">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75AF43EB"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08A3731C" w14:textId="77777777" w:rsidR="003F2049" w:rsidRDefault="003F2049" w:rsidP="00151A6A">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9985B99" w14:textId="0252F54A" w:rsidR="003F2049"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w:t>
      </w:r>
      <w:r>
        <w:rPr>
          <w:rFonts w:asciiTheme="minorHAnsi" w:hAnsiTheme="minorHAnsi" w:cstheme="minorHAnsi"/>
        </w:rPr>
        <w:t xml:space="preserve"> </w:t>
      </w:r>
      <w:r w:rsidRPr="00D95AA6">
        <w:rPr>
          <w:rFonts w:asciiTheme="minorHAnsi" w:hAnsiTheme="minorHAnsi" w:cstheme="minorHAnsi"/>
        </w:rPr>
        <w:t>14:00 hod.  (obedňajšia prestávka 11:30 - 12:30 hod.):</w:t>
      </w:r>
    </w:p>
    <w:p w14:paraId="6A1D4395" w14:textId="4398D852" w:rsidR="00C514B7" w:rsidRPr="00587681" w:rsidRDefault="00C514B7" w:rsidP="00151A6A">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3F2049">
        <w:rPr>
          <w:rFonts w:asciiTheme="minorHAnsi" w:hAnsiTheme="minorHAnsi" w:cstheme="minorHAnsi"/>
        </w:rPr>
        <w:t xml:space="preserve">Ministerstva investícií, regionálneho rozvoja a informatizácie </w:t>
      </w:r>
      <w:r w:rsidRPr="00587681">
        <w:rPr>
          <w:rFonts w:asciiTheme="minorHAnsi" w:hAnsiTheme="minorHAnsi" w:cstheme="minorHAnsi"/>
        </w:rPr>
        <w:t xml:space="preserve">Slovenskej republiky </w:t>
      </w:r>
    </w:p>
    <w:p w14:paraId="7FB68A6F" w14:textId="59AFA3B9" w:rsidR="00C514B7"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w:t>
      </w:r>
      <w:r w:rsidRPr="00587681" w:rsidDel="003F2049">
        <w:rPr>
          <w:rFonts w:asciiTheme="minorHAnsi" w:hAnsiTheme="minorHAnsi" w:cstheme="minorHAnsi"/>
        </w:rPr>
        <w:t xml:space="preserve"> </w:t>
      </w:r>
      <w:r w:rsidR="00C514B7" w:rsidRPr="00587681">
        <w:rPr>
          <w:rFonts w:asciiTheme="minorHAnsi" w:hAnsiTheme="minorHAnsi" w:cstheme="minorHAnsi"/>
        </w:rPr>
        <w:t>1</w:t>
      </w:r>
      <w:r>
        <w:rPr>
          <w:rFonts w:asciiTheme="minorHAnsi" w:hAnsiTheme="minorHAnsi" w:cstheme="minorHAnsi"/>
        </w:rPr>
        <w:t>5</w:t>
      </w:r>
      <w:r w:rsidR="00C514B7" w:rsidRPr="00587681">
        <w:rPr>
          <w:rFonts w:asciiTheme="minorHAnsi" w:hAnsiTheme="minorHAnsi" w:cstheme="minorHAnsi"/>
        </w:rPr>
        <w:t xml:space="preserve"> </w:t>
      </w:r>
    </w:p>
    <w:p w14:paraId="18E9C654" w14:textId="31E1BFC6" w:rsidR="00C514B7" w:rsidRPr="00587681"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5B6A3DAF" w14:textId="3C86E014"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3F2049">
        <w:rPr>
          <w:rFonts w:asciiTheme="minorHAnsi" w:hAnsiTheme="minorHAnsi" w:cstheme="minorHAnsi"/>
          <w:sz w:val="22"/>
          <w:szCs w:val="22"/>
        </w:rPr>
        <w:t>9:00</w:t>
      </w:r>
      <w:r w:rsidR="003F2049" w:rsidRPr="004B245F">
        <w:rPr>
          <w:rFonts w:asciiTheme="minorHAnsi" w:hAnsiTheme="minorHAnsi" w:cstheme="minorHAnsi"/>
          <w:sz w:val="22"/>
          <w:szCs w:val="22"/>
        </w:rPr>
        <w:t xml:space="preserve"> hod. do </w:t>
      </w:r>
      <w:r w:rsidR="003F2049">
        <w:rPr>
          <w:rFonts w:asciiTheme="minorHAnsi" w:hAnsiTheme="minorHAnsi" w:cstheme="minorHAnsi"/>
          <w:sz w:val="22"/>
          <w:szCs w:val="22"/>
        </w:rPr>
        <w:t xml:space="preserve">15:00 </w:t>
      </w:r>
      <w:r w:rsidRPr="00587681">
        <w:rPr>
          <w:rFonts w:asciiTheme="minorHAnsi" w:hAnsiTheme="minorHAnsi" w:cstheme="minorHAnsi"/>
          <w:sz w:val="22"/>
          <w:szCs w:val="22"/>
        </w:rPr>
        <w:t>hod. na adresu:</w:t>
      </w:r>
    </w:p>
    <w:p w14:paraId="15CD531F" w14:textId="1D4F2E3E" w:rsidR="00C514B7"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5EE5A9B5" w14:textId="027457EE" w:rsidR="00DF0553"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p>
    <w:p w14:paraId="00FA7900"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240092F9" w14:textId="0359DE1E" w:rsidR="00C514B7" w:rsidRPr="00587681" w:rsidRDefault="00671955"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513271C" w14:textId="445E03BB"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671955" w:rsidRPr="00587681">
        <w:rPr>
          <w:rFonts w:asciiTheme="minorHAnsi" w:hAnsiTheme="minorHAnsi" w:cstheme="minorHAnsi"/>
        </w:rPr>
        <w:t>0</w:t>
      </w:r>
      <w:r w:rsidR="00671955">
        <w:rPr>
          <w:rFonts w:asciiTheme="minorHAnsi" w:hAnsiTheme="minorHAnsi" w:cstheme="minorHAnsi"/>
        </w:rPr>
        <w:t>8</w:t>
      </w:r>
      <w:r w:rsidR="00671955" w:rsidRPr="00587681">
        <w:rPr>
          <w:rFonts w:asciiTheme="minorHAnsi" w:hAnsiTheme="minorHAnsi" w:cstheme="minorHAnsi"/>
        </w:rPr>
        <w:t xml:space="preserve"> </w:t>
      </w:r>
      <w:r w:rsidRPr="00587681">
        <w:rPr>
          <w:rFonts w:asciiTheme="minorHAnsi" w:hAnsiTheme="minorHAnsi" w:cstheme="minorHAnsi"/>
        </w:rPr>
        <w:t>Bratislava</w:t>
      </w:r>
    </w:p>
    <w:p w14:paraId="0AD03B8C"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ŽoNFP v listinnej podobe. </w:t>
      </w:r>
    </w:p>
    <w:p w14:paraId="718927E6" w14:textId="16C7C154"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listinné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(ďalej aj</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„ÚPVS“) do elektronickej schránky </w:t>
      </w:r>
      <w:r w:rsidR="00C90731">
        <w:rPr>
          <w:rFonts w:asciiTheme="minorHAnsi" w:hAnsiTheme="minorHAnsi" w:cstheme="minorHAnsi"/>
          <w:sz w:val="22"/>
          <w:szCs w:val="22"/>
        </w:rPr>
        <w:t xml:space="preserve">MIRRI SR - </w:t>
      </w:r>
      <w:r w:rsidRPr="00587681">
        <w:rPr>
          <w:rFonts w:asciiTheme="minorHAnsi" w:hAnsiTheme="minorHAnsi" w:cstheme="minorHAnsi"/>
          <w:sz w:val="22"/>
          <w:szCs w:val="22"/>
        </w:rPr>
        <w:t xml:space="preserve">RO OP TP (ÚPVS na adrese </w:t>
      </w:r>
      <w:hyperlink r:id="rId9" w:history="1">
        <w:r w:rsidRPr="00587681">
          <w:rPr>
            <w:rStyle w:val="Hypertextovprepojenie"/>
            <w:rFonts w:asciiTheme="minorHAnsi" w:hAnsiTheme="minorHAnsi" w:cstheme="minorHAnsi"/>
            <w:sz w:val="22"/>
            <w:szCs w:val="22"/>
          </w:rPr>
          <w:t>www.slovensko.sk</w:t>
        </w:r>
      </w:hyperlink>
      <w:r w:rsidRPr="00587681">
        <w:rPr>
          <w:rFonts w:asciiTheme="minorHAnsi" w:hAnsiTheme="minorHAnsi" w:cstheme="minorHAnsi"/>
          <w:sz w:val="22"/>
          <w:szCs w:val="22"/>
        </w:rPr>
        <w:t xml:space="preserve">, špeciálna služba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SR zriadená pre takéto podanie „</w:t>
      </w:r>
      <w:r w:rsidRPr="00587681">
        <w:rPr>
          <w:rFonts w:asciiTheme="minorHAnsi" w:hAnsiTheme="minorHAnsi" w:cstheme="minorHAnsi"/>
          <w:b/>
          <w:sz w:val="22"/>
          <w:szCs w:val="22"/>
        </w:rPr>
        <w:t>Podanie na RO OP TP – dokumenty k projektom</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lastRenderedPageBreak/>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11AB3781" w:rsidR="00A0201C" w:rsidRPr="00505266" w:rsidRDefault="00C514B7" w:rsidP="00151A6A">
      <w:pPr>
        <w:pStyle w:val="SRKNorm"/>
        <w:numPr>
          <w:ilvl w:val="0"/>
          <w:numId w:val="0"/>
        </w:numPr>
        <w:spacing w:before="120" w:after="120"/>
        <w:ind w:left="784"/>
        <w:contextualSpacing w:val="0"/>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t>o ŽoNFP elektronicky, v súlade so zákonom o e-Governmente.</w:t>
      </w:r>
    </w:p>
    <w:p w14:paraId="443BEB2A" w14:textId="4B85E4D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8D4F08">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707D1DA3"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ak je doručená v listinnej podobe na adresu stanovenú vo vyzvaní alebo elektronicky, do elektronickej schránky RO OP TP, do dátumu uzatvorenia vyzvania, osobne na</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podateľňu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6BF6B14C" w14:textId="0AE6E4E3"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p>
    <w:p w14:paraId="02B0F46D"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99D9B64" w14:textId="5B9B7B56"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Overovanie podmienok poskytnutia príspevku a ďalšie informácie k vyzvaniu, Schvaľovanie ŽoNFP. V </w:t>
      </w:r>
      <w:r w:rsidRPr="00B96403">
        <w:rPr>
          <w:rFonts w:asciiTheme="minorHAnsi" w:hAnsiTheme="minorHAnsi" w:cstheme="minorHAnsi"/>
          <w:sz w:val="22"/>
          <w:szCs w:val="22"/>
        </w:rPr>
        <w:t>prípade, ak žiadateľ nepredloží žiadosť o NFP riadne, včas alebo v určenej forme, RO OP TP zastaví konanie vydaním rozhodnutia o zastavení konania o žiadosti o NFP.</w:t>
      </w:r>
      <w:r w:rsidRPr="00587681">
        <w:rPr>
          <w:rFonts w:asciiTheme="minorHAnsi" w:hAnsiTheme="minorHAnsi" w:cstheme="minorHAnsi"/>
          <w:sz w:val="22"/>
          <w:szCs w:val="22"/>
        </w:rPr>
        <w:t xml:space="preserve"> </w:t>
      </w:r>
    </w:p>
    <w:p w14:paraId="0E5F221A"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6AD58F3" w14:textId="5A6A03CA" w:rsidR="000A1BC9" w:rsidRDefault="000A1BC9" w:rsidP="00505266">
      <w:pPr>
        <w:spacing w:before="240" w:after="240"/>
        <w:jc w:val="both"/>
        <w:rPr>
          <w:ins w:id="0" w:author="Autor"/>
          <w:rFonts w:asciiTheme="minorHAnsi" w:hAnsiTheme="minorHAnsi"/>
        </w:rPr>
      </w:pPr>
    </w:p>
    <w:p w14:paraId="30204AE7" w14:textId="77777777" w:rsidR="00823F9E" w:rsidRDefault="00823F9E" w:rsidP="00505266">
      <w:pPr>
        <w:spacing w:before="240" w:after="240"/>
        <w:jc w:val="both"/>
        <w:rP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lastRenderedPageBreak/>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w:t>
      </w:r>
      <w:del w:id="1" w:author="Autor">
        <w:r w:rsidRPr="00FC49A1" w:rsidDel="00823F9E">
          <w:rPr>
            <w:rFonts w:asciiTheme="minorHAnsi" w:hAnsiTheme="minorHAnsi" w:cstheme="minorHAnsi"/>
          </w:rPr>
          <w:delText>,</w:delText>
        </w:r>
      </w:del>
      <w:r w:rsidRPr="00FC49A1">
        <w:rPr>
          <w:rFonts w:asciiTheme="minorHAnsi" w:hAnsiTheme="minorHAnsi" w:cstheme="minorHAnsi"/>
        </w:rPr>
        <w:t xml:space="preserve"> týkajúce sa vyzvania a prípravy žiadosti o NFP je možné získať:</w:t>
      </w:r>
    </w:p>
    <w:p w14:paraId="5910BBD6" w14:textId="65909840"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r>
      <w:ins w:id="2" w:author="Autor">
        <w:r w:rsidR="00823F9E" w:rsidRPr="00077DC8">
          <w:rPr>
            <w:rFonts w:asciiTheme="minorHAnsi" w:hAnsiTheme="minorHAnsi" w:cstheme="minorHAnsi"/>
            <w:sz w:val="22"/>
            <w:szCs w:val="22"/>
          </w:rPr>
          <w:t xml:space="preserve">02/2092 8480 </w:t>
        </w:r>
      </w:ins>
      <w:del w:id="3" w:author="Autor">
        <w:r w:rsidRPr="00FC49A1" w:rsidDel="00823F9E">
          <w:rPr>
            <w:rFonts w:asciiTheme="minorHAnsi" w:eastAsiaTheme="minorHAnsi" w:hAnsiTheme="minorHAnsi" w:cstheme="minorHAnsi"/>
            <w:sz w:val="22"/>
            <w:szCs w:val="22"/>
          </w:rPr>
          <w:delText>02/20 925 902</w:delText>
        </w:r>
      </w:del>
    </w:p>
    <w:p w14:paraId="7202D94E" w14:textId="2C315815" w:rsidR="00C514B7" w:rsidRPr="00FC49A1" w:rsidRDefault="00823F9E" w:rsidP="00C514B7">
      <w:pPr>
        <w:pStyle w:val="Default"/>
        <w:spacing w:before="120" w:after="120"/>
        <w:ind w:left="3540" w:firstLine="708"/>
        <w:contextualSpacing/>
        <w:rPr>
          <w:rFonts w:asciiTheme="minorHAnsi" w:eastAsiaTheme="minorHAnsi" w:hAnsiTheme="minorHAnsi" w:cstheme="minorHAnsi"/>
          <w:sz w:val="22"/>
          <w:szCs w:val="22"/>
        </w:rPr>
      </w:pPr>
      <w:ins w:id="4" w:author="Autor">
        <w:r w:rsidRPr="005D01A7">
          <w:rPr>
            <w:rFonts w:asciiTheme="minorHAnsi" w:hAnsiTheme="minorHAnsi" w:cstheme="minorHAnsi"/>
            <w:sz w:val="22"/>
            <w:szCs w:val="22"/>
          </w:rPr>
          <w:t>02/</w:t>
        </w:r>
        <w:r>
          <w:rPr>
            <w:rFonts w:asciiTheme="minorHAnsi" w:hAnsiTheme="minorHAnsi" w:cstheme="minorHAnsi"/>
            <w:sz w:val="22"/>
            <w:szCs w:val="22"/>
          </w:rPr>
          <w:t>2092 8483</w:t>
        </w:r>
      </w:ins>
      <w:del w:id="5" w:author="Autor">
        <w:r w:rsidR="00C514B7" w:rsidRPr="00FC49A1" w:rsidDel="00823F9E">
          <w:rPr>
            <w:rFonts w:asciiTheme="minorHAnsi" w:eastAsiaTheme="minorHAnsi" w:hAnsiTheme="minorHAnsi" w:cstheme="minorHAnsi"/>
            <w:sz w:val="22"/>
            <w:szCs w:val="22"/>
          </w:rPr>
          <w:delText>02/20 925 977</w:delText>
        </w:r>
      </w:del>
    </w:p>
    <w:p w14:paraId="725779FF" w14:textId="7A358FE6" w:rsidR="00C514B7" w:rsidRPr="00FC49A1" w:rsidDel="00823F9E" w:rsidRDefault="00823F9E" w:rsidP="00823F9E">
      <w:pPr>
        <w:pStyle w:val="Default"/>
        <w:spacing w:before="120" w:after="120"/>
        <w:ind w:left="3824" w:firstLine="424"/>
        <w:rPr>
          <w:del w:id="6" w:author="Autor"/>
          <w:rFonts w:asciiTheme="minorHAnsi" w:eastAsiaTheme="minorHAnsi" w:hAnsiTheme="minorHAnsi" w:cstheme="minorHAnsi"/>
          <w:sz w:val="22"/>
          <w:szCs w:val="22"/>
        </w:rPr>
      </w:pPr>
      <w:ins w:id="7" w:author="Autor">
        <w:r w:rsidRPr="005D01A7">
          <w:rPr>
            <w:rFonts w:asciiTheme="minorHAnsi" w:hAnsiTheme="minorHAnsi" w:cstheme="minorHAnsi"/>
            <w:sz w:val="22"/>
            <w:szCs w:val="22"/>
          </w:rPr>
          <w:t>02/</w:t>
        </w:r>
        <w:r>
          <w:rPr>
            <w:rFonts w:asciiTheme="minorHAnsi" w:hAnsiTheme="minorHAnsi" w:cstheme="minorHAnsi"/>
            <w:sz w:val="22"/>
            <w:szCs w:val="22"/>
          </w:rPr>
          <w:t>2092 8484</w:t>
        </w:r>
      </w:ins>
      <w:del w:id="8" w:author="Autor">
        <w:r w:rsidR="00C514B7" w:rsidRPr="00FC49A1" w:rsidDel="00823F9E">
          <w:rPr>
            <w:rFonts w:asciiTheme="minorHAnsi" w:eastAsiaTheme="minorHAnsi" w:hAnsiTheme="minorHAnsi" w:cstheme="minorHAnsi"/>
            <w:sz w:val="22"/>
            <w:szCs w:val="22"/>
          </w:rPr>
          <w:delText>02/20 925 718</w:delText>
        </w:r>
      </w:del>
    </w:p>
    <w:p w14:paraId="20F024CC" w14:textId="59739F62" w:rsidR="00C514B7" w:rsidRPr="00FC49A1" w:rsidRDefault="00C514B7">
      <w:pPr>
        <w:pStyle w:val="Default"/>
        <w:spacing w:before="120" w:after="120"/>
        <w:ind w:left="3824" w:firstLine="424"/>
        <w:rPr>
          <w:rFonts w:asciiTheme="minorHAnsi" w:eastAsiaTheme="minorHAnsi" w:hAnsiTheme="minorHAnsi" w:cstheme="minorHAnsi"/>
          <w:sz w:val="22"/>
          <w:szCs w:val="22"/>
        </w:rPr>
        <w:pPrChange w:id="9" w:author="Autor">
          <w:pPr>
            <w:pStyle w:val="Default"/>
            <w:spacing w:before="120" w:after="120"/>
            <w:ind w:left="284"/>
          </w:pPr>
        </w:pPrChange>
      </w:pPr>
      <w:del w:id="10" w:author="Autor">
        <w:r w:rsidRPr="00FC49A1" w:rsidDel="00823F9E">
          <w:rPr>
            <w:rFonts w:asciiTheme="minorHAnsi" w:eastAsiaTheme="minorHAnsi" w:hAnsiTheme="minorHAnsi" w:cstheme="minorHAnsi"/>
            <w:sz w:val="22"/>
            <w:szCs w:val="22"/>
          </w:rPr>
          <w:delText xml:space="preserve">                                                                </w:delText>
        </w:r>
        <w:r w:rsidRPr="00FC49A1" w:rsidDel="00823F9E">
          <w:rPr>
            <w:rFonts w:asciiTheme="minorHAnsi" w:eastAsiaTheme="minorHAnsi" w:hAnsiTheme="minorHAnsi" w:cstheme="minorHAnsi"/>
            <w:sz w:val="22"/>
            <w:szCs w:val="22"/>
          </w:rPr>
          <w:tab/>
        </w:r>
      </w:del>
      <w:r w:rsidRPr="00FC49A1">
        <w:rPr>
          <w:rFonts w:asciiTheme="minorHAnsi" w:eastAsiaTheme="minorHAnsi" w:hAnsiTheme="minorHAnsi" w:cstheme="minorHAnsi"/>
          <w:sz w:val="22"/>
          <w:szCs w:val="22"/>
        </w:rPr>
        <w:tab/>
      </w:r>
    </w:p>
    <w:p w14:paraId="37C07502" w14:textId="44231E90"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ins w:id="11" w:author="Autor">
        <w:r w:rsidR="00823F9E">
          <w:fldChar w:fldCharType="begin"/>
        </w:r>
        <w:r w:rsidR="00823F9E">
          <w:instrText xml:space="preserve"> HYPERLINK "mailto:projektyoptp@vicepremier.gov.sk" </w:instrText>
        </w:r>
        <w:r w:rsidR="00823F9E">
          <w:fldChar w:fldCharType="separate"/>
        </w:r>
        <w:r w:rsidR="00823F9E" w:rsidRPr="00336511">
          <w:rPr>
            <w:rStyle w:val="Hypertextovprepojenie"/>
            <w:rFonts w:asciiTheme="minorHAnsi" w:hAnsiTheme="minorHAnsi"/>
            <w:sz w:val="22"/>
            <w:szCs w:val="22"/>
          </w:rPr>
          <w:t>projektyoptp@vicepremier.gov.sk</w:t>
        </w:r>
        <w:r w:rsidR="00823F9E">
          <w:rPr>
            <w:rStyle w:val="Hypertextovprepojenie"/>
            <w:rFonts w:asciiTheme="minorHAnsi" w:hAnsiTheme="minorHAnsi"/>
            <w:sz w:val="22"/>
            <w:szCs w:val="22"/>
          </w:rPr>
          <w:fldChar w:fldCharType="end"/>
        </w:r>
      </w:ins>
      <w:del w:id="12" w:author="Autor">
        <w:r w:rsidR="00B96730" w:rsidDel="00823F9E">
          <w:fldChar w:fldCharType="begin"/>
        </w:r>
        <w:r w:rsidR="00B96730" w:rsidDel="00823F9E">
          <w:delInstrText xml:space="preserve"> HYPERLINK "mailto:projektyoptp@vlada.gov.sk" </w:delInstrText>
        </w:r>
        <w:r w:rsidR="00B96730" w:rsidDel="00823F9E">
          <w:fldChar w:fldCharType="separate"/>
        </w:r>
        <w:r w:rsidRPr="00FC49A1" w:rsidDel="00823F9E">
          <w:rPr>
            <w:rStyle w:val="Hypertextovprepojenie"/>
            <w:rFonts w:asciiTheme="minorHAnsi" w:eastAsiaTheme="minorHAnsi" w:hAnsiTheme="minorHAnsi" w:cstheme="minorHAnsi"/>
            <w:sz w:val="22"/>
            <w:szCs w:val="22"/>
          </w:rPr>
          <w:delText>projektyoptp@vlada.gov.sk</w:delText>
        </w:r>
        <w:r w:rsidR="00B96730" w:rsidDel="00823F9E">
          <w:rPr>
            <w:rStyle w:val="Hypertextovprepojenie"/>
            <w:rFonts w:asciiTheme="minorHAnsi" w:eastAsiaTheme="minorHAnsi" w:hAnsiTheme="minorHAnsi" w:cstheme="minorHAnsi"/>
            <w:sz w:val="22"/>
            <w:szCs w:val="22"/>
          </w:rPr>
          <w:fldChar w:fldCharType="end"/>
        </w:r>
      </w:del>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4D38797D"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C90731">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C90731">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08BD0EA" w:rsidR="00C514B7" w:rsidRDefault="00C514B7" w:rsidP="00C514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1760292F"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 ako aj</w:t>
      </w:r>
      <w:r w:rsidR="000A1BC9">
        <w:rPr>
          <w:rFonts w:asciiTheme="minorHAnsi" w:hAnsiTheme="minorHAnsi" w:cstheme="minorHAnsi"/>
        </w:rPr>
        <w:t> </w:t>
      </w:r>
      <w:r>
        <w:rPr>
          <w:rFonts w:asciiTheme="minorHAnsi" w:hAnsiTheme="minorHAnsi" w:cstheme="minorHAnsi"/>
        </w:rPr>
        <w:t xml:space="preserve">ostatných kritérií pre výber projektov zo strany odborných hodnotiteľov môže žiadateľ nájsť </w:t>
      </w:r>
      <w:r>
        <w:rPr>
          <w:rFonts w:asciiTheme="minorHAnsi" w:hAnsiTheme="minorHAnsi" w:cstheme="minorHAnsi"/>
        </w:rPr>
        <w:lastRenderedPageBreak/>
        <w:t xml:space="preserve">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C514B7">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1818C05D" w:rsidR="00C514B7" w:rsidRDefault="00C514B7" w:rsidP="00C514B7">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545B6B7B" w14:textId="278CD6FA"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BF2193">
        <w:rPr>
          <w:rFonts w:asciiTheme="minorHAnsi" w:hAnsiTheme="minorHAnsi" w:cstheme="minorHAnsi"/>
        </w:rPr>
        <w:t xml:space="preserve">na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A53C9">
        <w:rPr>
          <w:rFonts w:asciiTheme="minorHAnsi" w:hAnsiTheme="minorHAnsi" w:cstheme="minorHAnsi"/>
        </w:rPr>
        <w:t xml:space="preserve"> poskytnutí </w:t>
      </w:r>
      <w:r>
        <w:rPr>
          <w:rFonts w:asciiTheme="minorHAnsi" w:hAnsiTheme="minorHAnsi" w:cstheme="minorHAnsi"/>
        </w:rPr>
        <w:t>NFP</w:t>
      </w:r>
      <w:r w:rsidR="00BF2193">
        <w:rPr>
          <w:rFonts w:asciiTheme="minorHAnsi" w:hAnsiTheme="minorHAnsi" w:cstheme="minorHAnsi"/>
        </w:rPr>
        <w:t xml:space="preserve"> </w:t>
      </w:r>
      <w:r w:rsidR="00FA53C9">
        <w:rPr>
          <w:rFonts w:asciiTheme="minorHAnsi" w:hAnsiTheme="minorHAnsi" w:cstheme="minorHAnsi"/>
        </w:rPr>
        <w:t>(ďalej aj</w:t>
      </w:r>
      <w:r w:rsidR="000A1BC9">
        <w:rPr>
          <w:rFonts w:asciiTheme="minorHAnsi" w:hAnsiTheme="minorHAnsi" w:cstheme="minorHAnsi"/>
        </w:rPr>
        <w:t> </w:t>
      </w:r>
      <w:r w:rsidR="00FA53C9">
        <w:rPr>
          <w:rFonts w:asciiTheme="minorHAnsi" w:hAnsiTheme="minorHAnsi" w:cstheme="minorHAnsi"/>
        </w:rPr>
        <w:t>„zmluva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5237224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82ADA68"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DF0553">
      <w:pPr>
        <w:spacing w:before="120" w:after="120" w:line="240" w:lineRule="auto"/>
        <w:ind w:firstLine="357"/>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74CCB9B5" w14:textId="77777777" w:rsidR="00657442" w:rsidRPr="00C21325" w:rsidRDefault="00657442">
      <w:pPr>
        <w:spacing w:after="0" w:line="240" w:lineRule="auto"/>
        <w:rPr>
          <w:rFonts w:asciiTheme="minorHAnsi" w:hAnsiTheme="minorHAnsi"/>
        </w:rPr>
      </w:pPr>
      <w:r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7E1DD0B3" w:rsidR="00126CDC" w:rsidRPr="00C514B7" w:rsidRDefault="00126CDC" w:rsidP="000A1BC9">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169A16BA"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139F9A0B"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a iných finančných mechanizmov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06B73621" w14:textId="3E47C8AE" w:rsidR="00736A7F" w:rsidRPr="004A547B" w:rsidRDefault="004A547B">
      <w:pPr>
        <w:spacing w:before="120" w:after="120"/>
        <w:ind w:left="1843" w:hanging="425"/>
        <w:contextualSpacing/>
        <w:rPr>
          <w:ins w:id="13" w:author="Autor"/>
          <w:rFonts w:asciiTheme="minorHAnsi" w:hAnsiTheme="minorHAnsi"/>
        </w:rPr>
        <w:pPrChange w:id="14" w:author="Autor">
          <w:pPr>
            <w:tabs>
              <w:tab w:val="left" w:pos="1843"/>
            </w:tabs>
            <w:spacing w:before="120" w:after="120"/>
            <w:ind w:left="1418"/>
            <w:contextualSpacing/>
          </w:pPr>
        </w:pPrChange>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ins w:id="15" w:author="Autor">
        <w:r w:rsidR="00736A7F">
          <w:rPr>
            <w:rFonts w:asciiTheme="minorHAnsi" w:hAnsiTheme="minorHAnsi"/>
          </w:rPr>
          <w:t xml:space="preserve"> </w:t>
        </w:r>
      </w:ins>
    </w:p>
    <w:p w14:paraId="3DA44E2E" w14:textId="6A602716" w:rsidR="00736A7F" w:rsidRPr="004A547B" w:rsidRDefault="00736A7F" w:rsidP="00736A7F">
      <w:pPr>
        <w:tabs>
          <w:tab w:val="left" w:pos="1843"/>
        </w:tabs>
        <w:spacing w:before="120" w:after="120"/>
        <w:ind w:left="1418"/>
        <w:contextualSpacing/>
        <w:rPr>
          <w:ins w:id="16" w:author="Autor"/>
          <w:rFonts w:asciiTheme="minorHAnsi" w:hAnsiTheme="minorHAnsi"/>
        </w:rPr>
      </w:pPr>
      <w:ins w:id="17" w:author="Autor">
        <w:r w:rsidRPr="004A547B">
          <w:rPr>
            <w:rFonts w:asciiTheme="minorHAnsi" w:hAnsiTheme="minorHAnsi"/>
          </w:rPr>
          <w:t>o</w:t>
        </w:r>
        <w:r w:rsidRPr="004A547B">
          <w:rPr>
            <w:rFonts w:asciiTheme="minorHAnsi" w:hAnsiTheme="minorHAnsi"/>
          </w:rPr>
          <w:tab/>
          <w:t xml:space="preserve">ako </w:t>
        </w:r>
        <w:r>
          <w:rPr>
            <w:rFonts w:asciiTheme="minorHAnsi" w:hAnsiTheme="minorHAnsi"/>
          </w:rPr>
          <w:t>sekcia Operačný program Slovensko</w:t>
        </w:r>
        <w:r w:rsidRPr="004A547B">
          <w:rPr>
            <w:rFonts w:asciiTheme="minorHAnsi" w:hAnsiTheme="minorHAnsi"/>
          </w:rPr>
          <w:t xml:space="preserve"> (od 01.0</w:t>
        </w:r>
        <w:r>
          <w:rPr>
            <w:rFonts w:asciiTheme="minorHAnsi" w:hAnsiTheme="minorHAnsi"/>
          </w:rPr>
          <w:t>3</w:t>
        </w:r>
        <w:r w:rsidRPr="004A547B">
          <w:rPr>
            <w:rFonts w:asciiTheme="minorHAnsi" w:hAnsiTheme="minorHAnsi"/>
          </w:rPr>
          <w:t>.202</w:t>
        </w:r>
        <w:r>
          <w:rPr>
            <w:rFonts w:asciiTheme="minorHAnsi" w:hAnsiTheme="minorHAnsi"/>
          </w:rPr>
          <w:t>1</w:t>
        </w:r>
        <w:r w:rsidRPr="004A547B">
          <w:rPr>
            <w:rFonts w:asciiTheme="minorHAnsi" w:hAnsiTheme="minorHAnsi"/>
          </w:rPr>
          <w:t>)</w:t>
        </w:r>
      </w:ins>
    </w:p>
    <w:p w14:paraId="5DD5A6ED" w14:textId="1658A848" w:rsidR="00C90731" w:rsidRPr="00151A6A" w:rsidRDefault="00C90731" w:rsidP="00151A6A">
      <w:pPr>
        <w:spacing w:before="120" w:after="120"/>
        <w:ind w:left="1843" w:hanging="425"/>
        <w:contextualSpacing/>
        <w:rPr>
          <w:rFonts w:asciiTheme="minorHAnsi" w:hAnsiTheme="minorHAnsi"/>
        </w:rPr>
      </w:pPr>
    </w:p>
    <w:p w14:paraId="530EBD4D" w14:textId="77777777" w:rsidR="00F4224E" w:rsidRPr="002F60AA" w:rsidRDefault="00F4224E" w:rsidP="002F60AA">
      <w:pPr>
        <w:pStyle w:val="Odsekzoznamu"/>
        <w:spacing w:before="120" w:after="120"/>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627A3467" w14:textId="77777777"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05392EFC" w14:textId="77777777" w:rsidR="00CD1A3F" w:rsidRPr="0021506B" w:rsidRDefault="00CD1A3F" w:rsidP="00CD1A3F">
      <w:pPr>
        <w:pStyle w:val="Odsekzoznamu"/>
        <w:rPr>
          <w:rFonts w:asciiTheme="minorHAnsi" w:hAnsiTheme="minorHAnsi"/>
          <w:sz w:val="22"/>
          <w:szCs w:val="22"/>
        </w:rPr>
      </w:pPr>
    </w:p>
    <w:p w14:paraId="7DCC2BAC"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Európskeho spoločenstva</w:t>
      </w:r>
      <w:r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4CE7E28D" w14:textId="2A9992DB"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(podmienka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76EB2911"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sz w:val="22"/>
          <w:szCs w:val="22"/>
        </w:rPr>
        <w:t>nebyť dlžníkom na daniach</w:t>
      </w:r>
      <w:r w:rsidR="00CA28A0" w:rsidRPr="0021506B">
        <w:rPr>
          <w:rFonts w:asciiTheme="minorHAnsi" w:hAnsiTheme="minorHAnsi"/>
          <w:sz w:val="22"/>
          <w:szCs w:val="22"/>
        </w:rPr>
        <w:t>,</w:t>
      </w:r>
      <w:r w:rsidRPr="0021506B">
        <w:rPr>
          <w:rFonts w:asciiTheme="minorHAnsi" w:hAnsiTheme="minorHAnsi"/>
          <w:sz w:val="22"/>
          <w:szCs w:val="22"/>
        </w:rPr>
        <w:t xml:space="preserve"> </w:t>
      </w:r>
      <w:r w:rsidR="00CA28A0" w:rsidRPr="0021506B">
        <w:rPr>
          <w:rFonts w:asciiTheme="minorHAnsi" w:hAnsiTheme="minorHAnsi"/>
          <w:sz w:val="22"/>
          <w:szCs w:val="22"/>
        </w:rPr>
        <w:t xml:space="preserve">nebyť dlžníkom poistného na zdravotnom a sociálnom poistení </w:t>
      </w:r>
    </w:p>
    <w:p w14:paraId="369355F5" w14:textId="725BCE92" w:rsidR="005F5C8C" w:rsidRPr="0021506B" w:rsidRDefault="00CD1A3F"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sz w:val="22"/>
          <w:szCs w:val="22"/>
        </w:rPr>
        <w:t>(</w:t>
      </w:r>
      <w:r w:rsidR="003F44AD" w:rsidRPr="0021506B">
        <w:rPr>
          <w:rFonts w:asciiTheme="minorHAnsi" w:hAnsiTheme="minorHAnsi"/>
          <w:i/>
          <w:sz w:val="22"/>
          <w:szCs w:val="22"/>
        </w:rPr>
        <w:t>podmienka sa preukazuje čestným vyhlásením žiadateľa v časti č. 15 vo formulári ŽoNFP</w:t>
      </w:r>
      <w:r w:rsidRPr="0021506B">
        <w:rPr>
          <w:rFonts w:asciiTheme="minorHAnsi" w:hAnsiTheme="minorHAnsi"/>
          <w:sz w:val="22"/>
          <w:szCs w:val="22"/>
        </w:rPr>
        <w:t>)</w:t>
      </w:r>
      <w:r w:rsidR="008F78E1">
        <w:rPr>
          <w:rFonts w:asciiTheme="minorHAnsi" w:hAnsi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77777777" w:rsidR="00892F2F" w:rsidRPr="0021506B" w:rsidRDefault="00892F2F" w:rsidP="00E97DF1">
      <w:pPr>
        <w:spacing w:before="120" w:after="120" w:line="240" w:lineRule="auto"/>
        <w:ind w:left="709"/>
        <w:jc w:val="both"/>
        <w:rPr>
          <w:rFonts w:asciiTheme="minorHAnsi" w:hAnsiTheme="minorHAnsi"/>
          <w:b/>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6A2A61A" w14:textId="77777777" w:rsidR="00F875B0" w:rsidRPr="0021506B" w:rsidRDefault="00810DAA" w:rsidP="00E97DF1">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1"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26482D" w14:textId="714752C9" w:rsidR="00D624D2" w:rsidRPr="0021506B" w:rsidRDefault="00D624D2" w:rsidP="002A7A7B">
      <w:pPr>
        <w:pStyle w:val="Odsekzoznamu"/>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26ABAFC7"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Splnenie podmienok ustanovených v osobitných predpisoch</w:t>
      </w:r>
    </w:p>
    <w:p w14:paraId="23833F6F" w14:textId="63711A90" w:rsidR="003C2776" w:rsidRPr="00C56531" w:rsidRDefault="00704476" w:rsidP="00957DAC">
      <w:pPr>
        <w:pStyle w:val="Odsekzoznamu"/>
        <w:numPr>
          <w:ilvl w:val="0"/>
          <w:numId w:val="7"/>
        </w:numPr>
        <w:spacing w:before="120" w:after="120"/>
        <w:contextualSpacing w:val="0"/>
        <w:jc w:val="both"/>
        <w:rPr>
          <w:rFonts w:asciiTheme="minorHAnsi" w:hAnsiTheme="minorHAnsi"/>
          <w:color w:val="000000"/>
          <w:sz w:val="22"/>
          <w:szCs w:val="22"/>
        </w:rPr>
      </w:pPr>
      <w:r w:rsidRPr="00C56531">
        <w:rPr>
          <w:rFonts w:asciiTheme="minorHAnsi" w:hAnsiTheme="minorHAnsi"/>
          <w:color w:val="000000"/>
          <w:sz w:val="22"/>
          <w:szCs w:val="22"/>
        </w:rPr>
        <w:t>n</w:t>
      </w:r>
      <w:r w:rsidR="003C2776" w:rsidRPr="00C56531">
        <w:rPr>
          <w:rFonts w:asciiTheme="minorHAnsi" w:hAnsiTheme="minorHAnsi"/>
          <w:color w:val="000000"/>
          <w:sz w:val="22"/>
          <w:szCs w:val="22"/>
        </w:rPr>
        <w:t xml:space="preserve">eporušenie zákazu </w:t>
      </w:r>
      <w:r w:rsidR="00671955">
        <w:rPr>
          <w:rFonts w:asciiTheme="minorHAnsi" w:hAnsiTheme="minorHAnsi" w:cstheme="minorHAnsi"/>
          <w:color w:val="000000"/>
          <w:sz w:val="22"/>
          <w:szCs w:val="22"/>
        </w:rPr>
        <w:t>nelegálnej práce a</w:t>
      </w:r>
      <w:r w:rsidR="00671955" w:rsidRPr="00835264">
        <w:rPr>
          <w:rFonts w:asciiTheme="minorHAnsi" w:hAnsiTheme="minorHAnsi" w:cstheme="minorHAnsi"/>
          <w:color w:val="000000"/>
          <w:sz w:val="22"/>
          <w:szCs w:val="22"/>
        </w:rPr>
        <w:t xml:space="preserve"> </w:t>
      </w:r>
      <w:r w:rsidR="003C2776" w:rsidRPr="00C56531">
        <w:rPr>
          <w:rFonts w:asciiTheme="minorHAnsi" w:hAnsiTheme="minorHAnsi"/>
          <w:color w:val="000000"/>
          <w:sz w:val="22"/>
          <w:szCs w:val="22"/>
        </w:rPr>
        <w:t>nelegálneho zamestnávania</w:t>
      </w:r>
      <w:r w:rsidR="008D4F08" w:rsidRPr="00C56531">
        <w:rPr>
          <w:rFonts w:asciiTheme="minorHAnsi" w:hAnsiTheme="minorHAnsi"/>
          <w:color w:val="000000"/>
          <w:sz w:val="22"/>
          <w:szCs w:val="22"/>
        </w:rPr>
        <w:t xml:space="preserve"> </w:t>
      </w:r>
    </w:p>
    <w:p w14:paraId="3D209B10" w14:textId="77777777" w:rsidR="00460600" w:rsidRPr="0021506B" w:rsidRDefault="007C40A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predloží </w:t>
      </w:r>
      <w:r w:rsidR="00F9755E" w:rsidRPr="0021506B">
        <w:rPr>
          <w:rFonts w:asciiTheme="minorHAnsi" w:hAnsiTheme="minorHAnsi"/>
          <w:color w:val="000000"/>
          <w:sz w:val="22"/>
          <w:szCs w:val="22"/>
        </w:rPr>
        <w:t>čestné vyhlásenie, že neporušil</w:t>
      </w:r>
      <w:r w:rsidRPr="0021506B">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1506B">
        <w:rPr>
          <w:rFonts w:asciiTheme="minorHAnsi" w:hAnsiTheme="minorHAnsi"/>
          <w:color w:val="000000"/>
          <w:sz w:val="22"/>
          <w:szCs w:val="22"/>
        </w:rPr>
        <w:t> </w:t>
      </w:r>
      <w:r w:rsidRPr="0021506B">
        <w:rPr>
          <w:rFonts w:asciiTheme="minorHAnsi" w:hAnsiTheme="minorHAnsi"/>
          <w:color w:val="000000"/>
          <w:sz w:val="22"/>
          <w:szCs w:val="22"/>
        </w:rPr>
        <w:t>NFP</w:t>
      </w:r>
      <w:r w:rsidR="00D624D2" w:rsidRPr="0021506B">
        <w:rPr>
          <w:rFonts w:asciiTheme="minorHAnsi" w:hAnsiTheme="minorHAnsi"/>
          <w:color w:val="000000"/>
          <w:sz w:val="22"/>
          <w:szCs w:val="22"/>
        </w:rPr>
        <w:t xml:space="preserve">. </w:t>
      </w:r>
    </w:p>
    <w:p w14:paraId="1B392364" w14:textId="2562CC9B"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color w:val="000000"/>
          <w:sz w:val="22"/>
          <w:szCs w:val="22"/>
        </w:rPr>
        <w:lastRenderedPageBreak/>
        <w:t xml:space="preserve">(Žiadateľ preukazuje </w:t>
      </w:r>
      <w:r w:rsidR="00E74B78" w:rsidRPr="0021506B">
        <w:rPr>
          <w:rFonts w:asciiTheme="minorHAnsi" w:hAnsiTheme="minorHAnsi"/>
          <w:i/>
          <w:color w:val="000000"/>
          <w:sz w:val="22"/>
          <w:szCs w:val="22"/>
        </w:rPr>
        <w:t>s</w:t>
      </w:r>
      <w:r w:rsidRPr="0021506B">
        <w:rPr>
          <w:rFonts w:asciiTheme="minorHAnsi" w:hAnsiTheme="minorHAnsi"/>
          <w:i/>
          <w:color w:val="000000"/>
          <w:sz w:val="22"/>
          <w:szCs w:val="22"/>
        </w:rPr>
        <w:t>plnenie podmienky čestným vyhlásením v časti č. 15 vo formulári ŽoNFP</w:t>
      </w:r>
      <w:r w:rsidR="00B55D04" w:rsidRPr="0021506B">
        <w:rPr>
          <w:rFonts w:asciiTheme="minorHAnsi" w:hAnsiTheme="minorHAnsi"/>
          <w:i/>
          <w:color w:val="000000"/>
          <w:sz w:val="22"/>
          <w:szCs w:val="22"/>
        </w:rPr>
        <w:t>. Žiadateľ/prijímateľ nesmie túto podmienku poskytnutia príspevku porušiť ani počas konania o ŽoNFP a realizácie projektu.</w:t>
      </w:r>
      <w:r w:rsidRPr="0021506B">
        <w:rPr>
          <w:rFonts w:asciiTheme="minorHAnsi" w:hAnsiTheme="minorHAnsi"/>
          <w:i/>
          <w:color w:val="000000"/>
          <w:sz w:val="22"/>
          <w:szCs w:val="22"/>
        </w:rPr>
        <w:t>)</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531FED1C" w14:textId="6DE54DC0" w:rsidR="00D6511F" w:rsidRPr="0021506B" w:rsidRDefault="00C139DA" w:rsidP="002A7A7B">
      <w:pPr>
        <w:pStyle w:val="Odsekzoznamu"/>
        <w:spacing w:before="120" w:after="120"/>
        <w:contextualSpacing w:val="0"/>
        <w:jc w:val="both"/>
        <w:rPr>
          <w:rFonts w:asciiTheme="minorHAnsi" w:hAnsiTheme="minorHAnsi"/>
          <w:color w:val="000000"/>
          <w:sz w:val="22"/>
          <w:szCs w:val="22"/>
          <w:lang w:eastAsia="en-US"/>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0AD836EC" w14:textId="77777777" w:rsidR="007C40AA" w:rsidRPr="0021506B" w:rsidRDefault="00704476" w:rsidP="00704476">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w:t>
      </w:r>
      <w:r w:rsidR="007C40AA" w:rsidRPr="0021506B">
        <w:rPr>
          <w:rFonts w:asciiTheme="minorHAnsi" w:hAnsiTheme="minorHAnsi"/>
          <w:color w:val="000000"/>
          <w:sz w:val="22"/>
          <w:szCs w:val="22"/>
        </w:rPr>
        <w:t xml:space="preserve">asová </w:t>
      </w:r>
      <w:r w:rsidRPr="0021506B">
        <w:rPr>
          <w:rFonts w:asciiTheme="minorHAnsi" w:hAnsiTheme="minorHAnsi"/>
          <w:color w:val="000000"/>
          <w:sz w:val="22"/>
          <w:szCs w:val="22"/>
        </w:rPr>
        <w:t>oprávnenosť realizácie projektu</w:t>
      </w:r>
    </w:p>
    <w:p w14:paraId="2B092B38" w14:textId="49CCA56A" w:rsidR="00F96C4E" w:rsidRPr="0021506B" w:rsidRDefault="00F96C4E" w:rsidP="00F96C4E">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 xml:space="preserve">od 01. 12. 2018 </w:t>
      </w:r>
      <w:r w:rsidRPr="0021506B">
        <w:rPr>
          <w:rFonts w:asciiTheme="minorHAnsi" w:hAnsiTheme="minorHAnsi" w:cstheme="minorHAnsi"/>
          <w:color w:val="000000"/>
          <w:sz w:val="22"/>
          <w:szCs w:val="22"/>
        </w:rPr>
        <w:t>najneskôr do 3 mesiacov od nadobudnutia účinnosti zmluvy o</w:t>
      </w:r>
      <w:r w:rsidR="002A7A7B">
        <w:rPr>
          <w:rFonts w:asciiTheme="minorHAnsi" w:hAnsiTheme="minorHAnsi" w:cstheme="minorHAnsi"/>
          <w:color w:val="000000"/>
          <w:sz w:val="22"/>
          <w:szCs w:val="22"/>
        </w:rPr>
        <w:t> </w:t>
      </w:r>
      <w:r w:rsidRPr="0021506B">
        <w:rPr>
          <w:rFonts w:asciiTheme="minorHAnsi" w:hAnsiTheme="minorHAnsi" w:cstheme="minorHAnsi"/>
          <w:color w:val="000000"/>
          <w:sz w:val="22"/>
          <w:szCs w:val="22"/>
        </w:rPr>
        <w:t xml:space="preserve">NFP/interného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2021</w:t>
      </w:r>
      <w:r w:rsidRPr="0021506B">
        <w:rPr>
          <w:rFonts w:asciiTheme="minorHAnsi" w:hAnsiTheme="minorHAnsi" w:cstheme="minorHAnsi"/>
          <w:color w:val="000000"/>
          <w:sz w:val="22"/>
          <w:szCs w:val="22"/>
        </w:rPr>
        <w:t xml:space="preserve">. Žiadateľ o NFP je oprávnený predložiť v rámci vyzvania viacero žiadostí o NFP. </w:t>
      </w:r>
    </w:p>
    <w:p w14:paraId="2526E36C" w14:textId="282A7786" w:rsidR="007C40AA" w:rsidRPr="0021506B" w:rsidRDefault="00F96C4E" w:rsidP="002A7A7B">
      <w:pPr>
        <w:pStyle w:val="Odsekzoznamu"/>
        <w:spacing w:before="120"/>
        <w:jc w:val="both"/>
        <w:rPr>
          <w:rFonts w:asciiTheme="minorHAnsi" w:hAnsiTheme="minorHAnsi"/>
          <w:color w:val="000000"/>
        </w:rPr>
      </w:pPr>
      <w:r w:rsidRPr="0021506B">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sz w:val="22"/>
          <w:szCs w:val="22"/>
        </w:rPr>
        <w:t>začať skôr ako 01. 12. 2018 a</w:t>
      </w:r>
      <w:r w:rsidR="002A7A7B">
        <w:rPr>
          <w:rFonts w:asciiTheme="minorHAnsi" w:hAnsiTheme="minorHAnsi"/>
          <w:i/>
          <w:sz w:val="22"/>
          <w:szCs w:val="22"/>
        </w:rPr>
        <w:t> </w:t>
      </w:r>
      <w:r w:rsidRPr="0021506B">
        <w:rPr>
          <w:rFonts w:asciiTheme="minorHAnsi" w:hAnsiTheme="minorHAnsi" w:cstheme="minorHAnsi"/>
          <w:i/>
          <w:sz w:val="22"/>
          <w:szCs w:val="22"/>
        </w:rPr>
        <w:t>presiahnuť dátum 31. 12. 2021.)</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lastRenderedPageBreak/>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877B64">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4F3B3809"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 ITMS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21506B" w:rsidRDefault="005F3E38" w:rsidP="005F3E38">
      <w:pPr>
        <w:pStyle w:val="Odsekzoznamu"/>
        <w:spacing w:before="120" w:after="120"/>
        <w:contextualSpacing w:val="0"/>
        <w:rPr>
          <w:rFonts w:asciiTheme="minorHAnsi" w:hAnsiTheme="minorHAnsi"/>
          <w:color w:val="000000"/>
          <w:sz w:val="22"/>
          <w:szCs w:val="22"/>
        </w:rPr>
      </w:pPr>
      <w:r w:rsidRPr="0021506B">
        <w:rPr>
          <w:rFonts w:asciiTheme="minorHAnsi" w:hAnsiTheme="minorHAnsi"/>
          <w:sz w:val="22"/>
          <w:szCs w:val="22"/>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2"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4"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lastRenderedPageBreak/>
        <w:t>Metodický pokyn CKO č. 6 k pravidlám oprávnenosti pre najčastejšie sa vyskytujúce skupiny výdavkov (</w:t>
      </w:r>
      <w:hyperlink r:id="rId25"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77777777" w:rsidR="005F3E38" w:rsidRPr="0021506B" w:rsidRDefault="005F3E38" w:rsidP="005F3E38">
      <w:pPr>
        <w:pStyle w:val="Odsekzoznamu"/>
        <w:spacing w:before="120"/>
        <w:ind w:left="709"/>
        <w:jc w:val="both"/>
        <w:rPr>
          <w:rFonts w:asciiTheme="minorHAnsi" w:hAnsiTheme="minorHAnsi"/>
          <w:color w:val="000000"/>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FA32F8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0EBBFFB4" w14:textId="0DA96BCB"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2ADF61BD" w:rsidR="00BA5593" w:rsidRPr="00230311" w:rsidRDefault="00BA5593" w:rsidP="001A099B">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906695C"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6E75F446" w:rsidR="00184AD0" w:rsidRPr="00230311" w:rsidRDefault="00184AD0" w:rsidP="001A099B">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novely zákona o príspevku z EŠIF č. 128/2020 Z. z.), žiadateľ je </w:t>
      </w:r>
      <w:r w:rsidRPr="00184AD0">
        <w:rPr>
          <w:rFonts w:asciiTheme="minorHAnsi" w:hAnsiTheme="minorHAnsi" w:cstheme="minorHAnsi"/>
        </w:rPr>
        <w:lastRenderedPageBreak/>
        <w:t>oprávnený doplniť alebo zmeniť ŽoNFP najneskôr do jedného mesiaca odo dňa nadobudnutia účinnosti novely zákona o príspevku z EŠIF č. 128/2020 Z. z. (do 22.6.2020 vrátane).</w:t>
      </w:r>
    </w:p>
    <w:p w14:paraId="3F6C3651"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6D016AC"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2E5EB13E" w:rsidR="001A099B" w:rsidRPr="00230311" w:rsidRDefault="00671955" w:rsidP="001A099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0ECB2902"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0AF2DA2F"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47846108"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F026C1">
        <w:rPr>
          <w:rFonts w:asciiTheme="minorHAnsi" w:hAnsiTheme="minorHAnsi" w:cstheme="minorHAnsi"/>
        </w:rPr>
        <w:t>MIRRI</w:t>
      </w:r>
      <w:r w:rsidR="00F026C1"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12.3.2020 do </w:t>
      </w:r>
      <w:r w:rsidR="009229F1" w:rsidRPr="009229F1">
        <w:rPr>
          <w:rFonts w:asciiTheme="minorHAnsi" w:hAnsiTheme="minorHAnsi" w:cstheme="minorHAnsi"/>
        </w:rPr>
        <w:lastRenderedPageBreak/>
        <w:t>21.5.2020, žiadateľ je oprávnený podať odvolanie najneskôr do jedného mesiaca odo dňa nadobudnutia účinnosti novely zákona o príspevku z EŠIF č. 128/2020 Z. z.,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584AA8CB"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3C8B4686"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230311">
        <w:rPr>
          <w:rFonts w:asciiTheme="minorHAnsi" w:hAnsiTheme="minorHAnsi" w:cstheme="minorHAnsi"/>
          <w:sz w:val="22"/>
          <w:szCs w:val="22"/>
        </w:rPr>
        <w:lastRenderedPageBreak/>
        <w:t>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xml:space="preserv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EDCAE80" w14:textId="60103B61"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505266">
      <w:pPr>
        <w:pStyle w:val="Odsekzoznamu"/>
        <w:tabs>
          <w:tab w:val="left" w:pos="900"/>
        </w:tabs>
        <w:spacing w:before="120" w:after="120"/>
        <w:ind w:left="1276" w:right="-18"/>
        <w:jc w:val="both"/>
        <w:rPr>
          <w:rFonts w:asciiTheme="minorHAnsi" w:hAnsiTheme="minorHAnsi" w:cstheme="minorHAnsi"/>
          <w:sz w:val="22"/>
          <w:szCs w:val="22"/>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7777777"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7F13D85C"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D68A3F" w14:textId="06A6FB4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6D28A05C"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Štatutárny orgán RO OP TP je oprávnený preskúmať právoplatné rozhodnutie aj z vlastného podnetu.</w:t>
      </w:r>
    </w:p>
    <w:p w14:paraId="6976F7F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157949DB"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404A84C" w14:textId="015A5AB8" w:rsidR="001A099B" w:rsidRPr="00FC49A1"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C7CAEE6"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1659BC">
      <w:pPr>
        <w:pStyle w:val="Odsekzoznamu"/>
        <w:spacing w:before="120" w:after="120"/>
        <w:ind w:left="0" w:firstLine="36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CA29D7">
      <w:pPr>
        <w:pStyle w:val="Odsekzoznamu"/>
        <w:spacing w:before="120" w:after="120"/>
        <w:ind w:left="2832"/>
        <w:jc w:val="both"/>
        <w:rPr>
          <w:rFonts w:asciiTheme="minorHAnsi" w:hAnsiTheme="minorHAnsi"/>
          <w:sz w:val="22"/>
          <w:szCs w:val="22"/>
        </w:rPr>
        <w:pPrChange w:id="18" w:author="Autor">
          <w:pPr>
            <w:pStyle w:val="Odsekzoznamu"/>
            <w:spacing w:before="120" w:after="120"/>
            <w:ind w:left="2832"/>
          </w:pPr>
        </w:pPrChange>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B4B9D60" w14:textId="77777777" w:rsidR="00E21409" w:rsidRPr="0021506B" w:rsidRDefault="00E21409" w:rsidP="00E21409">
      <w:pPr>
        <w:pStyle w:val="Odsekzoznamu"/>
        <w:spacing w:before="120" w:after="120"/>
        <w:rPr>
          <w:rFonts w:asciiTheme="minorHAnsi" w:hAnsiTheme="minorHAnsi"/>
          <w:sz w:val="22"/>
          <w:szCs w:val="22"/>
        </w:rPr>
      </w:pPr>
    </w:p>
    <w:p w14:paraId="739E0AC1" w14:textId="7DFCDCBB"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r w:rsidRPr="0021506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110F74D8" w14:textId="77777777"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2D623172" w14:textId="2B7B5E6E" w:rsidR="00E21409" w:rsidRDefault="00E21409" w:rsidP="001659BC">
      <w:pPr>
        <w:spacing w:before="120" w:after="120" w:line="240" w:lineRule="auto"/>
        <w:jc w:val="both"/>
        <w:rPr>
          <w:rFonts w:asciiTheme="minorHAnsi" w:hAnsiTheme="minorHAnsi"/>
          <w:i/>
        </w:rPr>
      </w:pPr>
      <w:r w:rsidRPr="0021506B">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1A099B">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DC65D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DC65D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DC65D5">
      <w:pPr>
        <w:spacing w:before="120" w:after="120" w:line="240" w:lineRule="auto"/>
        <w:ind w:firstLine="360"/>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1A099B">
      <w:pPr>
        <w:spacing w:before="120" w:after="120" w:line="240" w:lineRule="auto"/>
        <w:ind w:firstLine="360"/>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lastRenderedPageBreak/>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1A099B">
      <w:pPr>
        <w:spacing w:before="120" w:after="120" w:line="240" w:lineRule="auto"/>
        <w:ind w:firstLine="360"/>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1A099B">
      <w:pPr>
        <w:spacing w:before="120" w:after="120" w:line="240" w:lineRule="auto"/>
        <w:ind w:firstLine="357"/>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1A099B">
      <w:pPr>
        <w:spacing w:before="120" w:after="120" w:line="240" w:lineRule="auto"/>
        <w:ind w:firstLine="360"/>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DC65D5">
      <w:pPr>
        <w:spacing w:before="120" w:after="120" w:line="240" w:lineRule="auto"/>
        <w:ind w:firstLine="360"/>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1A099B">
      <w:pPr>
        <w:spacing w:before="120" w:after="120" w:line="240" w:lineRule="auto"/>
        <w:ind w:firstLine="360"/>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1659BC">
      <w:pPr>
        <w:spacing w:before="120" w:after="120" w:line="240" w:lineRule="auto"/>
        <w:ind w:firstLine="360"/>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32944BA8"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7E273947" w14:textId="54C9F32A" w:rsidR="00A73768" w:rsidRPr="00230311" w:rsidRDefault="00A73768" w:rsidP="00151A6A">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27953FBD"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BACFF53" w14:textId="48C4FA26"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AEF9C6D"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 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4933D84A"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A73768">
        <w:rPr>
          <w:rFonts w:asciiTheme="minorHAnsi" w:eastAsiaTheme="minorHAnsi" w:hAnsiTheme="minorHAnsi" w:cstheme="minorHAnsi"/>
        </w:rPr>
        <w:t>písomnej</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forme. V tomto prípade RO OP TP zašle žiadateľovi návrh na uzavretie zmluvy o NFP v</w:t>
      </w:r>
      <w:r w:rsidR="001659BC">
        <w:rPr>
          <w:rFonts w:asciiTheme="minorHAnsi" w:eastAsiaTheme="minorHAnsi" w:hAnsiTheme="minorHAnsi" w:cstheme="minorHAnsi"/>
        </w:rPr>
        <w:t> </w:t>
      </w:r>
      <w:r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6C168CD8"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3826189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3120F6B"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A73768">
        <w:rPr>
          <w:rFonts w:asciiTheme="minorHAnsi" w:eastAsiaTheme="minorHAnsi" w:hAnsiTheme="minorHAnsi"/>
        </w:rPr>
        <w:t xml:space="preserve">písomnej formy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5"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15FC1F0"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1659BC">
        <w:rPr>
          <w:rFonts w:asciiTheme="minorHAnsi" w:hAnsiTheme="minorHAnsi" w:cstheme="minorHAnsi"/>
        </w:rPr>
        <w:t> </w:t>
      </w:r>
      <w:r w:rsidRPr="00230311">
        <w:rPr>
          <w:rFonts w:asciiTheme="minorHAnsi" w:hAnsiTheme="minorHAnsi" w:cstheme="minorHAnsi"/>
        </w:rPr>
        <w:t>zároveň momentom uzavretia zmluvy</w:t>
      </w:r>
      <w:r w:rsidR="00BD5A5E">
        <w:rPr>
          <w:rFonts w:asciiTheme="minorHAnsi" w:hAnsiTheme="minorHAnsi" w:cstheme="minorHAnsi"/>
        </w:rPr>
        <w:t xml:space="preserve"> o NFP</w:t>
      </w:r>
      <w:r w:rsidRPr="00230311">
        <w:rPr>
          <w:rFonts w:asciiTheme="minorHAnsi" w:hAnsiTheme="minorHAnsi" w:cstheme="minorHAnsi"/>
        </w:rPr>
        <w:t xml:space="preserve">. </w:t>
      </w:r>
    </w:p>
    <w:p w14:paraId="5BE434B3" w14:textId="76E65EEC"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151A6A">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77777777"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777777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C4455FD"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77777777"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75538D1" w14:textId="77777777" w:rsidR="00F97007"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F97007">
      <w:pPr>
        <w:spacing w:before="240" w:after="240"/>
        <w:ind w:firstLine="36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rsidRPr="00FC49A1">
        <w:rPr>
          <w:rFonts w:asciiTheme="minorHAnsi" w:hAnsiTheme="minorHAnsi" w:cstheme="minorHAnsi"/>
        </w:rPr>
        <w:t>.</w:t>
      </w:r>
    </w:p>
    <w:p w14:paraId="34173608" w14:textId="58EA9E55" w:rsidR="001659BC" w:rsidRDefault="001659BC" w:rsidP="00F97007">
      <w:pPr>
        <w:spacing w:before="240" w:after="240"/>
        <w:ind w:firstLine="360"/>
        <w:jc w:val="both"/>
        <w:rPr>
          <w:rFonts w:asciiTheme="minorHAnsi" w:hAnsiTheme="minorHAnsi" w:cstheme="minorHAnsi"/>
        </w:rPr>
      </w:pPr>
    </w:p>
    <w:p w14:paraId="3BC8F9F2" w14:textId="77777777" w:rsidR="001659BC" w:rsidRPr="00C21325" w:rsidRDefault="001659BC" w:rsidP="00F97007">
      <w:pPr>
        <w:spacing w:before="240" w:after="240"/>
        <w:ind w:firstLine="360"/>
        <w:jc w:val="both"/>
        <w:rPr>
          <w:rFonts w:asciiTheme="minorHAnsi" w:hAnsiTheme="minorHAnsi"/>
        </w:rPr>
      </w:pP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lastRenderedPageBreak/>
        <w:t>Synergické účinky medzi EŠIF</w:t>
      </w:r>
      <w:r w:rsidRPr="00C21325">
        <w:rPr>
          <w:rFonts w:asciiTheme="minorHAnsi" w:hAnsiTheme="minorHAnsi"/>
          <w:b/>
          <w:u w:val="single"/>
        </w:rPr>
        <w:t xml:space="preserve"> </w:t>
      </w:r>
    </w:p>
    <w:p w14:paraId="019B3223" w14:textId="77777777" w:rsidR="0064229B" w:rsidRPr="00C21325" w:rsidRDefault="0064229B" w:rsidP="00F97007">
      <w:pPr>
        <w:spacing w:before="120" w:after="120" w:line="240" w:lineRule="auto"/>
        <w:ind w:firstLine="360"/>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77777777" w:rsidR="003A23D2" w:rsidRPr="00C21325" w:rsidRDefault="0064229B" w:rsidP="00F97007">
      <w:pPr>
        <w:spacing w:before="120" w:after="120" w:line="240" w:lineRule="auto"/>
        <w:ind w:firstLine="360"/>
        <w:jc w:val="both"/>
        <w:rPr>
          <w:rFonts w:asciiTheme="minorHAnsi" w:hAnsiTheme="minorHAnsi"/>
        </w:rPr>
      </w:pPr>
      <w:r w:rsidRPr="00C21325">
        <w:rPr>
          <w:rFonts w:asciiTheme="minorHAnsi" w:hAnsiTheme="minorHAnsi"/>
        </w:rPr>
        <w:t xml:space="preserve">Ku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lastRenderedPageBreak/>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F97007">
      <w:pPr>
        <w:spacing w:before="120" w:after="120" w:line="240" w:lineRule="auto"/>
        <w:ind w:firstLine="360"/>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7"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8"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291C2ED0" w:rsidR="003C2776" w:rsidRPr="00C21325" w:rsidRDefault="0064229B" w:rsidP="00F97007">
      <w:pPr>
        <w:spacing w:before="120" w:after="120" w:line="240" w:lineRule="auto"/>
        <w:ind w:firstLine="425"/>
        <w:jc w:val="both"/>
        <w:rPr>
          <w:rFonts w:asciiTheme="minorHAnsi" w:hAnsiTheme="minorHAnsi"/>
        </w:rPr>
      </w:pPr>
      <w:r w:rsidRPr="00C21325">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Pr="00C21325">
        <w:rPr>
          <w:rFonts w:asciiTheme="minorHAnsi" w:hAnsiTheme="minorHAnsi"/>
        </w:rPr>
        <w:t>s ohľadom na dopad navrhovanej zmeny na žiadateľa.</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5E52810A"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39"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4C25082E" w:rsidR="00815D38"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 </w:t>
      </w:r>
      <w:r w:rsidR="006C4A28" w:rsidRPr="00C21325">
        <w:rPr>
          <w:rFonts w:asciiTheme="minorHAnsi" w:hAnsiTheme="minorHAnsi"/>
          <w:bCs/>
          <w:iCs/>
          <w:sz w:val="22"/>
          <w:szCs w:val="22"/>
        </w:rPr>
        <w:t>Vzor Výzvy na doplnenie ŽoNFP</w:t>
      </w:r>
      <w:del w:id="19" w:author="Autor">
        <w:r w:rsidR="00956655" w:rsidDel="00CA29D7">
          <w:rPr>
            <w:rFonts w:asciiTheme="minorHAnsi" w:hAnsiTheme="minorHAnsi" w:cstheme="minorHAnsi"/>
            <w:bCs/>
            <w:iCs/>
            <w:sz w:val="22"/>
            <w:szCs w:val="22"/>
          </w:rPr>
          <w:delText xml:space="preserve"> </w:delText>
        </w:r>
        <w:r w:rsidR="00956655" w:rsidDel="00CA29D7">
          <w:rPr>
            <w:rFonts w:asciiTheme="minorHAnsi" w:hAnsiTheme="minorHAnsi"/>
            <w:bCs/>
            <w:iCs/>
          </w:rPr>
          <w:delText xml:space="preserve">– </w:delText>
        </w:r>
        <w:r w:rsidR="00956655" w:rsidDel="00CA29D7">
          <w:rPr>
            <w:rFonts w:asciiTheme="minorHAnsi" w:hAnsiTheme="minorHAnsi"/>
            <w:b/>
            <w:bCs/>
            <w:iCs/>
          </w:rPr>
          <w:delText>aktualizovaná</w:delText>
        </w:r>
      </w:del>
      <w:r w:rsidR="00956655" w:rsidRPr="00CA29D7">
        <w:rPr>
          <w:rFonts w:asciiTheme="minorHAnsi" w:hAnsiTheme="minorHAnsi"/>
          <w:bCs/>
          <w:iCs/>
          <w:rPrChange w:id="20" w:author="Autor">
            <w:rPr>
              <w:rFonts w:asciiTheme="minorHAnsi" w:hAnsiTheme="minorHAnsi"/>
              <w:b/>
              <w:bCs/>
              <w:iCs/>
            </w:rPr>
          </w:rPrChange>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bookmarkStart w:id="21" w:name="_GoBack"/>
      <w:bookmarkEnd w:id="21"/>
    </w:p>
    <w:sectPr w:rsidR="00BC5244" w:rsidRPr="00C21325" w:rsidSect="00103460">
      <w:headerReference w:type="default" r:id="rId40"/>
      <w:footerReference w:type="default" r:id="rId41"/>
      <w:headerReference w:type="first" r:id="rId42"/>
      <w:footerReference w:type="first" r:id="rId43"/>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D530C" w14:textId="77777777" w:rsidR="00106611" w:rsidRDefault="00106611" w:rsidP="00784ECE">
      <w:pPr>
        <w:spacing w:after="0" w:line="240" w:lineRule="auto"/>
      </w:pPr>
      <w:r>
        <w:separator/>
      </w:r>
    </w:p>
  </w:endnote>
  <w:endnote w:type="continuationSeparator" w:id="0">
    <w:p w14:paraId="36CC01FE" w14:textId="77777777" w:rsidR="00106611" w:rsidRDefault="0010661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375F6399" w:rsidR="000A1BC9" w:rsidRDefault="000A1BC9">
        <w:pPr>
          <w:pStyle w:val="Pta"/>
          <w:jc w:val="center"/>
        </w:pPr>
        <w:r>
          <w:fldChar w:fldCharType="begin"/>
        </w:r>
        <w:r>
          <w:instrText>PAGE   \* MERGEFORMAT</w:instrText>
        </w:r>
        <w:r>
          <w:fldChar w:fldCharType="separate"/>
        </w:r>
        <w:r w:rsidR="00CA29D7">
          <w:rPr>
            <w:noProof/>
          </w:rPr>
          <w:t>27</w:t>
        </w:r>
        <w:r>
          <w:fldChar w:fldCharType="end"/>
        </w:r>
      </w:p>
    </w:sdtContent>
  </w:sdt>
  <w:p w14:paraId="3885D48A" w14:textId="77777777" w:rsidR="000A1BC9" w:rsidRDefault="000A1BC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0A1BC9" w:rsidRDefault="000A1BC9"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DC350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0A1BC9" w:rsidRDefault="000A1BC9"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0A1BC9" w:rsidRDefault="000A1BC9" w:rsidP="00F4420F">
    <w:pPr>
      <w:pStyle w:val="Pta"/>
    </w:pPr>
  </w:p>
  <w:p w14:paraId="43024CAA" w14:textId="77777777" w:rsidR="000A1BC9" w:rsidRDefault="000A1BC9">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2D2C" w14:textId="77777777" w:rsidR="00106611" w:rsidRDefault="00106611" w:rsidP="00784ECE">
      <w:pPr>
        <w:spacing w:after="0" w:line="240" w:lineRule="auto"/>
      </w:pPr>
      <w:r>
        <w:separator/>
      </w:r>
    </w:p>
  </w:footnote>
  <w:footnote w:type="continuationSeparator" w:id="0">
    <w:p w14:paraId="09BDC61E" w14:textId="77777777" w:rsidR="00106611" w:rsidRDefault="00106611" w:rsidP="00784ECE">
      <w:pPr>
        <w:spacing w:after="0" w:line="240" w:lineRule="auto"/>
      </w:pPr>
      <w:r>
        <w:continuationSeparator/>
      </w:r>
    </w:p>
  </w:footnote>
  <w:footnote w:id="1">
    <w:p w14:paraId="6F4E9415" w14:textId="77777777" w:rsidR="000A1BC9" w:rsidRDefault="000A1BC9">
      <w:pPr>
        <w:pStyle w:val="Textpoznmkypodiarou"/>
      </w:pPr>
      <w:r>
        <w:rPr>
          <w:rStyle w:val="Odkaznapoznmkupodiarou"/>
        </w:rPr>
        <w:footnoteRef/>
      </w:r>
      <w:r>
        <w:t xml:space="preserve"> v rámci tejto aktivity sú oprávnené aj </w:t>
      </w:r>
      <w:r w:rsidRPr="00802423">
        <w:t>pracovné cesty</w:t>
      </w:r>
      <w:r>
        <w:t>,</w:t>
      </w:r>
      <w:r w:rsidRPr="00802423">
        <w:t xml:space="preserve"> </w:t>
      </w:r>
      <w:r>
        <w:t xml:space="preserve">pracovné stretnutia a rokovania </w:t>
      </w:r>
      <w:r w:rsidRPr="00802423">
        <w:t>za účelom výkonu oprávnenej činnosti AK (napr. kontroly, certifikačné overovania</w:t>
      </w:r>
      <w:r>
        <w:t xml:space="preserve">, </w:t>
      </w:r>
      <w:r w:rsidRPr="00802423">
        <w:t>a pod.)</w:t>
      </w:r>
    </w:p>
  </w:footnote>
  <w:footnote w:id="2">
    <w:p w14:paraId="3493E796" w14:textId="77777777" w:rsidR="000A1BC9" w:rsidRDefault="000A1BC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14:paraId="17407368" w14:textId="174B60DA" w:rsidR="000A1BC9" w:rsidRPr="00DE3DF0" w:rsidRDefault="000A1BC9"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2A7A7B">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0A1BC9" w:rsidRDefault="000A1BC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776"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0A1BC9" w:rsidRDefault="000A1BC9">
    <w:pPr>
      <w:pStyle w:val="Hlavika"/>
      <w:rPr>
        <w:rFonts w:asciiTheme="minorHAnsi" w:hAnsiTheme="minorHAnsi"/>
        <w:sz w:val="22"/>
        <w:szCs w:val="22"/>
      </w:rPr>
    </w:pPr>
  </w:p>
  <w:p w14:paraId="7FDCD3F5" w14:textId="4673E6B4" w:rsidR="000A1BC9" w:rsidRPr="00005728" w:rsidRDefault="000A1BC9"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del w:id="22" w:author="Autor">
      <w:r w:rsidDel="00823F9E">
        <w:rPr>
          <w:rFonts w:asciiTheme="minorHAnsi" w:hAnsiTheme="minorHAnsi"/>
          <w:sz w:val="22"/>
          <w:szCs w:val="22"/>
        </w:rPr>
        <w:delText xml:space="preserve">2 </w:delText>
      </w:r>
    </w:del>
    <w:ins w:id="23" w:author="Autor">
      <w:r w:rsidR="00823F9E">
        <w:rPr>
          <w:rFonts w:asciiTheme="minorHAnsi" w:hAnsiTheme="minorHAnsi"/>
          <w:sz w:val="22"/>
          <w:szCs w:val="22"/>
        </w:rPr>
        <w:t xml:space="preserve">3 </w:t>
      </w:r>
    </w:ins>
    <w:r>
      <w:rPr>
        <w:rFonts w:asciiTheme="minorHAnsi" w:hAnsiTheme="minorHAnsi"/>
        <w:sz w:val="22"/>
        <w:szCs w:val="22"/>
      </w:rPr>
      <w:t>z</w:t>
    </w:r>
    <w:ins w:id="24" w:author="Autor">
      <w:r w:rsidR="00823F9E">
        <w:rPr>
          <w:rFonts w:asciiTheme="minorHAnsi" w:hAnsiTheme="minorHAnsi"/>
          <w:sz w:val="22"/>
          <w:szCs w:val="22"/>
        </w:rPr>
        <w:t>o</w:t>
      </w:r>
    </w:ins>
    <w:r>
      <w:rPr>
        <w:rFonts w:asciiTheme="minorHAnsi" w:hAnsiTheme="minorHAnsi"/>
        <w:sz w:val="22"/>
        <w:szCs w:val="22"/>
      </w:rPr>
      <w:t> </w:t>
    </w:r>
    <w:del w:id="25" w:author="Autor">
      <w:r w:rsidDel="00823F9E">
        <w:rPr>
          <w:rFonts w:asciiTheme="minorHAnsi" w:hAnsiTheme="minorHAnsi"/>
          <w:sz w:val="22"/>
          <w:szCs w:val="22"/>
        </w:rPr>
        <w:delText>23</w:delText>
      </w:r>
    </w:del>
    <w:ins w:id="26" w:author="Autor">
      <w:r w:rsidR="00823F9E">
        <w:rPr>
          <w:rFonts w:asciiTheme="minorHAnsi" w:hAnsiTheme="minorHAnsi"/>
          <w:sz w:val="22"/>
          <w:szCs w:val="22"/>
        </w:rPr>
        <w:t>14</w:t>
      </w:r>
    </w:ins>
    <w:r>
      <w:rPr>
        <w:rFonts w:asciiTheme="minorHAnsi" w:hAnsiTheme="minorHAnsi"/>
        <w:sz w:val="22"/>
        <w:szCs w:val="22"/>
      </w:rPr>
      <w:t xml:space="preserve">. </w:t>
    </w:r>
    <w:del w:id="27" w:author="Autor">
      <w:r w:rsidDel="00823F9E">
        <w:rPr>
          <w:rFonts w:asciiTheme="minorHAnsi" w:hAnsiTheme="minorHAnsi"/>
          <w:sz w:val="22"/>
          <w:szCs w:val="22"/>
        </w:rPr>
        <w:delText>12</w:delText>
      </w:r>
    </w:del>
    <w:ins w:id="28" w:author="Autor">
      <w:r w:rsidR="00823F9E">
        <w:rPr>
          <w:rFonts w:asciiTheme="minorHAnsi" w:hAnsiTheme="minorHAnsi"/>
          <w:sz w:val="22"/>
          <w:szCs w:val="22"/>
        </w:rPr>
        <w:t>04</w:t>
      </w:r>
    </w:ins>
    <w:r>
      <w:rPr>
        <w:rFonts w:asciiTheme="minorHAnsi" w:hAnsiTheme="minorHAnsi"/>
        <w:sz w:val="22"/>
        <w:szCs w:val="22"/>
      </w:rPr>
      <w:t xml:space="preserve">. </w:t>
    </w:r>
    <w:del w:id="29" w:author="Autor">
      <w:r w:rsidDel="00823F9E">
        <w:rPr>
          <w:rFonts w:asciiTheme="minorHAnsi" w:hAnsiTheme="minorHAnsi"/>
          <w:sz w:val="22"/>
          <w:szCs w:val="22"/>
        </w:rPr>
        <w:delText>2020</w:delText>
      </w:r>
    </w:del>
    <w:ins w:id="30" w:author="Autor">
      <w:r w:rsidR="00823F9E">
        <w:rPr>
          <w:rFonts w:asciiTheme="minorHAnsi" w:hAnsiTheme="minorHAnsi"/>
          <w:sz w:val="22"/>
          <w:szCs w:val="22"/>
        </w:rPr>
        <w:t>2021</w:t>
      </w:r>
    </w:ins>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0A1BC9" w:rsidRDefault="000A1BC9">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3"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7"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1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6"/>
  </w:num>
  <w:num w:numId="6">
    <w:abstractNumId w:val="15"/>
  </w:num>
  <w:num w:numId="7">
    <w:abstractNumId w:val="29"/>
  </w:num>
  <w:num w:numId="8">
    <w:abstractNumId w:val="43"/>
  </w:num>
  <w:num w:numId="9">
    <w:abstractNumId w:val="32"/>
  </w:num>
  <w:num w:numId="10">
    <w:abstractNumId w:val="28"/>
  </w:num>
  <w:num w:numId="11">
    <w:abstractNumId w:val="27"/>
  </w:num>
  <w:num w:numId="12">
    <w:abstractNumId w:val="0"/>
  </w:num>
  <w:num w:numId="13">
    <w:abstractNumId w:val="8"/>
  </w:num>
  <w:num w:numId="14">
    <w:abstractNumId w:val="6"/>
  </w:num>
  <w:num w:numId="15">
    <w:abstractNumId w:val="7"/>
  </w:num>
  <w:num w:numId="16">
    <w:abstractNumId w:val="25"/>
  </w:num>
  <w:num w:numId="17">
    <w:abstractNumId w:val="34"/>
  </w:num>
  <w:num w:numId="18">
    <w:abstractNumId w:val="41"/>
  </w:num>
  <w:num w:numId="19">
    <w:abstractNumId w:val="13"/>
  </w:num>
  <w:num w:numId="20">
    <w:abstractNumId w:val="37"/>
  </w:num>
  <w:num w:numId="21">
    <w:abstractNumId w:val="14"/>
  </w:num>
  <w:num w:numId="22">
    <w:abstractNumId w:val="24"/>
  </w:num>
  <w:num w:numId="23">
    <w:abstractNumId w:val="31"/>
  </w:num>
  <w:num w:numId="24">
    <w:abstractNumId w:val="12"/>
  </w:num>
  <w:num w:numId="25">
    <w:abstractNumId w:val="21"/>
  </w:num>
  <w:num w:numId="26">
    <w:abstractNumId w:val="3"/>
  </w:num>
  <w:num w:numId="27">
    <w:abstractNumId w:val="42"/>
  </w:num>
  <w:num w:numId="28">
    <w:abstractNumId w:val="1"/>
  </w:num>
  <w:num w:numId="29">
    <w:abstractNumId w:val="26"/>
  </w:num>
  <w:num w:numId="30">
    <w:abstractNumId w:val="47"/>
  </w:num>
  <w:num w:numId="31">
    <w:abstractNumId w:val="11"/>
  </w:num>
  <w:num w:numId="32">
    <w:abstractNumId w:val="36"/>
  </w:num>
  <w:num w:numId="33">
    <w:abstractNumId w:val="9"/>
  </w:num>
  <w:num w:numId="34">
    <w:abstractNumId w:val="45"/>
  </w:num>
  <w:num w:numId="35">
    <w:abstractNumId w:val="22"/>
  </w:num>
  <w:num w:numId="36">
    <w:abstractNumId w:val="17"/>
  </w:num>
  <w:num w:numId="37">
    <w:abstractNumId w:val="39"/>
  </w:num>
  <w:num w:numId="38">
    <w:abstractNumId w:val="38"/>
  </w:num>
  <w:num w:numId="39">
    <w:abstractNumId w:val="2"/>
  </w:num>
  <w:num w:numId="40">
    <w:abstractNumId w:val="19"/>
  </w:num>
  <w:num w:numId="41">
    <w:abstractNumId w:val="23"/>
  </w:num>
  <w:num w:numId="42">
    <w:abstractNumId w:val="30"/>
  </w:num>
  <w:num w:numId="43">
    <w:abstractNumId w:val="44"/>
  </w:num>
  <w:num w:numId="44">
    <w:abstractNumId w:val="5"/>
  </w:num>
  <w:num w:numId="45">
    <w:abstractNumId w:val="4"/>
  </w:num>
  <w:num w:numId="46">
    <w:abstractNumId w:val="35"/>
  </w:num>
  <w:num w:numId="47">
    <w:abstractNumId w:val="16"/>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06611"/>
    <w:rsid w:val="00110F51"/>
    <w:rsid w:val="001132F4"/>
    <w:rsid w:val="0012108E"/>
    <w:rsid w:val="00126810"/>
    <w:rsid w:val="00126CDC"/>
    <w:rsid w:val="00145333"/>
    <w:rsid w:val="001508E8"/>
    <w:rsid w:val="00150F0A"/>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77A8"/>
    <w:rsid w:val="002817D8"/>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25B4"/>
    <w:rsid w:val="00316944"/>
    <w:rsid w:val="00317420"/>
    <w:rsid w:val="00317EFA"/>
    <w:rsid w:val="00320C97"/>
    <w:rsid w:val="00325A39"/>
    <w:rsid w:val="00337B53"/>
    <w:rsid w:val="00340864"/>
    <w:rsid w:val="00345CCD"/>
    <w:rsid w:val="00354603"/>
    <w:rsid w:val="00362BD8"/>
    <w:rsid w:val="00374C1F"/>
    <w:rsid w:val="00375DE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F1AED"/>
    <w:rsid w:val="004F35ED"/>
    <w:rsid w:val="00505266"/>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E3DDC"/>
    <w:rsid w:val="005F3E38"/>
    <w:rsid w:val="005F4BF0"/>
    <w:rsid w:val="005F5C8C"/>
    <w:rsid w:val="0060188D"/>
    <w:rsid w:val="006035CB"/>
    <w:rsid w:val="006059B3"/>
    <w:rsid w:val="00616514"/>
    <w:rsid w:val="0062456D"/>
    <w:rsid w:val="00625A3E"/>
    <w:rsid w:val="00627FCC"/>
    <w:rsid w:val="006322F4"/>
    <w:rsid w:val="0063386F"/>
    <w:rsid w:val="00634B7F"/>
    <w:rsid w:val="0063738D"/>
    <w:rsid w:val="0064229B"/>
    <w:rsid w:val="00645FFE"/>
    <w:rsid w:val="00657442"/>
    <w:rsid w:val="00661567"/>
    <w:rsid w:val="00662358"/>
    <w:rsid w:val="00671955"/>
    <w:rsid w:val="00675178"/>
    <w:rsid w:val="00676E80"/>
    <w:rsid w:val="00681686"/>
    <w:rsid w:val="0069226A"/>
    <w:rsid w:val="006937F7"/>
    <w:rsid w:val="00695289"/>
    <w:rsid w:val="006A16B9"/>
    <w:rsid w:val="006A6E11"/>
    <w:rsid w:val="006B0010"/>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36A7F"/>
    <w:rsid w:val="007400B9"/>
    <w:rsid w:val="00752228"/>
    <w:rsid w:val="00767360"/>
    <w:rsid w:val="007675D2"/>
    <w:rsid w:val="00772BED"/>
    <w:rsid w:val="0077612F"/>
    <w:rsid w:val="00776515"/>
    <w:rsid w:val="00776F82"/>
    <w:rsid w:val="00781DD5"/>
    <w:rsid w:val="0078278F"/>
    <w:rsid w:val="00784ECE"/>
    <w:rsid w:val="0079472C"/>
    <w:rsid w:val="007A2279"/>
    <w:rsid w:val="007A35DD"/>
    <w:rsid w:val="007A576A"/>
    <w:rsid w:val="007A617E"/>
    <w:rsid w:val="007B0FCE"/>
    <w:rsid w:val="007B402A"/>
    <w:rsid w:val="007B63A3"/>
    <w:rsid w:val="007C0649"/>
    <w:rsid w:val="007C40AA"/>
    <w:rsid w:val="007C448E"/>
    <w:rsid w:val="007C4DA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3F9E"/>
    <w:rsid w:val="00825667"/>
    <w:rsid w:val="00836039"/>
    <w:rsid w:val="00840347"/>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D4F08"/>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2F66"/>
    <w:rsid w:val="00AC139D"/>
    <w:rsid w:val="00AC2659"/>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7AD1"/>
    <w:rsid w:val="00B822E1"/>
    <w:rsid w:val="00B82DF3"/>
    <w:rsid w:val="00B86276"/>
    <w:rsid w:val="00B862C9"/>
    <w:rsid w:val="00B93E8C"/>
    <w:rsid w:val="00B96403"/>
    <w:rsid w:val="00B96730"/>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7228"/>
    <w:rsid w:val="00C0747D"/>
    <w:rsid w:val="00C10ADC"/>
    <w:rsid w:val="00C117B5"/>
    <w:rsid w:val="00C139DA"/>
    <w:rsid w:val="00C20634"/>
    <w:rsid w:val="00C21325"/>
    <w:rsid w:val="00C23BD2"/>
    <w:rsid w:val="00C2420C"/>
    <w:rsid w:val="00C2623B"/>
    <w:rsid w:val="00C26C7C"/>
    <w:rsid w:val="00C3240E"/>
    <w:rsid w:val="00C42C93"/>
    <w:rsid w:val="00C479F2"/>
    <w:rsid w:val="00C50690"/>
    <w:rsid w:val="00C514B7"/>
    <w:rsid w:val="00C51E0C"/>
    <w:rsid w:val="00C5648D"/>
    <w:rsid w:val="00C56531"/>
    <w:rsid w:val="00C62740"/>
    <w:rsid w:val="00C62961"/>
    <w:rsid w:val="00C64263"/>
    <w:rsid w:val="00C71405"/>
    <w:rsid w:val="00C849EB"/>
    <w:rsid w:val="00C90731"/>
    <w:rsid w:val="00C9226B"/>
    <w:rsid w:val="00C94DE4"/>
    <w:rsid w:val="00C95C23"/>
    <w:rsid w:val="00C95D43"/>
    <w:rsid w:val="00CA28A0"/>
    <w:rsid w:val="00CA29D7"/>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412B9"/>
    <w:rsid w:val="00E4587E"/>
    <w:rsid w:val="00E54FE7"/>
    <w:rsid w:val="00E60538"/>
    <w:rsid w:val="00E60E4C"/>
    <w:rsid w:val="00E62272"/>
    <w:rsid w:val="00E638FF"/>
    <w:rsid w:val="00E66306"/>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E504E"/>
    <w:rsid w:val="00EF4219"/>
    <w:rsid w:val="00EF59B7"/>
    <w:rsid w:val="00F02268"/>
    <w:rsid w:val="00F026C1"/>
    <w:rsid w:val="00F03923"/>
    <w:rsid w:val="00F048A3"/>
    <w:rsid w:val="00F06787"/>
    <w:rsid w:val="00F1158C"/>
    <w:rsid w:val="00F14B1F"/>
    <w:rsid w:val="00F22134"/>
    <w:rsid w:val="00F32903"/>
    <w:rsid w:val="00F4224E"/>
    <w:rsid w:val="00F436C6"/>
    <w:rsid w:val="00F4420F"/>
    <w:rsid w:val="00F45033"/>
    <w:rsid w:val="00F47EA2"/>
    <w:rsid w:val="00F50C07"/>
    <w:rsid w:val="00F564D1"/>
    <w:rsid w:val="00F60127"/>
    <w:rsid w:val="00F622D4"/>
    <w:rsid w:val="00F64B07"/>
    <w:rsid w:val="00F70420"/>
    <w:rsid w:val="00F87043"/>
    <w:rsid w:val="00F875B0"/>
    <w:rsid w:val="00F94C69"/>
    <w:rsid w:val="00F96C4E"/>
    <w:rsid w:val="00F97007"/>
    <w:rsid w:val="00F9720B"/>
    <w:rsid w:val="00F9755E"/>
    <w:rsid w:val="00F97977"/>
    <w:rsid w:val="00FA53C9"/>
    <w:rsid w:val="00FA6D5B"/>
    <w:rsid w:val="00FB04BF"/>
    <w:rsid w:val="00FB41B7"/>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olaf.vlada.gov.sk/system-vcasneho-odhalovania-rizika-a-vylucenia-edes/"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sk"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ecas.org/" TargetMode="External"/><Relationship Id="rId20" Type="http://schemas.openxmlformats.org/officeDocument/2006/relationships/hyperlink" Target="http://www.partnerskadohoda.gov.sk/metodicke-pokyny-cko-a-uv-sr/"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5FE00-E8D1-4D82-AA82-ED2BBCA64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10660</Words>
  <Characters>60767</Characters>
  <Application>Microsoft Office Word</Application>
  <DocSecurity>0</DocSecurity>
  <Lines>506</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2021-04-12T16:43:00Z</dcterms:modified>
</cp:coreProperties>
</file>