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rFonts w:asciiTheme="minorHAnsi" w:hAnsiTheme="minorHAnsi"/>
        </w:rPr>
      </w:pPr>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r w:rsidR="00EC7A45" w:rsidRPr="004A6A07">
        <w:rPr>
          <w:rFonts w:asciiTheme="minorHAnsi" w:hAnsiTheme="minorHAnsi"/>
        </w:rPr>
        <w:t>Slovenskej republiky (ďalej aj „</w:t>
      </w:r>
      <w:r w:rsidR="00AD34F7">
        <w:rPr>
          <w:rFonts w:asciiTheme="minorHAnsi" w:hAnsiTheme="minorHAnsi"/>
        </w:rPr>
        <w:t>MIRRI</w:t>
      </w:r>
      <w:r w:rsidR="00AD34F7" w:rsidRPr="004A6A07">
        <w:rPr>
          <w:rFonts w:asciiTheme="minorHAnsi" w:hAnsiTheme="minorHAnsi"/>
        </w:rPr>
        <w:t xml:space="preserve"> </w:t>
      </w:r>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3C2776" w:rsidP="004A6A07">
      <w:pPr>
        <w:spacing w:before="120" w:after="120" w:line="240" w:lineRule="auto"/>
        <w:rPr>
          <w:rFonts w:asciiTheme="minorHAnsi" w:hAnsiTheme="minorHAnsi"/>
          <w:b/>
        </w:rPr>
      </w:pPr>
      <w:r w:rsidRPr="004A6A07">
        <w:rPr>
          <w:rFonts w:asciiTheme="minorHAnsi" w:hAnsiTheme="minorHAnsi"/>
          <w:b/>
        </w:rPr>
        <w:t>Adresa:</w:t>
      </w:r>
      <w:r w:rsidR="00700301" w:rsidRPr="004A6A07">
        <w:rPr>
          <w:rFonts w:asciiTheme="minorHAnsi" w:hAnsiTheme="minorHAnsi"/>
        </w:rPr>
        <w:t xml:space="preserve">   </w:t>
      </w:r>
      <w:r w:rsidR="00AD34F7">
        <w:rPr>
          <w:rFonts w:asciiTheme="minorHAnsi" w:hAnsiTheme="minorHAnsi" w:cstheme="minorHAnsi"/>
        </w:rPr>
        <w:t>Štefánikova 15, 811 05</w:t>
      </w:r>
      <w:r w:rsidR="00700301" w:rsidRPr="00D7167A">
        <w:rPr>
          <w:rFonts w:asciiTheme="minorHAnsi" w:hAnsiTheme="minorHAnsi" w:cstheme="minorHAnsi"/>
        </w:rPr>
        <w:t xml:space="preserve"> Bratislava, Slovenská republika</w:t>
      </w:r>
      <w:r w:rsidR="00700301" w:rsidRPr="004A6A07">
        <w:rPr>
          <w:rFonts w:asciiTheme="minorHAnsi" w:hAnsiTheme="minorHAnsi"/>
          <w:b/>
        </w:rPr>
        <w:t xml:space="preserve"> </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imes New Roman" w:hAnsi="Times New Roman"/>
          <w:b/>
          <w:sz w:val="24"/>
          <w:szCs w:val="24"/>
          <w:lang w:eastAsia="sk-SK"/>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7314FD" w:rsidRPr="00435EC0">
        <w:rPr>
          <w:b/>
        </w:rPr>
        <w:t>1</w:t>
      </w:r>
      <w:r w:rsidR="007314FD">
        <w:rPr>
          <w:b/>
        </w:rPr>
        <w:t>4 238 187</w:t>
      </w:r>
      <w:r w:rsidR="007314FD" w:rsidRPr="00435EC0">
        <w:rPr>
          <w:b/>
        </w:rPr>
        <w:t>,00</w:t>
      </w:r>
      <w:r w:rsidR="007F74E4">
        <w:rPr>
          <w:b/>
        </w:rPr>
        <w:t xml:space="preserve"> </w:t>
      </w:r>
      <w:r w:rsidRPr="0090668B">
        <w:rPr>
          <w:rFonts w:asciiTheme="minorHAnsi" w:hAnsiTheme="minorHAnsi"/>
        </w:rPr>
        <w:t>€.</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p w:rsidR="00D03EBC" w:rsidRDefault="00D03EBC" w:rsidP="004A420E">
      <w:pPr>
        <w:spacing w:before="240" w:after="240"/>
        <w:jc w:val="both"/>
        <w:rPr>
          <w:rFonts w:asciiTheme="minorHAnsi" w:hAnsiTheme="minorHAnsi"/>
        </w:rPr>
      </w:pPr>
    </w:p>
    <w:p w:rsidR="00D03EBC" w:rsidRDefault="00D03EBC" w:rsidP="004A420E">
      <w:pPr>
        <w:spacing w:before="240" w:after="240"/>
        <w:jc w:val="both"/>
        <w:rP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lastRenderedPageBreak/>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Časový harmonogram konania o ŽoNFP</w:t>
      </w:r>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„ŽoNFP“)</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w:t>
      </w:r>
      <w:del w:id="0" w:author="Autor">
        <w:r w:rsidR="003C2776" w:rsidRPr="0032281B" w:rsidDel="004F33FD">
          <w:delText xml:space="preserve"> </w:delText>
        </w:r>
      </w:del>
      <w:ins w:id="1" w:author="Autor">
        <w:r w:rsidR="004F33FD">
          <w:t> </w:t>
        </w:r>
      </w:ins>
      <w:r w:rsidR="003C2776" w:rsidRPr="0032281B">
        <w:t>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Miesto a spôsob podania ŽoNFP</w:t>
      </w:r>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120AD4" w:rsidRPr="00694F7B" w:rsidRDefault="00DA2744" w:rsidP="004A6A07">
      <w:pPr>
        <w:pStyle w:val="Default"/>
        <w:spacing w:before="120" w:after="120"/>
        <w:jc w:val="both"/>
        <w:rPr>
          <w:rFonts w:asciiTheme="minorHAnsi" w:hAnsiTheme="minorHAnsi" w:cs="Times New Roman"/>
          <w:sz w:val="22"/>
          <w:szCs w:val="22"/>
        </w:rPr>
      </w:pPr>
      <w:r w:rsidRPr="004A6A07">
        <w:rPr>
          <w:rFonts w:asciiTheme="minorHAnsi" w:hAnsiTheme="minorHAnsi"/>
          <w:sz w:val="22"/>
          <w:szCs w:val="22"/>
        </w:rPr>
        <w:lastRenderedPageBreak/>
        <w:t xml:space="preserve">Žiadosť o NFP je doručená </w:t>
      </w:r>
      <w:r w:rsidRPr="004A6A07">
        <w:rPr>
          <w:rFonts w:asciiTheme="minorHAnsi" w:hAnsiTheme="minorHAnsi"/>
          <w:b/>
          <w:sz w:val="22"/>
          <w:szCs w:val="22"/>
        </w:rPr>
        <w:t>vo forme určenej RO OP TP</w:t>
      </w:r>
      <w:r w:rsidRPr="004A6A07">
        <w:rPr>
          <w:rFonts w:asciiTheme="minorHAnsi" w:hAnsiTheme="minorHAnsi"/>
          <w:sz w:val="22"/>
          <w:szCs w:val="22"/>
        </w:rPr>
        <w:t>, ak je formulár žiadosti o NFP (spolu so všetkými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w:t>
      </w:r>
      <w:del w:id="2" w:author="Autor">
        <w:r w:rsidR="00120AD4" w:rsidRPr="00694F7B" w:rsidDel="004F33FD">
          <w:rPr>
            <w:rFonts w:asciiTheme="minorHAnsi" w:hAnsiTheme="minorHAnsi" w:cs="Times New Roman"/>
            <w:sz w:val="22"/>
            <w:szCs w:val="22"/>
          </w:rPr>
          <w:delText xml:space="preserve"> </w:delText>
        </w:r>
      </w:del>
      <w:ins w:id="3" w:author="Autor">
        <w:r w:rsidR="004F33FD">
          <w:rPr>
            <w:rFonts w:asciiTheme="minorHAnsi" w:hAnsiTheme="minorHAnsi" w:cs="Times New Roman"/>
            <w:sz w:val="22"/>
            <w:szCs w:val="22"/>
          </w:rPr>
          <w:t> </w:t>
        </w:r>
      </w:ins>
      <w:r w:rsidR="00120AD4" w:rsidRPr="00694F7B">
        <w:rPr>
          <w:rFonts w:asciiTheme="minorHAnsi" w:hAnsiTheme="minorHAnsi" w:cs="Times New Roman"/>
          <w:sz w:val="22"/>
          <w:szCs w:val="22"/>
        </w:rPr>
        <w:t xml:space="preserve">nasledovných spôsobov: </w:t>
      </w:r>
    </w:p>
    <w:p w:rsidR="00841056" w:rsidRPr="00694F7B" w:rsidRDefault="00841056" w:rsidP="004A6A07">
      <w:pPr>
        <w:pStyle w:val="Default"/>
        <w:numPr>
          <w:ilvl w:val="0"/>
          <w:numId w:val="35"/>
        </w:numPr>
        <w:spacing w:before="120" w:after="120"/>
        <w:jc w:val="both"/>
        <w:rPr>
          <w:rFonts w:asciiTheme="minorHAnsi" w:hAnsiTheme="minorHAnsi"/>
          <w:sz w:val="22"/>
          <w:szCs w:val="22"/>
        </w:rPr>
      </w:pPr>
      <w:r w:rsidRPr="004A6A07">
        <w:rPr>
          <w:rFonts w:asciiTheme="minorHAnsi" w:hAnsiTheme="minorHAnsi" w:cs="Times New Roman"/>
          <w:sz w:val="22"/>
          <w:szCs w:val="22"/>
        </w:rPr>
        <w:t>V </w:t>
      </w:r>
      <w:r w:rsidRPr="004A6A07">
        <w:rPr>
          <w:rFonts w:asciiTheme="minorHAnsi" w:hAnsiTheme="minorHAnsi" w:cs="Times New Roman"/>
          <w:b/>
          <w:sz w:val="22"/>
          <w:szCs w:val="22"/>
        </w:rPr>
        <w:t>listinnej podobe</w:t>
      </w:r>
      <w:r w:rsidRPr="004A6A07">
        <w:rPr>
          <w:rFonts w:asciiTheme="minorHAnsi" w:hAnsiTheme="minorHAnsi" w:cs="Times New Roman"/>
          <w:sz w:val="22"/>
          <w:szCs w:val="22"/>
        </w:rPr>
        <w:t xml:space="preserve"> je žiadosť o NFP, vrátane všetkých príloh, možné doručiť v jednom origináli (vytlačenom po odoslaní prostredníctvom ITMS2014+</w:t>
      </w:r>
      <w:r w:rsidR="00217F55">
        <w:rPr>
          <w:rFonts w:asciiTheme="minorHAnsi" w:hAnsiTheme="minorHAnsi" w:cs="Times New Roman"/>
          <w:sz w:val="22"/>
          <w:szCs w:val="22"/>
        </w:rPr>
        <w:t xml:space="preserve"> a podpísanom</w:t>
      </w:r>
      <w:r w:rsidRPr="004A6A07">
        <w:rPr>
          <w:rFonts w:asciiTheme="minorHAnsi" w:hAnsiTheme="minorHAnsi" w:cs="Times New Roman"/>
          <w:sz w:val="22"/>
          <w:szCs w:val="22"/>
        </w:rPr>
        <w:t>) a jednej kópii:</w:t>
      </w:r>
    </w:p>
    <w:p w:rsidR="00120AD4" w:rsidRPr="00694F7B" w:rsidRDefault="00120AD4" w:rsidP="004A6A07">
      <w:pPr>
        <w:pStyle w:val="Odsekzoznamu"/>
        <w:numPr>
          <w:ilvl w:val="0"/>
          <w:numId w:val="6"/>
        </w:numPr>
        <w:spacing w:before="120" w:after="120"/>
        <w:contextualSpacing w:val="0"/>
        <w:jc w:val="both"/>
        <w:rPr>
          <w:rFonts w:asciiTheme="minorHAnsi" w:hAnsiTheme="minorHAnsi"/>
          <w:sz w:val="22"/>
          <w:szCs w:val="22"/>
        </w:rPr>
      </w:pPr>
      <w:r w:rsidRPr="00694F7B">
        <w:rPr>
          <w:rFonts w:asciiTheme="minorHAnsi" w:hAnsiTheme="minorHAnsi"/>
          <w:sz w:val="22"/>
          <w:szCs w:val="22"/>
        </w:rPr>
        <w:t>doporučenou poštou alebo kuriérskou službou na adresu:</w:t>
      </w:r>
    </w:p>
    <w:p w:rsidR="00120AD4" w:rsidRPr="002D08EE" w:rsidRDefault="00AD34F7" w:rsidP="004A6A07">
      <w:pPr>
        <w:spacing w:before="120" w:after="120" w:line="240" w:lineRule="auto"/>
        <w:ind w:left="709"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Pr="002D08EE" w:rsidDel="00AD34F7">
        <w:rPr>
          <w:rFonts w:asciiTheme="minorHAnsi" w:hAnsiTheme="minorHAnsi"/>
        </w:rPr>
        <w:t xml:space="preserve"> </w:t>
      </w:r>
      <w:r w:rsidR="00120AD4" w:rsidRPr="002D08EE">
        <w:rPr>
          <w:rFonts w:asciiTheme="minorHAnsi" w:hAnsiTheme="minorHAnsi"/>
        </w:rPr>
        <w:t xml:space="preserve">Slovenskej republiky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sekcia </w:t>
      </w:r>
      <w:r w:rsidR="00592CD5" w:rsidRPr="00592CD5">
        <w:rPr>
          <w:rFonts w:asciiTheme="minorHAnsi" w:hAnsiTheme="minorHAnsi"/>
        </w:rPr>
        <w:t>OP TP a iných finančných mechanizmov</w:t>
      </w:r>
      <w:r w:rsidRPr="002D08EE">
        <w:rPr>
          <w:rFonts w:asciiTheme="minorHAnsi" w:hAnsiTheme="minorHAnsi"/>
        </w:rPr>
        <w:t xml:space="preserve">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odbor implementácie projektov OP TP</w:t>
      </w:r>
    </w:p>
    <w:p w:rsidR="00120AD4" w:rsidRPr="002D08EE" w:rsidRDefault="00AD34F7" w:rsidP="004A6A07">
      <w:pPr>
        <w:spacing w:before="120" w:after="120" w:line="240" w:lineRule="auto"/>
        <w:ind w:left="709" w:firstLine="357"/>
        <w:contextualSpacing/>
        <w:jc w:val="both"/>
        <w:rPr>
          <w:rFonts w:asciiTheme="minorHAnsi" w:hAnsiTheme="minorHAnsi"/>
        </w:rPr>
      </w:pPr>
      <w:r>
        <w:rPr>
          <w:rFonts w:asciiTheme="minorHAnsi" w:hAnsiTheme="minorHAnsi" w:cstheme="minorHAnsi"/>
        </w:rPr>
        <w:t>Štefánikova 15</w:t>
      </w:r>
      <w:r w:rsidRPr="005D01A7">
        <w:rPr>
          <w:rFonts w:asciiTheme="minorHAnsi" w:hAnsiTheme="minorHAnsi" w:cstheme="minorHAnsi"/>
        </w:rPr>
        <w:t xml:space="preserve"> </w:t>
      </w:r>
      <w:r w:rsidR="00120AD4" w:rsidRPr="002D08EE">
        <w:rPr>
          <w:rFonts w:asciiTheme="minorHAnsi" w:hAnsiTheme="minorHAnsi"/>
        </w:rPr>
        <w:t xml:space="preserve"> </w:t>
      </w:r>
    </w:p>
    <w:p w:rsidR="00120AD4" w:rsidRPr="002D08EE" w:rsidRDefault="00AD34F7" w:rsidP="004A6A07">
      <w:pPr>
        <w:spacing w:before="120" w:after="120" w:line="240" w:lineRule="auto"/>
        <w:ind w:left="709" w:firstLine="357"/>
        <w:contextualSpacing/>
        <w:jc w:val="both"/>
        <w:rPr>
          <w:rFonts w:asciiTheme="minorHAnsi" w:hAnsiTheme="minorHAnsi"/>
        </w:rPr>
      </w:pPr>
      <w:r>
        <w:rPr>
          <w:rFonts w:asciiTheme="minorHAnsi" w:hAnsiTheme="minorHAnsi"/>
        </w:rPr>
        <w:t>811 05</w:t>
      </w:r>
      <w:r w:rsidR="00120AD4" w:rsidRPr="002D08EE">
        <w:rPr>
          <w:rFonts w:asciiTheme="minorHAnsi" w:hAnsiTheme="minorHAnsi"/>
        </w:rPr>
        <w:t xml:space="preserve"> Bratislava</w:t>
      </w:r>
    </w:p>
    <w:p w:rsidR="00120AD4" w:rsidRPr="00C92C97" w:rsidRDefault="00120AD4" w:rsidP="004A6A07">
      <w:pPr>
        <w:pStyle w:val="Odsekzoznamu"/>
        <w:numPr>
          <w:ilvl w:val="0"/>
          <w:numId w:val="6"/>
        </w:numPr>
        <w:spacing w:before="120" w:after="120"/>
        <w:ind w:left="709"/>
        <w:contextualSpacing w:val="0"/>
        <w:jc w:val="both"/>
        <w:rPr>
          <w:rFonts w:asciiTheme="minorHAnsi" w:hAnsiTheme="minorHAnsi"/>
          <w:sz w:val="22"/>
          <w:szCs w:val="22"/>
        </w:rPr>
      </w:pPr>
      <w:r w:rsidRPr="00C92C97">
        <w:rPr>
          <w:rFonts w:asciiTheme="minorHAnsi" w:hAnsiTheme="minorHAnsi"/>
          <w:sz w:val="22"/>
          <w:szCs w:val="22"/>
        </w:rPr>
        <w:t xml:space="preserve">osobne v pracovných dňoch </w:t>
      </w:r>
    </w:p>
    <w:p w:rsidR="00AD34F7" w:rsidRDefault="00AD34F7" w:rsidP="004F33FD">
      <w:pPr>
        <w:pStyle w:val="Odsekzoznamu"/>
        <w:numPr>
          <w:ilvl w:val="1"/>
          <w:numId w:val="6"/>
        </w:numPr>
        <w:spacing w:before="120" w:after="120"/>
        <w:ind w:left="1134" w:hanging="335"/>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AD34F7" w:rsidRPr="005A3C77" w:rsidRDefault="00AD34F7" w:rsidP="004F33FD">
      <w:pPr>
        <w:pStyle w:val="Odsekzoznamu"/>
        <w:ind w:firstLine="41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ins w:id="4" w:author="Autor">
        <w:r w:rsidR="004F33FD">
          <w:rPr>
            <w:rFonts w:asciiTheme="minorHAnsi" w:hAnsiTheme="minorHAnsi" w:cstheme="minorHAnsi"/>
            <w:sz w:val="22"/>
            <w:szCs w:val="22"/>
          </w:rPr>
          <w:t xml:space="preserve">        </w:t>
        </w:r>
      </w:ins>
      <w:r w:rsidRPr="00D95AA6">
        <w:rPr>
          <w:rFonts w:asciiTheme="minorHAnsi" w:hAnsiTheme="minorHAnsi" w:cstheme="minorHAnsi"/>
          <w:sz w:val="22"/>
          <w:szCs w:val="22"/>
        </w:rPr>
        <w:t>9:00 -14:00 hod.  (obedňajšia prestávka 11:30 - 12:30 hod.):</w:t>
      </w:r>
    </w:p>
    <w:p w:rsidR="00AD34F7" w:rsidRPr="005D01A7" w:rsidRDefault="00AD34F7" w:rsidP="005A5F47">
      <w:pPr>
        <w:spacing w:before="120" w:after="120"/>
        <w:ind w:left="1134"/>
        <w:contextualSpacing/>
        <w:jc w:val="both"/>
        <w:rPr>
          <w:rFonts w:asciiTheme="minorHAnsi" w:hAnsiTheme="minorHAnsi" w:cstheme="minorHAnsi"/>
        </w:rPr>
      </w:pPr>
      <w:r w:rsidRPr="005D01A7">
        <w:rPr>
          <w:rFonts w:asciiTheme="minorHAnsi" w:hAnsiTheme="minorHAnsi" w:cstheme="minorHAnsi"/>
        </w:rPr>
        <w:t xml:space="preserve">podateľňa </w:t>
      </w:r>
      <w:r>
        <w:rPr>
          <w:rFonts w:asciiTheme="minorHAnsi" w:hAnsiTheme="minorHAnsi" w:cstheme="minorHAnsi"/>
        </w:rPr>
        <w:t>Ministerstva investícií, regionálneho rozvoja a informatizácie</w:t>
      </w:r>
      <w:r w:rsidRPr="005D01A7">
        <w:rPr>
          <w:rFonts w:asciiTheme="minorHAnsi" w:hAnsiTheme="minorHAnsi" w:cstheme="minorHAnsi"/>
        </w:rPr>
        <w:t xml:space="preserve"> Slovenskej republiky </w:t>
      </w:r>
    </w:p>
    <w:p w:rsidR="00AD34F7" w:rsidRDefault="00AD34F7" w:rsidP="005A5F47">
      <w:pPr>
        <w:spacing w:before="120" w:after="120"/>
        <w:ind w:left="1134"/>
        <w:contextualSpacing/>
        <w:jc w:val="both"/>
        <w:rPr>
          <w:rFonts w:asciiTheme="minorHAnsi" w:hAnsiTheme="minorHAnsi" w:cstheme="minorHAnsi"/>
        </w:rPr>
      </w:pPr>
      <w:r>
        <w:rPr>
          <w:rFonts w:asciiTheme="minorHAnsi" w:hAnsiTheme="minorHAnsi" w:cstheme="minorHAnsi"/>
        </w:rPr>
        <w:t>Štefánikova 15</w:t>
      </w:r>
    </w:p>
    <w:p w:rsidR="00AD34F7" w:rsidRPr="002112D9" w:rsidRDefault="00AD34F7" w:rsidP="005A5F47">
      <w:pPr>
        <w:spacing w:before="120" w:after="120"/>
        <w:ind w:left="1134"/>
        <w:contextualSpacing/>
        <w:jc w:val="both"/>
        <w:rPr>
          <w:rFonts w:asciiTheme="minorHAnsi" w:hAnsiTheme="minorHAnsi" w:cstheme="minorHAnsi"/>
        </w:rPr>
      </w:pPr>
      <w:r w:rsidRPr="00B80F68">
        <w:rPr>
          <w:rFonts w:asciiTheme="minorHAnsi" w:hAnsiTheme="minorHAnsi" w:cstheme="minorHAnsi"/>
        </w:rPr>
        <w:t xml:space="preserve">811 05 Bratislava </w:t>
      </w:r>
    </w:p>
    <w:p w:rsidR="00120AD4" w:rsidRPr="00C92C97" w:rsidRDefault="00120AD4" w:rsidP="004A6A07">
      <w:pPr>
        <w:pStyle w:val="Odsekzoznamu"/>
        <w:numPr>
          <w:ilvl w:val="1"/>
          <w:numId w:val="6"/>
        </w:numPr>
        <w:spacing w:before="120" w:after="120"/>
        <w:ind w:left="1106"/>
        <w:contextualSpacing w:val="0"/>
        <w:jc w:val="both"/>
        <w:rPr>
          <w:rFonts w:asciiTheme="minorHAnsi" w:hAnsiTheme="minorHAnsi"/>
          <w:sz w:val="22"/>
          <w:szCs w:val="22"/>
        </w:rPr>
      </w:pPr>
      <w:r w:rsidRPr="00C92C97">
        <w:rPr>
          <w:rFonts w:asciiTheme="minorHAnsi" w:hAnsiTheme="minorHAnsi"/>
          <w:sz w:val="22"/>
          <w:szCs w:val="22"/>
        </w:rPr>
        <w:t xml:space="preserve">v čase od </w:t>
      </w:r>
      <w:r w:rsidR="00AD34F7">
        <w:rPr>
          <w:rFonts w:asciiTheme="minorHAnsi" w:hAnsiTheme="minorHAnsi"/>
          <w:sz w:val="22"/>
          <w:szCs w:val="22"/>
        </w:rPr>
        <w:t>9:00</w:t>
      </w:r>
      <w:r w:rsidRPr="00C92C97">
        <w:rPr>
          <w:rFonts w:asciiTheme="minorHAnsi" w:hAnsiTheme="minorHAnsi"/>
          <w:sz w:val="22"/>
          <w:szCs w:val="22"/>
        </w:rPr>
        <w:t xml:space="preserve"> hod. do </w:t>
      </w:r>
      <w:r w:rsidR="00AD34F7">
        <w:rPr>
          <w:rFonts w:asciiTheme="minorHAnsi" w:hAnsiTheme="minorHAnsi"/>
          <w:sz w:val="22"/>
          <w:szCs w:val="22"/>
        </w:rPr>
        <w:t>15:00</w:t>
      </w:r>
      <w:r w:rsidRPr="00C92C97">
        <w:rPr>
          <w:rFonts w:asciiTheme="minorHAnsi" w:hAnsiTheme="minorHAnsi"/>
          <w:sz w:val="22"/>
          <w:szCs w:val="22"/>
        </w:rPr>
        <w:t xml:space="preserve"> hod. na adresu:</w:t>
      </w:r>
    </w:p>
    <w:p w:rsidR="00120AD4" w:rsidRPr="002D08EE" w:rsidRDefault="00AD34F7" w:rsidP="005A5F47">
      <w:pPr>
        <w:spacing w:before="120" w:after="120" w:line="240" w:lineRule="auto"/>
        <w:ind w:left="1106" w:firstLine="28"/>
        <w:contextualSpacing/>
        <w:jc w:val="both"/>
        <w:rPr>
          <w:rFonts w:asciiTheme="minorHAnsi" w:hAnsiTheme="minorHAnsi"/>
        </w:rPr>
      </w:pPr>
      <w:r>
        <w:rPr>
          <w:rFonts w:asciiTheme="minorHAnsi" w:hAnsiTheme="minorHAnsi" w:cstheme="minorHAnsi"/>
        </w:rPr>
        <w:t>Ministerstvo investícií, regionálneho rozvoja a informatizácie</w:t>
      </w:r>
      <w:r w:rsidR="00120AD4" w:rsidRPr="002D08EE">
        <w:rPr>
          <w:rFonts w:asciiTheme="minorHAnsi" w:hAnsiTheme="minorHAnsi"/>
        </w:rPr>
        <w:t xml:space="preserve"> Slovenskej republiky</w:t>
      </w:r>
    </w:p>
    <w:p w:rsidR="00120AD4" w:rsidRPr="002D08EE" w:rsidRDefault="00120AD4" w:rsidP="005A5F47">
      <w:pPr>
        <w:spacing w:before="120" w:after="120" w:line="240" w:lineRule="auto"/>
        <w:ind w:left="1106" w:firstLine="28"/>
        <w:contextualSpacing/>
        <w:jc w:val="both"/>
        <w:rPr>
          <w:rFonts w:asciiTheme="minorHAnsi" w:hAnsiTheme="minorHAnsi"/>
        </w:rPr>
      </w:pPr>
      <w:r w:rsidRPr="002D08EE">
        <w:rPr>
          <w:rFonts w:asciiTheme="minorHAnsi" w:hAnsiTheme="minorHAnsi"/>
        </w:rPr>
        <w:t xml:space="preserve">sekcia </w:t>
      </w:r>
      <w:r w:rsidR="00592CD5" w:rsidRPr="00592CD5">
        <w:rPr>
          <w:rFonts w:asciiTheme="minorHAnsi" w:hAnsiTheme="minorHAnsi"/>
        </w:rPr>
        <w:t>OP TP a iných finančných mechanizmov</w:t>
      </w:r>
    </w:p>
    <w:p w:rsidR="00120AD4" w:rsidRPr="002D08EE" w:rsidRDefault="00120AD4" w:rsidP="005A5F47">
      <w:pPr>
        <w:spacing w:before="120" w:after="120" w:line="240" w:lineRule="auto"/>
        <w:ind w:left="1106" w:firstLine="28"/>
        <w:contextualSpacing/>
        <w:jc w:val="both"/>
        <w:rPr>
          <w:rFonts w:asciiTheme="minorHAnsi" w:hAnsiTheme="minorHAnsi"/>
        </w:rPr>
      </w:pPr>
      <w:r w:rsidRPr="002D08EE">
        <w:rPr>
          <w:rFonts w:asciiTheme="minorHAnsi" w:hAnsiTheme="minorHAnsi"/>
        </w:rPr>
        <w:t xml:space="preserve">odbor implementácie projektov OP TP </w:t>
      </w:r>
    </w:p>
    <w:p w:rsidR="00120AD4" w:rsidRPr="002D08EE" w:rsidRDefault="00C20BED" w:rsidP="005A5F47">
      <w:pPr>
        <w:spacing w:before="120" w:after="120" w:line="240" w:lineRule="auto"/>
        <w:ind w:left="1106" w:firstLine="28"/>
        <w:contextualSpacing/>
        <w:jc w:val="both"/>
        <w:rPr>
          <w:rFonts w:asciiTheme="minorHAnsi" w:hAnsiTheme="minorHAnsi"/>
        </w:rPr>
      </w:pPr>
      <w:r>
        <w:rPr>
          <w:rFonts w:asciiTheme="minorHAnsi" w:hAnsiTheme="minorHAnsi"/>
        </w:rPr>
        <w:t>Dunajská 68</w:t>
      </w:r>
    </w:p>
    <w:p w:rsidR="00120AD4" w:rsidRDefault="00120AD4" w:rsidP="005A5F47">
      <w:pPr>
        <w:spacing w:before="120" w:after="120" w:line="240" w:lineRule="auto"/>
        <w:ind w:left="1106" w:firstLine="28"/>
        <w:contextualSpacing/>
        <w:jc w:val="both"/>
        <w:rPr>
          <w:rFonts w:asciiTheme="minorHAnsi" w:hAnsiTheme="minorHAnsi"/>
        </w:rPr>
      </w:pPr>
      <w:r>
        <w:rPr>
          <w:rFonts w:asciiTheme="minorHAnsi" w:hAnsiTheme="minorHAnsi"/>
        </w:rPr>
        <w:t xml:space="preserve">811 </w:t>
      </w:r>
      <w:r w:rsidR="00C20BED">
        <w:rPr>
          <w:rFonts w:asciiTheme="minorHAnsi" w:hAnsiTheme="minorHAnsi"/>
        </w:rPr>
        <w:t xml:space="preserve">08 </w:t>
      </w:r>
      <w:r w:rsidRPr="002D08EE">
        <w:rPr>
          <w:rFonts w:asciiTheme="minorHAnsi" w:hAnsiTheme="minorHAnsi"/>
        </w:rPr>
        <w:t>Bratislava</w:t>
      </w:r>
    </w:p>
    <w:p w:rsidR="004D5D0F" w:rsidRPr="002D08EE" w:rsidRDefault="004D5D0F" w:rsidP="004A6A07">
      <w:pPr>
        <w:spacing w:before="120" w:after="120" w:line="240" w:lineRule="auto"/>
        <w:ind w:left="1106" w:firstLine="357"/>
        <w:contextualSpacing/>
        <w:jc w:val="both"/>
        <w:rPr>
          <w:rFonts w:asciiTheme="minorHAnsi" w:hAnsiTheme="minorHAnsi"/>
        </w:rPr>
      </w:pPr>
    </w:p>
    <w:p w:rsidR="00C4040F" w:rsidRPr="003B0CE6" w:rsidRDefault="00120AD4" w:rsidP="004A6A07">
      <w:pPr>
        <w:spacing w:before="120" w:after="120" w:line="240" w:lineRule="auto"/>
        <w:ind w:left="709" w:hanging="6"/>
        <w:jc w:val="both"/>
      </w:pPr>
      <w:r>
        <w:t xml:space="preserve">RO OP TP nie je oprávnený v zmysle v súčasnosti platných právnych prepisov obmedziť pre žiadateľov predkladanie ŽoNFP v listinnej podobe. </w:t>
      </w: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o e-Governmente môže žiadateľ </w:t>
      </w:r>
      <w:r w:rsidR="00236043" w:rsidRPr="00DE4518">
        <w:rPr>
          <w:rFonts w:asciiTheme="minorHAnsi" w:hAnsiTheme="minorHAnsi"/>
          <w:sz w:val="22"/>
          <w:szCs w:val="22"/>
        </w:rPr>
        <w:t xml:space="preserve">listinné </w:t>
      </w:r>
      <w:r w:rsidRPr="00DE4518">
        <w:rPr>
          <w:rFonts w:asciiTheme="minorHAnsi" w:hAnsiTheme="minorHAnsi"/>
          <w:sz w:val="22"/>
          <w:szCs w:val="22"/>
        </w:rPr>
        <w:t xml:space="preserve">doručenie ŽoNFP nahradiť </w:t>
      </w:r>
      <w:r w:rsidRPr="00DE4518">
        <w:rPr>
          <w:rFonts w:asciiTheme="minorHAnsi" w:hAnsiTheme="minorHAnsi"/>
          <w:b/>
          <w:sz w:val="22"/>
          <w:szCs w:val="22"/>
        </w:rPr>
        <w:t>elektronickým doručením prostredníctvom Ústredného portálu verejnej správy</w:t>
      </w:r>
      <w:r w:rsidRPr="00DE4518">
        <w:rPr>
          <w:rFonts w:asciiTheme="minorHAnsi" w:hAnsiTheme="minorHAnsi"/>
          <w:sz w:val="22"/>
          <w:szCs w:val="22"/>
        </w:rPr>
        <w:t xml:space="preserve"> (</w:t>
      </w:r>
      <w:r w:rsidR="00236043" w:rsidRPr="00DE4518">
        <w:rPr>
          <w:rFonts w:asciiTheme="minorHAnsi" w:hAnsiTheme="minorHAnsi"/>
          <w:sz w:val="22"/>
          <w:szCs w:val="22"/>
        </w:rPr>
        <w:t>ďalej aj „</w:t>
      </w:r>
      <w:r w:rsidRPr="00DE4518">
        <w:rPr>
          <w:rFonts w:asciiTheme="minorHAnsi" w:hAnsiTheme="minorHAnsi"/>
          <w:sz w:val="22"/>
          <w:szCs w:val="22"/>
        </w:rPr>
        <w:t>ÚPVS</w:t>
      </w:r>
      <w:r w:rsidR="00236043" w:rsidRPr="00DE4518">
        <w:rPr>
          <w:rFonts w:asciiTheme="minorHAnsi" w:hAnsiTheme="minorHAnsi"/>
          <w:sz w:val="22"/>
          <w:szCs w:val="22"/>
        </w:rPr>
        <w:t>“)</w:t>
      </w:r>
      <w:r w:rsidRPr="00DE4518">
        <w:rPr>
          <w:rFonts w:asciiTheme="minorHAnsi" w:hAnsiTheme="minorHAnsi"/>
          <w:sz w:val="22"/>
          <w:szCs w:val="22"/>
        </w:rPr>
        <w:t xml:space="preserve"> </w:t>
      </w:r>
      <w:r w:rsidR="00236043" w:rsidRPr="00DE4518">
        <w:rPr>
          <w:rFonts w:asciiTheme="minorHAnsi" w:hAnsiTheme="minorHAnsi"/>
          <w:sz w:val="22"/>
          <w:szCs w:val="22"/>
        </w:rPr>
        <w:t xml:space="preserve">do elektronickej schránky </w:t>
      </w:r>
      <w:r w:rsidR="00915170">
        <w:rPr>
          <w:rFonts w:asciiTheme="minorHAnsi" w:hAnsiTheme="minorHAnsi"/>
          <w:sz w:val="22"/>
          <w:szCs w:val="22"/>
        </w:rPr>
        <w:t xml:space="preserve">MIRRI SR - </w:t>
      </w:r>
      <w:r w:rsidR="00236043" w:rsidRPr="00DE4518">
        <w:rPr>
          <w:rFonts w:asciiTheme="minorHAnsi" w:hAnsiTheme="minorHAnsi"/>
          <w:sz w:val="22"/>
          <w:szCs w:val="22"/>
        </w:rPr>
        <w:t xml:space="preserve">RO OP TP </w:t>
      </w:r>
      <w:r w:rsidRPr="00DE4518">
        <w:rPr>
          <w:rFonts w:asciiTheme="minorHAnsi" w:hAnsiTheme="minorHAnsi"/>
          <w:sz w:val="22"/>
          <w:szCs w:val="22"/>
        </w:rPr>
        <w:t>(</w:t>
      </w:r>
      <w:r w:rsidR="00236043" w:rsidRPr="00DE4518">
        <w:rPr>
          <w:rFonts w:asciiTheme="minorHAnsi" w:hAnsiTheme="minorHAnsi"/>
          <w:sz w:val="22"/>
          <w:szCs w:val="22"/>
        </w:rPr>
        <w:t xml:space="preserve">ÚPVS na adrese </w:t>
      </w:r>
      <w:hyperlink r:id="rId9" w:history="1">
        <w:r w:rsidR="004C7CEB" w:rsidRPr="00DE4518">
          <w:rPr>
            <w:rStyle w:val="Hypertextovprepojenie"/>
            <w:rFonts w:asciiTheme="minorHAnsi" w:hAnsiTheme="minorHAnsi"/>
            <w:sz w:val="22"/>
            <w:szCs w:val="22"/>
          </w:rPr>
          <w:t>www.slovensko.</w:t>
        </w:r>
        <w:r w:rsidR="004C7CEB" w:rsidRPr="00C20BED">
          <w:rPr>
            <w:rStyle w:val="Hypertextovprepojenie"/>
            <w:rFonts w:asciiTheme="minorHAnsi" w:hAnsiTheme="minorHAnsi" w:cs="Times New Roman"/>
            <w:sz w:val="22"/>
            <w:szCs w:val="22"/>
          </w:rPr>
          <w:t>sk</w:t>
        </w:r>
      </w:hyperlink>
      <w:r w:rsidR="00236043" w:rsidRPr="00DE4518">
        <w:rPr>
          <w:rFonts w:asciiTheme="minorHAnsi" w:hAnsiTheme="minorHAnsi"/>
          <w:sz w:val="22"/>
          <w:szCs w:val="22"/>
        </w:rPr>
        <w:t xml:space="preserve">, </w:t>
      </w:r>
      <w:r w:rsidRPr="00DE4518">
        <w:rPr>
          <w:rFonts w:asciiTheme="minorHAnsi" w:hAnsiTheme="minorHAnsi"/>
          <w:sz w:val="22"/>
          <w:szCs w:val="22"/>
        </w:rPr>
        <w:t xml:space="preserve">špeciálna služba </w:t>
      </w:r>
      <w:r w:rsidR="00915170">
        <w:rPr>
          <w:rFonts w:asciiTheme="minorHAnsi" w:hAnsiTheme="minorHAnsi"/>
          <w:sz w:val="22"/>
          <w:szCs w:val="22"/>
        </w:rPr>
        <w:t>MIRRI</w:t>
      </w:r>
      <w:r w:rsidR="00915170" w:rsidRPr="00DE4518">
        <w:rPr>
          <w:rFonts w:asciiTheme="minorHAnsi" w:hAnsiTheme="minorHAnsi"/>
          <w:sz w:val="22"/>
          <w:szCs w:val="22"/>
        </w:rPr>
        <w:t xml:space="preserve"> </w:t>
      </w:r>
      <w:r w:rsidRPr="00DE4518">
        <w:rPr>
          <w:rFonts w:asciiTheme="minorHAnsi" w:hAnsiTheme="minorHAnsi"/>
          <w:sz w:val="22"/>
          <w:szCs w:val="22"/>
        </w:rPr>
        <w:t>SR zriadená pre takéto podanie</w:t>
      </w:r>
      <w:r w:rsidR="00236043" w:rsidRPr="00DE4518">
        <w:rPr>
          <w:rFonts w:asciiTheme="minorHAnsi" w:hAnsiTheme="minorHAnsi"/>
          <w:sz w:val="22"/>
          <w:szCs w:val="22"/>
        </w:rPr>
        <w:t xml:space="preserve"> „</w:t>
      </w:r>
      <w:r w:rsidR="00236043" w:rsidRPr="00DE4518">
        <w:rPr>
          <w:rFonts w:asciiTheme="minorHAnsi" w:hAnsiTheme="minorHAnsi"/>
          <w:b/>
          <w:sz w:val="22"/>
          <w:szCs w:val="22"/>
        </w:rPr>
        <w:t>Podanie na RO OP TP - dokumenty k projektom</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ŽoNFP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ŽoNFP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0"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lastRenderedPageBreak/>
        <w:t xml:space="preserve">V prípade elektronického doručenia žiadosti o NFP prostredníctvom </w:t>
      </w:r>
      <w:r w:rsidR="002E276F" w:rsidRPr="00271318">
        <w:t>ÚP VS</w:t>
      </w:r>
      <w:r w:rsidRPr="004A6A07">
        <w:t xml:space="preserve"> </w:t>
      </w:r>
      <w:r w:rsidRPr="00A31FE1">
        <w:t>žiadateľ povinné prílohy k </w:t>
      </w:r>
      <w:r w:rsidRPr="004A6A07">
        <w:t xml:space="preserve">ŽoNFP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r w:rsidR="00925630" w:rsidRPr="005222B0">
        <w:t>sken</w:t>
      </w:r>
      <w:r w:rsidRPr="005222B0">
        <w:t xml:space="preserve"> prílohy a zároveň doručí originál prílohy na RO OP TP v listinnej podobe a to najneskôr do troch pracovných dní od odoslania ŽoNFP do elektronickej schránky RO OP TP. </w:t>
      </w:r>
    </w:p>
    <w:p w:rsidR="00120AD4" w:rsidRDefault="00120AD4" w:rsidP="004A6A07">
      <w:pPr>
        <w:spacing w:before="120" w:after="120" w:line="240" w:lineRule="auto"/>
        <w:ind w:left="709" w:hanging="4"/>
        <w:jc w:val="both"/>
      </w:pPr>
      <w:r w:rsidRPr="004A6A07">
        <w:t>V prípade, ak žiadateľ predloží ŽoNFP bez príloh elektronickým spôsobom a má aktivovanú elektronickú schránku, RO OP TP je povinný doručovať všetky rozhodnutia, vydané v konaní o</w:t>
      </w:r>
      <w:del w:id="5" w:author="Autor">
        <w:r w:rsidRPr="004A6A07" w:rsidDel="004F33FD">
          <w:delText xml:space="preserve"> </w:delText>
        </w:r>
      </w:del>
      <w:ins w:id="6" w:author="Autor">
        <w:r w:rsidR="004F33FD">
          <w:t> </w:t>
        </w:r>
      </w:ins>
      <w:r w:rsidRPr="004A6A07">
        <w:t>ŽoNFP elektronicky, v súlade so zákonom o e-Governmente.</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 xml:space="preserve">podateľňu </w:t>
      </w:r>
      <w:r w:rsidR="00915170">
        <w:rPr>
          <w:rFonts w:asciiTheme="minorHAnsi" w:hAnsiTheme="minorHAnsi" w:cs="Times New Roman"/>
          <w:sz w:val="22"/>
          <w:szCs w:val="22"/>
        </w:rPr>
        <w:t xml:space="preserve">MIRRI </w:t>
      </w:r>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sidR="00915170">
        <w:rPr>
          <w:rFonts w:asciiTheme="minorHAnsi" w:hAnsiTheme="minorHAnsi" w:cs="Times New Roman"/>
          <w:sz w:val="22"/>
          <w:szCs w:val="22"/>
        </w:rPr>
        <w:t>MIRRI</w:t>
      </w:r>
      <w:r w:rsidR="00D55261">
        <w:rPr>
          <w:rFonts w:asciiTheme="minorHAnsi" w:hAnsiTheme="minorHAnsi" w:cs="Times New Roman"/>
          <w:sz w:val="22"/>
          <w:szCs w:val="22"/>
        </w:rPr>
        <w:t> SR</w:t>
      </w:r>
      <w:r w:rsidR="00915170"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r w:rsidR="002B2B13">
        <w:rPr>
          <w:rFonts w:asciiTheme="minorHAnsi" w:hAnsiTheme="minorHAnsi" w:cs="Times New Roman"/>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002B2B13">
        <w:rPr>
          <w:rFonts w:asciiTheme="minorHAnsi" w:hAnsiTheme="minorHAnsi"/>
          <w:sz w:val="22"/>
          <w:szCs w:val="22"/>
        </w:rPr>
        <w:t>odoslania</w:t>
      </w:r>
      <w:r w:rsidR="002B2B13" w:rsidRPr="002B139F">
        <w:rPr>
          <w:rFonts w:asciiTheme="minorHAnsi" w:hAnsiTheme="minorHAnsi"/>
          <w:sz w:val="22"/>
          <w:szCs w:val="22"/>
        </w:rPr>
        <w:t xml:space="preserve"> </w:t>
      </w:r>
      <w:r w:rsidRPr="002B139F">
        <w:rPr>
          <w:rFonts w:asciiTheme="minorHAnsi" w:hAnsiTheme="minorHAnsi"/>
          <w:sz w:val="22"/>
          <w:szCs w:val="22"/>
        </w:rPr>
        <w:t>ŽoNFP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1"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hyperlink r:id="rId12"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w:t>
      </w:r>
      <w:del w:id="7" w:author="Autor">
        <w:r w:rsidRPr="003A2C31" w:rsidDel="001E6817">
          <w:rPr>
            <w:rFonts w:asciiTheme="minorHAnsi" w:hAnsiTheme="minorHAnsi"/>
          </w:rPr>
          <w:delText>,</w:delText>
        </w:r>
      </w:del>
      <w:r w:rsidRPr="003A2C31">
        <w:rPr>
          <w:rFonts w:asciiTheme="minorHAnsi" w:hAnsiTheme="minorHAnsi"/>
        </w:rPr>
        <w:t xml:space="preserve"> týkajúce sa vyzvania a prípravy žiadosti o NFP je možné získať:</w:t>
      </w:r>
    </w:p>
    <w:p w:rsidR="00422DC8" w:rsidRDefault="003A2C31" w:rsidP="00422DC8">
      <w:pPr>
        <w:pStyle w:val="Default"/>
        <w:numPr>
          <w:ilvl w:val="0"/>
          <w:numId w:val="6"/>
        </w:numPr>
        <w:spacing w:before="120" w:after="120"/>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ins w:id="8" w:author="Autor">
        <w:r w:rsidR="001E6817" w:rsidRPr="00422DC8">
          <w:rPr>
            <w:rFonts w:asciiTheme="minorHAnsi" w:hAnsiTheme="minorHAnsi" w:cstheme="minorHAnsi"/>
            <w:sz w:val="22"/>
            <w:szCs w:val="22"/>
          </w:rPr>
          <w:t>02/2092 8480</w:t>
        </w:r>
      </w:ins>
      <w:del w:id="9" w:author="Autor">
        <w:r w:rsidR="00AA49FC" w:rsidRPr="00422DC8" w:rsidDel="001E6817">
          <w:rPr>
            <w:rFonts w:asciiTheme="minorHAnsi" w:eastAsiaTheme="minorHAnsi" w:hAnsiTheme="minorHAnsi" w:cs="Times New Roman"/>
            <w:sz w:val="22"/>
            <w:szCs w:val="22"/>
          </w:rPr>
          <w:delText>02/20 925 902</w:delText>
        </w:r>
      </w:del>
    </w:p>
    <w:p w:rsidR="00AA49FC" w:rsidRPr="00422DC8" w:rsidRDefault="001E6817" w:rsidP="00422DC8">
      <w:pPr>
        <w:pStyle w:val="Default"/>
        <w:spacing w:before="120" w:after="120"/>
        <w:ind w:left="3552" w:firstLine="696"/>
        <w:contextualSpacing/>
        <w:rPr>
          <w:rFonts w:asciiTheme="minorHAnsi" w:eastAsiaTheme="minorHAnsi" w:hAnsiTheme="minorHAnsi" w:cs="Times New Roman"/>
          <w:sz w:val="22"/>
          <w:szCs w:val="22"/>
        </w:rPr>
      </w:pPr>
      <w:ins w:id="10" w:author="Autor">
        <w:r w:rsidRPr="00422DC8">
          <w:rPr>
            <w:rFonts w:asciiTheme="minorHAnsi" w:hAnsiTheme="minorHAnsi" w:cstheme="minorHAnsi"/>
            <w:sz w:val="22"/>
            <w:szCs w:val="22"/>
          </w:rPr>
          <w:t>02/2092 8483</w:t>
        </w:r>
      </w:ins>
      <w:del w:id="11" w:author="Autor">
        <w:r w:rsidR="00AA49FC" w:rsidRPr="00422DC8" w:rsidDel="001E6817">
          <w:rPr>
            <w:rFonts w:asciiTheme="minorHAnsi" w:eastAsiaTheme="minorHAnsi" w:hAnsiTheme="minorHAnsi" w:cs="Times New Roman"/>
            <w:sz w:val="22"/>
            <w:szCs w:val="22"/>
          </w:rPr>
          <w:delText>02/20 925 977</w:delText>
        </w:r>
      </w:del>
    </w:p>
    <w:p w:rsidR="003A2C31" w:rsidRPr="003A2C31" w:rsidRDefault="001E6817" w:rsidP="004A6A07">
      <w:pPr>
        <w:pStyle w:val="Default"/>
        <w:spacing w:before="120" w:after="120"/>
        <w:ind w:left="3824" w:firstLine="424"/>
        <w:contextualSpacing/>
        <w:rPr>
          <w:rFonts w:asciiTheme="minorHAnsi" w:eastAsiaTheme="minorHAnsi" w:hAnsiTheme="minorHAnsi" w:cs="Times New Roman"/>
          <w:sz w:val="22"/>
          <w:szCs w:val="22"/>
        </w:rPr>
      </w:pPr>
      <w:ins w:id="12" w:author="Autor">
        <w:r w:rsidRPr="00533A1B">
          <w:rPr>
            <w:rFonts w:asciiTheme="minorHAnsi" w:hAnsiTheme="minorHAnsi" w:cstheme="minorHAnsi"/>
            <w:sz w:val="22"/>
            <w:szCs w:val="22"/>
          </w:rPr>
          <w:t>02/2092 8484</w:t>
        </w:r>
      </w:ins>
      <w:del w:id="13" w:author="Autor">
        <w:r w:rsidR="003A2C31" w:rsidRPr="003A2C31" w:rsidDel="001E6817">
          <w:rPr>
            <w:rFonts w:asciiTheme="minorHAnsi" w:eastAsiaTheme="minorHAnsi" w:hAnsiTheme="minorHAnsi" w:cs="Times New Roman"/>
            <w:sz w:val="22"/>
            <w:szCs w:val="22"/>
          </w:rPr>
          <w:delText>02/20 925 718</w:delText>
        </w:r>
      </w:del>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1E6817">
        <w:rPr>
          <w:rFonts w:asciiTheme="minorHAnsi" w:eastAsiaTheme="minorHAnsi" w:hAnsiTheme="minorHAnsi"/>
          <w:sz w:val="22"/>
          <w:szCs w:val="22"/>
          <w:rPrChange w:id="14" w:author="Autor">
            <w:rPr>
              <w:rFonts w:asciiTheme="minorHAnsi" w:eastAsiaTheme="minorHAnsi" w:hAnsiTheme="minorHAnsi"/>
            </w:rPr>
          </w:rPrChange>
        </w:rPr>
        <w:t>e-mailom na adrese:</w:t>
      </w:r>
      <w:r w:rsidRPr="003A2C31">
        <w:rPr>
          <w:rFonts w:asciiTheme="minorHAnsi" w:eastAsiaTheme="minorHAnsi" w:hAnsiTheme="minorHAnsi"/>
        </w:rPr>
        <w:t xml:space="preserv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ins w:id="15" w:author="Autor">
        <w:r w:rsidR="001E6817">
          <w:fldChar w:fldCharType="begin"/>
        </w:r>
        <w:r w:rsidR="001E6817">
          <w:instrText xml:space="preserve"> HYPERLINK "mailto:projektyoptp@vicepremier.gov.sk" </w:instrText>
        </w:r>
        <w:r w:rsidR="001E6817">
          <w:fldChar w:fldCharType="separate"/>
        </w:r>
        <w:r w:rsidR="001E6817" w:rsidRPr="00533A1B">
          <w:rPr>
            <w:rStyle w:val="Hypertextovprepojenie"/>
            <w:rFonts w:asciiTheme="minorHAnsi" w:hAnsiTheme="minorHAnsi"/>
            <w:sz w:val="22"/>
            <w:szCs w:val="22"/>
          </w:rPr>
          <w:t>projektyoptp@vicepremier.gov.sk</w:t>
        </w:r>
        <w:r w:rsidR="001E6817">
          <w:rPr>
            <w:rStyle w:val="Hypertextovprepojenie"/>
            <w:rFonts w:asciiTheme="minorHAnsi" w:hAnsiTheme="minorHAnsi"/>
            <w:sz w:val="22"/>
            <w:szCs w:val="22"/>
          </w:rPr>
          <w:fldChar w:fldCharType="end"/>
        </w:r>
      </w:ins>
      <w:del w:id="16" w:author="Autor">
        <w:r w:rsidR="004F33FD" w:rsidDel="001E6817">
          <w:fldChar w:fldCharType="begin"/>
        </w:r>
        <w:r w:rsidR="004F33FD" w:rsidDel="001E6817">
          <w:delInstrText xml:space="preserve"> HYPERLINK "mailto:projektyoptp@vlada.gov.sk" </w:delInstrText>
        </w:r>
        <w:r w:rsidR="004F33FD" w:rsidDel="001E6817">
          <w:fldChar w:fldCharType="separate"/>
        </w:r>
        <w:r w:rsidR="00AA49FC" w:rsidRPr="006023CA" w:rsidDel="001E6817">
          <w:rPr>
            <w:rStyle w:val="Hypertextovprepojenie"/>
            <w:rFonts w:asciiTheme="minorHAnsi" w:eastAsiaTheme="minorHAnsi" w:hAnsiTheme="minorHAnsi"/>
            <w:sz w:val="22"/>
            <w:szCs w:val="22"/>
          </w:rPr>
          <w:delText>projektyoptp@vlada.gov.sk</w:delText>
        </w:r>
        <w:r w:rsidR="004F33FD" w:rsidDel="001E6817">
          <w:rPr>
            <w:rStyle w:val="Hypertextovprepojenie"/>
            <w:rFonts w:asciiTheme="minorHAnsi" w:eastAsiaTheme="minorHAnsi" w:hAnsiTheme="minorHAnsi"/>
            <w:sz w:val="22"/>
            <w:szCs w:val="22"/>
          </w:rPr>
          <w:fldChar w:fldCharType="end"/>
        </w:r>
      </w:del>
    </w:p>
    <w:p w:rsid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422DC8" w:rsidRPr="003A2C31" w:rsidRDefault="00422DC8" w:rsidP="00422DC8">
      <w:pPr>
        <w:pStyle w:val="Default"/>
        <w:spacing w:before="120" w:after="120"/>
        <w:ind w:left="720"/>
        <w:rPr>
          <w:rFonts w:asciiTheme="minorHAnsi" w:eastAsiaTheme="minorHAnsi" w:hAnsiTheme="minorHAnsi" w:cs="Times New Roman"/>
          <w:sz w:val="22"/>
          <w:szCs w:val="22"/>
        </w:rPr>
      </w:pP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lastRenderedPageBreak/>
        <w:t>Ministerstvo investícií, regionálneho rozvoja a informatizácie</w:t>
      </w:r>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CB2120">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r w:rsidR="002F2984">
        <w:rPr>
          <w:rFonts w:asciiTheme="minorHAnsi" w:eastAsiaTheme="minorHAnsi" w:hAnsiTheme="minorHAnsi" w:cs="Times New Roman"/>
          <w:sz w:val="22"/>
          <w:szCs w:val="22"/>
        </w:rPr>
        <w:t>9:00</w:t>
      </w:r>
      <w:r w:rsidRPr="003A2C31">
        <w:rPr>
          <w:rFonts w:asciiTheme="minorHAnsi" w:eastAsiaTheme="minorHAnsi" w:hAnsiTheme="minorHAnsi" w:cs="Times New Roman"/>
          <w:sz w:val="22"/>
          <w:szCs w:val="22"/>
        </w:rPr>
        <w:t xml:space="preserve"> hod. do </w:t>
      </w:r>
      <w:r w:rsidR="002F2984">
        <w:rPr>
          <w:rFonts w:asciiTheme="minorHAnsi" w:eastAsiaTheme="minorHAnsi" w:hAnsiTheme="minorHAnsi" w:cs="Times New Roman"/>
          <w:sz w:val="22"/>
          <w:szCs w:val="22"/>
        </w:rPr>
        <w:t>15:00</w:t>
      </w:r>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CD1A3F" w:rsidRDefault="00CD1A3F" w:rsidP="00BF0064">
      <w:pPr>
        <w:spacing w:before="120" w:after="120" w:line="240" w:lineRule="auto"/>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a tiež z </w:t>
      </w:r>
      <w:r w:rsidRPr="004A6A07">
        <w:rPr>
          <w:rFonts w:asciiTheme="minorHAnsi" w:hAnsiTheme="minorHAnsi"/>
        </w:rPr>
        <w:t xml:space="preserve">relevantných Metodických pokynov </w:t>
      </w:r>
      <w:r w:rsidR="00724EDC" w:rsidRPr="004A6A07">
        <w:rPr>
          <w:rFonts w:asciiTheme="minorHAnsi" w:hAnsiTheme="minorHAnsi"/>
        </w:rPr>
        <w:t>(ďalej aj „MP“) Centrálneho koordinačného orgánu (ďalej aj „CKO“)</w:t>
      </w:r>
      <w:r w:rsidR="002E276F">
        <w:t xml:space="preserve"> </w:t>
      </w:r>
      <w:r w:rsidRPr="00E819C4">
        <w:t>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r w:rsidR="00415C60">
        <w:rPr>
          <w:rFonts w:asciiTheme="minorHAnsi" w:hAnsiTheme="minorHAnsi"/>
          <w:sz w:val="22"/>
          <w:szCs w:val="22"/>
        </w:rPr>
        <w:t>0</w:t>
      </w:r>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1.</w:t>
      </w:r>
      <w:r w:rsidR="00415C60">
        <w:rPr>
          <w:rFonts w:asciiTheme="minorHAnsi" w:hAnsiTheme="minorHAnsi"/>
          <w:sz w:val="22"/>
          <w:szCs w:val="22"/>
        </w:rPr>
        <w:t>0</w:t>
      </w:r>
      <w:r w:rsidRPr="004A6A07">
        <w:rPr>
          <w:rFonts w:asciiTheme="minorHAnsi" w:hAnsiTheme="minorHAnsi"/>
          <w:sz w:val="22"/>
          <w:szCs w:val="22"/>
        </w:rPr>
        <w:t>6.2016)</w:t>
      </w:r>
    </w:p>
    <w:p w:rsidR="0088701E" w:rsidRPr="0001094B" w:rsidRDefault="0088701E" w:rsidP="00CD2B72">
      <w:pPr>
        <w:pStyle w:val="Odsekzoznamu"/>
        <w:numPr>
          <w:ilvl w:val="0"/>
          <w:numId w:val="7"/>
        </w:numPr>
        <w:spacing w:before="120"/>
        <w:ind w:left="714" w:hanging="357"/>
        <w:contextualSpacing w:val="0"/>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CD2B72">
      <w:pPr>
        <w:pStyle w:val="Odsekzoznamu"/>
        <w:numPr>
          <w:ilvl w:val="1"/>
          <w:numId w:val="7"/>
        </w:numPr>
        <w:spacing w:before="120"/>
        <w:ind w:left="1491" w:hanging="357"/>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2.11.2017</w:t>
      </w:r>
      <w:r w:rsidR="00415C60">
        <w:rPr>
          <w:rFonts w:asciiTheme="minorHAnsi" w:hAnsiTheme="minorHAnsi"/>
          <w:sz w:val="22"/>
          <w:szCs w:val="22"/>
        </w:rPr>
        <w:t xml:space="preserve"> do 30.06.2020</w:t>
      </w:r>
      <w:r w:rsidRPr="004A6A07">
        <w:rPr>
          <w:rFonts w:asciiTheme="minorHAnsi" w:hAnsiTheme="minorHAnsi"/>
          <w:sz w:val="22"/>
          <w:szCs w:val="22"/>
        </w:rPr>
        <w:t>)</w:t>
      </w:r>
    </w:p>
    <w:p w:rsidR="00415C60" w:rsidRPr="00963FF0" w:rsidRDefault="00415C60" w:rsidP="00CD2B72">
      <w:pPr>
        <w:pStyle w:val="Odsekzoznamu"/>
        <w:numPr>
          <w:ilvl w:val="0"/>
          <w:numId w:val="7"/>
        </w:numPr>
        <w:spacing w:before="120"/>
        <w:ind w:left="714" w:hanging="357"/>
        <w:contextualSpacing w:val="0"/>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p>
    <w:p w:rsidR="00415C60" w:rsidRPr="00963FF0" w:rsidRDefault="00415C60" w:rsidP="00CD2B72">
      <w:pPr>
        <w:pStyle w:val="Odsekzoznamu"/>
        <w:numPr>
          <w:ilvl w:val="1"/>
          <w:numId w:val="7"/>
        </w:numPr>
        <w:spacing w:before="120"/>
        <w:ind w:left="1491" w:hanging="357"/>
        <w:rPr>
          <w:rFonts w:asciiTheme="minorHAnsi" w:hAnsiTheme="minorHAnsi" w:cstheme="minorHAnsi"/>
          <w:sz w:val="22"/>
          <w:szCs w:val="22"/>
        </w:rPr>
      </w:pP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p>
    <w:p w:rsidR="00415C60" w:rsidRPr="007B6EE8" w:rsidRDefault="00415C60" w:rsidP="00CD2B72">
      <w:pPr>
        <w:pStyle w:val="Odsekzoznamu"/>
        <w:numPr>
          <w:ilvl w:val="1"/>
          <w:numId w:val="7"/>
        </w:numPr>
        <w:spacing w:after="120"/>
        <w:ind w:left="1491" w:hanging="357"/>
        <w:rPr>
          <w:ins w:id="17" w:author="Autor"/>
          <w:rFonts w:asciiTheme="minorHAnsi" w:hAnsiTheme="minorHAnsi" w:cstheme="minorHAnsi"/>
          <w:sz w:val="22"/>
          <w:szCs w:val="22"/>
          <w:u w:val="single"/>
          <w:rPrChange w:id="18" w:author="Autor">
            <w:rPr>
              <w:ins w:id="19" w:author="Autor"/>
              <w:rFonts w:asciiTheme="minorHAnsi" w:hAnsiTheme="minorHAnsi" w:cstheme="minorHAnsi"/>
              <w:sz w:val="22"/>
              <w:szCs w:val="22"/>
            </w:rPr>
          </w:rPrChange>
        </w:rPr>
      </w:pP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p>
    <w:p w:rsidR="00CD2B72" w:rsidRPr="001F6016" w:rsidRDefault="00CD2B72" w:rsidP="00CD2B72">
      <w:pPr>
        <w:pStyle w:val="Odsekzoznamu"/>
        <w:numPr>
          <w:ilvl w:val="1"/>
          <w:numId w:val="7"/>
        </w:numPr>
        <w:spacing w:after="120"/>
        <w:ind w:left="1491" w:hanging="357"/>
        <w:rPr>
          <w:rFonts w:asciiTheme="minorHAnsi" w:hAnsiTheme="minorHAnsi" w:cstheme="minorHAnsi"/>
          <w:sz w:val="22"/>
          <w:szCs w:val="22"/>
          <w:u w:val="single"/>
        </w:rPr>
      </w:pPr>
      <w:ins w:id="20" w:author="Autor">
        <w:r>
          <w:rPr>
            <w:rFonts w:asciiTheme="minorHAnsi" w:hAnsiTheme="minorHAnsi" w:cstheme="minorHAnsi"/>
            <w:sz w:val="22"/>
            <w:szCs w:val="22"/>
          </w:rPr>
          <w:t> ako sekcia Operačný program Slovensko (od 01.03.2021)</w:t>
        </w:r>
      </w:ins>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115810" w:rsidRPr="004A6A07">
        <w:rPr>
          <w:rFonts w:asciiTheme="minorHAnsi" w:hAnsiTheme="minorHAnsi"/>
          <w:color w:val="000000"/>
          <w:sz w:val="22"/>
          <w:szCs w:val="22"/>
        </w:rPr>
        <w:t>Európskeho spoločenstva</w:t>
      </w:r>
      <w:r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v časti č. 15 vo formulári ŽoNFP</w:t>
      </w:r>
      <w:r w:rsidR="00B40AB0" w:rsidRPr="004A6A07">
        <w:rPr>
          <w:rFonts w:asciiTheme="minorHAnsi" w:hAnsiTheme="minorHAnsi"/>
          <w:sz w:val="22"/>
          <w:szCs w:val="22"/>
        </w:rPr>
        <w:t>);</w:t>
      </w:r>
    </w:p>
    <w:p w:rsidR="00CD1A3F" w:rsidRPr="00CA28A0"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Pr="004A6A07" w:rsidRDefault="00CD1A3F"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w:t>
      </w:r>
      <w:r w:rsidR="00CD6449" w:rsidRPr="004A6A07">
        <w:rPr>
          <w:rFonts w:asciiTheme="minorHAnsi" w:hAnsiTheme="minorHAnsi"/>
          <w:i/>
          <w:sz w:val="22"/>
          <w:szCs w:val="22"/>
        </w:rPr>
        <w:t>čestným vyhlásením žiadateľa</w:t>
      </w:r>
      <w:r w:rsidR="006F0AA9" w:rsidRPr="004A6A07">
        <w:rPr>
          <w:rFonts w:asciiTheme="minorHAnsi" w:hAnsiTheme="minorHAnsi"/>
          <w:i/>
          <w:sz w:val="22"/>
          <w:szCs w:val="22"/>
        </w:rPr>
        <w:t xml:space="preserve"> </w:t>
      </w:r>
      <w:r w:rsidR="00B40AB0" w:rsidRPr="004A6A07">
        <w:rPr>
          <w:rFonts w:asciiTheme="minorHAnsi" w:hAnsiTheme="minorHAnsi"/>
          <w:i/>
          <w:sz w:val="22"/>
          <w:szCs w:val="22"/>
        </w:rPr>
        <w:t>v časti č. 15 vo formulári ŽoNFP);</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Pr="004A6A07" w:rsidRDefault="0036245C" w:rsidP="004A6A07">
      <w:pPr>
        <w:pStyle w:val="Odsekzoznamu"/>
        <w:autoSpaceDE w:val="0"/>
        <w:autoSpaceDN w:val="0"/>
        <w:adjustRightInd w:val="0"/>
        <w:spacing w:before="120" w:after="120"/>
        <w:contextualSpacing w:val="0"/>
        <w:jc w:val="both"/>
        <w:rPr>
          <w:rFonts w:asciiTheme="minorHAnsi" w:hAnsiTheme="minorHAnsi"/>
          <w:sz w:val="22"/>
          <w:szCs w:val="22"/>
        </w:rPr>
      </w:pPr>
      <w:r w:rsidRPr="00F32903" w:rsidDel="0036245C">
        <w:rPr>
          <w:rFonts w:asciiTheme="minorHAnsi" w:hAnsiTheme="minorHAnsi"/>
          <w:b/>
          <w:sz w:val="22"/>
          <w:szCs w:val="22"/>
        </w:rPr>
        <w:lastRenderedPageBreak/>
        <w:t xml:space="preserve"> </w:t>
      </w:r>
      <w:r w:rsidR="001568D1"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15"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5F5C8C" w:rsidRPr="001A48D2" w:rsidRDefault="005F5C8C" w:rsidP="00B80F68">
      <w:pPr>
        <w:pStyle w:val="Odsekzoznamu"/>
        <w:spacing w:before="120" w:after="120"/>
        <w:contextualSpacing w:val="0"/>
        <w:jc w:val="both"/>
        <w:rPr>
          <w:rFonts w:asciiTheme="minorHAnsi" w:hAnsiTheme="minorHAns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Splnenie podmienok ustanovených v osobitných predpisoch</w:t>
      </w:r>
    </w:p>
    <w:p w:rsidR="003C2776"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n</w:t>
      </w:r>
      <w:r w:rsidR="003C2776" w:rsidRPr="0080317F">
        <w:rPr>
          <w:rFonts w:asciiTheme="minorHAnsi" w:hAnsiTheme="minorHAnsi"/>
          <w:color w:val="000000"/>
          <w:sz w:val="22"/>
          <w:szCs w:val="22"/>
        </w:rPr>
        <w:t>eporušenie zákazu nelegálnej práce a nelegálneho zamestnávania</w:t>
      </w:r>
      <w:r w:rsidR="00033564" w:rsidRPr="004A6A07">
        <w:rPr>
          <w:rFonts w:asciiTheme="minorHAnsi" w:hAnsiTheme="minorHAnsi"/>
          <w:color w:val="000000"/>
          <w:sz w:val="22"/>
          <w:szCs w:val="22"/>
        </w:rPr>
        <w:t xml:space="preserve"> </w:t>
      </w:r>
    </w:p>
    <w:p w:rsidR="00715A50" w:rsidRPr="0080317F" w:rsidRDefault="007C40AA"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Žiadateľ predloží </w:t>
      </w:r>
      <w:r w:rsidR="00F9755E" w:rsidRPr="0080317F">
        <w:rPr>
          <w:rFonts w:asciiTheme="minorHAnsi" w:hAnsiTheme="minorHAnsi"/>
          <w:color w:val="000000"/>
          <w:sz w:val="22"/>
          <w:szCs w:val="22"/>
        </w:rPr>
        <w:t>čestné vyhlásenie, že neporušil</w:t>
      </w:r>
      <w:r w:rsidRPr="0080317F">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0317F">
        <w:rPr>
          <w:rFonts w:asciiTheme="minorHAnsi" w:hAnsiTheme="minorHAnsi"/>
          <w:color w:val="000000"/>
          <w:sz w:val="22"/>
          <w:szCs w:val="22"/>
        </w:rPr>
        <w:t> </w:t>
      </w:r>
      <w:r w:rsidRPr="0080317F">
        <w:rPr>
          <w:rFonts w:asciiTheme="minorHAnsi" w:hAnsiTheme="minorHAnsi"/>
          <w:color w:val="000000"/>
          <w:sz w:val="22"/>
          <w:szCs w:val="22"/>
        </w:rPr>
        <w:t xml:space="preserve">NFP. </w:t>
      </w:r>
      <w:r w:rsidR="00D80C37" w:rsidRPr="0080317F">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i/>
          <w:color w:val="000000"/>
          <w:sz w:val="22"/>
          <w:szCs w:val="22"/>
        </w:rPr>
      </w:pPr>
      <w:r w:rsidRPr="004A6A07">
        <w:rPr>
          <w:rFonts w:asciiTheme="minorHAnsi" w:hAnsiTheme="minorHAnsi"/>
          <w:i/>
          <w:color w:val="000000"/>
          <w:sz w:val="22"/>
          <w:szCs w:val="22"/>
        </w:rPr>
        <w:lastRenderedPageBreak/>
        <w:t xml:space="preserve">(Žiadateľ preukazuje </w:t>
      </w:r>
      <w:r w:rsidR="00A31FE1">
        <w:rPr>
          <w:rFonts w:asciiTheme="minorHAnsi" w:hAnsiTheme="minorHAnsi"/>
          <w:i/>
          <w:color w:val="000000"/>
          <w:sz w:val="22"/>
          <w:szCs w:val="22"/>
        </w:rPr>
        <w:t>s</w:t>
      </w:r>
      <w:r w:rsidRPr="004A6A07">
        <w:rPr>
          <w:rFonts w:asciiTheme="minorHAnsi" w:hAnsiTheme="minorHAnsi"/>
          <w:i/>
          <w:color w:val="000000"/>
          <w:sz w:val="22"/>
          <w:szCs w:val="22"/>
        </w:rPr>
        <w:t>plnenie podmienky čestným vyhlásením v časti č. 15 vo formulári ŽoNFP</w:t>
      </w:r>
      <w:r w:rsidR="00BE69D6">
        <w:rPr>
          <w:rFonts w:asciiTheme="minorHAnsi" w:hAnsiTheme="minorHAnsi"/>
          <w:i/>
          <w:color w:val="000000"/>
          <w:sz w:val="22"/>
          <w:szCs w:val="22"/>
        </w:rPr>
        <w:t>. Žiadateľ/</w:t>
      </w:r>
      <w:r w:rsidR="00BE69D6" w:rsidRPr="004A6A07">
        <w:rPr>
          <w:rFonts w:asciiTheme="minorHAnsi" w:hAnsiTheme="minorHAnsi"/>
          <w:i/>
          <w:color w:val="000000"/>
          <w:sz w:val="22"/>
          <w:szCs w:val="22"/>
        </w:rPr>
        <w:t xml:space="preserve">prijímateľ nesmie </w:t>
      </w:r>
      <w:r w:rsidR="00BE69D6">
        <w:rPr>
          <w:rFonts w:asciiTheme="minorHAnsi" w:hAnsiTheme="minorHAnsi"/>
          <w:i/>
          <w:color w:val="000000"/>
          <w:sz w:val="22"/>
          <w:szCs w:val="22"/>
        </w:rPr>
        <w:t xml:space="preserve">túto </w:t>
      </w:r>
      <w:r w:rsidR="00BE69D6" w:rsidRPr="004A6A07">
        <w:rPr>
          <w:rFonts w:asciiTheme="minorHAnsi" w:hAnsiTheme="minorHAnsi"/>
          <w:i/>
          <w:color w:val="000000"/>
          <w:sz w:val="22"/>
          <w:szCs w:val="22"/>
        </w:rPr>
        <w:t>podmienku poskytnutia príspevku porušiť ani počas konania o ŽoNFP a realizácie projektu</w:t>
      </w:r>
      <w:r w:rsidRPr="004A6A07">
        <w:rPr>
          <w:rFonts w:asciiTheme="minorHAnsi" w:hAnsiTheme="minorHAnsi"/>
          <w:i/>
          <w:color w:val="000000"/>
          <w:sz w:val="22"/>
          <w:szCs w:val="22"/>
        </w:rPr>
        <w:t>).</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jc w:val="both"/>
        <w:rPr>
          <w:rFonts w:asciiTheme="minorHAnsi" w:hAnsiTheme="minorHAnsi"/>
          <w:b/>
        </w:rPr>
      </w:pPr>
      <w:r w:rsidRPr="004A6A07">
        <w:rPr>
          <w:rFonts w:asciiTheme="minorHAnsi" w:hAnsiTheme="minorHAnsi"/>
          <w:b/>
        </w:rPr>
        <w:t>Ďalšie podmienky poskytnutia príspevku</w:t>
      </w:r>
    </w:p>
    <w:p w:rsidR="00704476" w:rsidRPr="004A6A07" w:rsidRDefault="001A2409" w:rsidP="004A6A07">
      <w:pPr>
        <w:pStyle w:val="Odsekzoznamu"/>
        <w:numPr>
          <w:ilvl w:val="0"/>
          <w:numId w:val="7"/>
        </w:numPr>
        <w:spacing w:before="120" w:after="120"/>
        <w:contextualSpacing w:val="0"/>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4A6A07">
        <w:rPr>
          <w:rFonts w:asciiTheme="minorHAnsi" w:hAnsiTheme="minorHAnsi"/>
          <w:i/>
          <w:sz w:val="22"/>
          <w:szCs w:val="22"/>
        </w:rPr>
        <w:t>.</w:t>
      </w:r>
    </w:p>
    <w:p w:rsidR="007C40AA"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w:t>
      </w:r>
      <w:r w:rsidR="007C40AA" w:rsidRPr="0080317F">
        <w:rPr>
          <w:rFonts w:asciiTheme="minorHAnsi" w:hAnsiTheme="minorHAnsi"/>
          <w:color w:val="000000"/>
          <w:sz w:val="22"/>
          <w:szCs w:val="22"/>
        </w:rPr>
        <w:t xml:space="preserve">asová </w:t>
      </w:r>
      <w:r w:rsidRPr="0080317F">
        <w:rPr>
          <w:rFonts w:asciiTheme="minorHAnsi" w:hAnsiTheme="minorHAnsi"/>
          <w:color w:val="000000"/>
          <w:sz w:val="22"/>
          <w:szCs w:val="22"/>
        </w:rPr>
        <w:t>oprávnenosť realizácie projektu</w:t>
      </w:r>
    </w:p>
    <w:p w:rsidR="00F875B0" w:rsidRPr="00304904" w:rsidRDefault="007C40AA" w:rsidP="004A6A07">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Hlavné aktivity projektu je prijímateľ povinný začať realizovať najneskôr do 3 mesiacov od nadobudnutia účinnosti zmluvy o poskytnutí NFP</w:t>
      </w:r>
      <w:r w:rsidR="00311944" w:rsidRPr="00304904">
        <w:rPr>
          <w:rFonts w:asciiTheme="minorHAnsi" w:hAnsiTheme="minorHAnsi"/>
          <w:color w:val="000000"/>
          <w:sz w:val="22"/>
          <w:szCs w:val="22"/>
        </w:rPr>
        <w:t xml:space="preserve"> </w:t>
      </w:r>
      <w:r w:rsidR="00311944" w:rsidRPr="004A6A07">
        <w:rPr>
          <w:rFonts w:asciiTheme="minorHAnsi" w:hAnsiTheme="minorHAnsi"/>
          <w:color w:val="000000"/>
          <w:sz w:val="22"/>
          <w:szCs w:val="22"/>
        </w:rPr>
        <w:t>(ďalej aj „zmluva o NFP“)</w:t>
      </w:r>
      <w:r w:rsidR="002366FB" w:rsidRPr="00304904">
        <w:rPr>
          <w:rFonts w:asciiTheme="minorHAnsi" w:hAnsiTheme="minorHAnsi"/>
          <w:color w:val="000000"/>
          <w:sz w:val="22"/>
          <w:szCs w:val="22"/>
        </w:rPr>
        <w:t xml:space="preserve">/interného </w:t>
      </w:r>
      <w:r w:rsidR="002366FB" w:rsidRPr="00962511">
        <w:rPr>
          <w:rFonts w:asciiTheme="minorHAnsi" w:hAnsiTheme="minorHAnsi"/>
          <w:color w:val="000000"/>
          <w:sz w:val="22"/>
          <w:szCs w:val="22"/>
        </w:rPr>
        <w:t>Rozhodnutia o schválení žiadosti o NFP</w:t>
      </w:r>
      <w:r w:rsidRPr="00962511">
        <w:rPr>
          <w:rFonts w:asciiTheme="minorHAnsi" w:hAnsiTheme="minorHAnsi"/>
          <w:color w:val="000000"/>
          <w:sz w:val="22"/>
          <w:szCs w:val="22"/>
        </w:rPr>
        <w:t>.</w:t>
      </w:r>
      <w:r w:rsidR="00704476" w:rsidRPr="00962511">
        <w:rPr>
          <w:rFonts w:asciiTheme="minorHAnsi" w:hAnsiTheme="minorHAnsi"/>
          <w:color w:val="000000"/>
          <w:sz w:val="22"/>
          <w:szCs w:val="22"/>
        </w:rPr>
        <w:t xml:space="preserve">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 xml:space="preserve">najneskôr </w:t>
      </w:r>
      <w:r w:rsidRPr="00460F51">
        <w:rPr>
          <w:rFonts w:asciiTheme="minorHAnsi" w:hAnsiTheme="minorHAnsi"/>
          <w:b/>
          <w:color w:val="000000"/>
          <w:sz w:val="22"/>
          <w:szCs w:val="22"/>
          <w:rPrChange w:id="21" w:author="Autor">
            <w:rPr>
              <w:rFonts w:asciiTheme="minorHAnsi" w:hAnsiTheme="minorHAnsi"/>
              <w:b/>
              <w:color w:val="000000"/>
              <w:sz w:val="22"/>
              <w:szCs w:val="22"/>
            </w:rPr>
          </w:rPrChange>
        </w:rPr>
        <w:t>do</w:t>
      </w:r>
      <w:r w:rsidR="00962511" w:rsidRPr="00460F51">
        <w:rPr>
          <w:rFonts w:asciiTheme="minorHAnsi" w:hAnsiTheme="minorHAnsi"/>
          <w:b/>
          <w:color w:val="000000"/>
          <w:sz w:val="22"/>
          <w:szCs w:val="22"/>
          <w:rPrChange w:id="22" w:author="Autor">
            <w:rPr>
              <w:rFonts w:asciiTheme="minorHAnsi" w:hAnsiTheme="minorHAnsi"/>
              <w:b/>
              <w:color w:val="000000"/>
              <w:sz w:val="22"/>
              <w:szCs w:val="22"/>
            </w:rPr>
          </w:rPrChange>
        </w:rPr>
        <w:t xml:space="preserve"> 31. 12. 2021</w:t>
      </w:r>
      <w:r w:rsidRPr="00460F51">
        <w:rPr>
          <w:rFonts w:asciiTheme="minorHAnsi" w:hAnsiTheme="minorHAnsi"/>
          <w:b/>
          <w:color w:val="000000"/>
          <w:sz w:val="22"/>
          <w:szCs w:val="22"/>
          <w:rPrChange w:id="23" w:author="Autor">
            <w:rPr>
              <w:rFonts w:asciiTheme="minorHAnsi" w:hAnsiTheme="minorHAnsi"/>
              <w:b/>
              <w:color w:val="000000"/>
              <w:sz w:val="22"/>
              <w:szCs w:val="22"/>
            </w:rPr>
          </w:rPrChange>
        </w:rPr>
        <w:t>.</w:t>
      </w:r>
      <w:r w:rsidR="00F875B0" w:rsidRPr="00460F51">
        <w:rPr>
          <w:rFonts w:asciiTheme="minorHAnsi" w:hAnsiTheme="minorHAnsi"/>
          <w:b/>
          <w:color w:val="000000"/>
          <w:sz w:val="22"/>
          <w:szCs w:val="22"/>
          <w:rPrChange w:id="24" w:author="Autor">
            <w:rPr>
              <w:rFonts w:asciiTheme="minorHAnsi" w:hAnsiTheme="minorHAnsi"/>
              <w:b/>
              <w:color w:val="000000"/>
              <w:sz w:val="22"/>
              <w:szCs w:val="22"/>
            </w:rPr>
          </w:rPrChange>
        </w:rPr>
        <w:t xml:space="preserve"> </w:t>
      </w:r>
      <w:r w:rsidR="00F875B0" w:rsidRPr="00460F51">
        <w:rPr>
          <w:rFonts w:asciiTheme="minorHAnsi" w:hAnsiTheme="minorHAnsi"/>
          <w:color w:val="000000"/>
          <w:sz w:val="22"/>
          <w:szCs w:val="22"/>
          <w:rPrChange w:id="25" w:author="Autor">
            <w:rPr>
              <w:rFonts w:asciiTheme="minorHAnsi" w:hAnsiTheme="minorHAnsi"/>
              <w:color w:val="000000"/>
              <w:sz w:val="22"/>
              <w:szCs w:val="22"/>
            </w:rPr>
          </w:rPrChange>
        </w:rPr>
        <w:t>Žiadateľ</w:t>
      </w:r>
      <w:r w:rsidR="00F875B0" w:rsidRPr="00FB5540">
        <w:rPr>
          <w:rFonts w:asciiTheme="minorHAnsi" w:hAnsiTheme="minorHAnsi"/>
          <w:color w:val="000000"/>
          <w:sz w:val="22"/>
          <w:szCs w:val="22"/>
        </w:rPr>
        <w:t xml:space="preserve"> </w:t>
      </w:r>
      <w:r w:rsidR="00F875B0" w:rsidRPr="00962511">
        <w:rPr>
          <w:rFonts w:asciiTheme="minorHAnsi" w:hAnsiTheme="minorHAnsi"/>
          <w:color w:val="000000"/>
          <w:sz w:val="22"/>
          <w:szCs w:val="22"/>
        </w:rPr>
        <w:t>o NFP je oprávnený predložiť v rámci vyzvania viacero žiadostí o NFP.</w:t>
      </w:r>
      <w:r w:rsidR="00F875B0" w:rsidRPr="00304904">
        <w:rPr>
          <w:rFonts w:asciiTheme="minorHAnsi" w:hAnsiTheme="minorHAnsi"/>
          <w:color w:val="000000"/>
          <w:sz w:val="22"/>
          <w:szCs w:val="22"/>
        </w:rPr>
        <w:t xml:space="preserve">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00304904" w:rsidRPr="00304904">
        <w:rPr>
          <w:rFonts w:asciiTheme="minorHAnsi" w:hAnsiTheme="minorHAnsi"/>
          <w:i/>
          <w:sz w:val="22"/>
          <w:szCs w:val="22"/>
        </w:rPr>
        <w:br/>
      </w:r>
      <w:r w:rsidRPr="00460F51">
        <w:rPr>
          <w:rFonts w:asciiTheme="minorHAnsi" w:hAnsiTheme="minorHAnsi"/>
          <w:i/>
          <w:sz w:val="22"/>
          <w:szCs w:val="22"/>
          <w:rPrChange w:id="26" w:author="Autor">
            <w:rPr>
              <w:rFonts w:asciiTheme="minorHAnsi" w:hAnsiTheme="minorHAnsi"/>
              <w:i/>
              <w:sz w:val="22"/>
              <w:szCs w:val="22"/>
            </w:rPr>
          </w:rPrChange>
        </w:rPr>
        <w:t>31.</w:t>
      </w:r>
      <w:r w:rsidR="00304904" w:rsidRPr="00460F51">
        <w:rPr>
          <w:rFonts w:asciiTheme="minorHAnsi" w:hAnsiTheme="minorHAnsi"/>
          <w:i/>
          <w:sz w:val="22"/>
          <w:szCs w:val="22"/>
          <w:rPrChange w:id="27" w:author="Autor">
            <w:rPr>
              <w:rFonts w:asciiTheme="minorHAnsi" w:hAnsiTheme="minorHAnsi"/>
              <w:i/>
              <w:sz w:val="22"/>
              <w:szCs w:val="22"/>
            </w:rPr>
          </w:rPrChange>
        </w:rPr>
        <w:t xml:space="preserve"> </w:t>
      </w:r>
      <w:r w:rsidRPr="00460F51">
        <w:rPr>
          <w:rFonts w:asciiTheme="minorHAnsi" w:hAnsiTheme="minorHAnsi"/>
          <w:i/>
          <w:sz w:val="22"/>
          <w:szCs w:val="22"/>
          <w:rPrChange w:id="28" w:author="Autor">
            <w:rPr>
              <w:rFonts w:asciiTheme="minorHAnsi" w:hAnsiTheme="minorHAnsi"/>
              <w:i/>
              <w:sz w:val="22"/>
              <w:szCs w:val="22"/>
            </w:rPr>
          </w:rPrChange>
        </w:rPr>
        <w:t>12.</w:t>
      </w:r>
      <w:r w:rsidR="00304904" w:rsidRPr="00460F51">
        <w:rPr>
          <w:rFonts w:asciiTheme="minorHAnsi" w:hAnsiTheme="minorHAnsi"/>
          <w:i/>
          <w:sz w:val="22"/>
          <w:szCs w:val="22"/>
          <w:rPrChange w:id="29" w:author="Autor">
            <w:rPr>
              <w:rFonts w:asciiTheme="minorHAnsi" w:hAnsiTheme="minorHAnsi"/>
              <w:i/>
              <w:sz w:val="22"/>
              <w:szCs w:val="22"/>
            </w:rPr>
          </w:rPrChange>
        </w:rPr>
        <w:t xml:space="preserve"> </w:t>
      </w:r>
      <w:r w:rsidRPr="00460F51">
        <w:rPr>
          <w:rFonts w:asciiTheme="minorHAnsi" w:hAnsiTheme="minorHAnsi"/>
          <w:i/>
          <w:sz w:val="22"/>
          <w:szCs w:val="22"/>
          <w:rPrChange w:id="30" w:author="Autor">
            <w:rPr>
              <w:rFonts w:asciiTheme="minorHAnsi" w:hAnsiTheme="minorHAnsi"/>
              <w:i/>
              <w:sz w:val="22"/>
              <w:szCs w:val="22"/>
            </w:rPr>
          </w:rPrChange>
        </w:rPr>
        <w:t>2021).</w:t>
      </w:r>
      <w:bookmarkStart w:id="31" w:name="_GoBack"/>
      <w:bookmarkEnd w:id="31"/>
    </w:p>
    <w:p w:rsidR="003C2776" w:rsidRPr="0080317F" w:rsidRDefault="007C40AA"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 xml:space="preserve"> </w:t>
      </w:r>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lastRenderedPageBreak/>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Povinné prílohy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7A16F0" w:rsidRPr="00B80F68" w:rsidRDefault="00DD38B9" w:rsidP="00B80F68">
      <w:pPr>
        <w:pStyle w:val="Odsekzoznamu1"/>
        <w:keepNext/>
        <w:numPr>
          <w:ilvl w:val="0"/>
          <w:numId w:val="7"/>
        </w:numPr>
        <w:spacing w:before="240" w:after="240" w:line="276" w:lineRule="auto"/>
        <w:rPr>
          <w:rFonts w:asciiTheme="minorHAnsi" w:hAnsiTheme="minorHAnsi"/>
        </w:rPr>
      </w:pPr>
      <w:r>
        <w:rPr>
          <w:rFonts w:asciiTheme="minorHAnsi" w:hAnsiTheme="minorHAnsi"/>
        </w:rPr>
        <w:t>o</w:t>
      </w:r>
      <w:r w:rsidR="007A16F0" w:rsidRPr="00B80F68">
        <w:rPr>
          <w:rFonts w:asciiTheme="minorHAnsi" w:hAnsiTheme="minorHAnsi"/>
        </w:rPr>
        <w:t>právnenosť výdavkov realizácie projektu</w:t>
      </w:r>
    </w:p>
    <w:p w:rsidR="007A16F0" w:rsidRDefault="007A16F0" w:rsidP="007A16F0">
      <w:pPr>
        <w:spacing w:before="240" w:after="240"/>
        <w:ind w:firstLine="360"/>
        <w:jc w:val="both"/>
      </w:pPr>
      <w:r w:rsidRPr="00B517DF">
        <w:rPr>
          <w:rFonts w:asciiTheme="minorHAnsi" w:eastAsia="Times New Roman" w:hAnsiTheme="minorHAnsi"/>
          <w:u w:val="single"/>
          <w:lang w:eastAsia="sk-SK"/>
        </w:rPr>
        <w:t>Podmienky oprávnenosti výdavkov:</w:t>
      </w:r>
    </w:p>
    <w:p w:rsidR="007A16F0" w:rsidRDefault="007A16F0" w:rsidP="00B80F68">
      <w:pPr>
        <w:pStyle w:val="Odsekzoznamu"/>
        <w:numPr>
          <w:ilvl w:val="0"/>
          <w:numId w:val="40"/>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p>
    <w:p w:rsidR="007A16F0" w:rsidRPr="00D16C26" w:rsidRDefault="007A16F0" w:rsidP="007A16F0">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019 - Ostatný dlhodobý nehmotný majetok</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112 - Zásoby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512 - Cestovné náhrady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518 - Ostatné služby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521 - Mzdové výdavky</w:t>
      </w: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16"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17"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hyperlink r:id="rId18" w:history="1">
        <w:r w:rsidRPr="004A6A07">
          <w:rPr>
            <w:rStyle w:val="Hypertextovprepojenie"/>
            <w:rFonts w:asciiTheme="minorHAnsi" w:hAnsiTheme="minorHAnsi"/>
            <w:sz w:val="22"/>
            <w:szCs w:val="22"/>
          </w:rPr>
          <w:t>http://www.optp.vlada.gov.sk/programovy-dokument/</w:t>
        </w:r>
      </w:hyperlink>
      <w:r w:rsidRPr="004A6A07">
        <w:rPr>
          <w:rFonts w:asciiTheme="minorHAnsi" w:hAnsiTheme="minorHAnsi"/>
          <w:sz w:val="22"/>
          <w:szCs w:val="22"/>
        </w:rPr>
        <w:t>);</w:t>
      </w:r>
      <w:r w:rsidRPr="00636E1F">
        <w:rPr>
          <w:rFonts w:asciiTheme="minorHAnsi" w:hAnsiTheme="minorHAnsi"/>
          <w:sz w:val="22"/>
          <w:szCs w:val="22"/>
        </w:rPr>
        <w:t xml:space="preserve">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19" w:history="1">
        <w:r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0" w:history="1">
        <w:r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7A16F0" w:rsidRPr="004A6A07" w:rsidRDefault="007A16F0" w:rsidP="007A16F0">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Zákony a nariadenia, na ktoré sa uvedené dokumenty odvolávajú.</w:t>
      </w:r>
    </w:p>
    <w:p w:rsidR="007A16F0" w:rsidRPr="004A6A07" w:rsidRDefault="007A16F0" w:rsidP="007A16F0">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4A6A07">
        <w:rPr>
          <w:rFonts w:asciiTheme="minorHAnsi" w:hAnsiTheme="minorHAnsi"/>
          <w:i/>
          <w:sz w:val="22"/>
          <w:szCs w:val="22"/>
        </w:rPr>
        <w:lastRenderedPageBreak/>
        <w:t>uvedie žiadateľ skupiny výdavkov vo formulári ŽoNFP, v rámci časti č. 11.A  - Rozpočet žiadateľa.)</w:t>
      </w:r>
    </w:p>
    <w:p w:rsidR="007A16F0" w:rsidRDefault="007A16F0" w:rsidP="007A16F0">
      <w:pPr>
        <w:pStyle w:val="Odsekzoznamu"/>
        <w:spacing w:before="120" w:after="120"/>
        <w:ind w:left="1440"/>
        <w:rPr>
          <w:rFonts w:asciiTheme="minorHAnsi" w:hAnsiTheme="minorHAnsi"/>
          <w:color w:val="000000"/>
          <w:sz w:val="22"/>
          <w:szCs w:val="22"/>
        </w:rPr>
      </w:pPr>
    </w:p>
    <w:p w:rsidR="007A16F0" w:rsidRDefault="007A16F0" w:rsidP="00B80F68">
      <w:pPr>
        <w:pStyle w:val="Odsekzoznamu"/>
        <w:numPr>
          <w:ilvl w:val="0"/>
          <w:numId w:val="41"/>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p>
    <w:p w:rsidR="007A16F0" w:rsidRDefault="007A16F0" w:rsidP="007A16F0">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p>
    <w:p w:rsidR="007A16F0" w:rsidRPr="004A6A07" w:rsidRDefault="007A16F0" w:rsidP="007A16F0">
      <w:pPr>
        <w:pStyle w:val="Odsekzoznamu"/>
        <w:spacing w:before="120" w:after="12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01. 01. 2014.)</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ex-ante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ŽoNFP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r w:rsidR="00585AA0">
        <w:rPr>
          <w:rFonts w:asciiTheme="minorHAnsi" w:hAnsiTheme="minorHAnsi"/>
        </w:rPr>
        <w:t xml:space="preserve">splnenia </w:t>
      </w:r>
      <w:r w:rsidRPr="004A6A07">
        <w:rPr>
          <w:rFonts w:asciiTheme="minorHAnsi" w:hAnsiTheme="minorHAnsi"/>
        </w:rPr>
        <w:t>podmienky zo strany žiadateľa rozhodne o zastavení konania o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rtf a pod.) do ITMS2014+ ako prílohu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e-Governmente a</w:t>
      </w:r>
      <w:del w:id="34" w:author="Autor">
        <w:r w:rsidRPr="004A6A07" w:rsidDel="00C935A8">
          <w:rPr>
            <w:rFonts w:asciiTheme="minorHAnsi" w:hAnsiTheme="minorHAnsi"/>
          </w:rPr>
          <w:delText xml:space="preserve"> </w:delText>
        </w:r>
      </w:del>
      <w:ins w:id="35" w:author="Autor">
        <w:r w:rsidR="00C935A8">
          <w:rPr>
            <w:rFonts w:asciiTheme="minorHAnsi" w:hAnsiTheme="minorHAnsi"/>
          </w:rPr>
          <w:t> </w:t>
        </w:r>
      </w:ins>
      <w:r w:rsidRPr="004A6A07">
        <w:rPr>
          <w:rFonts w:asciiTheme="minorHAnsi" w:hAnsiTheme="minorHAnsi"/>
        </w:rPr>
        <w:t xml:space="preserve">vložiť </w:t>
      </w:r>
      <w:r w:rsidR="006B5961" w:rsidRPr="004A6A07">
        <w:rPr>
          <w:rFonts w:asciiTheme="minorHAnsi" w:hAnsiTheme="minorHAnsi"/>
        </w:rPr>
        <w:t xml:space="preserve">ich </w:t>
      </w:r>
      <w:r w:rsidRPr="004A6A07">
        <w:rPr>
          <w:rFonts w:asciiTheme="minorHAnsi" w:hAnsiTheme="minorHAnsi"/>
        </w:rPr>
        <w:t>do ITMS2014+ ako prílohu ŽoNFP.</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základných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ŽoNFP elektronicky prostredníctvom verejnej časti ITMS 2014+ a písomne na uvedenú adresu.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ŽoNFP riadne, včas a</w:t>
      </w:r>
      <w:del w:id="36" w:author="Autor">
        <w:r w:rsidRPr="004A6A07" w:rsidDel="00C935A8">
          <w:rPr>
            <w:rFonts w:asciiTheme="minorHAnsi" w:hAnsiTheme="minorHAnsi"/>
          </w:rPr>
          <w:delText xml:space="preserve"> </w:delText>
        </w:r>
      </w:del>
      <w:ins w:id="37" w:author="Autor">
        <w:r w:rsidR="00C935A8">
          <w:rPr>
            <w:rFonts w:asciiTheme="minorHAnsi" w:hAnsiTheme="minorHAnsi"/>
          </w:rPr>
          <w:t> </w:t>
        </w:r>
      </w:ins>
      <w:r w:rsidRPr="004A6A07">
        <w:rPr>
          <w:rFonts w:asciiTheme="minorHAnsi" w:hAnsiTheme="minorHAnsi"/>
        </w:rPr>
        <w:t>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 xml:space="preserve">každej jednotlivej podmienky poskytnutia príspevku (ktorá je overovaná v rámci administratívneho </w:t>
      </w:r>
      <w:r w:rsidRPr="004A6A07">
        <w:rPr>
          <w:rFonts w:asciiTheme="minorHAnsi" w:hAnsiTheme="minorHAnsi"/>
        </w:rPr>
        <w:lastRenderedPageBreak/>
        <w:t>overenia) na základe údajov uvedených žiadateľom v ŽoNFP, dostupných zdrojov na priame overenie podmienok poskytnutia príspevku a v relevantných prílohách ŽoNFP.</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w:t>
      </w:r>
      <w:r w:rsidR="00585AA0">
        <w:rPr>
          <w:rFonts w:asciiTheme="minorHAnsi" w:hAnsiTheme="minorHAnsi"/>
        </w:rPr>
        <w:t>overenia</w:t>
      </w:r>
      <w:r w:rsidR="00585AA0" w:rsidRPr="004A6A07">
        <w:rPr>
          <w:rFonts w:asciiTheme="minorHAnsi" w:hAnsiTheme="minorHAnsi"/>
        </w:rPr>
        <w:t xml:space="preserve"> </w:t>
      </w:r>
      <w:r w:rsidRPr="004A6A07">
        <w:rPr>
          <w:rFonts w:asciiTheme="minorHAnsi" w:hAnsiTheme="minorHAnsi"/>
        </w:rPr>
        <w:t xml:space="preserve">ŽoNFP a jej príloh vzniknú pochybnosti o pravdivosti alebo úplnosti ŽoNFP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ŽoNFP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v prípade nesplnenia niektorej z podmienok poskytnutia príspevku</w:t>
      </w: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rozhodne o neschválení ŽoNFP, pričom v rozhodnutí identifikuje, ktorá z podmienok nebola splnená</w:t>
      </w:r>
      <w:r w:rsidR="00800B8A">
        <w:rPr>
          <w:rFonts w:asciiTheme="minorHAnsi" w:hAnsiTheme="minorHAnsi" w:cstheme="minorHAnsi"/>
          <w:sz w:val="22"/>
          <w:szCs w:val="22"/>
        </w:rPr>
        <w:t>;</w:t>
      </w:r>
      <w:r w:rsidRPr="00C3609C">
        <w:rPr>
          <w:rFonts w:asciiTheme="minorHAnsi" w:hAnsiTheme="minorHAnsi"/>
          <w:sz w:val="22"/>
          <w:szCs w:val="22"/>
        </w:rPr>
        <w:t xml:space="preserve"> </w:t>
      </w:r>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r w:rsidR="00800B8A">
        <w:rPr>
          <w:rFonts w:asciiTheme="minorHAnsi" w:hAnsiTheme="minorHAnsi"/>
          <w:sz w:val="22"/>
          <w:szCs w:val="22"/>
        </w:rPr>
        <w:t>ŽoNFP</w:t>
      </w:r>
      <w:r w:rsidRPr="00962511">
        <w:rPr>
          <w:rFonts w:asciiTheme="minorHAnsi" w:hAnsiTheme="minorHAnsi"/>
          <w:sz w:val="22"/>
          <w:szCs w:val="22"/>
        </w:rPr>
        <w:t>, na základe čoho nie je možné overiť splnenie niektorej z podmienok poskytnutia príspevku a rozhodnúť o schválení ŽoNFP</w:t>
      </w:r>
      <w:r w:rsidR="00800B8A">
        <w:rPr>
          <w:rFonts w:asciiTheme="minorHAnsi" w:hAnsiTheme="minorHAnsi"/>
          <w:sz w:val="22"/>
          <w:szCs w:val="22"/>
        </w:rPr>
        <w:t>, RO OP TP</w:t>
      </w:r>
      <w:r w:rsidRPr="00962511">
        <w:rPr>
          <w:rFonts w:asciiTheme="minorHAnsi" w:hAnsiTheme="minorHAnsi"/>
          <w:sz w:val="22"/>
          <w:szCs w:val="22"/>
        </w:rPr>
        <w:t xml:space="preserve"> zastaví konanie o</w:t>
      </w:r>
      <w:r w:rsidR="00800B8A">
        <w:rPr>
          <w:rFonts w:asciiTheme="minorHAnsi" w:hAnsiTheme="minorHAnsi"/>
          <w:sz w:val="22"/>
          <w:szCs w:val="22"/>
        </w:rPr>
        <w:t> </w:t>
      </w:r>
      <w:r w:rsidRPr="00962511">
        <w:rPr>
          <w:rFonts w:asciiTheme="minorHAnsi" w:hAnsiTheme="minorHAnsi"/>
          <w:sz w:val="22"/>
          <w:szCs w:val="22"/>
        </w:rPr>
        <w:t>ŽoNFP</w:t>
      </w:r>
      <w:r w:rsidR="00800B8A" w:rsidRPr="00673E84">
        <w:rPr>
          <w:rFonts w:asciiTheme="minorHAnsi" w:hAnsiTheme="minorHAnsi" w:cstheme="minorHAnsi"/>
          <w:sz w:val="22"/>
          <w:szCs w:val="22"/>
        </w:rPr>
        <w:t xml:space="preserve">. </w:t>
      </w:r>
      <w:r w:rsidR="00800B8A" w:rsidRPr="00B80F68">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del w:id="38" w:author="Autor">
        <w:r w:rsidR="00800B8A" w:rsidRPr="00B80F68" w:rsidDel="00534598">
          <w:rPr>
            <w:rFonts w:asciiTheme="minorHAnsi" w:hAnsiTheme="minorHAnsi" w:cstheme="minorHAnsi"/>
            <w:sz w:val="22"/>
            <w:szCs w:val="22"/>
          </w:rPr>
          <w:delText xml:space="preserve"> </w:delText>
        </w:r>
      </w:del>
      <w:ins w:id="39" w:author="Autor">
        <w:r w:rsidR="00534598">
          <w:rPr>
            <w:rFonts w:asciiTheme="minorHAnsi" w:hAnsiTheme="minorHAnsi" w:cstheme="minorHAnsi"/>
            <w:sz w:val="22"/>
            <w:szCs w:val="22"/>
          </w:rPr>
          <w:t> </w:t>
        </w:r>
      </w:ins>
      <w:r w:rsidR="00800B8A" w:rsidRPr="00B80F68">
        <w:rPr>
          <w:rFonts w:asciiTheme="minorHAnsi" w:hAnsiTheme="minorHAnsi" w:cstheme="minorHAnsi"/>
          <w:sz w:val="22"/>
          <w:szCs w:val="22"/>
        </w:rPr>
        <w:t>pravdivosti alebo úplnosti ŽoNFP, na základe čoho nie je možné overiť splnenie niektorej z</w:t>
      </w:r>
      <w:del w:id="40" w:author="Autor">
        <w:r w:rsidR="00800B8A" w:rsidRPr="00B80F68" w:rsidDel="00534598">
          <w:rPr>
            <w:rFonts w:asciiTheme="minorHAnsi" w:hAnsiTheme="minorHAnsi" w:cstheme="minorHAnsi"/>
            <w:sz w:val="22"/>
            <w:szCs w:val="22"/>
          </w:rPr>
          <w:delText xml:space="preserve"> </w:delText>
        </w:r>
      </w:del>
      <w:ins w:id="41" w:author="Autor">
        <w:r w:rsidR="00534598">
          <w:rPr>
            <w:rFonts w:asciiTheme="minorHAnsi" w:hAnsiTheme="minorHAnsi" w:cstheme="minorHAnsi"/>
            <w:sz w:val="22"/>
            <w:szCs w:val="22"/>
          </w:rPr>
          <w:t> </w:t>
        </w:r>
      </w:ins>
      <w:r w:rsidR="00800B8A" w:rsidRPr="00B80F68">
        <w:rPr>
          <w:rFonts w:asciiTheme="minorHAnsi" w:hAnsiTheme="minorHAnsi" w:cstheme="minorHAnsi"/>
          <w:sz w:val="22"/>
          <w:szCs w:val="22"/>
        </w:rPr>
        <w:t>podmienok poskytnutia príspevku a rozhodnúť o schválení ŽoNFP</w:t>
      </w:r>
      <w:r w:rsidR="00800B8A" w:rsidRPr="00673E84">
        <w:rPr>
          <w:rFonts w:asciiTheme="minorHAnsi" w:hAnsiTheme="minorHAnsi" w:cstheme="minorHAnsi"/>
          <w:sz w:val="22"/>
          <w:szCs w:val="22"/>
        </w:rPr>
        <w:t>;</w:t>
      </w:r>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1"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2"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ŽoNFP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w:t>
      </w:r>
      <w:del w:id="42" w:author="Autor">
        <w:r w:rsidRPr="004A6A07" w:rsidDel="00534598">
          <w:rPr>
            <w:rFonts w:asciiTheme="minorHAnsi" w:hAnsiTheme="minorHAnsi"/>
          </w:rPr>
          <w:delText xml:space="preserve"> </w:delText>
        </w:r>
      </w:del>
      <w:ins w:id="43" w:author="Autor">
        <w:r w:rsidR="00534598">
          <w:rPr>
            <w:rFonts w:asciiTheme="minorHAnsi" w:hAnsiTheme="minorHAnsi"/>
          </w:rPr>
          <w:t> </w:t>
        </w:r>
      </w:ins>
      <w:r w:rsidRPr="004A6A07">
        <w:rPr>
          <w:rFonts w:asciiTheme="minorHAnsi" w:hAnsiTheme="minorHAnsi"/>
        </w:rPr>
        <w:t xml:space="preserve">tejto fáze preukáže, že ŽoNFP nespĺňa podmienky poskytnutia príspevku, RO </w:t>
      </w:r>
      <w:r w:rsidR="009555E2" w:rsidRPr="004A6A07">
        <w:rPr>
          <w:rFonts w:asciiTheme="minorHAnsi" w:hAnsiTheme="minorHAnsi"/>
        </w:rPr>
        <w:t xml:space="preserve">OP TP </w:t>
      </w:r>
      <w:r w:rsidRPr="004A6A07">
        <w:rPr>
          <w:rFonts w:asciiTheme="minorHAnsi" w:hAnsiTheme="minorHAnsi"/>
        </w:rPr>
        <w:t>rozhodne o</w:t>
      </w:r>
      <w:del w:id="44" w:author="Autor">
        <w:r w:rsidRPr="004A6A07" w:rsidDel="00534598">
          <w:rPr>
            <w:rFonts w:asciiTheme="minorHAnsi" w:hAnsiTheme="minorHAnsi"/>
          </w:rPr>
          <w:delText xml:space="preserve"> </w:delText>
        </w:r>
      </w:del>
      <w:ins w:id="45" w:author="Autor">
        <w:r w:rsidR="00534598">
          <w:rPr>
            <w:rFonts w:asciiTheme="minorHAnsi" w:hAnsiTheme="minorHAnsi"/>
          </w:rPr>
          <w:t> </w:t>
        </w:r>
      </w:ins>
      <w:r w:rsidRPr="004A6A07">
        <w:rPr>
          <w:rFonts w:asciiTheme="minorHAnsi" w:hAnsiTheme="minorHAnsi"/>
        </w:rPr>
        <w:t xml:space="preserve">neschválení ŽoNFP. </w:t>
      </w:r>
    </w:p>
    <w:p w:rsidR="00E1144D" w:rsidRPr="004A6A07" w:rsidRDefault="00E1144D" w:rsidP="00BF0064">
      <w:pPr>
        <w:spacing w:before="120" w:after="120" w:line="240" w:lineRule="auto"/>
        <w:jc w:val="both"/>
        <w:rPr>
          <w:rFonts w:asciiTheme="minorHAnsi" w:hAnsi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lastRenderedPageBreak/>
        <w:t xml:space="preserve">RO OP TP na základe posúdenia splnenia podmienok poskytnutia príspevku určených vo vyzvaní rozhodne o schválení alebo neschválení ŽoNFP </w:t>
      </w:r>
      <w:r w:rsidR="0064229B" w:rsidRPr="00BF0064">
        <w:rPr>
          <w:rFonts w:asciiTheme="minorHAnsi" w:hAnsiTheme="minorHAnsi"/>
        </w:rPr>
        <w:t xml:space="preserve">Ak ŽoNFP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ŽoNFP. Ak ŽoNFP splnila podmienky odborného hodnotenia, RO </w:t>
      </w:r>
      <w:r w:rsidR="00D41C95" w:rsidRPr="00BF0064">
        <w:rPr>
          <w:rFonts w:asciiTheme="minorHAnsi" w:hAnsiTheme="minorHAnsi"/>
        </w:rPr>
        <w:t xml:space="preserve">OP TP </w:t>
      </w:r>
      <w:r w:rsidR="0064229B" w:rsidRPr="00BF0064">
        <w:rPr>
          <w:rFonts w:asciiTheme="minorHAnsi" w:hAnsiTheme="minorHAnsi"/>
        </w:rPr>
        <w:t>rozhodne o schválení ŽoNFP</w:t>
      </w:r>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C84BB2" w:rsidRDefault="00C84BB2" w:rsidP="00BF0064">
      <w:pPr>
        <w:autoSpaceDE w:val="0"/>
        <w:autoSpaceDN w:val="0"/>
        <w:adjustRightInd w:val="0"/>
        <w:spacing w:before="120" w:after="120" w:line="240" w:lineRule="auto"/>
        <w:jc w:val="both"/>
      </w:pPr>
      <w:r>
        <w:t>Vzor rozhodnutia o schválení ŽoNFP, neschválení ŽoNFP a o zastavení konania vydáva CKO (</w:t>
      </w:r>
      <w:r w:rsidRPr="00C84BB2">
        <w:t>Vzor CKO č. 22 - Rozhodnutia o</w:t>
      </w:r>
      <w:r w:rsidR="0091595E">
        <w:t> </w:t>
      </w:r>
      <w:r w:rsidRPr="00C84BB2">
        <w:t>ŽoNFP</w:t>
      </w:r>
      <w:r w:rsidR="0091595E">
        <w:t xml:space="preserve"> je zverejnený na webovom sídle CKO </w:t>
      </w:r>
      <w:hyperlink r:id="rId23"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schválenia ŽoNFP</w:t>
      </w:r>
      <w:r>
        <w:t>,</w:t>
      </w:r>
      <w:r w:rsidR="00435834" w:rsidRPr="00C84BB2">
        <w:t xml:space="preserve"> ak je prijímateľ a RO OP TP tá istá osoba</w:t>
      </w:r>
      <w:r>
        <w:t>, RO OP TP vydá interné</w:t>
      </w:r>
      <w:r w:rsidRPr="00C84BB2">
        <w:t xml:space="preserve"> Rozhodnuti</w:t>
      </w:r>
      <w:r>
        <w:t>e</w:t>
      </w:r>
      <w:r w:rsidRPr="00C84BB2">
        <w:t xml:space="preserve"> o schválení ŽoNFP</w:t>
      </w:r>
      <w:r w:rsidR="00435834" w:rsidRPr="00C84BB2">
        <w:t xml:space="preserve">,  </w:t>
      </w:r>
      <w:r>
        <w:t xml:space="preserve">ktoré nahrádza zmluvu o NFP. Vzor </w:t>
      </w:r>
      <w:r w:rsidR="00435834" w:rsidRPr="00C84BB2">
        <w:t xml:space="preserve">je zverejnený na webovom sídle RO OP TP  </w:t>
      </w:r>
      <w:r w:rsidR="0091595E" w:rsidRPr="0091595E">
        <w:t>http://www.optp.vlada.gov.sk/ine-dokumenty/</w:t>
      </w:r>
      <w:r w:rsidR="00F47EA2" w:rsidRPr="00C84BB2">
        <w:t>)</w:t>
      </w:r>
      <w:r w:rsidR="0064229B" w:rsidRPr="00C84BB2">
        <w:rPr>
          <w:color w:val="000000"/>
        </w:rPr>
        <w:t>.</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D41C95" w:rsidRPr="004A6A07">
        <w:rPr>
          <w:rFonts w:asciiTheme="minorHAnsi" w:hAnsiTheme="minorHAnsi"/>
        </w:rPr>
        <w:t xml:space="preserve">OP TP </w:t>
      </w:r>
      <w:r w:rsidRPr="004A6A07">
        <w:rPr>
          <w:rFonts w:asciiTheme="minorHAnsi" w:hAnsiTheme="minorHAnsi"/>
        </w:rPr>
        <w:t xml:space="preserve">nie je oprávnený vyvodiť negatívne dôsledky len z dôvodov formálnych nedostatkov podania. </w:t>
      </w:r>
      <w:r w:rsidR="000F6BBE">
        <w:rPr>
          <w:rFonts w:asciiTheme="minorHAnsi" w:hAnsiTheme="minorHAnsi"/>
        </w:rPr>
        <w:t xml:space="preserve">Pre konanie </w:t>
      </w:r>
      <w:r w:rsidR="006C01E1">
        <w:rPr>
          <w:rFonts w:asciiTheme="minorHAnsi" w:hAnsiTheme="minorHAnsi"/>
        </w:rPr>
        <w:t xml:space="preserve">o </w:t>
      </w:r>
      <w:r w:rsidR="000F6BBE">
        <w:rPr>
          <w:rFonts w:asciiTheme="minorHAnsi" w:hAnsiTheme="minorHAnsi"/>
        </w:rPr>
        <w:t xml:space="preserve">ŽoNFP je rozhodujúci obsah ŽoNFP. </w:t>
      </w:r>
      <w:r w:rsidRPr="004A6A07">
        <w:rPr>
          <w:rFonts w:asciiTheme="minorHAnsi" w:hAnsiTheme="minorHAnsi"/>
        </w:rPr>
        <w:t xml:space="preserve">Dôvod, pre ktorý RO </w:t>
      </w:r>
      <w:r w:rsidR="005167A6" w:rsidRPr="004A6A07">
        <w:rPr>
          <w:rFonts w:asciiTheme="minorHAnsi" w:hAnsiTheme="minorHAnsi"/>
        </w:rPr>
        <w:t xml:space="preserve">OP TP </w:t>
      </w:r>
      <w:r w:rsidRPr="004A6A07">
        <w:rPr>
          <w:rFonts w:asciiTheme="minorHAnsi" w:hAnsiTheme="minorHAnsi"/>
        </w:rPr>
        <w:t>vydáva rozhodnutie o</w:t>
      </w:r>
      <w:del w:id="46" w:author="Autor">
        <w:r w:rsidRPr="004A6A07" w:rsidDel="00534598">
          <w:rPr>
            <w:rFonts w:asciiTheme="minorHAnsi" w:hAnsiTheme="minorHAnsi"/>
          </w:rPr>
          <w:delText xml:space="preserve"> </w:delText>
        </w:r>
      </w:del>
      <w:ins w:id="47" w:author="Autor">
        <w:r w:rsidR="00534598">
          <w:rPr>
            <w:rFonts w:asciiTheme="minorHAnsi" w:hAnsiTheme="minorHAnsi"/>
          </w:rPr>
          <w:t> </w:t>
        </w:r>
      </w:ins>
      <w:r w:rsidRPr="004A6A07">
        <w:rPr>
          <w:rFonts w:asciiTheme="minorHAnsi" w:hAnsiTheme="minorHAnsi"/>
        </w:rPr>
        <w:t>zastavení konania alebo rozhodnutie o neschválení musí byť jasný, odôvodnený a musí vyplývať z</w:t>
      </w:r>
      <w:del w:id="48" w:author="Autor">
        <w:r w:rsidRPr="004A6A07" w:rsidDel="00534598">
          <w:rPr>
            <w:rFonts w:asciiTheme="minorHAnsi" w:hAnsiTheme="minorHAnsi"/>
          </w:rPr>
          <w:delText xml:space="preserve"> </w:delText>
        </w:r>
      </w:del>
      <w:ins w:id="49" w:author="Autor">
        <w:r w:rsidR="00534598">
          <w:rPr>
            <w:rFonts w:asciiTheme="minorHAnsi" w:hAnsiTheme="minorHAnsi"/>
          </w:rPr>
          <w:t> </w:t>
        </w:r>
      </w:ins>
      <w:r w:rsidRPr="004A6A07">
        <w:rPr>
          <w:rFonts w:asciiTheme="minorHAnsi" w:hAnsiTheme="minorHAnsi"/>
        </w:rPr>
        <w:t xml:space="preserve">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Podrobný postup schvaľovania žiadostí o NFP vychádza zo Systému riadenia európskych štrukturálnych a investičných fondov, časť 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Opravné prostriedky umožňujú žiadateľovi v konaní o ŽoNFP domáhať sa nápravy, ak sa domnieva, že neboli dodržané ustanovenia zákona o príspevku z EŠIF a podmienky uvedené vo vyzvaní.</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(tzv. autoremedúra), lebo odvolaniu v plnom rozsahu vyhovel. V tomto prípade ide stále o</w:t>
      </w:r>
      <w:del w:id="50" w:author="Autor">
        <w:r w:rsidRPr="004A6A07" w:rsidDel="00534598">
          <w:rPr>
            <w:rFonts w:asciiTheme="minorHAnsi" w:hAnsiTheme="minorHAnsi"/>
          </w:rPr>
          <w:delText xml:space="preserve"> </w:delText>
        </w:r>
      </w:del>
      <w:ins w:id="51" w:author="Autor">
        <w:r w:rsidR="00534598">
          <w:rPr>
            <w:rFonts w:asciiTheme="minorHAnsi" w:hAnsiTheme="minorHAnsi"/>
          </w:rPr>
          <w:t> </w:t>
        </w:r>
      </w:ins>
      <w:r w:rsidRPr="004A6A07">
        <w:rPr>
          <w:rFonts w:asciiTheme="minorHAnsi" w:hAnsiTheme="minorHAnsi"/>
        </w:rPr>
        <w:t xml:space="preserve">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na podateľňu </w:t>
      </w:r>
      <w:r w:rsidR="00C036E8">
        <w:rPr>
          <w:rFonts w:asciiTheme="minorHAnsi" w:hAnsiTheme="minorHAnsi"/>
        </w:rPr>
        <w:t>MIRRI</w:t>
      </w:r>
      <w:r w:rsidR="00C036E8" w:rsidRPr="004A6A07">
        <w:rPr>
          <w:rFonts w:asciiTheme="minorHAnsi" w:hAnsiTheme="minorHAnsi"/>
        </w:rPr>
        <w:t xml:space="preserve"> </w:t>
      </w:r>
      <w:r w:rsidRPr="004A6A07">
        <w:rPr>
          <w:rFonts w:asciiTheme="minorHAnsi" w:hAnsiTheme="minorHAnsi"/>
        </w:rPr>
        <w:t xml:space="preserve">SR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r w:rsidR="00E1144D">
        <w:rPr>
          <w:rFonts w:asciiTheme="minorHAnsi" w:hAnsiTheme="minorHAnsi"/>
        </w:rPr>
        <w:t xml:space="preserve"> </w:t>
      </w:r>
      <w:r w:rsidR="00E1144D"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rozhodnutiam o zastavení konania,</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zmene rozhodnutia o neschválení ŽoNFP,</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lastRenderedPageBreak/>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(rozhodnutie vydané v</w:t>
      </w:r>
      <w:del w:id="52" w:author="Autor">
        <w:r w:rsidRPr="00962511" w:rsidDel="00534598">
          <w:rPr>
            <w:rFonts w:asciiTheme="minorHAnsi" w:hAnsiTheme="minorHAnsi"/>
            <w:sz w:val="22"/>
            <w:szCs w:val="22"/>
          </w:rPr>
          <w:delText xml:space="preserve"> </w:delText>
        </w:r>
      </w:del>
      <w:ins w:id="53" w:author="Autor">
        <w:r w:rsidR="00534598">
          <w:rPr>
            <w:rFonts w:asciiTheme="minorHAnsi" w:hAnsiTheme="minorHAnsi"/>
            <w:sz w:val="22"/>
            <w:szCs w:val="22"/>
          </w:rPr>
          <w:t> </w:t>
        </w:r>
      </w:ins>
      <w:r w:rsidRPr="00962511">
        <w:rPr>
          <w:rFonts w:asciiTheme="minorHAnsi" w:hAnsiTheme="minorHAnsi"/>
          <w:sz w:val="22"/>
          <w:szCs w:val="22"/>
        </w:rPr>
        <w:t xml:space="preserve">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del w:id="54" w:author="Autor">
        <w:r w:rsidR="00E1144D" w:rsidRPr="00825667" w:rsidDel="00534598">
          <w:rPr>
            <w:rFonts w:asciiTheme="minorHAnsi" w:hAnsiTheme="minorHAnsi" w:cstheme="minorHAnsi"/>
            <w:sz w:val="22"/>
            <w:szCs w:val="22"/>
          </w:rPr>
          <w:delText xml:space="preserve"> </w:delText>
        </w:r>
      </w:del>
      <w:ins w:id="55" w:author="Autor">
        <w:r w:rsidR="00534598">
          <w:rPr>
            <w:rFonts w:asciiTheme="minorHAnsi" w:hAnsiTheme="minorHAnsi" w:cstheme="minorHAnsi"/>
            <w:sz w:val="22"/>
            <w:szCs w:val="22"/>
          </w:rPr>
          <w:t> </w:t>
        </w:r>
      </w:ins>
      <w:r w:rsidR="00E1144D" w:rsidRPr="00825667">
        <w:rPr>
          <w:rFonts w:asciiTheme="minorHAnsi" w:hAnsiTheme="minorHAnsi" w:cstheme="minorHAnsi"/>
          <w:sz w:val="22"/>
          <w:szCs w:val="22"/>
        </w:rPr>
        <w:t>EŠIF č. 128/2020 Z. z., t. j. do 22.6.2020 vrátane</w:t>
      </w:r>
      <w:r w:rsidR="00E1144D">
        <w:rPr>
          <w:rFonts w:asciiTheme="minorHAnsi" w:hAnsiTheme="minorHAnsi" w:cs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späťvzatí – žiadateľ je oprávnený do rozhodnutia o odvolaní vziať podané odvolanie písomne späť. Ak po späťvzatí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w:t>
      </w:r>
      <w:del w:id="56" w:author="Autor">
        <w:r w:rsidRPr="004A6A07" w:rsidDel="00534598">
          <w:rPr>
            <w:rFonts w:asciiTheme="minorHAnsi" w:hAnsiTheme="minorHAnsi"/>
          </w:rPr>
          <w:delText xml:space="preserve"> </w:delText>
        </w:r>
      </w:del>
      <w:ins w:id="57" w:author="Autor">
        <w:r w:rsidR="00534598">
          <w:rPr>
            <w:rFonts w:asciiTheme="minorHAnsi" w:hAnsiTheme="minorHAnsi"/>
          </w:rPr>
          <w:t> </w:t>
        </w:r>
      </w:ins>
      <w:r w:rsidRPr="004A6A07">
        <w:rPr>
          <w:rFonts w:asciiTheme="minorHAnsi" w:hAnsiTheme="minorHAnsi"/>
        </w:rPr>
        <w:t>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9A25FF">
        <w:rPr>
          <w:rFonts w:asciiTheme="minorHAnsi" w:hAnsiTheme="minorHAnsi"/>
          <w:sz w:val="22"/>
          <w:szCs w:val="22"/>
        </w:rPr>
        <w:t>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Za deň späťvzatia odvolania sa považuje deň keď bolo oznámenie o späťvzatí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rozhodne o zastavení konania ku dňu doručenia späťvzatia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lastRenderedPageBreak/>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 xml:space="preserve">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712E94" w:rsidRPr="00962511"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w:t>
      </w:r>
      <w:del w:id="58" w:author="Autor">
        <w:r w:rsidRPr="00712E94" w:rsidDel="00534598">
          <w:rPr>
            <w:rFonts w:asciiTheme="minorHAnsi" w:hAnsiTheme="minorHAnsi"/>
            <w:sz w:val="22"/>
            <w:szCs w:val="22"/>
          </w:rPr>
          <w:delText xml:space="preserve"> </w:delText>
        </w:r>
      </w:del>
      <w:ins w:id="59" w:author="Autor">
        <w:r w:rsidR="00534598">
          <w:rPr>
            <w:rFonts w:asciiTheme="minorHAnsi" w:hAnsiTheme="minorHAnsi"/>
            <w:sz w:val="22"/>
            <w:szCs w:val="22"/>
          </w:rPr>
          <w:t> </w:t>
        </w:r>
      </w:ins>
      <w:r w:rsidRPr="00712E94">
        <w:rPr>
          <w:rFonts w:asciiTheme="minorHAnsi" w:hAnsiTheme="minorHAnsi"/>
          <w:sz w:val="22"/>
          <w:szCs w:val="22"/>
        </w:rPr>
        <w:t>odvolaní podľa § 23 ods. 2 zákona o príspevku z EŠIF, prípadne procesné rozhodnutie podľa § 23 ods. 3 zákona o príspevku z EŠIF (podľa právneho stavu po 1.</w:t>
      </w:r>
      <w:del w:id="60" w:author="Autor">
        <w:r w:rsidRPr="00712E94" w:rsidDel="00534598">
          <w:rPr>
            <w:rFonts w:asciiTheme="minorHAnsi" w:hAnsiTheme="minorHAnsi"/>
            <w:sz w:val="22"/>
            <w:szCs w:val="22"/>
          </w:rPr>
          <w:delText xml:space="preserve"> </w:delText>
        </w:r>
      </w:del>
      <w:ins w:id="61" w:author="Autor">
        <w:r w:rsidR="00534598">
          <w:rPr>
            <w:rFonts w:asciiTheme="minorHAnsi" w:hAnsiTheme="minorHAnsi"/>
            <w:sz w:val="22"/>
            <w:szCs w:val="22"/>
          </w:rPr>
          <w:t> </w:t>
        </w:r>
      </w:ins>
      <w:r w:rsidRPr="00712E94">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del w:id="62" w:author="Autor">
        <w:r w:rsidRPr="00712E94" w:rsidDel="00534598">
          <w:rPr>
            <w:rFonts w:asciiTheme="minorHAnsi" w:hAnsiTheme="minorHAnsi"/>
            <w:sz w:val="22"/>
            <w:szCs w:val="22"/>
          </w:rPr>
          <w:delText xml:space="preserve"> </w:delText>
        </w:r>
      </w:del>
      <w:ins w:id="63" w:author="Autor">
        <w:r w:rsidR="00534598">
          <w:rPr>
            <w:rFonts w:asciiTheme="minorHAnsi" w:hAnsiTheme="minorHAnsi"/>
            <w:sz w:val="22"/>
            <w:szCs w:val="22"/>
          </w:rPr>
          <w:t> </w:t>
        </w:r>
      </w:ins>
      <w:r w:rsidRPr="00712E94">
        <w:rPr>
          <w:rFonts w:asciiTheme="minorHAnsi" w:hAnsiTheme="minorHAnsi"/>
          <w:sz w:val="22"/>
          <w:szCs w:val="22"/>
        </w:rPr>
        <w:t>teda nemohlo byť v rámci prípadného súdneho prieskumu označené za nezákonné.</w:t>
      </w: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w:t>
      </w:r>
      <w:del w:id="64" w:author="Autor">
        <w:r w:rsidRPr="00962511" w:rsidDel="00534598">
          <w:rPr>
            <w:rFonts w:asciiTheme="minorHAnsi" w:hAnsiTheme="minorHAnsi"/>
            <w:sz w:val="22"/>
            <w:szCs w:val="22"/>
          </w:rPr>
          <w:delText xml:space="preserve"> </w:delText>
        </w:r>
      </w:del>
      <w:ins w:id="65" w:author="Autor">
        <w:r w:rsidR="00534598">
          <w:rPr>
            <w:rFonts w:asciiTheme="minorHAnsi" w:hAnsiTheme="minorHAnsi"/>
            <w:sz w:val="22"/>
            <w:szCs w:val="22"/>
          </w:rPr>
          <w:t> </w:t>
        </w:r>
      </w:ins>
      <w:r w:rsidRPr="00962511">
        <w:rPr>
          <w:rFonts w:asciiTheme="minorHAnsi" w:hAnsiTheme="minorHAnsi"/>
          <w:sz w:val="22"/>
          <w:szCs w:val="22"/>
        </w:rPr>
        <w:t xml:space="preserve">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w:t>
      </w:r>
      <w:del w:id="66" w:author="Autor">
        <w:r w:rsidRPr="00962511" w:rsidDel="00534598">
          <w:rPr>
            <w:rFonts w:asciiTheme="minorHAnsi" w:hAnsiTheme="minorHAnsi"/>
            <w:sz w:val="22"/>
            <w:szCs w:val="22"/>
          </w:rPr>
          <w:delText xml:space="preserve"> </w:delText>
        </w:r>
      </w:del>
      <w:ins w:id="67" w:author="Autor">
        <w:r w:rsidR="00534598">
          <w:rPr>
            <w:rFonts w:asciiTheme="minorHAnsi" w:hAnsiTheme="minorHAnsi"/>
            <w:sz w:val="22"/>
            <w:szCs w:val="22"/>
          </w:rPr>
          <w:t> </w:t>
        </w:r>
      </w:ins>
      <w:r w:rsidRPr="00962511">
        <w:rPr>
          <w:rFonts w:asciiTheme="minorHAnsi" w:hAnsiTheme="minorHAnsi"/>
          <w:sz w:val="22"/>
          <w:szCs w:val="22"/>
        </w:rPr>
        <w:t xml:space="preserve">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ŽoNFP.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60 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w:t>
      </w:r>
      <w:del w:id="68" w:author="Autor">
        <w:r w:rsidRPr="00962511" w:rsidDel="00534598">
          <w:rPr>
            <w:rFonts w:asciiTheme="minorHAnsi" w:hAnsiTheme="minorHAnsi"/>
            <w:sz w:val="22"/>
            <w:szCs w:val="22"/>
          </w:rPr>
          <w:delText xml:space="preserve"> </w:delText>
        </w:r>
      </w:del>
      <w:ins w:id="69" w:author="Autor">
        <w:r w:rsidR="00534598">
          <w:rPr>
            <w:rFonts w:asciiTheme="minorHAnsi" w:hAnsiTheme="minorHAnsi"/>
            <w:sz w:val="22"/>
            <w:szCs w:val="22"/>
          </w:rPr>
          <w:t> </w:t>
        </w:r>
      </w:ins>
      <w:r w:rsidRPr="00962511">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00E1144D">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E1144D">
        <w:rPr>
          <w:rFonts w:asciiTheme="minorHAnsi" w:hAnsiTheme="minorHAnsi"/>
          <w:sz w:val="22"/>
          <w:szCs w:val="22"/>
        </w:rPr>
        <w:t>.</w:t>
      </w:r>
    </w:p>
    <w:p w:rsidR="00E1144D" w:rsidRDefault="00712E94"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lastRenderedPageBreak/>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ktorý ho vydal, na nové konanie a rozhodnutie, ak zistenie skutkového stavu RO bolo nedostačujúce na riadne posúdenie veci, alebo pokiaľ je to vhodnejšie najmä z dôvodu rýchlosti a</w:t>
      </w:r>
      <w:del w:id="70" w:author="Autor">
        <w:r w:rsidRPr="00036164" w:rsidDel="00534598">
          <w:rPr>
            <w:rFonts w:asciiTheme="minorHAnsi" w:hAnsiTheme="minorHAnsi"/>
            <w:sz w:val="22"/>
            <w:szCs w:val="22"/>
          </w:rPr>
          <w:delText xml:space="preserve"> </w:delText>
        </w:r>
      </w:del>
      <w:ins w:id="71" w:author="Autor">
        <w:r w:rsidR="00534598">
          <w:rPr>
            <w:rFonts w:asciiTheme="minorHAnsi" w:hAnsiTheme="minorHAnsi"/>
            <w:sz w:val="22"/>
            <w:szCs w:val="22"/>
          </w:rPr>
          <w:t> </w:t>
        </w:r>
      </w:ins>
      <w:r w:rsidRPr="00036164">
        <w:rPr>
          <w:rFonts w:asciiTheme="minorHAnsi" w:hAnsiTheme="minorHAnsi"/>
          <w:sz w:val="22"/>
          <w:szCs w:val="22"/>
        </w:rPr>
        <w:t xml:space="preserve">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B80F68" w:rsidRDefault="00E1144D"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B80F68">
        <w:rPr>
          <w:rFonts w:asciiTheme="minorHAnsi" w:hAnsiTheme="minorHAnsi" w:cstheme="minorHAnsi"/>
          <w:b/>
          <w:sz w:val="22"/>
          <w:szCs w:val="22"/>
        </w:rPr>
        <w:t>Vydá rozhodnutie o zastavení odvolacieho konania</w:t>
      </w:r>
      <w:r w:rsidRPr="00B80F6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novely zákona o príspevku z EŠIF č.</w:t>
      </w:r>
      <w:del w:id="72" w:author="Autor">
        <w:r w:rsidR="00E1144D" w:rsidRPr="0063386F" w:rsidDel="00534598">
          <w:rPr>
            <w:rFonts w:asciiTheme="minorHAnsi" w:hAnsiTheme="minorHAnsi" w:cstheme="minorHAnsi"/>
          </w:rPr>
          <w:delText xml:space="preserve"> </w:delText>
        </w:r>
      </w:del>
      <w:ins w:id="73" w:author="Autor">
        <w:r w:rsidR="00534598">
          <w:rPr>
            <w:rFonts w:asciiTheme="minorHAnsi" w:hAnsiTheme="minorHAnsi" w:cstheme="minorHAnsi"/>
          </w:rPr>
          <w:t> </w:t>
        </w:r>
      </w:ins>
      <w:r w:rsidR="00E1144D" w:rsidRPr="0063386F">
        <w:rPr>
          <w:rFonts w:asciiTheme="minorHAnsi" w:hAnsiTheme="minorHAnsi" w:cstheme="minorHAnsi"/>
        </w:rPr>
        <w:t>128/2020 Z. z., t. j. do 22.6.2020 vrátane. V takom prípade sa uvedená lehota považuje za splnenú.</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Preskúmanie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Rozhodnutie o schválení ŽoNFP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lastRenderedPageBreak/>
        <w:t>Preskúmavané rozhodnutie zmení</w:t>
      </w:r>
      <w:r w:rsidRPr="00C3609C">
        <w:rPr>
          <w:rFonts w:asciiTheme="minorHAnsi" w:hAnsiTheme="minorHAnsi"/>
          <w:sz w:val="22"/>
          <w:szCs w:val="22"/>
        </w:rPr>
        <w:t xml:space="preserve"> – ak </w:t>
      </w:r>
      <w:r w:rsidR="00FA6FC8">
        <w:rPr>
          <w:rFonts w:asciiTheme="minorHAnsi" w:hAnsiTheme="minorHAnsi"/>
          <w:sz w:val="22"/>
          <w:szCs w:val="22"/>
        </w:rPr>
        <w:t xml:space="preserve">štatutárny orgán RO OP TP </w:t>
      </w:r>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r w:rsidR="00FA6FC8">
        <w:rPr>
          <w:rFonts w:asciiTheme="minorHAnsi" w:hAnsiTheme="minorHAnsi"/>
          <w:sz w:val="22"/>
          <w:szCs w:val="22"/>
        </w:rPr>
        <w:t> </w:t>
      </w:r>
      <w:r w:rsidRPr="00962511">
        <w:rPr>
          <w:rFonts w:asciiTheme="minorHAnsi" w:hAnsiTheme="minorHAnsi"/>
          <w:sz w:val="22"/>
          <w:szCs w:val="22"/>
        </w:rPr>
        <w:t>náležitostiach rozhodnutia o schválení/neschválení ŽoNFP.</w:t>
      </w:r>
    </w:p>
    <w:p w:rsidR="002F6327" w:rsidRPr="00962511" w:rsidRDefault="00FA6FC8"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w:t>
      </w:r>
      <w:r>
        <w:rPr>
          <w:rFonts w:asciiTheme="minorHAnsi" w:hAnsiTheme="minorHAnsi"/>
          <w:b/>
          <w:sz w:val="22"/>
          <w:szCs w:val="22"/>
        </w:rPr>
        <w:t>cie</w:t>
      </w:r>
      <w:r w:rsidRPr="00962511">
        <w:rPr>
          <w:rFonts w:asciiTheme="minorHAnsi" w:hAnsiTheme="minorHAnsi"/>
          <w:b/>
          <w:sz w:val="22"/>
          <w:szCs w:val="22"/>
        </w:rPr>
        <w:t xml:space="preserve"> </w:t>
      </w:r>
      <w:r w:rsidR="002F6327" w:rsidRPr="00962511">
        <w:rPr>
          <w:rFonts w:asciiTheme="minorHAnsi" w:hAnsiTheme="minorHAnsi"/>
          <w:b/>
          <w:sz w:val="22"/>
          <w:szCs w:val="22"/>
        </w:rPr>
        <w:t>konanie zastaví</w:t>
      </w:r>
      <w:r w:rsidR="002F6327" w:rsidRPr="00962511">
        <w:rPr>
          <w:rFonts w:asciiTheme="minorHAnsi" w:hAnsiTheme="minorHAnsi"/>
          <w:sz w:val="22"/>
          <w:szCs w:val="22"/>
        </w:rPr>
        <w:t xml:space="preserve"> - ak </w:t>
      </w:r>
      <w:r>
        <w:rPr>
          <w:rFonts w:asciiTheme="minorHAnsi" w:hAnsiTheme="minorHAnsi"/>
          <w:sz w:val="22"/>
          <w:szCs w:val="22"/>
        </w:rPr>
        <w:t>štatutárny orgán RO OP TP</w:t>
      </w:r>
      <w:r w:rsidR="002F6327" w:rsidRPr="00962511">
        <w:rPr>
          <w:rFonts w:asciiTheme="minorHAnsi" w:hAnsiTheme="minorHAnsi"/>
          <w:sz w:val="22"/>
          <w:szCs w:val="22"/>
        </w:rPr>
        <w:t xml:space="preserve"> preskúmaním rozhodnutia mimo odvolacieho konania zistí, že rozhodnutie nebolo vydané v rozpore so zákonom o</w:t>
      </w:r>
      <w:r>
        <w:rPr>
          <w:rFonts w:asciiTheme="minorHAnsi" w:hAnsiTheme="minorHAnsi"/>
          <w:sz w:val="22"/>
          <w:szCs w:val="22"/>
        </w:rPr>
        <w:t> </w:t>
      </w:r>
      <w:r w:rsidR="002F6327" w:rsidRPr="00962511">
        <w:rPr>
          <w:rFonts w:asciiTheme="minorHAnsi" w:hAnsiTheme="minorHAnsi"/>
          <w:sz w:val="22"/>
          <w:szCs w:val="22"/>
        </w:rPr>
        <w:t xml:space="preserve">príspevku z EŠIF, </w:t>
      </w:r>
      <w:r w:rsidR="00494525">
        <w:rPr>
          <w:rFonts w:asciiTheme="minorHAnsi" w:hAnsiTheme="minorHAnsi"/>
          <w:sz w:val="22"/>
          <w:szCs w:val="22"/>
        </w:rPr>
        <w:t>štatutárny orgán RO OP TP</w:t>
      </w:r>
      <w:r w:rsidR="00585402" w:rsidRPr="00962511">
        <w:rPr>
          <w:rFonts w:asciiTheme="minorHAnsi" w:hAnsiTheme="minorHAnsi"/>
          <w:sz w:val="22"/>
          <w:szCs w:val="22"/>
        </w:rPr>
        <w:t xml:space="preserve"> </w:t>
      </w:r>
      <w:r w:rsidRPr="00962511">
        <w:rPr>
          <w:rFonts w:asciiTheme="minorHAnsi" w:hAnsiTheme="minorHAnsi"/>
          <w:sz w:val="22"/>
          <w:szCs w:val="22"/>
        </w:rPr>
        <w:t>preskúmava</w:t>
      </w:r>
      <w:r>
        <w:rPr>
          <w:rFonts w:asciiTheme="minorHAnsi" w:hAnsiTheme="minorHAnsi"/>
          <w:sz w:val="22"/>
          <w:szCs w:val="22"/>
        </w:rPr>
        <w:t>cie</w:t>
      </w:r>
      <w:r w:rsidRPr="00962511">
        <w:rPr>
          <w:rFonts w:asciiTheme="minorHAnsi" w:hAnsiTheme="minorHAnsi"/>
          <w:sz w:val="22"/>
          <w:szCs w:val="22"/>
        </w:rPr>
        <w:t xml:space="preserve"> </w:t>
      </w:r>
      <w:r w:rsidR="002F6327" w:rsidRPr="00962511">
        <w:rPr>
          <w:rFonts w:asciiTheme="minorHAnsi" w:hAnsiTheme="minorHAnsi"/>
          <w:sz w:val="22"/>
          <w:szCs w:val="22"/>
        </w:rPr>
        <w:t>konanie zastaví</w:t>
      </w:r>
      <w:r>
        <w:rPr>
          <w:rFonts w:asciiTheme="minorHAnsi" w:hAnsiTheme="minorHAnsi"/>
          <w:sz w:val="22"/>
          <w:szCs w:val="22"/>
        </w:rPr>
        <w:t>. Zastavenie konania sa vykoná</w:t>
      </w:r>
      <w:r w:rsidR="002F6327"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w:t>
      </w:r>
      <w:del w:id="74" w:author="Autor">
        <w:r w:rsidRPr="004A6A07" w:rsidDel="00534598">
          <w:rPr>
            <w:rFonts w:asciiTheme="minorHAnsi" w:hAnsiTheme="minorHAnsi"/>
          </w:rPr>
          <w:delText xml:space="preserve"> </w:delText>
        </w:r>
      </w:del>
      <w:ins w:id="75" w:author="Autor">
        <w:r w:rsidR="00534598">
          <w:rPr>
            <w:rFonts w:asciiTheme="minorHAnsi" w:hAnsiTheme="minorHAnsi"/>
          </w:rPr>
          <w:t> </w:t>
        </w:r>
      </w:ins>
      <w:r w:rsidRPr="004A6A07">
        <w:rPr>
          <w:rFonts w:asciiTheme="minorHAnsi" w:hAnsiTheme="minorHAnsi"/>
        </w:rPr>
        <w:t xml:space="preserve">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rFonts w:asciiTheme="minorHAnsi" w:hAnsiTheme="minorHAnsi"/>
        </w:rPr>
      </w:pPr>
    </w:p>
    <w:p w:rsidR="00D50B2F" w:rsidRPr="000E6320" w:rsidRDefault="00D50B2F" w:rsidP="000E6320">
      <w:pPr>
        <w:pStyle w:val="Odsekzoznamu1"/>
        <w:spacing w:before="240" w:after="240" w:line="276" w:lineRule="auto"/>
        <w:ind w:left="792" w:hanging="366"/>
        <w:rPr>
          <w:rFonts w:asciiTheme="minorHAnsi" w:hAnsiTheme="minorHAnsi"/>
          <w:b/>
          <w:sz w:val="22"/>
          <w:szCs w:val="22"/>
          <w:u w:val="single"/>
        </w:rPr>
      </w:pPr>
      <w:r w:rsidRPr="000E6320">
        <w:rPr>
          <w:rFonts w:asciiTheme="minorHAnsi" w:hAnsiTheme="minorHAnsi"/>
          <w:b/>
          <w:sz w:val="22"/>
          <w:szCs w:val="22"/>
          <w:u w:val="single"/>
        </w:rPr>
        <w:t>Spôsob financovania</w:t>
      </w:r>
    </w:p>
    <w:p w:rsidR="00B65C11" w:rsidRPr="00B65C11" w:rsidRDefault="00B65C11" w:rsidP="00B65C11">
      <w:pPr>
        <w:spacing w:before="120" w:after="120"/>
        <w:jc w:val="both"/>
        <w:rPr>
          <w:rFonts w:asciiTheme="minorHAnsi" w:hAnsiTheme="minorHAnsi"/>
          <w:color w:val="000000"/>
        </w:rPr>
      </w:pP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hyperlink r:id="rId24" w:history="1">
        <w:r w:rsidRPr="00B65C11">
          <w:rPr>
            <w:rStyle w:val="Hypertextovprepojenie"/>
            <w:rFonts w:asciiTheme="minorHAnsi" w:hAnsiTheme="minorHAnsi"/>
          </w:rPr>
          <w:t>http://www.finance.gov.sk/Default.aspx?CatID=9348</w:t>
        </w:r>
      </w:hyperlink>
      <w:r w:rsidRPr="00B65C11">
        <w:rPr>
          <w:rFonts w:asciiTheme="minorHAnsi" w:hAnsiTheme="minorHAnsi"/>
          <w:color w:val="000000"/>
        </w:rPr>
        <w:t xml:space="preserve">). </w:t>
      </w:r>
    </w:p>
    <w:p w:rsidR="00D50B2F" w:rsidRPr="007F31BD" w:rsidRDefault="00D50B2F" w:rsidP="00D50B2F">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r>
        <w:rPr>
          <w:rFonts w:asciiTheme="minorHAnsi" w:hAnsiTheme="minorHAnsi"/>
          <w:b/>
          <w:sz w:val="22"/>
          <w:szCs w:val="22"/>
        </w:rPr>
        <w:t>predfinancovania</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lastRenderedPageBreak/>
        <w:t>kombinácia systému predfinancovania a 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zálohových platieb a refundácie</w:t>
      </w:r>
    </w:p>
    <w:p w:rsidR="00B65C11" w:rsidRDefault="00D50B2F">
      <w:pPr>
        <w:pStyle w:val="Odsekzoznamu"/>
        <w:spacing w:before="120" w:after="120"/>
        <w:ind w:left="2832"/>
        <w:contextualSpacing w:val="0"/>
        <w:jc w:val="both"/>
        <w:rPr>
          <w:rFonts w:asciiTheme="minorHAnsi" w:hAnsiTheme="minorHAnsi"/>
        </w:rPr>
        <w:pPrChange w:id="76" w:author="Autor">
          <w:pPr>
            <w:pStyle w:val="Odsekzoznamu"/>
            <w:spacing w:before="120" w:after="120"/>
            <w:ind w:left="2832"/>
            <w:contextualSpacing w:val="0"/>
          </w:pPr>
        </w:pPrChange>
      </w:pP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ienky, že sú jasne identifikované výdavky určené pre jednotlivé systémy financovania bez rizika vzájomného prelínania, t.j. výdavok, ktorý je deklarovaný v rámci systému predfinancovania</w:t>
      </w:r>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D50B2F" w:rsidRPr="004641E9" w:rsidRDefault="00B65C11" w:rsidP="000E6320">
      <w:pPr>
        <w:spacing w:before="120" w:after="120"/>
        <w:jc w:val="both"/>
        <w:rPr>
          <w:rFonts w:asciiTheme="minorHAnsi" w:hAnsiTheme="minorHAnsi"/>
          <w:color w:val="000000"/>
        </w:rPr>
      </w:pPr>
      <w:r w:rsidRPr="00B65C11">
        <w:rPr>
          <w:rFonts w:asciiTheme="minorHAnsi" w:hAnsiTheme="minorHAnsi"/>
          <w:i/>
        </w:rPr>
        <w:t xml:space="preserve"> </w:t>
      </w:r>
      <w:r w:rsidR="00D50B2F" w:rsidRPr="00B65C11">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rsidR="00D50B2F" w:rsidRDefault="00D50B2F" w:rsidP="00D50B2F">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p>
    <w:p w:rsidR="00D50B2F" w:rsidRPr="004A6A07" w:rsidRDefault="00D50B2F" w:rsidP="00D50B2F">
      <w:pPr>
        <w:spacing w:before="120" w:after="120" w:line="240" w:lineRule="auto"/>
        <w:jc w:val="both"/>
        <w:rPr>
          <w:rFonts w:asciiTheme="minorHAnsi" w:hAnsiTheme="minorHAnsi"/>
        </w:rPr>
      </w:pPr>
      <w:r w:rsidRPr="004A6A07">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4A6A07">
        <w:rPr>
          <w:rFonts w:asciiTheme="minorHAnsi" w:hAnsiTheme="minorHAnsi"/>
          <w:b/>
        </w:rPr>
        <w:t>zahŕňa do analýzy rizík</w:t>
      </w:r>
      <w:r w:rsidRPr="004A6A07">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pri vypracovaní ŽoNFP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V prípade projektov, ktoré v súlade s vyzvaním prispievajú k viacerým špecifickým cieľom a v rámci relevantných aktivít sa v súbore ukazovateľov priradených k aktivitám oboch špecifických cieľov </w:t>
      </w:r>
      <w:r w:rsidRPr="004A6A07">
        <w:rPr>
          <w:rFonts w:asciiTheme="minorHAnsi" w:hAnsiTheme="minorHAnsi"/>
        </w:rPr>
        <w:lastRenderedPageBreak/>
        <w:t>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w:t>
      </w:r>
      <w:r w:rsidR="005B5471">
        <w:t xml:space="preserve">(ďalej aj „HP RMŽaND“) </w:t>
      </w:r>
      <w:r w:rsidRPr="004A6A07">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r w:rsidR="00222202" w:rsidRPr="004A6A07">
        <w:rPr>
          <w:rFonts w:asciiTheme="minorHAnsi" w:hAnsiTheme="minorHAnsi"/>
        </w:rPr>
        <w:t xml:space="preserve">RMŽaND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RMŽaND</w:t>
      </w:r>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RMŽaND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RMŽaND v prípade, ak budú vyžadované a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lastRenderedPageBreak/>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NFP</w:t>
      </w:r>
      <w:r w:rsidR="009D089F">
        <w:rPr>
          <w:rFonts w:asciiTheme="minorHAnsi" w:hAnsiTheme="minorHAnsi"/>
          <w:b/>
          <w:u w:val="single"/>
        </w:rPr>
        <w:t>/rozhodnutia o schválení ŽoNFP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V zmysle  §  25  ods.  1 zákona o príspevku  z EŠIF sa príspevok  poskytuje prijímateľovi  na základe a</w:t>
      </w:r>
      <w:del w:id="77" w:author="Autor">
        <w:r w:rsidRPr="004A6A07" w:rsidDel="00A71A91">
          <w:rPr>
            <w:rFonts w:asciiTheme="minorHAnsi" w:hAnsiTheme="minorHAnsi"/>
          </w:rPr>
          <w:delText xml:space="preserve"> </w:delText>
        </w:r>
      </w:del>
      <w:ins w:id="78" w:author="Autor">
        <w:r w:rsidR="00A71A91">
          <w:rPr>
            <w:rFonts w:asciiTheme="minorHAnsi" w:hAnsiTheme="minorHAnsi"/>
          </w:rPr>
          <w:t> </w:t>
        </w:r>
      </w:ins>
      <w:r w:rsidRPr="004A6A07">
        <w:rPr>
          <w:rFonts w:asciiTheme="minorHAnsi" w:hAnsiTheme="minorHAnsi"/>
        </w:rPr>
        <w:t>v</w:t>
      </w:r>
      <w:del w:id="79" w:author="Autor">
        <w:r w:rsidRPr="004A6A07" w:rsidDel="00A71A91">
          <w:rPr>
            <w:rFonts w:asciiTheme="minorHAnsi" w:hAnsiTheme="minorHAnsi"/>
          </w:rPr>
          <w:delText xml:space="preserve"> </w:delText>
        </w:r>
      </w:del>
      <w:ins w:id="80" w:author="Autor">
        <w:r w:rsidR="00A71A91">
          <w:rPr>
            <w:rFonts w:asciiTheme="minorHAnsi" w:hAnsiTheme="minorHAnsi"/>
          </w:rPr>
          <w:t> </w:t>
        </w:r>
      </w:ins>
      <w:r w:rsidRPr="004A6A07">
        <w:rPr>
          <w:rFonts w:asciiTheme="minorHAnsi" w:hAnsiTheme="minorHAnsi"/>
        </w:rPr>
        <w:t xml:space="preserve">súlade so zmluvou o NFP uzavretou podľa § 269 ods. 2 Obchodného zákonníka. </w:t>
      </w:r>
    </w:p>
    <w:p w:rsidR="009D089F" w:rsidRPr="004A6A07" w:rsidRDefault="009D089F" w:rsidP="00010D4A">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r w:rsidR="009D089F">
        <w:rPr>
          <w:rFonts w:asciiTheme="minorHAnsi" w:hAnsiTheme="minorHAnsi"/>
        </w:rPr>
        <w:t xml:space="preserve"> </w:t>
      </w:r>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NFP.</w:t>
      </w: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v rozsahu potrebnom na vydanie rozhodnutia o schválení ŽoNFP</w:t>
      </w:r>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ŽoNFP.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návrh na uzavretie zmluvy o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splnil podmienky určené vo výroku rozhodnutia podľa § 19 ods. 11 zákona o príspevku z</w:t>
      </w:r>
      <w:del w:id="81" w:author="Autor">
        <w:r w:rsidRPr="00962511" w:rsidDel="00A71A91">
          <w:rPr>
            <w:rFonts w:asciiTheme="minorHAnsi" w:hAnsiTheme="minorHAnsi" w:cs="Calibri"/>
            <w:spacing w:val="-3"/>
            <w:sz w:val="22"/>
            <w:szCs w:val="22"/>
          </w:rPr>
          <w:delText xml:space="preserve"> </w:delText>
        </w:r>
      </w:del>
      <w:ins w:id="82" w:author="Autor">
        <w:r w:rsidR="00A71A91">
          <w:rPr>
            <w:rFonts w:asciiTheme="minorHAnsi" w:hAnsiTheme="minorHAnsi" w:cs="Calibri"/>
            <w:spacing w:val="-3"/>
            <w:sz w:val="22"/>
            <w:szCs w:val="22"/>
          </w:rPr>
          <w:t> </w:t>
        </w:r>
      </w:ins>
      <w:r w:rsidRPr="00962511">
        <w:rPr>
          <w:rFonts w:asciiTheme="minorHAnsi" w:hAnsiTheme="minorHAnsi" w:cs="Calibri"/>
          <w:spacing w:val="-3"/>
          <w:sz w:val="22"/>
          <w:szCs w:val="22"/>
        </w:rPr>
        <w:t xml:space="preserve">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r w:rsidR="009D089F">
        <w:rPr>
          <w:rFonts w:asciiTheme="minorHAnsi" w:hAnsiTheme="minorHAnsi"/>
        </w:rPr>
        <w:t xml:space="preserve"> </w:t>
      </w:r>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Vzor zmluvy o NFP ako aj </w:t>
      </w:r>
      <w:r w:rsidR="009D089F">
        <w:rPr>
          <w:rFonts w:asciiTheme="minorHAnsi" w:hAnsiTheme="minorHAnsi"/>
        </w:rPr>
        <w:t>r</w:t>
      </w:r>
      <w:r w:rsidRPr="004A6A07">
        <w:rPr>
          <w:rFonts w:asciiTheme="minorHAnsi" w:hAnsiTheme="minorHAnsi"/>
        </w:rPr>
        <w:t xml:space="preserve">ozhodnutia o schválení ŽoNFP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 xml:space="preserve">,  sú zverejnené na webovom sídle RO OP TP  </w:t>
      </w:r>
      <w:hyperlink r:id="rId25"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w:t>
      </w:r>
      <w:del w:id="83" w:author="Autor">
        <w:r w:rsidRPr="004A6A07" w:rsidDel="00A71A91">
          <w:rPr>
            <w:rFonts w:asciiTheme="minorHAnsi" w:hAnsiTheme="minorHAnsi"/>
          </w:rPr>
          <w:delText xml:space="preserve"> </w:delText>
        </w:r>
      </w:del>
      <w:ins w:id="84" w:author="Autor">
        <w:r w:rsidR="00A71A91">
          <w:rPr>
            <w:rFonts w:asciiTheme="minorHAnsi" w:hAnsiTheme="minorHAnsi"/>
          </w:rPr>
          <w:t> </w:t>
        </w:r>
      </w:ins>
      <w:r w:rsidRPr="004A6A07">
        <w:rPr>
          <w:rFonts w:asciiTheme="minorHAnsi" w:hAnsiTheme="minorHAnsi"/>
        </w:rPr>
        <w:t>prípade zmeny vzoru zmluvy o</w:t>
      </w:r>
      <w:r w:rsidR="009D089F">
        <w:rPr>
          <w:rFonts w:asciiTheme="minorHAnsi" w:hAnsiTheme="minorHAnsi"/>
        </w:rPr>
        <w:t xml:space="preserve"> </w:t>
      </w:r>
      <w:r w:rsidRPr="004A6A07">
        <w:rPr>
          <w:rFonts w:asciiTheme="minorHAnsi" w:hAnsiTheme="minorHAnsi"/>
        </w:rPr>
        <w:t>NFP/</w:t>
      </w:r>
      <w:r w:rsidR="009D089F">
        <w:rPr>
          <w:rFonts w:asciiTheme="minorHAnsi" w:hAnsiTheme="minorHAnsi"/>
        </w:rPr>
        <w:t>r</w:t>
      </w:r>
      <w:r w:rsidRPr="004A6A07">
        <w:rPr>
          <w:rFonts w:asciiTheme="minorHAnsi" w:hAnsiTheme="minorHAnsi"/>
        </w:rPr>
        <w:t>ozhodnutia o schválení ŽoNFP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r w:rsidR="00914CDF">
        <w:rPr>
          <w:rFonts w:asciiTheme="minorHAnsi" w:hAnsiTheme="minorHAnsi"/>
        </w:rPr>
        <w:t>ý</w:t>
      </w:r>
      <w:r w:rsidRPr="004A6A07">
        <w:rPr>
          <w:rFonts w:asciiTheme="minorHAnsi" w:hAnsiTheme="minorHAnsi"/>
        </w:rPr>
        <w:t xml:space="preserve"> vzor novou verziou. Predchádzajúce verzie sú dostupné   v archíve   s jasným   označením   čísla   verzie   a vymedzeným   obdobím   platnosti.</w:t>
      </w:r>
    </w:p>
    <w:p w:rsidR="009D089F" w:rsidRDefault="00120AD4">
      <w:pPr>
        <w:jc w:val="both"/>
        <w:rPr>
          <w:spacing w:val="1"/>
        </w:rPr>
        <w:pPrChange w:id="85" w:author="Autor">
          <w:pPr/>
        </w:pPrChange>
      </w:pPr>
      <w:r w:rsidRPr="004A6A07">
        <w:rPr>
          <w:rFonts w:asciiTheme="minorHAnsi" w:eastAsiaTheme="minorHAnsi" w:hAnsiTheme="minorHAnsi"/>
        </w:rPr>
        <w:t>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NFP bezodkladne po podpise štatutárnym orgánom. V zmysle zákona č. 305/2013 o elektronickej podobe výkonu pôsobnosti orgánov verejnej moci a o zmene a doplnení niektorých zákonov (zákon o e-Governmente) je</w:t>
      </w:r>
      <w:r w:rsidRPr="004A6A07">
        <w:rPr>
          <w:rFonts w:asciiTheme="minorHAnsi" w:eastAsiaTheme="minorHAnsi" w:hAnsiTheme="minorHAnsi"/>
        </w:rPr>
        <w:br/>
        <w:t>od 1. 11. 2016 zmluva o</w:t>
      </w:r>
      <w:r w:rsidR="009D089F">
        <w:rPr>
          <w:rFonts w:asciiTheme="minorHAnsi" w:eastAsiaTheme="minorHAnsi" w:hAnsiTheme="minorHAnsi"/>
        </w:rPr>
        <w:t xml:space="preserve"> </w:t>
      </w:r>
      <w:r w:rsidRPr="004A6A07">
        <w:rPr>
          <w:rFonts w:asciiTheme="minorHAnsi" w:eastAsiaTheme="minorHAnsi" w:hAnsiTheme="minorHAnsi"/>
        </w:rPr>
        <w:t xml:space="preserve">NFP vyhotovená v elektronickej podobe a zmluvné strany ju podpisujú kvalifikovaným elektronickým podpisom (na základe kvalifikovaného certifikátu, mandátneho certifikátu). Uzatvorenie zmluvy </w:t>
      </w:r>
      <w:r w:rsidR="00C41B7F">
        <w:rPr>
          <w:rFonts w:asciiTheme="minorHAnsi" w:eastAsiaTheme="minorHAnsi" w:hAnsiTheme="minorHAnsi"/>
        </w:rPr>
        <w:t>o</w:t>
      </w:r>
      <w:r w:rsidR="009D089F">
        <w:rPr>
          <w:rFonts w:asciiTheme="minorHAnsi" w:eastAsiaTheme="minorHAnsi" w:hAnsiTheme="minorHAnsi"/>
        </w:rPr>
        <w:t xml:space="preserve"> </w:t>
      </w:r>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r w:rsidR="009D089F" w:rsidRPr="00927959">
        <w:rPr>
          <w:spacing w:val="1"/>
        </w:rPr>
        <w:t>V prípade elektronického podpisu zmluvy o NFP splnomocnenou osobou je súčasťou dokumentu zmluvy o NFP  aj Plnomocenstvo s uvedením čísla a</w:t>
      </w:r>
      <w:del w:id="86" w:author="Autor">
        <w:r w:rsidR="009D089F" w:rsidRPr="00927959" w:rsidDel="00A71A91">
          <w:rPr>
            <w:spacing w:val="1"/>
          </w:rPr>
          <w:delText xml:space="preserve"> </w:delText>
        </w:r>
      </w:del>
      <w:ins w:id="87" w:author="Autor">
        <w:r w:rsidR="00A71A91">
          <w:rPr>
            <w:spacing w:val="1"/>
          </w:rPr>
          <w:t> </w:t>
        </w:r>
      </w:ins>
      <w:r w:rsidR="009D089F" w:rsidRPr="00927959">
        <w:rPr>
          <w:spacing w:val="1"/>
        </w:rPr>
        <w:t>dátumu Plnomocenstva.</w:t>
      </w:r>
      <w:r w:rsidR="009D089F">
        <w:rPr>
          <w:spacing w:val="1"/>
        </w:rPr>
        <w:t xml:space="preserve"> </w:t>
      </w:r>
    </w:p>
    <w:p w:rsidR="00120AD4" w:rsidRPr="004A6A07" w:rsidRDefault="009D089F">
      <w:pPr>
        <w:jc w:val="both"/>
        <w:rPr>
          <w:rFonts w:asciiTheme="minorHAnsi" w:eastAsiaTheme="minorHAnsi" w:hAnsiTheme="minorHAnsi"/>
        </w:rPr>
        <w:pPrChange w:id="88" w:author="Autor">
          <w:pPr/>
        </w:pPrChange>
      </w:pPr>
      <w:r w:rsidRPr="005E75DE">
        <w:rPr>
          <w:rFonts w:asciiTheme="minorHAnsi" w:hAnsiTheme="minorHAnsi"/>
        </w:rPr>
        <w:lastRenderedPageBreak/>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p>
    <w:p w:rsidR="00E66306" w:rsidRPr="004A6A07" w:rsidRDefault="00120AD4" w:rsidP="00010D4A">
      <w:pPr>
        <w:spacing w:before="120" w:after="120" w:line="240" w:lineRule="auto"/>
        <w:jc w:val="both"/>
        <w:rPr>
          <w:rFonts w:asciiTheme="minorHAnsi" w:hAnsiTheme="minorHAnsi"/>
        </w:rPr>
      </w:pPr>
      <w:r w:rsidRPr="004A6A07">
        <w:rPr>
          <w:rFonts w:asciiTheme="minorHAnsi" w:eastAsiaTheme="minorHAnsi" w:hAnsiTheme="minorHAnsi"/>
        </w:rPr>
        <w:t xml:space="preserve">Iba v riadne odôvodnených prípadoch môže RO OP TP pristúpiť k podpisu zmluvy </w:t>
      </w:r>
      <w:r w:rsidR="00C41B7F" w:rsidRPr="00387025">
        <w:rPr>
          <w:rFonts w:asciiTheme="minorHAnsi" w:eastAsiaTheme="minorHAnsi" w:hAnsiTheme="minorHAnsi"/>
        </w:rPr>
        <w:t>o</w:t>
      </w:r>
      <w:r w:rsidR="009D089F">
        <w:rPr>
          <w:rFonts w:asciiTheme="minorHAnsi" w:eastAsiaTheme="minorHAnsi" w:hAnsiTheme="minorHAnsi"/>
        </w:rPr>
        <w:t xml:space="preserve"> </w:t>
      </w:r>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Pr="004A6A07">
        <w:rPr>
          <w:rFonts w:asciiTheme="minorHAnsi" w:eastAsiaTheme="minorHAnsi" w:hAnsiTheme="minorHAnsi"/>
        </w:rPr>
        <w:t>v </w:t>
      </w:r>
      <w:r w:rsidR="009D089F">
        <w:rPr>
          <w:rFonts w:asciiTheme="minorHAnsi" w:eastAsiaTheme="minorHAnsi" w:hAnsiTheme="minorHAnsi"/>
        </w:rPr>
        <w:t>písomnej</w:t>
      </w:r>
      <w:r w:rsidR="009D089F" w:rsidRPr="004A6A07">
        <w:rPr>
          <w:rFonts w:asciiTheme="minorHAnsi" w:eastAsiaTheme="minorHAnsi" w:hAnsiTheme="minorHAnsi"/>
        </w:rPr>
        <w:t xml:space="preserve"> </w:t>
      </w:r>
      <w:r w:rsidRPr="004A6A07">
        <w:rPr>
          <w:rFonts w:asciiTheme="minorHAnsi" w:eastAsiaTheme="minorHAnsi" w:hAnsiTheme="minorHAnsi"/>
        </w:rPr>
        <w:t>forme. V tomto prípade 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 xml:space="preserve">NFP v minimálne </w:t>
      </w:r>
      <w:r w:rsidR="009D089F">
        <w:rPr>
          <w:rFonts w:asciiTheme="minorHAnsi" w:eastAsiaTheme="minorHAnsi" w:hAnsiTheme="minorHAnsi"/>
        </w:rPr>
        <w:t>štyroch</w:t>
      </w:r>
      <w:r w:rsidR="009D089F" w:rsidRPr="004A6A07">
        <w:rPr>
          <w:rFonts w:asciiTheme="minorHAnsi" w:eastAsiaTheme="minorHAnsi" w:hAnsiTheme="minorHAnsi"/>
        </w:rPr>
        <w:t xml:space="preserve"> </w:t>
      </w:r>
      <w:r w:rsidRPr="004A6A07">
        <w:rPr>
          <w:rFonts w:asciiTheme="minorHAnsi" w:eastAsiaTheme="minorHAnsi" w:hAnsiTheme="minorHAnsi"/>
        </w:rPr>
        <w:t>rovnopisoch doporučenou poštou, alebo iným vhodným spôsobom bezodkladne po podpise štatutárnym orgánom.</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poskytne žiadateľovi lehotu na prijatie návrhu na uzavretie zmluvy o</w:t>
      </w:r>
      <w:r w:rsidR="009D089F">
        <w:rPr>
          <w:rFonts w:asciiTheme="minorHAnsi" w:hAnsiTheme="minorHAnsi"/>
        </w:rPr>
        <w:t xml:space="preserve"> </w:t>
      </w:r>
      <w:r w:rsidRPr="004A6A07">
        <w:rPr>
          <w:rFonts w:asciiTheme="minorHAnsi" w:hAnsiTheme="minorHAnsi"/>
        </w:rPr>
        <w:t>NFP (minimálne  5</w:t>
      </w:r>
      <w:del w:id="89" w:author="Autor">
        <w:r w:rsidRPr="004A6A07" w:rsidDel="00A71A91">
          <w:rPr>
            <w:rFonts w:asciiTheme="minorHAnsi" w:hAnsiTheme="minorHAnsi"/>
          </w:rPr>
          <w:delText xml:space="preserve"> </w:delText>
        </w:r>
      </w:del>
      <w:ins w:id="90" w:author="Autor">
        <w:r w:rsidR="00A71A91">
          <w:rPr>
            <w:rFonts w:asciiTheme="minorHAnsi" w:hAnsiTheme="minorHAnsi"/>
          </w:rPr>
          <w:t> </w:t>
        </w:r>
      </w:ins>
      <w:r w:rsidRPr="004A6A07">
        <w:rPr>
          <w:rFonts w:asciiTheme="minorHAnsi" w:hAnsiTheme="minorHAnsi"/>
        </w:rPr>
        <w:t xml:space="preserve">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r w:rsidR="009D089F">
        <w:rPr>
          <w:rFonts w:asciiTheme="minorHAnsi" w:hAnsiTheme="minorHAnsi"/>
        </w:rPr>
        <w:t xml:space="preserve"> </w:t>
      </w:r>
      <w:r w:rsidRPr="004A6A07">
        <w:rPr>
          <w:rFonts w:asciiTheme="minorHAnsi" w:hAnsiTheme="minorHAnsi"/>
        </w:rPr>
        <w:t>NFP zaniká dňom uplynutia lehoty určenej v tomto návrhu alebo doručením prejavu žiadateľa o odmietnutí návrhu na uzavretie zmluvy o NFP. RO OP TP je oprávnený rozhodnúť, že návrh na uzavretie zmluvy o</w:t>
      </w:r>
      <w:r w:rsidR="009D089F">
        <w:rPr>
          <w:rFonts w:asciiTheme="minorHAnsi" w:hAnsiTheme="minorHAnsi"/>
        </w:rPr>
        <w:t xml:space="preserve"> </w:t>
      </w:r>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 NFP.</w:t>
      </w:r>
    </w:p>
    <w:p w:rsidR="00FF4B38" w:rsidRDefault="009F6392" w:rsidP="00010D4A">
      <w:pPr>
        <w:spacing w:before="120" w:after="120" w:line="240" w:lineRule="auto"/>
        <w:jc w:val="both"/>
        <w:rPr>
          <w:rFonts w:asciiTheme="minorHAnsi" w:hAnsiTheme="minorHAnsi"/>
          <w:color w:val="FF0000"/>
        </w:rPr>
      </w:pPr>
      <w:r>
        <w:rPr>
          <w:rFonts w:asciiTheme="minorHAnsi" w:eastAsiaTheme="minorHAnsi" w:hAnsiTheme="minorHAnsi"/>
        </w:rPr>
        <w:t xml:space="preserve">V prípade </w:t>
      </w:r>
      <w:r w:rsidR="00A52E61">
        <w:rPr>
          <w:rFonts w:asciiTheme="minorHAnsi" w:eastAsiaTheme="minorHAnsi" w:hAnsiTheme="minorHAnsi"/>
        </w:rPr>
        <w:t xml:space="preserve">písomnej formy </w:t>
      </w:r>
      <w:r>
        <w:rPr>
          <w:rFonts w:asciiTheme="minorHAnsi" w:eastAsiaTheme="minorHAnsi" w:hAnsiTheme="minorHAnsi"/>
        </w:rPr>
        <w:t>zmluvy o NFP</w:t>
      </w:r>
      <w:r w:rsidR="00A52E61">
        <w:rPr>
          <w:rFonts w:asciiTheme="minorHAnsi" w:eastAsiaTheme="minorHAnsi" w:hAnsiTheme="minorHAnsi"/>
        </w:rPr>
        <w:t xml:space="preserv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r w:rsidR="00A52E61">
        <w:rPr>
          <w:rFonts w:asciiTheme="minorHAnsi" w:eastAsiaTheme="minorHAnsi" w:hAnsiTheme="minorHAnsi"/>
        </w:rPr>
        <w:t xml:space="preserve"> minimálne tri rovnopisy prijatého návrhu na uzavretie zmluvy o NFP a tiež</w:t>
      </w:r>
      <w:r w:rsidR="00120AD4" w:rsidRPr="004A6A07">
        <w:rPr>
          <w:rFonts w:asciiTheme="minorHAnsi" w:eastAsiaTheme="minorHAnsi" w:hAnsiTheme="minorHAnsi"/>
        </w:rPr>
        <w:t xml:space="preserve"> aj podpisový vzor, prípadne aj splnomocnenie, v dvoch rovnopisoch (vzor podpisového vzoru je zverejnený pri zmluve o NFP na webovom sídle RO OP TP </w:t>
      </w:r>
      <w:hyperlink r:id="rId26"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Deň doručenia prijatého návrhu na uzavretie zmluvy o NFP je dňom nadobudnutia platnosti a zároveň momentom uzavretia zmluvy</w:t>
      </w:r>
      <w:r w:rsidR="00C41B7F">
        <w:rPr>
          <w:rFonts w:asciiTheme="minorHAnsi" w:hAnsiTheme="minorHAnsi"/>
        </w:rPr>
        <w:t xml:space="preserve"> </w:t>
      </w:r>
      <w:r w:rsidR="00C41B7F" w:rsidRPr="00387025">
        <w:rPr>
          <w:rFonts w:asciiTheme="minorHAnsi" w:eastAsiaTheme="minorHAnsi" w:hAnsiTheme="minorHAnsi"/>
        </w:rPr>
        <w:t>o NFP</w:t>
      </w:r>
      <w:r w:rsidRPr="004A6A07">
        <w:rPr>
          <w:rFonts w:ascii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zabezpečí v súlade s ustanoveniami zákona o slobode informácií zverejnenie zmluvy o NFP v Centrálnom registri zmlúv. Deň nasledujúci po dni jej zverejnenia je deň účinnosti zmluvy o</w:t>
      </w:r>
      <w:r w:rsidR="00FF4B38">
        <w:rPr>
          <w:rFonts w:asciiTheme="minorHAnsi" w:hAnsiTheme="minorHAnsi"/>
        </w:rPr>
        <w:t xml:space="preserve"> </w:t>
      </w:r>
      <w:r w:rsidRPr="004A6A07">
        <w:rPr>
          <w:rFonts w:asciiTheme="minorHAnsi" w:hAnsiTheme="minorHAnsi"/>
        </w:rPr>
        <w:t>NFP a</w:t>
      </w:r>
      <w:del w:id="91" w:author="Autor">
        <w:r w:rsidRPr="004A6A07" w:rsidDel="00A71A91">
          <w:rPr>
            <w:rFonts w:asciiTheme="minorHAnsi" w:hAnsiTheme="minorHAnsi"/>
          </w:rPr>
          <w:delText xml:space="preserve"> </w:delText>
        </w:r>
      </w:del>
      <w:ins w:id="92" w:author="Autor">
        <w:r w:rsidR="00A71A91">
          <w:rPr>
            <w:rFonts w:asciiTheme="minorHAnsi" w:hAnsiTheme="minorHAnsi"/>
          </w:rPr>
          <w:t> </w:t>
        </w:r>
      </w:ins>
      <w:r w:rsidRPr="004A6A07">
        <w:rPr>
          <w:rFonts w:asciiTheme="minorHAnsi" w:hAnsiTheme="minorHAnsi"/>
        </w:rPr>
        <w:t xml:space="preserve">žiadateľ sa stáva prijímateľom. </w:t>
      </w:r>
      <w:r w:rsidR="00FD4C06" w:rsidRPr="004A6A07">
        <w:rPr>
          <w:rFonts w:asciiTheme="minorHAnsi" w:hAnsiTheme="minorHAnsi"/>
        </w:rPr>
        <w:t>Právny nárok na poskytnutie príspevku vzniká nadobudnutím účinnosti zmluvy o 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 xml:space="preserve">Zároveň sú od tohto dňa obe zmluvné strany viazané ustanoveniami zmluvy o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NFP) nové znenie zmenených článkov zmluvy o</w:t>
      </w:r>
      <w:r w:rsidR="00FF4B38">
        <w:rPr>
          <w:rFonts w:asciiTheme="minorHAnsi" w:hAnsiTheme="minorHAnsi"/>
        </w:rPr>
        <w:t xml:space="preserve"> </w:t>
      </w:r>
      <w:r w:rsidRPr="004A6A07">
        <w:rPr>
          <w:rFonts w:asciiTheme="minorHAnsi" w:hAnsiTheme="minorHAnsi"/>
        </w:rPr>
        <w:t>NFP, ku ktorým došlo z dôvodu zmien v Systém riadenia EŠIF, Systém finančného riadenia a ostatných dokumentov, na ktoré sa zmluva o NFP odvoláva.</w:t>
      </w:r>
    </w:p>
    <w:p w:rsidR="00FF4B38" w:rsidRPr="004A6A07" w:rsidRDefault="00FF4B38" w:rsidP="00010D4A">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w:t>
      </w:r>
      <w:del w:id="93" w:author="Autor">
        <w:r w:rsidRPr="00677906" w:rsidDel="00A71A91">
          <w:delText xml:space="preserve"> </w:delText>
        </w:r>
      </w:del>
      <w:r w:rsidRPr="00677906">
        <w:t>1 rozhodnutia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 ako aj podmienky a spôsob ukončovania zmluvného vzťahu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w:t>
      </w:r>
      <w:del w:id="94" w:author="Autor">
        <w:r w:rsidRPr="004A6A07" w:rsidDel="00A71A91">
          <w:rPr>
            <w:rFonts w:asciiTheme="minorHAnsi" w:hAnsiTheme="minorHAnsi"/>
          </w:rPr>
          <w:delText xml:space="preserve"> </w:delText>
        </w:r>
      </w:del>
      <w:ins w:id="95" w:author="Autor">
        <w:r w:rsidR="00A71A91">
          <w:rPr>
            <w:rFonts w:asciiTheme="minorHAnsi" w:hAnsiTheme="minorHAnsi"/>
          </w:rPr>
          <w:t> </w:t>
        </w:r>
      </w:ins>
      <w:r w:rsidRPr="004A6A07">
        <w:rPr>
          <w:rFonts w:asciiTheme="minorHAnsi" w:hAnsiTheme="minorHAnsi"/>
        </w:rPr>
        <w:t xml:space="preserve">ŽoNFP </w:t>
      </w:r>
      <w:r w:rsidRPr="004A6A07">
        <w:rPr>
          <w:rFonts w:asciiTheme="minorHAnsi" w:hAnsiTheme="minorHAnsi"/>
          <w:b/>
        </w:rPr>
        <w:t>zoznam schválených ŽoNFP,</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lastRenderedPageBreak/>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zverejní na svojom webovom sídle do 60 pracovných dní od skončenia rozhodovania  o ŽoNFP  zoznam neschválených ŽoNFP,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B80F68">
        <w:tc>
          <w:tcPr>
            <w:tcW w:w="4531"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B80F68">
        <w:tc>
          <w:tcPr>
            <w:tcW w:w="4531"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B80F68">
        <w:tc>
          <w:tcPr>
            <w:tcW w:w="4531" w:type="dxa"/>
            <w:shd w:val="clear" w:color="auto" w:fill="auto"/>
          </w:tcPr>
          <w:p w:rsidR="0064229B" w:rsidRPr="00FC0520" w:rsidRDefault="0064229B" w:rsidP="00C2623B">
            <w:pPr>
              <w:jc w:val="both"/>
            </w:pPr>
            <w:r w:rsidRPr="00FC0520">
              <w:t xml:space="preserve">Špecifický cieľ: </w:t>
            </w:r>
            <w:r w:rsidR="00C2623B">
              <w:t>2</w:t>
            </w:r>
          </w:p>
        </w:tc>
        <w:tc>
          <w:tcPr>
            <w:tcW w:w="4531"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lastRenderedPageBreak/>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B80F68">
        <w:tc>
          <w:tcPr>
            <w:tcW w:w="4606" w:type="dxa"/>
            <w:shd w:val="clear" w:color="auto" w:fill="DBE5F1" w:themeFill="accent1" w:themeFillTint="33"/>
          </w:tcPr>
          <w:p w:rsidR="001111A5" w:rsidRPr="00FC0520" w:rsidRDefault="001111A5" w:rsidP="00C2623B">
            <w:pPr>
              <w:jc w:val="both"/>
            </w:pPr>
          </w:p>
        </w:tc>
        <w:tc>
          <w:tcPr>
            <w:tcW w:w="4606" w:type="dxa"/>
            <w:shd w:val="clear" w:color="auto" w:fill="DBE5F1" w:themeFill="accent1" w:themeFillTint="33"/>
          </w:tcPr>
          <w:p w:rsidR="001111A5" w:rsidRPr="00FC0520" w:rsidRDefault="001111A5" w:rsidP="00C2623B">
            <w:pPr>
              <w:jc w:val="both"/>
            </w:pPr>
          </w:p>
        </w:tc>
      </w:tr>
      <w:tr w:rsidR="001111A5" w:rsidRPr="00FC0520" w:rsidTr="00B80F68">
        <w:tc>
          <w:tcPr>
            <w:tcW w:w="4606" w:type="dxa"/>
            <w:shd w:val="clear" w:color="auto" w:fill="95B3D7" w:themeFill="accent1" w:themeFillTint="99"/>
          </w:tcPr>
          <w:p w:rsidR="001111A5" w:rsidRPr="00FC0520" w:rsidRDefault="001111A5" w:rsidP="00C2623B">
            <w:pPr>
              <w:jc w:val="both"/>
            </w:pPr>
            <w:r w:rsidRPr="00FC0520">
              <w:t xml:space="preserve">Prioritná os: </w:t>
            </w:r>
            <w:r>
              <w:t>1</w:t>
            </w:r>
          </w:p>
        </w:tc>
        <w:tc>
          <w:tcPr>
            <w:tcW w:w="4606" w:type="dxa"/>
            <w:shd w:val="clear" w:color="auto" w:fill="95B3D7" w:themeFill="accent1" w:themeFillTint="99"/>
          </w:tcPr>
          <w:p w:rsidR="001111A5" w:rsidRPr="00FC0520" w:rsidRDefault="001111A5" w:rsidP="00C2623B">
            <w:pPr>
              <w:jc w:val="both"/>
            </w:pPr>
            <w:r w:rsidRPr="00FC0520">
              <w:t>Prioritná os:</w:t>
            </w:r>
            <w:r>
              <w:t xml:space="preserve"> 13</w:t>
            </w:r>
          </w:p>
        </w:tc>
      </w:tr>
      <w:tr w:rsidR="001111A5" w:rsidRPr="00FC0520" w:rsidTr="001132F4">
        <w:tc>
          <w:tcPr>
            <w:tcW w:w="4606" w:type="dxa"/>
            <w:shd w:val="clear" w:color="auto" w:fill="auto"/>
          </w:tcPr>
          <w:p w:rsidR="001111A5" w:rsidRPr="00FC0520" w:rsidRDefault="001111A5" w:rsidP="00C2623B">
            <w:pPr>
              <w:jc w:val="both"/>
            </w:pPr>
            <w:r w:rsidRPr="00FC0520">
              <w:t xml:space="preserve">Špecifický cieľ: </w:t>
            </w:r>
            <w:r>
              <w:t>2</w:t>
            </w:r>
          </w:p>
        </w:tc>
        <w:tc>
          <w:tcPr>
            <w:tcW w:w="4606" w:type="dxa"/>
            <w:shd w:val="clear" w:color="auto" w:fill="auto"/>
          </w:tcPr>
          <w:p w:rsidR="001111A5" w:rsidRPr="00FC0520" w:rsidRDefault="001111A5" w:rsidP="00C2623B">
            <w:pPr>
              <w:jc w:val="both"/>
            </w:pPr>
            <w:r w:rsidRPr="00FC0520">
              <w:t>Špecifický cieľ:</w:t>
            </w:r>
            <w:r>
              <w:t xml:space="preserve"> 13.2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Bližšie informácie k synergickým účinkom je možné získať na webovom sídle centrálneho koordinačného orgánu</w:t>
      </w:r>
      <w:r w:rsidRPr="004A6A07">
        <w:rPr>
          <w:rFonts w:asciiTheme="minorHAnsi" w:hAnsiTheme="minorHAnsi"/>
        </w:rPr>
        <w:t xml:space="preserve"> </w:t>
      </w:r>
      <w:hyperlink r:id="rId27"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28"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64229B" w:rsidP="00010D4A">
      <w:pPr>
        <w:spacing w:before="120" w:after="120" w:line="240" w:lineRule="auto"/>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Pr="00FC0520">
        <w:t>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A71A91" w:rsidRDefault="002112D9"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A71A91">
        <w:rPr>
          <w:rFonts w:asciiTheme="minorHAnsi" w:hAnsiTheme="minorHAnsi"/>
          <w:bCs/>
          <w:iCs/>
          <w:sz w:val="22"/>
          <w:szCs w:val="22"/>
          <w:rPrChange w:id="96" w:author="Autor">
            <w:rPr>
              <w:rFonts w:asciiTheme="minorHAnsi" w:hAnsiTheme="minorHAnsi"/>
              <w:bCs/>
              <w:iCs/>
            </w:rPr>
          </w:rPrChange>
        </w:rPr>
        <w:t xml:space="preserve">Informácia pre žiadateľov o nenávratný finančný príspevok / o príspevok, ktorá je zverejnená na webovom sídle </w:t>
      </w:r>
      <w:r w:rsidR="00CD2B72" w:rsidRPr="00A71A91">
        <w:rPr>
          <w:rFonts w:asciiTheme="minorHAnsi" w:hAnsiTheme="minorHAnsi"/>
          <w:sz w:val="22"/>
          <w:szCs w:val="22"/>
          <w:rPrChange w:id="97" w:author="Autor">
            <w:rPr/>
          </w:rPrChange>
        </w:rPr>
        <w:fldChar w:fldCharType="begin"/>
      </w:r>
      <w:r w:rsidR="00CD2B72" w:rsidRPr="00A71A91">
        <w:rPr>
          <w:rFonts w:asciiTheme="minorHAnsi" w:hAnsiTheme="minorHAnsi"/>
          <w:sz w:val="22"/>
          <w:szCs w:val="22"/>
          <w:rPrChange w:id="98" w:author="Autor">
            <w:rPr/>
          </w:rPrChange>
        </w:rPr>
        <w:instrText xml:space="preserve"> HYPERLINK "http://www.olaf.vlada.gov.sk/system-vcasneho-odhalovania-rizika-a-vylucenia-edes/" </w:instrText>
      </w:r>
      <w:r w:rsidR="00CD2B72" w:rsidRPr="00A71A91">
        <w:rPr>
          <w:rFonts w:asciiTheme="minorHAnsi" w:hAnsiTheme="minorHAnsi"/>
          <w:sz w:val="22"/>
          <w:szCs w:val="22"/>
          <w:rPrChange w:id="99" w:author="Autor">
            <w:rPr>
              <w:rStyle w:val="Hypertextovprepojenie"/>
              <w:rFonts w:asciiTheme="minorHAnsi" w:hAnsiTheme="minorHAnsi"/>
              <w:bCs/>
              <w:iCs/>
            </w:rPr>
          </w:rPrChange>
        </w:rPr>
        <w:fldChar w:fldCharType="separate"/>
      </w:r>
      <w:r w:rsidRPr="00A71A91">
        <w:rPr>
          <w:rStyle w:val="Hypertextovprepojenie"/>
          <w:rFonts w:asciiTheme="minorHAnsi" w:hAnsiTheme="minorHAnsi"/>
          <w:bCs/>
          <w:iCs/>
          <w:sz w:val="22"/>
          <w:szCs w:val="22"/>
          <w:rPrChange w:id="100" w:author="Autor">
            <w:rPr>
              <w:rStyle w:val="Hypertextovprepojenie"/>
              <w:rFonts w:asciiTheme="minorHAnsi" w:hAnsiTheme="minorHAnsi"/>
              <w:bCs/>
              <w:iCs/>
            </w:rPr>
          </w:rPrChange>
        </w:rPr>
        <w:t>http://www.olaf.vlada.gov.sk/system-vcasneho-odhalovania-rizika-a-vylucenia-edes/</w:t>
      </w:r>
      <w:r w:rsidR="00CD2B72" w:rsidRPr="00A71A91">
        <w:rPr>
          <w:rStyle w:val="Hypertextovprepojenie"/>
          <w:rFonts w:asciiTheme="minorHAnsi" w:hAnsiTheme="minorHAnsi"/>
          <w:bCs/>
          <w:iCs/>
          <w:sz w:val="22"/>
          <w:szCs w:val="22"/>
          <w:rPrChange w:id="101" w:author="Autor">
            <w:rPr>
              <w:rStyle w:val="Hypertextovprepojenie"/>
              <w:rFonts w:asciiTheme="minorHAnsi" w:hAnsiTheme="minorHAnsi"/>
              <w:bCs/>
              <w:iCs/>
            </w:rPr>
          </w:rPrChange>
        </w:rPr>
        <w:fldChar w:fldCharType="end"/>
      </w:r>
      <w:r w:rsidR="00536C2D" w:rsidRPr="00A71A91">
        <w:rPr>
          <w:rFonts w:asciiTheme="minorHAnsi" w:hAnsiTheme="minorHAnsi"/>
          <w:bCs/>
          <w:iCs/>
          <w:sz w:val="22"/>
          <w:szCs w:val="22"/>
        </w:rPr>
        <w:t>;</w:t>
      </w:r>
      <w:r w:rsidR="005B4878" w:rsidRPr="00A71A91">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del w:id="102" w:author="Autor">
        <w:r w:rsidR="001E5965" w:rsidDel="00A71A91">
          <w:rPr>
            <w:rFonts w:asciiTheme="minorHAnsi" w:hAnsiTheme="minorHAnsi"/>
            <w:bCs/>
            <w:iCs/>
            <w:sz w:val="22"/>
            <w:szCs w:val="22"/>
          </w:rPr>
          <w:delText xml:space="preserve"> </w:delText>
        </w:r>
        <w:r w:rsidR="001E5965" w:rsidDel="00A71A91">
          <w:rPr>
            <w:rFonts w:asciiTheme="minorHAnsi" w:hAnsiTheme="minorHAnsi"/>
            <w:bCs/>
            <w:iCs/>
          </w:rPr>
          <w:delText xml:space="preserve">- </w:delText>
        </w:r>
        <w:r w:rsidR="001E5965" w:rsidDel="00A71A91">
          <w:rPr>
            <w:rFonts w:asciiTheme="minorHAnsi" w:hAnsiTheme="minorHAnsi"/>
            <w:b/>
            <w:bCs/>
            <w:iCs/>
          </w:rPr>
          <w:delText>aktualizovaná</w:delText>
        </w:r>
      </w:del>
      <w:r w:rsidR="00DE4518" w:rsidRPr="00AB77DF">
        <w:rPr>
          <w:rFonts w:asciiTheme="minorHAnsi" w:hAnsiTheme="minorHAnsi"/>
          <w:sz w:val="22"/>
          <w:szCs w:val="22"/>
        </w:rPr>
        <w:t>.</w:t>
      </w:r>
    </w:p>
    <w:sectPr w:rsidR="00BC5244" w:rsidRPr="00962511" w:rsidSect="00914DBE">
      <w:headerReference w:type="default" r:id="rId29"/>
      <w:footerReference w:type="default" r:id="rId30"/>
      <w:headerReference w:type="first" r:id="rId31"/>
      <w:footerReference w:type="first" r:id="rId3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EC1" w:rsidRDefault="00683EC1" w:rsidP="00784ECE">
      <w:pPr>
        <w:spacing w:after="0" w:line="240" w:lineRule="auto"/>
      </w:pPr>
      <w:r>
        <w:separator/>
      </w:r>
    </w:p>
  </w:endnote>
  <w:endnote w:type="continuationSeparator" w:id="0">
    <w:p w:rsidR="00683EC1" w:rsidRDefault="00683EC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CD2B72" w:rsidRDefault="00CD2B72">
        <w:pPr>
          <w:pStyle w:val="Pta"/>
          <w:jc w:val="center"/>
        </w:pPr>
        <w:r>
          <w:fldChar w:fldCharType="begin"/>
        </w:r>
        <w:r>
          <w:instrText>PAGE   \* MERGEFORMAT</w:instrText>
        </w:r>
        <w:r>
          <w:fldChar w:fldCharType="separate"/>
        </w:r>
        <w:r w:rsidR="00460F51">
          <w:rPr>
            <w:noProof/>
          </w:rPr>
          <w:t>25</w:t>
        </w:r>
        <w:r>
          <w:fldChar w:fldCharType="end"/>
        </w:r>
      </w:p>
    </w:sdtContent>
  </w:sdt>
  <w:p w:rsidR="00CD2B72" w:rsidRDefault="00CD2B7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B72" w:rsidRDefault="00CD2B72"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CD2B72" w:rsidRDefault="00CD2B72"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CD2B72" w:rsidRDefault="00CD2B72" w:rsidP="00F4420F">
    <w:pPr>
      <w:pStyle w:val="Pta"/>
    </w:pPr>
  </w:p>
  <w:p w:rsidR="00CD2B72" w:rsidRDefault="00CD2B7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EC1" w:rsidRDefault="00683EC1" w:rsidP="00784ECE">
      <w:pPr>
        <w:spacing w:after="0" w:line="240" w:lineRule="auto"/>
      </w:pPr>
      <w:r>
        <w:separator/>
      </w:r>
    </w:p>
  </w:footnote>
  <w:footnote w:type="continuationSeparator" w:id="0">
    <w:p w:rsidR="00683EC1" w:rsidRDefault="00683EC1" w:rsidP="00784ECE">
      <w:pPr>
        <w:spacing w:after="0" w:line="240" w:lineRule="auto"/>
      </w:pPr>
      <w:r>
        <w:continuationSeparator/>
      </w:r>
    </w:p>
  </w:footnote>
  <w:footnote w:id="1">
    <w:p w:rsidR="00CD2B72" w:rsidRDefault="00CD2B72"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CD2B72" w:rsidRDefault="00CD2B72"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CD2B72" w:rsidRDefault="00CD2B72"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w:t>
      </w:r>
      <w:del w:id="32" w:author="Autor">
        <w:r w:rsidRPr="004A6A07" w:rsidDel="00534598">
          <w:rPr>
            <w:rFonts w:asciiTheme="minorHAnsi" w:hAnsiTheme="minorHAnsi"/>
          </w:rPr>
          <w:delText xml:space="preserve"> </w:delText>
        </w:r>
      </w:del>
      <w:ins w:id="33" w:author="Autor">
        <w:r w:rsidR="00534598">
          <w:rPr>
            <w:rFonts w:asciiTheme="minorHAnsi" w:hAnsiTheme="minorHAnsi"/>
          </w:rPr>
          <w:t> </w:t>
        </w:r>
      </w:ins>
      <w:r w:rsidRPr="004A6A07">
        <w:rPr>
          <w:rFonts w:asciiTheme="minorHAnsi" w:hAnsiTheme="minorHAnsi"/>
        </w:rPr>
        <w:t>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B72" w:rsidRDefault="00CD2B72">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CD2B72" w:rsidRDefault="00CD2B72">
    <w:pPr>
      <w:pStyle w:val="Hlavika"/>
      <w:rPr>
        <w:rFonts w:asciiTheme="minorHAnsi" w:hAnsiTheme="minorHAnsi"/>
        <w:sz w:val="22"/>
        <w:szCs w:val="22"/>
      </w:rPr>
    </w:pPr>
  </w:p>
  <w:p w:rsidR="00CD2B72" w:rsidRPr="00005728" w:rsidRDefault="00CD2B72">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w:t>
    </w:r>
    <w:del w:id="103" w:author="Autor">
      <w:r w:rsidDel="004F33FD">
        <w:rPr>
          <w:rFonts w:asciiTheme="minorHAnsi" w:hAnsiTheme="minorHAnsi"/>
        </w:rPr>
        <w:delText>7</w:delText>
      </w:r>
      <w:r w:rsidRPr="00DB3A8D" w:rsidDel="004F33FD">
        <w:rPr>
          <w:rFonts w:asciiTheme="minorHAnsi" w:hAnsiTheme="minorHAnsi"/>
        </w:rPr>
        <w:delText xml:space="preserve"> </w:delText>
      </w:r>
    </w:del>
    <w:ins w:id="104" w:author="Autor">
      <w:r>
        <w:rPr>
          <w:rFonts w:asciiTheme="minorHAnsi" w:hAnsiTheme="minorHAnsi"/>
        </w:rPr>
        <w:t>8</w:t>
      </w:r>
      <w:r w:rsidRPr="00DB3A8D">
        <w:rPr>
          <w:rFonts w:asciiTheme="minorHAnsi" w:hAnsiTheme="minorHAnsi"/>
        </w:rPr>
        <w:t xml:space="preserve"> </w:t>
      </w:r>
    </w:ins>
    <w:r w:rsidRPr="002D1D1E">
      <w:rPr>
        <w:rFonts w:asciiTheme="minorHAnsi" w:hAnsiTheme="minorHAnsi"/>
      </w:rPr>
      <w:t>z</w:t>
    </w:r>
    <w:r>
      <w:rPr>
        <w:rFonts w:asciiTheme="minorHAnsi" w:hAnsiTheme="minorHAnsi"/>
      </w:rPr>
      <w:t> </w:t>
    </w:r>
    <w:del w:id="105" w:author="Autor">
      <w:r w:rsidDel="004F33FD">
        <w:rPr>
          <w:rFonts w:asciiTheme="minorHAnsi" w:hAnsiTheme="minorHAnsi"/>
        </w:rPr>
        <w:delText>23</w:delText>
      </w:r>
    </w:del>
    <w:ins w:id="106" w:author="Autor">
      <w:del w:id="107" w:author="Autor">
        <w:r w:rsidDel="00460F51">
          <w:rPr>
            <w:rFonts w:asciiTheme="minorHAnsi" w:hAnsiTheme="minorHAnsi"/>
          </w:rPr>
          <w:delText>09</w:delText>
        </w:r>
      </w:del>
      <w:r w:rsidR="00460F51">
        <w:rPr>
          <w:rFonts w:asciiTheme="minorHAnsi" w:hAnsiTheme="minorHAnsi"/>
        </w:rPr>
        <w:t>15</w:t>
      </w:r>
    </w:ins>
    <w:r>
      <w:rPr>
        <w:rFonts w:asciiTheme="minorHAnsi" w:hAnsiTheme="minorHAnsi"/>
      </w:rPr>
      <w:t>.</w:t>
    </w:r>
    <w:ins w:id="108" w:author="Autor">
      <w:r>
        <w:rPr>
          <w:rFonts w:asciiTheme="minorHAnsi" w:hAnsiTheme="minorHAnsi"/>
        </w:rPr>
        <w:t xml:space="preserve"> </w:t>
      </w:r>
    </w:ins>
    <w:del w:id="109" w:author="Autor">
      <w:r w:rsidDel="004F33FD">
        <w:rPr>
          <w:rFonts w:asciiTheme="minorHAnsi" w:hAnsiTheme="minorHAnsi"/>
        </w:rPr>
        <w:delText>12</w:delText>
      </w:r>
    </w:del>
    <w:ins w:id="110" w:author="Autor">
      <w:r>
        <w:rPr>
          <w:rFonts w:asciiTheme="minorHAnsi" w:hAnsiTheme="minorHAnsi"/>
        </w:rPr>
        <w:t>04</w:t>
      </w:r>
    </w:ins>
    <w:r>
      <w:rPr>
        <w:rFonts w:asciiTheme="minorHAnsi" w:hAnsiTheme="minorHAnsi"/>
      </w:rPr>
      <w:t>.</w:t>
    </w:r>
    <w:ins w:id="111" w:author="Autor">
      <w:r>
        <w:rPr>
          <w:rFonts w:asciiTheme="minorHAnsi" w:hAnsiTheme="minorHAnsi"/>
        </w:rPr>
        <w:t xml:space="preserve"> </w:t>
      </w:r>
    </w:ins>
    <w:del w:id="112" w:author="Autor">
      <w:r w:rsidDel="004F33FD">
        <w:rPr>
          <w:rFonts w:asciiTheme="minorHAnsi" w:hAnsiTheme="minorHAnsi"/>
        </w:rPr>
        <w:delText xml:space="preserve">2020   </w:delText>
      </w:r>
    </w:del>
    <w:ins w:id="113" w:author="Autor">
      <w:r>
        <w:rPr>
          <w:rFonts w:asciiTheme="minorHAnsi" w:hAnsiTheme="minorHAnsi"/>
        </w:rPr>
        <w:t xml:space="preserve">2021  </w:t>
      </w:r>
    </w:ins>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B72" w:rsidRDefault="00CD2B7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08"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8"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6"/>
  </w:num>
  <w:num w:numId="2">
    <w:abstractNumId w:val="7"/>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8"/>
  </w:num>
  <w:num w:numId="6">
    <w:abstractNumId w:val="12"/>
  </w:num>
  <w:num w:numId="7">
    <w:abstractNumId w:val="23"/>
  </w:num>
  <w:num w:numId="8">
    <w:abstractNumId w:val="37"/>
  </w:num>
  <w:num w:numId="9">
    <w:abstractNumId w:val="25"/>
  </w:num>
  <w:num w:numId="10">
    <w:abstractNumId w:val="22"/>
  </w:num>
  <w:num w:numId="11">
    <w:abstractNumId w:val="20"/>
  </w:num>
  <w:num w:numId="12">
    <w:abstractNumId w:val="0"/>
  </w:num>
  <w:num w:numId="13">
    <w:abstractNumId w:val="6"/>
  </w:num>
  <w:num w:numId="14">
    <w:abstractNumId w:val="4"/>
  </w:num>
  <w:num w:numId="15">
    <w:abstractNumId w:val="5"/>
  </w:num>
  <w:num w:numId="16">
    <w:abstractNumId w:val="18"/>
  </w:num>
  <w:num w:numId="17">
    <w:abstractNumId w:val="27"/>
  </w:num>
  <w:num w:numId="18">
    <w:abstractNumId w:val="34"/>
  </w:num>
  <w:num w:numId="19">
    <w:abstractNumId w:val="10"/>
  </w:num>
  <w:num w:numId="20">
    <w:abstractNumId w:val="30"/>
  </w:num>
  <w:num w:numId="21">
    <w:abstractNumId w:val="11"/>
  </w:num>
  <w:num w:numId="22">
    <w:abstractNumId w:val="17"/>
  </w:num>
  <w:num w:numId="23">
    <w:abstractNumId w:val="24"/>
  </w:num>
  <w:num w:numId="24">
    <w:abstractNumId w:val="9"/>
  </w:num>
  <w:num w:numId="25">
    <w:abstractNumId w:val="16"/>
  </w:num>
  <w:num w:numId="26">
    <w:abstractNumId w:val="2"/>
  </w:num>
  <w:num w:numId="27">
    <w:abstractNumId w:val="36"/>
  </w:num>
  <w:num w:numId="28">
    <w:abstractNumId w:val="1"/>
  </w:num>
  <w:num w:numId="29">
    <w:abstractNumId w:val="19"/>
  </w:num>
  <w:num w:numId="30">
    <w:abstractNumId w:val="39"/>
  </w:num>
  <w:num w:numId="31">
    <w:abstractNumId w:val="8"/>
  </w:num>
  <w:num w:numId="32">
    <w:abstractNumId w:val="32"/>
  </w:num>
  <w:num w:numId="33">
    <w:abstractNumId w:val="31"/>
  </w:num>
  <w:num w:numId="34">
    <w:abstractNumId w:val="14"/>
  </w:num>
  <w:num w:numId="35">
    <w:abstractNumId w:val="21"/>
  </w:num>
  <w:num w:numId="36">
    <w:abstractNumId w:val="32"/>
  </w:num>
  <w:num w:numId="37">
    <w:abstractNumId w:val="32"/>
  </w:num>
  <w:num w:numId="38">
    <w:abstractNumId w:val="15"/>
  </w:num>
  <w:num w:numId="39">
    <w:abstractNumId w:val="29"/>
  </w:num>
  <w:num w:numId="40">
    <w:abstractNumId w:val="35"/>
  </w:num>
  <w:num w:numId="41">
    <w:abstractNumId w:val="2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5607"/>
    <w:rsid w:val="00046077"/>
    <w:rsid w:val="00047D69"/>
    <w:rsid w:val="00051690"/>
    <w:rsid w:val="00054C55"/>
    <w:rsid w:val="000605DD"/>
    <w:rsid w:val="0006409B"/>
    <w:rsid w:val="000759C3"/>
    <w:rsid w:val="000969E9"/>
    <w:rsid w:val="00096C8E"/>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5333"/>
    <w:rsid w:val="001508E8"/>
    <w:rsid w:val="00153240"/>
    <w:rsid w:val="0015543D"/>
    <w:rsid w:val="001568D1"/>
    <w:rsid w:val="00174E58"/>
    <w:rsid w:val="001760A1"/>
    <w:rsid w:val="0018298C"/>
    <w:rsid w:val="00182A12"/>
    <w:rsid w:val="00197C33"/>
    <w:rsid w:val="001A2409"/>
    <w:rsid w:val="001A35D1"/>
    <w:rsid w:val="001A48D2"/>
    <w:rsid w:val="001A49DE"/>
    <w:rsid w:val="001A4AA9"/>
    <w:rsid w:val="001B2A90"/>
    <w:rsid w:val="001D0ABB"/>
    <w:rsid w:val="001D14C0"/>
    <w:rsid w:val="001D23DF"/>
    <w:rsid w:val="001E486C"/>
    <w:rsid w:val="001E5965"/>
    <w:rsid w:val="001E6817"/>
    <w:rsid w:val="001F122D"/>
    <w:rsid w:val="001F7C53"/>
    <w:rsid w:val="002058E2"/>
    <w:rsid w:val="00207059"/>
    <w:rsid w:val="002106BF"/>
    <w:rsid w:val="002112D9"/>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2B13"/>
    <w:rsid w:val="002B3A70"/>
    <w:rsid w:val="002B7E5F"/>
    <w:rsid w:val="002C0475"/>
    <w:rsid w:val="002C49FF"/>
    <w:rsid w:val="002C5B67"/>
    <w:rsid w:val="002C6C9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23D2"/>
    <w:rsid w:val="00335C82"/>
    <w:rsid w:val="003401DD"/>
    <w:rsid w:val="00340864"/>
    <w:rsid w:val="00345CCD"/>
    <w:rsid w:val="00353CE8"/>
    <w:rsid w:val="00354603"/>
    <w:rsid w:val="00360731"/>
    <w:rsid w:val="0036245C"/>
    <w:rsid w:val="00362BD8"/>
    <w:rsid w:val="0037359F"/>
    <w:rsid w:val="00374C1F"/>
    <w:rsid w:val="003827B7"/>
    <w:rsid w:val="00391763"/>
    <w:rsid w:val="003927D1"/>
    <w:rsid w:val="003930B3"/>
    <w:rsid w:val="003939AC"/>
    <w:rsid w:val="003A23D2"/>
    <w:rsid w:val="003A2623"/>
    <w:rsid w:val="003A2C31"/>
    <w:rsid w:val="003B0CE6"/>
    <w:rsid w:val="003B1948"/>
    <w:rsid w:val="003B475A"/>
    <w:rsid w:val="003C1D64"/>
    <w:rsid w:val="003C2776"/>
    <w:rsid w:val="003C3A87"/>
    <w:rsid w:val="003C7088"/>
    <w:rsid w:val="003D4F02"/>
    <w:rsid w:val="003E01BF"/>
    <w:rsid w:val="003E149B"/>
    <w:rsid w:val="003F0073"/>
    <w:rsid w:val="003F114F"/>
    <w:rsid w:val="004000A2"/>
    <w:rsid w:val="0040201B"/>
    <w:rsid w:val="00411E54"/>
    <w:rsid w:val="00412144"/>
    <w:rsid w:val="00412BEC"/>
    <w:rsid w:val="00414952"/>
    <w:rsid w:val="00415C60"/>
    <w:rsid w:val="00422DC8"/>
    <w:rsid w:val="00426411"/>
    <w:rsid w:val="0042672B"/>
    <w:rsid w:val="00432099"/>
    <w:rsid w:val="00435834"/>
    <w:rsid w:val="00436323"/>
    <w:rsid w:val="004365DF"/>
    <w:rsid w:val="00441F1D"/>
    <w:rsid w:val="00453AA1"/>
    <w:rsid w:val="00453BCB"/>
    <w:rsid w:val="00457539"/>
    <w:rsid w:val="00457927"/>
    <w:rsid w:val="00457E6C"/>
    <w:rsid w:val="00460F51"/>
    <w:rsid w:val="00461274"/>
    <w:rsid w:val="004641E9"/>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3FD"/>
    <w:rsid w:val="004F35ED"/>
    <w:rsid w:val="0050162E"/>
    <w:rsid w:val="005167A6"/>
    <w:rsid w:val="00520D75"/>
    <w:rsid w:val="005222B0"/>
    <w:rsid w:val="005236E4"/>
    <w:rsid w:val="00527FEF"/>
    <w:rsid w:val="00534598"/>
    <w:rsid w:val="00536C2D"/>
    <w:rsid w:val="00552092"/>
    <w:rsid w:val="00555B34"/>
    <w:rsid w:val="00556BC9"/>
    <w:rsid w:val="00571D60"/>
    <w:rsid w:val="00575926"/>
    <w:rsid w:val="005768F5"/>
    <w:rsid w:val="0058004C"/>
    <w:rsid w:val="00580E28"/>
    <w:rsid w:val="00585402"/>
    <w:rsid w:val="00585AA0"/>
    <w:rsid w:val="00592CD5"/>
    <w:rsid w:val="00593B81"/>
    <w:rsid w:val="0059486B"/>
    <w:rsid w:val="00596A6B"/>
    <w:rsid w:val="005A5F47"/>
    <w:rsid w:val="005B4878"/>
    <w:rsid w:val="005B5471"/>
    <w:rsid w:val="005B55BF"/>
    <w:rsid w:val="005B5F65"/>
    <w:rsid w:val="005B70FB"/>
    <w:rsid w:val="005C1D7C"/>
    <w:rsid w:val="005C4F9B"/>
    <w:rsid w:val="005C5663"/>
    <w:rsid w:val="005D4071"/>
    <w:rsid w:val="005D5FC6"/>
    <w:rsid w:val="005D616C"/>
    <w:rsid w:val="005D62FE"/>
    <w:rsid w:val="005E3DDC"/>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81686"/>
    <w:rsid w:val="00683EC1"/>
    <w:rsid w:val="0069226A"/>
    <w:rsid w:val="006937F7"/>
    <w:rsid w:val="00694F7B"/>
    <w:rsid w:val="00695289"/>
    <w:rsid w:val="006A6E11"/>
    <w:rsid w:val="006B5961"/>
    <w:rsid w:val="006C01E1"/>
    <w:rsid w:val="006C39F2"/>
    <w:rsid w:val="006C4A28"/>
    <w:rsid w:val="006D1C32"/>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B0FCE"/>
    <w:rsid w:val="007B3C24"/>
    <w:rsid w:val="007B6EE8"/>
    <w:rsid w:val="007C40AA"/>
    <w:rsid w:val="007C4DA2"/>
    <w:rsid w:val="007D3420"/>
    <w:rsid w:val="007E27B7"/>
    <w:rsid w:val="007E7CA9"/>
    <w:rsid w:val="007E7DDB"/>
    <w:rsid w:val="007F31BD"/>
    <w:rsid w:val="007F74E4"/>
    <w:rsid w:val="00800B8A"/>
    <w:rsid w:val="0080317F"/>
    <w:rsid w:val="00810DAA"/>
    <w:rsid w:val="008132E1"/>
    <w:rsid w:val="00815D38"/>
    <w:rsid w:val="00816173"/>
    <w:rsid w:val="00816478"/>
    <w:rsid w:val="00820A5F"/>
    <w:rsid w:val="0082156C"/>
    <w:rsid w:val="00822A82"/>
    <w:rsid w:val="00827D68"/>
    <w:rsid w:val="00836039"/>
    <w:rsid w:val="00837B4A"/>
    <w:rsid w:val="00841056"/>
    <w:rsid w:val="00851F7F"/>
    <w:rsid w:val="00852EB3"/>
    <w:rsid w:val="0086151A"/>
    <w:rsid w:val="008639C8"/>
    <w:rsid w:val="00864532"/>
    <w:rsid w:val="008657DC"/>
    <w:rsid w:val="00873BEF"/>
    <w:rsid w:val="008802B7"/>
    <w:rsid w:val="00882FBE"/>
    <w:rsid w:val="008862F1"/>
    <w:rsid w:val="0088701E"/>
    <w:rsid w:val="00891D4C"/>
    <w:rsid w:val="008A01C9"/>
    <w:rsid w:val="008A1D85"/>
    <w:rsid w:val="008A3A69"/>
    <w:rsid w:val="008B1F86"/>
    <w:rsid w:val="008F16C5"/>
    <w:rsid w:val="008F63CF"/>
    <w:rsid w:val="00904216"/>
    <w:rsid w:val="0090668B"/>
    <w:rsid w:val="0091184F"/>
    <w:rsid w:val="009125E4"/>
    <w:rsid w:val="00914CDF"/>
    <w:rsid w:val="00914DBE"/>
    <w:rsid w:val="00915170"/>
    <w:rsid w:val="0091595E"/>
    <w:rsid w:val="00920D5C"/>
    <w:rsid w:val="00924196"/>
    <w:rsid w:val="00925630"/>
    <w:rsid w:val="00942160"/>
    <w:rsid w:val="009446DF"/>
    <w:rsid w:val="009555E2"/>
    <w:rsid w:val="00957BDC"/>
    <w:rsid w:val="00962511"/>
    <w:rsid w:val="00965425"/>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1A91"/>
    <w:rsid w:val="00A72653"/>
    <w:rsid w:val="00A75F7B"/>
    <w:rsid w:val="00A9161B"/>
    <w:rsid w:val="00A91B49"/>
    <w:rsid w:val="00AA0BD9"/>
    <w:rsid w:val="00AA31B2"/>
    <w:rsid w:val="00AA49FC"/>
    <w:rsid w:val="00AA569A"/>
    <w:rsid w:val="00AB77DF"/>
    <w:rsid w:val="00AC139D"/>
    <w:rsid w:val="00AC3856"/>
    <w:rsid w:val="00AD34F7"/>
    <w:rsid w:val="00AD5488"/>
    <w:rsid w:val="00AD7F63"/>
    <w:rsid w:val="00AE1B07"/>
    <w:rsid w:val="00AF0D8F"/>
    <w:rsid w:val="00AF2DAB"/>
    <w:rsid w:val="00B17FF4"/>
    <w:rsid w:val="00B23BD6"/>
    <w:rsid w:val="00B30996"/>
    <w:rsid w:val="00B32247"/>
    <w:rsid w:val="00B36556"/>
    <w:rsid w:val="00B40AB0"/>
    <w:rsid w:val="00B4267B"/>
    <w:rsid w:val="00B459FE"/>
    <w:rsid w:val="00B45D86"/>
    <w:rsid w:val="00B517DF"/>
    <w:rsid w:val="00B51B6F"/>
    <w:rsid w:val="00B534C5"/>
    <w:rsid w:val="00B53AB1"/>
    <w:rsid w:val="00B60DD0"/>
    <w:rsid w:val="00B65C11"/>
    <w:rsid w:val="00B66BB3"/>
    <w:rsid w:val="00B731F7"/>
    <w:rsid w:val="00B80F68"/>
    <w:rsid w:val="00B822E1"/>
    <w:rsid w:val="00B862C9"/>
    <w:rsid w:val="00B90E3D"/>
    <w:rsid w:val="00B91CD6"/>
    <w:rsid w:val="00B92C26"/>
    <w:rsid w:val="00B95FB2"/>
    <w:rsid w:val="00BA06FA"/>
    <w:rsid w:val="00BA2CDD"/>
    <w:rsid w:val="00BC0662"/>
    <w:rsid w:val="00BC090C"/>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35A8"/>
    <w:rsid w:val="00C94DE4"/>
    <w:rsid w:val="00CA28A0"/>
    <w:rsid w:val="00CB03D8"/>
    <w:rsid w:val="00CB2120"/>
    <w:rsid w:val="00CB44F6"/>
    <w:rsid w:val="00CB76A5"/>
    <w:rsid w:val="00CC1398"/>
    <w:rsid w:val="00CC399F"/>
    <w:rsid w:val="00CC755B"/>
    <w:rsid w:val="00CD1A3F"/>
    <w:rsid w:val="00CD2B72"/>
    <w:rsid w:val="00CD4B4E"/>
    <w:rsid w:val="00CD6449"/>
    <w:rsid w:val="00CE0EB4"/>
    <w:rsid w:val="00CE6FAF"/>
    <w:rsid w:val="00CF0F9B"/>
    <w:rsid w:val="00CF13BE"/>
    <w:rsid w:val="00CF390F"/>
    <w:rsid w:val="00CF3A59"/>
    <w:rsid w:val="00CF428C"/>
    <w:rsid w:val="00CF549F"/>
    <w:rsid w:val="00D036E8"/>
    <w:rsid w:val="00D03EBC"/>
    <w:rsid w:val="00D07489"/>
    <w:rsid w:val="00D16C26"/>
    <w:rsid w:val="00D23D79"/>
    <w:rsid w:val="00D41C95"/>
    <w:rsid w:val="00D4720C"/>
    <w:rsid w:val="00D50B2F"/>
    <w:rsid w:val="00D55261"/>
    <w:rsid w:val="00D6511F"/>
    <w:rsid w:val="00D65148"/>
    <w:rsid w:val="00D7167A"/>
    <w:rsid w:val="00D7337C"/>
    <w:rsid w:val="00D773BD"/>
    <w:rsid w:val="00D80C37"/>
    <w:rsid w:val="00D815CC"/>
    <w:rsid w:val="00D846A6"/>
    <w:rsid w:val="00D85835"/>
    <w:rsid w:val="00D863AD"/>
    <w:rsid w:val="00D94D48"/>
    <w:rsid w:val="00D95256"/>
    <w:rsid w:val="00D97A38"/>
    <w:rsid w:val="00DA2744"/>
    <w:rsid w:val="00DA5B87"/>
    <w:rsid w:val="00DA6D57"/>
    <w:rsid w:val="00DA7B52"/>
    <w:rsid w:val="00DB2668"/>
    <w:rsid w:val="00DB3A8D"/>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70420"/>
    <w:rsid w:val="00F8169A"/>
    <w:rsid w:val="00F875B0"/>
    <w:rsid w:val="00F9720B"/>
    <w:rsid w:val="00F9755E"/>
    <w:rsid w:val="00F97977"/>
    <w:rsid w:val="00FA6FC8"/>
    <w:rsid w:val="00FB04BF"/>
    <w:rsid w:val="00FB5540"/>
    <w:rsid w:val="00FB559F"/>
    <w:rsid w:val="00FB5F38"/>
    <w:rsid w:val="00FC2685"/>
    <w:rsid w:val="00FC7602"/>
    <w:rsid w:val="00FD4C06"/>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A0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www.optp.vlada.gov.sk/programovy-dokument/"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optp.vlada.gov.sk/ine-dokumenty/"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www.optp.vlada.gov.sk/ine-dokumenty/" TargetMode="External"/><Relationship Id="rId25" Type="http://schemas.openxmlformats.org/officeDocument/2006/relationships/hyperlink" Target="http://optp.vlada.gov.sk/ine-dokument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partnerskadohoda.gov.sk/metodicke-pokyny-&#160;cko/"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finance.gov.sk/Default.aspx?CatID=9348"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optp.vlada.gov.sk/ine-dokumenty/" TargetMode="External"/><Relationship Id="rId23" Type="http://schemas.openxmlformats.org/officeDocument/2006/relationships/hyperlink" Target="http://www.partnerskadohoda.gov.sk/vzory-cko/" TargetMode="External"/><Relationship Id="rId28" Type="http://schemas.openxmlformats.org/officeDocument/2006/relationships/hyperlink" Target="http://www.ecas.org/"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partnerskadohoda.gov.sk/metodicke-pokyny-cko/"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www.partnerskadohoda.gov.sk/" TargetMode="External"/><Relationship Id="rId22" Type="http://schemas.openxmlformats.org/officeDocument/2006/relationships/hyperlink" Target="http://optp.vlada.gov.sk/ine-dokumenty/" TargetMode="External"/><Relationship Id="rId27" Type="http://schemas.openxmlformats.org/officeDocument/2006/relationships/hyperlink" Target="http://www.partnerskadohoda.gov.sk/273-sk/koordinacia-synergii-a-komplementarit-medzi-esif-a-ostatnymi-nastrojmi-podpory-eu-a-sr/" TargetMode="External"/><Relationship Id="rId30" Type="http://schemas.openxmlformats.org/officeDocument/2006/relationships/footer" Target="footer1.xml"/><Relationship Id="rId8" Type="http://schemas.openxmlformats.org/officeDocument/2006/relationships/hyperlink" Target="http://optp.vlada.gov.sk/domo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16D21-50CA-4768-A03D-89CBD6B5D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9486</Words>
  <Characters>54075</Characters>
  <Application>Microsoft Office Word</Application>
  <DocSecurity>0</DocSecurity>
  <Lines>450</Lines>
  <Paragraphs>126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2021-04-13T09:12:00Z</dcterms:modified>
</cp:coreProperties>
</file>