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47732" w14:textId="77777777" w:rsidR="00C55F1D" w:rsidRPr="009C711F" w:rsidRDefault="00C55F1D" w:rsidP="00C55F1D">
      <w:pPr>
        <w:pStyle w:val="Hlavika"/>
        <w:ind w:left="-426"/>
        <w:jc w:val="left"/>
      </w:pPr>
      <w:r>
        <w:rPr>
          <w:noProof/>
          <w:lang w:eastAsia="sk-SK"/>
        </w:rPr>
        <w:drawing>
          <wp:anchor distT="0" distB="0" distL="114300" distR="114300" simplePos="0" relativeHeight="251665408" behindDoc="0" locked="0" layoutInCell="1" allowOverlap="1" wp14:anchorId="5373A14E" wp14:editId="160018A3">
            <wp:simplePos x="0" y="0"/>
            <wp:positionH relativeFrom="column">
              <wp:posOffset>2749384</wp:posOffset>
            </wp:positionH>
            <wp:positionV relativeFrom="paragraph">
              <wp:posOffset>137464</wp:posOffset>
            </wp:positionV>
            <wp:extent cx="3352800" cy="770890"/>
            <wp:effectExtent l="0" t="0" r="0" b="0"/>
            <wp:wrapNone/>
            <wp:docPr id="1" name="Obrázo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ok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770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64384" behindDoc="0" locked="0" layoutInCell="1" allowOverlap="1" wp14:anchorId="1CBDDCE4" wp14:editId="3ACFC8BB">
            <wp:simplePos x="0" y="0"/>
            <wp:positionH relativeFrom="margin">
              <wp:align>left</wp:align>
            </wp:positionH>
            <wp:positionV relativeFrom="paragraph">
              <wp:posOffset>49668</wp:posOffset>
            </wp:positionV>
            <wp:extent cx="1496695" cy="1337310"/>
            <wp:effectExtent l="0" t="0" r="8255" b="0"/>
            <wp:wrapNone/>
            <wp:docPr id="3" name="Obrázok 3" descr="C:\Users\malec\Documents\logo-eu-s-odkazom-na-erdf-velk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Obrázok 96" descr="C:\Users\malec\Documents\logo-eu-s-odkazom-na-erdf-velk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695" cy="133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2D7F26" w14:textId="77777777" w:rsidR="00C55F1D" w:rsidRDefault="00C55F1D" w:rsidP="00C55F1D">
      <w:pPr>
        <w:pStyle w:val="Hlavika"/>
        <w:jc w:val="left"/>
      </w:pPr>
    </w:p>
    <w:p w14:paraId="5F2C4DEF" w14:textId="141E362D" w:rsidR="0051270C" w:rsidRDefault="0051270C" w:rsidP="00297D87">
      <w:pPr>
        <w:pStyle w:val="AppendixHeading3"/>
        <w:numPr>
          <w:ilvl w:val="0"/>
          <w:numId w:val="0"/>
        </w:numPr>
        <w:ind w:left="-964"/>
        <w:rPr>
          <w:rFonts w:asciiTheme="minorHAnsi" w:hAnsiTheme="minorHAnsi"/>
        </w:rPr>
      </w:pPr>
    </w:p>
    <w:p w14:paraId="66112686" w14:textId="118A30B9" w:rsidR="00C55F1D" w:rsidRDefault="00C55F1D" w:rsidP="00C55F1D">
      <w:pPr>
        <w:pStyle w:val="Zkladntext"/>
        <w:rPr>
          <w:lang w:eastAsia="en-US"/>
        </w:rPr>
      </w:pPr>
    </w:p>
    <w:p w14:paraId="7D7BEE83" w14:textId="2E295962" w:rsidR="00C55F1D" w:rsidRDefault="00C55F1D" w:rsidP="00C55F1D">
      <w:pPr>
        <w:pStyle w:val="Zkladntext"/>
        <w:rPr>
          <w:lang w:eastAsia="en-US"/>
        </w:rPr>
      </w:pPr>
    </w:p>
    <w:p w14:paraId="0356CBB6" w14:textId="77777777" w:rsidR="00C55F1D" w:rsidRPr="00C55F1D" w:rsidRDefault="00C55F1D" w:rsidP="00C55F1D">
      <w:pPr>
        <w:pStyle w:val="Zkladntext"/>
        <w:rPr>
          <w:lang w:eastAsia="en-US"/>
        </w:rPr>
      </w:pPr>
    </w:p>
    <w:p w14:paraId="41B6A769" w14:textId="5EA322A2" w:rsidR="00B15ACB" w:rsidRPr="00B15ACB" w:rsidRDefault="005A041E" w:rsidP="00B15ACB">
      <w:pPr>
        <w:keepNext/>
        <w:keepLines/>
        <w:spacing w:after="0" w:line="220" w:lineRule="atLeast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 xml:space="preserve">Ministerstvo investícií, regionálneho rozvoja a informatizácie </w:t>
      </w:r>
      <w:r>
        <w:rPr>
          <w:rFonts w:cs="Calibri"/>
          <w:b/>
          <w:bCs/>
          <w:sz w:val="28"/>
          <w:szCs w:val="28"/>
        </w:rPr>
        <w:br/>
        <w:t>Slovenskej republiky</w:t>
      </w:r>
    </w:p>
    <w:p w14:paraId="1741476E" w14:textId="7F038BF3" w:rsidR="00B15ACB" w:rsidRPr="00B15ACB" w:rsidRDefault="00143DD6" w:rsidP="00B15ACB">
      <w:pPr>
        <w:keepNext/>
        <w:keepLines/>
        <w:spacing w:after="0" w:line="220" w:lineRule="atLeast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S</w:t>
      </w:r>
      <w:r w:rsidR="0071484A">
        <w:rPr>
          <w:rFonts w:cs="Calibri"/>
          <w:b/>
          <w:bCs/>
          <w:sz w:val="28"/>
          <w:szCs w:val="28"/>
        </w:rPr>
        <w:t xml:space="preserve">ekcia </w:t>
      </w:r>
      <w:r w:rsidR="005A041E">
        <w:rPr>
          <w:rFonts w:cs="Calibri"/>
          <w:b/>
          <w:bCs/>
          <w:sz w:val="28"/>
          <w:szCs w:val="28"/>
        </w:rPr>
        <w:t>OP TP a iných finančných mechanizmov</w:t>
      </w:r>
    </w:p>
    <w:p w14:paraId="3E5E0A19" w14:textId="5BDD2088" w:rsidR="00B15ACB" w:rsidRPr="00B15ACB" w:rsidRDefault="00143DD6" w:rsidP="00B15ACB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R</w:t>
      </w:r>
      <w:r w:rsidR="0071484A" w:rsidRPr="00B15ACB">
        <w:rPr>
          <w:rFonts w:cs="Calibri"/>
          <w:b/>
          <w:bCs/>
          <w:sz w:val="28"/>
          <w:szCs w:val="28"/>
        </w:rPr>
        <w:t xml:space="preserve">iadiaci </w:t>
      </w:r>
      <w:r w:rsidR="00B15ACB" w:rsidRPr="00B15ACB">
        <w:rPr>
          <w:rFonts w:cs="Calibri"/>
          <w:b/>
          <w:bCs/>
          <w:sz w:val="28"/>
          <w:szCs w:val="28"/>
        </w:rPr>
        <w:t>orgán OP TP 2014</w:t>
      </w:r>
      <w:r w:rsidR="00ED545A">
        <w:rPr>
          <w:rFonts w:cs="Calibri"/>
          <w:b/>
          <w:bCs/>
          <w:sz w:val="28"/>
          <w:szCs w:val="28"/>
        </w:rPr>
        <w:t xml:space="preserve"> </w:t>
      </w:r>
      <w:r w:rsidR="00B15ACB" w:rsidRPr="00B15ACB">
        <w:rPr>
          <w:rFonts w:cs="Calibri"/>
          <w:b/>
          <w:bCs/>
          <w:sz w:val="28"/>
          <w:szCs w:val="28"/>
        </w:rPr>
        <w:t>-</w:t>
      </w:r>
      <w:r w:rsidR="00ED545A">
        <w:rPr>
          <w:rFonts w:cs="Calibri"/>
          <w:b/>
          <w:bCs/>
          <w:sz w:val="28"/>
          <w:szCs w:val="28"/>
        </w:rPr>
        <w:t xml:space="preserve"> </w:t>
      </w:r>
      <w:r w:rsidR="00B15ACB" w:rsidRPr="00B15ACB">
        <w:rPr>
          <w:rFonts w:cs="Calibri"/>
          <w:b/>
          <w:bCs/>
          <w:sz w:val="28"/>
          <w:szCs w:val="28"/>
        </w:rPr>
        <w:t>2020</w:t>
      </w:r>
    </w:p>
    <w:p w14:paraId="38B63155" w14:textId="77777777" w:rsidR="00B15ACB" w:rsidRPr="00B15ACB" w:rsidRDefault="00B15ACB" w:rsidP="00B15A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cs-CZ" w:bidi="sa-IN"/>
        </w:rPr>
      </w:pPr>
    </w:p>
    <w:p w14:paraId="408F51F6" w14:textId="77777777" w:rsidR="00B15ACB" w:rsidRPr="00B15ACB" w:rsidRDefault="00B15ACB" w:rsidP="00B15A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cs-CZ" w:bidi="sa-IN"/>
        </w:rPr>
      </w:pPr>
      <w:bookmarkStart w:id="0" w:name="_GoBack"/>
      <w:bookmarkEnd w:id="0"/>
    </w:p>
    <w:p w14:paraId="55481A2A" w14:textId="77777777" w:rsidR="00B15ACB" w:rsidRPr="00B15ACB" w:rsidRDefault="00B15ACB" w:rsidP="00B15ACB">
      <w:pPr>
        <w:spacing w:after="0" w:line="240" w:lineRule="auto"/>
        <w:jc w:val="center"/>
        <w:rPr>
          <w:rFonts w:cs="Calibri"/>
          <w:sz w:val="36"/>
          <w:szCs w:val="36"/>
        </w:rPr>
      </w:pPr>
    </w:p>
    <w:p w14:paraId="4A20A841" w14:textId="77777777" w:rsidR="00B15ACB" w:rsidRPr="00B15ACB" w:rsidRDefault="00B15ACB" w:rsidP="00B15ACB">
      <w:pPr>
        <w:spacing w:after="0" w:line="240" w:lineRule="auto"/>
        <w:jc w:val="center"/>
        <w:rPr>
          <w:rFonts w:cs="Calibri"/>
          <w:b/>
          <w:spacing w:val="-16"/>
          <w:sz w:val="40"/>
          <w:szCs w:val="40"/>
        </w:rPr>
      </w:pPr>
      <w:r w:rsidRPr="00B15ACB">
        <w:rPr>
          <w:rFonts w:cs="Calibri"/>
          <w:b/>
          <w:spacing w:val="-16"/>
          <w:sz w:val="40"/>
          <w:szCs w:val="40"/>
        </w:rPr>
        <w:t xml:space="preserve">Príručka oprávnenosti výdavkov </w:t>
      </w:r>
    </w:p>
    <w:p w14:paraId="61E3AE23" w14:textId="77777777" w:rsidR="00B15ACB" w:rsidRPr="00B15ACB" w:rsidRDefault="00B15ACB" w:rsidP="00B15ACB">
      <w:pPr>
        <w:spacing w:before="120" w:after="120" w:line="240" w:lineRule="auto"/>
        <w:jc w:val="center"/>
        <w:rPr>
          <w:rFonts w:cs="Calibri"/>
          <w:bCs/>
          <w:sz w:val="28"/>
          <w:szCs w:val="28"/>
        </w:rPr>
      </w:pPr>
      <w:r w:rsidRPr="00B15ACB">
        <w:rPr>
          <w:rFonts w:cs="Calibri"/>
          <w:bCs/>
          <w:sz w:val="28"/>
          <w:szCs w:val="28"/>
        </w:rPr>
        <w:t xml:space="preserve">pre projekty operačného programu </w:t>
      </w:r>
      <w:r w:rsidRPr="00B15ACB">
        <w:rPr>
          <w:rFonts w:cs="Calibri"/>
          <w:iCs/>
          <w:sz w:val="28"/>
          <w:szCs w:val="28"/>
          <w:lang w:eastAsia="cs-CZ" w:bidi="sa-IN"/>
        </w:rPr>
        <w:t>Technická pomoc 2014</w:t>
      </w:r>
      <w:r w:rsidR="00ED545A">
        <w:rPr>
          <w:rFonts w:cs="Calibri"/>
          <w:iCs/>
          <w:sz w:val="28"/>
          <w:szCs w:val="28"/>
          <w:lang w:eastAsia="cs-CZ" w:bidi="sa-IN"/>
        </w:rPr>
        <w:t xml:space="preserve"> </w:t>
      </w:r>
      <w:r w:rsidRPr="00B15ACB">
        <w:rPr>
          <w:rFonts w:cs="Calibri"/>
          <w:iCs/>
          <w:sz w:val="28"/>
          <w:szCs w:val="28"/>
          <w:lang w:eastAsia="cs-CZ" w:bidi="sa-IN"/>
        </w:rPr>
        <w:t>-</w:t>
      </w:r>
      <w:r w:rsidR="00ED545A">
        <w:rPr>
          <w:rFonts w:cs="Calibri"/>
          <w:iCs/>
          <w:sz w:val="28"/>
          <w:szCs w:val="28"/>
          <w:lang w:eastAsia="cs-CZ" w:bidi="sa-IN"/>
        </w:rPr>
        <w:t xml:space="preserve"> </w:t>
      </w:r>
      <w:r w:rsidRPr="00B15ACB">
        <w:rPr>
          <w:rFonts w:cs="Calibri"/>
          <w:iCs/>
          <w:sz w:val="28"/>
          <w:szCs w:val="28"/>
          <w:lang w:eastAsia="cs-CZ" w:bidi="sa-IN"/>
        </w:rPr>
        <w:t>2020</w:t>
      </w:r>
    </w:p>
    <w:p w14:paraId="769C5D76" w14:textId="77777777" w:rsidR="00B15ACB" w:rsidRPr="00B15ACB" w:rsidRDefault="00B15ACB" w:rsidP="00B15ACB">
      <w:pPr>
        <w:spacing w:after="0" w:line="240" w:lineRule="auto"/>
        <w:rPr>
          <w:rFonts w:cs="Calibri"/>
          <w:sz w:val="24"/>
          <w:szCs w:val="24"/>
        </w:rPr>
      </w:pPr>
    </w:p>
    <w:p w14:paraId="67BA7585" w14:textId="77777777" w:rsidR="00B15ACB" w:rsidRPr="00B15ACB" w:rsidRDefault="00B15ACB" w:rsidP="00B15ACB">
      <w:pPr>
        <w:spacing w:after="0" w:line="240" w:lineRule="auto"/>
        <w:rPr>
          <w:rFonts w:cs="Calibri"/>
          <w:sz w:val="24"/>
          <w:szCs w:val="24"/>
        </w:rPr>
      </w:pPr>
    </w:p>
    <w:p w14:paraId="773B60AE" w14:textId="159B5D93" w:rsidR="00B15ACB" w:rsidRPr="00B15ACB" w:rsidRDefault="00B15ACB" w:rsidP="00B15ACB">
      <w:pPr>
        <w:spacing w:after="0" w:line="240" w:lineRule="auto"/>
        <w:rPr>
          <w:rFonts w:cs="Calibri"/>
          <w:b/>
          <w:sz w:val="24"/>
          <w:szCs w:val="24"/>
        </w:rPr>
      </w:pPr>
      <w:r w:rsidRPr="00B15ACB">
        <w:rPr>
          <w:rFonts w:cs="Calibri"/>
          <w:sz w:val="24"/>
          <w:szCs w:val="24"/>
          <w:u w:val="single"/>
        </w:rPr>
        <w:t>Verzia:</w:t>
      </w:r>
      <w:r w:rsidRPr="00B15ACB">
        <w:rPr>
          <w:rFonts w:cs="Calibri"/>
          <w:sz w:val="24"/>
          <w:szCs w:val="24"/>
        </w:rPr>
        <w:tab/>
      </w:r>
      <w:r w:rsidRPr="00B15ACB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="009944FE">
        <w:rPr>
          <w:rFonts w:cs="Calibri"/>
          <w:b/>
          <w:sz w:val="24"/>
          <w:szCs w:val="24"/>
        </w:rPr>
        <w:t>8</w:t>
      </w:r>
      <w:r w:rsidRPr="00B15ACB">
        <w:rPr>
          <w:rFonts w:cs="Calibri"/>
          <w:b/>
          <w:sz w:val="24"/>
          <w:szCs w:val="24"/>
        </w:rPr>
        <w:t>.0</w:t>
      </w:r>
    </w:p>
    <w:p w14:paraId="3BF8EC98" w14:textId="77777777" w:rsidR="00B15ACB" w:rsidRPr="00B15ACB" w:rsidRDefault="00B15ACB" w:rsidP="00B15ACB">
      <w:pPr>
        <w:spacing w:after="0" w:line="240" w:lineRule="auto"/>
        <w:rPr>
          <w:rFonts w:cs="Calibri"/>
          <w:sz w:val="24"/>
          <w:szCs w:val="24"/>
        </w:rPr>
      </w:pPr>
    </w:p>
    <w:p w14:paraId="579966F2" w14:textId="04618A67" w:rsidR="00B15ACB" w:rsidRDefault="00B15ACB" w:rsidP="00B15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30"/>
        </w:tabs>
        <w:spacing w:after="0" w:line="240" w:lineRule="auto"/>
        <w:rPr>
          <w:rFonts w:cs="Calibri"/>
          <w:b/>
          <w:sz w:val="24"/>
          <w:szCs w:val="24"/>
        </w:rPr>
      </w:pPr>
      <w:r w:rsidRPr="00B15ACB">
        <w:rPr>
          <w:rFonts w:cs="Calibri"/>
          <w:sz w:val="24"/>
          <w:szCs w:val="24"/>
          <w:u w:val="single"/>
        </w:rPr>
        <w:t>Dátum účinnosti:</w:t>
      </w:r>
      <w:r w:rsidRPr="00B15ACB">
        <w:rPr>
          <w:rFonts w:cs="Calibri"/>
          <w:sz w:val="24"/>
          <w:szCs w:val="24"/>
        </w:rPr>
        <w:tab/>
      </w:r>
      <w:r w:rsidR="009944FE">
        <w:rPr>
          <w:rFonts w:cs="Calibri"/>
          <w:b/>
          <w:sz w:val="24"/>
          <w:szCs w:val="24"/>
        </w:rPr>
        <w:t>15</w:t>
      </w:r>
      <w:r w:rsidR="00AE65B7">
        <w:rPr>
          <w:rFonts w:cs="Calibri"/>
          <w:b/>
          <w:sz w:val="24"/>
          <w:szCs w:val="24"/>
        </w:rPr>
        <w:t>.0</w:t>
      </w:r>
      <w:r w:rsidR="009944FE">
        <w:rPr>
          <w:rFonts w:cs="Calibri"/>
          <w:b/>
          <w:sz w:val="24"/>
          <w:szCs w:val="24"/>
        </w:rPr>
        <w:t>6</w:t>
      </w:r>
      <w:r w:rsidR="00AE65B7">
        <w:rPr>
          <w:rFonts w:cs="Calibri"/>
          <w:b/>
          <w:sz w:val="24"/>
          <w:szCs w:val="24"/>
        </w:rPr>
        <w:t>.2021</w:t>
      </w:r>
    </w:p>
    <w:p w14:paraId="330F490D" w14:textId="77777777" w:rsidR="00B15ACB" w:rsidRPr="00B15ACB" w:rsidRDefault="00B15ACB" w:rsidP="00B15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30"/>
        </w:tabs>
        <w:spacing w:after="0" w:line="240" w:lineRule="auto"/>
        <w:rPr>
          <w:rFonts w:cs="Calibri"/>
          <w:b/>
          <w:bCs/>
          <w:sz w:val="24"/>
          <w:szCs w:val="24"/>
        </w:rPr>
      </w:pPr>
    </w:p>
    <w:p w14:paraId="6C724A37" w14:textId="77777777" w:rsidR="00B15ACB" w:rsidRPr="00B15ACB" w:rsidRDefault="00B15ACB" w:rsidP="00B15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30"/>
        </w:tabs>
        <w:spacing w:after="0" w:line="240" w:lineRule="auto"/>
        <w:rPr>
          <w:rFonts w:cs="Calibri"/>
        </w:rPr>
      </w:pPr>
    </w:p>
    <w:tbl>
      <w:tblPr>
        <w:tblW w:w="8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2729"/>
        <w:gridCol w:w="1984"/>
        <w:gridCol w:w="1276"/>
        <w:gridCol w:w="1881"/>
      </w:tblGrid>
      <w:tr w:rsidR="00B15ACB" w:rsidRPr="00B15ACB" w14:paraId="2A72801E" w14:textId="77777777" w:rsidTr="0073607B">
        <w:trPr>
          <w:trHeight w:val="645"/>
          <w:jc w:val="center"/>
        </w:trPr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7961FA8" w14:textId="77777777" w:rsidR="00B15ACB" w:rsidRPr="00B15ACB" w:rsidRDefault="00B15ACB" w:rsidP="00B15ACB">
            <w:pPr>
              <w:spacing w:after="0" w:line="240" w:lineRule="auto"/>
              <w:rPr>
                <w:rFonts w:cs="Calibri"/>
                <w:color w:val="000000"/>
              </w:rPr>
            </w:pPr>
            <w:r w:rsidRPr="00B15ACB">
              <w:rPr>
                <w:rFonts w:cs="Calibri"/>
                <w:color w:val="000000"/>
              </w:rPr>
              <w:t> </w:t>
            </w:r>
          </w:p>
        </w:tc>
        <w:tc>
          <w:tcPr>
            <w:tcW w:w="2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55495DA6" w14:textId="77777777" w:rsidR="00B15ACB" w:rsidRPr="00B15ACB" w:rsidRDefault="00B15ACB" w:rsidP="00B15AC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B15ACB">
              <w:rPr>
                <w:rFonts w:cs="Calibri"/>
                <w:b/>
                <w:bCs/>
                <w:color w:val="000000"/>
              </w:rPr>
              <w:t>Meno, Priezvisko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7A9A9F9D" w14:textId="77777777" w:rsidR="00B15ACB" w:rsidRPr="00B15ACB" w:rsidRDefault="00B15ACB" w:rsidP="00B15AC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B15ACB">
              <w:rPr>
                <w:rFonts w:cs="Calibri"/>
                <w:b/>
                <w:bCs/>
                <w:color w:val="000000"/>
              </w:rPr>
              <w:t>Pozícia v rámci RO OPTP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center"/>
            <w:hideMark/>
          </w:tcPr>
          <w:p w14:paraId="18EA42F9" w14:textId="77777777" w:rsidR="00B15ACB" w:rsidRPr="00B15ACB" w:rsidRDefault="00B15ACB" w:rsidP="00B15AC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B15ACB">
              <w:rPr>
                <w:rFonts w:cs="Calibri"/>
                <w:b/>
                <w:bCs/>
                <w:color w:val="000000"/>
              </w:rPr>
              <w:t>Dátum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6E180486" w14:textId="77777777" w:rsidR="00B15ACB" w:rsidRPr="00B15ACB" w:rsidRDefault="00B15ACB" w:rsidP="00B15AC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B15ACB">
              <w:rPr>
                <w:rFonts w:cs="Calibri"/>
                <w:b/>
                <w:bCs/>
                <w:color w:val="000000"/>
              </w:rPr>
              <w:t>Podpis</w:t>
            </w:r>
          </w:p>
        </w:tc>
      </w:tr>
      <w:tr w:rsidR="00B15ACB" w:rsidRPr="00B15ACB" w14:paraId="65F4BA0E" w14:textId="77777777" w:rsidTr="00AE0D72">
        <w:trPr>
          <w:trHeight w:val="1007"/>
          <w:jc w:val="center"/>
        </w:trPr>
        <w:tc>
          <w:tcPr>
            <w:tcW w:w="43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05A9C70F" w14:textId="77777777" w:rsidR="00B15ACB" w:rsidRPr="00B15ACB" w:rsidRDefault="00B15ACB" w:rsidP="00B15AC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B15ACB">
              <w:rPr>
                <w:rFonts w:cs="Calibri"/>
                <w:b/>
                <w:bCs/>
                <w:color w:val="000000"/>
              </w:rPr>
              <w:t>Vypracoval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63ADA" w14:textId="2DC537B2" w:rsidR="00B15ACB" w:rsidRPr="0066580E" w:rsidRDefault="00D93B6C" w:rsidP="00B15ACB">
            <w:pPr>
              <w:spacing w:after="0" w:line="240" w:lineRule="auto"/>
              <w:rPr>
                <w:rFonts w:cs="Calibri"/>
                <w:color w:val="000000"/>
              </w:rPr>
            </w:pPr>
            <w:r w:rsidRPr="0066580E">
              <w:rPr>
                <w:rFonts w:cs="Calibri"/>
                <w:color w:val="000000"/>
              </w:rPr>
              <w:t>Dorota Vojtková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CA412" w14:textId="77777777" w:rsidR="00B15ACB" w:rsidRPr="0066580E" w:rsidRDefault="00B15ACB" w:rsidP="00C55F1D">
            <w:pPr>
              <w:spacing w:after="0" w:line="240" w:lineRule="auto"/>
              <w:rPr>
                <w:rFonts w:cs="Calibri"/>
                <w:color w:val="000000"/>
              </w:rPr>
            </w:pPr>
            <w:r w:rsidRPr="0066580E">
              <w:rPr>
                <w:rFonts w:cs="Calibri"/>
                <w:color w:val="000000"/>
              </w:rPr>
              <w:t>manažér pre metodiku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3F2F71" w14:textId="7B55870D" w:rsidR="00B15ACB" w:rsidRPr="0066580E" w:rsidRDefault="00601AB0" w:rsidP="00D93B6C">
            <w:pPr>
              <w:spacing w:after="0" w:line="240" w:lineRule="auto"/>
              <w:rPr>
                <w:rFonts w:cs="Calibri"/>
                <w:color w:val="000000"/>
              </w:rPr>
            </w:pPr>
            <w:r w:rsidRPr="006D37B1">
              <w:rPr>
                <w:rFonts w:cs="Calibri"/>
                <w:color w:val="000000"/>
              </w:rPr>
              <w:t>14</w:t>
            </w:r>
            <w:r w:rsidR="00183531" w:rsidRPr="0066580E">
              <w:rPr>
                <w:rFonts w:cs="Calibri"/>
                <w:color w:val="000000"/>
              </w:rPr>
              <w:t>.0</w:t>
            </w:r>
            <w:r w:rsidR="00D93B6C" w:rsidRPr="006D37B1">
              <w:rPr>
                <w:rFonts w:cs="Calibri"/>
                <w:color w:val="000000"/>
              </w:rPr>
              <w:t>6</w:t>
            </w:r>
            <w:r w:rsidR="00183531" w:rsidRPr="00601AB0">
              <w:rPr>
                <w:rFonts w:cs="Calibri"/>
                <w:color w:val="000000"/>
              </w:rPr>
              <w:t>.2021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80BC0EB" w14:textId="77777777" w:rsidR="00B15ACB" w:rsidRPr="00B15ACB" w:rsidRDefault="00B15ACB" w:rsidP="00B15ACB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overila</w:t>
            </w:r>
          </w:p>
        </w:tc>
      </w:tr>
      <w:tr w:rsidR="00B15ACB" w:rsidRPr="00B15ACB" w14:paraId="33B966CB" w14:textId="77777777" w:rsidTr="00AE0D72">
        <w:trPr>
          <w:trHeight w:val="975"/>
          <w:jc w:val="center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78929E3F" w14:textId="77777777" w:rsidR="00B15ACB" w:rsidRPr="00B15ACB" w:rsidRDefault="00B15ACB" w:rsidP="00B15AC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B15ACB">
              <w:rPr>
                <w:rFonts w:cs="Calibri"/>
                <w:b/>
                <w:bCs/>
                <w:color w:val="000000"/>
              </w:rPr>
              <w:t>Overil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DDE0F" w14:textId="77777777" w:rsidR="00B15ACB" w:rsidRPr="0066580E" w:rsidRDefault="00B15ACB" w:rsidP="00B15ACB">
            <w:pPr>
              <w:spacing w:after="0" w:line="240" w:lineRule="auto"/>
              <w:rPr>
                <w:rFonts w:cs="Calibri"/>
                <w:color w:val="000000"/>
              </w:rPr>
            </w:pPr>
            <w:r w:rsidRPr="00601AB0">
              <w:rPr>
                <w:rFonts w:cs="Calibri"/>
                <w:color w:val="000000"/>
              </w:rPr>
              <w:t>Tomáš Niňaj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CB301" w14:textId="77777777" w:rsidR="00B15ACB" w:rsidRPr="0066580E" w:rsidRDefault="00B15ACB" w:rsidP="00C55F1D">
            <w:pPr>
              <w:spacing w:after="0" w:line="240" w:lineRule="auto"/>
              <w:rPr>
                <w:rFonts w:cs="Calibri"/>
                <w:color w:val="000000"/>
              </w:rPr>
            </w:pPr>
            <w:r w:rsidRPr="0066580E">
              <w:rPr>
                <w:rFonts w:cs="Calibri"/>
                <w:color w:val="000000"/>
              </w:rPr>
              <w:t>hlavný manažér riadenia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FBE0C4" w14:textId="3A54ECBF" w:rsidR="00B15ACB" w:rsidRPr="0066580E" w:rsidRDefault="00B10FAA" w:rsidP="00D93B6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  <w:r w:rsidR="00183531" w:rsidRPr="0066580E">
              <w:rPr>
                <w:rFonts w:cs="Calibri"/>
                <w:color w:val="000000"/>
              </w:rPr>
              <w:t>.0</w:t>
            </w:r>
            <w:r w:rsidR="00D93B6C" w:rsidRPr="006D37B1">
              <w:rPr>
                <w:rFonts w:cs="Calibri"/>
                <w:color w:val="000000"/>
              </w:rPr>
              <w:t>6</w:t>
            </w:r>
            <w:r w:rsidR="00183531" w:rsidRPr="00601AB0">
              <w:rPr>
                <w:rFonts w:cs="Calibri"/>
                <w:color w:val="000000"/>
              </w:rPr>
              <w:t>.2021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FEA89E9" w14:textId="4F6E11D5" w:rsidR="00B15ACB" w:rsidRPr="00B15ACB" w:rsidRDefault="00B15ACB" w:rsidP="0071484A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overil</w:t>
            </w:r>
          </w:p>
        </w:tc>
      </w:tr>
    </w:tbl>
    <w:p w14:paraId="6AA94798" w14:textId="77777777" w:rsidR="00B15ACB" w:rsidRPr="00B15ACB" w:rsidRDefault="00B15ACB" w:rsidP="00B15ACB">
      <w:pPr>
        <w:spacing w:after="0" w:line="240" w:lineRule="auto"/>
        <w:rPr>
          <w:rFonts w:cs="Calibri"/>
          <w:b/>
          <w:u w:val="single"/>
        </w:rPr>
      </w:pPr>
    </w:p>
    <w:p w14:paraId="7B2C87DA" w14:textId="77777777" w:rsidR="00B15ACB" w:rsidRPr="00B15ACB" w:rsidRDefault="00B15ACB" w:rsidP="00B15ACB">
      <w:pPr>
        <w:spacing w:after="0" w:line="240" w:lineRule="auto"/>
        <w:rPr>
          <w:rFonts w:cs="Calibri"/>
          <w:b/>
          <w:u w:val="single"/>
        </w:rPr>
      </w:pPr>
    </w:p>
    <w:p w14:paraId="7664BD23" w14:textId="77777777" w:rsidR="00B15ACB" w:rsidRPr="00B15ACB" w:rsidRDefault="00B15ACB" w:rsidP="00B15ACB">
      <w:pPr>
        <w:spacing w:after="0" w:line="240" w:lineRule="auto"/>
        <w:rPr>
          <w:rFonts w:cs="Calibri"/>
          <w:b/>
          <w:u w:val="single"/>
        </w:rPr>
      </w:pPr>
    </w:p>
    <w:p w14:paraId="11B8ED2A" w14:textId="77777777" w:rsidR="00B15ACB" w:rsidRPr="00B15ACB" w:rsidRDefault="00B15ACB" w:rsidP="00B15ACB">
      <w:pPr>
        <w:spacing w:after="0" w:line="240" w:lineRule="auto"/>
        <w:rPr>
          <w:rFonts w:cs="Calibri"/>
          <w:b/>
          <w:u w:val="single"/>
        </w:rPr>
      </w:pPr>
    </w:p>
    <w:p w14:paraId="7E6F2B10" w14:textId="4CAEEA33" w:rsidR="00B15ACB" w:rsidRPr="00B15ACB" w:rsidRDefault="00B15ACB" w:rsidP="00B15ACB">
      <w:pPr>
        <w:spacing w:after="0" w:line="240" w:lineRule="auto"/>
        <w:rPr>
          <w:rFonts w:cs="Calibri"/>
        </w:rPr>
      </w:pPr>
      <w:r w:rsidRPr="00B15ACB">
        <w:rPr>
          <w:rFonts w:cs="Calibri"/>
          <w:b/>
          <w:u w:val="single"/>
        </w:rPr>
        <w:t>Schválil:</w:t>
      </w:r>
      <w:r w:rsidR="00472F5E">
        <w:rPr>
          <w:rFonts w:cs="Calibri"/>
        </w:rPr>
        <w:t xml:space="preserve">  </w:t>
      </w:r>
      <w:r w:rsidR="0071484A">
        <w:rPr>
          <w:rFonts w:cs="Calibri"/>
        </w:rPr>
        <w:t>Iveta Turčanová</w:t>
      </w:r>
      <w:r w:rsidRPr="00B15ACB">
        <w:rPr>
          <w:rFonts w:cs="Calibri"/>
        </w:rPr>
        <w:t xml:space="preserve"> – generálny manažér RO OP TP</w:t>
      </w:r>
    </w:p>
    <w:p w14:paraId="09D3F79B" w14:textId="77777777" w:rsidR="00B15ACB" w:rsidRDefault="00B15ACB" w:rsidP="00297D87">
      <w:pPr>
        <w:rPr>
          <w:rFonts w:asciiTheme="minorHAnsi" w:hAnsiTheme="minorHAnsi"/>
          <w:color w:val="365F91"/>
        </w:rPr>
      </w:pPr>
    </w:p>
    <w:p w14:paraId="23CEB347" w14:textId="77777777" w:rsidR="00AE0D72" w:rsidRDefault="00AE0D72" w:rsidP="00B15ACB">
      <w:pPr>
        <w:rPr>
          <w:rFonts w:asciiTheme="minorHAnsi" w:hAnsiTheme="minorHAnsi"/>
        </w:rPr>
      </w:pPr>
    </w:p>
    <w:p w14:paraId="4BC06696" w14:textId="77777777" w:rsidR="00AE0D72" w:rsidRDefault="00AE0D72" w:rsidP="00B15ACB">
      <w:pPr>
        <w:rPr>
          <w:rFonts w:asciiTheme="minorHAnsi" w:hAnsiTheme="minorHAnsi"/>
        </w:rPr>
      </w:pPr>
    </w:p>
    <w:p w14:paraId="2F2C6062" w14:textId="77777777" w:rsidR="00B15ACB" w:rsidRDefault="00B15ACB" w:rsidP="00B15ACB">
      <w:pPr>
        <w:rPr>
          <w:rFonts w:asciiTheme="minorHAnsi" w:hAnsiTheme="minorHAnsi"/>
        </w:rPr>
      </w:pPr>
    </w:p>
    <w:p w14:paraId="547A6BEA" w14:textId="6C5DD08A" w:rsidR="003F50D0" w:rsidRDefault="0089587D">
      <w:pPr>
        <w:jc w:val="both"/>
        <w:rPr>
          <w:rFonts w:asciiTheme="minorHAnsi" w:hAnsiTheme="minorHAnsi" w:cstheme="minorHAnsi"/>
        </w:rPr>
      </w:pPr>
      <w:r w:rsidRPr="0089587D">
        <w:rPr>
          <w:rFonts w:asciiTheme="minorHAnsi" w:hAnsiTheme="minorHAnsi" w:cstheme="minorHAnsi"/>
        </w:rPr>
        <w:t>Podpísané elektronicky v súlade so zákonom č. 305/2013 Z. z. o elektronickej podobe výkonu pôsobnosti orgánov verejnej moci a o zmene a doplnení niektorých zákonov (zákon o e-Governmente) v znení neskorších predpisov.</w:t>
      </w:r>
    </w:p>
    <w:tbl>
      <w:tblPr>
        <w:tblW w:w="68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2"/>
      </w:tblGrid>
      <w:tr w:rsidR="00C36213" w:rsidRPr="00C36213" w14:paraId="2443EAC0" w14:textId="77777777" w:rsidTr="00D410E8">
        <w:trPr>
          <w:cantSplit/>
          <w:jc w:val="center"/>
        </w:trPr>
        <w:tc>
          <w:tcPr>
            <w:tcW w:w="6862" w:type="dxa"/>
          </w:tcPr>
          <w:tbl>
            <w:tblPr>
              <w:tblpPr w:leftFromText="187" w:rightFromText="187" w:horzAnchor="margin" w:tblpXSpec="center" w:tblpY="2881"/>
              <w:tblW w:w="6923" w:type="dxa"/>
              <w:tblBorders>
                <w:left w:val="single" w:sz="18" w:space="0" w:color="80808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23"/>
            </w:tblGrid>
            <w:tr w:rsidR="00C36213" w:rsidRPr="00C36213" w14:paraId="32125DDF" w14:textId="77777777" w:rsidTr="00D410E8">
              <w:trPr>
                <w:trHeight w:val="268"/>
              </w:trPr>
              <w:tc>
                <w:tcPr>
                  <w:tcW w:w="6923" w:type="dxa"/>
                  <w:tcMar>
                    <w:top w:w="216" w:type="dxa"/>
                    <w:left w:w="115" w:type="dxa"/>
                    <w:bottom w:w="216" w:type="dxa"/>
                    <w:right w:w="115" w:type="dxa"/>
                  </w:tcMar>
                </w:tcPr>
                <w:p w14:paraId="3FEAE9A6" w14:textId="37F918A3" w:rsidR="0051270C" w:rsidRPr="00C36213" w:rsidRDefault="003F50D0" w:rsidP="00D410E8">
                  <w:pPr>
                    <w:pStyle w:val="Bezriadkovania"/>
                    <w:jc w:val="both"/>
                    <w:rPr>
                      <w:rFonts w:asciiTheme="minorHAnsi" w:hAnsiTheme="minorHAnsi"/>
                      <w:color w:val="365F91"/>
                    </w:rPr>
                  </w:pPr>
                  <w:r>
                    <w:lastRenderedPageBreak/>
                    <w:br w:type="page"/>
                  </w:r>
                  <w:bookmarkStart w:id="1" w:name="CompanyName1" w:colFirst="0" w:colLast="0"/>
                </w:p>
              </w:tc>
            </w:tr>
            <w:tr w:rsidR="00C36213" w:rsidRPr="00C36213" w14:paraId="1A4BABE1" w14:textId="77777777" w:rsidTr="00FE2F06">
              <w:trPr>
                <w:trHeight w:val="1144"/>
              </w:trPr>
              <w:tc>
                <w:tcPr>
                  <w:tcW w:w="6923" w:type="dxa"/>
                  <w:shd w:val="clear" w:color="auto" w:fill="FFFFFF" w:themeFill="background1"/>
                </w:tcPr>
                <w:p w14:paraId="05A80251" w14:textId="77777777" w:rsidR="0051270C" w:rsidRPr="00C36213" w:rsidRDefault="00297D87" w:rsidP="00624B0E">
                  <w:pPr>
                    <w:pStyle w:val="Bezriadkovania"/>
                    <w:rPr>
                      <w:rFonts w:asciiTheme="minorHAnsi" w:hAnsiTheme="minorHAnsi" w:cs="Arial"/>
                      <w:b/>
                      <w:color w:val="365F91"/>
                      <w:sz w:val="38"/>
                      <w:szCs w:val="38"/>
                    </w:rPr>
                  </w:pPr>
                  <w:r w:rsidRPr="00C36213">
                    <w:rPr>
                      <w:rFonts w:asciiTheme="minorHAnsi" w:hAnsiTheme="minorHAnsi" w:cs="Arial"/>
                      <w:b/>
                      <w:color w:val="365F91"/>
                      <w:sz w:val="38"/>
                      <w:szCs w:val="38"/>
                    </w:rPr>
                    <w:t xml:space="preserve">PRÍRUČKA </w:t>
                  </w:r>
                  <w:r w:rsidR="00624B0E" w:rsidRPr="00C36213">
                    <w:rPr>
                      <w:rFonts w:asciiTheme="minorHAnsi" w:hAnsiTheme="minorHAnsi" w:cs="Arial"/>
                      <w:b/>
                      <w:color w:val="365F91"/>
                      <w:sz w:val="38"/>
                      <w:szCs w:val="38"/>
                    </w:rPr>
                    <w:t xml:space="preserve">OPRÁVNENOSTI VÝDAVKOV </w:t>
                  </w:r>
                </w:p>
                <w:p w14:paraId="196D89C9" w14:textId="77777777" w:rsidR="0051270C" w:rsidRPr="00C36213" w:rsidRDefault="0051270C" w:rsidP="00297D87">
                  <w:pPr>
                    <w:pStyle w:val="Bezriadkovania"/>
                    <w:rPr>
                      <w:rFonts w:asciiTheme="minorHAnsi" w:hAnsiTheme="minorHAnsi" w:cs="Arial"/>
                      <w:color w:val="365F91"/>
                      <w:sz w:val="40"/>
                      <w:szCs w:val="40"/>
                    </w:rPr>
                  </w:pPr>
                </w:p>
              </w:tc>
            </w:tr>
            <w:tr w:rsidR="00C36213" w:rsidRPr="00C36213" w14:paraId="7798C4D9" w14:textId="77777777" w:rsidTr="00FE2F06">
              <w:trPr>
                <w:trHeight w:val="479"/>
              </w:trPr>
              <w:tc>
                <w:tcPr>
                  <w:tcW w:w="6923" w:type="dxa"/>
                  <w:shd w:val="clear" w:color="auto" w:fill="FFFFFF" w:themeFill="background1"/>
                  <w:tcMar>
                    <w:top w:w="216" w:type="dxa"/>
                    <w:left w:w="115" w:type="dxa"/>
                    <w:bottom w:w="216" w:type="dxa"/>
                    <w:right w:w="115" w:type="dxa"/>
                  </w:tcMar>
                </w:tcPr>
                <w:p w14:paraId="640D91A1" w14:textId="77777777" w:rsidR="0051270C" w:rsidRPr="007D4D76" w:rsidRDefault="00C47060" w:rsidP="00D410E8">
                  <w:pPr>
                    <w:pStyle w:val="Bezriadkovania"/>
                    <w:jc w:val="both"/>
                    <w:rPr>
                      <w:rFonts w:asciiTheme="minorHAnsi" w:hAnsiTheme="minorHAnsi" w:cs="Arial"/>
                      <w:color w:val="365F91"/>
                      <w:sz w:val="32"/>
                      <w:szCs w:val="32"/>
                    </w:rPr>
                  </w:pPr>
                  <w:r w:rsidRPr="008E7538">
                    <w:rPr>
                      <w:rFonts w:asciiTheme="minorHAnsi" w:hAnsiTheme="minorHAnsi" w:cs="Arial"/>
                      <w:b/>
                      <w:color w:val="1F497D" w:themeColor="text2"/>
                      <w:sz w:val="28"/>
                      <w:szCs w:val="38"/>
                    </w:rPr>
                    <w:t>PRE PROJEKTY OPERAČNÉHO PROGRAMU TECHNICKÁ POMOC</w:t>
                  </w:r>
                  <w:r>
                    <w:rPr>
                      <w:rFonts w:asciiTheme="minorHAnsi" w:hAnsiTheme="minorHAnsi" w:cs="Arial"/>
                      <w:b/>
                      <w:color w:val="1F497D" w:themeColor="text2"/>
                      <w:sz w:val="28"/>
                      <w:szCs w:val="38"/>
                    </w:rPr>
                    <w:t xml:space="preserve"> 2014</w:t>
                  </w:r>
                  <w:r w:rsidR="00183531">
                    <w:rPr>
                      <w:rFonts w:asciiTheme="minorHAnsi" w:hAnsiTheme="minorHAnsi" w:cs="Arial"/>
                      <w:b/>
                      <w:color w:val="1F497D" w:themeColor="text2"/>
                      <w:sz w:val="28"/>
                      <w:szCs w:val="38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color w:val="1F497D" w:themeColor="text2"/>
                      <w:sz w:val="28"/>
                      <w:szCs w:val="38"/>
                    </w:rPr>
                    <w:t>-</w:t>
                  </w:r>
                  <w:r w:rsidR="00183531">
                    <w:rPr>
                      <w:rFonts w:asciiTheme="minorHAnsi" w:hAnsiTheme="minorHAnsi" w:cs="Arial"/>
                      <w:b/>
                      <w:color w:val="1F497D" w:themeColor="text2"/>
                      <w:sz w:val="28"/>
                      <w:szCs w:val="38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color w:val="1F497D" w:themeColor="text2"/>
                      <w:sz w:val="28"/>
                      <w:szCs w:val="38"/>
                    </w:rPr>
                    <w:t>2020</w:t>
                  </w:r>
                </w:p>
              </w:tc>
            </w:tr>
          </w:tbl>
          <w:p w14:paraId="3AC4A03C" w14:textId="77777777" w:rsidR="0051270C" w:rsidRPr="00C36213" w:rsidRDefault="00297D87" w:rsidP="00D410E8">
            <w:pPr>
              <w:pStyle w:val="zcompanyname"/>
              <w:rPr>
                <w:rFonts w:asciiTheme="minorHAnsi" w:hAnsiTheme="minorHAnsi"/>
                <w:color w:val="365F91"/>
              </w:rPr>
            </w:pPr>
            <w:r w:rsidRPr="00C36213">
              <w:rPr>
                <w:rFonts w:asciiTheme="minorHAnsi" w:hAnsiTheme="minorHAnsi"/>
                <w:b w:val="0"/>
                <w:color w:val="365F91"/>
                <w:lang w:eastAsia="sk-SK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EE6712C" wp14:editId="09905E75">
                      <wp:simplePos x="0" y="0"/>
                      <wp:positionH relativeFrom="column">
                        <wp:posOffset>303530</wp:posOffset>
                      </wp:positionH>
                      <wp:positionV relativeFrom="paragraph">
                        <wp:posOffset>1381760</wp:posOffset>
                      </wp:positionV>
                      <wp:extent cx="3562350" cy="819150"/>
                      <wp:effectExtent l="0" t="0" r="0" b="0"/>
                      <wp:wrapNone/>
                      <wp:docPr id="2" name="Skupin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62350" cy="819150"/>
                                <a:chOff x="4259298" y="20740"/>
                                <a:chExt cx="3803421" cy="815071"/>
                              </a:xfrm>
                            </wpg:grpSpPr>
                            <wpg:grpSp>
                              <wpg:cNvPr id="10" name="Skupina 10"/>
                              <wpg:cNvGrpSpPr/>
                              <wpg:grpSpPr>
                                <a:xfrm>
                                  <a:off x="4259298" y="20740"/>
                                  <a:ext cx="2430533" cy="815071"/>
                                  <a:chOff x="4259298" y="20740"/>
                                  <a:chExt cx="2430533" cy="815071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91" name="Picture 3"/>
                                  <pic:cNvPicPr>
                                    <a:picLocks noChangeArrowheads="1"/>
                                  </pic:cNvPicPr>
                                </pic:nvPicPr>
                                <pic:blipFill>
                                  <a:blip r:embed="rId10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259298" y="111356"/>
                                    <a:ext cx="902686" cy="60179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wps:wsp>
                                <wps:cNvPr id="292" name="Obdĺžnik 292"/>
                                <wps:cNvSpPr/>
                                <wps:spPr>
                                  <a:xfrm>
                                    <a:off x="5092639" y="20740"/>
                                    <a:ext cx="1597192" cy="815071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txbx>
                                  <w:txbxContent>
                                    <w:p w14:paraId="1264267C" w14:textId="77777777" w:rsidR="006B6DF8" w:rsidRDefault="006B6DF8" w:rsidP="00331723">
                                      <w:pPr>
                                        <w:pStyle w:val="Normlnywebov"/>
                                        <w:spacing w:before="0" w:beforeAutospacing="0" w:after="0" w:afterAutospacing="0" w:line="240" w:lineRule="atLeast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aps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014857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aps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  <w:t>Európska Únia</w:t>
                                      </w:r>
                                    </w:p>
                                    <w:p w14:paraId="27252057" w14:textId="77777777" w:rsidR="006B6DF8" w:rsidRDefault="006B6DF8" w:rsidP="00331723">
                                      <w:pPr>
                                        <w:pStyle w:val="Normlnywebov"/>
                                        <w:spacing w:before="0" w:beforeAutospacing="0" w:after="0" w:afterAutospacing="0" w:line="240" w:lineRule="atLeast"/>
                                      </w:pPr>
                                      <w:r w:rsidRPr="00014857">
                                        <w:rPr>
                                          <w:rFonts w:ascii="Arial" w:hAnsi="Arial" w:cs="Arial"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  <w:t>Európske štrukturálne</w:t>
                                      </w:r>
                                    </w:p>
                                    <w:p w14:paraId="56567369" w14:textId="77777777" w:rsidR="006B6DF8" w:rsidRDefault="006B6DF8" w:rsidP="00331723">
                                      <w:pPr>
                                        <w:pStyle w:val="Normlnywebov"/>
                                        <w:spacing w:before="0" w:beforeAutospacing="0" w:after="0" w:afterAutospacing="0" w:line="240" w:lineRule="atLeast"/>
                                      </w:pPr>
                                      <w:r w:rsidRPr="00014857">
                                        <w:rPr>
                                          <w:rFonts w:ascii="Arial" w:hAnsi="Arial" w:cs="Arial"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  <w:t>a investičné fondy</w:t>
                                      </w:r>
                                    </w:p>
                                  </w:txbxContent>
                                </wps:txbx>
                                <wps:bodyPr wrap="square"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296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35682" y="111991"/>
                                  <a:ext cx="427037" cy="542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accent1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E6712C" id="Skupina 2" o:spid="_x0000_s1026" style="position:absolute;left:0;text-align:left;margin-left:23.9pt;margin-top:108.8pt;width:280.5pt;height:64.5pt;z-index:251662336" coordorigin="42592,207" coordsize="38034,81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">
                      <v:group id="Skupina 10" o:spid="_x0000_s1027" style="position:absolute;left:42592;top:207;width:24306;height:8151" coordorigin="42592,207" coordsize="24305,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3" o:spid="_x0000_s1028" type="#_x0000_t75" style="position:absolute;left:42592;top:1113;width:9027;height:60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">
                          <v:imagedata r:id="rId12" o:title=""/>
                          <o:lock v:ext="edit" aspectratio="f"/>
                        </v:shape>
                        <v:rect id="Obdĺžnik 292" o:spid="_x0000_s1029" style="position:absolute;left:50926;top:207;width:15972;height:81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" filled="f" stroked="f">
                          <v:textbox>
                            <w:txbxContent>
                              <w:p w14:paraId="1264267C" w14:textId="77777777" w:rsidR="006B6DF8" w:rsidRDefault="006B6DF8" w:rsidP="00331723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  <w:rPr>
                                    <w:rFonts w:ascii="Arial" w:hAnsi="Arial" w:cs="Arial"/>
                                    <w:b/>
                                    <w:bCs/>
                                    <w:caps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014857">
                                  <w:rPr>
                                    <w:rFonts w:ascii="Arial" w:hAnsi="Arial" w:cs="Arial"/>
                                    <w:b/>
                                    <w:bCs/>
                                    <w:caps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Európska Únia</w:t>
                                </w:r>
                              </w:p>
                              <w:p w14:paraId="27252057" w14:textId="77777777" w:rsidR="006B6DF8" w:rsidRDefault="006B6DF8" w:rsidP="00331723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</w:pPr>
                                <w:r w:rsidRPr="00014857">
                                  <w:rPr>
                                    <w:rFonts w:ascii="Arial" w:hAnsi="Arial" w:cs="Arial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Európske štrukturálne</w:t>
                                </w:r>
                              </w:p>
                              <w:p w14:paraId="56567369" w14:textId="77777777" w:rsidR="006B6DF8" w:rsidRDefault="006B6DF8" w:rsidP="00331723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</w:pPr>
                                <w:r w:rsidRPr="00014857">
                                  <w:rPr>
                                    <w:rFonts w:ascii="Arial" w:hAnsi="Arial" w:cs="Arial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a investičné fondy</w:t>
                                </w:r>
                              </w:p>
                            </w:txbxContent>
                          </v:textbox>
                        </v:rect>
                      </v:group>
                      <v:shape id="Picture 3" o:spid="_x0000_s1030" type="#_x0000_t75" style="position:absolute;left:76356;top:1119;width:4271;height:5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" fillcolor="#4f81bd [3204]" strokecolor="black [3213]">
                        <v:imagedata r:id="rId13" o:title=""/>
                        <v:shadow color="#eeece1 [3214]"/>
                      </v:shape>
                    </v:group>
                  </w:pict>
                </mc:Fallback>
              </mc:AlternateContent>
            </w:r>
          </w:p>
        </w:tc>
      </w:tr>
      <w:tr w:rsidR="00C36213" w:rsidRPr="00C36213" w14:paraId="57532DA9" w14:textId="77777777" w:rsidTr="00D410E8">
        <w:trPr>
          <w:cantSplit/>
          <w:jc w:val="center"/>
        </w:trPr>
        <w:tc>
          <w:tcPr>
            <w:tcW w:w="6862" w:type="dxa"/>
          </w:tcPr>
          <w:p w14:paraId="5C919021" w14:textId="77777777" w:rsidR="0051270C" w:rsidRPr="00C36213" w:rsidRDefault="0051270C" w:rsidP="00297D87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365F91"/>
              </w:rPr>
            </w:pPr>
            <w:bookmarkStart w:id="2" w:name="ReportName1" w:colFirst="0" w:colLast="0"/>
            <w:bookmarkEnd w:id="1"/>
          </w:p>
        </w:tc>
      </w:tr>
      <w:tr w:rsidR="0051270C" w:rsidRPr="00C36213" w14:paraId="2E435C4E" w14:textId="77777777" w:rsidTr="00D410E8">
        <w:trPr>
          <w:cantSplit/>
          <w:jc w:val="center"/>
        </w:trPr>
        <w:tc>
          <w:tcPr>
            <w:tcW w:w="6862" w:type="dxa"/>
          </w:tcPr>
          <w:p w14:paraId="2D0B86E9" w14:textId="77777777" w:rsidR="0051270C" w:rsidRPr="00C36213" w:rsidRDefault="0051270C" w:rsidP="00297D87">
            <w:pPr>
              <w:pStyle w:val="zreportsubtitle"/>
              <w:jc w:val="left"/>
              <w:rPr>
                <w:rFonts w:asciiTheme="minorHAnsi" w:hAnsiTheme="minorHAnsi"/>
                <w:color w:val="365F91"/>
              </w:rPr>
            </w:pPr>
            <w:bookmarkStart w:id="3" w:name="Subtitle" w:colFirst="0" w:colLast="0"/>
            <w:bookmarkEnd w:id="2"/>
          </w:p>
        </w:tc>
      </w:tr>
    </w:tbl>
    <w:bookmarkEnd w:id="3"/>
    <w:p w14:paraId="6938F6FF" w14:textId="77777777" w:rsidR="0051270C" w:rsidRPr="00C36213" w:rsidRDefault="00E56978" w:rsidP="0063689B">
      <w:pPr>
        <w:tabs>
          <w:tab w:val="left" w:pos="3660"/>
        </w:tabs>
        <w:rPr>
          <w:rFonts w:asciiTheme="minorHAnsi" w:hAnsiTheme="minorHAnsi"/>
          <w:color w:val="365F91"/>
          <w:szCs w:val="22"/>
        </w:rPr>
      </w:pPr>
      <w:r>
        <w:rPr>
          <w:rFonts w:asciiTheme="minorHAnsi" w:hAnsiTheme="minorHAnsi"/>
          <w:color w:val="365F91"/>
          <w:szCs w:val="22"/>
        </w:rPr>
        <w:tab/>
      </w:r>
    </w:p>
    <w:p w14:paraId="49688C99" w14:textId="77777777" w:rsidR="0051270C" w:rsidRPr="00C36213" w:rsidRDefault="0051270C" w:rsidP="0051270C">
      <w:pPr>
        <w:rPr>
          <w:rFonts w:asciiTheme="minorHAnsi" w:hAnsiTheme="minorHAnsi"/>
          <w:color w:val="365F91"/>
          <w:szCs w:val="22"/>
        </w:rPr>
      </w:pPr>
    </w:p>
    <w:tbl>
      <w:tblPr>
        <w:tblpPr w:leftFromText="187" w:rightFromText="187" w:horzAnchor="margin" w:tblpXSpec="center" w:tblpYSpec="bottom"/>
        <w:tblW w:w="4177" w:type="pct"/>
        <w:tblLook w:val="04A0" w:firstRow="1" w:lastRow="0" w:firstColumn="1" w:lastColumn="0" w:noHBand="0" w:noVBand="1"/>
      </w:tblPr>
      <w:tblGrid>
        <w:gridCol w:w="7579"/>
      </w:tblGrid>
      <w:tr w:rsidR="00C36213" w:rsidRPr="00C36213" w14:paraId="77DBC8A2" w14:textId="77777777" w:rsidTr="00FD096D">
        <w:tc>
          <w:tcPr>
            <w:tcW w:w="7770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4AE69C01" w14:textId="5A62EEB2" w:rsidR="0051270C" w:rsidRPr="00C36213" w:rsidRDefault="00CE2394" w:rsidP="00624B0E">
            <w:pPr>
              <w:pStyle w:val="Bezriadkovania"/>
              <w:spacing w:before="120"/>
              <w:jc w:val="center"/>
              <w:rPr>
                <w:rFonts w:asciiTheme="minorHAnsi" w:hAnsiTheme="minorHAnsi" w:cs="Arial"/>
                <w:b/>
                <w:color w:val="365F91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="Arial"/>
                <w:b/>
                <w:color w:val="365F91"/>
                <w:sz w:val="24"/>
                <w:szCs w:val="24"/>
                <w:lang w:eastAsia="en-US"/>
              </w:rPr>
              <w:t>Ministerstvo investícií, regionálneho rozvoja a informatizácie</w:t>
            </w:r>
            <w:r w:rsidR="0051270C" w:rsidRPr="00C36213">
              <w:rPr>
                <w:rFonts w:asciiTheme="minorHAnsi" w:hAnsiTheme="minorHAnsi" w:cs="Arial"/>
                <w:b/>
                <w:color w:val="365F91"/>
                <w:sz w:val="24"/>
                <w:szCs w:val="24"/>
                <w:lang w:eastAsia="en-US"/>
              </w:rPr>
              <w:t xml:space="preserve"> Slovenskej</w:t>
            </w:r>
            <w:r w:rsidR="00183531">
              <w:rPr>
                <w:rFonts w:asciiTheme="minorHAnsi" w:hAnsiTheme="minorHAnsi" w:cs="Arial"/>
                <w:b/>
                <w:color w:val="365F91"/>
                <w:sz w:val="24"/>
                <w:szCs w:val="24"/>
                <w:lang w:eastAsia="en-US"/>
              </w:rPr>
              <w:t> </w:t>
            </w:r>
            <w:r w:rsidR="0051270C" w:rsidRPr="00C36213">
              <w:rPr>
                <w:rFonts w:asciiTheme="minorHAnsi" w:hAnsiTheme="minorHAnsi" w:cs="Arial"/>
                <w:b/>
                <w:color w:val="365F91"/>
                <w:sz w:val="24"/>
                <w:szCs w:val="24"/>
                <w:lang w:eastAsia="en-US"/>
              </w:rPr>
              <w:t>republiky</w:t>
            </w:r>
          </w:p>
          <w:p w14:paraId="0BFBA4B7" w14:textId="206BFC6E" w:rsidR="00331723" w:rsidRPr="00C36213" w:rsidRDefault="00143DD6" w:rsidP="00624B0E">
            <w:pPr>
              <w:pStyle w:val="Bezriadkovania"/>
              <w:spacing w:before="120"/>
              <w:jc w:val="center"/>
              <w:rPr>
                <w:rFonts w:asciiTheme="minorHAnsi" w:hAnsiTheme="minorHAnsi" w:cs="Arial"/>
                <w:b/>
                <w:color w:val="365F91"/>
                <w:lang w:eastAsia="en-US"/>
              </w:rPr>
            </w:pPr>
            <w:r>
              <w:rPr>
                <w:rFonts w:asciiTheme="minorHAnsi" w:hAnsiTheme="minorHAnsi" w:cs="Arial"/>
                <w:b/>
                <w:color w:val="365F91"/>
                <w:lang w:eastAsia="en-US"/>
              </w:rPr>
              <w:t>R</w:t>
            </w:r>
            <w:r w:rsidR="00331723"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 xml:space="preserve">iadiaci orgán pre </w:t>
            </w:r>
            <w:r w:rsidR="00297D87"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>o</w:t>
            </w:r>
            <w:r w:rsidR="00331723"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 xml:space="preserve">peračný program </w:t>
            </w:r>
            <w:r w:rsidR="00297D87"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>Technická pomoc</w:t>
            </w:r>
            <w:r w:rsidR="00331723"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br/>
            </w:r>
          </w:p>
          <w:p w14:paraId="4FEAA57F" w14:textId="1F47FF2E" w:rsidR="0051270C" w:rsidRPr="00C36213" w:rsidRDefault="0051270C" w:rsidP="009944FE">
            <w:pPr>
              <w:pStyle w:val="Bezriadkovania"/>
              <w:jc w:val="center"/>
              <w:rPr>
                <w:rFonts w:asciiTheme="minorHAnsi" w:hAnsiTheme="minorHAnsi" w:cs="Arial"/>
                <w:color w:val="365F91"/>
              </w:rPr>
            </w:pPr>
            <w:r w:rsidRPr="00C36213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verzia </w:t>
            </w:r>
            <w:r w:rsidR="009944FE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>8</w:t>
            </w:r>
            <w:r w:rsidRPr="00C36213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.0, </w:t>
            </w:r>
            <w:r w:rsidR="00C47060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účinná </w:t>
            </w:r>
            <w:r w:rsidR="00C47060" w:rsidRPr="003762C9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od </w:t>
            </w:r>
            <w:r w:rsidR="009944FE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>15</w:t>
            </w:r>
            <w:r w:rsidR="00183531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>.0</w:t>
            </w:r>
            <w:r w:rsidR="009944FE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>6</w:t>
            </w:r>
            <w:r w:rsidR="00183531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>.2021</w:t>
            </w:r>
          </w:p>
        </w:tc>
      </w:tr>
    </w:tbl>
    <w:p w14:paraId="45ACE457" w14:textId="77777777" w:rsidR="0051270C" w:rsidRPr="00C36213" w:rsidRDefault="0051270C" w:rsidP="0051270C">
      <w:pPr>
        <w:rPr>
          <w:rFonts w:asciiTheme="minorHAnsi" w:hAnsiTheme="minorHAnsi"/>
          <w:color w:val="365F91"/>
          <w:szCs w:val="22"/>
        </w:rPr>
      </w:pPr>
    </w:p>
    <w:p w14:paraId="14C0B041" w14:textId="77777777" w:rsidR="0051270C" w:rsidRPr="00C36213" w:rsidRDefault="0051270C" w:rsidP="00331723">
      <w:pPr>
        <w:tabs>
          <w:tab w:val="left" w:pos="1553"/>
        </w:tabs>
        <w:rPr>
          <w:rFonts w:asciiTheme="minorHAnsi" w:hAnsiTheme="minorHAnsi"/>
          <w:color w:val="365F91"/>
          <w:szCs w:val="22"/>
        </w:rPr>
      </w:pPr>
    </w:p>
    <w:p w14:paraId="3F366E80" w14:textId="77777777" w:rsidR="0051270C" w:rsidRPr="00C36213" w:rsidRDefault="0051270C" w:rsidP="0051270C">
      <w:pPr>
        <w:rPr>
          <w:rFonts w:asciiTheme="minorHAnsi" w:hAnsiTheme="minorHAnsi"/>
          <w:color w:val="365F91"/>
          <w:szCs w:val="22"/>
        </w:rPr>
      </w:pPr>
    </w:p>
    <w:p w14:paraId="263A09E1" w14:textId="77777777" w:rsidR="0051270C" w:rsidRPr="00C36213" w:rsidRDefault="0051270C" w:rsidP="0051270C">
      <w:pPr>
        <w:jc w:val="both"/>
        <w:rPr>
          <w:rFonts w:asciiTheme="minorHAnsi" w:hAnsiTheme="minorHAnsi"/>
          <w:b/>
          <w:color w:val="365F91"/>
          <w:sz w:val="32"/>
        </w:rPr>
      </w:pPr>
    </w:p>
    <w:p w14:paraId="1B99CD5D" w14:textId="77777777" w:rsidR="0051270C" w:rsidRPr="00C36213" w:rsidRDefault="0051270C" w:rsidP="0051270C">
      <w:pPr>
        <w:rPr>
          <w:rFonts w:asciiTheme="minorHAnsi" w:hAnsiTheme="minorHAnsi"/>
          <w:color w:val="365F91"/>
        </w:rPr>
      </w:pPr>
    </w:p>
    <w:p w14:paraId="76682D57" w14:textId="77777777" w:rsidR="00624B0E" w:rsidRPr="00C36213" w:rsidRDefault="0051270C" w:rsidP="00624B0E">
      <w:pPr>
        <w:rPr>
          <w:rFonts w:asciiTheme="minorHAnsi" w:hAnsiTheme="minorHAnsi"/>
          <w:color w:val="365F91"/>
        </w:rPr>
      </w:pPr>
      <w:r w:rsidRPr="00C36213">
        <w:rPr>
          <w:rFonts w:asciiTheme="minorHAnsi" w:hAnsiTheme="minorHAnsi"/>
          <w:color w:val="365F91"/>
        </w:rPr>
        <w:br w:type="page"/>
      </w:r>
    </w:p>
    <w:sdt>
      <w:sdtPr>
        <w:rPr>
          <w:rFonts w:ascii="Calibri" w:eastAsia="Times New Roman" w:hAnsi="Calibri" w:cs="Times New Roman"/>
          <w:b w:val="0"/>
          <w:bCs w:val="0"/>
          <w:color w:val="auto"/>
          <w:sz w:val="20"/>
          <w:szCs w:val="20"/>
        </w:rPr>
        <w:id w:val="-1714574020"/>
        <w:docPartObj>
          <w:docPartGallery w:val="Table of Contents"/>
          <w:docPartUnique/>
        </w:docPartObj>
      </w:sdtPr>
      <w:sdtEndPr/>
      <w:sdtContent>
        <w:p w14:paraId="15A06A87" w14:textId="77777777" w:rsidR="00327DBF" w:rsidRDefault="00327DBF">
          <w:pPr>
            <w:pStyle w:val="Hlavikaobsahu"/>
          </w:pPr>
          <w:r>
            <w:t>Obsah</w:t>
          </w:r>
        </w:p>
        <w:p w14:paraId="65824C36" w14:textId="1B835E55" w:rsidR="00362E0E" w:rsidRDefault="00327DBF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4549213" w:history="1">
            <w:r w:rsidR="00362E0E" w:rsidRPr="00AA4433">
              <w:rPr>
                <w:rStyle w:val="Hypertextovprepojenie"/>
                <w:b/>
                <w:noProof/>
              </w:rPr>
              <w:t>Evidencia zmien Príručky oprávnenosti výdavkov OPTP</w:t>
            </w:r>
            <w:r w:rsidR="00362E0E">
              <w:rPr>
                <w:noProof/>
                <w:webHidden/>
              </w:rPr>
              <w:tab/>
            </w:r>
            <w:r w:rsidR="00362E0E">
              <w:rPr>
                <w:noProof/>
                <w:webHidden/>
              </w:rPr>
              <w:fldChar w:fldCharType="begin"/>
            </w:r>
            <w:r w:rsidR="00362E0E">
              <w:rPr>
                <w:noProof/>
                <w:webHidden/>
              </w:rPr>
              <w:instrText xml:space="preserve"> PAGEREF _Toc74549213 \h </w:instrText>
            </w:r>
            <w:r w:rsidR="00362E0E">
              <w:rPr>
                <w:noProof/>
                <w:webHidden/>
              </w:rPr>
            </w:r>
            <w:r w:rsidR="00362E0E">
              <w:rPr>
                <w:noProof/>
                <w:webHidden/>
              </w:rPr>
              <w:fldChar w:fldCharType="separate"/>
            </w:r>
            <w:r w:rsidR="00362E0E">
              <w:rPr>
                <w:noProof/>
                <w:webHidden/>
              </w:rPr>
              <w:t>4</w:t>
            </w:r>
            <w:r w:rsidR="00362E0E">
              <w:rPr>
                <w:noProof/>
                <w:webHidden/>
              </w:rPr>
              <w:fldChar w:fldCharType="end"/>
            </w:r>
          </w:hyperlink>
        </w:p>
        <w:p w14:paraId="52B2AEF3" w14:textId="644335C0" w:rsidR="00362E0E" w:rsidRDefault="00E56E4F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74549215" w:history="1">
            <w:r w:rsidR="00362E0E" w:rsidRPr="00AA4433">
              <w:rPr>
                <w:rStyle w:val="Hypertextovprepojenie"/>
                <w:b/>
                <w:noProof/>
              </w:rPr>
              <w:t>1.</w:t>
            </w:r>
            <w:r w:rsidR="00362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362E0E" w:rsidRPr="00AA4433">
              <w:rPr>
                <w:rStyle w:val="Hypertextovprepojenie"/>
                <w:b/>
                <w:noProof/>
              </w:rPr>
              <w:t>Úvod</w:t>
            </w:r>
            <w:r w:rsidR="00362E0E">
              <w:rPr>
                <w:noProof/>
                <w:webHidden/>
              </w:rPr>
              <w:tab/>
            </w:r>
            <w:r w:rsidR="00362E0E">
              <w:rPr>
                <w:noProof/>
                <w:webHidden/>
              </w:rPr>
              <w:fldChar w:fldCharType="begin"/>
            </w:r>
            <w:r w:rsidR="00362E0E">
              <w:rPr>
                <w:noProof/>
                <w:webHidden/>
              </w:rPr>
              <w:instrText xml:space="preserve"> PAGEREF _Toc74549215 \h </w:instrText>
            </w:r>
            <w:r w:rsidR="00362E0E">
              <w:rPr>
                <w:noProof/>
                <w:webHidden/>
              </w:rPr>
            </w:r>
            <w:r w:rsidR="00362E0E">
              <w:rPr>
                <w:noProof/>
                <w:webHidden/>
              </w:rPr>
              <w:fldChar w:fldCharType="separate"/>
            </w:r>
            <w:r w:rsidR="00362E0E">
              <w:rPr>
                <w:noProof/>
                <w:webHidden/>
              </w:rPr>
              <w:t>6</w:t>
            </w:r>
            <w:r w:rsidR="00362E0E">
              <w:rPr>
                <w:noProof/>
                <w:webHidden/>
              </w:rPr>
              <w:fldChar w:fldCharType="end"/>
            </w:r>
          </w:hyperlink>
        </w:p>
        <w:p w14:paraId="2BEE795E" w14:textId="4B67AB5D" w:rsidR="00362E0E" w:rsidRDefault="00E56E4F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74549216" w:history="1">
            <w:r w:rsidR="00362E0E" w:rsidRPr="00AA4433">
              <w:rPr>
                <w:rStyle w:val="Hypertextovprepojenie"/>
                <w:b/>
                <w:noProof/>
              </w:rPr>
              <w:t>2.</w:t>
            </w:r>
            <w:r w:rsidR="00362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362E0E" w:rsidRPr="00AA4433">
              <w:rPr>
                <w:rStyle w:val="Hypertextovprepojenie"/>
                <w:b/>
                <w:noProof/>
              </w:rPr>
              <w:t>Podmienky oprávnenosti výdavkov</w:t>
            </w:r>
            <w:r w:rsidR="00362E0E">
              <w:rPr>
                <w:noProof/>
                <w:webHidden/>
              </w:rPr>
              <w:tab/>
            </w:r>
            <w:r w:rsidR="00362E0E">
              <w:rPr>
                <w:noProof/>
                <w:webHidden/>
              </w:rPr>
              <w:fldChar w:fldCharType="begin"/>
            </w:r>
            <w:r w:rsidR="00362E0E">
              <w:rPr>
                <w:noProof/>
                <w:webHidden/>
              </w:rPr>
              <w:instrText xml:space="preserve"> PAGEREF _Toc74549216 \h </w:instrText>
            </w:r>
            <w:r w:rsidR="00362E0E">
              <w:rPr>
                <w:noProof/>
                <w:webHidden/>
              </w:rPr>
            </w:r>
            <w:r w:rsidR="00362E0E">
              <w:rPr>
                <w:noProof/>
                <w:webHidden/>
              </w:rPr>
              <w:fldChar w:fldCharType="separate"/>
            </w:r>
            <w:r w:rsidR="00362E0E">
              <w:rPr>
                <w:noProof/>
                <w:webHidden/>
              </w:rPr>
              <w:t>7</w:t>
            </w:r>
            <w:r w:rsidR="00362E0E">
              <w:rPr>
                <w:noProof/>
                <w:webHidden/>
              </w:rPr>
              <w:fldChar w:fldCharType="end"/>
            </w:r>
          </w:hyperlink>
        </w:p>
        <w:p w14:paraId="76B2E3DC" w14:textId="6210716A" w:rsidR="00362E0E" w:rsidRDefault="00E56E4F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74549219" w:history="1">
            <w:r w:rsidR="00362E0E" w:rsidRPr="00AA4433">
              <w:rPr>
                <w:rStyle w:val="Hypertextovprepojenie"/>
                <w:b/>
                <w:noProof/>
              </w:rPr>
              <w:t>2.1.</w:t>
            </w:r>
            <w:r w:rsidR="00362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362E0E" w:rsidRPr="00AA4433">
              <w:rPr>
                <w:rStyle w:val="Hypertextovprepojenie"/>
                <w:b/>
                <w:noProof/>
              </w:rPr>
              <w:t>Všeobecné podmienky oprávnenosti výdavkov</w:t>
            </w:r>
            <w:r w:rsidR="00362E0E">
              <w:rPr>
                <w:noProof/>
                <w:webHidden/>
              </w:rPr>
              <w:tab/>
            </w:r>
            <w:r w:rsidR="00362E0E">
              <w:rPr>
                <w:noProof/>
                <w:webHidden/>
              </w:rPr>
              <w:fldChar w:fldCharType="begin"/>
            </w:r>
            <w:r w:rsidR="00362E0E">
              <w:rPr>
                <w:noProof/>
                <w:webHidden/>
              </w:rPr>
              <w:instrText xml:space="preserve"> PAGEREF _Toc74549219 \h </w:instrText>
            </w:r>
            <w:r w:rsidR="00362E0E">
              <w:rPr>
                <w:noProof/>
                <w:webHidden/>
              </w:rPr>
            </w:r>
            <w:r w:rsidR="00362E0E">
              <w:rPr>
                <w:noProof/>
                <w:webHidden/>
              </w:rPr>
              <w:fldChar w:fldCharType="separate"/>
            </w:r>
            <w:r w:rsidR="00362E0E">
              <w:rPr>
                <w:noProof/>
                <w:webHidden/>
              </w:rPr>
              <w:t>7</w:t>
            </w:r>
            <w:r w:rsidR="00362E0E">
              <w:rPr>
                <w:noProof/>
                <w:webHidden/>
              </w:rPr>
              <w:fldChar w:fldCharType="end"/>
            </w:r>
          </w:hyperlink>
        </w:p>
        <w:p w14:paraId="47DC7186" w14:textId="7697EA5A" w:rsidR="00362E0E" w:rsidRDefault="00E56E4F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74549220" w:history="1">
            <w:r w:rsidR="00362E0E" w:rsidRPr="00AA4433">
              <w:rPr>
                <w:rStyle w:val="Hypertextovprepojenie"/>
                <w:b/>
                <w:noProof/>
              </w:rPr>
              <w:t>2.2.</w:t>
            </w:r>
            <w:r w:rsidR="00362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362E0E" w:rsidRPr="00AA4433">
              <w:rPr>
                <w:rStyle w:val="Hypertextovprepojenie"/>
                <w:b/>
                <w:noProof/>
              </w:rPr>
              <w:t>Špecifické podmienky oprávnenosti výdavkov</w:t>
            </w:r>
            <w:r w:rsidR="00362E0E">
              <w:rPr>
                <w:noProof/>
                <w:webHidden/>
              </w:rPr>
              <w:tab/>
            </w:r>
            <w:r w:rsidR="00362E0E">
              <w:rPr>
                <w:noProof/>
                <w:webHidden/>
              </w:rPr>
              <w:fldChar w:fldCharType="begin"/>
            </w:r>
            <w:r w:rsidR="00362E0E">
              <w:rPr>
                <w:noProof/>
                <w:webHidden/>
              </w:rPr>
              <w:instrText xml:space="preserve"> PAGEREF _Toc74549220 \h </w:instrText>
            </w:r>
            <w:r w:rsidR="00362E0E">
              <w:rPr>
                <w:noProof/>
                <w:webHidden/>
              </w:rPr>
            </w:r>
            <w:r w:rsidR="00362E0E">
              <w:rPr>
                <w:noProof/>
                <w:webHidden/>
              </w:rPr>
              <w:fldChar w:fldCharType="separate"/>
            </w:r>
            <w:r w:rsidR="00362E0E">
              <w:rPr>
                <w:noProof/>
                <w:webHidden/>
              </w:rPr>
              <w:t>10</w:t>
            </w:r>
            <w:r w:rsidR="00362E0E">
              <w:rPr>
                <w:noProof/>
                <w:webHidden/>
              </w:rPr>
              <w:fldChar w:fldCharType="end"/>
            </w:r>
          </w:hyperlink>
        </w:p>
        <w:p w14:paraId="6EFBEC3B" w14:textId="6100568C" w:rsidR="00362E0E" w:rsidRDefault="00E56E4F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74549221" w:history="1">
            <w:r w:rsidR="00362E0E" w:rsidRPr="00AA4433">
              <w:rPr>
                <w:rStyle w:val="Hypertextovprepojenie"/>
                <w:b/>
                <w:noProof/>
              </w:rPr>
              <w:t>3.</w:t>
            </w:r>
            <w:r w:rsidR="00362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362E0E" w:rsidRPr="00AA4433">
              <w:rPr>
                <w:rStyle w:val="Hypertextovprepojenie"/>
                <w:b/>
                <w:noProof/>
              </w:rPr>
              <w:t>Rozdelenie oprávnených výdavkov a pravidlá ich oprávnenosti</w:t>
            </w:r>
            <w:r w:rsidR="00362E0E">
              <w:rPr>
                <w:noProof/>
                <w:webHidden/>
              </w:rPr>
              <w:tab/>
            </w:r>
            <w:r w:rsidR="00362E0E">
              <w:rPr>
                <w:noProof/>
                <w:webHidden/>
              </w:rPr>
              <w:fldChar w:fldCharType="begin"/>
            </w:r>
            <w:r w:rsidR="00362E0E">
              <w:rPr>
                <w:noProof/>
                <w:webHidden/>
              </w:rPr>
              <w:instrText xml:space="preserve"> PAGEREF _Toc74549221 \h </w:instrText>
            </w:r>
            <w:r w:rsidR="00362E0E">
              <w:rPr>
                <w:noProof/>
                <w:webHidden/>
              </w:rPr>
            </w:r>
            <w:r w:rsidR="00362E0E">
              <w:rPr>
                <w:noProof/>
                <w:webHidden/>
              </w:rPr>
              <w:fldChar w:fldCharType="separate"/>
            </w:r>
            <w:r w:rsidR="00362E0E">
              <w:rPr>
                <w:noProof/>
                <w:webHidden/>
              </w:rPr>
              <w:t>12</w:t>
            </w:r>
            <w:r w:rsidR="00362E0E">
              <w:rPr>
                <w:noProof/>
                <w:webHidden/>
              </w:rPr>
              <w:fldChar w:fldCharType="end"/>
            </w:r>
          </w:hyperlink>
        </w:p>
        <w:p w14:paraId="51A2895F" w14:textId="40185C7E" w:rsidR="00362E0E" w:rsidRDefault="00E56E4F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74549222" w:history="1">
            <w:r w:rsidR="00362E0E" w:rsidRPr="00AA4433">
              <w:rPr>
                <w:rStyle w:val="Hypertextovprepojenie"/>
                <w:b/>
                <w:noProof/>
              </w:rPr>
              <w:t>4.</w:t>
            </w:r>
            <w:r w:rsidR="00362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362E0E" w:rsidRPr="00AA4433">
              <w:rPr>
                <w:rStyle w:val="Hypertextovprepojenie"/>
                <w:b/>
                <w:noProof/>
              </w:rPr>
              <w:t>Kategorizácia oprávnených výdavkov</w:t>
            </w:r>
            <w:r w:rsidR="00362E0E">
              <w:rPr>
                <w:noProof/>
                <w:webHidden/>
              </w:rPr>
              <w:tab/>
            </w:r>
            <w:r w:rsidR="00362E0E">
              <w:rPr>
                <w:noProof/>
                <w:webHidden/>
              </w:rPr>
              <w:fldChar w:fldCharType="begin"/>
            </w:r>
            <w:r w:rsidR="00362E0E">
              <w:rPr>
                <w:noProof/>
                <w:webHidden/>
              </w:rPr>
              <w:instrText xml:space="preserve"> PAGEREF _Toc74549222 \h </w:instrText>
            </w:r>
            <w:r w:rsidR="00362E0E">
              <w:rPr>
                <w:noProof/>
                <w:webHidden/>
              </w:rPr>
            </w:r>
            <w:r w:rsidR="00362E0E">
              <w:rPr>
                <w:noProof/>
                <w:webHidden/>
              </w:rPr>
              <w:fldChar w:fldCharType="separate"/>
            </w:r>
            <w:r w:rsidR="00362E0E">
              <w:rPr>
                <w:noProof/>
                <w:webHidden/>
              </w:rPr>
              <w:t>20</w:t>
            </w:r>
            <w:r w:rsidR="00362E0E">
              <w:rPr>
                <w:noProof/>
                <w:webHidden/>
              </w:rPr>
              <w:fldChar w:fldCharType="end"/>
            </w:r>
          </w:hyperlink>
        </w:p>
        <w:p w14:paraId="637CD7C1" w14:textId="473E4195" w:rsidR="00362E0E" w:rsidRDefault="00E56E4F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74549223" w:history="1">
            <w:r w:rsidR="00362E0E" w:rsidRPr="00AA4433">
              <w:rPr>
                <w:rStyle w:val="Hypertextovprepojenie"/>
                <w:b/>
                <w:noProof/>
              </w:rPr>
              <w:t>5.</w:t>
            </w:r>
            <w:r w:rsidR="00362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362E0E" w:rsidRPr="00AA4433">
              <w:rPr>
                <w:rStyle w:val="Hypertextovprepojenie"/>
                <w:b/>
                <w:noProof/>
              </w:rPr>
              <w:t>Najčastejšie sa vyskytujúce neoprávnené výdavky</w:t>
            </w:r>
            <w:r w:rsidR="00362E0E">
              <w:rPr>
                <w:noProof/>
                <w:webHidden/>
              </w:rPr>
              <w:tab/>
            </w:r>
            <w:r w:rsidR="00362E0E">
              <w:rPr>
                <w:noProof/>
                <w:webHidden/>
              </w:rPr>
              <w:fldChar w:fldCharType="begin"/>
            </w:r>
            <w:r w:rsidR="00362E0E">
              <w:rPr>
                <w:noProof/>
                <w:webHidden/>
              </w:rPr>
              <w:instrText xml:space="preserve"> PAGEREF _Toc74549223 \h </w:instrText>
            </w:r>
            <w:r w:rsidR="00362E0E">
              <w:rPr>
                <w:noProof/>
                <w:webHidden/>
              </w:rPr>
            </w:r>
            <w:r w:rsidR="00362E0E">
              <w:rPr>
                <w:noProof/>
                <w:webHidden/>
              </w:rPr>
              <w:fldChar w:fldCharType="separate"/>
            </w:r>
            <w:r w:rsidR="00362E0E">
              <w:rPr>
                <w:noProof/>
                <w:webHidden/>
              </w:rPr>
              <w:t>27</w:t>
            </w:r>
            <w:r w:rsidR="00362E0E">
              <w:rPr>
                <w:noProof/>
                <w:webHidden/>
              </w:rPr>
              <w:fldChar w:fldCharType="end"/>
            </w:r>
          </w:hyperlink>
        </w:p>
        <w:p w14:paraId="476DE393" w14:textId="10C4A705" w:rsidR="00362E0E" w:rsidRDefault="00E56E4F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74549224" w:history="1">
            <w:r w:rsidR="00362E0E" w:rsidRPr="00AA4433">
              <w:rPr>
                <w:rStyle w:val="Hypertextovprepojenie"/>
                <w:b/>
                <w:noProof/>
              </w:rPr>
              <w:t>6.</w:t>
            </w:r>
            <w:r w:rsidR="00362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362E0E" w:rsidRPr="00AA4433">
              <w:rPr>
                <w:rStyle w:val="Hypertextovprepojenie"/>
                <w:b/>
                <w:noProof/>
              </w:rPr>
              <w:t>Podmienky hospodárnosti výdavkov</w:t>
            </w:r>
            <w:r w:rsidR="00362E0E">
              <w:rPr>
                <w:noProof/>
                <w:webHidden/>
              </w:rPr>
              <w:tab/>
            </w:r>
            <w:r w:rsidR="00362E0E">
              <w:rPr>
                <w:noProof/>
                <w:webHidden/>
              </w:rPr>
              <w:fldChar w:fldCharType="begin"/>
            </w:r>
            <w:r w:rsidR="00362E0E">
              <w:rPr>
                <w:noProof/>
                <w:webHidden/>
              </w:rPr>
              <w:instrText xml:space="preserve"> PAGEREF _Toc74549224 \h </w:instrText>
            </w:r>
            <w:r w:rsidR="00362E0E">
              <w:rPr>
                <w:noProof/>
                <w:webHidden/>
              </w:rPr>
            </w:r>
            <w:r w:rsidR="00362E0E">
              <w:rPr>
                <w:noProof/>
                <w:webHidden/>
              </w:rPr>
              <w:fldChar w:fldCharType="separate"/>
            </w:r>
            <w:r w:rsidR="00362E0E">
              <w:rPr>
                <w:noProof/>
                <w:webHidden/>
              </w:rPr>
              <w:t>28</w:t>
            </w:r>
            <w:r w:rsidR="00362E0E">
              <w:rPr>
                <w:noProof/>
                <w:webHidden/>
              </w:rPr>
              <w:fldChar w:fldCharType="end"/>
            </w:r>
          </w:hyperlink>
        </w:p>
        <w:p w14:paraId="18C52137" w14:textId="00AF07C4" w:rsidR="00327DBF" w:rsidRDefault="00327DBF">
          <w:r>
            <w:rPr>
              <w:b/>
              <w:bCs/>
            </w:rPr>
            <w:fldChar w:fldCharType="end"/>
          </w:r>
        </w:p>
      </w:sdtContent>
    </w:sdt>
    <w:p w14:paraId="5D980229" w14:textId="77777777" w:rsidR="00CC5FAE" w:rsidRPr="00A1007F" w:rsidRDefault="00CC5FAE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14:paraId="2B97CE2A" w14:textId="77777777" w:rsidR="00CC5FAE" w:rsidRPr="00A1007F" w:rsidRDefault="00CC5FAE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14:paraId="79CCF0FA" w14:textId="77777777"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14:paraId="4645B136" w14:textId="77777777" w:rsidR="0071059C" w:rsidRPr="00A1007F" w:rsidRDefault="001808CA" w:rsidP="0027604F">
      <w:pPr>
        <w:pStyle w:val="Odsekzoznamu"/>
        <w:tabs>
          <w:tab w:val="left" w:pos="3506"/>
        </w:tabs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</w:p>
    <w:p w14:paraId="7AAC5156" w14:textId="77777777" w:rsidR="0071313A" w:rsidRDefault="0071313A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br w:type="page"/>
      </w:r>
    </w:p>
    <w:p w14:paraId="3FB93F96" w14:textId="7C94A1EA" w:rsidR="0071059C" w:rsidRPr="0027604F" w:rsidRDefault="0071313A" w:rsidP="0027604F">
      <w:pPr>
        <w:spacing w:after="240" w:line="240" w:lineRule="auto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4" w:name="_Toc74549213"/>
      <w:bookmarkStart w:id="5" w:name="_Toc62213232"/>
      <w:r w:rsidRPr="0027604F">
        <w:rPr>
          <w:rFonts w:asciiTheme="minorHAnsi" w:hAnsiTheme="minorHAnsi"/>
          <w:b/>
          <w:color w:val="365F91"/>
          <w:sz w:val="32"/>
          <w:szCs w:val="24"/>
        </w:rPr>
        <w:lastRenderedPageBreak/>
        <w:t xml:space="preserve">Evidencia zmien Príručky </w:t>
      </w:r>
      <w:r w:rsidR="007733D7">
        <w:rPr>
          <w:rFonts w:asciiTheme="minorHAnsi" w:hAnsiTheme="minorHAnsi"/>
          <w:b/>
          <w:color w:val="365F91"/>
          <w:sz w:val="32"/>
          <w:szCs w:val="24"/>
        </w:rPr>
        <w:t>o</w:t>
      </w:r>
      <w:r w:rsidR="007733D7" w:rsidRPr="0027604F">
        <w:rPr>
          <w:rFonts w:asciiTheme="minorHAnsi" w:hAnsiTheme="minorHAnsi"/>
          <w:b/>
          <w:color w:val="365F91"/>
          <w:sz w:val="32"/>
          <w:szCs w:val="24"/>
        </w:rPr>
        <w:t xml:space="preserve">právnenosti </w:t>
      </w:r>
      <w:r w:rsidRPr="0027604F">
        <w:rPr>
          <w:rFonts w:asciiTheme="minorHAnsi" w:hAnsiTheme="minorHAnsi"/>
          <w:b/>
          <w:color w:val="365F91"/>
          <w:sz w:val="32"/>
          <w:szCs w:val="24"/>
        </w:rPr>
        <w:t>výdavkov OPTP</w:t>
      </w:r>
      <w:bookmarkEnd w:id="4"/>
      <w:bookmarkEnd w:id="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4"/>
        <w:gridCol w:w="3536"/>
        <w:gridCol w:w="2630"/>
        <w:gridCol w:w="1762"/>
        <w:tblGridChange w:id="6">
          <w:tblGrid>
            <w:gridCol w:w="1134"/>
            <w:gridCol w:w="3536"/>
            <w:gridCol w:w="2630"/>
            <w:gridCol w:w="1762"/>
          </w:tblGrid>
        </w:tblGridChange>
      </w:tblGrid>
      <w:tr w:rsidR="0071313A" w:rsidRPr="0071313A" w14:paraId="01E98EBA" w14:textId="77777777" w:rsidTr="0027604F">
        <w:trPr>
          <w:trHeight w:val="607"/>
        </w:trPr>
        <w:tc>
          <w:tcPr>
            <w:tcW w:w="5000" w:type="pct"/>
            <w:gridSpan w:val="4"/>
            <w:shd w:val="clear" w:color="auto" w:fill="FBD4B4" w:themeFill="accent6" w:themeFillTint="66"/>
            <w:vAlign w:val="center"/>
          </w:tcPr>
          <w:p w14:paraId="40C93456" w14:textId="0564E0F4" w:rsidR="0071313A" w:rsidRPr="0071313A" w:rsidRDefault="0071313A">
            <w:pPr>
              <w:keepNext/>
              <w:keepLines/>
              <w:spacing w:after="0" w:line="240" w:lineRule="auto"/>
              <w:jc w:val="center"/>
              <w:rPr>
                <w:rFonts w:cs="Calibri"/>
                <w:b/>
                <w:sz w:val="28"/>
                <w:szCs w:val="28"/>
                <w:lang w:eastAsia="en-US"/>
              </w:rPr>
            </w:pPr>
            <w:r w:rsidRPr="0071313A">
              <w:rPr>
                <w:rFonts w:cs="Calibri"/>
                <w:b/>
                <w:sz w:val="28"/>
                <w:szCs w:val="28"/>
                <w:lang w:eastAsia="en-US"/>
              </w:rPr>
              <w:t xml:space="preserve">Kontrolný list k Príručke oprávnenosti výdavkov OP TP, verzia č. </w:t>
            </w:r>
            <w:r w:rsidR="009944FE">
              <w:rPr>
                <w:rFonts w:cs="Calibri"/>
                <w:b/>
                <w:sz w:val="28"/>
                <w:szCs w:val="28"/>
                <w:lang w:eastAsia="en-US"/>
              </w:rPr>
              <w:t>8</w:t>
            </w:r>
            <w:r w:rsidRPr="0071313A">
              <w:rPr>
                <w:rFonts w:cs="Calibri"/>
                <w:b/>
                <w:sz w:val="28"/>
                <w:szCs w:val="28"/>
                <w:lang w:eastAsia="en-US"/>
              </w:rPr>
              <w:t>.0</w:t>
            </w:r>
          </w:p>
        </w:tc>
      </w:tr>
      <w:tr w:rsidR="00B10FAA" w:rsidRPr="0071313A" w14:paraId="6910DFD7" w14:textId="77777777" w:rsidTr="00876DCA">
        <w:trPr>
          <w:trHeight w:val="607"/>
        </w:trPr>
        <w:tc>
          <w:tcPr>
            <w:tcW w:w="626" w:type="pct"/>
            <w:shd w:val="clear" w:color="auto" w:fill="FBD4B4" w:themeFill="accent6" w:themeFillTint="66"/>
            <w:vAlign w:val="center"/>
          </w:tcPr>
          <w:p w14:paraId="781533FC" w14:textId="77777777" w:rsidR="0071313A" w:rsidRPr="0071313A" w:rsidRDefault="0071313A" w:rsidP="0071313A">
            <w:pPr>
              <w:keepNext/>
              <w:keepLines/>
              <w:spacing w:after="0" w:line="240" w:lineRule="auto"/>
              <w:jc w:val="center"/>
              <w:rPr>
                <w:rFonts w:cs="Calibri"/>
                <w:b/>
                <w:lang w:eastAsia="en-US"/>
              </w:rPr>
            </w:pPr>
            <w:r w:rsidRPr="0071313A">
              <w:rPr>
                <w:rFonts w:cs="Calibri"/>
                <w:b/>
                <w:lang w:eastAsia="en-US"/>
              </w:rPr>
              <w:t>Číslo kapitoly</w:t>
            </w:r>
          </w:p>
        </w:tc>
        <w:tc>
          <w:tcPr>
            <w:tcW w:w="1951" w:type="pct"/>
            <w:shd w:val="clear" w:color="auto" w:fill="FBD4B4" w:themeFill="accent6" w:themeFillTint="66"/>
            <w:vAlign w:val="center"/>
          </w:tcPr>
          <w:p w14:paraId="60783026" w14:textId="77777777" w:rsidR="0071313A" w:rsidRPr="0071313A" w:rsidRDefault="0071313A" w:rsidP="0071313A">
            <w:pPr>
              <w:keepNext/>
              <w:keepLines/>
              <w:spacing w:after="0" w:line="240" w:lineRule="auto"/>
              <w:jc w:val="center"/>
              <w:rPr>
                <w:rFonts w:cs="Calibri"/>
                <w:b/>
                <w:lang w:eastAsia="en-US"/>
              </w:rPr>
            </w:pPr>
            <w:r w:rsidRPr="0071313A">
              <w:rPr>
                <w:rFonts w:cs="Calibri"/>
                <w:b/>
                <w:lang w:eastAsia="en-US"/>
              </w:rPr>
              <w:t>Popis zmeny</w:t>
            </w:r>
          </w:p>
        </w:tc>
        <w:tc>
          <w:tcPr>
            <w:tcW w:w="1451" w:type="pct"/>
            <w:shd w:val="clear" w:color="auto" w:fill="FBD4B4" w:themeFill="accent6" w:themeFillTint="66"/>
            <w:vAlign w:val="center"/>
          </w:tcPr>
          <w:p w14:paraId="7DDC1E68" w14:textId="77777777" w:rsidR="0071313A" w:rsidRPr="0071313A" w:rsidRDefault="0071313A" w:rsidP="0071313A">
            <w:pPr>
              <w:keepNext/>
              <w:keepLines/>
              <w:spacing w:after="0" w:line="240" w:lineRule="auto"/>
              <w:jc w:val="center"/>
              <w:rPr>
                <w:rFonts w:cs="Calibri"/>
                <w:b/>
                <w:lang w:eastAsia="en-US"/>
              </w:rPr>
            </w:pPr>
            <w:r w:rsidRPr="0071313A">
              <w:rPr>
                <w:rFonts w:cs="Calibri"/>
                <w:b/>
                <w:lang w:eastAsia="en-US"/>
              </w:rPr>
              <w:t>Zdôvodnenie</w:t>
            </w:r>
          </w:p>
        </w:tc>
        <w:tc>
          <w:tcPr>
            <w:tcW w:w="972" w:type="pct"/>
            <w:shd w:val="clear" w:color="auto" w:fill="FBD4B4" w:themeFill="accent6" w:themeFillTint="66"/>
            <w:vAlign w:val="center"/>
          </w:tcPr>
          <w:p w14:paraId="00877E9C" w14:textId="18B42372" w:rsidR="0071313A" w:rsidRPr="0071313A" w:rsidRDefault="0071313A" w:rsidP="009944FE">
            <w:pPr>
              <w:keepNext/>
              <w:keepLines/>
              <w:spacing w:after="0" w:line="240" w:lineRule="auto"/>
              <w:jc w:val="center"/>
              <w:rPr>
                <w:rFonts w:cs="Calibri"/>
                <w:b/>
                <w:lang w:eastAsia="en-US"/>
              </w:rPr>
            </w:pPr>
            <w:r w:rsidRPr="0071313A">
              <w:rPr>
                <w:rFonts w:cs="Calibri"/>
                <w:b/>
                <w:lang w:eastAsia="en-US"/>
              </w:rPr>
              <w:t>Dátum platnosti zmeny</w:t>
            </w:r>
          </w:p>
        </w:tc>
      </w:tr>
      <w:tr w:rsidR="00AF0134" w:rsidRPr="0071313A" w14:paraId="46F6189F" w14:textId="77777777" w:rsidTr="00B10FAA">
        <w:trPr>
          <w:trHeight w:val="428"/>
        </w:trPr>
        <w:tc>
          <w:tcPr>
            <w:tcW w:w="626" w:type="pct"/>
            <w:vAlign w:val="center"/>
          </w:tcPr>
          <w:p w14:paraId="47682BA6" w14:textId="474FF2FF" w:rsidR="00AF0134" w:rsidRPr="00B74E35" w:rsidRDefault="00AF0134" w:rsidP="00AF0134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2.1</w:t>
            </w:r>
          </w:p>
        </w:tc>
        <w:tc>
          <w:tcPr>
            <w:tcW w:w="1951" w:type="pct"/>
          </w:tcPr>
          <w:p w14:paraId="025F5DDE" w14:textId="35D5C21F" w:rsidR="00AF0134" w:rsidRPr="00B74E35" w:rsidRDefault="00AF0134" w:rsidP="00AF0134">
            <w:pPr>
              <w:spacing w:after="0" w:line="240" w:lineRule="auto"/>
              <w:jc w:val="both"/>
              <w:rPr>
                <w:rFonts w:cs="Calibri"/>
                <w:bCs/>
                <w:lang w:eastAsia="en-US"/>
              </w:rPr>
            </w:pPr>
            <w:r>
              <w:rPr>
                <w:rFonts w:asciiTheme="minorHAnsi" w:eastAsia="Calibri" w:hAnsiTheme="minorHAnsi"/>
                <w:lang w:eastAsia="en-US"/>
              </w:rPr>
              <w:t>Doplnenie textu pri Časovej oprávnenosti výdavkov vrátane poznámky pod čiarou vo vzťahu k časovej spôsobilosti z hľadiska vzniku a uhradenia výdavku.</w:t>
            </w:r>
          </w:p>
        </w:tc>
        <w:tc>
          <w:tcPr>
            <w:tcW w:w="1451" w:type="pct"/>
          </w:tcPr>
          <w:p w14:paraId="1FA0C9F8" w14:textId="7E34826C" w:rsidR="00AF0134" w:rsidRPr="00B74E35" w:rsidRDefault="00AF0134" w:rsidP="00AF0134">
            <w:pPr>
              <w:spacing w:after="0" w:line="240" w:lineRule="auto"/>
              <w:jc w:val="both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Aktualizácia MP CKO č. 6</w:t>
            </w:r>
          </w:p>
        </w:tc>
        <w:tc>
          <w:tcPr>
            <w:tcW w:w="972" w:type="pct"/>
            <w:vAlign w:val="center"/>
          </w:tcPr>
          <w:p w14:paraId="20DFDB8B" w14:textId="2D993A78" w:rsidR="00AF0134" w:rsidRPr="00B74E35" w:rsidRDefault="00AF0134" w:rsidP="00AF0134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dňom nadobudnutia účinnosti POV</w:t>
            </w:r>
          </w:p>
        </w:tc>
      </w:tr>
      <w:tr w:rsidR="00AF0134" w:rsidRPr="0071313A" w14:paraId="6E0FC323" w14:textId="77777777" w:rsidTr="00B10FAA">
        <w:trPr>
          <w:trHeight w:val="1040"/>
        </w:trPr>
        <w:tc>
          <w:tcPr>
            <w:tcW w:w="626" w:type="pct"/>
            <w:vAlign w:val="center"/>
          </w:tcPr>
          <w:p w14:paraId="6A1B5D48" w14:textId="69D662A2" w:rsidR="00AF0134" w:rsidRPr="00B74E35" w:rsidRDefault="00AF0134" w:rsidP="00AF0134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2.2</w:t>
            </w:r>
          </w:p>
        </w:tc>
        <w:tc>
          <w:tcPr>
            <w:tcW w:w="1951" w:type="pct"/>
          </w:tcPr>
          <w:p w14:paraId="36D684F9" w14:textId="341C9589" w:rsidR="00AF0134" w:rsidRPr="00B74E35" w:rsidRDefault="00AF0134" w:rsidP="00AF0134">
            <w:pPr>
              <w:spacing w:after="0" w:line="240" w:lineRule="auto"/>
              <w:jc w:val="both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V časti týkajúcej sa Verejného obstarávania doplnená informácia k Jednotnej príručke pre žiadateľov/prijímateľov k procesu a kontrole verejného obstarávania/obstarávania vydanej CKO.</w:t>
            </w:r>
          </w:p>
        </w:tc>
        <w:tc>
          <w:tcPr>
            <w:tcW w:w="1451" w:type="pct"/>
          </w:tcPr>
          <w:p w14:paraId="5EB81AEC" w14:textId="0969A607" w:rsidR="00AF0134" w:rsidRPr="00B74E35" w:rsidRDefault="00AF0134" w:rsidP="00AF0134">
            <w:pPr>
              <w:spacing w:after="0" w:line="240" w:lineRule="auto"/>
              <w:jc w:val="both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Vydanie Jednotnej príručky pre žiadateľov/prijímateľov k procesu a kontrole verejného obstarávania/obstarávania vydanej CKO</w:t>
            </w:r>
          </w:p>
        </w:tc>
        <w:tc>
          <w:tcPr>
            <w:tcW w:w="972" w:type="pct"/>
            <w:vAlign w:val="center"/>
          </w:tcPr>
          <w:p w14:paraId="7BAB19F5" w14:textId="58845B92" w:rsidR="00AF0134" w:rsidRPr="00B74E35" w:rsidRDefault="00AF0134" w:rsidP="00AF0134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dňom nadobudnutia účinnosti POV</w:t>
            </w:r>
          </w:p>
        </w:tc>
      </w:tr>
      <w:tr w:rsidR="00AF0134" w:rsidRPr="0071313A" w14:paraId="6377B75F" w14:textId="77777777" w:rsidTr="00B10FAA">
        <w:trPr>
          <w:trHeight w:val="428"/>
        </w:trPr>
        <w:tc>
          <w:tcPr>
            <w:tcW w:w="626" w:type="pct"/>
            <w:vAlign w:val="center"/>
          </w:tcPr>
          <w:p w14:paraId="6DBE0EB9" w14:textId="2E25E33E" w:rsidR="00AF0134" w:rsidRPr="00B74E35" w:rsidRDefault="00AF0134" w:rsidP="00AF0134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3.</w:t>
            </w:r>
          </w:p>
        </w:tc>
        <w:tc>
          <w:tcPr>
            <w:tcW w:w="1951" w:type="pct"/>
          </w:tcPr>
          <w:p w14:paraId="2F47B689" w14:textId="7337C712" w:rsidR="00AF0134" w:rsidRPr="00B74E35" w:rsidRDefault="00AF0134" w:rsidP="00AF0134">
            <w:pPr>
              <w:keepNext/>
              <w:keepLines/>
              <w:spacing w:before="60" w:after="0" w:line="240" w:lineRule="auto"/>
              <w:jc w:val="both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V časti týkajúcej sa nákupu hmotného a nehmotného majetku (okrem nehnuteľností) doplnený demonštratívny výpočet metód pri využívaní majetku aj na iné aktivity nesúvisiace s realizáciou projektu.</w:t>
            </w:r>
          </w:p>
        </w:tc>
        <w:tc>
          <w:tcPr>
            <w:tcW w:w="1451" w:type="pct"/>
          </w:tcPr>
          <w:p w14:paraId="6D326BD3" w14:textId="422D0415" w:rsidR="00AF0134" w:rsidRPr="00B74E35" w:rsidRDefault="00AF0134" w:rsidP="00AF0134">
            <w:pPr>
              <w:keepNext/>
              <w:keepLines/>
              <w:spacing w:before="60" w:after="0" w:line="240" w:lineRule="auto"/>
              <w:jc w:val="both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Zosúladenie s MP CKO č. 6</w:t>
            </w:r>
          </w:p>
        </w:tc>
        <w:tc>
          <w:tcPr>
            <w:tcW w:w="972" w:type="pct"/>
            <w:vAlign w:val="center"/>
          </w:tcPr>
          <w:p w14:paraId="425F777C" w14:textId="11E50279" w:rsidR="00AF0134" w:rsidRPr="00B74E35" w:rsidRDefault="00AF0134" w:rsidP="00AF0134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dňom nadobudnutia účinnosti POV</w:t>
            </w:r>
          </w:p>
        </w:tc>
      </w:tr>
      <w:tr w:rsidR="00AF0134" w:rsidRPr="0071313A" w14:paraId="5A8A3C51" w14:textId="77777777" w:rsidTr="00B10FAA">
        <w:trPr>
          <w:trHeight w:val="428"/>
        </w:trPr>
        <w:tc>
          <w:tcPr>
            <w:tcW w:w="626" w:type="pct"/>
            <w:vAlign w:val="center"/>
          </w:tcPr>
          <w:p w14:paraId="02C2A3DD" w14:textId="4A9B08BC" w:rsidR="00AF0134" w:rsidRPr="00B74E35" w:rsidRDefault="00AF0134" w:rsidP="00AF0134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3</w:t>
            </w:r>
            <w:r>
              <w:rPr>
                <w:rFonts w:cs="Calibri"/>
                <w:bCs/>
                <w:lang w:eastAsia="en-US"/>
              </w:rPr>
              <w:t>.</w:t>
            </w:r>
          </w:p>
        </w:tc>
        <w:tc>
          <w:tcPr>
            <w:tcW w:w="1951" w:type="pct"/>
          </w:tcPr>
          <w:p w14:paraId="0014FB6E" w14:textId="399912FE" w:rsidR="00AF0134" w:rsidRPr="00B74E35" w:rsidRDefault="00AF0134" w:rsidP="00AF0134">
            <w:pPr>
              <w:keepNext/>
              <w:keepLines/>
              <w:spacing w:before="60" w:after="0" w:line="240" w:lineRule="auto"/>
              <w:jc w:val="both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 xml:space="preserve">V časti </w:t>
            </w:r>
            <w:r>
              <w:rPr>
                <w:rFonts w:cs="Calibri"/>
                <w:bCs/>
                <w:lang w:eastAsia="en-US"/>
              </w:rPr>
              <w:t>týkajúcej sa osobných</w:t>
            </w:r>
            <w:r>
              <w:rPr>
                <w:rFonts w:cs="Calibri"/>
                <w:bCs/>
                <w:lang w:eastAsia="en-US"/>
              </w:rPr>
              <w:t xml:space="preserve"> výdavkov</w:t>
            </w:r>
            <w:r>
              <w:rPr>
                <w:rFonts w:cs="Calibri"/>
                <w:bCs/>
                <w:lang w:eastAsia="en-US"/>
              </w:rPr>
              <w:t xml:space="preserve"> špecifikácia </w:t>
            </w:r>
            <w:r>
              <w:rPr>
                <w:rFonts w:cs="Calibri"/>
                <w:bCs/>
                <w:lang w:eastAsia="en-US"/>
              </w:rPr>
              <w:t xml:space="preserve">oprávnenosti </w:t>
            </w:r>
            <w:r>
              <w:rPr>
                <w:rFonts w:cs="Calibri"/>
                <w:bCs/>
                <w:lang w:eastAsia="en-US"/>
              </w:rPr>
              <w:t xml:space="preserve">výšky osobných </w:t>
            </w:r>
            <w:r>
              <w:rPr>
                <w:rFonts w:cs="Calibri"/>
                <w:bCs/>
                <w:lang w:eastAsia="en-US"/>
              </w:rPr>
              <w:t>výdavkov</w:t>
            </w:r>
            <w:r>
              <w:rPr>
                <w:rFonts w:cs="Calibri"/>
                <w:bCs/>
                <w:lang w:eastAsia="en-US"/>
              </w:rPr>
              <w:t>.</w:t>
            </w:r>
          </w:p>
        </w:tc>
        <w:tc>
          <w:tcPr>
            <w:tcW w:w="1451" w:type="pct"/>
          </w:tcPr>
          <w:p w14:paraId="3FFE4989" w14:textId="6FB642BA" w:rsidR="00AF0134" w:rsidRPr="00B74E35" w:rsidRDefault="00AF0134" w:rsidP="00AF0134">
            <w:pPr>
              <w:keepNext/>
              <w:keepLines/>
              <w:spacing w:before="60" w:after="0" w:line="240" w:lineRule="auto"/>
              <w:jc w:val="both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Zosúladenie s MP CKO č. 6</w:t>
            </w:r>
          </w:p>
        </w:tc>
        <w:tc>
          <w:tcPr>
            <w:tcW w:w="972" w:type="pct"/>
            <w:vAlign w:val="center"/>
          </w:tcPr>
          <w:p w14:paraId="1957DB71" w14:textId="30755F0E" w:rsidR="00AF0134" w:rsidRPr="00B74E35" w:rsidRDefault="00AF0134" w:rsidP="00AF0134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dňom nadobudnutia účinnosti POV</w:t>
            </w:r>
          </w:p>
        </w:tc>
      </w:tr>
      <w:tr w:rsidR="00AF0134" w:rsidRPr="0071313A" w14:paraId="55F29583" w14:textId="77777777" w:rsidTr="006D37B1">
        <w:trPr>
          <w:trHeight w:val="428"/>
        </w:trPr>
        <w:tc>
          <w:tcPr>
            <w:tcW w:w="626" w:type="pct"/>
            <w:vAlign w:val="center"/>
          </w:tcPr>
          <w:p w14:paraId="0438C719" w14:textId="3F11E9CC" w:rsidR="00AF0134" w:rsidRPr="00B74E35" w:rsidRDefault="00AF0134" w:rsidP="00AF0134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3.</w:t>
            </w:r>
          </w:p>
        </w:tc>
        <w:tc>
          <w:tcPr>
            <w:tcW w:w="1951" w:type="pct"/>
          </w:tcPr>
          <w:p w14:paraId="113AAB21" w14:textId="2D431179" w:rsidR="00AF0134" w:rsidRPr="00B74E35" w:rsidRDefault="00AF0134" w:rsidP="00AF0134">
            <w:pPr>
              <w:keepNext/>
              <w:keepLines/>
              <w:spacing w:before="60" w:after="0" w:line="240" w:lineRule="auto"/>
              <w:jc w:val="both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V časti týkajúcej sa osobných výdavkov upravené predkladanie pracovných výkazov a súhrnných pracovných výkazov.</w:t>
            </w:r>
          </w:p>
        </w:tc>
        <w:tc>
          <w:tcPr>
            <w:tcW w:w="1451" w:type="pct"/>
          </w:tcPr>
          <w:p w14:paraId="12C3C870" w14:textId="01022B0C" w:rsidR="00AF0134" w:rsidRPr="00B74E35" w:rsidRDefault="00AF0134" w:rsidP="00AF0134">
            <w:pPr>
              <w:keepNext/>
              <w:keepLines/>
              <w:spacing w:before="60" w:after="0" w:line="240" w:lineRule="auto"/>
              <w:jc w:val="both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Aktualizácia MP CKO č. 24</w:t>
            </w:r>
          </w:p>
        </w:tc>
        <w:tc>
          <w:tcPr>
            <w:tcW w:w="972" w:type="pct"/>
            <w:vAlign w:val="center"/>
          </w:tcPr>
          <w:p w14:paraId="7BED340B" w14:textId="4B3A27E7" w:rsidR="00AF0134" w:rsidRPr="00B74E35" w:rsidRDefault="00AF0134" w:rsidP="00AF0134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dňom nadobudnutia účinnosti POV</w:t>
            </w:r>
          </w:p>
        </w:tc>
      </w:tr>
      <w:tr w:rsidR="00AF0134" w:rsidRPr="0071313A" w14:paraId="54C831AB" w14:textId="77777777" w:rsidTr="00AF0134">
        <w:trPr>
          <w:trHeight w:val="428"/>
        </w:trPr>
        <w:tc>
          <w:tcPr>
            <w:tcW w:w="626" w:type="pct"/>
            <w:vAlign w:val="center"/>
          </w:tcPr>
          <w:p w14:paraId="2D3537D3" w14:textId="1F264F5B" w:rsidR="00AF0134" w:rsidRDefault="00AF0134" w:rsidP="00AF0134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3.</w:t>
            </w:r>
          </w:p>
        </w:tc>
        <w:tc>
          <w:tcPr>
            <w:tcW w:w="1951" w:type="pct"/>
          </w:tcPr>
          <w:p w14:paraId="6DAB754A" w14:textId="1BBF0E8F" w:rsidR="00AF0134" w:rsidRDefault="00AF0134" w:rsidP="00AF0134">
            <w:pPr>
              <w:keepNext/>
              <w:keepLines/>
              <w:spacing w:before="60" w:after="0" w:line="240" w:lineRule="auto"/>
              <w:jc w:val="both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V časti týkajúcej sa osobných výdavkov upravená oprávnenosť náhrad miezd.</w:t>
            </w:r>
          </w:p>
        </w:tc>
        <w:tc>
          <w:tcPr>
            <w:tcW w:w="1451" w:type="pct"/>
          </w:tcPr>
          <w:p w14:paraId="65BF7757" w14:textId="0B9E35C8" w:rsidR="00AF0134" w:rsidRDefault="00AF0134" w:rsidP="00AF0134">
            <w:pPr>
              <w:keepNext/>
              <w:keepLines/>
              <w:spacing w:before="60" w:after="0" w:line="240" w:lineRule="auto"/>
              <w:jc w:val="both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Aktualizácia MP CKO č. 6</w:t>
            </w:r>
          </w:p>
        </w:tc>
        <w:tc>
          <w:tcPr>
            <w:tcW w:w="972" w:type="pct"/>
            <w:vAlign w:val="center"/>
          </w:tcPr>
          <w:p w14:paraId="7D522E53" w14:textId="4F81E51D" w:rsidR="00AF0134" w:rsidRDefault="00AF0134" w:rsidP="00AF0134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dňom nadobudnutia účinnosti POV</w:t>
            </w:r>
          </w:p>
        </w:tc>
      </w:tr>
      <w:tr w:rsidR="0066580E" w:rsidRPr="0071313A" w14:paraId="3D668A41" w14:textId="77777777" w:rsidTr="00AF0134">
        <w:trPr>
          <w:trHeight w:val="428"/>
        </w:trPr>
        <w:tc>
          <w:tcPr>
            <w:tcW w:w="626" w:type="pct"/>
            <w:vAlign w:val="center"/>
          </w:tcPr>
          <w:p w14:paraId="5E076EB7" w14:textId="2A3E7E8A" w:rsidR="0066580E" w:rsidRDefault="0066580E" w:rsidP="00AF0134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3.</w:t>
            </w:r>
          </w:p>
        </w:tc>
        <w:tc>
          <w:tcPr>
            <w:tcW w:w="1951" w:type="pct"/>
          </w:tcPr>
          <w:p w14:paraId="5E2F4888" w14:textId="5CEE9A8E" w:rsidR="0066580E" w:rsidRDefault="0066580E" w:rsidP="00AF0134">
            <w:pPr>
              <w:keepNext/>
              <w:keepLines/>
              <w:spacing w:before="60" w:after="0" w:line="240" w:lineRule="auto"/>
              <w:jc w:val="both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V časti týkajúcej sa cestovných náhrad sprecizovanie pojmu oprávnených výdavkov.</w:t>
            </w:r>
          </w:p>
        </w:tc>
        <w:tc>
          <w:tcPr>
            <w:tcW w:w="1451" w:type="pct"/>
          </w:tcPr>
          <w:p w14:paraId="56FE7261" w14:textId="7CE2D050" w:rsidR="0066580E" w:rsidRDefault="0066580E" w:rsidP="00AF0134">
            <w:pPr>
              <w:keepNext/>
              <w:keepLines/>
              <w:spacing w:before="60" w:after="0" w:line="240" w:lineRule="auto"/>
              <w:jc w:val="both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Na základe potrieb RO</w:t>
            </w:r>
          </w:p>
        </w:tc>
        <w:tc>
          <w:tcPr>
            <w:tcW w:w="972" w:type="pct"/>
            <w:vAlign w:val="center"/>
          </w:tcPr>
          <w:p w14:paraId="7A76DF6E" w14:textId="5997E472" w:rsidR="0066580E" w:rsidRDefault="0066580E" w:rsidP="00AF0134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dňom nadobudnutia účinnosti POV</w:t>
            </w:r>
          </w:p>
        </w:tc>
      </w:tr>
      <w:tr w:rsidR="00AF0134" w:rsidRPr="0071313A" w14:paraId="36059181" w14:textId="77777777" w:rsidTr="00B10FAA">
        <w:trPr>
          <w:trHeight w:val="428"/>
        </w:trPr>
        <w:tc>
          <w:tcPr>
            <w:tcW w:w="626" w:type="pct"/>
            <w:vAlign w:val="center"/>
          </w:tcPr>
          <w:p w14:paraId="6F277E7D" w14:textId="6F8E22A2" w:rsidR="00AF0134" w:rsidRDefault="00AF0134" w:rsidP="00AF0134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3</w:t>
            </w:r>
            <w:r>
              <w:rPr>
                <w:rFonts w:cs="Calibri"/>
                <w:bCs/>
                <w:lang w:eastAsia="en-US"/>
              </w:rPr>
              <w:t>.</w:t>
            </w:r>
          </w:p>
        </w:tc>
        <w:tc>
          <w:tcPr>
            <w:tcW w:w="1951" w:type="pct"/>
          </w:tcPr>
          <w:p w14:paraId="592C801D" w14:textId="1AAFCA29" w:rsidR="00AF0134" w:rsidRDefault="00AF0134" w:rsidP="00AF0134">
            <w:pPr>
              <w:keepNext/>
              <w:keepLines/>
              <w:spacing w:before="60" w:after="0" w:line="240" w:lineRule="auto"/>
              <w:jc w:val="both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V časti týkajúcej sa znaleckého alebo odborného posudku doplnená možnosť o ich vyhotovenie na to určeným oprávneným orgánom a zosúladenie dĺžky jeho platnosti.</w:t>
            </w:r>
          </w:p>
        </w:tc>
        <w:tc>
          <w:tcPr>
            <w:tcW w:w="1451" w:type="pct"/>
          </w:tcPr>
          <w:p w14:paraId="1B3BB85F" w14:textId="52A74E7A" w:rsidR="00AF0134" w:rsidRDefault="00AF0134" w:rsidP="00AF0134">
            <w:pPr>
              <w:keepNext/>
              <w:keepLines/>
              <w:spacing w:before="60" w:after="0" w:line="240" w:lineRule="auto"/>
              <w:jc w:val="both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Aktualizácia</w:t>
            </w:r>
            <w:r>
              <w:rPr>
                <w:rFonts w:cs="Calibri"/>
                <w:bCs/>
                <w:lang w:eastAsia="en-US"/>
              </w:rPr>
              <w:t xml:space="preserve"> MP CKO č. </w:t>
            </w:r>
            <w:r>
              <w:rPr>
                <w:rFonts w:cs="Calibri"/>
                <w:bCs/>
                <w:lang w:eastAsia="en-US"/>
              </w:rPr>
              <w:t>6</w:t>
            </w:r>
          </w:p>
        </w:tc>
        <w:tc>
          <w:tcPr>
            <w:tcW w:w="972" w:type="pct"/>
            <w:vAlign w:val="center"/>
          </w:tcPr>
          <w:p w14:paraId="5D1CD433" w14:textId="4DCFBEB4" w:rsidR="00AF0134" w:rsidRDefault="00AF0134" w:rsidP="00AF0134">
            <w:pPr>
              <w:keepNext/>
              <w:keepLines/>
              <w:spacing w:before="60" w:after="0" w:line="240" w:lineRule="auto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dňom nadobudnutia účinnosti POV</w:t>
            </w:r>
          </w:p>
        </w:tc>
      </w:tr>
    </w:tbl>
    <w:p w14:paraId="565EA4D2" w14:textId="77777777" w:rsidR="0071313A" w:rsidRDefault="0071313A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14:paraId="07E5EB27" w14:textId="77777777" w:rsidR="0071313A" w:rsidRDefault="0071313A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14:paraId="43529E45" w14:textId="77777777" w:rsidR="00362E0E" w:rsidRDefault="00362E0E" w:rsidP="0027604F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1A7AE8FF" w14:textId="5E998A11" w:rsidR="0071313A" w:rsidRPr="0027604F" w:rsidRDefault="0071313A" w:rsidP="0027604F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7604F">
        <w:rPr>
          <w:rFonts w:asciiTheme="minorHAnsi" w:hAnsiTheme="minorHAnsi" w:cstheme="minorHAnsi"/>
          <w:b/>
          <w:sz w:val="24"/>
          <w:szCs w:val="24"/>
        </w:rPr>
        <w:lastRenderedPageBreak/>
        <w:t>Zoznam verzií  Príručky oprávnenosti výdavkov OP TP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9"/>
        <w:gridCol w:w="4210"/>
        <w:gridCol w:w="1881"/>
        <w:gridCol w:w="1832"/>
      </w:tblGrid>
      <w:tr w:rsidR="0071313A" w:rsidRPr="003142FD" w14:paraId="3C1B05B5" w14:textId="77777777" w:rsidTr="0027604F">
        <w:trPr>
          <w:trHeight w:val="607"/>
          <w:jc w:val="center"/>
        </w:trPr>
        <w:tc>
          <w:tcPr>
            <w:tcW w:w="628" w:type="pct"/>
            <w:shd w:val="clear" w:color="auto" w:fill="FBD4B4" w:themeFill="accent6" w:themeFillTint="66"/>
            <w:vAlign w:val="center"/>
          </w:tcPr>
          <w:p w14:paraId="78495075" w14:textId="77777777" w:rsidR="0071313A" w:rsidRPr="003142FD" w:rsidRDefault="0071313A" w:rsidP="005A041E">
            <w:pPr>
              <w:spacing w:after="0"/>
              <w:rPr>
                <w:rFonts w:asciiTheme="minorHAnsi" w:hAnsiTheme="minorHAnsi" w:cstheme="minorHAnsi"/>
                <w:caps/>
              </w:rPr>
            </w:pPr>
            <w:r>
              <w:rPr>
                <w:rFonts w:asciiTheme="minorHAnsi" w:hAnsiTheme="minorHAnsi" w:cstheme="minorHAnsi"/>
              </w:rPr>
              <w:t>Poradové číslo zmeny</w:t>
            </w:r>
          </w:p>
        </w:tc>
        <w:tc>
          <w:tcPr>
            <w:tcW w:w="2323" w:type="pct"/>
            <w:shd w:val="clear" w:color="auto" w:fill="FBD4B4" w:themeFill="accent6" w:themeFillTint="66"/>
            <w:vAlign w:val="center"/>
          </w:tcPr>
          <w:p w14:paraId="2FA07FD5" w14:textId="77777777" w:rsidR="0071313A" w:rsidRPr="003142FD" w:rsidRDefault="0071313A" w:rsidP="005A041E">
            <w:pPr>
              <w:spacing w:after="0"/>
              <w:rPr>
                <w:rFonts w:asciiTheme="minorHAnsi" w:hAnsiTheme="minorHAnsi" w:cstheme="minorHAnsi"/>
                <w:caps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3142FD">
              <w:rPr>
                <w:rFonts w:asciiTheme="minorHAnsi" w:hAnsiTheme="minorHAnsi" w:cstheme="minorHAnsi"/>
              </w:rPr>
              <w:t xml:space="preserve">opis zmeny </w:t>
            </w:r>
          </w:p>
        </w:tc>
        <w:tc>
          <w:tcPr>
            <w:tcW w:w="1038" w:type="pct"/>
            <w:shd w:val="clear" w:color="auto" w:fill="FBD4B4" w:themeFill="accent6" w:themeFillTint="66"/>
            <w:vAlign w:val="center"/>
          </w:tcPr>
          <w:p w14:paraId="3B54D470" w14:textId="77777777" w:rsidR="0071313A" w:rsidRPr="003142FD" w:rsidRDefault="0071313A" w:rsidP="005A041E">
            <w:pPr>
              <w:spacing w:after="0"/>
              <w:rPr>
                <w:rFonts w:asciiTheme="minorHAnsi" w:hAnsiTheme="minorHAnsi" w:cstheme="minorHAnsi"/>
                <w:caps/>
              </w:rPr>
            </w:pPr>
            <w:r>
              <w:rPr>
                <w:rFonts w:asciiTheme="minorHAnsi" w:hAnsiTheme="minorHAnsi" w:cstheme="minorHAnsi"/>
              </w:rPr>
              <w:t xml:space="preserve">Číslo verzie </w:t>
            </w:r>
          </w:p>
        </w:tc>
        <w:tc>
          <w:tcPr>
            <w:tcW w:w="1011" w:type="pct"/>
            <w:shd w:val="clear" w:color="auto" w:fill="FBD4B4" w:themeFill="accent6" w:themeFillTint="66"/>
            <w:vAlign w:val="center"/>
          </w:tcPr>
          <w:p w14:paraId="4066A028" w14:textId="77777777" w:rsidR="0071313A" w:rsidRPr="003142FD" w:rsidRDefault="0071313A" w:rsidP="005A041E">
            <w:pPr>
              <w:spacing w:after="0"/>
              <w:rPr>
                <w:rFonts w:asciiTheme="minorHAnsi" w:hAnsiTheme="minorHAnsi" w:cstheme="minorHAnsi"/>
                <w:caps/>
              </w:rPr>
            </w:pPr>
            <w:r w:rsidRPr="003142FD">
              <w:rPr>
                <w:rFonts w:asciiTheme="minorHAnsi" w:hAnsiTheme="minorHAnsi" w:cstheme="minorHAnsi"/>
              </w:rPr>
              <w:t xml:space="preserve">Dátum </w:t>
            </w:r>
            <w:r>
              <w:rPr>
                <w:rFonts w:asciiTheme="minorHAnsi" w:hAnsiTheme="minorHAnsi" w:cstheme="minorHAnsi"/>
              </w:rPr>
              <w:t>účinnosti</w:t>
            </w:r>
            <w:r w:rsidRPr="003142FD">
              <w:rPr>
                <w:rFonts w:asciiTheme="minorHAnsi" w:hAnsiTheme="minorHAnsi" w:cstheme="minorHAnsi"/>
              </w:rPr>
              <w:t xml:space="preserve"> dokumentu</w:t>
            </w:r>
          </w:p>
        </w:tc>
      </w:tr>
      <w:tr w:rsidR="0071313A" w:rsidRPr="003142FD" w14:paraId="05AC9832" w14:textId="77777777" w:rsidTr="0027604F">
        <w:trPr>
          <w:jc w:val="center"/>
        </w:trPr>
        <w:tc>
          <w:tcPr>
            <w:tcW w:w="628" w:type="pct"/>
          </w:tcPr>
          <w:p w14:paraId="73B6CF29" w14:textId="77777777" w:rsidR="0071313A" w:rsidRPr="00ED61CF" w:rsidRDefault="0071313A" w:rsidP="005A041E">
            <w:pPr>
              <w:spacing w:before="60" w:after="0"/>
              <w:rPr>
                <w:rFonts w:asciiTheme="minorHAnsi" w:hAnsiTheme="minorHAnsi" w:cstheme="minorHAnsi"/>
                <w:b/>
                <w:bCs/>
                <w:caps/>
              </w:rPr>
            </w:pPr>
            <w:r w:rsidRPr="00ED61CF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2323" w:type="pct"/>
          </w:tcPr>
          <w:p w14:paraId="47365300" w14:textId="77777777" w:rsidR="0071313A" w:rsidRPr="00ED61CF" w:rsidRDefault="0071313A" w:rsidP="00092074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aps/>
              </w:rPr>
            </w:pPr>
            <w:r w:rsidRPr="00ED61CF">
              <w:rPr>
                <w:rFonts w:asciiTheme="minorHAnsi" w:hAnsiTheme="minorHAnsi" w:cstheme="minorHAnsi"/>
                <w:bCs/>
              </w:rPr>
              <w:t>Doplnenie oprávnených výdavkov – 35 –Dotácie, príspevky a transfery</w:t>
            </w:r>
          </w:p>
        </w:tc>
        <w:tc>
          <w:tcPr>
            <w:tcW w:w="1038" w:type="pct"/>
          </w:tcPr>
          <w:p w14:paraId="0A1B11A0" w14:textId="77777777" w:rsidR="0071313A" w:rsidRPr="00ED61CF" w:rsidRDefault="0071313A" w:rsidP="005A041E">
            <w:pPr>
              <w:spacing w:before="60" w:after="0"/>
              <w:rPr>
                <w:rFonts w:asciiTheme="minorHAnsi" w:hAnsiTheme="minorHAnsi" w:cstheme="minorHAnsi"/>
                <w:b/>
                <w:bCs/>
                <w:caps/>
              </w:rPr>
            </w:pPr>
            <w:r w:rsidRPr="00ED61CF">
              <w:rPr>
                <w:rFonts w:asciiTheme="minorHAnsi" w:hAnsiTheme="minorHAnsi" w:cstheme="minorHAnsi"/>
                <w:bCs/>
              </w:rPr>
              <w:t>3.0</w:t>
            </w:r>
          </w:p>
        </w:tc>
        <w:tc>
          <w:tcPr>
            <w:tcW w:w="1011" w:type="pct"/>
          </w:tcPr>
          <w:p w14:paraId="4B7FECCF" w14:textId="77777777" w:rsidR="0071313A" w:rsidRPr="00ED61CF" w:rsidRDefault="00183531" w:rsidP="005A041E">
            <w:pPr>
              <w:spacing w:before="60" w:after="0"/>
              <w:rPr>
                <w:rFonts w:asciiTheme="minorHAnsi" w:hAnsiTheme="minorHAnsi" w:cstheme="minorHAnsi"/>
                <w:bCs/>
                <w:caps/>
              </w:rPr>
            </w:pPr>
            <w:r>
              <w:rPr>
                <w:rFonts w:asciiTheme="minorHAnsi" w:hAnsiTheme="minorHAnsi" w:cstheme="minorHAnsi"/>
                <w:bCs/>
              </w:rPr>
              <w:t>02.</w:t>
            </w:r>
            <w:r w:rsidR="0071313A" w:rsidRPr="00ED61CF">
              <w:rPr>
                <w:rFonts w:asciiTheme="minorHAnsi" w:hAnsiTheme="minorHAnsi" w:cstheme="minorHAnsi"/>
                <w:bCs/>
              </w:rPr>
              <w:t>0</w:t>
            </w:r>
            <w:r>
              <w:rPr>
                <w:rFonts w:asciiTheme="minorHAnsi" w:hAnsiTheme="minorHAnsi" w:cstheme="minorHAnsi"/>
                <w:bCs/>
              </w:rPr>
              <w:t>3.</w:t>
            </w:r>
            <w:r w:rsidR="0071313A" w:rsidRPr="00ED61CF">
              <w:rPr>
                <w:rFonts w:asciiTheme="minorHAnsi" w:hAnsiTheme="minorHAnsi" w:cstheme="minorHAnsi"/>
                <w:bCs/>
              </w:rPr>
              <w:t>2016</w:t>
            </w:r>
          </w:p>
        </w:tc>
      </w:tr>
      <w:tr w:rsidR="0071313A" w:rsidRPr="003142FD" w14:paraId="0BA0E6D2" w14:textId="77777777" w:rsidTr="0027604F">
        <w:trPr>
          <w:jc w:val="center"/>
        </w:trPr>
        <w:tc>
          <w:tcPr>
            <w:tcW w:w="628" w:type="pct"/>
          </w:tcPr>
          <w:p w14:paraId="49576538" w14:textId="77777777" w:rsidR="0071313A" w:rsidRPr="00ED61CF" w:rsidRDefault="0071313A" w:rsidP="005A041E">
            <w:pPr>
              <w:spacing w:before="60" w:after="0"/>
              <w:rPr>
                <w:rFonts w:asciiTheme="minorHAnsi" w:hAnsiTheme="minorHAnsi" w:cstheme="minorHAnsi"/>
                <w:b/>
                <w:bCs/>
                <w:caps/>
              </w:rPr>
            </w:pPr>
            <w:r w:rsidRPr="00ED61CF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2323" w:type="pct"/>
          </w:tcPr>
          <w:p w14:paraId="38D2F1E2" w14:textId="77777777" w:rsidR="0071313A" w:rsidRPr="00ED61CF" w:rsidRDefault="0071313A" w:rsidP="00092074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aps/>
              </w:rPr>
            </w:pPr>
            <w:r w:rsidRPr="00ED61CF">
              <w:rPr>
                <w:rFonts w:asciiTheme="minorHAnsi" w:hAnsiTheme="minorHAnsi" w:cstheme="minorHAnsi"/>
                <w:bCs/>
              </w:rPr>
              <w:t>Aktualizácia v zmysle Systému finančného riadenia 1.2, zákona 357/2015 o finančnej kontrole a audite, MP CKO</w:t>
            </w:r>
          </w:p>
        </w:tc>
        <w:tc>
          <w:tcPr>
            <w:tcW w:w="1038" w:type="pct"/>
          </w:tcPr>
          <w:p w14:paraId="0F962B18" w14:textId="77777777" w:rsidR="0071313A" w:rsidRPr="00ED61CF" w:rsidRDefault="0071313A" w:rsidP="005A041E">
            <w:pPr>
              <w:spacing w:before="60" w:after="0"/>
              <w:rPr>
                <w:rFonts w:asciiTheme="minorHAnsi" w:hAnsiTheme="minorHAnsi" w:cstheme="minorHAnsi"/>
                <w:b/>
                <w:bCs/>
                <w:caps/>
              </w:rPr>
            </w:pPr>
            <w:r w:rsidRPr="00ED61CF">
              <w:rPr>
                <w:rFonts w:asciiTheme="minorHAnsi" w:hAnsiTheme="minorHAnsi" w:cstheme="minorHAnsi"/>
                <w:bCs/>
              </w:rPr>
              <w:t>4.0</w:t>
            </w:r>
          </w:p>
        </w:tc>
        <w:tc>
          <w:tcPr>
            <w:tcW w:w="1011" w:type="pct"/>
          </w:tcPr>
          <w:p w14:paraId="0EFFEFD8" w14:textId="77777777" w:rsidR="0071313A" w:rsidRPr="00ED61CF" w:rsidRDefault="00183531" w:rsidP="005A041E">
            <w:pPr>
              <w:spacing w:before="60" w:after="0"/>
              <w:rPr>
                <w:rFonts w:asciiTheme="minorHAnsi" w:hAnsiTheme="minorHAnsi" w:cstheme="minorHAnsi"/>
                <w:bCs/>
                <w:caps/>
              </w:rPr>
            </w:pPr>
            <w:r>
              <w:rPr>
                <w:rFonts w:asciiTheme="minorHAnsi" w:hAnsiTheme="minorHAnsi" w:cstheme="minorHAnsi"/>
                <w:bCs/>
              </w:rPr>
              <w:t>23.</w:t>
            </w:r>
            <w:r w:rsidR="0071313A" w:rsidRPr="00ED61CF">
              <w:rPr>
                <w:rFonts w:asciiTheme="minorHAnsi" w:hAnsiTheme="minorHAnsi" w:cstheme="minorHAnsi"/>
                <w:bCs/>
              </w:rPr>
              <w:t>03.2016</w:t>
            </w:r>
          </w:p>
        </w:tc>
      </w:tr>
      <w:tr w:rsidR="0071313A" w:rsidRPr="003142FD" w14:paraId="69EA29B4" w14:textId="77777777" w:rsidTr="0027604F">
        <w:trPr>
          <w:jc w:val="center"/>
        </w:trPr>
        <w:tc>
          <w:tcPr>
            <w:tcW w:w="628" w:type="pct"/>
          </w:tcPr>
          <w:p w14:paraId="36C3C65B" w14:textId="77777777" w:rsidR="0071313A" w:rsidRPr="00ED61CF" w:rsidRDefault="0071313A" w:rsidP="005A041E">
            <w:pPr>
              <w:spacing w:before="60" w:after="0"/>
              <w:rPr>
                <w:rFonts w:asciiTheme="minorHAnsi" w:hAnsiTheme="minorHAnsi" w:cstheme="minorHAnsi"/>
                <w:b/>
                <w:bCs/>
                <w:caps/>
              </w:rPr>
            </w:pPr>
            <w:r w:rsidRPr="00ED61CF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2323" w:type="pct"/>
          </w:tcPr>
          <w:p w14:paraId="0F9D5027" w14:textId="77777777" w:rsidR="0071313A" w:rsidRPr="00ED61CF" w:rsidRDefault="0071313A" w:rsidP="00092074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aps/>
              </w:rPr>
            </w:pPr>
            <w:r w:rsidRPr="00ED61CF">
              <w:rPr>
                <w:rFonts w:asciiTheme="minorHAnsi" w:hAnsiTheme="minorHAnsi" w:cstheme="minorHAnsi"/>
                <w:bCs/>
              </w:rPr>
              <w:t>Aktualizácia v zmysle MP CKO a potrieb RO OP TP</w:t>
            </w:r>
          </w:p>
        </w:tc>
        <w:tc>
          <w:tcPr>
            <w:tcW w:w="1038" w:type="pct"/>
          </w:tcPr>
          <w:p w14:paraId="21189966" w14:textId="77777777" w:rsidR="0071313A" w:rsidRPr="00ED61CF" w:rsidRDefault="0071313A" w:rsidP="005A041E">
            <w:pPr>
              <w:spacing w:before="60" w:after="0"/>
              <w:rPr>
                <w:rFonts w:asciiTheme="minorHAnsi" w:hAnsiTheme="minorHAnsi" w:cstheme="minorHAnsi"/>
                <w:b/>
                <w:bCs/>
                <w:caps/>
              </w:rPr>
            </w:pPr>
            <w:r w:rsidRPr="00ED61CF">
              <w:rPr>
                <w:rFonts w:asciiTheme="minorHAnsi" w:hAnsiTheme="minorHAnsi" w:cstheme="minorHAnsi"/>
                <w:bCs/>
              </w:rPr>
              <w:t>5.0</w:t>
            </w:r>
          </w:p>
        </w:tc>
        <w:tc>
          <w:tcPr>
            <w:tcW w:w="1011" w:type="pct"/>
          </w:tcPr>
          <w:p w14:paraId="47C19E7E" w14:textId="77777777" w:rsidR="0071313A" w:rsidRPr="00ED61CF" w:rsidRDefault="00183531" w:rsidP="005A041E">
            <w:pPr>
              <w:spacing w:before="60" w:after="0"/>
              <w:rPr>
                <w:rFonts w:asciiTheme="minorHAnsi" w:hAnsiTheme="minorHAnsi" w:cstheme="minorHAnsi"/>
                <w:bCs/>
                <w:caps/>
              </w:rPr>
            </w:pPr>
            <w:r>
              <w:rPr>
                <w:rFonts w:asciiTheme="minorHAnsi" w:hAnsiTheme="minorHAnsi" w:cstheme="minorHAnsi"/>
                <w:bCs/>
              </w:rPr>
              <w:t>05.05.</w:t>
            </w:r>
            <w:r w:rsidR="0071313A" w:rsidRPr="00ED61CF">
              <w:rPr>
                <w:rFonts w:asciiTheme="minorHAnsi" w:hAnsiTheme="minorHAnsi" w:cstheme="minorHAnsi"/>
                <w:bCs/>
              </w:rPr>
              <w:t>2017</w:t>
            </w:r>
          </w:p>
        </w:tc>
      </w:tr>
      <w:tr w:rsidR="0071313A" w:rsidRPr="003142FD" w14:paraId="1CA69940" w14:textId="77777777" w:rsidTr="0027604F">
        <w:trPr>
          <w:jc w:val="center"/>
        </w:trPr>
        <w:tc>
          <w:tcPr>
            <w:tcW w:w="628" w:type="pct"/>
          </w:tcPr>
          <w:p w14:paraId="574EC7BD" w14:textId="77777777" w:rsidR="0071313A" w:rsidRPr="00ED61CF" w:rsidRDefault="0071313A" w:rsidP="005A041E">
            <w:pPr>
              <w:spacing w:before="60" w:after="0"/>
              <w:rPr>
                <w:rFonts w:asciiTheme="minorHAnsi" w:hAnsiTheme="minorHAnsi" w:cstheme="minorHAnsi"/>
                <w:b/>
                <w:bCs/>
                <w:caps/>
              </w:rPr>
            </w:pPr>
            <w:r w:rsidRPr="00ED61CF"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2323" w:type="pct"/>
          </w:tcPr>
          <w:p w14:paraId="04518657" w14:textId="77777777" w:rsidR="0071313A" w:rsidRPr="00ED61CF" w:rsidRDefault="0071313A" w:rsidP="00092074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aps/>
              </w:rPr>
            </w:pPr>
            <w:r w:rsidRPr="00ED61CF">
              <w:rPr>
                <w:rFonts w:asciiTheme="minorHAnsi" w:hAnsiTheme="minorHAnsi" w:cstheme="minorHAnsi"/>
                <w:bCs/>
              </w:rPr>
              <w:t>Aktualizácia v zmysle MP CKO a potrieb RO OP TP</w:t>
            </w:r>
          </w:p>
        </w:tc>
        <w:tc>
          <w:tcPr>
            <w:tcW w:w="1038" w:type="pct"/>
          </w:tcPr>
          <w:p w14:paraId="469B6191" w14:textId="77777777" w:rsidR="0071313A" w:rsidRPr="00ED61CF" w:rsidRDefault="0071313A" w:rsidP="005A041E">
            <w:pPr>
              <w:spacing w:before="60" w:after="0"/>
              <w:rPr>
                <w:rFonts w:asciiTheme="minorHAnsi" w:hAnsiTheme="minorHAnsi" w:cstheme="minorHAnsi"/>
                <w:b/>
                <w:bCs/>
                <w:caps/>
              </w:rPr>
            </w:pPr>
            <w:r w:rsidRPr="00ED61CF">
              <w:rPr>
                <w:rFonts w:asciiTheme="minorHAnsi" w:hAnsiTheme="minorHAnsi" w:cstheme="minorHAnsi"/>
                <w:bCs/>
              </w:rPr>
              <w:t>6.0</w:t>
            </w:r>
          </w:p>
        </w:tc>
        <w:tc>
          <w:tcPr>
            <w:tcW w:w="1011" w:type="pct"/>
          </w:tcPr>
          <w:p w14:paraId="51FAC6B9" w14:textId="77777777" w:rsidR="0071313A" w:rsidRPr="00ED61CF" w:rsidRDefault="00183531" w:rsidP="005A041E">
            <w:pPr>
              <w:spacing w:before="60" w:after="0"/>
              <w:rPr>
                <w:rFonts w:asciiTheme="minorHAnsi" w:hAnsiTheme="minorHAnsi" w:cstheme="minorHAnsi"/>
                <w:bCs/>
                <w:caps/>
              </w:rPr>
            </w:pPr>
            <w:r>
              <w:rPr>
                <w:rFonts w:asciiTheme="minorHAnsi" w:hAnsiTheme="minorHAnsi" w:cstheme="minorHAnsi"/>
                <w:bCs/>
                <w:caps/>
              </w:rPr>
              <w:t>13.12.</w:t>
            </w:r>
            <w:r w:rsidR="0071313A" w:rsidRPr="00ED61CF">
              <w:rPr>
                <w:rFonts w:asciiTheme="minorHAnsi" w:hAnsiTheme="minorHAnsi" w:cstheme="minorHAnsi"/>
                <w:bCs/>
                <w:caps/>
              </w:rPr>
              <w:t>2018</w:t>
            </w:r>
          </w:p>
        </w:tc>
      </w:tr>
      <w:tr w:rsidR="006030D5" w:rsidRPr="003142FD" w14:paraId="4574A7E5" w14:textId="77777777" w:rsidTr="0027604F">
        <w:trPr>
          <w:jc w:val="center"/>
        </w:trPr>
        <w:tc>
          <w:tcPr>
            <w:tcW w:w="628" w:type="pct"/>
          </w:tcPr>
          <w:p w14:paraId="3E51F142" w14:textId="77777777" w:rsidR="006030D5" w:rsidRPr="00ED61CF" w:rsidRDefault="006030D5" w:rsidP="005A041E">
            <w:pPr>
              <w:spacing w:before="60" w:after="0"/>
              <w:rPr>
                <w:rFonts w:asciiTheme="minorHAnsi" w:hAnsiTheme="minorHAnsi" w:cstheme="minorHAnsi"/>
                <w:bCs/>
              </w:rPr>
            </w:pPr>
            <w:r w:rsidRPr="00ED61CF"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2323" w:type="pct"/>
          </w:tcPr>
          <w:p w14:paraId="68A155FA" w14:textId="77777777" w:rsidR="006030D5" w:rsidRPr="00ED61CF" w:rsidRDefault="006030D5" w:rsidP="00092074">
            <w:pPr>
              <w:spacing w:after="0"/>
              <w:jc w:val="both"/>
              <w:rPr>
                <w:rFonts w:asciiTheme="minorHAnsi" w:hAnsiTheme="minorHAnsi" w:cstheme="minorHAnsi"/>
                <w:bCs/>
              </w:rPr>
            </w:pPr>
            <w:r w:rsidRPr="00ED61CF">
              <w:rPr>
                <w:rFonts w:asciiTheme="minorHAnsi" w:hAnsiTheme="minorHAnsi" w:cstheme="minorHAnsi"/>
                <w:bCs/>
              </w:rPr>
              <w:t xml:space="preserve">Aktualizácia </w:t>
            </w:r>
            <w:r w:rsidR="009744FE">
              <w:rPr>
                <w:rFonts w:asciiTheme="minorHAnsi" w:hAnsiTheme="minorHAnsi" w:cstheme="minorHAnsi"/>
                <w:bCs/>
              </w:rPr>
              <w:t xml:space="preserve">v súvislosti s delimitáciou RO OP TP z ÚV SR na MIRRI SR, </w:t>
            </w:r>
            <w:r w:rsidRPr="00ED61CF">
              <w:rPr>
                <w:rFonts w:asciiTheme="minorHAnsi" w:hAnsiTheme="minorHAnsi" w:cstheme="minorHAnsi"/>
                <w:bCs/>
              </w:rPr>
              <w:t xml:space="preserve">v zmysle </w:t>
            </w:r>
            <w:r w:rsidR="009744FE">
              <w:rPr>
                <w:rFonts w:asciiTheme="minorHAnsi" w:hAnsiTheme="minorHAnsi" w:cstheme="minorHAnsi"/>
                <w:bCs/>
              </w:rPr>
              <w:t xml:space="preserve">Organizačného poriadku MIRRI SR, </w:t>
            </w:r>
            <w:r w:rsidR="00092074">
              <w:rPr>
                <w:rFonts w:asciiTheme="minorHAnsi" w:hAnsiTheme="minorHAnsi" w:cstheme="minorHAnsi"/>
                <w:bCs/>
              </w:rPr>
              <w:t xml:space="preserve">v zmysle </w:t>
            </w:r>
            <w:r w:rsidR="009744FE">
              <w:rPr>
                <w:rFonts w:asciiTheme="minorHAnsi" w:hAnsiTheme="minorHAnsi" w:cstheme="minorHAnsi"/>
                <w:bCs/>
              </w:rPr>
              <w:t xml:space="preserve">Systému riadenia EŠIF a </w:t>
            </w:r>
            <w:r w:rsidRPr="00ED61CF">
              <w:rPr>
                <w:rFonts w:asciiTheme="minorHAnsi" w:hAnsiTheme="minorHAnsi" w:cstheme="minorHAnsi"/>
                <w:bCs/>
              </w:rPr>
              <w:t>MP CKO</w:t>
            </w:r>
          </w:p>
        </w:tc>
        <w:tc>
          <w:tcPr>
            <w:tcW w:w="1038" w:type="pct"/>
          </w:tcPr>
          <w:p w14:paraId="106C5255" w14:textId="77777777" w:rsidR="006030D5" w:rsidRPr="00ED61CF" w:rsidRDefault="006030D5" w:rsidP="005A041E">
            <w:pPr>
              <w:spacing w:before="60" w:after="0"/>
              <w:rPr>
                <w:rFonts w:asciiTheme="minorHAnsi" w:hAnsiTheme="minorHAnsi" w:cstheme="minorHAnsi"/>
                <w:bCs/>
              </w:rPr>
            </w:pPr>
            <w:r w:rsidRPr="00ED61CF">
              <w:rPr>
                <w:rFonts w:asciiTheme="minorHAnsi" w:hAnsiTheme="minorHAnsi" w:cstheme="minorHAnsi"/>
                <w:bCs/>
              </w:rPr>
              <w:t>7.0</w:t>
            </w:r>
          </w:p>
        </w:tc>
        <w:tc>
          <w:tcPr>
            <w:tcW w:w="1011" w:type="pct"/>
          </w:tcPr>
          <w:p w14:paraId="269F39AF" w14:textId="77777777" w:rsidR="006030D5" w:rsidRPr="00ED61CF" w:rsidRDefault="00183531" w:rsidP="005A041E">
            <w:pPr>
              <w:spacing w:before="60" w:after="0"/>
              <w:rPr>
                <w:rFonts w:asciiTheme="minorHAnsi" w:hAnsiTheme="minorHAnsi" w:cstheme="minorHAnsi"/>
                <w:bCs/>
                <w:caps/>
              </w:rPr>
            </w:pPr>
            <w:r>
              <w:rPr>
                <w:rFonts w:asciiTheme="minorHAnsi" w:hAnsiTheme="minorHAnsi" w:cstheme="minorHAnsi"/>
                <w:bCs/>
                <w:caps/>
              </w:rPr>
              <w:t>25.01</w:t>
            </w:r>
            <w:r w:rsidR="006030D5" w:rsidRPr="00ED61CF">
              <w:rPr>
                <w:rFonts w:asciiTheme="minorHAnsi" w:hAnsiTheme="minorHAnsi" w:cstheme="minorHAnsi"/>
                <w:bCs/>
                <w:caps/>
              </w:rPr>
              <w:t>.2021</w:t>
            </w:r>
          </w:p>
        </w:tc>
      </w:tr>
      <w:tr w:rsidR="009944FE" w:rsidRPr="003142FD" w14:paraId="5DC3F669" w14:textId="77777777" w:rsidTr="009944FE">
        <w:trPr>
          <w:jc w:val="center"/>
        </w:trPr>
        <w:tc>
          <w:tcPr>
            <w:tcW w:w="628" w:type="pct"/>
          </w:tcPr>
          <w:p w14:paraId="4017FD04" w14:textId="606A0567" w:rsidR="009944FE" w:rsidRPr="00ED61CF" w:rsidRDefault="009944FE" w:rsidP="009944FE">
            <w:pPr>
              <w:spacing w:before="60" w:after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6</w:t>
            </w:r>
          </w:p>
        </w:tc>
        <w:tc>
          <w:tcPr>
            <w:tcW w:w="2323" w:type="pct"/>
          </w:tcPr>
          <w:p w14:paraId="73525E50" w14:textId="6C82E549" w:rsidR="009944FE" w:rsidRPr="00ED61CF" w:rsidRDefault="009944FE" w:rsidP="009944FE">
            <w:pPr>
              <w:spacing w:after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Aktualizácia v zmysle MP CKO a potrieb RO OP TP</w:t>
            </w:r>
          </w:p>
        </w:tc>
        <w:tc>
          <w:tcPr>
            <w:tcW w:w="1038" w:type="pct"/>
          </w:tcPr>
          <w:p w14:paraId="39F9176D" w14:textId="5884378D" w:rsidR="009944FE" w:rsidRPr="00ED61CF" w:rsidRDefault="009944FE" w:rsidP="009944FE">
            <w:pPr>
              <w:spacing w:before="60" w:after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8.0</w:t>
            </w:r>
          </w:p>
        </w:tc>
        <w:tc>
          <w:tcPr>
            <w:tcW w:w="1011" w:type="pct"/>
          </w:tcPr>
          <w:p w14:paraId="24048DE3" w14:textId="19ABA3D8" w:rsidR="009944FE" w:rsidRDefault="009944FE" w:rsidP="009944FE">
            <w:pPr>
              <w:spacing w:before="60" w:after="0"/>
              <w:rPr>
                <w:rFonts w:asciiTheme="minorHAnsi" w:hAnsiTheme="minorHAnsi" w:cstheme="minorHAnsi"/>
                <w:bCs/>
                <w:caps/>
              </w:rPr>
            </w:pPr>
            <w:r>
              <w:rPr>
                <w:rFonts w:asciiTheme="minorHAnsi" w:hAnsiTheme="minorHAnsi" w:cstheme="minorHAnsi"/>
                <w:bCs/>
                <w:caps/>
              </w:rPr>
              <w:t>15.06.2021</w:t>
            </w:r>
          </w:p>
        </w:tc>
      </w:tr>
    </w:tbl>
    <w:p w14:paraId="2759D44F" w14:textId="77777777" w:rsidR="0071313A" w:rsidRDefault="0071313A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14:paraId="3C32A58E" w14:textId="360CFAA5" w:rsidR="006540C2" w:rsidRDefault="006540C2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br w:type="page"/>
      </w:r>
    </w:p>
    <w:p w14:paraId="7E05FDAB" w14:textId="77777777" w:rsidR="00905EC4" w:rsidRPr="00C36213" w:rsidRDefault="00E1173C" w:rsidP="00F3655E">
      <w:pPr>
        <w:pStyle w:val="Odsekzoznamu"/>
        <w:numPr>
          <w:ilvl w:val="0"/>
          <w:numId w:val="14"/>
        </w:numPr>
        <w:spacing w:after="240" w:line="240" w:lineRule="auto"/>
        <w:ind w:left="425" w:hanging="425"/>
        <w:contextualSpacing w:val="0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7" w:name="_Toc74549214"/>
      <w:bookmarkStart w:id="8" w:name="_Toc532205857"/>
      <w:bookmarkStart w:id="9" w:name="_Toc532205858"/>
      <w:bookmarkStart w:id="10" w:name="_Toc532205859"/>
      <w:bookmarkStart w:id="11" w:name="_Toc532205860"/>
      <w:bookmarkStart w:id="12" w:name="_Toc532205861"/>
      <w:bookmarkStart w:id="13" w:name="_Toc532205862"/>
      <w:bookmarkStart w:id="14" w:name="_Toc532205863"/>
      <w:bookmarkStart w:id="15" w:name="_Toc532205864"/>
      <w:bookmarkStart w:id="16" w:name="_Toc532205865"/>
      <w:bookmarkStart w:id="17" w:name="_Toc532205866"/>
      <w:bookmarkStart w:id="18" w:name="_Toc532205867"/>
      <w:bookmarkStart w:id="19" w:name="_Toc532205868"/>
      <w:bookmarkStart w:id="20" w:name="_Toc74549215"/>
      <w:bookmarkStart w:id="21" w:name="_Toc62213233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C36213">
        <w:rPr>
          <w:rFonts w:asciiTheme="minorHAnsi" w:hAnsiTheme="minorHAnsi"/>
          <w:b/>
          <w:color w:val="365F91"/>
          <w:sz w:val="32"/>
          <w:szCs w:val="24"/>
        </w:rPr>
        <w:lastRenderedPageBreak/>
        <w:t>Úvod</w:t>
      </w:r>
      <w:bookmarkEnd w:id="20"/>
      <w:bookmarkEnd w:id="21"/>
    </w:p>
    <w:p w14:paraId="46E17518" w14:textId="318F1F7F" w:rsidR="0012054A" w:rsidRPr="00A1007F" w:rsidRDefault="00B1690C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i/>
          <w:sz w:val="24"/>
          <w:szCs w:val="24"/>
        </w:rPr>
        <w:t xml:space="preserve">Príručka oprávnenosti výdavkov </w:t>
      </w:r>
      <w:r w:rsidR="00BC2472" w:rsidRPr="00A1007F">
        <w:rPr>
          <w:rFonts w:asciiTheme="minorHAnsi" w:hAnsiTheme="minorHAnsi"/>
          <w:i/>
          <w:sz w:val="24"/>
          <w:szCs w:val="24"/>
        </w:rPr>
        <w:t xml:space="preserve">pre projekty </w:t>
      </w:r>
      <w:r w:rsidR="00297D87" w:rsidRPr="00A1007F">
        <w:rPr>
          <w:rFonts w:asciiTheme="minorHAnsi" w:hAnsiTheme="minorHAnsi"/>
          <w:i/>
          <w:sz w:val="24"/>
          <w:szCs w:val="24"/>
        </w:rPr>
        <w:t>o</w:t>
      </w:r>
      <w:r w:rsidR="00214715" w:rsidRPr="00A1007F">
        <w:rPr>
          <w:rFonts w:asciiTheme="minorHAnsi" w:hAnsiTheme="minorHAnsi"/>
          <w:i/>
          <w:sz w:val="24"/>
          <w:szCs w:val="24"/>
        </w:rPr>
        <w:t xml:space="preserve">peračného programu </w:t>
      </w:r>
      <w:r w:rsidR="00297D87" w:rsidRPr="00A1007F">
        <w:rPr>
          <w:rFonts w:asciiTheme="minorHAnsi" w:hAnsiTheme="minorHAnsi"/>
          <w:i/>
          <w:sz w:val="24"/>
          <w:szCs w:val="24"/>
        </w:rPr>
        <w:t>Technická pomoc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7D4D76">
        <w:rPr>
          <w:rFonts w:asciiTheme="minorHAnsi" w:hAnsiTheme="minorHAnsi"/>
          <w:sz w:val="24"/>
          <w:szCs w:val="24"/>
        </w:rPr>
        <w:br/>
      </w:r>
      <w:r w:rsidR="00C47060">
        <w:rPr>
          <w:rFonts w:asciiTheme="minorHAnsi" w:hAnsiTheme="minorHAnsi"/>
          <w:sz w:val="24"/>
          <w:szCs w:val="24"/>
        </w:rPr>
        <w:t xml:space="preserve">2014-2020 </w:t>
      </w:r>
      <w:r w:rsidR="0012054A" w:rsidRPr="00A1007F">
        <w:rPr>
          <w:rFonts w:asciiTheme="minorHAnsi" w:hAnsiTheme="minorHAnsi"/>
          <w:sz w:val="24"/>
          <w:szCs w:val="24"/>
        </w:rPr>
        <w:t>(ďalej aj „</w:t>
      </w:r>
      <w:r w:rsidRPr="00A1007F">
        <w:rPr>
          <w:rFonts w:asciiTheme="minorHAnsi" w:hAnsiTheme="minorHAnsi"/>
          <w:sz w:val="24"/>
          <w:szCs w:val="24"/>
        </w:rPr>
        <w:t>Príručka</w:t>
      </w:r>
      <w:r w:rsidR="0012054A" w:rsidRPr="00A1007F">
        <w:rPr>
          <w:rFonts w:asciiTheme="minorHAnsi" w:hAnsiTheme="minorHAnsi"/>
          <w:sz w:val="24"/>
          <w:szCs w:val="24"/>
        </w:rPr>
        <w:t xml:space="preserve">“) </w:t>
      </w:r>
      <w:r w:rsidR="00DB521B" w:rsidRPr="00A1007F">
        <w:rPr>
          <w:rFonts w:asciiTheme="minorHAnsi" w:hAnsiTheme="minorHAnsi"/>
          <w:sz w:val="24"/>
          <w:szCs w:val="24"/>
        </w:rPr>
        <w:t xml:space="preserve">je určená </w:t>
      </w:r>
      <w:r w:rsidR="00F8184B" w:rsidRPr="00A1007F">
        <w:rPr>
          <w:rFonts w:asciiTheme="minorHAnsi" w:hAnsiTheme="minorHAnsi"/>
          <w:b/>
          <w:sz w:val="24"/>
          <w:szCs w:val="24"/>
        </w:rPr>
        <w:t xml:space="preserve">pre </w:t>
      </w:r>
      <w:r w:rsidR="007B71D0" w:rsidRPr="00A1007F">
        <w:rPr>
          <w:rFonts w:asciiTheme="minorHAnsi" w:hAnsiTheme="minorHAnsi"/>
          <w:b/>
          <w:sz w:val="24"/>
          <w:szCs w:val="24"/>
        </w:rPr>
        <w:t>prioritn</w:t>
      </w:r>
      <w:r w:rsidR="007B71D0">
        <w:rPr>
          <w:rFonts w:asciiTheme="minorHAnsi" w:hAnsiTheme="minorHAnsi"/>
          <w:b/>
          <w:sz w:val="24"/>
          <w:szCs w:val="24"/>
        </w:rPr>
        <w:t>é</w:t>
      </w:r>
      <w:r w:rsidR="007B71D0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F8184B" w:rsidRPr="00A1007F">
        <w:rPr>
          <w:rFonts w:asciiTheme="minorHAnsi" w:hAnsiTheme="minorHAnsi"/>
          <w:b/>
          <w:sz w:val="24"/>
          <w:szCs w:val="24"/>
        </w:rPr>
        <w:t>os</w:t>
      </w:r>
      <w:r w:rsidR="00297D87" w:rsidRPr="00A1007F">
        <w:rPr>
          <w:rFonts w:asciiTheme="minorHAnsi" w:hAnsiTheme="minorHAnsi"/>
          <w:b/>
          <w:sz w:val="24"/>
          <w:szCs w:val="24"/>
        </w:rPr>
        <w:t>i</w:t>
      </w:r>
      <w:r w:rsidR="00F8184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297D87" w:rsidRPr="00A1007F">
        <w:rPr>
          <w:rFonts w:asciiTheme="minorHAnsi" w:hAnsiTheme="minorHAnsi"/>
          <w:sz w:val="24"/>
          <w:szCs w:val="24"/>
        </w:rPr>
        <w:t>o</w:t>
      </w:r>
      <w:r w:rsidR="00BC2472" w:rsidRPr="00A1007F">
        <w:rPr>
          <w:rFonts w:asciiTheme="minorHAnsi" w:hAnsiTheme="minorHAnsi"/>
          <w:sz w:val="24"/>
          <w:szCs w:val="24"/>
        </w:rPr>
        <w:t xml:space="preserve">peračného programu </w:t>
      </w:r>
      <w:r w:rsidR="00297D87" w:rsidRPr="00A1007F">
        <w:rPr>
          <w:rFonts w:asciiTheme="minorHAnsi" w:hAnsiTheme="minorHAnsi"/>
          <w:sz w:val="24"/>
          <w:szCs w:val="24"/>
        </w:rPr>
        <w:t>Technická pomoc</w:t>
      </w:r>
      <w:r w:rsidR="00BC2472" w:rsidRPr="00A1007F">
        <w:rPr>
          <w:rFonts w:asciiTheme="minorHAnsi" w:hAnsiTheme="minorHAnsi"/>
          <w:sz w:val="24"/>
          <w:szCs w:val="24"/>
        </w:rPr>
        <w:t xml:space="preserve"> (ďalej len „OP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BC2472" w:rsidRPr="00A1007F">
        <w:rPr>
          <w:rFonts w:asciiTheme="minorHAnsi" w:hAnsiTheme="minorHAnsi"/>
          <w:sz w:val="24"/>
          <w:szCs w:val="24"/>
        </w:rPr>
        <w:t>“).</w:t>
      </w:r>
      <w:r w:rsidR="001205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Príručka</w:t>
      </w:r>
      <w:r w:rsidR="0012054A" w:rsidRPr="00A1007F">
        <w:rPr>
          <w:rFonts w:asciiTheme="minorHAnsi" w:hAnsiTheme="minorHAnsi"/>
          <w:sz w:val="24"/>
          <w:szCs w:val="24"/>
        </w:rPr>
        <w:t xml:space="preserve"> </w:t>
      </w:r>
      <w:r w:rsidR="000E438A" w:rsidRPr="00A1007F">
        <w:rPr>
          <w:rFonts w:asciiTheme="minorHAnsi" w:hAnsiTheme="minorHAnsi"/>
          <w:sz w:val="24"/>
          <w:szCs w:val="24"/>
        </w:rPr>
        <w:t xml:space="preserve">zohľadňuje </w:t>
      </w:r>
      <w:r w:rsidR="00EE0274" w:rsidRPr="00A1007F">
        <w:rPr>
          <w:rFonts w:asciiTheme="minorHAnsi" w:hAnsiTheme="minorHAnsi"/>
          <w:sz w:val="24"/>
          <w:szCs w:val="24"/>
        </w:rPr>
        <w:t xml:space="preserve">pravidlá oprávnenosti výdavkov </w:t>
      </w:r>
      <w:r w:rsidR="000E438A" w:rsidRPr="00A1007F">
        <w:rPr>
          <w:rFonts w:asciiTheme="minorHAnsi" w:hAnsiTheme="minorHAnsi"/>
          <w:sz w:val="24"/>
          <w:szCs w:val="24"/>
        </w:rPr>
        <w:t xml:space="preserve">definované </w:t>
      </w:r>
      <w:r w:rsidR="00EE0274" w:rsidRPr="00A1007F">
        <w:rPr>
          <w:rFonts w:asciiTheme="minorHAnsi" w:hAnsiTheme="minorHAnsi"/>
          <w:sz w:val="24"/>
          <w:szCs w:val="24"/>
        </w:rPr>
        <w:t>Centrálnym koordinačným orgánom</w:t>
      </w:r>
      <w:r w:rsidR="00411CB2">
        <w:rPr>
          <w:rFonts w:asciiTheme="minorHAnsi" w:hAnsiTheme="minorHAnsi"/>
          <w:sz w:val="24"/>
          <w:szCs w:val="24"/>
        </w:rPr>
        <w:t xml:space="preserve"> (ďalej aj ,,CKO“)</w:t>
      </w:r>
      <w:r w:rsidR="00EE0274" w:rsidRPr="00A1007F">
        <w:rPr>
          <w:rFonts w:asciiTheme="minorHAnsi" w:hAnsiTheme="minorHAnsi"/>
          <w:sz w:val="24"/>
          <w:szCs w:val="24"/>
        </w:rPr>
        <w:t xml:space="preserve"> na národnej úrovni </w:t>
      </w:r>
      <w:r w:rsidR="000E438A" w:rsidRPr="00A1007F">
        <w:rPr>
          <w:rFonts w:asciiTheme="minorHAnsi" w:hAnsiTheme="minorHAnsi"/>
          <w:sz w:val="24"/>
          <w:szCs w:val="24"/>
        </w:rPr>
        <w:t xml:space="preserve">v </w:t>
      </w:r>
      <w:r w:rsidR="000E438A" w:rsidRPr="00A1007F">
        <w:rPr>
          <w:rFonts w:asciiTheme="minorHAnsi" w:hAnsiTheme="minorHAnsi"/>
          <w:i/>
          <w:sz w:val="24"/>
          <w:szCs w:val="24"/>
        </w:rPr>
        <w:t xml:space="preserve">Systéme riadenia EŠIF na programové obdobie 2014 </w:t>
      </w:r>
      <w:r w:rsidR="00ED7FB6" w:rsidRPr="00A1007F">
        <w:rPr>
          <w:rFonts w:asciiTheme="minorHAnsi" w:hAnsiTheme="minorHAnsi"/>
          <w:i/>
          <w:sz w:val="24"/>
          <w:szCs w:val="24"/>
        </w:rPr>
        <w:t>-</w:t>
      </w:r>
      <w:r w:rsidR="000E438A" w:rsidRPr="00A1007F">
        <w:rPr>
          <w:rFonts w:asciiTheme="minorHAnsi" w:hAnsiTheme="minorHAnsi"/>
          <w:i/>
          <w:sz w:val="24"/>
          <w:szCs w:val="24"/>
        </w:rPr>
        <w:t xml:space="preserve"> 2020</w:t>
      </w:r>
      <w:r w:rsidR="000E438A" w:rsidRPr="00A1007F">
        <w:rPr>
          <w:rFonts w:asciiTheme="minorHAnsi" w:hAnsiTheme="minorHAnsi"/>
          <w:sz w:val="24"/>
          <w:szCs w:val="24"/>
        </w:rPr>
        <w:t>,</w:t>
      </w:r>
      <w:r w:rsidR="0012054A" w:rsidRPr="00A1007F">
        <w:rPr>
          <w:rFonts w:asciiTheme="minorHAnsi" w:hAnsiTheme="minorHAnsi"/>
          <w:sz w:val="24"/>
          <w:szCs w:val="24"/>
        </w:rPr>
        <w:t xml:space="preserve"> </w:t>
      </w:r>
      <w:r w:rsidR="00EE0274" w:rsidRPr="00A1007F">
        <w:rPr>
          <w:rFonts w:asciiTheme="minorHAnsi" w:hAnsiTheme="minorHAnsi"/>
          <w:sz w:val="24"/>
          <w:szCs w:val="24"/>
        </w:rPr>
        <w:t xml:space="preserve">v </w:t>
      </w:r>
      <w:r w:rsidR="0012054A" w:rsidRPr="00A1007F">
        <w:rPr>
          <w:rFonts w:asciiTheme="minorHAnsi" w:hAnsiTheme="minorHAnsi"/>
          <w:i/>
          <w:sz w:val="24"/>
          <w:szCs w:val="24"/>
        </w:rPr>
        <w:t>Metodick</w:t>
      </w:r>
      <w:r w:rsidR="000E438A" w:rsidRPr="00A1007F">
        <w:rPr>
          <w:rFonts w:asciiTheme="minorHAnsi" w:hAnsiTheme="minorHAnsi"/>
          <w:i/>
          <w:sz w:val="24"/>
          <w:szCs w:val="24"/>
        </w:rPr>
        <w:t>om</w:t>
      </w:r>
      <w:r w:rsidR="0012054A" w:rsidRPr="00A1007F">
        <w:rPr>
          <w:rFonts w:asciiTheme="minorHAnsi" w:hAnsiTheme="minorHAnsi"/>
          <w:i/>
          <w:sz w:val="24"/>
          <w:szCs w:val="24"/>
        </w:rPr>
        <w:t xml:space="preserve"> pokyn</w:t>
      </w:r>
      <w:r w:rsidR="000E438A" w:rsidRPr="00A1007F">
        <w:rPr>
          <w:rFonts w:asciiTheme="minorHAnsi" w:hAnsiTheme="minorHAnsi"/>
          <w:i/>
          <w:sz w:val="24"/>
          <w:szCs w:val="24"/>
        </w:rPr>
        <w:t>e</w:t>
      </w:r>
      <w:r w:rsidR="0012054A" w:rsidRPr="00A1007F">
        <w:rPr>
          <w:rFonts w:asciiTheme="minorHAnsi" w:hAnsiTheme="minorHAnsi"/>
          <w:i/>
          <w:sz w:val="24"/>
          <w:szCs w:val="24"/>
        </w:rPr>
        <w:t xml:space="preserve"> č. 4 k číselníku oprávnených výdavkov</w:t>
      </w:r>
      <w:r w:rsidR="0012054A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ako aj </w:t>
      </w:r>
      <w:r w:rsidR="000E438A" w:rsidRPr="00A1007F">
        <w:rPr>
          <w:rFonts w:asciiTheme="minorHAnsi" w:hAnsiTheme="minorHAnsi"/>
          <w:sz w:val="24"/>
          <w:szCs w:val="24"/>
        </w:rPr>
        <w:t xml:space="preserve">v </w:t>
      </w:r>
      <w:r w:rsidRPr="00A1007F">
        <w:rPr>
          <w:rFonts w:asciiTheme="minorHAnsi" w:hAnsiTheme="minorHAnsi"/>
          <w:i/>
          <w:sz w:val="24"/>
          <w:szCs w:val="24"/>
        </w:rPr>
        <w:t>Metodick</w:t>
      </w:r>
      <w:r w:rsidR="000E438A" w:rsidRPr="00A1007F">
        <w:rPr>
          <w:rFonts w:asciiTheme="minorHAnsi" w:hAnsiTheme="minorHAnsi"/>
          <w:i/>
          <w:sz w:val="24"/>
          <w:szCs w:val="24"/>
        </w:rPr>
        <w:t>om</w:t>
      </w:r>
      <w:r w:rsidRPr="00A1007F">
        <w:rPr>
          <w:rFonts w:asciiTheme="minorHAnsi" w:hAnsiTheme="minorHAnsi"/>
          <w:i/>
          <w:sz w:val="24"/>
          <w:szCs w:val="24"/>
        </w:rPr>
        <w:t xml:space="preserve"> pokyn</w:t>
      </w:r>
      <w:r w:rsidR="000E438A" w:rsidRPr="00A1007F">
        <w:rPr>
          <w:rFonts w:asciiTheme="minorHAnsi" w:hAnsiTheme="minorHAnsi"/>
          <w:i/>
          <w:sz w:val="24"/>
          <w:szCs w:val="24"/>
        </w:rPr>
        <w:t>e</w:t>
      </w:r>
      <w:r w:rsidRPr="00A1007F">
        <w:rPr>
          <w:rFonts w:asciiTheme="minorHAnsi" w:hAnsiTheme="minorHAnsi"/>
          <w:i/>
          <w:sz w:val="24"/>
          <w:szCs w:val="24"/>
        </w:rPr>
        <w:t xml:space="preserve"> č. 6</w:t>
      </w:r>
      <w:r w:rsidR="0012054A" w:rsidRPr="00A1007F">
        <w:rPr>
          <w:rFonts w:asciiTheme="minorHAnsi" w:hAnsiTheme="minorHAnsi"/>
          <w:i/>
          <w:sz w:val="24"/>
          <w:szCs w:val="24"/>
        </w:rPr>
        <w:t xml:space="preserve"> </w:t>
      </w:r>
      <w:r w:rsidRPr="00A1007F">
        <w:rPr>
          <w:rFonts w:asciiTheme="minorHAnsi" w:hAnsiTheme="minorHAnsi"/>
          <w:i/>
          <w:sz w:val="24"/>
          <w:szCs w:val="24"/>
        </w:rPr>
        <w:t>k pravidlám oprávnenosti pre najčastejšie sa vyskytujúce skupiny výdavkov</w:t>
      </w:r>
      <w:r w:rsidR="009A32CB">
        <w:rPr>
          <w:rFonts w:asciiTheme="minorHAnsi" w:hAnsiTheme="minorHAnsi"/>
          <w:sz w:val="24"/>
          <w:szCs w:val="24"/>
        </w:rPr>
        <w:t xml:space="preserve"> v </w:t>
      </w:r>
      <w:del w:id="22" w:author="Autor">
        <w:r w:rsidR="009A32CB">
          <w:rPr>
            <w:rFonts w:asciiTheme="minorHAnsi" w:hAnsiTheme="minorHAnsi"/>
            <w:sz w:val="24"/>
            <w:szCs w:val="24"/>
          </w:rPr>
          <w:delText>platnom</w:delText>
        </w:r>
      </w:del>
      <w:ins w:id="23" w:author="Autor">
        <w:r w:rsidR="00242E79">
          <w:rPr>
            <w:rFonts w:asciiTheme="minorHAnsi" w:hAnsiTheme="minorHAnsi"/>
            <w:sz w:val="24"/>
            <w:szCs w:val="24"/>
          </w:rPr>
          <w:t>účinnom</w:t>
        </w:r>
      </w:ins>
      <w:r w:rsidR="00242E79">
        <w:rPr>
          <w:rFonts w:asciiTheme="minorHAnsi" w:hAnsiTheme="minorHAnsi"/>
          <w:sz w:val="24"/>
          <w:szCs w:val="24"/>
        </w:rPr>
        <w:t xml:space="preserve"> </w:t>
      </w:r>
      <w:r w:rsidR="009A32CB">
        <w:rPr>
          <w:rFonts w:asciiTheme="minorHAnsi" w:hAnsiTheme="minorHAnsi"/>
          <w:sz w:val="24"/>
          <w:szCs w:val="24"/>
        </w:rPr>
        <w:t>znení</w:t>
      </w:r>
      <w:r w:rsidR="0012054A" w:rsidRPr="00A1007F">
        <w:rPr>
          <w:rFonts w:asciiTheme="minorHAnsi" w:hAnsiTheme="minorHAnsi"/>
          <w:sz w:val="24"/>
          <w:szCs w:val="24"/>
        </w:rPr>
        <w:t>.</w:t>
      </w:r>
      <w:r w:rsidR="00CA2612" w:rsidRPr="00A1007F">
        <w:rPr>
          <w:rFonts w:asciiTheme="minorHAnsi" w:hAnsiTheme="minorHAnsi"/>
          <w:sz w:val="24"/>
          <w:szCs w:val="24"/>
        </w:rPr>
        <w:t xml:space="preserve"> </w:t>
      </w:r>
    </w:p>
    <w:p w14:paraId="5255E9D1" w14:textId="77777777" w:rsidR="00B1690C" w:rsidRPr="00A1007F" w:rsidRDefault="00B1690C" w:rsidP="00E1173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4F7D76F" w14:textId="2771E53C"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Cieľom tejto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Pr="00A1007F">
        <w:rPr>
          <w:rFonts w:asciiTheme="minorHAnsi" w:hAnsiTheme="minorHAnsi"/>
          <w:sz w:val="24"/>
          <w:szCs w:val="24"/>
        </w:rPr>
        <w:t xml:space="preserve">ríručky je zadefinovať </w:t>
      </w:r>
      <w:r w:rsidR="000012E8" w:rsidRPr="00A1007F">
        <w:rPr>
          <w:rFonts w:asciiTheme="minorHAnsi" w:hAnsiTheme="minorHAnsi"/>
          <w:sz w:val="24"/>
          <w:szCs w:val="24"/>
        </w:rPr>
        <w:t xml:space="preserve">pravidlá </w:t>
      </w:r>
      <w:r w:rsidRPr="00A1007F">
        <w:rPr>
          <w:rFonts w:asciiTheme="minorHAnsi" w:hAnsiTheme="minorHAnsi"/>
          <w:sz w:val="24"/>
          <w:szCs w:val="24"/>
        </w:rPr>
        <w:t>oprávnenosti výdavkov pre projekty</w:t>
      </w:r>
      <w:r w:rsidR="006825B8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0012E8" w:rsidRPr="00A1007F">
        <w:rPr>
          <w:rFonts w:asciiTheme="minorHAnsi" w:hAnsiTheme="minorHAnsi"/>
          <w:sz w:val="24"/>
          <w:szCs w:val="24"/>
        </w:rPr>
        <w:t xml:space="preserve"> tak, aby boli vytvorené podmienky pre transparentné, jednoznačné a efektívne </w:t>
      </w:r>
      <w:r w:rsidR="004F7BAE" w:rsidRPr="00A1007F">
        <w:rPr>
          <w:rFonts w:asciiTheme="minorHAnsi" w:hAnsiTheme="minorHAnsi"/>
          <w:sz w:val="24"/>
          <w:szCs w:val="24"/>
        </w:rPr>
        <w:t>posudzovanie</w:t>
      </w:r>
      <w:r w:rsidR="000012E8" w:rsidRPr="00A1007F">
        <w:rPr>
          <w:rFonts w:asciiTheme="minorHAnsi" w:hAnsiTheme="minorHAnsi"/>
          <w:sz w:val="24"/>
          <w:szCs w:val="24"/>
        </w:rPr>
        <w:t xml:space="preserve"> oprávnenosti výdavkov projektov </w:t>
      </w:r>
      <w:r w:rsidR="00F6098B" w:rsidRPr="00A1007F">
        <w:rPr>
          <w:rFonts w:asciiTheme="minorHAnsi" w:hAnsiTheme="minorHAnsi"/>
          <w:sz w:val="24"/>
          <w:szCs w:val="24"/>
        </w:rPr>
        <w:t>zo strany riadiaceho orgánu</w:t>
      </w:r>
      <w:r w:rsidR="00411CB2">
        <w:rPr>
          <w:rFonts w:asciiTheme="minorHAnsi" w:hAnsiTheme="minorHAnsi"/>
          <w:sz w:val="24"/>
          <w:szCs w:val="24"/>
        </w:rPr>
        <w:t xml:space="preserve"> pre operačný program Technická pomoc</w:t>
      </w:r>
      <w:r w:rsidR="00F6098B" w:rsidRPr="00A1007F">
        <w:rPr>
          <w:rFonts w:asciiTheme="minorHAnsi" w:hAnsiTheme="minorHAnsi"/>
          <w:sz w:val="24"/>
          <w:szCs w:val="24"/>
        </w:rPr>
        <w:t xml:space="preserve"> (ďalej aj „RO</w:t>
      </w:r>
      <w:r w:rsidR="00411CB2">
        <w:rPr>
          <w:rFonts w:asciiTheme="minorHAnsi" w:hAnsiTheme="minorHAnsi"/>
          <w:sz w:val="24"/>
          <w:szCs w:val="24"/>
        </w:rPr>
        <w:t xml:space="preserve"> OP TP</w:t>
      </w:r>
      <w:r w:rsidR="00F6098B" w:rsidRPr="00A1007F">
        <w:rPr>
          <w:rFonts w:asciiTheme="minorHAnsi" w:hAnsiTheme="minorHAnsi"/>
          <w:sz w:val="24"/>
          <w:szCs w:val="24"/>
        </w:rPr>
        <w:t>“</w:t>
      </w:r>
      <w:r w:rsidR="00DC695B" w:rsidRPr="00A1007F">
        <w:rPr>
          <w:rFonts w:asciiTheme="minorHAnsi" w:hAnsiTheme="minorHAnsi"/>
          <w:sz w:val="24"/>
          <w:szCs w:val="24"/>
        </w:rPr>
        <w:t xml:space="preserve">) </w:t>
      </w:r>
      <w:r w:rsidR="004F7BAE" w:rsidRPr="00A1007F">
        <w:rPr>
          <w:rFonts w:asciiTheme="minorHAnsi" w:hAnsiTheme="minorHAnsi"/>
          <w:sz w:val="24"/>
          <w:szCs w:val="24"/>
        </w:rPr>
        <w:t>v procese schvaľovania a kontroly projektov</w:t>
      </w:r>
      <w:r w:rsidRPr="00A1007F">
        <w:rPr>
          <w:rFonts w:asciiTheme="minorHAnsi" w:hAnsiTheme="minorHAnsi"/>
          <w:sz w:val="24"/>
          <w:szCs w:val="24"/>
        </w:rPr>
        <w:t>. Príručka popisuje všeobecné</w:t>
      </w:r>
      <w:ins w:id="24" w:author="Autor">
        <w:r w:rsidR="00B225A6">
          <w:rPr>
            <w:rFonts w:asciiTheme="minorHAnsi" w:hAnsiTheme="minorHAnsi"/>
            <w:sz w:val="24"/>
            <w:szCs w:val="24"/>
          </w:rPr>
          <w:t>,</w:t>
        </w:r>
      </w:ins>
      <w:r w:rsidRPr="00A1007F">
        <w:rPr>
          <w:rFonts w:asciiTheme="minorHAnsi" w:hAnsiTheme="minorHAnsi"/>
          <w:sz w:val="24"/>
          <w:szCs w:val="24"/>
        </w:rPr>
        <w:t xml:space="preserve"> ako aj špecifické podmienky oprávnenosti výdavkov, definuje rozdelenie oprávnených výdavkov vo vzťahu k aktivitám projektu, stanovuje pravidlá oprávnenosti pre najčastejšie sa vyskytujúce výdavky </w:t>
      </w:r>
      <w:r w:rsidR="00470DEA" w:rsidRPr="00A1007F">
        <w:rPr>
          <w:rFonts w:asciiTheme="minorHAnsi" w:hAnsiTheme="minorHAnsi"/>
          <w:sz w:val="24"/>
          <w:szCs w:val="24"/>
        </w:rPr>
        <w:t xml:space="preserve">v rámci </w:t>
      </w:r>
      <w:r w:rsidRPr="00A1007F">
        <w:rPr>
          <w:rFonts w:asciiTheme="minorHAnsi" w:hAnsiTheme="minorHAnsi"/>
          <w:sz w:val="24"/>
          <w:szCs w:val="24"/>
        </w:rPr>
        <w:t>projektov realizovaný</w:t>
      </w:r>
      <w:r w:rsidR="00DA1BF3" w:rsidRPr="00A1007F">
        <w:rPr>
          <w:rFonts w:asciiTheme="minorHAnsi" w:hAnsiTheme="minorHAnsi"/>
          <w:sz w:val="24"/>
          <w:szCs w:val="24"/>
        </w:rPr>
        <w:t>ch</w:t>
      </w:r>
      <w:r w:rsidRPr="00A1007F">
        <w:rPr>
          <w:rFonts w:asciiTheme="minorHAnsi" w:hAnsiTheme="minorHAnsi"/>
          <w:sz w:val="24"/>
          <w:szCs w:val="24"/>
        </w:rPr>
        <w:t xml:space="preserve"> prostredníctvom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470DEA" w:rsidRPr="00A1007F">
        <w:rPr>
          <w:rFonts w:asciiTheme="minorHAnsi" w:hAnsiTheme="minorHAnsi"/>
          <w:sz w:val="24"/>
          <w:szCs w:val="24"/>
        </w:rPr>
        <w:t xml:space="preserve"> a</w:t>
      </w:r>
      <w:r w:rsidRPr="00A1007F">
        <w:rPr>
          <w:rFonts w:asciiTheme="minorHAnsi" w:hAnsiTheme="minorHAnsi"/>
          <w:sz w:val="24"/>
          <w:szCs w:val="24"/>
        </w:rPr>
        <w:t xml:space="preserve"> kategorizuje oprávnené výdavky na triedy, skupiny a </w:t>
      </w:r>
      <w:r w:rsidR="00FA6721" w:rsidRPr="00A1007F">
        <w:rPr>
          <w:rFonts w:asciiTheme="minorHAnsi" w:hAnsiTheme="minorHAnsi"/>
          <w:sz w:val="24"/>
          <w:szCs w:val="24"/>
        </w:rPr>
        <w:t>typy</w:t>
      </w:r>
      <w:r w:rsidRPr="00A1007F">
        <w:rPr>
          <w:rFonts w:asciiTheme="minorHAnsi" w:hAnsiTheme="minorHAnsi"/>
          <w:sz w:val="24"/>
          <w:szCs w:val="24"/>
        </w:rPr>
        <w:t xml:space="preserve"> (</w:t>
      </w:r>
      <w:r w:rsidR="00470DEA" w:rsidRPr="00A1007F">
        <w:rPr>
          <w:rFonts w:asciiTheme="minorHAnsi" w:hAnsiTheme="minorHAnsi"/>
          <w:sz w:val="24"/>
          <w:szCs w:val="24"/>
        </w:rPr>
        <w:t xml:space="preserve">Príloha č. 1 - </w:t>
      </w:r>
      <w:r w:rsidRPr="00A1007F">
        <w:rPr>
          <w:rFonts w:asciiTheme="minorHAnsi" w:hAnsiTheme="minorHAnsi"/>
          <w:i/>
          <w:sz w:val="24"/>
          <w:szCs w:val="24"/>
        </w:rPr>
        <w:t>Číselník oprávnených výdavkov</w:t>
      </w:r>
      <w:r w:rsidRPr="00A1007F">
        <w:rPr>
          <w:rFonts w:asciiTheme="minorHAnsi" w:hAnsiTheme="minorHAnsi"/>
          <w:sz w:val="24"/>
          <w:szCs w:val="24"/>
        </w:rPr>
        <w:t>)</w:t>
      </w:r>
      <w:r w:rsidR="00470DEA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470DEA" w:rsidRPr="00A1007F">
        <w:rPr>
          <w:rFonts w:asciiTheme="minorHAnsi" w:hAnsiTheme="minorHAnsi"/>
          <w:sz w:val="24"/>
          <w:szCs w:val="24"/>
        </w:rPr>
        <w:t>Príručka ďalej</w:t>
      </w:r>
      <w:r w:rsidRPr="00A1007F">
        <w:rPr>
          <w:rFonts w:asciiTheme="minorHAnsi" w:hAnsiTheme="minorHAnsi"/>
          <w:sz w:val="24"/>
          <w:szCs w:val="24"/>
        </w:rPr>
        <w:t xml:space="preserve"> definuje </w:t>
      </w:r>
      <w:r w:rsidR="00341A75" w:rsidRPr="00A1007F">
        <w:rPr>
          <w:rFonts w:asciiTheme="minorHAnsi" w:hAnsiTheme="minorHAnsi"/>
          <w:sz w:val="24"/>
          <w:szCs w:val="24"/>
        </w:rPr>
        <w:t xml:space="preserve">základné </w:t>
      </w:r>
      <w:r w:rsidRPr="00A1007F">
        <w:rPr>
          <w:rFonts w:asciiTheme="minorHAnsi" w:hAnsiTheme="minorHAnsi"/>
          <w:sz w:val="24"/>
          <w:szCs w:val="24"/>
        </w:rPr>
        <w:t xml:space="preserve">nástroje na </w:t>
      </w:r>
      <w:r w:rsidR="00EE0274" w:rsidRPr="00A1007F">
        <w:rPr>
          <w:rFonts w:asciiTheme="minorHAnsi" w:hAnsiTheme="minorHAnsi"/>
          <w:sz w:val="24"/>
          <w:szCs w:val="24"/>
        </w:rPr>
        <w:t>zabezpečenie</w:t>
      </w:r>
      <w:r w:rsidRPr="00A1007F">
        <w:rPr>
          <w:rFonts w:asciiTheme="minorHAnsi" w:hAnsiTheme="minorHAnsi"/>
          <w:sz w:val="24"/>
          <w:szCs w:val="24"/>
        </w:rPr>
        <w:t xml:space="preserve"> hospodárnosti výdavkov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B101B4" w:rsidRPr="00A1007F">
        <w:rPr>
          <w:rFonts w:asciiTheme="minorHAnsi" w:hAnsiTheme="minorHAnsi"/>
          <w:sz w:val="24"/>
          <w:szCs w:val="24"/>
        </w:rPr>
        <w:t xml:space="preserve"> a </w:t>
      </w:r>
      <w:r w:rsidRPr="00A1007F">
        <w:rPr>
          <w:rFonts w:asciiTheme="minorHAnsi" w:hAnsiTheme="minorHAnsi"/>
          <w:sz w:val="24"/>
          <w:szCs w:val="24"/>
        </w:rPr>
        <w:t>uvádza najčastejšie sa vyskytujúc</w:t>
      </w:r>
      <w:r w:rsidR="00DA1BF3" w:rsidRPr="00A1007F">
        <w:rPr>
          <w:rFonts w:asciiTheme="minorHAnsi" w:hAnsiTheme="minorHAnsi"/>
          <w:sz w:val="24"/>
          <w:szCs w:val="24"/>
        </w:rPr>
        <w:t>e</w:t>
      </w:r>
      <w:r w:rsidRPr="00A1007F">
        <w:rPr>
          <w:rFonts w:asciiTheme="minorHAnsi" w:hAnsiTheme="minorHAnsi"/>
          <w:sz w:val="24"/>
          <w:szCs w:val="24"/>
        </w:rPr>
        <w:t xml:space="preserve"> neoprávnen</w:t>
      </w:r>
      <w:r w:rsidR="00FA6721" w:rsidRPr="00A1007F">
        <w:rPr>
          <w:rFonts w:asciiTheme="minorHAnsi" w:hAnsiTheme="minorHAnsi"/>
          <w:sz w:val="24"/>
          <w:szCs w:val="24"/>
        </w:rPr>
        <w:t>é</w:t>
      </w:r>
      <w:r w:rsidRPr="00A1007F">
        <w:rPr>
          <w:rFonts w:asciiTheme="minorHAnsi" w:hAnsiTheme="minorHAnsi"/>
          <w:sz w:val="24"/>
          <w:szCs w:val="24"/>
        </w:rPr>
        <w:t xml:space="preserve"> výdavk</w:t>
      </w:r>
      <w:r w:rsidR="00FA6721" w:rsidRPr="00A1007F">
        <w:rPr>
          <w:rFonts w:asciiTheme="minorHAnsi" w:hAnsiTheme="minorHAnsi"/>
          <w:sz w:val="24"/>
          <w:szCs w:val="24"/>
        </w:rPr>
        <w:t>y</w:t>
      </w:r>
      <w:r w:rsidRPr="00A1007F">
        <w:rPr>
          <w:rFonts w:asciiTheme="minorHAnsi" w:hAnsiTheme="minorHAnsi"/>
          <w:sz w:val="24"/>
          <w:szCs w:val="24"/>
        </w:rPr>
        <w:t xml:space="preserve">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9B235D" w:rsidRPr="00A1007F">
        <w:rPr>
          <w:rFonts w:asciiTheme="minorHAnsi" w:hAnsiTheme="minorHAnsi"/>
          <w:sz w:val="24"/>
          <w:szCs w:val="24"/>
        </w:rPr>
        <w:t>.</w:t>
      </w:r>
    </w:p>
    <w:p w14:paraId="7310955D" w14:textId="77777777" w:rsidR="005E2314" w:rsidRPr="00A1007F" w:rsidRDefault="005E2314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E3EFB08" w14:textId="65BDA007" w:rsidR="0082038C" w:rsidRPr="00A1007F" w:rsidRDefault="00DC695B" w:rsidP="00AA5B43">
      <w:pPr>
        <w:spacing w:after="0" w:line="240" w:lineRule="auto"/>
        <w:jc w:val="both"/>
        <w:rPr>
          <w:rFonts w:asciiTheme="minorHAnsi" w:hAnsiTheme="minorHAnsi"/>
          <w:color w:val="006600"/>
        </w:rPr>
      </w:pPr>
      <w:r w:rsidRPr="00A1007F">
        <w:rPr>
          <w:rFonts w:asciiTheme="minorHAnsi" w:hAnsiTheme="minorHAnsi"/>
          <w:sz w:val="24"/>
          <w:szCs w:val="24"/>
        </w:rPr>
        <w:t>Z</w:t>
      </w:r>
      <w:r w:rsidR="005E2314" w:rsidRPr="00A1007F">
        <w:rPr>
          <w:rFonts w:asciiTheme="minorHAnsi" w:hAnsiTheme="minorHAnsi"/>
          <w:sz w:val="24"/>
          <w:szCs w:val="24"/>
        </w:rPr>
        <w:t>a interpretáciu oprávnenosti výdavkov</w:t>
      </w:r>
      <w:r w:rsidR="001B5973" w:rsidRPr="00A1007F">
        <w:rPr>
          <w:rFonts w:asciiTheme="minorHAnsi" w:hAnsiTheme="minorHAnsi"/>
          <w:sz w:val="24"/>
          <w:szCs w:val="24"/>
        </w:rPr>
        <w:t xml:space="preserve"> v súlade s touto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="001B5973" w:rsidRPr="00A1007F">
        <w:rPr>
          <w:rFonts w:asciiTheme="minorHAnsi" w:hAnsiTheme="minorHAnsi"/>
          <w:sz w:val="24"/>
          <w:szCs w:val="24"/>
        </w:rPr>
        <w:t>ríručkou</w:t>
      </w:r>
      <w:r w:rsidRPr="00A1007F">
        <w:rPr>
          <w:rFonts w:asciiTheme="minorHAnsi" w:hAnsiTheme="minorHAnsi"/>
          <w:sz w:val="24"/>
          <w:szCs w:val="24"/>
        </w:rPr>
        <w:t xml:space="preserve"> zodpoved</w:t>
      </w:r>
      <w:r w:rsidR="001B5973" w:rsidRPr="00A1007F">
        <w:rPr>
          <w:rFonts w:asciiTheme="minorHAnsi" w:hAnsiTheme="minorHAnsi"/>
          <w:sz w:val="24"/>
          <w:szCs w:val="24"/>
        </w:rPr>
        <w:t>á</w:t>
      </w:r>
      <w:r w:rsidRPr="00A1007F">
        <w:rPr>
          <w:rFonts w:asciiTheme="minorHAnsi" w:hAnsiTheme="minorHAnsi"/>
          <w:sz w:val="24"/>
          <w:szCs w:val="24"/>
        </w:rPr>
        <w:t xml:space="preserve"> RO</w:t>
      </w:r>
      <w:r w:rsidR="00411CB2">
        <w:rPr>
          <w:rFonts w:asciiTheme="minorHAnsi" w:hAnsiTheme="minorHAnsi"/>
          <w:sz w:val="24"/>
          <w:szCs w:val="24"/>
        </w:rPr>
        <w:t xml:space="preserve"> OP TP</w:t>
      </w:r>
      <w:r w:rsidR="005E2314" w:rsidRPr="00A1007F">
        <w:rPr>
          <w:rFonts w:asciiTheme="minorHAnsi" w:hAnsiTheme="minorHAnsi"/>
          <w:sz w:val="24"/>
          <w:szCs w:val="24"/>
        </w:rPr>
        <w:t xml:space="preserve">. </w:t>
      </w:r>
      <w:r w:rsidR="0082038C" w:rsidRPr="00A1007F">
        <w:rPr>
          <w:rFonts w:asciiTheme="minorHAnsi" w:hAnsiTheme="minorHAnsi"/>
          <w:sz w:val="24"/>
          <w:szCs w:val="24"/>
        </w:rPr>
        <w:t xml:space="preserve">RO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2038C" w:rsidRPr="00A1007F">
        <w:rPr>
          <w:rFonts w:asciiTheme="minorHAnsi" w:hAnsiTheme="minorHAnsi"/>
          <w:sz w:val="24"/>
          <w:szCs w:val="24"/>
        </w:rPr>
        <w:t xml:space="preserve"> si vyhradzuje právo v prípade potreby informácie v tejto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="0082038C" w:rsidRPr="00A1007F">
        <w:rPr>
          <w:rFonts w:asciiTheme="minorHAnsi" w:hAnsiTheme="minorHAnsi"/>
          <w:sz w:val="24"/>
          <w:szCs w:val="24"/>
        </w:rPr>
        <w:t xml:space="preserve">ríručke upraviť, doplniť alebo aktualizovať, a to najmä podľa skúseností z implementačného procesu. O aktualizácii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="0082038C" w:rsidRPr="00A1007F">
        <w:rPr>
          <w:rFonts w:asciiTheme="minorHAnsi" w:hAnsiTheme="minorHAnsi"/>
          <w:sz w:val="24"/>
          <w:szCs w:val="24"/>
        </w:rPr>
        <w:t xml:space="preserve">ríručky bude RO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2038C" w:rsidRPr="00A1007F">
        <w:rPr>
          <w:rFonts w:asciiTheme="minorHAnsi" w:hAnsiTheme="minorHAnsi"/>
          <w:sz w:val="24"/>
          <w:szCs w:val="24"/>
        </w:rPr>
        <w:t xml:space="preserve"> informovať žiadateľov/prijímateľov na </w:t>
      </w:r>
      <w:r w:rsidR="00BD318D" w:rsidRPr="00A1007F">
        <w:rPr>
          <w:rFonts w:asciiTheme="minorHAnsi" w:hAnsiTheme="minorHAnsi"/>
          <w:sz w:val="24"/>
          <w:szCs w:val="24"/>
        </w:rPr>
        <w:t xml:space="preserve">webovom sídle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2038C" w:rsidRPr="00A1007F">
        <w:rPr>
          <w:rFonts w:asciiTheme="minorHAnsi" w:hAnsiTheme="minorHAnsi"/>
          <w:sz w:val="24"/>
          <w:szCs w:val="24"/>
        </w:rPr>
        <w:t xml:space="preserve"> </w:t>
      </w:r>
      <w:hyperlink r:id="rId14" w:history="1">
        <w:r w:rsidR="00D93863" w:rsidRPr="00BB6026">
          <w:rPr>
            <w:rStyle w:val="Hypertextovprepojenie"/>
            <w:rFonts w:asciiTheme="minorHAnsi" w:hAnsiTheme="minorHAnsi"/>
            <w:sz w:val="24"/>
            <w:szCs w:val="24"/>
          </w:rPr>
          <w:t>www.optp.vlada.gov.sk</w:t>
        </w:r>
      </w:hyperlink>
      <w:r w:rsidR="00D93863">
        <w:rPr>
          <w:rFonts w:asciiTheme="minorHAnsi" w:hAnsiTheme="minorHAnsi"/>
          <w:sz w:val="24"/>
          <w:szCs w:val="24"/>
        </w:rPr>
        <w:t xml:space="preserve">. </w:t>
      </w:r>
    </w:p>
    <w:p w14:paraId="313151A0" w14:textId="77777777" w:rsidR="0012054A" w:rsidRPr="00A1007F" w:rsidRDefault="0012054A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C153A4C" w14:textId="5AB8067B" w:rsidR="00745CAF" w:rsidRPr="00FE2F06" w:rsidRDefault="00745CAF" w:rsidP="00FE2F06">
      <w:pPr>
        <w:shd w:val="clear" w:color="auto" w:fill="FBD4B4" w:themeFill="accent6" w:themeFillTint="66"/>
        <w:spacing w:after="0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Informácie</w:t>
      </w:r>
      <w:r w:rsidR="00075DE7" w:rsidRPr="00FE2F06">
        <w:rPr>
          <w:rFonts w:asciiTheme="minorHAnsi" w:hAnsiTheme="minorHAnsi"/>
          <w:color w:val="365F91"/>
          <w:sz w:val="24"/>
          <w:szCs w:val="24"/>
        </w:rPr>
        <w:t>, ako aj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pravidlá k dokladovaniu, účtovaniu</w:t>
      </w:r>
      <w:r w:rsidR="00075DE7" w:rsidRPr="00FE2F06">
        <w:rPr>
          <w:rFonts w:asciiTheme="minorHAnsi" w:hAnsiTheme="minorHAnsi"/>
          <w:color w:val="365F91"/>
          <w:sz w:val="24"/>
          <w:szCs w:val="24"/>
        </w:rPr>
        <w:t xml:space="preserve"> a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úhrade oprávnených výdavkov </w:t>
      </w:r>
      <w:r w:rsidR="007D4D76">
        <w:rPr>
          <w:rFonts w:asciiTheme="minorHAnsi" w:hAnsiTheme="minorHAnsi"/>
          <w:color w:val="365F91"/>
          <w:sz w:val="24"/>
          <w:szCs w:val="24"/>
        </w:rPr>
        <w:br/>
      </w:r>
      <w:r w:rsidRPr="00FE2F06">
        <w:rPr>
          <w:rFonts w:asciiTheme="minorHAnsi" w:hAnsiTheme="minorHAnsi"/>
          <w:color w:val="365F91"/>
          <w:sz w:val="24"/>
          <w:szCs w:val="24"/>
        </w:rPr>
        <w:t>na strane prijímateľa</w:t>
      </w:r>
      <w:r w:rsidR="00075DE7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sú detailne uvedené v </w:t>
      </w:r>
      <w:r w:rsidRPr="00FE2F06">
        <w:rPr>
          <w:rFonts w:asciiTheme="minorHAnsi" w:hAnsiTheme="minorHAnsi"/>
          <w:b/>
          <w:i/>
          <w:color w:val="365F91"/>
          <w:sz w:val="24"/>
          <w:szCs w:val="24"/>
        </w:rPr>
        <w:t>Príručke pre prijímateľa</w:t>
      </w:r>
      <w:r w:rsidR="00306C73" w:rsidRPr="00FE2F06">
        <w:rPr>
          <w:rFonts w:asciiTheme="minorHAnsi" w:hAnsiTheme="minorHAnsi"/>
          <w:b/>
          <w:i/>
          <w:color w:val="365F91"/>
          <w:sz w:val="24"/>
          <w:szCs w:val="24"/>
        </w:rPr>
        <w:t xml:space="preserve"> pre projekty </w:t>
      </w:r>
      <w:r w:rsidR="00214715" w:rsidRPr="00FE2F06">
        <w:rPr>
          <w:rFonts w:asciiTheme="minorHAnsi" w:hAnsiTheme="minorHAnsi"/>
          <w:b/>
          <w:i/>
          <w:color w:val="365F91"/>
          <w:sz w:val="24"/>
          <w:szCs w:val="24"/>
        </w:rPr>
        <w:t xml:space="preserve">OP </w:t>
      </w:r>
      <w:r w:rsidR="00297D87" w:rsidRPr="00FE2F06">
        <w:rPr>
          <w:rFonts w:asciiTheme="minorHAnsi" w:hAnsiTheme="minorHAnsi"/>
          <w:b/>
          <w:i/>
          <w:color w:val="365F91"/>
          <w:sz w:val="24"/>
          <w:szCs w:val="24"/>
        </w:rPr>
        <w:t>TP</w:t>
      </w:r>
      <w:r w:rsidR="00477CD7">
        <w:rPr>
          <w:rFonts w:asciiTheme="minorHAnsi" w:hAnsiTheme="minorHAnsi"/>
          <w:b/>
          <w:i/>
          <w:color w:val="365F91"/>
          <w:sz w:val="24"/>
          <w:szCs w:val="24"/>
        </w:rPr>
        <w:t xml:space="preserve"> </w:t>
      </w:r>
      <w:r w:rsidR="007D4D76">
        <w:rPr>
          <w:rFonts w:asciiTheme="minorHAnsi" w:hAnsiTheme="minorHAnsi"/>
          <w:b/>
          <w:i/>
          <w:color w:val="365F91"/>
          <w:sz w:val="24"/>
          <w:szCs w:val="24"/>
        </w:rPr>
        <w:br/>
      </w:r>
      <w:r w:rsidR="00477CD7">
        <w:rPr>
          <w:rFonts w:asciiTheme="minorHAnsi" w:hAnsiTheme="minorHAnsi"/>
          <w:b/>
          <w:i/>
          <w:color w:val="365F91"/>
          <w:sz w:val="24"/>
          <w:szCs w:val="24"/>
        </w:rPr>
        <w:t>2014</w:t>
      </w:r>
      <w:del w:id="25" w:author="Autor">
        <w:r w:rsidR="00477CD7">
          <w:rPr>
            <w:rFonts w:asciiTheme="minorHAnsi" w:hAnsiTheme="minorHAnsi"/>
            <w:b/>
            <w:i/>
            <w:color w:val="365F91"/>
            <w:sz w:val="24"/>
            <w:szCs w:val="24"/>
          </w:rPr>
          <w:delText>-</w:delText>
        </w:r>
      </w:del>
      <w:ins w:id="26" w:author="Autor">
        <w:r w:rsidR="00FD1FC7">
          <w:rPr>
            <w:rFonts w:asciiTheme="minorHAnsi" w:hAnsiTheme="minorHAnsi"/>
            <w:b/>
            <w:i/>
            <w:color w:val="365F91"/>
            <w:sz w:val="24"/>
            <w:szCs w:val="24"/>
          </w:rPr>
          <w:t xml:space="preserve"> </w:t>
        </w:r>
        <w:r w:rsidR="00477CD7">
          <w:rPr>
            <w:rFonts w:asciiTheme="minorHAnsi" w:hAnsiTheme="minorHAnsi"/>
            <w:b/>
            <w:i/>
            <w:color w:val="365F91"/>
            <w:sz w:val="24"/>
            <w:szCs w:val="24"/>
          </w:rPr>
          <w:t>-</w:t>
        </w:r>
        <w:r w:rsidR="00FD1FC7">
          <w:rPr>
            <w:rFonts w:asciiTheme="minorHAnsi" w:hAnsiTheme="minorHAnsi"/>
            <w:b/>
            <w:i/>
            <w:color w:val="365F91"/>
            <w:sz w:val="24"/>
            <w:szCs w:val="24"/>
          </w:rPr>
          <w:t xml:space="preserve"> </w:t>
        </w:r>
      </w:ins>
      <w:r w:rsidR="00477CD7">
        <w:rPr>
          <w:rFonts w:asciiTheme="minorHAnsi" w:hAnsiTheme="minorHAnsi"/>
          <w:b/>
          <w:i/>
          <w:color w:val="365F91"/>
          <w:sz w:val="24"/>
          <w:szCs w:val="24"/>
        </w:rPr>
        <w:t>2020</w:t>
      </w:r>
      <w:r w:rsidRPr="00FE2F06">
        <w:rPr>
          <w:rFonts w:asciiTheme="minorHAnsi" w:hAnsiTheme="minorHAnsi"/>
          <w:color w:val="365F91"/>
          <w:sz w:val="24"/>
          <w:szCs w:val="24"/>
        </w:rPr>
        <w:t>.</w:t>
      </w:r>
    </w:p>
    <w:p w14:paraId="656A40E9" w14:textId="77777777" w:rsidR="0057029B" w:rsidRPr="00A1007F" w:rsidRDefault="0057029B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849198A" w14:textId="77777777" w:rsidR="00930902" w:rsidRPr="00A1007F" w:rsidRDefault="00930902">
      <w:pPr>
        <w:rPr>
          <w:rFonts w:asciiTheme="minorHAnsi" w:hAnsiTheme="minorHAnsi"/>
          <w:b/>
          <w:sz w:val="32"/>
          <w:szCs w:val="24"/>
        </w:rPr>
      </w:pPr>
      <w:r w:rsidRPr="00A1007F">
        <w:rPr>
          <w:rFonts w:asciiTheme="minorHAnsi" w:hAnsiTheme="minorHAnsi"/>
          <w:b/>
          <w:sz w:val="32"/>
          <w:szCs w:val="24"/>
        </w:rPr>
        <w:br w:type="page"/>
      </w:r>
    </w:p>
    <w:p w14:paraId="67659660" w14:textId="77777777" w:rsidR="00905EC4" w:rsidRPr="00C36213" w:rsidRDefault="00784A38" w:rsidP="00F3655E">
      <w:pPr>
        <w:pStyle w:val="Odsekzoznamu"/>
        <w:numPr>
          <w:ilvl w:val="0"/>
          <w:numId w:val="14"/>
        </w:numPr>
        <w:spacing w:after="240" w:line="240" w:lineRule="auto"/>
        <w:ind w:left="425" w:hanging="425"/>
        <w:contextualSpacing w:val="0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27" w:name="_Toc74549216"/>
      <w:bookmarkStart w:id="28" w:name="_Toc62213234"/>
      <w:r w:rsidRPr="00C36213">
        <w:rPr>
          <w:rFonts w:asciiTheme="minorHAnsi" w:hAnsiTheme="minorHAnsi"/>
          <w:b/>
          <w:color w:val="365F91"/>
          <w:sz w:val="32"/>
          <w:szCs w:val="24"/>
        </w:rPr>
        <w:lastRenderedPageBreak/>
        <w:t>Podmienky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oprávnenosti výdavkov</w:t>
      </w:r>
      <w:bookmarkEnd w:id="27"/>
      <w:bookmarkEnd w:id="28"/>
    </w:p>
    <w:p w14:paraId="3F46D983" w14:textId="77777777" w:rsidR="00630CD8" w:rsidRPr="00A1007F" w:rsidRDefault="00630CD8" w:rsidP="00630CD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Pravidlá oprávnenosti výdavkov sú stanovené na vnútroštátnej úrovni v súlade s čl. 65 ods. 1 Nariadenia Európskeho parlamentu a Rady (EÚ) č. 1303/2013 zo 17. decembra 2013 (ďalej len „všeobecné nariadenie“) s ohľadom na platnú národnú legislatívu</w:t>
      </w:r>
      <w:r w:rsidR="00377D63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najmä zákon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o rozpočtových pravidlách</w:t>
      </w:r>
      <w:r w:rsidR="00306C73" w:rsidRPr="00A1007F">
        <w:rPr>
          <w:rFonts w:asciiTheme="minorHAnsi" w:hAnsiTheme="minorHAnsi"/>
          <w:sz w:val="24"/>
          <w:szCs w:val="24"/>
        </w:rPr>
        <w:t xml:space="preserve"> a </w:t>
      </w:r>
      <w:r w:rsidRPr="00A1007F">
        <w:rPr>
          <w:rFonts w:asciiTheme="minorHAnsi" w:hAnsiTheme="minorHAnsi"/>
          <w:sz w:val="24"/>
          <w:szCs w:val="24"/>
        </w:rPr>
        <w:t xml:space="preserve">zákon o účtovníctve, okrem prípadov, keď sú stanovené osobitné pravidlá vo všeobecnom nariadení alebo pravidiel pre jednotlivé fondy. </w:t>
      </w:r>
    </w:p>
    <w:p w14:paraId="1C133B00" w14:textId="77777777"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color w:val="006600"/>
          <w:sz w:val="24"/>
          <w:szCs w:val="24"/>
        </w:rPr>
      </w:pPr>
    </w:p>
    <w:p w14:paraId="28CB429F" w14:textId="7CA61899" w:rsidR="001B0BCA" w:rsidRPr="001B0BCA" w:rsidRDefault="001B0BCA" w:rsidP="001B0BCA">
      <w:pPr>
        <w:pStyle w:val="Odsekzoznamu"/>
        <w:numPr>
          <w:ilvl w:val="0"/>
          <w:numId w:val="1"/>
        </w:numPr>
        <w:spacing w:after="0" w:line="240" w:lineRule="auto"/>
        <w:jc w:val="both"/>
        <w:outlineLvl w:val="1"/>
        <w:rPr>
          <w:rFonts w:asciiTheme="minorHAnsi" w:hAnsiTheme="minorHAnsi"/>
          <w:b/>
          <w:vanish/>
          <w:color w:val="365F91"/>
          <w:sz w:val="28"/>
          <w:szCs w:val="24"/>
        </w:rPr>
      </w:pPr>
      <w:bookmarkStart w:id="29" w:name="_Toc423339146"/>
      <w:bookmarkStart w:id="30" w:name="_Toc423339184"/>
      <w:bookmarkStart w:id="31" w:name="_Toc442777284"/>
      <w:bookmarkStart w:id="32" w:name="_Toc444689809"/>
      <w:bookmarkStart w:id="33" w:name="_Toc532205871"/>
      <w:bookmarkStart w:id="34" w:name="_Toc62066194"/>
      <w:bookmarkStart w:id="35" w:name="_Toc62213235"/>
      <w:bookmarkStart w:id="36" w:name="_Toc74297800"/>
      <w:bookmarkStart w:id="37" w:name="_Toc74409246"/>
      <w:bookmarkStart w:id="38" w:name="_Toc74549217"/>
      <w:bookmarkStart w:id="39" w:name="_Toc394653334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18C79C84" w14:textId="77777777" w:rsidR="001B0BCA" w:rsidRPr="001B0BCA" w:rsidRDefault="001B0BCA" w:rsidP="001B0BCA">
      <w:pPr>
        <w:pStyle w:val="Odsekzoznamu"/>
        <w:numPr>
          <w:ilvl w:val="0"/>
          <w:numId w:val="1"/>
        </w:numPr>
        <w:spacing w:after="0" w:line="240" w:lineRule="auto"/>
        <w:jc w:val="both"/>
        <w:outlineLvl w:val="1"/>
        <w:rPr>
          <w:rFonts w:asciiTheme="minorHAnsi" w:hAnsiTheme="minorHAnsi"/>
          <w:b/>
          <w:vanish/>
          <w:color w:val="365F91"/>
          <w:sz w:val="28"/>
          <w:szCs w:val="24"/>
        </w:rPr>
      </w:pPr>
      <w:bookmarkStart w:id="40" w:name="_Toc423339147"/>
      <w:bookmarkStart w:id="41" w:name="_Toc423339185"/>
      <w:bookmarkStart w:id="42" w:name="_Toc442777285"/>
      <w:bookmarkStart w:id="43" w:name="_Toc444689810"/>
      <w:bookmarkStart w:id="44" w:name="_Toc532205872"/>
      <w:bookmarkStart w:id="45" w:name="_Toc62066195"/>
      <w:bookmarkStart w:id="46" w:name="_Toc62213236"/>
      <w:bookmarkStart w:id="47" w:name="_Toc74549218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14:paraId="3CCC23C2" w14:textId="77777777" w:rsidR="0082038C" w:rsidRPr="00C36213" w:rsidRDefault="0082038C" w:rsidP="001B0BCA">
      <w:pPr>
        <w:pStyle w:val="SRKNorm"/>
        <w:numPr>
          <w:ilvl w:val="1"/>
          <w:numId w:val="1"/>
        </w:numPr>
        <w:tabs>
          <w:tab w:val="clear" w:pos="994"/>
          <w:tab w:val="num" w:pos="567"/>
        </w:tabs>
        <w:spacing w:before="0" w:after="0"/>
        <w:ind w:left="567"/>
        <w:outlineLvl w:val="1"/>
        <w:rPr>
          <w:rFonts w:asciiTheme="minorHAnsi" w:hAnsiTheme="minorHAnsi"/>
          <w:b/>
          <w:color w:val="365F91"/>
          <w:sz w:val="28"/>
        </w:rPr>
      </w:pPr>
      <w:bookmarkStart w:id="48" w:name="_Toc74549219"/>
      <w:bookmarkStart w:id="49" w:name="_Toc62213237"/>
      <w:r w:rsidRPr="00C36213">
        <w:rPr>
          <w:rFonts w:asciiTheme="minorHAnsi" w:hAnsiTheme="minorHAnsi"/>
          <w:b/>
          <w:color w:val="365F91"/>
          <w:sz w:val="28"/>
        </w:rPr>
        <w:t>Všeobecné podmienky oprávnenosti</w:t>
      </w:r>
      <w:bookmarkEnd w:id="39"/>
      <w:r w:rsidRPr="00C36213">
        <w:rPr>
          <w:rFonts w:asciiTheme="minorHAnsi" w:hAnsiTheme="minorHAnsi"/>
          <w:b/>
          <w:color w:val="365F91"/>
          <w:sz w:val="28"/>
        </w:rPr>
        <w:t xml:space="preserve"> výdavkov</w:t>
      </w:r>
      <w:bookmarkEnd w:id="48"/>
      <w:bookmarkEnd w:id="49"/>
    </w:p>
    <w:p w14:paraId="7E849EF7" w14:textId="77777777"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0D37399" w14:textId="77777777"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Vecná oprávnenosť výdavkov</w:t>
      </w:r>
    </w:p>
    <w:p w14:paraId="0B0696D1" w14:textId="77777777"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vecnej oprávnenosti musí výdavok spĺňať nasledujúce podmienky:</w:t>
      </w:r>
    </w:p>
    <w:p w14:paraId="16D4886D" w14:textId="77777777"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je v súlade s platnými všeobecne záväznými právnymi predpismi (napr. zákon o rozpočtových pravidlách, </w:t>
      </w:r>
      <w:r w:rsidR="00627194" w:rsidRPr="00A1007F">
        <w:rPr>
          <w:rFonts w:asciiTheme="minorHAnsi" w:hAnsiTheme="minorHAnsi"/>
          <w:sz w:val="24"/>
        </w:rPr>
        <w:t xml:space="preserve"> </w:t>
      </w:r>
      <w:r w:rsidR="00627194" w:rsidRPr="00A1007F">
        <w:rPr>
          <w:rFonts w:asciiTheme="minorHAnsi" w:hAnsiTheme="minorHAnsi"/>
          <w:sz w:val="24"/>
          <w:szCs w:val="24"/>
        </w:rPr>
        <w:t>zákon o verejnom obstarávaní</w:t>
      </w:r>
      <w:r w:rsidRPr="00A1007F">
        <w:rPr>
          <w:rFonts w:asciiTheme="minorHAnsi" w:hAnsiTheme="minorHAnsi"/>
          <w:sz w:val="24"/>
          <w:szCs w:val="24"/>
        </w:rPr>
        <w:t xml:space="preserve">, </w:t>
      </w:r>
      <w:r w:rsidR="00B1383E" w:rsidRPr="00A1007F">
        <w:rPr>
          <w:rFonts w:asciiTheme="minorHAnsi" w:hAnsiTheme="minorHAnsi"/>
          <w:sz w:val="24"/>
          <w:szCs w:val="24"/>
        </w:rPr>
        <w:t xml:space="preserve">zákon o štátnej službe, zákon o výkone práce vo verejnom záujme, </w:t>
      </w:r>
      <w:r w:rsidRPr="00A1007F">
        <w:rPr>
          <w:rFonts w:asciiTheme="minorHAnsi" w:hAnsiTheme="minorHAnsi"/>
          <w:sz w:val="24"/>
          <w:szCs w:val="24"/>
        </w:rPr>
        <w:t>zákonník práce</w:t>
      </w:r>
      <w:r w:rsidR="00B1383E" w:rsidRPr="00A1007F">
        <w:rPr>
          <w:rFonts w:asciiTheme="minorHAnsi" w:hAnsiTheme="minorHAnsi"/>
          <w:sz w:val="24"/>
          <w:szCs w:val="24"/>
        </w:rPr>
        <w:t>, zákon o účtovníctve, zákon o Štátnej pokladnici, zákon o dani z pridanej hodnoty, zákonom o dani z príjmov, zákon o finančnej kontrole a vnútornom audite</w:t>
      </w:r>
      <w:r w:rsidR="00306C73" w:rsidRPr="00A1007F">
        <w:rPr>
          <w:rFonts w:asciiTheme="minorHAnsi" w:hAnsiTheme="minorHAnsi"/>
          <w:sz w:val="24"/>
          <w:szCs w:val="24"/>
        </w:rPr>
        <w:t>, zákon o správe majetku štátu</w:t>
      </w:r>
      <w:r w:rsidRPr="00A1007F">
        <w:rPr>
          <w:rFonts w:asciiTheme="minorHAnsi" w:hAnsiTheme="minorHAnsi"/>
          <w:sz w:val="24"/>
          <w:szCs w:val="24"/>
        </w:rPr>
        <w:t>);</w:t>
      </w:r>
    </w:p>
    <w:p w14:paraId="72826F6C" w14:textId="77777777"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je vynaložený na projekt (existencia priameho spojenia s projektom) schválený RO a realizovaný v zmysle podmienok </w:t>
      </w:r>
      <w:r w:rsidR="005A59B3" w:rsidRPr="00A1007F">
        <w:rPr>
          <w:rFonts w:asciiTheme="minorHAnsi" w:hAnsiTheme="minorHAnsi"/>
          <w:sz w:val="24"/>
          <w:szCs w:val="24"/>
        </w:rPr>
        <w:t xml:space="preserve">písomného </w:t>
      </w:r>
      <w:r w:rsidRPr="00A1007F">
        <w:rPr>
          <w:rFonts w:asciiTheme="minorHAnsi" w:hAnsiTheme="minorHAnsi"/>
          <w:sz w:val="24"/>
          <w:szCs w:val="24"/>
        </w:rPr>
        <w:t xml:space="preserve">vyzvania, podmienok zmluvy o NFP, resp. rozhodnutia o schválení </w:t>
      </w:r>
      <w:r w:rsidR="00D0794D" w:rsidRPr="00A1007F">
        <w:rPr>
          <w:rFonts w:asciiTheme="minorHAnsi" w:hAnsiTheme="minorHAnsi"/>
          <w:sz w:val="24"/>
          <w:szCs w:val="24"/>
        </w:rPr>
        <w:t>žiadosti o poskytnutie nenávratného finančného príspevku (ďalej aj „ŽoNFP“)</w:t>
      </w:r>
      <w:r w:rsidRPr="00A1007F">
        <w:rPr>
          <w:rFonts w:asciiTheme="minorHAnsi" w:hAnsiTheme="minorHAnsi"/>
          <w:sz w:val="24"/>
          <w:szCs w:val="24"/>
        </w:rPr>
        <w:t xml:space="preserve"> v prípadoch, ak RO a </w:t>
      </w:r>
      <w:r w:rsidR="00212F28">
        <w:rPr>
          <w:rFonts w:asciiTheme="minorHAnsi" w:hAnsiTheme="minorHAnsi"/>
          <w:sz w:val="24"/>
          <w:szCs w:val="24"/>
        </w:rPr>
        <w:t>prijímateľ</w:t>
      </w:r>
      <w:r w:rsidR="00212F28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je tá istá osoba;</w:t>
      </w:r>
    </w:p>
    <w:p w14:paraId="10F97A6C" w14:textId="77777777"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sú vynaložené v súlade s pravidlami </w:t>
      </w:r>
      <w:r w:rsidR="00D81974" w:rsidRPr="00A1007F">
        <w:rPr>
          <w:rFonts w:asciiTheme="minorHAnsi" w:hAnsiTheme="minorHAnsi"/>
          <w:sz w:val="24"/>
          <w:szCs w:val="24"/>
        </w:rPr>
        <w:t xml:space="preserve">operačného programu (ďalej len „OP“)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na oprávnené aktivity, v súlade s obsahovou stránkou projektu, zodpovedajú časovej následnosti aktivít projektu, sú plne v súlade s cieľmi projektu a prispievajú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k dosiahnutiu plánovaných cieľov projektu; </w:t>
      </w:r>
    </w:p>
    <w:p w14:paraId="4DDA4232" w14:textId="77777777"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je primeraný, t.j. zodpovedá obvyklým cenám v danom mieste a čase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zodpovedá potrebám projektu;</w:t>
      </w:r>
    </w:p>
    <w:p w14:paraId="492A6483" w14:textId="77777777"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 spĺňa  zásady  hospodárnosti,  efektívnosti,  účelnosti  a účinnosti,  vrátane zásady </w:t>
      </w:r>
      <w:r w:rsidR="00212F28">
        <w:rPr>
          <w:rFonts w:asciiTheme="minorHAnsi" w:hAnsiTheme="minorHAnsi"/>
          <w:sz w:val="24"/>
          <w:szCs w:val="24"/>
        </w:rPr>
        <w:t>správneho</w:t>
      </w:r>
      <w:r w:rsidR="00212F28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finančného </w:t>
      </w:r>
      <w:r w:rsidR="00212F28">
        <w:rPr>
          <w:rFonts w:asciiTheme="minorHAnsi" w:hAnsiTheme="minorHAnsi"/>
          <w:sz w:val="24"/>
          <w:szCs w:val="24"/>
        </w:rPr>
        <w:t>riadenia</w:t>
      </w:r>
      <w:r w:rsidR="00212F28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podľa čl. </w:t>
      </w:r>
      <w:r w:rsidR="00212F28" w:rsidRPr="00A1007F">
        <w:rPr>
          <w:rFonts w:asciiTheme="minorHAnsi" w:hAnsiTheme="minorHAnsi"/>
          <w:sz w:val="24"/>
          <w:szCs w:val="24"/>
        </w:rPr>
        <w:t>3</w:t>
      </w:r>
      <w:r w:rsidR="00212F28">
        <w:rPr>
          <w:rFonts w:asciiTheme="minorHAnsi" w:hAnsiTheme="minorHAnsi"/>
          <w:sz w:val="24"/>
          <w:szCs w:val="24"/>
        </w:rPr>
        <w:t>3</w:t>
      </w:r>
      <w:r w:rsidR="00212F28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nariadenia </w:t>
      </w:r>
      <w:r w:rsidR="00212F28" w:rsidRPr="0027604F">
        <w:rPr>
          <w:rFonts w:asciiTheme="minorHAnsi" w:hAnsiTheme="minorHAnsi"/>
          <w:sz w:val="24"/>
          <w:szCs w:val="24"/>
        </w:rPr>
        <w:t>2018/1046</w:t>
      </w:r>
      <w:r w:rsidR="00D81974" w:rsidRPr="00A1007F">
        <w:rPr>
          <w:rFonts w:asciiTheme="minorHAnsi" w:hAnsiTheme="minorHAnsi"/>
          <w:sz w:val="24"/>
          <w:szCs w:val="24"/>
        </w:rPr>
        <w:t>;</w:t>
      </w:r>
    </w:p>
    <w:p w14:paraId="7A5EC217" w14:textId="36B11539" w:rsidR="003F2C93" w:rsidRDefault="00630CD8" w:rsidP="00D81974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musia byť identifikovateľné a preukázateľné a musia byť doložené účtovnými dokladmi, ktoré sú riadne evidované u prijímateľa v súlade s platnou legislatívou; výdavok je preukázaný faktúrami alebo inými účtovnými dokladmi rovnocennej preukaznej hodnoty, ktoré sú riadne evidované v účtovníctve prijímateľa v súlade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s platnými všeobecne záväznými právnymi predpismi a zmluvou o NFP. Preukázanie výdavkov faktúrami alebo účtovnými dokladmi rovnocennej preukaznej hodnoty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sa nevzťahuje na výdavky vykazované zjednodušeným spôsobom vykazovania</w:t>
      </w:r>
      <w:r w:rsidR="001532B1">
        <w:rPr>
          <w:rFonts w:asciiTheme="minorHAnsi" w:hAnsiTheme="minorHAnsi"/>
          <w:sz w:val="24"/>
          <w:szCs w:val="24"/>
        </w:rPr>
        <w:t xml:space="preserve"> </w:t>
      </w:r>
      <w:r w:rsidR="001532B1" w:rsidRPr="009107F6">
        <w:rPr>
          <w:rFonts w:asciiTheme="minorHAnsi" w:hAnsiTheme="minorHAnsi"/>
          <w:sz w:val="24"/>
          <w:szCs w:val="24"/>
        </w:rPr>
        <w:t>a na úhradu preddavkových platieb</w:t>
      </w:r>
      <w:r w:rsidRPr="00A1007F">
        <w:rPr>
          <w:rFonts w:asciiTheme="minorHAnsi" w:hAnsiTheme="minorHAnsi"/>
          <w:sz w:val="24"/>
          <w:szCs w:val="24"/>
        </w:rPr>
        <w:t xml:space="preserve">. Výdavky musia byť </w:t>
      </w:r>
      <w:r w:rsidR="00B1383E" w:rsidRPr="00A1007F">
        <w:rPr>
          <w:rFonts w:asciiTheme="minorHAnsi" w:hAnsiTheme="minorHAnsi"/>
          <w:sz w:val="24"/>
          <w:szCs w:val="24"/>
        </w:rPr>
        <w:t>preukázateľne vynaložené a</w:t>
      </w:r>
      <w:r w:rsidR="00B1383E" w:rsidRPr="00A1007F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uhradené prijímateľom</w:t>
      </w:r>
      <w:r w:rsidR="00B87459">
        <w:rPr>
          <w:rFonts w:asciiTheme="minorHAnsi" w:hAnsiTheme="minorHAnsi"/>
          <w:sz w:val="24"/>
          <w:szCs w:val="24"/>
        </w:rPr>
        <w:t>;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14:paraId="2048D7A8" w14:textId="77777777" w:rsidR="001532B1" w:rsidRDefault="001532B1" w:rsidP="009107F6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 xml:space="preserve">výdavky súvisiace s preddavkovou platbou spĺňajú podmienky uvedené v písm. a) - e) tohto odseku vrátane časovej a územnej oprávnenosti výdavku, ako aj podmienky </w:t>
      </w:r>
      <w:r>
        <w:rPr>
          <w:rFonts w:asciiTheme="minorHAnsi" w:hAnsiTheme="minorHAnsi"/>
          <w:sz w:val="24"/>
          <w:szCs w:val="24"/>
        </w:rPr>
        <w:t>oprávnenosti súvisiace s preddavkovými platbami</w:t>
      </w:r>
      <w:r w:rsidRPr="009107F6">
        <w:rPr>
          <w:rFonts w:asciiTheme="minorHAnsi" w:hAnsiTheme="minorHAnsi"/>
          <w:sz w:val="24"/>
          <w:szCs w:val="24"/>
        </w:rPr>
        <w:t>.</w:t>
      </w:r>
    </w:p>
    <w:p w14:paraId="2585FFB4" w14:textId="77777777" w:rsidR="00D14E02" w:rsidRPr="009107F6" w:rsidRDefault="00D14E02" w:rsidP="00094D45">
      <w:pPr>
        <w:pStyle w:val="SRK3"/>
        <w:outlineLvl w:val="9"/>
        <w:rPr>
          <w:rFonts w:asciiTheme="minorHAnsi" w:eastAsia="Times New Roman" w:hAnsiTheme="minorHAnsi" w:cs="Times New Roman"/>
          <w:bCs w:val="0"/>
          <w:color w:val="auto"/>
          <w:sz w:val="24"/>
          <w:szCs w:val="24"/>
          <w:lang w:eastAsia="sk-SK"/>
        </w:rPr>
      </w:pPr>
      <w:r w:rsidRPr="009107F6">
        <w:rPr>
          <w:rFonts w:asciiTheme="minorHAnsi" w:eastAsia="Times New Roman" w:hAnsiTheme="minorHAnsi" w:cs="Times New Roman"/>
          <w:bCs w:val="0"/>
          <w:color w:val="auto"/>
          <w:sz w:val="24"/>
          <w:szCs w:val="24"/>
          <w:lang w:eastAsia="sk-SK"/>
        </w:rPr>
        <w:lastRenderedPageBreak/>
        <w:t xml:space="preserve">Pravidlá oprávnenosti v súvislosti s preddavkovými platbami  </w:t>
      </w:r>
    </w:p>
    <w:p w14:paraId="20AF74A9" w14:textId="77777777" w:rsidR="00D14E02" w:rsidRPr="009107F6" w:rsidRDefault="00D14E02" w:rsidP="009107F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Preddavkovou platbou sa rozumie úhrada finančných prostriedkov zo strany prijímateľa v prospech dodávateľa vopred, t.j. pred dodaním dohodnutých tovarov/ poskytnutím služieb alebo vykonaním stavebných prác;  v bežnej obchodnej praxi sa používa aj pojem ,,záloha alebo preddavok“ a pre doklad, na základe ktorého sa úhrada realizuje</w:t>
      </w:r>
      <w:r w:rsidR="00E804E8">
        <w:rPr>
          <w:rFonts w:asciiTheme="minorHAnsi" w:hAnsiTheme="minorHAnsi"/>
          <w:sz w:val="24"/>
          <w:szCs w:val="24"/>
        </w:rPr>
        <w:t>,</w:t>
      </w:r>
      <w:r w:rsidRPr="009107F6">
        <w:rPr>
          <w:rFonts w:asciiTheme="minorHAnsi" w:hAnsiTheme="minorHAnsi"/>
          <w:sz w:val="24"/>
          <w:szCs w:val="24"/>
        </w:rPr>
        <w:t xml:space="preserve"> sa používa aj pojem „zálohová faktúra alebo preddavková faktúra. Preddavková platba sa vzťahuje na obchodné vzťahy medzi prijímateľom a dodávateľom.</w:t>
      </w:r>
      <w:r w:rsidR="00AF3186">
        <w:rPr>
          <w:rFonts w:asciiTheme="minorHAnsi" w:hAnsiTheme="minorHAnsi"/>
          <w:sz w:val="24"/>
          <w:szCs w:val="24"/>
        </w:rPr>
        <w:t xml:space="preserve"> </w:t>
      </w:r>
      <w:r w:rsidR="00AF3186" w:rsidRPr="0027604F">
        <w:rPr>
          <w:rFonts w:asciiTheme="minorHAnsi" w:hAnsiTheme="minorHAnsi"/>
          <w:sz w:val="24"/>
          <w:szCs w:val="24"/>
        </w:rPr>
        <w:t>Finančné riadenie pri uplatňovaní preddavkových platieb upravuje Systém finančného riadenia.</w:t>
      </w:r>
    </w:p>
    <w:p w14:paraId="061B29D3" w14:textId="77777777" w:rsidR="00D14E02" w:rsidRPr="009107F6" w:rsidRDefault="00D14E02" w:rsidP="009107F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Vo vzťahu k posúdeniu oprávnenosti výdavkov, ktoré vznikli na základe preddavkových platieb</w:t>
      </w:r>
      <w:r w:rsidR="00E804E8">
        <w:rPr>
          <w:rFonts w:asciiTheme="minorHAnsi" w:hAnsiTheme="minorHAnsi"/>
          <w:sz w:val="24"/>
          <w:szCs w:val="24"/>
        </w:rPr>
        <w:t>,</w:t>
      </w:r>
      <w:r w:rsidRPr="009107F6">
        <w:rPr>
          <w:rFonts w:asciiTheme="minorHAnsi" w:hAnsiTheme="minorHAnsi"/>
          <w:sz w:val="24"/>
          <w:szCs w:val="24"/>
        </w:rPr>
        <w:t xml:space="preserve"> je potrebné dodržať nasledujúce pravidlá:</w:t>
      </w:r>
    </w:p>
    <w:p w14:paraId="5B20407E" w14:textId="4287ECAC" w:rsidR="00D14E02" w:rsidRPr="009107F6" w:rsidRDefault="00296083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ú</w:t>
      </w:r>
      <w:r w:rsidR="00D14E02" w:rsidRPr="009107F6">
        <w:rPr>
          <w:rFonts w:asciiTheme="minorHAnsi" w:hAnsiTheme="minorHAnsi"/>
          <w:sz w:val="24"/>
          <w:szCs w:val="24"/>
        </w:rPr>
        <w:t>hrada preddavkovej platby, t.j. reálny úbytok finančných prostriedkov na strane prijímateľa musí byť realizovaná v období oprávnenosti výdavkov a v súlade s oprávneným obdobím pre výdavky stanovené vo vyzvaní a v zmluve o poskytnutí NFP;</w:t>
      </w:r>
    </w:p>
    <w:p w14:paraId="7F570E7E" w14:textId="738F4877" w:rsidR="00D14E02" w:rsidRPr="009107F6" w:rsidRDefault="000D6D39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</w:t>
      </w:r>
      <w:r w:rsidR="00D14E02" w:rsidRPr="009107F6">
        <w:rPr>
          <w:rFonts w:asciiTheme="minorHAnsi" w:hAnsiTheme="minorHAnsi"/>
          <w:sz w:val="24"/>
          <w:szCs w:val="24"/>
        </w:rPr>
        <w:t>yužitie preddavkových platieb musí byť v súlade s podmienkami verejného obstarávania a rovnako musí byť v súlade s podmienkami zmluvy uzavretej medzi prijímateľom a dodávateľom a bežnou obchodnou praxou</w:t>
      </w:r>
      <w:r w:rsidR="00D14E02" w:rsidRPr="00A42712">
        <w:rPr>
          <w:rStyle w:val="Odkaznapoznmkupodiarou"/>
        </w:rPr>
        <w:footnoteReference w:id="2"/>
      </w:r>
      <w:r w:rsidR="00D14E02" w:rsidRPr="009107F6">
        <w:rPr>
          <w:rFonts w:asciiTheme="minorHAnsi" w:hAnsiTheme="minorHAnsi"/>
          <w:sz w:val="24"/>
          <w:szCs w:val="24"/>
        </w:rPr>
        <w:t>. Možnosť poskytovania preddavkových platieb preto musí byť súčasťou pôvodnej zmluvy uzavretej medzi prijímateľom a dodávateľom, ktorá bola výsledkom verejného obstarávania, nakoľko poskytovanie preddavkových platieb v prípade dodatku k pôvodnej zmluve by predstavovalo zmenu ekonomickej rovnováhy a preto je takýto dodatok neprípustný;</w:t>
      </w:r>
    </w:p>
    <w:p w14:paraId="49D3E71E" w14:textId="2A87BB5C" w:rsidR="00D14E02" w:rsidRPr="009107F6" w:rsidRDefault="000D6D39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</w:t>
      </w:r>
      <w:r w:rsidR="00D14E02" w:rsidRPr="009107F6">
        <w:rPr>
          <w:rFonts w:asciiTheme="minorHAnsi" w:hAnsiTheme="minorHAnsi"/>
          <w:sz w:val="24"/>
          <w:szCs w:val="24"/>
        </w:rPr>
        <w:t>odávateľ, ktorý je platiteľ DPH, je na základe prijatého preddavku povinný vystaviť prijímateľovi faktúru najneskôr do 15 kalendárnych dní od prijatia preddavku a následne vystaviť zúčtovaciu faktúru pri reálnom dodaní tovaru/služieb/stavebných prác. Dodávateľ, ktorý nie je platiteľ DPH</w:t>
      </w:r>
      <w:r w:rsidR="00E804E8">
        <w:rPr>
          <w:rFonts w:asciiTheme="minorHAnsi" w:hAnsiTheme="minorHAnsi"/>
          <w:sz w:val="24"/>
          <w:szCs w:val="24"/>
        </w:rPr>
        <w:t>,</w:t>
      </w:r>
      <w:r w:rsidR="00D14E02" w:rsidRPr="009107F6">
        <w:rPr>
          <w:rFonts w:asciiTheme="minorHAnsi" w:hAnsiTheme="minorHAnsi"/>
          <w:sz w:val="24"/>
          <w:szCs w:val="24"/>
        </w:rPr>
        <w:t xml:space="preserve"> je povinný vystaviť zúčtovaciu faktúru pri reálnom dodaní tovaru/služieb/stavebných prác;</w:t>
      </w:r>
    </w:p>
    <w:p w14:paraId="615640BD" w14:textId="342B8C91" w:rsidR="00D14E02" w:rsidRPr="009107F6" w:rsidRDefault="000D6D39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</w:t>
      </w:r>
      <w:r w:rsidR="00D14E02" w:rsidRPr="009107F6">
        <w:rPr>
          <w:rFonts w:asciiTheme="minorHAnsi" w:hAnsiTheme="minorHAnsi"/>
          <w:sz w:val="24"/>
          <w:szCs w:val="24"/>
        </w:rPr>
        <w:t>redmet plnenia (teda tovary, služby, stavebné práce), ktorý bol uhradený na základe preddavkovej platby musí byť skutočne dodaný v čase realizácie projektu, najneskôr do 12 mesiacov od poskytnutia preddavkovej platby dodávateľovi</w:t>
      </w:r>
      <w:r w:rsidR="00D14E02" w:rsidRPr="00A42712">
        <w:rPr>
          <w:rStyle w:val="Odkaznapoznmkupodiarou"/>
        </w:rPr>
        <w:footnoteReference w:id="3"/>
      </w:r>
      <w:r w:rsidR="00D14E02" w:rsidRPr="009107F6">
        <w:rPr>
          <w:rFonts w:asciiTheme="minorHAnsi" w:hAnsiTheme="minorHAnsi"/>
          <w:sz w:val="24"/>
          <w:szCs w:val="24"/>
        </w:rPr>
        <w:t>;</w:t>
      </w:r>
    </w:p>
    <w:p w14:paraId="44FE8081" w14:textId="05BC6FD8" w:rsidR="00D14E02" w:rsidRPr="009107F6" w:rsidRDefault="000D6D39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</w:t>
      </w:r>
      <w:r w:rsidR="00D14E02" w:rsidRPr="009107F6">
        <w:rPr>
          <w:rFonts w:asciiTheme="minorHAnsi" w:hAnsiTheme="minorHAnsi"/>
          <w:sz w:val="24"/>
          <w:szCs w:val="24"/>
        </w:rPr>
        <w:t>rijímateľ predkladá riadiacemu orgánu zúčtovanie preddavkovej platby na formulári, ktor</w:t>
      </w:r>
      <w:r w:rsidR="00A8259F" w:rsidRPr="009107F6">
        <w:rPr>
          <w:rFonts w:asciiTheme="minorHAnsi" w:hAnsiTheme="minorHAnsi"/>
          <w:sz w:val="24"/>
          <w:szCs w:val="24"/>
        </w:rPr>
        <w:t>ý je súčasťou Príručky pre prijímateľa</w:t>
      </w:r>
      <w:r w:rsidR="00D14E02" w:rsidRPr="009107F6">
        <w:rPr>
          <w:rFonts w:asciiTheme="minorHAnsi" w:hAnsiTheme="minorHAnsi"/>
          <w:sz w:val="24"/>
          <w:szCs w:val="24"/>
        </w:rPr>
        <w:t>, spolu s ďalšími relevantnými povinnými prílohami;</w:t>
      </w:r>
    </w:p>
    <w:p w14:paraId="7294B9A4" w14:textId="291B6ACA" w:rsidR="00D14E02" w:rsidRPr="009107F6" w:rsidRDefault="000D6D39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</w:t>
      </w:r>
      <w:r w:rsidR="00D14E02" w:rsidRPr="009107F6">
        <w:rPr>
          <w:rFonts w:asciiTheme="minorHAnsi" w:hAnsiTheme="minorHAnsi"/>
          <w:sz w:val="24"/>
          <w:szCs w:val="24"/>
        </w:rPr>
        <w:t>verenie dodania predmetu plnenia zabezpečí RO v rámci výkonu kontroly projektu v súlade s kapitolou 3.3.6.1.2 Predmet kontroly projektu a kapitolou 3.3.6.2.1</w:t>
      </w:r>
      <w:r w:rsidR="00BD781F">
        <w:rPr>
          <w:rFonts w:asciiTheme="minorHAnsi" w:hAnsiTheme="minorHAnsi"/>
          <w:sz w:val="24"/>
          <w:szCs w:val="24"/>
        </w:rPr>
        <w:t xml:space="preserve"> </w:t>
      </w:r>
      <w:r w:rsidR="00D14E02" w:rsidRPr="009107F6">
        <w:rPr>
          <w:rFonts w:asciiTheme="minorHAnsi" w:hAnsiTheme="minorHAnsi"/>
          <w:sz w:val="24"/>
          <w:szCs w:val="24"/>
        </w:rPr>
        <w:t>Osobitné predmety kontroly, odsek 4</w:t>
      </w:r>
      <w:r w:rsidR="00A8259F" w:rsidRPr="009107F6">
        <w:rPr>
          <w:rFonts w:asciiTheme="minorHAnsi" w:hAnsiTheme="minorHAnsi"/>
          <w:sz w:val="24"/>
          <w:szCs w:val="24"/>
        </w:rPr>
        <w:t xml:space="preserve"> Systému riadenia EŠIF</w:t>
      </w:r>
      <w:r w:rsidR="00D14E02" w:rsidRPr="009107F6">
        <w:rPr>
          <w:rFonts w:asciiTheme="minorHAnsi" w:hAnsiTheme="minorHAnsi"/>
          <w:sz w:val="24"/>
          <w:szCs w:val="24"/>
        </w:rPr>
        <w:t>;</w:t>
      </w:r>
    </w:p>
    <w:p w14:paraId="4EA2AE2E" w14:textId="79DFBC5A" w:rsidR="00D14E02" w:rsidRPr="009107F6" w:rsidRDefault="000D6D39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</w:t>
      </w:r>
      <w:r w:rsidR="00D14E02" w:rsidRPr="009107F6">
        <w:rPr>
          <w:rFonts w:asciiTheme="minorHAnsi" w:hAnsiTheme="minorHAnsi"/>
          <w:sz w:val="24"/>
          <w:szCs w:val="24"/>
        </w:rPr>
        <w:t>ýdavok spĺňa všetky ostatné podmienky oprávnenosti výdavkov a zmluvy o poskytnutí NFP</w:t>
      </w:r>
      <w:r w:rsidR="0019128A">
        <w:rPr>
          <w:rFonts w:asciiTheme="minorHAnsi" w:hAnsiTheme="minorHAnsi"/>
          <w:sz w:val="24"/>
          <w:szCs w:val="24"/>
        </w:rPr>
        <w:t>.</w:t>
      </w:r>
    </w:p>
    <w:p w14:paraId="5201003D" w14:textId="77777777" w:rsidR="00D14E02" w:rsidRPr="009107F6" w:rsidRDefault="00D14E02" w:rsidP="009107F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 xml:space="preserve">RO v prípade povolenia možnosti využitia preddavkových platieb na úrovni OP definuje aj maximálny limit pre výšku preddavkovej platby, ktorý môže byť rozdielny v závislosti od predmetu plnenia a ďalších špecifík v rámci jednotlivých OP, a prípadné ďalšie pravidlá pre overenie plnenia v rámci využitia preddavkových platieb, pri dodržaní podmienok stanovených </w:t>
      </w:r>
      <w:r w:rsidRPr="009107F6">
        <w:rPr>
          <w:rFonts w:asciiTheme="minorHAnsi" w:hAnsiTheme="minorHAnsi"/>
          <w:sz w:val="24"/>
          <w:szCs w:val="24"/>
        </w:rPr>
        <w:lastRenderedPageBreak/>
        <w:t>Systémom riadenia EŠIF.</w:t>
      </w:r>
      <w:r w:rsidR="00AD47DF">
        <w:rPr>
          <w:rFonts w:asciiTheme="minorHAnsi" w:hAnsiTheme="minorHAnsi"/>
          <w:sz w:val="24"/>
          <w:szCs w:val="24"/>
        </w:rPr>
        <w:t xml:space="preserve"> </w:t>
      </w:r>
      <w:r w:rsidRPr="009107F6">
        <w:rPr>
          <w:rFonts w:asciiTheme="minorHAnsi" w:hAnsiTheme="minorHAnsi"/>
          <w:sz w:val="24"/>
          <w:szCs w:val="24"/>
        </w:rPr>
        <w:t>Prípadný preplatok vzniknutý zo zúčtovania preddavkovej platby je prijímateľ povinný vrátiť RO najneskôr spolu s predložením doplňujúcich údajov k preukázaniu dodania predmetu plnenia. Vysporiadanie identifikovaných nezrovnalostí z preddavkových platieb nie je týmto odsekom dotknuté.</w:t>
      </w:r>
      <w:r w:rsidR="00AD47DF">
        <w:rPr>
          <w:rFonts w:asciiTheme="minorHAnsi" w:hAnsiTheme="minorHAnsi"/>
          <w:sz w:val="24"/>
          <w:szCs w:val="24"/>
        </w:rPr>
        <w:t xml:space="preserve"> </w:t>
      </w:r>
      <w:r w:rsidRPr="009107F6">
        <w:rPr>
          <w:rFonts w:asciiTheme="minorHAnsi" w:hAnsiTheme="minorHAnsi"/>
          <w:sz w:val="24"/>
          <w:szCs w:val="24"/>
        </w:rPr>
        <w:t xml:space="preserve">Prípadný nedoplatok vzniknutý zo zúčtovania preddavkovej platby posudzuje RO z hľadiska splnenia podmienok oprávnenosti výdavkov a na základe daného posúdenia rozhodne o jeho oprávnenosti alebo neoprávnenosti. </w:t>
      </w:r>
    </w:p>
    <w:p w14:paraId="0B7302B9" w14:textId="77777777" w:rsidR="00306C73" w:rsidRPr="00A1007F" w:rsidRDefault="00306C73" w:rsidP="00306C73">
      <w:pPr>
        <w:pStyle w:val="Default"/>
        <w:ind w:left="720"/>
        <w:rPr>
          <w:rFonts w:asciiTheme="minorHAnsi" w:hAnsiTheme="minorHAnsi"/>
        </w:rPr>
      </w:pPr>
    </w:p>
    <w:p w14:paraId="563C2F86" w14:textId="77777777"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Časová oprávnenosť výdavkov</w:t>
      </w:r>
    </w:p>
    <w:p w14:paraId="5DF809FC" w14:textId="77777777" w:rsidR="00630CD8" w:rsidRPr="00A1007F" w:rsidRDefault="00630CD8" w:rsidP="00630CD8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časovej oprávnenosti musí výdavok v súlade s čl. 65 všeobecného nariadenia spĺňať nasledujúce podmienky:</w:t>
      </w:r>
    </w:p>
    <w:p w14:paraId="0FA3EE61" w14:textId="77777777" w:rsidR="007601E2" w:rsidRDefault="00630CD8" w:rsidP="007601E2">
      <w:pPr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výdavok musí skutočne vzniknúť a byť uhradený prijímateľom medzi 1. januárom 2014 a </w:t>
      </w:r>
      <w:r w:rsidR="00F74E3C" w:rsidRPr="00A1007F">
        <w:rPr>
          <w:rFonts w:asciiTheme="minorHAnsi" w:hAnsiTheme="minorHAnsi"/>
          <w:bCs/>
          <w:sz w:val="24"/>
          <w:szCs w:val="24"/>
        </w:rPr>
        <w:t xml:space="preserve">najneskôr </w:t>
      </w:r>
      <w:r w:rsidRPr="00A1007F">
        <w:rPr>
          <w:rFonts w:asciiTheme="minorHAnsi" w:hAnsiTheme="minorHAnsi"/>
          <w:bCs/>
          <w:sz w:val="24"/>
          <w:szCs w:val="24"/>
        </w:rPr>
        <w:t>31. decembra 2023</w:t>
      </w:r>
      <w:r w:rsidRPr="00A1007F">
        <w:rPr>
          <w:rFonts w:asciiTheme="minorHAnsi" w:hAnsiTheme="minorHAnsi"/>
          <w:sz w:val="24"/>
          <w:szCs w:val="24"/>
        </w:rPr>
        <w:t xml:space="preserve">; </w:t>
      </w:r>
    </w:p>
    <w:p w14:paraId="1EFCACF2" w14:textId="1749B425" w:rsidR="00630CD8" w:rsidRPr="007601E2" w:rsidRDefault="00630CD8" w:rsidP="007601E2">
      <w:pPr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7601E2">
        <w:rPr>
          <w:rFonts w:asciiTheme="minorHAnsi" w:hAnsiTheme="minorHAnsi"/>
          <w:sz w:val="24"/>
          <w:szCs w:val="24"/>
        </w:rPr>
        <w:t xml:space="preserve">platí, že výdavky projektu vznikajú v priebehu realizácie projektu, pričom môžu vzniknúť aj pred predložením ŽoNFP za podmienky, že </w:t>
      </w:r>
      <w:r w:rsidRPr="007601E2">
        <w:rPr>
          <w:rFonts w:asciiTheme="minorHAnsi" w:hAnsiTheme="minorHAnsi"/>
          <w:bCs/>
          <w:sz w:val="24"/>
          <w:szCs w:val="24"/>
        </w:rPr>
        <w:t>projekt</w:t>
      </w:r>
      <w:r w:rsidR="0019128A" w:rsidRPr="007601E2">
        <w:rPr>
          <w:rFonts w:asciiTheme="minorHAnsi" w:hAnsiTheme="minorHAnsi"/>
          <w:bCs/>
          <w:sz w:val="24"/>
          <w:szCs w:val="24"/>
        </w:rPr>
        <w:t>,</w:t>
      </w:r>
      <w:r w:rsidRPr="007601E2">
        <w:rPr>
          <w:rFonts w:asciiTheme="minorHAnsi" w:hAnsiTheme="minorHAnsi"/>
          <w:bCs/>
          <w:sz w:val="24"/>
          <w:szCs w:val="24"/>
        </w:rPr>
        <w:t xml:space="preserve"> v rámci ktorého výdavky vznikajú, nesmie byť fyzicky ukončený (nemôžu byť ukončené všetky hlavné aktivity projektu) pred predložením ŽoNFP poskytovateľovi bez ohľadu na to, či prijímateľ uhradil všetky súvisiace platby</w:t>
      </w:r>
      <w:r w:rsidR="007601E2" w:rsidRPr="007601E2">
        <w:rPr>
          <w:rFonts w:asciiTheme="minorHAnsi" w:hAnsiTheme="minorHAnsi"/>
          <w:bCs/>
          <w:sz w:val="24"/>
          <w:szCs w:val="24"/>
        </w:rPr>
        <w:t>. Podpora z EŠIF sa môže udeliť na projekty, ktoré boli fyzicky ukončené alebo sa plne realizovali ešte pred predložením ŽoNFP v prípade, ak sa prostredníctvom nich podporujú kapacity reakcie (opatrenia v reakcii) na krízu v súvislosti s výskytom ochorenia COVID-19. Takéto projekty môžu byť zároveň schválené aj pred schválením zmeneného OP  (v ktorom sú doplnené aktivity/výdavky, podporujúce kapacity reakcie (opatrenia v reakcii) na krízu v súvislosti s výskytom ochorenia COVID-19).</w:t>
      </w:r>
    </w:p>
    <w:p w14:paraId="5E83921C" w14:textId="77777777" w:rsidR="0082038C" w:rsidRPr="0062257E" w:rsidRDefault="00630CD8" w:rsidP="0082038C">
      <w:pPr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eastAsia="Calibri" w:hAnsiTheme="minorHAnsi"/>
          <w:sz w:val="24"/>
          <w:szCs w:val="24"/>
          <w:lang w:eastAsia="en-US"/>
        </w:rPr>
      </w:pPr>
      <w:r w:rsidRPr="00A1007F">
        <w:rPr>
          <w:rFonts w:asciiTheme="minorHAnsi" w:eastAsia="Calibri" w:hAnsiTheme="minorHAnsi"/>
          <w:sz w:val="24"/>
          <w:szCs w:val="24"/>
          <w:lang w:eastAsia="en-US"/>
        </w:rPr>
        <w:t>v prípade zmeny a doplnenia OP</w:t>
      </w:r>
      <w:r w:rsidR="00411CB2">
        <w:rPr>
          <w:rFonts w:asciiTheme="minorHAnsi" w:eastAsia="Calibri" w:hAnsiTheme="minorHAnsi"/>
          <w:sz w:val="24"/>
          <w:szCs w:val="24"/>
          <w:lang w:eastAsia="en-US"/>
        </w:rPr>
        <w:t xml:space="preserve"> TP</w:t>
      </w:r>
      <w:r w:rsidRPr="00A1007F">
        <w:rPr>
          <w:rFonts w:asciiTheme="minorHAnsi" w:eastAsia="Calibri" w:hAnsiTheme="minorHAnsi"/>
          <w:sz w:val="24"/>
          <w:szCs w:val="24"/>
          <w:lang w:eastAsia="en-US"/>
        </w:rPr>
        <w:t xml:space="preserve"> sú výdavky, ktoré sa stanú oprávnenými z dôvodu zmeny a doplnenia OP</w:t>
      </w:r>
      <w:r w:rsidR="00411CB2">
        <w:rPr>
          <w:rFonts w:asciiTheme="minorHAnsi" w:eastAsia="Calibri" w:hAnsiTheme="minorHAnsi"/>
          <w:sz w:val="24"/>
          <w:szCs w:val="24"/>
          <w:lang w:eastAsia="en-US"/>
        </w:rPr>
        <w:t xml:space="preserve"> TP</w:t>
      </w:r>
      <w:r w:rsidRPr="00A1007F">
        <w:rPr>
          <w:rFonts w:asciiTheme="minorHAnsi" w:eastAsia="Calibri" w:hAnsiTheme="minorHAnsi"/>
          <w:sz w:val="24"/>
          <w:szCs w:val="24"/>
          <w:lang w:eastAsia="en-US"/>
        </w:rPr>
        <w:t xml:space="preserve">, oprávnené len odo dňa predloženia žiadosti  o  zmenu  </w:t>
      </w:r>
      <w:r w:rsidR="00201154">
        <w:rPr>
          <w:rFonts w:asciiTheme="minorHAnsi" w:eastAsia="Calibri" w:hAnsiTheme="minorHAnsi"/>
          <w:sz w:val="24"/>
          <w:szCs w:val="24"/>
          <w:lang w:eastAsia="en-US"/>
        </w:rPr>
        <w:br/>
      </w:r>
      <w:r w:rsidRPr="00A1007F">
        <w:rPr>
          <w:rFonts w:asciiTheme="minorHAnsi" w:eastAsia="Calibri" w:hAnsiTheme="minorHAnsi"/>
          <w:sz w:val="24"/>
          <w:szCs w:val="24"/>
          <w:lang w:eastAsia="en-US"/>
        </w:rPr>
        <w:t>a  doplnenie  EK.</w:t>
      </w:r>
      <w:r w:rsidR="0062257E">
        <w:rPr>
          <w:rFonts w:asciiTheme="minorHAnsi" w:eastAsia="Calibri" w:hAnsiTheme="minorHAnsi"/>
          <w:sz w:val="24"/>
          <w:szCs w:val="24"/>
          <w:lang w:eastAsia="en-US"/>
        </w:rPr>
        <w:t xml:space="preserve"> </w:t>
      </w:r>
      <w:r w:rsidR="0062257E" w:rsidRPr="0062257E">
        <w:rPr>
          <w:rFonts w:asciiTheme="minorHAnsi" w:hAnsiTheme="minorHAnsi"/>
          <w:sz w:val="24"/>
          <w:szCs w:val="24"/>
        </w:rPr>
        <w:t>Odchylne od predchádzajúcej vety sú výdavky na projekty na podporu kapacít reakcie na krízu v kontexte výskytu ochorenia COVID-19 oprávnené od 1.</w:t>
      </w:r>
      <w:r w:rsidR="0062257E">
        <w:rPr>
          <w:rFonts w:asciiTheme="minorHAnsi" w:hAnsiTheme="minorHAnsi"/>
          <w:sz w:val="24"/>
          <w:szCs w:val="24"/>
        </w:rPr>
        <w:t> </w:t>
      </w:r>
      <w:r w:rsidR="0062257E" w:rsidRPr="0062257E">
        <w:rPr>
          <w:rFonts w:asciiTheme="minorHAnsi" w:hAnsiTheme="minorHAnsi"/>
          <w:sz w:val="24"/>
          <w:szCs w:val="24"/>
        </w:rPr>
        <w:t>februára 2020.</w:t>
      </w:r>
    </w:p>
    <w:p w14:paraId="60DD7120" w14:textId="77777777" w:rsidR="0062257E" w:rsidRPr="0062257E" w:rsidRDefault="0062257E" w:rsidP="0062257E">
      <w:pPr>
        <w:tabs>
          <w:tab w:val="left" w:pos="426"/>
        </w:tabs>
        <w:spacing w:before="120" w:after="0" w:line="240" w:lineRule="auto"/>
        <w:ind w:left="426"/>
        <w:jc w:val="both"/>
        <w:rPr>
          <w:del w:id="56" w:author="Autor"/>
          <w:rFonts w:asciiTheme="minorHAnsi" w:eastAsia="Calibri" w:hAnsiTheme="minorHAnsi"/>
          <w:sz w:val="24"/>
          <w:szCs w:val="24"/>
          <w:lang w:eastAsia="en-US"/>
        </w:rPr>
      </w:pPr>
    </w:p>
    <w:p w14:paraId="53924475" w14:textId="729AE2D6" w:rsidR="00785903" w:rsidRPr="0062257E" w:rsidRDefault="00785903" w:rsidP="006D37B1">
      <w:pPr>
        <w:tabs>
          <w:tab w:val="left" w:pos="426"/>
        </w:tabs>
        <w:spacing w:before="120" w:after="0" w:line="240" w:lineRule="auto"/>
        <w:jc w:val="both"/>
        <w:rPr>
          <w:ins w:id="57" w:author="Autor"/>
          <w:rFonts w:asciiTheme="minorHAnsi" w:eastAsia="Calibri" w:hAnsiTheme="minorHAnsi"/>
          <w:sz w:val="24"/>
          <w:szCs w:val="24"/>
          <w:lang w:eastAsia="en-US"/>
        </w:rPr>
      </w:pPr>
      <w:ins w:id="58" w:author="Autor">
        <w:r>
          <w:rPr>
            <w:rFonts w:asciiTheme="minorHAnsi" w:eastAsia="Calibri" w:hAnsiTheme="minorHAnsi"/>
            <w:sz w:val="24"/>
            <w:szCs w:val="24"/>
            <w:lang w:eastAsia="en-US"/>
          </w:rPr>
          <w:t>Prijímateľ preukazuje časovú spôsobilosť z hľadiska vzniku a uhradenia výdavku (vystavenie účtovného dokladu, ako aj úhrada oprávneného výdavku nemusia z časového hľadiska nevyhnutne spadať do obdobia realizácie hlavných aktivít projektu</w:t>
        </w:r>
        <w:r>
          <w:rPr>
            <w:rStyle w:val="Odkaznapoznmkupodiarou"/>
            <w:rFonts w:asciiTheme="minorHAnsi" w:eastAsia="Calibri" w:hAnsiTheme="minorHAnsi"/>
            <w:sz w:val="24"/>
            <w:szCs w:val="24"/>
            <w:lang w:eastAsia="en-US"/>
          </w:rPr>
          <w:footnoteReference w:id="4"/>
        </w:r>
        <w:r>
          <w:rPr>
            <w:rFonts w:asciiTheme="minorHAnsi" w:eastAsia="Calibri" w:hAnsiTheme="minorHAnsi"/>
            <w:sz w:val="24"/>
            <w:szCs w:val="24"/>
            <w:lang w:eastAsia="en-US"/>
          </w:rPr>
          <w:t>), priamu väzbu vynaloženého oprávneného výdavky na projekt a jeho nevyhnutnosť pri realizácii projektu.</w:t>
        </w:r>
      </w:ins>
    </w:p>
    <w:p w14:paraId="3F9C9190" w14:textId="77777777"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Územná oprávnenosť výdavkov</w:t>
      </w:r>
    </w:p>
    <w:p w14:paraId="74890FC2" w14:textId="77777777"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územnej oprávnenosti musí výdavok spĺňať nasledujúce podmienky:</w:t>
      </w:r>
    </w:p>
    <w:p w14:paraId="492E8C7F" w14:textId="77777777" w:rsidR="00630CD8" w:rsidRPr="00A1007F" w:rsidRDefault="00630CD8" w:rsidP="00F3655E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425" w:hanging="425"/>
        <w:jc w:val="both"/>
        <w:rPr>
          <w:rFonts w:asciiTheme="minorHAnsi" w:eastAsia="Calibri" w:hAnsiTheme="minorHAnsi"/>
          <w:bCs/>
          <w:sz w:val="24"/>
          <w:szCs w:val="24"/>
          <w:lang w:eastAsia="en-US"/>
        </w:rPr>
      </w:pPr>
      <w:r w:rsidRPr="00A1007F">
        <w:rPr>
          <w:rFonts w:asciiTheme="minorHAnsi" w:eastAsia="Calibri" w:hAnsiTheme="minorHAnsi"/>
          <w:bCs/>
          <w:sz w:val="24"/>
          <w:szCs w:val="24"/>
          <w:lang w:eastAsia="en-US"/>
        </w:rPr>
        <w:t>výdavok je realizovaný na území Slovenskej republiky;</w:t>
      </w:r>
    </w:p>
    <w:p w14:paraId="19D0CA44" w14:textId="77777777" w:rsidR="00630CD8" w:rsidRPr="00A1007F" w:rsidRDefault="00630CD8" w:rsidP="0035407E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425" w:hanging="425"/>
        <w:jc w:val="both"/>
        <w:rPr>
          <w:rFonts w:asciiTheme="minorHAnsi" w:eastAsia="Calibri" w:hAnsiTheme="minorHAnsi"/>
          <w:bCs/>
          <w:sz w:val="24"/>
          <w:szCs w:val="24"/>
          <w:lang w:eastAsia="en-US"/>
        </w:rPr>
      </w:pPr>
      <w:r w:rsidRPr="0035407E">
        <w:rPr>
          <w:rFonts w:asciiTheme="minorHAnsi" w:eastAsia="Calibri" w:hAnsiTheme="minorHAnsi"/>
          <w:bCs/>
          <w:sz w:val="24"/>
          <w:szCs w:val="24"/>
          <w:lang w:eastAsia="en-US"/>
        </w:rPr>
        <w:t>výdavok má mať väzbu na podporovaný región/územie, ktorý musí mať z realizácie projektu preukázateľný úplný alebo prevažujúci prospech.</w:t>
      </w:r>
    </w:p>
    <w:p w14:paraId="79EC5C48" w14:textId="77777777"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/>
          <w:sz w:val="24"/>
          <w:szCs w:val="24"/>
          <w:lang w:eastAsia="en-US"/>
        </w:rPr>
      </w:pPr>
    </w:p>
    <w:p w14:paraId="7B9D1E3A" w14:textId="77777777" w:rsidR="000176CC" w:rsidRDefault="000176CC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/>
          <w:sz w:val="24"/>
          <w:szCs w:val="24"/>
          <w:lang w:eastAsia="en-US"/>
        </w:rPr>
      </w:pPr>
      <w:r w:rsidRPr="0027604F">
        <w:rPr>
          <w:rFonts w:asciiTheme="minorHAnsi" w:eastAsia="Calibri" w:hAnsiTheme="minorHAnsi"/>
          <w:b/>
          <w:sz w:val="24"/>
          <w:szCs w:val="24"/>
          <w:lang w:eastAsia="en-US"/>
        </w:rPr>
        <w:t>V prípade projektov týkajúcich sa technickej pomoci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 xml:space="preserve"> alebo informovania, komunikácie a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 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opatren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í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 xml:space="preserve"> t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ý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kaj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ú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cich sa vidite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ľ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nosti a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 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propaga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č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n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ý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ch aktiv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í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t m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ôž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u v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ý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davky vznikn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úť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 xml:space="preserve"> mimo E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Ú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 xml:space="preserve"> za predpokladu, 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ž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e s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ú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 xml:space="preserve"> potrebn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é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 xml:space="preserve"> na 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ú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spe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š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>n</w:t>
      </w:r>
      <w:r w:rsidRPr="0027604F">
        <w:rPr>
          <w:rFonts w:asciiTheme="minorHAnsi" w:eastAsia="Calibri" w:hAnsiTheme="minorHAnsi" w:hint="eastAsia"/>
          <w:sz w:val="24"/>
          <w:szCs w:val="24"/>
          <w:lang w:eastAsia="en-US"/>
        </w:rPr>
        <w:t>é</w:t>
      </w:r>
      <w:r w:rsidRPr="0027604F">
        <w:rPr>
          <w:rFonts w:asciiTheme="minorHAnsi" w:eastAsia="Calibri" w:hAnsiTheme="minorHAnsi"/>
          <w:sz w:val="24"/>
          <w:szCs w:val="24"/>
          <w:lang w:eastAsia="en-US"/>
        </w:rPr>
        <w:t xml:space="preserve"> realizovanie projektu.</w:t>
      </w:r>
    </w:p>
    <w:p w14:paraId="559DA2D0" w14:textId="77777777" w:rsidR="009B7FAE" w:rsidRPr="0027604F" w:rsidRDefault="009B7FAE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/>
          <w:sz w:val="24"/>
          <w:szCs w:val="24"/>
          <w:lang w:eastAsia="en-US"/>
        </w:rPr>
      </w:pPr>
    </w:p>
    <w:p w14:paraId="1B7BD643" w14:textId="77777777" w:rsidR="009B7FAE" w:rsidRDefault="0076064C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color w:val="1F497D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V</w:t>
      </w:r>
      <w:r w:rsidR="000176CC">
        <w:rPr>
          <w:rFonts w:asciiTheme="minorHAnsi" w:hAnsiTheme="minorHAnsi"/>
          <w:sz w:val="24"/>
          <w:szCs w:val="24"/>
        </w:rPr>
        <w:t xml:space="preserve"> podmienkach OP TP </w:t>
      </w:r>
      <w:r w:rsidRPr="00A1007F">
        <w:rPr>
          <w:rFonts w:asciiTheme="minorHAnsi" w:hAnsiTheme="minorHAnsi"/>
          <w:sz w:val="24"/>
          <w:szCs w:val="24"/>
        </w:rPr>
        <w:t xml:space="preserve">sa pre územnú  </w:t>
      </w:r>
      <w:r w:rsidR="0002218C" w:rsidRPr="00A1007F">
        <w:rPr>
          <w:rFonts w:asciiTheme="minorHAnsi" w:hAnsiTheme="minorHAnsi"/>
          <w:sz w:val="24"/>
          <w:szCs w:val="24"/>
        </w:rPr>
        <w:t xml:space="preserve">oprávnenosť výdavkov uplatňuje </w:t>
      </w:r>
      <w:r w:rsidR="00630CD8" w:rsidRPr="00A1007F">
        <w:rPr>
          <w:rFonts w:asciiTheme="minorHAnsi" w:hAnsiTheme="minorHAnsi"/>
          <w:sz w:val="24"/>
          <w:szCs w:val="24"/>
        </w:rPr>
        <w:t>princíp</w:t>
      </w:r>
      <w:r w:rsidR="0002218C" w:rsidRPr="00A1007F">
        <w:rPr>
          <w:rFonts w:asciiTheme="minorHAnsi" w:hAnsiTheme="minorHAnsi"/>
          <w:sz w:val="24"/>
          <w:szCs w:val="24"/>
        </w:rPr>
        <w:t xml:space="preserve"> „pro rata“.</w:t>
      </w:r>
      <w:r w:rsidR="009B7FAE">
        <w:rPr>
          <w:rFonts w:ascii="Arial Narrow" w:hAnsi="Arial Narrow"/>
          <w:color w:val="1F497D"/>
        </w:rPr>
        <w:t xml:space="preserve"> </w:t>
      </w:r>
    </w:p>
    <w:p w14:paraId="78D793DD" w14:textId="77777777" w:rsidR="009B7FAE" w:rsidRPr="0027604F" w:rsidRDefault="009B7FAE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27604F">
        <w:rPr>
          <w:rFonts w:asciiTheme="minorHAnsi" w:hAnsiTheme="minorHAnsi"/>
          <w:sz w:val="24"/>
          <w:szCs w:val="24"/>
        </w:rPr>
        <w:t>OP TP je financovaný len z jednej kategórie regiónu (menej rozvinutého). Vzhľadom k tomu, že projekty OP TP pre svoj horizontálny a celoplošný charakter majú dopad na celé územie SR, bol stanovený percentuálny podiel, ktorým sa OP TP podieľa na financovaní oprávnených aktivít v menej rozvinutých regiónoch a podiel pre rozvinutejšie regióny, ktorý je pokrytý samostatným zdrojom (pro rata) zo štátneho rozpočtu vo výške 3,45%.</w:t>
      </w:r>
    </w:p>
    <w:p w14:paraId="01508917" w14:textId="77777777" w:rsidR="0063689B" w:rsidRDefault="009B7FAE" w:rsidP="0027604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27604F">
        <w:rPr>
          <w:rFonts w:asciiTheme="minorHAnsi" w:hAnsiTheme="minorHAnsi"/>
          <w:sz w:val="24"/>
          <w:szCs w:val="24"/>
        </w:rPr>
        <w:t>Tento zdroj teda financuje „neoprávnené“ výdavky operačného programu, resp. výdavky „neoprávneného územia“, a to tak za podiel zdroja EÚ, ako aj za podiel národného spolufinancovania.</w:t>
      </w:r>
    </w:p>
    <w:p w14:paraId="09A7D7F4" w14:textId="77777777" w:rsidR="004B56D0" w:rsidRDefault="004B56D0" w:rsidP="0027604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color w:val="365F91"/>
          <w:sz w:val="28"/>
          <w:szCs w:val="24"/>
        </w:rPr>
      </w:pPr>
    </w:p>
    <w:p w14:paraId="07145FA5" w14:textId="77777777" w:rsidR="00905EC4" w:rsidRPr="00C36213" w:rsidRDefault="007B79BE" w:rsidP="0071059C">
      <w:pPr>
        <w:pStyle w:val="SRKNorm"/>
        <w:numPr>
          <w:ilvl w:val="1"/>
          <w:numId w:val="1"/>
        </w:numPr>
        <w:tabs>
          <w:tab w:val="clear" w:pos="994"/>
          <w:tab w:val="num" w:pos="567"/>
        </w:tabs>
        <w:spacing w:before="0" w:after="0"/>
        <w:ind w:left="567"/>
        <w:outlineLvl w:val="1"/>
        <w:rPr>
          <w:rFonts w:asciiTheme="minorHAnsi" w:hAnsiTheme="minorHAnsi"/>
          <w:b/>
          <w:color w:val="365F91"/>
          <w:sz w:val="28"/>
        </w:rPr>
      </w:pPr>
      <w:bookmarkStart w:id="61" w:name="_Toc74549220"/>
      <w:bookmarkStart w:id="62" w:name="_Toc62213238"/>
      <w:r w:rsidRPr="00C36213">
        <w:rPr>
          <w:rFonts w:asciiTheme="minorHAnsi" w:hAnsiTheme="minorHAnsi"/>
          <w:b/>
          <w:color w:val="365F91"/>
          <w:sz w:val="28"/>
        </w:rPr>
        <w:t>Špecifické podmienky oprávnenosti</w:t>
      </w:r>
      <w:r w:rsidR="00C022A4" w:rsidRPr="00C36213">
        <w:rPr>
          <w:rFonts w:asciiTheme="minorHAnsi" w:hAnsiTheme="minorHAnsi"/>
          <w:b/>
          <w:color w:val="365F91"/>
          <w:sz w:val="28"/>
        </w:rPr>
        <w:t xml:space="preserve"> výdavkov</w:t>
      </w:r>
      <w:bookmarkEnd w:id="61"/>
      <w:bookmarkEnd w:id="62"/>
    </w:p>
    <w:p w14:paraId="33A5FE2B" w14:textId="77777777" w:rsidR="00905EC4" w:rsidRPr="00A1007F" w:rsidRDefault="00905EC4" w:rsidP="00AA2899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21482D1" w14:textId="77777777"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Hotovostné platby</w:t>
      </w:r>
    </w:p>
    <w:p w14:paraId="67EB36D2" w14:textId="0190B534" w:rsidR="00630CD8" w:rsidRPr="00A1007F" w:rsidRDefault="00630CD8" w:rsidP="006A2DF0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 zmysle § 2 Zákona č. 394/201</w:t>
      </w:r>
      <w:r w:rsidR="00D81974" w:rsidRPr="00A1007F">
        <w:rPr>
          <w:rFonts w:asciiTheme="minorHAnsi" w:hAnsiTheme="minorHAnsi"/>
          <w:sz w:val="24"/>
          <w:szCs w:val="24"/>
        </w:rPr>
        <w:t>2</w:t>
      </w:r>
      <w:r w:rsidRPr="00A1007F">
        <w:rPr>
          <w:rFonts w:asciiTheme="minorHAnsi" w:hAnsiTheme="minorHAnsi"/>
          <w:sz w:val="24"/>
          <w:szCs w:val="24"/>
        </w:rPr>
        <w:t xml:space="preserve"> Z.</w:t>
      </w:r>
      <w:r w:rsidR="00BD781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z. o obmedzení platieb v hotovosti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5"/>
      </w:r>
      <w:r w:rsidRPr="00A1007F">
        <w:rPr>
          <w:rFonts w:asciiTheme="minorHAnsi" w:hAnsiTheme="minorHAnsi"/>
          <w:sz w:val="24"/>
          <w:szCs w:val="24"/>
        </w:rPr>
        <w:t xml:space="preserve"> sa platbou v hotovosti rozumie odovzdanie bankoviek alebo mincí v hotovosti v mene euro alebo bankoviek a mincí v hotovosti v inej mene odovzdávajúcim a prijatie tejto hotovosti príjemcom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6"/>
      </w:r>
      <w:r w:rsidR="00113E06">
        <w:rPr>
          <w:rFonts w:asciiTheme="minorHAnsi" w:hAnsiTheme="minorHAnsi"/>
          <w:sz w:val="24"/>
          <w:szCs w:val="24"/>
        </w:rPr>
        <w:t>.</w:t>
      </w:r>
    </w:p>
    <w:p w14:paraId="45A302E6" w14:textId="77777777" w:rsidR="00630CD8" w:rsidRPr="00A1007F" w:rsidRDefault="00630CD8" w:rsidP="006A2DF0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Hotovostné platby zahŕňajúce výdavky na obstaranie dlhodobého hmotného a nehmotného majetku, vrátane výdavkov súvisiacich s obstaraním tohto majetku, nie sú oprávnené. </w:t>
      </w:r>
    </w:p>
    <w:p w14:paraId="19B31A3B" w14:textId="77777777" w:rsidR="00630CD8" w:rsidRPr="00A1007F" w:rsidRDefault="00630CD8" w:rsidP="006A2DF0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prípade úhrad spotrebného materiálu sú výdavky uhrádzané v hotovosti oprávnené,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ak hotovostné platby jednotlivo neprekročia sumu </w:t>
      </w:r>
      <w:r w:rsidRPr="00A1007F">
        <w:rPr>
          <w:rFonts w:asciiTheme="minorHAnsi" w:hAnsiTheme="minorHAnsi"/>
          <w:b/>
          <w:sz w:val="24"/>
          <w:szCs w:val="24"/>
        </w:rPr>
        <w:t>500 EUR</w:t>
      </w:r>
      <w:r w:rsidRPr="00A1007F">
        <w:rPr>
          <w:rFonts w:asciiTheme="minorHAnsi" w:hAnsiTheme="minorHAnsi"/>
          <w:sz w:val="24"/>
          <w:szCs w:val="24"/>
        </w:rPr>
        <w:t xml:space="preserve">, pričom maximálna hodnota realizovaných úhrad v hotovosti v jednom mesiaci nepresiahne </w:t>
      </w:r>
      <w:r w:rsidRPr="00A1007F">
        <w:rPr>
          <w:rFonts w:asciiTheme="minorHAnsi" w:hAnsiTheme="minorHAnsi"/>
          <w:b/>
          <w:sz w:val="24"/>
          <w:szCs w:val="24"/>
        </w:rPr>
        <w:t>1 500 EUR</w:t>
      </w:r>
      <w:r w:rsidR="00CA2612" w:rsidRPr="00A1007F">
        <w:rPr>
          <w:rFonts w:asciiTheme="minorHAnsi" w:hAnsiTheme="minorHAnsi"/>
          <w:sz w:val="24"/>
          <w:szCs w:val="24"/>
        </w:rPr>
        <w:t>.</w:t>
      </w:r>
    </w:p>
    <w:p w14:paraId="070219C3" w14:textId="77777777" w:rsidR="002B4E00" w:rsidRPr="00A1007F" w:rsidRDefault="002B4E00" w:rsidP="002B4E00">
      <w:pPr>
        <w:pStyle w:val="SRKNorm"/>
        <w:spacing w:before="0" w:after="0"/>
        <w:contextualSpacing w:val="0"/>
        <w:rPr>
          <w:rFonts w:asciiTheme="minorHAnsi" w:hAnsiTheme="minorHAnsi"/>
          <w:highlight w:val="lightGray"/>
        </w:rPr>
      </w:pPr>
    </w:p>
    <w:p w14:paraId="76A2F686" w14:textId="77777777" w:rsidR="003B3CF4" w:rsidRPr="00FE2F06" w:rsidRDefault="00183C88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Verejné obstarávanie</w:t>
      </w:r>
    </w:p>
    <w:p w14:paraId="64D864B8" w14:textId="12E9AFF7" w:rsidR="00A04BAA" w:rsidRPr="00A1007F" w:rsidRDefault="00A04BAA" w:rsidP="00072AD5">
      <w:pPr>
        <w:pStyle w:val="Zoznamsodrkami"/>
        <w:spacing w:before="0" w:after="120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</w:t>
      </w:r>
      <w:r w:rsidR="00407FED" w:rsidRPr="00A1007F">
        <w:rPr>
          <w:rFonts w:asciiTheme="minorHAnsi" w:hAnsiTheme="minorHAnsi"/>
          <w:b/>
          <w:sz w:val="24"/>
          <w:szCs w:val="24"/>
        </w:rPr>
        <w:t>šetky v</w:t>
      </w:r>
      <w:r w:rsidRPr="00A1007F">
        <w:rPr>
          <w:rFonts w:asciiTheme="minorHAnsi" w:hAnsiTheme="minorHAnsi"/>
          <w:b/>
          <w:sz w:val="24"/>
          <w:szCs w:val="24"/>
        </w:rPr>
        <w:t>erejné obstarávani</w:t>
      </w:r>
      <w:r w:rsidR="00407FED" w:rsidRPr="00A1007F">
        <w:rPr>
          <w:rFonts w:asciiTheme="minorHAnsi" w:hAnsiTheme="minorHAnsi"/>
          <w:b/>
          <w:sz w:val="24"/>
          <w:szCs w:val="24"/>
        </w:rPr>
        <w:t>a</w:t>
      </w:r>
      <w:r w:rsidRPr="00A1007F">
        <w:rPr>
          <w:rFonts w:asciiTheme="minorHAnsi" w:hAnsiTheme="minorHAnsi"/>
          <w:sz w:val="24"/>
          <w:szCs w:val="24"/>
        </w:rPr>
        <w:t xml:space="preserve"> (ďalej aj „VO“) na výber dodávateľa/poskytovateľa</w:t>
      </w:r>
      <w:ins w:id="69" w:author="Autor">
        <w:r w:rsidRPr="00A1007F">
          <w:rPr>
            <w:rFonts w:asciiTheme="minorHAnsi" w:hAnsiTheme="minorHAnsi"/>
            <w:sz w:val="24"/>
            <w:szCs w:val="24"/>
          </w:rPr>
          <w:t xml:space="preserve"> </w:t>
        </w:r>
        <w:r w:rsidR="00242E79">
          <w:rPr>
            <w:rFonts w:asciiTheme="minorHAnsi" w:hAnsiTheme="minorHAnsi"/>
            <w:sz w:val="24"/>
            <w:szCs w:val="24"/>
          </w:rPr>
          <w:t>stavebných</w:t>
        </w:r>
      </w:ins>
      <w:r w:rsidR="00242E79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prác, tovarov a služieb </w:t>
      </w:r>
      <w:r w:rsidRPr="00A1007F">
        <w:rPr>
          <w:rFonts w:asciiTheme="minorHAnsi" w:hAnsiTheme="minorHAnsi"/>
          <w:b/>
          <w:sz w:val="24"/>
          <w:szCs w:val="24"/>
        </w:rPr>
        <w:t>bezprostredne súvisiacich s</w:t>
      </w:r>
      <w:r w:rsidR="0087457B" w:rsidRPr="00A1007F">
        <w:rPr>
          <w:rFonts w:asciiTheme="minorHAnsi" w:hAnsiTheme="minorHAnsi"/>
          <w:b/>
          <w:sz w:val="24"/>
          <w:szCs w:val="24"/>
        </w:rPr>
        <w:t> </w:t>
      </w:r>
      <w:r w:rsidRPr="00A1007F">
        <w:rPr>
          <w:rFonts w:asciiTheme="minorHAnsi" w:hAnsiTheme="minorHAnsi"/>
          <w:b/>
          <w:sz w:val="24"/>
          <w:szCs w:val="24"/>
        </w:rPr>
        <w:t>projektom</w:t>
      </w:r>
      <w:r w:rsidR="0087457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87457B" w:rsidRPr="00A1007F">
        <w:rPr>
          <w:rFonts w:asciiTheme="minorHAnsi" w:hAnsiTheme="minorHAnsi"/>
          <w:sz w:val="24"/>
          <w:szCs w:val="24"/>
        </w:rPr>
        <w:t>musia byť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D0794D" w:rsidRPr="00A1007F">
        <w:rPr>
          <w:rFonts w:asciiTheme="minorHAnsi" w:hAnsiTheme="minorHAnsi"/>
          <w:sz w:val="24"/>
          <w:szCs w:val="24"/>
        </w:rPr>
        <w:t xml:space="preserve">realizované </w:t>
      </w:r>
      <w:r w:rsidRPr="00A1007F">
        <w:rPr>
          <w:rFonts w:asciiTheme="minorHAnsi" w:hAnsiTheme="minorHAnsi"/>
          <w:sz w:val="24"/>
          <w:szCs w:val="24"/>
        </w:rPr>
        <w:t xml:space="preserve">v súlade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so zákonom č. 25/2006 Z. z. o verejnom obstarávaní a o zmene a doplnení niektorých zákonov v znení neskorších predpisov (ďalej len „zákon o VO“)</w:t>
      </w:r>
      <w:r w:rsidR="00763325">
        <w:rPr>
          <w:rFonts w:asciiTheme="minorHAnsi" w:hAnsiTheme="minorHAnsi"/>
          <w:sz w:val="24"/>
          <w:szCs w:val="24"/>
        </w:rPr>
        <w:t xml:space="preserve"> a </w:t>
      </w:r>
      <w:r w:rsidR="00763325" w:rsidRPr="00763325">
        <w:rPr>
          <w:rFonts w:asciiTheme="minorHAnsi" w:hAnsiTheme="minorHAnsi"/>
          <w:sz w:val="24"/>
          <w:szCs w:val="24"/>
        </w:rPr>
        <w:t>podľa zákona č. 343/2015 Z. z. o verejnom obstarávaní a o zmene a doplnení niektorých zákonov v znení neskorších predpisov (ďalej len „ZVO“)</w:t>
      </w:r>
      <w:r w:rsidR="0087457B" w:rsidRPr="00A1007F">
        <w:rPr>
          <w:rFonts w:asciiTheme="minorHAnsi" w:hAnsiTheme="minorHAnsi"/>
          <w:sz w:val="24"/>
          <w:szCs w:val="24"/>
        </w:rPr>
        <w:t>.</w:t>
      </w:r>
    </w:p>
    <w:p w14:paraId="5C9CD25D" w14:textId="77777777" w:rsidR="006A7834" w:rsidRPr="00A1007F" w:rsidRDefault="00D0794D" w:rsidP="00072AD5">
      <w:pPr>
        <w:pStyle w:val="Zoznamsodrkami"/>
        <w:spacing w:before="0" w:after="0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Verejné obstarávanie na výdavky s</w:t>
      </w:r>
      <w:r w:rsidR="0087457B" w:rsidRPr="00A1007F">
        <w:rPr>
          <w:rFonts w:asciiTheme="minorHAnsi" w:hAnsiTheme="minorHAnsi"/>
          <w:sz w:val="24"/>
          <w:szCs w:val="24"/>
        </w:rPr>
        <w:t xml:space="preserve">úvisiace s realizáciou jednotlivých aktivít projektu </w:t>
      </w:r>
      <w:r w:rsidR="00E075C7" w:rsidRPr="00A1007F">
        <w:rPr>
          <w:rFonts w:asciiTheme="minorHAnsi" w:hAnsiTheme="minorHAnsi"/>
          <w:sz w:val="24"/>
          <w:szCs w:val="24"/>
        </w:rPr>
        <w:t xml:space="preserve">bude úspešne overené zo strany poskytovateľa </w:t>
      </w:r>
      <w:r w:rsidR="00E075C7" w:rsidRPr="00A1007F">
        <w:rPr>
          <w:rFonts w:asciiTheme="minorHAnsi" w:hAnsiTheme="minorHAnsi"/>
          <w:b/>
          <w:sz w:val="24"/>
          <w:szCs w:val="24"/>
        </w:rPr>
        <w:t xml:space="preserve">počas výkonu </w:t>
      </w:r>
      <w:r w:rsidR="009A32CB">
        <w:rPr>
          <w:rFonts w:asciiTheme="minorHAnsi" w:hAnsiTheme="minorHAnsi"/>
          <w:b/>
          <w:sz w:val="24"/>
          <w:szCs w:val="24"/>
        </w:rPr>
        <w:t>finančnej</w:t>
      </w:r>
      <w:r w:rsidR="009A32C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E075C7" w:rsidRPr="00A1007F">
        <w:rPr>
          <w:rFonts w:asciiTheme="minorHAnsi" w:hAnsiTheme="minorHAnsi"/>
          <w:b/>
          <w:sz w:val="24"/>
          <w:szCs w:val="24"/>
        </w:rPr>
        <w:t>kontroly VO</w:t>
      </w:r>
      <w:r w:rsidR="00F6651E" w:rsidRPr="00A1007F">
        <w:rPr>
          <w:rFonts w:asciiTheme="minorHAnsi" w:hAnsiTheme="minorHAnsi"/>
          <w:sz w:val="24"/>
          <w:szCs w:val="24"/>
        </w:rPr>
        <w:t xml:space="preserve"> (ďalej aj „</w:t>
      </w:r>
      <w:r w:rsidR="009A32CB">
        <w:rPr>
          <w:rFonts w:asciiTheme="minorHAnsi" w:hAnsiTheme="minorHAnsi"/>
          <w:sz w:val="24"/>
          <w:szCs w:val="24"/>
        </w:rPr>
        <w:t>F</w:t>
      </w:r>
      <w:r w:rsidR="00F6651E" w:rsidRPr="00A1007F">
        <w:rPr>
          <w:rFonts w:asciiTheme="minorHAnsi" w:hAnsiTheme="minorHAnsi"/>
          <w:sz w:val="24"/>
          <w:szCs w:val="24"/>
        </w:rPr>
        <w:t>K VO“)</w:t>
      </w:r>
      <w:r w:rsidR="00E075C7" w:rsidRPr="00A1007F">
        <w:rPr>
          <w:rFonts w:asciiTheme="minorHAnsi" w:hAnsiTheme="minorHAnsi"/>
          <w:sz w:val="24"/>
          <w:szCs w:val="24"/>
        </w:rPr>
        <w:t xml:space="preserve">, </w:t>
      </w:r>
      <w:r w:rsidR="00F6651E" w:rsidRPr="00A1007F">
        <w:rPr>
          <w:rFonts w:asciiTheme="minorHAnsi" w:hAnsiTheme="minorHAnsi"/>
          <w:b/>
          <w:sz w:val="24"/>
          <w:szCs w:val="24"/>
        </w:rPr>
        <w:t xml:space="preserve">resp. </w:t>
      </w:r>
      <w:r w:rsidR="00D81974" w:rsidRPr="00A1007F">
        <w:rPr>
          <w:rFonts w:asciiTheme="minorHAnsi" w:hAnsiTheme="minorHAnsi"/>
          <w:b/>
          <w:sz w:val="24"/>
          <w:szCs w:val="24"/>
        </w:rPr>
        <w:t xml:space="preserve">počas </w:t>
      </w:r>
      <w:r w:rsidR="009A32CB">
        <w:rPr>
          <w:rFonts w:asciiTheme="minorHAnsi" w:hAnsiTheme="minorHAnsi"/>
          <w:b/>
          <w:sz w:val="24"/>
          <w:szCs w:val="24"/>
        </w:rPr>
        <w:t>F</w:t>
      </w:r>
      <w:r w:rsidR="00F6651E" w:rsidRPr="00A1007F">
        <w:rPr>
          <w:rFonts w:asciiTheme="minorHAnsi" w:hAnsiTheme="minorHAnsi"/>
          <w:b/>
          <w:sz w:val="24"/>
          <w:szCs w:val="24"/>
        </w:rPr>
        <w:t xml:space="preserve">K </w:t>
      </w:r>
      <w:r w:rsidR="00E075C7" w:rsidRPr="00A1007F">
        <w:rPr>
          <w:rFonts w:asciiTheme="minorHAnsi" w:hAnsiTheme="minorHAnsi"/>
          <w:b/>
          <w:sz w:val="24"/>
          <w:szCs w:val="24"/>
        </w:rPr>
        <w:t>opakovaného VO</w:t>
      </w:r>
      <w:r w:rsidR="00E075C7" w:rsidRPr="00A1007F">
        <w:rPr>
          <w:rFonts w:asciiTheme="minorHAnsi" w:hAnsiTheme="minorHAnsi"/>
          <w:sz w:val="24"/>
          <w:szCs w:val="24"/>
        </w:rPr>
        <w:t xml:space="preserve">. </w:t>
      </w:r>
      <w:r w:rsidR="00716FD9" w:rsidRPr="00A1007F">
        <w:rPr>
          <w:rFonts w:asciiTheme="minorHAnsi" w:hAnsiTheme="minorHAnsi"/>
          <w:b/>
          <w:sz w:val="24"/>
          <w:szCs w:val="24"/>
        </w:rPr>
        <w:t xml:space="preserve">V prípade </w:t>
      </w:r>
      <w:r w:rsidR="006A7834" w:rsidRPr="00A1007F">
        <w:rPr>
          <w:rFonts w:asciiTheme="minorHAnsi" w:hAnsiTheme="minorHAnsi"/>
          <w:b/>
          <w:sz w:val="24"/>
          <w:szCs w:val="24"/>
        </w:rPr>
        <w:t xml:space="preserve">identifikovania nedostatkov v procese VO </w:t>
      </w:r>
      <w:r w:rsidR="006A7834" w:rsidRPr="00A1007F">
        <w:rPr>
          <w:rFonts w:asciiTheme="minorHAnsi" w:hAnsiTheme="minorHAnsi"/>
          <w:sz w:val="24"/>
          <w:szCs w:val="24"/>
        </w:rPr>
        <w:t xml:space="preserve">zo strany poskytovateľa počas výkonu </w:t>
      </w:r>
      <w:r w:rsidR="009A32CB">
        <w:rPr>
          <w:rFonts w:asciiTheme="minorHAnsi" w:hAnsiTheme="minorHAnsi"/>
          <w:sz w:val="24"/>
          <w:szCs w:val="24"/>
        </w:rPr>
        <w:t>F</w:t>
      </w:r>
      <w:r w:rsidR="00F6651E" w:rsidRPr="00A1007F">
        <w:rPr>
          <w:rFonts w:asciiTheme="minorHAnsi" w:hAnsiTheme="minorHAnsi"/>
          <w:sz w:val="24"/>
          <w:szCs w:val="24"/>
        </w:rPr>
        <w:t>K VO</w:t>
      </w:r>
      <w:r w:rsidR="006A7834" w:rsidRPr="00A1007F">
        <w:rPr>
          <w:rFonts w:asciiTheme="minorHAnsi" w:hAnsiTheme="minorHAnsi"/>
          <w:sz w:val="24"/>
          <w:szCs w:val="24"/>
        </w:rPr>
        <w:t xml:space="preserve">, </w:t>
      </w:r>
      <w:r w:rsidR="00F6651E" w:rsidRPr="00A1007F">
        <w:rPr>
          <w:rFonts w:asciiTheme="minorHAnsi" w:hAnsiTheme="minorHAnsi"/>
          <w:sz w:val="24"/>
          <w:szCs w:val="24"/>
        </w:rPr>
        <w:t xml:space="preserve">resp. </w:t>
      </w:r>
      <w:r w:rsidR="00D81974" w:rsidRPr="00A1007F">
        <w:rPr>
          <w:rFonts w:asciiTheme="minorHAnsi" w:hAnsiTheme="minorHAnsi"/>
          <w:sz w:val="24"/>
          <w:szCs w:val="24"/>
        </w:rPr>
        <w:t xml:space="preserve">počas </w:t>
      </w:r>
      <w:r w:rsidR="009A32CB">
        <w:rPr>
          <w:rFonts w:asciiTheme="minorHAnsi" w:hAnsiTheme="minorHAnsi"/>
          <w:sz w:val="24"/>
          <w:szCs w:val="24"/>
        </w:rPr>
        <w:t>F</w:t>
      </w:r>
      <w:r w:rsidR="00F371CB" w:rsidRPr="00A1007F">
        <w:rPr>
          <w:rFonts w:asciiTheme="minorHAnsi" w:hAnsiTheme="minorHAnsi"/>
          <w:sz w:val="24"/>
          <w:szCs w:val="24"/>
        </w:rPr>
        <w:t xml:space="preserve">K </w:t>
      </w:r>
      <w:r w:rsidR="00F6651E" w:rsidRPr="00A1007F">
        <w:rPr>
          <w:rFonts w:asciiTheme="minorHAnsi" w:hAnsiTheme="minorHAnsi"/>
          <w:sz w:val="24"/>
          <w:szCs w:val="24"/>
        </w:rPr>
        <w:t>opakovan</w:t>
      </w:r>
      <w:r w:rsidR="00F371CB" w:rsidRPr="00A1007F">
        <w:rPr>
          <w:rFonts w:asciiTheme="minorHAnsi" w:hAnsiTheme="minorHAnsi"/>
          <w:sz w:val="24"/>
          <w:szCs w:val="24"/>
        </w:rPr>
        <w:t>ého</w:t>
      </w:r>
      <w:r w:rsidR="006A7834" w:rsidRPr="00A1007F">
        <w:rPr>
          <w:rFonts w:asciiTheme="minorHAnsi" w:hAnsiTheme="minorHAnsi"/>
          <w:sz w:val="24"/>
          <w:szCs w:val="24"/>
        </w:rPr>
        <w:t xml:space="preserve"> VO, </w:t>
      </w:r>
      <w:r w:rsidR="006A7834" w:rsidRPr="00A1007F">
        <w:rPr>
          <w:rFonts w:asciiTheme="minorHAnsi" w:hAnsiTheme="minorHAnsi"/>
          <w:b/>
          <w:sz w:val="24"/>
          <w:szCs w:val="24"/>
        </w:rPr>
        <w:t xml:space="preserve">poskytovateľ uplatní </w:t>
      </w:r>
      <w:r w:rsidR="00F6651E" w:rsidRPr="00A1007F">
        <w:rPr>
          <w:rFonts w:asciiTheme="minorHAnsi" w:hAnsiTheme="minorHAnsi"/>
          <w:sz w:val="24"/>
          <w:szCs w:val="24"/>
        </w:rPr>
        <w:t>(</w:t>
      </w:r>
      <w:r w:rsidR="006A7834" w:rsidRPr="00A1007F">
        <w:rPr>
          <w:rFonts w:asciiTheme="minorHAnsi" w:hAnsiTheme="minorHAnsi"/>
          <w:sz w:val="24"/>
          <w:szCs w:val="24"/>
        </w:rPr>
        <w:t>v prípade predmetného VO</w:t>
      </w:r>
      <w:r w:rsidR="00F6651E" w:rsidRPr="00A1007F">
        <w:rPr>
          <w:rFonts w:asciiTheme="minorHAnsi" w:hAnsiTheme="minorHAnsi"/>
          <w:sz w:val="24"/>
          <w:szCs w:val="24"/>
        </w:rPr>
        <w:t>)</w:t>
      </w:r>
      <w:r w:rsidR="006A7834" w:rsidRPr="00A1007F">
        <w:rPr>
          <w:rFonts w:asciiTheme="minorHAnsi" w:hAnsiTheme="minorHAnsi"/>
          <w:b/>
          <w:sz w:val="24"/>
          <w:szCs w:val="24"/>
        </w:rPr>
        <w:t xml:space="preserve"> finančnú </w:t>
      </w:r>
      <w:r w:rsidR="00F371CB" w:rsidRPr="00A1007F">
        <w:rPr>
          <w:rFonts w:asciiTheme="minorHAnsi" w:hAnsiTheme="minorHAnsi"/>
          <w:b/>
          <w:sz w:val="24"/>
          <w:szCs w:val="24"/>
        </w:rPr>
        <w:t>opravu</w:t>
      </w:r>
      <w:r w:rsidR="00F371CB" w:rsidRPr="00A1007F">
        <w:rPr>
          <w:rStyle w:val="Odkaznapoznmkupodiarou"/>
          <w:rFonts w:asciiTheme="minorHAnsi" w:hAnsiTheme="minorHAnsi"/>
          <w:sz w:val="24"/>
          <w:szCs w:val="24"/>
        </w:rPr>
        <w:footnoteReference w:id="7"/>
      </w:r>
      <w:r w:rsidR="00F371C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6A7834" w:rsidRPr="00A1007F">
        <w:rPr>
          <w:rFonts w:asciiTheme="minorHAnsi" w:hAnsiTheme="minorHAnsi"/>
          <w:b/>
          <w:sz w:val="24"/>
          <w:szCs w:val="24"/>
        </w:rPr>
        <w:t>v zodpovedajúcej výške, alebo</w:t>
      </w:r>
      <w:r w:rsidR="006A7834" w:rsidRPr="00A1007F">
        <w:rPr>
          <w:rFonts w:asciiTheme="minorHAnsi" w:hAnsiTheme="minorHAnsi"/>
          <w:sz w:val="24"/>
          <w:szCs w:val="24"/>
        </w:rPr>
        <w:t xml:space="preserve"> </w:t>
      </w:r>
      <w:r w:rsidR="006A7834" w:rsidRPr="00A1007F">
        <w:rPr>
          <w:rFonts w:asciiTheme="minorHAnsi" w:hAnsiTheme="minorHAnsi"/>
          <w:b/>
          <w:sz w:val="24"/>
          <w:szCs w:val="24"/>
        </w:rPr>
        <w:t>budú dotknuté výdavky neoprávnené</w:t>
      </w:r>
      <w:r w:rsidR="006A7834" w:rsidRPr="00A1007F">
        <w:rPr>
          <w:rFonts w:asciiTheme="minorHAnsi" w:hAnsiTheme="minorHAnsi"/>
          <w:sz w:val="24"/>
          <w:szCs w:val="24"/>
        </w:rPr>
        <w:t xml:space="preserve"> v plnom rozsahu.</w:t>
      </w:r>
    </w:p>
    <w:p w14:paraId="073F2CBB" w14:textId="77777777" w:rsidR="00CE7DB0" w:rsidRPr="00A1007F" w:rsidRDefault="00CE7DB0" w:rsidP="00072AD5">
      <w:pPr>
        <w:pStyle w:val="Zoznamsodrkami"/>
        <w:spacing w:before="0" w:after="0"/>
        <w:rPr>
          <w:rFonts w:asciiTheme="minorHAnsi" w:hAnsiTheme="minorHAnsi"/>
          <w:sz w:val="24"/>
          <w:szCs w:val="24"/>
        </w:rPr>
      </w:pPr>
    </w:p>
    <w:p w14:paraId="1DA3A77A" w14:textId="77777777" w:rsidR="003A0652" w:rsidRPr="00A1007F" w:rsidRDefault="003A0652" w:rsidP="00072AD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Doplňujúce </w:t>
      </w:r>
      <w:r w:rsidR="00760D7A" w:rsidRPr="00A1007F">
        <w:rPr>
          <w:rFonts w:asciiTheme="minorHAnsi" w:hAnsiTheme="minorHAnsi"/>
          <w:sz w:val="24"/>
          <w:szCs w:val="24"/>
        </w:rPr>
        <w:t>podmienky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760D7A" w:rsidRPr="00A1007F">
        <w:rPr>
          <w:rFonts w:asciiTheme="minorHAnsi" w:hAnsiTheme="minorHAnsi"/>
          <w:sz w:val="24"/>
          <w:szCs w:val="24"/>
        </w:rPr>
        <w:t xml:space="preserve">z oblasti </w:t>
      </w:r>
      <w:r w:rsidR="006E244C" w:rsidRPr="00A1007F">
        <w:rPr>
          <w:rFonts w:asciiTheme="minorHAnsi" w:hAnsiTheme="minorHAnsi"/>
          <w:sz w:val="24"/>
          <w:szCs w:val="24"/>
        </w:rPr>
        <w:t>VO</w:t>
      </w:r>
      <w:r w:rsidR="00760D7A" w:rsidRPr="00A1007F">
        <w:rPr>
          <w:rFonts w:asciiTheme="minorHAnsi" w:hAnsiTheme="minorHAnsi"/>
          <w:sz w:val="24"/>
          <w:szCs w:val="24"/>
        </w:rPr>
        <w:t xml:space="preserve"> sú uvedené pri vybraných oprávnených výdavkoch špecifikovaných v kapitole 4 tejto Príručky.</w:t>
      </w:r>
    </w:p>
    <w:p w14:paraId="2A5CA6DF" w14:textId="77777777" w:rsidR="00D01E4A" w:rsidRPr="00A1007F" w:rsidRDefault="00D01E4A" w:rsidP="00072AD5">
      <w:pPr>
        <w:spacing w:after="0" w:line="240" w:lineRule="auto"/>
        <w:jc w:val="both"/>
        <w:rPr>
          <w:rFonts w:asciiTheme="minorHAnsi" w:hAnsiTheme="minorHAnsi"/>
          <w:color w:val="006600"/>
          <w:sz w:val="24"/>
          <w:szCs w:val="24"/>
        </w:rPr>
      </w:pPr>
    </w:p>
    <w:p w14:paraId="3F7A91A7" w14:textId="4A14AD9E" w:rsidR="00D54456" w:rsidRPr="00FE2F06" w:rsidRDefault="00BC7C1B" w:rsidP="00FE2F06">
      <w:pPr>
        <w:shd w:val="clear" w:color="auto" w:fill="FBD4B4" w:themeFill="accent6" w:themeFillTint="66"/>
        <w:spacing w:after="0"/>
        <w:jc w:val="both"/>
        <w:rPr>
          <w:rFonts w:asciiTheme="minorHAnsi" w:hAnsiTheme="minorHAnsi"/>
          <w:b/>
          <w:color w:val="365F91"/>
          <w:sz w:val="32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V tomto dokumente sú informácie k VO uvedené iba za účelom poskytnutia komplexnej informácie k oprávnenosti výdavkov.</w:t>
      </w:r>
      <w:r w:rsidR="00763325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 xml:space="preserve"> Detailné informácie k VO sú uvedené </w:t>
      </w:r>
      <w:del w:id="75" w:author="Autor">
        <w:r w:rsidR="00763325" w:rsidRPr="00763325">
          <w:rPr>
            <w:rFonts w:asciiTheme="minorHAnsi" w:hAnsiTheme="minorHAnsi"/>
            <w:b/>
            <w:color w:val="365F91"/>
            <w:sz w:val="24"/>
            <w:szCs w:val="24"/>
            <w:shd w:val="clear" w:color="auto" w:fill="FBD4B4" w:themeFill="accent6" w:themeFillTint="66"/>
          </w:rPr>
          <w:delText>Príručk</w:delText>
        </w:r>
        <w:r w:rsidR="00763325">
          <w:rPr>
            <w:rFonts w:asciiTheme="minorHAnsi" w:hAnsiTheme="minorHAnsi"/>
            <w:b/>
            <w:color w:val="365F91"/>
            <w:sz w:val="24"/>
            <w:szCs w:val="24"/>
            <w:shd w:val="clear" w:color="auto" w:fill="FBD4B4" w:themeFill="accent6" w:themeFillTint="66"/>
          </w:rPr>
          <w:delText>e</w:delText>
        </w:r>
      </w:del>
      <w:ins w:id="76" w:author="Autor">
        <w:r w:rsidR="00FD1FC7">
          <w:rPr>
            <w:rFonts w:asciiTheme="minorHAnsi" w:hAnsiTheme="minorHAnsi"/>
            <w:b/>
            <w:color w:val="365F91"/>
            <w:sz w:val="24"/>
            <w:szCs w:val="24"/>
            <w:shd w:val="clear" w:color="auto" w:fill="FBD4B4" w:themeFill="accent6" w:themeFillTint="66"/>
          </w:rPr>
          <w:t xml:space="preserve">v </w:t>
        </w:r>
        <w:r w:rsidR="00FD1FC7">
          <w:rPr>
            <w:rFonts w:asciiTheme="minorHAnsi" w:hAnsiTheme="minorHAnsi"/>
            <w:b/>
            <w:color w:val="365F91"/>
            <w:sz w:val="24"/>
            <w:szCs w:val="24"/>
            <w:shd w:val="clear" w:color="auto" w:fill="FBD4B4" w:themeFill="accent6" w:themeFillTint="66"/>
          </w:rPr>
          <w:lastRenderedPageBreak/>
          <w:t>Jednotnej príručke</w:t>
        </w:r>
      </w:ins>
      <w:r w:rsidR="00FD1FC7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 xml:space="preserve"> pre </w:t>
      </w:r>
      <w:del w:id="77" w:author="Autor">
        <w:r w:rsidR="00763325" w:rsidRPr="00763325">
          <w:rPr>
            <w:rFonts w:asciiTheme="minorHAnsi" w:hAnsiTheme="minorHAnsi"/>
            <w:b/>
            <w:color w:val="365F91"/>
            <w:sz w:val="24"/>
            <w:szCs w:val="24"/>
            <w:shd w:val="clear" w:color="auto" w:fill="FBD4B4" w:themeFill="accent6" w:themeFillTint="66"/>
          </w:rPr>
          <w:delText>kontrolu</w:delText>
        </w:r>
      </w:del>
      <w:ins w:id="78" w:author="Autor">
        <w:r w:rsidR="00FD1FC7">
          <w:rPr>
            <w:rFonts w:asciiTheme="minorHAnsi" w:hAnsiTheme="minorHAnsi"/>
            <w:b/>
            <w:color w:val="365F91"/>
            <w:sz w:val="24"/>
            <w:szCs w:val="24"/>
            <w:shd w:val="clear" w:color="auto" w:fill="FBD4B4" w:themeFill="accent6" w:themeFillTint="66"/>
          </w:rPr>
          <w:t>žiadateľov/prijímateľov k procesu a kontrole</w:t>
        </w:r>
      </w:ins>
      <w:r w:rsidR="00FD1FC7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 xml:space="preserve"> verejného obstarávania</w:t>
      </w:r>
      <w:del w:id="79" w:author="Autor">
        <w:r w:rsidR="00763325" w:rsidRPr="00763325">
          <w:rPr>
            <w:rFonts w:asciiTheme="minorHAnsi" w:hAnsiTheme="minorHAnsi"/>
            <w:b/>
            <w:color w:val="365F91"/>
            <w:sz w:val="24"/>
            <w:szCs w:val="24"/>
            <w:shd w:val="clear" w:color="auto" w:fill="FBD4B4" w:themeFill="accent6" w:themeFillTint="66"/>
          </w:rPr>
          <w:delText xml:space="preserve"> </w:delText>
        </w:r>
        <w:r w:rsidR="00763325">
          <w:rPr>
            <w:rFonts w:asciiTheme="minorHAnsi" w:hAnsiTheme="minorHAnsi"/>
            <w:b/>
            <w:color w:val="365F91"/>
            <w:sz w:val="24"/>
            <w:szCs w:val="24"/>
            <w:shd w:val="clear" w:color="auto" w:fill="FBD4B4" w:themeFill="accent6" w:themeFillTint="66"/>
          </w:rPr>
          <w:delText>pre projekty OP TP 2014 – 2020.</w:delText>
        </w:r>
      </w:del>
      <w:ins w:id="80" w:author="Autor">
        <w:r w:rsidR="00FD1FC7">
          <w:rPr>
            <w:rFonts w:asciiTheme="minorHAnsi" w:hAnsiTheme="minorHAnsi"/>
            <w:b/>
            <w:color w:val="365F91"/>
            <w:sz w:val="24"/>
            <w:szCs w:val="24"/>
            <w:shd w:val="clear" w:color="auto" w:fill="FBD4B4" w:themeFill="accent6" w:themeFillTint="66"/>
          </w:rPr>
          <w:t>/obstarávania vydanej Centrálnym koordinačným orgánom (</w:t>
        </w:r>
        <w:r w:rsidR="00E56E4F">
          <w:fldChar w:fldCharType="begin"/>
        </w:r>
        <w:r w:rsidR="00E56E4F">
          <w:instrText xml:space="preserve"> HYPERLINK "https://www.partnerskadohoda.gov.sk/zakladne-dokumenty/" </w:instrText>
        </w:r>
        <w:r w:rsidR="00E56E4F">
          <w:fldChar w:fldCharType="separate"/>
        </w:r>
        <w:r w:rsidR="00FD1FC7" w:rsidRPr="00A90A40">
          <w:rPr>
            <w:rStyle w:val="Hypertextovprepojenie"/>
            <w:rFonts w:asciiTheme="minorHAnsi" w:hAnsiTheme="minorHAnsi"/>
            <w:b/>
            <w:sz w:val="24"/>
            <w:szCs w:val="24"/>
            <w:shd w:val="clear" w:color="auto" w:fill="FBD4B4" w:themeFill="accent6" w:themeFillTint="66"/>
          </w:rPr>
          <w:t>https://www.partnerskadohoda.gov.sk/zakladne-dokumenty/</w:t>
        </w:r>
        <w:r w:rsidR="00E56E4F">
          <w:rPr>
            <w:rStyle w:val="Hypertextovprepojenie"/>
            <w:rFonts w:asciiTheme="minorHAnsi" w:hAnsiTheme="minorHAnsi"/>
            <w:b/>
            <w:sz w:val="24"/>
            <w:szCs w:val="24"/>
            <w:shd w:val="clear" w:color="auto" w:fill="FBD4B4" w:themeFill="accent6" w:themeFillTint="66"/>
          </w:rPr>
          <w:fldChar w:fldCharType="end"/>
        </w:r>
        <w:r w:rsidR="00FD1FC7">
          <w:rPr>
            <w:rFonts w:asciiTheme="minorHAnsi" w:hAnsiTheme="minorHAnsi"/>
            <w:b/>
            <w:color w:val="365F91"/>
            <w:sz w:val="24"/>
            <w:szCs w:val="24"/>
            <w:shd w:val="clear" w:color="auto" w:fill="FBD4B4" w:themeFill="accent6" w:themeFillTint="66"/>
          </w:rPr>
          <w:t>)</w:t>
        </w:r>
        <w:r w:rsidR="00763325">
          <w:rPr>
            <w:rFonts w:asciiTheme="minorHAnsi" w:hAnsiTheme="minorHAnsi"/>
            <w:b/>
            <w:color w:val="365F91"/>
            <w:sz w:val="24"/>
            <w:szCs w:val="24"/>
            <w:shd w:val="clear" w:color="auto" w:fill="FBD4B4" w:themeFill="accent6" w:themeFillTint="66"/>
          </w:rPr>
          <w:t>.</w:t>
        </w:r>
      </w:ins>
      <w:r w:rsidR="00D54456" w:rsidRPr="00FE2F06">
        <w:rPr>
          <w:rFonts w:asciiTheme="minorHAnsi" w:hAnsiTheme="minorHAnsi"/>
          <w:b/>
          <w:color w:val="365F91"/>
          <w:sz w:val="32"/>
        </w:rPr>
        <w:br w:type="page"/>
      </w:r>
    </w:p>
    <w:p w14:paraId="5C3288EF" w14:textId="77777777" w:rsidR="00905EC4" w:rsidRPr="00C36213" w:rsidRDefault="00B951BE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81" w:name="_Toc74549221"/>
      <w:bookmarkStart w:id="82" w:name="_Toc62213239"/>
      <w:r w:rsidRPr="00C36213">
        <w:rPr>
          <w:rFonts w:asciiTheme="minorHAnsi" w:hAnsiTheme="minorHAnsi"/>
          <w:b/>
          <w:color w:val="365F91"/>
          <w:sz w:val="32"/>
          <w:szCs w:val="24"/>
        </w:rPr>
        <w:lastRenderedPageBreak/>
        <w:t>Rozdelenie oprávnených výdavkov a p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ravidlá </w:t>
      </w:r>
      <w:r w:rsidR="002C1DF5" w:rsidRPr="00C36213">
        <w:rPr>
          <w:rFonts w:asciiTheme="minorHAnsi" w:hAnsiTheme="minorHAnsi"/>
          <w:b/>
          <w:color w:val="365F91"/>
          <w:sz w:val="32"/>
          <w:szCs w:val="24"/>
        </w:rPr>
        <w:t xml:space="preserve">ich 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>oprávnenosti</w:t>
      </w:r>
      <w:bookmarkEnd w:id="81"/>
      <w:bookmarkEnd w:id="82"/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14:paraId="19BC2DCA" w14:textId="77777777" w:rsidR="00905EC4" w:rsidRPr="00A1007F" w:rsidRDefault="00905EC4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335669D" w14:textId="77777777" w:rsidR="002C1DF5" w:rsidRPr="00A1007F" w:rsidRDefault="002C1DF5" w:rsidP="002C1DF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Oprávnené výdavky projektov TP predstavujú výdavky, ktoré boli skutočne vynaložené/vznikli počas obdobia realizácie aktivít projektu prijímateľom a uhradené najneskôr mesiac po ukončení realizácie aktivít projektov, a ktoré boli vynaložené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na podporu aktivít súvisiacich s implementáciou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>, resp. prípravy nasledujúceho programového obdobia</w:t>
      </w:r>
      <w:r w:rsidR="00724D4A">
        <w:rPr>
          <w:rFonts w:asciiTheme="minorHAnsi" w:hAnsiTheme="minorHAnsi"/>
          <w:sz w:val="24"/>
          <w:szCs w:val="24"/>
        </w:rPr>
        <w:t xml:space="preserve"> a ukončovania predchádzajúceho </w:t>
      </w:r>
      <w:r w:rsidR="00724D4A" w:rsidRPr="00A1007F">
        <w:rPr>
          <w:rFonts w:asciiTheme="minorHAnsi" w:hAnsiTheme="minorHAnsi"/>
          <w:sz w:val="24"/>
          <w:szCs w:val="24"/>
        </w:rPr>
        <w:t>programového obdobia</w:t>
      </w:r>
      <w:r w:rsidR="00984AE8">
        <w:rPr>
          <w:rFonts w:asciiTheme="minorHAnsi" w:hAnsiTheme="minorHAnsi"/>
          <w:sz w:val="24"/>
          <w:szCs w:val="24"/>
        </w:rPr>
        <w:t xml:space="preserve"> </w:t>
      </w:r>
      <w:r w:rsidR="00201154">
        <w:rPr>
          <w:rFonts w:asciiTheme="minorHAnsi" w:hAnsiTheme="minorHAnsi"/>
          <w:sz w:val="24"/>
          <w:szCs w:val="24"/>
        </w:rPr>
        <w:br/>
      </w:r>
      <w:r w:rsidR="00984AE8">
        <w:rPr>
          <w:rFonts w:asciiTheme="minorHAnsi" w:hAnsiTheme="minorHAnsi"/>
          <w:sz w:val="24"/>
          <w:szCs w:val="24"/>
        </w:rPr>
        <w:t>(po dátume 31.12.2013)</w:t>
      </w:r>
      <w:r w:rsidRPr="00A1007F">
        <w:rPr>
          <w:rFonts w:asciiTheme="minorHAnsi" w:hAnsiTheme="minorHAnsi"/>
          <w:sz w:val="24"/>
          <w:szCs w:val="24"/>
        </w:rPr>
        <w:t>.</w:t>
      </w:r>
    </w:p>
    <w:p w14:paraId="12AE72C6" w14:textId="77777777" w:rsidR="002C1DF5" w:rsidRPr="00A1007F" w:rsidRDefault="002C1DF5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975D252" w14:textId="77777777" w:rsidR="002C1DF5" w:rsidRPr="00A1007F" w:rsidRDefault="002C1DF5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oblasti intervencie sa oprávnené výdavky členia  do 3 kategórií:</w:t>
      </w:r>
    </w:p>
    <w:p w14:paraId="48127D10" w14:textId="77777777" w:rsidR="00AC1917" w:rsidRPr="00A1007F" w:rsidRDefault="002C1DF5" w:rsidP="00AC1917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A1007F">
        <w:rPr>
          <w:rFonts w:asciiTheme="minorHAnsi" w:hAnsiTheme="minorHAnsi"/>
          <w:color w:val="auto"/>
        </w:rPr>
        <w:t xml:space="preserve">121 – </w:t>
      </w:r>
      <w:r w:rsidR="00AC1917" w:rsidRPr="00A1007F">
        <w:rPr>
          <w:rFonts w:asciiTheme="minorHAnsi" w:hAnsiTheme="minorHAnsi"/>
          <w:color w:val="auto"/>
        </w:rPr>
        <w:t>Príprava, vykonávanie, monitorovanie a inšpekcia</w:t>
      </w:r>
      <w:r w:rsidR="00AC1917" w:rsidRPr="00A1007F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14:paraId="0854B086" w14:textId="77777777" w:rsidR="00AC1917" w:rsidRPr="00A1007F" w:rsidRDefault="002C1DF5" w:rsidP="00AC1917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A1007F">
        <w:rPr>
          <w:rFonts w:asciiTheme="minorHAnsi" w:hAnsiTheme="minorHAnsi"/>
          <w:color w:val="auto"/>
        </w:rPr>
        <w:t xml:space="preserve">122 – </w:t>
      </w:r>
      <w:r w:rsidR="00AC1917" w:rsidRPr="00A1007F">
        <w:rPr>
          <w:rFonts w:asciiTheme="minorHAnsi" w:hAnsiTheme="minorHAnsi"/>
          <w:color w:val="auto"/>
        </w:rPr>
        <w:t>Hodnotenie a štúdie</w:t>
      </w:r>
      <w:r w:rsidR="00AC1917" w:rsidRPr="00A1007F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14:paraId="3404B2C3" w14:textId="77777777" w:rsidR="00AC1917" w:rsidRPr="00A1007F" w:rsidRDefault="002C1DF5" w:rsidP="00AC1917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A1007F">
        <w:rPr>
          <w:rFonts w:asciiTheme="minorHAnsi" w:hAnsiTheme="minorHAnsi"/>
          <w:color w:val="auto"/>
        </w:rPr>
        <w:t xml:space="preserve">123 – </w:t>
      </w:r>
      <w:r w:rsidR="00AC1917" w:rsidRPr="00A1007F">
        <w:rPr>
          <w:rFonts w:asciiTheme="minorHAnsi" w:hAnsiTheme="minorHAnsi"/>
          <w:color w:val="auto"/>
        </w:rPr>
        <w:t>Informovanie a komunikácia</w:t>
      </w:r>
      <w:r w:rsidR="00AC1917" w:rsidRPr="00A1007F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14:paraId="334AB184" w14:textId="77777777" w:rsidR="002C1DF5" w:rsidRPr="00A1007F" w:rsidRDefault="002C1DF5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388E427" w14:textId="77777777" w:rsidR="00E67E59" w:rsidRPr="00A1007F" w:rsidRDefault="00E67E59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Bližšia špecifikácia jednotlivých typov, skupín a tried výdavkov je uvedená v časti 4 tejto príručky.</w:t>
      </w:r>
    </w:p>
    <w:p w14:paraId="45A585C8" w14:textId="77777777" w:rsidR="00E67E59" w:rsidRPr="00A1007F" w:rsidRDefault="00E67E59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7A0A2CC8" w14:textId="77777777" w:rsidR="0098586A" w:rsidRPr="00A1007F" w:rsidRDefault="00935C40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Nižšie uvedené </w:t>
      </w:r>
      <w:r w:rsidR="0098586A" w:rsidRPr="00A1007F">
        <w:rPr>
          <w:rFonts w:asciiTheme="minorHAnsi" w:hAnsiTheme="minorHAnsi"/>
          <w:sz w:val="24"/>
          <w:szCs w:val="24"/>
        </w:rPr>
        <w:t xml:space="preserve">sú </w:t>
      </w:r>
      <w:r w:rsidRPr="00A1007F">
        <w:rPr>
          <w:rFonts w:asciiTheme="minorHAnsi" w:hAnsiTheme="minorHAnsi"/>
          <w:sz w:val="24"/>
          <w:szCs w:val="24"/>
        </w:rPr>
        <w:t>špecifické pravidlá</w:t>
      </w:r>
      <w:r w:rsidR="0098586A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resp. podmienky</w:t>
      </w:r>
      <w:r w:rsidR="0098586A" w:rsidRPr="00A1007F">
        <w:rPr>
          <w:rFonts w:asciiTheme="minorHAnsi" w:hAnsiTheme="minorHAnsi"/>
          <w:sz w:val="24"/>
          <w:szCs w:val="24"/>
        </w:rPr>
        <w:t xml:space="preserve"> oprávnenosti </w:t>
      </w:r>
      <w:r w:rsidR="00215B69">
        <w:rPr>
          <w:rFonts w:asciiTheme="minorHAnsi" w:hAnsiTheme="minorHAnsi"/>
          <w:sz w:val="24"/>
          <w:szCs w:val="24"/>
        </w:rPr>
        <w:t>vybraných</w:t>
      </w:r>
      <w:r w:rsidR="00215B69" w:rsidRPr="00A1007F">
        <w:rPr>
          <w:rFonts w:asciiTheme="minorHAnsi" w:hAnsiTheme="minorHAnsi"/>
          <w:sz w:val="24"/>
          <w:szCs w:val="24"/>
        </w:rPr>
        <w:t xml:space="preserve"> </w:t>
      </w:r>
      <w:r w:rsidR="00E3765B" w:rsidRPr="00A1007F">
        <w:rPr>
          <w:rFonts w:asciiTheme="minorHAnsi" w:hAnsiTheme="minorHAnsi"/>
          <w:sz w:val="24"/>
          <w:szCs w:val="24"/>
        </w:rPr>
        <w:t>typov</w:t>
      </w:r>
      <w:r w:rsidR="00E67E59" w:rsidRPr="00A1007F">
        <w:rPr>
          <w:rFonts w:asciiTheme="minorHAnsi" w:hAnsiTheme="minorHAnsi"/>
          <w:sz w:val="24"/>
          <w:szCs w:val="24"/>
        </w:rPr>
        <w:t xml:space="preserve"> </w:t>
      </w:r>
      <w:r w:rsidR="00C523E1" w:rsidRPr="00A1007F">
        <w:rPr>
          <w:rFonts w:asciiTheme="minorHAnsi" w:hAnsiTheme="minorHAnsi"/>
          <w:sz w:val="24"/>
          <w:szCs w:val="24"/>
        </w:rPr>
        <w:t>oprávnených výdavkov</w:t>
      </w:r>
      <w:r w:rsidR="00E3765B" w:rsidRPr="00A1007F">
        <w:rPr>
          <w:rFonts w:asciiTheme="minorHAnsi" w:hAnsiTheme="minorHAnsi"/>
          <w:sz w:val="24"/>
          <w:szCs w:val="24"/>
        </w:rPr>
        <w:t xml:space="preserve"> </w:t>
      </w:r>
      <w:r w:rsidR="0098586A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98586A" w:rsidRPr="00A1007F">
        <w:rPr>
          <w:rFonts w:asciiTheme="minorHAnsi" w:hAnsiTheme="minorHAnsi"/>
          <w:sz w:val="24"/>
          <w:szCs w:val="24"/>
        </w:rPr>
        <w:t xml:space="preserve">. </w:t>
      </w:r>
      <w:r w:rsidR="00E7339E" w:rsidRPr="00A1007F">
        <w:rPr>
          <w:rFonts w:asciiTheme="minorHAnsi" w:hAnsiTheme="minorHAnsi"/>
          <w:b/>
          <w:sz w:val="24"/>
          <w:szCs w:val="24"/>
        </w:rPr>
        <w:t xml:space="preserve">Splnenie </w:t>
      </w:r>
      <w:r w:rsidR="00E7339E" w:rsidRPr="00A1007F">
        <w:rPr>
          <w:rFonts w:asciiTheme="minorHAnsi" w:hAnsiTheme="minorHAnsi"/>
          <w:b/>
          <w:sz w:val="24"/>
          <w:szCs w:val="24"/>
          <w:u w:val="single"/>
        </w:rPr>
        <w:t>všetkých podmienok</w:t>
      </w:r>
      <w:r w:rsidR="00E7339E" w:rsidRPr="00A1007F">
        <w:rPr>
          <w:rFonts w:asciiTheme="minorHAnsi" w:hAnsiTheme="minorHAnsi"/>
          <w:b/>
          <w:sz w:val="24"/>
          <w:szCs w:val="24"/>
        </w:rPr>
        <w:t xml:space="preserve"> uvedených pri jednotlivých výdavko</w:t>
      </w:r>
      <w:r w:rsidR="00C523E1" w:rsidRPr="00A1007F">
        <w:rPr>
          <w:rFonts w:asciiTheme="minorHAnsi" w:hAnsiTheme="minorHAnsi"/>
          <w:b/>
          <w:sz w:val="24"/>
          <w:szCs w:val="24"/>
        </w:rPr>
        <w:t>ch</w:t>
      </w:r>
      <w:r w:rsidR="00E7339E" w:rsidRPr="00A1007F">
        <w:rPr>
          <w:rFonts w:asciiTheme="minorHAnsi" w:hAnsiTheme="minorHAnsi"/>
          <w:b/>
          <w:sz w:val="24"/>
          <w:szCs w:val="24"/>
        </w:rPr>
        <w:t xml:space="preserve"> je predpokladom pre </w:t>
      </w:r>
      <w:r w:rsidR="00C523E1" w:rsidRPr="00A1007F">
        <w:rPr>
          <w:rFonts w:asciiTheme="minorHAnsi" w:hAnsiTheme="minorHAnsi"/>
          <w:b/>
          <w:sz w:val="24"/>
          <w:szCs w:val="24"/>
        </w:rPr>
        <w:t xml:space="preserve">ich </w:t>
      </w:r>
      <w:r w:rsidR="00E7339E" w:rsidRPr="00A1007F">
        <w:rPr>
          <w:rFonts w:asciiTheme="minorHAnsi" w:hAnsiTheme="minorHAnsi"/>
          <w:b/>
          <w:sz w:val="24"/>
          <w:szCs w:val="24"/>
        </w:rPr>
        <w:t>oprávnenosť</w:t>
      </w:r>
      <w:r w:rsidR="00C523E1" w:rsidRPr="00A1007F">
        <w:rPr>
          <w:rFonts w:asciiTheme="minorHAnsi" w:hAnsiTheme="minorHAnsi"/>
          <w:sz w:val="24"/>
          <w:szCs w:val="24"/>
        </w:rPr>
        <w:t>.</w:t>
      </w:r>
      <w:r w:rsidR="005E2314" w:rsidRPr="00A1007F">
        <w:rPr>
          <w:rFonts w:asciiTheme="minorHAnsi" w:hAnsiTheme="minorHAnsi"/>
          <w:sz w:val="24"/>
          <w:szCs w:val="24"/>
        </w:rPr>
        <w:t xml:space="preserve"> </w:t>
      </w:r>
    </w:p>
    <w:p w14:paraId="736500C5" w14:textId="77777777" w:rsidR="005B6C70" w:rsidRPr="00A1007F" w:rsidRDefault="005B6C70" w:rsidP="0056259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4DB792F" w14:textId="77777777" w:rsidR="00CF0E37" w:rsidRPr="00FE2F06" w:rsidRDefault="00A839B4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Nákup hmotného a nehmotného majetku (okrem nehnuteľností)</w:t>
      </w:r>
    </w:p>
    <w:p w14:paraId="72C4BE0A" w14:textId="77777777" w:rsidR="00777AAE" w:rsidRPr="00A1007F" w:rsidRDefault="00777AAE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0BB67CB" w14:textId="77777777" w:rsidR="002A6D6F" w:rsidRPr="00A1007F" w:rsidRDefault="004D08FC" w:rsidP="002A6D6F">
      <w:pPr>
        <w:pStyle w:val="SRKNorm"/>
        <w:spacing w:before="0" w:after="120"/>
        <w:contextualSpacing w:val="0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Oprávneným výdavkom je </w:t>
      </w:r>
      <w:r w:rsidR="00D93863" w:rsidRPr="0063689B">
        <w:rPr>
          <w:rFonts w:asciiTheme="minorHAnsi" w:hAnsiTheme="minorHAnsi"/>
        </w:rPr>
        <w:t>kúpna cena nakupovaného dlhodobého hmotného a nehmotného majetku</w:t>
      </w:r>
      <w:r w:rsidR="00D93863">
        <w:rPr>
          <w:rStyle w:val="Odkaznapoznmkupodiarou"/>
        </w:rPr>
        <w:footnoteReference w:id="8"/>
      </w:r>
      <w:r w:rsidRPr="00A1007F">
        <w:rPr>
          <w:rFonts w:asciiTheme="minorHAnsi" w:hAnsiTheme="minorHAnsi"/>
        </w:rPr>
        <w:t xml:space="preserve">. V prípade, ak prijímateľ využíva nadobudnutý majetok (napr. zariadenie, vybavenie) len pre účely projektu, uplatní si výdavky spojené s ich obstaraním v celkovej výške. Kúpený majetok </w:t>
      </w:r>
      <w:r w:rsidR="00312A59">
        <w:rPr>
          <w:rFonts w:asciiTheme="minorHAnsi" w:hAnsiTheme="minorHAnsi"/>
        </w:rPr>
        <w:t>je</w:t>
      </w:r>
      <w:r w:rsidRPr="00A1007F">
        <w:rPr>
          <w:rFonts w:asciiTheme="minorHAnsi" w:hAnsiTheme="minorHAnsi"/>
        </w:rPr>
        <w:t xml:space="preserve"> nový</w:t>
      </w:r>
      <w:r w:rsidR="00EC7EFD" w:rsidRPr="00A1007F">
        <w:rPr>
          <w:rFonts w:asciiTheme="minorHAnsi" w:hAnsiTheme="minorHAnsi"/>
        </w:rPr>
        <w:t xml:space="preserve"> a</w:t>
      </w:r>
      <w:r w:rsidRPr="00A1007F">
        <w:rPr>
          <w:rFonts w:asciiTheme="minorHAnsi" w:hAnsiTheme="minorHAnsi"/>
        </w:rPr>
        <w:t xml:space="preserve"> </w:t>
      </w:r>
      <w:r w:rsidR="00351385" w:rsidRPr="00A1007F">
        <w:rPr>
          <w:rFonts w:asciiTheme="minorHAnsi" w:hAnsiTheme="minorHAnsi"/>
        </w:rPr>
        <w:t>ne</w:t>
      </w:r>
      <w:r w:rsidRPr="00A1007F">
        <w:rPr>
          <w:rFonts w:asciiTheme="minorHAnsi" w:hAnsiTheme="minorHAnsi"/>
        </w:rPr>
        <w:t>používaný</w:t>
      </w:r>
      <w:r w:rsidR="002A6D6F" w:rsidRPr="00A1007F">
        <w:rPr>
          <w:rStyle w:val="Odkaznapoznmkupodiarou"/>
          <w:rFonts w:asciiTheme="minorHAnsi" w:hAnsiTheme="minorHAnsi"/>
        </w:rPr>
        <w:footnoteReference w:id="9"/>
      </w:r>
      <w:r w:rsidR="002A6D6F" w:rsidRPr="00A1007F">
        <w:rPr>
          <w:rFonts w:asciiTheme="minorHAnsi" w:hAnsiTheme="minorHAnsi"/>
        </w:rPr>
        <w:t>.</w:t>
      </w:r>
    </w:p>
    <w:p w14:paraId="5DD293C5" w14:textId="16556988" w:rsidR="00D83435" w:rsidRDefault="004D08FC" w:rsidP="00351385">
      <w:pPr>
        <w:pStyle w:val="SRKNorm"/>
        <w:spacing w:before="0" w:after="0"/>
        <w:contextualSpacing w:val="0"/>
        <w:rPr>
          <w:ins w:id="89" w:author="Autor"/>
          <w:rFonts w:asciiTheme="minorHAnsi" w:hAnsiTheme="minorHAnsi"/>
        </w:rPr>
      </w:pPr>
      <w:r w:rsidRPr="00A1007F">
        <w:rPr>
          <w:rFonts w:asciiTheme="minorHAnsi" w:hAnsiTheme="minorHAnsi"/>
        </w:rPr>
        <w:t>V prípade, že prijímateľ využíva majetok okrem realizácie projektu aj na iné aktivity nesúvisiace s realizáciou projektu, oprávnené sú len pomerné výdavky na jeho obstaranie</w:t>
      </w:r>
      <w:del w:id="90" w:author="Autor">
        <w:r w:rsidR="00285E08" w:rsidRPr="00A1007F">
          <w:rPr>
            <w:rFonts w:asciiTheme="minorHAnsi" w:hAnsiTheme="minorHAnsi"/>
          </w:rPr>
          <w:delText xml:space="preserve">. </w:delText>
        </w:r>
      </w:del>
      <w:ins w:id="91" w:author="Autor">
        <w:r w:rsidR="00D83435">
          <w:rPr>
            <w:rFonts w:asciiTheme="minorHAnsi" w:hAnsiTheme="minorHAnsi"/>
          </w:rPr>
          <w:t xml:space="preserve"> vypočítané prijímateľom napríklad pomocou nasledujúcich metód</w:t>
        </w:r>
        <w:r w:rsidR="00D83435">
          <w:rPr>
            <w:rStyle w:val="Odkaznapoznmkupodiarou"/>
            <w:rFonts w:asciiTheme="minorHAnsi" w:hAnsiTheme="minorHAnsi"/>
          </w:rPr>
          <w:footnoteReference w:id="10"/>
        </w:r>
        <w:r w:rsidR="00D83435">
          <w:rPr>
            <w:rFonts w:asciiTheme="minorHAnsi" w:hAnsiTheme="minorHAnsi"/>
          </w:rPr>
          <w:t xml:space="preserve">: </w:t>
        </w:r>
      </w:ins>
    </w:p>
    <w:p w14:paraId="40C77D0C" w14:textId="50854941" w:rsidR="00D83435" w:rsidRDefault="00D83435" w:rsidP="006D37B1">
      <w:pPr>
        <w:pStyle w:val="SRKNorm"/>
        <w:numPr>
          <w:ilvl w:val="0"/>
          <w:numId w:val="50"/>
        </w:numPr>
        <w:spacing w:before="0" w:after="0"/>
        <w:contextualSpacing w:val="0"/>
        <w:rPr>
          <w:ins w:id="94" w:author="Autor"/>
          <w:rFonts w:asciiTheme="minorHAnsi" w:hAnsiTheme="minorHAnsi"/>
        </w:rPr>
      </w:pPr>
      <w:ins w:id="95" w:author="Autor">
        <w:r>
          <w:rPr>
            <w:rFonts w:asciiTheme="minorHAnsi" w:hAnsiTheme="minorHAnsi"/>
          </w:rPr>
          <w:t>ako pomer výšky celkových výdavkov projektu k čistému obratu</w:t>
        </w:r>
        <w:r>
          <w:rPr>
            <w:rStyle w:val="Odkaznapoznmkupodiarou"/>
            <w:rFonts w:asciiTheme="minorHAnsi" w:hAnsiTheme="minorHAnsi"/>
          </w:rPr>
          <w:footnoteReference w:id="11"/>
        </w:r>
        <w:r>
          <w:rPr>
            <w:rFonts w:asciiTheme="minorHAnsi" w:hAnsiTheme="minorHAnsi"/>
          </w:rPr>
          <w:t xml:space="preserve"> prijímateľa za predchádzajúci kalendárny rok alebo priemerného obratu za posledné 3 kalendárne roky;</w:t>
        </w:r>
      </w:ins>
    </w:p>
    <w:p w14:paraId="6690449E" w14:textId="34CF8D78" w:rsidR="00D83435" w:rsidRDefault="00D83435" w:rsidP="006D37B1">
      <w:pPr>
        <w:pStyle w:val="SRKNorm"/>
        <w:numPr>
          <w:ilvl w:val="0"/>
          <w:numId w:val="50"/>
        </w:numPr>
        <w:spacing w:before="0" w:after="0"/>
        <w:contextualSpacing w:val="0"/>
        <w:rPr>
          <w:ins w:id="98" w:author="Autor"/>
          <w:rFonts w:asciiTheme="minorHAnsi" w:hAnsiTheme="minorHAnsi"/>
        </w:rPr>
      </w:pPr>
      <w:ins w:id="99" w:author="Autor">
        <w:r>
          <w:rPr>
            <w:rFonts w:asciiTheme="minorHAnsi" w:hAnsiTheme="minorHAnsi"/>
          </w:rPr>
          <w:t>na základe pomeru súčtu osobohodín, ktoré odpracuje zamestnanec/zamestnanci</w:t>
        </w:r>
        <w:r>
          <w:rPr>
            <w:rStyle w:val="Odkaznapoznmkupodiarou"/>
            <w:rFonts w:asciiTheme="minorHAnsi" w:hAnsiTheme="minorHAnsi"/>
          </w:rPr>
          <w:footnoteReference w:id="12"/>
        </w:r>
        <w:r>
          <w:rPr>
            <w:rFonts w:asciiTheme="minorHAnsi" w:hAnsiTheme="minorHAnsi"/>
          </w:rPr>
          <w:t xml:space="preserve"> v rámci projektu k celkovému počtu osobohodín všetkých zamestnancov prijímateľa</w:t>
        </w:r>
        <w:r w:rsidR="00285E08" w:rsidRPr="00A1007F">
          <w:rPr>
            <w:rFonts w:asciiTheme="minorHAnsi" w:hAnsiTheme="minorHAnsi"/>
          </w:rPr>
          <w:t>.</w:t>
        </w:r>
      </w:ins>
    </w:p>
    <w:p w14:paraId="6B70261E" w14:textId="77777777" w:rsidR="00D83435" w:rsidRDefault="00D83435" w:rsidP="00D83435">
      <w:pPr>
        <w:pStyle w:val="SRKNorm"/>
        <w:spacing w:before="0" w:after="0"/>
        <w:contextualSpacing w:val="0"/>
        <w:rPr>
          <w:ins w:id="102" w:author="Autor"/>
          <w:rFonts w:asciiTheme="minorHAnsi" w:hAnsiTheme="minorHAnsi"/>
        </w:rPr>
      </w:pPr>
    </w:p>
    <w:p w14:paraId="3089886D" w14:textId="017F5151" w:rsidR="0019398E" w:rsidRPr="00A1007F" w:rsidRDefault="00285E08" w:rsidP="00D83435">
      <w:pPr>
        <w:pStyle w:val="SRKNorm"/>
        <w:spacing w:before="0" w:after="0"/>
        <w:contextualSpacing w:val="0"/>
        <w:rPr>
          <w:rFonts w:asciiTheme="minorHAnsi" w:hAnsiTheme="minorHAnsi"/>
        </w:rPr>
      </w:pPr>
      <w:r w:rsidRPr="00A1007F">
        <w:rPr>
          <w:rFonts w:asciiTheme="minorHAnsi" w:hAnsiTheme="minorHAnsi"/>
        </w:rPr>
        <w:t>Prijímateľ v rámci dokumentácie k ŽoP predloží</w:t>
      </w:r>
      <w:ins w:id="103" w:author="Autor">
        <w:r w:rsidR="00D83435">
          <w:rPr>
            <w:rFonts w:asciiTheme="minorHAnsi" w:hAnsiTheme="minorHAnsi"/>
          </w:rPr>
          <w:t xml:space="preserve"> </w:t>
        </w:r>
        <w:r w:rsidR="006B6DF8">
          <w:rPr>
            <w:rFonts w:asciiTheme="minorHAnsi" w:hAnsiTheme="minorHAnsi"/>
          </w:rPr>
          <w:t>použitý</w:t>
        </w:r>
      </w:ins>
      <w:r w:rsidRPr="00A1007F">
        <w:rPr>
          <w:rFonts w:asciiTheme="minorHAnsi" w:hAnsiTheme="minorHAnsi"/>
        </w:rPr>
        <w:t xml:space="preserve"> spôsob výpočtu oprávnenej výšky jednotlivých výdavkov.</w:t>
      </w:r>
      <w:r w:rsidR="004D08FC" w:rsidRPr="00A1007F">
        <w:rPr>
          <w:rFonts w:asciiTheme="minorHAnsi" w:hAnsiTheme="minorHAnsi"/>
        </w:rPr>
        <w:t xml:space="preserve"> </w:t>
      </w:r>
    </w:p>
    <w:p w14:paraId="2743817C" w14:textId="77777777" w:rsidR="00A26E80" w:rsidRPr="00A1007F" w:rsidRDefault="00A26E80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3CB46C0" w14:textId="77777777" w:rsidR="00A26E80" w:rsidRPr="00FE2F06" w:rsidRDefault="00A26E80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lastRenderedPageBreak/>
        <w:t xml:space="preserve">V prípade, že prijímateľ využíva zariadenie/vybavenie okrem realizácie projektu aj na iné aktivity nesúvisiace s realizáciou projektu, oprávnené sú </w:t>
      </w:r>
      <w:r w:rsidRPr="00FE2F06">
        <w:rPr>
          <w:rFonts w:asciiTheme="minorHAnsi" w:hAnsiTheme="minorHAnsi"/>
          <w:b/>
          <w:color w:val="365F91"/>
          <w:sz w:val="24"/>
          <w:szCs w:val="24"/>
          <w:u w:val="single"/>
        </w:rPr>
        <w:t>len pomerné výdavky</w:t>
      </w: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 na obstaranie zariadenia/vybavenia.</w:t>
      </w:r>
    </w:p>
    <w:p w14:paraId="08662E00" w14:textId="77777777" w:rsidR="00777AAE" w:rsidRPr="00A1007F" w:rsidRDefault="00777AAE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2FF638E" w14:textId="77777777" w:rsidR="0063689B" w:rsidRDefault="0063689B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br w:type="page"/>
      </w:r>
    </w:p>
    <w:p w14:paraId="2A9B2936" w14:textId="77777777" w:rsidR="00A74878" w:rsidRPr="00A1007F" w:rsidRDefault="00A74878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D88C24E" w14:textId="77777777" w:rsidR="00D37073" w:rsidRPr="00FE2F06" w:rsidRDefault="000B6EAA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Osobné výdavky</w:t>
      </w:r>
    </w:p>
    <w:p w14:paraId="2292DAF7" w14:textId="77777777" w:rsidR="00854F2A" w:rsidRPr="00A1007F" w:rsidRDefault="00854F2A" w:rsidP="00854F2A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76E70B25" w14:textId="65BE45CB" w:rsidR="000B6EAA" w:rsidRDefault="000B6EAA" w:rsidP="00D75263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Základným oprávneným výdavkom v oblasti osobných výdavkov je </w:t>
      </w:r>
      <w:r w:rsidR="00D93863" w:rsidRPr="0063689B">
        <w:rPr>
          <w:rFonts w:asciiTheme="minorHAnsi" w:hAnsiTheme="minorHAnsi"/>
          <w:sz w:val="24"/>
          <w:szCs w:val="24"/>
        </w:rPr>
        <w:t xml:space="preserve">celková </w:t>
      </w:r>
      <w:r w:rsidRPr="00A1007F">
        <w:rPr>
          <w:rFonts w:asciiTheme="minorHAnsi" w:hAnsiTheme="minorHAnsi"/>
          <w:sz w:val="24"/>
          <w:szCs w:val="24"/>
        </w:rPr>
        <w:t xml:space="preserve">cena práce </w:t>
      </w:r>
      <w:r w:rsidR="007A32B0" w:rsidRPr="0063689B">
        <w:rPr>
          <w:rFonts w:asciiTheme="minorHAnsi" w:hAnsiTheme="minorHAnsi"/>
          <w:sz w:val="24"/>
          <w:szCs w:val="24"/>
        </w:rPr>
        <w:t xml:space="preserve">(§ 130 ods. 5 </w:t>
      </w:r>
      <w:r w:rsidR="00BB0F79">
        <w:rPr>
          <w:rFonts w:asciiTheme="minorHAnsi" w:hAnsiTheme="minorHAnsi"/>
          <w:sz w:val="24"/>
          <w:szCs w:val="24"/>
        </w:rPr>
        <w:t>Z</w:t>
      </w:r>
      <w:r w:rsidR="007A32B0" w:rsidRPr="0063689B">
        <w:rPr>
          <w:rFonts w:asciiTheme="minorHAnsi" w:hAnsiTheme="minorHAnsi"/>
          <w:sz w:val="24"/>
          <w:szCs w:val="24"/>
        </w:rPr>
        <w:t>ákonníka práce</w:t>
      </w:r>
      <w:r w:rsidR="00BB0F79">
        <w:rPr>
          <w:rFonts w:asciiTheme="minorHAnsi" w:hAnsiTheme="minorHAnsi"/>
          <w:sz w:val="24"/>
          <w:szCs w:val="24"/>
        </w:rPr>
        <w:t xml:space="preserve"> </w:t>
      </w:r>
      <w:r w:rsidR="00BB0F79" w:rsidRPr="009107F6">
        <w:rPr>
          <w:rFonts w:asciiTheme="minorHAnsi" w:hAnsiTheme="minorHAnsi"/>
          <w:sz w:val="24"/>
          <w:szCs w:val="24"/>
        </w:rPr>
        <w:t xml:space="preserve">v </w:t>
      </w:r>
      <w:del w:id="104" w:author="Autor">
        <w:r w:rsidR="00BB0F79" w:rsidRPr="009107F6">
          <w:rPr>
            <w:rFonts w:asciiTheme="minorHAnsi" w:hAnsiTheme="minorHAnsi"/>
            <w:sz w:val="24"/>
            <w:szCs w:val="24"/>
          </w:rPr>
          <w:delText>platnom</w:delText>
        </w:r>
      </w:del>
      <w:ins w:id="105" w:author="Autor">
        <w:r w:rsidR="00A95679">
          <w:rPr>
            <w:rFonts w:asciiTheme="minorHAnsi" w:hAnsiTheme="minorHAnsi"/>
            <w:sz w:val="24"/>
            <w:szCs w:val="24"/>
          </w:rPr>
          <w:t>účinnom</w:t>
        </w:r>
      </w:ins>
      <w:r w:rsidR="00A95679" w:rsidRPr="009107F6">
        <w:rPr>
          <w:rFonts w:asciiTheme="minorHAnsi" w:hAnsiTheme="minorHAnsi"/>
          <w:sz w:val="24"/>
          <w:szCs w:val="24"/>
        </w:rPr>
        <w:t xml:space="preserve"> </w:t>
      </w:r>
      <w:r w:rsidR="00BB0F79" w:rsidRPr="009107F6">
        <w:rPr>
          <w:rFonts w:asciiTheme="minorHAnsi" w:hAnsiTheme="minorHAnsi"/>
          <w:sz w:val="24"/>
          <w:szCs w:val="24"/>
        </w:rPr>
        <w:t>znení (ďalej len ,,zákonník práce“)</w:t>
      </w:r>
      <w:r w:rsidR="007A32B0" w:rsidRPr="0063689B">
        <w:rPr>
          <w:rFonts w:asciiTheme="minorHAnsi" w:hAnsiTheme="minorHAnsi"/>
          <w:sz w:val="24"/>
          <w:szCs w:val="24"/>
        </w:rPr>
        <w:t>)</w:t>
      </w:r>
      <w:r w:rsidR="00D75263" w:rsidRPr="00A1007F">
        <w:rPr>
          <w:rFonts w:asciiTheme="minorHAnsi" w:hAnsiTheme="minorHAnsi"/>
          <w:sz w:val="24"/>
          <w:szCs w:val="24"/>
        </w:rPr>
        <w:t>.</w:t>
      </w:r>
    </w:p>
    <w:p w14:paraId="21E1A356" w14:textId="2C07E330" w:rsidR="0011064C" w:rsidRDefault="0011064C" w:rsidP="00D75263">
      <w:pPr>
        <w:pStyle w:val="Zkladntext"/>
        <w:spacing w:line="240" w:lineRule="auto"/>
        <w:jc w:val="both"/>
        <w:rPr>
          <w:ins w:id="106" w:author="Autor"/>
          <w:rFonts w:asciiTheme="minorHAnsi" w:hAnsiTheme="minorHAnsi"/>
          <w:sz w:val="24"/>
          <w:szCs w:val="24"/>
        </w:rPr>
      </w:pPr>
      <w:ins w:id="107" w:author="Autor">
        <w:r>
          <w:rPr>
            <w:rFonts w:asciiTheme="minorHAnsi" w:hAnsiTheme="minorHAnsi"/>
            <w:sz w:val="24"/>
            <w:szCs w:val="24"/>
          </w:rPr>
          <w:t>Pre osobné výdavky platí, že nesmú presiahnuť výšku obvyklú v danom odbore, čase</w:t>
        </w:r>
        <w:r>
          <w:rPr>
            <w:rStyle w:val="Odkaznapoznmkupodiarou"/>
            <w:rFonts w:asciiTheme="minorHAnsi" w:hAnsiTheme="minorHAnsi"/>
            <w:sz w:val="24"/>
            <w:szCs w:val="24"/>
          </w:rPr>
          <w:footnoteReference w:id="13"/>
        </w:r>
        <w:r>
          <w:rPr>
            <w:rFonts w:asciiTheme="minorHAnsi" w:hAnsiTheme="minorHAnsi"/>
            <w:sz w:val="24"/>
            <w:szCs w:val="24"/>
          </w:rPr>
          <w:t xml:space="preserve"> a mieste a musia byť primerané úlohám a zodpovednostiam osôb zapojených do realizácie projektu. </w:t>
        </w:r>
      </w:ins>
    </w:p>
    <w:p w14:paraId="18A38D58" w14:textId="22F6D856" w:rsidR="007A32B0" w:rsidRPr="00A1007F" w:rsidRDefault="007A32B0" w:rsidP="0063689B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63689B">
        <w:rPr>
          <w:rFonts w:asciiTheme="minorHAnsi" w:hAnsiTheme="minorHAnsi"/>
          <w:sz w:val="24"/>
          <w:szCs w:val="24"/>
        </w:rPr>
        <w:t xml:space="preserve">V prípade osobných výdavkov je rešpektované odmeňovanie jednotlivých pracovných pozícií s ohľadom na predchádzajúcu mzdovú politiku zamestnávateľa, t.j. nie je možné akceptovať navýšenie mzdy, resp. odmeny za vykonanú prácu iba z dôvodu zapojenia </w:t>
      </w:r>
      <w:r w:rsidR="00BB0F79">
        <w:rPr>
          <w:rFonts w:asciiTheme="minorHAnsi" w:hAnsiTheme="minorHAnsi"/>
          <w:sz w:val="24"/>
          <w:szCs w:val="24"/>
        </w:rPr>
        <w:t xml:space="preserve">zamestnanca </w:t>
      </w:r>
      <w:r w:rsidRPr="0063689B">
        <w:rPr>
          <w:rFonts w:asciiTheme="minorHAnsi" w:hAnsiTheme="minorHAnsi"/>
          <w:sz w:val="24"/>
          <w:szCs w:val="24"/>
        </w:rPr>
        <w:t>do projektu financovaného z prostriedkov EŠIF (napr. rozdielne sadzby odmeňovania za práce vykonávané mimo aktivít projektu a za práce vykonávané na aktivitách projektu; rozdielne hodinové sadzby v prípade viacerých projektov tej istej funkcie - projektový manažér - u jednej osoby; neopodstatnené rozdielne hodinové sadzby pri odbornom personáli). Takéto navýšenie bude mať za následok vznik neoprávnených výdavkov v časti presahujúcej výšku mzdy, resp. odmeny rovnakej práce vykonávanej mimo projektu.</w:t>
      </w:r>
    </w:p>
    <w:p w14:paraId="55722908" w14:textId="181DE3B6" w:rsidR="000B6EAA" w:rsidRPr="00A1007F" w:rsidRDefault="008D327E" w:rsidP="00D75263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</w:t>
      </w:r>
      <w:r w:rsidR="000B6EAA" w:rsidRPr="00A1007F">
        <w:rPr>
          <w:rFonts w:asciiTheme="minorHAnsi" w:hAnsiTheme="minorHAnsi"/>
          <w:sz w:val="24"/>
          <w:szCs w:val="24"/>
        </w:rPr>
        <w:t xml:space="preserve">rijímateľ </w:t>
      </w:r>
      <w:r w:rsidRPr="00A1007F">
        <w:rPr>
          <w:rFonts w:asciiTheme="minorHAnsi" w:hAnsiTheme="minorHAnsi"/>
          <w:sz w:val="24"/>
          <w:szCs w:val="24"/>
        </w:rPr>
        <w:t xml:space="preserve">je </w:t>
      </w:r>
      <w:r w:rsidR="000B6EAA" w:rsidRPr="00A1007F">
        <w:rPr>
          <w:rFonts w:asciiTheme="minorHAnsi" w:hAnsiTheme="minorHAnsi"/>
          <w:sz w:val="24"/>
          <w:szCs w:val="24"/>
        </w:rPr>
        <w:t>povinný preukázať, že zamestnanec, ktorého mzdové výdavky sú predmetom financovania z</w:t>
      </w:r>
      <w:r w:rsidR="00113E06">
        <w:rPr>
          <w:rFonts w:asciiTheme="minorHAnsi" w:hAnsiTheme="minorHAnsi"/>
          <w:sz w:val="24"/>
          <w:szCs w:val="24"/>
        </w:rPr>
        <w:t> </w:t>
      </w:r>
      <w:r w:rsidR="000B6EAA" w:rsidRPr="00A1007F">
        <w:rPr>
          <w:rFonts w:asciiTheme="minorHAnsi" w:hAnsiTheme="minorHAnsi"/>
          <w:sz w:val="24"/>
          <w:szCs w:val="24"/>
        </w:rPr>
        <w:t>EŠIF</w:t>
      </w:r>
      <w:r w:rsidR="00113E06">
        <w:rPr>
          <w:rFonts w:asciiTheme="minorHAnsi" w:hAnsiTheme="minorHAnsi"/>
          <w:sz w:val="24"/>
          <w:szCs w:val="24"/>
        </w:rPr>
        <w:t>,</w:t>
      </w:r>
      <w:r w:rsidR="000B6EAA" w:rsidRPr="00A1007F">
        <w:rPr>
          <w:rFonts w:asciiTheme="minorHAnsi" w:hAnsiTheme="minorHAnsi"/>
          <w:sz w:val="24"/>
          <w:szCs w:val="24"/>
        </w:rPr>
        <w:t xml:space="preserve"> má pre danú pracovnú pozíciu alebo pre </w:t>
      </w:r>
      <w:r w:rsidR="000B6EAA" w:rsidRPr="007D4D76">
        <w:rPr>
          <w:rFonts w:asciiTheme="minorHAnsi" w:hAnsiTheme="minorHAnsi"/>
          <w:b/>
          <w:sz w:val="24"/>
          <w:szCs w:val="24"/>
        </w:rPr>
        <w:t>práce vykonávané na projekte</w:t>
      </w:r>
      <w:r w:rsidR="00984AE8" w:rsidRPr="00A1007F">
        <w:rPr>
          <w:rStyle w:val="Odkaznapoznmkupodiarou"/>
          <w:rFonts w:asciiTheme="minorHAnsi" w:hAnsiTheme="minorHAnsi"/>
        </w:rPr>
        <w:footnoteReference w:id="14"/>
      </w:r>
      <w:r w:rsidR="000B6EAA" w:rsidRPr="00A1007F">
        <w:rPr>
          <w:rFonts w:asciiTheme="minorHAnsi" w:hAnsiTheme="minorHAnsi"/>
          <w:sz w:val="24"/>
          <w:szCs w:val="24"/>
        </w:rPr>
        <w:t xml:space="preserve"> potrebnú kvalifikáciu a odbornú spôsobilosť.</w:t>
      </w:r>
    </w:p>
    <w:p w14:paraId="179CFD5D" w14:textId="4F887036" w:rsidR="000B6EAA" w:rsidRPr="00A1007F" w:rsidRDefault="000B6EAA" w:rsidP="007C48AE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del w:id="113" w:author="Autor">
        <w:r w:rsidRPr="00A1007F">
          <w:rPr>
            <w:rFonts w:asciiTheme="minorHAnsi" w:hAnsiTheme="minorHAnsi"/>
            <w:sz w:val="24"/>
            <w:szCs w:val="24"/>
          </w:rPr>
          <w:delText xml:space="preserve">Zamestnanci prijímateľa preukazujú svoje zapojenie do projektu </w:delText>
        </w:r>
        <w:r w:rsidRPr="00A1007F">
          <w:rPr>
            <w:rFonts w:asciiTheme="minorHAnsi" w:hAnsiTheme="minorHAnsi"/>
            <w:b/>
            <w:sz w:val="24"/>
            <w:szCs w:val="24"/>
          </w:rPr>
          <w:delText>pracovným výkazom</w:delText>
        </w:r>
        <w:r w:rsidRPr="00A1007F">
          <w:rPr>
            <w:rFonts w:asciiTheme="minorHAnsi" w:hAnsiTheme="minorHAnsi"/>
            <w:sz w:val="24"/>
            <w:szCs w:val="24"/>
          </w:rPr>
          <w:delText xml:space="preserve">. Činnosti a objem práce v pracovnom výkaze musia zodpovedať skutočne vykonanej práci v rámci vykazovaného obdobia. </w:delText>
        </w:r>
      </w:del>
      <w:r w:rsidRPr="00A1007F">
        <w:rPr>
          <w:rFonts w:asciiTheme="minorHAnsi" w:hAnsiTheme="minorHAnsi"/>
          <w:sz w:val="24"/>
          <w:szCs w:val="24"/>
        </w:rPr>
        <w:t>V prípade zamestnávania osôb pre účely realizácie projektu rozlišujeme dve alternatívy:</w:t>
      </w:r>
    </w:p>
    <w:p w14:paraId="7CB08A02" w14:textId="4DB57F2A" w:rsidR="000B6EAA" w:rsidRPr="00A1007F" w:rsidRDefault="000B6EAA" w:rsidP="00F3655E">
      <w:pPr>
        <w:pStyle w:val="Zoznamsodrkami"/>
        <w:numPr>
          <w:ilvl w:val="0"/>
          <w:numId w:val="7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 xml:space="preserve">zamestnanec pracuje na projekte </w:t>
      </w:r>
      <w:r w:rsidR="00D545CF" w:rsidRPr="0027604F">
        <w:rPr>
          <w:rFonts w:asciiTheme="minorHAnsi" w:hAnsiTheme="minorHAnsi"/>
          <w:b/>
          <w:sz w:val="24"/>
          <w:szCs w:val="24"/>
        </w:rPr>
        <w:t>počas celého ustanoveného pracovného času</w:t>
      </w:r>
      <w:r w:rsidR="00D545CF" w:rsidRPr="0027604F">
        <w:rPr>
          <w:rFonts w:asciiTheme="minorHAnsi" w:hAnsiTheme="minorHAnsi"/>
          <w:sz w:val="24"/>
          <w:szCs w:val="24"/>
        </w:rPr>
        <w:t>, resp. dohodnutého kratšieho pracovného času v prípade pracovného pomeru</w:t>
      </w:r>
      <w:r w:rsidR="00D545CF" w:rsidRPr="0027604F">
        <w:rPr>
          <w:rStyle w:val="Odkaznapoznmkupodiarou"/>
        </w:rPr>
        <w:footnoteReference w:id="15"/>
      </w:r>
      <w:r w:rsidR="00D545CF" w:rsidRPr="0027604F">
        <w:rPr>
          <w:rFonts w:asciiTheme="minorHAnsi" w:hAnsiTheme="minorHAnsi"/>
          <w:sz w:val="24"/>
          <w:szCs w:val="24"/>
        </w:rPr>
        <w:t xml:space="preserve"> na kratší pracovný čas (t. j.</w:t>
      </w:r>
      <w:r w:rsidR="00D545CF">
        <w:rPr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 ustanovený pracovný čas):</w:t>
      </w:r>
      <w:r w:rsidR="00512A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zamestnanec vykonáva počas celej pracovnej doby (resp. počas celého pracovného času) činnosti týkajúce sa výlučne aktivít na projekte a žiadne iné aktivity mimo projektu. V tomto prípade sú oprávnené výdavky za </w:t>
      </w:r>
      <w:r w:rsidR="007A32B0">
        <w:rPr>
          <w:rFonts w:asciiTheme="minorHAnsi" w:hAnsiTheme="minorHAnsi"/>
          <w:sz w:val="24"/>
          <w:szCs w:val="24"/>
        </w:rPr>
        <w:t>celkovú cenu práce</w:t>
      </w:r>
      <w:r w:rsidRPr="00A1007F">
        <w:rPr>
          <w:rFonts w:asciiTheme="minorHAnsi" w:hAnsiTheme="minorHAnsi"/>
          <w:sz w:val="24"/>
          <w:szCs w:val="24"/>
        </w:rPr>
        <w:t xml:space="preserve">; </w:t>
      </w:r>
    </w:p>
    <w:p w14:paraId="786644CB" w14:textId="49C8BD41" w:rsidR="001370BA" w:rsidRDefault="000B6EAA" w:rsidP="00D05131">
      <w:pPr>
        <w:pStyle w:val="Zoznamsodrkami"/>
        <w:numPr>
          <w:ilvl w:val="0"/>
          <w:numId w:val="7"/>
        </w:numPr>
        <w:spacing w:before="12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zamestnanec pracuje na projekte iba určitý pracovný čas</w:t>
      </w:r>
      <w:r w:rsidRPr="00A1007F">
        <w:rPr>
          <w:rFonts w:asciiTheme="minorHAnsi" w:hAnsiTheme="minorHAnsi"/>
          <w:sz w:val="24"/>
          <w:szCs w:val="24"/>
        </w:rPr>
        <w:t>:</w:t>
      </w:r>
      <w:r w:rsidR="00512A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celkový pracovný čas zamestnanca je rozdelený na aktivity pre projekt/projekty </w:t>
      </w:r>
      <w:r w:rsidR="00093744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093744" w:rsidRPr="00A1007F">
        <w:rPr>
          <w:rFonts w:asciiTheme="minorHAnsi" w:hAnsiTheme="minorHAnsi"/>
          <w:sz w:val="24"/>
          <w:szCs w:val="24"/>
        </w:rPr>
        <w:t xml:space="preserve"> a </w:t>
      </w:r>
      <w:r w:rsidRPr="00A1007F">
        <w:rPr>
          <w:rFonts w:asciiTheme="minorHAnsi" w:hAnsiTheme="minorHAnsi"/>
          <w:sz w:val="24"/>
          <w:szCs w:val="24"/>
        </w:rPr>
        <w:t xml:space="preserve">na aktivity </w:t>
      </w:r>
      <w:r w:rsidR="008D327E" w:rsidRPr="00A1007F">
        <w:rPr>
          <w:rFonts w:asciiTheme="minorHAnsi" w:hAnsiTheme="minorHAnsi"/>
          <w:sz w:val="24"/>
          <w:szCs w:val="24"/>
        </w:rPr>
        <w:t>iných OP</w:t>
      </w:r>
      <w:r w:rsidR="00093744" w:rsidRPr="00A1007F">
        <w:rPr>
          <w:rFonts w:asciiTheme="minorHAnsi" w:hAnsiTheme="minorHAnsi"/>
          <w:sz w:val="24"/>
          <w:szCs w:val="24"/>
        </w:rPr>
        <w:t>, prípadne iných programov</w:t>
      </w:r>
      <w:r w:rsidRPr="00A1007F">
        <w:rPr>
          <w:rFonts w:asciiTheme="minorHAnsi" w:hAnsiTheme="minorHAnsi"/>
          <w:sz w:val="24"/>
          <w:szCs w:val="24"/>
        </w:rPr>
        <w:t xml:space="preserve">. V tomto prípade sú oprávnené výdavky za </w:t>
      </w:r>
      <w:r w:rsidR="007A32B0">
        <w:rPr>
          <w:rFonts w:asciiTheme="minorHAnsi" w:hAnsiTheme="minorHAnsi"/>
          <w:sz w:val="24"/>
          <w:szCs w:val="24"/>
        </w:rPr>
        <w:t>celkovú cenu práce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DF2A73">
        <w:rPr>
          <w:rFonts w:asciiTheme="minorHAnsi" w:hAnsiTheme="minorHAnsi"/>
          <w:sz w:val="24"/>
          <w:szCs w:val="24"/>
        </w:rPr>
        <w:t xml:space="preserve">stanovené </w:t>
      </w:r>
      <w:r w:rsidRPr="00A1007F">
        <w:rPr>
          <w:rFonts w:asciiTheme="minorHAnsi" w:hAnsiTheme="minorHAnsi"/>
          <w:sz w:val="24"/>
          <w:szCs w:val="24"/>
        </w:rPr>
        <w:t xml:space="preserve">pomerne podľa skutočne odpracovaného času na projekte. Náhrada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za dovolenku prislúcha k obdobiu odpracovanému príslušným zamestnancom na danom projekte, t.j. </w:t>
      </w:r>
      <w:del w:id="117" w:author="Autor">
        <w:r w:rsidRPr="00A1007F">
          <w:rPr>
            <w:rFonts w:asciiTheme="minorHAnsi" w:hAnsiTheme="minorHAnsi"/>
            <w:sz w:val="24"/>
            <w:szCs w:val="24"/>
          </w:rPr>
          <w:delText>oprávnená náhrada</w:delText>
        </w:r>
      </w:del>
      <w:ins w:id="118" w:author="Autor">
        <w:r w:rsidRPr="00A1007F">
          <w:rPr>
            <w:rFonts w:asciiTheme="minorHAnsi" w:hAnsiTheme="minorHAnsi"/>
            <w:sz w:val="24"/>
            <w:szCs w:val="24"/>
          </w:rPr>
          <w:t>oprávnen</w:t>
        </w:r>
        <w:r w:rsidR="00C667DB">
          <w:rPr>
            <w:rFonts w:asciiTheme="minorHAnsi" w:hAnsiTheme="minorHAnsi"/>
            <w:sz w:val="24"/>
            <w:szCs w:val="24"/>
          </w:rPr>
          <w:t>ú</w:t>
        </w:r>
        <w:r w:rsidRPr="00A1007F">
          <w:rPr>
            <w:rFonts w:asciiTheme="minorHAnsi" w:hAnsiTheme="minorHAnsi"/>
            <w:sz w:val="24"/>
            <w:szCs w:val="24"/>
          </w:rPr>
          <w:t xml:space="preserve"> náhrad</w:t>
        </w:r>
        <w:r w:rsidR="00C667DB">
          <w:rPr>
            <w:rFonts w:asciiTheme="minorHAnsi" w:hAnsiTheme="minorHAnsi"/>
            <w:sz w:val="24"/>
            <w:szCs w:val="24"/>
          </w:rPr>
          <w:t>u</w:t>
        </w:r>
      </w:ins>
      <w:r w:rsidRPr="00A1007F">
        <w:rPr>
          <w:rFonts w:asciiTheme="minorHAnsi" w:hAnsiTheme="minorHAnsi"/>
          <w:sz w:val="24"/>
          <w:szCs w:val="24"/>
        </w:rPr>
        <w:t xml:space="preserve"> za dovolenku </w:t>
      </w:r>
      <w:del w:id="119" w:author="Autor">
        <w:r w:rsidRPr="00A1007F">
          <w:rPr>
            <w:rFonts w:asciiTheme="minorHAnsi" w:hAnsiTheme="minorHAnsi"/>
            <w:sz w:val="24"/>
            <w:szCs w:val="24"/>
          </w:rPr>
          <w:delText xml:space="preserve">sa </w:delText>
        </w:r>
      </w:del>
      <w:r w:rsidRPr="00A1007F">
        <w:rPr>
          <w:rFonts w:asciiTheme="minorHAnsi" w:hAnsiTheme="minorHAnsi"/>
          <w:sz w:val="24"/>
          <w:szCs w:val="24"/>
        </w:rPr>
        <w:t>bude</w:t>
      </w:r>
      <w:ins w:id="120" w:author="Autor">
        <w:r w:rsidRPr="00A1007F">
          <w:rPr>
            <w:rFonts w:asciiTheme="minorHAnsi" w:hAnsiTheme="minorHAnsi"/>
            <w:sz w:val="24"/>
            <w:szCs w:val="24"/>
          </w:rPr>
          <w:t xml:space="preserve"> </w:t>
        </w:r>
        <w:r w:rsidR="006B6DF8">
          <w:rPr>
            <w:rFonts w:asciiTheme="minorHAnsi" w:hAnsiTheme="minorHAnsi"/>
            <w:sz w:val="24"/>
            <w:szCs w:val="24"/>
          </w:rPr>
          <w:t>prijímateľ</w:t>
        </w:r>
      </w:ins>
      <w:r w:rsidR="006B6DF8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krátiť u zamestnancov, ktorí pracujú len časť svojho úväzku na danom projekte. Oprávnená je skutočne čerpaná dovolenka v čase realizácie projektu (t.j. aj prenesená dovolenka z predchádzajúceho roku, ak nárok na dovolenku vznikol v súvislosti s výkonom práce na </w:t>
      </w:r>
      <w:r w:rsidRPr="00A1007F">
        <w:rPr>
          <w:rFonts w:asciiTheme="minorHAnsi" w:hAnsiTheme="minorHAnsi"/>
          <w:sz w:val="24"/>
          <w:szCs w:val="24"/>
        </w:rPr>
        <w:lastRenderedPageBreak/>
        <w:t>projekte)</w:t>
      </w:r>
      <w:r w:rsidR="00312A59" w:rsidRPr="00312A59">
        <w:rPr>
          <w:rStyle w:val="Hypertextovprepojenie"/>
        </w:rPr>
        <w:t xml:space="preserve"> </w:t>
      </w:r>
      <w:r w:rsidR="00312A59" w:rsidRPr="00360B89">
        <w:rPr>
          <w:rStyle w:val="Odkaznapoznmkupodiarou"/>
          <w:rFonts w:asciiTheme="minorHAnsi" w:hAnsiTheme="minorHAnsi"/>
        </w:rPr>
        <w:footnoteReference w:id="16"/>
      </w:r>
      <w:r w:rsidR="00312A59" w:rsidRPr="00360B89">
        <w:rPr>
          <w:rFonts w:asciiTheme="minorHAnsi" w:hAnsiTheme="minorHAnsi"/>
        </w:rPr>
        <w:t>.</w:t>
      </w:r>
      <w:r w:rsidR="00A039EC" w:rsidRPr="00A039EC">
        <w:t xml:space="preserve"> </w:t>
      </w:r>
      <w:r w:rsidR="00A039EC" w:rsidRPr="0027604F">
        <w:rPr>
          <w:rFonts w:asciiTheme="minorHAnsi" w:hAnsiTheme="minorHAnsi"/>
          <w:sz w:val="24"/>
          <w:szCs w:val="24"/>
        </w:rPr>
        <w:t>Pre osoby pracujúce na projekte čiastočne, t.j. nie v rámci celého odpracovaného času, je možnosť stanoviť pevný percentuálny podiel času odpracovaného v projekte v pracovnej zmluve (nie je potrebné zaznamenávať odpracovaný čas</w:t>
      </w:r>
      <w:r w:rsidR="00A039EC">
        <w:rPr>
          <w:rStyle w:val="Odkaznapoznmkupodiarou"/>
        </w:rPr>
        <w:footnoteReference w:id="17"/>
      </w:r>
      <w:r w:rsidR="00A039EC" w:rsidRPr="0027604F">
        <w:rPr>
          <w:rFonts w:asciiTheme="minorHAnsi" w:hAnsiTheme="minorHAnsi"/>
          <w:sz w:val="24"/>
          <w:szCs w:val="24"/>
        </w:rPr>
        <w:t>)</w:t>
      </w:r>
      <w:r w:rsidR="00A039EC" w:rsidRPr="00442B41">
        <w:t>.</w:t>
      </w:r>
    </w:p>
    <w:p w14:paraId="69263D8A" w14:textId="351141E0" w:rsidR="001370BA" w:rsidRPr="001370BA" w:rsidRDefault="00BB71BC" w:rsidP="006D37B1">
      <w:pPr>
        <w:pStyle w:val="Zoznamsodrkami"/>
        <w:spacing w:before="120" w:after="0"/>
        <w:rPr>
          <w:ins w:id="129" w:author="Autor"/>
          <w:rFonts w:asciiTheme="minorHAnsi" w:hAnsiTheme="minorHAnsi"/>
          <w:sz w:val="24"/>
          <w:szCs w:val="24"/>
        </w:rPr>
      </w:pPr>
      <w:del w:id="130" w:author="Autor">
        <w:r w:rsidRPr="00A1007F">
          <w:rPr>
            <w:rFonts w:asciiTheme="minorHAnsi" w:hAnsiTheme="minorHAnsi"/>
            <w:sz w:val="24"/>
            <w:szCs w:val="24"/>
          </w:rPr>
          <w:delText>Náhrada</w:delText>
        </w:r>
      </w:del>
      <w:ins w:id="131" w:author="Autor">
        <w:r w:rsidR="001370BA">
          <w:rPr>
            <w:rFonts w:asciiTheme="minorHAnsi" w:hAnsiTheme="minorHAnsi"/>
            <w:sz w:val="24"/>
            <w:szCs w:val="24"/>
          </w:rPr>
          <w:t>Prijímateľ preukazuje oprávnenosť osobných výdavkov zamestnancov</w:t>
        </w:r>
        <w:r w:rsidR="001370BA" w:rsidRPr="001370BA">
          <w:rPr>
            <w:rFonts w:asciiTheme="minorHAnsi" w:hAnsiTheme="minorHAnsi"/>
            <w:sz w:val="24"/>
            <w:szCs w:val="24"/>
          </w:rPr>
          <w:t xml:space="preserve"> </w:t>
        </w:r>
        <w:r w:rsidR="001370BA">
          <w:rPr>
            <w:rFonts w:asciiTheme="minorHAnsi" w:hAnsiTheme="minorHAnsi"/>
            <w:sz w:val="24"/>
            <w:szCs w:val="24"/>
          </w:rPr>
          <w:t>oprávnených v zmysle projektu</w:t>
        </w:r>
        <w:r w:rsidR="00FE24CD" w:rsidRPr="00FE24CD">
          <w:rPr>
            <w:rFonts w:asciiTheme="minorHAnsi" w:hAnsiTheme="minorHAnsi"/>
            <w:b/>
            <w:sz w:val="24"/>
            <w:szCs w:val="24"/>
          </w:rPr>
          <w:t xml:space="preserve"> </w:t>
        </w:r>
        <w:r w:rsidR="00A95679">
          <w:rPr>
            <w:rFonts w:asciiTheme="minorHAnsi" w:hAnsiTheme="minorHAnsi"/>
            <w:b/>
            <w:sz w:val="24"/>
            <w:szCs w:val="24"/>
          </w:rPr>
          <w:t xml:space="preserve">Pracovným výkazom a </w:t>
        </w:r>
        <w:r w:rsidR="00FE24CD" w:rsidRPr="00AF3E3D">
          <w:rPr>
            <w:rFonts w:asciiTheme="minorHAnsi" w:hAnsiTheme="minorHAnsi"/>
            <w:b/>
            <w:sz w:val="24"/>
            <w:szCs w:val="24"/>
          </w:rPr>
          <w:t>Súhrnným pracovným výkazom</w:t>
        </w:r>
        <w:r w:rsidR="0066580E">
          <w:rPr>
            <w:rStyle w:val="Odkaznapoznmkupodiarou"/>
            <w:rFonts w:asciiTheme="minorHAnsi" w:hAnsiTheme="minorHAnsi"/>
            <w:b/>
            <w:sz w:val="24"/>
            <w:szCs w:val="24"/>
          </w:rPr>
          <w:footnoteReference w:id="18"/>
        </w:r>
        <w:r w:rsidR="00FE24CD">
          <w:rPr>
            <w:rFonts w:asciiTheme="minorHAnsi" w:hAnsiTheme="minorHAnsi"/>
            <w:b/>
            <w:sz w:val="24"/>
            <w:szCs w:val="24"/>
          </w:rPr>
          <w:t xml:space="preserve">. </w:t>
        </w:r>
        <w:r w:rsidR="00A95679" w:rsidRPr="006D37B1">
          <w:rPr>
            <w:rFonts w:asciiTheme="minorHAnsi" w:hAnsiTheme="minorHAnsi"/>
            <w:sz w:val="24"/>
            <w:szCs w:val="24"/>
          </w:rPr>
          <w:t>Pracovný výkaz a</w:t>
        </w:r>
        <w:r w:rsidR="00A95679">
          <w:rPr>
            <w:rFonts w:asciiTheme="minorHAnsi" w:hAnsiTheme="minorHAnsi"/>
            <w:b/>
            <w:sz w:val="24"/>
            <w:szCs w:val="24"/>
          </w:rPr>
          <w:t xml:space="preserve"> </w:t>
        </w:r>
        <w:r w:rsidR="00FE24CD">
          <w:rPr>
            <w:rFonts w:asciiTheme="minorHAnsi" w:hAnsiTheme="minorHAnsi"/>
            <w:sz w:val="24"/>
            <w:szCs w:val="24"/>
          </w:rPr>
          <w:t>Súhrnný pracovný výkaz nie je potrebné vypracúvať pre zamestnancov</w:t>
        </w:r>
        <w:r w:rsidR="001370BA">
          <w:rPr>
            <w:rFonts w:asciiTheme="minorHAnsi" w:hAnsiTheme="minorHAnsi"/>
            <w:sz w:val="24"/>
            <w:szCs w:val="24"/>
          </w:rPr>
          <w:t xml:space="preserve">, ktorí sú 100 % financovaní z OP TP alebo majú schválené alokačné kritérium. </w:t>
        </w:r>
      </w:ins>
    </w:p>
    <w:p w14:paraId="1CBCBBC3" w14:textId="0AC8956A" w:rsidR="00BB71BC" w:rsidRPr="00A1007F" w:rsidRDefault="00785903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  <w:lang w:eastAsia="en-AU"/>
        </w:rPr>
      </w:pPr>
      <w:ins w:id="134" w:author="Autor">
        <w:r>
          <w:rPr>
            <w:rFonts w:asciiTheme="minorHAnsi" w:hAnsiTheme="minorHAnsi"/>
            <w:sz w:val="24"/>
            <w:szCs w:val="24"/>
          </w:rPr>
          <w:t>Za oprávnené výdavky sú považované všetky náhrady</w:t>
        </w:r>
      </w:ins>
      <w:r>
        <w:rPr>
          <w:rFonts w:asciiTheme="minorHAnsi" w:hAnsiTheme="minorHAnsi"/>
          <w:sz w:val="24"/>
          <w:szCs w:val="24"/>
        </w:rPr>
        <w:t xml:space="preserve"> mzdy</w:t>
      </w:r>
      <w:del w:id="135" w:author="Autor">
        <w:r w:rsidR="00BB71BC" w:rsidRPr="00A1007F">
          <w:rPr>
            <w:rFonts w:asciiTheme="minorHAnsi" w:hAnsiTheme="minorHAnsi"/>
            <w:sz w:val="24"/>
            <w:szCs w:val="24"/>
          </w:rPr>
          <w:delText xml:space="preserve"> za práceneschopnosť, ošetrovani</w:delText>
        </w:r>
        <w:r w:rsidR="00BB0F79">
          <w:rPr>
            <w:rFonts w:asciiTheme="minorHAnsi" w:hAnsiTheme="minorHAnsi"/>
            <w:sz w:val="24"/>
            <w:szCs w:val="24"/>
          </w:rPr>
          <w:delText>e</w:delText>
        </w:r>
        <w:r w:rsidR="00BB71BC" w:rsidRPr="00A1007F">
          <w:rPr>
            <w:rFonts w:asciiTheme="minorHAnsi" w:hAnsiTheme="minorHAnsi"/>
            <w:sz w:val="24"/>
            <w:szCs w:val="24"/>
          </w:rPr>
          <w:delText xml:space="preserve"> člena rodiny a návštevu u lekára </w:delText>
        </w:r>
        <w:r w:rsidR="00201154">
          <w:rPr>
            <w:rFonts w:asciiTheme="minorHAnsi" w:hAnsiTheme="minorHAnsi"/>
            <w:sz w:val="24"/>
            <w:szCs w:val="24"/>
          </w:rPr>
          <w:br/>
        </w:r>
        <w:r w:rsidR="00BB71BC" w:rsidRPr="00A1007F">
          <w:rPr>
            <w:rFonts w:asciiTheme="minorHAnsi" w:hAnsiTheme="minorHAnsi"/>
            <w:sz w:val="24"/>
            <w:szCs w:val="24"/>
          </w:rPr>
          <w:delText>je oprávneným výdavkom</w:delText>
        </w:r>
      </w:del>
      <w:ins w:id="136" w:author="Autor">
        <w:r>
          <w:rPr>
            <w:rFonts w:asciiTheme="minorHAnsi" w:hAnsiTheme="minorHAnsi"/>
            <w:sz w:val="24"/>
            <w:szCs w:val="24"/>
          </w:rPr>
          <w:t>, ktoré je zamestnávateľ povinný poskytnúť zamestnancovi podľa platnej legislatívy</w:t>
        </w:r>
      </w:ins>
      <w:r>
        <w:rPr>
          <w:rFonts w:asciiTheme="minorHAnsi" w:hAnsiTheme="minorHAnsi"/>
          <w:sz w:val="24"/>
          <w:szCs w:val="24"/>
        </w:rPr>
        <w:t xml:space="preserve">, ak </w:t>
      </w:r>
      <w:del w:id="137" w:author="Autor">
        <w:r w:rsidR="00BB71BC" w:rsidRPr="00A1007F">
          <w:rPr>
            <w:rFonts w:asciiTheme="minorHAnsi" w:hAnsiTheme="minorHAnsi"/>
            <w:sz w:val="24"/>
            <w:szCs w:val="24"/>
          </w:rPr>
          <w:delText>je zamestnávateľom poskytnutá v súlade s platnou legislatívnou úpravou, v zákonnej výške, zodpovedá</w:delText>
        </w:r>
      </w:del>
      <w:ins w:id="138" w:author="Autor">
        <w:r>
          <w:rPr>
            <w:rFonts w:asciiTheme="minorHAnsi" w:hAnsiTheme="minorHAnsi"/>
            <w:sz w:val="24"/>
            <w:szCs w:val="24"/>
          </w:rPr>
          <w:t>nemá nárok na ich úhradu od príslušných orgánov. Výška oprávnenej náhrady mzdy musí zodpovedať</w:t>
        </w:r>
      </w:ins>
      <w:r>
        <w:rPr>
          <w:rFonts w:asciiTheme="minorHAnsi" w:hAnsiTheme="minorHAnsi"/>
          <w:sz w:val="24"/>
          <w:szCs w:val="24"/>
        </w:rPr>
        <w:t xml:space="preserve"> miere zapojenia zamestnanca </w:t>
      </w:r>
      <w:del w:id="139" w:author="Autor">
        <w:r w:rsidR="00201154">
          <w:rPr>
            <w:rFonts w:asciiTheme="minorHAnsi" w:hAnsiTheme="minorHAnsi"/>
            <w:sz w:val="24"/>
            <w:szCs w:val="24"/>
          </w:rPr>
          <w:br/>
        </w:r>
      </w:del>
      <w:r>
        <w:rPr>
          <w:rFonts w:asciiTheme="minorHAnsi" w:hAnsiTheme="minorHAnsi"/>
          <w:sz w:val="24"/>
          <w:szCs w:val="24"/>
        </w:rPr>
        <w:t>do realizácie daného projektu</w:t>
      </w:r>
      <w:del w:id="140" w:author="Autor">
        <w:r w:rsidR="00BB71BC" w:rsidRPr="00A1007F">
          <w:rPr>
            <w:rFonts w:asciiTheme="minorHAnsi" w:hAnsiTheme="minorHAnsi"/>
            <w:sz w:val="24"/>
            <w:szCs w:val="24"/>
          </w:rPr>
          <w:delText xml:space="preserve"> a predstavu</w:delText>
        </w:r>
        <w:r w:rsidR="00542460" w:rsidRPr="00A1007F">
          <w:rPr>
            <w:rFonts w:asciiTheme="minorHAnsi" w:hAnsiTheme="minorHAnsi"/>
            <w:sz w:val="24"/>
            <w:szCs w:val="24"/>
          </w:rPr>
          <w:delText>je konečný výdavok prijímateľa.</w:delText>
        </w:r>
      </w:del>
      <w:ins w:id="141" w:author="Autor">
        <w:r>
          <w:rPr>
            <w:rFonts w:asciiTheme="minorHAnsi" w:hAnsiTheme="minorHAnsi"/>
            <w:sz w:val="24"/>
            <w:szCs w:val="24"/>
          </w:rPr>
          <w:t xml:space="preserve">. </w:t>
        </w:r>
      </w:ins>
    </w:p>
    <w:p w14:paraId="0F7BEAD4" w14:textId="6DAED682" w:rsidR="000B6EAA" w:rsidRPr="00A1007F" w:rsidRDefault="000B6EAA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7D4D76">
        <w:rPr>
          <w:rFonts w:asciiTheme="minorHAnsi" w:hAnsiTheme="minorHAnsi"/>
          <w:sz w:val="24"/>
          <w:szCs w:val="24"/>
        </w:rPr>
        <w:t xml:space="preserve">Výdavky týkajúce sa výkonu práce sú limitované rozsahom práce </w:t>
      </w:r>
      <w:r w:rsidRPr="007D4D76">
        <w:rPr>
          <w:rFonts w:asciiTheme="minorHAnsi" w:hAnsiTheme="minorHAnsi"/>
          <w:b/>
          <w:sz w:val="24"/>
          <w:szCs w:val="24"/>
        </w:rPr>
        <w:t>maximálne 12 hodín/deň</w:t>
      </w:r>
      <w:r w:rsidR="00977982" w:rsidRPr="0027604F">
        <w:rPr>
          <w:rStyle w:val="Odkaznapoznmkupodiarou"/>
          <w:rFonts w:asciiTheme="minorHAnsi" w:hAnsiTheme="minorHAnsi"/>
          <w:sz w:val="22"/>
          <w:lang w:eastAsia="en-US"/>
        </w:rPr>
        <w:footnoteReference w:id="19"/>
      </w:r>
      <w:r w:rsidRPr="0027604F">
        <w:rPr>
          <w:rStyle w:val="Odkaznapoznmkupodiarou"/>
          <w:sz w:val="22"/>
          <w:lang w:eastAsia="en-US"/>
        </w:rPr>
        <w:t xml:space="preserve"> </w:t>
      </w:r>
      <w:r w:rsidRPr="007D4D76">
        <w:rPr>
          <w:rFonts w:asciiTheme="minorHAnsi" w:hAnsiTheme="minorHAnsi"/>
          <w:b/>
          <w:sz w:val="24"/>
          <w:szCs w:val="24"/>
        </w:rPr>
        <w:t>za všetky pracovné úväzky osoby kumulatívne</w:t>
      </w:r>
      <w:del w:id="146" w:author="Autor">
        <w:r w:rsidRPr="007D4D76">
          <w:rPr>
            <w:rFonts w:asciiTheme="minorHAnsi" w:hAnsiTheme="minorHAnsi"/>
            <w:sz w:val="24"/>
            <w:szCs w:val="24"/>
          </w:rPr>
          <w:delText xml:space="preserve">, </w:delText>
        </w:r>
      </w:del>
      <w:ins w:id="147" w:author="Autor">
        <w:r w:rsidR="00835CCE">
          <w:rPr>
            <w:rFonts w:asciiTheme="minorHAnsi" w:hAnsiTheme="minorHAnsi"/>
            <w:b/>
            <w:sz w:val="24"/>
            <w:szCs w:val="24"/>
          </w:rPr>
          <w:t xml:space="preserve"> u jedného zamestnávateľa </w:t>
        </w:r>
        <w:r w:rsidR="00835CCE">
          <w:rPr>
            <w:rFonts w:asciiTheme="minorHAnsi" w:hAnsiTheme="minorHAnsi"/>
            <w:sz w:val="24"/>
            <w:szCs w:val="24"/>
          </w:rPr>
          <w:t>(</w:t>
        </w:r>
      </w:ins>
      <w:r w:rsidRPr="007D4D76">
        <w:rPr>
          <w:rFonts w:asciiTheme="minorHAnsi" w:hAnsiTheme="minorHAnsi"/>
          <w:sz w:val="24"/>
          <w:szCs w:val="24"/>
        </w:rPr>
        <w:t>t.j. za všetky pracovné pomery, dohody mimo pracovného pomeru a štátnozamestnanecký pomer</w:t>
      </w:r>
      <w:del w:id="148" w:author="Autor">
        <w:r w:rsidRPr="00C55F1D">
          <w:rPr>
            <w:rFonts w:asciiTheme="minorHAnsi" w:hAnsiTheme="minorHAnsi"/>
            <w:sz w:val="22"/>
            <w:szCs w:val="22"/>
            <w:vertAlign w:val="superscript"/>
          </w:rPr>
          <w:footnoteReference w:id="20"/>
        </w:r>
        <w:r w:rsidR="00592972" w:rsidRPr="007D4D76">
          <w:rPr>
            <w:rFonts w:asciiTheme="minorHAnsi" w:hAnsiTheme="minorHAnsi"/>
            <w:sz w:val="24"/>
            <w:szCs w:val="24"/>
          </w:rPr>
          <w:delText>.</w:delText>
        </w:r>
      </w:del>
      <w:ins w:id="151" w:author="Autor">
        <w:r w:rsidR="00835CCE">
          <w:rPr>
            <w:rFonts w:asciiTheme="minorHAnsi" w:hAnsiTheme="minorHAnsi"/>
            <w:sz w:val="24"/>
            <w:szCs w:val="24"/>
          </w:rPr>
          <w:t>)</w:t>
        </w:r>
        <w:r w:rsidR="00592972" w:rsidRPr="007D4D76">
          <w:rPr>
            <w:rFonts w:asciiTheme="minorHAnsi" w:hAnsiTheme="minorHAnsi"/>
            <w:sz w:val="24"/>
            <w:szCs w:val="24"/>
          </w:rPr>
          <w:t>.</w:t>
        </w:r>
      </w:ins>
    </w:p>
    <w:p w14:paraId="1FEC8954" w14:textId="04DB0CAE" w:rsidR="000B6EAA" w:rsidRDefault="000B6EAA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27604F">
        <w:rPr>
          <w:rFonts w:asciiTheme="minorHAnsi" w:hAnsiTheme="minorHAnsi"/>
          <w:b/>
          <w:sz w:val="24"/>
          <w:szCs w:val="24"/>
        </w:rPr>
        <w:t>Pracov</w:t>
      </w:r>
      <w:r w:rsidRPr="00977982">
        <w:rPr>
          <w:rFonts w:asciiTheme="minorHAnsi" w:hAnsiTheme="minorHAnsi"/>
          <w:b/>
          <w:sz w:val="24"/>
          <w:szCs w:val="24"/>
        </w:rPr>
        <w:t>né</w:t>
      </w:r>
      <w:r w:rsidRPr="00A1007F">
        <w:rPr>
          <w:rFonts w:asciiTheme="minorHAnsi" w:hAnsiTheme="minorHAnsi"/>
          <w:b/>
          <w:sz w:val="24"/>
          <w:szCs w:val="24"/>
        </w:rPr>
        <w:t xml:space="preserve"> úväzky osôb pracujúcich na projekte sa nesmú prekrývať</w:t>
      </w:r>
      <w:r w:rsidR="001B3056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1B3056" w:rsidRPr="00A1007F">
        <w:rPr>
          <w:rFonts w:asciiTheme="minorHAnsi" w:hAnsiTheme="minorHAnsi"/>
          <w:sz w:val="24"/>
          <w:szCs w:val="24"/>
        </w:rPr>
        <w:t>N</w:t>
      </w:r>
      <w:r w:rsidRPr="00A1007F">
        <w:rPr>
          <w:rFonts w:asciiTheme="minorHAnsi" w:hAnsiTheme="minorHAnsi"/>
          <w:sz w:val="24"/>
          <w:szCs w:val="24"/>
        </w:rPr>
        <w:t xml:space="preserve">ie je prípustné, aby bol zamestnanec platený za rovnakú činnosť vykonávanú v tom istom čase, resp. za rovnaké výstupy viackrát. Za </w:t>
      </w:r>
      <w:r w:rsidRPr="00A1007F">
        <w:rPr>
          <w:rFonts w:asciiTheme="minorHAnsi" w:hAnsiTheme="minorHAnsi"/>
          <w:sz w:val="24"/>
          <w:szCs w:val="24"/>
          <w:u w:val="single"/>
        </w:rPr>
        <w:t>neoprávnené</w:t>
      </w:r>
      <w:r w:rsidRPr="00A1007F">
        <w:rPr>
          <w:rFonts w:asciiTheme="minorHAnsi" w:hAnsiTheme="minorHAnsi"/>
          <w:sz w:val="24"/>
          <w:szCs w:val="24"/>
        </w:rPr>
        <w:t xml:space="preserve"> sa budú považovať výdavky v prípade identifikácie prekrývania sa pracovného času osoby pracujúcej na dvoch alebo viacerých projektoch (vrátane prípadu jedného projektu s viacerými pozíciami v rámci toho istého projektu alebo v prípade viacerých zmluvných vzťahov pre výkon práce pre projekt a mimo projektov) spolufinancovaných z prostriedkov </w:t>
      </w:r>
      <w:r w:rsidR="00093744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, resp. z iných </w:t>
      </w:r>
      <w:r w:rsidR="00093744" w:rsidRPr="00A1007F">
        <w:rPr>
          <w:rFonts w:asciiTheme="minorHAnsi" w:hAnsiTheme="minorHAnsi"/>
          <w:sz w:val="24"/>
          <w:szCs w:val="24"/>
        </w:rPr>
        <w:t>OP, prípadne iných programov</w:t>
      </w:r>
      <w:r w:rsidRPr="00A1007F">
        <w:rPr>
          <w:rFonts w:asciiTheme="minorHAnsi" w:hAnsiTheme="minorHAnsi"/>
          <w:sz w:val="24"/>
          <w:szCs w:val="24"/>
        </w:rPr>
        <w:t xml:space="preserve">, resp. pri zistení vykonávania činnosti nefinancovanej z prostriedkov </w:t>
      </w:r>
      <w:r w:rsidR="00093744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. Výdavky, ktoré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sa vzťahujú na tieto pracovné výkazy budú vylúčené z financovania dotknutého projektu/projektov na úrovni príslušného dňa, pričom nie je podstatné, na základe akého zmluvného vzťahu osoba pracovala. </w:t>
      </w:r>
      <w:r w:rsidRPr="00A1007F">
        <w:rPr>
          <w:rFonts w:asciiTheme="minorHAnsi" w:hAnsiTheme="minorHAnsi"/>
          <w:b/>
          <w:sz w:val="24"/>
          <w:szCs w:val="24"/>
        </w:rPr>
        <w:t xml:space="preserve">Pri opakovanom zistení prekrývania sa výdavkov v projekte je </w:t>
      </w:r>
      <w:r w:rsidR="004F26A6" w:rsidRPr="00A1007F">
        <w:rPr>
          <w:rFonts w:asciiTheme="minorHAnsi" w:hAnsiTheme="minorHAnsi"/>
          <w:b/>
          <w:sz w:val="24"/>
          <w:szCs w:val="24"/>
        </w:rPr>
        <w:t>poskytovateľ</w:t>
      </w:r>
      <w:r w:rsidRPr="00A1007F">
        <w:rPr>
          <w:rFonts w:asciiTheme="minorHAnsi" w:hAnsiTheme="minorHAnsi"/>
          <w:b/>
          <w:sz w:val="24"/>
          <w:szCs w:val="24"/>
        </w:rPr>
        <w:t xml:space="preserve"> oprávnený odstúpiť od zmluvy o</w:t>
      </w:r>
      <w:r w:rsidR="00AF5993">
        <w:rPr>
          <w:rFonts w:asciiTheme="minorHAnsi" w:hAnsiTheme="minorHAnsi"/>
          <w:b/>
          <w:sz w:val="24"/>
          <w:szCs w:val="24"/>
        </w:rPr>
        <w:t> </w:t>
      </w:r>
      <w:ins w:id="152" w:author="Autor">
        <w:r w:rsidR="00AF5993">
          <w:rPr>
            <w:rFonts w:asciiTheme="minorHAnsi" w:hAnsiTheme="minorHAnsi"/>
            <w:b/>
            <w:sz w:val="24"/>
            <w:szCs w:val="24"/>
          </w:rPr>
          <w:t xml:space="preserve">poskytnutí </w:t>
        </w:r>
      </w:ins>
      <w:r w:rsidRPr="00A1007F">
        <w:rPr>
          <w:rFonts w:asciiTheme="minorHAnsi" w:hAnsiTheme="minorHAnsi"/>
          <w:b/>
          <w:sz w:val="24"/>
          <w:szCs w:val="24"/>
        </w:rPr>
        <w:t>NFP</w:t>
      </w:r>
      <w:r w:rsidRPr="00A1007F">
        <w:rPr>
          <w:rFonts w:asciiTheme="minorHAnsi" w:hAnsiTheme="minorHAnsi"/>
          <w:sz w:val="24"/>
          <w:szCs w:val="24"/>
        </w:rPr>
        <w:t xml:space="preserve">. </w:t>
      </w:r>
    </w:p>
    <w:p w14:paraId="505D2BD7" w14:textId="1F7F3B9D" w:rsidR="00937755" w:rsidRPr="00A1007F" w:rsidRDefault="00937755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 xml:space="preserve">Za neoprávnené výdavky sa budú považovať výdavky pri obchádzaní zákona č. 311/2001 Z. z. </w:t>
      </w:r>
      <w:del w:id="153" w:author="Autor">
        <w:r w:rsidR="00BB0F79">
          <w:rPr>
            <w:rFonts w:asciiTheme="minorHAnsi" w:hAnsiTheme="minorHAnsi"/>
            <w:sz w:val="24"/>
            <w:szCs w:val="24"/>
          </w:rPr>
          <w:delText>z</w:delText>
        </w:r>
        <w:r w:rsidRPr="009107F6">
          <w:rPr>
            <w:rFonts w:asciiTheme="minorHAnsi" w:hAnsiTheme="minorHAnsi"/>
            <w:sz w:val="24"/>
            <w:szCs w:val="24"/>
          </w:rPr>
          <w:delText>ákonník</w:delText>
        </w:r>
      </w:del>
      <w:ins w:id="154" w:author="Autor">
        <w:r w:rsidR="001370BA">
          <w:rPr>
            <w:rFonts w:asciiTheme="minorHAnsi" w:hAnsiTheme="minorHAnsi"/>
            <w:sz w:val="24"/>
            <w:szCs w:val="24"/>
          </w:rPr>
          <w:t>Z</w:t>
        </w:r>
        <w:r w:rsidRPr="009107F6">
          <w:rPr>
            <w:rFonts w:asciiTheme="minorHAnsi" w:hAnsiTheme="minorHAnsi"/>
            <w:sz w:val="24"/>
            <w:szCs w:val="24"/>
          </w:rPr>
          <w:t>ákonník</w:t>
        </w:r>
      </w:ins>
      <w:r w:rsidRPr="009107F6">
        <w:rPr>
          <w:rFonts w:asciiTheme="minorHAnsi" w:hAnsiTheme="minorHAnsi"/>
          <w:sz w:val="24"/>
          <w:szCs w:val="24"/>
        </w:rPr>
        <w:t xml:space="preserve"> práce</w:t>
      </w:r>
      <w:r w:rsidR="00835CCE">
        <w:rPr>
          <w:rFonts w:asciiTheme="minorHAnsi" w:hAnsiTheme="minorHAnsi"/>
          <w:sz w:val="24"/>
          <w:szCs w:val="24"/>
        </w:rPr>
        <w:t xml:space="preserve"> v </w:t>
      </w:r>
      <w:ins w:id="155" w:author="Autor">
        <w:r w:rsidR="00835CCE">
          <w:rPr>
            <w:rFonts w:asciiTheme="minorHAnsi" w:hAnsiTheme="minorHAnsi"/>
            <w:sz w:val="24"/>
            <w:szCs w:val="24"/>
          </w:rPr>
          <w:t>znení neskorších právnych predpisov (ďalej len „Zákonník práce“)</w:t>
        </w:r>
        <w:r w:rsidRPr="009107F6">
          <w:rPr>
            <w:rFonts w:asciiTheme="minorHAnsi" w:hAnsiTheme="minorHAnsi"/>
            <w:sz w:val="24"/>
            <w:szCs w:val="24"/>
          </w:rPr>
          <w:t xml:space="preserve"> v </w:t>
        </w:r>
      </w:ins>
      <w:r w:rsidRPr="009107F6">
        <w:rPr>
          <w:rFonts w:asciiTheme="minorHAnsi" w:hAnsiTheme="minorHAnsi"/>
          <w:sz w:val="24"/>
          <w:szCs w:val="24"/>
        </w:rPr>
        <w:t>prípadoch, ak s jednou a tou istou osobou sa</w:t>
      </w:r>
      <w:ins w:id="156" w:author="Autor">
        <w:r w:rsidR="001370BA">
          <w:rPr>
            <w:rFonts w:asciiTheme="minorHAnsi" w:hAnsiTheme="minorHAnsi"/>
            <w:sz w:val="24"/>
            <w:szCs w:val="24"/>
          </w:rPr>
          <w:t xml:space="preserve"> v období vymedzenom Zákonníkom práce</w:t>
        </w:r>
        <w:r w:rsidR="00835CCE">
          <w:rPr>
            <w:rStyle w:val="Odkaznapoznmkupodiarou"/>
            <w:rFonts w:asciiTheme="minorHAnsi" w:hAnsiTheme="minorHAnsi"/>
            <w:sz w:val="24"/>
            <w:szCs w:val="24"/>
          </w:rPr>
          <w:footnoteReference w:id="21"/>
        </w:r>
      </w:ins>
      <w:r w:rsidRPr="009107F6">
        <w:rPr>
          <w:rFonts w:asciiTheme="minorHAnsi" w:hAnsiTheme="minorHAnsi"/>
          <w:sz w:val="24"/>
          <w:szCs w:val="24"/>
        </w:rPr>
        <w:t xml:space="preserve"> uzatvorí reťazenie pracovnoprávnych vzťahov, napr. najskôr dohoda o vykonaní práce a po vyčerpaní stanoveného rozsahu pracovných hodín (350 hodín</w:t>
      </w:r>
      <w:ins w:id="159" w:author="Autor">
        <w:r w:rsidR="00835CCE">
          <w:rPr>
            <w:rFonts w:asciiTheme="minorHAnsi" w:hAnsiTheme="minorHAnsi"/>
            <w:sz w:val="24"/>
            <w:szCs w:val="24"/>
          </w:rPr>
          <w:t xml:space="preserve"> v kalendárnom roku</w:t>
        </w:r>
      </w:ins>
      <w:r w:rsidRPr="009107F6">
        <w:rPr>
          <w:rFonts w:asciiTheme="minorHAnsi" w:hAnsiTheme="minorHAnsi"/>
          <w:sz w:val="24"/>
          <w:szCs w:val="24"/>
        </w:rPr>
        <w:t xml:space="preserve">) sa uzatvorí ďalší zmluvný vzťah napr. príkazná zmluva, alebo dohoda o pracovnej </w:t>
      </w:r>
      <w:r w:rsidR="00DA48AF" w:rsidRPr="009107F6">
        <w:rPr>
          <w:rFonts w:asciiTheme="minorHAnsi" w:hAnsiTheme="minorHAnsi"/>
          <w:sz w:val="24"/>
          <w:szCs w:val="24"/>
        </w:rPr>
        <w:t>činnost</w:t>
      </w:r>
      <w:r w:rsidR="00DA48AF">
        <w:rPr>
          <w:rFonts w:asciiTheme="minorHAnsi" w:hAnsiTheme="minorHAnsi"/>
          <w:sz w:val="24"/>
          <w:szCs w:val="24"/>
        </w:rPr>
        <w:t>i</w:t>
      </w:r>
      <w:r w:rsidR="00DA48AF" w:rsidRPr="009107F6">
        <w:rPr>
          <w:rFonts w:asciiTheme="minorHAnsi" w:hAnsiTheme="minorHAnsi"/>
          <w:sz w:val="24"/>
          <w:szCs w:val="24"/>
        </w:rPr>
        <w:t xml:space="preserve"> </w:t>
      </w:r>
      <w:r w:rsidRPr="009107F6">
        <w:rPr>
          <w:rFonts w:asciiTheme="minorHAnsi" w:hAnsiTheme="minorHAnsi"/>
          <w:sz w:val="24"/>
          <w:szCs w:val="24"/>
        </w:rPr>
        <w:t>a pod., pričom vykonávaná činnosť stále javí znaky závislej práce.</w:t>
      </w:r>
    </w:p>
    <w:p w14:paraId="2167A628" w14:textId="77777777" w:rsidR="00104A14" w:rsidRPr="00A1007F" w:rsidRDefault="00104A14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05E1836" w14:textId="77777777" w:rsidR="00B9092C" w:rsidRPr="00FE2F06" w:rsidRDefault="00B9092C" w:rsidP="00FE2F06">
      <w:pPr>
        <w:pStyle w:val="Zkladntext"/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  <w:lang w:eastAsia="en-AU"/>
        </w:rPr>
      </w:pP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Za </w:t>
      </w:r>
      <w:r w:rsidRPr="00FE2F06">
        <w:rPr>
          <w:rFonts w:asciiTheme="minorHAnsi" w:hAnsiTheme="minorHAnsi"/>
          <w:b/>
          <w:color w:val="365F91"/>
          <w:sz w:val="24"/>
          <w:szCs w:val="24"/>
          <w:u w:val="single"/>
          <w:lang w:eastAsia="en-AU"/>
        </w:rPr>
        <w:t>neoprávnené výdavky</w:t>
      </w: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 sa v prípade osobných výdavkov </w:t>
      </w:r>
      <w:r w:rsidRPr="00FE2F06">
        <w:rPr>
          <w:rFonts w:asciiTheme="minorHAnsi" w:hAnsiTheme="minorHAnsi"/>
          <w:b/>
          <w:color w:val="365F91"/>
          <w:sz w:val="24"/>
          <w:szCs w:val="24"/>
          <w:lang w:eastAsia="en-AU"/>
        </w:rPr>
        <w:t>považujú</w:t>
      </w: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: </w:t>
      </w:r>
    </w:p>
    <w:p w14:paraId="54D394A0" w14:textId="6F1EBA38"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  <w:lang w:eastAsia="en-AU"/>
        </w:rPr>
      </w:pP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výdavky pri obchádzaní </w:t>
      </w:r>
      <w:del w:id="160" w:author="Autor">
        <w:r w:rsidRPr="00FE2F06">
          <w:rPr>
            <w:rFonts w:asciiTheme="minorHAnsi" w:hAnsiTheme="minorHAnsi"/>
            <w:color w:val="365F91"/>
            <w:sz w:val="24"/>
            <w:szCs w:val="24"/>
            <w:lang w:eastAsia="en-AU"/>
          </w:rPr>
          <w:delText xml:space="preserve">zákona č. 311/2001 Z. z. </w:delText>
        </w:r>
        <w:r w:rsidR="00BB0F79">
          <w:rPr>
            <w:rFonts w:asciiTheme="minorHAnsi" w:hAnsiTheme="minorHAnsi"/>
            <w:color w:val="365F91"/>
            <w:sz w:val="24"/>
            <w:szCs w:val="24"/>
            <w:lang w:eastAsia="en-AU"/>
          </w:rPr>
          <w:delText>z</w:delText>
        </w:r>
        <w:r w:rsidRPr="00FE2F06">
          <w:rPr>
            <w:rFonts w:asciiTheme="minorHAnsi" w:hAnsiTheme="minorHAnsi"/>
            <w:color w:val="365F91"/>
            <w:sz w:val="24"/>
            <w:szCs w:val="24"/>
            <w:lang w:eastAsia="en-AU"/>
          </w:rPr>
          <w:delText>ákonník</w:delText>
        </w:r>
      </w:del>
      <w:ins w:id="161" w:author="Autor">
        <w:r w:rsidR="00835CCE">
          <w:rPr>
            <w:rFonts w:asciiTheme="minorHAnsi" w:hAnsiTheme="minorHAnsi"/>
            <w:color w:val="365F91"/>
            <w:sz w:val="24"/>
            <w:szCs w:val="24"/>
            <w:lang w:eastAsia="en-AU"/>
          </w:rPr>
          <w:t>Zákonníka</w:t>
        </w:r>
      </w:ins>
      <w:r w:rsidR="00835CCE">
        <w:rPr>
          <w:rFonts w:asciiTheme="minorHAnsi" w:hAnsiTheme="minorHAnsi"/>
          <w:color w:val="365F91"/>
          <w:sz w:val="24"/>
          <w:szCs w:val="24"/>
          <w:lang w:eastAsia="en-AU"/>
        </w:rPr>
        <w:t xml:space="preserve"> práce</w:t>
      </w:r>
      <w:r w:rsidR="00AC1917" w:rsidRPr="00FE2F06">
        <w:rPr>
          <w:rFonts w:asciiTheme="minorHAnsi" w:hAnsiTheme="minorHAnsi"/>
          <w:color w:val="365F91"/>
          <w:sz w:val="24"/>
          <w:szCs w:val="24"/>
          <w:lang w:eastAsia="en-AU"/>
        </w:rPr>
        <w:t>;</w:t>
      </w:r>
    </w:p>
    <w:p w14:paraId="53F9A321" w14:textId="77777777"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lastRenderedPageBreak/>
        <w:t xml:space="preserve">nemocenské dávky hradené zo strany Sociálnej poisťovne (keďže nie sú výdavkom prijímateľa); </w:t>
      </w:r>
    </w:p>
    <w:p w14:paraId="2AF3FD22" w14:textId="08DADB6D"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 xml:space="preserve">výdavky týkajúce sa činností na projekte vykonávaných počas </w:t>
      </w:r>
      <w:del w:id="162" w:author="Autor">
        <w:r w:rsidRPr="00FE2F06">
          <w:rPr>
            <w:rFonts w:asciiTheme="minorHAnsi" w:hAnsiTheme="minorHAnsi"/>
            <w:color w:val="365F91"/>
            <w:sz w:val="24"/>
            <w:szCs w:val="24"/>
          </w:rPr>
          <w:delText>práceneschopnosti, ošetrovania člena rodiny a návštevy lekára</w:delText>
        </w:r>
      </w:del>
      <w:ins w:id="163" w:author="Autor">
        <w:r w:rsidR="00AF5993">
          <w:rPr>
            <w:rFonts w:asciiTheme="minorHAnsi" w:hAnsiTheme="minorHAnsi"/>
            <w:color w:val="365F91"/>
            <w:sz w:val="24"/>
            <w:szCs w:val="24"/>
          </w:rPr>
          <w:t>prekážok v práci na strane zamestnanca</w:t>
        </w:r>
      </w:ins>
      <w:r w:rsidRPr="00FE2F06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22"/>
      </w:r>
      <w:r w:rsidRPr="00FE2F06">
        <w:rPr>
          <w:rFonts w:asciiTheme="minorHAnsi" w:hAnsiTheme="minorHAnsi"/>
          <w:color w:val="365F91"/>
          <w:sz w:val="24"/>
          <w:szCs w:val="24"/>
        </w:rPr>
        <w:t>;</w:t>
      </w:r>
    </w:p>
    <w:p w14:paraId="6D42DA84" w14:textId="77777777" w:rsidR="00B9092C" w:rsidRPr="00D35F02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D35F02">
        <w:rPr>
          <w:rFonts w:asciiTheme="minorHAnsi" w:hAnsiTheme="minorHAnsi"/>
          <w:color w:val="365F91"/>
          <w:sz w:val="24"/>
          <w:szCs w:val="24"/>
        </w:rPr>
        <w:t>doplnkové dôchodkové sporenie (keďže je založené na báze dobrovoľnosti a netvorí tak povinnú zložku mzdy zamestnanca)</w:t>
      </w:r>
      <w:r w:rsidRPr="00D35F02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23"/>
      </w:r>
      <w:r w:rsidRPr="00D35F02">
        <w:rPr>
          <w:rFonts w:asciiTheme="minorHAnsi" w:hAnsiTheme="minorHAnsi"/>
          <w:color w:val="365F91"/>
          <w:sz w:val="24"/>
          <w:szCs w:val="24"/>
        </w:rPr>
        <w:t xml:space="preserve">; </w:t>
      </w:r>
    </w:p>
    <w:p w14:paraId="38C5D9A3" w14:textId="77777777"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ostatné výdavky na zamestnanca (napr. dary, benefity), ktoré nie sú pre zamestnávateľov povinné podľa osobitných právnych predpisov</w:t>
      </w:r>
      <w:r w:rsidRPr="00FE2F06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24"/>
      </w:r>
      <w:r w:rsidRPr="00FE2F06">
        <w:rPr>
          <w:rFonts w:asciiTheme="minorHAnsi" w:hAnsiTheme="minorHAnsi"/>
          <w:color w:val="365F91"/>
          <w:sz w:val="24"/>
          <w:szCs w:val="24"/>
        </w:rPr>
        <w:t>;</w:t>
      </w:r>
    </w:p>
    <w:p w14:paraId="193B1A68" w14:textId="77777777"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výdavky na odstupné a odchodné (keďže medzi nimi a realizáciou projektu neexistuje príčinný vzťah)</w:t>
      </w:r>
      <w:r w:rsidRPr="00FE2F06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25"/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; </w:t>
      </w:r>
    </w:p>
    <w:p w14:paraId="0B70D99B" w14:textId="77777777"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tvorba sociálneho fondu (aj napriek tomu, že je pre zamestnávateľa povinnosťou, jeho čerpanie nesúvisí s realizáciu projektu);</w:t>
      </w:r>
    </w:p>
    <w:p w14:paraId="0358D047" w14:textId="77777777"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mzdové náklady zamestnancov, ktorí sa nepodieľajú na realizácii projektu;</w:t>
      </w:r>
    </w:p>
    <w:p w14:paraId="013AD36B" w14:textId="77777777"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pomerná časť osobných nákladov, ktorá nezodpovedá pracovnému vyťaženiu zamestnanca na danom projekte.</w:t>
      </w:r>
    </w:p>
    <w:p w14:paraId="48CD5602" w14:textId="77777777" w:rsidR="009B5E2F" w:rsidRPr="00A1007F" w:rsidRDefault="009B5E2F" w:rsidP="006C110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8697607" w14:textId="77777777" w:rsidR="00104A14" w:rsidRPr="00A1007F" w:rsidRDefault="00104A14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0E1ADAE" w14:textId="77777777" w:rsidR="00104A14" w:rsidRPr="00FE2F06" w:rsidRDefault="00104A14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Cestovné náhrady</w:t>
      </w:r>
    </w:p>
    <w:p w14:paraId="7CD0BC75" w14:textId="77777777" w:rsidR="00F868A6" w:rsidRPr="00A1007F" w:rsidRDefault="00F868A6" w:rsidP="00F868A6">
      <w:pPr>
        <w:pStyle w:val="Zoznamsodrkami"/>
        <w:spacing w:before="0" w:after="0"/>
        <w:rPr>
          <w:rFonts w:asciiTheme="minorHAnsi" w:hAnsiTheme="minorHAnsi"/>
          <w:sz w:val="24"/>
          <w:szCs w:val="24"/>
        </w:rPr>
      </w:pPr>
    </w:p>
    <w:p w14:paraId="6EDAC2F2" w14:textId="4A2398B5" w:rsidR="00104A14" w:rsidRPr="00A1007F" w:rsidRDefault="00104A14" w:rsidP="00F868A6">
      <w:pPr>
        <w:pStyle w:val="Zoznamsodrkami"/>
        <w:spacing w:before="0" w:after="120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Výšku náhrad výdavkov vzniknutých v súvislosti s pracovnou cestou upravuje zákon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č. 283/2002 Z. z. o cestovných náhradách (ďalej len „zákon o cestovných náhradách“). Cestovné náhrady sú oprávnenými výdavkami vo výške a za podmienok, ktoré stanovuje zákon o cestovných náhradách, </w:t>
      </w:r>
      <w:r w:rsidR="00E364A5" w:rsidRPr="00A1007F">
        <w:rPr>
          <w:rFonts w:asciiTheme="minorHAnsi" w:hAnsiTheme="minorHAnsi"/>
          <w:sz w:val="24"/>
          <w:szCs w:val="24"/>
        </w:rPr>
        <w:t>P</w:t>
      </w:r>
      <w:r w:rsidR="0048473E" w:rsidRPr="00A1007F">
        <w:rPr>
          <w:rFonts w:asciiTheme="minorHAnsi" w:hAnsiTheme="minorHAnsi"/>
          <w:sz w:val="24"/>
          <w:szCs w:val="24"/>
        </w:rPr>
        <w:t>ríručka</w:t>
      </w:r>
      <w:r w:rsidR="00AC7D94">
        <w:rPr>
          <w:rFonts w:asciiTheme="minorHAnsi" w:hAnsiTheme="minorHAnsi"/>
          <w:sz w:val="24"/>
          <w:szCs w:val="24"/>
        </w:rPr>
        <w:t xml:space="preserve"> oprávnenosti výdavkov</w:t>
      </w:r>
      <w:ins w:id="176" w:author="Autor">
        <w:r w:rsidR="00814E93">
          <w:rPr>
            <w:rFonts w:asciiTheme="minorHAnsi" w:hAnsiTheme="minorHAnsi"/>
            <w:sz w:val="24"/>
            <w:szCs w:val="24"/>
          </w:rPr>
          <w:t>,</w:t>
        </w:r>
      </w:ins>
      <w:r w:rsidR="0048473E" w:rsidRPr="00A1007F">
        <w:rPr>
          <w:rFonts w:asciiTheme="minorHAnsi" w:hAnsiTheme="minorHAnsi"/>
          <w:sz w:val="24"/>
          <w:szCs w:val="24"/>
        </w:rPr>
        <w:t xml:space="preserve"> </w:t>
      </w:r>
      <w:r w:rsidR="005C42C5">
        <w:rPr>
          <w:rFonts w:asciiTheme="minorHAnsi" w:hAnsiTheme="minorHAnsi"/>
          <w:sz w:val="24"/>
          <w:szCs w:val="24"/>
        </w:rPr>
        <w:t xml:space="preserve">ako aj </w:t>
      </w:r>
      <w:r w:rsidRPr="00A1007F">
        <w:rPr>
          <w:rFonts w:asciiTheme="minorHAnsi" w:hAnsiTheme="minorHAnsi"/>
          <w:sz w:val="24"/>
          <w:szCs w:val="24"/>
        </w:rPr>
        <w:t>interná</w:t>
      </w:r>
      <w:r w:rsidR="00112D44" w:rsidRPr="00A1007F">
        <w:rPr>
          <w:rFonts w:asciiTheme="minorHAnsi" w:hAnsiTheme="minorHAnsi"/>
          <w:sz w:val="24"/>
          <w:szCs w:val="24"/>
        </w:rPr>
        <w:t xml:space="preserve"> norma organizácie </w:t>
      </w:r>
      <w:r w:rsidR="00873B47">
        <w:rPr>
          <w:rFonts w:asciiTheme="minorHAnsi" w:hAnsiTheme="minorHAnsi"/>
          <w:sz w:val="24"/>
          <w:szCs w:val="24"/>
        </w:rPr>
        <w:t>zamestnávateľa</w:t>
      </w:r>
      <w:r w:rsidR="00112D44" w:rsidRPr="00A1007F">
        <w:rPr>
          <w:rFonts w:asciiTheme="minorHAnsi" w:hAnsiTheme="minorHAnsi"/>
          <w:sz w:val="24"/>
          <w:szCs w:val="24"/>
        </w:rPr>
        <w:t>.</w:t>
      </w:r>
    </w:p>
    <w:p w14:paraId="5975B43A" w14:textId="0E41C52A" w:rsidR="00104A14" w:rsidRPr="00A1007F" w:rsidRDefault="00104A14" w:rsidP="0048473E">
      <w:pPr>
        <w:pStyle w:val="Zoznamsodrkami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Aby bolo možné považovať pracovné cesty a s nimi spojené cestovné náhrady za oprávnené výdavky, musia súvisieť s realizáciou projektu, musia byť pre dosiahnutie cieľov projektu nevyhnutné, musia byť vykonané osobami, ktoré sa na realizácii projektu podieľajú </w:t>
      </w:r>
      <w:r w:rsidR="00873B47" w:rsidRPr="0063689B">
        <w:rPr>
          <w:rFonts w:asciiTheme="minorHAnsi" w:hAnsiTheme="minorHAnsi"/>
          <w:sz w:val="24"/>
          <w:szCs w:val="24"/>
        </w:rPr>
        <w:t>alebo sú osobami cieľovej skupiny</w:t>
      </w:r>
      <w:r w:rsidR="00873B47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a zároveň </w:t>
      </w:r>
      <w:ins w:id="177" w:author="Autor">
        <w:r w:rsidR="00814E93">
          <w:rPr>
            <w:rFonts w:asciiTheme="minorHAnsi" w:hAnsiTheme="minorHAnsi"/>
            <w:sz w:val="24"/>
            <w:szCs w:val="24"/>
          </w:rPr>
          <w:t xml:space="preserve">musia </w:t>
        </w:r>
      </w:ins>
      <w:r w:rsidRPr="00A1007F">
        <w:rPr>
          <w:rFonts w:asciiTheme="minorHAnsi" w:hAnsiTheme="minorHAnsi"/>
          <w:sz w:val="24"/>
          <w:szCs w:val="24"/>
        </w:rPr>
        <w:t>spĺňať pravid</w:t>
      </w:r>
      <w:r w:rsidR="0048473E" w:rsidRPr="00A1007F">
        <w:rPr>
          <w:rFonts w:asciiTheme="minorHAnsi" w:hAnsiTheme="minorHAnsi"/>
          <w:sz w:val="24"/>
          <w:szCs w:val="24"/>
        </w:rPr>
        <w:t>lá hospodárnosti, efektívnosti,</w:t>
      </w:r>
      <w:r w:rsidRPr="00A1007F">
        <w:rPr>
          <w:rFonts w:asciiTheme="minorHAnsi" w:hAnsiTheme="minorHAnsi"/>
          <w:sz w:val="24"/>
          <w:szCs w:val="24"/>
        </w:rPr>
        <w:t xml:space="preserve"> účelnosti a účinnosti, pričom oprávnenými sú </w:t>
      </w:r>
      <w:r w:rsidR="00977982">
        <w:rPr>
          <w:rFonts w:asciiTheme="minorHAnsi" w:hAnsiTheme="minorHAnsi"/>
          <w:sz w:val="24"/>
          <w:szCs w:val="24"/>
        </w:rPr>
        <w:t>tak</w:t>
      </w:r>
      <w:r w:rsidR="00977982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domáce, </w:t>
      </w:r>
      <w:r w:rsidR="00977982">
        <w:rPr>
          <w:rFonts w:asciiTheme="minorHAnsi" w:hAnsiTheme="minorHAnsi"/>
          <w:sz w:val="24"/>
          <w:szCs w:val="24"/>
        </w:rPr>
        <w:t> ako aj</w:t>
      </w:r>
      <w:r w:rsidR="00D570AA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zahraničné cesty. </w:t>
      </w:r>
    </w:p>
    <w:p w14:paraId="138FE7B8" w14:textId="77777777" w:rsidR="00104A14" w:rsidRPr="00A1007F" w:rsidRDefault="00104A14" w:rsidP="0048473E">
      <w:pPr>
        <w:pStyle w:val="Zoznamsodrkami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Ak zamestnancovi/osobe počas pracovnej cesty vznikli výdavky, za ktoré musel priamo zaplatiť, prijímateľ musí zdokladovať, že ich tomuto zamestnancovi/osobe skutočne vyplatil.</w:t>
      </w:r>
    </w:p>
    <w:p w14:paraId="12B93EBC" w14:textId="77777777" w:rsidR="00104A14" w:rsidRPr="00A1007F" w:rsidRDefault="00104A14" w:rsidP="009B5E2F">
      <w:pPr>
        <w:pStyle w:val="Zoznamsodrkami"/>
        <w:spacing w:before="0" w:after="0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Oprávnenými výdavkami v rámci cestovných náhrad sú:   </w:t>
      </w:r>
    </w:p>
    <w:p w14:paraId="67A8714F" w14:textId="77777777"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náhrada preukázaných cestovn</w:t>
      </w:r>
      <w:r w:rsidR="00501596" w:rsidRPr="00A1007F">
        <w:rPr>
          <w:rFonts w:asciiTheme="minorHAnsi" w:hAnsiTheme="minorHAnsi"/>
          <w:sz w:val="24"/>
          <w:szCs w:val="24"/>
        </w:rPr>
        <w:t>ých</w:t>
      </w:r>
      <w:r w:rsidRPr="00A1007F">
        <w:rPr>
          <w:rFonts w:asciiTheme="minorHAnsi" w:hAnsiTheme="minorHAnsi"/>
          <w:sz w:val="24"/>
          <w:szCs w:val="24"/>
        </w:rPr>
        <w:t xml:space="preserve"> výdavk</w:t>
      </w:r>
      <w:r w:rsidR="00501596" w:rsidRPr="00A1007F">
        <w:rPr>
          <w:rFonts w:asciiTheme="minorHAnsi" w:hAnsiTheme="minorHAnsi"/>
          <w:sz w:val="24"/>
          <w:szCs w:val="24"/>
        </w:rPr>
        <w:t>ov</w:t>
      </w:r>
      <w:r w:rsidRPr="00A1007F">
        <w:rPr>
          <w:rFonts w:asciiTheme="minorHAnsi" w:hAnsiTheme="minorHAnsi"/>
          <w:sz w:val="24"/>
          <w:szCs w:val="24"/>
        </w:rPr>
        <w:t>,</w:t>
      </w:r>
    </w:p>
    <w:p w14:paraId="440FDAAF" w14:textId="77777777"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náhrada preukázaných výdavkov na ubytovanie,</w:t>
      </w:r>
    </w:p>
    <w:p w14:paraId="2F455680" w14:textId="77777777"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stravné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6"/>
      </w:r>
      <w:r w:rsidRPr="00A1007F">
        <w:rPr>
          <w:rFonts w:asciiTheme="minorHAnsi" w:hAnsiTheme="minorHAnsi"/>
          <w:sz w:val="24"/>
          <w:szCs w:val="24"/>
        </w:rPr>
        <w:t>,</w:t>
      </w:r>
    </w:p>
    <w:p w14:paraId="121427B2" w14:textId="2401CA0B"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náhrada preukázaných </w:t>
      </w:r>
      <w:r w:rsidR="00AC7D94">
        <w:rPr>
          <w:rFonts w:asciiTheme="minorHAnsi" w:hAnsiTheme="minorHAnsi"/>
          <w:sz w:val="24"/>
          <w:szCs w:val="24"/>
        </w:rPr>
        <w:t>nevyhnutných</w:t>
      </w:r>
      <w:r w:rsidR="00AC7D94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vedľajších výdavkov. </w:t>
      </w:r>
    </w:p>
    <w:p w14:paraId="2A439E2C" w14:textId="77777777" w:rsidR="00E364A5" w:rsidRPr="00A1007F" w:rsidRDefault="00E364A5" w:rsidP="00E364A5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7F17D4E6" w14:textId="77777777" w:rsidR="00104A14" w:rsidRPr="00A1007F" w:rsidRDefault="00104A14" w:rsidP="0048473E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Oprávnenými výdavkami sú výdavky na dopravu všetkými druhmi verejnej dopravy (vrátane výdavkov na letenky, mestskú hromadnú dopravu a diaľkovú verejnú hromadnú dopravu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v 2. </w:t>
      </w:r>
      <w:r w:rsidR="00873B47">
        <w:rPr>
          <w:rFonts w:asciiTheme="minorHAnsi" w:hAnsiTheme="minorHAnsi"/>
          <w:sz w:val="24"/>
          <w:szCs w:val="24"/>
        </w:rPr>
        <w:t>t</w:t>
      </w:r>
      <w:r w:rsidR="00873B47" w:rsidRPr="00A1007F">
        <w:rPr>
          <w:rFonts w:asciiTheme="minorHAnsi" w:hAnsiTheme="minorHAnsi"/>
          <w:sz w:val="24"/>
          <w:szCs w:val="24"/>
        </w:rPr>
        <w:t>riede</w:t>
      </w:r>
      <w:r w:rsidR="00873B47">
        <w:rPr>
          <w:rFonts w:asciiTheme="minorHAnsi" w:hAnsiTheme="minorHAnsi"/>
          <w:sz w:val="24"/>
          <w:szCs w:val="24"/>
        </w:rPr>
        <w:t xml:space="preserve"> </w:t>
      </w:r>
      <w:r w:rsidR="00873B47" w:rsidRPr="0063689B">
        <w:rPr>
          <w:rFonts w:asciiTheme="minorHAnsi" w:hAnsiTheme="minorHAnsi"/>
          <w:sz w:val="24"/>
          <w:szCs w:val="24"/>
        </w:rPr>
        <w:t>(v 1. triede ak vzdialenosť presahuje 200 km)</w:t>
      </w:r>
      <w:r w:rsidRPr="00873B47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miestenky, ležadlá alebo lôžka)</w:t>
      </w:r>
      <w:r w:rsidR="00093744" w:rsidRPr="00A1007F">
        <w:rPr>
          <w:rFonts w:asciiTheme="minorHAnsi" w:hAnsiTheme="minorHAnsi"/>
          <w:sz w:val="24"/>
          <w:szCs w:val="24"/>
        </w:rPr>
        <w:t>, výdavky na taxi službu</w:t>
      </w:r>
      <w:r w:rsidRPr="00A1007F">
        <w:rPr>
          <w:rFonts w:asciiTheme="minorHAnsi" w:hAnsiTheme="minorHAnsi"/>
          <w:sz w:val="24"/>
          <w:szCs w:val="24"/>
        </w:rPr>
        <w:t xml:space="preserve"> a náhrady za použitie vlastného osobného motorového vozidla a služobných motorových vozidiel.</w:t>
      </w:r>
    </w:p>
    <w:p w14:paraId="504F705E" w14:textId="77777777" w:rsidR="00104A14" w:rsidRPr="00A1007F" w:rsidRDefault="00104A14" w:rsidP="0048473E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Použitie miestnej verejnej dopravy </w:t>
      </w:r>
      <w:r w:rsidR="0048473E" w:rsidRPr="00A1007F">
        <w:rPr>
          <w:rFonts w:asciiTheme="minorHAnsi" w:hAnsiTheme="minorHAnsi"/>
          <w:sz w:val="24"/>
          <w:szCs w:val="24"/>
        </w:rPr>
        <w:t>-</w:t>
      </w:r>
      <w:r w:rsidRPr="00A1007F">
        <w:rPr>
          <w:rFonts w:asciiTheme="minorHAnsi" w:hAnsiTheme="minorHAnsi"/>
          <w:sz w:val="24"/>
          <w:szCs w:val="24"/>
        </w:rPr>
        <w:t xml:space="preserve"> náhrada cestovných výdavkov za miestnu pravidelnú verejnú dopravu patrí zamestnancovi/osobe v preukázanej výške. Pri zakúpení časových cestovných lístkov pri využití verejnej hromadnej dopravy musí byť doložené, že nákup časového lístka je v rámci realizácie projektu lacnejší ako preplatenie jednotlivých cestovných lístkov.</w:t>
      </w:r>
    </w:p>
    <w:p w14:paraId="1296A6E2" w14:textId="77777777"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Použitie lietadla </w:t>
      </w:r>
      <w:r w:rsidR="0048473E" w:rsidRPr="00A1007F">
        <w:rPr>
          <w:rFonts w:asciiTheme="minorHAnsi" w:hAnsiTheme="minorHAnsi"/>
        </w:rPr>
        <w:t>-</w:t>
      </w:r>
      <w:r w:rsidRPr="00A1007F">
        <w:rPr>
          <w:rFonts w:asciiTheme="minorHAnsi" w:hAnsiTheme="minorHAnsi"/>
        </w:rPr>
        <w:t xml:space="preserve"> pri použití lietadla je oprávneným výdavkom letenka v ekonomickej triede a priamo súvisiace poplatky (napr. letiskové poplatky). V prípade tuzemských pracovných ciest musí</w:t>
      </w:r>
      <w:r w:rsidRPr="00A1007F" w:rsidDel="001C23A7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</w:rPr>
        <w:t xml:space="preserve">prijímateľ preukázať, že využitie tohto spôsobu dopravy je hospodárnejšie </w:t>
      </w:r>
      <w:r w:rsidR="00201154">
        <w:rPr>
          <w:rFonts w:asciiTheme="minorHAnsi" w:hAnsiTheme="minorHAnsi"/>
        </w:rPr>
        <w:br/>
      </w:r>
      <w:r w:rsidRPr="00A1007F">
        <w:rPr>
          <w:rFonts w:asciiTheme="minorHAnsi" w:hAnsiTheme="minorHAnsi"/>
        </w:rPr>
        <w:t>a efektívnejšie ako využiti</w:t>
      </w:r>
      <w:r w:rsidR="00042E56" w:rsidRPr="00A1007F">
        <w:rPr>
          <w:rFonts w:asciiTheme="minorHAnsi" w:hAnsiTheme="minorHAnsi"/>
        </w:rPr>
        <w:t>e iného dopravného prostriedku.</w:t>
      </w:r>
    </w:p>
    <w:p w14:paraId="388CF2AF" w14:textId="77777777"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Použitie súkromného motorového vozidla </w:t>
      </w:r>
      <w:r w:rsidR="0048473E" w:rsidRPr="00A1007F">
        <w:rPr>
          <w:rFonts w:asciiTheme="minorHAnsi" w:hAnsiTheme="minorHAnsi"/>
        </w:rPr>
        <w:t>-</w:t>
      </w:r>
      <w:r w:rsidRPr="00A1007F">
        <w:rPr>
          <w:rFonts w:asciiTheme="minorHAnsi" w:hAnsiTheme="minorHAnsi"/>
        </w:rPr>
        <w:t xml:space="preserve"> ak </w:t>
      </w:r>
      <w:r w:rsidR="0048473E" w:rsidRPr="00A1007F">
        <w:rPr>
          <w:rFonts w:asciiTheme="minorHAnsi" w:hAnsiTheme="minorHAnsi"/>
        </w:rPr>
        <w:t xml:space="preserve">sa zamestnanec/osoba </w:t>
      </w:r>
      <w:r w:rsidR="00873B47" w:rsidRPr="0063689B">
        <w:rPr>
          <w:rFonts w:asciiTheme="minorHAnsi" w:hAnsiTheme="minorHAnsi"/>
        </w:rPr>
        <w:t xml:space="preserve">písomne </w:t>
      </w:r>
      <w:r w:rsidR="0048473E" w:rsidRPr="00A1007F">
        <w:rPr>
          <w:rFonts w:asciiTheme="minorHAnsi" w:hAnsiTheme="minorHAnsi"/>
        </w:rPr>
        <w:t xml:space="preserve">dohodne </w:t>
      </w:r>
      <w:r w:rsidR="00201154">
        <w:rPr>
          <w:rFonts w:asciiTheme="minorHAnsi" w:hAnsiTheme="minorHAnsi"/>
        </w:rPr>
        <w:br/>
      </w:r>
      <w:r w:rsidR="0048473E" w:rsidRPr="00A1007F">
        <w:rPr>
          <w:rFonts w:asciiTheme="minorHAnsi" w:hAnsiTheme="minorHAnsi"/>
        </w:rPr>
        <w:t xml:space="preserve">so </w:t>
      </w:r>
      <w:r w:rsidRPr="00A1007F">
        <w:rPr>
          <w:rFonts w:asciiTheme="minorHAnsi" w:hAnsiTheme="minorHAnsi"/>
        </w:rPr>
        <w:t>zamestnávateľom, že pri pracovnej ceste použije cestné motorové vozidlo okrem cestného motorového vozidla</w:t>
      </w:r>
      <w:r w:rsidR="00312A59" w:rsidRPr="00312A59">
        <w:t xml:space="preserve"> </w:t>
      </w:r>
      <w:r w:rsidR="00312A59" w:rsidRPr="00360B89">
        <w:rPr>
          <w:rFonts w:asciiTheme="minorHAnsi" w:hAnsiTheme="minorHAnsi"/>
        </w:rPr>
        <w:t>poskytnutého zamestnávateľom</w:t>
      </w:r>
      <w:r w:rsidRPr="00A1007F">
        <w:rPr>
          <w:rFonts w:asciiTheme="minorHAnsi" w:hAnsiTheme="minorHAnsi"/>
        </w:rPr>
        <w:t xml:space="preserve">, </w:t>
      </w:r>
      <w:r w:rsidR="00873B47" w:rsidRPr="0063689B">
        <w:rPr>
          <w:rFonts w:asciiTheme="minorHAnsi" w:hAnsiTheme="minorHAnsi"/>
        </w:rPr>
        <w:t>zamestnancovi patrí základná náhrada za každý 1 km jazdy a náhrada za spotrebované pohonné látky.</w:t>
      </w:r>
      <w:r w:rsidR="00873B47">
        <w:t xml:space="preserve"> </w:t>
      </w:r>
      <w:r w:rsidR="00042E56" w:rsidRPr="00A1007F">
        <w:rPr>
          <w:rFonts w:asciiTheme="minorHAnsi" w:hAnsiTheme="minorHAnsi"/>
        </w:rPr>
        <w:t xml:space="preserve"> </w:t>
      </w:r>
    </w:p>
    <w:p w14:paraId="12470176" w14:textId="77777777"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>Použitie služobného motorového vozidla - ak zamestnanec/osoba použije na cestu cestné motorové vozidlo prijímateľa, oprávnené sú výdavky na nákup pohonných hmôt (podľa počtu odjazdených kilometrov uvedených v knihe jázd a vo vyúčtovaní pracovnej cesty)</w:t>
      </w:r>
      <w:r w:rsidR="0048473E" w:rsidRPr="00A1007F">
        <w:rPr>
          <w:rFonts w:asciiTheme="minorHAnsi" w:hAnsiTheme="minorHAnsi"/>
        </w:rPr>
        <w:t>.</w:t>
      </w:r>
      <w:r w:rsidRPr="00A1007F">
        <w:rPr>
          <w:rFonts w:asciiTheme="minorHAnsi" w:hAnsiTheme="minorHAnsi"/>
        </w:rPr>
        <w:t xml:space="preserve"> Použiti</w:t>
      </w:r>
      <w:r w:rsidR="002A6D6F" w:rsidRPr="00A1007F">
        <w:rPr>
          <w:rFonts w:asciiTheme="minorHAnsi" w:hAnsiTheme="minorHAnsi"/>
        </w:rPr>
        <w:t>e služobného motorového vozidla musí byť</w:t>
      </w:r>
      <w:r w:rsidRPr="00A1007F">
        <w:rPr>
          <w:rFonts w:asciiTheme="minorHAnsi" w:hAnsiTheme="minorHAnsi"/>
        </w:rPr>
        <w:t xml:space="preserve"> pre realizáciu projektu nevyhnutné pri dodržaní zásady hospodárnosti a efektívnosti</w:t>
      </w:r>
      <w:r w:rsidR="001E484C" w:rsidRPr="00A1007F">
        <w:rPr>
          <w:rFonts w:asciiTheme="minorHAnsi" w:hAnsiTheme="minorHAnsi"/>
        </w:rPr>
        <w:t>.</w:t>
      </w:r>
      <w:r w:rsidRPr="00A1007F">
        <w:rPr>
          <w:rFonts w:asciiTheme="minorHAnsi" w:hAnsiTheme="minorHAnsi"/>
        </w:rPr>
        <w:t xml:space="preserve"> </w:t>
      </w:r>
    </w:p>
    <w:p w14:paraId="490FD632" w14:textId="77777777"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Použitie taxi služby </w:t>
      </w:r>
      <w:r w:rsidR="0048473E" w:rsidRPr="00A1007F">
        <w:rPr>
          <w:rFonts w:asciiTheme="minorHAnsi" w:hAnsiTheme="minorHAnsi"/>
        </w:rPr>
        <w:t>-</w:t>
      </w:r>
      <w:r w:rsidRPr="00A1007F">
        <w:rPr>
          <w:rFonts w:asciiTheme="minorHAnsi" w:hAnsiTheme="minorHAnsi"/>
        </w:rPr>
        <w:t xml:space="preserve"> aby bol výdavok oprávnený, je potrebné preukázať, že použitie taxi služby je pre realizáciu projektu nevyhnutné pri dodržaní zásady hospodárnosti a efektívnosti (najmä v porovnaní s verejnou osobnou dopravou)</w:t>
      </w:r>
      <w:r w:rsidR="00873B47">
        <w:rPr>
          <w:rStyle w:val="Odkaznapoznmkupodiarou"/>
          <w:rFonts w:asciiTheme="minorHAnsi" w:hAnsiTheme="minorHAnsi"/>
        </w:rPr>
        <w:footnoteReference w:id="27"/>
      </w:r>
      <w:r w:rsidRPr="00A1007F">
        <w:rPr>
          <w:rFonts w:asciiTheme="minorHAnsi" w:hAnsiTheme="minorHAnsi"/>
        </w:rPr>
        <w:t>. V prípade, že prijímateľ nepreukáže vyššie uvedené podmienky</w:t>
      </w:r>
      <w:r w:rsidR="0035407E">
        <w:rPr>
          <w:rFonts w:asciiTheme="minorHAnsi" w:hAnsiTheme="minorHAnsi"/>
        </w:rPr>
        <w:t>,</w:t>
      </w:r>
      <w:r w:rsidRPr="00A1007F">
        <w:rPr>
          <w:rFonts w:asciiTheme="minorHAnsi" w:hAnsiTheme="minorHAnsi"/>
        </w:rPr>
        <w:t xml:space="preserve"> môže mu byť zo strany </w:t>
      </w:r>
      <w:r w:rsidR="007B6B69" w:rsidRPr="00A1007F">
        <w:rPr>
          <w:rFonts w:asciiTheme="minorHAnsi" w:hAnsiTheme="minorHAnsi"/>
        </w:rPr>
        <w:t>poskytovateľa</w:t>
      </w:r>
      <w:r w:rsidRPr="00A1007F">
        <w:rPr>
          <w:rFonts w:asciiTheme="minorHAnsi" w:hAnsiTheme="minorHAnsi"/>
        </w:rPr>
        <w:t xml:space="preserve"> pri využití taxi služby priznaná výška náhrady určená podľa výšky zodpovedajúcej použitiu verejnej osobnej dopravy.</w:t>
      </w:r>
    </w:p>
    <w:p w14:paraId="7F991D31" w14:textId="77777777"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>Zamestnancovi/osobe vyslanému/vyslanej na pracovnú cestu patrí náhrada preukázaných výdavkov za ubytovanie. Aj v tomto prípade platí, že výdavky na ubytovanie majú zohľadňovať obvyklé ceny v danom mieste a čase, aby bolo dodržané pravidlo hospodárnosti, efektívnosti, účelnosti a účinnosti</w:t>
      </w:r>
      <w:r w:rsidRPr="00A045A6">
        <w:rPr>
          <w:rFonts w:asciiTheme="minorHAnsi" w:hAnsiTheme="minorHAnsi"/>
        </w:rPr>
        <w:t xml:space="preserve">. </w:t>
      </w:r>
      <w:r w:rsidR="00096581" w:rsidRPr="00A045A6">
        <w:rPr>
          <w:rFonts w:asciiTheme="minorHAnsi" w:hAnsiTheme="minorHAnsi"/>
        </w:rPr>
        <w:t>M</w:t>
      </w:r>
      <w:r w:rsidRPr="00A045A6">
        <w:rPr>
          <w:rFonts w:asciiTheme="minorHAnsi" w:hAnsiTheme="minorHAnsi"/>
        </w:rPr>
        <w:t xml:space="preserve">aximálny cenový limit pre ubytovanie </w:t>
      </w:r>
      <w:r w:rsidR="00201154" w:rsidRPr="00A045A6">
        <w:rPr>
          <w:rFonts w:asciiTheme="minorHAnsi" w:hAnsiTheme="minorHAnsi"/>
        </w:rPr>
        <w:br/>
      </w:r>
      <w:r w:rsidRPr="00A045A6">
        <w:rPr>
          <w:rFonts w:asciiTheme="minorHAnsi" w:hAnsiTheme="minorHAnsi"/>
        </w:rPr>
        <w:t>na území SR a v</w:t>
      </w:r>
      <w:r w:rsidR="00096581" w:rsidRPr="00A045A6">
        <w:rPr>
          <w:rFonts w:asciiTheme="minorHAnsi" w:hAnsiTheme="minorHAnsi"/>
        </w:rPr>
        <w:t> </w:t>
      </w:r>
      <w:r w:rsidRPr="00A045A6">
        <w:rPr>
          <w:rFonts w:asciiTheme="minorHAnsi" w:hAnsiTheme="minorHAnsi"/>
        </w:rPr>
        <w:t>zahraničí</w:t>
      </w:r>
      <w:r w:rsidR="00096581" w:rsidRPr="00A045A6">
        <w:rPr>
          <w:rFonts w:asciiTheme="minorHAnsi" w:hAnsiTheme="minorHAnsi"/>
        </w:rPr>
        <w:t xml:space="preserve"> </w:t>
      </w:r>
      <w:r w:rsidR="00A37B42" w:rsidRPr="00A045A6">
        <w:rPr>
          <w:rFonts w:asciiTheme="minorHAnsi" w:hAnsiTheme="minorHAnsi"/>
        </w:rPr>
        <w:t>(</w:t>
      </w:r>
      <w:r w:rsidR="00096581" w:rsidRPr="00A045A6">
        <w:rPr>
          <w:rFonts w:asciiTheme="minorHAnsi" w:hAnsiTheme="minorHAnsi"/>
        </w:rPr>
        <w:t>pre zamestnanca/osobu vyslanú na pracovnú cestu</w:t>
      </w:r>
      <w:r w:rsidR="00A37B42" w:rsidRPr="00A045A6">
        <w:rPr>
          <w:rFonts w:asciiTheme="minorHAnsi" w:hAnsiTheme="minorHAnsi"/>
        </w:rPr>
        <w:t>)</w:t>
      </w:r>
      <w:r w:rsidR="00096581" w:rsidRPr="00A045A6">
        <w:rPr>
          <w:rFonts w:asciiTheme="minorHAnsi" w:hAnsiTheme="minorHAnsi"/>
        </w:rPr>
        <w:t xml:space="preserve"> </w:t>
      </w:r>
      <w:r w:rsidR="003469CA" w:rsidRPr="00A045A6">
        <w:rPr>
          <w:rFonts w:asciiTheme="minorHAnsi" w:hAnsiTheme="minorHAnsi"/>
        </w:rPr>
        <w:t xml:space="preserve">bude stanovený v relevantnom </w:t>
      </w:r>
      <w:r w:rsidR="005A59B3" w:rsidRPr="00A045A6">
        <w:rPr>
          <w:rFonts w:asciiTheme="minorHAnsi" w:hAnsiTheme="minorHAnsi"/>
        </w:rPr>
        <w:t xml:space="preserve">písomnom </w:t>
      </w:r>
      <w:r w:rsidR="003469CA" w:rsidRPr="00A045A6">
        <w:rPr>
          <w:rFonts w:asciiTheme="minorHAnsi" w:hAnsiTheme="minorHAnsi"/>
        </w:rPr>
        <w:t>vyzvaní.</w:t>
      </w:r>
      <w:r w:rsidRPr="00A045A6">
        <w:rPr>
          <w:rFonts w:asciiTheme="minorHAnsi" w:hAnsiTheme="minorHAnsi"/>
        </w:rPr>
        <w:t xml:space="preserve"> Zároveň vš</w:t>
      </w:r>
      <w:r w:rsidRPr="00A1007F">
        <w:rPr>
          <w:rFonts w:asciiTheme="minorHAnsi" w:hAnsiTheme="minorHAnsi"/>
        </w:rPr>
        <w:t>ak prijímateľ musí dodržať vlastné interné predpisy organizácie, ak</w:t>
      </w:r>
      <w:r w:rsidR="00A37B42" w:rsidRPr="00A1007F">
        <w:rPr>
          <w:rFonts w:asciiTheme="minorHAnsi" w:hAnsiTheme="minorHAnsi"/>
        </w:rPr>
        <w:t xml:space="preserve"> stanovujú nižší cenový limit.</w:t>
      </w:r>
    </w:p>
    <w:p w14:paraId="3001E99F" w14:textId="77777777" w:rsidR="00104A14" w:rsidRPr="00A1007F" w:rsidRDefault="00104A14" w:rsidP="00897F29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Zamestnancovi/osobe vyslanému/vyslanej na pracovnú cestu patrí stravné za každý kalendárny deň pracovnej cesty za podmienok ustanovených zákonom o cestovných náhradách. Suma stravného je stanovená v závislosti od času trvania pracovnej cesty </w:t>
      </w:r>
      <w:r w:rsidR="00201154">
        <w:rPr>
          <w:rFonts w:asciiTheme="minorHAnsi" w:hAnsiTheme="minorHAnsi"/>
        </w:rPr>
        <w:br/>
      </w:r>
      <w:r w:rsidRPr="00A1007F">
        <w:rPr>
          <w:rFonts w:asciiTheme="minorHAnsi" w:hAnsiTheme="minorHAnsi"/>
        </w:rPr>
        <w:lastRenderedPageBreak/>
        <w:t xml:space="preserve">v kalendárnom dni. Sadzby stravného pre </w:t>
      </w:r>
      <w:r w:rsidR="0006464A">
        <w:rPr>
          <w:rFonts w:asciiTheme="minorHAnsi" w:hAnsiTheme="minorHAnsi"/>
        </w:rPr>
        <w:t xml:space="preserve">tuzemskú </w:t>
      </w:r>
      <w:r w:rsidRPr="00A1007F">
        <w:rPr>
          <w:rFonts w:asciiTheme="minorHAnsi" w:hAnsiTheme="minorHAnsi"/>
        </w:rPr>
        <w:t xml:space="preserve">pracovnú cestu upravuje aktuálne platné opatrenie k zákonu o cestovných náhradách. </w:t>
      </w:r>
    </w:p>
    <w:p w14:paraId="546C4650" w14:textId="77777777" w:rsidR="00104A14" w:rsidRPr="00A1007F" w:rsidRDefault="00104A14" w:rsidP="00897F29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Pri zahraničnej pracovnej ceste zamestnancovi/osobe patrí za každý kalendárny deň zahraničnej pracovnej cesty za podmienok ustanovených zákonom o cestovných náhradách stravné </w:t>
      </w:r>
      <w:r w:rsidR="0006464A" w:rsidRPr="00360B89">
        <w:rPr>
          <w:rFonts w:asciiTheme="minorHAnsi" w:hAnsiTheme="minorHAnsi"/>
        </w:rPr>
        <w:t>v eurách alebo v cudzej mene</w:t>
      </w:r>
      <w:r w:rsidRPr="00A1007F">
        <w:rPr>
          <w:rFonts w:asciiTheme="minorHAnsi" w:hAnsiTheme="minorHAnsi"/>
        </w:rPr>
        <w:t>. Toto stravné je stanovené v závislosti od času trvania zahraničnej pracovnej cesty mimo územia Slovenskej republiky. Sadzby stravného počas zahraničnej pracovnej cesty upravuje aktuálne platné opatrenie k zákonu o cestovných náhradách.</w:t>
      </w:r>
    </w:p>
    <w:p w14:paraId="58D244D3" w14:textId="73B0D120" w:rsidR="00104A14" w:rsidRPr="00A1007F" w:rsidRDefault="00104A14" w:rsidP="00897F29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V prípade </w:t>
      </w:r>
      <w:r w:rsidR="00AC7D94">
        <w:rPr>
          <w:rFonts w:asciiTheme="minorHAnsi" w:hAnsiTheme="minorHAnsi"/>
        </w:rPr>
        <w:t>nevyhnutných</w:t>
      </w:r>
      <w:r w:rsidR="00AC7D94" w:rsidRPr="00A1007F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</w:rPr>
        <w:t>vedľajších výdavkov ide o výdavky spojené s pracovnou cestou ako napr. parkovné,  diaľničný poplatok</w:t>
      </w:r>
      <w:r w:rsidRPr="00A1007F">
        <w:rPr>
          <w:rStyle w:val="Odkaznapoznmkupodiarou"/>
          <w:rFonts w:asciiTheme="minorHAnsi" w:hAnsiTheme="minorHAnsi"/>
        </w:rPr>
        <w:footnoteReference w:id="28"/>
      </w:r>
      <w:r w:rsidRPr="00A1007F">
        <w:rPr>
          <w:rFonts w:asciiTheme="minorHAnsi" w:hAnsiTheme="minorHAnsi"/>
        </w:rPr>
        <w:t>, vstupenky na veľtrh, poplatky za úschovňu batožiny, konferenčné poplatky, miestne dane pri ubytovaní a</w:t>
      </w:r>
      <w:r w:rsidR="008E7E81" w:rsidRPr="00A1007F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</w:rPr>
        <w:t xml:space="preserve">pod. </w:t>
      </w:r>
    </w:p>
    <w:p w14:paraId="15A743B9" w14:textId="77777777" w:rsidR="00104A14" w:rsidRDefault="00104A14" w:rsidP="0027604F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Zahraničné pracovné cesty sú oprávnené v odôvodnených prípadoch a za predpokladu,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že boli schválené v </w:t>
      </w:r>
      <w:r w:rsidR="00A34131" w:rsidRPr="00A1007F">
        <w:rPr>
          <w:rFonts w:asciiTheme="minorHAnsi" w:hAnsiTheme="minorHAnsi"/>
          <w:sz w:val="24"/>
          <w:szCs w:val="24"/>
        </w:rPr>
        <w:t>Ž</w:t>
      </w:r>
      <w:r w:rsidRPr="00A1007F">
        <w:rPr>
          <w:rFonts w:asciiTheme="minorHAnsi" w:hAnsiTheme="minorHAnsi"/>
          <w:sz w:val="24"/>
          <w:szCs w:val="24"/>
        </w:rPr>
        <w:t xml:space="preserve">oNFP a sú zahrnuté v zmluve o NFP pri rešpektovaní pravidiel týkajúcich sa geografickej oprávnenosti vyplývajúcej zo všeobecného nariadenia. Výdavky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na ubytovanie v hoteli v zahraničí musia zodpovedať cenám, ktoré sú v danom mieste a čase obvyklé</w:t>
      </w:r>
      <w:r w:rsidR="00586208" w:rsidRPr="00A1007F">
        <w:rPr>
          <w:rFonts w:asciiTheme="minorHAnsi" w:hAnsiTheme="minorHAnsi"/>
          <w:sz w:val="24"/>
          <w:szCs w:val="24"/>
        </w:rPr>
        <w:t>.</w:t>
      </w:r>
    </w:p>
    <w:p w14:paraId="4CDDC75B" w14:textId="4F20996C" w:rsidR="00823C48" w:rsidRPr="00A1007F" w:rsidRDefault="00823C48" w:rsidP="00CD6C10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 prípade prerušenia pracovnej cesty zo súkromných dôvodov zamestnanca </w:t>
      </w:r>
      <w:r>
        <w:rPr>
          <w:rFonts w:asciiTheme="minorHAnsi" w:hAnsiTheme="minorHAnsi"/>
          <w:sz w:val="24"/>
          <w:szCs w:val="24"/>
        </w:rPr>
        <w:br/>
        <w:t xml:space="preserve">s preukázateľným súhlasom vysielajúcej organizácie s prerušením pracovnej cesty sa za oprávnené výdavky </w:t>
      </w:r>
      <w:r w:rsidRPr="00601AB0">
        <w:rPr>
          <w:rFonts w:asciiTheme="minorHAnsi" w:hAnsiTheme="minorHAnsi"/>
          <w:sz w:val="24"/>
          <w:szCs w:val="24"/>
        </w:rPr>
        <w:t>považujú iba výdavky za cestovné náhrady</w:t>
      </w:r>
      <w:del w:id="190" w:author="Autor">
        <w:r>
          <w:rPr>
            <w:rFonts w:asciiTheme="minorHAnsi" w:hAnsiTheme="minorHAnsi"/>
            <w:sz w:val="24"/>
            <w:szCs w:val="24"/>
          </w:rPr>
          <w:delText>.</w:delText>
        </w:r>
      </w:del>
      <w:ins w:id="191" w:author="Autor">
        <w:r w:rsidR="000565B8" w:rsidRPr="00601AB0">
          <w:rPr>
            <w:rFonts w:asciiTheme="minorHAnsi" w:hAnsiTheme="minorHAnsi"/>
            <w:sz w:val="24"/>
            <w:szCs w:val="24"/>
          </w:rPr>
          <w:t xml:space="preserve"> spojené s plnením pracovných úloh na pracovnej ceste</w:t>
        </w:r>
        <w:r w:rsidRPr="00601AB0">
          <w:rPr>
            <w:rFonts w:asciiTheme="minorHAnsi" w:hAnsiTheme="minorHAnsi"/>
            <w:sz w:val="24"/>
            <w:szCs w:val="24"/>
          </w:rPr>
          <w:t>.</w:t>
        </w:r>
      </w:ins>
      <w:r>
        <w:rPr>
          <w:rFonts w:asciiTheme="minorHAnsi" w:hAnsiTheme="minorHAnsi"/>
          <w:sz w:val="24"/>
          <w:szCs w:val="24"/>
        </w:rPr>
        <w:t xml:space="preserve"> </w:t>
      </w:r>
    </w:p>
    <w:p w14:paraId="7335BBE8" w14:textId="77777777" w:rsidR="00B1300B" w:rsidRPr="00FE2F06" w:rsidRDefault="00B1300B" w:rsidP="00B1300B">
      <w:pPr>
        <w:pStyle w:val="Zkladntext"/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  <w:lang w:eastAsia="en-AU"/>
        </w:rPr>
      </w:pP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Za </w:t>
      </w:r>
      <w:r w:rsidRPr="00FE2F06">
        <w:rPr>
          <w:rFonts w:asciiTheme="minorHAnsi" w:hAnsiTheme="minorHAnsi"/>
          <w:b/>
          <w:color w:val="365F91"/>
          <w:sz w:val="24"/>
          <w:szCs w:val="24"/>
          <w:u w:val="single"/>
          <w:lang w:eastAsia="en-AU"/>
        </w:rPr>
        <w:t>neoprávnené výdavky</w:t>
      </w: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 sa v prípade </w:t>
      </w:r>
      <w:r>
        <w:rPr>
          <w:rFonts w:asciiTheme="minorHAnsi" w:hAnsiTheme="minorHAnsi"/>
          <w:color w:val="365F91"/>
          <w:sz w:val="24"/>
          <w:szCs w:val="24"/>
          <w:lang w:eastAsia="en-AU"/>
        </w:rPr>
        <w:t xml:space="preserve">cestovných </w:t>
      </w: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výdavkov </w:t>
      </w:r>
      <w:r w:rsidRPr="00FE2F06">
        <w:rPr>
          <w:rFonts w:asciiTheme="minorHAnsi" w:hAnsiTheme="minorHAnsi"/>
          <w:b/>
          <w:color w:val="365F91"/>
          <w:sz w:val="24"/>
          <w:szCs w:val="24"/>
          <w:lang w:eastAsia="en-AU"/>
        </w:rPr>
        <w:t>považujú</w:t>
      </w: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: </w:t>
      </w:r>
    </w:p>
    <w:p w14:paraId="6F76A8EB" w14:textId="77777777" w:rsidR="00B1300B" w:rsidRDefault="00B1300B" w:rsidP="00B1300B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  <w:lang w:eastAsia="en-AU"/>
        </w:rPr>
      </w:pPr>
      <w:r>
        <w:rPr>
          <w:rFonts w:asciiTheme="minorHAnsi" w:hAnsiTheme="minorHAnsi"/>
          <w:color w:val="365F91"/>
          <w:sz w:val="24"/>
          <w:szCs w:val="24"/>
          <w:lang w:eastAsia="en-AU"/>
        </w:rPr>
        <w:t>vreckové poskytnuté na základe zákona o cestovných náhradách</w:t>
      </w: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>;</w:t>
      </w:r>
    </w:p>
    <w:p w14:paraId="363B201B" w14:textId="77777777" w:rsidR="00D37073" w:rsidRPr="0027604F" w:rsidRDefault="00B1300B" w:rsidP="0027604F">
      <w:pPr>
        <w:pStyle w:val="Zkladntext"/>
        <w:numPr>
          <w:ilvl w:val="0"/>
          <w:numId w:val="48"/>
        </w:numPr>
        <w:shd w:val="clear" w:color="auto" w:fill="FBD4B4" w:themeFill="accent6" w:themeFillTint="66"/>
        <w:spacing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  <w:lang w:eastAsia="en-AU"/>
        </w:rPr>
      </w:pPr>
      <w:r w:rsidRPr="0027604F">
        <w:rPr>
          <w:rFonts w:asciiTheme="minorHAnsi" w:hAnsiTheme="minorHAnsi"/>
          <w:color w:val="365F91"/>
          <w:sz w:val="24"/>
          <w:szCs w:val="24"/>
          <w:lang w:eastAsia="en-AU"/>
        </w:rPr>
        <w:t>všetky ostatné výdavky</w:t>
      </w:r>
      <w:r w:rsidR="005C178E" w:rsidRPr="0027604F">
        <w:rPr>
          <w:rFonts w:asciiTheme="minorHAnsi" w:hAnsiTheme="minorHAnsi"/>
          <w:color w:val="365F91"/>
          <w:sz w:val="24"/>
          <w:szCs w:val="24"/>
          <w:lang w:eastAsia="en-AU"/>
        </w:rPr>
        <w:t xml:space="preserve"> (okrem cestovných náhrad)</w:t>
      </w:r>
      <w:r w:rsidRPr="0027604F">
        <w:rPr>
          <w:rFonts w:asciiTheme="minorHAnsi" w:hAnsiTheme="minorHAnsi"/>
          <w:color w:val="365F91"/>
          <w:sz w:val="24"/>
          <w:szCs w:val="24"/>
          <w:lang w:eastAsia="en-AU"/>
        </w:rPr>
        <w:t>, ktoré vzniknú v súvislosti s prerušením pracovnej cesty zo súkromných dôvodov zamestnanca so súhlasom vysielajúcej organizácie – napr. stravné za čas uskutočnenia cesty v dopravnom prostriedku po ukončení aktivít, na ktoré bol zamestnanec pôvodne vyslaný</w:t>
      </w:r>
      <w:r w:rsidR="005C178E">
        <w:rPr>
          <w:rFonts w:asciiTheme="minorHAnsi" w:hAnsiTheme="minorHAnsi"/>
          <w:color w:val="365F91"/>
          <w:sz w:val="24"/>
          <w:szCs w:val="24"/>
          <w:lang w:eastAsia="en-AU"/>
        </w:rPr>
        <w:t xml:space="preserve"> a pod.</w:t>
      </w:r>
    </w:p>
    <w:p w14:paraId="154B7278" w14:textId="77777777" w:rsidR="00252C6F" w:rsidRPr="00A1007F" w:rsidRDefault="00252C6F" w:rsidP="00902EB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A732416" w14:textId="77777777" w:rsidR="00D37073" w:rsidRPr="00FE2F06" w:rsidRDefault="00D37073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Externé služby </w:t>
      </w:r>
      <w:r w:rsidRPr="00FE2F06">
        <w:rPr>
          <w:rFonts w:asciiTheme="minorHAnsi" w:hAnsiTheme="minorHAnsi"/>
          <w:color w:val="365F91"/>
          <w:sz w:val="24"/>
          <w:szCs w:val="24"/>
        </w:rPr>
        <w:t>(</w:t>
      </w:r>
      <w:r w:rsidR="0071221A" w:rsidRPr="00FE2F06">
        <w:rPr>
          <w:rFonts w:asciiTheme="minorHAnsi" w:hAnsiTheme="minorHAnsi"/>
          <w:color w:val="365F91"/>
          <w:sz w:val="24"/>
          <w:szCs w:val="24"/>
        </w:rPr>
        <w:t>zabezpečené dodávateľským spôsobom</w:t>
      </w:r>
      <w:r w:rsidRPr="00FE2F06">
        <w:rPr>
          <w:rFonts w:asciiTheme="minorHAnsi" w:hAnsiTheme="minorHAnsi"/>
          <w:color w:val="365F91"/>
          <w:sz w:val="24"/>
          <w:szCs w:val="24"/>
        </w:rPr>
        <w:t>)</w:t>
      </w:r>
    </w:p>
    <w:p w14:paraId="7E3C2632" w14:textId="77777777" w:rsidR="00F868A6" w:rsidRPr="00A1007F" w:rsidRDefault="00F868A6" w:rsidP="00F868A6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49253EF" w14:textId="77777777" w:rsidR="002A6D6F" w:rsidRPr="00A1007F" w:rsidRDefault="00D37073" w:rsidP="00D37073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Externé služby zahŕňajú najrôznejšie položky podľa typu projektu, ku ktorému </w:t>
      </w:r>
      <w:r w:rsidR="002A6D6F" w:rsidRPr="00A1007F">
        <w:rPr>
          <w:rFonts w:asciiTheme="minorHAnsi" w:hAnsiTheme="minorHAnsi"/>
          <w:sz w:val="24"/>
          <w:szCs w:val="24"/>
        </w:rPr>
        <w:t>sa viažu</w:t>
      </w:r>
      <w:r w:rsidR="002A6D6F" w:rsidRPr="00A1007F">
        <w:rPr>
          <w:rStyle w:val="Odkaznapoznmkupodiarou"/>
          <w:rFonts w:asciiTheme="minorHAnsi" w:hAnsiTheme="minorHAnsi"/>
          <w:sz w:val="24"/>
          <w:szCs w:val="24"/>
        </w:rPr>
        <w:footnoteReference w:id="29"/>
      </w:r>
      <w:r w:rsidR="002A6D6F" w:rsidRPr="00A1007F">
        <w:rPr>
          <w:rFonts w:asciiTheme="minorHAnsi" w:hAnsiTheme="minorHAnsi"/>
          <w:sz w:val="24"/>
          <w:szCs w:val="24"/>
        </w:rPr>
        <w:t xml:space="preserve">. </w:t>
      </w:r>
      <w:r w:rsidRPr="00A1007F">
        <w:rPr>
          <w:rFonts w:asciiTheme="minorHAnsi" w:hAnsiTheme="minorHAnsi"/>
          <w:sz w:val="24"/>
          <w:szCs w:val="24"/>
        </w:rPr>
        <w:t xml:space="preserve">Vybrané služby musia prispievať k dosahovaniu cieľov projektu a byť pre jeho realizáciu nevyhnutné. </w:t>
      </w:r>
    </w:p>
    <w:p w14:paraId="5CAAD6C2" w14:textId="77777777" w:rsidR="00D37073" w:rsidRPr="00A1007F" w:rsidRDefault="00D37073" w:rsidP="00D37073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Prijímateľ môže využívať služby dodávateľov v tých prípadoch a pre tie činnosti, </w:t>
      </w:r>
      <w:r w:rsidR="001026B5" w:rsidRPr="00A1007F">
        <w:rPr>
          <w:rFonts w:asciiTheme="minorHAnsi" w:hAnsiTheme="minorHAnsi"/>
          <w:sz w:val="24"/>
          <w:szCs w:val="24"/>
        </w:rPr>
        <w:t>ke</w:t>
      </w:r>
      <w:r w:rsidR="001026B5">
        <w:rPr>
          <w:rFonts w:asciiTheme="minorHAnsi" w:hAnsiTheme="minorHAnsi"/>
          <w:sz w:val="24"/>
          <w:szCs w:val="24"/>
        </w:rPr>
        <w:t>ď</w:t>
      </w:r>
      <w:r w:rsidR="001026B5" w:rsidRPr="00A1007F">
        <w:rPr>
          <w:rFonts w:asciiTheme="minorHAnsi" w:hAnsiTheme="minorHAnsi"/>
          <w:sz w:val="24"/>
          <w:szCs w:val="24"/>
        </w:rPr>
        <w:t xml:space="preserve">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nie je možné</w:t>
      </w:r>
      <w:r w:rsidR="00107821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alebo efektívne</w:t>
      </w:r>
      <w:r w:rsidR="00107821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tieto služby/činnosti zabezpečiť vlastnými kapacitami. Podmienkou zostáva, že tieto služby musia byť preukázateľne nevyhnutné pre realizáciu projektu. </w:t>
      </w:r>
    </w:p>
    <w:p w14:paraId="20FDAFA3" w14:textId="77777777" w:rsidR="00D37073" w:rsidRPr="00A1007F" w:rsidRDefault="00D37073" w:rsidP="00A247E9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Medzi najčastejšie typy služieb, ktoré je možné zaradiť </w:t>
      </w:r>
      <w:r w:rsidR="001026B5">
        <w:rPr>
          <w:rFonts w:asciiTheme="minorHAnsi" w:hAnsiTheme="minorHAnsi"/>
          <w:sz w:val="24"/>
          <w:szCs w:val="24"/>
        </w:rPr>
        <w:t>medzi</w:t>
      </w:r>
      <w:r w:rsidR="001026B5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opráv</w:t>
      </w:r>
      <w:r w:rsidR="002744B3" w:rsidRPr="00A1007F">
        <w:rPr>
          <w:rFonts w:asciiTheme="minorHAnsi" w:hAnsiTheme="minorHAnsi"/>
          <w:sz w:val="24"/>
          <w:szCs w:val="24"/>
        </w:rPr>
        <w:t xml:space="preserve">nené výdavky </w:t>
      </w:r>
      <w:r w:rsidR="00804CD9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04CD9" w:rsidRPr="00A1007F">
        <w:rPr>
          <w:rFonts w:asciiTheme="minorHAnsi" w:hAnsiTheme="minorHAnsi"/>
          <w:sz w:val="24"/>
          <w:szCs w:val="24"/>
        </w:rPr>
        <w:t xml:space="preserve"> </w:t>
      </w:r>
      <w:r w:rsidR="002744B3" w:rsidRPr="00A1007F">
        <w:rPr>
          <w:rFonts w:asciiTheme="minorHAnsi" w:hAnsiTheme="minorHAnsi"/>
          <w:sz w:val="24"/>
          <w:szCs w:val="24"/>
        </w:rPr>
        <w:t xml:space="preserve">patria </w:t>
      </w:r>
      <w:r w:rsidR="001026B5" w:rsidRPr="00A1007F">
        <w:rPr>
          <w:rFonts w:asciiTheme="minorHAnsi" w:hAnsiTheme="minorHAnsi"/>
          <w:sz w:val="24"/>
          <w:szCs w:val="24"/>
        </w:rPr>
        <w:t>nasled</w:t>
      </w:r>
      <w:r w:rsidR="001026B5">
        <w:rPr>
          <w:rFonts w:asciiTheme="minorHAnsi" w:hAnsiTheme="minorHAnsi"/>
          <w:sz w:val="24"/>
          <w:szCs w:val="24"/>
        </w:rPr>
        <w:t>ujúce</w:t>
      </w:r>
      <w:r w:rsidR="002744B3" w:rsidRPr="00A1007F">
        <w:rPr>
          <w:rFonts w:asciiTheme="minorHAnsi" w:hAnsiTheme="minorHAnsi"/>
          <w:sz w:val="24"/>
          <w:szCs w:val="24"/>
        </w:rPr>
        <w:t>:</w:t>
      </w:r>
    </w:p>
    <w:p w14:paraId="3F47CDEA" w14:textId="77777777" w:rsidR="00D37073" w:rsidRPr="00A1007F" w:rsidRDefault="00D37073" w:rsidP="00F3655E">
      <w:pPr>
        <w:pStyle w:val="Zoznamsodrkami"/>
        <w:numPr>
          <w:ilvl w:val="0"/>
          <w:numId w:val="5"/>
        </w:numPr>
        <w:tabs>
          <w:tab w:val="clear" w:pos="1756"/>
          <w:tab w:val="num" w:pos="284"/>
        </w:tabs>
        <w:spacing w:before="12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odborné služby/štúdie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0"/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3C443E" w:rsidRPr="00A1007F">
        <w:rPr>
          <w:rFonts w:asciiTheme="minorHAnsi" w:hAnsiTheme="minorHAnsi"/>
          <w:sz w:val="24"/>
          <w:szCs w:val="24"/>
        </w:rPr>
        <w:t>-</w:t>
      </w:r>
      <w:r w:rsidRPr="00A1007F">
        <w:rPr>
          <w:rFonts w:asciiTheme="minorHAnsi" w:hAnsiTheme="minorHAnsi"/>
          <w:sz w:val="24"/>
          <w:szCs w:val="24"/>
        </w:rPr>
        <w:t xml:space="preserve"> zahŕňajú napr. výdavky na spracovanie štúdie, analýzy, zberu dát</w:t>
      </w:r>
      <w:r w:rsidR="003F2030" w:rsidRPr="00A1007F">
        <w:rPr>
          <w:rFonts w:asciiTheme="minorHAnsi" w:hAnsiTheme="minorHAnsi"/>
          <w:sz w:val="24"/>
          <w:szCs w:val="24"/>
        </w:rPr>
        <w:t xml:space="preserve">, zabezpečenie prekladov a tlmočenia </w:t>
      </w:r>
      <w:r w:rsidRPr="00A1007F">
        <w:rPr>
          <w:rFonts w:asciiTheme="minorHAnsi" w:hAnsiTheme="minorHAnsi"/>
          <w:sz w:val="24"/>
          <w:szCs w:val="24"/>
        </w:rPr>
        <w:t xml:space="preserve">a ďalších čiastkových </w:t>
      </w:r>
      <w:r w:rsidR="00107821" w:rsidRPr="00A1007F">
        <w:rPr>
          <w:rFonts w:asciiTheme="minorHAnsi" w:hAnsiTheme="minorHAnsi"/>
          <w:sz w:val="24"/>
          <w:szCs w:val="24"/>
        </w:rPr>
        <w:t>odbor</w:t>
      </w:r>
      <w:r w:rsidRPr="00A1007F">
        <w:rPr>
          <w:rFonts w:asciiTheme="minorHAnsi" w:hAnsiTheme="minorHAnsi"/>
          <w:sz w:val="24"/>
          <w:szCs w:val="24"/>
        </w:rPr>
        <w:t>ných činností pot</w:t>
      </w:r>
      <w:r w:rsidR="00B71228" w:rsidRPr="00A1007F">
        <w:rPr>
          <w:rFonts w:asciiTheme="minorHAnsi" w:hAnsiTheme="minorHAnsi"/>
          <w:sz w:val="24"/>
          <w:szCs w:val="24"/>
        </w:rPr>
        <w:t>rebných pre realizáciu projektu,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14:paraId="40B371B5" w14:textId="77777777" w:rsidR="003F2030" w:rsidRPr="00A1007F" w:rsidRDefault="00B4740F" w:rsidP="00F3655E">
      <w:pPr>
        <w:pStyle w:val="Zoznamsodrkami"/>
        <w:numPr>
          <w:ilvl w:val="0"/>
          <w:numId w:val="5"/>
        </w:numPr>
        <w:tabs>
          <w:tab w:val="clear" w:pos="1756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spracovanie </w:t>
      </w:r>
      <w:r w:rsidR="003F2030" w:rsidRPr="00A1007F">
        <w:rPr>
          <w:rFonts w:asciiTheme="minorHAnsi" w:hAnsiTheme="minorHAnsi"/>
          <w:sz w:val="24"/>
          <w:szCs w:val="24"/>
        </w:rPr>
        <w:t>publikáci</w:t>
      </w:r>
      <w:r w:rsidRPr="00A1007F">
        <w:rPr>
          <w:rFonts w:asciiTheme="minorHAnsi" w:hAnsiTheme="minorHAnsi"/>
          <w:sz w:val="24"/>
          <w:szCs w:val="24"/>
        </w:rPr>
        <w:t>í</w:t>
      </w:r>
      <w:r w:rsidR="003F2030" w:rsidRPr="00A1007F">
        <w:rPr>
          <w:rFonts w:asciiTheme="minorHAnsi" w:hAnsiTheme="minorHAnsi"/>
          <w:sz w:val="24"/>
          <w:szCs w:val="24"/>
        </w:rPr>
        <w:t>/školiac</w:t>
      </w:r>
      <w:r w:rsidRPr="00A1007F">
        <w:rPr>
          <w:rFonts w:asciiTheme="minorHAnsi" w:hAnsiTheme="minorHAnsi"/>
          <w:sz w:val="24"/>
          <w:szCs w:val="24"/>
        </w:rPr>
        <w:t>ich</w:t>
      </w:r>
      <w:r w:rsidR="003F2030" w:rsidRPr="00A1007F">
        <w:rPr>
          <w:rFonts w:asciiTheme="minorHAnsi" w:hAnsiTheme="minorHAnsi"/>
          <w:sz w:val="24"/>
          <w:szCs w:val="24"/>
        </w:rPr>
        <w:t xml:space="preserve"> materiál</w:t>
      </w:r>
      <w:r w:rsidRPr="00A1007F">
        <w:rPr>
          <w:rFonts w:asciiTheme="minorHAnsi" w:hAnsiTheme="minorHAnsi"/>
          <w:sz w:val="24"/>
          <w:szCs w:val="24"/>
        </w:rPr>
        <w:t>ov</w:t>
      </w:r>
      <w:r w:rsidR="003F2030" w:rsidRPr="00A1007F">
        <w:rPr>
          <w:rFonts w:asciiTheme="minorHAnsi" w:hAnsiTheme="minorHAnsi"/>
          <w:sz w:val="24"/>
          <w:szCs w:val="24"/>
        </w:rPr>
        <w:t>/manuál</w:t>
      </w:r>
      <w:r w:rsidRPr="00A1007F">
        <w:rPr>
          <w:rFonts w:asciiTheme="minorHAnsi" w:hAnsiTheme="minorHAnsi"/>
          <w:sz w:val="24"/>
          <w:szCs w:val="24"/>
        </w:rPr>
        <w:t>ov</w:t>
      </w:r>
      <w:r w:rsidR="003F2030" w:rsidRPr="00A1007F">
        <w:rPr>
          <w:rFonts w:asciiTheme="minorHAnsi" w:hAnsiTheme="minorHAnsi"/>
          <w:sz w:val="24"/>
          <w:szCs w:val="24"/>
        </w:rPr>
        <w:t xml:space="preserve"> – ak ide o nákup na zákazku vyvíjaných či vytváraných publikácií</w:t>
      </w:r>
      <w:r w:rsidRPr="00A1007F">
        <w:rPr>
          <w:rFonts w:asciiTheme="minorHAnsi" w:hAnsiTheme="minorHAnsi"/>
          <w:sz w:val="24"/>
          <w:szCs w:val="24"/>
        </w:rPr>
        <w:t>, informačných</w:t>
      </w:r>
      <w:r w:rsidR="003F2030" w:rsidRPr="00A1007F">
        <w:rPr>
          <w:rFonts w:asciiTheme="minorHAnsi" w:hAnsiTheme="minorHAnsi"/>
          <w:sz w:val="24"/>
          <w:szCs w:val="24"/>
        </w:rPr>
        <w:t xml:space="preserve"> a školiacich materiálov (ako napr. učebnice, knihy, manuály, príručky) alebo multimediálnych pomôcok</w:t>
      </w:r>
      <w:r w:rsidR="00B71228" w:rsidRPr="00A1007F">
        <w:rPr>
          <w:rFonts w:asciiTheme="minorHAnsi" w:hAnsiTheme="minorHAnsi"/>
          <w:sz w:val="24"/>
          <w:szCs w:val="24"/>
        </w:rPr>
        <w:t>,</w:t>
      </w:r>
    </w:p>
    <w:p w14:paraId="3F1E1594" w14:textId="77777777" w:rsidR="003F2030" w:rsidRPr="00A1007F" w:rsidRDefault="003F2030" w:rsidP="00F3655E">
      <w:pPr>
        <w:pStyle w:val="Zoznamsodrkami"/>
        <w:numPr>
          <w:ilvl w:val="0"/>
          <w:numId w:val="5"/>
        </w:numPr>
        <w:tabs>
          <w:tab w:val="clear" w:pos="1756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na konferencie/kurzy – zahŕňajú výdavky na organizáciu a zabezpečenie realizácie konferencií alebo kurzov organizovaných pre účely projektu, do ktorých budú zapojené cieľové skupiny, hosťujúci účastníci alebo širšia verejnosť. Tieto výdavky najčastejšie pokrývajú </w:t>
      </w:r>
      <w:r w:rsidR="0006464A" w:rsidRPr="00360B89">
        <w:rPr>
          <w:rFonts w:asciiTheme="minorHAnsi" w:hAnsiTheme="minorHAnsi"/>
          <w:sz w:val="24"/>
          <w:szCs w:val="24"/>
        </w:rPr>
        <w:t>organizačné zabezpečenie</w:t>
      </w:r>
      <w:r w:rsidR="000646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prenájom priestorov, </w:t>
      </w:r>
      <w:r w:rsidR="0006464A">
        <w:rPr>
          <w:rFonts w:asciiTheme="minorHAnsi" w:hAnsiTheme="minorHAnsi"/>
          <w:sz w:val="24"/>
          <w:szCs w:val="24"/>
        </w:rPr>
        <w:t xml:space="preserve"> prenájom</w:t>
      </w:r>
      <w:r w:rsidRPr="00A1007F">
        <w:rPr>
          <w:rFonts w:asciiTheme="minorHAnsi" w:hAnsiTheme="minorHAnsi"/>
          <w:sz w:val="24"/>
          <w:szCs w:val="24"/>
        </w:rPr>
        <w:t xml:space="preserve"> techniky</w:t>
      </w:r>
      <w:r w:rsidR="00B71228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14:paraId="002EAD08" w14:textId="61539D41" w:rsidR="003F2030" w:rsidRPr="00A1007F" w:rsidRDefault="003F2030" w:rsidP="00F3655E">
      <w:pPr>
        <w:pStyle w:val="Zoznamsodrkami"/>
        <w:numPr>
          <w:ilvl w:val="0"/>
          <w:numId w:val="5"/>
        </w:numPr>
        <w:tabs>
          <w:tab w:val="clear" w:pos="1756"/>
          <w:tab w:val="num" w:pos="284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podpora účastníkov (strava, ubytovanie)</w:t>
      </w:r>
      <w:r w:rsidR="003469CA" w:rsidRPr="00A1007F">
        <w:rPr>
          <w:rStyle w:val="Odkaznapoznmkupodiarou"/>
          <w:rFonts w:asciiTheme="minorHAnsi" w:hAnsiTheme="minorHAnsi"/>
          <w:sz w:val="24"/>
          <w:szCs w:val="24"/>
        </w:rPr>
        <w:footnoteReference w:id="31"/>
      </w:r>
      <w:r w:rsidR="0006464A">
        <w:rPr>
          <w:rFonts w:asciiTheme="minorHAnsi" w:hAnsiTheme="minorHAnsi"/>
          <w:sz w:val="24"/>
          <w:szCs w:val="24"/>
          <w:vertAlign w:val="superscript"/>
        </w:rPr>
        <w:t>,</w:t>
      </w:r>
      <w:r w:rsidR="0006464A" w:rsidRPr="00360B89">
        <w:rPr>
          <w:rStyle w:val="Odkaznapoznmkupodiarou"/>
          <w:rFonts w:asciiTheme="minorHAnsi" w:hAnsiTheme="minorHAnsi"/>
          <w:sz w:val="24"/>
          <w:szCs w:val="24"/>
        </w:rPr>
        <w:footnoteReference w:id="32"/>
      </w:r>
      <w:r w:rsidRPr="00A1007F">
        <w:rPr>
          <w:rFonts w:asciiTheme="minorHAnsi" w:hAnsiTheme="minorHAnsi"/>
          <w:sz w:val="24"/>
          <w:szCs w:val="24"/>
        </w:rPr>
        <w:t xml:space="preserve"> – ide o výdavky na zabezpečenie občerstvenia, stravy a ubytovania účastníkov podujatí (napr. konferencie, kurzy) organizovaných v rámci projektu</w:t>
      </w:r>
      <w:r w:rsidR="00B71228" w:rsidRPr="00A1007F">
        <w:rPr>
          <w:rFonts w:asciiTheme="minorHAnsi" w:hAnsiTheme="minorHAnsi"/>
          <w:sz w:val="24"/>
          <w:szCs w:val="24"/>
        </w:rPr>
        <w:t>,</w:t>
      </w:r>
      <w:r w:rsidR="003469CA" w:rsidRPr="00A1007F">
        <w:rPr>
          <w:rFonts w:asciiTheme="minorHAnsi" w:hAnsiTheme="minorHAnsi"/>
          <w:sz w:val="24"/>
          <w:szCs w:val="24"/>
        </w:rPr>
        <w:t xml:space="preserve"> </w:t>
      </w:r>
    </w:p>
    <w:p w14:paraId="19B0AC5A" w14:textId="77777777" w:rsidR="00F3655E" w:rsidRPr="00A1007F" w:rsidRDefault="00F3655E" w:rsidP="00F3655E">
      <w:pPr>
        <w:numPr>
          <w:ilvl w:val="1"/>
          <w:numId w:val="5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externé služby zabezpečujúce informovanie a komunikáciu o podpore získanej z EŠIF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na spolufinancovanie projektu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3"/>
      </w:r>
      <w:r w:rsidR="00B71228" w:rsidRPr="00A1007F">
        <w:rPr>
          <w:rFonts w:asciiTheme="minorHAnsi" w:hAnsiTheme="minorHAnsi"/>
          <w:sz w:val="24"/>
          <w:szCs w:val="24"/>
        </w:rPr>
        <w:t>,</w:t>
      </w:r>
    </w:p>
    <w:p w14:paraId="29D0C520" w14:textId="77777777" w:rsidR="00D37073" w:rsidRPr="00A1007F" w:rsidRDefault="00D37073" w:rsidP="00F3655E">
      <w:pPr>
        <w:pStyle w:val="Zoznamsodrkami"/>
        <w:numPr>
          <w:ilvl w:val="0"/>
          <w:numId w:val="5"/>
        </w:numPr>
        <w:tabs>
          <w:tab w:val="clear" w:pos="1756"/>
          <w:tab w:val="num" w:pos="284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iné výdavky </w:t>
      </w:r>
      <w:r w:rsidR="003C443E" w:rsidRPr="00A1007F">
        <w:rPr>
          <w:rFonts w:asciiTheme="minorHAnsi" w:hAnsiTheme="minorHAnsi"/>
          <w:sz w:val="24"/>
          <w:szCs w:val="24"/>
        </w:rPr>
        <w:t>-</w:t>
      </w:r>
      <w:r w:rsidRPr="00A1007F">
        <w:rPr>
          <w:rFonts w:asciiTheme="minorHAnsi" w:hAnsiTheme="minorHAnsi"/>
          <w:sz w:val="24"/>
          <w:szCs w:val="24"/>
        </w:rPr>
        <w:t xml:space="preserve"> napríklad znalecké posudky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4"/>
      </w:r>
      <w:r w:rsidRPr="00A1007F">
        <w:rPr>
          <w:rFonts w:asciiTheme="minorHAnsi" w:hAnsiTheme="minorHAnsi"/>
          <w:sz w:val="24"/>
          <w:szCs w:val="24"/>
        </w:rPr>
        <w:t xml:space="preserve"> a ďalšie vyššie nešpecifikované služby</w:t>
      </w:r>
      <w:r w:rsidR="005F4B19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ktoré priamo súvisia s realizáciou proje</w:t>
      </w:r>
      <w:r w:rsidR="00B71228" w:rsidRPr="00A1007F">
        <w:rPr>
          <w:rFonts w:asciiTheme="minorHAnsi" w:hAnsiTheme="minorHAnsi"/>
          <w:sz w:val="24"/>
          <w:szCs w:val="24"/>
        </w:rPr>
        <w:t>ktu a sú pre projekt nevyhnutné.</w:t>
      </w:r>
    </w:p>
    <w:p w14:paraId="492728F5" w14:textId="77777777" w:rsidR="00586208" w:rsidRPr="00A1007F" w:rsidRDefault="00586208" w:rsidP="00586208">
      <w:pPr>
        <w:pStyle w:val="Zoznamsodrkami"/>
        <w:spacing w:before="0" w:after="0"/>
        <w:ind w:left="284"/>
        <w:rPr>
          <w:rFonts w:asciiTheme="minorHAnsi" w:hAnsiTheme="minorHAnsi"/>
          <w:sz w:val="24"/>
          <w:szCs w:val="24"/>
        </w:rPr>
      </w:pPr>
    </w:p>
    <w:p w14:paraId="7E5B243B" w14:textId="77777777" w:rsidR="00586208" w:rsidRPr="00FE2F06" w:rsidRDefault="00A247E9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Neoprávnenými výdavkami sú spravidla služby, ktoré neprispievajú k dosahovaniu cieľov projektu</w:t>
      </w:r>
      <w:r w:rsidR="00873B47">
        <w:rPr>
          <w:rFonts w:asciiTheme="minorHAnsi" w:hAnsiTheme="minorHAnsi"/>
          <w:b/>
          <w:color w:val="365F91"/>
          <w:sz w:val="24"/>
          <w:szCs w:val="24"/>
        </w:rPr>
        <w:t xml:space="preserve"> a </w:t>
      </w:r>
      <w:r w:rsidRPr="00FE2F06">
        <w:rPr>
          <w:rFonts w:asciiTheme="minorHAnsi" w:hAnsiTheme="minorHAnsi"/>
          <w:b/>
          <w:color w:val="365F91"/>
          <w:sz w:val="24"/>
          <w:szCs w:val="24"/>
        </w:rPr>
        <w:t>nie sú pre jeho realizáciu nevyhnutné</w:t>
      </w:r>
      <w:r w:rsidR="00873B47">
        <w:rPr>
          <w:rFonts w:asciiTheme="minorHAnsi" w:hAnsiTheme="minorHAnsi"/>
          <w:b/>
          <w:color w:val="365F91"/>
          <w:sz w:val="24"/>
          <w:szCs w:val="24"/>
        </w:rPr>
        <w:t>.</w:t>
      </w:r>
    </w:p>
    <w:p w14:paraId="0989D47D" w14:textId="77777777" w:rsidR="00586208" w:rsidRPr="00A1007F" w:rsidRDefault="00586208" w:rsidP="00DF483F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7A96601" w14:textId="77777777" w:rsidR="00252C6F" w:rsidRPr="00A1007F" w:rsidRDefault="00252C6F" w:rsidP="00DF483F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8BAD662" w14:textId="77777777" w:rsidR="008853B9" w:rsidRPr="00FE2F06" w:rsidRDefault="008853B9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Výdavky súvisiace s prevádzkovou podporou implementácie OP</w:t>
      </w:r>
    </w:p>
    <w:p w14:paraId="02BF32EA" w14:textId="77777777" w:rsidR="008853B9" w:rsidRPr="00A1007F" w:rsidRDefault="008853B9" w:rsidP="008853B9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7C10EF28" w14:textId="39755C9E" w:rsidR="008853B9" w:rsidRPr="00A1007F" w:rsidRDefault="008853B9" w:rsidP="008853B9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Prevádzkové  výdavky ako výdavky hlavných aktivít sú oprávnené, ak sú nevyhnuté pre splnenie cieľov projektu. Musia byť preukázateľne doložené a metodika výpočtu pomernej časti výdavkov vzťahujúcej sa na projekt musí byť dodržiavaná počas celej doby realizácie projektu</w:t>
      </w:r>
      <w:r w:rsidR="00D93863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V prípade, že sa Prijímateľ podieľa na viacerých projektoch v rámci EŠIF, uplatní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vo všetkých projektoch rovnakú metodiku výpočtu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5"/>
      </w:r>
      <w:r w:rsidRPr="00A1007F">
        <w:rPr>
          <w:rFonts w:asciiTheme="minorHAnsi" w:hAnsiTheme="minorHAnsi"/>
          <w:sz w:val="24"/>
          <w:szCs w:val="24"/>
        </w:rPr>
        <w:t xml:space="preserve"> oprávnenej časti výdavkov</w:t>
      </w:r>
      <w:r w:rsidR="00B4740F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Ide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o prevádzkové náklady ako nájom, služby spojené s nájmom, energie, vodné, stočné, pohonné hmoty, spotrebný materiál, náklady na internet, telefóny, mobily, údržbu, ak sú pre riešenie aktivity/aktivít projektu opodstatnené a nevyhnutné. </w:t>
      </w:r>
    </w:p>
    <w:p w14:paraId="30B3BB8F" w14:textId="77777777" w:rsidR="008853B9" w:rsidRPr="00A1007F" w:rsidRDefault="008853B9" w:rsidP="008853B9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Pri vynakladaní finančných prostriedkov na nákup spotrebného materiálu musí byť dodržaný princíp hospodárnosti, efektívnosti, účelnosti a účinnosti. </w:t>
      </w:r>
    </w:p>
    <w:p w14:paraId="7A2F2840" w14:textId="77777777" w:rsidR="008853B9" w:rsidRPr="00A1007F" w:rsidRDefault="008853B9" w:rsidP="006E4CD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prípade, že sa na realizáciu projektu využíva len časť priestorov, oprávneným výdavkom bude len ich časť v zodpovedajúcom pomere priestorov využívaných na projekt. Rovnako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to platí aj v prípade ostatných prevádzkových nákladov (energie, voda, spotrebný materiál, internet apod.), oprávneným výdavkom bude len pomerná časť týchto výdavkov vzťahujúcich </w:t>
      </w:r>
      <w:r w:rsidRPr="00A1007F">
        <w:rPr>
          <w:rFonts w:asciiTheme="minorHAnsi" w:hAnsiTheme="minorHAnsi"/>
          <w:sz w:val="24"/>
          <w:szCs w:val="24"/>
        </w:rPr>
        <w:lastRenderedPageBreak/>
        <w:t>sa na projekt. V prípade, že prijímateľ vlastní priestory, v ktorých sa projekt realizuje, alebo ich využíva bezplatne, nie sú výdavky na nájom oprávnené.</w:t>
      </w:r>
    </w:p>
    <w:p w14:paraId="7E280E24" w14:textId="77777777" w:rsidR="006E4CDE" w:rsidRPr="00A1007F" w:rsidRDefault="006E4CDE" w:rsidP="006E4CD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Prijímateľ v rámci dokumentácie k ŽoP predloží spôsob výpočtu oprávnenej výšky jednotlivých výdavkov.</w:t>
      </w:r>
    </w:p>
    <w:p w14:paraId="61B374AF" w14:textId="77777777" w:rsidR="006E4CDE" w:rsidRPr="00A1007F" w:rsidRDefault="006E4CDE" w:rsidP="006E4CDE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C905649" w14:textId="7AA1C395" w:rsidR="008853B9" w:rsidRPr="00FE2F06" w:rsidRDefault="008853B9" w:rsidP="00FE2F06">
      <w:pPr>
        <w:pStyle w:val="Zkladntext"/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Prevádzkové výdavky, ktoré sa týkajú všeobecnej prevádzky organizácie bez príčinnej väzby na projekt</w:t>
      </w:r>
      <w:ins w:id="220" w:author="Autor">
        <w:r w:rsidR="0067556D">
          <w:rPr>
            <w:rFonts w:asciiTheme="minorHAnsi" w:hAnsiTheme="minorHAnsi"/>
            <w:b/>
            <w:color w:val="365F91"/>
            <w:sz w:val="24"/>
            <w:szCs w:val="24"/>
          </w:rPr>
          <w:t>,</w:t>
        </w:r>
      </w:ins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 ako i výdavky zodpovedajúce svojím vymedzením účtovnej kategórii mimoriadnych nákladov</w:t>
      </w:r>
      <w:r w:rsidR="00404DB9">
        <w:rPr>
          <w:rFonts w:asciiTheme="minorHAnsi" w:hAnsiTheme="minorHAnsi"/>
          <w:b/>
          <w:color w:val="365F91"/>
          <w:sz w:val="24"/>
          <w:szCs w:val="24"/>
        </w:rPr>
        <w:t>,</w:t>
      </w: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 sú neoprávnenými výdavkami. </w:t>
      </w:r>
    </w:p>
    <w:p w14:paraId="084AF9E7" w14:textId="77777777" w:rsidR="008853B9" w:rsidRPr="00A1007F" w:rsidRDefault="008853B9" w:rsidP="008853B9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F61BC0E" w14:textId="77777777" w:rsidR="006E4CDE" w:rsidRPr="00A1007F" w:rsidRDefault="006E4CDE" w:rsidP="008853B9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3783436" w14:textId="77777777" w:rsidR="00586208" w:rsidRPr="00FE2F06" w:rsidRDefault="00586208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Finančné výdavky a poplatky</w:t>
      </w:r>
    </w:p>
    <w:p w14:paraId="5577CE43" w14:textId="77777777" w:rsidR="00586208" w:rsidRPr="00A1007F" w:rsidRDefault="00586208" w:rsidP="00586208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7030C797" w14:textId="77777777" w:rsidR="007F0ADD" w:rsidRPr="00A1007F" w:rsidRDefault="007F0ADD" w:rsidP="00DF483F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Všeobecnou podmienkou oprávnenosti finančných výdavkov a poplatkov je ich nevyhnutnosť a priama väzba na projekt. </w:t>
      </w:r>
      <w:r w:rsidR="005F480B" w:rsidRPr="00A1007F">
        <w:rPr>
          <w:rFonts w:asciiTheme="minorHAnsi" w:hAnsiTheme="minorHAnsi"/>
          <w:sz w:val="24"/>
          <w:szCs w:val="24"/>
        </w:rPr>
        <w:t>Medzi o</w:t>
      </w:r>
      <w:r w:rsidRPr="00A1007F">
        <w:rPr>
          <w:rFonts w:asciiTheme="minorHAnsi" w:hAnsiTheme="minorHAnsi"/>
          <w:sz w:val="24"/>
          <w:szCs w:val="24"/>
        </w:rPr>
        <w:t>právnen</w:t>
      </w:r>
      <w:r w:rsidR="005F480B" w:rsidRPr="00A1007F">
        <w:rPr>
          <w:rFonts w:asciiTheme="minorHAnsi" w:hAnsiTheme="minorHAnsi"/>
          <w:sz w:val="24"/>
          <w:szCs w:val="24"/>
        </w:rPr>
        <w:t>é</w:t>
      </w:r>
      <w:r w:rsidRPr="00A1007F">
        <w:rPr>
          <w:rFonts w:asciiTheme="minorHAnsi" w:hAnsiTheme="minorHAnsi"/>
          <w:sz w:val="24"/>
          <w:szCs w:val="24"/>
        </w:rPr>
        <w:t xml:space="preserve"> výdavk</w:t>
      </w:r>
      <w:r w:rsidR="005F480B" w:rsidRPr="00A1007F">
        <w:rPr>
          <w:rFonts w:asciiTheme="minorHAnsi" w:hAnsiTheme="minorHAnsi"/>
          <w:sz w:val="24"/>
          <w:szCs w:val="24"/>
        </w:rPr>
        <w:t>y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5F480B" w:rsidRPr="00A1007F">
        <w:rPr>
          <w:rFonts w:asciiTheme="minorHAnsi" w:hAnsiTheme="minorHAnsi"/>
          <w:sz w:val="24"/>
          <w:szCs w:val="24"/>
        </w:rPr>
        <w:t>patria napr.</w:t>
      </w:r>
      <w:r w:rsidR="00B26497" w:rsidRPr="00A1007F">
        <w:rPr>
          <w:rFonts w:asciiTheme="minorHAnsi" w:hAnsiTheme="minorHAnsi"/>
          <w:sz w:val="24"/>
          <w:szCs w:val="24"/>
        </w:rPr>
        <w:t>:</w:t>
      </w:r>
    </w:p>
    <w:p w14:paraId="1A65D13C" w14:textId="77777777" w:rsidR="00DF483F" w:rsidRPr="00A1007F" w:rsidRDefault="00DF483F" w:rsidP="00DF483F">
      <w:pPr>
        <w:pStyle w:val="Zoznamsodrkami"/>
        <w:numPr>
          <w:ilvl w:val="0"/>
          <w:numId w:val="28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poistenie majetku spolufinancovaného z NFP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6"/>
      </w:r>
      <w:r w:rsidR="00F45C66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14:paraId="4F18BB7E" w14:textId="77777777" w:rsidR="00163658" w:rsidRPr="00A1007F" w:rsidRDefault="00163658" w:rsidP="00DF483F">
      <w:pPr>
        <w:pStyle w:val="Zoznamsodrkami"/>
        <w:numPr>
          <w:ilvl w:val="0"/>
          <w:numId w:val="3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správne </w:t>
      </w:r>
      <w:r w:rsidR="00E87544" w:rsidRPr="00A1007F">
        <w:rPr>
          <w:rFonts w:asciiTheme="minorHAnsi" w:hAnsiTheme="minorHAnsi"/>
          <w:sz w:val="24"/>
          <w:szCs w:val="24"/>
        </w:rPr>
        <w:t>poplatky (</w:t>
      </w:r>
      <w:r w:rsidR="00697E4F" w:rsidRPr="00A1007F">
        <w:rPr>
          <w:rFonts w:asciiTheme="minorHAnsi" w:hAnsiTheme="minorHAnsi"/>
          <w:sz w:val="24"/>
          <w:szCs w:val="24"/>
        </w:rPr>
        <w:t xml:space="preserve">napr. </w:t>
      </w:r>
      <w:r w:rsidR="00E87544" w:rsidRPr="00A1007F">
        <w:rPr>
          <w:rFonts w:asciiTheme="minorHAnsi" w:hAnsiTheme="minorHAnsi"/>
          <w:sz w:val="24"/>
          <w:szCs w:val="24"/>
        </w:rPr>
        <w:t>za  úkony a konania orgánov štátnej správy, vyšších územných celkov, obcí</w:t>
      </w:r>
      <w:r w:rsidR="00697E4F" w:rsidRPr="00A1007F">
        <w:rPr>
          <w:rFonts w:asciiTheme="minorHAnsi" w:hAnsiTheme="minorHAnsi"/>
          <w:sz w:val="24"/>
          <w:szCs w:val="24"/>
        </w:rPr>
        <w:t xml:space="preserve"> </w:t>
      </w:r>
      <w:r w:rsidR="00E87544" w:rsidRPr="00A1007F">
        <w:rPr>
          <w:rFonts w:asciiTheme="minorHAnsi" w:hAnsiTheme="minorHAnsi"/>
          <w:sz w:val="24"/>
          <w:szCs w:val="24"/>
        </w:rPr>
        <w:t xml:space="preserve">podľa zákona č. 145/1995 Z. z. o správnych poplatkoch v znení neskorších predpisov) </w:t>
      </w:r>
      <w:r w:rsidRPr="00A1007F">
        <w:rPr>
          <w:rFonts w:asciiTheme="minorHAnsi" w:hAnsiTheme="minorHAnsi"/>
          <w:sz w:val="24"/>
          <w:szCs w:val="24"/>
        </w:rPr>
        <w:t>s priamou väzbou na projekt</w:t>
      </w:r>
      <w:r w:rsidR="008853B9" w:rsidRPr="00A1007F">
        <w:rPr>
          <w:rFonts w:asciiTheme="minorHAnsi" w:hAnsiTheme="minorHAnsi"/>
          <w:sz w:val="24"/>
          <w:szCs w:val="24"/>
        </w:rPr>
        <w:t>,</w:t>
      </w:r>
    </w:p>
    <w:p w14:paraId="02DDC2AB" w14:textId="77777777" w:rsidR="008853B9" w:rsidRPr="00A1007F" w:rsidRDefault="008853B9" w:rsidP="008853B9">
      <w:pPr>
        <w:pStyle w:val="Zoznamsodrkami"/>
        <w:numPr>
          <w:ilvl w:val="0"/>
          <w:numId w:val="3"/>
        </w:numPr>
        <w:spacing w:before="0" w:after="0"/>
        <w:ind w:left="284" w:hanging="284"/>
        <w:rPr>
          <w:rFonts w:asciiTheme="minorHAnsi" w:hAnsiTheme="minorHAnsi"/>
          <w:sz w:val="24"/>
          <w:lang w:eastAsia="cs-CZ"/>
        </w:rPr>
      </w:pPr>
      <w:r w:rsidRPr="00A1007F">
        <w:rPr>
          <w:rFonts w:asciiTheme="minorHAnsi" w:hAnsiTheme="minorHAnsi"/>
          <w:sz w:val="24"/>
          <w:lang w:eastAsia="cs-CZ"/>
        </w:rPr>
        <w:t>diaľničné známky, diaľničné poplatky, parkovacie karty, parkovné.</w:t>
      </w:r>
    </w:p>
    <w:p w14:paraId="1081D132" w14:textId="77777777" w:rsidR="00F3655E" w:rsidRPr="00A1007F" w:rsidRDefault="00F3655E" w:rsidP="00DF483F">
      <w:pPr>
        <w:pStyle w:val="Zoznamsodrkami"/>
        <w:spacing w:before="0" w:after="0"/>
        <w:ind w:left="284"/>
        <w:rPr>
          <w:rFonts w:asciiTheme="minorHAnsi" w:hAnsiTheme="minorHAnsi"/>
          <w:sz w:val="24"/>
          <w:szCs w:val="24"/>
        </w:rPr>
      </w:pPr>
    </w:p>
    <w:p w14:paraId="5F43320C" w14:textId="77777777" w:rsidR="00DF483F" w:rsidRPr="00FE2F06" w:rsidRDefault="003F6B80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Neoprávnenými výdavkami sú spravidla finančné výdavky a poplatky, ktoré nie sú pre jeho realizáciu nevyhnutné a nemajú priamu väzbu na projekt</w:t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>, výdavky na právne služby prijímateľa voči RO (napr. žaloba, vypracovanie stanoviska), sankčné poplatky, pokuty</w:t>
      </w:r>
      <w:r w:rsidR="00DF483F" w:rsidRPr="00404DB9">
        <w:rPr>
          <w:rFonts w:asciiTheme="minorHAnsi" w:hAnsiTheme="minorHAnsi"/>
          <w:color w:val="365F91"/>
          <w:sz w:val="24"/>
          <w:szCs w:val="24"/>
          <w:vertAlign w:val="superscript"/>
        </w:rPr>
        <w:footnoteReference w:id="37"/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 a penále, prípadne ďalšie sankčné výdavky, či už dohodnuté v zmluvách alebo vzniknuté z iných príčin; manká a škody, úroky z úverov a pôžičiek</w:t>
      </w:r>
      <w:r w:rsidR="00DF483F" w:rsidRPr="00404DB9">
        <w:rPr>
          <w:rFonts w:asciiTheme="minorHAnsi" w:hAnsiTheme="minorHAnsi"/>
          <w:color w:val="365F91"/>
          <w:sz w:val="24"/>
          <w:szCs w:val="24"/>
          <w:vertAlign w:val="superscript"/>
        </w:rPr>
        <w:footnoteReference w:id="38"/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>;</w:t>
      </w:r>
      <w:r w:rsidR="00B101B4" w:rsidRPr="00FE2F06">
        <w:rPr>
          <w:rFonts w:asciiTheme="minorHAnsi" w:hAnsiTheme="minorHAnsi"/>
          <w:color w:val="365F91"/>
          <w:sz w:val="24"/>
          <w:szCs w:val="24"/>
        </w:rPr>
        <w:t xml:space="preserve"> výdavky za zriadenie a vedenie účtu alebo účtov a za finančné transakcie na tomto účte;</w:t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 dary,</w:t>
      </w:r>
      <w:r w:rsidR="00B101B4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poplatky, resp. iné </w:t>
      </w:r>
      <w:r w:rsidR="00A039EC">
        <w:rPr>
          <w:rFonts w:asciiTheme="minorHAnsi" w:hAnsiTheme="minorHAnsi"/>
          <w:color w:val="365F91"/>
          <w:sz w:val="24"/>
          <w:szCs w:val="24"/>
        </w:rPr>
        <w:t>výdavky</w:t>
      </w:r>
      <w:r w:rsidR="00A039EC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prijímateľa (vrátane prípadných kurzových strát), ktoré vznikajú z dôvodu vedenia účtu </w:t>
      </w:r>
      <w:r w:rsidR="00201154">
        <w:rPr>
          <w:rFonts w:asciiTheme="minorHAnsi" w:hAnsiTheme="minorHAnsi"/>
          <w:color w:val="365F91"/>
          <w:sz w:val="24"/>
          <w:szCs w:val="24"/>
        </w:rPr>
        <w:br/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na príjem NFP v zahraničí. </w:t>
      </w:r>
    </w:p>
    <w:p w14:paraId="2FE3E0C2" w14:textId="77777777" w:rsidR="00524D40" w:rsidRPr="00A1007F" w:rsidRDefault="00524D40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432499E" w14:textId="77777777" w:rsidR="00524D40" w:rsidRPr="00FE2F06" w:rsidRDefault="00524D40" w:rsidP="00E906FF">
      <w:pPr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</w:p>
    <w:p w14:paraId="283F15C1" w14:textId="77777777" w:rsidR="00524D40" w:rsidRPr="00FE2F06" w:rsidRDefault="00524D40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Daň z pridanej hodnoty a iné dane</w:t>
      </w:r>
    </w:p>
    <w:p w14:paraId="17326169" w14:textId="77777777" w:rsidR="003D135C" w:rsidRPr="00A1007F" w:rsidRDefault="003D135C" w:rsidP="003D135C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2CFB9E3" w14:textId="77777777" w:rsidR="00524D40" w:rsidRPr="00A1007F" w:rsidRDefault="00524D40" w:rsidP="003D135C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  <w:lang w:eastAsia="en-AU"/>
        </w:rPr>
      </w:pPr>
      <w:r w:rsidRPr="00A1007F">
        <w:rPr>
          <w:rFonts w:asciiTheme="minorHAnsi" w:hAnsiTheme="minorHAnsi"/>
          <w:sz w:val="24"/>
          <w:szCs w:val="24"/>
        </w:rPr>
        <w:t xml:space="preserve">V zmysle čl. 69 všeobecného nariadenia je daň z pridanej hodnoty (ďalej aj „DPH“) neoprávneným výdavkom, </w:t>
      </w:r>
      <w:r w:rsidR="00DF483F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  <w:u w:val="single"/>
        </w:rPr>
        <w:t>avšak</w:t>
      </w:r>
      <w:r w:rsidRPr="00A1007F">
        <w:rPr>
          <w:rFonts w:asciiTheme="minorHAnsi" w:hAnsiTheme="minorHAnsi"/>
          <w:sz w:val="24"/>
          <w:szCs w:val="24"/>
        </w:rPr>
        <w:t xml:space="preserve"> postup zdaňovania daňou z pridanej hodnoty umožňuje, aby DPH za určitých okolností bola oprávneným výdavkom. DPH nie je oprávneným výdavkom v prípade, že prijímateľ má nárok na jej odpočet na vstupe. Nárok na odpoč</w:t>
      </w:r>
      <w:r w:rsidR="00200222" w:rsidRPr="00A1007F">
        <w:rPr>
          <w:rFonts w:asciiTheme="minorHAnsi" w:hAnsiTheme="minorHAnsi"/>
          <w:sz w:val="24"/>
          <w:szCs w:val="24"/>
        </w:rPr>
        <w:t xml:space="preserve">et </w:t>
      </w:r>
      <w:r w:rsidR="00201154">
        <w:rPr>
          <w:rFonts w:asciiTheme="minorHAnsi" w:hAnsiTheme="minorHAnsi"/>
          <w:sz w:val="24"/>
          <w:szCs w:val="24"/>
        </w:rPr>
        <w:br/>
      </w:r>
      <w:r w:rsidR="00200222" w:rsidRPr="00A1007F">
        <w:rPr>
          <w:rFonts w:asciiTheme="minorHAnsi" w:hAnsiTheme="minorHAnsi"/>
          <w:sz w:val="24"/>
          <w:szCs w:val="24"/>
        </w:rPr>
        <w:t>je vymedzený zákonom o DPH.</w:t>
      </w:r>
    </w:p>
    <w:p w14:paraId="761AEA8A" w14:textId="77777777" w:rsidR="00524D40" w:rsidRPr="00A1007F" w:rsidRDefault="00524D40" w:rsidP="00524D40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Oprávnená DPH sa vzťahuje len k plneniam, ktoré sú považované za oprávnené. V prípade, ak je výdavok oprávnený iba čiastočne, daň z pridanej hodnoty vzťahujúca sa k tomuto výdavku je oprávne</w:t>
      </w:r>
      <w:r w:rsidR="00200222" w:rsidRPr="00A1007F">
        <w:rPr>
          <w:rFonts w:asciiTheme="minorHAnsi" w:hAnsiTheme="minorHAnsi"/>
          <w:sz w:val="24"/>
          <w:szCs w:val="24"/>
        </w:rPr>
        <w:t>ným výdavkom v rovnakom pomere.</w:t>
      </w:r>
    </w:p>
    <w:p w14:paraId="01A4AF5E" w14:textId="5FC49E5A" w:rsidR="00524D40" w:rsidRPr="00A1007F" w:rsidRDefault="00524D40" w:rsidP="00072AD5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 xml:space="preserve">Iné dane sú vo všeobecnosti neoprávneným výdavkom. Za neoprávnené výdavky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sú považované predovšetkým priame dane (daň z nehnuteľnosti, daň z motorových vozidiel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pod.). Výnimku tvor</w:t>
      </w:r>
      <w:r w:rsidR="000E0B93">
        <w:rPr>
          <w:rFonts w:asciiTheme="minorHAnsi" w:hAnsiTheme="minorHAnsi"/>
          <w:sz w:val="24"/>
          <w:szCs w:val="24"/>
        </w:rPr>
        <w:t>í</w:t>
      </w:r>
      <w:r w:rsidRPr="00A1007F">
        <w:rPr>
          <w:rFonts w:asciiTheme="minorHAnsi" w:hAnsiTheme="minorHAnsi"/>
          <w:sz w:val="24"/>
          <w:szCs w:val="24"/>
        </w:rPr>
        <w:t xml:space="preserve"> daň z príjmu fyzických osôb, ktorá je súčasťou hrubej mzdy, resp. odmeny za vykonanú prácu a je oprávneným výdavkom v rámci osobných výdavkov a daň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za ubytovanie, ktorá je oprávneným výdavkom v rámci cestovných náhrad.</w:t>
      </w:r>
    </w:p>
    <w:p w14:paraId="25E85DAD" w14:textId="77777777" w:rsidR="00905EC4" w:rsidRPr="00A1007F" w:rsidRDefault="00905EC4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E5E75FC" w14:textId="77777777" w:rsidR="00905EC4" w:rsidRPr="00C36213" w:rsidRDefault="00905EC4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230" w:name="_Toc74549222"/>
      <w:bookmarkStart w:id="231" w:name="_Toc62213240"/>
      <w:r w:rsidRPr="00C36213">
        <w:rPr>
          <w:rFonts w:asciiTheme="minorHAnsi" w:hAnsiTheme="minorHAnsi"/>
          <w:b/>
          <w:color w:val="365F91"/>
          <w:sz w:val="32"/>
          <w:szCs w:val="24"/>
        </w:rPr>
        <w:t>Kategorizáci</w:t>
      </w:r>
      <w:r w:rsidR="00CF03E6" w:rsidRPr="00C36213">
        <w:rPr>
          <w:rFonts w:asciiTheme="minorHAnsi" w:hAnsiTheme="minorHAnsi"/>
          <w:b/>
          <w:color w:val="365F91"/>
          <w:sz w:val="32"/>
          <w:szCs w:val="24"/>
        </w:rPr>
        <w:t>a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  <w:r w:rsidR="00CE3E30" w:rsidRPr="00C36213">
        <w:rPr>
          <w:rFonts w:asciiTheme="minorHAnsi" w:hAnsiTheme="minorHAnsi"/>
          <w:b/>
          <w:color w:val="365F91"/>
          <w:sz w:val="32"/>
          <w:szCs w:val="24"/>
        </w:rPr>
        <w:t>oprávnených výdavkov</w:t>
      </w:r>
      <w:bookmarkEnd w:id="230"/>
      <w:bookmarkEnd w:id="231"/>
      <w:r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14:paraId="68E13C78" w14:textId="77777777" w:rsidR="00905EC4" w:rsidRPr="00A1007F" w:rsidRDefault="00905EC4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3D9A9C0" w14:textId="77777777" w:rsidR="00E80587" w:rsidRPr="00A1007F" w:rsidRDefault="00B75AD7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Oprávnené výdavky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sú </w:t>
      </w:r>
      <w:r w:rsidRPr="00A1007F">
        <w:rPr>
          <w:rFonts w:asciiTheme="minorHAnsi" w:hAnsiTheme="minorHAnsi"/>
          <w:b/>
          <w:sz w:val="24"/>
          <w:szCs w:val="24"/>
        </w:rPr>
        <w:t>kategorizované</w:t>
      </w:r>
      <w:r w:rsidRPr="00A1007F">
        <w:rPr>
          <w:rFonts w:asciiTheme="minorHAnsi" w:hAnsiTheme="minorHAnsi"/>
          <w:sz w:val="24"/>
          <w:szCs w:val="24"/>
        </w:rPr>
        <w:t xml:space="preserve"> do príslušných </w:t>
      </w:r>
      <w:r w:rsidRPr="00A1007F">
        <w:rPr>
          <w:rFonts w:asciiTheme="minorHAnsi" w:hAnsiTheme="minorHAnsi"/>
          <w:sz w:val="24"/>
          <w:szCs w:val="24"/>
          <w:u w:val="single"/>
        </w:rPr>
        <w:t>tried a skupín</w:t>
      </w:r>
      <w:r w:rsidRPr="00A1007F">
        <w:rPr>
          <w:rFonts w:asciiTheme="minorHAnsi" w:hAnsiTheme="minorHAnsi"/>
          <w:sz w:val="24"/>
          <w:szCs w:val="24"/>
        </w:rPr>
        <w:t xml:space="preserve"> oprávnených výdavkov. </w:t>
      </w:r>
    </w:p>
    <w:p w14:paraId="705202A3" w14:textId="77777777" w:rsidR="00E80587" w:rsidRPr="00A1007F" w:rsidRDefault="00E80587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53C29E5" w14:textId="77777777" w:rsidR="00B75AD7" w:rsidRPr="00FE2F06" w:rsidRDefault="00885DBB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J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>ednotliv</w:t>
      </w:r>
      <w:r w:rsidRPr="00FE2F06">
        <w:rPr>
          <w:rFonts w:asciiTheme="minorHAnsi" w:hAnsiTheme="minorHAnsi"/>
          <w:color w:val="365F91"/>
          <w:sz w:val="24"/>
          <w:szCs w:val="24"/>
        </w:rPr>
        <w:t>é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tried</w:t>
      </w:r>
      <w:r w:rsidRPr="00FE2F06">
        <w:rPr>
          <w:rFonts w:asciiTheme="minorHAnsi" w:hAnsiTheme="minorHAnsi"/>
          <w:color w:val="365F91"/>
          <w:sz w:val="24"/>
          <w:szCs w:val="24"/>
        </w:rPr>
        <w:t>y</w:t>
      </w:r>
      <w:r w:rsidR="000B05F6" w:rsidRPr="00FE2F06">
        <w:rPr>
          <w:rFonts w:asciiTheme="minorHAnsi" w:hAnsiTheme="minorHAnsi"/>
          <w:color w:val="365F91"/>
          <w:sz w:val="24"/>
          <w:szCs w:val="24"/>
        </w:rPr>
        <w:t xml:space="preserve"> a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skup</w:t>
      </w:r>
      <w:r w:rsidRPr="00FE2F06">
        <w:rPr>
          <w:rFonts w:asciiTheme="minorHAnsi" w:hAnsiTheme="minorHAnsi"/>
          <w:color w:val="365F91"/>
          <w:sz w:val="24"/>
          <w:szCs w:val="24"/>
        </w:rPr>
        <w:t>iny</w:t>
      </w:r>
      <w:r w:rsidR="00E80587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>OV</w:t>
      </w:r>
      <w:r w:rsidR="000B05F6" w:rsidRPr="00FE2F06">
        <w:rPr>
          <w:rFonts w:asciiTheme="minorHAnsi" w:hAnsiTheme="minorHAnsi"/>
          <w:color w:val="365F91"/>
          <w:sz w:val="24"/>
          <w:szCs w:val="24"/>
        </w:rPr>
        <w:t xml:space="preserve">, ako aj ich nadväznosť na ekonomickú klasifikáciu rozpočtovej klasifikácie (MF/0101475/2014-42) 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sú </w:t>
      </w:r>
      <w:r w:rsidRPr="00FE2F06">
        <w:rPr>
          <w:rFonts w:asciiTheme="minorHAnsi" w:hAnsiTheme="minorHAnsi"/>
          <w:color w:val="365F91"/>
          <w:sz w:val="24"/>
          <w:szCs w:val="24"/>
        </w:rPr>
        <w:t>stanovené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v </w:t>
      </w:r>
      <w:r w:rsidR="00E937DC" w:rsidRPr="00FE2F06">
        <w:rPr>
          <w:rFonts w:asciiTheme="minorHAnsi" w:hAnsiTheme="minorHAnsi"/>
          <w:b/>
          <w:i/>
          <w:color w:val="365F91"/>
          <w:sz w:val="24"/>
          <w:szCs w:val="24"/>
        </w:rPr>
        <w:t>Číselníku oprávnených výdavkov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(ďalej </w:t>
      </w:r>
      <w:r w:rsidR="00201154">
        <w:rPr>
          <w:rFonts w:asciiTheme="minorHAnsi" w:hAnsiTheme="minorHAnsi"/>
          <w:color w:val="365F91"/>
          <w:sz w:val="24"/>
          <w:szCs w:val="24"/>
        </w:rPr>
        <w:br/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>aj „číselník“)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 xml:space="preserve">, ktorý tvorí </w:t>
      </w:r>
      <w:r w:rsidR="00C86B8C" w:rsidRPr="00FE2F06">
        <w:rPr>
          <w:rFonts w:asciiTheme="minorHAnsi" w:hAnsiTheme="minorHAnsi"/>
          <w:b/>
          <w:color w:val="365F91"/>
          <w:sz w:val="24"/>
          <w:szCs w:val="24"/>
        </w:rPr>
        <w:t xml:space="preserve">Prílohu č. </w:t>
      </w:r>
      <w:r w:rsidR="00E937DC" w:rsidRPr="00FE2F06">
        <w:rPr>
          <w:rFonts w:asciiTheme="minorHAnsi" w:hAnsiTheme="minorHAnsi"/>
          <w:b/>
          <w:color w:val="365F91"/>
          <w:sz w:val="24"/>
          <w:szCs w:val="24"/>
        </w:rPr>
        <w:t>1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="00594365" w:rsidRPr="00FE2F06">
        <w:rPr>
          <w:rFonts w:asciiTheme="minorHAnsi" w:hAnsiTheme="minorHAnsi"/>
          <w:color w:val="365F91"/>
          <w:sz w:val="24"/>
          <w:szCs w:val="24"/>
        </w:rPr>
        <w:t>tejto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 xml:space="preserve"> Príručky. </w:t>
      </w:r>
    </w:p>
    <w:p w14:paraId="401FE147" w14:textId="77777777" w:rsidR="00C86B8C" w:rsidRPr="00A1007F" w:rsidRDefault="00C86B8C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  <w:u w:val="single"/>
        </w:rPr>
      </w:pPr>
    </w:p>
    <w:p w14:paraId="22122548" w14:textId="77777777" w:rsidR="00D70645" w:rsidRPr="00A1007F" w:rsidRDefault="00D70645" w:rsidP="00D7064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Napriek tomu, že číselník vychádza z účtovnej osnovy, </w:t>
      </w:r>
      <w:r w:rsidRPr="00A1007F">
        <w:rPr>
          <w:rFonts w:asciiTheme="minorHAnsi" w:hAnsiTheme="minorHAnsi"/>
          <w:b/>
          <w:sz w:val="24"/>
          <w:szCs w:val="24"/>
        </w:rPr>
        <w:t>nekopíruje ju</w:t>
      </w:r>
      <w:r w:rsidRPr="00A1007F">
        <w:rPr>
          <w:rFonts w:asciiTheme="minorHAnsi" w:hAnsiTheme="minorHAnsi"/>
          <w:sz w:val="24"/>
          <w:szCs w:val="24"/>
        </w:rPr>
        <w:t xml:space="preserve">. Výstupy z účtovníctva jednotlivých účtovných jednotiek - prijímateľov teda </w:t>
      </w:r>
      <w:r w:rsidRPr="00A1007F">
        <w:rPr>
          <w:rFonts w:asciiTheme="minorHAnsi" w:hAnsiTheme="minorHAnsi"/>
          <w:sz w:val="24"/>
          <w:szCs w:val="24"/>
          <w:u w:val="single"/>
        </w:rPr>
        <w:t>nemusia byť totožné</w:t>
      </w:r>
      <w:r w:rsidRPr="00A1007F">
        <w:rPr>
          <w:rFonts w:asciiTheme="minorHAnsi" w:hAnsiTheme="minorHAnsi"/>
          <w:sz w:val="24"/>
          <w:szCs w:val="24"/>
        </w:rPr>
        <w:t xml:space="preserve"> so zaradením nákladov/výdavkov do tried a skupín tak, ako to určuje tento číselník. Číselník oprávnených výdavkov s uvedenými triedami a skupinami tvorí súčasť ITMS 2014+.</w:t>
      </w:r>
    </w:p>
    <w:p w14:paraId="2D2CEF62" w14:textId="77777777" w:rsidR="00D70645" w:rsidRPr="00A1007F" w:rsidRDefault="00D70645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  <w:u w:val="single"/>
        </w:rPr>
      </w:pPr>
    </w:p>
    <w:p w14:paraId="2FE84D3B" w14:textId="77777777" w:rsidR="00C86B8C" w:rsidRPr="00A1007F" w:rsidRDefault="00C86B8C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Účelom číselníka OV je </w:t>
      </w:r>
      <w:r w:rsidRPr="00A1007F">
        <w:rPr>
          <w:rFonts w:asciiTheme="minorHAnsi" w:hAnsiTheme="minorHAnsi"/>
          <w:b/>
          <w:sz w:val="24"/>
          <w:szCs w:val="24"/>
        </w:rPr>
        <w:t>kategorizovať oprávnené výdavky</w:t>
      </w:r>
      <w:r w:rsidRPr="00A1007F">
        <w:rPr>
          <w:rFonts w:asciiTheme="minorHAnsi" w:hAnsiTheme="minorHAnsi"/>
          <w:sz w:val="24"/>
          <w:szCs w:val="24"/>
        </w:rPr>
        <w:t xml:space="preserve"> a uľahčiť tak žiadateľom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ich správne zaradenie do príslušných tried a skupín OV v systéme ITMS 2014+ (</w:t>
      </w:r>
      <w:r w:rsidR="00594365" w:rsidRPr="00A1007F">
        <w:rPr>
          <w:rFonts w:asciiTheme="minorHAnsi" w:hAnsiTheme="minorHAnsi"/>
          <w:sz w:val="24"/>
          <w:szCs w:val="24"/>
        </w:rPr>
        <w:t xml:space="preserve">najmä </w:t>
      </w:r>
      <w:r w:rsidR="00201154">
        <w:rPr>
          <w:rFonts w:asciiTheme="minorHAnsi" w:hAnsiTheme="minorHAnsi"/>
          <w:sz w:val="24"/>
          <w:szCs w:val="24"/>
        </w:rPr>
        <w:br/>
      </w:r>
      <w:r w:rsidR="00594365" w:rsidRPr="00A1007F">
        <w:rPr>
          <w:rFonts w:asciiTheme="minorHAnsi" w:hAnsiTheme="minorHAnsi"/>
          <w:sz w:val="24"/>
          <w:szCs w:val="24"/>
        </w:rPr>
        <w:t>pri príprave žiadosti o NFP/zostavovaní rozpočtu projektu a pri príprave žiadostí o platbu</w:t>
      </w:r>
      <w:r w:rsidRPr="00A1007F">
        <w:rPr>
          <w:rFonts w:asciiTheme="minorHAnsi" w:hAnsiTheme="minorHAnsi"/>
          <w:sz w:val="24"/>
          <w:szCs w:val="24"/>
        </w:rPr>
        <w:t xml:space="preserve">). </w:t>
      </w:r>
    </w:p>
    <w:p w14:paraId="7DE7A6F9" w14:textId="77777777" w:rsidR="00C86B8C" w:rsidRPr="00A1007F" w:rsidRDefault="00C86B8C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  <w:u w:val="single"/>
        </w:rPr>
      </w:pPr>
    </w:p>
    <w:p w14:paraId="3AFD96CB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A1007F">
        <w:rPr>
          <w:rFonts w:asciiTheme="minorHAnsi" w:hAnsiTheme="minorHAnsi"/>
          <w:b/>
          <w:sz w:val="24"/>
          <w:szCs w:val="24"/>
          <w:u w:val="single"/>
        </w:rPr>
        <w:t xml:space="preserve">Špecifikácia najčastejšie sa vyskytujúcich typov OV  v rámci OP </w:t>
      </w:r>
      <w:r w:rsidR="00297D87" w:rsidRPr="00A1007F">
        <w:rPr>
          <w:rFonts w:asciiTheme="minorHAnsi" w:hAnsiTheme="minorHAnsi"/>
          <w:b/>
          <w:sz w:val="24"/>
          <w:szCs w:val="24"/>
          <w:u w:val="single"/>
        </w:rPr>
        <w:t>TP</w:t>
      </w:r>
      <w:r w:rsidRPr="00A1007F">
        <w:rPr>
          <w:rFonts w:asciiTheme="minorHAnsi" w:hAnsiTheme="minorHAnsi"/>
          <w:b/>
          <w:sz w:val="24"/>
          <w:szCs w:val="24"/>
          <w:u w:val="single"/>
        </w:rPr>
        <w:t>:</w:t>
      </w:r>
    </w:p>
    <w:p w14:paraId="2D8EB8CC" w14:textId="77777777" w:rsidR="00CC3185" w:rsidRPr="00A1007F" w:rsidRDefault="00CC3185" w:rsidP="00885DBB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575435C9" w14:textId="77777777" w:rsidR="00CC3185" w:rsidRPr="00A1007F" w:rsidRDefault="00CC3185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sz w:val="26"/>
          <w:szCs w:val="26"/>
        </w:rPr>
      </w:pPr>
      <w:r w:rsidRPr="00FE2F06">
        <w:rPr>
          <w:rFonts w:asciiTheme="minorHAnsi" w:hAnsiTheme="minorHAnsi"/>
          <w:b/>
          <w:color w:val="365F91"/>
          <w:sz w:val="26"/>
          <w:szCs w:val="26"/>
        </w:rPr>
        <w:t>01 – Dlhodobý nehmotný majetok</w:t>
      </w:r>
    </w:p>
    <w:p w14:paraId="54A04B64" w14:textId="77777777" w:rsidR="00885DBB" w:rsidRPr="00A1007F" w:rsidRDefault="00885DBB" w:rsidP="00885DBB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Vecné vymedzenie</w:t>
      </w:r>
    </w:p>
    <w:p w14:paraId="24792055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Dlhodobým nehmotným majetkom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9"/>
      </w:r>
      <w:r w:rsidRPr="00A1007F">
        <w:rPr>
          <w:rFonts w:asciiTheme="minorHAnsi" w:hAnsiTheme="minorHAnsi"/>
          <w:sz w:val="24"/>
          <w:szCs w:val="24"/>
        </w:rPr>
        <w:t xml:space="preserve"> sú zložky majetku, ktorých ocenenie je vyššie ako suma 2.400,- EUR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40"/>
      </w:r>
      <w:r w:rsidRPr="00A1007F">
        <w:rPr>
          <w:rFonts w:asciiTheme="minorHAnsi" w:hAnsiTheme="minorHAnsi"/>
          <w:sz w:val="24"/>
          <w:szCs w:val="24"/>
        </w:rPr>
        <w:t xml:space="preserve"> a doba použiteľnosti dlhšia ako jeden rok. Nehmotný majetok, ktorého ocenenie sa rovná tejto sume alebo je nižšie, možno zaradiť (</w:t>
      </w:r>
      <w:r w:rsidRPr="00A1007F">
        <w:rPr>
          <w:rFonts w:asciiTheme="minorHAnsi" w:hAnsiTheme="minorHAnsi"/>
          <w:sz w:val="24"/>
          <w:szCs w:val="24"/>
          <w:u w:val="single"/>
        </w:rPr>
        <w:t>podľa rozhodnutia účtovnej jednotky - prijímateľa</w:t>
      </w:r>
      <w:r w:rsidRPr="00A1007F">
        <w:rPr>
          <w:rFonts w:asciiTheme="minorHAnsi" w:hAnsiTheme="minorHAnsi"/>
          <w:sz w:val="24"/>
          <w:szCs w:val="24"/>
        </w:rPr>
        <w:t>) do dlhodobého nehmotného majetku, ak doba použiteľnosti tohto majetku je dlhšia ako jeden rok.</w:t>
      </w:r>
    </w:p>
    <w:p w14:paraId="55DA3106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E978C59" w14:textId="77777777" w:rsidR="00885DBB" w:rsidRPr="00A1007F" w:rsidRDefault="00885DBB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Nehmotný majetok, ktorého ocenenie sa rovná sume 2.400,- </w:t>
      </w:r>
      <w:r w:rsidR="00B70374" w:rsidRPr="00A1007F">
        <w:rPr>
          <w:rFonts w:asciiTheme="minorHAnsi" w:hAnsiTheme="minorHAnsi"/>
          <w:sz w:val="24"/>
          <w:szCs w:val="24"/>
        </w:rPr>
        <w:t>EUR</w:t>
      </w:r>
      <w:r w:rsidR="00B70374" w:rsidRPr="00A1007F">
        <w:rPr>
          <w:rStyle w:val="Odkaznapoznmkupodiarou"/>
          <w:rFonts w:asciiTheme="minorHAnsi" w:hAnsiTheme="minorHAnsi"/>
          <w:sz w:val="24"/>
          <w:szCs w:val="24"/>
        </w:rPr>
        <w:footnoteReference w:id="41"/>
      </w:r>
      <w:r w:rsidR="00B70374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alebo je nižšie, s dobou použiteľnosti dlhšou ako jeden rok, ktorý nebol zaradený do dlhodobého nehmotného majetku, sa vykazuje v triede oprávnených výdavkov </w:t>
      </w:r>
      <w:r w:rsidRPr="00A1007F">
        <w:rPr>
          <w:rFonts w:asciiTheme="minorHAnsi" w:hAnsiTheme="minorHAnsi"/>
          <w:sz w:val="24"/>
          <w:szCs w:val="24"/>
          <w:bdr w:val="single" w:sz="4" w:space="0" w:color="auto"/>
        </w:rPr>
        <w:t>51 - Služby</w:t>
      </w:r>
      <w:r w:rsidRPr="00A1007F">
        <w:rPr>
          <w:rFonts w:asciiTheme="minorHAnsi" w:hAnsiTheme="minorHAnsi"/>
          <w:sz w:val="24"/>
          <w:szCs w:val="24"/>
        </w:rPr>
        <w:t>.</w:t>
      </w:r>
    </w:p>
    <w:p w14:paraId="06EFEBA8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D303DC9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Do tejto triedy oprávnených výdavkov sa zaraďujú najmä nehmotné výsledky z vývojovej </w:t>
      </w:r>
      <w:r w:rsidRPr="00A1007F">
        <w:rPr>
          <w:rFonts w:asciiTheme="minorHAnsi" w:hAnsiTheme="minorHAnsi"/>
          <w:sz w:val="24"/>
          <w:szCs w:val="24"/>
        </w:rPr>
        <w:br/>
        <w:t>a obdobnej činnosti, softvér, oceniteľné práva.</w:t>
      </w:r>
    </w:p>
    <w:p w14:paraId="7EBF12DF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343E077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FE2F06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01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sa člení na nasledovné skupiny oprávnených výdavkov:</w:t>
      </w:r>
    </w:p>
    <w:p w14:paraId="5E06D4A0" w14:textId="77777777"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013 - Softvér</w:t>
      </w:r>
    </w:p>
    <w:p w14:paraId="4717DC16" w14:textId="77777777"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014 - Oceniteľné práva</w:t>
      </w:r>
    </w:p>
    <w:p w14:paraId="7963204A" w14:textId="77777777"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019 - Ostatný dlhodobý nehmotný majetok</w:t>
      </w:r>
    </w:p>
    <w:p w14:paraId="6ADAB117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2C8A315" w14:textId="77777777" w:rsidR="00885DBB" w:rsidRPr="00A1007F" w:rsidRDefault="00885DBB" w:rsidP="007F1EF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013 - Softvér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14:paraId="462553D7" w14:textId="77777777" w:rsidR="007F1EFE" w:rsidRPr="00A1007F" w:rsidRDefault="00885DBB" w:rsidP="007F1EFE">
      <w:pPr>
        <w:pStyle w:val="Odsekzoznamu"/>
        <w:numPr>
          <w:ilvl w:val="0"/>
          <w:numId w:val="3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softvéru (</w:t>
      </w:r>
      <w:r w:rsidR="007F1EFE" w:rsidRPr="00A1007F">
        <w:rPr>
          <w:rFonts w:asciiTheme="minorHAnsi" w:hAnsiTheme="minorHAnsi"/>
          <w:sz w:val="24"/>
          <w:szCs w:val="24"/>
        </w:rPr>
        <w:t xml:space="preserve">výdavky na obstaranie softvéru vrátane výdavkov na obstaranie licencií súvisiacich s používaním softvéru - napr. multilicencie, skupinové licencie, atď;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ak je kúpený samostatne a nie je súčasťou dod</w:t>
      </w:r>
      <w:r w:rsidR="007F1EFE" w:rsidRPr="00A1007F">
        <w:rPr>
          <w:rFonts w:asciiTheme="minorHAnsi" w:hAnsiTheme="minorHAnsi"/>
          <w:sz w:val="24"/>
          <w:szCs w:val="24"/>
        </w:rPr>
        <w:t>ávky hardvéru a jeho ocenenia),</w:t>
      </w:r>
    </w:p>
    <w:p w14:paraId="210E3892" w14:textId="77777777" w:rsidR="007F1EFE" w:rsidRPr="00A1007F" w:rsidRDefault="007F1EFE" w:rsidP="007F1EFE">
      <w:pPr>
        <w:pStyle w:val="Odsekzoznamu"/>
        <w:numPr>
          <w:ilvl w:val="0"/>
          <w:numId w:val="3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technické zhodnotenie</w:t>
      </w:r>
      <w:r w:rsidR="00B70374" w:rsidRPr="00A1007F">
        <w:rPr>
          <w:rFonts w:asciiTheme="minorHAnsi" w:hAnsiTheme="minorHAnsi"/>
          <w:sz w:val="24"/>
          <w:szCs w:val="24"/>
        </w:rPr>
        <w:t xml:space="preserve"> / modernizácia</w:t>
      </w:r>
      <w:r w:rsidRPr="00A1007F">
        <w:rPr>
          <w:rFonts w:asciiTheme="minorHAnsi" w:hAnsiTheme="minorHAnsi"/>
          <w:sz w:val="24"/>
          <w:szCs w:val="24"/>
        </w:rPr>
        <w:t xml:space="preserve"> softvéru,</w:t>
      </w:r>
    </w:p>
    <w:p w14:paraId="399D0E3C" w14:textId="77777777" w:rsidR="00885DBB" w:rsidRPr="00A1007F" w:rsidRDefault="00885DBB" w:rsidP="007F1EFE">
      <w:pPr>
        <w:pStyle w:val="Odsekzoznamu"/>
        <w:numPr>
          <w:ilvl w:val="0"/>
          <w:numId w:val="3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vývoj aplikačného softvéru.</w:t>
      </w:r>
    </w:p>
    <w:p w14:paraId="5937DB6D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EE9D750" w14:textId="77777777" w:rsidR="00885DBB" w:rsidRPr="00A1007F" w:rsidRDefault="00885DBB" w:rsidP="007F1EF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014 - Oceniteľné práva</w:t>
      </w:r>
      <w:r w:rsidRPr="00A1007F">
        <w:rPr>
          <w:rFonts w:asciiTheme="minorHAnsi" w:hAnsiTheme="minorHAnsi"/>
          <w:sz w:val="24"/>
          <w:szCs w:val="24"/>
        </w:rPr>
        <w:t xml:space="preserve"> - do tejto skupiny oprávnených výdavkov sa zaraďujú najmä nasledovné typy oprávnených výdavkov:</w:t>
      </w:r>
    </w:p>
    <w:p w14:paraId="7BF5F56B" w14:textId="14FBD770" w:rsidR="00885DBB" w:rsidRPr="00A1007F" w:rsidRDefault="00885DBB" w:rsidP="00D71CB6">
      <w:pPr>
        <w:pStyle w:val="Odsekzoznamu"/>
        <w:numPr>
          <w:ilvl w:val="0"/>
          <w:numId w:val="38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licencií (</w:t>
      </w:r>
      <w:r w:rsidR="007F1EFE" w:rsidRPr="00A1007F">
        <w:rPr>
          <w:rFonts w:asciiTheme="minorHAnsi" w:hAnsiTheme="minorHAnsi"/>
          <w:sz w:val="24"/>
          <w:szCs w:val="24"/>
        </w:rPr>
        <w:t>výdavky na obstaranie licencií, autorských práv a patentov, okrem výdavkov na obstaranie licencií súvisiacich s používaním softvéru, ktoré sa zaraďujú do skupiny výdavkov 013</w:t>
      </w:r>
      <w:r w:rsidRPr="00A1007F">
        <w:rPr>
          <w:rFonts w:asciiTheme="minorHAnsi" w:hAnsiTheme="minorHAnsi"/>
          <w:sz w:val="24"/>
          <w:szCs w:val="24"/>
        </w:rPr>
        <w:t>).</w:t>
      </w:r>
    </w:p>
    <w:p w14:paraId="25D51683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7ACD772E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019 - Ostatný dlhodobý nehmotný majetok</w:t>
      </w:r>
      <w:r w:rsidRPr="00A1007F">
        <w:rPr>
          <w:rFonts w:asciiTheme="minorHAnsi" w:hAnsiTheme="minorHAnsi"/>
          <w:sz w:val="24"/>
          <w:szCs w:val="24"/>
        </w:rPr>
        <w:t xml:space="preserve"> do tejto skupiny oprávnených výdavkov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sa zaraďujú najmä nasledovné typy oprávnených výdavkov:</w:t>
      </w:r>
    </w:p>
    <w:p w14:paraId="37620683" w14:textId="30AAA03F" w:rsidR="00885DBB" w:rsidRPr="00A1007F" w:rsidRDefault="001C1B3A" w:rsidP="001C1B3A">
      <w:pPr>
        <w:pStyle w:val="Odsekzoznamu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ostatných nehmotných aktív</w:t>
      </w:r>
      <w:r w:rsidR="00D71CB6" w:rsidRPr="00A1007F">
        <w:rPr>
          <w:rFonts w:asciiTheme="minorHAnsi" w:hAnsiTheme="minorHAnsi"/>
          <w:sz w:val="24"/>
          <w:szCs w:val="24"/>
        </w:rPr>
        <w:t xml:space="preserve"> – tvorba</w:t>
      </w:r>
      <w:del w:id="241" w:author="Autor">
        <w:r w:rsidR="00D71CB6" w:rsidRPr="00A1007F">
          <w:rPr>
            <w:rFonts w:asciiTheme="minorHAnsi" w:hAnsiTheme="minorHAnsi"/>
            <w:sz w:val="24"/>
            <w:szCs w:val="24"/>
          </w:rPr>
          <w:delText xml:space="preserve"> / </w:delText>
        </w:r>
      </w:del>
      <w:ins w:id="242" w:author="Autor">
        <w:r w:rsidR="00D71CB6" w:rsidRPr="00A1007F">
          <w:rPr>
            <w:rFonts w:asciiTheme="minorHAnsi" w:hAnsiTheme="minorHAnsi"/>
            <w:sz w:val="24"/>
            <w:szCs w:val="24"/>
          </w:rPr>
          <w:t>/</w:t>
        </w:r>
      </w:ins>
      <w:r w:rsidR="00D71CB6" w:rsidRPr="00A1007F">
        <w:rPr>
          <w:rFonts w:asciiTheme="minorHAnsi" w:hAnsiTheme="minorHAnsi"/>
          <w:sz w:val="24"/>
          <w:szCs w:val="24"/>
        </w:rPr>
        <w:t xml:space="preserve">obstaranie a zhodnotenie web stránky, </w:t>
      </w:r>
      <w:r w:rsidR="00201154">
        <w:rPr>
          <w:rFonts w:asciiTheme="minorHAnsi" w:hAnsiTheme="minorHAnsi"/>
          <w:sz w:val="24"/>
          <w:szCs w:val="24"/>
        </w:rPr>
        <w:br/>
      </w:r>
      <w:r w:rsidR="00D71CB6" w:rsidRPr="00A1007F">
        <w:rPr>
          <w:rFonts w:asciiTheme="minorHAnsi" w:hAnsiTheme="minorHAnsi"/>
          <w:sz w:val="24"/>
          <w:szCs w:val="24"/>
        </w:rPr>
        <w:t>ak spĺňajú kritériá obstarania dlhodobého nehmotného majetku z kapitálových výdavkov</w:t>
      </w:r>
      <w:r w:rsidR="006E4CDE" w:rsidRPr="00A1007F">
        <w:rPr>
          <w:rFonts w:asciiTheme="minorHAnsi" w:hAnsiTheme="minorHAnsi"/>
          <w:sz w:val="24"/>
          <w:szCs w:val="24"/>
        </w:rPr>
        <w:t>.</w:t>
      </w:r>
    </w:p>
    <w:p w14:paraId="46A0B185" w14:textId="77777777" w:rsidR="00D43007" w:rsidRPr="00A1007F" w:rsidRDefault="00D43007" w:rsidP="00D43007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1DC724AB" w14:textId="77777777" w:rsidR="00D71CB6" w:rsidRPr="00A1007F" w:rsidRDefault="00D71CB6" w:rsidP="00D43007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7BD6766E" w14:textId="77777777" w:rsidR="00D43007" w:rsidRPr="00FE2F06" w:rsidRDefault="00D43007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FE2F06">
        <w:rPr>
          <w:rFonts w:asciiTheme="minorHAnsi" w:hAnsiTheme="minorHAnsi"/>
          <w:b/>
          <w:color w:val="365F91"/>
          <w:sz w:val="26"/>
          <w:szCs w:val="26"/>
        </w:rPr>
        <w:t>02 – Dlhodobý hmotný majetok</w:t>
      </w:r>
    </w:p>
    <w:p w14:paraId="6D8A50A5" w14:textId="77777777" w:rsidR="00885DBB" w:rsidRPr="00A1007F" w:rsidRDefault="00885DBB" w:rsidP="00885DBB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Vecné vymedzenie</w:t>
      </w:r>
    </w:p>
    <w:p w14:paraId="6E44BF5A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Hmotný majetok, ktorého ocenenie sa rovná alebo je nižšie ako suma 1.700,- EUR</w:t>
      </w:r>
      <w:r w:rsidRPr="00A1007F">
        <w:rPr>
          <w:rFonts w:asciiTheme="minorHAnsi" w:hAnsiTheme="minorHAnsi"/>
          <w:sz w:val="24"/>
          <w:szCs w:val="24"/>
          <w:vertAlign w:val="superscript"/>
        </w:rPr>
        <w:t>4</w:t>
      </w:r>
      <w:r w:rsidRPr="00A1007F">
        <w:rPr>
          <w:rFonts w:asciiTheme="minorHAnsi" w:hAnsiTheme="minorHAnsi"/>
          <w:sz w:val="24"/>
          <w:szCs w:val="24"/>
        </w:rPr>
        <w:t>, možno zaradiť (</w:t>
      </w:r>
      <w:r w:rsidRPr="00A1007F">
        <w:rPr>
          <w:rFonts w:asciiTheme="minorHAnsi" w:hAnsiTheme="minorHAnsi"/>
          <w:sz w:val="24"/>
          <w:szCs w:val="24"/>
          <w:u w:val="single"/>
        </w:rPr>
        <w:t>podľa rozhodnutia účtovnej jednotky - prijímateľa</w:t>
      </w:r>
      <w:r w:rsidRPr="00A1007F">
        <w:rPr>
          <w:rFonts w:asciiTheme="minorHAnsi" w:hAnsiTheme="minorHAnsi"/>
          <w:sz w:val="24"/>
          <w:szCs w:val="24"/>
        </w:rPr>
        <w:t>) do dlhodobého hmotného majetku, ak prevádzkovo-technické funkcie (doba použiteľnosti) sú dlhšie ako jeden rok.</w:t>
      </w:r>
    </w:p>
    <w:p w14:paraId="5E6DD1CF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616E49E" w14:textId="77777777" w:rsidR="00885DBB" w:rsidRPr="00FE2F06" w:rsidRDefault="00885DBB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Hmotný majetok, ktorého ocenenie sa rovná sume 1.700,- EUR</w:t>
      </w:r>
      <w:r w:rsidRPr="00FE2F06">
        <w:rPr>
          <w:rFonts w:asciiTheme="minorHAnsi" w:hAnsiTheme="minorHAnsi"/>
          <w:color w:val="365F91"/>
          <w:sz w:val="24"/>
          <w:szCs w:val="24"/>
          <w:vertAlign w:val="superscript"/>
        </w:rPr>
        <w:t>4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alebo je nižšie, s dobou použiteľnosti dlhšou ako jeden rok, ktorý nebol zaradený do dlhodobého hmotného majetku, sa vykazuje v triede oprávnených výdavkov </w:t>
      </w: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</w:rPr>
        <w:t>11 - Zásoby</w:t>
      </w:r>
      <w:r w:rsidRPr="00FE2F06">
        <w:rPr>
          <w:rFonts w:asciiTheme="minorHAnsi" w:hAnsiTheme="minorHAnsi"/>
          <w:color w:val="365F91"/>
          <w:sz w:val="24"/>
          <w:szCs w:val="24"/>
        </w:rPr>
        <w:t>.</w:t>
      </w:r>
    </w:p>
    <w:p w14:paraId="274D42E3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A0BCEDD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FE2F06">
        <w:rPr>
          <w:rFonts w:asciiTheme="minorHAnsi" w:hAnsiTheme="minorHAnsi"/>
          <w:b/>
          <w:sz w:val="24"/>
          <w:szCs w:val="24"/>
          <w:bdr w:val="single" w:sz="4" w:space="0" w:color="auto"/>
          <w:shd w:val="clear" w:color="auto" w:fill="FBD4B4" w:themeFill="accent6" w:themeFillTint="66"/>
        </w:rPr>
        <w:t>02</w:t>
      </w:r>
      <w:r w:rsidRPr="00A1007F">
        <w:rPr>
          <w:rFonts w:asciiTheme="minorHAnsi" w:hAnsiTheme="minorHAnsi"/>
          <w:sz w:val="24"/>
          <w:szCs w:val="24"/>
        </w:rPr>
        <w:t xml:space="preserve"> sa člení na nasledovné skupiny oprávnených výdavkov:</w:t>
      </w:r>
    </w:p>
    <w:p w14:paraId="120BCA4E" w14:textId="77777777"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022 - Samostatné hnuteľné veci a súbory hnuteľných vecí</w:t>
      </w:r>
    </w:p>
    <w:p w14:paraId="695CD9E4" w14:textId="77777777"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023 - Dopravné prostriedky</w:t>
      </w:r>
    </w:p>
    <w:p w14:paraId="2A1FEB94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59D47E3" w14:textId="77777777" w:rsidR="00885DBB" w:rsidRPr="00A1007F" w:rsidRDefault="00885DBB" w:rsidP="003462A2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022 - Samostatné hnuteľné veci a súbory hnuteľných vecí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14:paraId="1DDB8F02" w14:textId="77777777" w:rsidR="00D43007" w:rsidRPr="00A1007F" w:rsidRDefault="00D43007" w:rsidP="003462A2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interiérového vybavenia</w:t>
      </w:r>
      <w:r w:rsidR="003462A2" w:rsidRPr="00A1007F">
        <w:rPr>
          <w:rFonts w:asciiTheme="minorHAnsi" w:hAnsiTheme="minorHAnsi"/>
          <w:sz w:val="24"/>
          <w:szCs w:val="24"/>
        </w:rPr>
        <w:t>, nevyhnutného pre implementáciu OP,</w:t>
      </w:r>
    </w:p>
    <w:p w14:paraId="0B09F468" w14:textId="77777777" w:rsidR="00885DBB" w:rsidRPr="00A1007F" w:rsidRDefault="00885DBB" w:rsidP="003462A2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výpočtovej techniky, vrátane príslušenstva (</w:t>
      </w:r>
      <w:r w:rsidR="00D43007" w:rsidRPr="00A1007F">
        <w:rPr>
          <w:rFonts w:asciiTheme="minorHAnsi" w:hAnsiTheme="minorHAnsi"/>
          <w:sz w:val="24"/>
          <w:szCs w:val="24"/>
        </w:rPr>
        <w:t>napr. tlačiareň, podávač k tlačiarni, modem, skener k počítaču),</w:t>
      </w:r>
    </w:p>
    <w:p w14:paraId="17F1E17F" w14:textId="1CD26CD4" w:rsidR="00885DBB" w:rsidRPr="00A1007F" w:rsidRDefault="00885DBB" w:rsidP="003462A2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prevádzkových</w:t>
      </w:r>
      <w:del w:id="243" w:author="Autor">
        <w:r w:rsidRPr="00A1007F">
          <w:rPr>
            <w:rFonts w:asciiTheme="minorHAnsi" w:hAnsiTheme="minorHAnsi"/>
            <w:sz w:val="24"/>
            <w:szCs w:val="24"/>
          </w:rPr>
          <w:delText xml:space="preserve"> / </w:delText>
        </w:r>
      </w:del>
      <w:ins w:id="244" w:author="Autor">
        <w:r w:rsidRPr="00A1007F">
          <w:rPr>
            <w:rFonts w:asciiTheme="minorHAnsi" w:hAnsiTheme="minorHAnsi"/>
            <w:sz w:val="24"/>
            <w:szCs w:val="24"/>
          </w:rPr>
          <w:t>/</w:t>
        </w:r>
      </w:ins>
      <w:r w:rsidRPr="00A1007F">
        <w:rPr>
          <w:rFonts w:asciiTheme="minorHAnsi" w:hAnsiTheme="minorHAnsi"/>
          <w:sz w:val="24"/>
          <w:szCs w:val="24"/>
        </w:rPr>
        <w:t>špeciálnych strojov, prístrojov</w:t>
      </w:r>
      <w:r w:rsidR="003462A2" w:rsidRPr="00A1007F">
        <w:rPr>
          <w:rFonts w:asciiTheme="minorHAnsi" w:hAnsiTheme="minorHAnsi"/>
          <w:sz w:val="24"/>
          <w:szCs w:val="24"/>
        </w:rPr>
        <w:t xml:space="preserve">, zariadení, techniky a náradia, a komunikačnej infraštruktúry, </w:t>
      </w:r>
    </w:p>
    <w:p w14:paraId="356482F4" w14:textId="77777777" w:rsidR="00333738" w:rsidRPr="00A1007F" w:rsidRDefault="00333738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telekomunikačnej techniky, vrátane špeciálneho spojovacieho a zabezpečovacieho materiálu a materiálu pre zabezpečenie zvukového a obrazového spojenia,</w:t>
      </w:r>
    </w:p>
    <w:p w14:paraId="6C009EDC" w14:textId="4FA5AF9F" w:rsidR="00333738" w:rsidRPr="00A045A6" w:rsidRDefault="00333738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 xml:space="preserve">nákup komunikačnej infraštruktúry: komunikačných (spojovacích) sietí typu LAN, WAN (rezortné, republikové a medzinárodné spojovacie siete, napr. SANET, GOVNET, VSNET)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 nákup počítačových sietí, ktoré spĺňajú kritériá pre kapitálové výdavky; samostatné zariadenia súvisiace s </w:t>
      </w:r>
      <w:r w:rsidRPr="00A045A6">
        <w:rPr>
          <w:rFonts w:asciiTheme="minorHAnsi" w:hAnsiTheme="minorHAnsi"/>
          <w:sz w:val="24"/>
          <w:szCs w:val="24"/>
        </w:rPr>
        <w:t>obstaraním týchto komunikačných sietí, vrátane IP telefónie</w:t>
      </w:r>
      <w:del w:id="245" w:author="Autor">
        <w:r w:rsidRPr="00A045A6">
          <w:rPr>
            <w:rFonts w:asciiTheme="minorHAnsi" w:hAnsiTheme="minorHAnsi"/>
            <w:sz w:val="24"/>
            <w:szCs w:val="24"/>
          </w:rPr>
          <w:delText>.</w:delText>
        </w:r>
      </w:del>
      <w:ins w:id="246" w:author="Autor">
        <w:r w:rsidR="0067556D">
          <w:rPr>
            <w:rFonts w:asciiTheme="minorHAnsi" w:hAnsiTheme="minorHAnsi"/>
            <w:sz w:val="24"/>
            <w:szCs w:val="24"/>
          </w:rPr>
          <w:t>,</w:t>
        </w:r>
      </w:ins>
    </w:p>
    <w:p w14:paraId="6EDB3E0D" w14:textId="224F3FDB" w:rsidR="00885DBB" w:rsidRPr="00A1007F" w:rsidRDefault="00885DBB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modernizácia</w:t>
      </w:r>
      <w:r w:rsidR="003E4967" w:rsidRPr="00A1007F">
        <w:rPr>
          <w:rFonts w:asciiTheme="minorHAnsi" w:hAnsiTheme="minorHAnsi"/>
          <w:sz w:val="24"/>
          <w:szCs w:val="24"/>
        </w:rPr>
        <w:t xml:space="preserve"> výpočtovej techniky, </w:t>
      </w:r>
      <w:r w:rsidRPr="00A1007F">
        <w:rPr>
          <w:rFonts w:asciiTheme="minorHAnsi" w:hAnsiTheme="minorHAnsi"/>
          <w:sz w:val="24"/>
          <w:szCs w:val="24"/>
        </w:rPr>
        <w:t>prevádzkových</w:t>
      </w:r>
      <w:del w:id="247" w:author="Autor">
        <w:r w:rsidRPr="00A1007F">
          <w:rPr>
            <w:rFonts w:asciiTheme="minorHAnsi" w:hAnsiTheme="minorHAnsi"/>
            <w:sz w:val="24"/>
            <w:szCs w:val="24"/>
          </w:rPr>
          <w:delText xml:space="preserve"> / </w:delText>
        </w:r>
      </w:del>
      <w:ins w:id="248" w:author="Autor">
        <w:r w:rsidRPr="00A1007F">
          <w:rPr>
            <w:rFonts w:asciiTheme="minorHAnsi" w:hAnsiTheme="minorHAnsi"/>
            <w:sz w:val="24"/>
            <w:szCs w:val="24"/>
          </w:rPr>
          <w:t>/</w:t>
        </w:r>
      </w:ins>
      <w:r w:rsidRPr="00A1007F">
        <w:rPr>
          <w:rFonts w:asciiTheme="minorHAnsi" w:hAnsiTheme="minorHAnsi"/>
          <w:sz w:val="24"/>
          <w:szCs w:val="24"/>
        </w:rPr>
        <w:t>špeciálnych strojov, prístrojov, zariadení, techniky a</w:t>
      </w:r>
      <w:r w:rsidR="003462A2" w:rsidRPr="00A1007F">
        <w:rPr>
          <w:rFonts w:asciiTheme="minorHAnsi" w:hAnsiTheme="minorHAnsi"/>
          <w:sz w:val="24"/>
          <w:szCs w:val="24"/>
        </w:rPr>
        <w:t> </w:t>
      </w:r>
      <w:r w:rsidRPr="00A1007F">
        <w:rPr>
          <w:rFonts w:asciiTheme="minorHAnsi" w:hAnsiTheme="minorHAnsi"/>
          <w:sz w:val="24"/>
          <w:szCs w:val="24"/>
        </w:rPr>
        <w:t>náradia</w:t>
      </w:r>
      <w:r w:rsidR="003462A2" w:rsidRPr="00A1007F">
        <w:rPr>
          <w:rFonts w:asciiTheme="minorHAnsi" w:hAnsiTheme="minorHAnsi"/>
          <w:sz w:val="24"/>
          <w:szCs w:val="24"/>
        </w:rPr>
        <w:t>, telekomunikačnej techniky a komunikačnej infraštruktúry</w:t>
      </w:r>
      <w:r w:rsidRPr="00A1007F">
        <w:rPr>
          <w:rFonts w:asciiTheme="minorHAnsi" w:hAnsiTheme="minorHAnsi"/>
          <w:sz w:val="24"/>
          <w:szCs w:val="24"/>
        </w:rPr>
        <w:t>.</w:t>
      </w:r>
    </w:p>
    <w:p w14:paraId="6BE87AB9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highlight w:val="lightGray"/>
        </w:rPr>
      </w:pPr>
    </w:p>
    <w:p w14:paraId="50B8EABD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023 - Dopravné prostriedky</w:t>
      </w:r>
      <w:r w:rsidRPr="00FE2F06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nasledovné typy oprávnených výdavkov:</w:t>
      </w:r>
    </w:p>
    <w:p w14:paraId="61124547" w14:textId="77777777" w:rsidR="00B70374" w:rsidRPr="00A1007F" w:rsidRDefault="00885DBB" w:rsidP="00306C73">
      <w:pPr>
        <w:pStyle w:val="Odsekzoznamu"/>
        <w:numPr>
          <w:ilvl w:val="0"/>
          <w:numId w:val="2"/>
        </w:numPr>
        <w:spacing w:before="12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nákup alebo modernizácia </w:t>
      </w:r>
      <w:r w:rsidR="003462A2" w:rsidRPr="00A1007F">
        <w:rPr>
          <w:rFonts w:asciiTheme="minorHAnsi" w:hAnsiTheme="minorHAnsi"/>
          <w:sz w:val="24"/>
          <w:szCs w:val="24"/>
        </w:rPr>
        <w:t xml:space="preserve">osobných automobilov </w:t>
      </w:r>
      <w:r w:rsidRPr="00A1007F">
        <w:rPr>
          <w:rFonts w:asciiTheme="minorHAnsi" w:hAnsiTheme="minorHAnsi"/>
          <w:sz w:val="24"/>
          <w:szCs w:val="24"/>
        </w:rPr>
        <w:t>bezprostredne súvisiacich s cieľmi projektu</w:t>
      </w:r>
      <w:r w:rsidR="00D71CB6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14:paraId="14F88EDC" w14:textId="77777777" w:rsidR="003462A2" w:rsidRPr="00A1007F" w:rsidRDefault="003462A2" w:rsidP="003462A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1E8D4E23" w14:textId="77777777" w:rsidR="00D71CB6" w:rsidRPr="00A1007F" w:rsidRDefault="00D71CB6" w:rsidP="003462A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2DFB61BE" w14:textId="77777777" w:rsidR="003462A2" w:rsidRPr="00FE2F06" w:rsidRDefault="003E4967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FE2F06">
        <w:rPr>
          <w:rFonts w:asciiTheme="minorHAnsi" w:hAnsiTheme="minorHAnsi"/>
          <w:b/>
          <w:color w:val="365F91"/>
          <w:sz w:val="26"/>
          <w:szCs w:val="26"/>
        </w:rPr>
        <w:t>11</w:t>
      </w:r>
      <w:r w:rsidR="003462A2" w:rsidRPr="00FE2F06">
        <w:rPr>
          <w:rFonts w:asciiTheme="minorHAnsi" w:hAnsiTheme="minorHAnsi"/>
          <w:b/>
          <w:color w:val="365F91"/>
          <w:sz w:val="26"/>
          <w:szCs w:val="26"/>
        </w:rPr>
        <w:t xml:space="preserve"> – </w:t>
      </w:r>
      <w:r w:rsidRPr="00FE2F06">
        <w:rPr>
          <w:rFonts w:asciiTheme="minorHAnsi" w:hAnsiTheme="minorHAnsi"/>
          <w:b/>
          <w:color w:val="365F91"/>
          <w:sz w:val="26"/>
          <w:szCs w:val="26"/>
        </w:rPr>
        <w:t>Zásoby</w:t>
      </w:r>
    </w:p>
    <w:p w14:paraId="1FE18560" w14:textId="77777777" w:rsidR="00885DBB" w:rsidRPr="00A1007F" w:rsidRDefault="00885DBB" w:rsidP="00885DBB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Vecné vymedzenie</w:t>
      </w:r>
    </w:p>
    <w:p w14:paraId="29C67510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 rámci triedy sa zaraďujú hnuteľné veci </w:t>
      </w:r>
      <w:r w:rsidRPr="00A1007F">
        <w:rPr>
          <w:rFonts w:asciiTheme="minorHAnsi" w:hAnsiTheme="minorHAnsi"/>
          <w:sz w:val="24"/>
          <w:szCs w:val="24"/>
          <w:u w:val="single"/>
        </w:rPr>
        <w:t>s dobou použiteľnosti najviac jeden rok</w:t>
      </w:r>
      <w:r w:rsidRPr="00A1007F">
        <w:rPr>
          <w:rFonts w:asciiTheme="minorHAnsi" w:hAnsiTheme="minorHAnsi"/>
          <w:sz w:val="24"/>
          <w:szCs w:val="24"/>
        </w:rPr>
        <w:t xml:space="preserve"> bez ohľadu na obstarávaciu cenu. V danej triede sa vykazuje aj hmotný majetok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42"/>
      </w:r>
      <w:r w:rsidRPr="00A1007F">
        <w:rPr>
          <w:rFonts w:asciiTheme="minorHAnsi" w:hAnsiTheme="minorHAnsi"/>
          <w:sz w:val="24"/>
          <w:szCs w:val="24"/>
        </w:rPr>
        <w:t>, ktorý nie je definovaný ako dlhodobý hmotný majetok.</w:t>
      </w:r>
    </w:p>
    <w:p w14:paraId="3D85C1B3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F64D687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FE2F06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11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14:paraId="6A86E576" w14:textId="77777777"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112 - Zásoby</w:t>
      </w:r>
    </w:p>
    <w:p w14:paraId="541DD9B3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8358F35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112 - Zásoby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14:paraId="59C39C4D" w14:textId="77777777" w:rsidR="003E4967" w:rsidRPr="00A1007F" w:rsidRDefault="00C55CEB" w:rsidP="003E4967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interiérového vybavenia, nevyhnutného pre implementáciu OP,</w:t>
      </w:r>
    </w:p>
    <w:p w14:paraId="40500AB8" w14:textId="555166E9" w:rsidR="003E4967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výpočtovej techniky, vrátane príslušenstva (</w:t>
      </w:r>
      <w:r w:rsidRPr="00A1007F">
        <w:rPr>
          <w:rFonts w:asciiTheme="minorHAnsi" w:hAnsiTheme="minorHAnsi"/>
          <w:sz w:val="24"/>
          <w:szCs w:val="24"/>
        </w:rPr>
        <w:t xml:space="preserve">obstaranie osobných počítačov, vrátane materiálu k výpočtovej technike, napr. "myší", klávesníc, filtrov, monitorov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 procesorov k počítačom, nenahratých nosičov dát pre výpočtovú techniku, tlačiarní, podávačov k tlačiarňam, </w:t>
      </w:r>
      <w:del w:id="252" w:author="Autor">
        <w:r w:rsidRPr="00A1007F">
          <w:rPr>
            <w:rFonts w:asciiTheme="minorHAnsi" w:hAnsiTheme="minorHAnsi"/>
            <w:sz w:val="24"/>
            <w:szCs w:val="24"/>
          </w:rPr>
          <w:delText>čípových</w:delText>
        </w:r>
      </w:del>
      <w:ins w:id="253" w:author="Autor">
        <w:r w:rsidRPr="00A1007F">
          <w:rPr>
            <w:rFonts w:asciiTheme="minorHAnsi" w:hAnsiTheme="minorHAnsi"/>
            <w:sz w:val="24"/>
            <w:szCs w:val="24"/>
          </w:rPr>
          <w:t>č</w:t>
        </w:r>
        <w:r w:rsidR="00A95679">
          <w:rPr>
            <w:rFonts w:asciiTheme="minorHAnsi" w:hAnsiTheme="minorHAnsi"/>
            <w:sz w:val="24"/>
            <w:szCs w:val="24"/>
          </w:rPr>
          <w:t>i</w:t>
        </w:r>
        <w:r w:rsidRPr="00A1007F">
          <w:rPr>
            <w:rFonts w:asciiTheme="minorHAnsi" w:hAnsiTheme="minorHAnsi"/>
            <w:sz w:val="24"/>
            <w:szCs w:val="24"/>
          </w:rPr>
          <w:t>pových</w:t>
        </w:r>
      </w:ins>
      <w:r w:rsidRPr="00A1007F">
        <w:rPr>
          <w:rFonts w:asciiTheme="minorHAnsi" w:hAnsiTheme="minorHAnsi"/>
          <w:sz w:val="24"/>
          <w:szCs w:val="24"/>
        </w:rPr>
        <w:t xml:space="preserve"> kariet),</w:t>
      </w:r>
    </w:p>
    <w:p w14:paraId="59B7F907" w14:textId="2EE5D4E2" w:rsidR="003E4967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prevádzkových</w:t>
      </w:r>
      <w:del w:id="254" w:author="Autor">
        <w:r w:rsidR="003E4967" w:rsidRPr="00A1007F">
          <w:rPr>
            <w:rFonts w:asciiTheme="minorHAnsi" w:hAnsiTheme="minorHAnsi"/>
            <w:sz w:val="24"/>
            <w:szCs w:val="24"/>
          </w:rPr>
          <w:delText xml:space="preserve"> / </w:delText>
        </w:r>
      </w:del>
      <w:ins w:id="255" w:author="Autor">
        <w:r w:rsidR="003E4967" w:rsidRPr="00A1007F">
          <w:rPr>
            <w:rFonts w:asciiTheme="minorHAnsi" w:hAnsiTheme="minorHAnsi"/>
            <w:sz w:val="24"/>
            <w:szCs w:val="24"/>
          </w:rPr>
          <w:t>/</w:t>
        </w:r>
      </w:ins>
      <w:r w:rsidR="003E4967" w:rsidRPr="00A1007F">
        <w:rPr>
          <w:rFonts w:asciiTheme="minorHAnsi" w:hAnsiTheme="minorHAnsi"/>
          <w:sz w:val="24"/>
          <w:szCs w:val="24"/>
        </w:rPr>
        <w:t>špeciálnych strojov, prístrojov, zariadení, techniky a náradia, ktoré nespĺňajú kritériá obstarania dlhodobého hmotného majetku z kapitálových výdavkov,</w:t>
      </w:r>
    </w:p>
    <w:p w14:paraId="01D966A0" w14:textId="77777777"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 telekomunikačnej techniky (zvukové a obrazové prístroje vrátane spojovej techniky, spojovacieho a zabezpečovacieho materiálu a materiálu pre zabezpečenie zvukového a obrazového spojenia),</w:t>
      </w:r>
    </w:p>
    <w:p w14:paraId="0C42BCE1" w14:textId="77777777"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 komunikačnej infraštruktúry (materiál na zabezpečenie komunikačných (spojovacích) sietí typu LAN,WAN (rezortné, republikové a medzinárodné spojovacie siete, napr. SANET, GOVNET, VSNET), počítačových sietí, elektronického prenosu dát, prístupu k internetu),</w:t>
      </w:r>
    </w:p>
    <w:p w14:paraId="7754B26B" w14:textId="77777777" w:rsidR="003E4967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všeobecného materiálu (kancelársky, spotrebný materiál</w:t>
      </w:r>
      <w:r w:rsidR="002C1BB2" w:rsidRPr="00A1007F">
        <w:rPr>
          <w:rFonts w:asciiTheme="minorHAnsi" w:hAnsiTheme="minorHAnsi"/>
          <w:sz w:val="24"/>
          <w:szCs w:val="24"/>
        </w:rPr>
        <w:t>),</w:t>
      </w:r>
    </w:p>
    <w:p w14:paraId="074DA9ED" w14:textId="77777777" w:rsidR="003E4967" w:rsidRPr="00A1007F" w:rsidRDefault="003E4967" w:rsidP="003E4967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knihy, časopisy, noviny, učebnice, učebné, kompenzačné pomôcky, </w:t>
      </w:r>
    </w:p>
    <w:p w14:paraId="497CA56A" w14:textId="77777777" w:rsidR="00E94CFD" w:rsidRPr="00A1007F" w:rsidRDefault="003E4967" w:rsidP="00E94CFD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E94CFD">
        <w:rPr>
          <w:rFonts w:asciiTheme="minorHAnsi" w:hAnsiTheme="minorHAnsi"/>
          <w:sz w:val="24"/>
          <w:szCs w:val="24"/>
        </w:rPr>
        <w:t>pracovné odevy a pomôcky, obuv</w:t>
      </w:r>
      <w:r w:rsidR="002C1BB2" w:rsidRPr="00E94CFD">
        <w:rPr>
          <w:rFonts w:asciiTheme="minorHAnsi" w:hAnsiTheme="minorHAnsi"/>
          <w:sz w:val="24"/>
          <w:szCs w:val="24"/>
        </w:rPr>
        <w:t>, bezprostredne súvisiacich s cieľmi projektu.</w:t>
      </w:r>
    </w:p>
    <w:p w14:paraId="4DE2B5D0" w14:textId="77777777" w:rsidR="00094D45" w:rsidRPr="00E94CFD" w:rsidRDefault="00094D45" w:rsidP="0063689B">
      <w:pPr>
        <w:pStyle w:val="Odsekzoznamu"/>
        <w:spacing w:after="0" w:line="240" w:lineRule="auto"/>
        <w:ind w:left="284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0D65D265" w14:textId="77777777" w:rsidR="002C1BB2" w:rsidRDefault="002C1BB2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16451A67" w14:textId="77777777" w:rsidR="00C665B3" w:rsidRPr="00FE2F06" w:rsidRDefault="00C665B3" w:rsidP="00C66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>
        <w:rPr>
          <w:rFonts w:asciiTheme="minorHAnsi" w:hAnsiTheme="minorHAnsi"/>
          <w:b/>
          <w:color w:val="365F91"/>
          <w:sz w:val="26"/>
          <w:szCs w:val="26"/>
        </w:rPr>
        <w:t>35</w:t>
      </w:r>
      <w:r w:rsidRPr="00FE2F06">
        <w:rPr>
          <w:rFonts w:asciiTheme="minorHAnsi" w:hAnsiTheme="minorHAnsi"/>
          <w:b/>
          <w:color w:val="365F91"/>
          <w:sz w:val="26"/>
          <w:szCs w:val="26"/>
        </w:rPr>
        <w:t xml:space="preserve"> – </w:t>
      </w:r>
      <w:r>
        <w:rPr>
          <w:rFonts w:asciiTheme="minorHAnsi" w:hAnsiTheme="minorHAnsi"/>
          <w:b/>
          <w:color w:val="365F91"/>
          <w:sz w:val="26"/>
          <w:szCs w:val="26"/>
        </w:rPr>
        <w:t>Dotácie, príspevky a transfery</w:t>
      </w:r>
    </w:p>
    <w:p w14:paraId="74128D40" w14:textId="77777777" w:rsidR="00C665B3" w:rsidRDefault="00C665B3" w:rsidP="00094D45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lastRenderedPageBreak/>
        <w:t>Vecné vymedzenie</w:t>
      </w:r>
    </w:p>
    <w:p w14:paraId="06C1B40F" w14:textId="77777777" w:rsidR="00C665B3" w:rsidRDefault="005E16A3" w:rsidP="00094D45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 triedy sa zaraďuje poskytnutie dotácií, príspevkov (vrátane transferov) voči tretím osobám (poskytovateľom je štátna rozpočtová alebo príspevková organizácia, obec, VÚC a ich rozpočtové alebo príspevkové organizácie</w:t>
      </w:r>
      <w:r w:rsidR="00FB5000">
        <w:rPr>
          <w:rFonts w:asciiTheme="minorHAnsi" w:hAnsiTheme="minorHAnsi"/>
          <w:sz w:val="24"/>
          <w:szCs w:val="24"/>
        </w:rPr>
        <w:t xml:space="preserve"> resp. neverejná právnická alebo fyzická osoba v zmysle zákona č. 5/2004 Z. z. o službách zamestnanosti a o zmene a doplnení niektorých zákonov v znení neskorších predpisov</w:t>
      </w:r>
      <w:r>
        <w:rPr>
          <w:rFonts w:asciiTheme="minorHAnsi" w:hAnsiTheme="minorHAnsi"/>
          <w:sz w:val="24"/>
          <w:szCs w:val="24"/>
        </w:rPr>
        <w:t>).</w:t>
      </w:r>
    </w:p>
    <w:p w14:paraId="502554D4" w14:textId="77777777" w:rsidR="005E16A3" w:rsidRDefault="005E16A3" w:rsidP="00094D45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3341764" w14:textId="77777777"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094D45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35</w:t>
      </w:r>
      <w:r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 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14:paraId="40723105" w14:textId="77777777" w:rsidR="005E16A3" w:rsidRPr="00094D45" w:rsidRDefault="005E16A3" w:rsidP="009F0261">
      <w:pPr>
        <w:pStyle w:val="Odsekzoznamu"/>
        <w:numPr>
          <w:ilvl w:val="0"/>
          <w:numId w:val="47"/>
        </w:numPr>
        <w:tabs>
          <w:tab w:val="left" w:pos="284"/>
        </w:tabs>
        <w:spacing w:before="60" w:after="0" w:line="240" w:lineRule="auto"/>
        <w:ind w:left="0" w:firstLine="0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094D45">
        <w:rPr>
          <w:rFonts w:asciiTheme="minorHAnsi" w:hAnsiTheme="minorHAnsi"/>
          <w:sz w:val="24"/>
          <w:szCs w:val="24"/>
        </w:rPr>
        <w:t>352 – Poskytnutie dotácií, príspevkov voči tretím osobám</w:t>
      </w:r>
    </w:p>
    <w:p w14:paraId="77CF508C" w14:textId="77777777"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75212DA" w14:textId="77777777"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352</w:t>
      </w: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 xml:space="preserve"> - </w:t>
      </w:r>
      <w:r w:rsidRPr="00094D45">
        <w:rPr>
          <w:rFonts w:asciiTheme="minorHAnsi" w:hAnsiTheme="minorHAnsi"/>
          <w:b/>
          <w:sz w:val="24"/>
          <w:szCs w:val="24"/>
        </w:rPr>
        <w:t>Poskytnutie dotácií, príspevkov voči tretím osobám</w:t>
      </w:r>
      <w:r>
        <w:rPr>
          <w:rFonts w:asciiTheme="minorHAnsi" w:hAnsiTheme="minorHAnsi"/>
          <w:b/>
          <w:sz w:val="24"/>
          <w:szCs w:val="24"/>
        </w:rPr>
        <w:t xml:space="preserve"> - </w:t>
      </w:r>
      <w:r w:rsidRPr="00A1007F">
        <w:rPr>
          <w:rFonts w:asciiTheme="minorHAnsi" w:hAnsiTheme="minorHAnsi"/>
          <w:sz w:val="24"/>
          <w:szCs w:val="24"/>
        </w:rPr>
        <w:t>do tejto skupiny oprávnených výdavkov sa zaraďujú najmä nasledovné typy oprávnených výdavkov:</w:t>
      </w:r>
    </w:p>
    <w:p w14:paraId="52AA291C" w14:textId="77777777"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4F7F0EF" w14:textId="77777777" w:rsidR="005E16A3" w:rsidRDefault="00C81200" w:rsidP="00094D45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transf</w:t>
      </w:r>
      <w:r w:rsidR="005E1AA4">
        <w:rPr>
          <w:rFonts w:asciiTheme="minorHAnsi" w:hAnsiTheme="minorHAnsi"/>
          <w:sz w:val="24"/>
          <w:szCs w:val="24"/>
        </w:rPr>
        <w:t>e</w:t>
      </w:r>
      <w:r>
        <w:rPr>
          <w:rFonts w:asciiTheme="minorHAnsi" w:hAnsiTheme="minorHAnsi"/>
          <w:sz w:val="24"/>
          <w:szCs w:val="24"/>
        </w:rPr>
        <w:t>ry medzinárodnej organizácii – pravidelné a špeciálne príspevky za členstvo</w:t>
      </w:r>
    </w:p>
    <w:p w14:paraId="16E2F1E5" w14:textId="77777777" w:rsidR="00C81200" w:rsidRPr="00094D45" w:rsidRDefault="005E1AA4" w:rsidP="00094D45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094D45">
        <w:rPr>
          <w:rFonts w:asciiTheme="minorHAnsi" w:hAnsiTheme="minorHAnsi"/>
          <w:sz w:val="24"/>
          <w:szCs w:val="24"/>
        </w:rPr>
        <w:t>transfery v rámci verejnej správy -  transfer vyššiemu územnému celku.</w:t>
      </w:r>
    </w:p>
    <w:p w14:paraId="1B669557" w14:textId="77777777" w:rsidR="005E16A3" w:rsidRPr="00C81200" w:rsidRDefault="005E16A3" w:rsidP="00094D45">
      <w:pPr>
        <w:pStyle w:val="Odsekzoznamu"/>
        <w:spacing w:after="0" w:line="240" w:lineRule="auto"/>
        <w:ind w:left="284"/>
        <w:contextualSpacing w:val="0"/>
        <w:jc w:val="both"/>
        <w:rPr>
          <w:rFonts w:asciiTheme="minorHAnsi" w:hAnsiTheme="minorHAnsi"/>
          <w:sz w:val="24"/>
          <w:szCs w:val="24"/>
        </w:rPr>
      </w:pPr>
    </w:p>
    <w:p w14:paraId="497BF875" w14:textId="77777777" w:rsidR="002C1BB2" w:rsidRPr="00D8571A" w:rsidRDefault="002C1BB2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50 – Spotreba</w:t>
      </w:r>
    </w:p>
    <w:p w14:paraId="33F76FC7" w14:textId="77777777"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368805E0" w14:textId="77777777"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50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sa člení na nasledovné skupiny oprávnených výdavkov:</w:t>
      </w:r>
    </w:p>
    <w:p w14:paraId="1B564163" w14:textId="77777777" w:rsidR="002C1BB2" w:rsidRPr="00A1007F" w:rsidRDefault="002C1BB2" w:rsidP="002C1BB2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502 – Spotreba energie</w:t>
      </w:r>
    </w:p>
    <w:p w14:paraId="571732BA" w14:textId="77777777" w:rsidR="002C1BB2" w:rsidRPr="00A1007F" w:rsidRDefault="002C1BB2" w:rsidP="002C1BB2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503 – Spotreba ostatných neskladovateľných dodávok</w:t>
      </w:r>
    </w:p>
    <w:p w14:paraId="3001F984" w14:textId="77777777"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6CDFEAA" w14:textId="77777777"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502 – Spotreba energie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14:paraId="37AFA510" w14:textId="77777777" w:rsidR="002C1BB2" w:rsidRPr="00A1007F" w:rsidRDefault="002C1BB2" w:rsidP="00655DCB">
      <w:pPr>
        <w:pStyle w:val="Odsekzoznamu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energie, vodné, stočné</w:t>
      </w:r>
      <w:r w:rsidR="00655DCB" w:rsidRPr="00A1007F">
        <w:rPr>
          <w:rFonts w:asciiTheme="minorHAnsi" w:hAnsiTheme="minorHAnsi"/>
          <w:sz w:val="24"/>
          <w:szCs w:val="24"/>
        </w:rPr>
        <w:t xml:space="preserve"> (elektrická energia, tepelná energia, vodné, stočné, vrátane platieb za odvádzanie vôd z povrchového odtoku do verejnej kanalizácie).</w:t>
      </w:r>
    </w:p>
    <w:p w14:paraId="685C2077" w14:textId="77777777"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1566447" w14:textId="77777777" w:rsidR="00655DCB" w:rsidRPr="00A1007F" w:rsidRDefault="00655DCB" w:rsidP="00655DC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503 – Spotreba ostatných neskladovateľných dodávok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14:paraId="5A51B29C" w14:textId="77777777" w:rsidR="00655DCB" w:rsidRPr="00A1007F" w:rsidRDefault="00655DCB" w:rsidP="00655DCB">
      <w:pPr>
        <w:pStyle w:val="Default"/>
        <w:numPr>
          <w:ilvl w:val="0"/>
          <w:numId w:val="42"/>
        </w:numPr>
        <w:ind w:left="284" w:hanging="284"/>
        <w:jc w:val="both"/>
        <w:rPr>
          <w:rFonts w:asciiTheme="minorHAnsi" w:hAnsiTheme="minorHAnsi"/>
          <w:color w:val="auto"/>
        </w:rPr>
      </w:pPr>
      <w:r w:rsidRPr="00A1007F">
        <w:rPr>
          <w:rFonts w:asciiTheme="minorHAnsi" w:hAnsiTheme="minorHAnsi"/>
          <w:color w:val="auto"/>
        </w:rPr>
        <w:t xml:space="preserve">palivo na dopravné účely (pohonné hmoty), mazivá, oleje, špeciálne kvapaliny, LPG plyny použité výlučne na dopravné účely pri pracovných cestách služobným vozidlom, bezprostredne súvisiacich s cieľmi projektu. </w:t>
      </w:r>
    </w:p>
    <w:p w14:paraId="0B3DFB11" w14:textId="77777777" w:rsidR="00655DCB" w:rsidRPr="00A1007F" w:rsidRDefault="00655DCB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63D58055" w14:textId="77777777" w:rsidR="00CD2E10" w:rsidRPr="00A1007F" w:rsidRDefault="00CD2E10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10A92FD2" w14:textId="77777777" w:rsidR="002C1BB2" w:rsidRPr="00D8571A" w:rsidRDefault="002C1BB2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51 – Služby</w:t>
      </w:r>
    </w:p>
    <w:p w14:paraId="459C5731" w14:textId="77777777" w:rsidR="002C1BB2" w:rsidRPr="00A1007F" w:rsidRDefault="002C1BB2" w:rsidP="002C1BB2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19C9CCB8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51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sa člení na nasledovné skupiny oprávnených výdavkov:</w:t>
      </w:r>
    </w:p>
    <w:p w14:paraId="6DBF611E" w14:textId="77777777" w:rsidR="00655DCB" w:rsidRPr="00A1007F" w:rsidRDefault="00655DC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511 – Opravy a udržiavanie</w:t>
      </w:r>
    </w:p>
    <w:p w14:paraId="61FDB787" w14:textId="77777777"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512 - Cestovné náhrady</w:t>
      </w:r>
    </w:p>
    <w:p w14:paraId="5D76AB28" w14:textId="77777777"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518 - Ostatné služby</w:t>
      </w:r>
    </w:p>
    <w:p w14:paraId="2C90F3B3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FE1EF85" w14:textId="77777777" w:rsidR="00655DCB" w:rsidRPr="00A1007F" w:rsidRDefault="00655DCB" w:rsidP="00655DC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511 – Opravy a udržiavanie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14:paraId="29AEA4D3" w14:textId="1C849704" w:rsidR="00655DCB" w:rsidRPr="00A1007F" w:rsidRDefault="00BF2CF8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servis, údržba, opravy a výdavky s tým spojené (dopravné);</w:t>
      </w:r>
      <w:r w:rsidRPr="00A1007F">
        <w:rPr>
          <w:rFonts w:asciiTheme="minorHAnsi" w:hAnsiTheme="minorHAnsi"/>
          <w:sz w:val="16"/>
          <w:szCs w:val="16"/>
        </w:rPr>
        <w:t xml:space="preserve"> </w:t>
      </w:r>
      <w:r w:rsidR="00CD2E10" w:rsidRPr="00A1007F">
        <w:rPr>
          <w:rFonts w:asciiTheme="minorHAnsi" w:hAnsiTheme="minorHAnsi"/>
          <w:sz w:val="24"/>
          <w:szCs w:val="24"/>
        </w:rPr>
        <w:t>v</w:t>
      </w:r>
      <w:r w:rsidR="00655DCB" w:rsidRPr="00A1007F">
        <w:rPr>
          <w:rFonts w:asciiTheme="minorHAnsi" w:hAnsiTheme="minorHAnsi"/>
          <w:sz w:val="24"/>
          <w:szCs w:val="24"/>
        </w:rPr>
        <w:t xml:space="preserve"> prípade dodávateľského zabezpečenia úhrada za dodanú slu</w:t>
      </w:r>
      <w:r w:rsidRPr="00A1007F">
        <w:rPr>
          <w:rFonts w:asciiTheme="minorHAnsi" w:hAnsiTheme="minorHAnsi"/>
          <w:sz w:val="24"/>
          <w:szCs w:val="24"/>
        </w:rPr>
        <w:t>ž</w:t>
      </w:r>
      <w:r w:rsidR="00655DCB" w:rsidRPr="00A1007F">
        <w:rPr>
          <w:rFonts w:asciiTheme="minorHAnsi" w:hAnsiTheme="minorHAnsi"/>
          <w:sz w:val="24"/>
          <w:szCs w:val="24"/>
        </w:rPr>
        <w:t>bu</w:t>
      </w:r>
      <w:r w:rsidRPr="00A1007F">
        <w:rPr>
          <w:rFonts w:asciiTheme="minorHAnsi" w:hAnsiTheme="minorHAnsi"/>
          <w:sz w:val="24"/>
          <w:szCs w:val="24"/>
        </w:rPr>
        <w:t>, pri realizácii vo vlastnej réž</w:t>
      </w:r>
      <w:r w:rsidR="00655DCB" w:rsidRPr="00A1007F">
        <w:rPr>
          <w:rFonts w:asciiTheme="minorHAnsi" w:hAnsiTheme="minorHAnsi"/>
          <w:sz w:val="24"/>
          <w:szCs w:val="24"/>
        </w:rPr>
        <w:t>ii, napr. nákup materiálu, pracovných nástrojov, náradí, čistiacich potrieb, premeranie spotreby paliva, drobný materiál pre vodičov (napr. osvie</w:t>
      </w:r>
      <w:r w:rsidRPr="00A1007F">
        <w:rPr>
          <w:rFonts w:asciiTheme="minorHAnsi" w:hAnsiTheme="minorHAnsi"/>
          <w:sz w:val="24"/>
          <w:szCs w:val="24"/>
        </w:rPr>
        <w:t>žovače vzduchu</w:t>
      </w:r>
      <w:r w:rsidR="00655DCB" w:rsidRPr="00A1007F">
        <w:rPr>
          <w:rFonts w:asciiTheme="minorHAnsi" w:hAnsiTheme="minorHAnsi"/>
          <w:sz w:val="24"/>
          <w:szCs w:val="24"/>
        </w:rPr>
        <w:t xml:space="preserve">), pneumatiky, batérie </w:t>
      </w:r>
      <w:r w:rsidR="00201154">
        <w:rPr>
          <w:rFonts w:asciiTheme="minorHAnsi" w:hAnsiTheme="minorHAnsi"/>
          <w:sz w:val="24"/>
          <w:szCs w:val="24"/>
        </w:rPr>
        <w:br/>
      </w:r>
      <w:r w:rsidR="00655DCB" w:rsidRPr="00A1007F">
        <w:rPr>
          <w:rFonts w:asciiTheme="minorHAnsi" w:hAnsiTheme="minorHAnsi"/>
          <w:sz w:val="24"/>
          <w:szCs w:val="24"/>
        </w:rPr>
        <w:t>(aj nahodenie pneumatík, vyvá</w:t>
      </w:r>
      <w:r w:rsidRPr="00A1007F">
        <w:rPr>
          <w:rFonts w:asciiTheme="minorHAnsi" w:hAnsiTheme="minorHAnsi"/>
          <w:sz w:val="24"/>
          <w:szCs w:val="24"/>
        </w:rPr>
        <w:t>ž</w:t>
      </w:r>
      <w:r w:rsidR="00655DCB" w:rsidRPr="00A1007F">
        <w:rPr>
          <w:rFonts w:asciiTheme="minorHAnsi" w:hAnsiTheme="minorHAnsi"/>
          <w:sz w:val="24"/>
          <w:szCs w:val="24"/>
        </w:rPr>
        <w:t>enie kolies, nabitie batérií), navigačných zariadení, náhradné diely na opravy vrátane diskov a duší, emisné kontroly, poplatky za slu</w:t>
      </w:r>
      <w:r w:rsidRPr="00A1007F">
        <w:rPr>
          <w:rFonts w:asciiTheme="minorHAnsi" w:hAnsiTheme="minorHAnsi"/>
          <w:sz w:val="24"/>
          <w:szCs w:val="24"/>
        </w:rPr>
        <w:t>ž</w:t>
      </w:r>
      <w:r w:rsidR="00655DCB" w:rsidRPr="00A1007F">
        <w:rPr>
          <w:rFonts w:asciiTheme="minorHAnsi" w:hAnsiTheme="minorHAnsi"/>
          <w:sz w:val="24"/>
          <w:szCs w:val="24"/>
        </w:rPr>
        <w:t>by staníc technickej kontroly</w:t>
      </w:r>
      <w:r w:rsidR="00D6086C">
        <w:rPr>
          <w:rFonts w:asciiTheme="minorHAnsi" w:hAnsiTheme="minorHAnsi"/>
          <w:sz w:val="24"/>
          <w:szCs w:val="24"/>
        </w:rPr>
        <w:t>;</w:t>
      </w:r>
    </w:p>
    <w:p w14:paraId="2BF5EE86" w14:textId="77777777"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interiérového vybavenia (napr. nábytku);</w:t>
      </w:r>
    </w:p>
    <w:p w14:paraId="14CC432E" w14:textId="77777777"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výpočtovej techniky, softvéru a aplikácií (napr. aktualizácia programového produktu vykonaním malých zásahov do existujúceho produktu) ako aj údržba komunikačnej infraštruktúry (napr. komunikačných (spojovacích) sietí typu LAN, WAN (rezortné, republikové a medzinárodné spojovacie siete, napr. SANET,GOVNET, VSNET), počítačových sietí, elektronického prenosu dát;</w:t>
      </w:r>
    </w:p>
    <w:p w14:paraId="7B39ED89" w14:textId="77777777"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telekomunikačnej techniky (zvukové a obrazové prístroje vrátane spojovej techniky, spojovacieho a zabezpečovacieho materiálu a materiálu pre zabezpečenie zvukového a obrazového spojenia);</w:t>
      </w:r>
    </w:p>
    <w:p w14:paraId="785A98F4" w14:textId="77777777"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prevádzkových / špeciálnych strojov, prístrojov, zariadení, techniky a náradia (napr. kancelárskych, elektrospotrebičov, klimatizačných jednotiek a vzduchotechniky, vrátane príslušného materiálu k vyššie uvedenému);</w:t>
      </w:r>
    </w:p>
    <w:p w14:paraId="46AAAFF7" w14:textId="25A23831"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budov, objektov alebo ich častí (napr. kancelárskych, archívnych)</w:t>
      </w:r>
      <w:r w:rsidR="00D6086C">
        <w:rPr>
          <w:rFonts w:asciiTheme="minorHAnsi" w:hAnsiTheme="minorHAnsi"/>
          <w:sz w:val="24"/>
          <w:szCs w:val="24"/>
        </w:rPr>
        <w:t>.</w:t>
      </w:r>
    </w:p>
    <w:p w14:paraId="1D2D8327" w14:textId="77777777" w:rsidR="00BF2CF8" w:rsidRPr="00A1007F" w:rsidRDefault="00BF2CF8" w:rsidP="00CD2E10">
      <w:pPr>
        <w:pStyle w:val="Odsekzoznamu"/>
        <w:spacing w:after="0" w:line="240" w:lineRule="auto"/>
        <w:ind w:left="284"/>
        <w:jc w:val="both"/>
        <w:rPr>
          <w:rFonts w:asciiTheme="minorHAnsi" w:hAnsiTheme="minorHAnsi"/>
          <w:sz w:val="24"/>
          <w:szCs w:val="24"/>
        </w:rPr>
      </w:pPr>
    </w:p>
    <w:p w14:paraId="75C24E63" w14:textId="77777777" w:rsidR="00885DBB" w:rsidRPr="00A1007F" w:rsidRDefault="00885DBB" w:rsidP="00C55CE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512 - Cestovné náhrady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14:paraId="3A4630D0" w14:textId="4224AC95"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tuzemské</w:t>
      </w:r>
      <w:del w:id="256" w:author="Autor">
        <w:r w:rsidRPr="00A1007F">
          <w:rPr>
            <w:rFonts w:asciiTheme="minorHAnsi" w:hAnsiTheme="minorHAnsi"/>
            <w:sz w:val="24"/>
            <w:szCs w:val="24"/>
          </w:rPr>
          <w:delText xml:space="preserve"> / </w:delText>
        </w:r>
      </w:del>
      <w:ins w:id="257" w:author="Autor">
        <w:r w:rsidRPr="00A1007F">
          <w:rPr>
            <w:rFonts w:asciiTheme="minorHAnsi" w:hAnsiTheme="minorHAnsi"/>
            <w:sz w:val="24"/>
            <w:szCs w:val="24"/>
          </w:rPr>
          <w:t>/</w:t>
        </w:r>
      </w:ins>
      <w:r w:rsidRPr="00A1007F">
        <w:rPr>
          <w:rFonts w:asciiTheme="minorHAnsi" w:hAnsiTheme="minorHAnsi"/>
          <w:sz w:val="24"/>
          <w:szCs w:val="24"/>
        </w:rPr>
        <w:t>zahraničné cestovné náhrady bezprostredne súvisiace s implementáciou projektu;</w:t>
      </w:r>
    </w:p>
    <w:p w14:paraId="31CB775A" w14:textId="77777777"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cestovné náhrady </w:t>
      </w:r>
      <w:r w:rsidR="0042490E" w:rsidRPr="00A1007F">
        <w:rPr>
          <w:rFonts w:asciiTheme="minorHAnsi" w:hAnsiTheme="minorHAnsi"/>
          <w:sz w:val="24"/>
          <w:szCs w:val="24"/>
        </w:rPr>
        <w:t xml:space="preserve">a cestovné výdavky </w:t>
      </w:r>
      <w:r w:rsidRPr="00A1007F">
        <w:rPr>
          <w:rFonts w:asciiTheme="minorHAnsi" w:hAnsiTheme="minorHAnsi"/>
          <w:sz w:val="24"/>
          <w:szCs w:val="24"/>
        </w:rPr>
        <w:t xml:space="preserve">iným ako vlastným zamestnancom (napr. členom Monitorovacieho výboru pre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>).</w:t>
      </w:r>
    </w:p>
    <w:p w14:paraId="65AE7EBA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</w:p>
    <w:p w14:paraId="724086E6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518 - Ostatné služby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14:paraId="308423E3" w14:textId="77777777" w:rsidR="0042490E" w:rsidRPr="00A1007F" w:rsidRDefault="0042490E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8617888" w14:textId="77777777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poštové služby a telekomunikačné služby - bezprostredne súvisiace s implementáciou projektu;</w:t>
      </w:r>
    </w:p>
    <w:p w14:paraId="2E59D4AC" w14:textId="13FD98BD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poplatky za internetové služby (elektronický prenos dát); poplatky za komunikačné (spojovacie) siete typu LAN, WAN; poplatky za užívanie rezortných, republikových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medzinárodných komunikačných (spojovacích) sietí (napr. SANET, GOVNET, VSNET</w:t>
      </w:r>
      <w:del w:id="258" w:author="Autor">
        <w:r w:rsidRPr="00A1007F">
          <w:rPr>
            <w:rFonts w:asciiTheme="minorHAnsi" w:hAnsiTheme="minorHAnsi"/>
            <w:sz w:val="24"/>
            <w:szCs w:val="24"/>
          </w:rPr>
          <w:delText>);</w:delText>
        </w:r>
      </w:del>
      <w:ins w:id="259" w:author="Autor">
        <w:r w:rsidRPr="00A1007F">
          <w:rPr>
            <w:rFonts w:asciiTheme="minorHAnsi" w:hAnsiTheme="minorHAnsi"/>
            <w:sz w:val="24"/>
            <w:szCs w:val="24"/>
          </w:rPr>
          <w:t>)</w:t>
        </w:r>
        <w:r w:rsidR="00FD331C">
          <w:rPr>
            <w:rFonts w:asciiTheme="minorHAnsi" w:hAnsiTheme="minorHAnsi"/>
            <w:sz w:val="24"/>
            <w:szCs w:val="24"/>
          </w:rPr>
          <w:t>,</w:t>
        </w:r>
      </w:ins>
      <w:r w:rsidRPr="00A1007F">
        <w:rPr>
          <w:rFonts w:asciiTheme="minorHAnsi" w:hAnsiTheme="minorHAnsi"/>
          <w:sz w:val="24"/>
          <w:szCs w:val="24"/>
        </w:rPr>
        <w:t xml:space="preserve"> poplatky za IP telefóniu;</w:t>
      </w:r>
    </w:p>
    <w:p w14:paraId="4740871A" w14:textId="77777777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na obstaranie materiálu reprezentačného charakteru (napr. káva, čaj, minerálka, cukor a pod., nie alkoholické nápoje, vrátane vecných darov a kvetov) ak sú poskytnuté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z vlastných zdrojov, nie dodávateľsky;</w:t>
      </w:r>
    </w:p>
    <w:p w14:paraId="118BC844" w14:textId="77777777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softvéru,</w:t>
      </w:r>
      <w:r w:rsidRPr="00A1007F">
        <w:rPr>
          <w:rFonts w:asciiTheme="minorHAnsi" w:hAnsiTheme="minorHAnsi"/>
          <w:sz w:val="16"/>
          <w:szCs w:val="16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vrátane výdavkov na obstaranie licencií súvisiacich s používaním softvéru,  ktorý nespĺňa kritériá nehmotného majetku z kapitálových výdavkov a výlučne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bezprostredne súvisí s projektom a jeho cieľmi;</w:t>
      </w:r>
    </w:p>
    <w:p w14:paraId="3A8E87AF" w14:textId="77777777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obstaranie licencií, autorských práv a patentov, ak nespĺňajú kritériá obstarania dlhodobého nehmotného majetku z kapitálových výdavkov;</w:t>
      </w:r>
    </w:p>
    <w:p w14:paraId="08F81A25" w14:textId="02D93E84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prepravné a nájom dopravných prostriedkov (nesúvisiace s nákupom tovarov) - napr. zabezpečenie prepravy osôb taxislužbou alebo iným dodávateľom prepravnej služby</w:t>
      </w:r>
      <w:del w:id="260" w:author="Autor">
        <w:r w:rsidRPr="00A1007F">
          <w:rPr>
            <w:rFonts w:asciiTheme="minorHAnsi" w:hAnsiTheme="minorHAnsi"/>
            <w:sz w:val="24"/>
            <w:szCs w:val="24"/>
          </w:rPr>
          <w:delText>,</w:delText>
        </w:r>
      </w:del>
      <w:ins w:id="261" w:author="Autor">
        <w:r w:rsidR="00FD331C">
          <w:rPr>
            <w:rFonts w:asciiTheme="minorHAnsi" w:hAnsiTheme="minorHAnsi"/>
            <w:sz w:val="24"/>
            <w:szCs w:val="24"/>
          </w:rPr>
          <w:t>;</w:t>
        </w:r>
      </w:ins>
    </w:p>
    <w:p w14:paraId="310FC18D" w14:textId="77777777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nájom budov, objektov alebo ich častí (napr. kancelárskych, archívnych), ak je nevyhnutný na dosiahnutie cieľov projektu;</w:t>
      </w:r>
    </w:p>
    <w:p w14:paraId="44811C55" w14:textId="27C33ED0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nájom prevádzkových</w:t>
      </w:r>
      <w:del w:id="262" w:author="Autor">
        <w:r w:rsidRPr="00A1007F">
          <w:rPr>
            <w:rFonts w:asciiTheme="minorHAnsi" w:hAnsiTheme="minorHAnsi"/>
            <w:sz w:val="24"/>
            <w:szCs w:val="24"/>
          </w:rPr>
          <w:delText xml:space="preserve"> / </w:delText>
        </w:r>
      </w:del>
      <w:ins w:id="263" w:author="Autor">
        <w:r w:rsidRPr="00A1007F">
          <w:rPr>
            <w:rFonts w:asciiTheme="minorHAnsi" w:hAnsiTheme="minorHAnsi"/>
            <w:sz w:val="24"/>
            <w:szCs w:val="24"/>
          </w:rPr>
          <w:t>/</w:t>
        </w:r>
      </w:ins>
      <w:r w:rsidRPr="00A1007F">
        <w:rPr>
          <w:rFonts w:asciiTheme="minorHAnsi" w:hAnsiTheme="minorHAnsi"/>
          <w:sz w:val="24"/>
          <w:szCs w:val="24"/>
        </w:rPr>
        <w:t>špeciálnych strojov, prístrojov, zariadení, techniky, náradia a materiálu,</w:t>
      </w:r>
      <w:r w:rsidR="00414DE7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nájom výpočtovej techniky</w:t>
      </w:r>
      <w:r w:rsidR="00414DE7" w:rsidRPr="00A1007F">
        <w:rPr>
          <w:rFonts w:asciiTheme="minorHAnsi" w:hAnsiTheme="minorHAnsi"/>
          <w:sz w:val="24"/>
          <w:szCs w:val="24"/>
        </w:rPr>
        <w:t>, nájom softvéru a komunikačnej infraštruktúry</w:t>
      </w:r>
      <w:del w:id="264" w:author="Autor">
        <w:r w:rsidR="00414DE7" w:rsidRPr="00A1007F">
          <w:rPr>
            <w:rFonts w:asciiTheme="minorHAnsi" w:hAnsiTheme="minorHAnsi"/>
            <w:sz w:val="24"/>
            <w:szCs w:val="24"/>
          </w:rPr>
          <w:delText>,</w:delText>
        </w:r>
      </w:del>
      <w:ins w:id="265" w:author="Autor">
        <w:r w:rsidR="00FD331C">
          <w:rPr>
            <w:rFonts w:asciiTheme="minorHAnsi" w:hAnsiTheme="minorHAnsi"/>
            <w:sz w:val="24"/>
            <w:szCs w:val="24"/>
          </w:rPr>
          <w:t>;</w:t>
        </w:r>
      </w:ins>
    </w:p>
    <w:p w14:paraId="2828C81D" w14:textId="03E25F05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školenia, kurzy, semináre, porady, konferencie, sympóziá a informačné podujatia bezp</w:t>
      </w:r>
      <w:r w:rsidR="00414DE7" w:rsidRPr="00A1007F">
        <w:rPr>
          <w:rFonts w:asciiTheme="minorHAnsi" w:hAnsiTheme="minorHAnsi"/>
          <w:sz w:val="24"/>
          <w:szCs w:val="24"/>
        </w:rPr>
        <w:t>rostredne súvisiace s</w:t>
      </w:r>
      <w:r w:rsidR="00D6086C">
        <w:rPr>
          <w:rFonts w:asciiTheme="minorHAnsi" w:hAnsiTheme="minorHAnsi"/>
          <w:sz w:val="24"/>
          <w:szCs w:val="24"/>
        </w:rPr>
        <w:t> </w:t>
      </w:r>
      <w:r w:rsidR="00414DE7" w:rsidRPr="00A1007F">
        <w:rPr>
          <w:rFonts w:asciiTheme="minorHAnsi" w:hAnsiTheme="minorHAnsi"/>
          <w:sz w:val="24"/>
          <w:szCs w:val="24"/>
        </w:rPr>
        <w:t>projektom</w:t>
      </w:r>
      <w:r w:rsidR="00D6086C">
        <w:rPr>
          <w:rFonts w:asciiTheme="minorHAnsi" w:hAnsiTheme="minorHAnsi"/>
          <w:sz w:val="24"/>
          <w:szCs w:val="24"/>
        </w:rPr>
        <w:t>;</w:t>
      </w:r>
    </w:p>
    <w:p w14:paraId="3F91D534" w14:textId="77777777" w:rsidR="00414DE7" w:rsidRPr="00A1007F" w:rsidRDefault="00414DE7" w:rsidP="00414DE7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propagáciu, reklamu a inzerciu: propagácia v tlači, médiách, informačné letáky, brožúry, návody (výdavky, ktoré bezprostredne súvisia s informovaním verejnosti o podpore,</w:t>
      </w:r>
      <w:r w:rsidRPr="00A1007F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ktorú projekt získal z fondov EÚ a štátneho rozpočtu SR na jeho spolufinancovanie),  informačné tabule (plagáty), výdavky za vytvorenie a údržbu web stránky v medzinárodnej sieti INTERNET, vládnej sieti GOVNET, vizitky, zastúpenie a účasť na výstavách a expozíciách, výdavky na vizuál, logo, dizajn manuál, slogany, informačnú kampaň, prieskumy, filmové šoty;</w:t>
      </w:r>
    </w:p>
    <w:p w14:paraId="58AD0F78" w14:textId="77777777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tvorbu odborných publikácií a príručiek, resp. iných odborných materiálov (obstaraných dodávateľsky);</w:t>
      </w:r>
    </w:p>
    <w:p w14:paraId="023757CC" w14:textId="77777777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vypracovanie koncepčných, strategických a realizačných dokumentov;</w:t>
      </w:r>
    </w:p>
    <w:p w14:paraId="202FE17D" w14:textId="77777777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za štúdie, analýzy, výpočty, všetky druhy</w:t>
      </w:r>
      <w:r w:rsidR="006E4CDE" w:rsidRPr="00A1007F">
        <w:rPr>
          <w:rFonts w:asciiTheme="minorHAnsi" w:hAnsiTheme="minorHAnsi"/>
          <w:sz w:val="24"/>
          <w:szCs w:val="24"/>
        </w:rPr>
        <w:t xml:space="preserve"> posudkov, odborných vyjadrení </w:t>
      </w:r>
      <w:r w:rsidRPr="00A1007F">
        <w:rPr>
          <w:rFonts w:asciiTheme="minorHAnsi" w:hAnsiTheme="minorHAnsi"/>
          <w:sz w:val="24"/>
          <w:szCs w:val="24"/>
        </w:rPr>
        <w:t xml:space="preserve">(napr. znalecké, expertízne, rozbory); </w:t>
      </w:r>
    </w:p>
    <w:p w14:paraId="67EA2A9D" w14:textId="77777777"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poradenské služby, právne služby, tlmočnícke a prekladateľské služby, audit, expertízy, marketingové a podobné štúdie;</w:t>
      </w:r>
    </w:p>
    <w:p w14:paraId="1D71AE57" w14:textId="77777777" w:rsidR="0042490E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služby nájmu (upratovanie, strážna služba, prípadne iné podľa zmluvy o nájme priestoru) ak sú nevyhnutné na dosiahnutie cieľov projektu;</w:t>
      </w:r>
    </w:p>
    <w:p w14:paraId="2D3A0943" w14:textId="77777777" w:rsidR="00C90117" w:rsidRDefault="00C90117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výdavky súvisiace s kultúrnou činnosťou, vrátane mládežníckych podujatí, na vecné dary pri kultúrnych podujatiach, finančné odmeny za kultúrne podujatia, za spracovanie súťažných podkladov</w:t>
      </w:r>
      <w:r w:rsidR="00362718">
        <w:rPr>
          <w:rFonts w:asciiTheme="minorHAnsi" w:hAnsiTheme="minorHAnsi"/>
          <w:sz w:val="24"/>
          <w:szCs w:val="24"/>
        </w:rPr>
        <w:t>;</w:t>
      </w:r>
    </w:p>
    <w:p w14:paraId="26821806" w14:textId="1E63EF40" w:rsidR="00C90117" w:rsidRPr="00A1007F" w:rsidRDefault="00C90117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výdavky na reprezentačné účely zabezpečované prostredníctvom cateringovej spoločnosti, resp. reštauračným zariadením, ostatné výdavky spojené s pobytom oficiálnych hostí za ubytovanie, dopravu, tlmočenie a za vstupné na kultúrny program a kultúrne podujatie.</w:t>
      </w:r>
    </w:p>
    <w:p w14:paraId="67E058FF" w14:textId="77777777" w:rsidR="0042490E" w:rsidRPr="00A1007F" w:rsidRDefault="0042490E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4C31F08" w14:textId="77777777"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6C8A3B10" w14:textId="77777777" w:rsidR="00BF2CF8" w:rsidRPr="00D8571A" w:rsidRDefault="00BF2CF8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52 – Osobné výdavky</w:t>
      </w:r>
    </w:p>
    <w:p w14:paraId="0E08C7C2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1E4032B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  <w:bdr w:val="single" w:sz="4" w:space="0" w:color="auto"/>
        </w:rPr>
        <w:t xml:space="preserve">Trieda oprávnených výdavkov </w:t>
      </w:r>
      <w:r w:rsidRPr="00A1007F">
        <w:rPr>
          <w:rFonts w:asciiTheme="minorHAnsi" w:hAnsiTheme="minorHAnsi"/>
          <w:b/>
          <w:sz w:val="24"/>
          <w:szCs w:val="24"/>
          <w:bdr w:val="single" w:sz="4" w:space="0" w:color="auto"/>
        </w:rPr>
        <w:t>52</w:t>
      </w:r>
      <w:r w:rsidRPr="00A1007F">
        <w:rPr>
          <w:rFonts w:asciiTheme="minorHAnsi" w:hAnsiTheme="minorHAnsi"/>
          <w:sz w:val="24"/>
          <w:szCs w:val="24"/>
        </w:rPr>
        <w:t xml:space="preserve"> obsahuje nasledovnú skupinu oprávnených výdavkov:</w:t>
      </w:r>
    </w:p>
    <w:p w14:paraId="235A4A1C" w14:textId="77777777"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521 - Mzdové výdavky</w:t>
      </w:r>
    </w:p>
    <w:p w14:paraId="59D9E492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722A210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521 - Mzdové výdavky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43"/>
      </w:r>
      <w:r w:rsidRPr="00A1007F">
        <w:rPr>
          <w:rFonts w:asciiTheme="minorHAnsi" w:hAnsiTheme="minorHAnsi"/>
          <w:sz w:val="24"/>
          <w:szCs w:val="24"/>
        </w:rPr>
        <w:t xml:space="preserve"> - do tejto skupiny oprávnených výdavkov sa zaraďujú najmä nasledovné typy oprávnených výdavkov:</w:t>
      </w:r>
    </w:p>
    <w:p w14:paraId="26AFFE4E" w14:textId="77777777" w:rsidR="00ED6D18" w:rsidRPr="00A1007F" w:rsidRDefault="00885DBB" w:rsidP="00ED6D1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mzdové výdavky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44"/>
      </w:r>
      <w:r w:rsidRPr="00A1007F">
        <w:rPr>
          <w:rFonts w:asciiTheme="minorHAnsi" w:hAnsiTheme="minorHAnsi"/>
          <w:sz w:val="24"/>
          <w:szCs w:val="24"/>
        </w:rPr>
        <w:t xml:space="preserve"> zamestnancov prijímateľa</w:t>
      </w:r>
      <w:r w:rsidR="00ED6D18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14:paraId="48BBBC8B" w14:textId="1E26CB6B" w:rsidR="00ED6D18" w:rsidRPr="00A1007F" w:rsidRDefault="00885DBB" w:rsidP="00ED6D1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odmeny za práce vykonané mimo pracovného pomeru vrátane povinných odvodov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za zamestnávateľa, pričom mimo pracovným pomerom sa rozumejú vzťahy uzatvorené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v zmysle ustanovení §§ 223</w:t>
      </w:r>
      <w:del w:id="272" w:author="Autor">
        <w:r w:rsidRPr="00A1007F">
          <w:rPr>
            <w:rFonts w:asciiTheme="minorHAnsi" w:hAnsiTheme="minorHAnsi"/>
            <w:sz w:val="24"/>
            <w:szCs w:val="24"/>
          </w:rPr>
          <w:delText>-228 z. č. 311/2001 Z. z.</w:delText>
        </w:r>
      </w:del>
      <w:ins w:id="273" w:author="Autor">
        <w:r w:rsidR="00835CCE">
          <w:rPr>
            <w:rFonts w:asciiTheme="minorHAnsi" w:hAnsiTheme="minorHAnsi"/>
            <w:sz w:val="24"/>
            <w:szCs w:val="24"/>
          </w:rPr>
          <w:t xml:space="preserve"> až</w:t>
        </w:r>
        <w:r w:rsidRPr="00A1007F">
          <w:rPr>
            <w:rFonts w:asciiTheme="minorHAnsi" w:hAnsiTheme="minorHAnsi"/>
            <w:sz w:val="24"/>
            <w:szCs w:val="24"/>
          </w:rPr>
          <w:t>228</w:t>
        </w:r>
        <w:r w:rsidR="00835CCE">
          <w:rPr>
            <w:rFonts w:asciiTheme="minorHAnsi" w:hAnsiTheme="minorHAnsi"/>
            <w:sz w:val="24"/>
            <w:szCs w:val="24"/>
          </w:rPr>
          <w:t>a</w:t>
        </w:r>
      </w:ins>
      <w:r w:rsidRPr="00A1007F">
        <w:rPr>
          <w:rFonts w:asciiTheme="minorHAnsi" w:hAnsiTheme="minorHAnsi"/>
          <w:sz w:val="24"/>
          <w:szCs w:val="24"/>
        </w:rPr>
        <w:t xml:space="preserve"> Zákonníka práce </w:t>
      </w:r>
      <w:del w:id="274" w:author="Autor">
        <w:r w:rsidRPr="00A1007F">
          <w:rPr>
            <w:rFonts w:asciiTheme="minorHAnsi" w:hAnsiTheme="minorHAnsi"/>
            <w:sz w:val="24"/>
            <w:szCs w:val="24"/>
          </w:rPr>
          <w:delText xml:space="preserve">v znení neskorších predpisov </w:delText>
        </w:r>
      </w:del>
      <w:r w:rsidRPr="00A1007F">
        <w:rPr>
          <w:rFonts w:asciiTheme="minorHAnsi" w:hAnsiTheme="minorHAnsi"/>
          <w:sz w:val="24"/>
          <w:szCs w:val="24"/>
        </w:rPr>
        <w:t xml:space="preserve">(t. j. dohoda o vykonaní práce ak ide o prácu, ktorá je vymedzená výsledkom, dohoda o pracovnej činnosti ak ide o príležitostnú činnosť vymedzenú druhom práce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dohoda o brigádnickej práci študentov)</w:t>
      </w:r>
      <w:r w:rsidR="00ED6D18" w:rsidRPr="00A1007F">
        <w:rPr>
          <w:rFonts w:asciiTheme="minorHAnsi" w:hAnsiTheme="minorHAnsi"/>
          <w:sz w:val="24"/>
          <w:szCs w:val="24"/>
        </w:rPr>
        <w:t>,</w:t>
      </w:r>
    </w:p>
    <w:p w14:paraId="653D01E7" w14:textId="77777777" w:rsidR="00ED6D18" w:rsidRPr="00A1007F" w:rsidRDefault="00ED6D18" w:rsidP="00ED6D1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transfery na nemocenské dávky.</w:t>
      </w:r>
    </w:p>
    <w:p w14:paraId="707ED9D9" w14:textId="77777777" w:rsidR="00ED6D18" w:rsidRPr="00A1007F" w:rsidRDefault="00ED6D18" w:rsidP="00ED6D18">
      <w:pPr>
        <w:pStyle w:val="Odsekzoznamu"/>
        <w:spacing w:after="0" w:line="240" w:lineRule="auto"/>
        <w:ind w:left="284"/>
        <w:contextualSpacing w:val="0"/>
        <w:jc w:val="both"/>
        <w:rPr>
          <w:rFonts w:asciiTheme="minorHAnsi" w:hAnsiTheme="minorHAnsi"/>
          <w:sz w:val="24"/>
          <w:szCs w:val="24"/>
        </w:rPr>
      </w:pPr>
    </w:p>
    <w:p w14:paraId="1DEEF3E9" w14:textId="77777777" w:rsidR="00BF2CF8" w:rsidRPr="00D8571A" w:rsidRDefault="00BF2CF8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54 – Ostatné výdavky</w:t>
      </w:r>
    </w:p>
    <w:p w14:paraId="731000EA" w14:textId="77777777"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80017F4" w14:textId="77777777"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54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14:paraId="46A3CAB9" w14:textId="77777777" w:rsidR="00BF2CF8" w:rsidRPr="00A1007F" w:rsidRDefault="00BF2CF8" w:rsidP="00BF2CF8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548 – Výdavky na prevádzkovú činnosť</w:t>
      </w:r>
    </w:p>
    <w:p w14:paraId="14A5084E" w14:textId="77777777" w:rsidR="00ED6D18" w:rsidRPr="00A1007F" w:rsidRDefault="00ED6D18" w:rsidP="00ED6D18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548 - Výdavky na prevádzkovú činnosť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14:paraId="1A3C5DCC" w14:textId="77777777" w:rsidR="00242F0B" w:rsidRPr="00A1007F" w:rsidRDefault="00242F0B" w:rsidP="00242F0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lang w:eastAsia="cs-CZ"/>
        </w:rPr>
        <w:t>výdavky na poistenie majetku spolufinancovaného z NFP,</w:t>
      </w:r>
    </w:p>
    <w:p w14:paraId="18E71D33" w14:textId="77777777" w:rsidR="00ED6D18" w:rsidRPr="00A1007F" w:rsidRDefault="00ED6D18" w:rsidP="00242F0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povinné zmluvné a havarijné poistenie (dopravné).</w:t>
      </w:r>
    </w:p>
    <w:p w14:paraId="7557E8F1" w14:textId="77777777"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48906754" w14:textId="77777777" w:rsidR="00ED6D18" w:rsidRPr="00A1007F" w:rsidRDefault="00ED6D1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66D8CC11" w14:textId="77777777" w:rsidR="00BF2CF8" w:rsidRPr="00D8571A" w:rsidRDefault="00BF2CF8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56 – Finančné výdavky a poplatky</w:t>
      </w:r>
    </w:p>
    <w:p w14:paraId="26199E1D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FD394A1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56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14:paraId="32F9B304" w14:textId="77777777"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568 - Ostatné finančné výdavky</w:t>
      </w:r>
    </w:p>
    <w:p w14:paraId="305561B8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6928B56" w14:textId="77777777"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568 - Ostatné finančné výdavky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14:paraId="4EF8449F" w14:textId="77777777" w:rsidR="00242F0B" w:rsidRPr="00A1007F" w:rsidRDefault="00242F0B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úhrada správnych poplatkov </w:t>
      </w:r>
      <w:r w:rsidRPr="00A1007F">
        <w:rPr>
          <w:rFonts w:asciiTheme="minorHAnsi" w:hAnsiTheme="minorHAnsi"/>
          <w:sz w:val="24"/>
          <w:lang w:eastAsia="cs-CZ"/>
        </w:rPr>
        <w:t>(napr. za  úkony a konania orgánov štátnej správy, vyšších územných celkov, obcí podľa zákona č. 145/1995 Z. z. o správnych poplatkoch v znení neskorších predpisov) s priamou väzbou na projekt</w:t>
      </w:r>
      <w:r w:rsidRPr="00A1007F">
        <w:rPr>
          <w:rFonts w:asciiTheme="minorHAnsi" w:hAnsiTheme="minorHAnsi"/>
          <w:sz w:val="24"/>
          <w:szCs w:val="24"/>
        </w:rPr>
        <w:t>,</w:t>
      </w:r>
    </w:p>
    <w:p w14:paraId="256D748F" w14:textId="77777777" w:rsidR="00333738" w:rsidRPr="00A1007F" w:rsidRDefault="00333738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diaľničné známky, diaľničné popla</w:t>
      </w:r>
      <w:r w:rsidR="00242F0B" w:rsidRPr="00A1007F">
        <w:rPr>
          <w:rFonts w:asciiTheme="minorHAnsi" w:hAnsiTheme="minorHAnsi"/>
          <w:sz w:val="24"/>
          <w:szCs w:val="24"/>
        </w:rPr>
        <w:t>tky, parkovacie karty, parkovné.</w:t>
      </w:r>
    </w:p>
    <w:p w14:paraId="731D61E5" w14:textId="77777777" w:rsidR="00333738" w:rsidRPr="00A1007F" w:rsidRDefault="00333738" w:rsidP="00242F0B">
      <w:pPr>
        <w:pStyle w:val="Odsekzoznamu"/>
        <w:spacing w:after="0" w:line="240" w:lineRule="auto"/>
        <w:ind w:left="284"/>
        <w:contextualSpacing w:val="0"/>
        <w:jc w:val="both"/>
        <w:rPr>
          <w:rFonts w:asciiTheme="minorHAnsi" w:hAnsiTheme="minorHAnsi"/>
          <w:sz w:val="24"/>
          <w:szCs w:val="24"/>
        </w:rPr>
      </w:pPr>
    </w:p>
    <w:p w14:paraId="49418720" w14:textId="77777777" w:rsidR="00905EC4" w:rsidRPr="00C36213" w:rsidRDefault="0079218A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275" w:name="_Toc74549223"/>
      <w:bookmarkStart w:id="276" w:name="_Toc62213241"/>
      <w:r w:rsidRPr="00C36213">
        <w:rPr>
          <w:rFonts w:asciiTheme="minorHAnsi" w:hAnsiTheme="minorHAnsi"/>
          <w:b/>
          <w:color w:val="365F91"/>
          <w:sz w:val="32"/>
          <w:szCs w:val="24"/>
        </w:rPr>
        <w:t>N</w:t>
      </w:r>
      <w:r w:rsidR="008909DF" w:rsidRPr="00C36213">
        <w:rPr>
          <w:rFonts w:asciiTheme="minorHAnsi" w:hAnsiTheme="minorHAnsi"/>
          <w:b/>
          <w:color w:val="365F91"/>
          <w:sz w:val="32"/>
          <w:szCs w:val="24"/>
        </w:rPr>
        <w:t>ajčastejšie sa vyskytujúc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>e</w:t>
      </w:r>
      <w:r w:rsidR="008909DF"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>neoprávnen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>é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výdavk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>y</w:t>
      </w:r>
      <w:bookmarkEnd w:id="275"/>
      <w:bookmarkEnd w:id="276"/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14:paraId="71E9B70E" w14:textId="77777777" w:rsidR="00C82141" w:rsidRPr="00A1007F" w:rsidRDefault="00C82141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E208B86" w14:textId="51567A5F" w:rsidR="001F3B44" w:rsidRPr="00A1007F" w:rsidRDefault="00A40721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Vo všeobecnosti možno za n</w:t>
      </w:r>
      <w:r w:rsidR="00F71F4E" w:rsidRPr="00A1007F">
        <w:rPr>
          <w:rFonts w:asciiTheme="minorHAnsi" w:hAnsiTheme="minorHAnsi"/>
          <w:sz w:val="24"/>
          <w:szCs w:val="24"/>
        </w:rPr>
        <w:t>ajčastejšie sa vyskytujúce</w:t>
      </w:r>
      <w:r w:rsidR="00F71F4E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Pr="00CB458E">
        <w:rPr>
          <w:rFonts w:asciiTheme="minorHAnsi" w:hAnsiTheme="minorHAnsi"/>
          <w:sz w:val="24"/>
          <w:szCs w:val="24"/>
        </w:rPr>
        <w:t xml:space="preserve">skupiny </w:t>
      </w:r>
      <w:r w:rsidR="00F71F4E" w:rsidRPr="00CB458E">
        <w:rPr>
          <w:rFonts w:asciiTheme="minorHAnsi" w:hAnsiTheme="minorHAnsi"/>
          <w:sz w:val="24"/>
          <w:szCs w:val="24"/>
        </w:rPr>
        <w:t>neoprávnen</w:t>
      </w:r>
      <w:r w:rsidRPr="00CB458E">
        <w:rPr>
          <w:rFonts w:asciiTheme="minorHAnsi" w:hAnsiTheme="minorHAnsi"/>
          <w:sz w:val="24"/>
          <w:szCs w:val="24"/>
        </w:rPr>
        <w:t>ých</w:t>
      </w:r>
      <w:r w:rsidR="00F71F4E" w:rsidRPr="00CB458E">
        <w:rPr>
          <w:rFonts w:asciiTheme="minorHAnsi" w:hAnsiTheme="minorHAnsi"/>
          <w:sz w:val="24"/>
          <w:szCs w:val="24"/>
        </w:rPr>
        <w:t xml:space="preserve"> výdavk</w:t>
      </w:r>
      <w:r w:rsidRPr="00CB458E">
        <w:rPr>
          <w:rFonts w:asciiTheme="minorHAnsi" w:hAnsiTheme="minorHAnsi"/>
          <w:sz w:val="24"/>
          <w:szCs w:val="24"/>
        </w:rPr>
        <w:t>ov</w:t>
      </w:r>
      <w:r w:rsidR="00D54351" w:rsidRPr="00A1007F">
        <w:rPr>
          <w:rFonts w:asciiTheme="minorHAnsi" w:hAnsiTheme="minorHAnsi"/>
          <w:b/>
          <w:sz w:val="24"/>
          <w:szCs w:val="24"/>
        </w:rPr>
        <w:t xml:space="preserve">  </w:t>
      </w:r>
      <w:r w:rsidR="00F71F4E" w:rsidRPr="00A1007F">
        <w:rPr>
          <w:rFonts w:asciiTheme="minorHAnsi" w:hAnsiTheme="minorHAnsi"/>
          <w:sz w:val="24"/>
          <w:szCs w:val="24"/>
        </w:rPr>
        <w:t>OP</w:t>
      </w:r>
      <w:del w:id="277" w:author="Autor">
        <w:r w:rsidR="00F71F4E" w:rsidRPr="00A1007F">
          <w:rPr>
            <w:rFonts w:asciiTheme="minorHAnsi" w:hAnsiTheme="minorHAnsi"/>
            <w:sz w:val="24"/>
            <w:szCs w:val="24"/>
          </w:rPr>
          <w:delText xml:space="preserve"> </w:delText>
        </w:r>
      </w:del>
      <w:ins w:id="278" w:author="Autor">
        <w:r w:rsidR="00FD331C">
          <w:rPr>
            <w:rFonts w:asciiTheme="minorHAnsi" w:hAnsiTheme="minorHAnsi"/>
            <w:sz w:val="24"/>
            <w:szCs w:val="24"/>
          </w:rPr>
          <w:t> </w:t>
        </w:r>
      </w:ins>
      <w:r w:rsidR="00297D87" w:rsidRPr="00A1007F">
        <w:rPr>
          <w:rFonts w:asciiTheme="minorHAnsi" w:hAnsiTheme="minorHAnsi"/>
          <w:sz w:val="24"/>
          <w:szCs w:val="24"/>
        </w:rPr>
        <w:t>TP</w:t>
      </w:r>
      <w:r w:rsidR="00252C6F" w:rsidRPr="00A1007F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považovať </w:t>
      </w:r>
      <w:r w:rsidR="00252C6F" w:rsidRPr="00A1007F">
        <w:rPr>
          <w:rFonts w:asciiTheme="minorHAnsi" w:hAnsiTheme="minorHAnsi"/>
          <w:sz w:val="24"/>
          <w:szCs w:val="24"/>
        </w:rPr>
        <w:t>nasledovné</w:t>
      </w:r>
      <w:r w:rsidR="00F71F08" w:rsidRPr="00A1007F">
        <w:rPr>
          <w:rStyle w:val="Odkaznapoznmkupodiarou"/>
          <w:rFonts w:asciiTheme="minorHAnsi" w:hAnsiTheme="minorHAnsi"/>
          <w:sz w:val="24"/>
          <w:szCs w:val="24"/>
        </w:rPr>
        <w:footnoteReference w:id="45"/>
      </w:r>
      <w:r w:rsidR="00F71F08" w:rsidRPr="00A1007F">
        <w:rPr>
          <w:rFonts w:asciiTheme="minorHAnsi" w:hAnsiTheme="minorHAnsi"/>
          <w:sz w:val="24"/>
          <w:szCs w:val="24"/>
        </w:rPr>
        <w:t>:</w:t>
      </w:r>
    </w:p>
    <w:p w14:paraId="31955BD6" w14:textId="7DA178AF"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bez priameho vzťahu k projektu</w:t>
      </w:r>
      <w:del w:id="284" w:author="Autor">
        <w:r w:rsidRPr="00A1007F">
          <w:rPr>
            <w:rFonts w:asciiTheme="minorHAnsi" w:hAnsiTheme="minorHAnsi"/>
            <w:sz w:val="24"/>
            <w:szCs w:val="24"/>
          </w:rPr>
          <w:delText>,</w:delText>
        </w:r>
      </w:del>
      <w:ins w:id="285" w:author="Autor">
        <w:r w:rsidR="00FD331C">
          <w:rPr>
            <w:rFonts w:asciiTheme="minorHAnsi" w:hAnsiTheme="minorHAnsi"/>
            <w:sz w:val="24"/>
            <w:szCs w:val="24"/>
          </w:rPr>
          <w:t>;</w:t>
        </w:r>
      </w:ins>
    </w:p>
    <w:p w14:paraId="49F0F782" w14:textId="369FBA2D"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nie sú nevyhnutné k dosiahnutiu cieľov projektu</w:t>
      </w:r>
      <w:del w:id="286" w:author="Autor">
        <w:r w:rsidRPr="00A1007F">
          <w:rPr>
            <w:rFonts w:asciiTheme="minorHAnsi" w:hAnsiTheme="minorHAnsi"/>
            <w:sz w:val="24"/>
            <w:szCs w:val="24"/>
          </w:rPr>
          <w:delText>,</w:delText>
        </w:r>
      </w:del>
      <w:ins w:id="287" w:author="Autor">
        <w:r w:rsidR="00FD331C">
          <w:rPr>
            <w:rFonts w:asciiTheme="minorHAnsi" w:hAnsiTheme="minorHAnsi"/>
            <w:sz w:val="24"/>
            <w:szCs w:val="24"/>
          </w:rPr>
          <w:t>;</w:t>
        </w:r>
      </w:ins>
    </w:p>
    <w:p w14:paraId="3C541D1B" w14:textId="28B619B4"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sú zo strany prijímateľa nedostatočne odôvodnené a</w:t>
      </w:r>
      <w:r w:rsidR="00FD331C">
        <w:rPr>
          <w:rFonts w:asciiTheme="minorHAnsi" w:hAnsiTheme="minorHAnsi"/>
          <w:sz w:val="24"/>
          <w:szCs w:val="24"/>
        </w:rPr>
        <w:t> </w:t>
      </w:r>
      <w:r w:rsidRPr="00A1007F">
        <w:rPr>
          <w:rFonts w:asciiTheme="minorHAnsi" w:hAnsiTheme="minorHAnsi"/>
          <w:sz w:val="24"/>
          <w:szCs w:val="24"/>
        </w:rPr>
        <w:t>preukázané</w:t>
      </w:r>
      <w:del w:id="288" w:author="Autor">
        <w:r w:rsidRPr="00A1007F">
          <w:rPr>
            <w:rFonts w:asciiTheme="minorHAnsi" w:hAnsiTheme="minorHAnsi"/>
            <w:sz w:val="24"/>
            <w:szCs w:val="24"/>
          </w:rPr>
          <w:delText>,</w:delText>
        </w:r>
      </w:del>
      <w:ins w:id="289" w:author="Autor">
        <w:r w:rsidR="00FD331C">
          <w:rPr>
            <w:rFonts w:asciiTheme="minorHAnsi" w:hAnsiTheme="minorHAnsi"/>
            <w:sz w:val="24"/>
            <w:szCs w:val="24"/>
          </w:rPr>
          <w:t>;</w:t>
        </w:r>
      </w:ins>
    </w:p>
    <w:p w14:paraId="01ED5759" w14:textId="6D04E18F"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nie sú v súlade s rozpočtom projektu</w:t>
      </w:r>
      <w:del w:id="290" w:author="Autor">
        <w:r w:rsidRPr="00A1007F">
          <w:rPr>
            <w:rFonts w:asciiTheme="minorHAnsi" w:hAnsiTheme="minorHAnsi"/>
            <w:sz w:val="24"/>
            <w:szCs w:val="24"/>
          </w:rPr>
          <w:delText>,</w:delText>
        </w:r>
      </w:del>
      <w:ins w:id="291" w:author="Autor">
        <w:r w:rsidR="00FD331C">
          <w:rPr>
            <w:rFonts w:asciiTheme="minorHAnsi" w:hAnsiTheme="minorHAnsi"/>
            <w:sz w:val="24"/>
            <w:szCs w:val="24"/>
          </w:rPr>
          <w:t>;</w:t>
        </w:r>
      </w:ins>
    </w:p>
    <w:p w14:paraId="093CB033" w14:textId="6F4E1C9D" w:rsidR="00B852B2" w:rsidRDefault="00D54351" w:rsidP="00B852B2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7D4D76">
        <w:rPr>
          <w:rFonts w:asciiTheme="minorHAnsi" w:hAnsiTheme="minorHAnsi"/>
          <w:sz w:val="24"/>
          <w:szCs w:val="24"/>
        </w:rPr>
        <w:t>výdavky, ktoré vznikli pred 1. 1. 2014</w:t>
      </w:r>
      <w:r w:rsidRPr="00B852B2">
        <w:rPr>
          <w:rFonts w:asciiTheme="minorHAnsi" w:hAnsiTheme="minorHAnsi"/>
          <w:sz w:val="24"/>
          <w:szCs w:val="24"/>
        </w:rPr>
        <w:t xml:space="preserve"> a po 31. 12. 2023</w:t>
      </w:r>
      <w:del w:id="292" w:author="Autor">
        <w:r w:rsidRPr="00B852B2">
          <w:rPr>
            <w:rFonts w:asciiTheme="minorHAnsi" w:hAnsiTheme="minorHAnsi"/>
            <w:sz w:val="24"/>
            <w:szCs w:val="24"/>
          </w:rPr>
          <w:delText>,</w:delText>
        </w:r>
      </w:del>
      <w:ins w:id="293" w:author="Autor">
        <w:r w:rsidR="00FD331C">
          <w:rPr>
            <w:rFonts w:asciiTheme="minorHAnsi" w:hAnsiTheme="minorHAnsi"/>
            <w:sz w:val="24"/>
            <w:szCs w:val="24"/>
          </w:rPr>
          <w:t>;</w:t>
        </w:r>
      </w:ins>
      <w:r w:rsidRPr="00B852B2">
        <w:rPr>
          <w:rFonts w:asciiTheme="minorHAnsi" w:hAnsiTheme="minorHAnsi"/>
          <w:sz w:val="24"/>
          <w:szCs w:val="24"/>
        </w:rPr>
        <w:t xml:space="preserve"> </w:t>
      </w:r>
    </w:p>
    <w:p w14:paraId="78405736" w14:textId="22ACA202" w:rsidR="00D54351" w:rsidRPr="00B852B2" w:rsidRDefault="00D54351" w:rsidP="00B852B2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B852B2">
        <w:rPr>
          <w:rFonts w:asciiTheme="minorHAnsi" w:hAnsiTheme="minorHAnsi"/>
          <w:sz w:val="24"/>
          <w:szCs w:val="24"/>
        </w:rPr>
        <w:t>výdavky na projekty s celkovým či prevažujúcim dopadom mimo cieľový región</w:t>
      </w:r>
      <w:del w:id="294" w:author="Autor">
        <w:r w:rsidRPr="00B852B2">
          <w:rPr>
            <w:rFonts w:asciiTheme="minorHAnsi" w:hAnsiTheme="minorHAnsi"/>
            <w:sz w:val="24"/>
            <w:szCs w:val="24"/>
          </w:rPr>
          <w:delText>,</w:delText>
        </w:r>
      </w:del>
      <w:ins w:id="295" w:author="Autor">
        <w:r w:rsidR="00FD331C">
          <w:rPr>
            <w:rFonts w:asciiTheme="minorHAnsi" w:hAnsiTheme="minorHAnsi"/>
            <w:sz w:val="24"/>
            <w:szCs w:val="24"/>
          </w:rPr>
          <w:t>;</w:t>
        </w:r>
      </w:ins>
    </w:p>
    <w:p w14:paraId="575EBCC6" w14:textId="726B4E7D" w:rsidR="005B4EDE" w:rsidRPr="00A1007F" w:rsidRDefault="005B4EDE" w:rsidP="005B4EDE">
      <w:pPr>
        <w:pStyle w:val="Odsekzoznamu"/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nie sú v účtovníctve jednoznačne označené ako výdavky súvisiace s realizovaným projektom v súlade s vnútorným predpisom účtovnej jednotky k vedeniu účtovníctva</w:t>
      </w:r>
      <w:r w:rsidR="00AC2CA1">
        <w:rPr>
          <w:rFonts w:asciiTheme="minorHAnsi" w:hAnsiTheme="minorHAnsi"/>
          <w:sz w:val="24"/>
          <w:szCs w:val="24"/>
        </w:rPr>
        <w:t>;</w:t>
      </w:r>
    </w:p>
    <w:p w14:paraId="687CE6E5" w14:textId="77E9FBA5" w:rsidR="005B4EDE" w:rsidRPr="00A1007F" w:rsidRDefault="005B4EDE" w:rsidP="005B4ED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odpisy dlhodobého majetku;</w:t>
      </w:r>
    </w:p>
    <w:p w14:paraId="1AB2DFC5" w14:textId="6560041F" w:rsidR="005B4EDE" w:rsidRPr="00A1007F" w:rsidRDefault="005B4EDE" w:rsidP="005B4EDE">
      <w:pPr>
        <w:pStyle w:val="Zoznamsodrkami"/>
        <w:numPr>
          <w:ilvl w:val="0"/>
          <w:numId w:val="4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správne poplatky</w:t>
      </w:r>
      <w:r w:rsidR="00AC2CA1">
        <w:rPr>
          <w:rFonts w:asciiTheme="minorHAnsi" w:hAnsiTheme="minorHAnsi"/>
          <w:sz w:val="24"/>
          <w:szCs w:val="24"/>
        </w:rPr>
        <w:t>,</w:t>
      </w:r>
      <w:r w:rsidR="00D53749" w:rsidRPr="00A1007F">
        <w:rPr>
          <w:rFonts w:asciiTheme="minorHAnsi" w:hAnsiTheme="minorHAnsi"/>
          <w:sz w:val="24"/>
          <w:szCs w:val="24"/>
        </w:rPr>
        <w:t xml:space="preserve"> ktoré nie sú pre realizáciu projektu nevyhnutné a </w:t>
      </w:r>
      <w:r w:rsidRPr="00A1007F">
        <w:rPr>
          <w:rFonts w:asciiTheme="minorHAnsi" w:hAnsiTheme="minorHAnsi"/>
          <w:sz w:val="24"/>
          <w:szCs w:val="24"/>
        </w:rPr>
        <w:t>nemajú priamu väzbu na projekt;</w:t>
      </w:r>
      <w:r w:rsidR="00D53749" w:rsidRPr="00A1007F">
        <w:rPr>
          <w:rFonts w:asciiTheme="minorHAnsi" w:hAnsiTheme="minorHAnsi"/>
          <w:sz w:val="24"/>
          <w:szCs w:val="24"/>
        </w:rPr>
        <w:t xml:space="preserve"> </w:t>
      </w:r>
    </w:p>
    <w:p w14:paraId="5B3F56B7" w14:textId="7DD298F1"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bankové poplatky;</w:t>
      </w:r>
    </w:p>
    <w:p w14:paraId="27EE95A1" w14:textId="48326340"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daňové poplatky a dovozné prirážky;</w:t>
      </w:r>
    </w:p>
    <w:p w14:paraId="06EF1197" w14:textId="368B2816"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položky financované z iných finančných zdrojov;</w:t>
      </w:r>
    </w:p>
    <w:p w14:paraId="1C828801" w14:textId="55A78EDF"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iné výdavky priamo nesúvisiace s</w:t>
      </w:r>
      <w:r w:rsidR="00AC2CA1">
        <w:rPr>
          <w:rFonts w:asciiTheme="minorHAnsi" w:hAnsiTheme="minorHAnsi"/>
          <w:sz w:val="24"/>
          <w:szCs w:val="24"/>
        </w:rPr>
        <w:t> </w:t>
      </w:r>
      <w:r w:rsidRPr="00A1007F">
        <w:rPr>
          <w:rFonts w:asciiTheme="minorHAnsi" w:hAnsiTheme="minorHAnsi"/>
          <w:sz w:val="24"/>
          <w:szCs w:val="24"/>
        </w:rPr>
        <w:t>projektom</w:t>
      </w:r>
      <w:r w:rsidR="00AC2CA1">
        <w:rPr>
          <w:rFonts w:asciiTheme="minorHAnsi" w:hAnsiTheme="minorHAnsi"/>
          <w:sz w:val="24"/>
          <w:szCs w:val="24"/>
        </w:rPr>
        <w:t>;</w:t>
      </w:r>
    </w:p>
    <w:p w14:paraId="7FA545AE" w14:textId="1592ABAD" w:rsidR="00A40721" w:rsidRDefault="005B4EDE" w:rsidP="00A40721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akákoľvek časť výdavkov, ktorou by sa prekročila maximálna intenzita pomoci, alebo stanovené finančné limity</w:t>
      </w:r>
      <w:r w:rsidR="00AC2CA1">
        <w:rPr>
          <w:rFonts w:asciiTheme="minorHAnsi" w:hAnsiTheme="minorHAnsi"/>
          <w:sz w:val="24"/>
          <w:szCs w:val="24"/>
        </w:rPr>
        <w:t>.</w:t>
      </w:r>
    </w:p>
    <w:p w14:paraId="1C5BB2BC" w14:textId="77777777" w:rsidR="00A40721" w:rsidRDefault="00A40721" w:rsidP="00C55F1D">
      <w:pPr>
        <w:pStyle w:val="Odsekzoznamu"/>
        <w:spacing w:after="0" w:line="240" w:lineRule="auto"/>
        <w:ind w:left="284"/>
        <w:contextualSpacing w:val="0"/>
        <w:jc w:val="both"/>
        <w:rPr>
          <w:rFonts w:asciiTheme="minorHAnsi" w:hAnsiTheme="minorHAnsi"/>
          <w:sz w:val="24"/>
          <w:szCs w:val="24"/>
        </w:rPr>
      </w:pPr>
    </w:p>
    <w:p w14:paraId="38CF4854" w14:textId="67D9749E" w:rsidR="00A40721" w:rsidRPr="00C55F1D" w:rsidRDefault="00A40721" w:rsidP="00C55F1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5F1D">
        <w:rPr>
          <w:rFonts w:asciiTheme="minorHAnsi" w:hAnsiTheme="minorHAnsi"/>
          <w:sz w:val="24"/>
          <w:szCs w:val="24"/>
        </w:rPr>
        <w:t>Konkrétne príklady najčastejšie sa vyskytujúcich neoprávnených výdavkov sú nasledovné:</w:t>
      </w:r>
    </w:p>
    <w:p w14:paraId="2D40F2A3" w14:textId="36D0D32E" w:rsidR="00BE61FD" w:rsidRDefault="001F1EDE" w:rsidP="00E16B6A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výdavky na </w:t>
      </w:r>
      <w:r w:rsidR="00BE61FD" w:rsidRPr="00BE61FD">
        <w:rPr>
          <w:rFonts w:asciiTheme="minorHAnsi" w:hAnsiTheme="minorHAnsi"/>
          <w:sz w:val="24"/>
          <w:szCs w:val="24"/>
        </w:rPr>
        <w:t xml:space="preserve">doplnkové dôchodkové sporenie </w:t>
      </w:r>
      <w:r w:rsidR="006266A4">
        <w:rPr>
          <w:rFonts w:asciiTheme="minorHAnsi" w:hAnsiTheme="minorHAnsi"/>
          <w:sz w:val="24"/>
          <w:szCs w:val="24"/>
        </w:rPr>
        <w:t>vrátane prislúchajúcich odvodov</w:t>
      </w:r>
      <w:r w:rsidR="00BE61FD" w:rsidRPr="00BE61FD">
        <w:rPr>
          <w:rFonts w:asciiTheme="minorHAnsi" w:hAnsiTheme="minorHAnsi"/>
          <w:sz w:val="24"/>
          <w:szCs w:val="24"/>
        </w:rPr>
        <w:t xml:space="preserve">; </w:t>
      </w:r>
    </w:p>
    <w:p w14:paraId="27365298" w14:textId="41F8AC24" w:rsidR="006266A4" w:rsidRPr="00BE61FD" w:rsidRDefault="006266A4" w:rsidP="00E16B6A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výdavky na odmeny za neoprávnené činnosti vo vzťahu k projektu</w:t>
      </w:r>
      <w:r w:rsidRPr="006266A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vrátane prislúchajúcich odvodov</w:t>
      </w:r>
      <w:r w:rsidRPr="00BE61FD">
        <w:rPr>
          <w:rFonts w:asciiTheme="minorHAnsi" w:hAnsiTheme="minorHAnsi"/>
          <w:sz w:val="24"/>
          <w:szCs w:val="24"/>
        </w:rPr>
        <w:t>;</w:t>
      </w:r>
    </w:p>
    <w:p w14:paraId="31850205" w14:textId="2B91E0C9" w:rsidR="00BE61FD" w:rsidRDefault="00E30891" w:rsidP="00E16B6A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mzdové </w:t>
      </w:r>
      <w:r w:rsidR="00E16B6A">
        <w:rPr>
          <w:rFonts w:asciiTheme="minorHAnsi" w:hAnsiTheme="minorHAnsi"/>
          <w:sz w:val="24"/>
          <w:szCs w:val="24"/>
        </w:rPr>
        <w:t xml:space="preserve">výdavky, pri ktorých sú </w:t>
      </w:r>
      <w:r w:rsidR="001F1EDE">
        <w:rPr>
          <w:rFonts w:asciiTheme="minorHAnsi" w:hAnsiTheme="minorHAnsi"/>
          <w:sz w:val="24"/>
          <w:szCs w:val="24"/>
        </w:rPr>
        <w:t>nedostatočn</w:t>
      </w:r>
      <w:r w:rsidR="00E16B6A">
        <w:rPr>
          <w:rFonts w:asciiTheme="minorHAnsi" w:hAnsiTheme="minorHAnsi"/>
          <w:sz w:val="24"/>
          <w:szCs w:val="24"/>
        </w:rPr>
        <w:t>e</w:t>
      </w:r>
      <w:r w:rsidR="00BE61FD">
        <w:rPr>
          <w:rFonts w:asciiTheme="minorHAnsi" w:hAnsiTheme="minorHAnsi"/>
          <w:sz w:val="24"/>
          <w:szCs w:val="24"/>
        </w:rPr>
        <w:t xml:space="preserve"> </w:t>
      </w:r>
      <w:r w:rsidR="00BE61FD" w:rsidRPr="00BE61FD">
        <w:rPr>
          <w:rFonts w:asciiTheme="minorHAnsi" w:hAnsiTheme="minorHAnsi"/>
          <w:sz w:val="24"/>
          <w:szCs w:val="24"/>
        </w:rPr>
        <w:t>zdôvodnen</w:t>
      </w:r>
      <w:r w:rsidR="00E16B6A">
        <w:rPr>
          <w:rFonts w:asciiTheme="minorHAnsi" w:hAnsiTheme="minorHAnsi"/>
          <w:sz w:val="24"/>
          <w:szCs w:val="24"/>
        </w:rPr>
        <w:t>é</w:t>
      </w:r>
      <w:r w:rsidR="00BE61FD" w:rsidRPr="00BE61FD">
        <w:rPr>
          <w:rFonts w:asciiTheme="minorHAnsi" w:hAnsiTheme="minorHAnsi"/>
          <w:sz w:val="24"/>
          <w:szCs w:val="24"/>
        </w:rPr>
        <w:t xml:space="preserve"> odm</w:t>
      </w:r>
      <w:r w:rsidR="00E16B6A">
        <w:rPr>
          <w:rFonts w:asciiTheme="minorHAnsi" w:hAnsiTheme="minorHAnsi"/>
          <w:sz w:val="24"/>
          <w:szCs w:val="24"/>
        </w:rPr>
        <w:t>eny</w:t>
      </w:r>
      <w:r w:rsidR="00BE61FD" w:rsidRPr="00BE61FD">
        <w:rPr>
          <w:rFonts w:asciiTheme="minorHAnsi" w:hAnsiTheme="minorHAnsi"/>
          <w:sz w:val="24"/>
          <w:szCs w:val="24"/>
        </w:rPr>
        <w:t xml:space="preserve"> v takej miere, aby bola preukázaná oprávnenosť nárokovaných výdavkov vo vzťahu k projektu</w:t>
      </w:r>
      <w:r w:rsidR="006266A4" w:rsidRPr="00BE61FD">
        <w:rPr>
          <w:rFonts w:asciiTheme="minorHAnsi" w:hAnsiTheme="minorHAnsi"/>
          <w:sz w:val="24"/>
          <w:szCs w:val="24"/>
        </w:rPr>
        <w:t>;</w:t>
      </w:r>
    </w:p>
    <w:p w14:paraId="212B417B" w14:textId="5FC50A95" w:rsidR="00BE61FD" w:rsidRPr="00BE61FD" w:rsidRDefault="006266A4" w:rsidP="00E16B6A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mzdové výdavky za odvody, ktoré sú nesprávne vypočítané a neprislúchajú nárokovaným mzdovým výdavkom</w:t>
      </w:r>
      <w:r w:rsidRPr="00BE61FD">
        <w:rPr>
          <w:rFonts w:asciiTheme="minorHAnsi" w:hAnsiTheme="minorHAnsi"/>
          <w:sz w:val="24"/>
          <w:szCs w:val="24"/>
        </w:rPr>
        <w:t xml:space="preserve">; </w:t>
      </w:r>
    </w:p>
    <w:p w14:paraId="3B55DFB9" w14:textId="50F6230B" w:rsidR="00BA7BE4" w:rsidRDefault="00BA7BE4" w:rsidP="00C55F1D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výdavky za nedostatočne</w:t>
      </w:r>
      <w:r w:rsidRPr="00C55F1D">
        <w:rPr>
          <w:rFonts w:asciiTheme="minorHAnsi" w:hAnsiTheme="minorHAnsi"/>
          <w:sz w:val="24"/>
          <w:szCs w:val="24"/>
        </w:rPr>
        <w:t xml:space="preserve"> </w:t>
      </w:r>
      <w:r w:rsidRPr="00BA7BE4">
        <w:rPr>
          <w:rFonts w:asciiTheme="minorHAnsi" w:hAnsiTheme="minorHAnsi"/>
          <w:sz w:val="24"/>
          <w:szCs w:val="24"/>
        </w:rPr>
        <w:t>preukázané</w:t>
      </w:r>
      <w:r>
        <w:rPr>
          <w:rFonts w:asciiTheme="minorHAnsi" w:hAnsiTheme="minorHAnsi"/>
          <w:sz w:val="24"/>
          <w:szCs w:val="24"/>
        </w:rPr>
        <w:t xml:space="preserve"> </w:t>
      </w:r>
      <w:r w:rsidR="002B2524">
        <w:rPr>
          <w:rFonts w:asciiTheme="minorHAnsi" w:hAnsiTheme="minorHAnsi"/>
          <w:sz w:val="24"/>
          <w:szCs w:val="24"/>
        </w:rPr>
        <w:t>tuzemské/zahraničné cestovné náhrady</w:t>
      </w:r>
      <w:r>
        <w:rPr>
          <w:rFonts w:asciiTheme="minorHAnsi" w:hAnsiTheme="minorHAnsi"/>
          <w:sz w:val="24"/>
          <w:szCs w:val="24"/>
        </w:rPr>
        <w:t>, napr. chýbajúce cestovné lístky</w:t>
      </w:r>
      <w:r w:rsidRPr="00BA7BE4">
        <w:rPr>
          <w:rFonts w:asciiTheme="minorHAnsi" w:hAnsiTheme="minorHAnsi"/>
          <w:sz w:val="24"/>
          <w:szCs w:val="24"/>
        </w:rPr>
        <w:t>;</w:t>
      </w:r>
    </w:p>
    <w:p w14:paraId="5ED3D4EE" w14:textId="53CFDAA7" w:rsidR="00BA7BE4" w:rsidRDefault="00BA7BE4" w:rsidP="00C55F1D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výdavky za vreckové</w:t>
      </w:r>
      <w:del w:id="296" w:author="Autor">
        <w:r>
          <w:rPr>
            <w:rFonts w:asciiTheme="minorHAnsi" w:hAnsiTheme="minorHAnsi"/>
            <w:sz w:val="24"/>
            <w:szCs w:val="24"/>
          </w:rPr>
          <w:delText>,</w:delText>
        </w:r>
      </w:del>
      <w:ins w:id="297" w:author="Autor">
        <w:r w:rsidR="00FD331C">
          <w:rPr>
            <w:rFonts w:asciiTheme="minorHAnsi" w:hAnsiTheme="minorHAnsi"/>
            <w:sz w:val="24"/>
            <w:szCs w:val="24"/>
          </w:rPr>
          <w:t>;</w:t>
        </w:r>
      </w:ins>
      <w:r>
        <w:rPr>
          <w:rFonts w:asciiTheme="minorHAnsi" w:hAnsiTheme="minorHAnsi"/>
          <w:sz w:val="24"/>
          <w:szCs w:val="24"/>
        </w:rPr>
        <w:t xml:space="preserve"> </w:t>
      </w:r>
    </w:p>
    <w:p w14:paraId="5DF35FC1" w14:textId="68040DC9" w:rsidR="00BA7BE4" w:rsidRPr="00BA7BE4" w:rsidRDefault="00BA7BE4" w:rsidP="00C55F1D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výdavky, ktoré </w:t>
      </w:r>
      <w:r w:rsidRPr="00BA7BE4">
        <w:rPr>
          <w:rFonts w:asciiTheme="minorHAnsi" w:hAnsiTheme="minorHAnsi"/>
          <w:sz w:val="24"/>
          <w:szCs w:val="24"/>
        </w:rPr>
        <w:t>sú zo strany prijímateľa nedostatočne odôvodnené a</w:t>
      </w:r>
      <w:r w:rsidR="002B2524">
        <w:rPr>
          <w:rFonts w:asciiTheme="minorHAnsi" w:hAnsiTheme="minorHAnsi"/>
          <w:sz w:val="24"/>
          <w:szCs w:val="24"/>
        </w:rPr>
        <w:t> </w:t>
      </w:r>
      <w:r w:rsidRPr="00BA7BE4">
        <w:rPr>
          <w:rFonts w:asciiTheme="minorHAnsi" w:hAnsiTheme="minorHAnsi"/>
          <w:sz w:val="24"/>
          <w:szCs w:val="24"/>
        </w:rPr>
        <w:t>preukázané</w:t>
      </w:r>
      <w:r w:rsidR="002B2524">
        <w:rPr>
          <w:rFonts w:asciiTheme="minorHAnsi" w:hAnsiTheme="minorHAnsi"/>
          <w:sz w:val="24"/>
          <w:szCs w:val="24"/>
        </w:rPr>
        <w:t xml:space="preserve"> podpornou dokumentáciou (napr. pri dodávateľských zmluvách formálne a obsahové nedostatky v pracovných výkazoch</w:t>
      </w:r>
      <w:del w:id="298" w:author="Autor">
        <w:r w:rsidR="002B2524">
          <w:rPr>
            <w:rFonts w:asciiTheme="minorHAnsi" w:hAnsiTheme="minorHAnsi"/>
            <w:sz w:val="24"/>
            <w:szCs w:val="24"/>
          </w:rPr>
          <w:delText>),</w:delText>
        </w:r>
      </w:del>
      <w:ins w:id="299" w:author="Autor">
        <w:r w:rsidR="002B2524">
          <w:rPr>
            <w:rFonts w:asciiTheme="minorHAnsi" w:hAnsiTheme="minorHAnsi"/>
            <w:sz w:val="24"/>
            <w:szCs w:val="24"/>
          </w:rPr>
          <w:t>)</w:t>
        </w:r>
        <w:r w:rsidR="00FD331C">
          <w:rPr>
            <w:rFonts w:asciiTheme="minorHAnsi" w:hAnsiTheme="minorHAnsi"/>
            <w:sz w:val="24"/>
            <w:szCs w:val="24"/>
          </w:rPr>
          <w:t>;</w:t>
        </w:r>
      </w:ins>
    </w:p>
    <w:p w14:paraId="7702FAFF" w14:textId="5D7AB484" w:rsidR="00BE61FD" w:rsidRPr="00BE61FD" w:rsidRDefault="00E16B6A" w:rsidP="00C55F1D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</w:t>
      </w:r>
      <w:r w:rsidR="006266A4">
        <w:rPr>
          <w:rFonts w:asciiTheme="minorHAnsi" w:hAnsiTheme="minorHAnsi"/>
          <w:sz w:val="24"/>
          <w:szCs w:val="24"/>
        </w:rPr>
        <w:t xml:space="preserve">ýdavky, ktoré </w:t>
      </w:r>
      <w:r>
        <w:rPr>
          <w:rFonts w:asciiTheme="minorHAnsi" w:hAnsiTheme="minorHAnsi"/>
          <w:sz w:val="24"/>
          <w:szCs w:val="24"/>
        </w:rPr>
        <w:t>vznikajú</w:t>
      </w:r>
      <w:r w:rsidR="006266A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z dôvodu, že p</w:t>
      </w:r>
      <w:r w:rsidR="00BE61FD" w:rsidRPr="00BE61FD">
        <w:rPr>
          <w:rFonts w:asciiTheme="minorHAnsi" w:hAnsiTheme="minorHAnsi"/>
          <w:sz w:val="24"/>
          <w:szCs w:val="24"/>
        </w:rPr>
        <w:t>rijímateľ nerešpektuje vecnú oprávnenosť výdavkov projektu – nezohľadňuje percento oprávnenosti oprávnených zamestnancov, ktorí využívajú výsledok projektu - napr. pri výpočtovej technike, prenajatých priestoroch</w:t>
      </w:r>
      <w:r>
        <w:rPr>
          <w:rFonts w:asciiTheme="minorHAnsi" w:hAnsiTheme="minorHAnsi"/>
          <w:sz w:val="24"/>
          <w:szCs w:val="24"/>
        </w:rPr>
        <w:t>.</w:t>
      </w:r>
    </w:p>
    <w:p w14:paraId="354A1BE5" w14:textId="77777777" w:rsidR="00BE61FD" w:rsidRPr="00A1007F" w:rsidRDefault="00BE61FD" w:rsidP="00BE61F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45B0C4F" w14:textId="6CC6A391" w:rsidR="00905EC4" w:rsidRPr="00D8571A" w:rsidRDefault="00A3135B" w:rsidP="00D8571A">
      <w:pPr>
        <w:shd w:val="clear" w:color="auto" w:fill="FBD4B4" w:themeFill="accent6" w:themeFillTint="66"/>
        <w:spacing w:after="0"/>
        <w:jc w:val="both"/>
        <w:rPr>
          <w:rFonts w:asciiTheme="minorHAnsi" w:hAnsiTheme="minorHAnsi"/>
          <w:b/>
          <w:color w:val="365F91"/>
          <w:sz w:val="24"/>
          <w:szCs w:val="24"/>
        </w:rPr>
      </w:pPr>
      <w:r>
        <w:rPr>
          <w:rFonts w:asciiTheme="minorHAnsi" w:hAnsiTheme="minorHAnsi"/>
          <w:b/>
          <w:color w:val="365F91"/>
          <w:sz w:val="24"/>
          <w:szCs w:val="24"/>
        </w:rPr>
        <w:t>Skupiny neoprávnených výdavkov, a n</w:t>
      </w:r>
      <w:r w:rsidR="001F3B44" w:rsidRPr="00D8571A">
        <w:rPr>
          <w:rFonts w:asciiTheme="minorHAnsi" w:hAnsiTheme="minorHAnsi"/>
          <w:b/>
          <w:color w:val="365F91"/>
          <w:sz w:val="24"/>
          <w:szCs w:val="24"/>
        </w:rPr>
        <w:t xml:space="preserve">eoprávnené výdavky uvedené v tejto </w:t>
      </w:r>
      <w:r w:rsidR="002A78F8" w:rsidRPr="00D8571A">
        <w:rPr>
          <w:rFonts w:asciiTheme="minorHAnsi" w:hAnsiTheme="minorHAnsi"/>
          <w:b/>
          <w:color w:val="365F91"/>
          <w:sz w:val="24"/>
          <w:szCs w:val="24"/>
        </w:rPr>
        <w:t>Príručke</w:t>
      </w:r>
      <w:r w:rsidR="001F3B44" w:rsidRPr="00D8571A">
        <w:rPr>
          <w:rFonts w:asciiTheme="minorHAnsi" w:hAnsiTheme="minorHAnsi"/>
          <w:b/>
          <w:color w:val="365F91"/>
          <w:sz w:val="24"/>
          <w:szCs w:val="24"/>
        </w:rPr>
        <w:t xml:space="preserve"> bude </w:t>
      </w:r>
      <w:r w:rsidR="002A78F8" w:rsidRPr="00D8571A">
        <w:rPr>
          <w:rFonts w:asciiTheme="minorHAnsi" w:hAnsiTheme="minorHAnsi"/>
          <w:b/>
          <w:color w:val="365F91"/>
          <w:sz w:val="24"/>
          <w:szCs w:val="24"/>
        </w:rPr>
        <w:t>poskytovateľ</w:t>
      </w:r>
      <w:r w:rsidR="00CB458E">
        <w:rPr>
          <w:rFonts w:asciiTheme="minorHAnsi" w:hAnsiTheme="minorHAnsi"/>
          <w:b/>
          <w:color w:val="365F91"/>
          <w:sz w:val="24"/>
          <w:szCs w:val="24"/>
        </w:rPr>
        <w:t xml:space="preserve"> </w:t>
      </w:r>
      <w:r w:rsidR="001F3B44" w:rsidRPr="00D8571A">
        <w:rPr>
          <w:rFonts w:asciiTheme="minorHAnsi" w:hAnsiTheme="minorHAnsi"/>
          <w:b/>
          <w:color w:val="365F91"/>
          <w:sz w:val="24"/>
          <w:szCs w:val="24"/>
          <w:u w:val="single"/>
        </w:rPr>
        <w:t>vždy</w:t>
      </w:r>
      <w:r w:rsidR="001F3B44" w:rsidRPr="00D8571A">
        <w:rPr>
          <w:rFonts w:asciiTheme="minorHAnsi" w:hAnsiTheme="minorHAnsi"/>
          <w:b/>
          <w:color w:val="365F91"/>
          <w:sz w:val="24"/>
          <w:szCs w:val="24"/>
        </w:rPr>
        <w:t xml:space="preserve"> považovať</w:t>
      </w:r>
      <w:r w:rsidR="00CB458E">
        <w:rPr>
          <w:rFonts w:asciiTheme="minorHAnsi" w:hAnsiTheme="minorHAnsi"/>
          <w:b/>
          <w:color w:val="365F91"/>
          <w:sz w:val="24"/>
          <w:szCs w:val="24"/>
        </w:rPr>
        <w:t xml:space="preserve"> </w:t>
      </w:r>
      <w:r w:rsidR="001F3B44" w:rsidRPr="00D8571A">
        <w:rPr>
          <w:rFonts w:asciiTheme="minorHAnsi" w:hAnsiTheme="minorHAnsi"/>
          <w:b/>
          <w:color w:val="365F91"/>
          <w:sz w:val="24"/>
          <w:szCs w:val="24"/>
        </w:rPr>
        <w:t>za neoprávnené</w:t>
      </w:r>
      <w:r w:rsidR="002A78F8" w:rsidRPr="00D8571A">
        <w:rPr>
          <w:rFonts w:asciiTheme="minorHAnsi" w:hAnsiTheme="minorHAnsi"/>
          <w:b/>
          <w:color w:val="365F91"/>
          <w:sz w:val="24"/>
          <w:szCs w:val="24"/>
        </w:rPr>
        <w:t>,</w:t>
      </w:r>
      <w:r w:rsidR="001F3B44" w:rsidRPr="00D8571A">
        <w:rPr>
          <w:rFonts w:asciiTheme="minorHAnsi" w:hAnsiTheme="minorHAnsi"/>
          <w:b/>
          <w:color w:val="365F91"/>
          <w:sz w:val="24"/>
          <w:szCs w:val="24"/>
        </w:rPr>
        <w:t xml:space="preserve"> bez ohľadu na ich vzťah k cieľom a charakteru projektu.</w:t>
      </w:r>
    </w:p>
    <w:p w14:paraId="03F3F7F0" w14:textId="77777777" w:rsidR="006A2DF0" w:rsidRPr="00A1007F" w:rsidRDefault="006A2DF0">
      <w:pPr>
        <w:rPr>
          <w:rFonts w:asciiTheme="minorHAnsi" w:hAnsiTheme="minorHAnsi"/>
          <w:sz w:val="24"/>
          <w:szCs w:val="24"/>
        </w:rPr>
      </w:pPr>
    </w:p>
    <w:p w14:paraId="417B5F5F" w14:textId="77777777" w:rsidR="0099545B" w:rsidRPr="00C36213" w:rsidRDefault="0099545B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300" w:name="_Toc74549224"/>
      <w:bookmarkStart w:id="301" w:name="_Toc62213242"/>
      <w:r w:rsidRPr="00C36213">
        <w:rPr>
          <w:rFonts w:asciiTheme="minorHAnsi" w:hAnsiTheme="minorHAnsi"/>
          <w:b/>
          <w:color w:val="365F91"/>
          <w:sz w:val="32"/>
          <w:szCs w:val="24"/>
        </w:rPr>
        <w:t>Podmienky hospodárnosti výdavkov</w:t>
      </w:r>
      <w:bookmarkEnd w:id="300"/>
      <w:bookmarkEnd w:id="301"/>
      <w:r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14:paraId="3506874B" w14:textId="77777777" w:rsidR="0099545B" w:rsidRPr="00A1007F" w:rsidRDefault="0099545B" w:rsidP="0099545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6812289" w14:textId="77777777"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Žiadateľ/prijímateľ </w:t>
      </w:r>
      <w:r w:rsidRPr="00A1007F">
        <w:rPr>
          <w:rFonts w:asciiTheme="minorHAnsi" w:hAnsiTheme="minorHAnsi"/>
          <w:b/>
          <w:sz w:val="24"/>
          <w:szCs w:val="24"/>
        </w:rPr>
        <w:t xml:space="preserve">je povinný </w:t>
      </w:r>
      <w:r w:rsidRPr="00A1007F">
        <w:rPr>
          <w:rFonts w:asciiTheme="minorHAnsi" w:hAnsiTheme="minorHAnsi"/>
          <w:sz w:val="24"/>
          <w:szCs w:val="24"/>
        </w:rPr>
        <w:t xml:space="preserve">v zmysle osobitných predpisov pri používaní verejných prostriedkov, ktorým je aj NFP, zachovávať zásadu hospodárnosti, a preto bude RO </w:t>
      </w:r>
      <w:r w:rsidR="008C21C9">
        <w:rPr>
          <w:rFonts w:asciiTheme="minorHAnsi" w:hAnsiTheme="minorHAnsi"/>
          <w:sz w:val="24"/>
          <w:szCs w:val="24"/>
        </w:rPr>
        <w:t xml:space="preserve">OP TP </w:t>
      </w:r>
      <w:r w:rsidRPr="00A1007F">
        <w:rPr>
          <w:rFonts w:asciiTheme="minorHAnsi" w:hAnsiTheme="minorHAnsi"/>
          <w:sz w:val="24"/>
          <w:szCs w:val="24"/>
        </w:rPr>
        <w:t>v jednotlivých oblastiach implementácie projektu posudzovať, či navrhnuté výdavky projektu spĺňajú podmienku hospodárnosti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46"/>
      </w:r>
      <w:r w:rsidRPr="00A1007F">
        <w:rPr>
          <w:rFonts w:asciiTheme="minorHAnsi" w:hAnsiTheme="minorHAnsi"/>
          <w:sz w:val="24"/>
          <w:szCs w:val="24"/>
        </w:rPr>
        <w:t xml:space="preserve"> a či zodpovedajú obvyklým cenám v danom mieste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čase.</w:t>
      </w:r>
    </w:p>
    <w:p w14:paraId="3316B6E4" w14:textId="77777777"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Východiskom pre posudzovanie oprávnenosti výdavkov projektov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z pohľadu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ich hospodárnosti je </w:t>
      </w:r>
      <w:r w:rsidRPr="007D4D76">
        <w:rPr>
          <w:rFonts w:asciiTheme="minorHAnsi" w:hAnsiTheme="minorHAnsi"/>
          <w:i/>
          <w:sz w:val="24"/>
          <w:szCs w:val="24"/>
        </w:rPr>
        <w:t xml:space="preserve">Metodický pokyn CKO č. </w:t>
      </w:r>
      <w:r w:rsidR="008C21C9" w:rsidRPr="007D4D76">
        <w:rPr>
          <w:rFonts w:asciiTheme="minorHAnsi" w:hAnsiTheme="minorHAnsi"/>
          <w:i/>
          <w:sz w:val="24"/>
          <w:szCs w:val="24"/>
        </w:rPr>
        <w:t xml:space="preserve">18 </w:t>
      </w:r>
      <w:r w:rsidRPr="007D4D76">
        <w:rPr>
          <w:rFonts w:asciiTheme="minorHAnsi" w:hAnsiTheme="minorHAnsi"/>
          <w:i/>
          <w:sz w:val="24"/>
          <w:szCs w:val="24"/>
        </w:rPr>
        <w:t xml:space="preserve">k overovaniu hospodárnosti výdavkov </w:t>
      </w:r>
      <w:r w:rsidR="00201154">
        <w:rPr>
          <w:rFonts w:asciiTheme="minorHAnsi" w:hAnsiTheme="minorHAnsi"/>
          <w:i/>
          <w:sz w:val="24"/>
          <w:szCs w:val="24"/>
        </w:rPr>
        <w:br/>
      </w:r>
      <w:r w:rsidRPr="007D4D76">
        <w:rPr>
          <w:rFonts w:asciiTheme="minorHAnsi" w:hAnsiTheme="minorHAnsi"/>
          <w:i/>
          <w:sz w:val="24"/>
          <w:szCs w:val="24"/>
        </w:rPr>
        <w:t>na programové obdobie 2014 - 2020</w:t>
      </w:r>
      <w:r w:rsidRPr="00A1007F">
        <w:rPr>
          <w:rFonts w:asciiTheme="minorHAnsi" w:hAnsiTheme="minorHAnsi"/>
          <w:sz w:val="24"/>
          <w:szCs w:val="24"/>
        </w:rPr>
        <w:t xml:space="preserve">, ktorý formuluje základné pravidlá a postupy pre proces posudzovania zásady hospodárnosti výdavkov projektu, resp. ŽoNFP. </w:t>
      </w:r>
    </w:p>
    <w:p w14:paraId="0973097F" w14:textId="77777777" w:rsidR="00AF4647" w:rsidRPr="00A1007F" w:rsidRDefault="00AF4647" w:rsidP="00847195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E11F14">
        <w:rPr>
          <w:rFonts w:asciiTheme="minorHAnsi" w:hAnsiTheme="minorHAnsi"/>
          <w:sz w:val="24"/>
          <w:szCs w:val="24"/>
        </w:rPr>
        <w:t xml:space="preserve">Nastavenie podmienok vzťahujúcich sa na hospodárnosť výdavkov projektov OP </w:t>
      </w:r>
      <w:r w:rsidR="00297D87" w:rsidRPr="00E11F14">
        <w:rPr>
          <w:rFonts w:asciiTheme="minorHAnsi" w:hAnsiTheme="minorHAnsi"/>
          <w:sz w:val="24"/>
          <w:szCs w:val="24"/>
        </w:rPr>
        <w:t>TP</w:t>
      </w:r>
      <w:r w:rsidRPr="00E11F14">
        <w:rPr>
          <w:rFonts w:asciiTheme="minorHAnsi" w:hAnsiTheme="minorHAnsi"/>
          <w:sz w:val="24"/>
          <w:szCs w:val="24"/>
        </w:rPr>
        <w:t xml:space="preserve"> vychádza zo snahy RO</w:t>
      </w:r>
      <w:r w:rsidR="005B5EA3" w:rsidRPr="00C12691">
        <w:rPr>
          <w:rFonts w:asciiTheme="minorHAnsi" w:hAnsiTheme="minorHAnsi"/>
          <w:sz w:val="24"/>
          <w:szCs w:val="24"/>
        </w:rPr>
        <w:t xml:space="preserve"> </w:t>
      </w:r>
      <w:r w:rsidRPr="00D35F02">
        <w:rPr>
          <w:rFonts w:asciiTheme="minorHAnsi" w:hAnsiTheme="minorHAnsi"/>
          <w:sz w:val="24"/>
          <w:szCs w:val="24"/>
        </w:rPr>
        <w:t xml:space="preserve">zabezpečiť efektívny spôsob preukazovania (zo strany žiadateľa/prijímateľa) </w:t>
      </w:r>
      <w:r w:rsidR="00201154" w:rsidRPr="00C12691">
        <w:rPr>
          <w:rFonts w:asciiTheme="minorHAnsi" w:hAnsiTheme="minorHAnsi"/>
          <w:sz w:val="24"/>
          <w:szCs w:val="24"/>
        </w:rPr>
        <w:br/>
      </w:r>
      <w:r w:rsidRPr="00C12691">
        <w:rPr>
          <w:rFonts w:asciiTheme="minorHAnsi" w:hAnsiTheme="minorHAnsi"/>
          <w:sz w:val="24"/>
          <w:szCs w:val="24"/>
        </w:rPr>
        <w:t>a overovania (zo strany RO) hospodárnosti výdavkov projektu s dôrazom na dodržiavanie zásady ,,hodnota za peniaze/value for money“.</w:t>
      </w:r>
    </w:p>
    <w:p w14:paraId="1D3FF740" w14:textId="01CBA912" w:rsidR="00AF4647" w:rsidRPr="00A1007F" w:rsidRDefault="00AF4647" w:rsidP="005B5E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RO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bude posudzovať oprávnenosť výdavkov projektu (ŽoNFP) z hľadiska hospodárnosti primárne v nasledujúcich procesných fázach implementácie:</w:t>
      </w:r>
    </w:p>
    <w:p w14:paraId="39FD08E0" w14:textId="77777777" w:rsidR="00AF4647" w:rsidRPr="00A1007F" w:rsidRDefault="00AF4647" w:rsidP="005B5EA3">
      <w:pPr>
        <w:pStyle w:val="Odsekzoznamu"/>
        <w:numPr>
          <w:ilvl w:val="0"/>
          <w:numId w:val="18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konanie o ŽoNFP,</w:t>
      </w:r>
    </w:p>
    <w:p w14:paraId="3B4A3CD0" w14:textId="77777777" w:rsidR="00AF4647" w:rsidRPr="00A1007F" w:rsidRDefault="00AF4647" w:rsidP="005B5EA3">
      <w:pPr>
        <w:pStyle w:val="Odsekzoznamu"/>
        <w:numPr>
          <w:ilvl w:val="0"/>
          <w:numId w:val="18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realizácia projektu,</w:t>
      </w:r>
    </w:p>
    <w:p w14:paraId="2A0BBD53" w14:textId="77777777" w:rsidR="00AF4647" w:rsidRPr="00A1007F" w:rsidRDefault="00AF4647" w:rsidP="005B5EA3">
      <w:pPr>
        <w:pStyle w:val="Odsekzoznamu"/>
        <w:numPr>
          <w:ilvl w:val="0"/>
          <w:numId w:val="18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verejné obstarávanie a obstarávanie </w:t>
      </w:r>
      <w:r w:rsidR="00A02CEC" w:rsidRPr="00A1007F">
        <w:rPr>
          <w:rFonts w:asciiTheme="minorHAnsi" w:hAnsiTheme="minorHAnsi"/>
          <w:sz w:val="24"/>
          <w:szCs w:val="24"/>
        </w:rPr>
        <w:t xml:space="preserve">tovarov a služieb </w:t>
      </w:r>
      <w:r w:rsidRPr="00A1007F">
        <w:rPr>
          <w:rFonts w:asciiTheme="minorHAnsi" w:hAnsiTheme="minorHAnsi"/>
          <w:sz w:val="24"/>
          <w:szCs w:val="24"/>
        </w:rPr>
        <w:t xml:space="preserve">nespadajúce pod pravidlá verejného obstarávania. </w:t>
      </w:r>
    </w:p>
    <w:p w14:paraId="1F6AD0C0" w14:textId="77777777"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color w:val="FF0000"/>
          <w:sz w:val="24"/>
          <w:szCs w:val="24"/>
        </w:rPr>
      </w:pPr>
    </w:p>
    <w:p w14:paraId="5FD7270C" w14:textId="77777777"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Každá z vyššie uvedených procesných fáz má špecifické zameranie, rozsah, účel a časové začlenenie do implementačného procesu. Z uvedeného vyplýva, že aj rozsah a zameranie posúdenia zásady hospodárnosti je pre jednotlivé oblasti diferencované. </w:t>
      </w:r>
    </w:p>
    <w:p w14:paraId="5C01D445" w14:textId="77777777"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Žiadateľ/prijímateľ </w:t>
      </w:r>
      <w:r w:rsidRPr="00A1007F">
        <w:rPr>
          <w:rFonts w:asciiTheme="minorHAnsi" w:hAnsiTheme="minorHAnsi"/>
          <w:sz w:val="24"/>
          <w:szCs w:val="24"/>
          <w:u w:val="single"/>
        </w:rPr>
        <w:t>sa nezbavuje</w:t>
      </w:r>
      <w:r w:rsidRPr="00A1007F">
        <w:rPr>
          <w:rFonts w:asciiTheme="minorHAnsi" w:hAnsiTheme="minorHAnsi"/>
          <w:sz w:val="24"/>
          <w:szCs w:val="24"/>
        </w:rPr>
        <w:t xml:space="preserve"> výlučnej a konečnej zodpovednosti za dodržanie zásady hospodárnosti úkonom RO uskutočneným v rámci jednej z vyššie uvedených procesných fáz implementácie, ktorým neidentifikoval porušenie zásady hospodárnosti. RO je oprávnený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aj na základe nových, resp. opakovaných úkonov (najmä v prípadoch, ak RO identifikuje nové skutočnosti, ktoré neboli posúdené v čase pôvodnej kontroly hospodárnosti alebo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v prípadoch dodatočného uistenia sa o správnosti výsledku pôvodnej kontroly hospodárnosti) uplatniť voči prijímateľovi sankcie za nedodržanie zásady hospodárnosti.</w:t>
      </w:r>
    </w:p>
    <w:p w14:paraId="4D393DE5" w14:textId="77777777" w:rsidR="00AF4647" w:rsidRPr="00A1007F" w:rsidRDefault="00AF4647" w:rsidP="005B5E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RO</w:t>
      </w:r>
      <w:r w:rsidR="005B5EA3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pri posudzovaní hospodárnosti využíva tzv. </w:t>
      </w:r>
      <w:r w:rsidRPr="00A1007F">
        <w:rPr>
          <w:rFonts w:asciiTheme="minorHAnsi" w:hAnsiTheme="minorHAnsi"/>
          <w:b/>
          <w:sz w:val="24"/>
          <w:szCs w:val="24"/>
        </w:rPr>
        <w:t>pomocné nástroje</w:t>
      </w:r>
      <w:r w:rsidR="00186D11">
        <w:rPr>
          <w:rStyle w:val="Odkaznapoznmkupodiarou"/>
          <w:sz w:val="24"/>
          <w:szCs w:val="24"/>
        </w:rPr>
        <w:footnoteReference w:id="47"/>
      </w:r>
      <w:r w:rsidRPr="00A1007F">
        <w:rPr>
          <w:rFonts w:asciiTheme="minorHAnsi" w:hAnsiTheme="minorHAnsi"/>
          <w:sz w:val="24"/>
          <w:szCs w:val="24"/>
        </w:rPr>
        <w:t xml:space="preserve">. Pomocné nástroje predstavujú prostriedky, resp. opatrenia, ktoré pomáhajú získať primerané uistenie o tom,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že výdavky na realizované projekty (resp. </w:t>
      </w:r>
      <w:r w:rsidR="001E6452" w:rsidRPr="00A1007F">
        <w:rPr>
          <w:rFonts w:asciiTheme="minorHAnsi" w:hAnsiTheme="minorHAnsi"/>
          <w:sz w:val="24"/>
          <w:szCs w:val="24"/>
        </w:rPr>
        <w:t xml:space="preserve">výdavky </w:t>
      </w:r>
      <w:r w:rsidRPr="00A1007F">
        <w:rPr>
          <w:rFonts w:asciiTheme="minorHAnsi" w:hAnsiTheme="minorHAnsi"/>
          <w:sz w:val="24"/>
          <w:szCs w:val="24"/>
        </w:rPr>
        <w:t xml:space="preserve">uvádzané v ŽoNFP) sú vynaložené hospodárne. Pomocnými nástrojmi sú najmä: </w:t>
      </w:r>
    </w:p>
    <w:p w14:paraId="28086A70" w14:textId="77777777" w:rsidR="00AF4647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finančné limity (finančné limity </w:t>
      </w:r>
      <w:r w:rsidR="00847195" w:rsidRPr="00A1007F">
        <w:rPr>
          <w:rFonts w:asciiTheme="minorHAnsi" w:hAnsiTheme="minorHAnsi"/>
          <w:sz w:val="24"/>
          <w:szCs w:val="24"/>
        </w:rPr>
        <w:t>na úrovni jednotkových výdavkov</w:t>
      </w:r>
      <w:r w:rsidRPr="00A1007F">
        <w:rPr>
          <w:rFonts w:asciiTheme="minorHAnsi" w:hAnsiTheme="minorHAnsi"/>
          <w:sz w:val="24"/>
          <w:szCs w:val="24"/>
        </w:rPr>
        <w:t xml:space="preserve">), </w:t>
      </w:r>
    </w:p>
    <w:p w14:paraId="65E801E8" w14:textId="77777777" w:rsidR="00AF4647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znalecký </w:t>
      </w:r>
      <w:r w:rsidR="00D53749" w:rsidRPr="00A1007F">
        <w:rPr>
          <w:rFonts w:asciiTheme="minorHAnsi" w:hAnsiTheme="minorHAnsi"/>
          <w:sz w:val="24"/>
          <w:szCs w:val="24"/>
        </w:rPr>
        <w:t xml:space="preserve">alebo </w:t>
      </w:r>
      <w:r w:rsidRPr="00A1007F">
        <w:rPr>
          <w:rFonts w:asciiTheme="minorHAnsi" w:hAnsiTheme="minorHAnsi"/>
          <w:sz w:val="24"/>
          <w:szCs w:val="24"/>
        </w:rPr>
        <w:t xml:space="preserve">odborný posudok, </w:t>
      </w:r>
    </w:p>
    <w:p w14:paraId="109E1C77" w14:textId="77777777" w:rsidR="00AF4647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zrealizované verejné obstarávanie, </w:t>
      </w:r>
    </w:p>
    <w:p w14:paraId="1CB6CC63" w14:textId="77777777" w:rsidR="00A02CEC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prieskum trhu</w:t>
      </w:r>
      <w:r w:rsidR="00A02CEC" w:rsidRPr="00A1007F">
        <w:rPr>
          <w:rFonts w:asciiTheme="minorHAnsi" w:hAnsiTheme="minorHAnsi"/>
          <w:sz w:val="24"/>
          <w:szCs w:val="24"/>
        </w:rPr>
        <w:t>,</w:t>
      </w:r>
    </w:p>
    <w:p w14:paraId="2BCBAC8F" w14:textId="77777777" w:rsidR="00AF4647" w:rsidRPr="00A1007F" w:rsidRDefault="00A02CEC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vyjadrenie príslušnej komory o cenách</w:t>
      </w:r>
      <w:r w:rsidR="00AF4647" w:rsidRPr="00A1007F">
        <w:rPr>
          <w:rFonts w:asciiTheme="minorHAnsi" w:hAnsiTheme="minorHAnsi"/>
          <w:sz w:val="24"/>
          <w:szCs w:val="24"/>
        </w:rPr>
        <w:t xml:space="preserve">. </w:t>
      </w:r>
    </w:p>
    <w:p w14:paraId="3FA7C570" w14:textId="77777777" w:rsidR="00AF4647" w:rsidRPr="00A1007F" w:rsidRDefault="00AF4647" w:rsidP="001E645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24E2B36" w14:textId="77777777" w:rsidR="00AF4647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RO</w:t>
      </w:r>
      <w:r w:rsidR="005B5EA3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je oprávnený sa pri posudzovaní hospodárnosti spoliehať aj na odbornosť, skúsenosti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znalosti svojich zamestnancov a odborných hodnotiteľov.</w:t>
      </w:r>
    </w:p>
    <w:p w14:paraId="2BDC8212" w14:textId="77777777" w:rsidR="00BC4726" w:rsidRPr="00A1007F" w:rsidRDefault="00793A22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sz w:val="24"/>
          <w:szCs w:val="24"/>
        </w:rPr>
        <w:t>RO vopred</w:t>
      </w:r>
      <w:r>
        <w:rPr>
          <w:rStyle w:val="Odkaznapoznmkupodiarou"/>
          <w:sz w:val="24"/>
          <w:szCs w:val="24"/>
        </w:rPr>
        <w:footnoteReference w:id="48"/>
      </w:r>
      <w:r>
        <w:rPr>
          <w:sz w:val="24"/>
          <w:szCs w:val="24"/>
        </w:rPr>
        <w:t xml:space="preserve"> posúdi aplikáciu a parametre pomocných nástrojov vo vzťahu k oprávneným/nárokovaným výdavkom (či už ide o skupinu výdavkov alebo jednotlivých výdavkov v závislosti od rozhodnutia RO)</w:t>
      </w:r>
      <w:r>
        <w:rPr>
          <w:rStyle w:val="Odkaznapoznmkupodiarou"/>
          <w:sz w:val="24"/>
          <w:szCs w:val="24"/>
        </w:rPr>
        <w:footnoteReference w:id="49"/>
      </w:r>
      <w:r>
        <w:rPr>
          <w:sz w:val="24"/>
          <w:szCs w:val="24"/>
        </w:rPr>
        <w:t>. Následne vybrané pomocné nástroje bude systémovo implementovať a monitorovať ich účinky. Na základe výsledkov monitorovania</w:t>
      </w:r>
      <w:r>
        <w:rPr>
          <w:rStyle w:val="Odkaznapoznmkupodiarou"/>
          <w:sz w:val="24"/>
          <w:szCs w:val="24"/>
        </w:rPr>
        <w:footnoteReference w:id="50"/>
      </w:r>
      <w:r>
        <w:rPr>
          <w:sz w:val="24"/>
          <w:szCs w:val="24"/>
        </w:rPr>
        <w:t xml:space="preserve"> vybraných pomocných nástrojov RO tieto nástroje upraví (napr. zmenou parametrov) alebo doplní využitie nových pomocných nástrojov</w:t>
      </w:r>
      <w:r>
        <w:rPr>
          <w:rStyle w:val="Odkaznapoznmkupodiarou"/>
          <w:sz w:val="24"/>
          <w:szCs w:val="24"/>
        </w:rPr>
        <w:footnoteReference w:id="51"/>
      </w:r>
      <w:r w:rsidR="00186D11">
        <w:rPr>
          <w:sz w:val="24"/>
          <w:szCs w:val="24"/>
        </w:rPr>
        <w:t>.</w:t>
      </w:r>
    </w:p>
    <w:p w14:paraId="4576C302" w14:textId="77777777"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7823EEBA" w14:textId="77777777"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Finančné limity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</w:p>
    <w:p w14:paraId="158A4EF5" w14:textId="77777777" w:rsidR="00AF4647" w:rsidRPr="00A1007F" w:rsidRDefault="00AF4647" w:rsidP="004E5298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prípade výdavkov/skupín výdavkov, pre ktoré sú stanovené finančné limity, sú výdavky oprávnené iba do výšky stanoveného finančného limitu. Akékoľvek prekročenie finančných limitov bude považované za neoprávnené. </w:t>
      </w:r>
    </w:p>
    <w:p w14:paraId="7603CA5E" w14:textId="77777777" w:rsidR="00AF4647" w:rsidRPr="00A1007F" w:rsidRDefault="00AF4647" w:rsidP="0084719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Finančné limity sa pou</w:t>
      </w:r>
      <w:r w:rsidR="00847195" w:rsidRPr="00A1007F">
        <w:rPr>
          <w:rFonts w:asciiTheme="minorHAnsi" w:hAnsiTheme="minorHAnsi"/>
          <w:sz w:val="24"/>
          <w:szCs w:val="24"/>
        </w:rPr>
        <w:t xml:space="preserve">žívajú </w:t>
      </w:r>
      <w:r w:rsidR="00F904E0">
        <w:rPr>
          <w:rFonts w:asciiTheme="minorHAnsi" w:hAnsiTheme="minorHAnsi"/>
          <w:sz w:val="24"/>
          <w:szCs w:val="24"/>
        </w:rPr>
        <w:t xml:space="preserve">na </w:t>
      </w:r>
      <w:r w:rsidRPr="00A1007F">
        <w:rPr>
          <w:rFonts w:asciiTheme="minorHAnsi" w:hAnsiTheme="minorHAnsi"/>
          <w:sz w:val="24"/>
          <w:szCs w:val="24"/>
        </w:rPr>
        <w:t xml:space="preserve">stanovenie limitov </w:t>
      </w:r>
      <w:r w:rsidRPr="00A1007F">
        <w:rPr>
          <w:rFonts w:asciiTheme="minorHAnsi" w:hAnsiTheme="minorHAnsi"/>
          <w:sz w:val="24"/>
          <w:szCs w:val="24"/>
          <w:u w:val="single"/>
        </w:rPr>
        <w:t>na úrovni jednotkových výdavkov</w:t>
      </w:r>
      <w:r w:rsidRPr="00A1007F" w:rsidDel="000D31F4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(</w:t>
      </w:r>
      <w:r w:rsidR="00CF10E4" w:rsidRPr="00A1007F">
        <w:rPr>
          <w:rFonts w:asciiTheme="minorHAnsi" w:hAnsiTheme="minorHAnsi"/>
          <w:sz w:val="24"/>
          <w:szCs w:val="24"/>
        </w:rPr>
        <w:t>napr. výdavky na informovanie a komunikáciu</w:t>
      </w:r>
      <w:r w:rsidRPr="00A1007F">
        <w:rPr>
          <w:rFonts w:asciiTheme="minorHAnsi" w:hAnsiTheme="minorHAnsi"/>
          <w:sz w:val="24"/>
          <w:szCs w:val="24"/>
        </w:rPr>
        <w:t>);</w:t>
      </w:r>
    </w:p>
    <w:p w14:paraId="0A776F4A" w14:textId="77777777" w:rsidR="00AF4647" w:rsidRPr="00A1007F" w:rsidRDefault="00AF4647" w:rsidP="00E939A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2F5162B" w14:textId="7E91BF0B" w:rsidR="00847195" w:rsidRPr="00A1007F" w:rsidRDefault="00AF4647" w:rsidP="00AF4647">
      <w:pPr>
        <w:spacing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Dodržaním stanoveného finančného limitu pre jednotkový výdavok</w:t>
      </w:r>
      <w:r w:rsidRPr="00A1007F" w:rsidDel="000D31F4">
        <w:rPr>
          <w:rFonts w:asciiTheme="minorHAnsi" w:hAnsiTheme="minorHAnsi"/>
          <w:b/>
          <w:sz w:val="24"/>
          <w:szCs w:val="24"/>
        </w:rPr>
        <w:t xml:space="preserve"> </w:t>
      </w:r>
      <w:r w:rsidRPr="00A1007F">
        <w:rPr>
          <w:rFonts w:asciiTheme="minorHAnsi" w:hAnsiTheme="minorHAnsi"/>
          <w:b/>
          <w:sz w:val="24"/>
          <w:szCs w:val="24"/>
        </w:rPr>
        <w:t>sa tento považuje</w:t>
      </w:r>
      <w:r w:rsidR="00201154">
        <w:rPr>
          <w:rFonts w:asciiTheme="minorHAnsi" w:hAnsiTheme="minorHAnsi"/>
          <w:b/>
          <w:sz w:val="24"/>
          <w:szCs w:val="24"/>
        </w:rPr>
        <w:br/>
      </w:r>
      <w:del w:id="322" w:author="Autor">
        <w:r w:rsidRPr="00A1007F">
          <w:rPr>
            <w:rFonts w:asciiTheme="minorHAnsi" w:hAnsiTheme="minorHAnsi"/>
            <w:b/>
            <w:sz w:val="24"/>
            <w:szCs w:val="24"/>
          </w:rPr>
          <w:delText xml:space="preserve"> </w:delText>
        </w:r>
      </w:del>
      <w:r w:rsidRPr="00A1007F">
        <w:rPr>
          <w:rFonts w:asciiTheme="minorHAnsi" w:hAnsiTheme="minorHAnsi"/>
          <w:b/>
          <w:sz w:val="24"/>
          <w:szCs w:val="24"/>
        </w:rPr>
        <w:t xml:space="preserve">za hospodárny. </w:t>
      </w:r>
    </w:p>
    <w:p w14:paraId="2F603083" w14:textId="77777777" w:rsidR="00847195" w:rsidRPr="00A1007F" w:rsidRDefault="00847195" w:rsidP="00AF4647">
      <w:pPr>
        <w:spacing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1831D09B" w14:textId="77777777" w:rsidR="00AF4647" w:rsidRPr="00D8571A" w:rsidRDefault="00A02CEC" w:rsidP="00D8571A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F</w:t>
      </w:r>
      <w:r w:rsidR="00AF4647" w:rsidRPr="00D8571A">
        <w:rPr>
          <w:rFonts w:asciiTheme="minorHAnsi" w:hAnsiTheme="minorHAnsi"/>
          <w:b/>
          <w:color w:val="365F91"/>
          <w:sz w:val="24"/>
          <w:szCs w:val="24"/>
        </w:rPr>
        <w:t>inančn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é</w:t>
      </w:r>
      <w:r w:rsidR="00AF4647" w:rsidRPr="00D8571A">
        <w:rPr>
          <w:rFonts w:asciiTheme="minorHAnsi" w:hAnsiTheme="minorHAnsi"/>
          <w:b/>
          <w:color w:val="365F91"/>
          <w:sz w:val="24"/>
          <w:szCs w:val="24"/>
        </w:rPr>
        <w:t xml:space="preserve"> limit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y</w:t>
      </w:r>
      <w:r w:rsidR="00AF4647" w:rsidRPr="00D8571A">
        <w:rPr>
          <w:rFonts w:asciiTheme="minorHAnsi" w:hAnsiTheme="minorHAnsi"/>
          <w:b/>
          <w:color w:val="365F91"/>
          <w:sz w:val="24"/>
          <w:szCs w:val="24"/>
        </w:rPr>
        <w:t xml:space="preserve"> pre vybrané výdavky/skupiny výdavkov 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>bud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ú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 xml:space="preserve"> stanoven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é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 xml:space="preserve"> v relevantnom </w:t>
      </w:r>
      <w:r w:rsidR="005A59B3" w:rsidRPr="00D8571A">
        <w:rPr>
          <w:rFonts w:asciiTheme="minorHAnsi" w:hAnsiTheme="minorHAnsi"/>
          <w:b/>
          <w:color w:val="365F91"/>
          <w:sz w:val="24"/>
          <w:szCs w:val="24"/>
        </w:rPr>
        <w:t xml:space="preserve">písomnom 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 xml:space="preserve">vyzvaní. </w:t>
      </w:r>
    </w:p>
    <w:p w14:paraId="4A1C9AEE" w14:textId="77777777"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6708762" w14:textId="77777777"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Znalecký </w:t>
      </w:r>
      <w:r w:rsidR="00D53749" w:rsidRPr="00D8571A">
        <w:rPr>
          <w:rFonts w:asciiTheme="minorHAnsi" w:hAnsiTheme="minorHAnsi"/>
          <w:b/>
          <w:color w:val="365F91"/>
          <w:sz w:val="24"/>
          <w:szCs w:val="24"/>
        </w:rPr>
        <w:t xml:space="preserve">alebo 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odborný posudok</w:t>
      </w:r>
    </w:p>
    <w:p w14:paraId="66069C28" w14:textId="16156B85"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Znaleckým </w:t>
      </w:r>
      <w:r w:rsidR="00D53749" w:rsidRPr="00A1007F">
        <w:rPr>
          <w:rFonts w:asciiTheme="minorHAnsi" w:hAnsiTheme="minorHAnsi"/>
          <w:sz w:val="24"/>
          <w:szCs w:val="24"/>
        </w:rPr>
        <w:t xml:space="preserve">alebo </w:t>
      </w:r>
      <w:r w:rsidRPr="00A1007F">
        <w:rPr>
          <w:rFonts w:asciiTheme="minorHAnsi" w:hAnsiTheme="minorHAnsi"/>
          <w:sz w:val="24"/>
          <w:szCs w:val="24"/>
        </w:rPr>
        <w:t xml:space="preserve">odborným posudkom vyhotoveným znalcom podľa zákona č. 382/2004 Z. z. o znalcoch, tlmočníkoch a predkladateľoch a o zmene a doplnení niektorých zákonov v znení neskorších predpisov </w:t>
      </w:r>
      <w:r w:rsidR="00A84969" w:rsidRPr="00A1007F">
        <w:rPr>
          <w:rFonts w:asciiTheme="minorHAnsi" w:hAnsiTheme="minorHAnsi"/>
          <w:sz w:val="24"/>
          <w:szCs w:val="24"/>
        </w:rPr>
        <w:t>(ďalej len „zákon o znalcoch, tlmočníkoch a</w:t>
      </w:r>
      <w:r w:rsidR="004F7056">
        <w:rPr>
          <w:rFonts w:asciiTheme="minorHAnsi" w:hAnsiTheme="minorHAnsi"/>
          <w:sz w:val="24"/>
          <w:szCs w:val="24"/>
        </w:rPr>
        <w:t> </w:t>
      </w:r>
      <w:r w:rsidR="00A84969" w:rsidRPr="00A1007F">
        <w:rPr>
          <w:rFonts w:asciiTheme="minorHAnsi" w:hAnsiTheme="minorHAnsi"/>
          <w:sz w:val="24"/>
          <w:szCs w:val="24"/>
        </w:rPr>
        <w:t>predkladateľoch</w:t>
      </w:r>
      <w:r w:rsidR="004F7056">
        <w:rPr>
          <w:rFonts w:asciiTheme="minorHAnsi" w:hAnsiTheme="minorHAnsi"/>
          <w:sz w:val="24"/>
          <w:szCs w:val="24"/>
        </w:rPr>
        <w:t>“</w:t>
      </w:r>
      <w:r w:rsidR="00A84969" w:rsidRPr="00A1007F">
        <w:rPr>
          <w:rFonts w:asciiTheme="minorHAnsi" w:hAnsiTheme="minorHAnsi"/>
          <w:sz w:val="24"/>
          <w:szCs w:val="24"/>
        </w:rPr>
        <w:t xml:space="preserve">) </w:t>
      </w:r>
      <w:ins w:id="323" w:author="Autor">
        <w:r w:rsidR="009944FE">
          <w:rPr>
            <w:rFonts w:asciiTheme="minorHAnsi" w:hAnsiTheme="minorHAnsi"/>
            <w:sz w:val="24"/>
            <w:szCs w:val="24"/>
          </w:rPr>
          <w:t xml:space="preserve">alebo na to určeným oprávneným orgánom </w:t>
        </w:r>
      </w:ins>
      <w:r w:rsidRPr="00A1007F">
        <w:rPr>
          <w:rFonts w:asciiTheme="minorHAnsi" w:hAnsiTheme="minorHAnsi"/>
          <w:sz w:val="24"/>
          <w:szCs w:val="24"/>
        </w:rPr>
        <w:t xml:space="preserve">žiadateľ preukazuje hospodárnosť výdavkov na </w:t>
      </w:r>
      <w:r w:rsidR="005B5EA3" w:rsidRPr="00A1007F">
        <w:rPr>
          <w:rFonts w:asciiTheme="minorHAnsi" w:hAnsiTheme="minorHAnsi"/>
          <w:sz w:val="24"/>
          <w:szCs w:val="24"/>
        </w:rPr>
        <w:t>prenájom</w:t>
      </w:r>
      <w:r w:rsidRPr="00A1007F">
        <w:rPr>
          <w:rFonts w:asciiTheme="minorHAnsi" w:hAnsiTheme="minorHAnsi"/>
          <w:sz w:val="24"/>
          <w:szCs w:val="24"/>
        </w:rPr>
        <w:t xml:space="preserve"> nehnuteľností. Znalecký posudok, ktorým sa pri zohľadnení trhových podmienok oceňujú nehnuteľnosti nesmie byť starší </w:t>
      </w:r>
      <w:del w:id="324" w:author="Autor">
        <w:r w:rsidR="00201154">
          <w:rPr>
            <w:rFonts w:asciiTheme="minorHAnsi" w:hAnsiTheme="minorHAnsi"/>
            <w:sz w:val="24"/>
            <w:szCs w:val="24"/>
          </w:rPr>
          <w:br/>
        </w:r>
      </w:del>
      <w:r w:rsidRPr="00A1007F">
        <w:rPr>
          <w:rFonts w:asciiTheme="minorHAnsi" w:hAnsiTheme="minorHAnsi"/>
          <w:sz w:val="24"/>
          <w:szCs w:val="24"/>
        </w:rPr>
        <w:t xml:space="preserve">ako </w:t>
      </w:r>
      <w:del w:id="325" w:author="Autor">
        <w:r w:rsidRPr="00A1007F">
          <w:rPr>
            <w:rFonts w:asciiTheme="minorHAnsi" w:hAnsiTheme="minorHAnsi"/>
            <w:sz w:val="24"/>
            <w:szCs w:val="24"/>
          </w:rPr>
          <w:delText>3 mesiace</w:delText>
        </w:r>
      </w:del>
      <w:ins w:id="326" w:author="Autor">
        <w:r w:rsidR="00D83435">
          <w:rPr>
            <w:rFonts w:asciiTheme="minorHAnsi" w:hAnsiTheme="minorHAnsi"/>
            <w:sz w:val="24"/>
            <w:szCs w:val="24"/>
          </w:rPr>
          <w:t>1 rok</w:t>
        </w:r>
      </w:ins>
      <w:r w:rsidRPr="00A1007F">
        <w:rPr>
          <w:rFonts w:asciiTheme="minorHAnsi" w:hAnsiTheme="minorHAnsi"/>
          <w:sz w:val="24"/>
          <w:szCs w:val="24"/>
        </w:rPr>
        <w:t xml:space="preserve"> ku </w:t>
      </w:r>
      <w:r w:rsidR="00A02CEC" w:rsidRPr="00A1007F">
        <w:rPr>
          <w:rFonts w:asciiTheme="minorHAnsi" w:hAnsiTheme="minorHAnsi"/>
          <w:sz w:val="24"/>
          <w:szCs w:val="24"/>
        </w:rPr>
        <w:t xml:space="preserve">dňu predloženia žiadosti o NFP (resp. ku dňu </w:t>
      </w:r>
      <w:r w:rsidR="0076064C" w:rsidRPr="00A1007F">
        <w:rPr>
          <w:rFonts w:asciiTheme="minorHAnsi" w:hAnsiTheme="minorHAnsi"/>
          <w:sz w:val="24"/>
          <w:szCs w:val="24"/>
        </w:rPr>
        <w:t xml:space="preserve">jeho </w:t>
      </w:r>
      <w:r w:rsidR="00A02CEC" w:rsidRPr="00A1007F">
        <w:rPr>
          <w:rFonts w:asciiTheme="minorHAnsi" w:hAnsiTheme="minorHAnsi"/>
          <w:sz w:val="24"/>
          <w:szCs w:val="24"/>
        </w:rPr>
        <w:t xml:space="preserve">predloženia Poskytovateľovi na overenie). </w:t>
      </w:r>
    </w:p>
    <w:p w14:paraId="26A19767" w14:textId="4ECA7853"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Znalecký</w:t>
      </w:r>
      <w:r w:rsidR="00A84969" w:rsidRPr="00A1007F">
        <w:rPr>
          <w:rFonts w:asciiTheme="minorHAnsi" w:hAnsiTheme="minorHAnsi"/>
          <w:sz w:val="24"/>
          <w:szCs w:val="24"/>
        </w:rPr>
        <w:t>m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D53749" w:rsidRPr="00A1007F">
        <w:rPr>
          <w:rFonts w:asciiTheme="minorHAnsi" w:hAnsiTheme="minorHAnsi"/>
          <w:sz w:val="24"/>
          <w:szCs w:val="24"/>
        </w:rPr>
        <w:t xml:space="preserve">alebo </w:t>
      </w:r>
      <w:r w:rsidRPr="00A1007F">
        <w:rPr>
          <w:rFonts w:asciiTheme="minorHAnsi" w:hAnsiTheme="minorHAnsi"/>
          <w:sz w:val="24"/>
          <w:szCs w:val="24"/>
        </w:rPr>
        <w:t xml:space="preserve">odborným posudkom vyhotoveným </w:t>
      </w:r>
      <w:ins w:id="327" w:author="Autor">
        <w:r w:rsidR="00DA1708">
          <w:rPr>
            <w:rFonts w:asciiTheme="minorHAnsi" w:hAnsiTheme="minorHAnsi"/>
            <w:sz w:val="24"/>
            <w:szCs w:val="24"/>
          </w:rPr>
          <w:t xml:space="preserve">znalcom </w:t>
        </w:r>
      </w:ins>
      <w:r w:rsidRPr="00A1007F">
        <w:rPr>
          <w:rFonts w:asciiTheme="minorHAnsi" w:hAnsiTheme="minorHAnsi"/>
          <w:sz w:val="24"/>
          <w:szCs w:val="24"/>
        </w:rPr>
        <w:t>podľa zákona o znalcoch, tlmočníkoch a</w:t>
      </w:r>
      <w:r w:rsidR="00DA1708">
        <w:rPr>
          <w:rFonts w:asciiTheme="minorHAnsi" w:hAnsiTheme="minorHAnsi"/>
          <w:sz w:val="24"/>
          <w:szCs w:val="24"/>
        </w:rPr>
        <w:t> </w:t>
      </w:r>
      <w:r w:rsidRPr="00A1007F">
        <w:rPr>
          <w:rFonts w:asciiTheme="minorHAnsi" w:hAnsiTheme="minorHAnsi"/>
          <w:sz w:val="24"/>
          <w:szCs w:val="24"/>
        </w:rPr>
        <w:t>predkladateľoch</w:t>
      </w:r>
      <w:r w:rsidR="00DA1708">
        <w:rPr>
          <w:rFonts w:asciiTheme="minorHAnsi" w:hAnsiTheme="minorHAnsi"/>
          <w:sz w:val="24"/>
          <w:szCs w:val="24"/>
        </w:rPr>
        <w:t xml:space="preserve"> </w:t>
      </w:r>
      <w:ins w:id="328" w:author="Autor">
        <w:r w:rsidR="00DA1708">
          <w:rPr>
            <w:rFonts w:asciiTheme="minorHAnsi" w:hAnsiTheme="minorHAnsi"/>
            <w:sz w:val="24"/>
            <w:szCs w:val="24"/>
          </w:rPr>
          <w:t>alebo na to určeným oprávneným orgánom</w:t>
        </w:r>
        <w:r w:rsidRPr="00A1007F">
          <w:rPr>
            <w:rFonts w:asciiTheme="minorHAnsi" w:hAnsiTheme="minorHAnsi"/>
            <w:sz w:val="24"/>
            <w:szCs w:val="24"/>
          </w:rPr>
          <w:t xml:space="preserve"> </w:t>
        </w:r>
      </w:ins>
      <w:r w:rsidRPr="00A1007F">
        <w:rPr>
          <w:rFonts w:asciiTheme="minorHAnsi" w:hAnsiTheme="minorHAnsi"/>
          <w:sz w:val="24"/>
          <w:szCs w:val="24"/>
        </w:rPr>
        <w:t xml:space="preserve">je možné zo strany žiadateľa preukázať hospodárnosť výdavkov </w:t>
      </w:r>
      <w:del w:id="329" w:author="Autor">
        <w:r w:rsidR="00201154">
          <w:rPr>
            <w:rFonts w:asciiTheme="minorHAnsi" w:hAnsiTheme="minorHAnsi"/>
            <w:sz w:val="24"/>
            <w:szCs w:val="24"/>
          </w:rPr>
          <w:br/>
        </w:r>
      </w:del>
      <w:r w:rsidRPr="00A1007F">
        <w:rPr>
          <w:rFonts w:asciiTheme="minorHAnsi" w:hAnsiTheme="minorHAnsi"/>
          <w:sz w:val="24"/>
          <w:szCs w:val="24"/>
        </w:rPr>
        <w:t>na obstaranie hnuteľného majetku (napr. špeciálne strojné zariadenia, technológie) v prípade, k</w:t>
      </w:r>
      <w:r w:rsidR="00A84969" w:rsidRPr="00A1007F">
        <w:rPr>
          <w:rFonts w:asciiTheme="minorHAnsi" w:hAnsiTheme="minorHAnsi"/>
          <w:sz w:val="24"/>
          <w:szCs w:val="24"/>
        </w:rPr>
        <w:t xml:space="preserve">eď </w:t>
      </w:r>
      <w:r w:rsidR="00A02CEC" w:rsidRPr="00A1007F">
        <w:rPr>
          <w:rFonts w:asciiTheme="minorHAnsi" w:hAnsiTheme="minorHAnsi"/>
          <w:sz w:val="24"/>
          <w:szCs w:val="24"/>
        </w:rPr>
        <w:t xml:space="preserve">nebolo objektívne možné, na základe zdôvodnenia žiadateľa/prijímateľa </w:t>
      </w:r>
      <w:r w:rsidR="00A84969" w:rsidRPr="00A1007F">
        <w:rPr>
          <w:rFonts w:asciiTheme="minorHAnsi" w:hAnsiTheme="minorHAnsi"/>
          <w:sz w:val="24"/>
          <w:szCs w:val="24"/>
        </w:rPr>
        <w:t>vykonať riadny prieskum trhu.</w:t>
      </w:r>
    </w:p>
    <w:p w14:paraId="203A2156" w14:textId="77777777"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b/>
          <w:color w:val="FF0000"/>
          <w:sz w:val="24"/>
          <w:szCs w:val="24"/>
        </w:rPr>
      </w:pPr>
    </w:p>
    <w:p w14:paraId="711DAEB0" w14:textId="77777777"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Zrealizované verejné obstarávanie</w:t>
      </w:r>
    </w:p>
    <w:p w14:paraId="1AC39CF6" w14:textId="77777777"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Vo všeobecnosti platí, že v prípade výdavkov spadajúcich pod pravidlá verejného obstarávania, sú na financovanie oprávnené výdavky do výšky, ktorá bola stanovená verejným obstarávaním.</w:t>
      </w:r>
    </w:p>
    <w:p w14:paraId="5D694921" w14:textId="77777777"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 prípade, ak žiadateľ ukončil proces VO pred predložením ŽoNFP, je oprávnený preukázať hospodárnosť predmetných výdavkov na základe výsledku zrealizovaného VO. V takom prípade žiadateľ stanoví v rozpočte ŽoNFP výšku oprávnených výdavkov v zmysle ukončeného verejného obstarávania podľa</w:t>
      </w:r>
      <w:r w:rsidR="00D43F31" w:rsidRPr="00A1007F">
        <w:rPr>
          <w:rFonts w:asciiTheme="minorHAnsi" w:hAnsiTheme="minorHAnsi"/>
          <w:sz w:val="24"/>
          <w:szCs w:val="24"/>
        </w:rPr>
        <w:t xml:space="preserve"> zákona o VO</w:t>
      </w:r>
      <w:r w:rsidRPr="00A1007F">
        <w:rPr>
          <w:rFonts w:asciiTheme="minorHAnsi" w:hAnsiTheme="minorHAnsi"/>
          <w:sz w:val="24"/>
          <w:szCs w:val="24"/>
        </w:rPr>
        <w:t xml:space="preserve">.  </w:t>
      </w:r>
    </w:p>
    <w:p w14:paraId="2B2766EF" w14:textId="77777777" w:rsidR="0063689B" w:rsidRDefault="00AF4647" w:rsidP="0027604F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Týmto nie je dotknutá povinnosť dodržania stanovených finančných limitov.</w:t>
      </w:r>
    </w:p>
    <w:p w14:paraId="43AF8D13" w14:textId="77777777"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Prieskum trhu</w:t>
      </w:r>
    </w:p>
    <w:p w14:paraId="40C3DB8F" w14:textId="77777777"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Prieskum trhu predstavuje nástroj na overovanie hospodárnosti výdavkov najmä v prípade výdavkov, pre ktoré nie sú stanovené finančné limity a zároveň žiadateľ nepreukazuje hospodárnosť výdavkov prostredníctvom zrealizovaného VO, znaleckým</w:t>
      </w:r>
      <w:r w:rsidR="00D53749" w:rsidRPr="00A1007F">
        <w:rPr>
          <w:rFonts w:asciiTheme="minorHAnsi" w:hAnsiTheme="minorHAnsi"/>
          <w:sz w:val="24"/>
          <w:szCs w:val="24"/>
        </w:rPr>
        <w:t xml:space="preserve"> alebo</w:t>
      </w:r>
      <w:r w:rsidRPr="00A1007F">
        <w:rPr>
          <w:rFonts w:asciiTheme="minorHAnsi" w:hAnsiTheme="minorHAnsi"/>
          <w:sz w:val="24"/>
          <w:szCs w:val="24"/>
        </w:rPr>
        <w:t xml:space="preserve"> odborným posudkom</w:t>
      </w:r>
      <w:r w:rsidR="00847195" w:rsidRPr="00A1007F">
        <w:rPr>
          <w:rFonts w:asciiTheme="minorHAnsi" w:hAnsiTheme="minorHAnsi"/>
          <w:sz w:val="24"/>
          <w:szCs w:val="24"/>
        </w:rPr>
        <w:t>.</w:t>
      </w:r>
    </w:p>
    <w:p w14:paraId="34CAC5A1" w14:textId="4876EC08" w:rsidR="00A40DDB" w:rsidRPr="00A1007F" w:rsidRDefault="00A40DDB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Prieskum trhu slúži ako podklad na stanovenie výšky výdavkov v rámci predloženej ŽoNFP a overenie hospodárnosti a efektívnosti výdavkov</w:t>
      </w:r>
      <w:del w:id="330" w:author="Autor">
        <w:r w:rsidRPr="00A1007F">
          <w:rPr>
            <w:rFonts w:asciiTheme="minorHAnsi" w:hAnsiTheme="minorHAnsi"/>
            <w:sz w:val="24"/>
            <w:szCs w:val="24"/>
          </w:rPr>
          <w:delText>,</w:delText>
        </w:r>
      </w:del>
      <w:r w:rsidRPr="00A1007F">
        <w:rPr>
          <w:rFonts w:asciiTheme="minorHAnsi" w:hAnsiTheme="minorHAnsi"/>
          <w:sz w:val="24"/>
          <w:szCs w:val="24"/>
        </w:rPr>
        <w:t xml:space="preserve"> v prípade, že žiadateľ nezrealizoval verejné obstarávanie pred predložením ŽoNFP (resp. v rámci ŽoNFP nepredložil znalecký, resp. odborný posudok).</w:t>
      </w:r>
    </w:p>
    <w:p w14:paraId="620C92AB" w14:textId="77777777" w:rsidR="0076064C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Žiadateľ vykoná prieskum trhu</w:t>
      </w:r>
      <w:r w:rsidR="0076064C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vyžiadaním </w:t>
      </w:r>
      <w:r w:rsidRPr="00A1007F">
        <w:rPr>
          <w:rFonts w:asciiTheme="minorHAnsi" w:hAnsiTheme="minorHAnsi"/>
          <w:sz w:val="24"/>
          <w:szCs w:val="24"/>
          <w:u w:val="single"/>
        </w:rPr>
        <w:t xml:space="preserve">minimálne </w:t>
      </w:r>
      <w:r w:rsidR="00A40DDB" w:rsidRPr="00A1007F">
        <w:rPr>
          <w:rFonts w:asciiTheme="minorHAnsi" w:hAnsiTheme="minorHAnsi"/>
          <w:sz w:val="24"/>
          <w:szCs w:val="24"/>
          <w:u w:val="single"/>
        </w:rPr>
        <w:t xml:space="preserve">3 </w:t>
      </w:r>
      <w:r w:rsidRPr="00A1007F">
        <w:rPr>
          <w:rFonts w:asciiTheme="minorHAnsi" w:hAnsiTheme="minorHAnsi"/>
          <w:sz w:val="24"/>
          <w:szCs w:val="24"/>
          <w:u w:val="single"/>
        </w:rPr>
        <w:t>ponúk</w:t>
      </w:r>
      <w:r w:rsidR="0076064C" w:rsidRPr="00A1007F">
        <w:rPr>
          <w:rStyle w:val="Odkaznapoznmkupodiarou"/>
          <w:rFonts w:asciiTheme="minorHAnsi" w:hAnsiTheme="minorHAnsi"/>
          <w:sz w:val="24"/>
          <w:szCs w:val="24"/>
          <w:u w:val="single"/>
        </w:rPr>
        <w:footnoteReference w:id="52"/>
      </w:r>
      <w:r w:rsidRPr="00A1007F">
        <w:rPr>
          <w:rFonts w:asciiTheme="minorHAnsi" w:hAnsiTheme="minorHAnsi"/>
          <w:sz w:val="24"/>
          <w:szCs w:val="24"/>
        </w:rPr>
        <w:t xml:space="preserve"> od rôznych potenciálnych dodávateľov na predmet zákazky tovaru, práce alebo služby s cieľom zistenia aktuálnych cenových úrovní. </w:t>
      </w:r>
    </w:p>
    <w:p w14:paraId="17639A84" w14:textId="1C53B20A" w:rsidR="00AF4647" w:rsidRPr="00A1007F" w:rsidRDefault="0079464A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sz w:val="24"/>
          <w:szCs w:val="24"/>
        </w:rPr>
        <w:t>V prípade, že daný výdavok spadá pod tovar/službu/</w:t>
      </w:r>
      <w:ins w:id="334" w:author="Autor">
        <w:r w:rsidR="00FE0004">
          <w:rPr>
            <w:sz w:val="24"/>
            <w:szCs w:val="24"/>
          </w:rPr>
          <w:t xml:space="preserve">stavebnú </w:t>
        </w:r>
      </w:ins>
      <w:r>
        <w:rPr>
          <w:sz w:val="24"/>
          <w:szCs w:val="24"/>
        </w:rPr>
        <w:t>prácu, ktorá je v zmysle § 9b zákona č. 25/2006 Z. z. o verejnom obstarávaní a o zmene a doplnení niektorých zákonov v znení neskorších predpisov, resp. § 2 ods. 5, písm. o) a ods. 6, ods. 7 zákona č. 343/2015 Z. z. o verejnom obstarávaní a o zmene a doplnení niektorých zákonov v znení zákona č. 438/2015 Z. z. bežne dostupná na trhu, prieskum trhu môže žiadateľ vykonať aj na základe údajov zverejnených na elektronickom trhovisku (</w:t>
      </w:r>
      <w:hyperlink r:id="rId15" w:history="1">
        <w:r>
          <w:rPr>
            <w:rStyle w:val="Hypertextovprepojenie"/>
            <w:sz w:val="24"/>
            <w:szCs w:val="24"/>
          </w:rPr>
          <w:t>www.eks.sk</w:t>
        </w:r>
      </w:hyperlink>
      <w:r>
        <w:rPr>
          <w:sz w:val="24"/>
          <w:szCs w:val="24"/>
        </w:rPr>
        <w:t xml:space="preserve">). </w:t>
      </w:r>
      <w:r w:rsidR="00AF4647" w:rsidRPr="00A1007F">
        <w:rPr>
          <w:rFonts w:asciiTheme="minorHAnsi" w:hAnsiTheme="minorHAnsi"/>
          <w:sz w:val="24"/>
          <w:szCs w:val="24"/>
        </w:rPr>
        <w:t xml:space="preserve"> V tomto prípade identifikuje </w:t>
      </w:r>
      <w:r w:rsidR="00AF4647" w:rsidRPr="00A1007F">
        <w:rPr>
          <w:rFonts w:asciiTheme="minorHAnsi" w:hAnsiTheme="minorHAnsi"/>
          <w:sz w:val="24"/>
          <w:szCs w:val="24"/>
          <w:u w:val="single"/>
        </w:rPr>
        <w:t xml:space="preserve">minimálne </w:t>
      </w:r>
      <w:r w:rsidR="00A40DDB" w:rsidRPr="00A1007F">
        <w:rPr>
          <w:rFonts w:asciiTheme="minorHAnsi" w:hAnsiTheme="minorHAnsi"/>
          <w:sz w:val="24"/>
          <w:szCs w:val="24"/>
          <w:u w:val="single"/>
        </w:rPr>
        <w:t>3</w:t>
      </w:r>
      <w:r w:rsidR="00AF4647" w:rsidRPr="00A1007F">
        <w:rPr>
          <w:rFonts w:asciiTheme="minorHAnsi" w:hAnsiTheme="minorHAnsi"/>
          <w:sz w:val="24"/>
          <w:szCs w:val="24"/>
        </w:rPr>
        <w:t xml:space="preserve"> rovnak</w:t>
      </w:r>
      <w:r w:rsidR="00A40DDB" w:rsidRPr="00A1007F">
        <w:rPr>
          <w:rFonts w:asciiTheme="minorHAnsi" w:hAnsiTheme="minorHAnsi"/>
          <w:sz w:val="24"/>
          <w:szCs w:val="24"/>
        </w:rPr>
        <w:t>é</w:t>
      </w:r>
      <w:r w:rsidR="00AF4647" w:rsidRPr="00A1007F">
        <w:rPr>
          <w:rFonts w:asciiTheme="minorHAnsi" w:hAnsiTheme="minorHAnsi"/>
          <w:sz w:val="24"/>
          <w:szCs w:val="24"/>
        </w:rPr>
        <w:t xml:space="preserve"> alebo porovnateľn</w:t>
      </w:r>
      <w:r w:rsidR="00A40DDB" w:rsidRPr="00A1007F">
        <w:rPr>
          <w:rFonts w:asciiTheme="minorHAnsi" w:hAnsiTheme="minorHAnsi"/>
          <w:sz w:val="24"/>
          <w:szCs w:val="24"/>
        </w:rPr>
        <w:t>é</w:t>
      </w:r>
      <w:r w:rsidR="00AF4647" w:rsidRPr="00A1007F">
        <w:rPr>
          <w:rFonts w:asciiTheme="minorHAnsi" w:hAnsiTheme="minorHAnsi"/>
          <w:sz w:val="24"/>
          <w:szCs w:val="24"/>
        </w:rPr>
        <w:t xml:space="preserve"> zákaz</w:t>
      </w:r>
      <w:r w:rsidR="00A40DDB" w:rsidRPr="00A1007F">
        <w:rPr>
          <w:rFonts w:asciiTheme="minorHAnsi" w:hAnsiTheme="minorHAnsi"/>
          <w:sz w:val="24"/>
          <w:szCs w:val="24"/>
        </w:rPr>
        <w:t>ky</w:t>
      </w:r>
      <w:r w:rsidR="00AF4647" w:rsidRPr="00A1007F">
        <w:rPr>
          <w:rFonts w:asciiTheme="minorHAnsi" w:hAnsiTheme="minorHAnsi"/>
          <w:sz w:val="24"/>
          <w:szCs w:val="24"/>
        </w:rPr>
        <w:t>, ktorých priemerná hodnota bude preukazovať hospodárnosť výdavku požadovaného žiadateľom.</w:t>
      </w:r>
    </w:p>
    <w:p w14:paraId="632B7F1C" w14:textId="77777777" w:rsidR="0076064C" w:rsidRPr="00A1007F" w:rsidRDefault="00AF4647" w:rsidP="0076064C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Výstupné informácie o vykonanom prieskume trhu žiadateľ zaznamená v zázname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o vykonaní prieskumu trhu, v ktorom vyhodnotí výsledky prieskumu trhu z hľadiska najnižšej </w:t>
      </w:r>
      <w:r w:rsidR="0076064C" w:rsidRPr="00A1007F">
        <w:rPr>
          <w:rFonts w:asciiTheme="minorHAnsi" w:hAnsiTheme="minorHAnsi"/>
          <w:sz w:val="24"/>
          <w:szCs w:val="24"/>
        </w:rPr>
        <w:t>priemernej ceny. Záznam o vykonaní prieskumu trhu, v ktorom bude uvedená priemerná cena, ktorá vstupuje do rozpočtu projektu, vrátane 3 cenových ponúk predloží žiadateľ ako súčasť podpornej dokumentácie k ŽoNFP.</w:t>
      </w:r>
    </w:p>
    <w:p w14:paraId="16B8481D" w14:textId="77777777"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RO je oprávnený overiť výšku výdavkov nárokovaných v ŽoNFP na základe žiadateľom vykonaného prieskumu trhu prostredníctvom vykonania svojho prieskumu trhu. V prípade, ak výška výdavkov nárokovaných žiadateľom v rozpočte ŽoNFP prevyšuje ceny identifikované RO na základe ním vykonaného prieskumu trhu, považuje tieto výdavky za nehospodárne a teda neoprávnené, t.j. maximálna výška oprávnených výdavkov jednotkových cien žiadateľa/prijímateľa je výška oprávnených výdavkov stanovená RO na základe ním vykonaného prieskumu trhu.</w:t>
      </w:r>
    </w:p>
    <w:p w14:paraId="36B34C70" w14:textId="77777777" w:rsidR="00630CD8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Osobitné podmienky pre vykonanie prieskumu trhu budú stanovené v</w:t>
      </w:r>
      <w:r w:rsidR="004D4A91" w:rsidRPr="00A1007F">
        <w:rPr>
          <w:rFonts w:asciiTheme="minorHAnsi" w:hAnsiTheme="minorHAnsi"/>
          <w:sz w:val="24"/>
          <w:szCs w:val="24"/>
        </w:rPr>
        <w:t> písomnom vyzvaní</w:t>
      </w:r>
      <w:r w:rsidRPr="00A1007F">
        <w:rPr>
          <w:rFonts w:asciiTheme="minorHAnsi" w:hAnsiTheme="minorHAnsi"/>
          <w:sz w:val="24"/>
          <w:szCs w:val="24"/>
        </w:rPr>
        <w:t>.</w:t>
      </w:r>
    </w:p>
    <w:p w14:paraId="17883E9B" w14:textId="77777777" w:rsidR="0007442F" w:rsidRPr="00A1007F" w:rsidRDefault="0007442F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  <w:sectPr w:rsidR="0007442F" w:rsidRPr="00A1007F" w:rsidSect="00471E07">
          <w:headerReference w:type="default" r:id="rId16"/>
          <w:footerReference w:type="default" r:id="rId17"/>
          <w:headerReference w:type="first" r:id="rId18"/>
          <w:pgSz w:w="11906" w:h="16838"/>
          <w:pgMar w:top="1417" w:right="1417" w:bottom="1135" w:left="1417" w:header="708" w:footer="708" w:gutter="0"/>
          <w:pgNumType w:start="1"/>
          <w:cols w:space="708"/>
          <w:docGrid w:linePitch="360"/>
        </w:sectPr>
      </w:pPr>
    </w:p>
    <w:tbl>
      <w:tblPr>
        <w:tblStyle w:val="Mriekatabuky"/>
        <w:tblW w:w="1499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261"/>
        <w:gridCol w:w="3231"/>
        <w:gridCol w:w="1148"/>
        <w:gridCol w:w="1701"/>
        <w:gridCol w:w="2254"/>
        <w:gridCol w:w="3402"/>
      </w:tblGrid>
      <w:tr w:rsidR="0007442F" w:rsidRPr="00A1007F" w14:paraId="1D413C71" w14:textId="77777777" w:rsidTr="00C55F1D">
        <w:trPr>
          <w:tblHeader/>
        </w:trPr>
        <w:tc>
          <w:tcPr>
            <w:tcW w:w="6492" w:type="dxa"/>
            <w:gridSpan w:val="2"/>
            <w:shd w:val="clear" w:color="auto" w:fill="F79646" w:themeFill="accent6"/>
          </w:tcPr>
          <w:p w14:paraId="60D67295" w14:textId="73E55771" w:rsidR="0007442F" w:rsidRPr="00A6156D" w:rsidRDefault="00C55F1D" w:rsidP="00C36213">
            <w:pPr>
              <w:jc w:val="center"/>
              <w:rPr>
                <w:rFonts w:asciiTheme="minorHAnsi" w:hAnsiTheme="minorHAnsi"/>
                <w:b/>
                <w:color w:val="365F91"/>
                <w:lang w:val="sk-SK"/>
              </w:rPr>
            </w:pPr>
            <w:r>
              <w:rPr>
                <w:lang w:val="sk-SK"/>
              </w:rPr>
              <w:lastRenderedPageBreak/>
              <w:br w:type="page"/>
            </w:r>
            <w:r w:rsidR="0007442F" w:rsidRPr="00A6156D">
              <w:rPr>
                <w:rFonts w:asciiTheme="minorHAnsi" w:hAnsiTheme="minorHAnsi"/>
                <w:b/>
                <w:color w:val="365F91"/>
                <w:lang w:val="sk-SK"/>
              </w:rPr>
              <w:t xml:space="preserve">Číselník oprávnených výdavkov pre projekty TP OP TP v členení podľa MP CKO č. 4 </w:t>
            </w:r>
          </w:p>
        </w:tc>
        <w:tc>
          <w:tcPr>
            <w:tcW w:w="8505" w:type="dxa"/>
            <w:gridSpan w:val="4"/>
            <w:shd w:val="clear" w:color="auto" w:fill="FBD4B4" w:themeFill="accent6" w:themeFillTint="66"/>
          </w:tcPr>
          <w:p w14:paraId="1DF6B9C3" w14:textId="77777777" w:rsidR="0007442F" w:rsidRPr="00A6156D" w:rsidRDefault="0007442F" w:rsidP="00C36213">
            <w:pPr>
              <w:jc w:val="center"/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Nadväznosť na ekonomickú klasifikáciu rozpočtovej klasifikácie (MF/0101475/2014-42)</w:t>
            </w:r>
          </w:p>
        </w:tc>
      </w:tr>
      <w:tr w:rsidR="0007442F" w:rsidRPr="00A1007F" w14:paraId="1F3A79AE" w14:textId="77777777" w:rsidTr="00C55F1D">
        <w:trPr>
          <w:tblHeader/>
        </w:trPr>
        <w:tc>
          <w:tcPr>
            <w:tcW w:w="3261" w:type="dxa"/>
            <w:shd w:val="clear" w:color="auto" w:fill="F79646" w:themeFill="accent6"/>
          </w:tcPr>
          <w:p w14:paraId="6AB88348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trieda oprávnených výdavkov</w:t>
            </w:r>
          </w:p>
        </w:tc>
        <w:tc>
          <w:tcPr>
            <w:tcW w:w="3231" w:type="dxa"/>
            <w:shd w:val="clear" w:color="auto" w:fill="F79646" w:themeFill="accent6"/>
          </w:tcPr>
          <w:p w14:paraId="43913EE4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skupina oprávnených výdavkov</w:t>
            </w:r>
          </w:p>
        </w:tc>
        <w:tc>
          <w:tcPr>
            <w:tcW w:w="1148" w:type="dxa"/>
            <w:shd w:val="clear" w:color="auto" w:fill="FBD4B4" w:themeFill="accent6" w:themeFillTint="66"/>
          </w:tcPr>
          <w:p w14:paraId="36269396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trieda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00F8A468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podtrieda</w:t>
            </w:r>
          </w:p>
        </w:tc>
        <w:tc>
          <w:tcPr>
            <w:tcW w:w="2254" w:type="dxa"/>
            <w:shd w:val="clear" w:color="auto" w:fill="FBD4B4" w:themeFill="accent6" w:themeFillTint="66"/>
          </w:tcPr>
          <w:p w14:paraId="5DC7E51F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položka</w:t>
            </w:r>
          </w:p>
        </w:tc>
        <w:tc>
          <w:tcPr>
            <w:tcW w:w="3402" w:type="dxa"/>
            <w:shd w:val="clear" w:color="auto" w:fill="FBD4B4" w:themeFill="accent6" w:themeFillTint="66"/>
          </w:tcPr>
          <w:p w14:paraId="58ADD112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skupina výdavkov</w:t>
            </w:r>
            <w:r w:rsidR="00A81A1B">
              <w:rPr>
                <w:rFonts w:asciiTheme="minorHAnsi" w:hAnsiTheme="minorHAnsi"/>
                <w:b/>
                <w:color w:val="365F91"/>
                <w:lang w:val="sk-SK"/>
              </w:rPr>
              <w:t xml:space="preserve"> *</w:t>
            </w:r>
          </w:p>
        </w:tc>
      </w:tr>
      <w:tr w:rsidR="0007442F" w:rsidRPr="00A1007F" w14:paraId="38FA5326" w14:textId="77777777" w:rsidTr="00D8571A">
        <w:trPr>
          <w:trHeight w:val="920"/>
        </w:trPr>
        <w:tc>
          <w:tcPr>
            <w:tcW w:w="3261" w:type="dxa"/>
            <w:vMerge w:val="restart"/>
            <w:shd w:val="clear" w:color="auto" w:fill="FBD4B4" w:themeFill="accent6" w:themeFillTint="66"/>
          </w:tcPr>
          <w:p w14:paraId="215ACF65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01 Dlhodobý nehmotný majetok</w:t>
            </w:r>
          </w:p>
          <w:p w14:paraId="33D31E99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  <w:p w14:paraId="4549A34E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b/>
                <w:lang w:val="sk-SK"/>
              </w:rPr>
              <w:t>(</w:t>
            </w:r>
            <w:r w:rsidRPr="00A1007F">
              <w:rPr>
                <w:rFonts w:asciiTheme="minorHAnsi" w:hAnsiTheme="minorHAnsi"/>
                <w:lang w:val="sk-SK"/>
              </w:rPr>
              <w:t>nad 2 400 EUR; doba použiteľnosti dlhšia ako 1 rok)</w:t>
            </w:r>
          </w:p>
          <w:p w14:paraId="350ACB5E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 w:val="restart"/>
          </w:tcPr>
          <w:p w14:paraId="7A289B6E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013 Softvér</w:t>
            </w:r>
          </w:p>
        </w:tc>
        <w:tc>
          <w:tcPr>
            <w:tcW w:w="1148" w:type="dxa"/>
            <w:vMerge w:val="restart"/>
          </w:tcPr>
          <w:p w14:paraId="02DFB357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  <w:vMerge w:val="restart"/>
          </w:tcPr>
          <w:p w14:paraId="5AEFC521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14:paraId="3B6A697E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711 Nákup pozemkov a nehmotných aktív</w:t>
            </w:r>
          </w:p>
        </w:tc>
        <w:tc>
          <w:tcPr>
            <w:tcW w:w="3402" w:type="dxa"/>
          </w:tcPr>
          <w:p w14:paraId="7C5DE3D5" w14:textId="77777777"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711003 Nákup softvéru</w:t>
            </w:r>
          </w:p>
        </w:tc>
      </w:tr>
      <w:tr w:rsidR="0007442F" w:rsidRPr="00A1007F" w14:paraId="06DDD8A1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76549A84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14:paraId="26B89F42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</w:p>
        </w:tc>
        <w:tc>
          <w:tcPr>
            <w:tcW w:w="1148" w:type="dxa"/>
            <w:vMerge/>
          </w:tcPr>
          <w:p w14:paraId="13C270A2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14:paraId="2567BF89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14:paraId="182BA597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718 Rekonštrukcia a modernizácia</w:t>
            </w:r>
          </w:p>
        </w:tc>
        <w:tc>
          <w:tcPr>
            <w:tcW w:w="3402" w:type="dxa"/>
          </w:tcPr>
          <w:p w14:paraId="5D7C5BE2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718006 Softvéru</w:t>
            </w:r>
          </w:p>
        </w:tc>
      </w:tr>
      <w:tr w:rsidR="0007442F" w:rsidRPr="00A1007F" w14:paraId="1E79537F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07CC3EB5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14:paraId="418E4B4B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014 Oceniteľné práva</w:t>
            </w:r>
          </w:p>
        </w:tc>
        <w:tc>
          <w:tcPr>
            <w:tcW w:w="1148" w:type="dxa"/>
          </w:tcPr>
          <w:p w14:paraId="0AEB562A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</w:tcPr>
          <w:p w14:paraId="01553B8A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14:paraId="3DD9CC0A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711 Nákup pozemkov a nehmotných aktív</w:t>
            </w:r>
          </w:p>
        </w:tc>
        <w:tc>
          <w:tcPr>
            <w:tcW w:w="3402" w:type="dxa"/>
          </w:tcPr>
          <w:p w14:paraId="67756A3B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711004 Nákup licencií</w:t>
            </w:r>
          </w:p>
        </w:tc>
      </w:tr>
      <w:tr w:rsidR="0007442F" w:rsidRPr="00A1007F" w14:paraId="185988D0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2F84DE7E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14:paraId="175859D3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019 Ostatný dlhodobý nehmotný majetok</w:t>
            </w:r>
          </w:p>
          <w:p w14:paraId="337AA328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</w:tcPr>
          <w:p w14:paraId="02D21585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</w:tcPr>
          <w:p w14:paraId="50903694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14:paraId="478AAC80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711 Nákup pozemkov a nehmotných aktív</w:t>
            </w:r>
          </w:p>
        </w:tc>
        <w:tc>
          <w:tcPr>
            <w:tcW w:w="3402" w:type="dxa"/>
          </w:tcPr>
          <w:p w14:paraId="2E088816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711005 Nákup ostatných nehmotných aktív</w:t>
            </w:r>
          </w:p>
        </w:tc>
      </w:tr>
      <w:tr w:rsidR="0007442F" w:rsidRPr="00A1007F" w14:paraId="27ABA5B0" w14:textId="77777777" w:rsidTr="00D8571A">
        <w:trPr>
          <w:trHeight w:val="1952"/>
        </w:trPr>
        <w:tc>
          <w:tcPr>
            <w:tcW w:w="3261" w:type="dxa"/>
            <w:vMerge w:val="restart"/>
            <w:shd w:val="clear" w:color="auto" w:fill="FBD4B4" w:themeFill="accent6" w:themeFillTint="66"/>
          </w:tcPr>
          <w:p w14:paraId="3DE25EB7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02 Dlhodobý hmotný majetok</w:t>
            </w:r>
          </w:p>
          <w:p w14:paraId="30587370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  <w:p w14:paraId="4C516B2D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b/>
                <w:lang w:val="sk-SK"/>
              </w:rPr>
              <w:t>(</w:t>
            </w:r>
            <w:r w:rsidRPr="00A1007F">
              <w:rPr>
                <w:rFonts w:asciiTheme="minorHAnsi" w:hAnsiTheme="minorHAnsi"/>
                <w:lang w:val="sk-SK"/>
              </w:rPr>
              <w:t>nad 1 700 EUR; doba použiteľnosti dlhšia ako 1 rok)</w:t>
            </w:r>
          </w:p>
          <w:p w14:paraId="6A896EDE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  <w:p w14:paraId="356F2C77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14:paraId="0509A7B4" w14:textId="77777777" w:rsidR="0007442F" w:rsidRPr="00A1007F" w:rsidRDefault="0007442F" w:rsidP="00C36213">
            <w:pPr>
              <w:rPr>
                <w:rFonts w:asciiTheme="minorHAnsi" w:hAnsiTheme="minorHAnsi"/>
                <w:color w:val="FF0000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022 Samostatné hnuteľné veci a súbory hnuteľných vecí</w:t>
            </w:r>
          </w:p>
        </w:tc>
        <w:tc>
          <w:tcPr>
            <w:tcW w:w="1148" w:type="dxa"/>
            <w:vMerge w:val="restart"/>
          </w:tcPr>
          <w:p w14:paraId="5E734907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  <w:vMerge w:val="restart"/>
          </w:tcPr>
          <w:p w14:paraId="07C58AEE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14:paraId="406F89D4" w14:textId="77777777" w:rsidR="0007442F" w:rsidRPr="00A1007F" w:rsidRDefault="0007442F" w:rsidP="00C36213">
            <w:pPr>
              <w:rPr>
                <w:rFonts w:asciiTheme="minorHAnsi" w:hAnsiTheme="minorHAnsi"/>
                <w:color w:val="FF0000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713 Nákup strojov, prístrojov, zariadení, techniky a náradia</w:t>
            </w:r>
          </w:p>
        </w:tc>
        <w:tc>
          <w:tcPr>
            <w:tcW w:w="3402" w:type="dxa"/>
          </w:tcPr>
          <w:p w14:paraId="12075ACB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713001 Interiérového vybavenia</w:t>
            </w:r>
          </w:p>
          <w:p w14:paraId="3F32C9E1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713002 Výpočtovej techniky</w:t>
            </w:r>
          </w:p>
          <w:p w14:paraId="1A77960E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713003 Telekomunikačnej techniky</w:t>
            </w:r>
          </w:p>
          <w:p w14:paraId="78C45E57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713004 Prevádzkových strojov, prístrojov, zariadení, techniky a náradia</w:t>
            </w:r>
          </w:p>
          <w:p w14:paraId="206425D8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713005 Špeciálnych strojov, prístrojov, zariadení, techniky, náradia a materiálu</w:t>
            </w:r>
          </w:p>
          <w:p w14:paraId="3D0C9B39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color w:val="FF0000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713006 Komunikačnej infraštruktúry</w:t>
            </w:r>
          </w:p>
        </w:tc>
      </w:tr>
      <w:tr w:rsidR="0007442F" w:rsidRPr="00A1007F" w14:paraId="4857E624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7F000B74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14:paraId="3FC45C06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14:paraId="6B0B27D2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14:paraId="260394BB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14:paraId="726DA412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718 Rekonštrukcia a modernizácia</w:t>
            </w:r>
          </w:p>
        </w:tc>
        <w:tc>
          <w:tcPr>
            <w:tcW w:w="3402" w:type="dxa"/>
          </w:tcPr>
          <w:p w14:paraId="733C3415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718002 Výpočtovej techniky </w:t>
            </w:r>
          </w:p>
          <w:p w14:paraId="67A6F90C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718003 Telekomunikačnej techniky </w:t>
            </w:r>
          </w:p>
          <w:p w14:paraId="0BAD1F19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718004 Prevádzkových strojov, prístrojov, zariadení, techniky a náradia </w:t>
            </w:r>
          </w:p>
          <w:p w14:paraId="0B8EBE7A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718005 Špeciálnych strojov, prístrojov, zariadení, techniky a náradia </w:t>
            </w:r>
          </w:p>
          <w:p w14:paraId="7E2E113A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718007 Komunikačnej infraštruktúry</w:t>
            </w:r>
          </w:p>
        </w:tc>
      </w:tr>
      <w:tr w:rsidR="0007442F" w:rsidRPr="00A1007F" w14:paraId="19B8EF04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6F24C785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14:paraId="71072E5A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023 Dopravné prostriedky</w:t>
            </w:r>
          </w:p>
        </w:tc>
        <w:tc>
          <w:tcPr>
            <w:tcW w:w="1148" w:type="dxa"/>
          </w:tcPr>
          <w:p w14:paraId="3B8A2869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</w:tcPr>
          <w:p w14:paraId="3E3D0568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14:paraId="460548A3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714 Nákup dopravných prostriedkov všetkých druhov</w:t>
            </w:r>
          </w:p>
        </w:tc>
        <w:tc>
          <w:tcPr>
            <w:tcW w:w="3402" w:type="dxa"/>
          </w:tcPr>
          <w:p w14:paraId="53C07798" w14:textId="77777777"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714001 Nákup Osobných automobilov</w:t>
            </w:r>
          </w:p>
        </w:tc>
      </w:tr>
      <w:tr w:rsidR="0007442F" w:rsidRPr="00A1007F" w14:paraId="5BCF3338" w14:textId="77777777" w:rsidTr="00D8571A">
        <w:tc>
          <w:tcPr>
            <w:tcW w:w="3261" w:type="dxa"/>
            <w:shd w:val="clear" w:color="auto" w:fill="FBD4B4" w:themeFill="accent6" w:themeFillTint="66"/>
          </w:tcPr>
          <w:p w14:paraId="66B63C66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11 Zásoby</w:t>
            </w:r>
          </w:p>
          <w:p w14:paraId="78380DFC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  <w:p w14:paraId="197D8332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b/>
                <w:lang w:val="sk-SK"/>
              </w:rPr>
              <w:t>(</w:t>
            </w:r>
            <w:r w:rsidRPr="00A1007F">
              <w:rPr>
                <w:rFonts w:asciiTheme="minorHAnsi" w:hAnsiTheme="minorHAnsi"/>
                <w:lang w:val="sk-SK"/>
              </w:rPr>
              <w:t>doba použiteľnosti najviac 1 rok; bez ohľadu na obstarávaciu cenu)</w:t>
            </w:r>
          </w:p>
          <w:p w14:paraId="7F1ED85F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14:paraId="5D5FB217" w14:textId="77777777" w:rsidR="0007442F" w:rsidRPr="00A1007F" w:rsidRDefault="0007442F" w:rsidP="00C36213">
            <w:pPr>
              <w:pStyle w:val="Default"/>
              <w:jc w:val="both"/>
              <w:rPr>
                <w:rFonts w:asciiTheme="minorHAnsi" w:hAnsiTheme="minorHAnsi"/>
                <w:szCs w:val="20"/>
                <w:lang w:val="sk-SK"/>
              </w:rPr>
            </w:pPr>
            <w:r w:rsidRPr="00A1007F">
              <w:rPr>
                <w:rFonts w:asciiTheme="minorHAnsi" w:hAnsiTheme="minorHAnsi"/>
                <w:szCs w:val="20"/>
                <w:lang w:val="sk-SK"/>
              </w:rPr>
              <w:t>112 Zásoby</w:t>
            </w:r>
          </w:p>
        </w:tc>
        <w:tc>
          <w:tcPr>
            <w:tcW w:w="1148" w:type="dxa"/>
          </w:tcPr>
          <w:p w14:paraId="3B4006AE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14:paraId="224D1163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14:paraId="01A0C415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633 Materiál</w:t>
            </w:r>
          </w:p>
        </w:tc>
        <w:tc>
          <w:tcPr>
            <w:tcW w:w="3402" w:type="dxa"/>
          </w:tcPr>
          <w:p w14:paraId="0F8F0730" w14:textId="77777777"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633001 Interiérové vybavenie </w:t>
            </w:r>
          </w:p>
          <w:p w14:paraId="7D1380B2" w14:textId="77777777"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633002 Výpočtová technika </w:t>
            </w:r>
          </w:p>
          <w:p w14:paraId="703D2436" w14:textId="77777777"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633003 Telekomunikačná technika </w:t>
            </w:r>
          </w:p>
          <w:p w14:paraId="74A3114B" w14:textId="77777777"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633004 Prevádzkové stroje, prístroje, zariadenie, technika a náradie </w:t>
            </w:r>
          </w:p>
          <w:p w14:paraId="2EDB56D2" w14:textId="77777777"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lastRenderedPageBreak/>
              <w:t xml:space="preserve">633005 Špeciálne stroje, prístroje, zariadenie, technika a náradie </w:t>
            </w:r>
          </w:p>
          <w:p w14:paraId="2F9E7169" w14:textId="77777777"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633006 Všeobecný materiál </w:t>
            </w:r>
          </w:p>
          <w:p w14:paraId="6C7188AE" w14:textId="77777777"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633009 Knihy, časopisy, noviny , učebnice, učebné pomôcky a kompenzačné pomôcky</w:t>
            </w:r>
          </w:p>
          <w:p w14:paraId="5A957C9C" w14:textId="77777777"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633010</w:t>
            </w: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ab/>
              <w:t>Materiál Pracovné odevy, obuv a pracovné pomôcky</w:t>
            </w:r>
          </w:p>
          <w:p w14:paraId="33DA6130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633019 Komunikačná infraštruktúra</w:t>
            </w:r>
          </w:p>
        </w:tc>
      </w:tr>
      <w:tr w:rsidR="00EA4676" w:rsidRPr="00A1007F" w14:paraId="584855E7" w14:textId="77777777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14:paraId="36ECE1CE" w14:textId="77777777" w:rsidR="00EA4676" w:rsidRPr="0026698A" w:rsidRDefault="00EA4676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26698A">
              <w:rPr>
                <w:rFonts w:asciiTheme="minorHAnsi" w:hAnsiTheme="minorHAnsi"/>
                <w:b/>
                <w:color w:val="365F91"/>
                <w:lang w:val="sk-SK"/>
              </w:rPr>
              <w:lastRenderedPageBreak/>
              <w:t>35 Dotácie, príspevky a transfery</w:t>
            </w:r>
          </w:p>
        </w:tc>
        <w:tc>
          <w:tcPr>
            <w:tcW w:w="3231" w:type="dxa"/>
            <w:vMerge w:val="restart"/>
          </w:tcPr>
          <w:p w14:paraId="389F7C58" w14:textId="77777777" w:rsidR="00EA4676" w:rsidRPr="0026698A" w:rsidRDefault="00EA4676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26698A">
              <w:rPr>
                <w:rFonts w:asciiTheme="minorHAnsi" w:hAnsiTheme="minorHAnsi"/>
                <w:lang w:val="sk-SK"/>
              </w:rPr>
              <w:t>352 Poskytnutie dotácií, príspevkov voči tretím osobám</w:t>
            </w:r>
          </w:p>
        </w:tc>
        <w:tc>
          <w:tcPr>
            <w:tcW w:w="1148" w:type="dxa"/>
          </w:tcPr>
          <w:p w14:paraId="59721402" w14:textId="77777777" w:rsidR="00EA4676" w:rsidRPr="0026698A" w:rsidRDefault="00EA4676" w:rsidP="00C36213">
            <w:pPr>
              <w:rPr>
                <w:rFonts w:asciiTheme="minorHAnsi" w:hAnsiTheme="minorHAnsi"/>
                <w:lang w:val="sk-SK"/>
              </w:rPr>
            </w:pPr>
            <w:r w:rsidRPr="0026698A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14:paraId="08767AFB" w14:textId="77777777" w:rsidR="00EA4676" w:rsidRPr="0026698A" w:rsidRDefault="00EA4676" w:rsidP="00C36213">
            <w:pPr>
              <w:rPr>
                <w:rFonts w:asciiTheme="minorHAnsi" w:hAnsiTheme="minorHAnsi"/>
                <w:lang w:val="sk-SK"/>
              </w:rPr>
            </w:pPr>
            <w:r w:rsidRPr="0026698A">
              <w:rPr>
                <w:rFonts w:asciiTheme="minorHAnsi" w:hAnsiTheme="minorHAnsi"/>
                <w:lang w:val="sk-SK"/>
              </w:rPr>
              <w:t>640 bežné transfery</w:t>
            </w:r>
          </w:p>
        </w:tc>
        <w:tc>
          <w:tcPr>
            <w:tcW w:w="2254" w:type="dxa"/>
          </w:tcPr>
          <w:p w14:paraId="44589206" w14:textId="77777777" w:rsidR="00EA4676" w:rsidRPr="0026698A" w:rsidRDefault="00EA4676" w:rsidP="00EA4676">
            <w:pPr>
              <w:rPr>
                <w:rFonts w:asciiTheme="minorHAnsi" w:hAnsiTheme="minorHAnsi"/>
                <w:lang w:val="sk-SK"/>
              </w:rPr>
            </w:pPr>
            <w:r w:rsidRPr="0026698A">
              <w:rPr>
                <w:rFonts w:asciiTheme="minorHAnsi" w:hAnsiTheme="minorHAnsi"/>
                <w:lang w:val="sk-SK"/>
              </w:rPr>
              <w:t>641 Transfery v rámci verejnej správy</w:t>
            </w:r>
          </w:p>
        </w:tc>
        <w:tc>
          <w:tcPr>
            <w:tcW w:w="3402" w:type="dxa"/>
          </w:tcPr>
          <w:p w14:paraId="14E6DBC8" w14:textId="77777777" w:rsidR="00EA4676" w:rsidRPr="0026698A" w:rsidRDefault="00EA4676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26698A">
              <w:rPr>
                <w:rFonts w:asciiTheme="minorHAnsi" w:hAnsiTheme="minorHAnsi"/>
                <w:sz w:val="16"/>
                <w:szCs w:val="16"/>
                <w:lang w:val="sk-SK"/>
              </w:rPr>
              <w:t>641010 Vyššiemu územnému celku</w:t>
            </w:r>
          </w:p>
          <w:p w14:paraId="778A34D6" w14:textId="77777777" w:rsidR="00EA4676" w:rsidRPr="0026698A" w:rsidRDefault="00EA4676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</w:p>
          <w:p w14:paraId="0C19E3E4" w14:textId="77777777" w:rsidR="00EA4676" w:rsidRPr="0026698A" w:rsidRDefault="00EA4676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</w:p>
        </w:tc>
      </w:tr>
      <w:tr w:rsidR="00EA4676" w:rsidRPr="00A1007F" w14:paraId="67AFA630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6A1461F9" w14:textId="77777777" w:rsidR="00EA4676" w:rsidRPr="00C55F1D" w:rsidRDefault="00EA4676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</w:p>
        </w:tc>
        <w:tc>
          <w:tcPr>
            <w:tcW w:w="3231" w:type="dxa"/>
            <w:vMerge/>
          </w:tcPr>
          <w:p w14:paraId="2AFF6C3E" w14:textId="77777777" w:rsidR="00EA4676" w:rsidRPr="00C55F1D" w:rsidRDefault="00EA4676" w:rsidP="00C36213">
            <w:pPr>
              <w:jc w:val="both"/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</w:tcPr>
          <w:p w14:paraId="23E857BF" w14:textId="77777777" w:rsidR="00EA4676" w:rsidRPr="00C55F1D" w:rsidRDefault="00EA4676" w:rsidP="00C36213">
            <w:pPr>
              <w:rPr>
                <w:rFonts w:asciiTheme="minorHAnsi" w:hAnsiTheme="minorHAnsi"/>
                <w:lang w:val="sk-SK"/>
              </w:rPr>
            </w:pPr>
            <w:r w:rsidRPr="0026698A">
              <w:rPr>
                <w:rFonts w:asciiTheme="minorHAnsi" w:hAnsiTheme="minorHAnsi"/>
              </w:rPr>
              <w:t>600 bežné výdavky</w:t>
            </w:r>
          </w:p>
        </w:tc>
        <w:tc>
          <w:tcPr>
            <w:tcW w:w="1701" w:type="dxa"/>
          </w:tcPr>
          <w:p w14:paraId="237B1055" w14:textId="77777777" w:rsidR="00EA4676" w:rsidRPr="00C55F1D" w:rsidRDefault="00EA4676" w:rsidP="00C36213">
            <w:pPr>
              <w:rPr>
                <w:rFonts w:asciiTheme="minorHAnsi" w:hAnsiTheme="minorHAnsi"/>
                <w:lang w:val="sk-SK"/>
              </w:rPr>
            </w:pPr>
            <w:r w:rsidRPr="0026698A">
              <w:rPr>
                <w:rFonts w:asciiTheme="minorHAnsi" w:hAnsiTheme="minorHAnsi"/>
              </w:rPr>
              <w:t>640 bežné transfery</w:t>
            </w:r>
          </w:p>
        </w:tc>
        <w:tc>
          <w:tcPr>
            <w:tcW w:w="2254" w:type="dxa"/>
          </w:tcPr>
          <w:p w14:paraId="432E4D78" w14:textId="77777777" w:rsidR="00EA4676" w:rsidRPr="00C55F1D" w:rsidRDefault="00EA4676" w:rsidP="00C36213">
            <w:pPr>
              <w:rPr>
                <w:rFonts w:asciiTheme="minorHAnsi" w:hAnsiTheme="minorHAnsi"/>
                <w:lang w:val="sk-SK"/>
              </w:rPr>
            </w:pPr>
            <w:r w:rsidRPr="0026698A">
              <w:rPr>
                <w:rFonts w:asciiTheme="minorHAnsi" w:hAnsiTheme="minorHAnsi"/>
              </w:rPr>
              <w:t>649 Transfery  do zahraničia</w:t>
            </w:r>
          </w:p>
        </w:tc>
        <w:tc>
          <w:tcPr>
            <w:tcW w:w="3402" w:type="dxa"/>
          </w:tcPr>
          <w:p w14:paraId="625EBE19" w14:textId="77777777" w:rsidR="00EA4676" w:rsidRPr="00C55F1D" w:rsidRDefault="00EA4676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26698A">
              <w:rPr>
                <w:rFonts w:asciiTheme="minorHAnsi" w:hAnsiTheme="minorHAnsi"/>
                <w:sz w:val="16"/>
                <w:szCs w:val="16"/>
              </w:rPr>
              <w:t>649003 Medzinárodnej organizácii</w:t>
            </w:r>
          </w:p>
        </w:tc>
      </w:tr>
      <w:tr w:rsidR="0007442F" w:rsidRPr="00A1007F" w14:paraId="3CA78807" w14:textId="77777777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14:paraId="588768DC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50 Spotreba</w:t>
            </w:r>
          </w:p>
          <w:p w14:paraId="5DCEAF90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14:paraId="5D3219E0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502 Spotreba energie</w:t>
            </w:r>
          </w:p>
        </w:tc>
        <w:tc>
          <w:tcPr>
            <w:tcW w:w="1148" w:type="dxa"/>
          </w:tcPr>
          <w:p w14:paraId="66179C29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14:paraId="32CEBF6A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14:paraId="40921C46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632 Energie, voda a komunikácie</w:t>
            </w:r>
          </w:p>
        </w:tc>
        <w:tc>
          <w:tcPr>
            <w:tcW w:w="3402" w:type="dxa"/>
          </w:tcPr>
          <w:p w14:paraId="4053904E" w14:textId="77777777"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632001 Energie</w:t>
            </w:r>
          </w:p>
          <w:p w14:paraId="60D3E93C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632002 Vodné, stočné</w:t>
            </w:r>
          </w:p>
        </w:tc>
      </w:tr>
      <w:tr w:rsidR="0007442F" w:rsidRPr="00A1007F" w14:paraId="75768E56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021A373C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14:paraId="42C59F3C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503 Spotreba ostatných neskladovateľných dodávok</w:t>
            </w:r>
          </w:p>
        </w:tc>
        <w:tc>
          <w:tcPr>
            <w:tcW w:w="1148" w:type="dxa"/>
          </w:tcPr>
          <w:p w14:paraId="327AA19C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14:paraId="25969BDD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14:paraId="1DE63DFC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14:paraId="24E4B814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634001 Palivo, mazivá, oleje, špeciálne kvapaliny</w:t>
            </w:r>
          </w:p>
        </w:tc>
      </w:tr>
      <w:tr w:rsidR="0007442F" w:rsidRPr="00A1007F" w14:paraId="258C9B43" w14:textId="77777777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14:paraId="603F667C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51 Služby</w:t>
            </w:r>
          </w:p>
          <w:p w14:paraId="7B4B9CF4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14:paraId="1ED12ACA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511 Opravy a udržiavanie</w:t>
            </w:r>
          </w:p>
        </w:tc>
        <w:tc>
          <w:tcPr>
            <w:tcW w:w="1148" w:type="dxa"/>
            <w:vMerge w:val="restart"/>
          </w:tcPr>
          <w:p w14:paraId="59633B75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14:paraId="4EECDA8F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14:paraId="6F897EBB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14:paraId="08CFC386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634002 Servis, údržba, opravy a výdavky s tým spojené</w:t>
            </w:r>
          </w:p>
        </w:tc>
      </w:tr>
      <w:tr w:rsidR="0007442F" w:rsidRPr="00A1007F" w14:paraId="4A39C3B8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1E2D19EE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14:paraId="434888F7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14:paraId="50BB4CD6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14:paraId="3C7F972B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14:paraId="05D715E8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635 Rutinná a štandardná údržba</w:t>
            </w:r>
          </w:p>
        </w:tc>
        <w:tc>
          <w:tcPr>
            <w:tcW w:w="3402" w:type="dxa"/>
          </w:tcPr>
          <w:p w14:paraId="27700B1F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635001 Interiérového vybavenia</w:t>
            </w:r>
          </w:p>
          <w:p w14:paraId="106773B0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635002 Výpočtovej techniky</w:t>
            </w:r>
          </w:p>
          <w:p w14:paraId="6BCDEF17" w14:textId="77777777" w:rsidR="0007442F" w:rsidRPr="00A1007F" w:rsidRDefault="0007442F" w:rsidP="00C362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635003 Telekomunikačnej techniky </w:t>
            </w:r>
          </w:p>
          <w:p w14:paraId="565A427C" w14:textId="77777777" w:rsidR="0007442F" w:rsidRPr="00A1007F" w:rsidRDefault="0007442F" w:rsidP="00C362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635004 Prevádzkových strojov, prístrojov, zariadení, techniky a náradia </w:t>
            </w:r>
          </w:p>
          <w:p w14:paraId="5FB57612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635005 Špeciálnych strojov, prístrojov, zariadení, techniky a náradia</w:t>
            </w:r>
          </w:p>
          <w:p w14:paraId="4F7F8760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635006 Budov, objektov alebo ich častí</w:t>
            </w:r>
          </w:p>
          <w:p w14:paraId="6A794ADC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635009 Softvéru</w:t>
            </w:r>
          </w:p>
        </w:tc>
      </w:tr>
      <w:tr w:rsidR="0007442F" w:rsidRPr="00A1007F" w14:paraId="2D178D13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251655F8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14:paraId="64ECC2B0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512 Cestovné náhrady</w:t>
            </w:r>
          </w:p>
        </w:tc>
        <w:tc>
          <w:tcPr>
            <w:tcW w:w="1148" w:type="dxa"/>
            <w:vMerge w:val="restart"/>
          </w:tcPr>
          <w:p w14:paraId="69F5D199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14:paraId="1676B77F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14:paraId="636A3F9A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631 Cestovné náhrady</w:t>
            </w:r>
          </w:p>
        </w:tc>
        <w:tc>
          <w:tcPr>
            <w:tcW w:w="3402" w:type="dxa"/>
          </w:tcPr>
          <w:p w14:paraId="7E16E72F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631001 Tuzemské</w:t>
            </w:r>
          </w:p>
          <w:p w14:paraId="4FAFFA06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631002 Zahraničné</w:t>
            </w:r>
          </w:p>
        </w:tc>
      </w:tr>
      <w:tr w:rsidR="0007442F" w:rsidRPr="00A1007F" w14:paraId="4F07D521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7B8BE405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14:paraId="40B79704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14:paraId="5E295063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14:paraId="71FDE14B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14:paraId="33B8F9B3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 xml:space="preserve">637 Služby </w:t>
            </w:r>
          </w:p>
        </w:tc>
        <w:tc>
          <w:tcPr>
            <w:tcW w:w="3402" w:type="dxa"/>
          </w:tcPr>
          <w:p w14:paraId="5A5020D1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637007 Cestovné náhrady (Cestovné náhrady a cestovné výdavky iným než vlastným zamestnancom)</w:t>
            </w:r>
          </w:p>
        </w:tc>
      </w:tr>
      <w:tr w:rsidR="0007442F" w:rsidRPr="00A1007F" w14:paraId="3F2C053B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7A883FB5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14:paraId="5800F219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518 Ostatné služby</w:t>
            </w:r>
          </w:p>
        </w:tc>
        <w:tc>
          <w:tcPr>
            <w:tcW w:w="1148" w:type="dxa"/>
            <w:vMerge w:val="restart"/>
          </w:tcPr>
          <w:p w14:paraId="37547FED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14:paraId="3FBC6E94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14:paraId="3AEB088B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632 Energie, voda a komunikácie</w:t>
            </w:r>
          </w:p>
        </w:tc>
        <w:tc>
          <w:tcPr>
            <w:tcW w:w="3402" w:type="dxa"/>
          </w:tcPr>
          <w:p w14:paraId="65B3A219" w14:textId="77777777" w:rsidR="0007442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632003 Poštové služby 632004 Komunikačná infraštruktúra</w:t>
            </w:r>
          </w:p>
          <w:p w14:paraId="375E7E9C" w14:textId="17B86874" w:rsidR="009700A4" w:rsidRPr="00A1007F" w:rsidRDefault="009700A4" w:rsidP="00007978">
            <w:pPr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 xml:space="preserve">632005 Telekomunikačné </w:t>
            </w:r>
            <w:r w:rsidR="00924B41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služby</w:t>
            </w:r>
          </w:p>
        </w:tc>
      </w:tr>
      <w:tr w:rsidR="0007442F" w:rsidRPr="00A1007F" w14:paraId="5546F17F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16D18B1E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14:paraId="7FD2B9D6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14:paraId="523052EF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14:paraId="22EA6EF9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14:paraId="16AFF943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633 Materiál</w:t>
            </w:r>
          </w:p>
        </w:tc>
        <w:tc>
          <w:tcPr>
            <w:tcW w:w="3402" w:type="dxa"/>
          </w:tcPr>
          <w:p w14:paraId="77FA38A8" w14:textId="77777777"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633016 Reprezentačné</w:t>
            </w:r>
          </w:p>
          <w:p w14:paraId="555C8382" w14:textId="77777777"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633013 Softvér</w:t>
            </w:r>
          </w:p>
          <w:p w14:paraId="592E0371" w14:textId="77777777"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633018 Licencie</w:t>
            </w:r>
          </w:p>
        </w:tc>
      </w:tr>
      <w:tr w:rsidR="0007442F" w:rsidRPr="00A1007F" w14:paraId="153BA40B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1DAB811C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14:paraId="5784DF32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14:paraId="1F735AB5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14:paraId="276B878E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14:paraId="633C1618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14:paraId="132889D0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634004 Prepravné a nájom dopravných prostriedkov</w:t>
            </w:r>
          </w:p>
        </w:tc>
      </w:tr>
      <w:tr w:rsidR="0007442F" w:rsidRPr="00A1007F" w14:paraId="50AA3191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2C10E54E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14:paraId="1F39BABA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14:paraId="04BD3FCD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14:paraId="6B4540DC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14:paraId="5AD62A43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636 Nájomné za nájom</w:t>
            </w:r>
          </w:p>
        </w:tc>
        <w:tc>
          <w:tcPr>
            <w:tcW w:w="3402" w:type="dxa"/>
          </w:tcPr>
          <w:p w14:paraId="65202D5F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636001 Budov, objektov alebo ich častí</w:t>
            </w:r>
          </w:p>
          <w:p w14:paraId="1E7977F8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636002 Prevádzkových strojov, prístrojov, zariadení, techniky a náradia</w:t>
            </w:r>
          </w:p>
          <w:p w14:paraId="34FC327F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636003 Špeciálnych strojov, prístrojov, zariadení, techniky, náradia a materiálu</w:t>
            </w:r>
          </w:p>
          <w:p w14:paraId="4A29FDF7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636006 Výpočtovej techniky </w:t>
            </w:r>
          </w:p>
          <w:p w14:paraId="4800BFAD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636007 Softvéru </w:t>
            </w:r>
          </w:p>
          <w:p w14:paraId="5FC62C9B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636008 Komunikačnej infraštruktúry</w:t>
            </w:r>
          </w:p>
        </w:tc>
      </w:tr>
      <w:tr w:rsidR="0007442F" w:rsidRPr="00A1007F" w14:paraId="5B9503E7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2C3C59CC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14:paraId="224DC3F3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14:paraId="1C62F6C7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14:paraId="1BA1FE4C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14:paraId="30A56075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637 Služby</w:t>
            </w:r>
          </w:p>
        </w:tc>
        <w:tc>
          <w:tcPr>
            <w:tcW w:w="3402" w:type="dxa"/>
          </w:tcPr>
          <w:p w14:paraId="537240D8" w14:textId="77777777" w:rsidR="0007442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637001 Školenia, kurzy, semináre, porady, konferencie, sympóziá</w:t>
            </w:r>
          </w:p>
          <w:p w14:paraId="612E7E3A" w14:textId="77777777" w:rsidR="00787F2F" w:rsidRPr="00A1007F" w:rsidRDefault="00787F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637002 Konkurzy a súťaže</w:t>
            </w:r>
          </w:p>
          <w:p w14:paraId="4FAD5627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637003 Propagácia, reklama a inzercia</w:t>
            </w:r>
          </w:p>
          <w:p w14:paraId="47CF0343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637004 Všeobecné služby</w:t>
            </w:r>
          </w:p>
          <w:p w14:paraId="6BBD0D29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637005 Špeciálne služby</w:t>
            </w:r>
          </w:p>
          <w:p w14:paraId="4EAEC658" w14:textId="77777777" w:rsidR="0007442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637011 Štúdie, expertízy, posudky</w:t>
            </w:r>
          </w:p>
          <w:p w14:paraId="21FBFFE7" w14:textId="77777777" w:rsidR="00787F2F" w:rsidRPr="00A1007F" w:rsidRDefault="00787F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637036 Reprezentačné výdavky</w:t>
            </w:r>
          </w:p>
        </w:tc>
      </w:tr>
      <w:tr w:rsidR="0007442F" w:rsidRPr="00A1007F" w14:paraId="1A288019" w14:textId="77777777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14:paraId="7EC39D97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52 Osobné výdavky</w:t>
            </w:r>
          </w:p>
          <w:p w14:paraId="3181A08B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14:paraId="54F8C38B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521 Mzdové výdavky</w:t>
            </w:r>
          </w:p>
        </w:tc>
        <w:tc>
          <w:tcPr>
            <w:tcW w:w="1148" w:type="dxa"/>
          </w:tcPr>
          <w:p w14:paraId="66729D89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14:paraId="56127C24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610620 osobné náklady</w:t>
            </w:r>
          </w:p>
        </w:tc>
        <w:tc>
          <w:tcPr>
            <w:tcW w:w="2254" w:type="dxa"/>
          </w:tcPr>
          <w:p w14:paraId="1E315615" w14:textId="4BC49E0B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610620 osobné náklady</w:t>
            </w:r>
          </w:p>
        </w:tc>
        <w:tc>
          <w:tcPr>
            <w:tcW w:w="3402" w:type="dxa"/>
          </w:tcPr>
          <w:p w14:paraId="65C037C5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Okrem 613, </w:t>
            </w: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615, 627, 628</w:t>
            </w:r>
          </w:p>
        </w:tc>
      </w:tr>
      <w:tr w:rsidR="0007442F" w:rsidRPr="00A1007F" w14:paraId="4AF55421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1EC6F868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14:paraId="52345F88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</w:tcPr>
          <w:p w14:paraId="3E41D5A0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</w:tcPr>
          <w:p w14:paraId="7EAD2035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14:paraId="52B97D3A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637 Služby</w:t>
            </w:r>
          </w:p>
        </w:tc>
        <w:tc>
          <w:tcPr>
            <w:tcW w:w="3402" w:type="dxa"/>
          </w:tcPr>
          <w:p w14:paraId="3105EA2B" w14:textId="77777777"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637027 Odmeny zamestnancov mimopracovného pomeru</w:t>
            </w:r>
          </w:p>
        </w:tc>
      </w:tr>
      <w:tr w:rsidR="0007442F" w:rsidRPr="00A1007F" w14:paraId="6C6A103D" w14:textId="77777777" w:rsidTr="00D8571A">
        <w:trPr>
          <w:trHeight w:val="1034"/>
        </w:trPr>
        <w:tc>
          <w:tcPr>
            <w:tcW w:w="3261" w:type="dxa"/>
            <w:vMerge/>
            <w:shd w:val="clear" w:color="auto" w:fill="FBD4B4" w:themeFill="accent6" w:themeFillTint="66"/>
          </w:tcPr>
          <w:p w14:paraId="40A94E08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14:paraId="3A234CCB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</w:tcPr>
          <w:p w14:paraId="7745D0F3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</w:tcPr>
          <w:p w14:paraId="4C6DE5E0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640 Bežné transfery</w:t>
            </w:r>
          </w:p>
        </w:tc>
        <w:tc>
          <w:tcPr>
            <w:tcW w:w="2254" w:type="dxa"/>
          </w:tcPr>
          <w:p w14:paraId="2F1895EC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642 Transfery jednotlivcom a neziskovým právnickým osobám</w:t>
            </w:r>
          </w:p>
        </w:tc>
        <w:tc>
          <w:tcPr>
            <w:tcW w:w="3402" w:type="dxa"/>
          </w:tcPr>
          <w:p w14:paraId="5D3C4684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642015 Na nemocenské dávky</w:t>
            </w:r>
          </w:p>
        </w:tc>
      </w:tr>
      <w:tr w:rsidR="0007442F" w:rsidRPr="00A1007F" w14:paraId="2E093505" w14:textId="77777777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14:paraId="3BFDEFA4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54 Ostatné výdavky</w:t>
            </w:r>
          </w:p>
          <w:p w14:paraId="17DF4D9B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 w:val="restart"/>
          </w:tcPr>
          <w:p w14:paraId="6CB103C7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548 Výdavky na prevádzkovú činnosť</w:t>
            </w:r>
          </w:p>
        </w:tc>
        <w:tc>
          <w:tcPr>
            <w:tcW w:w="1148" w:type="dxa"/>
            <w:vMerge w:val="restart"/>
          </w:tcPr>
          <w:p w14:paraId="5DEAECA4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14:paraId="18853974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14:paraId="49F9E3DE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14:paraId="12A7957E" w14:textId="77777777"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634003 Poistenie</w:t>
            </w:r>
          </w:p>
          <w:p w14:paraId="421EAE15" w14:textId="77777777"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</w:p>
        </w:tc>
      </w:tr>
      <w:tr w:rsidR="0007442F" w:rsidRPr="00A1007F" w14:paraId="3071EADC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3243CF0B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14:paraId="6E6AA4BF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14:paraId="0C3F25BB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14:paraId="6D97319A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14:paraId="5C56C366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637 Služby</w:t>
            </w:r>
          </w:p>
        </w:tc>
        <w:tc>
          <w:tcPr>
            <w:tcW w:w="3402" w:type="dxa"/>
          </w:tcPr>
          <w:p w14:paraId="079313F9" w14:textId="77777777"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637015 Poistné</w:t>
            </w:r>
          </w:p>
        </w:tc>
      </w:tr>
      <w:tr w:rsidR="0007442F" w:rsidRPr="00A1007F" w14:paraId="0E94B3A5" w14:textId="77777777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14:paraId="1D4BC4A1" w14:textId="77777777"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56 Finančné výdavky a poplatky</w:t>
            </w:r>
          </w:p>
          <w:p w14:paraId="7EC30BA2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 w:val="restart"/>
          </w:tcPr>
          <w:p w14:paraId="1BA23A11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568 Ostatné finančné výdavky</w:t>
            </w:r>
          </w:p>
        </w:tc>
        <w:tc>
          <w:tcPr>
            <w:tcW w:w="1148" w:type="dxa"/>
            <w:vMerge w:val="restart"/>
          </w:tcPr>
          <w:p w14:paraId="399A6D87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14:paraId="7468953A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14:paraId="6B31D352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14:paraId="7184D75D" w14:textId="77777777"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634005 Karty, známky, poplatky</w:t>
            </w:r>
          </w:p>
          <w:p w14:paraId="1046FE41" w14:textId="77777777"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</w:p>
        </w:tc>
      </w:tr>
      <w:tr w:rsidR="0007442F" w:rsidRPr="00A1007F" w14:paraId="71446530" w14:textId="77777777" w:rsidTr="00D8571A">
        <w:tc>
          <w:tcPr>
            <w:tcW w:w="3261" w:type="dxa"/>
            <w:vMerge/>
            <w:shd w:val="clear" w:color="auto" w:fill="FBD4B4" w:themeFill="accent6" w:themeFillTint="66"/>
          </w:tcPr>
          <w:p w14:paraId="79BC84F9" w14:textId="77777777"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14:paraId="504641F6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14:paraId="325D5DCC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14:paraId="42E4365F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14:paraId="4806BD7E" w14:textId="77777777"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 xml:space="preserve">637 Služby </w:t>
            </w:r>
          </w:p>
        </w:tc>
        <w:tc>
          <w:tcPr>
            <w:tcW w:w="3402" w:type="dxa"/>
          </w:tcPr>
          <w:p w14:paraId="45A06297" w14:textId="77777777"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637012 Poplatky a odvody*</w:t>
            </w:r>
          </w:p>
          <w:p w14:paraId="34F31033" w14:textId="77777777"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637023 Kolkové známky</w:t>
            </w:r>
          </w:p>
          <w:p w14:paraId="6BC14A18" w14:textId="77777777"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</w:p>
        </w:tc>
      </w:tr>
    </w:tbl>
    <w:p w14:paraId="67EAE6FC" w14:textId="77777777" w:rsidR="006A2DF0" w:rsidRDefault="006A2DF0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9AC37D3" w14:textId="77777777" w:rsidR="00A81A1B" w:rsidRPr="0027604F" w:rsidRDefault="000418DB" w:rsidP="000418DB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* </w:t>
      </w:r>
      <w:r w:rsidR="005B5088" w:rsidRPr="0027604F">
        <w:rPr>
          <w:rFonts w:asciiTheme="minorHAnsi" w:hAnsiTheme="minorHAnsi"/>
          <w:sz w:val="24"/>
          <w:szCs w:val="24"/>
        </w:rPr>
        <w:t>uvedená s</w:t>
      </w:r>
      <w:r w:rsidR="00A81A1B" w:rsidRPr="0027604F">
        <w:rPr>
          <w:rFonts w:asciiTheme="minorHAnsi" w:hAnsiTheme="minorHAnsi"/>
          <w:sz w:val="24"/>
          <w:szCs w:val="24"/>
        </w:rPr>
        <w:t xml:space="preserve">kupina výdavkov </w:t>
      </w:r>
      <w:r w:rsidR="005B5088" w:rsidRPr="0027604F">
        <w:rPr>
          <w:rFonts w:asciiTheme="minorHAnsi" w:hAnsiTheme="minorHAnsi"/>
          <w:sz w:val="24"/>
          <w:szCs w:val="24"/>
        </w:rPr>
        <w:t>obsahuje iba</w:t>
      </w:r>
      <w:r w:rsidR="00A81A1B" w:rsidRPr="0027604F">
        <w:rPr>
          <w:rFonts w:asciiTheme="minorHAnsi" w:hAnsiTheme="minorHAnsi"/>
          <w:sz w:val="24"/>
          <w:szCs w:val="24"/>
        </w:rPr>
        <w:t xml:space="preserve"> príklady najčastejšie sa vyskytujúcich výdavkov v rámci OP TP</w:t>
      </w:r>
      <w:r w:rsidR="005B5088" w:rsidRPr="0027604F">
        <w:rPr>
          <w:rFonts w:asciiTheme="minorHAnsi" w:hAnsiTheme="minorHAnsi"/>
          <w:sz w:val="24"/>
          <w:szCs w:val="24"/>
        </w:rPr>
        <w:t xml:space="preserve"> (nie je taxatívne vymedzená)</w:t>
      </w:r>
    </w:p>
    <w:sectPr w:rsidR="00A81A1B" w:rsidRPr="0027604F" w:rsidSect="00471E07">
      <w:pgSz w:w="16838" w:h="11906" w:orient="landscape"/>
      <w:pgMar w:top="1417" w:right="1135" w:bottom="1417" w:left="1417" w:header="708" w:footer="708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FE3AE85" w16cid:durableId="246F5FF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258FE" w14:textId="77777777" w:rsidR="00E56E4F" w:rsidRDefault="00E56E4F" w:rsidP="00A94607">
      <w:pPr>
        <w:spacing w:after="0" w:line="240" w:lineRule="auto"/>
      </w:pPr>
      <w:r>
        <w:separator/>
      </w:r>
    </w:p>
  </w:endnote>
  <w:endnote w:type="continuationSeparator" w:id="0">
    <w:p w14:paraId="3F65A9D3" w14:textId="77777777" w:rsidR="00E56E4F" w:rsidRDefault="00E56E4F" w:rsidP="00A94607">
      <w:pPr>
        <w:spacing w:after="0" w:line="240" w:lineRule="auto"/>
      </w:pPr>
      <w:r>
        <w:continuationSeparator/>
      </w:r>
    </w:p>
  </w:endnote>
  <w:endnote w:type="continuationNotice" w:id="1">
    <w:p w14:paraId="001B3789" w14:textId="77777777" w:rsidR="00E56E4F" w:rsidRDefault="00E56E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7713978"/>
      <w:docPartObj>
        <w:docPartGallery w:val="Page Numbers (Bottom of Page)"/>
        <w:docPartUnique/>
      </w:docPartObj>
    </w:sdtPr>
    <w:sdtEndPr/>
    <w:sdtContent>
      <w:p w14:paraId="2844CB15" w14:textId="60B8A036" w:rsidR="006B6DF8" w:rsidRDefault="006B6DF8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FAA">
          <w:rPr>
            <w:noProof/>
          </w:rPr>
          <w:t>1</w:t>
        </w:r>
        <w:r>
          <w:fldChar w:fldCharType="end"/>
        </w:r>
      </w:p>
    </w:sdtContent>
  </w:sdt>
  <w:p w14:paraId="722F9B19" w14:textId="77777777" w:rsidR="006B6DF8" w:rsidRDefault="006B6DF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3C218" w14:textId="77777777" w:rsidR="00E56E4F" w:rsidRDefault="00E56E4F" w:rsidP="00A94607">
      <w:pPr>
        <w:spacing w:after="0" w:line="240" w:lineRule="auto"/>
      </w:pPr>
      <w:r>
        <w:separator/>
      </w:r>
    </w:p>
  </w:footnote>
  <w:footnote w:type="continuationSeparator" w:id="0">
    <w:p w14:paraId="67EB484B" w14:textId="77777777" w:rsidR="00E56E4F" w:rsidRDefault="00E56E4F" w:rsidP="00A94607">
      <w:pPr>
        <w:spacing w:after="0" w:line="240" w:lineRule="auto"/>
      </w:pPr>
      <w:r>
        <w:continuationSeparator/>
      </w:r>
    </w:p>
  </w:footnote>
  <w:footnote w:type="continuationNotice" w:id="1">
    <w:p w14:paraId="0D14F587" w14:textId="77777777" w:rsidR="00E56E4F" w:rsidRDefault="00E56E4F">
      <w:pPr>
        <w:spacing w:after="0" w:line="240" w:lineRule="auto"/>
      </w:pPr>
    </w:p>
  </w:footnote>
  <w:footnote w:id="2">
    <w:p w14:paraId="4D5202C0" w14:textId="77777777" w:rsidR="006B6DF8" w:rsidRPr="00B10FAA" w:rsidRDefault="006B6DF8" w:rsidP="00D14E02">
      <w:pPr>
        <w:pStyle w:val="Textpoznmkypodiarou"/>
        <w:rPr>
          <w:rFonts w:asciiTheme="minorHAnsi" w:hAnsiTheme="minorHAnsi"/>
          <w:sz w:val="16"/>
          <w:rPrChange w:id="50" w:author="Autor">
            <w:rPr/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51" w:author="Autor">
            <w:rPr>
              <w:rStyle w:val="Odkaznapoznmkupodiarou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52" w:author="Autor">
            <w:rPr/>
          </w:rPrChange>
        </w:rPr>
        <w:t xml:space="preserve"> Posúdenie bežnej obchodnej praxe je individuálne v závislosti od oblasti, kde sa plánujú využiť preddavkové platby, pričom ich využitie by malo byť v súlade s poctivým obchodným stykom.</w:t>
      </w:r>
    </w:p>
  </w:footnote>
  <w:footnote w:id="3">
    <w:p w14:paraId="5E406DE5" w14:textId="77777777" w:rsidR="006B6DF8" w:rsidRPr="00B10FAA" w:rsidRDefault="006B6DF8" w:rsidP="00D14E02">
      <w:pPr>
        <w:pStyle w:val="Textpoznmkypodiarou"/>
        <w:rPr>
          <w:rFonts w:asciiTheme="minorHAnsi" w:hAnsiTheme="minorHAnsi"/>
          <w:sz w:val="16"/>
          <w:rPrChange w:id="53" w:author="Autor">
            <w:rPr/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54" w:author="Autor">
            <w:rPr>
              <w:rStyle w:val="Odkaznapoznmkupodiarou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55" w:author="Autor">
            <w:rPr/>
          </w:rPrChange>
        </w:rPr>
        <w:t xml:space="preserve"> Vo vzťahu ku konečnému termínu oprávnenosti výdavkov môže byť táto lehota primerane skrátená s ohľadom na povinnosť ukončenia realizácie projektu v súvislosti s ukončením operačného programu. Vo vzťahu k systému zálohových platieb je táto lehota upravená Systémom finančného riadenia.</w:t>
      </w:r>
    </w:p>
  </w:footnote>
  <w:footnote w:id="4">
    <w:p w14:paraId="107C0180" w14:textId="40A7EFEC" w:rsidR="006B6DF8" w:rsidRPr="006D37B1" w:rsidRDefault="006B6DF8" w:rsidP="006D37B1">
      <w:pPr>
        <w:pStyle w:val="Textpoznmkypodiarou"/>
        <w:jc w:val="both"/>
        <w:rPr>
          <w:ins w:id="59" w:author="Autor"/>
          <w:rFonts w:asciiTheme="minorHAnsi" w:hAnsiTheme="minorHAnsi" w:cstheme="minorHAnsi"/>
          <w:sz w:val="16"/>
          <w:szCs w:val="16"/>
        </w:rPr>
      </w:pPr>
      <w:ins w:id="60" w:author="Autor">
        <w:r w:rsidRPr="006D37B1">
          <w:rPr>
            <w:rStyle w:val="Odkaznapoznmkupodiarou"/>
            <w:rFonts w:asciiTheme="minorHAnsi" w:hAnsiTheme="minorHAnsi" w:cstheme="minorHAnsi"/>
            <w:sz w:val="16"/>
            <w:szCs w:val="16"/>
          </w:rPr>
          <w:footnoteRef/>
        </w:r>
        <w:r w:rsidRPr="006D37B1">
          <w:rPr>
            <w:rFonts w:asciiTheme="minorHAnsi" w:hAnsiTheme="minorHAnsi" w:cstheme="minorHAnsi"/>
            <w:sz w:val="16"/>
            <w:szCs w:val="16"/>
          </w:rPr>
          <w:t xml:space="preserve"> Obdobie realizácie projektu stanovené vo vyzvaní ohraničuje obdobie, do kedy musí prijímateľ uhradiť výdavky projektu.</w:t>
        </w:r>
      </w:ins>
    </w:p>
  </w:footnote>
  <w:footnote w:id="5">
    <w:p w14:paraId="68C4DB7B" w14:textId="77777777" w:rsidR="006B6DF8" w:rsidRPr="00B10FAA" w:rsidRDefault="006B6DF8" w:rsidP="00630CD8">
      <w:pPr>
        <w:pStyle w:val="Textpoznmkypodiarou"/>
        <w:rPr>
          <w:rFonts w:asciiTheme="minorHAnsi" w:hAnsiTheme="minorHAnsi"/>
          <w:sz w:val="16"/>
          <w:rPrChange w:id="63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64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65" w:author="Autor">
            <w:rPr>
              <w:rFonts w:ascii="Verdana" w:hAnsi="Verdana"/>
              <w:sz w:val="16"/>
            </w:rPr>
          </w:rPrChange>
        </w:rPr>
        <w:t xml:space="preserve"> Ďalej len „zákon o obmedzení platieb v hotovosti“.</w:t>
      </w:r>
    </w:p>
  </w:footnote>
  <w:footnote w:id="6">
    <w:p w14:paraId="6324F019" w14:textId="77777777" w:rsidR="006B6DF8" w:rsidRPr="00B10FAA" w:rsidRDefault="006B6DF8" w:rsidP="00F255E2">
      <w:pPr>
        <w:pStyle w:val="Textpoznmkypodiarou"/>
        <w:jc w:val="both"/>
        <w:rPr>
          <w:rFonts w:asciiTheme="minorHAnsi" w:hAnsiTheme="minorHAnsi"/>
          <w:sz w:val="16"/>
          <w:rPrChange w:id="66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67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68" w:author="Autor">
            <w:rPr>
              <w:rFonts w:ascii="Verdana" w:hAnsi="Verdana"/>
              <w:sz w:val="16"/>
            </w:rPr>
          </w:rPrChange>
        </w:rPr>
        <w:t xml:space="preserve"> Pre účely tejto Príručky sa odovzdávajúcim rozumie prijímateľ a príjemcom sa rozumie dodávateľ.</w:t>
      </w:r>
    </w:p>
  </w:footnote>
  <w:footnote w:id="7">
    <w:p w14:paraId="1B1BD6EF" w14:textId="77777777" w:rsidR="006B6DF8" w:rsidRPr="00B10FAA" w:rsidRDefault="006B6DF8" w:rsidP="00F255E2">
      <w:pPr>
        <w:pStyle w:val="Textpoznmkypodiarou"/>
        <w:jc w:val="both"/>
        <w:rPr>
          <w:rFonts w:asciiTheme="minorHAnsi" w:hAnsiTheme="minorHAnsi"/>
          <w:sz w:val="16"/>
          <w:rPrChange w:id="70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71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72" w:author="Autor">
            <w:rPr>
              <w:rFonts w:ascii="Verdana" w:hAnsi="Verdana"/>
              <w:sz w:val="16"/>
            </w:rPr>
          </w:rPrChange>
        </w:rPr>
        <w:t xml:space="preserve"> V zmysle </w:t>
      </w:r>
      <w:r w:rsidRPr="00B10FAA">
        <w:rPr>
          <w:rFonts w:asciiTheme="minorHAnsi" w:hAnsiTheme="minorHAnsi"/>
          <w:i/>
          <w:sz w:val="16"/>
          <w:rPrChange w:id="73" w:author="Autor">
            <w:rPr>
              <w:rFonts w:ascii="Verdana" w:hAnsi="Verdana"/>
              <w:i/>
              <w:sz w:val="16"/>
            </w:rPr>
          </w:rPrChange>
        </w:rPr>
        <w:t>Metodického pokynu CKO č. 5 k určovaniu finančných opráv, ktoré má riadiaci orgán uplatňovať pri nedodržaní pravidiel a postupov verejného obstarávania</w:t>
      </w:r>
      <w:r w:rsidRPr="00B10FAA">
        <w:rPr>
          <w:rFonts w:asciiTheme="minorHAnsi" w:hAnsiTheme="minorHAnsi"/>
          <w:sz w:val="16"/>
          <w:rPrChange w:id="74" w:author="Autor">
            <w:rPr>
              <w:rFonts w:ascii="Verdana" w:hAnsi="Verdana"/>
              <w:sz w:val="16"/>
            </w:rPr>
          </w:rPrChange>
        </w:rPr>
        <w:t>.</w:t>
      </w:r>
    </w:p>
  </w:footnote>
  <w:footnote w:id="8">
    <w:p w14:paraId="16115F3A" w14:textId="77777777" w:rsidR="006B6DF8" w:rsidRPr="00B10FAA" w:rsidRDefault="006B6DF8" w:rsidP="00D93863">
      <w:pPr>
        <w:pStyle w:val="Textpoznmkypodiarou"/>
        <w:jc w:val="both"/>
        <w:rPr>
          <w:rFonts w:asciiTheme="minorHAnsi" w:hAnsiTheme="minorHAnsi"/>
          <w:sz w:val="16"/>
          <w:rPrChange w:id="83" w:author="Autor">
            <w:rPr/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84" w:author="Autor">
            <w:rPr>
              <w:rStyle w:val="Odkaznapoznmkupodiarou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85" w:author="Autor">
            <w:rPr/>
          </w:rPrChange>
        </w:rPr>
        <w:t>Samostatné hnuteľné veci, prípadne súbory hnuteľných vecí, ktoré majú samostatné technicko-ekonomické určenie, ktorých vstupná cena je vyššia ako 1 700 eur a prevádzkovo-technické funkcie dlhšie ako jeden rok a dlhodobý nehmotný majetok, ktorého vstupná cena je vyššia ako 2 400 eur a použiteľnosť alebo prevádzkovo-technické funkcie sú dlhšie ako jeden rok (podľa § 22 zákona č. 595/2003 Z. z. o dani z príjmov, ďalej len „zákon o dani z príjmov“). V prípadoch, kedy majetok nespĺňa podmienky ustanovené podľa zákona o dani z príjmov, ale prijímateľ sa rozhodol postupovať podľa osobitného predpisu a tento majetok sa vykazuje ako dlhodobý hmotný alebo nehmotný majetok v účtovníctve prijímateľa, tak sa na takýto majetok uplatňujú rovnaké podmienky uvedené v tejto príručke.</w:t>
      </w:r>
    </w:p>
  </w:footnote>
  <w:footnote w:id="9">
    <w:p w14:paraId="337EE3BA" w14:textId="77777777" w:rsidR="006B6DF8" w:rsidRPr="00B10FAA" w:rsidRDefault="006B6DF8" w:rsidP="002A6D6F">
      <w:pPr>
        <w:pStyle w:val="Textpoznmkypodiarou"/>
        <w:jc w:val="both"/>
        <w:rPr>
          <w:rFonts w:asciiTheme="minorHAnsi" w:hAnsiTheme="minorHAnsi"/>
          <w:sz w:val="16"/>
          <w:rPrChange w:id="86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87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88" w:author="Autor">
            <w:rPr>
              <w:rFonts w:ascii="Verdana" w:hAnsi="Verdana"/>
              <w:sz w:val="16"/>
            </w:rPr>
          </w:rPrChange>
        </w:rPr>
        <w:t xml:space="preserve"> Verejné obstarávanie na výber dodávateľa hmotného a nehmotného majetku bude vykonané v súlade so zákonom o VO</w:t>
      </w:r>
    </w:p>
  </w:footnote>
  <w:footnote w:id="10">
    <w:p w14:paraId="12CEBBA4" w14:textId="5029518C" w:rsidR="006B6DF8" w:rsidRPr="006D37B1" w:rsidRDefault="006B6DF8" w:rsidP="006D37B1">
      <w:pPr>
        <w:pStyle w:val="Textpoznmkypodiarou"/>
        <w:jc w:val="both"/>
        <w:rPr>
          <w:ins w:id="92" w:author="Autor"/>
          <w:rFonts w:asciiTheme="minorHAnsi" w:hAnsiTheme="minorHAnsi" w:cstheme="minorHAnsi"/>
          <w:sz w:val="16"/>
          <w:szCs w:val="16"/>
        </w:rPr>
      </w:pPr>
      <w:ins w:id="93" w:author="Autor">
        <w:r w:rsidRPr="006D37B1">
          <w:rPr>
            <w:rStyle w:val="Odkaznapoznmkupodiarou"/>
            <w:rFonts w:asciiTheme="minorHAnsi" w:hAnsiTheme="minorHAnsi" w:cstheme="minorHAnsi"/>
            <w:sz w:val="16"/>
            <w:szCs w:val="16"/>
          </w:rPr>
          <w:footnoteRef/>
        </w:r>
        <w:r w:rsidRPr="006D37B1">
          <w:rPr>
            <w:rFonts w:asciiTheme="minorHAnsi" w:hAnsiTheme="minorHAnsi" w:cstheme="minorHAnsi"/>
            <w:sz w:val="16"/>
            <w:szCs w:val="16"/>
          </w:rPr>
          <w:t xml:space="preserve"> RO OP TP je oprávnený určiť aj iné metódy, ako sú uvádzané.</w:t>
        </w:r>
      </w:ins>
    </w:p>
  </w:footnote>
  <w:footnote w:id="11">
    <w:p w14:paraId="245819FB" w14:textId="7ECC3E44" w:rsidR="006B6DF8" w:rsidRPr="006D37B1" w:rsidRDefault="006B6DF8" w:rsidP="006D37B1">
      <w:pPr>
        <w:pStyle w:val="Textpoznmkypodiarou"/>
        <w:jc w:val="both"/>
        <w:rPr>
          <w:ins w:id="96" w:author="Autor"/>
          <w:rFonts w:asciiTheme="minorHAnsi" w:hAnsiTheme="minorHAnsi" w:cstheme="minorHAnsi"/>
          <w:sz w:val="16"/>
          <w:szCs w:val="16"/>
        </w:rPr>
      </w:pPr>
      <w:ins w:id="97" w:author="Autor">
        <w:r w:rsidRPr="006D37B1">
          <w:rPr>
            <w:rStyle w:val="Odkaznapoznmkupodiarou"/>
            <w:rFonts w:asciiTheme="minorHAnsi" w:hAnsiTheme="minorHAnsi" w:cstheme="minorHAnsi"/>
            <w:sz w:val="16"/>
            <w:szCs w:val="16"/>
          </w:rPr>
          <w:footnoteRef/>
        </w:r>
        <w:r w:rsidRPr="006D37B1">
          <w:rPr>
            <w:rFonts w:asciiTheme="minorHAnsi" w:hAnsiTheme="minorHAnsi" w:cstheme="minorHAnsi"/>
            <w:sz w:val="16"/>
            <w:szCs w:val="16"/>
          </w:rPr>
          <w:t xml:space="preserve"> Podľa § 2 ods. 15 zákona č. 431/2002 Z. z. o účtovníctve.</w:t>
        </w:r>
      </w:ins>
    </w:p>
  </w:footnote>
  <w:footnote w:id="12">
    <w:p w14:paraId="19731122" w14:textId="7F61084B" w:rsidR="006B6DF8" w:rsidRPr="006D37B1" w:rsidRDefault="006B6DF8" w:rsidP="006D37B1">
      <w:pPr>
        <w:pStyle w:val="Textpoznmkypodiarou"/>
        <w:jc w:val="both"/>
        <w:rPr>
          <w:ins w:id="100" w:author="Autor"/>
          <w:rFonts w:asciiTheme="minorHAnsi" w:hAnsiTheme="minorHAnsi" w:cstheme="minorHAnsi"/>
          <w:sz w:val="16"/>
          <w:szCs w:val="16"/>
        </w:rPr>
      </w:pPr>
      <w:ins w:id="101" w:author="Autor">
        <w:r w:rsidRPr="006D37B1">
          <w:rPr>
            <w:rStyle w:val="Odkaznapoznmkupodiarou"/>
            <w:rFonts w:asciiTheme="minorHAnsi" w:hAnsiTheme="minorHAnsi" w:cstheme="minorHAnsi"/>
            <w:sz w:val="16"/>
            <w:szCs w:val="16"/>
          </w:rPr>
          <w:footnoteRef/>
        </w:r>
        <w:r w:rsidRPr="006D37B1">
          <w:rPr>
            <w:rFonts w:asciiTheme="minorHAnsi" w:hAnsiTheme="minorHAnsi" w:cstheme="minorHAnsi"/>
            <w:sz w:val="16"/>
            <w:szCs w:val="16"/>
          </w:rPr>
          <w:t xml:space="preserve"> Ide o pracovnoprávny vzťah (pracovný pomer, dohody o prácach vykonávaných mimo pracovného pomeru) alebo obdobný pracovný vzťah (štátnozamestnanecký pomer, výkon práce vo verejnom záujme). </w:t>
        </w:r>
      </w:ins>
    </w:p>
  </w:footnote>
  <w:footnote w:id="13">
    <w:p w14:paraId="45A37324" w14:textId="14CB1D13" w:rsidR="006B6DF8" w:rsidRPr="006D37B1" w:rsidRDefault="006B6DF8" w:rsidP="006D37B1">
      <w:pPr>
        <w:pStyle w:val="Textpoznmkypodiarou"/>
        <w:jc w:val="both"/>
        <w:rPr>
          <w:ins w:id="108" w:author="Autor"/>
          <w:rFonts w:asciiTheme="minorHAnsi" w:hAnsiTheme="minorHAnsi" w:cstheme="minorHAnsi"/>
          <w:sz w:val="16"/>
          <w:szCs w:val="16"/>
        </w:rPr>
      </w:pPr>
      <w:ins w:id="109" w:author="Autor">
        <w:r w:rsidRPr="006D37B1">
          <w:rPr>
            <w:rStyle w:val="Odkaznapoznmkupodiarou"/>
            <w:rFonts w:asciiTheme="minorHAnsi" w:hAnsiTheme="minorHAnsi" w:cstheme="minorHAnsi"/>
            <w:sz w:val="16"/>
            <w:szCs w:val="16"/>
          </w:rPr>
          <w:footnoteRef/>
        </w:r>
        <w:r w:rsidRPr="006D37B1">
          <w:rPr>
            <w:rFonts w:asciiTheme="minorHAnsi" w:hAnsiTheme="minorHAnsi" w:cstheme="minorHAnsi"/>
            <w:sz w:val="16"/>
            <w:szCs w:val="16"/>
          </w:rPr>
          <w:t xml:space="preserve"> Pri viacročných projektoch môže prijímateľ využiť rozpočtovanie mzdy vrátane valorizačného koeficientu (rast mzdy v jednotlivých rokoch). Pre tento účel je možné použiť napríklad prognózovaný údaj z Inštitútu finančnej politiky, údaje Štatistického úradu SR a pod.</w:t>
        </w:r>
      </w:ins>
    </w:p>
  </w:footnote>
  <w:footnote w:id="14">
    <w:p w14:paraId="25F31E21" w14:textId="40CA1224" w:rsidR="006B6DF8" w:rsidRPr="00B10FAA" w:rsidRDefault="006B6DF8" w:rsidP="00984AE8">
      <w:pPr>
        <w:pStyle w:val="Textpoznmkypodiarou"/>
        <w:jc w:val="both"/>
        <w:rPr>
          <w:rFonts w:asciiTheme="minorHAnsi" w:hAnsiTheme="minorHAnsi"/>
          <w:sz w:val="16"/>
          <w:rPrChange w:id="110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111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112" w:author="Autor">
            <w:rPr>
              <w:rFonts w:ascii="Verdana" w:hAnsi="Verdana"/>
              <w:sz w:val="16"/>
            </w:rPr>
          </w:rPrChange>
        </w:rPr>
        <w:t xml:space="preserve"> V rámci OP TP ide o oprávnené činnosti súvisiace s EŠIF.</w:t>
      </w:r>
    </w:p>
  </w:footnote>
  <w:footnote w:id="15">
    <w:p w14:paraId="7AD79D5E" w14:textId="77777777" w:rsidR="006B6DF8" w:rsidRPr="00B10FAA" w:rsidRDefault="006B6DF8" w:rsidP="00D545CF">
      <w:pPr>
        <w:pStyle w:val="Textpoznmkypodiarou"/>
        <w:jc w:val="both"/>
        <w:rPr>
          <w:rFonts w:asciiTheme="minorHAnsi" w:hAnsiTheme="minorHAnsi"/>
          <w:sz w:val="16"/>
          <w:rPrChange w:id="114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115" w:author="Autor">
            <w:rPr>
              <w:rStyle w:val="Odkaznapoznmkupodiarou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116" w:author="Autor">
            <w:rPr>
              <w:rFonts w:ascii="Verdana" w:hAnsi="Verdana"/>
              <w:sz w:val="16"/>
            </w:rPr>
          </w:rPrChange>
        </w:rPr>
        <w:t xml:space="preserve">Na účely tejto Príručky sa pod pojmom pracovný pomer rozumie pracovný pomer založený pracovnou zmluvou, dohoda o práci vykonávanej mimo pracovného pomeru a štátnozamestnanecký pomer. </w:t>
      </w:r>
    </w:p>
  </w:footnote>
  <w:footnote w:id="16">
    <w:p w14:paraId="3CBD26FE" w14:textId="77777777" w:rsidR="006B6DF8" w:rsidRPr="00B10FAA" w:rsidRDefault="006B6DF8" w:rsidP="00312A59">
      <w:pPr>
        <w:pStyle w:val="Textpoznmkypodiarou"/>
        <w:rPr>
          <w:rFonts w:asciiTheme="minorHAnsi" w:hAnsiTheme="minorHAnsi"/>
          <w:sz w:val="16"/>
          <w:rPrChange w:id="121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122" w:author="Autor">
            <w:rPr>
              <w:rStyle w:val="Odkaznapoznmkupodiarou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123" w:author="Autor">
            <w:rPr/>
          </w:rPrChange>
        </w:rPr>
        <w:t xml:space="preserve"> </w:t>
      </w:r>
      <w:r w:rsidRPr="00B10FAA">
        <w:rPr>
          <w:rFonts w:asciiTheme="minorHAnsi" w:hAnsiTheme="minorHAnsi"/>
          <w:sz w:val="16"/>
          <w:rPrChange w:id="124" w:author="Autor">
            <w:rPr>
              <w:rFonts w:ascii="Verdana" w:hAnsi="Verdana"/>
              <w:sz w:val="16"/>
            </w:rPr>
          </w:rPrChange>
        </w:rPr>
        <w:t xml:space="preserve">V prípade projektov technickej pomoci, ktoré v príslušnom časovom horizonte na seba nadväzujú (napr. ide o projekty TP s dĺžkou realizácie na jeden kalendárny rok)  sa primerane aplikuje predmetná požiadavka. </w:t>
      </w:r>
    </w:p>
  </w:footnote>
  <w:footnote w:id="17">
    <w:p w14:paraId="3F8DC440" w14:textId="77777777" w:rsidR="006B6DF8" w:rsidRPr="00B10FAA" w:rsidRDefault="006B6DF8" w:rsidP="00B10FAA">
      <w:pPr>
        <w:pStyle w:val="Textpoznmkypodiarou"/>
        <w:jc w:val="both"/>
        <w:rPr>
          <w:rFonts w:asciiTheme="minorHAnsi" w:hAnsiTheme="minorHAnsi"/>
          <w:sz w:val="16"/>
          <w:rPrChange w:id="125" w:author="Autor">
            <w:rPr/>
          </w:rPrChange>
        </w:rPr>
        <w:pPrChange w:id="126" w:author="Autor">
          <w:pPr>
            <w:pStyle w:val="Textpoznmkypodiarou"/>
          </w:pPr>
        </w:pPrChange>
      </w:pPr>
      <w:r w:rsidRPr="00B10FAA">
        <w:rPr>
          <w:rStyle w:val="Odkaznapoznmkupodiarou"/>
          <w:rFonts w:asciiTheme="minorHAnsi" w:hAnsiTheme="minorHAnsi"/>
          <w:sz w:val="16"/>
          <w:rPrChange w:id="127" w:author="Autor">
            <w:rPr>
              <w:rStyle w:val="Odkaznapoznmkupodiarou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128" w:author="Autor">
            <w:rPr/>
          </w:rPrChange>
        </w:rPr>
        <w:t xml:space="preserve"> Uvedené nemá vplyv na povinnosť zamestnávateľa viesť evidenciu pracovného času podľa §99 zákonníka práce.</w:t>
      </w:r>
    </w:p>
  </w:footnote>
  <w:footnote w:id="18">
    <w:p w14:paraId="7A668CC2" w14:textId="77678CF2" w:rsidR="0066580E" w:rsidRPr="006D37B1" w:rsidRDefault="0066580E">
      <w:pPr>
        <w:pStyle w:val="Textpoznmkypodiarou"/>
        <w:rPr>
          <w:ins w:id="132" w:author="Autor"/>
          <w:rFonts w:asciiTheme="minorHAnsi" w:hAnsiTheme="minorHAnsi" w:cstheme="minorHAnsi"/>
          <w:sz w:val="16"/>
          <w:szCs w:val="16"/>
        </w:rPr>
      </w:pPr>
      <w:ins w:id="133" w:author="Autor">
        <w:r w:rsidRPr="006D37B1">
          <w:rPr>
            <w:rStyle w:val="Odkaznapoznmkupodiarou"/>
            <w:rFonts w:asciiTheme="minorHAnsi" w:hAnsiTheme="minorHAnsi" w:cstheme="minorHAnsi"/>
            <w:sz w:val="16"/>
            <w:szCs w:val="16"/>
          </w:rPr>
          <w:footnoteRef/>
        </w:r>
        <w:r w:rsidRPr="006D37B1">
          <w:rPr>
            <w:rFonts w:asciiTheme="minorHAnsi" w:hAnsiTheme="minorHAnsi" w:cstheme="minorHAnsi"/>
            <w:sz w:val="16"/>
            <w:szCs w:val="16"/>
          </w:rPr>
          <w:t xml:space="preserve"> Ak RO neusmerní prijímateľov inak.</w:t>
        </w:r>
      </w:ins>
    </w:p>
  </w:footnote>
  <w:footnote w:id="19">
    <w:p w14:paraId="3CAEAD42" w14:textId="77777777" w:rsidR="006B6DF8" w:rsidRPr="00B10FAA" w:rsidRDefault="006B6DF8" w:rsidP="00977982">
      <w:pPr>
        <w:pStyle w:val="Textpoznmkypodiarou"/>
        <w:jc w:val="both"/>
        <w:rPr>
          <w:rFonts w:asciiTheme="minorHAnsi" w:hAnsiTheme="minorHAnsi"/>
          <w:sz w:val="16"/>
          <w:rPrChange w:id="142" w:author="Autor">
            <w:rPr/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143" w:author="Autor">
            <w:rPr>
              <w:rStyle w:val="Odkaznapoznmkupodiarou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144" w:author="Autor">
            <w:rPr/>
          </w:rPrChange>
        </w:rPr>
        <w:t xml:space="preserve"> </w:t>
      </w:r>
      <w:r w:rsidRPr="00B10FAA">
        <w:rPr>
          <w:rFonts w:asciiTheme="minorHAnsi" w:hAnsiTheme="minorHAnsi"/>
          <w:sz w:val="16"/>
          <w:rPrChange w:id="145" w:author="Autor">
            <w:rPr>
              <w:rFonts w:ascii="Verdana" w:hAnsi="Verdana"/>
              <w:sz w:val="16"/>
            </w:rPr>
          </w:rPrChange>
        </w:rPr>
        <w:t>Výnimkou je pracovná činnosť/výkon práce vyžadujúca nerovnomerné rozvrhnutie týždenného pracovného času.</w:t>
      </w:r>
    </w:p>
  </w:footnote>
  <w:footnote w:id="20">
    <w:p w14:paraId="67681875" w14:textId="77777777" w:rsidR="00C55F1D" w:rsidRPr="00297D87" w:rsidRDefault="00C55F1D" w:rsidP="003B15DB">
      <w:pPr>
        <w:pStyle w:val="Textpoznmkypodiarou"/>
        <w:jc w:val="both"/>
        <w:rPr>
          <w:del w:id="149" w:author="Autor"/>
          <w:rFonts w:ascii="Verdana" w:hAnsi="Verdana"/>
          <w:sz w:val="16"/>
          <w:szCs w:val="16"/>
        </w:rPr>
      </w:pPr>
      <w:del w:id="150" w:author="Autor">
        <w:r w:rsidRPr="00297D87">
          <w:rPr>
            <w:rStyle w:val="Odkaznapoznmkupodiarou"/>
            <w:rFonts w:ascii="Verdana" w:hAnsi="Verdana"/>
            <w:sz w:val="16"/>
            <w:szCs w:val="16"/>
          </w:rPr>
          <w:footnoteRef/>
        </w:r>
        <w:r w:rsidRPr="00297D87">
          <w:rPr>
            <w:rFonts w:ascii="Verdana" w:hAnsi="Verdana"/>
            <w:sz w:val="16"/>
            <w:szCs w:val="16"/>
          </w:rPr>
          <w:delText>Týmto nie sú dotknuté záväzky zamestnávateľa voči zamestnancovi na základe uzatvorených pracovnoprávnych vzťahov.</w:delText>
        </w:r>
      </w:del>
    </w:p>
  </w:footnote>
  <w:footnote w:id="21">
    <w:p w14:paraId="587A543D" w14:textId="0BB0AEF8" w:rsidR="006B6DF8" w:rsidRPr="006D37B1" w:rsidRDefault="006B6DF8" w:rsidP="00EE0AFB">
      <w:pPr>
        <w:pStyle w:val="Textpoznmkypodiarou"/>
        <w:jc w:val="both"/>
        <w:rPr>
          <w:ins w:id="157" w:author="Autor"/>
          <w:rFonts w:asciiTheme="minorHAnsi" w:hAnsiTheme="minorHAnsi" w:cstheme="minorHAnsi"/>
          <w:sz w:val="16"/>
          <w:szCs w:val="16"/>
        </w:rPr>
      </w:pPr>
      <w:ins w:id="158" w:author="Autor">
        <w:r w:rsidRPr="006D37B1">
          <w:rPr>
            <w:rStyle w:val="Odkaznapoznmkupodiarou"/>
            <w:rFonts w:asciiTheme="minorHAnsi" w:hAnsiTheme="minorHAnsi" w:cstheme="minorHAnsi"/>
            <w:sz w:val="16"/>
            <w:szCs w:val="16"/>
          </w:rPr>
          <w:footnoteRef/>
        </w:r>
        <w:r w:rsidRPr="006D37B1">
          <w:rPr>
            <w:rFonts w:asciiTheme="minorHAnsi" w:hAnsiTheme="minorHAnsi" w:cstheme="minorHAnsi"/>
            <w:sz w:val="16"/>
            <w:szCs w:val="16"/>
          </w:rPr>
          <w:t xml:space="preserve"> V prípade dohôd o prácach vykonávaných mimo pracovného pomeru (§§ 223 až 228a Zákonníka práce) ide o obdobie najviac 12 mesiacov. </w:t>
        </w:r>
      </w:ins>
    </w:p>
  </w:footnote>
  <w:footnote w:id="22">
    <w:p w14:paraId="7DFA3D03" w14:textId="77777777" w:rsidR="006B6DF8" w:rsidRPr="00B10FAA" w:rsidRDefault="006B6DF8" w:rsidP="00B9092C">
      <w:pPr>
        <w:pStyle w:val="Textpoznmkypodiarou"/>
        <w:jc w:val="both"/>
        <w:rPr>
          <w:rFonts w:asciiTheme="minorHAnsi" w:hAnsiTheme="minorHAnsi"/>
          <w:sz w:val="16"/>
          <w:rPrChange w:id="164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165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166" w:author="Autor">
            <w:rPr>
              <w:rFonts w:ascii="Verdana" w:hAnsi="Verdana"/>
              <w:sz w:val="16"/>
            </w:rPr>
          </w:rPrChange>
        </w:rPr>
        <w:t>Ak napr. zamestnanec nepracuje z dôvodu práceneschopnosti alebo ošetrovania člena rodiny či navštívi lekára a súčasne v tom istom čase vykonáva aktivity na základe, napr. občianskeho zákonníka alebo zákonníka práce pre projekt, budú výdavky na tieto aktivity považované za neoprávnené.</w:t>
      </w:r>
    </w:p>
  </w:footnote>
  <w:footnote w:id="23">
    <w:p w14:paraId="04039328" w14:textId="77777777" w:rsidR="006B6DF8" w:rsidRPr="00B10FAA" w:rsidRDefault="006B6DF8" w:rsidP="00B9092C">
      <w:pPr>
        <w:pStyle w:val="Textpoznmkypodiarou"/>
        <w:jc w:val="both"/>
        <w:rPr>
          <w:rFonts w:asciiTheme="minorHAnsi" w:hAnsiTheme="minorHAnsi"/>
          <w:sz w:val="16"/>
          <w:rPrChange w:id="167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168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169" w:author="Autor">
            <w:rPr>
              <w:rFonts w:ascii="Verdana" w:hAnsi="Verdana"/>
              <w:sz w:val="16"/>
            </w:rPr>
          </w:rPrChange>
        </w:rPr>
        <w:t>V prípade, ak do odvodov na zdravotné poistenie vstupuje aj odvod za sumu doplnkového dôchodkového sporenia, je potrebné túto sumu odpočítať od celkových odvodov zamestnávateľa.</w:t>
      </w:r>
    </w:p>
  </w:footnote>
  <w:footnote w:id="24">
    <w:p w14:paraId="18310AC6" w14:textId="77777777" w:rsidR="006B6DF8" w:rsidRPr="00B10FAA" w:rsidRDefault="006B6DF8" w:rsidP="00B9092C">
      <w:pPr>
        <w:pStyle w:val="Textpoznmkypodiarou"/>
        <w:jc w:val="both"/>
        <w:rPr>
          <w:rFonts w:asciiTheme="minorHAnsi" w:hAnsiTheme="minorHAnsi"/>
          <w:sz w:val="16"/>
          <w:rPrChange w:id="170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171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172" w:author="Autor">
            <w:rPr>
              <w:rFonts w:ascii="Verdana" w:hAnsi="Verdana"/>
              <w:sz w:val="16"/>
            </w:rPr>
          </w:rPrChange>
        </w:rPr>
        <w:t>V prípade, ak do povinných odvodov za zamestnávateľa vstupuje aj odvod za sumu ostatných výdavkov na zamestnanca, je potrebné túto sumu odpočítať od celkových odvodov zamestnávateľa.</w:t>
      </w:r>
    </w:p>
  </w:footnote>
  <w:footnote w:id="25">
    <w:p w14:paraId="2C770BF9" w14:textId="77777777" w:rsidR="006B6DF8" w:rsidRPr="00B10FAA" w:rsidRDefault="006B6DF8" w:rsidP="00B9092C">
      <w:pPr>
        <w:pStyle w:val="Textpoznmkypodiarou"/>
        <w:jc w:val="both"/>
        <w:rPr>
          <w:rFonts w:asciiTheme="minorHAnsi" w:hAnsiTheme="minorHAnsi"/>
          <w:sz w:val="16"/>
          <w:rPrChange w:id="173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174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175" w:author="Autor">
            <w:rPr>
              <w:rFonts w:ascii="Verdana" w:hAnsi="Verdana"/>
              <w:sz w:val="16"/>
            </w:rPr>
          </w:rPrChange>
        </w:rPr>
        <w:t>V prípade, ak do povinných odvodov za zamestnávateľa vstupuje aj odvod za výdavok na odstupné a odchodné, je potrebné túto sumu odpočítať od celkových odvodov zamestnávateľa.</w:t>
      </w:r>
    </w:p>
  </w:footnote>
  <w:footnote w:id="26">
    <w:p w14:paraId="6E131237" w14:textId="77777777" w:rsidR="006B6DF8" w:rsidRPr="00B10FAA" w:rsidRDefault="006B6DF8" w:rsidP="000B2ED7">
      <w:pPr>
        <w:pStyle w:val="Textpoznmkypodiarou"/>
        <w:jc w:val="both"/>
        <w:rPr>
          <w:rFonts w:asciiTheme="minorHAnsi" w:hAnsiTheme="minorHAnsi"/>
          <w:sz w:val="16"/>
          <w:rPrChange w:id="178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179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180" w:author="Autor">
            <w:rPr>
              <w:rFonts w:ascii="Verdana" w:hAnsi="Verdana"/>
              <w:sz w:val="16"/>
            </w:rPr>
          </w:rPrChange>
        </w:rPr>
        <w:t xml:space="preserve">Za oprávnený výdavok sa aj v prípade stravného poskytnutého dodávateľsky (na faktúru) považuje suma stravného, ktorá je v súlade s platným znením </w:t>
      </w:r>
      <w:r w:rsidRPr="00B10FAA">
        <w:rPr>
          <w:rFonts w:asciiTheme="minorHAnsi" w:hAnsiTheme="minorHAnsi"/>
          <w:i/>
          <w:sz w:val="16"/>
          <w:rPrChange w:id="181" w:author="Autor">
            <w:rPr>
              <w:rFonts w:ascii="Verdana" w:hAnsi="Verdana"/>
              <w:i/>
              <w:sz w:val="16"/>
            </w:rPr>
          </w:rPrChange>
        </w:rPr>
        <w:t>Opatrenia Ministerstva práce, sociálnych vecí a rodiny SR o sumách stravného</w:t>
      </w:r>
      <w:r w:rsidRPr="00B10FAA">
        <w:rPr>
          <w:rFonts w:asciiTheme="minorHAnsi" w:hAnsiTheme="minorHAnsi"/>
          <w:sz w:val="16"/>
          <w:rPrChange w:id="182" w:author="Autor">
            <w:rPr>
              <w:rFonts w:ascii="Verdana" w:hAnsi="Verdana"/>
              <w:sz w:val="16"/>
            </w:rPr>
          </w:rPrChange>
        </w:rPr>
        <w:t>.  Zároveň platí, že ak má zamestnanec/osoba vyslaná na pracovnú cestu zabezpečené stravné dodávateľským spôsobom, nepatrí mu náhrada za stravné (v zmysle § 1 ods. 4 zákona o cestovných náhradách).</w:t>
      </w:r>
    </w:p>
  </w:footnote>
  <w:footnote w:id="27">
    <w:p w14:paraId="6CAEC21C" w14:textId="77777777" w:rsidR="006B6DF8" w:rsidRPr="00B10FAA" w:rsidRDefault="006B6DF8" w:rsidP="0063689B">
      <w:pPr>
        <w:pStyle w:val="Textpoznmkypodiarou"/>
        <w:jc w:val="both"/>
        <w:rPr>
          <w:rFonts w:asciiTheme="minorHAnsi" w:hAnsiTheme="minorHAnsi"/>
          <w:sz w:val="16"/>
          <w:rPrChange w:id="183" w:author="Autor">
            <w:rPr/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184" w:author="Autor">
            <w:rPr>
              <w:rStyle w:val="Odkaznapoznmkupodiarou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185" w:author="Autor">
            <w:rPr/>
          </w:rPrChange>
        </w:rPr>
        <w:t xml:space="preserve"> </w:t>
      </w:r>
      <w:r w:rsidRPr="00B10FAA">
        <w:rPr>
          <w:rFonts w:asciiTheme="minorHAnsi" w:hAnsiTheme="minorHAnsi"/>
          <w:sz w:val="16"/>
          <w:rPrChange w:id="186" w:author="Autor">
            <w:rPr>
              <w:rFonts w:ascii="Verdana" w:hAnsi="Verdana"/>
              <w:sz w:val="16"/>
            </w:rPr>
          </w:rPrChange>
        </w:rPr>
        <w:t>V prípade, ak nie je možné z časového hľadiska a dostupnosti verejnej dopravy použiť inú alternatívu, považuje sa použitie taxi služby za oprávnené. Takýto prípad musí byť riadne odôvodniteľný.</w:t>
      </w:r>
    </w:p>
  </w:footnote>
  <w:footnote w:id="28">
    <w:p w14:paraId="0759AF60" w14:textId="77777777" w:rsidR="006B6DF8" w:rsidRPr="00B10FAA" w:rsidRDefault="006B6DF8" w:rsidP="00104A14">
      <w:pPr>
        <w:pStyle w:val="Textpoznmkypodiarou"/>
        <w:jc w:val="both"/>
        <w:rPr>
          <w:rFonts w:asciiTheme="minorHAnsi" w:hAnsiTheme="minorHAnsi"/>
          <w:sz w:val="16"/>
          <w:rPrChange w:id="187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188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189" w:author="Autor">
            <w:rPr>
              <w:rFonts w:ascii="Verdana" w:hAnsi="Verdana"/>
              <w:sz w:val="16"/>
            </w:rPr>
          </w:rPrChange>
        </w:rPr>
        <w:t>V prípade diaľničnej známky musí prijímateľ preukázať, že motorové vozidlo bolo počas celej pracovnej cesty využívané výlučne pre účely projektu a diaľničná známka bola nevyhnutná a spĺňa podmienky hospodárnosti. Ak sa motorové vozidlo využívalo pre účely projektu len z časti, prijímateľ predloží výpočet pre úhradu zodpovedajúcej/oprávnenej časti.</w:t>
      </w:r>
    </w:p>
  </w:footnote>
  <w:footnote w:id="29">
    <w:p w14:paraId="16A9AB74" w14:textId="2B4C762F" w:rsidR="006B6DF8" w:rsidRPr="00B10FAA" w:rsidRDefault="006B6DF8" w:rsidP="002A6D6F">
      <w:pPr>
        <w:pStyle w:val="Textpoznmkypodiarou"/>
        <w:jc w:val="both"/>
        <w:rPr>
          <w:rFonts w:asciiTheme="minorHAnsi" w:hAnsiTheme="minorHAnsi"/>
          <w:sz w:val="16"/>
          <w:rPrChange w:id="192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193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194" w:author="Autor">
            <w:rPr>
              <w:rFonts w:ascii="Verdana" w:hAnsi="Verdana"/>
              <w:sz w:val="16"/>
            </w:rPr>
          </w:rPrChange>
        </w:rPr>
        <w:t xml:space="preserve"> Verejné obstarávanie služieb dodávateľov/poskytovateľov bude vykonané v súlade so zákonom o VO</w:t>
      </w:r>
      <w:r w:rsidRPr="00B10FAA">
        <w:rPr>
          <w:rFonts w:asciiTheme="minorHAnsi" w:hAnsiTheme="minorHAnsi"/>
          <w:sz w:val="16"/>
          <w:rPrChange w:id="195" w:author="Autor">
            <w:rPr/>
          </w:rPrChange>
        </w:rPr>
        <w:t xml:space="preserve"> </w:t>
      </w:r>
      <w:r w:rsidRPr="00B10FAA">
        <w:rPr>
          <w:rFonts w:asciiTheme="minorHAnsi" w:hAnsiTheme="minorHAnsi"/>
          <w:sz w:val="16"/>
          <w:rPrChange w:id="196" w:author="Autor">
            <w:rPr>
              <w:rFonts w:ascii="Verdana" w:hAnsi="Verdana"/>
              <w:sz w:val="16"/>
            </w:rPr>
          </w:rPrChange>
        </w:rPr>
        <w:t>a Systémom riadenia EŠIF</w:t>
      </w:r>
      <w:del w:id="197" w:author="Autor">
        <w:r w:rsidR="00C55F1D">
          <w:rPr>
            <w:rFonts w:ascii="Verdana" w:hAnsi="Verdana"/>
            <w:sz w:val="16"/>
            <w:szCs w:val="16"/>
          </w:rPr>
          <w:delText xml:space="preserve"> </w:delText>
        </w:r>
      </w:del>
      <w:r w:rsidRPr="00B10FAA">
        <w:rPr>
          <w:rFonts w:asciiTheme="minorHAnsi" w:hAnsiTheme="minorHAnsi"/>
          <w:sz w:val="16"/>
          <w:rPrChange w:id="198" w:author="Autor">
            <w:rPr>
              <w:rFonts w:ascii="Verdana" w:hAnsi="Verdana"/>
              <w:sz w:val="16"/>
            </w:rPr>
          </w:rPrChange>
        </w:rPr>
        <w:t>.</w:t>
      </w:r>
    </w:p>
  </w:footnote>
  <w:footnote w:id="30">
    <w:p w14:paraId="06232FC0" w14:textId="77777777" w:rsidR="006B6DF8" w:rsidRPr="00B10FAA" w:rsidRDefault="006B6DF8" w:rsidP="00D37073">
      <w:pPr>
        <w:pStyle w:val="Textpoznmkypodiarou"/>
        <w:jc w:val="both"/>
        <w:rPr>
          <w:rFonts w:asciiTheme="minorHAnsi" w:hAnsiTheme="minorHAnsi"/>
          <w:sz w:val="16"/>
          <w:rPrChange w:id="199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200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201" w:author="Autor">
            <w:rPr>
              <w:rFonts w:ascii="Verdana" w:hAnsi="Verdana"/>
              <w:sz w:val="16"/>
            </w:rPr>
          </w:rPrChange>
        </w:rPr>
        <w:t xml:space="preserve">Prijímateľ rešpektuje podmienku zásady „hodnota za peniaze/value for money“. Poskytovateľ ustanoví podmienky, za ktorých je možné uvedené služby považovať za oprávnené v relevantnom písomnom vyzvaní. </w:t>
      </w:r>
    </w:p>
  </w:footnote>
  <w:footnote w:id="31">
    <w:p w14:paraId="0EEB8B7B" w14:textId="77777777" w:rsidR="006B6DF8" w:rsidRPr="00B10FAA" w:rsidRDefault="006B6DF8" w:rsidP="003469CA">
      <w:pPr>
        <w:pStyle w:val="Textpoznmkypodiarou"/>
        <w:jc w:val="both"/>
        <w:rPr>
          <w:rFonts w:asciiTheme="minorHAnsi" w:hAnsiTheme="minorHAnsi"/>
          <w:sz w:val="16"/>
          <w:rPrChange w:id="202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203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204" w:author="Autor">
            <w:rPr>
              <w:rFonts w:ascii="Verdana" w:hAnsi="Verdana"/>
              <w:sz w:val="16"/>
            </w:rPr>
          </w:rPrChange>
        </w:rPr>
        <w:t xml:space="preserve">Finančné limity môžu byť zo strany poskytovateľa stanovené v relevantnom písomnom vyzvaní. </w:t>
      </w:r>
    </w:p>
  </w:footnote>
  <w:footnote w:id="32">
    <w:p w14:paraId="7D52A008" w14:textId="77777777" w:rsidR="006B6DF8" w:rsidRPr="00B10FAA" w:rsidRDefault="006B6DF8" w:rsidP="0006464A">
      <w:pPr>
        <w:pStyle w:val="Textpoznmkypodiarou"/>
        <w:jc w:val="both"/>
        <w:rPr>
          <w:rFonts w:asciiTheme="minorHAnsi" w:hAnsiTheme="minorHAnsi"/>
          <w:sz w:val="16"/>
          <w:rPrChange w:id="205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206" w:author="Autor">
            <w:rPr>
              <w:rStyle w:val="Odkaznapoznmkupodiarou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207" w:author="Autor">
            <w:rPr/>
          </w:rPrChange>
        </w:rPr>
        <w:t xml:space="preserve"> </w:t>
      </w:r>
      <w:r w:rsidRPr="00B10FAA">
        <w:rPr>
          <w:rFonts w:asciiTheme="minorHAnsi" w:hAnsiTheme="minorHAnsi"/>
          <w:sz w:val="16"/>
          <w:rPrChange w:id="208" w:author="Autor">
            <w:rPr>
              <w:rFonts w:ascii="Verdana" w:hAnsi="Verdana"/>
              <w:sz w:val="16"/>
            </w:rPr>
          </w:rPrChange>
        </w:rPr>
        <w:t>Účastníkom sa rozumie fyzická osoba, ktorá sa zúčastní predmetného podujatia (môže ísť napr. o cieľovú skupinu, verejnosť, užívateľa).</w:t>
      </w:r>
    </w:p>
  </w:footnote>
  <w:footnote w:id="33">
    <w:p w14:paraId="65D25581" w14:textId="77777777" w:rsidR="006B6DF8" w:rsidRPr="00B10FAA" w:rsidRDefault="006B6DF8" w:rsidP="00F3655E">
      <w:pPr>
        <w:pStyle w:val="Textpoznmkypodiarou"/>
        <w:jc w:val="both"/>
        <w:rPr>
          <w:rFonts w:asciiTheme="minorHAnsi" w:hAnsiTheme="minorHAnsi"/>
          <w:sz w:val="16"/>
          <w:rPrChange w:id="209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210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211" w:author="Autor">
            <w:rPr>
              <w:rFonts w:ascii="Verdana" w:hAnsi="Verdana"/>
              <w:sz w:val="16"/>
            </w:rPr>
          </w:rPrChange>
        </w:rPr>
        <w:t xml:space="preserve">Zabezpečenie pre projekt relevantných nástrojov pre informovanie a komunikáciu (napr. veľkoplošná reklamná tabuľa/panel, trvalá vysvetľujúca tabuľa/pamätná doska, informačná tabuľa/plagát, publikovanie článkov o projekte/inzercia) bližšie špecifikovaných v </w:t>
      </w:r>
      <w:r w:rsidRPr="00B10FAA">
        <w:rPr>
          <w:rFonts w:asciiTheme="minorHAnsi" w:hAnsiTheme="minorHAnsi"/>
          <w:i/>
          <w:sz w:val="16"/>
          <w:rPrChange w:id="212" w:author="Autor">
            <w:rPr>
              <w:rFonts w:ascii="Verdana" w:hAnsi="Verdana"/>
              <w:i/>
              <w:sz w:val="16"/>
            </w:rPr>
          </w:rPrChange>
        </w:rPr>
        <w:t>Manuáli pre informovanie a komunikáciu o OP TP (2014 - 2020)</w:t>
      </w:r>
      <w:r w:rsidRPr="00B10FAA">
        <w:rPr>
          <w:rFonts w:asciiTheme="minorHAnsi" w:hAnsiTheme="minorHAnsi"/>
          <w:sz w:val="16"/>
          <w:rPrChange w:id="213" w:author="Autor">
            <w:rPr>
              <w:rFonts w:ascii="Verdana" w:hAnsi="Verdana"/>
              <w:sz w:val="16"/>
            </w:rPr>
          </w:rPrChange>
        </w:rPr>
        <w:t>.</w:t>
      </w:r>
    </w:p>
  </w:footnote>
  <w:footnote w:id="34">
    <w:p w14:paraId="512726C8" w14:textId="77777777" w:rsidR="006B6DF8" w:rsidRPr="00B10FAA" w:rsidRDefault="006B6DF8" w:rsidP="000329CF">
      <w:pPr>
        <w:pStyle w:val="Textpoznmkypodiarou"/>
        <w:jc w:val="both"/>
        <w:rPr>
          <w:rFonts w:asciiTheme="minorHAnsi" w:hAnsiTheme="minorHAnsi"/>
          <w:sz w:val="16"/>
          <w:rPrChange w:id="214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215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216" w:author="Autor">
            <w:rPr>
              <w:rFonts w:ascii="Verdana" w:hAnsi="Verdana"/>
              <w:sz w:val="16"/>
            </w:rPr>
          </w:rPrChange>
        </w:rPr>
        <w:t>Prijímateľ rešpektuje podmienku zásady „hodnota za peniaze/value for money“. Poskytovateľ ustanoví podmienky, za ktorých je možné uvedené služby považovať za oprávnené v relevantnom písomnom vyzvaní.</w:t>
      </w:r>
    </w:p>
  </w:footnote>
  <w:footnote w:id="35">
    <w:p w14:paraId="6607963A" w14:textId="77777777" w:rsidR="006B6DF8" w:rsidRPr="00B10FAA" w:rsidRDefault="006B6DF8" w:rsidP="008853B9">
      <w:pPr>
        <w:pStyle w:val="Textpoznmkypodiarou"/>
        <w:rPr>
          <w:rFonts w:asciiTheme="minorHAnsi" w:hAnsiTheme="minorHAnsi"/>
          <w:sz w:val="16"/>
          <w:rPrChange w:id="217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218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219" w:author="Autor">
            <w:rPr>
              <w:rFonts w:ascii="Verdana" w:hAnsi="Verdana"/>
              <w:sz w:val="16"/>
            </w:rPr>
          </w:rPrChange>
        </w:rPr>
        <w:t xml:space="preserve"> Uvedené ustanovenia sa vzťahujú na výdavky uhrádzané na základe skutočne uhradených výdavkov a nevzťahuje sa na formu zjednodušené vykazovanie výdavkov.</w:t>
      </w:r>
    </w:p>
  </w:footnote>
  <w:footnote w:id="36">
    <w:p w14:paraId="4C1B2B87" w14:textId="77777777" w:rsidR="006B6DF8" w:rsidRPr="00B10FAA" w:rsidRDefault="006B6DF8" w:rsidP="00DF483F">
      <w:pPr>
        <w:pStyle w:val="Textpoznmkypodiarou"/>
        <w:jc w:val="both"/>
        <w:rPr>
          <w:rFonts w:asciiTheme="minorHAnsi" w:hAnsiTheme="minorHAnsi"/>
          <w:sz w:val="16"/>
          <w:rPrChange w:id="221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222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223" w:author="Autor">
            <w:rPr>
              <w:rFonts w:ascii="Verdana" w:hAnsi="Verdana"/>
              <w:sz w:val="16"/>
            </w:rPr>
          </w:rPrChange>
        </w:rPr>
        <w:t>Ak by počas doby realizácie projektu došlo k poškodeniu majetku, je prijímateľ povinný uviesť majetok do pôvodného stavu. V prípade straty alebo odcudzenia je prijímateľ povinný bezodkladne zabezpečiť náhradu majetku tak, aby náhradný majetok spĺňal  minimálne rovnaké parametre. Nahradenie majetku bude na náklady prijímateľa alebo uhradené z poistného plnenia. Nákup náhradného majetku musí byť preukázaný účtovným dokladom.</w:t>
      </w:r>
    </w:p>
  </w:footnote>
  <w:footnote w:id="37">
    <w:p w14:paraId="4961A891" w14:textId="77777777" w:rsidR="006B6DF8" w:rsidRPr="00B10FAA" w:rsidRDefault="006B6DF8" w:rsidP="00DF483F">
      <w:pPr>
        <w:pStyle w:val="Textpoznmkypodiarou"/>
        <w:jc w:val="both"/>
        <w:rPr>
          <w:rFonts w:asciiTheme="minorHAnsi" w:hAnsiTheme="minorHAnsi"/>
          <w:sz w:val="16"/>
          <w:rPrChange w:id="224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225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226" w:author="Autor">
            <w:rPr>
              <w:rFonts w:ascii="Verdana" w:hAnsi="Verdana"/>
              <w:sz w:val="16"/>
            </w:rPr>
          </w:rPrChange>
        </w:rPr>
        <w:t>Takýmito výdavkami sú napr. pokuty (napr. pokuty uložené v súlade s ustanoveniami všeobecne záväzných právnych predpisov za porušenie princípu ,,znečisťovateľ platí“) a iné druhy uložených peňažných alebo nepeňažných sankcií.</w:t>
      </w:r>
    </w:p>
  </w:footnote>
  <w:footnote w:id="38">
    <w:p w14:paraId="428CAA4D" w14:textId="77777777" w:rsidR="006B6DF8" w:rsidRPr="00B10FAA" w:rsidRDefault="006B6DF8" w:rsidP="00DF483F">
      <w:pPr>
        <w:pStyle w:val="Textpoznmkypodiarou"/>
        <w:rPr>
          <w:rFonts w:asciiTheme="minorHAnsi" w:hAnsiTheme="minorHAnsi"/>
          <w:sz w:val="16"/>
          <w:rPrChange w:id="227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228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229" w:author="Autor">
            <w:rPr>
              <w:rFonts w:ascii="Verdana" w:hAnsi="Verdana"/>
              <w:sz w:val="16"/>
            </w:rPr>
          </w:rPrChange>
        </w:rPr>
        <w:t>Týmto nie je dotknuté ustanovenie čl. 69 ods. 3 písm. a) všeobecného nariadenia.</w:t>
      </w:r>
    </w:p>
  </w:footnote>
  <w:footnote w:id="39">
    <w:p w14:paraId="296E2DD5" w14:textId="77777777" w:rsidR="006B6DF8" w:rsidRPr="00B10FAA" w:rsidRDefault="006B6DF8" w:rsidP="00885DBB">
      <w:pPr>
        <w:pStyle w:val="Textpoznmkypodiarou"/>
        <w:jc w:val="both"/>
        <w:rPr>
          <w:rFonts w:asciiTheme="minorHAnsi" w:hAnsiTheme="minorHAnsi"/>
          <w:sz w:val="16"/>
          <w:rPrChange w:id="232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233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234" w:author="Autor">
            <w:rPr>
              <w:rFonts w:ascii="Verdana" w:hAnsi="Verdana"/>
              <w:sz w:val="16"/>
            </w:rPr>
          </w:rPrChange>
        </w:rPr>
        <w:t xml:space="preserve"> Vrátane nákladov súvisiacich s obstaraním dlhodobého nehmotného majetku do času uvedenia predmetného majetku do užívania.</w:t>
      </w:r>
    </w:p>
  </w:footnote>
  <w:footnote w:id="40">
    <w:p w14:paraId="02E10067" w14:textId="77777777" w:rsidR="006B6DF8" w:rsidRPr="00B10FAA" w:rsidRDefault="006B6DF8" w:rsidP="00885DBB">
      <w:pPr>
        <w:pStyle w:val="Textpoznmkypodiarou"/>
        <w:jc w:val="both"/>
        <w:rPr>
          <w:rFonts w:asciiTheme="minorHAnsi" w:hAnsiTheme="minorHAnsi"/>
          <w:sz w:val="16"/>
          <w:rPrChange w:id="235" w:author="Autor">
            <w:rPr>
              <w:rFonts w:ascii="Verdana" w:hAnsi="Verdana"/>
              <w:sz w:val="16"/>
            </w:rPr>
          </w:rPrChange>
        </w:rPr>
      </w:pPr>
      <w:r w:rsidRPr="00B10FAA">
        <w:rPr>
          <w:rFonts w:asciiTheme="minorHAnsi" w:hAnsiTheme="minorHAnsi"/>
          <w:sz w:val="16"/>
          <w:vertAlign w:val="superscript"/>
          <w:rPrChange w:id="236" w:author="Autor">
            <w:rPr>
              <w:rFonts w:ascii="Verdana" w:hAnsi="Verdana"/>
              <w:sz w:val="16"/>
              <w:vertAlign w:val="superscript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237" w:author="Autor">
            <w:rPr>
              <w:rFonts w:ascii="Verdana" w:hAnsi="Verdana"/>
              <w:sz w:val="16"/>
            </w:rPr>
          </w:rPrChange>
        </w:rPr>
        <w:t xml:space="preserve"> Podľa aktuálneho znenia Zákona č. 595/2003 Z. z. o dani z príjmov. </w:t>
      </w:r>
    </w:p>
  </w:footnote>
  <w:footnote w:id="41">
    <w:p w14:paraId="0CD90F7E" w14:textId="77777777" w:rsidR="006B6DF8" w:rsidRPr="00B10FAA" w:rsidRDefault="006B6DF8" w:rsidP="00B70374">
      <w:pPr>
        <w:pStyle w:val="Textpoznmkypodiarou"/>
        <w:jc w:val="both"/>
        <w:rPr>
          <w:rFonts w:asciiTheme="minorHAnsi" w:hAnsiTheme="minorHAnsi"/>
          <w:sz w:val="16"/>
          <w:rPrChange w:id="238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239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240" w:author="Autor">
            <w:rPr>
              <w:rFonts w:ascii="Verdana" w:hAnsi="Verdana"/>
              <w:sz w:val="16"/>
            </w:rPr>
          </w:rPrChange>
        </w:rPr>
        <w:t xml:space="preserve"> Podľa aktuálneho znenia Zákona č. 595/2003 Z. z. o dani z príjmov.</w:t>
      </w:r>
    </w:p>
  </w:footnote>
  <w:footnote w:id="42">
    <w:p w14:paraId="7E33FE5C" w14:textId="77777777" w:rsidR="006B6DF8" w:rsidRPr="00B10FAA" w:rsidRDefault="006B6DF8" w:rsidP="00885DBB">
      <w:pPr>
        <w:pStyle w:val="Textpoznmkypodiarou"/>
        <w:rPr>
          <w:rFonts w:asciiTheme="minorHAnsi" w:hAnsiTheme="minorHAnsi"/>
          <w:sz w:val="16"/>
          <w:rPrChange w:id="249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250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251" w:author="Autor">
            <w:rPr>
              <w:rFonts w:ascii="Verdana" w:hAnsi="Verdana"/>
              <w:sz w:val="16"/>
            </w:rPr>
          </w:rPrChange>
        </w:rPr>
        <w:t xml:space="preserve"> Vrátane nákladov súvisiacich s obstaraním uvedeného hmotného majetku do užívania.</w:t>
      </w:r>
    </w:p>
  </w:footnote>
  <w:footnote w:id="43">
    <w:p w14:paraId="2BB1F8FD" w14:textId="77777777" w:rsidR="006B6DF8" w:rsidRPr="00B10FAA" w:rsidRDefault="006B6DF8" w:rsidP="00885DBB">
      <w:pPr>
        <w:pStyle w:val="Textpoznmkypodiarou"/>
        <w:jc w:val="both"/>
        <w:rPr>
          <w:rFonts w:asciiTheme="minorHAnsi" w:hAnsiTheme="minorHAnsi"/>
          <w:sz w:val="16"/>
          <w:rPrChange w:id="266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267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268" w:author="Autor">
            <w:rPr>
              <w:rFonts w:ascii="Verdana" w:hAnsi="Verdana"/>
              <w:sz w:val="16"/>
            </w:rPr>
          </w:rPrChange>
        </w:rPr>
        <w:t xml:space="preserve"> Relevantné zložky mzdy vrátane pohyblivých zložiek (napr. osobné príplatky).</w:t>
      </w:r>
    </w:p>
  </w:footnote>
  <w:footnote w:id="44">
    <w:p w14:paraId="65A9C9EA" w14:textId="77777777" w:rsidR="006B6DF8" w:rsidRPr="00B10FAA" w:rsidRDefault="006B6DF8" w:rsidP="00885DBB">
      <w:pPr>
        <w:pStyle w:val="Textpoznmkypodiarou"/>
        <w:jc w:val="both"/>
        <w:rPr>
          <w:rFonts w:asciiTheme="minorHAnsi" w:hAnsiTheme="minorHAnsi"/>
          <w:sz w:val="16"/>
          <w:rPrChange w:id="269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270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271" w:author="Autor">
            <w:rPr>
              <w:rFonts w:ascii="Verdana" w:hAnsi="Verdana"/>
              <w:sz w:val="16"/>
            </w:rPr>
          </w:rPrChange>
        </w:rPr>
        <w:t xml:space="preserve"> Patria sem mzdy, platy, odmeny, povinné odvody za zamestnávateľa ako aj povinné sociálne náklady - ošetrovné, PN.</w:t>
      </w:r>
    </w:p>
  </w:footnote>
  <w:footnote w:id="45">
    <w:p w14:paraId="3DB40534" w14:textId="13AB3CE9" w:rsidR="006B6DF8" w:rsidRPr="00B10FAA" w:rsidRDefault="006B6DF8" w:rsidP="00F71F08">
      <w:pPr>
        <w:pStyle w:val="Textpoznmkypodiarou"/>
        <w:jc w:val="both"/>
        <w:rPr>
          <w:rFonts w:asciiTheme="minorHAnsi" w:hAnsiTheme="minorHAnsi"/>
          <w:sz w:val="16"/>
          <w:rPrChange w:id="279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280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281" w:author="Autor">
            <w:rPr>
              <w:rFonts w:ascii="Verdana" w:hAnsi="Verdana"/>
              <w:sz w:val="16"/>
            </w:rPr>
          </w:rPrChange>
        </w:rPr>
        <w:t xml:space="preserve"> Uvedené skupiny neoprávnených výdavkov nepredstavujú kompletný (konečný) zoznam. Poskytovateľ nemôže, vzhľadom na rozmanitosť aktivít realizovaných v rámci </w:t>
      </w:r>
      <w:del w:id="282" w:author="Autor">
        <w:r w:rsidR="00C55F1D" w:rsidRPr="00297D87">
          <w:rPr>
            <w:rFonts w:ascii="Verdana" w:hAnsi="Verdana"/>
            <w:sz w:val="16"/>
            <w:szCs w:val="16"/>
          </w:rPr>
          <w:delText xml:space="preserve">PO </w:delText>
        </w:r>
      </w:del>
      <w:r w:rsidRPr="00B10FAA">
        <w:rPr>
          <w:rFonts w:asciiTheme="minorHAnsi" w:hAnsiTheme="minorHAnsi"/>
          <w:sz w:val="16"/>
          <w:rPrChange w:id="283" w:author="Autor">
            <w:rPr>
              <w:rFonts w:ascii="Verdana" w:hAnsi="Verdana"/>
              <w:sz w:val="16"/>
            </w:rPr>
          </w:rPrChange>
        </w:rPr>
        <w:t>OP TP, identifikovať všetky neoprávnené výdavky, ktoré môžu v súvislosti s realizáciou projektov vzniknúť.</w:t>
      </w:r>
    </w:p>
  </w:footnote>
  <w:footnote w:id="46">
    <w:p w14:paraId="3E3864A5" w14:textId="77777777" w:rsidR="006B6DF8" w:rsidRPr="00B10FAA" w:rsidRDefault="006B6DF8" w:rsidP="00AF4647">
      <w:pPr>
        <w:pStyle w:val="Textpoznmkypodiarou"/>
        <w:jc w:val="both"/>
        <w:rPr>
          <w:rFonts w:asciiTheme="minorHAnsi" w:hAnsiTheme="minorHAnsi"/>
          <w:sz w:val="16"/>
          <w:rPrChange w:id="302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303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304" w:author="Autor">
            <w:rPr>
              <w:rFonts w:ascii="Verdana" w:hAnsi="Verdana"/>
              <w:sz w:val="16"/>
            </w:rPr>
          </w:rPrChange>
        </w:rPr>
        <w:t xml:space="preserve"> Na úrovni projektu sa hospodárnosťou rozumie minimalizácia výdavkov nevyhnutých na realizáciu projektu pri rešpektovaní cieľov projektu.</w:t>
      </w:r>
    </w:p>
  </w:footnote>
  <w:footnote w:id="47">
    <w:p w14:paraId="1479F618" w14:textId="56479851" w:rsidR="006B6DF8" w:rsidRPr="00B10FAA" w:rsidRDefault="006B6DF8" w:rsidP="00186D11">
      <w:pPr>
        <w:pStyle w:val="Textpoznmkypodiarou"/>
        <w:jc w:val="both"/>
        <w:rPr>
          <w:rFonts w:asciiTheme="minorHAnsi" w:hAnsiTheme="minorHAnsi"/>
          <w:sz w:val="16"/>
          <w:rPrChange w:id="305" w:author="Autor">
            <w:rPr/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306" w:author="Autor">
            <w:rPr>
              <w:rStyle w:val="Odkaznapoznmkupodiarou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307" w:author="Autor">
            <w:rPr/>
          </w:rPrChange>
        </w:rPr>
        <w:t xml:space="preserve">RO si môže zvoliť aj iné pomocné nástroje na posúdenie zásady hospodárnosti, napr. </w:t>
      </w:r>
      <w:del w:id="308" w:author="Autor">
        <w:r w:rsidR="00C55F1D">
          <w:delText xml:space="preserve">osobitnú správu Európskeho dvora audítorov č. 22 dostupnú na webovej adrese: </w:delText>
        </w:r>
        <w:r w:rsidR="00E56E4F">
          <w:fldChar w:fldCharType="begin"/>
        </w:r>
        <w:r w:rsidR="00E56E4F">
          <w:delInstrText xml:space="preserve"> HYPERLINK "http://www.eca.europa.eu/Lists/ECADocuments/SR14_22/SR14_22_EN.pdf" </w:delInstrText>
        </w:r>
        <w:r w:rsidR="00E56E4F">
          <w:fldChar w:fldCharType="separate"/>
        </w:r>
        <w:r w:rsidR="00C55F1D" w:rsidRPr="00E4666A">
          <w:rPr>
            <w:rStyle w:val="Hypertextovprepojenie"/>
          </w:rPr>
          <w:delText>http://www.eca.europa.eu/Lists/ECADocuments/SR14_22/SR14_22_EN.pdf</w:delText>
        </w:r>
        <w:r w:rsidR="00E56E4F">
          <w:rPr>
            <w:rStyle w:val="Hypertextovprepojenie"/>
          </w:rPr>
          <w:fldChar w:fldCharType="end"/>
        </w:r>
        <w:r w:rsidR="00C55F1D">
          <w:delText xml:space="preserve">,  </w:delText>
        </w:r>
      </w:del>
      <w:r w:rsidRPr="00B10FAA">
        <w:rPr>
          <w:rFonts w:asciiTheme="minorHAnsi" w:hAnsiTheme="minorHAnsi"/>
          <w:sz w:val="16"/>
          <w:rPrChange w:id="309" w:author="Autor">
            <w:rPr/>
          </w:rPrChange>
        </w:rPr>
        <w:t>skúsenosti RO z predchádzajúceho obdobia implementácie.</w:t>
      </w:r>
    </w:p>
  </w:footnote>
  <w:footnote w:id="48">
    <w:p w14:paraId="25E2BCA1" w14:textId="77777777" w:rsidR="006B6DF8" w:rsidRPr="00B10FAA" w:rsidRDefault="006B6DF8" w:rsidP="00793A22">
      <w:pPr>
        <w:pStyle w:val="Textpoznmkypodiarou"/>
        <w:jc w:val="both"/>
        <w:rPr>
          <w:rFonts w:asciiTheme="minorHAnsi" w:hAnsiTheme="minorHAnsi"/>
          <w:sz w:val="16"/>
          <w:rPrChange w:id="310" w:author="Autor">
            <w:rPr/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311" w:author="Autor">
            <w:rPr>
              <w:rStyle w:val="Odkaznapoznmkupodiarou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312" w:author="Autor">
            <w:rPr/>
          </w:rPrChange>
        </w:rPr>
        <w:t xml:space="preserve"> Uvedené znamená, že konkrétny nástroj overovania hospodárnosti musí byť zo strany RO vybratý a oznámený žiadateľovi/prijímateľovi pred tým, ako dôjde k jeho aplikácii. Ak je napr. limit na výšku výdavkov overovaný v rámci konania o žiadosti, ,,vopred“ znamená v tomto prípade, to, že je uvedený v predmetnom vyzvaní na predkladanie ŽoNFP.</w:t>
      </w:r>
    </w:p>
  </w:footnote>
  <w:footnote w:id="49">
    <w:p w14:paraId="066B3207" w14:textId="77777777" w:rsidR="006B6DF8" w:rsidRPr="00B10FAA" w:rsidRDefault="006B6DF8" w:rsidP="00793A22">
      <w:pPr>
        <w:pStyle w:val="Textpoznmkypodiarou"/>
        <w:jc w:val="both"/>
        <w:rPr>
          <w:rFonts w:asciiTheme="minorHAnsi" w:hAnsiTheme="minorHAnsi"/>
          <w:sz w:val="16"/>
          <w:rPrChange w:id="313" w:author="Autor">
            <w:rPr/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314" w:author="Autor">
            <w:rPr>
              <w:rStyle w:val="Odkaznapoznmkupodiarou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315" w:author="Autor">
            <w:rPr/>
          </w:rPrChange>
        </w:rPr>
        <w:t xml:space="preserve">Odporúča sa pri využívaní pomocných nástrojov využívať skúsenosti iných členských krajín, existujúce štúdie, osobitné správy z Európskeho dvora audítorov.  </w:t>
      </w:r>
    </w:p>
  </w:footnote>
  <w:footnote w:id="50">
    <w:p w14:paraId="596AD93C" w14:textId="77777777" w:rsidR="006B6DF8" w:rsidRPr="00B10FAA" w:rsidRDefault="006B6DF8" w:rsidP="00793A22">
      <w:pPr>
        <w:pStyle w:val="Textpoznmkypodiarou"/>
        <w:jc w:val="both"/>
        <w:rPr>
          <w:rFonts w:asciiTheme="minorHAnsi" w:hAnsiTheme="minorHAnsi"/>
          <w:sz w:val="16"/>
          <w:rPrChange w:id="316" w:author="Autor">
            <w:rPr/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317" w:author="Autor">
            <w:rPr>
              <w:rStyle w:val="Odkaznapoznmkupodiarou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318" w:author="Autor">
            <w:rPr/>
          </w:rPrChange>
        </w:rPr>
        <w:t xml:space="preserve"> Monitorovanie môže byť založené napr. na základe sledovania a systematického vyhodnocovania zistení          z auditov, certifikačných zistení a pod., ktoré smerujú k nesprávnemu nastaveniu nástrojov overovania hospodárnosti.</w:t>
      </w:r>
    </w:p>
  </w:footnote>
  <w:footnote w:id="51">
    <w:p w14:paraId="731CB074" w14:textId="77777777" w:rsidR="006B6DF8" w:rsidRPr="00B10FAA" w:rsidRDefault="006B6DF8" w:rsidP="00793A22">
      <w:pPr>
        <w:pStyle w:val="Textpoznmkypodiarou"/>
        <w:jc w:val="both"/>
        <w:rPr>
          <w:rFonts w:asciiTheme="minorHAnsi" w:hAnsiTheme="minorHAnsi"/>
          <w:sz w:val="16"/>
          <w:rPrChange w:id="319" w:author="Autor">
            <w:rPr/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320" w:author="Autor">
            <w:rPr>
              <w:rStyle w:val="Odkaznapoznmkupodiarou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321" w:author="Autor">
            <w:rPr/>
          </w:rPrChange>
        </w:rPr>
        <w:t>Využitie už zavedeného pomocného nástroja v ďalšej oblasti implementácie nie je pokladané za zavedenie nového pomocného nástroja. Ak RO preukáže, že účinky monitorovania sú dostatočné a primerané pre jeho systémy riadenia a kontroly, tak RO nemusí upravovať nástroje.</w:t>
      </w:r>
    </w:p>
  </w:footnote>
  <w:footnote w:id="52">
    <w:p w14:paraId="5770885A" w14:textId="77777777" w:rsidR="006B6DF8" w:rsidRPr="00B10FAA" w:rsidRDefault="006B6DF8">
      <w:pPr>
        <w:pStyle w:val="Textpoznmkypodiarou"/>
        <w:rPr>
          <w:rFonts w:asciiTheme="minorHAnsi" w:hAnsiTheme="minorHAnsi"/>
          <w:sz w:val="16"/>
          <w:rPrChange w:id="331" w:author="Autor">
            <w:rPr>
              <w:rFonts w:ascii="Verdana" w:hAnsi="Verdana"/>
              <w:sz w:val="16"/>
            </w:rPr>
          </w:rPrChange>
        </w:rPr>
      </w:pPr>
      <w:r w:rsidRPr="00B10FAA">
        <w:rPr>
          <w:rStyle w:val="Odkaznapoznmkupodiarou"/>
          <w:rFonts w:asciiTheme="minorHAnsi" w:hAnsiTheme="minorHAnsi"/>
          <w:sz w:val="16"/>
          <w:rPrChange w:id="332" w:author="Autor">
            <w:rPr>
              <w:rStyle w:val="Odkaznapoznmkupodiarou"/>
              <w:rFonts w:ascii="Verdana" w:hAnsi="Verdana"/>
              <w:sz w:val="16"/>
            </w:rPr>
          </w:rPrChange>
        </w:rPr>
        <w:footnoteRef/>
      </w:r>
      <w:r w:rsidRPr="00B10FAA">
        <w:rPr>
          <w:rFonts w:asciiTheme="minorHAnsi" w:hAnsiTheme="minorHAnsi"/>
          <w:sz w:val="16"/>
          <w:rPrChange w:id="333" w:author="Autor">
            <w:rPr>
              <w:rFonts w:ascii="Verdana" w:hAnsi="Verdana"/>
              <w:sz w:val="16"/>
            </w:rPr>
          </w:rPrChange>
        </w:rPr>
        <w:t xml:space="preserve"> Písomne/mailom/internetový prieskum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D8CB6" w14:textId="77777777" w:rsidR="00B10FAA" w:rsidRDefault="00B10FA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02777" w14:textId="78AAC03F" w:rsidR="006B6DF8" w:rsidRPr="009C711F" w:rsidRDefault="006B6DF8" w:rsidP="00143DD6">
    <w:pPr>
      <w:pStyle w:val="Hlavika"/>
      <w:ind w:left="-426"/>
      <w:jc w:val="left"/>
    </w:pPr>
  </w:p>
  <w:p w14:paraId="6246C34A" w14:textId="77777777" w:rsidR="006B6DF8" w:rsidRDefault="006B6DF8" w:rsidP="00143DD6">
    <w:pPr>
      <w:pStyle w:val="Hlavika"/>
      <w:jc w:val="left"/>
    </w:pPr>
  </w:p>
  <w:p w14:paraId="662393FA" w14:textId="77777777" w:rsidR="006B6DF8" w:rsidRPr="00B15ACB" w:rsidRDefault="006B6DF8" w:rsidP="00B15ACB">
    <w:pPr>
      <w:pStyle w:val="Hlavika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F0E1C3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9B3E18"/>
    <w:multiLevelType w:val="multilevel"/>
    <w:tmpl w:val="BD66666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none"/>
      <w:lvlText w:val="1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3ED45DB"/>
    <w:multiLevelType w:val="hybridMultilevel"/>
    <w:tmpl w:val="C9CE74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B2084"/>
    <w:multiLevelType w:val="hybridMultilevel"/>
    <w:tmpl w:val="456CA32A"/>
    <w:lvl w:ilvl="0" w:tplc="041B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156B54D6"/>
    <w:multiLevelType w:val="hybridMultilevel"/>
    <w:tmpl w:val="05CE333E"/>
    <w:lvl w:ilvl="0" w:tplc="2A464112">
      <w:start w:val="1"/>
      <w:numFmt w:val="decimal"/>
      <w:lvlText w:val="%1."/>
      <w:lvlJc w:val="left"/>
      <w:pPr>
        <w:ind w:left="720" w:hanging="360"/>
      </w:pPr>
      <w:rPr>
        <w:rFonts w:hint="default"/>
        <w:color w:val="365F9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429C6"/>
    <w:multiLevelType w:val="hybridMultilevel"/>
    <w:tmpl w:val="3CE476D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6EF0292"/>
    <w:multiLevelType w:val="hybridMultilevel"/>
    <w:tmpl w:val="187EF4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D437C"/>
    <w:multiLevelType w:val="hybridMultilevel"/>
    <w:tmpl w:val="4C54967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61A50"/>
    <w:multiLevelType w:val="hybridMultilevel"/>
    <w:tmpl w:val="65E8E19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839C1"/>
    <w:multiLevelType w:val="hybridMultilevel"/>
    <w:tmpl w:val="D81E7E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76F8E"/>
    <w:multiLevelType w:val="hybridMultilevel"/>
    <w:tmpl w:val="E56E40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6090E"/>
    <w:multiLevelType w:val="hybridMultilevel"/>
    <w:tmpl w:val="6AEA1482"/>
    <w:lvl w:ilvl="0" w:tplc="11D0D3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545A80"/>
    <w:multiLevelType w:val="hybridMultilevel"/>
    <w:tmpl w:val="060C6F9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E474C4"/>
    <w:multiLevelType w:val="hybridMultilevel"/>
    <w:tmpl w:val="C2F6D5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66DF5"/>
    <w:multiLevelType w:val="hybridMultilevel"/>
    <w:tmpl w:val="369C54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AD19A0"/>
    <w:multiLevelType w:val="hybridMultilevel"/>
    <w:tmpl w:val="9190AEC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084970"/>
    <w:multiLevelType w:val="hybridMultilevel"/>
    <w:tmpl w:val="6B90EC12"/>
    <w:lvl w:ilvl="0" w:tplc="041B0005">
      <w:start w:val="1"/>
      <w:numFmt w:val="bullet"/>
      <w:lvlText w:val=""/>
      <w:lvlJc w:val="left"/>
      <w:pPr>
        <w:tabs>
          <w:tab w:val="num" w:pos="1756"/>
        </w:tabs>
        <w:ind w:left="1756" w:hanging="340"/>
      </w:pPr>
      <w:rPr>
        <w:rFonts w:ascii="Wingdings" w:hAnsi="Wingdings" w:hint="default"/>
        <w:color w:val="auto"/>
        <w:sz w:val="24"/>
      </w:rPr>
    </w:lvl>
    <w:lvl w:ilvl="1" w:tplc="041B0005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  <w:color w:val="auto"/>
        <w:sz w:val="24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2AA52E6D"/>
    <w:multiLevelType w:val="hybridMultilevel"/>
    <w:tmpl w:val="7E4C90C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932812"/>
    <w:multiLevelType w:val="hybridMultilevel"/>
    <w:tmpl w:val="F5A09A4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1221F2F"/>
    <w:multiLevelType w:val="hybridMultilevel"/>
    <w:tmpl w:val="B198CB0A"/>
    <w:lvl w:ilvl="0" w:tplc="F0663BB4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31704474"/>
    <w:multiLevelType w:val="hybridMultilevel"/>
    <w:tmpl w:val="B05673A8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42A6F66"/>
    <w:multiLevelType w:val="hybridMultilevel"/>
    <w:tmpl w:val="C9240062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85A25AB"/>
    <w:multiLevelType w:val="hybridMultilevel"/>
    <w:tmpl w:val="F092D8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9F7769"/>
    <w:multiLevelType w:val="hybridMultilevel"/>
    <w:tmpl w:val="B75CB9B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08514B"/>
    <w:multiLevelType w:val="hybridMultilevel"/>
    <w:tmpl w:val="CA524580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DD19DD"/>
    <w:multiLevelType w:val="hybridMultilevel"/>
    <w:tmpl w:val="A2A4FBFA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0E376E8"/>
    <w:multiLevelType w:val="hybridMultilevel"/>
    <w:tmpl w:val="D1DA1C4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12A31"/>
    <w:multiLevelType w:val="hybridMultilevel"/>
    <w:tmpl w:val="CCE864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0428C"/>
    <w:multiLevelType w:val="hybridMultilevel"/>
    <w:tmpl w:val="7974CEAC"/>
    <w:lvl w:ilvl="0" w:tplc="2572EC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5D0B63"/>
    <w:multiLevelType w:val="multilevel"/>
    <w:tmpl w:val="B5F297BA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none"/>
      <w:lvlText w:val="1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528214E0"/>
    <w:multiLevelType w:val="hybridMultilevel"/>
    <w:tmpl w:val="18E0BEC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76208DB"/>
    <w:multiLevelType w:val="hybridMultilevel"/>
    <w:tmpl w:val="C414A9B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AF063A6"/>
    <w:multiLevelType w:val="hybridMultilevel"/>
    <w:tmpl w:val="4574FC56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0014FCB"/>
    <w:multiLevelType w:val="hybridMultilevel"/>
    <w:tmpl w:val="A2A4FBFA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1565E66"/>
    <w:multiLevelType w:val="hybridMultilevel"/>
    <w:tmpl w:val="0792A624"/>
    <w:lvl w:ilvl="0" w:tplc="041B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66616EE9"/>
    <w:multiLevelType w:val="hybridMultilevel"/>
    <w:tmpl w:val="85626E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2D5E1E"/>
    <w:multiLevelType w:val="hybridMultilevel"/>
    <w:tmpl w:val="D248A19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511974"/>
    <w:multiLevelType w:val="hybridMultilevel"/>
    <w:tmpl w:val="16FE4C94"/>
    <w:lvl w:ilvl="0" w:tplc="582049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C366E6E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hAnsi="Arial"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9594690"/>
    <w:multiLevelType w:val="multilevel"/>
    <w:tmpl w:val="ABDA4F72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none"/>
      <w:lvlText w:val="1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BD2304F"/>
    <w:multiLevelType w:val="multilevel"/>
    <w:tmpl w:val="3132B4F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94"/>
        </w:tabs>
        <w:ind w:left="994" w:hanging="567"/>
      </w:pPr>
      <w:rPr>
        <w:rFonts w:cs="Times New Roman" w:hint="default"/>
        <w:b/>
        <w:i w:val="0"/>
        <w:color w:val="365F91"/>
      </w:rPr>
    </w:lvl>
    <w:lvl w:ilvl="2">
      <w:start w:val="1"/>
      <w:numFmt w:val="decimal"/>
      <w:lvlText w:val="%3.2.1"/>
      <w:lvlJc w:val="left"/>
      <w:pPr>
        <w:tabs>
          <w:tab w:val="num" w:pos="1872"/>
        </w:tabs>
        <w:ind w:left="1872" w:hanging="851"/>
      </w:pPr>
      <w:rPr>
        <w:rFonts w:hint="default"/>
        <w:b w:val="0"/>
        <w:i w:val="0"/>
      </w:rPr>
    </w:lvl>
    <w:lvl w:ilvl="3">
      <w:start w:val="1"/>
      <w:numFmt w:val="upperLetter"/>
      <w:pStyle w:val="Nadpis4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4">
      <w:start w:val="1"/>
      <w:numFmt w:val="decimal"/>
      <w:pStyle w:val="Nadpis5"/>
      <w:lvlText w:val="%4.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1701"/>
        </w:tabs>
        <w:ind w:left="1701" w:hanging="680"/>
      </w:pPr>
      <w:rPr>
        <w:rFonts w:cs="Times New Roman" w:hint="default"/>
      </w:rPr>
    </w:lvl>
    <w:lvl w:ilvl="6">
      <w:start w:val="1"/>
      <w:numFmt w:val="decimal"/>
      <w:lvlRestart w:val="0"/>
      <w:pStyle w:val="section"/>
      <w:lvlText w:val="Článok %7 -"/>
      <w:lvlJc w:val="left"/>
      <w:pPr>
        <w:tabs>
          <w:tab w:val="num" w:pos="2461"/>
        </w:tabs>
        <w:ind w:left="2155" w:hanging="1134"/>
      </w:pPr>
      <w:rPr>
        <w:rFonts w:ascii="Arial Black" w:hAnsi="Arial Black" w:cs="Times New Roman" w:hint="default"/>
      </w:rPr>
    </w:lvl>
    <w:lvl w:ilvl="7">
      <w:start w:val="1"/>
      <w:numFmt w:val="upperLetter"/>
      <w:pStyle w:val="Nadpis8"/>
      <w:lvlText w:val="%8)"/>
      <w:lvlJc w:val="left"/>
      <w:pPr>
        <w:tabs>
          <w:tab w:val="num" w:pos="1588"/>
        </w:tabs>
        <w:ind w:left="1588" w:hanging="567"/>
      </w:pPr>
      <w:rPr>
        <w:rFonts w:cs="Times New Roman" w:hint="default"/>
      </w:rPr>
    </w:lvl>
    <w:lvl w:ilvl="8">
      <w:start w:val="1"/>
      <w:numFmt w:val="decimal"/>
      <w:pStyle w:val="Nadpis9"/>
      <w:lvlText w:val="%8.%9)"/>
      <w:lvlJc w:val="left"/>
      <w:pPr>
        <w:tabs>
          <w:tab w:val="num" w:pos="1588"/>
        </w:tabs>
        <w:ind w:left="1588" w:hanging="567"/>
      </w:pPr>
      <w:rPr>
        <w:rFonts w:cs="Times New Roman" w:hint="default"/>
      </w:rPr>
    </w:lvl>
  </w:abstractNum>
  <w:abstractNum w:abstractNumId="40" w15:restartNumberingAfterBreak="0">
    <w:nsid w:val="6C233F1A"/>
    <w:multiLevelType w:val="hybridMultilevel"/>
    <w:tmpl w:val="26168F2C"/>
    <w:lvl w:ilvl="0" w:tplc="041B000F">
      <w:start w:val="1"/>
      <w:numFmt w:val="decimal"/>
      <w:lvlText w:val="%1."/>
      <w:lvlJc w:val="left"/>
      <w:pPr>
        <w:tabs>
          <w:tab w:val="num" w:pos="1140"/>
        </w:tabs>
        <w:ind w:left="1140" w:hanging="705"/>
      </w:pPr>
      <w:rPr>
        <w:rFonts w:hint="default"/>
        <w:b w:val="0"/>
        <w:i w:val="0"/>
        <w:sz w:val="20"/>
        <w:u w:val="none"/>
      </w:rPr>
    </w:lvl>
    <w:lvl w:ilvl="1" w:tplc="F142FAEC">
      <w:start w:val="1"/>
      <w:numFmt w:val="lowerLetter"/>
      <w:lvlText w:val="%2)"/>
      <w:lvlJc w:val="left"/>
      <w:pPr>
        <w:ind w:left="1515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1" w15:restartNumberingAfterBreak="0">
    <w:nsid w:val="6E255211"/>
    <w:multiLevelType w:val="hybridMultilevel"/>
    <w:tmpl w:val="348C5764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</w:rPr>
    </w:lvl>
    <w:lvl w:ilvl="1" w:tplc="041B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3C1255"/>
    <w:multiLevelType w:val="hybridMultilevel"/>
    <w:tmpl w:val="CB82C48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1A5C41"/>
    <w:multiLevelType w:val="hybridMultilevel"/>
    <w:tmpl w:val="A542660E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AA57EF"/>
    <w:multiLevelType w:val="hybridMultilevel"/>
    <w:tmpl w:val="7C6E0C6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C653FF"/>
    <w:multiLevelType w:val="hybridMultilevel"/>
    <w:tmpl w:val="38A685C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</w:rPr>
    </w:lvl>
    <w:lvl w:ilvl="1" w:tplc="041B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7" w15:restartNumberingAfterBreak="0">
    <w:nsid w:val="7DA6267F"/>
    <w:multiLevelType w:val="hybridMultilevel"/>
    <w:tmpl w:val="7076DA3C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282328"/>
    <w:multiLevelType w:val="hybridMultilevel"/>
    <w:tmpl w:val="E3A253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5608CA"/>
    <w:multiLevelType w:val="hybridMultilevel"/>
    <w:tmpl w:val="DBDAEAE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8"/>
  </w:num>
  <w:num w:numId="3">
    <w:abstractNumId w:val="36"/>
  </w:num>
  <w:num w:numId="4">
    <w:abstractNumId w:val="21"/>
  </w:num>
  <w:num w:numId="5">
    <w:abstractNumId w:val="16"/>
  </w:num>
  <w:num w:numId="6">
    <w:abstractNumId w:val="0"/>
  </w:num>
  <w:num w:numId="7">
    <w:abstractNumId w:val="35"/>
  </w:num>
  <w:num w:numId="8">
    <w:abstractNumId w:val="9"/>
  </w:num>
  <w:num w:numId="9">
    <w:abstractNumId w:val="19"/>
  </w:num>
  <w:num w:numId="10">
    <w:abstractNumId w:val="25"/>
  </w:num>
  <w:num w:numId="11">
    <w:abstractNumId w:val="22"/>
  </w:num>
  <w:num w:numId="12">
    <w:abstractNumId w:val="26"/>
  </w:num>
  <w:num w:numId="13">
    <w:abstractNumId w:val="13"/>
  </w:num>
  <w:num w:numId="14">
    <w:abstractNumId w:val="4"/>
  </w:num>
  <w:num w:numId="15">
    <w:abstractNumId w:val="10"/>
  </w:num>
  <w:num w:numId="16">
    <w:abstractNumId w:val="2"/>
  </w:num>
  <w:num w:numId="17">
    <w:abstractNumId w:val="46"/>
  </w:num>
  <w:num w:numId="18">
    <w:abstractNumId w:val="14"/>
  </w:num>
  <w:num w:numId="19">
    <w:abstractNumId w:val="49"/>
  </w:num>
  <w:num w:numId="20">
    <w:abstractNumId w:val="27"/>
  </w:num>
  <w:num w:numId="21">
    <w:abstractNumId w:val="40"/>
  </w:num>
  <w:num w:numId="22">
    <w:abstractNumId w:val="11"/>
  </w:num>
  <w:num w:numId="23">
    <w:abstractNumId w:val="29"/>
  </w:num>
  <w:num w:numId="24">
    <w:abstractNumId w:val="1"/>
  </w:num>
  <w:num w:numId="25">
    <w:abstractNumId w:val="38"/>
  </w:num>
  <w:num w:numId="26">
    <w:abstractNumId w:val="42"/>
  </w:num>
  <w:num w:numId="27">
    <w:abstractNumId w:val="20"/>
  </w:num>
  <w:num w:numId="28">
    <w:abstractNumId w:val="3"/>
  </w:num>
  <w:num w:numId="29">
    <w:abstractNumId w:val="18"/>
  </w:num>
  <w:num w:numId="30">
    <w:abstractNumId w:val="32"/>
  </w:num>
  <w:num w:numId="31">
    <w:abstractNumId w:val="5"/>
  </w:num>
  <w:num w:numId="32">
    <w:abstractNumId w:val="44"/>
  </w:num>
  <w:num w:numId="33">
    <w:abstractNumId w:val="6"/>
  </w:num>
  <w:num w:numId="34">
    <w:abstractNumId w:val="45"/>
  </w:num>
  <w:num w:numId="35">
    <w:abstractNumId w:val="41"/>
  </w:num>
  <w:num w:numId="36">
    <w:abstractNumId w:val="30"/>
  </w:num>
  <w:num w:numId="37">
    <w:abstractNumId w:val="31"/>
  </w:num>
  <w:num w:numId="38">
    <w:abstractNumId w:val="7"/>
  </w:num>
  <w:num w:numId="39">
    <w:abstractNumId w:val="15"/>
  </w:num>
  <w:num w:numId="40">
    <w:abstractNumId w:val="17"/>
  </w:num>
  <w:num w:numId="41">
    <w:abstractNumId w:val="43"/>
  </w:num>
  <w:num w:numId="42">
    <w:abstractNumId w:val="34"/>
  </w:num>
  <w:num w:numId="43">
    <w:abstractNumId w:val="33"/>
  </w:num>
  <w:num w:numId="44">
    <w:abstractNumId w:val="37"/>
  </w:num>
  <w:num w:numId="45">
    <w:abstractNumId w:val="12"/>
  </w:num>
  <w:num w:numId="46">
    <w:abstractNumId w:val="28"/>
  </w:num>
  <w:num w:numId="47">
    <w:abstractNumId w:val="24"/>
  </w:num>
  <w:num w:numId="48">
    <w:abstractNumId w:val="23"/>
  </w:num>
  <w:num w:numId="49">
    <w:abstractNumId w:val="47"/>
  </w:num>
  <w:num w:numId="50">
    <w:abstractNumId w:va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C4"/>
    <w:rsid w:val="000012E8"/>
    <w:rsid w:val="0000189C"/>
    <w:rsid w:val="00002B7D"/>
    <w:rsid w:val="00007978"/>
    <w:rsid w:val="00012B04"/>
    <w:rsid w:val="000176CC"/>
    <w:rsid w:val="0002218C"/>
    <w:rsid w:val="000239D3"/>
    <w:rsid w:val="00025C18"/>
    <w:rsid w:val="000329CF"/>
    <w:rsid w:val="000418DB"/>
    <w:rsid w:val="00042E56"/>
    <w:rsid w:val="00043654"/>
    <w:rsid w:val="00051144"/>
    <w:rsid w:val="00053B22"/>
    <w:rsid w:val="00055208"/>
    <w:rsid w:val="0005529D"/>
    <w:rsid w:val="000552DB"/>
    <w:rsid w:val="0005628B"/>
    <w:rsid w:val="000565B8"/>
    <w:rsid w:val="0005750A"/>
    <w:rsid w:val="00057640"/>
    <w:rsid w:val="0006464A"/>
    <w:rsid w:val="00071374"/>
    <w:rsid w:val="00071A00"/>
    <w:rsid w:val="00071BFB"/>
    <w:rsid w:val="00072879"/>
    <w:rsid w:val="00072AD5"/>
    <w:rsid w:val="0007442F"/>
    <w:rsid w:val="00075DE7"/>
    <w:rsid w:val="000774CB"/>
    <w:rsid w:val="000775A5"/>
    <w:rsid w:val="00081232"/>
    <w:rsid w:val="000825DA"/>
    <w:rsid w:val="0008331A"/>
    <w:rsid w:val="0008651E"/>
    <w:rsid w:val="00087148"/>
    <w:rsid w:val="00092074"/>
    <w:rsid w:val="000927A2"/>
    <w:rsid w:val="00093744"/>
    <w:rsid w:val="00094D45"/>
    <w:rsid w:val="000956AA"/>
    <w:rsid w:val="00096581"/>
    <w:rsid w:val="00096A48"/>
    <w:rsid w:val="000A2408"/>
    <w:rsid w:val="000A2AD0"/>
    <w:rsid w:val="000A2C5F"/>
    <w:rsid w:val="000B05F6"/>
    <w:rsid w:val="000B0D7F"/>
    <w:rsid w:val="000B2AB8"/>
    <w:rsid w:val="000B2ED7"/>
    <w:rsid w:val="000B6011"/>
    <w:rsid w:val="000B6EAA"/>
    <w:rsid w:val="000C2711"/>
    <w:rsid w:val="000D0EA8"/>
    <w:rsid w:val="000D2706"/>
    <w:rsid w:val="000D362E"/>
    <w:rsid w:val="000D577E"/>
    <w:rsid w:val="000D6279"/>
    <w:rsid w:val="000D6D39"/>
    <w:rsid w:val="000E0048"/>
    <w:rsid w:val="000E0B93"/>
    <w:rsid w:val="000E438A"/>
    <w:rsid w:val="000E7BB6"/>
    <w:rsid w:val="000F0F2A"/>
    <w:rsid w:val="000F0FEB"/>
    <w:rsid w:val="000F4A8E"/>
    <w:rsid w:val="000F5257"/>
    <w:rsid w:val="001026B5"/>
    <w:rsid w:val="00103731"/>
    <w:rsid w:val="00103AD4"/>
    <w:rsid w:val="00104A14"/>
    <w:rsid w:val="00107821"/>
    <w:rsid w:val="0011064C"/>
    <w:rsid w:val="001113D3"/>
    <w:rsid w:val="00111585"/>
    <w:rsid w:val="00112D44"/>
    <w:rsid w:val="00113E06"/>
    <w:rsid w:val="0012054A"/>
    <w:rsid w:val="001227F7"/>
    <w:rsid w:val="00126242"/>
    <w:rsid w:val="0012768C"/>
    <w:rsid w:val="00132FE0"/>
    <w:rsid w:val="0013408E"/>
    <w:rsid w:val="00134833"/>
    <w:rsid w:val="00135582"/>
    <w:rsid w:val="001370BA"/>
    <w:rsid w:val="001411E0"/>
    <w:rsid w:val="0014196B"/>
    <w:rsid w:val="00141B5B"/>
    <w:rsid w:val="001428E4"/>
    <w:rsid w:val="001432CC"/>
    <w:rsid w:val="00143DD6"/>
    <w:rsid w:val="00143FE5"/>
    <w:rsid w:val="001532B1"/>
    <w:rsid w:val="001536BE"/>
    <w:rsid w:val="00153D68"/>
    <w:rsid w:val="00154EFD"/>
    <w:rsid w:val="001556B0"/>
    <w:rsid w:val="00156309"/>
    <w:rsid w:val="00163658"/>
    <w:rsid w:val="00164646"/>
    <w:rsid w:val="00165913"/>
    <w:rsid w:val="00170363"/>
    <w:rsid w:val="00170B27"/>
    <w:rsid w:val="0017285F"/>
    <w:rsid w:val="001738D1"/>
    <w:rsid w:val="001750E2"/>
    <w:rsid w:val="001761DE"/>
    <w:rsid w:val="00180715"/>
    <w:rsid w:val="001808CA"/>
    <w:rsid w:val="0018099E"/>
    <w:rsid w:val="001824E0"/>
    <w:rsid w:val="001828FD"/>
    <w:rsid w:val="00183531"/>
    <w:rsid w:val="00183C88"/>
    <w:rsid w:val="0018410B"/>
    <w:rsid w:val="00185047"/>
    <w:rsid w:val="00185572"/>
    <w:rsid w:val="00185787"/>
    <w:rsid w:val="00186D11"/>
    <w:rsid w:val="0019128A"/>
    <w:rsid w:val="001931E3"/>
    <w:rsid w:val="0019398E"/>
    <w:rsid w:val="00194F37"/>
    <w:rsid w:val="001A0985"/>
    <w:rsid w:val="001A326A"/>
    <w:rsid w:val="001A50BC"/>
    <w:rsid w:val="001A5FBA"/>
    <w:rsid w:val="001A7D4D"/>
    <w:rsid w:val="001B0BCA"/>
    <w:rsid w:val="001B10C2"/>
    <w:rsid w:val="001B2C11"/>
    <w:rsid w:val="001B3056"/>
    <w:rsid w:val="001B3701"/>
    <w:rsid w:val="001B4823"/>
    <w:rsid w:val="001B5973"/>
    <w:rsid w:val="001B6FBF"/>
    <w:rsid w:val="001C06AD"/>
    <w:rsid w:val="001C1B3A"/>
    <w:rsid w:val="001C260B"/>
    <w:rsid w:val="001C6B4F"/>
    <w:rsid w:val="001C6D74"/>
    <w:rsid w:val="001C7C9E"/>
    <w:rsid w:val="001D7576"/>
    <w:rsid w:val="001E21F1"/>
    <w:rsid w:val="001E304E"/>
    <w:rsid w:val="001E40AB"/>
    <w:rsid w:val="001E484C"/>
    <w:rsid w:val="001E4BAF"/>
    <w:rsid w:val="001E6452"/>
    <w:rsid w:val="001F1EDE"/>
    <w:rsid w:val="001F2363"/>
    <w:rsid w:val="001F29AF"/>
    <w:rsid w:val="001F3B44"/>
    <w:rsid w:val="001F5A1D"/>
    <w:rsid w:val="00200222"/>
    <w:rsid w:val="002004ED"/>
    <w:rsid w:val="00201154"/>
    <w:rsid w:val="0020236F"/>
    <w:rsid w:val="00205604"/>
    <w:rsid w:val="00206B99"/>
    <w:rsid w:val="00210F3B"/>
    <w:rsid w:val="00211597"/>
    <w:rsid w:val="002119BB"/>
    <w:rsid w:val="002122F6"/>
    <w:rsid w:val="00212C48"/>
    <w:rsid w:val="00212F28"/>
    <w:rsid w:val="00213F74"/>
    <w:rsid w:val="00214715"/>
    <w:rsid w:val="00215477"/>
    <w:rsid w:val="002156AA"/>
    <w:rsid w:val="00215B69"/>
    <w:rsid w:val="002173AE"/>
    <w:rsid w:val="00222397"/>
    <w:rsid w:val="002225C4"/>
    <w:rsid w:val="002230B7"/>
    <w:rsid w:val="00224F49"/>
    <w:rsid w:val="00230C02"/>
    <w:rsid w:val="00232F2A"/>
    <w:rsid w:val="002417D5"/>
    <w:rsid w:val="00242E79"/>
    <w:rsid w:val="00242F0B"/>
    <w:rsid w:val="0024321A"/>
    <w:rsid w:val="00243F4F"/>
    <w:rsid w:val="00245BE5"/>
    <w:rsid w:val="0025220A"/>
    <w:rsid w:val="00252C6F"/>
    <w:rsid w:val="0025632E"/>
    <w:rsid w:val="00257CFE"/>
    <w:rsid w:val="002621E1"/>
    <w:rsid w:val="0026256F"/>
    <w:rsid w:val="00264067"/>
    <w:rsid w:val="00265F96"/>
    <w:rsid w:val="0026698A"/>
    <w:rsid w:val="002744B3"/>
    <w:rsid w:val="0027604F"/>
    <w:rsid w:val="00277070"/>
    <w:rsid w:val="00282543"/>
    <w:rsid w:val="00283866"/>
    <w:rsid w:val="00284DB6"/>
    <w:rsid w:val="00285E08"/>
    <w:rsid w:val="00285EB6"/>
    <w:rsid w:val="00290DFE"/>
    <w:rsid w:val="00292CB4"/>
    <w:rsid w:val="002930EC"/>
    <w:rsid w:val="002959C9"/>
    <w:rsid w:val="00296083"/>
    <w:rsid w:val="00297D87"/>
    <w:rsid w:val="002A1757"/>
    <w:rsid w:val="002A3209"/>
    <w:rsid w:val="002A412F"/>
    <w:rsid w:val="002A435F"/>
    <w:rsid w:val="002A676F"/>
    <w:rsid w:val="002A6D6F"/>
    <w:rsid w:val="002A78F8"/>
    <w:rsid w:val="002A7C1F"/>
    <w:rsid w:val="002B0279"/>
    <w:rsid w:val="002B176B"/>
    <w:rsid w:val="002B177D"/>
    <w:rsid w:val="002B2271"/>
    <w:rsid w:val="002B2524"/>
    <w:rsid w:val="002B2630"/>
    <w:rsid w:val="002B4E00"/>
    <w:rsid w:val="002B6E98"/>
    <w:rsid w:val="002C1BB2"/>
    <w:rsid w:val="002C1DF5"/>
    <w:rsid w:val="002C3BA8"/>
    <w:rsid w:val="002C4F2B"/>
    <w:rsid w:val="002C55FE"/>
    <w:rsid w:val="002D0A41"/>
    <w:rsid w:val="002D1175"/>
    <w:rsid w:val="002E1081"/>
    <w:rsid w:val="002E2D50"/>
    <w:rsid w:val="002E2E99"/>
    <w:rsid w:val="002F14EC"/>
    <w:rsid w:val="002F5337"/>
    <w:rsid w:val="002F544D"/>
    <w:rsid w:val="002F59D2"/>
    <w:rsid w:val="002F7431"/>
    <w:rsid w:val="00300EA9"/>
    <w:rsid w:val="003010B0"/>
    <w:rsid w:val="00301EA6"/>
    <w:rsid w:val="00301F3B"/>
    <w:rsid w:val="00306C73"/>
    <w:rsid w:val="00307D3B"/>
    <w:rsid w:val="00311DE2"/>
    <w:rsid w:val="00312A59"/>
    <w:rsid w:val="003131D0"/>
    <w:rsid w:val="00320105"/>
    <w:rsid w:val="00323794"/>
    <w:rsid w:val="00327DBF"/>
    <w:rsid w:val="00331723"/>
    <w:rsid w:val="00333738"/>
    <w:rsid w:val="0033412B"/>
    <w:rsid w:val="00335784"/>
    <w:rsid w:val="00336071"/>
    <w:rsid w:val="00336EA6"/>
    <w:rsid w:val="003404EB"/>
    <w:rsid w:val="00341A75"/>
    <w:rsid w:val="0034314E"/>
    <w:rsid w:val="003462A2"/>
    <w:rsid w:val="003469CA"/>
    <w:rsid w:val="0034758D"/>
    <w:rsid w:val="00351385"/>
    <w:rsid w:val="003521BB"/>
    <w:rsid w:val="0035407E"/>
    <w:rsid w:val="00357738"/>
    <w:rsid w:val="00360B89"/>
    <w:rsid w:val="00362718"/>
    <w:rsid w:val="00362E0E"/>
    <w:rsid w:val="00363144"/>
    <w:rsid w:val="003656E8"/>
    <w:rsid w:val="00366DC3"/>
    <w:rsid w:val="003702F1"/>
    <w:rsid w:val="003715E6"/>
    <w:rsid w:val="00371860"/>
    <w:rsid w:val="00373FD0"/>
    <w:rsid w:val="0037577A"/>
    <w:rsid w:val="003762C9"/>
    <w:rsid w:val="00377D63"/>
    <w:rsid w:val="00380012"/>
    <w:rsid w:val="00383C8D"/>
    <w:rsid w:val="00384534"/>
    <w:rsid w:val="003906C1"/>
    <w:rsid w:val="00391FE7"/>
    <w:rsid w:val="00394A43"/>
    <w:rsid w:val="00396C17"/>
    <w:rsid w:val="003A0652"/>
    <w:rsid w:val="003A1447"/>
    <w:rsid w:val="003A4888"/>
    <w:rsid w:val="003A48EC"/>
    <w:rsid w:val="003A5656"/>
    <w:rsid w:val="003A69E3"/>
    <w:rsid w:val="003B0986"/>
    <w:rsid w:val="003B15DB"/>
    <w:rsid w:val="003B167F"/>
    <w:rsid w:val="003B16EA"/>
    <w:rsid w:val="003B3CF4"/>
    <w:rsid w:val="003B41DF"/>
    <w:rsid w:val="003B56FA"/>
    <w:rsid w:val="003C14C5"/>
    <w:rsid w:val="003C443E"/>
    <w:rsid w:val="003C4BA5"/>
    <w:rsid w:val="003C7E9C"/>
    <w:rsid w:val="003D112F"/>
    <w:rsid w:val="003D135C"/>
    <w:rsid w:val="003D2BAE"/>
    <w:rsid w:val="003E4967"/>
    <w:rsid w:val="003E55CC"/>
    <w:rsid w:val="003E60B7"/>
    <w:rsid w:val="003F15EC"/>
    <w:rsid w:val="003F19B9"/>
    <w:rsid w:val="003F2030"/>
    <w:rsid w:val="003F2C93"/>
    <w:rsid w:val="003F468E"/>
    <w:rsid w:val="003F50D0"/>
    <w:rsid w:val="003F5214"/>
    <w:rsid w:val="003F6B80"/>
    <w:rsid w:val="00400D76"/>
    <w:rsid w:val="00404DB9"/>
    <w:rsid w:val="004052BC"/>
    <w:rsid w:val="00407FED"/>
    <w:rsid w:val="00411CB2"/>
    <w:rsid w:val="00414DE7"/>
    <w:rsid w:val="004165C0"/>
    <w:rsid w:val="00417711"/>
    <w:rsid w:val="00421E77"/>
    <w:rsid w:val="0042490E"/>
    <w:rsid w:val="00434965"/>
    <w:rsid w:val="00434E39"/>
    <w:rsid w:val="00434FB5"/>
    <w:rsid w:val="00436C0C"/>
    <w:rsid w:val="00436C8C"/>
    <w:rsid w:val="00436F85"/>
    <w:rsid w:val="0043734E"/>
    <w:rsid w:val="00445B43"/>
    <w:rsid w:val="00445F87"/>
    <w:rsid w:val="00447C41"/>
    <w:rsid w:val="00447EAD"/>
    <w:rsid w:val="00460EBD"/>
    <w:rsid w:val="00470BF0"/>
    <w:rsid w:val="00470DEA"/>
    <w:rsid w:val="00471304"/>
    <w:rsid w:val="00471E07"/>
    <w:rsid w:val="0047255A"/>
    <w:rsid w:val="00472F5E"/>
    <w:rsid w:val="00474AEC"/>
    <w:rsid w:val="00475B24"/>
    <w:rsid w:val="00476CA0"/>
    <w:rsid w:val="00477CD7"/>
    <w:rsid w:val="0048473E"/>
    <w:rsid w:val="004877FD"/>
    <w:rsid w:val="00491525"/>
    <w:rsid w:val="00492B3B"/>
    <w:rsid w:val="00497D3C"/>
    <w:rsid w:val="004A0731"/>
    <w:rsid w:val="004A1FAF"/>
    <w:rsid w:val="004A363D"/>
    <w:rsid w:val="004A6659"/>
    <w:rsid w:val="004B37E7"/>
    <w:rsid w:val="004B4358"/>
    <w:rsid w:val="004B56D0"/>
    <w:rsid w:val="004B57C2"/>
    <w:rsid w:val="004B76C6"/>
    <w:rsid w:val="004C1D1A"/>
    <w:rsid w:val="004C40B7"/>
    <w:rsid w:val="004C4A62"/>
    <w:rsid w:val="004D08FC"/>
    <w:rsid w:val="004D2AB8"/>
    <w:rsid w:val="004D4A91"/>
    <w:rsid w:val="004E1D06"/>
    <w:rsid w:val="004E2C5B"/>
    <w:rsid w:val="004E4CB5"/>
    <w:rsid w:val="004E5298"/>
    <w:rsid w:val="004E5AD0"/>
    <w:rsid w:val="004E7FA5"/>
    <w:rsid w:val="004F02EB"/>
    <w:rsid w:val="004F26A6"/>
    <w:rsid w:val="004F7056"/>
    <w:rsid w:val="004F7BAE"/>
    <w:rsid w:val="005010E3"/>
    <w:rsid w:val="00501596"/>
    <w:rsid w:val="00502FD3"/>
    <w:rsid w:val="00504281"/>
    <w:rsid w:val="0050455D"/>
    <w:rsid w:val="00505E57"/>
    <w:rsid w:val="0051270C"/>
    <w:rsid w:val="00512A4A"/>
    <w:rsid w:val="00517BD0"/>
    <w:rsid w:val="00520F33"/>
    <w:rsid w:val="00524A36"/>
    <w:rsid w:val="00524D40"/>
    <w:rsid w:val="00533B26"/>
    <w:rsid w:val="00534AD8"/>
    <w:rsid w:val="005411EB"/>
    <w:rsid w:val="005423C0"/>
    <w:rsid w:val="00542460"/>
    <w:rsid w:val="00543613"/>
    <w:rsid w:val="00543FF2"/>
    <w:rsid w:val="005446D5"/>
    <w:rsid w:val="00544E0A"/>
    <w:rsid w:val="0054674E"/>
    <w:rsid w:val="00550D4D"/>
    <w:rsid w:val="0055168F"/>
    <w:rsid w:val="00552912"/>
    <w:rsid w:val="0055593F"/>
    <w:rsid w:val="005573EE"/>
    <w:rsid w:val="00561B7D"/>
    <w:rsid w:val="00562591"/>
    <w:rsid w:val="005635CA"/>
    <w:rsid w:val="00564A0B"/>
    <w:rsid w:val="0057029B"/>
    <w:rsid w:val="005718A7"/>
    <w:rsid w:val="00573420"/>
    <w:rsid w:val="005774E3"/>
    <w:rsid w:val="0058051F"/>
    <w:rsid w:val="00581647"/>
    <w:rsid w:val="005831CE"/>
    <w:rsid w:val="005849A3"/>
    <w:rsid w:val="00586208"/>
    <w:rsid w:val="0059124B"/>
    <w:rsid w:val="0059241A"/>
    <w:rsid w:val="0059276D"/>
    <w:rsid w:val="00592972"/>
    <w:rsid w:val="00594365"/>
    <w:rsid w:val="00594718"/>
    <w:rsid w:val="00595F31"/>
    <w:rsid w:val="005A041E"/>
    <w:rsid w:val="005A3025"/>
    <w:rsid w:val="005A59B3"/>
    <w:rsid w:val="005B07F0"/>
    <w:rsid w:val="005B407C"/>
    <w:rsid w:val="005B4EDE"/>
    <w:rsid w:val="005B5088"/>
    <w:rsid w:val="005B5EA3"/>
    <w:rsid w:val="005B6C70"/>
    <w:rsid w:val="005B78FB"/>
    <w:rsid w:val="005C178E"/>
    <w:rsid w:val="005C1EA2"/>
    <w:rsid w:val="005C42C5"/>
    <w:rsid w:val="005C4788"/>
    <w:rsid w:val="005C7FD8"/>
    <w:rsid w:val="005D4E13"/>
    <w:rsid w:val="005D5A87"/>
    <w:rsid w:val="005E16A3"/>
    <w:rsid w:val="005E1AA4"/>
    <w:rsid w:val="005E2314"/>
    <w:rsid w:val="005E5B4D"/>
    <w:rsid w:val="005E6E9B"/>
    <w:rsid w:val="005F13F9"/>
    <w:rsid w:val="005F2B86"/>
    <w:rsid w:val="005F3584"/>
    <w:rsid w:val="005F480B"/>
    <w:rsid w:val="005F4B19"/>
    <w:rsid w:val="005F5BB0"/>
    <w:rsid w:val="005F6A18"/>
    <w:rsid w:val="00601AB0"/>
    <w:rsid w:val="006030D5"/>
    <w:rsid w:val="00606DA4"/>
    <w:rsid w:val="006143AE"/>
    <w:rsid w:val="00621CF3"/>
    <w:rsid w:val="0062257E"/>
    <w:rsid w:val="0062264E"/>
    <w:rsid w:val="00622B02"/>
    <w:rsid w:val="006235C5"/>
    <w:rsid w:val="00624B0E"/>
    <w:rsid w:val="006266A4"/>
    <w:rsid w:val="00627194"/>
    <w:rsid w:val="00630CD8"/>
    <w:rsid w:val="00635F18"/>
    <w:rsid w:val="00636671"/>
    <w:rsid w:val="0063689B"/>
    <w:rsid w:val="00637C9D"/>
    <w:rsid w:val="006412E3"/>
    <w:rsid w:val="006426B8"/>
    <w:rsid w:val="006432DB"/>
    <w:rsid w:val="00643DE8"/>
    <w:rsid w:val="0064590D"/>
    <w:rsid w:val="00653F84"/>
    <w:rsid w:val="006540C2"/>
    <w:rsid w:val="00655DCB"/>
    <w:rsid w:val="0066580E"/>
    <w:rsid w:val="00665AB3"/>
    <w:rsid w:val="006672ED"/>
    <w:rsid w:val="006701A4"/>
    <w:rsid w:val="00670EF6"/>
    <w:rsid w:val="00672494"/>
    <w:rsid w:val="00675147"/>
    <w:rsid w:val="0067523D"/>
    <w:rsid w:val="0067556D"/>
    <w:rsid w:val="00681872"/>
    <w:rsid w:val="006825B8"/>
    <w:rsid w:val="00683BC4"/>
    <w:rsid w:val="00687089"/>
    <w:rsid w:val="0069090C"/>
    <w:rsid w:val="006965F7"/>
    <w:rsid w:val="00697E4F"/>
    <w:rsid w:val="006A0427"/>
    <w:rsid w:val="006A135C"/>
    <w:rsid w:val="006A2DF0"/>
    <w:rsid w:val="006A39C8"/>
    <w:rsid w:val="006A502F"/>
    <w:rsid w:val="006A7834"/>
    <w:rsid w:val="006B6DF8"/>
    <w:rsid w:val="006B7DF7"/>
    <w:rsid w:val="006C1101"/>
    <w:rsid w:val="006C3DD8"/>
    <w:rsid w:val="006C422E"/>
    <w:rsid w:val="006C42A5"/>
    <w:rsid w:val="006C7114"/>
    <w:rsid w:val="006C7B9D"/>
    <w:rsid w:val="006C7FC1"/>
    <w:rsid w:val="006D0BF1"/>
    <w:rsid w:val="006D23EA"/>
    <w:rsid w:val="006D37B1"/>
    <w:rsid w:val="006D5869"/>
    <w:rsid w:val="006D5A1F"/>
    <w:rsid w:val="006E145F"/>
    <w:rsid w:val="006E1EBD"/>
    <w:rsid w:val="006E244C"/>
    <w:rsid w:val="006E38FB"/>
    <w:rsid w:val="006E4CDE"/>
    <w:rsid w:val="006F006C"/>
    <w:rsid w:val="006F0686"/>
    <w:rsid w:val="006F4057"/>
    <w:rsid w:val="006F5613"/>
    <w:rsid w:val="0070018C"/>
    <w:rsid w:val="00702855"/>
    <w:rsid w:val="00703F95"/>
    <w:rsid w:val="0071059C"/>
    <w:rsid w:val="0071221A"/>
    <w:rsid w:val="0071229B"/>
    <w:rsid w:val="007124F1"/>
    <w:rsid w:val="0071313A"/>
    <w:rsid w:val="00714439"/>
    <w:rsid w:val="0071484A"/>
    <w:rsid w:val="00714945"/>
    <w:rsid w:val="00715ED0"/>
    <w:rsid w:val="00716FD9"/>
    <w:rsid w:val="007246CC"/>
    <w:rsid w:val="00724D4A"/>
    <w:rsid w:val="007278BA"/>
    <w:rsid w:val="00732BAE"/>
    <w:rsid w:val="0073607B"/>
    <w:rsid w:val="007377C8"/>
    <w:rsid w:val="007433F0"/>
    <w:rsid w:val="00745CAF"/>
    <w:rsid w:val="00745D14"/>
    <w:rsid w:val="00745E68"/>
    <w:rsid w:val="007536D9"/>
    <w:rsid w:val="007541E2"/>
    <w:rsid w:val="00755480"/>
    <w:rsid w:val="00756669"/>
    <w:rsid w:val="00756C26"/>
    <w:rsid w:val="0075756E"/>
    <w:rsid w:val="007601E2"/>
    <w:rsid w:val="0076064C"/>
    <w:rsid w:val="00760D7A"/>
    <w:rsid w:val="007618ED"/>
    <w:rsid w:val="00761FBE"/>
    <w:rsid w:val="00763325"/>
    <w:rsid w:val="00770275"/>
    <w:rsid w:val="00772351"/>
    <w:rsid w:val="007733D7"/>
    <w:rsid w:val="007767B9"/>
    <w:rsid w:val="0077731A"/>
    <w:rsid w:val="00777AAE"/>
    <w:rsid w:val="00782A95"/>
    <w:rsid w:val="00783BD6"/>
    <w:rsid w:val="00784A38"/>
    <w:rsid w:val="00785903"/>
    <w:rsid w:val="00786B52"/>
    <w:rsid w:val="00787F2F"/>
    <w:rsid w:val="0079025B"/>
    <w:rsid w:val="0079218A"/>
    <w:rsid w:val="00793A22"/>
    <w:rsid w:val="0079464A"/>
    <w:rsid w:val="00797DD0"/>
    <w:rsid w:val="007A2615"/>
    <w:rsid w:val="007A2856"/>
    <w:rsid w:val="007A32B0"/>
    <w:rsid w:val="007B1C7D"/>
    <w:rsid w:val="007B2D1D"/>
    <w:rsid w:val="007B6B69"/>
    <w:rsid w:val="007B71D0"/>
    <w:rsid w:val="007B79BE"/>
    <w:rsid w:val="007B7AE2"/>
    <w:rsid w:val="007C055F"/>
    <w:rsid w:val="007C1CB9"/>
    <w:rsid w:val="007C3C38"/>
    <w:rsid w:val="007C48AE"/>
    <w:rsid w:val="007C7773"/>
    <w:rsid w:val="007D086E"/>
    <w:rsid w:val="007D2A0F"/>
    <w:rsid w:val="007D3865"/>
    <w:rsid w:val="007D4D76"/>
    <w:rsid w:val="007E030E"/>
    <w:rsid w:val="007E0DA7"/>
    <w:rsid w:val="007E2DBD"/>
    <w:rsid w:val="007E4352"/>
    <w:rsid w:val="007E58D0"/>
    <w:rsid w:val="007E5925"/>
    <w:rsid w:val="007E5F36"/>
    <w:rsid w:val="007F0172"/>
    <w:rsid w:val="007F0ADD"/>
    <w:rsid w:val="007F1075"/>
    <w:rsid w:val="007F120A"/>
    <w:rsid w:val="007F1EFE"/>
    <w:rsid w:val="007F2897"/>
    <w:rsid w:val="007F31B8"/>
    <w:rsid w:val="007F3BC4"/>
    <w:rsid w:val="00800ED7"/>
    <w:rsid w:val="00802C31"/>
    <w:rsid w:val="008047D2"/>
    <w:rsid w:val="00804CD9"/>
    <w:rsid w:val="0081080C"/>
    <w:rsid w:val="00810B9E"/>
    <w:rsid w:val="00814601"/>
    <w:rsid w:val="00814A01"/>
    <w:rsid w:val="00814E93"/>
    <w:rsid w:val="0082038C"/>
    <w:rsid w:val="008222CE"/>
    <w:rsid w:val="0082275C"/>
    <w:rsid w:val="008236A9"/>
    <w:rsid w:val="00823C48"/>
    <w:rsid w:val="00835CCE"/>
    <w:rsid w:val="00837096"/>
    <w:rsid w:val="00847195"/>
    <w:rsid w:val="00847B6E"/>
    <w:rsid w:val="00850E92"/>
    <w:rsid w:val="00852AB5"/>
    <w:rsid w:val="00854F2A"/>
    <w:rsid w:val="00856ABC"/>
    <w:rsid w:val="008579BA"/>
    <w:rsid w:val="00857F07"/>
    <w:rsid w:val="00861B18"/>
    <w:rsid w:val="00862B6B"/>
    <w:rsid w:val="0086302E"/>
    <w:rsid w:val="008643BE"/>
    <w:rsid w:val="0086622B"/>
    <w:rsid w:val="008723E0"/>
    <w:rsid w:val="00873B47"/>
    <w:rsid w:val="00873FE1"/>
    <w:rsid w:val="0087457B"/>
    <w:rsid w:val="00876BFE"/>
    <w:rsid w:val="00876DCA"/>
    <w:rsid w:val="00876E71"/>
    <w:rsid w:val="0087751C"/>
    <w:rsid w:val="00877A70"/>
    <w:rsid w:val="0088374D"/>
    <w:rsid w:val="0088389E"/>
    <w:rsid w:val="008853B9"/>
    <w:rsid w:val="00885DBB"/>
    <w:rsid w:val="00886C51"/>
    <w:rsid w:val="00890306"/>
    <w:rsid w:val="008909DF"/>
    <w:rsid w:val="00892B9F"/>
    <w:rsid w:val="008946F6"/>
    <w:rsid w:val="0089587D"/>
    <w:rsid w:val="00897F29"/>
    <w:rsid w:val="008A0668"/>
    <w:rsid w:val="008A1DFB"/>
    <w:rsid w:val="008A2983"/>
    <w:rsid w:val="008A5439"/>
    <w:rsid w:val="008A7E07"/>
    <w:rsid w:val="008B08F8"/>
    <w:rsid w:val="008B0FD2"/>
    <w:rsid w:val="008B158A"/>
    <w:rsid w:val="008B16A2"/>
    <w:rsid w:val="008B381A"/>
    <w:rsid w:val="008B5ED6"/>
    <w:rsid w:val="008B74B1"/>
    <w:rsid w:val="008C21C9"/>
    <w:rsid w:val="008C3950"/>
    <w:rsid w:val="008C4795"/>
    <w:rsid w:val="008D327E"/>
    <w:rsid w:val="008D3FCB"/>
    <w:rsid w:val="008D4F2C"/>
    <w:rsid w:val="008E0892"/>
    <w:rsid w:val="008E4FE4"/>
    <w:rsid w:val="008E676B"/>
    <w:rsid w:val="008E75CE"/>
    <w:rsid w:val="008E7E81"/>
    <w:rsid w:val="008F7E3E"/>
    <w:rsid w:val="00902EB7"/>
    <w:rsid w:val="00903636"/>
    <w:rsid w:val="00904B38"/>
    <w:rsid w:val="00905EC4"/>
    <w:rsid w:val="009107F6"/>
    <w:rsid w:val="0091157D"/>
    <w:rsid w:val="00915FAA"/>
    <w:rsid w:val="00916E82"/>
    <w:rsid w:val="00923664"/>
    <w:rsid w:val="00924B41"/>
    <w:rsid w:val="00925714"/>
    <w:rsid w:val="00926594"/>
    <w:rsid w:val="00930902"/>
    <w:rsid w:val="00933C78"/>
    <w:rsid w:val="00935C40"/>
    <w:rsid w:val="00936C3E"/>
    <w:rsid w:val="00937755"/>
    <w:rsid w:val="00940A5B"/>
    <w:rsid w:val="0094271F"/>
    <w:rsid w:val="00942E84"/>
    <w:rsid w:val="00942F0C"/>
    <w:rsid w:val="00944300"/>
    <w:rsid w:val="00953FCB"/>
    <w:rsid w:val="009551E3"/>
    <w:rsid w:val="00956385"/>
    <w:rsid w:val="00956B8C"/>
    <w:rsid w:val="00956C87"/>
    <w:rsid w:val="009700A4"/>
    <w:rsid w:val="00972EA3"/>
    <w:rsid w:val="00973E04"/>
    <w:rsid w:val="009744FE"/>
    <w:rsid w:val="00977982"/>
    <w:rsid w:val="00984AE8"/>
    <w:rsid w:val="0098586A"/>
    <w:rsid w:val="00987144"/>
    <w:rsid w:val="00991391"/>
    <w:rsid w:val="009936F4"/>
    <w:rsid w:val="009944FE"/>
    <w:rsid w:val="0099545B"/>
    <w:rsid w:val="009A220D"/>
    <w:rsid w:val="009A32CB"/>
    <w:rsid w:val="009A47D2"/>
    <w:rsid w:val="009B06E0"/>
    <w:rsid w:val="009B1E9D"/>
    <w:rsid w:val="009B235D"/>
    <w:rsid w:val="009B2C4F"/>
    <w:rsid w:val="009B5E2F"/>
    <w:rsid w:val="009B7458"/>
    <w:rsid w:val="009B7FAE"/>
    <w:rsid w:val="009C084A"/>
    <w:rsid w:val="009C52DB"/>
    <w:rsid w:val="009D05A9"/>
    <w:rsid w:val="009D18C5"/>
    <w:rsid w:val="009D3EA7"/>
    <w:rsid w:val="009D5150"/>
    <w:rsid w:val="009D6237"/>
    <w:rsid w:val="009D7351"/>
    <w:rsid w:val="009E041C"/>
    <w:rsid w:val="009E0B1C"/>
    <w:rsid w:val="009E51EF"/>
    <w:rsid w:val="009E5C10"/>
    <w:rsid w:val="009E7551"/>
    <w:rsid w:val="009F0261"/>
    <w:rsid w:val="009F1D6E"/>
    <w:rsid w:val="009F2050"/>
    <w:rsid w:val="009F2CFA"/>
    <w:rsid w:val="009F54A5"/>
    <w:rsid w:val="00A016EB"/>
    <w:rsid w:val="00A02CEC"/>
    <w:rsid w:val="00A039EC"/>
    <w:rsid w:val="00A03A38"/>
    <w:rsid w:val="00A03AC1"/>
    <w:rsid w:val="00A045A6"/>
    <w:rsid w:val="00A04BAA"/>
    <w:rsid w:val="00A076CF"/>
    <w:rsid w:val="00A1007F"/>
    <w:rsid w:val="00A11943"/>
    <w:rsid w:val="00A11F66"/>
    <w:rsid w:val="00A13302"/>
    <w:rsid w:val="00A15BE1"/>
    <w:rsid w:val="00A162DF"/>
    <w:rsid w:val="00A17A43"/>
    <w:rsid w:val="00A23853"/>
    <w:rsid w:val="00A247E9"/>
    <w:rsid w:val="00A26E80"/>
    <w:rsid w:val="00A2717E"/>
    <w:rsid w:val="00A3135B"/>
    <w:rsid w:val="00A340CC"/>
    <w:rsid w:val="00A34131"/>
    <w:rsid w:val="00A363AC"/>
    <w:rsid w:val="00A37B42"/>
    <w:rsid w:val="00A40721"/>
    <w:rsid w:val="00A40DDB"/>
    <w:rsid w:val="00A4133B"/>
    <w:rsid w:val="00A4255A"/>
    <w:rsid w:val="00A42712"/>
    <w:rsid w:val="00A4435C"/>
    <w:rsid w:val="00A461C1"/>
    <w:rsid w:val="00A526B3"/>
    <w:rsid w:val="00A603BC"/>
    <w:rsid w:val="00A60E45"/>
    <w:rsid w:val="00A6156D"/>
    <w:rsid w:val="00A61BA8"/>
    <w:rsid w:val="00A637C2"/>
    <w:rsid w:val="00A64125"/>
    <w:rsid w:val="00A646A0"/>
    <w:rsid w:val="00A65A9A"/>
    <w:rsid w:val="00A66321"/>
    <w:rsid w:val="00A6670D"/>
    <w:rsid w:val="00A675AE"/>
    <w:rsid w:val="00A72BBA"/>
    <w:rsid w:val="00A7458B"/>
    <w:rsid w:val="00A74878"/>
    <w:rsid w:val="00A75B8A"/>
    <w:rsid w:val="00A81A1B"/>
    <w:rsid w:val="00A8259F"/>
    <w:rsid w:val="00A839B4"/>
    <w:rsid w:val="00A84969"/>
    <w:rsid w:val="00A84D65"/>
    <w:rsid w:val="00A87E40"/>
    <w:rsid w:val="00A87FCD"/>
    <w:rsid w:val="00A9380D"/>
    <w:rsid w:val="00A944FD"/>
    <w:rsid w:val="00A94607"/>
    <w:rsid w:val="00A95679"/>
    <w:rsid w:val="00A968E5"/>
    <w:rsid w:val="00AA001E"/>
    <w:rsid w:val="00AA0B74"/>
    <w:rsid w:val="00AA204F"/>
    <w:rsid w:val="00AA2899"/>
    <w:rsid w:val="00AA2D77"/>
    <w:rsid w:val="00AA5B43"/>
    <w:rsid w:val="00AB1A97"/>
    <w:rsid w:val="00AB5D31"/>
    <w:rsid w:val="00AB71AC"/>
    <w:rsid w:val="00AC11D6"/>
    <w:rsid w:val="00AC1917"/>
    <w:rsid w:val="00AC24ED"/>
    <w:rsid w:val="00AC2CA1"/>
    <w:rsid w:val="00AC4214"/>
    <w:rsid w:val="00AC7D94"/>
    <w:rsid w:val="00AC7DD1"/>
    <w:rsid w:val="00AD0EFA"/>
    <w:rsid w:val="00AD47DF"/>
    <w:rsid w:val="00AD62F6"/>
    <w:rsid w:val="00AD638D"/>
    <w:rsid w:val="00AE049F"/>
    <w:rsid w:val="00AE062C"/>
    <w:rsid w:val="00AE0D72"/>
    <w:rsid w:val="00AE3FF1"/>
    <w:rsid w:val="00AE65B7"/>
    <w:rsid w:val="00AE7D65"/>
    <w:rsid w:val="00AF0134"/>
    <w:rsid w:val="00AF3186"/>
    <w:rsid w:val="00AF4647"/>
    <w:rsid w:val="00AF4A4A"/>
    <w:rsid w:val="00AF5993"/>
    <w:rsid w:val="00B01E8E"/>
    <w:rsid w:val="00B0571D"/>
    <w:rsid w:val="00B0666B"/>
    <w:rsid w:val="00B101B4"/>
    <w:rsid w:val="00B10575"/>
    <w:rsid w:val="00B10FAA"/>
    <w:rsid w:val="00B11235"/>
    <w:rsid w:val="00B1300B"/>
    <w:rsid w:val="00B1383E"/>
    <w:rsid w:val="00B13B3B"/>
    <w:rsid w:val="00B13E6C"/>
    <w:rsid w:val="00B14400"/>
    <w:rsid w:val="00B147E9"/>
    <w:rsid w:val="00B147F1"/>
    <w:rsid w:val="00B15ACB"/>
    <w:rsid w:val="00B165D9"/>
    <w:rsid w:val="00B1690C"/>
    <w:rsid w:val="00B22279"/>
    <w:rsid w:val="00B225A6"/>
    <w:rsid w:val="00B22E96"/>
    <w:rsid w:val="00B23AF0"/>
    <w:rsid w:val="00B26497"/>
    <w:rsid w:val="00B305A7"/>
    <w:rsid w:val="00B306A2"/>
    <w:rsid w:val="00B3170B"/>
    <w:rsid w:val="00B353A2"/>
    <w:rsid w:val="00B4182E"/>
    <w:rsid w:val="00B42206"/>
    <w:rsid w:val="00B45149"/>
    <w:rsid w:val="00B4740F"/>
    <w:rsid w:val="00B52730"/>
    <w:rsid w:val="00B54C11"/>
    <w:rsid w:val="00B56EE0"/>
    <w:rsid w:val="00B661F0"/>
    <w:rsid w:val="00B665DD"/>
    <w:rsid w:val="00B67376"/>
    <w:rsid w:val="00B70374"/>
    <w:rsid w:val="00B71228"/>
    <w:rsid w:val="00B735AC"/>
    <w:rsid w:val="00B74E35"/>
    <w:rsid w:val="00B75AD7"/>
    <w:rsid w:val="00B83DE1"/>
    <w:rsid w:val="00B84C14"/>
    <w:rsid w:val="00B85272"/>
    <w:rsid w:val="00B852B2"/>
    <w:rsid w:val="00B86C8E"/>
    <w:rsid w:val="00B87459"/>
    <w:rsid w:val="00B877A1"/>
    <w:rsid w:val="00B87919"/>
    <w:rsid w:val="00B9092C"/>
    <w:rsid w:val="00B91DBF"/>
    <w:rsid w:val="00B9420E"/>
    <w:rsid w:val="00B951BE"/>
    <w:rsid w:val="00B95B29"/>
    <w:rsid w:val="00BA1ED4"/>
    <w:rsid w:val="00BA2554"/>
    <w:rsid w:val="00BA7BE4"/>
    <w:rsid w:val="00BB0F79"/>
    <w:rsid w:val="00BB6225"/>
    <w:rsid w:val="00BB71BC"/>
    <w:rsid w:val="00BB7273"/>
    <w:rsid w:val="00BC080A"/>
    <w:rsid w:val="00BC2472"/>
    <w:rsid w:val="00BC4726"/>
    <w:rsid w:val="00BC4728"/>
    <w:rsid w:val="00BC7C1B"/>
    <w:rsid w:val="00BD318D"/>
    <w:rsid w:val="00BD6D5D"/>
    <w:rsid w:val="00BD6E24"/>
    <w:rsid w:val="00BD781F"/>
    <w:rsid w:val="00BE61FD"/>
    <w:rsid w:val="00BE7345"/>
    <w:rsid w:val="00BE7477"/>
    <w:rsid w:val="00BF146F"/>
    <w:rsid w:val="00BF2CF8"/>
    <w:rsid w:val="00BF3F8A"/>
    <w:rsid w:val="00BF48FB"/>
    <w:rsid w:val="00BF574A"/>
    <w:rsid w:val="00BF7869"/>
    <w:rsid w:val="00C022A4"/>
    <w:rsid w:val="00C03A59"/>
    <w:rsid w:val="00C054B3"/>
    <w:rsid w:val="00C0555C"/>
    <w:rsid w:val="00C06694"/>
    <w:rsid w:val="00C07937"/>
    <w:rsid w:val="00C10F8E"/>
    <w:rsid w:val="00C12691"/>
    <w:rsid w:val="00C12CA1"/>
    <w:rsid w:val="00C15540"/>
    <w:rsid w:val="00C20D10"/>
    <w:rsid w:val="00C2143A"/>
    <w:rsid w:val="00C243EA"/>
    <w:rsid w:val="00C2484B"/>
    <w:rsid w:val="00C255F8"/>
    <w:rsid w:val="00C3276B"/>
    <w:rsid w:val="00C33DEE"/>
    <w:rsid w:val="00C36213"/>
    <w:rsid w:val="00C42E1B"/>
    <w:rsid w:val="00C44714"/>
    <w:rsid w:val="00C46CFB"/>
    <w:rsid w:val="00C47060"/>
    <w:rsid w:val="00C47088"/>
    <w:rsid w:val="00C523E1"/>
    <w:rsid w:val="00C54336"/>
    <w:rsid w:val="00C55837"/>
    <w:rsid w:val="00C55CEB"/>
    <w:rsid w:val="00C55F1D"/>
    <w:rsid w:val="00C657FE"/>
    <w:rsid w:val="00C665B3"/>
    <w:rsid w:val="00C667DB"/>
    <w:rsid w:val="00C672C8"/>
    <w:rsid w:val="00C73B17"/>
    <w:rsid w:val="00C75DAE"/>
    <w:rsid w:val="00C77D42"/>
    <w:rsid w:val="00C80C85"/>
    <w:rsid w:val="00C81200"/>
    <w:rsid w:val="00C81935"/>
    <w:rsid w:val="00C82141"/>
    <w:rsid w:val="00C825D2"/>
    <w:rsid w:val="00C83A7A"/>
    <w:rsid w:val="00C840AB"/>
    <w:rsid w:val="00C844E5"/>
    <w:rsid w:val="00C857B8"/>
    <w:rsid w:val="00C86B8C"/>
    <w:rsid w:val="00C8737F"/>
    <w:rsid w:val="00C90117"/>
    <w:rsid w:val="00C93B28"/>
    <w:rsid w:val="00C9681A"/>
    <w:rsid w:val="00C96829"/>
    <w:rsid w:val="00CA08A7"/>
    <w:rsid w:val="00CA160E"/>
    <w:rsid w:val="00CA2612"/>
    <w:rsid w:val="00CA7CEE"/>
    <w:rsid w:val="00CB096B"/>
    <w:rsid w:val="00CB2723"/>
    <w:rsid w:val="00CB458E"/>
    <w:rsid w:val="00CB5A70"/>
    <w:rsid w:val="00CB7C6C"/>
    <w:rsid w:val="00CC0F16"/>
    <w:rsid w:val="00CC3185"/>
    <w:rsid w:val="00CC5FAE"/>
    <w:rsid w:val="00CC6505"/>
    <w:rsid w:val="00CD1600"/>
    <w:rsid w:val="00CD2E10"/>
    <w:rsid w:val="00CD33DD"/>
    <w:rsid w:val="00CD6C10"/>
    <w:rsid w:val="00CD7CA5"/>
    <w:rsid w:val="00CE2394"/>
    <w:rsid w:val="00CE3E30"/>
    <w:rsid w:val="00CE46F6"/>
    <w:rsid w:val="00CE5624"/>
    <w:rsid w:val="00CE586B"/>
    <w:rsid w:val="00CE7DB0"/>
    <w:rsid w:val="00CF03E6"/>
    <w:rsid w:val="00CF0E37"/>
    <w:rsid w:val="00CF103E"/>
    <w:rsid w:val="00CF10E4"/>
    <w:rsid w:val="00CF2FC7"/>
    <w:rsid w:val="00CF5F97"/>
    <w:rsid w:val="00D00BCD"/>
    <w:rsid w:val="00D01ABD"/>
    <w:rsid w:val="00D01C14"/>
    <w:rsid w:val="00D01E4A"/>
    <w:rsid w:val="00D032F7"/>
    <w:rsid w:val="00D05131"/>
    <w:rsid w:val="00D0794D"/>
    <w:rsid w:val="00D07C25"/>
    <w:rsid w:val="00D07C28"/>
    <w:rsid w:val="00D11EBE"/>
    <w:rsid w:val="00D14E02"/>
    <w:rsid w:val="00D1770C"/>
    <w:rsid w:val="00D21A9B"/>
    <w:rsid w:val="00D25F50"/>
    <w:rsid w:val="00D32565"/>
    <w:rsid w:val="00D340C2"/>
    <w:rsid w:val="00D350E1"/>
    <w:rsid w:val="00D35F02"/>
    <w:rsid w:val="00D37073"/>
    <w:rsid w:val="00D410E8"/>
    <w:rsid w:val="00D43007"/>
    <w:rsid w:val="00D43220"/>
    <w:rsid w:val="00D43F31"/>
    <w:rsid w:val="00D4427E"/>
    <w:rsid w:val="00D5265A"/>
    <w:rsid w:val="00D53749"/>
    <w:rsid w:val="00D54351"/>
    <w:rsid w:val="00D54456"/>
    <w:rsid w:val="00D545CF"/>
    <w:rsid w:val="00D553C8"/>
    <w:rsid w:val="00D5555C"/>
    <w:rsid w:val="00D567E1"/>
    <w:rsid w:val="00D56916"/>
    <w:rsid w:val="00D570AA"/>
    <w:rsid w:val="00D605A7"/>
    <w:rsid w:val="00D6086C"/>
    <w:rsid w:val="00D6102E"/>
    <w:rsid w:val="00D618C5"/>
    <w:rsid w:val="00D61CB3"/>
    <w:rsid w:val="00D637CF"/>
    <w:rsid w:val="00D70645"/>
    <w:rsid w:val="00D71CB6"/>
    <w:rsid w:val="00D729D4"/>
    <w:rsid w:val="00D75263"/>
    <w:rsid w:val="00D771FA"/>
    <w:rsid w:val="00D81974"/>
    <w:rsid w:val="00D83435"/>
    <w:rsid w:val="00D8571A"/>
    <w:rsid w:val="00D86B2C"/>
    <w:rsid w:val="00D91045"/>
    <w:rsid w:val="00D91CB1"/>
    <w:rsid w:val="00D93863"/>
    <w:rsid w:val="00D93B6C"/>
    <w:rsid w:val="00D97E64"/>
    <w:rsid w:val="00DA047D"/>
    <w:rsid w:val="00DA1708"/>
    <w:rsid w:val="00DA1BF3"/>
    <w:rsid w:val="00DA3C90"/>
    <w:rsid w:val="00DA486C"/>
    <w:rsid w:val="00DA48AF"/>
    <w:rsid w:val="00DB1B5B"/>
    <w:rsid w:val="00DB4F0D"/>
    <w:rsid w:val="00DB521B"/>
    <w:rsid w:val="00DB5298"/>
    <w:rsid w:val="00DB65AE"/>
    <w:rsid w:val="00DC0559"/>
    <w:rsid w:val="00DC0685"/>
    <w:rsid w:val="00DC172D"/>
    <w:rsid w:val="00DC2654"/>
    <w:rsid w:val="00DC4009"/>
    <w:rsid w:val="00DC665A"/>
    <w:rsid w:val="00DC695B"/>
    <w:rsid w:val="00DC7F8E"/>
    <w:rsid w:val="00DD0A28"/>
    <w:rsid w:val="00DD20C8"/>
    <w:rsid w:val="00DD369D"/>
    <w:rsid w:val="00DD5EF0"/>
    <w:rsid w:val="00DD79BC"/>
    <w:rsid w:val="00DE2687"/>
    <w:rsid w:val="00DE279B"/>
    <w:rsid w:val="00DE500B"/>
    <w:rsid w:val="00DE6001"/>
    <w:rsid w:val="00DE7AF8"/>
    <w:rsid w:val="00DE7DA6"/>
    <w:rsid w:val="00DF2A73"/>
    <w:rsid w:val="00DF483F"/>
    <w:rsid w:val="00DF7EF0"/>
    <w:rsid w:val="00E00080"/>
    <w:rsid w:val="00E02CFF"/>
    <w:rsid w:val="00E03C57"/>
    <w:rsid w:val="00E04C6C"/>
    <w:rsid w:val="00E04FF1"/>
    <w:rsid w:val="00E05D49"/>
    <w:rsid w:val="00E075C7"/>
    <w:rsid w:val="00E07AFA"/>
    <w:rsid w:val="00E1173C"/>
    <w:rsid w:val="00E11F14"/>
    <w:rsid w:val="00E16A7A"/>
    <w:rsid w:val="00E16B6A"/>
    <w:rsid w:val="00E16C5B"/>
    <w:rsid w:val="00E20657"/>
    <w:rsid w:val="00E231C8"/>
    <w:rsid w:val="00E258D8"/>
    <w:rsid w:val="00E27C38"/>
    <w:rsid w:val="00E30891"/>
    <w:rsid w:val="00E338AB"/>
    <w:rsid w:val="00E33BE9"/>
    <w:rsid w:val="00E364A5"/>
    <w:rsid w:val="00E3765B"/>
    <w:rsid w:val="00E40A90"/>
    <w:rsid w:val="00E4403B"/>
    <w:rsid w:val="00E45CE1"/>
    <w:rsid w:val="00E46E57"/>
    <w:rsid w:val="00E5186D"/>
    <w:rsid w:val="00E5432A"/>
    <w:rsid w:val="00E55C87"/>
    <w:rsid w:val="00E56978"/>
    <w:rsid w:val="00E56E4F"/>
    <w:rsid w:val="00E61C90"/>
    <w:rsid w:val="00E64516"/>
    <w:rsid w:val="00E67E59"/>
    <w:rsid w:val="00E7339E"/>
    <w:rsid w:val="00E74765"/>
    <w:rsid w:val="00E804E8"/>
    <w:rsid w:val="00E80587"/>
    <w:rsid w:val="00E82C6E"/>
    <w:rsid w:val="00E83EC6"/>
    <w:rsid w:val="00E86133"/>
    <w:rsid w:val="00E87544"/>
    <w:rsid w:val="00E87ACA"/>
    <w:rsid w:val="00E906FF"/>
    <w:rsid w:val="00E91A26"/>
    <w:rsid w:val="00E92A52"/>
    <w:rsid w:val="00E92AF8"/>
    <w:rsid w:val="00E937DC"/>
    <w:rsid w:val="00E939A5"/>
    <w:rsid w:val="00E94CFD"/>
    <w:rsid w:val="00E95FF9"/>
    <w:rsid w:val="00EA0856"/>
    <w:rsid w:val="00EA30C0"/>
    <w:rsid w:val="00EA3131"/>
    <w:rsid w:val="00EA4676"/>
    <w:rsid w:val="00EA7187"/>
    <w:rsid w:val="00EA7B6F"/>
    <w:rsid w:val="00EB605E"/>
    <w:rsid w:val="00EC0274"/>
    <w:rsid w:val="00EC0BF3"/>
    <w:rsid w:val="00EC42DE"/>
    <w:rsid w:val="00EC442D"/>
    <w:rsid w:val="00EC728D"/>
    <w:rsid w:val="00EC7EFD"/>
    <w:rsid w:val="00ED013D"/>
    <w:rsid w:val="00ED545A"/>
    <w:rsid w:val="00ED61CF"/>
    <w:rsid w:val="00ED6D18"/>
    <w:rsid w:val="00ED7FB6"/>
    <w:rsid w:val="00EE0274"/>
    <w:rsid w:val="00EE0AFB"/>
    <w:rsid w:val="00EE1887"/>
    <w:rsid w:val="00EF165A"/>
    <w:rsid w:val="00EF4488"/>
    <w:rsid w:val="00F02627"/>
    <w:rsid w:val="00F04F29"/>
    <w:rsid w:val="00F069C0"/>
    <w:rsid w:val="00F123EB"/>
    <w:rsid w:val="00F13668"/>
    <w:rsid w:val="00F243DE"/>
    <w:rsid w:val="00F255E2"/>
    <w:rsid w:val="00F267AD"/>
    <w:rsid w:val="00F2743A"/>
    <w:rsid w:val="00F27BB7"/>
    <w:rsid w:val="00F3279B"/>
    <w:rsid w:val="00F3655E"/>
    <w:rsid w:val="00F371CB"/>
    <w:rsid w:val="00F41604"/>
    <w:rsid w:val="00F427F8"/>
    <w:rsid w:val="00F45C66"/>
    <w:rsid w:val="00F5038C"/>
    <w:rsid w:val="00F51F82"/>
    <w:rsid w:val="00F57942"/>
    <w:rsid w:val="00F6098B"/>
    <w:rsid w:val="00F61543"/>
    <w:rsid w:val="00F6461B"/>
    <w:rsid w:val="00F66167"/>
    <w:rsid w:val="00F6651E"/>
    <w:rsid w:val="00F671FF"/>
    <w:rsid w:val="00F71F08"/>
    <w:rsid w:val="00F71F4E"/>
    <w:rsid w:val="00F71F6A"/>
    <w:rsid w:val="00F720B9"/>
    <w:rsid w:val="00F731C8"/>
    <w:rsid w:val="00F74E3C"/>
    <w:rsid w:val="00F760EA"/>
    <w:rsid w:val="00F8184B"/>
    <w:rsid w:val="00F8212F"/>
    <w:rsid w:val="00F830B4"/>
    <w:rsid w:val="00F83F69"/>
    <w:rsid w:val="00F868A6"/>
    <w:rsid w:val="00F8799E"/>
    <w:rsid w:val="00F9041B"/>
    <w:rsid w:val="00F904E0"/>
    <w:rsid w:val="00F95ED7"/>
    <w:rsid w:val="00FA0F5B"/>
    <w:rsid w:val="00FA46CA"/>
    <w:rsid w:val="00FA6711"/>
    <w:rsid w:val="00FA6721"/>
    <w:rsid w:val="00FB0D33"/>
    <w:rsid w:val="00FB5000"/>
    <w:rsid w:val="00FC0FC6"/>
    <w:rsid w:val="00FC1A14"/>
    <w:rsid w:val="00FC25F2"/>
    <w:rsid w:val="00FC3320"/>
    <w:rsid w:val="00FC4B54"/>
    <w:rsid w:val="00FC4EB7"/>
    <w:rsid w:val="00FC7647"/>
    <w:rsid w:val="00FD096D"/>
    <w:rsid w:val="00FD1FC7"/>
    <w:rsid w:val="00FD331C"/>
    <w:rsid w:val="00FD55C7"/>
    <w:rsid w:val="00FD63D9"/>
    <w:rsid w:val="00FE0004"/>
    <w:rsid w:val="00FE24CD"/>
    <w:rsid w:val="00FE2F06"/>
    <w:rsid w:val="00FE3129"/>
    <w:rsid w:val="00FE3AB5"/>
    <w:rsid w:val="00FE4A6C"/>
    <w:rsid w:val="00FE5DD9"/>
    <w:rsid w:val="00FF2B29"/>
    <w:rsid w:val="00FF4797"/>
    <w:rsid w:val="00FF5C27"/>
    <w:rsid w:val="00FF6204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47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theme="minorBidi"/>
        <w:sz w:val="24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Calibri" w:hAnsi="Calibri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127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Zkladntext"/>
    <w:link w:val="Nadpis2Char"/>
    <w:qFormat/>
    <w:rsid w:val="006965F7"/>
    <w:pPr>
      <w:keepNext/>
      <w:keepLines/>
      <w:spacing w:after="240" w:line="240" w:lineRule="atLeast"/>
      <w:outlineLvl w:val="1"/>
    </w:pPr>
    <w:rPr>
      <w:rFonts w:ascii="Arial Black" w:hAnsi="Arial Black"/>
      <w:spacing w:val="-15"/>
      <w:kern w:val="28"/>
      <w:sz w:val="22"/>
      <w:lang w:val="en-GB" w:eastAsia="en-US"/>
    </w:rPr>
  </w:style>
  <w:style w:type="paragraph" w:styleId="Nadpis3">
    <w:name w:val="heading 3"/>
    <w:aliases w:val="Obyeajný Char,H3 Char,Obyeajný,H3"/>
    <w:basedOn w:val="Normlny"/>
    <w:next w:val="Zkladntext"/>
    <w:link w:val="Nadpis3Char1"/>
    <w:qFormat/>
    <w:rsid w:val="006965F7"/>
    <w:pPr>
      <w:keepNext/>
      <w:keepLines/>
      <w:spacing w:before="120" w:after="240" w:line="240" w:lineRule="atLeast"/>
      <w:outlineLvl w:val="2"/>
    </w:pPr>
    <w:rPr>
      <w:rFonts w:ascii="Arial Black" w:hAnsi="Arial Black" w:cs="Arial"/>
      <w:spacing w:val="-10"/>
      <w:kern w:val="28"/>
      <w:lang w:val="en-GB"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965F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965F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965F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965F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965F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05EC4"/>
    <w:pPr>
      <w:ind w:left="720"/>
      <w:contextualSpacing/>
    </w:pPr>
  </w:style>
  <w:style w:type="paragraph" w:styleId="Textpoznmkypodiarou">
    <w:name w:val="footnote text"/>
    <w:aliases w:val=" Char4,Text poznámky pod čiarou 007,_Poznámka pod čiarou,Text poznámky pod eiarou 007,Text poznámky pod èiarou 007,Text poznámky pod eiarou 007 Char Char Char,Schriftart: 9 pt,Schriftart: 10 pt,Schriftart: 8 pt,Char4"/>
    <w:basedOn w:val="Normlny"/>
    <w:link w:val="TextpoznmkypodiarouChar"/>
    <w:uiPriority w:val="99"/>
    <w:unhideWhenUsed/>
    <w:qFormat/>
    <w:rsid w:val="00A94607"/>
    <w:pPr>
      <w:spacing w:after="0" w:line="240" w:lineRule="auto"/>
    </w:pPr>
    <w:rPr>
      <w:rFonts w:ascii="Times New Roman" w:hAnsi="Times New Roman"/>
    </w:rPr>
  </w:style>
  <w:style w:type="character" w:customStyle="1" w:styleId="TextpoznmkypodiarouChar">
    <w:name w:val="Text poznámky pod čiarou Char"/>
    <w:aliases w:val=" Char4 Char,Text poznámky pod čiarou 007 Char,_Poznámka pod čiarou Char,Text poznámky pod eiarou 007 Char,Text poznámky pod èiarou 007 Char,Text poznámky pod eiarou 007 Char Char Char Char,Schriftart: 9 pt Char,Char4 Char"/>
    <w:basedOn w:val="Predvolenpsmoodseku"/>
    <w:link w:val="Textpoznmkypodiarou"/>
    <w:uiPriority w:val="99"/>
    <w:rsid w:val="00A94607"/>
    <w:rPr>
      <w:rFonts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A94607"/>
    <w:rPr>
      <w:rFonts w:cs="Times New Roman"/>
      <w:vertAlign w:val="superscript"/>
    </w:rPr>
  </w:style>
  <w:style w:type="paragraph" w:customStyle="1" w:styleId="SRKNorm">
    <w:name w:val="SRK Norm."/>
    <w:basedOn w:val="Normlny"/>
    <w:next w:val="Normlny"/>
    <w:qFormat/>
    <w:rsid w:val="00A94607"/>
    <w:pPr>
      <w:spacing w:before="200" w:line="240" w:lineRule="auto"/>
      <w:contextualSpacing/>
      <w:jc w:val="both"/>
    </w:pPr>
    <w:rPr>
      <w:rFonts w:ascii="Times New Roman" w:hAnsi="Times New Roman"/>
      <w:sz w:val="24"/>
      <w:szCs w:val="24"/>
    </w:rPr>
  </w:style>
  <w:style w:type="paragraph" w:styleId="Zoznamsodrkami">
    <w:name w:val="List Bullet"/>
    <w:basedOn w:val="Zkladntext"/>
    <w:uiPriority w:val="99"/>
    <w:qFormat/>
    <w:rsid w:val="00A94607"/>
    <w:pPr>
      <w:spacing w:before="130" w:after="130" w:line="240" w:lineRule="auto"/>
      <w:jc w:val="both"/>
    </w:pPr>
    <w:rPr>
      <w:rFonts w:ascii="Times New Roman" w:hAnsi="Times New Roman"/>
      <w:sz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A9460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94607"/>
    <w:rPr>
      <w:rFonts w:ascii="Calibri" w:hAnsi="Calibri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2FD3"/>
    <w:rPr>
      <w:rFonts w:ascii="Tahoma" w:hAnsi="Tahoma" w:cs="Tahoma"/>
      <w:sz w:val="16"/>
      <w:szCs w:val="16"/>
      <w:lang w:eastAsia="sk-SK"/>
    </w:rPr>
  </w:style>
  <w:style w:type="paragraph" w:styleId="Zoznamsodrkami2">
    <w:name w:val="List Bullet 2"/>
    <w:basedOn w:val="Normlny"/>
    <w:uiPriority w:val="99"/>
    <w:unhideWhenUsed/>
    <w:rsid w:val="000B6EAA"/>
    <w:pPr>
      <w:numPr>
        <w:numId w:val="6"/>
      </w:numPr>
      <w:spacing w:after="0" w:line="240" w:lineRule="auto"/>
      <w:contextualSpacing/>
    </w:pPr>
    <w:rPr>
      <w:rFonts w:ascii="Times New Roman" w:hAnsi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F71F4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71F4E"/>
    <w:pPr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71F4E"/>
    <w:rPr>
      <w:rFonts w:asciiTheme="minorHAnsi" w:eastAsiaTheme="minorHAnsi" w:hAnsiTheme="minorHAns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F5F97"/>
    <w:rPr>
      <w:rFonts w:ascii="Calibri" w:eastAsia="Times New Roman" w:hAnsi="Calibri" w:cs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F5F97"/>
    <w:rPr>
      <w:rFonts w:ascii="Calibri" w:eastAsiaTheme="minorHAnsi" w:hAnsi="Calibri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1173C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rsid w:val="006965F7"/>
    <w:rPr>
      <w:rFonts w:ascii="Arial Black" w:hAnsi="Arial Black" w:cs="Times New Roman"/>
      <w:spacing w:val="-15"/>
      <w:kern w:val="28"/>
      <w:sz w:val="22"/>
      <w:szCs w:val="20"/>
      <w:lang w:val="en-GB"/>
    </w:rPr>
  </w:style>
  <w:style w:type="character" w:customStyle="1" w:styleId="Nadpis3Char">
    <w:name w:val="Nadpis 3 Char"/>
    <w:basedOn w:val="Predvolenpsmoodseku"/>
    <w:uiPriority w:val="9"/>
    <w:semiHidden/>
    <w:rsid w:val="006965F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sk-SK"/>
    </w:rPr>
  </w:style>
  <w:style w:type="character" w:customStyle="1" w:styleId="Nadpis3Char1">
    <w:name w:val="Nadpis 3 Char1"/>
    <w:aliases w:val="Obyeajný Char Char,H3 Char Char,Obyeajný Char1,H3 Char1"/>
    <w:link w:val="Nadpis3"/>
    <w:locked/>
    <w:rsid w:val="006965F7"/>
    <w:rPr>
      <w:rFonts w:ascii="Arial Black" w:hAnsi="Arial Black" w:cs="Arial"/>
      <w:spacing w:val="-10"/>
      <w:kern w:val="28"/>
      <w:sz w:val="20"/>
      <w:szCs w:val="20"/>
      <w:lang w:val="en-GB"/>
    </w:rPr>
  </w:style>
  <w:style w:type="paragraph" w:styleId="Bezriadkovania">
    <w:name w:val="No Spacing"/>
    <w:link w:val="BezriadkovaniaChar"/>
    <w:uiPriority w:val="1"/>
    <w:qFormat/>
    <w:rsid w:val="006965F7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965F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965F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965F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sk-SK"/>
    </w:rPr>
  </w:style>
  <w:style w:type="paragraph" w:customStyle="1" w:styleId="section">
    <w:name w:val="section"/>
    <w:basedOn w:val="Normlny"/>
    <w:rsid w:val="006965F7"/>
    <w:pPr>
      <w:numPr>
        <w:ilvl w:val="6"/>
        <w:numId w:val="1"/>
      </w:numPr>
    </w:pPr>
  </w:style>
  <w:style w:type="character" w:customStyle="1" w:styleId="Nadpis8Char">
    <w:name w:val="Nadpis 8 Char"/>
    <w:basedOn w:val="Predvolenpsmoodseku"/>
    <w:link w:val="Nadpis8"/>
    <w:uiPriority w:val="9"/>
    <w:semiHidden/>
    <w:rsid w:val="006965F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965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table" w:styleId="Svetlzoznamzvraznenie1">
    <w:name w:val="Light List Accent 1"/>
    <w:basedOn w:val="Normlnatabuka"/>
    <w:uiPriority w:val="61"/>
    <w:rsid w:val="00BB727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82038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  <w:lang w:eastAsia="sk-SK"/>
    </w:rPr>
  </w:style>
  <w:style w:type="paragraph" w:styleId="Obsah2">
    <w:name w:val="toc 2"/>
    <w:basedOn w:val="Obsah1"/>
    <w:uiPriority w:val="39"/>
    <w:qFormat/>
    <w:rsid w:val="0051270C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51270C"/>
    <w:pPr>
      <w:tabs>
        <w:tab w:val="right" w:pos="8505"/>
      </w:tabs>
      <w:spacing w:before="260" w:after="0" w:line="240" w:lineRule="auto"/>
      <w:ind w:left="850" w:right="567" w:hanging="850"/>
    </w:pPr>
    <w:rPr>
      <w:rFonts w:ascii="Times New Roman" w:hAnsi="Times New Roman"/>
      <w:sz w:val="28"/>
      <w:lang w:eastAsia="en-US"/>
    </w:rPr>
  </w:style>
  <w:style w:type="paragraph" w:styleId="Pta">
    <w:name w:val="footer"/>
    <w:basedOn w:val="Normlny"/>
    <w:link w:val="PtaChar"/>
    <w:uiPriority w:val="99"/>
    <w:rsid w:val="0051270C"/>
    <w:pPr>
      <w:tabs>
        <w:tab w:val="right" w:pos="8222"/>
      </w:tabs>
      <w:spacing w:after="0" w:line="240" w:lineRule="auto"/>
    </w:pPr>
    <w:rPr>
      <w:rFonts w:ascii="Times New Roman" w:hAnsi="Times New Roman"/>
      <w:sz w:val="18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51270C"/>
    <w:rPr>
      <w:rFonts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51270C"/>
    <w:pPr>
      <w:spacing w:after="0" w:line="220" w:lineRule="atLeast"/>
      <w:jc w:val="right"/>
    </w:pPr>
    <w:rPr>
      <w:rFonts w:ascii="Times New Roman" w:hAnsi="Times New Roman"/>
      <w:i/>
      <w:sz w:val="18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51270C"/>
    <w:rPr>
      <w:rFonts w:cs="Times New Roman"/>
      <w:i/>
      <w:sz w:val="18"/>
      <w:szCs w:val="20"/>
    </w:rPr>
  </w:style>
  <w:style w:type="paragraph" w:customStyle="1" w:styleId="zcompanyname">
    <w:name w:val="zcompany name"/>
    <w:basedOn w:val="Normlny"/>
    <w:semiHidden/>
    <w:rsid w:val="0051270C"/>
    <w:pPr>
      <w:spacing w:after="400" w:line="440" w:lineRule="exact"/>
      <w:jc w:val="center"/>
    </w:pPr>
    <w:rPr>
      <w:rFonts w:ascii="Times New Roman" w:hAnsi="Times New Roman"/>
      <w:b/>
      <w:noProof/>
      <w:sz w:val="26"/>
      <w:lang w:eastAsia="en-US"/>
    </w:rPr>
  </w:style>
  <w:style w:type="paragraph" w:customStyle="1" w:styleId="zreportsubtitle">
    <w:name w:val="zreport subtitle"/>
    <w:basedOn w:val="Normlny"/>
    <w:semiHidden/>
    <w:rsid w:val="0051270C"/>
    <w:pPr>
      <w:keepLines/>
      <w:spacing w:after="0" w:line="440" w:lineRule="exact"/>
      <w:jc w:val="center"/>
    </w:pPr>
    <w:rPr>
      <w:rFonts w:ascii="Times New Roman" w:hAnsi="Times New Roman"/>
      <w:sz w:val="32"/>
      <w:lang w:eastAsia="en-US"/>
    </w:rPr>
  </w:style>
  <w:style w:type="character" w:styleId="slostrany">
    <w:name w:val="page number"/>
    <w:basedOn w:val="Predvolenpsmoodseku"/>
    <w:semiHidden/>
    <w:rsid w:val="0051270C"/>
    <w:rPr>
      <w:sz w:val="22"/>
    </w:rPr>
  </w:style>
  <w:style w:type="paragraph" w:customStyle="1" w:styleId="AppendixHeading">
    <w:name w:val="Appendix Heading"/>
    <w:basedOn w:val="Nadpis1"/>
    <w:next w:val="Zkladntext"/>
    <w:qFormat/>
    <w:rsid w:val="0051270C"/>
    <w:pPr>
      <w:keepLines w:val="0"/>
      <w:pageBreakBefore/>
      <w:numPr>
        <w:numId w:val="17"/>
      </w:numPr>
      <w:spacing w:before="0" w:line="360" w:lineRule="exac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  <w:lang w:eastAsia="en-US"/>
    </w:rPr>
  </w:style>
  <w:style w:type="paragraph" w:customStyle="1" w:styleId="AppendixHeading2">
    <w:name w:val="Appendix Heading 2"/>
    <w:basedOn w:val="Nadpis2"/>
    <w:next w:val="Zkladntext"/>
    <w:qFormat/>
    <w:rsid w:val="0051270C"/>
    <w:pPr>
      <w:keepLines w:val="0"/>
      <w:numPr>
        <w:ilvl w:val="1"/>
        <w:numId w:val="17"/>
      </w:numPr>
      <w:spacing w:before="400" w:after="0" w:line="320" w:lineRule="exact"/>
      <w:outlineLvl w:val="9"/>
    </w:pPr>
    <w:rPr>
      <w:rFonts w:ascii="Arial Narrow" w:hAnsi="Arial Narrow"/>
      <w:b/>
      <w:spacing w:val="0"/>
      <w:kern w:val="0"/>
      <w:sz w:val="24"/>
      <w:lang w:val="sk-SK"/>
    </w:rPr>
  </w:style>
  <w:style w:type="paragraph" w:customStyle="1" w:styleId="AppendixHeading3">
    <w:name w:val="Appendix Heading 3"/>
    <w:basedOn w:val="Nadpis3"/>
    <w:next w:val="Zkladntext"/>
    <w:qFormat/>
    <w:rsid w:val="0051270C"/>
    <w:pPr>
      <w:keepLines w:val="0"/>
      <w:numPr>
        <w:ilvl w:val="2"/>
        <w:numId w:val="17"/>
      </w:numPr>
      <w:spacing w:before="400" w:after="0" w:line="280" w:lineRule="exact"/>
      <w:outlineLvl w:val="9"/>
    </w:pPr>
    <w:rPr>
      <w:rFonts w:ascii="Times New Roman" w:hAnsi="Times New Roman" w:cs="Times New Roman"/>
      <w:b/>
      <w:spacing w:val="0"/>
      <w:kern w:val="0"/>
      <w:sz w:val="24"/>
      <w:lang w:val="sk-SK"/>
    </w:rPr>
  </w:style>
  <w:style w:type="paragraph" w:customStyle="1" w:styleId="AppendixHeading4">
    <w:name w:val="Appendix Heading 4"/>
    <w:basedOn w:val="Nadpis4"/>
    <w:next w:val="Zkladntext"/>
    <w:qFormat/>
    <w:rsid w:val="0051270C"/>
    <w:pPr>
      <w:keepLines w:val="0"/>
      <w:numPr>
        <w:numId w:val="17"/>
      </w:numPr>
      <w:spacing w:before="400" w:line="280" w:lineRule="exact"/>
      <w:outlineLvl w:val="9"/>
    </w:pPr>
    <w:rPr>
      <w:rFonts w:ascii="Times New Roman" w:eastAsia="Times New Roman" w:hAnsi="Times New Roman" w:cs="Times New Roman"/>
      <w:bCs w:val="0"/>
      <w:iCs w:val="0"/>
      <w:color w:val="auto"/>
      <w:sz w:val="24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5127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51270C"/>
    <w:pPr>
      <w:outlineLvl w:val="9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51270C"/>
    <w:rPr>
      <w:rFonts w:ascii="Calibri" w:hAnsi="Calibri" w:cs="Times New Roman"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FA6721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630CD8"/>
    <w:pPr>
      <w:spacing w:after="0" w:line="240" w:lineRule="auto"/>
    </w:pPr>
    <w:rPr>
      <w:rFonts w:ascii="Tms Rm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locked/>
    <w:rsid w:val="00681872"/>
    <w:rPr>
      <w:rFonts w:ascii="Calibri" w:hAnsi="Calibri" w:cs="Times New Roman"/>
      <w:sz w:val="20"/>
      <w:szCs w:val="20"/>
      <w:lang w:eastAsia="sk-SK"/>
    </w:rPr>
  </w:style>
  <w:style w:type="paragraph" w:customStyle="1" w:styleId="CM4">
    <w:name w:val="CM4"/>
    <w:basedOn w:val="Normlny"/>
    <w:next w:val="Normlny"/>
    <w:uiPriority w:val="99"/>
    <w:rsid w:val="00D5435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3317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RK3">
    <w:name w:val="SRK 3"/>
    <w:basedOn w:val="Nadpis3"/>
    <w:qFormat/>
    <w:rsid w:val="00D14E02"/>
    <w:pPr>
      <w:spacing w:before="200" w:after="0" w:line="240" w:lineRule="auto"/>
      <w:jc w:val="both"/>
    </w:pPr>
    <w:rPr>
      <w:rFonts w:ascii="Times New Roman" w:eastAsiaTheme="majorEastAsia" w:hAnsi="Times New Roman" w:cstheme="majorBidi"/>
      <w:b/>
      <w:bCs/>
      <w:color w:val="365F91" w:themeColor="accent1" w:themeShade="BF"/>
      <w:spacing w:val="0"/>
      <w:kern w:val="0"/>
      <w:sz w:val="26"/>
      <w:szCs w:val="22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9107F6"/>
    <w:pPr>
      <w:spacing w:after="100"/>
      <w:ind w:left="400"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08331A"/>
    <w:rPr>
      <w:color w:val="800080" w:themeColor="followedHyperlink"/>
      <w:u w:val="single"/>
    </w:rPr>
  </w:style>
  <w:style w:type="character" w:styleId="Zvraznenie">
    <w:name w:val="Emphasis"/>
    <w:basedOn w:val="Predvolenpsmoodseku"/>
    <w:uiPriority w:val="20"/>
    <w:qFormat/>
    <w:rsid w:val="004F705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1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eks.sk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optp.vlada.go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BCF1C-119F-4B88-B443-070BB6D10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10513</Words>
  <Characters>59925</Characters>
  <Application>Microsoft Office Word</Application>
  <DocSecurity>0</DocSecurity>
  <Lines>499</Lines>
  <Paragraphs>140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2021-06-11T08:12:00Z</dcterms:created>
  <dcterms:modified xsi:type="dcterms:W3CDTF">2021-06-14T05:49:00Z</dcterms:modified>
</cp:coreProperties>
</file>