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ins w:id="0" w:author="Auto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61F8948B" w:rsidR="008A48ED" w:rsidRPr="00A1156D" w:rsidRDefault="008A48ED" w:rsidP="007140A3">
      <w:pPr>
        <w:tabs>
          <w:tab w:val="num" w:pos="900"/>
        </w:tabs>
        <w:spacing w:before="120" w:after="0" w:line="264" w:lineRule="auto"/>
        <w:ind w:left="539"/>
        <w:jc w:val="both"/>
        <w:rPr>
          <w:rFonts w:ascii="Times New Roman" w:hAnsi="Times New Roman"/>
        </w:rPr>
      </w:pPr>
      <w:ins w:id="1" w:author="Auto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r w:rsidR="00FD5B65" w:rsidRPr="00A1156D">
          <w:rPr>
            <w:rFonts w:ascii="Times New Roman" w:hAnsi="Times New Roman"/>
          </w:rPr>
          <w:t>;</w:t>
        </w:r>
      </w:ins>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2"/>
      <w:commentRangeEnd w:id="2"/>
      <w:r w:rsidRPr="001E3C5A">
        <w:rPr>
          <w:rStyle w:val="Odkaznakomentr"/>
          <w:rFonts w:ascii="Times New Roman" w:hAnsi="Times New Roman"/>
          <w:b/>
          <w:sz w:val="22"/>
          <w:lang w:val="x-none"/>
        </w:rPr>
        <w:commentReference w:id="2"/>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ins w:id="3" w:author="Auto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18D1F7C" w14:textId="42EE7C8D" w:rsidR="00EC56E7" w:rsidRPr="00A1156D" w:rsidRDefault="00EC56E7" w:rsidP="000B7D53">
      <w:pPr>
        <w:spacing w:before="120" w:after="0" w:line="264" w:lineRule="auto"/>
        <w:ind w:left="540"/>
        <w:jc w:val="both"/>
        <w:rPr>
          <w:rFonts w:ascii="Times New Roman" w:eastAsia="SimSun" w:hAnsi="Times New Roman"/>
          <w:b/>
          <w:bCs/>
        </w:rPr>
      </w:pPr>
      <w:ins w:id="4" w:author="Autor">
        <w:r w:rsidRPr="00A225B4">
          <w:rPr>
            <w:rFonts w:ascii="Times New Roman" w:eastAsia="SimSun" w:hAnsi="Times New Roman"/>
            <w:b/>
            <w:bCs/>
          </w:rPr>
          <w:t xml:space="preserve">Jednotná príručka pre žiadateľov/prijímateľov upravujúca kontrolu VO a 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ins w:id="5" w:author="Autor">
        <w:r w:rsidR="007140A3"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ins>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lastRenderedPageBreak/>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4ADA483D"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6"/>
      <w:r w:rsidRPr="000B7D53">
        <w:rPr>
          <w:rFonts w:ascii="Times New Roman" w:hAnsi="Times New Roman"/>
          <w:bCs/>
        </w:rPr>
        <w:t>a ktorými sa zabezpečí dosahovanie cieľov na úrovni OP.</w:t>
      </w:r>
      <w:commentRangeEnd w:id="6"/>
      <w:r w:rsidR="00BB1069" w:rsidRPr="000B7D53">
        <w:rPr>
          <w:rStyle w:val="Odkaznakomentr"/>
          <w:rFonts w:ascii="Times New Roman" w:eastAsia="Times New Roman" w:hAnsi="Times New Roman"/>
        </w:rPr>
        <w:commentReference w:id="6"/>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ins w:id="7" w:author="Autor">
        <w:r w:rsidR="00065FAD">
          <w:rPr>
            <w:rFonts w:ascii="Times New Roman" w:hAnsi="Times New Roman"/>
            <w:bCs/>
          </w:rPr>
          <w:t>.</w:t>
        </w:r>
      </w:ins>
      <w:r w:rsidRPr="00A1156D">
        <w:rPr>
          <w:rFonts w:ascii="Times New Roman" w:hAnsi="Times New Roman"/>
          <w:bCs/>
        </w:rPr>
        <w:t xml:space="preserve"> </w:t>
      </w:r>
      <w:commentRangeStart w:id="8"/>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Udržateľnosti Projektu.</w:t>
      </w:r>
      <w:commentRangeEnd w:id="8"/>
      <w:r w:rsidR="004D357F">
        <w:rPr>
          <w:rStyle w:val="Odkaznakomentr"/>
          <w:rFonts w:ascii="Times New Roman" w:eastAsia="Times New Roman" w:hAnsi="Times New Roman"/>
        </w:rPr>
        <w:commentReference w:id="8"/>
      </w:r>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61C3D99"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ins w:id="9" w:author="Autor">
        <w:r w:rsidR="00FD5B65">
          <w:t>/2013</w:t>
        </w:r>
      </w:ins>
      <w:r w:rsidR="00B151FB">
        <w:t xml:space="preserve"> </w:t>
      </w:r>
      <w:r w:rsidR="00D05217" w:rsidRPr="00A1156D">
        <w:t xml:space="preserve">sa pri posudzovaní skutočností a zistených nedostatkov pod pojmom nezrovnalosť rozumie aj </w:t>
      </w:r>
      <w:r w:rsidR="00D05217" w:rsidRPr="00A1156D">
        <w:lastRenderedPageBreak/>
        <w:t xml:space="preserve">podozrenie </w:t>
      </w:r>
      <w:del w:id="10" w:author="Autor">
        <w:r w:rsidR="000B7D53" w:rsidDel="00FD5B65">
          <w:br/>
        </w:r>
      </w:del>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11"/>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11"/>
      <w:r w:rsidR="004D357F">
        <w:rPr>
          <w:rStyle w:val="Odkaznakomentr"/>
          <w:rFonts w:ascii="Times New Roman" w:eastAsia="Times New Roman" w:hAnsi="Times New Roman"/>
        </w:rPr>
        <w:commentReference w:id="11"/>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 </w:t>
      </w:r>
      <w:commentRangeStart w:id="12"/>
      <w:r w:rsidR="002F22D1" w:rsidRPr="00DC3662">
        <w:rPr>
          <w:highlight w:val="yellow"/>
          <w:rPrChange w:id="13" w:author="Autor">
            <w:rPr/>
          </w:rPrChange>
        </w:rPr>
        <w:t>alebo</w:t>
      </w:r>
      <w:commentRangeEnd w:id="12"/>
      <w:r w:rsidR="00DC3662">
        <w:rPr>
          <w:rStyle w:val="Odkaznakomentr"/>
          <w:rFonts w:eastAsia="Times New Roman"/>
        </w:rPr>
        <w:commentReference w:id="12"/>
      </w:r>
      <w:r w:rsidR="002F22D1" w:rsidRPr="00DC3662">
        <w:rPr>
          <w:highlight w:val="yellow"/>
          <w:rPrChange w:id="14" w:author="Autor">
            <w:rPr/>
          </w:rPrChange>
        </w:rPr>
        <w:t xml:space="preserve"> </w:t>
      </w:r>
      <w:r w:rsidR="00307349" w:rsidRPr="00DC3662">
        <w:rPr>
          <w:highlight w:val="yellow"/>
          <w:rPrChange w:id="15" w:author="Autor">
            <w:rPr/>
          </w:rPrChange>
        </w:rPr>
        <w:t xml:space="preserve">do uplynutia </w:t>
      </w:r>
      <w:r w:rsidR="002F22D1" w:rsidRPr="00DC3662">
        <w:rPr>
          <w:highlight w:val="yellow"/>
          <w:rPrChange w:id="16" w:author="Autor">
            <w:rPr/>
          </w:rPrChange>
        </w:rPr>
        <w:t>obdob</w:t>
      </w:r>
      <w:r w:rsidR="00307349" w:rsidRPr="00DC3662">
        <w:rPr>
          <w:highlight w:val="yellow"/>
          <w:rPrChange w:id="17" w:author="Autor">
            <w:rPr/>
          </w:rPrChange>
        </w:rPr>
        <w:t>ia</w:t>
      </w:r>
      <w:r w:rsidR="002F22D1" w:rsidRPr="00DC3662">
        <w:rPr>
          <w:highlight w:val="yellow"/>
          <w:rPrChange w:id="18" w:author="Autor">
            <w:rPr/>
          </w:rPrChange>
        </w:rPr>
        <w:t xml:space="preserve"> </w:t>
      </w:r>
      <w:r w:rsidR="00307349" w:rsidRPr="00DC3662">
        <w:rPr>
          <w:highlight w:val="yellow"/>
          <w:rPrChange w:id="19" w:author="Autor">
            <w:rPr/>
          </w:rPrChange>
        </w:rPr>
        <w:t xml:space="preserve">stanoveného </w:t>
      </w:r>
      <w:r w:rsidR="002F22D1" w:rsidRPr="00DC3662">
        <w:rPr>
          <w:highlight w:val="yellow"/>
          <w:rPrChange w:id="20" w:author="Autor">
            <w:rPr/>
          </w:rPrChange>
        </w:rPr>
        <w:t>v pravidlách o štátnej pomoci, ak sa v rámci Projektu poskytuje pomoc,</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ins w:id="21" w:author="Autor">
        <w:r w:rsidR="0001763D">
          <w:rPr>
            <w:rFonts w:ascii="Times New Roman" w:hAnsi="Times New Roman"/>
          </w:rPr>
          <w:t xml:space="preserve"> (zaznamanateľná)</w:t>
        </w:r>
      </w:ins>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22"/>
      <w:r w:rsidRPr="00A1156D">
        <w:t>.............</w:t>
      </w:r>
      <w:commentRangeEnd w:id="22"/>
      <w:r w:rsidR="000645E7" w:rsidRPr="000B7D53">
        <w:rPr>
          <w:rStyle w:val="Odkaznakomentr"/>
          <w:rFonts w:eastAsia="Times New Roman"/>
          <w:sz w:val="22"/>
          <w:szCs w:val="22"/>
        </w:rPr>
        <w:commentReference w:id="22"/>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23"/>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23"/>
      <w:r w:rsidR="004D357F">
        <w:rPr>
          <w:rStyle w:val="Odkaznakomentr"/>
          <w:rFonts w:eastAsia="Times New Roman"/>
        </w:rPr>
        <w:commentReference w:id="23"/>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06D7A41"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ins w:id="24" w:author="Autor">
        <w:r w:rsidR="0001763D">
          <w:t xml:space="preserve">č. 431/2002 Z. z. o </w:t>
        </w:r>
      </w:ins>
      <w:r w:rsidRPr="00A1156D">
        <w:t>účtovníctve</w:t>
      </w:r>
      <w:r w:rsidR="00CE30CF">
        <w:t xml:space="preserve"> </w:t>
      </w:r>
      <w:r w:rsidRPr="00A1156D">
        <w:t xml:space="preserve">. Na účely predkladania žiadosti o platbu </w:t>
      </w:r>
      <w:ins w:id="25" w:author="Autor">
        <w:r w:rsidR="0001763D">
          <w:t xml:space="preserve">( ďalej aj „ŽoP“) </w:t>
        </w:r>
      </w:ins>
      <w:r w:rsidRPr="00A1156D">
        <w:t xml:space="preserve">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w:t>
      </w:r>
      <w:ins w:id="26" w:author="Autor">
        <w:r w:rsidR="0001763D">
          <w:t>ŽoP</w:t>
        </w:r>
      </w:ins>
      <w:del w:id="27" w:author="Autor">
        <w:r w:rsidR="00BC0772" w:rsidDel="0001763D">
          <w:delText>žiadosti o platbu</w:delText>
        </w:r>
      </w:del>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w:t>
      </w:r>
      <w:r w:rsidRPr="00A1156D">
        <w:lastRenderedPageBreak/>
        <w:t xml:space="preserve">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28"/>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28"/>
      <w:r w:rsidR="00953378">
        <w:rPr>
          <w:rStyle w:val="Odkaznakomentr"/>
          <w:rFonts w:ascii="Times New Roman" w:eastAsia="Times New Roman" w:hAnsi="Times New Roman"/>
        </w:rPr>
        <w:commentReference w:id="28"/>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29"/>
      <w:r w:rsidR="001E3EE1" w:rsidRPr="00A1156D">
        <w:rPr>
          <w:rFonts w:ascii="Times New Roman" w:hAnsi="Times New Roman"/>
        </w:rPr>
        <w:t>dokument</w:t>
      </w:r>
      <w:commentRangeEnd w:id="29"/>
      <w:r w:rsidR="001E3EE1" w:rsidRPr="00A1156D">
        <w:rPr>
          <w:rStyle w:val="Odkaznakomentr"/>
          <w:rFonts w:ascii="Times New Roman" w:hAnsi="Times New Roman"/>
          <w:sz w:val="22"/>
          <w:szCs w:val="22"/>
        </w:rPr>
        <w:commentReference w:id="29"/>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0"/>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30"/>
      <w:r w:rsidRPr="00A1156D">
        <w:rPr>
          <w:rStyle w:val="Odkaznakomentr"/>
          <w:rFonts w:ascii="Times New Roman" w:hAnsi="Times New Roman"/>
          <w:sz w:val="22"/>
          <w:szCs w:val="22"/>
        </w:rPr>
        <w:commentReference w:id="30"/>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0243DD91" w:rsidR="0001763D" w:rsidRPr="004A0FA3" w:rsidRDefault="002F22D1" w:rsidP="0001763D">
      <w:pPr>
        <w:spacing w:before="120" w:line="264" w:lineRule="auto"/>
        <w:ind w:left="540"/>
        <w:jc w:val="both"/>
        <w:rPr>
          <w:ins w:id="31" w:author="Autor"/>
          <w:rFonts w:ascii="Times New Roman" w:hAnsi="Times New Roman"/>
          <w:rPrChange w:id="32" w:author="Autor">
            <w:rPr>
              <w:ins w:id="33" w:author="Autor"/>
              <w:b/>
            </w:rPr>
          </w:rPrChange>
        </w:rPr>
      </w:pPr>
      <w:r w:rsidRPr="0001763D">
        <w:rPr>
          <w:b/>
        </w:rPr>
        <w:t xml:space="preserve">Verejné obstarávanie </w:t>
      </w:r>
      <w:r w:rsidRPr="00A1156D">
        <w:t>alebo</w:t>
      </w:r>
      <w:r w:rsidRPr="0001763D">
        <w:rPr>
          <w:b/>
        </w:rPr>
        <w:t xml:space="preserve"> VO </w:t>
      </w:r>
      <w:r w:rsidR="00CE30CF" w:rsidRPr="0001763D">
        <w:rPr>
          <w:b/>
        </w:rPr>
        <w:t xml:space="preserve">- </w:t>
      </w:r>
      <w:ins w:id="34" w:author="Auto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35"/>
        <w:commentRangeEnd w:id="35"/>
        <w:r w:rsidR="0001763D" w:rsidRPr="004C6CB4">
          <w:rPr>
            <w:rFonts w:ascii="Times New Roman" w:hAnsi="Times New Roman"/>
          </w:rPr>
          <w:t>);</w:t>
        </w:r>
      </w:ins>
    </w:p>
    <w:p w14:paraId="2DED3221" w14:textId="48CEE45D" w:rsidR="002F22D1" w:rsidRPr="00A1156D" w:rsidDel="0001763D" w:rsidRDefault="002F22D1" w:rsidP="0001763D">
      <w:pPr>
        <w:pStyle w:val="AODefHead"/>
        <w:numPr>
          <w:ilvl w:val="0"/>
          <w:numId w:val="20"/>
        </w:numPr>
        <w:spacing w:before="120" w:line="264" w:lineRule="auto"/>
        <w:ind w:left="540"/>
        <w:rPr>
          <w:del w:id="36" w:author="Autor"/>
        </w:rPr>
      </w:pPr>
      <w:del w:id="37" w:author="Autor">
        <w:r w:rsidRPr="00A1156D" w:rsidDel="0001763D">
          <w:delText xml:space="preserve">postupy obstarávania služieb, tovarov a stavebných prác v zmysle </w:delText>
        </w:r>
        <w:r w:rsidR="00ED13A2" w:rsidDel="0001763D">
          <w:delText>Z</w:delText>
        </w:r>
        <w:r w:rsidR="00ED13A2" w:rsidRPr="00A1156D" w:rsidDel="0001763D">
          <w:delText xml:space="preserve">ákona </w:delText>
        </w:r>
        <w:r w:rsidR="00EE20F2" w:rsidRPr="00A1156D" w:rsidDel="0001763D">
          <w:delText>o VO,</w:delText>
        </w:r>
        <w:r w:rsidR="00932350" w:rsidRPr="00A1156D" w:rsidDel="0001763D">
          <w:delText xml:space="preserve"> </w:delText>
        </w:r>
        <w:r w:rsidR="00343E84" w:rsidRPr="00A1156D" w:rsidDel="0001763D">
          <w:delText>alebo</w:delText>
        </w:r>
        <w:r w:rsidR="00932350" w:rsidRPr="00A1156D" w:rsidDel="0001763D">
          <w:delText xml:space="preserve"> </w:delText>
        </w:r>
        <w:r w:rsidR="00EE20F2" w:rsidRPr="00A1156D" w:rsidDel="0001763D">
          <w:delText xml:space="preserve">podľa zákona </w:delText>
        </w:r>
        <w:r w:rsidRPr="00A1156D" w:rsidDel="0001763D">
          <w:delText>č. 25/2006 Z.</w:delText>
        </w:r>
        <w:r w:rsidR="007C0E96" w:rsidRPr="00A1156D" w:rsidDel="0001763D">
          <w:delText xml:space="preserve"> </w:delText>
        </w:r>
        <w:r w:rsidRPr="00A1156D" w:rsidDel="0001763D">
          <w:delText>z.</w:delText>
        </w:r>
        <w:r w:rsidR="00EE20F2" w:rsidRPr="00A1156D" w:rsidDel="0001763D">
          <w:delText xml:space="preserve">, </w:delText>
        </w:r>
        <w:r w:rsidRPr="00A1156D" w:rsidDel="0001763D">
          <w:delText>v súvislosti s výberom Dodávateľa; ak sa v Zmluve o poskytnutí NFP uvádza pojem Verejné obstarávanie vo všeobecnom význame obstarávania služieb, tovarov a stavebných prác, t.j. bez ohľadu na konkrétne postupy obstarávania</w:delText>
        </w:r>
        <w:r w:rsidR="004D2C61" w:rsidRPr="00A1156D" w:rsidDel="0001763D">
          <w:delText xml:space="preserve"> podľa </w:delText>
        </w:r>
        <w:r w:rsidR="00CE30CF" w:rsidDel="0001763D">
          <w:delText>z</w:delText>
        </w:r>
        <w:r w:rsidR="00CE30CF" w:rsidRPr="00A1156D" w:rsidDel="0001763D">
          <w:delText xml:space="preserve">ákona </w:delText>
        </w:r>
        <w:r w:rsidR="004D2C61" w:rsidRPr="00A1156D" w:rsidDel="0001763D">
          <w:delText>o VO,</w:delText>
        </w:r>
        <w:r w:rsidRPr="00A1156D" w:rsidDel="0001763D">
          <w:delText xml:space="preserve"> zahŕňa aj iné druhy obstarávania</w:delText>
        </w:r>
        <w:r w:rsidR="004D2C61" w:rsidRPr="00A1156D" w:rsidDel="0001763D">
          <w:delText xml:space="preserve"> (výberu Dodávateľa)</w:delText>
        </w:r>
        <w:r w:rsidRPr="00A1156D" w:rsidDel="0001763D">
          <w:delText xml:space="preserve"> nespadajúce pod </w:delText>
        </w:r>
        <w:r w:rsidR="00CE30CF" w:rsidDel="0001763D">
          <w:delText>z</w:delText>
        </w:r>
        <w:r w:rsidR="00CE30CF" w:rsidRPr="00A1156D" w:rsidDel="0001763D">
          <w:delText xml:space="preserve">ákon </w:delText>
        </w:r>
        <w:r w:rsidRPr="00A1156D" w:rsidDel="0001763D">
          <w:delText xml:space="preserve">o VO, ak ich právny poriadok </w:delText>
        </w:r>
        <w:r w:rsidR="00CE30CF" w:rsidRPr="00A1156D" w:rsidDel="0001763D">
          <w:delText>S</w:delText>
        </w:r>
        <w:r w:rsidR="00CE30CF" w:rsidDel="0001763D">
          <w:delText>lovenskej republiky</w:delText>
        </w:r>
        <w:r w:rsidR="00CE30CF" w:rsidRPr="00A1156D" w:rsidDel="0001763D">
          <w:delText xml:space="preserve"> </w:delText>
        </w:r>
        <w:r w:rsidRPr="00A1156D" w:rsidDel="0001763D">
          <w:delText>pre konkrétny prípad pripúšťa</w:delText>
        </w:r>
        <w:r w:rsidR="004D2C61" w:rsidRPr="00A1156D" w:rsidDel="0001763D">
          <w:delText xml:space="preserve"> (napr. </w:delText>
        </w:r>
        <w:r w:rsidR="00A11279" w:rsidRPr="000B7D53" w:rsidDel="0001763D">
          <w:rPr>
            <w:rFonts w:eastAsia="Calibri"/>
          </w:rPr>
          <w:delText>zákazky podľa § 1 ods</w:delText>
        </w:r>
        <w:r w:rsidR="00910086" w:rsidDel="0001763D">
          <w:rPr>
            <w:rFonts w:eastAsia="Calibri"/>
          </w:rPr>
          <w:delText>ek</w:delText>
        </w:r>
        <w:r w:rsidR="00CE30CF" w:rsidDel="0001763D">
          <w:rPr>
            <w:rFonts w:eastAsia="Calibri"/>
          </w:rPr>
          <w:delText>y</w:delText>
        </w:r>
        <w:r w:rsidR="00A11279" w:rsidRPr="000B7D53" w:rsidDel="0001763D">
          <w:rPr>
            <w:rFonts w:eastAsia="Calibri"/>
          </w:rPr>
          <w:delText xml:space="preserve"> 2 až 14 zákona o VO alebo</w:delText>
        </w:r>
        <w:r w:rsidR="00A11279" w:rsidRPr="00A1156D" w:rsidDel="0001763D">
          <w:delText xml:space="preserve"> </w:delText>
        </w:r>
        <w:r w:rsidR="004D2C61" w:rsidRPr="00A1156D" w:rsidDel="0001763D">
          <w:delText>zákazky vyhlásené osobou, ktorej verejný obstarávateľ poskytne 50% a menej finančných prostriedkov na dodanie tovaru, uskutočnenie stavebných prác a poskytnutie služieb z NFP);</w:delText>
        </w:r>
      </w:del>
    </w:p>
    <w:p w14:paraId="7FA8F872" w14:textId="47B33147" w:rsidR="002F22D1" w:rsidRPr="00A1156D" w:rsidRDefault="002F22D1" w:rsidP="00B97414">
      <w:pPr>
        <w:pStyle w:val="Odsekzoznamu"/>
        <w:numPr>
          <w:ilvl w:val="0"/>
          <w:numId w:val="20"/>
        </w:numPr>
        <w:spacing w:before="120" w:line="264" w:lineRule="auto"/>
        <w:ind w:left="540"/>
        <w:jc w:val="both"/>
      </w:pPr>
      <w:r w:rsidRPr="0001763D">
        <w:rPr>
          <w:b/>
        </w:rPr>
        <w:t>Verejnoprávny subjekt</w:t>
      </w:r>
      <w:r w:rsidRPr="00A1156D">
        <w:t xml:space="preserve"> </w:t>
      </w:r>
      <w:r w:rsidR="00CE30CF" w:rsidRPr="0001763D">
        <w:rPr>
          <w:b/>
        </w:rPr>
        <w:t>-</w:t>
      </w:r>
      <w:r w:rsidR="00CE30CF" w:rsidRPr="00A1156D">
        <w:t xml:space="preserve"> </w:t>
      </w:r>
      <w:r w:rsidRPr="00A1156D">
        <w:t xml:space="preserve">každý subjekt, ktorý sa riadi verejným právom v zmysle </w:t>
      </w:r>
      <w:r w:rsidR="000678BB" w:rsidRPr="0001763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38"/>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38"/>
      <w:r w:rsidR="004D357F">
        <w:rPr>
          <w:rStyle w:val="Odkaznakomentr"/>
          <w:rFonts w:eastAsia="Times New Roman"/>
        </w:rPr>
        <w:commentReference w:id="38"/>
      </w:r>
    </w:p>
    <w:p w14:paraId="55B57FB5" w14:textId="771AC62C" w:rsidR="002F22D1" w:rsidRPr="00A1156D" w:rsidRDefault="002F22D1" w:rsidP="00A1156D">
      <w:pPr>
        <w:pStyle w:val="AODefPara"/>
        <w:numPr>
          <w:ilvl w:val="1"/>
          <w:numId w:val="20"/>
        </w:numPr>
        <w:spacing w:before="120" w:line="264" w:lineRule="auto"/>
        <w:ind w:left="540"/>
      </w:pPr>
      <w:r w:rsidRPr="00A1156D">
        <w:rPr>
          <w:b/>
        </w:rPr>
        <w:lastRenderedPageBreak/>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3B2432CF"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39"/>
      <w:r w:rsidRPr="00A1156D">
        <w:rPr>
          <w:bCs/>
        </w:rPr>
        <w:t xml:space="preserve">predloženie dokumentácie k VO na výkon </w:t>
      </w:r>
      <w:r w:rsidR="00161C93" w:rsidRPr="00A1156D">
        <w:rPr>
          <w:bCs/>
        </w:rPr>
        <w:t xml:space="preserve">prvej </w:t>
      </w:r>
      <w:r w:rsidRPr="00A1156D">
        <w:rPr>
          <w:bCs/>
        </w:rPr>
        <w:t xml:space="preserve">ex-ante kontroly, </w:t>
      </w:r>
      <w:del w:id="40" w:author="Autor">
        <w:r w:rsidRPr="00A1156D" w:rsidDel="00DF7A73">
          <w:rPr>
            <w:bCs/>
          </w:rPr>
          <w:delText xml:space="preserve">ak je takáto kontrola vzhľadom na charakter zákazky povinná </w:delText>
        </w:r>
      </w:del>
      <w:r w:rsidR="0095057C" w:rsidRPr="00A1156D">
        <w:rPr>
          <w:bCs/>
        </w:rPr>
        <w:t>alebo</w:t>
      </w:r>
      <w:commentRangeEnd w:id="39"/>
      <w:r w:rsidR="00335ACA" w:rsidRPr="000B7D53">
        <w:rPr>
          <w:rStyle w:val="Odkaznakomentr"/>
          <w:rFonts w:eastAsia="Times New Roman"/>
          <w:sz w:val="22"/>
          <w:szCs w:val="22"/>
        </w:rPr>
        <w:commentReference w:id="39"/>
      </w:r>
      <w:r w:rsidR="0095057C" w:rsidRPr="00A1156D">
        <w:rPr>
          <w:bCs/>
        </w:rPr>
        <w:t xml:space="preserve"> </w:t>
      </w:r>
    </w:p>
    <w:p w14:paraId="39B21F63" w14:textId="22ADFDA5"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ins w:id="41" w:author="Autor">
        <w:r w:rsidR="00DF7A73">
          <w:rPr>
            <w:bCs/>
          </w:rPr>
          <w:t xml:space="preserve"> </w:t>
        </w:r>
        <w:r w:rsidR="00DF7A73">
          <w:t>nebola vykonaná</w:t>
        </w:r>
      </w:ins>
      <w:r w:rsidRPr="00A1156D">
        <w:rPr>
          <w:bCs/>
        </w:rPr>
        <w:t xml:space="preserve"> </w:t>
      </w:r>
      <w:del w:id="42" w:author="Autor">
        <w:r w:rsidRPr="00A1156D" w:rsidDel="00DF7A73">
          <w:rPr>
            <w:bCs/>
          </w:rPr>
          <w:delText xml:space="preserve">nie je povinne vykonávaná </w:delText>
        </w:r>
      </w:del>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rFonts w:ascii="Times New Roman" w:hAnsi="Times New Roman"/>
          <w:b/>
        </w:rPr>
      </w:pP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lastRenderedPageBreak/>
        <w:t xml:space="preserve">Zákon o verejnom obstarávaní alebo zákon o VO </w:t>
      </w:r>
      <w:ins w:id="43" w:author="Autor">
        <w:r w:rsidR="00DF7A73">
          <w:rPr>
            <w:rFonts w:ascii="Times New Roman" w:hAnsi="Times New Roman"/>
            <w:b/>
          </w:rPr>
          <w:t>alebo ZVO v prílohe č. 4</w:t>
        </w:r>
        <w:r w:rsidR="00DF7A73" w:rsidRPr="004C6CB4">
          <w:rPr>
            <w:rFonts w:ascii="Times New Roman" w:hAnsi="Times New Roman"/>
            <w:b/>
          </w:rPr>
          <w:t xml:space="preserve"> </w:t>
        </w:r>
      </w:ins>
      <w:r w:rsidRPr="004C6CB4">
        <w:rPr>
          <w:rFonts w:ascii="Times New Roman" w:hAnsi="Times New Roman"/>
        </w:rPr>
        <w:t>– zákon č. 343/2015 Z. z. o verejnom obstarávaní a o zmene a doplnení niektorých zákonov v znení neskorších predpisov;</w:t>
      </w:r>
    </w:p>
    <w:p w14:paraId="3D408199" w14:textId="3847C6F4"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17.04.2016);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lastRenderedPageBreak/>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w:t>
      </w:r>
      <w:r w:rsidRPr="00A1156D">
        <w:rPr>
          <w:rFonts w:ascii="Times New Roman" w:hAnsi="Times New Roman"/>
        </w:rPr>
        <w:lastRenderedPageBreak/>
        <w:t xml:space="preserve">(preukázateľne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0F6F0993"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w:t>
      </w:r>
      <w:ins w:id="44" w:author="Autor">
        <w:r w:rsidR="00DF7A73">
          <w:rPr>
            <w:rFonts w:ascii="Times New Roman" w:hAnsi="Times New Roman"/>
          </w:rPr>
          <w:t xml:space="preserve">s nízkou hodnotou </w:t>
        </w:r>
      </w:ins>
      <w:del w:id="45" w:author="Autor">
        <w:r w:rsidR="00685086" w:rsidRPr="00A1156D" w:rsidDel="00DF7A73">
          <w:rPr>
            <w:rFonts w:ascii="Times New Roman" w:hAnsi="Times New Roman"/>
          </w:rPr>
          <w:delText xml:space="preserve">v hodnote nad </w:delText>
        </w:r>
        <w:r w:rsidR="00175E5B" w:rsidDel="00DF7A73">
          <w:rPr>
            <w:rFonts w:ascii="Times New Roman" w:hAnsi="Times New Roman"/>
          </w:rPr>
          <w:delText>5</w:delText>
        </w:r>
        <w:r w:rsidR="00175E5B" w:rsidRPr="00A1156D" w:rsidDel="00DF7A73">
          <w:rPr>
            <w:rFonts w:ascii="Times New Roman" w:hAnsi="Times New Roman"/>
          </w:rPr>
          <w:delText xml:space="preserve">0 </w:delText>
        </w:r>
        <w:r w:rsidR="00A11279" w:rsidRPr="00A1156D" w:rsidDel="00DF7A73">
          <w:rPr>
            <w:rFonts w:ascii="Times New Roman" w:hAnsi="Times New Roman"/>
          </w:rPr>
          <w:delText xml:space="preserve">000 </w:delText>
        </w:r>
        <w:r w:rsidR="00AB58D5" w:rsidDel="00DF7A73">
          <w:rPr>
            <w:rFonts w:ascii="Times New Roman" w:hAnsi="Times New Roman"/>
          </w:rPr>
          <w:delText>EUR</w:delText>
        </w:r>
        <w:r w:rsidR="00AB58D5" w:rsidRPr="00A1156D" w:rsidDel="00DF7A73">
          <w:rPr>
            <w:rFonts w:ascii="Times New Roman" w:hAnsi="Times New Roman"/>
          </w:rPr>
          <w:delText xml:space="preserve"> </w:delText>
        </w:r>
      </w:del>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0BF1367D"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Pr="00A1156D">
        <w:rPr>
          <w:sz w:val="22"/>
          <w:szCs w:val="22"/>
        </w:rPr>
        <w:t xml:space="preserve">cez ITMS2014+. </w:t>
      </w:r>
      <w:r w:rsidR="00175E5B">
        <w:rPr>
          <w:sz w:val="22"/>
          <w:szCs w:val="22"/>
        </w:rPr>
        <w:t>R</w:t>
      </w:r>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r w:rsidR="00175E5B" w:rsidRPr="00065FAD">
        <w:rPr>
          <w:sz w:val="22"/>
          <w:szCs w:val="22"/>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w:t>
      </w:r>
      <w:r w:rsidR="001709D4" w:rsidRPr="000B7D53">
        <w:rPr>
          <w:sz w:val="22"/>
          <w:szCs w:val="22"/>
        </w:rPr>
        <w:lastRenderedPageBreak/>
        <w:t xml:space="preserve">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175E5B">
        <w:rPr>
          <w:rFonts w:eastAsia="Calibri"/>
          <w:sz w:val="22"/>
          <w:szCs w:val="22"/>
          <w:lang w:eastAsia="en-US"/>
        </w:rPr>
        <w:t>Poskytovateľovi</w:t>
      </w:r>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46"/>
      <w:r w:rsidR="008B0FB1" w:rsidRPr="00A1156D">
        <w:rPr>
          <w:rFonts w:ascii="Times New Roman" w:hAnsi="Times New Roman"/>
        </w:rPr>
        <w:t xml:space="preserve">obvyklej praxe (best practice) </w:t>
      </w:r>
      <w:commentRangeEnd w:id="46"/>
      <w:r w:rsidR="005E4601" w:rsidRPr="00A1156D">
        <w:rPr>
          <w:rStyle w:val="Odkaznakomentr"/>
          <w:rFonts w:ascii="Times New Roman" w:eastAsia="Times New Roman" w:hAnsi="Times New Roman"/>
          <w:sz w:val="22"/>
          <w:szCs w:val="22"/>
        </w:rPr>
        <w:commentReference w:id="46"/>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w:t>
      </w:r>
      <w:r w:rsidR="008B0FB1" w:rsidRPr="00A1156D">
        <w:rPr>
          <w:rFonts w:ascii="Times New Roman" w:hAnsi="Times New Roman"/>
        </w:rPr>
        <w:lastRenderedPageBreak/>
        <w:t xml:space="preserve">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3D70D02A"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w:t>
      </w:r>
      <w:del w:id="47" w:author="Autor">
        <w:r w:rsidR="00EA3175" w:rsidRPr="00A1156D" w:rsidDel="00DF7A73">
          <w:rPr>
            <w:rFonts w:ascii="Times New Roman" w:hAnsi="Times New Roman"/>
          </w:rPr>
          <w:delText>, ktorú vydáva RO</w:delText>
        </w:r>
      </w:del>
      <w:r w:rsidR="00CF6859" w:rsidRPr="00A1156D">
        <w:rPr>
          <w:rFonts w:ascii="Times New Roman" w:hAnsi="Times New Roman"/>
        </w:rPr>
        <w:t xml:space="preserve">. </w:t>
      </w:r>
    </w:p>
    <w:p w14:paraId="5BEB5C62" w14:textId="29D08EBA" w:rsidR="003C0F18" w:rsidRPr="00A1156D" w:rsidRDefault="00965500" w:rsidP="00A1156D">
      <w:pPr>
        <w:numPr>
          <w:ilvl w:val="1"/>
          <w:numId w:val="25"/>
        </w:numPr>
        <w:spacing w:before="120" w:after="0" w:line="264" w:lineRule="auto"/>
        <w:jc w:val="both"/>
        <w:rPr>
          <w:rFonts w:ascii="Times New Roman" w:hAnsi="Times New Roman"/>
        </w:rPr>
      </w:pPr>
      <w:ins w:id="48" w:author="Autor">
        <w:r>
          <w:rPr>
            <w:rFonts w:ascii="Times New Roman" w:hAnsi="Times New Roman"/>
          </w:rPr>
          <w:t>K</w:t>
        </w:r>
      </w:ins>
      <w:del w:id="49" w:author="Autor">
        <w:r w:rsidR="00647610" w:rsidRPr="00A1156D" w:rsidDel="00965500">
          <w:rPr>
            <w:rFonts w:ascii="Times New Roman" w:hAnsi="Times New Roman"/>
          </w:rPr>
          <w:delText>F</w:delText>
        </w:r>
        <w:r w:rsidR="00FA48DE" w:rsidRPr="00A1156D" w:rsidDel="00965500">
          <w:rPr>
            <w:rFonts w:ascii="Times New Roman" w:hAnsi="Times New Roman"/>
          </w:rPr>
          <w:delText>inančnú</w:delText>
        </w:r>
        <w:r w:rsidR="003C0F18" w:rsidRPr="00A1156D" w:rsidDel="00965500">
          <w:rPr>
            <w:rFonts w:ascii="Times New Roman" w:hAnsi="Times New Roman"/>
          </w:rPr>
          <w:delText xml:space="preserve"> k</w:delText>
        </w:r>
      </w:del>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761C6E36" w14:textId="3BBD04AE" w:rsidR="00DF7A73" w:rsidRPr="00307126" w:rsidRDefault="00E37707" w:rsidP="00DF7A73">
      <w:pPr>
        <w:pStyle w:val="Odsekzoznamu"/>
        <w:numPr>
          <w:ilvl w:val="0"/>
          <w:numId w:val="26"/>
        </w:numPr>
        <w:spacing w:before="120" w:line="264" w:lineRule="auto"/>
        <w:jc w:val="both"/>
        <w:rPr>
          <w:ins w:id="50" w:author="Autor"/>
          <w:sz w:val="22"/>
          <w:szCs w:val="22"/>
        </w:rPr>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ins w:id="51" w:author="Autor">
        <w:r w:rsidR="00DF7A73" w:rsidRPr="00DF7A73">
          <w:rPr>
            <w:sz w:val="22"/>
            <w:szCs w:val="22"/>
          </w:rPr>
          <w:t xml:space="preserve"> </w:t>
        </w:r>
        <w:r w:rsidR="00DF7A73">
          <w:rPr>
            <w:sz w:val="22"/>
            <w:szCs w:val="22"/>
          </w:rPr>
          <w:t>prvá ex ante kontrola nie je vykonávaná podľa zákona o finančnej kontrole,</w:t>
        </w:r>
      </w:ins>
    </w:p>
    <w:p w14:paraId="6F43F1B1" w14:textId="3FC4077E" w:rsidR="003C0F18" w:rsidRPr="00A1156D" w:rsidRDefault="003C0F18">
      <w:pPr>
        <w:pStyle w:val="Odsekzoznamu"/>
        <w:spacing w:before="120" w:line="264" w:lineRule="auto"/>
        <w:ind w:left="1134"/>
        <w:jc w:val="both"/>
        <w:rPr>
          <w:sz w:val="22"/>
          <w:szCs w:val="22"/>
        </w:rPr>
        <w:pPrChange w:id="52" w:author="Autor">
          <w:pPr>
            <w:pStyle w:val="Odsekzoznamu"/>
            <w:numPr>
              <w:numId w:val="26"/>
            </w:numPr>
            <w:spacing w:before="120" w:line="264" w:lineRule="auto"/>
            <w:ind w:left="1134" w:hanging="425"/>
            <w:jc w:val="both"/>
          </w:pPr>
        </w:pPrChange>
      </w:pPr>
      <w:r w:rsidRPr="00A1156D">
        <w:rPr>
          <w:sz w:val="22"/>
          <w:szCs w:val="22"/>
        </w:rPr>
        <w:t>,</w:t>
      </w:r>
    </w:p>
    <w:p w14:paraId="1C9C0831" w14:textId="7A8101C3"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predmetnom povinnej kon</w:t>
      </w:r>
      <w:r w:rsidR="00175E5B">
        <w:rPr>
          <w:sz w:val="22"/>
          <w:szCs w:val="22"/>
        </w:rPr>
        <w:t>troly ÚVO podľa § 169 ods. 2 zákona o VO)</w:t>
      </w:r>
      <w:r w:rsidR="003C0F18" w:rsidRPr="00A1156D">
        <w:rPr>
          <w:sz w:val="22"/>
          <w:szCs w:val="22"/>
        </w:rPr>
        <w:t>,</w:t>
      </w:r>
      <w:ins w:id="53" w:author="Autor">
        <w:r w:rsidR="00335265" w:rsidRPr="00335265">
          <w:rPr>
            <w:sz w:val="22"/>
            <w:szCs w:val="22"/>
          </w:rPr>
          <w:t xml:space="preserve"> </w:t>
        </w:r>
        <w:r w:rsidR="00335265">
          <w:rPr>
            <w:sz w:val="22"/>
            <w:szCs w:val="22"/>
          </w:rPr>
          <w:t>druhá ex ante kontrola je vykonávaná podľa zákona o finančnej kontrole,</w:t>
        </w:r>
      </w:ins>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ins w:id="54" w:author="Auto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ins>
    </w:p>
    <w:p w14:paraId="0D7CA4AC" w14:textId="0E1BF329"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ins w:id="55" w:author="Autor">
        <w:r w:rsidR="00335265">
          <w:rPr>
            <w:sz w:val="22"/>
            <w:szCs w:val="22"/>
          </w:rPr>
          <w:t>, kontrola dodatkov je vykonávaná podľa zákona o finančnej kontrole.</w:t>
        </w:r>
      </w:ins>
      <w:del w:id="56" w:author="Autor">
        <w:r w:rsidRPr="00A1156D" w:rsidDel="00335265">
          <w:rPr>
            <w:sz w:val="22"/>
            <w:szCs w:val="22"/>
          </w:rPr>
          <w:delText>.</w:delText>
        </w:r>
      </w:del>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77777777" w:rsidR="00965500" w:rsidRDefault="00965500" w:rsidP="000E7913">
      <w:pPr>
        <w:pStyle w:val="Odsekzoznamu"/>
        <w:numPr>
          <w:ilvl w:val="0"/>
          <w:numId w:val="28"/>
        </w:numPr>
        <w:spacing w:before="120" w:line="264" w:lineRule="auto"/>
        <w:ind w:left="1134" w:hanging="425"/>
        <w:jc w:val="both"/>
        <w:rPr>
          <w:ins w:id="57" w:author="Autor"/>
          <w:sz w:val="22"/>
          <w:szCs w:val="22"/>
        </w:rPr>
      </w:pPr>
      <w:ins w:id="58" w:author="Auto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 VO (zákon č. 25/2006 Z. z.) nevzťahuje vo finančnom limite nadlimitnej zákazky alebo,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50% a menej finančných prostriedkov na dodanie tovaru, uskutočnenie stavebných p</w:t>
        </w:r>
        <w:r>
          <w:rPr>
            <w:sz w:val="22"/>
            <w:szCs w:val="22"/>
          </w:rPr>
          <w:t>rác a poskytnutie služieb z NFP</w:t>
        </w:r>
        <w:r w:rsidRPr="00AC5A46">
          <w:rPr>
            <w:sz w:val="22"/>
            <w:szCs w:val="22"/>
          </w:rPr>
          <w:t>,</w:t>
        </w:r>
      </w:ins>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ins w:id="61" w:author="Autor">
        <w:r w:rsidR="00965500">
          <w:rPr>
            <w:sz w:val="22"/>
            <w:szCs w:val="22"/>
          </w:rPr>
          <w:t xml:space="preserve"> alebo následnú</w:t>
        </w:r>
      </w:ins>
      <w:r w:rsidRPr="00A1156D">
        <w:rPr>
          <w:sz w:val="22"/>
          <w:szCs w:val="22"/>
        </w:rPr>
        <w:t xml:space="preserve"> e</w:t>
      </w:r>
      <w:r w:rsidR="003C0F18" w:rsidRPr="00A1156D">
        <w:rPr>
          <w:sz w:val="22"/>
          <w:szCs w:val="22"/>
        </w:rPr>
        <w:t>x-post kontrolu</w:t>
      </w:r>
      <w:ins w:id="62" w:author="Auto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ins>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4C7C7A51"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63"/>
      <w:r w:rsidRPr="00A1156D">
        <w:rPr>
          <w:rFonts w:ascii="Times New Roman" w:hAnsi="Times New Roman"/>
        </w:rPr>
        <w:t xml:space="preserve">iných nevyhnutných úkonov </w:t>
      </w:r>
      <w:commentRangeEnd w:id="63"/>
      <w:r w:rsidR="000E1967" w:rsidRPr="00A1156D">
        <w:rPr>
          <w:rStyle w:val="Odkaznakomentr"/>
          <w:rFonts w:ascii="Times New Roman" w:eastAsia="Times New Roman" w:hAnsi="Times New Roman"/>
          <w:sz w:val="22"/>
          <w:szCs w:val="22"/>
        </w:rPr>
        <w:commentReference w:id="63"/>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lastRenderedPageBreak/>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7F7BF94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r w:rsidR="00532E84" w:rsidRPr="00207744">
        <w:rPr>
          <w:rFonts w:ascii="Times New Roman" w:hAnsi="Times New Roman"/>
          <w:i/>
        </w:rPr>
        <w:t xml:space="preserve">ante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r w:rsidR="00D97481">
        <w:rPr>
          <w:rFonts w:ascii="Times New Roman" w:hAnsi="Times New Roman"/>
        </w:rPr>
        <w:t xml:space="preserve">môže </w:t>
      </w:r>
      <w:r w:rsidRPr="00A1156D">
        <w:rPr>
          <w:rFonts w:ascii="Times New Roman" w:hAnsi="Times New Roman"/>
        </w:rPr>
        <w:t>ovplyv</w:t>
      </w:r>
      <w:r w:rsidR="00D97481">
        <w:rPr>
          <w:rFonts w:ascii="Times New Roman" w:hAnsi="Times New Roman"/>
        </w:rPr>
        <w:t>niť</w:t>
      </w:r>
      <w:r w:rsidRPr="00A1156D">
        <w:rPr>
          <w:rFonts w:ascii="Times New Roman" w:hAnsi="Times New Roman"/>
        </w:rPr>
        <w:t xml:space="preserve"> možnosť určenia ex-ante finančnej opravy. Zároveň 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2CB3637E"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 xml:space="preserve">ak zároveň vyhodnotí, že opakovaním procesu VO by vznikli </w:t>
      </w:r>
      <w:del w:id="64" w:author="Autor">
        <w:r w:rsidR="00FC28D0" w:rsidRPr="00A1156D" w:rsidDel="00965500">
          <w:rPr>
            <w:sz w:val="22"/>
            <w:szCs w:val="22"/>
          </w:rPr>
          <w:delText xml:space="preserve">vysoké </w:delText>
        </w:r>
      </w:del>
      <w:r w:rsidR="00FC28D0" w:rsidRPr="00A1156D">
        <w:rPr>
          <w:sz w:val="22"/>
          <w:szCs w:val="22"/>
        </w:rPr>
        <w:t>dodatočné náklady</w:t>
      </w:r>
      <w:ins w:id="65" w:author="Autor">
        <w:r w:rsidR="00965500">
          <w:rPr>
            <w:sz w:val="22"/>
            <w:szCs w:val="22"/>
          </w:rPr>
          <w:t xml:space="preserve"> a časové obmedzenia</w:t>
        </w:r>
      </w:ins>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w:t>
      </w:r>
      <w:r w:rsidRPr="00A1156D">
        <w:rPr>
          <w:rFonts w:ascii="Times New Roman" w:hAnsi="Times New Roman"/>
        </w:rPr>
        <w:lastRenderedPageBreak/>
        <w:t xml:space="preserve">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66"/>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66"/>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66"/>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35C9DAF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ins w:id="67" w:author="Auto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ins>
      <w:del w:id="68" w:author="Autor">
        <w:r w:rsidR="003C0F18" w:rsidRPr="00A1156D" w:rsidDel="00965500">
          <w:rPr>
            <w:rFonts w:ascii="Times New Roman" w:hAnsi="Times New Roman"/>
          </w:rPr>
          <w:delText xml:space="preserve">Prijímateľ nie je povinný predkladať dokumentáciu k takémuto </w:delText>
        </w:r>
        <w:r w:rsidRPr="00A1156D" w:rsidDel="00965500">
          <w:rPr>
            <w:rFonts w:ascii="Times New Roman" w:hAnsi="Times New Roman"/>
          </w:rPr>
          <w:delText>VO</w:delText>
        </w:r>
        <w:r w:rsidR="003C0F18" w:rsidRPr="00A1156D" w:rsidDel="00965500">
          <w:rPr>
            <w:rFonts w:ascii="Times New Roman" w:hAnsi="Times New Roman"/>
          </w:rPr>
          <w:delText xml:space="preserve"> na opätovnú kontrolu podľa tohto článku. Uvedené nemá vplyv na možnosť Poskytovateľa vykonať opätovnú kontrolu takéhoto </w:delText>
        </w:r>
        <w:r w:rsidR="0020253F" w:rsidDel="00965500">
          <w:rPr>
            <w:rFonts w:ascii="Times New Roman" w:hAnsi="Times New Roman"/>
          </w:rPr>
          <w:delText>VO</w:delText>
        </w:r>
        <w:r w:rsidR="003C0F18" w:rsidRPr="00A1156D" w:rsidDel="00965500">
          <w:rPr>
            <w:rFonts w:ascii="Times New Roman" w:hAnsi="Times New Roman"/>
          </w:rPr>
          <w:delText>.</w:delText>
        </w:r>
      </w:del>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69"/>
      <w:r w:rsidRPr="00A1156D">
        <w:rPr>
          <w:rFonts w:ascii="Times New Roman" w:hAnsi="Times New Roman"/>
        </w:rPr>
        <w:lastRenderedPageBreak/>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69"/>
      <w:r w:rsidR="004D357F">
        <w:rPr>
          <w:rStyle w:val="Odkaznakomentr"/>
          <w:rFonts w:ascii="Times New Roman" w:eastAsia="Times New Roman" w:hAnsi="Times New Roman"/>
        </w:rPr>
        <w:commentReference w:id="69"/>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0F335D1B"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ins w:id="70" w:author="Autor">
        <w:r w:rsidR="00965500">
          <w:rPr>
            <w:rFonts w:ascii="Times New Roman" w:hAnsi="Times New Roman"/>
            <w:lang w:eastAsia="x-none"/>
          </w:rPr>
          <w:t xml:space="preserve">Systém riadenia EŠIF alebo </w:t>
        </w:r>
      </w:ins>
      <w:r w:rsidRPr="00A1156D">
        <w:rPr>
          <w:rFonts w:ascii="Times New Roman" w:hAnsi="Times New Roman"/>
        </w:rPr>
        <w:t>Právny dokument (riadiaca dokumentácia). Po predložení žiadosti Prijímateľa o vykonanie finančnej kontroly Poskytovateľovi v prípadoch, v</w:t>
      </w:r>
      <w:del w:id="71" w:author="Autor">
        <w:r w:rsidRPr="00A1156D" w:rsidDel="00965500">
          <w:rPr>
            <w:rFonts w:ascii="Times New Roman" w:hAnsi="Times New Roman"/>
          </w:rPr>
          <w:delText xml:space="preserve"> </w:delText>
        </w:r>
      </w:del>
      <w:ins w:id="72" w:author="Autor">
        <w:r w:rsidR="00965500">
          <w:rPr>
            <w:rFonts w:ascii="Times New Roman" w:hAnsi="Times New Roman"/>
          </w:rPr>
          <w:t> </w:t>
        </w:r>
      </w:ins>
      <w:r w:rsidRPr="00A1156D">
        <w:rPr>
          <w:rFonts w:ascii="Times New Roman" w:hAnsi="Times New Roman"/>
        </w:rPr>
        <w:t>ktorých</w:t>
      </w:r>
      <w:ins w:id="73" w:author="Auto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ins>
      <w:r w:rsidRPr="00A1156D">
        <w:rPr>
          <w:rFonts w:ascii="Times New Roman" w:hAnsi="Times New Roman"/>
        </w:rPr>
        <w:t xml:space="preserve"> Právn</w:t>
      </w:r>
      <w:ins w:id="74" w:author="Autor">
        <w:r w:rsidR="000A1C22">
          <w:rPr>
            <w:rFonts w:ascii="Times New Roman" w:hAnsi="Times New Roman"/>
          </w:rPr>
          <w:t>eho</w:t>
        </w:r>
      </w:ins>
      <w:del w:id="75" w:author="Autor">
        <w:r w:rsidRPr="00A1156D" w:rsidDel="000A1C22">
          <w:rPr>
            <w:rFonts w:ascii="Times New Roman" w:hAnsi="Times New Roman"/>
          </w:rPr>
          <w:delText>y</w:delText>
        </w:r>
      </w:del>
      <w:r w:rsidRPr="00A1156D">
        <w:rPr>
          <w:rFonts w:ascii="Times New Roman" w:hAnsi="Times New Roman"/>
        </w:rPr>
        <w:t xml:space="preserve"> </w:t>
      </w:r>
      <w:r w:rsidRPr="00DB20C7">
        <w:rPr>
          <w:rFonts w:ascii="Times New Roman" w:hAnsi="Times New Roman"/>
        </w:rPr>
        <w:t>dokument</w:t>
      </w:r>
      <w:ins w:id="76" w:author="Autor">
        <w:r w:rsidR="000A1C22">
          <w:rPr>
            <w:rFonts w:ascii="Times New Roman" w:hAnsi="Times New Roman"/>
          </w:rPr>
          <w:t>u</w:t>
        </w:r>
      </w:ins>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43FC04F8" w14:textId="71026B28" w:rsidR="00E764D2" w:rsidRPr="00A1156D" w:rsidDel="000A1C22" w:rsidRDefault="00363B57" w:rsidP="000B7D53">
      <w:pPr>
        <w:numPr>
          <w:ilvl w:val="0"/>
          <w:numId w:val="23"/>
        </w:numPr>
        <w:tabs>
          <w:tab w:val="clear" w:pos="900"/>
          <w:tab w:val="num" w:pos="1134"/>
        </w:tabs>
        <w:spacing w:before="120" w:after="0" w:line="264" w:lineRule="auto"/>
        <w:ind w:left="1134" w:hanging="425"/>
        <w:jc w:val="both"/>
        <w:rPr>
          <w:del w:id="77" w:author="Autor"/>
          <w:rFonts w:ascii="Times New Roman" w:hAnsi="Times New Roman"/>
        </w:rPr>
      </w:pPr>
      <w:del w:id="78" w:author="Autor">
        <w:r w:rsidRPr="00A1156D" w:rsidDel="000A1C22">
          <w:rPr>
            <w:rFonts w:ascii="Times New Roman" w:hAnsi="Times New Roman"/>
          </w:rPr>
          <w:delText>Mimoriadnu monitorovaciu správu projektu</w:delText>
        </w:r>
        <w:r w:rsidR="00E764D2" w:rsidRPr="00A1156D" w:rsidDel="000A1C22">
          <w:rPr>
            <w:rFonts w:ascii="Times New Roman" w:hAnsi="Times New Roman"/>
          </w:rPr>
          <w:delText>,</w:delText>
        </w:r>
      </w:del>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6D655AA"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p>
    <w:p w14:paraId="6FAA09F5" w14:textId="44D4DDCE"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del w:id="79" w:author="Autor">
        <w:r w:rsidRPr="00A1156D" w:rsidDel="000A1C22">
          <w:rPr>
            <w:rFonts w:ascii="Times New Roman" w:hAnsi="Times New Roman"/>
          </w:rPr>
          <w:delText xml:space="preserve">Ak Prijímateľ nepredkladá žiadnu </w:delText>
        </w:r>
        <w:r w:rsidR="00AF36B6" w:rsidRPr="00A1156D" w:rsidDel="000A1C22">
          <w:rPr>
            <w:rFonts w:ascii="Times New Roman" w:hAnsi="Times New Roman"/>
          </w:rPr>
          <w:delText>Ž</w:delText>
        </w:r>
        <w:r w:rsidR="006D5DEB" w:rsidDel="000A1C22">
          <w:rPr>
            <w:rFonts w:ascii="Times New Roman" w:hAnsi="Times New Roman"/>
          </w:rPr>
          <w:delText>oP</w:delText>
        </w:r>
        <w:r w:rsidRPr="00A1156D" w:rsidDel="000A1C22">
          <w:rPr>
            <w:rFonts w:ascii="Times New Roman" w:hAnsi="Times New Roman"/>
          </w:rPr>
          <w:delText xml:space="preserve"> spĺňajúcu podmienky podľa predchádzajúcej vety do </w:delText>
        </w:r>
        <w:r w:rsidR="004A4309" w:rsidDel="000A1C22">
          <w:rPr>
            <w:rFonts w:ascii="Times New Roman" w:hAnsi="Times New Roman"/>
          </w:rPr>
          <w:delText>6</w:delText>
        </w:r>
        <w:r w:rsidR="004A4309" w:rsidRPr="00A1156D" w:rsidDel="000A1C22">
          <w:rPr>
            <w:rFonts w:ascii="Times New Roman" w:hAnsi="Times New Roman"/>
          </w:rPr>
          <w:delText xml:space="preserve"> </w:delText>
        </w:r>
        <w:r w:rsidRPr="00A1156D" w:rsidDel="000A1C22">
          <w:rPr>
            <w:rFonts w:ascii="Times New Roman" w:hAnsi="Times New Roman"/>
          </w:rPr>
          <w:delText xml:space="preserve">mesiacov od nadobudnutia účinnosti Zmluvy o poskytnutí NFP a zároveň ešte neboli naplnené podmienky na zaslanie monitorovacej správy Projektu (s príznakom ,,výročná“), Prijímateľ je povinný predložiť Poskytovateľovi informáciu o stave </w:delText>
        </w:r>
        <w:r w:rsidR="00421105" w:rsidRPr="00A1156D" w:rsidDel="000A1C22">
          <w:rPr>
            <w:rFonts w:ascii="Times New Roman" w:hAnsi="Times New Roman"/>
          </w:rPr>
          <w:delText>Realizácie aktivít Projektu</w:delText>
        </w:r>
        <w:r w:rsidR="00AF36B6" w:rsidRPr="00A1156D" w:rsidDel="000A1C22">
          <w:rPr>
            <w:rFonts w:ascii="Times New Roman" w:hAnsi="Times New Roman"/>
          </w:rPr>
          <w:delText xml:space="preserve">, </w:delText>
        </w:r>
        <w:r w:rsidR="0050148F" w:rsidRPr="00A1156D" w:rsidDel="000A1C22">
          <w:rPr>
            <w:rFonts w:ascii="Times New Roman" w:hAnsi="Times New Roman"/>
          </w:rPr>
          <w:delText>identifikovaných problémoch a rizikách na Projekte</w:delText>
        </w:r>
        <w:r w:rsidR="004A4309" w:rsidDel="000A1C22">
          <w:rPr>
            <w:rFonts w:ascii="Times New Roman" w:hAnsi="Times New Roman"/>
          </w:rPr>
          <w:delText>,</w:delText>
        </w:r>
        <w:r w:rsidR="0050148F" w:rsidRPr="00A1156D" w:rsidDel="000A1C22">
          <w:rPr>
            <w:rFonts w:ascii="Times New Roman" w:hAnsi="Times New Roman"/>
          </w:rPr>
          <w:delText xml:space="preserve"> ako aj o ďalších informáciách v súvislosti s realizáciou Projektu vo formáte stanovenom Poskytovateľom </w:delText>
        </w:r>
        <w:r w:rsidR="00E764D2" w:rsidRPr="00A1156D" w:rsidDel="000A1C22">
          <w:rPr>
            <w:rFonts w:ascii="Times New Roman" w:hAnsi="Times New Roman"/>
          </w:rPr>
          <w:delText>(</w:delText>
        </w:r>
        <w:r w:rsidR="00363B57" w:rsidRPr="00A1156D" w:rsidDel="000A1C22">
          <w:rPr>
            <w:rFonts w:ascii="Times New Roman" w:hAnsi="Times New Roman"/>
          </w:rPr>
          <w:delText xml:space="preserve">Mimoriadna </w:delText>
        </w:r>
        <w:r w:rsidR="00E764D2" w:rsidRPr="00A1156D" w:rsidDel="000A1C22">
          <w:rPr>
            <w:rFonts w:ascii="Times New Roman" w:hAnsi="Times New Roman"/>
          </w:rPr>
          <w:delText>monitorovaci</w:delText>
        </w:r>
        <w:r w:rsidR="00363B57" w:rsidRPr="00A1156D" w:rsidDel="000A1C22">
          <w:rPr>
            <w:rFonts w:ascii="Times New Roman" w:hAnsi="Times New Roman"/>
          </w:rPr>
          <w:delText>a</w:delText>
        </w:r>
        <w:r w:rsidR="00E764D2" w:rsidRPr="00A1156D" w:rsidDel="000A1C22">
          <w:rPr>
            <w:rFonts w:ascii="Times New Roman" w:hAnsi="Times New Roman"/>
          </w:rPr>
          <w:delText xml:space="preserve"> </w:delText>
        </w:r>
        <w:r w:rsidR="00363B57" w:rsidRPr="00A1156D" w:rsidDel="000A1C22">
          <w:rPr>
            <w:rFonts w:ascii="Times New Roman" w:hAnsi="Times New Roman"/>
          </w:rPr>
          <w:delText>správa projektu</w:delText>
        </w:r>
        <w:r w:rsidR="00E764D2" w:rsidRPr="00A1156D" w:rsidDel="000A1C22">
          <w:rPr>
            <w:rFonts w:ascii="Times New Roman" w:hAnsi="Times New Roman"/>
          </w:rPr>
          <w:delText>)</w:delText>
        </w:r>
        <w:r w:rsidR="000E6614" w:rsidRPr="00A1156D" w:rsidDel="000A1C22">
          <w:rPr>
            <w:rFonts w:ascii="Times New Roman" w:hAnsi="Times New Roman"/>
          </w:rPr>
          <w:delText>,</w:delText>
        </w:r>
        <w:r w:rsidR="00E764D2" w:rsidRPr="00A1156D" w:rsidDel="000A1C22">
          <w:rPr>
            <w:rFonts w:ascii="Times New Roman" w:hAnsi="Times New Roman"/>
          </w:rPr>
          <w:delText xml:space="preserve"> </w:delText>
        </w:r>
        <w:r w:rsidR="0022748E" w:rsidRPr="00A1156D" w:rsidDel="000A1C22">
          <w:rPr>
            <w:rFonts w:ascii="Times New Roman" w:hAnsi="Times New Roman"/>
          </w:rPr>
          <w:delText>a</w:delText>
        </w:r>
        <w:r w:rsidR="0050148F" w:rsidRPr="00A1156D" w:rsidDel="000A1C22">
          <w:rPr>
            <w:rFonts w:ascii="Times New Roman" w:hAnsi="Times New Roman"/>
          </w:rPr>
          <w:delText xml:space="preserve"> to </w:delText>
        </w:r>
        <w:r w:rsidR="00685086" w:rsidRPr="00A1156D" w:rsidDel="000A1C22">
          <w:rPr>
            <w:rFonts w:ascii="Times New Roman" w:hAnsi="Times New Roman"/>
          </w:rPr>
          <w:delText>Bezodkladne</w:delText>
        </w:r>
        <w:r w:rsidR="0022748E" w:rsidRPr="00A1156D" w:rsidDel="000A1C22">
          <w:rPr>
            <w:rFonts w:ascii="Times New Roman" w:hAnsi="Times New Roman"/>
          </w:rPr>
          <w:delText xml:space="preserve"> od uplyn</w:delText>
        </w:r>
        <w:r w:rsidR="00685086" w:rsidRPr="00A1156D" w:rsidDel="000A1C22">
          <w:rPr>
            <w:rFonts w:ascii="Times New Roman" w:hAnsi="Times New Roman"/>
          </w:rPr>
          <w:delText>u</w:delText>
        </w:r>
        <w:r w:rsidR="0022748E" w:rsidRPr="00A1156D" w:rsidDel="000A1C22">
          <w:rPr>
            <w:rFonts w:ascii="Times New Roman" w:hAnsi="Times New Roman"/>
          </w:rPr>
          <w:delText>tia 6 mesačnej lehoty stanovenej v tomto odseku</w:delText>
        </w:r>
        <w:r w:rsidRPr="00A1156D" w:rsidDel="000A1C22">
          <w:rPr>
            <w:rFonts w:ascii="Times New Roman" w:hAnsi="Times New Roman"/>
          </w:rPr>
          <w:delText xml:space="preserve">. </w:delText>
        </w:r>
        <w:r w:rsidR="0022748E" w:rsidRPr="00A1156D" w:rsidDel="000A1C22">
          <w:rPr>
            <w:rFonts w:ascii="Times New Roman" w:hAnsi="Times New Roman"/>
          </w:rPr>
          <w:delText>Prijímateľ je zároveň povinný predložiť informácie v rozsahu podľa tohto odseku aj mimo stanovených termínov, ak o to Poskytovateľ požiada.</w:delText>
        </w:r>
      </w:del>
    </w:p>
    <w:p w14:paraId="694CFD7A" w14:textId="61587D5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w:t>
      </w:r>
      <w:r w:rsidRPr="00A1156D">
        <w:rPr>
          <w:rFonts w:ascii="Times New Roman" w:hAnsi="Times New Roman"/>
        </w:rPr>
        <w:lastRenderedPageBreak/>
        <w:t xml:space="preserve">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ins w:id="80" w:author="Auto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ins>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81"/>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81"/>
      <w:r w:rsidR="00635BEC">
        <w:rPr>
          <w:rStyle w:val="Odkaznakomentr"/>
          <w:rFonts w:ascii="Times New Roman" w:eastAsia="Times New Roman" w:hAnsi="Times New Roman"/>
        </w:rPr>
        <w:commentReference w:id="81"/>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725FB3E2" w:rsidR="00254F13" w:rsidRDefault="00254F13" w:rsidP="00254F13">
      <w:pPr>
        <w:numPr>
          <w:ilvl w:val="1"/>
          <w:numId w:val="22"/>
        </w:numPr>
        <w:spacing w:before="120" w:after="0" w:line="264" w:lineRule="auto"/>
        <w:jc w:val="both"/>
        <w:rPr>
          <w:rFonts w:ascii="Times New Roman" w:hAnsi="Times New Roman"/>
        </w:rPr>
      </w:pPr>
      <w:r>
        <w:rPr>
          <w:rFonts w:ascii="Times New Roman" w:hAnsi="Times New Roman"/>
        </w:rPr>
        <w:t>Neuplatňuje sa</w:t>
      </w:r>
      <w:r w:rsidRPr="00254F13">
        <w:rPr>
          <w:rFonts w:ascii="Times New Roman" w:hAnsi="Times New Roman"/>
        </w:rPr>
        <w:t xml:space="preserve"> </w:t>
      </w:r>
    </w:p>
    <w:p w14:paraId="5DF86FAD" w14:textId="543EA220" w:rsidR="00254F13" w:rsidRDefault="00254F13" w:rsidP="004D357F">
      <w:pPr>
        <w:spacing w:before="120" w:after="0" w:line="264" w:lineRule="auto"/>
        <w:jc w:val="both"/>
        <w:rPr>
          <w:rFonts w:ascii="Times New Roman" w:hAnsi="Times New Roman"/>
        </w:rPr>
      </w:pP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82"/>
      <w:r w:rsidRPr="00A1156D">
        <w:rPr>
          <w:rFonts w:ascii="Times New Roman" w:hAnsi="Times New Roman"/>
        </w:rPr>
        <w:t>konania</w:t>
      </w:r>
      <w:commentRangeEnd w:id="82"/>
      <w:r w:rsidR="004A4309">
        <w:rPr>
          <w:rStyle w:val="Odkaznakomentr"/>
          <w:rFonts w:ascii="Times New Roman" w:eastAsia="Times New Roman" w:hAnsi="Times New Roman"/>
        </w:rPr>
        <w:commentReference w:id="82"/>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83"/>
      <w:r w:rsidRPr="00A1156D">
        <w:rPr>
          <w:rFonts w:ascii="Times New Roman" w:hAnsi="Times New Roman"/>
        </w:rPr>
        <w:t>nie však neskôr ako v lehote určenej Poskytovateľom</w:t>
      </w:r>
      <w:r w:rsidR="00C53921" w:rsidRPr="00A1156D">
        <w:rPr>
          <w:rFonts w:ascii="Times New Roman" w:hAnsi="Times New Roman"/>
        </w:rPr>
        <w:t>.</w:t>
      </w:r>
      <w:commentRangeEnd w:id="83"/>
      <w:r w:rsidR="00E450A7">
        <w:rPr>
          <w:rStyle w:val="Odkaznakomentr"/>
          <w:rFonts w:ascii="Times New Roman" w:eastAsia="Times New Roman" w:hAnsi="Times New Roman"/>
        </w:rPr>
        <w:commentReference w:id="83"/>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3AFC38A"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ins w:id="84" w:author="Autor">
        <w:r w:rsidR="00721D8B">
          <w:rPr>
            <w:rFonts w:ascii="Times New Roman" w:hAnsi="Times New Roman"/>
          </w:rPr>
          <w:t>ení</w:t>
        </w:r>
      </w:ins>
      <w:del w:id="85" w:author="Autor">
        <w:r w:rsidR="00BE7440" w:rsidRPr="00A1156D" w:rsidDel="00721D8B">
          <w:rPr>
            <w:rFonts w:ascii="Times New Roman" w:hAnsi="Times New Roman"/>
          </w:rPr>
          <w:delText>en</w:delText>
        </w:r>
        <w:r w:rsidR="00BE7440" w:rsidDel="00721D8B">
          <w:rPr>
            <w:rFonts w:ascii="Times New Roman" w:hAnsi="Times New Roman"/>
          </w:rPr>
          <w:delText>iach</w:delText>
        </w:r>
      </w:del>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86"/>
      <w:r w:rsidRPr="00A1156D">
        <w:rPr>
          <w:rFonts w:ascii="Times New Roman" w:hAnsi="Times New Roman"/>
          <w:lang w:val="pl-PL"/>
        </w:rPr>
        <w:t>veľký</w:t>
      </w:r>
      <w:commentRangeEnd w:id="86"/>
      <w:r w:rsidR="002D1DFA">
        <w:rPr>
          <w:rStyle w:val="Odkaznakomentr"/>
          <w:rFonts w:ascii="Times New Roman" w:eastAsia="Times New Roman" w:hAnsi="Times New Roman"/>
        </w:rPr>
        <w:commentReference w:id="86"/>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 xml:space="preserve">aktivít Projektu. Povinnosť </w:t>
      </w:r>
      <w:r w:rsidRPr="00A1156D">
        <w:rPr>
          <w:rFonts w:ascii="Times New Roman" w:hAnsi="Times New Roman"/>
        </w:rPr>
        <w:lastRenderedPageBreak/>
        <w:t>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676DF52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ins w:id="87" w:author="Autor">
        <w:r w:rsidR="009C5696">
          <w:rPr>
            <w:rFonts w:ascii="Times New Roman" w:hAnsi="Times New Roman"/>
          </w:rPr>
          <w:t xml:space="preserve">Úradu vlády SR č. 16 </w:t>
        </w:r>
        <w:r w:rsidR="009C5696" w:rsidRPr="00307126">
          <w:rPr>
            <w:rFonts w:ascii="Times New Roman" w:hAnsi="Times New Roman"/>
          </w:rPr>
          <w:t xml:space="preserve"> </w:t>
        </w:r>
      </w:ins>
      <w:del w:id="88" w:author="Autor">
        <w:r w:rsidR="00880715" w:rsidDel="009C5696">
          <w:rPr>
            <w:rFonts w:ascii="Times New Roman" w:hAnsi="Times New Roman"/>
          </w:rPr>
          <w:delText>ÚV SR</w:delText>
        </w:r>
        <w:r w:rsidRPr="00A1156D" w:rsidDel="009C5696">
          <w:rPr>
            <w:rFonts w:ascii="Times New Roman" w:hAnsi="Times New Roman"/>
          </w:rPr>
          <w:delText xml:space="preserve"> </w:delText>
        </w:r>
      </w:del>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89"/>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89"/>
      <w:r w:rsidR="00532E84" w:rsidRPr="00A1156D">
        <w:rPr>
          <w:rStyle w:val="Odkaznakomentr"/>
          <w:rFonts w:ascii="Times New Roman" w:hAnsi="Times New Roman"/>
          <w:b w:val="0"/>
          <w:sz w:val="22"/>
          <w:szCs w:val="22"/>
        </w:rPr>
        <w:commentReference w:id="89"/>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90"/>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90"/>
      <w:r w:rsidR="0055539C" w:rsidRPr="00A1156D">
        <w:rPr>
          <w:rStyle w:val="Odkaznakomentr"/>
          <w:rFonts w:ascii="Times New Roman" w:eastAsia="Times New Roman" w:hAnsi="Times New Roman"/>
          <w:sz w:val="22"/>
          <w:szCs w:val="22"/>
        </w:rPr>
        <w:commentReference w:id="90"/>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w:t>
      </w:r>
      <w:r w:rsidRPr="00A1156D">
        <w:rPr>
          <w:rFonts w:ascii="Times New Roman" w:hAnsi="Times New Roman"/>
          <w:bCs/>
        </w:rPr>
        <w:lastRenderedPageBreak/>
        <w:t xml:space="preserve">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91"/>
      <w:r w:rsidRPr="00A1156D">
        <w:rPr>
          <w:rFonts w:ascii="Times New Roman" w:hAnsi="Times New Roman"/>
          <w:bCs/>
        </w:rPr>
        <w:t>vytvorenie alebo zabezpečenie vytvorenia diela alebo iného práva duševného vlastníctva (vrátane priemyselného vlastníctva) pre Projekt</w:t>
      </w:r>
      <w:commentRangeEnd w:id="91"/>
      <w:r w:rsidR="00EE1A37" w:rsidRPr="00A1156D">
        <w:rPr>
          <w:rStyle w:val="Odkaznakomentr"/>
          <w:rFonts w:ascii="Times New Roman" w:hAnsi="Times New Roman"/>
          <w:sz w:val="22"/>
          <w:szCs w:val="22"/>
        </w:rPr>
        <w:commentReference w:id="91"/>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92"/>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92"/>
      <w:r w:rsidR="004458C4" w:rsidRPr="00A1156D">
        <w:rPr>
          <w:rStyle w:val="Odkaznakomentr"/>
          <w:rFonts w:ascii="Times New Roman" w:eastAsia="Times New Roman" w:hAnsi="Times New Roman"/>
          <w:sz w:val="22"/>
          <w:szCs w:val="22"/>
          <w:lang w:eastAsia="sk-SK"/>
        </w:rPr>
        <w:commentReference w:id="92"/>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lastRenderedPageBreak/>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lastRenderedPageBreak/>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2ED158AC" w:rsidR="00174CB4" w:rsidRPr="00A1156D" w:rsidDel="003669AA" w:rsidRDefault="00174CB4" w:rsidP="004A0FA3">
      <w:pPr>
        <w:pStyle w:val="AODefPara"/>
        <w:numPr>
          <w:ilvl w:val="1"/>
          <w:numId w:val="4"/>
        </w:numPr>
        <w:spacing w:before="120" w:line="264" w:lineRule="auto"/>
        <w:rPr>
          <w:del w:id="93" w:author="Autor"/>
        </w:rPr>
        <w:pPrChange w:id="94" w:author="Autor">
          <w:pPr>
            <w:pStyle w:val="AODefPara"/>
            <w:numPr>
              <w:ilvl w:val="0"/>
              <w:numId w:val="0"/>
            </w:numPr>
            <w:spacing w:before="120" w:line="264" w:lineRule="auto"/>
            <w:ind w:left="540"/>
          </w:pPr>
        </w:pPrChange>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del w:id="95" w:author="Autor">
        <w:r w:rsidR="00403342" w:rsidRPr="00A1156D" w:rsidDel="003669AA">
          <w:delText xml:space="preserve"> </w:delText>
        </w:r>
        <w:r w:rsidR="00AA7132" w:rsidRPr="00A1156D" w:rsidDel="003669AA">
          <w:delText xml:space="preserve"> </w:delText>
        </w:r>
      </w:del>
    </w:p>
    <w:p w14:paraId="59195BED" w14:textId="5F90FB8E" w:rsidR="00107570" w:rsidRPr="004A0FA3" w:rsidRDefault="003669AA" w:rsidP="004A0FA3">
      <w:pPr>
        <w:pStyle w:val="AODefPara"/>
        <w:numPr>
          <w:ilvl w:val="1"/>
          <w:numId w:val="4"/>
        </w:numPr>
        <w:spacing w:before="120" w:line="264" w:lineRule="auto"/>
        <w:rPr>
          <w:bCs/>
          <w:rPrChange w:id="96" w:author="Autor">
            <w:rPr/>
          </w:rPrChange>
        </w:rPr>
        <w:pPrChange w:id="97" w:author="Autor">
          <w:pPr>
            <w:numPr>
              <w:ilvl w:val="1"/>
              <w:numId w:val="4"/>
            </w:numPr>
            <w:tabs>
              <w:tab w:val="num" w:pos="540"/>
            </w:tabs>
            <w:spacing w:before="120" w:after="0" w:line="264" w:lineRule="auto"/>
            <w:ind w:left="540" w:hanging="540"/>
            <w:jc w:val="both"/>
          </w:pPr>
        </w:pPrChange>
      </w:pPr>
      <w:ins w:id="98" w:author="Autor">
        <w:r>
          <w:rPr>
            <w:bCs/>
          </w:rPr>
          <w:t xml:space="preserve"> </w:t>
        </w:r>
      </w:ins>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Change w:id="99" w:author="Autor">
            <w:rPr/>
          </w:rPrChange>
        </w:rPr>
        <w:t>aktivít Projektu</w:t>
      </w:r>
      <w:r w:rsidR="00107570" w:rsidRPr="004A0FA3">
        <w:rPr>
          <w:bCs/>
          <w:rPrChange w:id="100" w:author="Autor">
            <w:rPr/>
          </w:rPrChange>
        </w:rPr>
        <w:t xml:space="preserve">, pričom však </w:t>
      </w:r>
      <w:r w:rsidR="004167D9" w:rsidRPr="004A0FA3">
        <w:rPr>
          <w:bCs/>
          <w:rPrChange w:id="101" w:author="Autor">
            <w:rPr/>
          </w:rPrChange>
        </w:rPr>
        <w:t>R</w:t>
      </w:r>
      <w:r w:rsidR="00107570" w:rsidRPr="004A0FA3">
        <w:rPr>
          <w:bCs/>
          <w:rPrChange w:id="102" w:author="Autor">
            <w:rPr/>
          </w:rPrChange>
        </w:rPr>
        <w:t xml:space="preserve">ealizácia </w:t>
      </w:r>
      <w:r w:rsidR="00C24F50" w:rsidRPr="004A0FA3">
        <w:rPr>
          <w:bCs/>
          <w:rPrChange w:id="103" w:author="Autor">
            <w:rPr/>
          </w:rPrChange>
        </w:rPr>
        <w:t xml:space="preserve">hlavných </w:t>
      </w:r>
      <w:r w:rsidR="00107570" w:rsidRPr="004A0FA3">
        <w:rPr>
          <w:bCs/>
          <w:rPrChange w:id="104" w:author="Autor">
            <w:rPr/>
          </w:rPrChange>
        </w:rPr>
        <w:t xml:space="preserve">aktivít Projektu musí byť ukončená najneskôr do uplynutia stanoveného obdobia oprávnenosti podľa právnych aktov EÚ, t.j. do 31. </w:t>
      </w:r>
      <w:r w:rsidR="0086746A" w:rsidRPr="004A0FA3">
        <w:rPr>
          <w:bCs/>
          <w:rPrChange w:id="105" w:author="Autor">
            <w:rPr/>
          </w:rPrChange>
        </w:rPr>
        <w:t>12.</w:t>
      </w:r>
      <w:r w:rsidR="00107570" w:rsidRPr="004A0FA3">
        <w:rPr>
          <w:bCs/>
          <w:rPrChange w:id="106" w:author="Autor">
            <w:rPr/>
          </w:rPrChange>
        </w:rPr>
        <w:t xml:space="preserve"> </w:t>
      </w:r>
      <w:r w:rsidR="004167D9" w:rsidRPr="004A0FA3">
        <w:rPr>
          <w:bCs/>
          <w:rPrChange w:id="107" w:author="Autor">
            <w:rPr/>
          </w:rPrChange>
        </w:rPr>
        <w:t>2023</w:t>
      </w:r>
      <w:r w:rsidR="00107570" w:rsidRPr="004A0FA3">
        <w:rPr>
          <w:bCs/>
          <w:rPrChange w:id="108" w:author="Autor">
            <w:rPr/>
          </w:rPrChange>
        </w:rPr>
        <w:t xml:space="preserve">. </w:t>
      </w:r>
      <w:r w:rsidR="00074079" w:rsidRPr="004A0FA3">
        <w:rPr>
          <w:bCs/>
          <w:rPrChange w:id="109" w:author="Autor">
            <w:rPr/>
          </w:rPrChange>
        </w:rPr>
        <w:t xml:space="preserve">Poskytovateľ na základe oznámenia Prijímateľa o pominutí OVZ zabezpečí úpravu </w:t>
      </w:r>
      <w:r w:rsidR="00107570" w:rsidRPr="004A0FA3">
        <w:rPr>
          <w:bCs/>
          <w:rPrChange w:id="110" w:author="Autor">
            <w:rPr/>
          </w:rPrChange>
        </w:rPr>
        <w:t xml:space="preserve">harmonogramu Projektu </w:t>
      </w:r>
      <w:r w:rsidR="00074079" w:rsidRPr="004A0FA3">
        <w:rPr>
          <w:bCs/>
          <w:rPrChange w:id="111" w:author="Autor">
            <w:rPr/>
          </w:rPrChange>
        </w:rPr>
        <w:t xml:space="preserve">uvedeného v Prílohe č. 2 </w:t>
      </w:r>
      <w:r w:rsidR="00E1237D" w:rsidRPr="004A0FA3">
        <w:rPr>
          <w:bCs/>
          <w:rPrChange w:id="112" w:author="Autor">
            <w:rPr/>
          </w:rPrChange>
        </w:rPr>
        <w:t xml:space="preserve">Zmluvy o poskytnutí NFP </w:t>
      </w:r>
      <w:r w:rsidR="00074079" w:rsidRPr="004A0FA3">
        <w:rPr>
          <w:bCs/>
          <w:rPrChange w:id="113" w:author="Autor">
            <w:rPr/>
          </w:rPrChange>
        </w:rPr>
        <w:t xml:space="preserve">(Predmet </w:t>
      </w:r>
      <w:r w:rsidR="00074079" w:rsidRPr="004A0FA3">
        <w:rPr>
          <w:bCs/>
          <w:rPrChange w:id="114" w:author="Autor">
            <w:rPr/>
          </w:rPrChange>
        </w:rPr>
        <w:lastRenderedPageBreak/>
        <w:t>podpory NFP</w:t>
      </w:r>
      <w:r w:rsidR="0055539C" w:rsidRPr="004A0FA3">
        <w:rPr>
          <w:bCs/>
          <w:rPrChange w:id="115" w:author="Autor">
            <w:rPr/>
          </w:rPrChange>
        </w:rPr>
        <w:t>)</w:t>
      </w:r>
      <w:r w:rsidR="00E716D1" w:rsidRPr="004A0FA3">
        <w:rPr>
          <w:bCs/>
          <w:rPrChange w:id="116" w:author="Autor">
            <w:rPr/>
          </w:rPrChange>
        </w:rPr>
        <w:t xml:space="preserve"> pri využití režimu menej významnej zmeny podľa čl. 6 ods. 6.2 písm. d) zmluvy</w:t>
      </w:r>
      <w:r w:rsidR="00074079" w:rsidRPr="004A0FA3">
        <w:rPr>
          <w:bCs/>
          <w:rPrChange w:id="117" w:author="Autor">
            <w:rPr/>
          </w:rPrChange>
        </w:rPr>
        <w:t xml:space="preserve">. </w:t>
      </w:r>
      <w:r w:rsidR="00107570" w:rsidRPr="004A0FA3">
        <w:rPr>
          <w:bCs/>
          <w:rPrChange w:id="118" w:author="Autor">
            <w:rPr/>
          </w:rPrChange>
        </w:rPr>
        <w:t>Postup podľa tohto ods</w:t>
      </w:r>
      <w:r w:rsidR="00CE5784" w:rsidRPr="004A0FA3">
        <w:rPr>
          <w:bCs/>
          <w:rPrChange w:id="119" w:author="Autor">
            <w:rPr/>
          </w:rPrChange>
        </w:rPr>
        <w:t>ek</w:t>
      </w:r>
      <w:r w:rsidR="00107570" w:rsidRPr="004A0FA3">
        <w:rPr>
          <w:bCs/>
          <w:rPrChange w:id="120" w:author="Autor">
            <w:rPr/>
          </w:rPrChange>
        </w:rPr>
        <w:t xml:space="preserve"> </w:t>
      </w:r>
      <w:r w:rsidR="004167D9" w:rsidRPr="004A0FA3">
        <w:rPr>
          <w:bCs/>
          <w:rPrChange w:id="121" w:author="Autor">
            <w:rPr/>
          </w:rPrChange>
        </w:rPr>
        <w:t>3</w:t>
      </w:r>
      <w:r w:rsidR="00107570" w:rsidRPr="004A0FA3">
        <w:rPr>
          <w:bCs/>
          <w:rPrChange w:id="122" w:author="Autor">
            <w:rPr/>
          </w:rPrChange>
        </w:rPr>
        <w:t xml:space="preserve"> sa bude analogicky aplikovať aj v prípade, ak Poskytovateľ pozastaví poskytovanie NFP z dôvodu </w:t>
      </w:r>
      <w:r w:rsidR="004167D9" w:rsidRPr="004A0FA3">
        <w:rPr>
          <w:bCs/>
          <w:rPrChange w:id="123" w:author="Autor">
            <w:rPr/>
          </w:rPrChange>
        </w:rPr>
        <w:t>OVZ</w:t>
      </w:r>
      <w:r w:rsidR="00107570" w:rsidRPr="004A0FA3">
        <w:rPr>
          <w:bCs/>
          <w:rPrChange w:id="124" w:author="Autor">
            <w:rPr/>
          </w:rPrChange>
        </w:rPr>
        <w:t xml:space="preserve"> (ods</w:t>
      </w:r>
      <w:r w:rsidR="005C2B5B" w:rsidRPr="004A0FA3">
        <w:rPr>
          <w:bCs/>
          <w:rPrChange w:id="125" w:author="Autor">
            <w:rPr/>
          </w:rPrChange>
        </w:rPr>
        <w:t xml:space="preserve">ek </w:t>
      </w:r>
      <w:r w:rsidR="004167D9" w:rsidRPr="004A0FA3">
        <w:rPr>
          <w:bCs/>
          <w:rPrChange w:id="126" w:author="Autor">
            <w:rPr/>
          </w:rPrChange>
        </w:rPr>
        <w:t>6</w:t>
      </w:r>
      <w:r w:rsidR="00107570" w:rsidRPr="004A0FA3">
        <w:rPr>
          <w:bCs/>
          <w:rPrChange w:id="127" w:author="Autor">
            <w:rPr/>
          </w:rPrChange>
        </w:rPr>
        <w:t xml:space="preserve"> písm</w:t>
      </w:r>
      <w:r w:rsidR="000D0602" w:rsidRPr="004A0FA3">
        <w:rPr>
          <w:bCs/>
          <w:rPrChange w:id="128" w:author="Autor">
            <w:rPr/>
          </w:rPrChange>
        </w:rPr>
        <w:t>eno</w:t>
      </w:r>
      <w:r w:rsidR="00107570" w:rsidRPr="004A0FA3">
        <w:rPr>
          <w:bCs/>
          <w:rPrChange w:id="129" w:author="Autor">
            <w:rPr/>
          </w:rPrChange>
        </w:rPr>
        <w:t xml:space="preserve"> c) v spojení </w:t>
      </w:r>
      <w:r w:rsidR="007460F8" w:rsidRPr="004A0FA3">
        <w:rPr>
          <w:bCs/>
          <w:rPrChange w:id="130" w:author="Autor">
            <w:rPr/>
          </w:rPrChange>
        </w:rPr>
        <w:br/>
      </w:r>
      <w:r w:rsidR="00107570" w:rsidRPr="004A0FA3">
        <w:rPr>
          <w:bCs/>
          <w:rPrChange w:id="131" w:author="Autor">
            <w:rPr/>
          </w:rPrChange>
        </w:rPr>
        <w:t>s ods</w:t>
      </w:r>
      <w:r w:rsidR="00CE5784" w:rsidRPr="004A0FA3">
        <w:rPr>
          <w:bCs/>
          <w:rPrChange w:id="132" w:author="Autor">
            <w:rPr/>
          </w:rPrChange>
        </w:rPr>
        <w:t>ekom</w:t>
      </w:r>
      <w:r w:rsidR="00107570" w:rsidRPr="004A0FA3">
        <w:rPr>
          <w:bCs/>
          <w:rPrChange w:id="133" w:author="Autor">
            <w:rPr/>
          </w:rPrChange>
        </w:rPr>
        <w:t xml:space="preserve"> </w:t>
      </w:r>
      <w:r w:rsidR="004167D9" w:rsidRPr="004A0FA3">
        <w:rPr>
          <w:bCs/>
          <w:rPrChange w:id="134" w:author="Autor">
            <w:rPr/>
          </w:rPrChange>
        </w:rPr>
        <w:t>11</w:t>
      </w:r>
      <w:r w:rsidR="00107570" w:rsidRPr="004A0FA3">
        <w:rPr>
          <w:bCs/>
          <w:rPrChange w:id="135" w:author="Autor">
            <w:rPr/>
          </w:rPrChange>
        </w:rPr>
        <w:t xml:space="preserve"> písm</w:t>
      </w:r>
      <w:r w:rsidR="000D0602" w:rsidRPr="004A0FA3">
        <w:rPr>
          <w:bCs/>
          <w:rPrChange w:id="136" w:author="Autor">
            <w:rPr/>
          </w:rPrChange>
        </w:rPr>
        <w:t>eno</w:t>
      </w:r>
      <w:r w:rsidR="00107570" w:rsidRPr="004A0FA3">
        <w:rPr>
          <w:bCs/>
          <w:rPrChange w:id="137" w:author="Autor">
            <w:rPr/>
          </w:rPrChange>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7A402C1D"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ins w:id="138" w:author="Autor">
        <w:r w:rsidR="003B47B2">
          <w:rPr>
            <w:rFonts w:ascii="Times New Roman" w:hAnsi="Times New Roman"/>
            <w:bCs/>
            <w:lang w:eastAsia="sk-SK"/>
          </w:rPr>
          <w:t>,</w:t>
        </w:r>
      </w:ins>
      <w:del w:id="139" w:author="Autor">
        <w:r w:rsidRPr="00A1156D" w:rsidDel="003B47B2">
          <w:rPr>
            <w:rFonts w:ascii="Times New Roman" w:hAnsi="Times New Roman"/>
            <w:bCs/>
            <w:lang w:eastAsia="sk-SK"/>
          </w:rPr>
          <w:delText xml:space="preserve"> alebo </w:delText>
        </w:r>
      </w:del>
      <w:r w:rsidRPr="00A1156D">
        <w:rPr>
          <w:rFonts w:ascii="Times New Roman" w:hAnsi="Times New Roman"/>
          <w:bCs/>
          <w:lang w:eastAsia="sk-SK"/>
        </w:rPr>
        <w:t xml:space="preserve">na jej základe </w:t>
      </w:r>
      <w:ins w:id="140" w:author="Autor">
        <w:r w:rsidR="003B47B2">
          <w:rPr>
            <w:rFonts w:ascii="Times New Roman" w:hAnsi="Times New Roman"/>
            <w:bCs/>
            <w:lang w:eastAsia="sk-SK"/>
          </w:rPr>
          <w:t xml:space="preserve">alebo v súvislosti s ňou </w:t>
        </w:r>
      </w:ins>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na základe </w:t>
      </w:r>
      <w:r w:rsidRPr="00A1156D">
        <w:rPr>
          <w:rFonts w:ascii="Times New Roman" w:hAnsi="Times New Roman"/>
          <w:bCs/>
          <w:lang w:eastAsia="sk-SK"/>
        </w:rPr>
        <w:lastRenderedPageBreak/>
        <w:t>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B6900B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w:t>
      </w:r>
      <w:del w:id="141" w:author="Autor">
        <w:r w:rsidRPr="00A1156D" w:rsidDel="006D400F">
          <w:rPr>
            <w:rFonts w:ascii="Times New Roman" w:hAnsi="Times New Roman"/>
            <w:bCs/>
          </w:rPr>
          <w:delText xml:space="preserve">Projektu </w:delText>
        </w:r>
      </w:del>
      <w:r w:rsidRPr="00A1156D">
        <w:rPr>
          <w:rFonts w:ascii="Times New Roman" w:hAnsi="Times New Roman"/>
          <w:bCs/>
        </w:rPr>
        <w:t>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1CA70FE"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w:t>
      </w:r>
      <w:r w:rsidRPr="00A1156D">
        <w:rPr>
          <w:rFonts w:ascii="Times New Roman" w:hAnsi="Times New Roman"/>
          <w:bCs/>
        </w:rPr>
        <w:lastRenderedPageBreak/>
        <w:t xml:space="preserve">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v lehote 3 mesiacov od termínu uvedeného v Prílohe č. 2 Zmluvy o poskytnutí NFP vyjadrujúceho </w:t>
      </w:r>
      <w:r w:rsidRPr="00A1156D">
        <w:rPr>
          <w:rFonts w:ascii="Times New Roman" w:hAnsi="Times New Roman"/>
          <w:bCs/>
        </w:rPr>
        <w:lastRenderedPageBreak/>
        <w:t>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142"/>
      <w:r w:rsidR="00F40BFB">
        <w:rPr>
          <w:rFonts w:ascii="Times New Roman" w:hAnsi="Times New Roman"/>
        </w:rPr>
        <w:t xml:space="preserve">akceptovaní alebo schválení </w:t>
      </w:r>
      <w:commentRangeEnd w:id="142"/>
      <w:r w:rsidR="00F40BFB">
        <w:rPr>
          <w:rStyle w:val="Odkaznakomentr"/>
          <w:rFonts w:ascii="Times New Roman" w:eastAsia="Times New Roman" w:hAnsi="Times New Roman"/>
          <w:lang w:val="x-none" w:eastAsia="x-none"/>
        </w:rPr>
        <w:commentReference w:id="142"/>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143"/>
      <w:r w:rsidRPr="00A1156D">
        <w:rPr>
          <w:rFonts w:ascii="Times New Roman" w:hAnsi="Times New Roman"/>
          <w:bCs/>
        </w:rPr>
        <w:t xml:space="preserve">od nadobudnutia účinnosti Zmluvy o poskytnutí NFP </w:t>
      </w:r>
      <w:commentRangeEnd w:id="143"/>
      <w:r w:rsidR="00117A61" w:rsidRPr="00A1156D">
        <w:rPr>
          <w:rStyle w:val="Odkaznakomentr"/>
          <w:rFonts w:ascii="Times New Roman" w:hAnsi="Times New Roman"/>
          <w:sz w:val="22"/>
          <w:szCs w:val="22"/>
        </w:rPr>
        <w:commentReference w:id="143"/>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 xml:space="preserve">od ukončenia zmluvy </w:t>
      </w:r>
      <w:r w:rsidRPr="00A1156D">
        <w:rPr>
          <w:rFonts w:ascii="Times New Roman" w:hAnsi="Times New Roman"/>
          <w:bCs/>
        </w:rPr>
        <w:lastRenderedPageBreak/>
        <w:t>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5FD7A2E5"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ins w:id="144" w:author="Autor">
        <w:r w:rsidR="003B47B2">
          <w:rPr>
            <w:rFonts w:ascii="Times New Roman" w:hAnsi="Times New Roman"/>
          </w:rPr>
          <w:t>30</w:t>
        </w:r>
      </w:ins>
      <w:del w:id="145" w:author="Autor">
        <w:r w:rsidRPr="00A1156D" w:rsidDel="003B47B2">
          <w:rPr>
            <w:rFonts w:ascii="Times New Roman" w:hAnsi="Times New Roman"/>
          </w:rPr>
          <w:delText>15</w:delText>
        </w:r>
      </w:del>
      <w:r w:rsidRPr="00A1156D">
        <w:rPr>
          <w:rFonts w:ascii="Times New Roman" w:hAnsi="Times New Roman"/>
        </w:rPr>
        <w:t xml:space="preserve"> dní odo dňa doručenia oznámenia o </w:t>
      </w:r>
      <w:ins w:id="146" w:author="Auto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ins>
      <w:del w:id="147" w:author="Autor">
        <w:r w:rsidRPr="00A1156D" w:rsidDel="003B47B2">
          <w:rPr>
            <w:rFonts w:ascii="Times New Roman" w:hAnsi="Times New Roman"/>
          </w:rPr>
          <w:delText xml:space="preserve">schválení ex-ante kontroly </w:delText>
        </w:r>
      </w:del>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w:t>
      </w:r>
      <w:r w:rsidRPr="00A1156D">
        <w:rPr>
          <w:rFonts w:ascii="Times New Roman" w:hAnsi="Times New Roman"/>
        </w:rPr>
        <w:lastRenderedPageBreak/>
        <w:t xml:space="preserve">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 xml:space="preserve">vrátenie. Po podaní výpovede môže Prijímateľ túto vziať späť iba s písomným súhlasom Poskytovateľa. Výpovedná doba je jeden mesiac odo dňa, kedy je </w:t>
      </w:r>
      <w:r w:rsidR="00A52658" w:rsidRPr="00A1156D">
        <w:rPr>
          <w:rFonts w:ascii="Times New Roman" w:hAnsi="Times New Roman"/>
          <w:bCs/>
        </w:rPr>
        <w:lastRenderedPageBreak/>
        <w:t>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296EB88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ins w:id="148" w:author="Autor">
        <w:r w:rsidR="003B47B2">
          <w:rPr>
            <w:sz w:val="22"/>
            <w:szCs w:val="22"/>
          </w:rPr>
          <w:t>3</w:t>
        </w:r>
      </w:ins>
      <w:del w:id="149" w:author="Autor">
        <w:r w:rsidRPr="00A1156D" w:rsidDel="003B47B2">
          <w:rPr>
            <w:sz w:val="22"/>
            <w:szCs w:val="22"/>
          </w:rPr>
          <w:delText>4</w:delText>
        </w:r>
      </w:del>
      <w:r w:rsidRPr="00A1156D">
        <w:rPr>
          <w:sz w:val="22"/>
          <w:szCs w:val="22"/>
        </w:rPr>
        <w:t xml:space="preserve"> až </w:t>
      </w:r>
      <w:ins w:id="150" w:author="Autor">
        <w:r w:rsidR="003B47B2">
          <w:rPr>
            <w:sz w:val="22"/>
            <w:szCs w:val="22"/>
          </w:rPr>
          <w:t>8</w:t>
        </w:r>
      </w:ins>
      <w:del w:id="151" w:author="Autor">
        <w:r w:rsidRPr="00A1156D" w:rsidDel="003B47B2">
          <w:rPr>
            <w:sz w:val="22"/>
            <w:szCs w:val="22"/>
          </w:rPr>
          <w:delText>10</w:delText>
        </w:r>
      </w:del>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w:t>
      </w:r>
      <w:r w:rsidRPr="00A1156D">
        <w:rPr>
          <w:sz w:val="22"/>
          <w:szCs w:val="22"/>
        </w:rPr>
        <w:lastRenderedPageBreak/>
        <w:t xml:space="preserve">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rStyle w:val="Odkaznakomentr"/>
          <w:rFonts w:eastAsia="Times New Roman"/>
          <w:lang w:eastAsia="en-US"/>
        </w:rPr>
        <w:commentReference w:id="152"/>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153"/>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153"/>
      <w:r w:rsidRPr="00A1156D">
        <w:rPr>
          <w:rStyle w:val="Odkaznakomentr"/>
          <w:sz w:val="22"/>
          <w:szCs w:val="22"/>
        </w:rPr>
        <w:commentReference w:id="153"/>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273AA1DE"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ins w:id="154" w:author="Autor">
        <w:r w:rsidR="0046115F">
          <w:rPr>
            <w:rFonts w:ascii="Times New Roman" w:hAnsi="Times New Roman"/>
            <w:lang w:eastAsia="sk-SK"/>
          </w:rPr>
          <w:t>7</w:t>
        </w:r>
      </w:ins>
      <w:del w:id="155" w:author="Autor">
        <w:r w:rsidR="00F40BFB" w:rsidDel="0046115F">
          <w:rPr>
            <w:rFonts w:ascii="Times New Roman" w:hAnsi="Times New Roman"/>
            <w:lang w:eastAsia="sk-SK"/>
          </w:rPr>
          <w:delText>9</w:delText>
        </w:r>
      </w:del>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ins w:id="156" w:author="Autor">
        <w:r w:rsidR="0046115F">
          <w:rPr>
            <w:rFonts w:ascii="Times New Roman" w:hAnsi="Times New Roman"/>
            <w:lang w:eastAsia="sk-SK"/>
          </w:rPr>
          <w:t>7</w:t>
        </w:r>
      </w:ins>
      <w:del w:id="157" w:author="Autor">
        <w:r w:rsidR="00E730AB" w:rsidRPr="00A1156D" w:rsidDel="0046115F">
          <w:rPr>
            <w:rFonts w:ascii="Times New Roman" w:hAnsi="Times New Roman"/>
            <w:lang w:eastAsia="sk-SK"/>
          </w:rPr>
          <w:delText>9</w:delText>
        </w:r>
      </w:del>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dňová lehota splatnosti. Preplatok vzniknutý na základe zúčtovania Preddavkovej platby je Prijímateľ </w:t>
      </w:r>
      <w:r w:rsidRPr="00A1156D">
        <w:rPr>
          <w:rFonts w:ascii="Times New Roman" w:hAnsi="Times New Roman"/>
        </w:rPr>
        <w:lastRenderedPageBreak/>
        <w:t>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61159B0D" w:rsidR="00F74CDC" w:rsidRPr="00A1156D" w:rsidRDefault="002B3478" w:rsidP="000B7D53">
      <w:pPr>
        <w:numPr>
          <w:ilvl w:val="0"/>
          <w:numId w:val="9"/>
        </w:numPr>
        <w:spacing w:before="120" w:after="0" w:line="264" w:lineRule="auto"/>
        <w:jc w:val="both"/>
        <w:rPr>
          <w:rFonts w:ascii="Times New Roman" w:hAnsi="Times New Roman"/>
        </w:rPr>
      </w:pPr>
      <w:ins w:id="158" w:author="Auto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ins>
      <w:del w:id="159" w:author="Autor">
        <w:r w:rsidR="00F74CDC" w:rsidRPr="00A1156D" w:rsidDel="002B3478">
          <w:rPr>
            <w:rFonts w:ascii="Times New Roman" w:hAnsi="Times New Roman"/>
          </w:rPr>
          <w:delText xml:space="preserve">Vrátenie NFP alebo jeho časti formou platby na účet je </w:delText>
        </w:r>
        <w:r w:rsidR="000067AA" w:rsidRPr="00A1156D" w:rsidDel="002B3478">
          <w:rPr>
            <w:rFonts w:ascii="Times New Roman" w:hAnsi="Times New Roman"/>
          </w:rPr>
          <w:delText>P</w:delText>
        </w:r>
        <w:r w:rsidR="00F74CDC" w:rsidRPr="00A1156D" w:rsidDel="002B3478">
          <w:rPr>
            <w:rFonts w:ascii="Times New Roman" w:hAnsi="Times New Roman"/>
          </w:rPr>
          <w:delText xml:space="preserve">rijímateľ povinný realizovať prostredníctvom príkazu na </w:delText>
        </w:r>
        <w:r w:rsidR="007E42F6" w:rsidRPr="00A1156D" w:rsidDel="002B3478">
          <w:rPr>
            <w:rFonts w:ascii="Times New Roman" w:hAnsi="Times New Roman"/>
          </w:rPr>
          <w:delText xml:space="preserve">SEPA </w:delText>
        </w:r>
        <w:r w:rsidR="00F74CDC" w:rsidRPr="00A1156D" w:rsidDel="002B3478">
          <w:rPr>
            <w:rFonts w:ascii="Times New Roman" w:hAnsi="Times New Roman"/>
          </w:rPr>
          <w:delText xml:space="preserve">inkaso v rámci ITMS2014+ s uvedením jedinečného, ITMS2014+ automaticky </w:delText>
        </w:r>
        <w:r w:rsidR="00F74CDC" w:rsidRPr="00A1156D" w:rsidDel="002B3478">
          <w:rPr>
            <w:rFonts w:ascii="Times New Roman" w:hAnsi="Times New Roman"/>
            <w:lang w:eastAsia="sk-SK"/>
          </w:rPr>
          <w:delText>generovaného</w:delText>
        </w:r>
        <w:r w:rsidR="00F74CDC" w:rsidRPr="00A1156D" w:rsidDel="002B3478">
          <w:rPr>
            <w:rFonts w:ascii="Times New Roman" w:hAnsi="Times New Roman"/>
          </w:rPr>
          <w:delText xml:space="preserve"> variabilného symbolu</w:delText>
        </w:r>
        <w:r w:rsidR="006E5EC1" w:rsidRPr="00A1156D" w:rsidDel="002B3478">
          <w:rPr>
            <w:rFonts w:ascii="Times New Roman" w:hAnsi="Times New Roman"/>
          </w:rPr>
          <w:delText>; to neplatí pre Prijímateľa, ktorý je štátnou rozpočtovou organizáciou</w:delText>
        </w:r>
      </w:del>
      <w:r w:rsidR="00F74CDC" w:rsidRPr="00A1156D">
        <w:rPr>
          <w:rFonts w:ascii="Times New Roman" w:hAnsi="Times New Roman"/>
        </w:rPr>
        <w:t xml:space="preserve">. </w:t>
      </w:r>
    </w:p>
    <w:p w14:paraId="73FF83A2" w14:textId="0B76A654" w:rsidR="00F74CDC" w:rsidRPr="00A1156D" w:rsidDel="002B3478" w:rsidRDefault="002B7D4C" w:rsidP="000B7D53">
      <w:pPr>
        <w:numPr>
          <w:ilvl w:val="0"/>
          <w:numId w:val="9"/>
        </w:numPr>
        <w:spacing w:before="120" w:after="0" w:line="264" w:lineRule="auto"/>
        <w:jc w:val="both"/>
        <w:rPr>
          <w:del w:id="160" w:author="Autor"/>
          <w:rFonts w:ascii="Times New Roman" w:hAnsi="Times New Roman"/>
        </w:rPr>
      </w:pPr>
      <w:del w:id="161" w:author="Autor">
        <w:r w:rsidRPr="00A1156D" w:rsidDel="002B3478">
          <w:rPr>
            <w:rFonts w:ascii="Times New Roman" w:hAnsi="Times New Roman"/>
          </w:rPr>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r w:rsidR="00F74CDC" w:rsidRPr="00A1156D" w:rsidDel="002B3478">
          <w:rPr>
            <w:rFonts w:ascii="Times New Roman" w:hAnsi="Times New Roman"/>
          </w:rPr>
          <w:delText xml:space="preserve"> </w:delText>
        </w:r>
      </w:del>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2260A0E6" w:rsidR="00F74CDC" w:rsidRPr="00A1156D" w:rsidDel="002B3478" w:rsidRDefault="00F74CDC" w:rsidP="000B7D53">
      <w:pPr>
        <w:numPr>
          <w:ilvl w:val="0"/>
          <w:numId w:val="9"/>
        </w:numPr>
        <w:spacing w:before="120" w:after="0" w:line="264" w:lineRule="auto"/>
        <w:jc w:val="both"/>
        <w:rPr>
          <w:del w:id="162" w:author="Autor"/>
          <w:rFonts w:ascii="Times New Roman" w:hAnsi="Times New Roman"/>
        </w:rPr>
      </w:pPr>
      <w:del w:id="163" w:author="Autor">
        <w:r w:rsidRPr="00A1156D" w:rsidDel="002B3478">
          <w:rPr>
            <w:rFonts w:ascii="Times New Roman" w:hAnsi="Times New Roman"/>
          </w:rPr>
          <w:delText>Pre zabezpečenie využitia príkazu na</w:delText>
        </w:r>
        <w:r w:rsidR="007E42F6" w:rsidRPr="00A1156D" w:rsidDel="002B3478">
          <w:rPr>
            <w:rFonts w:ascii="Times New Roman" w:hAnsi="Times New Roman"/>
          </w:rPr>
          <w:delText xml:space="preserve"> SEPA</w:delText>
        </w:r>
        <w:r w:rsidRPr="00A1156D" w:rsidDel="002B3478">
          <w:rPr>
            <w:rFonts w:ascii="Times New Roman" w:hAnsi="Times New Roman"/>
          </w:rPr>
          <w:delText xml:space="preserve"> inkaso ako spôsobu vrátenia NFP alebo jeho časti sa Prijímateľ </w:delText>
        </w:r>
        <w:r w:rsidR="00645B23" w:rsidRPr="00A1156D" w:rsidDel="002B3478">
          <w:rPr>
            <w:rFonts w:ascii="Times New Roman" w:hAnsi="Times New Roman"/>
          </w:rPr>
          <w:delText>najneskôr pred zadaním prvého príkazu na SEPA inkaso prostredníctvom ITMS2014+ v zmysle ods</w:delText>
        </w:r>
        <w:r w:rsidR="00CE5784" w:rsidRPr="00A1156D" w:rsidDel="002B3478">
          <w:rPr>
            <w:rFonts w:ascii="Times New Roman" w:hAnsi="Times New Roman"/>
          </w:rPr>
          <w:delText>eku</w:delText>
        </w:r>
        <w:r w:rsidR="00645B23" w:rsidRPr="00A1156D" w:rsidDel="002B3478">
          <w:rPr>
            <w:rFonts w:ascii="Times New Roman" w:hAnsi="Times New Roman"/>
          </w:rPr>
          <w:delText xml:space="preserve"> 6 tohto článku </w:delText>
        </w:r>
        <w:r w:rsidRPr="00A1156D" w:rsidDel="002B3478">
          <w:rPr>
            <w:rFonts w:ascii="Times New Roman" w:hAnsi="Times New Roman"/>
          </w:rPr>
          <w:delText xml:space="preserve">zaväzuje zabezpečiť nasledovné: </w:delText>
        </w:r>
      </w:del>
    </w:p>
    <w:p w14:paraId="0FE21E23" w14:textId="69F5DA70" w:rsidR="00F74CDC" w:rsidRPr="00A1156D" w:rsidDel="002B3478" w:rsidRDefault="00F74CDC" w:rsidP="000B7D53">
      <w:pPr>
        <w:numPr>
          <w:ilvl w:val="1"/>
          <w:numId w:val="72"/>
        </w:numPr>
        <w:tabs>
          <w:tab w:val="clear" w:pos="1440"/>
          <w:tab w:val="num" w:pos="1134"/>
        </w:tabs>
        <w:spacing w:before="120" w:after="0" w:line="264" w:lineRule="auto"/>
        <w:ind w:left="1134" w:hanging="425"/>
        <w:jc w:val="both"/>
        <w:rPr>
          <w:del w:id="164" w:author="Autor"/>
          <w:rFonts w:ascii="Times New Roman" w:hAnsi="Times New Roman"/>
        </w:rPr>
      </w:pPr>
      <w:del w:id="165" w:author="Autor">
        <w:r w:rsidRPr="00A1156D" w:rsidDel="002B3478">
          <w:rPr>
            <w:rFonts w:ascii="Times New Roman" w:hAnsi="Times New Roman"/>
          </w:rPr>
          <w:delText>Prijímateľ udel</w:delText>
        </w:r>
        <w:r w:rsidR="00A52E02" w:rsidRPr="00A1156D" w:rsidDel="002B3478">
          <w:rPr>
            <w:rFonts w:ascii="Times New Roman" w:hAnsi="Times New Roman"/>
          </w:rPr>
          <w:delText>í</w:delText>
        </w:r>
        <w:r w:rsidRPr="00A1156D" w:rsidDel="002B3478">
          <w:rPr>
            <w:rFonts w:ascii="Times New Roman" w:hAnsi="Times New Roman"/>
          </w:rPr>
          <w:delText xml:space="preserve"> súhlas na úhradu pohľadávok prostredníctvom príkazu na </w:delText>
        </w:r>
        <w:r w:rsidR="007E42F6" w:rsidRPr="00A1156D" w:rsidDel="002B3478">
          <w:rPr>
            <w:rFonts w:ascii="Times New Roman" w:hAnsi="Times New Roman"/>
          </w:rPr>
          <w:delText xml:space="preserve">SEPA </w:delText>
        </w:r>
        <w:r w:rsidRPr="00A1156D" w:rsidDel="002B3478">
          <w:rPr>
            <w:rFonts w:ascii="Times New Roman" w:hAnsi="Times New Roman"/>
          </w:rPr>
          <w:delText>inkaso tým, že podpí</w:delText>
        </w:r>
        <w:r w:rsidR="00A52E02" w:rsidRPr="00A1156D" w:rsidDel="002B3478">
          <w:rPr>
            <w:rFonts w:ascii="Times New Roman" w:hAnsi="Times New Roman"/>
          </w:rPr>
          <w:delText>še</w:delText>
        </w:r>
        <w:r w:rsidRPr="00A1156D" w:rsidDel="002B3478">
          <w:rPr>
            <w:rFonts w:ascii="Times New Roman" w:hAnsi="Times New Roman"/>
          </w:rPr>
          <w:delText xml:space="preserve"> Mandát na inkaso;</w:delText>
        </w:r>
        <w:r w:rsidR="00A52E02" w:rsidRPr="00A1156D" w:rsidDel="002B3478">
          <w:rPr>
            <w:rFonts w:ascii="Times New Roman" w:hAnsi="Times New Roman"/>
          </w:rPr>
          <w:delText xml:space="preserve"> </w:delText>
        </w:r>
        <w:r w:rsidR="000E58B5" w:rsidRPr="00A1156D" w:rsidDel="002B3478">
          <w:rPr>
            <w:rFonts w:ascii="Times New Roman" w:hAnsi="Times New Roman"/>
          </w:rPr>
          <w:delText xml:space="preserve">ak je v súlade s § 42 </w:delText>
        </w:r>
        <w:r w:rsidR="00A377E2" w:rsidDel="002B3478">
          <w:rPr>
            <w:rFonts w:ascii="Times New Roman" w:hAnsi="Times New Roman"/>
          </w:rPr>
          <w:delText>Z</w:delText>
        </w:r>
        <w:r w:rsidR="007E42F6" w:rsidRPr="00A1156D" w:rsidDel="002B3478">
          <w:rPr>
            <w:rFonts w:ascii="Times New Roman" w:hAnsi="Times New Roman"/>
          </w:rPr>
          <w:delText xml:space="preserve">ákona o príspevku z EŠIF </w:delText>
        </w:r>
        <w:r w:rsidR="000E58B5" w:rsidRPr="00A1156D" w:rsidDel="002B3478">
          <w:rPr>
            <w:rFonts w:ascii="Times New Roman" w:hAnsi="Times New Roman"/>
          </w:rPr>
          <w:delText xml:space="preserve">potrebné vrátiť NFP alebo jeho časť aj na účet </w:delText>
        </w:r>
        <w:r w:rsidR="006D5DEB" w:rsidDel="002B3478">
          <w:rPr>
            <w:rFonts w:ascii="Times New Roman" w:hAnsi="Times New Roman"/>
          </w:rPr>
          <w:delText>CO</w:delText>
        </w:r>
        <w:r w:rsidR="000E58B5" w:rsidRPr="00A1156D" w:rsidDel="002B3478">
          <w:rPr>
            <w:rFonts w:ascii="Times New Roman" w:hAnsi="Times New Roman"/>
          </w:rPr>
          <w:delText xml:space="preserve">, Prijímateľ podpíše Mandát na inkaso aj v prospech </w:delText>
        </w:r>
        <w:r w:rsidR="006D5DEB" w:rsidDel="002B3478">
          <w:rPr>
            <w:rFonts w:ascii="Times New Roman" w:hAnsi="Times New Roman"/>
          </w:rPr>
          <w:delText>CO</w:delText>
        </w:r>
        <w:r w:rsidR="000E58B5" w:rsidRPr="00A1156D" w:rsidDel="002B3478">
          <w:rPr>
            <w:rFonts w:ascii="Times New Roman" w:hAnsi="Times New Roman"/>
          </w:rPr>
          <w:delText xml:space="preserve">; </w:delText>
        </w:r>
        <w:r w:rsidR="00A52E02" w:rsidRPr="00A1156D" w:rsidDel="002B3478">
          <w:rPr>
            <w:rFonts w:ascii="Times New Roman" w:hAnsi="Times New Roman"/>
          </w:rPr>
          <w:delText>vzor Mandátu na inkaso dodá Prijímateľovi Poskytovateľ;</w:delText>
        </w:r>
      </w:del>
    </w:p>
    <w:p w14:paraId="70AAD364" w14:textId="0163E256" w:rsidR="00F74CDC" w:rsidRPr="00A1156D" w:rsidDel="002B3478" w:rsidRDefault="00F74CDC" w:rsidP="000B7D53">
      <w:pPr>
        <w:numPr>
          <w:ilvl w:val="1"/>
          <w:numId w:val="72"/>
        </w:numPr>
        <w:tabs>
          <w:tab w:val="clear" w:pos="1440"/>
          <w:tab w:val="num" w:pos="1134"/>
        </w:tabs>
        <w:spacing w:before="120" w:after="0" w:line="264" w:lineRule="auto"/>
        <w:ind w:left="1134" w:hanging="425"/>
        <w:jc w:val="both"/>
        <w:rPr>
          <w:del w:id="166" w:author="Autor"/>
          <w:rFonts w:ascii="Times New Roman" w:hAnsi="Times New Roman"/>
        </w:rPr>
      </w:pPr>
      <w:del w:id="167" w:author="Autor">
        <w:r w:rsidRPr="00A1156D" w:rsidDel="002B3478">
          <w:rPr>
            <w:rFonts w:ascii="Times New Roman" w:hAnsi="Times New Roman"/>
          </w:rPr>
          <w:delText>Prijímateľ </w:delText>
        </w:r>
        <w:r w:rsidR="001D2B22" w:rsidRPr="00A1156D" w:rsidDel="002B3478">
          <w:rPr>
            <w:rFonts w:ascii="Times New Roman" w:hAnsi="Times New Roman"/>
          </w:rPr>
          <w:delText xml:space="preserve">na základe podpísaného Mandátu na inkaso </w:delText>
        </w:r>
        <w:r w:rsidR="007E42F6" w:rsidRPr="00A1156D" w:rsidDel="002B3478">
          <w:rPr>
            <w:rFonts w:ascii="Times New Roman" w:hAnsi="Times New Roman"/>
          </w:rPr>
          <w:delText>zadá</w:delText>
        </w:r>
        <w:r w:rsidR="008A1116" w:rsidRPr="00A1156D" w:rsidDel="002B3478">
          <w:rPr>
            <w:rFonts w:ascii="Times New Roman" w:hAnsi="Times New Roman"/>
          </w:rPr>
          <w:delText xml:space="preserve"> súhlas s inkasom </w:delText>
        </w:r>
        <w:r w:rsidR="00AA6684" w:rsidRPr="00A1156D" w:rsidDel="002B3478">
          <w:rPr>
            <w:rFonts w:ascii="Times New Roman" w:hAnsi="Times New Roman"/>
          </w:rPr>
          <w:delText>v</w:delText>
        </w:r>
        <w:r w:rsidRPr="00A1156D" w:rsidDel="002B3478">
          <w:rPr>
            <w:rFonts w:ascii="Times New Roman" w:hAnsi="Times New Roman"/>
          </w:rPr>
          <w:delText xml:space="preserve"> bank</w:delText>
        </w:r>
        <w:r w:rsidR="00AA6684" w:rsidRPr="00A1156D" w:rsidDel="002B3478">
          <w:rPr>
            <w:rFonts w:ascii="Times New Roman" w:hAnsi="Times New Roman"/>
          </w:rPr>
          <w:delText>e</w:delText>
        </w:r>
        <w:r w:rsidRPr="00A1156D" w:rsidDel="002B3478">
          <w:rPr>
            <w:rFonts w:ascii="Times New Roman" w:hAnsi="Times New Roman"/>
          </w:rPr>
          <w:delText>, v ktorej má zriadený účet</w:delText>
        </w:r>
        <w:r w:rsidR="007E42F6" w:rsidRPr="00A1156D" w:rsidDel="002B3478">
          <w:rPr>
            <w:rFonts w:ascii="Times New Roman" w:hAnsi="Times New Roman"/>
          </w:rPr>
          <w:delText>,</w:delText>
        </w:r>
        <w:r w:rsidRPr="00A1156D" w:rsidDel="002B3478">
          <w:rPr>
            <w:rFonts w:ascii="Times New Roman" w:hAnsi="Times New Roman"/>
          </w:rPr>
          <w:delText xml:space="preserve"> z ktorého chce realizovať vrátenie NFP alebo jeho časti.</w:delText>
        </w:r>
      </w:del>
    </w:p>
    <w:p w14:paraId="647CA9BF" w14:textId="6C7E3639" w:rsidR="00F74CDC" w:rsidRPr="00A1156D" w:rsidDel="002B3478" w:rsidRDefault="00F74CDC" w:rsidP="000B7D53">
      <w:pPr>
        <w:spacing w:before="120" w:after="0" w:line="264" w:lineRule="auto"/>
        <w:ind w:left="540"/>
        <w:jc w:val="both"/>
        <w:rPr>
          <w:del w:id="168" w:author="Autor"/>
          <w:rFonts w:ascii="Times New Roman" w:hAnsi="Times New Roman"/>
        </w:rPr>
      </w:pPr>
      <w:del w:id="169" w:author="Autor">
        <w:r w:rsidRPr="00A1156D" w:rsidDel="002B3478">
          <w:rPr>
            <w:rFonts w:ascii="Times New Roman" w:hAnsi="Times New Roman"/>
          </w:rPr>
          <w:delText xml:space="preserve">Mandát na inkaso udelený Prijímateľom neoprávňuje Poskytovateľa na automatické odpísanie sumy finančných prostriedkov z účtu Prijímateľa. Mandát na inkaso bude využitý až na základe príkazu na </w:delText>
        </w:r>
        <w:r w:rsidR="007E42F6" w:rsidRPr="00A1156D" w:rsidDel="002B3478">
          <w:rPr>
            <w:rFonts w:ascii="Times New Roman" w:hAnsi="Times New Roman"/>
          </w:rPr>
          <w:delText xml:space="preserve">SEPA </w:delText>
        </w:r>
        <w:r w:rsidRPr="00A1156D" w:rsidDel="002B3478">
          <w:rPr>
            <w:rFonts w:ascii="Times New Roman" w:hAnsi="Times New Roman"/>
          </w:rPr>
          <w:delText xml:space="preserve">inkaso zadaného Prijímateľom v ITMS2014+ a slúži na zjednodušenie vysporiadania finančných vzťahov. </w:delText>
        </w:r>
      </w:del>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r>
        <w:rPr>
          <w:rStyle w:val="Odkaznakomentr"/>
          <w:rFonts w:ascii="Times New Roman" w:eastAsia="Times New Roman" w:hAnsi="Times New Roman"/>
        </w:rPr>
        <w:commentReference w:id="170"/>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lastRenderedPageBreak/>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808F3CE"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ins w:id="171" w:author="Autor">
        <w:r w:rsidR="00A10475">
          <w:rPr>
            <w:rFonts w:ascii="Times New Roman" w:hAnsi="Times New Roman"/>
            <w:lang w:eastAsia="sk-SK"/>
          </w:rPr>
          <w:t>3</w:t>
        </w:r>
      </w:ins>
      <w:del w:id="172" w:author="Autor">
        <w:r w:rsidRPr="00A1156D" w:rsidDel="00A10475">
          <w:rPr>
            <w:rFonts w:ascii="Times New Roman" w:hAnsi="Times New Roman"/>
            <w:lang w:eastAsia="sk-SK"/>
          </w:rPr>
          <w:delText>5</w:delText>
        </w:r>
      </w:del>
      <w:r w:rsidRPr="00A1156D">
        <w:rPr>
          <w:rFonts w:ascii="Times New Roman" w:hAnsi="Times New Roman"/>
          <w:lang w:eastAsia="sk-SK"/>
        </w:rPr>
        <w:t xml:space="preserve"> až </w:t>
      </w:r>
      <w:ins w:id="173" w:author="Autor">
        <w:r w:rsidR="00A10475">
          <w:rPr>
            <w:rFonts w:ascii="Times New Roman" w:hAnsi="Times New Roman"/>
            <w:lang w:eastAsia="sk-SK"/>
          </w:rPr>
          <w:t>8</w:t>
        </w:r>
      </w:ins>
      <w:del w:id="174" w:author="Autor">
        <w:r w:rsidRPr="00A1156D" w:rsidDel="00A10475">
          <w:rPr>
            <w:rFonts w:ascii="Times New Roman" w:hAnsi="Times New Roman"/>
            <w:lang w:eastAsia="sk-SK"/>
          </w:rPr>
          <w:delText>10</w:delText>
        </w:r>
      </w:del>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175"/>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175"/>
      <w:r w:rsidRPr="000B7D53">
        <w:rPr>
          <w:rStyle w:val="Odkaznakomentr"/>
          <w:rFonts w:ascii="Times New Roman" w:eastAsia="Times New Roman" w:hAnsi="Times New Roman"/>
          <w:sz w:val="22"/>
          <w:szCs w:val="22"/>
          <w:lang w:val="x-none" w:eastAsia="x-none"/>
        </w:rPr>
        <w:commentReference w:id="175"/>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w:t>
      </w:r>
      <w:r w:rsidR="005C4A9E" w:rsidRPr="00A1156D">
        <w:rPr>
          <w:sz w:val="22"/>
          <w:szCs w:val="22"/>
        </w:rPr>
        <w:lastRenderedPageBreak/>
        <w:t xml:space="preserve">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4A0FA3">
      <w:pPr>
        <w:pStyle w:val="Normlnywebov"/>
        <w:numPr>
          <w:ilvl w:val="0"/>
          <w:numId w:val="45"/>
        </w:numPr>
        <w:spacing w:before="120" w:beforeAutospacing="0" w:after="0" w:afterAutospacing="0" w:line="264" w:lineRule="auto"/>
        <w:jc w:val="both"/>
        <w:rPr>
          <w:ins w:id="176" w:author="Autor"/>
          <w:sz w:val="22"/>
          <w:szCs w:val="22"/>
        </w:rPr>
        <w:pPrChange w:id="177" w:author="Autor">
          <w:pPr>
            <w:pStyle w:val="Normlnywebov"/>
            <w:numPr>
              <w:numId w:val="77"/>
            </w:numPr>
            <w:tabs>
              <w:tab w:val="num" w:pos="360"/>
            </w:tabs>
            <w:spacing w:before="120" w:beforeAutospacing="0" w:after="0" w:afterAutospacing="0" w:line="264" w:lineRule="auto"/>
            <w:ind w:left="360" w:hanging="180"/>
            <w:jc w:val="both"/>
          </w:pPr>
        </w:pPrChange>
      </w:pPr>
      <w:commentRangeStart w:id="178"/>
      <w:ins w:id="179" w:author="Autor">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178"/>
        <w:r w:rsidRPr="006055EE">
          <w:rPr>
            <w:rStyle w:val="Odkaznakomentr"/>
            <w:sz w:val="22"/>
            <w:szCs w:val="22"/>
            <w:lang w:val="x-none" w:eastAsia="x-none"/>
          </w:rPr>
          <w:commentReference w:id="178"/>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w:t>
        </w:r>
        <w:r w:rsidRPr="006055EE">
          <w:rPr>
            <w:sz w:val="22"/>
            <w:szCs w:val="22"/>
          </w:rPr>
          <w:lastRenderedPageBreak/>
          <w:t>oprávnenou osobou písomný zoznam prijatých opatrení, ak oprávnená osoba vyžadovala jeho prepracovanie a predloženie.</w:t>
        </w:r>
      </w:ins>
    </w:p>
    <w:p w14:paraId="474237EE" w14:textId="7C2DC01B" w:rsidR="00107570" w:rsidRPr="00A1156D" w:rsidDel="006508C3" w:rsidRDefault="00107570" w:rsidP="004A0FA3">
      <w:pPr>
        <w:pStyle w:val="Normlnywebov"/>
        <w:numPr>
          <w:ilvl w:val="0"/>
          <w:numId w:val="45"/>
        </w:numPr>
        <w:spacing w:before="120" w:beforeAutospacing="0" w:after="0" w:afterAutospacing="0" w:line="264" w:lineRule="auto"/>
        <w:ind w:left="567" w:hanging="425"/>
        <w:jc w:val="both"/>
        <w:rPr>
          <w:del w:id="180" w:author="Autor"/>
          <w:sz w:val="22"/>
          <w:szCs w:val="22"/>
        </w:rPr>
        <w:pPrChange w:id="181" w:author="Autor">
          <w:pPr>
            <w:pStyle w:val="Normlnywebov"/>
            <w:numPr>
              <w:numId w:val="77"/>
            </w:numPr>
            <w:tabs>
              <w:tab w:val="num" w:pos="360"/>
            </w:tabs>
            <w:spacing w:before="120" w:beforeAutospacing="0" w:after="0" w:afterAutospacing="0" w:line="264" w:lineRule="auto"/>
            <w:ind w:left="567" w:hanging="425"/>
            <w:jc w:val="both"/>
          </w:pPr>
        </w:pPrChange>
      </w:pPr>
      <w:del w:id="182" w:author="Autor">
        <w:r w:rsidRPr="00A1156D" w:rsidDel="006508C3">
          <w:rPr>
            <w:sz w:val="22"/>
            <w:szCs w:val="22"/>
          </w:rPr>
          <w:delText xml:space="preserve">Prijímateľ je povinný prijať opatrenia  na nápravu nedostatkov zistených kontrolou/auditom v zmysle </w:delText>
        </w:r>
        <w:r w:rsidR="008A6F2D" w:rsidRPr="00A1156D" w:rsidDel="006508C3">
          <w:rPr>
            <w:sz w:val="22"/>
            <w:szCs w:val="22"/>
          </w:rPr>
          <w:delText>čiastkovej správy z kontroly/</w:delText>
        </w:r>
        <w:r w:rsidRPr="00A1156D" w:rsidDel="006508C3">
          <w:rPr>
            <w:sz w:val="22"/>
            <w:szCs w:val="22"/>
          </w:rPr>
          <w:delText>správy z kontroly/auditu v lehote stanovenej oprávnenými osobami na výkon kontroly/auditu. Prijímateľ je zároveň povinný zaslať osobám oprávneným na výkon kontroly/auditu</w:delText>
        </w:r>
        <w:r w:rsidR="00B3503F" w:rsidRPr="00A1156D" w:rsidDel="006508C3">
          <w:rPr>
            <w:sz w:val="22"/>
            <w:szCs w:val="22"/>
          </w:rPr>
          <w:delText xml:space="preserve"> a</w:delText>
        </w:r>
        <w:r w:rsidR="00611B4D" w:rsidRPr="00A1156D" w:rsidDel="006508C3">
          <w:rPr>
            <w:sz w:val="22"/>
            <w:szCs w:val="22"/>
          </w:rPr>
          <w:delText xml:space="preserve"> vždy aj </w:delText>
        </w:r>
        <w:r w:rsidR="00B3503F" w:rsidRPr="00A1156D" w:rsidDel="006508C3">
          <w:rPr>
            <w:sz w:val="22"/>
            <w:szCs w:val="22"/>
          </w:rPr>
          <w:delText>Poskytovateľovi,</w:delText>
        </w:r>
        <w:r w:rsidR="00611B4D" w:rsidRPr="00A1156D" w:rsidDel="006508C3">
          <w:rPr>
            <w:sz w:val="22"/>
            <w:szCs w:val="22"/>
          </w:rPr>
          <w:delText xml:space="preserve"> ak nie je v konkrétnom prípade osobou vykonávajúcou kontrolu/audit</w:delText>
        </w:r>
        <w:r w:rsidR="00AA2FB0" w:rsidRPr="00A1156D" w:rsidDel="006508C3">
          <w:rPr>
            <w:sz w:val="22"/>
            <w:szCs w:val="22"/>
          </w:rPr>
          <w:delText>,</w:delText>
        </w:r>
        <w:r w:rsidRPr="00A1156D" w:rsidDel="006508C3">
          <w:rPr>
            <w:sz w:val="22"/>
            <w:szCs w:val="22"/>
          </w:rPr>
          <w:delText xml:space="preserve"> </w:delText>
        </w:r>
        <w:r w:rsidR="006446E3" w:rsidRPr="00A1156D" w:rsidDel="006508C3">
          <w:rPr>
            <w:sz w:val="22"/>
            <w:szCs w:val="22"/>
          </w:rPr>
          <w:delText xml:space="preserve">písomný zoznam prijatých </w:delText>
        </w:r>
        <w:r w:rsidRPr="00A1156D" w:rsidDel="006508C3">
          <w:rPr>
            <w:sz w:val="22"/>
            <w:szCs w:val="22"/>
          </w:rPr>
          <w:delText xml:space="preserve">opatrení na nápravu zistených nedostatkov </w:delText>
        </w:r>
        <w:r w:rsidR="006446E3" w:rsidRPr="00A1156D" w:rsidDel="006508C3">
          <w:rPr>
            <w:sz w:val="22"/>
            <w:szCs w:val="22"/>
          </w:rPr>
          <w:delText>v lehote uvedenej v čiastkovej správe z kontroly/správe z kontroly/auditu a na výzvu Poskytovateľa predložiť dokumentáciu preukazujúcu splnenie prijatých opatrení</w:delText>
        </w:r>
        <w:r w:rsidRPr="00A1156D" w:rsidDel="006508C3">
          <w:rPr>
            <w:sz w:val="22"/>
            <w:szCs w:val="22"/>
          </w:rPr>
          <w:delText>.</w:delText>
        </w:r>
        <w:r w:rsidR="00B3503F" w:rsidRPr="00A1156D" w:rsidDel="006508C3">
          <w:rPr>
            <w:sz w:val="22"/>
            <w:szCs w:val="22"/>
          </w:rPr>
          <w:delText xml:space="preserve"> Plnenie informačnej povinnosti Prijímateľa podľa </w:delText>
        </w:r>
        <w:r w:rsidR="000678BB" w:rsidRPr="00A1156D" w:rsidDel="006508C3">
          <w:rPr>
            <w:sz w:val="22"/>
            <w:szCs w:val="22"/>
          </w:rPr>
          <w:delText>článku</w:delText>
        </w:r>
        <w:r w:rsidR="00B3503F" w:rsidRPr="00A1156D" w:rsidDel="006508C3">
          <w:rPr>
            <w:sz w:val="22"/>
            <w:szCs w:val="22"/>
          </w:rPr>
          <w:delText xml:space="preserve"> 4 ods</w:delText>
        </w:r>
        <w:r w:rsidR="00CE5784" w:rsidRPr="00A1156D" w:rsidDel="006508C3">
          <w:rPr>
            <w:sz w:val="22"/>
            <w:szCs w:val="22"/>
          </w:rPr>
          <w:delText>ek</w:delText>
        </w:r>
        <w:r w:rsidR="00B3503F" w:rsidRPr="00A1156D" w:rsidDel="006508C3">
          <w:rPr>
            <w:sz w:val="22"/>
            <w:szCs w:val="22"/>
          </w:rPr>
          <w:delText xml:space="preserve"> 7 prvá veta VZP </w:delText>
        </w:r>
        <w:r w:rsidR="00AD18FE" w:rsidRPr="00A1156D" w:rsidDel="006508C3">
          <w:rPr>
            <w:sz w:val="22"/>
            <w:szCs w:val="22"/>
          </w:rPr>
          <w:delText xml:space="preserve">(v časti týkajúcej sa povinného informovania o zisteniach oprávnených osôb na výkon kontroly/auditu, prípadne iných kontrolných orgánov) </w:delText>
        </w:r>
        <w:r w:rsidR="00B3503F" w:rsidRPr="00A1156D" w:rsidDel="006508C3">
          <w:rPr>
            <w:sz w:val="22"/>
            <w:szCs w:val="22"/>
          </w:rPr>
          <w:delText>platí v nezmenenom rozsahu, pričom tam uvedená informačná povinnosť Prijímateľa môže byť podľa okolností konkrétneho prípadu čiastočne alebo úplne splnená zaslaním správy v zmysle predchádzajúcej vety.</w:delText>
        </w:r>
        <w:r w:rsidR="002878E4" w:rsidRPr="00A1156D" w:rsidDel="006508C3">
          <w:rPr>
            <w:sz w:val="22"/>
            <w:szCs w:val="22"/>
          </w:rPr>
          <w:delText xml:space="preserve"> Prijímateľ je zároveň povinný prepracovať a predložiť v lehote určenej oprávnenou osobou písomný zoznam prijatých opatrení, ak oprávnená osoba vyžadovala jeho prepracovanie a predloženie.</w:delText>
        </w:r>
      </w:del>
    </w:p>
    <w:p w14:paraId="52687628" w14:textId="342BAF39" w:rsidR="00107570" w:rsidRPr="00A1156D" w:rsidRDefault="008066A8" w:rsidP="004A0FA3">
      <w:pPr>
        <w:pStyle w:val="Normlnywebov"/>
        <w:numPr>
          <w:ilvl w:val="0"/>
          <w:numId w:val="45"/>
        </w:numPr>
        <w:spacing w:before="120" w:beforeAutospacing="0" w:after="0" w:afterAutospacing="0" w:line="264" w:lineRule="auto"/>
        <w:ind w:left="567" w:hanging="425"/>
        <w:jc w:val="both"/>
        <w:rPr>
          <w:sz w:val="22"/>
          <w:szCs w:val="22"/>
        </w:rPr>
        <w:pPrChange w:id="183" w:author="Autor">
          <w:pPr>
            <w:pStyle w:val="Normlnywebov"/>
            <w:numPr>
              <w:numId w:val="77"/>
            </w:numPr>
            <w:tabs>
              <w:tab w:val="num" w:pos="360"/>
            </w:tabs>
            <w:spacing w:before="120" w:beforeAutospacing="0" w:after="0" w:afterAutospacing="0" w:line="264" w:lineRule="auto"/>
            <w:ind w:left="567" w:hanging="425"/>
            <w:jc w:val="both"/>
          </w:pPr>
        </w:pPrChange>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4A0FA3">
      <w:pPr>
        <w:pStyle w:val="Normlnywebov"/>
        <w:numPr>
          <w:ilvl w:val="0"/>
          <w:numId w:val="45"/>
        </w:numPr>
        <w:spacing w:before="120" w:beforeAutospacing="0" w:after="0" w:afterAutospacing="0" w:line="264" w:lineRule="auto"/>
        <w:ind w:left="567" w:hanging="425"/>
        <w:jc w:val="both"/>
        <w:rPr>
          <w:sz w:val="22"/>
          <w:szCs w:val="22"/>
        </w:rPr>
        <w:pPrChange w:id="184" w:author="Autor">
          <w:pPr>
            <w:pStyle w:val="Normlnywebov"/>
            <w:numPr>
              <w:numId w:val="77"/>
            </w:numPr>
            <w:tabs>
              <w:tab w:val="num" w:pos="360"/>
            </w:tabs>
            <w:spacing w:before="120" w:beforeAutospacing="0" w:after="0" w:afterAutospacing="0" w:line="264" w:lineRule="auto"/>
            <w:ind w:left="567" w:hanging="425"/>
            <w:jc w:val="both"/>
          </w:pPr>
        </w:pPrChange>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185"/>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185"/>
      <w:r w:rsidR="00F2106D" w:rsidRPr="00A1156D">
        <w:rPr>
          <w:rStyle w:val="Odkaznakomentr"/>
          <w:rFonts w:ascii="Times New Roman" w:hAnsi="Times New Roman"/>
          <w:sz w:val="22"/>
          <w:szCs w:val="22"/>
        </w:rPr>
        <w:commentReference w:id="185"/>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lastRenderedPageBreak/>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186"/>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186"/>
      <w:r w:rsidR="00492601">
        <w:rPr>
          <w:rStyle w:val="Odkaznakomentr"/>
          <w:rFonts w:ascii="Times New Roman" w:eastAsia="Times New Roman" w:hAnsi="Times New Roman"/>
        </w:rPr>
        <w:commentReference w:id="186"/>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lastRenderedPageBreak/>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73B1256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commentRangeStart w:id="187"/>
      <w:r w:rsidR="008B1DAE" w:rsidRPr="00A1156D">
        <w:rPr>
          <w:rFonts w:ascii="Times New Roman" w:hAnsi="Times New Roman"/>
          <w:lang w:eastAsia="sk-SK"/>
        </w:rPr>
        <w:t>....</w:t>
      </w:r>
      <w:commentRangeEnd w:id="187"/>
      <w:r w:rsidR="00993ADD">
        <w:rPr>
          <w:rStyle w:val="Odkaznakomentr"/>
          <w:rFonts w:ascii="Times New Roman" w:eastAsia="Times New Roman" w:hAnsi="Times New Roman"/>
        </w:rPr>
        <w:commentReference w:id="187"/>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188"/>
      <w:r w:rsidRPr="00A1156D">
        <w:rPr>
          <w:rFonts w:ascii="Times New Roman" w:hAnsi="Times New Roman"/>
        </w:rPr>
        <w:t xml:space="preserve">3 mesiacov </w:t>
      </w:r>
      <w:commentRangeEnd w:id="188"/>
      <w:r w:rsidR="000836FA" w:rsidRPr="00A1156D">
        <w:rPr>
          <w:rStyle w:val="Odkaznakomentr"/>
          <w:rFonts w:ascii="Times New Roman" w:eastAsia="Times New Roman" w:hAnsi="Times New Roman"/>
          <w:sz w:val="22"/>
          <w:szCs w:val="22"/>
        </w:rPr>
        <w:commentReference w:id="188"/>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lastRenderedPageBreak/>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189"/>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189"/>
      <w:r w:rsidR="00492601">
        <w:rPr>
          <w:rStyle w:val="Odkaznakomentr"/>
          <w:rFonts w:ascii="Times New Roman" w:eastAsia="Times New Roman" w:hAnsi="Times New Roman"/>
        </w:rPr>
        <w:commentReference w:id="189"/>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13E1463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w:t>
      </w:r>
      <w:del w:id="190" w:author="Autor">
        <w:r w:rsidR="00B71C48" w:rsidRPr="00A1156D" w:rsidDel="00302DED">
          <w:rPr>
            <w:rFonts w:ascii="Times New Roman" w:hAnsi="Times New Roman"/>
            <w:bCs/>
          </w:rPr>
          <w:delText xml:space="preserve">alebo zadávania zákazky in-house </w:delText>
        </w:r>
      </w:del>
      <w:r w:rsidR="00B71C48" w:rsidRPr="00A1156D">
        <w:rPr>
          <w:rFonts w:ascii="Times New Roman" w:hAnsi="Times New Roman"/>
          <w:bCs/>
        </w:rPr>
        <w:t>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191"/>
      <w:r w:rsidRPr="00A1156D">
        <w:rPr>
          <w:rFonts w:ascii="Times New Roman" w:hAnsi="Times New Roman"/>
          <w:bCs/>
        </w:rPr>
        <w:t>ktorý je nový,</w:t>
      </w:r>
      <w:commentRangeEnd w:id="191"/>
      <w:r w:rsidR="00993ADD">
        <w:rPr>
          <w:rStyle w:val="Odkaznakomentr"/>
          <w:rFonts w:ascii="Times New Roman" w:eastAsia="Times New Roman" w:hAnsi="Times New Roman"/>
        </w:rPr>
        <w:commentReference w:id="191"/>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 xml:space="preserve">Ak nesplnenie podmienok oprávnenosti výdavkov podľa odseku 1 tohto článku zistí osoba oprávnená na výkon kontroly a auditu uvedená v článku 12 </w:t>
      </w:r>
      <w:r w:rsidR="00576C07" w:rsidRPr="00A1156D">
        <w:rPr>
          <w:rFonts w:ascii="Times New Roman" w:hAnsi="Times New Roman"/>
          <w:bCs/>
        </w:rPr>
        <w:lastRenderedPageBreak/>
        <w:t>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opätov</w:t>
      </w:r>
      <w:bookmarkStart w:id="192" w:name="_GoBack"/>
      <w:bookmarkEnd w:id="192"/>
      <w:r w:rsidR="002878E4" w:rsidRPr="00A1156D">
        <w:rPr>
          <w:rFonts w:ascii="Times New Roman" w:hAnsi="Times New Roman"/>
          <w:bCs/>
        </w:rPr>
        <w:t xml:space="preserve">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6" w:author="Autor" w:initials="A">
    <w:p w14:paraId="58F5E9ED" w14:textId="49930C6A" w:rsidR="00FD5B65" w:rsidRDefault="00FD5B65">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8" w:author="Autor" w:initials="A">
    <w:p w14:paraId="397BBAC5" w14:textId="2F25414A" w:rsidR="00FD5B65" w:rsidRDefault="00FD5B65">
      <w:pPr>
        <w:pStyle w:val="Textkomentra"/>
      </w:pPr>
      <w:r>
        <w:rPr>
          <w:rStyle w:val="Odkaznakomentr"/>
        </w:rPr>
        <w:annotationRef/>
      </w:r>
      <w:r w:rsidRPr="004D357F">
        <w:t>Ponechá sa len v prípade, ak sa na projekt vzťahuje udržanie výsledkov projektu</w:t>
      </w:r>
    </w:p>
  </w:comment>
  <w:comment w:id="11" w:author="Autor" w:initials="A">
    <w:p w14:paraId="310DE734" w14:textId="64F00C46" w:rsidR="00FD5B65" w:rsidRDefault="00FD5B65">
      <w:pPr>
        <w:pStyle w:val="Textkomentra"/>
      </w:pPr>
      <w:r>
        <w:rPr>
          <w:rStyle w:val="Odkaznakomentr"/>
        </w:rPr>
        <w:annotationRef/>
      </w:r>
      <w:r w:rsidRPr="004D357F">
        <w:t>V prípade, ak sa zjednodušené vykazovanie výdavkov v projekte neaplikuje RO predmetné ustanovenie odstráni</w:t>
      </w:r>
    </w:p>
  </w:comment>
  <w:comment w:id="12" w:author="Autor" w:initials="A">
    <w:p w14:paraId="17F4B850" w14:textId="6BCB4ED2" w:rsidR="00FD5B65" w:rsidRDefault="00FD5B65">
      <w:pPr>
        <w:pStyle w:val="Textkomentra"/>
      </w:pPr>
      <w:r>
        <w:rPr>
          <w:rStyle w:val="Odkaznakomentr"/>
        </w:rPr>
        <w:annotationRef/>
      </w:r>
      <w:r>
        <w:t>Štátna pomoc sa netýka projektov OPTP. Navrhujem odstrrániť.</w:t>
      </w:r>
    </w:p>
  </w:comment>
  <w:comment w:id="22" w:author="Autor" w:initials="A">
    <w:p w14:paraId="6CBD698E" w14:textId="11B74CDB" w:rsidR="00FD5B65" w:rsidRDefault="00FD5B65"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FD5B65" w:rsidRDefault="00FD5B65">
      <w:pPr>
        <w:pStyle w:val="Textkomentra"/>
      </w:pPr>
    </w:p>
  </w:comment>
  <w:comment w:id="23" w:author="Autor" w:initials="A">
    <w:p w14:paraId="1B77E79F" w14:textId="435F99A8" w:rsidR="00FD5B65" w:rsidRDefault="00FD5B65">
      <w:pPr>
        <w:pStyle w:val="Textkomentra"/>
      </w:pPr>
      <w:r>
        <w:rPr>
          <w:rStyle w:val="Odkaznakomentr"/>
        </w:rPr>
        <w:annotationRef/>
      </w:r>
      <w:r w:rsidRPr="004D357F">
        <w:t>RO odstráni, ak sa v projekte zjednodušené vykazovanie výdavkov nevyužíva</w:t>
      </w:r>
    </w:p>
  </w:comment>
  <w:comment w:id="28" w:author="Autor" w:initials="A">
    <w:p w14:paraId="1D32CC75" w14:textId="15A73040"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29"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30" w:author="Autor" w:initials="A">
    <w:p w14:paraId="5AB0BC1C" w14:textId="77777777" w:rsidR="00FD5B65" w:rsidRDefault="00FD5B6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8" w:author="Autor" w:initials="A">
    <w:p w14:paraId="18AC03C4" w14:textId="6ECDBA47" w:rsidR="00FD5B65" w:rsidRDefault="00FD5B65">
      <w:pPr>
        <w:pStyle w:val="Textkomentra"/>
      </w:pPr>
      <w:r>
        <w:rPr>
          <w:rStyle w:val="Odkaznakomentr"/>
        </w:rPr>
        <w:annotationRef/>
      </w:r>
      <w:r w:rsidRPr="004D357F">
        <w:t>RO odstráni, ak sa v projekte zjednodušené vykazovanie výdavkov nevyužíva.</w:t>
      </w:r>
    </w:p>
  </w:comment>
  <w:comment w:id="39" w:author="Autor" w:initials="A">
    <w:p w14:paraId="7DA5DE3A" w14:textId="77777777"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46" w:author="Autor" w:initials="A">
    <w:p w14:paraId="37E4CAA2" w14:textId="77777777" w:rsidR="00FD5B65" w:rsidRDefault="00FD5B65">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63" w:author="Autor" w:initials="A">
    <w:p w14:paraId="5F3E7A4C" w14:textId="77777777" w:rsidR="00FD5B65" w:rsidRPr="000E1967" w:rsidRDefault="00FD5B65">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66" w:author="Autor" w:initials="A">
    <w:p w14:paraId="7AE6A074" w14:textId="77777777" w:rsidR="00FD5B65" w:rsidRDefault="00FD5B6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69" w:author="Autor" w:initials="A">
    <w:p w14:paraId="7AD35BCA" w14:textId="6D0C8DD5" w:rsidR="00FD5B65" w:rsidRDefault="00FD5B65">
      <w:pPr>
        <w:pStyle w:val="Textkomentra"/>
      </w:pPr>
      <w:r>
        <w:rPr>
          <w:rStyle w:val="Odkaznakomentr"/>
        </w:rPr>
        <w:annotationRef/>
      </w:r>
      <w:r w:rsidRPr="004D357F">
        <w:t>RO odstráni v prípade, že sa v projekte nevyužíva zjednodušené vykazovanie výdavkov.</w:t>
      </w:r>
    </w:p>
  </w:comment>
  <w:comment w:id="81" w:author="Autor" w:initials="A">
    <w:p w14:paraId="0C32102E" w14:textId="77777777"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82" w:author="Autor" w:initials="A">
    <w:p w14:paraId="7998D356" w14:textId="5F903F03" w:rsidR="00FD5B65" w:rsidRDefault="00FD5B65">
      <w:pPr>
        <w:pStyle w:val="Textkomentra"/>
      </w:pPr>
      <w:r>
        <w:rPr>
          <w:rStyle w:val="Odkaznakomentr"/>
        </w:rPr>
        <w:annotationRef/>
      </w:r>
      <w:r>
        <w:t>Konkurzného, reštrukturalizačného konania</w:t>
      </w:r>
    </w:p>
  </w:comment>
  <w:comment w:id="83" w:author="Autor" w:initials="A">
    <w:p w14:paraId="6D9482D3" w14:textId="09722312" w:rsidR="00FD5B65" w:rsidRDefault="00FD5B65">
      <w:pPr>
        <w:pStyle w:val="Textkomentra"/>
      </w:pPr>
      <w:r>
        <w:rPr>
          <w:rStyle w:val="Odkaznakomentr"/>
        </w:rPr>
        <w:annotationRef/>
      </w:r>
      <w:r w:rsidRPr="00E450A7">
        <w:t>RO určí primeranú lehotu na predloženie doplňujúcich údajov k preukázaniu dodaniu predmetu plnenia, napr. v Príručke pre prijímateľa. Ak nie je určená iná lehota, Prijímateľ je povinný urobiť tak bezodkladne, t.j. do siedmich dní.</w:t>
      </w:r>
    </w:p>
  </w:comment>
  <w:comment w:id="86" w:author="Autor" w:initials="A">
    <w:p w14:paraId="102BFF3E" w14:textId="46EA3403" w:rsidR="00FD5B65" w:rsidRDefault="00FD5B65">
      <w:pPr>
        <w:pStyle w:val="Textkomentra"/>
      </w:pPr>
      <w:r>
        <w:rPr>
          <w:rStyle w:val="Odkaznakomentr"/>
        </w:rPr>
        <w:annotationRef/>
      </w:r>
      <w:r w:rsidRPr="001E6BF9">
        <w:t>RO je oprávnený určiť doporučené veľkosti priamo do textu zmluvy</w:t>
      </w:r>
      <w:r>
        <w:t>,</w:t>
      </w:r>
      <w:r w:rsidRPr="001E6BF9">
        <w:t xml:space="preserve"> napr. v zmysle MP CKO č. 16</w:t>
      </w:r>
      <w:r>
        <w:t>.</w:t>
      </w:r>
    </w:p>
  </w:comment>
  <w:comment w:id="89" w:author="Autor" w:initials="A">
    <w:p w14:paraId="58F7052F" w14:textId="77777777" w:rsidR="00FD5B65" w:rsidRDefault="00FD5B65">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90" w:author="Autor" w:initials="A">
    <w:p w14:paraId="0F0E44E2" w14:textId="77777777" w:rsidR="00FD5B65" w:rsidRDefault="00FD5B6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91" w:author="Autor" w:initials="A">
    <w:p w14:paraId="2E5DD757" w14:textId="77777777"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92" w:author="Autor" w:initials="A">
    <w:p w14:paraId="6005F770" w14:textId="77777777" w:rsidR="00FD5B65" w:rsidRDefault="00FD5B65"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42"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143" w:author="Autor" w:initials="A">
    <w:p w14:paraId="5FF26432" w14:textId="77777777" w:rsidR="00FD5B65" w:rsidRDefault="00FD5B65">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52" w:author="Autor" w:initials="A">
    <w:p w14:paraId="574CB728" w14:textId="293A8132"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153"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70" w:author="Autor" w:initials="A">
    <w:p w14:paraId="522A26DF" w14:textId="039E3EA2" w:rsidR="00FD5B65" w:rsidRDefault="00FD5B65">
      <w:pPr>
        <w:pStyle w:val="Textkomentra"/>
      </w:pPr>
      <w:r>
        <w:rPr>
          <w:rStyle w:val="Odkaznakomentr"/>
        </w:rPr>
        <w:annotationRef/>
      </w:r>
      <w:r w:rsidRPr="00DF1E6F">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175" w:author="Autor" w:initials="A">
    <w:p w14:paraId="53A93502" w14:textId="77777777" w:rsidR="00FD5B65" w:rsidRPr="000A07B0" w:rsidRDefault="00FD5B65"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78" w:author="Autor" w:initials="A">
    <w:p w14:paraId="7B00AB75" w14:textId="77777777"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185" w:author="Autor" w:initials="A">
    <w:p w14:paraId="4DFC22C7" w14:textId="77777777" w:rsidR="00FD5B65" w:rsidRPr="003311ED" w:rsidRDefault="00FD5B65">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186" w:author="Autor" w:initials="A">
    <w:p w14:paraId="5271EF4B" w14:textId="5879B94B" w:rsidR="00FD5B65" w:rsidRDefault="00FD5B65">
      <w:pPr>
        <w:pStyle w:val="Textkomentra"/>
      </w:pPr>
      <w:r>
        <w:rPr>
          <w:rStyle w:val="Odkaznakomentr"/>
        </w:rPr>
        <w:annotationRef/>
      </w:r>
      <w:r w:rsidRPr="00492601">
        <w:t>Pri vypustení odseku 1 alebo odsekov 1 a 2 tohto článku sa znenie tohto ustanovenia primerane upraví – ak by malo dôjsť k úplnému vypusteniu tohto ustanovenia, označený text sa nahradí výrazom „Neuplatňuje sa.“ alebo iným vhodným výrazom podľa rozhodnutia RO.</w:t>
      </w:r>
    </w:p>
  </w:comment>
  <w:comment w:id="187" w:author="Autor" w:initials="A">
    <w:p w14:paraId="76259C8A" w14:textId="11F32EBD" w:rsidR="00FD5B65" w:rsidRPr="00993ADD" w:rsidRDefault="00FD5B65">
      <w:pPr>
        <w:pStyle w:val="Textkomentra"/>
        <w:rPr>
          <w:color w:val="FF0000"/>
        </w:rPr>
      </w:pPr>
      <w:r>
        <w:rPr>
          <w:rStyle w:val="Odkaznakomentr"/>
        </w:rPr>
        <w:annotationRef/>
      </w:r>
      <w:r w:rsidRPr="00993ADD">
        <w:t xml:space="preserve">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w:t>
      </w:r>
      <w:r w:rsidRPr="00993ADD">
        <w:rPr>
          <w:color w:val="FF0000"/>
        </w:rPr>
        <w:t>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88" w:author="Autor" w:initials="A">
    <w:p w14:paraId="432BD95A" w14:textId="77777777" w:rsidR="00FD5B65" w:rsidRPr="000836FA" w:rsidRDefault="00FD5B65">
      <w:pPr>
        <w:pStyle w:val="Textkomentra"/>
      </w:pPr>
      <w:r>
        <w:rPr>
          <w:rStyle w:val="Odkaznakomentr"/>
        </w:rPr>
        <w:annotationRef/>
      </w:r>
      <w:r w:rsidRPr="00127E9E">
        <w:t>Upozorňuje sa na prepojenie s článkom 5 ods. 5.1 zmluvy</w:t>
      </w:r>
    </w:p>
  </w:comment>
  <w:comment w:id="189"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191"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58F5E9ED" w15:done="0"/>
  <w15:commentEx w15:paraId="397BBAC5" w15:done="0"/>
  <w15:commentEx w15:paraId="310DE734" w15:done="0"/>
  <w15:commentEx w15:paraId="17F4B850" w15:done="0"/>
  <w15:commentEx w15:paraId="3987557C" w15:done="0"/>
  <w15:commentEx w15:paraId="1B77E79F" w15:done="0"/>
  <w15:commentEx w15:paraId="1D32CC75" w15:done="0"/>
  <w15:commentEx w15:paraId="7583C1DA" w15:done="0"/>
  <w15:commentEx w15:paraId="5AB0BC1C" w15:done="0"/>
  <w15:commentEx w15:paraId="18AC03C4" w15:done="0"/>
  <w15:commentEx w15:paraId="7DA5DE3A" w15:done="0"/>
  <w15:commentEx w15:paraId="37E4CAA2" w15:done="0"/>
  <w15:commentEx w15:paraId="5F3E7A4C" w15:done="0"/>
  <w15:commentEx w15:paraId="7AE6A074" w15:done="0"/>
  <w15:commentEx w15:paraId="7AD35BCA" w15:done="0"/>
  <w15:commentEx w15:paraId="0A0817EF" w15:done="0"/>
  <w15:commentEx w15:paraId="7998D356" w15:done="0"/>
  <w15:commentEx w15:paraId="6D9482D3" w15:done="0"/>
  <w15:commentEx w15:paraId="102BFF3E" w15:done="0"/>
  <w15:commentEx w15:paraId="58F7052F" w15:done="0"/>
  <w15:commentEx w15:paraId="0F0E44E2" w15:done="0"/>
  <w15:commentEx w15:paraId="2E5DD757" w15:done="0"/>
  <w15:commentEx w15:paraId="6005F770"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76259C8A" w15:done="0"/>
  <w15:commentEx w15:paraId="432BD95A" w15:done="0"/>
  <w15:commentEx w15:paraId="049BB140" w15:done="0"/>
  <w15:commentEx w15:paraId="3E22BB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5A3D" w14:textId="77777777" w:rsidR="00FD5B65" w:rsidRDefault="00FD5B65" w:rsidP="00107570">
      <w:pPr>
        <w:spacing w:after="0" w:line="240" w:lineRule="auto"/>
      </w:pPr>
      <w:r>
        <w:separator/>
      </w:r>
    </w:p>
  </w:endnote>
  <w:endnote w:type="continuationSeparator" w:id="0">
    <w:p w14:paraId="6ACA0B2F" w14:textId="77777777" w:rsidR="00FD5B65" w:rsidRDefault="00FD5B65" w:rsidP="00107570">
      <w:pPr>
        <w:spacing w:after="0" w:line="240" w:lineRule="auto"/>
      </w:pPr>
      <w:r>
        <w:continuationSeparator/>
      </w:r>
    </w:p>
  </w:endnote>
  <w:endnote w:type="continuationNotice" w:id="1">
    <w:p w14:paraId="1FB81A84" w14:textId="77777777" w:rsidR="00FD5B65" w:rsidRDefault="00FD5B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2F8BCE80"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4A0FA3">
      <w:rPr>
        <w:b/>
        <w:bCs/>
        <w:noProof/>
        <w:sz w:val="22"/>
      </w:rPr>
      <w:t>51</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4A0FA3">
      <w:rPr>
        <w:b/>
        <w:bCs/>
        <w:noProof/>
        <w:sz w:val="22"/>
      </w:rPr>
      <w:t>51</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A8E8" w14:textId="77777777" w:rsidR="00FD5B65" w:rsidRDefault="00FD5B65" w:rsidP="00107570">
      <w:pPr>
        <w:spacing w:after="0" w:line="240" w:lineRule="auto"/>
      </w:pPr>
      <w:r>
        <w:separator/>
      </w:r>
    </w:p>
  </w:footnote>
  <w:footnote w:type="continuationSeparator" w:id="0">
    <w:p w14:paraId="5AE6B233" w14:textId="77777777" w:rsidR="00FD5B65" w:rsidRDefault="00FD5B65" w:rsidP="00107570">
      <w:pPr>
        <w:spacing w:after="0" w:line="240" w:lineRule="auto"/>
      </w:pPr>
      <w:r>
        <w:continuationSeparator/>
      </w:r>
    </w:p>
  </w:footnote>
  <w:footnote w:type="continuationNotice" w:id="1">
    <w:p w14:paraId="7A24306B" w14:textId="77777777" w:rsidR="00FD5B65" w:rsidRDefault="00FD5B65">
      <w:pPr>
        <w:spacing w:after="0" w:line="240" w:lineRule="auto"/>
      </w:pPr>
    </w:p>
  </w:footnote>
  <w:footnote w:id="2">
    <w:p w14:paraId="7157CFCE" w14:textId="77777777" w:rsidR="00FD5B65" w:rsidRDefault="00FD5B65" w:rsidP="00965500">
      <w:pPr>
        <w:pStyle w:val="Textpoznmkypodiarou"/>
        <w:jc w:val="both"/>
        <w:rPr>
          <w:ins w:id="59" w:author="Autor"/>
        </w:rPr>
      </w:pPr>
      <w:ins w:id="60" w:author="Auto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ins>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0FA3"/>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DD872-C427-4FD0-A5B3-3E28AD753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26922</Words>
  <Characters>153459</Characters>
  <Application>Microsoft Office Word</Application>
  <DocSecurity>0</DocSecurity>
  <Lines>1278</Lines>
  <Paragraphs>360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2021-06-15T15:17:00Z</dcterms:created>
  <dcterms:modified xsi:type="dcterms:W3CDTF">2021-06-15T15:17:00Z</dcterms:modified>
</cp:coreProperties>
</file>