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3C2776">
      <w:pPr>
        <w:spacing w:before="24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bookmarkStart w:id="0" w:name="_GoBack"/>
      <w:bookmarkEnd w:id="0"/>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 xml:space="preserve">Poskytovateľ: </w:t>
      </w:r>
    </w:p>
    <w:p w14:paraId="1693A0D2" w14:textId="4496ACB0"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 „</w:t>
      </w:r>
      <w:r w:rsidR="005E5164">
        <w:rPr>
          <w:rFonts w:asciiTheme="minorHAnsi" w:hAnsiTheme="minorHAnsi" w:cstheme="minorHAnsi"/>
        </w:rPr>
        <w:t>MIRRI</w:t>
      </w:r>
      <w:r w:rsidR="005E5164" w:rsidRPr="003A25AC">
        <w:rPr>
          <w:rFonts w:asciiTheme="minorHAnsi" w:hAnsiTheme="minorHAnsi" w:cstheme="minorHAnsi"/>
        </w:rPr>
        <w:t xml:space="preserve">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388D5641" w14:textId="7C5523CB" w:rsidR="00700301" w:rsidRPr="003A25AC" w:rsidDel="00921AF5" w:rsidRDefault="003C2776" w:rsidP="000F1F4E">
      <w:pPr>
        <w:spacing w:before="120" w:after="120" w:line="240" w:lineRule="auto"/>
        <w:rPr>
          <w:del w:id="1" w:author="Autor"/>
          <w:rFonts w:asciiTheme="minorHAnsi" w:hAnsiTheme="minorHAnsi" w:cstheme="minorHAnsi"/>
          <w:b/>
        </w:rPr>
      </w:pPr>
      <w:del w:id="2" w:author="Autor">
        <w:r w:rsidRPr="003A25AC" w:rsidDel="00921AF5">
          <w:rPr>
            <w:rFonts w:asciiTheme="minorHAnsi" w:hAnsiTheme="minorHAnsi" w:cstheme="minorHAnsi"/>
            <w:b/>
          </w:rPr>
          <w:delText>Adresa:</w:delText>
        </w:r>
        <w:r w:rsidR="00700301" w:rsidRPr="003A25AC" w:rsidDel="00921AF5">
          <w:rPr>
            <w:rFonts w:asciiTheme="minorHAnsi" w:hAnsiTheme="minorHAnsi" w:cstheme="minorHAnsi"/>
          </w:rPr>
          <w:delText xml:space="preserve">   </w:delText>
        </w:r>
        <w:r w:rsidR="005E5164" w:rsidDel="00921AF5">
          <w:rPr>
            <w:rFonts w:asciiTheme="minorHAnsi" w:hAnsiTheme="minorHAnsi" w:cstheme="minorHAnsi"/>
          </w:rPr>
          <w:delText>Štefánikova 15, 811 05</w:delText>
        </w:r>
        <w:r w:rsidR="005E5164" w:rsidRPr="005D01A7" w:rsidDel="00921AF5">
          <w:rPr>
            <w:rFonts w:asciiTheme="minorHAnsi" w:hAnsiTheme="minorHAnsi" w:cstheme="minorHAnsi"/>
          </w:rPr>
          <w:delText xml:space="preserve"> </w:delText>
        </w:r>
        <w:r w:rsidR="00700301" w:rsidRPr="003A25AC" w:rsidDel="00921AF5">
          <w:rPr>
            <w:rFonts w:asciiTheme="minorHAnsi" w:hAnsiTheme="minorHAnsi" w:cstheme="minorHAnsi"/>
          </w:rPr>
          <w:delText>Bratislava, Slovenská republika</w:delText>
        </w:r>
        <w:r w:rsidR="00700301" w:rsidRPr="003A25AC" w:rsidDel="00921AF5">
          <w:rPr>
            <w:rFonts w:asciiTheme="minorHAnsi" w:hAnsiTheme="minorHAnsi" w:cstheme="minorHAnsi"/>
            <w:b/>
          </w:rPr>
          <w:delText xml:space="preserve"> </w:delText>
        </w:r>
      </w:del>
    </w:p>
    <w:p w14:paraId="2132DDC6" w14:textId="77777777" w:rsidR="003C2776" w:rsidRPr="003A25AC" w:rsidRDefault="003C2776" w:rsidP="00CB5B1D">
      <w:pPr>
        <w:pStyle w:val="Odsekzoznamu1"/>
        <w:numPr>
          <w:ilvl w:val="1"/>
          <w:numId w:val="1"/>
        </w:numPr>
        <w:spacing w:before="240" w:after="240" w:line="276" w:lineRule="auto"/>
        <w:ind w:left="788" w:hanging="431"/>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4D4D63B4"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 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3C2776">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0FEF5B58"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3" w:author="Autor">
        <w:r w:rsidR="004A5672" w:rsidDel="005F0145">
          <w:rPr>
            <w:b/>
          </w:rPr>
          <w:delText>17 630 100</w:delText>
        </w:r>
        <w:r w:rsidR="00C47604" w:rsidDel="005F0145">
          <w:rPr>
            <w:rFonts w:asciiTheme="minorHAnsi" w:hAnsiTheme="minorHAnsi" w:cstheme="minorHAnsi"/>
            <w:b/>
          </w:rPr>
          <w:delText>,00</w:delText>
        </w:r>
      </w:del>
      <w:ins w:id="4" w:author="Autor">
        <w:r w:rsidR="005F0145">
          <w:rPr>
            <w:b/>
          </w:rPr>
          <w:t>24 265 885,22</w:t>
        </w:r>
      </w:ins>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A7096E">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0366E91D" w:rsidR="00220D59" w:rsidRDefault="00220D59" w:rsidP="000F1F4E">
      <w:pPr>
        <w:spacing w:before="120" w:after="120" w:line="240" w:lineRule="auto"/>
        <w:ind w:firstLine="360"/>
        <w:jc w:val="both"/>
        <w:rPr>
          <w:rFonts w:asciiTheme="minorHAnsi" w:hAnsiTheme="minorHAnsi" w:cstheme="minorHAnsi"/>
        </w:rPr>
      </w:pPr>
      <w:del w:id="5" w:author="Autor">
        <w:r w:rsidRPr="003A25AC" w:rsidDel="0053532D">
          <w:rPr>
            <w:rFonts w:asciiTheme="minorHAnsi" w:hAnsiTheme="minorHAnsi" w:cstheme="minorHAnsi"/>
          </w:rPr>
          <w:delText xml:space="preserve">Oprávnené výdavky sa uhrádzajú vo vyššie uvedených pomeroch, ktoré sa percentuálne skladajú z nasledujúcich pomerov: </w:delText>
        </w:r>
      </w:del>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ins w:id="6" w:author="Autor">
              <w:r w:rsidR="001547D3">
                <w:rPr>
                  <w:rFonts w:asciiTheme="minorHAnsi" w:hAnsiTheme="minorHAnsi"/>
                </w:rPr>
                <w:t xml:space="preserve"> </w:t>
              </w:r>
            </w:ins>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ins w:id="7" w:author="Autor">
              <w:r w:rsidR="001547D3">
                <w:rPr>
                  <w:rFonts w:asciiTheme="minorHAnsi" w:hAnsiTheme="minorHAnsi"/>
                </w:rPr>
                <w:t xml:space="preserve"> </w:t>
              </w:r>
            </w:ins>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ins w:id="8" w:author="Autor">
              <w:r w:rsidR="001547D3">
                <w:rPr>
                  <w:rFonts w:asciiTheme="minorHAnsi" w:hAnsiTheme="minorHAnsi"/>
                  <w:color w:val="000000"/>
                </w:rPr>
                <w:t xml:space="preserve"> </w:t>
              </w:r>
            </w:ins>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ins w:id="9" w:author="Autor">
              <w:r w:rsidR="001547D3">
                <w:rPr>
                  <w:rFonts w:asciiTheme="minorHAnsi" w:hAnsiTheme="minorHAnsi"/>
                  <w:color w:val="000000"/>
                </w:rPr>
                <w:t xml:space="preserve"> </w:t>
              </w:r>
            </w:ins>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ins w:id="10" w:author="Autor">
              <w:r w:rsidR="001547D3">
                <w:rPr>
                  <w:rFonts w:asciiTheme="minorHAnsi" w:hAnsiTheme="minorHAnsi"/>
                  <w:color w:val="000000"/>
                </w:rPr>
                <w:t xml:space="preserve"> </w:t>
              </w:r>
            </w:ins>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814370">
      <w:pPr>
        <w:spacing w:before="120" w:after="120"/>
        <w:ind w:firstLine="360"/>
        <w:jc w:val="both"/>
        <w:rPr>
          <w:rFonts w:asciiTheme="minorHAnsi" w:hAnsiTheme="minorHAnsi" w:cstheme="minorHAnsi"/>
        </w:rPr>
      </w:pPr>
      <w:ins w:id="11" w:author="Autor">
        <w:r w:rsidRPr="0053532D">
          <w:rPr>
            <w:rFonts w:asciiTheme="minorHAnsi" w:hAnsiTheme="minorHAnsi" w:cstheme="minorHAnsi"/>
          </w:rPr>
          <w:t>Oprávnené výdavky sa uhrádzajú vo vyššie uvedených pomeroch, ktoré sa percentuálne skladajú z nasledujúcich pomerov:</w:t>
        </w:r>
      </w:ins>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9E23D4">
      <w:pPr>
        <w:pStyle w:val="Odsekzoznamu1"/>
        <w:numPr>
          <w:ilvl w:val="1"/>
          <w:numId w:val="1"/>
        </w:numPr>
        <w:spacing w:before="240" w:after="240" w:line="276" w:lineRule="auto"/>
        <w:ind w:left="792"/>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77777777" w:rsidR="00CF0EA0"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 xml:space="preserve">je oprávnený predĺžiť lehotu na vydanie rozhodnutia o žiadosti o NFP v prípade, ak 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5439A13D" w:rsidR="00420D32" w:rsidRPr="003A25AC" w:rsidRDefault="00CF0EA0" w:rsidP="000F1F4E">
      <w:pPr>
        <w:spacing w:before="120" w:after="120" w:line="240" w:lineRule="auto"/>
        <w:ind w:firstLine="357"/>
        <w:jc w:val="both"/>
        <w:rPr>
          <w:rFonts w:asciiTheme="minorHAnsi" w:hAnsiTheme="minorHAnsi" w:cstheme="minorHAnsi"/>
        </w:rPr>
      </w:pPr>
      <w:r>
        <w:t>V prípade, ak nie je dodržaný termín v</w:t>
      </w:r>
      <w:r w:rsidR="00C52A42">
        <w:t> </w:t>
      </w:r>
      <w:r>
        <w:t>zmysle</w:t>
      </w:r>
      <w:r w:rsidR="00C52A42">
        <w:t xml:space="preserve"> predchádzajúcich odsekov</w:t>
      </w:r>
      <w:r>
        <w:t xml:space="preserve">,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14:paraId="65161EA8" w14:textId="29288EE3" w:rsidR="009E23D4" w:rsidRDefault="007664C0" w:rsidP="000F1F4E">
      <w:pPr>
        <w:spacing w:before="120" w:after="120" w:line="240" w:lineRule="auto"/>
        <w:ind w:firstLine="357"/>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 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13FE732F" w14:textId="3089311F" w:rsidR="007254A5" w:rsidDel="001547D3" w:rsidRDefault="007254A5" w:rsidP="000F1F4E">
      <w:pPr>
        <w:spacing w:before="120" w:after="120" w:line="240" w:lineRule="auto"/>
        <w:ind w:firstLine="357"/>
        <w:jc w:val="both"/>
        <w:rPr>
          <w:del w:id="12" w:author="Autor"/>
          <w:rFonts w:asciiTheme="minorHAnsi" w:hAnsiTheme="minorHAnsi" w:cstheme="minorHAnsi"/>
        </w:rPr>
      </w:pPr>
    </w:p>
    <w:p w14:paraId="1AAF1F0A" w14:textId="77777777" w:rsidR="002C5BEA" w:rsidRPr="003A25AC" w:rsidRDefault="002C5BEA" w:rsidP="000F1F4E">
      <w:pPr>
        <w:spacing w:before="120" w:after="120" w:line="240" w:lineRule="auto"/>
        <w:ind w:firstLine="357"/>
        <w:jc w:val="both"/>
        <w:rPr>
          <w:rFonts w:asciiTheme="minorHAnsi" w:hAnsiTheme="minorHAnsi" w:cstheme="minorHAnsi"/>
        </w:rPr>
      </w:pPr>
    </w:p>
    <w:p w14:paraId="4C935B16"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0F1F4E">
      <w:pPr>
        <w:pStyle w:val="Default"/>
        <w:spacing w:before="120" w:after="120"/>
        <w:ind w:firstLine="36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ins w:id="13" w:author="Autor">
        <w:r w:rsidR="001733AB">
          <w:rPr>
            <w:rFonts w:asciiTheme="minorHAnsi" w:hAnsiTheme="minorHAnsi" w:cstheme="minorHAnsi"/>
            <w:sz w:val="22"/>
            <w:szCs w:val="22"/>
          </w:rPr>
          <w:t xml:space="preserve">relevantnými </w:t>
        </w:r>
      </w:ins>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5C9F2BCC" w14:textId="74E0780C" w:rsidR="001936D0" w:rsidRPr="00925837" w:rsidDel="00AB5980" w:rsidRDefault="001936D0" w:rsidP="000F1F4E">
      <w:pPr>
        <w:pStyle w:val="Odsekzoznamu"/>
        <w:numPr>
          <w:ilvl w:val="0"/>
          <w:numId w:val="33"/>
        </w:numPr>
        <w:spacing w:before="120" w:after="120"/>
        <w:ind w:left="709" w:hanging="283"/>
        <w:jc w:val="both"/>
        <w:rPr>
          <w:del w:id="14" w:author="Autor"/>
          <w:rFonts w:asciiTheme="minorHAnsi" w:hAnsiTheme="minorHAnsi" w:cstheme="minorHAnsi"/>
          <w:sz w:val="22"/>
          <w:szCs w:val="22"/>
        </w:rPr>
      </w:pPr>
      <w:del w:id="15" w:author="Autor">
        <w:r w:rsidRPr="00925837" w:rsidDel="00AB5980">
          <w:rPr>
            <w:rFonts w:asciiTheme="minorHAnsi" w:hAnsiTheme="minorHAnsi" w:cstheme="minorHAnsi"/>
            <w:b/>
            <w:sz w:val="22"/>
            <w:szCs w:val="22"/>
          </w:rPr>
          <w:delText>V listinnej podobe</w:delText>
        </w:r>
        <w:r w:rsidRPr="00925837" w:rsidDel="00AB5980">
          <w:rPr>
            <w:rFonts w:asciiTheme="minorHAnsi" w:hAnsiTheme="minorHAnsi" w:cstheme="minorHAnsi"/>
            <w:sz w:val="22"/>
            <w:szCs w:val="22"/>
          </w:rPr>
          <w:delText xml:space="preserve"> je žiadosť o</w:delText>
        </w:r>
        <w:r w:rsidR="00290EA9" w:rsidRPr="00925837" w:rsidDel="00AB5980">
          <w:rPr>
            <w:rFonts w:asciiTheme="minorHAnsi" w:hAnsiTheme="minorHAnsi" w:cstheme="minorHAnsi"/>
            <w:sz w:val="22"/>
            <w:szCs w:val="22"/>
          </w:rPr>
          <w:delText> </w:delText>
        </w:r>
        <w:r w:rsidRPr="00925837" w:rsidDel="00AB5980">
          <w:rPr>
            <w:rFonts w:asciiTheme="minorHAnsi" w:hAnsiTheme="minorHAnsi" w:cstheme="minorHAnsi"/>
            <w:sz w:val="22"/>
            <w:szCs w:val="22"/>
          </w:rPr>
          <w:delText>NFP</w:delText>
        </w:r>
        <w:r w:rsidR="00290EA9" w:rsidRPr="00925837" w:rsidDel="00AB5980">
          <w:rPr>
            <w:rFonts w:asciiTheme="minorHAnsi" w:hAnsiTheme="minorHAnsi" w:cstheme="minorHAnsi"/>
            <w:sz w:val="22"/>
            <w:szCs w:val="22"/>
          </w:rPr>
          <w:delText>,</w:delText>
        </w:r>
        <w:r w:rsidRPr="00925837" w:rsidDel="00AB5980">
          <w:rPr>
            <w:rFonts w:asciiTheme="minorHAnsi" w:hAnsiTheme="minorHAnsi" w:cstheme="minorHAnsi"/>
            <w:sz w:val="22"/>
            <w:szCs w:val="22"/>
          </w:rPr>
          <w:delText xml:space="preserve"> </w:delText>
        </w:r>
        <w:r w:rsidR="00B21967" w:rsidRPr="00925837" w:rsidDel="00AB5980">
          <w:rPr>
            <w:rFonts w:asciiTheme="minorHAnsi" w:hAnsiTheme="minorHAnsi" w:cstheme="minorHAnsi"/>
            <w:sz w:val="22"/>
            <w:szCs w:val="22"/>
          </w:rPr>
          <w:delText>vrátane všetkých príloh</w:delText>
        </w:r>
        <w:r w:rsidR="00290EA9" w:rsidRPr="00925837" w:rsidDel="00AB5980">
          <w:rPr>
            <w:rFonts w:asciiTheme="minorHAnsi" w:hAnsiTheme="minorHAnsi" w:cstheme="minorHAnsi"/>
            <w:sz w:val="22"/>
            <w:szCs w:val="22"/>
          </w:rPr>
          <w:delText>,</w:delText>
        </w:r>
        <w:r w:rsidR="00B21967" w:rsidRPr="00925837" w:rsidDel="00AB5980">
          <w:rPr>
            <w:rFonts w:asciiTheme="minorHAnsi" w:hAnsiTheme="minorHAnsi" w:cstheme="minorHAnsi"/>
            <w:sz w:val="22"/>
            <w:szCs w:val="22"/>
          </w:rPr>
          <w:delText xml:space="preserve"> možné doručiť </w:delText>
        </w:r>
        <w:r w:rsidRPr="00925837" w:rsidDel="00AB5980">
          <w:rPr>
            <w:rFonts w:asciiTheme="minorHAnsi" w:hAnsiTheme="minorHAnsi" w:cstheme="minorHAnsi"/>
            <w:sz w:val="22"/>
            <w:szCs w:val="22"/>
          </w:rPr>
          <w:delText>v jednom origináli (vytlačenom po odoslaní prostredníctvom ITMS2014+</w:delText>
        </w:r>
        <w:r w:rsidR="000F1F4E" w:rsidRPr="00925837" w:rsidDel="00AB5980">
          <w:rPr>
            <w:rFonts w:asciiTheme="minorHAnsi" w:hAnsiTheme="minorHAnsi" w:cstheme="minorHAnsi"/>
            <w:sz w:val="22"/>
            <w:szCs w:val="22"/>
          </w:rPr>
          <w:delText xml:space="preserve"> a podpísanom</w:delText>
        </w:r>
        <w:r w:rsidRPr="00925837" w:rsidDel="00AB5980">
          <w:rPr>
            <w:rFonts w:asciiTheme="minorHAnsi" w:hAnsiTheme="minorHAnsi" w:cstheme="minorHAnsi"/>
            <w:sz w:val="22"/>
            <w:szCs w:val="22"/>
          </w:rPr>
          <w:delText>) a jednej kópii:</w:delText>
        </w:r>
      </w:del>
    </w:p>
    <w:p w14:paraId="46C45D2A" w14:textId="626A4D55" w:rsidR="00CC00B5" w:rsidRPr="00925837" w:rsidDel="00AB5980" w:rsidRDefault="00CC00B5" w:rsidP="000F1F4E">
      <w:pPr>
        <w:pStyle w:val="Odsekzoznamu"/>
        <w:spacing w:before="120" w:after="120"/>
        <w:jc w:val="both"/>
        <w:rPr>
          <w:del w:id="16" w:author="Autor"/>
          <w:rFonts w:asciiTheme="minorHAnsi" w:hAnsiTheme="minorHAnsi" w:cstheme="minorHAnsi"/>
          <w:sz w:val="22"/>
          <w:szCs w:val="22"/>
        </w:rPr>
      </w:pPr>
    </w:p>
    <w:p w14:paraId="61600FE4" w14:textId="735EFD71" w:rsidR="001936D0" w:rsidRPr="00925837" w:rsidDel="00AB5980" w:rsidRDefault="001936D0" w:rsidP="000F1F4E">
      <w:pPr>
        <w:pStyle w:val="Odsekzoznamu"/>
        <w:numPr>
          <w:ilvl w:val="0"/>
          <w:numId w:val="6"/>
        </w:numPr>
        <w:spacing w:before="120" w:after="120"/>
        <w:ind w:left="1134"/>
        <w:jc w:val="both"/>
        <w:rPr>
          <w:del w:id="17" w:author="Autor"/>
          <w:rFonts w:asciiTheme="minorHAnsi" w:hAnsiTheme="minorHAnsi" w:cstheme="minorHAnsi"/>
          <w:sz w:val="22"/>
          <w:szCs w:val="22"/>
        </w:rPr>
      </w:pPr>
      <w:del w:id="18" w:author="Autor">
        <w:r w:rsidRPr="00925837" w:rsidDel="00AB5980">
          <w:rPr>
            <w:rFonts w:asciiTheme="minorHAnsi" w:hAnsiTheme="minorHAnsi" w:cstheme="minorHAnsi"/>
            <w:sz w:val="22"/>
            <w:szCs w:val="22"/>
          </w:rPr>
          <w:delText>doporučenou poštou alebo kuriérskou službou na adresu:</w:delText>
        </w:r>
      </w:del>
    </w:p>
    <w:p w14:paraId="3D4E956A" w14:textId="644AB718" w:rsidR="001936D0" w:rsidRPr="00925837" w:rsidDel="00AB5980" w:rsidRDefault="005E5164" w:rsidP="000F1F4E">
      <w:pPr>
        <w:spacing w:after="0"/>
        <w:ind w:left="1134"/>
        <w:contextualSpacing/>
        <w:jc w:val="both"/>
        <w:rPr>
          <w:del w:id="19" w:author="Autor"/>
          <w:rFonts w:asciiTheme="minorHAnsi" w:hAnsiTheme="minorHAnsi" w:cstheme="minorHAnsi"/>
        </w:rPr>
      </w:pPr>
      <w:del w:id="20" w:author="Autor">
        <w:r w:rsidRPr="00925837" w:rsidDel="00AB5980">
          <w:rPr>
            <w:rFonts w:asciiTheme="minorHAnsi" w:hAnsiTheme="minorHAnsi" w:cstheme="minorHAnsi"/>
          </w:rPr>
          <w:delText xml:space="preserve">Ministerstvo investícií, regionálneho rozvoja a informatizácie </w:delText>
        </w:r>
        <w:r w:rsidR="001936D0" w:rsidRPr="00925837" w:rsidDel="00AB5980">
          <w:rPr>
            <w:rFonts w:asciiTheme="minorHAnsi" w:hAnsiTheme="minorHAnsi" w:cstheme="minorHAnsi"/>
          </w:rPr>
          <w:delText xml:space="preserve">Slovenskej republiky </w:delText>
        </w:r>
      </w:del>
    </w:p>
    <w:p w14:paraId="03959258" w14:textId="313153B0" w:rsidR="00227259" w:rsidRPr="00925837" w:rsidDel="00AB5980" w:rsidRDefault="00227259" w:rsidP="000F1F4E">
      <w:pPr>
        <w:spacing w:after="0"/>
        <w:ind w:left="1134"/>
        <w:contextualSpacing/>
        <w:jc w:val="both"/>
        <w:rPr>
          <w:del w:id="21" w:author="Autor"/>
          <w:rFonts w:asciiTheme="minorHAnsi" w:hAnsiTheme="minorHAnsi" w:cstheme="minorHAnsi"/>
        </w:rPr>
      </w:pPr>
      <w:del w:id="22" w:author="Autor">
        <w:r w:rsidRPr="00925837" w:rsidDel="00AB5980">
          <w:rPr>
            <w:rFonts w:asciiTheme="minorHAnsi" w:hAnsiTheme="minorHAnsi" w:cstheme="minorHAnsi"/>
          </w:rPr>
          <w:delText xml:space="preserve">sekcia </w:delText>
        </w:r>
        <w:r w:rsidR="00052D49" w:rsidRPr="00925837" w:rsidDel="00AB5980">
          <w:rPr>
            <w:rFonts w:asciiTheme="minorHAnsi" w:hAnsiTheme="minorHAnsi" w:cstheme="minorHAnsi"/>
          </w:rPr>
          <w:delText>OP TP a iných finančných mechanizmov</w:delText>
        </w:r>
      </w:del>
    </w:p>
    <w:p w14:paraId="0990F7BC" w14:textId="3D32D9E5" w:rsidR="001936D0" w:rsidRPr="00925837" w:rsidDel="00AB5980" w:rsidRDefault="001936D0" w:rsidP="000F1F4E">
      <w:pPr>
        <w:spacing w:after="0"/>
        <w:ind w:left="1134"/>
        <w:contextualSpacing/>
        <w:jc w:val="both"/>
        <w:rPr>
          <w:del w:id="23" w:author="Autor"/>
          <w:rFonts w:asciiTheme="minorHAnsi" w:hAnsiTheme="minorHAnsi" w:cstheme="minorHAnsi"/>
        </w:rPr>
      </w:pPr>
      <w:del w:id="24" w:author="Autor">
        <w:r w:rsidRPr="00925837" w:rsidDel="00AB5980">
          <w:rPr>
            <w:rFonts w:asciiTheme="minorHAnsi" w:hAnsiTheme="minorHAnsi" w:cstheme="minorHAnsi"/>
          </w:rPr>
          <w:delText>odbor implementácie projektov OP TP</w:delText>
        </w:r>
      </w:del>
    </w:p>
    <w:p w14:paraId="197C8A71" w14:textId="3998914B" w:rsidR="001936D0" w:rsidRPr="00925837" w:rsidDel="00AB5980" w:rsidRDefault="005E5164" w:rsidP="000F1F4E">
      <w:pPr>
        <w:spacing w:after="0"/>
        <w:ind w:left="1134"/>
        <w:contextualSpacing/>
        <w:jc w:val="both"/>
        <w:rPr>
          <w:del w:id="25" w:author="Autor"/>
          <w:rFonts w:asciiTheme="minorHAnsi" w:hAnsiTheme="minorHAnsi" w:cstheme="minorHAnsi"/>
        </w:rPr>
      </w:pPr>
      <w:del w:id="26" w:author="Autor">
        <w:r w:rsidRPr="00925837" w:rsidDel="00AB5980">
          <w:rPr>
            <w:rFonts w:asciiTheme="minorHAnsi" w:hAnsiTheme="minorHAnsi" w:cstheme="minorHAnsi"/>
          </w:rPr>
          <w:delText>Štefánikova 15</w:delText>
        </w:r>
        <w:r w:rsidR="001936D0" w:rsidRPr="00925837" w:rsidDel="00AB5980">
          <w:rPr>
            <w:rFonts w:asciiTheme="minorHAnsi" w:hAnsiTheme="minorHAnsi" w:cstheme="minorHAnsi"/>
          </w:rPr>
          <w:delText xml:space="preserve"> </w:delText>
        </w:r>
      </w:del>
    </w:p>
    <w:p w14:paraId="59D7CBCB" w14:textId="728DAD93" w:rsidR="001936D0" w:rsidRPr="00925837" w:rsidDel="00AB5980" w:rsidRDefault="005E5164" w:rsidP="000F1F4E">
      <w:pPr>
        <w:spacing w:after="0"/>
        <w:ind w:left="1134"/>
        <w:contextualSpacing/>
        <w:jc w:val="both"/>
        <w:rPr>
          <w:del w:id="27" w:author="Autor"/>
          <w:rFonts w:asciiTheme="minorHAnsi" w:hAnsiTheme="minorHAnsi" w:cstheme="minorHAnsi"/>
        </w:rPr>
      </w:pPr>
      <w:del w:id="28" w:author="Autor">
        <w:r w:rsidRPr="00925837" w:rsidDel="00AB5980">
          <w:rPr>
            <w:rFonts w:asciiTheme="minorHAnsi" w:hAnsiTheme="minorHAnsi" w:cstheme="minorHAnsi"/>
          </w:rPr>
          <w:delText>811 05</w:delText>
        </w:r>
        <w:r w:rsidR="001936D0" w:rsidRPr="00925837" w:rsidDel="00AB5980">
          <w:rPr>
            <w:rFonts w:asciiTheme="minorHAnsi" w:hAnsiTheme="minorHAnsi" w:cstheme="minorHAnsi"/>
          </w:rPr>
          <w:delText xml:space="preserve"> Bratislava</w:delText>
        </w:r>
      </w:del>
    </w:p>
    <w:p w14:paraId="46B2142C" w14:textId="66FC6BB5" w:rsidR="001936D0" w:rsidRPr="00925837" w:rsidDel="00AB5980" w:rsidRDefault="001936D0" w:rsidP="000F1F4E">
      <w:pPr>
        <w:pStyle w:val="Odsekzoznamu"/>
        <w:numPr>
          <w:ilvl w:val="0"/>
          <w:numId w:val="6"/>
        </w:numPr>
        <w:spacing w:before="120" w:after="120"/>
        <w:ind w:left="1134" w:hanging="357"/>
        <w:contextualSpacing w:val="0"/>
        <w:jc w:val="both"/>
        <w:rPr>
          <w:del w:id="29" w:author="Autor"/>
          <w:rFonts w:asciiTheme="minorHAnsi" w:hAnsiTheme="minorHAnsi" w:cstheme="minorHAnsi"/>
          <w:sz w:val="22"/>
          <w:szCs w:val="22"/>
        </w:rPr>
      </w:pPr>
      <w:del w:id="30" w:author="Autor">
        <w:r w:rsidRPr="00925837" w:rsidDel="00AB5980">
          <w:rPr>
            <w:rFonts w:asciiTheme="minorHAnsi" w:hAnsiTheme="minorHAnsi" w:cstheme="minorHAnsi"/>
            <w:sz w:val="22"/>
            <w:szCs w:val="22"/>
          </w:rPr>
          <w:delText xml:space="preserve">osobne v pracovných dňoch </w:delText>
        </w:r>
      </w:del>
    </w:p>
    <w:p w14:paraId="6BB26408" w14:textId="12449464" w:rsidR="00F24DB4" w:rsidRPr="00925837" w:rsidDel="00AB5980" w:rsidRDefault="00F24DB4" w:rsidP="00235D59">
      <w:pPr>
        <w:pStyle w:val="Odsekzoznamu"/>
        <w:numPr>
          <w:ilvl w:val="1"/>
          <w:numId w:val="6"/>
        </w:numPr>
        <w:spacing w:before="120" w:after="120"/>
        <w:ind w:hanging="357"/>
        <w:jc w:val="both"/>
        <w:rPr>
          <w:del w:id="31" w:author="Autor"/>
          <w:rFonts w:asciiTheme="minorHAnsi" w:hAnsiTheme="minorHAnsi" w:cstheme="minorHAnsi"/>
          <w:sz w:val="22"/>
          <w:szCs w:val="22"/>
        </w:rPr>
      </w:pPr>
      <w:del w:id="32" w:author="Autor">
        <w:r w:rsidRPr="00925837" w:rsidDel="00AB5980">
          <w:rPr>
            <w:rFonts w:asciiTheme="minorHAnsi" w:hAnsiTheme="minorHAnsi" w:cstheme="minorHAnsi"/>
            <w:sz w:val="22"/>
            <w:szCs w:val="22"/>
          </w:rPr>
          <w:delText xml:space="preserve">Po – Št: 9:00 - 14:30 hod. (obedňajšia prestávka 11:30 - 12:30 hod.) </w:delText>
        </w:r>
      </w:del>
    </w:p>
    <w:p w14:paraId="38BCA544" w14:textId="1D57FBED" w:rsidR="001936D0" w:rsidRPr="00925837" w:rsidDel="00AB5980" w:rsidRDefault="00F24DB4" w:rsidP="00235D59">
      <w:pPr>
        <w:pStyle w:val="Odsekzoznamu"/>
        <w:spacing w:before="120" w:after="120"/>
        <w:ind w:firstLine="696"/>
        <w:jc w:val="both"/>
        <w:rPr>
          <w:del w:id="33" w:author="Autor"/>
          <w:rFonts w:asciiTheme="minorHAnsi" w:hAnsiTheme="minorHAnsi" w:cstheme="minorHAnsi"/>
          <w:sz w:val="22"/>
          <w:szCs w:val="22"/>
        </w:rPr>
      </w:pPr>
      <w:del w:id="34" w:author="Autor">
        <w:r w:rsidRPr="00925837" w:rsidDel="00AB5980">
          <w:rPr>
            <w:rFonts w:asciiTheme="minorHAnsi" w:hAnsiTheme="minorHAnsi" w:cstheme="minorHAnsi"/>
            <w:sz w:val="22"/>
            <w:szCs w:val="22"/>
          </w:rPr>
          <w:delText xml:space="preserve">Pi: </w:delText>
        </w:r>
        <w:r w:rsidRPr="00925837" w:rsidDel="00AB5980">
          <w:rPr>
            <w:rFonts w:asciiTheme="minorHAnsi" w:hAnsiTheme="minorHAnsi" w:cstheme="minorHAnsi"/>
            <w:sz w:val="22"/>
            <w:szCs w:val="22"/>
          </w:rPr>
          <w:tab/>
          <w:delText xml:space="preserve"> 9:00 -14:00 hod.  (obedňajšia prestávka 11:30 - 12:30 hod.):</w:delText>
        </w:r>
      </w:del>
    </w:p>
    <w:p w14:paraId="381CEDE8" w14:textId="19FF1622" w:rsidR="001936D0" w:rsidRPr="00925837" w:rsidDel="00AB5980" w:rsidRDefault="001936D0" w:rsidP="00235D59">
      <w:pPr>
        <w:spacing w:after="0"/>
        <w:ind w:left="1416"/>
        <w:jc w:val="both"/>
        <w:rPr>
          <w:del w:id="35" w:author="Autor"/>
          <w:rFonts w:asciiTheme="minorHAnsi" w:hAnsiTheme="minorHAnsi" w:cstheme="minorHAnsi"/>
        </w:rPr>
      </w:pPr>
      <w:del w:id="36" w:author="Autor">
        <w:r w:rsidRPr="00925837" w:rsidDel="00AB5980">
          <w:rPr>
            <w:rFonts w:asciiTheme="minorHAnsi" w:hAnsiTheme="minorHAnsi" w:cstheme="minorHAnsi"/>
          </w:rPr>
          <w:delText xml:space="preserve">podateľňa </w:delText>
        </w:r>
        <w:r w:rsidR="00F24DB4" w:rsidRPr="00925837" w:rsidDel="00AB5980">
          <w:rPr>
            <w:rFonts w:asciiTheme="minorHAnsi" w:hAnsiTheme="minorHAnsi" w:cstheme="minorHAnsi"/>
          </w:rPr>
          <w:delText xml:space="preserve">Ministerstva investícií, regionálneho rozvoja a informatizácie </w:delText>
        </w:r>
        <w:r w:rsidRPr="00925837" w:rsidDel="00AB5980">
          <w:rPr>
            <w:rFonts w:asciiTheme="minorHAnsi" w:hAnsiTheme="minorHAnsi" w:cstheme="minorHAnsi"/>
          </w:rPr>
          <w:delText xml:space="preserve">Slovenskej republiky </w:delText>
        </w:r>
      </w:del>
    </w:p>
    <w:p w14:paraId="48DFACB4" w14:textId="3D904190" w:rsidR="001936D0" w:rsidRPr="00925837" w:rsidDel="00AB5980" w:rsidRDefault="00F24DB4" w:rsidP="00235D59">
      <w:pPr>
        <w:spacing w:after="0"/>
        <w:ind w:left="708" w:firstLine="708"/>
        <w:jc w:val="both"/>
        <w:rPr>
          <w:del w:id="37" w:author="Autor"/>
          <w:rFonts w:asciiTheme="minorHAnsi" w:hAnsiTheme="minorHAnsi" w:cstheme="minorHAnsi"/>
        </w:rPr>
      </w:pPr>
      <w:del w:id="38" w:author="Autor">
        <w:r w:rsidRPr="00925837" w:rsidDel="00AB5980">
          <w:rPr>
            <w:rFonts w:asciiTheme="minorHAnsi" w:hAnsiTheme="minorHAnsi" w:cstheme="minorHAnsi"/>
          </w:rPr>
          <w:delText>Štefánikova 15</w:delText>
        </w:r>
      </w:del>
    </w:p>
    <w:p w14:paraId="47F163E9" w14:textId="3B975150" w:rsidR="001936D0" w:rsidRPr="00925837" w:rsidDel="00AB5980" w:rsidRDefault="00F24DB4" w:rsidP="00235D59">
      <w:pPr>
        <w:spacing w:after="0"/>
        <w:ind w:left="708" w:firstLine="708"/>
        <w:jc w:val="both"/>
        <w:rPr>
          <w:del w:id="39" w:author="Autor"/>
          <w:rFonts w:asciiTheme="minorHAnsi" w:hAnsiTheme="minorHAnsi" w:cstheme="minorHAnsi"/>
        </w:rPr>
      </w:pPr>
      <w:del w:id="40" w:author="Autor">
        <w:r w:rsidRPr="00925837" w:rsidDel="00AB5980">
          <w:rPr>
            <w:rFonts w:asciiTheme="minorHAnsi" w:hAnsiTheme="minorHAnsi" w:cstheme="minorHAnsi"/>
          </w:rPr>
          <w:delText xml:space="preserve">811 05 </w:delText>
        </w:r>
        <w:r w:rsidR="001936D0" w:rsidRPr="00925837" w:rsidDel="00AB5980">
          <w:rPr>
            <w:rFonts w:asciiTheme="minorHAnsi" w:hAnsiTheme="minorHAnsi" w:cstheme="minorHAnsi"/>
          </w:rPr>
          <w:delText>Bratislava</w:delText>
        </w:r>
      </w:del>
    </w:p>
    <w:p w14:paraId="1292B86A" w14:textId="68322527" w:rsidR="001936D0" w:rsidRPr="00925837" w:rsidDel="00AB5980" w:rsidRDefault="001936D0" w:rsidP="000F1F4E">
      <w:pPr>
        <w:pStyle w:val="Odsekzoznamu"/>
        <w:numPr>
          <w:ilvl w:val="1"/>
          <w:numId w:val="35"/>
        </w:numPr>
        <w:spacing w:before="120" w:after="120"/>
        <w:ind w:left="1559" w:hanging="425"/>
        <w:contextualSpacing w:val="0"/>
        <w:jc w:val="both"/>
        <w:rPr>
          <w:del w:id="41" w:author="Autor"/>
          <w:rFonts w:asciiTheme="minorHAnsi" w:hAnsiTheme="minorHAnsi" w:cstheme="minorHAnsi"/>
          <w:sz w:val="22"/>
          <w:szCs w:val="22"/>
        </w:rPr>
      </w:pPr>
      <w:del w:id="42" w:author="Autor">
        <w:r w:rsidRPr="00925837" w:rsidDel="00AB5980">
          <w:rPr>
            <w:rFonts w:asciiTheme="minorHAnsi" w:hAnsiTheme="minorHAnsi" w:cstheme="minorHAnsi"/>
            <w:sz w:val="22"/>
            <w:szCs w:val="22"/>
          </w:rPr>
          <w:delText xml:space="preserve">v čase od </w:delText>
        </w:r>
        <w:r w:rsidR="00F24DB4" w:rsidRPr="00925837" w:rsidDel="00AB5980">
          <w:rPr>
            <w:rFonts w:asciiTheme="minorHAnsi" w:hAnsiTheme="minorHAnsi" w:cstheme="minorHAnsi"/>
            <w:sz w:val="22"/>
            <w:szCs w:val="22"/>
          </w:rPr>
          <w:delText xml:space="preserve">9:00 hod. do 15:00 </w:delText>
        </w:r>
        <w:r w:rsidRPr="00925837" w:rsidDel="00AB5980">
          <w:rPr>
            <w:rFonts w:asciiTheme="minorHAnsi" w:hAnsiTheme="minorHAnsi" w:cstheme="minorHAnsi"/>
            <w:sz w:val="22"/>
            <w:szCs w:val="22"/>
          </w:rPr>
          <w:delText>hod. na adresu:</w:delText>
        </w:r>
      </w:del>
    </w:p>
    <w:p w14:paraId="21B97B06" w14:textId="310FA267" w:rsidR="001936D0" w:rsidRPr="00925837" w:rsidDel="00AB5980" w:rsidRDefault="00F24DB4" w:rsidP="000F1F4E">
      <w:pPr>
        <w:spacing w:after="0"/>
        <w:ind w:left="1559"/>
        <w:contextualSpacing/>
        <w:jc w:val="both"/>
        <w:rPr>
          <w:del w:id="43" w:author="Autor"/>
          <w:rFonts w:asciiTheme="minorHAnsi" w:hAnsiTheme="minorHAnsi" w:cstheme="minorHAnsi"/>
        </w:rPr>
      </w:pPr>
      <w:del w:id="44" w:author="Autor">
        <w:r w:rsidRPr="00925837" w:rsidDel="00AB5980">
          <w:rPr>
            <w:rFonts w:asciiTheme="minorHAnsi" w:hAnsiTheme="minorHAnsi" w:cstheme="minorHAnsi"/>
          </w:rPr>
          <w:delText xml:space="preserve">Ministerstvo investícií, regionálneho rozvoja a informatizácie </w:delText>
        </w:r>
        <w:r w:rsidR="001936D0" w:rsidRPr="00925837" w:rsidDel="00AB5980">
          <w:rPr>
            <w:rFonts w:asciiTheme="minorHAnsi" w:hAnsiTheme="minorHAnsi" w:cstheme="minorHAnsi"/>
          </w:rPr>
          <w:delText>Slovenskej republiky</w:delText>
        </w:r>
      </w:del>
    </w:p>
    <w:p w14:paraId="42B81EA8" w14:textId="51247DEA" w:rsidR="00807DE1" w:rsidRPr="00925837" w:rsidDel="00AB5980" w:rsidRDefault="00807DE1" w:rsidP="000F1F4E">
      <w:pPr>
        <w:spacing w:after="0"/>
        <w:ind w:left="1559"/>
        <w:contextualSpacing/>
        <w:jc w:val="both"/>
        <w:rPr>
          <w:del w:id="45" w:author="Autor"/>
          <w:rFonts w:asciiTheme="minorHAnsi" w:hAnsiTheme="minorHAnsi" w:cstheme="minorHAnsi"/>
        </w:rPr>
      </w:pPr>
      <w:del w:id="46" w:author="Autor">
        <w:r w:rsidRPr="00925837" w:rsidDel="00AB5980">
          <w:rPr>
            <w:rFonts w:asciiTheme="minorHAnsi" w:hAnsiTheme="minorHAnsi" w:cstheme="minorHAnsi"/>
          </w:rPr>
          <w:delText xml:space="preserve">sekcia </w:delText>
        </w:r>
        <w:r w:rsidR="00052D49" w:rsidRPr="00925837" w:rsidDel="00AB5980">
          <w:rPr>
            <w:rFonts w:asciiTheme="minorHAnsi" w:hAnsiTheme="minorHAnsi" w:cstheme="minorHAnsi"/>
          </w:rPr>
          <w:delText>OP TP a iných finančných mechanizmov</w:delText>
        </w:r>
      </w:del>
    </w:p>
    <w:p w14:paraId="257EECB6" w14:textId="04EF5317" w:rsidR="001936D0" w:rsidRPr="00925837" w:rsidDel="00AB5980" w:rsidRDefault="001936D0" w:rsidP="000F1F4E">
      <w:pPr>
        <w:spacing w:after="0"/>
        <w:ind w:left="1559"/>
        <w:contextualSpacing/>
        <w:jc w:val="both"/>
        <w:rPr>
          <w:del w:id="47" w:author="Autor"/>
          <w:rFonts w:asciiTheme="minorHAnsi" w:hAnsiTheme="minorHAnsi" w:cstheme="minorHAnsi"/>
        </w:rPr>
      </w:pPr>
      <w:del w:id="48" w:author="Autor">
        <w:r w:rsidRPr="00925837" w:rsidDel="00AB5980">
          <w:rPr>
            <w:rFonts w:asciiTheme="minorHAnsi" w:hAnsiTheme="minorHAnsi" w:cstheme="minorHAnsi"/>
          </w:rPr>
          <w:delText xml:space="preserve">odbor implementácie projektov OP TP </w:delText>
        </w:r>
      </w:del>
    </w:p>
    <w:p w14:paraId="114BC4CE" w14:textId="5152E916" w:rsidR="001936D0" w:rsidRPr="00925837" w:rsidDel="00AB5980" w:rsidRDefault="007254A5" w:rsidP="000F1F4E">
      <w:pPr>
        <w:spacing w:after="0"/>
        <w:ind w:left="1559"/>
        <w:contextualSpacing/>
        <w:jc w:val="both"/>
        <w:rPr>
          <w:del w:id="49" w:author="Autor"/>
          <w:rFonts w:asciiTheme="minorHAnsi" w:hAnsiTheme="minorHAnsi" w:cstheme="minorHAnsi"/>
        </w:rPr>
      </w:pPr>
      <w:del w:id="50" w:author="Autor">
        <w:r w:rsidRPr="00925837" w:rsidDel="00AB5980">
          <w:rPr>
            <w:rFonts w:asciiTheme="minorHAnsi" w:hAnsiTheme="minorHAnsi" w:cstheme="minorHAnsi"/>
          </w:rPr>
          <w:delText>Dunajská 68</w:delText>
        </w:r>
      </w:del>
    </w:p>
    <w:p w14:paraId="22C9DFA4" w14:textId="34C899A2" w:rsidR="001936D0" w:rsidRPr="00925837" w:rsidDel="00AB5980" w:rsidRDefault="001C1022" w:rsidP="000F1F4E">
      <w:pPr>
        <w:spacing w:after="0"/>
        <w:ind w:left="1559"/>
        <w:contextualSpacing/>
        <w:jc w:val="both"/>
        <w:rPr>
          <w:del w:id="51" w:author="Autor"/>
          <w:rFonts w:asciiTheme="minorHAnsi" w:hAnsiTheme="minorHAnsi" w:cstheme="minorHAnsi"/>
        </w:rPr>
      </w:pPr>
      <w:del w:id="52" w:author="Autor">
        <w:r w:rsidRPr="00925837" w:rsidDel="00AB5980">
          <w:rPr>
            <w:rFonts w:asciiTheme="minorHAnsi" w:hAnsiTheme="minorHAnsi" w:cstheme="minorHAnsi"/>
          </w:rPr>
          <w:delText xml:space="preserve">811 </w:delText>
        </w:r>
        <w:r w:rsidR="004C3E2F" w:rsidRPr="00925837" w:rsidDel="00AB5980">
          <w:rPr>
            <w:rFonts w:asciiTheme="minorHAnsi" w:hAnsiTheme="minorHAnsi" w:cstheme="minorHAnsi"/>
          </w:rPr>
          <w:delText>08</w:delText>
        </w:r>
        <w:r w:rsidR="00DC3E12" w:rsidRPr="00925837" w:rsidDel="00AB5980">
          <w:rPr>
            <w:rFonts w:asciiTheme="minorHAnsi" w:hAnsiTheme="minorHAnsi" w:cstheme="minorHAnsi"/>
          </w:rPr>
          <w:delText xml:space="preserve"> </w:delText>
        </w:r>
        <w:r w:rsidR="001936D0" w:rsidRPr="00925837" w:rsidDel="00AB5980">
          <w:rPr>
            <w:rFonts w:asciiTheme="minorHAnsi" w:hAnsiTheme="minorHAnsi" w:cstheme="minorHAnsi"/>
          </w:rPr>
          <w:delText>Bratislava</w:delText>
        </w:r>
      </w:del>
    </w:p>
    <w:p w14:paraId="35955106" w14:textId="702C17C7" w:rsidR="001936D0" w:rsidRPr="00925837" w:rsidDel="00AB5980" w:rsidRDefault="001936D0" w:rsidP="000F1F4E">
      <w:pPr>
        <w:spacing w:before="120" w:after="120" w:line="240" w:lineRule="auto"/>
        <w:ind w:left="709"/>
        <w:jc w:val="both"/>
        <w:rPr>
          <w:del w:id="53" w:author="Autor"/>
          <w:rFonts w:asciiTheme="minorHAnsi" w:hAnsiTheme="minorHAnsi" w:cstheme="minorHAnsi"/>
        </w:rPr>
      </w:pPr>
      <w:del w:id="54" w:author="Autor">
        <w:r w:rsidRPr="00925837" w:rsidDel="00AB5980">
          <w:rPr>
            <w:rFonts w:asciiTheme="minorHAnsi" w:hAnsiTheme="minorHAnsi" w:cstheme="minorHAnsi"/>
          </w:rPr>
          <w:delText>RO OP TP nie je oprávnený v zmysle v súčasnosti platných právnych pre</w:delText>
        </w:r>
        <w:r w:rsidR="00081F43" w:rsidRPr="00925837" w:rsidDel="00AB5980">
          <w:rPr>
            <w:rFonts w:asciiTheme="minorHAnsi" w:hAnsiTheme="minorHAnsi" w:cstheme="minorHAnsi"/>
          </w:rPr>
          <w:delText>d</w:delText>
        </w:r>
        <w:r w:rsidRPr="00925837" w:rsidDel="00AB5980">
          <w:rPr>
            <w:rFonts w:asciiTheme="minorHAnsi" w:hAnsiTheme="minorHAnsi" w:cstheme="minorHAnsi"/>
          </w:rPr>
          <w:delText>pisov obmedziť pre žiadateľov predkladanie ŽoNFP v listinnej podobe.</w:delText>
        </w:r>
      </w:del>
    </w:p>
    <w:p w14:paraId="3C5220BB" w14:textId="5CA79FAA" w:rsidR="001936D0" w:rsidRPr="00925837" w:rsidRDefault="001936D0" w:rsidP="003F48AC">
      <w:pPr>
        <w:pStyle w:val="Odsekzoznamu"/>
        <w:numPr>
          <w:ilvl w:val="0"/>
          <w:numId w:val="33"/>
        </w:numPr>
        <w:spacing w:before="120" w:after="120"/>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ins w:id="55" w:author="Auto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ins>
      <w:del w:id="56" w:author="Autor">
        <w:r w:rsidRPr="0013226F" w:rsidDel="0013226F">
          <w:rPr>
            <w:rFonts w:asciiTheme="minorHAnsi" w:hAnsiTheme="minorHAnsi" w:cstheme="minorHAnsi"/>
            <w:sz w:val="22"/>
            <w:szCs w:val="22"/>
          </w:rPr>
          <w:delText>o e-Governmente</w:delText>
        </w:r>
      </w:del>
      <w:r w:rsidRPr="0013226F">
        <w:rPr>
          <w:rFonts w:asciiTheme="minorHAnsi" w:hAnsiTheme="minorHAnsi" w:cstheme="minorHAnsi"/>
          <w:sz w:val="22"/>
          <w:szCs w:val="22"/>
        </w:rPr>
        <w:t xml:space="preserve"> </w:t>
      </w:r>
      <w:del w:id="57" w:author="Autor">
        <w:r w:rsidRPr="0013226F" w:rsidDel="00925837">
          <w:rPr>
            <w:rFonts w:asciiTheme="minorHAnsi" w:hAnsiTheme="minorHAnsi" w:cstheme="minorHAnsi"/>
            <w:sz w:val="22"/>
            <w:szCs w:val="22"/>
          </w:rPr>
          <w:delText xml:space="preserve">môže </w:delText>
        </w:r>
      </w:del>
      <w:r w:rsidRPr="0013226F">
        <w:rPr>
          <w:rFonts w:asciiTheme="minorHAnsi" w:hAnsiTheme="minorHAnsi" w:cstheme="minorHAnsi"/>
          <w:sz w:val="22"/>
          <w:szCs w:val="22"/>
        </w:rPr>
        <w:t xml:space="preserve">žiadateľ </w:t>
      </w:r>
      <w:ins w:id="58" w:author="Auto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r w:rsidR="00925837" w:rsidRPr="00925837">
          <w:rPr>
            <w:rFonts w:asciiTheme="minorHAnsi" w:hAnsiTheme="minorHAnsi"/>
            <w:sz w:val="22"/>
            <w:szCs w:val="22"/>
          </w:rPr>
          <w:fldChar w:fldCharType="begin"/>
        </w:r>
        <w:r w:rsidR="00925837" w:rsidRPr="00925837">
          <w:rPr>
            <w:rFonts w:asciiTheme="minorHAnsi" w:hAnsiTheme="minorHAnsi"/>
            <w:sz w:val="22"/>
            <w:szCs w:val="22"/>
          </w:rPr>
          <w:instrText xml:space="preserve"> HYPERLINK "http://www.slovensko.sk" </w:instrText>
        </w:r>
        <w:r w:rsidR="00925837" w:rsidRPr="00925837">
          <w:rPr>
            <w:rFonts w:asciiTheme="minorHAnsi" w:hAnsiTheme="minorHAnsi"/>
            <w:sz w:val="22"/>
            <w:szCs w:val="22"/>
          </w:rPr>
          <w:fldChar w:fldCharType="separate"/>
        </w:r>
        <w:r w:rsidR="00925837" w:rsidRPr="00925837">
          <w:rPr>
            <w:rStyle w:val="Hypertextovprepojenie"/>
            <w:rFonts w:asciiTheme="minorHAnsi" w:hAnsiTheme="minorHAnsi"/>
            <w:sz w:val="22"/>
            <w:szCs w:val="22"/>
          </w:rPr>
          <w:t>www.slovensko.sk</w:t>
        </w:r>
        <w:r w:rsidR="00925837" w:rsidRPr="00925837">
          <w:rPr>
            <w:rFonts w:asciiTheme="minorHAnsi" w:hAnsiTheme="minorHAnsi"/>
            <w:sz w:val="22"/>
            <w:szCs w:val="22"/>
          </w:rPr>
          <w:fldChar w:fldCharType="end"/>
        </w:r>
        <w:r w:rsidR="00925837" w:rsidRPr="00925837">
          <w:rPr>
            <w:rFonts w:asciiTheme="minorHAnsi" w:hAnsiTheme="minorHAnsi"/>
            <w:sz w:val="22"/>
            <w:szCs w:val="22"/>
          </w:rPr>
          <w:t xml:space="preserve"> (identifikácia schránky: MIRRI SR – RO OPTP, IČO: 50349287, suffix: 10007, číslo schránky: E0007130310), resp. prostredníctvom</w:t>
        </w:r>
        <w:del w:id="59" w:author="Autor">
          <w:r w:rsidR="00925837" w:rsidRPr="00925837" w:rsidDel="001547D3">
            <w:rPr>
              <w:rFonts w:asciiTheme="minorHAnsi" w:hAnsiTheme="minorHAnsi"/>
              <w:sz w:val="22"/>
              <w:szCs w:val="22"/>
            </w:rPr>
            <w:delText> </w:delText>
          </w:r>
        </w:del>
        <w:r w:rsidR="00925837" w:rsidRPr="00925837">
          <w:rPr>
            <w:rFonts w:asciiTheme="minorHAnsi" w:hAnsiTheme="minorHAnsi"/>
            <w:sz w:val="22"/>
            <w:szCs w:val="22"/>
          </w:rPr>
          <w:t xml:space="preserve"> </w:t>
        </w:r>
        <w:del w:id="60" w:author="Autor">
          <w:r w:rsidR="00925837" w:rsidRPr="00925837" w:rsidDel="0013226F">
            <w:rPr>
              <w:rFonts w:asciiTheme="minorHAnsi" w:hAnsiTheme="minorHAnsi"/>
              <w:sz w:val="22"/>
              <w:szCs w:val="22"/>
            </w:rPr>
            <w:delText>špeciálnej</w:delText>
          </w:r>
        </w:del>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 xml:space="preserve">Podanie </w:t>
        </w:r>
        <w:r w:rsidR="00925837" w:rsidRPr="00925837">
          <w:rPr>
            <w:rFonts w:asciiTheme="minorHAnsi" w:hAnsiTheme="minorHAnsi"/>
            <w:b/>
            <w:bCs/>
            <w:sz w:val="22"/>
            <w:szCs w:val="22"/>
          </w:rPr>
          <w:lastRenderedPageBreak/>
          <w:t>na RO OP TP - dokumenty k projektom</w:t>
        </w:r>
        <w:r w:rsidR="00925837" w:rsidRPr="00925837">
          <w:rPr>
            <w:rFonts w:asciiTheme="minorHAnsi" w:hAnsiTheme="minorHAnsi"/>
            <w:sz w:val="22"/>
            <w:szCs w:val="22"/>
          </w:rPr>
          <w:t>“ na ÚPVS</w:t>
        </w:r>
      </w:ins>
      <w:del w:id="61" w:author="Autor">
        <w:r w:rsidR="00361E64" w:rsidRPr="00925837" w:rsidDel="00925837">
          <w:rPr>
            <w:rFonts w:asciiTheme="minorHAnsi" w:hAnsiTheme="minorHAnsi" w:cstheme="minorHAnsi"/>
            <w:sz w:val="22"/>
            <w:szCs w:val="22"/>
          </w:rPr>
          <w:delText xml:space="preserve">listinné </w:delText>
        </w:r>
        <w:r w:rsidRPr="00925837" w:rsidDel="00925837">
          <w:rPr>
            <w:rFonts w:asciiTheme="minorHAnsi" w:hAnsiTheme="minorHAnsi" w:cstheme="minorHAnsi"/>
            <w:sz w:val="22"/>
            <w:szCs w:val="22"/>
          </w:rPr>
          <w:delText xml:space="preserve">doručenie ŽoNFP nahradiť </w:delText>
        </w:r>
        <w:r w:rsidRPr="00925837" w:rsidDel="00925837">
          <w:rPr>
            <w:rFonts w:asciiTheme="minorHAnsi" w:hAnsiTheme="minorHAnsi" w:cstheme="minorHAnsi"/>
            <w:b/>
            <w:sz w:val="22"/>
            <w:szCs w:val="22"/>
          </w:rPr>
          <w:delText>elektronickým doručením prostredníctvom Ústredného portálu verejnej správy</w:delText>
        </w:r>
        <w:r w:rsidR="00536C72" w:rsidRPr="00925837" w:rsidDel="00925837">
          <w:rPr>
            <w:rFonts w:asciiTheme="minorHAnsi" w:hAnsiTheme="minorHAnsi" w:cstheme="minorHAnsi"/>
            <w:b/>
            <w:sz w:val="22"/>
            <w:szCs w:val="22"/>
          </w:rPr>
          <w:delText xml:space="preserve"> </w:delText>
        </w:r>
        <w:r w:rsidR="00536C72" w:rsidRPr="00925837" w:rsidDel="00925837">
          <w:rPr>
            <w:rFonts w:asciiTheme="minorHAnsi" w:hAnsiTheme="minorHAnsi" w:cstheme="minorHAnsi"/>
            <w:sz w:val="22"/>
            <w:szCs w:val="22"/>
          </w:rPr>
          <w:delText xml:space="preserve">(ďalej aj „ÚPVS“) </w:delText>
        </w:r>
        <w:r w:rsidRPr="00925837" w:rsidDel="00925837">
          <w:rPr>
            <w:rFonts w:asciiTheme="minorHAnsi" w:hAnsiTheme="minorHAnsi" w:cstheme="minorHAnsi"/>
            <w:sz w:val="22"/>
            <w:szCs w:val="22"/>
          </w:rPr>
          <w:delText xml:space="preserve">do elektronickej schránky </w:delText>
        </w:r>
        <w:r w:rsidR="00F24DB4" w:rsidRPr="00925837" w:rsidDel="00925837">
          <w:rPr>
            <w:rFonts w:asciiTheme="minorHAnsi" w:hAnsiTheme="minorHAnsi" w:cstheme="minorHAnsi"/>
            <w:sz w:val="22"/>
            <w:szCs w:val="22"/>
          </w:rPr>
          <w:delText xml:space="preserve">MIRRI SR - </w:delText>
        </w:r>
        <w:r w:rsidRPr="00925837" w:rsidDel="00925837">
          <w:rPr>
            <w:rFonts w:asciiTheme="minorHAnsi" w:hAnsiTheme="minorHAnsi" w:cstheme="minorHAnsi"/>
            <w:sz w:val="22"/>
            <w:szCs w:val="22"/>
          </w:rPr>
          <w:delText xml:space="preserve">RO OP TP (ÚPVS na adrese </w:delText>
        </w:r>
        <w:r w:rsidR="001733AB" w:rsidRPr="00925837" w:rsidDel="00925837">
          <w:fldChar w:fldCharType="begin"/>
        </w:r>
        <w:r w:rsidR="001733AB" w:rsidRPr="00925837" w:rsidDel="00925837">
          <w:rPr>
            <w:rFonts w:asciiTheme="minorHAnsi" w:hAnsiTheme="minorHAnsi"/>
            <w:sz w:val="22"/>
            <w:szCs w:val="22"/>
          </w:rPr>
          <w:delInstrText xml:space="preserve"> HYPERLINK "http://www.slovensko.sk" </w:delInstrText>
        </w:r>
        <w:r w:rsidR="001733AB" w:rsidRPr="00925837" w:rsidDel="00925837">
          <w:fldChar w:fldCharType="separate"/>
        </w:r>
        <w:r w:rsidR="000353AC" w:rsidRPr="00925837" w:rsidDel="00925837">
          <w:rPr>
            <w:rStyle w:val="Hypertextovprepojenie"/>
            <w:rFonts w:asciiTheme="minorHAnsi" w:hAnsiTheme="minorHAnsi" w:cstheme="minorHAnsi"/>
            <w:sz w:val="22"/>
            <w:szCs w:val="22"/>
          </w:rPr>
          <w:delText>www.slovensko.sk</w:delText>
        </w:r>
        <w:r w:rsidR="001733AB" w:rsidRPr="00925837" w:rsidDel="00925837">
          <w:rPr>
            <w:rStyle w:val="Hypertextovprepojenie"/>
            <w:rFonts w:asciiTheme="minorHAnsi" w:hAnsiTheme="minorHAnsi" w:cstheme="minorHAnsi"/>
            <w:sz w:val="22"/>
            <w:szCs w:val="22"/>
          </w:rPr>
          <w:fldChar w:fldCharType="end"/>
        </w:r>
        <w:r w:rsidRPr="00925837" w:rsidDel="00925837">
          <w:rPr>
            <w:rFonts w:asciiTheme="minorHAnsi" w:hAnsiTheme="minorHAnsi" w:cstheme="minorHAnsi"/>
            <w:sz w:val="22"/>
            <w:szCs w:val="22"/>
          </w:rPr>
          <w:delText xml:space="preserve">, špeciálna služba </w:delText>
        </w:r>
        <w:r w:rsidR="00F24DB4" w:rsidRPr="00925837" w:rsidDel="00925837">
          <w:rPr>
            <w:rFonts w:asciiTheme="minorHAnsi" w:hAnsiTheme="minorHAnsi" w:cstheme="minorHAnsi"/>
            <w:sz w:val="22"/>
            <w:szCs w:val="22"/>
          </w:rPr>
          <w:delText xml:space="preserve">MIRRI </w:delText>
        </w:r>
        <w:r w:rsidRPr="00925837" w:rsidDel="00925837">
          <w:rPr>
            <w:rFonts w:asciiTheme="minorHAnsi" w:hAnsiTheme="minorHAnsi" w:cstheme="minorHAnsi"/>
            <w:sz w:val="22"/>
            <w:szCs w:val="22"/>
          </w:rPr>
          <w:delText>SR zriadená pre takéto podanie „</w:delText>
        </w:r>
        <w:r w:rsidRPr="00925837" w:rsidDel="00925837">
          <w:rPr>
            <w:rFonts w:asciiTheme="minorHAnsi" w:hAnsiTheme="minorHAnsi" w:cstheme="minorHAnsi"/>
            <w:b/>
            <w:sz w:val="22"/>
            <w:szCs w:val="22"/>
          </w:rPr>
          <w:delText>Podanie na RO OP TP - dokumenty k projektom</w:delText>
        </w:r>
        <w:r w:rsidRPr="00925837" w:rsidDel="00925837">
          <w:rPr>
            <w:rFonts w:asciiTheme="minorHAnsi" w:hAnsiTheme="minorHAnsi" w:cstheme="minorHAnsi"/>
            <w:sz w:val="22"/>
            <w:szCs w:val="22"/>
          </w:rPr>
          <w:delText>“)</w:delText>
        </w:r>
      </w:del>
      <w:r w:rsidR="00271265" w:rsidRPr="00925837">
        <w:rPr>
          <w:rFonts w:asciiTheme="minorHAnsi" w:hAnsiTheme="minorHAnsi" w:cstheme="minorHAnsi"/>
          <w:sz w:val="22"/>
          <w:szCs w:val="22"/>
        </w:rPr>
        <w:t>.</w:t>
      </w:r>
    </w:p>
    <w:p w14:paraId="35BE7FB3" w14:textId="77684BF8" w:rsidR="001936D0" w:rsidRPr="00230311" w:rsidRDefault="001936D0" w:rsidP="000F1F4E">
      <w:pPr>
        <w:pStyle w:val="SRKNorm"/>
        <w:numPr>
          <w:ilvl w:val="0"/>
          <w:numId w:val="0"/>
        </w:numPr>
        <w:spacing w:before="120" w:after="120"/>
        <w:ind w:left="567" w:firstLine="77"/>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50232262"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žiadateľ odošle žiadosť o NFP</w:t>
      </w:r>
      <w:del w:id="62" w:author="Autor">
        <w:r w:rsidRPr="00230311" w:rsidDel="001547D3">
          <w:rPr>
            <w:rFonts w:asciiTheme="minorHAnsi" w:hAnsiTheme="minorHAnsi" w:cstheme="minorHAnsi"/>
            <w:sz w:val="22"/>
            <w:szCs w:val="22"/>
          </w:rPr>
          <w:delText>,</w:delText>
        </w:r>
      </w:del>
      <w:r w:rsidRPr="00230311">
        <w:rPr>
          <w:rFonts w:asciiTheme="minorHAnsi" w:hAnsiTheme="minorHAnsi" w:cstheme="minorHAnsi"/>
          <w:sz w:val="22"/>
          <w:szCs w:val="22"/>
        </w:rPr>
        <w:t xml:space="preserve"> vrátane príloh</w:t>
      </w:r>
      <w:del w:id="63" w:author="Autor">
        <w:r w:rsidR="00627495" w:rsidRPr="00230311" w:rsidDel="001547D3">
          <w:rPr>
            <w:rFonts w:asciiTheme="minorHAnsi" w:hAnsiTheme="minorHAnsi" w:cstheme="minorHAnsi"/>
            <w:sz w:val="22"/>
            <w:szCs w:val="22"/>
          </w:rPr>
          <w:delText>,</w:delText>
        </w:r>
      </w:del>
      <w:r w:rsidRPr="00230311">
        <w:rPr>
          <w:rFonts w:asciiTheme="minorHAnsi" w:hAnsiTheme="minorHAnsi" w:cstheme="minorHAnsi"/>
          <w:sz w:val="22"/>
          <w:szCs w:val="22"/>
        </w:rPr>
        <w:t xml:space="preserve"> prostredníctvom ITMS2014+, následne vygenerovaný pdf súbor ŽoNFP uloží</w:t>
      </w:r>
      <w:r w:rsidR="00225900" w:rsidRPr="00230311">
        <w:rPr>
          <w:rFonts w:asciiTheme="minorHAnsi" w:hAnsiTheme="minorHAnsi" w:cstheme="minorHAnsi"/>
          <w:sz w:val="22"/>
          <w:szCs w:val="22"/>
        </w:rPr>
        <w:t xml:space="preserve"> do verzie PDF/A-1a, autorizuje ho </w:t>
      </w:r>
      <w:r w:rsidRPr="00230311">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230311">
        <w:rPr>
          <w:rFonts w:asciiTheme="minorHAnsi" w:hAnsiTheme="minorHAnsi" w:cstheme="minorHAnsi"/>
          <w:sz w:val="22"/>
          <w:szCs w:val="22"/>
        </w:rPr>
        <w:t> </w:t>
      </w:r>
      <w:r w:rsidRPr="00230311">
        <w:rPr>
          <w:rFonts w:asciiTheme="minorHAnsi" w:hAnsiTheme="minorHAnsi" w:cstheme="minorHAnsi"/>
          <w:sz w:val="22"/>
          <w:szCs w:val="22"/>
        </w:rPr>
        <w:t>odošle</w:t>
      </w:r>
      <w:r w:rsidR="00225900" w:rsidRPr="00230311">
        <w:rPr>
          <w:rFonts w:asciiTheme="minorHAnsi" w:hAnsiTheme="minorHAnsi" w:cstheme="minorHAnsi"/>
          <w:sz w:val="22"/>
          <w:szCs w:val="22"/>
        </w:rPr>
        <w:t xml:space="preserve"> ho</w:t>
      </w:r>
      <w:r w:rsidR="000353AC" w:rsidRPr="00230311">
        <w:rPr>
          <w:rFonts w:asciiTheme="minorHAnsi" w:hAnsiTheme="minorHAnsi" w:cstheme="minorHAnsi"/>
          <w:sz w:val="22"/>
          <w:szCs w:val="22"/>
        </w:rPr>
        <w:t xml:space="preserve"> bez príloh</w:t>
      </w:r>
      <w:r w:rsidR="00225900" w:rsidRPr="00230311">
        <w:rPr>
          <w:rFonts w:asciiTheme="minorHAnsi" w:hAnsiTheme="minorHAnsi" w:cstheme="minorHAnsi"/>
          <w:sz w:val="22"/>
          <w:szCs w:val="22"/>
        </w:rPr>
        <w:t xml:space="preserve"> </w:t>
      </w:r>
      <w:r w:rsidRPr="00230311">
        <w:rPr>
          <w:rFonts w:asciiTheme="minorHAnsi" w:hAnsiTheme="minorHAnsi" w:cstheme="minorHAnsi"/>
          <w:sz w:val="22"/>
          <w:szCs w:val="22"/>
        </w:rPr>
        <w:t>do elektronickej schránky RO OP TP;</w:t>
      </w:r>
    </w:p>
    <w:p w14:paraId="712FA371" w14:textId="1F4BC7D3" w:rsidR="001936D0" w:rsidRPr="00230311" w:rsidRDefault="001936D0" w:rsidP="000F1F4E">
      <w:pPr>
        <w:pStyle w:val="SRKNorm"/>
        <w:numPr>
          <w:ilvl w:val="0"/>
          <w:numId w:val="31"/>
        </w:numPr>
        <w:spacing w:before="120" w:after="120"/>
        <w:ind w:left="992" w:hanging="425"/>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žiadateľ autorizuje a odošle ŽoNFP </w:t>
      </w:r>
      <w:r w:rsidR="000353AC" w:rsidRPr="00230311">
        <w:rPr>
          <w:rFonts w:asciiTheme="minorHAnsi" w:hAnsiTheme="minorHAnsi" w:cstheme="minorHAnsi"/>
          <w:sz w:val="22"/>
          <w:szCs w:val="22"/>
        </w:rPr>
        <w:t xml:space="preserve">bez príloh </w:t>
      </w:r>
      <w:r w:rsidRPr="00230311">
        <w:rPr>
          <w:rFonts w:asciiTheme="minorHAnsi" w:hAnsiTheme="minorHAnsi" w:cstheme="minorHAnsi"/>
          <w:sz w:val="22"/>
          <w:szCs w:val="22"/>
        </w:rPr>
        <w:t xml:space="preserve">priamo z prostredia ITMS2014+ (podrobnejšie informácie žiadateľ nájde na webovom sídle </w:t>
      </w:r>
      <w:hyperlink r:id="rId9" w:history="1">
        <w:r w:rsidRPr="00230311">
          <w:rPr>
            <w:rFonts w:asciiTheme="minorHAnsi" w:hAnsiTheme="minorHAnsi" w:cstheme="minorHAnsi"/>
            <w:sz w:val="22"/>
            <w:szCs w:val="22"/>
          </w:rPr>
          <w:t>www.itms2014</w:t>
        </w:r>
      </w:hyperlink>
      <w:r w:rsidRPr="00230311">
        <w:rPr>
          <w:rFonts w:asciiTheme="minorHAnsi" w:hAnsiTheme="minorHAnsi" w:cstheme="minorHAnsi"/>
          <w:sz w:val="22"/>
          <w:szCs w:val="22"/>
        </w:rPr>
        <w:t>+ (</w:t>
      </w:r>
      <w:hyperlink r:id="rId10" w:history="1">
        <w:r w:rsidR="002C20A9" w:rsidRPr="00230311">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29DB0EB" w:rsidR="001936D0" w:rsidRPr="00230311" w:rsidRDefault="00232ED5"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 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0F1F4E">
      <w:pPr>
        <w:spacing w:before="120" w:after="120" w:line="240" w:lineRule="auto"/>
        <w:ind w:firstLine="567"/>
        <w:jc w:val="both"/>
        <w:rPr>
          <w:ins w:id="64" w:author="Auto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5EC358D5" w:rsidR="00DF621E" w:rsidRPr="00DF621E" w:rsidRDefault="00DF621E" w:rsidP="00033ED8">
      <w:pPr>
        <w:pStyle w:val="Odsekzoznamu"/>
        <w:numPr>
          <w:ilvl w:val="0"/>
          <w:numId w:val="33"/>
        </w:numPr>
        <w:spacing w:before="120" w:after="120"/>
        <w:jc w:val="both"/>
        <w:rPr>
          <w:ins w:id="65" w:author="Autor"/>
          <w:rFonts w:asciiTheme="minorHAnsi" w:hAnsiTheme="minorHAnsi" w:cstheme="minorHAnsi"/>
          <w:sz w:val="22"/>
          <w:szCs w:val="22"/>
          <w:rPrChange w:id="66" w:author="Autor">
            <w:rPr>
              <w:ins w:id="67" w:author="Autor"/>
              <w:rFonts w:asciiTheme="minorHAnsi" w:hAnsiTheme="minorHAnsi" w:cstheme="minorHAnsi"/>
              <w:b/>
              <w:sz w:val="22"/>
              <w:szCs w:val="22"/>
            </w:rPr>
          </w:rPrChange>
        </w:rPr>
      </w:pPr>
      <w:ins w:id="68" w:author="Auto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 xml:space="preserve">je žiadateľ oprávnený predložiť ŽoNFP </w:t>
        </w:r>
        <w:del w:id="69" w:author="Autor">
          <w:r w:rsidR="00AB5980" w:rsidRPr="00DF621E" w:rsidDel="00DF621E">
            <w:rPr>
              <w:rFonts w:asciiTheme="minorHAnsi" w:hAnsiTheme="minorHAnsi" w:cstheme="minorHAnsi"/>
              <w:sz w:val="22"/>
              <w:szCs w:val="22"/>
              <w:rPrChange w:id="70" w:author="Autor">
                <w:rPr>
                  <w:rFonts w:asciiTheme="minorHAnsi" w:hAnsiTheme="minorHAnsi" w:cstheme="minorHAnsi"/>
                  <w:b/>
                  <w:sz w:val="22"/>
                  <w:szCs w:val="22"/>
                </w:rPr>
              </w:rPrChange>
            </w:rPr>
            <w:delText>V</w:delText>
          </w:r>
        </w:del>
        <w:r>
          <w:rPr>
            <w:rFonts w:asciiTheme="minorHAnsi" w:hAnsiTheme="minorHAnsi" w:cstheme="minorHAnsi"/>
            <w:sz w:val="22"/>
            <w:szCs w:val="22"/>
          </w:rPr>
          <w:t>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ins>
    </w:p>
    <w:p w14:paraId="550F8BA7" w14:textId="60282E8A" w:rsidR="00AB5980" w:rsidRPr="00DF621E" w:rsidRDefault="00AB5980">
      <w:pPr>
        <w:spacing w:before="120" w:after="120"/>
        <w:ind w:left="426"/>
        <w:jc w:val="both"/>
        <w:rPr>
          <w:ins w:id="71" w:author="Autor"/>
          <w:rFonts w:asciiTheme="minorHAnsi" w:hAnsiTheme="minorHAnsi" w:cstheme="minorHAnsi"/>
          <w:rPrChange w:id="72" w:author="Autor">
            <w:rPr>
              <w:ins w:id="73" w:author="Autor"/>
            </w:rPr>
          </w:rPrChange>
        </w:rPr>
        <w:pPrChange w:id="74" w:author="Autor">
          <w:pPr>
            <w:pStyle w:val="Odsekzoznamu"/>
            <w:numPr>
              <w:numId w:val="33"/>
            </w:numPr>
            <w:spacing w:before="120" w:after="120"/>
            <w:ind w:left="709" w:hanging="283"/>
            <w:jc w:val="both"/>
          </w:pPr>
        </w:pPrChange>
      </w:pPr>
      <w:ins w:id="75" w:author="Autor">
        <w:r w:rsidRPr="00DF621E">
          <w:rPr>
            <w:rFonts w:asciiTheme="minorHAnsi" w:hAnsiTheme="minorHAnsi" w:cstheme="minorHAnsi"/>
            <w:rPrChange w:id="76" w:author="Autor">
              <w:rPr/>
            </w:rPrChange>
          </w:rPr>
          <w:t xml:space="preserve"> </w:t>
        </w:r>
        <w:r w:rsidR="001547D3">
          <w:rPr>
            <w:rFonts w:asciiTheme="minorHAnsi" w:hAnsiTheme="minorHAnsi" w:cstheme="minorHAnsi"/>
          </w:rPr>
          <w:t>Ž</w:t>
        </w:r>
        <w:r w:rsidR="001547D3" w:rsidRPr="007237AA">
          <w:rPr>
            <w:rFonts w:asciiTheme="minorHAnsi" w:hAnsiTheme="minorHAnsi" w:cstheme="minorHAnsi"/>
          </w:rPr>
          <w:t>iadosť o NFP</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1547D3">
          <w:rPr>
            <w:rFonts w:asciiTheme="minorHAnsi" w:hAnsiTheme="minorHAnsi" w:cstheme="minorHAnsi"/>
          </w:rPr>
          <w:t xml:space="preserve"> je</w:t>
        </w:r>
        <w:r w:rsidR="001547D3" w:rsidRPr="001547D3">
          <w:rPr>
            <w:rFonts w:asciiTheme="minorHAnsi" w:hAnsiTheme="minorHAnsi" w:cstheme="minorHAnsi"/>
          </w:rPr>
          <w:t xml:space="preserve"> </w:t>
        </w:r>
        <w:del w:id="77" w:author="Autor">
          <w:r w:rsidR="00033837" w:rsidRPr="00DF621E" w:rsidDel="001547D3">
            <w:rPr>
              <w:rFonts w:asciiTheme="minorHAnsi" w:hAnsiTheme="minorHAnsi" w:cstheme="minorHAnsi"/>
              <w:rPrChange w:id="78" w:author="Autor">
                <w:rPr/>
              </w:rPrChange>
            </w:rPr>
            <w:delText xml:space="preserve">V listinnej podobe </w:delText>
          </w:r>
          <w:r w:rsidRPr="00DF621E" w:rsidDel="001547D3">
            <w:rPr>
              <w:rFonts w:asciiTheme="minorHAnsi" w:hAnsiTheme="minorHAnsi" w:cstheme="minorHAnsi"/>
              <w:rPrChange w:id="79" w:author="Autor">
                <w:rPr/>
              </w:rPrChange>
            </w:rPr>
            <w:delText>je žiadosť o NFP</w:delText>
          </w:r>
        </w:del>
        <w:r w:rsidRPr="00DF621E">
          <w:rPr>
            <w:rFonts w:asciiTheme="minorHAnsi" w:hAnsiTheme="minorHAnsi" w:cstheme="minorHAnsi"/>
            <w:rPrChange w:id="80" w:author="Autor">
              <w:rPr/>
            </w:rPrChange>
          </w:rPr>
          <w:t xml:space="preserve">, </w:t>
        </w:r>
        <w:del w:id="81" w:author="Autor">
          <w:r w:rsidRPr="00DF621E" w:rsidDel="001547D3">
            <w:rPr>
              <w:rFonts w:asciiTheme="minorHAnsi" w:hAnsiTheme="minorHAnsi" w:cstheme="minorHAnsi"/>
              <w:rPrChange w:id="82" w:author="Autor">
                <w:rPr/>
              </w:rPrChange>
            </w:rPr>
            <w:delText>vrátane všetkých príloh</w:delText>
          </w:r>
        </w:del>
        <w:r w:rsidRPr="00DF621E">
          <w:rPr>
            <w:rFonts w:asciiTheme="minorHAnsi" w:hAnsiTheme="minorHAnsi" w:cstheme="minorHAnsi"/>
            <w:rPrChange w:id="83" w:author="Autor">
              <w:rPr/>
            </w:rPrChange>
          </w:rPr>
          <w:t xml:space="preserve">, 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DF621E">
          <w:rPr>
            <w:rFonts w:asciiTheme="minorHAnsi" w:hAnsiTheme="minorHAnsi" w:cstheme="minorHAnsi"/>
            <w:rPrChange w:id="84" w:author="Autor">
              <w:rPr/>
            </w:rPrChange>
          </w:rPr>
          <w:t>v jednom origináli (vytlačenom po odoslaní prostredníctvom ITMS2014+ a podpísanom) a jednej kópii:</w:t>
        </w:r>
      </w:ins>
    </w:p>
    <w:p w14:paraId="506D66B3" w14:textId="77777777" w:rsidR="00AB5980" w:rsidRPr="00230311" w:rsidRDefault="00AB5980" w:rsidP="00AB5980">
      <w:pPr>
        <w:pStyle w:val="Odsekzoznamu"/>
        <w:spacing w:before="120" w:after="120"/>
        <w:jc w:val="both"/>
        <w:rPr>
          <w:ins w:id="85" w:author="Autor"/>
          <w:rFonts w:asciiTheme="minorHAnsi" w:hAnsiTheme="minorHAnsi" w:cstheme="minorHAnsi"/>
          <w:sz w:val="22"/>
          <w:szCs w:val="22"/>
        </w:rPr>
      </w:pPr>
    </w:p>
    <w:p w14:paraId="1009C37D" w14:textId="77777777" w:rsidR="00AB5980" w:rsidRPr="00230311" w:rsidRDefault="00AB5980" w:rsidP="00AB5980">
      <w:pPr>
        <w:pStyle w:val="Odsekzoznamu"/>
        <w:numPr>
          <w:ilvl w:val="0"/>
          <w:numId w:val="6"/>
        </w:numPr>
        <w:spacing w:before="120" w:after="120"/>
        <w:ind w:left="1134"/>
        <w:jc w:val="both"/>
        <w:rPr>
          <w:ins w:id="86" w:author="Autor"/>
          <w:rFonts w:asciiTheme="minorHAnsi" w:hAnsiTheme="minorHAnsi" w:cstheme="minorHAnsi"/>
          <w:sz w:val="22"/>
          <w:szCs w:val="22"/>
        </w:rPr>
      </w:pPr>
      <w:ins w:id="87" w:author="Autor">
        <w:r w:rsidRPr="00230311">
          <w:rPr>
            <w:rFonts w:asciiTheme="minorHAnsi" w:hAnsiTheme="minorHAnsi" w:cstheme="minorHAnsi"/>
            <w:sz w:val="22"/>
            <w:szCs w:val="22"/>
          </w:rPr>
          <w:t>doporučenou poštou alebo kuriérskou službou na adresu:</w:t>
        </w:r>
      </w:ins>
    </w:p>
    <w:p w14:paraId="619D3972" w14:textId="77777777" w:rsidR="00AB5980" w:rsidRDefault="00AB5980" w:rsidP="00AB5980">
      <w:pPr>
        <w:spacing w:after="0"/>
        <w:ind w:left="1134"/>
        <w:contextualSpacing/>
        <w:jc w:val="both"/>
        <w:rPr>
          <w:ins w:id="88" w:author="Autor"/>
          <w:rFonts w:asciiTheme="minorHAnsi" w:hAnsiTheme="minorHAnsi" w:cstheme="minorHAnsi"/>
        </w:rPr>
      </w:pPr>
      <w:ins w:id="89" w:author="Auto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ins>
    </w:p>
    <w:p w14:paraId="67B1BC9A" w14:textId="77777777" w:rsidR="00AB5980" w:rsidRPr="00230311" w:rsidRDefault="00AB5980" w:rsidP="00AB5980">
      <w:pPr>
        <w:spacing w:after="0"/>
        <w:ind w:left="1134"/>
        <w:contextualSpacing/>
        <w:jc w:val="both"/>
        <w:rPr>
          <w:ins w:id="90" w:author="Autor"/>
          <w:rFonts w:asciiTheme="minorHAnsi" w:hAnsiTheme="minorHAnsi" w:cstheme="minorHAnsi"/>
        </w:rPr>
      </w:pPr>
      <w:ins w:id="91"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289D5942" w14:textId="77777777" w:rsidR="00AB5980" w:rsidRPr="00230311" w:rsidRDefault="00AB5980" w:rsidP="00AB5980">
      <w:pPr>
        <w:spacing w:after="0"/>
        <w:ind w:left="1134"/>
        <w:contextualSpacing/>
        <w:jc w:val="both"/>
        <w:rPr>
          <w:ins w:id="92" w:author="Autor"/>
          <w:rFonts w:asciiTheme="minorHAnsi" w:hAnsiTheme="minorHAnsi" w:cstheme="minorHAnsi"/>
        </w:rPr>
      </w:pPr>
      <w:ins w:id="93" w:author="Autor">
        <w:r w:rsidRPr="00230311">
          <w:rPr>
            <w:rFonts w:asciiTheme="minorHAnsi" w:hAnsiTheme="minorHAnsi" w:cstheme="minorHAnsi"/>
          </w:rPr>
          <w:t>odbor implementácie projektov OP TP</w:t>
        </w:r>
      </w:ins>
    </w:p>
    <w:p w14:paraId="3775EF60" w14:textId="77777777" w:rsidR="00AB5980" w:rsidRPr="00230311" w:rsidRDefault="00AB5980" w:rsidP="00AB5980">
      <w:pPr>
        <w:spacing w:after="0"/>
        <w:ind w:left="1134"/>
        <w:contextualSpacing/>
        <w:jc w:val="both"/>
        <w:rPr>
          <w:ins w:id="94" w:author="Autor"/>
          <w:rFonts w:asciiTheme="minorHAnsi" w:hAnsiTheme="minorHAnsi" w:cstheme="minorHAnsi"/>
        </w:rPr>
      </w:pPr>
      <w:ins w:id="95" w:author="Autor">
        <w:r>
          <w:rPr>
            <w:rFonts w:asciiTheme="minorHAnsi" w:hAnsiTheme="minorHAnsi" w:cstheme="minorHAnsi"/>
          </w:rPr>
          <w:t>Štefánikova 15</w:t>
        </w:r>
        <w:r w:rsidRPr="00230311">
          <w:rPr>
            <w:rFonts w:asciiTheme="minorHAnsi" w:hAnsiTheme="minorHAnsi" w:cstheme="minorHAnsi"/>
          </w:rPr>
          <w:t xml:space="preserve"> </w:t>
        </w:r>
      </w:ins>
    </w:p>
    <w:p w14:paraId="426D0AC5" w14:textId="77777777" w:rsidR="00AB5980" w:rsidRPr="00230311" w:rsidRDefault="00AB5980" w:rsidP="00AB5980">
      <w:pPr>
        <w:spacing w:after="0"/>
        <w:ind w:left="1134"/>
        <w:contextualSpacing/>
        <w:jc w:val="both"/>
        <w:rPr>
          <w:ins w:id="96" w:author="Autor"/>
          <w:rFonts w:asciiTheme="minorHAnsi" w:hAnsiTheme="minorHAnsi" w:cstheme="minorHAnsi"/>
        </w:rPr>
      </w:pPr>
      <w:ins w:id="97" w:author="Autor">
        <w:r>
          <w:rPr>
            <w:rFonts w:asciiTheme="minorHAnsi" w:hAnsiTheme="minorHAnsi" w:cstheme="minorHAnsi"/>
          </w:rPr>
          <w:t>811 05</w:t>
        </w:r>
        <w:r w:rsidRPr="00230311">
          <w:rPr>
            <w:rFonts w:asciiTheme="minorHAnsi" w:hAnsiTheme="minorHAnsi" w:cstheme="minorHAnsi"/>
          </w:rPr>
          <w:t xml:space="preserve"> Bratislava</w:t>
        </w:r>
      </w:ins>
    </w:p>
    <w:p w14:paraId="6C42F9AF" w14:textId="5BA20FAE" w:rsidR="00AB5980" w:rsidRPr="000F1F4E" w:rsidRDefault="00AB5980" w:rsidP="00AB5980">
      <w:pPr>
        <w:pStyle w:val="Odsekzoznamu"/>
        <w:numPr>
          <w:ilvl w:val="0"/>
          <w:numId w:val="6"/>
        </w:numPr>
        <w:spacing w:before="120" w:after="120"/>
        <w:ind w:left="1134" w:hanging="357"/>
        <w:contextualSpacing w:val="0"/>
        <w:jc w:val="both"/>
        <w:rPr>
          <w:ins w:id="98" w:author="Autor"/>
          <w:rFonts w:asciiTheme="minorHAnsi" w:hAnsiTheme="minorHAnsi" w:cstheme="minorHAnsi"/>
          <w:sz w:val="22"/>
          <w:szCs w:val="22"/>
        </w:rPr>
      </w:pPr>
      <w:ins w:id="99"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14:paraId="6071B1C6" w14:textId="77777777" w:rsidR="00AB5980" w:rsidRDefault="00AB5980" w:rsidP="00AB5980">
      <w:pPr>
        <w:pStyle w:val="Odsekzoznamu"/>
        <w:numPr>
          <w:ilvl w:val="1"/>
          <w:numId w:val="6"/>
        </w:numPr>
        <w:spacing w:before="120" w:after="120"/>
        <w:ind w:hanging="357"/>
        <w:jc w:val="both"/>
        <w:rPr>
          <w:ins w:id="100" w:author="Autor"/>
          <w:rFonts w:asciiTheme="minorHAnsi" w:hAnsiTheme="minorHAnsi" w:cstheme="minorHAnsi"/>
          <w:sz w:val="22"/>
          <w:szCs w:val="22"/>
        </w:rPr>
      </w:pPr>
      <w:ins w:id="101"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04BDD4DF" w14:textId="574C471F" w:rsidR="00AB5980" w:rsidRPr="00230311" w:rsidRDefault="00AB5980" w:rsidP="00AB5980">
      <w:pPr>
        <w:pStyle w:val="Odsekzoznamu"/>
        <w:spacing w:before="120" w:after="120"/>
        <w:ind w:firstLine="696"/>
        <w:jc w:val="both"/>
        <w:rPr>
          <w:ins w:id="102" w:author="Autor"/>
          <w:rFonts w:asciiTheme="minorHAnsi" w:hAnsiTheme="minorHAnsi" w:cstheme="minorHAnsi"/>
          <w:sz w:val="22"/>
          <w:szCs w:val="22"/>
        </w:rPr>
      </w:pPr>
      <w:ins w:id="103"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14:paraId="019C1D9F" w14:textId="60F5AEA8" w:rsidR="00AB5980" w:rsidRPr="00230311" w:rsidRDefault="00AB5980" w:rsidP="00AB5980">
      <w:pPr>
        <w:spacing w:after="0"/>
        <w:ind w:left="1416"/>
        <w:jc w:val="both"/>
        <w:rPr>
          <w:ins w:id="104" w:author="Autor"/>
          <w:rFonts w:asciiTheme="minorHAnsi" w:hAnsiTheme="minorHAnsi" w:cstheme="minorHAnsi"/>
        </w:rPr>
      </w:pPr>
      <w:ins w:id="105"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14:paraId="5D290F7D" w14:textId="77777777" w:rsidR="00AB5980" w:rsidRPr="00230311" w:rsidRDefault="00AB5980" w:rsidP="00AB5980">
      <w:pPr>
        <w:spacing w:after="0"/>
        <w:ind w:left="708" w:firstLine="708"/>
        <w:jc w:val="both"/>
        <w:rPr>
          <w:ins w:id="106" w:author="Autor"/>
          <w:rFonts w:asciiTheme="minorHAnsi" w:hAnsiTheme="minorHAnsi" w:cstheme="minorHAnsi"/>
        </w:rPr>
      </w:pPr>
      <w:ins w:id="107" w:author="Autor">
        <w:r>
          <w:rPr>
            <w:rFonts w:asciiTheme="minorHAnsi" w:hAnsiTheme="minorHAnsi" w:cstheme="minorHAnsi"/>
          </w:rPr>
          <w:t>Štefánikova 15</w:t>
        </w:r>
      </w:ins>
    </w:p>
    <w:p w14:paraId="0B440721" w14:textId="77777777" w:rsidR="00AB5980" w:rsidRPr="00230311" w:rsidRDefault="00AB5980" w:rsidP="00AB5980">
      <w:pPr>
        <w:spacing w:after="0"/>
        <w:ind w:left="708" w:firstLine="708"/>
        <w:jc w:val="both"/>
        <w:rPr>
          <w:ins w:id="108" w:author="Autor"/>
          <w:rFonts w:asciiTheme="minorHAnsi" w:hAnsiTheme="minorHAnsi" w:cstheme="minorHAnsi"/>
        </w:rPr>
      </w:pPr>
      <w:ins w:id="109" w:author="Autor">
        <w:r>
          <w:rPr>
            <w:rFonts w:asciiTheme="minorHAnsi" w:hAnsiTheme="minorHAnsi" w:cstheme="minorHAnsi"/>
          </w:rPr>
          <w:t xml:space="preserve">811 05 </w:t>
        </w:r>
        <w:r w:rsidRPr="00230311">
          <w:rPr>
            <w:rFonts w:asciiTheme="minorHAnsi" w:hAnsiTheme="minorHAnsi" w:cstheme="minorHAnsi"/>
          </w:rPr>
          <w:t>Bratislava</w:t>
        </w:r>
      </w:ins>
    </w:p>
    <w:p w14:paraId="4BD23E53" w14:textId="2E4B8176" w:rsidR="00AB5980" w:rsidRPr="00230311" w:rsidRDefault="00AB5980" w:rsidP="00227C33">
      <w:pPr>
        <w:pStyle w:val="Odsekzoznamu"/>
        <w:numPr>
          <w:ilvl w:val="0"/>
          <w:numId w:val="43"/>
        </w:numPr>
        <w:spacing w:before="120" w:after="120"/>
        <w:ind w:left="1418" w:hanging="284"/>
        <w:contextualSpacing w:val="0"/>
        <w:jc w:val="both"/>
        <w:rPr>
          <w:ins w:id="110" w:author="Autor"/>
          <w:rFonts w:asciiTheme="minorHAnsi" w:hAnsiTheme="minorHAnsi" w:cstheme="minorHAnsi"/>
          <w:sz w:val="22"/>
          <w:szCs w:val="22"/>
        </w:rPr>
      </w:pPr>
      <w:ins w:id="111" w:author="Autor">
        <w:r w:rsidRPr="00230311">
          <w:rPr>
            <w:rFonts w:asciiTheme="minorHAnsi" w:hAnsiTheme="minorHAnsi" w:cstheme="minorHAnsi"/>
            <w:sz w:val="22"/>
            <w:szCs w:val="22"/>
          </w:rPr>
          <w:lastRenderedPageBreak/>
          <w:t xml:space="preserve">v čase od </w:t>
        </w:r>
      </w:ins>
      <w:del w:id="112" w:author="Autor">
        <w:r w:rsidR="00B73EB1" w:rsidDel="00FD319F">
          <w:rPr>
            <w:rFonts w:asciiTheme="minorHAnsi" w:hAnsiTheme="minorHAnsi" w:cstheme="minorHAnsi"/>
            <w:sz w:val="22"/>
            <w:szCs w:val="22"/>
          </w:rPr>
          <w:delText>8</w:delText>
        </w:r>
      </w:del>
      <w:ins w:id="113" w:author="Auto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ins>
      <w:del w:id="114" w:author="Autor">
        <w:r w:rsidR="00B73EB1" w:rsidDel="00FD319F">
          <w:rPr>
            <w:rFonts w:asciiTheme="minorHAnsi" w:hAnsiTheme="minorHAnsi" w:cstheme="minorHAnsi"/>
            <w:sz w:val="22"/>
            <w:szCs w:val="22"/>
          </w:rPr>
          <w:delText>3</w:delText>
        </w:r>
      </w:del>
      <w:ins w:id="115" w:author="Auto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ins>
      <w:del w:id="116" w:author="Autor">
        <w:r w:rsidR="00B73EB1" w:rsidDel="00FD319F">
          <w:rPr>
            <w:rFonts w:asciiTheme="minorHAnsi" w:hAnsiTheme="minorHAnsi" w:cstheme="minorHAnsi"/>
            <w:sz w:val="22"/>
            <w:szCs w:val="22"/>
          </w:rPr>
          <w:delText>4</w:delText>
        </w:r>
      </w:del>
      <w:ins w:id="117" w:author="Autor">
        <w:r w:rsidR="00FD319F">
          <w:rPr>
            <w:rFonts w:asciiTheme="minorHAnsi" w:hAnsiTheme="minorHAnsi" w:cstheme="minorHAnsi"/>
            <w:sz w:val="22"/>
            <w:szCs w:val="22"/>
          </w:rPr>
          <w:t>4</w:t>
        </w:r>
        <w:r>
          <w:rPr>
            <w:rFonts w:asciiTheme="minorHAnsi" w:hAnsiTheme="minorHAnsi" w:cstheme="minorHAnsi"/>
            <w:sz w:val="22"/>
            <w:szCs w:val="22"/>
          </w:rPr>
          <w:t>:</w:t>
        </w:r>
      </w:ins>
      <w:del w:id="118" w:author="Autor">
        <w:r w:rsidR="00B73EB1" w:rsidDel="00FD319F">
          <w:rPr>
            <w:rFonts w:asciiTheme="minorHAnsi" w:hAnsiTheme="minorHAnsi" w:cstheme="minorHAnsi"/>
            <w:sz w:val="22"/>
            <w:szCs w:val="22"/>
          </w:rPr>
          <w:delText>3</w:delText>
        </w:r>
      </w:del>
      <w:ins w:id="119" w:author="Auto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14:paraId="5BADDEFA" w14:textId="77777777" w:rsidR="00AB5980" w:rsidRDefault="00AB5980" w:rsidP="00AB5980">
      <w:pPr>
        <w:spacing w:after="0"/>
        <w:ind w:left="1559"/>
        <w:contextualSpacing/>
        <w:jc w:val="both"/>
        <w:rPr>
          <w:ins w:id="120" w:author="Autor"/>
          <w:rFonts w:asciiTheme="minorHAnsi" w:hAnsiTheme="minorHAnsi" w:cstheme="minorHAnsi"/>
        </w:rPr>
      </w:pPr>
      <w:ins w:id="121"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14:paraId="384FFB15" w14:textId="77777777" w:rsidR="00AB5980" w:rsidRPr="00230311" w:rsidRDefault="00AB5980" w:rsidP="00AB5980">
      <w:pPr>
        <w:spacing w:after="0"/>
        <w:ind w:left="1559"/>
        <w:contextualSpacing/>
        <w:jc w:val="both"/>
        <w:rPr>
          <w:ins w:id="122" w:author="Autor"/>
          <w:rFonts w:asciiTheme="minorHAnsi" w:hAnsiTheme="minorHAnsi" w:cstheme="minorHAnsi"/>
        </w:rPr>
      </w:pPr>
      <w:ins w:id="123"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6F601B6F" w14:textId="77777777" w:rsidR="00AB5980" w:rsidRPr="00230311" w:rsidRDefault="00AB5980" w:rsidP="00AB5980">
      <w:pPr>
        <w:spacing w:after="0"/>
        <w:ind w:left="1559"/>
        <w:contextualSpacing/>
        <w:jc w:val="both"/>
        <w:rPr>
          <w:ins w:id="124" w:author="Autor"/>
          <w:rFonts w:asciiTheme="minorHAnsi" w:hAnsiTheme="minorHAnsi" w:cstheme="minorHAnsi"/>
        </w:rPr>
      </w:pPr>
      <w:ins w:id="125" w:author="Autor">
        <w:r w:rsidRPr="00230311">
          <w:rPr>
            <w:rFonts w:asciiTheme="minorHAnsi" w:hAnsiTheme="minorHAnsi" w:cstheme="minorHAnsi"/>
          </w:rPr>
          <w:t xml:space="preserve">odbor implementácie projektov OP TP </w:t>
        </w:r>
      </w:ins>
    </w:p>
    <w:p w14:paraId="5509641D" w14:textId="77777777" w:rsidR="00AB5980" w:rsidRPr="00230311" w:rsidRDefault="00AB5980" w:rsidP="00AB5980">
      <w:pPr>
        <w:spacing w:after="0"/>
        <w:ind w:left="1559"/>
        <w:contextualSpacing/>
        <w:jc w:val="both"/>
        <w:rPr>
          <w:ins w:id="126" w:author="Autor"/>
          <w:rFonts w:asciiTheme="minorHAnsi" w:hAnsiTheme="minorHAnsi" w:cstheme="minorHAnsi"/>
        </w:rPr>
      </w:pPr>
      <w:ins w:id="127" w:author="Autor">
        <w:r>
          <w:rPr>
            <w:rFonts w:asciiTheme="minorHAnsi" w:hAnsiTheme="minorHAnsi" w:cstheme="minorHAnsi"/>
          </w:rPr>
          <w:t>Dunajská 68</w:t>
        </w:r>
      </w:ins>
    </w:p>
    <w:p w14:paraId="645290DD" w14:textId="77777777" w:rsidR="00AB5980" w:rsidRPr="00230311" w:rsidRDefault="00AB5980" w:rsidP="00AB5980">
      <w:pPr>
        <w:spacing w:after="0"/>
        <w:ind w:left="1559"/>
        <w:contextualSpacing/>
        <w:jc w:val="both"/>
        <w:rPr>
          <w:ins w:id="128" w:author="Autor"/>
          <w:rFonts w:asciiTheme="minorHAnsi" w:hAnsiTheme="minorHAnsi" w:cstheme="minorHAnsi"/>
        </w:rPr>
      </w:pPr>
      <w:ins w:id="129"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14:paraId="762E42E7" w14:textId="196B0B0F" w:rsidR="00AB5980" w:rsidRPr="00230311" w:rsidRDefault="00AB5980" w:rsidP="00AB5980">
      <w:pPr>
        <w:spacing w:before="120" w:after="120" w:line="240" w:lineRule="auto"/>
        <w:ind w:firstLine="567"/>
        <w:jc w:val="both"/>
        <w:rPr>
          <w:rFonts w:asciiTheme="minorHAnsi" w:hAnsiTheme="minorHAnsi" w:cstheme="minorHAnsi"/>
        </w:rPr>
      </w:pPr>
    </w:p>
    <w:p w14:paraId="5ABE4446" w14:textId="05D9AFB3" w:rsidR="001936D0" w:rsidRPr="00230311" w:rsidRDefault="001936D0" w:rsidP="000F1F4E">
      <w:pPr>
        <w:spacing w:before="120" w:after="120" w:line="240" w:lineRule="auto"/>
        <w:ind w:firstLine="567"/>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 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del w:id="130" w:author="Autor">
        <w:r w:rsidR="00A7301A" w:rsidDel="004130D5">
          <w:rPr>
            <w:rFonts w:asciiTheme="minorHAnsi" w:hAnsiTheme="minorHAnsi" w:cstheme="minorHAnsi"/>
          </w:rPr>
          <w:delText xml:space="preserve">certifikovaný </w:delText>
        </w:r>
      </w:del>
      <w:ins w:id="131" w:author="Autor">
        <w:r w:rsidR="004130D5">
          <w:rPr>
            <w:rFonts w:asciiTheme="minorHAnsi" w:hAnsiTheme="minorHAnsi" w:cstheme="minorHAnsi"/>
          </w:rPr>
          <w:t xml:space="preserve">úradný </w:t>
        </w:r>
      </w:ins>
      <w:r w:rsidRPr="00230311">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0E872E3E" w:rsidR="001936D0" w:rsidRDefault="001936D0" w:rsidP="000F1F4E">
      <w:pPr>
        <w:spacing w:before="120" w:after="120" w:line="240" w:lineRule="auto"/>
        <w:ind w:firstLine="360"/>
        <w:jc w:val="both"/>
        <w:rPr>
          <w:ins w:id="132" w:author="Auto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del w:id="133" w:author="Autor">
        <w:r w:rsidRPr="00230311" w:rsidDel="00CA2F4A">
          <w:rPr>
            <w:rFonts w:asciiTheme="minorHAnsi" w:hAnsiTheme="minorHAnsi" w:cstheme="minorHAnsi"/>
          </w:rPr>
          <w:delText xml:space="preserve">doručená </w:delText>
        </w:r>
      </w:del>
      <w:ins w:id="134" w:author="Auto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elektronicky</w:t>
        </w:r>
        <w:del w:id="135" w:author="Autor">
          <w:r w:rsidR="00966523" w:rsidDel="00227C33">
            <w:rPr>
              <w:rFonts w:asciiTheme="minorHAnsi" w:hAnsiTheme="minorHAnsi" w:cstheme="minorHAnsi"/>
            </w:rPr>
            <w:delText>,</w:delText>
          </w:r>
        </w:del>
        <w:r w:rsidR="00966523">
          <w:rPr>
            <w:rFonts w:asciiTheme="minorHAnsi" w:hAnsiTheme="minorHAnsi" w:cstheme="minorHAnsi"/>
          </w:rPr>
          <w:t xml:space="preserve"> do elektronickej schránky RO OP TP alebo </w:t>
        </w:r>
      </w:ins>
      <w:r w:rsidRPr="00230311">
        <w:rPr>
          <w:rFonts w:asciiTheme="minorHAnsi" w:hAnsiTheme="minorHAnsi" w:cstheme="minorHAnsi"/>
        </w:rPr>
        <w:t>v listinnej podobe na adresu stanovenú vo vyzvaní</w:t>
      </w:r>
      <w:del w:id="136" w:author="Autor">
        <w:r w:rsidRPr="00230311" w:rsidDel="00966523">
          <w:rPr>
            <w:rFonts w:asciiTheme="minorHAnsi" w:hAnsiTheme="minorHAnsi" w:cstheme="minorHAnsi"/>
          </w:rPr>
          <w:delText xml:space="preserve"> alebo elektronicky, do elektronickej schránky RO OP TP</w:delText>
        </w:r>
      </w:del>
      <w:r w:rsidRPr="00230311">
        <w:rPr>
          <w:rFonts w:asciiTheme="minorHAnsi" w:hAnsiTheme="minorHAnsi" w:cstheme="minorHAnsi"/>
        </w:rPr>
        <w:t xml:space="preserve">,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ins w:id="137" w:author="Autor">
        <w:r w:rsidR="00085826">
          <w:rPr>
            <w:rFonts w:asciiTheme="minorHAnsi" w:hAnsiTheme="minorHAnsi" w:cstheme="minorHAnsi"/>
          </w:rPr>
          <w:t>Rozhodujúcim dátumom na splnenie podmienky podať ŽoNFP včas je</w:t>
        </w:r>
      </w:ins>
      <w:del w:id="138" w:author="Autor">
        <w:r w:rsidRPr="00230311" w:rsidDel="00085826">
          <w:rPr>
            <w:rFonts w:asciiTheme="minorHAnsi" w:hAnsiTheme="minorHAnsi" w:cstheme="minorHAnsi"/>
          </w:rPr>
          <w:delText>Za dátum doručenia žiadosti sa považuje</w:delText>
        </w:r>
      </w:del>
      <w:r w:rsidRPr="00230311">
        <w:rPr>
          <w:rFonts w:asciiTheme="minorHAnsi" w:hAnsiTheme="minorHAnsi" w:cstheme="minorHAnsi"/>
        </w:rPr>
        <w:t xml:space="preserve">: </w:t>
      </w:r>
    </w:p>
    <w:p w14:paraId="45878084" w14:textId="2789B8FE" w:rsidR="004426F7" w:rsidRPr="00206255" w:rsidRDefault="004426F7">
      <w:pPr>
        <w:pStyle w:val="Odsekzoznamu"/>
        <w:numPr>
          <w:ilvl w:val="0"/>
          <w:numId w:val="6"/>
        </w:numPr>
        <w:spacing w:before="120" w:after="120"/>
        <w:jc w:val="both"/>
        <w:rPr>
          <w:rFonts w:asciiTheme="minorHAnsi" w:hAnsiTheme="minorHAnsi" w:cstheme="minorHAnsi"/>
          <w:rPrChange w:id="139" w:author="Autor">
            <w:rPr/>
          </w:rPrChange>
        </w:rPr>
        <w:pPrChange w:id="140" w:author="Autor">
          <w:pPr>
            <w:spacing w:before="120" w:after="120" w:line="240" w:lineRule="auto"/>
            <w:ind w:firstLine="360"/>
            <w:jc w:val="both"/>
          </w:pPr>
        </w:pPrChange>
      </w:pPr>
      <w:moveToRangeStart w:id="141" w:author="Autor" w:name="move76469944"/>
      <w:moveTo w:id="142" w:author="Autor">
        <w:del w:id="143" w:author="Autor">
          <w:r w:rsidRPr="00206255" w:rsidDel="004426F7">
            <w:rPr>
              <w:rFonts w:asciiTheme="minorHAnsi" w:hAnsiTheme="minorHAnsi" w:cstheme="minorHAnsi"/>
              <w:sz w:val="22"/>
              <w:szCs w:val="22"/>
              <w:rPrChange w:id="144" w:author="Autor">
                <w:rPr/>
              </w:rPrChange>
            </w:rPr>
            <w:delText xml:space="preserve">v prípade elektronického doručenia do elektronickej schránky RO OP TP </w:delText>
          </w:r>
        </w:del>
        <w:r w:rsidRPr="00206255">
          <w:rPr>
            <w:rFonts w:asciiTheme="minorHAnsi" w:hAnsiTheme="minorHAnsi" w:cstheme="minorHAnsi"/>
            <w:sz w:val="22"/>
            <w:szCs w:val="22"/>
            <w:rPrChange w:id="145" w:author="Autor">
              <w:rPr/>
            </w:rPrChange>
          </w:rPr>
          <w:t>dátum odoslania ŽoNFP do elektronickej schránky RO OP TP</w:t>
        </w:r>
      </w:moveTo>
      <w:ins w:id="146" w:author="Autor">
        <w:r w:rsidRPr="00206255">
          <w:rPr>
            <w:rFonts w:asciiTheme="minorHAnsi" w:hAnsiTheme="minorHAnsi" w:cstheme="minorHAnsi"/>
            <w:sz w:val="22"/>
            <w:szCs w:val="22"/>
          </w:rPr>
          <w:t>;</w:t>
        </w:r>
      </w:ins>
      <w:moveTo w:id="147" w:author="Autor">
        <w:del w:id="148" w:author="Autor">
          <w:r w:rsidRPr="00206255" w:rsidDel="004426F7">
            <w:rPr>
              <w:rFonts w:asciiTheme="minorHAnsi" w:hAnsiTheme="minorHAnsi" w:cstheme="minorHAnsi"/>
              <w:sz w:val="22"/>
              <w:szCs w:val="22"/>
              <w:rPrChange w:id="149" w:author="Autor">
                <w:rPr/>
              </w:rPrChange>
            </w:rPr>
            <w:delText>.</w:delText>
          </w:r>
        </w:del>
      </w:moveTo>
      <w:moveToRangeEnd w:id="141"/>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4AC22185" w14:textId="51ED687D" w:rsidR="001936D0" w:rsidRPr="00230311" w:rsidDel="00E85121" w:rsidRDefault="001936D0" w:rsidP="00A352D4">
      <w:pPr>
        <w:pStyle w:val="Default"/>
        <w:numPr>
          <w:ilvl w:val="0"/>
          <w:numId w:val="6"/>
        </w:numPr>
        <w:spacing w:before="120" w:after="120"/>
        <w:jc w:val="both"/>
        <w:rPr>
          <w:del w:id="150" w:author="Auto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ins w:id="151" w:author="Autor">
        <w:r w:rsidR="004426F7" w:rsidRPr="00A352D4">
          <w:rPr>
            <w:rFonts w:asciiTheme="minorHAnsi" w:hAnsiTheme="minorHAnsi" w:cstheme="minorHAnsi"/>
            <w:sz w:val="22"/>
            <w:szCs w:val="22"/>
          </w:rPr>
          <w:t>.</w:t>
        </w:r>
      </w:ins>
      <w:del w:id="152" w:author="Autor">
        <w:r w:rsidR="0067314B" w:rsidRPr="00236FAB" w:rsidDel="004426F7">
          <w:rPr>
            <w:rFonts w:asciiTheme="minorHAnsi" w:hAnsiTheme="minorHAnsi" w:cstheme="minorHAnsi"/>
            <w:sz w:val="22"/>
            <w:szCs w:val="22"/>
          </w:rPr>
          <w:delText>;</w:delText>
        </w:r>
      </w:del>
    </w:p>
    <w:p w14:paraId="148CBECA" w14:textId="00E8F5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moveFromRangeStart w:id="153" w:author="Autor" w:name="move76469944"/>
      <w:moveFrom w:id="154" w:author="Autor">
        <w:r w:rsidRPr="00A352D4" w:rsidDel="004426F7">
          <w:rPr>
            <w:rFonts w:asciiTheme="minorHAnsi" w:hAnsiTheme="minorHAnsi" w:cstheme="minorHAnsi"/>
            <w:sz w:val="22"/>
            <w:szCs w:val="22"/>
          </w:rPr>
          <w:t xml:space="preserve">v prípade elektronického doručenia do elektronickej schránky RO OP TP dátum odoslania ŽoNFP do elektronickej schránky RO OP TP. </w:t>
        </w:r>
      </w:moveFrom>
      <w:moveFromRangeEnd w:id="153"/>
    </w:p>
    <w:p w14:paraId="4E73F8DA" w14:textId="4AFC18A2" w:rsidR="00EF130B" w:rsidRDefault="006E3016" w:rsidP="000F1F4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r w:rsidR="001547D3">
        <w:fldChar w:fldCharType="begin"/>
      </w:r>
      <w:r w:rsidR="001547D3">
        <w:instrText xml:space="preserve"> HYPERLINK \l "kapitola_3211_ods_8" </w:instrText>
      </w:r>
      <w:r w:rsidR="001547D3">
        <w:fldChar w:fldCharType="separate"/>
      </w:r>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ins w:id="155" w:author="Autor">
        <w:r w:rsidR="0017380B">
          <w:rPr>
            <w:rFonts w:asciiTheme="minorHAnsi" w:hAnsiTheme="minorHAnsi" w:cstheme="minorHAnsi"/>
          </w:rPr>
          <w:t>„</w:t>
        </w:r>
      </w:ins>
      <w:r w:rsidRPr="00D457E3">
        <w:rPr>
          <w:rFonts w:asciiTheme="minorHAnsi" w:hAnsiTheme="minorHAnsi" w:cstheme="minorHAnsi"/>
        </w:rPr>
        <w:t>Overovanie podmienok poskytnutia príspevku a ďalšie informácie k vyzvaniu, Schvaľovanie ŽoNFP</w:t>
      </w:r>
      <w:ins w:id="156" w:author="Autor">
        <w:r w:rsidR="0017380B">
          <w:rPr>
            <w:rFonts w:asciiTheme="minorHAnsi" w:hAnsiTheme="minorHAnsi" w:cstheme="minorHAnsi"/>
          </w:rPr>
          <w:t>“</w:t>
        </w:r>
      </w:ins>
      <w:r w:rsidRPr="00D457E3">
        <w:rPr>
          <w:rFonts w:asciiTheme="minorHAnsi" w:hAnsiTheme="minorHAnsi" w:cstheme="minorHAnsi"/>
        </w:rPr>
        <w:t xml:space="preserve">. </w:t>
      </w:r>
      <w:r w:rsidR="001547D3">
        <w:rPr>
          <w:rFonts w:asciiTheme="minorHAnsi" w:hAnsiTheme="minorHAnsi" w:cstheme="minorHAnsi"/>
        </w:rPr>
        <w:fldChar w:fldCharType="end"/>
      </w:r>
    </w:p>
    <w:p w14:paraId="76800C31" w14:textId="2FFD6680"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ins w:id="157" w:author="Auto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ins>
    </w:p>
    <w:p w14:paraId="2960B893" w14:textId="3926EF41" w:rsidR="001936D0" w:rsidRPr="00230311"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 prípade, že žiadosť o NFP podpisuje v mene </w:t>
      </w:r>
      <w:ins w:id="158" w:author="Auto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ins>
      <w:del w:id="159" w:author="Autor">
        <w:r w:rsidRPr="00230311" w:rsidDel="0017380B">
          <w:rPr>
            <w:rFonts w:asciiTheme="minorHAnsi" w:hAnsiTheme="minorHAnsi" w:cstheme="minorHAnsi"/>
          </w:rPr>
          <w:delText xml:space="preserve">štatutára </w:delText>
        </w:r>
      </w:del>
      <w:r w:rsidRPr="00230311">
        <w:rPr>
          <w:rFonts w:asciiTheme="minorHAnsi" w:hAnsiTheme="minorHAnsi" w:cstheme="minorHAnsi"/>
        </w:rPr>
        <w:t xml:space="preserve">splnomocnená osoba, je žiadateľ povinný predložiť spolu so žiadosťou o NFP aj splnomocnenie na tento </w:t>
      </w:r>
      <w:ins w:id="160" w:author="Autor">
        <w:r w:rsidR="00D645B9">
          <w:rPr>
            <w:rFonts w:asciiTheme="minorHAnsi" w:hAnsiTheme="minorHAnsi" w:cstheme="minorHAnsi"/>
          </w:rPr>
          <w:t xml:space="preserve">právny </w:t>
        </w:r>
      </w:ins>
      <w:r w:rsidRPr="00230311">
        <w:rPr>
          <w:rFonts w:asciiTheme="minorHAnsi" w:hAnsiTheme="minorHAnsi" w:cstheme="minorHAnsi"/>
        </w:rPr>
        <w:t>úkon.</w:t>
      </w:r>
    </w:p>
    <w:p w14:paraId="7E95B425" w14:textId="11924907" w:rsidR="003C2776" w:rsidRDefault="001936D0"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1"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6B989A66" w14:textId="1CCD9DD0" w:rsidR="00206255" w:rsidRDefault="00206255" w:rsidP="000F1F4E">
      <w:pPr>
        <w:spacing w:before="120" w:after="120" w:line="240" w:lineRule="auto"/>
        <w:ind w:firstLine="360"/>
        <w:jc w:val="both"/>
        <w:rPr>
          <w:rFonts w:asciiTheme="minorHAnsi" w:hAnsiTheme="minorHAnsi" w:cstheme="minorHAnsi"/>
        </w:rPr>
      </w:pP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del w:id="161" w:author="Autor">
        <w:r w:rsidRPr="00230311" w:rsidDel="00CC7BD6">
          <w:rPr>
            <w:rFonts w:asciiTheme="minorHAnsi" w:hAnsiTheme="minorHAnsi" w:cstheme="minorHAnsi"/>
            <w:b/>
          </w:rPr>
          <w:delText>:</w:delText>
        </w:r>
      </w:del>
    </w:p>
    <w:p w14:paraId="63B3A423" w14:textId="11F86183" w:rsidR="00593B8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lastRenderedPageBreak/>
        <w:t xml:space="preserve">Všeobecné informácie o operačnom programe Technická pomoc a podporné dokumenty sú zverejnené na webovom sídle </w:t>
      </w:r>
      <w:hyperlink r:id="rId12"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0F1F4E">
      <w:pPr>
        <w:spacing w:before="120" w:after="120" w:line="240" w:lineRule="auto"/>
        <w:ind w:firstLine="360"/>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3C4ADC32"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ins w:id="162" w:author="Autor">
        <w:r w:rsidR="00483662">
          <w:rPr>
            <w:rFonts w:asciiTheme="minorHAnsi" w:hAnsiTheme="minorHAnsi"/>
            <w:sz w:val="22"/>
            <w:szCs w:val="22"/>
          </w:rPr>
          <w:fldChar w:fldCharType="begin"/>
        </w:r>
        <w:r w:rsidR="00483662">
          <w:rPr>
            <w:rFonts w:asciiTheme="minorHAnsi" w:hAnsiTheme="minorHAnsi"/>
            <w:sz w:val="22"/>
            <w:szCs w:val="22"/>
          </w:rPr>
          <w:instrText xml:space="preserve"> HYPERLINK "mailto:</w:instrText>
        </w:r>
      </w:ins>
      <w:r w:rsidR="00483662" w:rsidRPr="00483662">
        <w:rPr>
          <w:rPrChange w:id="163" w:author="Autor">
            <w:rPr>
              <w:rStyle w:val="Hypertextovprepojenie"/>
              <w:rFonts w:asciiTheme="minorHAnsi" w:hAnsiTheme="minorHAnsi"/>
              <w:sz w:val="22"/>
              <w:szCs w:val="22"/>
            </w:rPr>
          </w:rPrChange>
        </w:rPr>
        <w:instrText>projektyoptp@</w:instrText>
      </w:r>
      <w:ins w:id="164" w:author="Autor">
        <w:r w:rsidR="00483662" w:rsidRPr="00483662">
          <w:rPr>
            <w:rPrChange w:id="165" w:author="Autor">
              <w:rPr>
                <w:rStyle w:val="Hypertextovprepojenie"/>
                <w:rFonts w:asciiTheme="minorHAnsi" w:hAnsiTheme="minorHAnsi"/>
                <w:sz w:val="22"/>
                <w:szCs w:val="22"/>
              </w:rPr>
            </w:rPrChange>
          </w:rPr>
          <w:instrText>mirri</w:instrText>
        </w:r>
      </w:ins>
      <w:r w:rsidR="00483662" w:rsidRPr="00483662">
        <w:rPr>
          <w:rPrChange w:id="166" w:author="Autor">
            <w:rPr>
              <w:rStyle w:val="Hypertextovprepojenie"/>
              <w:rFonts w:asciiTheme="minorHAnsi" w:hAnsiTheme="minorHAnsi"/>
              <w:sz w:val="22"/>
              <w:szCs w:val="22"/>
            </w:rPr>
          </w:rPrChange>
        </w:rPr>
        <w:instrText>.gov.sk</w:instrText>
      </w:r>
      <w:ins w:id="167" w:author="Autor">
        <w:r w:rsidR="00483662">
          <w:rPr>
            <w:rFonts w:asciiTheme="minorHAnsi" w:hAnsiTheme="minorHAnsi"/>
            <w:sz w:val="22"/>
            <w:szCs w:val="22"/>
          </w:rPr>
          <w:instrText xml:space="preserve">" </w:instrText>
        </w:r>
        <w:r w:rsidR="00483662">
          <w:rPr>
            <w:rFonts w:asciiTheme="minorHAnsi" w:hAnsiTheme="minorHAnsi"/>
            <w:sz w:val="22"/>
            <w:szCs w:val="22"/>
          </w:rPr>
          <w:fldChar w:fldCharType="separate"/>
        </w:r>
      </w:ins>
      <w:r w:rsidR="00483662" w:rsidRPr="00A352D4">
        <w:rPr>
          <w:rStyle w:val="Hypertextovprepojenie"/>
          <w:rFonts w:asciiTheme="minorHAnsi" w:hAnsiTheme="minorHAnsi"/>
          <w:sz w:val="22"/>
          <w:szCs w:val="22"/>
        </w:rPr>
        <w:t>projektyoptp@</w:t>
      </w:r>
      <w:del w:id="168" w:author="Autor">
        <w:r w:rsidR="00483662" w:rsidRPr="00A352D4" w:rsidDel="00483662">
          <w:rPr>
            <w:rStyle w:val="Hypertextovprepojenie"/>
            <w:rFonts w:asciiTheme="minorHAnsi" w:hAnsiTheme="minorHAnsi"/>
            <w:sz w:val="22"/>
            <w:szCs w:val="22"/>
          </w:rPr>
          <w:delText>vicepremier</w:delText>
        </w:r>
      </w:del>
      <w:ins w:id="169" w:author="Autor">
        <w:r w:rsidR="00483662" w:rsidRPr="00236FAB">
          <w:rPr>
            <w:rStyle w:val="Hypertextovprepojenie"/>
            <w:rFonts w:asciiTheme="minorHAnsi" w:hAnsiTheme="minorHAnsi"/>
            <w:sz w:val="22"/>
            <w:szCs w:val="22"/>
          </w:rPr>
          <w:t>mirri</w:t>
        </w:r>
      </w:ins>
      <w:r w:rsidR="00483662" w:rsidRPr="00236FAB">
        <w:rPr>
          <w:rStyle w:val="Hypertextovprepojenie"/>
          <w:rFonts w:asciiTheme="minorHAnsi" w:hAnsiTheme="minorHAnsi"/>
          <w:sz w:val="22"/>
          <w:szCs w:val="22"/>
        </w:rPr>
        <w:t>.gov.sk</w:t>
      </w:r>
      <w:ins w:id="170" w:author="Autor">
        <w:r w:rsidR="00483662">
          <w:rPr>
            <w:rFonts w:asciiTheme="minorHAnsi" w:hAnsiTheme="minorHAnsi"/>
            <w:sz w:val="22"/>
            <w:szCs w:val="22"/>
          </w:rPr>
          <w:fldChar w:fldCharType="end"/>
        </w:r>
      </w:ins>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70C33ECC"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del w:id="171" w:author="Autor">
        <w:r w:rsidR="0017171E" w:rsidDel="00E82CCA">
          <w:rPr>
            <w:rFonts w:asciiTheme="minorHAnsi" w:hAnsiTheme="minorHAnsi" w:cstheme="minorHAnsi"/>
            <w:sz w:val="22"/>
            <w:szCs w:val="22"/>
          </w:rPr>
          <w:delText>9</w:delText>
        </w:r>
      </w:del>
      <w:ins w:id="172" w:author="Autor">
        <w:r w:rsidR="00E82CCA">
          <w:rPr>
            <w:rFonts w:asciiTheme="minorHAnsi" w:hAnsiTheme="minorHAnsi" w:cstheme="minorHAnsi"/>
            <w:sz w:val="22"/>
            <w:szCs w:val="22"/>
          </w:rPr>
          <w:t>8</w:t>
        </w:r>
      </w:ins>
      <w:r w:rsidR="0017171E">
        <w:rPr>
          <w:rFonts w:asciiTheme="minorHAnsi" w:hAnsiTheme="minorHAnsi" w:cstheme="minorHAnsi"/>
          <w:sz w:val="22"/>
          <w:szCs w:val="22"/>
        </w:rPr>
        <w:t>:</w:t>
      </w:r>
      <w:del w:id="173" w:author="Autor">
        <w:r w:rsidR="0017171E" w:rsidDel="00E82CCA">
          <w:rPr>
            <w:rFonts w:asciiTheme="minorHAnsi" w:hAnsiTheme="minorHAnsi" w:cstheme="minorHAnsi"/>
            <w:sz w:val="22"/>
            <w:szCs w:val="22"/>
          </w:rPr>
          <w:delText>00</w:delText>
        </w:r>
        <w:r w:rsidR="0017171E" w:rsidRPr="00834239" w:rsidDel="00E82CCA">
          <w:rPr>
            <w:rFonts w:asciiTheme="minorHAnsi" w:hAnsiTheme="minorHAnsi" w:cstheme="minorHAnsi"/>
            <w:sz w:val="22"/>
            <w:szCs w:val="22"/>
          </w:rPr>
          <w:delText xml:space="preserve"> </w:delText>
        </w:r>
      </w:del>
      <w:ins w:id="174" w:author="Auto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ins>
      <w:r w:rsidR="0017171E" w:rsidRPr="00834239">
        <w:rPr>
          <w:rFonts w:asciiTheme="minorHAnsi" w:hAnsiTheme="minorHAnsi" w:cstheme="minorHAnsi"/>
          <w:sz w:val="22"/>
          <w:szCs w:val="22"/>
        </w:rPr>
        <w:t xml:space="preserve">hod. do </w:t>
      </w:r>
      <w:del w:id="175" w:author="Autor">
        <w:r w:rsidR="0017171E" w:rsidDel="00E82CCA">
          <w:rPr>
            <w:rFonts w:asciiTheme="minorHAnsi" w:hAnsiTheme="minorHAnsi" w:cstheme="minorHAnsi"/>
            <w:sz w:val="22"/>
            <w:szCs w:val="22"/>
          </w:rPr>
          <w:delText>15</w:delText>
        </w:r>
      </w:del>
      <w:ins w:id="176" w:author="Autor">
        <w:r w:rsidR="00E82CCA">
          <w:rPr>
            <w:rFonts w:asciiTheme="minorHAnsi" w:hAnsiTheme="minorHAnsi" w:cstheme="minorHAnsi"/>
            <w:sz w:val="22"/>
            <w:szCs w:val="22"/>
          </w:rPr>
          <w:t>14</w:t>
        </w:r>
      </w:ins>
      <w:r w:rsidR="0017171E">
        <w:rPr>
          <w:rFonts w:asciiTheme="minorHAnsi" w:hAnsiTheme="minorHAnsi" w:cstheme="minorHAnsi"/>
          <w:sz w:val="22"/>
          <w:szCs w:val="22"/>
        </w:rPr>
        <w:t>:</w:t>
      </w:r>
      <w:ins w:id="177" w:author="Autor">
        <w:r w:rsidR="00E82CCA">
          <w:rPr>
            <w:rFonts w:asciiTheme="minorHAnsi" w:hAnsiTheme="minorHAnsi" w:cstheme="minorHAnsi"/>
            <w:sz w:val="22"/>
            <w:szCs w:val="22"/>
          </w:rPr>
          <w:t>3</w:t>
        </w:r>
      </w:ins>
      <w:del w:id="178" w:author="Autor">
        <w:r w:rsidR="0017171E" w:rsidDel="00E82CCA">
          <w:rPr>
            <w:rFonts w:asciiTheme="minorHAnsi" w:hAnsiTheme="minorHAnsi" w:cstheme="minorHAnsi"/>
            <w:sz w:val="22"/>
            <w:szCs w:val="22"/>
          </w:rPr>
          <w:delText>0</w:delText>
        </w:r>
      </w:del>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0F1F4E">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0F1F4E">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5B5D16A" w14:textId="77777777" w:rsidR="0017171E" w:rsidRDefault="0017171E" w:rsidP="000F1F4E">
      <w:pPr>
        <w:spacing w:before="120" w:after="120" w:line="240" w:lineRule="auto"/>
        <w:ind w:firstLine="360"/>
        <w:jc w:val="both"/>
        <w:rPr>
          <w:rFonts w:asciiTheme="minorHAnsi" w:hAnsiTheme="minorHAnsi" w:cstheme="minorHAnsi"/>
        </w:rPr>
      </w:pPr>
    </w:p>
    <w:p w14:paraId="3DACA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0F1F4E">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ins w:id="179" w:author="Autor">
        <w:r w:rsidR="00D645B9">
          <w:rPr>
            <w:rFonts w:asciiTheme="minorHAnsi" w:hAnsiTheme="minorHAnsi" w:cstheme="minorHAnsi"/>
          </w:rPr>
          <w:t>,</w:t>
        </w:r>
      </w:ins>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3"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ins w:id="180" w:author="Autor">
        <w:r w:rsidR="00D645B9">
          <w:rPr>
            <w:rFonts w:asciiTheme="minorHAnsi" w:hAnsiTheme="minorHAnsi" w:cstheme="minorHAnsi"/>
          </w:rPr>
          <w:t>,</w:t>
        </w:r>
      </w:ins>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ins w:id="181" w:author="Autor">
        <w:r w:rsidR="00D645B9">
          <w:rPr>
            <w:rFonts w:asciiTheme="minorHAnsi" w:hAnsiTheme="minorHAnsi" w:cstheme="minorHAnsi"/>
          </w:rPr>
          <w:t>,</w:t>
        </w:r>
      </w:ins>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4"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1545D5BD" w14:textId="19718410" w:rsidR="00655012" w:rsidRDefault="00655012"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ins w:id="182" w:author="Autor">
        <w:r w:rsidR="00D645B9">
          <w:rPr>
            <w:rFonts w:asciiTheme="minorHAnsi" w:hAnsiTheme="minorHAnsi" w:cstheme="minorHAnsi"/>
          </w:rPr>
          <w:t>,</w:t>
        </w:r>
      </w:ins>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ins w:id="183" w:author="Autor">
        <w:r w:rsidR="009B3C90">
          <w:rPr>
            <w:rFonts w:asciiTheme="minorHAnsi" w:hAnsiTheme="minorHAnsi" w:cstheme="minorHAnsi"/>
          </w:rPr>
          <w:t>,</w:t>
        </w:r>
      </w:ins>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5"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31CE8ECF" w14:textId="0233468D" w:rsidR="00983655" w:rsidDel="00A84EF1" w:rsidRDefault="00B0515B" w:rsidP="000F1F4E">
      <w:pPr>
        <w:spacing w:before="120" w:after="120" w:line="240" w:lineRule="auto"/>
        <w:ind w:firstLine="357"/>
        <w:jc w:val="both"/>
        <w:rPr>
          <w:del w:id="184" w:author="Autor"/>
          <w:rFonts w:asciiTheme="minorHAnsi" w:hAnsiTheme="minorHAnsi" w:cstheme="minorHAnsi"/>
        </w:rPr>
      </w:pPr>
      <w:del w:id="185" w:author="Autor">
        <w:r w:rsidDel="00A84EF1">
          <w:rPr>
            <w:rFonts w:asciiTheme="minorHAnsi" w:hAnsiTheme="minorHAnsi" w:cstheme="minorHAnsi"/>
          </w:rPr>
          <w:lastRenderedPageBreak/>
          <w:delText xml:space="preserve">RO OP TP v zmysle Príručky pre kontrolu </w:delText>
        </w:r>
        <w:r w:rsidR="004C0E4D" w:rsidDel="00A84EF1">
          <w:rPr>
            <w:rFonts w:asciiTheme="minorHAnsi" w:hAnsiTheme="minorHAnsi" w:cstheme="minorHAnsi"/>
          </w:rPr>
          <w:delText xml:space="preserve">verejného obstarávania </w:delText>
        </w:r>
        <w:r w:rsidDel="00A84EF1">
          <w:rPr>
            <w:rFonts w:asciiTheme="minorHAnsi" w:hAnsiTheme="minorHAnsi" w:cstheme="minorHAnsi"/>
          </w:rPr>
          <w:delText>zverejnenej</w:delText>
        </w:r>
        <w:r w:rsidR="004C0E4D" w:rsidDel="00A84EF1">
          <w:rPr>
            <w:rFonts w:asciiTheme="minorHAnsi" w:hAnsiTheme="minorHAnsi" w:cstheme="minorHAnsi"/>
          </w:rPr>
          <w:delText xml:space="preserve"> na </w:delText>
        </w:r>
        <w:r w:rsidDel="00A84EF1">
          <w:rPr>
            <w:rFonts w:asciiTheme="minorHAnsi" w:hAnsiTheme="minorHAnsi" w:cstheme="minorHAnsi"/>
          </w:rPr>
          <w:delText xml:space="preserve"> </w:delText>
        </w:r>
        <w:r w:rsidR="00806BA2" w:rsidDel="00A84EF1">
          <w:fldChar w:fldCharType="begin"/>
        </w:r>
        <w:r w:rsidR="00806BA2" w:rsidDel="00A84EF1">
          <w:delInstrText xml:space="preserve"> HYPERLINK "https://www.optp.vlada.gov.sk/ine-dokumenty/" </w:delInstrText>
        </w:r>
        <w:r w:rsidR="00806BA2" w:rsidDel="00A84EF1">
          <w:fldChar w:fldCharType="separate"/>
        </w:r>
        <w:r w:rsidRPr="00176000" w:rsidDel="00A84EF1">
          <w:rPr>
            <w:rStyle w:val="Hypertextovprepojenie"/>
          </w:rPr>
          <w:delText>https://www.optp.vlada.gov.sk/ine-dokumenty/</w:delText>
        </w:r>
        <w:r w:rsidR="00806BA2" w:rsidDel="00A84EF1">
          <w:rPr>
            <w:rStyle w:val="Hypertextovprepojenie"/>
          </w:rPr>
          <w:fldChar w:fldCharType="end"/>
        </w:r>
        <w:r w:rsidDel="00A84EF1">
          <w:delText xml:space="preserve"> </w:delText>
        </w:r>
        <w:r w:rsidDel="00A84EF1">
          <w:rPr>
            <w:rFonts w:asciiTheme="minorHAnsi" w:hAnsiTheme="minorHAnsi" w:cstheme="minorHAnsi"/>
          </w:rPr>
          <w:delText>vyžaduje predloženie dokumentácie z</w:delText>
        </w:r>
        <w:r w:rsidR="004C0E4D" w:rsidDel="00A84EF1">
          <w:rPr>
            <w:rFonts w:asciiTheme="minorHAnsi" w:hAnsiTheme="minorHAnsi" w:cstheme="minorHAnsi"/>
          </w:rPr>
          <w:delText> verejného obstarávania (ďalej aj „</w:delText>
        </w:r>
        <w:r w:rsidDel="00A84EF1">
          <w:rPr>
            <w:rFonts w:asciiTheme="minorHAnsi" w:hAnsiTheme="minorHAnsi" w:cstheme="minorHAnsi"/>
          </w:rPr>
          <w:delText>VO</w:delText>
        </w:r>
        <w:r w:rsidR="004C0E4D" w:rsidDel="00A84EF1">
          <w:rPr>
            <w:rFonts w:asciiTheme="minorHAnsi" w:hAnsiTheme="minorHAnsi" w:cstheme="minorHAnsi"/>
          </w:rPr>
          <w:delText>“)</w:delText>
        </w:r>
        <w:r w:rsidDel="00A84EF1">
          <w:rPr>
            <w:rFonts w:asciiTheme="minorHAnsi" w:hAnsiTheme="minorHAnsi" w:cstheme="minorHAnsi"/>
          </w:rPr>
          <w:delText xml:space="preserve"> na kontrolu RO OP TP až po podpise zmluvy o NFP/interného Rozhodnutia o schválení ŽoNFP. </w:delText>
        </w:r>
        <w:r w:rsidR="00983655" w:rsidDel="00A84EF1">
          <w:rPr>
            <w:rFonts w:asciiTheme="minorHAnsi" w:hAnsiTheme="minorHAnsi" w:cstheme="minorHAnsi"/>
          </w:rPr>
          <w:delText xml:space="preserve">Z uvedeného dôvodu žiadateľ nepredkladá na kontrolu RO OP TP spolu so ŽoNFP dokumentáciu z už vykonaného verejného obstarávania. </w:delText>
        </w:r>
      </w:del>
    </w:p>
    <w:p w14:paraId="76C3FC4E" w14:textId="4D738CB2" w:rsidR="00B0515B" w:rsidRDefault="00B0515B" w:rsidP="000F1F4E">
      <w:pPr>
        <w:spacing w:before="120" w:after="120" w:line="240" w:lineRule="auto"/>
        <w:ind w:firstLine="357"/>
        <w:jc w:val="both"/>
        <w:rPr>
          <w:rFonts w:asciiTheme="minorHAnsi" w:hAnsiTheme="minorHAnsi" w:cstheme="minorHAnsi"/>
        </w:rPr>
      </w:pPr>
      <w:del w:id="186" w:author="Autor">
        <w:r w:rsidDel="00A84EF1">
          <w:rPr>
            <w:rFonts w:asciiTheme="minorHAnsi" w:hAnsiTheme="minorHAnsi" w:cstheme="minorHAnsi"/>
          </w:rPr>
          <w:delText>V prípade už vy</w:delText>
        </w:r>
        <w:r w:rsidR="00AD7DFC" w:rsidDel="00A84EF1">
          <w:rPr>
            <w:rFonts w:asciiTheme="minorHAnsi" w:hAnsiTheme="minorHAnsi" w:cstheme="minorHAnsi"/>
          </w:rPr>
          <w:delText>h</w:delText>
        </w:r>
        <w:r w:rsidDel="00A84EF1">
          <w:rPr>
            <w:rFonts w:asciiTheme="minorHAnsi" w:hAnsiTheme="minorHAnsi" w:cstheme="minorHAnsi"/>
          </w:rPr>
          <w:delText xml:space="preserve">láseného VO alebo už zrealizovaného VO predkladá prijímateľ na RO OP TP iba vybrané doklady ako súčasť rozpočtu projektu na overenie hospodárnosti </w:delText>
        </w:r>
        <w:r w:rsidR="00AD7DFC" w:rsidDel="00A84EF1">
          <w:rPr>
            <w:rFonts w:asciiTheme="minorHAnsi" w:hAnsiTheme="minorHAnsi" w:cstheme="minorHAnsi"/>
          </w:rPr>
          <w:delText>žiadaných výdavkov (bližšie uvedené v rámci prílohy Opis projektu).</w:delText>
        </w:r>
      </w:del>
    </w:p>
    <w:p w14:paraId="08565C7F" w14:textId="7A83DA35" w:rsidR="00AD7DFC"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6"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7"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0F1F4E">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18"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75CEC7CE" w:rsidR="000F1F4E" w:rsidRDefault="00CD1A3F" w:rsidP="0043630B">
      <w:pPr>
        <w:spacing w:before="120" w:after="120" w:line="240" w:lineRule="auto"/>
        <w:ind w:firstLine="357"/>
        <w:jc w:val="both"/>
        <w:rPr>
          <w:rFonts w:asciiTheme="minorHAnsi" w:hAnsiTheme="minorHAnsi" w:cstheme="minorHAnsi"/>
          <w:b/>
          <w:sz w:val="28"/>
          <w:szCs w:val="28"/>
          <w:lang w:eastAsia="sk-SK"/>
        </w:rPr>
      </w:pPr>
      <w:r w:rsidRPr="00230311">
        <w:rPr>
          <w:rFonts w:asciiTheme="minorHAnsi" w:hAnsiTheme="minorHAnsi" w:cstheme="minorHAnsi"/>
        </w:rPr>
        <w:t xml:space="preserve">Žiadateľ vychádza pri príprave žiadosti o NFP </w:t>
      </w:r>
      <w:del w:id="187" w:author="Autor">
        <w:r w:rsidRPr="00230311" w:rsidDel="00D645B9">
          <w:rPr>
            <w:rFonts w:asciiTheme="minorHAnsi" w:hAnsiTheme="minorHAnsi" w:cstheme="minorHAnsi"/>
          </w:rPr>
          <w:delText xml:space="preserve">taktiež </w:delText>
        </w:r>
      </w:del>
      <w:ins w:id="188" w:author="Autor">
        <w:r w:rsidR="00D645B9">
          <w:rPr>
            <w:rFonts w:asciiTheme="minorHAnsi" w:hAnsiTheme="minorHAnsi" w:cstheme="minorHAnsi"/>
          </w:rPr>
          <w:t>aj</w:t>
        </w:r>
        <w:r w:rsidR="00D645B9" w:rsidRPr="00230311">
          <w:rPr>
            <w:rFonts w:asciiTheme="minorHAnsi" w:hAnsiTheme="minorHAnsi" w:cstheme="minorHAnsi"/>
          </w:rPr>
          <w:t xml:space="preserve"> </w:t>
        </w:r>
      </w:ins>
      <w:r w:rsidRPr="00230311">
        <w:rPr>
          <w:rFonts w:asciiTheme="minorHAnsi" w:hAnsiTheme="minorHAnsi" w:cstheme="minorHAnsi"/>
        </w:rPr>
        <w:t>z uznesenia vlády</w:t>
      </w:r>
      <w:r w:rsidR="00E85059" w:rsidRPr="00230311">
        <w:rPr>
          <w:rFonts w:asciiTheme="minorHAnsi" w:hAnsiTheme="minorHAnsi" w:cstheme="minorHAnsi"/>
        </w:rPr>
        <w:t xml:space="preserve"> S</w:t>
      </w:r>
      <w:r w:rsidR="00BD3116" w:rsidRPr="00230311">
        <w:rPr>
          <w:rFonts w:asciiTheme="minorHAnsi" w:hAnsiTheme="minorHAnsi" w:cstheme="minorHAnsi"/>
        </w:rPr>
        <w:t>lovenskej republiky</w:t>
      </w:r>
      <w:r w:rsidR="00714903">
        <w:rPr>
          <w:rFonts w:asciiTheme="minorHAnsi" w:hAnsiTheme="minorHAnsi" w:cstheme="minorHAnsi"/>
        </w:rPr>
        <w:br/>
      </w:r>
      <w:r w:rsidR="00E85059" w:rsidRPr="00230311">
        <w:rPr>
          <w:rFonts w:asciiTheme="minorHAnsi" w:hAnsiTheme="minorHAnsi" w:cstheme="minorHAnsi"/>
        </w:rPr>
        <w:t>č.</w:t>
      </w:r>
      <w:r w:rsidR="0054178E" w:rsidRPr="00230311">
        <w:rPr>
          <w:rFonts w:asciiTheme="minorHAnsi" w:hAnsiTheme="minorHAnsi" w:cstheme="minorHAnsi"/>
        </w:rPr>
        <w:t xml:space="preserve"> </w:t>
      </w:r>
      <w:r w:rsidR="00495F16">
        <w:rPr>
          <w:rFonts w:asciiTheme="minorHAnsi" w:hAnsiTheme="minorHAnsi" w:cstheme="minorHAnsi"/>
        </w:rPr>
        <w:t>181</w:t>
      </w:r>
      <w:del w:id="189" w:author="Autor">
        <w:r w:rsidR="00495F16" w:rsidDel="00D645B9">
          <w:rPr>
            <w:rFonts w:asciiTheme="minorHAnsi" w:hAnsiTheme="minorHAnsi" w:cstheme="minorHAnsi"/>
          </w:rPr>
          <w:delText>/2017</w:delText>
        </w:r>
      </w:del>
      <w:r w:rsidR="00495F16">
        <w:rPr>
          <w:rFonts w:asciiTheme="minorHAnsi" w:hAnsiTheme="minorHAnsi" w:cstheme="minorHAnsi"/>
        </w:rPr>
        <w:t xml:space="preserve"> </w:t>
      </w:r>
      <w:r w:rsidR="00BD3116" w:rsidRPr="00230311">
        <w:rPr>
          <w:rFonts w:asciiTheme="minorHAnsi" w:hAnsiTheme="minorHAnsi" w:cstheme="minorHAnsi"/>
        </w:rPr>
        <w:t>z 1</w:t>
      </w:r>
      <w:r w:rsidR="00495F16">
        <w:rPr>
          <w:rFonts w:asciiTheme="minorHAnsi" w:hAnsiTheme="minorHAnsi" w:cstheme="minorHAnsi"/>
        </w:rPr>
        <w:t>1</w:t>
      </w:r>
      <w:r w:rsidR="00BD3116" w:rsidRPr="00230311">
        <w:rPr>
          <w:rFonts w:asciiTheme="minorHAnsi" w:hAnsiTheme="minorHAnsi" w:cstheme="minorHAnsi"/>
        </w:rPr>
        <w:t xml:space="preserve">. </w:t>
      </w:r>
      <w:r w:rsidR="00495F16">
        <w:rPr>
          <w:rFonts w:asciiTheme="minorHAnsi" w:hAnsiTheme="minorHAnsi" w:cstheme="minorHAnsi"/>
        </w:rPr>
        <w:t>apríla</w:t>
      </w:r>
      <w:r w:rsidR="00E85059" w:rsidRPr="00230311">
        <w:rPr>
          <w:rFonts w:asciiTheme="minorHAnsi" w:hAnsiTheme="minorHAnsi" w:cstheme="minorHAnsi"/>
        </w:rPr>
        <w:t xml:space="preserve"> 201</w:t>
      </w:r>
      <w:r w:rsidR="00495F16">
        <w:rPr>
          <w:rFonts w:asciiTheme="minorHAnsi" w:hAnsiTheme="minorHAnsi" w:cstheme="minorHAnsi"/>
        </w:rPr>
        <w:t>7</w:t>
      </w:r>
      <w:r w:rsidR="00E85059" w:rsidRPr="00230311">
        <w:rPr>
          <w:rFonts w:asciiTheme="minorHAnsi" w:hAnsiTheme="minorHAnsi" w:cstheme="minorHAnsi"/>
        </w:rPr>
        <w:t xml:space="preserve"> k </w:t>
      </w:r>
      <w:r w:rsidR="00495F16" w:rsidRPr="00495F16">
        <w:rPr>
          <w:rFonts w:asciiTheme="minorHAnsi" w:hAnsiTheme="minorHAnsi" w:cstheme="minorHAnsi"/>
        </w:rPr>
        <w:t xml:space="preserve">analýze stavu a určeniu počtu administratívnych kapacít pre </w:t>
      </w:r>
      <w:r w:rsidR="0062413C">
        <w:rPr>
          <w:rFonts w:asciiTheme="minorHAnsi" w:hAnsiTheme="minorHAnsi" w:cstheme="minorHAnsi"/>
        </w:rPr>
        <w:t>EŠIF</w:t>
      </w:r>
      <w:r w:rsidR="00495F16" w:rsidRPr="00495F16">
        <w:rPr>
          <w:rFonts w:asciiTheme="minorHAnsi" w:hAnsiTheme="minorHAnsi" w:cstheme="minorHAnsi"/>
        </w:rPr>
        <w:t xml:space="preserve">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6A6C3D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del w:id="190" w:author="Autor">
        <w:r w:rsidRPr="00230311" w:rsidDel="00D645B9">
          <w:rPr>
            <w:rFonts w:asciiTheme="minorHAnsi" w:hAnsiTheme="minorHAnsi" w:cstheme="minorHAnsi"/>
            <w:sz w:val="22"/>
            <w:szCs w:val="22"/>
          </w:rPr>
          <w:delText> </w:delText>
        </w:r>
      </w:del>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id="191" w:author="Autor">
        <w:del w:id="192" w:author="Autor">
          <w:r w:rsidR="00D645B9" w:rsidDel="009B3C90">
            <w:rPr>
              <w:rFonts w:asciiTheme="minorHAnsi" w:hAnsiTheme="minorHAnsi" w:cstheme="minorHAnsi"/>
              <w:sz w:val="22"/>
              <w:szCs w:val="22"/>
            </w:rPr>
            <w:delText>,</w:delText>
          </w:r>
        </w:del>
      </w:ins>
    </w:p>
    <w:p w14:paraId="786386F5" w14:textId="31F887CF"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id="193" w:author="Autor">
        <w:del w:id="194" w:author="Autor">
          <w:r w:rsidR="00D645B9" w:rsidDel="009B3C90">
            <w:rPr>
              <w:rFonts w:asciiTheme="minorHAnsi" w:hAnsiTheme="minorHAnsi" w:cstheme="minorHAnsi"/>
              <w:sz w:val="22"/>
              <w:szCs w:val="22"/>
            </w:rPr>
            <w:delText>,</w:delText>
          </w:r>
        </w:del>
      </w:ins>
    </w:p>
    <w:p w14:paraId="1D3D5CBE" w14:textId="661960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ins w:id="195" w:author="Autor">
        <w:del w:id="196" w:author="Autor">
          <w:r w:rsidR="00D645B9" w:rsidDel="009B3C90">
            <w:rPr>
              <w:rFonts w:asciiTheme="minorHAnsi" w:hAnsiTheme="minorHAnsi" w:cstheme="minorHAnsi"/>
              <w:sz w:val="22"/>
              <w:szCs w:val="22"/>
            </w:rPr>
            <w:delText>,</w:delText>
          </w:r>
        </w:del>
      </w:ins>
    </w:p>
    <w:p w14:paraId="561BA2B0" w14:textId="18A1885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id="197" w:author="Autor">
        <w:del w:id="198" w:author="Autor">
          <w:r w:rsidR="00D645B9" w:rsidDel="009B3C90">
            <w:rPr>
              <w:rFonts w:asciiTheme="minorHAnsi" w:hAnsiTheme="minorHAnsi" w:cstheme="minorHAnsi"/>
              <w:sz w:val="22"/>
              <w:szCs w:val="22"/>
            </w:rPr>
            <w:delText>,</w:delText>
          </w:r>
        </w:del>
      </w:ins>
    </w:p>
    <w:p w14:paraId="7D3D2695" w14:textId="58AC5D99"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ins w:id="199" w:author="Autor">
        <w:del w:id="200" w:author="Autor">
          <w:r w:rsidR="00D645B9" w:rsidDel="009B3C90">
            <w:rPr>
              <w:rFonts w:asciiTheme="minorHAnsi" w:hAnsiTheme="minorHAnsi" w:cstheme="minorHAnsi"/>
              <w:sz w:val="22"/>
              <w:szCs w:val="22"/>
            </w:rPr>
            <w:delText>,</w:delText>
          </w:r>
        </w:del>
      </w:ins>
    </w:p>
    <w:p w14:paraId="2DFE0A81" w14:textId="10712680"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del w:id="201" w:author="Autor">
        <w:r w:rsidR="009C6B00" w:rsidRPr="00230311" w:rsidDel="00D645B9">
          <w:rPr>
            <w:rFonts w:asciiTheme="minorHAnsi" w:hAnsiTheme="minorHAnsi" w:cstheme="minorHAnsi"/>
            <w:sz w:val="22"/>
            <w:szCs w:val="22"/>
          </w:rPr>
          <w:delText> </w:delText>
        </w:r>
      </w:del>
      <w:ins w:id="202" w:author="Autor">
        <w:r w:rsidR="00D645B9">
          <w:rPr>
            <w:rFonts w:asciiTheme="minorHAnsi" w:hAnsiTheme="minorHAnsi" w:cstheme="minorHAnsi"/>
            <w:sz w:val="22"/>
            <w:szCs w:val="22"/>
          </w:rPr>
          <w:t> </w:t>
        </w:r>
      </w:ins>
      <w:r w:rsidR="009C6B00" w:rsidRPr="00230311">
        <w:rPr>
          <w:rFonts w:asciiTheme="minorHAnsi" w:hAnsiTheme="minorHAnsi" w:cstheme="minorHAnsi"/>
          <w:sz w:val="22"/>
          <w:szCs w:val="22"/>
        </w:rPr>
        <w:t>analýzy</w:t>
      </w:r>
      <w:ins w:id="203" w:author="Autor">
        <w:del w:id="204" w:author="Autor">
          <w:r w:rsidR="00D645B9" w:rsidDel="009B3C90">
            <w:rPr>
              <w:rFonts w:asciiTheme="minorHAnsi" w:hAnsiTheme="minorHAnsi" w:cstheme="minorHAnsi"/>
              <w:sz w:val="22"/>
              <w:szCs w:val="22"/>
            </w:rPr>
            <w:delText>,</w:delText>
          </w:r>
        </w:del>
      </w:ins>
    </w:p>
    <w:p w14:paraId="05E5D1C1" w14:textId="3A3F1207"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 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id="205" w:author="Autor">
        <w:del w:id="206" w:author="Autor">
          <w:r w:rsidR="00D645B9" w:rsidDel="009B3C90">
            <w:rPr>
              <w:rFonts w:asciiTheme="minorHAnsi" w:hAnsiTheme="minorHAnsi" w:cstheme="minorHAnsi"/>
              <w:sz w:val="22"/>
              <w:szCs w:val="22"/>
            </w:rPr>
            <w:delText>,</w:delText>
          </w:r>
        </w:del>
      </w:ins>
    </w:p>
    <w:p w14:paraId="5CAC9940" w14:textId="4036939B"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ins w:id="207" w:author="Autor">
        <w:del w:id="208" w:author="Autor">
          <w:r w:rsidR="00D645B9" w:rsidDel="009B3C90">
            <w:rPr>
              <w:rFonts w:asciiTheme="minorHAnsi" w:hAnsiTheme="minorHAnsi" w:cstheme="minorHAnsi"/>
              <w:sz w:val="22"/>
              <w:szCs w:val="22"/>
            </w:rPr>
            <w:delText>,</w:delText>
          </w:r>
        </w:del>
      </w:ins>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08842AE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ins w:id="209" w:author="Autor">
        <w:del w:id="210" w:author="Autor">
          <w:r w:rsidR="00D645B9" w:rsidDel="009B3C90">
            <w:rPr>
              <w:rFonts w:asciiTheme="minorHAnsi" w:hAnsiTheme="minorHAnsi" w:cstheme="minorHAnsi"/>
              <w:sz w:val="22"/>
              <w:szCs w:val="22"/>
            </w:rPr>
            <w:delText>,</w:delText>
          </w:r>
        </w:del>
      </w:ins>
    </w:p>
    <w:p w14:paraId="1537E4D2" w14:textId="16E4C08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ins w:id="211" w:author="Autor">
        <w:del w:id="212" w:author="Autor">
          <w:r w:rsidR="00D645B9" w:rsidDel="009B3C90">
            <w:rPr>
              <w:rFonts w:asciiTheme="minorHAnsi" w:hAnsiTheme="minorHAnsi" w:cstheme="minorHAnsi"/>
              <w:sz w:val="22"/>
              <w:szCs w:val="22"/>
            </w:rPr>
            <w:delText>,</w:delText>
          </w:r>
        </w:del>
      </w:ins>
    </w:p>
    <w:p w14:paraId="1C520457" w14:textId="2BF82619"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del w:id="213" w:author="Autor">
        <w:r w:rsidR="009C6B00" w:rsidRPr="00230311" w:rsidDel="00D645B9">
          <w:rPr>
            <w:rFonts w:asciiTheme="minorHAnsi" w:hAnsiTheme="minorHAnsi" w:cstheme="minorHAnsi"/>
            <w:sz w:val="22"/>
            <w:szCs w:val="22"/>
          </w:rPr>
          <w:delText> </w:delText>
        </w:r>
      </w:del>
      <w:ins w:id="214" w:author="Autor">
        <w:r w:rsidR="00D645B9">
          <w:rPr>
            <w:rFonts w:asciiTheme="minorHAnsi" w:hAnsiTheme="minorHAnsi" w:cstheme="minorHAnsi"/>
            <w:sz w:val="22"/>
            <w:szCs w:val="22"/>
          </w:rPr>
          <w:t> </w:t>
        </w:r>
      </w:ins>
      <w:r w:rsidR="009C6B00" w:rsidRPr="00230311">
        <w:rPr>
          <w:rFonts w:asciiTheme="minorHAnsi" w:hAnsiTheme="minorHAnsi" w:cstheme="minorHAnsi"/>
          <w:sz w:val="22"/>
          <w:szCs w:val="22"/>
        </w:rPr>
        <w:t>EŠIF</w:t>
      </w:r>
      <w:ins w:id="215" w:author="Autor">
        <w:del w:id="216" w:author="Autor">
          <w:r w:rsidR="00D645B9" w:rsidDel="009B3C90">
            <w:rPr>
              <w:rFonts w:asciiTheme="minorHAnsi" w:hAnsiTheme="minorHAnsi" w:cstheme="minorHAnsi"/>
              <w:sz w:val="22"/>
              <w:szCs w:val="22"/>
            </w:rPr>
            <w:delText>,</w:delText>
          </w:r>
        </w:del>
      </w:ins>
    </w:p>
    <w:p w14:paraId="117D2BFD" w14:textId="48C1FF48"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ins w:id="217" w:author="Autor">
        <w:del w:id="218" w:author="Autor">
          <w:r w:rsidR="00D645B9" w:rsidDel="009B3C90">
            <w:rPr>
              <w:rFonts w:asciiTheme="minorHAnsi" w:hAnsiTheme="minorHAnsi" w:cstheme="minorHAnsi"/>
              <w:sz w:val="22"/>
              <w:szCs w:val="22"/>
            </w:rPr>
            <w:delText>,</w:delText>
          </w:r>
        </w:del>
      </w:ins>
    </w:p>
    <w:p w14:paraId="0A0D4D19" w14:textId="61327481"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ins w:id="219" w:author="Autor">
        <w:del w:id="220" w:author="Autor">
          <w:r w:rsidR="00D645B9" w:rsidDel="009B3C90">
            <w:rPr>
              <w:rFonts w:asciiTheme="minorHAnsi" w:hAnsiTheme="minorHAnsi" w:cstheme="minorHAnsi"/>
              <w:sz w:val="22"/>
              <w:szCs w:val="22"/>
            </w:rPr>
            <w:delText>,</w:delText>
          </w:r>
        </w:del>
      </w:ins>
    </w:p>
    <w:p w14:paraId="3B5376CC" w14:textId="4E258CE0"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 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ins w:id="221" w:author="Autor">
        <w:del w:id="222" w:author="Autor">
          <w:r w:rsidR="00D645B9" w:rsidDel="009B3C90">
            <w:rPr>
              <w:rFonts w:asciiTheme="minorHAnsi" w:hAnsiTheme="minorHAnsi" w:cstheme="minorHAnsi"/>
              <w:sz w:val="22"/>
              <w:szCs w:val="22"/>
            </w:rPr>
            <w:delText>,</w:delText>
          </w:r>
        </w:del>
      </w:ins>
    </w:p>
    <w:p w14:paraId="0C014B3A" w14:textId="6F970B27"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ins w:id="223" w:author="Autor">
        <w:del w:id="224" w:author="Autor">
          <w:r w:rsidR="00D645B9" w:rsidDel="009B3C90">
            <w:rPr>
              <w:rFonts w:asciiTheme="minorHAnsi" w:hAnsiTheme="minorHAnsi" w:cstheme="minorHAnsi"/>
              <w:sz w:val="22"/>
              <w:szCs w:val="22"/>
            </w:rPr>
            <w:delText>,</w:delText>
          </w:r>
        </w:del>
      </w:ins>
    </w:p>
    <w:p w14:paraId="28AF9EC1" w14:textId="049949FF"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ins w:id="225" w:author="Autor">
        <w:del w:id="226" w:author="Autor">
          <w:r w:rsidR="00D645B9" w:rsidDel="009B3C90">
            <w:rPr>
              <w:rFonts w:asciiTheme="minorHAnsi" w:hAnsiTheme="minorHAnsi" w:cstheme="minorHAnsi"/>
              <w:sz w:val="22"/>
              <w:szCs w:val="22"/>
            </w:rPr>
            <w:delText>,</w:delText>
          </w:r>
        </w:del>
      </w:ins>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4414C7D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ins w:id="227" w:author="Autor">
        <w:del w:id="228" w:author="Autor">
          <w:r w:rsidR="00D645B9" w:rsidDel="009B3C90">
            <w:rPr>
              <w:rFonts w:asciiTheme="minorHAnsi" w:hAnsiTheme="minorHAnsi" w:cstheme="minorHAnsi"/>
              <w:sz w:val="22"/>
              <w:szCs w:val="22"/>
            </w:rPr>
            <w:delText>,</w:delText>
          </w:r>
        </w:del>
      </w:ins>
    </w:p>
    <w:p w14:paraId="69A1E1BB" w14:textId="10B5EE2B"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ins w:id="229" w:author="Autor">
        <w:del w:id="230" w:author="Autor">
          <w:r w:rsidR="00D645B9" w:rsidDel="009B3C90">
            <w:rPr>
              <w:rFonts w:asciiTheme="minorHAnsi" w:hAnsiTheme="minorHAnsi" w:cstheme="minorHAnsi"/>
              <w:sz w:val="22"/>
              <w:szCs w:val="22"/>
            </w:rPr>
            <w:delText>,</w:delText>
          </w:r>
        </w:del>
      </w:ins>
    </w:p>
    <w:p w14:paraId="025DA8B1" w14:textId="11C6179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ins w:id="231" w:author="Autor">
        <w:del w:id="232" w:author="Autor">
          <w:r w:rsidR="00D645B9" w:rsidDel="009B3C90">
            <w:rPr>
              <w:rFonts w:asciiTheme="minorHAnsi" w:hAnsiTheme="minorHAnsi" w:cstheme="minorHAnsi"/>
              <w:sz w:val="22"/>
              <w:szCs w:val="22"/>
            </w:rPr>
            <w:delText>,</w:delText>
          </w:r>
        </w:del>
      </w:ins>
    </w:p>
    <w:p w14:paraId="5E1D350A" w14:textId="2A39EBC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ins w:id="233" w:author="Autor">
        <w:del w:id="234" w:author="Autor">
          <w:r w:rsidR="00D645B9" w:rsidDel="009B3C90">
            <w:rPr>
              <w:rFonts w:asciiTheme="minorHAnsi" w:hAnsiTheme="minorHAnsi" w:cstheme="minorHAnsi"/>
              <w:sz w:val="22"/>
              <w:szCs w:val="22"/>
            </w:rPr>
            <w:delText>,</w:delText>
          </w:r>
        </w:del>
      </w:ins>
    </w:p>
    <w:p w14:paraId="218896F4" w14:textId="31E8EAA0"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del w:id="235" w:author="Autor">
        <w:r w:rsidRPr="00963FF0" w:rsidDel="00A009AB">
          <w:rPr>
            <w:rFonts w:asciiTheme="minorHAnsi" w:hAnsiTheme="minorHAnsi" w:cstheme="minorHAnsi"/>
            <w:sz w:val="22"/>
            <w:szCs w:val="22"/>
          </w:rPr>
          <w:delText xml:space="preserve"> a iných finančných mechanizmov </w:delText>
        </w:r>
      </w:del>
      <w:ins w:id="236" w:author="Autor">
        <w:r w:rsidR="00A009AB">
          <w:rPr>
            <w:rFonts w:asciiTheme="minorHAnsi" w:hAnsiTheme="minorHAnsi" w:cstheme="minorHAnsi"/>
            <w:sz w:val="22"/>
            <w:szCs w:val="22"/>
          </w:rPr>
          <w:t xml:space="preserve"> </w:t>
        </w:r>
      </w:ins>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ins w:id="237" w:author="Autor">
        <w:del w:id="238" w:author="Autor">
          <w:r w:rsidR="00D645B9" w:rsidDel="009B3C90">
            <w:rPr>
              <w:rFonts w:asciiTheme="minorHAnsi" w:hAnsiTheme="minorHAnsi" w:cstheme="minorHAnsi"/>
              <w:sz w:val="22"/>
              <w:szCs w:val="22"/>
            </w:rPr>
            <w:delText>,</w:delText>
          </w:r>
        </w:del>
      </w:ins>
    </w:p>
    <w:p w14:paraId="1013E2B7" w14:textId="373B519B"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ins w:id="239" w:author="Autor">
        <w:del w:id="240" w:author="Autor">
          <w:r w:rsidR="00D645B9" w:rsidDel="009B3C90">
            <w:rPr>
              <w:rFonts w:asciiTheme="minorHAnsi" w:hAnsiTheme="minorHAnsi" w:cstheme="minorHAnsi"/>
              <w:sz w:val="22"/>
              <w:szCs w:val="22"/>
            </w:rPr>
            <w:delText>,</w:delText>
          </w:r>
        </w:del>
      </w:ins>
    </w:p>
    <w:p w14:paraId="65ED3250" w14:textId="31D23C3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ins w:id="241" w:author="Autor">
        <w:del w:id="242" w:author="Autor">
          <w:r w:rsidR="00D645B9" w:rsidDel="009B3C90">
            <w:rPr>
              <w:rFonts w:asciiTheme="minorHAnsi" w:hAnsiTheme="minorHAnsi" w:cstheme="minorHAnsi"/>
              <w:sz w:val="22"/>
              <w:szCs w:val="22"/>
            </w:rPr>
            <w:delText>,</w:delText>
          </w:r>
        </w:del>
      </w:ins>
    </w:p>
    <w:p w14:paraId="5D85AAA0" w14:textId="1AF58B3C"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ins w:id="243" w:author="Autor">
        <w:del w:id="244" w:author="Autor">
          <w:r w:rsidR="00D645B9" w:rsidDel="009B3C90">
            <w:rPr>
              <w:rFonts w:asciiTheme="minorHAnsi" w:hAnsiTheme="minorHAnsi" w:cstheme="minorHAnsi"/>
              <w:sz w:val="22"/>
              <w:szCs w:val="22"/>
            </w:rPr>
            <w:delText>,</w:delText>
          </w:r>
        </w:del>
      </w:ins>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1E61BAEB"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ins w:id="245" w:author="Autor">
        <w:del w:id="246" w:author="Autor">
          <w:r w:rsidR="00D645B9" w:rsidDel="009B3C90">
            <w:rPr>
              <w:rFonts w:asciiTheme="minorHAnsi" w:hAnsiTheme="minorHAnsi" w:cstheme="minorHAnsi"/>
              <w:sz w:val="22"/>
              <w:szCs w:val="22"/>
            </w:rPr>
            <w:delText>.</w:delText>
          </w:r>
        </w:del>
      </w:ins>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173842A8"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ins w:id="247" w:author="Auto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ins>
      <w:del w:id="248" w:author="Autor">
        <w:r w:rsidR="00CD1A3F" w:rsidRPr="001111BA" w:rsidDel="00897F25">
          <w:rPr>
            <w:rFonts w:asciiTheme="minorHAnsi" w:hAnsiTheme="minorHAnsi" w:cstheme="minorHAnsi"/>
            <w:color w:val="000000"/>
            <w:sz w:val="22"/>
            <w:szCs w:val="22"/>
          </w:rPr>
          <w:delText>všetci členovia štatutárneho orgánu žiadateľa a</w:delText>
        </w:r>
      </w:del>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 trestný čin korupcie, trestný čin poškodzovania finančných záujmov E</w:t>
      </w:r>
      <w:r w:rsidR="00543BFD" w:rsidRPr="001111BA">
        <w:rPr>
          <w:rFonts w:asciiTheme="minorHAnsi" w:hAnsiTheme="minorHAnsi" w:cstheme="minorHAnsi"/>
          <w:color w:val="000000"/>
          <w:sz w:val="22"/>
          <w:szCs w:val="22"/>
        </w:rPr>
        <w:t>urópske</w:t>
      </w:r>
      <w:ins w:id="249" w:author="Autor">
        <w:r w:rsidR="00BF7EFF">
          <w:rPr>
            <w:rFonts w:asciiTheme="minorHAnsi" w:hAnsiTheme="minorHAnsi" w:cstheme="minorHAnsi"/>
            <w:color w:val="000000"/>
            <w:sz w:val="22"/>
            <w:szCs w:val="22"/>
          </w:rPr>
          <w:t>j</w:t>
        </w:r>
      </w:ins>
      <w:del w:id="250" w:author="Autor">
        <w:r w:rsidR="00543BFD" w:rsidRPr="001111BA" w:rsidDel="00BF7EFF">
          <w:rPr>
            <w:rFonts w:asciiTheme="minorHAnsi" w:hAnsiTheme="minorHAnsi" w:cstheme="minorHAnsi"/>
            <w:color w:val="000000"/>
            <w:sz w:val="22"/>
            <w:szCs w:val="22"/>
          </w:rPr>
          <w:delText>ho</w:delText>
        </w:r>
      </w:del>
      <w:r w:rsidR="00543BFD" w:rsidRPr="001111BA">
        <w:rPr>
          <w:rFonts w:asciiTheme="minorHAnsi" w:hAnsiTheme="minorHAnsi" w:cstheme="minorHAnsi"/>
          <w:color w:val="000000"/>
          <w:sz w:val="22"/>
          <w:szCs w:val="22"/>
        </w:rPr>
        <w:t xml:space="preserve"> </w:t>
      </w:r>
      <w:del w:id="251" w:author="Autor">
        <w:r w:rsidR="00543BFD" w:rsidRPr="001111BA" w:rsidDel="00BF7EFF">
          <w:rPr>
            <w:rFonts w:asciiTheme="minorHAnsi" w:hAnsiTheme="minorHAnsi" w:cstheme="minorHAnsi"/>
            <w:color w:val="000000"/>
            <w:sz w:val="22"/>
            <w:szCs w:val="22"/>
          </w:rPr>
          <w:delText>spoločenstva</w:delText>
        </w:r>
      </w:del>
      <w:ins w:id="252" w:author="Autor">
        <w:r w:rsidR="00BF7EFF">
          <w:rPr>
            <w:rFonts w:asciiTheme="minorHAnsi" w:hAnsiTheme="minorHAnsi" w:cstheme="minorHAnsi"/>
            <w:color w:val="000000"/>
            <w:sz w:val="22"/>
            <w:szCs w:val="22"/>
          </w:rPr>
          <w:t>únie</w:t>
        </w:r>
      </w:ins>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del w:id="253" w:author="Autor">
        <w:r w:rsidR="00CD1A3F" w:rsidRPr="001111BA" w:rsidDel="00613E7A">
          <w:rPr>
            <w:rFonts w:asciiTheme="minorHAnsi" w:hAnsiTheme="minorHAnsi" w:cstheme="minorHAnsi"/>
            <w:color w:val="000000"/>
            <w:sz w:val="22"/>
            <w:szCs w:val="22"/>
          </w:rPr>
          <w:delText>í</w:delText>
        </w:r>
      </w:del>
      <w:ins w:id="254" w:author="Autor">
        <w:r w:rsidR="00613E7A">
          <w:rPr>
            <w:rFonts w:asciiTheme="minorHAnsi" w:hAnsiTheme="minorHAnsi" w:cstheme="minorHAnsi"/>
            <w:color w:val="000000"/>
            <w:sz w:val="22"/>
            <w:szCs w:val="22"/>
          </w:rPr>
          <w:t>e</w:t>
        </w:r>
      </w:ins>
      <w:r w:rsidR="00CD1A3F" w:rsidRPr="001111BA">
        <w:rPr>
          <w:rFonts w:asciiTheme="minorHAnsi" w:hAnsiTheme="minorHAnsi" w:cstheme="minorHAnsi"/>
          <w:color w:val="000000"/>
          <w:sz w:val="22"/>
          <w:szCs w:val="22"/>
        </w:rPr>
        <w:t xml:space="preserve"> pri verejnom obstarávaní a verejnej dražbe</w:t>
      </w:r>
    </w:p>
    <w:p w14:paraId="1FB4073D" w14:textId="3C43AC40" w:rsidR="00CD1A3F" w:rsidRDefault="00CD1A3F" w:rsidP="000F1F4E">
      <w:pPr>
        <w:pStyle w:val="Odsekzoznamu"/>
        <w:spacing w:before="120" w:after="120"/>
        <w:contextualSpacing w:val="0"/>
        <w:jc w:val="both"/>
        <w:rPr>
          <w:ins w:id="255" w:author="Autor"/>
          <w:rFonts w:asciiTheme="minorHAnsi" w:hAnsiTheme="minorHAnsi" w:cstheme="minorHAnsi"/>
          <w:sz w:val="22"/>
          <w:szCs w:val="22"/>
        </w:rPr>
      </w:pPr>
      <w:r w:rsidRPr="00230311">
        <w:rPr>
          <w:rFonts w:asciiTheme="minorHAnsi" w:hAnsiTheme="minorHAnsi" w:cstheme="minorHAnsi"/>
          <w:i/>
          <w:sz w:val="22"/>
          <w:szCs w:val="22"/>
        </w:rPr>
        <w:t>(podmienka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206255" w:rsidRDefault="003E5E99">
      <w:pPr>
        <w:pStyle w:val="Odsekzoznamu"/>
        <w:numPr>
          <w:ilvl w:val="0"/>
          <w:numId w:val="42"/>
        </w:numPr>
        <w:spacing w:before="120" w:after="120"/>
        <w:ind w:left="714" w:hanging="357"/>
        <w:contextualSpacing w:val="0"/>
        <w:jc w:val="both"/>
        <w:rPr>
          <w:ins w:id="256" w:author="Autor"/>
          <w:rFonts w:asciiTheme="minorHAnsi" w:hAnsiTheme="minorHAnsi" w:cstheme="minorHAnsi"/>
          <w:sz w:val="22"/>
          <w:szCs w:val="22"/>
          <w:rPrChange w:id="257" w:author="Autor">
            <w:rPr>
              <w:ins w:id="258" w:author="Autor"/>
              <w:rFonts w:asciiTheme="minorHAnsi" w:hAnsiTheme="minorHAnsi" w:cstheme="minorHAnsi"/>
            </w:rPr>
          </w:rPrChange>
        </w:rPr>
        <w:pPrChange w:id="259" w:author="Autor">
          <w:pPr>
            <w:pStyle w:val="Odsekzoznamu"/>
            <w:spacing w:before="120" w:after="120"/>
            <w:contextualSpacing w:val="0"/>
            <w:jc w:val="both"/>
          </w:pPr>
        </w:pPrChange>
      </w:pPr>
      <w:ins w:id="260" w:author="Autor">
        <w:r w:rsidRPr="00206255">
          <w:rPr>
            <w:rFonts w:asciiTheme="minorHAnsi" w:hAnsiTheme="minorHAnsi" w:cstheme="minorHAnsi"/>
            <w:sz w:val="22"/>
            <w:szCs w:val="22"/>
            <w:rPrChange w:id="261" w:author="Autor">
              <w:rPr/>
            </w:rPrChange>
          </w:rPr>
          <w:t>žiadateľ nie je evidovaný v Systéme včasného odhaľovania rizika a vylúčenia (EDES) ako vylúčená osoba alebo subjekt (v zmysle článku 135 a nasledujúcich nariadenia č. 2018/1046)</w:t>
        </w:r>
      </w:ins>
    </w:p>
    <w:p w14:paraId="3D3A7E65" w14:textId="77777777" w:rsidR="00206255" w:rsidRDefault="003E5E99" w:rsidP="00235D59">
      <w:pPr>
        <w:pStyle w:val="Odsekzoznamu"/>
        <w:spacing w:before="120" w:after="120"/>
        <w:ind w:left="714"/>
        <w:jc w:val="both"/>
        <w:rPr>
          <w:rFonts w:asciiTheme="minorHAnsi" w:hAnsiTheme="minorHAnsi" w:cstheme="minorHAnsi"/>
          <w:sz w:val="22"/>
          <w:szCs w:val="22"/>
        </w:rPr>
      </w:pPr>
      <w:ins w:id="262" w:author="Autor">
        <w:r w:rsidRPr="00230311">
          <w:rPr>
            <w:rFonts w:asciiTheme="minorHAnsi" w:hAnsiTheme="minorHAnsi" w:cstheme="minorHAnsi"/>
            <w:i/>
            <w:sz w:val="22"/>
            <w:szCs w:val="22"/>
          </w:rPr>
          <w:t>(podmienka sa preukazuje čestným vyhlásením žiadateľa v časti č. 15 vo formulári ŽoNFP</w:t>
        </w:r>
        <w:r w:rsidRPr="00230311">
          <w:rPr>
            <w:rFonts w:asciiTheme="minorHAnsi" w:hAnsiTheme="minorHAnsi" w:cstheme="minorHAnsi"/>
            <w:sz w:val="22"/>
            <w:szCs w:val="22"/>
          </w:rPr>
          <w:t>)</w:t>
        </w:r>
      </w:ins>
      <w:r w:rsidR="00206255">
        <w:rPr>
          <w:rFonts w:asciiTheme="minorHAnsi" w:hAnsiTheme="minorHAnsi" w:cstheme="minorHAnsi"/>
          <w:sz w:val="22"/>
          <w:szCs w:val="22"/>
        </w:rPr>
        <w:t>.</w:t>
      </w:r>
    </w:p>
    <w:p w14:paraId="65DD7E1C" w14:textId="2B3F7A10" w:rsidR="006A4261" w:rsidDel="00236FAB" w:rsidRDefault="00CD1A3F" w:rsidP="00206255">
      <w:pPr>
        <w:pStyle w:val="Odsekzoznamu"/>
        <w:numPr>
          <w:ilvl w:val="0"/>
          <w:numId w:val="7"/>
        </w:numPr>
        <w:spacing w:before="120" w:after="120"/>
        <w:ind w:hanging="357"/>
        <w:jc w:val="both"/>
        <w:rPr>
          <w:del w:id="263" w:author="Autor"/>
          <w:rFonts w:asciiTheme="minorHAnsi" w:hAnsiTheme="minorHAnsi" w:cstheme="minorHAnsi"/>
          <w:sz w:val="22"/>
          <w:szCs w:val="22"/>
        </w:rPr>
      </w:pPr>
      <w:del w:id="264" w:author="Autor">
        <w:r w:rsidRPr="00230311" w:rsidDel="00236FAB">
          <w:rPr>
            <w:rFonts w:asciiTheme="minorHAnsi" w:hAnsiTheme="minorHAnsi" w:cstheme="minorHAnsi"/>
            <w:sz w:val="22"/>
            <w:szCs w:val="22"/>
          </w:rPr>
          <w:delText>nebyť dlžníkom na daniach</w:delText>
        </w:r>
        <w:r w:rsidR="00CA28A0" w:rsidRPr="00230311" w:rsidDel="00236FAB">
          <w:rPr>
            <w:rFonts w:asciiTheme="minorHAnsi" w:hAnsiTheme="minorHAnsi" w:cstheme="minorHAnsi"/>
            <w:sz w:val="22"/>
            <w:szCs w:val="22"/>
          </w:rPr>
          <w:delText>,</w:delText>
        </w:r>
        <w:r w:rsidRPr="00230311" w:rsidDel="00236FAB">
          <w:rPr>
            <w:rFonts w:asciiTheme="minorHAnsi" w:hAnsiTheme="minorHAnsi" w:cstheme="minorHAnsi"/>
            <w:sz w:val="22"/>
            <w:szCs w:val="22"/>
          </w:rPr>
          <w:delText xml:space="preserve"> </w:delText>
        </w:r>
        <w:r w:rsidR="00CA28A0" w:rsidRPr="00230311" w:rsidDel="00236FAB">
          <w:rPr>
            <w:rFonts w:asciiTheme="minorHAnsi" w:hAnsiTheme="minorHAnsi" w:cstheme="minorHAnsi"/>
            <w:sz w:val="22"/>
            <w:szCs w:val="22"/>
          </w:rPr>
          <w:delText xml:space="preserve">nebyť dlžníkom poistného na </w:delText>
        </w:r>
        <w:r w:rsidR="002667F6" w:rsidRPr="00230311" w:rsidDel="00236FAB">
          <w:rPr>
            <w:rFonts w:asciiTheme="minorHAnsi" w:hAnsiTheme="minorHAnsi" w:cstheme="minorHAnsi"/>
            <w:sz w:val="22"/>
            <w:szCs w:val="22"/>
          </w:rPr>
          <w:delText>zdravotnom a sociálnom poistení  </w:delText>
        </w:r>
        <w:r w:rsidR="002667F6" w:rsidRPr="00230311" w:rsidDel="00236FAB">
          <w:rPr>
            <w:rFonts w:asciiTheme="minorHAnsi" w:hAnsiTheme="minorHAnsi" w:cstheme="minorHAnsi"/>
            <w:sz w:val="22"/>
            <w:szCs w:val="22"/>
          </w:rPr>
          <w:br/>
        </w:r>
        <w:r w:rsidR="00D50AD5" w:rsidRPr="00230311" w:rsidDel="00236FAB">
          <w:rPr>
            <w:rFonts w:asciiTheme="minorHAnsi" w:hAnsiTheme="minorHAnsi" w:cstheme="minorHAnsi"/>
            <w:i/>
            <w:sz w:val="22"/>
            <w:szCs w:val="22"/>
          </w:rPr>
          <w:delText>(podmienka sa preukazuje čestným vyhlásením žiadateľa v časti č. 15 vo formulári ŽoNFP</w:delText>
        </w:r>
        <w:r w:rsidR="00D50AD5" w:rsidRPr="00230311" w:rsidDel="00236FAB">
          <w:rPr>
            <w:rFonts w:asciiTheme="minorHAnsi" w:hAnsiTheme="minorHAnsi" w:cstheme="minorHAnsi"/>
            <w:sz w:val="22"/>
            <w:szCs w:val="22"/>
          </w:rPr>
          <w:delText>)</w:delText>
        </w:r>
        <w:r w:rsidR="006A4261" w:rsidDel="00236FAB">
          <w:rPr>
            <w:rFonts w:asciiTheme="minorHAnsi" w:hAnsiTheme="minorHAnsi" w:cstheme="minorHAnsi"/>
            <w:sz w:val="22"/>
            <w:szCs w:val="22"/>
          </w:rPr>
          <w:delText>.</w:delText>
        </w:r>
      </w:del>
    </w:p>
    <w:p w14:paraId="5886682E" w14:textId="7ADFB4E3" w:rsidR="00CD1A3F" w:rsidRPr="00230311" w:rsidRDefault="00CD1A3F" w:rsidP="00235D59">
      <w:pPr>
        <w:pStyle w:val="Odsekzoznamu"/>
        <w:spacing w:before="120" w:after="120"/>
        <w:ind w:left="714"/>
        <w:jc w:val="both"/>
        <w:rPr>
          <w:rFonts w:asciiTheme="minorHAnsi" w:hAnsiTheme="minorHAnsi" w:cstheme="minorHAnsi"/>
          <w:sz w:val="22"/>
          <w:szCs w:val="22"/>
        </w:rPr>
      </w:pPr>
    </w:p>
    <w:p w14:paraId="5018AC14" w14:textId="77777777" w:rsidR="003C2776" w:rsidRPr="00230311" w:rsidRDefault="003C2776" w:rsidP="00206255">
      <w:pPr>
        <w:pStyle w:val="Odsekzoznamu1"/>
        <w:numPr>
          <w:ilvl w:val="1"/>
          <w:numId w:val="1"/>
        </w:numPr>
        <w:spacing w:before="240" w:after="240" w:line="276" w:lineRule="auto"/>
        <w:ind w:left="788" w:hanging="431"/>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77777777"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 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ins w:id="265" w:author="Auto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ins w:id="266" w:author="Autor"/>
          <w:rFonts w:asciiTheme="minorHAnsi" w:hAnsiTheme="minorHAnsi" w:cstheme="minorHAnsi"/>
          <w:color w:val="000000"/>
          <w:sz w:val="22"/>
          <w:szCs w:val="22"/>
        </w:rPr>
      </w:pPr>
      <w:ins w:id="267" w:author="Autor">
        <w:r w:rsidRPr="00230311">
          <w:rPr>
            <w:rFonts w:asciiTheme="minorHAnsi" w:hAnsiTheme="minorHAnsi" w:cstheme="minorHAnsi"/>
            <w:color w:val="000000"/>
            <w:sz w:val="22"/>
            <w:szCs w:val="22"/>
          </w:rPr>
          <w:t>časová oprávnenosť realizácie projektu</w:t>
        </w:r>
      </w:ins>
    </w:p>
    <w:p w14:paraId="675E33B7" w14:textId="3047FD17" w:rsidR="00300C2C" w:rsidRPr="00230311" w:rsidRDefault="00300C2C" w:rsidP="00300C2C">
      <w:pPr>
        <w:pStyle w:val="Odsekzoznamu"/>
        <w:spacing w:before="120" w:after="120"/>
        <w:contextualSpacing w:val="0"/>
        <w:jc w:val="both"/>
        <w:rPr>
          <w:ins w:id="268" w:author="Autor"/>
          <w:rFonts w:asciiTheme="minorHAnsi" w:hAnsiTheme="minorHAnsi" w:cstheme="minorHAnsi"/>
          <w:color w:val="000000"/>
          <w:sz w:val="22"/>
          <w:szCs w:val="22"/>
        </w:rPr>
      </w:pPr>
      <w:ins w:id="269" w:author="Auto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1</w:t>
        </w:r>
        <w:r w:rsidRPr="000F2D20">
          <w:rPr>
            <w:rFonts w:asciiTheme="minorHAnsi" w:eastAsiaTheme="minorHAnsi" w:hAnsiTheme="minorHAnsi"/>
            <w:b/>
            <w:color w:val="000000"/>
            <w:sz w:val="22"/>
            <w:szCs w:val="22"/>
            <w:lang w:eastAsia="en-US"/>
          </w:rPr>
          <w:t>. 12. 2018</w:t>
        </w:r>
        <w:r w:rsidRPr="000F2D20">
          <w:rPr>
            <w:rFonts w:asciiTheme="minorHAnsi" w:eastAsiaTheme="minorHAnsi" w:hAnsiTheme="minorHAnsi"/>
            <w:color w:val="000000"/>
            <w:sz w:val="22"/>
            <w:szCs w:val="22"/>
            <w:lang w:eastAsia="en-US"/>
          </w:rPr>
          <w:t>,</w:t>
        </w:r>
        <w:r>
          <w:rPr>
            <w:rFonts w:asciiTheme="minorHAnsi" w:eastAsiaTheme="minorHAnsi" w:hAnsiTheme="minorHAnsi"/>
            <w:color w:val="000000"/>
            <w:sz w:val="22"/>
            <w:szCs w:val="22"/>
            <w:lang w:eastAsia="en-US"/>
          </w:rPr>
          <w:t xml:space="preserve"> </w:t>
        </w:r>
        <w:r w:rsidRPr="00230311">
          <w:rPr>
            <w:rFonts w:asciiTheme="minorHAnsi" w:hAnsiTheme="minorHAnsi" w:cstheme="minorHAnsi"/>
            <w:color w:val="000000"/>
            <w:sz w:val="22"/>
            <w:szCs w:val="22"/>
          </w:rPr>
          <w:t xml:space="preserve">najneskôr do 3 mesiacov od nadobudnutia účinnosti zmluvy o poskytnutí </w:t>
        </w:r>
        <w:r w:rsidR="00613E7A">
          <w:rPr>
            <w:rFonts w:asciiTheme="minorHAnsi" w:hAnsiTheme="minorHAnsi" w:cstheme="minorHAnsi"/>
            <w:color w:val="000000"/>
            <w:sz w:val="22"/>
            <w:szCs w:val="22"/>
          </w:rPr>
          <w:t>nenávratného finančného príspevku</w:t>
        </w:r>
        <w:del w:id="270" w:author="Autor">
          <w:r w:rsidRPr="00230311" w:rsidDel="00613E7A">
            <w:rPr>
              <w:rFonts w:asciiTheme="minorHAnsi" w:hAnsiTheme="minorHAnsi" w:cstheme="minorHAnsi"/>
              <w:color w:val="000000"/>
              <w:sz w:val="22"/>
              <w:szCs w:val="22"/>
            </w:rPr>
            <w:delText>NFP</w:delText>
          </w:r>
        </w:del>
        <w:r w:rsidRPr="00230311">
          <w:rPr>
            <w:rFonts w:asciiTheme="minorHAnsi" w:hAnsiTheme="minorHAnsi" w:cstheme="minorHAnsi"/>
            <w:color w:val="000000"/>
            <w:sz w:val="22"/>
            <w:szCs w:val="22"/>
          </w:rPr>
          <w:t xml:space="preserve"> (ďalej aj „zmluva o NFP“)/interného </w:t>
        </w:r>
        <w:del w:id="271" w:author="Autor">
          <w:r w:rsidRPr="00230311" w:rsidDel="00D60F96">
            <w:rPr>
              <w:rFonts w:asciiTheme="minorHAnsi" w:hAnsiTheme="minorHAnsi" w:cstheme="minorHAnsi"/>
              <w:color w:val="000000"/>
              <w:sz w:val="22"/>
              <w:szCs w:val="22"/>
            </w:rPr>
            <w:delText>R</w:delText>
          </w:r>
        </w:del>
        <w:r w:rsidR="00D60F96">
          <w:rPr>
            <w:rFonts w:asciiTheme="minorHAnsi" w:hAnsiTheme="minorHAnsi" w:cstheme="minorHAnsi"/>
            <w:color w:val="000000"/>
            <w:sz w:val="22"/>
            <w:szCs w:val="22"/>
          </w:rPr>
          <w:t>r</w:t>
        </w:r>
        <w:r w:rsidRPr="00230311">
          <w:rPr>
            <w:rFonts w:asciiTheme="minorHAnsi" w:hAnsiTheme="minorHAnsi" w:cstheme="minorHAnsi"/>
            <w:color w:val="000000"/>
            <w:sz w:val="22"/>
            <w:szCs w:val="22"/>
          </w:rPr>
          <w:t xml:space="preserve">ozhodnutia o schválení žiadosti o NFP. Aktivity projektu je prijímateľ povinný ukončiť </w:t>
        </w:r>
        <w:r w:rsidRPr="00230311">
          <w:rPr>
            <w:rFonts w:asciiTheme="minorHAnsi" w:hAnsiTheme="minorHAnsi" w:cstheme="minorHAnsi"/>
            <w:b/>
            <w:color w:val="000000"/>
            <w:sz w:val="22"/>
            <w:szCs w:val="22"/>
          </w:rPr>
          <w:t xml:space="preserve">najneskôr do </w:t>
        </w:r>
        <w:r w:rsidRPr="000F2D20">
          <w:rPr>
            <w:rFonts w:asciiTheme="minorHAnsi" w:hAnsiTheme="minorHAnsi" w:cstheme="minorHAnsi"/>
            <w:b/>
            <w:color w:val="000000"/>
            <w:sz w:val="22"/>
            <w:szCs w:val="22"/>
          </w:rPr>
          <w:t>31.</w:t>
        </w:r>
        <w:r>
          <w:rPr>
            <w:rFonts w:asciiTheme="minorHAnsi" w:hAnsiTheme="minorHAnsi" w:cstheme="minorHAnsi"/>
            <w:b/>
            <w:color w:val="000000"/>
            <w:sz w:val="22"/>
            <w:szCs w:val="22"/>
          </w:rPr>
          <w:t xml:space="preserve"> </w:t>
        </w:r>
        <w:r w:rsidRPr="000F2D20">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2021</w:t>
        </w:r>
        <w:r w:rsidRPr="00230311">
          <w:rPr>
            <w:rFonts w:asciiTheme="minorHAnsi" w:hAnsiTheme="minorHAnsi" w:cstheme="minorHAnsi"/>
            <w:color w:val="000000"/>
            <w:sz w:val="22"/>
            <w:szCs w:val="22"/>
          </w:rPr>
          <w:t xml:space="preserve">. Žiadateľ o NFP je oprávnený predložiť v rámci vyzvania viacero žiadostí o NFP. </w:t>
        </w:r>
      </w:ins>
    </w:p>
    <w:p w14:paraId="12F538A1" w14:textId="3EC973F8" w:rsidR="00300C2C" w:rsidRPr="00230311" w:rsidRDefault="00300C2C" w:rsidP="00206255">
      <w:pPr>
        <w:pStyle w:val="Odsekzoznamu"/>
        <w:spacing w:before="120" w:after="120"/>
        <w:contextualSpacing w:val="0"/>
        <w:jc w:val="both"/>
        <w:rPr>
          <w:rFonts w:asciiTheme="minorHAnsi" w:hAnsiTheme="minorHAnsi" w:cstheme="minorHAnsi"/>
          <w:sz w:val="22"/>
          <w:szCs w:val="22"/>
        </w:rPr>
      </w:pPr>
      <w:ins w:id="272" w:author="Auto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1. 12. 2018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2021.)</w:t>
        </w:r>
      </w:ins>
    </w:p>
    <w:p w14:paraId="6E68760D" w14:textId="77777777" w:rsidR="00F875B0" w:rsidRPr="00206255" w:rsidRDefault="00810DAA" w:rsidP="000F1F4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žiadateľ neukončil fyzickú realizáciu všetkých hlavných aktivít projektu pred predložením ŽoNFP</w:t>
      </w:r>
    </w:p>
    <w:p w14:paraId="3885BF8B" w14:textId="6ADEEF22" w:rsidR="00810DAA" w:rsidRPr="00206255" w:rsidRDefault="00810DAA" w:rsidP="00462030">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lastRenderedPageBreak/>
        <w:t>Žiadateľ nesmie ukončiť fyzickú realizáciu všetkých hlavných aktivít projektu, t. j. plne zrealizovať všetky hlavné aktivity projektu, pred predložením ŽoNFP na RO pre OP TP.</w:t>
      </w:r>
    </w:p>
    <w:p w14:paraId="2DE2A602" w14:textId="5C13B41D"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721017"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9.1 Harmonogram realizácie aktivít, začiatok a koniec realizácie aktivít projektu, ktoré nesmú byť ukončené do času predloženia žiadosti o NFP na RO OP TP v písomnej </w:t>
      </w:r>
      <w:r w:rsidR="003F6EA1" w:rsidRPr="00230311">
        <w:rPr>
          <w:rFonts w:asciiTheme="minorHAnsi" w:hAnsiTheme="minorHAnsi" w:cstheme="minorHAnsi"/>
          <w:i/>
          <w:sz w:val="22"/>
          <w:szCs w:val="22"/>
        </w:rPr>
        <w:t>forme</w:t>
      </w:r>
      <w:r w:rsidRPr="00230311">
        <w:rPr>
          <w:rFonts w:asciiTheme="minorHAnsi" w:hAnsiTheme="minorHAnsi" w:cstheme="minorHAnsi"/>
          <w:i/>
          <w:sz w:val="22"/>
          <w:szCs w:val="22"/>
        </w:rPr>
        <w:t>.)</w:t>
      </w:r>
    </w:p>
    <w:p w14:paraId="02A029A4" w14:textId="438E37DE" w:rsidR="006C6EB5" w:rsidRPr="00230311" w:rsidRDefault="006C6EB5" w:rsidP="00235D59">
      <w:pPr>
        <w:pStyle w:val="Odsekzoznamu"/>
        <w:spacing w:before="120" w:after="120"/>
        <w:contextualSpacing w:val="0"/>
        <w:jc w:val="both"/>
        <w:rPr>
          <w:rFonts w:asciiTheme="minorHAnsi" w:hAnsiTheme="minorHAnsi" w:cstheme="minorHAnsi"/>
          <w:color w:val="000000"/>
          <w:sz w:val="22"/>
          <w:szCs w:val="22"/>
        </w:rPr>
      </w:pPr>
    </w:p>
    <w:p w14:paraId="5066C4A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22104F9C"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7D8D4F3B"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19"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1E6B751C" w14:textId="7A04B843" w:rsidR="006C378D" w:rsidRDefault="006C378D" w:rsidP="00B9312F">
      <w:pPr>
        <w:pStyle w:val="Odsekzoznamu"/>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63F606DD" w14:textId="77777777" w:rsidR="006C6EB5" w:rsidRPr="00230311" w:rsidRDefault="006C6EB5" w:rsidP="0095608A">
      <w:pPr>
        <w:pStyle w:val="Odsekzoznamu"/>
        <w:spacing w:before="120"/>
        <w:jc w:val="both"/>
        <w:rPr>
          <w:rFonts w:asciiTheme="minorHAnsi" w:hAnsiTheme="minorHAnsi" w:cstheme="minorHAnsi"/>
          <w:sz w:val="22"/>
          <w:szCs w:val="22"/>
        </w:rPr>
      </w:pPr>
    </w:p>
    <w:p w14:paraId="521DB571" w14:textId="77777777" w:rsidR="003C2776" w:rsidRPr="006D73E0" w:rsidRDefault="003C2776" w:rsidP="003C2776">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Splnenie podmienok ustanovených v osobitných predpisoch</w:t>
      </w:r>
    </w:p>
    <w:p w14:paraId="58C69F8B" w14:textId="038F3EC6" w:rsidR="003C2776" w:rsidRPr="00230311" w:rsidRDefault="00704476"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n</w:t>
      </w:r>
      <w:r w:rsidR="003C2776" w:rsidRPr="00230311">
        <w:rPr>
          <w:rFonts w:asciiTheme="minorHAnsi" w:hAnsiTheme="minorHAnsi" w:cstheme="minorHAnsi"/>
          <w:color w:val="000000"/>
          <w:sz w:val="22"/>
          <w:szCs w:val="22"/>
        </w:rPr>
        <w:t xml:space="preserve">eporušenie zákazu </w:t>
      </w:r>
      <w:del w:id="273" w:author="Autor">
        <w:r w:rsidR="003C2776" w:rsidRPr="00230311" w:rsidDel="00294ACE">
          <w:rPr>
            <w:rFonts w:asciiTheme="minorHAnsi" w:hAnsiTheme="minorHAnsi" w:cstheme="minorHAnsi"/>
            <w:color w:val="000000"/>
            <w:sz w:val="22"/>
            <w:szCs w:val="22"/>
          </w:rPr>
          <w:delText>nelegálnej práce a </w:delText>
        </w:r>
      </w:del>
      <w:r w:rsidR="003C2776" w:rsidRPr="00230311">
        <w:rPr>
          <w:rFonts w:asciiTheme="minorHAnsi" w:hAnsiTheme="minorHAnsi" w:cstheme="minorHAnsi"/>
          <w:color w:val="000000"/>
          <w:sz w:val="22"/>
          <w:szCs w:val="22"/>
        </w:rPr>
        <w:t>nelegálneho zamestnávania</w:t>
      </w:r>
      <w:ins w:id="274" w:author="Autor">
        <w:r w:rsidR="00294ACE">
          <w:rPr>
            <w:rFonts w:asciiTheme="minorHAnsi" w:hAnsiTheme="minorHAnsi" w:cstheme="minorHAnsi"/>
            <w:color w:val="000000"/>
            <w:sz w:val="22"/>
            <w:szCs w:val="22"/>
          </w:rPr>
          <w:t xml:space="preserve"> štátneho príslušníka tretej krajiny</w:t>
        </w:r>
      </w:ins>
    </w:p>
    <w:p w14:paraId="45E5EDD3" w14:textId="7BF48534" w:rsidR="00863F38" w:rsidRPr="00230311" w:rsidRDefault="007C40AA"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Žiadateľ predloží </w:t>
      </w:r>
      <w:r w:rsidR="00352506" w:rsidRPr="00230311">
        <w:rPr>
          <w:rFonts w:asciiTheme="minorHAnsi" w:hAnsiTheme="minorHAnsi" w:cstheme="minorHAnsi"/>
          <w:color w:val="000000"/>
          <w:sz w:val="22"/>
          <w:szCs w:val="22"/>
        </w:rPr>
        <w:t>čestné vyhlásenie, že neporušil</w:t>
      </w:r>
      <w:r w:rsidRPr="00230311">
        <w:rPr>
          <w:rFonts w:asciiTheme="minorHAnsi" w:hAnsiTheme="minorHAnsi" w:cstheme="minorHAnsi"/>
          <w:color w:val="000000"/>
          <w:sz w:val="22"/>
          <w:szCs w:val="22"/>
        </w:rPr>
        <w:t xml:space="preserve"> zákaz </w:t>
      </w:r>
      <w:del w:id="275" w:author="Autor">
        <w:r w:rsidRPr="00230311" w:rsidDel="00294ACE">
          <w:rPr>
            <w:rFonts w:asciiTheme="minorHAnsi" w:hAnsiTheme="minorHAnsi" w:cstheme="minorHAnsi"/>
            <w:color w:val="000000"/>
            <w:sz w:val="22"/>
            <w:szCs w:val="22"/>
          </w:rPr>
          <w:delText xml:space="preserve">nelegálnej práce a </w:delText>
        </w:r>
      </w:del>
      <w:r w:rsidRPr="00230311">
        <w:rPr>
          <w:rFonts w:asciiTheme="minorHAnsi" w:hAnsiTheme="minorHAnsi" w:cstheme="minorHAnsi"/>
          <w:color w:val="000000"/>
          <w:sz w:val="22"/>
          <w:szCs w:val="22"/>
        </w:rPr>
        <w:t xml:space="preserve">nelegálneho zamestnávania </w:t>
      </w:r>
      <w:ins w:id="276" w:author="Autor">
        <w:r w:rsidR="00294ACE">
          <w:rPr>
            <w:rFonts w:asciiTheme="minorHAnsi" w:hAnsiTheme="minorHAnsi" w:cstheme="minorHAnsi"/>
            <w:color w:val="000000"/>
            <w:sz w:val="22"/>
            <w:szCs w:val="22"/>
          </w:rPr>
          <w:t>štátneho príslušníka tretej krajiny</w:t>
        </w:r>
        <w:r w:rsidR="00294ACE" w:rsidRPr="00230311" w:rsidDel="00294ACE">
          <w:rPr>
            <w:rFonts w:asciiTheme="minorHAnsi" w:hAnsiTheme="minorHAnsi" w:cstheme="minorHAnsi"/>
            <w:color w:val="000000"/>
            <w:sz w:val="22"/>
            <w:szCs w:val="22"/>
          </w:rPr>
          <w:t xml:space="preserve"> </w:t>
        </w:r>
      </w:ins>
      <w:del w:id="277" w:author="Autor">
        <w:r w:rsidRPr="00230311" w:rsidDel="00294ACE">
          <w:rPr>
            <w:rFonts w:asciiTheme="minorHAnsi" w:hAnsiTheme="minorHAnsi" w:cstheme="minorHAnsi"/>
            <w:color w:val="000000"/>
            <w:sz w:val="22"/>
            <w:szCs w:val="22"/>
          </w:rPr>
          <w:delText xml:space="preserve">v zmysle zákona č. 82/2005 Z. z. o nelegálnej práci a nelegálnom zamestnávaní a o zmene a doplnení niektorých zákonov v znení neskorších predpisov </w:delText>
        </w:r>
      </w:del>
      <w:r w:rsidRPr="00230311">
        <w:rPr>
          <w:rFonts w:asciiTheme="minorHAnsi" w:hAnsiTheme="minorHAnsi" w:cstheme="minorHAnsi"/>
          <w:color w:val="000000"/>
          <w:sz w:val="22"/>
          <w:szCs w:val="22"/>
        </w:rPr>
        <w:t>za obdobie 5 rokov predchádzajúcich podaniu žiadosti o</w:t>
      </w:r>
      <w:del w:id="278" w:author="Autor">
        <w:r w:rsidR="006F0AA9" w:rsidRPr="00230311" w:rsidDel="00294ACE">
          <w:rPr>
            <w:rFonts w:asciiTheme="minorHAnsi" w:hAnsiTheme="minorHAnsi" w:cstheme="minorHAnsi"/>
            <w:color w:val="000000"/>
            <w:sz w:val="22"/>
            <w:szCs w:val="22"/>
          </w:rPr>
          <w:delText> </w:delText>
        </w:r>
      </w:del>
      <w:ins w:id="279" w:author="Autor">
        <w:r w:rsidR="00294ACE">
          <w:rPr>
            <w:rFonts w:asciiTheme="minorHAnsi" w:hAnsiTheme="minorHAnsi" w:cstheme="minorHAnsi"/>
            <w:color w:val="000000"/>
            <w:sz w:val="22"/>
            <w:szCs w:val="22"/>
          </w:rPr>
          <w:t> </w:t>
        </w:r>
      </w:ins>
      <w:r w:rsidRPr="00230311">
        <w:rPr>
          <w:rFonts w:asciiTheme="minorHAnsi" w:hAnsiTheme="minorHAnsi" w:cstheme="minorHAnsi"/>
          <w:color w:val="000000"/>
          <w:sz w:val="22"/>
          <w:szCs w:val="22"/>
        </w:rPr>
        <w:t>NFP</w:t>
      </w:r>
      <w:ins w:id="280" w:author="Autor">
        <w:r w:rsidR="00294ACE">
          <w:rPr>
            <w:rFonts w:asciiTheme="minorHAnsi" w:hAnsiTheme="minorHAnsi" w:cstheme="minorHAnsi"/>
            <w:color w:val="000000"/>
            <w:sz w:val="22"/>
            <w:szCs w:val="22"/>
          </w:rPr>
          <w:t>.</w:t>
        </w:r>
      </w:ins>
      <w:del w:id="281" w:author="Autor">
        <w:r w:rsidR="00B6527C" w:rsidRPr="00230311" w:rsidDel="00294ACE">
          <w:rPr>
            <w:rFonts w:asciiTheme="minorHAnsi" w:hAnsiTheme="minorHAnsi" w:cstheme="minorHAnsi"/>
            <w:color w:val="000000"/>
            <w:sz w:val="22"/>
            <w:szCs w:val="22"/>
          </w:rPr>
          <w:delText>.</w:delText>
        </w:r>
      </w:del>
    </w:p>
    <w:p w14:paraId="3DDA97A7" w14:textId="0B7D414E"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color w:val="000000"/>
          <w:sz w:val="22"/>
          <w:szCs w:val="22"/>
        </w:rPr>
        <w:t xml:space="preserve">(Žiadateľ preukazuje </w:t>
      </w:r>
      <w:r w:rsidR="00DF4287" w:rsidRPr="00230311">
        <w:rPr>
          <w:rFonts w:asciiTheme="minorHAnsi" w:hAnsiTheme="minorHAnsi" w:cstheme="minorHAnsi"/>
          <w:i/>
          <w:color w:val="000000"/>
          <w:sz w:val="22"/>
          <w:szCs w:val="22"/>
        </w:rPr>
        <w:t>s</w:t>
      </w:r>
      <w:r w:rsidRPr="00230311">
        <w:rPr>
          <w:rFonts w:asciiTheme="minorHAnsi" w:hAnsiTheme="minorHAnsi" w:cstheme="minorHAnsi"/>
          <w:i/>
          <w:color w:val="000000"/>
          <w:sz w:val="22"/>
          <w:szCs w:val="22"/>
        </w:rPr>
        <w:t>plnenie podmienky čestným vyhlásením v časti č. 15 vo formulári ŽoNFP</w:t>
      </w:r>
      <w:r w:rsidR="003850CB" w:rsidRPr="00230311">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1FEABB22" w14:textId="77777777" w:rsidR="006C6EB5" w:rsidRPr="00230311" w:rsidRDefault="006C6EB5" w:rsidP="004641E9">
      <w:pPr>
        <w:pStyle w:val="Odsekzoznamu"/>
        <w:spacing w:before="120"/>
        <w:jc w:val="both"/>
        <w:rPr>
          <w:rFonts w:asciiTheme="minorHAnsi" w:hAnsiTheme="minorHAnsi" w:cstheme="minorHAnsi"/>
          <w:color w:val="000000"/>
          <w:sz w:val="22"/>
          <w:szCs w:val="22"/>
        </w:rPr>
      </w:pPr>
    </w:p>
    <w:p w14:paraId="32D974EA" w14:textId="77777777" w:rsidR="003C2776" w:rsidRPr="006D73E0" w:rsidRDefault="003C2776" w:rsidP="000170A4">
      <w:pPr>
        <w:pStyle w:val="Odsekzoznamu1"/>
        <w:numPr>
          <w:ilvl w:val="1"/>
          <w:numId w:val="1"/>
        </w:numPr>
        <w:spacing w:before="240" w:after="240" w:line="276" w:lineRule="auto"/>
        <w:ind w:left="792"/>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4A97A8E5"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 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B9312F">
      <w:pPr>
        <w:pStyle w:val="Odsekzoznamu"/>
        <w:spacing w:before="120" w:after="120"/>
        <w:contextualSpacing w:val="0"/>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1F78DA44" w14:textId="49963E98" w:rsidR="007C40AA" w:rsidRPr="00230311" w:rsidDel="00300C2C" w:rsidRDefault="00704476" w:rsidP="00206255">
      <w:pPr>
        <w:pStyle w:val="Odsekzoznamu"/>
        <w:numPr>
          <w:ilvl w:val="0"/>
          <w:numId w:val="7"/>
        </w:numPr>
        <w:spacing w:before="120" w:after="120"/>
        <w:contextualSpacing w:val="0"/>
        <w:jc w:val="both"/>
        <w:rPr>
          <w:del w:id="282" w:author="Autor"/>
          <w:rFonts w:asciiTheme="minorHAnsi" w:hAnsiTheme="minorHAnsi" w:cstheme="minorHAnsi"/>
          <w:color w:val="000000"/>
          <w:sz w:val="22"/>
          <w:szCs w:val="22"/>
        </w:rPr>
      </w:pPr>
      <w:del w:id="283" w:author="Autor">
        <w:r w:rsidRPr="00230311" w:rsidDel="00300C2C">
          <w:rPr>
            <w:rFonts w:asciiTheme="minorHAnsi" w:hAnsiTheme="minorHAnsi" w:cstheme="minorHAnsi"/>
            <w:color w:val="000000"/>
            <w:sz w:val="22"/>
            <w:szCs w:val="22"/>
          </w:rPr>
          <w:delText>č</w:delText>
        </w:r>
        <w:r w:rsidR="007C40AA" w:rsidRPr="00230311" w:rsidDel="00300C2C">
          <w:rPr>
            <w:rFonts w:asciiTheme="minorHAnsi" w:hAnsiTheme="minorHAnsi" w:cstheme="minorHAnsi"/>
            <w:color w:val="000000"/>
            <w:sz w:val="22"/>
            <w:szCs w:val="22"/>
          </w:rPr>
          <w:delText xml:space="preserve">asová </w:delText>
        </w:r>
        <w:r w:rsidRPr="00230311" w:rsidDel="00300C2C">
          <w:rPr>
            <w:rFonts w:asciiTheme="minorHAnsi" w:hAnsiTheme="minorHAnsi" w:cstheme="minorHAnsi"/>
            <w:color w:val="000000"/>
            <w:sz w:val="22"/>
            <w:szCs w:val="22"/>
          </w:rPr>
          <w:delText>oprávnenosť realizácie projektu</w:delText>
        </w:r>
      </w:del>
    </w:p>
    <w:p w14:paraId="71A96AFD" w14:textId="6E8852D7" w:rsidR="00F875B0" w:rsidRPr="00230311" w:rsidDel="00300C2C" w:rsidRDefault="007C40AA" w:rsidP="00B9312F">
      <w:pPr>
        <w:pStyle w:val="Odsekzoznamu"/>
        <w:spacing w:before="120" w:after="120"/>
        <w:contextualSpacing w:val="0"/>
        <w:jc w:val="both"/>
        <w:rPr>
          <w:del w:id="284" w:author="Autor"/>
          <w:rFonts w:asciiTheme="minorHAnsi" w:hAnsiTheme="minorHAnsi" w:cstheme="minorHAnsi"/>
          <w:color w:val="000000"/>
          <w:sz w:val="22"/>
          <w:szCs w:val="22"/>
        </w:rPr>
      </w:pPr>
      <w:del w:id="285" w:author="Autor">
        <w:r w:rsidRPr="00230311" w:rsidDel="00300C2C">
          <w:rPr>
            <w:rFonts w:asciiTheme="minorHAnsi" w:hAnsiTheme="minorHAnsi" w:cstheme="minorHAnsi"/>
            <w:color w:val="000000"/>
            <w:sz w:val="22"/>
            <w:szCs w:val="22"/>
          </w:rPr>
          <w:delText xml:space="preserve">Hlavné aktivity projektu je prijímateľ povinný začať realizovať </w:delText>
        </w:r>
        <w:r w:rsidR="006553FF" w:rsidRPr="003F00FD" w:rsidDel="00300C2C">
          <w:rPr>
            <w:rFonts w:asciiTheme="minorHAnsi" w:eastAsiaTheme="minorHAnsi" w:hAnsiTheme="minorHAnsi"/>
            <w:b/>
            <w:color w:val="000000"/>
            <w:sz w:val="22"/>
            <w:szCs w:val="22"/>
            <w:lang w:eastAsia="en-US"/>
          </w:rPr>
          <w:delText>najskôr</w:delText>
        </w:r>
        <w:r w:rsidR="006553FF" w:rsidRPr="003F00FD" w:rsidDel="00300C2C">
          <w:rPr>
            <w:rFonts w:asciiTheme="minorHAnsi" w:eastAsiaTheme="minorHAnsi" w:hAnsiTheme="minorHAnsi"/>
            <w:b/>
            <w:color w:val="000000"/>
            <w:sz w:val="22"/>
            <w:szCs w:val="22"/>
            <w:lang w:eastAsia="en-US"/>
          </w:rPr>
          <w:br/>
        </w:r>
        <w:r w:rsidR="006553FF" w:rsidRPr="000F2D20" w:rsidDel="00300C2C">
          <w:rPr>
            <w:rFonts w:asciiTheme="minorHAnsi" w:eastAsiaTheme="minorHAnsi" w:hAnsiTheme="minorHAnsi"/>
            <w:b/>
            <w:color w:val="000000"/>
            <w:sz w:val="22"/>
            <w:szCs w:val="22"/>
            <w:lang w:eastAsia="en-US"/>
          </w:rPr>
          <w:delText xml:space="preserve">od </w:delText>
        </w:r>
        <w:r w:rsidR="00F25692" w:rsidDel="00300C2C">
          <w:rPr>
            <w:rFonts w:asciiTheme="minorHAnsi" w:eastAsiaTheme="minorHAnsi" w:hAnsiTheme="minorHAnsi"/>
            <w:b/>
            <w:color w:val="000000"/>
            <w:sz w:val="22"/>
            <w:szCs w:val="22"/>
            <w:lang w:eastAsia="en-US"/>
          </w:rPr>
          <w:delText>1</w:delText>
        </w:r>
        <w:r w:rsidR="006553FF" w:rsidRPr="000F2D20" w:rsidDel="00300C2C">
          <w:rPr>
            <w:rFonts w:asciiTheme="minorHAnsi" w:eastAsiaTheme="minorHAnsi" w:hAnsiTheme="minorHAnsi"/>
            <w:b/>
            <w:color w:val="000000"/>
            <w:sz w:val="22"/>
            <w:szCs w:val="22"/>
            <w:lang w:eastAsia="en-US"/>
          </w:rPr>
          <w:delText>. 12. 2018</w:delText>
        </w:r>
        <w:r w:rsidR="006553FF" w:rsidRPr="000F2D20" w:rsidDel="00300C2C">
          <w:rPr>
            <w:rFonts w:asciiTheme="minorHAnsi" w:eastAsiaTheme="minorHAnsi" w:hAnsiTheme="minorHAnsi"/>
            <w:color w:val="000000"/>
            <w:sz w:val="22"/>
            <w:szCs w:val="22"/>
            <w:lang w:eastAsia="en-US"/>
          </w:rPr>
          <w:delText>,</w:delText>
        </w:r>
        <w:r w:rsidR="006553FF" w:rsidDel="00300C2C">
          <w:rPr>
            <w:rFonts w:asciiTheme="minorHAnsi" w:eastAsiaTheme="minorHAnsi" w:hAnsiTheme="minorHAnsi"/>
            <w:color w:val="000000"/>
            <w:sz w:val="22"/>
            <w:szCs w:val="22"/>
            <w:lang w:eastAsia="en-US"/>
          </w:rPr>
          <w:delText xml:space="preserve"> </w:delText>
        </w:r>
        <w:r w:rsidRPr="00230311" w:rsidDel="00300C2C">
          <w:rPr>
            <w:rFonts w:asciiTheme="minorHAnsi" w:hAnsiTheme="minorHAnsi" w:cstheme="minorHAnsi"/>
            <w:color w:val="000000"/>
            <w:sz w:val="22"/>
            <w:szCs w:val="22"/>
          </w:rPr>
          <w:delText>najneskôr do 3 mesiacov od nadobudnutia účinnosti zmluvy o poskytnutí NFP</w:delText>
        </w:r>
        <w:r w:rsidR="00B40E5A" w:rsidRPr="00230311" w:rsidDel="00300C2C">
          <w:rPr>
            <w:rFonts w:asciiTheme="minorHAnsi" w:hAnsiTheme="minorHAnsi" w:cstheme="minorHAnsi"/>
            <w:color w:val="000000"/>
            <w:sz w:val="22"/>
            <w:szCs w:val="22"/>
          </w:rPr>
          <w:delText xml:space="preserve"> (ďalej aj „zmluva o NFP“)</w:delText>
        </w:r>
        <w:r w:rsidR="002366FB" w:rsidRPr="00230311" w:rsidDel="00300C2C">
          <w:rPr>
            <w:rFonts w:asciiTheme="minorHAnsi" w:hAnsiTheme="minorHAnsi" w:cstheme="minorHAnsi"/>
            <w:color w:val="000000"/>
            <w:sz w:val="22"/>
            <w:szCs w:val="22"/>
          </w:rPr>
          <w:delText>/interného Rozhodnutia o schválení žiadosti o NFP</w:delText>
        </w:r>
        <w:r w:rsidRPr="00230311" w:rsidDel="00300C2C">
          <w:rPr>
            <w:rFonts w:asciiTheme="minorHAnsi" w:hAnsiTheme="minorHAnsi" w:cstheme="minorHAnsi"/>
            <w:color w:val="000000"/>
            <w:sz w:val="22"/>
            <w:szCs w:val="22"/>
          </w:rPr>
          <w:delText>.</w:delText>
        </w:r>
        <w:r w:rsidR="00704476" w:rsidRPr="00230311" w:rsidDel="00300C2C">
          <w:rPr>
            <w:rFonts w:asciiTheme="minorHAnsi" w:hAnsiTheme="minorHAnsi" w:cstheme="minorHAnsi"/>
            <w:color w:val="000000"/>
            <w:sz w:val="22"/>
            <w:szCs w:val="22"/>
          </w:rPr>
          <w:delText xml:space="preserve"> </w:delText>
        </w:r>
        <w:r w:rsidRPr="00230311" w:rsidDel="00300C2C">
          <w:rPr>
            <w:rFonts w:asciiTheme="minorHAnsi" w:hAnsiTheme="minorHAnsi" w:cstheme="minorHAnsi"/>
            <w:color w:val="000000"/>
            <w:sz w:val="22"/>
            <w:szCs w:val="22"/>
          </w:rPr>
          <w:delText xml:space="preserve">Aktivity projektu je prijímateľ povinný ukončiť </w:delText>
        </w:r>
        <w:r w:rsidRPr="00230311" w:rsidDel="00300C2C">
          <w:rPr>
            <w:rFonts w:asciiTheme="minorHAnsi" w:hAnsiTheme="minorHAnsi" w:cstheme="minorHAnsi"/>
            <w:b/>
            <w:color w:val="000000"/>
            <w:sz w:val="22"/>
            <w:szCs w:val="22"/>
          </w:rPr>
          <w:delText xml:space="preserve">najneskôr do </w:delText>
        </w:r>
        <w:r w:rsidRPr="000F2D20" w:rsidDel="00300C2C">
          <w:rPr>
            <w:rFonts w:asciiTheme="minorHAnsi" w:hAnsiTheme="minorHAnsi" w:cstheme="minorHAnsi"/>
            <w:b/>
            <w:color w:val="000000"/>
            <w:sz w:val="22"/>
            <w:szCs w:val="22"/>
          </w:rPr>
          <w:delText>31.</w:delText>
        </w:r>
        <w:r w:rsidR="000F2D20" w:rsidDel="00300C2C">
          <w:rPr>
            <w:rFonts w:asciiTheme="minorHAnsi" w:hAnsiTheme="minorHAnsi" w:cstheme="minorHAnsi"/>
            <w:b/>
            <w:color w:val="000000"/>
            <w:sz w:val="22"/>
            <w:szCs w:val="22"/>
          </w:rPr>
          <w:delText xml:space="preserve"> </w:delText>
        </w:r>
        <w:r w:rsidRPr="000F2D20" w:rsidDel="00300C2C">
          <w:rPr>
            <w:rFonts w:asciiTheme="minorHAnsi" w:hAnsiTheme="minorHAnsi" w:cstheme="minorHAnsi"/>
            <w:b/>
            <w:color w:val="000000"/>
            <w:sz w:val="22"/>
            <w:szCs w:val="22"/>
          </w:rPr>
          <w:delText>12.</w:delText>
        </w:r>
        <w:r w:rsidR="000F2D20" w:rsidDel="00300C2C">
          <w:rPr>
            <w:rFonts w:asciiTheme="minorHAnsi" w:hAnsiTheme="minorHAnsi" w:cstheme="minorHAnsi"/>
            <w:b/>
            <w:color w:val="000000"/>
            <w:sz w:val="22"/>
            <w:szCs w:val="22"/>
          </w:rPr>
          <w:delText xml:space="preserve"> </w:delText>
        </w:r>
        <w:r w:rsidR="00341E90" w:rsidDel="00300C2C">
          <w:rPr>
            <w:rFonts w:asciiTheme="minorHAnsi" w:hAnsiTheme="minorHAnsi" w:cstheme="minorHAnsi"/>
            <w:b/>
            <w:color w:val="000000"/>
            <w:sz w:val="22"/>
            <w:szCs w:val="22"/>
          </w:rPr>
          <w:delText>2021</w:delText>
        </w:r>
        <w:r w:rsidRPr="00230311" w:rsidDel="00300C2C">
          <w:rPr>
            <w:rFonts w:asciiTheme="minorHAnsi" w:hAnsiTheme="minorHAnsi" w:cstheme="minorHAnsi"/>
            <w:color w:val="000000"/>
            <w:sz w:val="22"/>
            <w:szCs w:val="22"/>
          </w:rPr>
          <w:delText>.</w:delText>
        </w:r>
        <w:r w:rsidR="00F875B0" w:rsidRPr="00230311" w:rsidDel="00300C2C">
          <w:rPr>
            <w:rFonts w:asciiTheme="minorHAnsi" w:hAnsiTheme="minorHAnsi" w:cstheme="minorHAnsi"/>
            <w:color w:val="000000"/>
            <w:sz w:val="22"/>
            <w:szCs w:val="22"/>
          </w:rPr>
          <w:delText xml:space="preserve"> Žiadateľ o NFP je oprávnený predložiť v rámci vyzvania viacero žiadostí o NFP. </w:delText>
        </w:r>
      </w:del>
    </w:p>
    <w:p w14:paraId="0B7A5689" w14:textId="2316D66C" w:rsidR="006C378D" w:rsidRPr="00230311" w:rsidDel="00300C2C" w:rsidRDefault="006C378D" w:rsidP="00B9312F">
      <w:pPr>
        <w:pStyle w:val="Odsekzoznamu"/>
        <w:spacing w:before="120" w:after="120"/>
        <w:contextualSpacing w:val="0"/>
        <w:jc w:val="both"/>
        <w:rPr>
          <w:del w:id="286" w:author="Autor"/>
          <w:rFonts w:asciiTheme="minorHAnsi" w:hAnsiTheme="minorHAnsi" w:cstheme="minorHAnsi"/>
          <w:color w:val="000000"/>
          <w:sz w:val="22"/>
          <w:szCs w:val="22"/>
        </w:rPr>
      </w:pPr>
      <w:del w:id="287" w:author="Autor">
        <w:r w:rsidRPr="00230311" w:rsidDel="00300C2C">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w:delText>
        </w:r>
        <w:r w:rsidR="00113C45" w:rsidRPr="00230311" w:rsidDel="00300C2C">
          <w:rPr>
            <w:rFonts w:asciiTheme="minorHAnsi" w:hAnsiTheme="minorHAnsi" w:cstheme="minorHAnsi"/>
            <w:i/>
            <w:sz w:val="22"/>
            <w:szCs w:val="22"/>
          </w:rPr>
          <w:delText>podmienky poskytnutia príspevku</w:delText>
        </w:r>
        <w:r w:rsidRPr="00230311" w:rsidDel="00300C2C">
          <w:rPr>
            <w:rFonts w:asciiTheme="minorHAnsi" w:hAnsiTheme="minorHAnsi" w:cstheme="minorHAnsi"/>
            <w:i/>
            <w:sz w:val="22"/>
            <w:szCs w:val="22"/>
          </w:rPr>
          <w:delText xml:space="preserve"> uvedie žiadateľ vo formulári ŽoNFP, v rámci časti č. 9 - Harmonogram realizácie aktivít, časový harmonogram realizácie aktivít projektu, ktorý nesmie </w:delText>
        </w:r>
        <w:r w:rsidR="006553FF" w:rsidDel="00300C2C">
          <w:rPr>
            <w:rFonts w:asciiTheme="minorHAnsi" w:hAnsiTheme="minorHAnsi"/>
            <w:i/>
            <w:sz w:val="22"/>
            <w:szCs w:val="22"/>
          </w:rPr>
          <w:delText xml:space="preserve">začať skôr ako </w:delText>
        </w:r>
        <w:r w:rsidR="00660676" w:rsidDel="00300C2C">
          <w:rPr>
            <w:rFonts w:asciiTheme="minorHAnsi" w:hAnsiTheme="minorHAnsi"/>
            <w:i/>
            <w:sz w:val="22"/>
            <w:szCs w:val="22"/>
          </w:rPr>
          <w:delText>0</w:delText>
        </w:r>
        <w:r w:rsidR="006553FF" w:rsidRPr="000F2D20" w:rsidDel="00300C2C">
          <w:rPr>
            <w:rFonts w:asciiTheme="minorHAnsi" w:hAnsiTheme="minorHAnsi"/>
            <w:i/>
            <w:sz w:val="22"/>
            <w:szCs w:val="22"/>
          </w:rPr>
          <w:delText>1. 12. 2018</w:delText>
        </w:r>
        <w:r w:rsidR="006553FF" w:rsidDel="00300C2C">
          <w:rPr>
            <w:rFonts w:asciiTheme="minorHAnsi" w:hAnsiTheme="minorHAnsi"/>
            <w:i/>
            <w:sz w:val="22"/>
            <w:szCs w:val="22"/>
          </w:rPr>
          <w:delText xml:space="preserve"> a </w:delText>
        </w:r>
        <w:r w:rsidRPr="00230311" w:rsidDel="00300C2C">
          <w:rPr>
            <w:rFonts w:asciiTheme="minorHAnsi" w:hAnsiTheme="minorHAnsi" w:cstheme="minorHAnsi"/>
            <w:i/>
            <w:sz w:val="22"/>
            <w:szCs w:val="22"/>
          </w:rPr>
          <w:delText xml:space="preserve">presiahnuť dátum </w:delText>
        </w:r>
        <w:r w:rsidRPr="000F2D20" w:rsidDel="00300C2C">
          <w:rPr>
            <w:rFonts w:asciiTheme="minorHAnsi" w:hAnsiTheme="minorHAnsi" w:cstheme="minorHAnsi"/>
            <w:i/>
            <w:sz w:val="22"/>
            <w:szCs w:val="22"/>
          </w:rPr>
          <w:delText>31.</w:delText>
        </w:r>
        <w:r w:rsidR="000F2D20" w:rsidDel="00300C2C">
          <w:rPr>
            <w:rFonts w:asciiTheme="minorHAnsi" w:hAnsiTheme="minorHAnsi" w:cstheme="minorHAnsi"/>
            <w:i/>
            <w:sz w:val="22"/>
            <w:szCs w:val="22"/>
          </w:rPr>
          <w:delText xml:space="preserve"> </w:delText>
        </w:r>
        <w:r w:rsidRPr="000F2D20" w:rsidDel="00300C2C">
          <w:rPr>
            <w:rFonts w:asciiTheme="minorHAnsi" w:hAnsiTheme="minorHAnsi" w:cstheme="minorHAnsi"/>
            <w:i/>
            <w:sz w:val="22"/>
            <w:szCs w:val="22"/>
          </w:rPr>
          <w:delText>12.</w:delText>
        </w:r>
        <w:r w:rsidR="000F2D20" w:rsidDel="00300C2C">
          <w:rPr>
            <w:rFonts w:asciiTheme="minorHAnsi" w:hAnsiTheme="minorHAnsi" w:cstheme="minorHAnsi"/>
            <w:i/>
            <w:sz w:val="22"/>
            <w:szCs w:val="22"/>
          </w:rPr>
          <w:delText xml:space="preserve"> </w:delText>
        </w:r>
        <w:r w:rsidR="00341E90" w:rsidDel="00300C2C">
          <w:rPr>
            <w:rFonts w:asciiTheme="minorHAnsi" w:hAnsiTheme="minorHAnsi" w:cstheme="minorHAnsi"/>
            <w:i/>
            <w:sz w:val="22"/>
            <w:szCs w:val="22"/>
          </w:rPr>
          <w:delText>2021</w:delText>
        </w:r>
        <w:r w:rsidR="000F2D20" w:rsidDel="00300C2C">
          <w:rPr>
            <w:rFonts w:asciiTheme="minorHAnsi" w:hAnsiTheme="minorHAnsi" w:cstheme="minorHAnsi"/>
            <w:i/>
            <w:sz w:val="22"/>
            <w:szCs w:val="22"/>
          </w:rPr>
          <w:delText>.)</w:delText>
        </w:r>
      </w:del>
    </w:p>
    <w:p w14:paraId="29D8AB34" w14:textId="77777777" w:rsidR="00FE645E" w:rsidRPr="00230311" w:rsidRDefault="00FE645E" w:rsidP="00B9312F">
      <w:pPr>
        <w:pStyle w:val="Odsekzoznamu"/>
        <w:spacing w:before="120" w:after="120"/>
        <w:contextualSpacing w:val="0"/>
        <w:rPr>
          <w:rFonts w:asciiTheme="minorHAnsi" w:hAnsiTheme="minorHAnsi" w:cstheme="minorHAnsi"/>
          <w:color w:val="000000"/>
          <w:sz w:val="22"/>
          <w:szCs w:val="22"/>
        </w:rPr>
      </w:pPr>
    </w:p>
    <w:p w14:paraId="66339800" w14:textId="77777777" w:rsidR="003C2776" w:rsidRPr="00230311" w:rsidRDefault="007C40AA"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2F81482B"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 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6156DDE7" w14:textId="77777777" w:rsidR="004641E9" w:rsidRPr="00230311" w:rsidRDefault="004641E9" w:rsidP="00B9312F">
      <w:pPr>
        <w:pStyle w:val="Odsekzoznamu"/>
        <w:spacing w:before="120" w:after="120"/>
        <w:contextualSpacing w:val="0"/>
        <w:jc w:val="both"/>
        <w:rPr>
          <w:rFonts w:asciiTheme="minorHAnsi" w:hAnsiTheme="minorHAnsi" w:cstheme="minorHAnsi"/>
          <w:color w:val="000000"/>
          <w:sz w:val="22"/>
          <w:szCs w:val="22"/>
        </w:rPr>
      </w:pPr>
    </w:p>
    <w:p w14:paraId="5C8BE3D2" w14:textId="77777777" w:rsidR="005D5FC6" w:rsidRPr="00230311" w:rsidRDefault="005D5FC6" w:rsidP="00B9312F">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36C85D1"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lastRenderedPageBreak/>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ins w:id="288" w:author="Autor">
        <w:r w:rsidR="00613E7A">
          <w:rPr>
            <w:rFonts w:asciiTheme="minorHAnsi" w:hAnsiTheme="minorHAnsi" w:cstheme="minorHAnsi"/>
            <w:sz w:val="22"/>
            <w:szCs w:val="22"/>
          </w:rPr>
          <w:t>,</w:t>
        </w:r>
      </w:ins>
      <w:r w:rsidR="005D5FC6" w:rsidRPr="00230311">
        <w:rPr>
          <w:rFonts w:asciiTheme="minorHAnsi" w:hAnsiTheme="minorHAnsi" w:cstheme="minorHAnsi"/>
          <w:sz w:val="22"/>
          <w:szCs w:val="22"/>
        </w:rPr>
        <w:t xml:space="preserve"> resp. pracovného miesta (výkon prác</w:t>
      </w:r>
      <w:ins w:id="289" w:author="Autor">
        <w:r w:rsidR="00613E7A">
          <w:rPr>
            <w:rFonts w:asciiTheme="minorHAnsi" w:hAnsiTheme="minorHAnsi" w:cstheme="minorHAnsi"/>
            <w:sz w:val="22"/>
            <w:szCs w:val="22"/>
          </w:rPr>
          <w:t>e</w:t>
        </w:r>
      </w:ins>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del w:id="290" w:author="Autor">
        <w:r w:rsidR="005D5FC6" w:rsidRPr="00230311" w:rsidDel="00613E7A">
          <w:rPr>
            <w:rFonts w:asciiTheme="minorHAnsi" w:hAnsiTheme="minorHAnsi" w:cstheme="minorHAnsi"/>
            <w:sz w:val="22"/>
            <w:szCs w:val="22"/>
          </w:rPr>
          <w:delText xml:space="preserve">menovaný </w:delText>
        </w:r>
      </w:del>
      <w:ins w:id="291" w:author="Auto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ins>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5A55CD03"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 Zozname pracovných pozícií uviesť počet týchto identických pracovných pozícií. V 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01F1005B" w:rsidR="0069226A" w:rsidRPr="00230311" w:rsidRDefault="000E0586" w:rsidP="00235D59">
      <w:pPr>
        <w:pStyle w:val="Odsekzoznamu"/>
        <w:spacing w:before="120" w:after="120"/>
        <w:ind w:left="1416"/>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ins w:id="292" w:author="Autor">
        <w:r w:rsidR="00B5712B">
          <w:rPr>
            <w:rFonts w:asciiTheme="minorHAnsi" w:hAnsiTheme="minorHAnsi" w:cstheme="minorHAnsi"/>
            <w:i/>
            <w:sz w:val="22"/>
            <w:szCs w:val="22"/>
          </w:rPr>
          <w:t>,</w:t>
        </w:r>
        <w:del w:id="293" w:author="Autor">
          <w:r w:rsidR="00613E7A" w:rsidDel="008F3F05">
            <w:rPr>
              <w:rFonts w:asciiTheme="minorHAnsi" w:hAnsiTheme="minorHAnsi" w:cstheme="minorHAnsi"/>
              <w:i/>
              <w:sz w:val="22"/>
              <w:szCs w:val="22"/>
            </w:rPr>
            <w:delText>,</w:delText>
          </w:r>
        </w:del>
      </w:ins>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Príručka oprávnenosti výdavkov pre projekty operačného programu Technická pomoc 2014 – 2020 (</w:t>
      </w:r>
      <w:hyperlink r:id="rId20" w:history="1">
        <w:r w:rsidRPr="00206255">
          <w:rPr>
            <w:rStyle w:val="Hypertextovprepojenie"/>
            <w:rFonts w:asciiTheme="minorHAnsi" w:hAnsiTheme="minorHAnsi" w:cstheme="minorHAnsi"/>
            <w:sz w:val="22"/>
            <w:szCs w:val="22"/>
          </w:rPr>
          <w:t>http://www.optp.vlada.gov.sk/ine-dokumenty/</w:t>
        </w:r>
      </w:hyperlink>
      <w:r w:rsidRPr="00206255">
        <w:rPr>
          <w:rFonts w:asciiTheme="minorHAnsi" w:hAnsiTheme="minorHAnsi" w:cstheme="minorHAnsi"/>
          <w:sz w:val="22"/>
          <w:szCs w:val="22"/>
        </w:rPr>
        <w:t>);</w:t>
      </w:r>
    </w:p>
    <w:p w14:paraId="0E239427"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Príručka pre prijímateľa pre projekty operačného programu Technická pomoc </w:t>
      </w:r>
      <w:r w:rsidRPr="00206255">
        <w:rPr>
          <w:rFonts w:asciiTheme="minorHAnsi" w:hAnsiTheme="minorHAnsi" w:cstheme="minorHAnsi"/>
          <w:sz w:val="22"/>
          <w:szCs w:val="22"/>
        </w:rPr>
        <w:br/>
        <w:t>2014 – 2020 (</w:t>
      </w:r>
      <w:hyperlink r:id="rId21" w:history="1">
        <w:r w:rsidRPr="00206255">
          <w:rPr>
            <w:rStyle w:val="Hypertextovprepojenie"/>
            <w:rFonts w:asciiTheme="minorHAnsi" w:hAnsiTheme="minorHAnsi" w:cstheme="minorHAnsi"/>
            <w:sz w:val="22"/>
            <w:szCs w:val="22"/>
          </w:rPr>
          <w:t>http://www.optp.vlada.gov.sk/ine-dokumenty/</w:t>
        </w:r>
      </w:hyperlink>
      <w:r w:rsidRPr="00206255">
        <w:rPr>
          <w:rFonts w:asciiTheme="minorHAnsi" w:hAnsiTheme="minorHAnsi" w:cstheme="minorHAnsi"/>
          <w:sz w:val="22"/>
          <w:szCs w:val="22"/>
        </w:rPr>
        <w:t>);</w:t>
      </w:r>
    </w:p>
    <w:p w14:paraId="05F74276"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Operačný program Technická pomoc pre programové obdobie 2014 – 2020 (</w:t>
      </w:r>
      <w:hyperlink r:id="rId22" w:history="1">
        <w:r w:rsidRPr="00206255">
          <w:rPr>
            <w:rStyle w:val="Hypertextovprepojenie"/>
            <w:rFonts w:asciiTheme="minorHAnsi" w:hAnsiTheme="minorHAnsi" w:cstheme="minorHAnsi"/>
            <w:sz w:val="22"/>
            <w:szCs w:val="22"/>
          </w:rPr>
          <w:t>http://www.optp.vlada.gov.sk/programovy-dokument/</w:t>
        </w:r>
      </w:hyperlink>
      <w:r w:rsidRPr="00206255">
        <w:rPr>
          <w:rFonts w:asciiTheme="minorHAnsi" w:hAnsiTheme="minorHAnsi" w:cstheme="minorHAnsi"/>
          <w:color w:val="000000"/>
          <w:sz w:val="22"/>
          <w:szCs w:val="22"/>
        </w:rPr>
        <w:t>)</w:t>
      </w:r>
      <w:r w:rsidRPr="00206255">
        <w:rPr>
          <w:rFonts w:asciiTheme="minorHAnsi" w:hAnsiTheme="minorHAnsi" w:cstheme="minorHAnsi"/>
          <w:sz w:val="22"/>
          <w:szCs w:val="22"/>
        </w:rPr>
        <w:t xml:space="preserve">; </w:t>
      </w:r>
    </w:p>
    <w:p w14:paraId="79BD555F" w14:textId="77777777" w:rsidR="004C00A2" w:rsidRPr="00206255" w:rsidRDefault="004C00A2" w:rsidP="004C00A2">
      <w:pPr>
        <w:pStyle w:val="Odsekzoznamu"/>
        <w:numPr>
          <w:ilvl w:val="1"/>
          <w:numId w:val="7"/>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Metodický pokyn CKO č. 6 k pravidlám oprávnenosti pre najčastejšie sa vyskytujúce skupiny výdavkov (</w:t>
      </w:r>
      <w:hyperlink r:id="rId23" w:history="1">
        <w:r w:rsidRPr="00206255">
          <w:rPr>
            <w:rStyle w:val="Hypertextovprepojenie"/>
            <w:rFonts w:asciiTheme="minorHAnsi" w:hAnsiTheme="minorHAnsi"/>
            <w:sz w:val="22"/>
            <w:szCs w:val="22"/>
          </w:rPr>
          <w:t>http://www.partnerskadohoda.gov.sk/metodicke-pokyny-cko-a-uv-sr/</w:t>
        </w:r>
      </w:hyperlink>
      <w:r w:rsidRPr="00206255">
        <w:rPr>
          <w:rFonts w:asciiTheme="minorHAnsi" w:hAnsiTheme="minorHAnsi" w:cstheme="minorHAnsi"/>
          <w:sz w:val="22"/>
          <w:szCs w:val="22"/>
        </w:rPr>
        <w:t>);</w:t>
      </w:r>
    </w:p>
    <w:p w14:paraId="6F8119AA" w14:textId="77777777" w:rsidR="004C00A2" w:rsidRPr="00206255"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206255">
        <w:rPr>
          <w:rFonts w:asciiTheme="minorHAnsi" w:hAnsiTheme="minorHAnsi" w:cstheme="minorHAnsi"/>
          <w:sz w:val="22"/>
          <w:szCs w:val="22"/>
        </w:rPr>
        <w:t>Metodický pokyn CKO č. 18 k overovaniu hospodárnosti výdavkov na programové obdobie 2014 – 2020 (</w:t>
      </w:r>
      <w:hyperlink r:id="rId24" w:history="1">
        <w:r w:rsidRPr="00206255">
          <w:rPr>
            <w:rStyle w:val="Hypertextovprepojenie"/>
            <w:rFonts w:asciiTheme="minorHAnsi" w:hAnsiTheme="minorHAnsi"/>
            <w:sz w:val="22"/>
            <w:szCs w:val="22"/>
          </w:rPr>
          <w:t>http://www.partnerskadohoda.gov.sk/metodicke-pokyny-cko-a-uv-sr/</w:t>
        </w:r>
      </w:hyperlink>
      <w:r w:rsidRPr="00206255">
        <w:rPr>
          <w:rStyle w:val="Hypertextovprepojenie"/>
          <w:rFonts w:asciiTheme="minorHAnsi" w:hAnsiTheme="minorHAnsi" w:cstheme="minorHAnsi"/>
          <w:color w:val="auto"/>
          <w:sz w:val="22"/>
          <w:szCs w:val="22"/>
        </w:rPr>
        <w:t>);</w:t>
      </w:r>
    </w:p>
    <w:p w14:paraId="46C28E36" w14:textId="77777777" w:rsidR="004C00A2" w:rsidRPr="00230311"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206255">
        <w:rPr>
          <w:rFonts w:asciiTheme="minorHAnsi" w:hAnsiTheme="minorHAnsi" w:cstheme="minorHAnsi"/>
          <w:color w:val="000000"/>
          <w:sz w:val="22"/>
          <w:szCs w:val="22"/>
        </w:rPr>
        <w:t> Zákony, nariadenia a iné právne predpisy, na ktoré sa uvedené dokumenty odvolávajú</w:t>
      </w:r>
      <w:r w:rsidRPr="00230311">
        <w:rPr>
          <w:rFonts w:asciiTheme="minorHAnsi" w:hAnsiTheme="minorHAnsi" w:cstheme="minorHAnsi"/>
          <w:color w:val="000000"/>
          <w:sz w:val="22"/>
          <w:szCs w:val="22"/>
        </w:rPr>
        <w:t>.</w:t>
      </w:r>
    </w:p>
    <w:p w14:paraId="30D68669" w14:textId="1C4FC19E" w:rsidR="004C00A2" w:rsidRPr="00230311" w:rsidRDefault="004C00A2" w:rsidP="004C00A2">
      <w:pPr>
        <w:pStyle w:val="Odsekzoznamu"/>
        <w:spacing w:before="120" w:after="120"/>
        <w:ind w:left="709"/>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lastRenderedPageBreak/>
        <w:t>(</w:t>
      </w:r>
      <w:del w:id="294" w:author="Autor">
        <w:r w:rsidRPr="00230311" w:rsidDel="000C6D09">
          <w:rPr>
            <w:rFonts w:asciiTheme="minorHAnsi" w:hAnsiTheme="minorHAnsi" w:cstheme="minorHAnsi"/>
            <w:i/>
            <w:sz w:val="22"/>
            <w:szCs w:val="22"/>
          </w:rPr>
          <w:delText xml:space="preserve">Žiadateľ nepredkladá samostatnú prílohu, ktorou deklaruje splnenie tejto podmienky poskytnutia príspevku. </w:delText>
        </w:r>
      </w:del>
      <w:r w:rsidRPr="00230311">
        <w:rPr>
          <w:rFonts w:asciiTheme="minorHAnsi" w:hAnsiTheme="minorHAnsi" w:cstheme="minorHAnsi"/>
          <w:i/>
          <w:sz w:val="22"/>
          <w:szCs w:val="22"/>
        </w:rPr>
        <w:t xml:space="preserve">Za účelom posúdenia splnenia tejto podmienky poskytnutia príspevku </w:t>
      </w:r>
      <w:ins w:id="295" w:author="Autor">
        <w:r w:rsidR="000C6D09">
          <w:rPr>
            <w:rFonts w:asciiTheme="minorHAnsi" w:hAnsiTheme="minorHAnsi" w:cstheme="minorHAnsi"/>
            <w:i/>
            <w:sz w:val="22"/>
            <w:szCs w:val="22"/>
          </w:rPr>
          <w:t xml:space="preserve">žiadateľ predloží prílohy uvedené v časti „Povinné prílohy k ŽoNFP“ tohto vyzvania a </w:t>
        </w:r>
      </w:ins>
      <w:r w:rsidRPr="00230311">
        <w:rPr>
          <w:rFonts w:asciiTheme="minorHAnsi" w:hAnsiTheme="minorHAnsi" w:cstheme="minorHAnsi"/>
          <w:i/>
          <w:sz w:val="22"/>
          <w:szCs w:val="22"/>
        </w:rPr>
        <w:t xml:space="preserve">uvedie </w:t>
      </w:r>
      <w:del w:id="296" w:author="Autor">
        <w:r w:rsidRPr="00230311" w:rsidDel="000C6D09">
          <w:rPr>
            <w:rFonts w:asciiTheme="minorHAnsi" w:hAnsiTheme="minorHAnsi" w:cstheme="minorHAnsi"/>
            <w:i/>
            <w:sz w:val="22"/>
            <w:szCs w:val="22"/>
          </w:rPr>
          <w:delText xml:space="preserve">žiadateľ </w:delText>
        </w:r>
      </w:del>
      <w:r w:rsidRPr="00230311">
        <w:rPr>
          <w:rFonts w:asciiTheme="minorHAnsi" w:hAnsiTheme="minorHAnsi" w:cstheme="minorHAnsi"/>
          <w:i/>
          <w:sz w:val="22"/>
          <w:szCs w:val="22"/>
        </w:rPr>
        <w:t>skupiny výdavkov vo formulári ŽoNFP, v rámci časti č. 11.A  - Rozpočet žiadateľa.)</w:t>
      </w:r>
    </w:p>
    <w:p w14:paraId="30EF26FD" w14:textId="77777777" w:rsidR="004C00A2" w:rsidRPr="00230311" w:rsidRDefault="004C00A2" w:rsidP="004C00A2">
      <w:pPr>
        <w:pStyle w:val="Odsekzoznamu"/>
        <w:spacing w:before="120"/>
        <w:ind w:left="1440"/>
        <w:rPr>
          <w:rFonts w:asciiTheme="minorHAnsi" w:hAnsiTheme="minorHAnsi" w:cstheme="minorHAnsi"/>
          <w:color w:val="000000"/>
          <w:sz w:val="22"/>
          <w:szCs w:val="22"/>
        </w:rPr>
      </w:pPr>
    </w:p>
    <w:p w14:paraId="61B77E44" w14:textId="316A933E" w:rsidR="004C00A2" w:rsidRPr="00230311" w:rsidRDefault="004C00A2" w:rsidP="00235D59">
      <w:pPr>
        <w:pStyle w:val="Odsekzoznamu"/>
        <w:numPr>
          <w:ilvl w:val="0"/>
          <w:numId w:val="41"/>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výdavkov</w:t>
      </w:r>
    </w:p>
    <w:p w14:paraId="5773E60C"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Časová oprávnenosť výdavkov v rámci OP TP je stanovená </w:t>
      </w:r>
      <w:r w:rsidRPr="00B9312F">
        <w:rPr>
          <w:rFonts w:asciiTheme="minorHAnsi" w:hAnsiTheme="minorHAnsi" w:cstheme="minorHAnsi"/>
          <w:b/>
          <w:color w:val="000000"/>
          <w:sz w:val="22"/>
          <w:szCs w:val="22"/>
        </w:rPr>
        <w:t>od 01. 01. 2014</w:t>
      </w:r>
      <w:r w:rsidRPr="00C81ECC">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B9312F">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Dátum nadobudnutia účinnosti zmluvy o poskytnutí NFP (resp. rozhodnutia o schválení žiadosti o NFP, ak je RO OP TP a prijímateľ tá istá osoba) nemá vplyv na počiatočný dátum oprávnenosti výdavkov.</w:t>
      </w:r>
    </w:p>
    <w:p w14:paraId="7B459E32" w14:textId="144D310E" w:rsidR="006553FF" w:rsidRDefault="004C00A2" w:rsidP="00235D59">
      <w:pPr>
        <w:spacing w:after="0" w:line="240" w:lineRule="auto"/>
        <w:jc w:val="both"/>
        <w:rPr>
          <w:rFonts w:asciiTheme="minorHAnsi" w:hAnsiTheme="minorHAnsi" w:cstheme="minorHAnsi"/>
          <w:b/>
          <w:sz w:val="28"/>
          <w:szCs w:val="28"/>
          <w:lang w:eastAsia="sk-SK"/>
        </w:rPr>
      </w:pPr>
      <w:r w:rsidRPr="0023031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F25692">
        <w:rPr>
          <w:rFonts w:asciiTheme="minorHAnsi" w:hAnsiTheme="minorHAnsi" w:cstheme="minorHAnsi"/>
          <w:i/>
        </w:rPr>
        <w:t>)</w:t>
      </w:r>
      <w:r w:rsidR="006553FF">
        <w:rPr>
          <w:rFonts w:asciiTheme="minorHAnsi" w:hAnsiTheme="minorHAnsi" w:cstheme="minorHAnsi"/>
          <w:b/>
          <w:sz w:val="28"/>
          <w:szCs w:val="28"/>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0C6847C8" w14:textId="77777777" w:rsidR="007A1595" w:rsidRPr="00230311" w:rsidRDefault="007A1595" w:rsidP="006553FF">
      <w:pPr>
        <w:spacing w:before="120" w:after="120" w:line="240" w:lineRule="auto"/>
        <w:ind w:firstLine="357"/>
        <w:jc w:val="both"/>
        <w:rPr>
          <w:rFonts w:asciiTheme="minorHAnsi" w:hAnsiTheme="minorHAnsi" w:cstheme="minorHAnsi"/>
        </w:rPr>
      </w:pPr>
    </w:p>
    <w:p w14:paraId="6D8B320C" w14:textId="6F7161F0" w:rsidR="0097000E" w:rsidRPr="00230311" w:rsidRDefault="0097000E" w:rsidP="006553FF">
      <w:pPr>
        <w:spacing w:before="120" w:after="120" w:line="240" w:lineRule="auto"/>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26EACB69"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ins w:id="298" w:author="Autor">
        <w:r w:rsidR="004C70A4">
          <w:rPr>
            <w:rFonts w:asciiTheme="minorHAnsi" w:hAnsiTheme="minorHAnsi" w:cstheme="minorHAnsi"/>
          </w:rPr>
          <w:t>u</w:t>
        </w:r>
      </w:ins>
      <w:del w:id="299" w:author="Autor">
        <w:r w:rsidRPr="00230311" w:rsidDel="004C70A4">
          <w:rPr>
            <w:rFonts w:asciiTheme="minorHAnsi" w:hAnsiTheme="minorHAnsi" w:cstheme="minorHAnsi"/>
          </w:rPr>
          <w:delText>e</w:delText>
        </w:r>
      </w:del>
      <w:r w:rsidRPr="00230311">
        <w:rPr>
          <w:rFonts w:asciiTheme="minorHAnsi" w:hAnsiTheme="minorHAnsi" w:cstheme="minorHAnsi"/>
        </w:rPr>
        <w:t xml:space="preserve">, </w:t>
      </w:r>
      <w:del w:id="300" w:author="Autor">
        <w:r w:rsidRPr="00230311" w:rsidDel="004C70A4">
          <w:rPr>
            <w:rFonts w:asciiTheme="minorHAnsi" w:hAnsiTheme="minorHAnsi" w:cstheme="minorHAnsi"/>
          </w:rPr>
          <w:delText xml:space="preserve">ak žiadateľ uzavrel s veriteľom dohodu o splátkach a RO OP TP akceptuje v zmysle výzvy dohodu o splátkach, ktorú riadne plní ako splnenie </w:delText>
        </w:r>
        <w:r w:rsidR="00356B51" w:rsidRPr="00230311" w:rsidDel="004C70A4">
          <w:rPr>
            <w:rFonts w:asciiTheme="minorHAnsi" w:hAnsiTheme="minorHAnsi" w:cstheme="minorHAnsi"/>
          </w:rPr>
          <w:delText xml:space="preserve">podmienky nebyť dlžníkom, ale v </w:delText>
        </w:r>
        <w:r w:rsidRPr="00230311" w:rsidDel="004C70A4">
          <w:rPr>
            <w:rFonts w:asciiTheme="minorHAnsi" w:hAnsiTheme="minorHAnsi" w:cstheme="minorHAnsi"/>
          </w:rPr>
          <w:delText>elektronickom verejnom registri/ITMS2014+ figuruje stále ako dlžn</w:delText>
        </w:r>
        <w:r w:rsidR="00356B51" w:rsidRPr="00230311" w:rsidDel="004C70A4">
          <w:rPr>
            <w:rFonts w:asciiTheme="minorHAnsi" w:hAnsiTheme="minorHAnsi" w:cstheme="minorHAnsi"/>
          </w:rPr>
          <w:delText xml:space="preserve">ík; </w:delText>
        </w:r>
      </w:del>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499A9E83"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w:t>
      </w:r>
      <w:del w:id="301" w:author="Autor">
        <w:r w:rsidRPr="00230311" w:rsidDel="005C5A67">
          <w:rPr>
            <w:rFonts w:asciiTheme="minorHAnsi" w:hAnsiTheme="minorHAnsi" w:cstheme="minorHAnsi"/>
          </w:rPr>
          <w:delText>,</w:delText>
        </w:r>
      </w:del>
      <w:r w:rsidRPr="00230311">
        <w:rPr>
          <w:rFonts w:asciiTheme="minorHAnsi" w:hAnsiTheme="minorHAnsi" w:cstheme="minorHAnsi"/>
        </w:rPr>
        <w:t xml:space="preserve"> do elektronickej schránky žiadateľa.</w:t>
      </w:r>
    </w:p>
    <w:p w14:paraId="0053DC78" w14:textId="32923B10"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445DD010" w:rsidR="00306836" w:rsidRDefault="0097000E"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w:t>
      </w:r>
      <w:r w:rsidR="001111BA">
        <w:rPr>
          <w:rFonts w:asciiTheme="minorHAnsi" w:hAnsiTheme="minorHAnsi" w:cstheme="minorHAnsi"/>
        </w:rPr>
        <w:br/>
      </w:r>
      <w:r w:rsidR="00425D65" w:rsidRPr="00230311">
        <w:rPr>
          <w:rFonts w:asciiTheme="minorHAnsi" w:hAnsiTheme="minorHAnsi" w:cstheme="minorHAnsi"/>
        </w:rPr>
        <w:t xml:space="preserve">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01E6906C" w14:textId="77777777" w:rsidR="001111BA" w:rsidRPr="00230311" w:rsidRDefault="001111BA" w:rsidP="006553FF">
      <w:pPr>
        <w:spacing w:before="120" w:after="120" w:line="240" w:lineRule="auto"/>
        <w:ind w:firstLine="708"/>
        <w:jc w:val="both"/>
        <w:rPr>
          <w:rFonts w:asciiTheme="minorHAnsi" w:hAnsiTheme="minorHAnsi" w:cstheme="minorHAnsi"/>
        </w:rPr>
      </w:pPr>
    </w:p>
    <w:p w14:paraId="6AC4AD5C" w14:textId="77777777" w:rsidR="0064229B" w:rsidRPr="00230311" w:rsidRDefault="0064229B" w:rsidP="006553FF">
      <w:pPr>
        <w:spacing w:before="12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515C853F"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w:t>
      </w:r>
      <w:del w:id="302" w:author="Autor">
        <w:r w:rsidRPr="00230311" w:rsidDel="00D826D6">
          <w:rPr>
            <w:rFonts w:asciiTheme="minorHAnsi" w:hAnsiTheme="minorHAnsi" w:cstheme="minorHAnsi"/>
          </w:rPr>
          <w:delText xml:space="preserve">základných </w:delText>
        </w:r>
      </w:del>
      <w:r w:rsidRPr="00230311">
        <w:rPr>
          <w:rFonts w:asciiTheme="minorHAnsi" w:hAnsiTheme="minorHAnsi" w:cstheme="minorHAnsi"/>
        </w:rPr>
        <w:t>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1E639B6F" w:rsidR="009415E5" w:rsidRPr="00230311" w:rsidRDefault="009415E5" w:rsidP="006553FF">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ins w:id="303" w:author="Autor">
        <w:r w:rsidR="005C5A67">
          <w:rPr>
            <w:rFonts w:asciiTheme="minorHAnsi" w:hAnsiTheme="minorHAnsi" w:cstheme="minorHAnsi"/>
          </w:rPr>
          <w:t xml:space="preserve"> </w:t>
        </w:r>
      </w:ins>
      <w:r w:rsidRPr="00BA5593">
        <w:rPr>
          <w:rFonts w:asciiTheme="minorHAnsi" w:hAnsiTheme="minorHAnsi" w:cstheme="minorHAnsi"/>
        </w:rPr>
        <w:t>3.</w:t>
      </w:r>
      <w:ins w:id="304" w:author="Autor">
        <w:r w:rsidR="005C5A67">
          <w:rPr>
            <w:rFonts w:asciiTheme="minorHAnsi" w:hAnsiTheme="minorHAnsi" w:cstheme="minorHAnsi"/>
          </w:rPr>
          <w:t xml:space="preserve"> </w:t>
        </w:r>
      </w:ins>
      <w:r w:rsidRPr="00BA5593">
        <w:rPr>
          <w:rFonts w:asciiTheme="minorHAnsi" w:hAnsiTheme="minorHAnsi" w:cstheme="minorHAnsi"/>
        </w:rPr>
        <w:t>2020 do 21.</w:t>
      </w:r>
      <w:ins w:id="305" w:author="Autor">
        <w:r w:rsidR="005C5A67">
          <w:rPr>
            <w:rFonts w:asciiTheme="minorHAnsi" w:hAnsiTheme="minorHAnsi" w:cstheme="minorHAnsi"/>
          </w:rPr>
          <w:t xml:space="preserve"> </w:t>
        </w:r>
      </w:ins>
      <w:r w:rsidRPr="00BA5593">
        <w:rPr>
          <w:rFonts w:asciiTheme="minorHAnsi" w:hAnsiTheme="minorHAnsi" w:cstheme="minorHAnsi"/>
        </w:rPr>
        <w:t>5.</w:t>
      </w:r>
      <w:ins w:id="306" w:author="Autor">
        <w:r w:rsidR="005C5A67">
          <w:rPr>
            <w:rFonts w:asciiTheme="minorHAnsi" w:hAnsiTheme="minorHAnsi" w:cstheme="minorHAnsi"/>
          </w:rPr>
          <w:t xml:space="preserve"> </w:t>
        </w:r>
      </w:ins>
      <w:r w:rsidRPr="00BA5593">
        <w:rPr>
          <w:rFonts w:asciiTheme="minorHAnsi" w:hAnsiTheme="minorHAnsi" w:cstheme="minorHAnsi"/>
        </w:rPr>
        <w:t xml:space="preserve">2020 (deň nadobudnutia účinnosti </w:t>
      </w:r>
      <w:del w:id="307" w:author="Autor">
        <w:r w:rsidRPr="00BA5593" w:rsidDel="00B22651">
          <w:rPr>
            <w:rFonts w:asciiTheme="minorHAnsi" w:hAnsiTheme="minorHAnsi" w:cstheme="minorHAnsi"/>
          </w:rPr>
          <w:delText xml:space="preserve">novely </w:delText>
        </w:r>
      </w:del>
      <w:r w:rsidRPr="00BA5593">
        <w:rPr>
          <w:rFonts w:asciiTheme="minorHAnsi" w:hAnsiTheme="minorHAnsi" w:cstheme="minorHAnsi"/>
        </w:rPr>
        <w:t xml:space="preserve">zákona </w:t>
      </w:r>
      <w:del w:id="308" w:author="Autor">
        <w:r w:rsidRPr="00BA5593" w:rsidDel="00B22651">
          <w:rPr>
            <w:rFonts w:asciiTheme="minorHAnsi" w:hAnsiTheme="minorHAnsi" w:cstheme="minorHAnsi"/>
          </w:rPr>
          <w:delText xml:space="preserve">o príspevku z EŠIF </w:delText>
        </w:r>
      </w:del>
      <w:r w:rsidRPr="00BA5593">
        <w:rPr>
          <w:rFonts w:asciiTheme="minorHAnsi" w:hAnsiTheme="minorHAnsi" w:cstheme="minorHAnsi"/>
        </w:rPr>
        <w:t>č. 128/2020 Z. z.</w:t>
      </w:r>
      <w:ins w:id="309" w:author="Autor">
        <w:r w:rsidR="00B22651">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310" w:author="Auto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ins>
      <w:del w:id="311" w:author="Autor">
        <w:r w:rsidRPr="00BA5593" w:rsidDel="00B22651">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w:t>
      </w:r>
      <w:ins w:id="312" w:author="Autor">
        <w:r w:rsidR="005C5A67">
          <w:rPr>
            <w:rFonts w:asciiTheme="minorHAnsi" w:hAnsiTheme="minorHAnsi" w:cstheme="minorHAnsi"/>
          </w:rPr>
          <w:t xml:space="preserve"> </w:t>
        </w:r>
      </w:ins>
      <w:r w:rsidRPr="00BA5593">
        <w:rPr>
          <w:rFonts w:asciiTheme="minorHAnsi" w:hAnsiTheme="minorHAnsi" w:cstheme="minorHAnsi"/>
        </w:rPr>
        <w:t>6.</w:t>
      </w:r>
      <w:ins w:id="313" w:author="Autor">
        <w:r w:rsidR="005C5A67">
          <w:rPr>
            <w:rFonts w:asciiTheme="minorHAnsi" w:hAnsiTheme="minorHAnsi" w:cstheme="minorHAnsi"/>
          </w:rPr>
          <w:t xml:space="preserve"> </w:t>
        </w:r>
      </w:ins>
      <w:r w:rsidRPr="00BA5593">
        <w:rPr>
          <w:rFonts w:asciiTheme="minorHAnsi" w:hAnsiTheme="minorHAnsi" w:cstheme="minorHAnsi"/>
        </w:rPr>
        <w:t>2020 vrátane).</w:t>
      </w:r>
    </w:p>
    <w:p w14:paraId="325BB462" w14:textId="1390666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5"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6"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0BCBA92E" w:rsidR="00F95CFE"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ŽoNFP nespĺňa podmienky poskytnutia príspevku, RO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1F5E0E09" w:rsidR="00310319" w:rsidRDefault="00310319" w:rsidP="006553FF">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ins w:id="314" w:author="Autor">
        <w:r w:rsidR="005C5A67">
          <w:rPr>
            <w:rFonts w:asciiTheme="minorHAnsi" w:hAnsiTheme="minorHAnsi" w:cstheme="minorHAnsi"/>
          </w:rPr>
          <w:t xml:space="preserve"> </w:t>
        </w:r>
      </w:ins>
      <w:r w:rsidRPr="00184AD0">
        <w:rPr>
          <w:rFonts w:asciiTheme="minorHAnsi" w:hAnsiTheme="minorHAnsi" w:cstheme="minorHAnsi"/>
        </w:rPr>
        <w:t>3.</w:t>
      </w:r>
      <w:ins w:id="315" w:author="Autor">
        <w:r w:rsidR="005C5A67">
          <w:rPr>
            <w:rFonts w:asciiTheme="minorHAnsi" w:hAnsiTheme="minorHAnsi" w:cstheme="minorHAnsi"/>
          </w:rPr>
          <w:t xml:space="preserve"> </w:t>
        </w:r>
      </w:ins>
      <w:r w:rsidRPr="00184AD0">
        <w:rPr>
          <w:rFonts w:asciiTheme="minorHAnsi" w:hAnsiTheme="minorHAnsi" w:cstheme="minorHAnsi"/>
        </w:rPr>
        <w:t>2020 do 21.</w:t>
      </w:r>
      <w:ins w:id="316" w:author="Autor">
        <w:r w:rsidR="005C5A67">
          <w:rPr>
            <w:rFonts w:asciiTheme="minorHAnsi" w:hAnsiTheme="minorHAnsi" w:cstheme="minorHAnsi"/>
          </w:rPr>
          <w:t xml:space="preserve"> </w:t>
        </w:r>
      </w:ins>
      <w:r w:rsidRPr="00184AD0">
        <w:rPr>
          <w:rFonts w:asciiTheme="minorHAnsi" w:hAnsiTheme="minorHAnsi" w:cstheme="minorHAnsi"/>
        </w:rPr>
        <w:t>5.</w:t>
      </w:r>
      <w:ins w:id="317" w:author="Autor">
        <w:r w:rsidR="005C5A67">
          <w:rPr>
            <w:rFonts w:asciiTheme="minorHAnsi" w:hAnsiTheme="minorHAnsi" w:cstheme="minorHAnsi"/>
          </w:rPr>
          <w:t xml:space="preserve"> </w:t>
        </w:r>
      </w:ins>
      <w:r w:rsidRPr="00184AD0">
        <w:rPr>
          <w:rFonts w:asciiTheme="minorHAnsi" w:hAnsiTheme="minorHAnsi" w:cstheme="minorHAnsi"/>
        </w:rPr>
        <w:t xml:space="preserve">2020 (deň nadobudnutia účinnosti </w:t>
      </w:r>
      <w:ins w:id="318" w:author="Auto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ins>
      <w:del w:id="319" w:author="Autor">
        <w:r w:rsidRPr="00184AD0" w:rsidDel="0081115D">
          <w:rPr>
            <w:rFonts w:asciiTheme="minorHAnsi" w:hAnsiTheme="minorHAnsi" w:cstheme="minorHAnsi"/>
          </w:rPr>
          <w:delText xml:space="preserve">novely </w:delText>
        </w:r>
        <w:r w:rsidRPr="00184AD0" w:rsidDel="0081115D">
          <w:rPr>
            <w:rFonts w:asciiTheme="minorHAnsi" w:hAnsiTheme="minorHAnsi" w:cstheme="minorHAnsi"/>
          </w:rPr>
          <w:lastRenderedPageBreak/>
          <w:delText>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ins w:id="320" w:author="Auto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ins>
      <w:del w:id="321" w:author="Autor">
        <w:r w:rsidRPr="00C02DBF" w:rsidDel="0081115D">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22.6.2020 vrátane).</w:t>
      </w:r>
    </w:p>
    <w:p w14:paraId="148FFE55" w14:textId="77777777" w:rsidR="0064229B" w:rsidRPr="00230311"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05CF8E66" w:rsidR="00063005"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ins w:id="322" w:author="Autor">
        <w:r w:rsidR="00C02DBF">
          <w:rPr>
            <w:rFonts w:asciiTheme="minorHAnsi" w:hAnsiTheme="minorHAnsi" w:cstheme="minorHAnsi"/>
          </w:rPr>
          <w:t xml:space="preserve"> ŽoNFP</w:t>
        </w:r>
      </w:ins>
      <w:r w:rsidRPr="00230311">
        <w:rPr>
          <w:rFonts w:asciiTheme="minorHAnsi" w:hAnsiTheme="minorHAnsi" w:cstheme="minorHAnsi"/>
        </w:rPr>
        <w:t>.</w:t>
      </w:r>
    </w:p>
    <w:p w14:paraId="42CC7E21" w14:textId="1CB9AC55" w:rsidR="00DB5AEC" w:rsidRPr="00230311" w:rsidRDefault="00063005" w:rsidP="006553FF">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7"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6553FF">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8"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5AEDA842" w:rsidR="0064229B" w:rsidRDefault="0064229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del w:id="323" w:author="Autor">
        <w:r w:rsidRPr="00230311" w:rsidDel="00C02DBF">
          <w:rPr>
            <w:rFonts w:asciiTheme="minorHAnsi" w:hAnsiTheme="minorHAnsi" w:cstheme="minorHAnsi"/>
          </w:rPr>
          <w:delText xml:space="preserve">časť </w:delText>
        </w:r>
      </w:del>
      <w:ins w:id="324" w:author="Autor">
        <w:r w:rsidR="00C02DBF">
          <w:rPr>
            <w:rFonts w:asciiTheme="minorHAnsi" w:hAnsiTheme="minorHAnsi" w:cstheme="minorHAnsi"/>
          </w:rPr>
          <w:t>kapitola</w:t>
        </w:r>
        <w:r w:rsidR="00C02DBF" w:rsidRPr="00230311">
          <w:rPr>
            <w:rFonts w:asciiTheme="minorHAnsi" w:hAnsiTheme="minorHAnsi" w:cstheme="minorHAnsi"/>
          </w:rPr>
          <w:t xml:space="preserve"> </w:t>
        </w:r>
      </w:ins>
      <w:r w:rsidRPr="00230311">
        <w:rPr>
          <w:rFonts w:asciiTheme="minorHAnsi" w:hAnsiTheme="minorHAnsi" w:cstheme="minorHAnsi"/>
        </w:rPr>
        <w:t xml:space="preserve">3.2.  </w:t>
      </w:r>
    </w:p>
    <w:p w14:paraId="1D818216" w14:textId="77777777" w:rsidR="007A1595" w:rsidRPr="00230311" w:rsidRDefault="007A1595" w:rsidP="006553FF">
      <w:pPr>
        <w:spacing w:before="120" w:after="120" w:line="240" w:lineRule="auto"/>
        <w:ind w:firstLine="357"/>
        <w:jc w:val="both"/>
        <w:rPr>
          <w:rFonts w:asciiTheme="minorHAnsi" w:hAnsiTheme="minorHAnsi" w:cstheme="minorHAnsi"/>
        </w:rPr>
      </w:pPr>
    </w:p>
    <w:p w14:paraId="23D78C69" w14:textId="77777777" w:rsidR="00391763" w:rsidRPr="00230311" w:rsidRDefault="002777A8"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5DB4FA61" w:rsidR="00A356C4" w:rsidRPr="00230311" w:rsidRDefault="00A356C4" w:rsidP="006553FF">
      <w:pPr>
        <w:spacing w:before="120" w:after="120" w:line="240" w:lineRule="auto"/>
        <w:ind w:firstLine="357"/>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ins w:id="325" w:author="Autor">
        <w:r w:rsidR="003F3789"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326" w:author="Autor">
        <w:r w:rsidRPr="00EE1E1F" w:rsidDel="003F3789">
          <w:rPr>
            <w:rFonts w:asciiTheme="minorHAnsi" w:hAnsiTheme="minorHAnsi" w:cstheme="minorHAnsi"/>
          </w:rPr>
          <w:delText>o príspevku z EŠIF</w:delText>
        </w:r>
      </w:del>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 rozpore so zákonom o príspevku z EŠIF.</w:t>
      </w:r>
    </w:p>
    <w:p w14:paraId="02477E2F" w14:textId="77777777" w:rsidR="003271CC"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lastRenderedPageBreak/>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29CB990C" w:rsidR="00A356C4" w:rsidRPr="00230311" w:rsidRDefault="00A356C4"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w:t>
      </w:r>
      <w:del w:id="327" w:author="Autor">
        <w:r w:rsidRPr="00230311" w:rsidDel="005F0D41">
          <w:rPr>
            <w:rFonts w:asciiTheme="minorHAnsi" w:hAnsiTheme="minorHAnsi" w:cstheme="minorHAnsi"/>
          </w:rPr>
          <w:delText xml:space="preserve">na podateľňu </w:delText>
        </w:r>
        <w:r w:rsidR="00415C12" w:rsidDel="005F0D41">
          <w:rPr>
            <w:rFonts w:asciiTheme="minorHAnsi" w:hAnsiTheme="minorHAnsi" w:cstheme="minorHAnsi"/>
          </w:rPr>
          <w:delText>MIRRI</w:delText>
        </w:r>
        <w:r w:rsidR="00415C12" w:rsidRPr="00230311" w:rsidDel="005F0D41">
          <w:rPr>
            <w:rFonts w:asciiTheme="minorHAnsi" w:hAnsiTheme="minorHAnsi" w:cstheme="minorHAnsi"/>
          </w:rPr>
          <w:delText xml:space="preserve"> </w:delText>
        </w:r>
        <w:r w:rsidRPr="00230311" w:rsidDel="005F0D41">
          <w:rPr>
            <w:rFonts w:asciiTheme="minorHAnsi" w:hAnsiTheme="minorHAnsi" w:cstheme="minorHAnsi"/>
          </w:rPr>
          <w:delText xml:space="preserve">SR </w:delText>
        </w:r>
      </w:del>
      <w:r w:rsidRPr="00230311">
        <w:rPr>
          <w:rFonts w:asciiTheme="minorHAnsi" w:hAnsiTheme="minorHAnsi" w:cstheme="minorHAnsi"/>
        </w:rPr>
        <w:t xml:space="preserve">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ins w:id="328" w:author="Autor">
        <w:r w:rsidR="00C02DBF">
          <w:rPr>
            <w:rFonts w:asciiTheme="minorHAnsi" w:hAnsiTheme="minorHAnsi" w:cstheme="minorHAnsi"/>
          </w:rPr>
          <w:t xml:space="preserve"> </w:t>
        </w:r>
      </w:ins>
      <w:r w:rsidR="00953DEB" w:rsidRPr="009229F1">
        <w:rPr>
          <w:rFonts w:asciiTheme="minorHAnsi" w:hAnsiTheme="minorHAnsi" w:cstheme="minorHAnsi"/>
        </w:rPr>
        <w:t>3.</w:t>
      </w:r>
      <w:ins w:id="329" w:author="Autor">
        <w:r w:rsidR="00C02DBF">
          <w:rPr>
            <w:rFonts w:asciiTheme="minorHAnsi" w:hAnsiTheme="minorHAnsi" w:cstheme="minorHAnsi"/>
          </w:rPr>
          <w:t xml:space="preserve"> </w:t>
        </w:r>
      </w:ins>
      <w:r w:rsidR="00953DEB" w:rsidRPr="009229F1">
        <w:rPr>
          <w:rFonts w:asciiTheme="minorHAnsi" w:hAnsiTheme="minorHAnsi" w:cstheme="minorHAnsi"/>
        </w:rPr>
        <w:t xml:space="preserve">2020 do 21.5.2020, žiadateľ je oprávnený podať odvolanie najneskôr do jedného mesiaca odo dňa nadobudnutia účinnosti </w:t>
      </w:r>
      <w:ins w:id="330" w:author="Autor">
        <w:r w:rsidR="000309D9" w:rsidRPr="000309D9">
          <w:rPr>
            <w:rFonts w:asciiTheme="minorHAnsi" w:hAnsiTheme="minorHAnsi" w:cstheme="minorHAnsi"/>
          </w:rPr>
          <w:t>zákona č. 128/2020 Z. z., ktorým sa mení zákon o príspevku z EŠIF</w:t>
        </w:r>
      </w:ins>
      <w:del w:id="331" w:author="Autor">
        <w:r w:rsidR="00953DEB" w:rsidRPr="009229F1" w:rsidDel="000309D9">
          <w:rPr>
            <w:rFonts w:asciiTheme="minorHAnsi" w:hAnsiTheme="minorHAnsi" w:cstheme="minorHAnsi"/>
          </w:rPr>
          <w:delText>novely zákona o príspevku z EŠIF č. 128/2020 Z. z.</w:delText>
        </w:r>
      </w:del>
      <w:r w:rsidR="00953DEB" w:rsidRPr="009229F1">
        <w:rPr>
          <w:rFonts w:asciiTheme="minorHAnsi" w:hAnsiTheme="minorHAnsi" w:cstheme="minorHAnsi"/>
        </w:rPr>
        <w:t>, t. j. do 22.6.2020 vrátane.</w:t>
      </w:r>
    </w:p>
    <w:p w14:paraId="5727D2C2" w14:textId="7777777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3433B867" w14:textId="77777777"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3F3609F4" w14:textId="39878D3C" w:rsidR="00A356C4" w:rsidRPr="00230311" w:rsidDel="000667CF" w:rsidRDefault="00A356C4" w:rsidP="006553FF">
      <w:pPr>
        <w:pStyle w:val="Odsekzoznamu"/>
        <w:numPr>
          <w:ilvl w:val="2"/>
          <w:numId w:val="14"/>
        </w:numPr>
        <w:tabs>
          <w:tab w:val="left" w:pos="900"/>
        </w:tabs>
        <w:spacing w:before="120" w:after="120"/>
        <w:ind w:left="896" w:right="-17" w:hanging="357"/>
        <w:jc w:val="both"/>
        <w:rPr>
          <w:del w:id="332" w:author="Autor"/>
          <w:rFonts w:asciiTheme="minorHAnsi" w:hAnsiTheme="minorHAnsi" w:cstheme="minorHAnsi"/>
          <w:sz w:val="22"/>
          <w:szCs w:val="22"/>
        </w:rPr>
      </w:pPr>
      <w:del w:id="333" w:author="Autor">
        <w:r w:rsidRPr="00230311" w:rsidDel="000667CF">
          <w:rPr>
            <w:rFonts w:asciiTheme="minorHAnsi" w:hAnsiTheme="minorHAnsi" w:cstheme="minorHAnsi"/>
            <w:sz w:val="22"/>
            <w:szCs w:val="22"/>
          </w:rPr>
          <w:delText>rozhodnutiu o zmene rozhodnutia o neschválení ŽoNFP,</w:delText>
        </w:r>
      </w:del>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0558DCEE"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ins w:id="334"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3.</w:t>
      </w:r>
      <w:ins w:id="335"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2020 do 21.</w:t>
      </w:r>
      <w:ins w:id="336"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5.</w:t>
      </w:r>
      <w:ins w:id="337"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ins w:id="338" w:author="Autor">
        <w:r w:rsidR="000420F7" w:rsidRPr="000420F7">
          <w:rPr>
            <w:rFonts w:asciiTheme="minorHAnsi" w:hAnsiTheme="minorHAnsi" w:cstheme="minorHAnsi"/>
            <w:sz w:val="22"/>
            <w:szCs w:val="22"/>
          </w:rPr>
          <w:t>zákona č. 128/2020 Z. z., ktorým sa mení zákon o príspevku z EŠIF</w:t>
        </w:r>
      </w:ins>
      <w:del w:id="339" w:author="Autor">
        <w:r w:rsidR="00953DEB" w:rsidRPr="000420F7" w:rsidDel="000420F7">
          <w:rPr>
            <w:rFonts w:asciiTheme="minorHAnsi" w:hAnsiTheme="minorHAnsi" w:cstheme="minorHAnsi"/>
            <w:sz w:val="22"/>
            <w:szCs w:val="22"/>
          </w:rPr>
          <w:delText>novely zákona o príspevku z EŠIF č.</w:delText>
        </w:r>
        <w:r w:rsidR="00DB0F4D" w:rsidRPr="000420F7" w:rsidDel="000420F7">
          <w:rPr>
            <w:rFonts w:asciiTheme="minorHAnsi" w:hAnsiTheme="minorHAnsi" w:cstheme="minorHAnsi"/>
            <w:sz w:val="22"/>
            <w:szCs w:val="22"/>
          </w:rPr>
          <w:delText> </w:delText>
        </w:r>
        <w:r w:rsidR="00953DEB" w:rsidRPr="000420F7" w:rsidDel="000420F7">
          <w:rPr>
            <w:rFonts w:asciiTheme="minorHAnsi" w:hAnsiTheme="minorHAnsi" w:cstheme="minorHAnsi"/>
            <w:sz w:val="22"/>
            <w:szCs w:val="22"/>
          </w:rPr>
          <w:delText>128/2020 Z. z.</w:delText>
        </w:r>
      </w:del>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ins w:id="340"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6.</w:t>
      </w:r>
      <w:ins w:id="341" w:author="Autor">
        <w:r w:rsidR="00C02DBF">
          <w:rPr>
            <w:rFonts w:asciiTheme="minorHAnsi" w:hAnsiTheme="minorHAnsi" w:cstheme="minorHAnsi"/>
            <w:sz w:val="22"/>
            <w:szCs w:val="22"/>
          </w:rPr>
          <w:t xml:space="preserve"> </w:t>
        </w:r>
      </w:ins>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12D1EDB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342" w:author="Autor">
        <w:r w:rsidR="00C02DBF">
          <w:rPr>
            <w:rFonts w:asciiTheme="minorHAnsi" w:hAnsiTheme="minorHAnsi" w:cstheme="minorHAnsi"/>
            <w:sz w:val="22"/>
            <w:szCs w:val="22"/>
            <w:lang w:eastAsia="en-US"/>
          </w:rPr>
          <w:t xml:space="preserve"> zákona o príspevku z EŠIF</w:t>
        </w:r>
      </w:ins>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ins w:id="343" w:author="Auto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ins>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933EB9">
      <w:pPr>
        <w:pStyle w:val="Odsekzoznamu"/>
        <w:spacing w:before="120" w:after="120"/>
        <w:ind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3C362D6F" w14:textId="77777777" w:rsidR="00F553AA" w:rsidRPr="002C4766" w:rsidRDefault="00F553AA" w:rsidP="00933EB9">
      <w:pPr>
        <w:pStyle w:val="Odsekzoznamu"/>
        <w:tabs>
          <w:tab w:val="left" w:pos="900"/>
        </w:tabs>
        <w:spacing w:before="120" w:after="120"/>
        <w:ind w:left="1440" w:right="-18"/>
        <w:contextualSpacing w:val="0"/>
        <w:jc w:val="both"/>
        <w:rPr>
          <w:rFonts w:asciiTheme="minorHAnsi" w:hAnsiTheme="minorHAnsi" w:cstheme="minorHAnsi"/>
          <w:sz w:val="22"/>
          <w:szCs w:val="22"/>
        </w:rPr>
      </w:pPr>
    </w:p>
    <w:p w14:paraId="251B536F" w14:textId="7BB0B41E"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 xml:space="preserve">schválení v plnom rozsahu </w:t>
      </w:r>
      <w:r w:rsidRPr="00230311">
        <w:rPr>
          <w:rFonts w:asciiTheme="minorHAnsi" w:hAnsiTheme="minorHAnsi" w:cstheme="minorHAnsi"/>
          <w:sz w:val="22"/>
          <w:szCs w:val="22"/>
        </w:rPr>
        <w:lastRenderedPageBreak/>
        <w:t>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Na toto rozhodnutie sa primerane aplikujú ustanovenia </w:t>
      </w:r>
      <w:r w:rsidR="008F120F">
        <w:rPr>
          <w:rFonts w:asciiTheme="minorHAnsi" w:hAnsiTheme="minorHAnsi" w:cstheme="minorHAnsi"/>
          <w:sz w:val="22"/>
          <w:szCs w:val="22"/>
        </w:rPr>
        <w:br/>
      </w:r>
      <w:r w:rsidRPr="00230311">
        <w:rPr>
          <w:rFonts w:asciiTheme="minorHAnsi" w:hAnsiTheme="minorHAnsi" w:cstheme="minorHAnsi"/>
          <w:sz w:val="22"/>
          <w:szCs w:val="22"/>
        </w:rPr>
        <w:t xml:space="preserve">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0F7A3D12"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ins w:id="344" w:author="Autor">
        <w:r w:rsidR="00F65CD1">
          <w:rPr>
            <w:rFonts w:asciiTheme="minorHAnsi" w:hAnsiTheme="minorHAnsi" w:cstheme="minorHAnsi"/>
            <w:b/>
            <w:sz w:val="22"/>
            <w:szCs w:val="22"/>
            <w:u w:val="single"/>
          </w:rPr>
          <w:t xml:space="preserve">pracovných </w:t>
        </w:r>
      </w:ins>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0D451B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w:t>
      </w:r>
      <w:del w:id="345" w:author="Autor">
        <w:r w:rsidRPr="001F2698" w:rsidDel="00F65CD1">
          <w:rPr>
            <w:rFonts w:asciiTheme="minorHAnsi" w:hAnsiTheme="minorHAnsi" w:cstheme="minorHAnsi"/>
            <w:sz w:val="22"/>
            <w:szCs w:val="22"/>
          </w:rPr>
          <w:delText>,</w:delText>
        </w:r>
      </w:del>
      <w:r w:rsidRPr="001F2698">
        <w:rPr>
          <w:rFonts w:asciiTheme="minorHAnsi" w:hAnsiTheme="minorHAnsi" w:cstheme="minorHAnsi"/>
          <w:sz w:val="22"/>
          <w:szCs w:val="22"/>
        </w:rPr>
        <w:t xml:space="preserve"> ods. 1 písm. b) </w:t>
      </w:r>
      <w:del w:id="346" w:author="Autor">
        <w:r w:rsidRPr="001F2698" w:rsidDel="00F65CD1">
          <w:rPr>
            <w:rFonts w:asciiTheme="minorHAnsi" w:hAnsiTheme="minorHAnsi" w:cstheme="minorHAnsi"/>
            <w:sz w:val="22"/>
            <w:szCs w:val="22"/>
          </w:rPr>
          <w:delText>–</w:delText>
        </w:r>
      </w:del>
      <w:ins w:id="347" w:author="Autor">
        <w:r w:rsidR="00F65CD1">
          <w:rPr>
            <w:rFonts w:asciiTheme="minorHAnsi" w:hAnsiTheme="minorHAnsi" w:cstheme="minorHAnsi"/>
            <w:sz w:val="22"/>
            <w:szCs w:val="22"/>
          </w:rPr>
          <w:t>až</w:t>
        </w:r>
      </w:ins>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0BF70BEB" w14:textId="77777777" w:rsidR="0078219C" w:rsidRPr="00A55D55" w:rsidRDefault="0078219C" w:rsidP="00933EB9">
      <w:pPr>
        <w:pStyle w:val="Odsekzoznamu"/>
        <w:spacing w:before="120" w:after="120"/>
        <w:ind w:left="1350" w:right="-18"/>
        <w:contextualSpacing w:val="0"/>
        <w:jc w:val="both"/>
        <w:rPr>
          <w:rFonts w:asciiTheme="minorHAnsi" w:hAnsiTheme="minorHAnsi" w:cstheme="minorHAnsi"/>
          <w:sz w:val="22"/>
          <w:szCs w:val="22"/>
        </w:rPr>
      </w:pPr>
    </w:p>
    <w:p w14:paraId="75157BFA" w14:textId="5B6DAB74" w:rsidR="006553FF" w:rsidRDefault="008A3A69" w:rsidP="00933EB9">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 OP 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ins w:id="348" w:author="Autor">
        <w:r w:rsidR="00F65CD1">
          <w:rPr>
            <w:rFonts w:asciiTheme="minorHAnsi" w:hAnsiTheme="minorHAnsi" w:cstheme="minorHAnsi"/>
          </w:rPr>
          <w:t xml:space="preserve"> </w:t>
        </w:r>
      </w:ins>
      <w:r w:rsidR="0049343A" w:rsidRPr="0063386F">
        <w:rPr>
          <w:rFonts w:asciiTheme="minorHAnsi" w:hAnsiTheme="minorHAnsi" w:cstheme="minorHAnsi"/>
        </w:rPr>
        <w:t>3.</w:t>
      </w:r>
      <w:ins w:id="349" w:author="Autor">
        <w:r w:rsidR="00F65CD1">
          <w:rPr>
            <w:rFonts w:asciiTheme="minorHAnsi" w:hAnsiTheme="minorHAnsi" w:cstheme="minorHAnsi"/>
          </w:rPr>
          <w:t xml:space="preserve"> </w:t>
        </w:r>
      </w:ins>
      <w:r w:rsidR="0049343A" w:rsidRPr="0063386F">
        <w:rPr>
          <w:rFonts w:asciiTheme="minorHAnsi" w:hAnsiTheme="minorHAnsi" w:cstheme="minorHAnsi"/>
        </w:rPr>
        <w:t>2020 do 21.</w:t>
      </w:r>
      <w:ins w:id="350" w:author="Autor">
        <w:r w:rsidR="00F65CD1">
          <w:rPr>
            <w:rFonts w:asciiTheme="minorHAnsi" w:hAnsiTheme="minorHAnsi" w:cstheme="minorHAnsi"/>
          </w:rPr>
          <w:t xml:space="preserve"> </w:t>
        </w:r>
      </w:ins>
      <w:r w:rsidR="0049343A" w:rsidRPr="0063386F">
        <w:rPr>
          <w:rFonts w:asciiTheme="minorHAnsi" w:hAnsiTheme="minorHAnsi" w:cstheme="minorHAnsi"/>
        </w:rPr>
        <w:t>5.</w:t>
      </w:r>
      <w:ins w:id="351" w:author="Autor">
        <w:r w:rsidR="00F65CD1">
          <w:rPr>
            <w:rFonts w:asciiTheme="minorHAnsi" w:hAnsiTheme="minorHAnsi" w:cstheme="minorHAnsi"/>
          </w:rPr>
          <w:t xml:space="preserve"> </w:t>
        </w:r>
      </w:ins>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ins w:id="352" w:author="Autor">
        <w:r w:rsidR="00CF4E88" w:rsidRPr="000420F7">
          <w:rPr>
            <w:rFonts w:asciiTheme="minorHAnsi" w:hAnsiTheme="minorHAnsi" w:cstheme="minorHAnsi"/>
          </w:rPr>
          <w:t>zákona č. 128/2020 Z. z., ktorým sa mení zákon o príspevku z EŠIF</w:t>
        </w:r>
      </w:ins>
      <w:del w:id="353" w:author="Autor">
        <w:r w:rsidR="0049343A" w:rsidRPr="0063386F" w:rsidDel="00CF4E88">
          <w:rPr>
            <w:rFonts w:asciiTheme="minorHAnsi" w:hAnsiTheme="minorHAnsi" w:cstheme="minorHAnsi"/>
          </w:rPr>
          <w:delText>účinnosti novely zákona o príspevku z EŠIF č. 128/2020 Z. z.</w:delText>
        </w:r>
      </w:del>
      <w:r w:rsidR="0049343A" w:rsidRPr="0063386F">
        <w:rPr>
          <w:rFonts w:asciiTheme="minorHAnsi" w:hAnsiTheme="minorHAnsi" w:cstheme="minorHAnsi"/>
        </w:rPr>
        <w:t>, t. j. do 22.</w:t>
      </w:r>
      <w:ins w:id="354" w:author="Autor">
        <w:r w:rsidR="00F65CD1">
          <w:rPr>
            <w:rFonts w:asciiTheme="minorHAnsi" w:hAnsiTheme="minorHAnsi" w:cstheme="minorHAnsi"/>
          </w:rPr>
          <w:t xml:space="preserve"> </w:t>
        </w:r>
      </w:ins>
      <w:r w:rsidR="0049343A" w:rsidRPr="0063386F">
        <w:rPr>
          <w:rFonts w:asciiTheme="minorHAnsi" w:hAnsiTheme="minorHAnsi" w:cstheme="minorHAnsi"/>
        </w:rPr>
        <w:t>6.</w:t>
      </w:r>
      <w:ins w:id="355" w:author="Autor">
        <w:r w:rsidR="00F65CD1">
          <w:rPr>
            <w:rFonts w:asciiTheme="minorHAnsi" w:hAnsiTheme="minorHAnsi" w:cstheme="minorHAnsi"/>
          </w:rPr>
          <w:t xml:space="preserve"> </w:t>
        </w:r>
      </w:ins>
      <w:r w:rsidR="0049343A" w:rsidRPr="0063386F">
        <w:rPr>
          <w:rFonts w:asciiTheme="minorHAnsi" w:hAnsiTheme="minorHAnsi" w:cstheme="minorHAnsi"/>
        </w:rPr>
        <w:t>2020 vrátane. V takom prípade sa uvedená lehota považuje za splnenú.</w:t>
      </w:r>
    </w:p>
    <w:p w14:paraId="16CB23F6" w14:textId="77777777" w:rsidR="006A4261" w:rsidRPr="00230311" w:rsidRDefault="006A4261" w:rsidP="00933EB9">
      <w:pPr>
        <w:spacing w:before="120" w:after="120" w:line="240" w:lineRule="auto"/>
        <w:jc w:val="both"/>
        <w:rPr>
          <w:rFonts w:asciiTheme="minorHAnsi" w:hAnsiTheme="minorHAnsi" w:cstheme="minorHAnsi"/>
        </w:rPr>
      </w:pPr>
    </w:p>
    <w:p w14:paraId="3F2B0114" w14:textId="77777777" w:rsidR="002F6327" w:rsidRPr="00230311" w:rsidRDefault="002F6327" w:rsidP="006553FF">
      <w:pPr>
        <w:spacing w:before="120" w:after="120" w:line="240" w:lineRule="auto"/>
        <w:ind w:firstLine="708"/>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49CA997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del w:id="356" w:author="Autor">
        <w:r w:rsidRPr="00230311" w:rsidDel="00F65CD1">
          <w:rPr>
            <w:rFonts w:asciiTheme="minorHAnsi" w:hAnsiTheme="minorHAnsi" w:cstheme="minorHAnsi"/>
          </w:rPr>
          <w:delText>P</w:delText>
        </w:r>
      </w:del>
      <w:ins w:id="357" w:author="Autor">
        <w:r w:rsidR="00F65CD1">
          <w:rPr>
            <w:rFonts w:asciiTheme="minorHAnsi" w:hAnsiTheme="minorHAnsi" w:cstheme="minorHAnsi"/>
          </w:rPr>
          <w:t>p</w:t>
        </w:r>
      </w:ins>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76A06C8C"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6158A3" w:rsidRPr="00230311">
        <w:rPr>
          <w:rFonts w:asciiTheme="minorHAnsi" w:hAnsiTheme="minorHAnsi" w:cstheme="minorHAnsi"/>
        </w:rPr>
        <w:t xml:space="preserve"> </w:t>
      </w:r>
      <w:r w:rsidR="006158A3">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6553FF">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462E6A45" w:rsidR="002F6327" w:rsidRPr="00230311"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ins w:id="358" w:author="Autor">
        <w:r w:rsidR="00F65CD1">
          <w:rPr>
            <w:rFonts w:asciiTheme="minorHAnsi" w:hAnsiTheme="minorHAnsi" w:cstheme="minorHAnsi"/>
          </w:rPr>
          <w:t xml:space="preserve"> </w:t>
        </w:r>
      </w:ins>
      <w:r w:rsidR="00D00BDB" w:rsidRPr="00083C3A">
        <w:rPr>
          <w:rFonts w:asciiTheme="minorHAnsi" w:hAnsiTheme="minorHAnsi" w:cstheme="minorHAnsi"/>
        </w:rPr>
        <w:t>3.</w:t>
      </w:r>
      <w:ins w:id="359" w:author="Autor">
        <w:r w:rsidR="00F65CD1">
          <w:rPr>
            <w:rFonts w:asciiTheme="minorHAnsi" w:hAnsiTheme="minorHAnsi" w:cstheme="minorHAnsi"/>
          </w:rPr>
          <w:t xml:space="preserve"> </w:t>
        </w:r>
      </w:ins>
      <w:r w:rsidR="00D00BDB" w:rsidRPr="00083C3A">
        <w:rPr>
          <w:rFonts w:asciiTheme="minorHAnsi" w:hAnsiTheme="minorHAnsi" w:cstheme="minorHAnsi"/>
        </w:rPr>
        <w:t>2020 do 21.</w:t>
      </w:r>
      <w:ins w:id="360" w:author="Autor">
        <w:r w:rsidR="00F65CD1">
          <w:rPr>
            <w:rFonts w:asciiTheme="minorHAnsi" w:hAnsiTheme="minorHAnsi" w:cstheme="minorHAnsi"/>
          </w:rPr>
          <w:t xml:space="preserve"> </w:t>
        </w:r>
      </w:ins>
      <w:r w:rsidR="00D00BDB" w:rsidRPr="00083C3A">
        <w:rPr>
          <w:rFonts w:asciiTheme="minorHAnsi" w:hAnsiTheme="minorHAnsi" w:cstheme="minorHAnsi"/>
        </w:rPr>
        <w:t>5.</w:t>
      </w:r>
      <w:ins w:id="361" w:author="Autor">
        <w:r w:rsidR="00F65CD1">
          <w:rPr>
            <w:rFonts w:asciiTheme="minorHAnsi" w:hAnsiTheme="minorHAnsi" w:cstheme="minorHAnsi"/>
          </w:rPr>
          <w:t xml:space="preserve"> </w:t>
        </w:r>
      </w:ins>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ins w:id="362" w:author="Autor">
        <w:r w:rsidR="008D11F5" w:rsidRPr="000420F7">
          <w:rPr>
            <w:rFonts w:asciiTheme="minorHAnsi" w:hAnsiTheme="minorHAnsi" w:cstheme="minorHAnsi"/>
          </w:rPr>
          <w:t>zákona č. 128/2020 Z. z., ktorým sa mení zákon o príspevku z EŠIF</w:t>
        </w:r>
      </w:ins>
      <w:del w:id="363" w:author="Autor">
        <w:r w:rsidR="00D00BDB" w:rsidRPr="00083C3A" w:rsidDel="008D11F5">
          <w:rPr>
            <w:rFonts w:asciiTheme="minorHAnsi" w:hAnsiTheme="minorHAnsi" w:cstheme="minorHAnsi"/>
          </w:rPr>
          <w:delText>novely zákona o príspevku z EŠIF č. 128/2020 Z. z.</w:delText>
        </w:r>
      </w:del>
      <w:r w:rsidR="00D00BDB" w:rsidRPr="00083C3A">
        <w:rPr>
          <w:rFonts w:asciiTheme="minorHAnsi" w:hAnsiTheme="minorHAnsi" w:cstheme="minorHAnsi"/>
        </w:rPr>
        <w:t>, t. j. do 22.</w:t>
      </w:r>
      <w:ins w:id="364" w:author="Autor">
        <w:r w:rsidR="00F65CD1">
          <w:rPr>
            <w:rFonts w:asciiTheme="minorHAnsi" w:hAnsiTheme="minorHAnsi" w:cstheme="minorHAnsi"/>
          </w:rPr>
          <w:t xml:space="preserve"> </w:t>
        </w:r>
      </w:ins>
      <w:r w:rsidR="00D00BDB" w:rsidRPr="00083C3A">
        <w:rPr>
          <w:rFonts w:asciiTheme="minorHAnsi" w:hAnsiTheme="minorHAnsi" w:cstheme="minorHAnsi"/>
        </w:rPr>
        <w:t>6.</w:t>
      </w:r>
      <w:ins w:id="365" w:author="Autor">
        <w:r w:rsidR="00F65CD1">
          <w:rPr>
            <w:rFonts w:asciiTheme="minorHAnsi" w:hAnsiTheme="minorHAnsi" w:cstheme="minorHAnsi"/>
          </w:rPr>
          <w:t xml:space="preserve"> </w:t>
        </w:r>
      </w:ins>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192BAD0" w14:textId="77777777" w:rsidR="006553FF" w:rsidRPr="00230311" w:rsidRDefault="006553FF" w:rsidP="006553FF">
      <w:pPr>
        <w:spacing w:before="120" w:after="120" w:line="240" w:lineRule="auto"/>
        <w:ind w:firstLine="540"/>
        <w:jc w:val="both"/>
        <w:rPr>
          <w:rFonts w:asciiTheme="minorHAnsi" w:hAnsiTheme="minorHAnsi" w:cstheme="minorHAnsi"/>
        </w:rPr>
      </w:pPr>
    </w:p>
    <w:p w14:paraId="094C4475" w14:textId="77777777" w:rsidR="00C3240E" w:rsidRPr="00230311" w:rsidRDefault="00C3240E"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65AAFEE3"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Na opravu rozhodnutia sa vzťahuje § 47 ods. 6 </w:t>
      </w:r>
      <w:ins w:id="366" w:author="Autor">
        <w:r w:rsidR="008D11F5">
          <w:t>zákona č. 71/1967 Zb. o správnom konaní (správny poriadok) v znení neskorších predpisov</w:t>
        </w:r>
      </w:ins>
      <w:del w:id="367" w:author="Autor">
        <w:r w:rsidRPr="00230311" w:rsidDel="008D11F5">
          <w:rPr>
            <w:rFonts w:asciiTheme="minorHAnsi" w:hAnsiTheme="minorHAnsi" w:cstheme="minorHAnsi"/>
          </w:rPr>
          <w:delText>správneho poriadku</w:delText>
        </w:r>
      </w:del>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6719DB87" w:rsidR="002F6327" w:rsidRDefault="00C3240E"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7E08FC0B" w14:textId="5FC805C1" w:rsidR="006553FF" w:rsidRDefault="006553FF" w:rsidP="006553FF">
      <w:pPr>
        <w:spacing w:before="120" w:after="120" w:line="240" w:lineRule="auto"/>
        <w:ind w:firstLine="540"/>
        <w:jc w:val="both"/>
        <w:rPr>
          <w:rFonts w:asciiTheme="minorHAnsi" w:hAnsiTheme="minorHAnsi" w:cstheme="minorHAnsi"/>
        </w:rPr>
      </w:pPr>
    </w:p>
    <w:p w14:paraId="30F606DC" w14:textId="42AA6B82" w:rsidR="00A350AB" w:rsidRDefault="00A350AB" w:rsidP="00A350AB">
      <w:pPr>
        <w:pStyle w:val="Odsekzoznamu1"/>
        <w:spacing w:before="240" w:after="240" w:line="276" w:lineRule="auto"/>
        <w:ind w:left="792"/>
        <w:rPr>
          <w:rFonts w:asciiTheme="minorHAnsi" w:hAnsiTheme="minorHAnsi" w:cstheme="minorHAnsi"/>
          <w:b/>
          <w:u w:val="single"/>
        </w:rPr>
      </w:pPr>
      <w:r w:rsidRPr="00A350AB">
        <w:rPr>
          <w:rFonts w:asciiTheme="minorHAnsi" w:hAnsiTheme="minorHAnsi" w:cstheme="minorHAnsi"/>
          <w:b/>
          <w:u w:val="single"/>
        </w:rPr>
        <w:t>Spôsob financovania</w:t>
      </w:r>
    </w:p>
    <w:p w14:paraId="1EEB3F28" w14:textId="64D67058" w:rsidR="007513BC" w:rsidRPr="00A350AB" w:rsidRDefault="007513BC" w:rsidP="00783197">
      <w:pPr>
        <w:pStyle w:val="Odsekzoznamu1"/>
        <w:spacing w:before="240" w:after="240" w:line="276" w:lineRule="auto"/>
        <w:ind w:left="0" w:firstLine="709"/>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29"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230311" w:rsidRDefault="00A350AB" w:rsidP="00A350AB">
      <w:pPr>
        <w:pStyle w:val="Odsekzoznamu"/>
        <w:spacing w:before="120" w:after="120"/>
        <w:ind w:left="2844"/>
        <w:contextualSpacing w:val="0"/>
        <w:rPr>
          <w:rFonts w:asciiTheme="minorHAnsi" w:hAnsiTheme="minorHAnsi" w:cstheme="minorHAnsi"/>
          <w:b/>
          <w:sz w:val="22"/>
          <w:szCs w:val="22"/>
        </w:rPr>
      </w:pPr>
      <w:r w:rsidRPr="00230311">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230311">
        <w:rPr>
          <w:rFonts w:asciiTheme="minorHAnsi" w:hAnsiTheme="minorHAnsi" w:cstheme="minorHAnsi"/>
          <w:b/>
          <w:sz w:val="22"/>
          <w:szCs w:val="22"/>
        </w:rPr>
        <w:t xml:space="preserve"> kombinácia systému zálohových platieb a refundácie</w:t>
      </w:r>
    </w:p>
    <w:p w14:paraId="7B046549" w14:textId="17975A3F" w:rsidR="00A350AB" w:rsidRPr="00230311" w:rsidDel="00206255" w:rsidRDefault="00A350AB" w:rsidP="00DB0F4D">
      <w:pPr>
        <w:pStyle w:val="Odsekzoznamu"/>
        <w:spacing w:before="120" w:after="120"/>
        <w:ind w:left="0"/>
        <w:contextualSpacing w:val="0"/>
        <w:jc w:val="both"/>
        <w:rPr>
          <w:del w:id="368" w:author="Autor"/>
          <w:rFonts w:asciiTheme="minorHAnsi" w:hAnsiTheme="minorHAnsi" w:cstheme="minorHAnsi"/>
          <w:color w:val="000000"/>
          <w:sz w:val="22"/>
          <w:szCs w:val="22"/>
        </w:rPr>
      </w:pPr>
      <w:del w:id="369" w:author="Autor">
        <w:r w:rsidRPr="00230311" w:rsidDel="00206255">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206255">
          <w:rPr>
            <w:rFonts w:asciiTheme="minorHAnsi" w:hAnsiTheme="minorHAnsi" w:cstheme="minorHAnsi"/>
            <w:i/>
            <w:sz w:val="22"/>
            <w:szCs w:val="22"/>
          </w:rPr>
          <w:delText>.</w:delText>
        </w:r>
        <w:r w:rsidRPr="00230311" w:rsidDel="00206255">
          <w:rPr>
            <w:rFonts w:asciiTheme="minorHAnsi" w:hAnsiTheme="minorHAnsi" w:cstheme="minorHAnsi"/>
            <w:i/>
            <w:sz w:val="22"/>
            <w:szCs w:val="22"/>
          </w:rPr>
          <w:delText>)</w:delText>
        </w:r>
      </w:del>
    </w:p>
    <w:p w14:paraId="72AEA012" w14:textId="77777777" w:rsidR="00A350AB" w:rsidRPr="00230311" w:rsidRDefault="00A350AB" w:rsidP="00A350AB">
      <w:pPr>
        <w:pStyle w:val="Odsekzoznamu"/>
        <w:spacing w:before="120" w:after="120"/>
        <w:contextualSpacing w:val="0"/>
        <w:jc w:val="both"/>
        <w:rPr>
          <w:rFonts w:asciiTheme="minorHAnsi" w:hAnsiTheme="minorHAnsi" w:cstheme="minorHAnsi"/>
          <w:color w:val="000000"/>
          <w:sz w:val="22"/>
          <w:szCs w:val="22"/>
        </w:rPr>
      </w:pPr>
    </w:p>
    <w:p w14:paraId="303FCACD" w14:textId="77777777" w:rsidR="00A350AB" w:rsidRPr="00230311" w:rsidRDefault="00A350AB" w:rsidP="00A350AB">
      <w:pPr>
        <w:pStyle w:val="Odsekzoznamu"/>
        <w:numPr>
          <w:ilvl w:val="0"/>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1A53E27B" w14:textId="7BE1EE2F" w:rsidR="00A350AB" w:rsidRPr="00230311" w:rsidDel="00206255" w:rsidRDefault="00A350AB" w:rsidP="0041446D">
      <w:pPr>
        <w:pStyle w:val="Odsekzoznamu"/>
        <w:spacing w:before="120" w:after="120"/>
        <w:ind w:left="0"/>
        <w:contextualSpacing w:val="0"/>
        <w:jc w:val="both"/>
        <w:rPr>
          <w:del w:id="370" w:author="Autor"/>
          <w:rFonts w:asciiTheme="minorHAnsi" w:hAnsiTheme="minorHAnsi" w:cstheme="minorHAnsi"/>
          <w:i/>
          <w:sz w:val="22"/>
          <w:szCs w:val="22"/>
        </w:rPr>
      </w:pPr>
      <w:del w:id="371" w:author="Autor">
        <w:r w:rsidRPr="00230311" w:rsidDel="00206255">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206255">
          <w:rPr>
            <w:rFonts w:asciiTheme="minorHAnsi" w:hAnsiTheme="minorHAnsi" w:cstheme="minorHAnsi"/>
            <w:i/>
            <w:sz w:val="22"/>
            <w:szCs w:val="22"/>
          </w:rPr>
          <w:delText>.</w:delText>
        </w:r>
        <w:r w:rsidRPr="00230311" w:rsidDel="00206255">
          <w:rPr>
            <w:rFonts w:asciiTheme="minorHAnsi" w:hAnsiTheme="minorHAnsi" w:cstheme="minorHAnsi"/>
            <w:i/>
            <w:sz w:val="22"/>
            <w:szCs w:val="22"/>
          </w:rPr>
          <w:delText>)</w:delText>
        </w:r>
      </w:del>
    </w:p>
    <w:p w14:paraId="2ED4194A" w14:textId="77777777" w:rsidR="00A350AB" w:rsidRDefault="00A350AB" w:rsidP="006553FF">
      <w:pPr>
        <w:spacing w:before="120" w:after="120" w:line="240" w:lineRule="auto"/>
        <w:ind w:firstLine="540"/>
        <w:jc w:val="both"/>
        <w:rPr>
          <w:rFonts w:asciiTheme="minorHAnsi" w:hAnsiTheme="minorHAnsi" w:cstheme="minorHAnsi"/>
        </w:rPr>
      </w:pPr>
    </w:p>
    <w:p w14:paraId="7E62EBF8" w14:textId="77777777" w:rsidR="006553FF" w:rsidRPr="00584F91" w:rsidRDefault="006553FF" w:rsidP="006553FF">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w:t>
      </w:r>
      <w:r w:rsidRPr="00584F91">
        <w:rPr>
          <w:rFonts w:asciiTheme="minorHAnsi" w:eastAsiaTheme="minorHAnsi" w:hAnsiTheme="minorHAnsi"/>
          <w:color w:val="000000"/>
        </w:rPr>
        <w:lastRenderedPageBreak/>
        <w:t xml:space="preserve">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7A1595">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7A1595">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7A1595">
      <w:pPr>
        <w:spacing w:before="120" w:after="120" w:line="240" w:lineRule="auto"/>
        <w:ind w:firstLine="540"/>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4BD1F4E" w14:textId="77777777" w:rsidR="006553FF" w:rsidRPr="00230311" w:rsidRDefault="006553FF" w:rsidP="006553FF">
      <w:pPr>
        <w:spacing w:before="120" w:after="120" w:line="240" w:lineRule="auto"/>
        <w:ind w:firstLine="540"/>
        <w:jc w:val="both"/>
        <w:rPr>
          <w:rFonts w:asciiTheme="minorHAnsi" w:hAnsiTheme="minorHAnsi" w:cstheme="minorHAnsi"/>
        </w:rPr>
      </w:pPr>
    </w:p>
    <w:p w14:paraId="27A49706" w14:textId="6A7374F0" w:rsidR="00426411" w:rsidRPr="00230311" w:rsidRDefault="00426411"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77B54C1" w:rsidR="00B822E1" w:rsidRPr="00230311" w:rsidRDefault="00B822E1"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 xml:space="preserve">ediskriminácia na národnej úrovni zabezpečuje Ministerstvo práce, sociálnych </w:t>
      </w:r>
      <w:r w:rsidRPr="00230311">
        <w:rPr>
          <w:rFonts w:asciiTheme="minorHAnsi" w:hAnsiTheme="minorHAnsi" w:cstheme="minorHAnsi"/>
        </w:rPr>
        <w:lastRenderedPageBreak/>
        <w:t>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6553FF">
      <w:pPr>
        <w:spacing w:before="120" w:after="120" w:line="240" w:lineRule="auto"/>
        <w:ind w:firstLine="357"/>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6553FF">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0"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1"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1B6D362C" w:rsidR="00237752" w:rsidRDefault="00A64129" w:rsidP="006553FF">
      <w:pPr>
        <w:spacing w:before="120" w:after="120" w:line="240" w:lineRule="auto"/>
        <w:ind w:firstLine="357"/>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 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6553FF">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78C1FFD3" w:rsidR="00E54FE7" w:rsidRDefault="000C290F"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ins w:id="372" w:author="Autor">
        <w:r w:rsidR="00F17D09">
          <w:t>zákona č. 513/1991 Zb. Obchodný zákonník v znení neskorších predpisov</w:t>
        </w:r>
      </w:ins>
      <w:del w:id="373" w:author="Autor">
        <w:r w:rsidR="00E54FE7" w:rsidRPr="00230311" w:rsidDel="00F17D09">
          <w:rPr>
            <w:rFonts w:asciiTheme="minorHAnsi" w:hAnsiTheme="minorHAnsi" w:cstheme="minorHAnsi"/>
          </w:rPr>
          <w:delText>Obchodného zákonníka</w:delText>
        </w:r>
      </w:del>
      <w:r w:rsidR="00E54FE7" w:rsidRPr="00230311">
        <w:rPr>
          <w:rFonts w:asciiTheme="minorHAnsi" w:hAnsiTheme="minorHAnsi" w:cstheme="minorHAnsi"/>
        </w:rPr>
        <w:t xml:space="preserve">. </w:t>
      </w:r>
    </w:p>
    <w:p w14:paraId="5E0F709B" w14:textId="0AA6E951" w:rsidR="004812E5" w:rsidRPr="00230311" w:rsidRDefault="004812E5" w:rsidP="006553FF">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374" w:author="Autor">
        <w:r w:rsidR="00CE0E27">
          <w:rPr>
            <w:rFonts w:asciiTheme="minorHAnsi" w:hAnsiTheme="minorHAnsi"/>
          </w:rPr>
          <w:t xml:space="preserve">interným </w:t>
        </w:r>
      </w:ins>
      <w:r w:rsidRPr="005E75DE">
        <w:rPr>
          <w:rFonts w:asciiTheme="minorHAnsi" w:hAnsiTheme="minorHAnsi"/>
        </w:rPr>
        <w:t>rozhodnutím o schválení ŽoNFP. Rozhodnutie o schválení ŽoNFP nadobúda</w:t>
      </w:r>
      <w:ins w:id="375" w:author="Autor">
        <w:r w:rsidR="00CE0E27">
          <w:rPr>
            <w:rFonts w:asciiTheme="minorHAnsi" w:hAnsiTheme="minorHAnsi"/>
          </w:rPr>
          <w:t xml:space="preserve"> platnosť doručením prijímateľovi a</w:t>
        </w:r>
      </w:ins>
      <w:r w:rsidRPr="005E75DE">
        <w:rPr>
          <w:rFonts w:asciiTheme="minorHAnsi" w:hAnsiTheme="minorHAnsi"/>
        </w:rPr>
        <w:t xml:space="preserve"> účinnosť v momente, keď nadobudne právoplatnosť podľa paragrafu 52 odsek 1 zákona </w:t>
      </w:r>
      <w:del w:id="376" w:author="Autor">
        <w:r w:rsidRPr="005E75DE" w:rsidDel="00CE0E27">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56354E65"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ins w:id="377" w:author="Autor">
        <w:r w:rsidR="00B976D8">
          <w:rPr>
            <w:rFonts w:asciiTheme="minorHAnsi" w:hAnsiTheme="minorHAnsi" w:cstheme="minorHAnsi"/>
            <w:spacing w:val="-3"/>
            <w:sz w:val="22"/>
            <w:szCs w:val="22"/>
          </w:rPr>
          <w:t xml:space="preserve">ŽoNFP </w:t>
        </w:r>
      </w:ins>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6553FF">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ktorý poskytol potrebnú súčinnosť.</w:t>
      </w:r>
    </w:p>
    <w:p w14:paraId="2581CBA4" w14:textId="65623866" w:rsidR="005E2206" w:rsidRPr="00230311" w:rsidDel="00DD1C59" w:rsidRDefault="005E2206" w:rsidP="006553FF">
      <w:pPr>
        <w:spacing w:before="120" w:after="120" w:line="240" w:lineRule="auto"/>
        <w:ind w:firstLine="540"/>
        <w:jc w:val="both"/>
        <w:rPr>
          <w:del w:id="378" w:author="Autor"/>
          <w:rFonts w:asciiTheme="minorHAnsi" w:hAnsiTheme="minorHAnsi" w:cstheme="minorHAnsi"/>
        </w:rPr>
      </w:pPr>
    </w:p>
    <w:p w14:paraId="3D693C0C" w14:textId="014E846C" w:rsidR="00412BEC"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1C6F6062" w:rsidR="002F6327" w:rsidRPr="00230311" w:rsidRDefault="00412BEC"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Vzor zmluvy o</w:t>
      </w:r>
      <w:del w:id="379" w:author="Autor">
        <w:r w:rsidR="004812E5" w:rsidDel="00F65CD1">
          <w:rPr>
            <w:rFonts w:asciiTheme="minorHAnsi" w:hAnsiTheme="minorHAnsi" w:cstheme="minorHAnsi"/>
          </w:rPr>
          <w:delText xml:space="preserve"> </w:delText>
        </w:r>
      </w:del>
      <w:ins w:id="380" w:author="Autor">
        <w:r w:rsidR="00F65CD1">
          <w:rPr>
            <w:rFonts w:asciiTheme="minorHAnsi" w:hAnsiTheme="minorHAnsi" w:cstheme="minorHAnsi"/>
          </w:rPr>
          <w:t> </w:t>
        </w:r>
      </w:ins>
      <w:r w:rsidRPr="00230311">
        <w:rPr>
          <w:rFonts w:asciiTheme="minorHAnsi" w:hAnsiTheme="minorHAnsi" w:cstheme="minorHAnsi"/>
        </w:rPr>
        <w:t>NFP</w:t>
      </w:r>
      <w:ins w:id="381" w:author="Autor">
        <w:r w:rsidR="00F65CD1">
          <w:rPr>
            <w:rFonts w:asciiTheme="minorHAnsi" w:hAnsiTheme="minorHAnsi" w:cstheme="minorHAnsi"/>
          </w:rPr>
          <w:t>,</w:t>
        </w:r>
      </w:ins>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2"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w:t>
      </w:r>
      <w:r w:rsidR="001111BA">
        <w:rPr>
          <w:rFonts w:asciiTheme="minorHAnsi" w:hAnsiTheme="minorHAnsi" w:cstheme="minorHAnsi"/>
        </w:rPr>
        <w:br/>
      </w:r>
      <w:r w:rsidR="001132F4" w:rsidRPr="00230311">
        <w:rPr>
          <w:rFonts w:asciiTheme="minorHAnsi" w:hAnsiTheme="minorHAnsi" w:cstheme="minorHAnsi"/>
        </w:rPr>
        <w:t xml:space="preserve">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1E4AEF92" w:rsidR="00DC3FBA" w:rsidRPr="00230311" w:rsidRDefault="00DC3FBA" w:rsidP="004100AE">
      <w:pPr>
        <w:ind w:firstLine="540"/>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del w:id="382" w:author="Autor">
        <w:r w:rsidRPr="00230311" w:rsidDel="00B45E25">
          <w:rPr>
            <w:rFonts w:asciiTheme="minorHAnsi" w:eastAsiaTheme="minorHAnsi" w:hAnsiTheme="minorHAnsi" w:cstheme="minorHAnsi"/>
          </w:rPr>
          <w:delText>bezodkladne po podpise</w:delText>
        </w:r>
      </w:del>
      <w:ins w:id="383" w:author="Autor">
        <w:r w:rsidR="00B45E25">
          <w:rPr>
            <w:rFonts w:asciiTheme="minorHAnsi" w:eastAsiaTheme="minorHAnsi" w:hAnsiTheme="minorHAnsi" w:cstheme="minorHAnsi"/>
          </w:rPr>
          <w:t>podpísanej</w:t>
        </w:r>
      </w:ins>
      <w:r w:rsidRPr="00230311">
        <w:rPr>
          <w:rFonts w:asciiTheme="minorHAnsi" w:eastAsiaTheme="minorHAnsi" w:hAnsiTheme="minorHAnsi" w:cstheme="minorHAnsi"/>
        </w:rPr>
        <w:t xml:space="preserve"> štatutárnym orgánom</w:t>
      </w:r>
      <w:ins w:id="384" w:author="Auto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ins>
      <w:r w:rsidRPr="00230311">
        <w:rPr>
          <w:rFonts w:asciiTheme="minorHAnsi" w:eastAsiaTheme="minorHAnsi" w:hAnsiTheme="minorHAnsi" w:cstheme="minorHAnsi"/>
        </w:rPr>
        <w:t xml:space="preserve">. V zmysle zákona </w:t>
      </w:r>
      <w:del w:id="385" w:author="Autor">
        <w:r w:rsidRPr="00230311" w:rsidDel="00F65CD1">
          <w:rPr>
            <w:rFonts w:asciiTheme="minorHAnsi" w:eastAsiaTheme="minorHAnsi" w:hAnsiTheme="minorHAnsi" w:cstheme="minorHAnsi"/>
          </w:rPr>
          <w:delText xml:space="preserve">č. 305/2013 o elektronickej podobe výkonu pôsobnosti orgánov verejnej moci a o zmene a doplnení niektorých zákonov (zákon </w:delText>
        </w:r>
      </w:del>
      <w:r w:rsidRPr="00230311">
        <w:rPr>
          <w:rFonts w:asciiTheme="minorHAnsi" w:eastAsiaTheme="minorHAnsi" w:hAnsiTheme="minorHAnsi" w:cstheme="minorHAnsi"/>
        </w:rPr>
        <w:t>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del w:id="386" w:author="Autor">
        <w:r w:rsidR="00C13825" w:rsidRPr="00230311" w:rsidDel="00913514">
          <w:rPr>
            <w:rFonts w:asciiTheme="minorHAnsi" w:eastAsiaTheme="minorHAnsi" w:hAnsiTheme="minorHAnsi" w:cstheme="minorHAnsi"/>
          </w:rPr>
          <w:delText> </w:delText>
        </w:r>
      </w:del>
      <w:r w:rsidRPr="00230311">
        <w:rPr>
          <w:rFonts w:asciiTheme="minorHAnsi" w:eastAsiaTheme="minorHAnsi" w:hAnsiTheme="minorHAnsi" w:cstheme="minorHAnsi"/>
        </w:rPr>
        <w:t>Governmente</w:t>
      </w:r>
      <w:del w:id="387" w:author="Autor">
        <w:r w:rsidRPr="00230311" w:rsidDel="00F65CD1">
          <w:rPr>
            <w:rFonts w:asciiTheme="minorHAnsi" w:eastAsiaTheme="minorHAnsi" w:hAnsiTheme="minorHAnsi" w:cstheme="minorHAnsi"/>
          </w:rPr>
          <w:delText>)</w:delText>
        </w:r>
      </w:del>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del w:id="388" w:author="Autor">
        <w:r w:rsidRPr="00230311" w:rsidDel="008737A8">
          <w:rPr>
            <w:rFonts w:asciiTheme="minorHAnsi" w:eastAsiaTheme="minorHAnsi" w:hAnsiTheme="minorHAnsi" w:cstheme="minorHAnsi"/>
          </w:rPr>
          <w:delText>(na základe kvalifikovaného certifikátu,</w:delText>
        </w:r>
      </w:del>
      <w:ins w:id="389" w:author="Autor">
        <w:r w:rsidR="008737A8">
          <w:rPr>
            <w:rFonts w:asciiTheme="minorHAnsi" w:eastAsiaTheme="minorHAnsi" w:hAnsiTheme="minorHAnsi" w:cstheme="minorHAnsi"/>
          </w:rPr>
          <w:t xml:space="preserve">s </w:t>
        </w:r>
      </w:ins>
      <w:r w:rsidRPr="00230311">
        <w:rPr>
          <w:rFonts w:asciiTheme="minorHAnsi" w:eastAsiaTheme="minorHAnsi" w:hAnsiTheme="minorHAnsi" w:cstheme="minorHAnsi"/>
        </w:rPr>
        <w:t xml:space="preserve"> mandátn</w:t>
      </w:r>
      <w:ins w:id="390" w:author="Autor">
        <w:r w:rsidR="008737A8">
          <w:rPr>
            <w:rFonts w:asciiTheme="minorHAnsi" w:eastAsiaTheme="minorHAnsi" w:hAnsiTheme="minorHAnsi" w:cstheme="minorHAnsi"/>
          </w:rPr>
          <w:t>ym</w:t>
        </w:r>
      </w:ins>
      <w:del w:id="391" w:author="Autor">
        <w:r w:rsidRPr="00230311" w:rsidDel="008737A8">
          <w:rPr>
            <w:rFonts w:asciiTheme="minorHAnsi" w:eastAsiaTheme="minorHAnsi" w:hAnsiTheme="minorHAnsi" w:cstheme="minorHAnsi"/>
          </w:rPr>
          <w:delText>eho</w:delText>
        </w:r>
      </w:del>
      <w:r w:rsidRPr="00230311">
        <w:rPr>
          <w:rFonts w:asciiTheme="minorHAnsi" w:eastAsiaTheme="minorHAnsi" w:hAnsiTheme="minorHAnsi" w:cstheme="minorHAnsi"/>
        </w:rPr>
        <w:t xml:space="preserve"> certifikát</w:t>
      </w:r>
      <w:ins w:id="392" w:author="Autor">
        <w:r w:rsidR="008737A8">
          <w:rPr>
            <w:rFonts w:asciiTheme="minorHAnsi" w:eastAsiaTheme="minorHAnsi" w:hAnsiTheme="minorHAnsi" w:cstheme="minorHAnsi"/>
          </w:rPr>
          <w:t>om</w:t>
        </w:r>
      </w:ins>
      <w:del w:id="393" w:author="Autor">
        <w:r w:rsidRPr="00230311" w:rsidDel="008737A8">
          <w:rPr>
            <w:rFonts w:asciiTheme="minorHAnsi" w:eastAsiaTheme="minorHAnsi" w:hAnsiTheme="minorHAnsi" w:cstheme="minorHAnsi"/>
          </w:rPr>
          <w:delText>u)</w:delText>
        </w:r>
      </w:del>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 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 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64CA27D1" w:rsidR="00DC3FBA" w:rsidRPr="00230311" w:rsidRDefault="00DC3FBA" w:rsidP="006553FF">
      <w:pPr>
        <w:spacing w:before="120" w:after="120" w:line="240" w:lineRule="auto"/>
        <w:ind w:firstLine="540"/>
        <w:jc w:val="both"/>
        <w:rPr>
          <w:rFonts w:asciiTheme="minorHAnsi" w:hAnsiTheme="minorHAnsi" w:cstheme="minorHAnsi"/>
        </w:rPr>
      </w:pPr>
      <w:del w:id="394" w:author="Autor">
        <w:r w:rsidRPr="00230311" w:rsidDel="00AB23A3">
          <w:rPr>
            <w:rFonts w:asciiTheme="minorHAnsi" w:eastAsiaTheme="minorHAnsi" w:hAnsiTheme="minorHAnsi" w:cstheme="minorHAnsi"/>
          </w:rPr>
          <w:delText>Iba v</w:delText>
        </w:r>
      </w:del>
      <w:ins w:id="395" w:author="Autor">
        <w:r w:rsidR="00AB23A3">
          <w:rPr>
            <w:rFonts w:asciiTheme="minorHAnsi" w:eastAsiaTheme="minorHAnsi" w:hAnsiTheme="minorHAnsi" w:cstheme="minorHAnsi"/>
          </w:rPr>
          <w:t>V</w:t>
        </w:r>
      </w:ins>
      <w:r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Pr="00230311">
        <w:rPr>
          <w:rFonts w:asciiTheme="minorHAnsi" w:eastAsiaTheme="minorHAnsi" w:hAnsiTheme="minorHAnsi" w:cstheme="minorHAnsi"/>
        </w:rPr>
        <w:t>v </w:t>
      </w:r>
      <w:del w:id="396" w:author="Autor">
        <w:r w:rsidR="004812E5" w:rsidDel="00D0173D">
          <w:rPr>
            <w:rFonts w:asciiTheme="minorHAnsi" w:eastAsiaTheme="minorHAnsi" w:hAnsiTheme="minorHAnsi" w:cstheme="minorHAnsi"/>
          </w:rPr>
          <w:delText>písomnej</w:delText>
        </w:r>
        <w:r w:rsidR="004812E5" w:rsidRPr="00230311" w:rsidDel="00D0173D">
          <w:rPr>
            <w:rFonts w:asciiTheme="minorHAnsi" w:eastAsiaTheme="minorHAnsi" w:hAnsiTheme="minorHAnsi" w:cstheme="minorHAnsi"/>
          </w:rPr>
          <w:delText xml:space="preserve"> </w:delText>
        </w:r>
      </w:del>
      <w:ins w:id="397" w:author="Auto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ins>
      <w:del w:id="398" w:author="Autor">
        <w:r w:rsidRPr="00230311" w:rsidDel="00D0173D">
          <w:rPr>
            <w:rFonts w:asciiTheme="minorHAnsi" w:eastAsiaTheme="minorHAnsi" w:hAnsiTheme="minorHAnsi" w:cstheme="minorHAnsi"/>
          </w:rPr>
          <w:delText>forme</w:delText>
        </w:r>
      </w:del>
      <w:ins w:id="399" w:author="Autor">
        <w:r w:rsidR="00D0173D">
          <w:rPr>
            <w:rFonts w:asciiTheme="minorHAnsi" w:eastAsiaTheme="minorHAnsi" w:hAnsiTheme="minorHAnsi" w:cstheme="minorHAnsi"/>
          </w:rPr>
          <w:t>podobe</w:t>
        </w:r>
      </w:ins>
      <w:r w:rsidRPr="00230311">
        <w:rPr>
          <w:rFonts w:asciiTheme="minorHAnsi" w:eastAsiaTheme="minorHAnsi" w:hAnsiTheme="minorHAnsi" w:cstheme="minorHAnsi"/>
        </w:rPr>
        <w:t xml:space="preserve">. </w:t>
      </w:r>
      <w:ins w:id="400" w:author="Autor">
        <w:r w:rsidR="00AB23A3">
          <w:t>Každá zmluvná strana môže vopred prejaviť vôľu uzavrieť zmluvu o NFP v listinnej podobe.</w:t>
        </w:r>
        <w:r w:rsidR="00AB23A3"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V tomto prípade RO OP TP zašle žiadateľovi návrh na uzavretie zmluvy o</w:t>
      </w:r>
      <w:del w:id="401" w:author="Autor">
        <w:r w:rsidRPr="00230311" w:rsidDel="00AB23A3">
          <w:rPr>
            <w:rFonts w:asciiTheme="minorHAnsi" w:eastAsiaTheme="minorHAnsi" w:hAnsiTheme="minorHAnsi" w:cstheme="minorHAnsi"/>
          </w:rPr>
          <w:delText xml:space="preserve"> </w:delText>
        </w:r>
      </w:del>
      <w:ins w:id="402" w:author="Autor">
        <w:r w:rsidR="00AB23A3">
          <w:rPr>
            <w:rFonts w:asciiTheme="minorHAnsi" w:eastAsiaTheme="minorHAnsi" w:hAnsiTheme="minorHAnsi" w:cstheme="minorHAnsi"/>
          </w:rPr>
          <w:t> </w:t>
        </w:r>
      </w:ins>
      <w:r w:rsidRPr="00230311">
        <w:rPr>
          <w:rFonts w:asciiTheme="minorHAnsi" w:eastAsiaTheme="minorHAnsi" w:hAnsiTheme="minorHAnsi" w:cstheme="minorHAnsi"/>
        </w:rPr>
        <w:t>NFP</w:t>
      </w:r>
      <w:ins w:id="403" w:author="Autor">
        <w:r w:rsidR="00AB23A3">
          <w:rPr>
            <w:rFonts w:asciiTheme="minorHAnsi" w:eastAsiaTheme="minorHAnsi" w:hAnsiTheme="minorHAnsi" w:cstheme="minorHAnsi"/>
          </w:rPr>
          <w:t xml:space="preserve">, podpísaný </w:t>
        </w:r>
        <w:r w:rsidR="00AB23A3" w:rsidRPr="00230311">
          <w:rPr>
            <w:rFonts w:asciiTheme="minorHAnsi" w:eastAsiaTheme="minorHAnsi" w:hAnsiTheme="minorHAnsi" w:cstheme="minorHAnsi"/>
          </w:rPr>
          <w:t>štatutárnym orgánom</w:t>
        </w:r>
        <w:r w:rsidR="00AB23A3">
          <w:rPr>
            <w:rFonts w:asciiTheme="minorHAnsi" w:eastAsiaTheme="minorHAnsi" w:hAnsiTheme="minorHAnsi" w:cstheme="minorHAnsi"/>
          </w:rPr>
          <w:t xml:space="preserve"> </w:t>
        </w:r>
        <w:r w:rsidR="00AB23A3">
          <w:t>RO OP TP, resp. jeho oprávneným zástupcom,</w:t>
        </w:r>
      </w:ins>
      <w:r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rovnopisoch doporučenou poštou, alebo iným vhodným spôsobom </w:t>
      </w:r>
      <w:ins w:id="404" w:author="Autor">
        <w:r w:rsidR="00AB23A3">
          <w:t>v termíne do 10  pracovných dní od splnenia všetkých podmienok uvedených v odsekoch a), b), c) tejto časti vyzvania</w:t>
        </w:r>
      </w:ins>
      <w:del w:id="405" w:author="Autor">
        <w:r w:rsidRPr="00230311" w:rsidDel="00AB23A3">
          <w:rPr>
            <w:rFonts w:asciiTheme="minorHAnsi" w:eastAsiaTheme="minorHAnsi" w:hAnsiTheme="minorHAnsi" w:cstheme="minorHAnsi"/>
          </w:rPr>
          <w:delText>bezodkladne po podpise štatutárnym orgánom</w:delText>
        </w:r>
      </w:del>
      <w:r w:rsidRPr="00230311">
        <w:rPr>
          <w:rFonts w:asciiTheme="minorHAnsi" w:eastAsiaTheme="minorHAnsi" w:hAnsiTheme="minorHAnsi" w:cstheme="minorHAnsi"/>
        </w:rPr>
        <w:t>.</w:t>
      </w:r>
    </w:p>
    <w:p w14:paraId="16DBDD33" w14:textId="029EBA97"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71766F29"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ins w:id="406" w:author="Autor">
        <w:r w:rsidR="00AB23A3">
          <w:rPr>
            <w:rFonts w:asciiTheme="minorHAnsi" w:hAnsiTheme="minorHAnsi" w:cstheme="minorHAnsi"/>
          </w:rPr>
          <w:t xml:space="preserve">písomného </w:t>
        </w:r>
      </w:ins>
      <w:r w:rsidRPr="00230311">
        <w:rPr>
          <w:rFonts w:asciiTheme="minorHAnsi" w:hAnsiTheme="minorHAnsi" w:cstheme="minorHAnsi"/>
        </w:rPr>
        <w:t>prejavu žiadateľa o odmietnutí návrhu na uzavretie zmluvy o</w:t>
      </w:r>
      <w:del w:id="407" w:author="Autor">
        <w:r w:rsidR="004812E5" w:rsidDel="00AB23A3">
          <w:rPr>
            <w:rFonts w:asciiTheme="minorHAnsi" w:hAnsiTheme="minorHAnsi" w:cstheme="minorHAnsi"/>
          </w:rPr>
          <w:delText xml:space="preserve"> </w:delText>
        </w:r>
      </w:del>
      <w:ins w:id="408" w:author="Autor">
        <w:r w:rsidR="00AB23A3">
          <w:rPr>
            <w:rFonts w:asciiTheme="minorHAnsi" w:hAnsiTheme="minorHAnsi" w:cstheme="minorHAnsi"/>
          </w:rPr>
          <w:t> </w:t>
        </w:r>
      </w:ins>
      <w:r w:rsidRPr="00230311">
        <w:rPr>
          <w:rFonts w:asciiTheme="minorHAnsi" w:hAnsiTheme="minorHAnsi" w:cstheme="minorHAnsi"/>
        </w:rPr>
        <w:t>NFP</w:t>
      </w:r>
      <w:ins w:id="409" w:author="Autor">
        <w:r w:rsidR="00AB23A3">
          <w:rPr>
            <w:rFonts w:asciiTheme="minorHAnsi" w:hAnsiTheme="minorHAnsi" w:cstheme="minorHAnsi"/>
          </w:rPr>
          <w:t xml:space="preserve"> riadiacemu orgánu OP TP</w:t>
        </w:r>
      </w:ins>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del w:id="410" w:author="Autor">
        <w:r w:rsidRPr="00230311" w:rsidDel="00AB23A3">
          <w:rPr>
            <w:rFonts w:asciiTheme="minorHAnsi" w:hAnsiTheme="minorHAnsi" w:cstheme="minorHAnsi"/>
          </w:rPr>
          <w:delText xml:space="preserve"> </w:delText>
        </w:r>
      </w:del>
      <w:ins w:id="411" w:author="Autor">
        <w:r w:rsidR="00AB23A3">
          <w:rPr>
            <w:rFonts w:asciiTheme="minorHAnsi" w:hAnsiTheme="minorHAnsi" w:cstheme="minorHAnsi"/>
          </w:rPr>
          <w:t xml:space="preserve"> </w:t>
        </w:r>
      </w:ins>
      <w:r w:rsidRPr="00230311">
        <w:rPr>
          <w:rFonts w:asciiTheme="minorHAnsi" w:hAnsiTheme="minorHAnsi" w:cstheme="minorHAnsi"/>
        </w:rPr>
        <w:t xml:space="preserve">zmluvy </w:t>
      </w:r>
      <w:del w:id="412" w:author="Autor">
        <w:r w:rsidR="001111BA" w:rsidDel="00AB23A3">
          <w:rPr>
            <w:rFonts w:asciiTheme="minorHAnsi" w:hAnsiTheme="minorHAnsi" w:cstheme="minorHAnsi"/>
          </w:rPr>
          <w:br/>
        </w:r>
      </w:del>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p>
    <w:p w14:paraId="3065C6CD" w14:textId="52ED8C11" w:rsidR="00AD38B6" w:rsidRPr="00230311" w:rsidRDefault="001F4F42" w:rsidP="006553FF">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lastRenderedPageBreak/>
        <w:t xml:space="preserve">V prípade </w:t>
      </w:r>
      <w:del w:id="413" w:author="Autor">
        <w:r w:rsidR="004812E5" w:rsidDel="00544982">
          <w:rPr>
            <w:rFonts w:asciiTheme="minorHAnsi" w:eastAsiaTheme="minorHAnsi" w:hAnsiTheme="minorHAnsi"/>
          </w:rPr>
          <w:delText>písomnej formy</w:delText>
        </w:r>
      </w:del>
      <w:ins w:id="414" w:author="Autor">
        <w:r w:rsidR="00544982">
          <w:rPr>
            <w:rFonts w:asciiTheme="minorHAnsi" w:eastAsiaTheme="minorHAnsi" w:hAnsiTheme="minorHAnsi"/>
          </w:rPr>
          <w:t>listinnej podoby</w:t>
        </w:r>
      </w:ins>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3"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0482CFBE" w:rsidR="00AD5488" w:rsidRPr="00230311" w:rsidRDefault="00AD5488" w:rsidP="006553FF">
      <w:pPr>
        <w:spacing w:before="120" w:after="120" w:line="240" w:lineRule="auto"/>
        <w:ind w:firstLine="540"/>
        <w:jc w:val="both"/>
        <w:rPr>
          <w:rFonts w:asciiTheme="minorHAnsi" w:hAnsiTheme="minorHAnsi" w:cstheme="minorHAnsi"/>
        </w:rPr>
      </w:pPr>
      <w:del w:id="415" w:author="Autor">
        <w:r w:rsidRPr="00230311" w:rsidDel="00AD61EB">
          <w:rPr>
            <w:rFonts w:asciiTheme="minorHAnsi" w:hAnsiTheme="minorHAnsi" w:cstheme="minorHAnsi"/>
          </w:rPr>
          <w:delText>Deň doručenia prijatého návrhu na uzavretie zmluvy o NFP je dňom nadobudnutia platnosti a</w:delText>
        </w:r>
        <w:r w:rsidR="0041446D" w:rsidDel="00AD61EB">
          <w:rPr>
            <w:rFonts w:asciiTheme="minorHAnsi" w:hAnsiTheme="minorHAnsi" w:cstheme="minorHAnsi"/>
          </w:rPr>
          <w:delText> </w:delText>
        </w:r>
        <w:r w:rsidRPr="00230311" w:rsidDel="00AD61EB">
          <w:rPr>
            <w:rFonts w:asciiTheme="minorHAnsi" w:hAnsiTheme="minorHAnsi" w:cstheme="minorHAnsi"/>
          </w:rPr>
          <w:delText>zároveň momentom uzavretia zmluvy</w:delText>
        </w:r>
        <w:r w:rsidR="004812E5" w:rsidDel="00AD61EB">
          <w:rPr>
            <w:rFonts w:asciiTheme="minorHAnsi" w:hAnsiTheme="minorHAnsi" w:cstheme="minorHAnsi"/>
          </w:rPr>
          <w:delText xml:space="preserve"> o NFP</w:delText>
        </w:r>
        <w:r w:rsidRPr="00230311" w:rsidDel="00AD61EB">
          <w:rPr>
            <w:rFonts w:asciiTheme="minorHAnsi" w:hAnsiTheme="minorHAnsi" w:cstheme="minorHAnsi"/>
          </w:rPr>
          <w:delText>.</w:delText>
        </w:r>
      </w:del>
      <w:ins w:id="416" w:author="Autor">
        <w:r w:rsidR="00AD61EB">
          <w:rPr>
            <w:rFonts w:asciiTheme="minorHAnsi" w:hAnsiTheme="minorHAnsi" w:cstheme="minorHAnsi"/>
          </w:rPr>
          <w:t>Zmluva o NFP nadobúda platnosť dňom jej podpisu obidvoma zmluvnými stranami.</w:t>
        </w:r>
      </w:ins>
      <w:r w:rsidRPr="00230311">
        <w:rPr>
          <w:rFonts w:asciiTheme="minorHAnsi" w:hAnsiTheme="minorHAnsi" w:cstheme="minorHAnsi"/>
        </w:rPr>
        <w:t xml:space="preserve"> </w:t>
      </w:r>
    </w:p>
    <w:p w14:paraId="54C5AA59" w14:textId="1390021A" w:rsidR="00AD5488" w:rsidRPr="00230311"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ins w:id="417" w:author="Autor">
        <w:r w:rsidR="00D3374B">
          <w:t xml:space="preserve">č. 211/2000 Z. z. o slobodnom prístupe k informáciám a o zmene a doplnení niektorých zákonov (zákon o slobode informácií) v znení neskorších predpisov </w:t>
        </w:r>
      </w:ins>
      <w:del w:id="418" w:author="Autor">
        <w:r w:rsidRPr="00230311" w:rsidDel="00D3374B">
          <w:rPr>
            <w:rFonts w:asciiTheme="minorHAnsi" w:hAnsiTheme="minorHAnsi" w:cstheme="minorHAnsi"/>
          </w:rPr>
          <w:delText xml:space="preserve">o slobode </w:delText>
        </w:r>
        <w:r w:rsidR="00DF6185" w:rsidRPr="00230311" w:rsidDel="00D3374B">
          <w:rPr>
            <w:rFonts w:asciiTheme="minorHAnsi" w:hAnsiTheme="minorHAnsi" w:cstheme="minorHAnsi"/>
          </w:rPr>
          <w:delText xml:space="preserve">informácií </w:delText>
        </w:r>
      </w:del>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ins w:id="419" w:author="Autor">
        <w:r w:rsidR="00370C03">
          <w:rPr>
            <w:rFonts w:asciiTheme="minorHAnsi" w:hAnsiTheme="minorHAnsi" w:cstheme="minorHAnsi"/>
          </w:rPr>
          <w:t xml:space="preserve">prvého </w:t>
        </w:r>
      </w:ins>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3B5E8546" w:rsidR="00AD5488" w:rsidRDefault="00AD5488" w:rsidP="006553FF">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 xml:space="preserve">NFP, vrátane povinnosti RO 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6553FF">
      <w:pPr>
        <w:spacing w:before="120" w:after="120" w:line="240" w:lineRule="auto"/>
        <w:ind w:firstLine="54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ins w:id="420" w:author="Autor">
        <w:r w:rsidR="00555FC0">
          <w:rPr>
            <w:rFonts w:asciiTheme="minorHAnsi" w:hAnsiTheme="minorHAnsi" w:cstheme="minorHAnsi"/>
          </w:rPr>
          <w:t>,</w:t>
        </w:r>
      </w:ins>
      <w:r w:rsidRPr="00230311">
        <w:rPr>
          <w:rFonts w:asciiTheme="minorHAnsi" w:hAnsiTheme="minorHAnsi" w:cstheme="minorHAnsi"/>
        </w:rPr>
        <w:t xml:space="preserve"> ako aj podmienky a spôsob ukončovania zmluvného vzťahu</w:t>
      </w:r>
      <w:ins w:id="421" w:author="Autor">
        <w:r w:rsidR="00555FC0">
          <w:rPr>
            <w:rFonts w:asciiTheme="minorHAnsi" w:hAnsiTheme="minorHAnsi" w:cstheme="minorHAnsi"/>
          </w:rPr>
          <w:t>,</w:t>
        </w:r>
      </w:ins>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6553FF">
      <w:pPr>
        <w:spacing w:before="12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5B3A1791"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422" w:author="Autor">
        <w:r w:rsidR="00555FC0">
          <w:rPr>
            <w:rFonts w:asciiTheme="minorHAnsi" w:hAnsiTheme="minorHAnsi" w:cstheme="minorHAnsi"/>
            <w:sz w:val="22"/>
            <w:szCs w:val="22"/>
          </w:rPr>
          <w:t xml:space="preserve"> a</w:t>
        </w:r>
      </w:ins>
      <w:del w:id="423" w:author="Autor">
        <w:r w:rsidRPr="00230311" w:rsidDel="00555FC0">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2A74AB1F" w14:textId="45F626F4" w:rsidR="009F0023" w:rsidRPr="00230311"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555FC0">
        <w:rPr>
          <w:rFonts w:asciiTheme="minorHAnsi" w:hAnsiTheme="minorHAnsi" w:cstheme="minorHAnsi"/>
          <w:b/>
          <w:rPrChange w:id="424" w:author="Autor">
            <w:rPr>
              <w:rFonts w:asciiTheme="minorHAnsi" w:hAnsiTheme="minorHAnsi" w:cstheme="minorHAnsi"/>
            </w:rPr>
          </w:rPrChange>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2636ABA6"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425" w:author="Autor">
        <w:r w:rsidR="00555FC0">
          <w:rPr>
            <w:rFonts w:asciiTheme="minorHAnsi" w:hAnsiTheme="minorHAnsi" w:cstheme="minorHAnsi"/>
            <w:sz w:val="22"/>
            <w:szCs w:val="22"/>
          </w:rPr>
          <w:t xml:space="preserve"> a</w:t>
        </w:r>
      </w:ins>
      <w:del w:id="426" w:author="Autor">
        <w:r w:rsidRPr="00230311" w:rsidDel="00555FC0">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3EEF8581" w14:textId="0E107FFF" w:rsidR="009D0DD2" w:rsidRDefault="009F0023" w:rsidP="006553FF">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ins w:id="427" w:author="Autor">
        <w:r w:rsidR="00235007">
          <w:rPr>
            <w:rFonts w:asciiTheme="minorHAnsi" w:hAnsiTheme="minorHAnsi" w:cstheme="minorHAnsi"/>
          </w:rPr>
          <w:t xml:space="preserve"> </w:t>
        </w:r>
        <w:r w:rsidR="00235007">
          <w:fldChar w:fldCharType="begin"/>
        </w:r>
        <w:r w:rsidR="00235007">
          <w:instrText xml:space="preserve"> HYPERLINK "http://www.partnerskadohoda.gov.sk" </w:instrText>
        </w:r>
        <w:r w:rsidR="00235007">
          <w:fldChar w:fldCharType="separate"/>
        </w:r>
        <w:r w:rsidR="00235007" w:rsidRPr="00766DB4">
          <w:rPr>
            <w:rStyle w:val="Hypertextovprepojenie"/>
          </w:rPr>
          <w:t>www.partnerskadohoda.gov</w:t>
        </w:r>
        <w:r w:rsidR="00235007" w:rsidRPr="00F90694">
          <w:rPr>
            <w:rStyle w:val="Hypertextovprepojenie"/>
          </w:rPr>
          <w:t>.sk</w:t>
        </w:r>
        <w:r w:rsidR="00235007">
          <w:rPr>
            <w:rStyle w:val="Hypertextovprepojenie"/>
          </w:rPr>
          <w:fldChar w:fldCharType="end"/>
        </w:r>
      </w:ins>
      <w:r w:rsidRPr="00230311">
        <w:rPr>
          <w:rFonts w:asciiTheme="minorHAnsi" w:hAnsiTheme="minorHAnsi" w:cstheme="minorHAnsi"/>
        </w:rPr>
        <w:t xml:space="preserve"> údaje </w:t>
      </w:r>
      <w:r w:rsidRPr="00230311">
        <w:rPr>
          <w:rFonts w:asciiTheme="minorHAnsi" w:hAnsiTheme="minorHAnsi" w:cstheme="minorHAnsi"/>
        </w:rPr>
        <w:lastRenderedPageBreak/>
        <w:t>o</w:t>
      </w:r>
      <w:del w:id="428" w:author="Autor">
        <w:r w:rsidRPr="00230311" w:rsidDel="00555FC0">
          <w:rPr>
            <w:rFonts w:asciiTheme="minorHAnsi" w:hAnsiTheme="minorHAnsi" w:cstheme="minorHAnsi"/>
          </w:rPr>
          <w:delText> </w:delText>
        </w:r>
      </w:del>
      <w:ins w:id="429" w:author="Autor">
        <w:r w:rsidR="00555FC0">
          <w:rPr>
            <w:rFonts w:asciiTheme="minorHAnsi" w:hAnsiTheme="minorHAnsi" w:cstheme="minorHAnsi"/>
          </w:rPr>
          <w:t> </w:t>
        </w:r>
      </w:ins>
      <w:r w:rsidRPr="00230311">
        <w:rPr>
          <w:rFonts w:asciiTheme="minorHAnsi" w:hAnsiTheme="minorHAnsi" w:cstheme="minorHAnsi"/>
        </w:rPr>
        <w:t>zml</w:t>
      </w:r>
      <w:r w:rsidR="006F425C" w:rsidRPr="00230311">
        <w:rPr>
          <w:rFonts w:asciiTheme="minorHAnsi" w:hAnsiTheme="minorHAnsi" w:cstheme="minorHAnsi"/>
        </w:rPr>
        <w:t>uvách</w:t>
      </w:r>
      <w:ins w:id="430" w:author="Autor">
        <w:r w:rsidR="00555FC0">
          <w:rPr>
            <w:rFonts w:asciiTheme="minorHAnsi" w:hAnsiTheme="minorHAnsi" w:cstheme="minorHAnsi"/>
          </w:rPr>
          <w:t xml:space="preserve"> o NFP</w:t>
        </w:r>
      </w:ins>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6553FF">
      <w:pPr>
        <w:spacing w:before="120" w:after="120" w:line="240" w:lineRule="auto"/>
        <w:ind w:firstLine="426"/>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4" w:history="1">
        <w:r w:rsidRPr="00DA5FB9">
          <w:rPr>
            <w:rStyle w:val="Hypertextovprepojenie"/>
          </w:rPr>
          <w:t>www.itms2014.sk</w:t>
        </w:r>
      </w:hyperlink>
      <w:r>
        <w:t>.</w:t>
      </w:r>
    </w:p>
    <w:p w14:paraId="3DB6A226" w14:textId="77777777" w:rsidR="008859A4" w:rsidRPr="00230311" w:rsidRDefault="008859A4" w:rsidP="006553FF">
      <w:pPr>
        <w:spacing w:before="120" w:after="120" w:line="240" w:lineRule="auto"/>
        <w:ind w:firstLine="426"/>
        <w:jc w:val="both"/>
        <w:rPr>
          <w:rFonts w:asciiTheme="minorHAnsi" w:hAnsiTheme="minorHAnsi" w:cstheme="minorHAnsi"/>
        </w:rPr>
      </w:pPr>
    </w:p>
    <w:p w14:paraId="05E17D4F" w14:textId="77777777" w:rsidR="0064229B" w:rsidRPr="00230311" w:rsidRDefault="0064229B" w:rsidP="006553FF">
      <w:pPr>
        <w:spacing w:before="120" w:after="120" w:line="240" w:lineRule="auto"/>
        <w:ind w:firstLine="426"/>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6553FF">
      <w:pPr>
        <w:spacing w:before="120" w:after="120" w:line="240" w:lineRule="auto"/>
        <w:ind w:firstLine="426"/>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672B53A0" w14:textId="46F0EF5C" w:rsidR="007B0FCE" w:rsidRDefault="0064229B" w:rsidP="006553FF">
      <w:pPr>
        <w:spacing w:before="120" w:after="120" w:line="240" w:lineRule="auto"/>
        <w:ind w:firstLine="426"/>
        <w:jc w:val="both"/>
        <w:rPr>
          <w:ins w:id="431" w:author="Autor"/>
          <w:rFonts w:asciiTheme="minorHAnsi" w:hAnsiTheme="minorHAnsi" w:cstheme="minorHAnsi"/>
        </w:rPr>
      </w:pPr>
      <w:r w:rsidRPr="00230311">
        <w:rPr>
          <w:rFonts w:asciiTheme="minorHAnsi" w:hAnsiTheme="minorHAnsi" w:cstheme="minorHAnsi"/>
        </w:rPr>
        <w:t>Ku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241B882C" w14:textId="77777777" w:rsidR="00DD1C59" w:rsidRDefault="00DD1C59" w:rsidP="006553FF">
      <w:pPr>
        <w:spacing w:before="120" w:after="120" w:line="240" w:lineRule="auto"/>
        <w:ind w:firstLine="426"/>
        <w:jc w:val="both"/>
        <w:rPr>
          <w:rFonts w:asciiTheme="minorHAnsi" w:hAnsiTheme="minorHAnsi" w:cstheme="minorHAnsi"/>
        </w:rPr>
      </w:pP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04C74C0E" w14:textId="77777777" w:rsidR="0064229B" w:rsidRPr="00230311" w:rsidRDefault="0064229B" w:rsidP="0064229B">
      <w:pPr>
        <w:rPr>
          <w:rFonts w:asciiTheme="minorHAnsi" w:eastAsia="Times New Roman" w:hAnsiTheme="minorHAnsi" w:cstheme="minorHAnsi"/>
        </w:rPr>
      </w:pPr>
    </w:p>
    <w:p w14:paraId="7C18B76E" w14:textId="48BAD3D0" w:rsidR="00C13825" w:rsidRPr="00230311" w:rsidRDefault="0064229B" w:rsidP="008859A4">
      <w:pPr>
        <w:spacing w:before="120" w:after="120" w:line="240" w:lineRule="auto"/>
        <w:ind w:firstLine="357"/>
        <w:jc w:val="both"/>
        <w:rPr>
          <w:rFonts w:asciiTheme="minorHAnsi" w:hAnsiTheme="minorHAnsi" w:cstheme="minorHAnsi"/>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5"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6"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1CBE1156" w14:textId="77777777" w:rsidR="00C13825" w:rsidRPr="00230311" w:rsidRDefault="00C13825" w:rsidP="00C13825">
      <w:pPr>
        <w:spacing w:before="240" w:after="240"/>
        <w:ind w:firstLine="360"/>
        <w:jc w:val="both"/>
        <w:rPr>
          <w:rFonts w:asciiTheme="minorHAnsi" w:eastAsia="Times New Roman" w:hAnsiTheme="minorHAnsi" w:cstheme="minorHAnsi"/>
          <w:u w:val="single"/>
        </w:rPr>
      </w:pP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4FE16B94" w:rsidR="00C7465C" w:rsidRDefault="00964EE1" w:rsidP="008859A4">
      <w:pPr>
        <w:spacing w:before="120" w:after="120" w:line="240" w:lineRule="auto"/>
        <w:ind w:firstLine="357"/>
        <w:jc w:val="both"/>
        <w:rPr>
          <w:ins w:id="432" w:author="Autor"/>
          <w:rFonts w:asciiTheme="minorHAnsi" w:hAnsiTheme="minorHAnsi" w:cstheme="minorHAnsi"/>
        </w:rPr>
      </w:pPr>
      <w:ins w:id="433" w:author="Autor">
        <w:r>
          <w:rPr>
            <w:rFonts w:asciiTheme="minorHAnsi" w:hAnsiTheme="minorHAnsi" w:cstheme="minorHAnsi"/>
          </w:rPr>
          <w:t xml:space="preserve">RO OP TP je oprávnený vyzvanie zmeniť alebo zrušiť. </w:t>
        </w:r>
      </w:ins>
      <w:r w:rsidR="0064229B" w:rsidRPr="00230311">
        <w:rPr>
          <w:rFonts w:asciiTheme="minorHAnsi" w:hAnsiTheme="minorHAnsi" w:cstheme="minorHAnsi"/>
        </w:rPr>
        <w:t xml:space="preserve">Zmena </w:t>
      </w:r>
      <w:del w:id="434" w:author="Autor">
        <w:r w:rsidR="0064229B" w:rsidRPr="00230311" w:rsidDel="00964EE1">
          <w:rPr>
            <w:rFonts w:asciiTheme="minorHAnsi" w:hAnsiTheme="minorHAnsi" w:cstheme="minorHAnsi"/>
          </w:rPr>
          <w:delText>a </w:delText>
        </w:r>
      </w:del>
      <w:ins w:id="435" w:author="Autor">
        <w:r>
          <w:rPr>
            <w:rFonts w:asciiTheme="minorHAnsi" w:hAnsiTheme="minorHAnsi" w:cstheme="minorHAnsi"/>
          </w:rPr>
          <w:t>alebo</w:t>
        </w:r>
        <w:r w:rsidRPr="00230311">
          <w:rPr>
            <w:rFonts w:asciiTheme="minorHAnsi" w:hAnsiTheme="minorHAnsi" w:cstheme="minorHAnsi"/>
          </w:rPr>
          <w:t> </w:t>
        </w:r>
      </w:ins>
      <w:r w:rsidR="0064229B" w:rsidRPr="00230311">
        <w:rPr>
          <w:rFonts w:asciiTheme="minorHAnsi" w:hAnsiTheme="minorHAnsi" w:cstheme="minorHAnsi"/>
        </w:rPr>
        <w:t xml:space="preserve">zrušenie vyzvania </w:t>
      </w:r>
      <w:del w:id="436" w:author="Autor">
        <w:r w:rsidR="0064229B" w:rsidRPr="00230311" w:rsidDel="00964EE1">
          <w:rPr>
            <w:rFonts w:asciiTheme="minorHAnsi" w:hAnsiTheme="minorHAnsi" w:cstheme="minorHAnsi"/>
          </w:rPr>
          <w:delText xml:space="preserve">môžu </w:delText>
        </w:r>
      </w:del>
      <w:ins w:id="437" w:author="Autor">
        <w:r>
          <w:rPr>
            <w:rFonts w:asciiTheme="minorHAnsi" w:hAnsiTheme="minorHAnsi" w:cstheme="minorHAnsi"/>
          </w:rPr>
          <w:t>musia</w:t>
        </w:r>
        <w:r w:rsidRPr="00230311">
          <w:rPr>
            <w:rFonts w:asciiTheme="minorHAnsi" w:hAnsiTheme="minorHAnsi" w:cstheme="minorHAnsi"/>
          </w:rPr>
          <w:t xml:space="preserve"> </w:t>
        </w:r>
      </w:ins>
      <w:r w:rsidR="0064229B" w:rsidRPr="00230311">
        <w:rPr>
          <w:rFonts w:asciiTheme="minorHAnsi" w:hAnsiTheme="minorHAnsi" w:cstheme="minorHAnsi"/>
        </w:rPr>
        <w:t>byť vykonané v súlade s </w:t>
      </w:r>
      <w:del w:id="438" w:author="Autor">
        <w:r w:rsidR="0064229B" w:rsidRPr="00230311" w:rsidDel="00964EE1">
          <w:rPr>
            <w:rFonts w:asciiTheme="minorHAnsi" w:hAnsiTheme="minorHAnsi" w:cstheme="minorHAnsi"/>
          </w:rPr>
          <w:delText>postupom uvedeným</w:delText>
        </w:r>
      </w:del>
      <w:ins w:id="439" w:author="Autor">
        <w:r>
          <w:rPr>
            <w:rFonts w:asciiTheme="minorHAnsi" w:hAnsiTheme="minorHAnsi" w:cstheme="minorHAnsi"/>
          </w:rPr>
          <w:t>ustanoveniami</w:t>
        </w:r>
      </w:ins>
      <w:del w:id="440" w:author="Autor">
        <w:r w:rsidR="0064229B" w:rsidRPr="00230311" w:rsidDel="00964EE1">
          <w:rPr>
            <w:rFonts w:asciiTheme="minorHAnsi" w:hAnsiTheme="minorHAnsi" w:cstheme="minorHAnsi"/>
          </w:rPr>
          <w:delText xml:space="preserve"> v</w:delText>
        </w:r>
      </w:del>
      <w:r w:rsidR="0064229B" w:rsidRPr="00230311">
        <w:rPr>
          <w:rFonts w:asciiTheme="minorHAnsi" w:hAnsiTheme="minorHAnsi" w:cstheme="minorHAnsi"/>
        </w:rPr>
        <w:t xml:space="preserve"> § 17 ods. 6 až 8 zákona </w:t>
      </w:r>
      <w:ins w:id="441" w:author="Autor">
        <w:r>
          <w:rPr>
            <w:rFonts w:asciiTheme="minorHAnsi" w:hAnsiTheme="minorHAnsi" w:cstheme="minorHAnsi"/>
          </w:rPr>
          <w:t xml:space="preserve">č. 292/2014 Z.z. </w:t>
        </w:r>
      </w:ins>
      <w:r w:rsidR="0064229B" w:rsidRPr="00230311">
        <w:rPr>
          <w:rFonts w:asciiTheme="minorHAnsi" w:hAnsiTheme="minorHAnsi" w:cstheme="minorHAnsi"/>
        </w:rPr>
        <w:t xml:space="preserve">o príspevku </w:t>
      </w:r>
      <w:ins w:id="442" w:author="Autor">
        <w:r>
          <w:rPr>
            <w:rFonts w:asciiTheme="minorHAnsi" w:hAnsiTheme="minorHAnsi" w:cstheme="minorHAnsi"/>
          </w:rPr>
          <w:t xml:space="preserve">poskytovanom </w:t>
        </w:r>
      </w:ins>
      <w:r w:rsidR="0064229B" w:rsidRPr="0023031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ins w:id="443" w:author="Autor">
        <w:r>
          <w:rPr>
            <w:rFonts w:asciiTheme="minorHAnsi" w:hAnsiTheme="minorHAnsi" w:cstheme="minorHAnsi"/>
          </w:rPr>
          <w:t xml:space="preserve"> </w:t>
        </w:r>
        <w:r>
          <w:t xml:space="preserve">RO </w:t>
        </w:r>
        <w:r w:rsidR="00363A9A">
          <w:t xml:space="preserve">OP TP </w:t>
        </w:r>
        <w:r>
          <w:t>zverejňuje informácie o zmene alebo zrušení vyzvania na svojom webovom sídle.</w:t>
        </w:r>
      </w:ins>
    </w:p>
    <w:p w14:paraId="45CBD6F5" w14:textId="5D47D005" w:rsidR="000D79D9" w:rsidRDefault="000D79D9" w:rsidP="008859A4">
      <w:pPr>
        <w:spacing w:before="120" w:after="120" w:line="240" w:lineRule="auto"/>
        <w:ind w:firstLine="357"/>
        <w:jc w:val="both"/>
        <w:rPr>
          <w:ins w:id="444" w:author="Auto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1C679419"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 xml:space="preserve">Informácia pre žiadateľov o nenávratný finančný príspevok / o príspevok, ktorá je zverejnená na webovom sídle </w:t>
      </w:r>
      <w:hyperlink r:id="rId37"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CDBB55C"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5F7560">
        <w:rPr>
          <w:rFonts w:asciiTheme="minorHAnsi" w:hAnsiTheme="minorHAnsi" w:cstheme="minorHAnsi"/>
          <w:bCs/>
          <w:iCs/>
          <w:sz w:val="22"/>
          <w:szCs w:val="22"/>
        </w:rPr>
        <w:t xml:space="preserve"> - </w:t>
      </w:r>
      <w:r w:rsidR="00CB1CEB" w:rsidRPr="00783197">
        <w:rPr>
          <w:rFonts w:asciiTheme="minorHAnsi" w:hAnsiTheme="minorHAnsi" w:cstheme="minorHAnsi"/>
          <w:b/>
          <w:bCs/>
          <w:iCs/>
          <w:sz w:val="22"/>
          <w:szCs w:val="22"/>
        </w:rPr>
        <w:t>aktualizovaný</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7DF7BF7E" w:rsidR="006C4A28" w:rsidRPr="00230311" w:rsidRDefault="00634B7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C4A28" w:rsidRPr="00230311">
        <w:rPr>
          <w:rFonts w:asciiTheme="minorHAnsi" w:hAnsiTheme="minorHAnsi" w:cstheme="minorHAnsi"/>
          <w:bCs/>
          <w:iCs/>
          <w:sz w:val="22"/>
          <w:szCs w:val="22"/>
        </w:rPr>
        <w:t>Vzor Výzvy na doplnenie ŽoNFP</w:t>
      </w:r>
      <w:ins w:id="445" w:author="Autor">
        <w:r w:rsidR="007C3974">
          <w:rPr>
            <w:rFonts w:asciiTheme="minorHAnsi" w:hAnsiTheme="minorHAnsi" w:cstheme="minorHAnsi"/>
            <w:bCs/>
            <w:iCs/>
            <w:sz w:val="22"/>
            <w:szCs w:val="22"/>
          </w:rPr>
          <w:t xml:space="preserve"> - </w:t>
        </w:r>
        <w:r w:rsidR="007C3974" w:rsidRPr="007C3974">
          <w:rPr>
            <w:rFonts w:asciiTheme="minorHAnsi" w:hAnsiTheme="minorHAnsi" w:cstheme="minorHAnsi"/>
            <w:b/>
            <w:bCs/>
            <w:iCs/>
            <w:sz w:val="22"/>
            <w:szCs w:val="22"/>
            <w:rPrChange w:id="446" w:author="Autor">
              <w:rPr>
                <w:rFonts w:asciiTheme="minorHAnsi" w:hAnsiTheme="minorHAnsi" w:cstheme="minorHAnsi"/>
                <w:bCs/>
                <w:iCs/>
                <w:sz w:val="22"/>
                <w:szCs w:val="22"/>
              </w:rPr>
            </w:rPrChange>
          </w:rPr>
          <w:t>aktualizovaný</w:t>
        </w:r>
      </w:ins>
      <w:r w:rsidR="00F40970" w:rsidRPr="00230311">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38"/>
      <w:footerReference w:type="default" r:id="rId39"/>
      <w:headerReference w:type="first" r:id="rId40"/>
      <w:footerReference w:type="first" r:id="rId41"/>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D1FC6" w14:textId="77777777" w:rsidR="001502BB" w:rsidRDefault="001502BB" w:rsidP="00784ECE">
      <w:pPr>
        <w:spacing w:after="0" w:line="240" w:lineRule="auto"/>
      </w:pPr>
      <w:r>
        <w:separator/>
      </w:r>
    </w:p>
  </w:endnote>
  <w:endnote w:type="continuationSeparator" w:id="0">
    <w:p w14:paraId="6B2FBBD1" w14:textId="77777777" w:rsidR="001502BB" w:rsidRDefault="001502BB"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500D9840" w:rsidR="001547D3" w:rsidRPr="001D6156" w:rsidRDefault="001547D3">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845577">
          <w:rPr>
            <w:rFonts w:asciiTheme="minorHAnsi" w:hAnsiTheme="minorHAnsi"/>
            <w:noProof/>
          </w:rPr>
          <w:t>1</w:t>
        </w:r>
        <w:r w:rsidRPr="001D6156">
          <w:rPr>
            <w:rFonts w:asciiTheme="minorHAnsi" w:hAnsiTheme="minorHAnsi"/>
          </w:rPr>
          <w:fldChar w:fldCharType="end"/>
        </w:r>
      </w:p>
    </w:sdtContent>
  </w:sdt>
  <w:p w14:paraId="3070D61A" w14:textId="77777777" w:rsidR="001547D3" w:rsidRPr="001D6156" w:rsidRDefault="001547D3">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1547D3" w:rsidRDefault="001547D3"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1547D3" w:rsidRDefault="001547D3"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1547D3" w:rsidRDefault="001547D3" w:rsidP="00F4420F">
    <w:pPr>
      <w:pStyle w:val="Pta"/>
    </w:pPr>
  </w:p>
  <w:p w14:paraId="48E47412" w14:textId="77777777" w:rsidR="001547D3" w:rsidRDefault="001547D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7EC67" w14:textId="77777777" w:rsidR="001502BB" w:rsidRDefault="001502BB" w:rsidP="00784ECE">
      <w:pPr>
        <w:spacing w:after="0" w:line="240" w:lineRule="auto"/>
      </w:pPr>
      <w:r>
        <w:separator/>
      </w:r>
    </w:p>
  </w:footnote>
  <w:footnote w:type="continuationSeparator" w:id="0">
    <w:p w14:paraId="26FAFE3B" w14:textId="77777777" w:rsidR="001502BB" w:rsidRDefault="001502BB" w:rsidP="00784ECE">
      <w:pPr>
        <w:spacing w:after="0" w:line="240" w:lineRule="auto"/>
      </w:pPr>
      <w:r>
        <w:continuationSeparator/>
      </w:r>
    </w:p>
  </w:footnote>
  <w:footnote w:id="1">
    <w:p w14:paraId="335C10FD" w14:textId="3937C29A" w:rsidR="001547D3" w:rsidRPr="00692BD7" w:rsidRDefault="001547D3" w:rsidP="00C908A1">
      <w:pPr>
        <w:pStyle w:val="Textpoznmkypodiarou"/>
        <w:jc w:val="both"/>
        <w:rPr>
          <w:rFonts w:asciiTheme="minorHAnsi" w:hAnsiTheme="minorHAnsi"/>
          <w:sz w:val="16"/>
          <w:szCs w:val="16"/>
        </w:rPr>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p w14:paraId="115394A2" w14:textId="46E0A663" w:rsidR="001547D3" w:rsidRDefault="001547D3" w:rsidP="009A02E9">
      <w:pPr>
        <w:pStyle w:val="Textpoznmkypodiarou"/>
        <w:jc w:val="both"/>
      </w:pPr>
    </w:p>
  </w:footnote>
  <w:footnote w:id="2">
    <w:p w14:paraId="7D0B3A63" w14:textId="543C777D" w:rsidR="001547D3" w:rsidRPr="00783197" w:rsidRDefault="001547D3"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w:t>
      </w:r>
      <w:del w:id="297" w:author="Autor">
        <w:r w:rsidRPr="00783197" w:rsidDel="004F3EA9">
          <w:rPr>
            <w:rFonts w:asciiTheme="minorHAnsi" w:hAnsiTheme="minorHAnsi"/>
            <w:sz w:val="16"/>
            <w:szCs w:val="16"/>
          </w:rPr>
          <w:delText>nebyť dlžníkom poistného na zdravotnom poistení a na sociálnom poistení a </w:delText>
        </w:r>
      </w:del>
      <w:r w:rsidRPr="00783197">
        <w:rPr>
          <w:rFonts w:asciiTheme="minorHAnsi" w:hAnsiTheme="minorHAnsi"/>
          <w:sz w:val="16"/>
          <w:szCs w:val="16"/>
        </w:rPr>
        <w:t xml:space="preserve">byť bezúhonný nie je možné zo strany žiadateľa uskutočniť prostredníctvom ITMS2014+ z dôvodu legislatívnych obmedzení. </w:t>
      </w:r>
    </w:p>
  </w:footnote>
  <w:footnote w:id="3">
    <w:p w14:paraId="4E79B722" w14:textId="77777777" w:rsidR="001547D3" w:rsidRPr="00425D65" w:rsidRDefault="001547D3"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1547D3" w:rsidRPr="003A25AC" w:rsidRDefault="001547D3"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1547D3" w:rsidRDefault="001547D3">
    <w:pPr>
      <w:pStyle w:val="Hlavika"/>
      <w:rPr>
        <w:rFonts w:asciiTheme="minorHAnsi" w:hAnsiTheme="minorHAnsi"/>
        <w:sz w:val="22"/>
        <w:szCs w:val="22"/>
      </w:rPr>
    </w:pPr>
    <w:r>
      <w:rPr>
        <w:rFonts w:asciiTheme="minorHAnsi" w:hAnsiTheme="minorHAnsi"/>
        <w:sz w:val="22"/>
        <w:szCs w:val="22"/>
      </w:rPr>
      <w:t xml:space="preserve">                                                                                                                                                                                                                                                                                                                </w:t>
    </w:r>
  </w:p>
  <w:p w14:paraId="295C51A9" w14:textId="53E1E7BE" w:rsidR="001547D3" w:rsidRPr="00005728" w:rsidRDefault="001547D3">
    <w:pPr>
      <w:pStyle w:val="Hlavika"/>
      <w:rPr>
        <w:rFonts w:asciiTheme="minorHAnsi" w:hAnsiTheme="minorHAnsi"/>
        <w:b/>
      </w:rPr>
    </w:pPr>
    <w:r>
      <w:rPr>
        <w:rFonts w:asciiTheme="minorHAnsi" w:hAnsiTheme="minorHAnsi"/>
        <w:sz w:val="22"/>
        <w:szCs w:val="22"/>
      </w:rPr>
      <w:t xml:space="preserve">                                                 Konsolidovaná verzia po zmene č. </w:t>
    </w:r>
    <w:del w:id="447" w:author="Autor">
      <w:r w:rsidDel="00921AF5">
        <w:rPr>
          <w:rFonts w:asciiTheme="minorHAnsi" w:hAnsiTheme="minorHAnsi"/>
          <w:sz w:val="22"/>
          <w:szCs w:val="22"/>
        </w:rPr>
        <w:delText xml:space="preserve">6 </w:delText>
      </w:r>
    </w:del>
    <w:ins w:id="448" w:author="Autor">
      <w:r>
        <w:rPr>
          <w:rFonts w:asciiTheme="minorHAnsi" w:hAnsiTheme="minorHAnsi"/>
          <w:sz w:val="22"/>
          <w:szCs w:val="22"/>
        </w:rPr>
        <w:t xml:space="preserve">7 </w:t>
      </w:r>
    </w:ins>
    <w:r w:rsidRPr="00833FA9">
      <w:rPr>
        <w:rFonts w:asciiTheme="minorHAnsi" w:hAnsiTheme="minorHAnsi"/>
        <w:sz w:val="22"/>
        <w:szCs w:val="22"/>
      </w:rPr>
      <w:t>z</w:t>
    </w:r>
    <w:del w:id="449" w:author="Autor">
      <w:r w:rsidDel="00F574C7">
        <w:rPr>
          <w:rFonts w:asciiTheme="minorHAnsi" w:hAnsiTheme="minorHAnsi"/>
          <w:sz w:val="22"/>
          <w:szCs w:val="22"/>
        </w:rPr>
        <w:delText>o</w:delText>
      </w:r>
    </w:del>
    <w:r w:rsidRPr="00833FA9">
      <w:rPr>
        <w:rFonts w:asciiTheme="minorHAnsi" w:hAnsiTheme="minorHAnsi"/>
        <w:sz w:val="22"/>
        <w:szCs w:val="22"/>
      </w:rPr>
      <w:t> </w:t>
    </w:r>
    <w:del w:id="450" w:author="Autor">
      <w:r w:rsidDel="00845577">
        <w:rPr>
          <w:rFonts w:asciiTheme="minorHAnsi" w:hAnsiTheme="minorHAnsi"/>
          <w:sz w:val="22"/>
          <w:szCs w:val="22"/>
        </w:rPr>
        <w:delText>14</w:delText>
      </w:r>
    </w:del>
    <w:ins w:id="451" w:author="Autor">
      <w:r w:rsidR="00845577">
        <w:rPr>
          <w:rFonts w:asciiTheme="minorHAnsi" w:hAnsiTheme="minorHAnsi"/>
          <w:sz w:val="22"/>
          <w:szCs w:val="22"/>
        </w:rPr>
        <w:t>30</w:t>
      </w:r>
    </w:ins>
    <w:r>
      <w:rPr>
        <w:rFonts w:asciiTheme="minorHAnsi" w:hAnsiTheme="minorHAnsi"/>
        <w:sz w:val="22"/>
        <w:szCs w:val="22"/>
      </w:rPr>
      <w:t>. 0</w:t>
    </w:r>
    <w:del w:id="452" w:author="Autor">
      <w:r w:rsidDel="00845577">
        <w:rPr>
          <w:rFonts w:asciiTheme="minorHAnsi" w:hAnsiTheme="minorHAnsi"/>
          <w:sz w:val="22"/>
          <w:szCs w:val="22"/>
        </w:rPr>
        <w:delText>4</w:delText>
      </w:r>
    </w:del>
    <w:ins w:id="453" w:author="Autor">
      <w:r w:rsidR="00845577">
        <w:rPr>
          <w:rFonts w:asciiTheme="minorHAnsi" w:hAnsiTheme="minorHAnsi"/>
          <w:sz w:val="22"/>
          <w:szCs w:val="22"/>
        </w:rPr>
        <w:t>7</w:t>
      </w:r>
    </w:ins>
    <w:r>
      <w:rPr>
        <w:rFonts w:asciiTheme="minorHAnsi" w:hAnsiTheme="minorHAnsi"/>
        <w:sz w:val="22"/>
        <w:szCs w:val="22"/>
      </w:rPr>
      <w:t>.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1547D3" w:rsidRDefault="001547D3">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552E"/>
    <w:rsid w:val="00052D49"/>
    <w:rsid w:val="00054C55"/>
    <w:rsid w:val="00057A42"/>
    <w:rsid w:val="00063005"/>
    <w:rsid w:val="00063480"/>
    <w:rsid w:val="0006409B"/>
    <w:rsid w:val="000667CF"/>
    <w:rsid w:val="00070B32"/>
    <w:rsid w:val="0007448F"/>
    <w:rsid w:val="000747C3"/>
    <w:rsid w:val="00074C2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7218"/>
    <w:rsid w:val="000D79D9"/>
    <w:rsid w:val="000E0586"/>
    <w:rsid w:val="000E4989"/>
    <w:rsid w:val="000E7A55"/>
    <w:rsid w:val="000F10C6"/>
    <w:rsid w:val="000F1F4E"/>
    <w:rsid w:val="000F2D20"/>
    <w:rsid w:val="000F4EDE"/>
    <w:rsid w:val="000F61E9"/>
    <w:rsid w:val="000F7D4F"/>
    <w:rsid w:val="001011C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C0A"/>
    <w:rsid w:val="00127C2F"/>
    <w:rsid w:val="0013226F"/>
    <w:rsid w:val="00133378"/>
    <w:rsid w:val="0013761F"/>
    <w:rsid w:val="00140D3B"/>
    <w:rsid w:val="00143646"/>
    <w:rsid w:val="00146C2E"/>
    <w:rsid w:val="001502BB"/>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65EA"/>
    <w:rsid w:val="001874FE"/>
    <w:rsid w:val="001936D0"/>
    <w:rsid w:val="001946F0"/>
    <w:rsid w:val="00194AC3"/>
    <w:rsid w:val="001964E8"/>
    <w:rsid w:val="00197486"/>
    <w:rsid w:val="001A05C2"/>
    <w:rsid w:val="001A06A3"/>
    <w:rsid w:val="001A2B86"/>
    <w:rsid w:val="001A48D2"/>
    <w:rsid w:val="001A4AA9"/>
    <w:rsid w:val="001B0505"/>
    <w:rsid w:val="001B36B3"/>
    <w:rsid w:val="001C1022"/>
    <w:rsid w:val="001C2935"/>
    <w:rsid w:val="001C423A"/>
    <w:rsid w:val="001C48A5"/>
    <w:rsid w:val="001D559D"/>
    <w:rsid w:val="001D6156"/>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3A70"/>
    <w:rsid w:val="002B669A"/>
    <w:rsid w:val="002B7DE2"/>
    <w:rsid w:val="002C14A6"/>
    <w:rsid w:val="002C20A9"/>
    <w:rsid w:val="002C279B"/>
    <w:rsid w:val="002C450E"/>
    <w:rsid w:val="002C4766"/>
    <w:rsid w:val="002C5B67"/>
    <w:rsid w:val="002C5BEA"/>
    <w:rsid w:val="002C63E6"/>
    <w:rsid w:val="002C7F65"/>
    <w:rsid w:val="002D161D"/>
    <w:rsid w:val="002D4CC4"/>
    <w:rsid w:val="002D6012"/>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475A"/>
    <w:rsid w:val="003B6BD2"/>
    <w:rsid w:val="003B7D75"/>
    <w:rsid w:val="003C1D64"/>
    <w:rsid w:val="003C2776"/>
    <w:rsid w:val="003C3A87"/>
    <w:rsid w:val="003D2204"/>
    <w:rsid w:val="003D5AEB"/>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630B"/>
    <w:rsid w:val="00441790"/>
    <w:rsid w:val="004426F7"/>
    <w:rsid w:val="00447153"/>
    <w:rsid w:val="00451CFE"/>
    <w:rsid w:val="00453763"/>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55B34"/>
    <w:rsid w:val="00555FC0"/>
    <w:rsid w:val="005565C0"/>
    <w:rsid w:val="00556BC9"/>
    <w:rsid w:val="005604A0"/>
    <w:rsid w:val="00560861"/>
    <w:rsid w:val="00560CBF"/>
    <w:rsid w:val="00567E04"/>
    <w:rsid w:val="00573DAA"/>
    <w:rsid w:val="0058004C"/>
    <w:rsid w:val="00580401"/>
    <w:rsid w:val="005854F5"/>
    <w:rsid w:val="0058552B"/>
    <w:rsid w:val="0059290B"/>
    <w:rsid w:val="0059379D"/>
    <w:rsid w:val="00593B81"/>
    <w:rsid w:val="005A2DF8"/>
    <w:rsid w:val="005A634D"/>
    <w:rsid w:val="005B0C8B"/>
    <w:rsid w:val="005C1D7C"/>
    <w:rsid w:val="005C379E"/>
    <w:rsid w:val="005C5663"/>
    <w:rsid w:val="005C5A67"/>
    <w:rsid w:val="005C62EF"/>
    <w:rsid w:val="005C6553"/>
    <w:rsid w:val="005D4071"/>
    <w:rsid w:val="005D5FC6"/>
    <w:rsid w:val="005D616C"/>
    <w:rsid w:val="005D7083"/>
    <w:rsid w:val="005E2206"/>
    <w:rsid w:val="005E3DDC"/>
    <w:rsid w:val="005E5164"/>
    <w:rsid w:val="005E5295"/>
    <w:rsid w:val="005E7335"/>
    <w:rsid w:val="005F014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C25"/>
    <w:rsid w:val="0062097A"/>
    <w:rsid w:val="0062101D"/>
    <w:rsid w:val="00622D09"/>
    <w:rsid w:val="0062413C"/>
    <w:rsid w:val="0062456D"/>
    <w:rsid w:val="006247B9"/>
    <w:rsid w:val="00627495"/>
    <w:rsid w:val="006306B6"/>
    <w:rsid w:val="006322F4"/>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9E7"/>
    <w:rsid w:val="006D3F97"/>
    <w:rsid w:val="006D40FE"/>
    <w:rsid w:val="006D558B"/>
    <w:rsid w:val="006D5CF7"/>
    <w:rsid w:val="006D73E0"/>
    <w:rsid w:val="006E3016"/>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51B"/>
    <w:rsid w:val="007513BC"/>
    <w:rsid w:val="00752228"/>
    <w:rsid w:val="00754916"/>
    <w:rsid w:val="00754B5A"/>
    <w:rsid w:val="007570FB"/>
    <w:rsid w:val="00760764"/>
    <w:rsid w:val="00763D79"/>
    <w:rsid w:val="007664C0"/>
    <w:rsid w:val="00767360"/>
    <w:rsid w:val="007675D2"/>
    <w:rsid w:val="0077168D"/>
    <w:rsid w:val="0077532D"/>
    <w:rsid w:val="0078219C"/>
    <w:rsid w:val="00783197"/>
    <w:rsid w:val="00784E60"/>
    <w:rsid w:val="00784ECE"/>
    <w:rsid w:val="007964A6"/>
    <w:rsid w:val="007A1595"/>
    <w:rsid w:val="007A2264"/>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42D2"/>
    <w:rsid w:val="00830C3F"/>
    <w:rsid w:val="0083201F"/>
    <w:rsid w:val="00833FA9"/>
    <w:rsid w:val="00835268"/>
    <w:rsid w:val="00835BB9"/>
    <w:rsid w:val="00836039"/>
    <w:rsid w:val="00841561"/>
    <w:rsid w:val="00844286"/>
    <w:rsid w:val="00845577"/>
    <w:rsid w:val="00846EB9"/>
    <w:rsid w:val="00852EB3"/>
    <w:rsid w:val="0086151A"/>
    <w:rsid w:val="00862410"/>
    <w:rsid w:val="00863169"/>
    <w:rsid w:val="00863F38"/>
    <w:rsid w:val="008724AF"/>
    <w:rsid w:val="008737A8"/>
    <w:rsid w:val="008771AD"/>
    <w:rsid w:val="008802B7"/>
    <w:rsid w:val="00881817"/>
    <w:rsid w:val="00881C3B"/>
    <w:rsid w:val="008859A4"/>
    <w:rsid w:val="008903D1"/>
    <w:rsid w:val="008912BC"/>
    <w:rsid w:val="0089451C"/>
    <w:rsid w:val="00896562"/>
    <w:rsid w:val="00897F25"/>
    <w:rsid w:val="008A01C9"/>
    <w:rsid w:val="008A3A69"/>
    <w:rsid w:val="008A47AB"/>
    <w:rsid w:val="008B179C"/>
    <w:rsid w:val="008B1F86"/>
    <w:rsid w:val="008B7197"/>
    <w:rsid w:val="008C1468"/>
    <w:rsid w:val="008D00BC"/>
    <w:rsid w:val="008D11F5"/>
    <w:rsid w:val="008D4C2B"/>
    <w:rsid w:val="008E0476"/>
    <w:rsid w:val="008E7EB3"/>
    <w:rsid w:val="008F0EF6"/>
    <w:rsid w:val="008F120F"/>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52F94"/>
    <w:rsid w:val="00953DEB"/>
    <w:rsid w:val="0095608A"/>
    <w:rsid w:val="00961BD7"/>
    <w:rsid w:val="00964EE1"/>
    <w:rsid w:val="00966523"/>
    <w:rsid w:val="0097000E"/>
    <w:rsid w:val="00973E8E"/>
    <w:rsid w:val="0098044A"/>
    <w:rsid w:val="00981E8D"/>
    <w:rsid w:val="00983655"/>
    <w:rsid w:val="0098485E"/>
    <w:rsid w:val="00985890"/>
    <w:rsid w:val="00992988"/>
    <w:rsid w:val="00995FF2"/>
    <w:rsid w:val="009971F9"/>
    <w:rsid w:val="009A02E9"/>
    <w:rsid w:val="009A3D3B"/>
    <w:rsid w:val="009B19B9"/>
    <w:rsid w:val="009B1C9C"/>
    <w:rsid w:val="009B3C90"/>
    <w:rsid w:val="009C2449"/>
    <w:rsid w:val="009C358C"/>
    <w:rsid w:val="009C3D2D"/>
    <w:rsid w:val="009C4D9E"/>
    <w:rsid w:val="009C506A"/>
    <w:rsid w:val="009C52E4"/>
    <w:rsid w:val="009C5D1B"/>
    <w:rsid w:val="009C6B00"/>
    <w:rsid w:val="009C7C3C"/>
    <w:rsid w:val="009D00DB"/>
    <w:rsid w:val="009D0DD2"/>
    <w:rsid w:val="009D3FCF"/>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52750"/>
    <w:rsid w:val="00A52DC9"/>
    <w:rsid w:val="00A55D55"/>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7B8A"/>
    <w:rsid w:val="00AD38B6"/>
    <w:rsid w:val="00AD548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EA"/>
    <w:rsid w:val="00B63B16"/>
    <w:rsid w:val="00B6527C"/>
    <w:rsid w:val="00B66BB3"/>
    <w:rsid w:val="00B731F7"/>
    <w:rsid w:val="00B73EB1"/>
    <w:rsid w:val="00B757FD"/>
    <w:rsid w:val="00B8066F"/>
    <w:rsid w:val="00B822E1"/>
    <w:rsid w:val="00B9312F"/>
    <w:rsid w:val="00B94B8B"/>
    <w:rsid w:val="00B94D22"/>
    <w:rsid w:val="00B95B32"/>
    <w:rsid w:val="00B96F6D"/>
    <w:rsid w:val="00B976D8"/>
    <w:rsid w:val="00BA06FA"/>
    <w:rsid w:val="00BA4354"/>
    <w:rsid w:val="00BA5EA6"/>
    <w:rsid w:val="00BB1FE8"/>
    <w:rsid w:val="00BB4813"/>
    <w:rsid w:val="00BB7C36"/>
    <w:rsid w:val="00BC12CD"/>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7EFF"/>
    <w:rsid w:val="00C02DBF"/>
    <w:rsid w:val="00C02E58"/>
    <w:rsid w:val="00C038DF"/>
    <w:rsid w:val="00C07539"/>
    <w:rsid w:val="00C124D2"/>
    <w:rsid w:val="00C13825"/>
    <w:rsid w:val="00C13B6E"/>
    <w:rsid w:val="00C143D5"/>
    <w:rsid w:val="00C20634"/>
    <w:rsid w:val="00C22A97"/>
    <w:rsid w:val="00C22B10"/>
    <w:rsid w:val="00C247C7"/>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416F"/>
    <w:rsid w:val="00D25291"/>
    <w:rsid w:val="00D30802"/>
    <w:rsid w:val="00D30CBE"/>
    <w:rsid w:val="00D3374B"/>
    <w:rsid w:val="00D34A84"/>
    <w:rsid w:val="00D36DF7"/>
    <w:rsid w:val="00D407DD"/>
    <w:rsid w:val="00D41CC8"/>
    <w:rsid w:val="00D457E3"/>
    <w:rsid w:val="00D47413"/>
    <w:rsid w:val="00D50AD5"/>
    <w:rsid w:val="00D5444B"/>
    <w:rsid w:val="00D55E38"/>
    <w:rsid w:val="00D60F96"/>
    <w:rsid w:val="00D645B9"/>
    <w:rsid w:val="00D6511F"/>
    <w:rsid w:val="00D73CA5"/>
    <w:rsid w:val="00D74474"/>
    <w:rsid w:val="00D80C37"/>
    <w:rsid w:val="00D81473"/>
    <w:rsid w:val="00D826D6"/>
    <w:rsid w:val="00D83F69"/>
    <w:rsid w:val="00D846A6"/>
    <w:rsid w:val="00D852FF"/>
    <w:rsid w:val="00D86D59"/>
    <w:rsid w:val="00D875A6"/>
    <w:rsid w:val="00D9316E"/>
    <w:rsid w:val="00D95256"/>
    <w:rsid w:val="00D953C9"/>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7938"/>
    <w:rsid w:val="00DF21CE"/>
    <w:rsid w:val="00DF2B89"/>
    <w:rsid w:val="00DF361F"/>
    <w:rsid w:val="00DF4287"/>
    <w:rsid w:val="00DF55E4"/>
    <w:rsid w:val="00DF6185"/>
    <w:rsid w:val="00DF621E"/>
    <w:rsid w:val="00E026BA"/>
    <w:rsid w:val="00E1169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718DE"/>
    <w:rsid w:val="00E71CDD"/>
    <w:rsid w:val="00E73590"/>
    <w:rsid w:val="00E7633D"/>
    <w:rsid w:val="00E82CCA"/>
    <w:rsid w:val="00E85059"/>
    <w:rsid w:val="00E85121"/>
    <w:rsid w:val="00E860C4"/>
    <w:rsid w:val="00E874D3"/>
    <w:rsid w:val="00E915B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5B9C"/>
    <w:rsid w:val="00EB64BE"/>
    <w:rsid w:val="00EB7CD1"/>
    <w:rsid w:val="00EC2DCD"/>
    <w:rsid w:val="00EC6ED7"/>
    <w:rsid w:val="00ED06C0"/>
    <w:rsid w:val="00ED09B8"/>
    <w:rsid w:val="00ED6BFA"/>
    <w:rsid w:val="00EE0D35"/>
    <w:rsid w:val="00EE1E1F"/>
    <w:rsid w:val="00EE2471"/>
    <w:rsid w:val="00EE7476"/>
    <w:rsid w:val="00EF130B"/>
    <w:rsid w:val="00EF3176"/>
    <w:rsid w:val="00EF3C37"/>
    <w:rsid w:val="00EF4219"/>
    <w:rsid w:val="00EF573F"/>
    <w:rsid w:val="00EF5FFD"/>
    <w:rsid w:val="00F00282"/>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5162"/>
    <w:rsid w:val="00F362A8"/>
    <w:rsid w:val="00F40970"/>
    <w:rsid w:val="00F4420F"/>
    <w:rsid w:val="00F44258"/>
    <w:rsid w:val="00F47EA2"/>
    <w:rsid w:val="00F52AF3"/>
    <w:rsid w:val="00F553AA"/>
    <w:rsid w:val="00F56232"/>
    <w:rsid w:val="00F574C7"/>
    <w:rsid w:val="00F622D4"/>
    <w:rsid w:val="00F65CD1"/>
    <w:rsid w:val="00F6756A"/>
    <w:rsid w:val="00F80D3D"/>
    <w:rsid w:val="00F86B95"/>
    <w:rsid w:val="00F875B0"/>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programovy-dokument/" TargetMode="External"/><Relationship Id="rId18" Type="http://schemas.openxmlformats.org/officeDocument/2006/relationships/hyperlink" Target="http://www.partnerskadohoda.gov.sk/metodicke-pokyny-cko-a-uv-sr/" TargetMode="External"/><Relationship Id="rId26" Type="http://schemas.openxmlformats.org/officeDocument/2006/relationships/hyperlink" Target="http://optp.vlada.gov.sk/ine-dokumenty/" TargetMode="External"/><Relationship Id="rId39" Type="http://schemas.openxmlformats.org/officeDocument/2006/relationships/footer" Target="footer1.xml"/><Relationship Id="rId21" Type="http://schemas.openxmlformats.org/officeDocument/2006/relationships/hyperlink" Target="http://www.optp.vlada.gov.sk/ine-dokumenty/" TargetMode="External"/><Relationship Id="rId34" Type="http://schemas.openxmlformats.org/officeDocument/2006/relationships/hyperlink" Target="http://www.itms2014.sk"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optp.vlada.gov.sk/ine-dokumenty/" TargetMode="External"/><Relationship Id="rId37" Type="http://schemas.openxmlformats.org/officeDocument/2006/relationships/hyperlink" Target="http://www.olaf.vlada.gov.sk/system-vcasneho-odhalovania-rizika-a-vylucenia-edes/"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optp.vlada.gov.sk/ine-dokumenty/" TargetMode="External"/><Relationship Id="rId36" Type="http://schemas.openxmlformats.org/officeDocument/2006/relationships/hyperlink" Target="http://www.ecas.org/"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www.diskriminacia.gov.sk"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optp.vlada.gov.sk/programovy-dokument/" TargetMode="External"/><Relationship Id="rId27" Type="http://schemas.openxmlformats.org/officeDocument/2006/relationships/hyperlink" Target="http://www.partnerskadohoda.gov.sk/vzory-cko/" TargetMode="External"/><Relationship Id="rId30" Type="http://schemas.openxmlformats.org/officeDocument/2006/relationships/hyperlink" Target="http://www.gender.gov.sk" TargetMode="External"/><Relationship Id="rId35" Type="http://schemas.openxmlformats.org/officeDocument/2006/relationships/hyperlink" Target="http://www.partnerskadohoda.gov.sk/273-sk/koordinacia-synergii-a-komplementarit-medzi-esif-a-ostatnymi-nastrojmi-podpory-eu-a-sr/" TargetMode="External"/><Relationship Id="rId43"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predkladanie-ziadosti-o-nfp/" TargetMode="External"/><Relationship Id="rId25" Type="http://schemas.openxmlformats.org/officeDocument/2006/relationships/hyperlink" Target="http://optp.vlada.gov.sk/ine-dokumenty/" TargetMode="External"/><Relationship Id="rId33" Type="http://schemas.openxmlformats.org/officeDocument/2006/relationships/hyperlink" Target="http://www.optp.vlada.gov.sk/ine-dokumenty/" TargetMode="External"/><Relationship Id="rId3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F5CBE-66DF-4AE5-9927-1822E6786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11607</Words>
  <Characters>66166</Characters>
  <Application>Microsoft Office Word</Application>
  <DocSecurity>0</DocSecurity>
  <Lines>551</Lines>
  <Paragraphs>155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2021-07-29T12:49:00Z</dcterms:modified>
</cp:coreProperties>
</file>