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bookmarkStart w:id="0" w:name="_GoBack"/>
      <w:bookmarkEnd w:id="0"/>
    </w:p>
    <w:p w14:paraId="1E15D41D" w14:textId="38C1DFF4"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w:t>
      </w:r>
      <w:r w:rsidR="009C07CA">
        <w:rPr>
          <w:rFonts w:asciiTheme="minorHAnsi" w:hAnsiTheme="minorHAnsi" w:cstheme="minorHAnsi"/>
        </w:rPr>
        <w:t> </w:t>
      </w:r>
      <w:r w:rsidR="00CC50CD" w:rsidRPr="00F43906">
        <w:rPr>
          <w:rFonts w:asciiTheme="minorHAnsi" w:hAnsiTheme="minorHAnsi" w:cstheme="minorHAnsi"/>
        </w:rPr>
        <w:t>„</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41A7902E" w:rsidR="00700301" w:rsidRPr="00F43906" w:rsidDel="000D183F" w:rsidRDefault="003C2776" w:rsidP="00CD4E2E">
      <w:pPr>
        <w:spacing w:before="120" w:after="120" w:line="240" w:lineRule="auto"/>
        <w:rPr>
          <w:del w:id="1" w:author="Autor"/>
          <w:rFonts w:asciiTheme="minorHAnsi" w:hAnsiTheme="minorHAnsi" w:cstheme="minorHAnsi"/>
          <w:b/>
        </w:rPr>
      </w:pPr>
      <w:del w:id="2" w:author="Autor">
        <w:r w:rsidRPr="00F43906" w:rsidDel="000D183F">
          <w:rPr>
            <w:rFonts w:asciiTheme="minorHAnsi" w:hAnsiTheme="minorHAnsi" w:cstheme="minorHAnsi"/>
            <w:b/>
          </w:rPr>
          <w:delText>Adresa:</w:delText>
        </w:r>
        <w:r w:rsidR="00700301" w:rsidRPr="00F43906" w:rsidDel="000D183F">
          <w:rPr>
            <w:rFonts w:asciiTheme="minorHAnsi" w:hAnsiTheme="minorHAnsi" w:cstheme="minorHAnsi"/>
          </w:rPr>
          <w:delText xml:space="preserve">   </w:delText>
        </w:r>
        <w:r w:rsidR="009F221E" w:rsidDel="000D183F">
          <w:rPr>
            <w:rFonts w:asciiTheme="minorHAnsi" w:hAnsiTheme="minorHAnsi" w:cstheme="minorHAnsi"/>
          </w:rPr>
          <w:delText>Štefánikova 15, 811 05</w:delText>
        </w:r>
        <w:r w:rsidR="009F221E" w:rsidRPr="005D01A7" w:rsidDel="000D183F">
          <w:rPr>
            <w:rFonts w:asciiTheme="minorHAnsi" w:hAnsiTheme="minorHAnsi" w:cstheme="minorHAnsi"/>
          </w:rPr>
          <w:delText xml:space="preserve"> </w:delText>
        </w:r>
        <w:r w:rsidR="00700301" w:rsidRPr="00F43906" w:rsidDel="000D183F">
          <w:rPr>
            <w:rFonts w:asciiTheme="minorHAnsi" w:hAnsiTheme="minorHAnsi" w:cstheme="minorHAnsi"/>
          </w:rPr>
          <w:delText>Bratislava, Slovenská republika</w:delText>
        </w:r>
        <w:r w:rsidR="00700301" w:rsidRPr="00F43906" w:rsidDel="000D183F">
          <w:rPr>
            <w:rFonts w:asciiTheme="minorHAnsi" w:hAnsiTheme="minorHAnsi" w:cstheme="minorHAnsi"/>
            <w:b/>
          </w:rPr>
          <w:delText xml:space="preserve"> </w:delText>
        </w:r>
      </w:del>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00B95642"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w:t>
      </w:r>
      <w:r w:rsidR="009C07CA">
        <w:rPr>
          <w:rFonts w:asciiTheme="minorHAnsi" w:hAnsiTheme="minorHAnsi" w:cstheme="minorHAnsi"/>
        </w:rPr>
        <w:t> </w:t>
      </w:r>
      <w:r w:rsidR="009D6720" w:rsidRPr="00F43906">
        <w:rPr>
          <w:rFonts w:asciiTheme="minorHAnsi" w:hAnsiTheme="minorHAnsi" w:cstheme="minorHAnsi"/>
        </w:rPr>
        <w:t xml:space="preserve">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18A22755"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del w:id="3" w:author="Autor">
        <w:r w:rsidR="00851482" w:rsidDel="00DF4B48">
          <w:rPr>
            <w:rFonts w:asciiTheme="minorHAnsi" w:hAnsiTheme="minorHAnsi" w:cstheme="minorHAnsi"/>
            <w:b/>
          </w:rPr>
          <w:delText>19 498</w:delText>
        </w:r>
        <w:r w:rsidR="00AF2C8F" w:rsidDel="00DF4B48">
          <w:rPr>
            <w:rFonts w:asciiTheme="minorHAnsi" w:hAnsiTheme="minorHAnsi" w:cstheme="minorHAnsi"/>
            <w:b/>
          </w:rPr>
          <w:delText xml:space="preserve"> 336</w:delText>
        </w:r>
        <w:r w:rsidR="00A57438" w:rsidDel="00DF4B48">
          <w:rPr>
            <w:rFonts w:asciiTheme="minorHAnsi" w:hAnsiTheme="minorHAnsi" w:cstheme="minorHAnsi"/>
            <w:b/>
          </w:rPr>
          <w:delText>,00</w:delText>
        </w:r>
      </w:del>
      <w:ins w:id="4" w:author="Autor">
        <w:r w:rsidR="00DF4B48">
          <w:rPr>
            <w:rFonts w:asciiTheme="minorHAnsi" w:hAnsiTheme="minorHAnsi" w:cstheme="minorHAnsi"/>
            <w:b/>
          </w:rPr>
          <w:t>29 292 912,31</w:t>
        </w:r>
      </w:ins>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18501890"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w:t>
      </w:r>
      <w:r w:rsidR="009C07CA">
        <w:rPr>
          <w:rFonts w:asciiTheme="minorHAnsi" w:hAnsiTheme="minorHAnsi" w:cstheme="minorHAnsi"/>
        </w:rPr>
        <w:br/>
      </w:r>
      <w:r w:rsidR="004A420E" w:rsidRPr="00F43906">
        <w:rPr>
          <w:rFonts w:asciiTheme="minorHAnsi" w:hAnsiTheme="minorHAnsi" w:cstheme="minorHAnsi"/>
        </w:rPr>
        <w:t>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507A974D" w:rsidR="00326BBE" w:rsidRDefault="00326BBE" w:rsidP="00CD4E2E">
      <w:pPr>
        <w:spacing w:before="120" w:after="120" w:line="240" w:lineRule="auto"/>
        <w:ind w:firstLine="360"/>
        <w:jc w:val="both"/>
        <w:rPr>
          <w:ins w:id="5" w:author="Autor"/>
          <w:rFonts w:asciiTheme="minorHAnsi" w:hAnsiTheme="minorHAnsi" w:cstheme="minorHAnsi"/>
        </w:rPr>
      </w:pPr>
    </w:p>
    <w:p w14:paraId="0A0B3586" w14:textId="77777777" w:rsidR="00324FC5" w:rsidRDefault="00324FC5"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w:t>
      </w:r>
      <w:r w:rsidRPr="00F43906">
        <w:rPr>
          <w:rFonts w:asciiTheme="minorHAnsi" w:hAnsiTheme="minorHAnsi" w:cstheme="minorHAnsi"/>
        </w:rPr>
        <w:lastRenderedPageBreak/>
        <w:t xml:space="preserve">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Miesto a spôsob podania ŽoNFP</w:t>
      </w:r>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17DE849B"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w:t>
      </w:r>
      <w:ins w:id="6" w:author="Autor">
        <w:r w:rsidR="00FC4B87">
          <w:rPr>
            <w:rFonts w:asciiTheme="minorHAnsi" w:hAnsiTheme="minorHAnsi" w:cstheme="minorHAnsi"/>
          </w:rPr>
          <w:t xml:space="preserve">relevantnými </w:t>
        </w:r>
      </w:ins>
      <w:r w:rsidR="006A2FFE" w:rsidRPr="00F43906">
        <w:rPr>
          <w:rFonts w:asciiTheme="minorHAnsi" w:hAnsiTheme="minorHAnsi" w:cstheme="minorHAnsi"/>
        </w:rPr>
        <w:t>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5C372F6B" w:rsidR="00422C02" w:rsidRPr="000D621C" w:rsidDel="00973488" w:rsidRDefault="00422C02" w:rsidP="00E14F1E">
      <w:pPr>
        <w:pStyle w:val="Odsekzoznamu"/>
        <w:numPr>
          <w:ilvl w:val="0"/>
          <w:numId w:val="32"/>
        </w:numPr>
        <w:spacing w:before="120" w:after="120"/>
        <w:ind w:left="714" w:hanging="357"/>
        <w:contextualSpacing w:val="0"/>
        <w:jc w:val="both"/>
        <w:rPr>
          <w:del w:id="7" w:author="Autor"/>
          <w:rFonts w:asciiTheme="minorHAnsi" w:hAnsiTheme="minorHAnsi" w:cstheme="minorHAnsi"/>
          <w:sz w:val="22"/>
          <w:szCs w:val="22"/>
        </w:rPr>
      </w:pPr>
      <w:del w:id="8" w:author="Autor">
        <w:r w:rsidRPr="000D621C" w:rsidDel="00973488">
          <w:rPr>
            <w:rFonts w:asciiTheme="minorHAnsi" w:hAnsiTheme="minorHAnsi" w:cstheme="minorHAnsi"/>
            <w:b/>
          </w:rPr>
          <w:delText>V listinnej podobe</w:delText>
        </w:r>
        <w:r w:rsidRPr="000D621C" w:rsidDel="00973488">
          <w:rPr>
            <w:rFonts w:asciiTheme="minorHAnsi" w:hAnsiTheme="minorHAnsi" w:cstheme="minorHAnsi"/>
          </w:rPr>
          <w:delText xml:space="preserve"> je žiadosť o</w:delText>
        </w:r>
        <w:r w:rsidR="004135E7" w:rsidRPr="000D621C" w:rsidDel="00973488">
          <w:rPr>
            <w:rFonts w:asciiTheme="minorHAnsi" w:hAnsiTheme="minorHAnsi" w:cstheme="minorHAnsi"/>
          </w:rPr>
          <w:delText> </w:delText>
        </w:r>
        <w:r w:rsidRPr="000D621C" w:rsidDel="00973488">
          <w:rPr>
            <w:rFonts w:asciiTheme="minorHAnsi" w:hAnsiTheme="minorHAnsi" w:cstheme="minorHAnsi"/>
          </w:rPr>
          <w:delText>NFP</w:delText>
        </w:r>
        <w:r w:rsidR="004135E7" w:rsidRPr="000D621C" w:rsidDel="00973488">
          <w:rPr>
            <w:rFonts w:asciiTheme="minorHAnsi" w:hAnsiTheme="minorHAnsi" w:cstheme="minorHAnsi"/>
          </w:rPr>
          <w:delText>,</w:delText>
        </w:r>
        <w:r w:rsidRPr="000D621C" w:rsidDel="00973488">
          <w:rPr>
            <w:rFonts w:asciiTheme="minorHAnsi" w:hAnsiTheme="minorHAnsi" w:cstheme="minorHAnsi"/>
          </w:rPr>
          <w:delText xml:space="preserve"> </w:delText>
        </w:r>
        <w:r w:rsidR="006A2FFE" w:rsidRPr="000D621C" w:rsidDel="00973488">
          <w:rPr>
            <w:rFonts w:asciiTheme="minorHAnsi" w:hAnsiTheme="minorHAnsi" w:cstheme="minorHAnsi"/>
          </w:rPr>
          <w:delText>vrátane všetkých príloh</w:delText>
        </w:r>
        <w:r w:rsidR="004135E7" w:rsidRPr="000D621C" w:rsidDel="00973488">
          <w:rPr>
            <w:rFonts w:asciiTheme="minorHAnsi" w:hAnsiTheme="minorHAnsi" w:cstheme="minorHAnsi"/>
          </w:rPr>
          <w:delText>,</w:delText>
        </w:r>
        <w:r w:rsidR="006A2FFE" w:rsidRPr="000D621C" w:rsidDel="00973488">
          <w:rPr>
            <w:rFonts w:asciiTheme="minorHAnsi" w:hAnsiTheme="minorHAnsi" w:cstheme="minorHAnsi"/>
          </w:rPr>
          <w:delText xml:space="preserve"> </w:delText>
        </w:r>
        <w:r w:rsidRPr="000D621C" w:rsidDel="00973488">
          <w:rPr>
            <w:rFonts w:asciiTheme="minorHAnsi" w:hAnsiTheme="minorHAnsi" w:cstheme="minorHAnsi"/>
          </w:rPr>
          <w:delText>možné doručiť  v jednom origináli (vytlačenom po odoslaní prostredníctvom ITMS2014+</w:delText>
        </w:r>
        <w:r w:rsidR="006D527D" w:rsidRPr="000D621C" w:rsidDel="00973488">
          <w:rPr>
            <w:rFonts w:asciiTheme="minorHAnsi" w:hAnsiTheme="minorHAnsi" w:cstheme="minorHAnsi"/>
          </w:rPr>
          <w:delText xml:space="preserve"> a podpísanom</w:delText>
        </w:r>
        <w:r w:rsidRPr="000D621C" w:rsidDel="00973488">
          <w:rPr>
            <w:rFonts w:asciiTheme="minorHAnsi" w:hAnsiTheme="minorHAnsi" w:cstheme="minorHAnsi"/>
          </w:rPr>
          <w:delText>) a jednej kópii:</w:delText>
        </w:r>
      </w:del>
    </w:p>
    <w:p w14:paraId="60BA35BA" w14:textId="7874C808" w:rsidR="0062456D" w:rsidRPr="000D621C" w:rsidDel="00973488" w:rsidRDefault="0062456D" w:rsidP="008D4ABB">
      <w:pPr>
        <w:pStyle w:val="Odsekzoznamu"/>
        <w:numPr>
          <w:ilvl w:val="0"/>
          <w:numId w:val="6"/>
        </w:numPr>
        <w:spacing w:before="240" w:after="120"/>
        <w:ind w:left="1134" w:hanging="357"/>
        <w:jc w:val="both"/>
        <w:rPr>
          <w:del w:id="9" w:author="Autor"/>
          <w:rFonts w:asciiTheme="minorHAnsi" w:hAnsiTheme="minorHAnsi" w:cstheme="minorHAnsi"/>
          <w:sz w:val="22"/>
          <w:szCs w:val="22"/>
        </w:rPr>
      </w:pPr>
      <w:del w:id="10" w:author="Autor">
        <w:r w:rsidRPr="000D621C" w:rsidDel="00973488">
          <w:rPr>
            <w:rFonts w:asciiTheme="minorHAnsi" w:hAnsiTheme="minorHAnsi" w:cstheme="minorHAnsi"/>
          </w:rPr>
          <w:delText>doporučenou poštou alebo kuriérskou službou na adresu:</w:delText>
        </w:r>
      </w:del>
    </w:p>
    <w:p w14:paraId="2E0A6963" w14:textId="39047202" w:rsidR="00DB0B10" w:rsidRPr="000D621C" w:rsidDel="00973488" w:rsidRDefault="009F221E" w:rsidP="00CD4E2E">
      <w:pPr>
        <w:spacing w:before="120" w:after="120" w:line="240" w:lineRule="auto"/>
        <w:ind w:left="1134"/>
        <w:contextualSpacing/>
        <w:jc w:val="both"/>
        <w:rPr>
          <w:del w:id="11" w:author="Autor"/>
          <w:rFonts w:asciiTheme="minorHAnsi" w:hAnsiTheme="minorHAnsi" w:cstheme="minorHAnsi"/>
        </w:rPr>
      </w:pPr>
      <w:del w:id="12" w:author="Autor">
        <w:r w:rsidRPr="000D621C" w:rsidDel="00973488">
          <w:rPr>
            <w:rFonts w:asciiTheme="minorHAnsi" w:hAnsiTheme="minorHAnsi" w:cstheme="minorHAnsi"/>
          </w:rPr>
          <w:delText xml:space="preserve">Ministerstvo investícií, regionálneho rozvoja a informatizácie </w:delText>
        </w:r>
        <w:r w:rsidR="0062456D" w:rsidRPr="000D621C" w:rsidDel="00973488">
          <w:rPr>
            <w:rFonts w:asciiTheme="minorHAnsi" w:hAnsiTheme="minorHAnsi" w:cstheme="minorHAnsi"/>
          </w:rPr>
          <w:delText>Slovenskej republiky</w:delText>
        </w:r>
      </w:del>
    </w:p>
    <w:p w14:paraId="62AC050C" w14:textId="3739CB8E" w:rsidR="0062456D" w:rsidRPr="000D621C" w:rsidDel="00973488" w:rsidRDefault="008D4ABB" w:rsidP="00CD4E2E">
      <w:pPr>
        <w:spacing w:before="120" w:after="120" w:line="240" w:lineRule="auto"/>
        <w:ind w:left="1134"/>
        <w:contextualSpacing/>
        <w:jc w:val="both"/>
        <w:rPr>
          <w:del w:id="13" w:author="Autor"/>
          <w:rFonts w:asciiTheme="minorHAnsi" w:hAnsiTheme="minorHAnsi" w:cstheme="minorHAnsi"/>
        </w:rPr>
      </w:pPr>
      <w:del w:id="14" w:author="Autor">
        <w:r w:rsidRPr="000D621C" w:rsidDel="00973488">
          <w:rPr>
            <w:rFonts w:asciiTheme="minorHAnsi" w:hAnsiTheme="minorHAnsi" w:cstheme="minorHAnsi"/>
          </w:rPr>
          <w:delText xml:space="preserve">sekcia </w:delText>
        </w:r>
        <w:r w:rsidR="00D131F2" w:rsidRPr="000D621C" w:rsidDel="00973488">
          <w:rPr>
            <w:rFonts w:asciiTheme="minorHAnsi" w:hAnsiTheme="minorHAnsi" w:cstheme="minorHAnsi"/>
          </w:rPr>
          <w:delText>OP TP a iných finančných mechanizmov</w:delText>
        </w:r>
      </w:del>
    </w:p>
    <w:p w14:paraId="53216ACA" w14:textId="2A8CFEF5" w:rsidR="0062456D" w:rsidRPr="000D621C" w:rsidDel="00973488" w:rsidRDefault="0062456D" w:rsidP="00CD4E2E">
      <w:pPr>
        <w:spacing w:before="120" w:after="120" w:line="240" w:lineRule="auto"/>
        <w:ind w:left="1134"/>
        <w:contextualSpacing/>
        <w:jc w:val="both"/>
        <w:rPr>
          <w:del w:id="15" w:author="Autor"/>
          <w:rFonts w:asciiTheme="minorHAnsi" w:hAnsiTheme="minorHAnsi" w:cstheme="minorHAnsi"/>
        </w:rPr>
      </w:pPr>
      <w:del w:id="16" w:author="Autor">
        <w:r w:rsidRPr="000D621C" w:rsidDel="00973488">
          <w:rPr>
            <w:rFonts w:asciiTheme="minorHAnsi" w:hAnsiTheme="minorHAnsi" w:cstheme="minorHAnsi"/>
          </w:rPr>
          <w:delText>odbor implementácie projektov OP TP</w:delText>
        </w:r>
      </w:del>
    </w:p>
    <w:p w14:paraId="440AA485" w14:textId="38D5E15B" w:rsidR="0062456D" w:rsidRPr="000D621C" w:rsidDel="00973488" w:rsidRDefault="009F221E" w:rsidP="00CD4E2E">
      <w:pPr>
        <w:spacing w:before="120" w:after="120" w:line="240" w:lineRule="auto"/>
        <w:ind w:left="1134"/>
        <w:contextualSpacing/>
        <w:jc w:val="both"/>
        <w:rPr>
          <w:del w:id="17" w:author="Autor"/>
          <w:rFonts w:asciiTheme="minorHAnsi" w:hAnsiTheme="minorHAnsi" w:cstheme="minorHAnsi"/>
        </w:rPr>
      </w:pPr>
      <w:del w:id="18" w:author="Autor">
        <w:r w:rsidRPr="000D621C" w:rsidDel="00973488">
          <w:rPr>
            <w:rFonts w:asciiTheme="minorHAnsi" w:hAnsiTheme="minorHAnsi" w:cstheme="minorHAnsi"/>
          </w:rPr>
          <w:delText>Štefánikova 15</w:delText>
        </w:r>
        <w:r w:rsidR="0062456D" w:rsidRPr="000D621C" w:rsidDel="00973488">
          <w:rPr>
            <w:rFonts w:asciiTheme="minorHAnsi" w:hAnsiTheme="minorHAnsi" w:cstheme="minorHAnsi"/>
          </w:rPr>
          <w:delText xml:space="preserve"> </w:delText>
        </w:r>
      </w:del>
    </w:p>
    <w:p w14:paraId="675653B0" w14:textId="4B390E22" w:rsidR="0062456D" w:rsidRPr="000D621C" w:rsidDel="00973488" w:rsidRDefault="009F221E" w:rsidP="00CD4E2E">
      <w:pPr>
        <w:spacing w:before="120" w:after="120" w:line="240" w:lineRule="auto"/>
        <w:ind w:left="1134"/>
        <w:jc w:val="both"/>
        <w:rPr>
          <w:del w:id="19" w:author="Autor"/>
          <w:rFonts w:asciiTheme="minorHAnsi" w:hAnsiTheme="minorHAnsi" w:cstheme="minorHAnsi"/>
        </w:rPr>
      </w:pPr>
      <w:del w:id="20" w:author="Autor">
        <w:r w:rsidRPr="000D621C" w:rsidDel="00973488">
          <w:rPr>
            <w:rFonts w:asciiTheme="minorHAnsi" w:hAnsiTheme="minorHAnsi" w:cstheme="minorHAnsi"/>
          </w:rPr>
          <w:delText>811 05</w:delText>
        </w:r>
        <w:r w:rsidR="0062456D" w:rsidRPr="000D621C" w:rsidDel="00973488">
          <w:rPr>
            <w:rFonts w:asciiTheme="minorHAnsi" w:hAnsiTheme="minorHAnsi" w:cstheme="minorHAnsi"/>
          </w:rPr>
          <w:delText xml:space="preserve"> Bratislava</w:delText>
        </w:r>
      </w:del>
    </w:p>
    <w:p w14:paraId="75D56AD0" w14:textId="3C3C8AC0" w:rsidR="00DD2566" w:rsidRPr="000D621C" w:rsidDel="00973488" w:rsidRDefault="00DD2566" w:rsidP="00CD4E2E">
      <w:pPr>
        <w:pStyle w:val="Odsekzoznamu"/>
        <w:numPr>
          <w:ilvl w:val="0"/>
          <w:numId w:val="6"/>
        </w:numPr>
        <w:spacing w:before="120" w:after="120"/>
        <w:ind w:left="1134" w:hanging="425"/>
        <w:contextualSpacing w:val="0"/>
        <w:jc w:val="both"/>
        <w:rPr>
          <w:del w:id="21" w:author="Autor"/>
          <w:rFonts w:asciiTheme="minorHAnsi" w:hAnsiTheme="minorHAnsi" w:cstheme="minorHAnsi"/>
          <w:sz w:val="22"/>
          <w:szCs w:val="22"/>
        </w:rPr>
      </w:pPr>
      <w:del w:id="22" w:author="Autor">
        <w:r w:rsidRPr="000D621C" w:rsidDel="00973488">
          <w:rPr>
            <w:rFonts w:asciiTheme="minorHAnsi" w:hAnsiTheme="minorHAnsi" w:cstheme="minorHAnsi"/>
          </w:rPr>
          <w:delText xml:space="preserve">osobne v pracovných dňoch </w:delText>
        </w:r>
      </w:del>
    </w:p>
    <w:p w14:paraId="6CA7A5A1" w14:textId="0C07AD11" w:rsidR="009F221E" w:rsidRPr="000D621C" w:rsidDel="00973488" w:rsidRDefault="009F221E" w:rsidP="009F221E">
      <w:pPr>
        <w:pStyle w:val="Odsekzoznamu"/>
        <w:numPr>
          <w:ilvl w:val="1"/>
          <w:numId w:val="6"/>
        </w:numPr>
        <w:spacing w:before="120" w:after="120"/>
        <w:ind w:hanging="357"/>
        <w:jc w:val="both"/>
        <w:rPr>
          <w:del w:id="23" w:author="Autor"/>
          <w:rFonts w:asciiTheme="minorHAnsi" w:hAnsiTheme="minorHAnsi" w:cstheme="minorHAnsi"/>
          <w:sz w:val="22"/>
          <w:szCs w:val="22"/>
        </w:rPr>
      </w:pPr>
      <w:del w:id="24" w:author="Autor">
        <w:r w:rsidRPr="000D621C" w:rsidDel="00973488">
          <w:rPr>
            <w:rFonts w:asciiTheme="minorHAnsi" w:hAnsiTheme="minorHAnsi" w:cstheme="minorHAnsi"/>
          </w:rPr>
          <w:delText xml:space="preserve">Po – Št: 9:00 - 14:30 hod. (obedňajšia prestávka 11:30 - 12:30 hod.) </w:delText>
        </w:r>
      </w:del>
    </w:p>
    <w:p w14:paraId="176FB2A3" w14:textId="1EDFF553" w:rsidR="00DD2566" w:rsidRPr="000D621C" w:rsidDel="00973488" w:rsidRDefault="009F221E" w:rsidP="00902AA7">
      <w:pPr>
        <w:pStyle w:val="Odsekzoznamu"/>
        <w:spacing w:before="120" w:after="120"/>
        <w:ind w:left="1418"/>
        <w:contextualSpacing w:val="0"/>
        <w:jc w:val="both"/>
        <w:rPr>
          <w:del w:id="25" w:author="Autor"/>
          <w:rFonts w:asciiTheme="minorHAnsi" w:hAnsiTheme="minorHAnsi" w:cstheme="minorHAnsi"/>
          <w:sz w:val="22"/>
          <w:szCs w:val="22"/>
        </w:rPr>
      </w:pPr>
      <w:del w:id="26" w:author="Autor">
        <w:r w:rsidRPr="000D621C" w:rsidDel="00973488">
          <w:rPr>
            <w:rFonts w:asciiTheme="minorHAnsi" w:hAnsiTheme="minorHAnsi" w:cstheme="minorHAnsi"/>
          </w:rPr>
          <w:delText xml:space="preserve">Pi: </w:delText>
        </w:r>
        <w:r w:rsidRPr="000D621C" w:rsidDel="00973488">
          <w:rPr>
            <w:rFonts w:asciiTheme="minorHAnsi" w:hAnsiTheme="minorHAnsi" w:cstheme="minorHAnsi"/>
          </w:rPr>
          <w:tab/>
          <w:delText xml:space="preserve"> 9:00 -14:00 hod.  (obedňajšia prestávka 11:30 - 12:30 hod.):</w:delText>
        </w:r>
      </w:del>
    </w:p>
    <w:p w14:paraId="3324E178" w14:textId="4390E017" w:rsidR="00DD2566" w:rsidRPr="000D621C" w:rsidDel="00973488" w:rsidRDefault="00DD2566" w:rsidP="00CD4E2E">
      <w:pPr>
        <w:spacing w:before="120" w:after="120" w:line="240" w:lineRule="auto"/>
        <w:ind w:left="1418"/>
        <w:contextualSpacing/>
        <w:jc w:val="both"/>
        <w:rPr>
          <w:del w:id="27" w:author="Autor"/>
          <w:rFonts w:asciiTheme="minorHAnsi" w:hAnsiTheme="minorHAnsi" w:cstheme="minorHAnsi"/>
        </w:rPr>
      </w:pPr>
      <w:del w:id="28" w:author="Autor">
        <w:r w:rsidRPr="000D621C" w:rsidDel="00973488">
          <w:rPr>
            <w:rFonts w:asciiTheme="minorHAnsi" w:hAnsiTheme="minorHAnsi" w:cstheme="minorHAnsi"/>
          </w:rPr>
          <w:delText xml:space="preserve">podateľňa </w:delText>
        </w:r>
        <w:r w:rsidR="009F221E" w:rsidRPr="000D621C" w:rsidDel="00973488">
          <w:rPr>
            <w:rFonts w:asciiTheme="minorHAnsi" w:hAnsiTheme="minorHAnsi" w:cstheme="minorHAnsi"/>
          </w:rPr>
          <w:delText xml:space="preserve">Ministerstva investícií, regionálneho rozvoja a informatizácie </w:delText>
        </w:r>
        <w:r w:rsidRPr="000D621C" w:rsidDel="00973488">
          <w:rPr>
            <w:rFonts w:asciiTheme="minorHAnsi" w:hAnsiTheme="minorHAnsi" w:cstheme="minorHAnsi"/>
          </w:rPr>
          <w:delText xml:space="preserve">Slovenskej republiky </w:delText>
        </w:r>
      </w:del>
    </w:p>
    <w:p w14:paraId="28EA92A9" w14:textId="1F9220CB" w:rsidR="00DD2566" w:rsidRPr="000D621C" w:rsidDel="00973488" w:rsidRDefault="009F221E" w:rsidP="00CD4E2E">
      <w:pPr>
        <w:spacing w:before="120" w:after="120" w:line="240" w:lineRule="auto"/>
        <w:ind w:left="1418"/>
        <w:contextualSpacing/>
        <w:jc w:val="both"/>
        <w:rPr>
          <w:del w:id="29" w:author="Autor"/>
          <w:rFonts w:asciiTheme="minorHAnsi" w:hAnsiTheme="minorHAnsi" w:cstheme="minorHAnsi"/>
        </w:rPr>
      </w:pPr>
      <w:del w:id="30" w:author="Autor">
        <w:r w:rsidRPr="000D621C" w:rsidDel="00973488">
          <w:rPr>
            <w:rFonts w:asciiTheme="minorHAnsi" w:hAnsiTheme="minorHAnsi" w:cstheme="minorHAnsi"/>
          </w:rPr>
          <w:delText>Štefánikova 15</w:delText>
        </w:r>
        <w:r w:rsidR="00DD2566" w:rsidRPr="000D621C" w:rsidDel="00973488">
          <w:rPr>
            <w:rFonts w:asciiTheme="minorHAnsi" w:hAnsiTheme="minorHAnsi" w:cstheme="minorHAnsi"/>
          </w:rPr>
          <w:delText xml:space="preserve"> </w:delText>
        </w:r>
      </w:del>
    </w:p>
    <w:p w14:paraId="4A091D9C" w14:textId="7D8B63C4" w:rsidR="00DD2566" w:rsidRPr="000D621C" w:rsidDel="00973488" w:rsidRDefault="009F221E" w:rsidP="00CD4E2E">
      <w:pPr>
        <w:spacing w:before="120" w:after="120" w:line="240" w:lineRule="auto"/>
        <w:ind w:left="1418"/>
        <w:jc w:val="both"/>
        <w:rPr>
          <w:del w:id="31" w:author="Autor"/>
          <w:rFonts w:asciiTheme="minorHAnsi" w:hAnsiTheme="minorHAnsi" w:cstheme="minorHAnsi"/>
        </w:rPr>
      </w:pPr>
      <w:del w:id="32" w:author="Autor">
        <w:r w:rsidRPr="000D621C" w:rsidDel="00973488">
          <w:rPr>
            <w:rFonts w:asciiTheme="minorHAnsi" w:hAnsiTheme="minorHAnsi" w:cstheme="minorHAnsi"/>
          </w:rPr>
          <w:delText>811 05</w:delText>
        </w:r>
        <w:r w:rsidR="00DD2566" w:rsidRPr="000D621C" w:rsidDel="00973488">
          <w:rPr>
            <w:rFonts w:asciiTheme="minorHAnsi" w:hAnsiTheme="minorHAnsi" w:cstheme="minorHAnsi"/>
          </w:rPr>
          <w:delText xml:space="preserve"> Bratislava</w:delText>
        </w:r>
      </w:del>
    </w:p>
    <w:p w14:paraId="5AC1B6B2" w14:textId="4A37C75B" w:rsidR="00DD2566" w:rsidRPr="000D621C" w:rsidDel="00973488" w:rsidRDefault="00DD2566" w:rsidP="00CD4E2E">
      <w:pPr>
        <w:pStyle w:val="Odsekzoznamu"/>
        <w:numPr>
          <w:ilvl w:val="1"/>
          <w:numId w:val="6"/>
        </w:numPr>
        <w:spacing w:before="120" w:after="120"/>
        <w:ind w:hanging="306"/>
        <w:contextualSpacing w:val="0"/>
        <w:jc w:val="both"/>
        <w:rPr>
          <w:del w:id="33" w:author="Autor"/>
          <w:rFonts w:asciiTheme="minorHAnsi" w:hAnsiTheme="minorHAnsi" w:cstheme="minorHAnsi"/>
          <w:sz w:val="22"/>
          <w:szCs w:val="22"/>
        </w:rPr>
      </w:pPr>
      <w:del w:id="34" w:author="Autor">
        <w:r w:rsidRPr="000D621C" w:rsidDel="00973488">
          <w:rPr>
            <w:rFonts w:asciiTheme="minorHAnsi" w:hAnsiTheme="minorHAnsi" w:cstheme="minorHAnsi"/>
          </w:rPr>
          <w:delText xml:space="preserve">v čase od </w:delText>
        </w:r>
        <w:r w:rsidR="009F221E" w:rsidRPr="000D621C" w:rsidDel="00973488">
          <w:rPr>
            <w:rFonts w:asciiTheme="minorHAnsi" w:hAnsiTheme="minorHAnsi" w:cstheme="minorHAnsi"/>
          </w:rPr>
          <w:delText xml:space="preserve">9:00 hod. do 15:00 </w:delText>
        </w:r>
        <w:r w:rsidRPr="000D621C" w:rsidDel="00973488">
          <w:rPr>
            <w:rFonts w:asciiTheme="minorHAnsi" w:hAnsiTheme="minorHAnsi" w:cstheme="minorHAnsi"/>
          </w:rPr>
          <w:delText>hod. na adresu:</w:delText>
        </w:r>
      </w:del>
    </w:p>
    <w:p w14:paraId="548AC060" w14:textId="6A235E72" w:rsidR="0062456D" w:rsidRPr="000D621C" w:rsidDel="00973488" w:rsidRDefault="009F221E" w:rsidP="00CD4E2E">
      <w:pPr>
        <w:spacing w:before="120" w:after="120" w:line="240" w:lineRule="auto"/>
        <w:ind w:left="1418"/>
        <w:contextualSpacing/>
        <w:jc w:val="both"/>
        <w:rPr>
          <w:del w:id="35" w:author="Autor"/>
          <w:rFonts w:asciiTheme="minorHAnsi" w:hAnsiTheme="minorHAnsi" w:cstheme="minorHAnsi"/>
        </w:rPr>
      </w:pPr>
      <w:del w:id="36" w:author="Autor">
        <w:r w:rsidRPr="000D621C" w:rsidDel="00973488">
          <w:rPr>
            <w:rFonts w:asciiTheme="minorHAnsi" w:hAnsiTheme="minorHAnsi" w:cstheme="minorHAnsi"/>
          </w:rPr>
          <w:delText xml:space="preserve">Ministerstvo investícií, regionálneho rozvoja a informatizácie </w:delText>
        </w:r>
        <w:r w:rsidR="0062456D" w:rsidRPr="000D621C" w:rsidDel="00973488">
          <w:rPr>
            <w:rFonts w:asciiTheme="minorHAnsi" w:hAnsiTheme="minorHAnsi" w:cstheme="minorHAnsi"/>
          </w:rPr>
          <w:delText>Slovenskej republiky</w:delText>
        </w:r>
      </w:del>
    </w:p>
    <w:p w14:paraId="1DE366BA" w14:textId="3BE8765B" w:rsidR="00DB0B10" w:rsidRPr="000D621C" w:rsidDel="00973488" w:rsidRDefault="00BA2CDA" w:rsidP="00DB0B10">
      <w:pPr>
        <w:spacing w:before="120" w:after="120" w:line="240" w:lineRule="auto"/>
        <w:ind w:left="1134" w:firstLine="282"/>
        <w:contextualSpacing/>
        <w:jc w:val="both"/>
        <w:rPr>
          <w:del w:id="37" w:author="Autor"/>
          <w:rFonts w:asciiTheme="minorHAnsi" w:hAnsiTheme="minorHAnsi" w:cstheme="minorHAnsi"/>
        </w:rPr>
      </w:pPr>
      <w:del w:id="38" w:author="Autor">
        <w:r w:rsidRPr="000D621C" w:rsidDel="00973488">
          <w:rPr>
            <w:rFonts w:asciiTheme="minorHAnsi" w:hAnsiTheme="minorHAnsi" w:cstheme="minorHAnsi"/>
          </w:rPr>
          <w:delText xml:space="preserve">sekcia </w:delText>
        </w:r>
        <w:r w:rsidR="00D131F2" w:rsidRPr="000D621C" w:rsidDel="00973488">
          <w:rPr>
            <w:rFonts w:asciiTheme="minorHAnsi" w:hAnsiTheme="minorHAnsi" w:cstheme="minorHAnsi"/>
          </w:rPr>
          <w:delText>OP TP a iných finančných mechanizmov</w:delText>
        </w:r>
      </w:del>
    </w:p>
    <w:p w14:paraId="11B3D27D" w14:textId="15C4B0A0" w:rsidR="0062456D" w:rsidRPr="000D621C" w:rsidDel="00973488" w:rsidRDefault="0062456D" w:rsidP="00CD4E2E">
      <w:pPr>
        <w:spacing w:before="120" w:after="120" w:line="240" w:lineRule="auto"/>
        <w:ind w:left="1418"/>
        <w:contextualSpacing/>
        <w:jc w:val="both"/>
        <w:rPr>
          <w:del w:id="39" w:author="Autor"/>
          <w:rFonts w:asciiTheme="minorHAnsi" w:hAnsiTheme="minorHAnsi" w:cstheme="minorHAnsi"/>
        </w:rPr>
      </w:pPr>
      <w:del w:id="40" w:author="Autor">
        <w:r w:rsidRPr="000D621C" w:rsidDel="00973488">
          <w:rPr>
            <w:rFonts w:asciiTheme="minorHAnsi" w:hAnsiTheme="minorHAnsi" w:cstheme="minorHAnsi"/>
          </w:rPr>
          <w:delText xml:space="preserve">odbor implementácie projektov OP TP </w:delText>
        </w:r>
      </w:del>
    </w:p>
    <w:p w14:paraId="3A9EC58D" w14:textId="078B62B9" w:rsidR="0062456D" w:rsidRPr="000D621C" w:rsidDel="00973488" w:rsidRDefault="00A66F6B" w:rsidP="00CD4E2E">
      <w:pPr>
        <w:spacing w:before="120" w:after="120" w:line="240" w:lineRule="auto"/>
        <w:ind w:left="1418"/>
        <w:contextualSpacing/>
        <w:jc w:val="both"/>
        <w:rPr>
          <w:del w:id="41" w:author="Autor"/>
          <w:rFonts w:asciiTheme="minorHAnsi" w:hAnsiTheme="minorHAnsi" w:cstheme="minorHAnsi"/>
        </w:rPr>
      </w:pPr>
      <w:del w:id="42" w:author="Autor">
        <w:r w:rsidRPr="000D621C" w:rsidDel="00973488">
          <w:rPr>
            <w:rFonts w:asciiTheme="minorHAnsi" w:hAnsiTheme="minorHAnsi" w:cstheme="minorHAnsi"/>
          </w:rPr>
          <w:delText>Dunajská 68</w:delText>
        </w:r>
      </w:del>
    </w:p>
    <w:p w14:paraId="780D7847" w14:textId="19A02FDC" w:rsidR="0062456D" w:rsidRPr="000D621C" w:rsidDel="00973488" w:rsidRDefault="00124436" w:rsidP="00CD4E2E">
      <w:pPr>
        <w:spacing w:before="120" w:after="120" w:line="240" w:lineRule="auto"/>
        <w:ind w:left="1418"/>
        <w:jc w:val="both"/>
        <w:rPr>
          <w:del w:id="43" w:author="Autor"/>
          <w:rFonts w:asciiTheme="minorHAnsi" w:hAnsiTheme="minorHAnsi" w:cstheme="minorHAnsi"/>
        </w:rPr>
      </w:pPr>
      <w:del w:id="44" w:author="Autor">
        <w:r w:rsidRPr="000D621C" w:rsidDel="00973488">
          <w:rPr>
            <w:rFonts w:asciiTheme="minorHAnsi" w:hAnsiTheme="minorHAnsi" w:cstheme="minorHAnsi"/>
          </w:rPr>
          <w:delText xml:space="preserve">811 </w:delText>
        </w:r>
        <w:r w:rsidR="00232F1A" w:rsidRPr="000D621C" w:rsidDel="00973488">
          <w:rPr>
            <w:rFonts w:asciiTheme="minorHAnsi" w:hAnsiTheme="minorHAnsi" w:cstheme="minorHAnsi"/>
          </w:rPr>
          <w:delText xml:space="preserve">08 </w:delText>
        </w:r>
        <w:r w:rsidR="0062456D" w:rsidRPr="000D621C" w:rsidDel="00973488">
          <w:rPr>
            <w:rFonts w:asciiTheme="minorHAnsi" w:hAnsiTheme="minorHAnsi" w:cstheme="minorHAnsi"/>
          </w:rPr>
          <w:delText>Bratislava</w:delText>
        </w:r>
      </w:del>
    </w:p>
    <w:p w14:paraId="37CC35A1" w14:textId="6D7998DE" w:rsidR="009C4C1D" w:rsidRPr="000D621C" w:rsidDel="00973488" w:rsidRDefault="00B13786" w:rsidP="00CD4E2E">
      <w:pPr>
        <w:spacing w:before="120" w:after="120" w:line="240" w:lineRule="auto"/>
        <w:ind w:left="720"/>
        <w:jc w:val="both"/>
        <w:rPr>
          <w:del w:id="45" w:author="Autor"/>
          <w:rFonts w:asciiTheme="minorHAnsi" w:hAnsiTheme="minorHAnsi" w:cstheme="minorHAnsi"/>
        </w:rPr>
      </w:pPr>
      <w:del w:id="46" w:author="Autor">
        <w:r w:rsidRPr="000D621C" w:rsidDel="00973488">
          <w:rPr>
            <w:rFonts w:asciiTheme="minorHAnsi" w:hAnsiTheme="minorHAnsi" w:cstheme="minorHAnsi"/>
          </w:rPr>
          <w:delText>RO OP TP nie je oprávnený v zmysle v súčasnosti platných právnych pre</w:delText>
        </w:r>
        <w:r w:rsidR="00122D9B" w:rsidRPr="000D621C" w:rsidDel="00973488">
          <w:rPr>
            <w:rFonts w:asciiTheme="minorHAnsi" w:hAnsiTheme="minorHAnsi" w:cstheme="minorHAnsi"/>
          </w:rPr>
          <w:delText>d</w:delText>
        </w:r>
        <w:r w:rsidRPr="000D621C" w:rsidDel="00973488">
          <w:rPr>
            <w:rFonts w:asciiTheme="minorHAnsi" w:hAnsiTheme="minorHAnsi" w:cstheme="minorHAnsi"/>
          </w:rPr>
          <w:delText xml:space="preserve">pisov obmedziť pre žiadateľov predkladanie ŽoNFP v listinnej podobe. </w:delText>
        </w:r>
      </w:del>
    </w:p>
    <w:p w14:paraId="30322274" w14:textId="02DA15D8"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0D621C">
        <w:rPr>
          <w:rFonts w:asciiTheme="minorHAnsi" w:hAnsiTheme="minorHAnsi" w:cstheme="minorHAnsi"/>
          <w:sz w:val="22"/>
          <w:szCs w:val="22"/>
        </w:rPr>
        <w:t xml:space="preserve">V zmysle zákona </w:t>
      </w:r>
      <w:ins w:id="47" w:author="Autor">
        <w:r w:rsidR="000D621C" w:rsidRPr="000D621C">
          <w:rPr>
            <w:rFonts w:asciiTheme="minorHAnsi" w:hAnsiTheme="minorHAnsi"/>
            <w:sz w:val="22"/>
            <w:szCs w:val="22"/>
            <w:rPrChange w:id="48" w:author="Autor">
              <w:rPr/>
            </w:rPrChange>
          </w:rPr>
          <w:t>č. 305/2013 Z. z. o elektronickej podobe výkonu pôsobnosti orgánov verejnej moci a o zmene a doplnení niektorých zákonov (zákon o e-Governmente) v znení neskorších predpisov (ďalej aj „zákon o e-Governmente“)</w:t>
        </w:r>
      </w:ins>
      <w:del w:id="49" w:author="Autor">
        <w:r w:rsidRPr="000D621C" w:rsidDel="000D621C">
          <w:rPr>
            <w:rFonts w:asciiTheme="minorHAnsi" w:hAnsiTheme="minorHAnsi" w:cstheme="minorHAnsi"/>
            <w:sz w:val="22"/>
            <w:szCs w:val="22"/>
          </w:rPr>
          <w:delText>o e-Governmente</w:delText>
        </w:r>
      </w:del>
      <w:r w:rsidRPr="000D621C">
        <w:rPr>
          <w:rFonts w:asciiTheme="minorHAnsi" w:hAnsiTheme="minorHAnsi" w:cstheme="minorHAnsi"/>
          <w:sz w:val="22"/>
          <w:szCs w:val="22"/>
        </w:rPr>
        <w:t xml:space="preserve"> </w:t>
      </w:r>
      <w:del w:id="50" w:author="Autor">
        <w:r w:rsidRPr="000D621C" w:rsidDel="006F2E62">
          <w:rPr>
            <w:rFonts w:asciiTheme="minorHAnsi" w:hAnsiTheme="minorHAnsi" w:cstheme="minorHAnsi"/>
            <w:sz w:val="22"/>
            <w:szCs w:val="22"/>
          </w:rPr>
          <w:delText xml:space="preserve">môže </w:delText>
        </w:r>
      </w:del>
      <w:r w:rsidRPr="000D621C">
        <w:rPr>
          <w:rFonts w:asciiTheme="minorHAnsi" w:hAnsiTheme="minorHAnsi" w:cstheme="minorHAnsi"/>
          <w:sz w:val="22"/>
          <w:szCs w:val="22"/>
        </w:rPr>
        <w:t xml:space="preserve">žiadateľ </w:t>
      </w:r>
      <w:del w:id="51" w:author="Autor">
        <w:r w:rsidR="006A2FFE" w:rsidRPr="000D621C" w:rsidDel="006F2E62">
          <w:rPr>
            <w:rFonts w:asciiTheme="minorHAnsi" w:hAnsiTheme="minorHAnsi" w:cstheme="minorHAnsi"/>
            <w:sz w:val="22"/>
            <w:szCs w:val="22"/>
          </w:rPr>
          <w:delText xml:space="preserve">listinné </w:delText>
        </w:r>
        <w:r w:rsidRPr="000D621C" w:rsidDel="006F2E62">
          <w:rPr>
            <w:rFonts w:asciiTheme="minorHAnsi" w:hAnsiTheme="minorHAnsi" w:cstheme="minorHAnsi"/>
            <w:sz w:val="22"/>
            <w:szCs w:val="22"/>
          </w:rPr>
          <w:delText xml:space="preserve">doručenie </w:delText>
        </w:r>
      </w:del>
      <w:ins w:id="52" w:author="Autor">
        <w:r w:rsidR="006F2E62" w:rsidRPr="000D621C">
          <w:rPr>
            <w:rFonts w:asciiTheme="minorHAnsi" w:hAnsiTheme="minorHAnsi" w:cstheme="minorHAnsi"/>
            <w:sz w:val="22"/>
            <w:szCs w:val="22"/>
          </w:rPr>
          <w:t xml:space="preserve">doručuje </w:t>
        </w:r>
      </w:ins>
      <w:r w:rsidRPr="000D621C">
        <w:rPr>
          <w:rFonts w:asciiTheme="minorHAnsi" w:hAnsiTheme="minorHAnsi" w:cstheme="minorHAnsi"/>
          <w:sz w:val="22"/>
          <w:szCs w:val="22"/>
        </w:rPr>
        <w:t xml:space="preserve">ŽoNFP </w:t>
      </w:r>
      <w:ins w:id="53" w:author="Autor">
        <w:r w:rsidR="00CD1679" w:rsidRPr="000D621C">
          <w:rPr>
            <w:rFonts w:asciiTheme="minorHAnsi" w:hAnsiTheme="minorHAnsi"/>
            <w:b/>
            <w:bCs/>
            <w:sz w:val="22"/>
            <w:szCs w:val="22"/>
          </w:rPr>
          <w:t xml:space="preserve">elektronicky </w:t>
        </w:r>
        <w:r w:rsidR="00CD1679" w:rsidRPr="000D621C">
          <w:rPr>
            <w:rFonts w:asciiTheme="minorHAnsi" w:hAnsiTheme="minorHAnsi"/>
            <w:sz w:val="22"/>
            <w:szCs w:val="22"/>
          </w:rPr>
          <w:t xml:space="preserve">do schránky </w:t>
        </w:r>
        <w:r w:rsidR="00CD1679" w:rsidRPr="00925837">
          <w:rPr>
            <w:rFonts w:asciiTheme="minorHAnsi" w:hAnsiTheme="minorHAnsi"/>
            <w:sz w:val="22"/>
            <w:szCs w:val="22"/>
          </w:rPr>
          <w:t>RO OP TP</w:t>
        </w:r>
        <w:r w:rsidR="00CD1679" w:rsidRPr="00925837">
          <w:rPr>
            <w:rFonts w:asciiTheme="minorHAnsi" w:hAnsiTheme="minorHAnsi"/>
            <w:b/>
            <w:bCs/>
            <w:sz w:val="22"/>
            <w:szCs w:val="22"/>
          </w:rPr>
          <w:t xml:space="preserve"> prostredníctvom Ústredného portálu verejnej správy </w:t>
        </w:r>
        <w:r w:rsidR="00CD1679" w:rsidRPr="00925837">
          <w:rPr>
            <w:rFonts w:asciiTheme="minorHAnsi" w:hAnsiTheme="minorHAnsi"/>
            <w:sz w:val="22"/>
            <w:szCs w:val="22"/>
          </w:rPr>
          <w:t xml:space="preserve">(ďalej aj „ÚPVS“) na adrese </w:t>
        </w:r>
        <w:r w:rsidR="00CD1679" w:rsidRPr="00925837">
          <w:rPr>
            <w:rFonts w:asciiTheme="minorHAnsi" w:hAnsiTheme="minorHAnsi"/>
            <w:sz w:val="22"/>
            <w:szCs w:val="22"/>
          </w:rPr>
          <w:fldChar w:fldCharType="begin"/>
        </w:r>
        <w:r w:rsidR="00CD1679" w:rsidRPr="00925837">
          <w:rPr>
            <w:rFonts w:asciiTheme="minorHAnsi" w:hAnsiTheme="minorHAnsi"/>
            <w:sz w:val="22"/>
            <w:szCs w:val="22"/>
          </w:rPr>
          <w:instrText xml:space="preserve"> HYPERLINK "http://www.slovensko.sk" </w:instrText>
        </w:r>
        <w:r w:rsidR="00CD1679" w:rsidRPr="00925837">
          <w:rPr>
            <w:rFonts w:asciiTheme="minorHAnsi" w:hAnsiTheme="minorHAnsi"/>
            <w:sz w:val="22"/>
            <w:szCs w:val="22"/>
          </w:rPr>
          <w:fldChar w:fldCharType="separate"/>
        </w:r>
        <w:r w:rsidR="00CD1679" w:rsidRPr="00925837">
          <w:rPr>
            <w:rStyle w:val="Hypertextovprepojenie"/>
            <w:rFonts w:asciiTheme="minorHAnsi" w:hAnsiTheme="minorHAnsi"/>
            <w:sz w:val="22"/>
            <w:szCs w:val="22"/>
          </w:rPr>
          <w:t>www.slovensko.sk</w:t>
        </w:r>
        <w:r w:rsidR="00CD1679" w:rsidRPr="00925837">
          <w:rPr>
            <w:rFonts w:asciiTheme="minorHAnsi" w:hAnsiTheme="minorHAnsi"/>
            <w:sz w:val="22"/>
            <w:szCs w:val="22"/>
          </w:rPr>
          <w:fldChar w:fldCharType="end"/>
        </w:r>
        <w:r w:rsidR="00CD1679" w:rsidRPr="00925837">
          <w:rPr>
            <w:rFonts w:asciiTheme="minorHAnsi" w:hAnsiTheme="minorHAnsi"/>
            <w:sz w:val="22"/>
            <w:szCs w:val="22"/>
          </w:rPr>
          <w:t xml:space="preserve"> (identifikácia schránky: MIRRI SR – RO OPTP, IČO: 50349287, suffix: 10007, číslo schránky: E0007130310), resp. prostredníctvom  </w:t>
        </w:r>
        <w:del w:id="54" w:author="Autor">
          <w:r w:rsidR="00CD1679" w:rsidRPr="00925837" w:rsidDel="000D621C">
            <w:rPr>
              <w:rFonts w:asciiTheme="minorHAnsi" w:hAnsiTheme="minorHAnsi"/>
              <w:sz w:val="22"/>
              <w:szCs w:val="22"/>
            </w:rPr>
            <w:delText>špeciálnej</w:delText>
          </w:r>
        </w:del>
        <w:r w:rsidR="000D621C">
          <w:rPr>
            <w:rFonts w:asciiTheme="minorHAnsi" w:hAnsiTheme="minorHAnsi"/>
            <w:sz w:val="22"/>
            <w:szCs w:val="22"/>
          </w:rPr>
          <w:t>elektronickej</w:t>
        </w:r>
        <w:r w:rsidR="00CD1679" w:rsidRPr="00925837">
          <w:rPr>
            <w:rFonts w:asciiTheme="minorHAnsi" w:hAnsiTheme="minorHAnsi"/>
            <w:sz w:val="22"/>
            <w:szCs w:val="22"/>
          </w:rPr>
          <w:t xml:space="preserve"> služby MIRRI SR zriadenej pre takéto podanie „</w:t>
        </w:r>
        <w:r w:rsidR="00CD1679" w:rsidRPr="00925837">
          <w:rPr>
            <w:rFonts w:asciiTheme="minorHAnsi" w:hAnsiTheme="minorHAnsi"/>
            <w:b/>
            <w:bCs/>
            <w:sz w:val="22"/>
            <w:szCs w:val="22"/>
          </w:rPr>
          <w:t>Podanie na RO OP TP - dokumenty k projektom</w:t>
        </w:r>
        <w:r w:rsidR="00CD1679" w:rsidRPr="00925837">
          <w:rPr>
            <w:rFonts w:asciiTheme="minorHAnsi" w:hAnsiTheme="minorHAnsi"/>
            <w:sz w:val="22"/>
            <w:szCs w:val="22"/>
          </w:rPr>
          <w:t>“ na ÚPVS</w:t>
        </w:r>
      </w:ins>
      <w:del w:id="55" w:author="Autor">
        <w:r w:rsidRPr="00F43906" w:rsidDel="00CD1679">
          <w:rPr>
            <w:rFonts w:asciiTheme="minorHAnsi" w:hAnsiTheme="minorHAnsi" w:cstheme="minorHAnsi"/>
            <w:sz w:val="22"/>
            <w:szCs w:val="22"/>
          </w:rPr>
          <w:delText xml:space="preserve">nahradiť </w:delText>
        </w:r>
        <w:r w:rsidRPr="00F43906" w:rsidDel="00CD1679">
          <w:rPr>
            <w:rFonts w:asciiTheme="minorHAnsi" w:hAnsiTheme="minorHAnsi" w:cstheme="minorHAnsi"/>
            <w:b/>
            <w:sz w:val="22"/>
            <w:szCs w:val="22"/>
          </w:rPr>
          <w:delText>elektronickým doručením prostredníctvom Ústredného portálu verejnej správy</w:delText>
        </w:r>
        <w:r w:rsidR="007B271D" w:rsidRPr="00F43906" w:rsidDel="00CD1679">
          <w:rPr>
            <w:rFonts w:asciiTheme="minorHAnsi" w:hAnsiTheme="minorHAnsi" w:cstheme="minorHAnsi"/>
            <w:b/>
            <w:sz w:val="22"/>
            <w:szCs w:val="22"/>
          </w:rPr>
          <w:delText xml:space="preserve"> </w:delText>
        </w:r>
        <w:r w:rsidR="007B271D" w:rsidRPr="00F43906" w:rsidDel="00CD1679">
          <w:rPr>
            <w:rFonts w:asciiTheme="minorHAnsi" w:hAnsiTheme="minorHAnsi" w:cstheme="minorHAnsi"/>
            <w:sz w:val="22"/>
            <w:szCs w:val="22"/>
          </w:rPr>
          <w:delText xml:space="preserve">(ďalej aj „ÚPVS“) </w:delText>
        </w:r>
        <w:r w:rsidR="009C4C1D" w:rsidRPr="00F43906" w:rsidDel="00CD1679">
          <w:rPr>
            <w:rFonts w:asciiTheme="minorHAnsi" w:hAnsiTheme="minorHAnsi" w:cstheme="minorHAnsi"/>
            <w:sz w:val="22"/>
            <w:szCs w:val="22"/>
          </w:rPr>
          <w:delText xml:space="preserve">do elektronickej schránky </w:delText>
        </w:r>
        <w:r w:rsidR="009F221E" w:rsidDel="00CD1679">
          <w:rPr>
            <w:rFonts w:asciiTheme="minorHAnsi" w:hAnsiTheme="minorHAnsi" w:cstheme="minorHAnsi"/>
            <w:sz w:val="22"/>
            <w:szCs w:val="22"/>
          </w:rPr>
          <w:delText xml:space="preserve">MIRRI SR - </w:delText>
        </w:r>
        <w:r w:rsidR="009C4C1D" w:rsidRPr="00F43906" w:rsidDel="00CD1679">
          <w:rPr>
            <w:rFonts w:asciiTheme="minorHAnsi" w:hAnsiTheme="minorHAnsi" w:cstheme="minorHAnsi"/>
            <w:sz w:val="22"/>
            <w:szCs w:val="22"/>
          </w:rPr>
          <w:delText>RO OP TP</w:delText>
        </w:r>
        <w:r w:rsidRPr="00F43906" w:rsidDel="00CD1679">
          <w:rPr>
            <w:rFonts w:asciiTheme="minorHAnsi" w:hAnsiTheme="minorHAnsi" w:cstheme="minorHAnsi"/>
            <w:sz w:val="22"/>
            <w:szCs w:val="22"/>
          </w:rPr>
          <w:delText xml:space="preserve"> (ÚPVS na adrese </w:delText>
        </w:r>
        <w:r w:rsidR="00470BFE" w:rsidDel="00CD1679">
          <w:fldChar w:fldCharType="begin"/>
        </w:r>
        <w:r w:rsidR="00470BFE" w:rsidDel="00CD1679">
          <w:delInstrText xml:space="preserve"> HYPERLINK "http://www.slovensko.sk" </w:delInstrText>
        </w:r>
        <w:r w:rsidR="00470BFE" w:rsidDel="00CD1679">
          <w:fldChar w:fldCharType="separate"/>
        </w:r>
        <w:r w:rsidR="008E21E5" w:rsidRPr="00F43906" w:rsidDel="00CD1679">
          <w:rPr>
            <w:rStyle w:val="Hypertextovprepojenie"/>
            <w:rFonts w:asciiTheme="minorHAnsi" w:hAnsiTheme="minorHAnsi" w:cstheme="minorHAnsi"/>
            <w:sz w:val="22"/>
            <w:szCs w:val="22"/>
          </w:rPr>
          <w:delText>www.slovensko.sk</w:delText>
        </w:r>
        <w:r w:rsidR="00470BFE" w:rsidDel="00CD1679">
          <w:rPr>
            <w:rStyle w:val="Hypertextovprepojenie"/>
            <w:rFonts w:asciiTheme="minorHAnsi" w:hAnsiTheme="minorHAnsi" w:cstheme="minorHAnsi"/>
            <w:sz w:val="22"/>
            <w:szCs w:val="22"/>
          </w:rPr>
          <w:fldChar w:fldCharType="end"/>
        </w:r>
        <w:r w:rsidR="00EC2AB9" w:rsidRPr="00F43906" w:rsidDel="00CD1679">
          <w:rPr>
            <w:rFonts w:asciiTheme="minorHAnsi" w:hAnsiTheme="minorHAnsi" w:cstheme="minorHAnsi"/>
            <w:sz w:val="22"/>
            <w:szCs w:val="22"/>
          </w:rPr>
          <w:delText>,</w:delText>
        </w:r>
        <w:r w:rsidRPr="00F43906" w:rsidDel="00CD1679">
          <w:rPr>
            <w:rFonts w:asciiTheme="minorHAnsi" w:hAnsiTheme="minorHAnsi" w:cstheme="minorHAnsi"/>
            <w:sz w:val="22"/>
            <w:szCs w:val="22"/>
          </w:rPr>
          <w:delText xml:space="preserve"> </w:delText>
        </w:r>
        <w:r w:rsidR="00EC2AB9" w:rsidRPr="00F43906" w:rsidDel="00CD1679">
          <w:rPr>
            <w:rFonts w:asciiTheme="minorHAnsi" w:hAnsiTheme="minorHAnsi" w:cstheme="minorHAnsi"/>
            <w:sz w:val="22"/>
            <w:szCs w:val="22"/>
          </w:rPr>
          <w:delText xml:space="preserve"> </w:delText>
        </w:r>
        <w:r w:rsidR="00BA57AD" w:rsidRPr="00F43906" w:rsidDel="00CD1679">
          <w:rPr>
            <w:rFonts w:asciiTheme="minorHAnsi" w:hAnsiTheme="minorHAnsi" w:cstheme="minorHAnsi"/>
            <w:sz w:val="22"/>
            <w:szCs w:val="22"/>
          </w:rPr>
          <w:lastRenderedPageBreak/>
          <w:delText xml:space="preserve">špeciálna služba </w:delText>
        </w:r>
        <w:r w:rsidR="009F221E" w:rsidDel="00CD1679">
          <w:rPr>
            <w:rFonts w:asciiTheme="minorHAnsi" w:hAnsiTheme="minorHAnsi" w:cstheme="minorHAnsi"/>
            <w:sz w:val="22"/>
            <w:szCs w:val="22"/>
          </w:rPr>
          <w:delText>MIRRI</w:delText>
        </w:r>
        <w:r w:rsidR="00BA57AD" w:rsidRPr="00F43906" w:rsidDel="00CD1679">
          <w:rPr>
            <w:rFonts w:asciiTheme="minorHAnsi" w:hAnsiTheme="minorHAnsi" w:cstheme="minorHAnsi"/>
            <w:sz w:val="22"/>
            <w:szCs w:val="22"/>
          </w:rPr>
          <w:delText xml:space="preserve"> SR zriadená pre takéto podanie</w:delText>
        </w:r>
        <w:r w:rsidR="00EC2AB9" w:rsidRPr="00F43906" w:rsidDel="00CD1679">
          <w:rPr>
            <w:rFonts w:asciiTheme="minorHAnsi" w:hAnsiTheme="minorHAnsi" w:cstheme="minorHAnsi"/>
            <w:sz w:val="22"/>
            <w:szCs w:val="22"/>
          </w:rPr>
          <w:delText xml:space="preserve"> „</w:delText>
        </w:r>
        <w:r w:rsidR="00EC2AB9" w:rsidRPr="00F43906" w:rsidDel="00CD1679">
          <w:rPr>
            <w:rFonts w:asciiTheme="minorHAnsi" w:hAnsiTheme="minorHAnsi" w:cstheme="minorHAnsi"/>
            <w:b/>
            <w:sz w:val="22"/>
            <w:szCs w:val="22"/>
          </w:rPr>
          <w:delText>Podanie na RO OP TP - dokumenty k projektom</w:delText>
        </w:r>
        <w:r w:rsidR="00EC2AB9" w:rsidRPr="00F43906" w:rsidDel="00CD1679">
          <w:rPr>
            <w:rFonts w:asciiTheme="minorHAnsi" w:hAnsiTheme="minorHAnsi" w:cstheme="minorHAnsi"/>
            <w:sz w:val="22"/>
            <w:szCs w:val="22"/>
          </w:rPr>
          <w:delText>“</w:delText>
        </w:r>
        <w:r w:rsidR="00BA57AD" w:rsidRPr="00F43906" w:rsidDel="00CD1679">
          <w:rPr>
            <w:rFonts w:asciiTheme="minorHAnsi" w:hAnsiTheme="minorHAnsi" w:cstheme="minorHAnsi"/>
            <w:sz w:val="22"/>
            <w:szCs w:val="22"/>
          </w:rPr>
          <w:delText>)</w:delText>
        </w:r>
      </w:del>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9"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0"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5586E8EE" w:rsidR="00DC55CF"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w:t>
      </w:r>
      <w:r w:rsidR="003D28AF">
        <w:rPr>
          <w:rFonts w:asciiTheme="minorHAnsi" w:hAnsiTheme="minorHAnsi" w:cstheme="minorHAnsi"/>
        </w:rPr>
        <w:t> </w:t>
      </w:r>
      <w:r w:rsidR="00E86D82" w:rsidRPr="00F43906">
        <w:rPr>
          <w:rFonts w:asciiTheme="minorHAnsi" w:hAnsiTheme="minorHAnsi" w:cstheme="minorHAnsi"/>
        </w:rPr>
        <w:t>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316EB2D1" w14:textId="77777777" w:rsidR="00EB3CD9" w:rsidRPr="00F43906" w:rsidRDefault="00EB3CD9" w:rsidP="00EB3CD9">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33A2DD89" w14:textId="77777777" w:rsidR="00EB3CD9" w:rsidRDefault="00EB3CD9" w:rsidP="00CD4E2E">
      <w:pPr>
        <w:spacing w:before="120" w:after="120" w:line="240" w:lineRule="auto"/>
        <w:ind w:firstLine="425"/>
        <w:jc w:val="both"/>
        <w:rPr>
          <w:ins w:id="56" w:author="Autor"/>
          <w:rFonts w:asciiTheme="minorHAnsi" w:hAnsiTheme="minorHAnsi" w:cstheme="minorHAnsi"/>
        </w:rPr>
      </w:pPr>
    </w:p>
    <w:p w14:paraId="2779E7BA" w14:textId="26B98D74" w:rsidR="00973488" w:rsidRPr="008D4ABB" w:rsidRDefault="00001977" w:rsidP="00001977">
      <w:pPr>
        <w:pStyle w:val="Odsekzoznamu"/>
        <w:numPr>
          <w:ilvl w:val="0"/>
          <w:numId w:val="32"/>
        </w:numPr>
        <w:spacing w:before="120" w:after="120"/>
        <w:contextualSpacing w:val="0"/>
        <w:jc w:val="both"/>
        <w:rPr>
          <w:ins w:id="57" w:author="Autor"/>
          <w:rFonts w:asciiTheme="minorHAnsi" w:hAnsiTheme="minorHAnsi" w:cstheme="minorHAnsi"/>
          <w:sz w:val="22"/>
          <w:szCs w:val="22"/>
        </w:rPr>
      </w:pPr>
      <w:ins w:id="58" w:author="Autor">
        <w:r w:rsidRPr="00001977">
          <w:rPr>
            <w:rFonts w:asciiTheme="minorHAnsi" w:hAnsiTheme="minorHAnsi" w:cstheme="minorHAnsi"/>
            <w:sz w:val="22"/>
            <w:szCs w:val="22"/>
          </w:rPr>
          <w:t xml:space="preserve">V osobitných prípadoch (ak je to potrebné alebo vhodné, napr. z dôvodov technických alebo prevádzkových obmedzení, na základe dohody s RO OP TP) je žiadateľ oprávnený predložiť ŽoNFP </w:t>
        </w:r>
        <w:del w:id="59" w:author="Autor">
          <w:r w:rsidRPr="00001977" w:rsidDel="0083419F">
            <w:rPr>
              <w:rFonts w:asciiTheme="minorHAnsi" w:hAnsiTheme="minorHAnsi" w:cstheme="minorHAnsi"/>
              <w:sz w:val="22"/>
              <w:szCs w:val="22"/>
            </w:rPr>
            <w:delText>V</w:delText>
          </w:r>
        </w:del>
        <w:r w:rsidRPr="00001977">
          <w:rPr>
            <w:rFonts w:asciiTheme="minorHAnsi" w:hAnsiTheme="minorHAnsi" w:cstheme="minorHAnsi"/>
            <w:sz w:val="22"/>
            <w:szCs w:val="22"/>
          </w:rPr>
          <w:t xml:space="preserve">v </w:t>
        </w:r>
        <w:r w:rsidRPr="0083419F">
          <w:rPr>
            <w:rFonts w:asciiTheme="minorHAnsi" w:hAnsiTheme="minorHAnsi" w:cstheme="minorHAnsi"/>
            <w:b/>
            <w:sz w:val="22"/>
            <w:szCs w:val="22"/>
            <w:rPrChange w:id="60" w:author="Autor">
              <w:rPr>
                <w:rFonts w:asciiTheme="minorHAnsi" w:hAnsiTheme="minorHAnsi" w:cstheme="minorHAnsi"/>
                <w:sz w:val="22"/>
                <w:szCs w:val="22"/>
              </w:rPr>
            </w:rPrChange>
          </w:rPr>
          <w:t>listinnej podobe</w:t>
        </w:r>
        <w:r w:rsidRPr="00001977">
          <w:rPr>
            <w:rFonts w:asciiTheme="minorHAnsi" w:hAnsiTheme="minorHAnsi" w:cstheme="minorHAnsi"/>
            <w:sz w:val="22"/>
            <w:szCs w:val="22"/>
          </w:rPr>
          <w:t>. V listinnej podobe je žiadosť o NFP, vrátane všetkých príloh, možné doručiť v jednom origináli (vytlačenom po odoslaní prostredníctvom ITMS2014+ a podpísanom) a jednej kópii:</w:t>
        </w:r>
      </w:ins>
    </w:p>
    <w:p w14:paraId="0ABB88FD" w14:textId="77777777" w:rsidR="00973488" w:rsidRPr="00F43906" w:rsidRDefault="00973488" w:rsidP="00973488">
      <w:pPr>
        <w:pStyle w:val="Odsekzoznamu"/>
        <w:numPr>
          <w:ilvl w:val="0"/>
          <w:numId w:val="6"/>
        </w:numPr>
        <w:spacing w:before="240" w:after="120"/>
        <w:ind w:left="1134" w:hanging="357"/>
        <w:jc w:val="both"/>
        <w:rPr>
          <w:ins w:id="61" w:author="Autor"/>
          <w:rFonts w:asciiTheme="minorHAnsi" w:hAnsiTheme="minorHAnsi" w:cstheme="minorHAnsi"/>
          <w:sz w:val="22"/>
          <w:szCs w:val="22"/>
        </w:rPr>
      </w:pPr>
      <w:ins w:id="62" w:author="Autor">
        <w:r w:rsidRPr="00F43906">
          <w:rPr>
            <w:rFonts w:asciiTheme="minorHAnsi" w:hAnsiTheme="minorHAnsi" w:cstheme="minorHAnsi"/>
            <w:sz w:val="22"/>
            <w:szCs w:val="22"/>
          </w:rPr>
          <w:t>doporučenou poštou alebo kuriérskou službou na adresu:</w:t>
        </w:r>
      </w:ins>
    </w:p>
    <w:p w14:paraId="57831126" w14:textId="77777777" w:rsidR="00973488" w:rsidRDefault="00973488" w:rsidP="00973488">
      <w:pPr>
        <w:spacing w:before="120" w:after="120" w:line="240" w:lineRule="auto"/>
        <w:ind w:left="1134"/>
        <w:contextualSpacing/>
        <w:jc w:val="both"/>
        <w:rPr>
          <w:ins w:id="63" w:author="Autor"/>
          <w:rFonts w:asciiTheme="minorHAnsi" w:hAnsiTheme="minorHAnsi" w:cstheme="minorHAnsi"/>
        </w:rPr>
      </w:pPr>
      <w:ins w:id="64"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ins>
    </w:p>
    <w:p w14:paraId="5A35C455" w14:textId="77777777" w:rsidR="00973488" w:rsidRPr="00F43906" w:rsidRDefault="00973488" w:rsidP="00973488">
      <w:pPr>
        <w:spacing w:before="120" w:after="120" w:line="240" w:lineRule="auto"/>
        <w:ind w:left="1134"/>
        <w:contextualSpacing/>
        <w:jc w:val="both"/>
        <w:rPr>
          <w:ins w:id="65" w:author="Autor"/>
          <w:rFonts w:asciiTheme="minorHAnsi" w:hAnsiTheme="minorHAnsi" w:cstheme="minorHAnsi"/>
        </w:rPr>
      </w:pPr>
      <w:ins w:id="66" w:author="Autor">
        <w:r>
          <w:rPr>
            <w:rFonts w:asciiTheme="minorHAnsi" w:hAnsiTheme="minorHAnsi" w:cstheme="minorHAnsi"/>
          </w:rPr>
          <w:t xml:space="preserve">sekcia </w:t>
        </w:r>
        <w:r w:rsidRPr="00D131F2">
          <w:rPr>
            <w:rFonts w:asciiTheme="minorHAnsi" w:hAnsiTheme="minorHAnsi" w:cstheme="minorHAnsi"/>
          </w:rPr>
          <w:t>OP TP a iných finančných mechanizmov</w:t>
        </w:r>
      </w:ins>
    </w:p>
    <w:p w14:paraId="5BB9CF70" w14:textId="77777777" w:rsidR="00973488" w:rsidRPr="00F43906" w:rsidRDefault="00973488" w:rsidP="00973488">
      <w:pPr>
        <w:spacing w:before="120" w:after="120" w:line="240" w:lineRule="auto"/>
        <w:ind w:left="1134"/>
        <w:contextualSpacing/>
        <w:jc w:val="both"/>
        <w:rPr>
          <w:ins w:id="67" w:author="Autor"/>
          <w:rFonts w:asciiTheme="minorHAnsi" w:hAnsiTheme="minorHAnsi" w:cstheme="minorHAnsi"/>
        </w:rPr>
      </w:pPr>
      <w:ins w:id="68" w:author="Autor">
        <w:r w:rsidRPr="00F43906">
          <w:rPr>
            <w:rFonts w:asciiTheme="minorHAnsi" w:hAnsiTheme="minorHAnsi" w:cstheme="minorHAnsi"/>
          </w:rPr>
          <w:t>odbor implementácie projektov OP TP</w:t>
        </w:r>
      </w:ins>
    </w:p>
    <w:p w14:paraId="0257DE5F" w14:textId="77777777" w:rsidR="00973488" w:rsidRPr="00F43906" w:rsidRDefault="00973488" w:rsidP="00973488">
      <w:pPr>
        <w:spacing w:before="120" w:after="120" w:line="240" w:lineRule="auto"/>
        <w:ind w:left="1134"/>
        <w:contextualSpacing/>
        <w:jc w:val="both"/>
        <w:rPr>
          <w:ins w:id="69" w:author="Autor"/>
          <w:rFonts w:asciiTheme="minorHAnsi" w:hAnsiTheme="minorHAnsi" w:cstheme="minorHAnsi"/>
        </w:rPr>
      </w:pPr>
      <w:ins w:id="70" w:author="Autor">
        <w:r>
          <w:rPr>
            <w:rFonts w:asciiTheme="minorHAnsi" w:hAnsiTheme="minorHAnsi" w:cstheme="minorHAnsi"/>
          </w:rPr>
          <w:t>Štefánikova 15</w:t>
        </w:r>
        <w:r w:rsidRPr="00F43906">
          <w:rPr>
            <w:rFonts w:asciiTheme="minorHAnsi" w:hAnsiTheme="minorHAnsi" w:cstheme="minorHAnsi"/>
          </w:rPr>
          <w:t xml:space="preserve"> </w:t>
        </w:r>
      </w:ins>
    </w:p>
    <w:p w14:paraId="7FFA9E73" w14:textId="77777777" w:rsidR="00973488" w:rsidRPr="00F43906" w:rsidRDefault="00973488" w:rsidP="00973488">
      <w:pPr>
        <w:spacing w:before="120" w:after="120" w:line="240" w:lineRule="auto"/>
        <w:ind w:left="1134"/>
        <w:jc w:val="both"/>
        <w:rPr>
          <w:ins w:id="71" w:author="Autor"/>
          <w:rFonts w:asciiTheme="minorHAnsi" w:hAnsiTheme="minorHAnsi" w:cstheme="minorHAnsi"/>
        </w:rPr>
      </w:pPr>
      <w:ins w:id="72" w:author="Autor">
        <w:r>
          <w:rPr>
            <w:rFonts w:asciiTheme="minorHAnsi" w:hAnsiTheme="minorHAnsi" w:cstheme="minorHAnsi"/>
          </w:rPr>
          <w:t>811 05</w:t>
        </w:r>
        <w:r w:rsidRPr="00F43906">
          <w:rPr>
            <w:rFonts w:asciiTheme="minorHAnsi" w:hAnsiTheme="minorHAnsi" w:cstheme="minorHAnsi"/>
          </w:rPr>
          <w:t xml:space="preserve"> Bratislava</w:t>
        </w:r>
      </w:ins>
    </w:p>
    <w:p w14:paraId="4C9DADF8" w14:textId="77777777" w:rsidR="00973488" w:rsidRPr="00F43906" w:rsidRDefault="00973488" w:rsidP="00973488">
      <w:pPr>
        <w:pStyle w:val="Odsekzoznamu"/>
        <w:numPr>
          <w:ilvl w:val="0"/>
          <w:numId w:val="6"/>
        </w:numPr>
        <w:spacing w:before="120" w:after="120"/>
        <w:ind w:left="1134" w:hanging="425"/>
        <w:contextualSpacing w:val="0"/>
        <w:jc w:val="both"/>
        <w:rPr>
          <w:ins w:id="73" w:author="Autor"/>
          <w:rFonts w:asciiTheme="minorHAnsi" w:hAnsiTheme="minorHAnsi" w:cstheme="minorHAnsi"/>
          <w:sz w:val="22"/>
          <w:szCs w:val="22"/>
        </w:rPr>
      </w:pPr>
      <w:ins w:id="74" w:author="Autor">
        <w:r w:rsidRPr="00F43906">
          <w:rPr>
            <w:rFonts w:asciiTheme="minorHAnsi" w:hAnsiTheme="minorHAnsi" w:cstheme="minorHAnsi"/>
            <w:sz w:val="22"/>
            <w:szCs w:val="22"/>
          </w:rPr>
          <w:t xml:space="preserve">osobne v pracovných dňoch </w:t>
        </w:r>
      </w:ins>
    </w:p>
    <w:p w14:paraId="5827EE2A" w14:textId="77777777" w:rsidR="00973488" w:rsidRDefault="00973488" w:rsidP="00973488">
      <w:pPr>
        <w:pStyle w:val="Odsekzoznamu"/>
        <w:numPr>
          <w:ilvl w:val="1"/>
          <w:numId w:val="6"/>
        </w:numPr>
        <w:spacing w:before="120" w:after="120"/>
        <w:ind w:hanging="357"/>
        <w:jc w:val="both"/>
        <w:rPr>
          <w:ins w:id="75" w:author="Autor"/>
          <w:rFonts w:asciiTheme="minorHAnsi" w:hAnsiTheme="minorHAnsi" w:cstheme="minorHAnsi"/>
          <w:sz w:val="22"/>
          <w:szCs w:val="22"/>
        </w:rPr>
      </w:pPr>
      <w:ins w:id="76"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0EE8B0C1" w14:textId="77777777" w:rsidR="00973488" w:rsidRPr="00F43906" w:rsidRDefault="00973488" w:rsidP="00973488">
      <w:pPr>
        <w:pStyle w:val="Odsekzoznamu"/>
        <w:spacing w:before="120" w:after="120"/>
        <w:ind w:left="1418"/>
        <w:contextualSpacing w:val="0"/>
        <w:jc w:val="both"/>
        <w:rPr>
          <w:ins w:id="77" w:author="Autor"/>
          <w:rFonts w:asciiTheme="minorHAnsi" w:hAnsiTheme="minorHAnsi" w:cstheme="minorHAnsi"/>
          <w:sz w:val="22"/>
          <w:szCs w:val="22"/>
        </w:rPr>
      </w:pPr>
      <w:ins w:id="78"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ins>
    </w:p>
    <w:p w14:paraId="0FD19A62" w14:textId="77777777" w:rsidR="00973488" w:rsidRPr="00F43906" w:rsidRDefault="00973488" w:rsidP="00973488">
      <w:pPr>
        <w:spacing w:before="120" w:after="120" w:line="240" w:lineRule="auto"/>
        <w:ind w:left="1418"/>
        <w:contextualSpacing/>
        <w:jc w:val="both"/>
        <w:rPr>
          <w:ins w:id="79" w:author="Autor"/>
          <w:rFonts w:asciiTheme="minorHAnsi" w:hAnsiTheme="minorHAnsi" w:cstheme="minorHAnsi"/>
        </w:rPr>
      </w:pPr>
      <w:ins w:id="80" w:author="Autor">
        <w:r w:rsidRPr="00F43906">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ins>
    </w:p>
    <w:p w14:paraId="771C52E7" w14:textId="77777777" w:rsidR="00973488" w:rsidRPr="00F43906" w:rsidRDefault="00973488" w:rsidP="00973488">
      <w:pPr>
        <w:spacing w:before="120" w:after="120" w:line="240" w:lineRule="auto"/>
        <w:ind w:left="1418"/>
        <w:contextualSpacing/>
        <w:jc w:val="both"/>
        <w:rPr>
          <w:ins w:id="81" w:author="Autor"/>
          <w:rFonts w:asciiTheme="minorHAnsi" w:hAnsiTheme="minorHAnsi" w:cstheme="minorHAnsi"/>
        </w:rPr>
      </w:pPr>
      <w:ins w:id="82" w:author="Autor">
        <w:r>
          <w:rPr>
            <w:rFonts w:asciiTheme="minorHAnsi" w:hAnsiTheme="minorHAnsi" w:cstheme="minorHAnsi"/>
          </w:rPr>
          <w:t>Štefánikova 15</w:t>
        </w:r>
        <w:r w:rsidRPr="00F43906">
          <w:rPr>
            <w:rFonts w:asciiTheme="minorHAnsi" w:hAnsiTheme="minorHAnsi" w:cstheme="minorHAnsi"/>
          </w:rPr>
          <w:t xml:space="preserve"> </w:t>
        </w:r>
      </w:ins>
    </w:p>
    <w:p w14:paraId="14A555B1" w14:textId="77777777" w:rsidR="00973488" w:rsidRPr="00F43906" w:rsidRDefault="00973488" w:rsidP="00973488">
      <w:pPr>
        <w:spacing w:before="120" w:after="120" w:line="240" w:lineRule="auto"/>
        <w:ind w:left="1418"/>
        <w:jc w:val="both"/>
        <w:rPr>
          <w:ins w:id="83" w:author="Autor"/>
          <w:rFonts w:asciiTheme="minorHAnsi" w:hAnsiTheme="minorHAnsi" w:cstheme="minorHAnsi"/>
        </w:rPr>
      </w:pPr>
      <w:ins w:id="84" w:author="Autor">
        <w:r>
          <w:rPr>
            <w:rFonts w:asciiTheme="minorHAnsi" w:hAnsiTheme="minorHAnsi" w:cstheme="minorHAnsi"/>
          </w:rPr>
          <w:t>811 05</w:t>
        </w:r>
        <w:r w:rsidRPr="00F43906">
          <w:rPr>
            <w:rFonts w:asciiTheme="minorHAnsi" w:hAnsiTheme="minorHAnsi" w:cstheme="minorHAnsi"/>
          </w:rPr>
          <w:t xml:space="preserve"> Bratislava</w:t>
        </w:r>
      </w:ins>
    </w:p>
    <w:p w14:paraId="25D51ED3" w14:textId="4A5DBEEB" w:rsidR="00973488" w:rsidRPr="00F43906" w:rsidRDefault="00973488" w:rsidP="00973488">
      <w:pPr>
        <w:pStyle w:val="Odsekzoznamu"/>
        <w:numPr>
          <w:ilvl w:val="1"/>
          <w:numId w:val="6"/>
        </w:numPr>
        <w:spacing w:before="120" w:after="120"/>
        <w:ind w:hanging="306"/>
        <w:contextualSpacing w:val="0"/>
        <w:jc w:val="both"/>
        <w:rPr>
          <w:ins w:id="85" w:author="Autor"/>
          <w:rFonts w:asciiTheme="minorHAnsi" w:hAnsiTheme="minorHAnsi" w:cstheme="minorHAnsi"/>
          <w:sz w:val="22"/>
          <w:szCs w:val="22"/>
        </w:rPr>
      </w:pPr>
      <w:ins w:id="86" w:author="Autor">
        <w:r w:rsidRPr="00F43906">
          <w:rPr>
            <w:rFonts w:asciiTheme="minorHAnsi" w:hAnsiTheme="minorHAnsi" w:cstheme="minorHAnsi"/>
            <w:sz w:val="22"/>
            <w:szCs w:val="22"/>
          </w:rPr>
          <w:t xml:space="preserve">v čase od </w:t>
        </w:r>
        <w:del w:id="87" w:author="Autor">
          <w:r w:rsidDel="0083419F">
            <w:rPr>
              <w:rFonts w:asciiTheme="minorHAnsi" w:hAnsiTheme="minorHAnsi" w:cstheme="minorHAnsi"/>
              <w:sz w:val="22"/>
              <w:szCs w:val="22"/>
            </w:rPr>
            <w:delText>9</w:delText>
          </w:r>
        </w:del>
        <w:r w:rsidR="0083419F">
          <w:rPr>
            <w:rFonts w:asciiTheme="minorHAnsi" w:hAnsiTheme="minorHAnsi" w:cstheme="minorHAnsi"/>
            <w:sz w:val="22"/>
            <w:szCs w:val="22"/>
          </w:rPr>
          <w:t>8</w:t>
        </w:r>
        <w:r>
          <w:rPr>
            <w:rFonts w:asciiTheme="minorHAnsi" w:hAnsiTheme="minorHAnsi" w:cstheme="minorHAnsi"/>
            <w:sz w:val="22"/>
            <w:szCs w:val="22"/>
          </w:rPr>
          <w:t>:</w:t>
        </w:r>
        <w:r w:rsidR="0083419F">
          <w:rPr>
            <w:rFonts w:asciiTheme="minorHAnsi" w:hAnsiTheme="minorHAnsi" w:cstheme="minorHAnsi"/>
            <w:sz w:val="22"/>
            <w:szCs w:val="22"/>
          </w:rPr>
          <w:t>3</w:t>
        </w:r>
        <w:del w:id="88" w:author="Autor">
          <w:r w:rsidDel="0083419F">
            <w:rPr>
              <w:rFonts w:asciiTheme="minorHAnsi" w:hAnsiTheme="minorHAnsi" w:cstheme="minorHAnsi"/>
              <w:sz w:val="22"/>
              <w:szCs w:val="22"/>
            </w:rPr>
            <w:delText>0</w:delText>
          </w:r>
        </w:del>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del w:id="89" w:author="Autor">
          <w:r w:rsidDel="0083419F">
            <w:rPr>
              <w:rFonts w:asciiTheme="minorHAnsi" w:hAnsiTheme="minorHAnsi" w:cstheme="minorHAnsi"/>
              <w:sz w:val="22"/>
              <w:szCs w:val="22"/>
            </w:rPr>
            <w:delText>5</w:delText>
          </w:r>
        </w:del>
        <w:r w:rsidR="0083419F">
          <w:rPr>
            <w:rFonts w:asciiTheme="minorHAnsi" w:hAnsiTheme="minorHAnsi" w:cstheme="minorHAnsi"/>
            <w:sz w:val="22"/>
            <w:szCs w:val="22"/>
          </w:rPr>
          <w:t>4</w:t>
        </w:r>
        <w:r>
          <w:rPr>
            <w:rFonts w:asciiTheme="minorHAnsi" w:hAnsiTheme="minorHAnsi" w:cstheme="minorHAnsi"/>
            <w:sz w:val="22"/>
            <w:szCs w:val="22"/>
          </w:rPr>
          <w:t>:</w:t>
        </w:r>
        <w:r w:rsidR="0083419F">
          <w:rPr>
            <w:rFonts w:asciiTheme="minorHAnsi" w:hAnsiTheme="minorHAnsi" w:cstheme="minorHAnsi"/>
            <w:sz w:val="22"/>
            <w:szCs w:val="22"/>
          </w:rPr>
          <w:t>3</w:t>
        </w:r>
        <w:del w:id="90" w:author="Autor">
          <w:r w:rsidDel="0083419F">
            <w:rPr>
              <w:rFonts w:asciiTheme="minorHAnsi" w:hAnsiTheme="minorHAnsi" w:cstheme="minorHAnsi"/>
              <w:sz w:val="22"/>
              <w:szCs w:val="22"/>
            </w:rPr>
            <w:delText>0</w:delText>
          </w:r>
        </w:del>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ins>
    </w:p>
    <w:p w14:paraId="7C0C4EFA" w14:textId="77777777" w:rsidR="00973488" w:rsidRDefault="00973488" w:rsidP="00973488">
      <w:pPr>
        <w:spacing w:before="120" w:after="120" w:line="240" w:lineRule="auto"/>
        <w:ind w:left="1418"/>
        <w:contextualSpacing/>
        <w:jc w:val="both"/>
        <w:rPr>
          <w:ins w:id="91" w:author="Autor"/>
          <w:rFonts w:asciiTheme="minorHAnsi" w:hAnsiTheme="minorHAnsi" w:cstheme="minorHAnsi"/>
        </w:rPr>
      </w:pPr>
      <w:ins w:id="92"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ins>
    </w:p>
    <w:p w14:paraId="7F3ED436" w14:textId="77777777" w:rsidR="00973488" w:rsidRPr="00F43906" w:rsidRDefault="00973488" w:rsidP="00973488">
      <w:pPr>
        <w:spacing w:before="120" w:after="120" w:line="240" w:lineRule="auto"/>
        <w:ind w:left="1134" w:firstLine="282"/>
        <w:contextualSpacing/>
        <w:jc w:val="both"/>
        <w:rPr>
          <w:ins w:id="93" w:author="Autor"/>
          <w:rFonts w:asciiTheme="minorHAnsi" w:hAnsiTheme="minorHAnsi" w:cstheme="minorHAnsi"/>
        </w:rPr>
      </w:pPr>
      <w:ins w:id="94" w:author="Autor">
        <w:r>
          <w:rPr>
            <w:rFonts w:asciiTheme="minorHAnsi" w:hAnsiTheme="minorHAnsi" w:cstheme="minorHAnsi"/>
          </w:rPr>
          <w:lastRenderedPageBreak/>
          <w:t xml:space="preserve">sekcia </w:t>
        </w:r>
        <w:r w:rsidRPr="00D131F2">
          <w:rPr>
            <w:rFonts w:asciiTheme="minorHAnsi" w:hAnsiTheme="minorHAnsi" w:cstheme="minorHAnsi"/>
          </w:rPr>
          <w:t>OP TP a iných finančných mechanizmov</w:t>
        </w:r>
      </w:ins>
    </w:p>
    <w:p w14:paraId="28602483" w14:textId="77777777" w:rsidR="00973488" w:rsidRPr="00F43906" w:rsidRDefault="00973488" w:rsidP="00973488">
      <w:pPr>
        <w:spacing w:before="120" w:after="120" w:line="240" w:lineRule="auto"/>
        <w:ind w:left="1418"/>
        <w:contextualSpacing/>
        <w:jc w:val="both"/>
        <w:rPr>
          <w:ins w:id="95" w:author="Autor"/>
          <w:rFonts w:asciiTheme="minorHAnsi" w:hAnsiTheme="minorHAnsi" w:cstheme="minorHAnsi"/>
        </w:rPr>
      </w:pPr>
      <w:ins w:id="96" w:author="Autor">
        <w:r w:rsidRPr="00F43906">
          <w:rPr>
            <w:rFonts w:asciiTheme="minorHAnsi" w:hAnsiTheme="minorHAnsi" w:cstheme="minorHAnsi"/>
          </w:rPr>
          <w:t xml:space="preserve">odbor implementácie projektov OP TP </w:t>
        </w:r>
      </w:ins>
    </w:p>
    <w:p w14:paraId="0B658A0A" w14:textId="77777777" w:rsidR="00973488" w:rsidRPr="00F43906" w:rsidRDefault="00973488" w:rsidP="00973488">
      <w:pPr>
        <w:spacing w:before="120" w:after="120" w:line="240" w:lineRule="auto"/>
        <w:ind w:left="1418"/>
        <w:contextualSpacing/>
        <w:jc w:val="both"/>
        <w:rPr>
          <w:ins w:id="97" w:author="Autor"/>
          <w:rFonts w:asciiTheme="minorHAnsi" w:hAnsiTheme="minorHAnsi" w:cstheme="minorHAnsi"/>
        </w:rPr>
      </w:pPr>
      <w:ins w:id="98" w:author="Autor">
        <w:r>
          <w:rPr>
            <w:rFonts w:asciiTheme="minorHAnsi" w:hAnsiTheme="minorHAnsi" w:cstheme="minorHAnsi"/>
          </w:rPr>
          <w:t>Dunajská 68</w:t>
        </w:r>
      </w:ins>
    </w:p>
    <w:p w14:paraId="516D49F2" w14:textId="77777777" w:rsidR="00973488" w:rsidRPr="00F43906" w:rsidRDefault="00973488" w:rsidP="00973488">
      <w:pPr>
        <w:spacing w:before="120" w:after="120" w:line="240" w:lineRule="auto"/>
        <w:ind w:left="1418"/>
        <w:jc w:val="both"/>
        <w:rPr>
          <w:ins w:id="99" w:author="Autor"/>
          <w:rFonts w:asciiTheme="minorHAnsi" w:hAnsiTheme="minorHAnsi" w:cstheme="minorHAnsi"/>
        </w:rPr>
      </w:pPr>
      <w:ins w:id="100" w:author="Autor">
        <w:r w:rsidRPr="00F43906">
          <w:rPr>
            <w:rFonts w:asciiTheme="minorHAnsi" w:hAnsiTheme="minorHAnsi" w:cstheme="minorHAnsi"/>
          </w:rPr>
          <w:t>811 0</w:t>
        </w:r>
        <w:r>
          <w:rPr>
            <w:rFonts w:asciiTheme="minorHAnsi" w:hAnsiTheme="minorHAnsi" w:cstheme="minorHAnsi"/>
          </w:rPr>
          <w:t>8</w:t>
        </w:r>
        <w:r w:rsidRPr="00F43906">
          <w:rPr>
            <w:rFonts w:asciiTheme="minorHAnsi" w:hAnsiTheme="minorHAnsi" w:cstheme="minorHAnsi"/>
          </w:rPr>
          <w:t xml:space="preserve"> Bratislava</w:t>
        </w:r>
      </w:ins>
    </w:p>
    <w:p w14:paraId="68BA981C" w14:textId="056723C8" w:rsidR="00973488" w:rsidRPr="00F43906" w:rsidDel="00E5753A" w:rsidRDefault="00973488" w:rsidP="00973488">
      <w:pPr>
        <w:spacing w:before="120" w:after="120" w:line="240" w:lineRule="auto"/>
        <w:ind w:left="720"/>
        <w:jc w:val="both"/>
        <w:rPr>
          <w:ins w:id="101" w:author="Autor"/>
          <w:del w:id="102" w:author="Autor"/>
          <w:rFonts w:asciiTheme="minorHAnsi" w:hAnsiTheme="minorHAnsi" w:cstheme="minorHAnsi"/>
        </w:rPr>
      </w:pPr>
      <w:ins w:id="103" w:author="Autor">
        <w:del w:id="104" w:author="Autor">
          <w:r w:rsidRPr="00F43906" w:rsidDel="00E5753A">
            <w:rPr>
              <w:rFonts w:asciiTheme="minorHAnsi" w:hAnsiTheme="minorHAnsi" w:cstheme="minorHAnsi"/>
            </w:rPr>
            <w:delText xml:space="preserve">RO OP TP nie je oprávnený v zmysle v súčasnosti platných právnych predpisov obmedziť pre žiadateľov predkladanie ŽoNFP v listinnej podobe. </w:delText>
          </w:r>
        </w:del>
      </w:ins>
    </w:p>
    <w:p w14:paraId="44E0C8DF" w14:textId="52EE1D4E" w:rsidR="00973488" w:rsidRPr="00F43906" w:rsidRDefault="00973488" w:rsidP="00CD4E2E">
      <w:pPr>
        <w:spacing w:before="120" w:after="120" w:line="240" w:lineRule="auto"/>
        <w:ind w:firstLine="425"/>
        <w:jc w:val="both"/>
        <w:rPr>
          <w:rFonts w:asciiTheme="minorHAnsi" w:hAnsiTheme="minorHAnsi" w:cstheme="minorHAnsi"/>
        </w:rPr>
      </w:pPr>
    </w:p>
    <w:p w14:paraId="54A9E02B" w14:textId="2651AE5F"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w:t>
      </w:r>
      <w:r w:rsidR="003D28AF">
        <w:rPr>
          <w:rFonts w:asciiTheme="minorHAnsi" w:hAnsiTheme="minorHAnsi" w:cstheme="minorHAnsi"/>
        </w:rPr>
        <w:t> </w:t>
      </w:r>
      <w:r w:rsidRPr="00F43906">
        <w:rPr>
          <w:rFonts w:asciiTheme="minorHAnsi" w:hAnsiTheme="minorHAnsi" w:cstheme="minorHAnsi"/>
        </w:rPr>
        <w:t xml:space="preserve">prípade príloh predložených v inom ako slovenskom jazyku, je priložený </w:t>
      </w:r>
      <w:del w:id="105" w:author="Autor">
        <w:r w:rsidR="00AA2245" w:rsidDel="00EF537A">
          <w:rPr>
            <w:rFonts w:asciiTheme="minorHAnsi" w:hAnsiTheme="minorHAnsi" w:cstheme="minorHAnsi"/>
          </w:rPr>
          <w:delText xml:space="preserve">certifikovaný </w:delText>
        </w:r>
      </w:del>
      <w:ins w:id="106" w:author="Autor">
        <w:r w:rsidR="00EF537A">
          <w:rPr>
            <w:rFonts w:asciiTheme="minorHAnsi" w:hAnsiTheme="minorHAnsi" w:cstheme="minorHAnsi"/>
          </w:rPr>
          <w:t xml:space="preserve">úradný </w:t>
        </w:r>
      </w:ins>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52E40B28" w:rsidR="00B13786" w:rsidRDefault="00B13786" w:rsidP="00CD4E2E">
      <w:pPr>
        <w:pStyle w:val="Default"/>
        <w:spacing w:before="120" w:after="120"/>
        <w:ind w:firstLine="360"/>
        <w:jc w:val="both"/>
        <w:rPr>
          <w:ins w:id="107" w:author="Autor"/>
          <w:rFonts w:asciiTheme="minorHAnsi" w:hAnsiTheme="minorHAnsi" w:cstheme="minorHAnsi"/>
          <w:sz w:val="22"/>
          <w:szCs w:val="22"/>
        </w:rPr>
      </w:pPr>
      <w:r w:rsidRPr="0004052E">
        <w:rPr>
          <w:rFonts w:asciiTheme="minorHAnsi" w:hAnsiTheme="minorHAnsi" w:cstheme="minorHAnsi"/>
          <w:sz w:val="22"/>
          <w:szCs w:val="22"/>
        </w:rPr>
        <w:t xml:space="preserve">Žiadosť o NFP  je doručená </w:t>
      </w:r>
      <w:r w:rsidRPr="0004052E">
        <w:rPr>
          <w:rFonts w:asciiTheme="minorHAnsi" w:hAnsiTheme="minorHAnsi" w:cstheme="minorHAnsi"/>
          <w:b/>
          <w:sz w:val="22"/>
          <w:szCs w:val="22"/>
        </w:rPr>
        <w:t>včas</w:t>
      </w:r>
      <w:r w:rsidRPr="0004052E">
        <w:rPr>
          <w:rFonts w:asciiTheme="minorHAnsi" w:hAnsiTheme="minorHAnsi" w:cstheme="minorHAnsi"/>
          <w:sz w:val="22"/>
          <w:szCs w:val="22"/>
        </w:rPr>
        <w:t xml:space="preserve">, ak je </w:t>
      </w:r>
      <w:del w:id="108" w:author="Autor">
        <w:r w:rsidRPr="0004052E" w:rsidDel="00EF537A">
          <w:rPr>
            <w:rFonts w:asciiTheme="minorHAnsi" w:hAnsiTheme="minorHAnsi" w:cstheme="minorHAnsi"/>
            <w:sz w:val="22"/>
            <w:szCs w:val="22"/>
          </w:rPr>
          <w:delText xml:space="preserve">doručená </w:delText>
        </w:r>
      </w:del>
      <w:ins w:id="109" w:author="Autor">
        <w:r w:rsidR="00EF537A">
          <w:rPr>
            <w:rFonts w:asciiTheme="minorHAnsi" w:hAnsiTheme="minorHAnsi" w:cstheme="minorHAnsi"/>
            <w:sz w:val="22"/>
            <w:szCs w:val="22"/>
          </w:rPr>
          <w:t>odoslaná</w:t>
        </w:r>
        <w:r w:rsidR="00EF537A" w:rsidRPr="0004052E">
          <w:rPr>
            <w:rFonts w:asciiTheme="minorHAnsi" w:hAnsiTheme="minorHAnsi" w:cstheme="minorHAnsi"/>
            <w:sz w:val="22"/>
            <w:szCs w:val="22"/>
          </w:rPr>
          <w:t xml:space="preserve"> </w:t>
        </w:r>
        <w:r w:rsidR="0004052E" w:rsidRPr="0004052E">
          <w:rPr>
            <w:rFonts w:asciiTheme="minorHAnsi" w:hAnsiTheme="minorHAnsi" w:cstheme="minorHAnsi"/>
            <w:sz w:val="22"/>
            <w:szCs w:val="22"/>
            <w:rPrChange w:id="110" w:author="Autor">
              <w:rPr>
                <w:rFonts w:asciiTheme="minorHAnsi" w:hAnsiTheme="minorHAnsi" w:cstheme="minorHAnsi"/>
              </w:rPr>
            </w:rPrChange>
          </w:rPr>
          <w:t>elektronicky, do elektronickej schránky RO OP TP alebo</w:t>
        </w:r>
        <w:r w:rsidR="0004052E" w:rsidRPr="0004052E">
          <w:rPr>
            <w:rFonts w:asciiTheme="minorHAnsi" w:hAnsiTheme="minorHAnsi" w:cstheme="minorHAnsi"/>
            <w:sz w:val="22"/>
            <w:szCs w:val="22"/>
          </w:rPr>
          <w:t xml:space="preserve"> </w:t>
        </w:r>
      </w:ins>
      <w:r w:rsidRPr="0004052E">
        <w:rPr>
          <w:rFonts w:asciiTheme="minorHAnsi" w:hAnsiTheme="minorHAnsi" w:cstheme="minorHAnsi"/>
          <w:sz w:val="22"/>
          <w:szCs w:val="22"/>
        </w:rPr>
        <w:t>v listinnej podobe na adresu</w:t>
      </w:r>
      <w:r w:rsidRPr="00F43906">
        <w:rPr>
          <w:rFonts w:asciiTheme="minorHAnsi" w:hAnsiTheme="minorHAnsi" w:cstheme="minorHAnsi"/>
          <w:sz w:val="22"/>
          <w:szCs w:val="22"/>
        </w:rPr>
        <w:t xml:space="preserve"> stanovenú vo vyzvaní</w:t>
      </w:r>
      <w:del w:id="111" w:author="Autor">
        <w:r w:rsidRPr="00F43906" w:rsidDel="0004052E">
          <w:rPr>
            <w:rFonts w:asciiTheme="minorHAnsi" w:hAnsiTheme="minorHAnsi" w:cstheme="minorHAnsi"/>
            <w:sz w:val="22"/>
            <w:szCs w:val="22"/>
          </w:rPr>
          <w:delText xml:space="preserve"> alebo elektronicky, do elektronickej schránky RO OP TP</w:delText>
        </w:r>
      </w:del>
      <w:r w:rsidRPr="00F43906">
        <w:rPr>
          <w:rFonts w:asciiTheme="minorHAnsi" w:hAnsiTheme="minorHAnsi" w:cstheme="minorHAnsi"/>
          <w:sz w:val="22"/>
          <w:szCs w:val="22"/>
        </w:rPr>
        <w:t xml:space="preserve">,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w:t>
      </w:r>
      <w:del w:id="112" w:author="Autor">
        <w:r w:rsidRPr="00F43906" w:rsidDel="00977D4F">
          <w:rPr>
            <w:rFonts w:asciiTheme="minorHAnsi" w:hAnsiTheme="minorHAnsi" w:cstheme="minorHAnsi"/>
            <w:sz w:val="22"/>
            <w:szCs w:val="22"/>
          </w:rPr>
          <w:delText>Za dátum doručenia žiadosti sa považuje</w:delText>
        </w:r>
      </w:del>
      <w:ins w:id="113" w:author="Autor">
        <w:r w:rsidR="00977D4F">
          <w:rPr>
            <w:rFonts w:asciiTheme="minorHAnsi" w:hAnsiTheme="minorHAnsi" w:cstheme="minorHAnsi"/>
            <w:sz w:val="22"/>
            <w:szCs w:val="22"/>
          </w:rPr>
          <w:t>Rozhodujúcim dátumom na splnenie podmienky podať ŽoNFP včas je</w:t>
        </w:r>
      </w:ins>
      <w:r w:rsidRPr="00F43906">
        <w:rPr>
          <w:rFonts w:asciiTheme="minorHAnsi" w:hAnsiTheme="minorHAnsi" w:cstheme="minorHAnsi"/>
          <w:sz w:val="22"/>
          <w:szCs w:val="22"/>
        </w:rPr>
        <w:t xml:space="preserve">: </w:t>
      </w:r>
    </w:p>
    <w:p w14:paraId="2E740B17" w14:textId="69BC4428" w:rsidR="0004052E" w:rsidRPr="00F43906" w:rsidRDefault="0004052E">
      <w:pPr>
        <w:pStyle w:val="Default"/>
        <w:numPr>
          <w:ilvl w:val="0"/>
          <w:numId w:val="6"/>
        </w:numPr>
        <w:spacing w:before="120" w:after="120"/>
        <w:jc w:val="both"/>
        <w:rPr>
          <w:rFonts w:asciiTheme="minorHAnsi" w:hAnsiTheme="minorHAnsi" w:cstheme="minorHAnsi"/>
          <w:sz w:val="22"/>
          <w:szCs w:val="22"/>
        </w:rPr>
        <w:pPrChange w:id="114" w:author="Autor">
          <w:pPr>
            <w:pStyle w:val="Default"/>
            <w:spacing w:before="120" w:after="120"/>
            <w:ind w:firstLine="360"/>
            <w:jc w:val="both"/>
          </w:pPr>
        </w:pPrChange>
      </w:pPr>
      <w:ins w:id="115" w:author="Autor">
        <w:r w:rsidRPr="0004052E">
          <w:rPr>
            <w:rFonts w:asciiTheme="minorHAnsi" w:hAnsiTheme="minorHAnsi" w:cstheme="minorHAnsi"/>
            <w:sz w:val="22"/>
            <w:szCs w:val="22"/>
          </w:rPr>
          <w:t>dátum odoslania ŽoNFP do elektronickej schránky RO OP TP</w:t>
        </w:r>
        <w:r>
          <w:rPr>
            <w:rFonts w:asciiTheme="minorHAnsi" w:hAnsiTheme="minorHAnsi" w:cstheme="minorHAnsi"/>
            <w:sz w:val="22"/>
            <w:szCs w:val="22"/>
          </w:rPr>
          <w:t>;</w:t>
        </w:r>
      </w:ins>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742E922D"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ins w:id="116" w:author="Autor">
        <w:r w:rsidR="0004052E">
          <w:rPr>
            <w:rFonts w:asciiTheme="minorHAnsi" w:hAnsiTheme="minorHAnsi" w:cstheme="minorHAnsi"/>
            <w:sz w:val="22"/>
            <w:szCs w:val="22"/>
          </w:rPr>
          <w:t>.</w:t>
        </w:r>
      </w:ins>
      <w:del w:id="117" w:author="Autor">
        <w:r w:rsidR="002F081F" w:rsidRPr="00F43906" w:rsidDel="0004052E">
          <w:rPr>
            <w:rFonts w:asciiTheme="minorHAnsi" w:hAnsiTheme="minorHAnsi" w:cstheme="minorHAnsi"/>
            <w:sz w:val="22"/>
            <w:szCs w:val="22"/>
          </w:rPr>
          <w:delText>;</w:delText>
        </w:r>
      </w:del>
    </w:p>
    <w:p w14:paraId="3ED6EE40" w14:textId="7F1FE738" w:rsidR="00B13786" w:rsidRPr="00F43906" w:rsidDel="0004052E" w:rsidRDefault="00B13786" w:rsidP="00CD4E2E">
      <w:pPr>
        <w:pStyle w:val="Default"/>
        <w:numPr>
          <w:ilvl w:val="0"/>
          <w:numId w:val="6"/>
        </w:numPr>
        <w:spacing w:before="120" w:after="120"/>
        <w:jc w:val="both"/>
        <w:rPr>
          <w:del w:id="118" w:author="Autor"/>
          <w:rFonts w:asciiTheme="minorHAnsi" w:hAnsiTheme="minorHAnsi" w:cstheme="minorHAnsi"/>
          <w:sz w:val="22"/>
          <w:szCs w:val="22"/>
        </w:rPr>
      </w:pPr>
      <w:del w:id="119" w:author="Autor">
        <w:r w:rsidRPr="00F43906" w:rsidDel="0004052E">
          <w:rPr>
            <w:rFonts w:asciiTheme="minorHAnsi" w:hAnsiTheme="minorHAnsi" w:cstheme="minorHAnsi"/>
            <w:sz w:val="22"/>
            <w:szCs w:val="22"/>
          </w:rPr>
          <w:delText xml:space="preserve">v prípade elektronického doručenia do elektronickej schránky RO OP TP dátum </w:delText>
        </w:r>
        <w:r w:rsidR="002F081F" w:rsidRPr="00F43906" w:rsidDel="0004052E">
          <w:rPr>
            <w:rFonts w:asciiTheme="minorHAnsi" w:hAnsiTheme="minorHAnsi" w:cstheme="minorHAnsi"/>
            <w:sz w:val="22"/>
            <w:szCs w:val="22"/>
          </w:rPr>
          <w:delText xml:space="preserve">odoslania  </w:delText>
        </w:r>
        <w:r w:rsidRPr="00F43906" w:rsidDel="0004052E">
          <w:rPr>
            <w:rFonts w:asciiTheme="minorHAnsi" w:hAnsiTheme="minorHAnsi" w:cstheme="minorHAnsi"/>
            <w:sz w:val="22"/>
            <w:szCs w:val="22"/>
          </w:rPr>
          <w:delText xml:space="preserve">ŽoNFP do elektronickej schránky RO OP TP. </w:delText>
        </w:r>
      </w:del>
    </w:p>
    <w:p w14:paraId="567EED28" w14:textId="77CEEC90"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r w:rsidR="00FF0B84">
        <w:fldChar w:fldCharType="begin"/>
      </w:r>
      <w:r w:rsidR="00FF0B84">
        <w:instrText xml:space="preserve"> HYPERLINK \l "kapitola_3211_ods_8" </w:instrText>
      </w:r>
      <w:r w:rsidR="00FF0B84">
        <w:fldChar w:fldCharType="separate"/>
      </w:r>
      <w:r w:rsidRPr="00C760A7">
        <w:t>kapitoly</w:t>
      </w:r>
      <w:r w:rsidR="00A464DF">
        <w:t xml:space="preserve"> </w:t>
      </w:r>
      <w:r w:rsidRPr="00A93FD3">
        <w:t>3.</w:t>
      </w:r>
      <w:r w:rsidR="009C07CA">
        <w:t> </w:t>
      </w:r>
      <w:ins w:id="120" w:author="Autor">
        <w:r w:rsidR="002214EB">
          <w:t>„</w:t>
        </w:r>
      </w:ins>
      <w:r w:rsidRPr="00C760A7">
        <w:t>Overovanie podmienok poskytnutia príspevku a ďalšie informácie k vyzvaniu, Schvaľovanie ŽoNFP</w:t>
      </w:r>
      <w:ins w:id="121" w:author="Autor">
        <w:r w:rsidR="002214EB">
          <w:t>“</w:t>
        </w:r>
      </w:ins>
      <w:r w:rsidRPr="00C760A7">
        <w:t xml:space="preserve">. </w:t>
      </w:r>
      <w:r w:rsidR="00FF0B84">
        <w:fldChar w:fldCharType="end"/>
      </w:r>
      <w:ins w:id="122" w:author="Autor">
        <w:del w:id="123" w:author="Autor">
          <w:r w:rsidR="005B7D04" w:rsidDel="002214EB">
            <w:tab/>
          </w:r>
        </w:del>
      </w:ins>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ins w:id="124" w:author="Autor">
        <w:r w:rsidR="00464291" w:rsidRPr="00E85121">
          <w:rPr>
            <w:rFonts w:asciiTheme="minorHAnsi" w:hAnsiTheme="minorHAnsi" w:cstheme="minorHAnsi"/>
          </w:rPr>
          <w:t>O tejto skutočnosti RO OP TP informuje elektronicky žiadateľa najneskôr nasledujúci pracovný deň po vydaní rozhodnutia.</w:t>
        </w:r>
      </w:ins>
    </w:p>
    <w:p w14:paraId="5E5D048D" w14:textId="1BE3271B"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že žiadosť o NFP podpisuje v mene </w:t>
      </w:r>
      <w:del w:id="125" w:author="Autor">
        <w:r w:rsidRPr="00F43906" w:rsidDel="00FC3FB2">
          <w:rPr>
            <w:rFonts w:asciiTheme="minorHAnsi" w:hAnsiTheme="minorHAnsi" w:cstheme="minorHAnsi"/>
          </w:rPr>
          <w:delText xml:space="preserve">štatutára </w:delText>
        </w:r>
      </w:del>
      <w:ins w:id="126" w:author="Autor">
        <w:r w:rsidR="00FC3FB2">
          <w:rPr>
            <w:rFonts w:asciiTheme="minorHAnsi" w:hAnsiTheme="minorHAnsi" w:cstheme="minorHAnsi"/>
          </w:rPr>
          <w:t>štatutárneho orgánu</w:t>
        </w:r>
        <w:r w:rsidR="00FC3FB2" w:rsidRPr="00F43906">
          <w:rPr>
            <w:rFonts w:asciiTheme="minorHAnsi" w:hAnsiTheme="minorHAnsi" w:cstheme="minorHAnsi"/>
          </w:rPr>
          <w:t xml:space="preserve"> </w:t>
        </w:r>
      </w:ins>
      <w:r w:rsidRPr="00F43906">
        <w:rPr>
          <w:rFonts w:asciiTheme="minorHAnsi" w:hAnsiTheme="minorHAnsi" w:cstheme="minorHAnsi"/>
        </w:rPr>
        <w:t xml:space="preserve">splnomocnená osoba, je žiadateľ povinný predložiť spolu so žiadosťou o NFP aj splnomocnenie na tento </w:t>
      </w:r>
      <w:ins w:id="127" w:author="Autor">
        <w:r w:rsidR="00F236A9">
          <w:rPr>
            <w:rFonts w:asciiTheme="minorHAnsi" w:hAnsiTheme="minorHAnsi" w:cstheme="minorHAnsi"/>
          </w:rPr>
          <w:t xml:space="preserve">právny </w:t>
        </w:r>
      </w:ins>
      <w:r w:rsidRPr="00F43906">
        <w:rPr>
          <w:rFonts w:asciiTheme="minorHAnsi" w:hAnsiTheme="minorHAnsi" w:cstheme="minorHAnsi"/>
        </w:rPr>
        <w:t>úkon.</w:t>
      </w:r>
    </w:p>
    <w:p w14:paraId="31847A14" w14:textId="6441B840"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1"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61C08715" w:rsidR="00421805" w:rsidRDefault="00421805" w:rsidP="00CD4E2E">
      <w:pPr>
        <w:spacing w:before="120" w:after="120" w:line="240" w:lineRule="auto"/>
        <w:ind w:firstLine="360"/>
        <w:jc w:val="both"/>
        <w:rPr>
          <w:rFonts w:asciiTheme="minorHAnsi" w:hAnsiTheme="minorHAnsi" w:cstheme="minorHAnsi"/>
        </w:rPr>
      </w:pPr>
    </w:p>
    <w:p w14:paraId="320B261E" w14:textId="07DB81C1" w:rsidR="00421805" w:rsidDel="003669E8" w:rsidRDefault="00421805" w:rsidP="00CD4E2E">
      <w:pPr>
        <w:spacing w:before="120" w:after="120" w:line="240" w:lineRule="auto"/>
        <w:ind w:firstLine="360"/>
        <w:jc w:val="both"/>
        <w:rPr>
          <w:del w:id="128" w:author="Autor"/>
          <w:rFonts w:asciiTheme="minorHAnsi" w:hAnsiTheme="minorHAnsi" w:cstheme="minorHAnsi"/>
        </w:rPr>
      </w:pPr>
    </w:p>
    <w:p w14:paraId="3FADBB32" w14:textId="21B22285" w:rsidR="009C07CA" w:rsidDel="003669E8" w:rsidRDefault="009C07CA" w:rsidP="00CD4E2E">
      <w:pPr>
        <w:spacing w:before="120" w:after="120" w:line="240" w:lineRule="auto"/>
        <w:ind w:firstLine="360"/>
        <w:jc w:val="both"/>
        <w:rPr>
          <w:del w:id="129" w:author="Autor"/>
          <w:rFonts w:asciiTheme="minorHAnsi" w:hAnsiTheme="minorHAnsi" w:cstheme="minorHAnsi"/>
        </w:rPr>
      </w:pPr>
    </w:p>
    <w:p w14:paraId="1E13AF04" w14:textId="77777777" w:rsidR="009C07CA" w:rsidRDefault="009C07CA" w:rsidP="00CD4E2E">
      <w:pPr>
        <w:spacing w:before="120" w:after="120" w:line="240" w:lineRule="auto"/>
        <w:ind w:firstLine="360"/>
        <w:jc w:val="both"/>
        <w:rPr>
          <w:rFonts w:asciiTheme="minorHAnsi" w:hAnsiTheme="minorHAnsi" w:cstheme="minorHAnsi"/>
        </w:rPr>
      </w:pP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Kontaktné údaje poskytovateľa a spôsob komunikácie s poskytovateľom:</w:t>
      </w:r>
    </w:p>
    <w:p w14:paraId="7C2D5E5C" w14:textId="5E563A69"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2"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42962CF1"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1646E82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07CA" w:rsidRPr="00077DC8">
        <w:rPr>
          <w:rFonts w:asciiTheme="minorHAnsi" w:hAnsiTheme="minorHAnsi" w:cstheme="minorHAnsi"/>
          <w:sz w:val="22"/>
          <w:szCs w:val="22"/>
        </w:rPr>
        <w:t xml:space="preserve">02/2092 8480 </w:t>
      </w:r>
    </w:p>
    <w:p w14:paraId="1621D203" w14:textId="3944E866" w:rsidR="00AA49FC" w:rsidRPr="00F43906" w:rsidRDefault="009C07CA" w:rsidP="00CD4E2E">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A828147" w14:textId="23946ECB" w:rsidR="002C676B" w:rsidRPr="00F43906" w:rsidRDefault="009C07CA" w:rsidP="00CD4E2E">
      <w:pPr>
        <w:pStyle w:val="Default"/>
        <w:spacing w:before="120" w:after="120"/>
        <w:ind w:left="3824" w:firstLine="424"/>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6BA63F81" w14:textId="6B2F42C4"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ins w:id="130" w:author="Autor">
        <w:r w:rsidR="00152CFB">
          <w:rPr>
            <w:rFonts w:asciiTheme="minorHAnsi" w:hAnsiTheme="minorHAnsi"/>
            <w:sz w:val="22"/>
            <w:szCs w:val="22"/>
          </w:rPr>
          <w:fldChar w:fldCharType="begin"/>
        </w:r>
        <w:r w:rsidR="00152CFB">
          <w:rPr>
            <w:rFonts w:asciiTheme="minorHAnsi" w:hAnsiTheme="minorHAnsi"/>
            <w:sz w:val="22"/>
            <w:szCs w:val="22"/>
          </w:rPr>
          <w:instrText xml:space="preserve"> HYPERLINK "mailto:</w:instrText>
        </w:r>
      </w:ins>
      <w:r w:rsidR="00152CFB" w:rsidRPr="00152CFB">
        <w:rPr>
          <w:rPrChange w:id="131" w:author="Autor">
            <w:rPr>
              <w:rStyle w:val="Hypertextovprepojenie"/>
              <w:rFonts w:asciiTheme="minorHAnsi" w:hAnsiTheme="minorHAnsi"/>
              <w:sz w:val="22"/>
              <w:szCs w:val="22"/>
            </w:rPr>
          </w:rPrChange>
        </w:rPr>
        <w:instrText>projektyoptp@</w:instrText>
      </w:r>
      <w:ins w:id="132" w:author="Autor">
        <w:r w:rsidR="00152CFB" w:rsidRPr="00152CFB">
          <w:rPr>
            <w:rPrChange w:id="133" w:author="Autor">
              <w:rPr>
                <w:rStyle w:val="Hypertextovprepojenie"/>
                <w:rFonts w:asciiTheme="minorHAnsi" w:hAnsiTheme="minorHAnsi"/>
                <w:sz w:val="22"/>
                <w:szCs w:val="22"/>
              </w:rPr>
            </w:rPrChange>
          </w:rPr>
          <w:instrText>mirri</w:instrText>
        </w:r>
      </w:ins>
      <w:r w:rsidR="00152CFB" w:rsidRPr="00152CFB">
        <w:rPr>
          <w:rPrChange w:id="134" w:author="Autor">
            <w:rPr>
              <w:rStyle w:val="Hypertextovprepojenie"/>
              <w:rFonts w:asciiTheme="minorHAnsi" w:hAnsiTheme="minorHAnsi"/>
              <w:sz w:val="22"/>
              <w:szCs w:val="22"/>
            </w:rPr>
          </w:rPrChange>
        </w:rPr>
        <w:instrText>.gov.sk</w:instrText>
      </w:r>
      <w:ins w:id="135" w:author="Autor">
        <w:r w:rsidR="00152CFB">
          <w:rPr>
            <w:rFonts w:asciiTheme="minorHAnsi" w:hAnsiTheme="minorHAnsi"/>
            <w:sz w:val="22"/>
            <w:szCs w:val="22"/>
          </w:rPr>
          <w:instrText xml:space="preserve">" </w:instrText>
        </w:r>
        <w:r w:rsidR="00152CFB">
          <w:rPr>
            <w:rFonts w:asciiTheme="minorHAnsi" w:hAnsiTheme="minorHAnsi"/>
            <w:sz w:val="22"/>
            <w:szCs w:val="22"/>
          </w:rPr>
          <w:fldChar w:fldCharType="separate"/>
        </w:r>
      </w:ins>
      <w:r w:rsidR="00152CFB" w:rsidRPr="00152CFB">
        <w:rPr>
          <w:rStyle w:val="Hypertextovprepojenie"/>
          <w:rFonts w:asciiTheme="minorHAnsi" w:hAnsiTheme="minorHAnsi"/>
          <w:sz w:val="22"/>
          <w:szCs w:val="22"/>
        </w:rPr>
        <w:t>projektyoptp@</w:t>
      </w:r>
      <w:del w:id="136" w:author="Autor">
        <w:r w:rsidR="00152CFB" w:rsidRPr="00152CFB" w:rsidDel="00152CFB">
          <w:rPr>
            <w:rStyle w:val="Hypertextovprepojenie"/>
            <w:rFonts w:asciiTheme="minorHAnsi" w:hAnsiTheme="minorHAnsi"/>
            <w:sz w:val="22"/>
            <w:szCs w:val="22"/>
          </w:rPr>
          <w:delText>vicepremier</w:delText>
        </w:r>
      </w:del>
      <w:ins w:id="137" w:author="Autor">
        <w:r w:rsidR="00152CFB" w:rsidRPr="00152CFB">
          <w:rPr>
            <w:rStyle w:val="Hypertextovprepojenie"/>
            <w:rFonts w:asciiTheme="minorHAnsi" w:hAnsiTheme="minorHAnsi"/>
            <w:sz w:val="22"/>
            <w:szCs w:val="22"/>
          </w:rPr>
          <w:t>mirri</w:t>
        </w:r>
      </w:ins>
      <w:r w:rsidR="00152CFB" w:rsidRPr="00152CFB">
        <w:rPr>
          <w:rStyle w:val="Hypertextovprepojenie"/>
          <w:rFonts w:asciiTheme="minorHAnsi" w:hAnsiTheme="minorHAnsi"/>
          <w:sz w:val="22"/>
          <w:szCs w:val="22"/>
        </w:rPr>
        <w:t>.gov.sk</w:t>
      </w:r>
      <w:ins w:id="138" w:author="Autor">
        <w:r w:rsidR="00152CFB">
          <w:rPr>
            <w:rFonts w:asciiTheme="minorHAnsi" w:hAnsiTheme="minorHAnsi"/>
            <w:sz w:val="22"/>
            <w:szCs w:val="22"/>
          </w:rPr>
          <w:fldChar w:fldCharType="end"/>
        </w:r>
      </w:ins>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2347A096"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0DE87229" w:rsidR="003A2C31" w:rsidRPr="00DB0B10"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7B87CA26" w14:textId="55ABA5C8"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1BA101F4"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del w:id="139" w:author="Autor">
        <w:r w:rsidR="00776A84" w:rsidDel="00832C16">
          <w:rPr>
            <w:rFonts w:asciiTheme="minorHAnsi" w:hAnsiTheme="minorHAnsi" w:cstheme="minorHAnsi"/>
            <w:sz w:val="22"/>
            <w:szCs w:val="22"/>
          </w:rPr>
          <w:delText>9</w:delText>
        </w:r>
      </w:del>
      <w:ins w:id="140" w:author="Autor">
        <w:r w:rsidR="00832C16">
          <w:rPr>
            <w:rFonts w:asciiTheme="minorHAnsi" w:hAnsiTheme="minorHAnsi" w:cstheme="minorHAnsi"/>
            <w:sz w:val="22"/>
            <w:szCs w:val="22"/>
          </w:rPr>
          <w:t>8</w:t>
        </w:r>
      </w:ins>
      <w:r w:rsidR="00776A84">
        <w:rPr>
          <w:rFonts w:asciiTheme="minorHAnsi" w:hAnsiTheme="minorHAnsi" w:cstheme="minorHAnsi"/>
          <w:sz w:val="22"/>
          <w:szCs w:val="22"/>
        </w:rPr>
        <w:t>:</w:t>
      </w:r>
      <w:ins w:id="141" w:author="Autor">
        <w:r w:rsidR="00832C16">
          <w:rPr>
            <w:rFonts w:asciiTheme="minorHAnsi" w:hAnsiTheme="minorHAnsi" w:cstheme="minorHAnsi"/>
            <w:sz w:val="22"/>
            <w:szCs w:val="22"/>
          </w:rPr>
          <w:t>3</w:t>
        </w:r>
      </w:ins>
      <w:del w:id="142" w:author="Autor">
        <w:r w:rsidR="00776A84" w:rsidDel="00832C16">
          <w:rPr>
            <w:rFonts w:asciiTheme="minorHAnsi" w:hAnsiTheme="minorHAnsi" w:cstheme="minorHAnsi"/>
            <w:sz w:val="22"/>
            <w:szCs w:val="22"/>
          </w:rPr>
          <w:delText>0</w:delText>
        </w:r>
      </w:del>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w:t>
      </w:r>
      <w:del w:id="143" w:author="Autor">
        <w:r w:rsidR="00776A84" w:rsidDel="00832C16">
          <w:rPr>
            <w:rFonts w:asciiTheme="minorHAnsi" w:hAnsiTheme="minorHAnsi" w:cstheme="minorHAnsi"/>
            <w:sz w:val="22"/>
            <w:szCs w:val="22"/>
          </w:rPr>
          <w:delText>5</w:delText>
        </w:r>
      </w:del>
      <w:ins w:id="144" w:author="Autor">
        <w:r w:rsidR="00832C16">
          <w:rPr>
            <w:rFonts w:asciiTheme="minorHAnsi" w:hAnsiTheme="minorHAnsi" w:cstheme="minorHAnsi"/>
            <w:sz w:val="22"/>
            <w:szCs w:val="22"/>
          </w:rPr>
          <w:t>4</w:t>
        </w:r>
      </w:ins>
      <w:r w:rsidR="00776A84">
        <w:rPr>
          <w:rFonts w:asciiTheme="minorHAnsi" w:hAnsiTheme="minorHAnsi" w:cstheme="minorHAnsi"/>
          <w:sz w:val="22"/>
          <w:szCs w:val="22"/>
        </w:rPr>
        <w:t>:</w:t>
      </w:r>
      <w:ins w:id="145" w:author="Autor">
        <w:r w:rsidR="00832C16">
          <w:rPr>
            <w:rFonts w:asciiTheme="minorHAnsi" w:hAnsiTheme="minorHAnsi" w:cstheme="minorHAnsi"/>
            <w:sz w:val="22"/>
            <w:szCs w:val="22"/>
          </w:rPr>
          <w:t>3</w:t>
        </w:r>
      </w:ins>
      <w:del w:id="146" w:author="Autor">
        <w:r w:rsidR="00776A84" w:rsidDel="00832C16">
          <w:rPr>
            <w:rFonts w:asciiTheme="minorHAnsi" w:hAnsiTheme="minorHAnsi" w:cstheme="minorHAnsi"/>
            <w:sz w:val="22"/>
            <w:szCs w:val="22"/>
          </w:rPr>
          <w:delText>0</w:delText>
        </w:r>
      </w:del>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20DAB02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00A43C7C"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28F69B" w14:textId="77777777" w:rsidR="00776A84" w:rsidRPr="00F43906" w:rsidRDefault="00776A84" w:rsidP="00CD4E2E">
      <w:pPr>
        <w:spacing w:before="120" w:after="120" w:line="240" w:lineRule="auto"/>
        <w:ind w:firstLine="360"/>
        <w:jc w:val="both"/>
        <w:rPr>
          <w:rFonts w:asciiTheme="minorHAnsi" w:hAnsiTheme="minorHAnsi" w:cstheme="minorHAnsi"/>
        </w:rPr>
      </w:pP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DD5849D"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E60409">
        <w:rPr>
          <w:rFonts w:asciiTheme="minorHAnsi" w:hAnsiTheme="minorHAnsi" w:cstheme="minorHAnsi"/>
        </w:rPr>
        <w:t> </w:t>
      </w:r>
      <w:r>
        <w:rPr>
          <w:rFonts w:asciiTheme="minorHAnsi" w:hAnsiTheme="minorHAnsi" w:cstheme="minorHAnsi"/>
        </w:rPr>
        <w:t xml:space="preserve">z aktuálnej verzie operačného programu Technická pomoc zverejnenej na </w:t>
      </w:r>
      <w:hyperlink r:id="rId13"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4"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3DE3498C" w:rsidR="008F1477" w:rsidDel="00D920B5" w:rsidRDefault="008F1477" w:rsidP="008F1477">
      <w:pPr>
        <w:spacing w:before="120" w:after="120" w:line="240" w:lineRule="auto"/>
        <w:ind w:firstLine="357"/>
        <w:jc w:val="both"/>
        <w:rPr>
          <w:del w:id="147" w:author="Auto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ins w:id="148" w:author="Autor">
        <w:r w:rsidR="000C1666">
          <w:rPr>
            <w:rFonts w:asciiTheme="minorHAnsi" w:hAnsiTheme="minorHAnsi" w:cstheme="minorHAnsi"/>
          </w:rPr>
          <w:t>,</w:t>
        </w:r>
      </w:ins>
      <w:r>
        <w:rPr>
          <w:rFonts w:asciiTheme="minorHAnsi" w:hAnsiTheme="minorHAnsi" w:cstheme="minorHAnsi"/>
        </w:rPr>
        <w:t xml:space="preserve"> ako aj ostatných kritérií pre výber projektov zo strany odborných hodnotiteľov</w:t>
      </w:r>
      <w:ins w:id="149" w:author="Autor">
        <w:r w:rsidR="000C1666">
          <w:rPr>
            <w:rFonts w:asciiTheme="minorHAnsi" w:hAnsiTheme="minorHAnsi" w:cstheme="minorHAnsi"/>
          </w:rPr>
          <w:t>,</w:t>
        </w:r>
      </w:ins>
      <w:r>
        <w:rPr>
          <w:rFonts w:asciiTheme="minorHAnsi" w:hAnsiTheme="minorHAnsi" w:cstheme="minorHAnsi"/>
        </w:rPr>
        <w:t xml:space="preserve"> môže žiadateľ nájsť v Príručke pre odborného hodnotiteľa, ktorá je zverejnená na </w:t>
      </w:r>
      <w:hyperlink r:id="rId15"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0414D020" w:rsidR="008F1477" w:rsidDel="00D920B5" w:rsidRDefault="008F1477" w:rsidP="008F1477">
      <w:pPr>
        <w:spacing w:before="120" w:after="120" w:line="240" w:lineRule="auto"/>
        <w:ind w:firstLine="357"/>
        <w:jc w:val="both"/>
        <w:rPr>
          <w:del w:id="150" w:author="Autor"/>
          <w:rFonts w:asciiTheme="minorHAnsi" w:hAnsiTheme="minorHAnsi" w:cstheme="minorHAnsi"/>
        </w:rPr>
      </w:pPr>
      <w:del w:id="151" w:author="Autor">
        <w:r w:rsidDel="00D920B5">
          <w:rPr>
            <w:rFonts w:asciiTheme="minorHAnsi" w:hAnsiTheme="minorHAnsi" w:cstheme="minorHAnsi"/>
          </w:rPr>
          <w:lastRenderedPageBreak/>
          <w:delText xml:space="preserve">RO OP TP v zmysle Príručky pre kontrolu VO zverejnenej </w:delText>
        </w:r>
        <w:r w:rsidR="002F7FDE" w:rsidDel="00D920B5">
          <w:rPr>
            <w:rFonts w:asciiTheme="minorHAnsi" w:hAnsiTheme="minorHAnsi" w:cstheme="minorHAnsi"/>
          </w:rPr>
          <w:delText xml:space="preserve">na </w:delText>
        </w:r>
        <w:r w:rsidR="002B00CF" w:rsidDel="00D920B5">
          <w:fldChar w:fldCharType="begin"/>
        </w:r>
        <w:r w:rsidR="002B00CF" w:rsidDel="00D920B5">
          <w:delInstrText xml:space="preserve"> HYPERLINK "https://www.optp.vlada.gov.sk/ine-dokumenty/" </w:delInstrText>
        </w:r>
        <w:r w:rsidR="002B00CF" w:rsidDel="00D920B5">
          <w:fldChar w:fldCharType="separate"/>
        </w:r>
        <w:r w:rsidRPr="00176000" w:rsidDel="00D920B5">
          <w:rPr>
            <w:rStyle w:val="Hypertextovprepojenie"/>
          </w:rPr>
          <w:delText>https://www.optp.vlada.gov.sk/ine-dokumenty/</w:delText>
        </w:r>
        <w:r w:rsidR="002B00CF" w:rsidDel="00D920B5">
          <w:rPr>
            <w:rStyle w:val="Hypertextovprepojenie"/>
          </w:rPr>
          <w:fldChar w:fldCharType="end"/>
        </w:r>
        <w:r w:rsidDel="00D920B5">
          <w:delText xml:space="preserve"> </w:delText>
        </w:r>
        <w:r w:rsidDel="00D920B5">
          <w:rPr>
            <w:rFonts w:asciiTheme="minorHAnsi" w:hAnsiTheme="minorHAnsi" w:cstheme="minorHAnsi"/>
          </w:rPr>
          <w:delText xml:space="preserve">vyžaduje predloženie dokumentácie z VO na kontrolu RO OP TP až po podpise zmluvy o NFP/interného Rozhodnutia o schválení ŽoNFP. Z uvedeného dôvodu žiadateľ nepredkladá na kontrolu RO OP TP spolu so ŽoNFP dokumentáciu z už vykonaného verejného obstarávania. </w:delText>
        </w:r>
      </w:del>
    </w:p>
    <w:p w14:paraId="4377E8CB" w14:textId="2D8113D3" w:rsidR="008F1477" w:rsidRDefault="008F1477" w:rsidP="008F1477">
      <w:pPr>
        <w:spacing w:before="120" w:after="120" w:line="240" w:lineRule="auto"/>
        <w:ind w:firstLine="357"/>
        <w:jc w:val="both"/>
        <w:rPr>
          <w:rFonts w:asciiTheme="minorHAnsi" w:hAnsiTheme="minorHAnsi" w:cstheme="minorHAnsi"/>
        </w:rPr>
      </w:pPr>
      <w:del w:id="152" w:author="Autor">
        <w:r w:rsidDel="00D920B5">
          <w:rPr>
            <w:rFonts w:asciiTheme="minorHAnsi" w:hAnsiTheme="minorHAnsi" w:cstheme="minorHAnsi"/>
          </w:rPr>
          <w:delText>V prípade už vyhláseného VO alebo už zrealizovaného VO predkladá prijímateľ na RO OP TP iba vybrané doklady ako súčasť rozpočtu projektu na overenie hospodárnosti žiadaných výdavkov (bližšie uvedené v rámci prílohy Opis projektu).</w:delText>
        </w:r>
      </w:del>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6"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7"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034D75D9"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18"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w:t>
      </w:r>
      <w:r w:rsidR="00E60409">
        <w:rPr>
          <w:rFonts w:asciiTheme="minorHAnsi" w:hAnsiTheme="minorHAnsi" w:cstheme="minorHAnsi"/>
        </w:rPr>
        <w:t> </w:t>
      </w:r>
      <w:r w:rsidRPr="00230311">
        <w:rPr>
          <w:rFonts w:asciiTheme="minorHAnsi" w:hAnsiTheme="minorHAnsi" w:cstheme="minorHAnsi"/>
        </w:rPr>
        <w:t>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6937B952"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vychádza pri príprave žiadosti o NFP </w:t>
      </w:r>
      <w:del w:id="153" w:author="Autor">
        <w:r w:rsidRPr="00230311" w:rsidDel="00F236A9">
          <w:rPr>
            <w:rFonts w:asciiTheme="minorHAnsi" w:hAnsiTheme="minorHAnsi" w:cstheme="minorHAnsi"/>
          </w:rPr>
          <w:delText xml:space="preserve">taktiež </w:delText>
        </w:r>
      </w:del>
      <w:ins w:id="154" w:author="Autor">
        <w:r w:rsidR="00F236A9">
          <w:rPr>
            <w:rFonts w:asciiTheme="minorHAnsi" w:hAnsiTheme="minorHAnsi" w:cstheme="minorHAnsi"/>
          </w:rPr>
          <w:t>aj</w:t>
        </w:r>
        <w:r w:rsidR="00F236A9" w:rsidRPr="00230311">
          <w:rPr>
            <w:rFonts w:asciiTheme="minorHAnsi" w:hAnsiTheme="minorHAnsi" w:cstheme="minorHAnsi"/>
          </w:rPr>
          <w:t xml:space="preserve"> </w:t>
        </w:r>
      </w:ins>
      <w:r w:rsidRPr="00230311">
        <w:rPr>
          <w:rFonts w:asciiTheme="minorHAnsi" w:hAnsiTheme="minorHAnsi" w:cstheme="minorHAnsi"/>
        </w:rPr>
        <w:t>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181</w:t>
      </w:r>
      <w:del w:id="155" w:author="Autor">
        <w:r w:rsidDel="00F236A9">
          <w:rPr>
            <w:rFonts w:asciiTheme="minorHAnsi" w:hAnsiTheme="minorHAnsi" w:cstheme="minorHAnsi"/>
          </w:rPr>
          <w:delText xml:space="preserve">/2017 </w:delText>
        </w:r>
      </w:del>
      <w:ins w:id="156" w:author="Autor">
        <w:r w:rsidR="00F236A9">
          <w:rPr>
            <w:rFonts w:asciiTheme="minorHAnsi" w:hAnsiTheme="minorHAnsi" w:cstheme="minorHAnsi"/>
          </w:rPr>
          <w:t xml:space="preserve"> </w:t>
        </w:r>
      </w:ins>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03E83880"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r w:rsidR="00BC6F9E">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 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322A7849" w:rsidR="00CD1A3F" w:rsidRPr="00F43906" w:rsidRDefault="000C6F15" w:rsidP="00BA4CEE">
      <w:pPr>
        <w:pStyle w:val="Odsekzoznamu"/>
        <w:numPr>
          <w:ilvl w:val="0"/>
          <w:numId w:val="7"/>
        </w:numPr>
        <w:spacing w:before="120" w:after="120"/>
        <w:contextualSpacing w:val="0"/>
        <w:jc w:val="both"/>
        <w:rPr>
          <w:rFonts w:asciiTheme="minorHAnsi" w:hAnsiTheme="minorHAnsi" w:cstheme="minorHAnsi"/>
          <w:sz w:val="22"/>
          <w:szCs w:val="22"/>
        </w:rPr>
      </w:pPr>
      <w:ins w:id="157" w:author="Autor">
        <w:r w:rsidRPr="00897F25">
          <w:rPr>
            <w:rFonts w:asciiTheme="minorHAnsi" w:hAnsiTheme="minorHAnsi" w:cstheme="minorHAnsi"/>
            <w:color w:val="000000"/>
            <w:sz w:val="22"/>
            <w:szCs w:val="22"/>
          </w:rPr>
          <w:t>žiadateľ ani jeho štatutárny orgán, ani žiadny člen štatutárneho orgánu, ani prokurista/i, ani</w:t>
        </w:r>
        <w:r w:rsidRPr="00F43906" w:rsidDel="000C6F15">
          <w:rPr>
            <w:rFonts w:asciiTheme="minorHAnsi" w:hAnsiTheme="minorHAnsi" w:cstheme="minorHAnsi"/>
            <w:color w:val="000000"/>
            <w:sz w:val="22"/>
            <w:szCs w:val="22"/>
          </w:rPr>
          <w:t xml:space="preserve"> </w:t>
        </w:r>
      </w:ins>
      <w:del w:id="158" w:author="Autor">
        <w:r w:rsidR="00CD1A3F" w:rsidRPr="00F43906" w:rsidDel="000C6F15">
          <w:rPr>
            <w:rFonts w:asciiTheme="minorHAnsi" w:hAnsiTheme="minorHAnsi" w:cstheme="minorHAnsi"/>
            <w:color w:val="000000"/>
            <w:sz w:val="22"/>
            <w:szCs w:val="22"/>
          </w:rPr>
          <w:delText>všetci členovia štatutárneho orgánu žiadateľa a</w:delText>
        </w:r>
      </w:del>
      <w:r w:rsidR="00CD1A3F" w:rsidRPr="00F43906">
        <w:rPr>
          <w:rFonts w:asciiTheme="minorHAnsi" w:hAnsiTheme="minorHAnsi" w:cstheme="minorHAnsi"/>
          <w:color w:val="000000"/>
          <w:sz w:val="22"/>
          <w:szCs w:val="22"/>
        </w:rPr>
        <w:t>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w:t>
      </w:r>
      <w:ins w:id="159" w:author="Autor">
        <w:r w:rsidR="00C83D67">
          <w:rPr>
            <w:rFonts w:asciiTheme="minorHAnsi" w:hAnsiTheme="minorHAnsi" w:cstheme="minorHAnsi"/>
            <w:color w:val="000000"/>
            <w:sz w:val="22"/>
            <w:szCs w:val="22"/>
          </w:rPr>
          <w:t>j</w:t>
        </w:r>
      </w:ins>
      <w:del w:id="160" w:author="Autor">
        <w:r w:rsidR="00CC6019" w:rsidRPr="00F43906" w:rsidDel="00C83D67">
          <w:rPr>
            <w:rFonts w:asciiTheme="minorHAnsi" w:hAnsiTheme="minorHAnsi" w:cstheme="minorHAnsi"/>
            <w:color w:val="000000"/>
            <w:sz w:val="22"/>
            <w:szCs w:val="22"/>
          </w:rPr>
          <w:delText>ho</w:delText>
        </w:r>
      </w:del>
      <w:r w:rsidR="00CC6019" w:rsidRPr="00F43906">
        <w:rPr>
          <w:rFonts w:asciiTheme="minorHAnsi" w:hAnsiTheme="minorHAnsi" w:cstheme="minorHAnsi"/>
          <w:color w:val="000000"/>
          <w:sz w:val="22"/>
          <w:szCs w:val="22"/>
        </w:rPr>
        <w:t xml:space="preserve"> </w:t>
      </w:r>
      <w:del w:id="161" w:author="Autor">
        <w:r w:rsidR="00CC6019" w:rsidRPr="00F43906" w:rsidDel="00C83D67">
          <w:rPr>
            <w:rFonts w:asciiTheme="minorHAnsi" w:hAnsiTheme="minorHAnsi" w:cstheme="minorHAnsi"/>
            <w:color w:val="000000"/>
            <w:sz w:val="22"/>
            <w:szCs w:val="22"/>
          </w:rPr>
          <w:delText>spoločenstva</w:delText>
        </w:r>
      </w:del>
      <w:ins w:id="162" w:author="Autor">
        <w:r w:rsidR="00C83D67">
          <w:rPr>
            <w:rFonts w:asciiTheme="minorHAnsi" w:hAnsiTheme="minorHAnsi" w:cstheme="minorHAnsi"/>
            <w:color w:val="000000"/>
            <w:sz w:val="22"/>
            <w:szCs w:val="22"/>
          </w:rPr>
          <w:t>únie</w:t>
        </w:r>
      </w:ins>
      <w:r w:rsidR="00CD1A3F"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4093CC86" w:rsidR="00CD1A3F" w:rsidRDefault="00CD1A3F" w:rsidP="00BA4CEE">
      <w:pPr>
        <w:pStyle w:val="Odsekzoznamu"/>
        <w:spacing w:before="120" w:after="120"/>
        <w:contextualSpacing w:val="0"/>
        <w:jc w:val="both"/>
        <w:rPr>
          <w:ins w:id="163" w:author="Auto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098BDE15" w14:textId="77777777" w:rsidR="00BF5CB9" w:rsidRPr="00E3587B" w:rsidRDefault="00BF5CB9" w:rsidP="00BF5CB9">
      <w:pPr>
        <w:pStyle w:val="Odsekzoznamu"/>
        <w:numPr>
          <w:ilvl w:val="0"/>
          <w:numId w:val="43"/>
        </w:numPr>
        <w:spacing w:before="120" w:after="120"/>
        <w:ind w:left="714" w:hanging="357"/>
        <w:contextualSpacing w:val="0"/>
        <w:jc w:val="both"/>
        <w:rPr>
          <w:ins w:id="164" w:author="Autor"/>
          <w:rFonts w:asciiTheme="minorHAnsi" w:hAnsiTheme="minorHAnsi" w:cstheme="minorHAnsi"/>
          <w:sz w:val="22"/>
          <w:szCs w:val="22"/>
        </w:rPr>
      </w:pPr>
      <w:ins w:id="165" w:author="Autor">
        <w:r w:rsidRPr="00E3587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ins>
    </w:p>
    <w:p w14:paraId="011A013B" w14:textId="55D37A29" w:rsidR="00BF5CB9" w:rsidRPr="00F43906" w:rsidRDefault="00BF5CB9" w:rsidP="00BF5CB9">
      <w:pPr>
        <w:pStyle w:val="Odsekzoznamu"/>
        <w:spacing w:before="120" w:after="120"/>
        <w:contextualSpacing w:val="0"/>
        <w:jc w:val="both"/>
        <w:rPr>
          <w:rFonts w:asciiTheme="minorHAnsi" w:hAnsiTheme="minorHAnsi" w:cstheme="minorHAnsi"/>
          <w:sz w:val="22"/>
          <w:szCs w:val="22"/>
        </w:rPr>
      </w:pPr>
      <w:ins w:id="166" w:author="Autor">
        <w:r w:rsidRPr="00230311">
          <w:rPr>
            <w:rFonts w:asciiTheme="minorHAnsi" w:hAnsiTheme="minorHAnsi" w:cstheme="minorHAnsi"/>
            <w:i/>
            <w:sz w:val="22"/>
            <w:szCs w:val="22"/>
          </w:rPr>
          <w:t>(podmienka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ins>
    </w:p>
    <w:p w14:paraId="5879BE9A" w14:textId="4130B27D" w:rsidR="00CD1A3F" w:rsidRPr="00F43906" w:rsidDel="00BF5CB9" w:rsidRDefault="00CD1A3F" w:rsidP="00BA4CEE">
      <w:pPr>
        <w:pStyle w:val="Odsekzoznamu"/>
        <w:numPr>
          <w:ilvl w:val="0"/>
          <w:numId w:val="7"/>
        </w:numPr>
        <w:spacing w:before="120" w:after="120"/>
        <w:contextualSpacing w:val="0"/>
        <w:jc w:val="both"/>
        <w:rPr>
          <w:del w:id="167" w:author="Autor"/>
          <w:rFonts w:asciiTheme="minorHAnsi" w:hAnsiTheme="minorHAnsi" w:cstheme="minorHAnsi"/>
          <w:sz w:val="22"/>
          <w:szCs w:val="22"/>
        </w:rPr>
      </w:pPr>
      <w:del w:id="168" w:author="Autor">
        <w:r w:rsidRPr="00F43906" w:rsidDel="00BF5CB9">
          <w:rPr>
            <w:rFonts w:asciiTheme="minorHAnsi" w:hAnsiTheme="minorHAnsi" w:cstheme="minorHAnsi"/>
            <w:sz w:val="22"/>
            <w:szCs w:val="22"/>
          </w:rPr>
          <w:delText>nebyť dlžníkom na daniach</w:delText>
        </w:r>
        <w:r w:rsidR="00CA28A0" w:rsidRPr="00F43906" w:rsidDel="00BF5CB9">
          <w:rPr>
            <w:rFonts w:asciiTheme="minorHAnsi" w:hAnsiTheme="minorHAnsi" w:cstheme="minorHAnsi"/>
            <w:sz w:val="22"/>
            <w:szCs w:val="22"/>
          </w:rPr>
          <w:delText>,</w:delText>
        </w:r>
        <w:r w:rsidRPr="00F43906" w:rsidDel="00BF5CB9">
          <w:rPr>
            <w:rFonts w:asciiTheme="minorHAnsi" w:hAnsiTheme="minorHAnsi" w:cstheme="minorHAnsi"/>
            <w:sz w:val="22"/>
            <w:szCs w:val="22"/>
          </w:rPr>
          <w:delText xml:space="preserve"> </w:delText>
        </w:r>
        <w:r w:rsidR="00CA28A0" w:rsidRPr="00F43906" w:rsidDel="00BF5CB9">
          <w:rPr>
            <w:rFonts w:asciiTheme="minorHAnsi" w:hAnsiTheme="minorHAnsi" w:cstheme="minorHAnsi"/>
            <w:sz w:val="22"/>
            <w:szCs w:val="22"/>
          </w:rPr>
          <w:delText xml:space="preserve">nebyť dlžníkom poistného na zdravotnom a sociálnom poistení </w:delText>
        </w:r>
      </w:del>
    </w:p>
    <w:p w14:paraId="5191FC8D" w14:textId="70DE1244" w:rsidR="005F5C8C" w:rsidRPr="00F43906" w:rsidDel="00BF5CB9" w:rsidRDefault="00CD1A3F" w:rsidP="00BA4CEE">
      <w:pPr>
        <w:pStyle w:val="Odsekzoznamu"/>
        <w:spacing w:before="120" w:after="120"/>
        <w:contextualSpacing w:val="0"/>
        <w:jc w:val="both"/>
        <w:rPr>
          <w:del w:id="169" w:author="Autor"/>
          <w:rFonts w:asciiTheme="minorHAnsi" w:hAnsiTheme="minorHAnsi" w:cstheme="minorHAnsi"/>
          <w:sz w:val="22"/>
          <w:szCs w:val="22"/>
        </w:rPr>
      </w:pPr>
      <w:del w:id="170" w:author="Autor">
        <w:r w:rsidRPr="00F43906" w:rsidDel="00BF5CB9">
          <w:rPr>
            <w:rFonts w:asciiTheme="minorHAnsi" w:hAnsiTheme="minorHAnsi" w:cstheme="minorHAnsi"/>
            <w:sz w:val="22"/>
            <w:szCs w:val="22"/>
          </w:rPr>
          <w:delText>(</w:delText>
        </w:r>
        <w:r w:rsidRPr="00F43906" w:rsidDel="00BF5CB9">
          <w:rPr>
            <w:rFonts w:asciiTheme="minorHAnsi" w:hAnsiTheme="minorHAnsi" w:cstheme="minorHAnsi"/>
            <w:i/>
            <w:sz w:val="22"/>
            <w:szCs w:val="22"/>
          </w:rPr>
          <w:delText xml:space="preserve">podmienka sa preukazuje </w:delText>
        </w:r>
        <w:r w:rsidR="00CD6449" w:rsidRPr="00F43906" w:rsidDel="00BF5CB9">
          <w:rPr>
            <w:rFonts w:asciiTheme="minorHAnsi" w:hAnsiTheme="minorHAnsi" w:cstheme="minorHAnsi"/>
            <w:i/>
            <w:sz w:val="22"/>
            <w:szCs w:val="22"/>
          </w:rPr>
          <w:delText>čestným vyhlásením žiadateľa</w:delText>
        </w:r>
        <w:r w:rsidR="006F0AA9" w:rsidRPr="00F43906" w:rsidDel="00BF5CB9">
          <w:rPr>
            <w:rFonts w:asciiTheme="minorHAnsi" w:hAnsiTheme="minorHAnsi" w:cstheme="minorHAnsi"/>
            <w:sz w:val="22"/>
            <w:szCs w:val="22"/>
          </w:rPr>
          <w:delText xml:space="preserve"> </w:delText>
        </w:r>
        <w:r w:rsidR="00DA00EC" w:rsidRPr="00F43906" w:rsidDel="00BF5CB9">
          <w:rPr>
            <w:rFonts w:asciiTheme="minorHAnsi" w:hAnsiTheme="minorHAnsi" w:cstheme="minorHAnsi"/>
            <w:i/>
            <w:sz w:val="22"/>
            <w:szCs w:val="22"/>
          </w:rPr>
          <w:delText>v časti č. 15 vo formulári ŽoNFP</w:delText>
        </w:r>
        <w:r w:rsidRPr="00F43906" w:rsidDel="00BF5CB9">
          <w:rPr>
            <w:rFonts w:asciiTheme="minorHAnsi" w:hAnsiTheme="minorHAnsi" w:cstheme="minorHAnsi"/>
            <w:sz w:val="22"/>
            <w:szCs w:val="22"/>
          </w:rPr>
          <w:delText>)</w:delText>
        </w:r>
        <w:r w:rsidR="00421805" w:rsidDel="00BF5CB9">
          <w:rPr>
            <w:rFonts w:asciiTheme="minorHAnsi" w:hAnsiTheme="minorHAnsi" w:cstheme="minorHAnsi"/>
            <w:sz w:val="22"/>
            <w:szCs w:val="22"/>
          </w:rPr>
          <w:delText>.</w:delText>
        </w:r>
      </w:del>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3679D678" w:rsidR="00AA569A" w:rsidRPr="00F43906" w:rsidDel="00BC6C6A" w:rsidRDefault="00810DAA" w:rsidP="00BA4CEE">
      <w:pPr>
        <w:pStyle w:val="Odsekzoznamu"/>
        <w:spacing w:before="120" w:after="120"/>
        <w:ind w:left="360"/>
        <w:contextualSpacing w:val="0"/>
        <w:jc w:val="both"/>
        <w:rPr>
          <w:del w:id="171" w:author="Auto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622E451C" w:rsidR="00B63E56" w:rsidRDefault="004D39AC" w:rsidP="00BA4CEE">
      <w:pPr>
        <w:pStyle w:val="Odsekzoznamu"/>
        <w:spacing w:before="120" w:after="120"/>
        <w:contextualSpacing w:val="0"/>
        <w:jc w:val="both"/>
        <w:rPr>
          <w:ins w:id="172" w:author="Auto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C828B52" w14:textId="77777777" w:rsidR="006A516A" w:rsidRPr="00F43906" w:rsidRDefault="006A516A" w:rsidP="006A516A">
      <w:pPr>
        <w:pStyle w:val="Odsekzoznamu"/>
        <w:numPr>
          <w:ilvl w:val="0"/>
          <w:numId w:val="7"/>
        </w:numPr>
        <w:spacing w:before="120" w:after="120"/>
        <w:contextualSpacing w:val="0"/>
        <w:rPr>
          <w:ins w:id="173" w:author="Autor"/>
          <w:rFonts w:asciiTheme="minorHAnsi" w:hAnsiTheme="minorHAnsi" w:cstheme="minorHAnsi"/>
          <w:color w:val="000000"/>
          <w:sz w:val="22"/>
          <w:szCs w:val="22"/>
        </w:rPr>
      </w:pPr>
      <w:ins w:id="174" w:author="Autor">
        <w:r w:rsidRPr="00F43906">
          <w:rPr>
            <w:rFonts w:asciiTheme="minorHAnsi" w:hAnsiTheme="minorHAnsi" w:cstheme="minorHAnsi"/>
            <w:color w:val="000000"/>
            <w:sz w:val="22"/>
            <w:szCs w:val="22"/>
          </w:rPr>
          <w:t>časová oprávnenosť realizácie projektu</w:t>
        </w:r>
      </w:ins>
    </w:p>
    <w:p w14:paraId="4727AF97" w14:textId="77777777" w:rsidR="006A516A" w:rsidRPr="00F43906" w:rsidRDefault="006A516A" w:rsidP="006A516A">
      <w:pPr>
        <w:pStyle w:val="Odsekzoznamu"/>
        <w:spacing w:before="120" w:after="120"/>
        <w:contextualSpacing w:val="0"/>
        <w:jc w:val="both"/>
        <w:rPr>
          <w:ins w:id="175" w:author="Autor"/>
          <w:rFonts w:asciiTheme="minorHAnsi" w:hAnsiTheme="minorHAnsi" w:cstheme="minorHAnsi"/>
          <w:i/>
          <w:sz w:val="22"/>
          <w:szCs w:val="22"/>
        </w:rPr>
      </w:pPr>
      <w:ins w:id="176" w:author="Autor">
        <w:r w:rsidRPr="00F43906">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CD0EF3">
          <w:rPr>
            <w:rFonts w:asciiTheme="minorHAnsi" w:eastAsiaTheme="minorHAnsi" w:hAnsiTheme="minorHAnsi"/>
            <w:b/>
            <w:color w:val="000000"/>
            <w:sz w:val="22"/>
            <w:szCs w:val="22"/>
            <w:lang w:eastAsia="en-US"/>
          </w:rPr>
          <w:t xml:space="preserve">od 01. </w:t>
        </w:r>
        <w:r>
          <w:rPr>
            <w:rFonts w:asciiTheme="minorHAnsi" w:eastAsiaTheme="minorHAnsi" w:hAnsiTheme="minorHAnsi"/>
            <w:b/>
            <w:color w:val="000000"/>
            <w:sz w:val="22"/>
            <w:szCs w:val="22"/>
            <w:lang w:eastAsia="en-US"/>
          </w:rPr>
          <w:t>12</w:t>
        </w:r>
        <w:r w:rsidRPr="00CD0EF3">
          <w:rPr>
            <w:rFonts w:asciiTheme="minorHAnsi" w:eastAsiaTheme="minorHAnsi" w:hAnsiTheme="minorHAnsi"/>
            <w:b/>
            <w:color w:val="000000"/>
            <w:sz w:val="22"/>
            <w:szCs w:val="22"/>
            <w:lang w:eastAsia="en-US"/>
          </w:rPr>
          <w:t>. 201</w:t>
        </w:r>
        <w:r>
          <w:rPr>
            <w:rFonts w:asciiTheme="minorHAnsi" w:eastAsiaTheme="minorHAnsi" w:hAnsiTheme="minorHAnsi"/>
            <w:b/>
            <w:color w:val="000000"/>
            <w:sz w:val="22"/>
            <w:szCs w:val="22"/>
            <w:lang w:eastAsia="en-US"/>
          </w:rPr>
          <w:t xml:space="preserve">8 </w:t>
        </w:r>
        <w:r w:rsidRPr="00F43906">
          <w:rPr>
            <w:rFonts w:asciiTheme="minorHAnsi" w:hAnsiTheme="minorHAnsi" w:cstheme="minorHAnsi"/>
            <w:color w:val="000000"/>
            <w:sz w:val="22"/>
            <w:szCs w:val="22"/>
          </w:rPr>
          <w:t>najneskôr do 3 mesiacov od nadobudnutia účinnosti zmluvy o poskytnutí NFP</w:t>
        </w:r>
        <w:r>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(ďalej aj „zmluva o NFP“)/interného </w:t>
        </w:r>
        <w:r>
          <w:rPr>
            <w:rFonts w:asciiTheme="minorHAnsi" w:hAnsiTheme="minorHAnsi" w:cstheme="minorHAnsi"/>
            <w:color w:val="000000"/>
            <w:sz w:val="22"/>
            <w:szCs w:val="22"/>
          </w:rPr>
          <w:t>r</w:t>
        </w:r>
        <w:r w:rsidRPr="00F43906">
          <w:rPr>
            <w:rFonts w:asciiTheme="minorHAnsi" w:hAnsiTheme="minorHAnsi" w:cstheme="minorHAnsi"/>
            <w:color w:val="000000"/>
            <w:sz w:val="22"/>
            <w:szCs w:val="22"/>
          </w:rPr>
          <w:t xml:space="preserve">ozhodnutia o schválení žiadosti o NFP. Aktivity projektu je prijímateľ povinný ukončiť </w:t>
        </w:r>
        <w:r w:rsidRPr="00F43906">
          <w:rPr>
            <w:rFonts w:asciiTheme="minorHAnsi" w:hAnsiTheme="minorHAnsi" w:cstheme="minorHAnsi"/>
            <w:b/>
            <w:color w:val="000000"/>
            <w:sz w:val="22"/>
            <w:szCs w:val="22"/>
          </w:rPr>
          <w:t xml:space="preserve">najneskôr do </w:t>
        </w:r>
        <w:r w:rsidRPr="00CD0EF3">
          <w:rPr>
            <w:rFonts w:asciiTheme="minorHAnsi" w:hAnsiTheme="minorHAnsi" w:cstheme="minorHAnsi"/>
            <w:b/>
            <w:color w:val="000000"/>
            <w:sz w:val="22"/>
            <w:szCs w:val="22"/>
          </w:rPr>
          <w:t>31. 12. 20</w:t>
        </w:r>
        <w:r>
          <w:rPr>
            <w:rFonts w:asciiTheme="minorHAnsi" w:hAnsiTheme="minorHAnsi" w:cstheme="minorHAnsi"/>
            <w:b/>
            <w:color w:val="000000"/>
            <w:sz w:val="22"/>
            <w:szCs w:val="22"/>
          </w:rPr>
          <w:t>21</w:t>
        </w:r>
        <w:r w:rsidRPr="00CD0EF3">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Žiadateľ o NFP je oprávnený predložiť v rámci vyzvania viacero žiadostí o NFP. </w:t>
        </w:r>
      </w:ins>
    </w:p>
    <w:p w14:paraId="588815C9" w14:textId="77777777" w:rsidR="006A516A" w:rsidRPr="00F43906" w:rsidRDefault="006A516A" w:rsidP="006A516A">
      <w:pPr>
        <w:pStyle w:val="Odsekzoznamu"/>
        <w:spacing w:before="120" w:after="120"/>
        <w:contextualSpacing w:val="0"/>
        <w:jc w:val="both"/>
        <w:rPr>
          <w:ins w:id="177" w:author="Autor"/>
          <w:rFonts w:asciiTheme="minorHAnsi" w:hAnsiTheme="minorHAnsi" w:cstheme="minorHAnsi"/>
          <w:color w:val="000000"/>
          <w:sz w:val="22"/>
          <w:szCs w:val="22"/>
        </w:rPr>
      </w:pPr>
      <w:ins w:id="178" w:author="Auto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w:t>
        </w:r>
        <w:r w:rsidRPr="00CD0EF3">
          <w:rPr>
            <w:rFonts w:asciiTheme="minorHAnsi" w:hAnsiTheme="minorHAnsi"/>
            <w:i/>
            <w:sz w:val="22"/>
            <w:szCs w:val="22"/>
          </w:rPr>
          <w:t xml:space="preserve">ako 01. </w:t>
        </w:r>
        <w:r>
          <w:rPr>
            <w:rFonts w:asciiTheme="minorHAnsi" w:hAnsiTheme="minorHAnsi"/>
            <w:i/>
            <w:sz w:val="22"/>
            <w:szCs w:val="22"/>
          </w:rPr>
          <w:t>12</w:t>
        </w:r>
        <w:r w:rsidRPr="00CD0EF3">
          <w:rPr>
            <w:rFonts w:asciiTheme="minorHAnsi" w:hAnsiTheme="minorHAnsi"/>
            <w:i/>
            <w:sz w:val="22"/>
            <w:szCs w:val="22"/>
          </w:rPr>
          <w:t>. 201</w:t>
        </w:r>
        <w:r>
          <w:rPr>
            <w:rFonts w:asciiTheme="minorHAnsi" w:hAnsiTheme="minorHAnsi"/>
            <w:i/>
            <w:sz w:val="22"/>
            <w:szCs w:val="22"/>
          </w:rPr>
          <w:t>8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dátum 31.</w:t>
        </w:r>
        <w:r>
          <w:rPr>
            <w:rFonts w:asciiTheme="minorHAnsi" w:hAnsiTheme="minorHAnsi" w:cstheme="minorHAnsi"/>
            <w:i/>
            <w:sz w:val="22"/>
            <w:szCs w:val="22"/>
          </w:rPr>
          <w:t xml:space="preserve"> </w:t>
        </w:r>
        <w:r w:rsidRPr="00CD0EF3">
          <w:rPr>
            <w:rFonts w:asciiTheme="minorHAnsi" w:hAnsiTheme="minorHAnsi" w:cstheme="minorHAnsi"/>
            <w:i/>
            <w:sz w:val="22"/>
            <w:szCs w:val="22"/>
          </w:rPr>
          <w:t>12.</w:t>
        </w:r>
        <w:r>
          <w:rPr>
            <w:rFonts w:asciiTheme="minorHAnsi" w:hAnsiTheme="minorHAnsi" w:cstheme="minorHAnsi"/>
            <w:i/>
            <w:sz w:val="22"/>
            <w:szCs w:val="22"/>
          </w:rPr>
          <w:t xml:space="preserve"> </w:t>
        </w:r>
        <w:r w:rsidRPr="00CD0EF3">
          <w:rPr>
            <w:rFonts w:asciiTheme="minorHAnsi" w:hAnsiTheme="minorHAnsi" w:cstheme="minorHAnsi"/>
            <w:i/>
            <w:sz w:val="22"/>
            <w:szCs w:val="22"/>
          </w:rPr>
          <w:t>20</w:t>
        </w:r>
        <w:r>
          <w:rPr>
            <w:rFonts w:asciiTheme="minorHAnsi" w:hAnsiTheme="minorHAnsi" w:cstheme="minorHAnsi"/>
            <w:i/>
            <w:sz w:val="22"/>
            <w:szCs w:val="22"/>
          </w:rPr>
          <w:t>21.)</w:t>
        </w:r>
      </w:ins>
    </w:p>
    <w:p w14:paraId="241E3BA9" w14:textId="77777777" w:rsidR="006A516A" w:rsidRPr="00F43906" w:rsidRDefault="006A516A" w:rsidP="00BA4CEE">
      <w:pPr>
        <w:pStyle w:val="Odsekzoznamu"/>
        <w:spacing w:before="120" w:after="120"/>
        <w:contextualSpacing w:val="0"/>
        <w:jc w:val="both"/>
        <w:rPr>
          <w:rFonts w:asciiTheme="minorHAnsi" w:hAnsiTheme="minorHAnsi" w:cstheme="minorHAnsi"/>
          <w:color w:val="000000"/>
          <w:sz w:val="22"/>
          <w:szCs w:val="22"/>
        </w:rPr>
      </w:pP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neukončil fyzickú realizáciu všetkých hlavných aktivít projektu pred predložením ŽoNFP</w:t>
      </w:r>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lastRenderedPageBreak/>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19"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1E5B061B"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 xml:space="preserve">eporušenie zákazu </w:t>
      </w:r>
      <w:del w:id="179" w:author="Autor">
        <w:r w:rsidR="003C2776" w:rsidRPr="00F43906" w:rsidDel="00D41434">
          <w:rPr>
            <w:rFonts w:asciiTheme="minorHAnsi" w:hAnsiTheme="minorHAnsi" w:cstheme="minorHAnsi"/>
            <w:color w:val="000000"/>
            <w:sz w:val="22"/>
            <w:szCs w:val="22"/>
          </w:rPr>
          <w:delText>nelegálnej práce a </w:delText>
        </w:r>
      </w:del>
      <w:r w:rsidR="003C2776" w:rsidRPr="00F43906">
        <w:rPr>
          <w:rFonts w:asciiTheme="minorHAnsi" w:hAnsiTheme="minorHAnsi" w:cstheme="minorHAnsi"/>
          <w:color w:val="000000"/>
          <w:sz w:val="22"/>
          <w:szCs w:val="22"/>
        </w:rPr>
        <w:t>nelegálneho zamestnávania</w:t>
      </w:r>
      <w:ins w:id="180" w:author="Autor">
        <w:r w:rsidR="00D41434">
          <w:rPr>
            <w:rFonts w:asciiTheme="minorHAnsi" w:hAnsiTheme="minorHAnsi" w:cstheme="minorHAnsi"/>
            <w:color w:val="000000"/>
            <w:sz w:val="22"/>
            <w:szCs w:val="22"/>
          </w:rPr>
          <w:t xml:space="preserve"> štátneho príslušníka tretej krajiny</w:t>
        </w:r>
      </w:ins>
    </w:p>
    <w:p w14:paraId="6BAE8BAC" w14:textId="5DC5DCBD"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predloží čestné vyhlásenie, že neporušil zákaz </w:t>
      </w:r>
      <w:del w:id="181" w:author="Autor">
        <w:r w:rsidRPr="00F43906" w:rsidDel="00D41434">
          <w:rPr>
            <w:rFonts w:asciiTheme="minorHAnsi" w:hAnsiTheme="minorHAnsi" w:cstheme="minorHAnsi"/>
            <w:color w:val="000000"/>
            <w:sz w:val="22"/>
            <w:szCs w:val="22"/>
          </w:rPr>
          <w:delText xml:space="preserve">nelegálnej práce a </w:delText>
        </w:r>
      </w:del>
      <w:r w:rsidRPr="00F43906">
        <w:rPr>
          <w:rFonts w:asciiTheme="minorHAnsi" w:hAnsiTheme="minorHAnsi" w:cstheme="minorHAnsi"/>
          <w:color w:val="000000"/>
          <w:sz w:val="22"/>
          <w:szCs w:val="22"/>
        </w:rPr>
        <w:t xml:space="preserve">nelegálneho zamestnávania </w:t>
      </w:r>
      <w:ins w:id="182" w:author="Autor">
        <w:r w:rsidR="00D41434">
          <w:rPr>
            <w:rFonts w:asciiTheme="minorHAnsi" w:hAnsiTheme="minorHAnsi" w:cstheme="minorHAnsi"/>
            <w:color w:val="000000"/>
            <w:sz w:val="22"/>
            <w:szCs w:val="22"/>
          </w:rPr>
          <w:t>štátneho príslušníka tretej krajiny</w:t>
        </w:r>
        <w:r w:rsidR="00D41434" w:rsidRPr="00F43906">
          <w:rPr>
            <w:rFonts w:asciiTheme="minorHAnsi" w:hAnsiTheme="minorHAnsi" w:cstheme="minorHAnsi"/>
            <w:color w:val="000000"/>
            <w:sz w:val="22"/>
            <w:szCs w:val="22"/>
          </w:rPr>
          <w:t xml:space="preserve"> </w:t>
        </w:r>
      </w:ins>
      <w:del w:id="183" w:author="Autor">
        <w:r w:rsidRPr="00F43906" w:rsidDel="00D41434">
          <w:rPr>
            <w:rFonts w:asciiTheme="minorHAnsi" w:hAnsiTheme="minorHAnsi" w:cstheme="minorHAnsi"/>
            <w:color w:val="000000"/>
            <w:sz w:val="22"/>
            <w:szCs w:val="22"/>
          </w:rPr>
          <w:delText xml:space="preserve">v zmysle zákona č. 82/2005 Z. z. o nelegálnej práci a nelegálnom zamestnávaní a o zmene a doplnení niektorých zákonov v znení neskorších predpisov </w:delText>
        </w:r>
      </w:del>
      <w:r w:rsidRPr="00F43906">
        <w:rPr>
          <w:rFonts w:asciiTheme="minorHAnsi" w:hAnsiTheme="minorHAnsi" w:cstheme="minorHAnsi"/>
          <w:color w:val="000000"/>
          <w:sz w:val="22"/>
          <w:szCs w:val="22"/>
        </w:rPr>
        <w:t>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plnenie podmienky čestným vyhlásením v časti č. 15 vo formulári ŽoNFP</w:t>
      </w:r>
      <w:r w:rsidR="000C35D2" w:rsidRPr="00F43906">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348BCE58" w:rsidR="00D6511F" w:rsidRPr="00F43906" w:rsidDel="00B15261" w:rsidRDefault="00D6511F" w:rsidP="001F7C53">
      <w:pPr>
        <w:pStyle w:val="Textkomentra"/>
        <w:rPr>
          <w:del w:id="184" w:author="Autor"/>
          <w:rFonts w:asciiTheme="minorHAnsi" w:hAnsiTheme="minorHAnsi" w:cstheme="minorHAnsi"/>
          <w:color w:val="000000"/>
          <w:sz w:val="22"/>
          <w:szCs w:val="22"/>
          <w:lang w:eastAsia="en-US"/>
        </w:rPr>
      </w:pPr>
    </w:p>
    <w:p w14:paraId="1BB35B68" w14:textId="1DFE9D63" w:rsidR="007C40AA" w:rsidRPr="00F43906" w:rsidDel="00B15261" w:rsidRDefault="00704476" w:rsidP="00BA4CEE">
      <w:pPr>
        <w:pStyle w:val="Odsekzoznamu"/>
        <w:numPr>
          <w:ilvl w:val="0"/>
          <w:numId w:val="7"/>
        </w:numPr>
        <w:spacing w:before="120" w:after="120"/>
        <w:contextualSpacing w:val="0"/>
        <w:rPr>
          <w:del w:id="185" w:author="Autor"/>
          <w:rFonts w:asciiTheme="minorHAnsi" w:hAnsiTheme="minorHAnsi" w:cstheme="minorHAnsi"/>
          <w:color w:val="000000"/>
          <w:sz w:val="22"/>
          <w:szCs w:val="22"/>
        </w:rPr>
      </w:pPr>
      <w:del w:id="186" w:author="Autor">
        <w:r w:rsidRPr="00F43906" w:rsidDel="00B15261">
          <w:rPr>
            <w:rFonts w:asciiTheme="minorHAnsi" w:hAnsiTheme="minorHAnsi" w:cstheme="minorHAnsi"/>
            <w:color w:val="000000"/>
            <w:sz w:val="22"/>
            <w:szCs w:val="22"/>
          </w:rPr>
          <w:delText>č</w:delText>
        </w:r>
        <w:r w:rsidR="007C40AA" w:rsidRPr="00F43906" w:rsidDel="00B15261">
          <w:rPr>
            <w:rFonts w:asciiTheme="minorHAnsi" w:hAnsiTheme="minorHAnsi" w:cstheme="minorHAnsi"/>
            <w:color w:val="000000"/>
            <w:sz w:val="22"/>
            <w:szCs w:val="22"/>
          </w:rPr>
          <w:delText xml:space="preserve">asová </w:delText>
        </w:r>
        <w:r w:rsidRPr="00F43906" w:rsidDel="00B15261">
          <w:rPr>
            <w:rFonts w:asciiTheme="minorHAnsi" w:hAnsiTheme="minorHAnsi" w:cstheme="minorHAnsi"/>
            <w:color w:val="000000"/>
            <w:sz w:val="22"/>
            <w:szCs w:val="22"/>
          </w:rPr>
          <w:delText>oprávnenosť realizácie projektu</w:delText>
        </w:r>
      </w:del>
    </w:p>
    <w:p w14:paraId="3A1FE084" w14:textId="49D93DD8" w:rsidR="00F875B0" w:rsidRPr="00F43906" w:rsidDel="00B15261" w:rsidRDefault="007C40AA" w:rsidP="00BA4CEE">
      <w:pPr>
        <w:pStyle w:val="Odsekzoznamu"/>
        <w:spacing w:before="120" w:after="120"/>
        <w:contextualSpacing w:val="0"/>
        <w:jc w:val="both"/>
        <w:rPr>
          <w:del w:id="187" w:author="Autor"/>
          <w:rFonts w:asciiTheme="minorHAnsi" w:hAnsiTheme="minorHAnsi" w:cstheme="minorHAnsi"/>
          <w:color w:val="000000"/>
          <w:sz w:val="22"/>
          <w:szCs w:val="22"/>
        </w:rPr>
      </w:pPr>
      <w:del w:id="188" w:author="Autor">
        <w:r w:rsidRPr="00F43906" w:rsidDel="00B15261">
          <w:rPr>
            <w:rFonts w:asciiTheme="minorHAnsi" w:hAnsiTheme="minorHAnsi" w:cstheme="minorHAnsi"/>
            <w:color w:val="000000"/>
            <w:sz w:val="22"/>
            <w:szCs w:val="22"/>
          </w:rPr>
          <w:lastRenderedPageBreak/>
          <w:delText xml:space="preserve">Hlavné aktivity projektu je prijímateľ povinný začať realizovať </w:delText>
        </w:r>
        <w:r w:rsidR="00AC293D" w:rsidRPr="003F00FD" w:rsidDel="00B15261">
          <w:rPr>
            <w:rFonts w:asciiTheme="minorHAnsi" w:eastAsiaTheme="minorHAnsi" w:hAnsiTheme="minorHAnsi"/>
            <w:b/>
            <w:color w:val="000000"/>
            <w:sz w:val="22"/>
            <w:szCs w:val="22"/>
            <w:lang w:eastAsia="en-US"/>
          </w:rPr>
          <w:delText>najskôr</w:delText>
        </w:r>
        <w:r w:rsidR="00AC293D" w:rsidRPr="003F00FD" w:rsidDel="00B15261">
          <w:rPr>
            <w:rFonts w:asciiTheme="minorHAnsi" w:eastAsiaTheme="minorHAnsi" w:hAnsiTheme="minorHAnsi"/>
            <w:b/>
            <w:color w:val="000000"/>
            <w:sz w:val="22"/>
            <w:szCs w:val="22"/>
            <w:lang w:eastAsia="en-US"/>
          </w:rPr>
          <w:br/>
        </w:r>
        <w:r w:rsidR="00AC293D" w:rsidRPr="00CD0EF3" w:rsidDel="00B15261">
          <w:rPr>
            <w:rFonts w:asciiTheme="minorHAnsi" w:eastAsiaTheme="minorHAnsi" w:hAnsiTheme="minorHAnsi"/>
            <w:b/>
            <w:color w:val="000000"/>
            <w:sz w:val="22"/>
            <w:szCs w:val="22"/>
            <w:lang w:eastAsia="en-US"/>
          </w:rPr>
          <w:delText xml:space="preserve">od 01. </w:delText>
        </w:r>
        <w:r w:rsidR="00214495" w:rsidDel="00B15261">
          <w:rPr>
            <w:rFonts w:asciiTheme="minorHAnsi" w:eastAsiaTheme="minorHAnsi" w:hAnsiTheme="minorHAnsi"/>
            <w:b/>
            <w:color w:val="000000"/>
            <w:sz w:val="22"/>
            <w:szCs w:val="22"/>
            <w:lang w:eastAsia="en-US"/>
          </w:rPr>
          <w:delText>12</w:delText>
        </w:r>
        <w:r w:rsidR="00AC293D" w:rsidRPr="00CD0EF3" w:rsidDel="00B15261">
          <w:rPr>
            <w:rFonts w:asciiTheme="minorHAnsi" w:eastAsiaTheme="minorHAnsi" w:hAnsiTheme="minorHAnsi"/>
            <w:b/>
            <w:color w:val="000000"/>
            <w:sz w:val="22"/>
            <w:szCs w:val="22"/>
            <w:lang w:eastAsia="en-US"/>
          </w:rPr>
          <w:delText>. 201</w:delText>
        </w:r>
        <w:r w:rsidR="00214495" w:rsidDel="00B15261">
          <w:rPr>
            <w:rFonts w:asciiTheme="minorHAnsi" w:eastAsiaTheme="minorHAnsi" w:hAnsiTheme="minorHAnsi"/>
            <w:b/>
            <w:color w:val="000000"/>
            <w:sz w:val="22"/>
            <w:szCs w:val="22"/>
            <w:lang w:eastAsia="en-US"/>
          </w:rPr>
          <w:delText>8</w:delText>
        </w:r>
        <w:r w:rsidR="00AC293D" w:rsidDel="00B15261">
          <w:rPr>
            <w:rFonts w:asciiTheme="minorHAnsi" w:eastAsiaTheme="minorHAnsi" w:hAnsiTheme="minorHAnsi"/>
            <w:b/>
            <w:color w:val="000000"/>
            <w:sz w:val="22"/>
            <w:szCs w:val="22"/>
            <w:lang w:eastAsia="en-US"/>
          </w:rPr>
          <w:delText xml:space="preserve"> </w:delText>
        </w:r>
        <w:r w:rsidRPr="00F43906" w:rsidDel="00B15261">
          <w:rPr>
            <w:rFonts w:asciiTheme="minorHAnsi" w:hAnsiTheme="minorHAnsi" w:cstheme="minorHAnsi"/>
            <w:color w:val="000000"/>
            <w:sz w:val="22"/>
            <w:szCs w:val="22"/>
          </w:rPr>
          <w:delText>najneskôr do 3</w:delText>
        </w:r>
        <w:r w:rsidR="002A12C3" w:rsidRPr="00F43906" w:rsidDel="00B15261">
          <w:rPr>
            <w:rFonts w:asciiTheme="minorHAnsi" w:hAnsiTheme="minorHAnsi" w:cstheme="minorHAnsi"/>
            <w:color w:val="000000"/>
            <w:sz w:val="22"/>
            <w:szCs w:val="22"/>
          </w:rPr>
          <w:delText> </w:delText>
        </w:r>
        <w:r w:rsidRPr="00F43906" w:rsidDel="00B15261">
          <w:rPr>
            <w:rFonts w:asciiTheme="minorHAnsi" w:hAnsiTheme="minorHAnsi" w:cstheme="minorHAnsi"/>
            <w:color w:val="000000"/>
            <w:sz w:val="22"/>
            <w:szCs w:val="22"/>
          </w:rPr>
          <w:delText>mesiacov od nadobudnutia účinnosti zmluvy o poskytnutí NFP</w:delText>
        </w:r>
        <w:r w:rsidR="005F0E9D" w:rsidDel="00B15261">
          <w:rPr>
            <w:rFonts w:asciiTheme="minorHAnsi" w:hAnsiTheme="minorHAnsi" w:cstheme="minorHAnsi"/>
            <w:color w:val="000000"/>
            <w:sz w:val="22"/>
            <w:szCs w:val="22"/>
          </w:rPr>
          <w:delText xml:space="preserve"> </w:delText>
        </w:r>
        <w:r w:rsidR="0096474C" w:rsidRPr="00F43906" w:rsidDel="00B15261">
          <w:rPr>
            <w:rFonts w:asciiTheme="minorHAnsi" w:hAnsiTheme="minorHAnsi" w:cstheme="minorHAnsi"/>
            <w:color w:val="000000"/>
            <w:sz w:val="22"/>
            <w:szCs w:val="22"/>
          </w:rPr>
          <w:delText>(ďalej aj „zmluva o NFP“)</w:delText>
        </w:r>
        <w:r w:rsidR="002366FB" w:rsidRPr="00F43906" w:rsidDel="00B15261">
          <w:rPr>
            <w:rFonts w:asciiTheme="minorHAnsi" w:hAnsiTheme="minorHAnsi" w:cstheme="minorHAnsi"/>
            <w:color w:val="000000"/>
            <w:sz w:val="22"/>
            <w:szCs w:val="22"/>
          </w:rPr>
          <w:delText xml:space="preserve">/interného Rozhodnutia </w:delText>
        </w:r>
      </w:del>
      <w:ins w:id="189" w:author="Autor">
        <w:del w:id="190" w:author="Autor">
          <w:r w:rsidR="006A516A" w:rsidDel="00B15261">
            <w:rPr>
              <w:rFonts w:asciiTheme="minorHAnsi" w:hAnsiTheme="minorHAnsi" w:cstheme="minorHAnsi"/>
              <w:color w:val="000000"/>
              <w:sz w:val="22"/>
              <w:szCs w:val="22"/>
            </w:rPr>
            <w:delText>r</w:delText>
          </w:r>
          <w:r w:rsidR="006A516A" w:rsidRPr="00F43906" w:rsidDel="00B15261">
            <w:rPr>
              <w:rFonts w:asciiTheme="minorHAnsi" w:hAnsiTheme="minorHAnsi" w:cstheme="minorHAnsi"/>
              <w:color w:val="000000"/>
              <w:sz w:val="22"/>
              <w:szCs w:val="22"/>
            </w:rPr>
            <w:delText xml:space="preserve">ozhodnutia </w:delText>
          </w:r>
        </w:del>
      </w:ins>
      <w:del w:id="191" w:author="Autor">
        <w:r w:rsidR="002366FB" w:rsidRPr="00F43906" w:rsidDel="00B15261">
          <w:rPr>
            <w:rFonts w:asciiTheme="minorHAnsi" w:hAnsiTheme="minorHAnsi" w:cstheme="minorHAnsi"/>
            <w:color w:val="000000"/>
            <w:sz w:val="22"/>
            <w:szCs w:val="22"/>
          </w:rPr>
          <w:delText>o schválení žiadosti o NFP</w:delText>
        </w:r>
        <w:r w:rsidRPr="00F43906" w:rsidDel="00B15261">
          <w:rPr>
            <w:rFonts w:asciiTheme="minorHAnsi" w:hAnsiTheme="minorHAnsi" w:cstheme="minorHAnsi"/>
            <w:color w:val="000000"/>
            <w:sz w:val="22"/>
            <w:szCs w:val="22"/>
          </w:rPr>
          <w:delText>.</w:delText>
        </w:r>
        <w:r w:rsidR="00704476" w:rsidRPr="00F43906" w:rsidDel="00B15261">
          <w:rPr>
            <w:rFonts w:asciiTheme="minorHAnsi" w:hAnsiTheme="minorHAnsi" w:cstheme="minorHAnsi"/>
            <w:color w:val="000000"/>
            <w:sz w:val="22"/>
            <w:szCs w:val="22"/>
          </w:rPr>
          <w:delText xml:space="preserve"> </w:delText>
        </w:r>
        <w:r w:rsidRPr="00F43906" w:rsidDel="00B15261">
          <w:rPr>
            <w:rFonts w:asciiTheme="minorHAnsi" w:hAnsiTheme="minorHAnsi" w:cstheme="minorHAnsi"/>
            <w:color w:val="000000"/>
            <w:sz w:val="22"/>
            <w:szCs w:val="22"/>
          </w:rPr>
          <w:delText xml:space="preserve">Aktivity projektu je prijímateľ povinný ukončiť </w:delText>
        </w:r>
        <w:r w:rsidR="0096474C" w:rsidRPr="00F43906" w:rsidDel="00B15261">
          <w:rPr>
            <w:rFonts w:asciiTheme="minorHAnsi" w:hAnsiTheme="minorHAnsi" w:cstheme="minorHAnsi"/>
            <w:b/>
            <w:color w:val="000000"/>
            <w:sz w:val="22"/>
            <w:szCs w:val="22"/>
          </w:rPr>
          <w:delText xml:space="preserve">najneskôr do </w:delText>
        </w:r>
        <w:r w:rsidR="0096474C" w:rsidRPr="00CD0EF3" w:rsidDel="00B15261">
          <w:rPr>
            <w:rFonts w:asciiTheme="minorHAnsi" w:hAnsiTheme="minorHAnsi" w:cstheme="minorHAnsi"/>
            <w:b/>
            <w:color w:val="000000"/>
            <w:sz w:val="22"/>
            <w:szCs w:val="22"/>
          </w:rPr>
          <w:delText>31.</w:delText>
        </w:r>
        <w:r w:rsidR="00AC293D" w:rsidRPr="00CD0EF3" w:rsidDel="00B15261">
          <w:rPr>
            <w:rFonts w:asciiTheme="minorHAnsi" w:hAnsiTheme="minorHAnsi" w:cstheme="minorHAnsi"/>
            <w:b/>
            <w:color w:val="000000"/>
            <w:sz w:val="22"/>
            <w:szCs w:val="22"/>
          </w:rPr>
          <w:delText xml:space="preserve"> </w:delText>
        </w:r>
        <w:r w:rsidR="0096474C" w:rsidRPr="00CD0EF3" w:rsidDel="00B15261">
          <w:rPr>
            <w:rFonts w:asciiTheme="minorHAnsi" w:hAnsiTheme="minorHAnsi" w:cstheme="minorHAnsi"/>
            <w:b/>
            <w:color w:val="000000"/>
            <w:sz w:val="22"/>
            <w:szCs w:val="22"/>
          </w:rPr>
          <w:delText>12.</w:delText>
        </w:r>
        <w:r w:rsidR="00AC293D" w:rsidRPr="00CD0EF3" w:rsidDel="00B15261">
          <w:rPr>
            <w:rFonts w:asciiTheme="minorHAnsi" w:hAnsiTheme="minorHAnsi" w:cstheme="minorHAnsi"/>
            <w:b/>
            <w:color w:val="000000"/>
            <w:sz w:val="22"/>
            <w:szCs w:val="22"/>
          </w:rPr>
          <w:delText xml:space="preserve"> </w:delText>
        </w:r>
        <w:r w:rsidR="00B32EC4" w:rsidRPr="00CD0EF3" w:rsidDel="00B15261">
          <w:rPr>
            <w:rFonts w:asciiTheme="minorHAnsi" w:hAnsiTheme="minorHAnsi" w:cstheme="minorHAnsi"/>
            <w:b/>
            <w:color w:val="000000"/>
            <w:sz w:val="22"/>
            <w:szCs w:val="22"/>
          </w:rPr>
          <w:delText>20</w:delText>
        </w:r>
        <w:r w:rsidR="00B32EC4" w:rsidDel="00B15261">
          <w:rPr>
            <w:rFonts w:asciiTheme="minorHAnsi" w:hAnsiTheme="minorHAnsi" w:cstheme="minorHAnsi"/>
            <w:b/>
            <w:color w:val="000000"/>
            <w:sz w:val="22"/>
            <w:szCs w:val="22"/>
          </w:rPr>
          <w:delText>21</w:delText>
        </w:r>
        <w:r w:rsidRPr="00CD0EF3" w:rsidDel="00B15261">
          <w:rPr>
            <w:rFonts w:asciiTheme="minorHAnsi" w:hAnsiTheme="minorHAnsi" w:cstheme="minorHAnsi"/>
            <w:color w:val="000000"/>
            <w:sz w:val="22"/>
            <w:szCs w:val="22"/>
          </w:rPr>
          <w:delText>.</w:delText>
        </w:r>
        <w:r w:rsidR="00F875B0" w:rsidRPr="00F43906" w:rsidDel="00B15261">
          <w:rPr>
            <w:rFonts w:asciiTheme="minorHAnsi" w:hAnsiTheme="minorHAnsi" w:cstheme="minorHAnsi"/>
            <w:color w:val="000000"/>
            <w:sz w:val="22"/>
            <w:szCs w:val="22"/>
          </w:rPr>
          <w:delText xml:space="preserve"> Žiadateľ o NFP je oprávnený predložiť v rámci vyzvania viacero žiadostí o NFP. </w:delText>
        </w:r>
      </w:del>
    </w:p>
    <w:p w14:paraId="73F4EE88" w14:textId="2E265638" w:rsidR="00065C12" w:rsidRPr="00F43906" w:rsidDel="00B15261" w:rsidRDefault="00065C12" w:rsidP="00BA4CEE">
      <w:pPr>
        <w:pStyle w:val="Odsekzoznamu"/>
        <w:spacing w:before="120" w:after="120"/>
        <w:contextualSpacing w:val="0"/>
        <w:jc w:val="both"/>
        <w:rPr>
          <w:del w:id="192" w:author="Autor"/>
          <w:rFonts w:asciiTheme="minorHAnsi" w:hAnsiTheme="minorHAnsi" w:cstheme="minorHAnsi"/>
          <w:i/>
          <w:sz w:val="22"/>
          <w:szCs w:val="22"/>
        </w:rPr>
      </w:pPr>
    </w:p>
    <w:p w14:paraId="166FDBA8" w14:textId="197EEFAB" w:rsidR="00AE0562" w:rsidRPr="00F43906" w:rsidDel="00B15261" w:rsidRDefault="00AE0562" w:rsidP="00BA4CEE">
      <w:pPr>
        <w:pStyle w:val="Odsekzoznamu"/>
        <w:spacing w:before="120" w:after="120"/>
        <w:contextualSpacing w:val="0"/>
        <w:jc w:val="both"/>
        <w:rPr>
          <w:del w:id="193" w:author="Autor"/>
          <w:rFonts w:asciiTheme="minorHAnsi" w:hAnsiTheme="minorHAnsi" w:cstheme="minorHAnsi"/>
          <w:color w:val="000000"/>
          <w:sz w:val="22"/>
          <w:szCs w:val="22"/>
        </w:rPr>
      </w:pPr>
      <w:del w:id="194" w:author="Autor">
        <w:r w:rsidRPr="00F43906" w:rsidDel="00B15261">
          <w:rPr>
            <w:rFonts w:asciiTheme="minorHAnsi" w:hAnsiTheme="minorHAnsi" w:cstheme="minorHAnsi"/>
            <w:i/>
            <w:sz w:val="22"/>
            <w:szCs w:val="22"/>
          </w:rPr>
          <w:delText xml:space="preserve">(Žiadateľ nepredkladá samostatnú prílohu, ktorou deklaruje splnenie tejto podmienky poskytnutia príspevku. Za účelom posúdenia splnenia tejto </w:delText>
        </w:r>
        <w:r w:rsidR="0096474C" w:rsidRPr="00F43906" w:rsidDel="00B15261">
          <w:rPr>
            <w:rFonts w:asciiTheme="minorHAnsi" w:hAnsiTheme="minorHAnsi" w:cstheme="minorHAnsi"/>
            <w:i/>
            <w:sz w:val="22"/>
            <w:szCs w:val="22"/>
          </w:rPr>
          <w:delText>podmienky poskytnutia príspevku</w:delText>
        </w:r>
        <w:r w:rsidRPr="00F43906" w:rsidDel="00B15261">
          <w:rPr>
            <w:rFonts w:asciiTheme="minorHAnsi" w:hAnsiTheme="minorHAnsi" w:cstheme="minorHAnsi"/>
            <w:i/>
            <w:sz w:val="22"/>
            <w:szCs w:val="22"/>
          </w:rPr>
          <w:delText xml:space="preserve"> uvedie žiadateľ vo formulári ŽoNFP, v rámci časti č. 9 - Harmonogram realizácie aktivít, časový harmonogram realizácie aktivít projektu, ktorý nesmie </w:delText>
        </w:r>
        <w:r w:rsidR="00AC293D" w:rsidDel="00B15261">
          <w:rPr>
            <w:rFonts w:asciiTheme="minorHAnsi" w:hAnsiTheme="minorHAnsi"/>
            <w:i/>
            <w:sz w:val="22"/>
            <w:szCs w:val="22"/>
          </w:rPr>
          <w:delText xml:space="preserve">začať skôr </w:delText>
        </w:r>
        <w:r w:rsidR="00AC293D" w:rsidRPr="00CD0EF3" w:rsidDel="00B15261">
          <w:rPr>
            <w:rFonts w:asciiTheme="minorHAnsi" w:hAnsiTheme="minorHAnsi"/>
            <w:i/>
            <w:sz w:val="22"/>
            <w:szCs w:val="22"/>
          </w:rPr>
          <w:delText xml:space="preserve">ako 01. </w:delText>
        </w:r>
        <w:r w:rsidR="00754D50" w:rsidDel="00B15261">
          <w:rPr>
            <w:rFonts w:asciiTheme="minorHAnsi" w:hAnsiTheme="minorHAnsi"/>
            <w:i/>
            <w:sz w:val="22"/>
            <w:szCs w:val="22"/>
          </w:rPr>
          <w:delText>12</w:delText>
        </w:r>
        <w:r w:rsidR="00AC293D" w:rsidRPr="00CD0EF3" w:rsidDel="00B15261">
          <w:rPr>
            <w:rFonts w:asciiTheme="minorHAnsi" w:hAnsiTheme="minorHAnsi"/>
            <w:i/>
            <w:sz w:val="22"/>
            <w:szCs w:val="22"/>
          </w:rPr>
          <w:delText>. 201</w:delText>
        </w:r>
        <w:r w:rsidR="00754D50" w:rsidDel="00B15261">
          <w:rPr>
            <w:rFonts w:asciiTheme="minorHAnsi" w:hAnsiTheme="minorHAnsi"/>
            <w:i/>
            <w:sz w:val="22"/>
            <w:szCs w:val="22"/>
          </w:rPr>
          <w:delText>8</w:delText>
        </w:r>
        <w:r w:rsidR="00AC293D" w:rsidDel="00B15261">
          <w:rPr>
            <w:rFonts w:asciiTheme="minorHAnsi" w:hAnsiTheme="minorHAnsi"/>
            <w:i/>
            <w:sz w:val="22"/>
            <w:szCs w:val="22"/>
          </w:rPr>
          <w:delText xml:space="preserve"> a</w:delText>
        </w:r>
        <w:r w:rsidR="00E60409" w:rsidDel="00B15261">
          <w:rPr>
            <w:rFonts w:asciiTheme="minorHAnsi" w:hAnsiTheme="minorHAnsi"/>
            <w:i/>
            <w:sz w:val="22"/>
            <w:szCs w:val="22"/>
          </w:rPr>
          <w:delText> </w:delText>
        </w:r>
        <w:r w:rsidRPr="00F43906" w:rsidDel="00B15261">
          <w:rPr>
            <w:rFonts w:asciiTheme="minorHAnsi" w:hAnsiTheme="minorHAnsi" w:cstheme="minorHAnsi"/>
            <w:i/>
            <w:sz w:val="22"/>
            <w:szCs w:val="22"/>
          </w:rPr>
          <w:delText xml:space="preserve">presiahnuť </w:delText>
        </w:r>
        <w:r w:rsidRPr="00CD0EF3" w:rsidDel="00B15261">
          <w:rPr>
            <w:rFonts w:asciiTheme="minorHAnsi" w:hAnsiTheme="minorHAnsi" w:cstheme="minorHAnsi"/>
            <w:i/>
            <w:sz w:val="22"/>
            <w:szCs w:val="22"/>
          </w:rPr>
          <w:delText xml:space="preserve">dátum </w:delText>
        </w:r>
        <w:r w:rsidR="0096474C" w:rsidRPr="00CD0EF3" w:rsidDel="00B15261">
          <w:rPr>
            <w:rFonts w:asciiTheme="minorHAnsi" w:hAnsiTheme="minorHAnsi" w:cstheme="minorHAnsi"/>
            <w:i/>
            <w:sz w:val="22"/>
            <w:szCs w:val="22"/>
          </w:rPr>
          <w:delText>31.</w:delText>
        </w:r>
        <w:r w:rsidR="00CD0EF3" w:rsidDel="00B15261">
          <w:rPr>
            <w:rFonts w:asciiTheme="minorHAnsi" w:hAnsiTheme="minorHAnsi" w:cstheme="minorHAnsi"/>
            <w:i/>
            <w:sz w:val="22"/>
            <w:szCs w:val="22"/>
          </w:rPr>
          <w:delText xml:space="preserve"> </w:delText>
        </w:r>
        <w:r w:rsidR="0096474C" w:rsidRPr="00CD0EF3" w:rsidDel="00B15261">
          <w:rPr>
            <w:rFonts w:asciiTheme="minorHAnsi" w:hAnsiTheme="minorHAnsi" w:cstheme="minorHAnsi"/>
            <w:i/>
            <w:sz w:val="22"/>
            <w:szCs w:val="22"/>
          </w:rPr>
          <w:delText>12.</w:delText>
        </w:r>
        <w:r w:rsidR="00CD0EF3" w:rsidDel="00B15261">
          <w:rPr>
            <w:rFonts w:asciiTheme="minorHAnsi" w:hAnsiTheme="minorHAnsi" w:cstheme="minorHAnsi"/>
            <w:i/>
            <w:sz w:val="22"/>
            <w:szCs w:val="22"/>
          </w:rPr>
          <w:delText xml:space="preserve"> </w:delText>
        </w:r>
        <w:r w:rsidR="00B32EC4" w:rsidRPr="00CD0EF3" w:rsidDel="00B15261">
          <w:rPr>
            <w:rFonts w:asciiTheme="minorHAnsi" w:hAnsiTheme="minorHAnsi" w:cstheme="minorHAnsi"/>
            <w:i/>
            <w:sz w:val="22"/>
            <w:szCs w:val="22"/>
          </w:rPr>
          <w:delText>20</w:delText>
        </w:r>
        <w:r w:rsidR="00B32EC4" w:rsidDel="00B15261">
          <w:rPr>
            <w:rFonts w:asciiTheme="minorHAnsi" w:hAnsiTheme="minorHAnsi" w:cstheme="minorHAnsi"/>
            <w:i/>
            <w:sz w:val="22"/>
            <w:szCs w:val="22"/>
          </w:rPr>
          <w:delText>21</w:delText>
        </w:r>
        <w:r w:rsidR="00CD0EF3" w:rsidDel="00B15261">
          <w:rPr>
            <w:rFonts w:asciiTheme="minorHAnsi" w:hAnsiTheme="minorHAnsi" w:cstheme="minorHAnsi"/>
            <w:i/>
            <w:sz w:val="22"/>
            <w:szCs w:val="22"/>
          </w:rPr>
          <w:delText>.)</w:delText>
        </w:r>
      </w:del>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3C9A8AEE"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w:t>
      </w:r>
      <w:ins w:id="195" w:author="Autor">
        <w:r w:rsidR="00D8764B">
          <w:rPr>
            <w:rFonts w:asciiTheme="minorHAnsi" w:hAnsiTheme="minorHAnsi" w:cstheme="minorHAnsi"/>
            <w:sz w:val="22"/>
            <w:szCs w:val="22"/>
          </w:rPr>
          <w:t>e</w:t>
        </w:r>
      </w:ins>
      <w:r w:rsidR="005D5FC6" w:rsidRPr="00F43906">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 xml:space="preserve">dokumentoch podľa predchádzajúcej vety musia byť vymedzené takým spôsobom, aby bolo zrejmé, že </w:t>
      </w:r>
      <w:del w:id="196" w:author="Autor">
        <w:r w:rsidR="005D5FC6" w:rsidRPr="00F43906" w:rsidDel="00D8764B">
          <w:rPr>
            <w:rFonts w:asciiTheme="minorHAnsi" w:hAnsiTheme="minorHAnsi" w:cstheme="minorHAnsi"/>
            <w:sz w:val="22"/>
            <w:szCs w:val="22"/>
          </w:rPr>
          <w:delText xml:space="preserve">menovaný </w:delText>
        </w:r>
      </w:del>
      <w:ins w:id="197" w:author="Autor">
        <w:r w:rsidR="00D8764B">
          <w:rPr>
            <w:rFonts w:asciiTheme="minorHAnsi" w:hAnsiTheme="minorHAnsi" w:cstheme="minorHAnsi"/>
            <w:sz w:val="22"/>
            <w:szCs w:val="22"/>
          </w:rPr>
          <w:t>uvedený</w:t>
        </w:r>
        <w:r w:rsidR="00D8764B" w:rsidRPr="00F43906">
          <w:rPr>
            <w:rFonts w:asciiTheme="minorHAnsi" w:hAnsiTheme="minorHAnsi" w:cstheme="minorHAnsi"/>
            <w:sz w:val="22"/>
            <w:szCs w:val="22"/>
          </w:rPr>
          <w:t xml:space="preserve"> </w:t>
        </w:r>
      </w:ins>
      <w:r w:rsidR="005D5FC6" w:rsidRPr="00F43906">
        <w:rPr>
          <w:rFonts w:asciiTheme="minorHAnsi" w:hAnsiTheme="minorHAnsi" w:cstheme="minorHAnsi"/>
          <w:sz w:val="22"/>
          <w:szCs w:val="22"/>
        </w:rPr>
        <w:t>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0347EE3B" w:rsidR="005D5FC6" w:rsidRPr="00F14B56" w:rsidRDefault="005D5FC6" w:rsidP="00101010">
      <w:pPr>
        <w:pStyle w:val="Odsekzoznamu"/>
        <w:numPr>
          <w:ilvl w:val="1"/>
          <w:numId w:val="7"/>
        </w:numPr>
        <w:spacing w:before="120" w:after="120"/>
        <w:ind w:left="993"/>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r w:rsidR="00F14B56">
        <w:rPr>
          <w:rFonts w:asciiTheme="minorHAnsi" w:hAnsiTheme="minorHAnsi" w:cstheme="minorHAnsi"/>
          <w:sz w:val="22"/>
          <w:szCs w:val="22"/>
        </w:rPr>
        <w:t xml:space="preserve"> </w:t>
      </w:r>
      <w:r w:rsidR="00F14B56" w:rsidRPr="00F14B56">
        <w:rPr>
          <w:rFonts w:asciiTheme="minorHAnsi" w:hAnsiTheme="minorHAnsi" w:cstheme="minorHAnsi"/>
          <w:sz w:val="22"/>
          <w:szCs w:val="22"/>
        </w:rPr>
        <w:t>V prípade, ak je identických pracovných pozícií viacero, je potrebné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Zozname pracovných pozícií uviesť počet týchto identických pracovných pozícií.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žiadnom prípade nie je nutné v rámci Zoznamu pracovných pozícií uvádzať viacero identických pracovných pozícií v samostatných riadkoch</w:t>
      </w:r>
      <w:r w:rsidR="003E6B7D">
        <w:rPr>
          <w:rFonts w:asciiTheme="minorHAnsi" w:hAnsiTheme="minorHAnsi" w:cstheme="minorHAnsi"/>
          <w:sz w:val="22"/>
          <w:szCs w:val="22"/>
        </w:rPr>
        <w:t>;</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 xml:space="preserve">napr. predpokladaný počet refundovaných zamestnancov, počet </w:t>
      </w:r>
      <w:r w:rsidR="00E86BA8" w:rsidRPr="00F43906">
        <w:rPr>
          <w:rFonts w:asciiTheme="minorHAnsi" w:hAnsiTheme="minorHAnsi" w:cstheme="minorHAnsi"/>
          <w:sz w:val="22"/>
          <w:szCs w:val="22"/>
        </w:rPr>
        <w:lastRenderedPageBreak/>
        <w:t>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4936CB11"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w:t>
      </w:r>
      <w:del w:id="198" w:author="Autor">
        <w:r w:rsidRPr="00F43906" w:rsidDel="00D8764B">
          <w:rPr>
            <w:rFonts w:asciiTheme="minorHAnsi" w:hAnsiTheme="minorHAnsi" w:cstheme="minorHAnsi"/>
            <w:i/>
            <w:sz w:val="22"/>
            <w:szCs w:val="22"/>
          </w:rPr>
          <w:delText>,</w:delText>
        </w:r>
      </w:del>
      <w:r w:rsidRPr="00F43906">
        <w:rPr>
          <w:rFonts w:asciiTheme="minorHAnsi" w:hAnsiTheme="minorHAnsi" w:cstheme="minorHAnsi"/>
          <w:i/>
          <w:sz w:val="22"/>
          <w:szCs w:val="22"/>
        </w:rPr>
        <w:t xml:space="preserve"> za účelom posúdenia splnenia tejto podmienky poskytnutia príspevku</w:t>
      </w:r>
      <w:del w:id="199" w:author="Autor">
        <w:r w:rsidR="00182AA3" w:rsidDel="00D8764B">
          <w:rPr>
            <w:rFonts w:asciiTheme="minorHAnsi" w:hAnsiTheme="minorHAnsi" w:cstheme="minorHAnsi"/>
            <w:i/>
            <w:sz w:val="22"/>
            <w:szCs w:val="22"/>
          </w:rPr>
          <w:delText>,</w:delText>
        </w:r>
      </w:del>
      <w:r w:rsidRPr="00F43906">
        <w:rPr>
          <w:rFonts w:asciiTheme="minorHAnsi" w:hAnsiTheme="minorHAnsi" w:cstheme="minorHAnsi"/>
          <w:i/>
          <w:sz w:val="22"/>
          <w:szCs w:val="22"/>
        </w:rPr>
        <w:t xml:space="preserve"> predložiť povinné prílohy ako súčasť odoslanej žiadosti o NFP v</w:t>
      </w:r>
      <w:del w:id="200" w:author="Autor">
        <w:r w:rsidRPr="00F43906" w:rsidDel="00D8764B">
          <w:rPr>
            <w:rFonts w:asciiTheme="minorHAnsi" w:hAnsiTheme="minorHAnsi" w:cstheme="minorHAnsi"/>
            <w:i/>
            <w:sz w:val="22"/>
            <w:szCs w:val="22"/>
          </w:rPr>
          <w:delText> </w:delText>
        </w:r>
      </w:del>
      <w:ins w:id="201" w:author="Autor">
        <w:r w:rsidR="00D8764B">
          <w:rPr>
            <w:rFonts w:asciiTheme="minorHAnsi" w:hAnsiTheme="minorHAnsi" w:cstheme="minorHAnsi"/>
            <w:i/>
            <w:sz w:val="22"/>
            <w:szCs w:val="22"/>
          </w:rPr>
          <w:t> </w:t>
        </w:r>
      </w:ins>
      <w:r w:rsidRPr="00F43906">
        <w:rPr>
          <w:rFonts w:asciiTheme="minorHAnsi" w:hAnsiTheme="minorHAnsi" w:cstheme="minorHAnsi"/>
          <w:i/>
          <w:sz w:val="22"/>
          <w:szCs w:val="22"/>
        </w:rPr>
        <w:t>ITMS</w:t>
      </w:r>
      <w:ins w:id="202" w:author="Autor">
        <w:r w:rsidR="00D8764B">
          <w:rPr>
            <w:rFonts w:asciiTheme="minorHAnsi" w:hAnsiTheme="minorHAnsi" w:cstheme="minorHAnsi"/>
            <w:i/>
            <w:sz w:val="22"/>
            <w:szCs w:val="22"/>
          </w:rPr>
          <w:t>2014+,</w:t>
        </w:r>
      </w:ins>
      <w:r w:rsidRPr="00F43906">
        <w:rPr>
          <w:rFonts w:asciiTheme="minorHAnsi" w:hAnsiTheme="minorHAnsi" w:cstheme="minorHAnsi"/>
          <w:i/>
          <w:sz w:val="22"/>
          <w:szCs w:val="22"/>
        </w:rPr>
        <w:t xml:space="preserve">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3B75B3D" w14:textId="714D5BDA" w:rsidR="005A2C7E" w:rsidRPr="00870D57" w:rsidRDefault="005A2C7E" w:rsidP="00902AA7">
      <w:pPr>
        <w:pStyle w:val="Odsekzoznamu1"/>
        <w:numPr>
          <w:ilvl w:val="0"/>
          <w:numId w:val="7"/>
        </w:numPr>
        <w:spacing w:before="240" w:after="240" w:line="276" w:lineRule="auto"/>
        <w:rPr>
          <w:rFonts w:asciiTheme="minorHAnsi" w:hAnsiTheme="minorHAnsi" w:cstheme="minorHAnsi"/>
          <w:sz w:val="22"/>
          <w:szCs w:val="22"/>
        </w:rPr>
      </w:pPr>
      <w:r w:rsidRPr="00870D57">
        <w:rPr>
          <w:rFonts w:asciiTheme="minorHAnsi" w:hAnsiTheme="minorHAnsi" w:cstheme="minorHAnsi"/>
          <w:sz w:val="22"/>
          <w:szCs w:val="22"/>
        </w:rPr>
        <w:t>oprávnenosť výdavkov realizácie projektu</w:t>
      </w:r>
    </w:p>
    <w:p w14:paraId="2C33E7B0" w14:textId="77777777" w:rsidR="005A2C7E" w:rsidRPr="00F43906" w:rsidRDefault="005A2C7E" w:rsidP="005A2C7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p>
    <w:p w14:paraId="5E4C0B13" w14:textId="77777777" w:rsidR="005A2C7E" w:rsidRPr="00F43906" w:rsidRDefault="005A2C7E" w:rsidP="00902AA7">
      <w:pPr>
        <w:pStyle w:val="Odsekzoznamu"/>
        <w:numPr>
          <w:ilvl w:val="0"/>
          <w:numId w:val="41"/>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2651C453" w14:textId="77777777" w:rsidR="005A2C7E" w:rsidRPr="00F43906" w:rsidRDefault="005A2C7E" w:rsidP="005A2C7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29E577A0"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632AF5F0"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oprávnenosti výdavkov pre projekty operačného programu Technická pomoc 2014 - 2020  (</w:t>
      </w:r>
      <w:hyperlink r:id="rId20"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0229D69A"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pre prijímateľa pre projekty operačného programu Technická pomoc 2014 - 2020  (</w:t>
      </w:r>
      <w:hyperlink r:id="rId21"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1A1A8054"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2014-2020 (</w:t>
      </w:r>
      <w:hyperlink r:id="rId22"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05B9DAB5"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23"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4608011C"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Pr="00F43906">
        <w:rPr>
          <w:rStyle w:val="Hypertextovprepojenie"/>
          <w:rFonts w:asciiTheme="minorHAnsi" w:hAnsiTheme="minorHAnsi" w:cstheme="minorHAnsi"/>
          <w:sz w:val="22"/>
          <w:szCs w:val="22"/>
        </w:rPr>
        <w:t xml:space="preserve"> </w:t>
      </w:r>
      <w:r w:rsidRPr="00F43906">
        <w:rPr>
          <w:rFonts w:asciiTheme="minorHAnsi" w:hAnsiTheme="minorHAnsi" w:cstheme="minorHAnsi"/>
          <w:sz w:val="22"/>
          <w:szCs w:val="22"/>
        </w:rPr>
        <w:t>(</w:t>
      </w:r>
      <w:hyperlink r:id="rId24"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3C1F6138" w14:textId="77777777" w:rsidR="005A2C7E" w:rsidRPr="00F43906" w:rsidRDefault="005A2C7E" w:rsidP="005A2C7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1AE17737" w14:textId="68B83B9B" w:rsidR="005A2C7E" w:rsidRDefault="005A2C7E" w:rsidP="005A2C7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w:t>
      </w:r>
      <w:del w:id="203" w:author="Autor">
        <w:r w:rsidRPr="00F43906" w:rsidDel="00E952F8">
          <w:rPr>
            <w:rFonts w:asciiTheme="minorHAnsi" w:hAnsiTheme="minorHAnsi" w:cstheme="minorHAnsi"/>
            <w:i/>
            <w:sz w:val="22"/>
            <w:szCs w:val="22"/>
          </w:rPr>
          <w:delText xml:space="preserve">Žiadateľ nepredkladá samostatnú prílohu, ktorou deklaruje splnenie tejto podmienky poskytnutia príspevku. </w:delText>
        </w:r>
      </w:del>
      <w:r w:rsidRPr="00F43906">
        <w:rPr>
          <w:rFonts w:asciiTheme="minorHAnsi" w:hAnsiTheme="minorHAnsi" w:cstheme="minorHAnsi"/>
          <w:i/>
          <w:sz w:val="22"/>
          <w:szCs w:val="22"/>
        </w:rPr>
        <w:t xml:space="preserve">Za účelom posúdenia splnenia tejto podmienky poskytnutia príspevku </w:t>
      </w:r>
      <w:ins w:id="204" w:author="Autor">
        <w:r w:rsidR="00E952F8">
          <w:rPr>
            <w:rFonts w:asciiTheme="minorHAnsi" w:hAnsiTheme="minorHAnsi" w:cstheme="minorHAnsi"/>
            <w:i/>
            <w:sz w:val="22"/>
            <w:szCs w:val="22"/>
          </w:rPr>
          <w:t xml:space="preserve">žiadateľ predloží prílohy uvedené v časti „Povinné prílohy k ŽoNFP“ tohto vyzvania a </w:t>
        </w:r>
      </w:ins>
      <w:r w:rsidRPr="00F43906">
        <w:rPr>
          <w:rFonts w:asciiTheme="minorHAnsi" w:hAnsiTheme="minorHAnsi" w:cstheme="minorHAnsi"/>
          <w:i/>
          <w:sz w:val="22"/>
          <w:szCs w:val="22"/>
        </w:rPr>
        <w:t xml:space="preserve">uvedie </w:t>
      </w:r>
      <w:del w:id="205" w:author="Autor">
        <w:r w:rsidRPr="00F43906" w:rsidDel="00E952F8">
          <w:rPr>
            <w:rFonts w:asciiTheme="minorHAnsi" w:hAnsiTheme="minorHAnsi" w:cstheme="minorHAnsi"/>
            <w:i/>
            <w:sz w:val="22"/>
            <w:szCs w:val="22"/>
          </w:rPr>
          <w:delText xml:space="preserve">žiadateľ </w:delText>
        </w:r>
      </w:del>
      <w:r w:rsidRPr="00F43906">
        <w:rPr>
          <w:rFonts w:asciiTheme="minorHAnsi" w:hAnsiTheme="minorHAnsi" w:cstheme="minorHAnsi"/>
          <w:i/>
          <w:sz w:val="22"/>
          <w:szCs w:val="22"/>
        </w:rPr>
        <w:t>skupiny výdavkov vo formulári ŽoNFP, v rámci časti č. 11.A  - Rozpočet žiadateľa.)</w:t>
      </w:r>
    </w:p>
    <w:p w14:paraId="56A73299" w14:textId="77777777" w:rsidR="005A2C7E" w:rsidRPr="00F43906" w:rsidRDefault="005A2C7E" w:rsidP="005A2C7E">
      <w:pPr>
        <w:pStyle w:val="Odsekzoznamu"/>
        <w:spacing w:before="120" w:after="120"/>
        <w:ind w:left="1440"/>
        <w:contextualSpacing w:val="0"/>
        <w:rPr>
          <w:rFonts w:asciiTheme="minorHAnsi" w:hAnsiTheme="minorHAnsi" w:cstheme="minorHAnsi"/>
          <w:color w:val="000000"/>
          <w:sz w:val="22"/>
          <w:szCs w:val="22"/>
        </w:rPr>
      </w:pPr>
    </w:p>
    <w:p w14:paraId="674D0B92" w14:textId="77777777" w:rsidR="005A2C7E" w:rsidRPr="00F43906" w:rsidRDefault="005A2C7E" w:rsidP="00902AA7">
      <w:pPr>
        <w:pStyle w:val="Odsekzoznamu"/>
        <w:numPr>
          <w:ilvl w:val="0"/>
          <w:numId w:val="42"/>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p>
    <w:p w14:paraId="11C1C0C6"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510D3283"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BA4CEE">
        <w:rPr>
          <w:rFonts w:asciiTheme="minorHAnsi" w:hAnsiTheme="minorHAnsi" w:cstheme="minorHAnsi"/>
          <w:i/>
          <w:sz w:val="22"/>
          <w:szCs w:val="22"/>
        </w:rPr>
        <w:t>)</w:t>
      </w:r>
    </w:p>
    <w:p w14:paraId="30C4A0F2" w14:textId="77777777" w:rsidR="005A2C7E" w:rsidRDefault="005A2C7E" w:rsidP="00E5128F">
      <w:pPr>
        <w:pStyle w:val="Odsekzoznamu"/>
        <w:spacing w:before="120" w:after="120"/>
        <w:ind w:left="567" w:firstLine="1"/>
        <w:contextualSpacing w:val="0"/>
        <w:jc w:val="both"/>
        <w:rPr>
          <w:rFonts w:asciiTheme="minorHAnsi" w:hAnsiTheme="minorHAnsi" w:cstheme="minorHAnsi"/>
          <w:i/>
          <w:sz w:val="22"/>
          <w:szCs w:val="22"/>
        </w:rPr>
      </w:pP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6352EDA0"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ins w:id="207" w:author="Autor">
        <w:r w:rsidR="001239D6">
          <w:rPr>
            <w:rFonts w:asciiTheme="minorHAnsi" w:hAnsiTheme="minorHAnsi" w:cstheme="minorHAnsi"/>
          </w:rPr>
          <w:t>u</w:t>
        </w:r>
      </w:ins>
      <w:del w:id="208" w:author="Autor">
        <w:r w:rsidRPr="00F43906" w:rsidDel="001239D6">
          <w:rPr>
            <w:rFonts w:asciiTheme="minorHAnsi" w:hAnsiTheme="minorHAnsi" w:cstheme="minorHAnsi"/>
          </w:rPr>
          <w:delText>e</w:delText>
        </w:r>
      </w:del>
      <w:r w:rsidRPr="00F43906">
        <w:rPr>
          <w:rFonts w:asciiTheme="minorHAnsi" w:hAnsiTheme="minorHAnsi" w:cstheme="minorHAnsi"/>
        </w:rPr>
        <w:t xml:space="preserve">, </w:t>
      </w:r>
      <w:del w:id="209" w:author="Autor">
        <w:r w:rsidRPr="00F43906" w:rsidDel="001239D6">
          <w:rPr>
            <w:rFonts w:asciiTheme="minorHAnsi" w:hAnsiTheme="minorHAnsi" w:cstheme="minorHAnsi"/>
          </w:rPr>
          <w:delText xml:space="preserve">ak žiadateľ uzavrel s veriteľom dohodu o splátkach a RO OP TP akceptuje v zmysle výzvy dohodu o splátkach, ktorú riadne plní ako splnenie podmienky nebyť dlžníkom, ale v elektronickom verejnom registri/ITMS2014+ figuruje stále ako dlžník; </w:delText>
        </w:r>
      </w:del>
      <w:r w:rsidRPr="00F43906">
        <w:rPr>
          <w:rFonts w:asciiTheme="minorHAnsi" w:hAnsiTheme="minorHAnsi" w:cstheme="minorHAnsi"/>
        </w:rPr>
        <w:t>ak v elektronickom verejnom</w:t>
      </w:r>
      <w:ins w:id="210" w:author="Autor">
        <w:r w:rsidR="001239D6">
          <w:rPr>
            <w:rFonts w:asciiTheme="minorHAnsi" w:hAnsiTheme="minorHAnsi" w:cstheme="minorHAnsi"/>
          </w:rPr>
          <w:t xml:space="preserve"> </w:t>
        </w:r>
      </w:ins>
      <w:del w:id="211" w:author="Autor">
        <w:r w:rsidRPr="00F43906" w:rsidDel="001239D6">
          <w:rPr>
            <w:rFonts w:asciiTheme="minorHAnsi" w:hAnsiTheme="minorHAnsi" w:cstheme="minorHAnsi"/>
          </w:rPr>
          <w:delText> </w:delText>
        </w:r>
      </w:del>
      <w:r w:rsidRPr="00F43906">
        <w:rPr>
          <w:rFonts w:asciiTheme="minorHAnsi" w:hAnsiTheme="minorHAnsi" w:cstheme="minorHAnsi"/>
        </w:rPr>
        <w:t>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36B31A88"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w:t>
      </w:r>
      <w:del w:id="212" w:author="Autor">
        <w:r w:rsidRPr="00F43906" w:rsidDel="00126ED2">
          <w:rPr>
            <w:rFonts w:asciiTheme="minorHAnsi" w:hAnsiTheme="minorHAnsi" w:cstheme="minorHAnsi"/>
          </w:rPr>
          <w:delText xml:space="preserve">základných </w:delText>
        </w:r>
      </w:del>
      <w:r w:rsidRPr="00F43906">
        <w:rPr>
          <w:rFonts w:asciiTheme="minorHAnsi" w:hAnsiTheme="minorHAnsi" w:cstheme="minorHAnsi"/>
        </w:rPr>
        <w:t>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40A7232C" w14:textId="798AF332" w:rsidR="0064229B"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w:t>
      </w:r>
      <w:r w:rsidR="00E60409">
        <w:rPr>
          <w:rFonts w:asciiTheme="minorHAnsi" w:hAnsiTheme="minorHAnsi" w:cstheme="minorHAnsi"/>
        </w:rPr>
        <w:t> </w:t>
      </w:r>
      <w:r w:rsidRPr="00F43906">
        <w:rPr>
          <w:rFonts w:asciiTheme="minorHAnsi" w:hAnsiTheme="minorHAnsi" w:cstheme="minorHAnsi"/>
        </w:rPr>
        <w:t xml:space="preserve">pracovných dní. </w:t>
      </w:r>
    </w:p>
    <w:p w14:paraId="028ABFC4" w14:textId="1A71ADBB" w:rsidR="00982196" w:rsidRPr="00F43906" w:rsidRDefault="00982196" w:rsidP="00AC293D">
      <w:pPr>
        <w:spacing w:before="120" w:after="120" w:line="240" w:lineRule="auto"/>
        <w:ind w:firstLine="360"/>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ins w:id="213" w:author="Autor">
        <w:r w:rsidR="00625738" w:rsidRPr="00BA5593">
          <w:rPr>
            <w:rFonts w:asciiTheme="minorHAnsi" w:hAnsiTheme="minorHAnsi" w:cstheme="minorHAnsi"/>
          </w:rPr>
          <w:t>zákona č. 128/2020 Z. z.</w:t>
        </w:r>
        <w:r w:rsidR="00625738">
          <w:rPr>
            <w:rFonts w:asciiTheme="minorHAnsi" w:hAnsiTheme="minorHAnsi" w:cstheme="minorHAnsi"/>
          </w:rPr>
          <w:t>, ktorým sa mení zákon o príspevku z EŠIF</w:t>
        </w:r>
      </w:ins>
      <w:del w:id="214" w:author="Autor">
        <w:r w:rsidRPr="00BA5593" w:rsidDel="00625738">
          <w:rPr>
            <w:rFonts w:asciiTheme="minorHAnsi" w:hAnsiTheme="minorHAnsi" w:cstheme="minorHAnsi"/>
          </w:rPr>
          <w:delText>novely zákona o príspevku z EŠIF č. 128/2020 Z. z.</w:delText>
        </w:r>
      </w:del>
      <w:r w:rsidRPr="00BA5593">
        <w:rPr>
          <w:rFonts w:asciiTheme="minorHAnsi" w:hAnsiTheme="minorHAnsi" w:cstheme="minorHAnsi"/>
        </w:rPr>
        <w:t xml:space="preserve">), žiadateľ je oprávnený doplniť alebo zmeniť ŽoNFP najneskôr do jedného mesiaca odo dňa nadobudnutia účinnosti </w:t>
      </w:r>
      <w:ins w:id="215" w:author="Autor">
        <w:r w:rsidR="00625738" w:rsidRPr="00BA5593">
          <w:rPr>
            <w:rFonts w:asciiTheme="minorHAnsi" w:hAnsiTheme="minorHAnsi" w:cstheme="minorHAnsi"/>
          </w:rPr>
          <w:t>zákona č. 128/2020 Z. z.</w:t>
        </w:r>
        <w:r w:rsidR="00625738">
          <w:rPr>
            <w:rFonts w:asciiTheme="minorHAnsi" w:hAnsiTheme="minorHAnsi" w:cstheme="minorHAnsi"/>
          </w:rPr>
          <w:t xml:space="preserve">, ktorým sa mení zákon o príspevku z EŠIF </w:t>
        </w:r>
      </w:ins>
      <w:del w:id="216" w:author="Autor">
        <w:r w:rsidRPr="00BA5593" w:rsidDel="00625738">
          <w:rPr>
            <w:rFonts w:asciiTheme="minorHAnsi" w:hAnsiTheme="minorHAnsi" w:cstheme="minorHAnsi"/>
          </w:rPr>
          <w:delText xml:space="preserve">novely zákona o príspevku z EŠIF č. 128/2020 Z. z. </w:delText>
        </w:r>
      </w:del>
      <w:r w:rsidRPr="00BA5593">
        <w:rPr>
          <w:rFonts w:asciiTheme="minorHAnsi" w:hAnsiTheme="minorHAnsi" w:cstheme="minorHAnsi"/>
        </w:rPr>
        <w:t>(do 22.6.2020 vrátane).</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4A25ADD4"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E60409">
        <w:rPr>
          <w:rFonts w:asciiTheme="minorHAnsi" w:hAnsiTheme="minorHAnsi" w:cstheme="minorHAnsi"/>
          <w:sz w:val="22"/>
          <w:szCs w:val="22"/>
        </w:rPr>
        <w:t xml:space="preserve">podmienok poskytnutia príspevku a rozhodnúť o schválení ŽoNFP RO OP TP </w:t>
      </w:r>
      <w:r w:rsidR="0064229B" w:rsidRPr="00E60409">
        <w:rPr>
          <w:rFonts w:asciiTheme="minorHAnsi" w:hAnsiTheme="minorHAnsi" w:cstheme="minorHAnsi"/>
          <w:sz w:val="22"/>
          <w:szCs w:val="22"/>
        </w:rPr>
        <w:t>zastaví konanie o</w:t>
      </w:r>
      <w:r w:rsidR="00297610" w:rsidRPr="00E60409">
        <w:rPr>
          <w:rFonts w:asciiTheme="minorHAnsi" w:hAnsiTheme="minorHAnsi" w:cstheme="minorHAnsi"/>
          <w:sz w:val="22"/>
          <w:szCs w:val="22"/>
        </w:rPr>
        <w:t> </w:t>
      </w:r>
      <w:r w:rsidR="0064229B" w:rsidRPr="00E60409">
        <w:rPr>
          <w:rFonts w:asciiTheme="minorHAnsi" w:hAnsiTheme="minorHAnsi" w:cstheme="minorHAnsi"/>
          <w:sz w:val="22"/>
          <w:szCs w:val="22"/>
        </w:rPr>
        <w:t>ŽoNFP</w:t>
      </w:r>
      <w:r w:rsidR="00297610" w:rsidRPr="00E60409">
        <w:rPr>
          <w:rFonts w:asciiTheme="minorHAnsi" w:hAnsiTheme="minorHAnsi" w:cstheme="minorHAnsi"/>
          <w:sz w:val="22"/>
          <w:szCs w:val="22"/>
        </w:rPr>
        <w:t>.</w:t>
      </w:r>
      <w:r w:rsidR="00982196" w:rsidRPr="00E60409">
        <w:rPr>
          <w:rFonts w:asciiTheme="minorHAnsi" w:hAnsiTheme="minorHAnsi" w:cstheme="minorHAnsi"/>
          <w:sz w:val="22"/>
          <w:szCs w:val="22"/>
        </w:rPr>
        <w:t xml:space="preserve"> </w:t>
      </w:r>
      <w:r w:rsidR="00982196" w:rsidRPr="00870D57">
        <w:rPr>
          <w:rFonts w:asciiTheme="minorHAnsi" w:hAnsi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E60409">
        <w:rPr>
          <w:rFonts w:asciiTheme="minorHAnsi" w:hAnsiTheme="minorHAnsi"/>
          <w:sz w:val="22"/>
          <w:szCs w:val="22"/>
        </w:rPr>
        <w:t> </w:t>
      </w:r>
      <w:r w:rsidR="00982196" w:rsidRPr="00870D57">
        <w:rPr>
          <w:rFonts w:asciiTheme="minorHAnsi" w:hAnsiTheme="minorHAnsi"/>
          <w:sz w:val="22"/>
          <w:szCs w:val="22"/>
        </w:rPr>
        <w:t>pravdivosti alebo úplnosti ŽoNFP, na základe čoho nie je možné overiť splnenie niektorej z</w:t>
      </w:r>
      <w:r w:rsidR="00E60409">
        <w:rPr>
          <w:rFonts w:asciiTheme="minorHAnsi" w:hAnsiTheme="minorHAnsi"/>
          <w:sz w:val="22"/>
          <w:szCs w:val="22"/>
        </w:rPr>
        <w:t> </w:t>
      </w:r>
      <w:r w:rsidR="00982196" w:rsidRPr="00870D57">
        <w:rPr>
          <w:rFonts w:asciiTheme="minorHAnsi" w:hAnsiTheme="minorHAnsi"/>
          <w:sz w:val="22"/>
          <w:szCs w:val="22"/>
        </w:rPr>
        <w:t>podmienok poskytnutia príspevku a rozhodnúť o schválení ŽoNFP</w:t>
      </w:r>
      <w:r w:rsidR="0064229B" w:rsidRPr="00E60409">
        <w:rPr>
          <w:rFonts w:asciiTheme="minorHAnsi" w:hAnsiTheme="minorHAnsi" w:cstheme="minorHAnsi"/>
          <w:sz w:val="22"/>
          <w:szCs w:val="22"/>
        </w:rPr>
        <w:t>;</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5"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6"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w:t>
      </w:r>
      <w:r w:rsidRPr="00F43906">
        <w:rPr>
          <w:rFonts w:asciiTheme="minorHAnsi" w:hAnsiTheme="minorHAnsi" w:cstheme="minorHAnsi"/>
        </w:rPr>
        <w:lastRenderedPageBreak/>
        <w:t>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51580B89" w:rsidR="00982196" w:rsidRPr="00F43906" w:rsidRDefault="00982196" w:rsidP="00AC293D">
      <w:pPr>
        <w:spacing w:before="120" w:after="120" w:line="240" w:lineRule="auto"/>
        <w:ind w:firstLine="360"/>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ins w:id="217" w:author="Auto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ins>
      <w:del w:id="218" w:author="Autor">
        <w:r w:rsidRPr="00184AD0" w:rsidDel="005A3D16">
          <w:rPr>
            <w:rFonts w:asciiTheme="minorHAnsi" w:hAnsiTheme="minorHAnsi" w:cstheme="minorHAnsi"/>
          </w:rPr>
          <w:delText>novely zákona o príspevku z EŠIF č. 128/2020 Z. z.</w:delText>
        </w:r>
      </w:del>
      <w:r w:rsidRPr="00184AD0">
        <w:rPr>
          <w:rFonts w:asciiTheme="minorHAnsi" w:hAnsiTheme="minorHAnsi" w:cstheme="minorHAnsi"/>
        </w:rPr>
        <w:t xml:space="preserve">), žiadateľ je oprávnený doplniť alebo zmeniť ŽoNFP najneskôr do jedného mesiaca odo dňa nadobudnutia účinnosti </w:t>
      </w:r>
      <w:ins w:id="219" w:author="Auto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005A3D16" w:rsidRPr="00184AD0" w:rsidDel="005A3D16">
          <w:rPr>
            <w:rFonts w:asciiTheme="minorHAnsi" w:hAnsiTheme="minorHAnsi" w:cstheme="minorHAnsi"/>
          </w:rPr>
          <w:t xml:space="preserve"> </w:t>
        </w:r>
      </w:ins>
      <w:del w:id="220" w:author="Autor">
        <w:r w:rsidRPr="00184AD0" w:rsidDel="005A3D16">
          <w:rPr>
            <w:rFonts w:asciiTheme="minorHAnsi" w:hAnsiTheme="minorHAnsi" w:cstheme="minorHAnsi"/>
          </w:rPr>
          <w:delText xml:space="preserve">novely zákona o príspevku z EŠIF č. 128/2020 Z. z. </w:delText>
        </w:r>
      </w:del>
      <w:r w:rsidRPr="00184AD0">
        <w:rPr>
          <w:rFonts w:asciiTheme="minorHAnsi" w:hAnsiTheme="minorHAnsi" w:cstheme="minorHAnsi"/>
        </w:rPr>
        <w:t>(do 22.6.2020 vrátane).</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14DD4390"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E60409">
        <w:rPr>
          <w:rFonts w:asciiTheme="minorHAnsi" w:hAnsiTheme="minorHAnsi" w:cstheme="minorHAnsi"/>
        </w:rPr>
        <w:t> </w:t>
      </w:r>
      <w:r w:rsidRPr="00F43906">
        <w:rPr>
          <w:rFonts w:asciiTheme="minorHAnsi" w:hAnsiTheme="minorHAnsi" w:cstheme="minorHAnsi"/>
        </w:rPr>
        <w:t>OP TP zastaví konanie ku dňu doručenia späťvzatia</w:t>
      </w:r>
      <w:ins w:id="221" w:author="Autor">
        <w:r w:rsidR="00251DA1">
          <w:rPr>
            <w:rFonts w:asciiTheme="minorHAnsi" w:hAnsiTheme="minorHAnsi" w:cstheme="minorHAnsi"/>
          </w:rPr>
          <w:t xml:space="preserve"> ŽoNFP</w:t>
        </w:r>
      </w:ins>
      <w:r w:rsidRPr="00F43906">
        <w:rPr>
          <w:rFonts w:asciiTheme="minorHAnsi" w:hAnsiTheme="minorHAnsi" w:cstheme="minorHAnsi"/>
        </w:rPr>
        <w:t>.</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27"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28"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6F42BB2D"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w:t>
      </w:r>
      <w:del w:id="222" w:author="Autor">
        <w:r w:rsidRPr="00F43906" w:rsidDel="00F636B9">
          <w:rPr>
            <w:rFonts w:asciiTheme="minorHAnsi" w:hAnsiTheme="minorHAnsi" w:cstheme="minorHAnsi"/>
          </w:rPr>
          <w:delText xml:space="preserve">časť </w:delText>
        </w:r>
      </w:del>
      <w:ins w:id="223" w:author="Autor">
        <w:r w:rsidR="00F636B9">
          <w:rPr>
            <w:rFonts w:asciiTheme="minorHAnsi" w:hAnsiTheme="minorHAnsi" w:cstheme="minorHAnsi"/>
          </w:rPr>
          <w:t>kapitola</w:t>
        </w:r>
        <w:r w:rsidR="00F636B9" w:rsidRPr="00F43906">
          <w:rPr>
            <w:rFonts w:asciiTheme="minorHAnsi" w:hAnsiTheme="minorHAnsi" w:cstheme="minorHAnsi"/>
          </w:rPr>
          <w:t xml:space="preserve"> </w:t>
        </w:r>
      </w:ins>
      <w:r w:rsidRPr="00F43906">
        <w:rPr>
          <w:rFonts w:asciiTheme="minorHAnsi" w:hAnsiTheme="minorHAnsi" w:cstheme="minorHAnsi"/>
        </w:rPr>
        <w:t>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17FFA5E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ins w:id="224" w:author="Autor">
        <w:r w:rsidR="00F636B9" w:rsidRPr="00F636B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ins>
      <w:del w:id="225" w:author="Autor">
        <w:r w:rsidRPr="00230311" w:rsidDel="00F636B9">
          <w:rPr>
            <w:rFonts w:asciiTheme="minorHAnsi" w:hAnsiTheme="minorHAnsi" w:cstheme="minorHAnsi"/>
          </w:rPr>
          <w:delText>o príspevku z EŠIF</w:delText>
        </w:r>
      </w:del>
      <w:r w:rsidRPr="00230311">
        <w:rPr>
          <w:rFonts w:asciiTheme="minorHAnsi" w:hAnsiTheme="minorHAnsi" w:cstheme="minorHAnsi"/>
        </w:rPr>
        <w:t xml:space="preserve">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3344D3D4"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w:t>
      </w:r>
      <w:r w:rsidR="00E60409">
        <w:rPr>
          <w:rFonts w:asciiTheme="minorHAnsi" w:hAnsiTheme="minorHAnsi" w:cstheme="minorHAnsi"/>
        </w:rPr>
        <w:t> </w:t>
      </w:r>
      <w:r w:rsidRPr="00F43906">
        <w:rPr>
          <w:rFonts w:asciiTheme="minorHAnsi" w:hAnsiTheme="minorHAnsi" w:cstheme="minorHAnsi"/>
        </w:rPr>
        <w:t>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40333A2B"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w:t>
      </w:r>
      <w:del w:id="226" w:author="Autor">
        <w:r w:rsidRPr="00F43906" w:rsidDel="00877F06">
          <w:rPr>
            <w:rFonts w:asciiTheme="minorHAnsi" w:hAnsiTheme="minorHAnsi" w:cstheme="minorHAnsi"/>
          </w:rPr>
          <w:delText xml:space="preserve">na podateľňu </w:delText>
        </w:r>
        <w:r w:rsidR="0045735B" w:rsidDel="00877F06">
          <w:rPr>
            <w:rFonts w:asciiTheme="minorHAnsi" w:hAnsiTheme="minorHAnsi" w:cstheme="minorHAnsi"/>
          </w:rPr>
          <w:delText>MIRRI</w:delText>
        </w:r>
        <w:r w:rsidR="0045735B" w:rsidRPr="00F43906" w:rsidDel="00877F06">
          <w:rPr>
            <w:rFonts w:asciiTheme="minorHAnsi" w:hAnsiTheme="minorHAnsi" w:cstheme="minorHAnsi"/>
          </w:rPr>
          <w:delText xml:space="preserve"> </w:delText>
        </w:r>
        <w:r w:rsidRPr="00F43906" w:rsidDel="00877F06">
          <w:rPr>
            <w:rFonts w:asciiTheme="minorHAnsi" w:hAnsiTheme="minorHAnsi" w:cstheme="minorHAnsi"/>
          </w:rPr>
          <w:delText xml:space="preserve">SR </w:delText>
        </w:r>
      </w:del>
      <w:r w:rsidRPr="00F43906">
        <w:rPr>
          <w:rFonts w:asciiTheme="minorHAnsi" w:hAnsiTheme="minorHAnsi" w:cstheme="minorHAnsi"/>
        </w:rPr>
        <w:t xml:space="preserve">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r w:rsidR="00982196">
        <w:rPr>
          <w:rFonts w:asciiTheme="minorHAnsi" w:hAnsiTheme="minorHAnsi" w:cstheme="minorHAnsi"/>
        </w:rPr>
        <w:t xml:space="preserve"> </w:t>
      </w:r>
      <w:r w:rsidR="00982196"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ins w:id="227" w:author="Autor">
        <w:r w:rsidR="00E91647" w:rsidRPr="00E91647">
          <w:rPr>
            <w:rFonts w:asciiTheme="minorHAnsi" w:hAnsiTheme="minorHAnsi" w:cstheme="minorHAnsi"/>
          </w:rPr>
          <w:t>zákona č. 128/2020 Z. z., ktorým sa mení zákon o príspevku z EŠIF</w:t>
        </w:r>
      </w:ins>
      <w:del w:id="228" w:author="Autor">
        <w:r w:rsidR="00982196" w:rsidRPr="009229F1" w:rsidDel="00E91647">
          <w:rPr>
            <w:rFonts w:asciiTheme="minorHAnsi" w:hAnsiTheme="minorHAnsi" w:cstheme="minorHAnsi"/>
          </w:rPr>
          <w:delText>novely zákona o príspevku z EŠIF č. 128/2020 Z. z.</w:delText>
        </w:r>
      </w:del>
      <w:r w:rsidR="00982196" w:rsidRPr="009229F1">
        <w:rPr>
          <w:rFonts w:asciiTheme="minorHAnsi" w:hAnsiTheme="minorHAnsi" w:cstheme="minorHAnsi"/>
        </w:rPr>
        <w:t>, t. j. do 22.6.2020 vrátane.</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47C8532C" w:rsidR="00A356C4" w:rsidRPr="00F43906" w:rsidDel="00BA152C" w:rsidRDefault="00A356C4">
      <w:pPr>
        <w:pStyle w:val="Odsekzoznamu"/>
        <w:numPr>
          <w:ilvl w:val="2"/>
          <w:numId w:val="14"/>
        </w:numPr>
        <w:tabs>
          <w:tab w:val="left" w:pos="900"/>
        </w:tabs>
        <w:spacing w:before="120" w:after="120"/>
        <w:ind w:left="900" w:right="-18" w:hanging="471"/>
        <w:jc w:val="both"/>
        <w:rPr>
          <w:del w:id="229" w:author="Autor"/>
          <w:rFonts w:asciiTheme="minorHAnsi" w:hAnsiTheme="minorHAnsi" w:cstheme="minorHAnsi"/>
          <w:sz w:val="22"/>
          <w:szCs w:val="22"/>
        </w:rPr>
      </w:pPr>
      <w:r w:rsidRPr="00BA152C">
        <w:rPr>
          <w:rFonts w:asciiTheme="minorHAnsi" w:hAnsiTheme="minorHAnsi" w:cstheme="minorHAnsi"/>
        </w:rPr>
        <w:t>rozhodnutiam o zastavení konania,</w:t>
      </w:r>
    </w:p>
    <w:p w14:paraId="311E6A0D" w14:textId="2E2DDF9C" w:rsidR="00A356C4" w:rsidRPr="00BA152C" w:rsidRDefault="00A356C4">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del w:id="230" w:author="Autor">
        <w:r w:rsidRPr="00BA152C" w:rsidDel="00BA152C">
          <w:rPr>
            <w:rFonts w:asciiTheme="minorHAnsi" w:hAnsiTheme="minorHAnsi" w:cstheme="minorHAnsi"/>
            <w:sz w:val="22"/>
            <w:szCs w:val="22"/>
          </w:rPr>
          <w:delText>rozhodnutiu o zmene rozhodnutia o neschválení ŽoNFP,</w:delText>
        </w:r>
      </w:del>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949614E"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6481A35D" w:rsidR="008A3A69" w:rsidRPr="00245B92"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 xml:space="preserve">k lehota márne </w:t>
      </w:r>
      <w:r w:rsidR="009601B2" w:rsidRPr="00245B92">
        <w:rPr>
          <w:rFonts w:asciiTheme="minorHAnsi" w:hAnsiTheme="minorHAnsi" w:cstheme="minorHAnsi"/>
          <w:sz w:val="22"/>
          <w:szCs w:val="22"/>
        </w:rPr>
        <w:t xml:space="preserve">uplynula od 12.3.2020 do 21.5.2020, žiadateľ je oprávnený podať odvolanie najneskôr do jedného mesiaca odo dňa nadobudnutia účinnosti </w:t>
      </w:r>
      <w:ins w:id="231" w:author="Autor">
        <w:r w:rsidR="00245B92" w:rsidRPr="00245B92">
          <w:rPr>
            <w:rFonts w:asciiTheme="minorHAnsi" w:hAnsiTheme="minorHAnsi" w:cstheme="minorHAnsi"/>
            <w:sz w:val="22"/>
            <w:szCs w:val="22"/>
            <w:rPrChange w:id="232" w:author="Autor">
              <w:rPr>
                <w:rFonts w:asciiTheme="minorHAnsi" w:hAnsiTheme="minorHAnsi" w:cstheme="minorHAnsi"/>
              </w:rPr>
            </w:rPrChange>
          </w:rPr>
          <w:t>zákona č. 128/2020 Z. z., ktorým sa mení zákon o príspevku z EŠIF</w:t>
        </w:r>
      </w:ins>
      <w:del w:id="233" w:author="Autor">
        <w:r w:rsidR="009601B2" w:rsidRPr="00245B92" w:rsidDel="00245B92">
          <w:rPr>
            <w:rFonts w:asciiTheme="minorHAnsi" w:hAnsiTheme="minorHAnsi" w:cstheme="minorHAnsi"/>
            <w:sz w:val="22"/>
            <w:szCs w:val="22"/>
          </w:rPr>
          <w:delText>novely zákona o príspevku z EŠIF č. 128/2020 Z. z.</w:delText>
        </w:r>
      </w:del>
      <w:r w:rsidR="009601B2" w:rsidRPr="00245B92">
        <w:rPr>
          <w:rFonts w:asciiTheme="minorHAnsi" w:hAnsiTheme="minorHAnsi" w:cstheme="minorHAnsi"/>
          <w:sz w:val="22"/>
          <w:szCs w:val="22"/>
        </w:rPr>
        <w:t>, t. j. do 22.6.2020 vrátane,</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245B92">
        <w:rPr>
          <w:rFonts w:asciiTheme="minorHAnsi" w:hAnsiTheme="minorHAnsi" w:cstheme="minorHAnsi"/>
          <w:sz w:val="22"/>
          <w:szCs w:val="22"/>
        </w:rPr>
        <w:t>je odvolanie podané po späťvzatí – žiadateľ je oprávnený do rozhodnutia o odvolaní vziať podané odvolanie písomne späť. Ak po späťvzatí</w:t>
      </w:r>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lastRenderedPageBreak/>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2C2D9AFF"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ins w:id="234" w:author="Autor">
        <w:r w:rsidR="00B327FC">
          <w:rPr>
            <w:rFonts w:asciiTheme="minorHAnsi" w:hAnsiTheme="minorHAnsi" w:cstheme="minorHAnsi"/>
            <w:sz w:val="22"/>
            <w:szCs w:val="22"/>
          </w:rPr>
          <w:t xml:space="preserve"> zákona o príspevku z EŠIF</w:t>
        </w:r>
      </w:ins>
      <w:r w:rsidRPr="00763C2D">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0AF09F69"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w:t>
      </w:r>
      <w:ins w:id="235" w:author="Autor">
        <w:r w:rsidR="000F0000">
          <w:rPr>
            <w:rFonts w:asciiTheme="minorHAnsi" w:hAnsiTheme="minorHAnsi" w:cstheme="minorHAnsi"/>
            <w:sz w:val="22"/>
            <w:szCs w:val="22"/>
          </w:rPr>
          <w:t xml:space="preserve">, </w:t>
        </w:r>
        <w:r w:rsidR="000F0000" w:rsidRPr="007D736A">
          <w:rPr>
            <w:rFonts w:asciiTheme="minorHAnsi" w:hAnsiTheme="minorHAnsi"/>
            <w:sz w:val="22"/>
            <w:szCs w:val="22"/>
            <w:lang w:eastAsia="en-US"/>
          </w:rPr>
          <w:t>pričom nebol dôvod na odmietnutie odvolania podľa § 22 ods. 8 zákona o príspevku z EŠIF</w:t>
        </w:r>
      </w:ins>
      <w:r w:rsidRPr="00763C2D">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727F4314"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w:t>
      </w:r>
      <w:r w:rsidRPr="00F43906">
        <w:rPr>
          <w:rFonts w:asciiTheme="minorHAnsi" w:hAnsiTheme="minorHAnsi" w:cstheme="minorHAnsi"/>
          <w:sz w:val="22"/>
          <w:szCs w:val="22"/>
        </w:rPr>
        <w:lastRenderedPageBreak/>
        <w:t xml:space="preserve">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w:t>
      </w:r>
      <w:r w:rsidR="00E60409">
        <w:rPr>
          <w:rFonts w:asciiTheme="minorHAnsi" w:hAnsiTheme="minorHAnsi" w:cstheme="minorHAnsi"/>
          <w:sz w:val="22"/>
          <w:szCs w:val="22"/>
        </w:rPr>
        <w:t> </w:t>
      </w:r>
      <w:r w:rsidRPr="00F43906">
        <w:rPr>
          <w:rFonts w:asciiTheme="minorHAnsi" w:hAnsiTheme="minorHAnsi" w:cstheme="minorHAnsi"/>
          <w:sz w:val="22"/>
          <w:szCs w:val="22"/>
        </w:rPr>
        <w:t>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172E2DBF"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 xml:space="preserve">60 </w:t>
      </w:r>
      <w:ins w:id="236" w:author="Autor">
        <w:r w:rsidR="00B327FC">
          <w:rPr>
            <w:rFonts w:asciiTheme="minorHAnsi" w:hAnsiTheme="minorHAnsi" w:cstheme="minorHAnsi"/>
            <w:b/>
            <w:sz w:val="22"/>
            <w:szCs w:val="22"/>
            <w:u w:val="single"/>
          </w:rPr>
          <w:t xml:space="preserve">pracovných </w:t>
        </w:r>
      </w:ins>
      <w:r w:rsidRPr="00F43906">
        <w:rPr>
          <w:rFonts w:asciiTheme="minorHAnsi" w:hAnsiTheme="minorHAnsi" w:cstheme="minorHAnsi"/>
          <w:b/>
          <w:sz w:val="22"/>
          <w:szCs w:val="22"/>
          <w:u w:val="single"/>
        </w:rPr>
        <w:t>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1A2A92B4"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del w:id="237" w:author="Autor">
        <w:r w:rsidRPr="001F2698" w:rsidDel="00DC13CA">
          <w:rPr>
            <w:rFonts w:asciiTheme="minorHAnsi" w:hAnsiTheme="minorHAnsi" w:cstheme="minorHAnsi"/>
            <w:sz w:val="22"/>
            <w:szCs w:val="22"/>
          </w:rPr>
          <w:delText xml:space="preserve">– </w:delText>
        </w:r>
      </w:del>
      <w:ins w:id="238" w:author="Autor">
        <w:r w:rsidR="00DC13CA">
          <w:rPr>
            <w:rFonts w:asciiTheme="minorHAnsi" w:hAnsiTheme="minorHAnsi" w:cstheme="minorHAnsi"/>
            <w:sz w:val="22"/>
            <w:szCs w:val="22"/>
          </w:rPr>
          <w:t>až</w:t>
        </w:r>
        <w:r w:rsidR="00DC13CA" w:rsidRPr="001F2698">
          <w:rPr>
            <w:rFonts w:asciiTheme="minorHAnsi" w:hAnsiTheme="minorHAnsi" w:cstheme="minorHAnsi"/>
            <w:sz w:val="22"/>
            <w:szCs w:val="22"/>
          </w:rPr>
          <w:t xml:space="preserve"> </w:t>
        </w:r>
      </w:ins>
      <w:r w:rsidRPr="001F269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52046593"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w:t>
      </w:r>
      <w:ins w:id="239" w:author="Autor">
        <w:r w:rsidR="00532716" w:rsidRPr="000420F7">
          <w:rPr>
            <w:rFonts w:asciiTheme="minorHAnsi" w:hAnsiTheme="minorHAnsi" w:cstheme="minorHAnsi"/>
          </w:rPr>
          <w:t>zákona č. 128/2020 Z. z., ktorým sa mení zákon o príspevku z EŠIF</w:t>
        </w:r>
      </w:ins>
      <w:del w:id="240" w:author="Autor">
        <w:r w:rsidR="004C349C" w:rsidRPr="0063386F" w:rsidDel="00532716">
          <w:rPr>
            <w:rFonts w:asciiTheme="minorHAnsi" w:hAnsiTheme="minorHAnsi" w:cstheme="minorHAnsi"/>
          </w:rPr>
          <w:delText>novely zákona o príspevku z EŠIF č. 128/2020 Z. z.</w:delText>
        </w:r>
      </w:del>
      <w:r w:rsidR="004C349C" w:rsidRPr="0063386F">
        <w:rPr>
          <w:rFonts w:asciiTheme="minorHAnsi" w:hAnsiTheme="minorHAnsi" w:cstheme="minorHAnsi"/>
        </w:rPr>
        <w:t>, t. j. do 22.6.2020 vrátane. V takom prípade sa uvedená lehota považuje za splnenú.</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lastRenderedPageBreak/>
        <w:t>Preskúmanie rozhodnutia mimo odvolacieho konania</w:t>
      </w:r>
    </w:p>
    <w:p w14:paraId="33D99048" w14:textId="2CDAC0AC"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w:t>
      </w:r>
      <w:del w:id="241" w:author="Autor">
        <w:r w:rsidRPr="00F43906" w:rsidDel="000E34FE">
          <w:rPr>
            <w:rFonts w:asciiTheme="minorHAnsi" w:hAnsiTheme="minorHAnsi" w:cstheme="minorHAnsi"/>
          </w:rPr>
          <w:delText xml:space="preserve">Preskúmanie </w:delText>
        </w:r>
      </w:del>
      <w:ins w:id="242" w:author="Autor">
        <w:r w:rsidR="000E34FE">
          <w:rPr>
            <w:rFonts w:asciiTheme="minorHAnsi" w:hAnsiTheme="minorHAnsi" w:cstheme="minorHAnsi"/>
          </w:rPr>
          <w:t>p</w:t>
        </w:r>
        <w:r w:rsidR="000E34FE" w:rsidRPr="00F43906">
          <w:rPr>
            <w:rFonts w:asciiTheme="minorHAnsi" w:hAnsiTheme="minorHAnsi" w:cstheme="minorHAnsi"/>
          </w:rPr>
          <w:t xml:space="preserve">reskúmanie </w:t>
        </w:r>
      </w:ins>
      <w:r w:rsidRPr="00F43906">
        <w:rPr>
          <w:rFonts w:asciiTheme="minorHAnsi" w:hAnsiTheme="minorHAnsi" w:cstheme="minorHAnsi"/>
        </w:rPr>
        <w:t xml:space="preserve">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4586A4AC"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w:t>
      </w:r>
      <w:r w:rsidR="00E60409">
        <w:rPr>
          <w:rFonts w:asciiTheme="minorHAnsi" w:hAnsiTheme="minorHAnsi" w:cstheme="minorHAnsi"/>
        </w:rPr>
        <w:t> </w:t>
      </w:r>
      <w:r w:rsidRPr="00F43906">
        <w:rPr>
          <w:rFonts w:asciiTheme="minorHAnsi" w:hAnsiTheme="minorHAnsi" w:cstheme="minorHAnsi"/>
        </w:rPr>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w:t>
      </w:r>
      <w:ins w:id="243" w:author="Autor">
        <w:r w:rsidR="000E34FE" w:rsidRPr="000420F7">
          <w:rPr>
            <w:rFonts w:asciiTheme="minorHAnsi" w:hAnsiTheme="minorHAnsi" w:cstheme="minorHAnsi"/>
          </w:rPr>
          <w:t xml:space="preserve">zákona č. 128/2020 Z. z., ktorým sa mení zákon o príspevku </w:t>
        </w:r>
        <w:r w:rsidR="000E34FE" w:rsidRPr="000420F7">
          <w:rPr>
            <w:rFonts w:asciiTheme="minorHAnsi" w:hAnsiTheme="minorHAnsi" w:cstheme="minorHAnsi"/>
          </w:rPr>
          <w:lastRenderedPageBreak/>
          <w:t>z EŠIF</w:t>
        </w:r>
      </w:ins>
      <w:del w:id="244" w:author="Autor">
        <w:r w:rsidR="004C349C" w:rsidRPr="00083C3A" w:rsidDel="000E34FE">
          <w:rPr>
            <w:rFonts w:asciiTheme="minorHAnsi" w:hAnsiTheme="minorHAnsi" w:cstheme="minorHAnsi"/>
          </w:rPr>
          <w:delText>novely zákona o príspevku z EŠIF č. 128/2020 Z. z.</w:delText>
        </w:r>
      </w:del>
      <w:r w:rsidR="004C349C" w:rsidRPr="00083C3A">
        <w:rPr>
          <w:rFonts w:asciiTheme="minorHAnsi" w:hAnsiTheme="minorHAnsi" w:cstheme="minorHAnsi"/>
        </w:rPr>
        <w:t>, t. j. do 22.6.2020 vrátane. V takom prípade sa uvedená lehota považuje za splnenú.</w:t>
      </w:r>
    </w:p>
    <w:p w14:paraId="40BE6181" w14:textId="4462AF3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18E8B769" w14:textId="46D31473" w:rsidR="004F0237" w:rsidDel="003669E8" w:rsidRDefault="004F0237" w:rsidP="00AC293D">
      <w:pPr>
        <w:spacing w:before="120" w:after="120" w:line="240" w:lineRule="auto"/>
        <w:ind w:firstLine="360"/>
        <w:jc w:val="both"/>
        <w:rPr>
          <w:del w:id="245" w:author="Autor"/>
          <w:rFonts w:asciiTheme="minorHAnsi" w:hAnsiTheme="minorHAnsi" w:cstheme="minorHAnsi"/>
        </w:rPr>
      </w:pPr>
    </w:p>
    <w:p w14:paraId="09E6A993" w14:textId="042CDD8C" w:rsidR="004F0237" w:rsidDel="003669E8" w:rsidRDefault="004F0237" w:rsidP="00AC293D">
      <w:pPr>
        <w:spacing w:before="120" w:after="120" w:line="240" w:lineRule="auto"/>
        <w:ind w:firstLine="360"/>
        <w:jc w:val="both"/>
        <w:rPr>
          <w:del w:id="246" w:author="Autor"/>
          <w:rFonts w:asciiTheme="minorHAnsi" w:hAnsiTheme="minorHAnsi" w:cstheme="minorHAnsi"/>
        </w:rPr>
      </w:pP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431015AB"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Na opravu rozhodnutia sa vzťahuje § 47 ods. 6 </w:t>
      </w:r>
      <w:ins w:id="247" w:author="Autor">
        <w:r w:rsidR="00EC7937">
          <w:t>zákona č. 71/1967 Zb. o správnom konaní (správny poriadok) v znení neskorších predpisov</w:t>
        </w:r>
      </w:ins>
      <w:del w:id="248" w:author="Autor">
        <w:r w:rsidRPr="00F43906" w:rsidDel="00EC7937">
          <w:rPr>
            <w:rFonts w:asciiTheme="minorHAnsi" w:hAnsiTheme="minorHAnsi" w:cstheme="minorHAnsi"/>
          </w:rPr>
          <w:delText>správneho poriadku</w:delText>
        </w:r>
      </w:del>
      <w:r w:rsidRPr="00F43906">
        <w:rPr>
          <w:rFonts w:asciiTheme="minorHAnsi" w:hAnsiTheme="minorHAnsi" w:cstheme="minorHAnsi"/>
        </w:rPr>
        <w:t>,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552446A9" w:rsidR="005607D5" w:rsidRPr="00902AA7" w:rsidRDefault="00C3240E" w:rsidP="00902AA7">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Default="005607D5" w:rsidP="00902AA7">
      <w:pPr>
        <w:pStyle w:val="Odsekzoznamu1"/>
        <w:spacing w:before="240" w:after="240" w:line="276" w:lineRule="auto"/>
        <w:ind w:left="792" w:hanging="508"/>
        <w:rPr>
          <w:rFonts w:asciiTheme="minorHAnsi" w:hAnsiTheme="minorHAnsi" w:cstheme="minorHAnsi"/>
          <w:b/>
          <w:u w:val="single"/>
        </w:rPr>
      </w:pPr>
      <w:r w:rsidRPr="005607D5">
        <w:rPr>
          <w:rFonts w:asciiTheme="minorHAnsi" w:hAnsiTheme="minorHAnsi" w:cstheme="minorHAnsi"/>
          <w:b/>
          <w:u w:val="single"/>
        </w:rPr>
        <w:t>Spôsob financovania</w:t>
      </w:r>
    </w:p>
    <w:p w14:paraId="25754038" w14:textId="29ADD3A5" w:rsidR="00BE1162" w:rsidRPr="005607D5" w:rsidRDefault="00BE1162" w:rsidP="00902AA7">
      <w:pPr>
        <w:pStyle w:val="Odsekzoznamu1"/>
        <w:spacing w:before="240" w:after="240" w:line="276" w:lineRule="auto"/>
        <w:ind w:left="0" w:firstLine="284"/>
        <w:rPr>
          <w:rFonts w:asciiTheme="minorHAnsi" w:hAnsiTheme="minorHAnsi" w:cstheme="minorHAnsi"/>
          <w:b/>
          <w:u w:val="single"/>
        </w:rPr>
      </w:pPr>
      <w:r w:rsidRPr="00F43906">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29" w:history="1">
        <w:r w:rsidRPr="00F43906">
          <w:rPr>
            <w:rStyle w:val="Hypertextovprepojenie"/>
            <w:rFonts w:asciiTheme="minorHAnsi" w:hAnsiTheme="minorHAnsi" w:cstheme="minorHAnsi"/>
            <w:sz w:val="22"/>
            <w:szCs w:val="22"/>
          </w:rPr>
          <w:t>http://www.finance.gov.sk/Default.aspx?CatID=9348</w:t>
        </w:r>
      </w:hyperlink>
      <w:r w:rsidRPr="00F43906">
        <w:rPr>
          <w:rFonts w:asciiTheme="minorHAnsi" w:hAnsiTheme="minorHAnsi" w:cstheme="minorHAnsi"/>
          <w:color w:val="000000"/>
          <w:sz w:val="22"/>
          <w:szCs w:val="22"/>
        </w:rPr>
        <w:t>).</w:t>
      </w:r>
    </w:p>
    <w:p w14:paraId="4625798B" w14:textId="77777777" w:rsidR="005607D5" w:rsidRPr="00F43906" w:rsidRDefault="005607D5" w:rsidP="005607D5">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60379D26" w14:textId="0667CB6A" w:rsidR="005607D5" w:rsidRPr="00F43906" w:rsidDel="00C366CF" w:rsidRDefault="005607D5" w:rsidP="005607D5">
      <w:pPr>
        <w:pStyle w:val="Odsekzoznamu"/>
        <w:spacing w:before="120" w:after="120"/>
        <w:contextualSpacing w:val="0"/>
        <w:jc w:val="both"/>
        <w:rPr>
          <w:del w:id="249" w:author="Autor"/>
          <w:rFonts w:asciiTheme="minorHAnsi" w:hAnsiTheme="minorHAnsi" w:cstheme="minorHAnsi"/>
          <w:color w:val="000000"/>
          <w:sz w:val="22"/>
          <w:szCs w:val="22"/>
        </w:rPr>
      </w:pPr>
      <w:del w:id="250" w:author="Autor">
        <w:r w:rsidRPr="00F43906" w:rsidDel="00C366CF">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73A65B1B" w14:textId="3C52FFE3" w:rsidR="005607D5" w:rsidRPr="00902AA7" w:rsidRDefault="005607D5" w:rsidP="000D183F">
      <w:pPr>
        <w:pStyle w:val="Odsekzoznamu"/>
        <w:numPr>
          <w:ilvl w:val="0"/>
          <w:numId w:val="7"/>
        </w:numPr>
        <w:spacing w:before="120" w:after="120"/>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r w:rsidRPr="00902AA7">
        <w:rPr>
          <w:rFonts w:asciiTheme="minorHAnsi" w:hAnsiTheme="minorHAnsi" w:cstheme="minorHAnsi"/>
          <w:sz w:val="22"/>
          <w:szCs w:val="22"/>
        </w:rPr>
        <w:t>.</w:t>
      </w:r>
    </w:p>
    <w:p w14:paraId="50020308" w14:textId="2D2FA3F5" w:rsidR="005607D5" w:rsidRPr="00902AA7" w:rsidDel="00C366CF" w:rsidRDefault="005607D5" w:rsidP="00902AA7">
      <w:pPr>
        <w:spacing w:before="120" w:after="120"/>
        <w:ind w:left="360"/>
        <w:jc w:val="both"/>
        <w:rPr>
          <w:del w:id="251" w:author="Autor"/>
          <w:rFonts w:asciiTheme="minorHAnsi" w:hAnsiTheme="minorHAnsi" w:cstheme="minorHAnsi"/>
        </w:rPr>
      </w:pPr>
      <w:del w:id="252" w:author="Autor">
        <w:r w:rsidRPr="00902AA7" w:rsidDel="00C366CF">
          <w:rPr>
            <w:rFonts w:asciiTheme="minorHAnsi" w:hAnsiTheme="minorHAnsi" w:cstheme="minorHAnsi"/>
            <w:i/>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278CC6F2"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lastRenderedPageBreak/>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5EB8F93F"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E60409">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6DB196A"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V prípade projektov, ktoré v súlade s vyzvaním prispievajú k viacerým špecifickým cieľom a</w:t>
      </w:r>
      <w:r w:rsidR="00E60409">
        <w:rPr>
          <w:rFonts w:asciiTheme="minorHAnsi" w:eastAsiaTheme="minorHAnsi" w:hAnsiTheme="minorHAnsi"/>
          <w:color w:val="000000"/>
        </w:rPr>
        <w:t> </w:t>
      </w:r>
      <w:r w:rsidRPr="00584F91">
        <w:rPr>
          <w:rFonts w:asciiTheme="minorHAnsi" w:eastAsiaTheme="minorHAnsi" w:hAnsiTheme="minorHAnsi"/>
          <w:color w:val="000000"/>
        </w:rPr>
        <w:t>v</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4E6ADC70"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NFP/internom Rozhodnutí žiadosti o</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NFP. </w:t>
      </w:r>
    </w:p>
    <w:p w14:paraId="739B6779" w14:textId="749781F0"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w:t>
      </w:r>
      <w:r w:rsidR="00E60409">
        <w:rPr>
          <w:rFonts w:asciiTheme="minorHAnsi" w:eastAsiaTheme="minorHAnsi" w:hAnsiTheme="minorHAnsi"/>
          <w:color w:val="000000"/>
        </w:rPr>
        <w:t> </w:t>
      </w:r>
      <w:r w:rsidRPr="00584F91">
        <w:rPr>
          <w:rFonts w:asciiTheme="minorHAnsi" w:eastAsiaTheme="minorHAnsi" w:hAnsiTheme="minorHAnsi"/>
          <w:color w:val="000000"/>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lastRenderedPageBreak/>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0"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1"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53F12DED"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697DE258" w:rsidR="00E54FE7"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w:t>
      </w:r>
      <w:ins w:id="253" w:author="Autor">
        <w:r w:rsidR="00D23D2F">
          <w:t>zákona č. 513/1991 Zb. Obchodný zákonník v znení neskorších predpisov</w:t>
        </w:r>
        <w:r w:rsidR="00D23D2F" w:rsidRPr="00F43906" w:rsidDel="00D23D2F">
          <w:rPr>
            <w:rFonts w:asciiTheme="minorHAnsi" w:hAnsiTheme="minorHAnsi" w:cstheme="minorHAnsi"/>
          </w:rPr>
          <w:t xml:space="preserve"> </w:t>
        </w:r>
      </w:ins>
      <w:del w:id="254" w:author="Autor">
        <w:r w:rsidRPr="00F43906" w:rsidDel="00D23D2F">
          <w:rPr>
            <w:rFonts w:asciiTheme="minorHAnsi" w:hAnsiTheme="minorHAnsi" w:cstheme="minorHAnsi"/>
          </w:rPr>
          <w:delText>Obchodného zákonníka</w:delText>
        </w:r>
      </w:del>
      <w:r w:rsidRPr="00F43906">
        <w:rPr>
          <w:rFonts w:asciiTheme="minorHAnsi" w:hAnsiTheme="minorHAnsi" w:cstheme="minorHAnsi"/>
        </w:rPr>
        <w:t xml:space="preserve">. </w:t>
      </w:r>
    </w:p>
    <w:p w14:paraId="31B5C70B" w14:textId="170D2178" w:rsidR="00E73428" w:rsidRPr="00F43906" w:rsidRDefault="00E73428" w:rsidP="00AC293D">
      <w:pPr>
        <w:spacing w:before="120" w:after="120" w:line="240" w:lineRule="auto"/>
        <w:ind w:firstLine="360"/>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ins w:id="255" w:author="Autor">
        <w:r w:rsidR="002B00CF">
          <w:rPr>
            <w:rFonts w:asciiTheme="minorHAnsi" w:hAnsiTheme="minorHAnsi"/>
          </w:rPr>
          <w:t xml:space="preserve">interným </w:t>
        </w:r>
      </w:ins>
      <w:r w:rsidRPr="005E75DE">
        <w:rPr>
          <w:rFonts w:asciiTheme="minorHAnsi" w:hAnsiTheme="minorHAnsi"/>
        </w:rPr>
        <w:t xml:space="preserve">rozhodnutím o schválení ŽoNFP. Rozhodnutie o schválení ŽoNFP nadobúda </w:t>
      </w:r>
      <w:ins w:id="256" w:author="Autor">
        <w:r w:rsidR="002B00CF">
          <w:rPr>
            <w:rFonts w:asciiTheme="minorHAnsi" w:hAnsiTheme="minorHAnsi"/>
          </w:rPr>
          <w:t>platnosť doručením prijímateľovi a</w:t>
        </w:r>
        <w:r w:rsidR="002B00CF" w:rsidRPr="005E75DE">
          <w:rPr>
            <w:rFonts w:asciiTheme="minorHAnsi" w:hAnsiTheme="minorHAnsi"/>
          </w:rPr>
          <w:t xml:space="preserve"> </w:t>
        </w:r>
      </w:ins>
      <w:r w:rsidRPr="005E75DE">
        <w:rPr>
          <w:rFonts w:asciiTheme="minorHAnsi" w:hAnsiTheme="minorHAnsi"/>
        </w:rPr>
        <w:t xml:space="preserve">účinnosť v momente, keď nadobudne právoplatnosť podľa paragrafu 52 odsek 1 zákona </w:t>
      </w:r>
      <w:del w:id="257" w:author="Autor">
        <w:r w:rsidRPr="005E75DE" w:rsidDel="002B00CF">
          <w:rPr>
            <w:rFonts w:asciiTheme="minorHAnsi" w:hAnsiTheme="minorHAnsi"/>
          </w:rPr>
          <w:br/>
        </w:r>
      </w:del>
      <w:r w:rsidRPr="005E75DE">
        <w:rPr>
          <w:rFonts w:asciiTheme="minorHAnsi" w:hAnsiTheme="minorHAnsi"/>
        </w:rP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 xml:space="preserve">v rozsahu </w:t>
      </w:r>
      <w:r w:rsidR="00E73428" w:rsidRPr="00677906">
        <w:lastRenderedPageBreak/>
        <w:t>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262077EB"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w:t>
      </w:r>
      <w:ins w:id="258" w:author="Autor">
        <w:r w:rsidR="002B00CF">
          <w:rPr>
            <w:rFonts w:asciiTheme="minorHAnsi" w:hAnsiTheme="minorHAnsi" w:cstheme="minorHAnsi"/>
            <w:spacing w:val="-3"/>
            <w:sz w:val="22"/>
            <w:szCs w:val="22"/>
          </w:rPr>
          <w:t xml:space="preserve">ŽoNFP </w:t>
        </w:r>
      </w:ins>
      <w:r w:rsidRPr="00F43906">
        <w:rPr>
          <w:rFonts w:asciiTheme="minorHAnsi" w:hAnsiTheme="minorHAnsi" w:cstheme="minorHAnsi"/>
          <w:spacing w:val="-3"/>
          <w:sz w:val="22"/>
          <w:szCs w:val="22"/>
        </w:rPr>
        <w:t xml:space="preserve">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AA5802A" w:rsidR="0040122A" w:rsidRPr="00F43906" w:rsidRDefault="0040122A" w:rsidP="00AC293D">
      <w:pPr>
        <w:spacing w:before="120" w:after="120" w:line="240" w:lineRule="auto"/>
        <w:ind w:firstLine="426"/>
        <w:jc w:val="both"/>
        <w:rPr>
          <w:rFonts w:asciiTheme="minorHAnsi" w:hAnsiTheme="minorHAnsi" w:cstheme="minorHAnsi"/>
        </w:rPr>
      </w:pPr>
    </w:p>
    <w:p w14:paraId="34E0B85C" w14:textId="7360B870"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w:t>
      </w:r>
      <w:r w:rsidR="00E60409">
        <w:rPr>
          <w:rFonts w:asciiTheme="minorHAnsi" w:hAnsiTheme="minorHAnsi" w:cstheme="minorHAnsi"/>
        </w:rPr>
        <w:t> </w:t>
      </w:r>
      <w:r w:rsidRPr="00F43906">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2C0D660F" w14:textId="3CFF7C22"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2"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4BD8F705" w:rsidR="00B31E38" w:rsidRPr="00F43906" w:rsidRDefault="00B31E38">
      <w:pPr>
        <w:ind w:firstLine="426"/>
        <w:jc w:val="both"/>
        <w:rPr>
          <w:rFonts w:asciiTheme="minorHAnsi" w:eastAsiaTheme="minorHAnsi" w:hAnsiTheme="minorHAnsi" w:cstheme="minorHAnsi"/>
          <w:color w:val="000000"/>
        </w:rPr>
        <w:pPrChange w:id="259" w:author="Autor">
          <w:pPr>
            <w:jc w:val="both"/>
          </w:pPr>
        </w:pPrChange>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 xml:space="preserve">NFP </w:t>
      </w:r>
      <w:del w:id="260" w:author="Autor">
        <w:r w:rsidRPr="00F43906" w:rsidDel="002B00CF">
          <w:rPr>
            <w:rFonts w:asciiTheme="minorHAnsi" w:eastAsiaTheme="minorHAnsi" w:hAnsiTheme="minorHAnsi" w:cstheme="minorHAnsi"/>
            <w:color w:val="000000"/>
          </w:rPr>
          <w:delText>bezodkladne po podpise</w:delText>
        </w:r>
      </w:del>
      <w:ins w:id="261" w:author="Autor">
        <w:r w:rsidR="002B00CF">
          <w:rPr>
            <w:rFonts w:asciiTheme="minorHAnsi" w:eastAsiaTheme="minorHAnsi" w:hAnsiTheme="minorHAnsi" w:cstheme="minorHAnsi"/>
            <w:color w:val="000000"/>
          </w:rPr>
          <w:t>podpísanej</w:t>
        </w:r>
      </w:ins>
      <w:r w:rsidRPr="00F43906">
        <w:rPr>
          <w:rFonts w:asciiTheme="minorHAnsi" w:eastAsiaTheme="minorHAnsi" w:hAnsiTheme="minorHAnsi" w:cstheme="minorHAnsi"/>
          <w:color w:val="000000"/>
        </w:rPr>
        <w:t xml:space="preserve"> štatutárnym orgánom</w:t>
      </w:r>
      <w:ins w:id="262" w:author="Autor">
        <w:r w:rsidR="002B00CF">
          <w:rPr>
            <w:rFonts w:asciiTheme="minorHAnsi" w:eastAsiaTheme="minorHAnsi" w:hAnsiTheme="minorHAnsi" w:cstheme="minorHAnsi"/>
            <w:color w:val="000000"/>
          </w:rPr>
          <w:t xml:space="preserve"> </w:t>
        </w:r>
        <w:r w:rsidR="002B00CF">
          <w:t>RO OP TP, resp. jeho oprávneným zástupcom, kvalifikovaným elektronickým podpisom s mandátnym certifikátom</w:t>
        </w:r>
        <w:r w:rsidR="002B00CF" w:rsidDel="001E5F0A">
          <w:t xml:space="preserve"> </w:t>
        </w:r>
        <w:r w:rsidR="002B00CF">
          <w:t>prostredníctvom evidencie Komunikácia v ITMS2014</w:t>
        </w:r>
        <w:r w:rsidR="002B00CF">
          <w:softHyphen/>
          <w:t>+ alebo iným vhodným spôsobom v termíne do 10  pracovných dní od splnenia všetkých podmienok uvedených v odsekoch a), b), c) tejto časti vyzvania</w:t>
        </w:r>
      </w:ins>
      <w:r w:rsidRPr="00F43906">
        <w:rPr>
          <w:rFonts w:asciiTheme="minorHAnsi" w:eastAsiaTheme="minorHAnsi" w:hAnsiTheme="minorHAnsi" w:cstheme="minorHAnsi"/>
          <w:color w:val="000000"/>
        </w:rPr>
        <w:t xml:space="preserve">. V zmysle zákona </w:t>
      </w:r>
      <w:del w:id="263" w:author="Autor">
        <w:r w:rsidRPr="00F43906" w:rsidDel="00D23D2F">
          <w:rPr>
            <w:rFonts w:asciiTheme="minorHAnsi" w:eastAsiaTheme="minorHAnsi" w:hAnsiTheme="minorHAnsi" w:cstheme="minorHAnsi"/>
            <w:color w:val="000000"/>
          </w:rPr>
          <w:delText xml:space="preserve">č. 305/2013 o elektronickej podobe výkonu pôsobnosti orgánov verejnej moci a o zmene a doplnení niektorých zákonov (zákon </w:delText>
        </w:r>
      </w:del>
      <w:r w:rsidRPr="00F43906">
        <w:rPr>
          <w:rFonts w:asciiTheme="minorHAnsi" w:eastAsiaTheme="minorHAnsi" w:hAnsiTheme="minorHAnsi" w:cstheme="minorHAnsi"/>
          <w:color w:val="000000"/>
        </w:rPr>
        <w:t>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del w:id="264" w:author="Autor">
        <w:r w:rsidR="00C304C4" w:rsidRPr="00F43906" w:rsidDel="00D23D2F">
          <w:rPr>
            <w:rFonts w:asciiTheme="minorHAnsi" w:eastAsiaTheme="minorHAnsi" w:hAnsiTheme="minorHAnsi" w:cstheme="minorHAnsi"/>
            <w:color w:val="000000"/>
          </w:rPr>
          <w:delText> </w:delText>
        </w:r>
      </w:del>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e</w:t>
      </w:r>
      <w:del w:id="265" w:author="Autor">
        <w:r w:rsidR="001057B3" w:rsidRPr="00F43906" w:rsidDel="00D23D2F">
          <w:rPr>
            <w:rFonts w:asciiTheme="minorHAnsi" w:eastAsiaTheme="minorHAnsi" w:hAnsiTheme="minorHAnsi" w:cstheme="minorHAnsi"/>
            <w:color w:val="000000"/>
          </w:rPr>
          <w:delText>)</w:delText>
        </w:r>
      </w:del>
      <w:r w:rsidR="001057B3" w:rsidRPr="00F43906">
        <w:rPr>
          <w:rFonts w:asciiTheme="minorHAnsi" w:eastAsiaTheme="minorHAnsi" w:hAnsiTheme="minorHAnsi" w:cstheme="minorHAnsi"/>
          <w:color w:val="000000"/>
        </w:rPr>
        <w:t xml:space="preserv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 xml:space="preserve">11.2016 zmluva o NFP vyhotovená v elektronickej podobe a zmluvné strany ju podpisujú kvalifikovaným elektronickým podpisom </w:t>
      </w:r>
      <w:del w:id="266" w:author="Autor">
        <w:r w:rsidRPr="00F43906" w:rsidDel="00D23D2F">
          <w:rPr>
            <w:rFonts w:asciiTheme="minorHAnsi" w:eastAsiaTheme="minorHAnsi" w:hAnsiTheme="minorHAnsi" w:cstheme="minorHAnsi"/>
            <w:color w:val="000000"/>
          </w:rPr>
          <w:delText>(na základe kvalifikovaného certifikátu,</w:delText>
        </w:r>
      </w:del>
      <w:ins w:id="267" w:author="Autor">
        <w:r w:rsidR="00D23D2F">
          <w:rPr>
            <w:rFonts w:asciiTheme="minorHAnsi" w:eastAsiaTheme="minorHAnsi" w:hAnsiTheme="minorHAnsi" w:cstheme="minorHAnsi"/>
            <w:color w:val="000000"/>
          </w:rPr>
          <w:t xml:space="preserve">s </w:t>
        </w:r>
      </w:ins>
      <w:r w:rsidRPr="00F43906">
        <w:rPr>
          <w:rFonts w:asciiTheme="minorHAnsi" w:eastAsiaTheme="minorHAnsi" w:hAnsiTheme="minorHAnsi" w:cstheme="minorHAnsi"/>
          <w:color w:val="000000"/>
        </w:rPr>
        <w:t xml:space="preserve"> mandátn</w:t>
      </w:r>
      <w:ins w:id="268" w:author="Autor">
        <w:r w:rsidR="00D23D2F">
          <w:rPr>
            <w:rFonts w:asciiTheme="minorHAnsi" w:eastAsiaTheme="minorHAnsi" w:hAnsiTheme="minorHAnsi" w:cstheme="minorHAnsi"/>
            <w:color w:val="000000"/>
          </w:rPr>
          <w:t>ym</w:t>
        </w:r>
      </w:ins>
      <w:del w:id="269" w:author="Autor">
        <w:r w:rsidRPr="00F43906" w:rsidDel="00D23D2F">
          <w:rPr>
            <w:rFonts w:asciiTheme="minorHAnsi" w:eastAsiaTheme="minorHAnsi" w:hAnsiTheme="minorHAnsi" w:cstheme="minorHAnsi"/>
            <w:color w:val="000000"/>
          </w:rPr>
          <w:delText>eho</w:delText>
        </w:r>
      </w:del>
      <w:r w:rsidRPr="00F43906">
        <w:rPr>
          <w:rFonts w:asciiTheme="minorHAnsi" w:eastAsiaTheme="minorHAnsi" w:hAnsiTheme="minorHAnsi" w:cstheme="minorHAnsi"/>
          <w:color w:val="000000"/>
        </w:rPr>
        <w:t xml:space="preserve"> certifikát</w:t>
      </w:r>
      <w:ins w:id="270" w:author="Autor">
        <w:r w:rsidR="00D23D2F">
          <w:rPr>
            <w:rFonts w:asciiTheme="minorHAnsi" w:eastAsiaTheme="minorHAnsi" w:hAnsiTheme="minorHAnsi" w:cstheme="minorHAnsi"/>
            <w:color w:val="000000"/>
          </w:rPr>
          <w:t>om</w:t>
        </w:r>
      </w:ins>
      <w:del w:id="271" w:author="Autor">
        <w:r w:rsidRPr="00F43906" w:rsidDel="00D23D2F">
          <w:rPr>
            <w:rFonts w:asciiTheme="minorHAnsi" w:eastAsiaTheme="minorHAnsi" w:hAnsiTheme="minorHAnsi" w:cstheme="minorHAnsi"/>
            <w:color w:val="000000"/>
          </w:rPr>
          <w:delText>u)</w:delText>
        </w:r>
      </w:del>
      <w:r w:rsidRPr="00F43906">
        <w:rPr>
          <w:rFonts w:asciiTheme="minorHAnsi" w:eastAsiaTheme="minorHAnsi" w:hAnsiTheme="minorHAnsi" w:cstheme="minorHAnsi"/>
          <w:color w:val="000000"/>
        </w:rPr>
        <w:t>.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 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4F7D49DD"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del w:id="272" w:author="Autor">
        <w:r w:rsidRPr="00F43906" w:rsidDel="000F7612">
          <w:rPr>
            <w:rFonts w:asciiTheme="minorHAnsi" w:eastAsiaTheme="minorHAnsi" w:hAnsiTheme="minorHAnsi" w:cstheme="minorHAnsi"/>
            <w:color w:val="000000"/>
          </w:rPr>
          <w:delText>Iba v</w:delText>
        </w:r>
      </w:del>
      <w:ins w:id="273" w:author="Autor">
        <w:r w:rsidR="000F7612">
          <w:rPr>
            <w:rFonts w:asciiTheme="minorHAnsi" w:eastAsiaTheme="minorHAnsi" w:hAnsiTheme="minorHAnsi" w:cstheme="minorHAnsi"/>
            <w:color w:val="000000"/>
          </w:rPr>
          <w:t>V</w:t>
        </w:r>
      </w:ins>
      <w:r w:rsidRPr="00F43906">
        <w:rPr>
          <w:rFonts w:asciiTheme="minorHAnsi" w:eastAsiaTheme="minorHAnsi" w:hAnsiTheme="minorHAnsi" w:cstheme="minorHAnsi"/>
          <w:color w:val="000000"/>
        </w:rPr>
        <w:t>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Pr="00F43906">
        <w:rPr>
          <w:rFonts w:asciiTheme="minorHAnsi" w:eastAsiaTheme="minorHAnsi" w:hAnsiTheme="minorHAnsi" w:cstheme="minorHAnsi"/>
          <w:color w:val="000000"/>
        </w:rPr>
        <w:t xml:space="preserve"> v </w:t>
      </w:r>
      <w:del w:id="274" w:author="Autor">
        <w:r w:rsidR="00E73428" w:rsidDel="000F7612">
          <w:rPr>
            <w:rFonts w:asciiTheme="minorHAnsi" w:eastAsiaTheme="minorHAnsi" w:hAnsiTheme="minorHAnsi" w:cstheme="minorHAnsi"/>
            <w:color w:val="000000"/>
          </w:rPr>
          <w:delText>písomnej</w:delText>
        </w:r>
        <w:r w:rsidR="00E73428" w:rsidRPr="00F43906" w:rsidDel="000F7612">
          <w:rPr>
            <w:rFonts w:asciiTheme="minorHAnsi" w:eastAsiaTheme="minorHAnsi" w:hAnsiTheme="minorHAnsi" w:cstheme="minorHAnsi"/>
            <w:color w:val="000000"/>
          </w:rPr>
          <w:delText xml:space="preserve"> </w:delText>
        </w:r>
      </w:del>
      <w:ins w:id="275" w:author="Autor">
        <w:r w:rsidR="000F7612">
          <w:rPr>
            <w:rFonts w:asciiTheme="minorHAnsi" w:eastAsiaTheme="minorHAnsi" w:hAnsiTheme="minorHAnsi" w:cstheme="minorHAnsi"/>
            <w:color w:val="000000"/>
          </w:rPr>
          <w:t>listinnej</w:t>
        </w:r>
        <w:r w:rsidR="000F7612" w:rsidRPr="00F43906">
          <w:rPr>
            <w:rFonts w:asciiTheme="minorHAnsi" w:eastAsiaTheme="minorHAnsi" w:hAnsiTheme="minorHAnsi" w:cstheme="minorHAnsi"/>
            <w:color w:val="000000"/>
          </w:rPr>
          <w:t xml:space="preserve"> </w:t>
        </w:r>
      </w:ins>
      <w:del w:id="276" w:author="Autor">
        <w:r w:rsidRPr="00F43906" w:rsidDel="000F7612">
          <w:rPr>
            <w:rFonts w:asciiTheme="minorHAnsi" w:eastAsiaTheme="minorHAnsi" w:hAnsiTheme="minorHAnsi" w:cstheme="minorHAnsi"/>
            <w:color w:val="000000"/>
          </w:rPr>
          <w:delText>forme</w:delText>
        </w:r>
      </w:del>
      <w:ins w:id="277" w:author="Autor">
        <w:r w:rsidR="000F7612">
          <w:rPr>
            <w:rFonts w:asciiTheme="minorHAnsi" w:eastAsiaTheme="minorHAnsi" w:hAnsiTheme="minorHAnsi" w:cstheme="minorHAnsi"/>
            <w:color w:val="000000"/>
          </w:rPr>
          <w:t>podobe</w:t>
        </w:r>
      </w:ins>
      <w:r w:rsidRPr="00F43906">
        <w:rPr>
          <w:rFonts w:asciiTheme="minorHAnsi" w:eastAsiaTheme="minorHAnsi" w:hAnsiTheme="minorHAnsi" w:cstheme="minorHAnsi"/>
          <w:color w:val="000000"/>
        </w:rPr>
        <w:t xml:space="preserve">. </w:t>
      </w:r>
      <w:ins w:id="278" w:author="Autor">
        <w:r w:rsidR="000F7612">
          <w:t xml:space="preserve">Každá zmluvná strana môže vopred prejaviť vôľu uzavrieť zmluvu o NFP v listinnej podobe. </w:t>
        </w:r>
      </w:ins>
      <w:r w:rsidRPr="00F43906">
        <w:rPr>
          <w:rFonts w:asciiTheme="minorHAnsi" w:eastAsiaTheme="minorHAnsi" w:hAnsiTheme="minorHAnsi" w:cstheme="minorHAnsi"/>
          <w:color w:val="000000"/>
        </w:rPr>
        <w:t>V tomto prípade RO OP TP zašle žiadateľovi návrh na uzavretie zmluvy o</w:t>
      </w:r>
      <w:del w:id="279" w:author="Autor">
        <w:r w:rsidR="00E73428" w:rsidDel="000F7612">
          <w:rPr>
            <w:rFonts w:asciiTheme="minorHAnsi" w:eastAsiaTheme="minorHAnsi" w:hAnsiTheme="minorHAnsi" w:cstheme="minorHAnsi"/>
            <w:color w:val="000000"/>
          </w:rPr>
          <w:delText xml:space="preserve"> </w:delText>
        </w:r>
      </w:del>
      <w:ins w:id="280" w:author="Autor">
        <w:r w:rsidR="000F7612">
          <w:rPr>
            <w:rFonts w:asciiTheme="minorHAnsi" w:eastAsiaTheme="minorHAnsi" w:hAnsiTheme="minorHAnsi" w:cstheme="minorHAnsi"/>
            <w:color w:val="000000"/>
          </w:rPr>
          <w:t> </w:t>
        </w:r>
      </w:ins>
      <w:r w:rsidRPr="00F43906">
        <w:rPr>
          <w:rFonts w:asciiTheme="minorHAnsi" w:eastAsiaTheme="minorHAnsi" w:hAnsiTheme="minorHAnsi" w:cstheme="minorHAnsi"/>
          <w:color w:val="000000"/>
        </w:rPr>
        <w:t>NFP</w:t>
      </w:r>
      <w:ins w:id="281" w:author="Autor">
        <w:r w:rsidR="000F7612">
          <w:rPr>
            <w:rFonts w:asciiTheme="minorHAnsi" w:eastAsiaTheme="minorHAnsi" w:hAnsiTheme="minorHAnsi" w:cstheme="minorHAnsi"/>
            <w:color w:val="000000"/>
          </w:rPr>
          <w:t xml:space="preserve">, </w:t>
        </w:r>
        <w:r w:rsidR="000F7612">
          <w:rPr>
            <w:rFonts w:asciiTheme="minorHAnsi" w:eastAsiaTheme="minorHAnsi" w:hAnsiTheme="minorHAnsi" w:cstheme="minorHAnsi"/>
          </w:rPr>
          <w:t xml:space="preserve">podpísaný </w:t>
        </w:r>
        <w:r w:rsidR="000F7612" w:rsidRPr="00230311">
          <w:rPr>
            <w:rFonts w:asciiTheme="minorHAnsi" w:eastAsiaTheme="minorHAnsi" w:hAnsiTheme="minorHAnsi" w:cstheme="minorHAnsi"/>
          </w:rPr>
          <w:t>štatutárnym orgánom</w:t>
        </w:r>
        <w:r w:rsidR="000F7612">
          <w:rPr>
            <w:rFonts w:asciiTheme="minorHAnsi" w:eastAsiaTheme="minorHAnsi" w:hAnsiTheme="minorHAnsi" w:cstheme="minorHAnsi"/>
          </w:rPr>
          <w:t xml:space="preserve"> </w:t>
        </w:r>
        <w:r w:rsidR="000F7612">
          <w:t>RO OP TP, resp. jeho oprávneným zástupcom,</w:t>
        </w:r>
      </w:ins>
      <w:r w:rsidRPr="00F43906">
        <w:rPr>
          <w:rFonts w:asciiTheme="minorHAnsi" w:eastAsiaTheme="minorHAnsi" w:hAnsiTheme="minorHAnsi" w:cstheme="minorHAnsi"/>
          <w:color w:val="000000"/>
        </w:rPr>
        <w:t xml:space="preserve">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rovnopisoch doporučenou poštou, alebo iným vhodným spôsobom</w:t>
      </w:r>
      <w:ins w:id="282" w:author="Autor">
        <w:r w:rsidR="000F7612">
          <w:rPr>
            <w:rFonts w:asciiTheme="minorHAnsi" w:eastAsiaTheme="minorHAnsi" w:hAnsiTheme="minorHAnsi" w:cstheme="minorHAnsi"/>
            <w:color w:val="000000"/>
          </w:rPr>
          <w:t xml:space="preserve"> </w:t>
        </w:r>
        <w:r w:rsidR="000F7612">
          <w:t>v termíne do 10  pracovných dní od splnenia všetkých podmienok uvedených v odsekoch a), b), c) tejto časti vyzvania</w:t>
        </w:r>
      </w:ins>
      <w:del w:id="283" w:author="Autor">
        <w:r w:rsidRPr="00F43906" w:rsidDel="000F7612">
          <w:rPr>
            <w:rFonts w:asciiTheme="minorHAnsi" w:eastAsiaTheme="minorHAnsi" w:hAnsiTheme="minorHAnsi" w:cstheme="minorHAnsi"/>
            <w:color w:val="000000"/>
          </w:rPr>
          <w:delText xml:space="preserve"> bezodkladne po podpise štatutárnym orgánom.</w:delText>
        </w:r>
      </w:del>
      <w:ins w:id="284" w:author="Autor">
        <w:r w:rsidR="000F7612">
          <w:rPr>
            <w:rFonts w:asciiTheme="minorHAnsi" w:eastAsiaTheme="minorHAnsi" w:hAnsiTheme="minorHAnsi" w:cstheme="minorHAnsi"/>
            <w:color w:val="000000"/>
          </w:rPr>
          <w:t>.</w:t>
        </w:r>
      </w:ins>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5881107D"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NFP zaniká dňom uplynutia lehoty určenej v tomto návrhu alebo doručením </w:t>
      </w:r>
      <w:ins w:id="285" w:author="Autor">
        <w:r w:rsidR="000F7612">
          <w:rPr>
            <w:rFonts w:asciiTheme="minorHAnsi" w:eastAsiaTheme="minorHAnsi" w:hAnsiTheme="minorHAnsi" w:cstheme="minorHAnsi"/>
            <w:color w:val="000000"/>
          </w:rPr>
          <w:t xml:space="preserve">písomného </w:t>
        </w:r>
      </w:ins>
      <w:r w:rsidRPr="00F43906">
        <w:rPr>
          <w:rFonts w:asciiTheme="minorHAnsi" w:eastAsiaTheme="minorHAnsi" w:hAnsiTheme="minorHAnsi" w:cstheme="minorHAnsi"/>
          <w:color w:val="000000"/>
        </w:rPr>
        <w:t>prejavu žiadateľa o odmietnutí návrhu na uzavretie zmluvy o</w:t>
      </w:r>
      <w:del w:id="286" w:author="Autor">
        <w:r w:rsidRPr="00F43906" w:rsidDel="000F7612">
          <w:rPr>
            <w:rFonts w:asciiTheme="minorHAnsi" w:eastAsiaTheme="minorHAnsi" w:hAnsiTheme="minorHAnsi" w:cstheme="minorHAnsi"/>
            <w:color w:val="000000"/>
          </w:rPr>
          <w:delText> </w:delText>
        </w:r>
      </w:del>
      <w:ins w:id="287" w:author="Autor">
        <w:r w:rsidR="000F7612">
          <w:rPr>
            <w:rFonts w:asciiTheme="minorHAnsi" w:eastAsiaTheme="minorHAnsi" w:hAnsiTheme="minorHAnsi" w:cstheme="minorHAnsi"/>
            <w:color w:val="000000"/>
          </w:rPr>
          <w:t> </w:t>
        </w:r>
      </w:ins>
      <w:r w:rsidRPr="00F43906">
        <w:rPr>
          <w:rFonts w:asciiTheme="minorHAnsi" w:eastAsiaTheme="minorHAnsi" w:hAnsiTheme="minorHAnsi" w:cstheme="minorHAnsi"/>
          <w:color w:val="000000"/>
        </w:rPr>
        <w:t>NFP</w:t>
      </w:r>
      <w:ins w:id="288" w:author="Autor">
        <w:r w:rsidR="000F7612">
          <w:rPr>
            <w:rFonts w:asciiTheme="minorHAnsi" w:eastAsiaTheme="minorHAnsi" w:hAnsiTheme="minorHAnsi" w:cstheme="minorHAnsi"/>
            <w:color w:val="000000"/>
          </w:rPr>
          <w:t xml:space="preserve"> riadiacemu </w:t>
        </w:r>
        <w:r w:rsidR="000F7612">
          <w:rPr>
            <w:rFonts w:asciiTheme="minorHAnsi" w:eastAsiaTheme="minorHAnsi" w:hAnsiTheme="minorHAnsi" w:cstheme="minorHAnsi"/>
            <w:color w:val="000000"/>
          </w:rPr>
          <w:lastRenderedPageBreak/>
          <w:t>orgánu OP TP</w:t>
        </w:r>
      </w:ins>
      <w:r w:rsidRPr="00F43906">
        <w:rPr>
          <w:rFonts w:asciiTheme="minorHAnsi" w:eastAsiaTheme="minorHAnsi" w:hAnsiTheme="minorHAnsi" w:cstheme="minorHAnsi"/>
          <w:color w:val="000000"/>
        </w:rPr>
        <w:t xml:space="preserve">.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3FB49529"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 xml:space="preserve">V prípade </w:t>
      </w:r>
      <w:del w:id="289" w:author="Autor">
        <w:r w:rsidR="00E73428" w:rsidDel="005929B8">
          <w:rPr>
            <w:rFonts w:asciiTheme="minorHAnsi" w:eastAsiaTheme="minorHAnsi" w:hAnsiTheme="minorHAnsi"/>
          </w:rPr>
          <w:delText>písomnej formy</w:delText>
        </w:r>
      </w:del>
      <w:ins w:id="290" w:author="Autor">
        <w:r w:rsidR="005929B8">
          <w:rPr>
            <w:rFonts w:asciiTheme="minorHAnsi" w:eastAsiaTheme="minorHAnsi" w:hAnsiTheme="minorHAnsi"/>
          </w:rPr>
          <w:t>listinnej podoby</w:t>
        </w:r>
      </w:ins>
      <w:r w:rsidR="00E73428">
        <w:rPr>
          <w:rFonts w:asciiTheme="minorHAnsi" w:eastAsiaTheme="minorHAnsi" w:hAnsiTheme="minorHAnsi"/>
        </w:rPr>
        <w:t xml:space="preserve">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3"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5951942E" w:rsidR="00AD5488" w:rsidRPr="00F43906" w:rsidRDefault="00D02756" w:rsidP="00AC293D">
      <w:pPr>
        <w:spacing w:before="120" w:after="120" w:line="240" w:lineRule="auto"/>
        <w:ind w:firstLine="426"/>
        <w:jc w:val="both"/>
        <w:rPr>
          <w:rFonts w:asciiTheme="minorHAnsi" w:hAnsiTheme="minorHAnsi" w:cstheme="minorHAnsi"/>
        </w:rPr>
      </w:pPr>
      <w:ins w:id="291" w:author="Autor">
        <w:r>
          <w:rPr>
            <w:rFonts w:asciiTheme="minorHAnsi" w:hAnsiTheme="minorHAnsi" w:cstheme="minorHAnsi"/>
          </w:rPr>
          <w:t>Zmluva o NFP nadobúda platnosť dňom jej podpisu obidvoma zmluvnými stranami.</w:t>
        </w:r>
      </w:ins>
      <w:del w:id="292" w:author="Autor">
        <w:r w:rsidR="00AD5488" w:rsidRPr="00F43906" w:rsidDel="00D02756">
          <w:rPr>
            <w:rFonts w:asciiTheme="minorHAnsi" w:hAnsiTheme="minorHAnsi" w:cstheme="minorHAnsi"/>
          </w:rPr>
          <w:delText>Deň doručenia prijatého návrhu na uza</w:delText>
        </w:r>
        <w:r w:rsidR="00681686" w:rsidRPr="00F43906" w:rsidDel="00D02756">
          <w:rPr>
            <w:rFonts w:asciiTheme="minorHAnsi" w:hAnsiTheme="minorHAnsi" w:cstheme="minorHAnsi"/>
          </w:rPr>
          <w:delText>vretie zmluvy o</w:delText>
        </w:r>
        <w:r w:rsidR="00E73428" w:rsidDel="00D02756">
          <w:rPr>
            <w:rFonts w:asciiTheme="minorHAnsi" w:hAnsiTheme="minorHAnsi" w:cstheme="minorHAnsi"/>
          </w:rPr>
          <w:delText xml:space="preserve"> </w:delText>
        </w:r>
        <w:r w:rsidR="00681686" w:rsidRPr="00F43906" w:rsidDel="00D02756">
          <w:rPr>
            <w:rFonts w:asciiTheme="minorHAnsi" w:hAnsiTheme="minorHAnsi" w:cstheme="minorHAnsi"/>
          </w:rPr>
          <w:delText xml:space="preserve">NFP </w:delText>
        </w:r>
        <w:r w:rsidR="00AD5488" w:rsidRPr="00F43906" w:rsidDel="00D02756">
          <w:rPr>
            <w:rFonts w:asciiTheme="minorHAnsi" w:hAnsiTheme="minorHAnsi" w:cstheme="minorHAnsi"/>
          </w:rPr>
          <w:delText>je dňom nadobudnutia platnosti a</w:delText>
        </w:r>
        <w:r w:rsidR="00E60409" w:rsidDel="00D02756">
          <w:rPr>
            <w:rFonts w:asciiTheme="minorHAnsi" w:hAnsiTheme="minorHAnsi" w:cstheme="minorHAnsi"/>
          </w:rPr>
          <w:delText> </w:delText>
        </w:r>
        <w:r w:rsidR="00AD5488" w:rsidRPr="00F43906" w:rsidDel="00D02756">
          <w:rPr>
            <w:rFonts w:asciiTheme="minorHAnsi" w:hAnsiTheme="minorHAnsi" w:cstheme="minorHAnsi"/>
          </w:rPr>
          <w:delText>zá</w:delText>
        </w:r>
        <w:r w:rsidR="00C62127" w:rsidRPr="00F43906" w:rsidDel="00D02756">
          <w:rPr>
            <w:rFonts w:asciiTheme="minorHAnsi" w:hAnsiTheme="minorHAnsi" w:cstheme="minorHAnsi"/>
          </w:rPr>
          <w:delText>roveň momentom uzavretia zmluvy o NFP.</w:delText>
        </w:r>
      </w:del>
      <w:r w:rsidR="00AD5488" w:rsidRPr="00F43906">
        <w:rPr>
          <w:rFonts w:asciiTheme="minorHAnsi" w:hAnsiTheme="minorHAnsi" w:cstheme="minorHAnsi"/>
        </w:rPr>
        <w:t xml:space="preserve"> </w:t>
      </w:r>
    </w:p>
    <w:p w14:paraId="0240E4AC" w14:textId="689D84C2"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OP TP zabezpečí v súlade s ustanoveniami zákona </w:t>
      </w:r>
      <w:ins w:id="293" w:author="Autor">
        <w:r w:rsidR="00284A91">
          <w:t>č. 211/2000 Z. z. o slobodnom prístupe k informáciám a o zmene a doplnení niektorých zákonov (zákon o slobode informácií) v znení neskorších predpisov</w:t>
        </w:r>
      </w:ins>
      <w:del w:id="294" w:author="Autor">
        <w:r w:rsidRPr="00F43906" w:rsidDel="00284A91">
          <w:rPr>
            <w:rFonts w:asciiTheme="minorHAnsi" w:hAnsiTheme="minorHAnsi" w:cstheme="minorHAnsi"/>
          </w:rPr>
          <w:delText>o slobode informácií</w:delText>
        </w:r>
      </w:del>
      <w:r w:rsidRPr="00F43906">
        <w:rPr>
          <w:rFonts w:asciiTheme="minorHAnsi" w:hAnsiTheme="minorHAnsi" w:cstheme="minorHAnsi"/>
        </w:rPr>
        <w:t xml:space="preserve">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w:t>
      </w:r>
      <w:ins w:id="295" w:author="Autor">
        <w:r w:rsidR="00D02756">
          <w:rPr>
            <w:rFonts w:asciiTheme="minorHAnsi" w:hAnsiTheme="minorHAnsi" w:cstheme="minorHAnsi"/>
          </w:rPr>
          <w:t xml:space="preserve">prvého </w:t>
        </w:r>
      </w:ins>
      <w:r w:rsidRPr="00F43906">
        <w:rPr>
          <w:rFonts w:asciiTheme="minorHAnsi" w:hAnsiTheme="minorHAnsi" w:cstheme="minorHAnsi"/>
        </w:rPr>
        <w:t>zverejnenia je deň účinnosti zmluvy o</w:t>
      </w:r>
      <w:r w:rsidR="00E60409">
        <w:rPr>
          <w:rFonts w:asciiTheme="minorHAnsi" w:hAnsiTheme="minorHAnsi" w:cstheme="minorHAnsi"/>
        </w:rPr>
        <w:t> </w:t>
      </w:r>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32DB2E00" w:rsidR="00AD5488"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w:t>
      </w:r>
      <w:r w:rsidR="00E60409">
        <w:rPr>
          <w:rFonts w:asciiTheme="minorHAnsi" w:hAnsiTheme="minorHAnsi" w:cstheme="minorHAnsi"/>
        </w:rPr>
        <w:t> </w:t>
      </w:r>
      <w:r w:rsidRPr="00F43906">
        <w:rPr>
          <w:rFonts w:asciiTheme="minorHAnsi" w:hAnsiTheme="minorHAnsi" w:cstheme="minorHAnsi"/>
        </w:rPr>
        <w:t>listom alebo iným vhodným spôsobom v nadväznosti na zvolenú formu komunikácie medzi RO</w:t>
      </w:r>
      <w:r w:rsidR="00E60409">
        <w:rPr>
          <w:rFonts w:asciiTheme="minorHAnsi" w:hAnsiTheme="minorHAnsi" w:cstheme="minorHAnsi"/>
        </w:rPr>
        <w:t> </w:t>
      </w:r>
      <w:r w:rsidR="008101C2" w:rsidRPr="00F43906">
        <w:rPr>
          <w:rFonts w:asciiTheme="minorHAnsi" w:hAnsiTheme="minorHAnsi" w:cstheme="minorHAnsi"/>
        </w:rPr>
        <w:t>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5FC853B9" w:rsidR="002F3C6C" w:rsidRPr="00F43906" w:rsidRDefault="002F3C6C" w:rsidP="00AC293D">
      <w:pPr>
        <w:spacing w:before="120" w:after="120" w:line="240" w:lineRule="auto"/>
        <w:ind w:firstLine="426"/>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7A3E48" w14:textId="2C203AF6"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w:t>
      </w:r>
      <w:ins w:id="296" w:author="Autor">
        <w:r w:rsidR="00284A91">
          <w:rPr>
            <w:rFonts w:asciiTheme="minorHAnsi" w:hAnsiTheme="minorHAnsi" w:cstheme="minorHAnsi"/>
          </w:rPr>
          <w:t>,</w:t>
        </w:r>
      </w:ins>
      <w:r w:rsidRPr="00F43906">
        <w:rPr>
          <w:rFonts w:asciiTheme="minorHAnsi" w:hAnsiTheme="minorHAnsi" w:cstheme="minorHAnsi"/>
        </w:rPr>
        <w:t xml:space="preserve"> ako aj podmienky a spôsob ukončovania zmluvného vzťahu</w:t>
      </w:r>
      <w:ins w:id="297" w:author="Autor">
        <w:r w:rsidR="00284A91">
          <w:rPr>
            <w:rFonts w:asciiTheme="minorHAnsi" w:hAnsiTheme="minorHAnsi" w:cstheme="minorHAnsi"/>
          </w:rPr>
          <w:t>,</w:t>
        </w:r>
      </w:ins>
      <w:r w:rsidRPr="00F43906">
        <w:rPr>
          <w:rFonts w:asciiTheme="minorHAnsi" w:hAnsiTheme="minorHAnsi" w:cstheme="minorHAnsi"/>
        </w:rPr>
        <w:t xml:space="preserve">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3320B265"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w:t>
      </w:r>
      <w:ins w:id="298" w:author="Autor">
        <w:r w:rsidR="00284A91">
          <w:rPr>
            <w:rFonts w:asciiTheme="minorHAnsi" w:hAnsiTheme="minorHAnsi" w:cstheme="minorHAnsi"/>
            <w:sz w:val="22"/>
            <w:szCs w:val="22"/>
          </w:rPr>
          <w:t xml:space="preserve"> a</w:t>
        </w:r>
      </w:ins>
      <w:del w:id="299" w:author="Autor">
        <w:r w:rsidRPr="00F43906" w:rsidDel="00284A91">
          <w:rPr>
            <w:rFonts w:asciiTheme="minorHAnsi" w:hAnsiTheme="minorHAnsi" w:cstheme="minorHAnsi"/>
            <w:sz w:val="22"/>
            <w:szCs w:val="22"/>
          </w:rPr>
          <w:delText>,</w:delText>
        </w:r>
      </w:del>
      <w:r w:rsidRPr="00F43906">
        <w:rPr>
          <w:rFonts w:asciiTheme="minorHAnsi" w:hAnsiTheme="minorHAnsi" w:cstheme="minorHAnsi"/>
          <w:sz w:val="22"/>
          <w:szCs w:val="22"/>
        </w:rPr>
        <w:t xml:space="preserve"> priezvisko.</w:t>
      </w:r>
    </w:p>
    <w:p w14:paraId="57D33DB2" w14:textId="1D80886C"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w:t>
      </w:r>
      <w:r w:rsidR="00E60409">
        <w:rPr>
          <w:rFonts w:asciiTheme="minorHAnsi" w:hAnsiTheme="minorHAnsi" w:cstheme="minorHAnsi"/>
        </w:rPr>
        <w:t> </w:t>
      </w:r>
      <w:r w:rsidRPr="00F43906">
        <w:rPr>
          <w:rFonts w:asciiTheme="minorHAnsi" w:hAnsiTheme="minorHAnsi" w:cstheme="minorHAnsi"/>
        </w:rPr>
        <w:t>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lastRenderedPageBreak/>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0BB5B7FD"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CKO na základe údajov získaných z ITMS 2014+ alebo v nevyhnutných prípadoch na základe žiadosti CKO poskytnutých od RO zverejňuje na svojom webovom sídle </w:t>
      </w:r>
      <w:ins w:id="300" w:author="Autor">
        <w:r w:rsidR="009756DD">
          <w:fldChar w:fldCharType="begin"/>
        </w:r>
        <w:r w:rsidR="009756DD">
          <w:instrText xml:space="preserve"> HYPERLINK "http://www.partnerskadohoda.gov.sk" </w:instrText>
        </w:r>
        <w:r w:rsidR="009756DD">
          <w:fldChar w:fldCharType="separate"/>
        </w:r>
        <w:r w:rsidR="009756DD" w:rsidRPr="00766DB4">
          <w:rPr>
            <w:rStyle w:val="Hypertextovprepojenie"/>
          </w:rPr>
          <w:t>www.partnerskadohoda.gov</w:t>
        </w:r>
        <w:r w:rsidR="009756DD" w:rsidRPr="00F90694">
          <w:rPr>
            <w:rStyle w:val="Hypertextovprepojenie"/>
          </w:rPr>
          <w:t>.sk</w:t>
        </w:r>
        <w:r w:rsidR="009756DD">
          <w:rPr>
            <w:rStyle w:val="Hypertextovprepojenie"/>
          </w:rPr>
          <w:fldChar w:fldCharType="end"/>
        </w:r>
        <w:r w:rsidR="009756DD">
          <w:rPr>
            <w:rStyle w:val="Hypertextovprepojenie"/>
          </w:rPr>
          <w:t xml:space="preserve"> </w:t>
        </w:r>
      </w:ins>
      <w:r w:rsidRPr="00F43906">
        <w:rPr>
          <w:rFonts w:asciiTheme="minorHAnsi" w:hAnsiTheme="minorHAnsi" w:cstheme="minorHAnsi"/>
        </w:rPr>
        <w:t>údaje o</w:t>
      </w:r>
      <w:del w:id="301" w:author="Autor">
        <w:r w:rsidRPr="00F43906" w:rsidDel="00242C7E">
          <w:rPr>
            <w:rFonts w:asciiTheme="minorHAnsi" w:hAnsiTheme="minorHAnsi" w:cstheme="minorHAnsi"/>
          </w:rPr>
          <w:delText> </w:delText>
        </w:r>
      </w:del>
      <w:ins w:id="302" w:author="Autor">
        <w:r w:rsidR="00242C7E">
          <w:rPr>
            <w:rFonts w:asciiTheme="minorHAnsi" w:hAnsiTheme="minorHAnsi" w:cstheme="minorHAnsi"/>
          </w:rPr>
          <w:t> </w:t>
        </w:r>
      </w:ins>
      <w:r w:rsidRPr="00F43906">
        <w:rPr>
          <w:rFonts w:asciiTheme="minorHAnsi" w:hAnsiTheme="minorHAnsi" w:cstheme="minorHAnsi"/>
        </w:rPr>
        <w:t>zmluvách</w:t>
      </w:r>
      <w:ins w:id="303" w:author="Autor">
        <w:r w:rsidR="00242C7E">
          <w:rPr>
            <w:rFonts w:asciiTheme="minorHAnsi" w:hAnsiTheme="minorHAnsi" w:cstheme="minorHAnsi"/>
          </w:rPr>
          <w:t xml:space="preserve"> o NFP</w:t>
        </w:r>
      </w:ins>
      <w:r w:rsidRPr="00F43906">
        <w:rPr>
          <w:rFonts w:asciiTheme="minorHAnsi" w:hAnsiTheme="minorHAnsi" w:cstheme="minorHAnsi"/>
        </w:rPr>
        <w:t>,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065925F3" w:rsidR="00202522" w:rsidRDefault="005F6426" w:rsidP="00AC293D">
      <w:pPr>
        <w:spacing w:before="120" w:after="120" w:line="240" w:lineRule="auto"/>
        <w:ind w:firstLine="357"/>
        <w:jc w:val="both"/>
      </w:pPr>
      <w:r>
        <w:t xml:space="preserve">RO OP TP zverejňuje bezodkladne po nadobudnutí právoplatnosti rozhodnutia o ŽoNFP prostredníctvom funkcionality ITMS2014+ spoločné hodnotiace hárky odborného hodnotenia ŽoNFP na webovom sídle </w:t>
      </w:r>
      <w:hyperlink r:id="rId34" w:history="1">
        <w:r w:rsidRPr="00DA5FB9">
          <w:rPr>
            <w:rStyle w:val="Hypertextovprepojenie"/>
          </w:rPr>
          <w:t>www.itms2014.sk</w:t>
        </w:r>
      </w:hyperlink>
      <w:r>
        <w:t>.</w:t>
      </w:r>
    </w:p>
    <w:p w14:paraId="25119D84" w14:textId="77777777" w:rsidR="004F0237" w:rsidRPr="00F43906" w:rsidRDefault="004F0237" w:rsidP="00AC293D">
      <w:pPr>
        <w:spacing w:before="120" w:after="120" w:line="240" w:lineRule="auto"/>
        <w:ind w:firstLine="357"/>
        <w:jc w:val="both"/>
        <w:rPr>
          <w:rFonts w:asciiTheme="minorHAnsi" w:hAnsiTheme="minorHAnsi" w:cstheme="minorHAnsi"/>
        </w:rPr>
      </w:pP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5C240EB9"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6E55C391"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r w:rsidR="00A948BE" w:rsidRPr="00F43906" w14:paraId="769ECE8F" w14:textId="77777777" w:rsidTr="00902AA7">
        <w:tc>
          <w:tcPr>
            <w:tcW w:w="4606" w:type="dxa"/>
            <w:shd w:val="clear" w:color="auto" w:fill="DBE5F1" w:themeFill="accent1" w:themeFillTint="33"/>
          </w:tcPr>
          <w:p w14:paraId="08C00F0D" w14:textId="77777777" w:rsidR="00A948BE" w:rsidRPr="00F43906" w:rsidRDefault="00A948BE" w:rsidP="00981E8D">
            <w:pPr>
              <w:jc w:val="both"/>
              <w:rPr>
                <w:rFonts w:asciiTheme="minorHAnsi" w:hAnsiTheme="minorHAnsi" w:cstheme="minorHAnsi"/>
              </w:rPr>
            </w:pPr>
          </w:p>
        </w:tc>
        <w:tc>
          <w:tcPr>
            <w:tcW w:w="4606" w:type="dxa"/>
            <w:shd w:val="clear" w:color="auto" w:fill="DBE5F1" w:themeFill="accent1" w:themeFillTint="33"/>
          </w:tcPr>
          <w:p w14:paraId="4B0E1740" w14:textId="77777777" w:rsidR="00A948BE" w:rsidRPr="00F43906" w:rsidRDefault="00A948BE" w:rsidP="00E412B9">
            <w:pPr>
              <w:jc w:val="both"/>
              <w:rPr>
                <w:rFonts w:asciiTheme="minorHAnsi" w:hAnsiTheme="minorHAnsi" w:cstheme="minorHAnsi"/>
              </w:rPr>
            </w:pPr>
          </w:p>
        </w:tc>
      </w:tr>
      <w:tr w:rsidR="00A948BE" w:rsidRPr="00F43906" w14:paraId="7E2A0AD2" w14:textId="77777777" w:rsidTr="00902AA7">
        <w:tc>
          <w:tcPr>
            <w:tcW w:w="4606" w:type="dxa"/>
            <w:shd w:val="clear" w:color="auto" w:fill="95B3D7" w:themeFill="accent1" w:themeFillTint="99"/>
          </w:tcPr>
          <w:p w14:paraId="71EC9CB7" w14:textId="7081A53A" w:rsidR="00A948BE" w:rsidRPr="00F43906" w:rsidRDefault="00A948BE" w:rsidP="00981E8D">
            <w:pPr>
              <w:jc w:val="both"/>
              <w:rPr>
                <w:rFonts w:asciiTheme="minorHAnsi" w:hAnsiTheme="minorHAnsi" w:cstheme="minorHAnsi"/>
              </w:rPr>
            </w:pPr>
            <w:r w:rsidRPr="00F43906">
              <w:rPr>
                <w:rFonts w:asciiTheme="minorHAnsi" w:hAnsiTheme="minorHAnsi" w:cstheme="minorHAnsi"/>
              </w:rPr>
              <w:lastRenderedPageBreak/>
              <w:t>Prioritná os: 1</w:t>
            </w:r>
          </w:p>
        </w:tc>
        <w:tc>
          <w:tcPr>
            <w:tcW w:w="4606" w:type="dxa"/>
            <w:shd w:val="clear" w:color="auto" w:fill="95B3D7" w:themeFill="accent1" w:themeFillTint="99"/>
          </w:tcPr>
          <w:p w14:paraId="1D451457" w14:textId="77C4390D" w:rsidR="00A948BE" w:rsidRPr="00F43906" w:rsidRDefault="00A948BE" w:rsidP="00E412B9">
            <w:pPr>
              <w:jc w:val="both"/>
              <w:rPr>
                <w:rFonts w:asciiTheme="minorHAnsi" w:hAnsiTheme="minorHAnsi" w:cstheme="minorHAnsi"/>
              </w:rPr>
            </w:pPr>
            <w:r w:rsidRPr="00F43906">
              <w:rPr>
                <w:rFonts w:asciiTheme="minorHAnsi" w:hAnsiTheme="minorHAnsi" w:cstheme="minorHAnsi"/>
              </w:rPr>
              <w:t>Prioritná os: 1</w:t>
            </w:r>
            <w:r>
              <w:rPr>
                <w:rFonts w:asciiTheme="minorHAnsi" w:hAnsiTheme="minorHAnsi" w:cstheme="minorHAnsi"/>
              </w:rPr>
              <w:t>3</w:t>
            </w:r>
          </w:p>
        </w:tc>
      </w:tr>
      <w:tr w:rsidR="00A948BE" w:rsidRPr="00F43906" w14:paraId="65AA317F" w14:textId="77777777" w:rsidTr="001132F4">
        <w:tc>
          <w:tcPr>
            <w:tcW w:w="4606" w:type="dxa"/>
            <w:shd w:val="clear" w:color="auto" w:fill="auto"/>
          </w:tcPr>
          <w:p w14:paraId="20B7127D" w14:textId="65443A84" w:rsidR="00A948BE" w:rsidRPr="00F43906" w:rsidRDefault="00A948BE"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A4CF6F0" w14:textId="4CBD8319" w:rsidR="00A948BE" w:rsidRPr="00F43906" w:rsidRDefault="00A948BE" w:rsidP="00E412B9">
            <w:pPr>
              <w:jc w:val="both"/>
              <w:rPr>
                <w:rFonts w:asciiTheme="minorHAnsi" w:hAnsiTheme="minorHAnsi" w:cstheme="minorHAnsi"/>
              </w:rPr>
            </w:pPr>
            <w:r w:rsidRPr="00F43906">
              <w:rPr>
                <w:rFonts w:asciiTheme="minorHAnsi" w:hAnsiTheme="minorHAnsi" w:cstheme="minorHAnsi"/>
              </w:rPr>
              <w:t>Špecifický cieľ: 1</w:t>
            </w:r>
            <w:r>
              <w:rPr>
                <w:rFonts w:asciiTheme="minorHAnsi" w:hAnsiTheme="minorHAnsi" w:cstheme="minorHAnsi"/>
              </w:rPr>
              <w:t>3.1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6B3C953F"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5"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6"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4C04D4ED" w:rsidR="00C304C4" w:rsidRPr="00F43906" w:rsidRDefault="00C477D6" w:rsidP="00AC293D">
      <w:pPr>
        <w:spacing w:before="120" w:after="120" w:line="240" w:lineRule="auto"/>
        <w:ind w:firstLine="357"/>
        <w:jc w:val="both"/>
        <w:rPr>
          <w:rFonts w:asciiTheme="minorHAnsi" w:hAnsiTheme="minorHAnsi" w:cstheme="minorHAnsi"/>
        </w:rPr>
      </w:pPr>
      <w:ins w:id="304" w:author="Autor">
        <w:r>
          <w:rPr>
            <w:rFonts w:asciiTheme="minorHAnsi" w:hAnsiTheme="minorHAnsi" w:cstheme="minorHAnsi"/>
          </w:rPr>
          <w:t xml:space="preserve">RO OP TP je oprávnený vyzvanie zmeniť alebo zrušiť. </w:t>
        </w:r>
      </w:ins>
      <w:r w:rsidR="0064229B" w:rsidRPr="00F43906">
        <w:rPr>
          <w:rFonts w:asciiTheme="minorHAnsi" w:hAnsiTheme="minorHAnsi" w:cstheme="minorHAnsi"/>
        </w:rPr>
        <w:t xml:space="preserve">Zmena </w:t>
      </w:r>
      <w:del w:id="305" w:author="Autor">
        <w:r w:rsidR="0064229B" w:rsidRPr="00F43906" w:rsidDel="00C477D6">
          <w:rPr>
            <w:rFonts w:asciiTheme="minorHAnsi" w:hAnsiTheme="minorHAnsi" w:cstheme="minorHAnsi"/>
          </w:rPr>
          <w:delText>a </w:delText>
        </w:r>
      </w:del>
      <w:ins w:id="306" w:author="Autor">
        <w:r>
          <w:rPr>
            <w:rFonts w:asciiTheme="minorHAnsi" w:hAnsiTheme="minorHAnsi" w:cstheme="minorHAnsi"/>
          </w:rPr>
          <w:t>alebo</w:t>
        </w:r>
        <w:r w:rsidRPr="00F43906">
          <w:rPr>
            <w:rFonts w:asciiTheme="minorHAnsi" w:hAnsiTheme="minorHAnsi" w:cstheme="minorHAnsi"/>
          </w:rPr>
          <w:t> </w:t>
        </w:r>
      </w:ins>
      <w:r w:rsidR="0064229B" w:rsidRPr="00F43906">
        <w:rPr>
          <w:rFonts w:asciiTheme="minorHAnsi" w:hAnsiTheme="minorHAnsi" w:cstheme="minorHAnsi"/>
        </w:rPr>
        <w:t xml:space="preserve">zrušenie vyzvania </w:t>
      </w:r>
      <w:del w:id="307" w:author="Autor">
        <w:r w:rsidR="0064229B" w:rsidRPr="00F43906" w:rsidDel="00C477D6">
          <w:rPr>
            <w:rFonts w:asciiTheme="minorHAnsi" w:hAnsiTheme="minorHAnsi" w:cstheme="minorHAnsi"/>
          </w:rPr>
          <w:delText xml:space="preserve">môžu </w:delText>
        </w:r>
      </w:del>
      <w:ins w:id="308" w:author="Autor">
        <w:r>
          <w:rPr>
            <w:rFonts w:asciiTheme="minorHAnsi" w:hAnsiTheme="minorHAnsi" w:cstheme="minorHAnsi"/>
          </w:rPr>
          <w:t>musia</w:t>
        </w:r>
        <w:r w:rsidRPr="00F43906">
          <w:rPr>
            <w:rFonts w:asciiTheme="minorHAnsi" w:hAnsiTheme="minorHAnsi" w:cstheme="minorHAnsi"/>
          </w:rPr>
          <w:t xml:space="preserve"> </w:t>
        </w:r>
      </w:ins>
      <w:r w:rsidR="0064229B" w:rsidRPr="00F43906">
        <w:rPr>
          <w:rFonts w:asciiTheme="minorHAnsi" w:hAnsiTheme="minorHAnsi" w:cstheme="minorHAnsi"/>
        </w:rPr>
        <w:t xml:space="preserve">byť vykonané v súlade </w:t>
      </w:r>
      <w:ins w:id="309" w:author="Autor">
        <w:r>
          <w:rPr>
            <w:rFonts w:asciiTheme="minorHAnsi" w:hAnsiTheme="minorHAnsi" w:cstheme="minorHAnsi"/>
          </w:rPr>
          <w:t xml:space="preserve">s </w:t>
        </w:r>
      </w:ins>
      <w:del w:id="310" w:author="Autor">
        <w:r w:rsidR="0064229B" w:rsidRPr="00F43906" w:rsidDel="00C477D6">
          <w:rPr>
            <w:rFonts w:asciiTheme="minorHAnsi" w:hAnsiTheme="minorHAnsi" w:cstheme="minorHAnsi"/>
          </w:rPr>
          <w:delText>s postupom uvedeným</w:delText>
        </w:r>
      </w:del>
      <w:ins w:id="311" w:author="Autor">
        <w:r>
          <w:rPr>
            <w:rFonts w:asciiTheme="minorHAnsi" w:hAnsiTheme="minorHAnsi" w:cstheme="minorHAnsi"/>
          </w:rPr>
          <w:t>ustanoveniami</w:t>
        </w:r>
      </w:ins>
      <w:r w:rsidR="0064229B" w:rsidRPr="00F43906">
        <w:rPr>
          <w:rFonts w:asciiTheme="minorHAnsi" w:hAnsiTheme="minorHAnsi" w:cstheme="minorHAnsi"/>
        </w:rPr>
        <w:t xml:space="preserve"> </w:t>
      </w:r>
      <w:del w:id="312" w:author="Autor">
        <w:r w:rsidR="0064229B" w:rsidRPr="00F43906" w:rsidDel="00C477D6">
          <w:rPr>
            <w:rFonts w:asciiTheme="minorHAnsi" w:hAnsiTheme="minorHAnsi" w:cstheme="minorHAnsi"/>
          </w:rPr>
          <w:delText xml:space="preserve">v </w:delText>
        </w:r>
      </w:del>
      <w:r w:rsidR="0064229B" w:rsidRPr="00F43906">
        <w:rPr>
          <w:rFonts w:asciiTheme="minorHAnsi" w:hAnsiTheme="minorHAnsi" w:cstheme="minorHAnsi"/>
        </w:rPr>
        <w:t xml:space="preserve">§ 17 ods. 6 až 8 zákona </w:t>
      </w:r>
      <w:ins w:id="313" w:author="Autor">
        <w:r>
          <w:rPr>
            <w:rFonts w:asciiTheme="minorHAnsi" w:hAnsiTheme="minorHAnsi" w:cstheme="minorHAnsi"/>
          </w:rPr>
          <w:t xml:space="preserve">č. 292/2014 Z.z. </w:t>
        </w:r>
      </w:ins>
      <w:r w:rsidR="0064229B" w:rsidRPr="00F43906">
        <w:rPr>
          <w:rFonts w:asciiTheme="minorHAnsi" w:hAnsiTheme="minorHAnsi" w:cstheme="minorHAnsi"/>
        </w:rPr>
        <w:t xml:space="preserve">o príspevku </w:t>
      </w:r>
      <w:ins w:id="314" w:author="Autor">
        <w:r>
          <w:rPr>
            <w:rFonts w:asciiTheme="minorHAnsi" w:hAnsiTheme="minorHAnsi" w:cstheme="minorHAnsi"/>
          </w:rPr>
          <w:t xml:space="preserve">poskytovanom </w:t>
        </w:r>
      </w:ins>
      <w:r w:rsidR="0064229B" w:rsidRPr="00F43906">
        <w:rPr>
          <w:rFonts w:asciiTheme="minorHAnsi" w:hAnsiTheme="minorHAnsi" w:cs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0064229B" w:rsidRPr="00F43906">
        <w:rPr>
          <w:rFonts w:asciiTheme="minorHAnsi" w:hAnsiTheme="minorHAnsi" w:cstheme="minorHAnsi"/>
        </w:rPr>
        <w:t xml:space="preserve"> s ohľadom na dopad navrhovanej zmeny na žiadateľa.</w:t>
      </w:r>
      <w:ins w:id="315" w:author="Autor">
        <w:r>
          <w:rPr>
            <w:rFonts w:asciiTheme="minorHAnsi" w:hAnsiTheme="minorHAnsi" w:cstheme="minorHAnsi"/>
          </w:rPr>
          <w:t xml:space="preserve"> </w:t>
        </w:r>
        <w:r>
          <w:t>RO OP TP zverejňuje informácie o zmene alebo zrušení vyzvania na svojom webovom sídle.</w:t>
        </w:r>
      </w:ins>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E60409"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70D57">
        <w:rPr>
          <w:rFonts w:asciiTheme="minorHAnsi" w:hAnsiTheme="minorHAnsi"/>
          <w:bCs/>
          <w:iCs/>
          <w:sz w:val="22"/>
          <w:szCs w:val="22"/>
        </w:rPr>
        <w:t xml:space="preserve">Informácia pre žiadateľov o nenávratný finančný príspevok / o príspevok, ktorá je zverejnená na webovom sídle </w:t>
      </w:r>
      <w:hyperlink r:id="rId37" w:history="1">
        <w:r w:rsidRPr="00870D57">
          <w:rPr>
            <w:rStyle w:val="Hypertextovprepojenie"/>
            <w:rFonts w:asciiTheme="minorHAnsi" w:hAnsiTheme="minorHAnsi"/>
            <w:bCs/>
            <w:iCs/>
            <w:sz w:val="22"/>
            <w:szCs w:val="22"/>
          </w:rPr>
          <w:t>http://www.olaf.vlada.gov.sk/system-vcasneho-odhalovania-rizika-a-vylucenia-edes/</w:t>
        </w:r>
      </w:hyperlink>
      <w:r w:rsidR="003C5B13" w:rsidRPr="00E60409">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02A9163C"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95444C">
        <w:rPr>
          <w:rFonts w:asciiTheme="minorHAnsi" w:hAnsiTheme="minorHAnsi" w:cstheme="minorHAnsi"/>
          <w:bCs/>
          <w:iCs/>
          <w:sz w:val="22"/>
          <w:szCs w:val="22"/>
        </w:rPr>
        <w:t xml:space="preserve"> - </w:t>
      </w:r>
      <w:r w:rsidR="0095444C" w:rsidRPr="00870D57">
        <w:rPr>
          <w:rFonts w:asciiTheme="minorHAnsi" w:hAnsiTheme="minorHAnsi" w:cstheme="minorHAnsi"/>
          <w:b/>
          <w:bCs/>
          <w:iCs/>
          <w:sz w:val="22"/>
          <w:szCs w:val="22"/>
        </w:rPr>
        <w:t>aktualizovaný</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00CA8A1B"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Vzor Výzvy na doplnenie ŽoNFP</w:t>
      </w:r>
      <w:ins w:id="316" w:author="Autor">
        <w:r w:rsidR="008007FB">
          <w:rPr>
            <w:rFonts w:asciiTheme="minorHAnsi" w:hAnsiTheme="minorHAnsi" w:cstheme="minorHAnsi"/>
            <w:bCs/>
            <w:iCs/>
            <w:sz w:val="22"/>
            <w:szCs w:val="22"/>
          </w:rPr>
          <w:t xml:space="preserve"> - </w:t>
        </w:r>
        <w:r w:rsidR="008007FB" w:rsidRPr="008007FB">
          <w:rPr>
            <w:rFonts w:asciiTheme="minorHAnsi" w:hAnsiTheme="minorHAnsi" w:cstheme="minorHAnsi"/>
            <w:b/>
            <w:bCs/>
            <w:iCs/>
            <w:sz w:val="22"/>
            <w:szCs w:val="22"/>
            <w:rPrChange w:id="317" w:author="Autor">
              <w:rPr>
                <w:rFonts w:asciiTheme="minorHAnsi" w:hAnsiTheme="minorHAnsi" w:cstheme="minorHAnsi"/>
                <w:bCs/>
                <w:iCs/>
                <w:sz w:val="22"/>
                <w:szCs w:val="22"/>
              </w:rPr>
            </w:rPrChange>
          </w:rPr>
          <w:t>aktualizovaný</w:t>
        </w:r>
      </w:ins>
      <w:r w:rsidR="005218D6" w:rsidRPr="00F43906">
        <w:rPr>
          <w:rFonts w:asciiTheme="minorHAnsi" w:hAnsiTheme="minorHAnsi" w:cstheme="minorHAnsi"/>
          <w:bCs/>
          <w:iCs/>
          <w:sz w:val="22"/>
          <w:szCs w:val="22"/>
        </w:rPr>
        <w:t>.</w:t>
      </w:r>
    </w:p>
    <w:sectPr w:rsidR="006C4A28" w:rsidRPr="00F43906" w:rsidSect="00E5128F">
      <w:headerReference w:type="default" r:id="rId38"/>
      <w:footerReference w:type="default" r:id="rId39"/>
      <w:headerReference w:type="first" r:id="rId40"/>
      <w:footerReference w:type="first" r:id="rId4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1DA5A" w14:textId="77777777" w:rsidR="000711CB" w:rsidRDefault="000711CB" w:rsidP="00784ECE">
      <w:pPr>
        <w:spacing w:after="0" w:line="240" w:lineRule="auto"/>
      </w:pPr>
      <w:r>
        <w:separator/>
      </w:r>
    </w:p>
  </w:endnote>
  <w:endnote w:type="continuationSeparator" w:id="0">
    <w:p w14:paraId="21EEEF06" w14:textId="77777777" w:rsidR="000711CB" w:rsidRDefault="000711C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30D4FC04" w:rsidR="00B327FC" w:rsidRDefault="00B327FC">
        <w:pPr>
          <w:pStyle w:val="Pta"/>
          <w:jc w:val="center"/>
        </w:pPr>
        <w:r>
          <w:fldChar w:fldCharType="begin"/>
        </w:r>
        <w:r>
          <w:instrText>PAGE   \* MERGEFORMAT</w:instrText>
        </w:r>
        <w:r>
          <w:fldChar w:fldCharType="separate"/>
        </w:r>
        <w:r w:rsidR="00460953">
          <w:rPr>
            <w:noProof/>
          </w:rPr>
          <w:t>1</w:t>
        </w:r>
        <w:r>
          <w:fldChar w:fldCharType="end"/>
        </w:r>
      </w:p>
    </w:sdtContent>
  </w:sdt>
  <w:p w14:paraId="628F27A7" w14:textId="77777777" w:rsidR="00B327FC" w:rsidRDefault="00B327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B327FC" w:rsidRDefault="00B327FC"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89FB097"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B327FC" w:rsidRDefault="00B327FC"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B327FC" w:rsidRDefault="00B327FC" w:rsidP="00F4420F">
    <w:pPr>
      <w:pStyle w:val="Pta"/>
    </w:pPr>
  </w:p>
  <w:p w14:paraId="71157559" w14:textId="77777777" w:rsidR="00B327FC" w:rsidRDefault="00B327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516A6" w14:textId="77777777" w:rsidR="000711CB" w:rsidRDefault="000711CB" w:rsidP="00784ECE">
      <w:pPr>
        <w:spacing w:after="0" w:line="240" w:lineRule="auto"/>
      </w:pPr>
      <w:r>
        <w:separator/>
      </w:r>
    </w:p>
  </w:footnote>
  <w:footnote w:type="continuationSeparator" w:id="0">
    <w:p w14:paraId="67EBB7C1" w14:textId="77777777" w:rsidR="000711CB" w:rsidRDefault="000711CB" w:rsidP="00784ECE">
      <w:pPr>
        <w:spacing w:after="0" w:line="240" w:lineRule="auto"/>
      </w:pPr>
      <w:r>
        <w:continuationSeparator/>
      </w:r>
    </w:p>
  </w:footnote>
  <w:footnote w:id="1">
    <w:p w14:paraId="5760F6AC" w14:textId="6CC5AF2B" w:rsidR="00B327FC" w:rsidRPr="004A19CB" w:rsidRDefault="00B327FC"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573A8FDA" w:rsidR="00B327FC" w:rsidRDefault="00B327FC" w:rsidP="00593491">
      <w:pPr>
        <w:pStyle w:val="Textpoznmkypodiarou"/>
        <w:jc w:val="both"/>
      </w:pPr>
      <w:r>
        <w:rPr>
          <w:rStyle w:val="Odkaznapoznmkupodiarou"/>
        </w:rPr>
        <w:footnoteRef/>
      </w:r>
      <w:r>
        <w:t xml:space="preserve"> </w:t>
      </w:r>
      <w:r w:rsidRPr="00870D57">
        <w:rPr>
          <w:rFonts w:asciiTheme="minorHAnsi" w:hAnsiTheme="minorHAnsi"/>
          <w:sz w:val="16"/>
          <w:szCs w:val="16"/>
        </w:rPr>
        <w:t xml:space="preserve">Overenie podmienky </w:t>
      </w:r>
      <w:del w:id="206" w:author="Autor">
        <w:r w:rsidRPr="00870D57" w:rsidDel="002408D5">
          <w:rPr>
            <w:rFonts w:asciiTheme="minorHAnsi" w:hAnsiTheme="minorHAnsi"/>
            <w:sz w:val="16"/>
            <w:szCs w:val="16"/>
          </w:rPr>
          <w:delText>nebyť dlžníkom poistného na zdravotnom poistení a na sociálnom poistení a </w:delText>
        </w:r>
      </w:del>
      <w:r w:rsidRPr="00870D57">
        <w:rPr>
          <w:rFonts w:asciiTheme="minorHAnsi" w:hAnsiTheme="minorHAnsi"/>
          <w:sz w:val="16"/>
          <w:szCs w:val="16"/>
        </w:rPr>
        <w:t>byť bezúhonný nie je možné zo strany žiadateľa uskutočniť prostredníctvom ITMS2014+ z dôvodu legislatívnych obmedzení.</w:t>
      </w:r>
      <w:r>
        <w:t xml:space="preserve"> </w:t>
      </w:r>
    </w:p>
  </w:footnote>
  <w:footnote w:id="3">
    <w:p w14:paraId="3DE414BA" w14:textId="77777777" w:rsidR="00B327FC" w:rsidRDefault="00B327FC"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B327FC" w:rsidRPr="00F43906" w:rsidRDefault="00B327FC">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60800" behindDoc="0" locked="0" layoutInCell="1" allowOverlap="1" wp14:anchorId="0B2EB6AB" wp14:editId="3600651D">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B327FC" w:rsidRDefault="00B327FC">
    <w:pPr>
      <w:pStyle w:val="Hlavika"/>
      <w:rPr>
        <w:rFonts w:asciiTheme="minorHAnsi" w:hAnsiTheme="minorHAnsi"/>
        <w:sz w:val="22"/>
        <w:szCs w:val="22"/>
      </w:rPr>
    </w:pPr>
  </w:p>
  <w:p w14:paraId="36D3C7B3" w14:textId="00B75529" w:rsidR="00B327FC" w:rsidRDefault="00B327FC">
    <w:pPr>
      <w:pStyle w:val="Hlavika"/>
      <w:rPr>
        <w:rFonts w:asciiTheme="minorHAnsi" w:hAnsiTheme="minorHAnsi"/>
      </w:rPr>
    </w:pPr>
    <w:r>
      <w:rPr>
        <w:rFonts w:asciiTheme="minorHAnsi" w:hAnsiTheme="minorHAnsi"/>
        <w:sz w:val="22"/>
        <w:szCs w:val="22"/>
      </w:rPr>
      <w:t xml:space="preserve">                                            Konsolidovaná verzia po zmene č. </w:t>
    </w:r>
    <w:del w:id="318" w:author="Autor">
      <w:r w:rsidDel="000D183F">
        <w:rPr>
          <w:rFonts w:asciiTheme="minorHAnsi" w:hAnsiTheme="minorHAnsi"/>
          <w:sz w:val="22"/>
          <w:szCs w:val="22"/>
        </w:rPr>
        <w:delText>7</w:delText>
      </w:r>
      <w:r w:rsidRPr="00090615" w:rsidDel="000D183F">
        <w:rPr>
          <w:rFonts w:asciiTheme="minorHAnsi" w:hAnsiTheme="minorHAnsi"/>
          <w:sz w:val="22"/>
          <w:szCs w:val="22"/>
        </w:rPr>
        <w:delText xml:space="preserve"> </w:delText>
      </w:r>
    </w:del>
    <w:ins w:id="319" w:author="Autor">
      <w:r>
        <w:rPr>
          <w:rFonts w:asciiTheme="minorHAnsi" w:hAnsiTheme="minorHAnsi"/>
          <w:sz w:val="22"/>
          <w:szCs w:val="22"/>
        </w:rPr>
        <w:t>8</w:t>
      </w:r>
      <w:r w:rsidRPr="00090615">
        <w:rPr>
          <w:rFonts w:asciiTheme="minorHAnsi" w:hAnsiTheme="minorHAnsi"/>
          <w:sz w:val="22"/>
          <w:szCs w:val="22"/>
        </w:rPr>
        <w:t xml:space="preserve"> </w:t>
      </w:r>
    </w:ins>
    <w:r w:rsidRPr="00090615">
      <w:rPr>
        <w:rFonts w:asciiTheme="minorHAnsi" w:hAnsiTheme="minorHAnsi"/>
        <w:sz w:val="22"/>
        <w:szCs w:val="22"/>
      </w:rPr>
      <w:t>z</w:t>
    </w:r>
    <w:del w:id="320" w:author="Autor">
      <w:r w:rsidDel="00823C84">
        <w:rPr>
          <w:rFonts w:asciiTheme="minorHAnsi" w:hAnsiTheme="minorHAnsi"/>
          <w:sz w:val="22"/>
          <w:szCs w:val="22"/>
        </w:rPr>
        <w:delText>o</w:delText>
      </w:r>
    </w:del>
    <w:r w:rsidRPr="00090615">
      <w:rPr>
        <w:rFonts w:asciiTheme="minorHAnsi" w:hAnsiTheme="minorHAnsi"/>
        <w:sz w:val="22"/>
        <w:szCs w:val="22"/>
      </w:rPr>
      <w:t> </w:t>
    </w:r>
    <w:del w:id="321" w:author="Autor">
      <w:r w:rsidDel="00460953">
        <w:rPr>
          <w:rFonts w:asciiTheme="minorHAnsi" w:hAnsiTheme="minorHAnsi"/>
          <w:sz w:val="22"/>
          <w:szCs w:val="22"/>
        </w:rPr>
        <w:delText>1</w:delText>
      </w:r>
    </w:del>
    <w:ins w:id="322" w:author="Autor">
      <w:r w:rsidR="00460953">
        <w:rPr>
          <w:rFonts w:asciiTheme="minorHAnsi" w:hAnsiTheme="minorHAnsi"/>
          <w:sz w:val="22"/>
          <w:szCs w:val="22"/>
        </w:rPr>
        <w:t>30</w:t>
      </w:r>
    </w:ins>
    <w:del w:id="323" w:author="Autor">
      <w:r w:rsidDel="00460953">
        <w:rPr>
          <w:rFonts w:asciiTheme="minorHAnsi" w:hAnsiTheme="minorHAnsi"/>
          <w:sz w:val="22"/>
          <w:szCs w:val="22"/>
        </w:rPr>
        <w:delText>4</w:delText>
      </w:r>
    </w:del>
    <w:r>
      <w:rPr>
        <w:rFonts w:asciiTheme="minorHAnsi" w:hAnsiTheme="minorHAnsi"/>
        <w:sz w:val="22"/>
        <w:szCs w:val="22"/>
      </w:rPr>
      <w:t>. 0</w:t>
    </w:r>
    <w:del w:id="324" w:author="Autor">
      <w:r w:rsidDel="00460953">
        <w:rPr>
          <w:rFonts w:asciiTheme="minorHAnsi" w:hAnsiTheme="minorHAnsi"/>
          <w:sz w:val="22"/>
          <w:szCs w:val="22"/>
        </w:rPr>
        <w:delText>4</w:delText>
      </w:r>
    </w:del>
    <w:ins w:id="325" w:author="Autor">
      <w:r w:rsidR="00460953">
        <w:rPr>
          <w:rFonts w:asciiTheme="minorHAnsi" w:hAnsiTheme="minorHAnsi"/>
          <w:sz w:val="22"/>
          <w:szCs w:val="22"/>
        </w:rPr>
        <w:t>7</w:t>
      </w:r>
    </w:ins>
    <w:r>
      <w:rPr>
        <w:rFonts w:asciiTheme="minorHAnsi" w:hAnsiTheme="minorHAnsi"/>
        <w:sz w:val="22"/>
        <w:szCs w:val="22"/>
      </w:rPr>
      <w:t>. 2021</w:t>
    </w:r>
  </w:p>
  <w:p w14:paraId="75A0F3BE" w14:textId="77777777" w:rsidR="00B327FC" w:rsidRPr="00005728" w:rsidRDefault="00B327FC">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B327FC" w:rsidRDefault="00B327FC">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4"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0"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8"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6"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7"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0"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2"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3"/>
  </w:num>
  <w:num w:numId="2">
    <w:abstractNumId w:val="7"/>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42"/>
  </w:num>
  <w:num w:numId="6">
    <w:abstractNumId w:val="12"/>
  </w:num>
  <w:num w:numId="7">
    <w:abstractNumId w:val="29"/>
  </w:num>
  <w:num w:numId="8">
    <w:abstractNumId w:val="41"/>
  </w:num>
  <w:num w:numId="9">
    <w:abstractNumId w:val="32"/>
  </w:num>
  <w:num w:numId="10">
    <w:abstractNumId w:val="27"/>
  </w:num>
  <w:num w:numId="11">
    <w:abstractNumId w:val="26"/>
  </w:num>
  <w:num w:numId="12">
    <w:abstractNumId w:val="1"/>
  </w:num>
  <w:num w:numId="13">
    <w:abstractNumId w:val="6"/>
  </w:num>
  <w:num w:numId="14">
    <w:abstractNumId w:val="4"/>
  </w:num>
  <w:num w:numId="15">
    <w:abstractNumId w:val="5"/>
  </w:num>
  <w:num w:numId="16">
    <w:abstractNumId w:val="24"/>
  </w:num>
  <w:num w:numId="17">
    <w:abstractNumId w:val="34"/>
  </w:num>
  <w:num w:numId="18">
    <w:abstractNumId w:val="39"/>
  </w:num>
  <w:num w:numId="19">
    <w:abstractNumId w:val="9"/>
  </w:num>
  <w:num w:numId="20">
    <w:abstractNumId w:val="35"/>
  </w:num>
  <w:num w:numId="21">
    <w:abstractNumId w:val="10"/>
  </w:num>
  <w:num w:numId="22">
    <w:abstractNumId w:val="23"/>
  </w:num>
  <w:num w:numId="23">
    <w:abstractNumId w:val="31"/>
  </w:num>
  <w:num w:numId="24">
    <w:abstractNumId w:val="8"/>
  </w:num>
  <w:num w:numId="25">
    <w:abstractNumId w:val="20"/>
  </w:num>
  <w:num w:numId="26">
    <w:abstractNumId w:val="3"/>
  </w:num>
  <w:num w:numId="27">
    <w:abstractNumId w:val="40"/>
  </w:num>
  <w:num w:numId="28">
    <w:abstractNumId w:val="2"/>
  </w:num>
  <w:num w:numId="29">
    <w:abstractNumId w:val="25"/>
  </w:num>
  <w:num w:numId="30">
    <w:abstractNumId w:val="37"/>
  </w:num>
  <w:num w:numId="31">
    <w:abstractNumId w:val="36"/>
  </w:num>
  <w:num w:numId="32">
    <w:abstractNumId w:val="16"/>
  </w:num>
  <w:num w:numId="33">
    <w:abstractNumId w:val="13"/>
  </w:num>
  <w:num w:numId="34">
    <w:abstractNumId w:val="19"/>
  </w:num>
  <w:num w:numId="35">
    <w:abstractNumId w:val="30"/>
  </w:num>
  <w:num w:numId="36">
    <w:abstractNumId w:val="14"/>
  </w:num>
  <w:num w:numId="37">
    <w:abstractNumId w:val="28"/>
  </w:num>
  <w:num w:numId="38">
    <w:abstractNumId w:val="17"/>
  </w:num>
  <w:num w:numId="39">
    <w:abstractNumId w:val="11"/>
  </w:num>
  <w:num w:numId="40">
    <w:abstractNumId w:val="0"/>
  </w:num>
  <w:num w:numId="41">
    <w:abstractNumId w:val="22"/>
  </w:num>
  <w:num w:numId="42">
    <w:abstractNumId w:val="21"/>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977"/>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052E"/>
    <w:rsid w:val="000474CA"/>
    <w:rsid w:val="00051690"/>
    <w:rsid w:val="00054C55"/>
    <w:rsid w:val="00062976"/>
    <w:rsid w:val="0006409B"/>
    <w:rsid w:val="00065C12"/>
    <w:rsid w:val="000711CB"/>
    <w:rsid w:val="0007128B"/>
    <w:rsid w:val="000712AB"/>
    <w:rsid w:val="00074EE3"/>
    <w:rsid w:val="000759C3"/>
    <w:rsid w:val="00081FF1"/>
    <w:rsid w:val="00085BAC"/>
    <w:rsid w:val="00086D4C"/>
    <w:rsid w:val="00090615"/>
    <w:rsid w:val="00091658"/>
    <w:rsid w:val="000A2314"/>
    <w:rsid w:val="000A7342"/>
    <w:rsid w:val="000C1666"/>
    <w:rsid w:val="000C35D2"/>
    <w:rsid w:val="000C6BA0"/>
    <w:rsid w:val="000C6F15"/>
    <w:rsid w:val="000D0982"/>
    <w:rsid w:val="000D0C57"/>
    <w:rsid w:val="000D183F"/>
    <w:rsid w:val="000D544C"/>
    <w:rsid w:val="000D59DA"/>
    <w:rsid w:val="000D621C"/>
    <w:rsid w:val="000D68BA"/>
    <w:rsid w:val="000E243E"/>
    <w:rsid w:val="000E34FE"/>
    <w:rsid w:val="000F0000"/>
    <w:rsid w:val="000F6445"/>
    <w:rsid w:val="000F6829"/>
    <w:rsid w:val="000F7612"/>
    <w:rsid w:val="00101010"/>
    <w:rsid w:val="0010553E"/>
    <w:rsid w:val="001057B3"/>
    <w:rsid w:val="00110531"/>
    <w:rsid w:val="00110D8A"/>
    <w:rsid w:val="00110F51"/>
    <w:rsid w:val="00111F58"/>
    <w:rsid w:val="001132F4"/>
    <w:rsid w:val="001161BD"/>
    <w:rsid w:val="001223FA"/>
    <w:rsid w:val="00122D9B"/>
    <w:rsid w:val="001232A8"/>
    <w:rsid w:val="001239D6"/>
    <w:rsid w:val="00124436"/>
    <w:rsid w:val="00126ED2"/>
    <w:rsid w:val="00127175"/>
    <w:rsid w:val="00127433"/>
    <w:rsid w:val="001424C6"/>
    <w:rsid w:val="001508E8"/>
    <w:rsid w:val="00152CFB"/>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14EB"/>
    <w:rsid w:val="00222202"/>
    <w:rsid w:val="00232449"/>
    <w:rsid w:val="00232F1A"/>
    <w:rsid w:val="002366FB"/>
    <w:rsid w:val="002408D5"/>
    <w:rsid w:val="00241421"/>
    <w:rsid w:val="00242C7E"/>
    <w:rsid w:val="00242FF4"/>
    <w:rsid w:val="00245B92"/>
    <w:rsid w:val="00251DA1"/>
    <w:rsid w:val="0025333C"/>
    <w:rsid w:val="002559EC"/>
    <w:rsid w:val="00256F2D"/>
    <w:rsid w:val="00260C0E"/>
    <w:rsid w:val="00261CB1"/>
    <w:rsid w:val="00265CF1"/>
    <w:rsid w:val="00270AF1"/>
    <w:rsid w:val="00273702"/>
    <w:rsid w:val="0027387D"/>
    <w:rsid w:val="002777A8"/>
    <w:rsid w:val="002824E9"/>
    <w:rsid w:val="00284A91"/>
    <w:rsid w:val="00286A30"/>
    <w:rsid w:val="00286AE6"/>
    <w:rsid w:val="00293F1E"/>
    <w:rsid w:val="00294A71"/>
    <w:rsid w:val="002952E1"/>
    <w:rsid w:val="00296481"/>
    <w:rsid w:val="00297610"/>
    <w:rsid w:val="002A04EB"/>
    <w:rsid w:val="002A12C3"/>
    <w:rsid w:val="002A752A"/>
    <w:rsid w:val="002B00CF"/>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3C6C"/>
    <w:rsid w:val="002F4BD1"/>
    <w:rsid w:val="002F6327"/>
    <w:rsid w:val="002F7FDE"/>
    <w:rsid w:val="003011D9"/>
    <w:rsid w:val="003042AD"/>
    <w:rsid w:val="00306239"/>
    <w:rsid w:val="003067C4"/>
    <w:rsid w:val="00312228"/>
    <w:rsid w:val="0031294F"/>
    <w:rsid w:val="003146C9"/>
    <w:rsid w:val="00317420"/>
    <w:rsid w:val="00317EFA"/>
    <w:rsid w:val="00322326"/>
    <w:rsid w:val="00324FC5"/>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669E8"/>
    <w:rsid w:val="00366F30"/>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28AF"/>
    <w:rsid w:val="003D756B"/>
    <w:rsid w:val="003E01BF"/>
    <w:rsid w:val="003E05AD"/>
    <w:rsid w:val="003E0680"/>
    <w:rsid w:val="003E149B"/>
    <w:rsid w:val="003E2031"/>
    <w:rsid w:val="003E6B7D"/>
    <w:rsid w:val="003F0073"/>
    <w:rsid w:val="003F114F"/>
    <w:rsid w:val="003F1E40"/>
    <w:rsid w:val="003F34A2"/>
    <w:rsid w:val="004000A2"/>
    <w:rsid w:val="0040122A"/>
    <w:rsid w:val="00401B37"/>
    <w:rsid w:val="00401CC3"/>
    <w:rsid w:val="00411E54"/>
    <w:rsid w:val="00412BEC"/>
    <w:rsid w:val="004135E7"/>
    <w:rsid w:val="004172B4"/>
    <w:rsid w:val="00421805"/>
    <w:rsid w:val="00422C02"/>
    <w:rsid w:val="00425320"/>
    <w:rsid w:val="00426411"/>
    <w:rsid w:val="0043156D"/>
    <w:rsid w:val="004338FC"/>
    <w:rsid w:val="004341FA"/>
    <w:rsid w:val="004345D8"/>
    <w:rsid w:val="00435BB1"/>
    <w:rsid w:val="004378A6"/>
    <w:rsid w:val="00442E19"/>
    <w:rsid w:val="00444CE8"/>
    <w:rsid w:val="00447C1B"/>
    <w:rsid w:val="00451B09"/>
    <w:rsid w:val="0045735B"/>
    <w:rsid w:val="00457539"/>
    <w:rsid w:val="00457F30"/>
    <w:rsid w:val="00460953"/>
    <w:rsid w:val="004640E0"/>
    <w:rsid w:val="004641E9"/>
    <w:rsid w:val="00464291"/>
    <w:rsid w:val="00470BFE"/>
    <w:rsid w:val="00472C05"/>
    <w:rsid w:val="00474464"/>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6D55"/>
    <w:rsid w:val="004E6E62"/>
    <w:rsid w:val="004F0237"/>
    <w:rsid w:val="004F1AED"/>
    <w:rsid w:val="004F2194"/>
    <w:rsid w:val="004F35ED"/>
    <w:rsid w:val="004F3F12"/>
    <w:rsid w:val="004F6EE7"/>
    <w:rsid w:val="00511E19"/>
    <w:rsid w:val="00517725"/>
    <w:rsid w:val="00517A3C"/>
    <w:rsid w:val="00520D75"/>
    <w:rsid w:val="005218D6"/>
    <w:rsid w:val="005236E4"/>
    <w:rsid w:val="0052758B"/>
    <w:rsid w:val="00532716"/>
    <w:rsid w:val="00536A1A"/>
    <w:rsid w:val="005371B9"/>
    <w:rsid w:val="0054562F"/>
    <w:rsid w:val="00547D90"/>
    <w:rsid w:val="00554CB7"/>
    <w:rsid w:val="00555B34"/>
    <w:rsid w:val="00556097"/>
    <w:rsid w:val="00556BC9"/>
    <w:rsid w:val="005607D5"/>
    <w:rsid w:val="00566EE4"/>
    <w:rsid w:val="00570C72"/>
    <w:rsid w:val="005772BE"/>
    <w:rsid w:val="0058004C"/>
    <w:rsid w:val="00580F96"/>
    <w:rsid w:val="00583AAB"/>
    <w:rsid w:val="005860A3"/>
    <w:rsid w:val="00587B2C"/>
    <w:rsid w:val="005929B8"/>
    <w:rsid w:val="00593491"/>
    <w:rsid w:val="00593B81"/>
    <w:rsid w:val="0059622C"/>
    <w:rsid w:val="005977ED"/>
    <w:rsid w:val="005A1C89"/>
    <w:rsid w:val="005A2C7E"/>
    <w:rsid w:val="005A3D16"/>
    <w:rsid w:val="005A5DFB"/>
    <w:rsid w:val="005B2F42"/>
    <w:rsid w:val="005B39E0"/>
    <w:rsid w:val="005B78D1"/>
    <w:rsid w:val="005B7D04"/>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2097"/>
    <w:rsid w:val="00603A4E"/>
    <w:rsid w:val="006111DC"/>
    <w:rsid w:val="00612521"/>
    <w:rsid w:val="0062456D"/>
    <w:rsid w:val="00625738"/>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474"/>
    <w:rsid w:val="00687D55"/>
    <w:rsid w:val="0069226A"/>
    <w:rsid w:val="006937F7"/>
    <w:rsid w:val="00693F75"/>
    <w:rsid w:val="00695289"/>
    <w:rsid w:val="006A217B"/>
    <w:rsid w:val="006A2FFE"/>
    <w:rsid w:val="006A516A"/>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2E62"/>
    <w:rsid w:val="006F4847"/>
    <w:rsid w:val="006F505A"/>
    <w:rsid w:val="00700301"/>
    <w:rsid w:val="00702071"/>
    <w:rsid w:val="00702BAC"/>
    <w:rsid w:val="00704476"/>
    <w:rsid w:val="007062A2"/>
    <w:rsid w:val="007065EB"/>
    <w:rsid w:val="00706CEE"/>
    <w:rsid w:val="00706DD9"/>
    <w:rsid w:val="007076A1"/>
    <w:rsid w:val="0071386F"/>
    <w:rsid w:val="0072344A"/>
    <w:rsid w:val="00733D06"/>
    <w:rsid w:val="0073464D"/>
    <w:rsid w:val="00734FB0"/>
    <w:rsid w:val="00735114"/>
    <w:rsid w:val="0073540D"/>
    <w:rsid w:val="007400B9"/>
    <w:rsid w:val="007426DF"/>
    <w:rsid w:val="00742C1B"/>
    <w:rsid w:val="00743DC7"/>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556"/>
    <w:rsid w:val="007A576A"/>
    <w:rsid w:val="007A6547"/>
    <w:rsid w:val="007A7B94"/>
    <w:rsid w:val="007B0FCE"/>
    <w:rsid w:val="007B1E0A"/>
    <w:rsid w:val="007B271D"/>
    <w:rsid w:val="007C1D60"/>
    <w:rsid w:val="007C40AA"/>
    <w:rsid w:val="007C4DA2"/>
    <w:rsid w:val="007C6924"/>
    <w:rsid w:val="007D02F4"/>
    <w:rsid w:val="007D5488"/>
    <w:rsid w:val="007D6023"/>
    <w:rsid w:val="007E10FA"/>
    <w:rsid w:val="007E1F20"/>
    <w:rsid w:val="007E6316"/>
    <w:rsid w:val="007E7CA9"/>
    <w:rsid w:val="007E7DDB"/>
    <w:rsid w:val="007F0EF6"/>
    <w:rsid w:val="007F3BDE"/>
    <w:rsid w:val="008003C5"/>
    <w:rsid w:val="008007FB"/>
    <w:rsid w:val="0080384E"/>
    <w:rsid w:val="008101C2"/>
    <w:rsid w:val="00810DAA"/>
    <w:rsid w:val="008156B9"/>
    <w:rsid w:val="00815D38"/>
    <w:rsid w:val="00816173"/>
    <w:rsid w:val="008202F0"/>
    <w:rsid w:val="008209BF"/>
    <w:rsid w:val="00822A82"/>
    <w:rsid w:val="00823C84"/>
    <w:rsid w:val="00832C16"/>
    <w:rsid w:val="0083419F"/>
    <w:rsid w:val="00836039"/>
    <w:rsid w:val="00851482"/>
    <w:rsid w:val="00851F7F"/>
    <w:rsid w:val="00852EB3"/>
    <w:rsid w:val="00853BF3"/>
    <w:rsid w:val="00853D41"/>
    <w:rsid w:val="00855A33"/>
    <w:rsid w:val="00860F1A"/>
    <w:rsid w:val="0086151A"/>
    <w:rsid w:val="0086285C"/>
    <w:rsid w:val="0086559E"/>
    <w:rsid w:val="0087078B"/>
    <w:rsid w:val="00870D57"/>
    <w:rsid w:val="00877F06"/>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0AB0"/>
    <w:rsid w:val="008D4ABB"/>
    <w:rsid w:val="008E0BF5"/>
    <w:rsid w:val="008E21E5"/>
    <w:rsid w:val="008E4960"/>
    <w:rsid w:val="008F1477"/>
    <w:rsid w:val="008F1784"/>
    <w:rsid w:val="00902AA7"/>
    <w:rsid w:val="009032B1"/>
    <w:rsid w:val="0091018E"/>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091D"/>
    <w:rsid w:val="0095273E"/>
    <w:rsid w:val="0095444C"/>
    <w:rsid w:val="009601B2"/>
    <w:rsid w:val="0096474C"/>
    <w:rsid w:val="00966809"/>
    <w:rsid w:val="00966B4D"/>
    <w:rsid w:val="00973488"/>
    <w:rsid w:val="00974AB8"/>
    <w:rsid w:val="00974D38"/>
    <w:rsid w:val="009756DD"/>
    <w:rsid w:val="009771AF"/>
    <w:rsid w:val="00977D4F"/>
    <w:rsid w:val="00980757"/>
    <w:rsid w:val="00981E8D"/>
    <w:rsid w:val="00982196"/>
    <w:rsid w:val="0099002B"/>
    <w:rsid w:val="00992988"/>
    <w:rsid w:val="009960D9"/>
    <w:rsid w:val="009A0118"/>
    <w:rsid w:val="009A02E9"/>
    <w:rsid w:val="009A6055"/>
    <w:rsid w:val="009A7990"/>
    <w:rsid w:val="009B3051"/>
    <w:rsid w:val="009B39BF"/>
    <w:rsid w:val="009C07CA"/>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15E5E"/>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0E6"/>
    <w:rsid w:val="00AE0562"/>
    <w:rsid w:val="00AE0DF1"/>
    <w:rsid w:val="00AE1B07"/>
    <w:rsid w:val="00AF2C8F"/>
    <w:rsid w:val="00B13786"/>
    <w:rsid w:val="00B15261"/>
    <w:rsid w:val="00B2025F"/>
    <w:rsid w:val="00B208E3"/>
    <w:rsid w:val="00B24B18"/>
    <w:rsid w:val="00B25C3F"/>
    <w:rsid w:val="00B30BCC"/>
    <w:rsid w:val="00B31E38"/>
    <w:rsid w:val="00B327FC"/>
    <w:rsid w:val="00B32EC4"/>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152C"/>
    <w:rsid w:val="00BA2CDA"/>
    <w:rsid w:val="00BA2CDD"/>
    <w:rsid w:val="00BA4CEE"/>
    <w:rsid w:val="00BA51B8"/>
    <w:rsid w:val="00BA57AD"/>
    <w:rsid w:val="00BB37F0"/>
    <w:rsid w:val="00BB682E"/>
    <w:rsid w:val="00BC6C6A"/>
    <w:rsid w:val="00BC6F9E"/>
    <w:rsid w:val="00BD3E68"/>
    <w:rsid w:val="00BE1162"/>
    <w:rsid w:val="00BE4719"/>
    <w:rsid w:val="00BE48FD"/>
    <w:rsid w:val="00BE588D"/>
    <w:rsid w:val="00BE7973"/>
    <w:rsid w:val="00BF5CB9"/>
    <w:rsid w:val="00C02E58"/>
    <w:rsid w:val="00C05610"/>
    <w:rsid w:val="00C10E4F"/>
    <w:rsid w:val="00C13254"/>
    <w:rsid w:val="00C201CD"/>
    <w:rsid w:val="00C20634"/>
    <w:rsid w:val="00C2267D"/>
    <w:rsid w:val="00C2469E"/>
    <w:rsid w:val="00C25C59"/>
    <w:rsid w:val="00C304C4"/>
    <w:rsid w:val="00C3240E"/>
    <w:rsid w:val="00C33929"/>
    <w:rsid w:val="00C366CF"/>
    <w:rsid w:val="00C41CCF"/>
    <w:rsid w:val="00C44FF9"/>
    <w:rsid w:val="00C477D6"/>
    <w:rsid w:val="00C50095"/>
    <w:rsid w:val="00C51E0C"/>
    <w:rsid w:val="00C56287"/>
    <w:rsid w:val="00C62127"/>
    <w:rsid w:val="00C62740"/>
    <w:rsid w:val="00C62961"/>
    <w:rsid w:val="00C63108"/>
    <w:rsid w:val="00C73051"/>
    <w:rsid w:val="00C75859"/>
    <w:rsid w:val="00C760A7"/>
    <w:rsid w:val="00C77975"/>
    <w:rsid w:val="00C83C6A"/>
    <w:rsid w:val="00C83D67"/>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679"/>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2756"/>
    <w:rsid w:val="00D059B8"/>
    <w:rsid w:val="00D06690"/>
    <w:rsid w:val="00D10FA3"/>
    <w:rsid w:val="00D131F2"/>
    <w:rsid w:val="00D15434"/>
    <w:rsid w:val="00D16C26"/>
    <w:rsid w:val="00D179C0"/>
    <w:rsid w:val="00D23D2F"/>
    <w:rsid w:val="00D35E7F"/>
    <w:rsid w:val="00D37A5C"/>
    <w:rsid w:val="00D4032F"/>
    <w:rsid w:val="00D41434"/>
    <w:rsid w:val="00D4498C"/>
    <w:rsid w:val="00D4561A"/>
    <w:rsid w:val="00D4645C"/>
    <w:rsid w:val="00D50DF3"/>
    <w:rsid w:val="00D61085"/>
    <w:rsid w:val="00D6511F"/>
    <w:rsid w:val="00D67604"/>
    <w:rsid w:val="00D713A4"/>
    <w:rsid w:val="00D80C37"/>
    <w:rsid w:val="00D846A6"/>
    <w:rsid w:val="00D85835"/>
    <w:rsid w:val="00D8764B"/>
    <w:rsid w:val="00D920B5"/>
    <w:rsid w:val="00D95256"/>
    <w:rsid w:val="00D9576B"/>
    <w:rsid w:val="00DA00EC"/>
    <w:rsid w:val="00DA166B"/>
    <w:rsid w:val="00DA6DD6"/>
    <w:rsid w:val="00DB0B10"/>
    <w:rsid w:val="00DB2304"/>
    <w:rsid w:val="00DC0504"/>
    <w:rsid w:val="00DC13CA"/>
    <w:rsid w:val="00DC15A1"/>
    <w:rsid w:val="00DC55CF"/>
    <w:rsid w:val="00DC6870"/>
    <w:rsid w:val="00DD2566"/>
    <w:rsid w:val="00DE11D5"/>
    <w:rsid w:val="00DE151E"/>
    <w:rsid w:val="00DE16EB"/>
    <w:rsid w:val="00DE35E6"/>
    <w:rsid w:val="00DE46A3"/>
    <w:rsid w:val="00DE49EF"/>
    <w:rsid w:val="00DF0B6A"/>
    <w:rsid w:val="00DF361F"/>
    <w:rsid w:val="00DF4B48"/>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53A"/>
    <w:rsid w:val="00E57B73"/>
    <w:rsid w:val="00E60409"/>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1647"/>
    <w:rsid w:val="00E92B6F"/>
    <w:rsid w:val="00E92E32"/>
    <w:rsid w:val="00E93836"/>
    <w:rsid w:val="00E940B7"/>
    <w:rsid w:val="00E952F8"/>
    <w:rsid w:val="00E96916"/>
    <w:rsid w:val="00E97370"/>
    <w:rsid w:val="00E977FB"/>
    <w:rsid w:val="00E97B8E"/>
    <w:rsid w:val="00EA00E5"/>
    <w:rsid w:val="00EA081C"/>
    <w:rsid w:val="00EA1350"/>
    <w:rsid w:val="00EA3709"/>
    <w:rsid w:val="00EA3AAE"/>
    <w:rsid w:val="00EB37B6"/>
    <w:rsid w:val="00EB3CD9"/>
    <w:rsid w:val="00EB45B1"/>
    <w:rsid w:val="00EB5582"/>
    <w:rsid w:val="00EB5B9C"/>
    <w:rsid w:val="00EB697A"/>
    <w:rsid w:val="00EC2AB9"/>
    <w:rsid w:val="00EC302C"/>
    <w:rsid w:val="00EC7937"/>
    <w:rsid w:val="00EC795D"/>
    <w:rsid w:val="00ED73E0"/>
    <w:rsid w:val="00EE1C41"/>
    <w:rsid w:val="00EE3673"/>
    <w:rsid w:val="00EE426E"/>
    <w:rsid w:val="00EF2027"/>
    <w:rsid w:val="00EF3928"/>
    <w:rsid w:val="00EF4219"/>
    <w:rsid w:val="00EF537A"/>
    <w:rsid w:val="00EF5792"/>
    <w:rsid w:val="00F048A3"/>
    <w:rsid w:val="00F10EEF"/>
    <w:rsid w:val="00F1158C"/>
    <w:rsid w:val="00F12F69"/>
    <w:rsid w:val="00F14B1F"/>
    <w:rsid w:val="00F14B56"/>
    <w:rsid w:val="00F17601"/>
    <w:rsid w:val="00F236A9"/>
    <w:rsid w:val="00F32F2E"/>
    <w:rsid w:val="00F36616"/>
    <w:rsid w:val="00F43906"/>
    <w:rsid w:val="00F4420F"/>
    <w:rsid w:val="00F444D2"/>
    <w:rsid w:val="00F47EA2"/>
    <w:rsid w:val="00F50345"/>
    <w:rsid w:val="00F525F4"/>
    <w:rsid w:val="00F5657B"/>
    <w:rsid w:val="00F622D4"/>
    <w:rsid w:val="00F62DDD"/>
    <w:rsid w:val="00F62EE8"/>
    <w:rsid w:val="00F636B9"/>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3802"/>
    <w:rsid w:val="00FB5F38"/>
    <w:rsid w:val="00FB6945"/>
    <w:rsid w:val="00FC09DD"/>
    <w:rsid w:val="00FC1275"/>
    <w:rsid w:val="00FC1CFE"/>
    <w:rsid w:val="00FC3CEB"/>
    <w:rsid w:val="00FC3FB2"/>
    <w:rsid w:val="00FC4B87"/>
    <w:rsid w:val="00FC7602"/>
    <w:rsid w:val="00FE0DB0"/>
    <w:rsid w:val="00FF0B84"/>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programovy-dokument/" TargetMode="External"/><Relationship Id="rId18" Type="http://schemas.openxmlformats.org/officeDocument/2006/relationships/hyperlink" Target="http://www.partnerskadohoda.gov.sk/metodicke-pokyny-cko-a-uv-sr/" TargetMode="External"/><Relationship Id="rId26" Type="http://schemas.openxmlformats.org/officeDocument/2006/relationships/hyperlink" Target="http://optp.vlada.gov.sk/ine-dokumenty/" TargetMode="External"/><Relationship Id="rId39" Type="http://schemas.openxmlformats.org/officeDocument/2006/relationships/footer" Target="footer1.xml"/><Relationship Id="rId21" Type="http://schemas.openxmlformats.org/officeDocument/2006/relationships/hyperlink" Target="http://www.optp.vlada.gov.sk/ine-dokumenty/" TargetMode="External"/><Relationship Id="rId34" Type="http://schemas.openxmlformats.org/officeDocument/2006/relationships/hyperlink" Target="http://www.itms2014.sk"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optp.vlada.gov.sk/ine-dokumenty/" TargetMode="External"/><Relationship Id="rId37" Type="http://schemas.openxmlformats.org/officeDocument/2006/relationships/hyperlink" Target="http://www.olaf.vlada.gov.sk/system-vcasneho-odhalovania-rizika-a-vylucenia-edes/"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partnerskadohoda.gov.sk/metodicke-pokyny-cko-a-uv-sr/" TargetMode="External"/><Relationship Id="rId28" Type="http://schemas.openxmlformats.org/officeDocument/2006/relationships/hyperlink" Target="http://www.optp.vlada.gov.sk/ine-dokumenty/" TargetMode="External"/><Relationship Id="rId36" Type="http://schemas.openxmlformats.org/officeDocument/2006/relationships/hyperlink" Target="http://www.ecas.org/"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optp.vlada.gov.sk/ine-dokumenty/" TargetMode="External"/><Relationship Id="rId31" Type="http://schemas.openxmlformats.org/officeDocument/2006/relationships/hyperlink" Target="http://www.diskriminacia.gov.sk" TargetMode="Externa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optp.vlada.gov.sk/ine-dokumenty/" TargetMode="External"/><Relationship Id="rId22" Type="http://schemas.openxmlformats.org/officeDocument/2006/relationships/hyperlink" Target="http://www.optp.vlada.gov.sk/programovy-dokument/" TargetMode="External"/><Relationship Id="rId27" Type="http://schemas.openxmlformats.org/officeDocument/2006/relationships/hyperlink" Target="http://www.partnerskadohoda.gov.sk/vzory-cko/" TargetMode="External"/><Relationship Id="rId30" Type="http://schemas.openxmlformats.org/officeDocument/2006/relationships/hyperlink" Target="http://www.gender.gov.sk" TargetMode="External"/><Relationship Id="rId35" Type="http://schemas.openxmlformats.org/officeDocument/2006/relationships/hyperlink" Target="http://www.partnerskadohoda.gov.sk/273-sk/koordinacia-synergii-a-komplementarit-medzi-esif-a-ostatnymi-nastrojmi-podpory-eu-a-sr/" TargetMode="External"/><Relationship Id="rId43"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optp.vlada.gov.sk/domov/" TargetMode="External"/><Relationship Id="rId17" Type="http://schemas.openxmlformats.org/officeDocument/2006/relationships/hyperlink" Target="https://www.optp.vlada.gov.sk/predkladanie-ziadosti-o-nfp/" TargetMode="External"/><Relationship Id="rId25" Type="http://schemas.openxmlformats.org/officeDocument/2006/relationships/hyperlink" Target="http://optp.vlada.gov.sk/ine-dokumenty/" TargetMode="External"/><Relationship Id="rId33" Type="http://schemas.openxmlformats.org/officeDocument/2006/relationships/hyperlink" Target="http://www.optp.vlada.gov.sk/ine-dokumenty/" TargetMode="External"/><Relationship Id="rId3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8C711-4A13-4F13-AB34-7141B0D82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11294</Words>
  <Characters>64376</Characters>
  <Application>Microsoft Office Word</Application>
  <DocSecurity>0</DocSecurity>
  <Lines>536</Lines>
  <Paragraphs>151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2021-07-29T12:52:00Z</dcterms:modified>
</cp:coreProperties>
</file>