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BC" w:rsidRDefault="00D03EBC" w:rsidP="003C2776">
      <w:pPr>
        <w:pStyle w:val="Nzov"/>
        <w:pBdr>
          <w:bottom w:val="single" w:sz="8" w:space="1" w:color="5F497A"/>
        </w:pBdr>
        <w:rPr>
          <w:rFonts w:asciiTheme="minorHAnsi" w:hAnsiTheme="minorHAnsi"/>
        </w:rPr>
      </w:pPr>
    </w:p>
    <w:p w:rsidR="003C2776" w:rsidRPr="004A6A07" w:rsidRDefault="003C2776" w:rsidP="003C2776">
      <w:pPr>
        <w:pStyle w:val="Nzov"/>
        <w:pBdr>
          <w:bottom w:val="single" w:sz="8" w:space="1" w:color="5F497A"/>
        </w:pBdr>
        <w:rPr>
          <w:rFonts w:asciiTheme="minorHAnsi" w:hAnsiTheme="minorHAnsi"/>
        </w:rPr>
      </w:pPr>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w:t>
      </w:r>
      <w:r w:rsidR="00AD34F7">
        <w:rPr>
          <w:rFonts w:asciiTheme="minorHAnsi" w:hAnsiTheme="minorHAnsi" w:cstheme="minorHAnsi"/>
        </w:rPr>
        <w:t>Ministerstvo investícií, regionálneho rozvoja a informatizácie</w:t>
      </w:r>
      <w:r w:rsidR="00AD34F7" w:rsidRPr="004A6A07" w:rsidDel="00AD34F7">
        <w:rPr>
          <w:rFonts w:asciiTheme="minorHAnsi" w:hAnsiTheme="minorHAnsi"/>
        </w:rPr>
        <w:t xml:space="preserve"> </w:t>
      </w:r>
      <w:r w:rsidR="00EC7A45" w:rsidRPr="004A6A07">
        <w:rPr>
          <w:rFonts w:asciiTheme="minorHAnsi" w:hAnsiTheme="minorHAnsi"/>
        </w:rPr>
        <w:t>Slovenskej republiky (ďalej aj „</w:t>
      </w:r>
      <w:r w:rsidR="00AD34F7">
        <w:rPr>
          <w:rFonts w:asciiTheme="minorHAnsi" w:hAnsiTheme="minorHAnsi"/>
        </w:rPr>
        <w:t>MIRRI</w:t>
      </w:r>
      <w:r w:rsidR="00AD34F7" w:rsidRPr="004A6A07">
        <w:rPr>
          <w:rFonts w:asciiTheme="minorHAnsi" w:hAnsiTheme="minorHAnsi"/>
        </w:rPr>
        <w:t xml:space="preserve"> </w:t>
      </w:r>
      <w:r w:rsidR="00EC7A45" w:rsidRPr="004A6A07">
        <w:rPr>
          <w:rFonts w:asciiTheme="minorHAnsi" w:hAnsiTheme="minorHAnsi"/>
        </w:rPr>
        <w:t>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3C2776" w:rsidP="004A6A07">
      <w:pPr>
        <w:spacing w:before="120" w:after="120" w:line="240" w:lineRule="auto"/>
        <w:rPr>
          <w:rFonts w:asciiTheme="minorHAnsi" w:hAnsiTheme="minorHAnsi"/>
          <w:b/>
        </w:rPr>
      </w:pPr>
      <w:del w:id="0" w:author="Autor">
        <w:r w:rsidRPr="004A6A07" w:rsidDel="002D14F8">
          <w:rPr>
            <w:rFonts w:asciiTheme="minorHAnsi" w:hAnsiTheme="minorHAnsi"/>
            <w:b/>
          </w:rPr>
          <w:delText>Adresa:</w:delText>
        </w:r>
        <w:r w:rsidR="00700301" w:rsidRPr="004A6A07" w:rsidDel="002D14F8">
          <w:rPr>
            <w:rFonts w:asciiTheme="minorHAnsi" w:hAnsiTheme="minorHAnsi"/>
          </w:rPr>
          <w:delText xml:space="preserve">   </w:delText>
        </w:r>
        <w:r w:rsidR="00AD34F7" w:rsidDel="002D14F8">
          <w:rPr>
            <w:rFonts w:asciiTheme="minorHAnsi" w:hAnsiTheme="minorHAnsi" w:cstheme="minorHAnsi"/>
          </w:rPr>
          <w:delText>Štefánikova 15, 811 05</w:delText>
        </w:r>
        <w:r w:rsidR="00700301" w:rsidRPr="00D7167A" w:rsidDel="002D14F8">
          <w:rPr>
            <w:rFonts w:asciiTheme="minorHAnsi" w:hAnsiTheme="minorHAnsi" w:cstheme="minorHAnsi"/>
          </w:rPr>
          <w:delText xml:space="preserve"> Bratislava, Slovenská republika</w:delText>
        </w:r>
        <w:r w:rsidR="00700301" w:rsidRPr="004A6A07" w:rsidDel="002D14F8">
          <w:rPr>
            <w:rFonts w:asciiTheme="minorHAnsi" w:hAnsiTheme="minorHAnsi"/>
            <w:b/>
          </w:rPr>
          <w:delText xml:space="preserve"> </w:delText>
        </w:r>
      </w:del>
      <w:bookmarkStart w:id="1" w:name="_GoBack"/>
      <w:bookmarkEnd w:id="1"/>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8" w:history="1">
        <w:r w:rsidR="00D863AD" w:rsidRPr="002E00FB">
          <w:rPr>
            <w:rStyle w:val="Hypertextovprepojenie"/>
          </w:rPr>
          <w:t>http://optp.vlada.gov.sk</w:t>
        </w:r>
      </w:hyperlink>
      <w:r w:rsidR="00D863AD" w:rsidRPr="009D6720">
        <w:t>.</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ins w:id="2" w:author="Autor"/>
          <w:rFonts w:asciiTheme="minorHAnsi" w:hAnsiTheme="minorHAnsi"/>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7314FD" w:rsidRPr="00435EC0">
        <w:rPr>
          <w:b/>
        </w:rPr>
        <w:t>1</w:t>
      </w:r>
      <w:r w:rsidR="007314FD">
        <w:rPr>
          <w:b/>
        </w:rPr>
        <w:t>4 238 187</w:t>
      </w:r>
      <w:r w:rsidR="007314FD" w:rsidRPr="00435EC0">
        <w:rPr>
          <w:b/>
        </w:rPr>
        <w:t>,00</w:t>
      </w:r>
      <w:r w:rsidR="007F74E4">
        <w:rPr>
          <w:b/>
        </w:rPr>
        <w:t xml:space="preserve"> </w:t>
      </w:r>
      <w:r w:rsidRPr="0090668B">
        <w:rPr>
          <w:rFonts w:asciiTheme="minorHAnsi" w:hAnsiTheme="minorHAnsi"/>
        </w:rPr>
        <w:t>€.</w:t>
      </w:r>
    </w:p>
    <w:p w:rsidR="002D14F8" w:rsidRDefault="002D14F8" w:rsidP="004A6A07">
      <w:pPr>
        <w:spacing w:before="120" w:after="120" w:line="240" w:lineRule="auto"/>
        <w:jc w:val="both"/>
        <w:rPr>
          <w:rFonts w:ascii="Times New Roman" w:hAnsi="Times New Roman"/>
          <w:b/>
          <w:sz w:val="24"/>
          <w:szCs w:val="24"/>
          <w:lang w:eastAsia="sk-SK"/>
        </w:rPr>
      </w:pP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w:t>
      </w:r>
      <w:ins w:id="3" w:author="Autor">
        <w:r w:rsidR="002D14F8">
          <w:rPr>
            <w:rFonts w:asciiTheme="minorHAnsi" w:hAnsiTheme="minorHAnsi"/>
          </w:rPr>
          <w:t xml:space="preserve"> </w:t>
        </w:r>
      </w:ins>
      <w:del w:id="4" w:author="Autor">
        <w:r w:rsidR="004A420E" w:rsidRPr="004A420E" w:rsidDel="002D14F8">
          <w:rPr>
            <w:rFonts w:asciiTheme="minorHAnsi" w:hAnsiTheme="minorHAnsi"/>
          </w:rPr>
          <w:delText>-</w:delText>
        </w:r>
      </w:del>
      <w:ins w:id="5" w:author="Autor">
        <w:r w:rsidR="002D14F8">
          <w:rPr>
            <w:rFonts w:asciiTheme="minorHAnsi" w:hAnsiTheme="minorHAnsi"/>
          </w:rPr>
          <w:t xml:space="preserve">– </w:t>
        </w:r>
      </w:ins>
      <w:r w:rsidR="004A420E" w:rsidRPr="004A420E">
        <w:rPr>
          <w:rFonts w:asciiTheme="minorHAnsi" w:hAnsiTheme="minorHAnsi"/>
        </w:rPr>
        <w:t>2020 podľa typu prijímateľa nasledovne:</w:t>
      </w:r>
    </w:p>
    <w:p w:rsidR="00D03EBC" w:rsidRDefault="00D03EBC" w:rsidP="004A420E">
      <w:pPr>
        <w:spacing w:before="240" w:after="240"/>
        <w:jc w:val="both"/>
        <w:rPr>
          <w:rFonts w:asciiTheme="minorHAnsi" w:hAnsiTheme="minorHAnsi"/>
        </w:rPr>
      </w:pPr>
    </w:p>
    <w:p w:rsidR="00D03EBC" w:rsidRDefault="00D03EBC" w:rsidP="004A420E">
      <w:pPr>
        <w:spacing w:before="240" w:after="240"/>
        <w:jc w:val="both"/>
        <w:rPr>
          <w:rFonts w:asciiTheme="minorHAnsi" w:hAnsiTheme="minorHAnsi"/>
        </w:rPr>
      </w:pPr>
    </w:p>
    <w:p w:rsidR="00D03EBC" w:rsidRPr="004A420E" w:rsidRDefault="00D03EBC" w:rsidP="004A420E">
      <w:pPr>
        <w:spacing w:before="240" w:after="240"/>
        <w:jc w:val="both"/>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956"/>
        <w:gridCol w:w="1682"/>
        <w:gridCol w:w="1702"/>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BF0064">
      <w:pPr>
        <w:spacing w:before="120" w:after="120" w:line="240" w:lineRule="auto"/>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„pro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Časový harmonogram konania o ŽoNFP</w:t>
      </w:r>
      <w:r w:rsidRPr="004A6A07">
        <w:rPr>
          <w:rFonts w:asciiTheme="minorHAnsi" w:hAnsiTheme="minorHAnsi"/>
          <w:b/>
        </w:rPr>
        <w:tab/>
      </w:r>
    </w:p>
    <w:p w:rsidR="00220D59" w:rsidRPr="00C62961" w:rsidRDefault="00220D59" w:rsidP="00BF0064">
      <w:pPr>
        <w:spacing w:before="120" w:after="120" w:line="240" w:lineRule="auto"/>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„ŽoNFP“)</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BF0064">
      <w:pPr>
        <w:spacing w:before="120" w:after="120" w:line="240" w:lineRule="auto"/>
        <w:jc w:val="both"/>
      </w:pPr>
      <w:r w:rsidRPr="00C62961">
        <w:t>Posudzovaným obdobím tohto vyzvania je kalendárny týždeň, pričom posudzovanie žiadosti začne v prvý pracovný deň nasledujúceho týždňa.</w:t>
      </w:r>
    </w:p>
    <w:p w:rsidR="00220D59" w:rsidRDefault="00220D59" w:rsidP="00BF0064">
      <w:pPr>
        <w:spacing w:before="120" w:after="120" w:line="240" w:lineRule="auto"/>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BF0064">
      <w:pPr>
        <w:spacing w:before="120" w:after="120" w:line="240" w:lineRule="auto"/>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r w:rsidR="003C2776" w:rsidRPr="0032281B">
        <w:t>ŽoNFP</w:t>
      </w:r>
      <w:r w:rsidR="003C2776">
        <w:t xml:space="preserve"> (celková dĺžka času potrebná na vydanie rozhodnutia o ŽoNFP)</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w:t>
      </w:r>
      <w:r w:rsidR="004F33FD">
        <w:t> </w:t>
      </w:r>
      <w:r w:rsidR="003C2776" w:rsidRPr="0032281B">
        <w:t>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lastRenderedPageBreak/>
        <w:t>Miesto a spôsob podania ŽoNFP</w:t>
      </w:r>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120AD4" w:rsidRPr="00694F7B" w:rsidDel="00BA478B" w:rsidRDefault="00DA2744" w:rsidP="00BA478B">
      <w:pPr>
        <w:pStyle w:val="Default"/>
        <w:spacing w:before="120" w:after="120"/>
        <w:jc w:val="both"/>
        <w:rPr>
          <w:del w:id="6" w:author="Autor"/>
          <w:rFonts w:asciiTheme="minorHAnsi" w:hAnsiTheme="minorHAnsi" w:cs="Times New Roman"/>
          <w:sz w:val="22"/>
          <w:szCs w:val="22"/>
        </w:rPr>
      </w:pPr>
      <w:r w:rsidRPr="004A6A07">
        <w:rPr>
          <w:rFonts w:asciiTheme="minorHAnsi" w:hAnsiTheme="minorHAnsi"/>
          <w:sz w:val="22"/>
          <w:szCs w:val="22"/>
        </w:rPr>
        <w:t xml:space="preserve">Žiadosť o NFP je doručená </w:t>
      </w:r>
      <w:r w:rsidRPr="004A6A07">
        <w:rPr>
          <w:rFonts w:asciiTheme="minorHAnsi" w:hAnsiTheme="minorHAnsi"/>
          <w:b/>
          <w:sz w:val="22"/>
          <w:szCs w:val="22"/>
        </w:rPr>
        <w:t xml:space="preserve">vo forme </w:t>
      </w:r>
      <w:r w:rsidRPr="00BA478B">
        <w:rPr>
          <w:rFonts w:asciiTheme="minorHAnsi" w:hAnsiTheme="minorHAnsi"/>
          <w:rPrChange w:id="7" w:author="Autor">
            <w:rPr>
              <w:rFonts w:asciiTheme="minorHAnsi" w:hAnsiTheme="minorHAnsi"/>
              <w:b/>
            </w:rPr>
          </w:rPrChange>
        </w:rPr>
        <w:t>určenej RO OP TP</w:t>
      </w:r>
      <w:r w:rsidRPr="00BA478B">
        <w:rPr>
          <w:rFonts w:asciiTheme="minorHAnsi" w:hAnsiTheme="minorHAnsi"/>
        </w:rPr>
        <w:t>,</w:t>
      </w:r>
      <w:r w:rsidRPr="004A6A07">
        <w:rPr>
          <w:rFonts w:asciiTheme="minorHAnsi" w:hAnsiTheme="minorHAnsi"/>
          <w:sz w:val="22"/>
          <w:szCs w:val="22"/>
        </w:rPr>
        <w:t xml:space="preserve"> ak je formulár žiadosti o NFP (spolu so všetkými</w:t>
      </w:r>
      <w:ins w:id="8" w:author="Autor">
        <w:r w:rsidR="00BA478B">
          <w:rPr>
            <w:rFonts w:asciiTheme="minorHAnsi" w:hAnsiTheme="minorHAnsi"/>
            <w:sz w:val="22"/>
            <w:szCs w:val="22"/>
          </w:rPr>
          <w:t xml:space="preserve"> </w:t>
        </w:r>
        <w:r w:rsidR="00BA478B">
          <w:rPr>
            <w:rFonts w:asciiTheme="minorHAnsi" w:hAnsiTheme="minorHAnsi" w:cstheme="minorHAnsi"/>
            <w:sz w:val="22"/>
            <w:szCs w:val="22"/>
          </w:rPr>
          <w:t>relevantnými</w:t>
        </w:r>
      </w:ins>
      <w:r w:rsidRPr="004A6A07">
        <w:rPr>
          <w:rFonts w:asciiTheme="minorHAnsi" w:hAnsiTheme="minorHAnsi"/>
          <w:sz w:val="22"/>
          <w:szCs w:val="22"/>
        </w:rPr>
        <w:t xml:space="preserve">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w:t>
      </w:r>
      <w:r w:rsidR="004F33FD">
        <w:rPr>
          <w:rFonts w:asciiTheme="minorHAnsi" w:hAnsiTheme="minorHAnsi" w:cs="Times New Roman"/>
          <w:sz w:val="22"/>
          <w:szCs w:val="22"/>
        </w:rPr>
        <w:t> </w:t>
      </w:r>
      <w:r w:rsidR="00120AD4" w:rsidRPr="00694F7B">
        <w:rPr>
          <w:rFonts w:asciiTheme="minorHAnsi" w:hAnsiTheme="minorHAnsi" w:cs="Times New Roman"/>
          <w:sz w:val="22"/>
          <w:szCs w:val="22"/>
        </w:rPr>
        <w:t xml:space="preserve">nasledovných spôsobov: </w:t>
      </w:r>
    </w:p>
    <w:p w:rsidR="00841056" w:rsidRPr="00694F7B" w:rsidDel="00BA478B" w:rsidRDefault="00841056">
      <w:pPr>
        <w:pStyle w:val="Default"/>
        <w:spacing w:before="120" w:after="120"/>
        <w:jc w:val="both"/>
        <w:rPr>
          <w:del w:id="9" w:author="Autor"/>
          <w:rFonts w:asciiTheme="minorHAnsi" w:hAnsiTheme="minorHAnsi"/>
          <w:sz w:val="22"/>
          <w:szCs w:val="22"/>
        </w:rPr>
        <w:pPrChange w:id="10" w:author="Autor">
          <w:pPr>
            <w:pStyle w:val="Default"/>
            <w:numPr>
              <w:numId w:val="35"/>
            </w:numPr>
            <w:spacing w:before="120" w:after="120"/>
            <w:ind w:left="720" w:hanging="360"/>
            <w:jc w:val="both"/>
          </w:pPr>
        </w:pPrChange>
      </w:pPr>
      <w:del w:id="11" w:author="Autor">
        <w:r w:rsidRPr="004A6A07" w:rsidDel="00BA478B">
          <w:rPr>
            <w:rFonts w:asciiTheme="minorHAnsi" w:hAnsiTheme="minorHAnsi" w:cs="Times New Roman"/>
            <w:sz w:val="22"/>
            <w:szCs w:val="22"/>
          </w:rPr>
          <w:delText>V </w:delText>
        </w:r>
        <w:r w:rsidRPr="004A6A07" w:rsidDel="00BA478B">
          <w:rPr>
            <w:rFonts w:asciiTheme="minorHAnsi" w:hAnsiTheme="minorHAnsi" w:cs="Times New Roman"/>
            <w:b/>
            <w:sz w:val="22"/>
            <w:szCs w:val="22"/>
          </w:rPr>
          <w:delText>listinnej podobe</w:delText>
        </w:r>
        <w:r w:rsidRPr="004A6A07" w:rsidDel="00BA478B">
          <w:rPr>
            <w:rFonts w:asciiTheme="minorHAnsi" w:hAnsiTheme="minorHAnsi" w:cs="Times New Roman"/>
            <w:sz w:val="22"/>
            <w:szCs w:val="22"/>
          </w:rPr>
          <w:delText xml:space="preserve"> je žiadosť o NFP, vrátane všetkých príloh, možné doručiť v jednom origináli (vytlačenom po odoslaní prostredníctvom ITMS2014+</w:delText>
        </w:r>
        <w:r w:rsidR="00217F55" w:rsidDel="00BA478B">
          <w:rPr>
            <w:rFonts w:asciiTheme="minorHAnsi" w:hAnsiTheme="minorHAnsi" w:cs="Times New Roman"/>
            <w:sz w:val="22"/>
            <w:szCs w:val="22"/>
          </w:rPr>
          <w:delText xml:space="preserve"> a podpísanom</w:delText>
        </w:r>
        <w:r w:rsidRPr="004A6A07" w:rsidDel="00BA478B">
          <w:rPr>
            <w:rFonts w:asciiTheme="minorHAnsi" w:hAnsiTheme="minorHAnsi" w:cs="Times New Roman"/>
            <w:sz w:val="22"/>
            <w:szCs w:val="22"/>
          </w:rPr>
          <w:delText>) a jednej kópii:</w:delText>
        </w:r>
      </w:del>
    </w:p>
    <w:p w:rsidR="00120AD4" w:rsidRPr="00694F7B" w:rsidDel="00BA478B" w:rsidRDefault="00120AD4">
      <w:pPr>
        <w:pStyle w:val="Default"/>
        <w:rPr>
          <w:del w:id="12" w:author="Autor"/>
          <w:rFonts w:asciiTheme="minorHAnsi" w:hAnsiTheme="minorHAnsi"/>
          <w:sz w:val="22"/>
          <w:szCs w:val="22"/>
        </w:rPr>
        <w:pPrChange w:id="13" w:author="Autor">
          <w:pPr>
            <w:pStyle w:val="Odsekzoznamu"/>
            <w:numPr>
              <w:numId w:val="6"/>
            </w:numPr>
            <w:spacing w:before="120" w:after="120"/>
            <w:ind w:hanging="360"/>
            <w:contextualSpacing w:val="0"/>
            <w:jc w:val="both"/>
          </w:pPr>
        </w:pPrChange>
      </w:pPr>
      <w:del w:id="14" w:author="Autor">
        <w:r w:rsidRPr="00694F7B" w:rsidDel="00BA478B">
          <w:rPr>
            <w:rFonts w:asciiTheme="minorHAnsi" w:hAnsiTheme="minorHAnsi"/>
            <w:sz w:val="22"/>
            <w:szCs w:val="22"/>
          </w:rPr>
          <w:delText>doporučenou poštou alebo kuriérskou službou na adresu:</w:delText>
        </w:r>
      </w:del>
    </w:p>
    <w:p w:rsidR="00120AD4" w:rsidRPr="002D08EE" w:rsidDel="00BA478B" w:rsidRDefault="00AD34F7">
      <w:pPr>
        <w:pStyle w:val="Default"/>
        <w:rPr>
          <w:del w:id="15" w:author="Autor"/>
          <w:rFonts w:asciiTheme="minorHAnsi" w:hAnsiTheme="minorHAnsi"/>
        </w:rPr>
        <w:pPrChange w:id="16" w:author="Autor">
          <w:pPr>
            <w:spacing w:before="120" w:after="120" w:line="240" w:lineRule="auto"/>
            <w:ind w:left="709" w:firstLine="357"/>
            <w:contextualSpacing/>
            <w:jc w:val="both"/>
          </w:pPr>
        </w:pPrChange>
      </w:pPr>
      <w:del w:id="17" w:author="Autor">
        <w:r w:rsidDel="00BA478B">
          <w:rPr>
            <w:rFonts w:asciiTheme="minorHAnsi" w:hAnsiTheme="minorHAnsi" w:cstheme="minorHAnsi"/>
          </w:rPr>
          <w:delText>Ministerstvo investícií, regionálneho rozvoja a informatizácie</w:delText>
        </w:r>
        <w:r w:rsidRPr="002D08EE" w:rsidDel="00BA478B">
          <w:rPr>
            <w:rFonts w:asciiTheme="minorHAnsi" w:hAnsiTheme="minorHAnsi"/>
          </w:rPr>
          <w:delText xml:space="preserve"> </w:delText>
        </w:r>
        <w:r w:rsidR="00120AD4" w:rsidRPr="002D08EE" w:rsidDel="00BA478B">
          <w:rPr>
            <w:rFonts w:asciiTheme="minorHAnsi" w:hAnsiTheme="minorHAnsi"/>
          </w:rPr>
          <w:delText xml:space="preserve">Slovenskej republiky </w:delText>
        </w:r>
      </w:del>
    </w:p>
    <w:p w:rsidR="00120AD4" w:rsidRPr="002D08EE" w:rsidDel="00BA478B" w:rsidRDefault="00120AD4">
      <w:pPr>
        <w:pStyle w:val="Default"/>
        <w:rPr>
          <w:del w:id="18" w:author="Autor"/>
          <w:rFonts w:asciiTheme="minorHAnsi" w:hAnsiTheme="minorHAnsi"/>
        </w:rPr>
        <w:pPrChange w:id="19" w:author="Autor">
          <w:pPr>
            <w:spacing w:before="120" w:after="120" w:line="240" w:lineRule="auto"/>
            <w:ind w:left="709" w:firstLine="357"/>
            <w:contextualSpacing/>
            <w:jc w:val="both"/>
          </w:pPr>
        </w:pPrChange>
      </w:pPr>
      <w:del w:id="20" w:author="Autor">
        <w:r w:rsidRPr="002D08EE" w:rsidDel="00BA478B">
          <w:rPr>
            <w:rFonts w:asciiTheme="minorHAnsi" w:hAnsiTheme="minorHAnsi"/>
          </w:rPr>
          <w:delText xml:space="preserve">sekcia </w:delText>
        </w:r>
        <w:r w:rsidR="00592CD5" w:rsidRPr="00592CD5" w:rsidDel="00BA478B">
          <w:rPr>
            <w:rFonts w:asciiTheme="minorHAnsi" w:hAnsiTheme="minorHAnsi"/>
          </w:rPr>
          <w:delText>OP TP a iných finančných mechanizmov</w:delText>
        </w:r>
        <w:r w:rsidRPr="002D08EE" w:rsidDel="00BA478B">
          <w:rPr>
            <w:rFonts w:asciiTheme="minorHAnsi" w:hAnsiTheme="minorHAnsi"/>
          </w:rPr>
          <w:delText xml:space="preserve"> </w:delText>
        </w:r>
      </w:del>
    </w:p>
    <w:p w:rsidR="00120AD4" w:rsidRPr="002D08EE" w:rsidDel="00BA478B" w:rsidRDefault="00120AD4">
      <w:pPr>
        <w:pStyle w:val="Default"/>
        <w:rPr>
          <w:del w:id="21" w:author="Autor"/>
          <w:rFonts w:asciiTheme="minorHAnsi" w:hAnsiTheme="minorHAnsi"/>
        </w:rPr>
        <w:pPrChange w:id="22" w:author="Autor">
          <w:pPr>
            <w:spacing w:before="120" w:after="120" w:line="240" w:lineRule="auto"/>
            <w:ind w:left="709" w:firstLine="357"/>
            <w:contextualSpacing/>
            <w:jc w:val="both"/>
          </w:pPr>
        </w:pPrChange>
      </w:pPr>
      <w:del w:id="23" w:author="Autor">
        <w:r w:rsidRPr="002D08EE" w:rsidDel="00BA478B">
          <w:rPr>
            <w:rFonts w:asciiTheme="minorHAnsi" w:hAnsiTheme="minorHAnsi"/>
          </w:rPr>
          <w:delText>odbor implementácie projektov OP TP</w:delText>
        </w:r>
      </w:del>
    </w:p>
    <w:p w:rsidR="00120AD4" w:rsidRPr="002D08EE" w:rsidDel="00BA478B" w:rsidRDefault="00AD34F7">
      <w:pPr>
        <w:pStyle w:val="Default"/>
        <w:rPr>
          <w:del w:id="24" w:author="Autor"/>
          <w:rFonts w:asciiTheme="minorHAnsi" w:hAnsiTheme="minorHAnsi"/>
        </w:rPr>
        <w:pPrChange w:id="25" w:author="Autor">
          <w:pPr>
            <w:spacing w:before="120" w:after="120" w:line="240" w:lineRule="auto"/>
            <w:ind w:left="709" w:firstLine="357"/>
            <w:contextualSpacing/>
            <w:jc w:val="both"/>
          </w:pPr>
        </w:pPrChange>
      </w:pPr>
      <w:del w:id="26" w:author="Autor">
        <w:r w:rsidDel="00BA478B">
          <w:rPr>
            <w:rFonts w:asciiTheme="minorHAnsi" w:hAnsiTheme="minorHAnsi" w:cstheme="minorHAnsi"/>
          </w:rPr>
          <w:delText>Štefánikova 15</w:delText>
        </w:r>
        <w:r w:rsidRPr="005D01A7" w:rsidDel="00BA478B">
          <w:rPr>
            <w:rFonts w:asciiTheme="minorHAnsi" w:hAnsiTheme="minorHAnsi" w:cstheme="minorHAnsi"/>
          </w:rPr>
          <w:delText xml:space="preserve"> </w:delText>
        </w:r>
        <w:r w:rsidR="00120AD4" w:rsidRPr="002D08EE" w:rsidDel="00BA478B">
          <w:rPr>
            <w:rFonts w:asciiTheme="minorHAnsi" w:hAnsiTheme="minorHAnsi"/>
          </w:rPr>
          <w:delText xml:space="preserve"> </w:delText>
        </w:r>
      </w:del>
    </w:p>
    <w:p w:rsidR="00120AD4" w:rsidRPr="002D08EE" w:rsidDel="00BA478B" w:rsidRDefault="00AD34F7">
      <w:pPr>
        <w:pStyle w:val="Default"/>
        <w:rPr>
          <w:del w:id="27" w:author="Autor"/>
          <w:rFonts w:asciiTheme="minorHAnsi" w:hAnsiTheme="minorHAnsi"/>
        </w:rPr>
        <w:pPrChange w:id="28" w:author="Autor">
          <w:pPr>
            <w:spacing w:before="120" w:after="120" w:line="240" w:lineRule="auto"/>
            <w:ind w:left="709" w:firstLine="357"/>
            <w:contextualSpacing/>
            <w:jc w:val="both"/>
          </w:pPr>
        </w:pPrChange>
      </w:pPr>
      <w:del w:id="29" w:author="Autor">
        <w:r w:rsidDel="00BA478B">
          <w:rPr>
            <w:rFonts w:asciiTheme="minorHAnsi" w:hAnsiTheme="minorHAnsi"/>
          </w:rPr>
          <w:delText>811 05</w:delText>
        </w:r>
        <w:r w:rsidR="00120AD4" w:rsidRPr="002D08EE" w:rsidDel="00BA478B">
          <w:rPr>
            <w:rFonts w:asciiTheme="minorHAnsi" w:hAnsiTheme="minorHAnsi"/>
          </w:rPr>
          <w:delText xml:space="preserve"> Bratislava</w:delText>
        </w:r>
      </w:del>
    </w:p>
    <w:p w:rsidR="00120AD4" w:rsidRPr="00C92C97" w:rsidDel="00BA478B" w:rsidRDefault="00120AD4">
      <w:pPr>
        <w:pStyle w:val="Default"/>
        <w:rPr>
          <w:del w:id="30" w:author="Autor"/>
          <w:rFonts w:asciiTheme="minorHAnsi" w:hAnsiTheme="minorHAnsi"/>
          <w:sz w:val="22"/>
          <w:szCs w:val="22"/>
        </w:rPr>
        <w:pPrChange w:id="31" w:author="Autor">
          <w:pPr>
            <w:pStyle w:val="Odsekzoznamu"/>
            <w:numPr>
              <w:numId w:val="6"/>
            </w:numPr>
            <w:spacing w:before="120" w:after="120"/>
            <w:ind w:left="709" w:hanging="360"/>
            <w:contextualSpacing w:val="0"/>
            <w:jc w:val="both"/>
          </w:pPr>
        </w:pPrChange>
      </w:pPr>
      <w:del w:id="32" w:author="Autor">
        <w:r w:rsidRPr="00C92C97" w:rsidDel="00BA478B">
          <w:rPr>
            <w:rFonts w:asciiTheme="minorHAnsi" w:hAnsiTheme="minorHAnsi"/>
            <w:sz w:val="22"/>
            <w:szCs w:val="22"/>
          </w:rPr>
          <w:delText xml:space="preserve">osobne v pracovných dňoch </w:delText>
        </w:r>
      </w:del>
    </w:p>
    <w:p w:rsidR="00AD34F7" w:rsidDel="00BA478B" w:rsidRDefault="00AD34F7">
      <w:pPr>
        <w:pStyle w:val="Default"/>
        <w:rPr>
          <w:del w:id="33" w:author="Autor"/>
          <w:rFonts w:asciiTheme="minorHAnsi" w:hAnsiTheme="minorHAnsi" w:cstheme="minorHAnsi"/>
          <w:sz w:val="22"/>
          <w:szCs w:val="22"/>
        </w:rPr>
        <w:pPrChange w:id="34" w:author="Autor">
          <w:pPr>
            <w:pStyle w:val="Odsekzoznamu"/>
            <w:numPr>
              <w:ilvl w:val="1"/>
              <w:numId w:val="6"/>
            </w:numPr>
            <w:spacing w:before="120" w:after="120"/>
            <w:ind w:left="1134" w:hanging="335"/>
            <w:jc w:val="both"/>
          </w:pPr>
        </w:pPrChange>
      </w:pPr>
      <w:del w:id="35" w:author="Autor">
        <w:r w:rsidDel="00BA478B">
          <w:rPr>
            <w:rFonts w:asciiTheme="minorHAnsi" w:hAnsiTheme="minorHAnsi" w:cstheme="minorHAnsi"/>
            <w:sz w:val="22"/>
            <w:szCs w:val="22"/>
          </w:rPr>
          <w:delText>Po – Št:</w:delText>
        </w:r>
        <w:r w:rsidRPr="005A3C77" w:rsidDel="00BA478B">
          <w:rPr>
            <w:rFonts w:asciiTheme="minorHAnsi" w:hAnsiTheme="minorHAnsi" w:cstheme="minorHAnsi"/>
            <w:sz w:val="22"/>
            <w:szCs w:val="22"/>
          </w:rPr>
          <w:delText xml:space="preserve"> </w:delText>
        </w:r>
        <w:r w:rsidRPr="00D95AA6" w:rsidDel="00BA478B">
          <w:rPr>
            <w:rFonts w:asciiTheme="minorHAnsi" w:hAnsiTheme="minorHAnsi" w:cstheme="minorHAnsi"/>
            <w:sz w:val="22"/>
            <w:szCs w:val="22"/>
          </w:rPr>
          <w:delText>9:00 - 14:30 hod. (obedňajšia prestávka 11:30 - 12:30 hod.)</w:delText>
        </w:r>
        <w:r w:rsidDel="00BA478B">
          <w:rPr>
            <w:rFonts w:asciiTheme="minorHAnsi" w:hAnsiTheme="minorHAnsi" w:cstheme="minorHAnsi"/>
            <w:sz w:val="22"/>
            <w:szCs w:val="22"/>
          </w:rPr>
          <w:delText xml:space="preserve"> </w:delText>
        </w:r>
      </w:del>
    </w:p>
    <w:p w:rsidR="00AD34F7" w:rsidRPr="005A3C77" w:rsidDel="00BA478B" w:rsidRDefault="00AD34F7">
      <w:pPr>
        <w:pStyle w:val="Default"/>
        <w:rPr>
          <w:del w:id="36" w:author="Autor"/>
          <w:rFonts w:asciiTheme="minorHAnsi" w:hAnsiTheme="minorHAnsi" w:cstheme="minorHAnsi"/>
          <w:sz w:val="22"/>
          <w:szCs w:val="22"/>
        </w:rPr>
        <w:pPrChange w:id="37" w:author="Autor">
          <w:pPr>
            <w:pStyle w:val="Odsekzoznamu"/>
            <w:ind w:firstLine="414"/>
            <w:jc w:val="both"/>
          </w:pPr>
        </w:pPrChange>
      </w:pPr>
      <w:del w:id="38" w:author="Autor">
        <w:r w:rsidDel="00BA478B">
          <w:rPr>
            <w:rFonts w:asciiTheme="minorHAnsi" w:hAnsiTheme="minorHAnsi" w:cstheme="minorHAnsi"/>
            <w:sz w:val="22"/>
            <w:szCs w:val="22"/>
          </w:rPr>
          <w:delText xml:space="preserve">Pi: </w:delText>
        </w:r>
        <w:r w:rsidDel="00BA478B">
          <w:rPr>
            <w:rFonts w:asciiTheme="minorHAnsi" w:hAnsiTheme="minorHAnsi" w:cstheme="minorHAnsi"/>
            <w:sz w:val="22"/>
            <w:szCs w:val="22"/>
          </w:rPr>
          <w:tab/>
          <w:delText xml:space="preserve"> </w:delText>
        </w:r>
        <w:r w:rsidR="004F33FD" w:rsidDel="00BA478B">
          <w:rPr>
            <w:rFonts w:asciiTheme="minorHAnsi" w:hAnsiTheme="minorHAnsi" w:cstheme="minorHAnsi"/>
            <w:sz w:val="22"/>
            <w:szCs w:val="22"/>
          </w:rPr>
          <w:delText xml:space="preserve">        </w:delText>
        </w:r>
        <w:r w:rsidRPr="00D95AA6" w:rsidDel="00BA478B">
          <w:rPr>
            <w:rFonts w:asciiTheme="minorHAnsi" w:hAnsiTheme="minorHAnsi" w:cstheme="minorHAnsi"/>
            <w:sz w:val="22"/>
            <w:szCs w:val="22"/>
          </w:rPr>
          <w:delText>9:00 -14:00 hod.  (obedňajšia prestávka 11:30 - 12:30 hod.):</w:delText>
        </w:r>
      </w:del>
    </w:p>
    <w:p w:rsidR="00AD34F7" w:rsidRPr="005D01A7" w:rsidDel="00BA478B" w:rsidRDefault="00AD34F7">
      <w:pPr>
        <w:pStyle w:val="Default"/>
        <w:rPr>
          <w:del w:id="39" w:author="Autor"/>
          <w:rFonts w:asciiTheme="minorHAnsi" w:hAnsiTheme="minorHAnsi" w:cstheme="minorHAnsi"/>
        </w:rPr>
        <w:pPrChange w:id="40" w:author="Autor">
          <w:pPr>
            <w:spacing w:before="120" w:after="120"/>
            <w:ind w:left="1134"/>
            <w:contextualSpacing/>
            <w:jc w:val="both"/>
          </w:pPr>
        </w:pPrChange>
      </w:pPr>
      <w:del w:id="41" w:author="Autor">
        <w:r w:rsidRPr="005D01A7" w:rsidDel="00BA478B">
          <w:rPr>
            <w:rFonts w:asciiTheme="minorHAnsi" w:hAnsiTheme="minorHAnsi" w:cstheme="minorHAnsi"/>
          </w:rPr>
          <w:delText xml:space="preserve">podateľňa </w:delText>
        </w:r>
        <w:r w:rsidDel="00BA478B">
          <w:rPr>
            <w:rFonts w:asciiTheme="minorHAnsi" w:hAnsiTheme="minorHAnsi" w:cstheme="minorHAnsi"/>
          </w:rPr>
          <w:delText>Ministerstva investícií, regionálneho rozvoja a informatizácie</w:delText>
        </w:r>
        <w:r w:rsidRPr="005D01A7" w:rsidDel="00BA478B">
          <w:rPr>
            <w:rFonts w:asciiTheme="minorHAnsi" w:hAnsiTheme="minorHAnsi" w:cstheme="minorHAnsi"/>
          </w:rPr>
          <w:delText xml:space="preserve"> Slovenskej republiky </w:delText>
        </w:r>
      </w:del>
    </w:p>
    <w:p w:rsidR="00AD34F7" w:rsidDel="00BA478B" w:rsidRDefault="00AD34F7">
      <w:pPr>
        <w:pStyle w:val="Default"/>
        <w:rPr>
          <w:del w:id="42" w:author="Autor"/>
          <w:rFonts w:asciiTheme="minorHAnsi" w:hAnsiTheme="minorHAnsi" w:cstheme="minorHAnsi"/>
        </w:rPr>
        <w:pPrChange w:id="43" w:author="Autor">
          <w:pPr>
            <w:spacing w:before="120" w:after="120"/>
            <w:ind w:left="1134"/>
            <w:contextualSpacing/>
            <w:jc w:val="both"/>
          </w:pPr>
        </w:pPrChange>
      </w:pPr>
      <w:del w:id="44" w:author="Autor">
        <w:r w:rsidDel="00BA478B">
          <w:rPr>
            <w:rFonts w:asciiTheme="minorHAnsi" w:hAnsiTheme="minorHAnsi" w:cstheme="minorHAnsi"/>
          </w:rPr>
          <w:delText>Štefánikova 15</w:delText>
        </w:r>
      </w:del>
    </w:p>
    <w:p w:rsidR="00AD34F7" w:rsidRPr="002112D9" w:rsidDel="00BA478B" w:rsidRDefault="00AD34F7">
      <w:pPr>
        <w:pStyle w:val="Default"/>
        <w:rPr>
          <w:del w:id="45" w:author="Autor"/>
          <w:rFonts w:asciiTheme="minorHAnsi" w:hAnsiTheme="minorHAnsi" w:cstheme="minorHAnsi"/>
        </w:rPr>
        <w:pPrChange w:id="46" w:author="Autor">
          <w:pPr>
            <w:spacing w:before="120" w:after="120"/>
            <w:ind w:left="1134"/>
            <w:contextualSpacing/>
            <w:jc w:val="both"/>
          </w:pPr>
        </w:pPrChange>
      </w:pPr>
      <w:del w:id="47" w:author="Autor">
        <w:r w:rsidRPr="00B80F68" w:rsidDel="00BA478B">
          <w:rPr>
            <w:rFonts w:asciiTheme="minorHAnsi" w:hAnsiTheme="minorHAnsi" w:cstheme="minorHAnsi"/>
          </w:rPr>
          <w:delText xml:space="preserve">811 05 Bratislava </w:delText>
        </w:r>
      </w:del>
    </w:p>
    <w:p w:rsidR="00120AD4" w:rsidRPr="00C92C97" w:rsidDel="00BA478B" w:rsidRDefault="00120AD4">
      <w:pPr>
        <w:pStyle w:val="Default"/>
        <w:rPr>
          <w:del w:id="48" w:author="Autor"/>
          <w:rFonts w:asciiTheme="minorHAnsi" w:hAnsiTheme="minorHAnsi"/>
          <w:sz w:val="22"/>
          <w:szCs w:val="22"/>
        </w:rPr>
        <w:pPrChange w:id="49" w:author="Autor">
          <w:pPr>
            <w:pStyle w:val="Odsekzoznamu"/>
            <w:numPr>
              <w:ilvl w:val="1"/>
              <w:numId w:val="6"/>
            </w:numPr>
            <w:spacing w:before="120" w:after="120"/>
            <w:ind w:left="1106" w:hanging="360"/>
            <w:contextualSpacing w:val="0"/>
            <w:jc w:val="both"/>
          </w:pPr>
        </w:pPrChange>
      </w:pPr>
      <w:del w:id="50" w:author="Autor">
        <w:r w:rsidRPr="00C92C97" w:rsidDel="00BA478B">
          <w:rPr>
            <w:rFonts w:asciiTheme="minorHAnsi" w:hAnsiTheme="minorHAnsi"/>
            <w:sz w:val="22"/>
            <w:szCs w:val="22"/>
          </w:rPr>
          <w:delText xml:space="preserve">v čase od </w:delText>
        </w:r>
        <w:r w:rsidR="00AD34F7" w:rsidDel="00BA478B">
          <w:rPr>
            <w:rFonts w:asciiTheme="minorHAnsi" w:hAnsiTheme="minorHAnsi"/>
            <w:sz w:val="22"/>
            <w:szCs w:val="22"/>
          </w:rPr>
          <w:delText>9:00</w:delText>
        </w:r>
        <w:r w:rsidRPr="00C92C97" w:rsidDel="00BA478B">
          <w:rPr>
            <w:rFonts w:asciiTheme="minorHAnsi" w:hAnsiTheme="minorHAnsi"/>
            <w:sz w:val="22"/>
            <w:szCs w:val="22"/>
          </w:rPr>
          <w:delText xml:space="preserve"> hod. do </w:delText>
        </w:r>
        <w:r w:rsidR="00AD34F7" w:rsidDel="00BA478B">
          <w:rPr>
            <w:rFonts w:asciiTheme="minorHAnsi" w:hAnsiTheme="minorHAnsi"/>
            <w:sz w:val="22"/>
            <w:szCs w:val="22"/>
          </w:rPr>
          <w:delText>15:00</w:delText>
        </w:r>
        <w:r w:rsidRPr="00C92C97" w:rsidDel="00BA478B">
          <w:rPr>
            <w:rFonts w:asciiTheme="minorHAnsi" w:hAnsiTheme="minorHAnsi"/>
            <w:sz w:val="22"/>
            <w:szCs w:val="22"/>
          </w:rPr>
          <w:delText xml:space="preserve"> hod. na adresu:</w:delText>
        </w:r>
      </w:del>
    </w:p>
    <w:p w:rsidR="00120AD4" w:rsidRPr="002D08EE" w:rsidDel="00BA478B" w:rsidRDefault="00AD34F7">
      <w:pPr>
        <w:pStyle w:val="Default"/>
        <w:rPr>
          <w:del w:id="51" w:author="Autor"/>
          <w:rFonts w:asciiTheme="minorHAnsi" w:hAnsiTheme="minorHAnsi"/>
        </w:rPr>
        <w:pPrChange w:id="52" w:author="Autor">
          <w:pPr>
            <w:spacing w:before="120" w:after="120" w:line="240" w:lineRule="auto"/>
            <w:ind w:left="1106" w:firstLine="28"/>
            <w:contextualSpacing/>
            <w:jc w:val="both"/>
          </w:pPr>
        </w:pPrChange>
      </w:pPr>
      <w:del w:id="53" w:author="Autor">
        <w:r w:rsidDel="00BA478B">
          <w:rPr>
            <w:rFonts w:asciiTheme="minorHAnsi" w:hAnsiTheme="minorHAnsi" w:cstheme="minorHAnsi"/>
          </w:rPr>
          <w:delText>Ministerstvo investícií, regionálneho rozvoja a informatizácie</w:delText>
        </w:r>
        <w:r w:rsidR="00120AD4" w:rsidRPr="002D08EE" w:rsidDel="00BA478B">
          <w:rPr>
            <w:rFonts w:asciiTheme="minorHAnsi" w:hAnsiTheme="minorHAnsi"/>
          </w:rPr>
          <w:delText xml:space="preserve"> Slovenskej republiky</w:delText>
        </w:r>
      </w:del>
    </w:p>
    <w:p w:rsidR="00120AD4" w:rsidRPr="002D08EE" w:rsidDel="00BA478B" w:rsidRDefault="00120AD4">
      <w:pPr>
        <w:pStyle w:val="Default"/>
        <w:rPr>
          <w:del w:id="54" w:author="Autor"/>
          <w:rFonts w:asciiTheme="minorHAnsi" w:hAnsiTheme="minorHAnsi"/>
        </w:rPr>
        <w:pPrChange w:id="55" w:author="Autor">
          <w:pPr>
            <w:spacing w:before="120" w:after="120" w:line="240" w:lineRule="auto"/>
            <w:ind w:left="1106" w:firstLine="28"/>
            <w:contextualSpacing/>
            <w:jc w:val="both"/>
          </w:pPr>
        </w:pPrChange>
      </w:pPr>
      <w:del w:id="56" w:author="Autor">
        <w:r w:rsidRPr="002D08EE" w:rsidDel="00BA478B">
          <w:rPr>
            <w:rFonts w:asciiTheme="minorHAnsi" w:hAnsiTheme="minorHAnsi"/>
          </w:rPr>
          <w:delText xml:space="preserve">sekcia </w:delText>
        </w:r>
        <w:r w:rsidR="00592CD5" w:rsidRPr="00592CD5" w:rsidDel="00BA478B">
          <w:rPr>
            <w:rFonts w:asciiTheme="minorHAnsi" w:hAnsiTheme="minorHAnsi"/>
          </w:rPr>
          <w:delText>OP TP a iných finančných mechanizmov</w:delText>
        </w:r>
      </w:del>
    </w:p>
    <w:p w:rsidR="00120AD4" w:rsidRPr="002D08EE" w:rsidDel="00BA478B" w:rsidRDefault="00120AD4">
      <w:pPr>
        <w:pStyle w:val="Default"/>
        <w:rPr>
          <w:del w:id="57" w:author="Autor"/>
          <w:rFonts w:asciiTheme="minorHAnsi" w:hAnsiTheme="minorHAnsi"/>
        </w:rPr>
        <w:pPrChange w:id="58" w:author="Autor">
          <w:pPr>
            <w:spacing w:before="120" w:after="120" w:line="240" w:lineRule="auto"/>
            <w:ind w:left="1106" w:firstLine="28"/>
            <w:contextualSpacing/>
            <w:jc w:val="both"/>
          </w:pPr>
        </w:pPrChange>
      </w:pPr>
      <w:del w:id="59" w:author="Autor">
        <w:r w:rsidRPr="002D08EE" w:rsidDel="00BA478B">
          <w:rPr>
            <w:rFonts w:asciiTheme="minorHAnsi" w:hAnsiTheme="minorHAnsi"/>
          </w:rPr>
          <w:delText xml:space="preserve">odbor implementácie projektov OP TP </w:delText>
        </w:r>
      </w:del>
    </w:p>
    <w:p w:rsidR="00120AD4" w:rsidRPr="002D08EE" w:rsidDel="00BA478B" w:rsidRDefault="00C20BED">
      <w:pPr>
        <w:pStyle w:val="Default"/>
        <w:rPr>
          <w:del w:id="60" w:author="Autor"/>
          <w:rFonts w:asciiTheme="minorHAnsi" w:hAnsiTheme="minorHAnsi"/>
        </w:rPr>
        <w:pPrChange w:id="61" w:author="Autor">
          <w:pPr>
            <w:spacing w:before="120" w:after="120" w:line="240" w:lineRule="auto"/>
            <w:ind w:left="1106" w:firstLine="28"/>
            <w:contextualSpacing/>
            <w:jc w:val="both"/>
          </w:pPr>
        </w:pPrChange>
      </w:pPr>
      <w:del w:id="62" w:author="Autor">
        <w:r w:rsidDel="00BA478B">
          <w:rPr>
            <w:rFonts w:asciiTheme="minorHAnsi" w:hAnsiTheme="minorHAnsi"/>
          </w:rPr>
          <w:delText>Dunajská 68</w:delText>
        </w:r>
      </w:del>
    </w:p>
    <w:p w:rsidR="00120AD4" w:rsidDel="00BA478B" w:rsidRDefault="00120AD4">
      <w:pPr>
        <w:pStyle w:val="Default"/>
        <w:rPr>
          <w:del w:id="63" w:author="Autor"/>
          <w:rFonts w:asciiTheme="minorHAnsi" w:hAnsiTheme="minorHAnsi"/>
        </w:rPr>
        <w:pPrChange w:id="64" w:author="Autor">
          <w:pPr>
            <w:spacing w:before="120" w:after="120" w:line="240" w:lineRule="auto"/>
            <w:ind w:left="1106" w:firstLine="28"/>
            <w:contextualSpacing/>
            <w:jc w:val="both"/>
          </w:pPr>
        </w:pPrChange>
      </w:pPr>
      <w:del w:id="65" w:author="Autor">
        <w:r w:rsidDel="00BA478B">
          <w:rPr>
            <w:rFonts w:asciiTheme="minorHAnsi" w:hAnsiTheme="minorHAnsi"/>
          </w:rPr>
          <w:delText xml:space="preserve">811 </w:delText>
        </w:r>
        <w:r w:rsidR="00C20BED" w:rsidDel="00BA478B">
          <w:rPr>
            <w:rFonts w:asciiTheme="minorHAnsi" w:hAnsiTheme="minorHAnsi"/>
          </w:rPr>
          <w:delText xml:space="preserve">08 </w:delText>
        </w:r>
        <w:r w:rsidRPr="002D08EE" w:rsidDel="00BA478B">
          <w:rPr>
            <w:rFonts w:asciiTheme="minorHAnsi" w:hAnsiTheme="minorHAnsi"/>
          </w:rPr>
          <w:delText>Bratislava</w:delText>
        </w:r>
      </w:del>
    </w:p>
    <w:p w:rsidR="004D5D0F" w:rsidRPr="002D08EE" w:rsidDel="00BA478B" w:rsidRDefault="004D5D0F">
      <w:pPr>
        <w:pStyle w:val="Default"/>
        <w:rPr>
          <w:del w:id="66" w:author="Autor"/>
          <w:rFonts w:asciiTheme="minorHAnsi" w:hAnsiTheme="minorHAnsi"/>
        </w:rPr>
        <w:pPrChange w:id="67" w:author="Autor">
          <w:pPr>
            <w:spacing w:before="120" w:after="120" w:line="240" w:lineRule="auto"/>
            <w:ind w:left="1106" w:firstLine="357"/>
            <w:contextualSpacing/>
            <w:jc w:val="both"/>
          </w:pPr>
        </w:pPrChange>
      </w:pPr>
    </w:p>
    <w:p w:rsidR="00C4040F" w:rsidRPr="003B0CE6" w:rsidRDefault="00120AD4">
      <w:pPr>
        <w:pStyle w:val="Default"/>
        <w:pPrChange w:id="68" w:author="Autor">
          <w:pPr>
            <w:spacing w:before="120" w:after="120" w:line="240" w:lineRule="auto"/>
            <w:ind w:left="709" w:hanging="6"/>
            <w:jc w:val="both"/>
          </w:pPr>
        </w:pPrChange>
      </w:pPr>
      <w:del w:id="69" w:author="Autor">
        <w:r w:rsidDel="00BA478B">
          <w:delText>RO OP TP nie je oprávnený v zmysle v súčasnosti platných právnych prepisov obmedziť pre žiadateľov predkladanie ŽoNFP v listinnej podobe.</w:delText>
        </w:r>
      </w:del>
      <w:r>
        <w:t xml:space="preserve"> </w:t>
      </w:r>
    </w:p>
    <w:p w:rsidR="00694F7B" w:rsidRPr="00DE4518" w:rsidRDefault="00120AD4" w:rsidP="004A6A07">
      <w:pPr>
        <w:pStyle w:val="Default"/>
        <w:numPr>
          <w:ilvl w:val="0"/>
          <w:numId w:val="35"/>
        </w:numPr>
        <w:spacing w:before="120" w:after="120"/>
        <w:jc w:val="both"/>
        <w:rPr>
          <w:rFonts w:asciiTheme="minorHAnsi" w:hAnsiTheme="minorHAnsi"/>
          <w:sz w:val="22"/>
          <w:szCs w:val="22"/>
        </w:rPr>
      </w:pPr>
      <w:r w:rsidRPr="00DE4518">
        <w:rPr>
          <w:rFonts w:asciiTheme="minorHAnsi" w:hAnsiTheme="minorHAnsi"/>
          <w:sz w:val="22"/>
          <w:szCs w:val="22"/>
        </w:rPr>
        <w:t xml:space="preserve">V zmysle zákona </w:t>
      </w:r>
      <w:ins w:id="70" w:author="Autor">
        <w:r w:rsidR="00730789"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730789">
          <w:rPr>
            <w:rFonts w:asciiTheme="minorHAnsi" w:hAnsiTheme="minorHAnsi"/>
            <w:sz w:val="22"/>
            <w:szCs w:val="22"/>
          </w:rPr>
          <w:t>)</w:t>
        </w:r>
      </w:ins>
      <w:del w:id="71" w:author="Autor">
        <w:r w:rsidRPr="00DE4518" w:rsidDel="00730789">
          <w:rPr>
            <w:rFonts w:asciiTheme="minorHAnsi" w:hAnsiTheme="minorHAnsi"/>
            <w:sz w:val="22"/>
            <w:szCs w:val="22"/>
          </w:rPr>
          <w:delText>o e-Governmente môže</w:delText>
        </w:r>
      </w:del>
      <w:r w:rsidRPr="00DE4518">
        <w:rPr>
          <w:rFonts w:asciiTheme="minorHAnsi" w:hAnsiTheme="minorHAnsi"/>
          <w:sz w:val="22"/>
          <w:szCs w:val="22"/>
        </w:rPr>
        <w:t xml:space="preserve"> žiadateľ </w:t>
      </w:r>
      <w:ins w:id="72" w:author="Autor">
        <w:r w:rsidR="00730789" w:rsidRPr="0013226F">
          <w:rPr>
            <w:rFonts w:asciiTheme="minorHAnsi" w:hAnsiTheme="minorHAnsi"/>
            <w:sz w:val="22"/>
            <w:szCs w:val="22"/>
          </w:rPr>
          <w:t xml:space="preserve">doručuje ŽoNFP </w:t>
        </w:r>
        <w:r w:rsidR="00730789" w:rsidRPr="0013226F">
          <w:rPr>
            <w:rFonts w:asciiTheme="minorHAnsi" w:hAnsiTheme="minorHAnsi"/>
            <w:b/>
            <w:bCs/>
            <w:sz w:val="22"/>
            <w:szCs w:val="22"/>
          </w:rPr>
          <w:t xml:space="preserve">elektronicky </w:t>
        </w:r>
        <w:r w:rsidR="00730789" w:rsidRPr="0013226F">
          <w:rPr>
            <w:rFonts w:asciiTheme="minorHAnsi" w:hAnsiTheme="minorHAnsi"/>
            <w:sz w:val="22"/>
            <w:szCs w:val="22"/>
          </w:rPr>
          <w:t>do</w:t>
        </w:r>
        <w:r w:rsidR="00730789" w:rsidRPr="00925837">
          <w:rPr>
            <w:rFonts w:asciiTheme="minorHAnsi" w:hAnsiTheme="minorHAnsi"/>
            <w:sz w:val="22"/>
            <w:szCs w:val="22"/>
          </w:rPr>
          <w:t xml:space="preserve"> schránky RO OP TP</w:t>
        </w:r>
        <w:r w:rsidR="00730789" w:rsidRPr="00925837">
          <w:rPr>
            <w:rFonts w:asciiTheme="minorHAnsi" w:hAnsiTheme="minorHAnsi"/>
            <w:b/>
            <w:bCs/>
            <w:sz w:val="22"/>
            <w:szCs w:val="22"/>
          </w:rPr>
          <w:t xml:space="preserve"> prostredníctvom Ústredného portálu verejnej správy </w:t>
        </w:r>
        <w:r w:rsidR="00730789" w:rsidRPr="00925837">
          <w:rPr>
            <w:rFonts w:asciiTheme="minorHAnsi" w:hAnsiTheme="minorHAnsi"/>
            <w:sz w:val="22"/>
            <w:szCs w:val="22"/>
          </w:rPr>
          <w:t xml:space="preserve">(ďalej aj „ÚPVS“) na adrese </w:t>
        </w:r>
        <w:r w:rsidR="00730789" w:rsidRPr="00925837">
          <w:rPr>
            <w:rFonts w:asciiTheme="minorHAnsi" w:hAnsiTheme="minorHAnsi"/>
            <w:sz w:val="22"/>
            <w:szCs w:val="22"/>
          </w:rPr>
          <w:fldChar w:fldCharType="begin"/>
        </w:r>
        <w:r w:rsidR="00730789" w:rsidRPr="00925837">
          <w:rPr>
            <w:rFonts w:asciiTheme="minorHAnsi" w:hAnsiTheme="minorHAnsi"/>
            <w:sz w:val="22"/>
            <w:szCs w:val="22"/>
          </w:rPr>
          <w:instrText xml:space="preserve"> HYPERLINK "http://www.slovensko.sk" </w:instrText>
        </w:r>
        <w:r w:rsidR="00730789" w:rsidRPr="00925837">
          <w:rPr>
            <w:rFonts w:asciiTheme="minorHAnsi" w:hAnsiTheme="minorHAnsi"/>
            <w:sz w:val="22"/>
            <w:szCs w:val="22"/>
          </w:rPr>
          <w:fldChar w:fldCharType="separate"/>
        </w:r>
        <w:r w:rsidR="00730789" w:rsidRPr="00925837">
          <w:rPr>
            <w:rStyle w:val="Hypertextovprepojenie"/>
            <w:rFonts w:asciiTheme="minorHAnsi" w:hAnsiTheme="minorHAnsi"/>
            <w:sz w:val="22"/>
            <w:szCs w:val="22"/>
          </w:rPr>
          <w:t>www.slovensko.sk</w:t>
        </w:r>
        <w:r w:rsidR="00730789" w:rsidRPr="00925837">
          <w:rPr>
            <w:rFonts w:asciiTheme="minorHAnsi" w:hAnsiTheme="minorHAnsi"/>
            <w:sz w:val="22"/>
            <w:szCs w:val="22"/>
          </w:rPr>
          <w:fldChar w:fldCharType="end"/>
        </w:r>
        <w:r w:rsidR="00730789" w:rsidRPr="00925837">
          <w:rPr>
            <w:rFonts w:asciiTheme="minorHAnsi" w:hAnsiTheme="minorHAnsi"/>
            <w:sz w:val="22"/>
            <w:szCs w:val="22"/>
          </w:rPr>
          <w:t xml:space="preserve"> (identifikácia schránky: MIRRI SR – RO OPTP, IČO: 50349287, suffix: 10007, číslo schránky: E0007130310), resp. prostredníctvom </w:t>
        </w:r>
        <w:r w:rsidR="00730789">
          <w:rPr>
            <w:rFonts w:asciiTheme="minorHAnsi" w:hAnsiTheme="minorHAnsi"/>
            <w:sz w:val="22"/>
            <w:szCs w:val="22"/>
          </w:rPr>
          <w:t>elektronickej</w:t>
        </w:r>
        <w:r w:rsidR="00730789" w:rsidRPr="00925837">
          <w:rPr>
            <w:rFonts w:asciiTheme="minorHAnsi" w:hAnsiTheme="minorHAnsi"/>
            <w:sz w:val="22"/>
            <w:szCs w:val="22"/>
          </w:rPr>
          <w:t xml:space="preserve"> služby MIRRI SR zriadenej pre takéto podanie „</w:t>
        </w:r>
        <w:r w:rsidR="00730789" w:rsidRPr="00925837">
          <w:rPr>
            <w:rFonts w:asciiTheme="minorHAnsi" w:hAnsiTheme="minorHAnsi"/>
            <w:b/>
            <w:bCs/>
            <w:sz w:val="22"/>
            <w:szCs w:val="22"/>
          </w:rPr>
          <w:t>Podanie na RO OP TP - dokumenty k projektom</w:t>
        </w:r>
        <w:r w:rsidR="00730789" w:rsidRPr="00925837">
          <w:rPr>
            <w:rFonts w:asciiTheme="minorHAnsi" w:hAnsiTheme="minorHAnsi"/>
            <w:sz w:val="22"/>
            <w:szCs w:val="22"/>
          </w:rPr>
          <w:t>“ na ÚPVS</w:t>
        </w:r>
      </w:ins>
      <w:del w:id="73" w:author="Autor">
        <w:r w:rsidR="00236043" w:rsidRPr="00DE4518" w:rsidDel="00730789">
          <w:rPr>
            <w:rFonts w:asciiTheme="minorHAnsi" w:hAnsiTheme="minorHAnsi"/>
            <w:sz w:val="22"/>
            <w:szCs w:val="22"/>
          </w:rPr>
          <w:delText xml:space="preserve">listinné </w:delText>
        </w:r>
        <w:r w:rsidRPr="00DE4518" w:rsidDel="00730789">
          <w:rPr>
            <w:rFonts w:asciiTheme="minorHAnsi" w:hAnsiTheme="minorHAnsi"/>
            <w:sz w:val="22"/>
            <w:szCs w:val="22"/>
          </w:rPr>
          <w:delText xml:space="preserve">doručenie ŽoNFP nahradiť </w:delText>
        </w:r>
        <w:r w:rsidRPr="00DE4518" w:rsidDel="00730789">
          <w:rPr>
            <w:rFonts w:asciiTheme="minorHAnsi" w:hAnsiTheme="minorHAnsi"/>
            <w:b/>
            <w:sz w:val="22"/>
            <w:szCs w:val="22"/>
          </w:rPr>
          <w:delText>elektronickým doručením prostredníctvom Ústredného portálu verejnej správy</w:delText>
        </w:r>
        <w:r w:rsidRPr="00DE4518" w:rsidDel="00730789">
          <w:rPr>
            <w:rFonts w:asciiTheme="minorHAnsi" w:hAnsiTheme="minorHAnsi"/>
            <w:sz w:val="22"/>
            <w:szCs w:val="22"/>
          </w:rPr>
          <w:delText xml:space="preserve"> (</w:delText>
        </w:r>
        <w:r w:rsidR="00236043" w:rsidRPr="00DE4518" w:rsidDel="00730789">
          <w:rPr>
            <w:rFonts w:asciiTheme="minorHAnsi" w:hAnsiTheme="minorHAnsi"/>
            <w:sz w:val="22"/>
            <w:szCs w:val="22"/>
          </w:rPr>
          <w:delText>ďalej aj „</w:delText>
        </w:r>
        <w:r w:rsidRPr="00DE4518" w:rsidDel="00730789">
          <w:rPr>
            <w:rFonts w:asciiTheme="minorHAnsi" w:hAnsiTheme="minorHAnsi"/>
            <w:sz w:val="22"/>
            <w:szCs w:val="22"/>
          </w:rPr>
          <w:delText>ÚPVS</w:delText>
        </w:r>
        <w:r w:rsidR="00236043" w:rsidRPr="00DE4518" w:rsidDel="00730789">
          <w:rPr>
            <w:rFonts w:asciiTheme="minorHAnsi" w:hAnsiTheme="minorHAnsi"/>
            <w:sz w:val="22"/>
            <w:szCs w:val="22"/>
          </w:rPr>
          <w:delText>“)</w:delText>
        </w:r>
        <w:r w:rsidRPr="00DE4518" w:rsidDel="00730789">
          <w:rPr>
            <w:rFonts w:asciiTheme="minorHAnsi" w:hAnsiTheme="minorHAnsi"/>
            <w:sz w:val="22"/>
            <w:szCs w:val="22"/>
          </w:rPr>
          <w:delText xml:space="preserve"> </w:delText>
        </w:r>
        <w:r w:rsidR="00236043" w:rsidRPr="00DE4518" w:rsidDel="00730789">
          <w:rPr>
            <w:rFonts w:asciiTheme="minorHAnsi" w:hAnsiTheme="minorHAnsi"/>
            <w:sz w:val="22"/>
            <w:szCs w:val="22"/>
          </w:rPr>
          <w:delText xml:space="preserve">do elektronickej schránky </w:delText>
        </w:r>
        <w:r w:rsidR="00915170" w:rsidDel="00730789">
          <w:rPr>
            <w:rFonts w:asciiTheme="minorHAnsi" w:hAnsiTheme="minorHAnsi"/>
            <w:sz w:val="22"/>
            <w:szCs w:val="22"/>
          </w:rPr>
          <w:delText xml:space="preserve">MIRRI SR - </w:delText>
        </w:r>
        <w:r w:rsidR="00236043" w:rsidRPr="00DE4518" w:rsidDel="00730789">
          <w:rPr>
            <w:rFonts w:asciiTheme="minorHAnsi" w:hAnsiTheme="minorHAnsi"/>
            <w:sz w:val="22"/>
            <w:szCs w:val="22"/>
          </w:rPr>
          <w:delText xml:space="preserve">RO OP TP </w:delText>
        </w:r>
        <w:r w:rsidRPr="00DE4518" w:rsidDel="00730789">
          <w:rPr>
            <w:rFonts w:asciiTheme="minorHAnsi" w:hAnsiTheme="minorHAnsi"/>
            <w:sz w:val="22"/>
            <w:szCs w:val="22"/>
          </w:rPr>
          <w:delText>(</w:delText>
        </w:r>
        <w:r w:rsidR="00236043" w:rsidRPr="00DE4518" w:rsidDel="00730789">
          <w:rPr>
            <w:rFonts w:asciiTheme="minorHAnsi" w:hAnsiTheme="minorHAnsi"/>
            <w:sz w:val="22"/>
            <w:szCs w:val="22"/>
          </w:rPr>
          <w:delText xml:space="preserve">ÚPVS na adrese </w:delText>
        </w:r>
        <w:r w:rsidR="002D14F8" w:rsidDel="00730789">
          <w:fldChar w:fldCharType="begin"/>
        </w:r>
        <w:r w:rsidR="002D14F8" w:rsidDel="00730789">
          <w:delInstrText xml:space="preserve"> HYPERLINK "http://www.slovensko.sk" </w:delInstrText>
        </w:r>
        <w:r w:rsidR="002D14F8" w:rsidDel="00730789">
          <w:fldChar w:fldCharType="separate"/>
        </w:r>
        <w:r w:rsidR="004C7CEB" w:rsidRPr="00DE4518" w:rsidDel="00730789">
          <w:rPr>
            <w:rStyle w:val="Hypertextovprepojenie"/>
            <w:rFonts w:asciiTheme="minorHAnsi" w:hAnsiTheme="minorHAnsi"/>
            <w:sz w:val="22"/>
            <w:szCs w:val="22"/>
          </w:rPr>
          <w:delText>www.slovensko.</w:delText>
        </w:r>
        <w:r w:rsidR="004C7CEB" w:rsidRPr="00C20BED" w:rsidDel="00730789">
          <w:rPr>
            <w:rStyle w:val="Hypertextovprepojenie"/>
            <w:rFonts w:asciiTheme="minorHAnsi" w:hAnsiTheme="minorHAnsi" w:cs="Times New Roman"/>
            <w:sz w:val="22"/>
            <w:szCs w:val="22"/>
          </w:rPr>
          <w:delText>sk</w:delText>
        </w:r>
        <w:r w:rsidR="002D14F8" w:rsidDel="00730789">
          <w:rPr>
            <w:rStyle w:val="Hypertextovprepojenie"/>
            <w:rFonts w:asciiTheme="minorHAnsi" w:hAnsiTheme="minorHAnsi" w:cs="Times New Roman"/>
            <w:sz w:val="22"/>
            <w:szCs w:val="22"/>
          </w:rPr>
          <w:fldChar w:fldCharType="end"/>
        </w:r>
        <w:r w:rsidR="00236043" w:rsidRPr="00DE4518" w:rsidDel="00730789">
          <w:rPr>
            <w:rFonts w:asciiTheme="minorHAnsi" w:hAnsiTheme="minorHAnsi"/>
            <w:sz w:val="22"/>
            <w:szCs w:val="22"/>
          </w:rPr>
          <w:delText xml:space="preserve">, </w:delText>
        </w:r>
        <w:r w:rsidRPr="00DE4518" w:rsidDel="00730789">
          <w:rPr>
            <w:rFonts w:asciiTheme="minorHAnsi" w:hAnsiTheme="minorHAnsi"/>
            <w:sz w:val="22"/>
            <w:szCs w:val="22"/>
          </w:rPr>
          <w:delText xml:space="preserve">špeciálna služba </w:delText>
        </w:r>
        <w:r w:rsidR="00915170" w:rsidDel="00730789">
          <w:rPr>
            <w:rFonts w:asciiTheme="minorHAnsi" w:hAnsiTheme="minorHAnsi"/>
            <w:sz w:val="22"/>
            <w:szCs w:val="22"/>
          </w:rPr>
          <w:delText>MIRRI</w:delText>
        </w:r>
        <w:r w:rsidR="00915170" w:rsidRPr="00DE4518" w:rsidDel="00730789">
          <w:rPr>
            <w:rFonts w:asciiTheme="minorHAnsi" w:hAnsiTheme="minorHAnsi"/>
            <w:sz w:val="22"/>
            <w:szCs w:val="22"/>
          </w:rPr>
          <w:delText xml:space="preserve"> </w:delText>
        </w:r>
        <w:r w:rsidRPr="00DE4518" w:rsidDel="00730789">
          <w:rPr>
            <w:rFonts w:asciiTheme="minorHAnsi" w:hAnsiTheme="minorHAnsi"/>
            <w:sz w:val="22"/>
            <w:szCs w:val="22"/>
          </w:rPr>
          <w:delText>SR zriadená pre takéto podanie</w:delText>
        </w:r>
        <w:r w:rsidR="00236043" w:rsidRPr="00DE4518" w:rsidDel="00730789">
          <w:rPr>
            <w:rFonts w:asciiTheme="minorHAnsi" w:hAnsiTheme="minorHAnsi"/>
            <w:sz w:val="22"/>
            <w:szCs w:val="22"/>
          </w:rPr>
          <w:delText xml:space="preserve"> „</w:delText>
        </w:r>
        <w:r w:rsidR="00236043" w:rsidRPr="00DE4518" w:rsidDel="00730789">
          <w:rPr>
            <w:rFonts w:asciiTheme="minorHAnsi" w:hAnsiTheme="minorHAnsi"/>
            <w:b/>
            <w:sz w:val="22"/>
            <w:szCs w:val="22"/>
          </w:rPr>
          <w:delText>Podanie na RO OP TP - dokumenty k projektom</w:delText>
        </w:r>
        <w:r w:rsidR="00236043" w:rsidRPr="00DE4518" w:rsidDel="00730789">
          <w:rPr>
            <w:rFonts w:asciiTheme="minorHAnsi" w:hAnsiTheme="minorHAnsi"/>
            <w:sz w:val="22"/>
            <w:szCs w:val="22"/>
          </w:rPr>
          <w:delText>“)</w:delText>
        </w:r>
      </w:del>
      <w:r w:rsidR="00236043" w:rsidRPr="00DE4518">
        <w:rPr>
          <w:rFonts w:asciiTheme="minorHAnsi" w:hAnsiTheme="minorHAnsi"/>
          <w:sz w:val="22"/>
          <w:szCs w:val="22"/>
        </w:rPr>
        <w:t>.</w:t>
      </w:r>
    </w:p>
    <w:p w:rsidR="00120AD4" w:rsidRPr="001D14C0" w:rsidRDefault="00120AD4" w:rsidP="004A6A07">
      <w:pPr>
        <w:spacing w:before="120" w:after="120" w:line="240" w:lineRule="auto"/>
        <w:ind w:left="709" w:hanging="4"/>
        <w:jc w:val="both"/>
      </w:pPr>
      <w:r w:rsidRPr="001D14C0">
        <w:t xml:space="preserve">Žiadateľ postupuje pri predložení ŽoNFP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w:t>
      </w:r>
      <w:r w:rsidRPr="001D14C0">
        <w:rPr>
          <w:rFonts w:asciiTheme="minorHAnsi" w:hAnsiTheme="minorHAnsi"/>
          <w:sz w:val="22"/>
          <w:szCs w:val="22"/>
        </w:rPr>
        <w:lastRenderedPageBreak/>
        <w:t xml:space="preserve">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ŽoNFP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ins w:id="74" w:author="Autor">
        <w:r w:rsidR="00730789">
          <w:rPr>
            <w:rFonts w:asciiTheme="minorHAnsi" w:hAnsiTheme="minorHAnsi"/>
            <w:sz w:val="22"/>
            <w:szCs w:val="22"/>
          </w:rPr>
          <w:t xml:space="preserve"> </w:t>
        </w:r>
        <w:r w:rsidR="00730789">
          <w:fldChar w:fldCharType="begin"/>
        </w:r>
        <w:r w:rsidR="00730789">
          <w:instrText xml:space="preserve"> HYPERLINK "http://www.itms2014" </w:instrText>
        </w:r>
        <w:r w:rsidR="00730789">
          <w:fldChar w:fldCharType="separate"/>
        </w:r>
        <w:r w:rsidR="00730789" w:rsidRPr="00230311">
          <w:rPr>
            <w:rFonts w:asciiTheme="minorHAnsi" w:hAnsiTheme="minorHAnsi" w:cstheme="minorHAnsi"/>
            <w:sz w:val="22"/>
            <w:szCs w:val="22"/>
          </w:rPr>
          <w:t>www.itms2014</w:t>
        </w:r>
        <w:r w:rsidR="00730789">
          <w:rPr>
            <w:rFonts w:asciiTheme="minorHAnsi" w:hAnsiTheme="minorHAnsi" w:cstheme="minorHAnsi"/>
            <w:sz w:val="22"/>
            <w:szCs w:val="22"/>
          </w:rPr>
          <w:fldChar w:fldCharType="end"/>
        </w:r>
        <w:r w:rsidR="00730789" w:rsidRPr="00230311">
          <w:rPr>
            <w:rFonts w:asciiTheme="minorHAnsi" w:hAnsiTheme="minorHAnsi" w:cstheme="minorHAnsi"/>
            <w:sz w:val="22"/>
            <w:szCs w:val="22"/>
          </w:rPr>
          <w:t>+</w:t>
        </w:r>
      </w:ins>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9"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t xml:space="preserve">V prípade elektronického doručenia žiadosti o NFP prostredníctvom </w:t>
      </w:r>
      <w:r w:rsidR="002E276F" w:rsidRPr="00271318">
        <w:t>ÚP</w:t>
      </w:r>
      <w:del w:id="75" w:author="Autor">
        <w:r w:rsidR="002E276F" w:rsidRPr="00271318" w:rsidDel="003F3194">
          <w:delText xml:space="preserve"> </w:delText>
        </w:r>
      </w:del>
      <w:r w:rsidR="002E276F" w:rsidRPr="00271318">
        <w:t>VS</w:t>
      </w:r>
      <w:r w:rsidRPr="004A6A07">
        <w:t xml:space="preserve"> </w:t>
      </w:r>
      <w:r w:rsidRPr="00A31FE1">
        <w:t>žiadateľ povinné prílohy k </w:t>
      </w:r>
      <w:r w:rsidRPr="004A6A07">
        <w:t xml:space="preserve">ŽoNFP iba vloží do ITMS2014+, nezasiela ich do elektronickej schránky RO OP TP. V  prípade prílohy </w:t>
      </w:r>
      <w:r w:rsidR="000F6BBE" w:rsidRPr="004A6A07">
        <w:t>Splnomocneni</w:t>
      </w:r>
      <w:r w:rsidR="000F6BBE">
        <w:t>e</w:t>
      </w:r>
      <w:r w:rsidR="000F6BBE" w:rsidRPr="004A6A07">
        <w:t xml:space="preserve"> </w:t>
      </w:r>
      <w:r w:rsidRPr="004A6A07">
        <w:t>osoby splnomocnenej zastupovať žiadateľa v konaní o </w:t>
      </w:r>
      <w:r w:rsidRPr="00271318">
        <w:t>ŽoNFP je potrebné vložiť do ITMS2014+ elektronicky autorizovanú prílohu. Ak nie je možné túto pr</w:t>
      </w:r>
      <w:r w:rsidRPr="00A31FE1">
        <w:t xml:space="preserve">ílohu autorizovať, žiadateľ vloží do ITMS2014+ </w:t>
      </w:r>
      <w:r w:rsidR="00925630" w:rsidRPr="005222B0">
        <w:t>sken</w:t>
      </w:r>
      <w:r w:rsidRPr="005222B0">
        <w:t xml:space="preserve"> prílohy a zároveň doručí originál prílohy na RO OP TP v listinnej podobe a to najneskôr do troch pracovných dní od odoslania ŽoNFP do elektronickej schránky RO OP TP. </w:t>
      </w:r>
    </w:p>
    <w:p w:rsidR="00120AD4" w:rsidRDefault="00120AD4" w:rsidP="004A6A07">
      <w:pPr>
        <w:spacing w:before="120" w:after="120" w:line="240" w:lineRule="auto"/>
        <w:ind w:left="709" w:hanging="4"/>
        <w:jc w:val="both"/>
        <w:rPr>
          <w:ins w:id="76" w:author="Autor"/>
        </w:rPr>
      </w:pPr>
      <w:r w:rsidRPr="004A6A07">
        <w:t>V prípade, ak žiadateľ predloží ŽoNFP bez príloh elektronickým spôsobom a má aktivovanú elektronickú schránku, RO OP TP je povinný doručovať všetky rozhodnutia, vydané v konaní o</w:t>
      </w:r>
      <w:r w:rsidR="004F33FD">
        <w:t> </w:t>
      </w:r>
      <w:r w:rsidRPr="004A6A07">
        <w:t>ŽoNFP elektronicky, v súlade so zákonom o e-Governmente.</w:t>
      </w:r>
    </w:p>
    <w:p w:rsidR="00730789" w:rsidRPr="00730789" w:rsidRDefault="00730789">
      <w:pPr>
        <w:pStyle w:val="Odsekzoznamu"/>
        <w:numPr>
          <w:ilvl w:val="0"/>
          <w:numId w:val="35"/>
        </w:numPr>
        <w:spacing w:before="120" w:after="120"/>
        <w:jc w:val="both"/>
        <w:rPr>
          <w:ins w:id="77" w:author="Autor"/>
          <w:rFonts w:asciiTheme="minorHAnsi" w:hAnsiTheme="minorHAnsi" w:cstheme="minorHAnsi"/>
          <w:sz w:val="22"/>
          <w:szCs w:val="22"/>
          <w:rPrChange w:id="78" w:author="Autor">
            <w:rPr>
              <w:ins w:id="79" w:author="Autor"/>
            </w:rPr>
          </w:rPrChange>
        </w:rPr>
        <w:pPrChange w:id="80" w:author="Autor">
          <w:pPr>
            <w:pStyle w:val="Odsekzoznamu"/>
            <w:numPr>
              <w:numId w:val="34"/>
            </w:numPr>
            <w:spacing w:before="120" w:after="120"/>
            <w:ind w:left="644" w:hanging="360"/>
            <w:jc w:val="both"/>
          </w:pPr>
        </w:pPrChange>
      </w:pPr>
      <w:ins w:id="81" w:author="Autor">
        <w:r w:rsidRPr="00730789">
          <w:rPr>
            <w:rFonts w:asciiTheme="minorHAnsi" w:hAnsiTheme="minorHAnsi" w:cstheme="minorHAnsi"/>
            <w:sz w:val="22"/>
            <w:szCs w:val="22"/>
            <w:rPrChange w:id="82" w:author="Autor">
              <w:rPr/>
            </w:rPrChange>
          </w:rPr>
          <w:t>V osobitných prípadoch (ak je to potrebné alebo vhodné, napr. z dôvodov technických alebo prevádzkových obmedzení, na základe dohody s RO OP TP) je žiadateľ oprávnený predložiť ŽoNFP v</w:t>
        </w:r>
        <w:r w:rsidRPr="00730789">
          <w:rPr>
            <w:rFonts w:asciiTheme="minorHAnsi" w:hAnsiTheme="minorHAnsi" w:cstheme="minorHAnsi"/>
            <w:b/>
            <w:sz w:val="22"/>
            <w:szCs w:val="22"/>
            <w:rPrChange w:id="83" w:author="Autor">
              <w:rPr>
                <w:b/>
              </w:rPr>
            </w:rPrChange>
          </w:rPr>
          <w:t> listinnej podobe.</w:t>
        </w:r>
      </w:ins>
    </w:p>
    <w:p w:rsidR="00730789" w:rsidRPr="00CF4A96" w:rsidRDefault="00730789" w:rsidP="00730789">
      <w:pPr>
        <w:spacing w:before="120" w:after="120"/>
        <w:ind w:left="426"/>
        <w:jc w:val="both"/>
        <w:rPr>
          <w:ins w:id="84" w:author="Autor"/>
          <w:rFonts w:asciiTheme="minorHAnsi" w:hAnsiTheme="minorHAnsi" w:cstheme="minorHAnsi"/>
        </w:rPr>
      </w:pPr>
      <w:ins w:id="85" w:author="Autor">
        <w:r w:rsidRPr="00CF4A96">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w:t>
        </w:r>
        <w:del w:id="86" w:author="Autor">
          <w:r w:rsidRPr="007237AA" w:rsidDel="00B540C8">
            <w:rPr>
              <w:rFonts w:asciiTheme="minorHAnsi" w:hAnsiTheme="minorHAnsi" w:cstheme="minorHAnsi"/>
            </w:rPr>
            <w:delText> </w:delText>
          </w:r>
        </w:del>
        <w:r w:rsidR="00B540C8">
          <w:rPr>
            <w:rFonts w:asciiTheme="minorHAnsi" w:hAnsiTheme="minorHAnsi" w:cstheme="minorHAnsi"/>
          </w:rPr>
          <w:t> </w:t>
        </w:r>
        <w:r w:rsidRPr="007237AA">
          <w:rPr>
            <w:rFonts w:asciiTheme="minorHAnsi" w:hAnsiTheme="minorHAnsi" w:cstheme="minorHAnsi"/>
          </w:rPr>
          <w:t>NFP</w:t>
        </w:r>
        <w:r w:rsidR="00B540C8">
          <w:rPr>
            <w:rFonts w:asciiTheme="minorHAnsi" w:hAnsiTheme="minorHAnsi" w:cstheme="minorHAnsi"/>
          </w:rPr>
          <w:t>,</w:t>
        </w:r>
        <w:r w:rsidRPr="001547D3">
          <w:rPr>
            <w:rFonts w:asciiTheme="minorHAnsi" w:hAnsiTheme="minorHAnsi" w:cstheme="minorHAnsi"/>
          </w:rPr>
          <w:t xml:space="preserve"> </w:t>
        </w:r>
        <w:r w:rsidRPr="00AD2EE9">
          <w:rPr>
            <w:rFonts w:asciiTheme="minorHAnsi" w:hAnsiTheme="minorHAnsi" w:cstheme="minorHAnsi"/>
          </w:rPr>
          <w:t>vrátane všetkých príloh</w:t>
        </w:r>
        <w:r w:rsidR="00B540C8">
          <w:rPr>
            <w:rFonts w:asciiTheme="minorHAnsi" w:hAnsiTheme="minorHAnsi" w:cstheme="minorHAnsi"/>
          </w:rPr>
          <w:t>,</w:t>
        </w:r>
        <w:r>
          <w:rPr>
            <w:rFonts w:asciiTheme="minorHAnsi" w:hAnsiTheme="minorHAnsi" w:cstheme="minorHAnsi"/>
          </w:rPr>
          <w:t xml:space="preserve"> je</w:t>
        </w:r>
        <w:del w:id="87" w:author="Autor">
          <w:r w:rsidRPr="001547D3" w:rsidDel="00B540C8">
            <w:rPr>
              <w:rFonts w:asciiTheme="minorHAnsi" w:hAnsiTheme="minorHAnsi" w:cstheme="minorHAnsi"/>
            </w:rPr>
            <w:delText xml:space="preserve"> </w:delText>
          </w:r>
          <w:r w:rsidRPr="00CF4A96" w:rsidDel="00B540C8">
            <w:rPr>
              <w:rFonts w:asciiTheme="minorHAnsi" w:hAnsiTheme="minorHAnsi" w:cstheme="minorHAnsi"/>
            </w:rPr>
            <w:delText>, ,</w:delText>
          </w:r>
        </w:del>
        <w:r w:rsidRPr="00CF4A96">
          <w:rPr>
            <w:rFonts w:asciiTheme="minorHAnsi" w:hAnsiTheme="minorHAnsi" w:cstheme="minorHAnsi"/>
          </w:rPr>
          <w:t xml:space="preserve"> možné doručiť </w:t>
        </w:r>
        <w:r>
          <w:rPr>
            <w:rFonts w:asciiTheme="minorHAnsi" w:hAnsiTheme="minorHAnsi" w:cstheme="minorHAnsi"/>
          </w:rPr>
          <w:t>v</w:t>
        </w:r>
        <w:r w:rsidRPr="00233499">
          <w:rPr>
            <w:rFonts w:asciiTheme="minorHAnsi" w:hAnsiTheme="minorHAnsi" w:cstheme="minorHAnsi"/>
          </w:rPr>
          <w:t xml:space="preserve"> listinnej podobe </w:t>
        </w:r>
        <w:r w:rsidRPr="00CF4A96">
          <w:rPr>
            <w:rFonts w:asciiTheme="minorHAnsi" w:hAnsiTheme="minorHAnsi" w:cstheme="minorHAnsi"/>
          </w:rPr>
          <w:t>v jednom origináli (vytlačenom po odoslaní prostredníctvom ITMS2014+ a podpísanom) a jednej kópii:</w:t>
        </w:r>
      </w:ins>
    </w:p>
    <w:p w:rsidR="00730789" w:rsidRPr="00230311" w:rsidRDefault="00730789" w:rsidP="00730789">
      <w:pPr>
        <w:pStyle w:val="Odsekzoznamu"/>
        <w:spacing w:before="120" w:after="120"/>
        <w:jc w:val="both"/>
        <w:rPr>
          <w:ins w:id="88" w:author="Autor"/>
          <w:rFonts w:asciiTheme="minorHAnsi" w:hAnsiTheme="minorHAnsi" w:cstheme="minorHAnsi"/>
          <w:sz w:val="22"/>
          <w:szCs w:val="22"/>
        </w:rPr>
      </w:pPr>
    </w:p>
    <w:p w:rsidR="00730789" w:rsidRPr="00230311" w:rsidRDefault="00730789" w:rsidP="00730789">
      <w:pPr>
        <w:pStyle w:val="Odsekzoznamu"/>
        <w:numPr>
          <w:ilvl w:val="0"/>
          <w:numId w:val="6"/>
        </w:numPr>
        <w:spacing w:before="120" w:after="120"/>
        <w:ind w:left="1134"/>
        <w:jc w:val="both"/>
        <w:rPr>
          <w:ins w:id="89" w:author="Autor"/>
          <w:rFonts w:asciiTheme="minorHAnsi" w:hAnsiTheme="minorHAnsi" w:cstheme="minorHAnsi"/>
          <w:sz w:val="22"/>
          <w:szCs w:val="22"/>
        </w:rPr>
      </w:pPr>
      <w:ins w:id="90" w:author="Autor">
        <w:r w:rsidRPr="00230311">
          <w:rPr>
            <w:rFonts w:asciiTheme="minorHAnsi" w:hAnsiTheme="minorHAnsi" w:cstheme="minorHAnsi"/>
            <w:sz w:val="22"/>
            <w:szCs w:val="22"/>
          </w:rPr>
          <w:t>doporučenou poštou alebo kuriérskou službou na adresu:</w:t>
        </w:r>
      </w:ins>
    </w:p>
    <w:p w:rsidR="00730789" w:rsidRDefault="00730789" w:rsidP="00730789">
      <w:pPr>
        <w:spacing w:after="0"/>
        <w:ind w:left="1134"/>
        <w:contextualSpacing/>
        <w:jc w:val="both"/>
        <w:rPr>
          <w:ins w:id="91" w:author="Autor"/>
          <w:rFonts w:asciiTheme="minorHAnsi" w:hAnsiTheme="minorHAnsi" w:cstheme="minorHAnsi"/>
        </w:rPr>
      </w:pPr>
      <w:ins w:id="92" w:author="Auto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ins>
    </w:p>
    <w:p w:rsidR="00730789" w:rsidRPr="00230311" w:rsidRDefault="00730789" w:rsidP="00730789">
      <w:pPr>
        <w:spacing w:after="0"/>
        <w:ind w:left="1134"/>
        <w:contextualSpacing/>
        <w:jc w:val="both"/>
        <w:rPr>
          <w:ins w:id="93" w:author="Autor"/>
          <w:rFonts w:asciiTheme="minorHAnsi" w:hAnsiTheme="minorHAnsi" w:cstheme="minorHAnsi"/>
        </w:rPr>
      </w:pPr>
      <w:ins w:id="94"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rsidR="00730789" w:rsidRPr="00230311" w:rsidRDefault="00730789" w:rsidP="00730789">
      <w:pPr>
        <w:spacing w:after="0"/>
        <w:ind w:left="1134"/>
        <w:contextualSpacing/>
        <w:jc w:val="both"/>
        <w:rPr>
          <w:ins w:id="95" w:author="Autor"/>
          <w:rFonts w:asciiTheme="minorHAnsi" w:hAnsiTheme="minorHAnsi" w:cstheme="minorHAnsi"/>
        </w:rPr>
      </w:pPr>
      <w:ins w:id="96" w:author="Autor">
        <w:r w:rsidRPr="00230311">
          <w:rPr>
            <w:rFonts w:asciiTheme="minorHAnsi" w:hAnsiTheme="minorHAnsi" w:cstheme="minorHAnsi"/>
          </w:rPr>
          <w:t>odbor implementácie projektov OP TP</w:t>
        </w:r>
      </w:ins>
    </w:p>
    <w:p w:rsidR="00730789" w:rsidRPr="00230311" w:rsidRDefault="00730789" w:rsidP="00730789">
      <w:pPr>
        <w:spacing w:after="0"/>
        <w:ind w:left="1134"/>
        <w:contextualSpacing/>
        <w:jc w:val="both"/>
        <w:rPr>
          <w:ins w:id="97" w:author="Autor"/>
          <w:rFonts w:asciiTheme="minorHAnsi" w:hAnsiTheme="minorHAnsi" w:cstheme="minorHAnsi"/>
        </w:rPr>
      </w:pPr>
      <w:ins w:id="98" w:author="Autor">
        <w:r>
          <w:rPr>
            <w:rFonts w:asciiTheme="minorHAnsi" w:hAnsiTheme="minorHAnsi" w:cstheme="minorHAnsi"/>
          </w:rPr>
          <w:t>Štefánikova 15</w:t>
        </w:r>
        <w:r w:rsidRPr="00230311">
          <w:rPr>
            <w:rFonts w:asciiTheme="minorHAnsi" w:hAnsiTheme="minorHAnsi" w:cstheme="minorHAnsi"/>
          </w:rPr>
          <w:t xml:space="preserve"> </w:t>
        </w:r>
      </w:ins>
    </w:p>
    <w:p w:rsidR="00730789" w:rsidRPr="00230311" w:rsidRDefault="00730789" w:rsidP="00730789">
      <w:pPr>
        <w:spacing w:after="0"/>
        <w:ind w:left="1134"/>
        <w:contextualSpacing/>
        <w:jc w:val="both"/>
        <w:rPr>
          <w:ins w:id="99" w:author="Autor"/>
          <w:rFonts w:asciiTheme="minorHAnsi" w:hAnsiTheme="minorHAnsi" w:cstheme="minorHAnsi"/>
        </w:rPr>
      </w:pPr>
      <w:ins w:id="100" w:author="Autor">
        <w:r>
          <w:rPr>
            <w:rFonts w:asciiTheme="minorHAnsi" w:hAnsiTheme="minorHAnsi" w:cstheme="minorHAnsi"/>
          </w:rPr>
          <w:t>811 05</w:t>
        </w:r>
        <w:r w:rsidRPr="00230311">
          <w:rPr>
            <w:rFonts w:asciiTheme="minorHAnsi" w:hAnsiTheme="minorHAnsi" w:cstheme="minorHAnsi"/>
          </w:rPr>
          <w:t xml:space="preserve"> Bratislava</w:t>
        </w:r>
      </w:ins>
    </w:p>
    <w:p w:rsidR="00730789" w:rsidRPr="000F1F4E" w:rsidRDefault="00730789" w:rsidP="00730789">
      <w:pPr>
        <w:pStyle w:val="Odsekzoznamu"/>
        <w:numPr>
          <w:ilvl w:val="0"/>
          <w:numId w:val="6"/>
        </w:numPr>
        <w:spacing w:before="120" w:after="120"/>
        <w:ind w:left="1134" w:hanging="357"/>
        <w:contextualSpacing w:val="0"/>
        <w:jc w:val="both"/>
        <w:rPr>
          <w:ins w:id="101" w:author="Autor"/>
          <w:rFonts w:asciiTheme="minorHAnsi" w:hAnsiTheme="minorHAnsi" w:cstheme="minorHAnsi"/>
          <w:sz w:val="22"/>
          <w:szCs w:val="22"/>
        </w:rPr>
      </w:pPr>
      <w:ins w:id="102" w:author="Auto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ins>
    </w:p>
    <w:p w:rsidR="00730789" w:rsidRDefault="00730789" w:rsidP="00730789">
      <w:pPr>
        <w:pStyle w:val="Odsekzoznamu"/>
        <w:numPr>
          <w:ilvl w:val="1"/>
          <w:numId w:val="6"/>
        </w:numPr>
        <w:spacing w:before="120" w:after="120"/>
        <w:ind w:hanging="357"/>
        <w:jc w:val="both"/>
        <w:rPr>
          <w:ins w:id="103" w:author="Autor"/>
          <w:rFonts w:asciiTheme="minorHAnsi" w:hAnsiTheme="minorHAnsi" w:cstheme="minorHAnsi"/>
          <w:sz w:val="22"/>
          <w:szCs w:val="22"/>
        </w:rPr>
      </w:pPr>
      <w:ins w:id="104"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rsidR="00730789" w:rsidRPr="00230311" w:rsidRDefault="00730789" w:rsidP="00730789">
      <w:pPr>
        <w:pStyle w:val="Odsekzoznamu"/>
        <w:spacing w:before="120" w:after="120"/>
        <w:ind w:firstLine="696"/>
        <w:jc w:val="both"/>
        <w:rPr>
          <w:ins w:id="105" w:author="Autor"/>
          <w:rFonts w:asciiTheme="minorHAnsi" w:hAnsiTheme="minorHAnsi" w:cstheme="minorHAnsi"/>
          <w:sz w:val="22"/>
          <w:szCs w:val="22"/>
        </w:rPr>
      </w:pPr>
      <w:ins w:id="106"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ins>
    </w:p>
    <w:p w:rsidR="00730789" w:rsidRPr="00230311" w:rsidRDefault="00730789" w:rsidP="00730789">
      <w:pPr>
        <w:spacing w:after="0"/>
        <w:ind w:left="1416"/>
        <w:jc w:val="both"/>
        <w:rPr>
          <w:ins w:id="107" w:author="Autor"/>
          <w:rFonts w:asciiTheme="minorHAnsi" w:hAnsiTheme="minorHAnsi" w:cstheme="minorHAnsi"/>
        </w:rPr>
      </w:pPr>
      <w:ins w:id="108" w:author="Auto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ins>
    </w:p>
    <w:p w:rsidR="00730789" w:rsidRPr="00230311" w:rsidRDefault="00730789" w:rsidP="00730789">
      <w:pPr>
        <w:spacing w:after="0"/>
        <w:ind w:left="708" w:firstLine="708"/>
        <w:jc w:val="both"/>
        <w:rPr>
          <w:ins w:id="109" w:author="Autor"/>
          <w:rFonts w:asciiTheme="minorHAnsi" w:hAnsiTheme="minorHAnsi" w:cstheme="minorHAnsi"/>
        </w:rPr>
      </w:pPr>
      <w:ins w:id="110" w:author="Autor">
        <w:r>
          <w:rPr>
            <w:rFonts w:asciiTheme="minorHAnsi" w:hAnsiTheme="minorHAnsi" w:cstheme="minorHAnsi"/>
          </w:rPr>
          <w:t>Štefánikova 15</w:t>
        </w:r>
      </w:ins>
    </w:p>
    <w:p w:rsidR="00730789" w:rsidRPr="00230311" w:rsidRDefault="00730789" w:rsidP="00730789">
      <w:pPr>
        <w:spacing w:after="0"/>
        <w:ind w:left="708" w:firstLine="708"/>
        <w:jc w:val="both"/>
        <w:rPr>
          <w:ins w:id="111" w:author="Autor"/>
          <w:rFonts w:asciiTheme="minorHAnsi" w:hAnsiTheme="minorHAnsi" w:cstheme="minorHAnsi"/>
        </w:rPr>
      </w:pPr>
      <w:ins w:id="112" w:author="Autor">
        <w:r>
          <w:rPr>
            <w:rFonts w:asciiTheme="minorHAnsi" w:hAnsiTheme="minorHAnsi" w:cstheme="minorHAnsi"/>
          </w:rPr>
          <w:t xml:space="preserve">811 05 </w:t>
        </w:r>
        <w:r w:rsidRPr="00230311">
          <w:rPr>
            <w:rFonts w:asciiTheme="minorHAnsi" w:hAnsiTheme="minorHAnsi" w:cstheme="minorHAnsi"/>
          </w:rPr>
          <w:t>Bratislava</w:t>
        </w:r>
      </w:ins>
    </w:p>
    <w:p w:rsidR="00730789" w:rsidRPr="00230311" w:rsidRDefault="00730789" w:rsidP="00730789">
      <w:pPr>
        <w:pStyle w:val="Odsekzoznamu"/>
        <w:numPr>
          <w:ilvl w:val="0"/>
          <w:numId w:val="43"/>
        </w:numPr>
        <w:spacing w:before="120" w:after="120"/>
        <w:ind w:left="1418" w:hanging="284"/>
        <w:contextualSpacing w:val="0"/>
        <w:jc w:val="both"/>
        <w:rPr>
          <w:ins w:id="113" w:author="Autor"/>
          <w:rFonts w:asciiTheme="minorHAnsi" w:hAnsiTheme="minorHAnsi" w:cstheme="minorHAnsi"/>
          <w:sz w:val="22"/>
          <w:szCs w:val="22"/>
        </w:rPr>
      </w:pPr>
      <w:ins w:id="114" w:author="Auto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ins>
    </w:p>
    <w:p w:rsidR="00730789" w:rsidRDefault="00730789" w:rsidP="00730789">
      <w:pPr>
        <w:spacing w:after="0"/>
        <w:ind w:left="1559"/>
        <w:contextualSpacing/>
        <w:jc w:val="both"/>
        <w:rPr>
          <w:ins w:id="115" w:author="Autor"/>
          <w:rFonts w:asciiTheme="minorHAnsi" w:hAnsiTheme="minorHAnsi" w:cstheme="minorHAnsi"/>
        </w:rPr>
      </w:pPr>
      <w:ins w:id="116"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ins>
    </w:p>
    <w:p w:rsidR="00730789" w:rsidRPr="00230311" w:rsidRDefault="00730789" w:rsidP="00730789">
      <w:pPr>
        <w:spacing w:after="0"/>
        <w:ind w:left="1559"/>
        <w:contextualSpacing/>
        <w:jc w:val="both"/>
        <w:rPr>
          <w:ins w:id="117" w:author="Autor"/>
          <w:rFonts w:asciiTheme="minorHAnsi" w:hAnsiTheme="minorHAnsi" w:cstheme="minorHAnsi"/>
        </w:rPr>
      </w:pPr>
      <w:ins w:id="118"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rsidR="00730789" w:rsidRPr="00230311" w:rsidRDefault="00730789" w:rsidP="00730789">
      <w:pPr>
        <w:spacing w:after="0"/>
        <w:ind w:left="1559"/>
        <w:contextualSpacing/>
        <w:jc w:val="both"/>
        <w:rPr>
          <w:ins w:id="119" w:author="Autor"/>
          <w:rFonts w:asciiTheme="minorHAnsi" w:hAnsiTheme="minorHAnsi" w:cstheme="minorHAnsi"/>
        </w:rPr>
      </w:pPr>
      <w:ins w:id="120" w:author="Autor">
        <w:r w:rsidRPr="00230311">
          <w:rPr>
            <w:rFonts w:asciiTheme="minorHAnsi" w:hAnsiTheme="minorHAnsi" w:cstheme="minorHAnsi"/>
          </w:rPr>
          <w:t xml:space="preserve">odbor implementácie projektov OP TP </w:t>
        </w:r>
      </w:ins>
    </w:p>
    <w:p w:rsidR="00730789" w:rsidRPr="00230311" w:rsidRDefault="00730789" w:rsidP="00730789">
      <w:pPr>
        <w:spacing w:after="0"/>
        <w:ind w:left="1559"/>
        <w:contextualSpacing/>
        <w:jc w:val="both"/>
        <w:rPr>
          <w:ins w:id="121" w:author="Autor"/>
          <w:rFonts w:asciiTheme="minorHAnsi" w:hAnsiTheme="minorHAnsi" w:cstheme="minorHAnsi"/>
        </w:rPr>
      </w:pPr>
      <w:ins w:id="122" w:author="Autor">
        <w:r>
          <w:rPr>
            <w:rFonts w:asciiTheme="minorHAnsi" w:hAnsiTheme="minorHAnsi" w:cstheme="minorHAnsi"/>
          </w:rPr>
          <w:t>Dunajská 68</w:t>
        </w:r>
      </w:ins>
    </w:p>
    <w:p w:rsidR="00730789" w:rsidRPr="00230311" w:rsidRDefault="00730789" w:rsidP="00730789">
      <w:pPr>
        <w:spacing w:after="0"/>
        <w:ind w:left="1559"/>
        <w:contextualSpacing/>
        <w:jc w:val="both"/>
        <w:rPr>
          <w:ins w:id="123" w:author="Autor"/>
          <w:rFonts w:asciiTheme="minorHAnsi" w:hAnsiTheme="minorHAnsi" w:cstheme="minorHAnsi"/>
        </w:rPr>
      </w:pPr>
      <w:ins w:id="124" w:author="Auto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ins>
    </w:p>
    <w:p w:rsidR="00730789" w:rsidDel="00B540C8" w:rsidRDefault="00730789" w:rsidP="004A6A07">
      <w:pPr>
        <w:spacing w:before="120" w:after="120" w:line="240" w:lineRule="auto"/>
        <w:ind w:left="709" w:hanging="4"/>
        <w:jc w:val="both"/>
        <w:rPr>
          <w:del w:id="125" w:author="Autor"/>
        </w:rPr>
      </w:pP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lastRenderedPageBreak/>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w:t>
      </w:r>
      <w:ins w:id="126" w:author="Autor">
        <w:r w:rsidR="008226D8">
          <w:rPr>
            <w:rFonts w:asciiTheme="minorHAnsi" w:hAnsiTheme="minorHAnsi" w:cs="Times New Roman"/>
            <w:sz w:val="22"/>
            <w:szCs w:val="22"/>
          </w:rPr>
          <w:t xml:space="preserve">v súlade s popismi vo vzoroch (prílohy k vyzvaniu) </w:t>
        </w:r>
      </w:ins>
      <w:r w:rsidRPr="00F75923">
        <w:rPr>
          <w:rFonts w:asciiTheme="minorHAnsi" w:hAnsiTheme="minorHAnsi" w:cs="Times New Roman"/>
          <w:sz w:val="22"/>
          <w:szCs w:val="22"/>
        </w:rPr>
        <w:t xml:space="preserve">na počítači v slovenskom jazyku, resp. v prípade príloh predložených v inom ako slovenskom jazyku, je priložený </w:t>
      </w:r>
      <w:ins w:id="127" w:author="Autor">
        <w:r w:rsidR="00CC50E7">
          <w:rPr>
            <w:rFonts w:asciiTheme="minorHAnsi" w:hAnsiTheme="minorHAnsi" w:cs="Times New Roman"/>
            <w:sz w:val="22"/>
            <w:szCs w:val="22"/>
          </w:rPr>
          <w:t xml:space="preserve">úradný </w:t>
        </w:r>
      </w:ins>
      <w:r w:rsidRPr="00F75923">
        <w:rPr>
          <w:rFonts w:asciiTheme="minorHAnsi" w:hAnsiTheme="minorHAnsi" w:cs="Times New Roman"/>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161AF2"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w:t>
      </w:r>
      <w:r w:rsidRPr="00161AF2">
        <w:rPr>
          <w:rFonts w:asciiTheme="minorHAnsi" w:hAnsiTheme="minorHAnsi" w:cs="Times New Roman"/>
          <w:sz w:val="22"/>
          <w:szCs w:val="22"/>
        </w:rPr>
        <w:t xml:space="preserve">NFP  je doručená </w:t>
      </w:r>
      <w:r w:rsidRPr="00161AF2">
        <w:rPr>
          <w:rFonts w:asciiTheme="minorHAnsi" w:hAnsiTheme="minorHAnsi" w:cs="Times New Roman"/>
          <w:b/>
          <w:sz w:val="22"/>
          <w:szCs w:val="22"/>
        </w:rPr>
        <w:t>včas</w:t>
      </w:r>
      <w:r w:rsidRPr="00161AF2">
        <w:rPr>
          <w:rFonts w:asciiTheme="minorHAnsi" w:hAnsiTheme="minorHAnsi" w:cs="Times New Roman"/>
          <w:sz w:val="22"/>
          <w:szCs w:val="22"/>
        </w:rPr>
        <w:t xml:space="preserve">, ak je </w:t>
      </w:r>
      <w:ins w:id="128" w:author="Autor">
        <w:r w:rsidR="00161AF2" w:rsidRPr="00161AF2">
          <w:rPr>
            <w:rFonts w:asciiTheme="minorHAnsi" w:hAnsiTheme="minorHAnsi" w:cstheme="minorHAnsi"/>
            <w:sz w:val="22"/>
            <w:szCs w:val="22"/>
            <w:rPrChange w:id="129" w:author="Autor">
              <w:rPr>
                <w:rFonts w:asciiTheme="minorHAnsi" w:hAnsiTheme="minorHAnsi" w:cstheme="minorHAnsi"/>
              </w:rPr>
            </w:rPrChange>
          </w:rPr>
          <w:t>odoslaná elektronicky</w:t>
        </w:r>
        <w:r w:rsidR="00CE77CE">
          <w:rPr>
            <w:rFonts w:asciiTheme="minorHAnsi" w:hAnsiTheme="minorHAnsi" w:cstheme="minorHAnsi"/>
            <w:sz w:val="22"/>
            <w:szCs w:val="22"/>
          </w:rPr>
          <w:t>,</w:t>
        </w:r>
        <w:r w:rsidR="00161AF2" w:rsidRPr="00161AF2">
          <w:rPr>
            <w:rFonts w:asciiTheme="minorHAnsi" w:hAnsiTheme="minorHAnsi" w:cstheme="minorHAnsi"/>
            <w:sz w:val="22"/>
            <w:szCs w:val="22"/>
            <w:rPrChange w:id="130" w:author="Autor">
              <w:rPr>
                <w:rFonts w:asciiTheme="minorHAnsi" w:hAnsiTheme="minorHAnsi" w:cstheme="minorHAnsi"/>
              </w:rPr>
            </w:rPrChange>
          </w:rPr>
          <w:t xml:space="preserve"> do elektronickej schránky RO OP TP alebo</w:t>
        </w:r>
        <w:r w:rsidR="00161AF2" w:rsidRPr="00161AF2" w:rsidDel="00161AF2">
          <w:rPr>
            <w:rFonts w:asciiTheme="minorHAnsi" w:hAnsiTheme="minorHAnsi" w:cs="Times New Roman"/>
            <w:sz w:val="22"/>
            <w:szCs w:val="22"/>
          </w:rPr>
          <w:t xml:space="preserve"> </w:t>
        </w:r>
      </w:ins>
      <w:del w:id="131" w:author="Autor">
        <w:r w:rsidRPr="00161AF2" w:rsidDel="00161AF2">
          <w:rPr>
            <w:rFonts w:asciiTheme="minorHAnsi" w:hAnsiTheme="minorHAnsi" w:cs="Times New Roman"/>
            <w:sz w:val="22"/>
            <w:szCs w:val="22"/>
          </w:rPr>
          <w:delText xml:space="preserve">doručená </w:delText>
        </w:r>
      </w:del>
      <w:r w:rsidRPr="00161AF2">
        <w:rPr>
          <w:rFonts w:asciiTheme="minorHAnsi" w:hAnsiTheme="minorHAnsi" w:cs="Times New Roman"/>
          <w:sz w:val="22"/>
          <w:szCs w:val="22"/>
        </w:rPr>
        <w:t>v listinnej podobe na adresu stanovenú vo vyzvaní</w:t>
      </w:r>
      <w:del w:id="132" w:author="Autor">
        <w:r w:rsidRPr="00161AF2" w:rsidDel="00161AF2">
          <w:rPr>
            <w:rFonts w:asciiTheme="minorHAnsi" w:hAnsiTheme="minorHAnsi" w:cs="Times New Roman"/>
            <w:sz w:val="22"/>
            <w:szCs w:val="22"/>
          </w:rPr>
          <w:delText xml:space="preserve"> alebo elektronicky, do elektronickej schránky RO OP TP</w:delText>
        </w:r>
      </w:del>
      <w:r w:rsidRPr="00161AF2">
        <w:rPr>
          <w:rFonts w:asciiTheme="minorHAnsi" w:hAnsiTheme="minorHAnsi" w:cs="Times New Roman"/>
          <w:sz w:val="22"/>
          <w:szCs w:val="22"/>
        </w:rPr>
        <w:t>, do dátumu uzatvorenia</w:t>
      </w:r>
      <w:r w:rsidRPr="00F75923">
        <w:rPr>
          <w:rFonts w:asciiTheme="minorHAnsi" w:hAnsiTheme="minorHAnsi" w:cs="Times New Roman"/>
          <w:sz w:val="22"/>
          <w:szCs w:val="22"/>
        </w:rPr>
        <w:t xml:space="preserve"> vyzvania, osobne na </w:t>
      </w:r>
      <w:r>
        <w:rPr>
          <w:rFonts w:asciiTheme="minorHAnsi" w:hAnsiTheme="minorHAnsi" w:cs="Times New Roman"/>
          <w:sz w:val="22"/>
          <w:szCs w:val="22"/>
        </w:rPr>
        <w:t xml:space="preserve">podateľňu </w:t>
      </w:r>
      <w:r w:rsidR="00915170">
        <w:rPr>
          <w:rFonts w:asciiTheme="minorHAnsi" w:hAnsiTheme="minorHAnsi" w:cs="Times New Roman"/>
          <w:sz w:val="22"/>
          <w:szCs w:val="22"/>
        </w:rPr>
        <w:t xml:space="preserve">MIRRI </w:t>
      </w:r>
      <w:r>
        <w:rPr>
          <w:rFonts w:asciiTheme="minorHAnsi" w:hAnsiTheme="minorHAnsi" w:cs="Times New Roman"/>
          <w:sz w:val="22"/>
          <w:szCs w:val="22"/>
        </w:rPr>
        <w:t>SR alebo RO OP TP</w:t>
      </w:r>
      <w:r w:rsidRPr="00F75923">
        <w:rPr>
          <w:rFonts w:asciiTheme="minorHAnsi" w:hAnsiTheme="minorHAnsi" w:cs="Times New Roman"/>
          <w:sz w:val="22"/>
          <w:szCs w:val="22"/>
        </w:rPr>
        <w:t xml:space="preserve"> alebo odovzdaná na poštovú, resp. inú prepravu (napr. zaslanie prostredníctvom </w:t>
      </w:r>
      <w:r w:rsidRPr="00161AF2">
        <w:rPr>
          <w:rFonts w:asciiTheme="minorHAnsi" w:hAnsiTheme="minorHAnsi" w:cs="Times New Roman"/>
          <w:sz w:val="22"/>
          <w:szCs w:val="22"/>
        </w:rPr>
        <w:t xml:space="preserve">kuriéra). </w:t>
      </w:r>
      <w:ins w:id="133" w:author="Autor">
        <w:r w:rsidR="00161AF2" w:rsidRPr="00161AF2">
          <w:rPr>
            <w:rFonts w:asciiTheme="minorHAnsi" w:hAnsiTheme="minorHAnsi" w:cstheme="minorHAnsi"/>
            <w:sz w:val="22"/>
            <w:szCs w:val="22"/>
            <w:rPrChange w:id="134" w:author="Autor">
              <w:rPr>
                <w:rFonts w:asciiTheme="minorHAnsi" w:hAnsiTheme="minorHAnsi" w:cstheme="minorHAnsi"/>
              </w:rPr>
            </w:rPrChange>
          </w:rPr>
          <w:t>Rozhodujúcim dátumom na splnenie podmienky podať ŽoNFP včas je</w:t>
        </w:r>
      </w:ins>
      <w:del w:id="135" w:author="Autor">
        <w:r w:rsidRPr="00161AF2" w:rsidDel="00161AF2">
          <w:rPr>
            <w:rFonts w:asciiTheme="minorHAnsi" w:hAnsiTheme="minorHAnsi" w:cs="Times New Roman"/>
            <w:sz w:val="22"/>
            <w:szCs w:val="22"/>
          </w:rPr>
          <w:delText>Za dátum doručenia žiadosti sa považuje</w:delText>
        </w:r>
      </w:del>
      <w:r w:rsidRPr="00161AF2">
        <w:rPr>
          <w:rFonts w:asciiTheme="minorHAnsi" w:hAnsiTheme="minorHAnsi" w:cs="Times New Roman"/>
          <w:sz w:val="22"/>
          <w:szCs w:val="22"/>
        </w:rPr>
        <w:t xml:space="preserve">: </w:t>
      </w:r>
    </w:p>
    <w:p w:rsidR="00161AF2" w:rsidRDefault="00161AF2" w:rsidP="00C4040F">
      <w:pPr>
        <w:pStyle w:val="Default"/>
        <w:numPr>
          <w:ilvl w:val="0"/>
          <w:numId w:val="6"/>
        </w:numPr>
        <w:spacing w:before="120" w:after="120"/>
        <w:jc w:val="both"/>
        <w:rPr>
          <w:ins w:id="136" w:author="Autor"/>
          <w:rFonts w:asciiTheme="minorHAnsi" w:hAnsiTheme="minorHAnsi" w:cs="Times New Roman"/>
          <w:sz w:val="22"/>
          <w:szCs w:val="22"/>
        </w:rPr>
      </w:pPr>
      <w:ins w:id="137" w:author="Autor">
        <w:r w:rsidRPr="00CF4A96">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ins>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sidR="00915170">
        <w:rPr>
          <w:rFonts w:asciiTheme="minorHAnsi" w:hAnsiTheme="minorHAnsi" w:cs="Times New Roman"/>
          <w:sz w:val="22"/>
          <w:szCs w:val="22"/>
        </w:rPr>
        <w:t>MIRRI</w:t>
      </w:r>
      <w:r w:rsidR="00D55261">
        <w:rPr>
          <w:rFonts w:asciiTheme="minorHAnsi" w:hAnsiTheme="minorHAnsi" w:cs="Times New Roman"/>
          <w:sz w:val="22"/>
          <w:szCs w:val="22"/>
        </w:rPr>
        <w:t> SR</w:t>
      </w:r>
      <w:r w:rsidR="00915170"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DC1F01" w:rsidRDefault="00120AD4">
      <w:pPr>
        <w:pStyle w:val="Default"/>
        <w:numPr>
          <w:ilvl w:val="0"/>
          <w:numId w:val="6"/>
        </w:numPr>
        <w:spacing w:before="120" w:after="120"/>
        <w:jc w:val="both"/>
        <w:rPr>
          <w:ins w:id="138" w:author="Autor"/>
          <w:rFonts w:asciiTheme="minorHAnsi" w:hAnsiTheme="minorHAnsi" w:cs="Times New Roman"/>
          <w:sz w:val="22"/>
          <w:szCs w:val="22"/>
        </w:rPr>
      </w:pPr>
      <w:r w:rsidRPr="00161AF2">
        <w:rPr>
          <w:rFonts w:asciiTheme="minorHAnsi" w:hAnsiTheme="minorHAnsi" w:cs="Times New Roman"/>
          <w:sz w:val="22"/>
          <w:szCs w:val="22"/>
        </w:rPr>
        <w:t>v prípade zaslania poštou alebo kuriérom deň odovzdania žiadosti na takúto prepravu</w:t>
      </w:r>
      <w:ins w:id="139" w:author="Autor">
        <w:r w:rsidR="00161AF2" w:rsidRPr="00161AF2">
          <w:rPr>
            <w:rFonts w:asciiTheme="minorHAnsi" w:hAnsiTheme="minorHAnsi" w:cs="Times New Roman"/>
            <w:sz w:val="22"/>
            <w:szCs w:val="22"/>
          </w:rPr>
          <w:t>.</w:t>
        </w:r>
      </w:ins>
    </w:p>
    <w:p w:rsidR="00120AD4" w:rsidRPr="00DC1F01" w:rsidDel="00161AF2" w:rsidRDefault="00DC1F01">
      <w:pPr>
        <w:pStyle w:val="Default"/>
        <w:spacing w:before="120" w:after="120"/>
        <w:jc w:val="both"/>
        <w:rPr>
          <w:del w:id="140" w:author="Autor"/>
          <w:rFonts w:asciiTheme="minorHAnsi" w:hAnsiTheme="minorHAnsi" w:cs="Times New Roman"/>
          <w:sz w:val="22"/>
          <w:szCs w:val="22"/>
        </w:rPr>
        <w:pPrChange w:id="141" w:author="Autor">
          <w:pPr>
            <w:pStyle w:val="Default"/>
            <w:numPr>
              <w:numId w:val="6"/>
            </w:numPr>
            <w:spacing w:before="120" w:after="120"/>
            <w:ind w:left="720" w:hanging="360"/>
            <w:jc w:val="both"/>
          </w:pPr>
        </w:pPrChange>
      </w:pPr>
      <w:ins w:id="142" w:author="Autor">
        <w:r w:rsidRPr="00DC1F01">
          <w:rPr>
            <w:rFonts w:asciiTheme="minorHAnsi" w:hAnsiTheme="minorHAnsi"/>
            <w:sz w:val="22"/>
            <w:szCs w:val="22"/>
            <w:rPrChange w:id="143" w:author="Autor">
              <w:rPr/>
            </w:rPrChange>
          </w:rPr>
          <w:t xml:space="preserve">V prípade, ak na základe overenia splnenia podmienok doručenia ŽoNFP a jej príloh riadne, včas a v určenej forme vzniknú pochybnosti o pravdivosti alebo úplnosti ŽoNFP alebo jej príloh,  RO OP TP vyzve žiadateľa na doplnenie neúplných údajov, vysvetlenie nejasností alebo vysvetlenie nesprávne uvedených údajov zaslaním výzvy na doplnenie ŽoNFP a ďalej postupuje v zmysle </w:t>
        </w:r>
        <w:r w:rsidRPr="00DC1F01">
          <w:rPr>
            <w:rFonts w:asciiTheme="minorHAnsi" w:hAnsiTheme="minorHAnsi"/>
            <w:sz w:val="22"/>
            <w:szCs w:val="22"/>
            <w:rPrChange w:id="144" w:author="Autor">
              <w:rPr/>
            </w:rPrChange>
          </w:rPr>
          <w:fldChar w:fldCharType="begin"/>
        </w:r>
        <w:r w:rsidRPr="00DC1F01">
          <w:rPr>
            <w:rFonts w:asciiTheme="minorHAnsi" w:hAnsiTheme="minorHAnsi"/>
            <w:sz w:val="22"/>
            <w:szCs w:val="22"/>
            <w:rPrChange w:id="145" w:author="Autor">
              <w:rPr/>
            </w:rPrChange>
          </w:rPr>
          <w:instrText xml:space="preserve"> HYPERLINK \l "kapitola_3211_ods_8" </w:instrText>
        </w:r>
        <w:r w:rsidRPr="00DC1F01">
          <w:rPr>
            <w:rFonts w:asciiTheme="minorHAnsi" w:hAnsiTheme="minorHAnsi"/>
            <w:sz w:val="22"/>
            <w:szCs w:val="22"/>
            <w:rPrChange w:id="146" w:author="Autor">
              <w:rPr>
                <w:rFonts w:asciiTheme="minorHAnsi" w:hAnsiTheme="minorHAnsi" w:cstheme="minorHAnsi"/>
              </w:rPr>
            </w:rPrChange>
          </w:rPr>
          <w:fldChar w:fldCharType="separate"/>
        </w:r>
        <w:r w:rsidRPr="00DC1F01">
          <w:rPr>
            <w:rFonts w:asciiTheme="minorHAnsi" w:hAnsiTheme="minorHAnsi" w:cstheme="minorHAnsi"/>
            <w:sz w:val="22"/>
            <w:szCs w:val="22"/>
            <w:rPrChange w:id="147" w:author="Autor">
              <w:rPr>
                <w:rFonts w:asciiTheme="minorHAnsi" w:hAnsiTheme="minorHAnsi" w:cstheme="minorHAnsi"/>
              </w:rPr>
            </w:rPrChange>
          </w:rPr>
          <w:t xml:space="preserve">kapitoly 3. „Overovanie podmienok poskytnutia príspevku a ďalšie informácie k vyzvaniu, Schvaľovanie ŽoNFP“. </w:t>
        </w:r>
        <w:r w:rsidRPr="00DC1F01">
          <w:rPr>
            <w:rFonts w:asciiTheme="minorHAnsi" w:hAnsiTheme="minorHAnsi" w:cstheme="minorHAnsi"/>
            <w:sz w:val="22"/>
            <w:szCs w:val="22"/>
            <w:rPrChange w:id="148" w:author="Autor">
              <w:rPr>
                <w:rFonts w:asciiTheme="minorHAnsi" w:hAnsiTheme="minorHAnsi" w:cstheme="minorHAnsi"/>
              </w:rPr>
            </w:rPrChange>
          </w:rPr>
          <w:fldChar w:fldCharType="end"/>
        </w:r>
      </w:ins>
      <w:del w:id="149" w:author="Autor">
        <w:r w:rsidR="002B2B13" w:rsidRPr="00DC1F01" w:rsidDel="00161AF2">
          <w:rPr>
            <w:rFonts w:asciiTheme="minorHAnsi" w:hAnsiTheme="minorHAnsi"/>
          </w:rPr>
          <w:delText>;</w:delText>
        </w:r>
      </w:del>
    </w:p>
    <w:p w:rsidR="00120AD4" w:rsidRPr="00DC1F01" w:rsidRDefault="00120AD4">
      <w:pPr>
        <w:pStyle w:val="Default"/>
        <w:spacing w:before="120" w:after="120"/>
        <w:jc w:val="both"/>
        <w:rPr>
          <w:rFonts w:asciiTheme="minorHAnsi" w:hAnsiTheme="minorHAnsi" w:cs="Times New Roman"/>
          <w:sz w:val="22"/>
          <w:szCs w:val="22"/>
        </w:rPr>
        <w:pPrChange w:id="150" w:author="Autor">
          <w:pPr>
            <w:pStyle w:val="Default"/>
            <w:numPr>
              <w:numId w:val="6"/>
            </w:numPr>
            <w:spacing w:before="120" w:after="120"/>
            <w:ind w:left="720" w:hanging="360"/>
            <w:jc w:val="both"/>
          </w:pPr>
        </w:pPrChange>
      </w:pPr>
      <w:del w:id="151" w:author="Autor">
        <w:r w:rsidRPr="00DC1F01" w:rsidDel="00161AF2">
          <w:rPr>
            <w:rFonts w:asciiTheme="minorHAnsi" w:hAnsiTheme="minorHAnsi" w:cs="Times New Roman"/>
            <w:sz w:val="22"/>
            <w:szCs w:val="22"/>
          </w:rPr>
          <w:delText>v prípade elektronického doručenia do elektronickej schránky RO OP TP</w:delText>
        </w:r>
        <w:r w:rsidRPr="00DC1F01" w:rsidDel="00161AF2">
          <w:rPr>
            <w:rFonts w:asciiTheme="minorHAnsi" w:hAnsiTheme="minorHAnsi"/>
            <w:sz w:val="22"/>
            <w:szCs w:val="22"/>
          </w:rPr>
          <w:delText xml:space="preserve"> dátum </w:delText>
        </w:r>
        <w:r w:rsidR="002B2B13" w:rsidRPr="00DC1F01" w:rsidDel="00161AF2">
          <w:rPr>
            <w:rFonts w:asciiTheme="minorHAnsi" w:hAnsiTheme="minorHAnsi"/>
            <w:sz w:val="22"/>
            <w:szCs w:val="22"/>
          </w:rPr>
          <w:delText xml:space="preserve">odoslania </w:delText>
        </w:r>
        <w:r w:rsidRPr="00DC1F01" w:rsidDel="00161AF2">
          <w:rPr>
            <w:rFonts w:asciiTheme="minorHAnsi" w:hAnsiTheme="minorHAnsi"/>
            <w:sz w:val="22"/>
            <w:szCs w:val="22"/>
          </w:rPr>
          <w:delText>ŽoNFP do elektronickej schránky RO OP TP</w:delText>
        </w:r>
        <w:r w:rsidRPr="00DC1F01" w:rsidDel="00161AF2">
          <w:rPr>
            <w:rFonts w:asciiTheme="minorHAnsi" w:hAnsiTheme="minorHAnsi" w:cs="Times New Roman"/>
            <w:sz w:val="22"/>
            <w:szCs w:val="22"/>
          </w:rPr>
          <w:delText xml:space="preserve">. </w:delText>
        </w:r>
      </w:del>
    </w:p>
    <w:p w:rsidR="0062456D" w:rsidRDefault="0062456D" w:rsidP="00BF0064">
      <w:pPr>
        <w:spacing w:before="120" w:after="120" w:line="240" w:lineRule="auto"/>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ins w:id="152" w:author="Autor">
        <w:r w:rsidR="00DC1F01" w:rsidRPr="00E85121">
          <w:rPr>
            <w:rFonts w:asciiTheme="minorHAnsi" w:hAnsiTheme="minorHAnsi" w:cstheme="minorHAnsi"/>
          </w:rPr>
          <w:t>O tejto skutočnosti RO OP TP informuje elektronicky žiadateľa najneskôr nasledujúci pracovný deň po vydaní rozhodnutia.</w:t>
        </w:r>
      </w:ins>
    </w:p>
    <w:p w:rsidR="00120AD4" w:rsidRPr="00FC0520" w:rsidRDefault="00120AD4" w:rsidP="00BF0064">
      <w:pPr>
        <w:spacing w:before="120" w:after="120" w:line="240" w:lineRule="auto"/>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 xml:space="preserve">v mene </w:t>
      </w:r>
      <w:ins w:id="153" w:author="Autor">
        <w:r w:rsidR="00DC1F01">
          <w:rPr>
            <w:rFonts w:asciiTheme="minorHAnsi" w:hAnsiTheme="minorHAnsi" w:cstheme="minorHAnsi"/>
          </w:rPr>
          <w:t>štatutárneho orgánu</w:t>
        </w:r>
        <w:r w:rsidR="00DC1F01" w:rsidRPr="00230311" w:rsidDel="0017380B">
          <w:rPr>
            <w:rFonts w:asciiTheme="minorHAnsi" w:hAnsiTheme="minorHAnsi" w:cstheme="minorHAnsi"/>
          </w:rPr>
          <w:t xml:space="preserve"> </w:t>
        </w:r>
      </w:ins>
      <w:del w:id="154" w:author="Autor">
        <w:r w:rsidRPr="004D3F96" w:rsidDel="00DC1F01">
          <w:rPr>
            <w:rFonts w:asciiTheme="minorHAnsi" w:hAnsiTheme="minorHAnsi"/>
          </w:rPr>
          <w:delText xml:space="preserve">štatutára </w:delText>
        </w:r>
      </w:del>
      <w:r w:rsidRPr="004D3F96">
        <w:rPr>
          <w:rFonts w:asciiTheme="minorHAnsi" w:hAnsiTheme="minorHAnsi"/>
        </w:rPr>
        <w:t>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w:t>
      </w:r>
      <w:ins w:id="155" w:author="Autor">
        <w:r w:rsidR="00DC1F01">
          <w:rPr>
            <w:rFonts w:asciiTheme="minorHAnsi" w:hAnsiTheme="minorHAnsi"/>
          </w:rPr>
          <w:t xml:space="preserve">právny </w:t>
        </w:r>
      </w:ins>
      <w:r w:rsidRPr="004D3F96">
        <w:rPr>
          <w:rFonts w:asciiTheme="minorHAnsi" w:hAnsiTheme="minorHAnsi"/>
        </w:rPr>
        <w:t>úkon.</w:t>
      </w:r>
    </w:p>
    <w:p w:rsidR="003C2776" w:rsidRDefault="0062456D" w:rsidP="00BF0064">
      <w:pPr>
        <w:spacing w:before="120" w:after="120" w:line="240" w:lineRule="auto"/>
        <w:jc w:val="both"/>
      </w:pPr>
      <w:r w:rsidRPr="00FC0520">
        <w:t xml:space="preserve">Postup pri získavaní prístupu do verejnej časti ITMS2014+ je popísaný na webovom sídle </w:t>
      </w:r>
      <w:hyperlink r:id="rId10"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D03EBC" w:rsidRDefault="00D03EBC" w:rsidP="00BF0064">
      <w:pPr>
        <w:spacing w:before="120" w:after="120" w:line="240" w:lineRule="auto"/>
        <w:jc w:val="both"/>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Kontaktné údaje poskytovateľa a spôsob komunikácie s poskytovateľom</w:t>
      </w:r>
      <w:del w:id="156" w:author="Autor">
        <w:r w:rsidRPr="004A6A07" w:rsidDel="00DC1F01">
          <w:rPr>
            <w:rFonts w:asciiTheme="minorHAnsi" w:hAnsiTheme="minorHAnsi"/>
            <w:b/>
          </w:rPr>
          <w:delText>:</w:delText>
        </w:r>
      </w:del>
    </w:p>
    <w:p w:rsidR="003A2C31" w:rsidRPr="00FC0520" w:rsidRDefault="003A2C31" w:rsidP="00BF0064">
      <w:pPr>
        <w:spacing w:before="120" w:after="120" w:line="240" w:lineRule="auto"/>
        <w:jc w:val="both"/>
      </w:pPr>
      <w:r w:rsidRPr="00FC0520">
        <w:t xml:space="preserve">Všeobecné informácie o operačnom programe Technická pomoc a podporné dokumenty sú zverejnené na webovom sídle </w:t>
      </w:r>
      <w:hyperlink r:id="rId11" w:history="1">
        <w:r w:rsidR="00593B81" w:rsidRPr="002E00FB">
          <w:rPr>
            <w:rStyle w:val="Hypertextovprepojenie"/>
          </w:rPr>
          <w:t>http://optp.vlada.gov.sk</w:t>
        </w:r>
      </w:hyperlink>
      <w:r w:rsidR="00593B81">
        <w:rPr>
          <w:rStyle w:val="Hypertextovprepojenie"/>
        </w:rPr>
        <w:t>.</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Bližšie informácie týkajúce sa vyzvania a prípravy žiadosti o NFP je možné získať:</w:t>
      </w:r>
    </w:p>
    <w:p w:rsidR="00422DC8" w:rsidRDefault="003A2C31" w:rsidP="00422DC8">
      <w:pPr>
        <w:pStyle w:val="Default"/>
        <w:numPr>
          <w:ilvl w:val="0"/>
          <w:numId w:val="6"/>
        </w:numPr>
        <w:spacing w:before="120" w:after="120"/>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r w:rsidR="001E6817" w:rsidRPr="00422DC8">
        <w:rPr>
          <w:rFonts w:asciiTheme="minorHAnsi" w:hAnsiTheme="minorHAnsi" w:cstheme="minorHAnsi"/>
          <w:sz w:val="22"/>
          <w:szCs w:val="22"/>
        </w:rPr>
        <w:t>02/2092 8480</w:t>
      </w:r>
    </w:p>
    <w:p w:rsidR="00AA49FC" w:rsidRPr="00422DC8" w:rsidRDefault="001E6817" w:rsidP="00422DC8">
      <w:pPr>
        <w:pStyle w:val="Default"/>
        <w:spacing w:before="120" w:after="120"/>
        <w:ind w:left="3552" w:firstLine="696"/>
        <w:contextualSpacing/>
        <w:rPr>
          <w:rFonts w:asciiTheme="minorHAnsi" w:eastAsiaTheme="minorHAnsi" w:hAnsiTheme="minorHAnsi" w:cs="Times New Roman"/>
          <w:sz w:val="22"/>
          <w:szCs w:val="22"/>
        </w:rPr>
      </w:pPr>
      <w:r w:rsidRPr="00422DC8">
        <w:rPr>
          <w:rFonts w:asciiTheme="minorHAnsi" w:hAnsiTheme="minorHAnsi" w:cstheme="minorHAnsi"/>
          <w:sz w:val="22"/>
          <w:szCs w:val="22"/>
        </w:rPr>
        <w:t>02/2092 8483</w:t>
      </w:r>
    </w:p>
    <w:p w:rsidR="003A2C31" w:rsidRPr="003A2C31" w:rsidRDefault="001E6817" w:rsidP="004A6A07">
      <w:pPr>
        <w:pStyle w:val="Default"/>
        <w:spacing w:before="120" w:after="120"/>
        <w:ind w:left="3824" w:firstLine="42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8A1CE5">
        <w:rPr>
          <w:rFonts w:asciiTheme="minorHAnsi" w:eastAsiaTheme="minorHAnsi" w:hAnsiTheme="minorHAnsi"/>
          <w:sz w:val="22"/>
          <w:szCs w:val="22"/>
        </w:rPr>
        <w:t>e-mailom na adrese:</w:t>
      </w:r>
      <w:r w:rsidRPr="003A2C31">
        <w:rPr>
          <w:rFonts w:asciiTheme="minorHAnsi" w:eastAsiaTheme="minorHAnsi" w:hAnsiTheme="minorHAnsi"/>
        </w:rPr>
        <w:t xml:space="preserv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ins w:id="157" w:author="Autor">
        <w:r w:rsidR="00405398">
          <w:rPr>
            <w:rFonts w:asciiTheme="minorHAnsi" w:hAnsiTheme="minorHAnsi"/>
            <w:sz w:val="22"/>
            <w:szCs w:val="22"/>
          </w:rPr>
          <w:fldChar w:fldCharType="begin"/>
        </w:r>
        <w:r w:rsidR="00405398">
          <w:rPr>
            <w:rFonts w:asciiTheme="minorHAnsi" w:hAnsiTheme="minorHAnsi"/>
            <w:sz w:val="22"/>
            <w:szCs w:val="22"/>
          </w:rPr>
          <w:instrText xml:space="preserve"> HYPERLINK "mailto:</w:instrText>
        </w:r>
        <w:r w:rsidR="00405398" w:rsidRPr="00CF4A96">
          <w:instrText>projektyoptp@mirri.gov.sk</w:instrText>
        </w:r>
        <w:r w:rsidR="00405398">
          <w:rPr>
            <w:rFonts w:asciiTheme="minorHAnsi" w:hAnsiTheme="minorHAnsi"/>
            <w:sz w:val="22"/>
            <w:szCs w:val="22"/>
          </w:rPr>
          <w:instrText xml:space="preserve">" </w:instrText>
        </w:r>
        <w:r w:rsidR="00405398">
          <w:rPr>
            <w:rFonts w:asciiTheme="minorHAnsi" w:hAnsiTheme="minorHAnsi"/>
            <w:sz w:val="22"/>
            <w:szCs w:val="22"/>
          </w:rPr>
          <w:fldChar w:fldCharType="separate"/>
        </w:r>
        <w:r w:rsidR="00405398" w:rsidRPr="00A352D4">
          <w:rPr>
            <w:rStyle w:val="Hypertextovprepojenie"/>
            <w:rFonts w:asciiTheme="minorHAnsi" w:hAnsiTheme="minorHAnsi"/>
            <w:sz w:val="22"/>
            <w:szCs w:val="22"/>
          </w:rPr>
          <w:t>projektyoptp@</w:t>
        </w:r>
        <w:r w:rsidR="00405398" w:rsidRPr="00236FAB">
          <w:rPr>
            <w:rStyle w:val="Hypertextovprepojenie"/>
            <w:rFonts w:asciiTheme="minorHAnsi" w:hAnsiTheme="minorHAnsi"/>
            <w:sz w:val="22"/>
            <w:szCs w:val="22"/>
          </w:rPr>
          <w:t>mirri.gov.sk</w:t>
        </w:r>
        <w:r w:rsidR="00405398">
          <w:rPr>
            <w:rFonts w:asciiTheme="minorHAnsi" w:hAnsiTheme="minorHAnsi"/>
            <w:sz w:val="22"/>
            <w:szCs w:val="22"/>
          </w:rPr>
          <w:fldChar w:fldCharType="end"/>
        </w:r>
        <w:r w:rsidR="00405398" w:rsidRPr="008C305A">
          <w:rPr>
            <w:rFonts w:asciiTheme="minorHAnsi" w:hAnsiTheme="minorHAnsi" w:cstheme="minorHAnsi"/>
            <w:sz w:val="22"/>
            <w:szCs w:val="22"/>
          </w:rPr>
          <w:t xml:space="preserve"> </w:t>
        </w:r>
      </w:ins>
      <w:del w:id="158" w:author="Autor">
        <w:r w:rsidR="002D14F8" w:rsidDel="00405398">
          <w:fldChar w:fldCharType="begin"/>
        </w:r>
        <w:r w:rsidR="002D14F8" w:rsidDel="00405398">
          <w:delInstrText xml:space="preserve"> HYPERLINK "mailto:projektyoptp@vicepremier.gov.sk" </w:delInstrText>
        </w:r>
        <w:r w:rsidR="002D14F8" w:rsidDel="00405398">
          <w:fldChar w:fldCharType="separate"/>
        </w:r>
        <w:r w:rsidR="001E6817" w:rsidRPr="00533A1B" w:rsidDel="00405398">
          <w:rPr>
            <w:rStyle w:val="Hypertextovprepojenie"/>
            <w:rFonts w:asciiTheme="minorHAnsi" w:hAnsiTheme="minorHAnsi"/>
            <w:sz w:val="22"/>
            <w:szCs w:val="22"/>
          </w:rPr>
          <w:delText>projektyoptp@vicepremier.gov.sk</w:delText>
        </w:r>
        <w:r w:rsidR="002D14F8" w:rsidDel="00405398">
          <w:rPr>
            <w:rStyle w:val="Hypertextovprepojenie"/>
            <w:rFonts w:asciiTheme="minorHAnsi" w:hAnsiTheme="minorHAnsi"/>
            <w:sz w:val="22"/>
            <w:szCs w:val="22"/>
          </w:rPr>
          <w:fldChar w:fldCharType="end"/>
        </w:r>
      </w:del>
    </w:p>
    <w:p w:rsid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422DC8" w:rsidRPr="003A2C31" w:rsidDel="00405398" w:rsidRDefault="00422DC8" w:rsidP="00422DC8">
      <w:pPr>
        <w:pStyle w:val="Default"/>
        <w:spacing w:before="120" w:after="120"/>
        <w:ind w:left="720"/>
        <w:rPr>
          <w:del w:id="159" w:author="Autor"/>
          <w:rFonts w:asciiTheme="minorHAnsi" w:eastAsiaTheme="minorHAnsi" w:hAnsiTheme="minorHAnsi" w:cs="Times New Roman"/>
          <w:sz w:val="22"/>
          <w:szCs w:val="22"/>
        </w:rPr>
      </w:pP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A2C31">
        <w:rPr>
          <w:rFonts w:asciiTheme="minorHAnsi" w:eastAsiaTheme="minorHAnsi" w:hAnsiTheme="minorHAnsi" w:cs="Times New Roman"/>
          <w:sz w:val="22"/>
          <w:szCs w:val="22"/>
        </w:rPr>
        <w:t xml:space="preserve">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CB2120">
        <w:rPr>
          <w:rFonts w:asciiTheme="minorHAnsi" w:eastAsiaTheme="minorHAnsi" w:hAnsiTheme="minorHAnsi" w:cs="Times New Roman"/>
          <w:sz w:val="22"/>
          <w:szCs w:val="22"/>
        </w:rPr>
        <w:t xml:space="preserve"> </w:t>
      </w:r>
      <w:r w:rsidR="003A2C31" w:rsidRPr="003A2C31">
        <w:rPr>
          <w:rFonts w:asciiTheme="minorHAnsi" w:eastAsiaTheme="minorHAnsi" w:hAnsiTheme="minorHAnsi" w:cs="Times New Roman"/>
          <w:sz w:val="22"/>
          <w:szCs w:val="22"/>
        </w:rPr>
        <w:t>Bratislava</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w:t>
      </w:r>
      <w:ins w:id="160" w:author="Autor">
        <w:r w:rsidR="00405398">
          <w:rPr>
            <w:rFonts w:asciiTheme="minorHAnsi" w:hAnsiTheme="minorHAnsi" w:cstheme="minorHAnsi"/>
            <w:sz w:val="22"/>
            <w:szCs w:val="22"/>
          </w:rPr>
          <w:t>8:30</w:t>
        </w:r>
        <w:r w:rsidR="00405398" w:rsidRPr="00834239">
          <w:rPr>
            <w:rFonts w:asciiTheme="minorHAnsi" w:hAnsiTheme="minorHAnsi" w:cstheme="minorHAnsi"/>
            <w:sz w:val="22"/>
            <w:szCs w:val="22"/>
          </w:rPr>
          <w:t xml:space="preserve"> </w:t>
        </w:r>
      </w:ins>
      <w:del w:id="161" w:author="Autor">
        <w:r w:rsidR="002F2984" w:rsidDel="00405398">
          <w:rPr>
            <w:rFonts w:asciiTheme="minorHAnsi" w:eastAsiaTheme="minorHAnsi" w:hAnsiTheme="minorHAnsi" w:cs="Times New Roman"/>
            <w:sz w:val="22"/>
            <w:szCs w:val="22"/>
          </w:rPr>
          <w:delText>9:00</w:delText>
        </w:r>
      </w:del>
      <w:r w:rsidRPr="003A2C31">
        <w:rPr>
          <w:rFonts w:asciiTheme="minorHAnsi" w:eastAsiaTheme="minorHAnsi" w:hAnsiTheme="minorHAnsi" w:cs="Times New Roman"/>
          <w:sz w:val="22"/>
          <w:szCs w:val="22"/>
        </w:rPr>
        <w:t xml:space="preserve"> hod. do </w:t>
      </w:r>
      <w:ins w:id="162" w:author="Autor">
        <w:r w:rsidR="00405398">
          <w:rPr>
            <w:rFonts w:asciiTheme="minorHAnsi" w:hAnsiTheme="minorHAnsi" w:cstheme="minorHAnsi"/>
            <w:sz w:val="22"/>
            <w:szCs w:val="22"/>
          </w:rPr>
          <w:t>14:30</w:t>
        </w:r>
      </w:ins>
      <w:del w:id="163" w:author="Autor">
        <w:r w:rsidR="002F2984" w:rsidDel="00405398">
          <w:rPr>
            <w:rFonts w:asciiTheme="minorHAnsi" w:eastAsiaTheme="minorHAnsi" w:hAnsiTheme="minorHAnsi" w:cs="Times New Roman"/>
            <w:sz w:val="22"/>
            <w:szCs w:val="22"/>
          </w:rPr>
          <w:delText>15:00</w:delText>
        </w:r>
      </w:del>
      <w:r w:rsidRPr="003A2C31">
        <w:rPr>
          <w:rFonts w:asciiTheme="minorHAnsi" w:eastAsiaTheme="minorHAnsi" w:hAnsiTheme="minorHAnsi" w:cs="Times New Roman"/>
          <w:sz w:val="22"/>
          <w:szCs w:val="22"/>
        </w:rPr>
        <w:t xml:space="preserve">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915170" w:rsidP="00CB2120">
      <w:pPr>
        <w:pStyle w:val="Default"/>
        <w:ind w:left="993"/>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A2C31">
        <w:rPr>
          <w:rFonts w:asciiTheme="minorHAnsi" w:eastAsiaTheme="minorHAnsi" w:hAnsiTheme="minorHAnsi" w:cs="Times New Roman"/>
          <w:sz w:val="22"/>
          <w:szCs w:val="22"/>
        </w:rPr>
        <w:t xml:space="preserve">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C20BED"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A2C31">
        <w:rPr>
          <w:rFonts w:asciiTheme="minorHAnsi" w:eastAsiaTheme="minorHAnsi" w:hAnsiTheme="minorHAnsi" w:cs="Times New Roman"/>
          <w:sz w:val="22"/>
          <w:szCs w:val="22"/>
        </w:rPr>
        <w:t xml:space="preserve">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811 </w:t>
      </w:r>
      <w:r w:rsidR="00C20BED">
        <w:rPr>
          <w:rFonts w:asciiTheme="minorHAnsi" w:eastAsiaTheme="minorHAnsi" w:hAnsiTheme="minorHAnsi" w:cs="Times New Roman"/>
          <w:sz w:val="22"/>
          <w:szCs w:val="22"/>
        </w:rPr>
        <w:t xml:space="preserve">08 </w:t>
      </w:r>
      <w:r w:rsidR="003A2C31" w:rsidRPr="003A2C31">
        <w:rPr>
          <w:rFonts w:asciiTheme="minorHAnsi" w:eastAsiaTheme="minorHAnsi" w:hAnsiTheme="minorHAnsi" w:cs="Times New Roman"/>
          <w:sz w:val="22"/>
          <w:szCs w:val="22"/>
        </w:rPr>
        <w:t>Bratislava</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BF0064">
      <w:pPr>
        <w:spacing w:before="120" w:after="120" w:line="240" w:lineRule="auto"/>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973279" w:rsidRDefault="00CD1A3F" w:rsidP="00973279">
      <w:pPr>
        <w:spacing w:before="120" w:after="120" w:line="240" w:lineRule="auto"/>
        <w:ind w:firstLine="357"/>
        <w:jc w:val="both"/>
        <w:rPr>
          <w:ins w:id="164" w:author="Autor"/>
          <w:rFonts w:asciiTheme="minorHAnsi" w:hAnsiTheme="minorHAnsi" w:cstheme="minorHAnsi"/>
        </w:rPr>
      </w:pPr>
      <w:r w:rsidRPr="00E819C4">
        <w:t>Žiadateľ</w:t>
      </w:r>
      <w:r>
        <w:t xml:space="preserve"> </w:t>
      </w:r>
      <w:r w:rsidRPr="00E819C4">
        <w:t>vychádza</w:t>
      </w:r>
      <w:r>
        <w:t xml:space="preserve"> </w:t>
      </w:r>
      <w:r w:rsidRPr="00E819C4">
        <w:t xml:space="preserve">pri príprave žiadosti o NFP </w:t>
      </w:r>
      <w:r>
        <w:t xml:space="preserve">z </w:t>
      </w:r>
      <w:ins w:id="165" w:author="Autor">
        <w:r w:rsidR="00973279">
          <w:rPr>
            <w:rFonts w:asciiTheme="minorHAnsi" w:hAnsiTheme="minorHAnsi" w:cstheme="minorHAnsi"/>
          </w:rPr>
          <w:t xml:space="preserve">podmienok uvedených v tomto vyzvaní, ako aj </w:t>
        </w:r>
        <w:r w:rsidR="00973279" w:rsidRPr="00230311">
          <w:rPr>
            <w:rFonts w:asciiTheme="minorHAnsi" w:hAnsiTheme="minorHAnsi" w:cstheme="minorHAnsi"/>
          </w:rPr>
          <w:t xml:space="preserve"> </w:t>
        </w:r>
        <w:r w:rsidR="00973279">
          <w:rPr>
            <w:rFonts w:asciiTheme="minorHAnsi" w:hAnsiTheme="minorHAnsi" w:cstheme="minorHAnsi"/>
          </w:rPr>
          <w:t xml:space="preserve">z aktuálnej verzie operačného programu Technická pomoc zverejnenej na </w:t>
        </w:r>
        <w:r w:rsidR="00973279">
          <w:fldChar w:fldCharType="begin"/>
        </w:r>
        <w:r w:rsidR="00973279">
          <w:instrText xml:space="preserve"> HYPERLINK "https://www.optp.vlada.gov.sk/programovy-dokument/" </w:instrText>
        </w:r>
        <w:r w:rsidR="00973279">
          <w:fldChar w:fldCharType="separate"/>
        </w:r>
        <w:r w:rsidR="00973279" w:rsidRPr="00833FA9">
          <w:rPr>
            <w:rStyle w:val="Hypertextovprepojenie"/>
            <w:rFonts w:asciiTheme="minorHAnsi" w:hAnsiTheme="minorHAnsi" w:cstheme="minorHAnsi"/>
          </w:rPr>
          <w:t>https://www.optp.vlada.gov.sk/programovy-dokument/</w:t>
        </w:r>
        <w:r w:rsidR="00973279">
          <w:rPr>
            <w:rStyle w:val="Hypertextovprepojenie"/>
            <w:rFonts w:asciiTheme="minorHAnsi" w:hAnsiTheme="minorHAnsi" w:cstheme="minorHAnsi"/>
          </w:rPr>
          <w:fldChar w:fldCharType="end"/>
        </w:r>
        <w:r w:rsidR="00973279" w:rsidRPr="00833FA9">
          <w:rPr>
            <w:rFonts w:asciiTheme="minorHAnsi" w:hAnsiTheme="minorHAnsi" w:cstheme="minorHAnsi"/>
          </w:rPr>
          <w:t>, v</w:t>
        </w:r>
        <w:r w:rsidR="00973279">
          <w:rPr>
            <w:rFonts w:asciiTheme="minorHAnsi" w:hAnsiTheme="minorHAnsi" w:cstheme="minorHAnsi"/>
          </w:rPr>
          <w:t xml:space="preserve"> ktorom sú bližšie rozpísané špecifické ciele, ako aj oprávnené aktivity na ich dosiahnutie.</w:t>
        </w:r>
        <w:r w:rsidR="00973279" w:rsidRPr="00655012">
          <w:rPr>
            <w:rFonts w:asciiTheme="minorHAnsi" w:hAnsiTheme="minorHAnsi" w:cstheme="minorHAnsi"/>
          </w:rPr>
          <w:t xml:space="preserve"> </w:t>
        </w:r>
        <w:r w:rsidR="00973279">
          <w:rPr>
            <w:rFonts w:asciiTheme="minorHAnsi" w:hAnsiTheme="minorHAnsi" w:cstheme="minorHAnsi"/>
          </w:rPr>
          <w:t>Pri vypĺňaní formuláru ŽoNFP postupuje žiadateľ podľa pokynov uvedených v Popise k vzoru ŽoNFP, ktorý je súčasťou prílohy č. 1 tohto vyzvania.</w:t>
        </w:r>
      </w:ins>
    </w:p>
    <w:p w:rsidR="00973279" w:rsidRDefault="00973279" w:rsidP="00973279">
      <w:pPr>
        <w:spacing w:before="120" w:after="120" w:line="240" w:lineRule="auto"/>
        <w:ind w:firstLine="357"/>
        <w:jc w:val="both"/>
        <w:rPr>
          <w:ins w:id="166" w:author="Autor"/>
          <w:rFonts w:asciiTheme="minorHAnsi" w:hAnsiTheme="minorHAnsi" w:cstheme="minorHAnsi"/>
        </w:rPr>
      </w:pPr>
      <w:ins w:id="167" w:author="Auto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r>
          <w:fldChar w:fldCharType="begin"/>
        </w:r>
        <w:r>
          <w:instrText xml:space="preserve"> HYPERLINK "https://www.optp.vlada.gov.sk/ine-dokumenty/" </w:instrText>
        </w:r>
        <w:r>
          <w:fldChar w:fldCharType="separate"/>
        </w:r>
        <w:r w:rsidRPr="00656FBC">
          <w:rPr>
            <w:rStyle w:val="Hypertextovprepojenie"/>
          </w:rPr>
          <w:t>https://www.optp.vlada.gov.sk/ine-dokumenty/</w:t>
        </w:r>
        <w:r>
          <w:rPr>
            <w:rStyle w:val="Hypertextovprepojenie"/>
          </w:rPr>
          <w:fldChar w:fldCharType="end"/>
        </w:r>
        <w:r>
          <w:t xml:space="preserve">. </w:t>
        </w:r>
        <w:r w:rsidRPr="00230311">
          <w:rPr>
            <w:rFonts w:asciiTheme="minorHAnsi" w:hAnsiTheme="minorHAnsi" w:cstheme="minorHAnsi"/>
          </w:rPr>
          <w:t xml:space="preserve">  </w:t>
        </w:r>
      </w:ins>
    </w:p>
    <w:p w:rsidR="00CD1A3F" w:rsidRDefault="00973279" w:rsidP="00973279">
      <w:pPr>
        <w:spacing w:before="120" w:after="120" w:line="240" w:lineRule="auto"/>
        <w:jc w:val="both"/>
        <w:rPr>
          <w:ins w:id="168" w:author="Autor"/>
        </w:rPr>
      </w:pPr>
      <w:ins w:id="169" w:author="Auto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r>
          <w:fldChar w:fldCharType="begin"/>
        </w:r>
        <w:r>
          <w:instrText xml:space="preserve"> HYPERLINK "https://www.optp.vlada.gov.sk/ine-dokumenty/" </w:instrText>
        </w:r>
        <w:r>
          <w:fldChar w:fldCharType="separate"/>
        </w:r>
        <w:r w:rsidRPr="00656FBC">
          <w:rPr>
            <w:rStyle w:val="Hypertextovprepojenie"/>
            <w:rFonts w:asciiTheme="minorHAnsi" w:hAnsiTheme="minorHAnsi" w:cstheme="minorHAnsi"/>
          </w:rPr>
          <w:t>https://www.optp.vlada.gov.sk/ine-dokumenty/</w:t>
        </w:r>
        <w:r>
          <w:rPr>
            <w:rStyle w:val="Hypertextovprepojenie"/>
            <w:rFonts w:asciiTheme="minorHAnsi" w:hAnsiTheme="minorHAnsi" w:cstheme="minorHAnsi"/>
          </w:rPr>
          <w:fldChar w:fldCharType="end"/>
        </w:r>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ins>
      <w:del w:id="170" w:author="Autor">
        <w:r w:rsidR="00CD1A3F" w:rsidDel="00973279">
          <w:delText xml:space="preserve">podpornej dokumentácie zverejnenej na </w:delText>
        </w:r>
        <w:r w:rsidR="002D14F8" w:rsidDel="00973279">
          <w:fldChar w:fldCharType="begin"/>
        </w:r>
        <w:r w:rsidR="002D14F8" w:rsidDel="00973279">
          <w:delInstrText xml:space="preserve"> HYPERLINK "http://optp.vlada.gov.sk/domov/" </w:delInstrText>
        </w:r>
        <w:r w:rsidR="002D14F8" w:rsidDel="00973279">
          <w:fldChar w:fldCharType="separate"/>
        </w:r>
        <w:r w:rsidR="00A7096E" w:rsidRPr="002E00FB" w:rsidDel="00973279">
          <w:rPr>
            <w:rStyle w:val="Hypertextovprepojenie"/>
          </w:rPr>
          <w:delText>http://optp.vlada.gov.sk</w:delText>
        </w:r>
        <w:r w:rsidR="002D14F8" w:rsidDel="00973279">
          <w:rPr>
            <w:rStyle w:val="Hypertextovprepojenie"/>
          </w:rPr>
          <w:fldChar w:fldCharType="end"/>
        </w:r>
        <w:r w:rsidR="00A7096E" w:rsidDel="00973279">
          <w:delText xml:space="preserve"> </w:delText>
        </w:r>
        <w:r w:rsidR="007A576A" w:rsidDel="00973279">
          <w:delText xml:space="preserve"> </w:delText>
        </w:r>
        <w:r w:rsidR="00CD1A3F" w:rsidDel="00973279">
          <w:delText>a tiež z </w:delText>
        </w:r>
        <w:r w:rsidR="00CD1A3F" w:rsidRPr="004A6A07" w:rsidDel="00973279">
          <w:rPr>
            <w:rFonts w:asciiTheme="minorHAnsi" w:hAnsiTheme="minorHAnsi"/>
          </w:rPr>
          <w:delText xml:space="preserve">relevantných Metodických pokynov </w:delText>
        </w:r>
        <w:r w:rsidR="00724EDC" w:rsidRPr="004A6A07" w:rsidDel="00973279">
          <w:rPr>
            <w:rFonts w:asciiTheme="minorHAnsi" w:hAnsiTheme="minorHAnsi"/>
          </w:rPr>
          <w:delText>(ďalej aj „MP“) Centrálneho koordinačného orgánu (ďalej aj „CKO“)</w:delText>
        </w:r>
        <w:r w:rsidR="002E276F" w:rsidDel="00973279">
          <w:delText xml:space="preserve"> </w:delText>
        </w:r>
        <w:r w:rsidR="00CD1A3F" w:rsidRPr="00E819C4" w:rsidDel="00973279">
          <w:delText>zverejnen</w:delText>
        </w:r>
        <w:r w:rsidR="00CD1A3F" w:rsidDel="00973279">
          <w:delText>ých</w:delText>
        </w:r>
        <w:r w:rsidR="00CD1A3F" w:rsidRPr="00E819C4" w:rsidDel="00973279">
          <w:delText xml:space="preserve"> na</w:delText>
        </w:r>
        <w:r w:rsidR="00CD1A3F" w:rsidDel="00973279">
          <w:delText> </w:delText>
        </w:r>
        <w:r w:rsidR="00CD1A3F" w:rsidRPr="00E819C4" w:rsidDel="00973279">
          <w:delText xml:space="preserve">webovom sídle </w:delText>
        </w:r>
        <w:r w:rsidR="002D14F8" w:rsidDel="00973279">
          <w:fldChar w:fldCharType="begin"/>
        </w:r>
        <w:r w:rsidR="002D14F8" w:rsidDel="00973279">
          <w:delInstrText xml:space="preserve"> HYPERLINK "http://www.partnerskadohoda.gov.sk/" </w:delInstrText>
        </w:r>
        <w:r w:rsidR="002D14F8" w:rsidDel="00973279">
          <w:fldChar w:fldCharType="separate"/>
        </w:r>
        <w:r w:rsidR="00CD1A3F" w:rsidRPr="006B2106" w:rsidDel="00973279">
          <w:rPr>
            <w:rStyle w:val="Hypertextovprepojenie"/>
          </w:rPr>
          <w:delText>http://www.partnerskadohoda.gov.sk/</w:delText>
        </w:r>
        <w:r w:rsidR="002D14F8" w:rsidDel="00973279">
          <w:rPr>
            <w:rStyle w:val="Hypertextovprepojenie"/>
          </w:rPr>
          <w:fldChar w:fldCharType="end"/>
        </w:r>
        <w:r w:rsidR="00CD1A3F" w:rsidDel="00973279">
          <w:delText>.</w:delText>
        </w:r>
      </w:del>
      <w:r w:rsidR="00CD1A3F">
        <w:t xml:space="preserve"> </w:t>
      </w:r>
    </w:p>
    <w:p w:rsidR="00A93F16" w:rsidRDefault="00A93F16" w:rsidP="00973279">
      <w:pPr>
        <w:spacing w:before="120" w:after="120" w:line="240" w:lineRule="auto"/>
        <w:jc w:val="both"/>
        <w:rPr>
          <w:ins w:id="171" w:author="Autor"/>
          <w:rFonts w:asciiTheme="minorHAnsi" w:hAnsiTheme="minorHAnsi" w:cstheme="minorHAnsi"/>
        </w:rPr>
      </w:pPr>
      <w:ins w:id="172" w:author="Auto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r>
          <w:fldChar w:fldCharType="begin"/>
        </w:r>
        <w:r>
          <w:instrText xml:space="preserve"> HYPERLINK "https://www.optp.vlada.gov.sk/ine-dokumenty/" </w:instrText>
        </w:r>
        <w:r>
          <w:fldChar w:fldCharType="separate"/>
        </w:r>
        <w:r w:rsidRPr="00176000">
          <w:rPr>
            <w:rStyle w:val="Hypertextovprepojenie"/>
            <w:rFonts w:asciiTheme="minorHAnsi" w:hAnsiTheme="minorHAnsi" w:cstheme="minorHAnsi"/>
          </w:rPr>
          <w:t>https://www.optp.vlada.gov.sk/ine-dokumenty/</w:t>
        </w:r>
        <w:r>
          <w:rPr>
            <w:rStyle w:val="Hypertextovprepojenie"/>
            <w:rFonts w:asciiTheme="minorHAnsi" w:hAnsiTheme="minorHAnsi" w:cstheme="minorHAnsi"/>
          </w:rPr>
          <w:fldChar w:fldCharType="end"/>
        </w:r>
        <w:r>
          <w:rPr>
            <w:rFonts w:asciiTheme="minorHAnsi" w:hAnsiTheme="minorHAnsi" w:cstheme="minorHAnsi"/>
          </w:rPr>
          <w:t xml:space="preserve">. Odpovede na najčastejšie otázky žiadateľov sú zverejnené na </w:t>
        </w:r>
        <w:r>
          <w:fldChar w:fldCharType="begin"/>
        </w:r>
        <w:r>
          <w:instrText xml:space="preserve"> HYPERLINK "https://www.optp.vlada.gov.sk/predkladanie-ziadosti-o-nfp/" </w:instrText>
        </w:r>
        <w:r>
          <w:fldChar w:fldCharType="separate"/>
        </w:r>
        <w:r w:rsidRPr="00176000">
          <w:rPr>
            <w:rStyle w:val="Hypertextovprepojenie"/>
            <w:rFonts w:asciiTheme="minorHAnsi" w:hAnsiTheme="minorHAnsi" w:cstheme="minorHAnsi"/>
          </w:rPr>
          <w:t>https://www.optp.vlada.gov.sk/predkladanie-ziadosti-o-nfp/</w:t>
        </w:r>
        <w:r>
          <w:rPr>
            <w:rStyle w:val="Hypertextovprepojenie"/>
            <w:rFonts w:asciiTheme="minorHAnsi" w:hAnsiTheme="minorHAnsi" w:cstheme="minorHAnsi"/>
          </w:rPr>
          <w:fldChar w:fldCharType="end"/>
        </w:r>
        <w:r>
          <w:rPr>
            <w:rFonts w:asciiTheme="minorHAnsi" w:hAnsiTheme="minorHAnsi" w:cstheme="minorHAnsi"/>
          </w:rPr>
          <w:t>.</w:t>
        </w:r>
      </w:ins>
    </w:p>
    <w:p w:rsidR="00044E7C" w:rsidRDefault="00044E7C">
      <w:pPr>
        <w:spacing w:before="120" w:after="120"/>
        <w:jc w:val="both"/>
        <w:rPr>
          <w:ins w:id="173" w:author="Autor"/>
          <w:rFonts w:asciiTheme="minorHAnsi" w:hAnsiTheme="minorHAnsi"/>
        </w:rPr>
        <w:pPrChange w:id="174" w:author="Autor">
          <w:pPr>
            <w:spacing w:before="120" w:after="120"/>
            <w:ind w:firstLine="282"/>
            <w:jc w:val="both"/>
          </w:pPr>
        </w:pPrChange>
      </w:pPr>
      <w:ins w:id="175" w:author="Autor">
        <w:r w:rsidRPr="009920CD">
          <w:rPr>
            <w:rFonts w:asciiTheme="minorHAnsi" w:hAnsiTheme="minorHAnsi"/>
          </w:rPr>
          <w:t>Žiadateľ pri príprave ŽoNFP zohľadňuje aj informácie z relevantných Metodických pokynov (ďalej aj „MP“) centrálneho koordinačného orgánu (ďalej aj „CKO“) a ÚV SR zverejnených na</w:t>
        </w:r>
        <w:r w:rsidRPr="001A2321">
          <w:rPr>
            <w:rFonts w:asciiTheme="minorHAnsi" w:hAnsiTheme="minorHAnsi"/>
          </w:rPr>
          <w:t xml:space="preserve"> webovom </w:t>
        </w:r>
        <w:r w:rsidRPr="001A2321">
          <w:rPr>
            <w:rFonts w:asciiTheme="minorHAnsi" w:hAnsiTheme="minorHAnsi" w:cstheme="minorHAnsi"/>
          </w:rPr>
          <w:t xml:space="preserve">sídle </w:t>
        </w:r>
        <w:r>
          <w:fldChar w:fldCharType="begin"/>
        </w:r>
        <w:r>
          <w:instrText xml:space="preserve"> HYPERLINK "http://www.partnerskadohoda.gov.sk/metodicke-pokyny-cko-a-uv-sr/" </w:instrText>
        </w:r>
        <w:r>
          <w:fldChar w:fldCharType="separate"/>
        </w:r>
        <w:r w:rsidRPr="001A2321">
          <w:rPr>
            <w:rStyle w:val="Hypertextovprepojenie"/>
            <w:rFonts w:asciiTheme="minorHAnsi" w:hAnsiTheme="minorHAnsi" w:cstheme="minorHAnsi"/>
          </w:rPr>
          <w:t>http://www.partnerskadohoda.gov.sk/metodicke-pokyny-cko-a-uv-sr/</w:t>
        </w:r>
        <w:r>
          <w:rPr>
            <w:rStyle w:val="Hypertextovprepojenie"/>
            <w:rFonts w:asciiTheme="minorHAnsi" w:hAnsiTheme="minorHAnsi" w:cstheme="minorHAnsi"/>
          </w:rPr>
          <w:fldChar w:fldCharType="end"/>
        </w:r>
        <w:r w:rsidRPr="009920CD">
          <w:rPr>
            <w:rFonts w:asciiTheme="minorHAnsi" w:hAnsiTheme="minorHAnsi"/>
          </w:rPr>
          <w:t xml:space="preserve">. </w:t>
        </w:r>
      </w:ins>
    </w:p>
    <w:p w:rsidR="00044E7C" w:rsidRDefault="00044E7C">
      <w:pPr>
        <w:spacing w:before="120" w:after="120"/>
        <w:jc w:val="both"/>
        <w:rPr>
          <w:ins w:id="176" w:author="Autor"/>
          <w:rFonts w:asciiTheme="minorHAnsi" w:hAnsiTheme="minorHAnsi"/>
        </w:rPr>
        <w:pPrChange w:id="177" w:author="Autor">
          <w:pPr>
            <w:spacing w:before="120" w:after="120"/>
            <w:ind w:firstLine="282"/>
            <w:jc w:val="both"/>
          </w:pPr>
        </w:pPrChange>
      </w:pPr>
      <w:ins w:id="178" w:author="Autor">
        <w:r w:rsidRPr="002B2828">
          <w:rPr>
            <w:rFonts w:asciiTheme="minorHAnsi" w:hAnsiTheme="minorHAnsi"/>
          </w:rPr>
          <w:lastRenderedPageBreak/>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r>
          <w:rPr>
            <w:rFonts w:asciiTheme="minorHAnsi" w:hAnsiTheme="minorHAnsi"/>
          </w:rPr>
          <w:fldChar w:fldCharType="begin"/>
        </w:r>
        <w:r>
          <w:rPr>
            <w:rFonts w:asciiTheme="minorHAnsi" w:hAnsiTheme="minorHAnsi"/>
          </w:rPr>
          <w:instrText xml:space="preserve"> HYPERLINK "</w:instrText>
        </w:r>
        <w:r w:rsidRPr="002B2828">
          <w:rPr>
            <w:rFonts w:asciiTheme="minorHAnsi" w:hAnsiTheme="minorHAnsi"/>
          </w:rPr>
          <w:instrText>https://www.partnerskadohoda.gov.sk/zakladne-dokumenty/</w:instrText>
        </w:r>
        <w:r>
          <w:rPr>
            <w:rFonts w:asciiTheme="minorHAnsi" w:hAnsiTheme="minorHAnsi"/>
          </w:rPr>
          <w:instrText xml:space="preserve">" </w:instrText>
        </w:r>
        <w:r>
          <w:rPr>
            <w:rFonts w:asciiTheme="minorHAnsi" w:hAnsiTheme="minorHAnsi"/>
          </w:rPr>
          <w:fldChar w:fldCharType="separate"/>
        </w:r>
        <w:r w:rsidRPr="00A57B17">
          <w:rPr>
            <w:rStyle w:val="Hypertextovprepojenie"/>
            <w:rFonts w:asciiTheme="minorHAnsi" w:hAnsiTheme="minorHAnsi"/>
          </w:rPr>
          <w:t>https://www.partnerskadohoda.gov.sk/zakladne-dokumenty/</w:t>
        </w:r>
        <w:r>
          <w:rPr>
            <w:rFonts w:asciiTheme="minorHAnsi" w:hAnsiTheme="minorHAnsi"/>
          </w:rPr>
          <w:fldChar w:fldCharType="end"/>
        </w:r>
        <w:r w:rsidRPr="002B2828">
          <w:rPr>
            <w:rFonts w:asciiTheme="minorHAnsi" w:hAnsiTheme="minorHAnsi"/>
          </w:rPr>
          <w:t>). Pri zadávaní  zákaziek nespadajúcich pod zákon o verejnom obstarávaní žiadateľ postupuje v zmysle pravidiel uvedených v MP CKO č. 12.</w:t>
        </w:r>
      </w:ins>
    </w:p>
    <w:p w:rsidR="00044E7C" w:rsidRPr="002B2828" w:rsidRDefault="00044E7C">
      <w:pPr>
        <w:spacing w:before="120" w:after="120"/>
        <w:jc w:val="both"/>
        <w:rPr>
          <w:ins w:id="179" w:author="Autor"/>
          <w:rFonts w:asciiTheme="minorHAnsi" w:hAnsiTheme="minorHAnsi"/>
        </w:rPr>
        <w:pPrChange w:id="180" w:author="Autor">
          <w:pPr>
            <w:spacing w:before="120" w:after="120"/>
            <w:ind w:firstLine="282"/>
            <w:jc w:val="both"/>
          </w:pPr>
        </w:pPrChange>
      </w:pPr>
      <w:ins w:id="181" w:author="Auto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ins>
    </w:p>
    <w:p w:rsidR="00044E7C" w:rsidRDefault="00044E7C" w:rsidP="00044E7C">
      <w:pPr>
        <w:spacing w:before="120" w:after="120" w:line="240" w:lineRule="auto"/>
        <w:jc w:val="both"/>
      </w:pPr>
      <w:ins w:id="182" w:author="Auto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ins>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lastRenderedPageBreak/>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w:t>
      </w:r>
      <w:r w:rsidR="00415C60">
        <w:rPr>
          <w:rFonts w:asciiTheme="minorHAnsi" w:hAnsiTheme="minorHAnsi"/>
          <w:sz w:val="22"/>
          <w:szCs w:val="22"/>
        </w:rPr>
        <w:t>0</w:t>
      </w:r>
      <w:r>
        <w:rPr>
          <w:rFonts w:asciiTheme="minorHAnsi" w:hAnsiTheme="minorHAnsi"/>
          <w:sz w:val="22"/>
          <w:szCs w:val="22"/>
        </w:rPr>
        <w:t>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r w:rsidR="00915170">
        <w:rPr>
          <w:rFonts w:asciiTheme="minorHAnsi" w:hAnsiTheme="minorHAnsi"/>
          <w:sz w:val="22"/>
          <w:szCs w:val="22"/>
        </w:rPr>
        <w:t xml:space="preserve"> </w:t>
      </w:r>
      <w:r w:rsidR="00915170" w:rsidRPr="00963FF0">
        <w:rPr>
          <w:rFonts w:asciiTheme="minorHAnsi" w:hAnsiTheme="minorHAnsi" w:cstheme="minorHAnsi"/>
          <w:sz w:val="22"/>
          <w:szCs w:val="22"/>
        </w:rPr>
        <w:t>(do 30.</w:t>
      </w:r>
      <w:r w:rsidR="00415C60">
        <w:rPr>
          <w:rFonts w:asciiTheme="minorHAnsi" w:hAnsiTheme="minorHAnsi" w:cstheme="minorHAnsi"/>
          <w:sz w:val="22"/>
          <w:szCs w:val="22"/>
        </w:rPr>
        <w:t>0</w:t>
      </w:r>
      <w:r w:rsidR="00915170" w:rsidRPr="00963FF0">
        <w:rPr>
          <w:rFonts w:asciiTheme="minorHAnsi" w:hAnsiTheme="minorHAnsi" w:cstheme="minorHAnsi"/>
          <w:sz w:val="22"/>
          <w:szCs w:val="22"/>
        </w:rPr>
        <w:t>9.2020)</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1.</w:t>
      </w:r>
      <w:r w:rsidR="00415C60">
        <w:rPr>
          <w:rFonts w:asciiTheme="minorHAnsi" w:hAnsiTheme="minorHAnsi"/>
          <w:sz w:val="22"/>
          <w:szCs w:val="22"/>
        </w:rPr>
        <w:t>0</w:t>
      </w:r>
      <w:r w:rsidRPr="004A6A07">
        <w:rPr>
          <w:rFonts w:asciiTheme="minorHAnsi" w:hAnsiTheme="minorHAnsi"/>
          <w:sz w:val="22"/>
          <w:szCs w:val="22"/>
        </w:rPr>
        <w:t>6.2016)</w:t>
      </w:r>
    </w:p>
    <w:p w:rsidR="0088701E" w:rsidRPr="0001094B" w:rsidRDefault="0088701E" w:rsidP="00CD2B72">
      <w:pPr>
        <w:pStyle w:val="Odsekzoznamu"/>
        <w:numPr>
          <w:ilvl w:val="0"/>
          <w:numId w:val="7"/>
        </w:numPr>
        <w:spacing w:before="120"/>
        <w:ind w:left="714" w:hanging="357"/>
        <w:contextualSpacing w:val="0"/>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Default="0088701E" w:rsidP="00CD2B72">
      <w:pPr>
        <w:pStyle w:val="Odsekzoznamu"/>
        <w:numPr>
          <w:ilvl w:val="1"/>
          <w:numId w:val="7"/>
        </w:numPr>
        <w:spacing w:before="120"/>
        <w:ind w:left="1491" w:hanging="357"/>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2.11.2017</w:t>
      </w:r>
      <w:r w:rsidR="00415C60">
        <w:rPr>
          <w:rFonts w:asciiTheme="minorHAnsi" w:hAnsiTheme="minorHAnsi"/>
          <w:sz w:val="22"/>
          <w:szCs w:val="22"/>
        </w:rPr>
        <w:t xml:space="preserve"> do 30.06.2020</w:t>
      </w:r>
      <w:r w:rsidRPr="004A6A07">
        <w:rPr>
          <w:rFonts w:asciiTheme="minorHAnsi" w:hAnsiTheme="minorHAnsi"/>
          <w:sz w:val="22"/>
          <w:szCs w:val="22"/>
        </w:rPr>
        <w:t>)</w:t>
      </w:r>
    </w:p>
    <w:p w:rsidR="00415C60" w:rsidRPr="00963FF0" w:rsidRDefault="00415C60" w:rsidP="00CD2B72">
      <w:pPr>
        <w:pStyle w:val="Odsekzoznamu"/>
        <w:numPr>
          <w:ilvl w:val="0"/>
          <w:numId w:val="7"/>
        </w:numPr>
        <w:spacing w:before="120"/>
        <w:ind w:left="714" w:hanging="357"/>
        <w:contextualSpacing w:val="0"/>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p>
    <w:p w:rsidR="00415C60" w:rsidRPr="00963FF0" w:rsidRDefault="00415C60" w:rsidP="00CD2B72">
      <w:pPr>
        <w:pStyle w:val="Odsekzoznamu"/>
        <w:numPr>
          <w:ilvl w:val="1"/>
          <w:numId w:val="7"/>
        </w:numPr>
        <w:spacing w:before="120"/>
        <w:ind w:left="1491" w:hanging="357"/>
        <w:rPr>
          <w:rFonts w:asciiTheme="minorHAnsi" w:hAnsiTheme="minorHAnsi" w:cstheme="minorHAnsi"/>
          <w:sz w:val="22"/>
          <w:szCs w:val="22"/>
        </w:rPr>
      </w:pPr>
      <w:r w:rsidRPr="00963FF0">
        <w:rPr>
          <w:rFonts w:asciiTheme="minorHAnsi" w:hAnsiTheme="minorHAnsi" w:cstheme="minorHAnsi"/>
          <w:sz w:val="22"/>
          <w:szCs w:val="22"/>
        </w:rPr>
        <w:t xml:space="preserve"> ako centrálny koordinačný orgán (od </w:t>
      </w:r>
      <w:r w:rsidR="003C7088">
        <w:rPr>
          <w:rFonts w:asciiTheme="minorHAnsi" w:hAnsiTheme="minorHAnsi" w:cstheme="minorHAnsi"/>
          <w:sz w:val="22"/>
          <w:szCs w:val="22"/>
        </w:rPr>
        <w:t>0</w:t>
      </w:r>
      <w:r w:rsidRPr="00963FF0">
        <w:rPr>
          <w:rFonts w:asciiTheme="minorHAnsi" w:hAnsiTheme="minorHAnsi" w:cstheme="minorHAnsi"/>
          <w:sz w:val="22"/>
          <w:szCs w:val="22"/>
        </w:rPr>
        <w:t>1.</w:t>
      </w:r>
      <w:r w:rsidR="003C7088">
        <w:rPr>
          <w:rFonts w:asciiTheme="minorHAnsi" w:hAnsiTheme="minorHAnsi" w:cstheme="minorHAnsi"/>
          <w:sz w:val="22"/>
          <w:szCs w:val="22"/>
        </w:rPr>
        <w:t>0</w:t>
      </w:r>
      <w:r w:rsidRPr="00963FF0">
        <w:rPr>
          <w:rFonts w:asciiTheme="minorHAnsi" w:hAnsiTheme="minorHAnsi" w:cstheme="minorHAnsi"/>
          <w:sz w:val="22"/>
          <w:szCs w:val="22"/>
        </w:rPr>
        <w:t>7.2020)</w:t>
      </w:r>
    </w:p>
    <w:p w:rsidR="00415C60" w:rsidRPr="008A1CE5" w:rsidRDefault="00415C60" w:rsidP="00CD2B72">
      <w:pPr>
        <w:pStyle w:val="Odsekzoznamu"/>
        <w:numPr>
          <w:ilvl w:val="1"/>
          <w:numId w:val="7"/>
        </w:numPr>
        <w:spacing w:after="120"/>
        <w:ind w:left="1491" w:hanging="357"/>
        <w:rPr>
          <w:rFonts w:asciiTheme="minorHAnsi" w:hAnsiTheme="minorHAnsi" w:cstheme="minorHAnsi"/>
          <w:sz w:val="22"/>
          <w:szCs w:val="22"/>
          <w:u w:val="single"/>
        </w:rPr>
      </w:pPr>
      <w:r w:rsidRPr="001F6016">
        <w:rPr>
          <w:rFonts w:asciiTheme="minorHAnsi" w:hAnsiTheme="minorHAnsi" w:cstheme="minorHAnsi"/>
          <w:sz w:val="22"/>
          <w:szCs w:val="22"/>
        </w:rPr>
        <w:t xml:space="preserve"> ako riadiaci orgán pre operačný program Technická pomoc (od </w:t>
      </w:r>
      <w:r w:rsidR="003C7088">
        <w:rPr>
          <w:rFonts w:asciiTheme="minorHAnsi" w:hAnsiTheme="minorHAnsi" w:cstheme="minorHAnsi"/>
          <w:sz w:val="22"/>
          <w:szCs w:val="22"/>
        </w:rPr>
        <w:t>0</w:t>
      </w:r>
      <w:r w:rsidRPr="001F6016">
        <w:rPr>
          <w:rFonts w:asciiTheme="minorHAnsi" w:hAnsiTheme="minorHAnsi" w:cstheme="minorHAnsi"/>
          <w:sz w:val="22"/>
          <w:szCs w:val="22"/>
        </w:rPr>
        <w:t>1.10.2020) </w:t>
      </w:r>
    </w:p>
    <w:p w:rsidR="00CD2B72" w:rsidRPr="001F6016" w:rsidRDefault="00CD2B72" w:rsidP="00CD2B72">
      <w:pPr>
        <w:pStyle w:val="Odsekzoznamu"/>
        <w:numPr>
          <w:ilvl w:val="1"/>
          <w:numId w:val="7"/>
        </w:numPr>
        <w:spacing w:after="120"/>
        <w:ind w:left="1491" w:hanging="357"/>
        <w:rPr>
          <w:rFonts w:asciiTheme="minorHAnsi" w:hAnsiTheme="minorHAnsi" w:cstheme="minorHAnsi"/>
          <w:sz w:val="22"/>
          <w:szCs w:val="22"/>
          <w:u w:val="single"/>
        </w:rPr>
      </w:pPr>
      <w:r>
        <w:rPr>
          <w:rFonts w:asciiTheme="minorHAnsi" w:hAnsiTheme="minorHAnsi" w:cstheme="minorHAnsi"/>
          <w:sz w:val="22"/>
          <w:szCs w:val="22"/>
        </w:rPr>
        <w:t> ako sekcia Operačný program Slovensko (od 01.03.2021)</w:t>
      </w:r>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BC28FF" w:rsidP="004A6A07">
      <w:pPr>
        <w:pStyle w:val="Odsekzoznamu"/>
        <w:numPr>
          <w:ilvl w:val="0"/>
          <w:numId w:val="7"/>
        </w:numPr>
        <w:spacing w:before="120" w:after="120"/>
        <w:contextualSpacing w:val="0"/>
        <w:jc w:val="both"/>
        <w:rPr>
          <w:rFonts w:asciiTheme="minorHAnsi" w:hAnsiTheme="minorHAnsi"/>
          <w:sz w:val="22"/>
          <w:szCs w:val="22"/>
        </w:rPr>
      </w:pPr>
      <w:ins w:id="183" w:author="Autor">
        <w:r w:rsidRPr="006860FA">
          <w:rPr>
            <w:rFonts w:asciiTheme="minorHAnsi" w:hAnsiTheme="minorHAnsi"/>
            <w:color w:val="000000"/>
            <w:sz w:val="22"/>
            <w:szCs w:val="22"/>
          </w:rPr>
          <w:t>žiadateľ ani jeho štatutárny orgán, ani žiadny člen štatutárneho orgánu, ani prokurista/i, ani</w:t>
        </w:r>
        <w:r w:rsidRPr="00CD1A3F" w:rsidDel="00BC28FF">
          <w:rPr>
            <w:rFonts w:asciiTheme="minorHAnsi" w:hAnsiTheme="minorHAnsi"/>
            <w:color w:val="000000"/>
            <w:sz w:val="22"/>
            <w:szCs w:val="22"/>
          </w:rPr>
          <w:t xml:space="preserve"> </w:t>
        </w:r>
      </w:ins>
      <w:del w:id="184" w:author="Autor">
        <w:r w:rsidR="00CD1A3F" w:rsidRPr="00CD1A3F" w:rsidDel="00BC28FF">
          <w:rPr>
            <w:rFonts w:asciiTheme="minorHAnsi" w:hAnsiTheme="minorHAnsi"/>
            <w:color w:val="000000"/>
            <w:sz w:val="22"/>
            <w:szCs w:val="22"/>
          </w:rPr>
          <w:delText>všetci členovia štatutárneho orgánu žiadateľa a</w:delText>
        </w:r>
      </w:del>
      <w:r w:rsidR="00CD1A3F" w:rsidRPr="00CD1A3F">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115810" w:rsidRPr="004A6A07">
        <w:rPr>
          <w:rFonts w:asciiTheme="minorHAnsi" w:hAnsiTheme="minorHAnsi"/>
          <w:color w:val="000000"/>
          <w:sz w:val="22"/>
          <w:szCs w:val="22"/>
        </w:rPr>
        <w:t>Európske</w:t>
      </w:r>
      <w:ins w:id="185" w:author="Autor">
        <w:r>
          <w:rPr>
            <w:rFonts w:asciiTheme="minorHAnsi" w:hAnsiTheme="minorHAnsi"/>
            <w:color w:val="000000"/>
            <w:sz w:val="22"/>
            <w:szCs w:val="22"/>
          </w:rPr>
          <w:t>j</w:t>
        </w:r>
      </w:ins>
      <w:del w:id="186" w:author="Autor">
        <w:r w:rsidR="00115810" w:rsidRPr="004A6A07" w:rsidDel="00BC28FF">
          <w:rPr>
            <w:rFonts w:asciiTheme="minorHAnsi" w:hAnsiTheme="minorHAnsi"/>
            <w:color w:val="000000"/>
            <w:sz w:val="22"/>
            <w:szCs w:val="22"/>
          </w:rPr>
          <w:delText>ho</w:delText>
        </w:r>
      </w:del>
      <w:r w:rsidR="00115810" w:rsidRPr="004A6A07">
        <w:rPr>
          <w:rFonts w:asciiTheme="minorHAnsi" w:hAnsiTheme="minorHAnsi"/>
          <w:color w:val="000000"/>
          <w:sz w:val="22"/>
          <w:szCs w:val="22"/>
        </w:rPr>
        <w:t xml:space="preserve"> </w:t>
      </w:r>
      <w:del w:id="187" w:author="Autor">
        <w:r w:rsidR="00115810" w:rsidRPr="004A6A07" w:rsidDel="00BC28FF">
          <w:rPr>
            <w:rFonts w:asciiTheme="minorHAnsi" w:hAnsiTheme="minorHAnsi"/>
            <w:color w:val="000000"/>
            <w:sz w:val="22"/>
            <w:szCs w:val="22"/>
          </w:rPr>
          <w:delText>spoločenstva</w:delText>
        </w:r>
      </w:del>
      <w:ins w:id="188" w:author="Autor">
        <w:r>
          <w:rPr>
            <w:rFonts w:asciiTheme="minorHAnsi" w:hAnsiTheme="minorHAnsi"/>
            <w:color w:val="000000"/>
            <w:sz w:val="22"/>
            <w:szCs w:val="22"/>
          </w:rPr>
          <w:t>únie</w:t>
        </w:r>
      </w:ins>
      <w:r w:rsidR="00CD1A3F"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w:t>
      </w:r>
      <w:ins w:id="189" w:author="Autor">
        <w:r>
          <w:rPr>
            <w:rFonts w:asciiTheme="minorHAnsi" w:hAnsiTheme="minorHAnsi"/>
            <w:color w:val="000000"/>
            <w:sz w:val="22"/>
            <w:szCs w:val="22"/>
          </w:rPr>
          <w:t>e</w:t>
        </w:r>
      </w:ins>
      <w:del w:id="190" w:author="Autor">
        <w:r w:rsidR="00CD1A3F" w:rsidRPr="00CD1A3F" w:rsidDel="00BC28FF">
          <w:rPr>
            <w:rFonts w:asciiTheme="minorHAnsi" w:hAnsiTheme="minorHAnsi"/>
            <w:color w:val="000000"/>
            <w:sz w:val="22"/>
            <w:szCs w:val="22"/>
          </w:rPr>
          <w:delText>í</w:delText>
        </w:r>
      </w:del>
      <w:r w:rsidR="00CD1A3F" w:rsidRPr="00CD1A3F">
        <w:rPr>
          <w:rFonts w:asciiTheme="minorHAnsi" w:hAnsiTheme="minorHAnsi"/>
          <w:color w:val="000000"/>
          <w:sz w:val="22"/>
          <w:szCs w:val="22"/>
        </w:rPr>
        <w:t xml:space="preserve">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v časti č. 15 vo formulári ŽoNFP</w:t>
      </w:r>
      <w:r w:rsidR="00B40AB0" w:rsidRPr="004A6A07">
        <w:rPr>
          <w:rFonts w:asciiTheme="minorHAnsi" w:hAnsiTheme="minorHAnsi"/>
          <w:sz w:val="22"/>
          <w:szCs w:val="22"/>
        </w:rPr>
        <w:t>);</w:t>
      </w:r>
    </w:p>
    <w:p w:rsidR="00BC28FF" w:rsidRPr="006860FA" w:rsidRDefault="00BC28FF" w:rsidP="00BC28FF">
      <w:pPr>
        <w:pStyle w:val="Odsekzoznamu"/>
        <w:numPr>
          <w:ilvl w:val="0"/>
          <w:numId w:val="7"/>
        </w:numPr>
        <w:tabs>
          <w:tab w:val="left" w:pos="993"/>
        </w:tabs>
        <w:spacing w:after="120"/>
        <w:ind w:left="714" w:hanging="357"/>
        <w:contextualSpacing w:val="0"/>
        <w:jc w:val="both"/>
        <w:rPr>
          <w:ins w:id="191" w:author="Autor"/>
          <w:rFonts w:asciiTheme="minorHAnsi" w:hAnsiTheme="minorHAnsi"/>
          <w:i/>
          <w:sz w:val="22"/>
          <w:szCs w:val="22"/>
        </w:rPr>
      </w:pPr>
      <w:ins w:id="192" w:author="Auto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ins>
    </w:p>
    <w:p w:rsidR="00CD1A3F" w:rsidRPr="00CA28A0" w:rsidDel="00BC28FF" w:rsidRDefault="00BC28FF" w:rsidP="00BC28FF">
      <w:pPr>
        <w:pStyle w:val="Odsekzoznamu"/>
        <w:numPr>
          <w:ilvl w:val="0"/>
          <w:numId w:val="7"/>
        </w:numPr>
        <w:spacing w:before="120" w:after="120"/>
        <w:contextualSpacing w:val="0"/>
        <w:jc w:val="both"/>
        <w:rPr>
          <w:del w:id="193" w:author="Autor"/>
          <w:rFonts w:asciiTheme="minorHAnsi" w:hAnsiTheme="minorHAnsi"/>
          <w:sz w:val="22"/>
          <w:szCs w:val="22"/>
        </w:rPr>
      </w:pPr>
      <w:ins w:id="194" w:author="Autor">
        <w:r w:rsidRPr="006860FA">
          <w:rPr>
            <w:rFonts w:asciiTheme="minorHAnsi" w:hAnsiTheme="minorHAnsi"/>
            <w:i/>
            <w:sz w:val="22"/>
            <w:szCs w:val="22"/>
          </w:rPr>
          <w:t>(podmienka sa preukazuje čestným vyhlásením žiadateľa v časti č. 15 vo formulári ŽoNFP)</w:t>
        </w:r>
        <w:r>
          <w:rPr>
            <w:rFonts w:asciiTheme="minorHAnsi" w:hAnsiTheme="minorHAnsi"/>
            <w:i/>
            <w:sz w:val="22"/>
            <w:szCs w:val="22"/>
          </w:rPr>
          <w:t>.</w:t>
        </w:r>
      </w:ins>
      <w:del w:id="195" w:author="Autor">
        <w:r w:rsidR="00CD1A3F" w:rsidRPr="00CD1A3F" w:rsidDel="00BC28FF">
          <w:rPr>
            <w:rFonts w:asciiTheme="minorHAnsi" w:hAnsiTheme="minorHAnsi"/>
            <w:sz w:val="22"/>
            <w:szCs w:val="22"/>
          </w:rPr>
          <w:delText xml:space="preserve">nebyť dlžníkom na </w:delText>
        </w:r>
        <w:r w:rsidR="00CD1A3F" w:rsidRPr="00325A39" w:rsidDel="00BC28FF">
          <w:rPr>
            <w:rFonts w:asciiTheme="minorHAnsi" w:hAnsiTheme="minorHAnsi"/>
            <w:sz w:val="22"/>
            <w:szCs w:val="22"/>
          </w:rPr>
          <w:delText>daniach</w:delText>
        </w:r>
        <w:r w:rsidR="00CA28A0" w:rsidDel="00BC28FF">
          <w:rPr>
            <w:rFonts w:asciiTheme="minorHAnsi" w:hAnsiTheme="minorHAnsi"/>
            <w:sz w:val="22"/>
            <w:szCs w:val="22"/>
          </w:rPr>
          <w:delText>,</w:delText>
        </w:r>
        <w:r w:rsidR="00CD1A3F" w:rsidRPr="00325A39" w:rsidDel="00BC28FF">
          <w:rPr>
            <w:rFonts w:asciiTheme="minorHAnsi" w:hAnsiTheme="minorHAnsi"/>
            <w:sz w:val="22"/>
            <w:szCs w:val="22"/>
          </w:rPr>
          <w:delText xml:space="preserve"> </w:delText>
        </w:r>
        <w:r w:rsidR="00CA28A0" w:rsidRPr="00325A39" w:rsidDel="00BC28FF">
          <w:rPr>
            <w:rFonts w:asciiTheme="minorHAnsi" w:hAnsiTheme="minorHAnsi"/>
            <w:sz w:val="22"/>
            <w:szCs w:val="22"/>
          </w:rPr>
          <w:delText xml:space="preserve">nebyť dlžníkom poistného na zdravotnom </w:delText>
        </w:r>
        <w:r w:rsidR="00CA28A0" w:rsidDel="00BC28FF">
          <w:rPr>
            <w:rFonts w:asciiTheme="minorHAnsi" w:hAnsiTheme="minorHAnsi"/>
            <w:sz w:val="22"/>
            <w:szCs w:val="22"/>
          </w:rPr>
          <w:delText xml:space="preserve">a sociálnom </w:delText>
        </w:r>
        <w:r w:rsidR="00CA28A0" w:rsidRPr="00325A39" w:rsidDel="00BC28FF">
          <w:rPr>
            <w:rFonts w:asciiTheme="minorHAnsi" w:hAnsiTheme="minorHAnsi"/>
            <w:sz w:val="22"/>
            <w:szCs w:val="22"/>
          </w:rPr>
          <w:delText xml:space="preserve">poistení </w:delText>
        </w:r>
      </w:del>
    </w:p>
    <w:p w:rsidR="005F5C8C" w:rsidRPr="004A6A07" w:rsidRDefault="00CD1A3F" w:rsidP="004A6A07">
      <w:pPr>
        <w:pStyle w:val="Odsekzoznamu"/>
        <w:spacing w:before="120" w:after="120"/>
        <w:contextualSpacing w:val="0"/>
        <w:jc w:val="both"/>
        <w:rPr>
          <w:rFonts w:asciiTheme="minorHAnsi" w:hAnsiTheme="minorHAnsi"/>
          <w:i/>
          <w:sz w:val="22"/>
          <w:szCs w:val="22"/>
        </w:rPr>
      </w:pPr>
      <w:del w:id="196" w:author="Autor">
        <w:r w:rsidRPr="004A6A07" w:rsidDel="00BC28FF">
          <w:rPr>
            <w:rFonts w:asciiTheme="minorHAnsi" w:hAnsiTheme="minorHAnsi"/>
            <w:i/>
            <w:sz w:val="22"/>
            <w:szCs w:val="22"/>
          </w:rPr>
          <w:delText xml:space="preserve">(podmienka sa preukazuje </w:delText>
        </w:r>
        <w:r w:rsidR="00CD6449" w:rsidRPr="004A6A07" w:rsidDel="00BC28FF">
          <w:rPr>
            <w:rFonts w:asciiTheme="minorHAnsi" w:hAnsiTheme="minorHAnsi"/>
            <w:i/>
            <w:sz w:val="22"/>
            <w:szCs w:val="22"/>
          </w:rPr>
          <w:delText>čestným vyhlásením žiadateľa</w:delText>
        </w:r>
        <w:r w:rsidR="006F0AA9" w:rsidRPr="004A6A07" w:rsidDel="00BC28FF">
          <w:rPr>
            <w:rFonts w:asciiTheme="minorHAnsi" w:hAnsiTheme="minorHAnsi"/>
            <w:i/>
            <w:sz w:val="22"/>
            <w:szCs w:val="22"/>
          </w:rPr>
          <w:delText xml:space="preserve"> </w:delText>
        </w:r>
        <w:r w:rsidR="00B40AB0" w:rsidRPr="004A6A07" w:rsidDel="00BC28FF">
          <w:rPr>
            <w:rFonts w:asciiTheme="minorHAnsi" w:hAnsiTheme="minorHAnsi"/>
            <w:i/>
            <w:sz w:val="22"/>
            <w:szCs w:val="22"/>
          </w:rPr>
          <w:delText>v časti č. 15 vo formulári ŽoNFP);</w:delText>
        </w:r>
      </w:del>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lastRenderedPageBreak/>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1568D1" w:rsidRDefault="0036245C" w:rsidP="004A6A07">
      <w:pPr>
        <w:pStyle w:val="Odsekzoznamu"/>
        <w:autoSpaceDE w:val="0"/>
        <w:autoSpaceDN w:val="0"/>
        <w:adjustRightInd w:val="0"/>
        <w:spacing w:before="120" w:after="120"/>
        <w:contextualSpacing w:val="0"/>
        <w:jc w:val="both"/>
        <w:rPr>
          <w:ins w:id="197" w:author="Autor"/>
          <w:rFonts w:asciiTheme="minorHAnsi" w:hAnsiTheme="minorHAnsi"/>
          <w:i/>
          <w:sz w:val="22"/>
          <w:szCs w:val="22"/>
        </w:rPr>
      </w:pPr>
      <w:r w:rsidRPr="00F32903" w:rsidDel="0036245C">
        <w:rPr>
          <w:rFonts w:asciiTheme="minorHAnsi" w:hAnsiTheme="minorHAnsi"/>
          <w:b/>
          <w:sz w:val="22"/>
          <w:szCs w:val="22"/>
        </w:rPr>
        <w:t xml:space="preserve"> </w:t>
      </w:r>
      <w:r w:rsidR="001568D1"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5977EA" w:rsidRPr="0080317F" w:rsidRDefault="005977EA" w:rsidP="005977EA">
      <w:pPr>
        <w:pStyle w:val="Odsekzoznamu"/>
        <w:numPr>
          <w:ilvl w:val="0"/>
          <w:numId w:val="7"/>
        </w:numPr>
        <w:spacing w:before="120" w:after="120"/>
        <w:contextualSpacing w:val="0"/>
        <w:rPr>
          <w:ins w:id="198" w:author="Autor"/>
          <w:rFonts w:asciiTheme="minorHAnsi" w:hAnsiTheme="minorHAnsi"/>
          <w:color w:val="000000"/>
          <w:sz w:val="22"/>
          <w:szCs w:val="22"/>
        </w:rPr>
      </w:pPr>
      <w:ins w:id="199" w:author="Autor">
        <w:r w:rsidRPr="0080317F">
          <w:rPr>
            <w:rFonts w:asciiTheme="minorHAnsi" w:hAnsiTheme="minorHAnsi"/>
            <w:color w:val="000000"/>
            <w:sz w:val="22"/>
            <w:szCs w:val="22"/>
          </w:rPr>
          <w:t>časová oprávnenosť realizácie projektu</w:t>
        </w:r>
      </w:ins>
    </w:p>
    <w:p w:rsidR="005977EA" w:rsidRPr="00304904" w:rsidRDefault="005977EA" w:rsidP="005977EA">
      <w:pPr>
        <w:pStyle w:val="Odsekzoznamu"/>
        <w:spacing w:before="120" w:after="120"/>
        <w:contextualSpacing w:val="0"/>
        <w:jc w:val="both"/>
        <w:rPr>
          <w:ins w:id="200" w:author="Autor"/>
          <w:rFonts w:asciiTheme="minorHAnsi" w:hAnsiTheme="minorHAnsi"/>
          <w:color w:val="000000"/>
          <w:sz w:val="22"/>
          <w:szCs w:val="22"/>
        </w:rPr>
      </w:pPr>
      <w:ins w:id="201" w:author="Autor">
        <w:r w:rsidRPr="00304904">
          <w:rPr>
            <w:rFonts w:asciiTheme="minorHAnsi" w:hAnsiTheme="minorHAnsi"/>
            <w:color w:val="000000"/>
            <w:sz w:val="22"/>
            <w:szCs w:val="22"/>
          </w:rPr>
          <w:t xml:space="preserve">Hlavné aktivity projektu je prijímateľ povinný začať realizovať najneskôr do 3 mesiacov od nadobudnutia účinnosti zmluvy o poskytnutí NFP </w:t>
        </w:r>
        <w:r w:rsidRPr="004A6A07">
          <w:rPr>
            <w:rFonts w:asciiTheme="minorHAnsi" w:hAnsiTheme="minorHAnsi"/>
            <w:color w:val="000000"/>
            <w:sz w:val="22"/>
            <w:szCs w:val="22"/>
          </w:rPr>
          <w:t>(ďalej aj „zmluva o NFP“)</w:t>
        </w:r>
        <w:r w:rsidRPr="00304904">
          <w:rPr>
            <w:rFonts w:asciiTheme="minorHAnsi" w:hAnsiTheme="minorHAnsi"/>
            <w:color w:val="000000"/>
            <w:sz w:val="22"/>
            <w:szCs w:val="22"/>
          </w:rPr>
          <w:t xml:space="preserve">/interného </w:t>
        </w:r>
        <w:r w:rsidRPr="00962511">
          <w:rPr>
            <w:rFonts w:asciiTheme="minorHAnsi" w:hAnsiTheme="minorHAnsi"/>
            <w:color w:val="000000"/>
            <w:sz w:val="22"/>
            <w:szCs w:val="22"/>
          </w:rPr>
          <w:t xml:space="preserve">Rozhodnutia o schválení žiadosti o NFP.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 xml:space="preserve">najneskôr </w:t>
        </w:r>
        <w:r w:rsidRPr="00460F51">
          <w:rPr>
            <w:rFonts w:asciiTheme="minorHAnsi" w:hAnsiTheme="minorHAnsi"/>
            <w:b/>
            <w:color w:val="000000"/>
            <w:sz w:val="22"/>
            <w:szCs w:val="22"/>
          </w:rPr>
          <w:t xml:space="preserve">do 31. 12. </w:t>
        </w:r>
        <w:del w:id="202" w:author="Autor">
          <w:r w:rsidRPr="00460F51" w:rsidDel="001B7564">
            <w:rPr>
              <w:rFonts w:asciiTheme="minorHAnsi" w:hAnsiTheme="minorHAnsi"/>
              <w:b/>
              <w:color w:val="000000"/>
              <w:sz w:val="22"/>
              <w:szCs w:val="22"/>
            </w:rPr>
            <w:delText>2021</w:delText>
          </w:r>
        </w:del>
        <w:r w:rsidR="001B7564">
          <w:rPr>
            <w:rFonts w:asciiTheme="minorHAnsi" w:hAnsiTheme="minorHAnsi"/>
            <w:b/>
            <w:color w:val="000000"/>
            <w:sz w:val="22"/>
            <w:szCs w:val="22"/>
          </w:rPr>
          <w:t>2022</w:t>
        </w:r>
        <w:r w:rsidRPr="00460F51">
          <w:rPr>
            <w:rFonts w:asciiTheme="minorHAnsi" w:hAnsiTheme="minorHAnsi"/>
            <w:b/>
            <w:color w:val="000000"/>
            <w:sz w:val="22"/>
            <w:szCs w:val="22"/>
          </w:rPr>
          <w:t xml:space="preserve">. </w:t>
        </w:r>
        <w:r w:rsidRPr="00460F51">
          <w:rPr>
            <w:rFonts w:asciiTheme="minorHAnsi" w:hAnsiTheme="minorHAnsi"/>
            <w:color w:val="000000"/>
            <w:sz w:val="22"/>
            <w:szCs w:val="22"/>
          </w:rPr>
          <w:t>Žiadateľ</w:t>
        </w:r>
        <w:r w:rsidRPr="00FB5540">
          <w:rPr>
            <w:rFonts w:asciiTheme="minorHAnsi" w:hAnsiTheme="minorHAnsi"/>
            <w:color w:val="000000"/>
            <w:sz w:val="22"/>
            <w:szCs w:val="22"/>
          </w:rPr>
          <w:t xml:space="preserve"> </w:t>
        </w:r>
        <w:r w:rsidRPr="00962511">
          <w:rPr>
            <w:rFonts w:asciiTheme="minorHAnsi" w:hAnsiTheme="minorHAnsi"/>
            <w:color w:val="000000"/>
            <w:sz w:val="22"/>
            <w:szCs w:val="22"/>
          </w:rPr>
          <w:t>o NFP je oprávnený predložiť v rámci vyzvania viacero žiadostí o NFP.</w:t>
        </w:r>
        <w:r w:rsidRPr="00304904">
          <w:rPr>
            <w:rFonts w:asciiTheme="minorHAnsi" w:hAnsiTheme="minorHAnsi"/>
            <w:color w:val="000000"/>
            <w:sz w:val="22"/>
            <w:szCs w:val="22"/>
          </w:rPr>
          <w:t xml:space="preserve"> </w:t>
        </w:r>
      </w:ins>
    </w:p>
    <w:p w:rsidR="005977EA" w:rsidRPr="004A6A07" w:rsidRDefault="005977EA" w:rsidP="005977EA">
      <w:pPr>
        <w:pStyle w:val="Odsekzoznamu"/>
        <w:autoSpaceDE w:val="0"/>
        <w:autoSpaceDN w:val="0"/>
        <w:adjustRightInd w:val="0"/>
        <w:spacing w:before="120" w:after="120"/>
        <w:contextualSpacing w:val="0"/>
        <w:jc w:val="both"/>
        <w:rPr>
          <w:rFonts w:asciiTheme="minorHAnsi" w:hAnsiTheme="minorHAnsi"/>
          <w:sz w:val="22"/>
          <w:szCs w:val="22"/>
        </w:rPr>
      </w:pPr>
      <w:ins w:id="203" w:author="Auto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w:t>
        </w:r>
        <w:r w:rsidRPr="00304904">
          <w:rPr>
            <w:rFonts w:asciiTheme="minorHAnsi" w:hAnsiTheme="minorHAnsi"/>
            <w:i/>
            <w:sz w:val="22"/>
            <w:szCs w:val="22"/>
          </w:rPr>
          <w:br/>
        </w:r>
        <w:r w:rsidRPr="00460F51">
          <w:rPr>
            <w:rFonts w:asciiTheme="minorHAnsi" w:hAnsiTheme="minorHAnsi"/>
            <w:i/>
            <w:sz w:val="22"/>
            <w:szCs w:val="22"/>
          </w:rPr>
          <w:t>31. 12. 202</w:t>
        </w:r>
        <w:del w:id="204" w:author="Autor">
          <w:r w:rsidRPr="00460F51" w:rsidDel="001B7564">
            <w:rPr>
              <w:rFonts w:asciiTheme="minorHAnsi" w:hAnsiTheme="minorHAnsi"/>
              <w:i/>
              <w:sz w:val="22"/>
              <w:szCs w:val="22"/>
            </w:rPr>
            <w:delText>1</w:delText>
          </w:r>
        </w:del>
        <w:r w:rsidR="001B7564">
          <w:rPr>
            <w:rFonts w:asciiTheme="minorHAnsi" w:hAnsiTheme="minorHAnsi"/>
            <w:i/>
            <w:sz w:val="22"/>
            <w:szCs w:val="22"/>
          </w:rPr>
          <w:t>2</w:t>
        </w:r>
        <w:r w:rsidR="00CE0A0B">
          <w:rPr>
            <w:rFonts w:asciiTheme="minorHAnsi" w:hAnsiTheme="minorHAnsi"/>
            <w:i/>
            <w:sz w:val="22"/>
            <w:szCs w:val="22"/>
          </w:rPr>
          <w:t>.</w:t>
        </w:r>
        <w:r w:rsidRPr="00460F51">
          <w:rPr>
            <w:rFonts w:asciiTheme="minorHAnsi" w:hAnsiTheme="minorHAnsi"/>
            <w:i/>
            <w:sz w:val="22"/>
            <w:szCs w:val="22"/>
          </w:rPr>
          <w:t>)</w:t>
        </w:r>
        <w:del w:id="205" w:author="Autor">
          <w:r w:rsidRPr="00460F51" w:rsidDel="00CE0A0B">
            <w:rPr>
              <w:rFonts w:asciiTheme="minorHAnsi" w:hAnsiTheme="minorHAnsi"/>
              <w:i/>
              <w:sz w:val="22"/>
              <w:szCs w:val="22"/>
            </w:rPr>
            <w:delText>.</w:delText>
          </w:r>
        </w:del>
      </w:ins>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žiadateľ neukončil fyzickú realizáciu všetkých hlavných aktivít projektu pred predložením ŽoNFP</w:t>
      </w:r>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lastRenderedPageBreak/>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12"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3827B7" w:rsidRPr="004A6A07" w:rsidDel="00CF02D0" w:rsidRDefault="003827B7" w:rsidP="004A6A07">
      <w:pPr>
        <w:pStyle w:val="Odsekzoznamu"/>
        <w:spacing w:before="120" w:after="120"/>
        <w:contextualSpacing w:val="0"/>
        <w:jc w:val="both"/>
        <w:rPr>
          <w:del w:id="206" w:author="Autor"/>
          <w:rFonts w:asciiTheme="minorHAnsi" w:hAnsiTheme="minorHAnsi"/>
          <w: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5F5C8C" w:rsidRPr="001A48D2" w:rsidRDefault="005F5C8C" w:rsidP="00B80F68">
      <w:pPr>
        <w:pStyle w:val="Odsekzoznamu"/>
        <w:spacing w:before="120" w:after="120"/>
        <w:contextualSpacing w:val="0"/>
        <w:jc w:val="both"/>
        <w:rPr>
          <w:rFonts w:asciiTheme="minorHAnsi" w:hAnsiTheme="minorHAnsi"/>
          <w:sz w:val="22"/>
          <w:szCs w:val="22"/>
        </w:rPr>
      </w:pPr>
    </w:p>
    <w:p w:rsidR="003C2776" w:rsidRPr="004A6A07" w:rsidDel="00CF02D0" w:rsidRDefault="003C2776" w:rsidP="00CF02D0">
      <w:pPr>
        <w:pStyle w:val="Odsekzoznamu1"/>
        <w:numPr>
          <w:ilvl w:val="1"/>
          <w:numId w:val="1"/>
        </w:numPr>
        <w:spacing w:before="240" w:after="240" w:line="276" w:lineRule="auto"/>
        <w:ind w:left="792"/>
        <w:rPr>
          <w:del w:id="207" w:author="Autor"/>
          <w:rFonts w:asciiTheme="minorHAnsi" w:hAnsiTheme="minorHAnsi"/>
          <w:b/>
        </w:rPr>
      </w:pPr>
      <w:del w:id="208" w:author="Autor">
        <w:r w:rsidRPr="004A6A07" w:rsidDel="00CF02D0">
          <w:rPr>
            <w:rFonts w:asciiTheme="minorHAnsi" w:hAnsiTheme="minorHAnsi"/>
            <w:b/>
          </w:rPr>
          <w:delText>Splnenie podmienok ustanovených v osobitných predpisoch</w:delText>
        </w:r>
      </w:del>
    </w:p>
    <w:p w:rsidR="003C2776" w:rsidRPr="005E44B8" w:rsidDel="003B16C5" w:rsidRDefault="00704476">
      <w:pPr>
        <w:pStyle w:val="Odsekzoznamu"/>
        <w:numPr>
          <w:ilvl w:val="1"/>
          <w:numId w:val="1"/>
        </w:numPr>
        <w:spacing w:before="120" w:after="120"/>
        <w:ind w:left="0"/>
        <w:contextualSpacing w:val="0"/>
        <w:rPr>
          <w:del w:id="209" w:author="Autor"/>
          <w:rFonts w:asciiTheme="minorHAnsi" w:hAnsiTheme="minorHAnsi"/>
          <w:color w:val="000000"/>
          <w:sz w:val="22"/>
          <w:szCs w:val="22"/>
        </w:rPr>
        <w:pPrChange w:id="210" w:author="Autor">
          <w:pPr>
            <w:pStyle w:val="Odsekzoznamu"/>
            <w:numPr>
              <w:numId w:val="7"/>
            </w:numPr>
            <w:spacing w:before="120" w:after="120"/>
            <w:ind w:hanging="360"/>
            <w:contextualSpacing w:val="0"/>
          </w:pPr>
        </w:pPrChange>
      </w:pPr>
      <w:del w:id="211" w:author="Autor">
        <w:r w:rsidRPr="005E44B8" w:rsidDel="003B16C5">
          <w:rPr>
            <w:rFonts w:asciiTheme="minorHAnsi" w:hAnsiTheme="minorHAnsi"/>
            <w:color w:val="000000"/>
            <w:sz w:val="22"/>
            <w:szCs w:val="22"/>
          </w:rPr>
          <w:delText>n</w:delText>
        </w:r>
        <w:r w:rsidR="003C2776" w:rsidRPr="005E44B8" w:rsidDel="003B16C5">
          <w:rPr>
            <w:rFonts w:asciiTheme="minorHAnsi" w:hAnsiTheme="minorHAnsi"/>
            <w:color w:val="000000"/>
            <w:sz w:val="22"/>
            <w:szCs w:val="22"/>
          </w:rPr>
          <w:delText>eporušenie zákazu nelegálnej práce a nelegálneho zamestnávania</w:delText>
        </w:r>
        <w:r w:rsidR="00033564" w:rsidRPr="005E44B8" w:rsidDel="003B16C5">
          <w:rPr>
            <w:rFonts w:asciiTheme="minorHAnsi" w:hAnsiTheme="minorHAnsi"/>
            <w:color w:val="000000"/>
            <w:sz w:val="22"/>
            <w:szCs w:val="22"/>
          </w:rPr>
          <w:delText xml:space="preserve"> </w:delText>
        </w:r>
      </w:del>
    </w:p>
    <w:p w:rsidR="00715A50" w:rsidRPr="0080317F" w:rsidDel="003B16C5" w:rsidRDefault="007C40AA">
      <w:pPr>
        <w:pStyle w:val="Odsekzoznamu"/>
        <w:spacing w:before="120" w:after="120"/>
        <w:ind w:left="0"/>
        <w:contextualSpacing w:val="0"/>
        <w:jc w:val="both"/>
        <w:rPr>
          <w:del w:id="212" w:author="Autor"/>
          <w:rFonts w:asciiTheme="minorHAnsi" w:hAnsiTheme="minorHAnsi"/>
          <w:color w:val="000000"/>
          <w:sz w:val="22"/>
          <w:szCs w:val="22"/>
        </w:rPr>
        <w:pPrChange w:id="213" w:author="Autor">
          <w:pPr>
            <w:pStyle w:val="Odsekzoznamu"/>
            <w:spacing w:before="120" w:after="120"/>
            <w:contextualSpacing w:val="0"/>
            <w:jc w:val="both"/>
          </w:pPr>
        </w:pPrChange>
      </w:pPr>
      <w:del w:id="214" w:author="Autor">
        <w:r w:rsidRPr="0080317F" w:rsidDel="003B16C5">
          <w:rPr>
            <w:rFonts w:asciiTheme="minorHAnsi" w:hAnsiTheme="minorHAnsi"/>
            <w:color w:val="000000"/>
            <w:sz w:val="22"/>
            <w:szCs w:val="22"/>
          </w:rPr>
          <w:delText xml:space="preserve">Žiadateľ predloží </w:delText>
        </w:r>
        <w:r w:rsidR="00F9755E" w:rsidRPr="0080317F" w:rsidDel="003B16C5">
          <w:rPr>
            <w:rFonts w:asciiTheme="minorHAnsi" w:hAnsiTheme="minorHAnsi"/>
            <w:color w:val="000000"/>
            <w:sz w:val="22"/>
            <w:szCs w:val="22"/>
          </w:rPr>
          <w:delText>čestné vyhlásenie, že neporušil</w:delText>
        </w:r>
        <w:r w:rsidRPr="0080317F" w:rsidDel="003B16C5">
          <w:rPr>
            <w:rFonts w:asciiTheme="minorHAnsi" w:hAnsiTheme="minorHAnsi"/>
            <w:color w:val="000000"/>
            <w:sz w:val="22"/>
            <w:szCs w:val="22"/>
          </w:rPr>
          <w:delTex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delText>
        </w:r>
        <w:r w:rsidR="006F0AA9" w:rsidRPr="0080317F" w:rsidDel="003B16C5">
          <w:rPr>
            <w:rFonts w:asciiTheme="minorHAnsi" w:hAnsiTheme="minorHAnsi"/>
            <w:color w:val="000000"/>
            <w:sz w:val="22"/>
            <w:szCs w:val="22"/>
          </w:rPr>
          <w:delText> </w:delText>
        </w:r>
        <w:r w:rsidRPr="0080317F" w:rsidDel="003B16C5">
          <w:rPr>
            <w:rFonts w:asciiTheme="minorHAnsi" w:hAnsiTheme="minorHAnsi"/>
            <w:color w:val="000000"/>
            <w:sz w:val="22"/>
            <w:szCs w:val="22"/>
          </w:rPr>
          <w:delText xml:space="preserve">NFP. </w:delText>
        </w:r>
        <w:r w:rsidR="00D80C37" w:rsidRPr="0080317F" w:rsidDel="003B16C5">
          <w:rPr>
            <w:rFonts w:asciiTheme="minorHAnsi" w:hAnsiTheme="minorHAnsi"/>
            <w:color w:val="000000"/>
            <w:sz w:val="22"/>
            <w:szCs w:val="22"/>
          </w:rPr>
          <w:delText xml:space="preserve"> </w:delText>
        </w:r>
      </w:del>
    </w:p>
    <w:p w:rsidR="003827B7" w:rsidRPr="004A6A07" w:rsidDel="003B16C5" w:rsidRDefault="003827B7">
      <w:pPr>
        <w:pStyle w:val="Odsekzoznamu"/>
        <w:spacing w:before="120" w:after="120"/>
        <w:ind w:left="0"/>
        <w:contextualSpacing w:val="0"/>
        <w:jc w:val="both"/>
        <w:rPr>
          <w:del w:id="215" w:author="Autor"/>
          <w:rFonts w:asciiTheme="minorHAnsi" w:hAnsiTheme="minorHAnsi"/>
          <w:i/>
          <w:color w:val="000000"/>
          <w:sz w:val="22"/>
          <w:szCs w:val="22"/>
        </w:rPr>
        <w:pPrChange w:id="216" w:author="Autor">
          <w:pPr>
            <w:pStyle w:val="Odsekzoznamu"/>
            <w:spacing w:before="120" w:after="120"/>
            <w:contextualSpacing w:val="0"/>
            <w:jc w:val="both"/>
          </w:pPr>
        </w:pPrChange>
      </w:pPr>
      <w:del w:id="217" w:author="Autor">
        <w:r w:rsidRPr="004A6A07" w:rsidDel="003B16C5">
          <w:rPr>
            <w:rFonts w:asciiTheme="minorHAnsi" w:hAnsiTheme="minorHAnsi"/>
            <w:i/>
            <w:color w:val="000000"/>
            <w:sz w:val="22"/>
            <w:szCs w:val="22"/>
          </w:rPr>
          <w:delText xml:space="preserve">(Žiadateľ preukazuje </w:delText>
        </w:r>
        <w:r w:rsidR="00A31FE1" w:rsidDel="003B16C5">
          <w:rPr>
            <w:rFonts w:asciiTheme="minorHAnsi" w:hAnsiTheme="minorHAnsi"/>
            <w:i/>
            <w:color w:val="000000"/>
            <w:sz w:val="22"/>
            <w:szCs w:val="22"/>
          </w:rPr>
          <w:delText>s</w:delText>
        </w:r>
        <w:r w:rsidRPr="004A6A07" w:rsidDel="003B16C5">
          <w:rPr>
            <w:rFonts w:asciiTheme="minorHAnsi" w:hAnsiTheme="minorHAnsi"/>
            <w:i/>
            <w:color w:val="000000"/>
            <w:sz w:val="22"/>
            <w:szCs w:val="22"/>
          </w:rPr>
          <w:delText>plnenie podmienky čestným vyhlásením v časti č. 15 vo formulári ŽoNFP</w:delText>
        </w:r>
        <w:r w:rsidR="00BE69D6" w:rsidDel="003B16C5">
          <w:rPr>
            <w:rFonts w:asciiTheme="minorHAnsi" w:hAnsiTheme="minorHAnsi"/>
            <w:i/>
            <w:color w:val="000000"/>
            <w:sz w:val="22"/>
            <w:szCs w:val="22"/>
          </w:rPr>
          <w:delText>. Žiadateľ/</w:delText>
        </w:r>
        <w:r w:rsidR="00BE69D6" w:rsidRPr="004A6A07" w:rsidDel="003B16C5">
          <w:rPr>
            <w:rFonts w:asciiTheme="minorHAnsi" w:hAnsiTheme="minorHAnsi"/>
            <w:i/>
            <w:color w:val="000000"/>
            <w:sz w:val="22"/>
            <w:szCs w:val="22"/>
          </w:rPr>
          <w:delText xml:space="preserve">prijímateľ nesmie </w:delText>
        </w:r>
        <w:r w:rsidR="00BE69D6" w:rsidDel="003B16C5">
          <w:rPr>
            <w:rFonts w:asciiTheme="minorHAnsi" w:hAnsiTheme="minorHAnsi"/>
            <w:i/>
            <w:color w:val="000000"/>
            <w:sz w:val="22"/>
            <w:szCs w:val="22"/>
          </w:rPr>
          <w:delText xml:space="preserve">túto </w:delText>
        </w:r>
        <w:r w:rsidR="00BE69D6" w:rsidRPr="004A6A07" w:rsidDel="003B16C5">
          <w:rPr>
            <w:rFonts w:asciiTheme="minorHAnsi" w:hAnsiTheme="minorHAnsi"/>
            <w:i/>
            <w:color w:val="000000"/>
            <w:sz w:val="22"/>
            <w:szCs w:val="22"/>
          </w:rPr>
          <w:delText>podmienku poskytnutia príspevku porušiť ani počas konania o ŽoNFP a realizácie projektu</w:delText>
        </w:r>
        <w:r w:rsidRPr="004A6A07" w:rsidDel="003B16C5">
          <w:rPr>
            <w:rFonts w:asciiTheme="minorHAnsi" w:hAnsiTheme="minorHAnsi"/>
            <w:i/>
            <w:color w:val="000000"/>
            <w:sz w:val="22"/>
            <w:szCs w:val="22"/>
          </w:rPr>
          <w:delText>).</w:delText>
        </w:r>
      </w:del>
    </w:p>
    <w:p w:rsidR="003827B7" w:rsidRPr="004641E9" w:rsidDel="003B16C5" w:rsidRDefault="003827B7">
      <w:pPr>
        <w:pStyle w:val="Odsekzoznamu"/>
        <w:spacing w:before="120" w:after="120"/>
        <w:ind w:left="0"/>
        <w:contextualSpacing w:val="0"/>
        <w:jc w:val="both"/>
        <w:rPr>
          <w:del w:id="218" w:author="Autor"/>
          <w:rFonts w:asciiTheme="minorHAnsi" w:hAnsiTheme="minorHAnsi"/>
          <w:color w:val="000000"/>
          <w:sz w:val="22"/>
          <w:szCs w:val="22"/>
        </w:rPr>
        <w:pPrChange w:id="219" w:author="Autor">
          <w:pPr>
            <w:pStyle w:val="Odsekzoznamu"/>
            <w:spacing w:before="120"/>
            <w:jc w:val="both"/>
          </w:pPr>
        </w:pPrChange>
      </w:pPr>
    </w:p>
    <w:p w:rsidR="003C2776" w:rsidRPr="004A6A07" w:rsidRDefault="003C2776">
      <w:pPr>
        <w:pStyle w:val="Odsekzoznamu1"/>
        <w:numPr>
          <w:ilvl w:val="1"/>
          <w:numId w:val="1"/>
        </w:numPr>
        <w:spacing w:before="240" w:after="240" w:line="276" w:lineRule="auto"/>
        <w:ind w:left="792"/>
        <w:rPr>
          <w:rFonts w:asciiTheme="minorHAnsi" w:hAnsiTheme="minorHAnsi"/>
          <w:b/>
        </w:rPr>
        <w:pPrChange w:id="220" w:author="Autor">
          <w:pPr>
            <w:pStyle w:val="Odsekzoznamu1"/>
            <w:numPr>
              <w:ilvl w:val="1"/>
              <w:numId w:val="1"/>
            </w:numPr>
            <w:spacing w:before="240" w:after="240" w:line="276" w:lineRule="auto"/>
            <w:ind w:left="792" w:hanging="432"/>
            <w:jc w:val="both"/>
          </w:pPr>
        </w:pPrChange>
      </w:pPr>
      <w:r w:rsidRPr="004A6A07">
        <w:rPr>
          <w:rFonts w:asciiTheme="minorHAnsi" w:hAnsiTheme="minorHAnsi"/>
          <w:b/>
        </w:rPr>
        <w:t>Ďalšie podmienky poskytnutia príspevku</w:t>
      </w:r>
    </w:p>
    <w:p w:rsidR="00704476" w:rsidRPr="004A6A07" w:rsidRDefault="001A2409">
      <w:pPr>
        <w:pStyle w:val="Odsekzoznamu"/>
        <w:numPr>
          <w:ilvl w:val="0"/>
          <w:numId w:val="7"/>
        </w:numPr>
        <w:spacing w:before="120" w:after="120"/>
        <w:contextualSpacing w:val="0"/>
        <w:jc w:val="both"/>
        <w:rPr>
          <w:rFonts w:asciiTheme="minorHAnsi" w:hAnsiTheme="minorHAnsi"/>
          <w:sz w:val="22"/>
          <w:szCs w:val="22"/>
          <w:lang w:eastAsia="en-US"/>
        </w:rPr>
        <w:pPrChange w:id="221" w:author="Autor">
          <w:pPr>
            <w:pStyle w:val="Odsekzoznamu"/>
            <w:numPr>
              <w:numId w:val="7"/>
            </w:numPr>
            <w:spacing w:before="120" w:after="120"/>
            <w:ind w:hanging="360"/>
            <w:contextualSpacing w:val="0"/>
          </w:pPr>
        </w:pPrChange>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ins w:id="222" w:author="Autor">
        <w:r w:rsidR="003B16C5" w:rsidRPr="000410D3">
          <w:rPr>
            <w:rFonts w:asciiTheme="minorHAnsi" w:hAnsiTheme="minorHAnsi"/>
            <w:sz w:val="22"/>
            <w:szCs w:val="22"/>
          </w:rPr>
          <w:t>(ďalej aj „HP RMŽDaND“)</w:t>
        </w:r>
      </w:ins>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4A6A07">
        <w:rPr>
          <w:rFonts w:asciiTheme="minorHAnsi" w:hAnsiTheme="minorHAnsi"/>
          <w:i/>
          <w:sz w:val="22"/>
          <w:szCs w:val="22"/>
        </w:rPr>
        <w:t>.</w:t>
      </w:r>
    </w:p>
    <w:p w:rsidR="007C40AA" w:rsidRPr="0080317F" w:rsidDel="003B16C5" w:rsidRDefault="00704476" w:rsidP="004A6A07">
      <w:pPr>
        <w:pStyle w:val="Odsekzoznamu"/>
        <w:numPr>
          <w:ilvl w:val="0"/>
          <w:numId w:val="7"/>
        </w:numPr>
        <w:spacing w:before="120" w:after="120"/>
        <w:contextualSpacing w:val="0"/>
        <w:rPr>
          <w:del w:id="223" w:author="Autor"/>
          <w:rFonts w:asciiTheme="minorHAnsi" w:hAnsiTheme="minorHAnsi"/>
          <w:color w:val="000000"/>
          <w:sz w:val="22"/>
          <w:szCs w:val="22"/>
        </w:rPr>
      </w:pPr>
      <w:del w:id="224" w:author="Autor">
        <w:r w:rsidRPr="0080317F" w:rsidDel="003B16C5">
          <w:rPr>
            <w:rFonts w:asciiTheme="minorHAnsi" w:hAnsiTheme="minorHAnsi"/>
            <w:color w:val="000000"/>
            <w:sz w:val="22"/>
            <w:szCs w:val="22"/>
          </w:rPr>
          <w:delText>č</w:delText>
        </w:r>
        <w:r w:rsidR="007C40AA" w:rsidRPr="0080317F" w:rsidDel="003B16C5">
          <w:rPr>
            <w:rFonts w:asciiTheme="minorHAnsi" w:hAnsiTheme="minorHAnsi"/>
            <w:color w:val="000000"/>
            <w:sz w:val="22"/>
            <w:szCs w:val="22"/>
          </w:rPr>
          <w:delText xml:space="preserve">asová </w:delText>
        </w:r>
        <w:r w:rsidRPr="0080317F" w:rsidDel="003B16C5">
          <w:rPr>
            <w:rFonts w:asciiTheme="minorHAnsi" w:hAnsiTheme="minorHAnsi"/>
            <w:color w:val="000000"/>
            <w:sz w:val="22"/>
            <w:szCs w:val="22"/>
          </w:rPr>
          <w:delText>oprávnenosť realizácie projektu</w:delText>
        </w:r>
      </w:del>
    </w:p>
    <w:p w:rsidR="00F875B0" w:rsidRPr="00304904" w:rsidDel="003B16C5" w:rsidRDefault="007C40AA" w:rsidP="004A6A07">
      <w:pPr>
        <w:pStyle w:val="Odsekzoznamu"/>
        <w:spacing w:before="120" w:after="120"/>
        <w:contextualSpacing w:val="0"/>
        <w:jc w:val="both"/>
        <w:rPr>
          <w:del w:id="225" w:author="Autor"/>
          <w:rFonts w:asciiTheme="minorHAnsi" w:hAnsiTheme="minorHAnsi"/>
          <w:color w:val="000000"/>
          <w:sz w:val="22"/>
          <w:szCs w:val="22"/>
        </w:rPr>
      </w:pPr>
      <w:del w:id="226" w:author="Autor">
        <w:r w:rsidRPr="00304904" w:rsidDel="003B16C5">
          <w:rPr>
            <w:rFonts w:asciiTheme="minorHAnsi" w:hAnsiTheme="minorHAnsi"/>
            <w:color w:val="000000"/>
            <w:sz w:val="22"/>
            <w:szCs w:val="22"/>
          </w:rPr>
          <w:delText>Hlavné aktivity projektu je prijímateľ povinný začať realizovať najneskôr do 3 mesiacov od nadobudnutia účinnosti zmluvy o poskytnutí NFP</w:delText>
        </w:r>
        <w:r w:rsidR="00311944" w:rsidRPr="00304904" w:rsidDel="003B16C5">
          <w:rPr>
            <w:rFonts w:asciiTheme="minorHAnsi" w:hAnsiTheme="minorHAnsi"/>
            <w:color w:val="000000"/>
            <w:sz w:val="22"/>
            <w:szCs w:val="22"/>
          </w:rPr>
          <w:delText xml:space="preserve"> </w:delText>
        </w:r>
        <w:r w:rsidR="00311944" w:rsidRPr="004A6A07" w:rsidDel="003B16C5">
          <w:rPr>
            <w:rFonts w:asciiTheme="minorHAnsi" w:hAnsiTheme="minorHAnsi"/>
            <w:color w:val="000000"/>
            <w:sz w:val="22"/>
            <w:szCs w:val="22"/>
          </w:rPr>
          <w:delText>(ďalej aj „zmluva o NFP“)</w:delText>
        </w:r>
        <w:r w:rsidR="002366FB" w:rsidRPr="00304904" w:rsidDel="003B16C5">
          <w:rPr>
            <w:rFonts w:asciiTheme="minorHAnsi" w:hAnsiTheme="minorHAnsi"/>
            <w:color w:val="000000"/>
            <w:sz w:val="22"/>
            <w:szCs w:val="22"/>
          </w:rPr>
          <w:delText xml:space="preserve">/interného </w:delText>
        </w:r>
        <w:r w:rsidR="002366FB" w:rsidRPr="00962511" w:rsidDel="003B16C5">
          <w:rPr>
            <w:rFonts w:asciiTheme="minorHAnsi" w:hAnsiTheme="minorHAnsi"/>
            <w:color w:val="000000"/>
            <w:sz w:val="22"/>
            <w:szCs w:val="22"/>
          </w:rPr>
          <w:delText>Rozhodnutia o schválení žiadosti o NFP</w:delText>
        </w:r>
        <w:r w:rsidRPr="00962511" w:rsidDel="003B16C5">
          <w:rPr>
            <w:rFonts w:asciiTheme="minorHAnsi" w:hAnsiTheme="minorHAnsi"/>
            <w:color w:val="000000"/>
            <w:sz w:val="22"/>
            <w:szCs w:val="22"/>
          </w:rPr>
          <w:delText>.</w:delText>
        </w:r>
        <w:r w:rsidR="00704476" w:rsidRPr="00962511" w:rsidDel="003B16C5">
          <w:rPr>
            <w:rFonts w:asciiTheme="minorHAnsi" w:hAnsiTheme="minorHAnsi"/>
            <w:color w:val="000000"/>
            <w:sz w:val="22"/>
            <w:szCs w:val="22"/>
          </w:rPr>
          <w:delText xml:space="preserve"> </w:delText>
        </w:r>
        <w:r w:rsidRPr="00C3609C" w:rsidDel="003B16C5">
          <w:rPr>
            <w:rFonts w:asciiTheme="minorHAnsi" w:hAnsiTheme="minorHAnsi"/>
            <w:color w:val="000000"/>
            <w:sz w:val="22"/>
            <w:szCs w:val="22"/>
          </w:rPr>
          <w:delText xml:space="preserve">Aktivity projektu je prijímateľ povinný ukončiť </w:delText>
        </w:r>
        <w:r w:rsidRPr="00C3609C" w:rsidDel="003B16C5">
          <w:rPr>
            <w:rFonts w:asciiTheme="minorHAnsi" w:hAnsiTheme="minorHAnsi"/>
            <w:b/>
            <w:color w:val="000000"/>
            <w:sz w:val="22"/>
            <w:szCs w:val="22"/>
          </w:rPr>
          <w:lastRenderedPageBreak/>
          <w:delText xml:space="preserve">najneskôr </w:delText>
        </w:r>
        <w:r w:rsidRPr="00460F51" w:rsidDel="003B16C5">
          <w:rPr>
            <w:rFonts w:asciiTheme="minorHAnsi" w:hAnsiTheme="minorHAnsi"/>
            <w:b/>
            <w:color w:val="000000"/>
            <w:sz w:val="22"/>
            <w:szCs w:val="22"/>
          </w:rPr>
          <w:delText>do</w:delText>
        </w:r>
        <w:r w:rsidR="00962511" w:rsidRPr="00460F51" w:rsidDel="003B16C5">
          <w:rPr>
            <w:rFonts w:asciiTheme="minorHAnsi" w:hAnsiTheme="minorHAnsi"/>
            <w:b/>
            <w:color w:val="000000"/>
            <w:sz w:val="22"/>
            <w:szCs w:val="22"/>
          </w:rPr>
          <w:delText xml:space="preserve"> 31. 12. 2021</w:delText>
        </w:r>
        <w:r w:rsidRPr="00460F51" w:rsidDel="003B16C5">
          <w:rPr>
            <w:rFonts w:asciiTheme="minorHAnsi" w:hAnsiTheme="minorHAnsi"/>
            <w:b/>
            <w:color w:val="000000"/>
            <w:sz w:val="22"/>
            <w:szCs w:val="22"/>
          </w:rPr>
          <w:delText>.</w:delText>
        </w:r>
        <w:r w:rsidR="00F875B0" w:rsidRPr="00460F51" w:rsidDel="003B16C5">
          <w:rPr>
            <w:rFonts w:asciiTheme="minorHAnsi" w:hAnsiTheme="minorHAnsi"/>
            <w:b/>
            <w:color w:val="000000"/>
            <w:sz w:val="22"/>
            <w:szCs w:val="22"/>
          </w:rPr>
          <w:delText xml:space="preserve"> </w:delText>
        </w:r>
        <w:r w:rsidR="00F875B0" w:rsidRPr="00460F51" w:rsidDel="003B16C5">
          <w:rPr>
            <w:rFonts w:asciiTheme="minorHAnsi" w:hAnsiTheme="minorHAnsi"/>
            <w:color w:val="000000"/>
            <w:sz w:val="22"/>
            <w:szCs w:val="22"/>
          </w:rPr>
          <w:delText>Žiadateľ</w:delText>
        </w:r>
        <w:r w:rsidR="00F875B0" w:rsidRPr="00FB5540" w:rsidDel="003B16C5">
          <w:rPr>
            <w:rFonts w:asciiTheme="minorHAnsi" w:hAnsiTheme="minorHAnsi"/>
            <w:color w:val="000000"/>
            <w:sz w:val="22"/>
            <w:szCs w:val="22"/>
          </w:rPr>
          <w:delText xml:space="preserve"> </w:delText>
        </w:r>
        <w:r w:rsidR="00F875B0" w:rsidRPr="00962511" w:rsidDel="003B16C5">
          <w:rPr>
            <w:rFonts w:asciiTheme="minorHAnsi" w:hAnsiTheme="minorHAnsi"/>
            <w:color w:val="000000"/>
            <w:sz w:val="22"/>
            <w:szCs w:val="22"/>
          </w:rPr>
          <w:delText>o NFP je oprávnený predložiť v rámci vyzvania viacero žiadostí o NFP.</w:delText>
        </w:r>
        <w:r w:rsidR="00F875B0" w:rsidRPr="00304904" w:rsidDel="003B16C5">
          <w:rPr>
            <w:rFonts w:asciiTheme="minorHAnsi" w:hAnsiTheme="minorHAnsi"/>
            <w:color w:val="000000"/>
            <w:sz w:val="22"/>
            <w:szCs w:val="22"/>
          </w:rPr>
          <w:delText xml:space="preserve"> </w:delText>
        </w:r>
      </w:del>
    </w:p>
    <w:p w:rsidR="00311944" w:rsidRPr="004A6A07" w:rsidDel="003B16C5" w:rsidRDefault="00311944" w:rsidP="004A6A07">
      <w:pPr>
        <w:pStyle w:val="Odsekzoznamu"/>
        <w:spacing w:before="120" w:after="120"/>
        <w:contextualSpacing w:val="0"/>
        <w:jc w:val="both"/>
        <w:rPr>
          <w:del w:id="227" w:author="Autor"/>
          <w:rFonts w:asciiTheme="minorHAnsi" w:hAnsiTheme="minorHAnsi"/>
          <w:color w:val="000000"/>
          <w:sz w:val="22"/>
          <w:szCs w:val="22"/>
        </w:rPr>
      </w:pPr>
      <w:del w:id="228" w:author="Autor">
        <w:r w:rsidRPr="004A6A07" w:rsidDel="003B16C5">
          <w:rPr>
            <w:rFonts w:asciiTheme="minorHAnsi" w:hAnsiTheme="minorHAnsi"/>
            <w:i/>
            <w:sz w:val="22"/>
            <w:szCs w:val="22"/>
          </w:rPr>
          <w:delTex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w:delText>
        </w:r>
        <w:r w:rsidR="00304904" w:rsidRPr="00304904" w:rsidDel="003B16C5">
          <w:rPr>
            <w:rFonts w:asciiTheme="minorHAnsi" w:hAnsiTheme="minorHAnsi"/>
            <w:i/>
            <w:sz w:val="22"/>
            <w:szCs w:val="22"/>
          </w:rPr>
          <w:br/>
        </w:r>
        <w:r w:rsidRPr="00460F51" w:rsidDel="003B16C5">
          <w:rPr>
            <w:rFonts w:asciiTheme="minorHAnsi" w:hAnsiTheme="minorHAnsi"/>
            <w:i/>
            <w:sz w:val="22"/>
            <w:szCs w:val="22"/>
          </w:rPr>
          <w:delText>31.</w:delText>
        </w:r>
        <w:r w:rsidR="00304904" w:rsidRPr="00460F51" w:rsidDel="003B16C5">
          <w:rPr>
            <w:rFonts w:asciiTheme="minorHAnsi" w:hAnsiTheme="minorHAnsi"/>
            <w:i/>
            <w:sz w:val="22"/>
            <w:szCs w:val="22"/>
          </w:rPr>
          <w:delText xml:space="preserve"> </w:delText>
        </w:r>
        <w:r w:rsidRPr="00460F51" w:rsidDel="003B16C5">
          <w:rPr>
            <w:rFonts w:asciiTheme="minorHAnsi" w:hAnsiTheme="minorHAnsi"/>
            <w:i/>
            <w:sz w:val="22"/>
            <w:szCs w:val="22"/>
          </w:rPr>
          <w:delText>12.</w:delText>
        </w:r>
        <w:r w:rsidR="00304904" w:rsidRPr="00460F51" w:rsidDel="003B16C5">
          <w:rPr>
            <w:rFonts w:asciiTheme="minorHAnsi" w:hAnsiTheme="minorHAnsi"/>
            <w:i/>
            <w:sz w:val="22"/>
            <w:szCs w:val="22"/>
          </w:rPr>
          <w:delText xml:space="preserve"> </w:delText>
        </w:r>
        <w:r w:rsidRPr="00460F51" w:rsidDel="003B16C5">
          <w:rPr>
            <w:rFonts w:asciiTheme="minorHAnsi" w:hAnsiTheme="minorHAnsi"/>
            <w:i/>
            <w:sz w:val="22"/>
            <w:szCs w:val="22"/>
          </w:rPr>
          <w:delText>2021).</w:delText>
        </w:r>
      </w:del>
    </w:p>
    <w:p w:rsidR="003C2776" w:rsidRPr="0080317F" w:rsidRDefault="007C40AA" w:rsidP="004A6A07">
      <w:pPr>
        <w:pStyle w:val="Odsekzoznamu"/>
        <w:numPr>
          <w:ilvl w:val="0"/>
          <w:numId w:val="7"/>
        </w:numPr>
        <w:spacing w:before="120" w:after="120"/>
        <w:contextualSpacing w:val="0"/>
        <w:rPr>
          <w:rFonts w:asciiTheme="minorHAnsi" w:hAnsiTheme="minorHAnsi"/>
          <w:color w:val="000000"/>
          <w:sz w:val="22"/>
          <w:szCs w:val="22"/>
        </w:rPr>
      </w:pPr>
      <w:del w:id="229" w:author="Autor">
        <w:r w:rsidRPr="0080317F" w:rsidDel="003B16C5">
          <w:rPr>
            <w:rFonts w:asciiTheme="minorHAnsi" w:hAnsiTheme="minorHAnsi"/>
            <w:color w:val="000000"/>
            <w:sz w:val="22"/>
            <w:szCs w:val="22"/>
          </w:rPr>
          <w:delText xml:space="preserve"> </w:delText>
        </w:r>
      </w:del>
      <w:r w:rsidR="00D80C37"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w:t>
      </w:r>
      <w:ins w:id="230" w:author="Autor">
        <w:r w:rsidR="003B16C5">
          <w:rPr>
            <w:rFonts w:asciiTheme="minorHAnsi" w:hAnsiTheme="minorHAnsi"/>
            <w:color w:val="000000"/>
            <w:sz w:val="22"/>
            <w:szCs w:val="22"/>
          </w:rPr>
          <w:t>á</w:t>
        </w:r>
      </w:ins>
      <w:del w:id="231" w:author="Autor">
        <w:r w:rsidRPr="0080317F" w:rsidDel="003B16C5">
          <w:rPr>
            <w:rFonts w:asciiTheme="minorHAnsi" w:hAnsiTheme="minorHAnsi"/>
            <w:color w:val="000000"/>
            <w:sz w:val="22"/>
            <w:szCs w:val="22"/>
          </w:rPr>
          <w:delText>é</w:delText>
        </w:r>
      </w:del>
      <w:r w:rsidRPr="0080317F">
        <w:rPr>
          <w:rFonts w:asciiTheme="minorHAnsi" w:hAnsiTheme="minorHAnsi"/>
          <w:color w:val="000000"/>
          <w:sz w:val="22"/>
          <w:szCs w:val="22"/>
        </w:rPr>
        <w:t xml:space="preserve"> príloh</w:t>
      </w:r>
      <w:del w:id="232" w:author="Autor">
        <w:r w:rsidRPr="0080317F" w:rsidDel="003B16C5">
          <w:rPr>
            <w:rFonts w:asciiTheme="minorHAnsi" w:hAnsiTheme="minorHAnsi"/>
            <w:color w:val="000000"/>
            <w:sz w:val="22"/>
            <w:szCs w:val="22"/>
          </w:rPr>
          <w:delText>y</w:delText>
        </w:r>
      </w:del>
      <w:ins w:id="233" w:author="Autor">
        <w:r w:rsidR="003B16C5">
          <w:rPr>
            <w:rFonts w:asciiTheme="minorHAnsi" w:hAnsiTheme="minorHAnsi"/>
            <w:color w:val="000000"/>
            <w:sz w:val="22"/>
            <w:szCs w:val="22"/>
          </w:rPr>
          <w:t>a</w:t>
        </w:r>
      </w:ins>
      <w:r w:rsidRPr="0080317F">
        <w:rPr>
          <w:rFonts w:asciiTheme="minorHAnsi" w:hAnsiTheme="minorHAnsi"/>
          <w:color w:val="000000"/>
          <w:sz w:val="22"/>
          <w:szCs w:val="22"/>
        </w:rPr>
        <w:t xml:space="preserve">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7A16F0" w:rsidRPr="003B16C5" w:rsidRDefault="00DD38B9" w:rsidP="00B80F68">
      <w:pPr>
        <w:pStyle w:val="Odsekzoznamu1"/>
        <w:keepNext/>
        <w:numPr>
          <w:ilvl w:val="0"/>
          <w:numId w:val="7"/>
        </w:numPr>
        <w:spacing w:before="240" w:after="240" w:line="276" w:lineRule="auto"/>
        <w:rPr>
          <w:rFonts w:asciiTheme="minorHAnsi" w:hAnsiTheme="minorHAnsi"/>
          <w:sz w:val="22"/>
          <w:szCs w:val="22"/>
          <w:rPrChange w:id="234" w:author="Autor">
            <w:rPr>
              <w:rFonts w:asciiTheme="minorHAnsi" w:hAnsiTheme="minorHAnsi"/>
            </w:rPr>
          </w:rPrChange>
        </w:rPr>
      </w:pPr>
      <w:r w:rsidRPr="003B16C5">
        <w:rPr>
          <w:rFonts w:asciiTheme="minorHAnsi" w:hAnsiTheme="minorHAnsi"/>
          <w:sz w:val="22"/>
          <w:szCs w:val="22"/>
          <w:rPrChange w:id="235" w:author="Autor">
            <w:rPr>
              <w:rFonts w:asciiTheme="minorHAnsi" w:hAnsiTheme="minorHAnsi"/>
            </w:rPr>
          </w:rPrChange>
        </w:rPr>
        <w:t>o</w:t>
      </w:r>
      <w:r w:rsidR="007A16F0" w:rsidRPr="003B16C5">
        <w:rPr>
          <w:rFonts w:asciiTheme="minorHAnsi" w:hAnsiTheme="minorHAnsi"/>
          <w:sz w:val="22"/>
          <w:szCs w:val="22"/>
          <w:rPrChange w:id="236" w:author="Autor">
            <w:rPr>
              <w:rFonts w:asciiTheme="minorHAnsi" w:hAnsiTheme="minorHAnsi"/>
            </w:rPr>
          </w:rPrChange>
        </w:rPr>
        <w:t>právnenosť výdavkov realizácie projektu</w:t>
      </w:r>
    </w:p>
    <w:p w:rsidR="007A16F0" w:rsidRDefault="007A16F0" w:rsidP="007A16F0">
      <w:pPr>
        <w:spacing w:before="240" w:after="240"/>
        <w:ind w:firstLine="360"/>
        <w:jc w:val="both"/>
      </w:pPr>
      <w:r w:rsidRPr="00B517DF">
        <w:rPr>
          <w:rFonts w:asciiTheme="minorHAnsi" w:eastAsia="Times New Roman" w:hAnsiTheme="minorHAnsi"/>
          <w:u w:val="single"/>
          <w:lang w:eastAsia="sk-SK"/>
        </w:rPr>
        <w:t>Podmienky oprávnenosti výdavkov:</w:t>
      </w:r>
    </w:p>
    <w:p w:rsidR="007A16F0" w:rsidRDefault="007A16F0" w:rsidP="00B80F68">
      <w:pPr>
        <w:pStyle w:val="Odsekzoznamu"/>
        <w:numPr>
          <w:ilvl w:val="0"/>
          <w:numId w:val="40"/>
        </w:numPr>
        <w:spacing w:before="120" w:after="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Pr>
          <w:rFonts w:asciiTheme="minorHAnsi" w:hAnsiTheme="minorHAnsi"/>
          <w:color w:val="000000"/>
          <w:sz w:val="22"/>
          <w:szCs w:val="22"/>
        </w:rPr>
        <w:t>v súlade s </w:t>
      </w:r>
      <w:r w:rsidRPr="00D16C26">
        <w:rPr>
          <w:rFonts w:asciiTheme="minorHAnsi" w:hAnsiTheme="minorHAnsi"/>
          <w:color w:val="000000"/>
          <w:sz w:val="22"/>
          <w:szCs w:val="22"/>
        </w:rPr>
        <w:t>oprávnen</w:t>
      </w:r>
      <w:r>
        <w:rPr>
          <w:rFonts w:asciiTheme="minorHAnsi" w:hAnsiTheme="minorHAnsi"/>
          <w:color w:val="000000"/>
          <w:sz w:val="22"/>
          <w:szCs w:val="22"/>
        </w:rPr>
        <w:t>ými výdavkami pre oprávnenú aktivitu na toto vyzvanie</w:t>
      </w:r>
    </w:p>
    <w:p w:rsidR="007A16F0" w:rsidRPr="00D16C26" w:rsidRDefault="007A16F0" w:rsidP="007A16F0">
      <w:pPr>
        <w:pStyle w:val="Odsekzoznamu"/>
        <w:spacing w:before="120" w:after="120"/>
        <w:rPr>
          <w:rFonts w:asciiTheme="minorHAnsi" w:hAnsiTheme="minorHAnsi"/>
          <w:color w:val="000000"/>
          <w:sz w:val="22"/>
          <w:szCs w:val="22"/>
        </w:rPr>
      </w:pPr>
      <w:r w:rsidRPr="00D16C26">
        <w:rPr>
          <w:rFonts w:ascii="Arial Narrow" w:hAnsi="Arial Narrow"/>
        </w:rPr>
        <w:t xml:space="preserve"> </w:t>
      </w: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color w:val="000000"/>
          <w:sz w:val="22"/>
          <w:szCs w:val="22"/>
        </w:rPr>
        <w:t xml:space="preserve">Pre toto vyzvanie sú oprávneným typom výdavkov: </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019 - Ostatný dlhodobý nehmotný majetok</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112 - Zásoby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512 - Cestovné náhrady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518 - Ostatné služby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521 - Mzdové výdavky</w:t>
      </w:r>
    </w:p>
    <w:p w:rsidR="007A16F0" w:rsidRDefault="007A16F0" w:rsidP="007A16F0">
      <w:pPr>
        <w:pStyle w:val="Odsekzoznamu"/>
        <w:spacing w:before="120" w:after="120"/>
        <w:contextualSpacing w:val="0"/>
        <w:rPr>
          <w:rFonts w:asciiTheme="minorHAnsi" w:hAnsiTheme="minorHAnsi"/>
          <w:sz w:val="22"/>
          <w:szCs w:val="22"/>
        </w:rPr>
      </w:pP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sz w:val="22"/>
          <w:szCs w:val="22"/>
        </w:rPr>
        <w:t xml:space="preserve">Výdavky projektu musia byť v súlade s podmienkami oprávnenosti podrobne definovanými v dokumentoch: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lastRenderedPageBreak/>
        <w:t>Príručka oprávnenosti výdavkov pre projekty operačného programu Technická pomoc 2014 - 2020 (</w:t>
      </w:r>
      <w:hyperlink r:id="rId13"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pre prijímateľa pre projekty operačného programu Technická pomoc 2014 - 2020 (</w:t>
      </w:r>
      <w:hyperlink r:id="rId14"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hyperlink r:id="rId15" w:history="1">
        <w:r w:rsidRPr="004A6A07">
          <w:rPr>
            <w:rStyle w:val="Hypertextovprepojenie"/>
            <w:rFonts w:asciiTheme="minorHAnsi" w:hAnsiTheme="minorHAnsi"/>
            <w:sz w:val="22"/>
            <w:szCs w:val="22"/>
          </w:rPr>
          <w:t>http://www.optp.vlada.gov.sk/programovy-dokument/</w:t>
        </w:r>
      </w:hyperlink>
      <w:r w:rsidRPr="004A6A07">
        <w:rPr>
          <w:rFonts w:asciiTheme="minorHAnsi" w:hAnsiTheme="minorHAnsi"/>
          <w:sz w:val="22"/>
          <w:szCs w:val="22"/>
        </w:rPr>
        <w:t>);</w:t>
      </w:r>
      <w:r w:rsidRPr="00636E1F">
        <w:rPr>
          <w:rFonts w:asciiTheme="minorHAnsi" w:hAnsiTheme="minorHAnsi"/>
          <w:sz w:val="22"/>
          <w:szCs w:val="22"/>
        </w:rPr>
        <w:t xml:space="preserve">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6 k pravidlám oprávnenosti pre najčastejšie sa vyskytujúce skupiny výdavkov (</w:t>
      </w:r>
      <w:hyperlink r:id="rId16" w:history="1">
        <w:r w:rsidRPr="004A6A07">
          <w:rPr>
            <w:rStyle w:val="Hypertextovprepojenie"/>
            <w:rFonts w:asciiTheme="minorHAnsi" w:hAnsiTheme="minorHAnsi"/>
            <w:sz w:val="22"/>
            <w:szCs w:val="22"/>
          </w:rPr>
          <w:t>http://www.partnerskadohoda.gov.sk/metodicke-pokyny-cko/</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18 k overovaniu hospodárnosti výdavkov na programové obdobie 2014-2020 (</w:t>
      </w:r>
      <w:hyperlink r:id="rId17" w:history="1">
        <w:r w:rsidRPr="004A6A07">
          <w:rPr>
            <w:rStyle w:val="Hypertextovprepojenie"/>
            <w:rFonts w:asciiTheme="minorHAnsi" w:hAnsiTheme="minorHAnsi"/>
            <w:sz w:val="22"/>
            <w:szCs w:val="22"/>
          </w:rPr>
          <w:t>http://www.partnerskadohoda.gov.sk/metodicke-pokyny- cko/</w:t>
        </w:r>
      </w:hyperlink>
      <w:r w:rsidRPr="004A6A07">
        <w:rPr>
          <w:rStyle w:val="Hypertextovprepojenie"/>
          <w:rFonts w:asciiTheme="minorHAnsi" w:hAnsiTheme="minorHAnsi"/>
          <w:sz w:val="22"/>
          <w:szCs w:val="22"/>
        </w:rPr>
        <w:t>);</w:t>
      </w:r>
    </w:p>
    <w:p w:rsidR="007A16F0" w:rsidRPr="004A6A07" w:rsidRDefault="007A16F0" w:rsidP="007A16F0">
      <w:pPr>
        <w:pStyle w:val="Odsekzoznamu"/>
        <w:numPr>
          <w:ilvl w:val="1"/>
          <w:numId w:val="7"/>
        </w:numPr>
        <w:spacing w:before="120" w:after="120"/>
        <w:ind w:left="1491" w:hanging="357"/>
        <w:contextualSpacing w:val="0"/>
        <w:rPr>
          <w:rFonts w:asciiTheme="minorHAnsi" w:hAnsiTheme="minorHAnsi"/>
          <w:color w:val="000000"/>
          <w:sz w:val="22"/>
          <w:szCs w:val="22"/>
        </w:rPr>
      </w:pPr>
      <w:r w:rsidRPr="00636E1F">
        <w:rPr>
          <w:rFonts w:asciiTheme="minorHAnsi" w:hAnsiTheme="minorHAnsi"/>
          <w:color w:val="000000"/>
          <w:sz w:val="22"/>
          <w:szCs w:val="22"/>
        </w:rPr>
        <w:t>Zákony a nariadenia, na ktoré sa uvedené dokumenty odvolávajú.</w:t>
      </w:r>
    </w:p>
    <w:p w:rsidR="007A16F0" w:rsidRPr="004A6A07" w:rsidRDefault="007A16F0" w:rsidP="007A16F0">
      <w:pPr>
        <w:pStyle w:val="Odsekzoznamu"/>
        <w:spacing w:before="120" w:after="120"/>
        <w:ind w:left="709"/>
        <w:jc w:val="both"/>
        <w:rPr>
          <w:rFonts w:asciiTheme="minorHAnsi" w:hAnsiTheme="minorHAnsi"/>
          <w:i/>
          <w:sz w:val="22"/>
          <w:szCs w:val="22"/>
        </w:rPr>
      </w:pPr>
      <w:r w:rsidRPr="004A6A07">
        <w:rPr>
          <w:rFonts w:asciiTheme="minorHAnsi" w:hAnsiTheme="minorHAnsi"/>
          <w:i/>
          <w:sz w:val="22"/>
          <w:szCs w:val="22"/>
        </w:rPr>
        <w:t>(</w:t>
      </w:r>
      <w:del w:id="237" w:author="Autor">
        <w:r w:rsidRPr="004A6A07" w:rsidDel="003B16C5">
          <w:rPr>
            <w:rFonts w:asciiTheme="minorHAnsi" w:hAnsiTheme="minorHAnsi"/>
            <w:i/>
            <w:sz w:val="22"/>
            <w:szCs w:val="22"/>
          </w:rPr>
          <w:delText>Žiadateľ nepredkladá samostatnú prílohu, ktorou deklaruje splnenie tejto podmienky poskytnutia príspevku.</w:delText>
        </w:r>
      </w:del>
      <w:r w:rsidRPr="004A6A07">
        <w:rPr>
          <w:rFonts w:asciiTheme="minorHAnsi" w:hAnsiTheme="minorHAnsi"/>
          <w:i/>
          <w:sz w:val="22"/>
          <w:szCs w:val="22"/>
        </w:rPr>
        <w:t xml:space="preserve"> Za účelom posúdenia splnenia tejto podmienky poskytnutia príspevku </w:t>
      </w:r>
      <w:ins w:id="238" w:author="Autor">
        <w:r w:rsidR="003B16C5">
          <w:rPr>
            <w:rFonts w:asciiTheme="minorHAnsi" w:hAnsiTheme="minorHAnsi" w:cstheme="minorHAnsi"/>
            <w:i/>
            <w:sz w:val="22"/>
            <w:szCs w:val="22"/>
          </w:rPr>
          <w:t xml:space="preserve">žiadateľ predloží prílohu uvedenú v časti „Povinná príloha k ŽoNFP“ tohto vyzvania a </w:t>
        </w:r>
      </w:ins>
      <w:r w:rsidRPr="004A6A07">
        <w:rPr>
          <w:rFonts w:asciiTheme="minorHAnsi" w:hAnsiTheme="minorHAnsi"/>
          <w:i/>
          <w:sz w:val="22"/>
          <w:szCs w:val="22"/>
        </w:rPr>
        <w:t xml:space="preserve">uvedie </w:t>
      </w:r>
      <w:del w:id="239" w:author="Autor">
        <w:r w:rsidRPr="004A6A07" w:rsidDel="003B16C5">
          <w:rPr>
            <w:rFonts w:asciiTheme="minorHAnsi" w:hAnsiTheme="minorHAnsi"/>
            <w:i/>
            <w:sz w:val="22"/>
            <w:szCs w:val="22"/>
          </w:rPr>
          <w:delText xml:space="preserve">žiadateľ </w:delText>
        </w:r>
      </w:del>
      <w:r w:rsidRPr="004A6A07">
        <w:rPr>
          <w:rFonts w:asciiTheme="minorHAnsi" w:hAnsiTheme="minorHAnsi"/>
          <w:i/>
          <w:sz w:val="22"/>
          <w:szCs w:val="22"/>
        </w:rPr>
        <w:t>skupiny výdavkov vo formulári ŽoNFP, v rámci časti č. 11.A  - Rozpočet žiadateľa.)</w:t>
      </w:r>
    </w:p>
    <w:p w:rsidR="007A16F0" w:rsidRDefault="007A16F0" w:rsidP="007A16F0">
      <w:pPr>
        <w:pStyle w:val="Odsekzoznamu"/>
        <w:spacing w:before="120" w:after="120"/>
        <w:ind w:left="1440"/>
        <w:rPr>
          <w:rFonts w:asciiTheme="minorHAnsi" w:hAnsiTheme="minorHAnsi"/>
          <w:color w:val="000000"/>
          <w:sz w:val="22"/>
          <w:szCs w:val="22"/>
        </w:rPr>
      </w:pPr>
    </w:p>
    <w:p w:rsidR="007A16F0" w:rsidRDefault="007A16F0" w:rsidP="00B80F68">
      <w:pPr>
        <w:pStyle w:val="Odsekzoznamu"/>
        <w:numPr>
          <w:ilvl w:val="0"/>
          <w:numId w:val="41"/>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č</w:t>
      </w:r>
      <w:r w:rsidRPr="00AE1B07">
        <w:rPr>
          <w:rFonts w:asciiTheme="minorHAnsi" w:hAnsiTheme="minorHAnsi"/>
          <w:color w:val="000000"/>
          <w:sz w:val="22"/>
          <w:szCs w:val="22"/>
        </w:rPr>
        <w:t>asová oprávnenosť výdavkov</w:t>
      </w:r>
    </w:p>
    <w:p w:rsidR="007A16F0" w:rsidRDefault="007A16F0" w:rsidP="007A16F0">
      <w:pPr>
        <w:pStyle w:val="Odsekzoznamu"/>
        <w:spacing w:before="120" w:after="120"/>
        <w:contextualSpacing w:val="0"/>
        <w:jc w:val="both"/>
        <w:rPr>
          <w:rFonts w:asciiTheme="minorHAnsi" w:hAnsiTheme="minorHAnsi"/>
          <w:color w:val="000000"/>
          <w:sz w:val="22"/>
          <w:szCs w:val="22"/>
        </w:rPr>
      </w:pPr>
      <w:r>
        <w:rPr>
          <w:rFonts w:asciiTheme="minorHAnsi" w:hAnsiTheme="minorHAnsi"/>
          <w:color w:val="000000"/>
          <w:sz w:val="22"/>
          <w:szCs w:val="22"/>
        </w:rPr>
        <w:t>Časová oprávnenosť výdavkov v rámci OP TP</w:t>
      </w:r>
      <w:r w:rsidRPr="00AE1B07">
        <w:rPr>
          <w:rFonts w:asciiTheme="minorHAnsi" w:hAnsiTheme="minorHAnsi"/>
          <w:color w:val="000000"/>
          <w:sz w:val="22"/>
          <w:szCs w:val="22"/>
        </w:rPr>
        <w:t xml:space="preserve"> je stanovená </w:t>
      </w:r>
      <w:r w:rsidRPr="00220926">
        <w:rPr>
          <w:rFonts w:asciiTheme="minorHAnsi" w:hAnsiTheme="minorHAnsi"/>
          <w:b/>
          <w:color w:val="000000"/>
          <w:sz w:val="22"/>
          <w:szCs w:val="22"/>
        </w:rPr>
        <w:t>od 01.</w:t>
      </w:r>
      <w:r w:rsidRPr="0050162E">
        <w:rPr>
          <w:rFonts w:asciiTheme="minorHAnsi" w:hAnsiTheme="minorHAnsi"/>
          <w:b/>
          <w:color w:val="000000"/>
          <w:sz w:val="22"/>
          <w:szCs w:val="22"/>
        </w:rPr>
        <w:t xml:space="preserve"> 01. </w:t>
      </w:r>
      <w:r w:rsidRPr="00220926">
        <w:rPr>
          <w:rFonts w:asciiTheme="minorHAnsi" w:hAnsiTheme="minorHAnsi"/>
          <w:b/>
          <w:color w:val="000000"/>
          <w:sz w:val="22"/>
          <w:szCs w:val="22"/>
        </w:rPr>
        <w:t>2014</w:t>
      </w:r>
      <w:ins w:id="240" w:author="Autor">
        <w:r w:rsidR="005B1E55">
          <w:rPr>
            <w:rFonts w:asciiTheme="minorHAnsi" w:hAnsiTheme="minorHAnsi"/>
            <w:b/>
            <w:color w:val="000000"/>
            <w:sz w:val="22"/>
            <w:szCs w:val="22"/>
          </w:rPr>
          <w:t xml:space="preserve"> do 31. 12. 2023</w:t>
        </w:r>
      </w:ins>
      <w:r w:rsidRPr="00AE1B07">
        <w:rPr>
          <w:rFonts w:asciiTheme="minorHAnsi" w:hAnsiTheme="minorHAnsi"/>
          <w:color w:val="000000"/>
          <w:sz w:val="22"/>
          <w:szCs w:val="22"/>
        </w:rPr>
        <w:t>. Dátum nadobudnutia účinnosti zmluvy o poskytnutí NFP (resp. rozhodnutia o schválení žiadosti o NFP, ak je RO</w:t>
      </w:r>
      <w:r>
        <w:rPr>
          <w:rFonts w:asciiTheme="minorHAnsi" w:hAnsiTheme="minorHAnsi"/>
          <w:color w:val="000000"/>
          <w:sz w:val="22"/>
          <w:szCs w:val="22"/>
        </w:rPr>
        <w:t xml:space="preserve"> OP TP</w:t>
      </w:r>
      <w:r w:rsidRPr="00AE1B07">
        <w:rPr>
          <w:rFonts w:asciiTheme="minorHAnsi" w:hAnsiTheme="minorHAnsi"/>
          <w:color w:val="000000"/>
          <w:sz w:val="22"/>
          <w:szCs w:val="22"/>
        </w:rPr>
        <w:t xml:space="preserve"> a</w:t>
      </w:r>
      <w:r>
        <w:rPr>
          <w:rFonts w:asciiTheme="minorHAnsi" w:hAnsiTheme="minorHAnsi"/>
          <w:color w:val="000000"/>
          <w:sz w:val="22"/>
          <w:szCs w:val="22"/>
        </w:rPr>
        <w:t> žiadateľ/</w:t>
      </w:r>
      <w:r w:rsidRPr="00AE1B07">
        <w:rPr>
          <w:rFonts w:asciiTheme="minorHAnsi" w:hAnsiTheme="minorHAnsi"/>
          <w:color w:val="000000"/>
          <w:sz w:val="22"/>
          <w:szCs w:val="22"/>
        </w:rPr>
        <w:t>prijímateľ tá istá osoba) nemá vplyv na počiatočný dátum oprávnenosti výdavkov.</w:t>
      </w:r>
    </w:p>
    <w:p w:rsidR="007A16F0" w:rsidRPr="00212E5B" w:rsidRDefault="007A16F0" w:rsidP="007A16F0">
      <w:pPr>
        <w:pStyle w:val="Odsekzoznamu"/>
        <w:spacing w:before="120" w:after="120"/>
        <w:jc w:val="both"/>
        <w:rPr>
          <w:rFonts w:asciiTheme="minorHAnsi" w:hAnsiTheme="minorHAnsi"/>
          <w:i/>
          <w:sz w:val="22"/>
          <w:szCs w:val="22"/>
        </w:rPr>
      </w:pPr>
      <w:r w:rsidRPr="00212E5B">
        <w:rPr>
          <w:rFonts w:asciiTheme="minorHAnsi" w:hAnsiTheme="minorHAnsi"/>
          <w:i/>
          <w:sz w:val="22"/>
          <w:szCs w:val="22"/>
        </w:rPr>
        <w:t>(</w:t>
      </w:r>
      <w:ins w:id="241" w:author="Autor">
        <w:r w:rsidR="00212E5B" w:rsidRPr="00212E5B">
          <w:rPr>
            <w:rFonts w:asciiTheme="minorHAnsi" w:hAnsiTheme="minorHAnsi" w:cstheme="minorHAnsi"/>
            <w:i/>
            <w:sz w:val="22"/>
            <w:szCs w:val="22"/>
            <w:rPrChange w:id="242" w:author="Autor">
              <w:rPr>
                <w:rFonts w:asciiTheme="minorHAnsi" w:hAnsiTheme="minorHAnsi" w:cstheme="minorHAnsi"/>
                <w:i/>
              </w:rPr>
            </w:rPrChange>
          </w:rPr>
          <w:t>Žiadateľ nepreukazuje splnenie tejto podmienky poskytnutia príspevku prostredníctvom relevantnej časti formuláru ŽoNFP a taktiež nepredkladá ani samostatnú prílohu, ktorou deklaruje splnenie tejto podmienky poskytnutia príspevku.</w:t>
        </w:r>
      </w:ins>
      <w:del w:id="243" w:author="Autor">
        <w:r w:rsidRPr="00212E5B" w:rsidDel="00212E5B">
          <w:rPr>
            <w:rFonts w:asciiTheme="minorHAnsi" w:hAnsiTheme="minorHAnsi"/>
            <w:i/>
            <w:sz w:val="22"/>
            <w:szCs w:val="22"/>
          </w:rPr>
          <w:delTex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pred 01. 01. 2014.</w:delText>
        </w:r>
      </w:del>
      <w:r w:rsidRPr="00212E5B">
        <w:rPr>
          <w:rFonts w:asciiTheme="minorHAnsi" w:hAnsiTheme="minorHAnsi"/>
          <w:i/>
          <w:sz w:val="22"/>
          <w:szCs w:val="22"/>
        </w:rPr>
        <w:t>)</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BF0064">
      <w:pPr>
        <w:spacing w:before="120" w:after="120" w:line="240" w:lineRule="auto"/>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Žiadateľ má možnosť </w:t>
      </w:r>
      <w:r w:rsidRPr="004A6A07">
        <w:rPr>
          <w:rFonts w:asciiTheme="minorHAnsi" w:hAnsiTheme="minorHAnsi"/>
          <w:b/>
        </w:rPr>
        <w:t>ex-ante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ins w:id="244" w:author="Autor">
        <w:r w:rsidR="001614EA">
          <w:rPr>
            <w:rFonts w:asciiTheme="minorHAnsi" w:hAnsiTheme="minorHAnsi"/>
          </w:rPr>
          <w:t>u</w:t>
        </w:r>
      </w:ins>
      <w:del w:id="245" w:author="Autor">
        <w:r w:rsidRPr="004A6A07" w:rsidDel="001614EA">
          <w:rPr>
            <w:rFonts w:asciiTheme="minorHAnsi" w:hAnsiTheme="minorHAnsi"/>
          </w:rPr>
          <w:delText>e</w:delText>
        </w:r>
      </w:del>
      <w:r w:rsidRPr="004A6A07">
        <w:rPr>
          <w:rFonts w:asciiTheme="minorHAnsi" w:hAnsiTheme="minorHAnsi"/>
        </w:rPr>
        <w:t xml:space="preserve">, </w:t>
      </w:r>
      <w:del w:id="246" w:author="Autor">
        <w:r w:rsidRPr="004A6A07" w:rsidDel="001614EA">
          <w:rPr>
            <w:rFonts w:asciiTheme="minorHAnsi" w:hAnsiTheme="minorHAnsi"/>
          </w:rPr>
          <w:delText xml:space="preserve">ak žiadateľ uzavrel s veriteľom dohodu o splátkach a RO OP TP akceptuje v zmysle výzvy dohodu o splátkach, ktorú riadne plní ako splnenie podmienky nebyť dlžníkom, ale v elektronickom verejnom registri/ITMS2014+ figuruje stále ako dlžník; </w:delText>
        </w:r>
      </w:del>
      <w:r w:rsidRPr="004A6A07">
        <w:rPr>
          <w:rFonts w:asciiTheme="minorHAnsi" w:hAnsiTheme="minorHAnsi"/>
        </w:rPr>
        <w:t>ak v elektronickom verejnom registri/ITMS2014+ nie je dostupná účtovná závierka subjektu a pod.</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ŽoNFP rovnako elektronicky</w:t>
      </w:r>
      <w:del w:id="247" w:author="Autor">
        <w:r w:rsidRPr="004A6A07" w:rsidDel="001614EA">
          <w:rPr>
            <w:rFonts w:asciiTheme="minorHAnsi" w:hAnsiTheme="minorHAnsi"/>
          </w:rPr>
          <w:delText>,</w:delText>
        </w:r>
      </w:del>
      <w:r w:rsidRPr="004A6A07">
        <w:rPr>
          <w:rFonts w:asciiTheme="minorHAnsi" w:hAnsiTheme="minorHAnsi"/>
        </w:rPr>
        <w:t xml:space="preserve"> do elektronickej schránky žiadateľa.</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akýchkoľvek pochybností môže RO OP TP vyzvať žiadateľa na preukázanie splnenia podmienky poskytnutia príspevku, pričom v prípade nepreukázania </w:t>
      </w:r>
      <w:r w:rsidR="00585AA0">
        <w:rPr>
          <w:rFonts w:asciiTheme="minorHAnsi" w:hAnsiTheme="minorHAnsi"/>
        </w:rPr>
        <w:t xml:space="preserve">splnenia </w:t>
      </w:r>
      <w:r w:rsidRPr="004A6A07">
        <w:rPr>
          <w:rFonts w:asciiTheme="minorHAnsi" w:hAnsiTheme="minorHAnsi"/>
        </w:rPr>
        <w:t>podmienky zo strany žiadateľa rozhodne o zastavení konania o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rtf a pod.) do ITMS2014+ ako prílohu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e-Governmente a</w:t>
      </w:r>
      <w:r w:rsidR="00C935A8">
        <w:rPr>
          <w:rFonts w:asciiTheme="minorHAnsi" w:hAnsiTheme="minorHAnsi"/>
        </w:rPr>
        <w:t> </w:t>
      </w:r>
      <w:r w:rsidRPr="004A6A07">
        <w:rPr>
          <w:rFonts w:asciiTheme="minorHAnsi" w:hAnsiTheme="minorHAnsi"/>
        </w:rPr>
        <w:t xml:space="preserve">vložiť </w:t>
      </w:r>
      <w:r w:rsidR="006B5961" w:rsidRPr="004A6A07">
        <w:rPr>
          <w:rFonts w:asciiTheme="minorHAnsi" w:hAnsiTheme="minorHAnsi"/>
        </w:rPr>
        <w:t xml:space="preserve">ich </w:t>
      </w:r>
      <w:r w:rsidRPr="004A6A07">
        <w:rPr>
          <w:rFonts w:asciiTheme="minorHAnsi" w:hAnsiTheme="minorHAnsi"/>
        </w:rPr>
        <w:t>do ITMS2014+ ako prílohu ŽoNFP.</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w:t>
      </w:r>
      <w:del w:id="248" w:author="Autor">
        <w:r w:rsidRPr="004A6A07" w:rsidDel="001614EA">
          <w:rPr>
            <w:rFonts w:asciiTheme="minorHAnsi" w:hAnsiTheme="minorHAnsi"/>
          </w:rPr>
          <w:delText xml:space="preserve">základných </w:delText>
        </w:r>
      </w:del>
      <w:r w:rsidRPr="004A6A07">
        <w:rPr>
          <w:rFonts w:asciiTheme="minorHAnsi" w:hAnsiTheme="minorHAnsi"/>
        </w:rPr>
        <w:t>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Konanie o žiadosti o NFP sa začína doručením žiadosti o NFP žiadateľom. Žiadateľ doručuje ŽoNFP elektronicky prostredníctvom verejnej časti ITMS 2014+ a</w:t>
      </w:r>
      <w:del w:id="249" w:author="Autor">
        <w:r w:rsidRPr="004A6A07" w:rsidDel="001614EA">
          <w:rPr>
            <w:rFonts w:asciiTheme="minorHAnsi" w:hAnsiTheme="minorHAnsi"/>
          </w:rPr>
          <w:delText xml:space="preserve"> </w:delText>
        </w:r>
      </w:del>
      <w:ins w:id="250" w:author="Autor">
        <w:r w:rsidR="001614EA">
          <w:rPr>
            <w:rFonts w:asciiTheme="minorHAnsi" w:hAnsiTheme="minorHAnsi"/>
          </w:rPr>
          <w:t xml:space="preserve"> zároveň </w:t>
        </w:r>
      </w:ins>
      <w:r w:rsidRPr="004A6A07">
        <w:rPr>
          <w:rFonts w:asciiTheme="minorHAnsi" w:hAnsiTheme="minorHAnsi"/>
        </w:rPr>
        <w:t xml:space="preserve">písomne </w:t>
      </w:r>
      <w:ins w:id="251" w:author="Autor">
        <w:r w:rsidR="001614EA">
          <w:rPr>
            <w:rFonts w:asciiTheme="minorHAnsi" w:hAnsiTheme="minorHAnsi" w:cstheme="minorHAnsi"/>
          </w:rPr>
          <w:t>jedným zo spôsobov uvedených v časti 1.6</w:t>
        </w:r>
      </w:ins>
      <w:del w:id="252" w:author="Autor">
        <w:r w:rsidRPr="004A6A07" w:rsidDel="001614EA">
          <w:rPr>
            <w:rFonts w:asciiTheme="minorHAnsi" w:hAnsiTheme="minorHAnsi"/>
          </w:rPr>
          <w:delText>na uvedenú adresu</w:delText>
        </w:r>
      </w:del>
      <w:r w:rsidRPr="004A6A07">
        <w:rPr>
          <w:rFonts w:asciiTheme="minorHAnsi" w:hAnsiTheme="minorHAnsi"/>
        </w:rPr>
        <w:t xml:space="preserv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ŽoNFP riadne, včas a</w:t>
      </w:r>
      <w:r w:rsidR="00C935A8">
        <w:rPr>
          <w:rFonts w:asciiTheme="minorHAnsi" w:hAnsiTheme="minorHAnsi"/>
        </w:rPr>
        <w:t> </w:t>
      </w:r>
      <w:r w:rsidRPr="004A6A07">
        <w:rPr>
          <w:rFonts w:asciiTheme="minorHAnsi" w:hAnsiTheme="minorHAnsi"/>
        </w:rPr>
        <w:t>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lastRenderedPageBreak/>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V prípade, ak na základe </w:t>
      </w:r>
      <w:r w:rsidR="00585AA0">
        <w:rPr>
          <w:rFonts w:asciiTheme="minorHAnsi" w:hAnsiTheme="minorHAnsi"/>
        </w:rPr>
        <w:t>overenia</w:t>
      </w:r>
      <w:r w:rsidR="00585AA0" w:rsidRPr="004A6A07">
        <w:rPr>
          <w:rFonts w:asciiTheme="minorHAnsi" w:hAnsiTheme="minorHAnsi"/>
        </w:rPr>
        <w:t xml:space="preserve"> </w:t>
      </w:r>
      <w:r w:rsidRPr="004A6A07">
        <w:rPr>
          <w:rFonts w:asciiTheme="minorHAnsi" w:hAnsiTheme="minorHAnsi"/>
        </w:rPr>
        <w:t xml:space="preserve">ŽoNFP a jej príloh vzniknú pochybnosti o pravdivosti alebo úplnosti ŽoNFP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ŽoNFP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585AA0" w:rsidRPr="004A6A07" w:rsidRDefault="00585AA0" w:rsidP="00BF0064">
      <w:pPr>
        <w:spacing w:before="120" w:after="120" w:line="240" w:lineRule="auto"/>
        <w:jc w:val="both"/>
        <w:rPr>
          <w:rFonts w:asciiTheme="minorHAnsi" w:hAnsiTheme="minorHAnsi"/>
        </w:rPr>
      </w:pPr>
      <w:r w:rsidRPr="00BA5593">
        <w:rPr>
          <w:rFonts w:asciiTheme="minorHAnsi" w:hAnsiTheme="minorHAnsi" w:cstheme="minorHAnsi"/>
        </w:rPr>
        <w:t xml:space="preserve">Ak lehota na doplnenie alebo zmenu ŽoNFP márne uplynula v období od 12.3.2020 do 21.5.2020 (deň nadobudnutia účinnosti </w:t>
      </w:r>
      <w:del w:id="253" w:author="Autor">
        <w:r w:rsidRPr="00BA5593" w:rsidDel="00925249">
          <w:rPr>
            <w:rFonts w:asciiTheme="minorHAnsi" w:hAnsiTheme="minorHAnsi" w:cstheme="minorHAnsi"/>
          </w:rPr>
          <w:delText xml:space="preserve">novely </w:delText>
        </w:r>
      </w:del>
      <w:r w:rsidRPr="00BA5593">
        <w:rPr>
          <w:rFonts w:asciiTheme="minorHAnsi" w:hAnsiTheme="minorHAnsi" w:cstheme="minorHAnsi"/>
        </w:rPr>
        <w:t xml:space="preserve">zákona </w:t>
      </w:r>
      <w:del w:id="254" w:author="Autor">
        <w:r w:rsidRPr="00BA5593" w:rsidDel="00925249">
          <w:rPr>
            <w:rFonts w:asciiTheme="minorHAnsi" w:hAnsiTheme="minorHAnsi" w:cstheme="minorHAnsi"/>
          </w:rPr>
          <w:delText xml:space="preserve">o príspevku z EŠIF </w:delText>
        </w:r>
      </w:del>
      <w:r w:rsidRPr="00BA5593">
        <w:rPr>
          <w:rFonts w:asciiTheme="minorHAnsi" w:hAnsiTheme="minorHAnsi" w:cstheme="minorHAnsi"/>
        </w:rPr>
        <w:t>č. 128/2020 Z. z.</w:t>
      </w:r>
      <w:ins w:id="255" w:author="Autor">
        <w:r w:rsidR="00925249">
          <w:rPr>
            <w:rFonts w:asciiTheme="minorHAnsi" w:hAnsiTheme="minorHAnsi" w:cstheme="minorHAnsi"/>
          </w:rPr>
          <w:t>, ktorým sa mení zákon o príspevku z EŠIF</w:t>
        </w:r>
      </w:ins>
      <w:r w:rsidRPr="00BA5593">
        <w:rPr>
          <w:rFonts w:asciiTheme="minorHAnsi" w:hAnsiTheme="minorHAnsi" w:cstheme="minorHAnsi"/>
        </w:rPr>
        <w:t xml:space="preserve">), žiadateľ je oprávnený doplniť alebo zmeniť ŽoNFP najneskôr do jedného mesiaca odo dňa nadobudnutia účinnosti </w:t>
      </w:r>
      <w:ins w:id="256" w:author="Autor">
        <w:r w:rsidR="00925249" w:rsidRPr="00BA5593">
          <w:rPr>
            <w:rFonts w:asciiTheme="minorHAnsi" w:hAnsiTheme="minorHAnsi" w:cstheme="minorHAnsi"/>
          </w:rPr>
          <w:t>zákona č. 128/2020 Z. z.</w:t>
        </w:r>
        <w:r w:rsidR="00925249">
          <w:rPr>
            <w:rFonts w:asciiTheme="minorHAnsi" w:hAnsiTheme="minorHAnsi" w:cstheme="minorHAnsi"/>
          </w:rPr>
          <w:t>, ktorým sa mení zákon o príspevku z EŠIF</w:t>
        </w:r>
        <w:r w:rsidR="00925249" w:rsidRPr="00BA5593" w:rsidDel="00925249">
          <w:rPr>
            <w:rFonts w:asciiTheme="minorHAnsi" w:hAnsiTheme="minorHAnsi" w:cstheme="minorHAnsi"/>
          </w:rPr>
          <w:t xml:space="preserve"> </w:t>
        </w:r>
      </w:ins>
      <w:del w:id="257" w:author="Autor">
        <w:r w:rsidRPr="00BA5593" w:rsidDel="00925249">
          <w:rPr>
            <w:rFonts w:asciiTheme="minorHAnsi" w:hAnsiTheme="minorHAnsi" w:cstheme="minorHAnsi"/>
          </w:rPr>
          <w:delText>novely zákona o príspevku z EŠIF č. 128/2020 Z. z.</w:delText>
        </w:r>
      </w:del>
      <w:r w:rsidRPr="00BA5593">
        <w:rPr>
          <w:rFonts w:asciiTheme="minorHAnsi" w:hAnsiTheme="minorHAnsi" w:cstheme="minorHAnsi"/>
        </w:rPr>
        <w:t xml:space="preserve">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800B8A" w:rsidRDefault="0064229B"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v prípade nesplnenia niektorej z podmienok poskytnutia príspevku</w:t>
      </w:r>
      <w:r w:rsidR="00800B8A">
        <w:rPr>
          <w:rFonts w:asciiTheme="minorHAnsi" w:hAnsiTheme="minorHAnsi"/>
          <w:sz w:val="22"/>
          <w:szCs w:val="22"/>
        </w:rPr>
        <w:t xml:space="preserve">, </w:t>
      </w:r>
      <w:r w:rsidR="00800B8A" w:rsidRPr="0071085D">
        <w:rPr>
          <w:rFonts w:asciiTheme="minorHAnsi" w:hAnsiTheme="minorHAnsi" w:cstheme="minorHAnsi"/>
          <w:sz w:val="22"/>
          <w:szCs w:val="22"/>
        </w:rPr>
        <w:t xml:space="preserve">a to ani po predložení doplnených údajov zo strany žiadateľa, RO </w:t>
      </w:r>
      <w:r w:rsidR="00800B8A">
        <w:rPr>
          <w:rFonts w:asciiTheme="minorHAnsi" w:hAnsiTheme="minorHAnsi" w:cstheme="minorHAnsi"/>
          <w:sz w:val="22"/>
          <w:szCs w:val="22"/>
        </w:rPr>
        <w:t xml:space="preserve">OP TP </w:t>
      </w:r>
      <w:r w:rsidR="00800B8A" w:rsidRPr="0071085D">
        <w:rPr>
          <w:rFonts w:asciiTheme="minorHAnsi" w:hAnsiTheme="minorHAnsi" w:cstheme="minorHAnsi"/>
          <w:sz w:val="22"/>
          <w:szCs w:val="22"/>
        </w:rPr>
        <w:t>rozhodne o neschválení ŽoNFP, pričom v rozhodnutí identifikuje, ktorá z podmienok nebola splnená</w:t>
      </w:r>
      <w:r w:rsidR="00800B8A">
        <w:rPr>
          <w:rFonts w:asciiTheme="minorHAnsi" w:hAnsiTheme="minorHAnsi" w:cstheme="minorHAnsi"/>
          <w:sz w:val="22"/>
          <w:szCs w:val="22"/>
        </w:rPr>
        <w:t>;</w:t>
      </w:r>
      <w:r w:rsidRPr="00C3609C">
        <w:rPr>
          <w:rFonts w:asciiTheme="minorHAnsi" w:hAnsiTheme="minorHAnsi"/>
          <w:sz w:val="22"/>
          <w:szCs w:val="22"/>
        </w:rPr>
        <w:t xml:space="preserve"> </w:t>
      </w:r>
    </w:p>
    <w:p w:rsidR="0064229B" w:rsidRPr="00673E84" w:rsidRDefault="0064229B" w:rsidP="004A6A07">
      <w:pPr>
        <w:pStyle w:val="Odsekzoznamu"/>
        <w:numPr>
          <w:ilvl w:val="0"/>
          <w:numId w:val="6"/>
        </w:numPr>
        <w:spacing w:before="120" w:after="120"/>
        <w:jc w:val="both"/>
        <w:rPr>
          <w:rFonts w:asciiTheme="minorHAnsi" w:hAnsiTheme="minorHAnsi" w:cstheme="minorHAnsi"/>
          <w:sz w:val="22"/>
          <w:szCs w:val="22"/>
        </w:rPr>
      </w:pPr>
      <w:r w:rsidRPr="00C3609C">
        <w:rPr>
          <w:rFonts w:asciiTheme="minorHAnsi" w:hAnsiTheme="minorHAnsi"/>
          <w:sz w:val="22"/>
          <w:szCs w:val="22"/>
        </w:rPr>
        <w:t xml:space="preserve">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w:t>
      </w:r>
      <w:r w:rsidR="00800B8A">
        <w:rPr>
          <w:rFonts w:asciiTheme="minorHAnsi" w:hAnsiTheme="minorHAnsi"/>
          <w:sz w:val="22"/>
          <w:szCs w:val="22"/>
        </w:rPr>
        <w:t>ŽoNFP</w:t>
      </w:r>
      <w:r w:rsidRPr="00962511">
        <w:rPr>
          <w:rFonts w:asciiTheme="minorHAnsi" w:hAnsiTheme="minorHAnsi"/>
          <w:sz w:val="22"/>
          <w:szCs w:val="22"/>
        </w:rPr>
        <w:t>, na základe čoho nie je možné overiť splnenie niektorej z podmienok poskytnutia príspevku a rozhodnúť o schválení ŽoNFP</w:t>
      </w:r>
      <w:r w:rsidR="00800B8A">
        <w:rPr>
          <w:rFonts w:asciiTheme="minorHAnsi" w:hAnsiTheme="minorHAnsi"/>
          <w:sz w:val="22"/>
          <w:szCs w:val="22"/>
        </w:rPr>
        <w:t>, RO OP TP</w:t>
      </w:r>
      <w:r w:rsidRPr="00962511">
        <w:rPr>
          <w:rFonts w:asciiTheme="minorHAnsi" w:hAnsiTheme="minorHAnsi"/>
          <w:sz w:val="22"/>
          <w:szCs w:val="22"/>
        </w:rPr>
        <w:t xml:space="preserve"> zastaví konanie o</w:t>
      </w:r>
      <w:r w:rsidR="00800B8A">
        <w:rPr>
          <w:rFonts w:asciiTheme="minorHAnsi" w:hAnsiTheme="minorHAnsi"/>
          <w:sz w:val="22"/>
          <w:szCs w:val="22"/>
        </w:rPr>
        <w:t> </w:t>
      </w:r>
      <w:r w:rsidRPr="00962511">
        <w:rPr>
          <w:rFonts w:asciiTheme="minorHAnsi" w:hAnsiTheme="minorHAnsi"/>
          <w:sz w:val="22"/>
          <w:szCs w:val="22"/>
        </w:rPr>
        <w:t>ŽoNFP</w:t>
      </w:r>
      <w:r w:rsidR="00800B8A" w:rsidRPr="00673E84">
        <w:rPr>
          <w:rFonts w:asciiTheme="minorHAnsi" w:hAnsiTheme="minorHAnsi" w:cstheme="minorHAnsi"/>
          <w:sz w:val="22"/>
          <w:szCs w:val="22"/>
        </w:rPr>
        <w:t xml:space="preserve">. </w:t>
      </w:r>
      <w:r w:rsidR="00800B8A" w:rsidRPr="00B80F68">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pravdivosti alebo úplnosti ŽoNFP, na základe čoho nie je možné overiť splnenie niektorej z</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podmienok poskytnutia príspevku a rozhodnúť o schválení ŽoNFP</w:t>
      </w:r>
      <w:r w:rsidR="00800B8A" w:rsidRPr="00673E84">
        <w:rPr>
          <w:rFonts w:asciiTheme="minorHAnsi" w:hAnsiTheme="minorHAnsi" w:cstheme="minorHAnsi"/>
          <w:sz w:val="22"/>
          <w:szCs w:val="22"/>
        </w:rPr>
        <w:t>;</w:t>
      </w:r>
      <w:r w:rsidRPr="00673E84">
        <w:rPr>
          <w:rFonts w:asciiTheme="minorHAnsi" w:hAnsiTheme="minorHAnsi" w:cstheme="minorHAnsi"/>
          <w:sz w:val="22"/>
          <w:szCs w:val="22"/>
        </w:rPr>
        <w:t xml:space="preserve">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18"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19"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ŽoNFP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w:t>
      </w:r>
      <w:r w:rsidR="00534598">
        <w:rPr>
          <w:rFonts w:asciiTheme="minorHAnsi" w:hAnsiTheme="minorHAnsi"/>
        </w:rPr>
        <w:t> </w:t>
      </w:r>
      <w:r w:rsidRPr="004A6A07">
        <w:rPr>
          <w:rFonts w:asciiTheme="minorHAnsi" w:hAnsiTheme="minorHAnsi"/>
        </w:rPr>
        <w:t xml:space="preserve">tejto fáze preukáže, že ŽoNFP nespĺňa podmienky poskytnutia príspevku, RO </w:t>
      </w:r>
      <w:r w:rsidR="009555E2" w:rsidRPr="004A6A07">
        <w:rPr>
          <w:rFonts w:asciiTheme="minorHAnsi" w:hAnsiTheme="minorHAnsi"/>
        </w:rPr>
        <w:t xml:space="preserve">OP TP </w:t>
      </w:r>
      <w:r w:rsidRPr="004A6A07">
        <w:rPr>
          <w:rFonts w:asciiTheme="minorHAnsi" w:hAnsiTheme="minorHAnsi"/>
        </w:rPr>
        <w:t>rozhodne o</w:t>
      </w:r>
      <w:r w:rsidR="00534598">
        <w:rPr>
          <w:rFonts w:asciiTheme="minorHAnsi" w:hAnsiTheme="minorHAnsi"/>
        </w:rPr>
        <w:t> </w:t>
      </w:r>
      <w:r w:rsidRPr="004A6A07">
        <w:rPr>
          <w:rFonts w:asciiTheme="minorHAnsi" w:hAnsiTheme="minorHAnsi"/>
        </w:rPr>
        <w:t xml:space="preserve">neschválení ŽoNFP. </w:t>
      </w:r>
    </w:p>
    <w:p w:rsidR="00E1144D" w:rsidRPr="004A6A07" w:rsidRDefault="00E1144D" w:rsidP="00BF0064">
      <w:pPr>
        <w:spacing w:before="120" w:after="120" w:line="240" w:lineRule="auto"/>
        <w:jc w:val="both"/>
        <w:rPr>
          <w:rFonts w:asciiTheme="minorHAnsi" w:hAnsiTheme="minorHAnsi"/>
        </w:rPr>
      </w:pPr>
      <w:r w:rsidRPr="00184AD0">
        <w:rPr>
          <w:rFonts w:asciiTheme="minorHAnsi" w:hAnsiTheme="minorHAnsi" w:cstheme="minorHAnsi"/>
        </w:rPr>
        <w:t xml:space="preserve">Ak lehota na doplnenie alebo zmenu ŽoNFP márne uplynula v období od 12.3.2020 do 21.5.2020 (deň nadobudnutia účinnosti </w:t>
      </w:r>
      <w:ins w:id="258" w:author="Autor">
        <w:r w:rsidR="00376317" w:rsidRPr="00BA5593">
          <w:rPr>
            <w:rFonts w:asciiTheme="minorHAnsi" w:hAnsiTheme="minorHAnsi" w:cstheme="minorHAnsi"/>
          </w:rPr>
          <w:t>zákona č. 128/2020 Z. z.</w:t>
        </w:r>
        <w:r w:rsidR="00376317">
          <w:rPr>
            <w:rFonts w:asciiTheme="minorHAnsi" w:hAnsiTheme="minorHAnsi" w:cstheme="minorHAnsi"/>
          </w:rPr>
          <w:t>, ktorým sa mení zákon o príspevku z EŠIF</w:t>
        </w:r>
      </w:ins>
      <w:del w:id="259" w:author="Autor">
        <w:r w:rsidRPr="00184AD0" w:rsidDel="00376317">
          <w:rPr>
            <w:rFonts w:asciiTheme="minorHAnsi" w:hAnsiTheme="minorHAnsi" w:cstheme="minorHAnsi"/>
          </w:rPr>
          <w:delText>novely zákona o príspevku z EŠIF č. 128/2020 Z. z.</w:delText>
        </w:r>
      </w:del>
      <w:r w:rsidRPr="00184AD0">
        <w:rPr>
          <w:rFonts w:asciiTheme="minorHAnsi" w:hAnsiTheme="minorHAnsi" w:cstheme="minorHAnsi"/>
        </w:rPr>
        <w:t xml:space="preserve">), žiadateľ je oprávnený doplniť alebo zmeniť ŽoNFP </w:t>
      </w:r>
      <w:r w:rsidRPr="00184AD0">
        <w:rPr>
          <w:rFonts w:asciiTheme="minorHAnsi" w:hAnsiTheme="minorHAnsi" w:cstheme="minorHAnsi"/>
        </w:rPr>
        <w:lastRenderedPageBreak/>
        <w:t xml:space="preserve">najneskôr do jedného mesiaca odo dňa nadobudnutia účinnosti </w:t>
      </w:r>
      <w:ins w:id="260" w:author="Autor">
        <w:r w:rsidR="00376317" w:rsidRPr="00BA5593">
          <w:rPr>
            <w:rFonts w:asciiTheme="minorHAnsi" w:hAnsiTheme="minorHAnsi" w:cstheme="minorHAnsi"/>
          </w:rPr>
          <w:t>zákona č. 128/2020 Z. z.</w:t>
        </w:r>
        <w:r w:rsidR="00376317">
          <w:rPr>
            <w:rFonts w:asciiTheme="minorHAnsi" w:hAnsiTheme="minorHAnsi" w:cstheme="minorHAnsi"/>
          </w:rPr>
          <w:t>, ktorým sa mení zákon o príspevku z EŠIF</w:t>
        </w:r>
      </w:ins>
      <w:del w:id="261" w:author="Autor">
        <w:r w:rsidRPr="00184AD0" w:rsidDel="00376317">
          <w:rPr>
            <w:rFonts w:asciiTheme="minorHAnsi" w:hAnsiTheme="minorHAnsi" w:cstheme="minorHAnsi"/>
          </w:rPr>
          <w:delText>novely zákona o príspevku z EŠIF č. 128/2020 Z. z.</w:delText>
        </w:r>
      </w:del>
      <w:r w:rsidRPr="00184AD0">
        <w:rPr>
          <w:rFonts w:asciiTheme="minorHAnsi" w:hAnsiTheme="minorHAnsi" w:cstheme="minorHAnsi"/>
        </w:rPr>
        <w:t xml:space="preserve">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Konečným výstupom odborného hodnotenia je spoločný hodnotiaci hárok.</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 xml:space="preserve">RO OP TP na základe posúdenia splnenia podmienok poskytnutia príspevku určených vo vyzvaní rozhodne o schválení alebo neschválení ŽoNFP </w:t>
      </w:r>
      <w:r w:rsidR="0064229B" w:rsidRPr="00BF0064">
        <w:rPr>
          <w:rFonts w:asciiTheme="minorHAnsi" w:hAnsiTheme="minorHAnsi"/>
        </w:rPr>
        <w:t xml:space="preserve">Ak ŽoNFP nesplnila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neschválení ŽoNFP. Ak ŽoNFP splnila podmienky odborného hodnotenia, RO </w:t>
      </w:r>
      <w:r w:rsidR="00D41C95" w:rsidRPr="00BF0064">
        <w:rPr>
          <w:rFonts w:asciiTheme="minorHAnsi" w:hAnsiTheme="minorHAnsi"/>
        </w:rPr>
        <w:t xml:space="preserve">OP TP </w:t>
      </w:r>
      <w:r w:rsidR="0064229B" w:rsidRPr="00BF0064">
        <w:rPr>
          <w:rFonts w:asciiTheme="minorHAnsi" w:hAnsiTheme="minorHAnsi"/>
        </w:rPr>
        <w:t>rozhodne o schválení ŽoNFP</w:t>
      </w:r>
      <w:r w:rsidR="00C84BB2" w:rsidRPr="00BF0064">
        <w:rPr>
          <w:rFonts w:asciiTheme="minorHAnsi" w:hAnsiTheme="minorHAnsi"/>
        </w:rPr>
        <w:t>.</w:t>
      </w:r>
      <w:r w:rsidR="00F47EA2" w:rsidRPr="00BF0064">
        <w:rPr>
          <w:rFonts w:asciiTheme="minorHAnsi" w:hAnsiTheme="minorHAnsi"/>
        </w:rPr>
        <w:t xml:space="preserve"> </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Žiadateľ je oprávnený kedykoľvek počas konania o  ŽoNFP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ins w:id="262" w:author="Autor">
        <w:r w:rsidR="00F024C5">
          <w:rPr>
            <w:rFonts w:asciiTheme="minorHAnsi" w:hAnsiTheme="minorHAnsi"/>
          </w:rPr>
          <w:t xml:space="preserve"> ŽoNFP</w:t>
        </w:r>
      </w:ins>
      <w:r w:rsidRPr="00BF0064">
        <w:rPr>
          <w:rFonts w:asciiTheme="minorHAnsi" w:hAnsiTheme="minorHAnsi"/>
        </w:rPr>
        <w:t>.</w:t>
      </w:r>
    </w:p>
    <w:p w:rsidR="00C84BB2" w:rsidRDefault="00C84BB2" w:rsidP="00BF0064">
      <w:pPr>
        <w:autoSpaceDE w:val="0"/>
        <w:autoSpaceDN w:val="0"/>
        <w:adjustRightInd w:val="0"/>
        <w:spacing w:before="120" w:after="120" w:line="240" w:lineRule="auto"/>
        <w:jc w:val="both"/>
      </w:pPr>
      <w:r>
        <w:t>Vzor rozhodnutia o schválení ŽoNFP, neschválení ŽoNFP a o zastavení konania vydáva CKO (</w:t>
      </w:r>
      <w:r w:rsidRPr="00C84BB2">
        <w:t>Vzor CKO č. 22 - Rozhodnutia o</w:t>
      </w:r>
      <w:r w:rsidR="0091595E">
        <w:t> </w:t>
      </w:r>
      <w:r w:rsidRPr="00C84BB2">
        <w:t>ŽoNFP</w:t>
      </w:r>
      <w:r w:rsidR="0091595E">
        <w:t xml:space="preserve"> je zverejnený na webovom sídle CKO </w:t>
      </w:r>
      <w:hyperlink r:id="rId20" w:history="1">
        <w:r w:rsidR="007E27B7" w:rsidRPr="00EF51EE">
          <w:rPr>
            <w:rStyle w:val="Hypertextovprepojenie"/>
          </w:rPr>
          <w:t>http://www.partnerskadohoda.gov.sk/vzory-cko/</w:t>
        </w:r>
      </w:hyperlink>
      <w:r>
        <w:t>).</w:t>
      </w:r>
    </w:p>
    <w:p w:rsidR="0064229B" w:rsidRPr="004A6A07" w:rsidRDefault="00C84BB2" w:rsidP="00BF0064">
      <w:pPr>
        <w:autoSpaceDE w:val="0"/>
        <w:autoSpaceDN w:val="0"/>
        <w:adjustRightInd w:val="0"/>
        <w:spacing w:before="120" w:after="120" w:line="240" w:lineRule="auto"/>
        <w:jc w:val="both"/>
        <w:rPr>
          <w:rFonts w:asciiTheme="minorHAnsi" w:hAnsiTheme="minorHAnsi"/>
          <w:color w:val="000000"/>
        </w:rPr>
      </w:pPr>
      <w:r>
        <w:t>V </w:t>
      </w:r>
      <w:r w:rsidR="00435834" w:rsidRPr="00C84BB2">
        <w:t>prípade</w:t>
      </w:r>
      <w:r w:rsidR="0091595E" w:rsidRPr="0091595E">
        <w:t xml:space="preserve"> </w:t>
      </w:r>
      <w:r w:rsidR="0091595E">
        <w:t>schválenia ŽoNFP</w:t>
      </w:r>
      <w:r>
        <w:t>,</w:t>
      </w:r>
      <w:r w:rsidR="00435834" w:rsidRPr="00C84BB2">
        <w:t xml:space="preserve"> ak je prijímateľ a RO OP TP tá istá osoba</w:t>
      </w:r>
      <w:r>
        <w:t>, RO OP TP vydá interné</w:t>
      </w:r>
      <w:r w:rsidRPr="00C84BB2">
        <w:t xml:space="preserve"> Rozhodnuti</w:t>
      </w:r>
      <w:r>
        <w:t>e</w:t>
      </w:r>
      <w:r w:rsidRPr="00C84BB2">
        <w:t xml:space="preserve"> o schválení ŽoNFP</w:t>
      </w:r>
      <w:r w:rsidR="00435834" w:rsidRPr="00C84BB2">
        <w:t xml:space="preserve">,  </w:t>
      </w:r>
      <w:r>
        <w:t xml:space="preserve">ktoré nahrádza zmluvu o NFP. Vzor </w:t>
      </w:r>
      <w:r w:rsidR="00435834" w:rsidRPr="00C84BB2">
        <w:t xml:space="preserve">je zverejnený na webovom sídle RO OP TP  </w:t>
      </w:r>
      <w:ins w:id="263" w:author="Autor">
        <w:r w:rsidR="00F024C5">
          <w:fldChar w:fldCharType="begin"/>
        </w:r>
        <w:r w:rsidR="00F024C5">
          <w:instrText xml:space="preserve"> HYPERLINK "</w:instrText>
        </w:r>
      </w:ins>
      <w:r w:rsidR="00F024C5" w:rsidRPr="0091595E">
        <w:instrText>http://www.optp.vlada.gov.sk/ine-dokumenty/</w:instrText>
      </w:r>
      <w:ins w:id="264" w:author="Autor">
        <w:r w:rsidR="00F024C5">
          <w:instrText xml:space="preserve">" </w:instrText>
        </w:r>
        <w:r w:rsidR="00F024C5">
          <w:fldChar w:fldCharType="separate"/>
        </w:r>
      </w:ins>
      <w:r w:rsidR="00F024C5" w:rsidRPr="006D1760">
        <w:rPr>
          <w:rStyle w:val="Hypertextovprepojenie"/>
        </w:rPr>
        <w:t>http://www.optp.vlada.gov.sk/ine-dokumenty/</w:t>
      </w:r>
      <w:ins w:id="265" w:author="Autor">
        <w:r w:rsidR="00F024C5">
          <w:fldChar w:fldCharType="end"/>
        </w:r>
      </w:ins>
      <w:r w:rsidR="00F47EA2" w:rsidRPr="00C84BB2">
        <w:t>)</w:t>
      </w:r>
      <w:r w:rsidR="0064229B" w:rsidRPr="00C84BB2">
        <w:rPr>
          <w:color w:val="000000"/>
        </w:rPr>
        <w:t>.</w:t>
      </w:r>
    </w:p>
    <w:p w:rsidR="0064229B" w:rsidRPr="004A6A07" w:rsidRDefault="00F024C5" w:rsidP="00BF0064">
      <w:pPr>
        <w:spacing w:before="120" w:after="120" w:line="240" w:lineRule="auto"/>
        <w:jc w:val="both"/>
        <w:rPr>
          <w:rFonts w:asciiTheme="minorHAnsi" w:hAnsiTheme="minorHAnsi"/>
        </w:rPr>
      </w:pPr>
      <w:ins w:id="266" w:author="Autor">
        <w:r>
          <w:rPr>
            <w:rFonts w:asciiTheme="minorHAnsi" w:hAnsiTheme="minorHAnsi" w:cstheme="minorHAnsi"/>
          </w:rPr>
          <w:t xml:space="preserve">Pre konanie o ŽoNFP je rozhodujúci obsah ŽoNFP. </w:t>
        </w:r>
      </w:ins>
      <w:r w:rsidR="0064229B" w:rsidRPr="004A6A07">
        <w:rPr>
          <w:rFonts w:asciiTheme="minorHAnsi" w:hAnsiTheme="minorHAnsi"/>
        </w:rPr>
        <w:t xml:space="preserve">RO </w:t>
      </w:r>
      <w:r w:rsidR="00D41C95" w:rsidRPr="004A6A07">
        <w:rPr>
          <w:rFonts w:asciiTheme="minorHAnsi" w:hAnsiTheme="minorHAnsi"/>
        </w:rPr>
        <w:t xml:space="preserve">OP TP </w:t>
      </w:r>
      <w:r w:rsidR="0064229B" w:rsidRPr="004A6A07">
        <w:rPr>
          <w:rFonts w:asciiTheme="minorHAnsi" w:hAnsiTheme="minorHAnsi"/>
        </w:rPr>
        <w:t xml:space="preserve">nie je oprávnený vyvodiť negatívne dôsledky len z dôvodov formálnych nedostatkov </w:t>
      </w:r>
      <w:ins w:id="267" w:author="Autor">
        <w:r>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Pr="00230311">
          <w:rPr>
            <w:rFonts w:asciiTheme="minorHAnsi" w:hAnsiTheme="minorHAnsi" w:cstheme="minorHAnsi"/>
          </w:rPr>
          <w:t>podania</w:t>
        </w:r>
      </w:ins>
      <w:del w:id="268" w:author="Autor">
        <w:r w:rsidR="0064229B" w:rsidRPr="004A6A07" w:rsidDel="00F024C5">
          <w:rPr>
            <w:rFonts w:asciiTheme="minorHAnsi" w:hAnsiTheme="minorHAnsi"/>
          </w:rPr>
          <w:delText>podania</w:delText>
        </w:r>
      </w:del>
      <w:r w:rsidR="0064229B" w:rsidRPr="004A6A07">
        <w:rPr>
          <w:rFonts w:asciiTheme="minorHAnsi" w:hAnsiTheme="minorHAnsi"/>
        </w:rPr>
        <w:t>.</w:t>
      </w:r>
      <w:del w:id="269" w:author="Autor">
        <w:r w:rsidR="0064229B" w:rsidRPr="004A6A07" w:rsidDel="00F024C5">
          <w:rPr>
            <w:rFonts w:asciiTheme="minorHAnsi" w:hAnsiTheme="minorHAnsi"/>
          </w:rPr>
          <w:delText xml:space="preserve"> </w:delText>
        </w:r>
        <w:r w:rsidR="000F6BBE" w:rsidDel="00F024C5">
          <w:rPr>
            <w:rFonts w:asciiTheme="minorHAnsi" w:hAnsiTheme="minorHAnsi"/>
          </w:rPr>
          <w:delText xml:space="preserve">Pre konanie </w:delText>
        </w:r>
        <w:r w:rsidR="006C01E1" w:rsidDel="00F024C5">
          <w:rPr>
            <w:rFonts w:asciiTheme="minorHAnsi" w:hAnsiTheme="minorHAnsi"/>
          </w:rPr>
          <w:delText xml:space="preserve">o </w:delText>
        </w:r>
        <w:r w:rsidR="000F6BBE" w:rsidDel="00F024C5">
          <w:rPr>
            <w:rFonts w:asciiTheme="minorHAnsi" w:hAnsiTheme="minorHAnsi"/>
          </w:rPr>
          <w:delText xml:space="preserve">ŽoNFP je rozhodujúci obsah ŽoNFP. </w:delText>
        </w:r>
      </w:del>
      <w:ins w:id="270" w:author="Autor">
        <w:r>
          <w:rPr>
            <w:rFonts w:asciiTheme="minorHAnsi" w:hAnsiTheme="minorHAnsi"/>
          </w:rPr>
          <w:t xml:space="preserve"> </w:t>
        </w:r>
      </w:ins>
      <w:r w:rsidR="0064229B" w:rsidRPr="004A6A07">
        <w:rPr>
          <w:rFonts w:asciiTheme="minorHAnsi" w:hAnsiTheme="minorHAnsi"/>
        </w:rPr>
        <w:t xml:space="preserve">Dôvod, pre ktorý RO </w:t>
      </w:r>
      <w:r w:rsidR="005167A6" w:rsidRPr="004A6A07">
        <w:rPr>
          <w:rFonts w:asciiTheme="minorHAnsi" w:hAnsiTheme="minorHAnsi"/>
        </w:rPr>
        <w:t xml:space="preserve">OP TP </w:t>
      </w:r>
      <w:r w:rsidR="0064229B" w:rsidRPr="004A6A07">
        <w:rPr>
          <w:rFonts w:asciiTheme="minorHAnsi" w:hAnsiTheme="minorHAnsi"/>
        </w:rPr>
        <w:t>vydáva rozhodnutie o</w:t>
      </w:r>
      <w:r w:rsidR="00534598">
        <w:rPr>
          <w:rFonts w:asciiTheme="minorHAnsi" w:hAnsiTheme="minorHAnsi"/>
        </w:rPr>
        <w:t> </w:t>
      </w:r>
      <w:r w:rsidR="0064229B" w:rsidRPr="004A6A07">
        <w:rPr>
          <w:rFonts w:asciiTheme="minorHAnsi" w:hAnsiTheme="minorHAnsi"/>
        </w:rPr>
        <w:t>zastavení konania alebo rozhodnutie o neschválení musí byť jasný, odôvodnený a musí vyplývať z</w:t>
      </w:r>
      <w:r w:rsidR="00534598">
        <w:rPr>
          <w:rFonts w:asciiTheme="minorHAnsi" w:hAnsiTheme="minorHAnsi"/>
        </w:rPr>
        <w:t> </w:t>
      </w:r>
      <w:r w:rsidR="0064229B" w:rsidRPr="004A6A07">
        <w:rPr>
          <w:rFonts w:asciiTheme="minorHAnsi" w:hAnsiTheme="minorHAnsi"/>
        </w:rPr>
        <w:t xml:space="preserve">nedodržania podmienok zadefinovaných vo vyzvaní.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Podrobný postup schvaľovania žiadostí o NFP vychádza zo Systému riadenia európskych štrukturálnych a investičných fondov, </w:t>
      </w:r>
      <w:del w:id="271" w:author="Autor">
        <w:r w:rsidRPr="004A6A07" w:rsidDel="00F024C5">
          <w:rPr>
            <w:rFonts w:asciiTheme="minorHAnsi" w:hAnsiTheme="minorHAnsi"/>
          </w:rPr>
          <w:delText xml:space="preserve">časť </w:delText>
        </w:r>
      </w:del>
      <w:ins w:id="272" w:author="Autor">
        <w:r w:rsidR="00F024C5">
          <w:rPr>
            <w:rFonts w:asciiTheme="minorHAnsi" w:hAnsiTheme="minorHAnsi"/>
          </w:rPr>
          <w:t>kapitola</w:t>
        </w:r>
        <w:r w:rsidR="00F024C5" w:rsidRPr="004A6A07">
          <w:rPr>
            <w:rFonts w:asciiTheme="minorHAnsi" w:hAnsiTheme="minorHAnsi"/>
          </w:rPr>
          <w:t xml:space="preserve"> </w:t>
        </w:r>
      </w:ins>
      <w:r w:rsidRPr="004A6A07">
        <w:rPr>
          <w:rFonts w:asciiTheme="minorHAnsi" w:hAnsiTheme="minorHAnsi"/>
        </w:rPr>
        <w:t xml:space="preserve">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Opravné prostriedky umožňujú žiadateľovi v konaní o ŽoNFP domáhať sa nápravy, ak sa domnieva, že </w:t>
      </w:r>
      <w:del w:id="273" w:author="Autor">
        <w:r w:rsidRPr="004A6A07" w:rsidDel="00EF55E8">
          <w:rPr>
            <w:rFonts w:asciiTheme="minorHAnsi" w:hAnsiTheme="minorHAnsi"/>
          </w:rPr>
          <w:delText>neboli dodržané</w:delText>
        </w:r>
      </w:del>
      <w:ins w:id="274" w:author="Autor">
        <w:r w:rsidR="00EF55E8">
          <w:rPr>
            <w:rFonts w:asciiTheme="minorHAnsi" w:hAnsiTheme="minorHAnsi"/>
          </w:rPr>
          <w:t>boli porušené</w:t>
        </w:r>
      </w:ins>
      <w:r w:rsidRPr="004A6A07">
        <w:rPr>
          <w:rFonts w:asciiTheme="minorHAnsi" w:hAnsiTheme="minorHAnsi"/>
        </w:rPr>
        <w:t xml:space="preserve"> ustanovenia zákona </w:t>
      </w:r>
      <w:ins w:id="275" w:author="Autor">
        <w:r w:rsidR="001F1FED"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ins>
      <w:del w:id="276" w:author="Autor">
        <w:r w:rsidRPr="004A6A07" w:rsidDel="001F1FED">
          <w:rPr>
            <w:rFonts w:asciiTheme="minorHAnsi" w:hAnsiTheme="minorHAnsi"/>
          </w:rPr>
          <w:delText>o príspevku z EŠIF</w:delText>
        </w:r>
      </w:del>
      <w:r w:rsidRPr="004A6A07">
        <w:rPr>
          <w:rFonts w:asciiTheme="minorHAnsi" w:hAnsiTheme="minorHAnsi"/>
        </w:rPr>
        <w:t xml:space="preserve"> a</w:t>
      </w:r>
      <w:ins w:id="277" w:author="Autor">
        <w:r w:rsidR="001F1FED">
          <w:rPr>
            <w:rFonts w:asciiTheme="minorHAnsi" w:hAnsiTheme="minorHAnsi"/>
          </w:rPr>
          <w:t>/alebo</w:t>
        </w:r>
      </w:ins>
      <w:r w:rsidRPr="004A6A07">
        <w:rPr>
          <w:rFonts w:asciiTheme="minorHAnsi" w:hAnsiTheme="minorHAnsi"/>
        </w:rPr>
        <w:t xml:space="preserve"> </w:t>
      </w:r>
      <w:ins w:id="278" w:author="Autor">
        <w:r w:rsidR="001F1FED" w:rsidRPr="00EE1E1F">
          <w:t>bolo nesprávne zistené nesplnenie podmienok uvedených</w:t>
        </w:r>
        <w:r w:rsidR="001F1FED" w:rsidRPr="00EE1E1F">
          <w:rPr>
            <w:rFonts w:asciiTheme="minorHAnsi" w:hAnsiTheme="minorHAnsi" w:cstheme="minorHAnsi"/>
          </w:rPr>
          <w:t xml:space="preserve"> vo vyzvaní.</w:t>
        </w:r>
        <w:r w:rsidR="001F1FED" w:rsidRPr="00EE1E1F">
          <w:t xml:space="preserve"> Opravné prostriedky sú zároveň možnosťou, aby na úrovni RO OP TP došlo k náprave rozhodnutia, ktoré bolo vydané v rozpore s podmienkami stanovenými vo vyzvaní, </w:t>
        </w:r>
        <w:del w:id="279" w:author="Autor">
          <w:r w:rsidR="001F1FED" w:rsidRPr="00EE1E1F" w:rsidDel="00D347B4">
            <w:delText xml:space="preserve"> </w:delText>
          </w:r>
        </w:del>
        <w:r w:rsidR="001F1FED" w:rsidRPr="00EE1E1F">
          <w:t>resp. v rozpore so zákonom o príspevku z EŠIF.</w:t>
        </w:r>
      </w:ins>
      <w:del w:id="280" w:author="Autor">
        <w:r w:rsidRPr="004A6A07" w:rsidDel="001F1FED">
          <w:rPr>
            <w:rFonts w:asciiTheme="minorHAnsi" w:hAnsiTheme="minorHAnsi"/>
          </w:rPr>
          <w:delText>podmienky uvedené vo vyzvaní.</w:delText>
        </w:r>
      </w:del>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4A6A07">
        <w:rPr>
          <w:rFonts w:asciiTheme="minorHAnsi" w:hAnsiTheme="minorHAnsi"/>
        </w:rPr>
        <w:br/>
      </w:r>
      <w:r w:rsidRPr="004A6A07">
        <w:rPr>
          <w:rFonts w:asciiTheme="minorHAnsi" w:hAnsiTheme="minorHAnsi"/>
        </w:rPr>
        <w:lastRenderedPageBreak/>
        <w:t>(tzv. autoremedúra), lebo odvolaniu v plnom rozsahu vyhovel. V tomto prípade ide stále o</w:t>
      </w:r>
      <w:r w:rsidR="00534598">
        <w:rPr>
          <w:rFonts w:asciiTheme="minorHAnsi" w:hAnsiTheme="minorHAnsi"/>
        </w:rPr>
        <w:t> </w:t>
      </w:r>
      <w:r w:rsidRPr="004A6A07">
        <w:rPr>
          <w:rFonts w:asciiTheme="minorHAnsi" w:hAnsiTheme="minorHAnsi"/>
        </w:rPr>
        <w:t xml:space="preserve">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Odvolanie podáva žiadateľ písomne </w:t>
      </w:r>
      <w:del w:id="281" w:author="Autor">
        <w:r w:rsidRPr="004A6A07" w:rsidDel="009D6128">
          <w:rPr>
            <w:rFonts w:asciiTheme="minorHAnsi" w:hAnsiTheme="minorHAnsi"/>
          </w:rPr>
          <w:delText xml:space="preserve">na podateľňu </w:delText>
        </w:r>
        <w:r w:rsidR="00C036E8" w:rsidDel="009D6128">
          <w:rPr>
            <w:rFonts w:asciiTheme="minorHAnsi" w:hAnsiTheme="minorHAnsi"/>
          </w:rPr>
          <w:delText>MIRRI</w:delText>
        </w:r>
        <w:r w:rsidR="00C036E8" w:rsidRPr="004A6A07" w:rsidDel="009D6128">
          <w:rPr>
            <w:rFonts w:asciiTheme="minorHAnsi" w:hAnsiTheme="minorHAnsi"/>
          </w:rPr>
          <w:delText xml:space="preserve"> </w:delText>
        </w:r>
        <w:r w:rsidRPr="004A6A07" w:rsidDel="009D6128">
          <w:rPr>
            <w:rFonts w:asciiTheme="minorHAnsi" w:hAnsiTheme="minorHAnsi"/>
          </w:rPr>
          <w:delText xml:space="preserve">SR </w:delText>
        </w:r>
      </w:del>
      <w:r w:rsidRPr="004A6A07">
        <w:rPr>
          <w:rFonts w:asciiTheme="minorHAnsi" w:hAnsiTheme="minorHAnsi"/>
        </w:rPr>
        <w:t xml:space="preserve">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r w:rsidR="00E1144D">
        <w:rPr>
          <w:rFonts w:asciiTheme="minorHAnsi" w:hAnsiTheme="minorHAnsi"/>
        </w:rPr>
        <w:t xml:space="preserve"> </w:t>
      </w:r>
      <w:r w:rsidR="00E1144D"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ins w:id="282" w:author="Autor">
        <w:r w:rsidR="009D6128" w:rsidRPr="000309D9">
          <w:rPr>
            <w:rFonts w:asciiTheme="minorHAnsi" w:hAnsiTheme="minorHAnsi" w:cstheme="minorHAnsi"/>
          </w:rPr>
          <w:t>zákona č. 128/2020 Z. z., ktorým sa mení zákon o príspevku z</w:t>
        </w:r>
        <w:r w:rsidR="009D6128">
          <w:rPr>
            <w:rFonts w:asciiTheme="minorHAnsi" w:hAnsiTheme="minorHAnsi" w:cstheme="minorHAnsi"/>
          </w:rPr>
          <w:t> </w:t>
        </w:r>
        <w:r w:rsidR="009D6128" w:rsidRPr="000309D9">
          <w:rPr>
            <w:rFonts w:asciiTheme="minorHAnsi" w:hAnsiTheme="minorHAnsi" w:cstheme="minorHAnsi"/>
          </w:rPr>
          <w:t>EŠIF</w:t>
        </w:r>
      </w:ins>
      <w:del w:id="283" w:author="Autor">
        <w:r w:rsidR="00E1144D" w:rsidRPr="009229F1" w:rsidDel="009D6128">
          <w:rPr>
            <w:rFonts w:asciiTheme="minorHAnsi" w:hAnsiTheme="minorHAnsi" w:cstheme="minorHAnsi"/>
          </w:rPr>
          <w:delText>novely zákona o príspevku z EŠIF č. 128/2020 Z. z.</w:delText>
        </w:r>
      </w:del>
      <w:r w:rsidR="00E1144D" w:rsidRPr="009229F1">
        <w:rPr>
          <w:rFonts w:asciiTheme="minorHAnsi" w:hAnsiTheme="minorHAnsi" w:cstheme="minorHAnsi"/>
        </w:rPr>
        <w:t>, t. j. do 22.6.2020 vrátane.</w:t>
      </w:r>
    </w:p>
    <w:p w:rsidR="004751BD" w:rsidRPr="004A6A07" w:rsidRDefault="00A356C4" w:rsidP="00BF0064">
      <w:pPr>
        <w:spacing w:before="120" w:after="120" w:line="240" w:lineRule="auto"/>
        <w:jc w:val="both"/>
        <w:rPr>
          <w:rFonts w:asciiTheme="minorHAnsi" w:hAnsiTheme="minorHAnsi"/>
        </w:rPr>
      </w:pPr>
      <w:r w:rsidRPr="004A6A07">
        <w:rPr>
          <w:rFonts w:asciiTheme="minorHAnsi" w:hAnsiTheme="minorHAnsi"/>
        </w:rPr>
        <w:t>Odvolanie nie je prípustné voči:</w:t>
      </w:r>
    </w:p>
    <w:p w:rsidR="00A356C4" w:rsidRPr="00DE4518" w:rsidRDefault="004751BD" w:rsidP="00DE4518">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DE4518">
        <w:rPr>
          <w:rFonts w:asciiTheme="minorHAnsi" w:hAnsiTheme="minorHAnsi"/>
          <w:sz w:val="22"/>
          <w:szCs w:val="22"/>
        </w:rPr>
        <w:t>rozhodnutiu o zrušení rozhodnutia a vrátení veci na nové konanie a rozhodnutie</w:t>
      </w:r>
      <w:r w:rsidR="00A356C4" w:rsidRPr="00DE4518">
        <w:rPr>
          <w:rFonts w:asciiTheme="minorHAnsi" w:hAnsiTheme="minorHAnsi"/>
          <w:sz w:val="22"/>
          <w:szCs w:val="22"/>
        </w:rPr>
        <w:t>,</w:t>
      </w:r>
    </w:p>
    <w:p w:rsidR="00A356C4" w:rsidRPr="00962511"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D6128">
        <w:rPr>
          <w:rFonts w:asciiTheme="minorHAnsi" w:hAnsiTheme="minorHAnsi"/>
        </w:rPr>
        <w:t>rozhodnutiam o zastavení konania,</w:t>
      </w:r>
    </w:p>
    <w:p w:rsidR="00A356C4" w:rsidRPr="009D6128"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D6128">
        <w:rPr>
          <w:rFonts w:asciiTheme="minorHAnsi" w:hAnsiTheme="minorHAnsi"/>
          <w:sz w:val="22"/>
          <w:szCs w:val="22"/>
        </w:rPr>
        <w:t>rozhodnutiu o zmene rozhodnutia o neschválení ŽoNFP,</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(rozhodnutie vydané v</w:t>
      </w:r>
      <w:r w:rsidR="00534598">
        <w:rPr>
          <w:rFonts w:asciiTheme="minorHAnsi" w:hAnsiTheme="minorHAnsi"/>
          <w:sz w:val="22"/>
          <w:szCs w:val="22"/>
        </w:rPr>
        <w:t> </w:t>
      </w:r>
      <w:r w:rsidRPr="00962511">
        <w:rPr>
          <w:rFonts w:asciiTheme="minorHAnsi" w:hAnsiTheme="minorHAnsi"/>
          <w:sz w:val="22"/>
          <w:szCs w:val="22"/>
        </w:rPr>
        <w:t xml:space="preserve">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BF0064">
      <w:pPr>
        <w:spacing w:before="120" w:after="120" w:line="240" w:lineRule="auto"/>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r w:rsidR="00E1144D">
        <w:rPr>
          <w:rFonts w:asciiTheme="minorHAnsi" w:hAnsiTheme="minorHAnsi"/>
          <w:sz w:val="22"/>
          <w:szCs w:val="22"/>
        </w:rPr>
        <w:t xml:space="preserve">. </w:t>
      </w:r>
      <w:r w:rsidR="00E1144D">
        <w:rPr>
          <w:rFonts w:asciiTheme="minorHAnsi" w:hAnsiTheme="minorHAnsi" w:cstheme="minorHAnsi"/>
          <w:sz w:val="22"/>
          <w:szCs w:val="22"/>
        </w:rPr>
        <w:t>A</w:t>
      </w:r>
      <w:r w:rsidR="00E1144D"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ins w:id="284" w:author="Autor">
        <w:r w:rsidR="00927508" w:rsidRPr="000420F7">
          <w:rPr>
            <w:rFonts w:asciiTheme="minorHAnsi" w:hAnsiTheme="minorHAnsi" w:cstheme="minorHAnsi"/>
            <w:sz w:val="22"/>
            <w:szCs w:val="22"/>
          </w:rPr>
          <w:t>zákona č. 128/2020 Z. z., ktorým sa mení zákon o príspevku z EŠIF</w:t>
        </w:r>
      </w:ins>
      <w:del w:id="285" w:author="Autor">
        <w:r w:rsidR="00E1144D" w:rsidRPr="00825667" w:rsidDel="00927508">
          <w:rPr>
            <w:rFonts w:asciiTheme="minorHAnsi" w:hAnsiTheme="minorHAnsi" w:cstheme="minorHAnsi"/>
            <w:sz w:val="22"/>
            <w:szCs w:val="22"/>
          </w:rPr>
          <w:delText>novely zákona o príspevku z</w:delText>
        </w:r>
        <w:r w:rsidR="00534598" w:rsidDel="00927508">
          <w:rPr>
            <w:rFonts w:asciiTheme="minorHAnsi" w:hAnsiTheme="minorHAnsi" w:cstheme="minorHAnsi"/>
            <w:sz w:val="22"/>
            <w:szCs w:val="22"/>
          </w:rPr>
          <w:delText> </w:delText>
        </w:r>
        <w:r w:rsidR="00E1144D" w:rsidRPr="00825667" w:rsidDel="00927508">
          <w:rPr>
            <w:rFonts w:asciiTheme="minorHAnsi" w:hAnsiTheme="minorHAnsi" w:cstheme="minorHAnsi"/>
            <w:sz w:val="22"/>
            <w:szCs w:val="22"/>
          </w:rPr>
          <w:delText>EŠIF č. 128/2020 Z. z.</w:delText>
        </w:r>
      </w:del>
      <w:r w:rsidR="00E1144D" w:rsidRPr="00825667">
        <w:rPr>
          <w:rFonts w:asciiTheme="minorHAnsi" w:hAnsiTheme="minorHAnsi" w:cstheme="minorHAnsi"/>
          <w:sz w:val="22"/>
          <w:szCs w:val="22"/>
        </w:rPr>
        <w:t>, t. j. do 22.6.2020 vrátane</w:t>
      </w:r>
      <w:r w:rsidR="00E1144D">
        <w:rPr>
          <w:rFonts w:asciiTheme="minorHAnsi" w:hAnsiTheme="minorHAnsi" w:cs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späťvzatí – žiadateľ je oprávnený do rozhodnutia o odvolaní vziať podané odvolanie písomne späť. Ak po späťvzatí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lastRenderedPageBreak/>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w:t>
      </w:r>
      <w:r w:rsidR="00534598">
        <w:rPr>
          <w:rFonts w:asciiTheme="minorHAnsi" w:hAnsiTheme="minorHAnsi"/>
        </w:rPr>
        <w:t> </w:t>
      </w:r>
      <w:r w:rsidRPr="004A6A07">
        <w:rPr>
          <w:rFonts w:asciiTheme="minorHAnsi" w:hAnsiTheme="minorHAnsi"/>
        </w:rPr>
        <w:t>odvolacom konaní postupuje nasledovne:</w:t>
      </w:r>
    </w:p>
    <w:p w:rsidR="00712E94"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w:t>
      </w:r>
      <w:r w:rsidR="00712E94">
        <w:rPr>
          <w:rFonts w:asciiTheme="minorHAnsi" w:hAnsiTheme="minorHAnsi"/>
          <w:sz w:val="22"/>
          <w:szCs w:val="22"/>
        </w:rPr>
        <w:t> </w:t>
      </w:r>
      <w:r w:rsidRPr="009A25FF">
        <w:rPr>
          <w:rFonts w:asciiTheme="minorHAnsi" w:hAnsiTheme="minorHAnsi"/>
          <w:sz w:val="22"/>
          <w:szCs w:val="22"/>
        </w:rPr>
        <w:t>prípade</w:t>
      </w:r>
    </w:p>
    <w:p w:rsidR="008A3A69"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9A25FF">
        <w:rPr>
          <w:rFonts w:asciiTheme="minorHAnsi" w:hAnsiTheme="minorHAnsi"/>
          <w:sz w:val="22"/>
          <w:szCs w:val="22"/>
        </w:rPr>
        <w:t>späťvzatia odvolania zo strany žiadateľa. Žiadateľ je oprávnený podané odvolanie vziať späť a to až</w:t>
      </w:r>
      <w:r w:rsidRPr="00962511">
        <w:rPr>
          <w:rFonts w:asciiTheme="minorHAnsi" w:hAnsiTheme="minorHAnsi"/>
          <w:sz w:val="22"/>
          <w:szCs w:val="22"/>
        </w:rPr>
        <w:t xml:space="preserve"> do ukončenia odvolacieho konania. Po späťvzatí odvolania nie je žiadateľ oprávnený podať znova odvolanie. Oznámenie o späťvzatí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Za deň späťvzatia odvolania sa považuje deň keď bolo oznámenie o späťvzatí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rozhodne o zastavení konania ku dňu doručenia späťvzatia odvolania</w:t>
      </w:r>
      <w:r w:rsidR="00712E94">
        <w:rPr>
          <w:rFonts w:asciiTheme="minorHAnsi" w:hAnsiTheme="minorHAnsi"/>
          <w:sz w:val="22"/>
          <w:szCs w:val="22"/>
        </w:rPr>
        <w:t>;</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w:t>
      </w:r>
      <w:r>
        <w:rPr>
          <w:rFonts w:asciiTheme="minorHAnsi" w:hAnsiTheme="minorHAnsi"/>
          <w:sz w:val="22"/>
          <w:szCs w:val="22"/>
        </w:rPr>
        <w:t xml:space="preserve">OP TP </w:t>
      </w:r>
      <w:r w:rsidRPr="00712E94">
        <w:rPr>
          <w:rFonts w:asciiTheme="minorHAnsi" w:hAnsiTheme="minorHAnsi"/>
          <w:sz w:val="22"/>
          <w:szCs w:val="22"/>
        </w:rPr>
        <w:t>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ins w:id="286" w:author="Autor">
        <w:r w:rsidR="00927508">
          <w:rPr>
            <w:rFonts w:asciiTheme="minorHAnsi" w:hAnsiTheme="minorHAnsi"/>
            <w:sz w:val="22"/>
            <w:szCs w:val="22"/>
          </w:rPr>
          <w:t xml:space="preserve"> </w:t>
        </w:r>
        <w:r w:rsidR="00927508">
          <w:rPr>
            <w:rFonts w:asciiTheme="minorHAnsi" w:hAnsiTheme="minorHAnsi" w:cstheme="minorHAnsi"/>
            <w:sz w:val="22"/>
            <w:szCs w:val="22"/>
            <w:lang w:eastAsia="en-US"/>
          </w:rPr>
          <w:t>zákona o príspevku z EŠIF</w:t>
        </w:r>
      </w:ins>
      <w:r w:rsidRPr="00712E94">
        <w:rPr>
          <w:rFonts w:asciiTheme="minorHAnsi" w:hAnsiTheme="minorHAnsi"/>
          <w:sz w:val="22"/>
          <w:szCs w:val="22"/>
        </w:rPr>
        <w:t xml:space="preserve">. V tomto prípade je osobitne dôležité, aby bolo rozhodnutie poskytovateľa o odmietnutí, resp. o zastavení konania riadne odôvodnené na základe riadnych dôkazov; </w:t>
      </w:r>
    </w:p>
    <w:p w:rsidR="00712E94" w:rsidRDefault="00712E94" w:rsidP="00DE4518">
      <w:pPr>
        <w:pStyle w:val="Odsekzoznamu"/>
        <w:numPr>
          <w:ilvl w:val="1"/>
          <w:numId w:val="17"/>
        </w:numPr>
        <w:tabs>
          <w:tab w:val="left" w:pos="900"/>
        </w:tabs>
        <w:spacing w:before="120" w:after="120"/>
        <w:ind w:right="-18"/>
        <w:jc w:val="both"/>
        <w:rPr>
          <w:ins w:id="287" w:author="Autor"/>
          <w:rFonts w:asciiTheme="minorHAnsi" w:hAnsiTheme="minorHAnsi"/>
          <w:sz w:val="22"/>
          <w:szCs w:val="22"/>
        </w:rPr>
      </w:pPr>
      <w:r w:rsidRPr="00712E94">
        <w:rPr>
          <w:rFonts w:asciiTheme="minorHAnsi" w:hAnsiTheme="minorHAnsi"/>
          <w:sz w:val="22"/>
          <w:szCs w:val="22"/>
        </w:rPr>
        <w:t>ak sú pochybnosti o pravdivosti alebo úplnosti odvolania a žiadateľ tieto pochybnosti neodstránil v určenej lehote</w:t>
      </w:r>
      <w:ins w:id="288" w:author="Autor">
        <w:r w:rsidR="00927508">
          <w:rPr>
            <w:rFonts w:asciiTheme="minorHAnsi" w:hAnsiTheme="minorHAnsi"/>
            <w:sz w:val="22"/>
            <w:szCs w:val="22"/>
          </w:rPr>
          <w:t xml:space="preserve">, </w:t>
        </w:r>
        <w:r w:rsidR="00927508" w:rsidRPr="007D736A">
          <w:rPr>
            <w:rFonts w:asciiTheme="minorHAnsi" w:hAnsiTheme="minorHAnsi"/>
            <w:sz w:val="22"/>
            <w:szCs w:val="22"/>
            <w:lang w:eastAsia="en-US"/>
          </w:rPr>
          <w:t>pričom nebol dôvod na odmietnutie odvolania podľa §</w:t>
        </w:r>
        <w:r w:rsidR="00927508">
          <w:rPr>
            <w:rFonts w:asciiTheme="minorHAnsi" w:hAnsiTheme="minorHAnsi"/>
            <w:sz w:val="22"/>
            <w:szCs w:val="22"/>
            <w:lang w:eastAsia="en-US"/>
          </w:rPr>
          <w:t> </w:t>
        </w:r>
        <w:r w:rsidR="00927508" w:rsidRPr="007D736A">
          <w:rPr>
            <w:rFonts w:asciiTheme="minorHAnsi" w:hAnsiTheme="minorHAnsi"/>
            <w:sz w:val="22"/>
            <w:szCs w:val="22"/>
            <w:lang w:eastAsia="en-US"/>
          </w:rPr>
          <w:t>22 ods. 8 zákona o príspevku z</w:t>
        </w:r>
        <w:r w:rsidR="00927508">
          <w:rPr>
            <w:rFonts w:asciiTheme="minorHAnsi" w:hAnsiTheme="minorHAnsi"/>
            <w:sz w:val="22"/>
            <w:szCs w:val="22"/>
            <w:lang w:eastAsia="en-US"/>
          </w:rPr>
          <w:t> </w:t>
        </w:r>
        <w:r w:rsidR="00927508" w:rsidRPr="007D736A">
          <w:rPr>
            <w:rFonts w:asciiTheme="minorHAnsi" w:hAnsiTheme="minorHAnsi"/>
            <w:sz w:val="22"/>
            <w:szCs w:val="22"/>
            <w:lang w:eastAsia="en-US"/>
          </w:rPr>
          <w:t>EŠIF</w:t>
        </w:r>
      </w:ins>
      <w:r w:rsidRPr="00712E94">
        <w:rPr>
          <w:rFonts w:asciiTheme="minorHAnsi" w:hAnsiTheme="minorHAnsi"/>
          <w:sz w:val="22"/>
          <w:szCs w:val="22"/>
        </w:rPr>
        <w:t>. Pre uplatnenie tohto dôvodu zastavenia odvolacieho konania v zásade platia tie isté pravidlá, ako pre zastavenie konania o žiadosti (t. j. prvostupňového konania). Aj v tomto prípade platí, že meritórne rozhodnutie o</w:t>
      </w:r>
      <w:r w:rsidR="00534598">
        <w:rPr>
          <w:rFonts w:asciiTheme="minorHAnsi" w:hAnsiTheme="minorHAnsi"/>
          <w:sz w:val="22"/>
          <w:szCs w:val="22"/>
        </w:rPr>
        <w:t> </w:t>
      </w:r>
      <w:r w:rsidRPr="00712E94">
        <w:rPr>
          <w:rFonts w:asciiTheme="minorHAnsi" w:hAnsiTheme="minorHAnsi"/>
          <w:sz w:val="22"/>
          <w:szCs w:val="22"/>
        </w:rPr>
        <w:t>odvolaní podľa § 23 ods. 2 zákona o príspevku z EŠIF, prípadne procesné rozhodnutie podľa § 23 ods. 3 zákona o príspevku z EŠIF (podľa právneho stavu po 1.</w:t>
      </w:r>
      <w:r w:rsidR="00534598">
        <w:rPr>
          <w:rFonts w:asciiTheme="minorHAnsi" w:hAnsiTheme="minorHAnsi"/>
          <w:sz w:val="22"/>
          <w:szCs w:val="22"/>
        </w:rPr>
        <w:t> </w:t>
      </w:r>
      <w:r w:rsidRPr="00712E94">
        <w:rPr>
          <w:rFonts w:asciiTheme="minorHAnsi" w:hAnsi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w:t>
      </w:r>
      <w:r w:rsidR="00534598">
        <w:rPr>
          <w:rFonts w:asciiTheme="minorHAnsi" w:hAnsiTheme="minorHAnsi"/>
          <w:sz w:val="22"/>
          <w:szCs w:val="22"/>
        </w:rPr>
        <w:t> </w:t>
      </w:r>
      <w:r w:rsidRPr="00712E94">
        <w:rPr>
          <w:rFonts w:asciiTheme="minorHAnsi" w:hAnsiTheme="minorHAnsi"/>
          <w:sz w:val="22"/>
          <w:szCs w:val="22"/>
        </w:rPr>
        <w:t>teda nemohlo byť v rámci prípadného súdneho prieskumu označené za nezákonné.</w:t>
      </w:r>
    </w:p>
    <w:p w:rsidR="00927508" w:rsidRPr="00394227" w:rsidRDefault="00927508">
      <w:pPr>
        <w:pStyle w:val="Odsekzoznamu"/>
        <w:tabs>
          <w:tab w:val="left" w:pos="900"/>
        </w:tabs>
        <w:spacing w:before="120" w:after="120"/>
        <w:ind w:left="1637" w:right="-18"/>
        <w:jc w:val="both"/>
        <w:pPrChange w:id="289" w:author="Autor">
          <w:pPr>
            <w:pStyle w:val="Odsekzoznamu"/>
            <w:numPr>
              <w:ilvl w:val="1"/>
              <w:numId w:val="17"/>
            </w:numPr>
            <w:tabs>
              <w:tab w:val="left" w:pos="900"/>
            </w:tabs>
            <w:spacing w:before="120" w:after="120"/>
            <w:ind w:left="1637" w:right="-18" w:hanging="360"/>
            <w:jc w:val="both"/>
          </w:pPr>
        </w:pPrChange>
      </w:pP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w:t>
      </w:r>
      <w:r w:rsidR="00534598">
        <w:rPr>
          <w:rFonts w:asciiTheme="minorHAnsi" w:hAnsiTheme="minorHAnsi"/>
          <w:sz w:val="22"/>
          <w:szCs w:val="22"/>
        </w:rPr>
        <w:t> </w:t>
      </w:r>
      <w:r w:rsidRPr="00962511">
        <w:rPr>
          <w:rFonts w:asciiTheme="minorHAnsi" w:hAnsiTheme="minorHAnsi"/>
          <w:sz w:val="22"/>
          <w:szCs w:val="22"/>
        </w:rPr>
        <w:t xml:space="preserve">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w:t>
      </w:r>
      <w:r w:rsidRPr="00962511">
        <w:rPr>
          <w:rFonts w:asciiTheme="minorHAnsi" w:hAnsiTheme="minorHAnsi"/>
          <w:sz w:val="22"/>
          <w:szCs w:val="22"/>
        </w:rPr>
        <w:lastRenderedPageBreak/>
        <w:t>výdavkov a takáto výška nekorešponduje presne s výškou, ktorej sa žiadateľ domáhal v</w:t>
      </w:r>
      <w:r w:rsidR="00534598">
        <w:rPr>
          <w:rFonts w:asciiTheme="minorHAnsi" w:hAnsiTheme="minorHAnsi"/>
          <w:sz w:val="22"/>
          <w:szCs w:val="22"/>
        </w:rPr>
        <w:t> </w:t>
      </w:r>
      <w:r w:rsidRPr="00962511">
        <w:rPr>
          <w:rFonts w:asciiTheme="minorHAnsi" w:hAnsiTheme="minorHAnsi"/>
          <w:sz w:val="22"/>
          <w:szCs w:val="22"/>
        </w:rPr>
        <w:t xml:space="preserve">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ŽoNFP.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 xml:space="preserve">60 </w:t>
      </w:r>
      <w:ins w:id="290" w:author="Autor">
        <w:r w:rsidR="00F72208">
          <w:rPr>
            <w:rFonts w:asciiTheme="minorHAnsi" w:hAnsiTheme="minorHAnsi"/>
            <w:b/>
            <w:sz w:val="22"/>
            <w:szCs w:val="22"/>
            <w:u w:val="single"/>
          </w:rPr>
          <w:t xml:space="preserve">pracovných </w:t>
        </w:r>
      </w:ins>
      <w:r w:rsidRPr="00962511">
        <w:rPr>
          <w:rFonts w:asciiTheme="minorHAnsi" w:hAnsiTheme="minorHAnsi"/>
          <w:b/>
          <w:sz w:val="22"/>
          <w:szCs w:val="22"/>
          <w:u w:val="single"/>
        </w:rPr>
        <w:t>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w:t>
      </w:r>
      <w:r w:rsidR="00534598">
        <w:rPr>
          <w:rFonts w:asciiTheme="minorHAnsi" w:hAnsiTheme="minorHAnsi"/>
          <w:sz w:val="22"/>
          <w:szCs w:val="22"/>
        </w:rPr>
        <w:t> </w:t>
      </w:r>
      <w:r w:rsidRPr="00962511">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227424"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227424">
        <w:rPr>
          <w:rFonts w:asciiTheme="minorHAnsi" w:hAnsiTheme="minorHAnsi"/>
          <w:b/>
          <w:sz w:val="22"/>
          <w:szCs w:val="22"/>
        </w:rPr>
        <w:t>Napa</w:t>
      </w:r>
      <w:r w:rsidRPr="00036164">
        <w:rPr>
          <w:rFonts w:asciiTheme="minorHAnsi" w:hAnsiTheme="minorHAnsi"/>
          <w:b/>
          <w:sz w:val="22"/>
          <w:szCs w:val="22"/>
        </w:rPr>
        <w:t>dnuté rozhodnutie zmení</w:t>
      </w:r>
      <w:r w:rsidRPr="00C3609C">
        <w:rPr>
          <w:rFonts w:asciiTheme="minorHAnsi" w:hAnsiTheme="minorHAnsi"/>
          <w:sz w:val="22"/>
          <w:szCs w:val="22"/>
        </w:rPr>
        <w:t xml:space="preserve"> – </w:t>
      </w:r>
      <w:r w:rsidRPr="00DE4518">
        <w:rPr>
          <w:rFonts w:asciiTheme="minorHAnsi" w:hAnsiTheme="minorHAnsi"/>
          <w:sz w:val="22"/>
          <w:szCs w:val="22"/>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 xml:space="preserve">nia preukázalo, že pôvodné rozhodnutie bolo vydané v rozpore s podmienkami </w:t>
      </w:r>
      <w:r w:rsidRPr="00227424">
        <w:rPr>
          <w:rFonts w:asciiTheme="minorHAnsi" w:hAnsiTheme="minorHAnsi"/>
          <w:sz w:val="22"/>
          <w:szCs w:val="22"/>
        </w:rPr>
        <w:t>poskytnutia príspevku</w:t>
      </w:r>
      <w:r w:rsidR="00227424" w:rsidRPr="00DE4518">
        <w:rPr>
          <w:rFonts w:asciiTheme="minorHAnsi" w:hAnsiTheme="minorHAnsi" w:cstheme="minorHAnsi"/>
          <w:sz w:val="22"/>
          <w:szCs w:val="22"/>
        </w:rPr>
        <w:t xml:space="preserve"> a/alebo v rozpore so zákonom o príspevku z EŠIF z iných dôvodov</w:t>
      </w:r>
      <w:r w:rsidR="00E1144D">
        <w:rPr>
          <w:rFonts w:asciiTheme="minorHAnsi" w:hAnsiTheme="minorHAnsi"/>
          <w:sz w:val="22"/>
          <w:szCs w:val="22"/>
        </w:rPr>
        <w:t>.</w:t>
      </w:r>
    </w:p>
    <w:p w:rsidR="008A3A69" w:rsidRPr="007E27B7"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B53AB1">
        <w:rPr>
          <w:rFonts w:asciiTheme="minorHAnsi" w:hAnsiTheme="minorHAnsi"/>
          <w:b/>
          <w:sz w:val="22"/>
          <w:szCs w:val="22"/>
        </w:rPr>
        <w:t>Napadnuté rozhodnutie potvrdí</w:t>
      </w:r>
      <w:r w:rsidRPr="00DE4518">
        <w:rPr>
          <w:rFonts w:asciiTheme="minorHAnsi" w:hAnsiTheme="minorHAnsi"/>
          <w:b/>
          <w:sz w:val="22"/>
          <w:szCs w:val="22"/>
        </w:rPr>
        <w:t xml:space="preserve"> - </w:t>
      </w:r>
      <w:r w:rsidRPr="00227424">
        <w:rPr>
          <w:rFonts w:asciiTheme="minorHAnsi" w:hAnsiTheme="minorHAnsi"/>
          <w:sz w:val="22"/>
          <w:szCs w:val="22"/>
        </w:rPr>
        <w:t>ak sa v odvolacom konaní preukáže, že napadnuté rozhodnutie bolo vydané v súlade s podmienkami poskytnutia príspevku</w:t>
      </w:r>
      <w:r w:rsidR="00227424" w:rsidRPr="00DE4518">
        <w:rPr>
          <w:rFonts w:asciiTheme="minorHAnsi" w:hAnsiTheme="minorHAnsi"/>
          <w:sz w:val="22"/>
          <w:szCs w:val="22"/>
        </w:rPr>
        <w:t xml:space="preserve"> a so zákonom o príspevku z EŠIF</w:t>
      </w:r>
      <w:r w:rsidRPr="00227424">
        <w:rPr>
          <w:rFonts w:asciiTheme="minorHAnsi" w:hAnsiTheme="minorHAnsi"/>
          <w:sz w:val="22"/>
          <w:szCs w:val="22"/>
        </w:rPr>
        <w:t>, ŠO</w:t>
      </w:r>
      <w:r w:rsidRPr="00036164">
        <w:rPr>
          <w:rFonts w:asciiTheme="minorHAnsi" w:hAnsiTheme="minorHAnsi"/>
          <w:sz w:val="22"/>
          <w:szCs w:val="22"/>
        </w:rPr>
        <w:t xml:space="preserve"> rozhodnutie potvrdí </w:t>
      </w:r>
      <w:r w:rsidR="00227424">
        <w:rPr>
          <w:rFonts w:asciiTheme="minorHAnsi" w:hAnsiTheme="minorHAnsi"/>
          <w:sz w:val="22"/>
          <w:szCs w:val="22"/>
        </w:rPr>
        <w:t xml:space="preserve">a to </w:t>
      </w:r>
      <w:r w:rsidRPr="00036164">
        <w:rPr>
          <w:rFonts w:asciiTheme="minorHAnsi" w:hAnsiTheme="minorHAnsi"/>
          <w:sz w:val="22"/>
          <w:szCs w:val="22"/>
        </w:rPr>
        <w:t>formou rozhodnutia</w:t>
      </w:r>
      <w:r w:rsidR="00E1144D">
        <w:rPr>
          <w:rFonts w:asciiTheme="minorHAnsi" w:hAnsiTheme="minorHAnsi"/>
          <w:sz w:val="22"/>
          <w:szCs w:val="22"/>
        </w:rPr>
        <w:t>.</w:t>
      </w:r>
    </w:p>
    <w:p w:rsidR="00E1144D" w:rsidRDefault="00712E94"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DE4518">
        <w:rPr>
          <w:rFonts w:asciiTheme="minorHAnsi" w:hAnsiTheme="minorHAnsi"/>
          <w:b/>
          <w:sz w:val="22"/>
          <w:szCs w:val="22"/>
        </w:rPr>
        <w:t xml:space="preserve">Napadnuté rozhodnutie zruší a vráti vec na nové konanie a rozhodnutie – </w:t>
      </w:r>
      <w:r w:rsidRPr="00036164">
        <w:rPr>
          <w:rFonts w:asciiTheme="minorHAnsi" w:hAnsiTheme="minorHAnsi"/>
          <w:sz w:val="22"/>
          <w:szCs w:val="22"/>
        </w:rPr>
        <w:t xml:space="preserve">štatutárny orgán RO </w:t>
      </w:r>
      <w:r w:rsidR="000F6BBE">
        <w:rPr>
          <w:rFonts w:asciiTheme="minorHAnsi" w:hAnsiTheme="minorHAnsi"/>
          <w:sz w:val="22"/>
          <w:szCs w:val="22"/>
        </w:rPr>
        <w:t xml:space="preserve">OP TP </w:t>
      </w:r>
      <w:r w:rsidRPr="00036164">
        <w:rPr>
          <w:rFonts w:asciiTheme="minorHAnsi" w:hAnsiTheme="minorHAnsi"/>
          <w:sz w:val="22"/>
          <w:szCs w:val="22"/>
        </w:rPr>
        <w:t>rozhodnutie zruší a vec vráti RO</w:t>
      </w:r>
      <w:r w:rsidR="000F6BBE">
        <w:rPr>
          <w:rFonts w:asciiTheme="minorHAnsi" w:hAnsiTheme="minorHAnsi"/>
          <w:sz w:val="22"/>
          <w:szCs w:val="22"/>
        </w:rPr>
        <w:t xml:space="preserve"> OP TP</w:t>
      </w:r>
      <w:r w:rsidRPr="00036164">
        <w:rPr>
          <w:rFonts w:asciiTheme="minorHAnsi" w:hAnsiTheme="minorHAnsi"/>
          <w:sz w:val="22"/>
          <w:szCs w:val="22"/>
        </w:rPr>
        <w:t>, ktorý ho vydal, na nové konanie a rozhodnutie, ak zistenie skutkového stavu RO bolo nedostačujúce na riadne posúdenie veci, alebo pokiaľ je to vhodnejšie najmä z dôvodu rýchlosti a</w:t>
      </w:r>
      <w:r w:rsidR="00534598">
        <w:rPr>
          <w:rFonts w:asciiTheme="minorHAnsi" w:hAnsiTheme="minorHAnsi"/>
          <w:sz w:val="22"/>
          <w:szCs w:val="22"/>
        </w:rPr>
        <w:t> </w:t>
      </w:r>
      <w:r w:rsidRPr="00036164">
        <w:rPr>
          <w:rFonts w:asciiTheme="minorHAnsi" w:hAnsiTheme="minorHAnsi"/>
          <w:sz w:val="22"/>
          <w:szCs w:val="22"/>
        </w:rPr>
        <w:t xml:space="preserve">hospodárnosti konania. RO </w:t>
      </w:r>
      <w:r w:rsidR="000F6BBE">
        <w:rPr>
          <w:rFonts w:asciiTheme="minorHAnsi" w:hAnsiTheme="minorHAnsi"/>
          <w:sz w:val="22"/>
          <w:szCs w:val="22"/>
        </w:rPr>
        <w:t xml:space="preserve">OP TP </w:t>
      </w:r>
      <w:r w:rsidRPr="00036164">
        <w:rPr>
          <w:rFonts w:asciiTheme="minorHAnsi" w:hAnsiTheme="minorHAnsi"/>
          <w:sz w:val="22"/>
          <w:szCs w:val="22"/>
        </w:rPr>
        <w:t>je pritom viazaný právnym názorom štatutárneho orgánu poskytovateľa.</w:t>
      </w:r>
    </w:p>
    <w:p w:rsidR="00E1144D" w:rsidRPr="00B80F68" w:rsidRDefault="00E1144D"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B80F68">
        <w:rPr>
          <w:rFonts w:asciiTheme="minorHAnsi" w:hAnsiTheme="minorHAnsi" w:cstheme="minorHAnsi"/>
          <w:b/>
          <w:sz w:val="22"/>
          <w:szCs w:val="22"/>
        </w:rPr>
        <w:t>Vydá rozhodnutie o zastavení odvolacieho konania</w:t>
      </w:r>
      <w:r w:rsidRPr="00B80F6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del w:id="291" w:author="Autor">
        <w:r w:rsidRPr="00B80F68" w:rsidDel="00F72208">
          <w:rPr>
            <w:rFonts w:asciiTheme="minorHAnsi" w:hAnsiTheme="minorHAnsi" w:cstheme="minorHAnsi"/>
            <w:sz w:val="22"/>
            <w:szCs w:val="22"/>
          </w:rPr>
          <w:delText xml:space="preserve">– </w:delText>
        </w:r>
      </w:del>
      <w:ins w:id="292" w:author="Autor">
        <w:r w:rsidR="00F72208">
          <w:rPr>
            <w:rFonts w:asciiTheme="minorHAnsi" w:hAnsiTheme="minorHAnsi" w:cstheme="minorHAnsi"/>
            <w:sz w:val="22"/>
            <w:szCs w:val="22"/>
          </w:rPr>
          <w:t>až</w:t>
        </w:r>
        <w:r w:rsidR="00F72208" w:rsidRPr="00B80F68">
          <w:rPr>
            <w:rFonts w:asciiTheme="minorHAnsi" w:hAnsiTheme="minorHAnsi" w:cstheme="minorHAnsi"/>
            <w:sz w:val="22"/>
            <w:szCs w:val="22"/>
          </w:rPr>
          <w:t xml:space="preserve"> </w:t>
        </w:r>
      </w:ins>
      <w:r w:rsidRPr="00B80F6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rsidR="00E1144D" w:rsidRPr="007E27B7" w:rsidRDefault="00E1144D" w:rsidP="00E1144D">
      <w:pPr>
        <w:pStyle w:val="Odsekzoznamu"/>
        <w:tabs>
          <w:tab w:val="left" w:pos="900"/>
        </w:tabs>
        <w:spacing w:before="120" w:after="120"/>
        <w:ind w:left="1608" w:right="-18"/>
        <w:jc w:val="both"/>
        <w:rPr>
          <w:rFonts w:asciiTheme="minorHAnsi" w:hAnsiTheme="minorHAnsi"/>
          <w:sz w:val="22"/>
          <w:szCs w:val="22"/>
        </w:rPr>
      </w:pPr>
    </w:p>
    <w:p w:rsidR="00E1144D" w:rsidRDefault="008A3A69" w:rsidP="00E1144D">
      <w:pPr>
        <w:spacing w:before="120" w:after="120" w:line="240" w:lineRule="auto"/>
        <w:ind w:firstLine="360"/>
        <w:jc w:val="both"/>
        <w:rPr>
          <w:rFonts w:asciiTheme="minorHAnsi" w:hAnsiTheme="minorHAnsi" w:cstheme="minorHAnsi"/>
        </w:rPr>
      </w:pPr>
      <w:r w:rsidRPr="004A6A07">
        <w:rPr>
          <w:rFonts w:asciiTheme="minorHAnsi" w:hAnsiTheme="minorHAnsi"/>
        </w:rPr>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r w:rsidR="00E1144D">
        <w:rPr>
          <w:rFonts w:asciiTheme="minorHAnsi" w:hAnsiTheme="minorHAnsi"/>
        </w:rPr>
        <w:t xml:space="preserve"> </w:t>
      </w:r>
      <w:r w:rsidR="00E1144D" w:rsidRPr="0063386F">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63386F">
        <w:rPr>
          <w:rFonts w:asciiTheme="minorHAnsi" w:hAnsiTheme="minorHAnsi" w:cstheme="minorHAnsi"/>
        </w:rPr>
        <w:t xml:space="preserve"> je oprávnený rozhodnúť najneskôr do jedného mesiaca odo dňa nadobudnutia účinnosti </w:t>
      </w:r>
      <w:ins w:id="293" w:author="Autor">
        <w:r w:rsidR="00141E98" w:rsidRPr="000420F7">
          <w:rPr>
            <w:rFonts w:asciiTheme="minorHAnsi" w:hAnsiTheme="minorHAnsi" w:cstheme="minorHAnsi"/>
          </w:rPr>
          <w:t>zákona č. 128/2020 Z. z., ktorým sa mení zákon o príspevku z EŠIF</w:t>
        </w:r>
      </w:ins>
      <w:del w:id="294" w:author="Autor">
        <w:r w:rsidR="00E1144D" w:rsidRPr="0063386F" w:rsidDel="00141E98">
          <w:rPr>
            <w:rFonts w:asciiTheme="minorHAnsi" w:hAnsiTheme="minorHAnsi" w:cstheme="minorHAnsi"/>
          </w:rPr>
          <w:delText>novely zákona o príspevku z EŠIF č.</w:delText>
        </w:r>
        <w:r w:rsidR="00534598" w:rsidDel="00141E98">
          <w:rPr>
            <w:rFonts w:asciiTheme="minorHAnsi" w:hAnsiTheme="minorHAnsi" w:cstheme="minorHAnsi"/>
          </w:rPr>
          <w:delText> </w:delText>
        </w:r>
        <w:r w:rsidR="00E1144D" w:rsidRPr="0063386F" w:rsidDel="00141E98">
          <w:rPr>
            <w:rFonts w:asciiTheme="minorHAnsi" w:hAnsiTheme="minorHAnsi" w:cstheme="minorHAnsi"/>
          </w:rPr>
          <w:delText>128/2020 Z. z.</w:delText>
        </w:r>
      </w:del>
      <w:r w:rsidR="00E1144D" w:rsidRPr="0063386F">
        <w:rPr>
          <w:rFonts w:asciiTheme="minorHAnsi" w:hAnsiTheme="minorHAnsi" w:cstheme="minorHAnsi"/>
        </w:rPr>
        <w:t>, t. j. do 22.6.2020 vrátane. V takom prípade sa uvedená lehota považuje za splnenú.</w:t>
      </w: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w:t>
      </w:r>
      <w:ins w:id="295" w:author="Autor">
        <w:r w:rsidR="00AF0387">
          <w:rPr>
            <w:rFonts w:asciiTheme="minorHAnsi" w:hAnsiTheme="minorHAnsi"/>
          </w:rPr>
          <w:t>p</w:t>
        </w:r>
      </w:ins>
      <w:del w:id="296" w:author="Autor">
        <w:r w:rsidRPr="004A6A07" w:rsidDel="00AF0387">
          <w:rPr>
            <w:rFonts w:asciiTheme="minorHAnsi" w:hAnsiTheme="minorHAnsi"/>
          </w:rPr>
          <w:delText>P</w:delText>
        </w:r>
      </w:del>
      <w:r w:rsidRPr="004A6A07">
        <w:rPr>
          <w:rFonts w:asciiTheme="minorHAnsi" w:hAnsiTheme="minorHAnsi"/>
        </w:rPr>
        <w:t xml:space="preserve">reskúmanie rozhodnutia mimo odvolacieho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Rozhodnutie o schválení ŽoNFP môže byť preskúmané do zaslania návrhu na uzavretie zmluvy</w:t>
      </w:r>
      <w:r w:rsidR="00C41B7F">
        <w:rPr>
          <w:rFonts w:asciiTheme="minorHAnsi" w:hAnsiTheme="minorHAnsi"/>
        </w:rPr>
        <w:t xml:space="preserve"> o NFP</w:t>
      </w:r>
      <w:r w:rsidRPr="004A6A07">
        <w:rPr>
          <w:rFonts w:asciiTheme="minorHAnsi" w:hAnsiTheme="minorHAnsi"/>
        </w:rPr>
        <w:t xml:space="preserve">. Konanie o preskúmaní rozhodnutia o neschválení mimo odvolacieho konania alebo rozhodnutia </w:t>
      </w:r>
      <w:r w:rsidRPr="004A6A07">
        <w:rPr>
          <w:rFonts w:asciiTheme="minorHAnsi" w:hAnsiTheme="minorHAnsi"/>
        </w:rPr>
        <w:lastRenderedPageBreak/>
        <w:t>o zastavení konania môže byť začaté najneskôr do dvoch rokov od nadobudnutia právoplatnosti rozhodnutia.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Žiadateľ je oprávnený dať podnet na preskúmanie rozhodnutia mimo odvolacieho konania s výnimkou podnetu voči rozhodnutiu vydanom v odvolacom konaní.</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t>Preskúmavané rozhodnutie zmení</w:t>
      </w:r>
      <w:r w:rsidRPr="00C3609C">
        <w:rPr>
          <w:rFonts w:asciiTheme="minorHAnsi" w:hAnsiTheme="minorHAnsi"/>
          <w:sz w:val="22"/>
          <w:szCs w:val="22"/>
        </w:rPr>
        <w:t xml:space="preserve"> – ak </w:t>
      </w:r>
      <w:r w:rsidR="00FA6FC8">
        <w:rPr>
          <w:rFonts w:asciiTheme="minorHAnsi" w:hAnsiTheme="minorHAnsi"/>
          <w:sz w:val="22"/>
          <w:szCs w:val="22"/>
        </w:rPr>
        <w:t xml:space="preserve">štatutárny orgán RO OP TP </w:t>
      </w:r>
      <w:r w:rsidRPr="00C3609C">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vého rozhodnutia, na ktorého náležitosti sa primerane aplikujú ustanovenia o</w:t>
      </w:r>
      <w:r w:rsidR="00FA6FC8">
        <w:rPr>
          <w:rFonts w:asciiTheme="minorHAnsi" w:hAnsiTheme="minorHAnsi"/>
          <w:sz w:val="22"/>
          <w:szCs w:val="22"/>
        </w:rPr>
        <w:t> </w:t>
      </w:r>
      <w:r w:rsidRPr="00962511">
        <w:rPr>
          <w:rFonts w:asciiTheme="minorHAnsi" w:hAnsiTheme="minorHAnsi"/>
          <w:sz w:val="22"/>
          <w:szCs w:val="22"/>
        </w:rPr>
        <w:t>náležitostiach rozhodnutia o schválení/neschválení ŽoNFP</w:t>
      </w:r>
      <w:ins w:id="297" w:author="Autor">
        <w:r w:rsidR="00AF0387">
          <w:rPr>
            <w:rFonts w:asciiTheme="minorHAnsi" w:hAnsiTheme="minorHAnsi"/>
            <w:sz w:val="22"/>
            <w:szCs w:val="22"/>
          </w:rPr>
          <w:t xml:space="preserve"> </w:t>
        </w:r>
        <w:r w:rsidR="00AF0387" w:rsidRPr="00C22A97">
          <w:rPr>
            <w:rFonts w:asciiTheme="minorHAnsi" w:hAnsiTheme="minorHAnsi" w:cstheme="minorHAnsi"/>
            <w:sz w:val="22"/>
            <w:szCs w:val="22"/>
          </w:rPr>
          <w:t>v zmysle zákona o príspevku z</w:t>
        </w:r>
        <w:r w:rsidR="00AF0387">
          <w:rPr>
            <w:rFonts w:asciiTheme="minorHAnsi" w:hAnsiTheme="minorHAnsi" w:cstheme="minorHAnsi"/>
            <w:sz w:val="22"/>
            <w:szCs w:val="22"/>
          </w:rPr>
          <w:t> </w:t>
        </w:r>
        <w:r w:rsidR="00AF0387" w:rsidRPr="00C22A97">
          <w:rPr>
            <w:rFonts w:asciiTheme="minorHAnsi" w:hAnsiTheme="minorHAnsi" w:cstheme="minorHAnsi"/>
            <w:sz w:val="22"/>
            <w:szCs w:val="22"/>
          </w:rPr>
          <w:t>EŠIF</w:t>
        </w:r>
      </w:ins>
      <w:r w:rsidRPr="00962511">
        <w:rPr>
          <w:rFonts w:asciiTheme="minorHAnsi" w:hAnsiTheme="minorHAnsi"/>
          <w:sz w:val="22"/>
          <w:szCs w:val="22"/>
        </w:rPr>
        <w:t>.</w:t>
      </w:r>
    </w:p>
    <w:p w:rsidR="002F6327" w:rsidRPr="00962511" w:rsidRDefault="00FA6FC8"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962511">
        <w:rPr>
          <w:rFonts w:asciiTheme="minorHAnsi" w:hAnsiTheme="minorHAnsi"/>
          <w:b/>
          <w:sz w:val="22"/>
          <w:szCs w:val="22"/>
        </w:rPr>
        <w:t>Preskúmava</w:t>
      </w:r>
      <w:r>
        <w:rPr>
          <w:rFonts w:asciiTheme="minorHAnsi" w:hAnsiTheme="minorHAnsi"/>
          <w:b/>
          <w:sz w:val="22"/>
          <w:szCs w:val="22"/>
        </w:rPr>
        <w:t>cie</w:t>
      </w:r>
      <w:r w:rsidRPr="00962511">
        <w:rPr>
          <w:rFonts w:asciiTheme="minorHAnsi" w:hAnsiTheme="minorHAnsi"/>
          <w:b/>
          <w:sz w:val="22"/>
          <w:szCs w:val="22"/>
        </w:rPr>
        <w:t xml:space="preserve"> </w:t>
      </w:r>
      <w:r w:rsidR="002F6327" w:rsidRPr="00962511">
        <w:rPr>
          <w:rFonts w:asciiTheme="minorHAnsi" w:hAnsiTheme="minorHAnsi"/>
          <w:b/>
          <w:sz w:val="22"/>
          <w:szCs w:val="22"/>
        </w:rPr>
        <w:t>konanie zastaví</w:t>
      </w:r>
      <w:r w:rsidR="002F6327" w:rsidRPr="00962511">
        <w:rPr>
          <w:rFonts w:asciiTheme="minorHAnsi" w:hAnsiTheme="minorHAnsi"/>
          <w:sz w:val="22"/>
          <w:szCs w:val="22"/>
        </w:rPr>
        <w:t xml:space="preserve"> - ak </w:t>
      </w:r>
      <w:r>
        <w:rPr>
          <w:rFonts w:asciiTheme="minorHAnsi" w:hAnsiTheme="minorHAnsi"/>
          <w:sz w:val="22"/>
          <w:szCs w:val="22"/>
        </w:rPr>
        <w:t>štatutárny orgán RO OP TP</w:t>
      </w:r>
      <w:r w:rsidR="002F6327" w:rsidRPr="00962511">
        <w:rPr>
          <w:rFonts w:asciiTheme="minorHAnsi" w:hAnsiTheme="minorHAnsi"/>
          <w:sz w:val="22"/>
          <w:szCs w:val="22"/>
        </w:rPr>
        <w:t xml:space="preserve"> preskúmaním rozhodnutia mimo odvolacieho konania zistí, že rozhodnutie nebolo vydané v rozpore so zákonom o</w:t>
      </w:r>
      <w:r>
        <w:rPr>
          <w:rFonts w:asciiTheme="minorHAnsi" w:hAnsiTheme="minorHAnsi"/>
          <w:sz w:val="22"/>
          <w:szCs w:val="22"/>
        </w:rPr>
        <w:t> </w:t>
      </w:r>
      <w:r w:rsidR="002F6327" w:rsidRPr="00962511">
        <w:rPr>
          <w:rFonts w:asciiTheme="minorHAnsi" w:hAnsiTheme="minorHAnsi"/>
          <w:sz w:val="22"/>
          <w:szCs w:val="22"/>
        </w:rPr>
        <w:t xml:space="preserve">príspevku z EŠIF, </w:t>
      </w:r>
      <w:r w:rsidR="00494525">
        <w:rPr>
          <w:rFonts w:asciiTheme="minorHAnsi" w:hAnsiTheme="minorHAnsi"/>
          <w:sz w:val="22"/>
          <w:szCs w:val="22"/>
        </w:rPr>
        <w:t>štatutárny orgán RO OP TP</w:t>
      </w:r>
      <w:r w:rsidR="00585402" w:rsidRPr="00962511">
        <w:rPr>
          <w:rFonts w:asciiTheme="minorHAnsi" w:hAnsiTheme="minorHAnsi"/>
          <w:sz w:val="22"/>
          <w:szCs w:val="22"/>
        </w:rPr>
        <w:t xml:space="preserve"> </w:t>
      </w:r>
      <w:r w:rsidRPr="00962511">
        <w:rPr>
          <w:rFonts w:asciiTheme="minorHAnsi" w:hAnsiTheme="minorHAnsi"/>
          <w:sz w:val="22"/>
          <w:szCs w:val="22"/>
        </w:rPr>
        <w:t>preskúmava</w:t>
      </w:r>
      <w:r>
        <w:rPr>
          <w:rFonts w:asciiTheme="minorHAnsi" w:hAnsiTheme="minorHAnsi"/>
          <w:sz w:val="22"/>
          <w:szCs w:val="22"/>
        </w:rPr>
        <w:t>cie</w:t>
      </w:r>
      <w:r w:rsidRPr="00962511">
        <w:rPr>
          <w:rFonts w:asciiTheme="minorHAnsi" w:hAnsiTheme="minorHAnsi"/>
          <w:sz w:val="22"/>
          <w:szCs w:val="22"/>
        </w:rPr>
        <w:t xml:space="preserve"> </w:t>
      </w:r>
      <w:r w:rsidR="002F6327" w:rsidRPr="00962511">
        <w:rPr>
          <w:rFonts w:asciiTheme="minorHAnsi" w:hAnsiTheme="minorHAnsi"/>
          <w:sz w:val="22"/>
          <w:szCs w:val="22"/>
        </w:rPr>
        <w:t>konanie zastaví</w:t>
      </w:r>
      <w:r>
        <w:rPr>
          <w:rFonts w:asciiTheme="minorHAnsi" w:hAnsiTheme="minorHAnsi"/>
          <w:sz w:val="22"/>
          <w:szCs w:val="22"/>
        </w:rPr>
        <w:t>. Zastavenie konania sa vykoná</w:t>
      </w:r>
      <w:r w:rsidR="002F6327" w:rsidRPr="00962511">
        <w:rPr>
          <w:rFonts w:asciiTheme="minorHAnsi" w:hAnsiTheme="minorHAnsi"/>
          <w:sz w:val="22"/>
          <w:szCs w:val="22"/>
        </w:rPr>
        <w:t xml:space="preserve"> rozhodnutím.</w:t>
      </w:r>
    </w:p>
    <w:p w:rsidR="002F6327" w:rsidRPr="004A6A07" w:rsidRDefault="002F6327" w:rsidP="000E6320">
      <w:pPr>
        <w:spacing w:before="120" w:after="120" w:line="240" w:lineRule="auto"/>
        <w:ind w:firstLine="540"/>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w:t>
      </w:r>
      <w:r w:rsidR="00534598">
        <w:rPr>
          <w:rFonts w:asciiTheme="minorHAnsi" w:hAnsiTheme="minorHAnsi"/>
        </w:rPr>
        <w:t> </w:t>
      </w:r>
      <w:r w:rsidRPr="004A6A07">
        <w:rPr>
          <w:rFonts w:asciiTheme="minorHAnsi" w:hAnsiTheme="minorHAnsi"/>
        </w:rPr>
        <w:t xml:space="preserve">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r w:rsidR="00E1144D">
        <w:rPr>
          <w:rFonts w:asciiTheme="minorHAnsi" w:hAnsiTheme="minorHAnsi"/>
        </w:rPr>
        <w:t xml:space="preserve"> </w:t>
      </w:r>
      <w:r w:rsidR="00E1144D" w:rsidRPr="00083C3A">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083C3A">
        <w:rPr>
          <w:rFonts w:asciiTheme="minorHAnsi" w:hAnsiTheme="minorHAnsi" w:cstheme="minorHAnsi"/>
        </w:rPr>
        <w:t xml:space="preserve"> je oprávnený rozhodnúť najneskôr do jedného mesiaca odo dňa nadobudnutia účinnosti </w:t>
      </w:r>
      <w:ins w:id="298" w:author="Autor">
        <w:r w:rsidR="00AF0387" w:rsidRPr="000420F7">
          <w:rPr>
            <w:rFonts w:asciiTheme="minorHAnsi" w:hAnsiTheme="minorHAnsi" w:cstheme="minorHAnsi"/>
          </w:rPr>
          <w:t>zákona č. 128/2020 Z. z., ktorým sa mení zákon o príspevku z EŠIF</w:t>
        </w:r>
      </w:ins>
      <w:del w:id="299" w:author="Autor">
        <w:r w:rsidR="00E1144D" w:rsidRPr="00083C3A" w:rsidDel="00AF0387">
          <w:rPr>
            <w:rFonts w:asciiTheme="minorHAnsi" w:hAnsiTheme="minorHAnsi" w:cstheme="minorHAnsi"/>
          </w:rPr>
          <w:delText>novely zákona o príspevku z EŠIF č. 128/2020 Z. z.</w:delText>
        </w:r>
      </w:del>
      <w:r w:rsidR="00E1144D" w:rsidRPr="00083C3A">
        <w:rPr>
          <w:rFonts w:asciiTheme="minorHAnsi" w:hAnsiTheme="minorHAnsi" w:cstheme="minorHAnsi"/>
        </w:rPr>
        <w:t>, t. j. do 22.6.2020 vrátane. V takom prípade sa uvedená lehota považuje za splnenú.</w:t>
      </w:r>
    </w:p>
    <w:p w:rsidR="002F6327" w:rsidRDefault="002F6327" w:rsidP="00BF0064">
      <w:pPr>
        <w:spacing w:before="120" w:after="120" w:line="240" w:lineRule="auto"/>
        <w:jc w:val="both"/>
        <w:rPr>
          <w:rFonts w:asciiTheme="minorHAnsi" w:hAnsiTheme="minorHAnsi"/>
        </w:rPr>
      </w:pPr>
      <w:r w:rsidRPr="004A6A07">
        <w:rPr>
          <w:rFonts w:asciiTheme="minorHAnsi" w:hAnsiTheme="minorHAnsi"/>
        </w:rPr>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0E6320" w:rsidRPr="004A6A07" w:rsidRDefault="000E6320" w:rsidP="00BF0064">
      <w:pPr>
        <w:spacing w:before="120" w:after="120" w:line="240" w:lineRule="auto"/>
        <w:jc w:val="both"/>
        <w:rPr>
          <w:rFonts w:asciiTheme="minorHAnsi" w:hAnsiTheme="minorHAnsi"/>
        </w:rPr>
      </w:pP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lastRenderedPageBreak/>
        <w:t xml:space="preserve">Na opravu rozhodnutia sa vzťahuje § 47 ods. 6 </w:t>
      </w:r>
      <w:ins w:id="300" w:author="Autor">
        <w:r w:rsidR="00B03473">
          <w:t>zákona č. 71/1967 Zb. o správnom konaní (správny poriadok) v znení neskorších predpisov</w:t>
        </w:r>
      </w:ins>
      <w:del w:id="301" w:author="Autor">
        <w:r w:rsidRPr="004A6A07" w:rsidDel="00B03473">
          <w:rPr>
            <w:rFonts w:asciiTheme="minorHAnsi" w:hAnsiTheme="minorHAnsi"/>
          </w:rPr>
          <w:delText>správneho poriadku</w:delText>
        </w:r>
      </w:del>
      <w:r w:rsidRPr="004A6A07">
        <w:rPr>
          <w:rFonts w:asciiTheme="minorHAnsi" w:hAnsiTheme="minorHAnsi"/>
        </w:rPr>
        <w:t>, t.j. chyby v písaní, v počítaní alebo iné zrejmé nesprávnosti sú opravené kedykoľvek aj bez návrhu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Default="00C3240E" w:rsidP="00BF0064">
      <w:pPr>
        <w:spacing w:before="120" w:after="120" w:line="240" w:lineRule="auto"/>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0E6320" w:rsidRDefault="000E6320" w:rsidP="00BF0064">
      <w:pPr>
        <w:spacing w:before="120" w:after="120" w:line="240" w:lineRule="auto"/>
        <w:jc w:val="both"/>
        <w:rPr>
          <w:rFonts w:asciiTheme="minorHAnsi" w:hAnsiTheme="minorHAnsi"/>
        </w:rPr>
      </w:pPr>
    </w:p>
    <w:p w:rsidR="00D50B2F" w:rsidRPr="000E6320" w:rsidRDefault="00D50B2F" w:rsidP="000E6320">
      <w:pPr>
        <w:pStyle w:val="Odsekzoznamu1"/>
        <w:spacing w:before="240" w:after="240" w:line="276" w:lineRule="auto"/>
        <w:ind w:left="792" w:hanging="366"/>
        <w:rPr>
          <w:rFonts w:asciiTheme="minorHAnsi" w:hAnsiTheme="minorHAnsi"/>
          <w:b/>
          <w:sz w:val="22"/>
          <w:szCs w:val="22"/>
          <w:u w:val="single"/>
        </w:rPr>
      </w:pPr>
      <w:r w:rsidRPr="000E6320">
        <w:rPr>
          <w:rFonts w:asciiTheme="minorHAnsi" w:hAnsiTheme="minorHAnsi"/>
          <w:b/>
          <w:sz w:val="22"/>
          <w:szCs w:val="22"/>
          <w:u w:val="single"/>
        </w:rPr>
        <w:t>Spôsob financovania</w:t>
      </w:r>
    </w:p>
    <w:p w:rsidR="00B65C11" w:rsidRPr="00B65C11" w:rsidRDefault="00B65C11" w:rsidP="00B65C11">
      <w:pPr>
        <w:spacing w:before="120" w:after="120"/>
        <w:jc w:val="both"/>
        <w:rPr>
          <w:rFonts w:asciiTheme="minorHAnsi" w:hAnsiTheme="minorHAnsi"/>
          <w:color w:val="000000"/>
        </w:rPr>
      </w:pPr>
      <w:r w:rsidRPr="00B65C11">
        <w:rPr>
          <w:rFonts w:asciiTheme="minorHAnsi" w:hAnsiTheme="minorHAnsi"/>
          <w:color w:val="000000"/>
        </w:rPr>
        <w:t>V rámci tohto vyzvania je určený spôsob financovania v súlade s platným Systémom finančného riadenia štrukturálnych fondov, Kohézneho fondu a Európskeho námorného</w:t>
      </w:r>
      <w:r w:rsidRPr="00B65C11">
        <w:rPr>
          <w:rFonts w:asciiTheme="minorHAnsi" w:hAnsiTheme="minorHAnsi"/>
          <w:color w:val="000000"/>
        </w:rPr>
        <w:br/>
        <w:t>a rybárskeho fondu na programové obdobie 2014 – 2020 (</w:t>
      </w:r>
      <w:hyperlink r:id="rId21" w:history="1">
        <w:r w:rsidRPr="00B65C11">
          <w:rPr>
            <w:rStyle w:val="Hypertextovprepojenie"/>
            <w:rFonts w:asciiTheme="minorHAnsi" w:hAnsiTheme="minorHAnsi"/>
          </w:rPr>
          <w:t>http://www.finance.gov.sk/Default.aspx?CatID=9348</w:t>
        </w:r>
      </w:hyperlink>
      <w:r w:rsidRPr="00B65C11">
        <w:rPr>
          <w:rFonts w:asciiTheme="minorHAnsi" w:hAnsiTheme="minorHAnsi"/>
          <w:color w:val="000000"/>
        </w:rPr>
        <w:t xml:space="preserve">). </w:t>
      </w:r>
    </w:p>
    <w:p w:rsidR="00D50B2F" w:rsidRPr="007F31BD" w:rsidRDefault="00D50B2F" w:rsidP="00D50B2F">
      <w:pPr>
        <w:pStyle w:val="Odsekzoznamu"/>
        <w:numPr>
          <w:ilvl w:val="0"/>
          <w:numId w:val="7"/>
        </w:numPr>
        <w:spacing w:before="120" w:after="120"/>
        <w:contextualSpacing w:val="0"/>
        <w:rPr>
          <w:rFonts w:asciiTheme="minorHAnsi" w:hAnsiTheme="minorHAnsi"/>
          <w:sz w:val="22"/>
          <w:szCs w:val="22"/>
        </w:rPr>
      </w:pP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r>
        <w:rPr>
          <w:rFonts w:asciiTheme="minorHAnsi" w:hAnsiTheme="minorHAnsi"/>
          <w:b/>
          <w:sz w:val="22"/>
          <w:szCs w:val="22"/>
        </w:rPr>
        <w:t>predfinancovania</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systém zálohových platieb</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predfinancovania a 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zálohových platieb a refundácie</w:t>
      </w:r>
    </w:p>
    <w:p w:rsidR="00B65C11" w:rsidRDefault="00D50B2F" w:rsidP="008A1CE5">
      <w:pPr>
        <w:pStyle w:val="Odsekzoznamu"/>
        <w:spacing w:before="120" w:after="120"/>
        <w:ind w:left="2832"/>
        <w:contextualSpacing w:val="0"/>
        <w:jc w:val="both"/>
        <w:rPr>
          <w:rFonts w:asciiTheme="minorHAnsi" w:hAnsiTheme="minorHAnsi"/>
        </w:rPr>
      </w:pPr>
      <w:r>
        <w:rPr>
          <w:rFonts w:asciiTheme="minorHAnsi" w:hAnsiTheme="minorHAnsi"/>
          <w:b/>
          <w:sz w:val="22"/>
          <w:szCs w:val="22"/>
        </w:rPr>
        <w:t xml:space="preserve">kombinácia systému predfinancovania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ienky, že sú jasne identifikované výdavky určené pre jednotlivé systémy financovania bez rizika vzájomného prelínania, t.j. výdavok, ktorý je deklarovaný v rámci systému predfinancovania</w:t>
      </w:r>
      <w:r>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D50B2F" w:rsidRPr="004641E9" w:rsidDel="00B03473" w:rsidRDefault="00B65C11" w:rsidP="000E6320">
      <w:pPr>
        <w:spacing w:before="120" w:after="120"/>
        <w:jc w:val="both"/>
        <w:rPr>
          <w:del w:id="302" w:author="Autor"/>
          <w:rFonts w:asciiTheme="minorHAnsi" w:hAnsiTheme="minorHAnsi"/>
          <w:color w:val="000000"/>
        </w:rPr>
      </w:pPr>
      <w:del w:id="303" w:author="Autor">
        <w:r w:rsidRPr="00B65C11" w:rsidDel="00B03473">
          <w:rPr>
            <w:rFonts w:asciiTheme="minorHAnsi" w:hAnsiTheme="minorHAnsi"/>
            <w:i/>
          </w:rPr>
          <w:delText xml:space="preserve"> </w:delText>
        </w:r>
        <w:r w:rsidR="00D50B2F" w:rsidRPr="00B65C11" w:rsidDel="00B03473">
          <w:rPr>
            <w:rFonts w:asciiTheme="minorHAnsi" w:hAnsiTheme="minorHAnsi"/>
            <w:i/>
          </w:rPr>
          <w:delText>(Žiadateľ nepreukazuje splnenie tejto podmienky poskytnutia príspevku prostredníctvom relevantnej časti formuláru ŽoNFP a taktiež nepredkladá ani samostatnú prílohu, ktorou deklaruje splnenie tejto podmienky poskytnutia príspevku).</w:delText>
        </w:r>
      </w:del>
    </w:p>
    <w:p w:rsidR="00D50B2F" w:rsidRDefault="00D50B2F" w:rsidP="00D50B2F">
      <w:pPr>
        <w:pStyle w:val="Odsekzoznamu"/>
        <w:numPr>
          <w:ilvl w:val="0"/>
          <w:numId w:val="7"/>
        </w:numPr>
        <w:spacing w:before="120" w:after="120"/>
        <w:contextualSpacing w:val="0"/>
        <w:rPr>
          <w:rFonts w:asciiTheme="minorHAnsi" w:hAnsiTheme="minorHAnsi"/>
          <w:sz w:val="22"/>
          <w:szCs w:val="22"/>
        </w:rPr>
      </w:pPr>
      <w:r w:rsidRPr="001A48D2">
        <w:rPr>
          <w:rFonts w:asciiTheme="minorHAnsi" w:hAnsiTheme="minorHAnsi"/>
          <w:sz w:val="22"/>
          <w:szCs w:val="22"/>
        </w:rPr>
        <w:t xml:space="preserve">forma poskytovaného príspevku: </w:t>
      </w:r>
      <w:r w:rsidRPr="001A48D2">
        <w:rPr>
          <w:rFonts w:asciiTheme="minorHAnsi" w:hAnsiTheme="minorHAnsi"/>
          <w:b/>
          <w:sz w:val="22"/>
          <w:szCs w:val="22"/>
        </w:rPr>
        <w:t>nenávratný finančný príspevok</w:t>
      </w:r>
      <w:r w:rsidRPr="001A48D2">
        <w:rPr>
          <w:rFonts w:asciiTheme="minorHAnsi" w:hAnsiTheme="minorHAnsi"/>
          <w:sz w:val="22"/>
          <w:szCs w:val="22"/>
        </w:rPr>
        <w:t>.</w:t>
      </w:r>
    </w:p>
    <w:p w:rsidR="00D50B2F" w:rsidRPr="004A6A07" w:rsidDel="00B03473" w:rsidRDefault="00D50B2F" w:rsidP="00D50B2F">
      <w:pPr>
        <w:spacing w:before="120" w:after="120" w:line="240" w:lineRule="auto"/>
        <w:jc w:val="both"/>
        <w:rPr>
          <w:del w:id="304" w:author="Autor"/>
          <w:rFonts w:asciiTheme="minorHAnsi" w:hAnsiTheme="minorHAnsi"/>
        </w:rPr>
      </w:pPr>
      <w:del w:id="305" w:author="Autor">
        <w:r w:rsidRPr="004A6A07" w:rsidDel="00B03473">
          <w:rPr>
            <w:rFonts w:asciiTheme="minorHAnsi" w:hAnsiTheme="minorHAnsi"/>
            <w:i/>
          </w:rPr>
          <w:delText>(Žiadateľ nepreukazuje splnenie tejto podmienky poskytnutia príspevku prostredníctvom relevantnej časti formuláru ŽoNFP a taktiež nepredkladá ani samostatnú prílohu, ktorou deklaruje splnenie tejto podmienky poskytnutia príspevku).</w:delText>
        </w:r>
      </w:del>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w:t>
      </w:r>
      <w:r w:rsidRPr="004A6A07">
        <w:rPr>
          <w:rFonts w:asciiTheme="minorHAnsi" w:hAnsiTheme="minorHAnsi"/>
        </w:rPr>
        <w:lastRenderedPageBreak/>
        <w:t xml:space="preserve">Nedosiahnutie plánovanej hodnoty takýchto merateľných ukazovateľov pri preukázaní daného externého vplyvu nemusí byť spojené s finančnou sankciou vo vzťahu k prijímateľovi. </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4A6A07">
        <w:rPr>
          <w:rFonts w:asciiTheme="minorHAnsi" w:hAnsiTheme="minorHAnsi"/>
          <w:b/>
        </w:rPr>
        <w:t>zahŕňa do analýzy rizík</w:t>
      </w:r>
      <w:r w:rsidRPr="004A6A07">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pri vypracovaní ŽoNFP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BF0064">
      <w:pPr>
        <w:spacing w:before="120" w:after="120" w:line="240" w:lineRule="auto"/>
        <w:jc w:val="both"/>
        <w:rPr>
          <w:rFonts w:asciiTheme="minorHAnsi" w:hAnsiTheme="minorHAnsi"/>
          <w:b/>
          <w:u w:val="single"/>
        </w:rPr>
      </w:pPr>
      <w:r w:rsidRPr="004A6A07">
        <w:rPr>
          <w:rFonts w:asciiTheme="minorHAnsi" w:hAnsiTheme="minorHAnsi"/>
        </w:rPr>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w:t>
      </w:r>
      <w:del w:id="306" w:author="Autor">
        <w:r w:rsidR="005B5471" w:rsidDel="0087291A">
          <w:delText xml:space="preserve">(ďalej aj „HP RMŽaND“) </w:delText>
        </w:r>
      </w:del>
      <w:r w:rsidRPr="004A6A07">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r w:rsidR="00222202" w:rsidRPr="004A6A07">
        <w:rPr>
          <w:rFonts w:asciiTheme="minorHAnsi" w:hAnsiTheme="minorHAnsi"/>
        </w:rPr>
        <w:t xml:space="preserve">RMŽaND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w:t>
      </w:r>
      <w:r w:rsidRPr="004A6A07">
        <w:rPr>
          <w:rFonts w:asciiTheme="minorHAnsi" w:hAnsiTheme="minorHAnsi"/>
        </w:rPr>
        <w:lastRenderedPageBreak/>
        <w:t xml:space="preserve">vytvorenie mimoriadnych podmienok prístupnosti (napr. prístupnosť informácií, bezbariérové architektonické prostredie). </w:t>
      </w:r>
    </w:p>
    <w:p w:rsidR="001F7C53" w:rsidRPr="004A6A07" w:rsidRDefault="00003779" w:rsidP="00BF0064">
      <w:pPr>
        <w:spacing w:before="120" w:after="120" w:line="240" w:lineRule="auto"/>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RMŽaND</w:t>
      </w:r>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BF0064">
      <w:pPr>
        <w:spacing w:before="120" w:after="120" w:line="240" w:lineRule="auto"/>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Default="00B822E1" w:rsidP="00BF0064">
      <w:pPr>
        <w:spacing w:before="120" w:after="120" w:line="240" w:lineRule="auto"/>
        <w:jc w:val="both"/>
        <w:rPr>
          <w:ins w:id="307" w:author="Auto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RMŽaND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87291A" w:rsidRPr="004A6A07" w:rsidRDefault="0087291A" w:rsidP="00BF0064">
      <w:pPr>
        <w:spacing w:before="120" w:after="120" w:line="240" w:lineRule="auto"/>
        <w:jc w:val="both"/>
        <w:rPr>
          <w:rFonts w:asciiTheme="minorHAnsi" w:hAnsiTheme="minorHAnsi"/>
        </w:rPr>
      </w:pPr>
      <w:ins w:id="308" w:author="Auto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r>
          <w:fldChar w:fldCharType="begin"/>
        </w:r>
        <w:r>
          <w:instrText xml:space="preserve"> HYPERLINK "http://www.gender.gov.sk" </w:instrText>
        </w:r>
        <w:r>
          <w:fldChar w:fldCharType="separate"/>
        </w:r>
        <w:r w:rsidRPr="009B12B9">
          <w:rPr>
            <w:rStyle w:val="Hypertextovprepojenie"/>
            <w:rFonts w:asciiTheme="minorHAnsi" w:hAnsiTheme="minorHAnsi" w:cstheme="minorHAnsi"/>
          </w:rPr>
          <w:t>www.gender.gov.sk</w:t>
        </w:r>
        <w:r>
          <w:rPr>
            <w:rStyle w:val="Hypertextovprepojenie"/>
            <w:rFonts w:asciiTheme="minorHAnsi" w:hAnsiTheme="minorHAnsi" w:cstheme="minorHAnsi"/>
          </w:rPr>
          <w:fldChar w:fldCharType="end"/>
        </w:r>
        <w:r>
          <w:rPr>
            <w:rFonts w:asciiTheme="minorHAnsi" w:hAnsiTheme="minorHAnsi" w:cstheme="minorHAnsi"/>
          </w:rPr>
          <w:t xml:space="preserve"> a </w:t>
        </w:r>
        <w:r>
          <w:fldChar w:fldCharType="begin"/>
        </w:r>
        <w:r>
          <w:instrText xml:space="preserve"> HYPERLINK "http://www.diskriminacia.gov.sk" </w:instrText>
        </w:r>
        <w:r>
          <w:fldChar w:fldCharType="separate"/>
        </w:r>
        <w:r w:rsidRPr="009B12B9">
          <w:rPr>
            <w:rStyle w:val="Hypertextovprepojenie"/>
            <w:rFonts w:asciiTheme="minorHAnsi" w:hAnsiTheme="minorHAnsi" w:cstheme="minorHAnsi"/>
          </w:rPr>
          <w:t>http://www.diskriminacia.gov.sk</w:t>
        </w:r>
        <w:r>
          <w:rPr>
            <w:rStyle w:val="Hypertextovprepojenie"/>
            <w:rFonts w:asciiTheme="minorHAnsi" w:hAnsiTheme="minorHAnsi" w:cstheme="minorHAnsi"/>
          </w:rPr>
          <w:fldChar w:fldCharType="end"/>
        </w:r>
        <w:r>
          <w:rPr>
            <w:rFonts w:asciiTheme="minorHAnsi" w:hAnsiTheme="minorHAnsi" w:cstheme="minorHAnsi"/>
          </w:rPr>
          <w:t>.</w:t>
        </w:r>
      </w:ins>
    </w:p>
    <w:p w:rsidR="00F51B13" w:rsidRPr="004A6A07" w:rsidRDefault="00457927" w:rsidP="00BF0064">
      <w:pPr>
        <w:spacing w:before="120" w:after="120" w:line="240" w:lineRule="auto"/>
        <w:jc w:val="both"/>
        <w:rPr>
          <w:rFonts w:asciiTheme="minorHAnsi" w:hAnsiTheme="minorHAnsi"/>
        </w:rPr>
      </w:pPr>
      <w:r w:rsidRPr="004A6A07">
        <w:rPr>
          <w:rFonts w:asciiTheme="minorHAnsi" w:hAnsiTheme="minorHAnsi"/>
        </w:rPr>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RMŽaND </w:t>
      </w:r>
      <w:ins w:id="309" w:author="Autor">
        <w:r w:rsidR="0087291A" w:rsidRPr="00230311">
          <w:rPr>
            <w:rFonts w:asciiTheme="minorHAnsi" w:hAnsiTheme="minorHAnsi" w:cstheme="minorHAnsi"/>
          </w:rPr>
          <w:t>(príloha k vyzvaniu – Zoznam povinných merateľných ukazovateľov) a sú uvedené v Prílohe č. 2 zmluvy o poskytnutí NFP</w:t>
        </w:r>
      </w:ins>
      <w:del w:id="310" w:author="Autor">
        <w:r w:rsidRPr="004A6A07" w:rsidDel="0087291A">
          <w:rPr>
            <w:rFonts w:asciiTheme="minorHAnsi" w:hAnsiTheme="minorHAnsi"/>
          </w:rPr>
          <w:delText>v prípade, ak budú vyžadované a uvedené v Prílohe č. 2 Zmluvy o poskytnutí NFP</w:delText>
        </w:r>
      </w:del>
      <w:r w:rsidR="00836039" w:rsidRPr="004A6A07">
        <w:rPr>
          <w:rFonts w:asciiTheme="minorHAnsi" w:hAnsiTheme="minorHAnsi"/>
        </w:rPr>
        <w:t>.</w:t>
      </w:r>
      <w:r w:rsidR="00A64129" w:rsidRPr="004A6A07">
        <w:rPr>
          <w:rFonts w:asciiTheme="minorHAnsi" w:hAnsiTheme="minorHAnsi"/>
        </w:rPr>
        <w:t xml:space="preserve"> </w:t>
      </w:r>
    </w:p>
    <w:p w:rsidR="00836039" w:rsidRDefault="00A64129" w:rsidP="00BF0064">
      <w:pPr>
        <w:spacing w:before="120" w:after="120" w:line="240" w:lineRule="auto"/>
        <w:jc w:val="both"/>
        <w:rPr>
          <w:rFonts w:asciiTheme="minorHAnsi" w:hAnsiTheme="minorHAnsi"/>
          <w:b/>
        </w:rPr>
      </w:pPr>
      <w:r w:rsidRPr="004A6A07">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poskytnutí NFP.</w:t>
      </w: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Príprava zmluvy o NFP</w:t>
      </w:r>
      <w:r w:rsidR="009D089F">
        <w:rPr>
          <w:rFonts w:asciiTheme="minorHAnsi" w:hAnsiTheme="minorHAnsi"/>
          <w:b/>
          <w:u w:val="single"/>
        </w:rPr>
        <w:t>/rozhodnutia o schválení ŽoNFP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V zmysle  §  25  ods.  1 zákona o príspevku  z EŠIF sa príspevok  poskytuje prijímateľovi  na základe a</w:t>
      </w:r>
      <w:r w:rsidR="00A71A91">
        <w:rPr>
          <w:rFonts w:asciiTheme="minorHAnsi" w:hAnsiTheme="minorHAnsi"/>
        </w:rPr>
        <w:t> </w:t>
      </w:r>
      <w:r w:rsidRPr="004A6A07">
        <w:rPr>
          <w:rFonts w:asciiTheme="minorHAnsi" w:hAnsiTheme="minorHAnsi"/>
        </w:rPr>
        <w:t>v</w:t>
      </w:r>
      <w:r w:rsidR="00A71A91">
        <w:rPr>
          <w:rFonts w:asciiTheme="minorHAnsi" w:hAnsiTheme="minorHAnsi"/>
        </w:rPr>
        <w:t> </w:t>
      </w:r>
      <w:r w:rsidRPr="004A6A07">
        <w:rPr>
          <w:rFonts w:asciiTheme="minorHAnsi" w:hAnsiTheme="minorHAnsi"/>
        </w:rPr>
        <w:t xml:space="preserve">súlade so zmluvou o NFP uzavretou podľa § 269 ods. 2 </w:t>
      </w:r>
      <w:ins w:id="311" w:author="Autor">
        <w:r w:rsidR="00B137B5">
          <w:t>zákona č. 513/1991 Zb. Obchodný zákonník v znení neskorších predpisov</w:t>
        </w:r>
      </w:ins>
      <w:del w:id="312" w:author="Autor">
        <w:r w:rsidRPr="004A6A07" w:rsidDel="00B137B5">
          <w:rPr>
            <w:rFonts w:asciiTheme="minorHAnsi" w:hAnsiTheme="minorHAnsi"/>
          </w:rPr>
          <w:delText>Obchodného zákonníka</w:delText>
        </w:r>
      </w:del>
      <w:r w:rsidRPr="004A6A07">
        <w:rPr>
          <w:rFonts w:asciiTheme="minorHAnsi" w:hAnsiTheme="minorHAnsi"/>
        </w:rPr>
        <w:t xml:space="preserve">. </w:t>
      </w:r>
    </w:p>
    <w:p w:rsidR="009D089F" w:rsidRPr="004A6A07" w:rsidRDefault="009D089F" w:rsidP="00010D4A">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ins w:id="313" w:author="Autor">
        <w:r w:rsidR="00B137B5">
          <w:rPr>
            <w:rFonts w:asciiTheme="minorHAnsi" w:hAnsiTheme="minorHAnsi"/>
          </w:rPr>
          <w:t xml:space="preserve">interným </w:t>
        </w:r>
      </w:ins>
      <w:r w:rsidRPr="005E75DE">
        <w:rPr>
          <w:rFonts w:asciiTheme="minorHAnsi" w:hAnsiTheme="minorHAnsi"/>
        </w:rPr>
        <w:t>rozhodnutím o schválení ŽoNFP. Rozhodnutie o schválení ŽoNFP nadobúda</w:t>
      </w:r>
      <w:ins w:id="314" w:author="Autor">
        <w:r w:rsidR="00B137B5">
          <w:rPr>
            <w:rFonts w:asciiTheme="minorHAnsi" w:hAnsiTheme="minorHAnsi"/>
          </w:rPr>
          <w:t xml:space="preserve"> platnosť doručením prijímateľovi a</w:t>
        </w:r>
      </w:ins>
      <w:r w:rsidRPr="005E75DE">
        <w:rPr>
          <w:rFonts w:asciiTheme="minorHAnsi" w:hAnsiTheme="minorHAnsi"/>
        </w:rPr>
        <w:t xml:space="preserve"> účinnosť v momente, keď nadobudne právoplatnosť podľa paragrafu 52 odsek 1 zákona </w:t>
      </w:r>
      <w:del w:id="315" w:author="Autor">
        <w:r w:rsidRPr="005E75DE" w:rsidDel="00B137B5">
          <w:rPr>
            <w:rFonts w:asciiTheme="minorHAnsi" w:hAnsiTheme="minorHAnsi"/>
          </w:rPr>
          <w:br/>
        </w:r>
      </w:del>
      <w:r w:rsidRPr="005E75DE">
        <w:rPr>
          <w:rFonts w:asciiTheme="minorHAnsi" w:hAnsiTheme="minorHAnsi"/>
        </w:rP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o</w:t>
      </w:r>
      <w:r w:rsidR="009D089F">
        <w:rPr>
          <w:rFonts w:asciiTheme="minorHAnsi" w:hAnsiTheme="minorHAnsi"/>
        </w:rPr>
        <w:t xml:space="preserve"> </w:t>
      </w:r>
      <w:r w:rsidRPr="004A6A07">
        <w:rPr>
          <w:rFonts w:asciiTheme="minorHAnsi" w:hAnsiTheme="minorHAnsi"/>
        </w:rPr>
        <w:t xml:space="preserve">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r>
      <w:r w:rsidRPr="004A6A07">
        <w:rPr>
          <w:rFonts w:asciiTheme="minorHAnsi" w:hAnsiTheme="minorHAnsi"/>
        </w:rPr>
        <w:lastRenderedPageBreak/>
        <w:t>o NFP.</w:t>
      </w:r>
      <w:r w:rsidR="009D089F">
        <w:rPr>
          <w:rFonts w:asciiTheme="minorHAnsi" w:hAnsiTheme="minorHAnsi"/>
        </w:rPr>
        <w:t xml:space="preserve"> </w:t>
      </w:r>
      <w:r w:rsidR="009D089F" w:rsidRPr="005E75DE">
        <w:rPr>
          <w:rFonts w:asciiTheme="minorHAnsi" w:hAnsiTheme="minorHAnsi"/>
        </w:rPr>
        <w:t>V prípade, ak je prijímateľ a RO OP TP tá istá osoba</w:t>
      </w:r>
      <w:r w:rsidR="009D089F">
        <w:t>, ž</w:t>
      </w:r>
      <w:r w:rsidR="009D089F" w:rsidRPr="00677906">
        <w:t xml:space="preserve">iadateľ je povinný </w:t>
      </w:r>
      <w:r w:rsidR="009D089F" w:rsidRPr="00677906">
        <w:rPr>
          <w:b/>
        </w:rPr>
        <w:t xml:space="preserve">poskytnúť RO OP TP súčinnosť </w:t>
      </w:r>
      <w:r w:rsidR="009D089F" w:rsidRPr="00677906">
        <w:t>v rozsahu potrebnom na vydanie rozhodnutia o schválení ŽoNFP</w:t>
      </w:r>
      <w:r w:rsidR="009D089F">
        <w:t>.</w:t>
      </w:r>
      <w:r w:rsidR="009D089F" w:rsidRPr="00677906">
        <w:t xml:space="preserve"> Práva a povinnosti poskytovateľa a prijímateľa sú upravené </w:t>
      </w:r>
      <w:r w:rsidR="009D089F">
        <w:t xml:space="preserve">v prílohe </w:t>
      </w:r>
      <w:r w:rsidR="009D089F" w:rsidRPr="00677906">
        <w:t>rozhodnut</w:t>
      </w:r>
      <w:r w:rsidR="009D089F">
        <w:t>ia</w:t>
      </w:r>
      <w:r w:rsidR="009D089F" w:rsidRPr="00677906">
        <w:t xml:space="preserve"> o schválení ŽoNFP.</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zasiela návrh na uzavretie zmluvy o 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w:t>
      </w:r>
      <w:ins w:id="316" w:author="Autor">
        <w:r w:rsidR="0083102B">
          <w:rPr>
            <w:rFonts w:asciiTheme="minorHAnsi" w:hAnsiTheme="minorHAnsi" w:cs="Calibri"/>
            <w:spacing w:val="-3"/>
            <w:sz w:val="22"/>
            <w:szCs w:val="22"/>
          </w:rPr>
          <w:t xml:space="preserve">ŽoNFP </w:t>
        </w:r>
      </w:ins>
      <w:r w:rsidRPr="00C3609C">
        <w:rPr>
          <w:rFonts w:asciiTheme="minorHAnsi" w:hAnsiTheme="minorHAnsi" w:cs="Calibri"/>
          <w:spacing w:val="-3"/>
          <w:sz w:val="22"/>
          <w:szCs w:val="22"/>
        </w:rPr>
        <w:t xml:space="preserve">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splnil podmienky určené vo výroku rozhodnutia podľa § 19 ods. 11 zákona o príspevku z</w:t>
      </w:r>
      <w:r w:rsidR="00A71A91">
        <w:rPr>
          <w:rFonts w:asciiTheme="minorHAnsi" w:hAnsiTheme="minorHAnsi" w:cs="Calibri"/>
          <w:spacing w:val="-3"/>
          <w:sz w:val="22"/>
          <w:szCs w:val="22"/>
        </w:rPr>
        <w:t> </w:t>
      </w:r>
      <w:r w:rsidRPr="00962511">
        <w:rPr>
          <w:rFonts w:asciiTheme="minorHAnsi" w:hAnsiTheme="minorHAnsi" w:cs="Calibri"/>
          <w:spacing w:val="-3"/>
          <w:sz w:val="22"/>
          <w:szCs w:val="22"/>
        </w:rPr>
        <w:t xml:space="preserve">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Zmluva o</w:t>
      </w:r>
      <w:r w:rsidR="009D089F">
        <w:rPr>
          <w:rFonts w:asciiTheme="minorHAnsi" w:hAnsiTheme="minorHAnsi"/>
        </w:rPr>
        <w:t xml:space="preserve"> </w:t>
      </w:r>
      <w:r w:rsidRPr="004A6A07">
        <w:rPr>
          <w:rFonts w:asciiTheme="minorHAnsi" w:hAnsiTheme="minorHAnsi"/>
        </w:rPr>
        <w:t xml:space="preserve">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Vzor zmluvy o</w:t>
      </w:r>
      <w:del w:id="317" w:author="Autor">
        <w:r w:rsidRPr="004A6A07" w:rsidDel="0083102B">
          <w:rPr>
            <w:rFonts w:asciiTheme="minorHAnsi" w:hAnsiTheme="minorHAnsi"/>
          </w:rPr>
          <w:delText xml:space="preserve"> </w:delText>
        </w:r>
      </w:del>
      <w:ins w:id="318" w:author="Autor">
        <w:r w:rsidR="0083102B">
          <w:rPr>
            <w:rFonts w:asciiTheme="minorHAnsi" w:hAnsiTheme="minorHAnsi"/>
          </w:rPr>
          <w:t> </w:t>
        </w:r>
      </w:ins>
      <w:r w:rsidRPr="004A6A07">
        <w:rPr>
          <w:rFonts w:asciiTheme="minorHAnsi" w:hAnsiTheme="minorHAnsi"/>
        </w:rPr>
        <w:t>NFP</w:t>
      </w:r>
      <w:ins w:id="319" w:author="Autor">
        <w:r w:rsidR="0083102B">
          <w:rPr>
            <w:rFonts w:asciiTheme="minorHAnsi" w:hAnsiTheme="minorHAnsi"/>
          </w:rPr>
          <w:t>,</w:t>
        </w:r>
      </w:ins>
      <w:r w:rsidRPr="004A6A07">
        <w:rPr>
          <w:rFonts w:asciiTheme="minorHAnsi" w:hAnsiTheme="minorHAnsi"/>
        </w:rPr>
        <w:t xml:space="preserve"> ako aj </w:t>
      </w:r>
      <w:r w:rsidR="009D089F">
        <w:rPr>
          <w:rFonts w:asciiTheme="minorHAnsi" w:hAnsiTheme="minorHAnsi"/>
        </w:rPr>
        <w:t>r</w:t>
      </w:r>
      <w:r w:rsidRPr="004A6A07">
        <w:rPr>
          <w:rFonts w:asciiTheme="minorHAnsi" w:hAnsiTheme="minorHAnsi"/>
        </w:rPr>
        <w:t xml:space="preserve">ozhodnutia o schválení ŽoNFP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w:t>
      </w:r>
      <w:ins w:id="320" w:author="Autor">
        <w:r w:rsidR="0083102B">
          <w:rPr>
            <w:rFonts w:asciiTheme="minorHAnsi" w:hAnsiTheme="minorHAnsi"/>
          </w:rPr>
          <w:t xml:space="preserve"> </w:t>
        </w:r>
      </w:ins>
      <w:del w:id="321" w:author="Autor">
        <w:r w:rsidRPr="004A6A07" w:rsidDel="0083102B">
          <w:rPr>
            <w:rFonts w:asciiTheme="minorHAnsi" w:hAnsiTheme="minorHAnsi"/>
          </w:rPr>
          <w:delText xml:space="preserve">  </w:delText>
        </w:r>
      </w:del>
      <w:r w:rsidRPr="004A6A07">
        <w:rPr>
          <w:rFonts w:asciiTheme="minorHAnsi" w:hAnsiTheme="minorHAnsi"/>
        </w:rPr>
        <w:t xml:space="preserve">sú zverejnené na webovom sídle RO OP TP  </w:t>
      </w:r>
      <w:hyperlink r:id="rId22"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w:t>
      </w:r>
      <w:r w:rsidR="00A71A91">
        <w:rPr>
          <w:rFonts w:asciiTheme="minorHAnsi" w:hAnsiTheme="minorHAnsi"/>
        </w:rPr>
        <w:t> </w:t>
      </w:r>
      <w:r w:rsidRPr="004A6A07">
        <w:rPr>
          <w:rFonts w:asciiTheme="minorHAnsi" w:hAnsiTheme="minorHAnsi"/>
        </w:rPr>
        <w:t>prípade zmeny vzoru zmluvy o</w:t>
      </w:r>
      <w:r w:rsidR="009D089F">
        <w:rPr>
          <w:rFonts w:asciiTheme="minorHAnsi" w:hAnsiTheme="minorHAnsi"/>
        </w:rPr>
        <w:t xml:space="preserve"> </w:t>
      </w:r>
      <w:r w:rsidRPr="004A6A07">
        <w:rPr>
          <w:rFonts w:asciiTheme="minorHAnsi" w:hAnsiTheme="minorHAnsi"/>
        </w:rPr>
        <w:t>NFP/</w:t>
      </w:r>
      <w:r w:rsidR="009D089F">
        <w:rPr>
          <w:rFonts w:asciiTheme="minorHAnsi" w:hAnsiTheme="minorHAnsi"/>
        </w:rPr>
        <w:t>r</w:t>
      </w:r>
      <w:r w:rsidRPr="004A6A07">
        <w:rPr>
          <w:rFonts w:asciiTheme="minorHAnsi" w:hAnsiTheme="minorHAnsi"/>
        </w:rPr>
        <w:t>ozhodnutia o schválení ŽoNFP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w:t>
      </w:r>
      <w:r w:rsidR="00914CDF">
        <w:rPr>
          <w:rFonts w:asciiTheme="minorHAnsi" w:hAnsiTheme="minorHAnsi"/>
        </w:rPr>
        <w:t>ý</w:t>
      </w:r>
      <w:r w:rsidRPr="004A6A07">
        <w:rPr>
          <w:rFonts w:asciiTheme="minorHAnsi" w:hAnsiTheme="minorHAnsi"/>
        </w:rPr>
        <w:t xml:space="preserve"> vzor novou verziou. Predchádzajúce verzie sú dostupné   v archíve   s jasným   označením   čísla   verzie   a vymedzeným   obdobím   platnosti.</w:t>
      </w:r>
    </w:p>
    <w:p w:rsidR="009D089F" w:rsidRDefault="00120AD4" w:rsidP="008A1CE5">
      <w:pPr>
        <w:jc w:val="both"/>
        <w:rPr>
          <w:spacing w:val="1"/>
        </w:rPr>
      </w:pPr>
      <w:r w:rsidRPr="004A6A07">
        <w:rPr>
          <w:rFonts w:asciiTheme="minorHAnsi" w:eastAsiaTheme="minorHAnsi" w:hAnsiTheme="minorHAnsi"/>
        </w:rPr>
        <w:t>RO OP TP zašle žiadateľovi návrh na uzavretie zmluvy o</w:t>
      </w:r>
      <w:r w:rsidR="009D089F">
        <w:rPr>
          <w:rFonts w:asciiTheme="minorHAnsi" w:eastAsiaTheme="minorHAnsi" w:hAnsiTheme="minorHAnsi"/>
        </w:rPr>
        <w:t xml:space="preserve"> </w:t>
      </w:r>
      <w:r w:rsidRPr="004A6A07">
        <w:rPr>
          <w:rFonts w:asciiTheme="minorHAnsi" w:eastAsiaTheme="minorHAnsi" w:hAnsiTheme="minorHAnsi"/>
        </w:rPr>
        <w:t xml:space="preserve">NFP </w:t>
      </w:r>
      <w:del w:id="322" w:author="Autor">
        <w:r w:rsidRPr="004A6A07" w:rsidDel="00554A84">
          <w:rPr>
            <w:rFonts w:asciiTheme="minorHAnsi" w:eastAsiaTheme="minorHAnsi" w:hAnsiTheme="minorHAnsi"/>
          </w:rPr>
          <w:delText>bezodkladne po podpise</w:delText>
        </w:r>
      </w:del>
      <w:ins w:id="323" w:author="Autor">
        <w:r w:rsidR="00554A84">
          <w:rPr>
            <w:rFonts w:asciiTheme="minorHAnsi" w:eastAsiaTheme="minorHAnsi" w:hAnsiTheme="minorHAnsi"/>
          </w:rPr>
          <w:t>podpísanej</w:t>
        </w:r>
      </w:ins>
      <w:r w:rsidRPr="004A6A07">
        <w:rPr>
          <w:rFonts w:asciiTheme="minorHAnsi" w:eastAsiaTheme="minorHAnsi" w:hAnsiTheme="minorHAnsi"/>
        </w:rPr>
        <w:t xml:space="preserve"> štatutárnym orgánom</w:t>
      </w:r>
      <w:ins w:id="324" w:author="Autor">
        <w:r w:rsidR="00554A84">
          <w:rPr>
            <w:rFonts w:asciiTheme="minorHAnsi" w:eastAsiaTheme="minorHAnsi" w:hAnsiTheme="minorHAnsi"/>
          </w:rPr>
          <w:t xml:space="preserve"> </w:t>
        </w:r>
        <w:r w:rsidR="00554A84">
          <w:t>RO OP TP, resp. jeho oprávneným zástupcom, kvalifikovaným elektronickým podpisom s mandátnym certifikátom</w:t>
        </w:r>
        <w:r w:rsidR="00554A84" w:rsidDel="001E5F0A">
          <w:t xml:space="preserve"> </w:t>
        </w:r>
        <w:r w:rsidR="00554A84">
          <w:t>prostredníctvom evidencie Komunikácia v ITMS2014</w:t>
        </w:r>
        <w:r w:rsidR="00554A84">
          <w:softHyphen/>
          <w:t>+ alebo iným vhodným spôsobom v termíne do 10  pracovných dní od splnenia všetkých podmienok uvedených v odsekoch a), b), c) tejto časti vyzvania</w:t>
        </w:r>
        <w:r w:rsidR="00554A84" w:rsidRPr="00230311">
          <w:rPr>
            <w:rFonts w:asciiTheme="minorHAnsi" w:eastAsiaTheme="minorHAnsi" w:hAnsiTheme="minorHAnsi" w:cstheme="minorHAnsi"/>
          </w:rPr>
          <w:t>.</w:t>
        </w:r>
      </w:ins>
      <w:del w:id="325" w:author="Autor">
        <w:r w:rsidRPr="004A6A07" w:rsidDel="00554A84">
          <w:rPr>
            <w:rFonts w:asciiTheme="minorHAnsi" w:eastAsiaTheme="minorHAnsi" w:hAnsiTheme="minorHAnsi"/>
          </w:rPr>
          <w:delText>.</w:delText>
        </w:r>
      </w:del>
      <w:r w:rsidRPr="004A6A07">
        <w:rPr>
          <w:rFonts w:asciiTheme="minorHAnsi" w:eastAsiaTheme="minorHAnsi" w:hAnsiTheme="minorHAnsi"/>
        </w:rPr>
        <w:t xml:space="preserve"> V zmysle zákona </w:t>
      </w:r>
      <w:del w:id="326" w:author="Autor">
        <w:r w:rsidRPr="004A6A07" w:rsidDel="00554A84">
          <w:rPr>
            <w:rFonts w:asciiTheme="minorHAnsi" w:eastAsiaTheme="minorHAnsi" w:hAnsiTheme="minorHAnsi"/>
          </w:rPr>
          <w:delText xml:space="preserve">č. 305/2013 o elektronickej podobe výkonu pôsobnosti orgánov verejnej moci a o zmene a doplnení niektorých zákonov (zákon </w:delText>
        </w:r>
      </w:del>
      <w:r w:rsidRPr="004A6A07">
        <w:rPr>
          <w:rFonts w:asciiTheme="minorHAnsi" w:eastAsiaTheme="minorHAnsi" w:hAnsiTheme="minorHAnsi"/>
        </w:rPr>
        <w:t>o e-Governmente</w:t>
      </w:r>
      <w:del w:id="327" w:author="Autor">
        <w:r w:rsidRPr="004A6A07" w:rsidDel="00554A84">
          <w:rPr>
            <w:rFonts w:asciiTheme="minorHAnsi" w:eastAsiaTheme="minorHAnsi" w:hAnsiTheme="minorHAnsi"/>
          </w:rPr>
          <w:delText>)</w:delText>
        </w:r>
      </w:del>
      <w:r w:rsidRPr="004A6A07">
        <w:rPr>
          <w:rFonts w:asciiTheme="minorHAnsi" w:eastAsiaTheme="minorHAnsi" w:hAnsiTheme="minorHAnsi"/>
        </w:rPr>
        <w:t xml:space="preserve"> je</w:t>
      </w:r>
      <w:ins w:id="328" w:author="Autor">
        <w:r w:rsidR="00554A84">
          <w:rPr>
            <w:rFonts w:asciiTheme="minorHAnsi" w:eastAsiaTheme="minorHAnsi" w:hAnsiTheme="minorHAnsi"/>
          </w:rPr>
          <w:t xml:space="preserve"> </w:t>
        </w:r>
      </w:ins>
      <w:del w:id="329" w:author="Autor">
        <w:r w:rsidRPr="004A6A07" w:rsidDel="00554A84">
          <w:rPr>
            <w:rFonts w:asciiTheme="minorHAnsi" w:eastAsiaTheme="minorHAnsi" w:hAnsiTheme="minorHAnsi"/>
          </w:rPr>
          <w:br/>
        </w:r>
      </w:del>
      <w:r w:rsidRPr="004A6A07">
        <w:rPr>
          <w:rFonts w:asciiTheme="minorHAnsi" w:eastAsiaTheme="minorHAnsi" w:hAnsiTheme="minorHAnsi"/>
        </w:rPr>
        <w:t>od 1. 11. 2016 zmluva o</w:t>
      </w:r>
      <w:r w:rsidR="009D089F">
        <w:rPr>
          <w:rFonts w:asciiTheme="minorHAnsi" w:eastAsiaTheme="minorHAnsi" w:hAnsiTheme="minorHAnsi"/>
        </w:rPr>
        <w:t xml:space="preserve"> </w:t>
      </w:r>
      <w:r w:rsidRPr="004A6A07">
        <w:rPr>
          <w:rFonts w:asciiTheme="minorHAnsi" w:eastAsiaTheme="minorHAnsi" w:hAnsiTheme="minorHAnsi"/>
        </w:rPr>
        <w:t xml:space="preserve">NFP vyhotovená v elektronickej podobe a zmluvné strany ju podpisujú kvalifikovaným elektronickým podpisom </w:t>
      </w:r>
      <w:del w:id="330" w:author="Autor">
        <w:r w:rsidRPr="004A6A07" w:rsidDel="00554A84">
          <w:rPr>
            <w:rFonts w:asciiTheme="minorHAnsi" w:eastAsiaTheme="minorHAnsi" w:hAnsiTheme="minorHAnsi"/>
          </w:rPr>
          <w:delText>(na základe kvalifikovaného certifikátu,</w:delText>
        </w:r>
      </w:del>
      <w:ins w:id="331" w:author="Autor">
        <w:r w:rsidR="00554A84">
          <w:rPr>
            <w:rFonts w:asciiTheme="minorHAnsi" w:eastAsiaTheme="minorHAnsi" w:hAnsiTheme="minorHAnsi"/>
          </w:rPr>
          <w:t>s</w:t>
        </w:r>
      </w:ins>
      <w:r w:rsidRPr="004A6A07">
        <w:rPr>
          <w:rFonts w:asciiTheme="minorHAnsi" w:eastAsiaTheme="minorHAnsi" w:hAnsiTheme="minorHAnsi"/>
        </w:rPr>
        <w:t xml:space="preserve"> mandátn</w:t>
      </w:r>
      <w:ins w:id="332" w:author="Autor">
        <w:r w:rsidR="00554A84">
          <w:rPr>
            <w:rFonts w:asciiTheme="minorHAnsi" w:eastAsiaTheme="minorHAnsi" w:hAnsiTheme="minorHAnsi"/>
          </w:rPr>
          <w:t>ym</w:t>
        </w:r>
      </w:ins>
      <w:del w:id="333" w:author="Autor">
        <w:r w:rsidRPr="004A6A07" w:rsidDel="00554A84">
          <w:rPr>
            <w:rFonts w:asciiTheme="minorHAnsi" w:eastAsiaTheme="minorHAnsi" w:hAnsiTheme="minorHAnsi"/>
          </w:rPr>
          <w:delText>eho</w:delText>
        </w:r>
      </w:del>
      <w:r w:rsidRPr="004A6A07">
        <w:rPr>
          <w:rFonts w:asciiTheme="minorHAnsi" w:eastAsiaTheme="minorHAnsi" w:hAnsiTheme="minorHAnsi"/>
        </w:rPr>
        <w:t xml:space="preserve"> certifikát</w:t>
      </w:r>
      <w:ins w:id="334" w:author="Autor">
        <w:r w:rsidR="00554A84">
          <w:rPr>
            <w:rFonts w:asciiTheme="minorHAnsi" w:eastAsiaTheme="minorHAnsi" w:hAnsiTheme="minorHAnsi"/>
          </w:rPr>
          <w:t>om</w:t>
        </w:r>
      </w:ins>
      <w:del w:id="335" w:author="Autor">
        <w:r w:rsidRPr="004A6A07" w:rsidDel="00554A84">
          <w:rPr>
            <w:rFonts w:asciiTheme="minorHAnsi" w:eastAsiaTheme="minorHAnsi" w:hAnsiTheme="minorHAnsi"/>
          </w:rPr>
          <w:delText>u)</w:delText>
        </w:r>
      </w:del>
      <w:r w:rsidRPr="004A6A07">
        <w:rPr>
          <w:rFonts w:asciiTheme="minorHAnsi" w:eastAsiaTheme="minorHAnsi" w:hAnsiTheme="minorHAnsi"/>
        </w:rPr>
        <w:t xml:space="preserve">. Uzatvorenie zmluvy </w:t>
      </w:r>
      <w:r w:rsidR="00C41B7F">
        <w:rPr>
          <w:rFonts w:asciiTheme="minorHAnsi" w:eastAsiaTheme="minorHAnsi" w:hAnsiTheme="minorHAnsi"/>
        </w:rPr>
        <w:t>o</w:t>
      </w:r>
      <w:r w:rsidR="009D089F">
        <w:rPr>
          <w:rFonts w:asciiTheme="minorHAnsi" w:eastAsiaTheme="minorHAnsi" w:hAnsiTheme="minorHAnsi"/>
        </w:rPr>
        <w:t xml:space="preserve"> </w:t>
      </w:r>
      <w:r w:rsidR="00C41B7F">
        <w:rPr>
          <w:rFonts w:asciiTheme="minorHAnsi" w:eastAsiaTheme="minorHAnsi" w:hAnsiTheme="minorHAnsi"/>
        </w:rPr>
        <w:t xml:space="preserve">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r w:rsidR="009D089F" w:rsidRPr="00927959">
        <w:rPr>
          <w:spacing w:val="1"/>
        </w:rPr>
        <w:t>V prípade elektronického podpisu zmluvy o NFP splnomocnenou osobou je súčasťou dokumentu zmluvy o NFP  aj Plnomocenstvo s uvedením čísla a</w:t>
      </w:r>
      <w:r w:rsidR="00A71A91">
        <w:rPr>
          <w:spacing w:val="1"/>
        </w:rPr>
        <w:t> </w:t>
      </w:r>
      <w:r w:rsidR="009D089F" w:rsidRPr="00927959">
        <w:rPr>
          <w:spacing w:val="1"/>
        </w:rPr>
        <w:t>dátumu Plnomocenstva.</w:t>
      </w:r>
      <w:r w:rsidR="009D089F">
        <w:rPr>
          <w:spacing w:val="1"/>
        </w:rPr>
        <w:t xml:space="preserve"> </w:t>
      </w:r>
    </w:p>
    <w:p w:rsidR="00120AD4" w:rsidRPr="004A6A07" w:rsidRDefault="009D089F" w:rsidP="008A1CE5">
      <w:pPr>
        <w:jc w:val="both"/>
        <w:rPr>
          <w:rFonts w:asciiTheme="minorHAnsi" w:eastAsiaTheme="minorHAnsi" w:hAnsiTheme="minorHAnsi"/>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p>
    <w:p w:rsidR="00E66306" w:rsidRPr="004A6A07" w:rsidRDefault="00F64A6D" w:rsidP="00010D4A">
      <w:pPr>
        <w:spacing w:before="120" w:after="120" w:line="240" w:lineRule="auto"/>
        <w:jc w:val="both"/>
        <w:rPr>
          <w:rFonts w:asciiTheme="minorHAnsi" w:hAnsiTheme="minorHAnsi"/>
        </w:rPr>
      </w:pPr>
      <w:ins w:id="336" w:author="Autor">
        <w:r>
          <w:rPr>
            <w:rFonts w:asciiTheme="minorHAnsi" w:eastAsiaTheme="minorHAnsi" w:hAnsiTheme="minorHAnsi"/>
          </w:rPr>
          <w:t>V</w:t>
        </w:r>
      </w:ins>
      <w:del w:id="337" w:author="Autor">
        <w:r w:rsidR="00120AD4" w:rsidRPr="004A6A07" w:rsidDel="00F64A6D">
          <w:rPr>
            <w:rFonts w:asciiTheme="minorHAnsi" w:eastAsiaTheme="minorHAnsi" w:hAnsiTheme="minorHAnsi"/>
          </w:rPr>
          <w:delText>Iba v</w:delText>
        </w:r>
      </w:del>
      <w:r w:rsidR="00120AD4" w:rsidRPr="004A6A07">
        <w:rPr>
          <w:rFonts w:asciiTheme="minorHAnsi" w:eastAsiaTheme="minorHAnsi" w:hAnsiTheme="minorHAnsi"/>
        </w:rPr>
        <w:t xml:space="preserve"> riadne odôvodnených prípadoch môže RO OP TP pristúpiť k podpisu zmluvy </w:t>
      </w:r>
      <w:r w:rsidR="00C41B7F" w:rsidRPr="00387025">
        <w:rPr>
          <w:rFonts w:asciiTheme="minorHAnsi" w:eastAsiaTheme="minorHAnsi" w:hAnsiTheme="minorHAnsi"/>
        </w:rPr>
        <w:t>o</w:t>
      </w:r>
      <w:r w:rsidR="009D089F">
        <w:rPr>
          <w:rFonts w:asciiTheme="minorHAnsi" w:eastAsiaTheme="minorHAnsi" w:hAnsiTheme="minorHAnsi"/>
        </w:rPr>
        <w:t xml:space="preserve"> </w:t>
      </w:r>
      <w:r w:rsidR="00C41B7F" w:rsidRPr="00387025">
        <w:rPr>
          <w:rFonts w:asciiTheme="minorHAnsi" w:eastAsiaTheme="minorHAnsi" w:hAnsiTheme="minorHAnsi"/>
        </w:rPr>
        <w:t>NFP</w:t>
      </w:r>
      <w:r w:rsidR="00C41B7F" w:rsidRPr="00962511">
        <w:rPr>
          <w:rFonts w:asciiTheme="minorHAnsi" w:eastAsiaTheme="minorHAnsi" w:hAnsiTheme="minorHAnsi"/>
        </w:rPr>
        <w:t xml:space="preserve"> </w:t>
      </w:r>
      <w:r w:rsidR="00120AD4" w:rsidRPr="004A6A07">
        <w:rPr>
          <w:rFonts w:asciiTheme="minorHAnsi" w:eastAsiaTheme="minorHAnsi" w:hAnsiTheme="minorHAnsi"/>
        </w:rPr>
        <w:t>v </w:t>
      </w:r>
      <w:del w:id="338" w:author="Autor">
        <w:r w:rsidR="009D089F" w:rsidDel="00F64A6D">
          <w:rPr>
            <w:rFonts w:asciiTheme="minorHAnsi" w:eastAsiaTheme="minorHAnsi" w:hAnsiTheme="minorHAnsi"/>
          </w:rPr>
          <w:delText>písomnej</w:delText>
        </w:r>
      </w:del>
      <w:r w:rsidR="009D089F" w:rsidRPr="004A6A07">
        <w:rPr>
          <w:rFonts w:asciiTheme="minorHAnsi" w:eastAsiaTheme="minorHAnsi" w:hAnsiTheme="minorHAnsi"/>
        </w:rPr>
        <w:t xml:space="preserve"> </w:t>
      </w:r>
      <w:del w:id="339" w:author="Autor">
        <w:r w:rsidR="00120AD4" w:rsidRPr="004A6A07" w:rsidDel="00F64A6D">
          <w:rPr>
            <w:rFonts w:asciiTheme="minorHAnsi" w:eastAsiaTheme="minorHAnsi" w:hAnsiTheme="minorHAnsi"/>
          </w:rPr>
          <w:delText>forme</w:delText>
        </w:r>
      </w:del>
      <w:ins w:id="340" w:author="Autor">
        <w:r>
          <w:rPr>
            <w:rFonts w:asciiTheme="minorHAnsi" w:eastAsiaTheme="minorHAnsi" w:hAnsiTheme="minorHAnsi"/>
          </w:rPr>
          <w:t>listinnej podobe</w:t>
        </w:r>
      </w:ins>
      <w:r w:rsidR="00120AD4" w:rsidRPr="004A6A07">
        <w:rPr>
          <w:rFonts w:asciiTheme="minorHAnsi" w:eastAsiaTheme="minorHAnsi" w:hAnsiTheme="minorHAnsi"/>
        </w:rPr>
        <w:t>.</w:t>
      </w:r>
      <w:ins w:id="341" w:author="Autor">
        <w:r>
          <w:rPr>
            <w:rFonts w:asciiTheme="minorHAnsi" w:eastAsiaTheme="minorHAnsi" w:hAnsiTheme="minorHAnsi"/>
          </w:rPr>
          <w:t xml:space="preserve"> </w:t>
        </w:r>
        <w:r>
          <w:t>Každá zmluvná strana môže vopred prejaviť vôľu uzavrieť zmluvu o NFP v listinnej podobe.</w:t>
        </w:r>
      </w:ins>
      <w:r w:rsidR="00120AD4" w:rsidRPr="004A6A07">
        <w:rPr>
          <w:rFonts w:asciiTheme="minorHAnsi" w:eastAsiaTheme="minorHAnsi" w:hAnsiTheme="minorHAnsi"/>
        </w:rPr>
        <w:t xml:space="preserve"> V tomto prípade RO OP TP zašle žiadateľovi návrh na uzavretie zmluvy o</w:t>
      </w:r>
      <w:del w:id="342" w:author="Autor">
        <w:r w:rsidR="009D089F" w:rsidDel="00F64A6D">
          <w:rPr>
            <w:rFonts w:asciiTheme="minorHAnsi" w:eastAsiaTheme="minorHAnsi" w:hAnsiTheme="minorHAnsi"/>
          </w:rPr>
          <w:delText xml:space="preserve"> </w:delText>
        </w:r>
      </w:del>
      <w:ins w:id="343" w:author="Autor">
        <w:r>
          <w:rPr>
            <w:rFonts w:asciiTheme="minorHAnsi" w:eastAsiaTheme="minorHAnsi" w:hAnsiTheme="minorHAnsi"/>
          </w:rPr>
          <w:t> </w:t>
        </w:r>
      </w:ins>
      <w:r w:rsidR="00120AD4" w:rsidRPr="004A6A07">
        <w:rPr>
          <w:rFonts w:asciiTheme="minorHAnsi" w:eastAsiaTheme="minorHAnsi" w:hAnsiTheme="minorHAnsi"/>
        </w:rPr>
        <w:t>NFP</w:t>
      </w:r>
      <w:ins w:id="344" w:author="Autor">
        <w:r>
          <w:rPr>
            <w:rFonts w:asciiTheme="minorHAnsi" w:eastAsiaTheme="minorHAnsi" w:hAnsiTheme="minorHAnsi"/>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ins>
      <w:r w:rsidR="00120AD4" w:rsidRPr="004A6A07">
        <w:rPr>
          <w:rFonts w:asciiTheme="minorHAnsi" w:eastAsiaTheme="minorHAnsi" w:hAnsiTheme="minorHAnsi"/>
        </w:rPr>
        <w:t xml:space="preserve"> v minimálne </w:t>
      </w:r>
      <w:r w:rsidR="009D089F">
        <w:rPr>
          <w:rFonts w:asciiTheme="minorHAnsi" w:eastAsiaTheme="minorHAnsi" w:hAnsiTheme="minorHAnsi"/>
        </w:rPr>
        <w:t>štyroch</w:t>
      </w:r>
      <w:r w:rsidR="009D089F" w:rsidRPr="004A6A07">
        <w:rPr>
          <w:rFonts w:asciiTheme="minorHAnsi" w:eastAsiaTheme="minorHAnsi" w:hAnsiTheme="minorHAnsi"/>
        </w:rPr>
        <w:t xml:space="preserve"> </w:t>
      </w:r>
      <w:r w:rsidR="00120AD4" w:rsidRPr="004A6A07">
        <w:rPr>
          <w:rFonts w:asciiTheme="minorHAnsi" w:eastAsiaTheme="minorHAnsi" w:hAnsiTheme="minorHAnsi"/>
        </w:rPr>
        <w:t xml:space="preserve">rovnopisoch doporučenou poštou, alebo iným vhodným spôsobom </w:t>
      </w:r>
      <w:ins w:id="345" w:author="Autor">
        <w:r>
          <w:t>v termíne do 10  pracovných dní od splnenia všetkých podmienok uvedených v odsekoch a), b), c) tejto časti vyzvania</w:t>
        </w:r>
      </w:ins>
      <w:del w:id="346" w:author="Autor">
        <w:r w:rsidR="00120AD4" w:rsidRPr="004A6A07" w:rsidDel="00F64A6D">
          <w:rPr>
            <w:rFonts w:asciiTheme="minorHAnsi" w:eastAsiaTheme="minorHAnsi" w:hAnsiTheme="minorHAnsi"/>
          </w:rPr>
          <w:delText>bezodkladne po podpise štatutárnym orgánom</w:delText>
        </w:r>
      </w:del>
      <w:r w:rsidR="00120AD4" w:rsidRPr="004A6A07">
        <w:rPr>
          <w:rFonts w:asciiTheme="minorHAnsi" w:eastAsiaTheme="minorHAnsi" w:hAnsiTheme="minorHAnsi"/>
        </w:rP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lastRenderedPageBreak/>
        <w:t>RO OP TP poskytne žiadateľovi lehotu na prijatie návrhu na uzavretie zmluvy o</w:t>
      </w:r>
      <w:r w:rsidR="009D089F">
        <w:rPr>
          <w:rFonts w:asciiTheme="minorHAnsi" w:hAnsiTheme="minorHAnsi"/>
        </w:rPr>
        <w:t xml:space="preserve"> </w:t>
      </w:r>
      <w:r w:rsidRPr="004A6A07">
        <w:rPr>
          <w:rFonts w:asciiTheme="minorHAnsi" w:hAnsiTheme="minorHAnsi"/>
        </w:rPr>
        <w:t>NFP (minimálne  5</w:t>
      </w:r>
      <w:r w:rsidR="00A71A91">
        <w:rPr>
          <w:rFonts w:asciiTheme="minorHAnsi" w:hAnsiTheme="minorHAnsi"/>
        </w:rPr>
        <w:t> </w:t>
      </w:r>
      <w:r w:rsidRPr="004A6A07">
        <w:rPr>
          <w:rFonts w:asciiTheme="minorHAnsi" w:hAnsiTheme="minorHAnsi"/>
        </w:rPr>
        <w:t xml:space="preserve">pracovných dní).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Návrh na uzavretie zmluvy o</w:t>
      </w:r>
      <w:r w:rsidR="009D089F">
        <w:rPr>
          <w:rFonts w:asciiTheme="minorHAnsi" w:hAnsiTheme="minorHAnsi"/>
        </w:rPr>
        <w:t xml:space="preserve"> </w:t>
      </w:r>
      <w:r w:rsidRPr="004A6A07">
        <w:rPr>
          <w:rFonts w:asciiTheme="minorHAnsi" w:hAnsiTheme="minorHAnsi"/>
        </w:rPr>
        <w:t xml:space="preserve">NFP zaniká dňom uplynutia lehoty určenej v tomto návrhu alebo doručením </w:t>
      </w:r>
      <w:ins w:id="347" w:author="Autor">
        <w:r w:rsidR="00D86A62">
          <w:rPr>
            <w:rFonts w:asciiTheme="minorHAnsi" w:hAnsiTheme="minorHAnsi"/>
          </w:rPr>
          <w:t xml:space="preserve">písomného </w:t>
        </w:r>
      </w:ins>
      <w:r w:rsidRPr="004A6A07">
        <w:rPr>
          <w:rFonts w:asciiTheme="minorHAnsi" w:hAnsiTheme="minorHAnsi"/>
        </w:rPr>
        <w:t>prejavu žiadateľa o odmietnutí návrhu na uzavretie zmluvy o</w:t>
      </w:r>
      <w:del w:id="348" w:author="Autor">
        <w:r w:rsidRPr="004A6A07" w:rsidDel="00D86A62">
          <w:rPr>
            <w:rFonts w:asciiTheme="minorHAnsi" w:hAnsiTheme="minorHAnsi"/>
          </w:rPr>
          <w:delText xml:space="preserve"> </w:delText>
        </w:r>
      </w:del>
      <w:ins w:id="349" w:author="Autor">
        <w:r w:rsidR="00D86A62">
          <w:rPr>
            <w:rFonts w:asciiTheme="minorHAnsi" w:hAnsiTheme="minorHAnsi"/>
          </w:rPr>
          <w:t> </w:t>
        </w:r>
      </w:ins>
      <w:r w:rsidRPr="004A6A07">
        <w:rPr>
          <w:rFonts w:asciiTheme="minorHAnsi" w:hAnsiTheme="minorHAnsi"/>
        </w:rPr>
        <w:t>NFP</w:t>
      </w:r>
      <w:ins w:id="350" w:author="Autor">
        <w:r w:rsidR="00D86A62">
          <w:rPr>
            <w:rFonts w:asciiTheme="minorHAnsi" w:hAnsiTheme="minorHAnsi"/>
          </w:rPr>
          <w:t xml:space="preserve"> </w:t>
        </w:r>
        <w:r w:rsidR="00D86A62">
          <w:rPr>
            <w:rFonts w:asciiTheme="minorHAnsi" w:hAnsiTheme="minorHAnsi" w:cstheme="minorHAnsi"/>
          </w:rPr>
          <w:t>riadiacemu orgánu OP TP</w:t>
        </w:r>
      </w:ins>
      <w:r w:rsidRPr="004A6A07">
        <w:rPr>
          <w:rFonts w:asciiTheme="minorHAnsi" w:hAnsiTheme="minorHAnsi"/>
        </w:rPr>
        <w:t>. RO OP TP je oprávnený rozhodnúť, že návrh na uzavretie zmluvy o</w:t>
      </w:r>
      <w:r w:rsidR="009D089F">
        <w:rPr>
          <w:rFonts w:asciiTheme="minorHAnsi" w:hAnsiTheme="minorHAnsi"/>
        </w:rPr>
        <w:t xml:space="preserve"> </w:t>
      </w:r>
      <w:r w:rsidRPr="004A6A07">
        <w:rPr>
          <w:rFonts w:asciiTheme="minorHAnsi" w:hAnsiTheme="minorHAnsi"/>
        </w:rPr>
        <w:t>NFP bude odovzdaný žiadateľovi po dohode s ním  na pracovisku RO OP TP. Žiadateľ je zároveň oprávnený rozhodnúť o nevyužití poskytnutej minimálnej lehoty na prijatie návrhu a o následnom prijatí/odmietnutí návrhu na uzavretie zmluvy o NFP.</w:t>
      </w:r>
    </w:p>
    <w:p w:rsidR="00FF4B38" w:rsidRDefault="009F6392" w:rsidP="00010D4A">
      <w:pPr>
        <w:spacing w:before="120" w:after="120" w:line="240" w:lineRule="auto"/>
        <w:jc w:val="both"/>
        <w:rPr>
          <w:rFonts w:asciiTheme="minorHAnsi" w:hAnsiTheme="minorHAnsi"/>
          <w:color w:val="FF0000"/>
        </w:rPr>
      </w:pPr>
      <w:r>
        <w:rPr>
          <w:rFonts w:asciiTheme="minorHAnsi" w:eastAsiaTheme="minorHAnsi" w:hAnsiTheme="minorHAnsi"/>
        </w:rPr>
        <w:t xml:space="preserve">V prípade </w:t>
      </w:r>
      <w:del w:id="351" w:author="Autor">
        <w:r w:rsidR="00A52E61" w:rsidDel="00D86A62">
          <w:rPr>
            <w:rFonts w:asciiTheme="minorHAnsi" w:eastAsiaTheme="minorHAnsi" w:hAnsiTheme="minorHAnsi"/>
          </w:rPr>
          <w:delText>písomnej formy</w:delText>
        </w:r>
      </w:del>
      <w:ins w:id="352" w:author="Autor">
        <w:r w:rsidR="00D86A62">
          <w:rPr>
            <w:rFonts w:asciiTheme="minorHAnsi" w:eastAsiaTheme="minorHAnsi" w:hAnsiTheme="minorHAnsi"/>
          </w:rPr>
          <w:t>listinnej podoby</w:t>
        </w:r>
      </w:ins>
      <w:r w:rsidR="00A52E61">
        <w:rPr>
          <w:rFonts w:asciiTheme="minorHAnsi" w:eastAsiaTheme="minorHAnsi" w:hAnsiTheme="minorHAnsi"/>
        </w:rPr>
        <w:t xml:space="preserve"> </w:t>
      </w:r>
      <w:r>
        <w:rPr>
          <w:rFonts w:asciiTheme="minorHAnsi" w:eastAsiaTheme="minorHAnsi" w:hAnsiTheme="minorHAnsi"/>
        </w:rPr>
        <w:t>zmluvy o NFP</w:t>
      </w:r>
      <w:r w:rsidR="00A52E61">
        <w:rPr>
          <w:rFonts w:asciiTheme="minorHAnsi" w:eastAsiaTheme="minorHAnsi" w:hAnsiTheme="minorHAnsi"/>
        </w:rPr>
        <w:t xml:space="preserve"> </w:t>
      </w:r>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na RO OP TP</w:t>
      </w:r>
      <w:r w:rsidR="00A52E61">
        <w:rPr>
          <w:rFonts w:asciiTheme="minorHAnsi" w:eastAsiaTheme="minorHAnsi" w:hAnsiTheme="minorHAnsi"/>
        </w:rPr>
        <w:t xml:space="preserve"> minimálne tri rovnopisy prijatého návrhu na uzavretie zmluvy o NFP a tiež</w:t>
      </w:r>
      <w:r w:rsidR="00120AD4" w:rsidRPr="004A6A07">
        <w:rPr>
          <w:rFonts w:asciiTheme="minorHAnsi" w:eastAsiaTheme="minorHAnsi" w:hAnsiTheme="minorHAnsi"/>
        </w:rPr>
        <w:t xml:space="preserve"> </w:t>
      </w:r>
      <w:del w:id="353" w:author="Autor">
        <w:r w:rsidR="00120AD4" w:rsidRPr="004A6A07" w:rsidDel="002B1C27">
          <w:rPr>
            <w:rFonts w:asciiTheme="minorHAnsi" w:eastAsiaTheme="minorHAnsi" w:hAnsiTheme="minorHAnsi"/>
          </w:rPr>
          <w:delText xml:space="preserve">aj </w:delText>
        </w:r>
      </w:del>
      <w:r w:rsidR="00120AD4" w:rsidRPr="004A6A07">
        <w:rPr>
          <w:rFonts w:asciiTheme="minorHAnsi" w:eastAsiaTheme="minorHAnsi" w:hAnsiTheme="minorHAnsi"/>
        </w:rPr>
        <w:t xml:space="preserve">podpisový vzor, prípadne aj splnomocnenie, v dvoch rovnopisoch (vzor podpisového vzoru je zverejnený pri zmluve o NFP na webovom sídle RO OP TP </w:t>
      </w:r>
      <w:hyperlink r:id="rId23"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p>
    <w:p w:rsidR="00E66306" w:rsidRPr="004A6A07" w:rsidRDefault="00D86A62" w:rsidP="00010D4A">
      <w:pPr>
        <w:spacing w:before="120" w:after="120" w:line="240" w:lineRule="auto"/>
        <w:jc w:val="both"/>
        <w:rPr>
          <w:rFonts w:asciiTheme="minorHAnsi" w:hAnsiTheme="minorHAnsi"/>
        </w:rPr>
      </w:pPr>
      <w:ins w:id="354" w:author="Autor">
        <w:r>
          <w:rPr>
            <w:rFonts w:asciiTheme="minorHAnsi" w:hAnsiTheme="minorHAnsi" w:cstheme="minorHAnsi"/>
          </w:rPr>
          <w:t>Zmluva o NFP nadobúda platnosť dňom jej podpisu obidvoma zmluvnými stranami.</w:t>
        </w:r>
      </w:ins>
      <w:del w:id="355" w:author="Autor">
        <w:r w:rsidR="00E66306" w:rsidRPr="004A6A07" w:rsidDel="00D86A62">
          <w:rPr>
            <w:rFonts w:asciiTheme="minorHAnsi" w:hAnsiTheme="minorHAnsi"/>
          </w:rPr>
          <w:delText>Deň doručenia prijatého návrhu na uzavretie zmluvy o NFP je dňom nadobudnutia platnosti a zároveň momentom uzavretia zmluvy</w:delText>
        </w:r>
        <w:r w:rsidR="00C41B7F" w:rsidDel="00D86A62">
          <w:rPr>
            <w:rFonts w:asciiTheme="minorHAnsi" w:hAnsiTheme="minorHAnsi"/>
          </w:rPr>
          <w:delText xml:space="preserve"> </w:delText>
        </w:r>
        <w:r w:rsidR="00C41B7F" w:rsidRPr="00387025" w:rsidDel="00D86A62">
          <w:rPr>
            <w:rFonts w:asciiTheme="minorHAnsi" w:eastAsiaTheme="minorHAnsi" w:hAnsiTheme="minorHAnsi"/>
          </w:rPr>
          <w:delText>o NFP</w:delText>
        </w:r>
        <w:r w:rsidR="00E66306" w:rsidRPr="004A6A07" w:rsidDel="00D86A62">
          <w:rPr>
            <w:rFonts w:asciiTheme="minorHAnsi" w:hAnsiTheme="minorHAnsi"/>
          </w:rPr>
          <w:delText>.</w:delText>
        </w:r>
      </w:del>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OP TP zabezpečí v súlade s ustanoveniami zákona </w:t>
      </w:r>
      <w:ins w:id="356" w:author="Autor">
        <w:r w:rsidR="00D86A62">
          <w:t>č. 211/2000 Z. z. o slobodnom prístupe k informáciám a o zmene a doplnení niektorých zákonov (zákon o slobode informácií) v znení neskorších predpisov</w:t>
        </w:r>
        <w:r w:rsidR="00D86A62" w:rsidRPr="004A6A07" w:rsidDel="00D86A62">
          <w:rPr>
            <w:rFonts w:asciiTheme="minorHAnsi" w:hAnsiTheme="minorHAnsi"/>
          </w:rPr>
          <w:t xml:space="preserve"> </w:t>
        </w:r>
      </w:ins>
      <w:del w:id="357" w:author="Autor">
        <w:r w:rsidRPr="004A6A07" w:rsidDel="00D86A62">
          <w:rPr>
            <w:rFonts w:asciiTheme="minorHAnsi" w:hAnsiTheme="minorHAnsi"/>
          </w:rPr>
          <w:delText>o slobode informácií</w:delText>
        </w:r>
      </w:del>
      <w:ins w:id="358" w:author="Autor">
        <w:r w:rsidR="00D86A62">
          <w:rPr>
            <w:rFonts w:asciiTheme="minorHAnsi" w:hAnsiTheme="minorHAnsi"/>
          </w:rPr>
          <w:t xml:space="preserve"> </w:t>
        </w:r>
      </w:ins>
      <w:del w:id="359" w:author="Autor">
        <w:r w:rsidRPr="004A6A07" w:rsidDel="00D86A62">
          <w:rPr>
            <w:rFonts w:asciiTheme="minorHAnsi" w:hAnsiTheme="minorHAnsi"/>
          </w:rPr>
          <w:delText xml:space="preserve"> </w:delText>
        </w:r>
      </w:del>
      <w:r w:rsidRPr="004A6A07">
        <w:rPr>
          <w:rFonts w:asciiTheme="minorHAnsi" w:hAnsiTheme="minorHAnsi"/>
        </w:rPr>
        <w:t xml:space="preserve">zverejnenie zmluvy o NFP v Centrálnom registri zmlúv. Deň nasledujúci po dni jej </w:t>
      </w:r>
      <w:ins w:id="360" w:author="Autor">
        <w:r w:rsidR="00D86A62">
          <w:rPr>
            <w:rFonts w:asciiTheme="minorHAnsi" w:hAnsiTheme="minorHAnsi"/>
          </w:rPr>
          <w:t xml:space="preserve">prvého </w:t>
        </w:r>
      </w:ins>
      <w:r w:rsidRPr="004A6A07">
        <w:rPr>
          <w:rFonts w:asciiTheme="minorHAnsi" w:hAnsiTheme="minorHAnsi"/>
        </w:rPr>
        <w:t>zverejnenia je deň účinnosti zmluvy o</w:t>
      </w:r>
      <w:r w:rsidR="00FF4B38">
        <w:rPr>
          <w:rFonts w:asciiTheme="minorHAnsi" w:hAnsiTheme="minorHAnsi"/>
        </w:rPr>
        <w:t xml:space="preserve"> </w:t>
      </w:r>
      <w:r w:rsidRPr="004A6A07">
        <w:rPr>
          <w:rFonts w:asciiTheme="minorHAnsi" w:hAnsiTheme="minorHAnsi"/>
        </w:rPr>
        <w:t>NFP a</w:t>
      </w:r>
      <w:r w:rsidR="00A71A91">
        <w:rPr>
          <w:rFonts w:asciiTheme="minorHAnsi" w:hAnsiTheme="minorHAnsi"/>
        </w:rPr>
        <w:t> </w:t>
      </w:r>
      <w:r w:rsidRPr="004A6A07">
        <w:rPr>
          <w:rFonts w:asciiTheme="minorHAnsi" w:hAnsiTheme="minorHAnsi"/>
        </w:rPr>
        <w:t xml:space="preserve">žiadateľ sa stáva prijímateľom. </w:t>
      </w:r>
      <w:r w:rsidR="00FD4C06" w:rsidRPr="004A6A07">
        <w:rPr>
          <w:rFonts w:asciiTheme="minorHAnsi" w:hAnsiTheme="minorHAnsi"/>
        </w:rPr>
        <w:t>Právny nárok na poskytnutie príspevku vzniká nadobudnutím účinnosti zmluvy o 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 xml:space="preserve">Zároveň sú od tohto dňa obe zmluvné strany viazané ustanoveniami zmluvy o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 NFP) nové znenie zmenených článkov zmluvy o</w:t>
      </w:r>
      <w:r w:rsidR="00FF4B38">
        <w:rPr>
          <w:rFonts w:asciiTheme="minorHAnsi" w:hAnsiTheme="minorHAnsi"/>
        </w:rPr>
        <w:t xml:space="preserve"> </w:t>
      </w:r>
      <w:r w:rsidRPr="004A6A07">
        <w:rPr>
          <w:rFonts w:asciiTheme="minorHAnsi" w:hAnsiTheme="minorHAnsi"/>
        </w:rPr>
        <w:t>NFP, ku ktorým došlo z dôvodu zmien v Systém riadenia EŠIF, Systém finančného riadenia a ostatných dokumentov, na ktoré sa zmluva o NFP odvoláva.</w:t>
      </w:r>
    </w:p>
    <w:p w:rsidR="00FF4B38" w:rsidRPr="004A6A07" w:rsidRDefault="00FF4B38" w:rsidP="00010D4A">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č.1 rozhodnutia odvoláva.</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Zmeny projektov</w:t>
      </w:r>
      <w:ins w:id="361" w:author="Autor">
        <w:r w:rsidR="007E140D">
          <w:rPr>
            <w:rFonts w:asciiTheme="minorHAnsi" w:hAnsiTheme="minorHAnsi"/>
          </w:rPr>
          <w:t>,</w:t>
        </w:r>
      </w:ins>
      <w:r w:rsidRPr="004A6A07">
        <w:rPr>
          <w:rFonts w:asciiTheme="minorHAnsi" w:hAnsiTheme="minorHAnsi"/>
        </w:rPr>
        <w:t xml:space="preserve"> ako aj podmienky a spôsob ukončovania zmluvného vzťahu</w:t>
      </w:r>
      <w:ins w:id="362" w:author="Autor">
        <w:r w:rsidR="007E140D">
          <w:rPr>
            <w:rFonts w:asciiTheme="minorHAnsi" w:hAnsiTheme="minorHAnsi"/>
          </w:rPr>
          <w:t>,</w:t>
        </w:r>
      </w:ins>
      <w:r w:rsidRPr="004A6A07">
        <w:rPr>
          <w:rFonts w:asciiTheme="minorHAnsi" w:hAnsiTheme="minorHAnsi"/>
        </w:rPr>
        <w:t xml:space="preserve">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w:t>
      </w:r>
      <w:r w:rsidR="00A71A91">
        <w:rPr>
          <w:rFonts w:asciiTheme="minorHAnsi" w:hAnsiTheme="minorHAnsi"/>
        </w:rPr>
        <w:t> </w:t>
      </w:r>
      <w:r w:rsidRPr="004A6A07">
        <w:rPr>
          <w:rFonts w:asciiTheme="minorHAnsi" w:hAnsiTheme="minorHAnsi"/>
        </w:rPr>
        <w:t xml:space="preserve">ŽoNFP </w:t>
      </w:r>
      <w:r w:rsidRPr="004A6A07">
        <w:rPr>
          <w:rFonts w:asciiTheme="minorHAnsi" w:hAnsiTheme="minorHAnsi"/>
          <w:b/>
        </w:rPr>
        <w:t>zoznam schválených ŽoNFP,</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zoznam odborných hodnotiteľov, v rozsahu titul, meno</w:t>
      </w:r>
      <w:ins w:id="363" w:author="Autor">
        <w:r w:rsidR="00F73D49">
          <w:rPr>
            <w:rFonts w:asciiTheme="minorHAnsi" w:hAnsiTheme="minorHAnsi"/>
            <w:sz w:val="22"/>
            <w:szCs w:val="22"/>
          </w:rPr>
          <w:t xml:space="preserve"> a</w:t>
        </w:r>
      </w:ins>
      <w:del w:id="364" w:author="Autor">
        <w:r w:rsidRPr="004A6A07" w:rsidDel="00F73D49">
          <w:rPr>
            <w:rFonts w:asciiTheme="minorHAnsi" w:hAnsiTheme="minorHAnsi"/>
            <w:sz w:val="22"/>
            <w:szCs w:val="22"/>
          </w:rPr>
          <w:delText>,</w:delText>
        </w:r>
      </w:del>
      <w:r w:rsidRPr="004A6A07">
        <w:rPr>
          <w:rFonts w:asciiTheme="minorHAnsi" w:hAnsiTheme="minorHAnsi"/>
          <w:sz w:val="22"/>
          <w:szCs w:val="22"/>
        </w:rPr>
        <w:t xml:space="preserve">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lastRenderedPageBreak/>
        <w:t xml:space="preserve">RO </w:t>
      </w:r>
      <w:r w:rsidR="00441F1D" w:rsidRPr="004A6A07">
        <w:rPr>
          <w:rFonts w:asciiTheme="minorHAnsi" w:hAnsiTheme="minorHAnsi"/>
        </w:rPr>
        <w:t xml:space="preserve">OP TP </w:t>
      </w:r>
      <w:r w:rsidRPr="004A6A07">
        <w:rPr>
          <w:rFonts w:asciiTheme="minorHAnsi" w:hAnsiTheme="minorHAnsi"/>
        </w:rPr>
        <w:t>zverejní na svojom webovom sídle do 60 pracovných dní od skončenia rozhodovania  o ŽoNFP  zoznam neschválených ŽoNFP,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w:t>
      </w:r>
      <w:ins w:id="365" w:author="Autor">
        <w:r w:rsidR="00F73D49">
          <w:rPr>
            <w:rFonts w:asciiTheme="minorHAnsi" w:hAnsiTheme="minorHAnsi"/>
            <w:sz w:val="22"/>
            <w:szCs w:val="22"/>
          </w:rPr>
          <w:t xml:space="preserve"> a</w:t>
        </w:r>
      </w:ins>
      <w:del w:id="366" w:author="Autor">
        <w:r w:rsidRPr="004A6A07" w:rsidDel="00F73D49">
          <w:rPr>
            <w:rFonts w:asciiTheme="minorHAnsi" w:hAnsiTheme="minorHAnsi"/>
            <w:sz w:val="22"/>
            <w:szCs w:val="22"/>
          </w:rPr>
          <w:delText>,</w:delText>
        </w:r>
      </w:del>
      <w:r w:rsidRPr="004A6A07">
        <w:rPr>
          <w:rFonts w:asciiTheme="minorHAnsi" w:hAnsiTheme="minorHAnsi"/>
          <w:sz w:val="22"/>
          <w:szCs w:val="22"/>
        </w:rPr>
        <w:t xml:space="preserve">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CKO na základe údajov získaných z ITMS 2014+ alebo v nevyhnutných prípadoch na základe žiadosti CKO poskytnutých od RO zverejňuje na svojom webovom sídle </w:t>
      </w:r>
      <w:ins w:id="367" w:author="Autor">
        <w:r w:rsidR="00331B33">
          <w:fldChar w:fldCharType="begin"/>
        </w:r>
        <w:r w:rsidR="00331B33">
          <w:instrText xml:space="preserve"> HYPERLINK "http://www.partnerskadohoda.gov.sk" </w:instrText>
        </w:r>
        <w:r w:rsidR="00331B33">
          <w:fldChar w:fldCharType="separate"/>
        </w:r>
        <w:r w:rsidR="00331B33" w:rsidRPr="00766DB4">
          <w:rPr>
            <w:rStyle w:val="Hypertextovprepojenie"/>
          </w:rPr>
          <w:t>www.partnerskadohoda.gov</w:t>
        </w:r>
        <w:r w:rsidR="00331B33" w:rsidRPr="00F90694">
          <w:rPr>
            <w:rStyle w:val="Hypertextovprepojenie"/>
          </w:rPr>
          <w:t>.sk</w:t>
        </w:r>
        <w:r w:rsidR="00331B33">
          <w:rPr>
            <w:rStyle w:val="Hypertextovprepojenie"/>
          </w:rPr>
          <w:fldChar w:fldCharType="end"/>
        </w:r>
        <w:r w:rsidR="00331B33">
          <w:rPr>
            <w:rStyle w:val="Hypertextovprepojenie"/>
          </w:rPr>
          <w:t xml:space="preserve"> </w:t>
        </w:r>
      </w:ins>
      <w:r w:rsidRPr="004A6A07">
        <w:rPr>
          <w:rFonts w:asciiTheme="minorHAnsi" w:hAnsiTheme="minorHAnsi"/>
        </w:rPr>
        <w:t>údaje o</w:t>
      </w:r>
      <w:del w:id="368" w:author="Autor">
        <w:r w:rsidRPr="004A6A07" w:rsidDel="00901067">
          <w:rPr>
            <w:rFonts w:asciiTheme="minorHAnsi" w:hAnsiTheme="minorHAnsi"/>
          </w:rPr>
          <w:delText> </w:delText>
        </w:r>
      </w:del>
      <w:ins w:id="369" w:author="Autor">
        <w:r w:rsidR="00901067">
          <w:rPr>
            <w:rFonts w:asciiTheme="minorHAnsi" w:hAnsiTheme="minorHAnsi"/>
          </w:rPr>
          <w:t> </w:t>
        </w:r>
      </w:ins>
      <w:r w:rsidRPr="004A6A07">
        <w:rPr>
          <w:rFonts w:asciiTheme="minorHAnsi" w:hAnsiTheme="minorHAnsi"/>
        </w:rPr>
        <w:t>zmluvách</w:t>
      </w:r>
      <w:ins w:id="370" w:author="Autor">
        <w:r w:rsidR="00901067">
          <w:rPr>
            <w:rFonts w:asciiTheme="minorHAnsi" w:hAnsiTheme="minorHAnsi"/>
          </w:rPr>
          <w:t xml:space="preserve"> o NFP</w:t>
        </w:r>
      </w:ins>
      <w:r w:rsidRPr="004A6A07">
        <w:rPr>
          <w:rFonts w:asciiTheme="minorHAnsi" w:hAnsiTheme="minorHAnsi"/>
        </w:rPr>
        <w:t>, ktoré nadobudli účinnosť a o právoplatných rozhodnutiach o</w:t>
      </w:r>
      <w:del w:id="371" w:author="Autor">
        <w:r w:rsidRPr="004A6A07" w:rsidDel="002B1C27">
          <w:rPr>
            <w:rFonts w:asciiTheme="minorHAnsi" w:hAnsiTheme="minorHAnsi"/>
          </w:rPr>
          <w:delText> </w:delText>
        </w:r>
      </w:del>
      <w:ins w:id="372" w:author="Autor">
        <w:r w:rsidR="002B1C27">
          <w:rPr>
            <w:rFonts w:asciiTheme="minorHAnsi" w:hAnsiTheme="minorHAnsi"/>
          </w:rPr>
          <w:t> </w:t>
        </w:r>
      </w:ins>
      <w:r w:rsidRPr="004A6A07">
        <w:rPr>
          <w:rFonts w:asciiTheme="minorHAnsi" w:hAnsiTheme="minorHAnsi"/>
        </w:rPr>
        <w:t>schválení</w:t>
      </w:r>
      <w:ins w:id="373" w:author="Autor">
        <w:r w:rsidR="002B1C27">
          <w:rPr>
            <w:rFonts w:asciiTheme="minorHAnsi" w:hAnsiTheme="minorHAnsi"/>
          </w:rPr>
          <w:t xml:space="preserve"> ŽoNFP</w:t>
        </w:r>
      </w:ins>
      <w:r w:rsidRPr="004A6A07">
        <w:rPr>
          <w:rFonts w:asciiTheme="minorHAnsi" w:hAnsiTheme="minorHAnsi"/>
        </w:rPr>
        <w:t xml:space="preserve">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331B33" w:rsidP="004A6A07">
      <w:pPr>
        <w:spacing w:before="120" w:after="120" w:line="240" w:lineRule="auto"/>
        <w:ind w:firstLine="360"/>
        <w:jc w:val="both"/>
        <w:rPr>
          <w:ins w:id="374" w:author="Autor"/>
        </w:rPr>
      </w:pPr>
      <w:ins w:id="375" w:author="Autor">
        <w:r>
          <w:t xml:space="preserve">RO OP TP zverejňuje bezodkladne po nadobudnutí právoplatnosti rozhodnutia o ŽoNFP prostredníctvom funkcionality ITMS2014+ spoločné hodnotiace hárky odborného hodnotenia ŽoNFP na webovom sídle </w:t>
        </w:r>
        <w:r>
          <w:fldChar w:fldCharType="begin"/>
        </w:r>
        <w:r>
          <w:instrText xml:space="preserve"> HYPERLINK "http://www.itms2014.sk" </w:instrText>
        </w:r>
        <w:r>
          <w:fldChar w:fldCharType="separate"/>
        </w:r>
        <w:r w:rsidRPr="00DA5FB9">
          <w:rPr>
            <w:rStyle w:val="Hypertextovprepojenie"/>
          </w:rPr>
          <w:t>www.itms2014.sk</w:t>
        </w:r>
        <w:r>
          <w:rPr>
            <w:rStyle w:val="Hypertextovprepojenie"/>
          </w:rPr>
          <w:fldChar w:fldCharType="end"/>
        </w:r>
        <w:r>
          <w:t>.</w:t>
        </w:r>
      </w:ins>
    </w:p>
    <w:p w:rsidR="00331B33" w:rsidRDefault="00331B33"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010D4A">
      <w:pPr>
        <w:spacing w:before="120" w:after="120" w:line="240" w:lineRule="auto"/>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4A6A07" w:rsidRDefault="0064229B" w:rsidP="00010D4A">
      <w:pPr>
        <w:spacing w:before="120" w:after="120" w:line="240" w:lineRule="auto"/>
        <w:jc w:val="both"/>
        <w:rPr>
          <w:rFonts w:asciiTheme="minorHAnsi" w:hAnsiTheme="minorHAnsi"/>
        </w:rPr>
      </w:pPr>
      <w:r w:rsidRPr="004A6A07">
        <w:rPr>
          <w:rFonts w:asciiTheme="minorHAnsi" w:hAnsiTheme="minorHAnsi"/>
        </w:rPr>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B80F68">
        <w:tc>
          <w:tcPr>
            <w:tcW w:w="4531"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531"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B80F68">
        <w:tc>
          <w:tcPr>
            <w:tcW w:w="4531"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531"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B80F68">
        <w:tc>
          <w:tcPr>
            <w:tcW w:w="4531" w:type="dxa"/>
            <w:shd w:val="clear" w:color="auto" w:fill="auto"/>
          </w:tcPr>
          <w:p w:rsidR="0064229B" w:rsidRPr="00FC0520" w:rsidRDefault="0064229B" w:rsidP="00C2623B">
            <w:pPr>
              <w:jc w:val="both"/>
            </w:pPr>
            <w:r w:rsidRPr="00FC0520">
              <w:t xml:space="preserve">Špecifický cieľ: </w:t>
            </w:r>
            <w:r w:rsidR="00C2623B">
              <w:t>2</w:t>
            </w:r>
          </w:p>
        </w:tc>
        <w:tc>
          <w:tcPr>
            <w:tcW w:w="4531"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lastRenderedPageBreak/>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r w:rsidR="001111A5" w:rsidRPr="00FC0520" w:rsidTr="00B80F68">
        <w:tc>
          <w:tcPr>
            <w:tcW w:w="4606" w:type="dxa"/>
            <w:shd w:val="clear" w:color="auto" w:fill="DBE5F1" w:themeFill="accent1" w:themeFillTint="33"/>
          </w:tcPr>
          <w:p w:rsidR="001111A5" w:rsidRPr="00FC0520" w:rsidRDefault="001111A5" w:rsidP="00C2623B">
            <w:pPr>
              <w:jc w:val="both"/>
            </w:pPr>
          </w:p>
        </w:tc>
        <w:tc>
          <w:tcPr>
            <w:tcW w:w="4606" w:type="dxa"/>
            <w:shd w:val="clear" w:color="auto" w:fill="DBE5F1" w:themeFill="accent1" w:themeFillTint="33"/>
          </w:tcPr>
          <w:p w:rsidR="001111A5" w:rsidRPr="00FC0520" w:rsidRDefault="001111A5" w:rsidP="00C2623B">
            <w:pPr>
              <w:jc w:val="both"/>
            </w:pPr>
          </w:p>
        </w:tc>
      </w:tr>
      <w:tr w:rsidR="001111A5" w:rsidRPr="00FC0520" w:rsidTr="00B80F68">
        <w:tc>
          <w:tcPr>
            <w:tcW w:w="4606" w:type="dxa"/>
            <w:shd w:val="clear" w:color="auto" w:fill="95B3D7" w:themeFill="accent1" w:themeFillTint="99"/>
          </w:tcPr>
          <w:p w:rsidR="001111A5" w:rsidRPr="00FC0520" w:rsidRDefault="001111A5" w:rsidP="00C2623B">
            <w:pPr>
              <w:jc w:val="both"/>
            </w:pPr>
            <w:r w:rsidRPr="00FC0520">
              <w:t xml:space="preserve">Prioritná os: </w:t>
            </w:r>
            <w:r>
              <w:t>1</w:t>
            </w:r>
          </w:p>
        </w:tc>
        <w:tc>
          <w:tcPr>
            <w:tcW w:w="4606" w:type="dxa"/>
            <w:shd w:val="clear" w:color="auto" w:fill="95B3D7" w:themeFill="accent1" w:themeFillTint="99"/>
          </w:tcPr>
          <w:p w:rsidR="001111A5" w:rsidRPr="00FC0520" w:rsidRDefault="001111A5" w:rsidP="00C2623B">
            <w:pPr>
              <w:jc w:val="both"/>
            </w:pPr>
            <w:r w:rsidRPr="00FC0520">
              <w:t>Prioritná os:</w:t>
            </w:r>
            <w:r>
              <w:t xml:space="preserve"> 13</w:t>
            </w:r>
          </w:p>
        </w:tc>
      </w:tr>
      <w:tr w:rsidR="001111A5" w:rsidRPr="00FC0520" w:rsidTr="001132F4">
        <w:tc>
          <w:tcPr>
            <w:tcW w:w="4606" w:type="dxa"/>
            <w:shd w:val="clear" w:color="auto" w:fill="auto"/>
          </w:tcPr>
          <w:p w:rsidR="001111A5" w:rsidRPr="00FC0520" w:rsidRDefault="001111A5" w:rsidP="00C2623B">
            <w:pPr>
              <w:jc w:val="both"/>
            </w:pPr>
            <w:r w:rsidRPr="00FC0520">
              <w:t xml:space="preserve">Špecifický cieľ: </w:t>
            </w:r>
            <w:r>
              <w:t>2</w:t>
            </w:r>
          </w:p>
        </w:tc>
        <w:tc>
          <w:tcPr>
            <w:tcW w:w="4606" w:type="dxa"/>
            <w:shd w:val="clear" w:color="auto" w:fill="auto"/>
          </w:tcPr>
          <w:p w:rsidR="001111A5" w:rsidRPr="00FC0520" w:rsidRDefault="001111A5" w:rsidP="00C2623B">
            <w:pPr>
              <w:jc w:val="both"/>
            </w:pPr>
            <w:r w:rsidRPr="00FC0520">
              <w:t>Špecifický cieľ:</w:t>
            </w:r>
            <w:r>
              <w:t xml:space="preserve"> 13.2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962511" w:rsidRDefault="0064229B" w:rsidP="000E6320">
      <w:pPr>
        <w:spacing w:before="120" w:after="120" w:line="240" w:lineRule="auto"/>
        <w:jc w:val="both"/>
        <w:rPr>
          <w:rFonts w:ascii="Times New Roman" w:hAnsi="Times New Roman"/>
          <w:b/>
          <w:sz w:val="28"/>
          <w:szCs w:val="28"/>
          <w:lang w:eastAsia="sk-SK"/>
        </w:rPr>
      </w:pPr>
      <w:r w:rsidRPr="004A6A07">
        <w:rPr>
          <w:rFonts w:asciiTheme="minorHAnsi" w:eastAsia="Times New Roman" w:hAnsiTheme="minorHAnsi"/>
        </w:rPr>
        <w:t>Bližšie informácie k synergickým účinkom je možné získať na webovom sídle centrálneho koordinačného orgánu</w:t>
      </w:r>
      <w:r w:rsidRPr="004A6A07">
        <w:rPr>
          <w:rFonts w:asciiTheme="minorHAnsi" w:hAnsiTheme="minorHAnsi"/>
        </w:rPr>
        <w:t xml:space="preserve"> </w:t>
      </w:r>
      <w:hyperlink r:id="rId24"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25" w:history="1">
        <w:r w:rsidRPr="004A6A07">
          <w:rPr>
            <w:rStyle w:val="Hypertextovprepojenie"/>
            <w:rFonts w:asciiTheme="minorHAnsi" w:hAnsiTheme="minorHAnsi"/>
          </w:rPr>
          <w:t>http://www.ecas.org/</w:t>
        </w:r>
      </w:hyperlink>
      <w:r w:rsidR="003C2776" w:rsidRPr="004A6A07">
        <w:rPr>
          <w:rFonts w:asciiTheme="minorHAnsi" w:hAnsiTheme="minorHAnsi"/>
        </w:rPr>
        <w:t>.</w:t>
      </w:r>
      <w:r w:rsidR="00962511">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Zmena a zrušenie vyzvania</w:t>
      </w:r>
    </w:p>
    <w:p w:rsidR="003C2776" w:rsidRDefault="0040078E" w:rsidP="00010D4A">
      <w:pPr>
        <w:spacing w:before="120" w:after="120" w:line="240" w:lineRule="auto"/>
        <w:jc w:val="both"/>
      </w:pPr>
      <w:ins w:id="376" w:author="Autor">
        <w:r>
          <w:rPr>
            <w:rFonts w:asciiTheme="minorHAnsi" w:hAnsiTheme="minorHAnsi" w:cstheme="minorHAnsi"/>
          </w:rPr>
          <w:t xml:space="preserve">RO OP TP je oprávnený vyzvanie zmeniť alebo zrušiť.  </w:t>
        </w:r>
      </w:ins>
      <w:r w:rsidR="0064229B" w:rsidRPr="00FC0520">
        <w:t xml:space="preserve">Zmena </w:t>
      </w:r>
      <w:del w:id="377" w:author="Autor">
        <w:r w:rsidR="0064229B" w:rsidRPr="00FC0520" w:rsidDel="0040078E">
          <w:delText>a </w:delText>
        </w:r>
      </w:del>
      <w:ins w:id="378" w:author="Autor">
        <w:r>
          <w:t>alebo</w:t>
        </w:r>
        <w:r w:rsidRPr="00FC0520">
          <w:t> </w:t>
        </w:r>
      </w:ins>
      <w:r w:rsidR="0064229B" w:rsidRPr="00FC0520">
        <w:t xml:space="preserve">zrušenie vyzvania </w:t>
      </w:r>
      <w:del w:id="379" w:author="Autor">
        <w:r w:rsidR="0064229B" w:rsidRPr="00FC0520" w:rsidDel="0040078E">
          <w:delText>môž</w:delText>
        </w:r>
        <w:r w:rsidR="0064229B" w:rsidDel="0040078E">
          <w:delText>u</w:delText>
        </w:r>
        <w:r w:rsidR="0064229B" w:rsidRPr="00FC0520" w:rsidDel="0040078E">
          <w:delText xml:space="preserve"> </w:delText>
        </w:r>
      </w:del>
      <w:ins w:id="380" w:author="Autor">
        <w:r>
          <w:t>musia</w:t>
        </w:r>
        <w:r w:rsidRPr="00FC0520">
          <w:t xml:space="preserve"> </w:t>
        </w:r>
      </w:ins>
      <w:r w:rsidR="0064229B" w:rsidRPr="00FC0520">
        <w:t>byť vykonan</w:t>
      </w:r>
      <w:r w:rsidR="0064229B">
        <w:t>é</w:t>
      </w:r>
      <w:r w:rsidR="0064229B" w:rsidRPr="00FC0520">
        <w:t xml:space="preserve"> v súlade s</w:t>
      </w:r>
      <w:del w:id="381" w:author="Autor">
        <w:r w:rsidR="0064229B" w:rsidRPr="00FC0520" w:rsidDel="0040078E">
          <w:delText> </w:delText>
        </w:r>
      </w:del>
      <w:ins w:id="382" w:author="Autor">
        <w:r>
          <w:t> </w:t>
        </w:r>
      </w:ins>
      <w:del w:id="383" w:author="Autor">
        <w:r w:rsidR="0064229B" w:rsidRPr="00FC0520" w:rsidDel="0040078E">
          <w:delText xml:space="preserve">postupom uvedeným v </w:delText>
        </w:r>
      </w:del>
      <w:ins w:id="384" w:author="Autor">
        <w:r>
          <w:t xml:space="preserve">ustanoveniami </w:t>
        </w:r>
      </w:ins>
      <w:r w:rsidR="0064229B" w:rsidRPr="00FC0520">
        <w:t xml:space="preserve">§ 17 ods. 6 až 8 zákona </w:t>
      </w:r>
      <w:ins w:id="385" w:author="Autor">
        <w:r>
          <w:rPr>
            <w:rFonts w:asciiTheme="minorHAnsi" w:hAnsiTheme="minorHAnsi" w:cstheme="minorHAnsi"/>
          </w:rPr>
          <w:t xml:space="preserve">č. 292/2014 Z.z. </w:t>
        </w:r>
      </w:ins>
      <w:r w:rsidR="0064229B" w:rsidRPr="00FC0520">
        <w:t xml:space="preserve">o príspevku </w:t>
      </w:r>
      <w:ins w:id="386" w:author="Autor">
        <w:r>
          <w:rPr>
            <w:rFonts w:asciiTheme="minorHAnsi" w:hAnsiTheme="minorHAnsi" w:cstheme="minorHAnsi"/>
          </w:rPr>
          <w:t xml:space="preserve">poskytovanom  </w:t>
        </w:r>
      </w:ins>
      <w:r w:rsidR="0064229B" w:rsidRPr="00FC0520">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0064229B" w:rsidRPr="00FC0520">
        <w:t>s ohľadom na dopad navrhovanej zmeny na</w:t>
      </w:r>
      <w:r w:rsidR="0064229B">
        <w:t> </w:t>
      </w:r>
      <w:r w:rsidR="0064229B" w:rsidRPr="00FC0520">
        <w:t>žiadateľa</w:t>
      </w:r>
      <w:r w:rsidR="0064229B">
        <w:t>.</w:t>
      </w:r>
      <w:ins w:id="387" w:author="Autor">
        <w:r>
          <w:t xml:space="preserve"> RO OP TP zverejňuje informácie o zmene alebo zrušení vyzvania na svojom webovom sídle.</w:t>
        </w:r>
      </w:ins>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lastRenderedPageBreak/>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r w:rsidR="0040201B" w:rsidRPr="0017751C">
        <w:rPr>
          <w:rFonts w:asciiTheme="minorHAnsi" w:hAnsiTheme="minorHAnsi" w:cstheme="minorHAnsi"/>
          <w:sz w:val="22"/>
          <w:szCs w:val="22"/>
        </w:rPr>
        <w:t>;</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A71A91" w:rsidRDefault="002112D9"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8A1CE5">
        <w:rPr>
          <w:rFonts w:asciiTheme="minorHAnsi" w:hAnsiTheme="minorHAnsi"/>
          <w:bCs/>
          <w:iCs/>
          <w:sz w:val="22"/>
          <w:szCs w:val="22"/>
        </w:rPr>
        <w:t xml:space="preserve">Informácia pre žiadateľov o nenávratný finančný príspevok / o príspevok, ktorá je zverejnená na webovom sídle </w:t>
      </w:r>
      <w:hyperlink r:id="rId26" w:history="1">
        <w:r w:rsidRPr="008A1CE5">
          <w:rPr>
            <w:rStyle w:val="Hypertextovprepojenie"/>
            <w:rFonts w:asciiTheme="minorHAnsi" w:hAnsiTheme="minorHAnsi"/>
            <w:bCs/>
            <w:iCs/>
            <w:sz w:val="22"/>
            <w:szCs w:val="22"/>
          </w:rPr>
          <w:t>http://www.olaf.vlada.gov.sk/system-vcasneho-odhalovania-rizika-a-vylucenia-edes/</w:t>
        </w:r>
      </w:hyperlink>
      <w:r w:rsidR="00536C2D" w:rsidRPr="00A71A91">
        <w:rPr>
          <w:rFonts w:asciiTheme="minorHAnsi" w:hAnsiTheme="minorHAnsi"/>
          <w:bCs/>
          <w:iCs/>
          <w:sz w:val="22"/>
          <w:szCs w:val="22"/>
        </w:rPr>
        <w:t>;</w:t>
      </w:r>
      <w:r w:rsidR="005B4878" w:rsidRPr="00A71A91">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DE4518" w:rsidRPr="004A6A07">
        <w:rPr>
          <w:rFonts w:asciiTheme="minorHAnsi" w:hAnsiTheme="minorHAnsi"/>
          <w:bCs/>
          <w:iCs/>
          <w:sz w:val="22"/>
          <w:szCs w:val="22"/>
        </w:rPr>
        <w:t>;</w:t>
      </w:r>
      <w:r w:rsidR="00DE4518" w:rsidRPr="005B4878">
        <w:rPr>
          <w:rFonts w:asciiTheme="minorHAnsi" w:hAnsiTheme="minorHAnsi"/>
          <w:bCs/>
          <w:iCs/>
          <w:sz w:val="22"/>
          <w:szCs w:val="22"/>
        </w:rPr>
        <w:t xml:space="preserve"> </w:t>
      </w:r>
      <w:r w:rsidR="00992211" w:rsidRPr="009A25FF">
        <w:rPr>
          <w:rFonts w:asciiTheme="minorHAnsi" w:hAnsiTheme="minorHAnsi"/>
          <w:bCs/>
          <w:iCs/>
          <w:sz w:val="22"/>
          <w:szCs w:val="22"/>
        </w:rPr>
        <w:t xml:space="preserve"> </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Vzor Výzvy na doplnenie ŽoNFP</w:t>
      </w:r>
      <w:ins w:id="388" w:author="Autor">
        <w:r w:rsidR="00E735BB">
          <w:rPr>
            <w:rFonts w:asciiTheme="minorHAnsi" w:hAnsiTheme="minorHAnsi"/>
            <w:bCs/>
            <w:iCs/>
            <w:sz w:val="22"/>
            <w:szCs w:val="22"/>
          </w:rPr>
          <w:t xml:space="preserve"> - </w:t>
        </w:r>
        <w:r w:rsidR="00E735BB">
          <w:rPr>
            <w:rFonts w:asciiTheme="minorHAnsi" w:hAnsiTheme="minorHAnsi"/>
            <w:b/>
            <w:bCs/>
            <w:iCs/>
            <w:sz w:val="22"/>
            <w:szCs w:val="22"/>
          </w:rPr>
          <w:t>aktualizovaný</w:t>
        </w:r>
      </w:ins>
      <w:r w:rsidR="00DE4518" w:rsidRPr="00AB77DF">
        <w:rPr>
          <w:rFonts w:asciiTheme="minorHAnsi" w:hAnsiTheme="minorHAnsi"/>
          <w:sz w:val="22"/>
          <w:szCs w:val="22"/>
        </w:rPr>
        <w:t>.</w:t>
      </w:r>
    </w:p>
    <w:sectPr w:rsidR="00BC5244" w:rsidRPr="00962511" w:rsidSect="00914DBE">
      <w:headerReference w:type="default" r:id="rId27"/>
      <w:footerReference w:type="default" r:id="rId28"/>
      <w:headerReference w:type="first" r:id="rId29"/>
      <w:footerReference w:type="first" r:id="rId3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4F8" w:rsidRDefault="002D14F8" w:rsidP="00784ECE">
      <w:pPr>
        <w:spacing w:after="0" w:line="240" w:lineRule="auto"/>
      </w:pPr>
      <w:r>
        <w:separator/>
      </w:r>
    </w:p>
  </w:endnote>
  <w:endnote w:type="continuationSeparator" w:id="0">
    <w:p w:rsidR="002D14F8" w:rsidRDefault="002D14F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60877"/>
      <w:docPartObj>
        <w:docPartGallery w:val="Page Numbers (Bottom of Page)"/>
        <w:docPartUnique/>
      </w:docPartObj>
    </w:sdtPr>
    <w:sdtEndPr/>
    <w:sdtContent>
      <w:p w:rsidR="002D14F8" w:rsidRDefault="002D14F8">
        <w:pPr>
          <w:pStyle w:val="Pta"/>
          <w:jc w:val="center"/>
        </w:pPr>
        <w:r>
          <w:fldChar w:fldCharType="begin"/>
        </w:r>
        <w:r>
          <w:instrText>PAGE   \* MERGEFORMAT</w:instrText>
        </w:r>
        <w:r>
          <w:fldChar w:fldCharType="separate"/>
        </w:r>
        <w:r w:rsidR="006F5AEA">
          <w:rPr>
            <w:noProof/>
          </w:rPr>
          <w:t>27</w:t>
        </w:r>
        <w:r>
          <w:fldChar w:fldCharType="end"/>
        </w:r>
      </w:p>
    </w:sdtContent>
  </w:sdt>
  <w:p w:rsidR="002D14F8" w:rsidRDefault="002D14F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4F8" w:rsidRDefault="002D14F8"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659C4A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2D14F8" w:rsidRDefault="002D14F8"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2D14F8" w:rsidRDefault="002D14F8" w:rsidP="00F4420F">
    <w:pPr>
      <w:pStyle w:val="Pta"/>
    </w:pPr>
  </w:p>
  <w:p w:rsidR="002D14F8" w:rsidRDefault="002D14F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4F8" w:rsidRDefault="002D14F8" w:rsidP="00784ECE">
      <w:pPr>
        <w:spacing w:after="0" w:line="240" w:lineRule="auto"/>
      </w:pPr>
      <w:r>
        <w:separator/>
      </w:r>
    </w:p>
  </w:footnote>
  <w:footnote w:type="continuationSeparator" w:id="0">
    <w:p w:rsidR="002D14F8" w:rsidRDefault="002D14F8" w:rsidP="00784ECE">
      <w:pPr>
        <w:spacing w:after="0" w:line="240" w:lineRule="auto"/>
      </w:pPr>
      <w:r>
        <w:continuationSeparator/>
      </w:r>
    </w:p>
  </w:footnote>
  <w:footnote w:id="1">
    <w:p w:rsidR="002D14F8" w:rsidRDefault="002D14F8" w:rsidP="00220D59">
      <w:pPr>
        <w:pStyle w:val="Textpoznmkypodiarou"/>
        <w:jc w:val="both"/>
      </w:pPr>
      <w:r>
        <w:rPr>
          <w:rStyle w:val="Odkaznapoznmkupodiarou"/>
        </w:rPr>
        <w:footnoteRef/>
      </w:r>
      <w:r>
        <w:t xml:space="preserve"> </w:t>
      </w:r>
      <w:r w:rsidRPr="004A6A07">
        <w:rPr>
          <w:rFonts w:asciiTheme="minorHAnsi" w:hAnsiTheme="minorHAnsi"/>
        </w:rPr>
        <w:t>Vrátane zdroja pro rata</w:t>
      </w:r>
    </w:p>
  </w:footnote>
  <w:footnote w:id="2">
    <w:p w:rsidR="002D14F8" w:rsidRDefault="002D14F8"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2D14F8" w:rsidRDefault="002D14F8"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w:t>
      </w:r>
      <w:r>
        <w:rPr>
          <w:rFonts w:asciiTheme="minorHAnsi" w:hAnsiTheme="minorHAnsi"/>
        </w:rPr>
        <w:t> </w:t>
      </w:r>
      <w:r w:rsidRPr="004A6A07">
        <w:rPr>
          <w:rFonts w:asciiTheme="minorHAnsi" w:hAnsiTheme="minorHAnsi"/>
        </w:rPr>
        <w:t>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4F8" w:rsidRDefault="002D14F8">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7F1B8767" wp14:editId="5E2676DF">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2D14F8" w:rsidRDefault="002D14F8">
    <w:pPr>
      <w:pStyle w:val="Hlavika"/>
      <w:rPr>
        <w:rFonts w:asciiTheme="minorHAnsi" w:hAnsiTheme="minorHAnsi"/>
        <w:sz w:val="22"/>
        <w:szCs w:val="22"/>
      </w:rPr>
    </w:pPr>
  </w:p>
  <w:p w:rsidR="002D14F8" w:rsidRPr="00005728" w:rsidRDefault="002D14F8">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w:t>
    </w:r>
    <w:del w:id="389" w:author="Autor">
      <w:r w:rsidDel="002D14F8">
        <w:rPr>
          <w:rFonts w:asciiTheme="minorHAnsi" w:hAnsiTheme="minorHAnsi"/>
        </w:rPr>
        <w:delText>8</w:delText>
      </w:r>
    </w:del>
    <w:ins w:id="390" w:author="Autor">
      <w:r>
        <w:rPr>
          <w:rFonts w:asciiTheme="minorHAnsi" w:hAnsiTheme="minorHAnsi"/>
        </w:rPr>
        <w:t>9</w:t>
      </w:r>
    </w:ins>
    <w:r w:rsidRPr="00DB3A8D">
      <w:rPr>
        <w:rFonts w:asciiTheme="minorHAnsi" w:hAnsiTheme="minorHAnsi"/>
      </w:rPr>
      <w:t xml:space="preserve"> </w:t>
    </w:r>
    <w:r w:rsidRPr="002D1D1E">
      <w:rPr>
        <w:rFonts w:asciiTheme="minorHAnsi" w:hAnsiTheme="minorHAnsi"/>
      </w:rPr>
      <w:t>z</w:t>
    </w:r>
    <w:r>
      <w:rPr>
        <w:rFonts w:asciiTheme="minorHAnsi" w:hAnsiTheme="minorHAnsi"/>
      </w:rPr>
      <w:t xml:space="preserve"> 15. </w:t>
    </w:r>
    <w:del w:id="391" w:author="Autor">
      <w:r w:rsidDel="006F5AEA">
        <w:rPr>
          <w:rFonts w:asciiTheme="minorHAnsi" w:hAnsiTheme="minorHAnsi"/>
        </w:rPr>
        <w:delText>04</w:delText>
      </w:r>
    </w:del>
    <w:ins w:id="392" w:author="Autor">
      <w:r w:rsidR="006F5AEA">
        <w:rPr>
          <w:rFonts w:asciiTheme="minorHAnsi" w:hAnsiTheme="minorHAnsi"/>
        </w:rPr>
        <w:t>10</w:t>
      </w:r>
    </w:ins>
    <w:r>
      <w:rPr>
        <w:rFonts w:asciiTheme="minorHAnsi" w:hAnsiTheme="minorHAnsi"/>
      </w:rPr>
      <w:t xml:space="preserve">. 2021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4F8" w:rsidRDefault="002D14F8">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587F3F41"/>
    <w:multiLevelType w:val="hybridMultilevel"/>
    <w:tmpl w:val="85D0F0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6F3BEB"/>
    <w:multiLevelType w:val="hybridMultilevel"/>
    <w:tmpl w:val="54861F08"/>
    <w:lvl w:ilvl="0" w:tplc="04090017">
      <w:start w:val="1"/>
      <w:numFmt w:val="lowerLetter"/>
      <w:lvlText w:val="%1)"/>
      <w:lvlJc w:val="left"/>
      <w:pPr>
        <w:ind w:left="888" w:hanging="360"/>
      </w:pPr>
    </w:lvl>
    <w:lvl w:ilvl="1" w:tplc="FEA24F5C">
      <w:start w:val="1"/>
      <w:numFmt w:val="decimal"/>
      <w:lvlText w:val="%2)"/>
      <w:lvlJc w:val="left"/>
      <w:pPr>
        <w:ind w:left="1637" w:hanging="360"/>
      </w:pPr>
      <w:rPr>
        <w:rFonts w:hint="default"/>
        <w:b/>
      </w:rPr>
    </w:lvl>
    <w:lvl w:ilvl="2" w:tplc="041B001B">
      <w:start w:val="1"/>
      <w:numFmt w:val="lowerRoman"/>
      <w:lvlText w:val="%3."/>
      <w:lvlJc w:val="right"/>
      <w:pPr>
        <w:ind w:left="2328" w:hanging="180"/>
      </w:pPr>
    </w:lvl>
    <w:lvl w:ilvl="3" w:tplc="041B000F" w:tentative="1">
      <w:start w:val="1"/>
      <w:numFmt w:val="decimal"/>
      <w:lvlText w:val="%4."/>
      <w:lvlJc w:val="left"/>
      <w:pPr>
        <w:ind w:left="3048" w:hanging="360"/>
      </w:pPr>
    </w:lvl>
    <w:lvl w:ilvl="4" w:tplc="041B0019" w:tentative="1">
      <w:start w:val="1"/>
      <w:numFmt w:val="lowerLetter"/>
      <w:lvlText w:val="%5."/>
      <w:lvlJc w:val="left"/>
      <w:pPr>
        <w:ind w:left="3768" w:hanging="360"/>
      </w:pPr>
    </w:lvl>
    <w:lvl w:ilvl="5" w:tplc="041B001B" w:tentative="1">
      <w:start w:val="1"/>
      <w:numFmt w:val="lowerRoman"/>
      <w:lvlText w:val="%6."/>
      <w:lvlJc w:val="right"/>
      <w:pPr>
        <w:ind w:left="4488" w:hanging="180"/>
      </w:pPr>
    </w:lvl>
    <w:lvl w:ilvl="6" w:tplc="041B000F" w:tentative="1">
      <w:start w:val="1"/>
      <w:numFmt w:val="decimal"/>
      <w:lvlText w:val="%7."/>
      <w:lvlJc w:val="left"/>
      <w:pPr>
        <w:ind w:left="5208" w:hanging="360"/>
      </w:pPr>
    </w:lvl>
    <w:lvl w:ilvl="7" w:tplc="041B0019" w:tentative="1">
      <w:start w:val="1"/>
      <w:numFmt w:val="lowerLetter"/>
      <w:lvlText w:val="%8."/>
      <w:lvlJc w:val="left"/>
      <w:pPr>
        <w:ind w:left="5928" w:hanging="360"/>
      </w:pPr>
    </w:lvl>
    <w:lvl w:ilvl="8" w:tplc="041B001B" w:tentative="1">
      <w:start w:val="1"/>
      <w:numFmt w:val="lowerRoman"/>
      <w:lvlText w:val="%9."/>
      <w:lvlJc w:val="right"/>
      <w:pPr>
        <w:ind w:left="6648" w:hanging="180"/>
      </w:pPr>
    </w:lvl>
  </w:abstractNum>
  <w:abstractNum w:abstractNumId="29" w15:restartNumberingAfterBreak="0">
    <w:nsid w:val="601D0CEC"/>
    <w:multiLevelType w:val="hybridMultilevel"/>
    <w:tmpl w:val="F410D1E2"/>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19406EC"/>
    <w:multiLevelType w:val="hybridMultilevel"/>
    <w:tmpl w:val="67B29D6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0"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7"/>
  </w:num>
  <w:num w:numId="2">
    <w:abstractNumId w:val="8"/>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9"/>
  </w:num>
  <w:num w:numId="6">
    <w:abstractNumId w:val="13"/>
  </w:num>
  <w:num w:numId="7">
    <w:abstractNumId w:val="24"/>
  </w:num>
  <w:num w:numId="8">
    <w:abstractNumId w:val="38"/>
  </w:num>
  <w:num w:numId="9">
    <w:abstractNumId w:val="26"/>
  </w:num>
  <w:num w:numId="10">
    <w:abstractNumId w:val="23"/>
  </w:num>
  <w:num w:numId="11">
    <w:abstractNumId w:val="21"/>
  </w:num>
  <w:num w:numId="12">
    <w:abstractNumId w:val="0"/>
  </w:num>
  <w:num w:numId="13">
    <w:abstractNumId w:val="7"/>
  </w:num>
  <w:num w:numId="14">
    <w:abstractNumId w:val="4"/>
  </w:num>
  <w:num w:numId="15">
    <w:abstractNumId w:val="6"/>
  </w:num>
  <w:num w:numId="16">
    <w:abstractNumId w:val="19"/>
  </w:num>
  <w:num w:numId="17">
    <w:abstractNumId w:val="28"/>
  </w:num>
  <w:num w:numId="18">
    <w:abstractNumId w:val="35"/>
  </w:num>
  <w:num w:numId="19">
    <w:abstractNumId w:val="11"/>
  </w:num>
  <w:num w:numId="20">
    <w:abstractNumId w:val="31"/>
  </w:num>
  <w:num w:numId="21">
    <w:abstractNumId w:val="12"/>
  </w:num>
  <w:num w:numId="22">
    <w:abstractNumId w:val="18"/>
  </w:num>
  <w:num w:numId="23">
    <w:abstractNumId w:val="25"/>
  </w:num>
  <w:num w:numId="24">
    <w:abstractNumId w:val="10"/>
  </w:num>
  <w:num w:numId="25">
    <w:abstractNumId w:val="17"/>
  </w:num>
  <w:num w:numId="26">
    <w:abstractNumId w:val="2"/>
  </w:num>
  <w:num w:numId="27">
    <w:abstractNumId w:val="37"/>
  </w:num>
  <w:num w:numId="28">
    <w:abstractNumId w:val="1"/>
  </w:num>
  <w:num w:numId="29">
    <w:abstractNumId w:val="20"/>
  </w:num>
  <w:num w:numId="30">
    <w:abstractNumId w:val="40"/>
  </w:num>
  <w:num w:numId="31">
    <w:abstractNumId w:val="9"/>
  </w:num>
  <w:num w:numId="32">
    <w:abstractNumId w:val="33"/>
  </w:num>
  <w:num w:numId="33">
    <w:abstractNumId w:val="32"/>
  </w:num>
  <w:num w:numId="34">
    <w:abstractNumId w:val="15"/>
  </w:num>
  <w:num w:numId="35">
    <w:abstractNumId w:val="22"/>
  </w:num>
  <w:num w:numId="36">
    <w:abstractNumId w:val="33"/>
  </w:num>
  <w:num w:numId="37">
    <w:abstractNumId w:val="33"/>
  </w:num>
  <w:num w:numId="38">
    <w:abstractNumId w:val="16"/>
  </w:num>
  <w:num w:numId="39">
    <w:abstractNumId w:val="30"/>
  </w:num>
  <w:num w:numId="40">
    <w:abstractNumId w:val="36"/>
  </w:num>
  <w:num w:numId="41">
    <w:abstractNumId w:val="29"/>
  </w:num>
  <w:num w:numId="42">
    <w:abstractNumId w:val="3"/>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D4A"/>
    <w:rsid w:val="0001752F"/>
    <w:rsid w:val="00021F03"/>
    <w:rsid w:val="00025BF0"/>
    <w:rsid w:val="00033564"/>
    <w:rsid w:val="00033F3D"/>
    <w:rsid w:val="00036164"/>
    <w:rsid w:val="00040767"/>
    <w:rsid w:val="0004353A"/>
    <w:rsid w:val="00044E7C"/>
    <w:rsid w:val="00045607"/>
    <w:rsid w:val="00046077"/>
    <w:rsid w:val="00047D69"/>
    <w:rsid w:val="00051690"/>
    <w:rsid w:val="00054C55"/>
    <w:rsid w:val="000605DD"/>
    <w:rsid w:val="0006409B"/>
    <w:rsid w:val="000759C3"/>
    <w:rsid w:val="00075EC3"/>
    <w:rsid w:val="000969E9"/>
    <w:rsid w:val="00096C8E"/>
    <w:rsid w:val="000A039C"/>
    <w:rsid w:val="000A13C5"/>
    <w:rsid w:val="000A466A"/>
    <w:rsid w:val="000B3821"/>
    <w:rsid w:val="000D0982"/>
    <w:rsid w:val="000D0C57"/>
    <w:rsid w:val="000E6320"/>
    <w:rsid w:val="000E747D"/>
    <w:rsid w:val="000F6BBE"/>
    <w:rsid w:val="001001C9"/>
    <w:rsid w:val="0010099B"/>
    <w:rsid w:val="00110F51"/>
    <w:rsid w:val="001111A5"/>
    <w:rsid w:val="001132F4"/>
    <w:rsid w:val="00115810"/>
    <w:rsid w:val="00115FD9"/>
    <w:rsid w:val="00120AD4"/>
    <w:rsid w:val="00122DE0"/>
    <w:rsid w:val="0012539E"/>
    <w:rsid w:val="00141E98"/>
    <w:rsid w:val="00145333"/>
    <w:rsid w:val="001508E8"/>
    <w:rsid w:val="00153240"/>
    <w:rsid w:val="0015543D"/>
    <w:rsid w:val="001568D1"/>
    <w:rsid w:val="001614EA"/>
    <w:rsid w:val="00161AF2"/>
    <w:rsid w:val="00174E58"/>
    <w:rsid w:val="001760A1"/>
    <w:rsid w:val="0018298C"/>
    <w:rsid w:val="00182A12"/>
    <w:rsid w:val="00197C33"/>
    <w:rsid w:val="001A2409"/>
    <w:rsid w:val="001A35D1"/>
    <w:rsid w:val="001A48D2"/>
    <w:rsid w:val="001A49DE"/>
    <w:rsid w:val="001A4AA9"/>
    <w:rsid w:val="001B2A90"/>
    <w:rsid w:val="001B7564"/>
    <w:rsid w:val="001D0ABB"/>
    <w:rsid w:val="001D14C0"/>
    <w:rsid w:val="001D23DF"/>
    <w:rsid w:val="001E486C"/>
    <w:rsid w:val="001E5965"/>
    <w:rsid w:val="001E6817"/>
    <w:rsid w:val="001F122D"/>
    <w:rsid w:val="001F1FED"/>
    <w:rsid w:val="001F7C53"/>
    <w:rsid w:val="002058E2"/>
    <w:rsid w:val="00207059"/>
    <w:rsid w:val="002106BF"/>
    <w:rsid w:val="002112D9"/>
    <w:rsid w:val="00212E5B"/>
    <w:rsid w:val="00217207"/>
    <w:rsid w:val="00217F55"/>
    <w:rsid w:val="00220926"/>
    <w:rsid w:val="00220D59"/>
    <w:rsid w:val="00222202"/>
    <w:rsid w:val="00227424"/>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1C27"/>
    <w:rsid w:val="002B2B13"/>
    <w:rsid w:val="002B3A70"/>
    <w:rsid w:val="002B7E5F"/>
    <w:rsid w:val="002C0475"/>
    <w:rsid w:val="002C49FF"/>
    <w:rsid w:val="002C5B67"/>
    <w:rsid w:val="002C6C98"/>
    <w:rsid w:val="002D14F8"/>
    <w:rsid w:val="002D161D"/>
    <w:rsid w:val="002D1D1E"/>
    <w:rsid w:val="002D400C"/>
    <w:rsid w:val="002E276F"/>
    <w:rsid w:val="002E414F"/>
    <w:rsid w:val="002E5A79"/>
    <w:rsid w:val="002E5BFD"/>
    <w:rsid w:val="002F2984"/>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1B33"/>
    <w:rsid w:val="003323D2"/>
    <w:rsid w:val="00335C82"/>
    <w:rsid w:val="003401DD"/>
    <w:rsid w:val="00340864"/>
    <w:rsid w:val="00345CCD"/>
    <w:rsid w:val="00353CE8"/>
    <w:rsid w:val="00354603"/>
    <w:rsid w:val="00360731"/>
    <w:rsid w:val="0036245C"/>
    <w:rsid w:val="00362BD8"/>
    <w:rsid w:val="0037359F"/>
    <w:rsid w:val="00374C1F"/>
    <w:rsid w:val="00376317"/>
    <w:rsid w:val="003827B7"/>
    <w:rsid w:val="00391763"/>
    <w:rsid w:val="003927D1"/>
    <w:rsid w:val="003930B3"/>
    <w:rsid w:val="003939AC"/>
    <w:rsid w:val="00394227"/>
    <w:rsid w:val="003A23D2"/>
    <w:rsid w:val="003A2623"/>
    <w:rsid w:val="003A2C31"/>
    <w:rsid w:val="003B0CE6"/>
    <w:rsid w:val="003B16C5"/>
    <w:rsid w:val="003B1948"/>
    <w:rsid w:val="003B475A"/>
    <w:rsid w:val="003C1D64"/>
    <w:rsid w:val="003C2776"/>
    <w:rsid w:val="003C3A87"/>
    <w:rsid w:val="003C7088"/>
    <w:rsid w:val="003D4F02"/>
    <w:rsid w:val="003E01BF"/>
    <w:rsid w:val="003E149B"/>
    <w:rsid w:val="003F0073"/>
    <w:rsid w:val="003F114F"/>
    <w:rsid w:val="003F3194"/>
    <w:rsid w:val="004000A2"/>
    <w:rsid w:val="0040078E"/>
    <w:rsid w:val="0040201B"/>
    <w:rsid w:val="00405398"/>
    <w:rsid w:val="00411E54"/>
    <w:rsid w:val="00412144"/>
    <w:rsid w:val="00412BEC"/>
    <w:rsid w:val="00414952"/>
    <w:rsid w:val="00415C60"/>
    <w:rsid w:val="00422DC8"/>
    <w:rsid w:val="00426411"/>
    <w:rsid w:val="0042672B"/>
    <w:rsid w:val="00432099"/>
    <w:rsid w:val="00435834"/>
    <w:rsid w:val="00436323"/>
    <w:rsid w:val="004365DF"/>
    <w:rsid w:val="00441F1D"/>
    <w:rsid w:val="00453AA1"/>
    <w:rsid w:val="00453BCB"/>
    <w:rsid w:val="00457539"/>
    <w:rsid w:val="00457927"/>
    <w:rsid w:val="00457E6C"/>
    <w:rsid w:val="00460F51"/>
    <w:rsid w:val="00461274"/>
    <w:rsid w:val="004641E9"/>
    <w:rsid w:val="00472978"/>
    <w:rsid w:val="004751BD"/>
    <w:rsid w:val="00486E74"/>
    <w:rsid w:val="00492D5E"/>
    <w:rsid w:val="0049360B"/>
    <w:rsid w:val="00494525"/>
    <w:rsid w:val="00495F09"/>
    <w:rsid w:val="00496D8C"/>
    <w:rsid w:val="004A3880"/>
    <w:rsid w:val="004A420E"/>
    <w:rsid w:val="004A6A07"/>
    <w:rsid w:val="004B48BB"/>
    <w:rsid w:val="004B7E86"/>
    <w:rsid w:val="004C7CEB"/>
    <w:rsid w:val="004D434F"/>
    <w:rsid w:val="004D5D0F"/>
    <w:rsid w:val="004E067B"/>
    <w:rsid w:val="004F1AED"/>
    <w:rsid w:val="004F33FD"/>
    <w:rsid w:val="004F35ED"/>
    <w:rsid w:val="0050162E"/>
    <w:rsid w:val="005167A6"/>
    <w:rsid w:val="00520D75"/>
    <w:rsid w:val="005222B0"/>
    <w:rsid w:val="005236E4"/>
    <w:rsid w:val="00527FEF"/>
    <w:rsid w:val="00534598"/>
    <w:rsid w:val="00536C2D"/>
    <w:rsid w:val="00552092"/>
    <w:rsid w:val="00554A84"/>
    <w:rsid w:val="00555B34"/>
    <w:rsid w:val="00556BC9"/>
    <w:rsid w:val="00571D60"/>
    <w:rsid w:val="00575926"/>
    <w:rsid w:val="005768F5"/>
    <w:rsid w:val="0058004C"/>
    <w:rsid w:val="00580E28"/>
    <w:rsid w:val="00585402"/>
    <w:rsid w:val="00585AA0"/>
    <w:rsid w:val="00592CD5"/>
    <w:rsid w:val="00593B81"/>
    <w:rsid w:val="0059486B"/>
    <w:rsid w:val="00596A6B"/>
    <w:rsid w:val="005977EA"/>
    <w:rsid w:val="005A5F47"/>
    <w:rsid w:val="005B1E55"/>
    <w:rsid w:val="005B4878"/>
    <w:rsid w:val="005B5471"/>
    <w:rsid w:val="005B55BF"/>
    <w:rsid w:val="005B5F65"/>
    <w:rsid w:val="005B70FB"/>
    <w:rsid w:val="005C1D7C"/>
    <w:rsid w:val="005C4F9B"/>
    <w:rsid w:val="005C5663"/>
    <w:rsid w:val="005D4071"/>
    <w:rsid w:val="005D5FC6"/>
    <w:rsid w:val="005D616C"/>
    <w:rsid w:val="005D62FE"/>
    <w:rsid w:val="005E3DDC"/>
    <w:rsid w:val="005E44B8"/>
    <w:rsid w:val="005E4580"/>
    <w:rsid w:val="005F4BF0"/>
    <w:rsid w:val="005F53BE"/>
    <w:rsid w:val="005F5C8C"/>
    <w:rsid w:val="00600EDE"/>
    <w:rsid w:val="0060188D"/>
    <w:rsid w:val="006035CB"/>
    <w:rsid w:val="0062456D"/>
    <w:rsid w:val="006322F4"/>
    <w:rsid w:val="00634B7F"/>
    <w:rsid w:val="006358D9"/>
    <w:rsid w:val="00636E1F"/>
    <w:rsid w:val="0063738D"/>
    <w:rsid w:val="0064229B"/>
    <w:rsid w:val="00661567"/>
    <w:rsid w:val="0066172B"/>
    <w:rsid w:val="00662358"/>
    <w:rsid w:val="00673E84"/>
    <w:rsid w:val="00675178"/>
    <w:rsid w:val="00675D3E"/>
    <w:rsid w:val="00681686"/>
    <w:rsid w:val="00683EC1"/>
    <w:rsid w:val="0069226A"/>
    <w:rsid w:val="006937F7"/>
    <w:rsid w:val="00694F7B"/>
    <w:rsid w:val="00695289"/>
    <w:rsid w:val="006A6E11"/>
    <w:rsid w:val="006B5961"/>
    <w:rsid w:val="006C01E1"/>
    <w:rsid w:val="006C39F2"/>
    <w:rsid w:val="006C4A28"/>
    <w:rsid w:val="006D1C32"/>
    <w:rsid w:val="006D1E8B"/>
    <w:rsid w:val="006D2A9C"/>
    <w:rsid w:val="006D3A01"/>
    <w:rsid w:val="006D3FE0"/>
    <w:rsid w:val="006D3FF5"/>
    <w:rsid w:val="006F0AA9"/>
    <w:rsid w:val="006F5AEA"/>
    <w:rsid w:val="006F64CA"/>
    <w:rsid w:val="006F7851"/>
    <w:rsid w:val="00700301"/>
    <w:rsid w:val="00702071"/>
    <w:rsid w:val="00702BAC"/>
    <w:rsid w:val="00704476"/>
    <w:rsid w:val="007062A2"/>
    <w:rsid w:val="007065EB"/>
    <w:rsid w:val="007076A1"/>
    <w:rsid w:val="00712E94"/>
    <w:rsid w:val="00715A50"/>
    <w:rsid w:val="007173D1"/>
    <w:rsid w:val="00722CD0"/>
    <w:rsid w:val="0072344A"/>
    <w:rsid w:val="00723D99"/>
    <w:rsid w:val="00724EDC"/>
    <w:rsid w:val="00730789"/>
    <w:rsid w:val="007314FD"/>
    <w:rsid w:val="0073464D"/>
    <w:rsid w:val="00734FEC"/>
    <w:rsid w:val="007400B9"/>
    <w:rsid w:val="00744693"/>
    <w:rsid w:val="00752228"/>
    <w:rsid w:val="00767360"/>
    <w:rsid w:val="007675D2"/>
    <w:rsid w:val="00772BED"/>
    <w:rsid w:val="007741A5"/>
    <w:rsid w:val="00774B1B"/>
    <w:rsid w:val="00775A18"/>
    <w:rsid w:val="00776515"/>
    <w:rsid w:val="00777687"/>
    <w:rsid w:val="00784ECE"/>
    <w:rsid w:val="0079472C"/>
    <w:rsid w:val="007A16F0"/>
    <w:rsid w:val="007A30FE"/>
    <w:rsid w:val="007A576A"/>
    <w:rsid w:val="007A617E"/>
    <w:rsid w:val="007A62CF"/>
    <w:rsid w:val="007B0FCE"/>
    <w:rsid w:val="007B3C24"/>
    <w:rsid w:val="007B6EE8"/>
    <w:rsid w:val="007C40AA"/>
    <w:rsid w:val="007C4DA2"/>
    <w:rsid w:val="007D3420"/>
    <w:rsid w:val="007E140D"/>
    <w:rsid w:val="007E27B7"/>
    <w:rsid w:val="007E7CA9"/>
    <w:rsid w:val="007E7DDB"/>
    <w:rsid w:val="007F31BD"/>
    <w:rsid w:val="007F74E4"/>
    <w:rsid w:val="00800B8A"/>
    <w:rsid w:val="0080317F"/>
    <w:rsid w:val="00810DAA"/>
    <w:rsid w:val="008132E1"/>
    <w:rsid w:val="00815D38"/>
    <w:rsid w:val="00816173"/>
    <w:rsid w:val="00816478"/>
    <w:rsid w:val="00820A5F"/>
    <w:rsid w:val="0082156C"/>
    <w:rsid w:val="008226D8"/>
    <w:rsid w:val="00822A82"/>
    <w:rsid w:val="00827D68"/>
    <w:rsid w:val="0083102B"/>
    <w:rsid w:val="00836039"/>
    <w:rsid w:val="00837B4A"/>
    <w:rsid w:val="00841056"/>
    <w:rsid w:val="00851F7F"/>
    <w:rsid w:val="00852EB3"/>
    <w:rsid w:val="0086151A"/>
    <w:rsid w:val="008639C8"/>
    <w:rsid w:val="00864532"/>
    <w:rsid w:val="008657DC"/>
    <w:rsid w:val="0087291A"/>
    <w:rsid w:val="00873BEF"/>
    <w:rsid w:val="008802B7"/>
    <w:rsid w:val="00882FBE"/>
    <w:rsid w:val="008862F1"/>
    <w:rsid w:val="0088701E"/>
    <w:rsid w:val="00891D4C"/>
    <w:rsid w:val="008A01C9"/>
    <w:rsid w:val="008A1CE5"/>
    <w:rsid w:val="008A1D85"/>
    <w:rsid w:val="008A3A69"/>
    <w:rsid w:val="008B1F86"/>
    <w:rsid w:val="008F16C5"/>
    <w:rsid w:val="008F63CF"/>
    <w:rsid w:val="00901067"/>
    <w:rsid w:val="00904216"/>
    <w:rsid w:val="0090668B"/>
    <w:rsid w:val="0091184F"/>
    <w:rsid w:val="009125E4"/>
    <w:rsid w:val="00914CDF"/>
    <w:rsid w:val="00914DBE"/>
    <w:rsid w:val="00915170"/>
    <w:rsid w:val="0091595E"/>
    <w:rsid w:val="00920D5C"/>
    <w:rsid w:val="00924196"/>
    <w:rsid w:val="00925249"/>
    <w:rsid w:val="00925630"/>
    <w:rsid w:val="00927508"/>
    <w:rsid w:val="00942160"/>
    <w:rsid w:val="009446DF"/>
    <w:rsid w:val="009555E2"/>
    <w:rsid w:val="00957BDC"/>
    <w:rsid w:val="00962511"/>
    <w:rsid w:val="00965425"/>
    <w:rsid w:val="00967DD3"/>
    <w:rsid w:val="00973279"/>
    <w:rsid w:val="00981E8D"/>
    <w:rsid w:val="00991362"/>
    <w:rsid w:val="00992211"/>
    <w:rsid w:val="00992988"/>
    <w:rsid w:val="009958B8"/>
    <w:rsid w:val="009960D9"/>
    <w:rsid w:val="00996472"/>
    <w:rsid w:val="009A02E9"/>
    <w:rsid w:val="009A15ED"/>
    <w:rsid w:val="009A25FF"/>
    <w:rsid w:val="009C2449"/>
    <w:rsid w:val="009C431A"/>
    <w:rsid w:val="009D089F"/>
    <w:rsid w:val="009D0DD2"/>
    <w:rsid w:val="009D1E6F"/>
    <w:rsid w:val="009D6128"/>
    <w:rsid w:val="009D6357"/>
    <w:rsid w:val="009D6F6E"/>
    <w:rsid w:val="009D7392"/>
    <w:rsid w:val="009F0023"/>
    <w:rsid w:val="009F5253"/>
    <w:rsid w:val="009F6392"/>
    <w:rsid w:val="00A2307A"/>
    <w:rsid w:val="00A2390D"/>
    <w:rsid w:val="00A250D1"/>
    <w:rsid w:val="00A27BEC"/>
    <w:rsid w:val="00A31FE1"/>
    <w:rsid w:val="00A3426C"/>
    <w:rsid w:val="00A356C4"/>
    <w:rsid w:val="00A52E61"/>
    <w:rsid w:val="00A5746D"/>
    <w:rsid w:val="00A61F27"/>
    <w:rsid w:val="00A64129"/>
    <w:rsid w:val="00A66273"/>
    <w:rsid w:val="00A66C01"/>
    <w:rsid w:val="00A70824"/>
    <w:rsid w:val="00A7096E"/>
    <w:rsid w:val="00A7192C"/>
    <w:rsid w:val="00A71A91"/>
    <w:rsid w:val="00A72653"/>
    <w:rsid w:val="00A75F7B"/>
    <w:rsid w:val="00A9161B"/>
    <w:rsid w:val="00A91B49"/>
    <w:rsid w:val="00A93F16"/>
    <w:rsid w:val="00AA0BD9"/>
    <w:rsid w:val="00AA31B2"/>
    <w:rsid w:val="00AA49FC"/>
    <w:rsid w:val="00AA569A"/>
    <w:rsid w:val="00AB77DF"/>
    <w:rsid w:val="00AC139D"/>
    <w:rsid w:val="00AC3856"/>
    <w:rsid w:val="00AD34F7"/>
    <w:rsid w:val="00AD5488"/>
    <w:rsid w:val="00AD7F63"/>
    <w:rsid w:val="00AE1B07"/>
    <w:rsid w:val="00AF0387"/>
    <w:rsid w:val="00AF0D8F"/>
    <w:rsid w:val="00AF2DAB"/>
    <w:rsid w:val="00B03473"/>
    <w:rsid w:val="00B137B5"/>
    <w:rsid w:val="00B17FF4"/>
    <w:rsid w:val="00B23BD6"/>
    <w:rsid w:val="00B30996"/>
    <w:rsid w:val="00B32247"/>
    <w:rsid w:val="00B36556"/>
    <w:rsid w:val="00B40AB0"/>
    <w:rsid w:val="00B4267B"/>
    <w:rsid w:val="00B459FE"/>
    <w:rsid w:val="00B45D86"/>
    <w:rsid w:val="00B517DF"/>
    <w:rsid w:val="00B51B6F"/>
    <w:rsid w:val="00B534C5"/>
    <w:rsid w:val="00B53AB1"/>
    <w:rsid w:val="00B540C8"/>
    <w:rsid w:val="00B60DD0"/>
    <w:rsid w:val="00B65C11"/>
    <w:rsid w:val="00B66BB3"/>
    <w:rsid w:val="00B731F7"/>
    <w:rsid w:val="00B80F68"/>
    <w:rsid w:val="00B822E1"/>
    <w:rsid w:val="00B862C9"/>
    <w:rsid w:val="00B90E3D"/>
    <w:rsid w:val="00B91CD6"/>
    <w:rsid w:val="00B92C26"/>
    <w:rsid w:val="00B95FB2"/>
    <w:rsid w:val="00BA06FA"/>
    <w:rsid w:val="00BA2CDD"/>
    <w:rsid w:val="00BA478B"/>
    <w:rsid w:val="00BC0662"/>
    <w:rsid w:val="00BC090C"/>
    <w:rsid w:val="00BC28FF"/>
    <w:rsid w:val="00BC471D"/>
    <w:rsid w:val="00BC5244"/>
    <w:rsid w:val="00BE48FD"/>
    <w:rsid w:val="00BE588D"/>
    <w:rsid w:val="00BE69D6"/>
    <w:rsid w:val="00BF0064"/>
    <w:rsid w:val="00C02192"/>
    <w:rsid w:val="00C02E58"/>
    <w:rsid w:val="00C036E8"/>
    <w:rsid w:val="00C0747D"/>
    <w:rsid w:val="00C20634"/>
    <w:rsid w:val="00C20BED"/>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35A8"/>
    <w:rsid w:val="00C94DE4"/>
    <w:rsid w:val="00CA28A0"/>
    <w:rsid w:val="00CB03D8"/>
    <w:rsid w:val="00CB2120"/>
    <w:rsid w:val="00CB44F6"/>
    <w:rsid w:val="00CB76A5"/>
    <w:rsid w:val="00CC1398"/>
    <w:rsid w:val="00CC399F"/>
    <w:rsid w:val="00CC50E7"/>
    <w:rsid w:val="00CC755B"/>
    <w:rsid w:val="00CD1A3F"/>
    <w:rsid w:val="00CD2B72"/>
    <w:rsid w:val="00CD4B4E"/>
    <w:rsid w:val="00CD6449"/>
    <w:rsid w:val="00CE0A0B"/>
    <w:rsid w:val="00CE0EB4"/>
    <w:rsid w:val="00CE6FAF"/>
    <w:rsid w:val="00CE77CE"/>
    <w:rsid w:val="00CF02D0"/>
    <w:rsid w:val="00CF0F9B"/>
    <w:rsid w:val="00CF13BE"/>
    <w:rsid w:val="00CF390F"/>
    <w:rsid w:val="00CF3A59"/>
    <w:rsid w:val="00CF428C"/>
    <w:rsid w:val="00CF549F"/>
    <w:rsid w:val="00D036E8"/>
    <w:rsid w:val="00D03EBC"/>
    <w:rsid w:val="00D07489"/>
    <w:rsid w:val="00D16C26"/>
    <w:rsid w:val="00D23D79"/>
    <w:rsid w:val="00D347B4"/>
    <w:rsid w:val="00D41C95"/>
    <w:rsid w:val="00D4720C"/>
    <w:rsid w:val="00D50B2F"/>
    <w:rsid w:val="00D55261"/>
    <w:rsid w:val="00D6511F"/>
    <w:rsid w:val="00D65148"/>
    <w:rsid w:val="00D7167A"/>
    <w:rsid w:val="00D7337C"/>
    <w:rsid w:val="00D773BD"/>
    <w:rsid w:val="00D80C37"/>
    <w:rsid w:val="00D815CC"/>
    <w:rsid w:val="00D846A6"/>
    <w:rsid w:val="00D85835"/>
    <w:rsid w:val="00D863AD"/>
    <w:rsid w:val="00D86A62"/>
    <w:rsid w:val="00D94D48"/>
    <w:rsid w:val="00D95256"/>
    <w:rsid w:val="00D97A38"/>
    <w:rsid w:val="00DA2744"/>
    <w:rsid w:val="00DA5B87"/>
    <w:rsid w:val="00DA6D57"/>
    <w:rsid w:val="00DA7B52"/>
    <w:rsid w:val="00DB2668"/>
    <w:rsid w:val="00DB3A8D"/>
    <w:rsid w:val="00DB5ABA"/>
    <w:rsid w:val="00DC1F01"/>
    <w:rsid w:val="00DC5987"/>
    <w:rsid w:val="00DC6870"/>
    <w:rsid w:val="00DD38B9"/>
    <w:rsid w:val="00DE11D5"/>
    <w:rsid w:val="00DE151E"/>
    <w:rsid w:val="00DE4518"/>
    <w:rsid w:val="00DE46A3"/>
    <w:rsid w:val="00DF0906"/>
    <w:rsid w:val="00DF361F"/>
    <w:rsid w:val="00DF7E92"/>
    <w:rsid w:val="00E017A1"/>
    <w:rsid w:val="00E1144D"/>
    <w:rsid w:val="00E1461D"/>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35BB"/>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EF55E8"/>
    <w:rsid w:val="00F024C5"/>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64A6D"/>
    <w:rsid w:val="00F70420"/>
    <w:rsid w:val="00F72208"/>
    <w:rsid w:val="00F73D49"/>
    <w:rsid w:val="00F8169A"/>
    <w:rsid w:val="00F875B0"/>
    <w:rsid w:val="00F9720B"/>
    <w:rsid w:val="00F9755E"/>
    <w:rsid w:val="00F97977"/>
    <w:rsid w:val="00FA6FC8"/>
    <w:rsid w:val="00FB04BF"/>
    <w:rsid w:val="00FB5540"/>
    <w:rsid w:val="00FB559F"/>
    <w:rsid w:val="00FB5F38"/>
    <w:rsid w:val="00FC2685"/>
    <w:rsid w:val="00FC7602"/>
    <w:rsid w:val="00FD23E4"/>
    <w:rsid w:val="00FD4C06"/>
    <w:rsid w:val="00FE1F78"/>
    <w:rsid w:val="00FE2ACA"/>
    <w:rsid w:val="00FF4B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6353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AD34F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 w:type="character" w:customStyle="1" w:styleId="Nadpis1Char">
    <w:name w:val="Nadpis 1 Char"/>
    <w:basedOn w:val="Predvolenpsmoodseku"/>
    <w:link w:val="Nadpis1"/>
    <w:uiPriority w:val="9"/>
    <w:rsid w:val="00AD34F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tp.vlada.gov.sk/domov/" TargetMode="External"/><Relationship Id="rId13" Type="http://schemas.openxmlformats.org/officeDocument/2006/relationships/hyperlink" Target="http://www.optp.vlada.gov.sk/ine-dokumenty/" TargetMode="External"/><Relationship Id="rId18" Type="http://schemas.openxmlformats.org/officeDocument/2006/relationships/hyperlink" Target="http://optp.vlada.gov.sk/ine-dokumenty/" TargetMode="External"/><Relationship Id="rId26" Type="http://schemas.openxmlformats.org/officeDocument/2006/relationships/hyperlink" Target="http://www.olaf.vlada.gov.sk/system-vcasneho-odhalovania-rizika-a-vylucenia-edes/"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7" Type="http://schemas.openxmlformats.org/officeDocument/2006/relationships/endnotes" Target="endnotes.xml"/><Relationship Id="rId12" Type="http://schemas.openxmlformats.org/officeDocument/2006/relationships/hyperlink" Target="http://www.optp.vlada.gov.sk/ine-dokumenty/" TargetMode="External"/><Relationship Id="rId17" Type="http://schemas.openxmlformats.org/officeDocument/2006/relationships/hyperlink" Target="http://www.partnerskadohoda.gov.sk/metodicke-pokyny-&#160;cko/" TargetMode="External"/><Relationship Id="rId25" Type="http://schemas.openxmlformats.org/officeDocument/2006/relationships/hyperlink" Target="http://www.ecas.org/" TargetMode="External"/><Relationship Id="rId2" Type="http://schemas.openxmlformats.org/officeDocument/2006/relationships/numbering" Target="numbering.xml"/><Relationship Id="rId16" Type="http://schemas.openxmlformats.org/officeDocument/2006/relationships/hyperlink" Target="http://www.partnerskadohoda.gov.sk/metodicke-pokyny-cko/" TargetMode="External"/><Relationship Id="rId20" Type="http://schemas.openxmlformats.org/officeDocument/2006/relationships/hyperlink" Target="http://www.partnerskadohoda.gov.sk/vzory-cko/"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tp.vlada.gov.sk/domov/" TargetMode="External"/><Relationship Id="rId24" Type="http://schemas.openxmlformats.org/officeDocument/2006/relationships/hyperlink" Target="http://www.partnerskadohoda.gov.sk/273-sk/koordinacia-synergii-a-komplementarit-medzi-esif-a-ostatnymi-nastrojmi-podpory-eu-a-s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footer" Target="footer1.xml"/><Relationship Id="rId10" Type="http://schemas.openxmlformats.org/officeDocument/2006/relationships/hyperlink" Target="http://www.ITMS2014.sk" TargetMode="External"/><Relationship Id="rId19" Type="http://schemas.openxmlformats.org/officeDocument/2006/relationships/hyperlink" Target="http://optp.vlada.gov.sk/ine-dokument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ms2014.sk/aktuality/aktualita?id=3177b6ce-fe6d-40a4-b9b2-d8fbb2e439f8" TargetMode="External"/><Relationship Id="rId14" Type="http://schemas.openxmlformats.org/officeDocument/2006/relationships/hyperlink" Target="http://www.optp.vlada.gov.sk/ine-dokumenty/" TargetMode="External"/><Relationship Id="rId22" Type="http://schemas.openxmlformats.org/officeDocument/2006/relationships/hyperlink" Target="http://optp.vlada.gov.sk/ine-dokumenty/"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48AAD-540D-4E88-9F1A-A955F4FA6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11171</Words>
  <Characters>63681</Characters>
  <Application>Microsoft Office Word</Application>
  <DocSecurity>0</DocSecurity>
  <Lines>530</Lines>
  <Paragraphs>149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2020-04-16T09:40:00Z</dcterms:created>
  <dcterms:modified xsi:type="dcterms:W3CDTF">2021-10-14T08:01:00Z</dcterms:modified>
</cp:coreProperties>
</file>