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3C2776" w:rsidP="002F34C6">
      <w:pPr>
        <w:spacing w:before="120" w:after="120" w:line="240" w:lineRule="auto"/>
        <w:rPr>
          <w:rFonts w:asciiTheme="minorHAnsi" w:hAnsiTheme="minorHAnsi"/>
          <w:b/>
        </w:rPr>
      </w:pPr>
      <w:del w:id="0" w:author="Autor">
        <w:r w:rsidRPr="002F34C6" w:rsidDel="007401DE">
          <w:rPr>
            <w:rFonts w:asciiTheme="minorHAnsi" w:hAnsiTheme="minorHAnsi"/>
            <w:b/>
          </w:rPr>
          <w:delText>Adresa:</w:delText>
        </w:r>
        <w:r w:rsidR="00700301" w:rsidRPr="002F34C6" w:rsidDel="007401DE">
          <w:rPr>
            <w:rFonts w:asciiTheme="minorHAnsi" w:hAnsiTheme="minorHAnsi"/>
          </w:rPr>
          <w:delText xml:space="preserve">   </w:delText>
        </w:r>
        <w:r w:rsidR="00182019" w:rsidDel="007401DE">
          <w:rPr>
            <w:rFonts w:asciiTheme="minorHAnsi" w:hAnsiTheme="minorHAnsi" w:cstheme="minorHAnsi"/>
          </w:rPr>
          <w:delText>Štefánikova 15, 811 05</w:delText>
        </w:r>
        <w:r w:rsidR="00182019" w:rsidRPr="005D01A7" w:rsidDel="007401DE">
          <w:rPr>
            <w:rFonts w:asciiTheme="minorHAnsi" w:hAnsiTheme="minorHAnsi" w:cstheme="minorHAnsi"/>
          </w:rPr>
          <w:delText xml:space="preserve"> </w:delText>
        </w:r>
        <w:r w:rsidR="00700301" w:rsidRPr="00787FCD" w:rsidDel="007401DE">
          <w:rPr>
            <w:rFonts w:asciiTheme="minorHAnsi" w:hAnsiTheme="minorHAnsi" w:cstheme="minorHAnsi"/>
          </w:rPr>
          <w:delText>Bratislava, Slovenská republika</w:delText>
        </w:r>
        <w:r w:rsidR="00700301" w:rsidRPr="002F34C6" w:rsidDel="007401DE">
          <w:rPr>
            <w:rFonts w:asciiTheme="minorHAnsi" w:hAnsiTheme="minorHAnsi"/>
            <w:b/>
          </w:rPr>
          <w:delText xml:space="preserve"> </w:delText>
        </w:r>
      </w:del>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7401DE">
        <w:rPr>
          <w:rFonts w:asciiTheme="minorHAnsi" w:hAnsiTheme="minorHAnsi"/>
          <w:b/>
          <w:rPrChange w:id="1" w:author="Autor">
            <w:rPr>
              <w:rFonts w:asciiTheme="minorHAnsi" w:hAnsiTheme="minorHAnsi"/>
            </w:rPr>
          </w:rPrChange>
        </w:rPr>
        <w:t>Typ vyzvania:</w:t>
      </w:r>
      <w:r w:rsidRPr="002F34C6">
        <w:rPr>
          <w:rFonts w:asciiTheme="minorHAnsi" w:hAnsiTheme="minorHAnsi"/>
        </w:rPr>
        <w:t xml:space="preserve"> otvorené</w:t>
      </w:r>
    </w:p>
    <w:p w:rsidR="003C2776" w:rsidRPr="002F34C6" w:rsidRDefault="003C2776" w:rsidP="003C2776">
      <w:pPr>
        <w:spacing w:before="240" w:after="240"/>
        <w:rPr>
          <w:rFonts w:asciiTheme="minorHAnsi" w:hAnsiTheme="minorHAnsi"/>
        </w:rPr>
      </w:pPr>
      <w:r w:rsidRPr="007401DE">
        <w:rPr>
          <w:rFonts w:asciiTheme="minorHAnsi" w:hAnsiTheme="minorHAnsi"/>
          <w:b/>
          <w:rPrChange w:id="2" w:author="Autor">
            <w:rPr>
              <w:rFonts w:asciiTheme="minorHAnsi" w:hAnsiTheme="minorHAnsi"/>
            </w:rPr>
          </w:rPrChange>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7401DE">
        <w:rPr>
          <w:rFonts w:asciiTheme="minorHAnsi" w:hAnsiTheme="minorHAnsi"/>
          <w:b/>
          <w:rPrChange w:id="3" w:author="Autor">
            <w:rPr>
              <w:rFonts w:asciiTheme="minorHAnsi" w:hAnsiTheme="minorHAnsi"/>
            </w:rPr>
          </w:rPrChange>
        </w:rPr>
        <w:t>Dátum uzavretia:</w:t>
      </w:r>
      <w:r w:rsidRPr="002F34C6">
        <w:rPr>
          <w:rFonts w:asciiTheme="minorHAnsi" w:hAnsiTheme="minorHAnsi"/>
        </w:rPr>
        <w:t xml:space="preserve">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sidRPr="007401DE">
        <w:rPr>
          <w:rFonts w:asciiTheme="minorHAnsi" w:hAnsiTheme="minorHAnsi"/>
          <w:b/>
          <w:rPrChange w:id="4" w:author="Autor">
            <w:rPr>
              <w:rFonts w:asciiTheme="minorHAnsi" w:hAnsiTheme="minorHAnsi"/>
            </w:rPr>
          </w:rPrChange>
        </w:rPr>
        <w:t xml:space="preserve">70 </w:t>
      </w:r>
      <w:r w:rsidRPr="007401DE">
        <w:rPr>
          <w:rFonts w:asciiTheme="minorHAnsi" w:hAnsiTheme="minorHAnsi"/>
          <w:b/>
          <w:rPrChange w:id="5" w:author="Autor">
            <w:rPr>
              <w:rFonts w:asciiTheme="minorHAnsi" w:hAnsiTheme="minorHAnsi"/>
            </w:rPr>
          </w:rPrChange>
        </w:rPr>
        <w:t>pracovných dní</w:t>
      </w:r>
      <w:r w:rsidRPr="002F34C6">
        <w:rPr>
          <w:rFonts w:asciiTheme="minorHAnsi" w:hAnsiTheme="minorHAnsi"/>
        </w:rPr>
        <w:t xml:space="preserve">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Del="00780D4B" w:rsidRDefault="007E0A21" w:rsidP="00780D4B">
      <w:pPr>
        <w:pStyle w:val="Default"/>
        <w:spacing w:before="120" w:after="120"/>
        <w:jc w:val="both"/>
        <w:rPr>
          <w:del w:id="6" w:author="Auto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780D4B">
        <w:rPr>
          <w:rFonts w:asciiTheme="minorHAnsi" w:hAnsiTheme="minorHAnsi"/>
          <w:rPrChange w:id="7" w:author="Autor">
            <w:rPr>
              <w:rFonts w:asciiTheme="minorHAnsi" w:hAnsiTheme="minorHAnsi"/>
              <w:b/>
            </w:rPr>
          </w:rPrChange>
        </w:rPr>
        <w:t>určenej RO OP TP</w:t>
      </w:r>
      <w:r w:rsidRPr="00780D4B">
        <w:rPr>
          <w:rFonts w:asciiTheme="minorHAnsi" w:hAnsiTheme="minorHAnsi"/>
        </w:rPr>
        <w:t>,</w:t>
      </w:r>
      <w:r w:rsidRPr="001B22EA">
        <w:rPr>
          <w:rFonts w:asciiTheme="minorHAnsi" w:hAnsiTheme="minorHAnsi" w:cs="Times New Roman"/>
          <w:sz w:val="22"/>
          <w:szCs w:val="22"/>
        </w:rPr>
        <w:t xml:space="preserve"> ak je formulár žiadosti o NFP (spolu so všetkými </w:t>
      </w:r>
      <w:ins w:id="8" w:author="Autor">
        <w:r w:rsidR="00780D4B">
          <w:rPr>
            <w:rFonts w:asciiTheme="minorHAnsi" w:hAnsiTheme="minorHAnsi" w:cstheme="minorHAnsi"/>
            <w:sz w:val="22"/>
            <w:szCs w:val="22"/>
          </w:rPr>
          <w:t xml:space="preserve">relevantnými </w:t>
        </w:r>
      </w:ins>
      <w:r w:rsidRPr="001B22EA">
        <w:rPr>
          <w:rFonts w:asciiTheme="minorHAnsi" w:hAnsiTheme="minorHAnsi" w:cs="Times New Roman"/>
          <w:sz w:val="22"/>
          <w:szCs w:val="22"/>
        </w:rPr>
        <w:t>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del w:id="9" w:author="Autor">
        <w:r w:rsidRPr="00EF499E" w:rsidDel="00780D4B">
          <w:rPr>
            <w:rFonts w:asciiTheme="minorHAnsi" w:hAnsiTheme="minorHAnsi" w:cs="Times New Roman"/>
            <w:sz w:val="22"/>
            <w:szCs w:val="22"/>
          </w:rPr>
          <w:delText>,</w:delText>
        </w:r>
      </w:del>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7E0A21" w:rsidRPr="001B22EA" w:rsidDel="00780D4B" w:rsidRDefault="007E0A21">
      <w:pPr>
        <w:pStyle w:val="Default"/>
        <w:spacing w:before="120" w:after="120"/>
        <w:jc w:val="both"/>
        <w:rPr>
          <w:del w:id="10" w:author="Autor"/>
          <w:rFonts w:asciiTheme="minorHAnsi" w:hAnsiTheme="minorHAnsi"/>
          <w:sz w:val="22"/>
          <w:szCs w:val="22"/>
        </w:rPr>
        <w:pPrChange w:id="11" w:author="Autor">
          <w:pPr>
            <w:pStyle w:val="Odsekzoznamu"/>
            <w:numPr>
              <w:numId w:val="34"/>
            </w:numPr>
            <w:spacing w:before="120" w:after="120"/>
            <w:ind w:left="360" w:hanging="283"/>
            <w:contextualSpacing w:val="0"/>
            <w:jc w:val="both"/>
          </w:pPr>
        </w:pPrChange>
      </w:pPr>
      <w:del w:id="12" w:author="Autor">
        <w:r w:rsidRPr="001B22EA" w:rsidDel="00780D4B">
          <w:rPr>
            <w:rFonts w:asciiTheme="minorHAnsi" w:hAnsiTheme="minorHAnsi"/>
            <w:b/>
            <w:sz w:val="22"/>
            <w:szCs w:val="22"/>
          </w:rPr>
          <w:delText>V listinnej podobe</w:delText>
        </w:r>
        <w:r w:rsidRPr="001B22EA" w:rsidDel="00780D4B">
          <w:rPr>
            <w:rFonts w:asciiTheme="minorHAnsi" w:hAnsiTheme="minorHAnsi"/>
            <w:sz w:val="22"/>
            <w:szCs w:val="22"/>
          </w:rPr>
          <w:delText xml:space="preserve"> je žiadosť o NFP, vrátane všetkých príloh, možné doručiť v jednom origináli (vytlačenom po odoslaní prostredníctvom ITMS2014+</w:delText>
        </w:r>
        <w:r w:rsidR="006C37F2" w:rsidRPr="006C37F2" w:rsidDel="00780D4B">
          <w:rPr>
            <w:rFonts w:asciiTheme="minorHAnsi" w:hAnsiTheme="minorHAnsi" w:cstheme="minorHAnsi"/>
            <w:sz w:val="22"/>
            <w:szCs w:val="22"/>
          </w:rPr>
          <w:delText xml:space="preserve"> </w:delText>
        </w:r>
        <w:r w:rsidR="006C37F2" w:rsidDel="00780D4B">
          <w:rPr>
            <w:rFonts w:asciiTheme="minorHAnsi" w:hAnsiTheme="minorHAnsi" w:cstheme="minorHAnsi"/>
            <w:sz w:val="22"/>
            <w:szCs w:val="22"/>
          </w:rPr>
          <w:delText>a podpísanom</w:delText>
        </w:r>
        <w:r w:rsidRPr="001B22EA" w:rsidDel="00780D4B">
          <w:rPr>
            <w:rFonts w:asciiTheme="minorHAnsi" w:hAnsiTheme="minorHAnsi"/>
            <w:sz w:val="22"/>
            <w:szCs w:val="22"/>
          </w:rPr>
          <w:delText>) a jednej kópii:</w:delText>
        </w:r>
      </w:del>
    </w:p>
    <w:p w:rsidR="0062456D" w:rsidRPr="002F34C6" w:rsidDel="00780D4B" w:rsidRDefault="0062456D">
      <w:pPr>
        <w:pStyle w:val="Default"/>
        <w:rPr>
          <w:del w:id="13" w:author="Autor"/>
          <w:rFonts w:asciiTheme="minorHAnsi" w:hAnsiTheme="minorHAnsi"/>
          <w:sz w:val="22"/>
          <w:szCs w:val="22"/>
        </w:rPr>
        <w:pPrChange w:id="14" w:author="Autor">
          <w:pPr>
            <w:pStyle w:val="Odsekzoznamu"/>
            <w:numPr>
              <w:numId w:val="6"/>
            </w:numPr>
            <w:spacing w:before="120" w:after="120"/>
            <w:ind w:hanging="360"/>
            <w:contextualSpacing w:val="0"/>
            <w:jc w:val="both"/>
          </w:pPr>
        </w:pPrChange>
      </w:pPr>
      <w:del w:id="15" w:author="Autor">
        <w:r w:rsidRPr="002F34C6" w:rsidDel="00780D4B">
          <w:rPr>
            <w:rFonts w:asciiTheme="minorHAnsi" w:hAnsiTheme="minorHAnsi"/>
            <w:sz w:val="22"/>
            <w:szCs w:val="22"/>
          </w:rPr>
          <w:delText>doporučenou poštou alebo kuriérskou službou na adresu:</w:delText>
        </w:r>
      </w:del>
    </w:p>
    <w:p w:rsidR="0062456D" w:rsidRPr="002F34C6" w:rsidDel="00780D4B" w:rsidRDefault="00A83BD8">
      <w:pPr>
        <w:pStyle w:val="Default"/>
        <w:rPr>
          <w:del w:id="16" w:author="Autor"/>
          <w:rFonts w:asciiTheme="minorHAnsi" w:hAnsiTheme="minorHAnsi"/>
        </w:rPr>
        <w:pPrChange w:id="17" w:author="Autor">
          <w:pPr>
            <w:spacing w:before="120" w:after="120" w:line="240" w:lineRule="auto"/>
            <w:ind w:firstLine="357"/>
            <w:contextualSpacing/>
            <w:jc w:val="both"/>
          </w:pPr>
        </w:pPrChange>
      </w:pPr>
      <w:del w:id="18" w:author="Autor">
        <w:r w:rsidDel="00780D4B">
          <w:rPr>
            <w:rFonts w:asciiTheme="minorHAnsi" w:hAnsiTheme="minorHAnsi" w:cstheme="minorHAnsi"/>
          </w:rPr>
          <w:delText>Ministerstvo investícií, regionálneho rozvoja a informatizácie</w:delText>
        </w:r>
        <w:r w:rsidR="0062456D" w:rsidRPr="002F34C6" w:rsidDel="00780D4B">
          <w:rPr>
            <w:rFonts w:asciiTheme="minorHAnsi" w:hAnsiTheme="minorHAnsi"/>
          </w:rPr>
          <w:delText xml:space="preserve"> Slovenskej republiky </w:delText>
        </w:r>
      </w:del>
    </w:p>
    <w:p w:rsidR="0062456D" w:rsidRPr="002F34C6" w:rsidDel="00780D4B" w:rsidRDefault="00A83BD8">
      <w:pPr>
        <w:pStyle w:val="Default"/>
        <w:rPr>
          <w:del w:id="19" w:author="Autor"/>
          <w:rFonts w:asciiTheme="minorHAnsi" w:hAnsiTheme="minorHAnsi"/>
        </w:rPr>
        <w:pPrChange w:id="20" w:author="Autor">
          <w:pPr>
            <w:spacing w:before="120" w:after="120" w:line="240" w:lineRule="auto"/>
            <w:ind w:firstLine="357"/>
            <w:contextualSpacing/>
            <w:jc w:val="both"/>
          </w:pPr>
        </w:pPrChange>
      </w:pPr>
      <w:del w:id="21" w:author="Autor">
        <w:r w:rsidDel="00780D4B">
          <w:rPr>
            <w:rFonts w:asciiTheme="minorHAnsi" w:hAnsiTheme="minorHAnsi" w:cstheme="minorHAnsi"/>
          </w:rPr>
          <w:delText xml:space="preserve">sekcia </w:delText>
        </w:r>
        <w:r w:rsidR="00ED7D0A" w:rsidRPr="00ED7D0A" w:rsidDel="00780D4B">
          <w:rPr>
            <w:rFonts w:asciiTheme="minorHAnsi" w:hAnsiTheme="minorHAnsi" w:cstheme="minorHAnsi"/>
          </w:rPr>
          <w:delText>OP TP a iných finančných mechanizmov</w:delText>
        </w:r>
      </w:del>
    </w:p>
    <w:p w:rsidR="0062456D" w:rsidRPr="002F34C6" w:rsidDel="00780D4B" w:rsidRDefault="0062456D">
      <w:pPr>
        <w:pStyle w:val="Default"/>
        <w:rPr>
          <w:del w:id="22" w:author="Autor"/>
          <w:rFonts w:asciiTheme="minorHAnsi" w:hAnsiTheme="minorHAnsi"/>
        </w:rPr>
        <w:pPrChange w:id="23" w:author="Autor">
          <w:pPr>
            <w:spacing w:before="120" w:after="120" w:line="240" w:lineRule="auto"/>
            <w:ind w:firstLine="357"/>
            <w:contextualSpacing/>
            <w:jc w:val="both"/>
          </w:pPr>
        </w:pPrChange>
      </w:pPr>
      <w:del w:id="24" w:author="Autor">
        <w:r w:rsidRPr="002F34C6" w:rsidDel="00780D4B">
          <w:rPr>
            <w:rFonts w:asciiTheme="minorHAnsi" w:hAnsiTheme="minorHAnsi"/>
          </w:rPr>
          <w:delText>odbor implementácie projektov OP TP</w:delText>
        </w:r>
      </w:del>
    </w:p>
    <w:p w:rsidR="0062456D" w:rsidRPr="002F34C6" w:rsidDel="00780D4B" w:rsidRDefault="00A83BD8">
      <w:pPr>
        <w:pStyle w:val="Default"/>
        <w:rPr>
          <w:del w:id="25" w:author="Autor"/>
          <w:rFonts w:asciiTheme="minorHAnsi" w:hAnsiTheme="minorHAnsi"/>
        </w:rPr>
        <w:pPrChange w:id="26" w:author="Autor">
          <w:pPr>
            <w:spacing w:before="120" w:after="120" w:line="240" w:lineRule="auto"/>
            <w:ind w:firstLine="357"/>
            <w:contextualSpacing/>
            <w:jc w:val="both"/>
          </w:pPr>
        </w:pPrChange>
      </w:pPr>
      <w:del w:id="27" w:author="Autor">
        <w:r w:rsidDel="00780D4B">
          <w:rPr>
            <w:rFonts w:asciiTheme="minorHAnsi" w:hAnsiTheme="minorHAnsi" w:cstheme="minorHAnsi"/>
          </w:rPr>
          <w:delText>Štefánikova 15</w:delText>
        </w:r>
        <w:r w:rsidR="0062456D" w:rsidRPr="002F34C6" w:rsidDel="00780D4B">
          <w:rPr>
            <w:rFonts w:asciiTheme="minorHAnsi" w:hAnsiTheme="minorHAnsi"/>
          </w:rPr>
          <w:delText xml:space="preserve"> </w:delText>
        </w:r>
      </w:del>
    </w:p>
    <w:p w:rsidR="0062456D" w:rsidRPr="002F34C6" w:rsidDel="00780D4B" w:rsidRDefault="00A83BD8">
      <w:pPr>
        <w:pStyle w:val="Default"/>
        <w:rPr>
          <w:del w:id="28" w:author="Autor"/>
          <w:rFonts w:asciiTheme="minorHAnsi" w:hAnsiTheme="minorHAnsi"/>
        </w:rPr>
        <w:pPrChange w:id="29" w:author="Autor">
          <w:pPr>
            <w:ind w:firstLine="357"/>
            <w:jc w:val="both"/>
          </w:pPr>
        </w:pPrChange>
      </w:pPr>
      <w:del w:id="30" w:author="Autor">
        <w:r w:rsidDel="00780D4B">
          <w:rPr>
            <w:rFonts w:asciiTheme="minorHAnsi" w:hAnsiTheme="minorHAnsi" w:cstheme="minorHAnsi"/>
          </w:rPr>
          <w:delText>811 05</w:delText>
        </w:r>
        <w:r w:rsidR="0062456D" w:rsidRPr="002F34C6" w:rsidDel="00780D4B">
          <w:rPr>
            <w:rFonts w:asciiTheme="minorHAnsi" w:hAnsiTheme="minorHAnsi"/>
          </w:rPr>
          <w:delText xml:space="preserve"> Bratislava </w:delText>
        </w:r>
      </w:del>
    </w:p>
    <w:p w:rsidR="00776515" w:rsidRPr="00B45D9C" w:rsidDel="00780D4B" w:rsidRDefault="0062456D">
      <w:pPr>
        <w:pStyle w:val="Default"/>
        <w:rPr>
          <w:del w:id="31" w:author="Autor"/>
          <w:rFonts w:asciiTheme="minorHAnsi" w:hAnsiTheme="minorHAnsi"/>
          <w:sz w:val="22"/>
          <w:szCs w:val="22"/>
        </w:rPr>
        <w:pPrChange w:id="32" w:author="Autor">
          <w:pPr>
            <w:pStyle w:val="Odsekzoznamu"/>
            <w:numPr>
              <w:numId w:val="6"/>
            </w:numPr>
            <w:spacing w:before="120" w:after="120"/>
            <w:ind w:hanging="360"/>
            <w:contextualSpacing w:val="0"/>
            <w:jc w:val="both"/>
          </w:pPr>
        </w:pPrChange>
      </w:pPr>
      <w:del w:id="33" w:author="Autor">
        <w:r w:rsidRPr="00B45D9C" w:rsidDel="00780D4B">
          <w:rPr>
            <w:rFonts w:asciiTheme="minorHAnsi" w:hAnsiTheme="minorHAnsi"/>
            <w:sz w:val="22"/>
            <w:szCs w:val="22"/>
          </w:rPr>
          <w:delText xml:space="preserve">osobne v pracovných dňoch </w:delText>
        </w:r>
      </w:del>
    </w:p>
    <w:p w:rsidR="00A83BD8" w:rsidDel="00780D4B" w:rsidRDefault="00A83BD8">
      <w:pPr>
        <w:pStyle w:val="Default"/>
        <w:rPr>
          <w:del w:id="34" w:author="Autor"/>
          <w:rFonts w:asciiTheme="minorHAnsi" w:hAnsiTheme="minorHAnsi" w:cstheme="minorHAnsi"/>
          <w:sz w:val="22"/>
          <w:szCs w:val="22"/>
        </w:rPr>
        <w:pPrChange w:id="35" w:author="Autor">
          <w:pPr>
            <w:pStyle w:val="Odsekzoznamu"/>
            <w:numPr>
              <w:ilvl w:val="1"/>
              <w:numId w:val="6"/>
            </w:numPr>
            <w:ind w:left="1440" w:hanging="357"/>
            <w:jc w:val="both"/>
          </w:pPr>
        </w:pPrChange>
      </w:pPr>
      <w:del w:id="36" w:author="Autor">
        <w:r w:rsidDel="00780D4B">
          <w:rPr>
            <w:rFonts w:asciiTheme="minorHAnsi" w:hAnsiTheme="minorHAnsi" w:cstheme="minorHAnsi"/>
            <w:sz w:val="22"/>
            <w:szCs w:val="22"/>
          </w:rPr>
          <w:delText>Po – Št:</w:delText>
        </w:r>
        <w:r w:rsidRPr="005A3C77" w:rsidDel="00780D4B">
          <w:rPr>
            <w:rFonts w:asciiTheme="minorHAnsi" w:hAnsiTheme="minorHAnsi" w:cstheme="minorHAnsi"/>
            <w:sz w:val="22"/>
            <w:szCs w:val="22"/>
          </w:rPr>
          <w:delText xml:space="preserve"> </w:delText>
        </w:r>
        <w:r w:rsidRPr="00D95AA6" w:rsidDel="00780D4B">
          <w:rPr>
            <w:rFonts w:asciiTheme="minorHAnsi" w:hAnsiTheme="minorHAnsi" w:cstheme="minorHAnsi"/>
            <w:sz w:val="22"/>
            <w:szCs w:val="22"/>
          </w:rPr>
          <w:delText>9:00 - 14:30 hod. (obedňajšia prestávka 11:30 - 12:30 hod.)</w:delText>
        </w:r>
        <w:r w:rsidDel="00780D4B">
          <w:rPr>
            <w:rFonts w:asciiTheme="minorHAnsi" w:hAnsiTheme="minorHAnsi" w:cstheme="minorHAnsi"/>
            <w:sz w:val="22"/>
            <w:szCs w:val="22"/>
          </w:rPr>
          <w:delText xml:space="preserve"> </w:delText>
        </w:r>
      </w:del>
    </w:p>
    <w:p w:rsidR="00A83BD8" w:rsidRPr="005A3C77" w:rsidDel="00780D4B" w:rsidRDefault="00A83BD8">
      <w:pPr>
        <w:pStyle w:val="Default"/>
        <w:rPr>
          <w:del w:id="37" w:author="Autor"/>
          <w:rFonts w:asciiTheme="minorHAnsi" w:hAnsiTheme="minorHAnsi" w:cstheme="minorHAnsi"/>
          <w:sz w:val="22"/>
          <w:szCs w:val="22"/>
        </w:rPr>
        <w:pPrChange w:id="38" w:author="Autor">
          <w:pPr>
            <w:pStyle w:val="Odsekzoznamu"/>
            <w:ind w:firstLine="697"/>
            <w:jc w:val="both"/>
          </w:pPr>
        </w:pPrChange>
      </w:pPr>
      <w:del w:id="39" w:author="Autor">
        <w:r w:rsidDel="00780D4B">
          <w:rPr>
            <w:rFonts w:asciiTheme="minorHAnsi" w:hAnsiTheme="minorHAnsi" w:cstheme="minorHAnsi"/>
            <w:sz w:val="22"/>
            <w:szCs w:val="22"/>
          </w:rPr>
          <w:delText xml:space="preserve">Pi: </w:delText>
        </w:r>
        <w:r w:rsidDel="00780D4B">
          <w:rPr>
            <w:rFonts w:asciiTheme="minorHAnsi" w:hAnsiTheme="minorHAnsi" w:cstheme="minorHAnsi"/>
            <w:sz w:val="22"/>
            <w:szCs w:val="22"/>
          </w:rPr>
          <w:tab/>
          <w:delText xml:space="preserve"> </w:delText>
        </w:r>
        <w:r w:rsidRPr="00D95AA6" w:rsidDel="00780D4B">
          <w:rPr>
            <w:rFonts w:asciiTheme="minorHAnsi" w:hAnsiTheme="minorHAnsi" w:cstheme="minorHAnsi"/>
            <w:sz w:val="22"/>
            <w:szCs w:val="22"/>
          </w:rPr>
          <w:delText>9:00 -14:00 hod.  (obedňajšia prestávka 11:30 - 12:30 hod.):</w:delText>
        </w:r>
      </w:del>
    </w:p>
    <w:p w:rsidR="00776515" w:rsidRPr="002F34C6" w:rsidDel="00780D4B" w:rsidRDefault="00776515">
      <w:pPr>
        <w:pStyle w:val="Default"/>
        <w:rPr>
          <w:del w:id="40" w:author="Autor"/>
          <w:rFonts w:asciiTheme="minorHAnsi" w:hAnsiTheme="minorHAnsi"/>
        </w:rPr>
        <w:pPrChange w:id="41" w:author="Autor">
          <w:pPr>
            <w:spacing w:before="120" w:after="120" w:line="240" w:lineRule="auto"/>
            <w:ind w:firstLine="357"/>
            <w:contextualSpacing/>
            <w:jc w:val="both"/>
          </w:pPr>
        </w:pPrChange>
      </w:pPr>
      <w:del w:id="42" w:author="Autor">
        <w:r w:rsidRPr="002F34C6" w:rsidDel="00780D4B">
          <w:rPr>
            <w:rFonts w:asciiTheme="minorHAnsi" w:hAnsiTheme="minorHAnsi"/>
          </w:rPr>
          <w:delText xml:space="preserve">podateľňa </w:delText>
        </w:r>
        <w:r w:rsidR="00A83BD8" w:rsidDel="00780D4B">
          <w:rPr>
            <w:rFonts w:asciiTheme="minorHAnsi" w:hAnsiTheme="minorHAnsi" w:cstheme="minorHAnsi"/>
          </w:rPr>
          <w:delText>Ministerstva investícií, regionálneho rozvoja a informatizácie</w:delText>
        </w:r>
        <w:r w:rsidRPr="002F34C6" w:rsidDel="00780D4B">
          <w:rPr>
            <w:rFonts w:asciiTheme="minorHAnsi" w:hAnsiTheme="minorHAnsi"/>
          </w:rPr>
          <w:delText xml:space="preserve"> Slovenskej republiky </w:delText>
        </w:r>
      </w:del>
    </w:p>
    <w:p w:rsidR="00776515" w:rsidRPr="002F34C6" w:rsidDel="00780D4B" w:rsidRDefault="00A83BD8">
      <w:pPr>
        <w:pStyle w:val="Default"/>
        <w:rPr>
          <w:del w:id="43" w:author="Autor"/>
          <w:rFonts w:asciiTheme="minorHAnsi" w:hAnsiTheme="minorHAnsi"/>
        </w:rPr>
        <w:pPrChange w:id="44" w:author="Autor">
          <w:pPr>
            <w:spacing w:before="120" w:after="120" w:line="240" w:lineRule="auto"/>
            <w:ind w:firstLine="357"/>
            <w:contextualSpacing/>
            <w:jc w:val="both"/>
          </w:pPr>
        </w:pPrChange>
      </w:pPr>
      <w:del w:id="45" w:author="Autor">
        <w:r w:rsidDel="00780D4B">
          <w:rPr>
            <w:rFonts w:asciiTheme="minorHAnsi" w:hAnsiTheme="minorHAnsi" w:cstheme="minorHAnsi"/>
          </w:rPr>
          <w:delText>Štefánikova 15</w:delText>
        </w:r>
        <w:r w:rsidR="00776515" w:rsidRPr="002F34C6" w:rsidDel="00780D4B">
          <w:rPr>
            <w:rFonts w:asciiTheme="minorHAnsi" w:hAnsiTheme="minorHAnsi"/>
          </w:rPr>
          <w:delText xml:space="preserve"> </w:delText>
        </w:r>
      </w:del>
    </w:p>
    <w:p w:rsidR="00776515" w:rsidRPr="002F34C6" w:rsidDel="00780D4B" w:rsidRDefault="00A83BD8">
      <w:pPr>
        <w:pStyle w:val="Default"/>
        <w:rPr>
          <w:del w:id="46" w:author="Autor"/>
          <w:rFonts w:asciiTheme="minorHAnsi" w:hAnsiTheme="minorHAnsi"/>
        </w:rPr>
        <w:pPrChange w:id="47" w:author="Autor">
          <w:pPr>
            <w:spacing w:before="120" w:after="120" w:line="240" w:lineRule="auto"/>
            <w:ind w:firstLine="357"/>
            <w:contextualSpacing/>
            <w:jc w:val="both"/>
          </w:pPr>
        </w:pPrChange>
      </w:pPr>
      <w:del w:id="48" w:author="Autor">
        <w:r w:rsidDel="00780D4B">
          <w:rPr>
            <w:rFonts w:asciiTheme="minorHAnsi" w:hAnsiTheme="minorHAnsi"/>
          </w:rPr>
          <w:delText xml:space="preserve">811 05 </w:delText>
        </w:r>
        <w:r w:rsidR="00776515" w:rsidRPr="002F34C6" w:rsidDel="00780D4B">
          <w:rPr>
            <w:rFonts w:asciiTheme="minorHAnsi" w:hAnsiTheme="minorHAnsi"/>
          </w:rPr>
          <w:delText>Bratislava</w:delText>
        </w:r>
      </w:del>
    </w:p>
    <w:p w:rsidR="0062456D" w:rsidRPr="00B45D9C" w:rsidDel="00780D4B" w:rsidRDefault="0062456D">
      <w:pPr>
        <w:pStyle w:val="Default"/>
        <w:rPr>
          <w:del w:id="49" w:author="Autor"/>
          <w:rFonts w:asciiTheme="minorHAnsi" w:hAnsiTheme="minorHAnsi"/>
          <w:sz w:val="22"/>
          <w:szCs w:val="22"/>
        </w:rPr>
        <w:pPrChange w:id="50" w:author="Autor">
          <w:pPr>
            <w:pStyle w:val="Odsekzoznamu"/>
            <w:numPr>
              <w:ilvl w:val="1"/>
              <w:numId w:val="6"/>
            </w:numPr>
            <w:spacing w:before="120" w:after="120"/>
            <w:ind w:left="1440" w:hanging="360"/>
            <w:contextualSpacing w:val="0"/>
            <w:jc w:val="both"/>
          </w:pPr>
        </w:pPrChange>
      </w:pPr>
      <w:del w:id="51" w:author="Autor">
        <w:r w:rsidRPr="00B45D9C" w:rsidDel="00780D4B">
          <w:rPr>
            <w:rFonts w:asciiTheme="minorHAnsi" w:hAnsiTheme="minorHAnsi"/>
            <w:sz w:val="22"/>
            <w:szCs w:val="22"/>
          </w:rPr>
          <w:delText xml:space="preserve">v čase od </w:delText>
        </w:r>
        <w:r w:rsidR="00FA7288" w:rsidDel="00780D4B">
          <w:rPr>
            <w:rFonts w:asciiTheme="minorHAnsi" w:hAnsiTheme="minorHAnsi"/>
            <w:sz w:val="22"/>
            <w:szCs w:val="22"/>
          </w:rPr>
          <w:delText>9:00</w:delText>
        </w:r>
        <w:r w:rsidRPr="00B45D9C" w:rsidDel="00780D4B">
          <w:rPr>
            <w:rFonts w:asciiTheme="minorHAnsi" w:hAnsiTheme="minorHAnsi"/>
            <w:sz w:val="22"/>
            <w:szCs w:val="22"/>
          </w:rPr>
          <w:delText xml:space="preserve"> hod. do </w:delText>
        </w:r>
        <w:r w:rsidR="00FA7288" w:rsidDel="00780D4B">
          <w:rPr>
            <w:rFonts w:asciiTheme="minorHAnsi" w:hAnsiTheme="minorHAnsi"/>
            <w:sz w:val="22"/>
            <w:szCs w:val="22"/>
          </w:rPr>
          <w:delText>15:00</w:delText>
        </w:r>
        <w:r w:rsidRPr="00B45D9C" w:rsidDel="00780D4B">
          <w:rPr>
            <w:rFonts w:asciiTheme="minorHAnsi" w:hAnsiTheme="minorHAnsi"/>
            <w:sz w:val="22"/>
            <w:szCs w:val="22"/>
          </w:rPr>
          <w:delText xml:space="preserve"> hod. na adresu:</w:delText>
        </w:r>
      </w:del>
    </w:p>
    <w:p w:rsidR="0062456D" w:rsidRPr="002F34C6" w:rsidDel="00780D4B" w:rsidRDefault="00FA7288">
      <w:pPr>
        <w:pStyle w:val="Default"/>
        <w:rPr>
          <w:del w:id="52" w:author="Autor"/>
          <w:rFonts w:asciiTheme="minorHAnsi" w:hAnsiTheme="minorHAnsi"/>
        </w:rPr>
        <w:pPrChange w:id="53" w:author="Autor">
          <w:pPr>
            <w:spacing w:before="120" w:after="120" w:line="240" w:lineRule="auto"/>
            <w:ind w:firstLine="357"/>
            <w:contextualSpacing/>
            <w:jc w:val="both"/>
          </w:pPr>
        </w:pPrChange>
      </w:pPr>
      <w:del w:id="54" w:author="Autor">
        <w:r w:rsidDel="00780D4B">
          <w:rPr>
            <w:rFonts w:asciiTheme="minorHAnsi" w:hAnsiTheme="minorHAnsi" w:cstheme="minorHAnsi"/>
          </w:rPr>
          <w:delText>Ministerstvo investícií, regionálneho rozvoja a informatizácie</w:delText>
        </w:r>
        <w:r w:rsidR="0062456D" w:rsidRPr="002F34C6" w:rsidDel="00780D4B">
          <w:rPr>
            <w:rFonts w:asciiTheme="minorHAnsi" w:hAnsiTheme="minorHAnsi"/>
          </w:rPr>
          <w:delText xml:space="preserve"> Slovenskej republiky</w:delText>
        </w:r>
      </w:del>
    </w:p>
    <w:p w:rsidR="0062456D" w:rsidRPr="002F34C6" w:rsidDel="00780D4B" w:rsidRDefault="00FA7288">
      <w:pPr>
        <w:pStyle w:val="Default"/>
        <w:rPr>
          <w:del w:id="55" w:author="Autor"/>
          <w:rFonts w:asciiTheme="minorHAnsi" w:hAnsiTheme="minorHAnsi"/>
        </w:rPr>
        <w:pPrChange w:id="56" w:author="Autor">
          <w:pPr>
            <w:spacing w:before="120" w:after="120" w:line="240" w:lineRule="auto"/>
            <w:ind w:firstLine="357"/>
            <w:contextualSpacing/>
            <w:jc w:val="both"/>
          </w:pPr>
        </w:pPrChange>
      </w:pPr>
      <w:del w:id="57" w:author="Autor">
        <w:r w:rsidDel="00780D4B">
          <w:rPr>
            <w:rFonts w:asciiTheme="minorHAnsi" w:hAnsiTheme="minorHAnsi" w:cstheme="minorHAnsi"/>
          </w:rPr>
          <w:delText xml:space="preserve">sekcia </w:delText>
        </w:r>
        <w:r w:rsidR="00ED7D0A" w:rsidRPr="00ED7D0A" w:rsidDel="00780D4B">
          <w:rPr>
            <w:rFonts w:asciiTheme="minorHAnsi" w:hAnsiTheme="minorHAnsi" w:cstheme="minorHAnsi"/>
          </w:rPr>
          <w:delText>OP TP a iných finančných mechanizmov</w:delText>
        </w:r>
        <w:r w:rsidRPr="005D01A7" w:rsidDel="00780D4B">
          <w:rPr>
            <w:rFonts w:asciiTheme="minorHAnsi" w:eastAsiaTheme="minorHAnsi" w:hAnsiTheme="minorHAnsi" w:cstheme="minorHAnsi"/>
          </w:rPr>
          <w:delText xml:space="preserve"> </w:delText>
        </w:r>
        <w:r w:rsidR="0062456D" w:rsidRPr="002F34C6" w:rsidDel="00780D4B">
          <w:rPr>
            <w:rFonts w:asciiTheme="minorHAnsi" w:hAnsiTheme="minorHAnsi"/>
          </w:rPr>
          <w:delText xml:space="preserve"> </w:delText>
        </w:r>
      </w:del>
    </w:p>
    <w:p w:rsidR="0062456D" w:rsidRPr="002F34C6" w:rsidDel="00780D4B" w:rsidRDefault="0062456D">
      <w:pPr>
        <w:pStyle w:val="Default"/>
        <w:rPr>
          <w:del w:id="58" w:author="Autor"/>
          <w:rFonts w:asciiTheme="minorHAnsi" w:hAnsiTheme="minorHAnsi"/>
        </w:rPr>
        <w:pPrChange w:id="59" w:author="Autor">
          <w:pPr>
            <w:spacing w:before="120" w:after="120" w:line="240" w:lineRule="auto"/>
            <w:ind w:firstLine="357"/>
            <w:contextualSpacing/>
            <w:jc w:val="both"/>
          </w:pPr>
        </w:pPrChange>
      </w:pPr>
      <w:del w:id="60" w:author="Autor">
        <w:r w:rsidRPr="002F34C6" w:rsidDel="00780D4B">
          <w:rPr>
            <w:rFonts w:asciiTheme="minorHAnsi" w:hAnsiTheme="minorHAnsi"/>
          </w:rPr>
          <w:delText xml:space="preserve">odbor implementácie projektov OP TP </w:delText>
        </w:r>
      </w:del>
    </w:p>
    <w:p w:rsidR="0062456D" w:rsidRPr="002F34C6" w:rsidDel="00780D4B" w:rsidRDefault="001F7719">
      <w:pPr>
        <w:pStyle w:val="Default"/>
        <w:rPr>
          <w:del w:id="61" w:author="Autor"/>
          <w:rFonts w:asciiTheme="minorHAnsi" w:hAnsiTheme="minorHAnsi"/>
        </w:rPr>
        <w:pPrChange w:id="62" w:author="Autor">
          <w:pPr>
            <w:spacing w:before="120" w:after="120" w:line="240" w:lineRule="auto"/>
            <w:ind w:firstLine="357"/>
            <w:contextualSpacing/>
            <w:jc w:val="both"/>
          </w:pPr>
        </w:pPrChange>
      </w:pPr>
      <w:del w:id="63" w:author="Autor">
        <w:r w:rsidDel="00780D4B">
          <w:rPr>
            <w:rFonts w:asciiTheme="minorHAnsi" w:hAnsiTheme="minorHAnsi"/>
          </w:rPr>
          <w:delText>Dunajská 68</w:delText>
        </w:r>
      </w:del>
    </w:p>
    <w:p w:rsidR="0062456D" w:rsidRPr="002F34C6" w:rsidDel="00780D4B" w:rsidRDefault="00741D42">
      <w:pPr>
        <w:pStyle w:val="Default"/>
        <w:rPr>
          <w:del w:id="64" w:author="Autor"/>
          <w:rFonts w:asciiTheme="minorHAnsi" w:hAnsiTheme="minorHAnsi"/>
        </w:rPr>
        <w:pPrChange w:id="65" w:author="Autor">
          <w:pPr>
            <w:spacing w:before="120" w:after="120" w:line="240" w:lineRule="auto"/>
            <w:ind w:firstLine="357"/>
            <w:jc w:val="both"/>
          </w:pPr>
        </w:pPrChange>
      </w:pPr>
      <w:del w:id="66" w:author="Autor">
        <w:r w:rsidDel="00780D4B">
          <w:rPr>
            <w:rFonts w:asciiTheme="minorHAnsi" w:hAnsiTheme="minorHAnsi"/>
          </w:rPr>
          <w:delText xml:space="preserve">811 </w:delText>
        </w:r>
        <w:r w:rsidR="001F7719" w:rsidDel="00780D4B">
          <w:rPr>
            <w:rFonts w:asciiTheme="minorHAnsi" w:hAnsiTheme="minorHAnsi"/>
          </w:rPr>
          <w:delText xml:space="preserve">08 </w:delText>
        </w:r>
        <w:r w:rsidR="0062456D" w:rsidRPr="002F34C6" w:rsidDel="00780D4B">
          <w:rPr>
            <w:rFonts w:asciiTheme="minorHAnsi" w:hAnsiTheme="minorHAnsi"/>
          </w:rPr>
          <w:delText>Bratislava</w:delText>
        </w:r>
      </w:del>
    </w:p>
    <w:p w:rsidR="001D2243" w:rsidRDefault="00A72B30">
      <w:pPr>
        <w:pStyle w:val="Default"/>
        <w:rPr>
          <w:rFonts w:asciiTheme="minorHAnsi" w:hAnsiTheme="minorHAnsi"/>
        </w:rPr>
        <w:pPrChange w:id="67" w:author="Autor">
          <w:pPr>
            <w:spacing w:before="120" w:after="120" w:line="240" w:lineRule="auto"/>
            <w:ind w:firstLine="360"/>
            <w:jc w:val="both"/>
          </w:pPr>
        </w:pPrChange>
      </w:pPr>
      <w:del w:id="68" w:author="Autor">
        <w:r w:rsidRPr="002F34C6" w:rsidDel="00780D4B">
          <w:rPr>
            <w:rFonts w:asciiTheme="minorHAnsi" w:hAnsiTheme="minorHAnsi"/>
          </w:rPr>
          <w:delText xml:space="preserve">RO OP TP nie je oprávnený v zmysle v súčasnosti platných právnych prepisov obmedziť pre žiadateľov predkladanie ŽoNFP v listinnej podobe. </w:delText>
        </w:r>
      </w:del>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w:t>
      </w:r>
      <w:ins w:id="69" w:author="Autor">
        <w:r w:rsidR="002F187D"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ins>
      <w:del w:id="70" w:author="Autor">
        <w:r w:rsidRPr="001B22EA" w:rsidDel="002F187D">
          <w:rPr>
            <w:rFonts w:asciiTheme="minorHAnsi" w:hAnsiTheme="minorHAnsi"/>
            <w:sz w:val="22"/>
            <w:szCs w:val="22"/>
          </w:rPr>
          <w:delText>o e-Governmente môže</w:delText>
        </w:r>
      </w:del>
      <w:r w:rsidRPr="001B22EA">
        <w:rPr>
          <w:rFonts w:asciiTheme="minorHAnsi" w:hAnsiTheme="minorHAnsi"/>
          <w:sz w:val="22"/>
          <w:szCs w:val="22"/>
        </w:rPr>
        <w:t xml:space="preserve"> žiadateľ </w:t>
      </w:r>
      <w:ins w:id="71" w:author="Autor">
        <w:r w:rsidR="002F187D" w:rsidRPr="0013226F">
          <w:rPr>
            <w:rFonts w:asciiTheme="minorHAnsi" w:hAnsiTheme="minorHAnsi"/>
            <w:sz w:val="22"/>
            <w:szCs w:val="22"/>
          </w:rPr>
          <w:t xml:space="preserve">doručuje ŽoNFP </w:t>
        </w:r>
        <w:r w:rsidR="002F187D" w:rsidRPr="0013226F">
          <w:rPr>
            <w:rFonts w:asciiTheme="minorHAnsi" w:hAnsiTheme="minorHAnsi"/>
            <w:b/>
            <w:bCs/>
            <w:sz w:val="22"/>
            <w:szCs w:val="22"/>
          </w:rPr>
          <w:t xml:space="preserve">elektronicky </w:t>
        </w:r>
        <w:r w:rsidR="002F187D" w:rsidRPr="0013226F">
          <w:rPr>
            <w:rFonts w:asciiTheme="minorHAnsi" w:hAnsiTheme="minorHAnsi"/>
            <w:sz w:val="22"/>
            <w:szCs w:val="22"/>
          </w:rPr>
          <w:t>do</w:t>
        </w:r>
        <w:r w:rsidR="002F187D" w:rsidRPr="00925837">
          <w:rPr>
            <w:rFonts w:asciiTheme="minorHAnsi" w:hAnsiTheme="minorHAnsi"/>
            <w:sz w:val="22"/>
            <w:szCs w:val="22"/>
          </w:rPr>
          <w:t xml:space="preserve"> schránky RO OP TP</w:t>
        </w:r>
        <w:r w:rsidR="002F187D" w:rsidRPr="00925837">
          <w:rPr>
            <w:rFonts w:asciiTheme="minorHAnsi" w:hAnsiTheme="minorHAnsi"/>
            <w:b/>
            <w:bCs/>
            <w:sz w:val="22"/>
            <w:szCs w:val="22"/>
          </w:rPr>
          <w:t xml:space="preserve"> prostredníctvom Ústredného portálu verejnej správy </w:t>
        </w:r>
        <w:r w:rsidR="002F187D" w:rsidRPr="00925837">
          <w:rPr>
            <w:rFonts w:asciiTheme="minorHAnsi" w:hAnsiTheme="minorHAnsi"/>
            <w:sz w:val="22"/>
            <w:szCs w:val="22"/>
          </w:rPr>
          <w:t xml:space="preserve">(ďalej aj „ÚPVS“) na adrese </w:t>
        </w:r>
        <w:r w:rsidR="002F187D" w:rsidRPr="00925837">
          <w:rPr>
            <w:rFonts w:asciiTheme="minorHAnsi" w:hAnsiTheme="minorHAnsi"/>
            <w:sz w:val="22"/>
            <w:szCs w:val="22"/>
          </w:rPr>
          <w:fldChar w:fldCharType="begin"/>
        </w:r>
        <w:r w:rsidR="002F187D" w:rsidRPr="00925837">
          <w:rPr>
            <w:rFonts w:asciiTheme="minorHAnsi" w:hAnsiTheme="minorHAnsi"/>
            <w:sz w:val="22"/>
            <w:szCs w:val="22"/>
          </w:rPr>
          <w:instrText xml:space="preserve"> HYPERLINK "http://www.slovensko.sk" </w:instrText>
        </w:r>
        <w:r w:rsidR="002F187D" w:rsidRPr="00925837">
          <w:rPr>
            <w:rFonts w:asciiTheme="minorHAnsi" w:hAnsiTheme="minorHAnsi"/>
            <w:sz w:val="22"/>
            <w:szCs w:val="22"/>
          </w:rPr>
          <w:fldChar w:fldCharType="separate"/>
        </w:r>
        <w:r w:rsidR="002F187D" w:rsidRPr="00925837">
          <w:rPr>
            <w:rStyle w:val="Hypertextovprepojenie"/>
            <w:rFonts w:asciiTheme="minorHAnsi" w:hAnsiTheme="minorHAnsi"/>
            <w:sz w:val="22"/>
            <w:szCs w:val="22"/>
          </w:rPr>
          <w:t>www.slovensko.sk</w:t>
        </w:r>
        <w:r w:rsidR="002F187D" w:rsidRPr="00925837">
          <w:rPr>
            <w:rFonts w:asciiTheme="minorHAnsi" w:hAnsiTheme="minorHAnsi"/>
            <w:sz w:val="22"/>
            <w:szCs w:val="22"/>
          </w:rPr>
          <w:fldChar w:fldCharType="end"/>
        </w:r>
        <w:r w:rsidR="002F187D" w:rsidRPr="00925837">
          <w:rPr>
            <w:rFonts w:asciiTheme="minorHAnsi" w:hAnsiTheme="minorHAnsi"/>
            <w:sz w:val="22"/>
            <w:szCs w:val="22"/>
          </w:rPr>
          <w:t xml:space="preserve"> (identifikácia schránky: MIRRI SR – RO OPTP, IČO: 50349287, suffix: 10007, číslo schránky: E0007130310), resp. prostredníctvom </w:t>
        </w:r>
        <w:r w:rsidR="002F187D">
          <w:rPr>
            <w:rFonts w:asciiTheme="minorHAnsi" w:hAnsiTheme="minorHAnsi"/>
            <w:sz w:val="22"/>
            <w:szCs w:val="22"/>
          </w:rPr>
          <w:t>elektronickej</w:t>
        </w:r>
        <w:r w:rsidR="002F187D" w:rsidRPr="00925837">
          <w:rPr>
            <w:rFonts w:asciiTheme="minorHAnsi" w:hAnsiTheme="minorHAnsi"/>
            <w:sz w:val="22"/>
            <w:szCs w:val="22"/>
          </w:rPr>
          <w:t xml:space="preserve"> služby MIRRI SR zriadenej pre takéto podanie „</w:t>
        </w:r>
        <w:r w:rsidR="002F187D" w:rsidRPr="00925837">
          <w:rPr>
            <w:rFonts w:asciiTheme="minorHAnsi" w:hAnsiTheme="minorHAnsi"/>
            <w:b/>
            <w:bCs/>
            <w:sz w:val="22"/>
            <w:szCs w:val="22"/>
          </w:rPr>
          <w:t>Podanie na RO OP TP - dokumenty k projektom</w:t>
        </w:r>
        <w:r w:rsidR="002F187D" w:rsidRPr="00925837">
          <w:rPr>
            <w:rFonts w:asciiTheme="minorHAnsi" w:hAnsiTheme="minorHAnsi"/>
            <w:sz w:val="22"/>
            <w:szCs w:val="22"/>
          </w:rPr>
          <w:t>“ na ÚPVS</w:t>
        </w:r>
      </w:ins>
      <w:del w:id="72" w:author="Autor">
        <w:r w:rsidRPr="001B22EA" w:rsidDel="002F187D">
          <w:rPr>
            <w:rFonts w:asciiTheme="minorHAnsi" w:hAnsiTheme="minorHAnsi"/>
            <w:sz w:val="22"/>
            <w:szCs w:val="22"/>
          </w:rPr>
          <w:delText xml:space="preserve">listinné doručenie ŽoNFP nahradiť </w:delText>
        </w:r>
        <w:r w:rsidRPr="001B22EA" w:rsidDel="002F187D">
          <w:rPr>
            <w:rFonts w:asciiTheme="minorHAnsi" w:hAnsiTheme="minorHAnsi"/>
            <w:b/>
            <w:sz w:val="22"/>
            <w:szCs w:val="22"/>
          </w:rPr>
          <w:delText>elektronickým doručením prostredníctvom Ústredného portálu verejnej správy</w:delText>
        </w:r>
        <w:r w:rsidRPr="001B22EA" w:rsidDel="002F187D">
          <w:rPr>
            <w:rFonts w:asciiTheme="minorHAnsi" w:hAnsiTheme="minorHAnsi"/>
            <w:sz w:val="22"/>
            <w:szCs w:val="22"/>
          </w:rPr>
          <w:delText xml:space="preserve"> (ďalej aj „ÚPVS“) do elektronickej schránky </w:delText>
        </w:r>
        <w:r w:rsidR="00FA7288" w:rsidDel="002F187D">
          <w:rPr>
            <w:rFonts w:asciiTheme="minorHAnsi" w:hAnsiTheme="minorHAnsi"/>
            <w:sz w:val="22"/>
            <w:szCs w:val="22"/>
          </w:rPr>
          <w:delText xml:space="preserve">MIRRI SR - </w:delText>
        </w:r>
        <w:r w:rsidRPr="001B22EA" w:rsidDel="002F187D">
          <w:rPr>
            <w:rFonts w:asciiTheme="minorHAnsi" w:hAnsiTheme="minorHAnsi"/>
            <w:sz w:val="22"/>
            <w:szCs w:val="22"/>
          </w:rPr>
          <w:delText xml:space="preserve">RO OP TP (ÚPVS na adrese </w:delText>
        </w:r>
        <w:r w:rsidR="003A34EC" w:rsidDel="002F187D">
          <w:fldChar w:fldCharType="begin"/>
        </w:r>
        <w:r w:rsidR="003A34EC" w:rsidDel="002F187D">
          <w:delInstrText xml:space="preserve"> HYPERLINK "http://www.slovensko.sk" </w:delInstrText>
        </w:r>
        <w:r w:rsidR="003A34EC" w:rsidDel="002F187D">
          <w:fldChar w:fldCharType="separate"/>
        </w:r>
        <w:r w:rsidRPr="001B22EA" w:rsidDel="002F187D">
          <w:rPr>
            <w:rStyle w:val="Hypertextovprepojenie"/>
            <w:rFonts w:asciiTheme="minorHAnsi" w:hAnsiTheme="minorHAnsi"/>
            <w:sz w:val="22"/>
            <w:szCs w:val="22"/>
          </w:rPr>
          <w:delText>www.slovensko.sk</w:delText>
        </w:r>
        <w:r w:rsidR="003A34EC" w:rsidDel="002F187D">
          <w:rPr>
            <w:rStyle w:val="Hypertextovprepojenie"/>
            <w:rFonts w:asciiTheme="minorHAnsi" w:hAnsiTheme="minorHAnsi"/>
            <w:sz w:val="22"/>
            <w:szCs w:val="22"/>
          </w:rPr>
          <w:fldChar w:fldCharType="end"/>
        </w:r>
        <w:r w:rsidRPr="001B22EA" w:rsidDel="002F187D">
          <w:rPr>
            <w:rFonts w:asciiTheme="minorHAnsi" w:hAnsiTheme="minorHAnsi"/>
            <w:sz w:val="22"/>
            <w:szCs w:val="22"/>
          </w:rPr>
          <w:delText xml:space="preserve">, špeciálna služba </w:delText>
        </w:r>
        <w:r w:rsidR="00FA7288" w:rsidDel="002F187D">
          <w:rPr>
            <w:rFonts w:asciiTheme="minorHAnsi" w:hAnsiTheme="minorHAnsi"/>
            <w:sz w:val="22"/>
            <w:szCs w:val="22"/>
          </w:rPr>
          <w:delText>MIRRI</w:delText>
        </w:r>
        <w:r w:rsidR="00FA7288" w:rsidRPr="001B22EA" w:rsidDel="002F187D">
          <w:rPr>
            <w:rFonts w:asciiTheme="minorHAnsi" w:hAnsiTheme="minorHAnsi"/>
            <w:sz w:val="22"/>
            <w:szCs w:val="22"/>
          </w:rPr>
          <w:delText xml:space="preserve"> </w:delText>
        </w:r>
        <w:r w:rsidRPr="001B22EA" w:rsidDel="002F187D">
          <w:rPr>
            <w:rFonts w:asciiTheme="minorHAnsi" w:hAnsiTheme="minorHAnsi"/>
            <w:sz w:val="22"/>
            <w:szCs w:val="22"/>
          </w:rPr>
          <w:delText>SR zriadená pre takéto podanie, „</w:delText>
        </w:r>
        <w:r w:rsidRPr="001B22EA" w:rsidDel="002F187D">
          <w:rPr>
            <w:rFonts w:asciiTheme="minorHAnsi" w:hAnsiTheme="minorHAnsi"/>
            <w:b/>
            <w:sz w:val="22"/>
            <w:szCs w:val="22"/>
          </w:rPr>
          <w:delText>Podanie na RO OP TP - dokumenty k projektom</w:delText>
        </w:r>
        <w:r w:rsidRPr="001B22EA" w:rsidDel="002F187D">
          <w:rPr>
            <w:rFonts w:asciiTheme="minorHAnsi" w:hAnsiTheme="minorHAnsi"/>
            <w:sz w:val="22"/>
            <w:szCs w:val="22"/>
          </w:rPr>
          <w:delText>“)</w:delText>
        </w:r>
      </w:del>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w:t>
      </w:r>
      <w:ins w:id="73" w:author="Autor">
        <w:r w:rsidR="002F187D">
          <w:rPr>
            <w:rFonts w:asciiTheme="minorHAnsi" w:hAnsiTheme="minorHAnsi"/>
            <w:sz w:val="22"/>
            <w:szCs w:val="22"/>
          </w:rPr>
          <w:t>,</w:t>
        </w:r>
      </w:ins>
      <w:r w:rsidRPr="00B45D9C">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lastRenderedPageBreak/>
        <w:t xml:space="preserve">žiadateľ autorizuje a odošle ŽoNFP bez príloh priamo z prostredia ITMS2014+ (podrobnejšie informácie po integrácii poskytne RO OP TP žiadateľom na webovom sídle </w:t>
      </w:r>
      <w:hyperlink r:id="rId9"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0"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Default="001D2243" w:rsidP="00223377">
      <w:pPr>
        <w:spacing w:before="120" w:after="120" w:line="240" w:lineRule="auto"/>
        <w:jc w:val="both"/>
        <w:rPr>
          <w:ins w:id="74" w:author="Auto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2F187D" w:rsidRPr="00AA7CB0" w:rsidRDefault="002F187D" w:rsidP="002F187D">
      <w:pPr>
        <w:pStyle w:val="Odsekzoznamu"/>
        <w:numPr>
          <w:ilvl w:val="0"/>
          <w:numId w:val="34"/>
        </w:numPr>
        <w:spacing w:before="120" w:after="120"/>
        <w:jc w:val="both"/>
        <w:rPr>
          <w:ins w:id="75" w:author="Autor"/>
          <w:rFonts w:asciiTheme="minorHAnsi" w:hAnsiTheme="minorHAnsi" w:cstheme="minorHAnsi"/>
          <w:sz w:val="22"/>
          <w:szCs w:val="22"/>
        </w:rPr>
      </w:pPr>
      <w:ins w:id="76" w:author="Auto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ins>
    </w:p>
    <w:p w:rsidR="002F187D" w:rsidRPr="00AA7CB0" w:rsidRDefault="002F187D" w:rsidP="002F187D">
      <w:pPr>
        <w:spacing w:before="120" w:after="120"/>
        <w:ind w:left="426"/>
        <w:jc w:val="both"/>
        <w:rPr>
          <w:ins w:id="77" w:author="Autor"/>
          <w:rFonts w:asciiTheme="minorHAnsi" w:hAnsiTheme="minorHAnsi" w:cstheme="minorHAnsi"/>
        </w:rPr>
      </w:pPr>
      <w:ins w:id="78" w:author="Autor">
        <w:r w:rsidRPr="00AA7CB0">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 NFP</w:t>
        </w:r>
        <w:r w:rsidRPr="001547D3">
          <w:rPr>
            <w:rFonts w:asciiTheme="minorHAnsi" w:hAnsiTheme="minorHAnsi" w:cstheme="minorHAnsi"/>
          </w:rPr>
          <w:t xml:space="preserve"> </w:t>
        </w:r>
        <w:r w:rsidRPr="00AD2EE9">
          <w:rPr>
            <w:rFonts w:asciiTheme="minorHAnsi" w:hAnsiTheme="minorHAnsi" w:cstheme="minorHAnsi"/>
          </w:rPr>
          <w:t>vrátane všetkých príloh</w:t>
        </w:r>
        <w:r>
          <w:rPr>
            <w:rFonts w:asciiTheme="minorHAnsi" w:hAnsiTheme="minorHAnsi" w:cstheme="minorHAnsi"/>
          </w:rPr>
          <w:t xml:space="preserve"> je</w:t>
        </w:r>
        <w:r w:rsidRPr="001547D3">
          <w:rPr>
            <w:rFonts w:asciiTheme="minorHAnsi" w:hAnsiTheme="minorHAnsi" w:cstheme="minorHAnsi"/>
          </w:rPr>
          <w:t xml:space="preserve"> </w:t>
        </w:r>
        <w:r w:rsidRPr="00AA7CB0">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AA7CB0">
          <w:rPr>
            <w:rFonts w:asciiTheme="minorHAnsi" w:hAnsiTheme="minorHAnsi" w:cstheme="minorHAnsi"/>
          </w:rPr>
          <w:t>v jednom origináli (vytlačenom po odoslaní prostredníctvom ITMS2014+ a podpísanom) a jednej kópii:</w:t>
        </w:r>
      </w:ins>
    </w:p>
    <w:p w:rsidR="002F187D" w:rsidRPr="00230311" w:rsidRDefault="002F187D" w:rsidP="002F187D">
      <w:pPr>
        <w:pStyle w:val="Odsekzoznamu"/>
        <w:spacing w:before="120" w:after="120"/>
        <w:jc w:val="both"/>
        <w:rPr>
          <w:ins w:id="79" w:author="Autor"/>
          <w:rFonts w:asciiTheme="minorHAnsi" w:hAnsiTheme="minorHAnsi" w:cstheme="minorHAnsi"/>
          <w:sz w:val="22"/>
          <w:szCs w:val="22"/>
        </w:rPr>
      </w:pPr>
    </w:p>
    <w:p w:rsidR="002F187D" w:rsidRPr="00230311" w:rsidRDefault="002F187D" w:rsidP="002F187D">
      <w:pPr>
        <w:pStyle w:val="Odsekzoznamu"/>
        <w:numPr>
          <w:ilvl w:val="0"/>
          <w:numId w:val="6"/>
        </w:numPr>
        <w:spacing w:before="120" w:after="120"/>
        <w:ind w:left="1134"/>
        <w:jc w:val="both"/>
        <w:rPr>
          <w:ins w:id="80" w:author="Autor"/>
          <w:rFonts w:asciiTheme="minorHAnsi" w:hAnsiTheme="minorHAnsi" w:cstheme="minorHAnsi"/>
          <w:sz w:val="22"/>
          <w:szCs w:val="22"/>
        </w:rPr>
      </w:pPr>
      <w:ins w:id="81" w:author="Autor">
        <w:r w:rsidRPr="00230311">
          <w:rPr>
            <w:rFonts w:asciiTheme="minorHAnsi" w:hAnsiTheme="minorHAnsi" w:cstheme="minorHAnsi"/>
            <w:sz w:val="22"/>
            <w:szCs w:val="22"/>
          </w:rPr>
          <w:t>doporučenou poštou alebo kuriérskou službou na adresu:</w:t>
        </w:r>
      </w:ins>
    </w:p>
    <w:p w:rsidR="002F187D" w:rsidRDefault="002F187D" w:rsidP="002F187D">
      <w:pPr>
        <w:spacing w:after="0"/>
        <w:ind w:left="1134"/>
        <w:contextualSpacing/>
        <w:jc w:val="both"/>
        <w:rPr>
          <w:ins w:id="82" w:author="Autor"/>
          <w:rFonts w:asciiTheme="minorHAnsi" w:hAnsiTheme="minorHAnsi" w:cstheme="minorHAnsi"/>
        </w:rPr>
      </w:pPr>
      <w:ins w:id="83"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rsidR="002F187D" w:rsidRPr="00230311" w:rsidRDefault="002F187D" w:rsidP="002F187D">
      <w:pPr>
        <w:spacing w:after="0"/>
        <w:ind w:left="1134"/>
        <w:contextualSpacing/>
        <w:jc w:val="both"/>
        <w:rPr>
          <w:ins w:id="84" w:author="Autor"/>
          <w:rFonts w:asciiTheme="minorHAnsi" w:hAnsiTheme="minorHAnsi" w:cstheme="minorHAnsi"/>
        </w:rPr>
      </w:pPr>
      <w:ins w:id="85"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rsidR="002F187D" w:rsidRPr="00230311" w:rsidRDefault="002F187D" w:rsidP="002F187D">
      <w:pPr>
        <w:spacing w:after="0"/>
        <w:ind w:left="1134"/>
        <w:contextualSpacing/>
        <w:jc w:val="both"/>
        <w:rPr>
          <w:ins w:id="86" w:author="Autor"/>
          <w:rFonts w:asciiTheme="minorHAnsi" w:hAnsiTheme="minorHAnsi" w:cstheme="minorHAnsi"/>
        </w:rPr>
      </w:pPr>
      <w:ins w:id="87" w:author="Autor">
        <w:r w:rsidRPr="00230311">
          <w:rPr>
            <w:rFonts w:asciiTheme="minorHAnsi" w:hAnsiTheme="minorHAnsi" w:cstheme="minorHAnsi"/>
          </w:rPr>
          <w:t>odbor implementácie projektov OP TP</w:t>
        </w:r>
      </w:ins>
    </w:p>
    <w:p w:rsidR="002F187D" w:rsidRPr="00230311" w:rsidRDefault="002F187D" w:rsidP="002F187D">
      <w:pPr>
        <w:spacing w:after="0"/>
        <w:ind w:left="1134"/>
        <w:contextualSpacing/>
        <w:jc w:val="both"/>
        <w:rPr>
          <w:ins w:id="88" w:author="Autor"/>
          <w:rFonts w:asciiTheme="minorHAnsi" w:hAnsiTheme="minorHAnsi" w:cstheme="minorHAnsi"/>
        </w:rPr>
      </w:pPr>
      <w:ins w:id="89" w:author="Autor">
        <w:r>
          <w:rPr>
            <w:rFonts w:asciiTheme="minorHAnsi" w:hAnsiTheme="minorHAnsi" w:cstheme="minorHAnsi"/>
          </w:rPr>
          <w:t>Štefánikova 15</w:t>
        </w:r>
        <w:r w:rsidRPr="00230311">
          <w:rPr>
            <w:rFonts w:asciiTheme="minorHAnsi" w:hAnsiTheme="minorHAnsi" w:cstheme="minorHAnsi"/>
          </w:rPr>
          <w:t xml:space="preserve"> </w:t>
        </w:r>
      </w:ins>
    </w:p>
    <w:p w:rsidR="002F187D" w:rsidRPr="00230311" w:rsidRDefault="002F187D" w:rsidP="002F187D">
      <w:pPr>
        <w:spacing w:after="0"/>
        <w:ind w:left="1134"/>
        <w:contextualSpacing/>
        <w:jc w:val="both"/>
        <w:rPr>
          <w:ins w:id="90" w:author="Autor"/>
          <w:rFonts w:asciiTheme="minorHAnsi" w:hAnsiTheme="minorHAnsi" w:cstheme="minorHAnsi"/>
        </w:rPr>
      </w:pPr>
      <w:ins w:id="91" w:author="Autor">
        <w:r>
          <w:rPr>
            <w:rFonts w:asciiTheme="minorHAnsi" w:hAnsiTheme="minorHAnsi" w:cstheme="minorHAnsi"/>
          </w:rPr>
          <w:t>811 05</w:t>
        </w:r>
        <w:r w:rsidRPr="00230311">
          <w:rPr>
            <w:rFonts w:asciiTheme="minorHAnsi" w:hAnsiTheme="minorHAnsi" w:cstheme="minorHAnsi"/>
          </w:rPr>
          <w:t xml:space="preserve"> Bratislava</w:t>
        </w:r>
      </w:ins>
    </w:p>
    <w:p w:rsidR="002F187D" w:rsidRPr="000F1F4E" w:rsidRDefault="002F187D" w:rsidP="002F187D">
      <w:pPr>
        <w:pStyle w:val="Odsekzoznamu"/>
        <w:numPr>
          <w:ilvl w:val="0"/>
          <w:numId w:val="6"/>
        </w:numPr>
        <w:spacing w:before="120" w:after="120"/>
        <w:ind w:left="1134" w:hanging="357"/>
        <w:contextualSpacing w:val="0"/>
        <w:jc w:val="both"/>
        <w:rPr>
          <w:ins w:id="92" w:author="Autor"/>
          <w:rFonts w:asciiTheme="minorHAnsi" w:hAnsiTheme="minorHAnsi" w:cstheme="minorHAnsi"/>
          <w:sz w:val="22"/>
          <w:szCs w:val="22"/>
        </w:rPr>
      </w:pPr>
      <w:ins w:id="93"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rsidR="002F187D" w:rsidRDefault="002F187D" w:rsidP="002F187D">
      <w:pPr>
        <w:pStyle w:val="Odsekzoznamu"/>
        <w:numPr>
          <w:ilvl w:val="1"/>
          <w:numId w:val="6"/>
        </w:numPr>
        <w:spacing w:before="120" w:after="120"/>
        <w:ind w:hanging="357"/>
        <w:jc w:val="both"/>
        <w:rPr>
          <w:ins w:id="94" w:author="Autor"/>
          <w:rFonts w:asciiTheme="minorHAnsi" w:hAnsiTheme="minorHAnsi" w:cstheme="minorHAnsi"/>
          <w:sz w:val="22"/>
          <w:szCs w:val="22"/>
        </w:rPr>
      </w:pPr>
      <w:ins w:id="95"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rsidR="002F187D" w:rsidRPr="00230311" w:rsidRDefault="002F187D" w:rsidP="002F187D">
      <w:pPr>
        <w:pStyle w:val="Odsekzoznamu"/>
        <w:spacing w:before="120" w:after="120"/>
        <w:ind w:firstLine="696"/>
        <w:jc w:val="both"/>
        <w:rPr>
          <w:ins w:id="96" w:author="Autor"/>
          <w:rFonts w:asciiTheme="minorHAnsi" w:hAnsiTheme="minorHAnsi" w:cstheme="minorHAnsi"/>
          <w:sz w:val="22"/>
          <w:szCs w:val="22"/>
        </w:rPr>
      </w:pPr>
      <w:ins w:id="97"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rsidR="002F187D" w:rsidRPr="00230311" w:rsidRDefault="002F187D" w:rsidP="002F187D">
      <w:pPr>
        <w:spacing w:after="0"/>
        <w:ind w:left="1416"/>
        <w:jc w:val="both"/>
        <w:rPr>
          <w:ins w:id="98" w:author="Autor"/>
          <w:rFonts w:asciiTheme="minorHAnsi" w:hAnsiTheme="minorHAnsi" w:cstheme="minorHAnsi"/>
        </w:rPr>
      </w:pPr>
      <w:ins w:id="99"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rsidR="002F187D" w:rsidRPr="00230311" w:rsidRDefault="002F187D" w:rsidP="002F187D">
      <w:pPr>
        <w:spacing w:after="0"/>
        <w:ind w:left="708" w:firstLine="708"/>
        <w:jc w:val="both"/>
        <w:rPr>
          <w:ins w:id="100" w:author="Autor"/>
          <w:rFonts w:asciiTheme="minorHAnsi" w:hAnsiTheme="minorHAnsi" w:cstheme="minorHAnsi"/>
        </w:rPr>
      </w:pPr>
      <w:ins w:id="101" w:author="Autor">
        <w:r>
          <w:rPr>
            <w:rFonts w:asciiTheme="minorHAnsi" w:hAnsiTheme="minorHAnsi" w:cstheme="minorHAnsi"/>
          </w:rPr>
          <w:t>Štefánikova 15</w:t>
        </w:r>
      </w:ins>
    </w:p>
    <w:p w:rsidR="002F187D" w:rsidRPr="00230311" w:rsidRDefault="002F187D" w:rsidP="002F187D">
      <w:pPr>
        <w:spacing w:after="0"/>
        <w:ind w:left="708" w:firstLine="708"/>
        <w:jc w:val="both"/>
        <w:rPr>
          <w:ins w:id="102" w:author="Autor"/>
          <w:rFonts w:asciiTheme="minorHAnsi" w:hAnsiTheme="minorHAnsi" w:cstheme="minorHAnsi"/>
        </w:rPr>
      </w:pPr>
      <w:ins w:id="103" w:author="Autor">
        <w:r>
          <w:rPr>
            <w:rFonts w:asciiTheme="minorHAnsi" w:hAnsiTheme="minorHAnsi" w:cstheme="minorHAnsi"/>
          </w:rPr>
          <w:t xml:space="preserve">811 05 </w:t>
        </w:r>
        <w:r w:rsidRPr="00230311">
          <w:rPr>
            <w:rFonts w:asciiTheme="minorHAnsi" w:hAnsiTheme="minorHAnsi" w:cstheme="minorHAnsi"/>
          </w:rPr>
          <w:t>Bratislava</w:t>
        </w:r>
      </w:ins>
    </w:p>
    <w:p w:rsidR="002F187D" w:rsidRPr="00230311" w:rsidRDefault="002F187D" w:rsidP="002F187D">
      <w:pPr>
        <w:pStyle w:val="Odsekzoznamu"/>
        <w:numPr>
          <w:ilvl w:val="0"/>
          <w:numId w:val="42"/>
        </w:numPr>
        <w:spacing w:before="120" w:after="120"/>
        <w:ind w:left="1418" w:hanging="284"/>
        <w:contextualSpacing w:val="0"/>
        <w:jc w:val="both"/>
        <w:rPr>
          <w:ins w:id="104" w:author="Autor"/>
          <w:rFonts w:asciiTheme="minorHAnsi" w:hAnsiTheme="minorHAnsi" w:cstheme="minorHAnsi"/>
          <w:sz w:val="22"/>
          <w:szCs w:val="22"/>
        </w:rPr>
      </w:pPr>
      <w:ins w:id="105"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rsidR="002F187D" w:rsidRDefault="002F187D" w:rsidP="002F187D">
      <w:pPr>
        <w:spacing w:after="0"/>
        <w:ind w:left="1559"/>
        <w:contextualSpacing/>
        <w:jc w:val="both"/>
        <w:rPr>
          <w:ins w:id="106" w:author="Autor"/>
          <w:rFonts w:asciiTheme="minorHAnsi" w:hAnsiTheme="minorHAnsi" w:cstheme="minorHAnsi"/>
        </w:rPr>
      </w:pPr>
      <w:ins w:id="107"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rsidR="002F187D" w:rsidRPr="00230311" w:rsidRDefault="002F187D" w:rsidP="002F187D">
      <w:pPr>
        <w:spacing w:after="0"/>
        <w:ind w:left="1559"/>
        <w:contextualSpacing/>
        <w:jc w:val="both"/>
        <w:rPr>
          <w:ins w:id="108" w:author="Autor"/>
          <w:rFonts w:asciiTheme="minorHAnsi" w:hAnsiTheme="minorHAnsi" w:cstheme="minorHAnsi"/>
        </w:rPr>
      </w:pPr>
      <w:ins w:id="109"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rsidR="002F187D" w:rsidRPr="00230311" w:rsidRDefault="002F187D" w:rsidP="002F187D">
      <w:pPr>
        <w:spacing w:after="0"/>
        <w:ind w:left="1559"/>
        <w:contextualSpacing/>
        <w:jc w:val="both"/>
        <w:rPr>
          <w:ins w:id="110" w:author="Autor"/>
          <w:rFonts w:asciiTheme="minorHAnsi" w:hAnsiTheme="minorHAnsi" w:cstheme="minorHAnsi"/>
        </w:rPr>
      </w:pPr>
      <w:ins w:id="111" w:author="Autor">
        <w:r w:rsidRPr="00230311">
          <w:rPr>
            <w:rFonts w:asciiTheme="minorHAnsi" w:hAnsiTheme="minorHAnsi" w:cstheme="minorHAnsi"/>
          </w:rPr>
          <w:t xml:space="preserve">odbor implementácie projektov OP TP </w:t>
        </w:r>
      </w:ins>
    </w:p>
    <w:p w:rsidR="002F187D" w:rsidRPr="00230311" w:rsidRDefault="002F187D" w:rsidP="002F187D">
      <w:pPr>
        <w:spacing w:after="0"/>
        <w:ind w:left="1559"/>
        <w:contextualSpacing/>
        <w:jc w:val="both"/>
        <w:rPr>
          <w:ins w:id="112" w:author="Autor"/>
          <w:rFonts w:asciiTheme="minorHAnsi" w:hAnsiTheme="minorHAnsi" w:cstheme="minorHAnsi"/>
        </w:rPr>
      </w:pPr>
      <w:ins w:id="113" w:author="Autor">
        <w:r>
          <w:rPr>
            <w:rFonts w:asciiTheme="minorHAnsi" w:hAnsiTheme="minorHAnsi" w:cstheme="minorHAnsi"/>
          </w:rPr>
          <w:t>Dunajská 68</w:t>
        </w:r>
      </w:ins>
    </w:p>
    <w:p w:rsidR="002F187D" w:rsidRDefault="002F187D">
      <w:pPr>
        <w:spacing w:after="0"/>
        <w:ind w:left="1559"/>
        <w:contextualSpacing/>
        <w:jc w:val="both"/>
        <w:rPr>
          <w:ins w:id="114" w:author="Autor"/>
          <w:rFonts w:asciiTheme="minorHAnsi" w:hAnsiTheme="minorHAnsi" w:cstheme="minorHAnsi"/>
        </w:rPr>
        <w:pPrChange w:id="115" w:author="Autor">
          <w:pPr>
            <w:spacing w:before="120" w:after="120" w:line="240" w:lineRule="auto"/>
            <w:jc w:val="both"/>
          </w:pPr>
        </w:pPrChange>
      </w:pPr>
      <w:ins w:id="116"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rsidR="002F187D" w:rsidRPr="00B7688A" w:rsidRDefault="002F187D">
      <w:pPr>
        <w:spacing w:after="0"/>
        <w:ind w:left="1559"/>
        <w:contextualSpacing/>
        <w:jc w:val="both"/>
        <w:rPr>
          <w:rFonts w:asciiTheme="minorHAnsi" w:hAnsiTheme="minorHAnsi"/>
        </w:rPr>
        <w:pPrChange w:id="117" w:author="Autor">
          <w:pPr>
            <w:spacing w:before="120" w:after="120" w:line="240" w:lineRule="auto"/>
            <w:jc w:val="both"/>
          </w:pPr>
        </w:pPrChange>
      </w:pP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del w:id="118" w:author="Autor">
        <w:r w:rsidR="00DF5AC9" w:rsidDel="002F187D">
          <w:rPr>
            <w:rFonts w:asciiTheme="minorHAnsi" w:hAnsiTheme="minorHAnsi"/>
          </w:rPr>
          <w:delText xml:space="preserve">certifikovaný </w:delText>
        </w:r>
      </w:del>
      <w:ins w:id="119" w:author="Autor">
        <w:r w:rsidR="002F187D">
          <w:rPr>
            <w:rFonts w:asciiTheme="minorHAnsi" w:hAnsiTheme="minorHAnsi"/>
          </w:rPr>
          <w:t xml:space="preserve">úradný </w:t>
        </w:r>
      </w:ins>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w:t>
      </w:r>
      <w:r w:rsidRPr="002B23C9">
        <w:rPr>
          <w:rFonts w:asciiTheme="minorHAnsi" w:hAnsiTheme="minorHAnsi"/>
        </w:rPr>
        <w:lastRenderedPageBreak/>
        <w:t xml:space="preserve">vyhotovené v českom jazyku a sú vypracované vo formáte, ktorý umožňuje objektívne posúdenie obsahu žiadosti (t.j. čitateľnosť písma). </w:t>
      </w:r>
    </w:p>
    <w:p w:rsidR="00A72B30" w:rsidRDefault="00A72B30" w:rsidP="00223377">
      <w:pPr>
        <w:spacing w:before="120" w:after="120" w:line="240" w:lineRule="auto"/>
        <w:jc w:val="both"/>
        <w:rPr>
          <w:ins w:id="120" w:author="Auto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w:t>
      </w:r>
      <w:ins w:id="121" w:author="Autor">
        <w:r w:rsidR="002F187D">
          <w:rPr>
            <w:rFonts w:asciiTheme="minorHAnsi" w:hAnsiTheme="minorHAnsi" w:cstheme="minorHAnsi"/>
          </w:rPr>
          <w:t>odoslaná</w:t>
        </w:r>
        <w:r w:rsidR="002F187D" w:rsidRPr="00230311">
          <w:rPr>
            <w:rFonts w:asciiTheme="minorHAnsi" w:hAnsiTheme="minorHAnsi" w:cstheme="minorHAnsi"/>
          </w:rPr>
          <w:t xml:space="preserve"> </w:t>
        </w:r>
        <w:r w:rsidR="002F187D">
          <w:rPr>
            <w:rFonts w:asciiTheme="minorHAnsi" w:hAnsiTheme="minorHAnsi" w:cstheme="minorHAnsi"/>
          </w:rPr>
          <w:t>elektronicky do elektronickej schránky RO OP TP alebo</w:t>
        </w:r>
        <w:r w:rsidR="002F187D" w:rsidRPr="00B7688A" w:rsidDel="002F187D">
          <w:rPr>
            <w:rFonts w:asciiTheme="minorHAnsi" w:hAnsiTheme="minorHAnsi"/>
          </w:rPr>
          <w:t xml:space="preserve"> </w:t>
        </w:r>
      </w:ins>
      <w:del w:id="122" w:author="Autor">
        <w:r w:rsidRPr="00B7688A" w:rsidDel="002F187D">
          <w:rPr>
            <w:rFonts w:asciiTheme="minorHAnsi" w:hAnsiTheme="minorHAnsi"/>
          </w:rPr>
          <w:delText xml:space="preserve">doručená </w:delText>
        </w:r>
      </w:del>
      <w:r w:rsidRPr="00B7688A">
        <w:rPr>
          <w:rFonts w:asciiTheme="minorHAnsi" w:hAnsiTheme="minorHAnsi"/>
        </w:rPr>
        <w:t xml:space="preserve">v listinnej podobe na adresu stanovenú vo </w:t>
      </w:r>
      <w:r w:rsidRPr="001B18F5">
        <w:rPr>
          <w:rFonts w:asciiTheme="minorHAnsi" w:hAnsiTheme="minorHAnsi"/>
        </w:rPr>
        <w:t xml:space="preserve">vyzvaní </w:t>
      </w:r>
      <w:del w:id="123" w:author="Autor">
        <w:r w:rsidRPr="001B18F5" w:rsidDel="002F187D">
          <w:rPr>
            <w:rFonts w:asciiTheme="minorHAnsi" w:hAnsiTheme="minorHAnsi"/>
          </w:rPr>
          <w:delText>alebo elektronicky, do elektronickej schránky RO OP T</w:delText>
        </w:r>
      </w:del>
      <w:ins w:id="124" w:author="Autor">
        <w:r w:rsidR="002F187D">
          <w:rPr>
            <w:rFonts w:asciiTheme="minorHAnsi" w:hAnsiTheme="minorHAnsi"/>
          </w:rPr>
          <w:t xml:space="preserve">, </w:t>
        </w:r>
      </w:ins>
      <w:del w:id="125" w:author="Autor">
        <w:r w:rsidRPr="001B18F5" w:rsidDel="002F187D">
          <w:rPr>
            <w:rFonts w:asciiTheme="minorHAnsi" w:hAnsiTheme="minorHAnsi"/>
          </w:rPr>
          <w:delText xml:space="preserve">P, </w:delText>
        </w:r>
      </w:del>
      <w:r w:rsidRPr="001B18F5">
        <w:rPr>
          <w:rFonts w:asciiTheme="minorHAnsi" w:hAnsiTheme="minorHAnsi"/>
        </w:rPr>
        <w:t xml:space="preserve">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 xml:space="preserve">SR alebo RO OP TP alebo odovzdaná na poštovú, resp. inú prepravu (napr. zaslanie prostredníctvom kuriéra). </w:t>
      </w:r>
      <w:ins w:id="126" w:author="Autor">
        <w:r w:rsidR="00202E00">
          <w:rPr>
            <w:rFonts w:asciiTheme="minorHAnsi" w:hAnsiTheme="minorHAnsi" w:cstheme="minorHAnsi"/>
          </w:rPr>
          <w:t>Rozhodujúcim dátumom na splnenie podmienky podať ŽoNFP včas je</w:t>
        </w:r>
      </w:ins>
      <w:del w:id="127" w:author="Autor">
        <w:r w:rsidRPr="001B18F5" w:rsidDel="00202E00">
          <w:rPr>
            <w:rFonts w:asciiTheme="minorHAnsi" w:hAnsiTheme="minorHAnsi"/>
          </w:rPr>
          <w:delText>Za dátum doručenia žiadosti sa</w:delText>
        </w:r>
        <w:r w:rsidRPr="002F34C6" w:rsidDel="00202E00">
          <w:rPr>
            <w:rFonts w:asciiTheme="minorHAnsi" w:hAnsiTheme="minorHAnsi"/>
          </w:rPr>
          <w:delText xml:space="preserve"> považuje</w:delText>
        </w:r>
      </w:del>
      <w:r w:rsidRPr="002F34C6">
        <w:rPr>
          <w:rFonts w:asciiTheme="minorHAnsi" w:hAnsiTheme="minorHAnsi"/>
        </w:rPr>
        <w:t xml:space="preserve">: </w:t>
      </w:r>
    </w:p>
    <w:p w:rsidR="00202E00" w:rsidRPr="00202E00" w:rsidRDefault="00202E00">
      <w:pPr>
        <w:pStyle w:val="Odsekzoznamu"/>
        <w:numPr>
          <w:ilvl w:val="0"/>
          <w:numId w:val="6"/>
        </w:numPr>
        <w:spacing w:before="120" w:after="120"/>
        <w:jc w:val="both"/>
        <w:rPr>
          <w:rFonts w:asciiTheme="minorHAnsi" w:hAnsiTheme="minorHAnsi"/>
          <w:rPrChange w:id="128" w:author="Autor">
            <w:rPr/>
          </w:rPrChange>
        </w:rPr>
        <w:pPrChange w:id="129" w:author="Autor">
          <w:pPr>
            <w:spacing w:before="120" w:after="120" w:line="240" w:lineRule="auto"/>
            <w:jc w:val="both"/>
          </w:pPr>
        </w:pPrChange>
      </w:pPr>
      <w:ins w:id="130" w:author="Autor">
        <w:r w:rsidRPr="00AA7CB0">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ins>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ins w:id="131" w:author="Autor">
        <w:r w:rsidR="00202E00">
          <w:rPr>
            <w:rFonts w:asciiTheme="minorHAnsi" w:hAnsiTheme="minorHAnsi" w:cs="Times New Roman"/>
            <w:sz w:val="22"/>
            <w:szCs w:val="22"/>
          </w:rPr>
          <w:t>.</w:t>
        </w:r>
      </w:ins>
      <w:del w:id="132" w:author="Autor">
        <w:r w:rsidR="001D2243" w:rsidDel="00202E00">
          <w:rPr>
            <w:rFonts w:asciiTheme="minorHAnsi" w:hAnsiTheme="minorHAnsi" w:cs="Times New Roman"/>
            <w:sz w:val="22"/>
            <w:szCs w:val="22"/>
          </w:rPr>
          <w:delText>;</w:delText>
        </w:r>
      </w:del>
    </w:p>
    <w:p w:rsidR="00A72B30" w:rsidDel="00202E00" w:rsidRDefault="00A72B30" w:rsidP="002F34C6">
      <w:pPr>
        <w:pStyle w:val="Default"/>
        <w:numPr>
          <w:ilvl w:val="0"/>
          <w:numId w:val="6"/>
        </w:numPr>
        <w:spacing w:before="120" w:after="120"/>
        <w:ind w:left="714" w:hanging="357"/>
        <w:jc w:val="both"/>
        <w:rPr>
          <w:del w:id="133" w:author="Autor"/>
          <w:rFonts w:asciiTheme="minorHAnsi" w:hAnsiTheme="minorHAnsi" w:cs="Times New Roman"/>
          <w:sz w:val="22"/>
          <w:szCs w:val="22"/>
        </w:rPr>
      </w:pPr>
      <w:del w:id="134" w:author="Autor">
        <w:r w:rsidRPr="00B45D9C" w:rsidDel="00202E00">
          <w:rPr>
            <w:rFonts w:asciiTheme="minorHAnsi" w:hAnsiTheme="minorHAnsi" w:cs="Times New Roman"/>
            <w:sz w:val="22"/>
            <w:szCs w:val="22"/>
          </w:rPr>
          <w:delText>v prípade elektronického doručenia do elektronickej schránky RO OP TP</w:delText>
        </w:r>
        <w:r w:rsidRPr="00B45D9C" w:rsidDel="00202E00">
          <w:rPr>
            <w:rFonts w:asciiTheme="minorHAnsi" w:hAnsiTheme="minorHAnsi"/>
            <w:sz w:val="22"/>
            <w:szCs w:val="22"/>
          </w:rPr>
          <w:delText xml:space="preserve"> dátum </w:delText>
        </w:r>
        <w:r w:rsidR="001D2243" w:rsidDel="00202E00">
          <w:rPr>
            <w:rFonts w:asciiTheme="minorHAnsi" w:hAnsiTheme="minorHAnsi"/>
            <w:sz w:val="22"/>
            <w:szCs w:val="22"/>
          </w:rPr>
          <w:delText>odoslania</w:delText>
        </w:r>
        <w:r w:rsidR="001D2243" w:rsidRPr="00B45D9C" w:rsidDel="00202E00">
          <w:rPr>
            <w:rFonts w:asciiTheme="minorHAnsi" w:hAnsiTheme="minorHAnsi"/>
            <w:sz w:val="22"/>
            <w:szCs w:val="22"/>
          </w:rPr>
          <w:delText xml:space="preserve"> </w:delText>
        </w:r>
        <w:r w:rsidRPr="00B45D9C" w:rsidDel="00202E00">
          <w:rPr>
            <w:rFonts w:asciiTheme="minorHAnsi" w:hAnsiTheme="minorHAnsi"/>
            <w:sz w:val="22"/>
            <w:szCs w:val="22"/>
          </w:rPr>
          <w:delText>ŽoNFP do elektronickej schránky RO OP TP</w:delText>
        </w:r>
        <w:r w:rsidRPr="00B45D9C" w:rsidDel="00202E00">
          <w:rPr>
            <w:rFonts w:asciiTheme="minorHAnsi" w:hAnsiTheme="minorHAnsi" w:cs="Times New Roman"/>
            <w:sz w:val="22"/>
            <w:szCs w:val="22"/>
          </w:rPr>
          <w:delText xml:space="preserve">. </w:delText>
        </w:r>
      </w:del>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ins w:id="135" w:author="Autor">
        <w:r w:rsidR="00B908C7">
          <w:rPr>
            <w:rFonts w:asciiTheme="minorHAnsi" w:hAnsiTheme="minorHAnsi"/>
          </w:rPr>
          <w:t>„</w:t>
        </w:r>
      </w:ins>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ins w:id="136" w:author="Autor">
        <w:r w:rsidR="00B908C7">
          <w:rPr>
            <w:rFonts w:asciiTheme="minorHAnsi" w:hAnsiTheme="minorHAnsi"/>
          </w:rPr>
          <w:t>“</w:t>
        </w:r>
      </w:ins>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ins w:id="137" w:author="Autor">
        <w:r w:rsidR="00B908C7">
          <w:rPr>
            <w:rFonts w:asciiTheme="minorHAnsi" w:hAnsiTheme="minorHAnsi"/>
          </w:rPr>
          <w:t xml:space="preserve"> </w:t>
        </w:r>
        <w:r w:rsidR="00B908C7" w:rsidRPr="00E85121">
          <w:rPr>
            <w:rFonts w:asciiTheme="minorHAnsi" w:hAnsiTheme="minorHAnsi" w:cstheme="minorHAnsi"/>
          </w:rPr>
          <w:t>O tejto skutočnosti RO OP TP informuje elektronicky žiadateľa najneskôr nasledujúci pracovný deň po vydaní rozhodnutia.</w:t>
        </w:r>
      </w:ins>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w:t>
      </w:r>
      <w:ins w:id="138" w:author="Autor">
        <w:r w:rsidR="00B908C7">
          <w:rPr>
            <w:rFonts w:asciiTheme="minorHAnsi" w:hAnsiTheme="minorHAnsi" w:cstheme="minorHAnsi"/>
          </w:rPr>
          <w:t>štatutárneho orgánu</w:t>
        </w:r>
        <w:r w:rsidR="00B908C7" w:rsidRPr="00B45D9C" w:rsidDel="00B908C7">
          <w:rPr>
            <w:rFonts w:asciiTheme="minorHAnsi" w:hAnsiTheme="minorHAnsi"/>
          </w:rPr>
          <w:t xml:space="preserve"> </w:t>
        </w:r>
      </w:ins>
      <w:del w:id="139" w:author="Autor">
        <w:r w:rsidRPr="00B45D9C" w:rsidDel="00B908C7">
          <w:rPr>
            <w:rFonts w:asciiTheme="minorHAnsi" w:hAnsiTheme="minorHAnsi"/>
          </w:rPr>
          <w:delText xml:space="preserve">štatutára </w:delText>
        </w:r>
      </w:del>
      <w:r w:rsidRPr="00B45D9C">
        <w:rPr>
          <w:rFonts w:asciiTheme="minorHAnsi" w:hAnsiTheme="minorHAnsi"/>
        </w:rPr>
        <w:t xml:space="preserve">splnomocnená osoba, je žiadateľ povinný predložiť spolu so žiadosťou o NFP aj splnomocnenie na tento </w:t>
      </w:r>
      <w:ins w:id="140" w:author="Autor">
        <w:r w:rsidR="00B908C7">
          <w:rPr>
            <w:rFonts w:asciiTheme="minorHAnsi" w:hAnsiTheme="minorHAnsi"/>
          </w:rPr>
          <w:t xml:space="preserve">právny </w:t>
        </w:r>
      </w:ins>
      <w:r w:rsidRPr="00B45D9C">
        <w:rPr>
          <w:rFonts w:asciiTheme="minorHAnsi" w:hAnsiTheme="minorHAnsi"/>
        </w:rPr>
        <w:t>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1"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del w:id="141" w:author="Autor">
        <w:r w:rsidRPr="002F34C6" w:rsidDel="00B908C7">
          <w:rPr>
            <w:rFonts w:asciiTheme="minorHAnsi" w:hAnsiTheme="minorHAnsi"/>
            <w:b/>
          </w:rPr>
          <w:delText>:</w:delText>
        </w:r>
      </w:del>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2"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ins w:id="142" w:author="Autor">
        <w:r w:rsidR="00B908C7">
          <w:rPr>
            <w:rFonts w:asciiTheme="minorHAnsi" w:hAnsiTheme="minorHAnsi"/>
            <w:sz w:val="22"/>
            <w:szCs w:val="22"/>
          </w:rPr>
          <w:fldChar w:fldCharType="begin"/>
        </w:r>
        <w:r w:rsidR="00B908C7">
          <w:rPr>
            <w:rFonts w:asciiTheme="minorHAnsi" w:hAnsiTheme="minorHAnsi"/>
            <w:sz w:val="22"/>
            <w:szCs w:val="22"/>
          </w:rPr>
          <w:instrText xml:space="preserve"> HYPERLINK "mailto:</w:instrText>
        </w:r>
        <w:r w:rsidR="00B908C7" w:rsidRPr="00AA7CB0">
          <w:instrText>projektyoptp@mirri.gov.sk</w:instrText>
        </w:r>
        <w:r w:rsidR="00B908C7">
          <w:rPr>
            <w:rFonts w:asciiTheme="minorHAnsi" w:hAnsiTheme="minorHAnsi"/>
            <w:sz w:val="22"/>
            <w:szCs w:val="22"/>
          </w:rPr>
          <w:instrText xml:space="preserve">" </w:instrText>
        </w:r>
        <w:r w:rsidR="00B908C7">
          <w:rPr>
            <w:rFonts w:asciiTheme="minorHAnsi" w:hAnsiTheme="minorHAnsi"/>
            <w:sz w:val="22"/>
            <w:szCs w:val="22"/>
          </w:rPr>
          <w:fldChar w:fldCharType="separate"/>
        </w:r>
        <w:r w:rsidR="00B908C7" w:rsidRPr="00A352D4">
          <w:rPr>
            <w:rStyle w:val="Hypertextovprepojenie"/>
            <w:rFonts w:asciiTheme="minorHAnsi" w:hAnsiTheme="minorHAnsi"/>
            <w:sz w:val="22"/>
            <w:szCs w:val="22"/>
          </w:rPr>
          <w:t>projektyoptp@</w:t>
        </w:r>
        <w:r w:rsidR="00B908C7" w:rsidRPr="00236FAB">
          <w:rPr>
            <w:rStyle w:val="Hypertextovprepojenie"/>
            <w:rFonts w:asciiTheme="minorHAnsi" w:hAnsiTheme="minorHAnsi"/>
            <w:sz w:val="22"/>
            <w:szCs w:val="22"/>
          </w:rPr>
          <w:t>mirri.gov.sk</w:t>
        </w:r>
        <w:r w:rsidR="00B908C7">
          <w:rPr>
            <w:rFonts w:asciiTheme="minorHAnsi" w:hAnsiTheme="minorHAnsi"/>
            <w:sz w:val="22"/>
            <w:szCs w:val="22"/>
          </w:rPr>
          <w:fldChar w:fldCharType="end"/>
        </w:r>
      </w:ins>
      <w:del w:id="143" w:author="Autor">
        <w:r w:rsidR="003A34EC" w:rsidDel="00B908C7">
          <w:fldChar w:fldCharType="begin"/>
        </w:r>
        <w:r w:rsidR="003A34EC" w:rsidDel="00B908C7">
          <w:delInstrText xml:space="preserve"> HYPERLINK "mailto:projektyoptp@vicepremier.gov.sk" </w:delInstrText>
        </w:r>
        <w:r w:rsidR="003A34EC" w:rsidDel="00B908C7">
          <w:fldChar w:fldCharType="separate"/>
        </w:r>
        <w:r w:rsidR="000B6AC0" w:rsidRPr="00533A1B" w:rsidDel="00B908C7">
          <w:rPr>
            <w:rStyle w:val="Hypertextovprepojenie"/>
            <w:rFonts w:asciiTheme="minorHAnsi" w:hAnsiTheme="minorHAnsi"/>
            <w:sz w:val="22"/>
            <w:szCs w:val="22"/>
          </w:rPr>
          <w:delText>projektyoptp@vicepremier.gov.sk</w:delText>
        </w:r>
        <w:r w:rsidR="003A34EC" w:rsidDel="00B908C7">
          <w:rPr>
            <w:rStyle w:val="Hypertextovprepojenie"/>
            <w:rFonts w:asciiTheme="minorHAnsi" w:hAnsiTheme="minorHAnsi"/>
            <w:sz w:val="22"/>
            <w:szCs w:val="22"/>
          </w:rPr>
          <w:fldChar w:fldCharType="end"/>
        </w:r>
      </w:del>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lastRenderedPageBreak/>
        <w:t xml:space="preserve">osobne v pracovných dňoch v čase od </w:t>
      </w:r>
      <w:ins w:id="144" w:author="Autor">
        <w:r w:rsidR="00B908C7">
          <w:rPr>
            <w:rFonts w:asciiTheme="minorHAnsi" w:hAnsiTheme="minorHAnsi" w:cstheme="minorHAnsi"/>
            <w:sz w:val="22"/>
            <w:szCs w:val="22"/>
          </w:rPr>
          <w:t>8:30</w:t>
        </w:r>
        <w:r w:rsidR="00B908C7" w:rsidRPr="00834239">
          <w:rPr>
            <w:rFonts w:asciiTheme="minorHAnsi" w:hAnsiTheme="minorHAnsi" w:cstheme="minorHAnsi"/>
            <w:sz w:val="22"/>
            <w:szCs w:val="22"/>
          </w:rPr>
          <w:t xml:space="preserve"> </w:t>
        </w:r>
      </w:ins>
      <w:del w:id="145" w:author="Autor">
        <w:r w:rsidR="00FA7288" w:rsidDel="00B908C7">
          <w:rPr>
            <w:rFonts w:asciiTheme="minorHAnsi" w:eastAsiaTheme="minorHAnsi" w:hAnsiTheme="minorHAnsi" w:cs="Times New Roman"/>
            <w:sz w:val="22"/>
            <w:szCs w:val="22"/>
          </w:rPr>
          <w:delText>9:00</w:delText>
        </w:r>
        <w:r w:rsidRPr="00B45D9C" w:rsidDel="00B908C7">
          <w:rPr>
            <w:rFonts w:asciiTheme="minorHAnsi" w:eastAsiaTheme="minorHAnsi" w:hAnsiTheme="minorHAnsi" w:cs="Times New Roman"/>
            <w:sz w:val="22"/>
            <w:szCs w:val="22"/>
          </w:rPr>
          <w:delText xml:space="preserve"> </w:delText>
        </w:r>
      </w:del>
      <w:r w:rsidRPr="00B45D9C">
        <w:rPr>
          <w:rFonts w:asciiTheme="minorHAnsi" w:eastAsiaTheme="minorHAnsi" w:hAnsiTheme="minorHAnsi" w:cs="Times New Roman"/>
          <w:sz w:val="22"/>
          <w:szCs w:val="22"/>
        </w:rPr>
        <w:t xml:space="preserve">hod. do </w:t>
      </w:r>
      <w:ins w:id="146" w:author="Autor">
        <w:r w:rsidR="00B908C7">
          <w:rPr>
            <w:rFonts w:asciiTheme="minorHAnsi" w:hAnsiTheme="minorHAnsi" w:cstheme="minorHAnsi"/>
            <w:sz w:val="22"/>
            <w:szCs w:val="22"/>
          </w:rPr>
          <w:t>14:30</w:t>
        </w:r>
        <w:r w:rsidR="00B908C7" w:rsidRPr="00834239">
          <w:rPr>
            <w:rFonts w:asciiTheme="minorHAnsi" w:hAnsiTheme="minorHAnsi" w:cstheme="minorHAnsi"/>
            <w:sz w:val="22"/>
            <w:szCs w:val="22"/>
          </w:rPr>
          <w:t xml:space="preserve"> </w:t>
        </w:r>
      </w:ins>
      <w:del w:id="147" w:author="Autor">
        <w:r w:rsidR="00FA7288" w:rsidDel="00B908C7">
          <w:rPr>
            <w:rFonts w:asciiTheme="minorHAnsi" w:eastAsiaTheme="minorHAnsi" w:hAnsiTheme="minorHAnsi" w:cs="Times New Roman"/>
            <w:sz w:val="22"/>
            <w:szCs w:val="22"/>
          </w:rPr>
          <w:delText>15:00</w:delText>
        </w:r>
        <w:r w:rsidRPr="00B45D9C" w:rsidDel="00B908C7">
          <w:rPr>
            <w:rFonts w:asciiTheme="minorHAnsi" w:eastAsiaTheme="minorHAnsi" w:hAnsiTheme="minorHAnsi" w:cs="Times New Roman"/>
            <w:sz w:val="22"/>
            <w:szCs w:val="22"/>
          </w:rPr>
          <w:delText xml:space="preserve"> </w:delText>
        </w:r>
      </w:del>
      <w:r w:rsidRPr="00B45D9C">
        <w:rPr>
          <w:rFonts w:asciiTheme="minorHAnsi" w:eastAsiaTheme="minorHAnsi" w:hAnsiTheme="minorHAnsi" w:cs="Times New Roman"/>
          <w:sz w:val="22"/>
          <w:szCs w:val="22"/>
        </w:rPr>
        <w:t xml:space="preserve">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ins w:id="148" w:author="Autor">
        <w:r w:rsidR="00C95F89">
          <w:rPr>
            <w:rFonts w:asciiTheme="minorHAnsi" w:hAnsiTheme="minorHAnsi" w:cstheme="minorHAnsi"/>
          </w:rPr>
          <w:t>,</w:t>
        </w:r>
      </w:ins>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3"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ins w:id="149" w:author="Autor">
        <w:r w:rsidR="00C95F89">
          <w:rPr>
            <w:rFonts w:asciiTheme="minorHAnsi" w:hAnsiTheme="minorHAnsi" w:cstheme="minorHAnsi"/>
          </w:rPr>
          <w:t>,</w:t>
        </w:r>
      </w:ins>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ins w:id="150" w:author="Autor">
        <w:r w:rsidR="00C95F89">
          <w:rPr>
            <w:rFonts w:asciiTheme="minorHAnsi" w:hAnsiTheme="minorHAnsi" w:cstheme="minorHAnsi"/>
          </w:rPr>
          <w:t>,</w:t>
        </w:r>
      </w:ins>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4"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ins w:id="151" w:author="Autor">
        <w:r w:rsidR="00C95F89">
          <w:rPr>
            <w:rFonts w:asciiTheme="minorHAnsi" w:hAnsiTheme="minorHAnsi" w:cstheme="minorHAnsi"/>
          </w:rPr>
          <w:t>,</w:t>
        </w:r>
      </w:ins>
      <w:r>
        <w:rPr>
          <w:rFonts w:asciiTheme="minorHAnsi" w:hAnsiTheme="minorHAnsi" w:cstheme="minorHAnsi"/>
        </w:rPr>
        <w:t xml:space="preserve"> ako aj ostatných kritérií pre výber projektov zo strany odborných hodnotiteľov</w:t>
      </w:r>
      <w:ins w:id="152" w:author="Autor">
        <w:r w:rsidR="00C95F89">
          <w:rPr>
            <w:rFonts w:asciiTheme="minorHAnsi" w:hAnsiTheme="minorHAnsi" w:cstheme="minorHAnsi"/>
          </w:rPr>
          <w:t>,</w:t>
        </w:r>
      </w:ins>
      <w:r>
        <w:rPr>
          <w:rFonts w:asciiTheme="minorHAnsi" w:hAnsiTheme="minorHAnsi" w:cstheme="minorHAnsi"/>
        </w:rPr>
        <w:t xml:space="preserve"> môže žiadateľ nájsť v Príručke pre odborného hodnotiteľa, ktorá je zverejnená na </w:t>
      </w:r>
      <w:hyperlink r:id="rId15"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Del="00C95F89" w:rsidRDefault="00934F7B" w:rsidP="00223377">
      <w:pPr>
        <w:spacing w:before="120" w:after="120" w:line="240" w:lineRule="auto"/>
        <w:jc w:val="both"/>
        <w:rPr>
          <w:del w:id="153" w:author="Autor"/>
          <w:rFonts w:asciiTheme="minorHAnsi" w:hAnsiTheme="minorHAnsi" w:cstheme="minorHAnsi"/>
        </w:rPr>
      </w:pPr>
      <w:del w:id="154" w:author="Autor">
        <w:r w:rsidDel="00C95F89">
          <w:rPr>
            <w:rFonts w:asciiTheme="minorHAnsi" w:hAnsiTheme="minorHAnsi" w:cstheme="minorHAnsi"/>
          </w:rPr>
          <w:delText xml:space="preserve">RO OP TP v zmysle Príručky pre kontrolu verejného obstarávania zverejnenej na </w:delText>
        </w:r>
        <w:r w:rsidR="003A34EC" w:rsidDel="00C95F89">
          <w:fldChar w:fldCharType="begin"/>
        </w:r>
        <w:r w:rsidR="003A34EC" w:rsidDel="00C95F89">
          <w:delInstrText xml:space="preserve"> HYPERLINK "https://www.optp.vlada.gov.sk/ine-dokumenty/" </w:delInstrText>
        </w:r>
        <w:r w:rsidR="003A34EC" w:rsidDel="00C95F89">
          <w:fldChar w:fldCharType="separate"/>
        </w:r>
        <w:r w:rsidRPr="00176000" w:rsidDel="00C95F89">
          <w:rPr>
            <w:rStyle w:val="Hypertextovprepojenie"/>
          </w:rPr>
          <w:delText>https://www.optp.vlada.gov.sk/ine-dokumenty/</w:delText>
        </w:r>
        <w:r w:rsidR="003A34EC" w:rsidDel="00C95F89">
          <w:rPr>
            <w:rStyle w:val="Hypertextovprepojenie"/>
          </w:rPr>
          <w:fldChar w:fldCharType="end"/>
        </w:r>
        <w:r w:rsidDel="00C95F89">
          <w:delText xml:space="preserve"> </w:delText>
        </w:r>
        <w:r w:rsidDel="00C95F89">
          <w:rPr>
            <w:rFonts w:asciiTheme="minorHAnsi" w:hAnsiTheme="minorHAnsi" w:cstheme="minorHAnsi"/>
          </w:rPr>
          <w:delText>vyžaduje predloženie dokumentácie z verejného obstarávania (ďalej aj „VO“) na kontrolu RO OP TP až po podpise zmluvy o</w:delText>
        </w:r>
        <w:r w:rsidR="00607963" w:rsidDel="00C95F89">
          <w:rPr>
            <w:rFonts w:asciiTheme="minorHAnsi" w:hAnsiTheme="minorHAnsi" w:cstheme="minorHAnsi"/>
          </w:rPr>
          <w:delText xml:space="preserve"> poskytnutí  </w:delText>
        </w:r>
        <w:r w:rsidDel="00C95F89">
          <w:rPr>
            <w:rFonts w:asciiTheme="minorHAnsi" w:hAnsiTheme="minorHAnsi" w:cstheme="minorHAnsi"/>
          </w:rPr>
          <w:delText xml:space="preserve">NFP/interného Rozhodnutia o schválení ŽoNFP. Z uvedeného dôvodu žiadateľ nepredkladá na kontrolu RO OP TP spolu so ŽoNFP dokumentáciu z už vykonaného VO. </w:delText>
        </w:r>
      </w:del>
    </w:p>
    <w:p w:rsidR="00934F7B" w:rsidDel="00C95F89" w:rsidRDefault="00934F7B" w:rsidP="00223377">
      <w:pPr>
        <w:spacing w:before="120" w:after="120" w:line="240" w:lineRule="auto"/>
        <w:jc w:val="both"/>
        <w:rPr>
          <w:del w:id="155" w:author="Autor"/>
          <w:rFonts w:asciiTheme="minorHAnsi" w:hAnsiTheme="minorHAnsi" w:cstheme="minorHAnsi"/>
        </w:rPr>
      </w:pPr>
      <w:del w:id="156" w:author="Autor">
        <w:r w:rsidDel="00C95F89">
          <w:rPr>
            <w:rFonts w:asciiTheme="minorHAnsi" w:hAnsiTheme="minorHAnsi" w:cstheme="minorHAnsi"/>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18"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C95F89" w:rsidRDefault="00C95F89">
      <w:pPr>
        <w:spacing w:before="120" w:after="120"/>
        <w:jc w:val="both"/>
        <w:rPr>
          <w:ins w:id="157" w:author="Autor"/>
          <w:rFonts w:asciiTheme="minorHAnsi" w:hAnsiTheme="minorHAnsi"/>
        </w:rPr>
        <w:pPrChange w:id="158" w:author="Autor">
          <w:pPr>
            <w:spacing w:before="120" w:after="120"/>
            <w:ind w:firstLine="282"/>
            <w:jc w:val="both"/>
          </w:pPr>
        </w:pPrChange>
      </w:pPr>
      <w:ins w:id="159" w:author="Auto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Pr>
            <w:rFonts w:asciiTheme="minorHAnsi" w:hAnsiTheme="minorHAnsi"/>
          </w:rPr>
          <w:fldChar w:fldCharType="begin"/>
        </w:r>
        <w:r>
          <w:rPr>
            <w:rFonts w:asciiTheme="minorHAnsi" w:hAnsiTheme="minorHAnsi"/>
          </w:rPr>
          <w:instrText xml:space="preserve"> HYPERLINK "</w:instrText>
        </w:r>
        <w:r w:rsidRPr="002B2828">
          <w:rPr>
            <w:rFonts w:asciiTheme="minorHAnsi" w:hAnsiTheme="minorHAnsi"/>
          </w:rPr>
          <w:instrText>https://www.partnerskadohoda.gov.sk/zakladne-dokumenty/</w:instrText>
        </w:r>
        <w:r>
          <w:rPr>
            <w:rFonts w:asciiTheme="minorHAnsi" w:hAnsiTheme="minorHAnsi"/>
          </w:rPr>
          <w:instrText xml:space="preserve">" </w:instrText>
        </w:r>
        <w:r>
          <w:rPr>
            <w:rFonts w:asciiTheme="minorHAnsi" w:hAnsiTheme="minorHAnsi"/>
          </w:rPr>
          <w:fldChar w:fldCharType="separate"/>
        </w:r>
        <w:r w:rsidRPr="00A57B17">
          <w:rPr>
            <w:rStyle w:val="Hypertextovprepojenie"/>
            <w:rFonts w:asciiTheme="minorHAnsi" w:hAnsiTheme="minorHAnsi"/>
          </w:rPr>
          <w:t>https://www.partnerskadohoda.gov.sk/zakladne-dokumenty/</w:t>
        </w:r>
        <w:r>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 MP CKO č. 12.</w:t>
        </w:r>
      </w:ins>
    </w:p>
    <w:p w:rsidR="00C95F89" w:rsidRDefault="00C95F89">
      <w:pPr>
        <w:spacing w:before="120" w:after="120"/>
        <w:jc w:val="both"/>
        <w:rPr>
          <w:ins w:id="160" w:author="Autor"/>
          <w:rFonts w:asciiTheme="minorHAnsi" w:hAnsiTheme="minorHAnsi"/>
        </w:rPr>
        <w:pPrChange w:id="161" w:author="Autor">
          <w:pPr>
            <w:spacing w:before="240" w:after="240"/>
            <w:ind w:firstLine="360"/>
            <w:jc w:val="both"/>
          </w:pPr>
        </w:pPrChange>
      </w:pPr>
      <w:ins w:id="162"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rsidR="003C2776" w:rsidRPr="002F34C6" w:rsidRDefault="00C95F89">
      <w:pPr>
        <w:spacing w:before="120" w:after="120"/>
        <w:jc w:val="both"/>
        <w:rPr>
          <w:rFonts w:asciiTheme="minorHAnsi" w:hAnsiTheme="minorHAnsi"/>
        </w:rPr>
        <w:pPrChange w:id="163" w:author="Autor">
          <w:pPr>
            <w:spacing w:before="240" w:after="240"/>
            <w:ind w:firstLine="360"/>
            <w:jc w:val="both"/>
          </w:pPr>
        </w:pPrChange>
      </w:pPr>
      <w:ins w:id="164"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2317B6" w:rsidP="002F34C6">
      <w:pPr>
        <w:pStyle w:val="Odsekzoznamu"/>
        <w:numPr>
          <w:ilvl w:val="0"/>
          <w:numId w:val="7"/>
        </w:numPr>
        <w:spacing w:before="120" w:after="120"/>
        <w:contextualSpacing w:val="0"/>
        <w:jc w:val="both"/>
        <w:rPr>
          <w:rFonts w:asciiTheme="minorHAnsi" w:hAnsiTheme="minorHAnsi"/>
          <w:sz w:val="22"/>
          <w:szCs w:val="22"/>
        </w:rPr>
      </w:pPr>
      <w:ins w:id="165" w:author="Autor">
        <w:r w:rsidRPr="00897F25">
          <w:rPr>
            <w:rFonts w:asciiTheme="minorHAnsi" w:hAnsiTheme="minorHAnsi" w:cstheme="minorHAnsi"/>
            <w:color w:val="000000"/>
            <w:sz w:val="22"/>
            <w:szCs w:val="22"/>
          </w:rPr>
          <w:t>žiadateľ ani jeho štatutárny orgán, ani žiadny člen štatutárneho orgánu, ani prokurista/i, ani</w:t>
        </w:r>
        <w:r w:rsidRPr="00B45D9C" w:rsidDel="002317B6">
          <w:rPr>
            <w:rFonts w:asciiTheme="minorHAnsi" w:hAnsiTheme="minorHAnsi"/>
            <w:color w:val="000000"/>
            <w:sz w:val="22"/>
            <w:szCs w:val="22"/>
          </w:rPr>
          <w:t xml:space="preserve"> </w:t>
        </w:r>
      </w:ins>
      <w:del w:id="166" w:author="Autor">
        <w:r w:rsidR="00CD1A3F" w:rsidRPr="00B45D9C" w:rsidDel="002317B6">
          <w:rPr>
            <w:rFonts w:asciiTheme="minorHAnsi" w:hAnsiTheme="minorHAnsi"/>
            <w:color w:val="000000"/>
            <w:sz w:val="22"/>
            <w:szCs w:val="22"/>
          </w:rPr>
          <w:delText>všetci členovia štatutárneho orgánu žiadateľa a</w:delText>
        </w:r>
      </w:del>
      <w:r w:rsidR="00CD1A3F" w:rsidRPr="00B45D9C">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w:t>
      </w:r>
      <w:ins w:id="167" w:author="Autor">
        <w:r>
          <w:rPr>
            <w:rFonts w:asciiTheme="minorHAnsi" w:hAnsiTheme="minorHAnsi"/>
            <w:color w:val="000000"/>
            <w:sz w:val="22"/>
            <w:szCs w:val="22"/>
          </w:rPr>
          <w:t>j</w:t>
        </w:r>
      </w:ins>
      <w:del w:id="168" w:author="Autor">
        <w:r w:rsidR="00934F7B" w:rsidRPr="00301900" w:rsidDel="002317B6">
          <w:rPr>
            <w:rFonts w:asciiTheme="minorHAnsi" w:hAnsiTheme="minorHAnsi"/>
            <w:color w:val="000000"/>
            <w:sz w:val="22"/>
            <w:szCs w:val="22"/>
          </w:rPr>
          <w:delText>ho</w:delText>
        </w:r>
      </w:del>
      <w:r w:rsidR="00934F7B" w:rsidRPr="00301900">
        <w:rPr>
          <w:rFonts w:asciiTheme="minorHAnsi" w:hAnsiTheme="minorHAnsi"/>
          <w:color w:val="000000"/>
          <w:sz w:val="22"/>
          <w:szCs w:val="22"/>
        </w:rPr>
        <w:t xml:space="preserve"> </w:t>
      </w:r>
      <w:del w:id="169" w:author="Autor">
        <w:r w:rsidR="00934F7B" w:rsidRPr="00301900" w:rsidDel="002317B6">
          <w:rPr>
            <w:rFonts w:asciiTheme="minorHAnsi" w:hAnsiTheme="minorHAnsi"/>
            <w:color w:val="000000"/>
            <w:sz w:val="22"/>
            <w:szCs w:val="22"/>
          </w:rPr>
          <w:delText>spoločenstva</w:delText>
        </w:r>
      </w:del>
      <w:ins w:id="170" w:author="Autor">
        <w:r>
          <w:rPr>
            <w:rFonts w:asciiTheme="minorHAnsi" w:hAnsiTheme="minorHAnsi"/>
            <w:color w:val="000000"/>
            <w:sz w:val="22"/>
            <w:szCs w:val="22"/>
          </w:rPr>
          <w:t>únie</w:t>
        </w:r>
      </w:ins>
      <w:r w:rsidR="00CD1A3F"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w:t>
      </w:r>
      <w:ins w:id="171" w:author="Autor">
        <w:r>
          <w:rPr>
            <w:rFonts w:asciiTheme="minorHAnsi" w:hAnsiTheme="minorHAnsi"/>
            <w:color w:val="000000"/>
            <w:sz w:val="22"/>
            <w:szCs w:val="22"/>
          </w:rPr>
          <w:t>e</w:t>
        </w:r>
      </w:ins>
      <w:del w:id="172" w:author="Autor">
        <w:r w:rsidR="00CD1A3F" w:rsidRPr="00B45D9C" w:rsidDel="002317B6">
          <w:rPr>
            <w:rFonts w:asciiTheme="minorHAnsi" w:hAnsiTheme="minorHAnsi"/>
            <w:color w:val="000000"/>
            <w:sz w:val="22"/>
            <w:szCs w:val="22"/>
          </w:rPr>
          <w:delText>í</w:delText>
        </w:r>
      </w:del>
      <w:r w:rsidR="00CD1A3F" w:rsidRPr="00B45D9C">
        <w:rPr>
          <w:rFonts w:asciiTheme="minorHAnsi" w:hAnsiTheme="minorHAnsi"/>
          <w:color w:val="000000"/>
          <w:sz w:val="22"/>
          <w:szCs w:val="22"/>
        </w:rPr>
        <w:t xml:space="preserve"> pri verejnom obstarávaní a verejnej dražbe</w:t>
      </w:r>
    </w:p>
    <w:p w:rsidR="00CD1A3F" w:rsidRDefault="00CD1A3F" w:rsidP="002F34C6">
      <w:pPr>
        <w:pStyle w:val="Odsekzoznamu"/>
        <w:spacing w:before="120" w:after="120"/>
        <w:contextualSpacing w:val="0"/>
        <w:jc w:val="both"/>
        <w:rPr>
          <w:ins w:id="173" w:author="Auto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del w:id="174" w:author="Autor">
        <w:r w:rsidR="006F0AA9" w:rsidRPr="002F34C6" w:rsidDel="002317B6">
          <w:rPr>
            <w:rFonts w:asciiTheme="minorHAnsi" w:hAnsiTheme="minorHAnsi"/>
            <w:i/>
            <w:sz w:val="22"/>
            <w:szCs w:val="22"/>
          </w:rPr>
          <w:delText>žiadosti o</w:delText>
        </w:r>
        <w:r w:rsidR="0020469D" w:rsidDel="002317B6">
          <w:rPr>
            <w:rFonts w:asciiTheme="minorHAnsi" w:hAnsiTheme="minorHAnsi"/>
            <w:i/>
            <w:sz w:val="22"/>
            <w:szCs w:val="22"/>
          </w:rPr>
          <w:delText> </w:delText>
        </w:r>
      </w:del>
      <w:ins w:id="175" w:author="Autor">
        <w:r w:rsidR="002317B6">
          <w:rPr>
            <w:rFonts w:asciiTheme="minorHAnsi" w:hAnsiTheme="minorHAnsi"/>
            <w:i/>
            <w:sz w:val="22"/>
            <w:szCs w:val="22"/>
          </w:rPr>
          <w:t>Žo</w:t>
        </w:r>
      </w:ins>
      <w:r w:rsidR="006F0AA9" w:rsidRPr="002F34C6">
        <w:rPr>
          <w:rFonts w:asciiTheme="minorHAnsi" w:hAnsiTheme="minorHAnsi"/>
          <w:i/>
          <w:sz w:val="22"/>
          <w:szCs w:val="22"/>
        </w:rPr>
        <w:t>NFP</w:t>
      </w:r>
      <w:r w:rsidRPr="002F34C6">
        <w:rPr>
          <w:rFonts w:asciiTheme="minorHAnsi" w:hAnsiTheme="minorHAnsi"/>
          <w:i/>
          <w:sz w:val="22"/>
          <w:szCs w:val="22"/>
        </w:rPr>
        <w:t>)</w:t>
      </w:r>
    </w:p>
    <w:p w:rsidR="002317B6" w:rsidRPr="00AA7CB0" w:rsidRDefault="002317B6" w:rsidP="002317B6">
      <w:pPr>
        <w:pStyle w:val="Odsekzoznamu"/>
        <w:numPr>
          <w:ilvl w:val="0"/>
          <w:numId w:val="43"/>
        </w:numPr>
        <w:spacing w:before="120" w:after="120"/>
        <w:ind w:left="714" w:hanging="357"/>
        <w:contextualSpacing w:val="0"/>
        <w:jc w:val="both"/>
        <w:rPr>
          <w:ins w:id="176" w:author="Autor"/>
          <w:rFonts w:asciiTheme="minorHAnsi" w:hAnsiTheme="minorHAnsi" w:cstheme="minorHAnsi"/>
          <w:sz w:val="22"/>
          <w:szCs w:val="22"/>
        </w:rPr>
      </w:pPr>
      <w:ins w:id="177" w:author="Autor">
        <w:r w:rsidRPr="00AA7CB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rsidR="002317B6" w:rsidRPr="002F34C6" w:rsidRDefault="002317B6" w:rsidP="002317B6">
      <w:pPr>
        <w:pStyle w:val="Odsekzoznamu"/>
        <w:spacing w:before="120" w:after="120"/>
        <w:contextualSpacing w:val="0"/>
        <w:jc w:val="both"/>
        <w:rPr>
          <w:rFonts w:asciiTheme="minorHAnsi" w:hAnsiTheme="minorHAnsi"/>
          <w:i/>
          <w:sz w:val="22"/>
          <w:szCs w:val="22"/>
        </w:rPr>
      </w:pPr>
      <w:ins w:id="178" w:author="Autor">
        <w:r w:rsidRPr="00230311">
          <w:rPr>
            <w:rFonts w:asciiTheme="minorHAnsi" w:hAnsiTheme="minorHAnsi" w:cstheme="minorHAnsi"/>
            <w:i/>
            <w:sz w:val="22"/>
            <w:szCs w:val="22"/>
          </w:rPr>
          <w:lastRenderedPageBreak/>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p>
    <w:p w:rsidR="00CD1A3F" w:rsidRPr="00B45D9C" w:rsidDel="002317B6" w:rsidRDefault="00CD1A3F" w:rsidP="002F34C6">
      <w:pPr>
        <w:pStyle w:val="Odsekzoznamu"/>
        <w:numPr>
          <w:ilvl w:val="0"/>
          <w:numId w:val="7"/>
        </w:numPr>
        <w:spacing w:before="120" w:after="120"/>
        <w:contextualSpacing w:val="0"/>
        <w:jc w:val="both"/>
        <w:rPr>
          <w:del w:id="179" w:author="Autor"/>
          <w:rFonts w:asciiTheme="minorHAnsi" w:hAnsiTheme="minorHAnsi"/>
          <w:sz w:val="22"/>
          <w:szCs w:val="22"/>
        </w:rPr>
      </w:pPr>
      <w:del w:id="180" w:author="Autor">
        <w:r w:rsidRPr="00B45D9C" w:rsidDel="002317B6">
          <w:rPr>
            <w:rFonts w:asciiTheme="minorHAnsi" w:hAnsiTheme="minorHAnsi"/>
            <w:sz w:val="22"/>
            <w:szCs w:val="22"/>
          </w:rPr>
          <w:delText>nebyť dlžníkom na daniach</w:delText>
        </w:r>
        <w:r w:rsidR="00CA28A0" w:rsidRPr="00B45D9C" w:rsidDel="002317B6">
          <w:rPr>
            <w:rFonts w:asciiTheme="minorHAnsi" w:hAnsiTheme="minorHAnsi"/>
            <w:sz w:val="22"/>
            <w:szCs w:val="22"/>
          </w:rPr>
          <w:delText>,</w:delText>
        </w:r>
        <w:r w:rsidRPr="00B45D9C" w:rsidDel="002317B6">
          <w:rPr>
            <w:rFonts w:asciiTheme="minorHAnsi" w:hAnsiTheme="minorHAnsi"/>
            <w:sz w:val="22"/>
            <w:szCs w:val="22"/>
          </w:rPr>
          <w:delText xml:space="preserve"> </w:delText>
        </w:r>
        <w:r w:rsidR="00CA28A0" w:rsidRPr="00B45D9C" w:rsidDel="002317B6">
          <w:rPr>
            <w:rFonts w:asciiTheme="minorHAnsi" w:hAnsiTheme="minorHAnsi"/>
            <w:sz w:val="22"/>
            <w:szCs w:val="22"/>
          </w:rPr>
          <w:delText xml:space="preserve">nebyť dlžníkom poistného na zdravotnom a sociálnom poistení </w:delText>
        </w:r>
      </w:del>
    </w:p>
    <w:p w:rsidR="005F5C8C" w:rsidRPr="002F34C6" w:rsidDel="002317B6" w:rsidRDefault="00CD1A3F" w:rsidP="002F34C6">
      <w:pPr>
        <w:pStyle w:val="Odsekzoznamu"/>
        <w:spacing w:before="120" w:after="120"/>
        <w:contextualSpacing w:val="0"/>
        <w:jc w:val="both"/>
        <w:rPr>
          <w:del w:id="181" w:author="Autor"/>
          <w:rFonts w:asciiTheme="minorHAnsi" w:hAnsiTheme="minorHAnsi"/>
          <w:i/>
          <w:sz w:val="22"/>
          <w:szCs w:val="22"/>
        </w:rPr>
      </w:pPr>
      <w:del w:id="182" w:author="Autor">
        <w:r w:rsidRPr="002F34C6" w:rsidDel="002317B6">
          <w:rPr>
            <w:rFonts w:asciiTheme="minorHAnsi" w:hAnsiTheme="minorHAnsi"/>
            <w:i/>
            <w:sz w:val="22"/>
            <w:szCs w:val="22"/>
          </w:rPr>
          <w:delText xml:space="preserve">(podmienka sa preukazuje </w:delText>
        </w:r>
        <w:r w:rsidR="00CD6449" w:rsidRPr="002F34C6" w:rsidDel="002317B6">
          <w:rPr>
            <w:rFonts w:asciiTheme="minorHAnsi" w:hAnsiTheme="minorHAnsi"/>
            <w:i/>
            <w:sz w:val="22"/>
            <w:szCs w:val="22"/>
          </w:rPr>
          <w:delText>čestným vyhlásením žiadateľa</w:delText>
        </w:r>
        <w:r w:rsidR="006F0AA9" w:rsidRPr="002F34C6" w:rsidDel="002317B6">
          <w:rPr>
            <w:rFonts w:asciiTheme="minorHAnsi" w:hAnsiTheme="minorHAnsi"/>
            <w:i/>
            <w:sz w:val="22"/>
            <w:szCs w:val="22"/>
          </w:rPr>
          <w:delText xml:space="preserve"> </w:delText>
        </w:r>
        <w:r w:rsidR="00115512" w:rsidRPr="00C73822" w:rsidDel="002317B6">
          <w:rPr>
            <w:rFonts w:asciiTheme="minorHAnsi" w:hAnsiTheme="minorHAnsi"/>
            <w:i/>
            <w:sz w:val="22"/>
            <w:szCs w:val="22"/>
          </w:rPr>
          <w:delText xml:space="preserve">v časti č. 15 vo formulári  </w:delText>
        </w:r>
        <w:r w:rsidR="006F0AA9" w:rsidRPr="002F34C6" w:rsidDel="002317B6">
          <w:rPr>
            <w:rFonts w:asciiTheme="minorHAnsi" w:hAnsiTheme="minorHAnsi"/>
            <w:i/>
            <w:sz w:val="22"/>
            <w:szCs w:val="22"/>
          </w:rPr>
          <w:delText>žiadosti o</w:delText>
        </w:r>
        <w:r w:rsidR="0020469D" w:rsidDel="002317B6">
          <w:rPr>
            <w:rFonts w:asciiTheme="minorHAnsi" w:hAnsiTheme="minorHAnsi"/>
            <w:i/>
            <w:sz w:val="22"/>
            <w:szCs w:val="22"/>
          </w:rPr>
          <w:delText> </w:delText>
        </w:r>
        <w:r w:rsidR="006F0AA9" w:rsidRPr="002F34C6" w:rsidDel="002317B6">
          <w:rPr>
            <w:rFonts w:asciiTheme="minorHAnsi" w:hAnsiTheme="minorHAnsi"/>
            <w:i/>
            <w:sz w:val="22"/>
            <w:szCs w:val="22"/>
          </w:rPr>
          <w:delText>NFP</w:delText>
        </w:r>
        <w:r w:rsidRPr="002F34C6" w:rsidDel="002317B6">
          <w:rPr>
            <w:rFonts w:asciiTheme="minorHAnsi" w:hAnsiTheme="minorHAnsi"/>
            <w:i/>
            <w:sz w:val="22"/>
            <w:szCs w:val="22"/>
          </w:rPr>
          <w:delText>)</w:delText>
        </w:r>
      </w:del>
    </w:p>
    <w:p w:rsidR="007675D2" w:rsidRPr="00B45D9C" w:rsidDel="002317B6" w:rsidRDefault="007675D2" w:rsidP="007675D2">
      <w:pPr>
        <w:pStyle w:val="Odsekzoznamu"/>
        <w:spacing w:before="240" w:after="240"/>
        <w:jc w:val="both"/>
        <w:rPr>
          <w:del w:id="183" w:author="Auto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Default="00E958B9" w:rsidP="002F34C6">
      <w:pPr>
        <w:pStyle w:val="Odsekzoznamu"/>
        <w:autoSpaceDE w:val="0"/>
        <w:autoSpaceDN w:val="0"/>
        <w:adjustRightInd w:val="0"/>
        <w:spacing w:before="120" w:after="120"/>
        <w:contextualSpacing w:val="0"/>
        <w:jc w:val="both"/>
        <w:rPr>
          <w:ins w:id="184" w:author="Auto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2317B6" w:rsidRPr="00B45D9C" w:rsidRDefault="002317B6" w:rsidP="002317B6">
      <w:pPr>
        <w:pStyle w:val="Odsekzoznamu"/>
        <w:numPr>
          <w:ilvl w:val="0"/>
          <w:numId w:val="7"/>
        </w:numPr>
        <w:spacing w:before="120" w:after="120"/>
        <w:contextualSpacing w:val="0"/>
        <w:rPr>
          <w:ins w:id="185" w:author="Autor"/>
          <w:rFonts w:asciiTheme="minorHAnsi" w:hAnsiTheme="minorHAnsi"/>
          <w:color w:val="000000"/>
          <w:sz w:val="22"/>
          <w:szCs w:val="22"/>
        </w:rPr>
      </w:pPr>
      <w:ins w:id="186" w:author="Autor">
        <w:r w:rsidRPr="00B45D9C">
          <w:rPr>
            <w:rFonts w:asciiTheme="minorHAnsi" w:hAnsiTheme="minorHAnsi"/>
            <w:color w:val="000000"/>
            <w:sz w:val="22"/>
            <w:szCs w:val="22"/>
          </w:rPr>
          <w:t xml:space="preserve">časová </w:t>
        </w:r>
        <w:r w:rsidRPr="00787FCD">
          <w:rPr>
            <w:rFonts w:asciiTheme="minorHAnsi" w:hAnsiTheme="minorHAnsi"/>
            <w:color w:val="000000"/>
            <w:sz w:val="22"/>
            <w:szCs w:val="22"/>
          </w:rPr>
          <w:t>oprávnenosť realizácie projektu</w:t>
        </w:r>
      </w:ins>
    </w:p>
    <w:p w:rsidR="002317B6" w:rsidRDefault="002317B6" w:rsidP="002317B6">
      <w:pPr>
        <w:pStyle w:val="Odsekzoznamu"/>
        <w:spacing w:before="120" w:after="120"/>
        <w:contextualSpacing w:val="0"/>
        <w:jc w:val="both"/>
        <w:rPr>
          <w:ins w:id="187" w:author="Autor"/>
          <w:rFonts w:asciiTheme="minorHAnsi" w:hAnsiTheme="minorHAnsi"/>
          <w:color w:val="000000"/>
          <w:sz w:val="22"/>
          <w:szCs w:val="22"/>
        </w:rPr>
      </w:pPr>
      <w:ins w:id="188" w:author="Auto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Pr="00677906">
          <w:rPr>
            <w:rFonts w:asciiTheme="minorHAnsi" w:hAnsiTheme="minorHAnsi"/>
            <w:color w:val="000000"/>
            <w:sz w:val="22"/>
            <w:szCs w:val="22"/>
          </w:rPr>
          <w:t>(ďalej aj „zmluva o NFP“)</w:t>
        </w:r>
        <w:r w:rsidRPr="00B45D9C">
          <w:rPr>
            <w:rFonts w:asciiTheme="minorHAnsi" w:hAnsiTheme="minorHAnsi"/>
            <w:color w:val="000000"/>
            <w:sz w:val="22"/>
            <w:szCs w:val="22"/>
          </w:rPr>
          <w:t xml:space="preserve">/interného Rozhodnutia o schválení žiadosti o NFP. Aktivity projektu je prijímateľ povinný ukončiť </w:t>
        </w:r>
        <w:r w:rsidRPr="00B45D9C">
          <w:rPr>
            <w:rFonts w:asciiTheme="minorHAnsi" w:hAnsiTheme="minorHAnsi"/>
            <w:b/>
            <w:color w:val="000000"/>
            <w:sz w:val="22"/>
            <w:szCs w:val="22"/>
          </w:rPr>
          <w:t>najneskôr do 31.</w:t>
        </w:r>
        <w:r>
          <w:rPr>
            <w:rFonts w:asciiTheme="minorHAnsi" w:hAnsiTheme="minorHAnsi"/>
            <w:b/>
            <w:color w:val="000000"/>
            <w:sz w:val="22"/>
            <w:szCs w:val="22"/>
          </w:rPr>
          <w:t xml:space="preserve"> </w:t>
        </w:r>
        <w:r w:rsidRPr="00B45D9C">
          <w:rPr>
            <w:rFonts w:asciiTheme="minorHAnsi" w:hAnsiTheme="minorHAnsi"/>
            <w:b/>
            <w:color w:val="000000"/>
            <w:sz w:val="22"/>
            <w:szCs w:val="22"/>
          </w:rPr>
          <w:t>12</w:t>
        </w:r>
        <w:r>
          <w:rPr>
            <w:rFonts w:asciiTheme="minorHAnsi" w:hAnsiTheme="minorHAnsi"/>
            <w:b/>
            <w:color w:val="000000"/>
            <w:sz w:val="22"/>
            <w:szCs w:val="22"/>
          </w:rPr>
          <w:t xml:space="preserve">. </w:t>
        </w:r>
        <w:r w:rsidRPr="00B45D9C">
          <w:rPr>
            <w:rFonts w:asciiTheme="minorHAnsi" w:hAnsiTheme="minorHAnsi"/>
            <w:b/>
            <w:color w:val="000000"/>
            <w:sz w:val="22"/>
            <w:szCs w:val="22"/>
          </w:rPr>
          <w:t>20</w:t>
        </w:r>
        <w:r>
          <w:rPr>
            <w:rFonts w:asciiTheme="minorHAnsi" w:hAnsiTheme="minorHAnsi"/>
            <w:b/>
            <w:color w:val="000000"/>
            <w:sz w:val="22"/>
            <w:szCs w:val="22"/>
          </w:rPr>
          <w:t>2</w:t>
        </w:r>
        <w:del w:id="189" w:author="Autor">
          <w:r w:rsidDel="006C4724">
            <w:rPr>
              <w:rFonts w:asciiTheme="minorHAnsi" w:hAnsiTheme="minorHAnsi"/>
              <w:b/>
              <w:color w:val="000000"/>
              <w:sz w:val="22"/>
              <w:szCs w:val="22"/>
            </w:rPr>
            <w:delText>1</w:delText>
          </w:r>
        </w:del>
        <w:r w:rsidR="006C4724">
          <w:rPr>
            <w:rFonts w:asciiTheme="minorHAnsi" w:hAnsiTheme="minorHAnsi"/>
            <w:b/>
            <w:color w:val="000000"/>
            <w:sz w:val="22"/>
            <w:szCs w:val="22"/>
          </w:rPr>
          <w:t>2</w:t>
        </w:r>
        <w:r w:rsidRPr="00B45D9C">
          <w:rPr>
            <w:rFonts w:asciiTheme="minorHAnsi" w:hAnsiTheme="minorHAnsi"/>
            <w:color w:val="000000"/>
            <w:sz w:val="22"/>
            <w:szCs w:val="22"/>
          </w:rPr>
          <w:t xml:space="preserve">. Žiadateľ o NFP je oprávnený predložiť v rámci vyzvania viacero žiadostí o NFP. </w:t>
        </w:r>
      </w:ins>
    </w:p>
    <w:p w:rsidR="002317B6" w:rsidRPr="00813215" w:rsidRDefault="002317B6" w:rsidP="002317B6">
      <w:pPr>
        <w:pStyle w:val="Odsekzoznamu"/>
        <w:autoSpaceDE w:val="0"/>
        <w:autoSpaceDN w:val="0"/>
        <w:adjustRightInd w:val="0"/>
        <w:spacing w:before="120" w:after="120"/>
        <w:contextualSpacing w:val="0"/>
        <w:jc w:val="both"/>
        <w:rPr>
          <w:rFonts w:asciiTheme="minorHAnsi" w:hAnsiTheme="minorHAnsi"/>
          <w:b/>
          <w:sz w:val="22"/>
          <w:szCs w:val="22"/>
        </w:rPr>
      </w:pPr>
      <w:ins w:id="190" w:author="Auto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w:t>
        </w:r>
        <w:del w:id="191" w:author="Autor">
          <w:r w:rsidRPr="00C73822" w:rsidDel="006C4724">
            <w:rPr>
              <w:rFonts w:asciiTheme="minorHAnsi" w:hAnsiTheme="minorHAnsi"/>
              <w:i/>
              <w:sz w:val="22"/>
              <w:szCs w:val="22"/>
            </w:rPr>
            <w:delText>1</w:delText>
          </w:r>
        </w:del>
        <w:r w:rsidR="006C4724">
          <w:rPr>
            <w:rFonts w:asciiTheme="minorHAnsi" w:hAnsiTheme="minorHAnsi"/>
            <w:i/>
            <w:sz w:val="22"/>
            <w:szCs w:val="22"/>
          </w:rPr>
          <w:t>2</w:t>
        </w:r>
        <w:r w:rsidRPr="00C73822">
          <w:rPr>
            <w:rFonts w:asciiTheme="minorHAnsi" w:hAnsiTheme="minorHAnsi"/>
            <w:i/>
            <w:sz w:val="22"/>
            <w:szCs w:val="22"/>
          </w:rPr>
          <w:t>).</w:t>
        </w:r>
      </w:ins>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lastRenderedPageBreak/>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19"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Del="00093B69" w:rsidRDefault="00813215" w:rsidP="002F34C6">
      <w:pPr>
        <w:pStyle w:val="Odsekzoznamu"/>
        <w:spacing w:before="120" w:after="120"/>
        <w:contextualSpacing w:val="0"/>
        <w:jc w:val="both"/>
        <w:rPr>
          <w:del w:id="192" w:author="Auto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8856D1" w:rsidRPr="00B45D9C" w:rsidDel="00093B69" w:rsidRDefault="008856D1">
      <w:pPr>
        <w:pStyle w:val="Odsekzoznamu"/>
        <w:spacing w:before="120" w:after="120"/>
        <w:contextualSpacing w:val="0"/>
        <w:jc w:val="both"/>
        <w:rPr>
          <w:del w:id="193" w:author="Autor"/>
          <w:rFonts w:asciiTheme="minorHAnsi" w:hAnsiTheme="minorHAnsi"/>
          <w:sz w:val="22"/>
          <w:szCs w:val="22"/>
        </w:rPr>
        <w:pPrChange w:id="194" w:author="Autor">
          <w:pPr>
            <w:pStyle w:val="Odsekzoznamu"/>
            <w:spacing w:before="120" w:after="120"/>
            <w:contextualSpacing w:val="0"/>
          </w:pPr>
        </w:pPrChange>
      </w:pPr>
    </w:p>
    <w:p w:rsidR="003C2776" w:rsidRPr="002F34C6" w:rsidDel="00093B69" w:rsidRDefault="003C2776" w:rsidP="003C2776">
      <w:pPr>
        <w:pStyle w:val="Odsekzoznamu1"/>
        <w:numPr>
          <w:ilvl w:val="1"/>
          <w:numId w:val="1"/>
        </w:numPr>
        <w:spacing w:before="240" w:after="240" w:line="276" w:lineRule="auto"/>
        <w:ind w:left="792"/>
        <w:rPr>
          <w:del w:id="195" w:author="Autor"/>
          <w:rFonts w:asciiTheme="minorHAnsi" w:hAnsiTheme="minorHAnsi"/>
          <w:b/>
        </w:rPr>
      </w:pPr>
      <w:del w:id="196" w:author="Autor">
        <w:r w:rsidRPr="002F34C6" w:rsidDel="00093B69">
          <w:rPr>
            <w:rFonts w:asciiTheme="minorHAnsi" w:hAnsiTheme="minorHAnsi"/>
            <w:b/>
          </w:rPr>
          <w:delText>Splnenie podmienok ustanovených v osobitných predpisoch</w:delText>
        </w:r>
      </w:del>
    </w:p>
    <w:p w:rsidR="003C2776" w:rsidRPr="00787FCD" w:rsidDel="002317B6" w:rsidRDefault="00704476" w:rsidP="00704476">
      <w:pPr>
        <w:pStyle w:val="Odsekzoznamu"/>
        <w:numPr>
          <w:ilvl w:val="0"/>
          <w:numId w:val="7"/>
        </w:numPr>
        <w:spacing w:before="120"/>
        <w:rPr>
          <w:del w:id="197" w:author="Autor"/>
          <w:rFonts w:asciiTheme="minorHAnsi" w:hAnsiTheme="minorHAnsi"/>
          <w:color w:val="000000"/>
          <w:sz w:val="22"/>
          <w:szCs w:val="22"/>
        </w:rPr>
      </w:pPr>
      <w:del w:id="198" w:author="Autor">
        <w:r w:rsidRPr="00B45D9C" w:rsidDel="002317B6">
          <w:rPr>
            <w:rFonts w:asciiTheme="minorHAnsi" w:hAnsiTheme="minorHAnsi"/>
            <w:color w:val="000000"/>
            <w:sz w:val="22"/>
            <w:szCs w:val="22"/>
          </w:rPr>
          <w:delText>n</w:delText>
        </w:r>
        <w:r w:rsidR="003C2776" w:rsidRPr="00B45D9C" w:rsidDel="002317B6">
          <w:rPr>
            <w:rFonts w:asciiTheme="minorHAnsi" w:hAnsiTheme="minorHAnsi"/>
            <w:color w:val="000000"/>
            <w:sz w:val="22"/>
            <w:szCs w:val="22"/>
          </w:rPr>
          <w:delText>eporušenie zákazu nelegálnej práce a nelegálneho zamestnávania</w:delText>
        </w:r>
      </w:del>
    </w:p>
    <w:p w:rsidR="003C2776" w:rsidDel="002317B6" w:rsidRDefault="007C40AA" w:rsidP="002F34C6">
      <w:pPr>
        <w:pStyle w:val="Odsekzoznamu"/>
        <w:spacing w:before="120" w:after="120"/>
        <w:contextualSpacing w:val="0"/>
        <w:jc w:val="both"/>
        <w:rPr>
          <w:del w:id="199" w:author="Autor"/>
          <w:rFonts w:asciiTheme="minorHAnsi" w:hAnsiTheme="minorHAnsi"/>
          <w:color w:val="000000"/>
          <w:sz w:val="22"/>
          <w:szCs w:val="22"/>
        </w:rPr>
      </w:pPr>
      <w:del w:id="200" w:author="Autor">
        <w:r w:rsidRPr="00B45D9C" w:rsidDel="002317B6">
          <w:rPr>
            <w:rFonts w:asciiTheme="minorHAnsi" w:hAnsiTheme="minorHAnsi"/>
            <w:color w:val="000000"/>
            <w:sz w:val="22"/>
            <w:szCs w:val="22"/>
          </w:rPr>
          <w:delText xml:space="preserve">Žiadateľ predloží </w:delText>
        </w:r>
        <w:r w:rsidR="00F9755E" w:rsidRPr="00B45D9C" w:rsidDel="002317B6">
          <w:rPr>
            <w:rFonts w:asciiTheme="minorHAnsi" w:hAnsiTheme="minorHAnsi"/>
            <w:color w:val="000000"/>
            <w:sz w:val="22"/>
            <w:szCs w:val="22"/>
          </w:rPr>
          <w:delText>čestné vyhlásenie, že neporušil</w:delText>
        </w:r>
        <w:r w:rsidRPr="00B45D9C" w:rsidDel="002317B6">
          <w:rPr>
            <w:rFonts w:asciiTheme="minorHAnsi" w:hAnsiTheme="minorHAnsi"/>
            <w:color w:val="000000"/>
            <w:sz w:val="22"/>
            <w:szCs w:val="22"/>
          </w:rPr>
          <w:delTex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B45D9C" w:rsidDel="002317B6">
          <w:rPr>
            <w:rFonts w:asciiTheme="minorHAnsi" w:hAnsiTheme="minorHAnsi"/>
            <w:color w:val="000000"/>
            <w:sz w:val="22"/>
            <w:szCs w:val="22"/>
          </w:rPr>
          <w:delText> </w:delText>
        </w:r>
        <w:r w:rsidRPr="00B45D9C" w:rsidDel="002317B6">
          <w:rPr>
            <w:rFonts w:asciiTheme="minorHAnsi" w:hAnsiTheme="minorHAnsi"/>
            <w:color w:val="000000"/>
            <w:sz w:val="22"/>
            <w:szCs w:val="22"/>
          </w:rPr>
          <w:delText>NFP</w:delText>
        </w:r>
      </w:del>
    </w:p>
    <w:p w:rsidR="008856D1" w:rsidDel="002317B6" w:rsidRDefault="008856D1" w:rsidP="002F34C6">
      <w:pPr>
        <w:pStyle w:val="Odsekzoznamu"/>
        <w:spacing w:before="120" w:after="120"/>
        <w:contextualSpacing w:val="0"/>
        <w:jc w:val="both"/>
        <w:rPr>
          <w:del w:id="201" w:author="Autor"/>
          <w:rFonts w:asciiTheme="minorHAnsi" w:hAnsiTheme="minorHAnsi"/>
          <w:i/>
          <w:color w:val="000000"/>
          <w:sz w:val="22"/>
          <w:szCs w:val="22"/>
        </w:rPr>
      </w:pPr>
      <w:del w:id="202" w:author="Autor">
        <w:r w:rsidRPr="00C73822" w:rsidDel="002317B6">
          <w:rPr>
            <w:rFonts w:asciiTheme="minorHAnsi" w:hAnsiTheme="minorHAnsi"/>
            <w:i/>
            <w:color w:val="000000"/>
            <w:sz w:val="22"/>
            <w:szCs w:val="22"/>
          </w:rPr>
          <w:delText>(Žiadateľ preukazuje splnenie podmienky čestným vyhlásením v časti č. 15 vo formulári ŽoNFP</w:delText>
        </w:r>
        <w:r w:rsidDel="002317B6">
          <w:rPr>
            <w:rFonts w:asciiTheme="minorHAnsi" w:hAnsiTheme="minorHAnsi"/>
            <w:i/>
            <w:color w:val="000000"/>
            <w:sz w:val="22"/>
            <w:szCs w:val="22"/>
          </w:rPr>
          <w:delText xml:space="preserve">. </w:delText>
        </w:r>
        <w:r w:rsidRPr="00835264" w:rsidDel="002317B6">
          <w:rPr>
            <w:rFonts w:asciiTheme="minorHAnsi" w:hAnsiTheme="minorHAnsi" w:cstheme="minorHAnsi"/>
            <w:i/>
            <w:color w:val="000000"/>
            <w:sz w:val="22"/>
            <w:szCs w:val="22"/>
          </w:rPr>
          <w:delText>Žiadateľ/prijímateľ nesmie túto podmienku poskytnutia príspevku porušiť ani počas konania o ŽoNFP a realizácie projektu.</w:delText>
        </w:r>
        <w:r w:rsidRPr="00C73822" w:rsidDel="002317B6">
          <w:rPr>
            <w:rFonts w:asciiTheme="minorHAnsi" w:hAnsiTheme="minorHAnsi"/>
            <w:i/>
            <w:color w:val="000000"/>
            <w:sz w:val="22"/>
            <w:szCs w:val="22"/>
          </w:rPr>
          <w:delText>)</w:delText>
        </w:r>
      </w:del>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3F0576" w:rsidRDefault="003C2776">
      <w:pPr>
        <w:pStyle w:val="Odsekzoznamu1"/>
        <w:numPr>
          <w:ilvl w:val="1"/>
          <w:numId w:val="1"/>
        </w:numPr>
        <w:spacing w:before="360" w:after="240" w:line="276" w:lineRule="auto"/>
        <w:ind w:left="788" w:hanging="431"/>
        <w:contextualSpacing w:val="0"/>
        <w:jc w:val="both"/>
        <w:rPr>
          <w:rFonts w:asciiTheme="minorHAnsi" w:hAnsiTheme="minorHAnsi"/>
        </w:rPr>
        <w:pPrChange w:id="203" w:author="Autor">
          <w:pPr>
            <w:pStyle w:val="Odsekzoznamu1"/>
            <w:numPr>
              <w:ilvl w:val="1"/>
              <w:numId w:val="1"/>
            </w:numPr>
            <w:spacing w:before="240" w:after="240" w:line="276" w:lineRule="auto"/>
            <w:ind w:left="792" w:hanging="432"/>
            <w:jc w:val="both"/>
          </w:pPr>
        </w:pPrChange>
      </w:pPr>
      <w:r w:rsidRPr="003F0576">
        <w:rPr>
          <w:rFonts w:asciiTheme="minorHAnsi" w:hAnsiTheme="minorHAnsi"/>
          <w:b/>
        </w:rPr>
        <w:t>Ďalšie podmienky poskytnutia príspevku</w:t>
      </w:r>
    </w:p>
    <w:p w:rsidR="00704476" w:rsidRPr="0028677E" w:rsidRDefault="001A2409">
      <w:pPr>
        <w:pStyle w:val="Odsekzoznamu"/>
        <w:numPr>
          <w:ilvl w:val="0"/>
          <w:numId w:val="7"/>
        </w:numPr>
        <w:spacing w:before="120" w:after="120"/>
        <w:contextualSpacing w:val="0"/>
        <w:jc w:val="both"/>
        <w:rPr>
          <w:rFonts w:asciiTheme="minorHAnsi" w:hAnsiTheme="minorHAnsi"/>
          <w:sz w:val="22"/>
          <w:szCs w:val="22"/>
          <w:lang w:eastAsia="en-US"/>
        </w:rPr>
        <w:pPrChange w:id="204" w:author="Autor">
          <w:pPr>
            <w:pStyle w:val="Odsekzoznamu"/>
            <w:numPr>
              <w:numId w:val="7"/>
            </w:numPr>
            <w:spacing w:before="120" w:after="120"/>
            <w:ind w:hanging="360"/>
            <w:contextualSpacing w:val="0"/>
          </w:pPr>
        </w:pPrChange>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lastRenderedPageBreak/>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Del="002317B6" w:rsidRDefault="00704476" w:rsidP="002F34C6">
      <w:pPr>
        <w:pStyle w:val="Odsekzoznamu"/>
        <w:numPr>
          <w:ilvl w:val="0"/>
          <w:numId w:val="7"/>
        </w:numPr>
        <w:spacing w:before="120" w:after="120"/>
        <w:contextualSpacing w:val="0"/>
        <w:rPr>
          <w:del w:id="205" w:author="Autor"/>
          <w:rFonts w:asciiTheme="minorHAnsi" w:hAnsiTheme="minorHAnsi"/>
          <w:color w:val="000000"/>
          <w:sz w:val="22"/>
          <w:szCs w:val="22"/>
        </w:rPr>
      </w:pPr>
      <w:del w:id="206" w:author="Autor">
        <w:r w:rsidRPr="00B45D9C" w:rsidDel="002317B6">
          <w:rPr>
            <w:rFonts w:asciiTheme="minorHAnsi" w:hAnsiTheme="minorHAnsi"/>
            <w:color w:val="000000"/>
            <w:sz w:val="22"/>
            <w:szCs w:val="22"/>
          </w:rPr>
          <w:delText>č</w:delText>
        </w:r>
        <w:r w:rsidR="007C40AA" w:rsidRPr="00B45D9C" w:rsidDel="002317B6">
          <w:rPr>
            <w:rFonts w:asciiTheme="minorHAnsi" w:hAnsiTheme="minorHAnsi"/>
            <w:color w:val="000000"/>
            <w:sz w:val="22"/>
            <w:szCs w:val="22"/>
          </w:rPr>
          <w:delText xml:space="preserve">asová </w:delText>
        </w:r>
        <w:r w:rsidRPr="00787FCD" w:rsidDel="002317B6">
          <w:rPr>
            <w:rFonts w:asciiTheme="minorHAnsi" w:hAnsiTheme="minorHAnsi"/>
            <w:color w:val="000000"/>
            <w:sz w:val="22"/>
            <w:szCs w:val="22"/>
          </w:rPr>
          <w:delText>oprávnenosť realizácie projektu</w:delText>
        </w:r>
      </w:del>
    </w:p>
    <w:p w:rsidR="00F875B0" w:rsidDel="002317B6" w:rsidRDefault="007C40AA" w:rsidP="002F34C6">
      <w:pPr>
        <w:pStyle w:val="Odsekzoznamu"/>
        <w:spacing w:before="120" w:after="120"/>
        <w:contextualSpacing w:val="0"/>
        <w:jc w:val="both"/>
        <w:rPr>
          <w:del w:id="207" w:author="Autor"/>
          <w:rFonts w:asciiTheme="minorHAnsi" w:hAnsiTheme="minorHAnsi"/>
          <w:color w:val="000000"/>
          <w:sz w:val="22"/>
          <w:szCs w:val="22"/>
        </w:rPr>
      </w:pPr>
      <w:del w:id="208" w:author="Autor">
        <w:r w:rsidRPr="00B45D9C" w:rsidDel="002317B6">
          <w:rPr>
            <w:rFonts w:asciiTheme="minorHAnsi" w:hAnsiTheme="minorHAnsi"/>
            <w:color w:val="000000"/>
            <w:sz w:val="22"/>
            <w:szCs w:val="22"/>
          </w:rPr>
          <w:delText>Hlavné aktivity projektu je prijímateľ povinný začať realizovať najneskôr do 3 mesiacov od nadobudnutia účinnosti zmluvy o poskytnutí NFP</w:delText>
        </w:r>
        <w:r w:rsidR="008856D1" w:rsidRPr="00677906" w:rsidDel="002317B6">
          <w:rPr>
            <w:rFonts w:asciiTheme="minorHAnsi" w:hAnsiTheme="minorHAnsi"/>
            <w:color w:val="000000"/>
            <w:sz w:val="22"/>
            <w:szCs w:val="22"/>
          </w:rPr>
          <w:delText>(ďalej aj „zmluva o NFP“)</w:delText>
        </w:r>
        <w:r w:rsidR="002366FB" w:rsidRPr="00B45D9C" w:rsidDel="002317B6">
          <w:rPr>
            <w:rFonts w:asciiTheme="minorHAnsi" w:hAnsiTheme="minorHAnsi"/>
            <w:color w:val="000000"/>
            <w:sz w:val="22"/>
            <w:szCs w:val="22"/>
          </w:rPr>
          <w:delText>/interného Rozhodnutia o schválení žiadosti o NFP</w:delText>
        </w:r>
        <w:r w:rsidRPr="00B45D9C" w:rsidDel="002317B6">
          <w:rPr>
            <w:rFonts w:asciiTheme="minorHAnsi" w:hAnsiTheme="minorHAnsi"/>
            <w:color w:val="000000"/>
            <w:sz w:val="22"/>
            <w:szCs w:val="22"/>
          </w:rPr>
          <w:delText>.</w:delText>
        </w:r>
        <w:r w:rsidR="00704476" w:rsidRPr="00B45D9C" w:rsidDel="002317B6">
          <w:rPr>
            <w:rFonts w:asciiTheme="minorHAnsi" w:hAnsiTheme="minorHAnsi"/>
            <w:color w:val="000000"/>
            <w:sz w:val="22"/>
            <w:szCs w:val="22"/>
          </w:rPr>
          <w:delText xml:space="preserve"> </w:delText>
        </w:r>
        <w:r w:rsidRPr="00B45D9C" w:rsidDel="002317B6">
          <w:rPr>
            <w:rFonts w:asciiTheme="minorHAnsi" w:hAnsiTheme="minorHAnsi"/>
            <w:color w:val="000000"/>
            <w:sz w:val="22"/>
            <w:szCs w:val="22"/>
          </w:rPr>
          <w:delText xml:space="preserve">Aktivity projektu je prijímateľ povinný ukončiť </w:delText>
        </w:r>
        <w:r w:rsidRPr="00B45D9C" w:rsidDel="002317B6">
          <w:rPr>
            <w:rFonts w:asciiTheme="minorHAnsi" w:hAnsiTheme="minorHAnsi"/>
            <w:b/>
            <w:color w:val="000000"/>
            <w:sz w:val="22"/>
            <w:szCs w:val="22"/>
          </w:rPr>
          <w:delText>najneskôr do 31.</w:delText>
        </w:r>
        <w:r w:rsidR="00751274" w:rsidDel="002317B6">
          <w:rPr>
            <w:rFonts w:asciiTheme="minorHAnsi" w:hAnsiTheme="minorHAnsi"/>
            <w:b/>
            <w:color w:val="000000"/>
            <w:sz w:val="22"/>
            <w:szCs w:val="22"/>
          </w:rPr>
          <w:delText xml:space="preserve"> </w:delText>
        </w:r>
        <w:r w:rsidRPr="00B45D9C" w:rsidDel="002317B6">
          <w:rPr>
            <w:rFonts w:asciiTheme="minorHAnsi" w:hAnsiTheme="minorHAnsi"/>
            <w:b/>
            <w:color w:val="000000"/>
            <w:sz w:val="22"/>
            <w:szCs w:val="22"/>
          </w:rPr>
          <w:delText>12</w:delText>
        </w:r>
        <w:r w:rsidR="00751274" w:rsidDel="002317B6">
          <w:rPr>
            <w:rFonts w:asciiTheme="minorHAnsi" w:hAnsiTheme="minorHAnsi"/>
            <w:b/>
            <w:color w:val="000000"/>
            <w:sz w:val="22"/>
            <w:szCs w:val="22"/>
          </w:rPr>
          <w:delText xml:space="preserve">. </w:delText>
        </w:r>
        <w:r w:rsidR="008856D1" w:rsidRPr="00B45D9C" w:rsidDel="002317B6">
          <w:rPr>
            <w:rFonts w:asciiTheme="minorHAnsi" w:hAnsiTheme="minorHAnsi"/>
            <w:b/>
            <w:color w:val="000000"/>
            <w:sz w:val="22"/>
            <w:szCs w:val="22"/>
          </w:rPr>
          <w:delText>20</w:delText>
        </w:r>
        <w:r w:rsidR="008856D1" w:rsidDel="002317B6">
          <w:rPr>
            <w:rFonts w:asciiTheme="minorHAnsi" w:hAnsiTheme="minorHAnsi"/>
            <w:b/>
            <w:color w:val="000000"/>
            <w:sz w:val="22"/>
            <w:szCs w:val="22"/>
          </w:rPr>
          <w:delText>21</w:delText>
        </w:r>
        <w:r w:rsidRPr="00B45D9C" w:rsidDel="002317B6">
          <w:rPr>
            <w:rFonts w:asciiTheme="minorHAnsi" w:hAnsiTheme="minorHAnsi"/>
            <w:color w:val="000000"/>
            <w:sz w:val="22"/>
            <w:szCs w:val="22"/>
          </w:rPr>
          <w:delText>.</w:delText>
        </w:r>
        <w:r w:rsidR="00F875B0" w:rsidRPr="00B45D9C" w:rsidDel="002317B6">
          <w:rPr>
            <w:rFonts w:asciiTheme="minorHAnsi" w:hAnsiTheme="minorHAnsi"/>
            <w:color w:val="000000"/>
            <w:sz w:val="22"/>
            <w:szCs w:val="22"/>
          </w:rPr>
          <w:delText xml:space="preserve"> Žiadateľ o NFP je oprávnený predložiť v rámci vyzvania viacero žiadostí o NFP. </w:delText>
        </w:r>
      </w:del>
    </w:p>
    <w:p w:rsidR="007C40AA" w:rsidRPr="002F34C6" w:rsidDel="002317B6" w:rsidRDefault="008856D1" w:rsidP="00EA4039">
      <w:pPr>
        <w:pStyle w:val="Odsekzoznamu"/>
        <w:spacing w:before="120" w:after="120"/>
        <w:contextualSpacing w:val="0"/>
        <w:jc w:val="both"/>
        <w:rPr>
          <w:del w:id="209" w:author="Autor"/>
          <w:rFonts w:asciiTheme="minorHAnsi" w:hAnsiTheme="minorHAnsi"/>
          <w:color w:val="000000"/>
        </w:rPr>
      </w:pPr>
      <w:del w:id="210" w:author="Autor">
        <w:r w:rsidRPr="00C73822" w:rsidDel="002317B6">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2021).</w:delText>
        </w:r>
      </w:del>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del w:id="211" w:author="Autor">
        <w:r w:rsidRPr="00B45D9C" w:rsidDel="002317B6">
          <w:rPr>
            <w:rFonts w:asciiTheme="minorHAnsi" w:hAnsiTheme="minorHAnsi"/>
            <w:color w:val="000000"/>
            <w:sz w:val="22"/>
            <w:szCs w:val="22"/>
          </w:rPr>
          <w:delText xml:space="preserve"> </w:delText>
        </w:r>
      </w:del>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 xml:space="preserve">Vzor </w:t>
      </w:r>
      <w:ins w:id="212" w:author="Autor">
        <w:r w:rsidR="00325B96">
          <w:rPr>
            <w:rFonts w:asciiTheme="minorHAnsi" w:hAnsiTheme="minorHAnsi"/>
            <w:sz w:val="22"/>
            <w:szCs w:val="22"/>
          </w:rPr>
          <w:t xml:space="preserve">Opisu projektu </w:t>
        </w:r>
      </w:ins>
      <w:r w:rsidR="000759C3" w:rsidRPr="00B45D9C">
        <w:rPr>
          <w:rFonts w:asciiTheme="minorHAnsi" w:hAnsiTheme="minorHAnsi"/>
          <w:sz w:val="22"/>
          <w:szCs w:val="22"/>
        </w:rPr>
        <w:t>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w:t>
      </w:r>
      <w:del w:id="213" w:author="Autor">
        <w:r w:rsidRPr="00C73822" w:rsidDel="00325B96">
          <w:rPr>
            <w:rFonts w:asciiTheme="minorHAnsi" w:hAnsiTheme="minorHAnsi"/>
            <w:i/>
            <w:sz w:val="22"/>
            <w:szCs w:val="22"/>
          </w:rPr>
          <w:delText> </w:delText>
        </w:r>
      </w:del>
      <w:ins w:id="214" w:author="Autor">
        <w:r w:rsidR="00325B96">
          <w:rPr>
            <w:rFonts w:asciiTheme="minorHAnsi" w:hAnsiTheme="minorHAnsi"/>
            <w:i/>
            <w:sz w:val="22"/>
            <w:szCs w:val="22"/>
          </w:rPr>
          <w:t> </w:t>
        </w:r>
      </w:ins>
      <w:r w:rsidRPr="00C73822">
        <w:rPr>
          <w:rFonts w:asciiTheme="minorHAnsi" w:hAnsiTheme="minorHAnsi"/>
          <w:i/>
          <w:sz w:val="22"/>
          <w:szCs w:val="22"/>
        </w:rPr>
        <w:t>ITMS</w:t>
      </w:r>
      <w:ins w:id="215" w:author="Autor">
        <w:r w:rsidR="00325B96">
          <w:rPr>
            <w:rFonts w:asciiTheme="minorHAnsi" w:hAnsiTheme="minorHAnsi"/>
            <w:i/>
            <w:sz w:val="22"/>
            <w:szCs w:val="22"/>
          </w:rPr>
          <w:t>2014+,</w:t>
        </w:r>
      </w:ins>
      <w:r w:rsidRPr="00C73822">
        <w:rPr>
          <w:rFonts w:asciiTheme="minorHAnsi" w:hAnsiTheme="minorHAnsi"/>
          <w:i/>
          <w:sz w:val="22"/>
          <w:szCs w:val="22"/>
        </w:rPr>
        <w:t xml:space="preserve">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271C05" w:rsidRDefault="00D26D41" w:rsidP="00EA4039">
      <w:pPr>
        <w:pStyle w:val="Odsekzoznamu1"/>
        <w:keepNext/>
        <w:numPr>
          <w:ilvl w:val="0"/>
          <w:numId w:val="7"/>
        </w:numPr>
        <w:spacing w:before="240" w:after="240" w:line="276" w:lineRule="auto"/>
        <w:rPr>
          <w:rFonts w:asciiTheme="minorHAnsi" w:hAnsiTheme="minorHAnsi"/>
          <w:sz w:val="22"/>
          <w:szCs w:val="22"/>
          <w:rPrChange w:id="216" w:author="Autor">
            <w:rPr>
              <w:rFonts w:asciiTheme="minorHAnsi" w:hAnsiTheme="minorHAnsi"/>
            </w:rPr>
          </w:rPrChange>
        </w:rPr>
      </w:pPr>
      <w:r w:rsidRPr="00271C05">
        <w:rPr>
          <w:rFonts w:asciiTheme="minorHAnsi" w:hAnsiTheme="minorHAnsi"/>
          <w:sz w:val="22"/>
          <w:szCs w:val="22"/>
          <w:rPrChange w:id="217" w:author="Autor">
            <w:rPr>
              <w:rFonts w:asciiTheme="minorHAnsi" w:hAnsiTheme="minorHAnsi"/>
            </w:rPr>
          </w:rPrChange>
        </w:rPr>
        <w:lastRenderedPageBreak/>
        <w:t>oprávnenosť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0"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1"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2"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18 k overovaniu hospodárnosti výdavkov na programové obdobie 2014-2020 (</w:t>
      </w:r>
      <w:hyperlink r:id="rId23"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del w:id="218" w:author="Autor">
        <w:r w:rsidRPr="0012621C" w:rsidDel="00271C05">
          <w:rPr>
            <w:rFonts w:asciiTheme="minorHAnsi" w:eastAsiaTheme="minorHAnsi" w:hAnsiTheme="minorHAnsi" w:cstheme="minorHAnsi"/>
            <w:i/>
            <w:color w:val="000000"/>
            <w:sz w:val="22"/>
            <w:szCs w:val="22"/>
            <w:lang w:eastAsia="en-US"/>
          </w:rPr>
          <w:delText xml:space="preserve">Žiadateľ nepredkladá samostatnú prílohu, ktorou deklaruje splnenie tejto podmienky poskytnutia príspevku. </w:delText>
        </w:r>
      </w:del>
      <w:r w:rsidRPr="0012621C">
        <w:rPr>
          <w:rFonts w:asciiTheme="minorHAnsi" w:eastAsiaTheme="minorHAnsi" w:hAnsiTheme="minorHAnsi" w:cstheme="minorHAnsi"/>
          <w:i/>
          <w:color w:val="000000"/>
          <w:sz w:val="22"/>
          <w:szCs w:val="22"/>
          <w:lang w:eastAsia="en-US"/>
        </w:rPr>
        <w:t xml:space="preserve">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w:t>
      </w:r>
      <w:ins w:id="219" w:author="Autor">
        <w:r w:rsidR="00271C05">
          <w:rPr>
            <w:rFonts w:asciiTheme="minorHAnsi" w:hAnsiTheme="minorHAnsi" w:cstheme="minorHAnsi"/>
            <w:i/>
            <w:sz w:val="22"/>
            <w:szCs w:val="22"/>
          </w:rPr>
          <w:t>žiadateľ predloží prílohu uvedenú v časti „Povinná príloha k ŽoNFP“ tohto vyzvania a</w:t>
        </w:r>
        <w:r w:rsidR="00271C05" w:rsidRPr="0012621C">
          <w:rPr>
            <w:rFonts w:asciiTheme="minorHAnsi" w:eastAsiaTheme="minorHAnsi" w:hAnsiTheme="minorHAnsi" w:cstheme="minorHAnsi"/>
            <w:i/>
            <w:color w:val="000000"/>
            <w:sz w:val="22"/>
            <w:szCs w:val="22"/>
            <w:lang w:eastAsia="en-US"/>
          </w:rPr>
          <w:t xml:space="preserve"> </w:t>
        </w:r>
      </w:ins>
      <w:r w:rsidRPr="0012621C">
        <w:rPr>
          <w:rFonts w:asciiTheme="minorHAnsi" w:eastAsiaTheme="minorHAnsi" w:hAnsiTheme="minorHAnsi" w:cstheme="minorHAnsi"/>
          <w:i/>
          <w:color w:val="000000"/>
          <w:sz w:val="22"/>
          <w:szCs w:val="22"/>
          <w:lang w:eastAsia="en-US"/>
        </w:rPr>
        <w:t xml:space="preserve">uvedie </w:t>
      </w:r>
      <w:del w:id="220" w:author="Autor">
        <w:r w:rsidRPr="0012621C" w:rsidDel="00271C05">
          <w:rPr>
            <w:rFonts w:asciiTheme="minorHAnsi" w:eastAsiaTheme="minorHAnsi" w:hAnsiTheme="minorHAnsi" w:cstheme="minorHAnsi"/>
            <w:i/>
            <w:color w:val="000000"/>
            <w:sz w:val="22"/>
            <w:szCs w:val="22"/>
            <w:lang w:eastAsia="en-US"/>
          </w:rPr>
          <w:delText xml:space="preserve">žiadateľ </w:delText>
        </w:r>
      </w:del>
      <w:r w:rsidRPr="0012621C">
        <w:rPr>
          <w:rFonts w:asciiTheme="minorHAnsi" w:eastAsiaTheme="minorHAnsi" w:hAnsiTheme="minorHAnsi" w:cstheme="minorHAnsi"/>
          <w:i/>
          <w:color w:val="000000"/>
          <w:sz w:val="22"/>
          <w:szCs w:val="22"/>
          <w:lang w:eastAsia="en-US"/>
        </w:rPr>
        <w:t>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w:t>
      </w:r>
      <w:r w:rsidRPr="00813215">
        <w:rPr>
          <w:rFonts w:asciiTheme="minorHAnsi" w:hAnsiTheme="minorHAnsi"/>
          <w:color w:val="000000"/>
          <w:sz w:val="22"/>
          <w:szCs w:val="22"/>
        </w:rPr>
        <w:lastRenderedPageBreak/>
        <w:t xml:space="preserve">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221" w:author="Autor">
        <w:r w:rsidR="00BE3EFE">
          <w:rPr>
            <w:rFonts w:asciiTheme="minorHAnsi" w:hAnsiTheme="minorHAnsi"/>
          </w:rPr>
          <w:t>u</w:t>
        </w:r>
      </w:ins>
      <w:del w:id="222" w:author="Autor">
        <w:r w:rsidRPr="002F34C6" w:rsidDel="00BE3EFE">
          <w:rPr>
            <w:rFonts w:asciiTheme="minorHAnsi" w:hAnsiTheme="minorHAnsi"/>
          </w:rPr>
          <w:delText>e</w:delText>
        </w:r>
      </w:del>
      <w:r w:rsidRPr="002F34C6">
        <w:rPr>
          <w:rFonts w:asciiTheme="minorHAnsi" w:hAnsiTheme="minorHAnsi"/>
        </w:rPr>
        <w:t xml:space="preserve">, </w:t>
      </w:r>
      <w:del w:id="223" w:author="Autor">
        <w:r w:rsidRPr="002F34C6" w:rsidDel="00BE3EFE">
          <w:rPr>
            <w:rFonts w:asciiTheme="minorHAnsi" w:hAnsiTheme="minorHAnsi"/>
          </w:rPr>
          <w:delText xml:space="preserve">ak žiadateľ uzavrel s veriteľom dohodu o splátkach a RO OP TP akceptuje v zmysle výzvy dohodu o splátkach, ktorú riadne plní ako splnenie podmienky nebyť dlžníkom, ale v elektronickom verejnom registri/ITMS2014+ figuruje stále ako dlžník; </w:delText>
        </w:r>
      </w:del>
      <w:r w:rsidRPr="002F34C6">
        <w:rPr>
          <w:rFonts w:asciiTheme="minorHAnsi" w:hAnsiTheme="minorHAnsi"/>
        </w:rPr>
        <w:t>ak v elektronickom verejnom</w:t>
      </w:r>
      <w:ins w:id="224" w:author="Autor">
        <w:r w:rsidR="00BE3EFE">
          <w:rPr>
            <w:rFonts w:asciiTheme="minorHAnsi" w:hAnsiTheme="minorHAnsi"/>
          </w:rPr>
          <w:t xml:space="preserve"> </w:t>
        </w:r>
      </w:ins>
      <w:del w:id="225" w:author="Autor">
        <w:r w:rsidRPr="002F34C6" w:rsidDel="00BE3EFE">
          <w:rPr>
            <w:rFonts w:asciiTheme="minorHAnsi" w:hAnsiTheme="minorHAnsi"/>
          </w:rPr>
          <w:delText> </w:delText>
        </w:r>
      </w:del>
      <w:r w:rsidRPr="002F34C6">
        <w:rPr>
          <w:rFonts w:asciiTheme="minorHAnsi" w:hAnsiTheme="minorHAnsi"/>
        </w:rPr>
        <w:t>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w:t>
      </w:r>
      <w:del w:id="226" w:author="Autor">
        <w:r w:rsidRPr="002F34C6" w:rsidDel="00BE3EFE">
          <w:rPr>
            <w:rFonts w:asciiTheme="minorHAnsi" w:hAnsiTheme="minorHAnsi"/>
          </w:rPr>
          <w:delText>,</w:delText>
        </w:r>
      </w:del>
      <w:r w:rsidRPr="002F34C6">
        <w:rPr>
          <w:rFonts w:asciiTheme="minorHAnsi" w:hAnsiTheme="minorHAnsi"/>
        </w:rPr>
        <w:t xml:space="preserve">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w:t>
      </w:r>
      <w:del w:id="227" w:author="Autor">
        <w:r w:rsidRPr="002F34C6" w:rsidDel="000D302A">
          <w:rPr>
            <w:rFonts w:asciiTheme="minorHAnsi" w:hAnsiTheme="minorHAnsi"/>
          </w:rPr>
          <w:delText xml:space="preserve">základných </w:delText>
        </w:r>
      </w:del>
      <w:r w:rsidRPr="002F34C6">
        <w:rPr>
          <w:rFonts w:asciiTheme="minorHAnsi" w:hAnsiTheme="minorHAnsi"/>
        </w:rPr>
        <w:t>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Konanie o žiadosti o NFP sa začína doručením žiadosti o NFP žiadateľom. Žiadateľ doručuje ŽoNFP elektronicky prostredníctvom verejnej časti ITMS 2014+ a</w:t>
      </w:r>
      <w:del w:id="228" w:author="Autor">
        <w:r w:rsidRPr="002F34C6" w:rsidDel="000D302A">
          <w:rPr>
            <w:rFonts w:asciiTheme="minorHAnsi" w:hAnsiTheme="minorHAnsi"/>
          </w:rPr>
          <w:delText xml:space="preserve"> </w:delText>
        </w:r>
      </w:del>
      <w:ins w:id="229" w:author="Autor">
        <w:r w:rsidR="000D302A">
          <w:rPr>
            <w:rFonts w:asciiTheme="minorHAnsi" w:hAnsiTheme="minorHAnsi"/>
          </w:rPr>
          <w:t xml:space="preserve"> zároveň </w:t>
        </w:r>
      </w:ins>
      <w:r w:rsidRPr="002F34C6">
        <w:rPr>
          <w:rFonts w:asciiTheme="minorHAnsi" w:hAnsiTheme="minorHAnsi"/>
        </w:rPr>
        <w:t xml:space="preserve">písomne </w:t>
      </w:r>
      <w:ins w:id="230" w:author="Autor">
        <w:r w:rsidR="000D302A">
          <w:rPr>
            <w:rFonts w:asciiTheme="minorHAnsi" w:hAnsiTheme="minorHAnsi" w:cstheme="minorHAnsi"/>
          </w:rPr>
          <w:t>jedným zo spôsobov uvedených v časti 1.6</w:t>
        </w:r>
      </w:ins>
      <w:del w:id="231" w:author="Autor">
        <w:r w:rsidRPr="002F34C6" w:rsidDel="000D302A">
          <w:rPr>
            <w:rFonts w:asciiTheme="minorHAnsi" w:hAnsiTheme="minorHAnsi"/>
          </w:rPr>
          <w:delText>na uvedenú adresu</w:delText>
        </w:r>
      </w:del>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 xml:space="preserve">Ak lehota na doplnenie alebo zmenu ŽoNFP márne uplynula v období od 12.3.2020 do 21.5.2020 (deň nadobudnutia účinnosti </w:t>
      </w:r>
      <w:del w:id="232" w:author="Autor">
        <w:r w:rsidRPr="00BA5593" w:rsidDel="000D302A">
          <w:rPr>
            <w:rFonts w:asciiTheme="minorHAnsi" w:hAnsiTheme="minorHAnsi" w:cstheme="minorHAnsi"/>
          </w:rPr>
          <w:delText xml:space="preserve">novely </w:delText>
        </w:r>
      </w:del>
      <w:r w:rsidRPr="00BA5593">
        <w:rPr>
          <w:rFonts w:asciiTheme="minorHAnsi" w:hAnsiTheme="minorHAnsi" w:cstheme="minorHAnsi"/>
        </w:rPr>
        <w:t xml:space="preserve">zákona </w:t>
      </w:r>
      <w:del w:id="233" w:author="Autor">
        <w:r w:rsidRPr="00BA5593" w:rsidDel="000D302A">
          <w:rPr>
            <w:rFonts w:asciiTheme="minorHAnsi" w:hAnsiTheme="minorHAnsi" w:cstheme="minorHAnsi"/>
          </w:rPr>
          <w:delText xml:space="preserve">o príspevku z EŠIF </w:delText>
        </w:r>
      </w:del>
      <w:r w:rsidRPr="00BA5593">
        <w:rPr>
          <w:rFonts w:asciiTheme="minorHAnsi" w:hAnsiTheme="minorHAnsi" w:cstheme="minorHAnsi"/>
        </w:rPr>
        <w:t>č. 128/2020 Z. z.</w:t>
      </w:r>
      <w:ins w:id="234" w:author="Autor">
        <w:r w:rsidR="000D302A">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235" w:author="Autor">
        <w:r w:rsidR="000D302A" w:rsidRPr="00BA5593">
          <w:rPr>
            <w:rFonts w:asciiTheme="minorHAnsi" w:hAnsiTheme="minorHAnsi" w:cstheme="minorHAnsi"/>
          </w:rPr>
          <w:t>zákona č. 128/2020 Z. z.</w:t>
        </w:r>
        <w:r w:rsidR="000D302A">
          <w:rPr>
            <w:rFonts w:asciiTheme="minorHAnsi" w:hAnsiTheme="minorHAnsi" w:cstheme="minorHAnsi"/>
          </w:rPr>
          <w:t>, ktorým sa mení zákon o príspevku z EŠIF</w:t>
        </w:r>
        <w:r w:rsidR="000D302A" w:rsidRPr="00BA5593" w:rsidDel="000D302A">
          <w:rPr>
            <w:rFonts w:asciiTheme="minorHAnsi" w:hAnsiTheme="minorHAnsi" w:cstheme="minorHAnsi"/>
          </w:rPr>
          <w:t xml:space="preserve"> </w:t>
        </w:r>
      </w:ins>
      <w:del w:id="236" w:author="Autor">
        <w:r w:rsidRPr="00BA5593" w:rsidDel="000D302A">
          <w:rPr>
            <w:rFonts w:asciiTheme="minorHAnsi" w:hAnsiTheme="minorHAnsi" w:cstheme="minorHAnsi"/>
          </w:rPr>
          <w:delText xml:space="preserve">novely zákona o príspevku z EŠIF č. 128/2020 Z. z. </w:delText>
        </w:r>
      </w:del>
      <w:r w:rsidRPr="00BA5593">
        <w:rPr>
          <w:rFonts w:asciiTheme="minorHAnsi" w:hAnsiTheme="minorHAnsi" w:cstheme="minorHAnsi"/>
        </w:rPr>
        <w:t>(do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4"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5"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ins w:id="237" w:author="Auto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ins>
      <w:del w:id="238" w:author="Autor">
        <w:r w:rsidRPr="00184AD0" w:rsidDel="00C473CB">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w:t>
      </w:r>
      <w:r w:rsidRPr="00184AD0">
        <w:rPr>
          <w:rFonts w:asciiTheme="minorHAnsi" w:hAnsiTheme="minorHAnsi" w:cstheme="minorHAnsi"/>
        </w:rPr>
        <w:lastRenderedPageBreak/>
        <w:t xml:space="preserve">najneskôr do jedného mesiaca odo dňa nadobudnutia účinnosti </w:t>
      </w:r>
      <w:ins w:id="239" w:author="Auto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ins>
      <w:del w:id="240" w:author="Autor">
        <w:r w:rsidRPr="00184AD0" w:rsidDel="00C473CB">
          <w:rPr>
            <w:rFonts w:asciiTheme="minorHAnsi" w:hAnsiTheme="minorHAnsi" w:cstheme="minorHAnsi"/>
          </w:rPr>
          <w:delText>novely zákona o príspevku z EŠIF č. 128/2020 Z. z.</w:delText>
        </w:r>
      </w:del>
      <w:r w:rsidRPr="00184AD0">
        <w:rPr>
          <w:rFonts w:asciiTheme="minorHAnsi" w:hAnsiTheme="minorHAnsi" w:cstheme="minorHAnsi"/>
        </w:rPr>
        <w:t xml:space="preserve">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241" w:author="Autor">
        <w:r w:rsidR="00CA7132">
          <w:rPr>
            <w:rFonts w:asciiTheme="minorHAnsi" w:hAnsiTheme="minorHAnsi" w:cstheme="minorHAnsi"/>
          </w:rPr>
          <w:t xml:space="preserve"> ŽoNFP</w:t>
        </w:r>
      </w:ins>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6"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7"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w:t>
      </w:r>
      <w:ins w:id="242" w:author="Autor">
        <w:r w:rsidR="00CA7132">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A7132" w:rsidRPr="00230311">
          <w:rPr>
            <w:rFonts w:asciiTheme="minorHAnsi" w:hAnsiTheme="minorHAnsi" w:cstheme="minorHAnsi"/>
          </w:rPr>
          <w:t>podania.</w:t>
        </w:r>
      </w:ins>
      <w:del w:id="243" w:author="Autor">
        <w:r w:rsidR="0064229B" w:rsidRPr="002F34C6" w:rsidDel="00CA7132">
          <w:rPr>
            <w:rFonts w:asciiTheme="minorHAnsi" w:hAnsiTheme="minorHAnsi"/>
          </w:rPr>
          <w:delText>podania.</w:delText>
        </w:r>
      </w:del>
      <w:r w:rsidR="0064229B" w:rsidRPr="002F34C6">
        <w:rPr>
          <w:rFonts w:asciiTheme="minorHAnsi" w:hAnsiTheme="minorHAnsi"/>
        </w:rPr>
        <w:t xml:space="preserve"> </w:t>
      </w:r>
      <w:del w:id="244" w:author="Autor">
        <w:r w:rsidR="001F7719" w:rsidDel="00CA7132">
          <w:rPr>
            <w:rFonts w:asciiTheme="minorHAnsi" w:hAnsiTheme="minorHAnsi"/>
          </w:rPr>
          <w:delText xml:space="preserve">Pre konanie o ŽoNFP je rozhodujúci obsah ŽoNFP. </w:delText>
        </w:r>
      </w:del>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Podrobný postup schvaľovania žiadostí o NFP vychádza zo Systému riadenia európskych štrukturálnych a investičných fondov, </w:t>
      </w:r>
      <w:del w:id="245" w:author="Autor">
        <w:r w:rsidRPr="002F34C6" w:rsidDel="00CA7132">
          <w:rPr>
            <w:rFonts w:asciiTheme="minorHAnsi" w:hAnsiTheme="minorHAnsi"/>
          </w:rPr>
          <w:delText xml:space="preserve">časť </w:delText>
        </w:r>
      </w:del>
      <w:ins w:id="246" w:author="Autor">
        <w:r w:rsidR="00CA7132">
          <w:rPr>
            <w:rFonts w:asciiTheme="minorHAnsi" w:hAnsiTheme="minorHAnsi"/>
          </w:rPr>
          <w:t>kapitola</w:t>
        </w:r>
        <w:r w:rsidR="00CA7132" w:rsidRPr="002F34C6">
          <w:rPr>
            <w:rFonts w:asciiTheme="minorHAnsi" w:hAnsiTheme="minorHAnsi"/>
          </w:rPr>
          <w:t xml:space="preserve"> </w:t>
        </w:r>
      </w:ins>
      <w:r w:rsidRPr="002F34C6">
        <w:rPr>
          <w:rFonts w:asciiTheme="minorHAnsi" w:hAnsiTheme="minorHAnsi"/>
        </w:rPr>
        <w:t xml:space="preserve">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w:t>
      </w:r>
      <w:ins w:id="247" w:author="Autor">
        <w:r w:rsidR="00A20473"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48" w:author="Autor">
        <w:r w:rsidRPr="002F34C6" w:rsidDel="00A20473">
          <w:rPr>
            <w:rFonts w:asciiTheme="minorHAnsi" w:hAnsiTheme="minorHAnsi"/>
          </w:rPr>
          <w:delText xml:space="preserve">o príspevku z EŠIF </w:delText>
        </w:r>
      </w:del>
      <w:ins w:id="249" w:author="Autor">
        <w:r w:rsidR="00A20473">
          <w:rPr>
            <w:rFonts w:asciiTheme="minorHAnsi" w:hAnsiTheme="minorHAnsi"/>
          </w:rPr>
          <w:t xml:space="preserve"> </w:t>
        </w:r>
      </w:ins>
      <w:r w:rsidR="00556A58">
        <w:rPr>
          <w:rFonts w:asciiTheme="minorHAnsi" w:hAnsiTheme="minorHAnsi"/>
        </w:rPr>
        <w:t>a/</w:t>
      </w:r>
      <w:r w:rsidR="00DA3507" w:rsidRPr="002F34C6">
        <w:rPr>
          <w:rFonts w:asciiTheme="minorHAnsi" w:hAnsiTheme="minorHAnsi"/>
        </w:rPr>
        <w:t>alebo bolo nesprávne zistené</w:t>
      </w:r>
      <w:ins w:id="250" w:author="Autor">
        <w:r w:rsidR="00A20473">
          <w:rPr>
            <w:rFonts w:asciiTheme="minorHAnsi" w:hAnsiTheme="minorHAnsi"/>
          </w:rPr>
          <w:t xml:space="preserve"> </w:t>
        </w:r>
      </w:ins>
      <w:del w:id="251" w:author="Autor">
        <w:r w:rsidR="00DA3507" w:rsidRPr="002F34C6" w:rsidDel="00A20473">
          <w:rPr>
            <w:rFonts w:asciiTheme="minorHAnsi" w:hAnsiTheme="minorHAnsi"/>
          </w:rPr>
          <w:delText xml:space="preserve"> </w:delText>
        </w:r>
      </w:del>
      <w:r w:rsidR="00DA3507" w:rsidRPr="002F34C6">
        <w:rPr>
          <w:rFonts w:asciiTheme="minorHAnsi" w:hAnsiTheme="minorHAnsi"/>
        </w:rPr>
        <w:t xml:space="preserve">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r>
      <w:r w:rsidRPr="002F34C6">
        <w:rPr>
          <w:rFonts w:asciiTheme="minorHAnsi" w:hAnsiTheme="minorHAnsi"/>
        </w:rPr>
        <w:lastRenderedPageBreak/>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w:t>
      </w:r>
      <w:del w:id="252" w:author="Autor">
        <w:r w:rsidRPr="002F34C6" w:rsidDel="00A20473">
          <w:rPr>
            <w:rFonts w:asciiTheme="minorHAnsi" w:hAnsiTheme="minorHAnsi"/>
          </w:rPr>
          <w:delText xml:space="preserve">na podateľňu </w:delText>
        </w:r>
        <w:r w:rsidR="001954B2" w:rsidDel="00A20473">
          <w:rPr>
            <w:rFonts w:asciiTheme="minorHAnsi" w:hAnsiTheme="minorHAnsi"/>
          </w:rPr>
          <w:delText>MIRRI</w:delText>
        </w:r>
        <w:r w:rsidR="001954B2" w:rsidRPr="002F34C6" w:rsidDel="00A20473">
          <w:rPr>
            <w:rFonts w:asciiTheme="minorHAnsi" w:hAnsiTheme="minorHAnsi"/>
          </w:rPr>
          <w:delText xml:space="preserve"> </w:delText>
        </w:r>
        <w:r w:rsidRPr="002F34C6" w:rsidDel="00A20473">
          <w:rPr>
            <w:rFonts w:asciiTheme="minorHAnsi" w:hAnsiTheme="minorHAnsi"/>
          </w:rPr>
          <w:delText xml:space="preserve">SR </w:delText>
        </w:r>
      </w:del>
      <w:r w:rsidRPr="002F34C6">
        <w:rPr>
          <w:rFonts w:asciiTheme="minorHAnsi" w:hAnsiTheme="minorHAnsi"/>
        </w:rPr>
        <w:t xml:space="preserve">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ins w:id="253" w:author="Autor">
        <w:r w:rsidR="00A20473" w:rsidRPr="000309D9">
          <w:rPr>
            <w:rFonts w:asciiTheme="minorHAnsi" w:hAnsiTheme="minorHAnsi" w:cstheme="minorHAnsi"/>
          </w:rPr>
          <w:t>zákona č. 128/2020 Z. z., ktorým sa mení zákon o príspevku z EŠIF</w:t>
        </w:r>
      </w:ins>
      <w:del w:id="254" w:author="Autor">
        <w:r w:rsidR="00A246E1" w:rsidRPr="009229F1" w:rsidDel="00A20473">
          <w:rPr>
            <w:rFonts w:asciiTheme="minorHAnsi" w:hAnsiTheme="minorHAnsi" w:cstheme="minorHAnsi"/>
          </w:rPr>
          <w:delText>novely zákona o príspevku z EŠIF č. 128/2020 Z. z.</w:delText>
        </w:r>
      </w:del>
      <w:r w:rsidR="00A246E1" w:rsidRPr="009229F1">
        <w:rPr>
          <w:rFonts w:asciiTheme="minorHAnsi" w:hAnsiTheme="minorHAnsi" w:cstheme="minorHAnsi"/>
        </w:rPr>
        <w:t>,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rPr>
        <w:t>rozhodnutiam o zastavení konania,</w:t>
      </w:r>
    </w:p>
    <w:p w:rsidR="00A356C4" w:rsidRPr="00A20473"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sz w:val="22"/>
          <w:szCs w:val="22"/>
        </w:rPr>
        <w:t>rozhodnutiu o zmene rozhodnutia o neschválení ŽoNFP</w:t>
      </w:r>
      <w:ins w:id="255" w:author="Autor">
        <w:del w:id="256" w:author="Autor">
          <w:r w:rsidR="004B6003" w:rsidDel="00723ECD">
            <w:rPr>
              <w:rFonts w:asciiTheme="minorHAnsi" w:hAnsiTheme="minorHAnsi"/>
              <w:sz w:val="22"/>
              <w:szCs w:val="22"/>
            </w:rPr>
            <w:delText xml:space="preserve"> </w:delText>
          </w:r>
        </w:del>
      </w:ins>
      <w:r w:rsidRPr="00A20473">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57" w:author="Autor">
        <w:r w:rsidR="00B60195" w:rsidRPr="000420F7">
          <w:rPr>
            <w:rFonts w:asciiTheme="minorHAnsi" w:hAnsiTheme="minorHAnsi" w:cstheme="minorHAnsi"/>
            <w:sz w:val="22"/>
            <w:szCs w:val="22"/>
          </w:rPr>
          <w:t>zákona č. 128/2020 Z. z., ktorým sa mení zákon o príspevku z EŠIF</w:t>
        </w:r>
      </w:ins>
      <w:del w:id="258" w:author="Autor">
        <w:r w:rsidR="00A246E1" w:rsidRPr="00825667" w:rsidDel="00B60195">
          <w:rPr>
            <w:rFonts w:asciiTheme="minorHAnsi" w:hAnsiTheme="minorHAnsi" w:cstheme="minorHAnsi"/>
            <w:sz w:val="22"/>
            <w:szCs w:val="22"/>
          </w:rPr>
          <w:delText>novely zákona o príspevku z EŠIF č. 128/2020 Z. z.</w:delText>
        </w:r>
      </w:del>
      <w:r w:rsidR="00A246E1" w:rsidRPr="00825667">
        <w:rPr>
          <w:rFonts w:asciiTheme="minorHAnsi" w:hAnsiTheme="minorHAnsi" w:cstheme="minorHAnsi"/>
          <w:sz w:val="22"/>
          <w:szCs w:val="22"/>
        </w:rPr>
        <w:t>,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lastRenderedPageBreak/>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59" w:author="Autor">
        <w:r w:rsidR="00B60195">
          <w:rPr>
            <w:rFonts w:asciiTheme="minorHAnsi" w:hAnsiTheme="minorHAnsi"/>
            <w:sz w:val="22"/>
            <w:szCs w:val="22"/>
          </w:rPr>
          <w:t xml:space="preserve"> </w:t>
        </w:r>
        <w:r w:rsidR="00B60195">
          <w:rPr>
            <w:rFonts w:asciiTheme="minorHAnsi" w:hAnsiTheme="minorHAnsi" w:cstheme="minorHAnsi"/>
            <w:sz w:val="22"/>
            <w:szCs w:val="22"/>
            <w:lang w:eastAsia="en-US"/>
          </w:rPr>
          <w:t>zákona o príspevku z EŠIF</w:t>
        </w:r>
      </w:ins>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ins w:id="260" w:author="Autor">
        <w:r w:rsidR="00B60195">
          <w:rPr>
            <w:rFonts w:asciiTheme="minorHAnsi" w:hAnsiTheme="minorHAnsi"/>
            <w:sz w:val="22"/>
            <w:szCs w:val="22"/>
          </w:rPr>
          <w:t xml:space="preserve">, </w:t>
        </w:r>
        <w:r w:rsidR="00B60195" w:rsidRPr="007D736A">
          <w:rPr>
            <w:rFonts w:asciiTheme="minorHAnsi" w:hAnsiTheme="minorHAnsi"/>
            <w:sz w:val="22"/>
            <w:szCs w:val="22"/>
            <w:lang w:eastAsia="en-US"/>
          </w:rPr>
          <w:t>pričom nebol dôvod na odmietnutie odvolania podľa § 22 ods. 8 zákona o príspevku z EŠIF</w:t>
        </w:r>
      </w:ins>
      <w:r w:rsidRPr="00223377">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 xml:space="preserve">odvolaní podľa § 23 ods. 2 zákona o príspevku z EŠIF, prípadne procesné rozhodnutie podľa § 23 ods. 3 zákona o príspevku z EŠIF (podľa právneho stavu po </w:t>
      </w:r>
      <w:del w:id="261" w:author="Autor">
        <w:r w:rsidR="0020469D" w:rsidDel="00B60195">
          <w:rPr>
            <w:rFonts w:asciiTheme="minorHAnsi" w:hAnsiTheme="minorHAnsi"/>
            <w:sz w:val="22"/>
            <w:szCs w:val="22"/>
          </w:rPr>
          <w:br/>
        </w:r>
      </w:del>
      <w:r w:rsidRPr="00223377">
        <w:rPr>
          <w:rFonts w:asciiTheme="minorHAnsi" w:hAnsiTheme="minorHAnsi"/>
          <w:sz w:val="22"/>
          <w:szCs w:val="22"/>
        </w:rPr>
        <w:t>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w:t>
      </w:r>
      <w:r w:rsidRPr="00BA754D">
        <w:rPr>
          <w:rFonts w:asciiTheme="minorHAnsi" w:hAnsiTheme="minorHAnsi"/>
          <w:sz w:val="22"/>
          <w:szCs w:val="22"/>
        </w:rPr>
        <w:lastRenderedPageBreak/>
        <w:t xml:space="preserve">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 xml:space="preserve">60 </w:t>
      </w:r>
      <w:ins w:id="262" w:author="Autor">
        <w:r w:rsidR="00B60195">
          <w:rPr>
            <w:rFonts w:asciiTheme="minorHAnsi" w:hAnsiTheme="minorHAnsi" w:cstheme="minorHAnsi"/>
            <w:b/>
            <w:sz w:val="22"/>
            <w:szCs w:val="22"/>
            <w:u w:val="single"/>
          </w:rPr>
          <w:t xml:space="preserve">pracovných </w:t>
        </w:r>
      </w:ins>
      <w:r w:rsidRPr="00BA754D">
        <w:rPr>
          <w:rFonts w:asciiTheme="minorHAnsi" w:hAnsiTheme="minorHAnsi"/>
          <w:b/>
          <w:sz w:val="22"/>
          <w:szCs w:val="22"/>
          <w:u w:val="single"/>
        </w:rPr>
        <w:t>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63" w:author="Autor">
        <w:r w:rsidRPr="00F436C6" w:rsidDel="00B60195">
          <w:rPr>
            <w:rFonts w:asciiTheme="minorHAnsi" w:hAnsiTheme="minorHAnsi" w:cstheme="minorHAnsi"/>
            <w:sz w:val="22"/>
            <w:szCs w:val="22"/>
          </w:rPr>
          <w:delText>–</w:delText>
        </w:r>
      </w:del>
      <w:ins w:id="264" w:author="Autor">
        <w:r w:rsidR="00B60195">
          <w:rPr>
            <w:rFonts w:asciiTheme="minorHAnsi" w:hAnsiTheme="minorHAnsi" w:cstheme="minorHAnsi"/>
            <w:sz w:val="22"/>
            <w:szCs w:val="22"/>
          </w:rPr>
          <w:t>až</w:t>
        </w:r>
      </w:ins>
      <w:r w:rsidRPr="00F436C6">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w:t>
      </w:r>
      <w:ins w:id="265" w:author="Autor">
        <w:r w:rsidR="00B60195" w:rsidRPr="000420F7">
          <w:rPr>
            <w:rFonts w:asciiTheme="minorHAnsi" w:hAnsiTheme="minorHAnsi" w:cstheme="minorHAnsi"/>
          </w:rPr>
          <w:t>zákona č. 128/2020 Z. z., ktorým sa mení zákon o príspevku z EŠIF</w:t>
        </w:r>
      </w:ins>
      <w:del w:id="266" w:author="Autor">
        <w:r w:rsidR="00C563A2" w:rsidRPr="0063386F" w:rsidDel="00B60195">
          <w:rPr>
            <w:rFonts w:asciiTheme="minorHAnsi" w:hAnsiTheme="minorHAnsi" w:cstheme="minorHAnsi"/>
          </w:rPr>
          <w:delText>novely zákona o príspevku z EŠIF č. 128/2020 Z. z.</w:delText>
        </w:r>
      </w:del>
      <w:r w:rsidR="00C563A2" w:rsidRPr="0063386F">
        <w:rPr>
          <w:rFonts w:asciiTheme="minorHAnsi" w:hAnsiTheme="minorHAnsi" w:cstheme="minorHAnsi"/>
        </w:rPr>
        <w:t>,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w:t>
      </w:r>
      <w:del w:id="267" w:author="Autor">
        <w:r w:rsidRPr="002F34C6" w:rsidDel="00B60195">
          <w:rPr>
            <w:rFonts w:asciiTheme="minorHAnsi" w:hAnsiTheme="minorHAnsi"/>
          </w:rPr>
          <w:delText>P</w:delText>
        </w:r>
      </w:del>
      <w:ins w:id="268" w:author="Autor">
        <w:r w:rsidR="00B60195">
          <w:rPr>
            <w:rFonts w:asciiTheme="minorHAnsi" w:hAnsiTheme="minorHAnsi"/>
          </w:rPr>
          <w:t>p</w:t>
        </w:r>
      </w:ins>
      <w:r w:rsidRPr="002F34C6">
        <w:rPr>
          <w:rFonts w:asciiTheme="minorHAnsi" w:hAnsiTheme="minorHAnsi"/>
        </w:rPr>
        <w:t xml:space="preserve">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lastRenderedPageBreak/>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w:t>
      </w:r>
      <w:ins w:id="269" w:author="Autor">
        <w:r w:rsidR="00B60195" w:rsidRPr="000420F7">
          <w:rPr>
            <w:rFonts w:asciiTheme="minorHAnsi" w:hAnsiTheme="minorHAnsi" w:cstheme="minorHAnsi"/>
          </w:rPr>
          <w:t>zákona č. 128/2020 Z. z., ktorým sa mení zákon o príspevku z EŠIF</w:t>
        </w:r>
      </w:ins>
      <w:del w:id="270" w:author="Autor">
        <w:r w:rsidR="00C563A2" w:rsidRPr="00083C3A" w:rsidDel="00B60195">
          <w:rPr>
            <w:rFonts w:asciiTheme="minorHAnsi" w:hAnsiTheme="minorHAnsi" w:cstheme="minorHAnsi"/>
          </w:rPr>
          <w:delText>novely zákona o príspevku z EŠIF č. 128/2020 Z. z.</w:delText>
        </w:r>
      </w:del>
      <w:r w:rsidR="00C563A2" w:rsidRPr="00083C3A">
        <w:rPr>
          <w:rFonts w:asciiTheme="minorHAnsi" w:hAnsiTheme="minorHAnsi" w:cstheme="minorHAnsi"/>
        </w:rPr>
        <w:t>,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lastRenderedPageBreak/>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Na opravu rozhodnutia sa vzťahuje § 47 ods. 6 </w:t>
      </w:r>
      <w:ins w:id="271" w:author="Autor">
        <w:r w:rsidR="00B60195">
          <w:t>zákona č. 71/1967 Zb. o správnom konaní (správny poriadok) v znení neskorších predpisov</w:t>
        </w:r>
      </w:ins>
      <w:del w:id="272" w:author="Autor">
        <w:r w:rsidRPr="002F34C6" w:rsidDel="00B60195">
          <w:rPr>
            <w:rFonts w:asciiTheme="minorHAnsi" w:hAnsiTheme="minorHAnsi"/>
          </w:rPr>
          <w:delText>správneho poriadku</w:delText>
        </w:r>
      </w:del>
      <w:r w:rsidRPr="002F34C6">
        <w:rPr>
          <w:rFonts w:asciiTheme="minorHAnsi" w:hAnsiTheme="minorHAnsi"/>
        </w:rPr>
        <w:t>,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Del="00B60195" w:rsidRDefault="0074256F" w:rsidP="002F34C6">
      <w:pPr>
        <w:spacing w:before="120" w:after="120" w:line="240" w:lineRule="auto"/>
        <w:ind w:firstLine="360"/>
        <w:jc w:val="both"/>
        <w:rPr>
          <w:del w:id="273" w:author="Autor"/>
          <w:rFonts w:asciiTheme="minorHAnsi" w:hAnsiTheme="minorHAnsi"/>
        </w:rPr>
      </w:pP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28"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Del="00B60195" w:rsidRDefault="00EC0902" w:rsidP="00EC0902">
      <w:pPr>
        <w:pStyle w:val="Odsekzoznamu"/>
        <w:spacing w:before="120"/>
        <w:rPr>
          <w:del w:id="274" w:author="Autor"/>
          <w:rFonts w:asciiTheme="minorHAnsi" w:hAnsiTheme="minorHAnsi"/>
          <w:sz w:val="22"/>
          <w:szCs w:val="22"/>
        </w:rPr>
      </w:pPr>
    </w:p>
    <w:p w:rsidR="00EC0902" w:rsidRPr="00EA4039" w:rsidDel="00B60195" w:rsidRDefault="00EC0902" w:rsidP="00EA4039">
      <w:pPr>
        <w:spacing w:before="120" w:after="120"/>
        <w:jc w:val="both"/>
        <w:rPr>
          <w:del w:id="275" w:author="Autor"/>
          <w:rFonts w:asciiTheme="minorHAnsi" w:hAnsiTheme="minorHAnsi"/>
          <w:color w:val="000000"/>
        </w:rPr>
      </w:pPr>
      <w:del w:id="276" w:author="Autor">
        <w:r w:rsidRPr="00EA4039" w:rsidDel="00B60195">
          <w:rPr>
            <w:rFonts w:asciiTheme="minorHAnsi" w:hAnsi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r w:rsidRPr="00EA4039" w:rsidDel="00B60195">
          <w:rPr>
            <w:rFonts w:asciiTheme="minorHAnsi" w:hAnsiTheme="minorHAnsi"/>
            <w:color w:val="000000"/>
          </w:rPr>
          <w:delText xml:space="preserve"> </w:delText>
        </w:r>
      </w:del>
    </w:p>
    <w:p w:rsidR="00EC0902" w:rsidRPr="00B45D9C" w:rsidDel="00B60195" w:rsidRDefault="00EC0902" w:rsidP="00EC0902">
      <w:pPr>
        <w:pStyle w:val="Odsekzoznamu"/>
        <w:spacing w:before="120" w:after="120"/>
        <w:contextualSpacing w:val="0"/>
        <w:jc w:val="both"/>
        <w:rPr>
          <w:del w:id="277" w:author="Autor"/>
          <w:rFonts w:asciiTheme="minorHAnsi" w:hAnsiTheme="minorHAnsi"/>
          <w:color w:val="000000"/>
          <w:sz w:val="22"/>
          <w:szCs w:val="22"/>
        </w:rPr>
      </w:pP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Del="00B60195" w:rsidRDefault="00EC0902" w:rsidP="00EC0902">
      <w:pPr>
        <w:pStyle w:val="Odsekzoznamu"/>
        <w:spacing w:before="120" w:after="120"/>
        <w:contextualSpacing w:val="0"/>
        <w:rPr>
          <w:del w:id="278" w:author="Autor"/>
          <w:rFonts w:asciiTheme="minorHAnsi" w:hAnsiTheme="minorHAnsi"/>
          <w:i/>
          <w:sz w:val="22"/>
          <w:szCs w:val="22"/>
        </w:rPr>
      </w:pPr>
      <w:del w:id="279" w:author="Autor">
        <w:r w:rsidRPr="00C73822" w:rsidDel="00B60195">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Pr="007D4FAA" w:rsidDel="00B60195">
          <w:rPr>
            <w:rFonts w:asciiTheme="minorHAnsi" w:hAnsiTheme="minorHAnsi"/>
            <w:i/>
            <w:sz w:val="22"/>
            <w:szCs w:val="22"/>
          </w:rPr>
          <w:delText>.</w:delText>
        </w:r>
        <w:r w:rsidRPr="00C73822" w:rsidDel="00B60195">
          <w:rPr>
            <w:rFonts w:asciiTheme="minorHAnsi" w:hAnsiTheme="minorHAnsi"/>
            <w:i/>
            <w:sz w:val="22"/>
            <w:szCs w:val="22"/>
          </w:rPr>
          <w:delText>)</w:delText>
        </w:r>
      </w:del>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lastRenderedPageBreak/>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w:t>
      </w:r>
      <w:r w:rsidRPr="002F34C6">
        <w:rPr>
          <w:rFonts w:asciiTheme="minorHAnsi" w:hAnsiTheme="minorHAnsi"/>
        </w:rPr>
        <w:lastRenderedPageBreak/>
        <w:t xml:space="preserve">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Del="000E7DA4" w:rsidRDefault="007827FD" w:rsidP="000E7DA4">
      <w:pPr>
        <w:spacing w:before="120" w:after="120" w:line="240" w:lineRule="auto"/>
        <w:jc w:val="both"/>
        <w:rPr>
          <w:del w:id="280" w:author="Auto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9"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0"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pPr>
        <w:spacing w:before="120" w:after="120" w:line="240" w:lineRule="auto"/>
        <w:jc w:val="both"/>
        <w:rPr>
          <w:rFonts w:asciiTheme="minorHAnsi" w:hAnsiTheme="minorHAnsi"/>
        </w:rPr>
        <w:pPrChange w:id="281" w:author="Autor">
          <w:pPr>
            <w:spacing w:before="120" w:after="120" w:line="240" w:lineRule="auto"/>
            <w:ind w:firstLine="360"/>
            <w:jc w:val="both"/>
          </w:pPr>
        </w:pPrChange>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w:t>
      </w:r>
      <w:r w:rsidRPr="000E7DA4">
        <w:rPr>
          <w:rFonts w:asciiTheme="minorHAnsi" w:hAnsiTheme="minorHAnsi"/>
          <w:b/>
          <w:rPrChange w:id="282" w:author="Autor">
            <w:rPr>
              <w:rFonts w:asciiTheme="minorHAnsi" w:hAnsiTheme="minorHAnsi"/>
            </w:rPr>
          </w:rPrChange>
        </w:rPr>
        <w:t>vypĺňať</w:t>
      </w:r>
      <w:r w:rsidRPr="002F34C6">
        <w:rPr>
          <w:rFonts w:asciiTheme="minorHAnsi" w:hAnsiTheme="minorHAnsi"/>
        </w:rPr>
        <w:t xml:space="preserve"> </w:t>
      </w:r>
      <w:r w:rsidRPr="000E7DA4">
        <w:rPr>
          <w:rFonts w:asciiTheme="minorHAnsi" w:hAnsiTheme="minorHAnsi"/>
          <w:b/>
          <w:rPrChange w:id="283" w:author="Autor">
            <w:rPr>
              <w:rFonts w:asciiTheme="minorHAnsi" w:hAnsiTheme="minorHAnsi"/>
            </w:rPr>
          </w:rPrChange>
        </w:rPr>
        <w:t>„Iné údaje</w:t>
      </w:r>
      <w:ins w:id="284" w:author="Autor">
        <w:r w:rsidR="000E7DA4" w:rsidRPr="000E7DA4">
          <w:rPr>
            <w:rFonts w:asciiTheme="minorHAnsi" w:hAnsiTheme="minorHAnsi"/>
            <w:b/>
            <w:rPrChange w:id="285" w:author="Autor">
              <w:rPr>
                <w:rFonts w:asciiTheme="minorHAnsi" w:hAnsiTheme="minorHAnsi"/>
              </w:rPr>
            </w:rPrChange>
          </w:rPr>
          <w:t>“</w:t>
        </w:r>
      </w:ins>
      <w:r w:rsidRPr="002F34C6">
        <w:rPr>
          <w:rFonts w:asciiTheme="minorHAnsi" w:hAnsiTheme="minorHAnsi"/>
        </w:rPr>
        <w:t xml:space="preserve"> na úrovni projektu</w:t>
      </w:r>
      <w:del w:id="286" w:author="Autor">
        <w:r w:rsidRPr="002F34C6" w:rsidDel="000E7DA4">
          <w:rPr>
            <w:rFonts w:asciiTheme="minorHAnsi" w:hAnsiTheme="minorHAnsi"/>
          </w:rPr>
          <w:delText>“</w:delText>
        </w:r>
      </w:del>
      <w:r w:rsidRPr="002F34C6">
        <w:rPr>
          <w:rFonts w:asciiTheme="minorHAnsi" w:hAnsiTheme="minorHAnsi"/>
        </w:rPr>
        <w:t xml:space="preserve">,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w:t>
      </w:r>
      <w:ins w:id="287" w:author="Autor">
        <w:r w:rsidR="00CE1DEF">
          <w:t>zákona č. 513/1991 Zb. Obchodný zákonník v znení neskorších predpisov</w:t>
        </w:r>
      </w:ins>
      <w:del w:id="288" w:author="Autor">
        <w:r w:rsidRPr="002F34C6" w:rsidDel="00CE1DEF">
          <w:rPr>
            <w:rFonts w:asciiTheme="minorHAnsi" w:hAnsiTheme="minorHAnsi"/>
          </w:rPr>
          <w:delText>Obchodného zákonníka</w:delText>
        </w:r>
      </w:del>
      <w:r w:rsidRPr="002F34C6">
        <w:rPr>
          <w:rFonts w:asciiTheme="minorHAnsi" w:hAnsiTheme="minorHAnsi"/>
        </w:rPr>
        <w:t xml:space="preserve">.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289" w:author="Autor">
        <w:r w:rsidR="00CE1DEF">
          <w:rPr>
            <w:rFonts w:asciiTheme="minorHAnsi" w:hAnsiTheme="minorHAnsi"/>
          </w:rPr>
          <w:t xml:space="preserve">interným </w:t>
        </w:r>
      </w:ins>
      <w:r w:rsidRPr="005E75DE">
        <w:rPr>
          <w:rFonts w:asciiTheme="minorHAnsi" w:hAnsiTheme="minorHAnsi"/>
        </w:rPr>
        <w:t>rozhodnutím o schválení ŽoNFP. Rozhodnutie o schválení ŽoNFP nadobúda</w:t>
      </w:r>
      <w:ins w:id="290" w:author="Autor">
        <w:r w:rsidR="00CE1DEF">
          <w:rPr>
            <w:rFonts w:asciiTheme="minorHAnsi" w:hAnsiTheme="minorHAnsi"/>
          </w:rPr>
          <w:t xml:space="preserve"> platnosť doručením prijímateľovi a</w:t>
        </w:r>
      </w:ins>
      <w:r w:rsidRPr="005E75DE">
        <w:rPr>
          <w:rFonts w:asciiTheme="minorHAnsi" w:hAnsiTheme="minorHAnsi"/>
        </w:rPr>
        <w:t xml:space="preserve"> účinnosť v momente, keď nadobudne právoplatnosť podľa</w:t>
      </w:r>
      <w:ins w:id="291" w:author="Autor">
        <w:r w:rsidR="00CE1DEF">
          <w:rPr>
            <w:rFonts w:asciiTheme="minorHAnsi" w:hAnsiTheme="minorHAnsi"/>
          </w:rPr>
          <w:t xml:space="preserve"> </w:t>
        </w:r>
      </w:ins>
      <w:del w:id="292" w:author="Autor">
        <w:r w:rsidRPr="005E75DE" w:rsidDel="00CE1DEF">
          <w:rPr>
            <w:rFonts w:asciiTheme="minorHAnsi" w:hAnsiTheme="minorHAnsi"/>
          </w:rPr>
          <w:delText xml:space="preserve"> </w:delText>
        </w:r>
      </w:del>
      <w:r w:rsidRPr="005E75DE">
        <w:rPr>
          <w:rFonts w:asciiTheme="minorHAnsi" w:hAnsiTheme="minorHAnsi"/>
        </w:rPr>
        <w:t xml:space="preserve">paragrafu 52 odsek 1 zákona </w:t>
      </w:r>
      <w:del w:id="293" w:author="Autor">
        <w:r w:rsidRPr="005E75DE" w:rsidDel="00CE1DEF">
          <w:rPr>
            <w:rFonts w:asciiTheme="minorHAnsi" w:hAnsiTheme="minorHAnsi"/>
          </w:rPr>
          <w:br/>
        </w:r>
      </w:del>
      <w:r w:rsidRPr="005E75DE">
        <w:rPr>
          <w:rFonts w:asciiTheme="minorHAnsi" w:hAnsiTheme="minorHAnsi"/>
        </w:rPr>
        <w:lastRenderedPageBreak/>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w:t>
      </w:r>
      <w:ins w:id="294" w:author="Autor">
        <w:r w:rsidR="002C6DC2">
          <w:rPr>
            <w:rFonts w:asciiTheme="minorHAnsi" w:hAnsiTheme="minorHAnsi" w:cs="Calibri"/>
            <w:spacing w:val="-3"/>
            <w:sz w:val="22"/>
            <w:szCs w:val="22"/>
          </w:rPr>
          <w:t xml:space="preserve">ŽoNFP </w:t>
        </w:r>
      </w:ins>
      <w:r w:rsidRPr="00BA754D">
        <w:rPr>
          <w:rFonts w:asciiTheme="minorHAnsi" w:hAnsiTheme="minorHAnsi" w:cs="Calibri"/>
          <w:spacing w:val="-3"/>
          <w:sz w:val="22"/>
          <w:szCs w:val="22"/>
        </w:rPr>
        <w:t xml:space="preserve">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Vzor zmluvy o</w:t>
      </w:r>
      <w:del w:id="295" w:author="Autor">
        <w:r w:rsidRPr="002F34C6" w:rsidDel="002C6DC2">
          <w:rPr>
            <w:rFonts w:asciiTheme="minorHAnsi" w:hAnsiTheme="minorHAnsi"/>
          </w:rPr>
          <w:delText xml:space="preserve"> </w:delText>
        </w:r>
      </w:del>
      <w:ins w:id="296" w:author="Autor">
        <w:r w:rsidR="002C6DC2">
          <w:rPr>
            <w:rFonts w:asciiTheme="minorHAnsi" w:hAnsiTheme="minorHAnsi"/>
          </w:rPr>
          <w:t> </w:t>
        </w:r>
      </w:ins>
      <w:r w:rsidRPr="002F34C6">
        <w:rPr>
          <w:rFonts w:asciiTheme="minorHAnsi" w:hAnsiTheme="minorHAnsi"/>
        </w:rPr>
        <w:t>NFP</w:t>
      </w:r>
      <w:ins w:id="297" w:author="Autor">
        <w:r w:rsidR="002C6DC2">
          <w:rPr>
            <w:rFonts w:asciiTheme="minorHAnsi" w:hAnsiTheme="minorHAnsi"/>
          </w:rPr>
          <w:t>,</w:t>
        </w:r>
      </w:ins>
      <w:r w:rsidRPr="002F34C6">
        <w:rPr>
          <w:rFonts w:asciiTheme="minorHAnsi" w:hAnsiTheme="minorHAnsi"/>
        </w:rPr>
        <w:t xml:space="preserve"> ako aj </w:t>
      </w:r>
      <w:r w:rsidR="00634554">
        <w:rPr>
          <w:rFonts w:asciiTheme="minorHAnsi" w:hAnsiTheme="minorHAnsi"/>
        </w:rPr>
        <w:t>r</w:t>
      </w:r>
      <w:r w:rsidRPr="002F34C6">
        <w:rPr>
          <w:rFonts w:asciiTheme="minorHAnsi" w:hAnsiTheme="minorHAnsi"/>
        </w:rPr>
        <w:t xml:space="preserve">ozhodnutia o schválení ŽoNFP </w:t>
      </w:r>
      <w:ins w:id="298" w:author="Autor">
        <w:r w:rsidR="006004A7">
          <w:rPr>
            <w:rFonts w:asciiTheme="minorHAnsi" w:hAnsiTheme="minorHAnsi"/>
          </w:rPr>
          <w:t>(</w:t>
        </w:r>
      </w:ins>
      <w:r w:rsidRPr="002F34C6">
        <w:rPr>
          <w:rFonts w:asciiTheme="minorHAnsi" w:hAnsiTheme="minorHAnsi"/>
        </w:rPr>
        <w:t>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w:t>
      </w:r>
      <w:ins w:id="299" w:author="Autor">
        <w:r w:rsidR="006004A7">
          <w:rPr>
            <w:rFonts w:asciiTheme="minorHAnsi" w:hAnsiTheme="minorHAnsi"/>
          </w:rPr>
          <w:t>)</w:t>
        </w:r>
      </w:ins>
      <w:r w:rsidRPr="002F34C6">
        <w:rPr>
          <w:rFonts w:asciiTheme="minorHAnsi" w:hAnsiTheme="minorHAnsi"/>
        </w:rPr>
        <w:t>,</w:t>
      </w:r>
      <w:ins w:id="300" w:author="Autor">
        <w:r w:rsidR="002C6DC2">
          <w:rPr>
            <w:rFonts w:asciiTheme="minorHAnsi" w:hAnsiTheme="minorHAnsi"/>
          </w:rPr>
          <w:t xml:space="preserve"> </w:t>
        </w:r>
      </w:ins>
      <w:del w:id="301" w:author="Autor">
        <w:r w:rsidRPr="002F34C6" w:rsidDel="002C6DC2">
          <w:rPr>
            <w:rFonts w:asciiTheme="minorHAnsi" w:hAnsiTheme="minorHAnsi"/>
          </w:rPr>
          <w:delText xml:space="preserve">  </w:delText>
        </w:r>
      </w:del>
      <w:r w:rsidRPr="002F34C6">
        <w:rPr>
          <w:rFonts w:asciiTheme="minorHAnsi" w:hAnsiTheme="minorHAnsi"/>
        </w:rPr>
        <w:t xml:space="preserve">sú zverejnené na webovom sídle RO OP TP  </w:t>
      </w:r>
      <w:hyperlink r:id="rId31"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 xml:space="preserve">RO OP TP zašle žiadateľovi návrh na uzavretie zmluvy o NFP </w:t>
      </w:r>
      <w:del w:id="302" w:author="Autor">
        <w:r w:rsidRPr="00BA754D" w:rsidDel="002C6DC2">
          <w:rPr>
            <w:rFonts w:asciiTheme="minorHAnsi" w:eastAsiaTheme="minorHAnsi" w:hAnsiTheme="minorHAnsi"/>
            <w:color w:val="000000"/>
          </w:rPr>
          <w:delText>bezodkladne po podpise</w:delText>
        </w:r>
      </w:del>
      <w:ins w:id="303" w:author="Autor">
        <w:r w:rsidR="002C6DC2">
          <w:rPr>
            <w:rFonts w:asciiTheme="minorHAnsi" w:eastAsiaTheme="minorHAnsi" w:hAnsiTheme="minorHAnsi"/>
            <w:color w:val="000000"/>
          </w:rPr>
          <w:t>podpísanej</w:t>
        </w:r>
      </w:ins>
      <w:r w:rsidRPr="00BA754D">
        <w:rPr>
          <w:rFonts w:asciiTheme="minorHAnsi" w:eastAsiaTheme="minorHAnsi" w:hAnsiTheme="minorHAnsi"/>
          <w:color w:val="000000"/>
        </w:rPr>
        <w:t xml:space="preserve"> štatutárnym orgánom</w:t>
      </w:r>
      <w:ins w:id="304" w:author="Autor">
        <w:r w:rsidR="002C6DC2">
          <w:rPr>
            <w:rFonts w:asciiTheme="minorHAnsi" w:eastAsiaTheme="minorHAnsi" w:hAnsiTheme="minorHAnsi"/>
            <w:color w:val="000000"/>
          </w:rPr>
          <w:t xml:space="preserve"> </w:t>
        </w:r>
        <w:r w:rsidR="002C6DC2">
          <w:t>RO OP TP, resp. jeho oprávneným zástupcom, kvalifikovaným elektronickým podpisom s mandátnym certifikátom</w:t>
        </w:r>
        <w:r w:rsidR="002C6DC2" w:rsidDel="001E5F0A">
          <w:t xml:space="preserve"> </w:t>
        </w:r>
        <w:r w:rsidR="002C6DC2">
          <w:t>prostredníctvom evidencie Komunikácia v ITMS2014</w:t>
        </w:r>
        <w:r w:rsidR="002C6DC2">
          <w:softHyphen/>
          <w:t>+ alebo iným vhodným spôsobom v termíne do 10  pracovných dní od splnenia všetkých podmienok uvedených v odsekoch a), b), c) tejto časti vyzvania</w:t>
        </w:r>
        <w:r w:rsidR="002C6DC2" w:rsidRPr="00230311">
          <w:rPr>
            <w:rFonts w:asciiTheme="minorHAnsi" w:eastAsiaTheme="minorHAnsi" w:hAnsiTheme="minorHAnsi" w:cstheme="minorHAnsi"/>
          </w:rPr>
          <w:t>.</w:t>
        </w:r>
      </w:ins>
      <w:del w:id="305" w:author="Autor">
        <w:r w:rsidRPr="00BA754D" w:rsidDel="002C6DC2">
          <w:rPr>
            <w:rFonts w:asciiTheme="minorHAnsi" w:eastAsiaTheme="minorHAnsi" w:hAnsiTheme="minorHAnsi"/>
            <w:color w:val="000000"/>
          </w:rPr>
          <w:delText>.</w:delText>
        </w:r>
      </w:del>
      <w:r w:rsidRPr="00BA754D">
        <w:rPr>
          <w:rFonts w:asciiTheme="minorHAnsi" w:eastAsiaTheme="minorHAnsi" w:hAnsiTheme="minorHAnsi"/>
          <w:color w:val="000000"/>
        </w:rPr>
        <w:t xml:space="preserve"> V zmysle zákona </w:t>
      </w:r>
      <w:del w:id="306" w:author="Autor">
        <w:r w:rsidRPr="00BA754D" w:rsidDel="002C6DC2">
          <w:rPr>
            <w:rFonts w:asciiTheme="minorHAnsi" w:eastAsiaTheme="minorHAnsi" w:hAnsiTheme="minorHAnsi"/>
            <w:color w:val="000000"/>
          </w:rPr>
          <w:delText xml:space="preserve">č. 305/2013 o elektronickej podobe výkonu pôsobnosti orgánov verejnej moci a o zmene a doplnení niektorých zákonov (zákon </w:delText>
        </w:r>
      </w:del>
      <w:r w:rsidRPr="00BA754D">
        <w:rPr>
          <w:rFonts w:asciiTheme="minorHAnsi" w:eastAsiaTheme="minorHAnsi" w:hAnsiTheme="minorHAnsi"/>
          <w:color w:val="000000"/>
        </w:rPr>
        <w:t>o e-Governmente) je</w:t>
      </w:r>
      <w:ins w:id="307" w:author="Autor">
        <w:r w:rsidR="002C6DC2">
          <w:rPr>
            <w:rFonts w:asciiTheme="minorHAnsi" w:eastAsiaTheme="minorHAnsi" w:hAnsiTheme="minorHAnsi"/>
            <w:color w:val="000000"/>
          </w:rPr>
          <w:t xml:space="preserve"> </w:t>
        </w:r>
      </w:ins>
      <w:del w:id="308" w:author="Autor">
        <w:r w:rsidRPr="00BA754D" w:rsidDel="002C6DC2">
          <w:rPr>
            <w:rFonts w:asciiTheme="minorHAnsi" w:eastAsiaTheme="minorHAnsi" w:hAnsiTheme="minorHAnsi"/>
            <w:color w:val="000000"/>
          </w:rPr>
          <w:br/>
        </w:r>
      </w:del>
      <w:r w:rsidRPr="00BA754D">
        <w:rPr>
          <w:rFonts w:asciiTheme="minorHAnsi" w:eastAsiaTheme="minorHAnsi" w:hAnsiTheme="minorHAnsi"/>
          <w:color w:val="000000"/>
        </w:rPr>
        <w:t xml:space="preserve">od 1. 11. 2016 zmluva o NFP vyhotovená v elektronickej podobe a zmluvné strany ju podpisujú kvalifikovaným elektronickým podpisom </w:t>
      </w:r>
      <w:del w:id="309" w:author="Autor">
        <w:r w:rsidRPr="00BA754D" w:rsidDel="002C6DC2">
          <w:rPr>
            <w:rFonts w:asciiTheme="minorHAnsi" w:eastAsiaTheme="minorHAnsi" w:hAnsiTheme="minorHAnsi"/>
            <w:color w:val="000000"/>
          </w:rPr>
          <w:delText>(na základe kvalifikovaného certifikátu,</w:delText>
        </w:r>
      </w:del>
      <w:ins w:id="310" w:author="Autor">
        <w:r w:rsidR="002C6DC2">
          <w:rPr>
            <w:rFonts w:asciiTheme="minorHAnsi" w:eastAsiaTheme="minorHAnsi" w:hAnsiTheme="minorHAnsi"/>
            <w:color w:val="000000"/>
          </w:rPr>
          <w:t>s</w:t>
        </w:r>
      </w:ins>
      <w:r w:rsidRPr="00BA754D">
        <w:rPr>
          <w:rFonts w:asciiTheme="minorHAnsi" w:eastAsiaTheme="minorHAnsi" w:hAnsiTheme="minorHAnsi"/>
          <w:color w:val="000000"/>
        </w:rPr>
        <w:t xml:space="preserve"> mandátn</w:t>
      </w:r>
      <w:ins w:id="311" w:author="Autor">
        <w:r w:rsidR="002C6DC2">
          <w:rPr>
            <w:rFonts w:asciiTheme="minorHAnsi" w:eastAsiaTheme="minorHAnsi" w:hAnsiTheme="minorHAnsi"/>
            <w:color w:val="000000"/>
          </w:rPr>
          <w:t>ym</w:t>
        </w:r>
      </w:ins>
      <w:del w:id="312" w:author="Autor">
        <w:r w:rsidRPr="00BA754D" w:rsidDel="002C6DC2">
          <w:rPr>
            <w:rFonts w:asciiTheme="minorHAnsi" w:eastAsiaTheme="minorHAnsi" w:hAnsiTheme="minorHAnsi"/>
            <w:color w:val="000000"/>
          </w:rPr>
          <w:delText>eho</w:delText>
        </w:r>
      </w:del>
      <w:r w:rsidRPr="00BA754D">
        <w:rPr>
          <w:rFonts w:asciiTheme="minorHAnsi" w:eastAsiaTheme="minorHAnsi" w:hAnsiTheme="minorHAnsi"/>
          <w:color w:val="000000"/>
        </w:rPr>
        <w:t xml:space="preserve"> certifikát</w:t>
      </w:r>
      <w:ins w:id="313" w:author="Autor">
        <w:r w:rsidR="002C6DC2">
          <w:rPr>
            <w:rFonts w:asciiTheme="minorHAnsi" w:eastAsiaTheme="minorHAnsi" w:hAnsiTheme="minorHAnsi"/>
            <w:color w:val="000000"/>
          </w:rPr>
          <w:t>om</w:t>
        </w:r>
      </w:ins>
      <w:del w:id="314" w:author="Autor">
        <w:r w:rsidRPr="00BA754D" w:rsidDel="002C6DC2">
          <w:rPr>
            <w:rFonts w:asciiTheme="minorHAnsi" w:eastAsiaTheme="minorHAnsi" w:hAnsiTheme="minorHAnsi"/>
            <w:color w:val="000000"/>
          </w:rPr>
          <w:delText>u</w:delText>
        </w:r>
      </w:del>
      <w:r w:rsidRPr="00BA754D">
        <w:rPr>
          <w:rFonts w:asciiTheme="minorHAnsi" w:eastAsiaTheme="minorHAnsi" w:hAnsiTheme="minorHAnsi"/>
          <w:color w:val="000000"/>
        </w:rPr>
        <w:t xml:space="preserve">).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w:t>
      </w:r>
      <w:ins w:id="315" w:author="Autor">
        <w:r w:rsidR="002C6DC2">
          <w:rPr>
            <w:rFonts w:asciiTheme="minorHAnsi" w:eastAsiaTheme="minorHAnsi" w:hAnsiTheme="minorHAnsi"/>
            <w:color w:val="000000"/>
          </w:rPr>
          <w:t>z</w:t>
        </w:r>
      </w:ins>
      <w:del w:id="316" w:author="Autor">
        <w:r w:rsidRPr="00BA754D" w:rsidDel="002C6DC2">
          <w:rPr>
            <w:rFonts w:asciiTheme="minorHAnsi" w:eastAsiaTheme="minorHAnsi" w:hAnsiTheme="minorHAnsi"/>
            <w:color w:val="000000"/>
          </w:rPr>
          <w:delText>Z</w:delText>
        </w:r>
      </w:del>
      <w:r w:rsidRPr="00BA754D">
        <w:rPr>
          <w:rFonts w:asciiTheme="minorHAnsi" w:eastAsiaTheme="minorHAnsi" w:hAnsiTheme="minorHAnsi"/>
          <w:color w:val="000000"/>
        </w:rPr>
        <w:t>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2C6DC2" w:rsidP="00864BBD">
      <w:pPr>
        <w:autoSpaceDE w:val="0"/>
        <w:autoSpaceDN w:val="0"/>
        <w:adjustRightInd w:val="0"/>
        <w:spacing w:before="120" w:after="120" w:line="240" w:lineRule="auto"/>
        <w:jc w:val="both"/>
        <w:rPr>
          <w:rFonts w:asciiTheme="minorHAnsi" w:eastAsiaTheme="minorHAnsi" w:hAnsiTheme="minorHAnsi"/>
          <w:color w:val="000000"/>
        </w:rPr>
      </w:pPr>
      <w:ins w:id="317" w:author="Autor">
        <w:r>
          <w:rPr>
            <w:rFonts w:asciiTheme="minorHAnsi" w:eastAsiaTheme="minorHAnsi" w:hAnsiTheme="minorHAnsi"/>
            <w:color w:val="000000"/>
          </w:rPr>
          <w:t>V</w:t>
        </w:r>
      </w:ins>
      <w:del w:id="318" w:author="Autor">
        <w:r w:rsidR="00656448" w:rsidRPr="00BA754D" w:rsidDel="002C6DC2">
          <w:rPr>
            <w:rFonts w:asciiTheme="minorHAnsi" w:eastAsiaTheme="minorHAnsi" w:hAnsiTheme="minorHAnsi"/>
            <w:color w:val="000000"/>
          </w:rPr>
          <w:delText>Iba v</w:delText>
        </w:r>
      </w:del>
      <w:r w:rsidR="00656448" w:rsidRPr="00BA754D">
        <w:rPr>
          <w:rFonts w:asciiTheme="minorHAnsi" w:eastAsiaTheme="minorHAnsi" w:hAnsiTheme="minorHAnsi"/>
          <w:color w:val="000000"/>
        </w:rPr>
        <w:t xml:space="preserve"> riadne odôvodnených prípadoch môže RO OP TP pristúpiť k podpisu zmluvy </w:t>
      </w:r>
      <w:r w:rsidR="00A12178">
        <w:rPr>
          <w:rFonts w:asciiTheme="minorHAnsi" w:eastAsiaTheme="minorHAnsi" w:hAnsiTheme="minorHAnsi"/>
          <w:color w:val="000000"/>
        </w:rPr>
        <w:t xml:space="preserve">o NFP </w:t>
      </w:r>
      <w:r w:rsidR="00656448" w:rsidRPr="00BA754D">
        <w:rPr>
          <w:rFonts w:asciiTheme="minorHAnsi" w:eastAsiaTheme="minorHAnsi" w:hAnsiTheme="minorHAnsi"/>
          <w:color w:val="000000"/>
        </w:rPr>
        <w:t>v </w:t>
      </w:r>
      <w:del w:id="319" w:author="Autor">
        <w:r w:rsidR="00634554" w:rsidDel="00787B7D">
          <w:rPr>
            <w:rFonts w:asciiTheme="minorHAnsi" w:eastAsiaTheme="minorHAnsi" w:hAnsiTheme="minorHAnsi"/>
            <w:color w:val="000000"/>
          </w:rPr>
          <w:delText>písomnej</w:delText>
        </w:r>
        <w:r w:rsidR="00634554" w:rsidRPr="00BA754D" w:rsidDel="00787B7D">
          <w:rPr>
            <w:rFonts w:asciiTheme="minorHAnsi" w:eastAsiaTheme="minorHAnsi" w:hAnsiTheme="minorHAnsi"/>
            <w:color w:val="000000"/>
          </w:rPr>
          <w:delText xml:space="preserve"> </w:delText>
        </w:r>
      </w:del>
      <w:ins w:id="320" w:author="Autor">
        <w:r w:rsidR="00787B7D">
          <w:rPr>
            <w:rFonts w:asciiTheme="minorHAnsi" w:eastAsiaTheme="minorHAnsi" w:hAnsiTheme="minorHAnsi"/>
            <w:color w:val="000000"/>
          </w:rPr>
          <w:t>listinnej</w:t>
        </w:r>
        <w:r w:rsidR="00787B7D" w:rsidRPr="00BA754D">
          <w:rPr>
            <w:rFonts w:asciiTheme="minorHAnsi" w:eastAsiaTheme="minorHAnsi" w:hAnsiTheme="minorHAnsi"/>
            <w:color w:val="000000"/>
          </w:rPr>
          <w:t xml:space="preserve"> </w:t>
        </w:r>
      </w:ins>
      <w:del w:id="321" w:author="Autor">
        <w:r w:rsidR="00656448" w:rsidRPr="00BA754D" w:rsidDel="00787B7D">
          <w:rPr>
            <w:rFonts w:asciiTheme="minorHAnsi" w:eastAsiaTheme="minorHAnsi" w:hAnsiTheme="minorHAnsi"/>
            <w:color w:val="000000"/>
          </w:rPr>
          <w:delText>forme</w:delText>
        </w:r>
      </w:del>
      <w:ins w:id="322" w:author="Autor">
        <w:r w:rsidR="00787B7D">
          <w:rPr>
            <w:rFonts w:asciiTheme="minorHAnsi" w:eastAsiaTheme="minorHAnsi" w:hAnsiTheme="minorHAnsi"/>
            <w:color w:val="000000"/>
          </w:rPr>
          <w:t>podobe</w:t>
        </w:r>
      </w:ins>
      <w:r w:rsidR="00656448" w:rsidRPr="00BA754D">
        <w:rPr>
          <w:rFonts w:asciiTheme="minorHAnsi" w:eastAsiaTheme="minorHAnsi" w:hAnsiTheme="minorHAnsi"/>
          <w:color w:val="000000"/>
        </w:rPr>
        <w:t xml:space="preserve">. </w:t>
      </w:r>
      <w:ins w:id="323" w:author="Autor">
        <w:r w:rsidR="00787B7D">
          <w:t xml:space="preserve">Každá zmluvná strana môže vopred prejaviť vôľu uzavrieť zmluvu o NFP v listinnej podobe. </w:t>
        </w:r>
      </w:ins>
      <w:r w:rsidR="00656448" w:rsidRPr="00BA754D">
        <w:rPr>
          <w:rFonts w:asciiTheme="minorHAnsi" w:eastAsiaTheme="minorHAnsi" w:hAnsiTheme="minorHAnsi"/>
          <w:color w:val="000000"/>
        </w:rPr>
        <w:t>V tomto prípade RO OP TP zašle žiadateľovi návrh na uzavretie zmluvy o</w:t>
      </w:r>
      <w:del w:id="324" w:author="Autor">
        <w:r w:rsidR="00656448" w:rsidRPr="00BA754D" w:rsidDel="00787B7D">
          <w:rPr>
            <w:rFonts w:asciiTheme="minorHAnsi" w:eastAsiaTheme="minorHAnsi" w:hAnsiTheme="minorHAnsi"/>
            <w:color w:val="000000"/>
          </w:rPr>
          <w:delText xml:space="preserve"> </w:delText>
        </w:r>
      </w:del>
      <w:ins w:id="325" w:author="Autor">
        <w:r w:rsidR="00787B7D">
          <w:rPr>
            <w:rFonts w:asciiTheme="minorHAnsi" w:eastAsiaTheme="minorHAnsi" w:hAnsiTheme="minorHAnsi"/>
            <w:color w:val="000000"/>
          </w:rPr>
          <w:t> </w:t>
        </w:r>
      </w:ins>
      <w:r w:rsidR="00656448" w:rsidRPr="00BA754D">
        <w:rPr>
          <w:rFonts w:asciiTheme="minorHAnsi" w:eastAsiaTheme="minorHAnsi" w:hAnsiTheme="minorHAnsi"/>
          <w:color w:val="000000"/>
        </w:rPr>
        <w:t>NFP</w:t>
      </w:r>
      <w:ins w:id="326" w:author="Autor">
        <w:r w:rsidR="00787B7D">
          <w:rPr>
            <w:rFonts w:asciiTheme="minorHAnsi" w:eastAsiaTheme="minorHAnsi" w:hAnsiTheme="minorHAnsi"/>
            <w:color w:val="000000"/>
          </w:rPr>
          <w:t xml:space="preserve">, </w:t>
        </w:r>
        <w:r w:rsidR="00787B7D">
          <w:rPr>
            <w:rFonts w:asciiTheme="minorHAnsi" w:eastAsiaTheme="minorHAnsi" w:hAnsiTheme="minorHAnsi" w:cstheme="minorHAnsi"/>
          </w:rPr>
          <w:t xml:space="preserve">podpísaný </w:t>
        </w:r>
        <w:r w:rsidR="00787B7D" w:rsidRPr="00230311">
          <w:rPr>
            <w:rFonts w:asciiTheme="minorHAnsi" w:eastAsiaTheme="minorHAnsi" w:hAnsiTheme="minorHAnsi" w:cstheme="minorHAnsi"/>
          </w:rPr>
          <w:t>štatutárnym orgánom</w:t>
        </w:r>
        <w:r w:rsidR="00787B7D">
          <w:rPr>
            <w:rFonts w:asciiTheme="minorHAnsi" w:eastAsiaTheme="minorHAnsi" w:hAnsiTheme="minorHAnsi" w:cstheme="minorHAnsi"/>
          </w:rPr>
          <w:t xml:space="preserve"> </w:t>
        </w:r>
        <w:r w:rsidR="00787B7D">
          <w:t xml:space="preserve">RO OP TP, resp. jeho oprávneným zástupcom, </w:t>
        </w:r>
      </w:ins>
      <w:del w:id="327" w:author="Autor">
        <w:r w:rsidR="00656448" w:rsidRPr="00BA754D" w:rsidDel="00787B7D">
          <w:rPr>
            <w:rFonts w:asciiTheme="minorHAnsi" w:eastAsiaTheme="minorHAnsi" w:hAnsiTheme="minorHAnsi"/>
            <w:color w:val="000000"/>
          </w:rPr>
          <w:delText xml:space="preserve"> </w:delText>
        </w:r>
      </w:del>
      <w:r w:rsidR="00656448" w:rsidRPr="00BA754D">
        <w:rPr>
          <w:rFonts w:asciiTheme="minorHAnsi" w:eastAsiaTheme="minorHAnsi" w:hAnsiTheme="minorHAnsi"/>
          <w:color w:val="000000"/>
        </w:rPr>
        <w:t xml:space="preserve">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00656448" w:rsidRPr="00BA754D">
        <w:rPr>
          <w:rFonts w:asciiTheme="minorHAnsi" w:eastAsiaTheme="minorHAnsi" w:hAnsiTheme="minorHAnsi"/>
          <w:color w:val="000000"/>
        </w:rPr>
        <w:t xml:space="preserve">rovnopisoch doporučenou poštou, alebo iným vhodným spôsobom </w:t>
      </w:r>
      <w:ins w:id="328" w:author="Autor">
        <w:r w:rsidR="00787B7D">
          <w:t>v termíne do 10  pracovných dní od splnenia všetkých podmienok uvedených v odsekoch a), b), c) tejto časti vyzvania</w:t>
        </w:r>
      </w:ins>
      <w:del w:id="329" w:author="Autor">
        <w:r w:rsidR="00656448" w:rsidRPr="00BA754D" w:rsidDel="00787B7D">
          <w:rPr>
            <w:rFonts w:asciiTheme="minorHAnsi" w:eastAsiaTheme="minorHAnsi" w:hAnsiTheme="minorHAnsi"/>
            <w:color w:val="000000"/>
          </w:rPr>
          <w:delText>bezodkladne po podpise štatutárnym orgánom</w:delText>
        </w:r>
      </w:del>
      <w:r w:rsidR="00656448" w:rsidRPr="00BA754D">
        <w:rPr>
          <w:rFonts w:asciiTheme="minorHAnsi" w:eastAsiaTheme="minorHAnsi" w:hAnsiTheme="minorHAnsi"/>
          <w:color w:val="000000"/>
        </w:rPr>
        <w:t>.</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lastRenderedPageBreak/>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w:t>
      </w:r>
      <w:ins w:id="330" w:author="Autor">
        <w:r w:rsidR="00787B7D">
          <w:rPr>
            <w:rFonts w:asciiTheme="minorHAnsi" w:eastAsiaTheme="minorHAnsi" w:hAnsiTheme="minorHAnsi"/>
            <w:color w:val="000000"/>
          </w:rPr>
          <w:t xml:space="preserve">písomného </w:t>
        </w:r>
      </w:ins>
      <w:r w:rsidRPr="00BA754D">
        <w:rPr>
          <w:rFonts w:asciiTheme="minorHAnsi" w:eastAsiaTheme="minorHAnsi" w:hAnsiTheme="minorHAnsi"/>
          <w:color w:val="000000"/>
        </w:rPr>
        <w:t>prejavu žiadateľa o odmietnutí návrhu na uzavretie zmluvy o</w:t>
      </w:r>
      <w:del w:id="331" w:author="Autor">
        <w:r w:rsidRPr="00BA754D" w:rsidDel="00787B7D">
          <w:rPr>
            <w:rFonts w:asciiTheme="minorHAnsi" w:eastAsiaTheme="minorHAnsi" w:hAnsiTheme="minorHAnsi"/>
            <w:color w:val="000000"/>
          </w:rPr>
          <w:delText> </w:delText>
        </w:r>
      </w:del>
      <w:ins w:id="332" w:author="Autor">
        <w:r w:rsidR="00787B7D">
          <w:rPr>
            <w:rFonts w:asciiTheme="minorHAnsi" w:eastAsiaTheme="minorHAnsi" w:hAnsiTheme="minorHAnsi"/>
            <w:color w:val="000000"/>
          </w:rPr>
          <w:t> </w:t>
        </w:r>
      </w:ins>
      <w:r w:rsidRPr="00BA754D">
        <w:rPr>
          <w:rFonts w:asciiTheme="minorHAnsi" w:eastAsiaTheme="minorHAnsi" w:hAnsiTheme="minorHAnsi"/>
          <w:color w:val="000000"/>
        </w:rPr>
        <w:t>NFP</w:t>
      </w:r>
      <w:ins w:id="333" w:author="Autor">
        <w:r w:rsidR="00787B7D">
          <w:rPr>
            <w:rFonts w:asciiTheme="minorHAnsi" w:eastAsiaTheme="minorHAnsi" w:hAnsiTheme="minorHAnsi"/>
            <w:color w:val="000000"/>
          </w:rPr>
          <w:t xml:space="preserve"> </w:t>
        </w:r>
        <w:r w:rsidR="00787B7D">
          <w:rPr>
            <w:rFonts w:asciiTheme="minorHAnsi" w:hAnsiTheme="minorHAnsi" w:cstheme="minorHAnsi"/>
          </w:rPr>
          <w:t>riadiacemu orgánu OP TP</w:t>
        </w:r>
      </w:ins>
      <w:r w:rsidRPr="00BA754D">
        <w:rPr>
          <w:rFonts w:asciiTheme="minorHAnsi" w:eastAsiaTheme="minorHAnsi" w:hAnsiTheme="minorHAnsi"/>
          <w:color w:val="000000"/>
        </w:rPr>
        <w:t xml:space="preserve">.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del w:id="334" w:author="Autor">
        <w:r w:rsidR="00634554" w:rsidDel="00787B7D">
          <w:rPr>
            <w:rFonts w:asciiTheme="minorHAnsi" w:eastAsiaTheme="minorHAnsi" w:hAnsiTheme="minorHAnsi" w:cstheme="minorHAnsi"/>
          </w:rPr>
          <w:delText>písomnej formy</w:delText>
        </w:r>
      </w:del>
      <w:ins w:id="335" w:author="Autor">
        <w:r w:rsidR="00787B7D">
          <w:rPr>
            <w:rFonts w:asciiTheme="minorHAnsi" w:eastAsiaTheme="minorHAnsi" w:hAnsiTheme="minorHAnsi" w:cstheme="minorHAnsi"/>
          </w:rPr>
          <w:t>listinnej podoby</w:t>
        </w:r>
      </w:ins>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2"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C22479" w:rsidP="00864BBD">
      <w:pPr>
        <w:spacing w:before="120" w:after="120" w:line="240" w:lineRule="auto"/>
        <w:jc w:val="both"/>
        <w:rPr>
          <w:rFonts w:asciiTheme="minorHAnsi" w:hAnsiTheme="minorHAnsi"/>
        </w:rPr>
      </w:pPr>
      <w:ins w:id="336" w:author="Autor">
        <w:r>
          <w:rPr>
            <w:rFonts w:asciiTheme="minorHAnsi" w:hAnsiTheme="minorHAnsi" w:cstheme="minorHAnsi"/>
          </w:rPr>
          <w:t>Zmluva o NFP nadobúda platnosť dňom jej podpisu obidvoma zmluvnými stranami.</w:t>
        </w:r>
      </w:ins>
      <w:del w:id="337" w:author="Autor">
        <w:r w:rsidR="00E66306" w:rsidRPr="002F34C6" w:rsidDel="00C22479">
          <w:rPr>
            <w:rFonts w:asciiTheme="minorHAnsi" w:hAnsiTheme="minorHAnsi"/>
          </w:rPr>
          <w:delText>Deň doručenia prijatého návrhu na uzavretie zmluvy o NFP je dňom nadobudnutia platnosti a</w:delText>
        </w:r>
        <w:r w:rsidR="0033151E" w:rsidDel="00C22479">
          <w:rPr>
            <w:rFonts w:asciiTheme="minorHAnsi" w:hAnsiTheme="minorHAnsi"/>
          </w:rPr>
          <w:delText> </w:delText>
        </w:r>
        <w:r w:rsidR="00E66306" w:rsidRPr="002F34C6" w:rsidDel="00C22479">
          <w:rPr>
            <w:rFonts w:asciiTheme="minorHAnsi" w:hAnsiTheme="minorHAnsi"/>
          </w:rPr>
          <w:delText>zároveň momentom uzavretia zmluvy</w:delText>
        </w:r>
        <w:r w:rsidR="00A12178" w:rsidDel="00C22479">
          <w:rPr>
            <w:rFonts w:asciiTheme="minorHAnsi" w:hAnsiTheme="minorHAnsi"/>
          </w:rPr>
          <w:delText xml:space="preserve"> o NFP</w:delText>
        </w:r>
        <w:r w:rsidR="00E66306" w:rsidRPr="002F34C6" w:rsidDel="00C22479">
          <w:rPr>
            <w:rFonts w:asciiTheme="minorHAnsi" w:hAnsiTheme="minorHAnsi"/>
          </w:rPr>
          <w:delText>.</w:delText>
        </w:r>
      </w:del>
      <w:r w:rsidR="00E66306"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w:t>
      </w:r>
      <w:ins w:id="338" w:author="Autor">
        <w:r w:rsidR="00C22479">
          <w:t>č. 211/2000 Z. z. o slobodnom prístupe k informáciám a o zmene a doplnení niektorých zákonov (zákon o slobode informácií) v znení neskorších predpisov</w:t>
        </w:r>
        <w:r w:rsidR="00C22479" w:rsidRPr="002F34C6" w:rsidDel="00C22479">
          <w:rPr>
            <w:rFonts w:asciiTheme="minorHAnsi" w:hAnsiTheme="minorHAnsi"/>
          </w:rPr>
          <w:t xml:space="preserve"> </w:t>
        </w:r>
      </w:ins>
      <w:del w:id="339" w:author="Autor">
        <w:r w:rsidRPr="002F34C6" w:rsidDel="00C22479">
          <w:rPr>
            <w:rFonts w:asciiTheme="minorHAnsi" w:hAnsiTheme="minorHAnsi"/>
          </w:rPr>
          <w:delText xml:space="preserve">o slobode informácií </w:delText>
        </w:r>
      </w:del>
      <w:r w:rsidRPr="002F34C6">
        <w:rPr>
          <w:rFonts w:asciiTheme="minorHAnsi" w:hAnsiTheme="minorHAnsi"/>
        </w:rPr>
        <w:t xml:space="preserve">zverejnenie zmluvy o NFP v Centrálnom registri zmlúv. Deň nasledujúci po dni jej </w:t>
      </w:r>
      <w:ins w:id="340" w:author="Autor">
        <w:r w:rsidR="00C22479">
          <w:rPr>
            <w:rFonts w:asciiTheme="minorHAnsi" w:hAnsiTheme="minorHAnsi"/>
          </w:rPr>
          <w:t xml:space="preserve">prvého </w:t>
        </w:r>
      </w:ins>
      <w:r w:rsidRPr="002F34C6">
        <w:rPr>
          <w:rFonts w:asciiTheme="minorHAnsi" w:hAnsiTheme="minorHAnsi"/>
        </w:rPr>
        <w:t>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w:t>
      </w:r>
      <w:ins w:id="341" w:author="Autor">
        <w:r w:rsidR="00C22479">
          <w:rPr>
            <w:rFonts w:asciiTheme="minorHAnsi" w:hAnsiTheme="minorHAnsi"/>
          </w:rPr>
          <w:t>,</w:t>
        </w:r>
      </w:ins>
      <w:r w:rsidRPr="002F34C6">
        <w:rPr>
          <w:rFonts w:asciiTheme="minorHAnsi" w:hAnsiTheme="minorHAnsi"/>
        </w:rPr>
        <w:t xml:space="preserve"> ako aj podmienky a spôsob ukončovania zmluvného vzťahu</w:t>
      </w:r>
      <w:ins w:id="342" w:author="Autor">
        <w:r w:rsidR="00C22479">
          <w:rPr>
            <w:rFonts w:asciiTheme="minorHAnsi" w:hAnsiTheme="minorHAnsi"/>
          </w:rPr>
          <w:t>,</w:t>
        </w:r>
      </w:ins>
      <w:r w:rsidRPr="002F34C6">
        <w:rPr>
          <w:rFonts w:asciiTheme="minorHAnsi" w:hAnsiTheme="minorHAnsi"/>
        </w:rPr>
        <w:t xml:space="preserve">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ins w:id="343" w:author="Autor">
        <w:r w:rsidR="00C22479">
          <w:rPr>
            <w:rFonts w:asciiTheme="minorHAnsi" w:hAnsiTheme="minorHAnsi"/>
            <w:sz w:val="22"/>
            <w:szCs w:val="22"/>
          </w:rPr>
          <w:t xml:space="preserve"> a</w:t>
        </w:r>
      </w:ins>
      <w:del w:id="344" w:author="Autor">
        <w:r w:rsidRPr="002F34C6" w:rsidDel="00C22479">
          <w:rPr>
            <w:rFonts w:asciiTheme="minorHAnsi" w:hAnsiTheme="minorHAnsi"/>
            <w:sz w:val="22"/>
            <w:szCs w:val="22"/>
          </w:rPr>
          <w:delText>,</w:delText>
        </w:r>
      </w:del>
      <w:r w:rsidRPr="002F34C6">
        <w:rPr>
          <w:rFonts w:asciiTheme="minorHAnsi" w:hAnsiTheme="minorHAnsi"/>
          <w:sz w:val="22"/>
          <w:szCs w:val="22"/>
        </w:rPr>
        <w:t xml:space="preserve">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lastRenderedPageBreak/>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ins w:id="345" w:author="Autor">
        <w:r w:rsidR="00C22479">
          <w:rPr>
            <w:rFonts w:asciiTheme="minorHAnsi" w:hAnsiTheme="minorHAnsi"/>
            <w:sz w:val="22"/>
            <w:szCs w:val="22"/>
          </w:rPr>
          <w:t xml:space="preserve"> a</w:t>
        </w:r>
      </w:ins>
      <w:del w:id="346" w:author="Autor">
        <w:r w:rsidRPr="002F34C6" w:rsidDel="00C22479">
          <w:rPr>
            <w:rFonts w:asciiTheme="minorHAnsi" w:hAnsiTheme="minorHAnsi"/>
            <w:sz w:val="22"/>
            <w:szCs w:val="22"/>
          </w:rPr>
          <w:delText>,</w:delText>
        </w:r>
      </w:del>
      <w:r w:rsidRPr="002F34C6">
        <w:rPr>
          <w:rFonts w:asciiTheme="minorHAnsi" w:hAnsiTheme="minorHAnsi"/>
          <w:sz w:val="22"/>
          <w:szCs w:val="22"/>
        </w:rPr>
        <w:t xml:space="preserve">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CKO na základe údajov získaných z ITMS 2014+ alebo v nevyhnutných prípadoch na základe žiadosti CKO poskytnutých od RO zverejňuje na svojom webovom sídle </w:t>
      </w:r>
      <w:ins w:id="347" w:author="Autor">
        <w:r w:rsidR="00C22479">
          <w:fldChar w:fldCharType="begin"/>
        </w:r>
        <w:r w:rsidR="00C22479">
          <w:instrText xml:space="preserve"> HYPERLINK "http://www.partnerskadohoda.gov.sk" </w:instrText>
        </w:r>
        <w:r w:rsidR="00C22479">
          <w:fldChar w:fldCharType="separate"/>
        </w:r>
        <w:r w:rsidR="00C22479" w:rsidRPr="00766DB4">
          <w:rPr>
            <w:rStyle w:val="Hypertextovprepojenie"/>
          </w:rPr>
          <w:t>www.partnerskadohoda.gov</w:t>
        </w:r>
        <w:r w:rsidR="00C22479" w:rsidRPr="00F90694">
          <w:rPr>
            <w:rStyle w:val="Hypertextovprepojenie"/>
          </w:rPr>
          <w:t>.sk</w:t>
        </w:r>
        <w:r w:rsidR="00C22479">
          <w:rPr>
            <w:rStyle w:val="Hypertextovprepojenie"/>
          </w:rPr>
          <w:fldChar w:fldCharType="end"/>
        </w:r>
        <w:r w:rsidR="00C22479">
          <w:rPr>
            <w:rStyle w:val="Hypertextovprepojenie"/>
          </w:rPr>
          <w:t xml:space="preserve"> </w:t>
        </w:r>
      </w:ins>
      <w:r w:rsidRPr="002F34C6">
        <w:rPr>
          <w:rFonts w:asciiTheme="minorHAnsi" w:hAnsiTheme="minorHAnsi"/>
        </w:rPr>
        <w:t>údaje o</w:t>
      </w:r>
      <w:del w:id="348" w:author="Autor">
        <w:r w:rsidRPr="002F34C6" w:rsidDel="00C22479">
          <w:rPr>
            <w:rFonts w:asciiTheme="minorHAnsi" w:hAnsiTheme="minorHAnsi"/>
          </w:rPr>
          <w:delText> </w:delText>
        </w:r>
      </w:del>
      <w:ins w:id="349" w:author="Autor">
        <w:r w:rsidR="00C22479">
          <w:rPr>
            <w:rFonts w:asciiTheme="minorHAnsi" w:hAnsiTheme="minorHAnsi"/>
          </w:rPr>
          <w:t> </w:t>
        </w:r>
      </w:ins>
      <w:r w:rsidRPr="002F34C6">
        <w:rPr>
          <w:rFonts w:asciiTheme="minorHAnsi" w:hAnsiTheme="minorHAnsi"/>
        </w:rPr>
        <w:t>zmluvách</w:t>
      </w:r>
      <w:ins w:id="350" w:author="Autor">
        <w:r w:rsidR="00C22479">
          <w:rPr>
            <w:rFonts w:asciiTheme="minorHAnsi" w:hAnsiTheme="minorHAnsi"/>
          </w:rPr>
          <w:t xml:space="preserve"> o NFP</w:t>
        </w:r>
      </w:ins>
      <w:r w:rsidRPr="002F34C6">
        <w:rPr>
          <w:rFonts w:asciiTheme="minorHAnsi" w:hAnsiTheme="minorHAnsi"/>
        </w:rPr>
        <w:t xml:space="preserve">, ktoré nadobudli účinnosť a o právoplatných rozhodnutiach o schválení </w:t>
      </w:r>
      <w:ins w:id="351" w:author="Autor">
        <w:r w:rsidR="006D67C7">
          <w:rPr>
            <w:rFonts w:asciiTheme="minorHAnsi" w:hAnsiTheme="minorHAnsi"/>
          </w:rPr>
          <w:t xml:space="preserve">ŽoNFP </w:t>
        </w:r>
      </w:ins>
      <w:r w:rsidRPr="002F34C6">
        <w:rPr>
          <w:rFonts w:asciiTheme="minorHAnsi" w:hAnsiTheme="minorHAnsi"/>
        </w:rPr>
        <w:t>vydaných v prípadoch totožnosti RO a</w:t>
      </w:r>
      <w:del w:id="352" w:author="Autor">
        <w:r w:rsidRPr="002F34C6" w:rsidDel="006D67C7">
          <w:rPr>
            <w:rFonts w:asciiTheme="minorHAnsi" w:hAnsiTheme="minorHAnsi"/>
          </w:rPr>
          <w:delText> </w:delText>
        </w:r>
      </w:del>
      <w:ins w:id="353" w:author="Autor">
        <w:r w:rsidR="006D67C7">
          <w:rPr>
            <w:rFonts w:asciiTheme="minorHAnsi" w:hAnsiTheme="minorHAnsi"/>
          </w:rPr>
          <w:t> </w:t>
        </w:r>
      </w:ins>
      <w:r w:rsidRPr="002F34C6">
        <w:rPr>
          <w:rFonts w:asciiTheme="minorHAnsi" w:hAnsiTheme="minorHAnsi"/>
        </w:rPr>
        <w:t>prijímateľa</w:t>
      </w:r>
      <w:ins w:id="354" w:author="Autor">
        <w:r w:rsidR="006D67C7">
          <w:rPr>
            <w:rFonts w:asciiTheme="minorHAnsi" w:hAnsiTheme="minorHAnsi"/>
          </w:rPr>
          <w:t>,</w:t>
        </w:r>
      </w:ins>
      <w:r w:rsidRPr="002F34C6">
        <w:rPr>
          <w:rFonts w:asciiTheme="minorHAnsi" w:hAnsiTheme="minorHAnsi"/>
        </w:rPr>
        <w:t xml:space="preserve">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3"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ins w:id="355" w:author="Autor">
        <w:r w:rsidR="00AC77DB">
          <w:fldChar w:fldCharType="begin"/>
        </w:r>
        <w:r w:rsidR="00AC77DB">
          <w:instrText xml:space="preserve"> HYPERLINK "http://www.partnerskadohoda.gov.sk/273-sk/koordinacia-synergii-a-komplementarit-medzi-esif-a-ostatnymi-nastrojmi-podpory-eu-a-sr/" </w:instrText>
        </w:r>
        <w:r w:rsidR="00AC77DB">
          <w:fldChar w:fldCharType="separate"/>
        </w:r>
        <w:r w:rsidR="00AC77DB" w:rsidRPr="00230311">
          <w:rPr>
            <w:rStyle w:val="Hypertextovprepojenie"/>
            <w:rFonts w:asciiTheme="minorHAnsi" w:eastAsia="Times New Roman" w:hAnsiTheme="minorHAnsi" w:cstheme="minorHAnsi"/>
          </w:rPr>
          <w:t>http://www.partnerskadohoda.gov.sk/273-sk/koordinacia-synergii-a-komplementarit-medzi-esif-a-ostatnymi-nastrojmi-podpory-eu-a-sr/</w:t>
        </w:r>
        <w:r w:rsidR="00AC77DB">
          <w:rPr>
            <w:rStyle w:val="Hypertextovprepojenie"/>
            <w:rFonts w:asciiTheme="minorHAnsi" w:eastAsia="Times New Roman" w:hAnsiTheme="minorHAnsi" w:cstheme="minorHAnsi"/>
          </w:rPr>
          <w:fldChar w:fldCharType="end"/>
        </w:r>
      </w:ins>
      <w:del w:id="356" w:author="Autor">
        <w:r w:rsidR="003A34EC" w:rsidDel="00AC77DB">
          <w:fldChar w:fldCharType="begin"/>
        </w:r>
        <w:r w:rsidR="003A34EC" w:rsidDel="00AC77DB">
          <w:delInstrText xml:space="preserve"> HYPERLINK "http://www.partnerskadohoda.gov.sk" </w:delInstrText>
        </w:r>
        <w:r w:rsidR="003A34EC" w:rsidDel="00AC77DB">
          <w:fldChar w:fldCharType="separate"/>
        </w:r>
        <w:r w:rsidRPr="002F34C6" w:rsidDel="00AC77DB">
          <w:rPr>
            <w:rStyle w:val="Hypertextovprepojenie"/>
            <w:rFonts w:asciiTheme="minorHAnsi" w:hAnsiTheme="minorHAnsi"/>
          </w:rPr>
          <w:delText>www.partnerskadohoda.gov.sk</w:delText>
        </w:r>
        <w:r w:rsidR="003A34EC" w:rsidDel="00AC77DB">
          <w:rPr>
            <w:rStyle w:val="Hypertextovprepojenie"/>
            <w:rFonts w:asciiTheme="minorHAnsi" w:hAnsiTheme="minorHAnsi"/>
          </w:rPr>
          <w:fldChar w:fldCharType="end"/>
        </w:r>
      </w:del>
      <w:r w:rsidRPr="002F34C6">
        <w:rPr>
          <w:rFonts w:asciiTheme="minorHAnsi" w:hAnsiTheme="minorHAnsi"/>
        </w:rPr>
        <w:t xml:space="preserve"> a v rámci jednotného</w:t>
      </w:r>
      <w:ins w:id="357" w:author="Autor">
        <w:r w:rsidR="00AC77DB">
          <w:rPr>
            <w:rFonts w:asciiTheme="minorHAnsi" w:hAnsiTheme="minorHAnsi"/>
          </w:rPr>
          <w:t xml:space="preserve"> </w:t>
        </w:r>
      </w:ins>
      <w:del w:id="358" w:author="Autor">
        <w:r w:rsidRPr="002F34C6" w:rsidDel="00AC77DB">
          <w:rPr>
            <w:rFonts w:asciiTheme="minorHAnsi" w:hAnsiTheme="minorHAnsi"/>
          </w:rPr>
          <w:delText xml:space="preserve"> </w:delText>
        </w:r>
      </w:del>
      <w:r w:rsidRPr="002F34C6">
        <w:rPr>
          <w:rFonts w:asciiTheme="minorHAnsi" w:hAnsiTheme="minorHAnsi"/>
        </w:rPr>
        <w:t xml:space="preserve">informačného systému Európskej komisie, ktorý je dostupný na webovom sídle </w:t>
      </w:r>
      <w:hyperlink r:id="rId34"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3A34EC" w:rsidP="00864BBD">
      <w:pPr>
        <w:spacing w:before="120" w:after="120" w:line="240" w:lineRule="auto"/>
        <w:contextualSpacing/>
        <w:jc w:val="both"/>
        <w:rPr>
          <w:rFonts w:asciiTheme="minorHAnsi" w:hAnsiTheme="minorHAnsi"/>
        </w:rPr>
      </w:pPr>
      <w:ins w:id="359" w:author="Autor">
        <w:r>
          <w:rPr>
            <w:rFonts w:asciiTheme="minorHAnsi" w:hAnsiTheme="minorHAnsi" w:cstheme="minorHAnsi"/>
          </w:rPr>
          <w:t xml:space="preserve">RO OP TP je oprávnený vyzvanie zmeniť alebo zrušiť. </w:t>
        </w:r>
      </w:ins>
      <w:r w:rsidR="0064229B" w:rsidRPr="002F34C6">
        <w:rPr>
          <w:rFonts w:asciiTheme="minorHAnsi" w:hAnsiTheme="minorHAnsi"/>
        </w:rPr>
        <w:t xml:space="preserve">Zmena </w:t>
      </w:r>
      <w:del w:id="360" w:author="Autor">
        <w:r w:rsidR="0064229B" w:rsidRPr="002F34C6" w:rsidDel="003A34EC">
          <w:rPr>
            <w:rFonts w:asciiTheme="minorHAnsi" w:hAnsiTheme="minorHAnsi"/>
          </w:rPr>
          <w:delText>a </w:delText>
        </w:r>
      </w:del>
      <w:ins w:id="361" w:author="Autor">
        <w:r>
          <w:rPr>
            <w:rFonts w:asciiTheme="minorHAnsi" w:hAnsiTheme="minorHAnsi"/>
          </w:rPr>
          <w:t>alebo</w:t>
        </w:r>
        <w:r w:rsidRPr="002F34C6">
          <w:rPr>
            <w:rFonts w:asciiTheme="minorHAnsi" w:hAnsiTheme="minorHAnsi"/>
          </w:rPr>
          <w:t> </w:t>
        </w:r>
      </w:ins>
      <w:r w:rsidR="0064229B" w:rsidRPr="002F34C6">
        <w:rPr>
          <w:rFonts w:asciiTheme="minorHAnsi" w:hAnsiTheme="minorHAnsi"/>
        </w:rPr>
        <w:t xml:space="preserve">zrušenie vyzvania </w:t>
      </w:r>
      <w:del w:id="362" w:author="Autor">
        <w:r w:rsidR="0064229B" w:rsidRPr="002F34C6" w:rsidDel="003A34EC">
          <w:rPr>
            <w:rFonts w:asciiTheme="minorHAnsi" w:hAnsiTheme="minorHAnsi"/>
          </w:rPr>
          <w:delText xml:space="preserve">môžu </w:delText>
        </w:r>
      </w:del>
      <w:ins w:id="363" w:author="Autor">
        <w:r>
          <w:rPr>
            <w:rFonts w:asciiTheme="minorHAnsi" w:hAnsiTheme="minorHAnsi"/>
          </w:rPr>
          <w:t>musia</w:t>
        </w:r>
        <w:r w:rsidRPr="002F34C6">
          <w:rPr>
            <w:rFonts w:asciiTheme="minorHAnsi" w:hAnsiTheme="minorHAnsi"/>
          </w:rPr>
          <w:t xml:space="preserve"> </w:t>
        </w:r>
      </w:ins>
      <w:r w:rsidR="0064229B" w:rsidRPr="002F34C6">
        <w:rPr>
          <w:rFonts w:asciiTheme="minorHAnsi" w:hAnsiTheme="minorHAnsi"/>
        </w:rPr>
        <w:t>byť vykonané v súlade s </w:t>
      </w:r>
      <w:del w:id="364" w:author="Autor">
        <w:r w:rsidR="0064229B" w:rsidRPr="002F34C6" w:rsidDel="003A34EC">
          <w:rPr>
            <w:rFonts w:asciiTheme="minorHAnsi" w:hAnsiTheme="minorHAnsi"/>
          </w:rPr>
          <w:delText>postupom uvedeným v</w:delText>
        </w:r>
      </w:del>
      <w:ins w:id="365" w:author="Autor">
        <w:r>
          <w:rPr>
            <w:rFonts w:asciiTheme="minorHAnsi" w:hAnsiTheme="minorHAnsi"/>
          </w:rPr>
          <w:t>ustanoveniami</w:t>
        </w:r>
      </w:ins>
      <w:r w:rsidR="0064229B" w:rsidRPr="002F34C6">
        <w:rPr>
          <w:rFonts w:asciiTheme="minorHAnsi" w:hAnsiTheme="minorHAnsi"/>
        </w:rPr>
        <w:t xml:space="preserve"> § 17 ods. 6 až 8 zákona </w:t>
      </w:r>
      <w:ins w:id="366" w:author="Autor">
        <w:r>
          <w:rPr>
            <w:rFonts w:asciiTheme="minorHAnsi" w:hAnsiTheme="minorHAnsi" w:cstheme="minorHAnsi"/>
          </w:rPr>
          <w:t xml:space="preserve">č. 292/2014 Z.z. </w:t>
        </w:r>
      </w:ins>
      <w:r w:rsidR="0064229B" w:rsidRPr="002F34C6">
        <w:rPr>
          <w:rFonts w:asciiTheme="minorHAnsi" w:hAnsiTheme="minorHAnsi"/>
        </w:rPr>
        <w:t xml:space="preserve">o príspevku </w:t>
      </w:r>
      <w:ins w:id="367" w:author="Autor">
        <w:r>
          <w:rPr>
            <w:rFonts w:asciiTheme="minorHAnsi" w:hAnsiTheme="minorHAnsi" w:cstheme="minorHAnsi"/>
          </w:rPr>
          <w:t xml:space="preserve">poskytovanom </w:t>
        </w:r>
      </w:ins>
      <w:r w:rsidR="0064229B" w:rsidRPr="002F34C6">
        <w:rPr>
          <w:rFonts w:asciiTheme="minorHAnsi" w:hAnsi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0064229B" w:rsidRPr="002F34C6">
        <w:rPr>
          <w:rFonts w:asciiTheme="minorHAnsi" w:hAnsiTheme="minorHAnsi"/>
        </w:rPr>
        <w:t xml:space="preserve"> s ohľadom na dopad navrhovanej zmeny na žiadateľa.</w:t>
      </w:r>
      <w:ins w:id="368" w:author="Autor">
        <w:r>
          <w:rPr>
            <w:rFonts w:asciiTheme="minorHAnsi" w:hAnsiTheme="minorHAnsi"/>
          </w:rPr>
          <w:t xml:space="preserve"> </w:t>
        </w:r>
        <w:r>
          <w:t>RO OP TP zverejňuje informácie o zmene alebo zrušení vyzvania na svojom webovom sídle.</w:t>
        </w:r>
      </w:ins>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ins w:id="369" w:author="Autor">
        <w:r w:rsidR="003A34EC">
          <w:rPr>
            <w:rFonts w:asciiTheme="minorHAnsi" w:hAnsiTheme="minorHAnsi"/>
            <w:bCs/>
            <w:iCs/>
            <w:sz w:val="22"/>
            <w:szCs w:val="22"/>
          </w:rPr>
          <w:t xml:space="preserve"> </w:t>
        </w:r>
        <w:r w:rsidR="003A34EC" w:rsidRPr="0017751C">
          <w:rPr>
            <w:rFonts w:asciiTheme="minorHAnsi" w:hAnsiTheme="minorHAnsi" w:cstheme="minorHAnsi"/>
            <w:bCs/>
            <w:iCs/>
            <w:sz w:val="22"/>
            <w:szCs w:val="22"/>
          </w:rPr>
          <w:t>(vrátane iných údajov relevantných k HP)</w:t>
        </w:r>
      </w:ins>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35"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ins w:id="370" w:author="Autor">
        <w:r w:rsidR="003A34EC">
          <w:rPr>
            <w:rFonts w:asciiTheme="minorHAnsi" w:hAnsiTheme="minorHAnsi"/>
            <w:bCs/>
            <w:iCs/>
            <w:sz w:val="22"/>
            <w:szCs w:val="22"/>
          </w:rPr>
          <w:t xml:space="preserve"> - </w:t>
        </w:r>
        <w:r w:rsidR="003A34EC">
          <w:rPr>
            <w:rFonts w:asciiTheme="minorHAnsi" w:hAnsiTheme="minorHAnsi"/>
            <w:b/>
            <w:bCs/>
            <w:iCs/>
            <w:sz w:val="22"/>
            <w:szCs w:val="22"/>
          </w:rPr>
          <w:t>aktualizovaný</w:t>
        </w:r>
      </w:ins>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even" r:id="rId36"/>
      <w:headerReference w:type="default" r:id="rId37"/>
      <w:footerReference w:type="even" r:id="rId38"/>
      <w:footerReference w:type="default" r:id="rId39"/>
      <w:headerReference w:type="firs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724" w:rsidRDefault="006C4724" w:rsidP="00784ECE">
      <w:pPr>
        <w:spacing w:after="0" w:line="240" w:lineRule="auto"/>
      </w:pPr>
      <w:r>
        <w:separator/>
      </w:r>
    </w:p>
  </w:endnote>
  <w:endnote w:type="continuationSeparator" w:id="0">
    <w:p w:rsidR="006C4724" w:rsidRDefault="006C472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35" w:rsidRDefault="002A1A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6C4724" w:rsidRDefault="006C4724">
        <w:pPr>
          <w:pStyle w:val="Pta"/>
          <w:jc w:val="center"/>
        </w:pPr>
        <w:r>
          <w:fldChar w:fldCharType="begin"/>
        </w:r>
        <w:r>
          <w:instrText>PAGE   \* MERGEFORMAT</w:instrText>
        </w:r>
        <w:r>
          <w:fldChar w:fldCharType="separate"/>
        </w:r>
        <w:r w:rsidR="002A1A35">
          <w:rPr>
            <w:noProof/>
          </w:rPr>
          <w:t>1</w:t>
        </w:r>
        <w:r>
          <w:fldChar w:fldCharType="end"/>
        </w:r>
      </w:p>
    </w:sdtContent>
  </w:sdt>
  <w:p w:rsidR="006C4724" w:rsidRDefault="006C472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24" w:rsidRDefault="006C4724"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BBCC3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6C4724" w:rsidRDefault="006C4724"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6C4724" w:rsidRDefault="006C4724" w:rsidP="00F4420F">
    <w:pPr>
      <w:pStyle w:val="Pta"/>
    </w:pPr>
  </w:p>
  <w:p w:rsidR="006C4724" w:rsidRDefault="006C472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724" w:rsidRDefault="006C4724" w:rsidP="00784ECE">
      <w:pPr>
        <w:spacing w:after="0" w:line="240" w:lineRule="auto"/>
      </w:pPr>
      <w:r>
        <w:separator/>
      </w:r>
    </w:p>
  </w:footnote>
  <w:footnote w:type="continuationSeparator" w:id="0">
    <w:p w:rsidR="006C4724" w:rsidRDefault="006C4724" w:rsidP="00784ECE">
      <w:pPr>
        <w:spacing w:after="0" w:line="240" w:lineRule="auto"/>
      </w:pPr>
      <w:r>
        <w:continuationSeparator/>
      </w:r>
    </w:p>
  </w:footnote>
  <w:footnote w:id="1">
    <w:p w:rsidR="006C4724" w:rsidRDefault="006C4724"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6C4724" w:rsidRDefault="006C4724"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35" w:rsidRDefault="002A1A3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24" w:rsidRDefault="006C472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6C4724" w:rsidRDefault="006C4724">
    <w:pPr>
      <w:pStyle w:val="Hlavika"/>
      <w:rPr>
        <w:rFonts w:asciiTheme="minorHAnsi" w:hAnsiTheme="minorHAnsi"/>
        <w:sz w:val="22"/>
        <w:szCs w:val="22"/>
      </w:rPr>
    </w:pPr>
  </w:p>
  <w:p w:rsidR="006C4724" w:rsidRPr="00005728" w:rsidRDefault="006C4724">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371" w:author="Autor">
      <w:r w:rsidDel="007401DE">
        <w:rPr>
          <w:rFonts w:asciiTheme="minorHAnsi" w:hAnsiTheme="minorHAnsi"/>
        </w:rPr>
        <w:delText xml:space="preserve">8 </w:delText>
      </w:r>
    </w:del>
    <w:ins w:id="372" w:author="Autor">
      <w:r>
        <w:rPr>
          <w:rFonts w:asciiTheme="minorHAnsi" w:hAnsiTheme="minorHAnsi"/>
        </w:rPr>
        <w:t xml:space="preserve">9 </w:t>
      </w:r>
    </w:ins>
    <w:r>
      <w:rPr>
        <w:rFonts w:asciiTheme="minorHAnsi" w:hAnsiTheme="minorHAnsi"/>
      </w:rPr>
      <w:t>z 1</w:t>
    </w:r>
    <w:del w:id="373" w:author="Autor">
      <w:r w:rsidDel="002A1A35">
        <w:rPr>
          <w:rFonts w:asciiTheme="minorHAnsi" w:hAnsiTheme="minorHAnsi"/>
        </w:rPr>
        <w:delText>2</w:delText>
      </w:r>
    </w:del>
    <w:ins w:id="374" w:author="Autor">
      <w:r w:rsidR="002A1A35">
        <w:rPr>
          <w:rFonts w:asciiTheme="minorHAnsi" w:hAnsiTheme="minorHAnsi"/>
        </w:rPr>
        <w:t>8</w:t>
      </w:r>
    </w:ins>
    <w:r>
      <w:rPr>
        <w:rFonts w:asciiTheme="minorHAnsi" w:hAnsiTheme="minorHAnsi"/>
      </w:rPr>
      <w:t xml:space="preserve">. </w:t>
    </w:r>
    <w:del w:id="375" w:author="Autor">
      <w:r w:rsidDel="002A1A35">
        <w:rPr>
          <w:rFonts w:asciiTheme="minorHAnsi" w:hAnsiTheme="minorHAnsi"/>
        </w:rPr>
        <w:delText>04</w:delText>
      </w:r>
    </w:del>
    <w:ins w:id="376" w:author="Autor">
      <w:r w:rsidR="002A1A35">
        <w:rPr>
          <w:rFonts w:asciiTheme="minorHAnsi" w:hAnsiTheme="minorHAnsi"/>
        </w:rPr>
        <w:t>10</w:t>
      </w:r>
    </w:ins>
    <w:bookmarkStart w:id="377" w:name="_GoBack"/>
    <w:bookmarkEnd w:id="377"/>
    <w:r>
      <w:rPr>
        <w:rFonts w:asciiTheme="minorHAnsi" w:hAnsiTheme="minorHAnsi"/>
      </w:rPr>
      <w:t>. 2021</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24" w:rsidRDefault="006C472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2"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2"/>
  </w:num>
  <w:num w:numId="7">
    <w:abstractNumId w:val="27"/>
  </w:num>
  <w:num w:numId="8">
    <w:abstractNumId w:val="40"/>
  </w:num>
  <w:num w:numId="9">
    <w:abstractNumId w:val="29"/>
  </w:num>
  <w:num w:numId="10">
    <w:abstractNumId w:val="26"/>
  </w:num>
  <w:num w:numId="11">
    <w:abstractNumId w:val="25"/>
  </w:num>
  <w:num w:numId="12">
    <w:abstractNumId w:val="0"/>
  </w:num>
  <w:num w:numId="13">
    <w:abstractNumId w:val="6"/>
  </w:num>
  <w:num w:numId="14">
    <w:abstractNumId w:val="3"/>
  </w:num>
  <w:num w:numId="15">
    <w:abstractNumId w:val="5"/>
  </w:num>
  <w:num w:numId="16">
    <w:abstractNumId w:val="23"/>
  </w:num>
  <w:num w:numId="17">
    <w:abstractNumId w:val="31"/>
  </w:num>
  <w:num w:numId="18">
    <w:abstractNumId w:val="38"/>
  </w:num>
  <w:num w:numId="19">
    <w:abstractNumId w:val="10"/>
  </w:num>
  <w:num w:numId="20">
    <w:abstractNumId w:val="33"/>
  </w:num>
  <w:num w:numId="21">
    <w:abstractNumId w:val="11"/>
  </w:num>
  <w:num w:numId="22">
    <w:abstractNumId w:val="22"/>
  </w:num>
  <w:num w:numId="23">
    <w:abstractNumId w:val="28"/>
  </w:num>
  <w:num w:numId="24">
    <w:abstractNumId w:val="9"/>
  </w:num>
  <w:num w:numId="25">
    <w:abstractNumId w:val="21"/>
  </w:num>
  <w:num w:numId="26">
    <w:abstractNumId w:val="2"/>
  </w:num>
  <w:num w:numId="27">
    <w:abstractNumId w:val="39"/>
  </w:num>
  <w:num w:numId="28">
    <w:abstractNumId w:val="1"/>
  </w:num>
  <w:num w:numId="29">
    <w:abstractNumId w:val="24"/>
  </w:num>
  <w:num w:numId="30">
    <w:abstractNumId w:val="42"/>
  </w:num>
  <w:num w:numId="31">
    <w:abstractNumId w:val="8"/>
  </w:num>
  <w:num w:numId="32">
    <w:abstractNumId w:val="36"/>
  </w:num>
  <w:num w:numId="33">
    <w:abstractNumId w:val="35"/>
  </w:num>
  <w:num w:numId="34">
    <w:abstractNumId w:val="17"/>
  </w:num>
  <w:num w:numId="35">
    <w:abstractNumId w:val="13"/>
  </w:num>
  <w:num w:numId="36">
    <w:abstractNumId w:val="15"/>
  </w:num>
  <w:num w:numId="37">
    <w:abstractNumId w:val="18"/>
  </w:num>
  <w:num w:numId="38">
    <w:abstractNumId w:val="20"/>
  </w:num>
  <w:num w:numId="39">
    <w:abstractNumId w:val="34"/>
  </w:num>
  <w:num w:numId="40">
    <w:abstractNumId w:val="32"/>
  </w:num>
  <w:num w:numId="41">
    <w:abstractNumId w:val="14"/>
  </w:num>
  <w:num w:numId="42">
    <w:abstractNumId w:val="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1690"/>
    <w:rsid w:val="00054C55"/>
    <w:rsid w:val="000605DD"/>
    <w:rsid w:val="0006409B"/>
    <w:rsid w:val="000759C3"/>
    <w:rsid w:val="00090289"/>
    <w:rsid w:val="00091B75"/>
    <w:rsid w:val="00093B69"/>
    <w:rsid w:val="000A039C"/>
    <w:rsid w:val="000A13C5"/>
    <w:rsid w:val="000A466A"/>
    <w:rsid w:val="000B3821"/>
    <w:rsid w:val="000B6AC0"/>
    <w:rsid w:val="000D0982"/>
    <w:rsid w:val="000D0C57"/>
    <w:rsid w:val="000D302A"/>
    <w:rsid w:val="000E6747"/>
    <w:rsid w:val="000E7DA4"/>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2E00"/>
    <w:rsid w:val="0020469D"/>
    <w:rsid w:val="002058E2"/>
    <w:rsid w:val="002106BF"/>
    <w:rsid w:val="00220D59"/>
    <w:rsid w:val="00222202"/>
    <w:rsid w:val="00223377"/>
    <w:rsid w:val="002317B6"/>
    <w:rsid w:val="00234A46"/>
    <w:rsid w:val="00235BF0"/>
    <w:rsid w:val="002366FB"/>
    <w:rsid w:val="00251CDC"/>
    <w:rsid w:val="002559EC"/>
    <w:rsid w:val="00261CB1"/>
    <w:rsid w:val="00263737"/>
    <w:rsid w:val="00271C05"/>
    <w:rsid w:val="002751F5"/>
    <w:rsid w:val="002777A8"/>
    <w:rsid w:val="002817D8"/>
    <w:rsid w:val="0028677E"/>
    <w:rsid w:val="00286AE6"/>
    <w:rsid w:val="002873FF"/>
    <w:rsid w:val="0029320B"/>
    <w:rsid w:val="002952E1"/>
    <w:rsid w:val="00296481"/>
    <w:rsid w:val="002A1A35"/>
    <w:rsid w:val="002B23C9"/>
    <w:rsid w:val="002B3A70"/>
    <w:rsid w:val="002C0475"/>
    <w:rsid w:val="002C49FF"/>
    <w:rsid w:val="002C5B67"/>
    <w:rsid w:val="002C6DC2"/>
    <w:rsid w:val="002D161D"/>
    <w:rsid w:val="002D400C"/>
    <w:rsid w:val="002E5A79"/>
    <w:rsid w:val="002E5BFD"/>
    <w:rsid w:val="002E7397"/>
    <w:rsid w:val="002F187D"/>
    <w:rsid w:val="002F34C6"/>
    <w:rsid w:val="002F6327"/>
    <w:rsid w:val="002F6E95"/>
    <w:rsid w:val="003011D9"/>
    <w:rsid w:val="00306239"/>
    <w:rsid w:val="003067C4"/>
    <w:rsid w:val="00317420"/>
    <w:rsid w:val="0031762A"/>
    <w:rsid w:val="00317EFA"/>
    <w:rsid w:val="00325A39"/>
    <w:rsid w:val="00325B96"/>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A34EC"/>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6003"/>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9B3"/>
    <w:rsid w:val="005C1D7C"/>
    <w:rsid w:val="005C5663"/>
    <w:rsid w:val="005D4071"/>
    <w:rsid w:val="005D5FC6"/>
    <w:rsid w:val="005D616C"/>
    <w:rsid w:val="005E3DDC"/>
    <w:rsid w:val="005F5C8C"/>
    <w:rsid w:val="006004A7"/>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724"/>
    <w:rsid w:val="006C4A28"/>
    <w:rsid w:val="006D1E8B"/>
    <w:rsid w:val="006D3FE0"/>
    <w:rsid w:val="006D3FF5"/>
    <w:rsid w:val="006D67C7"/>
    <w:rsid w:val="006F0AA9"/>
    <w:rsid w:val="006F64CA"/>
    <w:rsid w:val="006F7851"/>
    <w:rsid w:val="00700301"/>
    <w:rsid w:val="00702071"/>
    <w:rsid w:val="00702BAC"/>
    <w:rsid w:val="00704476"/>
    <w:rsid w:val="007062A2"/>
    <w:rsid w:val="007065EB"/>
    <w:rsid w:val="007076A1"/>
    <w:rsid w:val="00712592"/>
    <w:rsid w:val="0071595A"/>
    <w:rsid w:val="00722CD0"/>
    <w:rsid w:val="0072344A"/>
    <w:rsid w:val="00723D99"/>
    <w:rsid w:val="00723ECD"/>
    <w:rsid w:val="0073464D"/>
    <w:rsid w:val="00737FF7"/>
    <w:rsid w:val="007400B9"/>
    <w:rsid w:val="007401DE"/>
    <w:rsid w:val="00741D42"/>
    <w:rsid w:val="0074256F"/>
    <w:rsid w:val="00751274"/>
    <w:rsid w:val="00752228"/>
    <w:rsid w:val="00767360"/>
    <w:rsid w:val="007675D2"/>
    <w:rsid w:val="00772BED"/>
    <w:rsid w:val="007735D2"/>
    <w:rsid w:val="00773655"/>
    <w:rsid w:val="00776515"/>
    <w:rsid w:val="00780D4B"/>
    <w:rsid w:val="00781DAA"/>
    <w:rsid w:val="007827FD"/>
    <w:rsid w:val="00784ECE"/>
    <w:rsid w:val="00786549"/>
    <w:rsid w:val="00787B7D"/>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85C9D"/>
    <w:rsid w:val="00992988"/>
    <w:rsid w:val="009960D9"/>
    <w:rsid w:val="009A02E9"/>
    <w:rsid w:val="009A15ED"/>
    <w:rsid w:val="009A6896"/>
    <w:rsid w:val="009C2449"/>
    <w:rsid w:val="009D0DD2"/>
    <w:rsid w:val="009D6357"/>
    <w:rsid w:val="009D6F6E"/>
    <w:rsid w:val="009F0023"/>
    <w:rsid w:val="00A12178"/>
    <w:rsid w:val="00A20473"/>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C77DB"/>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0195"/>
    <w:rsid w:val="00B66BB3"/>
    <w:rsid w:val="00B731F7"/>
    <w:rsid w:val="00B744BF"/>
    <w:rsid w:val="00B7688A"/>
    <w:rsid w:val="00B822E1"/>
    <w:rsid w:val="00B908C7"/>
    <w:rsid w:val="00BA06FA"/>
    <w:rsid w:val="00BA2CDD"/>
    <w:rsid w:val="00BA3A7D"/>
    <w:rsid w:val="00BA683A"/>
    <w:rsid w:val="00BA754D"/>
    <w:rsid w:val="00BB7D22"/>
    <w:rsid w:val="00BC090C"/>
    <w:rsid w:val="00BC471D"/>
    <w:rsid w:val="00BC5244"/>
    <w:rsid w:val="00BE3EFE"/>
    <w:rsid w:val="00BE48FD"/>
    <w:rsid w:val="00BE588D"/>
    <w:rsid w:val="00C02E58"/>
    <w:rsid w:val="00C0747D"/>
    <w:rsid w:val="00C20634"/>
    <w:rsid w:val="00C22479"/>
    <w:rsid w:val="00C27CD7"/>
    <w:rsid w:val="00C31A7C"/>
    <w:rsid w:val="00C3240E"/>
    <w:rsid w:val="00C42C93"/>
    <w:rsid w:val="00C44647"/>
    <w:rsid w:val="00C473CB"/>
    <w:rsid w:val="00C51E0C"/>
    <w:rsid w:val="00C563A2"/>
    <w:rsid w:val="00C5648D"/>
    <w:rsid w:val="00C62740"/>
    <w:rsid w:val="00C62961"/>
    <w:rsid w:val="00C83B59"/>
    <w:rsid w:val="00C9226B"/>
    <w:rsid w:val="00C922B5"/>
    <w:rsid w:val="00C94DE4"/>
    <w:rsid w:val="00C95F89"/>
    <w:rsid w:val="00CA28A0"/>
    <w:rsid w:val="00CA7132"/>
    <w:rsid w:val="00CA79B9"/>
    <w:rsid w:val="00CB03D8"/>
    <w:rsid w:val="00CB44F6"/>
    <w:rsid w:val="00CC1398"/>
    <w:rsid w:val="00CC399F"/>
    <w:rsid w:val="00CC755B"/>
    <w:rsid w:val="00CD1A3F"/>
    <w:rsid w:val="00CD6449"/>
    <w:rsid w:val="00CE0EB4"/>
    <w:rsid w:val="00CE129D"/>
    <w:rsid w:val="00CE1DEF"/>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61BD"/>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08809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www.partnerskadohoda.gov.sk/vzory-cko/" TargetMode="External"/><Relationship Id="rId39" Type="http://schemas.openxmlformats.org/officeDocument/2006/relationships/footer" Target="footer2.xml"/><Relationship Id="rId21" Type="http://schemas.openxmlformats.org/officeDocument/2006/relationships/hyperlink" Target="http://www.optp.vlada.gov.sk/ine-dokumenty/" TargetMode="External"/><Relationship Id="rId34" Type="http://schemas.openxmlformats.org/officeDocument/2006/relationships/hyperlink" Target="http://www.ecas.org/"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gender.gov.sk"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s://www.partnerskadohoda.gov.sk/metodicke-pokyny-cko-a-uv-sr/" TargetMode="External"/><Relationship Id="rId28" Type="http://schemas.openxmlformats.org/officeDocument/2006/relationships/hyperlink" Target="http://www.finance.gov.sk/Default.aspx?CatID=9348" TargetMode="External"/><Relationship Id="rId36" Type="http://schemas.openxmlformats.org/officeDocument/2006/relationships/header" Target="header1.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optp.vlada.gov.sk/ine-dokumenty/"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optp.vlada.gov.sk/ine-dokumenty/" TargetMode="External"/><Relationship Id="rId30" Type="http://schemas.openxmlformats.org/officeDocument/2006/relationships/hyperlink" Target="http://www.diskriminacia.gov.sk" TargetMode="External"/><Relationship Id="rId35" Type="http://schemas.openxmlformats.org/officeDocument/2006/relationships/hyperlink" Target="http://www.olaf.vlada.gov.sk/system-vcasneho-odhalovania-rizika-a-vylucenia-edes/" TargetMode="External"/><Relationship Id="rId43"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optp.vlada.gov.sk/ine-dokumenty/" TargetMode="External"/><Relationship Id="rId33" Type="http://schemas.openxmlformats.org/officeDocument/2006/relationships/hyperlink" Target="http://www.itms2014.sk" TargetMode="External"/><Relationship Id="rId38"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B628A-496E-4125-A74C-1FB77369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11456</Words>
  <Characters>65304</Characters>
  <Application>Microsoft Office Word</Application>
  <DocSecurity>0</DocSecurity>
  <Lines>544</Lines>
  <Paragraphs>153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2021-10-14T11:01:00Z</dcterms:modified>
</cp:coreProperties>
</file>