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Default="00562450" w:rsidP="00067A89">
      <w:pPr>
        <w:jc w:val="both"/>
        <w:rPr>
          <w:ins w:id="0" w:author="Šušlíková, Mária" w:date="2021-10-20T10:25:00Z"/>
          <w:rFonts w:asciiTheme="minorHAnsi" w:hAnsiTheme="minorHAnsi"/>
          <w:sz w:val="22"/>
          <w:szCs w:val="22"/>
        </w:rPr>
      </w:pPr>
    </w:p>
    <w:p w:rsidR="003965B4" w:rsidRPr="00067A89" w:rsidRDefault="003965B4" w:rsidP="00067A89">
      <w:pPr>
        <w:jc w:val="both"/>
        <w:rPr>
          <w:rFonts w:asciiTheme="minorHAnsi" w:hAnsiTheme="minorHAnsi"/>
          <w:sz w:val="22"/>
          <w:szCs w:val="22"/>
        </w:rPr>
      </w:pPr>
    </w:p>
    <w:p w:rsidR="00CB3C1C" w:rsidRPr="00067A89" w:rsidDel="003965B4" w:rsidRDefault="00CB3C1C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del w:id="1" w:author="Šušlíková, Mária" w:date="2021-10-20T10:24:00Z"/>
          <w:rFonts w:asciiTheme="minorHAnsi" w:hAnsiTheme="minorHAnsi"/>
          <w:sz w:val="22"/>
          <w:szCs w:val="22"/>
        </w:rPr>
        <w:pPrChange w:id="2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del w:id="3" w:author="Šušlíková, Mária" w:date="2021-10-20T10:24:00Z">
        <w:r w:rsidRPr="00067A89" w:rsidDel="003965B4">
          <w:rPr>
            <w:rFonts w:asciiTheme="minorHAnsi" w:hAnsiTheme="minorHAnsi"/>
            <w:sz w:val="22"/>
            <w:szCs w:val="22"/>
          </w:rPr>
          <w:delText xml:space="preserve">nie je voči mne vedené konkurzné konanie, reštrukturalizačné konanie, nie som v konkurze ani reštrukturalizácii </w:delText>
        </w:r>
        <w:r w:rsidR="003E69B8" w:rsidDel="003965B4">
          <w:rPr>
            <w:rFonts w:asciiTheme="minorHAnsi" w:hAnsiTheme="minorHAnsi"/>
            <w:sz w:val="22"/>
            <w:szCs w:val="22"/>
          </w:rPr>
          <w:delText>(vzťahuje sa iba na verejné vysoké školy)</w:delText>
        </w:r>
      </w:del>
    </w:p>
    <w:p w:rsidR="00EF11D4" w:rsidRPr="00067A89" w:rsidDel="003965B4" w:rsidRDefault="00EF11D4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del w:id="4" w:author="Šušlíková, Mária" w:date="2021-10-20T10:24:00Z"/>
          <w:rFonts w:asciiTheme="minorHAnsi" w:eastAsiaTheme="minorHAnsi" w:hAnsiTheme="minorHAnsi"/>
          <w:color w:val="000000"/>
          <w:sz w:val="22"/>
          <w:szCs w:val="22"/>
          <w:lang w:eastAsia="en-US"/>
        </w:rPr>
        <w:pPrChange w:id="5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del w:id="6" w:author="Šušlíková, Mária" w:date="2021-10-20T10:24:00Z">
        <w:r w:rsidRPr="00EF11D4" w:rsidDel="003965B4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nie som dlžníkom na daniach</w:delText>
        </w:r>
      </w:del>
    </w:p>
    <w:p w:rsidR="00EF11D4" w:rsidRPr="00D208B2" w:rsidDel="003965B4" w:rsidRDefault="00EF11D4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del w:id="7" w:author="Šušlíková, Mária" w:date="2021-10-20T10:24:00Z"/>
          <w:rFonts w:asciiTheme="minorHAnsi" w:hAnsiTheme="minorHAnsi"/>
          <w:sz w:val="22"/>
          <w:szCs w:val="22"/>
        </w:rPr>
        <w:pPrChange w:id="8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del w:id="9" w:author="Šušlíková, Mária" w:date="2021-10-20T10:24:00Z">
        <w:r w:rsidRPr="00D208B2" w:rsidDel="003965B4">
          <w:rPr>
            <w:rFonts w:asciiTheme="minorHAnsi" w:hAnsiTheme="minorHAnsi"/>
            <w:sz w:val="22"/>
            <w:szCs w:val="22"/>
          </w:rPr>
          <w:delText xml:space="preserve">nie som dlžníkom poistného na zdravotnom a sociálnom poistení </w:delText>
        </w:r>
      </w:del>
    </w:p>
    <w:p w:rsidR="00EF11D4" w:rsidRPr="00067A89" w:rsidDel="003965B4" w:rsidRDefault="00EF11D4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del w:id="10" w:author="Šušlíková, Mária" w:date="2021-10-20T10:24:00Z"/>
          <w:rFonts w:asciiTheme="minorHAnsi" w:eastAsiaTheme="minorHAnsi" w:hAnsiTheme="minorHAnsi"/>
          <w:color w:val="000000"/>
          <w:sz w:val="22"/>
          <w:szCs w:val="22"/>
          <w:lang w:eastAsia="en-US"/>
        </w:rPr>
        <w:pPrChange w:id="11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del w:id="12" w:author="Šušlíková, Mária" w:date="2021-10-20T10:24:00Z">
        <w:r w:rsidRPr="00067A89" w:rsidDel="003965B4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nie je voči mne vedený výkon rozhodnutia</w:delText>
        </w:r>
        <w:r w:rsidR="00517296" w:rsidRPr="00067A89" w:rsidDel="003965B4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 xml:space="preserve"> (</w:delText>
        </w:r>
        <w:r w:rsidR="003E69B8" w:rsidDel="003965B4">
          <w:rPr>
            <w:rFonts w:asciiTheme="minorHAnsi" w:hAnsiTheme="minorHAnsi"/>
            <w:sz w:val="22"/>
            <w:szCs w:val="22"/>
          </w:rPr>
          <w:delText>vzťahuje sa iba na verejné vysoké školy</w:delText>
        </w:r>
        <w:r w:rsidR="00517296" w:rsidRPr="00067A89" w:rsidDel="003965B4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)</w:delText>
        </w:r>
      </w:del>
    </w:p>
    <w:p w:rsidR="00EF11D4" w:rsidRDefault="00EF11D4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ins w:id="13" w:author="Šušlíková, Mária" w:date="2021-10-20T10:34:00Z"/>
          <w:rFonts w:asciiTheme="minorHAnsi" w:hAnsiTheme="minorHAnsi"/>
          <w:sz w:val="22"/>
          <w:szCs w:val="22"/>
        </w:rPr>
        <w:pPrChange w:id="14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r w:rsidRPr="00C10BC0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</w:t>
      </w:r>
      <w:r w:rsidR="00CE3780">
        <w:rPr>
          <w:rFonts w:asciiTheme="minorHAnsi" w:hAnsiTheme="minorHAnsi"/>
          <w:sz w:val="22"/>
          <w:szCs w:val="22"/>
        </w:rPr>
        <w:t xml:space="preserve"> (vzťahuje sa iba na verejné vysoké školy)</w:t>
      </w:r>
      <w:ins w:id="15" w:author="Šušlíková, Mária" w:date="2021-10-20T10:28:00Z">
        <w:r w:rsidR="003965B4">
          <w:rPr>
            <w:rFonts w:asciiTheme="minorHAnsi" w:hAnsiTheme="minorHAnsi"/>
            <w:sz w:val="22"/>
            <w:szCs w:val="22"/>
          </w:rPr>
          <w:t>;</w:t>
        </w:r>
      </w:ins>
    </w:p>
    <w:p w:rsidR="008A5CCE" w:rsidRPr="000E71EB" w:rsidRDefault="008A5CCE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  <w:pPrChange w:id="16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ins w:id="17" w:author="Šušlíková, Mária" w:date="2021-10-20T10:34:00Z">
        <w:r w:rsidRPr="00DF610A">
          <w:rPr>
            <w:rFonts w:asciiTheme="minorHAnsi" w:hAnsiTheme="minorHAnsi"/>
            <w:sz w:val="22"/>
            <w:szCs w:val="22"/>
          </w:rPr>
          <w:t xml:space="preserve">nie </w:t>
        </w:r>
        <w:r>
          <w:rPr>
            <w:rFonts w:asciiTheme="minorHAnsi" w:hAnsiTheme="minorHAnsi"/>
            <w:sz w:val="22"/>
            <w:szCs w:val="22"/>
          </w:rPr>
          <w:t>som</w:t>
        </w:r>
        <w:r w:rsidRPr="00DF610A">
          <w:rPr>
            <w:rFonts w:asciiTheme="minorHAnsi" w:hAnsiTheme="minorHAnsi"/>
            <w:sz w:val="22"/>
            <w:szCs w:val="22"/>
          </w:rPr>
          <w:t xml:space="preserve"> evidovaný v Systéme včasného odhaľovania rizika a vylúčenia (EDES) ako vylúčená osoba alebo subjekt (v zmysle článku 135 a nasledujúcich nariadenia č. 2018/1046)</w:t>
        </w:r>
      </w:ins>
      <w:ins w:id="18" w:author="Šušlíková, Mária" w:date="2021-10-20T10:35:00Z">
        <w:r>
          <w:rPr>
            <w:rFonts w:asciiTheme="minorHAnsi" w:hAnsiTheme="minorHAnsi"/>
            <w:sz w:val="22"/>
            <w:szCs w:val="22"/>
          </w:rPr>
          <w:t>;</w:t>
        </w:r>
      </w:ins>
    </w:p>
    <w:p w:rsidR="00D57468" w:rsidRPr="00067A89" w:rsidDel="003965B4" w:rsidRDefault="008A5CCE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del w:id="19" w:author="Šušlíková, Mária" w:date="2021-10-20T10:26:00Z"/>
          <w:rFonts w:asciiTheme="minorHAnsi" w:hAnsiTheme="minorHAnsi"/>
          <w:sz w:val="22"/>
          <w:szCs w:val="22"/>
        </w:rPr>
        <w:pPrChange w:id="20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ins w:id="21" w:author="Šušlíková, Mária" w:date="2021-10-20T10:31:00Z">
        <w:r>
          <w:rPr>
            <w:rFonts w:asciiTheme="minorHAnsi" w:hAnsiTheme="minorHAnsi"/>
            <w:color w:val="000000"/>
            <w:sz w:val="22"/>
            <w:szCs w:val="22"/>
          </w:rPr>
          <w:t xml:space="preserve">partner žiadateľa o NFP ani jeho štatutárny orgán, ani žiadny </w:t>
        </w:r>
      </w:ins>
      <w:del w:id="22" w:author="Šušlíková, Mária" w:date="2021-10-20T10:26:00Z">
        <w:r w:rsidR="00F744ED" w:rsidRPr="00067A89" w:rsidDel="003965B4">
          <w:rPr>
            <w:rFonts w:asciiTheme="minorHAnsi" w:hAnsiTheme="minorHAnsi"/>
            <w:color w:val="000000"/>
            <w:sz w:val="22"/>
            <w:szCs w:val="22"/>
          </w:rPr>
          <w:delText xml:space="preserve">neporušil </w:delText>
        </w:r>
        <w:r w:rsidR="00EF11D4" w:rsidRPr="00B85221" w:rsidDel="003965B4">
          <w:rPr>
            <w:rFonts w:asciiTheme="minorHAnsi" w:hAnsiTheme="minorHAnsi"/>
            <w:sz w:val="22"/>
            <w:szCs w:val="22"/>
          </w:rPr>
          <w:delText xml:space="preserve">som </w:delText>
        </w:r>
        <w:r w:rsidR="00F744ED" w:rsidRPr="00067A89" w:rsidDel="003965B4">
          <w:rPr>
            <w:rFonts w:asciiTheme="minorHAnsi" w:hAnsiTheme="minorHAnsi"/>
            <w:color w:val="000000"/>
            <w:sz w:val="22"/>
            <w:szCs w:val="22"/>
          </w:rPr>
          <w:delText>zákaz nelegálnej práce a nelegálneho zamestnávania</w:delText>
        </w:r>
        <w:r w:rsidR="00F744ED" w:rsidRPr="00067A89" w:rsidDel="003965B4">
          <w:rPr>
            <w:rFonts w:asciiTheme="minorHAnsi" w:hAnsiTheme="minorHAnsi"/>
            <w:sz w:val="22"/>
            <w:szCs w:val="22"/>
          </w:rPr>
          <w:delText xml:space="preserve"> podľa osobitného predpisu</w:delText>
        </w:r>
        <w:r w:rsidR="00F744ED" w:rsidRPr="00067A89" w:rsidDel="003965B4">
          <w:rPr>
            <w:rStyle w:val="Odkaznapoznmkupodiarou"/>
            <w:rFonts w:asciiTheme="minorHAnsi" w:hAnsiTheme="minorHAnsi"/>
            <w:sz w:val="22"/>
            <w:szCs w:val="22"/>
          </w:rPr>
          <w:footnoteReference w:id="1"/>
        </w:r>
        <w:r w:rsidR="00F744ED" w:rsidRPr="00067A89" w:rsidDel="003965B4">
          <w:rPr>
            <w:rFonts w:asciiTheme="minorHAnsi" w:hAnsiTheme="minorHAnsi"/>
            <w:sz w:val="22"/>
            <w:szCs w:val="22"/>
          </w:rPr>
          <w:delText xml:space="preserve"> za obdobie piatich rokov </w:delText>
        </w:r>
        <w:r w:rsidR="003A7D5E" w:rsidRPr="00067A89" w:rsidDel="003965B4">
          <w:rPr>
            <w:rFonts w:asciiTheme="minorHAnsi" w:hAnsiTheme="minorHAnsi"/>
            <w:sz w:val="22"/>
            <w:szCs w:val="22"/>
          </w:rPr>
          <w:delText xml:space="preserve">predchádzajúcich podaniu žiadosti o NFP, </w:delText>
        </w:r>
      </w:del>
    </w:p>
    <w:p w:rsidR="00562450" w:rsidRPr="00067A89" w:rsidRDefault="005951E4">
      <w:pPr>
        <w:pStyle w:val="Odsekzoznamu"/>
        <w:numPr>
          <w:ilvl w:val="0"/>
          <w:numId w:val="3"/>
        </w:numPr>
        <w:spacing w:before="120" w:after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  <w:pPrChange w:id="25" w:author="Šušlíková, Mária" w:date="2021-10-20T10:35:00Z">
          <w:pPr>
            <w:pStyle w:val="Odsekzoznamu"/>
            <w:numPr>
              <w:numId w:val="3"/>
            </w:numPr>
            <w:ind w:left="284" w:hanging="284"/>
            <w:jc w:val="both"/>
          </w:pPr>
        </w:pPrChange>
      </w:pPr>
      <w:r w:rsidRPr="00067A89">
        <w:rPr>
          <w:rFonts w:asciiTheme="minorHAnsi" w:hAnsiTheme="minorHAnsi"/>
          <w:sz w:val="22"/>
          <w:szCs w:val="22"/>
        </w:rPr>
        <w:t>člen</w:t>
      </w:r>
      <w:del w:id="26" w:author="Šušlíková, Mária" w:date="2021-10-20T10:31:00Z">
        <w:r w:rsidRPr="00067A89" w:rsidDel="008A5CCE">
          <w:rPr>
            <w:rFonts w:asciiTheme="minorHAnsi" w:hAnsiTheme="minorHAnsi"/>
            <w:sz w:val="22"/>
            <w:szCs w:val="22"/>
          </w:rPr>
          <w:delText>ovia</w:delText>
        </w:r>
      </w:del>
      <w:r w:rsidRPr="00067A89">
        <w:rPr>
          <w:rFonts w:asciiTheme="minorHAnsi" w:hAnsiTheme="minorHAnsi"/>
          <w:sz w:val="22"/>
          <w:szCs w:val="22"/>
        </w:rPr>
        <w:t xml:space="preserve"> štatutárneho orgánu</w:t>
      </w:r>
      <w:del w:id="27" w:author="Šušlíková, Mária" w:date="2021-10-20T10:32:00Z">
        <w:r w:rsidRPr="00067A89" w:rsidDel="008A5CCE">
          <w:rPr>
            <w:rFonts w:asciiTheme="minorHAnsi" w:hAnsiTheme="minorHAnsi"/>
            <w:sz w:val="22"/>
            <w:szCs w:val="22"/>
          </w:rPr>
          <w:delText xml:space="preserve"> </w:delText>
        </w:r>
        <w:r w:rsidR="00D57468" w:rsidRPr="00067A89" w:rsidDel="008A5CCE">
          <w:rPr>
            <w:rFonts w:asciiTheme="minorHAnsi" w:hAnsiTheme="minorHAnsi"/>
            <w:sz w:val="22"/>
            <w:szCs w:val="22"/>
          </w:rPr>
          <w:delText xml:space="preserve">partnera </w:delText>
        </w:r>
        <w:r w:rsidRPr="00067A89" w:rsidDel="008A5CCE">
          <w:rPr>
            <w:rFonts w:asciiTheme="minorHAnsi" w:hAnsiTheme="minorHAnsi"/>
            <w:sz w:val="22"/>
            <w:szCs w:val="22"/>
          </w:rPr>
          <w:delText>žiadateľa</w:delText>
        </w:r>
        <w:r w:rsidR="00D57468" w:rsidRPr="00067A89" w:rsidDel="008A5CCE">
          <w:rPr>
            <w:rFonts w:asciiTheme="minorHAnsi" w:hAnsiTheme="minorHAnsi"/>
            <w:sz w:val="22"/>
            <w:szCs w:val="22"/>
          </w:rPr>
          <w:delText xml:space="preserve"> o NFP</w:delText>
        </w:r>
      </w:del>
      <w:r w:rsidR="00562450" w:rsidRPr="00067A89">
        <w:rPr>
          <w:rFonts w:asciiTheme="minorHAnsi" w:hAnsiTheme="minorHAnsi"/>
          <w:sz w:val="22"/>
          <w:szCs w:val="22"/>
        </w:rPr>
        <w:t>,</w:t>
      </w:r>
      <w:r w:rsidRPr="00067A89">
        <w:rPr>
          <w:rFonts w:asciiTheme="minorHAnsi" w:hAnsiTheme="minorHAnsi"/>
          <w:sz w:val="22"/>
          <w:szCs w:val="22"/>
        </w:rPr>
        <w:t xml:space="preserve"> </w:t>
      </w:r>
      <w:ins w:id="28" w:author="Šušlíková, Mária" w:date="2021-10-20T10:37:00Z">
        <w:r w:rsidR="0061290E">
          <w:rPr>
            <w:rFonts w:asciiTheme="minorHAnsi" w:hAnsiTheme="minorHAnsi"/>
            <w:sz w:val="22"/>
            <w:szCs w:val="22"/>
          </w:rPr>
          <w:t xml:space="preserve">ani prokurista/i, </w:t>
        </w:r>
      </w:ins>
      <w:r w:rsidRPr="00067A89">
        <w:rPr>
          <w:rFonts w:asciiTheme="minorHAnsi" w:hAnsiTheme="minorHAnsi"/>
          <w:sz w:val="22"/>
          <w:szCs w:val="22"/>
        </w:rPr>
        <w:t>a</w:t>
      </w:r>
      <w:ins w:id="29" w:author="Šušlíková, Mária" w:date="2021-10-20T10:32:00Z">
        <w:r w:rsidR="008A5CCE">
          <w:rPr>
            <w:rFonts w:asciiTheme="minorHAnsi" w:hAnsiTheme="minorHAnsi"/>
            <w:sz w:val="22"/>
            <w:szCs w:val="22"/>
          </w:rPr>
          <w:t>ni</w:t>
        </w:r>
      </w:ins>
      <w:r w:rsidRPr="00067A89">
        <w:rPr>
          <w:rFonts w:asciiTheme="minorHAnsi" w:hAnsiTheme="minorHAnsi"/>
          <w:sz w:val="22"/>
          <w:szCs w:val="22"/>
        </w:rPr>
        <w:t xml:space="preserve"> osoba splnomocnená zastupovať </w:t>
      </w:r>
      <w:r w:rsidR="00D57468" w:rsidRPr="00067A89">
        <w:rPr>
          <w:rFonts w:asciiTheme="minorHAnsi" w:hAnsiTheme="minorHAnsi"/>
          <w:sz w:val="22"/>
          <w:szCs w:val="22"/>
        </w:rPr>
        <w:t xml:space="preserve">partnera </w:t>
      </w:r>
      <w:r w:rsidRPr="00067A89">
        <w:rPr>
          <w:rFonts w:asciiTheme="minorHAnsi" w:hAnsiTheme="minorHAnsi"/>
          <w:sz w:val="22"/>
          <w:szCs w:val="22"/>
        </w:rPr>
        <w:t xml:space="preserve">žiadateľa </w:t>
      </w:r>
      <w:r w:rsidR="00D57468" w:rsidRPr="00067A89">
        <w:rPr>
          <w:rFonts w:asciiTheme="minorHAnsi" w:hAnsiTheme="minorHAnsi"/>
          <w:sz w:val="22"/>
          <w:szCs w:val="22"/>
        </w:rPr>
        <w:t xml:space="preserve">o NFP </w:t>
      </w:r>
      <w:r w:rsidRPr="00067A89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</w:t>
      </w:r>
      <w:del w:id="30" w:author="Šušlíková, Mária" w:date="2021-10-20T10:32:00Z">
        <w:r w:rsidR="00C059E2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</w:delText>
        </w:r>
        <w:r w:rsidR="00C059E2" w:rsidRPr="00433023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(§328 - § 336 Trestného zákona) </w:delText>
        </w:r>
      </w:del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, trestný čin poškodzovania finančných záujmov </w:t>
      </w:r>
      <w:del w:id="31" w:author="Šušlíková, Mária" w:date="2021-10-20T10:32:00Z">
        <w:r w:rsidR="00C059E2" w:rsidRPr="002D08EE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>ES</w:delText>
        </w:r>
        <w:r w:rsidR="00C059E2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</w:delText>
        </w:r>
      </w:del>
      <w:ins w:id="32" w:author="Šušlíková, Mária" w:date="2021-10-20T10:32:00Z">
        <w:r w:rsidR="008A5CCE" w:rsidRPr="002D08EE">
          <w:rPr>
            <w:rFonts w:asciiTheme="minorHAnsi" w:eastAsiaTheme="minorHAnsi" w:hAnsiTheme="minorHAnsi"/>
            <w:color w:val="000000"/>
            <w:sz w:val="22"/>
            <w:lang w:eastAsia="en-US"/>
          </w:rPr>
          <w:t>E</w:t>
        </w:r>
        <w:r w:rsidR="008A5CCE">
          <w:rPr>
            <w:rFonts w:asciiTheme="minorHAnsi" w:eastAsiaTheme="minorHAnsi" w:hAnsiTheme="minorHAnsi"/>
            <w:color w:val="000000"/>
            <w:sz w:val="22"/>
            <w:lang w:eastAsia="en-US"/>
          </w:rPr>
          <w:t>ur</w:t>
        </w:r>
      </w:ins>
      <w:ins w:id="33" w:author="Šušlíková, Mária" w:date="2021-10-20T10:33:00Z">
        <w:r w:rsidR="008A5CCE">
          <w:rPr>
            <w:rFonts w:asciiTheme="minorHAnsi" w:eastAsiaTheme="minorHAnsi" w:hAnsiTheme="minorHAnsi"/>
            <w:color w:val="000000"/>
            <w:sz w:val="22"/>
            <w:lang w:eastAsia="en-US"/>
          </w:rPr>
          <w:t>ópskej únie</w:t>
        </w:r>
      </w:ins>
      <w:del w:id="34" w:author="Šušlíková, Mária" w:date="2021-10-20T10:33:00Z">
        <w:r w:rsidR="00C059E2" w:rsidRPr="00433023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>(§261-§263 Trestného zákona)</w:delText>
        </w:r>
      </w:del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</w:t>
      </w:r>
      <w:del w:id="35" w:author="Šušlíková, Mária" w:date="2021-10-20T10:33:00Z">
        <w:r w:rsidR="00C059E2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</w:delText>
        </w:r>
        <w:r w:rsidR="00C059E2" w:rsidRPr="00433023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>(§ 233 - § 234 Trestného zákona)</w:delText>
        </w:r>
      </w:del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, trestný čin založenia, zosnovania a podporovania zločineckej skupiny</w:t>
      </w:r>
      <w:del w:id="36" w:author="Šušlíková, Mária" w:date="2021-10-20T10:33:00Z">
        <w:r w:rsidR="00C059E2" w:rsidRPr="002D08EE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</w:delText>
        </w:r>
        <w:r w:rsidR="00C059E2" w:rsidRPr="00433023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(§296 Trestného zákona) </w:delText>
        </w:r>
      </w:del>
      <w:ins w:id="37" w:author="Šušlíková, Mária" w:date="2021-10-20T10:33:00Z">
        <w:r w:rsidR="008A5CCE">
          <w:rPr>
            <w:rFonts w:asciiTheme="minorHAnsi" w:eastAsiaTheme="minorHAnsi" w:hAnsiTheme="minorHAnsi"/>
            <w:color w:val="000000"/>
            <w:sz w:val="22"/>
            <w:lang w:eastAsia="en-US"/>
          </w:rPr>
          <w:t xml:space="preserve"> </w:t>
        </w:r>
      </w:ins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 xml:space="preserve">alebo trestný čin </w:t>
      </w:r>
      <w:del w:id="38" w:author="Šušlíková, Mária" w:date="2021-10-20T10:33:00Z">
        <w:r w:rsidR="00C059E2" w:rsidRPr="002D08EE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machinácií </w:delText>
        </w:r>
      </w:del>
      <w:ins w:id="39" w:author="Šušlíková, Mária" w:date="2021-10-20T10:33:00Z">
        <w:r w:rsidR="008A5CCE" w:rsidRPr="002D08EE">
          <w:rPr>
            <w:rFonts w:asciiTheme="minorHAnsi" w:eastAsiaTheme="minorHAnsi" w:hAnsiTheme="minorHAnsi"/>
            <w:color w:val="000000"/>
            <w:sz w:val="22"/>
            <w:lang w:eastAsia="en-US"/>
          </w:rPr>
          <w:t>machináci</w:t>
        </w:r>
        <w:r w:rsidR="008A5CCE">
          <w:rPr>
            <w:rFonts w:asciiTheme="minorHAnsi" w:eastAsiaTheme="minorHAnsi" w:hAnsiTheme="minorHAnsi"/>
            <w:color w:val="000000"/>
            <w:sz w:val="22"/>
            <w:lang w:eastAsia="en-US"/>
          </w:rPr>
          <w:t>e</w:t>
        </w:r>
        <w:r w:rsidR="008A5CCE" w:rsidRPr="002D08EE">
          <w:rPr>
            <w:rFonts w:asciiTheme="minorHAnsi" w:eastAsiaTheme="minorHAnsi" w:hAnsiTheme="minorHAnsi"/>
            <w:color w:val="000000"/>
            <w:sz w:val="22"/>
            <w:lang w:eastAsia="en-US"/>
          </w:rPr>
          <w:t xml:space="preserve"> </w:t>
        </w:r>
      </w:ins>
      <w:r w:rsidR="00C059E2" w:rsidRPr="002D08EE">
        <w:rPr>
          <w:rFonts w:asciiTheme="minorHAnsi" w:eastAsiaTheme="minorHAnsi" w:hAnsiTheme="minorHAnsi"/>
          <w:color w:val="000000"/>
          <w:sz w:val="22"/>
          <w:lang w:eastAsia="en-US"/>
        </w:rPr>
        <w:t>pri verejnom obstarávaní a verejnej dražbe</w:t>
      </w:r>
      <w:del w:id="40" w:author="Šušlíková, Mária" w:date="2021-10-20T10:33:00Z">
        <w:r w:rsidR="00C059E2" w:rsidRPr="002D08EE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 xml:space="preserve"> </w:delText>
        </w:r>
        <w:r w:rsidR="00C059E2" w:rsidRPr="00433023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>(§ 266 až § 268 Trestného záko</w:delText>
        </w:r>
      </w:del>
      <w:del w:id="41" w:author="Šušlíková, Mária" w:date="2021-10-20T10:34:00Z">
        <w:r w:rsidR="00C059E2" w:rsidRPr="00433023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>na)</w:delText>
        </w:r>
        <w:r w:rsidR="00C059E2" w:rsidDel="008A5CCE">
          <w:rPr>
            <w:rFonts w:asciiTheme="minorHAnsi" w:eastAsiaTheme="minorHAnsi" w:hAnsiTheme="minorHAnsi"/>
            <w:color w:val="000000"/>
            <w:sz w:val="22"/>
            <w:lang w:eastAsia="en-US"/>
          </w:rPr>
          <w:delText>.</w:delText>
        </w:r>
      </w:del>
      <w:ins w:id="42" w:author="Šušlíková, Mária" w:date="2021-10-20T10:34:00Z">
        <w:r w:rsidR="00966C5B">
          <w:rPr>
            <w:rFonts w:asciiTheme="minorHAnsi" w:eastAsiaTheme="minorHAnsi" w:hAnsiTheme="minorHAnsi"/>
            <w:color w:val="000000"/>
            <w:sz w:val="22"/>
            <w:lang w:eastAsia="en-US"/>
          </w:rPr>
          <w:t>.</w:t>
        </w:r>
      </w:ins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7748BB" w:rsidRDefault="007748B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bookmarkStart w:id="43" w:name="_GoBack"/>
      <w:bookmarkEnd w:id="43"/>
    </w:p>
    <w:p w:rsidR="00F744ED" w:rsidRPr="00067A89" w:rsidRDefault="008E4540" w:rsidP="000E71EB">
      <w:pPr>
        <w:spacing w:after="200" w:line="276" w:lineRule="auto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lastRenderedPageBreak/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Del="003965B4" w:rsidRDefault="00F744ED" w:rsidP="00F744ED">
      <w:pPr>
        <w:pStyle w:val="Textpoznmkypodiarou"/>
        <w:ind w:left="142" w:hanging="142"/>
        <w:jc w:val="both"/>
        <w:rPr>
          <w:del w:id="23" w:author="Šušlíková, Mária" w:date="2021-10-20T10:26:00Z"/>
        </w:rPr>
      </w:pPr>
      <w:del w:id="24" w:author="Šušlíková, Mária" w:date="2021-10-20T10:26:00Z">
        <w:r w:rsidRPr="005173D4" w:rsidDel="003965B4">
          <w:rPr>
            <w:rStyle w:val="Odkaznapoznmkupodiarou"/>
          </w:rPr>
          <w:footnoteRef/>
        </w:r>
        <w:r w:rsidRPr="005173D4" w:rsidDel="003965B4">
          <w:delText xml:space="preserve"> </w:delText>
        </w:r>
        <w:r w:rsidRPr="005173D4" w:rsidDel="003965B4">
          <w:tab/>
        </w:r>
        <w:r w:rsidR="005173D4" w:rsidRPr="005173D4" w:rsidDel="003965B4">
          <w:delText>Z</w:delText>
        </w:r>
        <w:r w:rsidRPr="005173D4" w:rsidDel="003965B4">
          <w:delText xml:space="preserve">ákon č. 82/2005 Z. z. o nelegálnej práci a nelegálnom zamestnávaní </w:delText>
        </w:r>
        <w:r w:rsidR="005173D4" w:rsidRPr="005173D4" w:rsidDel="003965B4">
          <w:delText xml:space="preserve">a o zmene a doplnení niektorých zákonov </w:delText>
        </w:r>
        <w:r w:rsidRPr="005173D4" w:rsidDel="003965B4">
          <w:delText>v znení neskorších predpisov.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r w:rsidR="00D208B2">
      <w:rPr>
        <w:rFonts w:asciiTheme="minorHAnsi" w:hAnsiTheme="minorHAnsi"/>
        <w:sz w:val="20"/>
        <w:szCs w:val="20"/>
      </w:rPr>
      <w:t>6</w:t>
    </w:r>
    <w:r w:rsidR="00D208B2" w:rsidRPr="00067A89">
      <w:rPr>
        <w:rFonts w:asciiTheme="minorHAnsi" w:hAnsiTheme="minorHAnsi"/>
        <w:sz w:val="20"/>
        <w:szCs w:val="20"/>
      </w:rPr>
      <w:t xml:space="preserve"> </w:t>
    </w:r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0E71EB"/>
    <w:rsid w:val="00195009"/>
    <w:rsid w:val="001E0C75"/>
    <w:rsid w:val="00247174"/>
    <w:rsid w:val="00312CED"/>
    <w:rsid w:val="003965B4"/>
    <w:rsid w:val="003A7D5E"/>
    <w:rsid w:val="003E69B8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1290E"/>
    <w:rsid w:val="00695DEB"/>
    <w:rsid w:val="006D4176"/>
    <w:rsid w:val="006D6FE9"/>
    <w:rsid w:val="007507AD"/>
    <w:rsid w:val="007748BB"/>
    <w:rsid w:val="00776C59"/>
    <w:rsid w:val="008A5CCE"/>
    <w:rsid w:val="008E4540"/>
    <w:rsid w:val="008F25B3"/>
    <w:rsid w:val="00966C5B"/>
    <w:rsid w:val="00981C2C"/>
    <w:rsid w:val="00C059E2"/>
    <w:rsid w:val="00C47FF3"/>
    <w:rsid w:val="00C52A18"/>
    <w:rsid w:val="00CB3C1C"/>
    <w:rsid w:val="00CE3780"/>
    <w:rsid w:val="00CE52DD"/>
    <w:rsid w:val="00D02777"/>
    <w:rsid w:val="00D208B2"/>
    <w:rsid w:val="00D23A2F"/>
    <w:rsid w:val="00D42F19"/>
    <w:rsid w:val="00D57468"/>
    <w:rsid w:val="00E01C43"/>
    <w:rsid w:val="00E4254B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F4DF5EE8-8394-44B2-825C-B2C91F65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18</cp:revision>
  <dcterms:created xsi:type="dcterms:W3CDTF">2016-12-02T13:07:00Z</dcterms:created>
  <dcterms:modified xsi:type="dcterms:W3CDTF">2021-10-20T11:24:00Z</dcterms:modified>
</cp:coreProperties>
</file>