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AD11152"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E54DE6">
        <w:rPr>
          <w:rFonts w:asciiTheme="minorHAnsi" w:hAnsiTheme="minorHAnsi" w:cstheme="minorHAnsi"/>
          <w:b/>
        </w:rPr>
        <w:t>29 292 912,31</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lastRenderedPageBreak/>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7BBF27A"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 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59233FF3"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61469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77777777"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0EF3">
        <w:rPr>
          <w:rFonts w:asciiTheme="minorHAnsi" w:eastAsiaTheme="minorHAnsi" w:hAnsiTheme="minorHAnsi"/>
          <w:b/>
          <w:color w:val="000000"/>
          <w:sz w:val="22"/>
          <w:szCs w:val="22"/>
          <w:lang w:eastAsia="en-US"/>
        </w:rPr>
        <w:t xml:space="preserve">od 01. </w:t>
      </w:r>
      <w:r>
        <w:rPr>
          <w:rFonts w:asciiTheme="minorHAnsi" w:eastAsiaTheme="minorHAnsi" w:hAnsiTheme="minorHAnsi"/>
          <w:b/>
          <w:color w:val="000000"/>
          <w:sz w:val="22"/>
          <w:szCs w:val="22"/>
          <w:lang w:eastAsia="en-US"/>
        </w:rPr>
        <w:t>12</w:t>
      </w:r>
      <w:r w:rsidRPr="00CD0EF3">
        <w:rPr>
          <w:rFonts w:asciiTheme="minorHAnsi" w:eastAsiaTheme="minorHAnsi" w:hAnsiTheme="minorHAnsi"/>
          <w:b/>
          <w:color w:val="000000"/>
          <w:sz w:val="22"/>
          <w:szCs w:val="22"/>
          <w:lang w:eastAsia="en-US"/>
        </w:rPr>
        <w:t>. 201</w:t>
      </w:r>
      <w:r>
        <w:rPr>
          <w:rFonts w:asciiTheme="minorHAnsi" w:eastAsiaTheme="minorHAnsi" w:hAnsiTheme="minorHAnsi"/>
          <w:b/>
          <w:color w:val="000000"/>
          <w:sz w:val="22"/>
          <w:szCs w:val="22"/>
          <w:lang w:eastAsia="en-US"/>
        </w:rPr>
        <w:t xml:space="preserve">8 </w:t>
      </w:r>
      <w:r w:rsidRPr="00F43906">
        <w:rPr>
          <w:rFonts w:asciiTheme="minorHAnsi" w:hAnsiTheme="minorHAnsi" w:cstheme="minorHAnsi"/>
          <w:color w:val="000000"/>
          <w:sz w:val="22"/>
          <w:szCs w:val="22"/>
        </w:rPr>
        <w:t>najneskôr do 3 mesiacov od nadobudnutia účinnosti zmluvy o poskytnutí NFP</w:t>
      </w:r>
      <w:r>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(ďalej aj „zmluva o NFP“)/interného </w:t>
      </w:r>
      <w:r>
        <w:rPr>
          <w:rFonts w:asciiTheme="minorHAnsi" w:hAnsiTheme="minorHAnsi" w:cstheme="minorHAnsi"/>
          <w:color w:val="000000"/>
          <w:sz w:val="22"/>
          <w:szCs w:val="22"/>
        </w:rPr>
        <w:t>r</w:t>
      </w:r>
      <w:r w:rsidRPr="00F43906">
        <w:rPr>
          <w:rFonts w:asciiTheme="minorHAnsi" w:hAnsiTheme="minorHAnsi" w:cstheme="minorHAnsi"/>
          <w:color w:val="000000"/>
          <w:sz w:val="22"/>
          <w:szCs w:val="22"/>
        </w:rPr>
        <w:t xml:space="preserve">ozhodnutia o schválení žiadosti o NFP. Aktivity projektu je prijímateľ povinný ukončiť </w:t>
      </w:r>
      <w:r w:rsidRPr="00F43906">
        <w:rPr>
          <w:rFonts w:asciiTheme="minorHAnsi" w:hAnsiTheme="minorHAnsi" w:cstheme="minorHAnsi"/>
          <w:b/>
          <w:color w:val="000000"/>
          <w:sz w:val="22"/>
          <w:szCs w:val="22"/>
        </w:rPr>
        <w:t xml:space="preserve">najneskôr do </w:t>
      </w:r>
      <w:r w:rsidRPr="00CD0EF3">
        <w:rPr>
          <w:rFonts w:asciiTheme="minorHAnsi" w:hAnsiTheme="minorHAnsi" w:cstheme="minorHAnsi"/>
          <w:b/>
          <w:color w:val="000000"/>
          <w:sz w:val="22"/>
          <w:szCs w:val="22"/>
        </w:rPr>
        <w:t>31. 12. 20</w:t>
      </w:r>
      <w:r>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9DB0C5"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Pr>
          <w:rFonts w:asciiTheme="minorHAnsi" w:hAnsiTheme="minorHAnsi"/>
          <w:i/>
          <w:sz w:val="22"/>
          <w:szCs w:val="22"/>
        </w:rPr>
        <w:t>12</w:t>
      </w:r>
      <w:r w:rsidRPr="00CD0EF3">
        <w:rPr>
          <w:rFonts w:asciiTheme="minorHAnsi" w:hAnsiTheme="minorHAnsi"/>
          <w:i/>
          <w:sz w:val="22"/>
          <w:szCs w:val="22"/>
        </w:rPr>
        <w:t>. 201</w:t>
      </w:r>
      <w:r>
        <w:rPr>
          <w:rFonts w:asciiTheme="minorHAnsi" w:hAnsiTheme="minorHAnsi"/>
          <w:i/>
          <w:sz w:val="22"/>
          <w:szCs w:val="22"/>
        </w:rPr>
        <w:t>8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dátum 31.</w:t>
      </w:r>
      <w:r>
        <w:rPr>
          <w:rFonts w:asciiTheme="minorHAnsi" w:hAnsiTheme="minorHAnsi" w:cstheme="minorHAnsi"/>
          <w:i/>
          <w:sz w:val="22"/>
          <w:szCs w:val="22"/>
        </w:rPr>
        <w:t xml:space="preserve"> </w:t>
      </w:r>
      <w:r w:rsidRPr="00CD0EF3">
        <w:rPr>
          <w:rFonts w:asciiTheme="minorHAnsi" w:hAnsiTheme="minorHAnsi" w:cstheme="minorHAnsi"/>
          <w:i/>
          <w:sz w:val="22"/>
          <w:szCs w:val="22"/>
        </w:rPr>
        <w:t>12.</w:t>
      </w:r>
      <w:r>
        <w:rPr>
          <w:rFonts w:asciiTheme="minorHAnsi" w:hAnsiTheme="minorHAnsi" w:cstheme="minorHAnsi"/>
          <w:i/>
          <w:sz w:val="22"/>
          <w:szCs w:val="22"/>
        </w:rPr>
        <w:t xml:space="preserve"> </w:t>
      </w:r>
      <w:r w:rsidRPr="00CD0EF3">
        <w:rPr>
          <w:rFonts w:asciiTheme="minorHAnsi" w:hAnsiTheme="minorHAnsi" w:cstheme="minorHAnsi"/>
          <w:i/>
          <w:sz w:val="22"/>
          <w:szCs w:val="22"/>
        </w:rPr>
        <w:t>20</w:t>
      </w:r>
      <w:r>
        <w:rPr>
          <w:rFonts w:asciiTheme="minorHAnsi" w:hAnsiTheme="minorHAnsi" w:cstheme="minorHAnsi"/>
          <w:i/>
          <w:sz w:val="22"/>
          <w:szCs w:val="22"/>
        </w:rPr>
        <w:t>21.)</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EE96FC3" w14:textId="18FB4011" w:rsidR="002A12C3" w:rsidRPr="00F43906" w:rsidRDefault="002A12C3" w:rsidP="00BA4CEE">
      <w:pPr>
        <w:pStyle w:val="Odsekzoznamu"/>
        <w:spacing w:before="120" w:after="120"/>
        <w:contextualSpacing w:val="0"/>
        <w:jc w:val="both"/>
        <w:rPr>
          <w:rFonts w:asciiTheme="minorHAnsi" w:hAnsiTheme="minorHAnsi" w:cstheme="minorHAnsi"/>
          <w:b/>
        </w:rPr>
      </w:pPr>
    </w:p>
    <w:p w14:paraId="206B8E88" w14:textId="77777777" w:rsidR="003C2776" w:rsidRPr="00AB7465"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5FE98A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73331A3A" w14:textId="79762F60"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46046AB0" w14:textId="77777777" w:rsidR="00671F6A" w:rsidRDefault="00671F6A" w:rsidP="005A2C7E">
      <w:pPr>
        <w:pStyle w:val="Odsekzoznamu"/>
        <w:spacing w:before="120" w:after="120"/>
        <w:ind w:left="709"/>
        <w:contextualSpacing w:val="0"/>
        <w:jc w:val="both"/>
        <w:rPr>
          <w:rFonts w:asciiTheme="minorHAnsi" w:hAnsiTheme="minorHAnsi" w:cstheme="minorHAnsi"/>
          <w:i/>
          <w:sz w:val="22"/>
          <w:szCs w:val="22"/>
        </w:rPr>
      </w:pP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lastRenderedPageBreak/>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 xml:space="preserve">V prípade elektronického podpisu zmluvy o NFP </w:t>
      </w:r>
      <w:r w:rsidR="001223FA" w:rsidRPr="002D24D7">
        <w:rPr>
          <w:rFonts w:asciiTheme="minorHAnsi" w:eastAsiaTheme="minorHAnsi" w:hAnsiTheme="minorHAnsi" w:cstheme="minorHAnsi"/>
          <w:color w:val="000000"/>
        </w:rPr>
        <w:lastRenderedPageBreak/>
        <w:t>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5BC767BA" w14:textId="77777777" w:rsidR="0024021A" w:rsidRDefault="0024021A" w:rsidP="009A4D65">
      <w:pPr>
        <w:spacing w:before="360" w:after="120" w:line="240" w:lineRule="auto"/>
        <w:ind w:firstLine="357"/>
        <w:jc w:val="both"/>
        <w:rPr>
          <w:rFonts w:asciiTheme="minorHAnsi" w:hAnsiTheme="minorHAnsi" w:cstheme="minorHAnsi"/>
          <w:b/>
          <w:u w:val="single"/>
        </w:rPr>
      </w:pP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27DA0A7F" w:rsidR="0064229B" w:rsidRDefault="0064229B" w:rsidP="009A4D65">
      <w:pPr>
        <w:spacing w:before="120" w:after="120" w:line="240" w:lineRule="auto"/>
        <w:jc w:val="both"/>
        <w:rPr>
          <w:rFonts w:asciiTheme="minorHAnsi" w:hAnsiTheme="minorHAnsi" w:cstheme="minorHAnsi"/>
        </w:rPr>
      </w:pPr>
    </w:p>
    <w:p w14:paraId="72D15F7C" w14:textId="77777777" w:rsidR="0024021A" w:rsidRPr="00F43906" w:rsidRDefault="0024021A"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4AB453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5218D6" w:rsidRPr="00823BCB">
        <w:rPr>
          <w:rFonts w:asciiTheme="minorHAnsi" w:hAnsiTheme="minorHAnsi" w:cstheme="minorHAnsi"/>
          <w:bCs/>
          <w:iCs/>
          <w:sz w:val="22"/>
          <w:szCs w:val="22"/>
        </w:rPr>
        <w:t>.</w:t>
      </w:r>
    </w:p>
    <w:sectPr w:rsidR="006C4A28" w:rsidRPr="00823BCB" w:rsidSect="00E5128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DD767F" w:rsidRDefault="00DD767F" w:rsidP="00784ECE">
      <w:pPr>
        <w:spacing w:after="0" w:line="240" w:lineRule="auto"/>
      </w:pPr>
      <w:r>
        <w:separator/>
      </w:r>
    </w:p>
  </w:endnote>
  <w:endnote w:type="continuationSeparator" w:id="0">
    <w:p w14:paraId="4E017F80" w14:textId="77777777" w:rsidR="00DD767F" w:rsidRDefault="00DD76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96995" w14:textId="77777777" w:rsidR="007345AD" w:rsidRDefault="007345A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4CDE2383" w:rsidR="001209C4" w:rsidRDefault="001209C4">
        <w:pPr>
          <w:pStyle w:val="Pta"/>
          <w:jc w:val="center"/>
        </w:pPr>
        <w:r>
          <w:fldChar w:fldCharType="begin"/>
        </w:r>
        <w:r>
          <w:instrText>PAGE   \* MERGEFORMAT</w:instrText>
        </w:r>
        <w:r>
          <w:fldChar w:fldCharType="separate"/>
        </w:r>
        <w:r w:rsidR="00961AD8">
          <w:rPr>
            <w:noProof/>
          </w:rPr>
          <w:t>1</w:t>
        </w:r>
        <w:r>
          <w:fldChar w:fldCharType="end"/>
        </w:r>
      </w:p>
    </w:sdtContent>
  </w:sdt>
  <w:p w14:paraId="628F27A7" w14:textId="77777777" w:rsidR="001209C4" w:rsidRDefault="001209C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BE2E8BA"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DD767F" w:rsidRDefault="00DD767F" w:rsidP="00784ECE">
      <w:pPr>
        <w:spacing w:after="0" w:line="240" w:lineRule="auto"/>
      </w:pPr>
      <w:r>
        <w:separator/>
      </w:r>
    </w:p>
  </w:footnote>
  <w:footnote w:type="continuationSeparator" w:id="0">
    <w:p w14:paraId="50DB0F12" w14:textId="77777777" w:rsidR="00DD767F" w:rsidRDefault="00DD767F"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0F61" w14:textId="77777777" w:rsidR="007345AD" w:rsidRDefault="007345A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8240"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6996C0DF" w:rsidR="001209C4" w:rsidRDefault="001209C4">
    <w:pPr>
      <w:pStyle w:val="Hlavika"/>
      <w:rPr>
        <w:rFonts w:asciiTheme="minorHAnsi" w:hAnsiTheme="minorHAnsi"/>
      </w:rPr>
    </w:pPr>
    <w:r>
      <w:rPr>
        <w:rFonts w:asciiTheme="minorHAnsi" w:hAnsiTheme="minorHAnsi"/>
        <w:sz w:val="22"/>
        <w:szCs w:val="22"/>
      </w:rPr>
      <w:t xml:space="preserve">                                            Konsolidovaná verzia po zmene č. 9</w:t>
    </w:r>
    <w:r w:rsidRPr="00090615">
      <w:rPr>
        <w:rFonts w:asciiTheme="minorHAnsi" w:hAnsiTheme="minorHAnsi"/>
        <w:sz w:val="22"/>
        <w:szCs w:val="22"/>
      </w:rPr>
      <w:t xml:space="preserve"> z </w:t>
    </w:r>
    <w:r w:rsidR="00614698">
      <w:rPr>
        <w:rFonts w:asciiTheme="minorHAnsi" w:hAnsiTheme="minorHAnsi"/>
        <w:sz w:val="22"/>
        <w:szCs w:val="22"/>
      </w:rPr>
      <w:t>2</w:t>
    </w:r>
    <w:r w:rsidR="00961AD8">
      <w:rPr>
        <w:rFonts w:asciiTheme="minorHAnsi" w:hAnsiTheme="minorHAnsi"/>
        <w:sz w:val="22"/>
        <w:szCs w:val="22"/>
      </w:rPr>
      <w:t>7</w:t>
    </w:r>
    <w:r>
      <w:rPr>
        <w:rFonts w:asciiTheme="minorHAnsi" w:hAnsiTheme="minorHAnsi"/>
        <w:sz w:val="22"/>
        <w:szCs w:val="22"/>
      </w:rPr>
      <w:t xml:space="preserve">. </w:t>
    </w:r>
    <w:r w:rsidR="00614698">
      <w:rPr>
        <w:rFonts w:asciiTheme="minorHAnsi" w:hAnsiTheme="minorHAnsi"/>
        <w:sz w:val="22"/>
        <w:szCs w:val="22"/>
      </w:rPr>
      <w:t>10</w:t>
    </w:r>
    <w:r>
      <w:rPr>
        <w:rFonts w:asciiTheme="minorHAnsi" w:hAnsiTheme="minorHAnsi"/>
        <w:sz w:val="22"/>
        <w:szCs w:val="22"/>
      </w:rPr>
      <w:t>. 2021</w:t>
    </w:r>
    <w:bookmarkStart w:id="0" w:name="_GoBack"/>
    <w:bookmarkEnd w:id="0"/>
  </w:p>
  <w:p w14:paraId="75A0F3BE" w14:textId="77777777" w:rsidR="001209C4" w:rsidRPr="00005728" w:rsidRDefault="001209C4">
    <w:pPr>
      <w:pStyle w:val="Hlavika"/>
      <w:rPr>
        <w:rFonts w:asciiTheme="minorHAnsi" w:hAnsiTheme="minorHAnsi"/>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0465"/>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E6E62"/>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223E"/>
    <w:rsid w:val="006322F4"/>
    <w:rsid w:val="00634B7F"/>
    <w:rsid w:val="00641159"/>
    <w:rsid w:val="00641D18"/>
    <w:rsid w:val="00641EA0"/>
    <w:rsid w:val="0064229B"/>
    <w:rsid w:val="006444B7"/>
    <w:rsid w:val="00645E7F"/>
    <w:rsid w:val="00646D3B"/>
    <w:rsid w:val="00650147"/>
    <w:rsid w:val="006541C8"/>
    <w:rsid w:val="00656F84"/>
    <w:rsid w:val="00660610"/>
    <w:rsid w:val="00662358"/>
    <w:rsid w:val="00671F6A"/>
    <w:rsid w:val="00672026"/>
    <w:rsid w:val="00675178"/>
    <w:rsid w:val="006768F9"/>
    <w:rsid w:val="00677FDE"/>
    <w:rsid w:val="00681686"/>
    <w:rsid w:val="00687474"/>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D767F"/>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2F69"/>
    <w:rsid w:val="00F14B1F"/>
    <w:rsid w:val="00F14B56"/>
    <w:rsid w:val="00F15627"/>
    <w:rsid w:val="00F17601"/>
    <w:rsid w:val="00F236A9"/>
    <w:rsid w:val="00F32F2E"/>
    <w:rsid w:val="00F36616"/>
    <w:rsid w:val="00F43906"/>
    <w:rsid w:val="00F4420F"/>
    <w:rsid w:val="00F444D2"/>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F00FD-2787-4E2B-9D20-A9DDCEEB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10406</Words>
  <Characters>59320</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2021-10-25T14:30:00Z</dcterms:modified>
</cp:coreProperties>
</file>