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129C5269" w:rsidR="00F1080E" w:rsidRPr="008F2FCC" w:rsidRDefault="000B1059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Štefánikova 15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>
        <w:rPr>
          <w:rFonts w:asciiTheme="minorHAnsi" w:hAnsiTheme="minorHAnsi" w:cstheme="minorHAnsi"/>
          <w:b/>
          <w:sz w:val="28"/>
          <w:szCs w:val="28"/>
        </w:rPr>
        <w:t>811 05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 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Z.z.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r w:rsidR="006554CC" w:rsidRPr="0005691C">
        <w:rPr>
          <w:rFonts w:asciiTheme="minorHAnsi" w:hAnsiTheme="minorHAnsi" w:cstheme="minorHAnsi"/>
          <w:sz w:val="22"/>
        </w:rPr>
        <w:t>ŽoNFP</w:t>
      </w:r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7D382060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commentRangeStart w:id="1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r w:rsidR="00745552">
        <w:rPr>
          <w:rFonts w:asciiTheme="minorHAnsi" w:hAnsiTheme="minorHAnsi" w:cstheme="minorHAnsi"/>
          <w:sz w:val="22"/>
        </w:rPr>
        <w:t xml:space="preserve">do schránky RO OP TP </w:t>
      </w:r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r w:rsidR="00745552" w:rsidRPr="00BF0466">
        <w:rPr>
          <w:rFonts w:asciiTheme="minorHAnsi" w:hAnsiTheme="minorHAnsi" w:cstheme="minorHAnsi"/>
          <w:sz w:val="22"/>
        </w:rPr>
        <w:t>podpísan</w:t>
      </w:r>
      <w:r w:rsidR="00745552">
        <w:rPr>
          <w:rFonts w:asciiTheme="minorHAnsi" w:hAnsiTheme="minorHAnsi" w:cstheme="minorHAnsi"/>
          <w:sz w:val="22"/>
        </w:rPr>
        <w:t>é</w:t>
      </w:r>
      <w:r w:rsidR="00745552" w:rsidRPr="00BF0466">
        <w:rPr>
          <w:rFonts w:asciiTheme="minorHAnsi" w:hAnsiTheme="minorHAnsi" w:cstheme="minorHAnsi"/>
          <w:sz w:val="22"/>
        </w:rPr>
        <w:t xml:space="preserve"> </w:t>
      </w:r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F27CE9">
        <w:rPr>
          <w:rFonts w:asciiTheme="minorHAnsi" w:hAnsiTheme="minorHAnsi" w:cstheme="minorHAnsi"/>
          <w:sz w:val="22"/>
        </w:rPr>
        <w:t>(</w:t>
      </w:r>
      <w:r w:rsidR="00745552">
        <w:rPr>
          <w:rFonts w:asciiTheme="minorHAnsi" w:hAnsiTheme="minorHAnsi" w:cstheme="minorHAnsi"/>
          <w:sz w:val="22"/>
        </w:rPr>
        <w:t>identifikácia schránky</w:t>
      </w:r>
      <w:r w:rsidR="00F27CE9">
        <w:rPr>
          <w:rFonts w:asciiTheme="minorHAnsi" w:hAnsiTheme="minorHAnsi" w:cstheme="minorHAnsi"/>
          <w:sz w:val="22"/>
        </w:rPr>
        <w:t>: MIRRI SR – RO OP TP, IČO: 503 492 87, suffix: 10007, číslo schránky: E0007130310)</w:t>
      </w:r>
      <w:r w:rsidR="00745552">
        <w:rPr>
          <w:rFonts w:asciiTheme="minorHAnsi" w:hAnsiTheme="minorHAnsi" w:cstheme="minorHAnsi"/>
          <w:sz w:val="22"/>
        </w:rPr>
        <w:t>, resp.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745552">
        <w:rPr>
          <w:rFonts w:asciiTheme="minorHAnsi" w:hAnsiTheme="minorHAnsi" w:cstheme="minorHAnsi"/>
          <w:sz w:val="22"/>
        </w:rPr>
        <w:t>ÚPVS – Podanie na RO O</w:t>
      </w:r>
      <w:r w:rsidR="002C5C5C">
        <w:rPr>
          <w:rFonts w:asciiTheme="minorHAnsi" w:hAnsiTheme="minorHAnsi" w:cstheme="minorHAnsi"/>
          <w:sz w:val="22"/>
        </w:rPr>
        <w:t>PTP</w:t>
      </w:r>
      <w:commentRangeEnd w:id="1"/>
      <w:r w:rsidR="002C5C5C">
        <w:rPr>
          <w:rStyle w:val="Odkaznakomentr"/>
          <w:rFonts w:eastAsia="Times New Roman" w:cs="Times New Roman"/>
        </w:rPr>
        <w:commentReference w:id="1"/>
      </w:r>
      <w:r w:rsidR="002C5C5C">
        <w:rPr>
          <w:rFonts w:asciiTheme="minorHAnsi" w:hAnsiTheme="minorHAnsi" w:cstheme="minorHAnsi"/>
          <w:sz w:val="22"/>
        </w:rPr>
        <w:t>,</w:t>
      </w:r>
      <w:r w:rsidR="00745552">
        <w:rPr>
          <w:rFonts w:asciiTheme="minorHAnsi" w:hAnsiTheme="minorHAnsi" w:cstheme="minorHAnsi"/>
          <w:sz w:val="22"/>
        </w:rPr>
        <w:t xml:space="preserve"> </w:t>
      </w:r>
      <w:commentRangeStart w:id="2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2"/>
      <w:r w:rsidR="006F1F95">
        <w:rPr>
          <w:rStyle w:val="Odkaznakomentr"/>
          <w:rFonts w:eastAsia="Times New Roman" w:cs="Times New Roman"/>
        </w:rPr>
        <w:commentReference w:id="2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r w:rsidR="00BC0120">
        <w:rPr>
          <w:rFonts w:asciiTheme="minorHAnsi" w:hAnsiTheme="minorHAnsi" w:cstheme="minorHAnsi"/>
          <w:sz w:val="22"/>
        </w:rPr>
        <w:t>podá</w:t>
      </w:r>
      <w:r w:rsidR="00345B8F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commentRangeStart w:id="3"/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3"/>
      <w:r w:rsidR="00D4438A">
        <w:rPr>
          <w:rStyle w:val="Odkaznakomentr"/>
          <w:rFonts w:eastAsia="Times New Roman" w:cs="Times New Roman"/>
        </w:rPr>
        <w:commentReference w:id="3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4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4"/>
      <w:r w:rsidR="000E7275">
        <w:rPr>
          <w:rStyle w:val="Odkaznakomentr"/>
          <w:rFonts w:eastAsia="Times New Roman" w:cs="Times New Roman"/>
        </w:rPr>
        <w:commentReference w:id="4"/>
      </w:r>
    </w:p>
    <w:p w14:paraId="17353007" w14:textId="6D3EEFBE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</w:t>
      </w:r>
      <w:commentRangeStart w:id="5"/>
      <w:r w:rsidRPr="0005691C">
        <w:rPr>
          <w:rFonts w:asciiTheme="minorHAnsi" w:hAnsiTheme="minorHAnsi" w:cstheme="minorHAnsi"/>
          <w:sz w:val="22"/>
        </w:rPr>
        <w:t>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</w:t>
      </w:r>
      <w:r w:rsidR="00207678">
        <w:rPr>
          <w:rFonts w:asciiTheme="minorHAnsi" w:hAnsiTheme="minorHAnsi" w:cstheme="minorHAnsi"/>
          <w:sz w:val="22"/>
        </w:rPr>
        <w:t xml:space="preserve">2 </w:t>
      </w:r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commentRangeEnd w:id="5"/>
      <w:r w:rsidR="000E7275">
        <w:rPr>
          <w:rStyle w:val="Odkaznakomentr"/>
          <w:rFonts w:eastAsia="Times New Roman" w:cs="Times New Roman"/>
        </w:rPr>
        <w:commentReference w:id="5"/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6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639F290B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  <w:commentRangeEnd w:id="6"/>
      <w:r w:rsidR="00EF25C9">
        <w:rPr>
          <w:rStyle w:val="Odkaznakomentr"/>
          <w:rFonts w:eastAsia="Times New Roman" w:cs="Times New Roman"/>
        </w:rPr>
        <w:commentReference w:id="6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e-Governmente)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2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3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4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5" w:author="Autor" w:initials="A">
    <w:p w14:paraId="7DA4A94C" w14:textId="0A61EA4A" w:rsidR="000E7275" w:rsidRPr="00D7761B" w:rsidRDefault="000E7275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="000047A1" w:rsidRPr="00D7761B">
        <w:rPr>
          <w:rFonts w:asciiTheme="minorHAnsi" w:hAnsiTheme="minorHAnsi" w:cstheme="minorHAnsi"/>
        </w:rPr>
        <w:t xml:space="preserve">V čase krízovej situácie je potrebné spojenie „rozhodne o zastavení konania o ŽoNFP v súlade s ustanovením § 20 ods. </w:t>
      </w:r>
      <w:r w:rsidR="00207678">
        <w:rPr>
          <w:rFonts w:asciiTheme="minorHAnsi" w:hAnsiTheme="minorHAnsi" w:cstheme="minorHAnsi"/>
        </w:rPr>
        <w:t xml:space="preserve">2 </w:t>
      </w:r>
      <w:r w:rsidR="000047A1" w:rsidRPr="00D7761B">
        <w:rPr>
          <w:rFonts w:asciiTheme="minorHAnsi" w:hAnsiTheme="minorHAnsi" w:cstheme="minorHAnsi"/>
        </w:rPr>
        <w:t>“ nahradiť slovným spojením „môže rozhodnúť o zastavení konania o ŽoNFP v súlade s § 57 ods. 8 v spojitosti s § 20 zákona o príspevku z EŠIF“.</w:t>
      </w:r>
    </w:p>
  </w:comment>
  <w:comment w:id="6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7DA4A94C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E3694" w14:textId="77777777" w:rsidR="00D71A41" w:rsidRDefault="00D71A41" w:rsidP="009B44B8">
      <w:pPr>
        <w:spacing w:after="0" w:line="240" w:lineRule="auto"/>
      </w:pPr>
      <w:r>
        <w:separator/>
      </w:r>
    </w:p>
  </w:endnote>
  <w:endnote w:type="continuationSeparator" w:id="0">
    <w:p w14:paraId="3D60CC4C" w14:textId="77777777" w:rsidR="00D71A41" w:rsidRDefault="00D71A41" w:rsidP="009B44B8">
      <w:pPr>
        <w:spacing w:after="0" w:line="240" w:lineRule="auto"/>
      </w:pPr>
      <w:r>
        <w:continuationSeparator/>
      </w:r>
    </w:p>
  </w:endnote>
  <w:endnote w:type="continuationNotice" w:id="1">
    <w:p w14:paraId="6856F9C8" w14:textId="77777777" w:rsidR="00D71A41" w:rsidRDefault="00D71A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248E8" w14:textId="77777777" w:rsidR="00D71A41" w:rsidRDefault="00D71A41" w:rsidP="009B44B8">
      <w:pPr>
        <w:spacing w:after="0" w:line="240" w:lineRule="auto"/>
      </w:pPr>
      <w:r>
        <w:separator/>
      </w:r>
    </w:p>
  </w:footnote>
  <w:footnote w:type="continuationSeparator" w:id="0">
    <w:p w14:paraId="00C48A4C" w14:textId="77777777" w:rsidR="00D71A41" w:rsidRDefault="00D71A41" w:rsidP="009B44B8">
      <w:pPr>
        <w:spacing w:after="0" w:line="240" w:lineRule="auto"/>
      </w:pPr>
      <w:r>
        <w:continuationSeparator/>
      </w:r>
    </w:p>
  </w:footnote>
  <w:footnote w:type="continuationNotice" w:id="1">
    <w:p w14:paraId="2F9DDBFA" w14:textId="77777777" w:rsidR="00D71A41" w:rsidRDefault="00D71A41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804CA"/>
    <w:rsid w:val="00294395"/>
    <w:rsid w:val="00296D3A"/>
    <w:rsid w:val="00297732"/>
    <w:rsid w:val="002B60FE"/>
    <w:rsid w:val="002C3D3A"/>
    <w:rsid w:val="002C5C5C"/>
    <w:rsid w:val="002D0E4B"/>
    <w:rsid w:val="002F3E41"/>
    <w:rsid w:val="00313FE0"/>
    <w:rsid w:val="003377A7"/>
    <w:rsid w:val="00345B8F"/>
    <w:rsid w:val="00362EA7"/>
    <w:rsid w:val="00392EE4"/>
    <w:rsid w:val="003A64CA"/>
    <w:rsid w:val="004211F2"/>
    <w:rsid w:val="00445636"/>
    <w:rsid w:val="0045625F"/>
    <w:rsid w:val="00457D72"/>
    <w:rsid w:val="00481C0C"/>
    <w:rsid w:val="00482166"/>
    <w:rsid w:val="00497F2A"/>
    <w:rsid w:val="004A0DAF"/>
    <w:rsid w:val="00502A66"/>
    <w:rsid w:val="00517659"/>
    <w:rsid w:val="005276D3"/>
    <w:rsid w:val="00542406"/>
    <w:rsid w:val="00561D29"/>
    <w:rsid w:val="005653A2"/>
    <w:rsid w:val="005D1E88"/>
    <w:rsid w:val="005F454E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D1AB3"/>
    <w:rsid w:val="007F432E"/>
    <w:rsid w:val="008007E4"/>
    <w:rsid w:val="00841CA7"/>
    <w:rsid w:val="00852A43"/>
    <w:rsid w:val="00854EC9"/>
    <w:rsid w:val="008A7DBF"/>
    <w:rsid w:val="008B2B2E"/>
    <w:rsid w:val="008B75CA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F4A"/>
    <w:rsid w:val="00B805E8"/>
    <w:rsid w:val="00B96B79"/>
    <w:rsid w:val="00BA2EAF"/>
    <w:rsid w:val="00BB4FFF"/>
    <w:rsid w:val="00BB6040"/>
    <w:rsid w:val="00BC0120"/>
    <w:rsid w:val="00BE1BC5"/>
    <w:rsid w:val="00BF0466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41E1D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F4BE5-51AB-43B1-BD00-4B19A3099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2021-09-03T13:36:00Z</dcterms:modified>
</cp:coreProperties>
</file>