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r w:rsidR="007A75DE" w:rsidRPr="00AD5119">
        <w:rPr>
          <w:rFonts w:asciiTheme="minorHAnsi" w:hAnsiTheme="minorHAnsi"/>
        </w:rPr>
        <w:t>Slovenskej republiky (ďalej aj</w:t>
      </w:r>
      <w:r w:rsidR="00F9471C">
        <w:rPr>
          <w:rFonts w:asciiTheme="minorHAnsi" w:hAnsiTheme="minorHAnsi"/>
        </w:rPr>
        <w:t> </w:t>
      </w:r>
      <w:r w:rsidR="007A75DE" w:rsidRPr="00AD5119">
        <w:rPr>
          <w:rFonts w:asciiTheme="minorHAnsi" w:hAnsiTheme="minorHAnsi"/>
        </w:rPr>
        <w:t>„</w:t>
      </w:r>
      <w:r w:rsidR="00B46CDE">
        <w:rPr>
          <w:rFonts w:asciiTheme="minorHAnsi" w:hAnsiTheme="minorHAnsi"/>
        </w:rPr>
        <w:t>MIRRI</w:t>
      </w:r>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Del="008F790D" w:rsidRDefault="003C2776" w:rsidP="005E75DE">
      <w:pPr>
        <w:spacing w:before="120" w:after="120" w:line="240" w:lineRule="auto"/>
        <w:rPr>
          <w:del w:id="0" w:author="Autor"/>
          <w:rFonts w:asciiTheme="minorHAnsi" w:hAnsiTheme="minorHAnsi"/>
          <w:b/>
        </w:rPr>
      </w:pPr>
      <w:del w:id="1" w:author="Autor">
        <w:r w:rsidRPr="005E75DE" w:rsidDel="008F790D">
          <w:rPr>
            <w:rFonts w:asciiTheme="minorHAnsi" w:hAnsiTheme="minorHAnsi"/>
            <w:b/>
          </w:rPr>
          <w:delText>Adresa:</w:delText>
        </w:r>
        <w:r w:rsidR="00700301" w:rsidRPr="005E75DE" w:rsidDel="008F790D">
          <w:rPr>
            <w:rFonts w:asciiTheme="minorHAnsi" w:hAnsiTheme="minorHAnsi"/>
          </w:rPr>
          <w:delText xml:space="preserve">   </w:delText>
        </w:r>
        <w:r w:rsidR="00B46CDE" w:rsidDel="008F790D">
          <w:rPr>
            <w:rFonts w:asciiTheme="minorHAnsi" w:hAnsiTheme="minorHAnsi" w:cstheme="minorHAnsi"/>
          </w:rPr>
          <w:delText>Štefánikova 15, 811 05</w:delText>
        </w:r>
        <w:r w:rsidR="00B46CDE" w:rsidRPr="005D01A7" w:rsidDel="008F790D">
          <w:rPr>
            <w:rFonts w:asciiTheme="minorHAnsi" w:hAnsiTheme="minorHAnsi" w:cstheme="minorHAnsi"/>
          </w:rPr>
          <w:delText xml:space="preserve"> </w:delText>
        </w:r>
        <w:r w:rsidR="00700301" w:rsidRPr="00AD5119" w:rsidDel="008F790D">
          <w:rPr>
            <w:rFonts w:asciiTheme="minorHAnsi" w:hAnsiTheme="minorHAnsi" w:cstheme="minorHAnsi"/>
          </w:rPr>
          <w:delText>Bratislava, Slovenská republika</w:delText>
        </w:r>
        <w:r w:rsidR="00700301" w:rsidRPr="005E75DE" w:rsidDel="008F790D">
          <w:rPr>
            <w:rFonts w:asciiTheme="minorHAnsi" w:hAnsiTheme="minorHAnsi"/>
            <w:b/>
          </w:rPr>
          <w:delText xml:space="preserve"> </w:delText>
        </w:r>
      </w:del>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del w:id="2" w:author="Autor">
        <w:r w:rsidR="004F162A" w:rsidDel="00727970">
          <w:rPr>
            <w:rFonts w:asciiTheme="minorHAnsi" w:hAnsiTheme="minorHAnsi"/>
            <w:b/>
          </w:rPr>
          <w:delText>3 270 990,00</w:delText>
        </w:r>
      </w:del>
      <w:ins w:id="3" w:author="Autor">
        <w:r w:rsidR="00727970">
          <w:rPr>
            <w:rFonts w:asciiTheme="minorHAnsi" w:hAnsiTheme="minorHAnsi"/>
            <w:b/>
          </w:rPr>
          <w:t>3 274 823,33</w:t>
        </w:r>
      </w:ins>
      <w:bookmarkStart w:id="4" w:name="_GoBack"/>
      <w:bookmarkEnd w:id="4"/>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0378EF"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0378EF">
        <w:rPr>
          <w:rFonts w:asciiTheme="minorHAnsi" w:hAnsiTheme="minorHAnsi"/>
          <w:b/>
          <w:bCs/>
          <w:iCs/>
          <w:sz w:val="22"/>
          <w:szCs w:val="22"/>
        </w:rPr>
        <w:lastRenderedPageBreak/>
        <w:t xml:space="preserve">v prípade </w:t>
      </w:r>
      <w:r w:rsidR="007A75DE" w:rsidRPr="000378EF">
        <w:rPr>
          <w:rFonts w:asciiTheme="minorHAnsi" w:hAnsiTheme="minorHAnsi"/>
          <w:b/>
          <w:bCs/>
          <w:iCs/>
          <w:sz w:val="22"/>
          <w:szCs w:val="22"/>
        </w:rPr>
        <w:t xml:space="preserve">prijímateľa - </w:t>
      </w:r>
      <w:r w:rsidR="00CD747B" w:rsidRPr="00FD56DD">
        <w:rPr>
          <w:rFonts w:asciiTheme="minorHAnsi" w:hAnsiTheme="minorHAnsi" w:cstheme="minorHAnsi"/>
          <w:b/>
          <w:sz w:val="22"/>
          <w:szCs w:val="22"/>
        </w:rPr>
        <w:t>Ministerstv</w:t>
      </w:r>
      <w:r w:rsidR="00E63F88" w:rsidRPr="00FD56DD">
        <w:rPr>
          <w:rFonts w:asciiTheme="minorHAnsi" w:hAnsiTheme="minorHAnsi" w:cstheme="minorHAnsi"/>
          <w:b/>
          <w:sz w:val="22"/>
          <w:szCs w:val="22"/>
        </w:rPr>
        <w:t>a</w:t>
      </w:r>
      <w:r w:rsidR="00CD747B" w:rsidRPr="00FD56DD">
        <w:rPr>
          <w:rFonts w:asciiTheme="minorHAnsi" w:hAnsiTheme="minorHAnsi" w:cstheme="minorHAnsi"/>
          <w:b/>
          <w:sz w:val="22"/>
          <w:szCs w:val="22"/>
        </w:rPr>
        <w:t xml:space="preserve"> investícií, regionálneho rozvoja a informatizácie Slovenskej republiky</w:t>
      </w:r>
      <w:r w:rsidR="00CD747B" w:rsidRPr="000378EF" w:rsidDel="00CD747B">
        <w:rPr>
          <w:rFonts w:asciiTheme="minorHAnsi" w:hAnsiTheme="minorHAnsi"/>
          <w:b/>
          <w:bCs/>
          <w:iCs/>
          <w:sz w:val="22"/>
          <w:szCs w:val="22"/>
        </w:rPr>
        <w:t xml:space="preserve"> </w:t>
      </w:r>
      <w:r w:rsidRPr="000378EF">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FD56DD"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FD56DD">
        <w:rPr>
          <w:rFonts w:asciiTheme="minorHAnsi" w:hAnsiTheme="minorHAnsi"/>
          <w:b/>
        </w:rPr>
        <w:t>Časový harmonogram konania o ŽoNFP</w:t>
      </w:r>
      <w:r w:rsidRPr="00FD56DD">
        <w:rPr>
          <w:rFonts w:asciiTheme="minorHAnsi" w:hAnsiTheme="minorHAnsi"/>
          <w:b/>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Del="00C00711" w:rsidRDefault="005F4F5A" w:rsidP="00C00711">
      <w:pPr>
        <w:pStyle w:val="Default"/>
        <w:tabs>
          <w:tab w:val="left" w:pos="0"/>
        </w:tabs>
        <w:spacing w:before="120" w:after="120"/>
        <w:ind w:firstLine="426"/>
        <w:jc w:val="both"/>
        <w:rPr>
          <w:del w:id="5" w:author="Autor"/>
          <w:rFonts w:asciiTheme="minorHAnsi" w:hAnsiTheme="minorHAnsi"/>
        </w:rPr>
      </w:pPr>
      <w:r w:rsidRPr="00FD56DD">
        <w:rPr>
          <w:rFonts w:asciiTheme="minorHAnsi" w:hAnsiTheme="minorHAnsi"/>
          <w:sz w:val="22"/>
          <w:szCs w:val="22"/>
        </w:rPr>
        <w:t xml:space="preserve">Žiadosť o NFP je doručená </w:t>
      </w:r>
      <w:r w:rsidRPr="00CF5613">
        <w:rPr>
          <w:rFonts w:asciiTheme="minorHAnsi" w:hAnsiTheme="minorHAnsi"/>
          <w:b/>
          <w:sz w:val="22"/>
          <w:szCs w:val="22"/>
        </w:rPr>
        <w:t xml:space="preserve">vo forme </w:t>
      </w:r>
      <w:r w:rsidRPr="00C00711">
        <w:rPr>
          <w:rFonts w:asciiTheme="minorHAnsi" w:hAnsiTheme="minorHAnsi"/>
          <w:rPrChange w:id="6" w:author="Autor">
            <w:rPr>
              <w:rFonts w:asciiTheme="minorHAnsi" w:hAnsiTheme="minorHAnsi"/>
              <w:b/>
            </w:rPr>
          </w:rPrChange>
        </w:rPr>
        <w:t>určenej RO OP TP</w:t>
      </w:r>
      <w:r w:rsidRPr="00C00711">
        <w:rPr>
          <w:rFonts w:asciiTheme="minorHAnsi" w:hAnsiTheme="minorHAnsi"/>
        </w:rPr>
        <w:t>,</w:t>
      </w:r>
      <w:r w:rsidRPr="00CF5613">
        <w:rPr>
          <w:rFonts w:asciiTheme="minorHAnsi" w:hAnsiTheme="minorHAnsi" w:cs="Times New Roman"/>
          <w:sz w:val="22"/>
          <w:szCs w:val="22"/>
        </w:rPr>
        <w:t xml:space="preserve"> ak je formulár žiadosti o NFP </w:t>
      </w:r>
      <w:r w:rsidR="00AB1E80" w:rsidRPr="009920CD">
        <w:rPr>
          <w:rFonts w:asciiTheme="minorHAnsi" w:hAnsiTheme="minorHAnsi"/>
          <w:sz w:val="22"/>
          <w:szCs w:val="22"/>
        </w:rPr>
        <w:t>(spolu so</w:t>
      </w:r>
      <w:r w:rsidR="00A2636B" w:rsidRPr="000378EF">
        <w:rPr>
          <w:rFonts w:asciiTheme="minorHAnsi" w:hAnsiTheme="minorHAnsi"/>
          <w:sz w:val="22"/>
          <w:szCs w:val="22"/>
        </w:rPr>
        <w:t> </w:t>
      </w:r>
      <w:r w:rsidR="00AB1E80" w:rsidRPr="000378EF">
        <w:rPr>
          <w:rFonts w:asciiTheme="minorHAnsi" w:hAnsiTheme="minorHAnsi"/>
          <w:sz w:val="22"/>
          <w:szCs w:val="22"/>
        </w:rPr>
        <w:t xml:space="preserve">všetkými </w:t>
      </w:r>
      <w:ins w:id="7" w:author="Autor">
        <w:r w:rsidR="008F790D">
          <w:rPr>
            <w:rFonts w:asciiTheme="minorHAnsi" w:hAnsiTheme="minorHAnsi"/>
            <w:sz w:val="22"/>
            <w:szCs w:val="22"/>
          </w:rPr>
          <w:t xml:space="preserve">relevantnými </w:t>
        </w:r>
      </w:ins>
      <w:r w:rsidR="00AB1E80" w:rsidRPr="000378EF">
        <w:rPr>
          <w:rFonts w:asciiTheme="minorHAnsi" w:hAnsiTheme="minorHAnsi"/>
          <w:sz w:val="22"/>
          <w:szCs w:val="22"/>
        </w:rPr>
        <w:t>prílohami)</w:t>
      </w:r>
      <w:r w:rsidR="000B7709" w:rsidRPr="000378EF">
        <w:rPr>
          <w:rFonts w:asciiTheme="minorHAnsi" w:hAnsiTheme="minorHAnsi"/>
          <w:sz w:val="22"/>
          <w:szCs w:val="22"/>
        </w:rPr>
        <w:t xml:space="preserve"> </w:t>
      </w:r>
      <w:r w:rsidRPr="000378EF">
        <w:rPr>
          <w:rFonts w:asciiTheme="minorHAnsi" w:hAnsiTheme="minorHAnsi" w:cs="Times New Roman"/>
          <w:sz w:val="22"/>
          <w:szCs w:val="22"/>
        </w:rPr>
        <w:t>zaslaný</w:t>
      </w:r>
      <w:r w:rsidR="00AB1E80" w:rsidRPr="000378EF">
        <w:rPr>
          <w:rFonts w:asciiTheme="minorHAnsi" w:hAnsiTheme="minorHAnsi"/>
          <w:b/>
          <w:sz w:val="22"/>
          <w:szCs w:val="22"/>
        </w:rPr>
        <w:t xml:space="preserve"> </w:t>
      </w:r>
      <w:r w:rsidR="002D36E8" w:rsidRPr="000378EF">
        <w:rPr>
          <w:rFonts w:asciiTheme="minorHAnsi" w:hAnsiTheme="minorHAnsi"/>
          <w:b/>
          <w:sz w:val="22"/>
          <w:szCs w:val="22"/>
        </w:rPr>
        <w:t>elektronicky</w:t>
      </w:r>
      <w:del w:id="8" w:author="Autor">
        <w:r w:rsidR="002D36E8" w:rsidRPr="000378EF" w:rsidDel="008F790D">
          <w:rPr>
            <w:rFonts w:asciiTheme="minorHAnsi" w:hAnsiTheme="minorHAnsi"/>
            <w:sz w:val="22"/>
            <w:szCs w:val="22"/>
          </w:rPr>
          <w:delText>,</w:delText>
        </w:r>
      </w:del>
      <w:r w:rsidR="002D36E8" w:rsidRPr="000378EF">
        <w:rPr>
          <w:rFonts w:asciiTheme="minorHAnsi" w:hAnsiTheme="minorHAnsi"/>
          <w:sz w:val="22"/>
          <w:szCs w:val="22"/>
        </w:rPr>
        <w:t xml:space="preserve"> prostredníctvom ITMS2014+</w:t>
      </w:r>
      <w:ins w:id="9" w:author="Autor">
        <w:r w:rsidR="008F790D">
          <w:rPr>
            <w:rFonts w:asciiTheme="minorHAnsi" w:hAnsiTheme="minorHAnsi"/>
            <w:sz w:val="22"/>
            <w:szCs w:val="22"/>
          </w:rPr>
          <w:t xml:space="preserve"> </w:t>
        </w:r>
      </w:ins>
      <w:del w:id="10" w:author="Autor">
        <w:r w:rsidR="002D36E8" w:rsidRPr="000378EF" w:rsidDel="008F790D">
          <w:rPr>
            <w:rFonts w:asciiTheme="minorHAnsi" w:hAnsiTheme="minorHAnsi"/>
            <w:sz w:val="22"/>
            <w:szCs w:val="22"/>
          </w:rPr>
          <w:delText xml:space="preserve">  </w:delText>
        </w:r>
      </w:del>
      <w:r w:rsidR="002D36E8" w:rsidRPr="000378EF">
        <w:rPr>
          <w:rFonts w:asciiTheme="minorHAnsi" w:hAnsiTheme="minorHAnsi"/>
          <w:b/>
          <w:sz w:val="22"/>
          <w:szCs w:val="22"/>
        </w:rPr>
        <w:t xml:space="preserve">a zároveň </w:t>
      </w:r>
      <w:r w:rsidR="00C83DE8" w:rsidRPr="000378EF">
        <w:rPr>
          <w:rFonts w:asciiTheme="minorHAnsi" w:hAnsiTheme="minorHAnsi"/>
          <w:b/>
          <w:sz w:val="22"/>
          <w:szCs w:val="22"/>
        </w:rPr>
        <w:t>písomne</w:t>
      </w:r>
      <w:del w:id="11" w:author="Autor">
        <w:r w:rsidR="002D36E8" w:rsidRPr="000378EF" w:rsidDel="008F790D">
          <w:rPr>
            <w:rFonts w:asciiTheme="minorHAnsi" w:hAnsiTheme="minorHAnsi"/>
            <w:sz w:val="22"/>
            <w:szCs w:val="22"/>
          </w:rPr>
          <w:delText>,</w:delText>
        </w:r>
      </w:del>
      <w:r w:rsidR="002D36E8" w:rsidRPr="000378EF">
        <w:rPr>
          <w:rFonts w:asciiTheme="minorHAnsi" w:hAnsiTheme="minorHAnsi"/>
          <w:sz w:val="22"/>
          <w:szCs w:val="22"/>
        </w:rPr>
        <w:t xml:space="preserve"> jedným z nasledovných spôsobov</w:t>
      </w:r>
      <w:r w:rsidR="002D36E8" w:rsidRPr="005E75DE">
        <w:rPr>
          <w:rFonts w:asciiTheme="minorHAnsi" w:hAnsiTheme="minorHAnsi"/>
          <w:sz w:val="22"/>
          <w:szCs w:val="22"/>
        </w:rPr>
        <w:t>:</w:t>
      </w:r>
    </w:p>
    <w:p w:rsidR="002D36E8" w:rsidRPr="005E75DE" w:rsidDel="00C00711" w:rsidRDefault="002D36E8">
      <w:pPr>
        <w:pStyle w:val="Default"/>
        <w:tabs>
          <w:tab w:val="left" w:pos="0"/>
        </w:tabs>
        <w:spacing w:before="120" w:after="120"/>
        <w:ind w:firstLine="426"/>
        <w:jc w:val="both"/>
        <w:rPr>
          <w:del w:id="12" w:author="Autor"/>
          <w:rFonts w:asciiTheme="minorHAnsi" w:hAnsiTheme="minorHAnsi"/>
        </w:rPr>
        <w:pPrChange w:id="13" w:author="Autor">
          <w:pPr>
            <w:pStyle w:val="Odsekzoznamu"/>
            <w:numPr>
              <w:numId w:val="37"/>
            </w:numPr>
            <w:spacing w:before="120" w:after="120"/>
            <w:ind w:hanging="360"/>
            <w:contextualSpacing w:val="0"/>
            <w:jc w:val="both"/>
          </w:pPr>
        </w:pPrChange>
      </w:pPr>
      <w:del w:id="14" w:author="Autor">
        <w:r w:rsidRPr="005E75DE" w:rsidDel="00C00711">
          <w:rPr>
            <w:rFonts w:asciiTheme="minorHAnsi" w:hAnsiTheme="minorHAnsi"/>
            <w:b/>
            <w:sz w:val="22"/>
            <w:szCs w:val="22"/>
          </w:rPr>
          <w:delText>V </w:delText>
        </w:r>
        <w:r w:rsidR="00C83DE8" w:rsidRPr="005E75DE" w:rsidDel="00C00711">
          <w:rPr>
            <w:rFonts w:asciiTheme="minorHAnsi" w:hAnsiTheme="minorHAnsi"/>
            <w:b/>
            <w:sz w:val="22"/>
            <w:szCs w:val="22"/>
          </w:rPr>
          <w:delText xml:space="preserve">listinnej </w:delText>
        </w:r>
        <w:r w:rsidRPr="005E75DE" w:rsidDel="00C00711">
          <w:rPr>
            <w:rFonts w:asciiTheme="minorHAnsi" w:hAnsiTheme="minorHAnsi"/>
            <w:b/>
            <w:sz w:val="22"/>
            <w:szCs w:val="22"/>
          </w:rPr>
          <w:delText>podobe</w:delText>
        </w:r>
        <w:r w:rsidRPr="005E75DE" w:rsidDel="00C00711">
          <w:rPr>
            <w:rFonts w:asciiTheme="minorHAnsi" w:hAnsiTheme="minorHAnsi"/>
            <w:sz w:val="22"/>
            <w:szCs w:val="22"/>
          </w:rPr>
          <w:delText xml:space="preserve"> je žiadosť o</w:delText>
        </w:r>
        <w:r w:rsidR="00AB1E80" w:rsidRPr="005E75DE" w:rsidDel="00C00711">
          <w:rPr>
            <w:rFonts w:asciiTheme="minorHAnsi" w:hAnsiTheme="minorHAnsi"/>
            <w:sz w:val="22"/>
            <w:szCs w:val="22"/>
          </w:rPr>
          <w:delText> </w:delText>
        </w:r>
        <w:r w:rsidRPr="005E75DE" w:rsidDel="00C00711">
          <w:rPr>
            <w:rFonts w:asciiTheme="minorHAnsi" w:hAnsiTheme="minorHAnsi"/>
            <w:sz w:val="22"/>
            <w:szCs w:val="22"/>
          </w:rPr>
          <w:delText>NFP</w:delText>
        </w:r>
        <w:r w:rsidR="00AB1E80" w:rsidRPr="005E75DE" w:rsidDel="00C00711">
          <w:rPr>
            <w:rFonts w:asciiTheme="minorHAnsi" w:hAnsiTheme="minorHAnsi"/>
            <w:sz w:val="22"/>
            <w:szCs w:val="22"/>
          </w:rPr>
          <w:delText>, vrátane všetkých príloh</w:delText>
        </w:r>
        <w:r w:rsidR="000B7709" w:rsidDel="00C00711">
          <w:rPr>
            <w:rFonts w:asciiTheme="minorHAnsi" w:hAnsiTheme="minorHAnsi"/>
            <w:sz w:val="22"/>
            <w:szCs w:val="22"/>
          </w:rPr>
          <w:delText>,</w:delText>
        </w:r>
        <w:r w:rsidRPr="005E75DE" w:rsidDel="00C00711">
          <w:rPr>
            <w:rFonts w:asciiTheme="minorHAnsi" w:hAnsiTheme="minorHAnsi"/>
            <w:sz w:val="22"/>
            <w:szCs w:val="22"/>
          </w:rPr>
          <w:delText xml:space="preserve"> možné doručiť </w:delText>
        </w:r>
        <w:r w:rsidR="00C83DE8" w:rsidRPr="005E75DE" w:rsidDel="00C00711">
          <w:rPr>
            <w:rFonts w:asciiTheme="minorHAnsi" w:hAnsiTheme="minorHAnsi"/>
            <w:sz w:val="22"/>
            <w:szCs w:val="22"/>
          </w:rPr>
          <w:delText xml:space="preserve"> v jednom origináli (vytlačenom po odoslaní prostredníctvom ITMS2014+</w:delText>
        </w:r>
        <w:r w:rsidR="00F26217" w:rsidDel="00C00711">
          <w:rPr>
            <w:rFonts w:asciiTheme="minorHAnsi" w:hAnsiTheme="minorHAnsi"/>
            <w:sz w:val="22"/>
            <w:szCs w:val="22"/>
          </w:rPr>
          <w:delText xml:space="preserve"> a podpísanom</w:delText>
        </w:r>
        <w:r w:rsidR="00C83DE8" w:rsidRPr="005E75DE" w:rsidDel="00C00711">
          <w:rPr>
            <w:rFonts w:asciiTheme="minorHAnsi" w:hAnsiTheme="minorHAnsi"/>
            <w:sz w:val="22"/>
            <w:szCs w:val="22"/>
          </w:rPr>
          <w:delText>) a jednej kópii</w:delText>
        </w:r>
        <w:r w:rsidRPr="005E75DE" w:rsidDel="00C00711">
          <w:rPr>
            <w:rFonts w:asciiTheme="minorHAnsi" w:hAnsiTheme="minorHAnsi"/>
            <w:sz w:val="22"/>
            <w:szCs w:val="22"/>
          </w:rPr>
          <w:delText>:</w:delText>
        </w:r>
      </w:del>
    </w:p>
    <w:p w:rsidR="002D36E8" w:rsidRPr="005E75DE" w:rsidDel="00C00711" w:rsidRDefault="002D36E8">
      <w:pPr>
        <w:pStyle w:val="Default"/>
        <w:rPr>
          <w:del w:id="15" w:author="Autor"/>
          <w:rFonts w:asciiTheme="minorHAnsi" w:hAnsiTheme="minorHAnsi"/>
          <w:sz w:val="22"/>
          <w:szCs w:val="22"/>
        </w:rPr>
        <w:pPrChange w:id="16" w:author="Autor">
          <w:pPr>
            <w:pStyle w:val="Odsekzoznamu"/>
            <w:numPr>
              <w:numId w:val="6"/>
            </w:numPr>
            <w:spacing w:before="120" w:after="120"/>
            <w:ind w:hanging="360"/>
            <w:contextualSpacing w:val="0"/>
            <w:jc w:val="both"/>
          </w:pPr>
        </w:pPrChange>
      </w:pPr>
      <w:del w:id="17" w:author="Autor">
        <w:r w:rsidRPr="005E75DE" w:rsidDel="00C00711">
          <w:rPr>
            <w:rFonts w:asciiTheme="minorHAnsi" w:hAnsiTheme="minorHAnsi"/>
            <w:sz w:val="22"/>
            <w:szCs w:val="22"/>
          </w:rPr>
          <w:delText>doporučenou poštou alebo kuriérskou službou na adresu:</w:delText>
        </w:r>
      </w:del>
    </w:p>
    <w:p w:rsidR="002D36E8" w:rsidRPr="005E75DE" w:rsidDel="00C00711" w:rsidRDefault="00B46CDE">
      <w:pPr>
        <w:pStyle w:val="Default"/>
        <w:rPr>
          <w:del w:id="18" w:author="Autor"/>
          <w:rFonts w:asciiTheme="minorHAnsi" w:hAnsiTheme="minorHAnsi"/>
        </w:rPr>
        <w:pPrChange w:id="19" w:author="Autor">
          <w:pPr>
            <w:spacing w:before="120" w:after="120" w:line="240" w:lineRule="auto"/>
            <w:ind w:left="426" w:firstLine="357"/>
            <w:contextualSpacing/>
            <w:jc w:val="both"/>
          </w:pPr>
        </w:pPrChange>
      </w:pPr>
      <w:del w:id="20" w:author="Autor">
        <w:r w:rsidDel="00C00711">
          <w:rPr>
            <w:rFonts w:asciiTheme="minorHAnsi" w:hAnsiTheme="minorHAnsi" w:cstheme="minorHAnsi"/>
          </w:rPr>
          <w:delText xml:space="preserve">Ministerstvo investícií, regionálneho rozvoja a informatizácie </w:delText>
        </w:r>
        <w:r w:rsidR="002D36E8" w:rsidRPr="005E75DE" w:rsidDel="00C00711">
          <w:rPr>
            <w:rFonts w:asciiTheme="minorHAnsi" w:hAnsiTheme="minorHAnsi"/>
          </w:rPr>
          <w:delText xml:space="preserve">Slovenskej republiky </w:delText>
        </w:r>
      </w:del>
    </w:p>
    <w:p w:rsidR="002D36E8" w:rsidRPr="005E75DE" w:rsidDel="00C00711" w:rsidRDefault="00B46CDE">
      <w:pPr>
        <w:pStyle w:val="Default"/>
        <w:rPr>
          <w:del w:id="21" w:author="Autor"/>
          <w:rFonts w:asciiTheme="minorHAnsi" w:hAnsiTheme="minorHAnsi"/>
        </w:rPr>
        <w:pPrChange w:id="22" w:author="Autor">
          <w:pPr>
            <w:spacing w:before="120" w:after="120" w:line="240" w:lineRule="auto"/>
            <w:ind w:left="426" w:firstLine="357"/>
            <w:contextualSpacing/>
            <w:jc w:val="both"/>
          </w:pPr>
        </w:pPrChange>
      </w:pPr>
      <w:del w:id="23" w:author="Autor">
        <w:r w:rsidDel="00C00711">
          <w:rPr>
            <w:rFonts w:asciiTheme="minorHAnsi" w:hAnsiTheme="minorHAnsi" w:cstheme="minorHAnsi"/>
          </w:rPr>
          <w:delText xml:space="preserve">sekcia </w:delText>
        </w:r>
        <w:r w:rsidR="00EF0C71" w:rsidRPr="00EF0C71" w:rsidDel="00C00711">
          <w:rPr>
            <w:rFonts w:asciiTheme="minorHAnsi" w:hAnsiTheme="minorHAnsi" w:cstheme="minorHAnsi"/>
          </w:rPr>
          <w:delText>OP TP a iných finančných mechanizmov</w:delText>
        </w:r>
        <w:r w:rsidDel="00C00711">
          <w:rPr>
            <w:rFonts w:asciiTheme="minorHAnsi" w:hAnsiTheme="minorHAnsi"/>
          </w:rPr>
          <w:delText xml:space="preserve"> </w:delText>
        </w:r>
        <w:r w:rsidR="002D36E8" w:rsidRPr="005E75DE" w:rsidDel="00C00711">
          <w:rPr>
            <w:rFonts w:asciiTheme="minorHAnsi" w:hAnsiTheme="minorHAnsi"/>
          </w:rPr>
          <w:delText xml:space="preserve"> </w:delText>
        </w:r>
      </w:del>
    </w:p>
    <w:p w:rsidR="002D36E8" w:rsidRPr="005E75DE" w:rsidDel="00C00711" w:rsidRDefault="002D36E8">
      <w:pPr>
        <w:pStyle w:val="Default"/>
        <w:rPr>
          <w:del w:id="24" w:author="Autor"/>
          <w:rFonts w:asciiTheme="minorHAnsi" w:hAnsiTheme="minorHAnsi"/>
        </w:rPr>
        <w:pPrChange w:id="25" w:author="Autor">
          <w:pPr>
            <w:spacing w:before="120" w:after="120" w:line="240" w:lineRule="auto"/>
            <w:ind w:left="426" w:firstLine="357"/>
            <w:contextualSpacing/>
            <w:jc w:val="both"/>
          </w:pPr>
        </w:pPrChange>
      </w:pPr>
      <w:del w:id="26" w:author="Autor">
        <w:r w:rsidRPr="005E75DE" w:rsidDel="00C00711">
          <w:rPr>
            <w:rFonts w:asciiTheme="minorHAnsi" w:hAnsiTheme="minorHAnsi"/>
          </w:rPr>
          <w:delText>odbor implementácie projektov OP TP</w:delText>
        </w:r>
      </w:del>
    </w:p>
    <w:p w:rsidR="002D36E8" w:rsidRPr="005E75DE" w:rsidDel="00C00711" w:rsidRDefault="00B46CDE">
      <w:pPr>
        <w:pStyle w:val="Default"/>
        <w:rPr>
          <w:del w:id="27" w:author="Autor"/>
          <w:rFonts w:asciiTheme="minorHAnsi" w:hAnsiTheme="minorHAnsi"/>
        </w:rPr>
        <w:pPrChange w:id="28" w:author="Autor">
          <w:pPr>
            <w:spacing w:before="120" w:after="120" w:line="240" w:lineRule="auto"/>
            <w:ind w:left="426" w:firstLine="357"/>
            <w:contextualSpacing/>
            <w:jc w:val="both"/>
          </w:pPr>
        </w:pPrChange>
      </w:pPr>
      <w:del w:id="29" w:author="Autor">
        <w:r w:rsidDel="00C00711">
          <w:rPr>
            <w:rFonts w:asciiTheme="minorHAnsi" w:hAnsiTheme="minorHAnsi" w:cstheme="minorHAnsi"/>
          </w:rPr>
          <w:delText>Štefánikova 15</w:delText>
        </w:r>
        <w:r w:rsidR="002D36E8" w:rsidRPr="005E75DE" w:rsidDel="00C00711">
          <w:rPr>
            <w:rFonts w:asciiTheme="minorHAnsi" w:hAnsiTheme="minorHAnsi"/>
          </w:rPr>
          <w:delText xml:space="preserve"> </w:delText>
        </w:r>
      </w:del>
    </w:p>
    <w:p w:rsidR="002D36E8" w:rsidRPr="005E75DE" w:rsidDel="00C00711" w:rsidRDefault="00B46CDE">
      <w:pPr>
        <w:pStyle w:val="Default"/>
        <w:rPr>
          <w:del w:id="30" w:author="Autor"/>
          <w:rFonts w:asciiTheme="minorHAnsi" w:hAnsiTheme="minorHAnsi"/>
        </w:rPr>
        <w:pPrChange w:id="31" w:author="Autor">
          <w:pPr>
            <w:spacing w:before="120" w:after="120" w:line="240" w:lineRule="auto"/>
            <w:ind w:left="426" w:firstLine="357"/>
            <w:contextualSpacing/>
            <w:jc w:val="both"/>
          </w:pPr>
        </w:pPrChange>
      </w:pPr>
      <w:del w:id="32" w:author="Autor">
        <w:r w:rsidDel="00C00711">
          <w:rPr>
            <w:rFonts w:asciiTheme="minorHAnsi" w:hAnsiTheme="minorHAnsi"/>
          </w:rPr>
          <w:delText>811 05</w:delText>
        </w:r>
        <w:r w:rsidR="002D36E8" w:rsidRPr="005E75DE" w:rsidDel="00C00711">
          <w:rPr>
            <w:rFonts w:asciiTheme="minorHAnsi" w:hAnsiTheme="minorHAnsi"/>
          </w:rPr>
          <w:delText xml:space="preserve"> Bratislava</w:delText>
        </w:r>
      </w:del>
    </w:p>
    <w:p w:rsidR="002D36E8" w:rsidRPr="005027B4" w:rsidDel="00C00711" w:rsidRDefault="002D36E8">
      <w:pPr>
        <w:pStyle w:val="Default"/>
        <w:rPr>
          <w:del w:id="33" w:author="Autor"/>
          <w:rFonts w:asciiTheme="minorHAnsi" w:hAnsiTheme="minorHAnsi"/>
          <w:sz w:val="22"/>
          <w:szCs w:val="22"/>
        </w:rPr>
        <w:pPrChange w:id="34" w:author="Autor">
          <w:pPr>
            <w:pStyle w:val="Odsekzoznamu"/>
            <w:numPr>
              <w:numId w:val="6"/>
            </w:numPr>
            <w:spacing w:before="120" w:after="120"/>
            <w:ind w:hanging="360"/>
            <w:jc w:val="both"/>
          </w:pPr>
        </w:pPrChange>
      </w:pPr>
      <w:del w:id="35" w:author="Autor">
        <w:r w:rsidRPr="00AD5119" w:rsidDel="00C00711">
          <w:rPr>
            <w:rFonts w:asciiTheme="minorHAnsi" w:hAnsiTheme="minorHAnsi"/>
            <w:sz w:val="22"/>
            <w:szCs w:val="22"/>
          </w:rPr>
          <w:delText>osobne v p</w:delText>
        </w:r>
        <w:r w:rsidRPr="005027B4" w:rsidDel="00C00711">
          <w:rPr>
            <w:rFonts w:asciiTheme="minorHAnsi" w:hAnsiTheme="minorHAnsi"/>
            <w:sz w:val="22"/>
            <w:szCs w:val="22"/>
          </w:rPr>
          <w:delText xml:space="preserve">racovných dňoch </w:delText>
        </w:r>
      </w:del>
    </w:p>
    <w:p w:rsidR="00B46CDE" w:rsidDel="00C00711" w:rsidRDefault="00B46CDE">
      <w:pPr>
        <w:pStyle w:val="Default"/>
        <w:rPr>
          <w:del w:id="36" w:author="Autor"/>
          <w:rFonts w:asciiTheme="minorHAnsi" w:hAnsiTheme="minorHAnsi" w:cstheme="minorHAnsi"/>
          <w:sz w:val="22"/>
          <w:szCs w:val="22"/>
        </w:rPr>
        <w:pPrChange w:id="37" w:author="Autor">
          <w:pPr>
            <w:pStyle w:val="Odsekzoznamu"/>
            <w:numPr>
              <w:ilvl w:val="1"/>
              <w:numId w:val="6"/>
            </w:numPr>
            <w:spacing w:before="120" w:after="120"/>
            <w:ind w:left="1440" w:hanging="357"/>
            <w:jc w:val="both"/>
          </w:pPr>
        </w:pPrChange>
      </w:pPr>
      <w:del w:id="38" w:author="Autor">
        <w:r w:rsidDel="00C00711">
          <w:rPr>
            <w:rFonts w:asciiTheme="minorHAnsi" w:hAnsiTheme="minorHAnsi" w:cstheme="minorHAnsi"/>
            <w:sz w:val="22"/>
            <w:szCs w:val="22"/>
          </w:rPr>
          <w:lastRenderedPageBreak/>
          <w:delText>Po – Št:</w:delText>
        </w:r>
        <w:r w:rsidRPr="005A3C77" w:rsidDel="00C00711">
          <w:rPr>
            <w:rFonts w:asciiTheme="minorHAnsi" w:hAnsiTheme="minorHAnsi" w:cstheme="minorHAnsi"/>
            <w:sz w:val="22"/>
            <w:szCs w:val="22"/>
          </w:rPr>
          <w:delText xml:space="preserve"> </w:delText>
        </w:r>
        <w:r w:rsidRPr="00D95AA6" w:rsidDel="00C00711">
          <w:rPr>
            <w:rFonts w:asciiTheme="minorHAnsi" w:hAnsiTheme="minorHAnsi" w:cstheme="minorHAnsi"/>
            <w:sz w:val="22"/>
            <w:szCs w:val="22"/>
          </w:rPr>
          <w:delText>9:00 - 14:30 hod. (obedňajšia prestávka 11:30 - 12:30 hod.)</w:delText>
        </w:r>
        <w:r w:rsidDel="00C00711">
          <w:rPr>
            <w:rFonts w:asciiTheme="minorHAnsi" w:hAnsiTheme="minorHAnsi" w:cstheme="minorHAnsi"/>
            <w:sz w:val="22"/>
            <w:szCs w:val="22"/>
          </w:rPr>
          <w:delText xml:space="preserve"> </w:delText>
        </w:r>
      </w:del>
    </w:p>
    <w:p w:rsidR="00B46CDE" w:rsidDel="00C00711" w:rsidRDefault="00B46CDE">
      <w:pPr>
        <w:pStyle w:val="Default"/>
        <w:rPr>
          <w:del w:id="39" w:author="Autor"/>
          <w:rFonts w:asciiTheme="minorHAnsi" w:hAnsiTheme="minorHAnsi"/>
        </w:rPr>
        <w:pPrChange w:id="40" w:author="Autor">
          <w:pPr>
            <w:pStyle w:val="Odsekzoznamu"/>
            <w:ind w:firstLine="696"/>
          </w:pPr>
        </w:pPrChange>
      </w:pPr>
      <w:del w:id="41" w:author="Autor">
        <w:r w:rsidDel="00C00711">
          <w:rPr>
            <w:rFonts w:asciiTheme="minorHAnsi" w:hAnsiTheme="minorHAnsi" w:cstheme="minorHAnsi"/>
            <w:sz w:val="22"/>
            <w:szCs w:val="22"/>
          </w:rPr>
          <w:delText xml:space="preserve"> Pi: </w:delText>
        </w:r>
        <w:r w:rsidDel="00C00711">
          <w:rPr>
            <w:rFonts w:asciiTheme="minorHAnsi" w:hAnsiTheme="minorHAnsi" w:cstheme="minorHAnsi"/>
            <w:sz w:val="22"/>
            <w:szCs w:val="22"/>
          </w:rPr>
          <w:tab/>
          <w:delText xml:space="preserve"> </w:delText>
        </w:r>
        <w:r w:rsidRPr="00D95AA6" w:rsidDel="00C00711">
          <w:rPr>
            <w:rFonts w:asciiTheme="minorHAnsi" w:hAnsiTheme="minorHAnsi" w:cstheme="minorHAnsi"/>
            <w:sz w:val="22"/>
            <w:szCs w:val="22"/>
          </w:rPr>
          <w:delText>9:00 -</w:delText>
        </w:r>
        <w:r w:rsidR="000378EF" w:rsidDel="00C00711">
          <w:rPr>
            <w:rFonts w:asciiTheme="minorHAnsi" w:hAnsiTheme="minorHAnsi" w:cstheme="minorHAnsi"/>
            <w:sz w:val="22"/>
            <w:szCs w:val="22"/>
          </w:rPr>
          <w:delText xml:space="preserve"> </w:delText>
        </w:r>
        <w:r w:rsidRPr="00D95AA6" w:rsidDel="00C00711">
          <w:rPr>
            <w:rFonts w:asciiTheme="minorHAnsi" w:hAnsiTheme="minorHAnsi" w:cstheme="minorHAnsi"/>
            <w:sz w:val="22"/>
            <w:szCs w:val="22"/>
          </w:rPr>
          <w:delText>14:00 hod.  (obedňajšia prestávka 11:30 - 12:30 hod.):</w:delText>
        </w:r>
      </w:del>
    </w:p>
    <w:p w:rsidR="002D36E8" w:rsidRPr="005E75DE" w:rsidDel="00C00711" w:rsidRDefault="002D36E8">
      <w:pPr>
        <w:pStyle w:val="Default"/>
        <w:rPr>
          <w:del w:id="42" w:author="Autor"/>
          <w:rFonts w:asciiTheme="minorHAnsi" w:hAnsiTheme="minorHAnsi"/>
        </w:rPr>
        <w:pPrChange w:id="43" w:author="Autor">
          <w:pPr>
            <w:spacing w:before="120" w:after="120" w:line="240" w:lineRule="auto"/>
            <w:ind w:left="1416" w:firstLine="2"/>
            <w:contextualSpacing/>
            <w:jc w:val="both"/>
          </w:pPr>
        </w:pPrChange>
      </w:pPr>
      <w:del w:id="44" w:author="Autor">
        <w:r w:rsidRPr="005E75DE" w:rsidDel="00C00711">
          <w:rPr>
            <w:rFonts w:asciiTheme="minorHAnsi" w:hAnsiTheme="minorHAnsi"/>
          </w:rPr>
          <w:delText xml:space="preserve">podateľňa </w:delText>
        </w:r>
        <w:r w:rsidR="00B46CDE" w:rsidDel="00C00711">
          <w:rPr>
            <w:rFonts w:asciiTheme="minorHAnsi" w:hAnsiTheme="minorHAnsi" w:cstheme="minorHAnsi"/>
          </w:rPr>
          <w:delText>Ministerstva investícií, regionálneho rozvoja a informatizácie</w:delText>
        </w:r>
        <w:r w:rsidR="00B46CDE" w:rsidDel="00C00711">
          <w:rPr>
            <w:rFonts w:asciiTheme="minorHAnsi" w:hAnsiTheme="minorHAnsi"/>
          </w:rPr>
          <w:delText xml:space="preserve"> </w:delText>
        </w:r>
        <w:r w:rsidRPr="005E75DE" w:rsidDel="00C00711">
          <w:rPr>
            <w:rFonts w:asciiTheme="minorHAnsi" w:hAnsiTheme="minorHAnsi"/>
          </w:rPr>
          <w:delText xml:space="preserve">Slovenskej republiky </w:delText>
        </w:r>
      </w:del>
    </w:p>
    <w:p w:rsidR="002D36E8" w:rsidRPr="005E75DE" w:rsidDel="00C00711" w:rsidRDefault="00B46CDE">
      <w:pPr>
        <w:pStyle w:val="Default"/>
        <w:rPr>
          <w:del w:id="45" w:author="Autor"/>
          <w:rFonts w:asciiTheme="minorHAnsi" w:hAnsiTheme="minorHAnsi"/>
        </w:rPr>
        <w:pPrChange w:id="46" w:author="Autor">
          <w:pPr>
            <w:spacing w:before="120" w:after="120" w:line="240" w:lineRule="auto"/>
            <w:ind w:left="426" w:firstLine="992"/>
            <w:contextualSpacing/>
            <w:jc w:val="both"/>
          </w:pPr>
        </w:pPrChange>
      </w:pPr>
      <w:del w:id="47" w:author="Autor">
        <w:r w:rsidDel="00C00711">
          <w:rPr>
            <w:rFonts w:asciiTheme="minorHAnsi" w:hAnsiTheme="minorHAnsi" w:cstheme="minorHAnsi"/>
          </w:rPr>
          <w:delText>Štefánikova 15</w:delText>
        </w:r>
        <w:r w:rsidR="002D36E8" w:rsidRPr="005E75DE" w:rsidDel="00C00711">
          <w:rPr>
            <w:rFonts w:asciiTheme="minorHAnsi" w:hAnsiTheme="minorHAnsi"/>
          </w:rPr>
          <w:delText xml:space="preserve"> </w:delText>
        </w:r>
      </w:del>
    </w:p>
    <w:p w:rsidR="002D36E8" w:rsidRPr="005E75DE" w:rsidDel="00C00711" w:rsidRDefault="00B46CDE">
      <w:pPr>
        <w:pStyle w:val="Default"/>
        <w:rPr>
          <w:del w:id="48" w:author="Autor"/>
          <w:rFonts w:asciiTheme="minorHAnsi" w:hAnsiTheme="minorHAnsi"/>
        </w:rPr>
        <w:pPrChange w:id="49" w:author="Autor">
          <w:pPr>
            <w:spacing w:before="120" w:after="120" w:line="240" w:lineRule="auto"/>
            <w:ind w:left="426" w:firstLine="992"/>
            <w:contextualSpacing/>
            <w:jc w:val="both"/>
          </w:pPr>
        </w:pPrChange>
      </w:pPr>
      <w:del w:id="50" w:author="Autor">
        <w:r w:rsidDel="00C00711">
          <w:rPr>
            <w:rFonts w:asciiTheme="minorHAnsi" w:hAnsiTheme="minorHAnsi"/>
          </w:rPr>
          <w:delText>811 05</w:delText>
        </w:r>
        <w:r w:rsidR="002D36E8" w:rsidRPr="005E75DE" w:rsidDel="00C00711">
          <w:rPr>
            <w:rFonts w:asciiTheme="minorHAnsi" w:hAnsiTheme="minorHAnsi"/>
          </w:rPr>
          <w:delText xml:space="preserve"> Bratislava</w:delText>
        </w:r>
      </w:del>
    </w:p>
    <w:p w:rsidR="002D36E8" w:rsidRPr="00AD5119" w:rsidDel="00C00711" w:rsidRDefault="002D36E8">
      <w:pPr>
        <w:pStyle w:val="Default"/>
        <w:rPr>
          <w:del w:id="51" w:author="Autor"/>
          <w:rFonts w:asciiTheme="minorHAnsi" w:hAnsiTheme="minorHAnsi"/>
          <w:sz w:val="22"/>
          <w:szCs w:val="22"/>
        </w:rPr>
        <w:pPrChange w:id="52" w:author="Autor">
          <w:pPr>
            <w:pStyle w:val="Odsekzoznamu"/>
            <w:numPr>
              <w:ilvl w:val="1"/>
              <w:numId w:val="6"/>
            </w:numPr>
            <w:spacing w:before="120" w:after="120"/>
            <w:ind w:left="1440" w:hanging="360"/>
            <w:jc w:val="both"/>
          </w:pPr>
        </w:pPrChange>
      </w:pPr>
      <w:del w:id="53" w:author="Autor">
        <w:r w:rsidRPr="00AD5119" w:rsidDel="00C00711">
          <w:rPr>
            <w:rFonts w:asciiTheme="minorHAnsi" w:hAnsiTheme="minorHAnsi"/>
            <w:sz w:val="22"/>
            <w:szCs w:val="22"/>
          </w:rPr>
          <w:delText xml:space="preserve">v čase od </w:delText>
        </w:r>
        <w:r w:rsidR="00B46CDE" w:rsidDel="00C00711">
          <w:rPr>
            <w:rFonts w:asciiTheme="minorHAnsi" w:hAnsiTheme="minorHAnsi"/>
            <w:sz w:val="22"/>
            <w:szCs w:val="22"/>
          </w:rPr>
          <w:delText>9:00</w:delText>
        </w:r>
        <w:r w:rsidRPr="00AD5119" w:rsidDel="00C00711">
          <w:rPr>
            <w:rFonts w:asciiTheme="minorHAnsi" w:hAnsiTheme="minorHAnsi"/>
            <w:sz w:val="22"/>
            <w:szCs w:val="22"/>
          </w:rPr>
          <w:delText xml:space="preserve"> hod. do </w:delText>
        </w:r>
        <w:r w:rsidR="00B46CDE" w:rsidDel="00C00711">
          <w:rPr>
            <w:rFonts w:asciiTheme="minorHAnsi" w:hAnsiTheme="minorHAnsi"/>
            <w:sz w:val="22"/>
            <w:szCs w:val="22"/>
          </w:rPr>
          <w:delText>15:00</w:delText>
        </w:r>
        <w:r w:rsidRPr="00AD5119" w:rsidDel="00C00711">
          <w:rPr>
            <w:rFonts w:asciiTheme="minorHAnsi" w:hAnsiTheme="minorHAnsi"/>
            <w:sz w:val="22"/>
            <w:szCs w:val="22"/>
          </w:rPr>
          <w:delText xml:space="preserve"> hod. na adresu:</w:delText>
        </w:r>
      </w:del>
    </w:p>
    <w:p w:rsidR="002D36E8" w:rsidRPr="005E75DE" w:rsidDel="00C00711" w:rsidRDefault="00B46CDE">
      <w:pPr>
        <w:pStyle w:val="Default"/>
        <w:rPr>
          <w:del w:id="54" w:author="Autor"/>
          <w:rFonts w:asciiTheme="minorHAnsi" w:hAnsiTheme="minorHAnsi"/>
        </w:rPr>
        <w:pPrChange w:id="55" w:author="Autor">
          <w:pPr>
            <w:spacing w:before="120" w:after="120" w:line="240" w:lineRule="auto"/>
            <w:ind w:left="1134" w:firstLine="357"/>
            <w:contextualSpacing/>
            <w:jc w:val="both"/>
          </w:pPr>
        </w:pPrChange>
      </w:pPr>
      <w:del w:id="56" w:author="Autor">
        <w:r w:rsidDel="00C00711">
          <w:rPr>
            <w:rFonts w:asciiTheme="minorHAnsi" w:hAnsiTheme="minorHAnsi" w:cstheme="minorHAnsi"/>
          </w:rPr>
          <w:delText>Ministerstvo investícií, regionálneho rozvoja a informatizácie</w:delText>
        </w:r>
        <w:r w:rsidRPr="005D01A7" w:rsidDel="00C00711">
          <w:rPr>
            <w:rFonts w:asciiTheme="minorHAnsi" w:hAnsiTheme="minorHAnsi" w:cstheme="minorHAnsi"/>
          </w:rPr>
          <w:delText xml:space="preserve"> </w:delText>
        </w:r>
        <w:r w:rsidR="002D36E8" w:rsidRPr="005E75DE" w:rsidDel="00C00711">
          <w:rPr>
            <w:rFonts w:asciiTheme="minorHAnsi" w:hAnsiTheme="minorHAnsi"/>
          </w:rPr>
          <w:delText>Slovenskej republiky</w:delText>
        </w:r>
      </w:del>
    </w:p>
    <w:p w:rsidR="002D36E8" w:rsidRPr="005E75DE" w:rsidDel="00C00711" w:rsidRDefault="00B46CDE">
      <w:pPr>
        <w:pStyle w:val="Default"/>
        <w:rPr>
          <w:del w:id="57" w:author="Autor"/>
          <w:rFonts w:asciiTheme="minorHAnsi" w:hAnsiTheme="minorHAnsi"/>
        </w:rPr>
        <w:pPrChange w:id="58" w:author="Autor">
          <w:pPr>
            <w:spacing w:before="120" w:after="120" w:line="240" w:lineRule="auto"/>
            <w:ind w:left="1134" w:firstLine="357"/>
            <w:contextualSpacing/>
            <w:jc w:val="both"/>
          </w:pPr>
        </w:pPrChange>
      </w:pPr>
      <w:del w:id="59" w:author="Autor">
        <w:r w:rsidDel="00C00711">
          <w:rPr>
            <w:rFonts w:asciiTheme="minorHAnsi" w:hAnsiTheme="minorHAnsi" w:cstheme="minorHAnsi"/>
          </w:rPr>
          <w:delText xml:space="preserve">sekcia </w:delText>
        </w:r>
        <w:r w:rsidR="00EF0C71" w:rsidRPr="00EF0C71" w:rsidDel="00C00711">
          <w:rPr>
            <w:rFonts w:asciiTheme="minorHAnsi" w:hAnsiTheme="minorHAnsi" w:cstheme="minorHAnsi"/>
          </w:rPr>
          <w:delText>OP TP a iných finančných mechanizmov</w:delText>
        </w:r>
        <w:r w:rsidDel="00C00711">
          <w:rPr>
            <w:rFonts w:asciiTheme="minorHAnsi" w:hAnsiTheme="minorHAnsi"/>
          </w:rPr>
          <w:delText xml:space="preserve"> </w:delText>
        </w:r>
        <w:r w:rsidR="002D36E8" w:rsidRPr="005E75DE" w:rsidDel="00C00711">
          <w:rPr>
            <w:rFonts w:asciiTheme="minorHAnsi" w:hAnsiTheme="minorHAnsi"/>
          </w:rPr>
          <w:delText xml:space="preserve"> </w:delText>
        </w:r>
      </w:del>
    </w:p>
    <w:p w:rsidR="002D36E8" w:rsidRPr="005E75DE" w:rsidDel="00C00711" w:rsidRDefault="002D36E8">
      <w:pPr>
        <w:pStyle w:val="Default"/>
        <w:rPr>
          <w:del w:id="60" w:author="Autor"/>
          <w:rFonts w:asciiTheme="minorHAnsi" w:hAnsiTheme="minorHAnsi"/>
        </w:rPr>
        <w:pPrChange w:id="61" w:author="Autor">
          <w:pPr>
            <w:spacing w:before="120" w:after="120" w:line="240" w:lineRule="auto"/>
            <w:ind w:left="1134" w:firstLine="357"/>
            <w:contextualSpacing/>
            <w:jc w:val="both"/>
          </w:pPr>
        </w:pPrChange>
      </w:pPr>
      <w:del w:id="62" w:author="Autor">
        <w:r w:rsidRPr="005E75DE" w:rsidDel="00C00711">
          <w:rPr>
            <w:rFonts w:asciiTheme="minorHAnsi" w:hAnsiTheme="minorHAnsi"/>
          </w:rPr>
          <w:delText xml:space="preserve">odbor implementácie projektov OP TP </w:delText>
        </w:r>
      </w:del>
    </w:p>
    <w:p w:rsidR="002D36E8" w:rsidRPr="005E75DE" w:rsidDel="00C00711" w:rsidRDefault="00F81FAC">
      <w:pPr>
        <w:pStyle w:val="Default"/>
        <w:rPr>
          <w:del w:id="63" w:author="Autor"/>
          <w:rFonts w:asciiTheme="minorHAnsi" w:hAnsiTheme="minorHAnsi"/>
        </w:rPr>
        <w:pPrChange w:id="64" w:author="Autor">
          <w:pPr>
            <w:spacing w:before="120" w:after="120" w:line="240" w:lineRule="auto"/>
            <w:ind w:left="1134" w:firstLine="357"/>
            <w:contextualSpacing/>
            <w:jc w:val="both"/>
          </w:pPr>
        </w:pPrChange>
      </w:pPr>
      <w:del w:id="65" w:author="Autor">
        <w:r w:rsidDel="00C00711">
          <w:rPr>
            <w:rFonts w:asciiTheme="minorHAnsi" w:hAnsiTheme="minorHAnsi"/>
          </w:rPr>
          <w:delText>Dunajská 68</w:delText>
        </w:r>
      </w:del>
    </w:p>
    <w:p w:rsidR="00C83DE8" w:rsidDel="00C00711" w:rsidRDefault="00AB1E80">
      <w:pPr>
        <w:pStyle w:val="Default"/>
        <w:rPr>
          <w:del w:id="66" w:author="Autor"/>
          <w:rFonts w:asciiTheme="minorHAnsi" w:hAnsiTheme="minorHAnsi"/>
        </w:rPr>
        <w:pPrChange w:id="67" w:author="Autor">
          <w:pPr>
            <w:spacing w:before="120" w:after="120" w:line="240" w:lineRule="auto"/>
            <w:ind w:left="1134" w:firstLine="357"/>
            <w:contextualSpacing/>
            <w:jc w:val="both"/>
          </w:pPr>
        </w:pPrChange>
      </w:pPr>
      <w:del w:id="68" w:author="Autor">
        <w:r w:rsidRPr="005E75DE" w:rsidDel="00C00711">
          <w:rPr>
            <w:rFonts w:asciiTheme="minorHAnsi" w:hAnsiTheme="minorHAnsi"/>
          </w:rPr>
          <w:delText xml:space="preserve">811 </w:delText>
        </w:r>
        <w:r w:rsidR="00F81FAC" w:rsidRPr="005E75DE" w:rsidDel="00C00711">
          <w:rPr>
            <w:rFonts w:asciiTheme="minorHAnsi" w:hAnsiTheme="minorHAnsi"/>
          </w:rPr>
          <w:delText>0</w:delText>
        </w:r>
        <w:r w:rsidR="00F81FAC" w:rsidDel="00C00711">
          <w:rPr>
            <w:rFonts w:asciiTheme="minorHAnsi" w:hAnsiTheme="minorHAnsi"/>
          </w:rPr>
          <w:delText>8</w:delText>
        </w:r>
        <w:r w:rsidR="00F81FAC" w:rsidRPr="005E75DE" w:rsidDel="00C00711">
          <w:rPr>
            <w:rFonts w:asciiTheme="minorHAnsi" w:hAnsiTheme="minorHAnsi"/>
          </w:rPr>
          <w:delText xml:space="preserve"> </w:delText>
        </w:r>
        <w:r w:rsidR="002D36E8" w:rsidRPr="005E75DE" w:rsidDel="00C00711">
          <w:rPr>
            <w:rFonts w:asciiTheme="minorHAnsi" w:hAnsiTheme="minorHAnsi"/>
          </w:rPr>
          <w:delText>Bratislava</w:delText>
        </w:r>
      </w:del>
    </w:p>
    <w:p w:rsidR="005027B4" w:rsidRPr="00AD5119" w:rsidRDefault="005027B4">
      <w:pPr>
        <w:pStyle w:val="Default"/>
        <w:rPr>
          <w:rFonts w:asciiTheme="minorHAnsi" w:hAnsiTheme="minorHAnsi"/>
        </w:rPr>
        <w:pPrChange w:id="69" w:author="Autor">
          <w:pPr>
            <w:spacing w:before="120" w:after="120" w:line="240" w:lineRule="auto"/>
            <w:ind w:left="426" w:firstLine="357"/>
            <w:contextualSpacing/>
            <w:jc w:val="both"/>
          </w:pPr>
        </w:pPrChange>
      </w:pPr>
    </w:p>
    <w:p w:rsidR="002D36E8" w:rsidRPr="005E75DE" w:rsidDel="00C00711" w:rsidRDefault="00C83DE8" w:rsidP="005E75DE">
      <w:pPr>
        <w:spacing w:before="120" w:after="120" w:line="240" w:lineRule="auto"/>
        <w:ind w:firstLine="360"/>
        <w:jc w:val="both"/>
        <w:rPr>
          <w:del w:id="70" w:author="Autor"/>
          <w:rFonts w:asciiTheme="minorHAnsi" w:hAnsiTheme="minorHAnsi"/>
        </w:rPr>
      </w:pPr>
      <w:del w:id="71" w:author="Autor">
        <w:r w:rsidRPr="005E75DE" w:rsidDel="00C00711">
          <w:rPr>
            <w:rFonts w:asciiTheme="minorHAnsi" w:hAnsiTheme="minorHAnsi"/>
          </w:rPr>
          <w:delText>RO OP TP nie je oprávnený v zmysle v súčasnosti platných právnych prepisov obmedziť pre</w:delText>
        </w:r>
        <w:r w:rsidR="00A2636B" w:rsidDel="00C00711">
          <w:rPr>
            <w:rFonts w:asciiTheme="minorHAnsi" w:hAnsiTheme="minorHAnsi"/>
          </w:rPr>
          <w:delText> </w:delText>
        </w:r>
        <w:r w:rsidRPr="005E75DE" w:rsidDel="00C00711">
          <w:rPr>
            <w:rFonts w:asciiTheme="minorHAnsi" w:hAnsiTheme="minorHAnsi"/>
          </w:rPr>
          <w:delText>žiadateľov predkladanie ŽoNFP v listinnej podobe.</w:delText>
        </w:r>
      </w:del>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w:t>
      </w:r>
      <w:ins w:id="72" w:author="Autor">
        <w:r w:rsidR="00C00711"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C00711">
          <w:rPr>
            <w:rFonts w:asciiTheme="minorHAnsi" w:hAnsiTheme="minorHAnsi"/>
            <w:sz w:val="22"/>
            <w:szCs w:val="22"/>
          </w:rPr>
          <w:t xml:space="preserve"> </w:t>
        </w:r>
      </w:ins>
      <w:del w:id="73" w:author="Autor">
        <w:r w:rsidRPr="005E75DE" w:rsidDel="00C00711">
          <w:rPr>
            <w:rFonts w:asciiTheme="minorHAnsi" w:hAnsiTheme="minorHAnsi"/>
            <w:sz w:val="22"/>
            <w:szCs w:val="22"/>
          </w:rPr>
          <w:delText xml:space="preserve">o e-Governmente môže </w:delText>
        </w:r>
      </w:del>
      <w:r w:rsidRPr="005E75DE">
        <w:rPr>
          <w:rFonts w:asciiTheme="minorHAnsi" w:hAnsiTheme="minorHAnsi"/>
          <w:sz w:val="22"/>
          <w:szCs w:val="22"/>
        </w:rPr>
        <w:t>žiadateľ</w:t>
      </w:r>
      <w:ins w:id="74" w:author="Autor">
        <w:r w:rsidR="00C00711">
          <w:rPr>
            <w:rFonts w:asciiTheme="minorHAnsi" w:hAnsiTheme="minorHAnsi"/>
            <w:sz w:val="22"/>
            <w:szCs w:val="22"/>
          </w:rPr>
          <w:t xml:space="preserve"> </w:t>
        </w:r>
        <w:r w:rsidR="00C00711" w:rsidRPr="00C546F7">
          <w:rPr>
            <w:rFonts w:asciiTheme="minorHAnsi" w:hAnsiTheme="minorHAnsi" w:cstheme="minorHAnsi"/>
            <w:sz w:val="22"/>
            <w:szCs w:val="22"/>
          </w:rPr>
          <w:t xml:space="preserve">doručuje ŽoNFP </w:t>
        </w:r>
        <w:r w:rsidR="00C00711" w:rsidRPr="00C546F7">
          <w:rPr>
            <w:rFonts w:asciiTheme="minorHAnsi" w:hAnsiTheme="minorHAnsi" w:cstheme="minorHAnsi"/>
            <w:b/>
            <w:sz w:val="22"/>
            <w:szCs w:val="22"/>
          </w:rPr>
          <w:t xml:space="preserve">elektronicky </w:t>
        </w:r>
        <w:r w:rsidR="00C00711" w:rsidRPr="00C546F7">
          <w:rPr>
            <w:rFonts w:asciiTheme="minorHAnsi" w:hAnsiTheme="minorHAnsi"/>
            <w:sz w:val="22"/>
            <w:szCs w:val="22"/>
          </w:rPr>
          <w:t>do schránky RO OP TP</w:t>
        </w:r>
        <w:r w:rsidR="00C00711" w:rsidRPr="00C546F7">
          <w:rPr>
            <w:rFonts w:asciiTheme="minorHAnsi" w:hAnsiTheme="minorHAnsi"/>
            <w:b/>
            <w:bCs/>
            <w:sz w:val="22"/>
            <w:szCs w:val="22"/>
          </w:rPr>
          <w:t xml:space="preserve"> </w:t>
        </w:r>
        <w:r w:rsidR="00C00711" w:rsidRPr="00C546F7">
          <w:rPr>
            <w:rFonts w:asciiTheme="minorHAnsi" w:hAnsiTheme="minorHAnsi" w:cstheme="minorHAnsi"/>
            <w:b/>
            <w:sz w:val="22"/>
            <w:szCs w:val="22"/>
          </w:rPr>
          <w:t>prostredníctvom</w:t>
        </w:r>
        <w:r w:rsidR="00C00711" w:rsidRPr="00230311">
          <w:rPr>
            <w:rFonts w:asciiTheme="minorHAnsi" w:hAnsiTheme="minorHAnsi" w:cstheme="minorHAnsi"/>
            <w:b/>
            <w:sz w:val="22"/>
            <w:szCs w:val="22"/>
          </w:rPr>
          <w:t xml:space="preserve"> Ústredného portálu verejnej správy </w:t>
        </w:r>
        <w:r w:rsidR="00C00711" w:rsidRPr="00230311">
          <w:rPr>
            <w:rFonts w:asciiTheme="minorHAnsi" w:hAnsiTheme="minorHAnsi" w:cstheme="minorHAnsi"/>
            <w:sz w:val="22"/>
            <w:szCs w:val="22"/>
          </w:rPr>
          <w:t xml:space="preserve">(ďalej aj „ÚPVS“) </w:t>
        </w:r>
        <w:r w:rsidR="00C00711" w:rsidRPr="00925837">
          <w:rPr>
            <w:rFonts w:asciiTheme="minorHAnsi" w:hAnsiTheme="minorHAnsi"/>
            <w:sz w:val="22"/>
            <w:szCs w:val="22"/>
          </w:rPr>
          <w:t xml:space="preserve">na adrese </w:t>
        </w:r>
        <w:r w:rsidR="00C00711">
          <w:fldChar w:fldCharType="begin"/>
        </w:r>
        <w:r w:rsidR="00C00711">
          <w:instrText xml:space="preserve"> HYPERLINK "http://www.slovensko.sk" </w:instrText>
        </w:r>
        <w:r w:rsidR="00C00711">
          <w:fldChar w:fldCharType="separate"/>
        </w:r>
        <w:r w:rsidR="00C00711" w:rsidRPr="00925837">
          <w:rPr>
            <w:rStyle w:val="Hypertextovprepojenie"/>
            <w:rFonts w:asciiTheme="minorHAnsi" w:hAnsiTheme="minorHAnsi"/>
            <w:sz w:val="22"/>
            <w:szCs w:val="22"/>
          </w:rPr>
          <w:t>www.slovensko.sk</w:t>
        </w:r>
        <w:r w:rsidR="00C00711">
          <w:rPr>
            <w:rStyle w:val="Hypertextovprepojenie"/>
            <w:rFonts w:asciiTheme="minorHAnsi" w:hAnsiTheme="minorHAnsi"/>
            <w:sz w:val="22"/>
            <w:szCs w:val="22"/>
          </w:rPr>
          <w:fldChar w:fldCharType="end"/>
        </w:r>
        <w:r w:rsidR="00C00711" w:rsidRPr="00925837">
          <w:rPr>
            <w:rFonts w:asciiTheme="minorHAnsi" w:hAnsiTheme="minorHAnsi"/>
            <w:sz w:val="22"/>
            <w:szCs w:val="22"/>
          </w:rPr>
          <w:t xml:space="preserve"> (identifikácia schránky: MIRRI SR – RO OPTP, IČO: 50349287, suffix: 10007, číslo schránky: E0007130310), resp. prostredníctvom  </w:t>
        </w:r>
        <w:r w:rsidR="00C00711">
          <w:rPr>
            <w:rFonts w:asciiTheme="minorHAnsi" w:hAnsiTheme="minorHAnsi"/>
            <w:sz w:val="22"/>
            <w:szCs w:val="22"/>
          </w:rPr>
          <w:t>elektronickej</w:t>
        </w:r>
        <w:r w:rsidR="00C00711" w:rsidRPr="00925837">
          <w:rPr>
            <w:rFonts w:asciiTheme="minorHAnsi" w:hAnsiTheme="minorHAnsi"/>
            <w:sz w:val="22"/>
            <w:szCs w:val="22"/>
          </w:rPr>
          <w:t xml:space="preserve"> služby MIRRI SR zriadenej pre takéto podanie „</w:t>
        </w:r>
        <w:r w:rsidR="00C00711" w:rsidRPr="00925837">
          <w:rPr>
            <w:rFonts w:asciiTheme="minorHAnsi" w:hAnsiTheme="minorHAnsi"/>
            <w:b/>
            <w:bCs/>
            <w:sz w:val="22"/>
            <w:szCs w:val="22"/>
          </w:rPr>
          <w:t>Podanie na RO OP TP - dokumenty k projektom</w:t>
        </w:r>
        <w:r w:rsidR="00C00711" w:rsidRPr="00925837">
          <w:rPr>
            <w:rFonts w:asciiTheme="minorHAnsi" w:hAnsiTheme="minorHAnsi"/>
            <w:sz w:val="22"/>
            <w:szCs w:val="22"/>
          </w:rPr>
          <w:t>“ na ÚPVS</w:t>
        </w:r>
      </w:ins>
      <w:del w:id="75" w:author="Autor">
        <w:r w:rsidRPr="005E75DE" w:rsidDel="00C00711">
          <w:rPr>
            <w:rFonts w:asciiTheme="minorHAnsi" w:hAnsiTheme="minorHAnsi"/>
            <w:sz w:val="22"/>
            <w:szCs w:val="22"/>
          </w:rPr>
          <w:delText xml:space="preserve"> </w:delText>
        </w:r>
        <w:r w:rsidR="00B133B1" w:rsidDel="00C00711">
          <w:rPr>
            <w:rFonts w:asciiTheme="minorHAnsi" w:hAnsiTheme="minorHAnsi"/>
            <w:sz w:val="22"/>
            <w:szCs w:val="22"/>
          </w:rPr>
          <w:delText>listinné</w:delText>
        </w:r>
        <w:r w:rsidR="00B133B1" w:rsidRPr="005E75DE" w:rsidDel="00C00711">
          <w:rPr>
            <w:rFonts w:asciiTheme="minorHAnsi" w:hAnsiTheme="minorHAnsi"/>
            <w:sz w:val="22"/>
            <w:szCs w:val="22"/>
          </w:rPr>
          <w:delText xml:space="preserve"> </w:delText>
        </w:r>
        <w:r w:rsidRPr="005E75DE" w:rsidDel="00C00711">
          <w:rPr>
            <w:rFonts w:asciiTheme="minorHAnsi" w:hAnsiTheme="minorHAnsi"/>
            <w:sz w:val="22"/>
            <w:szCs w:val="22"/>
          </w:rPr>
          <w:delText xml:space="preserve">doručenie ŽoNFP nahradiť </w:delText>
        </w:r>
        <w:r w:rsidRPr="005E75DE" w:rsidDel="00C00711">
          <w:rPr>
            <w:rFonts w:asciiTheme="minorHAnsi" w:hAnsiTheme="minorHAnsi"/>
            <w:b/>
            <w:sz w:val="22"/>
            <w:szCs w:val="22"/>
          </w:rPr>
          <w:delText>elektronickým doručením prostredníctvom Ústredného portálu verejnej správy</w:delText>
        </w:r>
        <w:r w:rsidRPr="005E75DE" w:rsidDel="00C00711">
          <w:rPr>
            <w:rFonts w:asciiTheme="minorHAnsi" w:hAnsiTheme="minorHAnsi"/>
            <w:sz w:val="22"/>
            <w:szCs w:val="22"/>
          </w:rPr>
          <w:delText xml:space="preserve"> </w:delText>
        </w:r>
        <w:r w:rsidR="005027B4" w:rsidDel="00C00711">
          <w:rPr>
            <w:rFonts w:asciiTheme="minorHAnsi" w:hAnsiTheme="minorHAnsi"/>
            <w:sz w:val="22"/>
            <w:szCs w:val="22"/>
          </w:rPr>
          <w:delText>(ďalej aj</w:delText>
        </w:r>
        <w:r w:rsidR="00A2636B" w:rsidDel="00C00711">
          <w:rPr>
            <w:rFonts w:asciiTheme="minorHAnsi" w:hAnsiTheme="minorHAnsi"/>
            <w:sz w:val="22"/>
            <w:szCs w:val="22"/>
          </w:rPr>
          <w:delText> </w:delText>
        </w:r>
        <w:r w:rsidR="009F06BF" w:rsidDel="00C00711">
          <w:rPr>
            <w:rFonts w:asciiTheme="minorHAnsi" w:hAnsiTheme="minorHAnsi"/>
            <w:sz w:val="22"/>
            <w:szCs w:val="22"/>
          </w:rPr>
          <w:delText>„</w:delText>
        </w:r>
        <w:r w:rsidR="005027B4" w:rsidDel="00C00711">
          <w:rPr>
            <w:rFonts w:asciiTheme="minorHAnsi" w:hAnsiTheme="minorHAnsi"/>
            <w:sz w:val="22"/>
            <w:szCs w:val="22"/>
          </w:rPr>
          <w:delText xml:space="preserve">ÚPVS“) </w:delText>
        </w:r>
        <w:r w:rsidRPr="005E75DE" w:rsidDel="00C00711">
          <w:rPr>
            <w:rFonts w:asciiTheme="minorHAnsi" w:hAnsiTheme="minorHAnsi"/>
            <w:sz w:val="22"/>
            <w:szCs w:val="22"/>
          </w:rPr>
          <w:delText xml:space="preserve">do elektronickej schránky </w:delText>
        </w:r>
        <w:r w:rsidR="00B46CDE" w:rsidDel="00C00711">
          <w:rPr>
            <w:rFonts w:asciiTheme="minorHAnsi" w:hAnsiTheme="minorHAnsi"/>
            <w:sz w:val="22"/>
            <w:szCs w:val="22"/>
          </w:rPr>
          <w:delText xml:space="preserve">MIRRI SR - </w:delText>
        </w:r>
        <w:r w:rsidRPr="005E75DE" w:rsidDel="00C00711">
          <w:rPr>
            <w:rFonts w:asciiTheme="minorHAnsi" w:hAnsiTheme="minorHAnsi"/>
            <w:sz w:val="22"/>
            <w:szCs w:val="22"/>
          </w:rPr>
          <w:delText>RO OP TP (</w:delText>
        </w:r>
        <w:r w:rsidR="009F06BF" w:rsidDel="00C00711">
          <w:rPr>
            <w:rFonts w:asciiTheme="minorHAnsi" w:hAnsiTheme="minorHAnsi"/>
            <w:sz w:val="22"/>
            <w:szCs w:val="22"/>
          </w:rPr>
          <w:delText xml:space="preserve">ÚPVS </w:delText>
        </w:r>
        <w:r w:rsidR="00CA0926" w:rsidRPr="005E75DE" w:rsidDel="00C00711">
          <w:rPr>
            <w:rFonts w:asciiTheme="minorHAnsi" w:hAnsiTheme="minorHAnsi"/>
            <w:sz w:val="22"/>
            <w:szCs w:val="22"/>
          </w:rPr>
          <w:delText xml:space="preserve">na adrese </w:delText>
        </w:r>
        <w:r w:rsidR="00D41764" w:rsidDel="00C00711">
          <w:fldChar w:fldCharType="begin"/>
        </w:r>
        <w:r w:rsidR="00D41764" w:rsidDel="00C00711">
          <w:delInstrText xml:space="preserve"> HYPERLINK "http://www.slovensko.sk" </w:delInstrText>
        </w:r>
        <w:r w:rsidR="00D41764" w:rsidDel="00C00711">
          <w:fldChar w:fldCharType="separate"/>
        </w:r>
        <w:r w:rsidR="00AB1E80" w:rsidRPr="005E75DE" w:rsidDel="00C00711">
          <w:rPr>
            <w:rStyle w:val="Hypertextovprepojenie"/>
            <w:rFonts w:asciiTheme="minorHAnsi" w:hAnsiTheme="minorHAnsi"/>
            <w:sz w:val="22"/>
            <w:szCs w:val="22"/>
          </w:rPr>
          <w:delText>www.slovensko.sk</w:delText>
        </w:r>
        <w:r w:rsidR="00D41764" w:rsidDel="00C00711">
          <w:rPr>
            <w:rStyle w:val="Hypertextovprepojenie"/>
            <w:rFonts w:asciiTheme="minorHAnsi" w:hAnsiTheme="minorHAnsi"/>
            <w:sz w:val="22"/>
            <w:szCs w:val="22"/>
          </w:rPr>
          <w:fldChar w:fldCharType="end"/>
        </w:r>
        <w:r w:rsidR="00CA0926" w:rsidRPr="005E75DE" w:rsidDel="00C00711">
          <w:rPr>
            <w:rFonts w:asciiTheme="minorHAnsi" w:hAnsiTheme="minorHAnsi"/>
            <w:sz w:val="22"/>
            <w:szCs w:val="22"/>
          </w:rPr>
          <w:delText xml:space="preserve">, </w:delText>
        </w:r>
        <w:r w:rsidRPr="005E75DE" w:rsidDel="00C00711">
          <w:rPr>
            <w:rFonts w:asciiTheme="minorHAnsi" w:hAnsiTheme="minorHAnsi"/>
            <w:sz w:val="22"/>
            <w:szCs w:val="22"/>
          </w:rPr>
          <w:delText xml:space="preserve">špeciálna služba </w:delText>
        </w:r>
        <w:r w:rsidR="00B46CDE" w:rsidDel="00C00711">
          <w:rPr>
            <w:rFonts w:asciiTheme="minorHAnsi" w:hAnsiTheme="minorHAnsi"/>
            <w:sz w:val="22"/>
            <w:szCs w:val="22"/>
          </w:rPr>
          <w:delText>MIRRI</w:delText>
        </w:r>
        <w:r w:rsidR="00B46CDE" w:rsidRPr="005E75DE" w:rsidDel="00C00711">
          <w:rPr>
            <w:rFonts w:asciiTheme="minorHAnsi" w:hAnsiTheme="minorHAnsi"/>
            <w:sz w:val="22"/>
            <w:szCs w:val="22"/>
          </w:rPr>
          <w:delText xml:space="preserve"> </w:delText>
        </w:r>
        <w:r w:rsidRPr="005E75DE" w:rsidDel="00C00711">
          <w:rPr>
            <w:rFonts w:asciiTheme="minorHAnsi" w:hAnsiTheme="minorHAnsi"/>
            <w:sz w:val="22"/>
            <w:szCs w:val="22"/>
          </w:rPr>
          <w:delText>SR zriadená pre takéto podanie</w:delText>
        </w:r>
        <w:r w:rsidR="00CA0926" w:rsidRPr="005E75DE" w:rsidDel="00C00711">
          <w:rPr>
            <w:rFonts w:asciiTheme="minorHAnsi" w:hAnsiTheme="minorHAnsi"/>
            <w:sz w:val="22"/>
            <w:szCs w:val="22"/>
          </w:rPr>
          <w:delText xml:space="preserve"> „</w:delText>
        </w:r>
        <w:r w:rsidR="00CA0926" w:rsidRPr="005E75DE" w:rsidDel="00C00711">
          <w:rPr>
            <w:rFonts w:asciiTheme="minorHAnsi" w:hAnsiTheme="minorHAnsi"/>
            <w:b/>
            <w:sz w:val="22"/>
            <w:szCs w:val="22"/>
          </w:rPr>
          <w:delText>Podanie na RO OP TP - dokumenty k projektom</w:delText>
        </w:r>
        <w:r w:rsidR="00CA0926" w:rsidRPr="005E75DE" w:rsidDel="00C00711">
          <w:rPr>
            <w:rFonts w:asciiTheme="minorHAnsi" w:hAnsiTheme="minorHAnsi"/>
            <w:sz w:val="22"/>
            <w:szCs w:val="22"/>
          </w:rPr>
          <w:delText>“)</w:delText>
        </w:r>
      </w:del>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ins w:id="76" w:author="Autor">
        <w:r w:rsidR="00D41764">
          <w:rPr>
            <w:rFonts w:asciiTheme="minorHAnsi" w:hAnsiTheme="minorHAnsi"/>
            <w:sz w:val="22"/>
            <w:szCs w:val="22"/>
          </w:rPr>
          <w:t xml:space="preserve"> </w:t>
        </w:r>
        <w:r w:rsidR="00D41764">
          <w:fldChar w:fldCharType="begin"/>
        </w:r>
        <w:r w:rsidR="00D41764">
          <w:instrText xml:space="preserve"> HYPERLINK "http://www.itms2014" </w:instrText>
        </w:r>
        <w:r w:rsidR="00D41764">
          <w:fldChar w:fldCharType="separate"/>
        </w:r>
        <w:r w:rsidR="00D41764" w:rsidRPr="00230311">
          <w:rPr>
            <w:rFonts w:asciiTheme="minorHAnsi" w:hAnsiTheme="minorHAnsi" w:cstheme="minorHAnsi"/>
            <w:sz w:val="22"/>
            <w:szCs w:val="22"/>
          </w:rPr>
          <w:t>www.itms2014</w:t>
        </w:r>
        <w:r w:rsidR="00D41764">
          <w:rPr>
            <w:rFonts w:asciiTheme="minorHAnsi" w:hAnsiTheme="minorHAnsi" w:cstheme="minorHAnsi"/>
            <w:sz w:val="22"/>
            <w:szCs w:val="22"/>
          </w:rPr>
          <w:fldChar w:fldCharType="end"/>
        </w:r>
        <w:r w:rsidR="00D41764" w:rsidRPr="00230311">
          <w:rPr>
            <w:rFonts w:asciiTheme="minorHAnsi" w:hAnsiTheme="minorHAnsi" w:cstheme="minorHAnsi"/>
            <w:sz w:val="22"/>
            <w:szCs w:val="22"/>
          </w:rPr>
          <w:t>+</w:t>
        </w:r>
      </w:ins>
    </w:p>
    <w:p w:rsidR="002D36E8" w:rsidRPr="005027B4" w:rsidRDefault="00D41764" w:rsidP="005E75DE">
      <w:pPr>
        <w:pStyle w:val="SRKNorm"/>
        <w:numPr>
          <w:ilvl w:val="0"/>
          <w:numId w:val="0"/>
        </w:numPr>
        <w:spacing w:before="120" w:after="120"/>
        <w:ind w:left="785"/>
        <w:contextualSpacing w:val="0"/>
        <w:jc w:val="left"/>
        <w:rPr>
          <w:rFonts w:asciiTheme="minorHAnsi" w:hAnsiTheme="minorHAnsi"/>
        </w:rPr>
      </w:pPr>
      <w:ins w:id="77" w:author="Autor">
        <w:r>
          <w:rPr>
            <w:rFonts w:asciiTheme="minorHAnsi" w:hAnsiTheme="minorHAnsi"/>
            <w:sz w:val="22"/>
            <w:szCs w:val="22"/>
          </w:rPr>
          <w:t>(</w:t>
        </w:r>
      </w:ins>
      <w:r w:rsidR="002D36E8" w:rsidRPr="00AD5119">
        <w:rPr>
          <w:rFonts w:asciiTheme="minorHAnsi" w:hAnsiTheme="minorHAnsi"/>
          <w:sz w:val="22"/>
          <w:szCs w:val="22"/>
        </w:rPr>
        <w:t xml:space="preserve"> </w:t>
      </w:r>
      <w:hyperlink r:id="rId9" w:history="1">
        <w:r w:rsidR="00AB1E80" w:rsidRPr="005027B4">
          <w:rPr>
            <w:rStyle w:val="Hypertextovprepojenie"/>
            <w:rFonts w:asciiTheme="minorHAnsi" w:hAnsiTheme="minorHAnsi"/>
            <w:sz w:val="22"/>
            <w:szCs w:val="22"/>
          </w:rPr>
          <w:t>https://www.itms2014.sk/aktuality/aktualita?id=3177b6ce-fe6d-40a4-b9b2-8fbb2e439f8</w:t>
        </w:r>
      </w:hyperlink>
      <w:ins w:id="78" w:author="Autor">
        <w:r>
          <w:rPr>
            <w:rStyle w:val="Hypertextovprepojenie"/>
            <w:rFonts w:asciiTheme="minorHAnsi" w:hAnsiTheme="minorHAnsi"/>
            <w:sz w:val="22"/>
            <w:szCs w:val="22"/>
          </w:rPr>
          <w:t>)</w:t>
        </w:r>
      </w:ins>
      <w:r w:rsidR="00BA3458" w:rsidRPr="005027B4">
        <w:rPr>
          <w:rFonts w:asciiTheme="minorHAnsi" w:hAnsiTheme="minorHAnsi"/>
          <w:sz w:val="22"/>
          <w:szCs w:val="22"/>
        </w:rPr>
        <w:t>.</w:t>
      </w:r>
      <w:r w:rsidR="002D36E8"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C83DE8" w:rsidRDefault="002D36E8" w:rsidP="005E75DE">
      <w:pPr>
        <w:spacing w:before="120" w:after="120" w:line="240" w:lineRule="auto"/>
        <w:ind w:firstLine="360"/>
        <w:jc w:val="both"/>
        <w:rPr>
          <w:ins w:id="79" w:author="Auto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D41764" w:rsidRPr="00E840FB" w:rsidRDefault="00D41764" w:rsidP="00D41764">
      <w:pPr>
        <w:pStyle w:val="Odsekzoznamu"/>
        <w:numPr>
          <w:ilvl w:val="0"/>
          <w:numId w:val="37"/>
        </w:numPr>
        <w:spacing w:before="120" w:after="120"/>
        <w:ind w:left="644"/>
        <w:jc w:val="both"/>
        <w:rPr>
          <w:ins w:id="80" w:author="Autor"/>
          <w:rFonts w:asciiTheme="minorHAnsi" w:hAnsiTheme="minorHAnsi" w:cstheme="minorHAnsi"/>
          <w:sz w:val="22"/>
          <w:szCs w:val="22"/>
        </w:rPr>
      </w:pPr>
      <w:ins w:id="81" w:author="Autor">
        <w:r>
          <w:rPr>
            <w:rFonts w:asciiTheme="minorHAnsi" w:hAnsiTheme="minorHAnsi" w:cstheme="minorHAnsi"/>
            <w:sz w:val="22"/>
            <w:szCs w:val="22"/>
          </w:rPr>
          <w:lastRenderedPageBreak/>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ins>
    </w:p>
    <w:p w:rsidR="00D41764" w:rsidRPr="00E840FB" w:rsidRDefault="00D41764" w:rsidP="00D41764">
      <w:pPr>
        <w:spacing w:before="120" w:after="120"/>
        <w:ind w:left="567"/>
        <w:jc w:val="both"/>
        <w:rPr>
          <w:ins w:id="82" w:author="Autor"/>
          <w:rFonts w:asciiTheme="minorHAnsi" w:hAnsiTheme="minorHAnsi" w:cstheme="minorHAnsi"/>
        </w:rPr>
      </w:pPr>
      <w:ins w:id="83" w:author="Autor">
        <w:r w:rsidRPr="00E840FB">
          <w:rPr>
            <w:rFonts w:asciiTheme="minorHAnsi" w:hAnsiTheme="minorHAnsi" w:cstheme="minorHAnsi"/>
          </w:rPr>
          <w:t xml:space="preserve"> </w:t>
        </w:r>
        <w:r w:rsidR="005F3DE7">
          <w:rPr>
            <w:rFonts w:asciiTheme="minorHAnsi" w:hAnsiTheme="minorHAnsi" w:cstheme="minorHAnsi"/>
          </w:rPr>
          <w:t>Ž</w:t>
        </w:r>
        <w:del w:id="84" w:author="Autor">
          <w:r w:rsidRPr="00E840FB" w:rsidDel="005F3DE7">
            <w:rPr>
              <w:rFonts w:asciiTheme="minorHAnsi" w:hAnsiTheme="minorHAnsi" w:cstheme="minorHAnsi"/>
            </w:rPr>
            <w:delText>V listinnej podobe je ž</w:delText>
          </w:r>
        </w:del>
        <w:r w:rsidRPr="00E840FB">
          <w:rPr>
            <w:rFonts w:asciiTheme="minorHAnsi" w:hAnsiTheme="minorHAnsi" w:cstheme="minorHAnsi"/>
          </w:rPr>
          <w:t xml:space="preserve">iadosť o NFP, vrátane všetkých príloh, </w:t>
        </w:r>
        <w:r w:rsidR="005F3DE7">
          <w:rPr>
            <w:rFonts w:asciiTheme="minorHAnsi" w:hAnsiTheme="minorHAnsi" w:cstheme="minorHAnsi"/>
          </w:rPr>
          <w:t xml:space="preserve">je </w:t>
        </w:r>
        <w:r w:rsidRPr="00E840FB">
          <w:rPr>
            <w:rFonts w:asciiTheme="minorHAnsi" w:hAnsiTheme="minorHAnsi" w:cstheme="minorHAnsi"/>
          </w:rPr>
          <w:t>možné doručiť v</w:t>
        </w:r>
        <w:del w:id="85" w:author="Autor">
          <w:r w:rsidRPr="00E840FB" w:rsidDel="005F3DE7">
            <w:rPr>
              <w:rFonts w:asciiTheme="minorHAnsi" w:hAnsiTheme="minorHAnsi" w:cstheme="minorHAnsi"/>
            </w:rPr>
            <w:delText xml:space="preserve"> </w:delText>
          </w:r>
        </w:del>
        <w:r w:rsidR="005F3DE7">
          <w:rPr>
            <w:rFonts w:asciiTheme="minorHAnsi" w:hAnsiTheme="minorHAnsi" w:cstheme="minorHAnsi"/>
          </w:rPr>
          <w:t xml:space="preserve"> listinnej podobe v </w:t>
        </w:r>
        <w:r w:rsidRPr="00E840FB">
          <w:rPr>
            <w:rFonts w:asciiTheme="minorHAnsi" w:hAnsiTheme="minorHAnsi" w:cstheme="minorHAnsi"/>
          </w:rPr>
          <w:t>jednom origináli (vytlačenom po odoslaní prostredníctvom ITMS2014+ a podpísanom) a jednej kópii:</w:t>
        </w:r>
      </w:ins>
    </w:p>
    <w:p w:rsidR="00D41764" w:rsidRPr="00230311" w:rsidRDefault="00D41764" w:rsidP="00D41764">
      <w:pPr>
        <w:pStyle w:val="Odsekzoznamu"/>
        <w:numPr>
          <w:ilvl w:val="0"/>
          <w:numId w:val="6"/>
        </w:numPr>
        <w:spacing w:before="120" w:after="120"/>
        <w:ind w:left="1134" w:hanging="357"/>
        <w:jc w:val="both"/>
        <w:rPr>
          <w:ins w:id="86" w:author="Autor"/>
          <w:rFonts w:asciiTheme="minorHAnsi" w:hAnsiTheme="minorHAnsi" w:cstheme="minorHAnsi"/>
          <w:sz w:val="22"/>
          <w:szCs w:val="22"/>
        </w:rPr>
      </w:pPr>
      <w:ins w:id="87" w:author="Autor">
        <w:r w:rsidRPr="00230311">
          <w:rPr>
            <w:rFonts w:asciiTheme="minorHAnsi" w:hAnsiTheme="minorHAnsi" w:cstheme="minorHAnsi"/>
            <w:sz w:val="22"/>
            <w:szCs w:val="22"/>
          </w:rPr>
          <w:t>doporučenou poštou alebo kuriérskou službou na adresu:</w:t>
        </w:r>
      </w:ins>
    </w:p>
    <w:p w:rsidR="00D41764" w:rsidRDefault="00D41764" w:rsidP="00D41764">
      <w:pPr>
        <w:spacing w:after="0"/>
        <w:ind w:left="1134"/>
        <w:contextualSpacing/>
        <w:jc w:val="both"/>
        <w:rPr>
          <w:ins w:id="88" w:author="Autor"/>
          <w:rFonts w:asciiTheme="minorHAnsi" w:hAnsiTheme="minorHAnsi" w:cstheme="minorHAnsi"/>
        </w:rPr>
      </w:pPr>
      <w:ins w:id="89"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rsidR="00D41764" w:rsidRPr="00230311" w:rsidRDefault="00D41764" w:rsidP="00D41764">
      <w:pPr>
        <w:spacing w:after="0"/>
        <w:ind w:left="1134"/>
        <w:contextualSpacing/>
        <w:jc w:val="both"/>
        <w:rPr>
          <w:ins w:id="90" w:author="Autor"/>
          <w:rFonts w:asciiTheme="minorHAnsi" w:hAnsiTheme="minorHAnsi" w:cstheme="minorHAnsi"/>
        </w:rPr>
      </w:pPr>
      <w:ins w:id="91"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D41764" w:rsidRPr="00230311" w:rsidRDefault="00D41764" w:rsidP="00D41764">
      <w:pPr>
        <w:spacing w:after="0"/>
        <w:ind w:left="1134"/>
        <w:contextualSpacing/>
        <w:jc w:val="both"/>
        <w:rPr>
          <w:ins w:id="92" w:author="Autor"/>
          <w:rFonts w:asciiTheme="minorHAnsi" w:hAnsiTheme="minorHAnsi" w:cstheme="minorHAnsi"/>
        </w:rPr>
      </w:pPr>
      <w:ins w:id="93" w:author="Autor">
        <w:r w:rsidRPr="00230311">
          <w:rPr>
            <w:rFonts w:asciiTheme="minorHAnsi" w:hAnsiTheme="minorHAnsi" w:cstheme="minorHAnsi"/>
          </w:rPr>
          <w:t>odbor implementácie projektov OP TP</w:t>
        </w:r>
      </w:ins>
    </w:p>
    <w:p w:rsidR="00D41764" w:rsidRPr="00230311" w:rsidRDefault="00D41764" w:rsidP="00D41764">
      <w:pPr>
        <w:spacing w:after="0"/>
        <w:ind w:left="1134"/>
        <w:contextualSpacing/>
        <w:jc w:val="both"/>
        <w:rPr>
          <w:ins w:id="94" w:author="Autor"/>
          <w:rFonts w:asciiTheme="minorHAnsi" w:hAnsiTheme="minorHAnsi" w:cstheme="minorHAnsi"/>
        </w:rPr>
      </w:pPr>
      <w:ins w:id="95" w:author="Autor">
        <w:r>
          <w:rPr>
            <w:rFonts w:asciiTheme="minorHAnsi" w:hAnsiTheme="minorHAnsi" w:cstheme="minorHAnsi"/>
          </w:rPr>
          <w:t>Štefánikova 15</w:t>
        </w:r>
        <w:r w:rsidRPr="00230311">
          <w:rPr>
            <w:rFonts w:asciiTheme="minorHAnsi" w:hAnsiTheme="minorHAnsi" w:cstheme="minorHAnsi"/>
          </w:rPr>
          <w:t xml:space="preserve"> </w:t>
        </w:r>
      </w:ins>
    </w:p>
    <w:p w:rsidR="00D41764" w:rsidRPr="00230311" w:rsidRDefault="00D41764" w:rsidP="00D41764">
      <w:pPr>
        <w:spacing w:after="0"/>
        <w:ind w:left="1134"/>
        <w:contextualSpacing/>
        <w:jc w:val="both"/>
        <w:rPr>
          <w:ins w:id="96" w:author="Autor"/>
          <w:rFonts w:asciiTheme="minorHAnsi" w:hAnsiTheme="minorHAnsi" w:cstheme="minorHAnsi"/>
        </w:rPr>
      </w:pPr>
      <w:ins w:id="97" w:author="Autor">
        <w:r>
          <w:rPr>
            <w:rFonts w:asciiTheme="minorHAnsi" w:hAnsiTheme="minorHAnsi" w:cstheme="minorHAnsi"/>
          </w:rPr>
          <w:t>811 05</w:t>
        </w:r>
        <w:r w:rsidRPr="00230311">
          <w:rPr>
            <w:rFonts w:asciiTheme="minorHAnsi" w:hAnsiTheme="minorHAnsi" w:cstheme="minorHAnsi"/>
          </w:rPr>
          <w:t xml:space="preserve"> Bratislava</w:t>
        </w:r>
      </w:ins>
    </w:p>
    <w:p w:rsidR="00D41764" w:rsidRPr="000F1F4E" w:rsidRDefault="00D41764" w:rsidP="00D41764">
      <w:pPr>
        <w:pStyle w:val="Odsekzoznamu"/>
        <w:numPr>
          <w:ilvl w:val="0"/>
          <w:numId w:val="6"/>
        </w:numPr>
        <w:spacing w:before="120" w:after="120"/>
        <w:ind w:left="1134" w:hanging="357"/>
        <w:contextualSpacing w:val="0"/>
        <w:jc w:val="both"/>
        <w:rPr>
          <w:ins w:id="98" w:author="Autor"/>
          <w:rFonts w:asciiTheme="minorHAnsi" w:hAnsiTheme="minorHAnsi" w:cstheme="minorHAnsi"/>
          <w:sz w:val="22"/>
          <w:szCs w:val="22"/>
        </w:rPr>
      </w:pPr>
      <w:ins w:id="99"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rsidR="00D41764" w:rsidRDefault="00D41764" w:rsidP="00D41764">
      <w:pPr>
        <w:pStyle w:val="Odsekzoznamu"/>
        <w:numPr>
          <w:ilvl w:val="1"/>
          <w:numId w:val="6"/>
        </w:numPr>
        <w:spacing w:before="120" w:after="120"/>
        <w:ind w:hanging="357"/>
        <w:jc w:val="both"/>
        <w:rPr>
          <w:ins w:id="100" w:author="Autor"/>
          <w:rFonts w:asciiTheme="minorHAnsi" w:hAnsiTheme="minorHAnsi" w:cstheme="minorHAnsi"/>
          <w:sz w:val="22"/>
          <w:szCs w:val="22"/>
        </w:rPr>
      </w:pPr>
      <w:ins w:id="101"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D41764" w:rsidRPr="00230311" w:rsidRDefault="00D41764" w:rsidP="00D41764">
      <w:pPr>
        <w:pStyle w:val="Odsekzoznamu"/>
        <w:spacing w:before="120" w:after="120"/>
        <w:ind w:firstLine="696"/>
        <w:jc w:val="both"/>
        <w:rPr>
          <w:ins w:id="102" w:author="Autor"/>
          <w:rFonts w:asciiTheme="minorHAnsi" w:hAnsiTheme="minorHAnsi" w:cstheme="minorHAnsi"/>
          <w:sz w:val="22"/>
          <w:szCs w:val="22"/>
        </w:rPr>
      </w:pPr>
      <w:ins w:id="103"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p>
    <w:p w:rsidR="00D41764" w:rsidRPr="00230311" w:rsidRDefault="00D41764" w:rsidP="00D41764">
      <w:pPr>
        <w:spacing w:after="0"/>
        <w:ind w:left="1416"/>
        <w:jc w:val="both"/>
        <w:rPr>
          <w:ins w:id="104" w:author="Autor"/>
          <w:rFonts w:asciiTheme="minorHAnsi" w:hAnsiTheme="minorHAnsi" w:cstheme="minorHAnsi"/>
        </w:rPr>
      </w:pPr>
      <w:ins w:id="105"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rsidR="00D41764" w:rsidRPr="00230311" w:rsidRDefault="00D41764" w:rsidP="00D41764">
      <w:pPr>
        <w:spacing w:after="0"/>
        <w:ind w:left="708" w:firstLine="708"/>
        <w:jc w:val="both"/>
        <w:rPr>
          <w:ins w:id="106" w:author="Autor"/>
          <w:rFonts w:asciiTheme="minorHAnsi" w:hAnsiTheme="minorHAnsi" w:cstheme="minorHAnsi"/>
        </w:rPr>
      </w:pPr>
      <w:ins w:id="107" w:author="Autor">
        <w:r>
          <w:rPr>
            <w:rFonts w:asciiTheme="minorHAnsi" w:hAnsiTheme="minorHAnsi" w:cstheme="minorHAnsi"/>
          </w:rPr>
          <w:t>Štefánikova 15</w:t>
        </w:r>
      </w:ins>
    </w:p>
    <w:p w:rsidR="00D41764" w:rsidRPr="00230311" w:rsidRDefault="00D41764" w:rsidP="00D41764">
      <w:pPr>
        <w:spacing w:after="0"/>
        <w:ind w:left="708" w:firstLine="708"/>
        <w:jc w:val="both"/>
        <w:rPr>
          <w:ins w:id="108" w:author="Autor"/>
          <w:rFonts w:asciiTheme="minorHAnsi" w:hAnsiTheme="minorHAnsi" w:cstheme="minorHAnsi"/>
        </w:rPr>
      </w:pPr>
      <w:ins w:id="109" w:author="Autor">
        <w:r>
          <w:rPr>
            <w:rFonts w:asciiTheme="minorHAnsi" w:hAnsiTheme="minorHAnsi" w:cstheme="minorHAnsi"/>
          </w:rPr>
          <w:t xml:space="preserve">811 05 </w:t>
        </w:r>
        <w:r w:rsidRPr="00230311">
          <w:rPr>
            <w:rFonts w:asciiTheme="minorHAnsi" w:hAnsiTheme="minorHAnsi" w:cstheme="minorHAnsi"/>
          </w:rPr>
          <w:t>Bratislava</w:t>
        </w:r>
      </w:ins>
    </w:p>
    <w:p w:rsidR="00D41764" w:rsidRPr="00230311" w:rsidRDefault="00D41764" w:rsidP="00D41764">
      <w:pPr>
        <w:pStyle w:val="Odsekzoznamu"/>
        <w:numPr>
          <w:ilvl w:val="0"/>
          <w:numId w:val="48"/>
        </w:numPr>
        <w:spacing w:before="120" w:after="120"/>
        <w:ind w:left="1418" w:hanging="284"/>
        <w:contextualSpacing w:val="0"/>
        <w:jc w:val="both"/>
        <w:rPr>
          <w:ins w:id="110" w:author="Autor"/>
          <w:rFonts w:asciiTheme="minorHAnsi" w:hAnsiTheme="minorHAnsi" w:cstheme="minorHAnsi"/>
          <w:sz w:val="22"/>
          <w:szCs w:val="22"/>
        </w:rPr>
      </w:pPr>
      <w:ins w:id="111"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rsidR="00D41764" w:rsidRDefault="00D41764" w:rsidP="00D41764">
      <w:pPr>
        <w:spacing w:after="0"/>
        <w:ind w:left="1559"/>
        <w:contextualSpacing/>
        <w:jc w:val="both"/>
        <w:rPr>
          <w:ins w:id="112" w:author="Autor"/>
          <w:rFonts w:asciiTheme="minorHAnsi" w:hAnsiTheme="minorHAnsi" w:cstheme="minorHAnsi"/>
        </w:rPr>
      </w:pPr>
      <w:ins w:id="113"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rsidR="00D41764" w:rsidRPr="00230311" w:rsidRDefault="00D41764" w:rsidP="00D41764">
      <w:pPr>
        <w:spacing w:after="0"/>
        <w:ind w:left="1559"/>
        <w:contextualSpacing/>
        <w:jc w:val="both"/>
        <w:rPr>
          <w:ins w:id="114" w:author="Autor"/>
          <w:rFonts w:asciiTheme="minorHAnsi" w:hAnsiTheme="minorHAnsi" w:cstheme="minorHAnsi"/>
        </w:rPr>
      </w:pPr>
      <w:ins w:id="115"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D41764" w:rsidRPr="00230311" w:rsidRDefault="00D41764" w:rsidP="00D41764">
      <w:pPr>
        <w:spacing w:after="0"/>
        <w:ind w:left="1559"/>
        <w:contextualSpacing/>
        <w:jc w:val="both"/>
        <w:rPr>
          <w:ins w:id="116" w:author="Autor"/>
          <w:rFonts w:asciiTheme="minorHAnsi" w:hAnsiTheme="minorHAnsi" w:cstheme="minorHAnsi"/>
        </w:rPr>
      </w:pPr>
      <w:ins w:id="117" w:author="Autor">
        <w:r w:rsidRPr="00230311">
          <w:rPr>
            <w:rFonts w:asciiTheme="minorHAnsi" w:hAnsiTheme="minorHAnsi" w:cstheme="minorHAnsi"/>
          </w:rPr>
          <w:t xml:space="preserve">odbor implementácie projektov OP TP </w:t>
        </w:r>
      </w:ins>
    </w:p>
    <w:p w:rsidR="00D41764" w:rsidRPr="00230311" w:rsidRDefault="00D41764" w:rsidP="00D41764">
      <w:pPr>
        <w:spacing w:after="0"/>
        <w:ind w:left="1559"/>
        <w:contextualSpacing/>
        <w:jc w:val="both"/>
        <w:rPr>
          <w:ins w:id="118" w:author="Autor"/>
          <w:rFonts w:asciiTheme="minorHAnsi" w:hAnsiTheme="minorHAnsi" w:cstheme="minorHAnsi"/>
        </w:rPr>
      </w:pPr>
      <w:ins w:id="119" w:author="Autor">
        <w:r>
          <w:rPr>
            <w:rFonts w:asciiTheme="minorHAnsi" w:hAnsiTheme="minorHAnsi" w:cstheme="minorHAnsi"/>
          </w:rPr>
          <w:t>Dunajská 68</w:t>
        </w:r>
      </w:ins>
    </w:p>
    <w:p w:rsidR="00D41764" w:rsidRPr="00230311" w:rsidRDefault="00D41764" w:rsidP="00D41764">
      <w:pPr>
        <w:spacing w:after="0"/>
        <w:ind w:left="1559"/>
        <w:contextualSpacing/>
        <w:jc w:val="both"/>
        <w:rPr>
          <w:ins w:id="120" w:author="Autor"/>
          <w:rFonts w:asciiTheme="minorHAnsi" w:hAnsiTheme="minorHAnsi" w:cstheme="minorHAnsi"/>
        </w:rPr>
      </w:pPr>
      <w:ins w:id="121"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rsidR="00D41764" w:rsidRPr="00AD5119" w:rsidDel="00B607BF" w:rsidRDefault="00D41764" w:rsidP="00D41764">
      <w:pPr>
        <w:spacing w:before="120" w:after="120" w:line="240" w:lineRule="auto"/>
        <w:ind w:firstLine="360"/>
        <w:jc w:val="both"/>
        <w:rPr>
          <w:del w:id="122" w:author="Auto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w:t>
      </w:r>
      <w:ins w:id="123" w:author="Autor">
        <w:r w:rsidR="00A13CC5">
          <w:rPr>
            <w:rFonts w:asciiTheme="minorHAnsi" w:hAnsiTheme="minorHAnsi"/>
          </w:rPr>
          <w:t xml:space="preserve"> úradný</w:t>
        </w:r>
      </w:ins>
      <w:r w:rsidRPr="005E75DE">
        <w:rPr>
          <w:rFonts w:asciiTheme="minorHAnsi" w:hAnsiTheme="minorHAnsi"/>
        </w:rPr>
        <w:t xml:space="preserve">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Default="002D36E8" w:rsidP="005E75DE">
      <w:pPr>
        <w:spacing w:before="120" w:after="120" w:line="240" w:lineRule="auto"/>
        <w:ind w:firstLine="360"/>
        <w:jc w:val="both"/>
        <w:rPr>
          <w:ins w:id="124" w:author="Auto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w:t>
      </w:r>
      <w:del w:id="125" w:author="Autor">
        <w:r w:rsidRPr="005E75DE" w:rsidDel="003F2A9E">
          <w:rPr>
            <w:rFonts w:asciiTheme="minorHAnsi" w:hAnsiTheme="minorHAnsi"/>
          </w:rPr>
          <w:delText xml:space="preserve">doručená </w:delText>
        </w:r>
      </w:del>
      <w:ins w:id="126" w:author="Autor">
        <w:r w:rsidR="003F2A9E">
          <w:rPr>
            <w:rFonts w:asciiTheme="minorHAnsi" w:hAnsiTheme="minorHAnsi"/>
          </w:rPr>
          <w:t>odoslaná elektronicky</w:t>
        </w:r>
        <w:r w:rsidR="0074484D">
          <w:rPr>
            <w:rFonts w:asciiTheme="minorHAnsi" w:hAnsiTheme="minorHAnsi"/>
          </w:rPr>
          <w:t>,</w:t>
        </w:r>
        <w:r w:rsidR="003F2A9E">
          <w:rPr>
            <w:rFonts w:asciiTheme="minorHAnsi" w:hAnsiTheme="minorHAnsi"/>
          </w:rPr>
          <w:t xml:space="preserve"> do elektronickej schránky RO OP TP alebo </w:t>
        </w:r>
      </w:ins>
      <w:r w:rsidRPr="005E75DE">
        <w:rPr>
          <w:rFonts w:asciiTheme="minorHAnsi" w:hAnsiTheme="minorHAnsi"/>
        </w:rPr>
        <w:t>v listinnej podobe na adresu stanovenú vo vyzvaní</w:t>
      </w:r>
      <w:del w:id="127" w:author="Autor">
        <w:r w:rsidRPr="005E75DE" w:rsidDel="003F2A9E">
          <w:rPr>
            <w:rFonts w:asciiTheme="minorHAnsi" w:hAnsiTheme="minorHAnsi"/>
          </w:rPr>
          <w:delText xml:space="preserve"> alebo elektronicky, do elektronickej schránky RO OP TP</w:delText>
        </w:r>
      </w:del>
      <w:r w:rsidRPr="005E75DE">
        <w:rPr>
          <w:rFonts w:asciiTheme="minorHAnsi" w:hAnsiTheme="minorHAnsi"/>
        </w:rPr>
        <w:t>, do dátumu uzatvorenia vyzvania, osobne na</w:t>
      </w:r>
      <w:r w:rsidR="00A2636B">
        <w:rPr>
          <w:rFonts w:asciiTheme="minorHAnsi" w:hAnsiTheme="minorHAnsi"/>
        </w:rPr>
        <w:t> </w:t>
      </w:r>
      <w:r w:rsidRPr="005E75DE">
        <w:rPr>
          <w:rFonts w:asciiTheme="minorHAnsi" w:hAnsiTheme="minorHAnsi"/>
        </w:rPr>
        <w:t xml:space="preserve">podateľňu </w:t>
      </w:r>
      <w:r w:rsidR="00B46CDE">
        <w:rPr>
          <w:rFonts w:asciiTheme="minorHAnsi" w:hAnsiTheme="minorHAnsi"/>
        </w:rPr>
        <w:t>MIRRI</w:t>
      </w:r>
      <w:r w:rsidR="00B46CDE" w:rsidRPr="005E75DE">
        <w:rPr>
          <w:rFonts w:asciiTheme="minorHAnsi" w:hAnsiTheme="minorHAnsi"/>
        </w:rPr>
        <w:t xml:space="preserve"> </w:t>
      </w:r>
      <w:r w:rsidRPr="005E75DE">
        <w:rPr>
          <w:rFonts w:asciiTheme="minorHAnsi" w:hAnsiTheme="minorHAnsi"/>
        </w:rPr>
        <w:t xml:space="preserve">SR alebo RO OP TP alebo odovzdaná na poštovú, resp. inú prepravu (napr. zaslanie prostredníctvom kuriéra). </w:t>
      </w:r>
      <w:ins w:id="128" w:author="Autor">
        <w:r w:rsidR="003F2A9E">
          <w:rPr>
            <w:rFonts w:asciiTheme="minorHAnsi" w:hAnsiTheme="minorHAnsi"/>
          </w:rPr>
          <w:t>Rozhodujúcim dátumom na splnenie podmienky podať ŽoNFP včas je</w:t>
        </w:r>
      </w:ins>
      <w:del w:id="129" w:author="Autor">
        <w:r w:rsidRPr="005E75DE" w:rsidDel="003F2A9E">
          <w:rPr>
            <w:rFonts w:asciiTheme="minorHAnsi" w:hAnsiTheme="minorHAnsi"/>
          </w:rPr>
          <w:delText>Za dátum doručenia žiadosti sa považuje</w:delText>
        </w:r>
      </w:del>
      <w:r w:rsidRPr="005E75DE">
        <w:rPr>
          <w:rFonts w:asciiTheme="minorHAnsi" w:hAnsiTheme="minorHAnsi"/>
        </w:rPr>
        <w:t xml:space="preserve">: </w:t>
      </w:r>
    </w:p>
    <w:p w:rsidR="00F8099B" w:rsidRPr="00F8099B" w:rsidRDefault="00F8099B">
      <w:pPr>
        <w:pStyle w:val="Odsekzoznamu"/>
        <w:numPr>
          <w:ilvl w:val="0"/>
          <w:numId w:val="6"/>
        </w:numPr>
        <w:spacing w:before="120" w:after="120"/>
        <w:jc w:val="both"/>
        <w:rPr>
          <w:rFonts w:asciiTheme="minorHAnsi" w:hAnsiTheme="minorHAnsi"/>
          <w:rPrChange w:id="130" w:author="Autor">
            <w:rPr/>
          </w:rPrChange>
        </w:rPr>
        <w:pPrChange w:id="131" w:author="Autor">
          <w:pPr>
            <w:spacing w:before="120" w:after="120" w:line="240" w:lineRule="auto"/>
            <w:ind w:firstLine="360"/>
            <w:jc w:val="both"/>
          </w:pPr>
        </w:pPrChange>
      </w:pPr>
      <w:ins w:id="132" w:author="Autor">
        <w:r w:rsidRPr="00F8099B">
          <w:rPr>
            <w:rFonts w:asciiTheme="minorHAnsi" w:hAnsiTheme="minorHAnsi"/>
            <w:sz w:val="22"/>
            <w:szCs w:val="22"/>
            <w:rPrChange w:id="133" w:author="Autor">
              <w:rPr>
                <w:rFonts w:asciiTheme="minorHAnsi" w:hAnsiTheme="minorHAnsi"/>
              </w:rPr>
            </w:rPrChange>
          </w:rPr>
          <w:t>dátum odoslania ŽoNFP do elektronickej schránky RO OP TP;</w:t>
        </w:r>
      </w:ins>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r w:rsidR="00B46CDE">
        <w:rPr>
          <w:rFonts w:asciiTheme="minorHAnsi" w:hAnsiTheme="minorHAnsi" w:cs="Times New Roman"/>
          <w:sz w:val="22"/>
          <w:szCs w:val="22"/>
        </w:rPr>
        <w:t>MIRRI</w:t>
      </w:r>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lastRenderedPageBreak/>
        <w:t>v prípade zaslania poštou alebo kuriérom deň odovzdania žiadosti na takúto prepravu</w:t>
      </w:r>
      <w:ins w:id="134" w:author="Autor">
        <w:r w:rsidR="009320D6">
          <w:rPr>
            <w:rFonts w:asciiTheme="minorHAnsi" w:hAnsiTheme="minorHAnsi" w:cs="Times New Roman"/>
            <w:sz w:val="22"/>
            <w:szCs w:val="22"/>
          </w:rPr>
          <w:t>.</w:t>
        </w:r>
      </w:ins>
      <w:del w:id="135" w:author="Autor">
        <w:r w:rsidR="00AB1E80" w:rsidRPr="005027B4" w:rsidDel="009320D6">
          <w:rPr>
            <w:rFonts w:asciiTheme="minorHAnsi" w:hAnsiTheme="minorHAnsi" w:cs="Times New Roman"/>
            <w:sz w:val="22"/>
            <w:szCs w:val="22"/>
          </w:rPr>
          <w:delText>;</w:delText>
        </w:r>
      </w:del>
    </w:p>
    <w:p w:rsidR="00F67B21" w:rsidDel="009320D6" w:rsidRDefault="002D36E8">
      <w:pPr>
        <w:pStyle w:val="Default"/>
        <w:numPr>
          <w:ilvl w:val="0"/>
          <w:numId w:val="6"/>
        </w:numPr>
        <w:spacing w:before="120" w:after="120"/>
        <w:jc w:val="both"/>
        <w:rPr>
          <w:del w:id="136" w:author="Autor"/>
          <w:rFonts w:asciiTheme="minorHAnsi" w:hAnsiTheme="minorHAnsi" w:cs="Times New Roman"/>
          <w:sz w:val="22"/>
          <w:szCs w:val="22"/>
        </w:rPr>
      </w:pPr>
      <w:del w:id="137" w:author="Autor">
        <w:r w:rsidRPr="005027B4" w:rsidDel="009320D6">
          <w:rPr>
            <w:rFonts w:asciiTheme="minorHAnsi" w:hAnsiTheme="minorHAnsi" w:cs="Times New Roman"/>
            <w:sz w:val="22"/>
            <w:szCs w:val="22"/>
          </w:rPr>
          <w:delText>v prípade elektronického doručenia do elektronickej schránky RO OP TP</w:delText>
        </w:r>
        <w:r w:rsidRPr="005027B4" w:rsidDel="009320D6">
          <w:rPr>
            <w:rFonts w:asciiTheme="minorHAnsi" w:hAnsiTheme="minorHAnsi"/>
            <w:sz w:val="22"/>
            <w:szCs w:val="22"/>
          </w:rPr>
          <w:delText xml:space="preserve"> dátum </w:delText>
        </w:r>
        <w:r w:rsidR="00334BB9" w:rsidRPr="005027B4" w:rsidDel="009320D6">
          <w:rPr>
            <w:rFonts w:asciiTheme="minorHAnsi" w:hAnsiTheme="minorHAnsi"/>
            <w:sz w:val="22"/>
            <w:szCs w:val="22"/>
          </w:rPr>
          <w:delText xml:space="preserve">odoslania </w:delText>
        </w:r>
        <w:r w:rsidRPr="005027B4" w:rsidDel="009320D6">
          <w:rPr>
            <w:rFonts w:asciiTheme="minorHAnsi" w:hAnsiTheme="minorHAnsi"/>
            <w:sz w:val="22"/>
            <w:szCs w:val="22"/>
          </w:rPr>
          <w:delText>ŽoNFP do elektronickej schránky RO OP TP</w:delText>
        </w:r>
        <w:r w:rsidRPr="005027B4" w:rsidDel="009320D6">
          <w:rPr>
            <w:rFonts w:asciiTheme="minorHAnsi" w:hAnsiTheme="minorHAnsi" w:cs="Times New Roman"/>
            <w:sz w:val="22"/>
            <w:szCs w:val="22"/>
          </w:rPr>
          <w:delText>.</w:delText>
        </w:r>
      </w:del>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ins w:id="138" w:author="Autor">
        <w:r w:rsidR="0078091D">
          <w:rPr>
            <w:rFonts w:asciiTheme="minorHAnsi" w:hAnsiTheme="minorHAnsi" w:cs="Times New Roman"/>
            <w:sz w:val="22"/>
            <w:szCs w:val="22"/>
          </w:rPr>
          <w:t>„</w:t>
        </w:r>
      </w:ins>
      <w:r w:rsidRPr="00DB08C2">
        <w:rPr>
          <w:rFonts w:asciiTheme="minorHAnsi" w:hAnsiTheme="minorHAnsi" w:cs="Times New Roman"/>
          <w:sz w:val="22"/>
          <w:szCs w:val="22"/>
        </w:rPr>
        <w:t>Overovanie podmienok poskytnutia príspevku a ďalšie informácie k vyzvaniu, Schvaľovanie ŽoNFP</w:t>
      </w:r>
      <w:ins w:id="139" w:author="Autor">
        <w:r w:rsidR="0078091D">
          <w:rPr>
            <w:rFonts w:asciiTheme="minorHAnsi" w:hAnsiTheme="minorHAnsi" w:cs="Times New Roman"/>
            <w:sz w:val="22"/>
            <w:szCs w:val="22"/>
          </w:rPr>
          <w:t>“</w:t>
        </w:r>
      </w:ins>
      <w:r w:rsidRPr="00DB08C2">
        <w:rPr>
          <w:rFonts w:asciiTheme="minorHAnsi" w:hAnsiTheme="minorHAnsi" w:cs="Times New Roman"/>
          <w:sz w:val="22"/>
          <w:szCs w:val="22"/>
        </w:rPr>
        <w:t>.</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78091D">
        <w:rPr>
          <w:rFonts w:asciiTheme="minorHAnsi" w:hAnsiTheme="minorHAnsi"/>
          <w:rPrChange w:id="140" w:author="Autor">
            <w:rPr>
              <w:rFonts w:asciiTheme="minorHAnsi" w:hAnsiTheme="minorHAnsi"/>
              <w:b/>
            </w:rPr>
          </w:rPrChange>
        </w:rPr>
        <w:t>nepredloží žiadosť o NFP riadne, včas alebo v určenej forme</w:t>
      </w:r>
      <w:r w:rsidRPr="00D7159A">
        <w:rPr>
          <w:rFonts w:asciiTheme="minorHAnsi" w:hAnsiTheme="minorHAnsi"/>
        </w:rPr>
        <w:t>,</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ins w:id="141" w:author="Autor">
        <w:r w:rsidR="0078091D">
          <w:rPr>
            <w:rFonts w:asciiTheme="minorHAnsi" w:hAnsiTheme="minorHAnsi"/>
          </w:rPr>
          <w:t xml:space="preserve"> </w:t>
        </w:r>
        <w:r w:rsidR="0078091D" w:rsidRPr="00E85121">
          <w:rPr>
            <w:rFonts w:asciiTheme="minorHAnsi" w:hAnsiTheme="minorHAnsi" w:cstheme="minorHAnsi"/>
          </w:rPr>
          <w:t>O tejto skutočnosti RO OP TP informuje elektronicky žiadateľa najneskôr nasledujúci pracovný deň po vydaní rozhodnutia.</w:t>
        </w:r>
      </w:ins>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že žiadosť o NFP podpisuje v mene </w:t>
      </w:r>
      <w:ins w:id="142" w:author="Autor">
        <w:r w:rsidR="0078091D">
          <w:rPr>
            <w:rFonts w:asciiTheme="minorHAnsi" w:hAnsiTheme="minorHAnsi" w:cstheme="minorHAnsi"/>
          </w:rPr>
          <w:t>štatutárneho orgánu</w:t>
        </w:r>
        <w:r w:rsidR="0078091D" w:rsidRPr="005E75DE" w:rsidDel="0078091D">
          <w:rPr>
            <w:rFonts w:asciiTheme="minorHAnsi" w:hAnsiTheme="minorHAnsi"/>
          </w:rPr>
          <w:t xml:space="preserve"> </w:t>
        </w:r>
      </w:ins>
      <w:del w:id="143" w:author="Autor">
        <w:r w:rsidRPr="005E75DE" w:rsidDel="0078091D">
          <w:rPr>
            <w:rFonts w:asciiTheme="minorHAnsi" w:hAnsiTheme="minorHAnsi"/>
          </w:rPr>
          <w:delText xml:space="preserve">štatutára </w:delText>
        </w:r>
      </w:del>
      <w:r w:rsidRPr="005E75DE">
        <w:rPr>
          <w:rFonts w:asciiTheme="minorHAnsi" w:hAnsiTheme="minorHAnsi"/>
        </w:rPr>
        <w:t xml:space="preserve">splnomocnená osoba, je žiadateľ povinný predložiť spolu so žiadosťou o NFP aj splnomocnenie na tento </w:t>
      </w:r>
      <w:ins w:id="144" w:author="Autor">
        <w:r w:rsidR="00D7159A">
          <w:rPr>
            <w:rFonts w:asciiTheme="minorHAnsi" w:hAnsiTheme="minorHAnsi"/>
          </w:rPr>
          <w:t xml:space="preserve">právny </w:t>
        </w:r>
      </w:ins>
      <w:r w:rsidRPr="005E75DE">
        <w:rPr>
          <w:rFonts w:asciiTheme="minorHAnsi" w:hAnsiTheme="minorHAnsi"/>
        </w:rPr>
        <w:t>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0"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hyperlink r:id="rId11"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w:t>
      </w:r>
      <w:del w:id="145" w:author="Autor">
        <w:r w:rsidRPr="00AD5119" w:rsidDel="00D7159A">
          <w:rPr>
            <w:rFonts w:asciiTheme="minorHAnsi" w:hAnsiTheme="minorHAnsi"/>
          </w:rPr>
          <w:delText>,</w:delText>
        </w:r>
      </w:del>
      <w:r w:rsidRPr="00AD5119">
        <w:rPr>
          <w:rFonts w:asciiTheme="minorHAnsi" w:hAnsiTheme="minorHAnsi"/>
        </w:rPr>
        <w:t xml:space="preserv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del w:id="146" w:author="Autor">
        <w:r w:rsidRPr="005027B4" w:rsidDel="00B65B86">
          <w:rPr>
            <w:rFonts w:asciiTheme="minorHAnsi" w:eastAsiaTheme="minorHAnsi" w:hAnsiTheme="minorHAnsi" w:cs="Times New Roman"/>
            <w:sz w:val="22"/>
            <w:szCs w:val="22"/>
          </w:rPr>
          <w:tab/>
        </w:r>
      </w:del>
    </w:p>
    <w:p w:rsidR="00AA49FC" w:rsidRPr="005027B4" w:rsidRDefault="00AB2279" w:rsidP="000410D3">
      <w:pPr>
        <w:pStyle w:val="Default"/>
        <w:spacing w:before="120"/>
        <w:ind w:firstLine="708"/>
        <w:rPr>
          <w:rFonts w:asciiTheme="minorHAnsi" w:eastAsiaTheme="minorHAnsi" w:hAnsiTheme="minorHAnsi" w:cs="Times New Roman"/>
          <w:sz w:val="22"/>
          <w:szCs w:val="22"/>
        </w:rPr>
      </w:pPr>
      <w:r w:rsidRPr="00533A1B">
        <w:rPr>
          <w:rFonts w:asciiTheme="minorHAnsi" w:hAnsiTheme="minorHAnsi" w:cstheme="minorHAnsi"/>
          <w:sz w:val="22"/>
          <w:szCs w:val="22"/>
        </w:rPr>
        <w:t>02/2092 8480</w:t>
      </w:r>
    </w:p>
    <w:p w:rsidR="00AA49FC" w:rsidRPr="005027B4" w:rsidRDefault="00AB2279" w:rsidP="000410D3">
      <w:pPr>
        <w:pStyle w:val="Default"/>
        <w:spacing w:before="120"/>
        <w:ind w:firstLine="708"/>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5027B4" w:rsidRDefault="00AB2279" w:rsidP="000410D3">
      <w:pPr>
        <w:pStyle w:val="Default"/>
        <w:spacing w:before="120"/>
        <w:ind w:left="28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ins w:id="147" w:author="Autor">
        <w:r w:rsidR="00B65B86">
          <w:rPr>
            <w:rFonts w:asciiTheme="minorHAnsi" w:hAnsiTheme="minorHAnsi"/>
            <w:sz w:val="22"/>
            <w:szCs w:val="22"/>
          </w:rPr>
          <w:fldChar w:fldCharType="begin"/>
        </w:r>
        <w:r w:rsidR="00B65B86">
          <w:rPr>
            <w:rFonts w:asciiTheme="minorHAnsi" w:hAnsiTheme="minorHAnsi"/>
            <w:sz w:val="22"/>
            <w:szCs w:val="22"/>
          </w:rPr>
          <w:instrText xml:space="preserve"> HYPERLINK "mailto:</w:instrText>
        </w:r>
        <w:r w:rsidR="00B65B86" w:rsidRPr="004130AE">
          <w:instrText>projektyoptp@mirri.gov.sk</w:instrText>
        </w:r>
        <w:r w:rsidR="00B65B86">
          <w:rPr>
            <w:rFonts w:asciiTheme="minorHAnsi" w:hAnsiTheme="minorHAnsi"/>
            <w:sz w:val="22"/>
            <w:szCs w:val="22"/>
          </w:rPr>
          <w:instrText xml:space="preserve">" </w:instrText>
        </w:r>
        <w:r w:rsidR="00B65B86">
          <w:rPr>
            <w:rFonts w:asciiTheme="minorHAnsi" w:hAnsiTheme="minorHAnsi"/>
            <w:sz w:val="22"/>
            <w:szCs w:val="22"/>
          </w:rPr>
          <w:fldChar w:fldCharType="separate"/>
        </w:r>
        <w:r w:rsidR="00B65B86" w:rsidRPr="00A352D4">
          <w:rPr>
            <w:rStyle w:val="Hypertextovprepojenie"/>
            <w:rFonts w:asciiTheme="minorHAnsi" w:hAnsiTheme="minorHAnsi"/>
            <w:sz w:val="22"/>
            <w:szCs w:val="22"/>
          </w:rPr>
          <w:t>projektyoptp@</w:t>
        </w:r>
        <w:r w:rsidR="00B65B86" w:rsidRPr="00236FAB">
          <w:rPr>
            <w:rStyle w:val="Hypertextovprepojenie"/>
            <w:rFonts w:asciiTheme="minorHAnsi" w:hAnsiTheme="minorHAnsi"/>
            <w:sz w:val="22"/>
            <w:szCs w:val="22"/>
          </w:rPr>
          <w:t>mirri.gov.sk</w:t>
        </w:r>
        <w:r w:rsidR="00B65B86">
          <w:rPr>
            <w:rFonts w:asciiTheme="minorHAnsi" w:hAnsiTheme="minorHAnsi"/>
            <w:sz w:val="22"/>
            <w:szCs w:val="22"/>
          </w:rPr>
          <w:fldChar w:fldCharType="end"/>
        </w:r>
      </w:ins>
      <w:del w:id="148" w:author="Autor">
        <w:r w:rsidR="00436E4D" w:rsidDel="00B65B86">
          <w:fldChar w:fldCharType="begin"/>
        </w:r>
        <w:r w:rsidR="00436E4D" w:rsidDel="00B65B86">
          <w:delInstrText xml:space="preserve"> HYPERLINK "mailto:projektyoptp@vicepremier.gov.sk" </w:delInstrText>
        </w:r>
        <w:r w:rsidR="00436E4D" w:rsidDel="00B65B86">
          <w:fldChar w:fldCharType="separate"/>
        </w:r>
        <w:r w:rsidR="00AB2279" w:rsidRPr="00533A1B" w:rsidDel="00B65B86">
          <w:rPr>
            <w:rStyle w:val="Hypertextovprepojenie"/>
            <w:rFonts w:asciiTheme="minorHAnsi" w:hAnsiTheme="minorHAnsi"/>
            <w:sz w:val="22"/>
            <w:szCs w:val="22"/>
          </w:rPr>
          <w:delText>projektyoptp@vicepremier.gov.sk</w:delText>
        </w:r>
        <w:r w:rsidR="00436E4D" w:rsidDel="00B65B86">
          <w:rPr>
            <w:rStyle w:val="Hypertextovprepojenie"/>
            <w:rFonts w:asciiTheme="minorHAnsi" w:hAnsiTheme="minorHAnsi"/>
            <w:sz w:val="22"/>
            <w:szCs w:val="22"/>
          </w:rPr>
          <w:fldChar w:fldCharType="end"/>
        </w:r>
      </w:del>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5027B4">
        <w:rPr>
          <w:rFonts w:asciiTheme="minorHAnsi" w:eastAsiaTheme="minorHAnsi" w:hAnsiTheme="minorHAnsi" w:cs="Times New Roman"/>
          <w:sz w:val="22"/>
          <w:szCs w:val="22"/>
        </w:rPr>
        <w:t xml:space="preserve"> </w:t>
      </w:r>
    </w:p>
    <w:p w:rsidR="003A2C31" w:rsidRPr="005027B4" w:rsidRDefault="0052480A" w:rsidP="003D0FD1">
      <w:pPr>
        <w:pStyle w:val="Default"/>
        <w:numPr>
          <w:ilvl w:val="0"/>
          <w:numId w:val="43"/>
        </w:numPr>
        <w:rPr>
          <w:rFonts w:asciiTheme="minorHAnsi" w:eastAsiaTheme="minorHAnsi" w:hAnsiTheme="minorHAnsi" w:cs="Times New Roman"/>
          <w:sz w:val="22"/>
          <w:szCs w:val="22"/>
        </w:rPr>
      </w:pPr>
      <w:r>
        <w:rPr>
          <w:rFonts w:asciiTheme="minorHAnsi" w:eastAsiaTheme="minorHAnsi" w:hAnsiTheme="minorHAnsi" w:cs="Times New Roman"/>
          <w:sz w:val="22"/>
          <w:szCs w:val="22"/>
        </w:rPr>
        <w:t>05</w:t>
      </w:r>
      <w:r w:rsidR="003A2C31" w:rsidRPr="005027B4">
        <w:rPr>
          <w:rFonts w:asciiTheme="minorHAnsi" w:eastAsiaTheme="minorHAnsi" w:hAnsiTheme="minorHAnsi" w:cs="Times New Roman"/>
          <w:sz w:val="22"/>
          <w:szCs w:val="22"/>
        </w:rPr>
        <w:t xml:space="preserve"> Bratislava</w:t>
      </w:r>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ins w:id="149" w:author="Autor">
        <w:r w:rsidR="004C5752">
          <w:rPr>
            <w:rFonts w:asciiTheme="minorHAnsi" w:hAnsiTheme="minorHAnsi" w:cstheme="minorHAnsi"/>
            <w:sz w:val="22"/>
            <w:szCs w:val="22"/>
          </w:rPr>
          <w:t>8:30</w:t>
        </w:r>
        <w:r w:rsidR="004C5752" w:rsidRPr="00834239">
          <w:rPr>
            <w:rFonts w:asciiTheme="minorHAnsi" w:hAnsiTheme="minorHAnsi" w:cstheme="minorHAnsi"/>
            <w:sz w:val="22"/>
            <w:szCs w:val="22"/>
          </w:rPr>
          <w:t xml:space="preserve"> </w:t>
        </w:r>
      </w:ins>
      <w:del w:id="150" w:author="Autor">
        <w:r w:rsidR="0052480A" w:rsidDel="004C5752">
          <w:rPr>
            <w:rFonts w:asciiTheme="minorHAnsi" w:eastAsiaTheme="minorHAnsi" w:hAnsiTheme="minorHAnsi" w:cs="Times New Roman"/>
            <w:sz w:val="22"/>
            <w:szCs w:val="22"/>
          </w:rPr>
          <w:delText>9:00</w:delText>
        </w:r>
        <w:r w:rsidRPr="005027B4" w:rsidDel="004C5752">
          <w:rPr>
            <w:rFonts w:asciiTheme="minorHAnsi" w:eastAsiaTheme="minorHAnsi" w:hAnsiTheme="minorHAnsi" w:cs="Times New Roman"/>
            <w:sz w:val="22"/>
            <w:szCs w:val="22"/>
          </w:rPr>
          <w:delText xml:space="preserve"> </w:delText>
        </w:r>
      </w:del>
      <w:r w:rsidRPr="005027B4">
        <w:rPr>
          <w:rFonts w:asciiTheme="minorHAnsi" w:eastAsiaTheme="minorHAnsi" w:hAnsiTheme="minorHAnsi" w:cs="Times New Roman"/>
          <w:sz w:val="22"/>
          <w:szCs w:val="22"/>
        </w:rPr>
        <w:t xml:space="preserve">hod. do </w:t>
      </w:r>
      <w:ins w:id="151" w:author="Autor">
        <w:r w:rsidR="004C5752">
          <w:rPr>
            <w:rFonts w:asciiTheme="minorHAnsi" w:hAnsiTheme="minorHAnsi" w:cstheme="minorHAnsi"/>
            <w:sz w:val="22"/>
            <w:szCs w:val="22"/>
          </w:rPr>
          <w:t>14:30</w:t>
        </w:r>
      </w:ins>
      <w:del w:id="152" w:author="Autor">
        <w:r w:rsidR="0052480A" w:rsidDel="004C5752">
          <w:rPr>
            <w:rFonts w:asciiTheme="minorHAnsi" w:eastAsiaTheme="minorHAnsi" w:hAnsiTheme="minorHAnsi" w:cs="Times New Roman"/>
            <w:sz w:val="22"/>
            <w:szCs w:val="22"/>
          </w:rPr>
          <w:delText>15:00</w:delText>
        </w:r>
      </w:del>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lastRenderedPageBreak/>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9920CD"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Žiadateľ vychádza pri príprave žiadosti o NFP z podmienok uvedených v tomto vyzvaní</w:t>
      </w:r>
      <w:ins w:id="153" w:author="Autor">
        <w:r w:rsidR="00436E4D">
          <w:rPr>
            <w:rFonts w:asciiTheme="minorHAnsi" w:hAnsiTheme="minorHAnsi"/>
            <w:sz w:val="22"/>
            <w:szCs w:val="22"/>
          </w:rPr>
          <w:t>,</w:t>
        </w:r>
      </w:ins>
      <w:r w:rsidRPr="00CF5613">
        <w:rPr>
          <w:rFonts w:asciiTheme="minorHAnsi" w:hAnsiTheme="minorHAnsi"/>
          <w:sz w:val="22"/>
          <w:szCs w:val="22"/>
        </w:rPr>
        <w:t xml:space="preserve"> ako aj  z aktuálnej verzie operačného programu Technická pomoc zverejnenej na</w:t>
      </w:r>
      <w:r w:rsidR="00F545FE" w:rsidRPr="00CF5613">
        <w:rPr>
          <w:rFonts w:asciiTheme="minorHAnsi" w:hAnsiTheme="minorHAnsi"/>
          <w:sz w:val="22"/>
          <w:szCs w:val="22"/>
        </w:rPr>
        <w:t> </w:t>
      </w:r>
      <w:hyperlink r:id="rId12" w:history="1">
        <w:r w:rsidRPr="001A2321">
          <w:rPr>
            <w:rStyle w:val="Hypertextovprepojenie"/>
            <w:rFonts w:asciiTheme="minorHAnsi" w:hAnsiTheme="minorHAnsi"/>
            <w:sz w:val="22"/>
            <w:szCs w:val="22"/>
          </w:rPr>
          <w:t>https://www.optp.vlada.gov.sk/programovy-dokument/</w:t>
        </w:r>
      </w:hyperlink>
      <w:r w:rsidRPr="00CF5613">
        <w:rPr>
          <w:rFonts w:asciiTheme="minorHAnsi" w:hAnsiTheme="minorHAnsi"/>
          <w:sz w:val="22"/>
          <w:szCs w:val="22"/>
        </w:rPr>
        <w:t>, v ktorom sú bližšie rozpísané špeci</w:t>
      </w:r>
      <w:r w:rsidRPr="009920CD">
        <w:rPr>
          <w:rFonts w:asciiTheme="minorHAnsi" w:hAnsiTheme="minorHAnsi"/>
          <w:sz w:val="22"/>
          <w:szCs w:val="22"/>
        </w:rPr>
        <w:t>fické ciele</w:t>
      </w:r>
      <w:ins w:id="154" w:author="Autor">
        <w:r w:rsidR="00436E4D">
          <w:rPr>
            <w:rFonts w:asciiTheme="minorHAnsi" w:hAnsiTheme="minorHAnsi"/>
            <w:sz w:val="22"/>
            <w:szCs w:val="22"/>
          </w:rPr>
          <w:t>,</w:t>
        </w:r>
      </w:ins>
      <w:r w:rsidRPr="009920CD">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w:t>
      </w:r>
      <w:r w:rsidR="00F545FE" w:rsidRPr="009920CD">
        <w:rPr>
          <w:rFonts w:asciiTheme="minorHAnsi" w:hAnsiTheme="minorHAnsi"/>
          <w:sz w:val="22"/>
          <w:szCs w:val="22"/>
        </w:rPr>
        <w:t> </w:t>
      </w:r>
      <w:r w:rsidRPr="009920CD">
        <w:rPr>
          <w:rFonts w:asciiTheme="minorHAnsi" w:hAnsiTheme="minorHAnsi"/>
          <w:sz w:val="22"/>
          <w:szCs w:val="22"/>
        </w:rPr>
        <w:t>1 tohto vyzvania.</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Pri príprave rozpočtu sa riadi žiadateľ Príručkou oprávnenosti výdavkov, kde nájde podrobnejšie rozpísané oprávnené skupiny výdavkov zadefinované v tomto vyzvaní</w:t>
      </w:r>
      <w:ins w:id="155" w:author="Autor">
        <w:r w:rsidR="00436E4D">
          <w:rPr>
            <w:rFonts w:asciiTheme="minorHAnsi" w:hAnsiTheme="minorHAnsi"/>
            <w:sz w:val="22"/>
            <w:szCs w:val="22"/>
          </w:rPr>
          <w:t>,</w:t>
        </w:r>
      </w:ins>
      <w:r w:rsidRPr="001A2321">
        <w:rPr>
          <w:rFonts w:asciiTheme="minorHAnsi" w:hAnsiTheme="minorHAnsi"/>
          <w:sz w:val="22"/>
          <w:szCs w:val="22"/>
        </w:rPr>
        <w:t xml:space="preserve"> ako aj</w:t>
      </w:r>
      <w:r w:rsidR="00F545FE" w:rsidRPr="001A2321">
        <w:rPr>
          <w:rFonts w:asciiTheme="minorHAnsi" w:hAnsiTheme="minorHAnsi"/>
          <w:sz w:val="22"/>
          <w:szCs w:val="22"/>
        </w:rPr>
        <w:t> </w:t>
      </w:r>
      <w:r w:rsidRPr="001A2321">
        <w:rPr>
          <w:rFonts w:asciiTheme="minorHAnsi" w:hAnsiTheme="minorHAnsi"/>
          <w:sz w:val="22"/>
          <w:szCs w:val="22"/>
        </w:rPr>
        <w:t>všeobecné podmienky oprávnenosti výdavkov. Aktuálna verzia príručky je zverejnená na</w:t>
      </w:r>
      <w:r w:rsidR="00F545FE" w:rsidRPr="001A2321">
        <w:rPr>
          <w:rFonts w:asciiTheme="minorHAnsi" w:hAnsiTheme="minorHAnsi"/>
          <w:sz w:val="22"/>
          <w:szCs w:val="22"/>
        </w:rPr>
        <w:t> </w:t>
      </w:r>
      <w:hyperlink r:id="rId13"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w:t>
      </w:r>
    </w:p>
    <w:p w:rsidR="00A4470A" w:rsidRPr="00CF5613" w:rsidDel="004E5D4B" w:rsidRDefault="00A4470A" w:rsidP="000410D3">
      <w:pPr>
        <w:pStyle w:val="Odsekzoznamu"/>
        <w:spacing w:before="120" w:after="120"/>
        <w:ind w:left="360" w:firstLine="348"/>
        <w:jc w:val="both"/>
        <w:rPr>
          <w:del w:id="156" w:author="Autor"/>
          <w:rFonts w:asciiTheme="minorHAnsi" w:hAnsiTheme="minorHAnsi"/>
          <w:sz w:val="22"/>
          <w:szCs w:val="22"/>
        </w:rPr>
      </w:pPr>
      <w:r w:rsidRPr="009920CD">
        <w:rPr>
          <w:rFonts w:asciiTheme="minorHAnsi" w:hAnsiTheme="minorHAnsi"/>
          <w:sz w:val="22"/>
          <w:szCs w:val="22"/>
        </w:rPr>
        <w:t xml:space="preserve">Žiadateľ venuje dostatočnú pozornosť príprave podkladov </w:t>
      </w:r>
      <w:r w:rsidRPr="009920CD">
        <w:rPr>
          <w:rFonts w:asciiTheme="minorHAnsi" w:hAnsiTheme="minorHAnsi"/>
          <w:b/>
          <w:sz w:val="22"/>
          <w:szCs w:val="22"/>
        </w:rPr>
        <w:t>na preukázanie hospodárnosti a</w:t>
      </w:r>
      <w:r w:rsidR="00F545FE" w:rsidRPr="001A2321">
        <w:rPr>
          <w:rFonts w:asciiTheme="minorHAnsi" w:hAnsiTheme="minorHAnsi"/>
          <w:b/>
          <w:sz w:val="22"/>
          <w:szCs w:val="22"/>
        </w:rPr>
        <w:t> </w:t>
      </w:r>
      <w:r w:rsidRPr="001A2321">
        <w:rPr>
          <w:rFonts w:asciiTheme="minorHAnsi" w:hAnsiTheme="minorHAnsi"/>
          <w:b/>
          <w:sz w:val="22"/>
          <w:szCs w:val="22"/>
        </w:rPr>
        <w:t>efektívnosti výdavkov projektu</w:t>
      </w:r>
      <w:r w:rsidRPr="001A2321">
        <w:rPr>
          <w:rFonts w:asciiTheme="minorHAnsi" w:hAnsiTheme="minorHAnsi"/>
          <w:sz w:val="22"/>
          <w:szCs w:val="22"/>
        </w:rPr>
        <w:t>. Kritérium hospodárnosti a efektívnosti výdavkov v projekte je jedným z najdôležitejších kritérií odborného hodnotenia ŽoNFP. Spôsob vyhodnotenia tohto</w:t>
      </w:r>
      <w:ins w:id="157" w:author="Autor">
        <w:r w:rsidR="00436E4D">
          <w:rPr>
            <w:rFonts w:asciiTheme="minorHAnsi" w:hAnsiTheme="minorHAnsi"/>
            <w:sz w:val="22"/>
            <w:szCs w:val="22"/>
          </w:rPr>
          <w:t>,</w:t>
        </w:r>
      </w:ins>
      <w:r w:rsidRPr="001A2321">
        <w:rPr>
          <w:rFonts w:asciiTheme="minorHAnsi" w:hAnsiTheme="minorHAnsi"/>
          <w:sz w:val="22"/>
          <w:szCs w:val="22"/>
        </w:rPr>
        <w:t xml:space="preserve"> ako aj ostatných kritérií pre výber projektov zo strany odborných hodnotiteľov</w:t>
      </w:r>
      <w:ins w:id="158" w:author="Autor">
        <w:r w:rsidR="00436E4D">
          <w:rPr>
            <w:rFonts w:asciiTheme="minorHAnsi" w:hAnsiTheme="minorHAnsi"/>
            <w:sz w:val="22"/>
            <w:szCs w:val="22"/>
          </w:rPr>
          <w:t>,</w:t>
        </w:r>
      </w:ins>
      <w:r w:rsidRPr="001A2321">
        <w:rPr>
          <w:rFonts w:asciiTheme="minorHAnsi" w:hAnsiTheme="minorHAnsi"/>
          <w:sz w:val="22"/>
          <w:szCs w:val="22"/>
        </w:rPr>
        <w:t xml:space="preserve"> môže žiadateľ nájsť v</w:t>
      </w:r>
      <w:r w:rsidR="00F545FE" w:rsidRPr="001A2321">
        <w:rPr>
          <w:rFonts w:asciiTheme="minorHAnsi" w:hAnsiTheme="minorHAnsi"/>
          <w:sz w:val="22"/>
          <w:szCs w:val="22"/>
        </w:rPr>
        <w:t> </w:t>
      </w:r>
      <w:r w:rsidRPr="001A2321">
        <w:rPr>
          <w:rFonts w:asciiTheme="minorHAnsi" w:hAnsiTheme="minorHAnsi"/>
          <w:sz w:val="22"/>
          <w:szCs w:val="22"/>
        </w:rPr>
        <w:t xml:space="preserve">Príručke pre odborného hodnotiteľa, ktorá je zverejnená na </w:t>
      </w:r>
      <w:hyperlink r:id="rId14"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1A2321" w:rsidDel="004E5D4B" w:rsidRDefault="00A4470A" w:rsidP="000410D3">
      <w:pPr>
        <w:pStyle w:val="Odsekzoznamu"/>
        <w:spacing w:before="120" w:after="120"/>
        <w:ind w:left="360" w:firstLine="348"/>
        <w:jc w:val="both"/>
        <w:rPr>
          <w:del w:id="159" w:author="Autor"/>
          <w:rFonts w:asciiTheme="minorHAnsi" w:hAnsiTheme="minorHAnsi"/>
          <w:sz w:val="22"/>
          <w:szCs w:val="22"/>
        </w:rPr>
      </w:pPr>
      <w:del w:id="160" w:author="Autor">
        <w:r w:rsidRPr="00CF5613" w:rsidDel="004E5D4B">
          <w:rPr>
            <w:rFonts w:asciiTheme="minorHAnsi" w:hAnsiTheme="minorHAnsi"/>
            <w:sz w:val="22"/>
            <w:szCs w:val="22"/>
          </w:rPr>
          <w:delText>RO OP TP v zmysle Príručky pre kontrolu verejného obstarávania zverejnenej na</w:delText>
        </w:r>
        <w:r w:rsidR="00F545FE" w:rsidRPr="009920CD" w:rsidDel="004E5D4B">
          <w:rPr>
            <w:rFonts w:asciiTheme="minorHAnsi" w:hAnsiTheme="minorHAnsi"/>
            <w:sz w:val="22"/>
            <w:szCs w:val="22"/>
          </w:rPr>
          <w:delText> </w:delText>
        </w:r>
        <w:r w:rsidR="00DF610A" w:rsidDel="004E5D4B">
          <w:fldChar w:fldCharType="begin"/>
        </w:r>
        <w:r w:rsidR="00DF610A" w:rsidDel="004E5D4B">
          <w:delInstrText xml:space="preserve"> HYPERLINK "https://www.optp.vlada.gov.sk/ine-dokumenty/" </w:delInstrText>
        </w:r>
        <w:r w:rsidR="00DF610A" w:rsidDel="004E5D4B">
          <w:fldChar w:fldCharType="separate"/>
        </w:r>
        <w:r w:rsidRPr="001A2321" w:rsidDel="004E5D4B">
          <w:rPr>
            <w:rStyle w:val="Hypertextovprepojenie"/>
            <w:rFonts w:asciiTheme="minorHAnsi" w:hAnsiTheme="minorHAnsi"/>
            <w:sz w:val="22"/>
            <w:szCs w:val="22"/>
          </w:rPr>
          <w:delText>https://www.optp.vlada.gov.sk/ine-dokumenty/</w:delText>
        </w:r>
        <w:r w:rsidR="00DF610A" w:rsidDel="004E5D4B">
          <w:rPr>
            <w:rStyle w:val="Hypertextovprepojenie"/>
            <w:rFonts w:asciiTheme="minorHAnsi" w:hAnsiTheme="minorHAnsi"/>
          </w:rPr>
          <w:fldChar w:fldCharType="end"/>
        </w:r>
        <w:r w:rsidRPr="00CF5613" w:rsidDel="004E5D4B">
          <w:rPr>
            <w:rFonts w:asciiTheme="minorHAnsi" w:hAnsiTheme="minorHAnsi"/>
            <w:sz w:val="22"/>
            <w:szCs w:val="22"/>
          </w:rPr>
          <w:delText xml:space="preserve"> vyžaduje predloženie dokumentácie z</w:delText>
        </w:r>
        <w:r w:rsidR="00F545FE" w:rsidRPr="00CF5613" w:rsidDel="004E5D4B">
          <w:rPr>
            <w:rFonts w:asciiTheme="minorHAnsi" w:hAnsiTheme="minorHAnsi"/>
            <w:sz w:val="22"/>
            <w:szCs w:val="22"/>
          </w:rPr>
          <w:delText> </w:delText>
        </w:r>
        <w:r w:rsidRPr="009920CD" w:rsidDel="004E5D4B">
          <w:rPr>
            <w:rFonts w:asciiTheme="minorHAnsi" w:hAnsiTheme="minorHAnsi"/>
            <w:sz w:val="22"/>
            <w:szCs w:val="22"/>
          </w:rPr>
          <w:delText>verejného obstarávania (ďalej aj „VO“) na kontrolu RO OP TP až po podpise zmluvy o</w:delText>
        </w:r>
        <w:r w:rsidR="00F545FE" w:rsidRPr="001A2321" w:rsidDel="004E5D4B">
          <w:rPr>
            <w:rFonts w:asciiTheme="minorHAnsi" w:hAnsiTheme="minorHAnsi"/>
            <w:sz w:val="22"/>
            <w:szCs w:val="22"/>
          </w:rPr>
          <w:delText> </w:delText>
        </w:r>
        <w:r w:rsidRPr="001A2321" w:rsidDel="004E5D4B">
          <w:rPr>
            <w:rFonts w:asciiTheme="minorHAnsi" w:hAnsiTheme="minorHAnsi"/>
            <w:sz w:val="22"/>
            <w:szCs w:val="22"/>
          </w:rPr>
          <w:delText>NFP/interného Rozhodnutia o schválení ŽoNFP. Z uvedeného dôvodu žiadateľ nepredkladá na</w:delText>
        </w:r>
        <w:r w:rsidR="00F545FE" w:rsidRPr="001A2321" w:rsidDel="004E5D4B">
          <w:rPr>
            <w:rFonts w:asciiTheme="minorHAnsi" w:hAnsiTheme="minorHAnsi"/>
            <w:sz w:val="22"/>
            <w:szCs w:val="22"/>
          </w:rPr>
          <w:delText> </w:delText>
        </w:r>
        <w:r w:rsidRPr="001A2321" w:rsidDel="004E5D4B">
          <w:rPr>
            <w:rFonts w:asciiTheme="minorHAnsi" w:hAnsiTheme="minorHAnsi"/>
            <w:sz w:val="22"/>
            <w:szCs w:val="22"/>
          </w:rPr>
          <w:delText xml:space="preserve">kontrolu RO OP TP spolu so ŽoNFP dokumentáciu z už vykonaného VO. </w:delText>
        </w:r>
      </w:del>
    </w:p>
    <w:p w:rsidR="00A4470A" w:rsidRPr="001A2321" w:rsidRDefault="00A4470A" w:rsidP="000410D3">
      <w:pPr>
        <w:pStyle w:val="Odsekzoznamu"/>
        <w:spacing w:before="120" w:after="120"/>
        <w:ind w:left="360" w:firstLine="348"/>
        <w:jc w:val="both"/>
        <w:rPr>
          <w:rFonts w:asciiTheme="minorHAnsi" w:hAnsiTheme="minorHAnsi"/>
          <w:sz w:val="22"/>
          <w:szCs w:val="22"/>
        </w:rPr>
      </w:pPr>
      <w:del w:id="161" w:author="Autor">
        <w:r w:rsidRPr="001A2321" w:rsidDel="004E5D4B">
          <w:rPr>
            <w:rFonts w:asciiTheme="minorHAnsi" w:hAnsiTheme="minorHAnsi"/>
            <w:sz w:val="22"/>
            <w:szCs w:val="22"/>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 xml:space="preserve">Ďalšia podporná dokumentácia RO OP TP je zverejnená na webovom sídle OP TP  </w:t>
      </w:r>
      <w:hyperlink r:id="rId15"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Odpovede na najčastejšie otázky žiadateľov sú zverejnené na </w:t>
      </w:r>
      <w:hyperlink r:id="rId16" w:history="1">
        <w:r w:rsidRPr="001A2321">
          <w:rPr>
            <w:rStyle w:val="Hypertextovprepojenie"/>
            <w:rFonts w:asciiTheme="minorHAnsi" w:hAnsiTheme="minorHAnsi"/>
            <w:sz w:val="22"/>
            <w:szCs w:val="22"/>
          </w:rPr>
          <w:t>https://www.optp.vlada.gov.sk/predkladanie-ziadosti-o-nfp/</w:t>
        </w:r>
      </w:hyperlink>
      <w:r w:rsidRPr="00CF5613">
        <w:rPr>
          <w:rFonts w:asciiTheme="minorHAnsi" w:hAnsiTheme="minorHAnsi"/>
          <w:sz w:val="22"/>
          <w:szCs w:val="22"/>
        </w:rPr>
        <w:t>.</w:t>
      </w:r>
    </w:p>
    <w:p w:rsidR="005E75DE" w:rsidRDefault="00A4470A" w:rsidP="000410D3">
      <w:pPr>
        <w:spacing w:before="120" w:after="120"/>
        <w:ind w:left="426" w:firstLine="282"/>
        <w:jc w:val="both"/>
        <w:rPr>
          <w:ins w:id="162" w:author="Autor"/>
          <w:rFonts w:asciiTheme="minorHAnsi" w:hAnsiTheme="minorHAnsi"/>
        </w:rPr>
      </w:pPr>
      <w:r w:rsidRPr="009920CD">
        <w:rPr>
          <w:rFonts w:asciiTheme="minorHAnsi" w:hAnsiTheme="minorHAnsi"/>
        </w:rPr>
        <w:t xml:space="preserve">Žiadateľ pri príprave ŽoNFP zohľadňuje aj informácie z relevantných Metodických pokynov (ďalej aj „MP“) </w:t>
      </w:r>
      <w:r w:rsidR="006B121D" w:rsidRPr="009920CD">
        <w:rPr>
          <w:rFonts w:asciiTheme="minorHAnsi" w:hAnsiTheme="minorHAnsi"/>
        </w:rPr>
        <w:t xml:space="preserve">centrálneho </w:t>
      </w:r>
      <w:r w:rsidRPr="009920CD">
        <w:rPr>
          <w:rFonts w:asciiTheme="minorHAnsi" w:hAnsiTheme="minorHAnsi"/>
        </w:rPr>
        <w:t>koordinačného orgánu (ďalej aj „CKO“) a ÚV SR zverejnených na</w:t>
      </w:r>
      <w:r w:rsidR="00F545FE" w:rsidRPr="001A2321">
        <w:rPr>
          <w:rFonts w:asciiTheme="minorHAnsi" w:hAnsiTheme="minorHAnsi"/>
        </w:rPr>
        <w:t> </w:t>
      </w:r>
      <w:r w:rsidRPr="001A2321">
        <w:rPr>
          <w:rFonts w:asciiTheme="minorHAnsi" w:hAnsiTheme="minorHAnsi"/>
        </w:rPr>
        <w:t xml:space="preserve">webovom </w:t>
      </w:r>
      <w:r w:rsidRPr="001A2321">
        <w:rPr>
          <w:rFonts w:asciiTheme="minorHAnsi" w:hAnsiTheme="minorHAnsi" w:cstheme="minorHAnsi"/>
        </w:rPr>
        <w:t xml:space="preserve">sídle </w:t>
      </w:r>
      <w:hyperlink r:id="rId17" w:history="1">
        <w:r w:rsidRPr="001A2321">
          <w:rPr>
            <w:rStyle w:val="Hypertextovprepojenie"/>
            <w:rFonts w:asciiTheme="minorHAnsi" w:hAnsiTheme="minorHAnsi" w:cstheme="minorHAnsi"/>
          </w:rPr>
          <w:t>http://www.partnerskadohoda.gov.sk/metodicke-pokyny-cko-a-uv-sr/</w:t>
        </w:r>
      </w:hyperlink>
      <w:r w:rsidR="009E307B" w:rsidRPr="00CF5613">
        <w:rPr>
          <w:rFonts w:asciiTheme="minorHAnsi" w:hAnsiTheme="minorHAnsi" w:cstheme="minorHAnsi"/>
        </w:rPr>
        <w:t>,</w:t>
      </w:r>
      <w:r w:rsidR="00CD1A3F" w:rsidRPr="00CF5613">
        <w:rPr>
          <w:rFonts w:asciiTheme="minorHAnsi" w:hAnsiTheme="minorHAnsi"/>
        </w:rPr>
        <w:t xml:space="preserve"> najmä MP CKO č. </w:t>
      </w:r>
      <w:r w:rsidR="00681F15" w:rsidRPr="009920CD">
        <w:rPr>
          <w:rFonts w:asciiTheme="minorHAnsi" w:hAnsiTheme="minorHAnsi"/>
        </w:rPr>
        <w:t>25 k Integrovanej sieti informačno-poradenských centier</w:t>
      </w:r>
      <w:r w:rsidR="00CD1A3F" w:rsidRPr="009920CD">
        <w:rPr>
          <w:rFonts w:asciiTheme="minorHAnsi" w:hAnsiTheme="minorHAnsi"/>
        </w:rPr>
        <w:t xml:space="preserve">. </w:t>
      </w:r>
    </w:p>
    <w:p w:rsidR="002B2828" w:rsidRDefault="002B2828" w:rsidP="000410D3">
      <w:pPr>
        <w:spacing w:before="120" w:after="120"/>
        <w:ind w:left="426" w:firstLine="282"/>
        <w:jc w:val="both"/>
        <w:rPr>
          <w:ins w:id="163" w:author="Autor"/>
          <w:rFonts w:asciiTheme="minorHAnsi" w:hAnsiTheme="minorHAnsi"/>
        </w:rPr>
      </w:pPr>
      <w:ins w:id="164" w:author="Auto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sidR="004E5D4B">
          <w:rPr>
            <w:rFonts w:asciiTheme="minorHAnsi" w:hAnsiTheme="minorHAnsi"/>
          </w:rPr>
          <w:fldChar w:fldCharType="begin"/>
        </w:r>
        <w:r w:rsidR="004E5D4B">
          <w:rPr>
            <w:rFonts w:asciiTheme="minorHAnsi" w:hAnsiTheme="minorHAnsi"/>
          </w:rPr>
          <w:instrText xml:space="preserve"> HYPERLINK "</w:instrText>
        </w:r>
        <w:r w:rsidR="004E5D4B" w:rsidRPr="002B2828">
          <w:rPr>
            <w:rFonts w:asciiTheme="minorHAnsi" w:hAnsiTheme="minorHAnsi"/>
          </w:rPr>
          <w:instrText>https://www.partnerskadohoda.gov.sk/zakladne-dokumenty/</w:instrText>
        </w:r>
        <w:r w:rsidR="004E5D4B">
          <w:rPr>
            <w:rFonts w:asciiTheme="minorHAnsi" w:hAnsiTheme="minorHAnsi"/>
          </w:rPr>
          <w:instrText xml:space="preserve">" </w:instrText>
        </w:r>
        <w:r w:rsidR="004E5D4B">
          <w:rPr>
            <w:rFonts w:asciiTheme="minorHAnsi" w:hAnsiTheme="minorHAnsi"/>
          </w:rPr>
          <w:fldChar w:fldCharType="separate"/>
        </w:r>
        <w:r w:rsidR="004E5D4B" w:rsidRPr="00A57B17">
          <w:rPr>
            <w:rStyle w:val="Hypertextovprepojenie"/>
            <w:rFonts w:asciiTheme="minorHAnsi" w:hAnsiTheme="minorHAnsi"/>
          </w:rPr>
          <w:t>https://www.partnerskadohoda.gov.sk/zakladne-dokumenty/</w:t>
        </w:r>
        <w:r w:rsidR="004E5D4B">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 MP CKO č. 12.</w:t>
        </w:r>
      </w:ins>
    </w:p>
    <w:p w:rsidR="002B2828" w:rsidRPr="002B2828" w:rsidRDefault="002B2828" w:rsidP="002B2828">
      <w:pPr>
        <w:spacing w:before="120" w:after="120"/>
        <w:ind w:left="426" w:firstLine="282"/>
        <w:jc w:val="both"/>
        <w:rPr>
          <w:ins w:id="165" w:author="Autor"/>
          <w:rFonts w:asciiTheme="minorHAnsi" w:hAnsiTheme="minorHAnsi"/>
        </w:rPr>
      </w:pPr>
      <w:ins w:id="166"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w:t>
        </w:r>
        <w:r w:rsidRPr="002B2828">
          <w:rPr>
            <w:rFonts w:asciiTheme="minorHAnsi" w:hAnsiTheme="minorHAnsi"/>
          </w:rPr>
          <w:lastRenderedPageBreak/>
          <w:t xml:space="preserve">uvedeného dôvodu žiadateľ nepredkladá na kontrolu RO OP TP spolu so ŽoNFP dokumentáciu z už vykonaného VO. </w:t>
        </w:r>
      </w:ins>
    </w:p>
    <w:p w:rsidR="002B2828" w:rsidRPr="009920CD" w:rsidRDefault="002B2828" w:rsidP="002B2828">
      <w:pPr>
        <w:spacing w:before="120" w:after="120"/>
        <w:ind w:left="426" w:firstLine="282"/>
        <w:jc w:val="both"/>
        <w:rPr>
          <w:rFonts w:asciiTheme="minorHAnsi" w:hAnsiTheme="minorHAnsi"/>
        </w:rPr>
      </w:pPr>
      <w:ins w:id="167"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CF5613">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FD56DD">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r w:rsidR="0052480A">
        <w:rPr>
          <w:rFonts w:asciiTheme="minorHAnsi" w:eastAsia="Times New Roman" w:hAnsiTheme="minorHAnsi"/>
          <w:lang w:eastAsia="sk-SK"/>
        </w:rPr>
        <w:t>0</w:t>
      </w:r>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r w:rsidR="0052480A">
        <w:rPr>
          <w:rFonts w:asciiTheme="minorHAnsi" w:eastAsia="Times New Roman" w:hAnsiTheme="minorHAnsi"/>
          <w:lang w:eastAsia="sk-SK"/>
        </w:rPr>
        <w:t xml:space="preserve"> do 30.</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06.</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2020</w:t>
      </w:r>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rFonts w:asciiTheme="minorHAnsi" w:eastAsia="Times New Roman" w:hAnsiTheme="minorHAnsi"/>
          <w:lang w:eastAsia="sk-SK"/>
        </w:rPr>
      </w:pPr>
    </w:p>
    <w:p w:rsidR="001A2321" w:rsidRPr="005E75DE" w:rsidRDefault="001A2321" w:rsidP="00FD56DD">
      <w:pPr>
        <w:pStyle w:val="Odsekzoznamu"/>
        <w:numPr>
          <w:ilvl w:val="0"/>
          <w:numId w:val="7"/>
        </w:numPr>
        <w:spacing w:before="120" w:after="120"/>
        <w:ind w:left="714" w:hanging="357"/>
        <w:rPr>
          <w:rFonts w:asciiTheme="minorHAnsi" w:hAnsiTheme="minorHAnsi"/>
          <w:sz w:val="22"/>
          <w:szCs w:val="22"/>
        </w:rPr>
      </w:pPr>
      <w:r w:rsidRPr="003D0FD1">
        <w:rPr>
          <w:rFonts w:asciiTheme="minorHAnsi" w:hAnsiTheme="minorHAnsi" w:cstheme="minorHAnsi"/>
          <w:sz w:val="22"/>
          <w:szCs w:val="22"/>
        </w:rPr>
        <w:t>Ministerstvo investícií, regionálneho rozvoja a informatizácie Slovenskej republiky</w:t>
      </w:r>
      <w:r>
        <w:rPr>
          <w:rFonts w:asciiTheme="minorHAnsi" w:hAnsiTheme="minorHAnsi" w:cstheme="minorHAnsi"/>
          <w:sz w:val="22"/>
          <w:szCs w:val="22"/>
        </w:rPr>
        <w:t>:</w:t>
      </w:r>
    </w:p>
    <w:p w:rsidR="001A2321" w:rsidRDefault="001A2321"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Pr>
          <w:rFonts w:asciiTheme="minorHAnsi" w:eastAsia="Times New Roman" w:hAnsiTheme="minorHAnsi"/>
          <w:lang w:eastAsia="sk-SK"/>
        </w:rPr>
        <w:t xml:space="preserve"> </w:t>
      </w:r>
      <w:r w:rsidRPr="00CF5613">
        <w:rPr>
          <w:rFonts w:asciiTheme="minorHAnsi" w:hAnsiTheme="minorHAnsi"/>
        </w:rPr>
        <w:t>ako centrálny koordinačný orgán (od 01. 07. 2020)</w:t>
      </w:r>
    </w:p>
    <w:p w:rsidR="001A2321" w:rsidRDefault="001A2321" w:rsidP="005E75DE">
      <w:pPr>
        <w:spacing w:before="120" w:after="120" w:line="240" w:lineRule="auto"/>
        <w:ind w:left="426"/>
        <w:contextualSpacing/>
        <w:rPr>
          <w:rFonts w:asciiTheme="minorHAnsi" w:eastAsia="Times New Roman" w:hAnsiTheme="minorHAnsi"/>
          <w:lang w:eastAsia="sk-SK"/>
        </w:rPr>
      </w:pPr>
    </w:p>
    <w:p w:rsidR="000843F6" w:rsidRPr="005027B4" w:rsidRDefault="001A2321"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 </w:t>
      </w:r>
      <w:r w:rsidR="000843F6"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000843F6"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000843F6"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6860FA" w:rsidP="006860FA">
      <w:pPr>
        <w:pStyle w:val="Odsekzoznamu"/>
        <w:numPr>
          <w:ilvl w:val="0"/>
          <w:numId w:val="7"/>
        </w:numPr>
        <w:spacing w:after="120"/>
        <w:ind w:left="709" w:hanging="425"/>
        <w:contextualSpacing w:val="0"/>
        <w:jc w:val="both"/>
        <w:rPr>
          <w:rFonts w:asciiTheme="minorHAnsi" w:hAnsiTheme="minorHAnsi"/>
          <w:sz w:val="22"/>
          <w:szCs w:val="22"/>
        </w:rPr>
      </w:pPr>
      <w:ins w:id="168" w:author="Autor">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ins>
      <w:del w:id="169" w:author="Autor">
        <w:r w:rsidR="00993978" w:rsidRPr="005027B4" w:rsidDel="006860FA">
          <w:rPr>
            <w:rFonts w:asciiTheme="minorHAnsi" w:hAnsiTheme="minorHAnsi"/>
            <w:color w:val="000000"/>
            <w:sz w:val="22"/>
            <w:szCs w:val="22"/>
          </w:rPr>
          <w:delText>všetci členovia štatutárneho orgánu žiadateľa a</w:delText>
        </w:r>
      </w:del>
      <w:r w:rsidR="00993978" w:rsidRPr="005027B4">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w:t>
      </w:r>
      <w:ins w:id="170" w:author="Autor">
        <w:r>
          <w:rPr>
            <w:rFonts w:asciiTheme="minorHAnsi" w:hAnsiTheme="minorHAnsi"/>
            <w:color w:val="000000"/>
            <w:sz w:val="22"/>
            <w:szCs w:val="22"/>
          </w:rPr>
          <w:t>j</w:t>
        </w:r>
      </w:ins>
      <w:del w:id="171" w:author="Autor">
        <w:r w:rsidR="006C7F00" w:rsidDel="006860FA">
          <w:rPr>
            <w:rFonts w:asciiTheme="minorHAnsi" w:hAnsiTheme="minorHAnsi"/>
            <w:color w:val="000000"/>
            <w:sz w:val="22"/>
            <w:szCs w:val="22"/>
          </w:rPr>
          <w:delText>ho</w:delText>
        </w:r>
      </w:del>
      <w:r w:rsidR="006C7F00">
        <w:rPr>
          <w:rFonts w:asciiTheme="minorHAnsi" w:hAnsiTheme="minorHAnsi"/>
          <w:color w:val="000000"/>
          <w:sz w:val="22"/>
          <w:szCs w:val="22"/>
        </w:rPr>
        <w:t xml:space="preserve"> </w:t>
      </w:r>
      <w:del w:id="172" w:author="Autor">
        <w:r w:rsidR="006C7F00" w:rsidDel="006860FA">
          <w:rPr>
            <w:rFonts w:asciiTheme="minorHAnsi" w:hAnsiTheme="minorHAnsi"/>
            <w:color w:val="000000"/>
            <w:sz w:val="22"/>
            <w:szCs w:val="22"/>
          </w:rPr>
          <w:delText>spoločenstva</w:delText>
        </w:r>
      </w:del>
      <w:ins w:id="173" w:author="Autor">
        <w:r>
          <w:rPr>
            <w:rFonts w:asciiTheme="minorHAnsi" w:hAnsiTheme="minorHAnsi"/>
            <w:color w:val="000000"/>
            <w:sz w:val="22"/>
            <w:szCs w:val="22"/>
          </w:rPr>
          <w:t>únie</w:t>
        </w:r>
      </w:ins>
      <w:r w:rsidR="00993978" w:rsidRPr="005027B4">
        <w:rPr>
          <w:rFonts w:asciiTheme="minorHAnsi" w:hAnsiTheme="minorHAnsi"/>
          <w:color w:val="000000"/>
          <w:sz w:val="22"/>
          <w:szCs w:val="22"/>
        </w:rPr>
        <w:t xml:space="preserve">, trestný čin legalizácie príjmu z trestnej činnosti, trestný čin založenia, zosnovania a podporovania zločineckej skupiny alebo trestný čin </w:t>
      </w:r>
      <w:del w:id="174" w:author="Autor">
        <w:r w:rsidR="00993978" w:rsidRPr="005027B4" w:rsidDel="006860FA">
          <w:rPr>
            <w:rFonts w:asciiTheme="minorHAnsi" w:hAnsiTheme="minorHAnsi"/>
            <w:color w:val="000000"/>
            <w:sz w:val="22"/>
            <w:szCs w:val="22"/>
          </w:rPr>
          <w:delText xml:space="preserve">machinácií </w:delText>
        </w:r>
      </w:del>
      <w:ins w:id="175" w:author="Autor">
        <w:r w:rsidRPr="005027B4">
          <w:rPr>
            <w:rFonts w:asciiTheme="minorHAnsi" w:hAnsiTheme="minorHAnsi"/>
            <w:color w:val="000000"/>
            <w:sz w:val="22"/>
            <w:szCs w:val="22"/>
          </w:rPr>
          <w:t>machináci</w:t>
        </w:r>
        <w:r>
          <w:rPr>
            <w:rFonts w:asciiTheme="minorHAnsi" w:hAnsiTheme="minorHAnsi"/>
            <w:color w:val="000000"/>
            <w:sz w:val="22"/>
            <w:szCs w:val="22"/>
          </w:rPr>
          <w:t>e</w:t>
        </w:r>
        <w:r w:rsidRPr="005027B4">
          <w:rPr>
            <w:rFonts w:asciiTheme="minorHAnsi" w:hAnsiTheme="minorHAnsi"/>
            <w:color w:val="000000"/>
            <w:sz w:val="22"/>
            <w:szCs w:val="22"/>
          </w:rPr>
          <w:t xml:space="preserve"> </w:t>
        </w:r>
      </w:ins>
      <w:r w:rsidR="00993978" w:rsidRPr="005027B4">
        <w:rPr>
          <w:rFonts w:asciiTheme="minorHAnsi" w:hAnsiTheme="minorHAnsi"/>
          <w:color w:val="000000"/>
          <w:sz w:val="22"/>
          <w:szCs w:val="22"/>
        </w:rPr>
        <w:t>pri verejnom obstarávaní a verejnej dražbe</w:t>
      </w:r>
    </w:p>
    <w:p w:rsidR="006860FA" w:rsidRDefault="00993978" w:rsidP="006860FA">
      <w:pPr>
        <w:pStyle w:val="Odsekzoznamu"/>
        <w:tabs>
          <w:tab w:val="left" w:pos="709"/>
        </w:tabs>
        <w:ind w:left="993" w:hanging="567"/>
        <w:jc w:val="both"/>
        <w:rPr>
          <w:ins w:id="176" w:author="Auto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w:t>
      </w:r>
      <w:ins w:id="177" w:author="Autor">
        <w:r w:rsidR="0074337E">
          <w:rPr>
            <w:rFonts w:asciiTheme="minorHAnsi" w:hAnsiTheme="minorHAnsi"/>
            <w:i/>
            <w:sz w:val="22"/>
            <w:szCs w:val="22"/>
          </w:rPr>
          <w:t xml:space="preserve">splnenie </w:t>
        </w:r>
      </w:ins>
      <w:r w:rsidRPr="005027B4">
        <w:rPr>
          <w:rFonts w:asciiTheme="minorHAnsi" w:hAnsiTheme="minorHAnsi"/>
          <w:i/>
          <w:sz w:val="22"/>
          <w:szCs w:val="22"/>
        </w:rPr>
        <w:t>podmienk</w:t>
      </w:r>
      <w:del w:id="178" w:author="Autor">
        <w:r w:rsidRPr="005027B4" w:rsidDel="0074337E">
          <w:rPr>
            <w:rFonts w:asciiTheme="minorHAnsi" w:hAnsiTheme="minorHAnsi"/>
            <w:i/>
            <w:sz w:val="22"/>
            <w:szCs w:val="22"/>
          </w:rPr>
          <w:delText>a</w:delText>
        </w:r>
      </w:del>
      <w:ins w:id="179" w:author="Autor">
        <w:r w:rsidR="0074337E">
          <w:rPr>
            <w:rFonts w:asciiTheme="minorHAnsi" w:hAnsiTheme="minorHAnsi"/>
            <w:i/>
            <w:sz w:val="22"/>
            <w:szCs w:val="22"/>
          </w:rPr>
          <w:t>y</w:t>
        </w:r>
      </w:ins>
      <w:r w:rsidRPr="005027B4">
        <w:rPr>
          <w:rFonts w:asciiTheme="minorHAnsi" w:hAnsiTheme="minorHAnsi"/>
          <w:i/>
          <w:sz w:val="22"/>
          <w:szCs w:val="22"/>
        </w:rPr>
        <w:t xml:space="preserve"> sa preukazuje čestným vyhlásením žiadateľa </w:t>
      </w:r>
      <w:del w:id="180" w:author="Autor">
        <w:r w:rsidR="004E3BDC" w:rsidRPr="005027B4" w:rsidDel="00B820E3">
          <w:rPr>
            <w:rFonts w:asciiTheme="minorHAnsi" w:hAnsiTheme="minorHAnsi"/>
            <w:i/>
            <w:sz w:val="22"/>
            <w:szCs w:val="22"/>
          </w:rPr>
          <w:delText>NFP</w:delText>
        </w:r>
        <w:r w:rsidR="00F046E8" w:rsidRPr="005027B4" w:rsidDel="00B820E3">
          <w:rPr>
            <w:rFonts w:asciiTheme="minorHAnsi" w:hAnsiTheme="minorHAnsi"/>
            <w:i/>
            <w:sz w:val="22"/>
            <w:szCs w:val="22"/>
          </w:rPr>
          <w:delText xml:space="preserve"> </w:delText>
        </w:r>
      </w:del>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ins w:id="181" w:author="Autor">
        <w:r w:rsidR="006860FA">
          <w:rPr>
            <w:rFonts w:asciiTheme="minorHAnsi" w:hAnsiTheme="minorHAnsi"/>
            <w:i/>
            <w:sz w:val="22"/>
            <w:szCs w:val="22"/>
          </w:rPr>
          <w:t xml:space="preserve">; </w:t>
        </w:r>
      </w:ins>
    </w:p>
    <w:p w:rsidR="006860FA" w:rsidRDefault="006860FA" w:rsidP="006860FA">
      <w:pPr>
        <w:pStyle w:val="Odsekzoznamu"/>
        <w:tabs>
          <w:tab w:val="left" w:pos="993"/>
        </w:tabs>
        <w:ind w:left="993" w:hanging="284"/>
        <w:jc w:val="both"/>
        <w:rPr>
          <w:ins w:id="182" w:author="Autor"/>
          <w:rFonts w:asciiTheme="minorHAnsi" w:hAnsiTheme="minorHAnsi"/>
          <w:i/>
          <w:sz w:val="22"/>
          <w:szCs w:val="22"/>
        </w:rPr>
      </w:pPr>
    </w:p>
    <w:p w:rsidR="006860FA" w:rsidRPr="006860FA" w:rsidRDefault="006860FA" w:rsidP="006860FA">
      <w:pPr>
        <w:pStyle w:val="Odsekzoznamu"/>
        <w:numPr>
          <w:ilvl w:val="0"/>
          <w:numId w:val="7"/>
        </w:numPr>
        <w:tabs>
          <w:tab w:val="left" w:pos="993"/>
        </w:tabs>
        <w:spacing w:after="120"/>
        <w:ind w:left="714" w:hanging="357"/>
        <w:contextualSpacing w:val="0"/>
        <w:jc w:val="both"/>
        <w:rPr>
          <w:ins w:id="183" w:author="Autor"/>
          <w:rFonts w:asciiTheme="minorHAnsi" w:hAnsiTheme="minorHAnsi"/>
          <w:i/>
          <w:sz w:val="22"/>
          <w:szCs w:val="22"/>
        </w:rPr>
      </w:pPr>
      <w:ins w:id="184" w:author="Auto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ins>
    </w:p>
    <w:p w:rsidR="00993978" w:rsidRDefault="006860FA" w:rsidP="006860FA">
      <w:pPr>
        <w:pStyle w:val="Odsekzoznamu"/>
        <w:tabs>
          <w:tab w:val="left" w:pos="993"/>
        </w:tabs>
        <w:ind w:left="993" w:hanging="284"/>
        <w:contextualSpacing w:val="0"/>
        <w:jc w:val="both"/>
        <w:rPr>
          <w:ins w:id="185" w:author="Autor"/>
          <w:rFonts w:asciiTheme="minorHAnsi" w:hAnsiTheme="minorHAnsi"/>
          <w:i/>
          <w:sz w:val="22"/>
          <w:szCs w:val="22"/>
        </w:rPr>
      </w:pPr>
      <w:ins w:id="186" w:author="Autor">
        <w:r w:rsidRPr="006860FA">
          <w:rPr>
            <w:rFonts w:asciiTheme="minorHAnsi" w:hAnsiTheme="minorHAnsi"/>
            <w:i/>
            <w:sz w:val="22"/>
            <w:szCs w:val="22"/>
          </w:rPr>
          <w:t>(</w:t>
        </w:r>
        <w:r w:rsidR="0074337E">
          <w:rPr>
            <w:rFonts w:asciiTheme="minorHAnsi" w:hAnsiTheme="minorHAnsi"/>
            <w:i/>
            <w:sz w:val="22"/>
            <w:szCs w:val="22"/>
          </w:rPr>
          <w:t xml:space="preserve">splnenie </w:t>
        </w:r>
        <w:r w:rsidRPr="006860FA">
          <w:rPr>
            <w:rFonts w:asciiTheme="minorHAnsi" w:hAnsiTheme="minorHAnsi"/>
            <w:i/>
            <w:sz w:val="22"/>
            <w:szCs w:val="22"/>
          </w:rPr>
          <w:t>podmienk</w:t>
        </w:r>
        <w:del w:id="187" w:author="Autor">
          <w:r w:rsidRPr="006860FA" w:rsidDel="0074337E">
            <w:rPr>
              <w:rFonts w:asciiTheme="minorHAnsi" w:hAnsiTheme="minorHAnsi"/>
              <w:i/>
              <w:sz w:val="22"/>
              <w:szCs w:val="22"/>
            </w:rPr>
            <w:delText>a</w:delText>
          </w:r>
        </w:del>
        <w:r w:rsidR="0074337E">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ins>
    </w:p>
    <w:p w:rsidR="006860FA" w:rsidRPr="005027B4" w:rsidRDefault="006860FA" w:rsidP="000410D3">
      <w:pPr>
        <w:pStyle w:val="Odsekzoznamu"/>
        <w:tabs>
          <w:tab w:val="left" w:pos="993"/>
        </w:tabs>
        <w:ind w:left="993" w:hanging="284"/>
        <w:contextualSpacing w:val="0"/>
        <w:jc w:val="both"/>
        <w:rPr>
          <w:rFonts w:asciiTheme="minorHAnsi" w:hAnsiTheme="minorHAnsi"/>
          <w:i/>
          <w:sz w:val="22"/>
          <w:szCs w:val="22"/>
        </w:rPr>
      </w:pPr>
    </w:p>
    <w:p w:rsidR="00993978" w:rsidRPr="005027B4" w:rsidDel="006860FA" w:rsidRDefault="00993978" w:rsidP="000410D3">
      <w:pPr>
        <w:pStyle w:val="Odsekzoznamu"/>
        <w:numPr>
          <w:ilvl w:val="0"/>
          <w:numId w:val="7"/>
        </w:numPr>
        <w:tabs>
          <w:tab w:val="left" w:pos="993"/>
        </w:tabs>
        <w:spacing w:before="120" w:after="120"/>
        <w:ind w:left="993" w:hanging="284"/>
        <w:contextualSpacing w:val="0"/>
        <w:jc w:val="both"/>
        <w:rPr>
          <w:del w:id="188" w:author="Autor"/>
          <w:rFonts w:asciiTheme="minorHAnsi" w:hAnsiTheme="minorHAnsi"/>
          <w:sz w:val="22"/>
          <w:szCs w:val="22"/>
        </w:rPr>
      </w:pPr>
      <w:del w:id="189" w:author="Autor">
        <w:r w:rsidRPr="005027B4" w:rsidDel="006860FA">
          <w:rPr>
            <w:rFonts w:asciiTheme="minorHAnsi" w:hAnsiTheme="minorHAnsi"/>
            <w:sz w:val="22"/>
            <w:szCs w:val="22"/>
          </w:rPr>
          <w:delText xml:space="preserve">nebyť dlžníkom na daniach, nebyť dlžníkom poistného na zdravotnom a sociálnom poistení </w:delText>
        </w:r>
      </w:del>
    </w:p>
    <w:p w:rsidR="00993978" w:rsidDel="006860FA" w:rsidRDefault="00993978" w:rsidP="000410D3">
      <w:pPr>
        <w:pStyle w:val="Odsekzoznamu"/>
        <w:tabs>
          <w:tab w:val="left" w:pos="993"/>
        </w:tabs>
        <w:ind w:left="993" w:hanging="284"/>
        <w:contextualSpacing w:val="0"/>
        <w:jc w:val="both"/>
        <w:rPr>
          <w:del w:id="190" w:author="Autor"/>
          <w:rFonts w:asciiTheme="minorHAnsi" w:hAnsiTheme="minorHAnsi"/>
          <w:i/>
          <w:sz w:val="22"/>
          <w:szCs w:val="22"/>
        </w:rPr>
      </w:pPr>
      <w:del w:id="191" w:author="Autor">
        <w:r w:rsidRPr="005027B4" w:rsidDel="006860FA">
          <w:rPr>
            <w:rFonts w:asciiTheme="minorHAnsi" w:hAnsiTheme="minorHAnsi"/>
            <w:sz w:val="22"/>
            <w:szCs w:val="22"/>
          </w:rPr>
          <w:tab/>
        </w:r>
        <w:r w:rsidRPr="005027B4" w:rsidDel="006860FA">
          <w:rPr>
            <w:rFonts w:asciiTheme="minorHAnsi" w:hAnsiTheme="minorHAnsi"/>
            <w:i/>
            <w:sz w:val="22"/>
            <w:szCs w:val="22"/>
          </w:rPr>
          <w:delText xml:space="preserve">(podmienka sa preukazuje čestným vyhlásením žiadateľa </w:delText>
        </w:r>
        <w:r w:rsidR="004E3BDC" w:rsidRPr="005027B4" w:rsidDel="006860FA">
          <w:rPr>
            <w:rFonts w:asciiTheme="minorHAnsi" w:hAnsiTheme="minorHAnsi"/>
            <w:i/>
            <w:sz w:val="22"/>
            <w:szCs w:val="22"/>
          </w:rPr>
          <w:delText>NFP v časti č. 15 vo formulári ŽoNFP</w:delText>
        </w:r>
        <w:r w:rsidRPr="005027B4" w:rsidDel="006860FA">
          <w:rPr>
            <w:rFonts w:asciiTheme="minorHAnsi" w:hAnsiTheme="minorHAnsi"/>
            <w:i/>
            <w:sz w:val="22"/>
            <w:szCs w:val="22"/>
          </w:rPr>
          <w:delText>)</w:delText>
        </w:r>
      </w:del>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lastRenderedPageBreak/>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ins w:id="192" w:author="Autor">
        <w:r w:rsidR="0074337E">
          <w:rPr>
            <w:rFonts w:asciiTheme="minorHAnsi" w:hAnsiTheme="minorHAnsi"/>
            <w:i/>
            <w:sz w:val="22"/>
            <w:szCs w:val="22"/>
          </w:rPr>
          <w:t xml:space="preserve">splnenie </w:t>
        </w:r>
      </w:ins>
      <w:r w:rsidRPr="005027B4">
        <w:rPr>
          <w:rFonts w:asciiTheme="minorHAnsi" w:hAnsiTheme="minorHAnsi"/>
          <w:i/>
          <w:sz w:val="22"/>
          <w:szCs w:val="22"/>
        </w:rPr>
        <w:t>podmienk</w:t>
      </w:r>
      <w:del w:id="193" w:author="Autor">
        <w:r w:rsidRPr="005027B4" w:rsidDel="0074337E">
          <w:rPr>
            <w:rFonts w:asciiTheme="minorHAnsi" w:hAnsiTheme="minorHAnsi"/>
            <w:i/>
            <w:sz w:val="22"/>
            <w:szCs w:val="22"/>
          </w:rPr>
          <w:delText>u</w:delText>
        </w:r>
      </w:del>
      <w:ins w:id="194" w:author="Autor">
        <w:r w:rsidR="0074337E">
          <w:rPr>
            <w:rFonts w:asciiTheme="minorHAnsi" w:hAnsiTheme="minorHAnsi"/>
            <w:i/>
            <w:sz w:val="22"/>
            <w:szCs w:val="22"/>
          </w:rPr>
          <w:t>y</w:t>
        </w:r>
      </w:ins>
      <w:r w:rsidRPr="005027B4">
        <w:rPr>
          <w:rFonts w:asciiTheme="minorHAnsi" w:hAnsiTheme="minorHAnsi"/>
          <w:i/>
          <w:sz w:val="22"/>
          <w:szCs w:val="22"/>
        </w:rPr>
        <w:t xml:space="preserve">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del w:id="195" w:author="Autor">
        <w:r w:rsidRPr="005027B4" w:rsidDel="0010554A">
          <w:rPr>
            <w:rFonts w:asciiTheme="minorHAnsi" w:hAnsiTheme="minorHAnsi"/>
            <w:color w:val="000000"/>
            <w:sz w:val="22"/>
            <w:szCs w:val="22"/>
          </w:rPr>
          <w:delText xml:space="preserve">všetci členovia štatutárneho orgánu </w:delText>
        </w:r>
        <w:r w:rsidR="008A33A3" w:rsidRPr="005027B4" w:rsidDel="0010554A">
          <w:rPr>
            <w:rFonts w:asciiTheme="minorHAnsi" w:hAnsiTheme="minorHAnsi"/>
            <w:color w:val="000000"/>
            <w:sz w:val="22"/>
            <w:szCs w:val="22"/>
          </w:rPr>
          <w:delText>partnera</w:delText>
        </w:r>
        <w:r w:rsidRPr="005027B4" w:rsidDel="0010554A">
          <w:rPr>
            <w:rFonts w:asciiTheme="minorHAnsi" w:hAnsiTheme="minorHAnsi"/>
            <w:color w:val="000000"/>
            <w:sz w:val="22"/>
            <w:szCs w:val="22"/>
          </w:rPr>
          <w:delText xml:space="preserve"> a</w:delText>
        </w:r>
      </w:del>
      <w:ins w:id="196" w:author="Autor">
        <w:r w:rsidR="0010554A">
          <w:rPr>
            <w:rFonts w:asciiTheme="minorHAnsi" w:hAnsiTheme="minorHAnsi"/>
            <w:color w:val="000000"/>
            <w:sz w:val="22"/>
            <w:szCs w:val="22"/>
          </w:rPr>
          <w:t xml:space="preserve">partner </w:t>
        </w:r>
        <w:r w:rsidR="0010554A" w:rsidRPr="00897F25">
          <w:rPr>
            <w:rFonts w:asciiTheme="minorHAnsi" w:hAnsiTheme="minorHAnsi" w:cstheme="minorHAnsi"/>
            <w:color w:val="000000"/>
            <w:sz w:val="22"/>
            <w:szCs w:val="22"/>
          </w:rPr>
          <w:t>ani jeho štatutárny orgán, ani žiadny člen štatutárneho orgánu, ani prokurista/i, ani</w:t>
        </w:r>
      </w:ins>
      <w:r w:rsidRPr="005027B4">
        <w:rPr>
          <w:rFonts w:asciiTheme="minorHAnsi" w:hAnsiTheme="minorHAnsi"/>
          <w:color w:val="000000"/>
          <w:sz w:val="22"/>
          <w:szCs w:val="22"/>
        </w:rPr>
        <w:t xml:space="preserve">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w:t>
      </w:r>
      <w:del w:id="197" w:author="Autor">
        <w:r w:rsidRPr="005027B4" w:rsidDel="00DF610A">
          <w:rPr>
            <w:rFonts w:asciiTheme="minorHAnsi" w:hAnsiTheme="minorHAnsi"/>
            <w:color w:val="000000"/>
            <w:sz w:val="22"/>
            <w:szCs w:val="22"/>
          </w:rPr>
          <w:delText>S</w:delText>
        </w:r>
      </w:del>
      <w:ins w:id="198" w:author="Autor">
        <w:r w:rsidR="00DF610A">
          <w:rPr>
            <w:rFonts w:asciiTheme="minorHAnsi" w:hAnsiTheme="minorHAnsi"/>
            <w:color w:val="000000"/>
            <w:sz w:val="22"/>
            <w:szCs w:val="22"/>
          </w:rPr>
          <w:t>Ú</w:t>
        </w:r>
      </w:ins>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w:t>
      </w:r>
      <w:ins w:id="199" w:author="Autor">
        <w:r w:rsidR="00DF610A">
          <w:rPr>
            <w:rFonts w:asciiTheme="minorHAnsi" w:hAnsiTheme="minorHAnsi"/>
            <w:color w:val="000000"/>
            <w:sz w:val="22"/>
            <w:szCs w:val="22"/>
          </w:rPr>
          <w:t>e</w:t>
        </w:r>
      </w:ins>
      <w:del w:id="200" w:author="Autor">
        <w:r w:rsidRPr="005027B4" w:rsidDel="00DF610A">
          <w:rPr>
            <w:rFonts w:asciiTheme="minorHAnsi" w:hAnsiTheme="minorHAnsi"/>
            <w:color w:val="000000"/>
            <w:sz w:val="22"/>
            <w:szCs w:val="22"/>
          </w:rPr>
          <w:delText>í</w:delText>
        </w:r>
      </w:del>
      <w:r w:rsidRPr="005027B4">
        <w:rPr>
          <w:rFonts w:asciiTheme="minorHAnsi" w:hAnsiTheme="minorHAnsi"/>
          <w:color w:val="000000"/>
          <w:sz w:val="22"/>
          <w:szCs w:val="22"/>
        </w:rPr>
        <w:t xml:space="preserve"> pri</w:t>
      </w:r>
      <w:r w:rsidR="00F545FE">
        <w:rPr>
          <w:rFonts w:asciiTheme="minorHAnsi" w:hAnsiTheme="minorHAnsi"/>
          <w:color w:val="000000"/>
          <w:sz w:val="22"/>
          <w:szCs w:val="22"/>
        </w:rPr>
        <w:t> </w:t>
      </w:r>
      <w:r w:rsidRPr="005027B4">
        <w:rPr>
          <w:rFonts w:asciiTheme="minorHAnsi" w:hAnsiTheme="minorHAnsi"/>
          <w:color w:val="000000"/>
          <w:sz w:val="22"/>
          <w:szCs w:val="22"/>
        </w:rPr>
        <w:t>verejnom obstarávaní a verejnej dražbe</w:t>
      </w:r>
    </w:p>
    <w:p w:rsidR="00993978" w:rsidRDefault="00993978" w:rsidP="005E75DE">
      <w:pPr>
        <w:pStyle w:val="Odsekzoznamu"/>
        <w:spacing w:before="120" w:after="120"/>
        <w:contextualSpacing w:val="0"/>
        <w:jc w:val="both"/>
        <w:rPr>
          <w:ins w:id="201" w:author="Autor"/>
          <w:rFonts w:asciiTheme="minorHAnsi" w:hAnsiTheme="minorHAnsi"/>
          <w:i/>
          <w:sz w:val="22"/>
          <w:szCs w:val="22"/>
        </w:rPr>
      </w:pPr>
      <w:r w:rsidRPr="005027B4">
        <w:rPr>
          <w:rFonts w:asciiTheme="minorHAnsi" w:hAnsiTheme="minorHAnsi"/>
          <w:i/>
          <w:sz w:val="22"/>
          <w:szCs w:val="22"/>
        </w:rPr>
        <w:t>(</w:t>
      </w:r>
      <w:ins w:id="202" w:author="Autor">
        <w:r w:rsidR="0074337E">
          <w:rPr>
            <w:rFonts w:asciiTheme="minorHAnsi" w:hAnsiTheme="minorHAnsi"/>
            <w:i/>
            <w:sz w:val="22"/>
            <w:szCs w:val="22"/>
          </w:rPr>
          <w:t xml:space="preserve">splnenie </w:t>
        </w:r>
      </w:ins>
      <w:r w:rsidRPr="000E3504">
        <w:rPr>
          <w:rFonts w:asciiTheme="minorHAnsi" w:hAnsiTheme="minorHAnsi"/>
          <w:i/>
          <w:sz w:val="22"/>
          <w:szCs w:val="22"/>
        </w:rPr>
        <w:t>podmienk</w:t>
      </w:r>
      <w:del w:id="203" w:author="Autor">
        <w:r w:rsidRPr="000E3504" w:rsidDel="0074337E">
          <w:rPr>
            <w:rFonts w:asciiTheme="minorHAnsi" w:hAnsiTheme="minorHAnsi"/>
            <w:i/>
            <w:sz w:val="22"/>
            <w:szCs w:val="22"/>
          </w:rPr>
          <w:delText>a</w:delText>
        </w:r>
      </w:del>
      <w:ins w:id="204" w:author="Autor">
        <w:r w:rsidR="0074337E">
          <w:rPr>
            <w:rFonts w:asciiTheme="minorHAnsi" w:hAnsiTheme="minorHAnsi"/>
            <w:i/>
            <w:sz w:val="22"/>
            <w:szCs w:val="22"/>
          </w:rPr>
          <w:t>y</w:t>
        </w:r>
      </w:ins>
      <w:r w:rsidRPr="000E3504">
        <w:rPr>
          <w:rFonts w:asciiTheme="minorHAnsi" w:hAnsiTheme="minorHAnsi"/>
          <w:i/>
          <w:sz w:val="22"/>
          <w:szCs w:val="22"/>
        </w:rPr>
        <w:t xml:space="preserve">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xml:space="preserve">, predkladá sa ako </w:t>
      </w:r>
      <w:ins w:id="205" w:author="Autor">
        <w:r w:rsidR="0074337E">
          <w:rPr>
            <w:rFonts w:asciiTheme="minorHAnsi" w:hAnsiTheme="minorHAnsi"/>
            <w:i/>
            <w:sz w:val="22"/>
            <w:szCs w:val="22"/>
          </w:rPr>
          <w:t xml:space="preserve">povinná </w:t>
        </w:r>
      </w:ins>
      <w:r w:rsidR="00F046E8" w:rsidRPr="000E3504">
        <w:rPr>
          <w:rFonts w:asciiTheme="minorHAnsi" w:hAnsiTheme="minorHAnsi"/>
          <w:i/>
          <w:sz w:val="22"/>
          <w:szCs w:val="22"/>
        </w:rPr>
        <w:t>príloha k žiadosti o NFP</w:t>
      </w:r>
      <w:r w:rsidRPr="000E3504">
        <w:rPr>
          <w:rFonts w:asciiTheme="minorHAnsi" w:hAnsiTheme="minorHAnsi"/>
          <w:i/>
          <w:sz w:val="22"/>
          <w:szCs w:val="22"/>
        </w:rPr>
        <w:t>)</w:t>
      </w:r>
    </w:p>
    <w:p w:rsidR="00DF610A" w:rsidRPr="00DF610A" w:rsidRDefault="00DF610A" w:rsidP="004A1091">
      <w:pPr>
        <w:pStyle w:val="Odsekzoznamu"/>
        <w:numPr>
          <w:ilvl w:val="0"/>
          <w:numId w:val="7"/>
        </w:numPr>
        <w:spacing w:before="120" w:after="120"/>
        <w:contextualSpacing w:val="0"/>
        <w:jc w:val="both"/>
        <w:rPr>
          <w:ins w:id="206" w:author="Autor"/>
          <w:rFonts w:asciiTheme="minorHAnsi" w:hAnsiTheme="minorHAnsi"/>
          <w:sz w:val="22"/>
          <w:szCs w:val="22"/>
        </w:rPr>
      </w:pPr>
      <w:ins w:id="207" w:author="Auto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ins>
    </w:p>
    <w:p w:rsidR="00DF610A" w:rsidRPr="005027B4" w:rsidRDefault="00DF610A" w:rsidP="00DF610A">
      <w:pPr>
        <w:pStyle w:val="Odsekzoznamu"/>
        <w:spacing w:before="120" w:after="120"/>
        <w:contextualSpacing w:val="0"/>
        <w:jc w:val="both"/>
        <w:rPr>
          <w:rFonts w:asciiTheme="minorHAnsi" w:hAnsiTheme="minorHAnsi"/>
          <w:i/>
          <w:sz w:val="22"/>
          <w:szCs w:val="22"/>
        </w:rPr>
      </w:pPr>
      <w:ins w:id="208" w:author="Autor">
        <w:r w:rsidRPr="00DF610A">
          <w:rPr>
            <w:rFonts w:asciiTheme="minorHAnsi" w:hAnsiTheme="minorHAnsi"/>
            <w:i/>
            <w:sz w:val="22"/>
            <w:szCs w:val="22"/>
          </w:rPr>
          <w:t>(</w:t>
        </w:r>
        <w:r w:rsidR="0074337E">
          <w:rPr>
            <w:rFonts w:asciiTheme="minorHAnsi" w:hAnsiTheme="minorHAnsi"/>
            <w:i/>
            <w:sz w:val="22"/>
            <w:szCs w:val="22"/>
          </w:rPr>
          <w:t xml:space="preserve">splnenie </w:t>
        </w:r>
        <w:r w:rsidRPr="00DF610A">
          <w:rPr>
            <w:rFonts w:asciiTheme="minorHAnsi" w:hAnsiTheme="minorHAnsi"/>
            <w:i/>
            <w:sz w:val="22"/>
            <w:szCs w:val="22"/>
          </w:rPr>
          <w:t>podmienk</w:t>
        </w:r>
        <w:del w:id="209" w:author="Autor">
          <w:r w:rsidRPr="00DF610A" w:rsidDel="0074337E">
            <w:rPr>
              <w:rFonts w:asciiTheme="minorHAnsi" w:hAnsiTheme="minorHAnsi"/>
              <w:i/>
              <w:sz w:val="22"/>
              <w:szCs w:val="22"/>
            </w:rPr>
            <w:delText>a</w:delText>
          </w:r>
        </w:del>
        <w:r w:rsidR="0074337E">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sidR="007E00D2">
          <w:rPr>
            <w:rFonts w:asciiTheme="minorHAnsi" w:hAnsiTheme="minorHAnsi"/>
            <w:i/>
            <w:sz w:val="22"/>
            <w:szCs w:val="22"/>
          </w:rPr>
          <w:t xml:space="preserve"> </w:t>
        </w:r>
        <w:r w:rsidR="007E00D2" w:rsidRPr="000E3504">
          <w:rPr>
            <w:rFonts w:asciiTheme="minorHAnsi" w:hAnsiTheme="minorHAnsi"/>
            <w:i/>
            <w:sz w:val="22"/>
            <w:szCs w:val="22"/>
          </w:rPr>
          <w:t xml:space="preserve">žiadateľa o NFP </w:t>
        </w:r>
        <w:r w:rsidR="007E00D2" w:rsidRPr="000410D3">
          <w:rPr>
            <w:rFonts w:asciiTheme="minorHAnsi" w:hAnsiTheme="minorHAnsi"/>
            <w:i/>
            <w:sz w:val="22"/>
            <w:szCs w:val="22"/>
          </w:rPr>
          <w:t>nie starším ako tri mesiace ku dňu predloženia žiadosti o NFP</w:t>
        </w:r>
        <w:r w:rsidR="007E00D2" w:rsidRPr="000E3504">
          <w:rPr>
            <w:rFonts w:asciiTheme="minorHAnsi" w:hAnsiTheme="minorHAnsi"/>
            <w:i/>
            <w:sz w:val="22"/>
            <w:szCs w:val="22"/>
          </w:rPr>
          <w:t xml:space="preserve">, predkladá sa ako </w:t>
        </w:r>
        <w:r w:rsidR="00372CDD">
          <w:rPr>
            <w:rFonts w:asciiTheme="minorHAnsi" w:hAnsiTheme="minorHAnsi"/>
            <w:i/>
            <w:sz w:val="22"/>
            <w:szCs w:val="22"/>
          </w:rPr>
          <w:t xml:space="preserve">povinná </w:t>
        </w:r>
        <w:r w:rsidR="007E00D2" w:rsidRPr="000E3504">
          <w:rPr>
            <w:rFonts w:asciiTheme="minorHAnsi" w:hAnsiTheme="minorHAnsi"/>
            <w:i/>
            <w:sz w:val="22"/>
            <w:szCs w:val="22"/>
          </w:rPr>
          <w:t>príloha k žiadosti o NFP</w:t>
        </w:r>
        <w:r w:rsidRPr="00DF610A">
          <w:rPr>
            <w:rFonts w:asciiTheme="minorHAnsi" w:hAnsiTheme="minorHAnsi"/>
            <w:i/>
            <w:sz w:val="22"/>
            <w:szCs w:val="22"/>
          </w:rPr>
          <w:t>)</w:t>
        </w:r>
      </w:ins>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w:t>
      </w:r>
      <w:ins w:id="210" w:author="Autor">
        <w:r w:rsidR="009231B2">
          <w:rPr>
            <w:rFonts w:asciiTheme="minorHAnsi" w:hAnsiTheme="minorHAnsi"/>
            <w:i/>
            <w:sz w:val="22"/>
            <w:szCs w:val="22"/>
          </w:rPr>
          <w:t xml:space="preserve">splnenie </w:t>
        </w:r>
      </w:ins>
      <w:r w:rsidRPr="000E3504">
        <w:rPr>
          <w:rFonts w:asciiTheme="minorHAnsi" w:hAnsiTheme="minorHAnsi"/>
          <w:i/>
          <w:sz w:val="22"/>
          <w:szCs w:val="22"/>
        </w:rPr>
        <w:t>podmienk</w:t>
      </w:r>
      <w:del w:id="211" w:author="Autor">
        <w:r w:rsidRPr="000E3504" w:rsidDel="009231B2">
          <w:rPr>
            <w:rFonts w:asciiTheme="minorHAnsi" w:hAnsiTheme="minorHAnsi"/>
            <w:i/>
            <w:sz w:val="22"/>
            <w:szCs w:val="22"/>
          </w:rPr>
          <w:delText>a</w:delText>
        </w:r>
      </w:del>
      <w:ins w:id="212" w:author="Autor">
        <w:r w:rsidR="009231B2">
          <w:rPr>
            <w:rFonts w:asciiTheme="minorHAnsi" w:hAnsiTheme="minorHAnsi"/>
            <w:i/>
            <w:sz w:val="22"/>
            <w:szCs w:val="22"/>
          </w:rPr>
          <w:t>y</w:t>
        </w:r>
      </w:ins>
      <w:r w:rsidRPr="000E3504">
        <w:rPr>
          <w:rFonts w:asciiTheme="minorHAnsi" w:hAnsiTheme="minorHAnsi"/>
          <w:i/>
          <w:sz w:val="22"/>
          <w:szCs w:val="22"/>
        </w:rPr>
        <w:t xml:space="preserve">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ins w:id="213" w:author="Autor">
        <w:r w:rsidR="000C529B">
          <w:rPr>
            <w:rFonts w:asciiTheme="minorHAnsi" w:hAnsiTheme="minorHAnsi"/>
            <w:i/>
            <w:sz w:val="22"/>
            <w:szCs w:val="22"/>
          </w:rPr>
          <w:t xml:space="preserve">splnenie </w:t>
        </w:r>
      </w:ins>
      <w:r w:rsidRPr="000E3504">
        <w:rPr>
          <w:rFonts w:asciiTheme="minorHAnsi" w:hAnsiTheme="minorHAnsi"/>
          <w:i/>
          <w:sz w:val="22"/>
          <w:szCs w:val="22"/>
        </w:rPr>
        <w:t>podmienk</w:t>
      </w:r>
      <w:del w:id="214" w:author="Autor">
        <w:r w:rsidRPr="000E3504" w:rsidDel="000C529B">
          <w:rPr>
            <w:rFonts w:asciiTheme="minorHAnsi" w:hAnsiTheme="minorHAnsi"/>
            <w:i/>
            <w:sz w:val="22"/>
            <w:szCs w:val="22"/>
          </w:rPr>
          <w:delText>a</w:delText>
        </w:r>
      </w:del>
      <w:ins w:id="215" w:author="Autor">
        <w:r w:rsidR="000C529B">
          <w:rPr>
            <w:rFonts w:asciiTheme="minorHAnsi" w:hAnsiTheme="minorHAnsi"/>
            <w:i/>
            <w:sz w:val="22"/>
            <w:szCs w:val="22"/>
          </w:rPr>
          <w:t>y</w:t>
        </w:r>
      </w:ins>
      <w:r w:rsidRPr="000E3504">
        <w:rPr>
          <w:rFonts w:asciiTheme="minorHAnsi" w:hAnsiTheme="minorHAnsi"/>
          <w:i/>
          <w:sz w:val="22"/>
          <w:szCs w:val="22"/>
        </w:rPr>
        <w:t xml:space="preserve">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ins w:id="216" w:author="Autor">
        <w:r w:rsidR="000C529B">
          <w:rPr>
            <w:rFonts w:asciiTheme="minorHAnsi" w:hAnsiTheme="minorHAnsi"/>
            <w:i/>
          </w:rPr>
          <w:t xml:space="preserve">splnenie </w:t>
        </w:r>
      </w:ins>
      <w:r w:rsidRPr="00AD5119">
        <w:rPr>
          <w:rFonts w:asciiTheme="minorHAnsi" w:hAnsiTheme="minorHAnsi"/>
          <w:i/>
          <w:sz w:val="22"/>
          <w:szCs w:val="22"/>
        </w:rPr>
        <w:t>podmienk</w:t>
      </w:r>
      <w:del w:id="217" w:author="Autor">
        <w:r w:rsidRPr="00AD5119" w:rsidDel="000C529B">
          <w:rPr>
            <w:rFonts w:asciiTheme="minorHAnsi" w:hAnsiTheme="minorHAnsi"/>
            <w:i/>
            <w:sz w:val="22"/>
            <w:szCs w:val="22"/>
          </w:rPr>
          <w:delText>a</w:delText>
        </w:r>
      </w:del>
      <w:ins w:id="218" w:author="Autor">
        <w:r w:rsidR="000C529B">
          <w:rPr>
            <w:rFonts w:asciiTheme="minorHAnsi" w:hAnsiTheme="minorHAnsi"/>
            <w:i/>
            <w:sz w:val="22"/>
            <w:szCs w:val="22"/>
          </w:rPr>
          <w:t>y</w:t>
        </w:r>
      </w:ins>
      <w:r w:rsidRPr="00AD5119">
        <w:rPr>
          <w:rFonts w:asciiTheme="minorHAnsi" w:hAnsiTheme="minorHAnsi"/>
          <w:i/>
          <w:sz w:val="22"/>
          <w:szCs w:val="22"/>
        </w:rPr>
        <w:t xml:space="preserve">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lastRenderedPageBreak/>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w:t>
      </w:r>
      <w:ins w:id="219" w:author="Autor">
        <w:r w:rsidR="000C529B">
          <w:rPr>
            <w:rFonts w:asciiTheme="minorHAnsi" w:hAnsiTheme="minorHAnsi"/>
            <w:i/>
            <w:sz w:val="22"/>
            <w:szCs w:val="22"/>
          </w:rPr>
          <w:t xml:space="preserve">splnenie </w:t>
        </w:r>
      </w:ins>
      <w:r w:rsidRPr="005027B4">
        <w:rPr>
          <w:rFonts w:asciiTheme="minorHAnsi" w:hAnsiTheme="minorHAnsi"/>
          <w:i/>
          <w:sz w:val="22"/>
          <w:szCs w:val="22"/>
        </w:rPr>
        <w:t>podmienk</w:t>
      </w:r>
      <w:del w:id="220" w:author="Autor">
        <w:r w:rsidRPr="005027B4" w:rsidDel="000C529B">
          <w:rPr>
            <w:rFonts w:asciiTheme="minorHAnsi" w:hAnsiTheme="minorHAnsi"/>
            <w:i/>
            <w:sz w:val="22"/>
            <w:szCs w:val="22"/>
          </w:rPr>
          <w:delText>a</w:delText>
        </w:r>
      </w:del>
      <w:ins w:id="221" w:author="Autor">
        <w:r w:rsidR="000C529B">
          <w:rPr>
            <w:rFonts w:asciiTheme="minorHAnsi" w:hAnsiTheme="minorHAnsi"/>
            <w:i/>
            <w:sz w:val="22"/>
            <w:szCs w:val="22"/>
          </w:rPr>
          <w:t>y</w:t>
        </w:r>
      </w:ins>
      <w:r w:rsidRPr="005027B4">
        <w:rPr>
          <w:rFonts w:asciiTheme="minorHAnsi" w:hAnsiTheme="minorHAnsi"/>
          <w:i/>
          <w:sz w:val="22"/>
          <w:szCs w:val="22"/>
        </w:rPr>
        <w:t xml:space="preserve">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ins w:id="222" w:author="Autor">
        <w:r w:rsidR="000C529B">
          <w:rPr>
            <w:rFonts w:asciiTheme="minorHAnsi" w:hAnsiTheme="minorHAnsi"/>
            <w:i/>
            <w:sz w:val="22"/>
            <w:szCs w:val="22"/>
          </w:rPr>
          <w:t>.</w:t>
        </w:r>
      </w:ins>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Default="00556F31" w:rsidP="005E75DE">
      <w:pPr>
        <w:pStyle w:val="Odsekzoznamu"/>
        <w:spacing w:before="120" w:after="120"/>
        <w:contextualSpacing w:val="0"/>
        <w:jc w:val="both"/>
        <w:rPr>
          <w:ins w:id="223" w:author="Auto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6D3D96" w:rsidRPr="005027B4" w:rsidRDefault="006D3D96" w:rsidP="006D3D96">
      <w:pPr>
        <w:pStyle w:val="Odsekzoznamu"/>
        <w:numPr>
          <w:ilvl w:val="0"/>
          <w:numId w:val="7"/>
        </w:numPr>
        <w:spacing w:before="120" w:after="120"/>
        <w:contextualSpacing w:val="0"/>
        <w:rPr>
          <w:ins w:id="224" w:author="Autor"/>
          <w:rFonts w:asciiTheme="minorHAnsi" w:hAnsiTheme="minorHAnsi"/>
          <w:color w:val="000000"/>
          <w:sz w:val="22"/>
          <w:szCs w:val="22"/>
        </w:rPr>
      </w:pPr>
      <w:ins w:id="225" w:author="Autor">
        <w:r w:rsidRPr="005027B4">
          <w:rPr>
            <w:rFonts w:asciiTheme="minorHAnsi" w:hAnsiTheme="minorHAnsi"/>
            <w:color w:val="000000"/>
            <w:sz w:val="22"/>
            <w:szCs w:val="22"/>
          </w:rPr>
          <w:t>časová oprávnenosť realizácie projektu</w:t>
        </w:r>
      </w:ins>
    </w:p>
    <w:p w:rsidR="006D3D96" w:rsidRPr="005027B4" w:rsidRDefault="006D3D96" w:rsidP="006D3D96">
      <w:pPr>
        <w:pStyle w:val="Odsekzoznamu"/>
        <w:spacing w:before="120" w:after="120"/>
        <w:contextualSpacing w:val="0"/>
        <w:jc w:val="both"/>
        <w:rPr>
          <w:ins w:id="226" w:author="Autor"/>
          <w:rFonts w:asciiTheme="minorHAnsi" w:hAnsiTheme="minorHAnsi"/>
          <w:color w:val="000000"/>
          <w:sz w:val="22"/>
          <w:szCs w:val="22"/>
        </w:rPr>
      </w:pPr>
      <w:ins w:id="227" w:author="Autor">
        <w:r w:rsidRPr="005027B4">
          <w:rPr>
            <w:rFonts w:asciiTheme="minorHAnsi" w:hAnsiTheme="minorHAnsi"/>
            <w:color w:val="000000"/>
            <w:sz w:val="22"/>
            <w:szCs w:val="22"/>
          </w:rPr>
          <w:t xml:space="preserve">Hlavné aktivity projektu je prijímateľ/partner povinný začať realizovať </w:t>
        </w:r>
        <w:r>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Pr>
            <w:rFonts w:asciiTheme="minorHAnsi" w:hAnsiTheme="minorHAnsi"/>
            <w:color w:val="000000"/>
            <w:sz w:val="22"/>
            <w:szCs w:val="22"/>
          </w:rPr>
          <w:t xml:space="preserve">zmluvy o poskytnutí nenávratného finančného príspevku </w:t>
        </w:r>
        <w:r w:rsidRPr="005027B4">
          <w:rPr>
            <w:rFonts w:asciiTheme="minorHAnsi" w:hAnsiTheme="minorHAnsi"/>
            <w:color w:val="000000"/>
            <w:sz w:val="22"/>
            <w:szCs w:val="22"/>
          </w:rPr>
          <w:t xml:space="preserve">(ďalej aj „zmluva o NFP“)/interného Rozhodnutia o schválení žiadosti o NFP. Aktivity projektu je prijímateľ/partner povinný ukončiť </w:t>
        </w:r>
        <w:r w:rsidRPr="005027B4">
          <w:rPr>
            <w:rFonts w:asciiTheme="minorHAnsi" w:hAnsiTheme="minorHAnsi"/>
            <w:b/>
            <w:color w:val="000000"/>
            <w:sz w:val="22"/>
            <w:szCs w:val="22"/>
          </w:rPr>
          <w:t>najneskôr do 31. 12. 2021</w:t>
        </w:r>
        <w:r w:rsidRPr="005027B4">
          <w:rPr>
            <w:rFonts w:asciiTheme="minorHAnsi" w:hAnsiTheme="minorHAnsi"/>
            <w:color w:val="000000"/>
            <w:sz w:val="22"/>
            <w:szCs w:val="22"/>
          </w:rPr>
          <w:t xml:space="preserve">. Žiadateľ o NFP je oprávnený predložiť v rámci vyzvania viacero žiadostí o NFP. </w:t>
        </w:r>
      </w:ins>
    </w:p>
    <w:p w:rsidR="006D3D96" w:rsidRPr="00AD5119" w:rsidRDefault="006D3D96" w:rsidP="006D3D96">
      <w:pPr>
        <w:pStyle w:val="Odsekzoznamu"/>
        <w:spacing w:before="120" w:after="120"/>
        <w:contextualSpacing w:val="0"/>
        <w:jc w:val="both"/>
        <w:rPr>
          <w:rFonts w:asciiTheme="minorHAnsi" w:hAnsiTheme="minorHAnsi"/>
          <w:i/>
          <w:sz w:val="22"/>
          <w:szCs w:val="22"/>
        </w:rPr>
      </w:pPr>
      <w:ins w:id="228" w:author="Auto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t>
        </w:r>
        <w:r>
          <w:rPr>
            <w:rFonts w:asciiTheme="minorHAnsi" w:hAnsiTheme="minorHAnsi"/>
            <w:i/>
          </w:rPr>
          <w:t>.</w:t>
        </w:r>
        <w:r w:rsidRPr="005027B4">
          <w:rPr>
            <w:rFonts w:asciiTheme="minorHAnsi" w:hAnsiTheme="minorHAnsi"/>
            <w:i/>
          </w:rPr>
          <w:t>)</w:t>
        </w:r>
      </w:ins>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295567"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(Žiadateľ nepredkladá samostatnú prílohu, ktorou deklaruje splnenie tejto podmienky poskytnutia príspevku. Za účelom posúdenia splnenia tejto podmienky poskytnutia príspevku</w:t>
      </w:r>
      <w:del w:id="229" w:author="Autor">
        <w:r w:rsidRPr="00AD5119" w:rsidDel="006D3D96">
          <w:rPr>
            <w:rFonts w:asciiTheme="minorHAnsi" w:hAnsiTheme="minorHAnsi"/>
            <w:i/>
            <w:sz w:val="22"/>
            <w:szCs w:val="22"/>
          </w:rPr>
          <w:delText>,</w:delText>
        </w:r>
      </w:del>
      <w:r w:rsidRPr="00AD5119">
        <w:rPr>
          <w:rFonts w:asciiTheme="minorHAnsi" w:hAnsiTheme="minorHAnsi"/>
          <w:i/>
          <w:sz w:val="22"/>
          <w:szCs w:val="22"/>
        </w:rPr>
        <w:t xml:space="preserve">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r w:rsidR="00D06A64">
        <w:rPr>
          <w:rFonts w:asciiTheme="minorHAnsi" w:hAnsiTheme="minorHAnsi"/>
          <w:i/>
          <w:sz w:val="22"/>
          <w:szCs w:val="22"/>
        </w:rPr>
        <w:t>,</w:t>
      </w:r>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lastRenderedPageBreak/>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093556">
        <w:rPr>
          <w:rFonts w:asciiTheme="minorHAnsi" w:hAnsiTheme="minorHAnsi"/>
          <w:i/>
          <w:sz w:val="22"/>
          <w:szCs w:val="22"/>
        </w:rPr>
        <w:t>,</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18"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w:t>
      </w:r>
      <w:del w:id="230" w:author="Autor">
        <w:r w:rsidRPr="00AD5119" w:rsidDel="006D3D96">
          <w:rPr>
            <w:rFonts w:asciiTheme="minorHAnsi" w:hAnsiTheme="minorHAnsi"/>
            <w:i/>
            <w:sz w:val="22"/>
            <w:szCs w:val="22"/>
          </w:rPr>
          <w:delText>,</w:delText>
        </w:r>
      </w:del>
      <w:r w:rsidRPr="00AD5119">
        <w:rPr>
          <w:rFonts w:asciiTheme="minorHAnsi" w:hAnsiTheme="minorHAnsi"/>
          <w:i/>
          <w:sz w:val="22"/>
          <w:szCs w:val="22"/>
        </w:rPr>
        <w:t xml:space="preserve">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607563" w:rsidDel="006D3D96" w:rsidRDefault="007C40AA" w:rsidP="00607563">
      <w:pPr>
        <w:pStyle w:val="Odsekzoznamu"/>
        <w:spacing w:before="120" w:after="120"/>
        <w:contextualSpacing w:val="0"/>
        <w:jc w:val="both"/>
        <w:rPr>
          <w:del w:id="231" w:author="Autor"/>
          <w:rFonts w:asciiTheme="minorHAnsi" w:hAnsiTheme="minorHAnsi"/>
          <w:color w:val="000000"/>
          <w:sz w:val="22"/>
          <w:szCs w:val="22"/>
        </w:rPr>
      </w:pPr>
      <w:del w:id="232" w:author="Autor">
        <w:r w:rsidRPr="00607563" w:rsidDel="006D3D96">
          <w:rPr>
            <w:rFonts w:asciiTheme="minorHAnsi" w:hAnsiTheme="minorHAnsi"/>
            <w:b/>
            <w:color w:val="000000"/>
            <w:sz w:val="22"/>
            <w:szCs w:val="22"/>
          </w:rPr>
          <w:delText>Žiadateľ</w:delText>
        </w:r>
        <w:r w:rsidRPr="00607563" w:rsidDel="006D3D96">
          <w:rPr>
            <w:rFonts w:asciiTheme="minorHAnsi" w:hAnsiTheme="minorHAnsi"/>
            <w:color w:val="000000"/>
            <w:sz w:val="22"/>
            <w:szCs w:val="22"/>
          </w:rPr>
          <w:delTex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607563" w:rsidDel="006D3D96">
          <w:rPr>
            <w:rFonts w:asciiTheme="minorHAnsi" w:hAnsiTheme="minorHAnsi"/>
            <w:color w:val="000000"/>
            <w:sz w:val="22"/>
            <w:szCs w:val="22"/>
          </w:rPr>
          <w:delText> </w:delText>
        </w:r>
        <w:r w:rsidRPr="00607563" w:rsidDel="006D3D96">
          <w:rPr>
            <w:rFonts w:asciiTheme="minorHAnsi" w:hAnsiTheme="minorHAnsi"/>
            <w:color w:val="000000"/>
            <w:sz w:val="22"/>
            <w:szCs w:val="22"/>
          </w:rPr>
          <w:delText xml:space="preserve">NFP. </w:delText>
        </w:r>
        <w:r w:rsidR="00D80C37" w:rsidRPr="00607563" w:rsidDel="006D3D96">
          <w:rPr>
            <w:rFonts w:asciiTheme="minorHAnsi" w:hAnsiTheme="minorHAnsi"/>
            <w:color w:val="000000"/>
            <w:sz w:val="22"/>
            <w:szCs w:val="22"/>
          </w:rPr>
          <w:delText xml:space="preserve"> </w:delText>
        </w:r>
        <w:r w:rsidR="00F046E8" w:rsidRPr="00607563" w:rsidDel="006D3D96">
          <w:rPr>
            <w:rFonts w:asciiTheme="minorHAnsi" w:hAnsiTheme="minorHAnsi"/>
            <w:color w:val="000000"/>
            <w:sz w:val="22"/>
            <w:szCs w:val="22"/>
          </w:rPr>
          <w:delText xml:space="preserve"> </w:delText>
        </w:r>
      </w:del>
    </w:p>
    <w:p w:rsidR="003C2776" w:rsidRPr="00607563" w:rsidDel="00607563" w:rsidRDefault="00F046E8" w:rsidP="00607563">
      <w:pPr>
        <w:pStyle w:val="Odsekzoznamu"/>
        <w:spacing w:before="120" w:after="120"/>
        <w:contextualSpacing w:val="0"/>
        <w:jc w:val="both"/>
        <w:rPr>
          <w:del w:id="233" w:author="Autor"/>
          <w:rFonts w:asciiTheme="minorHAnsi" w:hAnsiTheme="minorHAnsi"/>
          <w:i/>
          <w:color w:val="000000"/>
          <w:sz w:val="22"/>
          <w:szCs w:val="22"/>
        </w:rPr>
      </w:pPr>
      <w:del w:id="234" w:author="Autor">
        <w:r w:rsidRPr="00607563" w:rsidDel="006D3D96">
          <w:rPr>
            <w:rFonts w:asciiTheme="minorHAnsi" w:hAnsiTheme="minorHAnsi"/>
            <w:i/>
            <w:color w:val="000000"/>
            <w:sz w:val="22"/>
            <w:szCs w:val="22"/>
          </w:rPr>
          <w:delText xml:space="preserve">(Žiadateľ preukazuje </w:delText>
        </w:r>
        <w:r w:rsidR="007C73DE" w:rsidRPr="00607563" w:rsidDel="006D3D96">
          <w:rPr>
            <w:rFonts w:asciiTheme="minorHAnsi" w:hAnsiTheme="minorHAnsi"/>
            <w:i/>
            <w:color w:val="000000"/>
            <w:sz w:val="22"/>
            <w:szCs w:val="22"/>
          </w:rPr>
          <w:delText>s</w:delText>
        </w:r>
        <w:r w:rsidRPr="00607563" w:rsidDel="006D3D96">
          <w:rPr>
            <w:rFonts w:asciiTheme="minorHAnsi" w:hAnsiTheme="minorHAnsi"/>
            <w:i/>
            <w:color w:val="000000"/>
            <w:sz w:val="22"/>
            <w:szCs w:val="22"/>
          </w:rPr>
          <w:delText>plnenie podmienky čestným vyhlásením v časti č. 15 vo formulári ŽoNFP</w:delText>
        </w:r>
        <w:r w:rsidR="00CE105A" w:rsidRPr="00607563" w:rsidDel="006D3D96">
          <w:rPr>
            <w:rFonts w:asciiTheme="minorHAnsi" w:hAnsiTheme="minorHAnsi"/>
            <w:i/>
            <w:color w:val="000000"/>
            <w:sz w:val="22"/>
            <w:szCs w:val="22"/>
          </w:rPr>
          <w:delText>. Žiadateľ/prijímateľ nesmie túto podmienku poskytnutia príspevku porušiť ani počas konania o ŽoNFP a realizácie projektu</w:delText>
        </w:r>
        <w:r w:rsidR="00E13F54" w:rsidRPr="00607563" w:rsidDel="006D3D96">
          <w:rPr>
            <w:rFonts w:asciiTheme="minorHAnsi" w:hAnsiTheme="minorHAnsi"/>
            <w:i/>
            <w:color w:val="000000"/>
            <w:sz w:val="22"/>
            <w:szCs w:val="22"/>
          </w:rPr>
          <w:delText>.</w:delText>
        </w:r>
        <w:r w:rsidRPr="00607563" w:rsidDel="006D3D96">
          <w:rPr>
            <w:rFonts w:asciiTheme="minorHAnsi" w:hAnsiTheme="minorHAnsi"/>
            <w:i/>
            <w:color w:val="000000"/>
            <w:sz w:val="22"/>
            <w:szCs w:val="22"/>
          </w:rPr>
          <w:delText>)</w:delText>
        </w:r>
      </w:del>
    </w:p>
    <w:p w:rsidR="00F046E8" w:rsidRPr="00607563" w:rsidRDefault="008A6C99">
      <w:pPr>
        <w:pStyle w:val="Odsekzoznamu"/>
        <w:spacing w:before="120" w:after="120"/>
        <w:contextualSpacing w:val="0"/>
        <w:jc w:val="both"/>
        <w:rPr>
          <w:rFonts w:asciiTheme="minorHAnsi" w:hAnsiTheme="minorHAnsi"/>
          <w:color w:val="000000"/>
        </w:rPr>
        <w:pPrChange w:id="235" w:author="Autor">
          <w:pPr>
            <w:spacing w:after="0" w:line="240" w:lineRule="auto"/>
            <w:ind w:left="709"/>
            <w:jc w:val="both"/>
          </w:pPr>
        </w:pPrChange>
      </w:pPr>
      <w:r w:rsidRPr="00607563">
        <w:rPr>
          <w:rFonts w:asciiTheme="minorHAnsi" w:hAnsiTheme="minorHAnsi"/>
          <w:b/>
          <w:sz w:val="22"/>
          <w:szCs w:val="22"/>
        </w:rPr>
        <w:t xml:space="preserve">Partner </w:t>
      </w:r>
      <w:r w:rsidRPr="00607563">
        <w:rPr>
          <w:rFonts w:asciiTheme="minorHAnsi" w:hAnsiTheme="minorHAnsi"/>
          <w:color w:val="000000"/>
          <w:sz w:val="22"/>
          <w:szCs w:val="22"/>
        </w:rPr>
        <w:t xml:space="preserve">predloží </w:t>
      </w:r>
      <w:r w:rsidR="00443FDB" w:rsidRPr="00607563">
        <w:rPr>
          <w:rFonts w:asciiTheme="minorHAnsi" w:hAnsiTheme="minorHAnsi"/>
          <w:color w:val="000000"/>
          <w:sz w:val="22"/>
          <w:szCs w:val="22"/>
        </w:rPr>
        <w:t>čestné vyhlásenie</w:t>
      </w:r>
      <w:r w:rsidR="00E10E15" w:rsidRPr="00607563">
        <w:rPr>
          <w:rFonts w:asciiTheme="minorHAnsi" w:hAnsiTheme="minorHAnsi"/>
          <w:color w:val="000000"/>
          <w:sz w:val="22"/>
          <w:szCs w:val="22"/>
        </w:rPr>
        <w:t xml:space="preserve">, </w:t>
      </w:r>
      <w:r w:rsidR="00443FDB" w:rsidRPr="00607563">
        <w:rPr>
          <w:rFonts w:asciiTheme="minorHAnsi" w:hAnsiTheme="minorHAnsi"/>
          <w:color w:val="000000"/>
          <w:sz w:val="22"/>
          <w:szCs w:val="22"/>
        </w:rPr>
        <w:t>že neporušil</w:t>
      </w:r>
      <w:r w:rsidR="00E10E15" w:rsidRPr="00607563">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 NFP.</w:t>
      </w:r>
      <w:r w:rsidR="00F046E8" w:rsidRPr="00607563">
        <w:rPr>
          <w:rFonts w:asciiTheme="minorHAnsi" w:hAnsiTheme="minorHAnsi"/>
          <w:color w:val="000000"/>
          <w:sz w:val="22"/>
          <w:szCs w:val="22"/>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ins w:id="236" w:author="Autor">
        <w:r w:rsidR="009231B2">
          <w:rPr>
            <w:rFonts w:asciiTheme="minorHAnsi" w:hAnsiTheme="minorHAnsi"/>
            <w:i/>
          </w:rPr>
          <w:t xml:space="preserve">Splnenie </w:t>
        </w:r>
      </w:ins>
      <w:del w:id="237" w:author="Autor">
        <w:r w:rsidR="002E2C6D" w:rsidDel="009231B2">
          <w:rPr>
            <w:rFonts w:asciiTheme="minorHAnsi" w:hAnsiTheme="minorHAnsi"/>
            <w:i/>
          </w:rPr>
          <w:delText>P</w:delText>
        </w:r>
        <w:r w:rsidRPr="005027B4" w:rsidDel="009231B2">
          <w:rPr>
            <w:rFonts w:asciiTheme="minorHAnsi" w:hAnsiTheme="minorHAnsi"/>
            <w:i/>
          </w:rPr>
          <w:delText xml:space="preserve">odmienka </w:delText>
        </w:r>
      </w:del>
      <w:ins w:id="238" w:author="Autor">
        <w:r w:rsidR="009231B2">
          <w:rPr>
            <w:rFonts w:asciiTheme="minorHAnsi" w:hAnsiTheme="minorHAnsi"/>
            <w:i/>
          </w:rPr>
          <w:t>p</w:t>
        </w:r>
        <w:r w:rsidR="009231B2" w:rsidRPr="005027B4">
          <w:rPr>
            <w:rFonts w:asciiTheme="minorHAnsi" w:hAnsiTheme="minorHAnsi"/>
            <w:i/>
          </w:rPr>
          <w:t>odmienk</w:t>
        </w:r>
        <w:r w:rsidR="009231B2">
          <w:rPr>
            <w:rFonts w:asciiTheme="minorHAnsi" w:hAnsiTheme="minorHAnsi"/>
            <w:i/>
          </w:rPr>
          <w:t>y</w:t>
        </w:r>
        <w:r w:rsidR="009231B2" w:rsidRPr="005027B4">
          <w:rPr>
            <w:rFonts w:asciiTheme="minorHAnsi" w:hAnsiTheme="minorHAnsi"/>
            <w:i/>
          </w:rPr>
          <w:t xml:space="preserve"> </w:t>
        </w:r>
      </w:ins>
      <w:r w:rsidRPr="005027B4">
        <w:rPr>
          <w:rFonts w:asciiTheme="minorHAnsi" w:hAnsiTheme="minorHAnsi"/>
          <w:i/>
        </w:rPr>
        <w:t xml:space="preserve">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 xml:space="preserve">sa uplatňuje </w:t>
      </w:r>
      <w:r w:rsidR="00D6511F" w:rsidRPr="005027B4">
        <w:rPr>
          <w:rFonts w:asciiTheme="minorHAnsi" w:hAnsiTheme="minorHAnsi"/>
          <w:color w:val="000000"/>
          <w:sz w:val="22"/>
          <w:szCs w:val="22"/>
        </w:rPr>
        <w:lastRenderedPageBreak/>
        <w:t>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Del="00607563" w:rsidRDefault="00704476" w:rsidP="005E75DE">
      <w:pPr>
        <w:pStyle w:val="Odsekzoznamu"/>
        <w:numPr>
          <w:ilvl w:val="0"/>
          <w:numId w:val="7"/>
        </w:numPr>
        <w:spacing w:before="120" w:after="120"/>
        <w:contextualSpacing w:val="0"/>
        <w:rPr>
          <w:del w:id="239" w:author="Autor"/>
          <w:rFonts w:asciiTheme="minorHAnsi" w:hAnsiTheme="minorHAnsi"/>
          <w:color w:val="000000"/>
          <w:sz w:val="22"/>
          <w:szCs w:val="22"/>
        </w:rPr>
      </w:pPr>
      <w:del w:id="240" w:author="Autor">
        <w:r w:rsidRPr="005027B4" w:rsidDel="00607563">
          <w:rPr>
            <w:rFonts w:asciiTheme="minorHAnsi" w:hAnsiTheme="minorHAnsi"/>
            <w:color w:val="000000"/>
            <w:sz w:val="22"/>
            <w:szCs w:val="22"/>
          </w:rPr>
          <w:delText>č</w:delText>
        </w:r>
        <w:r w:rsidR="007C40AA" w:rsidRPr="005027B4" w:rsidDel="00607563">
          <w:rPr>
            <w:rFonts w:asciiTheme="minorHAnsi" w:hAnsiTheme="minorHAnsi"/>
            <w:color w:val="000000"/>
            <w:sz w:val="22"/>
            <w:szCs w:val="22"/>
          </w:rPr>
          <w:delText xml:space="preserve">asová </w:delText>
        </w:r>
        <w:r w:rsidRPr="005027B4" w:rsidDel="00607563">
          <w:rPr>
            <w:rFonts w:asciiTheme="minorHAnsi" w:hAnsiTheme="minorHAnsi"/>
            <w:color w:val="000000"/>
            <w:sz w:val="22"/>
            <w:szCs w:val="22"/>
          </w:rPr>
          <w:delText>oprávnenosť realizácie projektu</w:delText>
        </w:r>
      </w:del>
    </w:p>
    <w:p w:rsidR="00F875B0" w:rsidRPr="005027B4" w:rsidDel="00607563" w:rsidRDefault="007C40AA" w:rsidP="005E75DE">
      <w:pPr>
        <w:pStyle w:val="Odsekzoznamu"/>
        <w:spacing w:before="120" w:after="120"/>
        <w:contextualSpacing w:val="0"/>
        <w:jc w:val="both"/>
        <w:rPr>
          <w:del w:id="241" w:author="Autor"/>
          <w:rFonts w:asciiTheme="minorHAnsi" w:hAnsiTheme="minorHAnsi"/>
          <w:color w:val="000000"/>
          <w:sz w:val="22"/>
          <w:szCs w:val="22"/>
        </w:rPr>
      </w:pPr>
      <w:del w:id="242" w:author="Autor">
        <w:r w:rsidRPr="005027B4" w:rsidDel="00607563">
          <w:rPr>
            <w:rFonts w:asciiTheme="minorHAnsi" w:hAnsiTheme="minorHAnsi"/>
            <w:color w:val="000000"/>
            <w:sz w:val="22"/>
            <w:szCs w:val="22"/>
          </w:rPr>
          <w:delText>Hlavné aktivity projektu je prijímateľ</w:delText>
        </w:r>
        <w:r w:rsidR="0029335B" w:rsidRPr="005027B4" w:rsidDel="00607563">
          <w:rPr>
            <w:rFonts w:asciiTheme="minorHAnsi" w:hAnsiTheme="minorHAnsi"/>
            <w:color w:val="000000"/>
            <w:sz w:val="22"/>
            <w:szCs w:val="22"/>
          </w:rPr>
          <w:delText>/partner</w:delText>
        </w:r>
        <w:r w:rsidRPr="005027B4" w:rsidDel="00607563">
          <w:rPr>
            <w:rFonts w:asciiTheme="minorHAnsi" w:hAnsiTheme="minorHAnsi"/>
            <w:color w:val="000000"/>
            <w:sz w:val="22"/>
            <w:szCs w:val="22"/>
          </w:rPr>
          <w:delText xml:space="preserve"> povinný začať realizovať </w:delText>
        </w:r>
        <w:r w:rsidR="00304636" w:rsidDel="00607563">
          <w:rPr>
            <w:rFonts w:asciiTheme="minorHAnsi" w:hAnsiTheme="minorHAnsi"/>
            <w:color w:val="000000"/>
            <w:sz w:val="22"/>
            <w:szCs w:val="22"/>
          </w:rPr>
          <w:delText>najneskôr do 3 mesiacov od</w:delText>
        </w:r>
        <w:r w:rsidRPr="005027B4" w:rsidDel="00607563">
          <w:rPr>
            <w:rFonts w:asciiTheme="minorHAnsi" w:hAnsiTheme="minorHAnsi"/>
            <w:color w:val="000000"/>
            <w:sz w:val="22"/>
            <w:szCs w:val="22"/>
          </w:rPr>
          <w:delText> nadobudnut</w:delText>
        </w:r>
        <w:r w:rsidR="00304636" w:rsidDel="00607563">
          <w:rPr>
            <w:rFonts w:asciiTheme="minorHAnsi" w:hAnsiTheme="minorHAnsi"/>
            <w:color w:val="000000"/>
            <w:sz w:val="22"/>
            <w:szCs w:val="22"/>
          </w:rPr>
          <w:delText>ia</w:delText>
        </w:r>
        <w:r w:rsidRPr="005027B4" w:rsidDel="00607563">
          <w:rPr>
            <w:rFonts w:asciiTheme="minorHAnsi" w:hAnsiTheme="minorHAnsi"/>
            <w:color w:val="000000"/>
            <w:sz w:val="22"/>
            <w:szCs w:val="22"/>
          </w:rPr>
          <w:delText xml:space="preserve"> účinnosti </w:delText>
        </w:r>
        <w:r w:rsidR="00D84B5F" w:rsidRPr="005027B4" w:rsidDel="00607563">
          <w:rPr>
            <w:rFonts w:asciiTheme="minorHAnsi" w:hAnsiTheme="minorHAnsi"/>
            <w:color w:val="000000"/>
            <w:sz w:val="22"/>
            <w:szCs w:val="22"/>
          </w:rPr>
          <w:delText>zmluvy o poskytnutí NFP (ďalej aj „zmluva o NFP“)/</w:delText>
        </w:r>
        <w:r w:rsidR="002366FB" w:rsidRPr="005027B4" w:rsidDel="00607563">
          <w:rPr>
            <w:rFonts w:asciiTheme="minorHAnsi" w:hAnsiTheme="minorHAnsi"/>
            <w:color w:val="000000"/>
            <w:sz w:val="22"/>
            <w:szCs w:val="22"/>
          </w:rPr>
          <w:delText>interného Rozhodnutia o schválení žiadosti o NFP</w:delText>
        </w:r>
        <w:r w:rsidRPr="005027B4" w:rsidDel="00607563">
          <w:rPr>
            <w:rFonts w:asciiTheme="minorHAnsi" w:hAnsiTheme="minorHAnsi"/>
            <w:color w:val="000000"/>
            <w:sz w:val="22"/>
            <w:szCs w:val="22"/>
          </w:rPr>
          <w:delText>.</w:delText>
        </w:r>
        <w:r w:rsidR="00704476" w:rsidRPr="005027B4" w:rsidDel="00607563">
          <w:rPr>
            <w:rFonts w:asciiTheme="minorHAnsi" w:hAnsiTheme="minorHAnsi"/>
            <w:color w:val="000000"/>
            <w:sz w:val="22"/>
            <w:szCs w:val="22"/>
          </w:rPr>
          <w:delText xml:space="preserve"> </w:delText>
        </w:r>
        <w:r w:rsidRPr="005027B4" w:rsidDel="00607563">
          <w:rPr>
            <w:rFonts w:asciiTheme="minorHAnsi" w:hAnsiTheme="minorHAnsi"/>
            <w:color w:val="000000"/>
            <w:sz w:val="22"/>
            <w:szCs w:val="22"/>
          </w:rPr>
          <w:delText>Aktivity projektu je prijímateľ</w:delText>
        </w:r>
        <w:r w:rsidR="0029335B" w:rsidRPr="005027B4" w:rsidDel="00607563">
          <w:rPr>
            <w:rFonts w:asciiTheme="minorHAnsi" w:hAnsiTheme="minorHAnsi"/>
            <w:color w:val="000000"/>
            <w:sz w:val="22"/>
            <w:szCs w:val="22"/>
          </w:rPr>
          <w:delText>/partner</w:delText>
        </w:r>
        <w:r w:rsidRPr="005027B4" w:rsidDel="00607563">
          <w:rPr>
            <w:rFonts w:asciiTheme="minorHAnsi" w:hAnsiTheme="minorHAnsi"/>
            <w:color w:val="000000"/>
            <w:sz w:val="22"/>
            <w:szCs w:val="22"/>
          </w:rPr>
          <w:delText xml:space="preserve"> povinný ukončiť </w:delText>
        </w:r>
        <w:r w:rsidRPr="005027B4" w:rsidDel="00607563">
          <w:rPr>
            <w:rFonts w:asciiTheme="minorHAnsi" w:hAnsiTheme="minorHAnsi"/>
            <w:b/>
            <w:color w:val="000000"/>
            <w:sz w:val="22"/>
            <w:szCs w:val="22"/>
          </w:rPr>
          <w:delText>najneskôr do 31.</w:delText>
        </w:r>
        <w:r w:rsidR="00D84B5F" w:rsidRPr="005027B4" w:rsidDel="00607563">
          <w:rPr>
            <w:rFonts w:asciiTheme="minorHAnsi" w:hAnsiTheme="minorHAnsi"/>
            <w:b/>
            <w:color w:val="000000"/>
            <w:sz w:val="22"/>
            <w:szCs w:val="22"/>
          </w:rPr>
          <w:delText xml:space="preserve"> </w:delText>
        </w:r>
        <w:r w:rsidRPr="005027B4" w:rsidDel="00607563">
          <w:rPr>
            <w:rFonts w:asciiTheme="minorHAnsi" w:hAnsiTheme="minorHAnsi"/>
            <w:b/>
            <w:color w:val="000000"/>
            <w:sz w:val="22"/>
            <w:szCs w:val="22"/>
          </w:rPr>
          <w:delText>12.</w:delText>
        </w:r>
        <w:r w:rsidR="00D84B5F" w:rsidRPr="005027B4" w:rsidDel="00607563">
          <w:rPr>
            <w:rFonts w:asciiTheme="minorHAnsi" w:hAnsiTheme="minorHAnsi"/>
            <w:b/>
            <w:color w:val="000000"/>
            <w:sz w:val="22"/>
            <w:szCs w:val="22"/>
          </w:rPr>
          <w:delText xml:space="preserve"> </w:delText>
        </w:r>
        <w:r w:rsidR="004E0842" w:rsidRPr="005027B4" w:rsidDel="00607563">
          <w:rPr>
            <w:rFonts w:asciiTheme="minorHAnsi" w:hAnsiTheme="minorHAnsi"/>
            <w:b/>
            <w:color w:val="000000"/>
            <w:sz w:val="22"/>
            <w:szCs w:val="22"/>
          </w:rPr>
          <w:delText>2021</w:delText>
        </w:r>
        <w:r w:rsidRPr="005027B4" w:rsidDel="00607563">
          <w:rPr>
            <w:rFonts w:asciiTheme="minorHAnsi" w:hAnsiTheme="minorHAnsi"/>
            <w:color w:val="000000"/>
            <w:sz w:val="22"/>
            <w:szCs w:val="22"/>
          </w:rPr>
          <w:delText>.</w:delText>
        </w:r>
        <w:r w:rsidR="00F875B0" w:rsidRPr="005027B4" w:rsidDel="00607563">
          <w:rPr>
            <w:rFonts w:asciiTheme="minorHAnsi" w:hAnsiTheme="minorHAnsi"/>
            <w:color w:val="000000"/>
            <w:sz w:val="22"/>
            <w:szCs w:val="22"/>
          </w:rPr>
          <w:delText xml:space="preserve"> Žiadateľ o NFP je oprávnený predložiť v rámci vyzvania viacero žiadostí o NFP.</w:delText>
        </w:r>
      </w:del>
      <w:r w:rsidR="00F875B0" w:rsidRPr="005027B4">
        <w:rPr>
          <w:rFonts w:asciiTheme="minorHAnsi" w:hAnsiTheme="minorHAnsi"/>
          <w:color w:val="000000"/>
          <w:sz w:val="22"/>
          <w:szCs w:val="22"/>
        </w:rPr>
        <w:t xml:space="preserve"> </w:t>
      </w:r>
    </w:p>
    <w:p w:rsidR="00013AFF" w:rsidRPr="005027B4" w:rsidDel="00607563" w:rsidRDefault="00013AFF">
      <w:pPr>
        <w:spacing w:before="120" w:after="120" w:line="240" w:lineRule="auto"/>
        <w:ind w:left="720"/>
        <w:jc w:val="both"/>
        <w:rPr>
          <w:del w:id="243" w:author="Autor"/>
          <w:rFonts w:asciiTheme="minorHAnsi" w:hAnsiTheme="minorHAnsi"/>
          <w:i/>
        </w:rPr>
        <w:pPrChange w:id="244" w:author="Autor">
          <w:pPr>
            <w:spacing w:before="120" w:after="120" w:line="240" w:lineRule="auto"/>
            <w:ind w:left="709"/>
            <w:jc w:val="both"/>
          </w:pPr>
        </w:pPrChange>
      </w:pPr>
      <w:del w:id="245" w:author="Autor">
        <w:r w:rsidRPr="005027B4" w:rsidDel="00607563">
          <w:rPr>
            <w:rFonts w:asciiTheme="minorHAnsi" w:hAnsiTheme="minorHAnsi"/>
            <w:i/>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delText>
        </w:r>
        <w:r w:rsidR="00D84B5F" w:rsidRPr="005027B4" w:rsidDel="00607563">
          <w:rPr>
            <w:rFonts w:asciiTheme="minorHAnsi" w:hAnsiTheme="minorHAnsi"/>
            <w:i/>
          </w:rPr>
          <w:delText xml:space="preserve"> </w:delText>
        </w:r>
        <w:r w:rsidRPr="005027B4" w:rsidDel="00607563">
          <w:rPr>
            <w:rFonts w:asciiTheme="minorHAnsi" w:hAnsiTheme="minorHAnsi"/>
            <w:i/>
          </w:rPr>
          <w:delText>12.</w:delText>
        </w:r>
        <w:r w:rsidR="00D84B5F" w:rsidRPr="005027B4" w:rsidDel="00607563">
          <w:rPr>
            <w:rFonts w:asciiTheme="minorHAnsi" w:hAnsiTheme="minorHAnsi"/>
            <w:i/>
          </w:rPr>
          <w:delText xml:space="preserve"> </w:delText>
        </w:r>
        <w:r w:rsidRPr="005027B4" w:rsidDel="00607563">
          <w:rPr>
            <w:rFonts w:asciiTheme="minorHAnsi" w:hAnsiTheme="minorHAnsi"/>
            <w:i/>
          </w:rPr>
          <w:delText>20</w:delText>
        </w:r>
        <w:r w:rsidR="004E0842" w:rsidRPr="005027B4" w:rsidDel="00607563">
          <w:rPr>
            <w:rFonts w:asciiTheme="minorHAnsi" w:hAnsiTheme="minorHAnsi"/>
            <w:i/>
          </w:rPr>
          <w:delText>21</w:delText>
        </w:r>
        <w:r w:rsidR="00304636" w:rsidDel="00607563">
          <w:rPr>
            <w:rFonts w:asciiTheme="minorHAnsi" w:hAnsiTheme="minorHAnsi"/>
            <w:i/>
          </w:rPr>
          <w:delText>.</w:delText>
        </w:r>
        <w:r w:rsidRPr="005027B4" w:rsidDel="00607563">
          <w:rPr>
            <w:rFonts w:asciiTheme="minorHAnsi" w:hAnsiTheme="minorHAnsi"/>
            <w:i/>
          </w:rPr>
          <w:delText>)</w:delText>
        </w:r>
      </w:del>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Default="00B51B6F" w:rsidP="005E75DE">
      <w:pPr>
        <w:pStyle w:val="Odsekzoznamu"/>
        <w:spacing w:before="120" w:after="120"/>
        <w:contextualSpacing w:val="0"/>
        <w:jc w:val="both"/>
        <w:rPr>
          <w:ins w:id="246" w:author="Auto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E7272F" w:rsidRPr="005027B4" w:rsidRDefault="00E7272F" w:rsidP="005E75DE">
      <w:pPr>
        <w:pStyle w:val="Odsekzoznamu"/>
        <w:spacing w:before="120" w:after="120"/>
        <w:contextualSpacing w:val="0"/>
        <w:jc w:val="both"/>
        <w:rPr>
          <w:rFonts w:asciiTheme="minorHAnsi" w:hAnsiTheme="minorHAnsi"/>
          <w:color w:val="000000"/>
          <w:sz w:val="22"/>
          <w:szCs w:val="22"/>
        </w:rPr>
      </w:pPr>
      <w:ins w:id="247" w:author="Autor">
        <w:r w:rsidRPr="0021506B">
          <w:rPr>
            <w:rFonts w:asciiTheme="minorHAnsi" w:hAnsiTheme="minorHAnsi"/>
            <w:color w:val="000000"/>
            <w:sz w:val="22"/>
            <w:szCs w:val="22"/>
          </w:rPr>
          <w:t xml:space="preserve">Pre potreby monitorovania uvádza žiadateľ v prílohe č. 4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w:t>
        </w:r>
      </w:ins>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w:t>
      </w:r>
      <w:del w:id="248" w:author="Autor">
        <w:r w:rsidRPr="005027B4" w:rsidDel="00E7272F">
          <w:rPr>
            <w:rFonts w:asciiTheme="minorHAnsi" w:hAnsiTheme="minorHAnsi"/>
            <w:i/>
          </w:rPr>
          <w:delText xml:space="preserve">Žiadateľ nepredkladá samostatnú prílohu, ktorou deklaruje splnenie tejto podmienky poskytnutia príspevku. </w:delText>
        </w:r>
      </w:del>
      <w:r w:rsidRPr="005027B4">
        <w:rPr>
          <w:rFonts w:asciiTheme="minorHAnsi" w:hAnsiTheme="minorHAnsi"/>
          <w:i/>
        </w:rPr>
        <w:t>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w:t>
      </w:r>
      <w:ins w:id="249" w:author="Autor">
        <w:r w:rsidR="00E7272F">
          <w:rPr>
            <w:rFonts w:asciiTheme="minorHAnsi" w:hAnsiTheme="minorHAnsi"/>
            <w:i/>
          </w:rPr>
          <w:t xml:space="preserve"> projektu</w:t>
        </w:r>
      </w:ins>
      <w:r w:rsidRPr="005027B4">
        <w:rPr>
          <w:rFonts w:asciiTheme="minorHAnsi" w:hAnsiTheme="minorHAnsi"/>
          <w:i/>
        </w:rPr>
        <w:t>, ku každej hlavnej aktivite projektu merateľné ukazovatele</w:t>
      </w:r>
      <w:r w:rsidR="007B7BB5">
        <w:rPr>
          <w:rFonts w:asciiTheme="minorHAnsi" w:hAnsiTheme="minorHAnsi"/>
          <w:i/>
        </w:rPr>
        <w:t>.</w:t>
      </w:r>
      <w:ins w:id="250" w:author="Autor">
        <w:r w:rsidR="00E7272F">
          <w:rPr>
            <w:rFonts w:asciiTheme="minorHAnsi" w:hAnsiTheme="minorHAnsi"/>
            <w:i/>
          </w:rPr>
          <w:t xml:space="preserve"> </w:t>
        </w:r>
        <w:r w:rsidR="00E7272F" w:rsidRPr="0021506B">
          <w:rPr>
            <w:rFonts w:asciiTheme="minorHAnsi" w:hAnsiTheme="minorHAnsi"/>
            <w:i/>
          </w:rPr>
          <w:t>Zároveň je žiadateľ povinný predložiť prílohu č. 4 vyzvania - Opis projektu, v ktorom uvedie zoznam iných údajov relevantných pre projekt.</w:t>
        </w:r>
      </w:ins>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19"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013AFF" w:rsidRPr="003D0FD1" w:rsidRDefault="00013AFF" w:rsidP="003D0FD1">
      <w:pPr>
        <w:pStyle w:val="Default"/>
        <w:spacing w:before="120" w:after="120"/>
        <w:ind w:left="708"/>
        <w:jc w:val="both"/>
        <w:rPr>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lastRenderedPageBreak/>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w:t>
      </w:r>
      <w:r w:rsidRPr="009920CD">
        <w:rPr>
          <w:rFonts w:asciiTheme="minorHAnsi" w:hAnsiTheme="minorHAnsi"/>
          <w:lang w:eastAsia="sk-SK"/>
        </w:rPr>
        <w:t xml:space="preserve">organizácie, ktorá sa zaoberá inzerciou práce. Zriaďovateľ pozve na výberové konanie zamestnanca </w:t>
      </w:r>
      <w:r w:rsidR="007656D1" w:rsidRPr="00FD56DD">
        <w:rPr>
          <w:rFonts w:asciiTheme="minorHAnsi" w:eastAsia="Times New Roman" w:hAnsiTheme="minorHAnsi" w:cstheme="minorHAnsi"/>
          <w:lang w:eastAsia="sk-SK"/>
        </w:rPr>
        <w:t>Ministerstva investícií, regionálneho rozvoja a informatizácie Slovenskej republiky</w:t>
      </w:r>
      <w:r w:rsidRPr="009920CD">
        <w:rPr>
          <w:rFonts w:asciiTheme="minorHAnsi" w:hAnsiTheme="minorHAnsi"/>
          <w:lang w:eastAsia="sk-SK"/>
        </w:rPr>
        <w:t xml:space="preserve"> e-mail</w:t>
      </w:r>
      <w:r w:rsidRPr="00AD5119">
        <w:rPr>
          <w:rFonts w:asciiTheme="minorHAnsi" w:hAnsiTheme="minorHAnsi"/>
          <w:lang w:eastAsia="sk-SK"/>
        </w:rPr>
        <w:t xml:space="preserve">om, zaslaným na e-mailovú adresu </w:t>
      </w:r>
      <w:hyperlink r:id="rId20"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7656D1">
        <w:rPr>
          <w:rFonts w:asciiTheme="minorHAnsi" w:hAnsiTheme="minorHAnsi"/>
        </w:rPr>
        <w:t> MIRRI SR</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57501C">
        <w:rPr>
          <w:rFonts w:asciiTheme="minorHAnsi" w:hAnsiTheme="minorHAnsi"/>
        </w:rPr>
        <w:t>MIRRI SR</w:t>
      </w:r>
      <w:r w:rsidR="0057501C">
        <w:rPr>
          <w:rFonts w:asciiTheme="minorHAnsi" w:hAnsiTheme="minorHAnsi"/>
          <w:szCs w:val="22"/>
          <w:lang w:eastAsia="sk-SK"/>
        </w:rPr>
        <w:t xml:space="preserve"> </w:t>
      </w:r>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CD7C25">
        <w:rPr>
          <w:rFonts w:asciiTheme="minorHAnsi" w:hAnsiTheme="minorHAnsi"/>
          <w:szCs w:val="22"/>
          <w:lang w:eastAsia="sk-SK"/>
        </w:rPr>
        <w:t>MIRRI SR</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9920CD" w:rsidRDefault="006B22C5" w:rsidP="003D0FD1">
      <w:pPr>
        <w:pStyle w:val="Odsekzoznamu"/>
        <w:numPr>
          <w:ilvl w:val="0"/>
          <w:numId w:val="7"/>
        </w:numPr>
        <w:spacing w:before="120"/>
        <w:jc w:val="both"/>
        <w:rPr>
          <w:rFonts w:asciiTheme="minorHAnsi" w:eastAsia="Calibri" w:hAnsiTheme="minorHAnsi"/>
          <w:sz w:val="22"/>
          <w:szCs w:val="22"/>
        </w:rPr>
      </w:pPr>
      <w:r w:rsidRPr="00FD56DD">
        <w:rPr>
          <w:rFonts w:asciiTheme="minorHAnsi" w:hAnsiTheme="minorHAnsi"/>
          <w:color w:val="000000"/>
          <w:sz w:val="22"/>
          <w:szCs w:val="22"/>
        </w:rPr>
        <w:t xml:space="preserve">podmienka </w:t>
      </w:r>
      <w:r w:rsidR="006A57A8" w:rsidRPr="00FD56DD">
        <w:rPr>
          <w:rFonts w:asciiTheme="minorHAnsi" w:hAnsiTheme="minorHAnsi"/>
          <w:color w:val="000000"/>
          <w:sz w:val="22"/>
          <w:szCs w:val="22"/>
        </w:rPr>
        <w:t>vytvoriť vhodné podmienky na činnosť informačno-poradenského centra</w:t>
      </w: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D0044A" w:rsidRDefault="00E45202" w:rsidP="003D0FD1">
      <w:pPr>
        <w:ind w:left="426"/>
        <w:jc w:val="both"/>
        <w:rPr>
          <w:b/>
          <w:sz w:val="28"/>
          <w:szCs w:val="28"/>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Pr="00FD56DD" w:rsidRDefault="00D0044A" w:rsidP="003D0FD1">
      <w:pPr>
        <w:pStyle w:val="Odsekzoznamu1"/>
        <w:keepNext/>
        <w:numPr>
          <w:ilvl w:val="0"/>
          <w:numId w:val="7"/>
        </w:numPr>
        <w:spacing w:before="240" w:after="240" w:line="276" w:lineRule="auto"/>
        <w:rPr>
          <w:rFonts w:asciiTheme="minorHAnsi" w:hAnsiTheme="minorHAnsi"/>
          <w:sz w:val="22"/>
          <w:szCs w:val="22"/>
        </w:rPr>
      </w:pPr>
      <w:r w:rsidRPr="00FD56DD">
        <w:rPr>
          <w:rFonts w:asciiTheme="minorHAnsi" w:hAnsiTheme="minorHAnsi"/>
          <w:sz w:val="22"/>
          <w:szCs w:val="22"/>
        </w:rPr>
        <w:t>oprávnenosť výdavkov realizácie projektu</w:t>
      </w:r>
    </w:p>
    <w:p w:rsidR="00D0044A" w:rsidRPr="005E75DE" w:rsidRDefault="00D0044A" w:rsidP="00D0044A">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p>
    <w:p w:rsidR="00D0044A" w:rsidRPr="005027B4" w:rsidRDefault="00D0044A" w:rsidP="003D0FD1">
      <w:pPr>
        <w:pStyle w:val="Odsekzoznamu"/>
        <w:numPr>
          <w:ilvl w:val="0"/>
          <w:numId w:val="44"/>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D0044A" w:rsidRPr="00AD5119"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sz w:val="22"/>
          <w:szCs w:val="22"/>
        </w:rPr>
        <w:t xml:space="preserve">Výdavky projektu musia byť v súlade s podmienkami oprávnenosti podrobne definovanými v dokumentoch: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lastRenderedPageBreak/>
        <w:t>Príručka oprávnenosti výdavkov pre projekty operačného programu Technická pomoc 2014 - 2020 (</w:t>
      </w:r>
      <w:hyperlink r:id="rId21"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pre prijímateľa pre projekty operačného programu Technická pomoc 2014</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2020 (</w:t>
      </w:r>
      <w:hyperlink r:id="rId22"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Operačný program Technická pomoc pre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3" w:history="1">
        <w:r w:rsidRPr="007F1CA3">
          <w:rPr>
            <w:rStyle w:val="Hypertextovprepojenie"/>
            <w:rFonts w:asciiTheme="minorHAnsi" w:hAnsiTheme="minorHAnsi" w:cstheme="minorHAnsi"/>
            <w:sz w:val="22"/>
            <w:szCs w:val="22"/>
          </w:rPr>
          <w:t>http://www.optp.vlada.gov.sk/programovy-dokument/</w:t>
        </w:r>
      </w:hyperlink>
      <w:r w:rsidRPr="007F1CA3">
        <w:rPr>
          <w:rFonts w:asciiTheme="minorHAnsi" w:hAnsiTheme="minorHAnsi" w:cstheme="minorHAnsi"/>
          <w:sz w:val="22"/>
          <w:szCs w:val="22"/>
        </w:rPr>
        <w:t xml:space="preserve">);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Metodický pokyn CKO č. 6 k pravidlám oprávnenosti pre najčastejšie sa vyskytujúce skupiny výdavkov (</w:t>
      </w:r>
      <w:hyperlink r:id="rId24" w:history="1">
        <w:r w:rsidRPr="007F1CA3">
          <w:rPr>
            <w:rStyle w:val="Hypertextovprepojenie"/>
            <w:rFonts w:asciiTheme="minorHAnsi" w:hAnsiTheme="minorHAnsi" w:cstheme="minorHAnsi"/>
            <w:sz w:val="22"/>
            <w:szCs w:val="22"/>
          </w:rPr>
          <w:t>http://www.partnerskadohoda.gov.sk/metodicke-pokyny-cko-a-uv-sr/</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jc w:val="both"/>
        <w:rPr>
          <w:rFonts w:asciiTheme="minorHAnsi" w:hAnsiTheme="minorHAnsi" w:cstheme="minorHAnsi"/>
          <w:sz w:val="22"/>
          <w:szCs w:val="22"/>
        </w:rPr>
      </w:pPr>
      <w:r w:rsidRPr="007F1CA3">
        <w:rPr>
          <w:rFonts w:asciiTheme="minorHAnsi" w:hAnsiTheme="minorHAnsi" w:cstheme="minorHAnsi"/>
          <w:sz w:val="22"/>
          <w:szCs w:val="22"/>
        </w:rPr>
        <w:t>Metodický pokyn CKO č. 18 k overovaniu hospodárnosti výdavkov na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5" w:history="1">
        <w:r w:rsidRPr="007F1CA3">
          <w:rPr>
            <w:rStyle w:val="Hypertextovprepojenie"/>
            <w:rFonts w:asciiTheme="minorHAnsi" w:hAnsiTheme="minorHAnsi" w:cstheme="minorHAnsi"/>
            <w:sz w:val="22"/>
            <w:szCs w:val="22"/>
          </w:rPr>
          <w:t>http://www.partnerskadohoda.gov.sk/metodicke-pokyny-cko-a-uv-sr/</w:t>
        </w:r>
      </w:hyperlink>
      <w:r w:rsidRPr="007F1CA3">
        <w:rPr>
          <w:rStyle w:val="Hypertextovprepojenie"/>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contextualSpacing w:val="0"/>
        <w:rPr>
          <w:rFonts w:asciiTheme="minorHAnsi" w:hAnsiTheme="minorHAnsi" w:cstheme="minorHAnsi"/>
          <w:color w:val="000000"/>
          <w:sz w:val="22"/>
          <w:szCs w:val="22"/>
        </w:rPr>
      </w:pPr>
      <w:r w:rsidRPr="007F1CA3">
        <w:rPr>
          <w:rFonts w:asciiTheme="minorHAnsi" w:hAnsiTheme="minorHAnsi" w:cstheme="minorHAnsi"/>
          <w:color w:val="000000"/>
          <w:sz w:val="22"/>
          <w:szCs w:val="22"/>
        </w:rPr>
        <w:t> Zákony, nariadenia a iné právne predpisy na ktoré sa uvedené dokumenty odvolávajú.</w:t>
      </w:r>
    </w:p>
    <w:p w:rsidR="00D0044A" w:rsidRDefault="00D0044A" w:rsidP="007F1CA3">
      <w:pPr>
        <w:pStyle w:val="Odsekzoznamu"/>
        <w:spacing w:before="120" w:after="120"/>
        <w:ind w:left="284"/>
        <w:contextualSpacing w:val="0"/>
        <w:jc w:val="both"/>
        <w:rPr>
          <w:rFonts w:asciiTheme="minorHAnsi" w:hAnsiTheme="minorHAnsi"/>
          <w:i/>
          <w:sz w:val="22"/>
          <w:szCs w:val="22"/>
        </w:rPr>
      </w:pPr>
      <w:r w:rsidRPr="005027B4">
        <w:rPr>
          <w:rFonts w:asciiTheme="minorHAnsi" w:hAnsiTheme="minorHAnsi"/>
          <w:i/>
          <w:sz w:val="22"/>
          <w:szCs w:val="22"/>
        </w:rPr>
        <w:t>(</w:t>
      </w:r>
      <w:del w:id="251" w:author="Autor">
        <w:r w:rsidRPr="005027B4" w:rsidDel="00E7272F">
          <w:rPr>
            <w:rFonts w:asciiTheme="minorHAnsi" w:hAnsiTheme="minorHAnsi"/>
            <w:i/>
            <w:sz w:val="22"/>
            <w:szCs w:val="22"/>
          </w:rPr>
          <w:delText xml:space="preserve">Žiadateľ nepredkladá samostatnú prílohu, ktorou deklaruje splnenie tejto podmienky poskytnutia príspevku. </w:delText>
        </w:r>
      </w:del>
      <w:r w:rsidRPr="005027B4">
        <w:rPr>
          <w:rFonts w:asciiTheme="minorHAnsi" w:hAnsiTheme="minorHAnsi"/>
          <w:i/>
          <w:sz w:val="22"/>
          <w:szCs w:val="22"/>
        </w:rPr>
        <w:t>Za účelom posúdenia splnenia tejto podmienky poskytnutia príspevku</w:t>
      </w:r>
      <w:del w:id="252" w:author="Autor">
        <w:r w:rsidRPr="005027B4" w:rsidDel="00C60E04">
          <w:rPr>
            <w:rFonts w:asciiTheme="minorHAnsi" w:hAnsiTheme="minorHAnsi"/>
            <w:i/>
            <w:sz w:val="22"/>
            <w:szCs w:val="22"/>
          </w:rPr>
          <w:delText>,</w:delText>
        </w:r>
      </w:del>
      <w:r w:rsidRPr="005027B4">
        <w:rPr>
          <w:rFonts w:asciiTheme="minorHAnsi" w:hAnsiTheme="minorHAnsi"/>
          <w:i/>
          <w:sz w:val="22"/>
          <w:szCs w:val="22"/>
        </w:rPr>
        <w:t xml:space="preserve"> </w:t>
      </w:r>
      <w:ins w:id="253" w:author="Autor">
        <w:r w:rsidR="00C60E04">
          <w:rPr>
            <w:rFonts w:asciiTheme="minorHAnsi" w:hAnsiTheme="minorHAnsi" w:cstheme="minorHAnsi"/>
            <w:i/>
            <w:sz w:val="22"/>
            <w:szCs w:val="22"/>
          </w:rPr>
          <w:t>žiadateľ predloží prílohy uvedené v časti „Povinné prílohy k ŽoNFP“ tohto vyzvania a</w:t>
        </w:r>
        <w:r w:rsidR="00C60E04" w:rsidRPr="005027B4">
          <w:rPr>
            <w:rFonts w:asciiTheme="minorHAnsi" w:hAnsiTheme="minorHAnsi"/>
            <w:i/>
            <w:sz w:val="22"/>
            <w:szCs w:val="22"/>
          </w:rPr>
          <w:t xml:space="preserve"> </w:t>
        </w:r>
      </w:ins>
      <w:r w:rsidRPr="005027B4">
        <w:rPr>
          <w:rFonts w:asciiTheme="minorHAnsi" w:hAnsiTheme="minorHAnsi"/>
          <w:i/>
          <w:sz w:val="22"/>
          <w:szCs w:val="22"/>
        </w:rPr>
        <w:t xml:space="preserve">uvedie </w:t>
      </w:r>
      <w:ins w:id="254" w:author="Autor">
        <w:r w:rsidR="00C60E04" w:rsidRPr="005027B4">
          <w:rPr>
            <w:rFonts w:asciiTheme="minorHAnsi" w:hAnsiTheme="minorHAnsi"/>
            <w:i/>
            <w:sz w:val="22"/>
            <w:szCs w:val="22"/>
          </w:rPr>
          <w:t>skupiny výdavkov</w:t>
        </w:r>
        <w:r w:rsidR="00C60E04" w:rsidRPr="005027B4" w:rsidDel="00C60E04">
          <w:rPr>
            <w:rFonts w:asciiTheme="minorHAnsi" w:hAnsiTheme="minorHAnsi"/>
            <w:i/>
            <w:sz w:val="22"/>
            <w:szCs w:val="22"/>
          </w:rPr>
          <w:t xml:space="preserve"> </w:t>
        </w:r>
      </w:ins>
      <w:del w:id="255" w:author="Autor">
        <w:r w:rsidRPr="005027B4" w:rsidDel="00C60E04">
          <w:rPr>
            <w:rFonts w:asciiTheme="minorHAnsi" w:hAnsiTheme="minorHAnsi"/>
            <w:i/>
            <w:sz w:val="22"/>
            <w:szCs w:val="22"/>
          </w:rPr>
          <w:delText xml:space="preserve">žiadateľ </w:delText>
        </w:r>
      </w:del>
      <w:r w:rsidRPr="005027B4">
        <w:rPr>
          <w:rFonts w:asciiTheme="minorHAnsi" w:hAnsiTheme="minorHAnsi"/>
          <w:i/>
          <w:sz w:val="22"/>
          <w:szCs w:val="22"/>
        </w:rPr>
        <w:t>vo formulári ŽoNFP, v rámci časti č. 11.A a 11.B - Rozpočet žiadateľa a</w:t>
      </w:r>
      <w:r w:rsidR="007F1CA3">
        <w:rPr>
          <w:rFonts w:asciiTheme="minorHAnsi" w:hAnsiTheme="minorHAnsi"/>
          <w:i/>
          <w:sz w:val="22"/>
          <w:szCs w:val="22"/>
        </w:rPr>
        <w:t> </w:t>
      </w:r>
      <w:r w:rsidRPr="005027B4">
        <w:rPr>
          <w:rFonts w:asciiTheme="minorHAnsi" w:hAnsiTheme="minorHAnsi"/>
          <w:i/>
          <w:sz w:val="22"/>
          <w:szCs w:val="22"/>
        </w:rPr>
        <w:t>partnerov</w:t>
      </w:r>
      <w:del w:id="256" w:author="Autor">
        <w:r w:rsidRPr="005027B4" w:rsidDel="00C60E04">
          <w:rPr>
            <w:rFonts w:asciiTheme="minorHAnsi" w:hAnsiTheme="minorHAnsi"/>
            <w:i/>
            <w:sz w:val="22"/>
            <w:szCs w:val="22"/>
          </w:rPr>
          <w:delText>, skupiny výdavkov</w:delText>
        </w:r>
      </w:del>
      <w:r w:rsidRPr="005027B4">
        <w:rPr>
          <w:rFonts w:asciiTheme="minorHAnsi" w:hAnsiTheme="minorHAnsi"/>
          <w:i/>
          <w:sz w:val="22"/>
          <w:szCs w:val="22"/>
        </w:rPr>
        <w:t>.)</w:t>
      </w:r>
    </w:p>
    <w:p w:rsidR="00D0044A" w:rsidRPr="005027B4" w:rsidRDefault="00D0044A" w:rsidP="00D0044A">
      <w:pPr>
        <w:pStyle w:val="Odsekzoznamu"/>
        <w:spacing w:before="120"/>
        <w:ind w:left="1440"/>
        <w:rPr>
          <w:rFonts w:asciiTheme="minorHAnsi" w:hAnsiTheme="minorHAnsi"/>
          <w:color w:val="000000"/>
          <w:sz w:val="22"/>
          <w:szCs w:val="22"/>
        </w:rPr>
      </w:pPr>
    </w:p>
    <w:p w:rsidR="00D0044A" w:rsidRPr="005027B4" w:rsidRDefault="00D0044A" w:rsidP="003D0FD1">
      <w:pPr>
        <w:pStyle w:val="Odsekzoznamu"/>
        <w:numPr>
          <w:ilvl w:val="0"/>
          <w:numId w:val="45"/>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výdavkov</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NFP alebo v zmluve o partnerstve uvedené inak. </w:t>
      </w:r>
    </w:p>
    <w:p w:rsidR="001823BE" w:rsidRPr="005E75DE" w:rsidRDefault="00D0044A" w:rsidP="007F1CA3">
      <w:pPr>
        <w:spacing w:after="0" w:line="240" w:lineRule="auto"/>
        <w:jc w:val="both"/>
        <w:rPr>
          <w:rFonts w:asciiTheme="minorHAnsi" w:hAnsiTheme="minorHAnsi"/>
          <w:b/>
          <w:sz w:val="28"/>
          <w:szCs w:val="28"/>
          <w:lang w:eastAsia="sk-SK"/>
        </w:rPr>
      </w:pP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lastRenderedPageBreak/>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r w:rsidR="00656F95">
        <w:rPr>
          <w:rFonts w:asciiTheme="minorHAnsi" w:hAnsiTheme="minorHAnsi"/>
        </w:rPr>
        <w:t>,</w:t>
      </w:r>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r w:rsidR="00460DAB">
        <w:rPr>
          <w:rFonts w:asciiTheme="minorHAnsi" w:hAnsiTheme="minorHAnsi"/>
        </w:rPr>
        <w:t xml:space="preserve">splnenia </w:t>
      </w:r>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w:t>
      </w:r>
      <w:del w:id="257" w:author="Autor">
        <w:r w:rsidRPr="005E75DE" w:rsidDel="00F452B7">
          <w:rPr>
            <w:rFonts w:asciiTheme="minorHAnsi" w:hAnsiTheme="minorHAnsi"/>
          </w:rPr>
          <w:delText xml:space="preserve">základných </w:delText>
        </w:r>
      </w:del>
      <w:r w:rsidRPr="005E75DE">
        <w:rPr>
          <w:rFonts w:asciiTheme="minorHAnsi" w:hAnsiTheme="minorHAnsi"/>
        </w:rPr>
        <w:t>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w:t>
      </w:r>
      <w:r w:rsidR="00460DAB">
        <w:rPr>
          <w:rFonts w:asciiTheme="minorHAnsi" w:hAnsiTheme="minorHAnsi"/>
        </w:rPr>
        <w:t>overenia</w:t>
      </w:r>
      <w:r w:rsidR="00460DAB" w:rsidRPr="005E75DE">
        <w:rPr>
          <w:rFonts w:asciiTheme="minorHAnsi" w:hAnsiTheme="minorHAnsi"/>
        </w:rPr>
        <w:t xml:space="preserve"> </w:t>
      </w:r>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r w:rsidRPr="00BA5593">
        <w:rPr>
          <w:rFonts w:asciiTheme="minorHAnsi" w:hAnsiTheme="minorHAnsi" w:cstheme="minorHAnsi"/>
        </w:rPr>
        <w:t>Ak lehota na doplnenie alebo zmenu ŽoNFP márne uplynula v období od 12.</w:t>
      </w:r>
      <w:r w:rsidR="004A33B3">
        <w:rPr>
          <w:rFonts w:asciiTheme="minorHAnsi" w:hAnsiTheme="minorHAnsi" w:cstheme="minorHAnsi"/>
        </w:rPr>
        <w:t xml:space="preserve"> 0</w:t>
      </w:r>
      <w:r w:rsidRPr="00BA5593">
        <w:rPr>
          <w:rFonts w:asciiTheme="minorHAnsi" w:hAnsiTheme="minorHAnsi" w:cstheme="minorHAnsi"/>
        </w:rPr>
        <w:t>3.</w:t>
      </w:r>
      <w:r w:rsidR="004A33B3">
        <w:rPr>
          <w:rFonts w:asciiTheme="minorHAnsi" w:hAnsiTheme="minorHAnsi" w:cstheme="minorHAnsi"/>
        </w:rPr>
        <w:t xml:space="preserve"> </w:t>
      </w:r>
      <w:r w:rsidRPr="00BA5593">
        <w:rPr>
          <w:rFonts w:asciiTheme="minorHAnsi" w:hAnsiTheme="minorHAnsi" w:cstheme="minorHAnsi"/>
        </w:rPr>
        <w:t>2020 do</w:t>
      </w:r>
      <w:r w:rsidR="004A33B3">
        <w:rPr>
          <w:rFonts w:asciiTheme="minorHAnsi" w:hAnsiTheme="minorHAnsi" w:cstheme="minorHAnsi"/>
        </w:rPr>
        <w:t> </w:t>
      </w:r>
      <w:r w:rsidRPr="00BA5593">
        <w:rPr>
          <w:rFonts w:asciiTheme="minorHAnsi" w:hAnsiTheme="minorHAnsi" w:cstheme="minorHAnsi"/>
        </w:rPr>
        <w:t>21.</w:t>
      </w:r>
      <w:r w:rsidR="004A33B3">
        <w:rPr>
          <w:rFonts w:asciiTheme="minorHAnsi" w:hAnsiTheme="minorHAnsi" w:cstheme="minorHAnsi"/>
        </w:rPr>
        <w:t> 0</w:t>
      </w:r>
      <w:r w:rsidRPr="00BA5593">
        <w:rPr>
          <w:rFonts w:asciiTheme="minorHAnsi" w:hAnsiTheme="minorHAnsi" w:cstheme="minorHAnsi"/>
        </w:rPr>
        <w:t>5.</w:t>
      </w:r>
      <w:r w:rsidR="004A33B3">
        <w:rPr>
          <w:rFonts w:asciiTheme="minorHAnsi" w:hAnsiTheme="minorHAnsi" w:cstheme="minorHAnsi"/>
        </w:rPr>
        <w:t> </w:t>
      </w:r>
      <w:r w:rsidRPr="00BA5593">
        <w:rPr>
          <w:rFonts w:asciiTheme="minorHAnsi" w:hAnsiTheme="minorHAnsi" w:cstheme="minorHAnsi"/>
        </w:rPr>
        <w:t xml:space="preserve">2020 (deň nadobudnutia účinnosti </w:t>
      </w:r>
      <w:del w:id="258" w:author="Autor">
        <w:r w:rsidRPr="00BA5593" w:rsidDel="00C14D4C">
          <w:rPr>
            <w:rFonts w:asciiTheme="minorHAnsi" w:hAnsiTheme="minorHAnsi" w:cstheme="minorHAnsi"/>
          </w:rPr>
          <w:delText xml:space="preserve">novely </w:delText>
        </w:r>
      </w:del>
      <w:r w:rsidRPr="00BA5593">
        <w:rPr>
          <w:rFonts w:asciiTheme="minorHAnsi" w:hAnsiTheme="minorHAnsi" w:cstheme="minorHAnsi"/>
        </w:rPr>
        <w:t xml:space="preserve">zákona </w:t>
      </w:r>
      <w:del w:id="259" w:author="Autor">
        <w:r w:rsidRPr="00BA5593" w:rsidDel="00C14D4C">
          <w:rPr>
            <w:rFonts w:asciiTheme="minorHAnsi" w:hAnsiTheme="minorHAnsi" w:cstheme="minorHAnsi"/>
          </w:rPr>
          <w:delText xml:space="preserve">o príspevku z EŠIF </w:delText>
        </w:r>
      </w:del>
      <w:r w:rsidRPr="00BA5593">
        <w:rPr>
          <w:rFonts w:asciiTheme="minorHAnsi" w:hAnsiTheme="minorHAnsi" w:cstheme="minorHAnsi"/>
        </w:rPr>
        <w:t>č. 128/2020 Z. z.</w:t>
      </w:r>
      <w:ins w:id="260" w:author="Autor">
        <w:r w:rsidR="00C14D4C">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61" w:author="Autor">
        <w:r w:rsidR="00C14D4C" w:rsidRPr="00BA5593">
          <w:rPr>
            <w:rFonts w:asciiTheme="minorHAnsi" w:hAnsiTheme="minorHAnsi" w:cstheme="minorHAnsi"/>
          </w:rPr>
          <w:t>zákona č. 128/2020 Z. z.</w:t>
        </w:r>
        <w:r w:rsidR="00C14D4C">
          <w:rPr>
            <w:rFonts w:asciiTheme="minorHAnsi" w:hAnsiTheme="minorHAnsi" w:cstheme="minorHAnsi"/>
          </w:rPr>
          <w:t>, ktorým sa mení zákon o príspevku z EŠIF</w:t>
        </w:r>
        <w:r w:rsidR="00C14D4C" w:rsidRPr="00BA5593" w:rsidDel="00C14D4C">
          <w:rPr>
            <w:rFonts w:asciiTheme="minorHAnsi" w:hAnsiTheme="minorHAnsi" w:cstheme="minorHAnsi"/>
          </w:rPr>
          <w:t xml:space="preserve"> </w:t>
        </w:r>
      </w:ins>
      <w:del w:id="262" w:author="Autor">
        <w:r w:rsidRPr="00BA5593" w:rsidDel="00C14D4C">
          <w:rPr>
            <w:rFonts w:asciiTheme="minorHAnsi" w:hAnsiTheme="minorHAnsi" w:cstheme="minorHAnsi"/>
          </w:rPr>
          <w:delText>novely zákona o príspevku z EŠIF č. 128/2020 Z. z.</w:delText>
        </w:r>
      </w:del>
      <w:r w:rsidRPr="00BA5593">
        <w:rPr>
          <w:rFonts w:asciiTheme="minorHAnsi" w:hAnsiTheme="minorHAnsi" w:cstheme="minorHAnsi"/>
        </w:rPr>
        <w:t xml:space="preserve"> (do 22.</w:t>
      </w:r>
      <w:r w:rsidR="003B2937">
        <w:rPr>
          <w:rFonts w:asciiTheme="minorHAnsi" w:hAnsiTheme="minorHAnsi" w:cstheme="minorHAnsi"/>
        </w:rPr>
        <w:t xml:space="preserve"> 0</w:t>
      </w:r>
      <w:r w:rsidRPr="00BA5593">
        <w:rPr>
          <w:rFonts w:asciiTheme="minorHAnsi" w:hAnsiTheme="minorHAnsi" w:cstheme="minorHAnsi"/>
        </w:rPr>
        <w:t>6.</w:t>
      </w:r>
      <w:r w:rsidR="003B2937">
        <w:rPr>
          <w:rFonts w:asciiTheme="minorHAnsi" w:hAnsiTheme="minorHAnsi" w:cstheme="minorHAnsi"/>
        </w:rPr>
        <w:t xml:space="preserve"> </w:t>
      </w:r>
      <w:r w:rsidRPr="00BA5593">
        <w:rPr>
          <w:rFonts w:asciiTheme="minorHAnsi" w:hAnsiTheme="minorHAnsi" w:cstheme="minorHAnsi"/>
        </w:rPr>
        <w:t>2020 vrátane).</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r w:rsidR="00460DAB">
        <w:rPr>
          <w:rFonts w:asciiTheme="minorHAnsi" w:hAnsiTheme="minorHAnsi" w:cstheme="minorHAnsi"/>
          <w:sz w:val="22"/>
          <w:szCs w:val="22"/>
        </w:rPr>
        <w:t xml:space="preserve">nedoplnenia žiadnych náležitostí, v prípade </w:t>
      </w:r>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r w:rsidR="005C35AC">
        <w:rPr>
          <w:rFonts w:asciiTheme="minorHAnsi" w:eastAsiaTheme="minorHAnsi" w:hAnsiTheme="minorHAnsi"/>
          <w:color w:val="000000"/>
          <w:sz w:val="22"/>
          <w:szCs w:val="22"/>
          <w:lang w:eastAsia="en-US"/>
        </w:rPr>
        <w:t> </w:t>
      </w:r>
      <w:r w:rsidRPr="00532A4B">
        <w:rPr>
          <w:rFonts w:asciiTheme="minorHAnsi" w:eastAsiaTheme="minorHAnsi" w:hAnsiTheme="minorHAnsi" w:cstheme="minorHAnsi"/>
          <w:color w:val="000000"/>
          <w:sz w:val="22"/>
          <w:szCs w:val="22"/>
          <w:lang w:eastAsia="en-US"/>
        </w:rPr>
        <w:t>ŽoNFP</w:t>
      </w:r>
      <w:r w:rsidR="005C35AC" w:rsidRPr="00532A4B">
        <w:rPr>
          <w:rFonts w:asciiTheme="minorHAnsi" w:eastAsiaTheme="minorHAnsi" w:hAnsiTheme="minorHAnsi" w:cstheme="minorHAnsi"/>
          <w:color w:val="000000"/>
          <w:sz w:val="22"/>
          <w:szCs w:val="22"/>
          <w:lang w:eastAsia="en-US"/>
        </w:rPr>
        <w:t xml:space="preserve">. </w:t>
      </w:r>
      <w:r w:rsidR="00460DAB" w:rsidRPr="003D0F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pravdivosti alebo úplnosti ŽoNFP, na základe čoho nie je možné overiť splnenie niektorej z</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podmienok poskytnutia príspevku a rozhodnúť o schválení ŽoNFP</w:t>
      </w:r>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6"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27"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w:t>
      </w:r>
      <w:r w:rsidRPr="005E75DE">
        <w:rPr>
          <w:rFonts w:asciiTheme="minorHAnsi" w:hAnsiTheme="minorHAnsi"/>
        </w:rPr>
        <w:lastRenderedPageBreak/>
        <w:t xml:space="preserve">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r w:rsidRPr="00184AD0">
        <w:rPr>
          <w:rFonts w:asciiTheme="minorHAnsi" w:hAnsiTheme="minorHAnsi" w:cstheme="minorHAnsi"/>
        </w:rPr>
        <w:t>Ak lehota na doplnenie alebo zmenu ŽoNFP márne uplynula v období od 12.</w:t>
      </w:r>
      <w:r w:rsidR="003B2937">
        <w:rPr>
          <w:rFonts w:asciiTheme="minorHAnsi" w:hAnsiTheme="minorHAnsi" w:cstheme="minorHAnsi"/>
        </w:rPr>
        <w:t xml:space="preserve"> 0</w:t>
      </w:r>
      <w:r w:rsidRPr="00184AD0">
        <w:rPr>
          <w:rFonts w:asciiTheme="minorHAnsi" w:hAnsiTheme="minorHAnsi" w:cstheme="minorHAnsi"/>
        </w:rPr>
        <w:t>3.</w:t>
      </w:r>
      <w:r w:rsidR="003B2937">
        <w:rPr>
          <w:rFonts w:asciiTheme="minorHAnsi" w:hAnsiTheme="minorHAnsi" w:cstheme="minorHAnsi"/>
        </w:rPr>
        <w:t xml:space="preserve"> </w:t>
      </w:r>
      <w:r w:rsidRPr="00184AD0">
        <w:rPr>
          <w:rFonts w:asciiTheme="minorHAnsi" w:hAnsiTheme="minorHAnsi" w:cstheme="minorHAnsi"/>
        </w:rPr>
        <w:t>2020 do</w:t>
      </w:r>
      <w:r w:rsidR="003B2937">
        <w:rPr>
          <w:rFonts w:asciiTheme="minorHAnsi" w:hAnsiTheme="minorHAnsi" w:cstheme="minorHAnsi"/>
        </w:rPr>
        <w:t> </w:t>
      </w:r>
      <w:r w:rsidRPr="00184AD0">
        <w:rPr>
          <w:rFonts w:asciiTheme="minorHAnsi" w:hAnsiTheme="minorHAnsi" w:cstheme="minorHAnsi"/>
        </w:rPr>
        <w:t>21.</w:t>
      </w:r>
      <w:r w:rsidR="003B2937">
        <w:rPr>
          <w:rFonts w:asciiTheme="minorHAnsi" w:hAnsiTheme="minorHAnsi" w:cstheme="minorHAnsi"/>
        </w:rPr>
        <w:t> 0</w:t>
      </w:r>
      <w:r w:rsidRPr="00184AD0">
        <w:rPr>
          <w:rFonts w:asciiTheme="minorHAnsi" w:hAnsiTheme="minorHAnsi" w:cstheme="minorHAnsi"/>
        </w:rPr>
        <w:t>5.</w:t>
      </w:r>
      <w:r w:rsidR="003B2937">
        <w:rPr>
          <w:rFonts w:asciiTheme="minorHAnsi" w:hAnsiTheme="minorHAnsi" w:cstheme="minorHAnsi"/>
        </w:rPr>
        <w:t> </w:t>
      </w:r>
      <w:r w:rsidRPr="00184AD0">
        <w:rPr>
          <w:rFonts w:asciiTheme="minorHAnsi" w:hAnsiTheme="minorHAnsi" w:cstheme="minorHAnsi"/>
        </w:rPr>
        <w:t xml:space="preserve">2020 (deň nadobudnutia účinnosti </w:t>
      </w:r>
      <w:ins w:id="263" w:author="Autor">
        <w:r w:rsidR="00DE413B" w:rsidRPr="00BA5593">
          <w:rPr>
            <w:rFonts w:asciiTheme="minorHAnsi" w:hAnsiTheme="minorHAnsi" w:cstheme="minorHAnsi"/>
          </w:rPr>
          <w:t>zákona č. 128/2020 Z. z.</w:t>
        </w:r>
        <w:r w:rsidR="00DE413B">
          <w:rPr>
            <w:rFonts w:asciiTheme="minorHAnsi" w:hAnsiTheme="minorHAnsi" w:cstheme="minorHAnsi"/>
          </w:rPr>
          <w:t>, ktorým sa mení zákon o príspevku z EŠIF</w:t>
        </w:r>
      </w:ins>
      <w:del w:id="264" w:author="Autor">
        <w:r w:rsidRPr="00184AD0" w:rsidDel="00DE413B">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účinnosti </w:t>
      </w:r>
      <w:ins w:id="265" w:author="Autor">
        <w:r w:rsidR="00DE413B" w:rsidRPr="00BA5593">
          <w:rPr>
            <w:rFonts w:asciiTheme="minorHAnsi" w:hAnsiTheme="minorHAnsi" w:cstheme="minorHAnsi"/>
          </w:rPr>
          <w:t>zákona č. 128/2020 Z. z.</w:t>
        </w:r>
        <w:r w:rsidR="00DE413B">
          <w:rPr>
            <w:rFonts w:asciiTheme="minorHAnsi" w:hAnsiTheme="minorHAnsi" w:cstheme="minorHAnsi"/>
          </w:rPr>
          <w:t>, ktorým sa mení zákon o príspevku z EŠIF</w:t>
        </w:r>
      </w:ins>
      <w:del w:id="266" w:author="Autor">
        <w:r w:rsidRPr="00184AD0" w:rsidDel="00DE413B">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w:t>
      </w:r>
      <w:r w:rsidR="003B2937">
        <w:rPr>
          <w:rFonts w:asciiTheme="minorHAnsi" w:hAnsiTheme="minorHAnsi" w:cstheme="minorHAnsi"/>
        </w:rPr>
        <w:t xml:space="preserve"> 0</w:t>
      </w:r>
      <w:r w:rsidRPr="00184AD0">
        <w:rPr>
          <w:rFonts w:asciiTheme="minorHAnsi" w:hAnsiTheme="minorHAnsi" w:cstheme="minorHAnsi"/>
        </w:rPr>
        <w:t>6.</w:t>
      </w:r>
      <w:r w:rsidR="003B2937">
        <w:rPr>
          <w:rFonts w:asciiTheme="minorHAnsi" w:hAnsiTheme="minorHAnsi" w:cstheme="minorHAnsi"/>
        </w:rPr>
        <w:t xml:space="preserve"> </w:t>
      </w:r>
      <w:r w:rsidRPr="00184AD0">
        <w:rPr>
          <w:rFonts w:asciiTheme="minorHAnsi" w:hAnsiTheme="minorHAnsi" w:cstheme="minorHAnsi"/>
        </w:rPr>
        <w:t>2020 vrátane).</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r w:rsidR="00220E4C">
        <w:rPr>
          <w:rFonts w:asciiTheme="minorHAnsi" w:hAnsiTheme="minorHAnsi"/>
          <w:color w:val="000000"/>
        </w:rPr>
        <w:t>.</w:t>
      </w:r>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267" w:author="Autor">
        <w:r w:rsidR="00DE413B">
          <w:rPr>
            <w:rFonts w:asciiTheme="minorHAnsi" w:hAnsiTheme="minorHAnsi"/>
          </w:rPr>
          <w:t xml:space="preserve"> ŽoNFP</w:t>
        </w:r>
      </w:ins>
      <w:r w:rsidRPr="005E75DE">
        <w:rPr>
          <w:rFonts w:asciiTheme="minorHAnsi" w:hAnsiTheme="minorHAnsi"/>
        </w:rPr>
        <w:t>.</w:t>
      </w:r>
    </w:p>
    <w:p w:rsidR="00D07CD0" w:rsidRDefault="00D07CD0" w:rsidP="005E75DE">
      <w:pPr>
        <w:autoSpaceDE w:val="0"/>
        <w:autoSpaceDN w:val="0"/>
        <w:adjustRightInd w:val="0"/>
        <w:spacing w:before="120" w:after="120" w:line="240" w:lineRule="auto"/>
        <w:ind w:firstLine="360"/>
        <w:jc w:val="both"/>
        <w:rPr>
          <w:ins w:id="268" w:author="Auto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28"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DE413B" w:rsidRPr="005E75DE" w:rsidRDefault="00DE413B" w:rsidP="005E75DE">
      <w:pPr>
        <w:autoSpaceDE w:val="0"/>
        <w:autoSpaceDN w:val="0"/>
        <w:adjustRightInd w:val="0"/>
        <w:spacing w:before="120" w:after="120" w:line="240" w:lineRule="auto"/>
        <w:ind w:firstLine="360"/>
        <w:jc w:val="both"/>
        <w:rPr>
          <w:rFonts w:asciiTheme="minorHAnsi" w:hAnsiTheme="minorHAnsi"/>
        </w:rPr>
      </w:pPr>
      <w:ins w:id="269" w:author="Auto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r>
          <w:fldChar w:fldCharType="begin"/>
        </w:r>
        <w:r>
          <w:instrText xml:space="preserve"> HYPERLINK "http://www.optp.vlada.gov.sk/ine-dokumenty/" </w:instrText>
        </w:r>
        <w:r>
          <w:fldChar w:fldCharType="separate"/>
        </w:r>
        <w:r w:rsidRPr="00230311">
          <w:rPr>
            <w:rStyle w:val="Hypertextovprepojenie"/>
            <w:rFonts w:asciiTheme="minorHAnsi" w:hAnsiTheme="minorHAnsi" w:cstheme="minorHAnsi"/>
          </w:rPr>
          <w:t>http://www.optp.vlada.gov.sk/ine-dokumenty/</w:t>
        </w:r>
        <w:r>
          <w:rPr>
            <w:rStyle w:val="Hypertextovprepojenie"/>
            <w:rFonts w:asciiTheme="minorHAnsi" w:hAnsiTheme="minorHAnsi" w:cstheme="minorHAnsi"/>
          </w:rPr>
          <w:fldChar w:fldCharType="end"/>
        </w:r>
        <w:r w:rsidRPr="00230311">
          <w:rPr>
            <w:rFonts w:asciiTheme="minorHAnsi" w:hAnsiTheme="minorHAnsi" w:cstheme="minorHAnsi"/>
          </w:rPr>
          <w:t>).</w:t>
        </w:r>
      </w:ins>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Podrobný postup schvaľovania žiadostí o NFP vychádza zo Systému riadenia európskych štrukturálnych a investičných fondov, </w:t>
      </w:r>
      <w:del w:id="270" w:author="Autor">
        <w:r w:rsidRPr="005E75DE" w:rsidDel="009560C8">
          <w:rPr>
            <w:rFonts w:asciiTheme="minorHAnsi" w:hAnsiTheme="minorHAnsi"/>
          </w:rPr>
          <w:delText xml:space="preserve">časť </w:delText>
        </w:r>
      </w:del>
      <w:ins w:id="271" w:author="Autor">
        <w:r w:rsidR="009560C8">
          <w:rPr>
            <w:rFonts w:asciiTheme="minorHAnsi" w:hAnsiTheme="minorHAnsi"/>
          </w:rPr>
          <w:t>kapitola</w:t>
        </w:r>
        <w:r w:rsidR="009560C8" w:rsidRPr="005E75DE">
          <w:rPr>
            <w:rFonts w:asciiTheme="minorHAnsi" w:hAnsiTheme="minorHAnsi"/>
          </w:rPr>
          <w:t xml:space="preserve"> </w:t>
        </w:r>
      </w:ins>
      <w:r w:rsidRPr="005E75DE">
        <w:rPr>
          <w:rFonts w:asciiTheme="minorHAnsi" w:hAnsiTheme="minorHAnsi"/>
        </w:rPr>
        <w:t xml:space="preserve">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 xml:space="preserve">ustanovenia zákona </w:t>
      </w:r>
      <w:ins w:id="272" w:author="Autor">
        <w:r w:rsidR="00B9215E"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73" w:author="Autor">
        <w:r w:rsidRPr="005E75DE" w:rsidDel="00B9215E">
          <w:rPr>
            <w:rFonts w:asciiTheme="minorHAnsi" w:hAnsiTheme="minorHAnsi"/>
          </w:rPr>
          <w:delText>o príspevku z EŠIF</w:delText>
        </w:r>
      </w:del>
      <w:r w:rsidRPr="005E75DE">
        <w:rPr>
          <w:rFonts w:asciiTheme="minorHAnsi" w:hAnsiTheme="minorHAnsi"/>
        </w:rPr>
        <w:t xml:space="preserve">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w:t>
      </w:r>
      <w:del w:id="274" w:author="Autor">
        <w:r w:rsidRPr="005E75DE" w:rsidDel="00E561F1">
          <w:rPr>
            <w:rFonts w:asciiTheme="minorHAnsi" w:hAnsiTheme="minorHAnsi"/>
          </w:rPr>
          <w:delText xml:space="preserve">na podateľňu </w:delText>
        </w:r>
        <w:r w:rsidR="00220E4C" w:rsidDel="00E561F1">
          <w:rPr>
            <w:rFonts w:asciiTheme="minorHAnsi" w:hAnsiTheme="minorHAnsi"/>
          </w:rPr>
          <w:delText>MIRRI</w:delText>
        </w:r>
        <w:r w:rsidR="00220E4C" w:rsidRPr="005E75DE" w:rsidDel="00E561F1">
          <w:rPr>
            <w:rFonts w:asciiTheme="minorHAnsi" w:hAnsiTheme="minorHAnsi"/>
          </w:rPr>
          <w:delText xml:space="preserve"> </w:delText>
        </w:r>
        <w:r w:rsidRPr="005E75DE" w:rsidDel="00E561F1">
          <w:rPr>
            <w:rFonts w:asciiTheme="minorHAnsi" w:hAnsiTheme="minorHAnsi"/>
          </w:rPr>
          <w:delText xml:space="preserve">SR </w:delText>
        </w:r>
      </w:del>
      <w:r w:rsidRPr="005E75DE">
        <w:rPr>
          <w:rFonts w:asciiTheme="minorHAnsi" w:hAnsiTheme="minorHAnsi"/>
        </w:rPr>
        <w:t xml:space="preserve">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r w:rsidR="00460DAB">
        <w:rPr>
          <w:rFonts w:asciiTheme="minorHAnsi" w:hAnsiTheme="minorHAnsi"/>
        </w:rPr>
        <w:t xml:space="preserve"> </w:t>
      </w:r>
      <w:r w:rsidR="00460DAB" w:rsidRPr="009229F1">
        <w:rPr>
          <w:rFonts w:asciiTheme="minorHAnsi" w:hAnsiTheme="minorHAnsi" w:cstheme="minorHAnsi"/>
        </w:rPr>
        <w:t>Ak lehota márne uplynula od 12.</w:t>
      </w:r>
      <w:r w:rsidR="003B2937">
        <w:rPr>
          <w:rFonts w:asciiTheme="minorHAnsi" w:hAnsiTheme="minorHAnsi" w:cstheme="minorHAnsi"/>
        </w:rPr>
        <w:t xml:space="preserve"> 0</w:t>
      </w:r>
      <w:r w:rsidR="00460DAB" w:rsidRPr="009229F1">
        <w:rPr>
          <w:rFonts w:asciiTheme="minorHAnsi" w:hAnsiTheme="minorHAnsi" w:cstheme="minorHAnsi"/>
        </w:rPr>
        <w:t>3.</w:t>
      </w:r>
      <w:r w:rsidR="003B2937">
        <w:rPr>
          <w:rFonts w:asciiTheme="minorHAnsi" w:hAnsiTheme="minorHAnsi" w:cstheme="minorHAnsi"/>
        </w:rPr>
        <w:t xml:space="preserve"> </w:t>
      </w:r>
      <w:r w:rsidR="00460DAB" w:rsidRPr="009229F1">
        <w:rPr>
          <w:rFonts w:asciiTheme="minorHAnsi" w:hAnsiTheme="minorHAnsi" w:cstheme="minorHAnsi"/>
        </w:rPr>
        <w:t>2020 do</w:t>
      </w:r>
      <w:r w:rsidR="003B2937">
        <w:rPr>
          <w:rFonts w:asciiTheme="minorHAnsi" w:hAnsiTheme="minorHAnsi" w:cstheme="minorHAnsi"/>
        </w:rPr>
        <w:t> </w:t>
      </w:r>
      <w:r w:rsidR="00460DAB" w:rsidRPr="009229F1">
        <w:rPr>
          <w:rFonts w:asciiTheme="minorHAnsi" w:hAnsiTheme="minorHAnsi" w:cstheme="minorHAnsi"/>
        </w:rPr>
        <w:t>21.</w:t>
      </w:r>
      <w:r w:rsidR="003B2937">
        <w:rPr>
          <w:rFonts w:asciiTheme="minorHAnsi" w:hAnsiTheme="minorHAnsi" w:cstheme="minorHAnsi"/>
        </w:rPr>
        <w:t> 0</w:t>
      </w:r>
      <w:r w:rsidR="00460DAB" w:rsidRPr="009229F1">
        <w:rPr>
          <w:rFonts w:asciiTheme="minorHAnsi" w:hAnsiTheme="minorHAnsi" w:cstheme="minorHAnsi"/>
        </w:rPr>
        <w:t>5.</w:t>
      </w:r>
      <w:r w:rsidR="003B2937">
        <w:rPr>
          <w:rFonts w:asciiTheme="minorHAnsi" w:hAnsiTheme="minorHAnsi" w:cstheme="minorHAnsi"/>
        </w:rPr>
        <w:t> </w:t>
      </w:r>
      <w:r w:rsidR="00460DAB" w:rsidRPr="009229F1">
        <w:rPr>
          <w:rFonts w:asciiTheme="minorHAnsi" w:hAnsiTheme="minorHAnsi" w:cstheme="minorHAnsi"/>
        </w:rPr>
        <w:t xml:space="preserve">2020, žiadateľ je oprávnený podať odvolanie najneskôr do jedného mesiaca odo dňa nadobudnutia účinnosti </w:t>
      </w:r>
      <w:ins w:id="275" w:author="Autor">
        <w:r w:rsidR="00E561F1" w:rsidRPr="000309D9">
          <w:rPr>
            <w:rFonts w:asciiTheme="minorHAnsi" w:hAnsiTheme="minorHAnsi" w:cstheme="minorHAnsi"/>
          </w:rPr>
          <w:t>zákona č. 128/2020 Z. z., ktorým sa mení zákon o príspevku z EŠIF</w:t>
        </w:r>
      </w:ins>
      <w:del w:id="276" w:author="Autor">
        <w:r w:rsidR="00460DAB" w:rsidRPr="009229F1" w:rsidDel="00E561F1">
          <w:rPr>
            <w:rFonts w:asciiTheme="minorHAnsi" w:hAnsiTheme="minorHAnsi" w:cstheme="minorHAnsi"/>
          </w:rPr>
          <w:delText>novely zákona o príspevku z EŠIF č. 128/2020 Z. z.</w:delText>
        </w:r>
      </w:del>
      <w:r w:rsidR="00460DAB" w:rsidRPr="009229F1">
        <w:rPr>
          <w:rFonts w:asciiTheme="minorHAnsi" w:hAnsiTheme="minorHAnsi" w:cstheme="minorHAnsi"/>
        </w:rPr>
        <w:t>, t. j. do 22.</w:t>
      </w:r>
      <w:r w:rsidR="003B2937">
        <w:rPr>
          <w:rFonts w:asciiTheme="minorHAnsi" w:hAnsiTheme="minorHAnsi" w:cstheme="minorHAnsi"/>
        </w:rPr>
        <w:t xml:space="preserve"> 0</w:t>
      </w:r>
      <w:r w:rsidR="00460DAB" w:rsidRPr="009229F1">
        <w:rPr>
          <w:rFonts w:asciiTheme="minorHAnsi" w:hAnsiTheme="minorHAnsi" w:cstheme="minorHAnsi"/>
        </w:rPr>
        <w:t>6.</w:t>
      </w:r>
      <w:r w:rsidR="003B2937">
        <w:rPr>
          <w:rFonts w:asciiTheme="minorHAnsi" w:hAnsiTheme="minorHAnsi" w:cstheme="minorHAnsi"/>
        </w:rPr>
        <w:t xml:space="preserve"> </w:t>
      </w:r>
      <w:r w:rsidR="00460DAB" w:rsidRPr="009229F1">
        <w:rPr>
          <w:rFonts w:asciiTheme="minorHAnsi" w:hAnsiTheme="minorHAnsi" w:cstheme="minorHAnsi"/>
        </w:rPr>
        <w:t>2020 vrátane.</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E561F1">
        <w:rPr>
          <w:rFonts w:asciiTheme="minorHAnsi" w:hAnsiTheme="minorHAnsi"/>
        </w:rPr>
        <w:t>rozhodnutiam o zastavení konania,</w:t>
      </w:r>
    </w:p>
    <w:p w:rsidR="00A356C4" w:rsidRPr="00E561F1"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E561F1">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r w:rsidR="008A31D4">
        <w:rPr>
          <w:rFonts w:asciiTheme="minorHAnsi" w:hAnsiTheme="minorHAnsi"/>
        </w:rPr>
        <w:t>,</w:t>
      </w:r>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77" w:author="Autor">
        <w:r w:rsidR="00E561F1" w:rsidRPr="000420F7">
          <w:rPr>
            <w:rFonts w:asciiTheme="minorHAnsi" w:hAnsiTheme="minorHAnsi" w:cstheme="minorHAnsi"/>
            <w:sz w:val="22"/>
            <w:szCs w:val="22"/>
          </w:rPr>
          <w:t>zákona č. 128/2020 Z. z., ktorým sa mení zákon o príspevku z EŠIF</w:t>
        </w:r>
      </w:ins>
      <w:del w:id="278" w:author="Autor">
        <w:r w:rsidR="00460DAB" w:rsidRPr="00825667" w:rsidDel="00E561F1">
          <w:rPr>
            <w:rFonts w:asciiTheme="minorHAnsi" w:hAnsiTheme="minorHAnsi" w:cstheme="minorHAnsi"/>
            <w:sz w:val="22"/>
            <w:szCs w:val="22"/>
          </w:rPr>
          <w:delText>novely zákona o príspevku z</w:delText>
        </w:r>
        <w:r w:rsidR="003B2937" w:rsidDel="00E561F1">
          <w:rPr>
            <w:rFonts w:asciiTheme="minorHAnsi" w:hAnsiTheme="minorHAnsi" w:cstheme="minorHAnsi"/>
            <w:sz w:val="22"/>
            <w:szCs w:val="22"/>
          </w:rPr>
          <w:delText> </w:delText>
        </w:r>
        <w:r w:rsidR="00460DAB" w:rsidRPr="00825667" w:rsidDel="00E561F1">
          <w:rPr>
            <w:rFonts w:asciiTheme="minorHAnsi" w:hAnsiTheme="minorHAnsi" w:cstheme="minorHAnsi"/>
            <w:sz w:val="22"/>
            <w:szCs w:val="22"/>
          </w:rPr>
          <w:delText>EŠIF č. 128/2020 Z. z.</w:delText>
        </w:r>
      </w:del>
      <w:r w:rsidR="00460DAB" w:rsidRPr="00825667">
        <w:rPr>
          <w:rFonts w:asciiTheme="minorHAnsi" w:hAnsiTheme="minorHAnsi" w:cstheme="minorHAnsi"/>
          <w:sz w:val="22"/>
          <w:szCs w:val="22"/>
        </w:rPr>
        <w:t>, t. j. do 22.6.2020 vrátane</w:t>
      </w:r>
      <w:r w:rsidR="00460DAB">
        <w:rPr>
          <w:rFonts w:asciiTheme="minorHAnsi" w:hAnsiTheme="minorHAnsi" w:cs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lastRenderedPageBreak/>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79" w:author="Autor">
        <w:r w:rsidR="00255665">
          <w:rPr>
            <w:rFonts w:asciiTheme="minorHAnsi" w:hAnsiTheme="minorHAnsi" w:cstheme="minorHAnsi"/>
            <w:sz w:val="22"/>
            <w:szCs w:val="22"/>
          </w:rPr>
          <w:t xml:space="preserve"> </w:t>
        </w:r>
        <w:r w:rsidR="00255665">
          <w:rPr>
            <w:rFonts w:asciiTheme="minorHAnsi" w:hAnsiTheme="minorHAnsi" w:cstheme="minorHAnsi"/>
            <w:sz w:val="22"/>
            <w:szCs w:val="22"/>
            <w:lang w:eastAsia="en-US"/>
          </w:rPr>
          <w:t>zákona o príspevku z EŠIF</w:t>
        </w:r>
      </w:ins>
      <w:r w:rsidRPr="000410D3">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w:t>
      </w:r>
      <w:ins w:id="280" w:author="Autor">
        <w:r w:rsidR="00255665">
          <w:rPr>
            <w:rFonts w:asciiTheme="minorHAnsi" w:hAnsiTheme="minorHAnsi" w:cstheme="minorHAnsi"/>
            <w:sz w:val="22"/>
            <w:szCs w:val="22"/>
          </w:rPr>
          <w:t xml:space="preserve">, </w:t>
        </w:r>
        <w:r w:rsidR="00255665" w:rsidRPr="007D736A">
          <w:rPr>
            <w:rFonts w:asciiTheme="minorHAnsi" w:hAnsiTheme="minorHAnsi"/>
            <w:sz w:val="22"/>
            <w:szCs w:val="22"/>
            <w:lang w:eastAsia="en-US"/>
          </w:rPr>
          <w:t>pričom nebol dôvod na odmietnutie odvolania podľa § 22 ods. 8 zákona o príspevku z EŠIF</w:t>
        </w:r>
      </w:ins>
      <w:r w:rsidRPr="000410D3">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lastRenderedPageBreak/>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 xml:space="preserve">60 </w:t>
      </w:r>
      <w:ins w:id="281" w:author="Autor">
        <w:r w:rsidR="00255665">
          <w:rPr>
            <w:rFonts w:asciiTheme="minorHAnsi" w:hAnsiTheme="minorHAnsi"/>
            <w:b/>
            <w:sz w:val="22"/>
            <w:szCs w:val="22"/>
            <w:u w:val="single"/>
          </w:rPr>
          <w:t xml:space="preserve">pracovných </w:t>
        </w:r>
      </w:ins>
      <w:r w:rsidRPr="005027B4">
        <w:rPr>
          <w:rFonts w:asciiTheme="minorHAnsi" w:hAnsiTheme="minorHAnsi"/>
          <w:b/>
          <w:sz w:val="22"/>
          <w:szCs w:val="22"/>
          <w:u w:val="single"/>
        </w:rPr>
        <w:t>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RDefault="00656EAE" w:rsidP="003D0FD1">
      <w:pPr>
        <w:pStyle w:val="Odsekzoznamu"/>
        <w:numPr>
          <w:ilvl w:val="0"/>
          <w:numId w:val="42"/>
        </w:numPr>
        <w:spacing w:before="120" w:after="120"/>
        <w:ind w:right="-18"/>
        <w:contextualSpacing w:val="0"/>
        <w:jc w:val="both"/>
        <w:rPr>
          <w:rFonts w:asciiTheme="minorHAnsi" w:hAnsiTheme="minorHAnsi"/>
          <w:sz w:val="22"/>
          <w:szCs w:val="22"/>
        </w:rPr>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82" w:author="Autor">
        <w:r w:rsidRPr="003B2937" w:rsidDel="00255665">
          <w:rPr>
            <w:rFonts w:asciiTheme="minorHAnsi" w:hAnsiTheme="minorHAnsi" w:cstheme="minorHAnsi"/>
            <w:sz w:val="22"/>
            <w:szCs w:val="22"/>
          </w:rPr>
          <w:delText xml:space="preserve">– </w:delText>
        </w:r>
      </w:del>
      <w:ins w:id="283" w:author="Autor">
        <w:r w:rsidR="00255665">
          <w:rPr>
            <w:rFonts w:asciiTheme="minorHAnsi" w:hAnsiTheme="minorHAnsi" w:cstheme="minorHAnsi"/>
            <w:sz w:val="22"/>
            <w:szCs w:val="22"/>
          </w:rPr>
          <w:t>až</w:t>
        </w:r>
        <w:r w:rsidR="00255665" w:rsidRPr="003B2937">
          <w:rPr>
            <w:rFonts w:asciiTheme="minorHAnsi" w:hAnsiTheme="minorHAnsi" w:cstheme="minorHAnsi"/>
            <w:sz w:val="22"/>
            <w:szCs w:val="22"/>
          </w:rPr>
          <w:t xml:space="preserve"> </w:t>
        </w:r>
      </w:ins>
      <w:r w:rsidRPr="003B2937">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8A3A69" w:rsidRDefault="008A3A69" w:rsidP="005E75DE">
      <w:pPr>
        <w:spacing w:before="120" w:after="120" w:line="240" w:lineRule="auto"/>
        <w:ind w:firstLine="360"/>
        <w:jc w:val="both"/>
        <w:rP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r w:rsidR="00B010F2">
        <w:rPr>
          <w:rFonts w:asciiTheme="minorHAnsi" w:hAnsiTheme="minorHAnsi"/>
        </w:rPr>
        <w:t xml:space="preserve"> </w:t>
      </w:r>
      <w:r w:rsidR="00B010F2" w:rsidRPr="0063386F">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63386F">
        <w:rPr>
          <w:rFonts w:asciiTheme="minorHAnsi" w:hAnsiTheme="minorHAnsi" w:cstheme="minorHAnsi"/>
        </w:rPr>
        <w:t>3.</w:t>
      </w:r>
      <w:r w:rsidR="0070198F">
        <w:rPr>
          <w:rFonts w:asciiTheme="minorHAnsi" w:hAnsiTheme="minorHAnsi" w:cstheme="minorHAnsi"/>
        </w:rPr>
        <w:t xml:space="preserve"> </w:t>
      </w:r>
      <w:r w:rsidR="00B010F2" w:rsidRPr="0063386F">
        <w:rPr>
          <w:rFonts w:asciiTheme="minorHAnsi" w:hAnsiTheme="minorHAnsi" w:cstheme="minorHAnsi"/>
        </w:rPr>
        <w:t>2020 do 21.</w:t>
      </w:r>
      <w:r w:rsidR="0070198F">
        <w:rPr>
          <w:rFonts w:asciiTheme="minorHAnsi" w:hAnsiTheme="minorHAnsi" w:cstheme="minorHAnsi"/>
        </w:rPr>
        <w:t xml:space="preserve"> 0</w:t>
      </w:r>
      <w:r w:rsidR="00B010F2" w:rsidRPr="0063386F">
        <w:rPr>
          <w:rFonts w:asciiTheme="minorHAnsi" w:hAnsiTheme="minorHAnsi" w:cstheme="minorHAnsi"/>
        </w:rPr>
        <w:t>5.</w:t>
      </w:r>
      <w:r w:rsidR="0070198F">
        <w:rPr>
          <w:rFonts w:asciiTheme="minorHAnsi" w:hAnsiTheme="minorHAnsi" w:cstheme="minorHAnsi"/>
        </w:rPr>
        <w:t xml:space="preserve"> </w:t>
      </w: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w:t>
      </w:r>
      <w:ins w:id="284" w:author="Autor">
        <w:r w:rsidR="00255665" w:rsidRPr="000420F7">
          <w:rPr>
            <w:rFonts w:asciiTheme="minorHAnsi" w:hAnsiTheme="minorHAnsi" w:cstheme="minorHAnsi"/>
          </w:rPr>
          <w:t>zákona č. 128/2020 Z. z., ktorým sa mení zákon o príspevku z EŠIF</w:t>
        </w:r>
      </w:ins>
      <w:del w:id="285" w:author="Autor">
        <w:r w:rsidR="00B010F2" w:rsidRPr="0063386F" w:rsidDel="00255665">
          <w:rPr>
            <w:rFonts w:asciiTheme="minorHAnsi" w:hAnsiTheme="minorHAnsi" w:cstheme="minorHAnsi"/>
          </w:rPr>
          <w:delText>novely zákona o príspevku z EŠIF č.</w:delText>
        </w:r>
        <w:r w:rsidR="0070198F" w:rsidDel="00255665">
          <w:rPr>
            <w:rFonts w:asciiTheme="minorHAnsi" w:hAnsiTheme="minorHAnsi" w:cstheme="minorHAnsi"/>
          </w:rPr>
          <w:delText> </w:delText>
        </w:r>
        <w:r w:rsidR="00B010F2" w:rsidRPr="0063386F" w:rsidDel="00255665">
          <w:rPr>
            <w:rFonts w:asciiTheme="minorHAnsi" w:hAnsiTheme="minorHAnsi" w:cstheme="minorHAnsi"/>
          </w:rPr>
          <w:delText>128/2020 Z. z.</w:delText>
        </w:r>
      </w:del>
      <w:r w:rsidR="00B010F2" w:rsidRPr="0063386F">
        <w:rPr>
          <w:rFonts w:asciiTheme="minorHAnsi" w:hAnsiTheme="minorHAnsi" w:cstheme="minorHAnsi"/>
        </w:rPr>
        <w:t>, t. j. do 22.</w:t>
      </w:r>
      <w:r w:rsidR="0070198F">
        <w:rPr>
          <w:rFonts w:asciiTheme="minorHAnsi" w:hAnsiTheme="minorHAnsi" w:cstheme="minorHAnsi"/>
        </w:rPr>
        <w:t xml:space="preserve"> 0</w:t>
      </w:r>
      <w:r w:rsidR="00B010F2" w:rsidRPr="0063386F">
        <w:rPr>
          <w:rFonts w:asciiTheme="minorHAnsi" w:hAnsiTheme="minorHAnsi" w:cstheme="minorHAnsi"/>
        </w:rPr>
        <w:t>6.</w:t>
      </w:r>
      <w:r w:rsidR="0070198F">
        <w:rPr>
          <w:rFonts w:asciiTheme="minorHAnsi" w:hAnsiTheme="minorHAnsi" w:cstheme="minorHAnsi"/>
        </w:rPr>
        <w:t xml:space="preserve"> </w:t>
      </w:r>
      <w:r w:rsidR="00B010F2" w:rsidRPr="0063386F">
        <w:rPr>
          <w:rFonts w:asciiTheme="minorHAnsi" w:hAnsiTheme="minorHAnsi" w:cstheme="minorHAnsi"/>
        </w:rPr>
        <w:t>2020 vrátane. V takom prípade sa uvedená lehota považuje za splnenú.</w:t>
      </w:r>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w:t>
      </w:r>
      <w:ins w:id="286" w:author="Autor">
        <w:r w:rsidR="008B10A9">
          <w:rPr>
            <w:rFonts w:asciiTheme="minorHAnsi" w:hAnsiTheme="minorHAnsi"/>
          </w:rPr>
          <w:t>p</w:t>
        </w:r>
      </w:ins>
      <w:del w:id="287" w:author="Autor">
        <w:r w:rsidRPr="005E75DE" w:rsidDel="008B10A9">
          <w:rPr>
            <w:rFonts w:asciiTheme="minorHAnsi" w:hAnsiTheme="minorHAnsi"/>
          </w:rPr>
          <w:delText>P</w:delText>
        </w:r>
      </w:del>
      <w:r w:rsidRPr="005E75DE">
        <w:rPr>
          <w:rFonts w:asciiTheme="minorHAnsi" w:hAnsiTheme="minorHAnsi"/>
        </w:rPr>
        <w:t xml:space="preserve">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r w:rsidR="007D7188" w:rsidRPr="003D0FD1">
        <w:rPr>
          <w:rFonts w:asciiTheme="minorHAnsi" w:hAnsiTheme="minorHAnsi" w:cstheme="minorHAnsi"/>
          <w:sz w:val="22"/>
          <w:szCs w:val="22"/>
        </w:rPr>
        <w:t>štatutárny orgán RO OP TP</w:t>
      </w:r>
      <w:r w:rsidR="007D7188" w:rsidRPr="005027B4" w:rsidDel="007D7188">
        <w:rPr>
          <w:rFonts w:asciiTheme="minorHAnsi" w:hAnsiTheme="minorHAnsi"/>
          <w:sz w:val="22"/>
          <w:szCs w:val="22"/>
        </w:rPr>
        <w:t xml:space="preserve"> </w:t>
      </w:r>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r w:rsidR="007D7188">
        <w:rPr>
          <w:rFonts w:asciiTheme="minorHAnsi" w:hAnsiTheme="minorHAnsi"/>
          <w:sz w:val="22"/>
          <w:szCs w:val="22"/>
        </w:rPr>
        <w:t> </w:t>
      </w:r>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C161D"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DC5F8E">
        <w:rPr>
          <w:rFonts w:asciiTheme="minorHAnsi" w:hAnsiTheme="minorHAnsi"/>
          <w:b/>
          <w:sz w:val="22"/>
          <w:szCs w:val="22"/>
        </w:rPr>
        <w:t>Preskúmava</w:t>
      </w:r>
      <w:r>
        <w:rPr>
          <w:rFonts w:asciiTheme="minorHAnsi" w:hAnsiTheme="minorHAnsi"/>
          <w:b/>
          <w:sz w:val="22"/>
          <w:szCs w:val="22"/>
        </w:rPr>
        <w:t>cie</w:t>
      </w:r>
      <w:r w:rsidRPr="00DC5F8E">
        <w:rPr>
          <w:rFonts w:asciiTheme="minorHAnsi" w:hAnsiTheme="minorHAnsi"/>
          <w:b/>
          <w:sz w:val="22"/>
          <w:szCs w:val="22"/>
        </w:rPr>
        <w:t xml:space="preserve"> </w:t>
      </w:r>
      <w:r w:rsidR="002F6327" w:rsidRPr="00DC5F8E">
        <w:rPr>
          <w:rFonts w:asciiTheme="minorHAnsi" w:hAnsiTheme="minorHAnsi"/>
          <w:b/>
          <w:sz w:val="22"/>
          <w:szCs w:val="22"/>
        </w:rPr>
        <w:t>konanie zastaví</w:t>
      </w:r>
      <w:r w:rsidR="002F6327" w:rsidRPr="00DC5F8E">
        <w:rPr>
          <w:rFonts w:asciiTheme="minorHAnsi" w:hAnsiTheme="minorHAnsi"/>
          <w:sz w:val="22"/>
          <w:szCs w:val="22"/>
        </w:rPr>
        <w:t xml:space="preserve"> - ak </w:t>
      </w: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r w:rsidR="002F6327" w:rsidRPr="00DC5F8E">
        <w:rPr>
          <w:rFonts w:asciiTheme="minorHAnsi" w:hAnsiTheme="minorHAnsi"/>
          <w:sz w:val="22"/>
          <w:szCs w:val="22"/>
        </w:rPr>
        <w:t>preskúmaním rozhodnutia mimo odvolacieho konania zistí, že rozhodnutie nebolo vydané v rozpore so zákonom o</w:t>
      </w:r>
      <w:r w:rsidR="007D7188">
        <w:rPr>
          <w:rFonts w:asciiTheme="minorHAnsi" w:hAnsiTheme="minorHAnsi"/>
          <w:sz w:val="22"/>
          <w:szCs w:val="22"/>
        </w:rPr>
        <w:t> </w:t>
      </w:r>
      <w:r w:rsidR="002F6327" w:rsidRPr="00DC5F8E">
        <w:rPr>
          <w:rFonts w:asciiTheme="minorHAnsi" w:hAnsiTheme="minorHAnsi"/>
          <w:sz w:val="22"/>
          <w:szCs w:val="22"/>
        </w:rPr>
        <w:t xml:space="preserve">príspevku z EŠIF, </w:t>
      </w:r>
      <w:r w:rsidR="00DC5F8E">
        <w:rPr>
          <w:rFonts w:asciiTheme="minorHAnsi" w:hAnsiTheme="minorHAnsi"/>
          <w:sz w:val="22"/>
          <w:szCs w:val="22"/>
        </w:rPr>
        <w:t>štatutárny orgán RO OP TP</w:t>
      </w:r>
      <w:r w:rsidR="002F6327" w:rsidRPr="00DC5F8E">
        <w:rPr>
          <w:rFonts w:asciiTheme="minorHAnsi" w:hAnsiTheme="minorHAnsi"/>
          <w:sz w:val="22"/>
          <w:szCs w:val="22"/>
        </w:rPr>
        <w:t xml:space="preserve"> </w:t>
      </w: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r w:rsidR="002F6327" w:rsidRPr="00DC5F8E">
        <w:rPr>
          <w:rFonts w:asciiTheme="minorHAnsi" w:hAnsiTheme="minorHAnsi"/>
          <w:sz w:val="22"/>
          <w:szCs w:val="22"/>
        </w:rPr>
        <w:t>konanie zastaví</w:t>
      </w:r>
      <w:r w:rsidR="007D7188">
        <w:rPr>
          <w:rFonts w:asciiTheme="minorHAnsi" w:hAnsiTheme="minorHAnsi"/>
          <w:sz w:val="22"/>
          <w:szCs w:val="22"/>
        </w:rPr>
        <w:t>. Zastavenie konania sa vykoná</w:t>
      </w:r>
      <w:r w:rsidR="002F6327"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r w:rsidR="00B010F2">
        <w:rPr>
          <w:rFonts w:asciiTheme="minorHAnsi" w:hAnsiTheme="minorHAnsi"/>
        </w:rPr>
        <w:t xml:space="preserve"> </w:t>
      </w:r>
      <w:r w:rsidR="00B010F2" w:rsidRPr="00083C3A">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083C3A">
        <w:rPr>
          <w:rFonts w:asciiTheme="minorHAnsi" w:hAnsiTheme="minorHAnsi" w:cstheme="minorHAnsi"/>
        </w:rPr>
        <w:t>3.</w:t>
      </w:r>
      <w:r w:rsidR="0070198F">
        <w:rPr>
          <w:rFonts w:asciiTheme="minorHAnsi" w:hAnsiTheme="minorHAnsi" w:cstheme="minorHAnsi"/>
        </w:rPr>
        <w:t xml:space="preserve"> </w:t>
      </w:r>
      <w:r w:rsidR="00B010F2" w:rsidRPr="00083C3A">
        <w:rPr>
          <w:rFonts w:asciiTheme="minorHAnsi" w:hAnsiTheme="minorHAnsi" w:cstheme="minorHAnsi"/>
        </w:rPr>
        <w:t>2020 do</w:t>
      </w:r>
      <w:r w:rsidR="0070198F">
        <w:rPr>
          <w:rFonts w:asciiTheme="minorHAnsi" w:hAnsiTheme="minorHAnsi" w:cstheme="minorHAnsi"/>
        </w:rPr>
        <w:t> </w:t>
      </w:r>
      <w:r w:rsidR="00B010F2" w:rsidRPr="00083C3A">
        <w:rPr>
          <w:rFonts w:asciiTheme="minorHAnsi" w:hAnsiTheme="minorHAnsi" w:cstheme="minorHAnsi"/>
        </w:rPr>
        <w:t>21.</w:t>
      </w:r>
      <w:r w:rsidR="0070198F">
        <w:rPr>
          <w:rFonts w:asciiTheme="minorHAnsi" w:hAnsiTheme="minorHAnsi" w:cstheme="minorHAnsi"/>
        </w:rPr>
        <w:t> 0</w:t>
      </w:r>
      <w:r w:rsidR="00B010F2" w:rsidRPr="00083C3A">
        <w:rPr>
          <w:rFonts w:asciiTheme="minorHAnsi" w:hAnsiTheme="minorHAnsi" w:cstheme="minorHAnsi"/>
        </w:rPr>
        <w:t>5.</w:t>
      </w:r>
      <w:r w:rsidR="0070198F">
        <w:rPr>
          <w:rFonts w:asciiTheme="minorHAnsi" w:hAnsiTheme="minorHAnsi" w:cstheme="minorHAnsi"/>
        </w:rPr>
        <w:t> </w:t>
      </w: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w:t>
      </w:r>
      <w:ins w:id="288" w:author="Autor">
        <w:r w:rsidR="008B10A9" w:rsidRPr="000420F7">
          <w:rPr>
            <w:rFonts w:asciiTheme="minorHAnsi" w:hAnsiTheme="minorHAnsi" w:cstheme="minorHAnsi"/>
          </w:rPr>
          <w:t>zákona č. 128/2020 Z. z., ktorým sa mení zákon o príspevku z EŠIF</w:t>
        </w:r>
      </w:ins>
      <w:del w:id="289" w:author="Autor">
        <w:r w:rsidR="00B010F2" w:rsidRPr="00083C3A" w:rsidDel="008B10A9">
          <w:rPr>
            <w:rFonts w:asciiTheme="minorHAnsi" w:hAnsiTheme="minorHAnsi" w:cstheme="minorHAnsi"/>
          </w:rPr>
          <w:delText>novely zákona o príspevku z EŠIF č. 128/2020 Z. z.</w:delText>
        </w:r>
      </w:del>
      <w:r w:rsidR="00B010F2" w:rsidRPr="00083C3A">
        <w:rPr>
          <w:rFonts w:asciiTheme="minorHAnsi" w:hAnsiTheme="minorHAnsi" w:cstheme="minorHAnsi"/>
        </w:rPr>
        <w:t>, t.</w:t>
      </w:r>
      <w:del w:id="290" w:author="Autor">
        <w:r w:rsidR="00B010F2" w:rsidRPr="00083C3A" w:rsidDel="008B10A9">
          <w:rPr>
            <w:rFonts w:asciiTheme="minorHAnsi" w:hAnsiTheme="minorHAnsi" w:cstheme="minorHAnsi"/>
          </w:rPr>
          <w:delText xml:space="preserve"> </w:delText>
        </w:r>
      </w:del>
      <w:ins w:id="291" w:author="Autor">
        <w:r w:rsidR="008B10A9">
          <w:rPr>
            <w:rFonts w:asciiTheme="minorHAnsi" w:hAnsiTheme="minorHAnsi" w:cstheme="minorHAnsi"/>
          </w:rPr>
          <w:t> </w:t>
        </w:r>
      </w:ins>
      <w:r w:rsidR="00B010F2" w:rsidRPr="00083C3A">
        <w:rPr>
          <w:rFonts w:asciiTheme="minorHAnsi" w:hAnsiTheme="minorHAnsi" w:cstheme="minorHAnsi"/>
        </w:rPr>
        <w:t>j. do 22.</w:t>
      </w:r>
      <w:r w:rsidR="0070198F">
        <w:rPr>
          <w:rFonts w:asciiTheme="minorHAnsi" w:hAnsiTheme="minorHAnsi" w:cstheme="minorHAnsi"/>
        </w:rPr>
        <w:t xml:space="preserve"> 0</w:t>
      </w:r>
      <w:r w:rsidR="00B010F2" w:rsidRPr="00083C3A">
        <w:rPr>
          <w:rFonts w:asciiTheme="minorHAnsi" w:hAnsiTheme="minorHAnsi" w:cstheme="minorHAnsi"/>
        </w:rPr>
        <w:t>6.</w:t>
      </w:r>
      <w:r w:rsidR="0070198F">
        <w:rPr>
          <w:rFonts w:asciiTheme="minorHAnsi" w:hAnsiTheme="minorHAnsi" w:cstheme="minorHAnsi"/>
        </w:rPr>
        <w:t xml:space="preserve"> </w:t>
      </w:r>
      <w:r w:rsidR="00B010F2" w:rsidRPr="00083C3A">
        <w:rPr>
          <w:rFonts w:asciiTheme="minorHAnsi" w:hAnsiTheme="minorHAnsi" w:cstheme="minorHAnsi"/>
        </w:rPr>
        <w:t>2020 vrátane. V takom prípade sa uvedená lehota považuje za splnenú.</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Na opravu rozhodnutia sa vzťahuje § 47 ods. 6 </w:t>
      </w:r>
      <w:ins w:id="292" w:author="Autor">
        <w:r w:rsidR="008B10A9">
          <w:t>zákona č. 71/1967 Zb. o správnom konaní (správny poriadok) v znení neskorších predpisov</w:t>
        </w:r>
      </w:ins>
      <w:del w:id="293" w:author="Autor">
        <w:r w:rsidRPr="005E75DE" w:rsidDel="008B10A9">
          <w:rPr>
            <w:rFonts w:asciiTheme="minorHAnsi" w:hAnsiTheme="minorHAnsi"/>
          </w:rPr>
          <w:delText>správneho poriadku</w:delText>
        </w:r>
      </w:del>
      <w:r w:rsidRPr="005E75DE">
        <w:rPr>
          <w:rFonts w:asciiTheme="minorHAnsi" w:hAnsiTheme="minorHAnsi"/>
        </w:rPr>
        <w:t>,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rFonts w:asciiTheme="minorHAnsi" w:hAnsiTheme="minorHAnsi"/>
          <w:b/>
          <w:u w:val="single"/>
        </w:rPr>
      </w:pPr>
      <w:r w:rsidRPr="00C17732">
        <w:rPr>
          <w:rFonts w:asciiTheme="minorHAnsi" w:hAnsiTheme="minorHAnsi"/>
          <w:b/>
          <w:u w:val="single"/>
        </w:rPr>
        <w:t>Spôsob financovania</w:t>
      </w:r>
    </w:p>
    <w:p w:rsidR="00C17732" w:rsidRPr="00AD5119" w:rsidRDefault="00C17732" w:rsidP="00C17732">
      <w:pPr>
        <w:spacing w:before="120" w:after="120" w:line="240" w:lineRule="auto"/>
        <w:jc w:val="both"/>
        <w:rPr>
          <w:rFonts w:asciiTheme="minorHAnsi" w:hAnsiTheme="minorHAnsi"/>
          <w:color w:val="000000"/>
        </w:rPr>
      </w:pP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hyperlink r:id="rId29" w:history="1">
        <w:r w:rsidRPr="005E75DE">
          <w:rPr>
            <w:rStyle w:val="Hypertextovprepojenie"/>
            <w:rFonts w:asciiTheme="minorHAnsi" w:hAnsiTheme="minorHAnsi"/>
          </w:rPr>
          <w:t>http://www.finance.gov.sk/Default.aspx?CatID=9348</w:t>
        </w:r>
      </w:hyperlink>
      <w:r w:rsidRPr="00AD5119">
        <w:rPr>
          <w:rFonts w:asciiTheme="minorHAnsi" w:hAnsiTheme="minorHAnsi"/>
          <w:color w:val="000000"/>
        </w:rPr>
        <w:t>)</w:t>
      </w:r>
    </w:p>
    <w:p w:rsidR="00C17732" w:rsidRPr="005027B4" w:rsidRDefault="00C17732" w:rsidP="00C17732">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p>
    <w:p w:rsidR="00C17732" w:rsidRPr="005027B4" w:rsidDel="00E27D27" w:rsidRDefault="00C17732" w:rsidP="00C17732">
      <w:pPr>
        <w:pStyle w:val="Odsekzoznamu"/>
        <w:spacing w:before="120" w:after="120"/>
        <w:contextualSpacing w:val="0"/>
        <w:jc w:val="both"/>
        <w:rPr>
          <w:del w:id="294" w:author="Auto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za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podmienok stanovených v zmluve.</w:t>
      </w:r>
    </w:p>
    <w:p w:rsidR="00C17732" w:rsidRPr="005027B4" w:rsidRDefault="00C17732" w:rsidP="00C17732">
      <w:pPr>
        <w:pStyle w:val="Odsekzoznamu"/>
        <w:spacing w:before="120" w:after="120"/>
        <w:contextualSpacing w:val="0"/>
        <w:jc w:val="both"/>
        <w:rPr>
          <w:rFonts w:asciiTheme="minorHAnsi" w:hAnsiTheme="minorHAnsi"/>
          <w:i/>
          <w:sz w:val="22"/>
          <w:szCs w:val="22"/>
        </w:rPr>
      </w:pPr>
      <w:del w:id="295" w:author="Autor">
        <w:r w:rsidRPr="005027B4" w:rsidDel="00E27D27">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E27D27">
          <w:rPr>
            <w:rFonts w:asciiTheme="minorHAnsi" w:hAnsiTheme="minorHAnsi"/>
            <w:i/>
            <w:sz w:val="22"/>
            <w:szCs w:val="22"/>
          </w:rPr>
          <w:delText>.</w:delText>
        </w:r>
        <w:r w:rsidRPr="005027B4" w:rsidDel="00E27D27">
          <w:rPr>
            <w:rFonts w:asciiTheme="minorHAnsi" w:hAnsiTheme="minorHAnsi"/>
            <w:i/>
            <w:sz w:val="22"/>
            <w:szCs w:val="22"/>
          </w:rPr>
          <w:delText>)</w:delText>
        </w:r>
      </w:del>
    </w:p>
    <w:p w:rsidR="00C17732" w:rsidRPr="005027B4" w:rsidRDefault="00C17732" w:rsidP="00C17732">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p>
    <w:p w:rsidR="00722109" w:rsidRPr="005E75DE" w:rsidDel="00E27D27" w:rsidRDefault="00C17732" w:rsidP="00CC0ED8">
      <w:pPr>
        <w:pStyle w:val="Odsekzoznamu"/>
        <w:spacing w:before="120" w:after="120"/>
        <w:contextualSpacing w:val="0"/>
        <w:jc w:val="both"/>
        <w:rPr>
          <w:del w:id="296" w:author="Autor"/>
          <w:rFonts w:asciiTheme="minorHAnsi" w:hAnsiTheme="minorHAnsi"/>
        </w:rPr>
      </w:pPr>
      <w:del w:id="297" w:author="Autor">
        <w:r w:rsidRPr="005027B4" w:rsidDel="00E27D27">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E27D27">
          <w:rPr>
            <w:rFonts w:asciiTheme="minorHAnsi" w:hAnsiTheme="minorHAnsi"/>
            <w:i/>
            <w:sz w:val="22"/>
            <w:szCs w:val="22"/>
          </w:rPr>
          <w:delText>.</w:delText>
        </w:r>
        <w:r w:rsidRPr="005027B4" w:rsidDel="00E27D27">
          <w:rPr>
            <w:rFonts w:asciiTheme="minorHAnsi" w:hAnsiTheme="minorHAnsi"/>
            <w:i/>
            <w:sz w:val="22"/>
            <w:szCs w:val="22"/>
          </w:rPr>
          <w:delText>)</w:delText>
        </w:r>
      </w:del>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w:t>
      </w:r>
      <w:r w:rsidRPr="005E75DE">
        <w:rPr>
          <w:rFonts w:asciiTheme="minorHAnsi" w:hAnsiTheme="minorHAnsi"/>
        </w:rPr>
        <w:lastRenderedPageBreak/>
        <w:t xml:space="preserve">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lastRenderedPageBreak/>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5E75DE" w:rsidRDefault="00B94CDA" w:rsidP="003D0FD1">
      <w:pPr>
        <w:spacing w:before="120" w:after="120"/>
        <w:ind w:firstLine="360"/>
        <w:jc w:val="both"/>
        <w:rPr>
          <w:rFonts w:asciiTheme="minorHAnsi" w:hAnsiTheme="minorHAnsi"/>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0"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1"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ins w:id="298" w:author="Autor">
        <w:r w:rsidR="009B7D99" w:rsidRPr="00230311">
          <w:rPr>
            <w:rFonts w:asciiTheme="minorHAnsi" w:hAnsiTheme="minorHAnsi" w:cstheme="minorHAnsi"/>
          </w:rPr>
          <w:t>(príloha k vyzvaniu – Zoznam povinných merateľných ukazovateľov) a sú uvedené v Prílohe č. 2 zmluvy o poskytnutí NFP</w:t>
        </w:r>
      </w:ins>
      <w:del w:id="299" w:author="Autor">
        <w:r w:rsidR="00C466CC" w:rsidRPr="005E75DE" w:rsidDel="009B7D99">
          <w:rPr>
            <w:rFonts w:asciiTheme="minorHAnsi" w:hAnsiTheme="minorHAnsi"/>
          </w:rPr>
          <w:delText>v prípade, ak budú vyžadované</w:delText>
        </w:r>
        <w:r w:rsidR="00956F39" w:rsidRPr="005E75DE" w:rsidDel="009B7D99">
          <w:rPr>
            <w:rFonts w:asciiTheme="minorHAnsi" w:hAnsiTheme="minorHAnsi"/>
          </w:rPr>
          <w:delText xml:space="preserve"> a uvedené v Prílohe č. 2 zmluvy o NFP</w:delText>
        </w:r>
      </w:del>
      <w:r w:rsidR="00956F39" w:rsidRPr="005E75DE">
        <w:rPr>
          <w:rFonts w:asciiTheme="minorHAnsi" w:hAnsiTheme="minorHAnsi"/>
        </w:rPr>
        <w:t xml:space="preserve">.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w:t>
      </w:r>
      <w:del w:id="300" w:author="Autor">
        <w:r w:rsidRPr="005E75DE" w:rsidDel="009B7D99">
          <w:rPr>
            <w:rFonts w:asciiTheme="minorHAnsi" w:hAnsiTheme="minorHAnsi"/>
          </w:rPr>
          <w:delText xml:space="preserve"> </w:delText>
        </w:r>
      </w:del>
      <w:ins w:id="301" w:author="Autor">
        <w:r w:rsidR="009B7D99">
          <w:rPr>
            <w:rFonts w:asciiTheme="minorHAnsi" w:hAnsiTheme="minorHAnsi"/>
          </w:rPr>
          <w:t xml:space="preserve"> poskytnutí </w:t>
        </w:r>
      </w:ins>
      <w:r w:rsidRPr="005E75DE">
        <w:rPr>
          <w:rFonts w:asciiTheme="minorHAnsi" w:hAnsiTheme="minorHAnsi"/>
        </w:rPr>
        <w:t>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r w:rsidR="00E67237">
        <w:rPr>
          <w:rFonts w:asciiTheme="minorHAnsi" w:hAnsiTheme="minorHAnsi"/>
          <w:b/>
          <w:u w:val="single"/>
        </w:rPr>
        <w:t> </w:t>
      </w:r>
      <w:r w:rsidR="00516E80" w:rsidRPr="005E75DE">
        <w:rPr>
          <w:rFonts w:asciiTheme="minorHAnsi" w:hAnsiTheme="minorHAnsi"/>
          <w:b/>
          <w:u w:val="single"/>
        </w:rPr>
        <w:t>NFP</w:t>
      </w:r>
      <w:r w:rsidR="00E67237">
        <w:rPr>
          <w:rFonts w:asciiTheme="minorHAnsi" w:hAnsiTheme="minorHAnsi"/>
          <w:b/>
          <w:u w:val="single"/>
        </w:rPr>
        <w:t>/rozhodnutia o schválení ŽoNFP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w:t>
      </w:r>
      <w:ins w:id="302" w:author="Autor">
        <w:r w:rsidR="00B04D17">
          <w:t>zákona č. 513/1991 Zb. Obchodný zákonník v znení neskorších predpisov</w:t>
        </w:r>
      </w:ins>
      <w:del w:id="303" w:author="Autor">
        <w:r w:rsidRPr="005E75DE" w:rsidDel="00B04D17">
          <w:rPr>
            <w:rFonts w:asciiTheme="minorHAnsi" w:hAnsiTheme="minorHAnsi"/>
          </w:rPr>
          <w:delText>Obchodného zákonníka</w:delText>
        </w:r>
      </w:del>
      <w:r w:rsidRPr="005E75DE">
        <w:rPr>
          <w:rFonts w:asciiTheme="minorHAnsi" w:hAnsiTheme="minorHAnsi"/>
        </w:rPr>
        <w:t xml:space="preserve">. </w:t>
      </w:r>
    </w:p>
    <w:p w:rsidR="00A85200" w:rsidRPr="005E75DE" w:rsidRDefault="00A8520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304" w:author="Autor">
        <w:r w:rsidR="00B04D17">
          <w:rPr>
            <w:rFonts w:asciiTheme="minorHAnsi" w:hAnsiTheme="minorHAnsi"/>
          </w:rPr>
          <w:t xml:space="preserve">interným </w:t>
        </w:r>
      </w:ins>
      <w:r w:rsidRPr="005E75DE">
        <w:rPr>
          <w:rFonts w:asciiTheme="minorHAnsi" w:hAnsiTheme="minorHAnsi"/>
        </w:rPr>
        <w:t xml:space="preserve">rozhodnutím o schválení ŽoNFP. Rozhodnutie o schválení ŽoNFP nadobúda </w:t>
      </w:r>
      <w:ins w:id="305" w:author="Autor">
        <w:r w:rsidR="00B04D17">
          <w:rPr>
            <w:rFonts w:asciiTheme="minorHAnsi" w:hAnsiTheme="minorHAnsi"/>
          </w:rPr>
          <w:t>platnosť doručením prijímateľovi a</w:t>
        </w:r>
        <w:r w:rsidR="00B04D17" w:rsidRPr="005E75DE">
          <w:rPr>
            <w:rFonts w:asciiTheme="minorHAnsi" w:hAnsiTheme="minorHAnsi"/>
          </w:rPr>
          <w:t xml:space="preserve"> </w:t>
        </w:r>
      </w:ins>
      <w:r w:rsidRPr="005E75DE">
        <w:rPr>
          <w:rFonts w:asciiTheme="minorHAnsi" w:hAnsiTheme="minorHAnsi"/>
        </w:rPr>
        <w:t xml:space="preserve">účinnosť v momente, keď nadobudne právoplatnosť podľa paragrafu 52 odsek 1 zákona </w:t>
      </w:r>
      <w:del w:id="306" w:author="Autor">
        <w:r w:rsidRPr="005E75DE" w:rsidDel="005176C7">
          <w:rPr>
            <w:rFonts w:asciiTheme="minorHAnsi" w:hAnsiTheme="minorHAnsi"/>
          </w:rPr>
          <w:br/>
        </w:r>
      </w:del>
      <w:r w:rsidRPr="005E75DE">
        <w:rPr>
          <w:rFonts w:asciiTheme="minorHAnsi" w:hAnsiTheme="minorHAnsi"/>
        </w:rPr>
        <w:t>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w:t>
      </w:r>
      <w:ins w:id="307" w:author="Autor">
        <w:r w:rsidR="00E07968">
          <w:rPr>
            <w:rFonts w:asciiTheme="minorHAnsi" w:hAnsiTheme="minorHAnsi" w:cs="Calibri"/>
            <w:spacing w:val="-3"/>
            <w:sz w:val="22"/>
            <w:szCs w:val="22"/>
          </w:rPr>
          <w:t xml:space="preserve">ŽoNFP </w:t>
        </w:r>
      </w:ins>
      <w:r w:rsidRPr="00AD5119">
        <w:rPr>
          <w:rFonts w:asciiTheme="minorHAnsi" w:hAnsiTheme="minorHAnsi" w:cs="Calibri"/>
          <w:spacing w:val="-3"/>
          <w:sz w:val="22"/>
          <w:szCs w:val="22"/>
        </w:rPr>
        <w:t xml:space="preserve">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3D0FD1" w:rsidRDefault="006419B3" w:rsidP="003D0FD1">
      <w:pPr>
        <w:pStyle w:val="Odsekzoznamu"/>
        <w:numPr>
          <w:ilvl w:val="1"/>
          <w:numId w:val="24"/>
        </w:numPr>
        <w:tabs>
          <w:tab w:val="left" w:pos="900"/>
        </w:tabs>
        <w:spacing w:before="120" w:after="120"/>
        <w:ind w:left="900"/>
        <w:contextualSpacing w:val="0"/>
        <w:jc w:val="both"/>
        <w:rPr>
          <w:rFonts w:asciiTheme="minorHAnsi" w:hAnsiTheme="minorHAnsi"/>
        </w:rPr>
      </w:pPr>
      <w:r w:rsidRPr="005027B4">
        <w:rPr>
          <w:rFonts w:asciiTheme="minorHAnsi" w:hAnsiTheme="minorHAnsi" w:cs="Calibri"/>
          <w:spacing w:val="-3"/>
          <w:sz w:val="22"/>
          <w:szCs w:val="22"/>
        </w:rPr>
        <w:t>ktorý poskytol potrebnú súčinnosť.</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r w:rsidR="00E67237" w:rsidRPr="00CC0ED8">
        <w:rPr>
          <w:rFonts w:asciiTheme="minorHAnsi" w:hAnsiTheme="minorHAnsi"/>
        </w:rPr>
        <w:t>r</w:t>
      </w:r>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32"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r w:rsidR="00E67237" w:rsidRPr="00CC0ED8">
        <w:rPr>
          <w:rFonts w:asciiTheme="minorHAnsi" w:hAnsiTheme="minorHAnsi"/>
        </w:rPr>
        <w:t>r</w:t>
      </w:r>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r w:rsidR="003215B7" w:rsidRPr="00CC0ED8">
        <w:rPr>
          <w:rFonts w:asciiTheme="minorHAnsi" w:hAnsiTheme="minorHAnsi"/>
        </w:rPr>
        <w:t>ý</w:t>
      </w:r>
      <w:r w:rsidRPr="00CC0ED8">
        <w:rPr>
          <w:rFonts w:asciiTheme="minorHAnsi" w:hAnsiTheme="minorHAnsi"/>
        </w:rPr>
        <w:t xml:space="preserve"> vzor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 xml:space="preserve">RO OP TP zašle žiadateľovi návrh na uzavretie zmluvy o NFP </w:t>
      </w:r>
      <w:del w:id="308" w:author="Autor">
        <w:r w:rsidRPr="00CC0ED8" w:rsidDel="003657F1">
          <w:rPr>
            <w:rFonts w:asciiTheme="minorHAnsi" w:eastAsiaTheme="minorHAnsi" w:hAnsiTheme="minorHAnsi"/>
          </w:rPr>
          <w:delText xml:space="preserve">bezodkladne po podpise </w:delText>
        </w:r>
      </w:del>
      <w:ins w:id="309" w:author="Autor">
        <w:r w:rsidR="003657F1">
          <w:rPr>
            <w:rFonts w:asciiTheme="minorHAnsi" w:eastAsiaTheme="minorHAnsi" w:hAnsiTheme="minorHAnsi"/>
          </w:rPr>
          <w:t xml:space="preserve">podpísanej </w:t>
        </w:r>
      </w:ins>
      <w:r w:rsidRPr="00CC0ED8">
        <w:rPr>
          <w:rFonts w:asciiTheme="minorHAnsi" w:eastAsiaTheme="minorHAnsi" w:hAnsiTheme="minorHAnsi"/>
        </w:rPr>
        <w:t>štatutárnym orgánom</w:t>
      </w:r>
      <w:ins w:id="310" w:author="Autor">
        <w:r w:rsidR="003657F1">
          <w:rPr>
            <w:rFonts w:asciiTheme="minorHAnsi" w:eastAsiaTheme="minorHAnsi" w:hAnsiTheme="minorHAnsi"/>
          </w:rPr>
          <w:t xml:space="preserve"> </w:t>
        </w:r>
        <w:r w:rsidR="003657F1">
          <w:t>RO OP TP, resp. jeho oprávneným zástupcom, kvalifikovaným elektronickým podpisom s mandátnym certifikátom</w:t>
        </w:r>
        <w:r w:rsidR="003657F1" w:rsidDel="001E5F0A">
          <w:t xml:space="preserve"> </w:t>
        </w:r>
        <w:r w:rsidR="003657F1">
          <w:t>prostredníctvom evidencie Komunikácia v ITMS2014</w:t>
        </w:r>
        <w:r w:rsidR="003657F1">
          <w:softHyphen/>
          <w:t>+ alebo iným vhodným spôsobom v termíne do 10  pracovných dní od splnenia všetkých podmienok uvedených v odsekoch a), b), c) tejto časti vyzvania</w:t>
        </w:r>
      </w:ins>
      <w:r w:rsidRPr="00CC0ED8">
        <w:rPr>
          <w:rFonts w:asciiTheme="minorHAnsi" w:eastAsiaTheme="minorHAnsi" w:hAnsiTheme="minorHAnsi"/>
        </w:rPr>
        <w:t xml:space="preserve">. V zmysle zákona </w:t>
      </w:r>
      <w:del w:id="311" w:author="Autor">
        <w:r w:rsidRPr="00CC0ED8" w:rsidDel="003657F1">
          <w:rPr>
            <w:rFonts w:asciiTheme="minorHAnsi" w:eastAsiaTheme="minorHAnsi" w:hAnsiTheme="minorHAnsi"/>
          </w:rPr>
          <w:delText xml:space="preserve">č. 305/2013 o elektronickej podobe výkonu pôsobnosti orgánov verejnej moci a o zmene a doplnení niektorých zákonov (zákon </w:delText>
        </w:r>
      </w:del>
      <w:r w:rsidRPr="00CC0ED8">
        <w:rPr>
          <w:rFonts w:asciiTheme="minorHAnsi" w:eastAsiaTheme="minorHAnsi" w:hAnsiTheme="minorHAnsi"/>
        </w:rPr>
        <w:t>o</w:t>
      </w:r>
      <w:ins w:id="312" w:author="Autor">
        <w:r w:rsidR="003657F1">
          <w:rPr>
            <w:rFonts w:asciiTheme="minorHAnsi" w:eastAsiaTheme="minorHAnsi" w:hAnsiTheme="minorHAnsi"/>
          </w:rPr>
          <w:t xml:space="preserve"> </w:t>
        </w:r>
      </w:ins>
      <w:del w:id="313" w:author="Autor">
        <w:r w:rsidRPr="00CC0ED8" w:rsidDel="003657F1">
          <w:rPr>
            <w:rFonts w:asciiTheme="minorHAnsi" w:eastAsiaTheme="minorHAnsi" w:hAnsiTheme="minorHAnsi"/>
          </w:rPr>
          <w:delText xml:space="preserve"> </w:delText>
        </w:r>
      </w:del>
      <w:r w:rsidRPr="00CC0ED8">
        <w:rPr>
          <w:rFonts w:asciiTheme="minorHAnsi" w:eastAsiaTheme="minorHAnsi" w:hAnsiTheme="minorHAnsi"/>
        </w:rPr>
        <w:t>e-Governmente</w:t>
      </w:r>
      <w:del w:id="314" w:author="Autor">
        <w:r w:rsidRPr="00CC0ED8" w:rsidDel="003657F1">
          <w:rPr>
            <w:rFonts w:asciiTheme="minorHAnsi" w:eastAsiaTheme="minorHAnsi" w:hAnsiTheme="minorHAnsi"/>
          </w:rPr>
          <w:delText>)</w:delText>
        </w:r>
      </w:del>
      <w:r w:rsidRPr="00CC0ED8">
        <w:rPr>
          <w:rFonts w:asciiTheme="minorHAnsi" w:eastAsiaTheme="minorHAnsi" w:hAnsiTheme="minorHAnsi"/>
        </w:rPr>
        <w:t xml:space="preserve"> je</w:t>
      </w:r>
      <w:r w:rsidR="00E67237" w:rsidRPr="00CC0ED8">
        <w:rPr>
          <w:rFonts w:asciiTheme="minorHAnsi" w:eastAsiaTheme="minorHAnsi" w:hAnsiTheme="minorHAnsi"/>
        </w:rPr>
        <w:t xml:space="preserve"> </w:t>
      </w:r>
      <w:r w:rsidRPr="00CC0ED8">
        <w:rPr>
          <w:rFonts w:asciiTheme="minorHAnsi" w:eastAsiaTheme="minorHAnsi" w:hAnsiTheme="minorHAnsi"/>
        </w:rPr>
        <w:t xml:space="preserve">od 1. 11. 2016 zmluva o NFP vyhotovená v elektronickej podobe a zmluvné strany ju podpisujú kvalifikovaným elektronickým podpisom </w:t>
      </w:r>
      <w:del w:id="315" w:author="Autor">
        <w:r w:rsidRPr="00CC0ED8" w:rsidDel="003657F1">
          <w:rPr>
            <w:rFonts w:asciiTheme="minorHAnsi" w:eastAsiaTheme="minorHAnsi" w:hAnsiTheme="minorHAnsi"/>
          </w:rPr>
          <w:delText>(na základe kvalifikovaného certifikátu,</w:delText>
        </w:r>
      </w:del>
      <w:ins w:id="316" w:author="Autor">
        <w:r w:rsidR="003657F1">
          <w:rPr>
            <w:rFonts w:asciiTheme="minorHAnsi" w:eastAsiaTheme="minorHAnsi" w:hAnsiTheme="minorHAnsi"/>
          </w:rPr>
          <w:t>s</w:t>
        </w:r>
      </w:ins>
      <w:r w:rsidRPr="00CC0ED8">
        <w:rPr>
          <w:rFonts w:asciiTheme="minorHAnsi" w:eastAsiaTheme="minorHAnsi" w:hAnsiTheme="minorHAnsi"/>
        </w:rPr>
        <w:t xml:space="preserve"> mandátn</w:t>
      </w:r>
      <w:ins w:id="317" w:author="Autor">
        <w:r w:rsidR="003657F1">
          <w:rPr>
            <w:rFonts w:asciiTheme="minorHAnsi" w:eastAsiaTheme="minorHAnsi" w:hAnsiTheme="minorHAnsi"/>
          </w:rPr>
          <w:t>ym</w:t>
        </w:r>
      </w:ins>
      <w:del w:id="318" w:author="Autor">
        <w:r w:rsidRPr="00CC0ED8" w:rsidDel="003657F1">
          <w:rPr>
            <w:rFonts w:asciiTheme="minorHAnsi" w:eastAsiaTheme="minorHAnsi" w:hAnsiTheme="minorHAnsi"/>
          </w:rPr>
          <w:delText>eho</w:delText>
        </w:r>
      </w:del>
      <w:r w:rsidRPr="00CC0ED8">
        <w:rPr>
          <w:rFonts w:asciiTheme="minorHAnsi" w:eastAsiaTheme="minorHAnsi" w:hAnsiTheme="minorHAnsi"/>
        </w:rPr>
        <w:t xml:space="preserve"> certifikát</w:t>
      </w:r>
      <w:ins w:id="319" w:author="Autor">
        <w:r w:rsidR="003657F1">
          <w:rPr>
            <w:rFonts w:asciiTheme="minorHAnsi" w:eastAsiaTheme="minorHAnsi" w:hAnsiTheme="minorHAnsi"/>
          </w:rPr>
          <w:t>om</w:t>
        </w:r>
      </w:ins>
      <w:del w:id="320" w:author="Autor">
        <w:r w:rsidRPr="00CC0ED8" w:rsidDel="003657F1">
          <w:rPr>
            <w:rFonts w:asciiTheme="minorHAnsi" w:eastAsiaTheme="minorHAnsi" w:hAnsiTheme="minorHAnsi"/>
          </w:rPr>
          <w:delText>u)</w:delText>
        </w:r>
      </w:del>
      <w:r w:rsidRPr="00CC0ED8">
        <w:rPr>
          <w:rFonts w:asciiTheme="minorHAnsi" w:eastAsiaTheme="minorHAnsi" w:hAnsiTheme="minorHAnsi"/>
        </w:rPr>
        <w:t xml:space="preserve">.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r w:rsidR="00A60C73" w:rsidRPr="00CC0ED8">
        <w:rPr>
          <w:spacing w:val="1"/>
        </w:rPr>
        <w:t xml:space="preserve"> </w:t>
      </w:r>
      <w:r w:rsidR="00A60C73" w:rsidRPr="00CC0ED8">
        <w:rPr>
          <w:rFonts w:asciiTheme="minorHAnsi" w:hAnsiTheme="minorHAnsi"/>
        </w:rPr>
        <w:t>V prípade, ak je prijímateľ a</w:t>
      </w:r>
      <w:r w:rsidR="00CC0ED8">
        <w:rPr>
          <w:rFonts w:asciiTheme="minorHAnsi" w:hAnsiTheme="minorHAnsi"/>
        </w:rPr>
        <w:t> </w:t>
      </w:r>
      <w:r w:rsidR="00A60C73" w:rsidRPr="00CC0ED8">
        <w:rPr>
          <w:rFonts w:asciiTheme="minorHAnsi" w:hAnsiTheme="minorHAnsi"/>
        </w:rPr>
        <w:t>RO</w:t>
      </w:r>
      <w:r w:rsidR="00CC0ED8">
        <w:rPr>
          <w:rFonts w:asciiTheme="minorHAnsi" w:hAnsiTheme="minorHAnsi"/>
        </w:rPr>
        <w:t> </w:t>
      </w: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p>
    <w:p w:rsidR="00E67237" w:rsidRDefault="003657F1" w:rsidP="005E75DE">
      <w:pPr>
        <w:spacing w:before="120" w:after="120" w:line="240" w:lineRule="auto"/>
        <w:ind w:firstLine="360"/>
        <w:jc w:val="both"/>
        <w:rPr>
          <w:rFonts w:asciiTheme="minorHAnsi" w:eastAsiaTheme="minorHAnsi" w:hAnsiTheme="minorHAnsi"/>
        </w:rPr>
      </w:pPr>
      <w:ins w:id="321" w:author="Autor">
        <w:r>
          <w:rPr>
            <w:rFonts w:asciiTheme="minorHAnsi" w:eastAsiaTheme="minorHAnsi" w:hAnsiTheme="minorHAnsi"/>
          </w:rPr>
          <w:t>V</w:t>
        </w:r>
      </w:ins>
      <w:del w:id="322" w:author="Autor">
        <w:r w:rsidR="006F4B6F" w:rsidRPr="005027B4" w:rsidDel="003657F1">
          <w:rPr>
            <w:rFonts w:asciiTheme="minorHAnsi" w:eastAsiaTheme="minorHAnsi" w:hAnsiTheme="minorHAnsi"/>
          </w:rPr>
          <w:delText>Iba v</w:delText>
        </w:r>
      </w:del>
      <w:r w:rsidR="006F4B6F" w:rsidRPr="005027B4">
        <w:rPr>
          <w:rFonts w:asciiTheme="minorHAnsi" w:eastAsiaTheme="minorHAnsi" w:hAnsiTheme="minorHAnsi"/>
        </w:rPr>
        <w:t xml:space="preserve"> riadne odôvodnených prípadoch môže RO OP TP pristúpiť k podpisu zmluvy </w:t>
      </w:r>
      <w:r w:rsidR="00D161DD" w:rsidRPr="005027B4">
        <w:rPr>
          <w:rFonts w:asciiTheme="minorHAnsi" w:eastAsiaTheme="minorHAnsi" w:hAnsiTheme="minorHAnsi"/>
        </w:rPr>
        <w:t xml:space="preserve">o NFP </w:t>
      </w:r>
      <w:r w:rsidR="006F4B6F" w:rsidRPr="005027B4">
        <w:rPr>
          <w:rFonts w:asciiTheme="minorHAnsi" w:eastAsiaTheme="minorHAnsi" w:hAnsiTheme="minorHAnsi"/>
        </w:rPr>
        <w:t>v </w:t>
      </w:r>
      <w:del w:id="323" w:author="Autor">
        <w:r w:rsidR="00E67237" w:rsidDel="003657F1">
          <w:rPr>
            <w:rFonts w:asciiTheme="minorHAnsi" w:eastAsiaTheme="minorHAnsi" w:hAnsiTheme="minorHAnsi"/>
          </w:rPr>
          <w:delText>písomnej</w:delText>
        </w:r>
        <w:r w:rsidR="00E67237" w:rsidRPr="005027B4" w:rsidDel="003657F1">
          <w:rPr>
            <w:rFonts w:asciiTheme="minorHAnsi" w:eastAsiaTheme="minorHAnsi" w:hAnsiTheme="minorHAnsi"/>
          </w:rPr>
          <w:delText xml:space="preserve"> </w:delText>
        </w:r>
      </w:del>
      <w:ins w:id="324" w:author="Autor">
        <w:r>
          <w:rPr>
            <w:rFonts w:asciiTheme="minorHAnsi" w:eastAsiaTheme="minorHAnsi" w:hAnsiTheme="minorHAnsi"/>
          </w:rPr>
          <w:t>listinnej</w:t>
        </w:r>
        <w:r w:rsidRPr="005027B4">
          <w:rPr>
            <w:rFonts w:asciiTheme="minorHAnsi" w:eastAsiaTheme="minorHAnsi" w:hAnsiTheme="minorHAnsi"/>
          </w:rPr>
          <w:t xml:space="preserve"> </w:t>
        </w:r>
      </w:ins>
      <w:del w:id="325" w:author="Autor">
        <w:r w:rsidR="006F4B6F" w:rsidRPr="005027B4" w:rsidDel="003657F1">
          <w:rPr>
            <w:rFonts w:asciiTheme="minorHAnsi" w:eastAsiaTheme="minorHAnsi" w:hAnsiTheme="minorHAnsi"/>
          </w:rPr>
          <w:delText>forme</w:delText>
        </w:r>
      </w:del>
      <w:ins w:id="326" w:author="Autor">
        <w:r>
          <w:rPr>
            <w:rFonts w:asciiTheme="minorHAnsi" w:eastAsiaTheme="minorHAnsi" w:hAnsiTheme="minorHAnsi"/>
          </w:rPr>
          <w:t>podobe</w:t>
        </w:r>
      </w:ins>
      <w:r w:rsidR="006F4B6F" w:rsidRPr="005027B4">
        <w:rPr>
          <w:rFonts w:asciiTheme="minorHAnsi" w:eastAsiaTheme="minorHAnsi" w:hAnsiTheme="minorHAnsi"/>
        </w:rPr>
        <w:t xml:space="preserve">. </w:t>
      </w:r>
      <w:ins w:id="327" w:author="Autor">
        <w:r>
          <w:t xml:space="preserve">Každá zmluvná strana môže vopred prejaviť vôľu uzavrieť zmluvu o NFP v listinnej podobe. </w:t>
        </w:r>
      </w:ins>
      <w:r w:rsidR="006F4B6F" w:rsidRPr="005027B4">
        <w:rPr>
          <w:rFonts w:asciiTheme="minorHAnsi" w:eastAsiaTheme="minorHAnsi" w:hAnsiTheme="minorHAnsi"/>
        </w:rPr>
        <w:t>V tomto prípade RO OP TP zašle žiadateľovi návrh na uzavretie zmluvy o</w:t>
      </w:r>
      <w:del w:id="328" w:author="Autor">
        <w:r w:rsidR="006F4B6F" w:rsidRPr="005027B4" w:rsidDel="003657F1">
          <w:rPr>
            <w:rFonts w:asciiTheme="minorHAnsi" w:eastAsiaTheme="minorHAnsi" w:hAnsiTheme="minorHAnsi"/>
          </w:rPr>
          <w:delText xml:space="preserve"> </w:delText>
        </w:r>
      </w:del>
      <w:ins w:id="329" w:author="Autor">
        <w:r>
          <w:rPr>
            <w:rFonts w:asciiTheme="minorHAnsi" w:eastAsiaTheme="minorHAnsi" w:hAnsiTheme="minorHAnsi"/>
          </w:rPr>
          <w:t> </w:t>
        </w:r>
      </w:ins>
      <w:r w:rsidR="006F4B6F" w:rsidRPr="005027B4">
        <w:rPr>
          <w:rFonts w:asciiTheme="minorHAnsi" w:eastAsiaTheme="minorHAnsi" w:hAnsiTheme="minorHAnsi"/>
        </w:rPr>
        <w:t>NFP</w:t>
      </w:r>
      <w:ins w:id="330" w:author="Auto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ins>
      <w:del w:id="331" w:author="Autor">
        <w:r w:rsidR="006F4B6F" w:rsidRPr="005027B4" w:rsidDel="003657F1">
          <w:rPr>
            <w:rFonts w:asciiTheme="minorHAnsi" w:eastAsiaTheme="minorHAnsi" w:hAnsiTheme="minorHAnsi"/>
          </w:rPr>
          <w:delText xml:space="preserve"> </w:delText>
        </w:r>
      </w:del>
      <w:ins w:id="332" w:author="Autor">
        <w:r>
          <w:rPr>
            <w:rFonts w:asciiTheme="minorHAnsi" w:eastAsiaTheme="minorHAnsi" w:hAnsiTheme="minorHAnsi"/>
          </w:rPr>
          <w:t xml:space="preserve"> </w:t>
        </w:r>
      </w:ins>
      <w:r w:rsidR="006F4B6F" w:rsidRPr="005027B4">
        <w:rPr>
          <w:rFonts w:asciiTheme="minorHAnsi" w:eastAsiaTheme="minorHAnsi" w:hAnsiTheme="minorHAnsi"/>
        </w:rPr>
        <w:t xml:space="preserve">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006F4B6F" w:rsidRPr="005027B4">
        <w:rPr>
          <w:rFonts w:asciiTheme="minorHAnsi" w:eastAsiaTheme="minorHAnsi" w:hAnsiTheme="minorHAnsi"/>
        </w:rPr>
        <w:t>rovnopisoch doporučenou poštou</w:t>
      </w:r>
      <w:del w:id="333" w:author="Autor">
        <w:r w:rsidR="006F4B6F" w:rsidRPr="005027B4" w:rsidDel="003657F1">
          <w:rPr>
            <w:rFonts w:asciiTheme="minorHAnsi" w:eastAsiaTheme="minorHAnsi" w:hAnsiTheme="minorHAnsi"/>
          </w:rPr>
          <w:delText>,</w:delText>
        </w:r>
      </w:del>
      <w:r w:rsidR="006F4B6F" w:rsidRPr="005027B4">
        <w:rPr>
          <w:rFonts w:asciiTheme="minorHAnsi" w:eastAsiaTheme="minorHAnsi" w:hAnsiTheme="minorHAnsi"/>
        </w:rPr>
        <w:t xml:space="preserve"> alebo iným vhodným spôsobom </w:t>
      </w:r>
      <w:ins w:id="334" w:author="Autor">
        <w:r>
          <w:t>v termíne do 10  pracovných dní od splnenia všetkých podmienok uvedených v odsekoch a), b), c) tejto časti vyzvania</w:t>
        </w:r>
      </w:ins>
      <w:del w:id="335" w:author="Autor">
        <w:r w:rsidR="006F4B6F" w:rsidRPr="005027B4" w:rsidDel="003657F1">
          <w:rPr>
            <w:rFonts w:asciiTheme="minorHAnsi" w:eastAsiaTheme="minorHAnsi" w:hAnsiTheme="minorHAnsi"/>
          </w:rPr>
          <w:delText>bezodkladne po podpise štatutárnym orgánom</w:delText>
        </w:r>
      </w:del>
      <w:r w:rsidR="006F4B6F" w:rsidRPr="005027B4">
        <w:rPr>
          <w:rFonts w:asciiTheme="minorHAnsi" w:eastAsiaTheme="minorHAnsi" w:hAnsiTheme="minorHAnsi"/>
        </w:rPr>
        <w:t>.</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Návrh na uzavretie zmluvy o NFP zaniká dňom uplynutia lehoty určenej v tomto návrhu alebo doručením </w:t>
      </w:r>
      <w:ins w:id="336" w:author="Autor">
        <w:r w:rsidR="00BF5657">
          <w:rPr>
            <w:rFonts w:asciiTheme="minorHAnsi" w:hAnsiTheme="minorHAnsi"/>
          </w:rPr>
          <w:t xml:space="preserve">písomného </w:t>
        </w:r>
      </w:ins>
      <w:r w:rsidRPr="005E75DE">
        <w:rPr>
          <w:rFonts w:asciiTheme="minorHAnsi" w:hAnsiTheme="minorHAnsi"/>
        </w:rPr>
        <w:t>prejavu žiadateľa o odmietnutí návrhu na uzavretie zmluvy o</w:t>
      </w:r>
      <w:del w:id="337" w:author="Autor">
        <w:r w:rsidRPr="005E75DE" w:rsidDel="00BF5657">
          <w:rPr>
            <w:rFonts w:asciiTheme="minorHAnsi" w:hAnsiTheme="minorHAnsi"/>
          </w:rPr>
          <w:delText xml:space="preserve"> </w:delText>
        </w:r>
      </w:del>
      <w:ins w:id="338" w:author="Autor">
        <w:r w:rsidR="00BF5657">
          <w:rPr>
            <w:rFonts w:asciiTheme="minorHAnsi" w:hAnsiTheme="minorHAnsi"/>
          </w:rPr>
          <w:t> </w:t>
        </w:r>
      </w:ins>
      <w:r w:rsidRPr="005E75DE">
        <w:rPr>
          <w:rFonts w:asciiTheme="minorHAnsi" w:hAnsiTheme="minorHAnsi"/>
        </w:rPr>
        <w:t>NFP</w:t>
      </w:r>
      <w:ins w:id="339" w:author="Autor">
        <w:r w:rsidR="00BF5657">
          <w:rPr>
            <w:rFonts w:asciiTheme="minorHAnsi" w:hAnsiTheme="minorHAnsi"/>
          </w:rPr>
          <w:t xml:space="preserve"> riadiacemu orgánu OP TP</w:t>
        </w:r>
      </w:ins>
      <w:r w:rsidRPr="005E75DE">
        <w:rPr>
          <w:rFonts w:asciiTheme="minorHAnsi" w:hAnsi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rFonts w:asciiTheme="minorHAnsi" w:hAnsiTheme="minorHAnsi"/>
          <w:color w:val="FF0000"/>
        </w:rPr>
      </w:pPr>
      <w:r w:rsidRPr="00AD5119">
        <w:rPr>
          <w:rFonts w:asciiTheme="minorHAnsi" w:eastAsiaTheme="minorHAnsi" w:hAnsiTheme="minorHAnsi"/>
        </w:rPr>
        <w:t xml:space="preserve">V prípade </w:t>
      </w:r>
      <w:del w:id="340" w:author="Autor">
        <w:r w:rsidR="00E67237" w:rsidDel="005023BE">
          <w:rPr>
            <w:rFonts w:asciiTheme="minorHAnsi" w:eastAsiaTheme="minorHAnsi" w:hAnsiTheme="minorHAnsi"/>
          </w:rPr>
          <w:delText>písomnej formy</w:delText>
        </w:r>
      </w:del>
      <w:ins w:id="341" w:author="Autor">
        <w:r w:rsidR="005023BE">
          <w:rPr>
            <w:rFonts w:asciiTheme="minorHAnsi" w:eastAsiaTheme="minorHAnsi" w:hAnsiTheme="minorHAnsi"/>
          </w:rPr>
          <w:t>listinnej podoby</w:t>
        </w:r>
      </w:ins>
      <w:r w:rsidR="00E67237">
        <w:rPr>
          <w:rFonts w:asciiTheme="minorHAnsi" w:eastAsiaTheme="minorHAnsi" w:hAnsiTheme="minorHAnsi"/>
        </w:rPr>
        <w:t xml:space="preserve"> </w:t>
      </w:r>
      <w:r w:rsidRPr="00AD5119">
        <w:rPr>
          <w:rFonts w:asciiTheme="minorHAnsi" w:eastAsiaTheme="minorHAnsi" w:hAnsiTheme="minorHAnsi"/>
        </w:rPr>
        <w:t>zmluvy o NFP</w:t>
      </w:r>
      <w:r w:rsidR="00E67237">
        <w:rPr>
          <w:rFonts w:asciiTheme="minorHAnsi" w:eastAsiaTheme="minorHAnsi" w:hAnsiTheme="minorHAnsi"/>
        </w:rPr>
        <w:t xml:space="preserve"> </w:t>
      </w:r>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r w:rsidR="00E67237">
        <w:rPr>
          <w:rFonts w:asciiTheme="minorHAnsi" w:eastAsiaTheme="minorHAnsi" w:hAnsiTheme="minorHAnsi"/>
        </w:rPr>
        <w:t xml:space="preserve">minimálne tri rovnopisy prijatého návrhu na uzavretie zmluvy o NFP </w:t>
      </w:r>
      <w:r w:rsidR="00A85200">
        <w:rPr>
          <w:rFonts w:asciiTheme="minorHAnsi" w:eastAsiaTheme="minorHAnsi" w:hAnsiTheme="minorHAnsi"/>
        </w:rPr>
        <w:t xml:space="preserve">a tiež </w:t>
      </w:r>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33"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4712B8" w:rsidP="005E75DE">
      <w:pPr>
        <w:spacing w:before="120" w:after="120" w:line="240" w:lineRule="auto"/>
        <w:ind w:firstLine="360"/>
        <w:jc w:val="both"/>
        <w:rPr>
          <w:rFonts w:asciiTheme="minorHAnsi" w:hAnsiTheme="minorHAnsi"/>
        </w:rPr>
      </w:pPr>
      <w:ins w:id="342" w:author="Autor">
        <w:r>
          <w:rPr>
            <w:rFonts w:asciiTheme="minorHAnsi" w:hAnsiTheme="minorHAnsi" w:cstheme="minorHAnsi"/>
          </w:rPr>
          <w:lastRenderedPageBreak/>
          <w:t>Zmluva o NFP nadobúda platnosť dňom jej podpisu obidvoma zmluvnými stranami.</w:t>
        </w:r>
      </w:ins>
      <w:del w:id="343" w:author="Autor">
        <w:r w:rsidR="006419B3" w:rsidRPr="005E75DE" w:rsidDel="004712B8">
          <w:rPr>
            <w:rFonts w:asciiTheme="minorHAnsi" w:hAnsiTheme="minorHAnsi"/>
          </w:rPr>
          <w:delText>Deň doručenia prijatého návrhu na uzavretie zmluvy o NFP je dňom nadobudnutia platnosti a</w:delText>
        </w:r>
        <w:r w:rsidR="00CC0ED8" w:rsidDel="004712B8">
          <w:rPr>
            <w:rFonts w:asciiTheme="minorHAnsi" w:hAnsiTheme="minorHAnsi"/>
          </w:rPr>
          <w:delText> </w:delText>
        </w:r>
        <w:r w:rsidR="006419B3" w:rsidRPr="005E75DE" w:rsidDel="004712B8">
          <w:rPr>
            <w:rFonts w:asciiTheme="minorHAnsi" w:hAnsiTheme="minorHAnsi"/>
          </w:rPr>
          <w:delText>zároveň momentom uzavretia zmluvy</w:delText>
        </w:r>
        <w:r w:rsidR="00D161DD" w:rsidRPr="00AD5119" w:rsidDel="004712B8">
          <w:rPr>
            <w:rFonts w:asciiTheme="minorHAnsi" w:eastAsiaTheme="minorHAnsi" w:hAnsiTheme="minorHAnsi"/>
          </w:rPr>
          <w:delText xml:space="preserve"> o NFP</w:delText>
        </w:r>
        <w:r w:rsidR="006419B3" w:rsidRPr="005E75DE" w:rsidDel="004712B8">
          <w:rPr>
            <w:rFonts w:asciiTheme="minorHAnsi" w:hAnsiTheme="minorHAnsi"/>
          </w:rPr>
          <w:delText>.</w:delText>
        </w:r>
      </w:del>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w:t>
      </w:r>
      <w:ins w:id="344" w:author="Autor">
        <w:r w:rsidR="004712B8">
          <w:t>č. 211/2000 Z. z. o slobodnom prístupe k informáciám a o zmene a doplnení niektorých zákonov (zákon o slobode informácií) v znení neskorších predpisov</w:t>
        </w:r>
        <w:r w:rsidR="004712B8" w:rsidRPr="005E75DE" w:rsidDel="004712B8">
          <w:rPr>
            <w:rFonts w:asciiTheme="minorHAnsi" w:hAnsiTheme="minorHAnsi"/>
          </w:rPr>
          <w:t xml:space="preserve"> </w:t>
        </w:r>
      </w:ins>
      <w:del w:id="345" w:author="Autor">
        <w:r w:rsidRPr="005E75DE" w:rsidDel="004712B8">
          <w:rPr>
            <w:rFonts w:asciiTheme="minorHAnsi" w:hAnsiTheme="minorHAnsi"/>
          </w:rPr>
          <w:delText>o slobode informácií</w:delText>
        </w:r>
      </w:del>
      <w:r w:rsidRPr="005E75DE">
        <w:rPr>
          <w:rFonts w:asciiTheme="minorHAnsi" w:hAnsiTheme="minorHAnsi"/>
        </w:rPr>
        <w:t xml:space="preserve"> zverejnenie zmluvy o</w:t>
      </w:r>
      <w:r w:rsidR="00CC0ED8">
        <w:rPr>
          <w:rFonts w:asciiTheme="minorHAnsi" w:hAnsiTheme="minorHAnsi"/>
        </w:rPr>
        <w:t> </w:t>
      </w:r>
      <w:r w:rsidRPr="005E75DE">
        <w:rPr>
          <w:rFonts w:asciiTheme="minorHAnsi" w:hAnsiTheme="minorHAnsi"/>
        </w:rPr>
        <w:t xml:space="preserve">NFP v Centrálnom registri zmlúv. Deň nasledujúci po dni jej </w:t>
      </w:r>
      <w:ins w:id="346" w:author="Autor">
        <w:r w:rsidR="004712B8">
          <w:rPr>
            <w:rFonts w:asciiTheme="minorHAnsi" w:hAnsiTheme="minorHAnsi"/>
          </w:rPr>
          <w:t xml:space="preserve">prvého </w:t>
        </w:r>
      </w:ins>
      <w:r w:rsidRPr="005E75DE">
        <w:rPr>
          <w:rFonts w:asciiTheme="minorHAnsi" w:hAnsiTheme="minorHAnsi"/>
        </w:rPr>
        <w:t>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CC0ED8">
        <w:t> </w:t>
      </w:r>
      <w:r w:rsidRPr="00677906">
        <w:t>ktoré sa príloha č. 1 rozhodnutia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w:t>
      </w:r>
      <w:ins w:id="347" w:author="Autor">
        <w:r w:rsidR="002C1CB3">
          <w:rPr>
            <w:rFonts w:asciiTheme="minorHAnsi" w:hAnsiTheme="minorHAnsi"/>
          </w:rPr>
          <w:t>,</w:t>
        </w:r>
      </w:ins>
      <w:r w:rsidRPr="005E75DE">
        <w:rPr>
          <w:rFonts w:asciiTheme="minorHAnsi" w:hAnsiTheme="minorHAnsi"/>
        </w:rPr>
        <w:t xml:space="preserve"> ako aj podmienky a spôsob ukončovania zmluvného vzťahu</w:t>
      </w:r>
      <w:ins w:id="348" w:author="Autor">
        <w:r w:rsidR="002C1CB3">
          <w:rPr>
            <w:rFonts w:asciiTheme="minorHAnsi" w:hAnsiTheme="minorHAnsi"/>
          </w:rPr>
          <w:t>,</w:t>
        </w:r>
      </w:ins>
      <w:r w:rsidRPr="005E75DE">
        <w:rPr>
          <w:rFonts w:asciiTheme="minorHAnsi" w:hAnsiTheme="minorHAnsi"/>
        </w:rPr>
        <w:t xml:space="preserve">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w:t>
      </w:r>
      <w:ins w:id="349" w:author="Autor">
        <w:r w:rsidR="002C1CB3">
          <w:rPr>
            <w:rFonts w:asciiTheme="minorHAnsi" w:hAnsiTheme="minorHAnsi"/>
            <w:sz w:val="22"/>
            <w:szCs w:val="22"/>
          </w:rPr>
          <w:t xml:space="preserve"> a</w:t>
        </w:r>
      </w:ins>
      <w:del w:id="350" w:author="Autor">
        <w:r w:rsidRPr="005E75DE" w:rsidDel="002C1CB3">
          <w:rPr>
            <w:rFonts w:asciiTheme="minorHAnsi" w:hAnsiTheme="minorHAnsi"/>
            <w:sz w:val="22"/>
            <w:szCs w:val="22"/>
          </w:rPr>
          <w:delText>,</w:delText>
        </w:r>
      </w:del>
      <w:r w:rsidRPr="005E75DE">
        <w:rPr>
          <w:rFonts w:asciiTheme="minorHAnsi" w:hAnsiTheme="minorHAnsi"/>
          <w:sz w:val="22"/>
          <w:szCs w:val="22"/>
        </w:rPr>
        <w:t xml:space="preserve">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w:t>
      </w:r>
      <w:ins w:id="351" w:author="Autor">
        <w:r w:rsidR="002C1CB3">
          <w:rPr>
            <w:rFonts w:asciiTheme="minorHAnsi" w:hAnsiTheme="minorHAnsi"/>
            <w:sz w:val="22"/>
            <w:szCs w:val="22"/>
          </w:rPr>
          <w:t xml:space="preserve"> a</w:t>
        </w:r>
      </w:ins>
      <w:del w:id="352" w:author="Autor">
        <w:r w:rsidRPr="005E75DE" w:rsidDel="002C1CB3">
          <w:rPr>
            <w:rFonts w:asciiTheme="minorHAnsi" w:hAnsiTheme="minorHAnsi"/>
            <w:sz w:val="22"/>
            <w:szCs w:val="22"/>
          </w:rPr>
          <w:delText>,</w:delText>
        </w:r>
      </w:del>
      <w:r w:rsidRPr="005E75DE">
        <w:rPr>
          <w:rFonts w:asciiTheme="minorHAnsi" w:hAnsiTheme="minorHAnsi"/>
          <w:sz w:val="22"/>
          <w:szCs w:val="22"/>
        </w:rPr>
        <w:t xml:space="preserve">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CKO na základe údajov získaných z ITMS 2014+ alebo v nevyhnutných prípadoch na základe žiadosti CKO poskytnutých od RO zverejňuje na svojom webovom sídle </w:t>
      </w:r>
      <w:ins w:id="353" w:author="Autor">
        <w:r w:rsidR="00563556">
          <w:fldChar w:fldCharType="begin"/>
        </w:r>
        <w:r w:rsidR="00563556">
          <w:instrText xml:space="preserve"> HYPERLINK "http://www.partnerskadohoda.gov.sk" </w:instrText>
        </w:r>
        <w:r w:rsidR="00563556">
          <w:fldChar w:fldCharType="separate"/>
        </w:r>
        <w:r w:rsidR="00563556" w:rsidRPr="00766DB4">
          <w:rPr>
            <w:rStyle w:val="Hypertextovprepojenie"/>
          </w:rPr>
          <w:t>www.partnerskadohoda.gov</w:t>
        </w:r>
        <w:r w:rsidR="00563556" w:rsidRPr="00F90694">
          <w:rPr>
            <w:rStyle w:val="Hypertextovprepojenie"/>
          </w:rPr>
          <w:t>.sk</w:t>
        </w:r>
        <w:r w:rsidR="00563556">
          <w:rPr>
            <w:rStyle w:val="Hypertextovprepojenie"/>
          </w:rPr>
          <w:fldChar w:fldCharType="end"/>
        </w:r>
        <w:r w:rsidR="00563556">
          <w:rPr>
            <w:rStyle w:val="Hypertextovprepojenie"/>
          </w:rPr>
          <w:t xml:space="preserve"> </w:t>
        </w:r>
      </w:ins>
      <w:r w:rsidRPr="005E75DE">
        <w:rPr>
          <w:rFonts w:asciiTheme="minorHAnsi" w:hAnsiTheme="minorHAnsi"/>
        </w:rPr>
        <w:t>údaje o</w:t>
      </w:r>
      <w:del w:id="354" w:author="Autor">
        <w:r w:rsidRPr="005E75DE" w:rsidDel="00563556">
          <w:rPr>
            <w:rFonts w:asciiTheme="minorHAnsi" w:hAnsiTheme="minorHAnsi"/>
          </w:rPr>
          <w:delText> </w:delText>
        </w:r>
      </w:del>
      <w:ins w:id="355" w:author="Autor">
        <w:r w:rsidR="00563556">
          <w:rPr>
            <w:rFonts w:asciiTheme="minorHAnsi" w:hAnsiTheme="minorHAnsi"/>
          </w:rPr>
          <w:t> </w:t>
        </w:r>
      </w:ins>
      <w:r w:rsidRPr="005E75DE">
        <w:rPr>
          <w:rFonts w:asciiTheme="minorHAnsi" w:hAnsiTheme="minorHAnsi"/>
        </w:rPr>
        <w:t>zmluvách</w:t>
      </w:r>
      <w:ins w:id="356" w:author="Autor">
        <w:r w:rsidR="00563556">
          <w:rPr>
            <w:rFonts w:asciiTheme="minorHAnsi" w:hAnsiTheme="minorHAnsi"/>
          </w:rPr>
          <w:t xml:space="preserve"> o NFP</w:t>
        </w:r>
      </w:ins>
      <w:r w:rsidRPr="005E75DE">
        <w:rPr>
          <w:rFonts w:asciiTheme="minorHAnsi" w:hAnsiTheme="minorHAnsi"/>
        </w:rPr>
        <w:t>,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lastRenderedPageBreak/>
        <w:t xml:space="preserve">RO OP TP zverejňuje bezodkladne po nadobudnutí právoplatnosti rozhodnutia o ŽoNFP prostredníctvom funkcionality ITMS2014+ spoločné hodnotiace hárky odborného hodnotenia ŽoNFP na webovom sídle </w:t>
      </w:r>
      <w:ins w:id="357" w:author="Autor">
        <w:r w:rsidR="00563556">
          <w:fldChar w:fldCharType="begin"/>
        </w:r>
        <w:r w:rsidR="00563556">
          <w:instrText xml:space="preserve"> HYPERLINK "http://www.itms2014.sk" </w:instrText>
        </w:r>
        <w:r w:rsidR="00563556">
          <w:fldChar w:fldCharType="separate"/>
        </w:r>
        <w:r w:rsidR="00563556" w:rsidRPr="00DA5FB9">
          <w:rPr>
            <w:rStyle w:val="Hypertextovprepojenie"/>
          </w:rPr>
          <w:t>www.itms2014.sk</w:t>
        </w:r>
        <w:r w:rsidR="00563556">
          <w:rPr>
            <w:rStyle w:val="Hypertextovprepojenie"/>
          </w:rPr>
          <w:fldChar w:fldCharType="end"/>
        </w:r>
      </w:ins>
      <w:del w:id="358" w:author="Autor">
        <w:r w:rsidR="00512EEB" w:rsidDel="00563556">
          <w:fldChar w:fldCharType="begin"/>
        </w:r>
        <w:r w:rsidR="00512EEB" w:rsidDel="00563556">
          <w:delInstrText xml:space="preserve"> HYPERLINK "http://www.itms2014.sk" </w:delInstrText>
        </w:r>
        <w:r w:rsidR="00512EEB" w:rsidDel="00563556">
          <w:fldChar w:fldCharType="separate"/>
        </w:r>
        <w:r w:rsidRPr="009A4624" w:rsidDel="00563556">
          <w:rPr>
            <w:rFonts w:asciiTheme="minorHAnsi" w:eastAsiaTheme="minorHAnsi" w:hAnsiTheme="minorHAnsi"/>
            <w:color w:val="000000"/>
          </w:rPr>
          <w:delText>www.itms2014.sk</w:delText>
        </w:r>
        <w:r w:rsidR="00512EEB" w:rsidDel="00563556">
          <w:rPr>
            <w:rFonts w:asciiTheme="minorHAnsi" w:eastAsiaTheme="minorHAnsi" w:hAnsiTheme="minorHAnsi"/>
            <w:color w:val="000000"/>
          </w:rPr>
          <w:fldChar w:fldCharType="end"/>
        </w:r>
      </w:del>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3D0FD1">
        <w:tc>
          <w:tcPr>
            <w:tcW w:w="4531" w:type="dxa"/>
            <w:shd w:val="clear" w:color="auto" w:fill="002060"/>
            <w:vAlign w:val="center"/>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3D0FD1">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3D0FD1">
        <w:tc>
          <w:tcPr>
            <w:tcW w:w="4531"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3D0FD1">
        <w:tc>
          <w:tcPr>
            <w:tcW w:w="4531" w:type="dxa"/>
            <w:shd w:val="clear" w:color="auto" w:fill="DBE5F1" w:themeFill="accent1" w:themeFillTint="33"/>
          </w:tcPr>
          <w:p w:rsidR="0026434C" w:rsidRPr="00AD5119" w:rsidRDefault="0026434C" w:rsidP="000D573B">
            <w:pPr>
              <w:jc w:val="both"/>
              <w:rPr>
                <w:rFonts w:asciiTheme="minorHAnsi" w:hAnsiTheme="minorHAnsi"/>
              </w:rPr>
            </w:pPr>
          </w:p>
        </w:tc>
        <w:tc>
          <w:tcPr>
            <w:tcW w:w="4531" w:type="dxa"/>
            <w:shd w:val="clear" w:color="auto" w:fill="DBE5F1" w:themeFill="accent1" w:themeFillTint="33"/>
          </w:tcPr>
          <w:p w:rsidR="0026434C" w:rsidRPr="005027B4" w:rsidRDefault="0026434C" w:rsidP="007B1092">
            <w:pPr>
              <w:jc w:val="both"/>
              <w:rPr>
                <w:rFonts w:asciiTheme="minorHAnsi" w:hAnsiTheme="minorHAnsi"/>
              </w:rPr>
            </w:pPr>
          </w:p>
        </w:tc>
      </w:tr>
      <w:tr w:rsidR="0026434C" w:rsidRPr="005027B4" w:rsidTr="003D0FD1">
        <w:tc>
          <w:tcPr>
            <w:tcW w:w="4531" w:type="dxa"/>
            <w:shd w:val="clear" w:color="auto" w:fill="95B3D7" w:themeFill="accent1" w:themeFillTint="99"/>
          </w:tcPr>
          <w:p w:rsidR="0026434C" w:rsidRPr="00AD5119" w:rsidRDefault="0026434C" w:rsidP="0026434C">
            <w:pPr>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26434C" w:rsidRPr="005027B4" w:rsidRDefault="0026434C" w:rsidP="0026434C">
            <w:pPr>
              <w:jc w:val="both"/>
              <w:rPr>
                <w:rFonts w:asciiTheme="minorHAnsi" w:hAnsiTheme="minorHAnsi"/>
              </w:rPr>
            </w:pPr>
            <w:r w:rsidRPr="005027B4">
              <w:rPr>
                <w:rFonts w:asciiTheme="minorHAnsi" w:hAnsiTheme="minorHAnsi"/>
              </w:rPr>
              <w:t xml:space="preserve">Prioritná os: </w:t>
            </w:r>
            <w:r>
              <w:rPr>
                <w:rFonts w:asciiTheme="minorHAnsi" w:hAnsiTheme="minorHAnsi"/>
              </w:rPr>
              <w:t>13</w:t>
            </w:r>
          </w:p>
        </w:tc>
      </w:tr>
      <w:tr w:rsidR="0026434C" w:rsidRPr="005027B4" w:rsidTr="0026434C">
        <w:tc>
          <w:tcPr>
            <w:tcW w:w="4531" w:type="dxa"/>
            <w:shd w:val="clear" w:color="auto" w:fill="auto"/>
          </w:tcPr>
          <w:p w:rsidR="0026434C" w:rsidRPr="00AD5119" w:rsidRDefault="0026434C" w:rsidP="0026434C">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26434C" w:rsidRPr="005027B4" w:rsidRDefault="0026434C" w:rsidP="0026434C">
            <w:pPr>
              <w:jc w:val="both"/>
              <w:rPr>
                <w:rFonts w:asciiTheme="minorHAnsi" w:hAnsiTheme="minorHAnsi"/>
              </w:rPr>
            </w:pPr>
            <w:r w:rsidRPr="005027B4">
              <w:rPr>
                <w:rFonts w:asciiTheme="minorHAnsi" w:hAnsiTheme="minorHAnsi"/>
              </w:rPr>
              <w:t xml:space="preserve">Špecifický cieľ: </w:t>
            </w:r>
            <w:r>
              <w:rPr>
                <w:rFonts w:asciiTheme="minorHAnsi" w:hAnsiTheme="minorHAnsi"/>
              </w:rPr>
              <w:t>13.1, 13.2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lastRenderedPageBreak/>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účinkom je možné získať na webovom sídle centrálneho koordinačného orgánu</w:t>
      </w:r>
      <w:r w:rsidRPr="005E75DE">
        <w:rPr>
          <w:rFonts w:asciiTheme="minorHAnsi" w:hAnsiTheme="minorHAnsi"/>
        </w:rPr>
        <w:t xml:space="preserve"> </w:t>
      </w:r>
      <w:hyperlink r:id="rId34"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5"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Zmena a zrušenie vyzvania</w:t>
      </w:r>
    </w:p>
    <w:p w:rsidR="001E1947" w:rsidRPr="005E75DE" w:rsidRDefault="00512EEB" w:rsidP="005E75DE">
      <w:pPr>
        <w:spacing w:before="120" w:after="120" w:line="240" w:lineRule="auto"/>
        <w:ind w:firstLine="425"/>
        <w:jc w:val="both"/>
        <w:rPr>
          <w:rFonts w:asciiTheme="minorHAnsi" w:hAnsiTheme="minorHAnsi"/>
        </w:rPr>
      </w:pPr>
      <w:ins w:id="359" w:author="Autor">
        <w:r>
          <w:rPr>
            <w:rFonts w:asciiTheme="minorHAnsi" w:hAnsiTheme="minorHAnsi" w:cstheme="minorHAnsi"/>
          </w:rPr>
          <w:t xml:space="preserve">RO OP TP je oprávnený vyzvanie zmeniť alebo zrušiť. </w:t>
        </w:r>
      </w:ins>
      <w:r w:rsidR="0064229B" w:rsidRPr="005E75DE">
        <w:rPr>
          <w:rFonts w:asciiTheme="minorHAnsi" w:hAnsiTheme="minorHAnsi"/>
        </w:rPr>
        <w:t xml:space="preserve">Zmena </w:t>
      </w:r>
      <w:del w:id="360" w:author="Autor">
        <w:r w:rsidR="0064229B" w:rsidRPr="005E75DE" w:rsidDel="00512EEB">
          <w:rPr>
            <w:rFonts w:asciiTheme="minorHAnsi" w:hAnsiTheme="minorHAnsi"/>
          </w:rPr>
          <w:delText>a </w:delText>
        </w:r>
      </w:del>
      <w:ins w:id="361" w:author="Autor">
        <w:r>
          <w:rPr>
            <w:rFonts w:asciiTheme="minorHAnsi" w:hAnsiTheme="minorHAnsi"/>
          </w:rPr>
          <w:t>alebo</w:t>
        </w:r>
        <w:r w:rsidRPr="005E75DE">
          <w:rPr>
            <w:rFonts w:asciiTheme="minorHAnsi" w:hAnsiTheme="minorHAnsi"/>
          </w:rPr>
          <w:t> </w:t>
        </w:r>
      </w:ins>
      <w:r w:rsidR="0064229B" w:rsidRPr="005E75DE">
        <w:rPr>
          <w:rFonts w:asciiTheme="minorHAnsi" w:hAnsiTheme="minorHAnsi"/>
        </w:rPr>
        <w:t>zrušenie vyzvania môžu byť vykonané v súlade s </w:t>
      </w:r>
      <w:del w:id="362" w:author="Autor">
        <w:r w:rsidR="0064229B" w:rsidRPr="005E75DE" w:rsidDel="00512EEB">
          <w:rPr>
            <w:rFonts w:asciiTheme="minorHAnsi" w:hAnsiTheme="minorHAnsi"/>
          </w:rPr>
          <w:delText>postupom uvedeným</w:delText>
        </w:r>
      </w:del>
      <w:ins w:id="363" w:author="Autor">
        <w:r>
          <w:rPr>
            <w:rFonts w:asciiTheme="minorHAnsi" w:hAnsiTheme="minorHAnsi"/>
          </w:rPr>
          <w:t>ustanoveniami</w:t>
        </w:r>
      </w:ins>
      <w:del w:id="364" w:author="Autor">
        <w:r w:rsidR="0064229B" w:rsidRPr="005E75DE" w:rsidDel="00512EEB">
          <w:rPr>
            <w:rFonts w:asciiTheme="minorHAnsi" w:hAnsiTheme="minorHAnsi"/>
          </w:rPr>
          <w:delText xml:space="preserve"> v</w:delText>
        </w:r>
      </w:del>
      <w:r w:rsidR="0064229B" w:rsidRPr="005E75DE">
        <w:rPr>
          <w:rFonts w:asciiTheme="minorHAnsi" w:hAnsiTheme="minorHAnsi"/>
        </w:rPr>
        <w:t xml:space="preserve"> § 17 ods. 6 až 8 zákona </w:t>
      </w:r>
      <w:ins w:id="365" w:author="Autor">
        <w:r>
          <w:rPr>
            <w:rFonts w:asciiTheme="minorHAnsi" w:hAnsiTheme="minorHAnsi" w:cstheme="minorHAnsi"/>
          </w:rPr>
          <w:t>č. 292/2014 Z.z.</w:t>
        </w:r>
      </w:ins>
      <w:r w:rsidR="0064229B" w:rsidRPr="005E75DE">
        <w:rPr>
          <w:rFonts w:asciiTheme="minorHAnsi" w:hAnsiTheme="minorHAnsi"/>
        </w:rPr>
        <w:t xml:space="preserve">o príspevku </w:t>
      </w:r>
      <w:ins w:id="366" w:author="Autor">
        <w:r>
          <w:rPr>
            <w:rFonts w:asciiTheme="minorHAnsi" w:hAnsiTheme="minorHAnsi"/>
          </w:rPr>
          <w:t xml:space="preserve">poskytovanom </w:t>
        </w:r>
      </w:ins>
      <w:r w:rsidR="0064229B" w:rsidRPr="005E75DE">
        <w:rPr>
          <w:rFonts w:asciiTheme="minorHAnsi" w:hAnsiTheme="minorHAnsi"/>
        </w:rPr>
        <w:t>z EŠIF. Vzhľadom na charakter projektov technickej pomoci a s ohľadom na</w:t>
      </w:r>
      <w:r w:rsidR="00EF4C6A" w:rsidRPr="005E75DE">
        <w:rPr>
          <w:rFonts w:asciiTheme="minorHAnsi" w:hAnsiTheme="minorHAnsi"/>
        </w:rPr>
        <w:t> </w:t>
      </w:r>
      <w:r w:rsidR="0064229B"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0064229B" w:rsidRPr="005E75DE">
        <w:rPr>
          <w:rFonts w:asciiTheme="minorHAnsi" w:hAnsiTheme="minorHAnsi"/>
        </w:rPr>
        <w:t xml:space="preserve">individuálnom posúdení RO </w:t>
      </w:r>
      <w:r w:rsidR="00CD2DDB" w:rsidRPr="005E75DE">
        <w:rPr>
          <w:rFonts w:asciiTheme="minorHAnsi" w:hAnsiTheme="minorHAnsi"/>
        </w:rPr>
        <w:t xml:space="preserve">OP TP </w:t>
      </w:r>
      <w:r w:rsidR="0064229B" w:rsidRPr="005E75DE">
        <w:rPr>
          <w:rFonts w:asciiTheme="minorHAnsi" w:hAnsiTheme="minorHAnsi"/>
        </w:rPr>
        <w:t>s ohľadom na dopad navrhovanej zmeny na žiadateľa.</w:t>
      </w:r>
      <w:ins w:id="367" w:author="Autor">
        <w:r>
          <w:rPr>
            <w:rFonts w:asciiTheme="minorHAnsi" w:hAnsiTheme="minorHAnsi"/>
          </w:rPr>
          <w:t xml:space="preserve"> </w:t>
        </w:r>
        <w:r>
          <w:t>RO OP TP zverejňuje informácie o zmene alebo zrušení vyzvania na svojom webovom sídle.</w:t>
        </w:r>
      </w:ins>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lastRenderedPageBreak/>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ins w:id="368" w:author="Autor">
        <w:r w:rsidR="00512EEB">
          <w:rPr>
            <w:rFonts w:asciiTheme="minorHAnsi" w:hAnsiTheme="minorHAnsi"/>
            <w:bCs/>
            <w:iCs/>
            <w:sz w:val="22"/>
            <w:szCs w:val="22"/>
          </w:rPr>
          <w:t xml:space="preserve"> </w:t>
        </w:r>
        <w:r w:rsidR="00512EEB" w:rsidRPr="0017751C">
          <w:rPr>
            <w:rFonts w:asciiTheme="minorHAnsi" w:hAnsiTheme="minorHAnsi" w:cstheme="minorHAnsi"/>
            <w:bCs/>
            <w:iCs/>
            <w:sz w:val="22"/>
            <w:szCs w:val="22"/>
          </w:rPr>
          <w:t>(vrátane iných údajov relevantných k HP)</w:t>
        </w:r>
      </w:ins>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9431F0" w:rsidRDefault="009431F0" w:rsidP="009431F0">
      <w:pPr>
        <w:pStyle w:val="Odsekzoznamu1"/>
        <w:numPr>
          <w:ilvl w:val="0"/>
          <w:numId w:val="3"/>
        </w:numPr>
        <w:spacing w:before="120"/>
        <w:contextualSpacing w:val="0"/>
        <w:jc w:val="both"/>
        <w:rPr>
          <w:rFonts w:asciiTheme="minorHAnsi" w:hAnsiTheme="minorHAnsi"/>
          <w:bCs/>
          <w:iCs/>
          <w:sz w:val="22"/>
          <w:szCs w:val="22"/>
        </w:rPr>
      </w:pPr>
      <w:r w:rsidRPr="009431F0">
        <w:rPr>
          <w:rFonts w:asciiTheme="minorHAnsi" w:hAnsiTheme="minorHAnsi"/>
          <w:bCs/>
          <w:iCs/>
          <w:sz w:val="22"/>
          <w:szCs w:val="22"/>
        </w:rPr>
        <w:t xml:space="preserve">Informácia pre žiadateľov o nenávratný finančný príspevok / o príspevok, ktorá je zverejnená na webovom sídle </w:t>
      </w:r>
      <w:hyperlink r:id="rId36" w:history="1">
        <w:r w:rsidRPr="009431F0">
          <w:rPr>
            <w:rStyle w:val="Hypertextovprepojenie"/>
            <w:rFonts w:asciiTheme="minorHAnsi" w:hAnsiTheme="minorHAnsi"/>
            <w:bCs/>
            <w:iCs/>
            <w:sz w:val="22"/>
            <w:szCs w:val="22"/>
          </w:rPr>
          <w:t>http://www.olaf.vlada.gov.sk/system-vcasneho-odhalovania-rizika-a-vylucenia-edes/</w:t>
        </w:r>
      </w:hyperlink>
      <w:r w:rsidR="00982956"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ins w:id="369" w:author="Autor">
        <w:r w:rsidR="0043734B">
          <w:rPr>
            <w:rFonts w:asciiTheme="minorHAnsi" w:hAnsiTheme="minorHAnsi"/>
            <w:bCs/>
            <w:iCs/>
            <w:sz w:val="22"/>
            <w:szCs w:val="22"/>
          </w:rPr>
          <w:t xml:space="preserve"> - </w:t>
        </w:r>
        <w:r w:rsidR="0043734B" w:rsidRPr="0043734B">
          <w:rPr>
            <w:rFonts w:asciiTheme="minorHAnsi" w:hAnsiTheme="minorHAnsi"/>
            <w:b/>
            <w:bCs/>
            <w:iCs/>
            <w:sz w:val="22"/>
            <w:szCs w:val="22"/>
            <w:rPrChange w:id="370" w:author="Autor">
              <w:rPr>
                <w:rFonts w:asciiTheme="minorHAnsi" w:hAnsiTheme="minorHAnsi"/>
                <w:bCs/>
                <w:iCs/>
                <w:sz w:val="22"/>
                <w:szCs w:val="22"/>
              </w:rPr>
            </w:rPrChange>
          </w:rPr>
          <w:t>aktualizovaný</w:t>
        </w:r>
      </w:ins>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 xml:space="preserve">Vzor </w:t>
      </w:r>
      <w:r w:rsidR="00C8666E">
        <w:rPr>
          <w:rFonts w:asciiTheme="minorHAnsi" w:hAnsiTheme="minorHAnsi"/>
          <w:sz w:val="22"/>
          <w:szCs w:val="22"/>
        </w:rPr>
        <w:t>Č</w:t>
      </w:r>
      <w:r w:rsidRPr="005027B4">
        <w:rPr>
          <w:rFonts w:asciiTheme="minorHAnsi" w:hAnsiTheme="minorHAnsi"/>
          <w:sz w:val="22"/>
          <w:szCs w:val="22"/>
        </w:rPr>
        <w:t>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C8666E">
        <w:rPr>
          <w:rFonts w:asciiTheme="minorHAnsi" w:hAnsiTheme="minorHAnsi"/>
          <w:sz w:val="22"/>
          <w:szCs w:val="22"/>
        </w:rPr>
        <w:t xml:space="preserve">- </w:t>
      </w:r>
      <w:r w:rsidR="00C8666E" w:rsidRPr="00FD56DD">
        <w:rPr>
          <w:rFonts w:asciiTheme="minorHAnsi" w:hAnsiTheme="minorHAnsi"/>
          <w:b/>
          <w:sz w:val="22"/>
          <w:szCs w:val="22"/>
        </w:rPr>
        <w:t>aktualizovan</w:t>
      </w:r>
      <w:r w:rsidR="00C8666E" w:rsidRPr="00C8666E">
        <w:rPr>
          <w:rFonts w:asciiTheme="minorHAnsi" w:hAnsiTheme="minorHAnsi"/>
          <w:b/>
          <w:sz w:val="22"/>
          <w:szCs w:val="22"/>
        </w:rPr>
        <w:t>ý</w:t>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37"/>
      <w:footerReference w:type="default" r:id="rId38"/>
      <w:headerReference w:type="first" r:id="rId39"/>
      <w:footerReference w:type="first" r:id="rId4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84D" w:rsidRDefault="0074484D" w:rsidP="00784ECE">
      <w:pPr>
        <w:spacing w:after="0" w:line="240" w:lineRule="auto"/>
      </w:pPr>
      <w:r>
        <w:separator/>
      </w:r>
    </w:p>
  </w:endnote>
  <w:endnote w:type="continuationSeparator" w:id="0">
    <w:p w:rsidR="0074484D" w:rsidRDefault="0074484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74484D" w:rsidRDefault="0074484D">
        <w:pPr>
          <w:pStyle w:val="Pta"/>
          <w:jc w:val="center"/>
        </w:pPr>
        <w:r>
          <w:fldChar w:fldCharType="begin"/>
        </w:r>
        <w:r>
          <w:instrText>PAGE   \* MERGEFORMAT</w:instrText>
        </w:r>
        <w:r>
          <w:fldChar w:fldCharType="separate"/>
        </w:r>
        <w:r w:rsidR="00727970">
          <w:rPr>
            <w:noProof/>
          </w:rPr>
          <w:t>1</w:t>
        </w:r>
        <w:r>
          <w:fldChar w:fldCharType="end"/>
        </w:r>
      </w:p>
    </w:sdtContent>
  </w:sdt>
  <w:p w:rsidR="0074484D" w:rsidRDefault="0074484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4484D" w:rsidRDefault="0074484D"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4484D" w:rsidRDefault="0074484D" w:rsidP="00F4420F">
    <w:pPr>
      <w:pStyle w:val="Pta"/>
    </w:pPr>
  </w:p>
  <w:p w:rsidR="0074484D" w:rsidRDefault="0074484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84D" w:rsidRDefault="0074484D" w:rsidP="00784ECE">
      <w:pPr>
        <w:spacing w:after="0" w:line="240" w:lineRule="auto"/>
      </w:pPr>
      <w:r>
        <w:separator/>
      </w:r>
    </w:p>
  </w:footnote>
  <w:footnote w:type="continuationSeparator" w:id="0">
    <w:p w:rsidR="0074484D" w:rsidRDefault="0074484D" w:rsidP="00784ECE">
      <w:pPr>
        <w:spacing w:after="0" w:line="240" w:lineRule="auto"/>
      </w:pPr>
      <w:r>
        <w:continuationSeparator/>
      </w:r>
    </w:p>
  </w:footnote>
  <w:footnote w:id="1">
    <w:p w:rsidR="0074484D" w:rsidRPr="005B609E" w:rsidRDefault="0074484D"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74484D" w:rsidRDefault="0074484D"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4484D" w:rsidRDefault="0074484D"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4484D" w:rsidRDefault="0074484D"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74484D" w:rsidRDefault="0074484D"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74484D" w:rsidRDefault="0074484D">
    <w:pPr>
      <w:pStyle w:val="Hlavika"/>
      <w:rPr>
        <w:rFonts w:asciiTheme="minorHAnsi" w:hAnsiTheme="minorHAnsi"/>
        <w:sz w:val="22"/>
        <w:szCs w:val="22"/>
      </w:rPr>
    </w:pPr>
  </w:p>
  <w:p w:rsidR="0074484D" w:rsidRPr="00005728" w:rsidRDefault="0074484D">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r>
      <w:rPr>
        <w:rFonts w:asciiTheme="minorHAnsi" w:hAnsiTheme="minorHAnsi"/>
      </w:rPr>
      <w:t>1</w:t>
    </w:r>
    <w:del w:id="371" w:author="Autor">
      <w:r w:rsidDel="00905B5A">
        <w:rPr>
          <w:rFonts w:asciiTheme="minorHAnsi" w:hAnsiTheme="minorHAnsi"/>
        </w:rPr>
        <w:delText>0</w:delText>
      </w:r>
    </w:del>
    <w:ins w:id="372" w:author="Autor">
      <w:r>
        <w:rPr>
          <w:rFonts w:asciiTheme="minorHAnsi" w:hAnsiTheme="minorHAnsi"/>
        </w:rPr>
        <w:t>1</w:t>
      </w:r>
    </w:ins>
    <w:r w:rsidRPr="00486DA5">
      <w:rPr>
        <w:rFonts w:asciiTheme="minorHAnsi" w:hAnsiTheme="minorHAnsi"/>
      </w:rPr>
      <w:t xml:space="preserve"> z </w:t>
    </w:r>
    <w:del w:id="373" w:author="Autor">
      <w:r w:rsidDel="000D79BA">
        <w:rPr>
          <w:rFonts w:asciiTheme="minorHAnsi" w:hAnsiTheme="minorHAnsi"/>
        </w:rPr>
        <w:delText>12</w:delText>
      </w:r>
    </w:del>
    <w:ins w:id="374" w:author="Autor">
      <w:r w:rsidR="000D79BA">
        <w:rPr>
          <w:rFonts w:asciiTheme="minorHAnsi" w:hAnsiTheme="minorHAnsi"/>
        </w:rPr>
        <w:t>03</w:t>
      </w:r>
    </w:ins>
    <w:r>
      <w:rPr>
        <w:rFonts w:asciiTheme="minorHAnsi" w:hAnsiTheme="minorHAnsi"/>
      </w:rPr>
      <w:t xml:space="preserve">. </w:t>
    </w:r>
    <w:del w:id="375" w:author="Autor">
      <w:r w:rsidDel="000D79BA">
        <w:rPr>
          <w:rFonts w:asciiTheme="minorHAnsi" w:hAnsiTheme="minorHAnsi"/>
        </w:rPr>
        <w:delText>04</w:delText>
      </w:r>
    </w:del>
    <w:ins w:id="376" w:author="Autor">
      <w:r w:rsidR="000D79BA">
        <w:rPr>
          <w:rFonts w:asciiTheme="minorHAnsi" w:hAnsiTheme="minorHAnsi"/>
        </w:rPr>
        <w:t>05</w:t>
      </w:r>
    </w:ins>
    <w:r>
      <w:rPr>
        <w:rFonts w:asciiTheme="minorHAnsi" w:hAnsiTheme="minorHAnsi"/>
      </w:rPr>
      <w:t xml:space="preserve">. </w:t>
    </w:r>
    <w:del w:id="377" w:author="Autor">
      <w:r w:rsidDel="000D79BA">
        <w:rPr>
          <w:rFonts w:asciiTheme="minorHAnsi" w:hAnsiTheme="minorHAnsi"/>
        </w:rPr>
        <w:delText>2021</w:delText>
      </w:r>
      <w:r w:rsidDel="000D79BA">
        <w:rPr>
          <w:rFonts w:asciiTheme="minorHAnsi" w:hAnsiTheme="minorHAnsi"/>
          <w:sz w:val="22"/>
          <w:szCs w:val="22"/>
        </w:rPr>
        <w:delText xml:space="preserve">    </w:delText>
      </w:r>
    </w:del>
    <w:ins w:id="378" w:author="Autor">
      <w:r w:rsidR="000D79BA">
        <w:rPr>
          <w:rFonts w:asciiTheme="minorHAnsi" w:hAnsiTheme="minorHAnsi"/>
        </w:rPr>
        <w:t>2022</w:t>
      </w:r>
      <w:r w:rsidR="000D79BA">
        <w:rPr>
          <w:rFonts w:asciiTheme="minorHAnsi" w:hAnsiTheme="minorHAnsi"/>
          <w:sz w:val="22"/>
          <w:szCs w:val="22"/>
        </w:rPr>
        <w:t xml:space="preserve">    </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4D" w:rsidRDefault="0074484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F0D6D540"/>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4946271"/>
    <w:multiLevelType w:val="hybridMultilevel"/>
    <w:tmpl w:val="8F74DB80"/>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20" w15:restartNumberingAfterBreak="0">
    <w:nsid w:val="46DF2F85"/>
    <w:multiLevelType w:val="hybridMultilevel"/>
    <w:tmpl w:val="5FDE2C6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6"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2368C6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3"/>
  </w:num>
  <w:num w:numId="2">
    <w:abstractNumId w:val="8"/>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5"/>
  </w:num>
  <w:num w:numId="6">
    <w:abstractNumId w:val="12"/>
  </w:num>
  <w:num w:numId="7">
    <w:abstractNumId w:val="29"/>
  </w:num>
  <w:num w:numId="8">
    <w:abstractNumId w:val="44"/>
  </w:num>
  <w:num w:numId="9">
    <w:abstractNumId w:val="32"/>
  </w:num>
  <w:num w:numId="10">
    <w:abstractNumId w:val="28"/>
  </w:num>
  <w:num w:numId="11">
    <w:abstractNumId w:val="24"/>
  </w:num>
  <w:num w:numId="12">
    <w:abstractNumId w:val="0"/>
  </w:num>
  <w:num w:numId="13">
    <w:abstractNumId w:val="7"/>
  </w:num>
  <w:num w:numId="14">
    <w:abstractNumId w:val="4"/>
  </w:num>
  <w:num w:numId="15">
    <w:abstractNumId w:val="6"/>
  </w:num>
  <w:num w:numId="16">
    <w:abstractNumId w:val="22"/>
  </w:num>
  <w:num w:numId="17">
    <w:abstractNumId w:val="34"/>
  </w:num>
  <w:num w:numId="18">
    <w:abstractNumId w:val="41"/>
  </w:num>
  <w:num w:numId="19">
    <w:abstractNumId w:val="10"/>
  </w:num>
  <w:num w:numId="20">
    <w:abstractNumId w:val="36"/>
  </w:num>
  <w:num w:numId="21">
    <w:abstractNumId w:val="11"/>
  </w:num>
  <w:num w:numId="22">
    <w:abstractNumId w:val="21"/>
  </w:num>
  <w:num w:numId="23">
    <w:abstractNumId w:val="31"/>
  </w:num>
  <w:num w:numId="24">
    <w:abstractNumId w:val="9"/>
  </w:num>
  <w:num w:numId="25">
    <w:abstractNumId w:val="18"/>
  </w:num>
  <w:num w:numId="26">
    <w:abstractNumId w:val="2"/>
  </w:num>
  <w:num w:numId="27">
    <w:abstractNumId w:val="43"/>
  </w:num>
  <w:num w:numId="28">
    <w:abstractNumId w:val="1"/>
  </w:num>
  <w:num w:numId="29">
    <w:abstractNumId w:val="23"/>
  </w:num>
  <w:num w:numId="30">
    <w:abstractNumId w:val="30"/>
  </w:num>
  <w:num w:numId="31">
    <w:abstractNumId w:val="37"/>
  </w:num>
  <w:num w:numId="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6"/>
  </w:num>
  <w:num w:numId="35">
    <w:abstractNumId w:val="39"/>
  </w:num>
  <w:num w:numId="36">
    <w:abstractNumId w:val="38"/>
  </w:num>
  <w:num w:numId="37">
    <w:abstractNumId w:val="15"/>
  </w:num>
  <w:num w:numId="38">
    <w:abstractNumId w:val="39"/>
  </w:num>
  <w:num w:numId="39">
    <w:abstractNumId w:val="42"/>
  </w:num>
  <w:num w:numId="40">
    <w:abstractNumId w:val="27"/>
  </w:num>
  <w:num w:numId="41">
    <w:abstractNumId w:val="25"/>
  </w:num>
  <w:num w:numId="42">
    <w:abstractNumId w:val="13"/>
  </w:num>
  <w:num w:numId="43">
    <w:abstractNumId w:val="3"/>
  </w:num>
  <w:num w:numId="44">
    <w:abstractNumId w:val="5"/>
  </w:num>
  <w:num w:numId="45">
    <w:abstractNumId w:val="35"/>
  </w:num>
  <w:num w:numId="46">
    <w:abstractNumId w:val="17"/>
  </w:num>
  <w:num w:numId="47">
    <w:abstractNumId w:val="2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378EF"/>
    <w:rsid w:val="000410D3"/>
    <w:rsid w:val="00042C47"/>
    <w:rsid w:val="000433DF"/>
    <w:rsid w:val="00054C55"/>
    <w:rsid w:val="00061328"/>
    <w:rsid w:val="0006409B"/>
    <w:rsid w:val="000759C3"/>
    <w:rsid w:val="0008165B"/>
    <w:rsid w:val="000843F6"/>
    <w:rsid w:val="000868F8"/>
    <w:rsid w:val="00093556"/>
    <w:rsid w:val="00093E2C"/>
    <w:rsid w:val="000B1713"/>
    <w:rsid w:val="000B7709"/>
    <w:rsid w:val="000C1538"/>
    <w:rsid w:val="000C1EA6"/>
    <w:rsid w:val="000C325A"/>
    <w:rsid w:val="000C529B"/>
    <w:rsid w:val="000D0982"/>
    <w:rsid w:val="000D0C57"/>
    <w:rsid w:val="000D573B"/>
    <w:rsid w:val="000D79BA"/>
    <w:rsid w:val="000E0F82"/>
    <w:rsid w:val="000E32E3"/>
    <w:rsid w:val="000E3504"/>
    <w:rsid w:val="000E59CF"/>
    <w:rsid w:val="001016F0"/>
    <w:rsid w:val="0010554A"/>
    <w:rsid w:val="00110F51"/>
    <w:rsid w:val="001132F4"/>
    <w:rsid w:val="001134C9"/>
    <w:rsid w:val="001428B3"/>
    <w:rsid w:val="0014526C"/>
    <w:rsid w:val="001508E8"/>
    <w:rsid w:val="00153F0F"/>
    <w:rsid w:val="001548D6"/>
    <w:rsid w:val="00160B58"/>
    <w:rsid w:val="001760A1"/>
    <w:rsid w:val="00180EA2"/>
    <w:rsid w:val="00180FF2"/>
    <w:rsid w:val="001823BE"/>
    <w:rsid w:val="00182A12"/>
    <w:rsid w:val="00182BAE"/>
    <w:rsid w:val="001A0243"/>
    <w:rsid w:val="001A2321"/>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665"/>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2828"/>
    <w:rsid w:val="002B3A70"/>
    <w:rsid w:val="002C161D"/>
    <w:rsid w:val="002C1CB3"/>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2ECF"/>
    <w:rsid w:val="003250C7"/>
    <w:rsid w:val="00325A39"/>
    <w:rsid w:val="00334BB9"/>
    <w:rsid w:val="00337FF5"/>
    <w:rsid w:val="00340864"/>
    <w:rsid w:val="00346C8B"/>
    <w:rsid w:val="00351E94"/>
    <w:rsid w:val="00354603"/>
    <w:rsid w:val="00357404"/>
    <w:rsid w:val="00362B08"/>
    <w:rsid w:val="003657F1"/>
    <w:rsid w:val="00372CDD"/>
    <w:rsid w:val="00391763"/>
    <w:rsid w:val="003A2C31"/>
    <w:rsid w:val="003A4D68"/>
    <w:rsid w:val="003B2937"/>
    <w:rsid w:val="003B2C58"/>
    <w:rsid w:val="003B475A"/>
    <w:rsid w:val="003C0129"/>
    <w:rsid w:val="003C1D64"/>
    <w:rsid w:val="003C216A"/>
    <w:rsid w:val="003C2776"/>
    <w:rsid w:val="003C2E8D"/>
    <w:rsid w:val="003C3A87"/>
    <w:rsid w:val="003D0FD1"/>
    <w:rsid w:val="003D1C71"/>
    <w:rsid w:val="003E149B"/>
    <w:rsid w:val="003F0073"/>
    <w:rsid w:val="003F019E"/>
    <w:rsid w:val="003F114F"/>
    <w:rsid w:val="003F208D"/>
    <w:rsid w:val="003F2A9E"/>
    <w:rsid w:val="0040457B"/>
    <w:rsid w:val="00405256"/>
    <w:rsid w:val="00411E54"/>
    <w:rsid w:val="00412BEC"/>
    <w:rsid w:val="00426411"/>
    <w:rsid w:val="00427AC3"/>
    <w:rsid w:val="004339EF"/>
    <w:rsid w:val="00436E4D"/>
    <w:rsid w:val="0043734B"/>
    <w:rsid w:val="00443FDB"/>
    <w:rsid w:val="00457539"/>
    <w:rsid w:val="00457E96"/>
    <w:rsid w:val="00460DAB"/>
    <w:rsid w:val="004641E9"/>
    <w:rsid w:val="00464FBA"/>
    <w:rsid w:val="004712B8"/>
    <w:rsid w:val="00474530"/>
    <w:rsid w:val="00486DA5"/>
    <w:rsid w:val="0049308C"/>
    <w:rsid w:val="00496D8C"/>
    <w:rsid w:val="004A0D1A"/>
    <w:rsid w:val="004A1091"/>
    <w:rsid w:val="004A33B3"/>
    <w:rsid w:val="004A3880"/>
    <w:rsid w:val="004A420E"/>
    <w:rsid w:val="004B03B0"/>
    <w:rsid w:val="004C26CB"/>
    <w:rsid w:val="004C39D3"/>
    <w:rsid w:val="004C5752"/>
    <w:rsid w:val="004D5878"/>
    <w:rsid w:val="004E0842"/>
    <w:rsid w:val="004E3BDC"/>
    <w:rsid w:val="004E5D4B"/>
    <w:rsid w:val="004E74D6"/>
    <w:rsid w:val="004F162A"/>
    <w:rsid w:val="004F1AED"/>
    <w:rsid w:val="004F28B9"/>
    <w:rsid w:val="004F35ED"/>
    <w:rsid w:val="004F46AD"/>
    <w:rsid w:val="004F5882"/>
    <w:rsid w:val="004F5F97"/>
    <w:rsid w:val="005006D9"/>
    <w:rsid w:val="00501BD4"/>
    <w:rsid w:val="005023BE"/>
    <w:rsid w:val="005027B4"/>
    <w:rsid w:val="00512EEB"/>
    <w:rsid w:val="00516E80"/>
    <w:rsid w:val="005176C7"/>
    <w:rsid w:val="00520519"/>
    <w:rsid w:val="00520D75"/>
    <w:rsid w:val="005236E4"/>
    <w:rsid w:val="0052480A"/>
    <w:rsid w:val="00532A4B"/>
    <w:rsid w:val="00555B34"/>
    <w:rsid w:val="00556BC9"/>
    <w:rsid w:val="00556F31"/>
    <w:rsid w:val="00563556"/>
    <w:rsid w:val="0056612A"/>
    <w:rsid w:val="005714C0"/>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3DE7"/>
    <w:rsid w:val="005F4F5A"/>
    <w:rsid w:val="005F5C8C"/>
    <w:rsid w:val="0060188D"/>
    <w:rsid w:val="00607563"/>
    <w:rsid w:val="0062456D"/>
    <w:rsid w:val="0062678C"/>
    <w:rsid w:val="006322F4"/>
    <w:rsid w:val="00634B7F"/>
    <w:rsid w:val="006419B3"/>
    <w:rsid w:val="0064229B"/>
    <w:rsid w:val="0065263E"/>
    <w:rsid w:val="00656EAE"/>
    <w:rsid w:val="00656F95"/>
    <w:rsid w:val="00670399"/>
    <w:rsid w:val="00675178"/>
    <w:rsid w:val="006757D5"/>
    <w:rsid w:val="00681F15"/>
    <w:rsid w:val="006860FA"/>
    <w:rsid w:val="00687283"/>
    <w:rsid w:val="00692144"/>
    <w:rsid w:val="0069226A"/>
    <w:rsid w:val="006931E9"/>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D3D96"/>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14F64"/>
    <w:rsid w:val="00721C48"/>
    <w:rsid w:val="00722109"/>
    <w:rsid w:val="0072344A"/>
    <w:rsid w:val="00725E83"/>
    <w:rsid w:val="00727970"/>
    <w:rsid w:val="00732310"/>
    <w:rsid w:val="0073464D"/>
    <w:rsid w:val="0074337E"/>
    <w:rsid w:val="0074457F"/>
    <w:rsid w:val="0074484D"/>
    <w:rsid w:val="00744EC8"/>
    <w:rsid w:val="007476EA"/>
    <w:rsid w:val="00752228"/>
    <w:rsid w:val="00760545"/>
    <w:rsid w:val="007653B8"/>
    <w:rsid w:val="007656D1"/>
    <w:rsid w:val="00767360"/>
    <w:rsid w:val="007675D2"/>
    <w:rsid w:val="0077059F"/>
    <w:rsid w:val="0078091D"/>
    <w:rsid w:val="00784ECE"/>
    <w:rsid w:val="007A2804"/>
    <w:rsid w:val="007A449C"/>
    <w:rsid w:val="007A576A"/>
    <w:rsid w:val="007A75DE"/>
    <w:rsid w:val="007B0FCE"/>
    <w:rsid w:val="007B1092"/>
    <w:rsid w:val="007B7BB5"/>
    <w:rsid w:val="007C40AA"/>
    <w:rsid w:val="007C4DA2"/>
    <w:rsid w:val="007C73DE"/>
    <w:rsid w:val="007D67C1"/>
    <w:rsid w:val="007D7188"/>
    <w:rsid w:val="007E00D2"/>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86584"/>
    <w:rsid w:val="00890832"/>
    <w:rsid w:val="008A01C9"/>
    <w:rsid w:val="008A0D60"/>
    <w:rsid w:val="008A31D4"/>
    <w:rsid w:val="008A33A3"/>
    <w:rsid w:val="008A3A69"/>
    <w:rsid w:val="008A6C99"/>
    <w:rsid w:val="008B10A9"/>
    <w:rsid w:val="008B1F86"/>
    <w:rsid w:val="008B6623"/>
    <w:rsid w:val="008D3CAF"/>
    <w:rsid w:val="008D4AA1"/>
    <w:rsid w:val="008F790D"/>
    <w:rsid w:val="00905B5A"/>
    <w:rsid w:val="00905BAA"/>
    <w:rsid w:val="0091026C"/>
    <w:rsid w:val="00912211"/>
    <w:rsid w:val="009125E4"/>
    <w:rsid w:val="009231B2"/>
    <w:rsid w:val="00925266"/>
    <w:rsid w:val="009260DA"/>
    <w:rsid w:val="00927959"/>
    <w:rsid w:val="009320D6"/>
    <w:rsid w:val="009379CE"/>
    <w:rsid w:val="00942160"/>
    <w:rsid w:val="009431F0"/>
    <w:rsid w:val="009446DF"/>
    <w:rsid w:val="00946089"/>
    <w:rsid w:val="009560C8"/>
    <w:rsid w:val="00956712"/>
    <w:rsid w:val="00956F39"/>
    <w:rsid w:val="00965333"/>
    <w:rsid w:val="00981E8D"/>
    <w:rsid w:val="00982956"/>
    <w:rsid w:val="0098515C"/>
    <w:rsid w:val="009920CD"/>
    <w:rsid w:val="00992988"/>
    <w:rsid w:val="00993978"/>
    <w:rsid w:val="0099678D"/>
    <w:rsid w:val="009A02E9"/>
    <w:rsid w:val="009A53BF"/>
    <w:rsid w:val="009B0E75"/>
    <w:rsid w:val="009B6A1C"/>
    <w:rsid w:val="009B7D99"/>
    <w:rsid w:val="009C2449"/>
    <w:rsid w:val="009C4BE5"/>
    <w:rsid w:val="009D0DD2"/>
    <w:rsid w:val="009D6018"/>
    <w:rsid w:val="009D6F6E"/>
    <w:rsid w:val="009E1405"/>
    <w:rsid w:val="009E25FC"/>
    <w:rsid w:val="009E307B"/>
    <w:rsid w:val="009E4DE5"/>
    <w:rsid w:val="009F0023"/>
    <w:rsid w:val="009F06BF"/>
    <w:rsid w:val="009F690C"/>
    <w:rsid w:val="00A13CC5"/>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2209"/>
    <w:rsid w:val="00AA49FC"/>
    <w:rsid w:val="00AA569A"/>
    <w:rsid w:val="00AB1E80"/>
    <w:rsid w:val="00AB2279"/>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04D17"/>
    <w:rsid w:val="00B13132"/>
    <w:rsid w:val="00B133B1"/>
    <w:rsid w:val="00B179F9"/>
    <w:rsid w:val="00B206B1"/>
    <w:rsid w:val="00B22BB6"/>
    <w:rsid w:val="00B27D84"/>
    <w:rsid w:val="00B376A4"/>
    <w:rsid w:val="00B4267B"/>
    <w:rsid w:val="00B46CDE"/>
    <w:rsid w:val="00B517DF"/>
    <w:rsid w:val="00B51B6F"/>
    <w:rsid w:val="00B534C5"/>
    <w:rsid w:val="00B538B7"/>
    <w:rsid w:val="00B54872"/>
    <w:rsid w:val="00B607BF"/>
    <w:rsid w:val="00B62B84"/>
    <w:rsid w:val="00B62C56"/>
    <w:rsid w:val="00B64D5E"/>
    <w:rsid w:val="00B65B86"/>
    <w:rsid w:val="00B66BB3"/>
    <w:rsid w:val="00B70CCD"/>
    <w:rsid w:val="00B731F7"/>
    <w:rsid w:val="00B820E3"/>
    <w:rsid w:val="00B822E1"/>
    <w:rsid w:val="00B8485F"/>
    <w:rsid w:val="00B90979"/>
    <w:rsid w:val="00B9215E"/>
    <w:rsid w:val="00B94CDA"/>
    <w:rsid w:val="00BA06FA"/>
    <w:rsid w:val="00BA2B0B"/>
    <w:rsid w:val="00BA3458"/>
    <w:rsid w:val="00BA5696"/>
    <w:rsid w:val="00BB5EF4"/>
    <w:rsid w:val="00BD42B4"/>
    <w:rsid w:val="00BE48FD"/>
    <w:rsid w:val="00BE588D"/>
    <w:rsid w:val="00BF5657"/>
    <w:rsid w:val="00C00711"/>
    <w:rsid w:val="00C02E58"/>
    <w:rsid w:val="00C07594"/>
    <w:rsid w:val="00C126A9"/>
    <w:rsid w:val="00C14D4C"/>
    <w:rsid w:val="00C14E77"/>
    <w:rsid w:val="00C173A7"/>
    <w:rsid w:val="00C17732"/>
    <w:rsid w:val="00C20634"/>
    <w:rsid w:val="00C3240E"/>
    <w:rsid w:val="00C466CC"/>
    <w:rsid w:val="00C46BC2"/>
    <w:rsid w:val="00C47E3D"/>
    <w:rsid w:val="00C51E0C"/>
    <w:rsid w:val="00C60E04"/>
    <w:rsid w:val="00C62740"/>
    <w:rsid w:val="00C70AC1"/>
    <w:rsid w:val="00C724DC"/>
    <w:rsid w:val="00C7256E"/>
    <w:rsid w:val="00C750F4"/>
    <w:rsid w:val="00C77BE2"/>
    <w:rsid w:val="00C83BC1"/>
    <w:rsid w:val="00C83DE8"/>
    <w:rsid w:val="00C8666E"/>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5613"/>
    <w:rsid w:val="00CF6BF5"/>
    <w:rsid w:val="00D0044A"/>
    <w:rsid w:val="00D06A64"/>
    <w:rsid w:val="00D07CD0"/>
    <w:rsid w:val="00D161DD"/>
    <w:rsid w:val="00D16C26"/>
    <w:rsid w:val="00D21B3C"/>
    <w:rsid w:val="00D225FC"/>
    <w:rsid w:val="00D26AC5"/>
    <w:rsid w:val="00D347F7"/>
    <w:rsid w:val="00D36E1D"/>
    <w:rsid w:val="00D41764"/>
    <w:rsid w:val="00D458E0"/>
    <w:rsid w:val="00D541E5"/>
    <w:rsid w:val="00D54E4A"/>
    <w:rsid w:val="00D6511F"/>
    <w:rsid w:val="00D65B7E"/>
    <w:rsid w:val="00D669F2"/>
    <w:rsid w:val="00D7159A"/>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413B"/>
    <w:rsid w:val="00DE504E"/>
    <w:rsid w:val="00DE61BD"/>
    <w:rsid w:val="00DE6A0F"/>
    <w:rsid w:val="00DE7EA6"/>
    <w:rsid w:val="00DF32F0"/>
    <w:rsid w:val="00DF361F"/>
    <w:rsid w:val="00DF486A"/>
    <w:rsid w:val="00DF610A"/>
    <w:rsid w:val="00E03FEB"/>
    <w:rsid w:val="00E07968"/>
    <w:rsid w:val="00E10E15"/>
    <w:rsid w:val="00E13F54"/>
    <w:rsid w:val="00E278B3"/>
    <w:rsid w:val="00E27D27"/>
    <w:rsid w:val="00E27E84"/>
    <w:rsid w:val="00E32604"/>
    <w:rsid w:val="00E412B9"/>
    <w:rsid w:val="00E4380C"/>
    <w:rsid w:val="00E45202"/>
    <w:rsid w:val="00E4587E"/>
    <w:rsid w:val="00E45E80"/>
    <w:rsid w:val="00E5402F"/>
    <w:rsid w:val="00E54FE7"/>
    <w:rsid w:val="00E5516B"/>
    <w:rsid w:val="00E561F1"/>
    <w:rsid w:val="00E60538"/>
    <w:rsid w:val="00E60E4C"/>
    <w:rsid w:val="00E63F88"/>
    <w:rsid w:val="00E65602"/>
    <w:rsid w:val="00E65DDB"/>
    <w:rsid w:val="00E67237"/>
    <w:rsid w:val="00E7272F"/>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496B"/>
    <w:rsid w:val="00F3536D"/>
    <w:rsid w:val="00F40C86"/>
    <w:rsid w:val="00F4420F"/>
    <w:rsid w:val="00F452B7"/>
    <w:rsid w:val="00F47EA2"/>
    <w:rsid w:val="00F545FE"/>
    <w:rsid w:val="00F622D4"/>
    <w:rsid w:val="00F64CD0"/>
    <w:rsid w:val="00F65ADE"/>
    <w:rsid w:val="00F65C37"/>
    <w:rsid w:val="00F670B7"/>
    <w:rsid w:val="00F678E1"/>
    <w:rsid w:val="00F67B21"/>
    <w:rsid w:val="00F712D0"/>
    <w:rsid w:val="00F75B36"/>
    <w:rsid w:val="00F77996"/>
    <w:rsid w:val="00F8099B"/>
    <w:rsid w:val="00F81FAC"/>
    <w:rsid w:val="00F85DB3"/>
    <w:rsid w:val="00F875B0"/>
    <w:rsid w:val="00F90FE8"/>
    <w:rsid w:val="00F9461C"/>
    <w:rsid w:val="00F9471C"/>
    <w:rsid w:val="00F97977"/>
    <w:rsid w:val="00FA0054"/>
    <w:rsid w:val="00FA1568"/>
    <w:rsid w:val="00FA21EE"/>
    <w:rsid w:val="00FA40F8"/>
    <w:rsid w:val="00FA5D31"/>
    <w:rsid w:val="00FB04BF"/>
    <w:rsid w:val="00FB12FF"/>
    <w:rsid w:val="00FB5F38"/>
    <w:rsid w:val="00FB63F4"/>
    <w:rsid w:val="00FC13EC"/>
    <w:rsid w:val="00FC5CFA"/>
    <w:rsid w:val="00FD56DD"/>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76481"/>
    <o:shapelayout v:ext="edit">
      <o:idmap v:ext="edit" data="1"/>
    </o:shapelayout>
  </w:shapeDefaults>
  <w:decimalSymbol w:val=","/>
  <w:listSeparator w:val=";"/>
  <w14:docId w14:val="1FB3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ine-dokumenty/" TargetMode="External"/><Relationship Id="rId18" Type="http://schemas.openxmlformats.org/officeDocument/2006/relationships/hyperlink" Target="http://www.optp.vlada.gov.sk/ine-dokumenty/" TargetMode="External"/><Relationship Id="rId26" Type="http://schemas.openxmlformats.org/officeDocument/2006/relationships/hyperlink" Target="http://optp.vlada.gov.sk/ine-dokumenty/" TargetMode="External"/><Relationship Id="rId39" Type="http://schemas.openxmlformats.org/officeDocument/2006/relationships/header" Target="header2.xml"/><Relationship Id="rId21" Type="http://schemas.openxmlformats.org/officeDocument/2006/relationships/hyperlink" Target="http://www.optp.vlada.gov.sk/ine-dokumenty/" TargetMode="External"/><Relationship Id="rId34" Type="http://schemas.openxmlformats.org/officeDocument/2006/relationships/hyperlink" Target="http://www.partnerskadohoda.gov.sk/273-sk/koordinacia-synergii-a-komplementarit-medzi-esif-a-ostatnymi-nastrojmi-podpory-eu-a-sr/"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edkladanie-ziadosti-o-nfp/" TargetMode="External"/><Relationship Id="rId20" Type="http://schemas.openxmlformats.org/officeDocument/2006/relationships/hyperlink" Target="mailto:ipc.cko@vicepremier.gov.sk" TargetMode="External"/><Relationship Id="rId29" Type="http://schemas.openxmlformats.org/officeDocument/2006/relationships/hyperlink" Target="http://www.finance.gov.sk/Default.aspx?CatID=934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domov/"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vzory-cko/" TargetMode="External"/><Relationship Id="rId36" Type="http://schemas.openxmlformats.org/officeDocument/2006/relationships/hyperlink" Target="http://www.olaf.vlada.gov.sk/system-vcasneho-odhalovania-rizika-a-vylucenia-edes/"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diskriminacia.gov.sk" TargetMode="External"/><Relationship Id="rId4" Type="http://schemas.openxmlformats.org/officeDocument/2006/relationships/settings" Target="settings.xml"/><Relationship Id="rId9" Type="http://schemas.openxmlformats.org/officeDocument/2006/relationships/hyperlink" Target="https://www.itms2014.sk/aktuality/aktualita?id=3177b6ce-fe6d-40a4-b9b2-8fbb2e439f8"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gender.gov.sk" TargetMode="External"/><Relationship Id="rId35" Type="http://schemas.openxmlformats.org/officeDocument/2006/relationships/hyperlink" Target="http://www.ecas.org/" TargetMode="Externa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s://www.optp.vlada.gov.sk/programovy-dokument/" TargetMode="External"/><Relationship Id="rId17" Type="http://schemas.openxmlformats.org/officeDocument/2006/relationships/hyperlink" Target="http://www.partnerskadohoda.gov.sk/metodicke-pokyny-cko-a-uv-sr/"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optp.vlada.gov.sk/ine-dokumenty/"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ECEE9-B46E-4318-8445-75428749B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12618</Words>
  <Characters>71924</Characters>
  <Application>Microsoft Office Word</Application>
  <DocSecurity>0</DocSecurity>
  <Lines>599</Lines>
  <Paragraphs>168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2022-05-02T09:28:00Z</dcterms:modified>
</cp:coreProperties>
</file>