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C1C" w:rsidRDefault="00CB3C1C" w:rsidP="00C47FF3">
      <w:pPr>
        <w:jc w:val="center"/>
        <w:rPr>
          <w:rFonts w:cs="Times New Roman"/>
          <w:b/>
        </w:rPr>
      </w:pPr>
    </w:p>
    <w:p w:rsidR="00E70AEF" w:rsidRDefault="00F744ED" w:rsidP="00C47FF3">
      <w:pPr>
        <w:jc w:val="center"/>
        <w:rPr>
          <w:rFonts w:asciiTheme="minorHAnsi" w:hAnsiTheme="minorHAnsi" w:cs="Times New Roman"/>
          <w:b/>
          <w:sz w:val="22"/>
          <w:szCs w:val="22"/>
        </w:rPr>
      </w:pPr>
      <w:r w:rsidRPr="00067A89">
        <w:rPr>
          <w:rFonts w:asciiTheme="minorHAnsi" w:hAnsiTheme="minorHAnsi" w:cs="Times New Roman"/>
          <w:b/>
          <w:sz w:val="22"/>
          <w:szCs w:val="22"/>
        </w:rPr>
        <w:t>Čestné vyhlásenie</w:t>
      </w:r>
      <w:r w:rsidR="00EF20D4" w:rsidRPr="00067A89">
        <w:rPr>
          <w:rFonts w:asciiTheme="minorHAnsi" w:hAnsiTheme="minorHAnsi" w:cs="Times New Roman"/>
          <w:b/>
          <w:sz w:val="22"/>
          <w:szCs w:val="22"/>
        </w:rPr>
        <w:t xml:space="preserve"> partnera</w:t>
      </w:r>
      <w:r w:rsidR="00D57468" w:rsidRPr="00067A89">
        <w:rPr>
          <w:rFonts w:asciiTheme="minorHAnsi" w:hAnsiTheme="minorHAnsi" w:cs="Times New Roman"/>
          <w:b/>
          <w:sz w:val="22"/>
          <w:szCs w:val="22"/>
        </w:rPr>
        <w:t xml:space="preserve"> žiadateľa o</w:t>
      </w:r>
      <w:r w:rsidR="008E2577">
        <w:rPr>
          <w:rFonts w:asciiTheme="minorHAnsi" w:hAnsiTheme="minorHAnsi" w:cs="Times New Roman"/>
          <w:b/>
          <w:sz w:val="22"/>
          <w:szCs w:val="22"/>
        </w:rPr>
        <w:t> </w:t>
      </w:r>
      <w:r w:rsidR="00D57468" w:rsidRPr="00067A89">
        <w:rPr>
          <w:rFonts w:asciiTheme="minorHAnsi" w:hAnsiTheme="minorHAnsi" w:cs="Times New Roman"/>
          <w:b/>
          <w:sz w:val="22"/>
          <w:szCs w:val="22"/>
        </w:rPr>
        <w:t>NFP</w:t>
      </w:r>
    </w:p>
    <w:p w:rsidR="008E2577" w:rsidRPr="00067A89" w:rsidRDefault="008E2577" w:rsidP="00C47FF3">
      <w:pPr>
        <w:jc w:val="center"/>
        <w:rPr>
          <w:rFonts w:asciiTheme="minorHAnsi" w:hAnsiTheme="minorHAnsi" w:cs="Times New Roman"/>
          <w:b/>
          <w:sz w:val="22"/>
          <w:szCs w:val="22"/>
        </w:rPr>
      </w:pPr>
    </w:p>
    <w:p w:rsidR="00F744ED" w:rsidRPr="00067A89" w:rsidRDefault="00F744ED" w:rsidP="00C47FF3">
      <w:pPr>
        <w:rPr>
          <w:rFonts w:asciiTheme="minorHAnsi" w:hAnsiTheme="minorHAnsi" w:cs="Times New Roman"/>
          <w:sz w:val="22"/>
          <w:szCs w:val="22"/>
        </w:rPr>
      </w:pPr>
    </w:p>
    <w:p w:rsidR="00562450" w:rsidRPr="00067A89" w:rsidRDefault="00695DEB" w:rsidP="00562450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odpísaný: </w:t>
      </w:r>
      <w:r w:rsidRPr="00067A89">
        <w:rPr>
          <w:rFonts w:asciiTheme="minorHAnsi" w:hAnsiTheme="minorHAnsi" w:cs="Times New Roman"/>
          <w:sz w:val="22"/>
          <w:szCs w:val="22"/>
        </w:rPr>
        <w:t>(</w:t>
      </w:r>
      <w:r w:rsidR="00F744ED" w:rsidRPr="00067A89">
        <w:rPr>
          <w:rFonts w:asciiTheme="minorHAnsi" w:hAnsiTheme="minorHAnsi" w:cs="Times New Roman"/>
          <w:sz w:val="22"/>
          <w:szCs w:val="22"/>
        </w:rPr>
        <w:t>titul, meno, priezvisko – štatutárny orgán</w:t>
      </w:r>
      <w:r w:rsidRPr="00067A89">
        <w:rPr>
          <w:rFonts w:asciiTheme="minorHAnsi" w:hAnsiTheme="minorHAnsi" w:cs="Times New Roman"/>
          <w:sz w:val="22"/>
          <w:szCs w:val="22"/>
        </w:rPr>
        <w:t>)</w:t>
      </w:r>
      <w:r w:rsidR="00562450" w:rsidRPr="00067A89">
        <w:rPr>
          <w:rFonts w:asciiTheme="minorHAnsi" w:hAnsiTheme="minorHAnsi" w:cs="Times New Roman"/>
          <w:sz w:val="22"/>
          <w:szCs w:val="22"/>
        </w:rPr>
        <w:t xml:space="preserve"> za partnera:</w:t>
      </w:r>
    </w:p>
    <w:p w:rsidR="00F744ED" w:rsidRPr="00067A89" w:rsidRDefault="00695DEB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(</w:t>
      </w:r>
      <w:r w:rsidR="00562450" w:rsidRPr="00067A89">
        <w:rPr>
          <w:rFonts w:asciiTheme="minorHAnsi" w:hAnsiTheme="minorHAnsi" w:cs="Times New Roman"/>
          <w:sz w:val="22"/>
          <w:szCs w:val="22"/>
        </w:rPr>
        <w:t>názov/</w:t>
      </w:r>
      <w:r w:rsidR="00F744ED" w:rsidRPr="00067A89">
        <w:rPr>
          <w:rFonts w:asciiTheme="minorHAnsi" w:hAnsiTheme="minorHAnsi" w:cs="Times New Roman"/>
          <w:sz w:val="22"/>
          <w:szCs w:val="22"/>
        </w:rPr>
        <w:t>obchodné meno, sídlo, IČO</w:t>
      </w:r>
      <w:r w:rsidRPr="00067A89">
        <w:rPr>
          <w:rFonts w:asciiTheme="minorHAnsi" w:hAnsiTheme="minorHAnsi" w:cs="Times New Roman"/>
          <w:sz w:val="22"/>
          <w:szCs w:val="22"/>
        </w:rPr>
        <w:t>)</w:t>
      </w:r>
    </w:p>
    <w:p w:rsidR="00F744ED" w:rsidRPr="00067A89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ďalej len „</w:t>
      </w:r>
      <w:r w:rsidR="00EF20D4" w:rsidRPr="00067A89">
        <w:rPr>
          <w:rFonts w:asciiTheme="minorHAnsi" w:hAnsiTheme="minorHAnsi" w:cs="Times New Roman"/>
          <w:sz w:val="22"/>
          <w:szCs w:val="22"/>
        </w:rPr>
        <w:t xml:space="preserve">partner </w:t>
      </w:r>
      <w:r w:rsidRPr="00067A89">
        <w:rPr>
          <w:rFonts w:asciiTheme="minorHAnsi" w:hAnsiTheme="minorHAnsi" w:cs="Times New Roman"/>
          <w:sz w:val="22"/>
          <w:szCs w:val="22"/>
        </w:rPr>
        <w:t>žiadateľ</w:t>
      </w:r>
      <w:r w:rsidR="00EF20D4" w:rsidRPr="00067A89">
        <w:rPr>
          <w:rFonts w:asciiTheme="minorHAnsi" w:hAnsiTheme="minorHAnsi" w:cs="Times New Roman"/>
          <w:sz w:val="22"/>
          <w:szCs w:val="22"/>
        </w:rPr>
        <w:t>a</w:t>
      </w:r>
      <w:r w:rsidRPr="00067A89">
        <w:rPr>
          <w:rFonts w:asciiTheme="minorHAnsi" w:hAnsiTheme="minorHAnsi" w:cs="Times New Roman"/>
          <w:sz w:val="22"/>
          <w:szCs w:val="22"/>
        </w:rPr>
        <w:t xml:space="preserve"> o NFP“ týmto </w:t>
      </w:r>
      <w:r w:rsidR="00695DEB" w:rsidRPr="00067A89">
        <w:rPr>
          <w:rFonts w:asciiTheme="minorHAnsi" w:hAnsiTheme="minorHAnsi" w:cs="Times New Roman"/>
          <w:sz w:val="22"/>
          <w:szCs w:val="22"/>
        </w:rPr>
        <w:t>na</w:t>
      </w:r>
      <w:r w:rsidRPr="00067A89">
        <w:rPr>
          <w:rFonts w:asciiTheme="minorHAnsi" w:hAnsiTheme="minorHAnsi" w:cs="Times New Roman"/>
          <w:sz w:val="22"/>
          <w:szCs w:val="22"/>
        </w:rPr>
        <w:t xml:space="preserve"> účel</w:t>
      </w:r>
      <w:r w:rsidR="00695DEB" w:rsidRPr="00067A89">
        <w:rPr>
          <w:rFonts w:asciiTheme="minorHAnsi" w:hAnsiTheme="minorHAnsi" w:cs="Times New Roman"/>
          <w:sz w:val="22"/>
          <w:szCs w:val="22"/>
        </w:rPr>
        <w:t>y</w:t>
      </w:r>
      <w:r w:rsidRPr="00067A89">
        <w:rPr>
          <w:rFonts w:asciiTheme="minorHAnsi" w:hAnsiTheme="minorHAnsi" w:cs="Times New Roman"/>
          <w:sz w:val="22"/>
          <w:szCs w:val="22"/>
        </w:rPr>
        <w:t xml:space="preserve"> predloženej žiadosti o NFP v rámci vyzvania </w:t>
      </w:r>
      <w:r w:rsidR="00562450" w:rsidRPr="00067A89">
        <w:rPr>
          <w:rFonts w:asciiTheme="minorHAnsi" w:hAnsiTheme="minorHAnsi" w:cs="Times New Roman"/>
          <w:sz w:val="22"/>
          <w:szCs w:val="22"/>
        </w:rPr>
        <w:t xml:space="preserve">s kódom </w:t>
      </w:r>
      <w:r w:rsidRPr="00067A89">
        <w:rPr>
          <w:rFonts w:asciiTheme="minorHAnsi" w:hAnsiTheme="minorHAnsi" w:cs="Times New Roman"/>
          <w:sz w:val="22"/>
          <w:szCs w:val="22"/>
        </w:rPr>
        <w:t xml:space="preserve">č. </w:t>
      </w:r>
      <w:r w:rsidR="00C47FF3" w:rsidRPr="00067A89">
        <w:rPr>
          <w:rFonts w:asciiTheme="minorHAnsi" w:hAnsiTheme="minorHAnsi" w:cs="Times New Roman"/>
          <w:sz w:val="22"/>
          <w:szCs w:val="22"/>
        </w:rPr>
        <w:t>xx</w:t>
      </w:r>
    </w:p>
    <w:p w:rsidR="00F744ED" w:rsidRPr="00067A89" w:rsidRDefault="00F744ED" w:rsidP="00CE52DD">
      <w:pPr>
        <w:jc w:val="center"/>
        <w:rPr>
          <w:rFonts w:asciiTheme="minorHAnsi" w:hAnsiTheme="minorHAnsi" w:cs="Times New Roman"/>
          <w:b/>
          <w:bCs/>
          <w:sz w:val="22"/>
          <w:szCs w:val="22"/>
        </w:rPr>
      </w:pPr>
    </w:p>
    <w:p w:rsidR="00F744ED" w:rsidRPr="00067A89" w:rsidRDefault="00F744ED" w:rsidP="00CE52DD">
      <w:pPr>
        <w:jc w:val="center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b/>
          <w:bCs/>
          <w:sz w:val="22"/>
          <w:szCs w:val="22"/>
        </w:rPr>
        <w:t>čestne vyhlasujem</w:t>
      </w:r>
      <w:r w:rsidRPr="00067A89">
        <w:rPr>
          <w:rFonts w:asciiTheme="minorHAnsi" w:hAnsiTheme="minorHAnsi" w:cs="Times New Roman"/>
          <w:iCs/>
          <w:sz w:val="22"/>
          <w:szCs w:val="22"/>
        </w:rPr>
        <w:t>,</w:t>
      </w:r>
      <w:r w:rsidR="005A656A" w:rsidRPr="00067A89">
        <w:rPr>
          <w:rFonts w:asciiTheme="minorHAnsi" w:hAnsiTheme="minorHAnsi" w:cs="Times New Roman"/>
          <w:iCs/>
          <w:sz w:val="22"/>
          <w:szCs w:val="22"/>
        </w:rPr>
        <w:t xml:space="preserve"> že</w:t>
      </w:r>
    </w:p>
    <w:p w:rsidR="00562450" w:rsidRPr="00067A89" w:rsidRDefault="00562450" w:rsidP="00067A89">
      <w:pPr>
        <w:jc w:val="both"/>
        <w:rPr>
          <w:rFonts w:asciiTheme="minorHAnsi" w:hAnsiTheme="minorHAnsi"/>
          <w:sz w:val="22"/>
          <w:szCs w:val="22"/>
        </w:rPr>
      </w:pPr>
    </w:p>
    <w:p w:rsidR="00D57468" w:rsidRPr="00C65A53" w:rsidRDefault="003A7D5E" w:rsidP="001C341C">
      <w:pPr>
        <w:pStyle w:val="Odsekzoznamu"/>
        <w:ind w:left="284"/>
        <w:jc w:val="both"/>
        <w:rPr>
          <w:rFonts w:asciiTheme="minorHAnsi" w:hAnsiTheme="minorHAnsi"/>
          <w:sz w:val="22"/>
          <w:szCs w:val="22"/>
        </w:rPr>
      </w:pPr>
      <w:r w:rsidRPr="00C65A53">
        <w:rPr>
          <w:rFonts w:asciiTheme="minorHAnsi" w:hAnsiTheme="minorHAnsi"/>
          <w:sz w:val="22"/>
          <w:szCs w:val="22"/>
        </w:rPr>
        <w:t xml:space="preserve"> </w:t>
      </w:r>
    </w:p>
    <w:p w:rsidR="00562450" w:rsidRPr="00077349" w:rsidRDefault="00ED51CC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partner </w:t>
      </w:r>
      <w:r w:rsidR="008E2577">
        <w:rPr>
          <w:rFonts w:asciiTheme="minorHAnsi" w:hAnsiTheme="minorHAnsi"/>
          <w:sz w:val="22"/>
          <w:szCs w:val="22"/>
        </w:rPr>
        <w:t xml:space="preserve">žiadateľa o NFP </w:t>
      </w:r>
      <w:r>
        <w:rPr>
          <w:rFonts w:asciiTheme="minorHAnsi" w:hAnsiTheme="minorHAnsi"/>
          <w:sz w:val="22"/>
          <w:szCs w:val="22"/>
        </w:rPr>
        <w:t xml:space="preserve">ani jeho štatutárny orgán, ani žiadny </w:t>
      </w:r>
      <w:r w:rsidR="005951E4" w:rsidRPr="00C65A53">
        <w:rPr>
          <w:rFonts w:asciiTheme="minorHAnsi" w:hAnsiTheme="minorHAnsi"/>
          <w:sz w:val="22"/>
          <w:szCs w:val="22"/>
        </w:rPr>
        <w:t>člen štatutárneho orgánu</w:t>
      </w:r>
      <w:r w:rsidR="00941E3A">
        <w:rPr>
          <w:rFonts w:asciiTheme="minorHAnsi" w:hAnsiTheme="minorHAnsi"/>
          <w:sz w:val="22"/>
          <w:szCs w:val="22"/>
        </w:rPr>
        <w:t xml:space="preserve">, </w:t>
      </w:r>
      <w:r w:rsidR="005951E4" w:rsidRPr="00C65A53">
        <w:rPr>
          <w:rFonts w:asciiTheme="minorHAnsi" w:hAnsiTheme="minorHAnsi"/>
          <w:sz w:val="22"/>
          <w:szCs w:val="22"/>
        </w:rPr>
        <w:t>a</w:t>
      </w:r>
      <w:r w:rsidR="00941E3A">
        <w:rPr>
          <w:rFonts w:asciiTheme="minorHAnsi" w:hAnsiTheme="minorHAnsi"/>
          <w:sz w:val="22"/>
          <w:szCs w:val="22"/>
        </w:rPr>
        <w:t>ni prokurista/i, ani</w:t>
      </w:r>
      <w:r w:rsidR="005951E4" w:rsidRPr="00C65A53">
        <w:rPr>
          <w:rFonts w:asciiTheme="minorHAnsi" w:hAnsiTheme="minorHAnsi"/>
          <w:sz w:val="22"/>
          <w:szCs w:val="22"/>
        </w:rPr>
        <w:t xml:space="preserve"> osoba splnomocnená zastupovať </w:t>
      </w:r>
      <w:r w:rsidR="00D57468" w:rsidRPr="00C65A53">
        <w:rPr>
          <w:rFonts w:asciiTheme="minorHAnsi" w:hAnsiTheme="minorHAnsi"/>
          <w:sz w:val="22"/>
          <w:szCs w:val="22"/>
        </w:rPr>
        <w:t xml:space="preserve">partnera </w:t>
      </w:r>
      <w:r w:rsidR="005951E4" w:rsidRPr="00C65A53">
        <w:rPr>
          <w:rFonts w:asciiTheme="minorHAnsi" w:hAnsiTheme="minorHAnsi"/>
          <w:sz w:val="22"/>
          <w:szCs w:val="22"/>
        </w:rPr>
        <w:t xml:space="preserve">žiadateľa </w:t>
      </w:r>
      <w:r w:rsidR="00D57468" w:rsidRPr="00C65A53">
        <w:rPr>
          <w:rFonts w:asciiTheme="minorHAnsi" w:hAnsiTheme="minorHAnsi"/>
          <w:sz w:val="22"/>
          <w:szCs w:val="22"/>
        </w:rPr>
        <w:t xml:space="preserve">o NFP </w:t>
      </w:r>
      <w:r w:rsidR="005951E4" w:rsidRPr="00C65A53">
        <w:rPr>
          <w:rFonts w:asciiTheme="minorHAnsi" w:hAnsiTheme="minorHAnsi"/>
          <w:sz w:val="22"/>
          <w:szCs w:val="22"/>
        </w:rPr>
        <w:t xml:space="preserve">v konaní o žiadosti o NFP </w:t>
      </w:r>
      <w:r w:rsidR="00C059E2" w:rsidRPr="00C65A53">
        <w:rPr>
          <w:rFonts w:asciiTheme="minorHAnsi" w:eastAsiaTheme="minorHAnsi" w:hAnsiTheme="minorHAnsi"/>
          <w:color w:val="000000"/>
          <w:sz w:val="22"/>
          <w:lang w:eastAsia="en-US"/>
        </w:rPr>
        <w:t xml:space="preserve">neboli právoplatne odsúdení za trestný čin korupcie, trestný čin poškodzovania finančných záujmov </w:t>
      </w:r>
      <w:r w:rsidR="00115A06" w:rsidRPr="00C65A53">
        <w:rPr>
          <w:rFonts w:asciiTheme="minorHAnsi" w:eastAsiaTheme="minorHAnsi" w:hAnsiTheme="minorHAnsi"/>
          <w:color w:val="000000"/>
          <w:sz w:val="22"/>
          <w:lang w:eastAsia="en-US"/>
        </w:rPr>
        <w:t>E</w:t>
      </w:r>
      <w:r w:rsidR="00115A06">
        <w:rPr>
          <w:rFonts w:asciiTheme="minorHAnsi" w:eastAsiaTheme="minorHAnsi" w:hAnsiTheme="minorHAnsi"/>
          <w:color w:val="000000"/>
          <w:sz w:val="22"/>
          <w:lang w:eastAsia="en-US"/>
        </w:rPr>
        <w:t>urópskej únie</w:t>
      </w:r>
      <w:r w:rsidR="00C059E2" w:rsidRPr="00C65A53">
        <w:rPr>
          <w:rFonts w:asciiTheme="minorHAnsi" w:eastAsiaTheme="minorHAnsi" w:hAnsiTheme="minorHAnsi"/>
          <w:color w:val="000000"/>
          <w:sz w:val="22"/>
          <w:lang w:eastAsia="en-US"/>
        </w:rPr>
        <w:t>, trestný čin legalizácie príjmu z trestnej činnosti, trestný čin založenia, zosnovania a podporovania zločineckej skupiny</w:t>
      </w:r>
      <w:r w:rsidR="00115A06">
        <w:rPr>
          <w:rFonts w:asciiTheme="minorHAnsi" w:eastAsiaTheme="minorHAnsi" w:hAnsiTheme="minorHAnsi"/>
          <w:color w:val="000000"/>
          <w:sz w:val="22"/>
          <w:lang w:eastAsia="en-US"/>
        </w:rPr>
        <w:t xml:space="preserve"> </w:t>
      </w:r>
      <w:r w:rsidR="00C059E2" w:rsidRPr="00C65A53">
        <w:rPr>
          <w:rFonts w:asciiTheme="minorHAnsi" w:eastAsiaTheme="minorHAnsi" w:hAnsiTheme="minorHAnsi"/>
          <w:color w:val="000000"/>
          <w:sz w:val="22"/>
          <w:lang w:eastAsia="en-US"/>
        </w:rPr>
        <w:t>alebo trestný čin machináci</w:t>
      </w:r>
      <w:r w:rsidR="0083613B">
        <w:rPr>
          <w:rFonts w:asciiTheme="minorHAnsi" w:eastAsiaTheme="minorHAnsi" w:hAnsiTheme="minorHAnsi"/>
          <w:color w:val="000000"/>
          <w:sz w:val="22"/>
          <w:lang w:eastAsia="en-US"/>
        </w:rPr>
        <w:t>e</w:t>
      </w:r>
      <w:r w:rsidR="00C059E2" w:rsidRPr="00C65A53">
        <w:rPr>
          <w:rFonts w:asciiTheme="minorHAnsi" w:eastAsiaTheme="minorHAnsi" w:hAnsiTheme="minorHAnsi"/>
          <w:color w:val="000000"/>
          <w:sz w:val="22"/>
          <w:lang w:eastAsia="en-US"/>
        </w:rPr>
        <w:t xml:space="preserve"> pri verejnom obstarávaní a verejnej dražbe</w:t>
      </w:r>
      <w:r w:rsidR="00115A06">
        <w:rPr>
          <w:rFonts w:asciiTheme="minorHAnsi" w:eastAsiaTheme="minorHAnsi" w:hAnsiTheme="minorHAnsi"/>
          <w:color w:val="000000"/>
          <w:sz w:val="22"/>
          <w:lang w:eastAsia="en-US"/>
        </w:rPr>
        <w:t>;</w:t>
      </w:r>
    </w:p>
    <w:p w:rsidR="00115A06" w:rsidRPr="00C65A53" w:rsidRDefault="00115A06" w:rsidP="00E20CF0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nie </w:t>
      </w:r>
      <w:r w:rsidR="00CE021B">
        <w:rPr>
          <w:rFonts w:asciiTheme="minorHAnsi" w:hAnsiTheme="minorHAnsi"/>
          <w:sz w:val="22"/>
          <w:szCs w:val="22"/>
        </w:rPr>
        <w:t>som</w:t>
      </w:r>
      <w:r w:rsidRPr="0061614E">
        <w:rPr>
          <w:rFonts w:asciiTheme="minorHAnsi" w:hAnsiTheme="minorHAnsi"/>
          <w:sz w:val="22"/>
          <w:szCs w:val="22"/>
        </w:rPr>
        <w:t xml:space="preserve"> evidovaný v Systéme včasného odhaľovania rizika a vylúčenia (EDES) ako vylúčená osoba alebo subjekt (v zmysle článku 135 a nasledujúcich nariadenia č. 2018/1046)</w:t>
      </w:r>
      <w:r>
        <w:rPr>
          <w:rFonts w:asciiTheme="minorHAnsi" w:hAnsiTheme="minorHAnsi"/>
          <w:sz w:val="22"/>
          <w:szCs w:val="22"/>
        </w:rPr>
        <w:t>.</w:t>
      </w:r>
    </w:p>
    <w:p w:rsidR="005951E4" w:rsidRDefault="005951E4" w:rsidP="00C47FF3">
      <w:pPr>
        <w:jc w:val="both"/>
        <w:rPr>
          <w:rFonts w:asciiTheme="minorHAnsi" w:hAnsiTheme="minorHAnsi" w:cs="Times New Roman"/>
          <w:color w:val="000000"/>
          <w:sz w:val="22"/>
          <w:szCs w:val="22"/>
        </w:rPr>
      </w:pPr>
    </w:p>
    <w:p w:rsidR="00E20CF0" w:rsidRDefault="00E20CF0" w:rsidP="00C47FF3">
      <w:pPr>
        <w:jc w:val="both"/>
        <w:rPr>
          <w:rFonts w:asciiTheme="minorHAnsi" w:hAnsiTheme="minorHAnsi" w:cs="Times New Roman"/>
          <w:color w:val="000000"/>
          <w:sz w:val="22"/>
          <w:szCs w:val="22"/>
        </w:rPr>
      </w:pPr>
    </w:p>
    <w:p w:rsidR="00E20CF0" w:rsidRPr="00067A89" w:rsidRDefault="00E20CF0" w:rsidP="00C47FF3">
      <w:pPr>
        <w:jc w:val="both"/>
        <w:rPr>
          <w:rFonts w:asciiTheme="minorHAnsi" w:hAnsiTheme="minorHAnsi" w:cs="Times New Roman"/>
          <w:color w:val="000000"/>
          <w:sz w:val="22"/>
          <w:szCs w:val="22"/>
        </w:rPr>
      </w:pPr>
    </w:p>
    <w:p w:rsidR="00F744ED" w:rsidRPr="00067A89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 xml:space="preserve">Riadiaci orgán je oprávnený dodatočne požiadať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žiadateľa o NFP </w:t>
      </w:r>
      <w:r w:rsidRPr="00067A89">
        <w:rPr>
          <w:rFonts w:asciiTheme="minorHAnsi" w:hAnsiTheme="minorHAnsi" w:cs="Times New Roman"/>
          <w:sz w:val="22"/>
          <w:szCs w:val="22"/>
        </w:rPr>
        <w:t xml:space="preserve">o preukázanie podmienok oprávnenosti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067A89">
        <w:rPr>
          <w:rFonts w:asciiTheme="minorHAnsi" w:hAnsiTheme="minorHAnsi" w:cs="Times New Roman"/>
          <w:sz w:val="22"/>
          <w:szCs w:val="22"/>
        </w:rPr>
        <w:t xml:space="preserve">aj </w:t>
      </w:r>
      <w:r w:rsidR="00D57468" w:rsidRPr="00067A89">
        <w:rPr>
          <w:rFonts w:asciiTheme="minorHAnsi" w:hAnsiTheme="minorHAnsi" w:cs="Times New Roman"/>
          <w:sz w:val="22"/>
          <w:szCs w:val="22"/>
        </w:rPr>
        <w:t>príslušnými dokladmi</w:t>
      </w:r>
      <w:r w:rsidRPr="00067A89">
        <w:rPr>
          <w:rFonts w:asciiTheme="minorHAnsi" w:hAnsiTheme="minorHAnsi" w:cs="Times New Roman"/>
          <w:sz w:val="22"/>
          <w:szCs w:val="22"/>
        </w:rPr>
        <w:t xml:space="preserve"> v zmysle Systému riadenia európskych štrukturálnych a investičných fondov. 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o NFP berie na vedomie, že nesplnenie ktorejkoľvek z uvedených podmienok bude mať za následok vylúčenie </w:t>
      </w:r>
      <w:r w:rsidRPr="00067A89">
        <w:rPr>
          <w:rFonts w:asciiTheme="minorHAnsi" w:hAnsiTheme="minorHAnsi" w:cs="Times New Roman"/>
          <w:sz w:val="22"/>
          <w:szCs w:val="22"/>
        </w:rPr>
        <w:t>partnera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zo schvaľovacieho procesu.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o NFP čestne vyhlasuje, že všetky informácie</w:t>
      </w:r>
      <w:r w:rsidR="00695DEB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uvedené v predloženej žiadosti o NFP </w:t>
      </w:r>
      <w:r w:rsidRPr="00067A89">
        <w:rPr>
          <w:rFonts w:asciiTheme="minorHAnsi" w:hAnsiTheme="minorHAnsi" w:cs="Times New Roman"/>
          <w:sz w:val="22"/>
          <w:szCs w:val="22"/>
        </w:rPr>
        <w:t xml:space="preserve">zo strany partnera 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sú úplné, pravdivé a správne. 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Default="00D57468" w:rsidP="00CE52DD">
      <w:pPr>
        <w:jc w:val="both"/>
        <w:rPr>
          <w:rFonts w:asciiTheme="minorHAnsi" w:hAnsiTheme="minorHAnsi" w:cs="Times New Roman"/>
          <w:bCs/>
          <w:sz w:val="22"/>
          <w:szCs w:val="22"/>
        </w:rPr>
      </w:pPr>
      <w:r w:rsidRPr="00067A89">
        <w:rPr>
          <w:rFonts w:asciiTheme="minorHAnsi" w:hAnsiTheme="minorHAnsi" w:cs="Times New Roman"/>
          <w:bCs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bCs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bCs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bCs/>
          <w:sz w:val="22"/>
          <w:szCs w:val="22"/>
        </w:rPr>
        <w:t xml:space="preserve"> o NFP sa zaväzuje bezodkladne informovať o všetkých zmenách, ktoré sa týkajú uvedených údajov a skutočností.</w:t>
      </w:r>
    </w:p>
    <w:p w:rsidR="00005B5B" w:rsidRDefault="00005B5B" w:rsidP="00CE52DD">
      <w:pPr>
        <w:jc w:val="both"/>
        <w:rPr>
          <w:rFonts w:asciiTheme="minorHAnsi" w:hAnsiTheme="minorHAnsi" w:cs="Times New Roman"/>
          <w:bCs/>
          <w:sz w:val="22"/>
          <w:szCs w:val="22"/>
        </w:rPr>
      </w:pPr>
    </w:p>
    <w:p w:rsidR="00005B5B" w:rsidRPr="00067A89" w:rsidRDefault="00005B5B" w:rsidP="00CE52DD">
      <w:pPr>
        <w:jc w:val="both"/>
        <w:rPr>
          <w:rFonts w:asciiTheme="minorHAnsi" w:hAnsiTheme="minorHAnsi" w:cs="Times New Roman"/>
          <w:bCs/>
          <w:sz w:val="22"/>
          <w:szCs w:val="22"/>
        </w:rPr>
      </w:pPr>
      <w:bookmarkStart w:id="0" w:name="_GoBack"/>
      <w:bookmarkEnd w:id="0"/>
    </w:p>
    <w:p w:rsidR="00C65A53" w:rsidRDefault="00C65A53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 xml:space="preserve">Za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067A89">
        <w:rPr>
          <w:rFonts w:asciiTheme="minorHAnsi" w:hAnsiTheme="minorHAnsi" w:cs="Times New Roman"/>
          <w:sz w:val="22"/>
          <w:szCs w:val="22"/>
        </w:rPr>
        <w:t>žiadateľa o NFP:</w:t>
      </w:r>
    </w:p>
    <w:p w:rsidR="005173D4" w:rsidRPr="00067A89" w:rsidRDefault="005173D4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V ..........................., dňa .....................</w:t>
      </w: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  <w:t>........................................</w:t>
      </w:r>
      <w:r w:rsidR="00695DEB" w:rsidRPr="00067A89">
        <w:rPr>
          <w:rFonts w:asciiTheme="minorHAnsi" w:hAnsiTheme="minorHAnsi" w:cs="Times New Roman"/>
          <w:sz w:val="22"/>
          <w:szCs w:val="22"/>
        </w:rPr>
        <w:t>(</w:t>
      </w:r>
      <w:r w:rsidRPr="00067A89">
        <w:rPr>
          <w:rFonts w:asciiTheme="minorHAnsi" w:hAnsiTheme="minorHAnsi" w:cs="Times New Roman"/>
          <w:sz w:val="22"/>
          <w:szCs w:val="22"/>
        </w:rPr>
        <w:t>podpis</w:t>
      </w:r>
      <w:r w:rsidR="00695DEB" w:rsidRPr="00067A89">
        <w:rPr>
          <w:rFonts w:asciiTheme="minorHAnsi" w:hAnsiTheme="minorHAnsi" w:cs="Times New Roman"/>
          <w:sz w:val="22"/>
          <w:szCs w:val="22"/>
        </w:rPr>
        <w:t>)</w:t>
      </w: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="00695DEB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="00E01C43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Pr="00067A89">
        <w:rPr>
          <w:rFonts w:asciiTheme="minorHAnsi" w:hAnsiTheme="minorHAnsi" w:cs="Times New Roman"/>
          <w:sz w:val="22"/>
          <w:szCs w:val="22"/>
        </w:rPr>
        <w:t>titul, meno, priezvisko</w:t>
      </w:r>
    </w:p>
    <w:p w:rsidR="00F744ED" w:rsidRPr="00067A89" w:rsidRDefault="008E4540" w:rsidP="008E4540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  <w:t>funkcia, organizácia, pečiatka</w:t>
      </w:r>
    </w:p>
    <w:sectPr w:rsidR="00F744ED" w:rsidRPr="00067A89" w:rsidSect="00067A89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034" w:rsidRDefault="00063034" w:rsidP="00E70AEF">
      <w:r>
        <w:separator/>
      </w:r>
    </w:p>
  </w:endnote>
  <w:endnote w:type="continuationSeparator" w:id="0">
    <w:p w:rsidR="00063034" w:rsidRDefault="00063034" w:rsidP="00E7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034" w:rsidRDefault="00063034" w:rsidP="00E70AEF">
      <w:r>
        <w:separator/>
      </w:r>
    </w:p>
  </w:footnote>
  <w:footnote w:type="continuationSeparator" w:id="0">
    <w:p w:rsidR="00063034" w:rsidRDefault="00063034" w:rsidP="00E70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1C" w:rsidRDefault="00CB3C1C" w:rsidP="00E70AEF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1D4" w:rsidRDefault="00EF11D4" w:rsidP="00EF11D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1312" behindDoc="1" locked="0" layoutInCell="1" allowOverlap="1" wp14:anchorId="597C0310" wp14:editId="058E5947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EF11D4" w:rsidRPr="00067A89" w:rsidRDefault="007507AD" w:rsidP="00067A89">
    <w:pPr>
      <w:ind w:left="708"/>
      <w:jc w:val="cen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 xml:space="preserve">           </w:t>
    </w:r>
    <w:r w:rsidR="00EF11D4" w:rsidRPr="00067A89">
      <w:rPr>
        <w:rFonts w:asciiTheme="minorHAnsi" w:hAnsiTheme="minorHAnsi"/>
        <w:sz w:val="20"/>
        <w:szCs w:val="20"/>
      </w:rPr>
      <w:t xml:space="preserve">Príloha č. </w:t>
    </w:r>
    <w:r w:rsidR="00DB6DC7">
      <w:rPr>
        <w:rFonts w:asciiTheme="minorHAnsi" w:hAnsiTheme="minorHAnsi"/>
        <w:sz w:val="20"/>
        <w:szCs w:val="20"/>
      </w:rPr>
      <w:t>6</w:t>
    </w:r>
    <w:r w:rsidR="00DB6DC7" w:rsidRPr="00067A89">
      <w:rPr>
        <w:rFonts w:asciiTheme="minorHAnsi" w:hAnsiTheme="minorHAnsi"/>
        <w:sz w:val="20"/>
        <w:szCs w:val="20"/>
      </w:rPr>
      <w:t xml:space="preserve"> </w:t>
    </w:r>
    <w:r w:rsidR="00EF11D4" w:rsidRPr="00067A89">
      <w:rPr>
        <w:rFonts w:asciiTheme="minorHAnsi" w:hAnsiTheme="minorHAnsi"/>
        <w:sz w:val="20"/>
        <w:szCs w:val="20"/>
      </w:rPr>
      <w:t xml:space="preserve">vyzvania – </w:t>
    </w:r>
    <w:r>
      <w:rPr>
        <w:rFonts w:asciiTheme="minorHAnsi" w:hAnsiTheme="minorHAnsi"/>
        <w:sz w:val="20"/>
        <w:szCs w:val="20"/>
      </w:rPr>
      <w:t>Vzor Č</w:t>
    </w:r>
    <w:r w:rsidR="00EF11D4" w:rsidRPr="00067A89">
      <w:rPr>
        <w:rFonts w:asciiTheme="minorHAnsi" w:hAnsiTheme="minorHAnsi"/>
        <w:sz w:val="20"/>
        <w:szCs w:val="20"/>
      </w:rPr>
      <w:t>estné</w:t>
    </w:r>
    <w:r>
      <w:rPr>
        <w:rFonts w:asciiTheme="minorHAnsi" w:hAnsiTheme="minorHAnsi"/>
        <w:sz w:val="20"/>
        <w:szCs w:val="20"/>
      </w:rPr>
      <w:t>ho</w:t>
    </w:r>
    <w:r w:rsidR="00EF11D4" w:rsidRPr="00067A89">
      <w:rPr>
        <w:rFonts w:asciiTheme="minorHAnsi" w:hAnsiTheme="minorHAnsi"/>
        <w:sz w:val="20"/>
        <w:szCs w:val="20"/>
      </w:rPr>
      <w:t xml:space="preserve"> vyhláseni</w:t>
    </w:r>
    <w:r>
      <w:rPr>
        <w:rFonts w:asciiTheme="minorHAnsi" w:hAnsiTheme="minorHAnsi"/>
        <w:sz w:val="20"/>
        <w:szCs w:val="20"/>
      </w:rPr>
      <w:t>a</w:t>
    </w:r>
    <w:r w:rsidR="00EF11D4" w:rsidRPr="00067A89">
      <w:rPr>
        <w:rFonts w:asciiTheme="minorHAnsi" w:hAnsiTheme="minorHAnsi"/>
        <w:sz w:val="20"/>
        <w:szCs w:val="20"/>
      </w:rPr>
      <w:t xml:space="preserve"> partnera</w:t>
    </w:r>
    <w:r>
      <w:rPr>
        <w:rFonts w:asciiTheme="minorHAnsi" w:hAnsiTheme="minorHAnsi"/>
        <w:sz w:val="20"/>
        <w:szCs w:val="20"/>
      </w:rPr>
      <w:t xml:space="preserve"> žiadateľa o NFP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42C4E"/>
    <w:multiLevelType w:val="hybridMultilevel"/>
    <w:tmpl w:val="AA180FA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2C2B1C"/>
    <w:multiLevelType w:val="hybridMultilevel"/>
    <w:tmpl w:val="1EDC249C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0A6309"/>
    <w:multiLevelType w:val="hybridMultilevel"/>
    <w:tmpl w:val="16B8E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0B01C7"/>
    <w:multiLevelType w:val="hybridMultilevel"/>
    <w:tmpl w:val="E28217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B7"/>
    <w:rsid w:val="00005B5B"/>
    <w:rsid w:val="000253B7"/>
    <w:rsid w:val="00044621"/>
    <w:rsid w:val="00063034"/>
    <w:rsid w:val="00067A89"/>
    <w:rsid w:val="00077349"/>
    <w:rsid w:val="00082446"/>
    <w:rsid w:val="00115A06"/>
    <w:rsid w:val="00195009"/>
    <w:rsid w:val="001C341C"/>
    <w:rsid w:val="001E0C75"/>
    <w:rsid w:val="00241FA3"/>
    <w:rsid w:val="00312CED"/>
    <w:rsid w:val="003A7D5E"/>
    <w:rsid w:val="00400374"/>
    <w:rsid w:val="00404541"/>
    <w:rsid w:val="00461A8D"/>
    <w:rsid w:val="004A72B2"/>
    <w:rsid w:val="004F4FB7"/>
    <w:rsid w:val="00517296"/>
    <w:rsid w:val="005173D4"/>
    <w:rsid w:val="00562450"/>
    <w:rsid w:val="005951E4"/>
    <w:rsid w:val="005A656A"/>
    <w:rsid w:val="0060691D"/>
    <w:rsid w:val="00695DEB"/>
    <w:rsid w:val="006D4176"/>
    <w:rsid w:val="006D6FE9"/>
    <w:rsid w:val="007507AD"/>
    <w:rsid w:val="00776C59"/>
    <w:rsid w:val="0083613B"/>
    <w:rsid w:val="008E2577"/>
    <w:rsid w:val="008E4540"/>
    <w:rsid w:val="008F25B3"/>
    <w:rsid w:val="00941E3A"/>
    <w:rsid w:val="00981C2C"/>
    <w:rsid w:val="009E6C83"/>
    <w:rsid w:val="00AE5970"/>
    <w:rsid w:val="00B278B4"/>
    <w:rsid w:val="00C059E2"/>
    <w:rsid w:val="00C47FF3"/>
    <w:rsid w:val="00C52A18"/>
    <w:rsid w:val="00C65A53"/>
    <w:rsid w:val="00C772CD"/>
    <w:rsid w:val="00CB3C1C"/>
    <w:rsid w:val="00CE021B"/>
    <w:rsid w:val="00CE52DD"/>
    <w:rsid w:val="00D02777"/>
    <w:rsid w:val="00D23A2F"/>
    <w:rsid w:val="00D42F19"/>
    <w:rsid w:val="00D535A4"/>
    <w:rsid w:val="00D57468"/>
    <w:rsid w:val="00DB6DC7"/>
    <w:rsid w:val="00E01C43"/>
    <w:rsid w:val="00E20CF0"/>
    <w:rsid w:val="00E70AEF"/>
    <w:rsid w:val="00E75B4B"/>
    <w:rsid w:val="00EC425A"/>
    <w:rsid w:val="00ED51CC"/>
    <w:rsid w:val="00EE143A"/>
    <w:rsid w:val="00EF11D4"/>
    <w:rsid w:val="00EF20D4"/>
    <w:rsid w:val="00F7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D8C1FCD"/>
  <w15:docId w15:val="{1A310FBD-13A1-48FE-B8C6-572B39FCC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Text poznámky pod eiarou 007,o"/>
    <w:basedOn w:val="Normlny"/>
    <w:link w:val="TextpoznmkypodiarouChar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"/>
    <w:basedOn w:val="Predvolenpsmoodseku"/>
    <w:link w:val="Textpoznmkypodiarou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EF11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rsid w:val="00EF11D4"/>
    <w:pPr>
      <w:spacing w:after="160" w:line="240" w:lineRule="exact"/>
    </w:pPr>
    <w:rPr>
      <w:rFonts w:ascii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9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pripomienky</dc:creator>
  <cp:lastModifiedBy>Šušlíková, Mária</cp:lastModifiedBy>
  <cp:revision>26</cp:revision>
  <dcterms:created xsi:type="dcterms:W3CDTF">2016-12-02T13:07:00Z</dcterms:created>
  <dcterms:modified xsi:type="dcterms:W3CDTF">2021-10-20T12:22:00Z</dcterms:modified>
</cp:coreProperties>
</file>