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69D3F5DD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038C01E5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0BF4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3C71-3E72-4A24-A68D-D678E587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2021-09-08T12:21:00Z</dcterms:modified>
</cp:coreProperties>
</file>