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9CAA184"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0" w:author="Autor">
        <w:r w:rsidR="00D6211C" w:rsidRPr="00D6211C" w:rsidDel="00987007">
          <w:rPr>
            <w:rFonts w:asciiTheme="minorHAnsi" w:hAnsiTheme="minorHAnsi" w:cstheme="minorHAnsi"/>
            <w:b/>
          </w:rPr>
          <w:delText>24 265 885,22</w:delText>
        </w:r>
      </w:del>
      <w:ins w:id="1" w:author="Autor">
        <w:r w:rsidR="00987007">
          <w:rPr>
            <w:rFonts w:asciiTheme="minorHAnsi" w:hAnsiTheme="minorHAnsi" w:cstheme="minorHAnsi"/>
            <w:b/>
          </w:rPr>
          <w:t>24 999 376,02</w:t>
        </w:r>
      </w:ins>
      <w:bookmarkStart w:id="2" w:name="_GoBack"/>
      <w:bookmarkEnd w:id="2"/>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A4454"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6EEECE46"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D69CE">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01B938E"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.12.</w:t>
      </w:r>
      <w:r w:rsidRPr="000F2D20">
        <w:rPr>
          <w:rFonts w:asciiTheme="minorHAnsi" w:eastAsiaTheme="minorHAnsi" w:hAnsiTheme="minorHAnsi"/>
          <w:b/>
          <w:color w:val="000000"/>
          <w:sz w:val="22"/>
          <w:szCs w:val="22"/>
          <w:lang w:eastAsia="en-US"/>
        </w:rPr>
        <w:t>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r w:rsidRPr="00230311">
        <w:rPr>
          <w:rFonts w:asciiTheme="minorHAnsi" w:hAnsiTheme="minorHAnsi" w:cstheme="minorHAnsi"/>
          <w:color w:val="000000"/>
          <w:sz w:val="22"/>
          <w:szCs w:val="22"/>
        </w:rPr>
        <w:t xml:space="preserve"> (ďalej aj „zmluva o NFP“)/interného </w:t>
      </w:r>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31.12.</w:t>
      </w:r>
      <w:r>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 xml:space="preserve">. Žiadateľ o NFP je oprávnený predložiť v rámci vyzvania viacero žiadostí o NFP. </w:t>
      </w:r>
    </w:p>
    <w:p w14:paraId="12F538A1" w14:textId="711CBD57"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1.12.</w:t>
      </w:r>
      <w:r w:rsidRPr="000F2D20">
        <w:rPr>
          <w:rFonts w:asciiTheme="minorHAnsi" w:hAnsiTheme="minorHAnsi"/>
          <w:i/>
          <w:sz w:val="22"/>
          <w:szCs w:val="22"/>
        </w:rPr>
        <w:t>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w:t>
      </w:r>
      <w:r>
        <w:rPr>
          <w:rFonts w:asciiTheme="minorHAnsi" w:hAnsiTheme="minorHAnsi" w:cstheme="minorHAnsi"/>
          <w:i/>
          <w:sz w:val="22"/>
          <w:szCs w:val="22"/>
        </w:rPr>
        <w:t>2021.)</w:t>
      </w:r>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4901C656"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w:t>
      </w:r>
      <w:r w:rsidR="00BA58CB">
        <w:rPr>
          <w:rFonts w:asciiTheme="minorHAnsi" w:hAnsiTheme="minorHAnsi" w:cstheme="minorHAnsi"/>
          <w:i/>
          <w:sz w:val="22"/>
          <w:szCs w:val="22"/>
        </w:rPr>
        <w:t> </w:t>
      </w:r>
      <w:r w:rsidRPr="00230311">
        <w:rPr>
          <w:rFonts w:asciiTheme="minorHAnsi" w:hAnsiTheme="minorHAnsi" w:cstheme="minorHAnsi"/>
          <w:i/>
          <w:sz w:val="22"/>
          <w:szCs w:val="22"/>
        </w:rPr>
        <w:t>RO</w:t>
      </w:r>
      <w:r w:rsidR="00BA58CB">
        <w:rPr>
          <w:rFonts w:asciiTheme="minorHAnsi" w:hAnsiTheme="minorHAnsi" w:cstheme="minorHAnsi"/>
          <w:i/>
          <w:sz w:val="22"/>
          <w:szCs w:val="22"/>
        </w:rPr>
        <w:t> </w:t>
      </w:r>
      <w:r w:rsidRPr="00230311">
        <w:rPr>
          <w:rFonts w:asciiTheme="minorHAnsi" w:hAnsiTheme="minorHAnsi" w:cstheme="minorHAnsi"/>
          <w:i/>
          <w:sz w:val="22"/>
          <w:szCs w:val="22"/>
        </w:rPr>
        <w:t>OP</w:t>
      </w:r>
      <w:r w:rsidR="00BA58CB">
        <w:rPr>
          <w:rFonts w:asciiTheme="minorHAnsi" w:hAnsiTheme="minorHAnsi" w:cstheme="minorHAnsi"/>
          <w:i/>
          <w:sz w:val="22"/>
          <w:szCs w:val="22"/>
        </w:rPr>
        <w:t> </w:t>
      </w:r>
      <w:r w:rsidRPr="00230311">
        <w:rPr>
          <w:rFonts w:asciiTheme="minorHAnsi" w:hAnsiTheme="minorHAnsi" w:cstheme="minorHAnsi"/>
          <w:i/>
          <w:sz w:val="22"/>
          <w:szCs w:val="22"/>
        </w:rPr>
        <w:t xml:space="preserve">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lastRenderedPageBreak/>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 xml:space="preserve">žiadateľ predloží prílohy uvedené v časti „Povinné prílohy k ŽoNFP“ tohto vyzvania a </w:t>
      </w:r>
      <w:r w:rsidRPr="00BC6AC3">
        <w:rPr>
          <w:rFonts w:asciiTheme="minorHAnsi" w:hAnsiTheme="minorHAnsi" w:cstheme="minorHAnsi"/>
          <w:i/>
          <w:sz w:val="22"/>
          <w:szCs w:val="22"/>
        </w:rPr>
        <w:t>uvedie skupiny výdavkov vo formulári ŽoNFP,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BC6AC3">
        <w:rPr>
          <w:rFonts w:asciiTheme="minorHAnsi" w:hAnsiTheme="minorHAnsi" w:cstheme="minorHAnsi"/>
          <w:b/>
          <w:color w:val="000000"/>
          <w:sz w:val="22"/>
          <w:szCs w:val="22"/>
        </w:rPr>
        <w:t>od 01. 01. 2014 do 31. 12. 2023</w:t>
      </w:r>
      <w:r w:rsidRPr="00BC6AC3">
        <w:rPr>
          <w:rFonts w:asciiTheme="minorHAnsi" w:hAnsiTheme="minorHAnsi" w:cstheme="minorHAnsi"/>
          <w:color w:val="000000"/>
          <w:sz w:val="22"/>
          <w:szCs w:val="22"/>
        </w:rPr>
        <w:t>.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w:t>
      </w:r>
      <w:r w:rsidRPr="00584F91">
        <w:rPr>
          <w:rFonts w:asciiTheme="minorHAnsi" w:eastAsiaTheme="minorHAnsi" w:hAnsiTheme="minorHAnsi"/>
          <w:color w:val="000000"/>
        </w:rPr>
        <w:lastRenderedPageBreak/>
        <w:t>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lastRenderedPageBreak/>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w:t>
      </w:r>
      <w:r w:rsidR="00DC3FBA" w:rsidRPr="00230311">
        <w:rPr>
          <w:rFonts w:asciiTheme="minorHAnsi" w:eastAsiaTheme="minorHAnsi" w:hAnsiTheme="minorHAnsi" w:cstheme="minorHAnsi"/>
        </w:rPr>
        <w:lastRenderedPageBreak/>
        <w:t xml:space="preserve">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lastRenderedPageBreak/>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69997E7"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9C35B7" w:rsidRDefault="009C35B7" w:rsidP="00784ECE">
      <w:pPr>
        <w:spacing w:after="0" w:line="240" w:lineRule="auto"/>
      </w:pPr>
      <w:r>
        <w:separator/>
      </w:r>
    </w:p>
  </w:endnote>
  <w:endnote w:type="continuationSeparator" w:id="0">
    <w:p w14:paraId="68440164" w14:textId="77777777" w:rsidR="009C35B7" w:rsidRDefault="009C35B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35BA0839" w:rsidR="00D922F2" w:rsidRPr="001D6156" w:rsidRDefault="00D922F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987007">
          <w:rPr>
            <w:rFonts w:asciiTheme="minorHAnsi" w:hAnsiTheme="minorHAnsi"/>
            <w:noProof/>
          </w:rPr>
          <w:t>1</w:t>
        </w:r>
        <w:r w:rsidRPr="001D6156">
          <w:rPr>
            <w:rFonts w:asciiTheme="minorHAnsi" w:hAnsiTheme="minorHAnsi"/>
          </w:rPr>
          <w:fldChar w:fldCharType="end"/>
        </w:r>
      </w:p>
    </w:sdtContent>
  </w:sdt>
  <w:p w14:paraId="3070D61A" w14:textId="77777777" w:rsidR="00D922F2" w:rsidRPr="001D6156" w:rsidRDefault="00D922F2">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922F2" w:rsidRDefault="00D922F2"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922F2" w:rsidRDefault="00D922F2"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922F2" w:rsidRDefault="00D922F2" w:rsidP="00F4420F">
    <w:pPr>
      <w:pStyle w:val="Pta"/>
    </w:pPr>
  </w:p>
  <w:p w14:paraId="48E47412" w14:textId="77777777" w:rsidR="00D922F2" w:rsidRDefault="00D92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9C35B7" w:rsidRDefault="009C35B7" w:rsidP="00784ECE">
      <w:pPr>
        <w:spacing w:after="0" w:line="240" w:lineRule="auto"/>
      </w:pPr>
      <w:r>
        <w:separator/>
      </w:r>
    </w:p>
  </w:footnote>
  <w:footnote w:type="continuationSeparator" w:id="0">
    <w:p w14:paraId="46E20B54" w14:textId="77777777" w:rsidR="009C35B7" w:rsidRDefault="009C35B7" w:rsidP="00784ECE">
      <w:pPr>
        <w:spacing w:after="0" w:line="240" w:lineRule="auto"/>
      </w:pPr>
      <w:r>
        <w:continuationSeparator/>
      </w:r>
    </w:p>
  </w:footnote>
  <w:footnote w:id="1">
    <w:p w14:paraId="115394A2" w14:textId="03D9317B" w:rsidR="00D922F2" w:rsidRDefault="00D922F2"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D922F2" w:rsidRPr="00783197" w:rsidRDefault="00D922F2"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D922F2" w:rsidRPr="00425D65" w:rsidRDefault="00D922F2"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922F2" w:rsidRPr="003A25AC" w:rsidRDefault="00D922F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922F2" w:rsidRDefault="00D922F2">
    <w:pPr>
      <w:pStyle w:val="Hlavika"/>
      <w:rPr>
        <w:rFonts w:asciiTheme="minorHAnsi" w:hAnsiTheme="minorHAnsi"/>
        <w:sz w:val="22"/>
        <w:szCs w:val="22"/>
      </w:rPr>
    </w:pPr>
    <w:r>
      <w:rPr>
        <w:rFonts w:asciiTheme="minorHAnsi" w:hAnsiTheme="minorHAnsi"/>
        <w:sz w:val="22"/>
        <w:szCs w:val="22"/>
      </w:rPr>
      <w:t xml:space="preserve">                                                                                                                                                                                                                                                                                                                </w:t>
    </w:r>
  </w:p>
  <w:p w14:paraId="295C51A9" w14:textId="49BB9053" w:rsidR="00D922F2" w:rsidRPr="00005728" w:rsidRDefault="00D922F2">
    <w:pPr>
      <w:pStyle w:val="Hlavika"/>
      <w:rPr>
        <w:rFonts w:asciiTheme="minorHAnsi" w:hAnsiTheme="minorHAnsi"/>
        <w:b/>
      </w:rPr>
    </w:pPr>
    <w:r>
      <w:rPr>
        <w:rFonts w:asciiTheme="minorHAnsi" w:hAnsiTheme="minorHAnsi"/>
        <w:sz w:val="22"/>
        <w:szCs w:val="22"/>
      </w:rPr>
      <w:t xml:space="preserve">                                                 Konsolidovaná verzia po zmene č. </w:t>
    </w:r>
    <w:del w:id="3" w:author="Autor">
      <w:r w:rsidDel="00EF2E3B">
        <w:rPr>
          <w:rFonts w:asciiTheme="minorHAnsi" w:hAnsiTheme="minorHAnsi"/>
          <w:sz w:val="22"/>
          <w:szCs w:val="22"/>
        </w:rPr>
        <w:delText xml:space="preserve">8 </w:delText>
      </w:r>
    </w:del>
    <w:ins w:id="4" w:author="Autor">
      <w:r w:rsidR="00EF2E3B">
        <w:rPr>
          <w:rFonts w:asciiTheme="minorHAnsi" w:hAnsiTheme="minorHAnsi"/>
          <w:sz w:val="22"/>
          <w:szCs w:val="22"/>
        </w:rPr>
        <w:t xml:space="preserve">9 </w:t>
      </w:r>
    </w:ins>
    <w:r w:rsidRPr="00833FA9">
      <w:rPr>
        <w:rFonts w:asciiTheme="minorHAnsi" w:hAnsiTheme="minorHAnsi"/>
        <w:sz w:val="22"/>
        <w:szCs w:val="22"/>
      </w:rPr>
      <w:t>z </w:t>
    </w:r>
    <w:del w:id="5" w:author="Autor">
      <w:r w:rsidDel="00EF2E3B">
        <w:rPr>
          <w:rFonts w:asciiTheme="minorHAnsi" w:hAnsiTheme="minorHAnsi"/>
          <w:sz w:val="22"/>
          <w:szCs w:val="22"/>
        </w:rPr>
        <w:delText>2</w:delText>
      </w:r>
      <w:r w:rsidR="002B6A5A" w:rsidDel="00EF2E3B">
        <w:rPr>
          <w:rFonts w:asciiTheme="minorHAnsi" w:hAnsiTheme="minorHAnsi"/>
          <w:sz w:val="22"/>
          <w:szCs w:val="22"/>
        </w:rPr>
        <w:delText>7</w:delText>
      </w:r>
    </w:del>
    <w:ins w:id="6" w:author="Autor">
      <w:r w:rsidR="00EF2E3B">
        <w:rPr>
          <w:rFonts w:asciiTheme="minorHAnsi" w:hAnsiTheme="minorHAnsi"/>
          <w:sz w:val="22"/>
          <w:szCs w:val="22"/>
        </w:rPr>
        <w:t>03</w:t>
      </w:r>
    </w:ins>
    <w:r>
      <w:rPr>
        <w:rFonts w:asciiTheme="minorHAnsi" w:hAnsiTheme="minorHAnsi"/>
        <w:sz w:val="22"/>
        <w:szCs w:val="22"/>
      </w:rPr>
      <w:t xml:space="preserve">. </w:t>
    </w:r>
    <w:del w:id="7" w:author="Autor">
      <w:r w:rsidDel="00EF2E3B">
        <w:rPr>
          <w:rFonts w:asciiTheme="minorHAnsi" w:hAnsiTheme="minorHAnsi"/>
          <w:sz w:val="22"/>
          <w:szCs w:val="22"/>
        </w:rPr>
        <w:delText>10</w:delText>
      </w:r>
    </w:del>
    <w:ins w:id="8" w:author="Autor">
      <w:r w:rsidR="00EF2E3B">
        <w:rPr>
          <w:rFonts w:asciiTheme="minorHAnsi" w:hAnsiTheme="minorHAnsi"/>
          <w:sz w:val="22"/>
          <w:szCs w:val="22"/>
        </w:rPr>
        <w:t>05</w:t>
      </w:r>
    </w:ins>
    <w:r>
      <w:rPr>
        <w:rFonts w:asciiTheme="minorHAnsi" w:hAnsiTheme="minorHAnsi"/>
        <w:sz w:val="22"/>
        <w:szCs w:val="22"/>
      </w:rPr>
      <w:t xml:space="preserve">. </w:t>
    </w:r>
    <w:del w:id="9" w:author="Autor">
      <w:r w:rsidDel="00EF2E3B">
        <w:rPr>
          <w:rFonts w:asciiTheme="minorHAnsi" w:hAnsiTheme="minorHAnsi"/>
          <w:sz w:val="22"/>
          <w:szCs w:val="22"/>
        </w:rPr>
        <w:delText>2021</w:delText>
      </w:r>
    </w:del>
    <w:ins w:id="10" w:author="Autor">
      <w:r w:rsidR="00EF2E3B">
        <w:rPr>
          <w:rFonts w:asciiTheme="minorHAnsi" w:hAnsiTheme="minorHAnsi"/>
          <w:sz w:val="22"/>
          <w:szCs w:val="22"/>
        </w:rPr>
        <w:t>2022</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922F2" w:rsidRDefault="00D922F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1E21"/>
    <w:rsid w:val="000E4989"/>
    <w:rsid w:val="000E7A55"/>
    <w:rsid w:val="000F10C6"/>
    <w:rsid w:val="000F1F4E"/>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65EA"/>
    <w:rsid w:val="001874FE"/>
    <w:rsid w:val="00187E41"/>
    <w:rsid w:val="001936D0"/>
    <w:rsid w:val="001946F0"/>
    <w:rsid w:val="00194AC3"/>
    <w:rsid w:val="001964E8"/>
    <w:rsid w:val="00197486"/>
    <w:rsid w:val="001A05C2"/>
    <w:rsid w:val="001A06A3"/>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1623"/>
    <w:rsid w:val="00553909"/>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5868"/>
    <w:rsid w:val="005A634D"/>
    <w:rsid w:val="005B0C8B"/>
    <w:rsid w:val="005C05A2"/>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70FB"/>
    <w:rsid w:val="00760764"/>
    <w:rsid w:val="00763D79"/>
    <w:rsid w:val="007664C0"/>
    <w:rsid w:val="00767360"/>
    <w:rsid w:val="007675D2"/>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B19B9"/>
    <w:rsid w:val="009B1C9C"/>
    <w:rsid w:val="009B3C90"/>
    <w:rsid w:val="009C2449"/>
    <w:rsid w:val="009C358C"/>
    <w:rsid w:val="009C35B7"/>
    <w:rsid w:val="009C3D2D"/>
    <w:rsid w:val="009C4D9E"/>
    <w:rsid w:val="009C506A"/>
    <w:rsid w:val="009C52E4"/>
    <w:rsid w:val="009C5D1B"/>
    <w:rsid w:val="009C6B00"/>
    <w:rsid w:val="009C7C3C"/>
    <w:rsid w:val="009D00DB"/>
    <w:rsid w:val="009D0DD2"/>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29368-EC9E-4DD1-BD93-A74BDF3E8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10708</Words>
  <Characters>61038</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2022-05-02T08:47:00Z</dcterms:modified>
</cp:coreProperties>
</file>