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700301" w:rsidP="002F34C6">
      <w:pPr>
        <w:spacing w:before="120" w:after="120" w:line="240" w:lineRule="auto"/>
        <w:rPr>
          <w:rFonts w:asciiTheme="minorHAnsi" w:hAnsiTheme="minorHAnsi"/>
          <w:b/>
        </w:rPr>
      </w:pP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41586C">
        <w:rPr>
          <w:rFonts w:asciiTheme="minorHAnsi" w:hAnsiTheme="minorHAnsi"/>
          <w:b/>
        </w:rPr>
        <w:t>Typ vyzvania:</w:t>
      </w:r>
      <w:r w:rsidRPr="002F34C6">
        <w:rPr>
          <w:rFonts w:asciiTheme="minorHAnsi" w:hAnsiTheme="minorHAnsi"/>
        </w:rPr>
        <w:t xml:space="preserve"> otvorené</w:t>
      </w:r>
    </w:p>
    <w:p w:rsidR="003C2776" w:rsidRPr="002F34C6" w:rsidRDefault="003C2776" w:rsidP="003C2776">
      <w:pPr>
        <w:spacing w:before="240" w:after="240"/>
        <w:rPr>
          <w:rFonts w:asciiTheme="minorHAnsi" w:hAnsiTheme="minorHAnsi"/>
        </w:rPr>
      </w:pPr>
      <w:r w:rsidRPr="0041586C">
        <w:rPr>
          <w:rFonts w:asciiTheme="minorHAnsi" w:hAnsiTheme="minorHAnsi"/>
          <w:b/>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41586C">
        <w:rPr>
          <w:rFonts w:asciiTheme="minorHAnsi" w:hAnsiTheme="minorHAnsi"/>
          <w:b/>
        </w:rPr>
        <w:t>Dátum uzavretia:</w:t>
      </w:r>
      <w:r w:rsidRPr="002F34C6">
        <w:rPr>
          <w:rFonts w:asciiTheme="minorHAnsi" w:hAnsiTheme="minorHAnsi"/>
        </w:rPr>
        <w:t xml:space="preserve">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del w:id="0" w:author="Autor">
        <w:r w:rsidR="00AF1657" w:rsidDel="000B4395">
          <w:rPr>
            <w:rFonts w:asciiTheme="minorHAnsi" w:hAnsiTheme="minorHAnsi"/>
            <w:b/>
          </w:rPr>
          <w:delText>22 773 730</w:delText>
        </w:r>
        <w:r w:rsidR="00662358" w:rsidRPr="002F34C6" w:rsidDel="000B4395">
          <w:rPr>
            <w:rFonts w:asciiTheme="minorHAnsi" w:hAnsiTheme="minorHAnsi"/>
            <w:b/>
          </w:rPr>
          <w:delText>,00</w:delText>
        </w:r>
      </w:del>
      <w:ins w:id="1" w:author="Autor">
        <w:r w:rsidR="000B4395">
          <w:rPr>
            <w:rFonts w:asciiTheme="minorHAnsi" w:hAnsiTheme="minorHAnsi"/>
            <w:b/>
          </w:rPr>
          <w:t>21 146 064,78</w:t>
        </w:r>
      </w:ins>
      <w:bookmarkStart w:id="2" w:name="_GoBack"/>
      <w:bookmarkEnd w:id="2"/>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sidRPr="0041586C">
        <w:rPr>
          <w:rFonts w:asciiTheme="minorHAnsi" w:hAnsiTheme="minorHAnsi"/>
          <w:b/>
        </w:rPr>
        <w:t xml:space="preserve">70 </w:t>
      </w:r>
      <w:r w:rsidRPr="0041586C">
        <w:rPr>
          <w:rFonts w:asciiTheme="minorHAnsi" w:hAnsiTheme="minorHAnsi"/>
          <w:b/>
        </w:rPr>
        <w:t>pracovných dní</w:t>
      </w:r>
      <w:r w:rsidRPr="002F34C6">
        <w:rPr>
          <w:rFonts w:asciiTheme="minorHAnsi" w:hAnsiTheme="minorHAnsi"/>
        </w:rPr>
        <w:t xml:space="preserve">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1D2243" w:rsidRDefault="007E0A21" w:rsidP="0041586C">
      <w:pPr>
        <w:pStyle w:val="Default"/>
        <w:rPr>
          <w:rFonts w:asciiTheme="minorHAnsi" w:hAnsiTheme="minorHAnsi"/>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41586C">
        <w:rPr>
          <w:rFonts w:asciiTheme="minorHAnsi" w:hAnsiTheme="minorHAnsi"/>
        </w:rPr>
        <w:t>určenej RO OP TP</w:t>
      </w:r>
      <w:r w:rsidRPr="00780D4B">
        <w:rPr>
          <w:rFonts w:asciiTheme="minorHAnsi" w:hAnsiTheme="minorHAnsi"/>
        </w:rPr>
        <w:t>,</w:t>
      </w:r>
      <w:r w:rsidRPr="001B22EA">
        <w:rPr>
          <w:rFonts w:asciiTheme="minorHAnsi" w:hAnsiTheme="minorHAnsi" w:cs="Times New Roman"/>
          <w:sz w:val="22"/>
          <w:szCs w:val="22"/>
        </w:rPr>
        <w:t xml:space="preserve"> ak je formulár žiadosti o NFP (spolu so všetkými </w:t>
      </w:r>
      <w:r w:rsidR="00780D4B">
        <w:rPr>
          <w:rFonts w:asciiTheme="minorHAnsi" w:hAnsiTheme="minorHAnsi" w:cstheme="minorHAnsi"/>
          <w:sz w:val="22"/>
          <w:szCs w:val="22"/>
        </w:rPr>
        <w:t xml:space="preserve">relevantnými </w:t>
      </w:r>
      <w:r w:rsidRPr="001B22EA">
        <w:rPr>
          <w:rFonts w:asciiTheme="minorHAnsi" w:hAnsiTheme="minorHAnsi" w:cs="Times New Roman"/>
          <w:sz w:val="22"/>
          <w:szCs w:val="22"/>
        </w:rPr>
        <w:t>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w:t>
      </w:r>
      <w:r w:rsidR="002F187D"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B22EA">
        <w:rPr>
          <w:rFonts w:asciiTheme="minorHAnsi" w:hAnsiTheme="minorHAnsi"/>
          <w:sz w:val="22"/>
          <w:szCs w:val="22"/>
        </w:rPr>
        <w:t xml:space="preserve"> žiadateľ </w:t>
      </w:r>
      <w:r w:rsidR="002F187D" w:rsidRPr="0013226F">
        <w:rPr>
          <w:rFonts w:asciiTheme="minorHAnsi" w:hAnsiTheme="minorHAnsi"/>
          <w:sz w:val="22"/>
          <w:szCs w:val="22"/>
        </w:rPr>
        <w:t xml:space="preserve">doručuje ŽoNFP </w:t>
      </w:r>
      <w:r w:rsidR="002F187D" w:rsidRPr="0013226F">
        <w:rPr>
          <w:rFonts w:asciiTheme="minorHAnsi" w:hAnsiTheme="minorHAnsi"/>
          <w:b/>
          <w:bCs/>
          <w:sz w:val="22"/>
          <w:szCs w:val="22"/>
        </w:rPr>
        <w:t xml:space="preserve">elektronicky </w:t>
      </w:r>
      <w:r w:rsidR="002F187D" w:rsidRPr="0013226F">
        <w:rPr>
          <w:rFonts w:asciiTheme="minorHAnsi" w:hAnsiTheme="minorHAnsi"/>
          <w:sz w:val="22"/>
          <w:szCs w:val="22"/>
        </w:rPr>
        <w:t>do</w:t>
      </w:r>
      <w:r w:rsidR="002F187D" w:rsidRPr="00925837">
        <w:rPr>
          <w:rFonts w:asciiTheme="minorHAnsi" w:hAnsiTheme="minorHAnsi"/>
          <w:sz w:val="22"/>
          <w:szCs w:val="22"/>
        </w:rPr>
        <w:t xml:space="preserve"> schránky RO OP TP</w:t>
      </w:r>
      <w:r w:rsidR="002F187D" w:rsidRPr="00925837">
        <w:rPr>
          <w:rFonts w:asciiTheme="minorHAnsi" w:hAnsiTheme="minorHAnsi"/>
          <w:b/>
          <w:bCs/>
          <w:sz w:val="22"/>
          <w:szCs w:val="22"/>
        </w:rPr>
        <w:t xml:space="preserve"> prostredníctvom Ústredného portálu verejnej správy </w:t>
      </w:r>
      <w:r w:rsidR="002F187D" w:rsidRPr="00925837">
        <w:rPr>
          <w:rFonts w:asciiTheme="minorHAnsi" w:hAnsiTheme="minorHAnsi"/>
          <w:sz w:val="22"/>
          <w:szCs w:val="22"/>
        </w:rPr>
        <w:t xml:space="preserve">(ďalej aj „ÚPVS“) na adrese </w:t>
      </w:r>
      <w:hyperlink r:id="rId9" w:history="1">
        <w:r w:rsidR="002F187D" w:rsidRPr="00925837">
          <w:rPr>
            <w:rStyle w:val="Hypertextovprepojenie"/>
            <w:rFonts w:asciiTheme="minorHAnsi" w:hAnsiTheme="minorHAnsi"/>
            <w:sz w:val="22"/>
            <w:szCs w:val="22"/>
          </w:rPr>
          <w:t>www.slovensko.sk</w:t>
        </w:r>
      </w:hyperlink>
      <w:r w:rsidR="002F187D" w:rsidRPr="00925837">
        <w:rPr>
          <w:rFonts w:asciiTheme="minorHAnsi" w:hAnsiTheme="minorHAnsi"/>
          <w:sz w:val="22"/>
          <w:szCs w:val="22"/>
        </w:rPr>
        <w:t xml:space="preserve"> (identifikácia schránky: MIRRI SR – RO OPTP, IČO: 50349287, suffix: 10007, číslo schránky: E0007130310), resp. prostredníctvom </w:t>
      </w:r>
      <w:r w:rsidR="002F187D">
        <w:rPr>
          <w:rFonts w:asciiTheme="minorHAnsi" w:hAnsiTheme="minorHAnsi"/>
          <w:sz w:val="22"/>
          <w:szCs w:val="22"/>
        </w:rPr>
        <w:t>elektronickej</w:t>
      </w:r>
      <w:r w:rsidR="002F187D" w:rsidRPr="00925837">
        <w:rPr>
          <w:rFonts w:asciiTheme="minorHAnsi" w:hAnsiTheme="minorHAnsi"/>
          <w:sz w:val="22"/>
          <w:szCs w:val="22"/>
        </w:rPr>
        <w:t xml:space="preserve"> služby MIRRI SR zriadenej pre takéto podanie „</w:t>
      </w:r>
      <w:r w:rsidR="002F187D" w:rsidRPr="00925837">
        <w:rPr>
          <w:rFonts w:asciiTheme="minorHAnsi" w:hAnsiTheme="minorHAnsi"/>
          <w:b/>
          <w:bCs/>
          <w:sz w:val="22"/>
          <w:szCs w:val="22"/>
        </w:rPr>
        <w:t>Podanie na RO OP TP - dokumenty k projektom</w:t>
      </w:r>
      <w:r w:rsidR="002F187D" w:rsidRPr="00925837">
        <w:rPr>
          <w:rFonts w:asciiTheme="minorHAnsi" w:hAnsiTheme="minorHAnsi"/>
          <w:sz w:val="22"/>
          <w:szCs w:val="22"/>
        </w:rPr>
        <w:t>“ na ÚPVS</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w:t>
      </w:r>
      <w:r w:rsidR="002F187D">
        <w:rPr>
          <w:rFonts w:asciiTheme="minorHAnsi" w:hAnsiTheme="minorHAnsi"/>
          <w:sz w:val="22"/>
          <w:szCs w:val="22"/>
        </w:rPr>
        <w:t>,</w:t>
      </w:r>
      <w:r w:rsidRPr="00B45D9C">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2F187D" w:rsidRPr="00AA7CB0" w:rsidRDefault="002F187D" w:rsidP="002F187D">
      <w:pPr>
        <w:pStyle w:val="Odsekzoznamu"/>
        <w:numPr>
          <w:ilvl w:val="0"/>
          <w:numId w:val="34"/>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rsidR="002F187D" w:rsidRPr="00AA7CB0" w:rsidRDefault="002F187D" w:rsidP="002F187D">
      <w:pPr>
        <w:spacing w:before="120" w:after="120"/>
        <w:ind w:left="426"/>
        <w:jc w:val="both"/>
        <w:rPr>
          <w:rFonts w:asciiTheme="minorHAnsi" w:hAnsiTheme="minorHAnsi" w:cstheme="minorHAnsi"/>
        </w:rPr>
      </w:pPr>
      <w:r w:rsidRPr="00AA7CB0">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 NFP</w:t>
      </w:r>
      <w:r w:rsidRPr="001547D3">
        <w:rPr>
          <w:rFonts w:asciiTheme="minorHAnsi" w:hAnsiTheme="minorHAnsi" w:cstheme="minorHAnsi"/>
        </w:rPr>
        <w:t xml:space="preserve"> </w:t>
      </w:r>
      <w:r w:rsidRPr="00AD2EE9">
        <w:rPr>
          <w:rFonts w:asciiTheme="minorHAnsi" w:hAnsiTheme="minorHAnsi" w:cstheme="minorHAnsi"/>
        </w:rPr>
        <w:t>vrátane všetkých príloh</w:t>
      </w:r>
      <w:r>
        <w:rPr>
          <w:rFonts w:asciiTheme="minorHAnsi" w:hAnsiTheme="minorHAnsi" w:cstheme="minorHAnsi"/>
        </w:rPr>
        <w:t xml:space="preserve"> je</w:t>
      </w:r>
      <w:r w:rsidRPr="001547D3">
        <w:rPr>
          <w:rFonts w:asciiTheme="minorHAnsi" w:hAnsiTheme="minorHAnsi" w:cstheme="minorHAnsi"/>
        </w:rPr>
        <w:t xml:space="preserve"> </w:t>
      </w:r>
      <w:r w:rsidRPr="00AA7CB0">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AA7CB0">
        <w:rPr>
          <w:rFonts w:asciiTheme="minorHAnsi" w:hAnsiTheme="minorHAnsi" w:cstheme="minorHAnsi"/>
        </w:rPr>
        <w:t>v jednom origináli (vytlačenom po odoslaní prostredníctvom ITMS2014+ a podpísanom) a jednej kópii:</w:t>
      </w:r>
    </w:p>
    <w:p w:rsidR="002F187D" w:rsidRPr="00230311" w:rsidRDefault="002F187D" w:rsidP="002F187D">
      <w:pPr>
        <w:pStyle w:val="Odsekzoznamu"/>
        <w:spacing w:before="120" w:after="120"/>
        <w:jc w:val="both"/>
        <w:rPr>
          <w:rFonts w:asciiTheme="minorHAnsi" w:hAnsiTheme="minorHAnsi" w:cstheme="minorHAnsi"/>
          <w:sz w:val="22"/>
          <w:szCs w:val="22"/>
        </w:rPr>
      </w:pPr>
    </w:p>
    <w:p w:rsidR="002F187D" w:rsidRPr="00230311" w:rsidRDefault="002F187D" w:rsidP="002F187D">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2F187D"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2F187D" w:rsidRPr="000F1F4E" w:rsidRDefault="002F187D" w:rsidP="002F187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rsidR="002F187D" w:rsidRDefault="002F187D" w:rsidP="002F187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2F187D" w:rsidRPr="00230311" w:rsidRDefault="002F187D" w:rsidP="002F187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2F187D" w:rsidRPr="00230311" w:rsidRDefault="002F187D" w:rsidP="002F187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Štefánikova 15</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2F187D" w:rsidRPr="00230311" w:rsidRDefault="002F187D" w:rsidP="002F187D">
      <w:pPr>
        <w:pStyle w:val="Odsekzoznamu"/>
        <w:numPr>
          <w:ilvl w:val="0"/>
          <w:numId w:val="42"/>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2F187D" w:rsidRDefault="002F187D" w:rsidP="002F187D">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Dunajská 68</w:t>
      </w:r>
    </w:p>
    <w:p w:rsidR="002F187D" w:rsidRDefault="002F187D" w:rsidP="0041586C">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2F187D" w:rsidRPr="00B7688A" w:rsidRDefault="002F187D" w:rsidP="0041586C">
      <w:pPr>
        <w:spacing w:after="0"/>
        <w:ind w:left="1559"/>
        <w:contextualSpacing/>
        <w:jc w:val="both"/>
        <w:rPr>
          <w:rFonts w:asciiTheme="minorHAnsi" w:hAnsiTheme="minorHAnsi"/>
        </w:rPr>
      </w:pP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2F187D">
        <w:rPr>
          <w:rFonts w:asciiTheme="minorHAnsi" w:hAnsiTheme="minorHAnsi"/>
        </w:rPr>
        <w:t xml:space="preserve">úradný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w:t>
      </w:r>
      <w:r w:rsidR="002F187D">
        <w:rPr>
          <w:rFonts w:asciiTheme="minorHAnsi" w:hAnsiTheme="minorHAnsi" w:cstheme="minorHAnsi"/>
        </w:rPr>
        <w:t>odoslaná</w:t>
      </w:r>
      <w:r w:rsidR="002F187D" w:rsidRPr="00230311">
        <w:rPr>
          <w:rFonts w:asciiTheme="minorHAnsi" w:hAnsiTheme="minorHAnsi" w:cstheme="minorHAnsi"/>
        </w:rPr>
        <w:t xml:space="preserve"> </w:t>
      </w:r>
      <w:r w:rsidR="002F187D">
        <w:rPr>
          <w:rFonts w:asciiTheme="minorHAnsi" w:hAnsiTheme="minorHAnsi" w:cstheme="minorHAnsi"/>
        </w:rPr>
        <w:t>elektronicky do elektronickej schránky RO OP TP alebo</w:t>
      </w:r>
      <w:r w:rsidR="002F187D" w:rsidRPr="00B7688A" w:rsidDel="002F187D">
        <w:rPr>
          <w:rFonts w:asciiTheme="minorHAnsi" w:hAnsiTheme="minorHAnsi"/>
        </w:rPr>
        <w:t xml:space="preserve"> </w:t>
      </w:r>
      <w:r w:rsidRPr="00B7688A">
        <w:rPr>
          <w:rFonts w:asciiTheme="minorHAnsi" w:hAnsiTheme="minorHAnsi"/>
        </w:rPr>
        <w:t xml:space="preserve">v listinnej podobe na adresu stanovenú vo </w:t>
      </w:r>
      <w:r w:rsidRPr="001B18F5">
        <w:rPr>
          <w:rFonts w:asciiTheme="minorHAnsi" w:hAnsiTheme="minorHAnsi"/>
        </w:rPr>
        <w:t xml:space="preserve">vyzvaní </w:t>
      </w:r>
      <w:r w:rsidR="002F187D">
        <w:rPr>
          <w:rFonts w:asciiTheme="minorHAnsi" w:hAnsiTheme="minorHAnsi"/>
        </w:rPr>
        <w:t xml:space="preserve">, </w:t>
      </w:r>
      <w:r w:rsidRPr="001B18F5">
        <w:rPr>
          <w:rFonts w:asciiTheme="minorHAnsi" w:hAnsiTheme="minorHAnsi"/>
        </w:rPr>
        <w:t xml:space="preserve">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 xml:space="preserve">SR alebo RO OP TP alebo odovzdaná na poštovú, resp. inú prepravu (napr. zaslanie prostredníctvom kuriéra). </w:t>
      </w:r>
      <w:r w:rsidR="00202E00">
        <w:rPr>
          <w:rFonts w:asciiTheme="minorHAnsi" w:hAnsiTheme="minorHAnsi" w:cstheme="minorHAnsi"/>
        </w:rPr>
        <w:t>Rozhodujúcim dátumom na splnenie podmienky podať ŽoNFP včas je</w:t>
      </w:r>
      <w:r w:rsidRPr="002F34C6">
        <w:rPr>
          <w:rFonts w:asciiTheme="minorHAnsi" w:hAnsiTheme="minorHAnsi"/>
        </w:rPr>
        <w:t xml:space="preserve">: </w:t>
      </w:r>
    </w:p>
    <w:p w:rsidR="00202E00" w:rsidRPr="0041586C" w:rsidRDefault="00202E00" w:rsidP="0041586C">
      <w:pPr>
        <w:pStyle w:val="Odsekzoznamu"/>
        <w:numPr>
          <w:ilvl w:val="0"/>
          <w:numId w:val="6"/>
        </w:numPr>
        <w:spacing w:before="120" w:after="120"/>
        <w:jc w:val="both"/>
        <w:rPr>
          <w:rFonts w:asciiTheme="minorHAnsi" w:hAnsiTheme="minorHAnsi"/>
        </w:rPr>
      </w:pPr>
      <w:r w:rsidRPr="00AA7CB0">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202E00">
        <w:rPr>
          <w:rFonts w:asciiTheme="minorHAnsi" w:hAnsiTheme="minorHAnsi" w:cs="Times New Roman"/>
          <w:sz w:val="22"/>
          <w:szCs w:val="22"/>
        </w:rPr>
        <w:t>.</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00B908C7">
        <w:rPr>
          <w:rFonts w:asciiTheme="minorHAnsi" w:hAnsiTheme="minorHAnsi"/>
        </w:rPr>
        <w:t>„</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B908C7">
        <w:rPr>
          <w:rFonts w:asciiTheme="minorHAnsi" w:hAnsiTheme="minorHAnsi"/>
        </w:rPr>
        <w:t>“</w:t>
      </w:r>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r w:rsidR="00B908C7">
        <w:rPr>
          <w:rFonts w:asciiTheme="minorHAnsi" w:hAnsiTheme="minorHAnsi"/>
        </w:rPr>
        <w:t xml:space="preserve"> </w:t>
      </w:r>
      <w:r w:rsidR="00B908C7" w:rsidRPr="00E85121">
        <w:rPr>
          <w:rFonts w:asciiTheme="minorHAnsi" w:hAnsiTheme="minorHAnsi" w:cstheme="minorHAnsi"/>
        </w:rPr>
        <w:t>O tejto skutočnosti RO OP TP informuje elektronicky žiadateľa najneskôr nasledujúci pracovný deň po vydaní rozhodnutia.</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w:t>
      </w:r>
      <w:r w:rsidR="00B908C7">
        <w:rPr>
          <w:rFonts w:asciiTheme="minorHAnsi" w:hAnsiTheme="minorHAnsi" w:cstheme="minorHAnsi"/>
        </w:rPr>
        <w:t>štatutárneho orgánu</w:t>
      </w:r>
      <w:r w:rsidR="00B908C7" w:rsidRPr="00B45D9C" w:rsidDel="00B908C7">
        <w:rPr>
          <w:rFonts w:asciiTheme="minorHAnsi" w:hAnsiTheme="minorHAnsi"/>
        </w:rPr>
        <w:t xml:space="preserve"> </w:t>
      </w:r>
      <w:r w:rsidRPr="00B45D9C">
        <w:rPr>
          <w:rFonts w:asciiTheme="minorHAnsi" w:hAnsiTheme="minorHAnsi"/>
        </w:rPr>
        <w:t xml:space="preserve">splnomocnená osoba, je žiadateľ povinný predložiť spolu so žiadosťou o NFP aj splnomocnenie na tento </w:t>
      </w:r>
      <w:r w:rsidR="00B908C7">
        <w:rPr>
          <w:rFonts w:asciiTheme="minorHAnsi" w:hAnsiTheme="minorHAnsi"/>
        </w:rPr>
        <w:t xml:space="preserve">právny </w:t>
      </w:r>
      <w:r w:rsidRPr="00B45D9C">
        <w:rPr>
          <w:rFonts w:asciiTheme="minorHAnsi" w:hAnsiTheme="minorHAnsi"/>
        </w:rPr>
        <w:t>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0504CC" w:rsidRDefault="000504CC"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000B6AC0" w:rsidRPr="00533A1B">
        <w:rPr>
          <w:rFonts w:asciiTheme="minorHAnsi" w:hAnsiTheme="minorHAnsi" w:cstheme="minorHAnsi"/>
          <w:sz w:val="22"/>
          <w:szCs w:val="22"/>
        </w:rPr>
        <w:t>02/2092 8480</w:t>
      </w:r>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AE0479">
        <w:rPr>
          <w:rFonts w:asciiTheme="minorHAnsi" w:eastAsiaTheme="minorHAnsi" w:hAnsiTheme="minorHAnsi"/>
          <w:sz w:val="22"/>
          <w:szCs w:val="22"/>
        </w:rPr>
        <w:t>e-mailom na adrese:</w:t>
      </w:r>
      <w:r w:rsidRPr="00B45D9C">
        <w:rPr>
          <w:rFonts w:asciiTheme="minorHAnsi" w:eastAsiaTheme="minorHAnsi" w:hAnsiTheme="minorHAnsi"/>
        </w:rPr>
        <w:t xml:space="preserve"> </w:t>
      </w:r>
      <w:r w:rsidRPr="00B45D9C">
        <w:rPr>
          <w:rFonts w:asciiTheme="minorHAnsi" w:eastAsiaTheme="minorHAnsi" w:hAnsiTheme="minorHAnsi"/>
        </w:rPr>
        <w:tab/>
      </w:r>
      <w:hyperlink r:id="rId14" w:history="1">
        <w:r w:rsidR="00B908C7" w:rsidRPr="00A352D4">
          <w:rPr>
            <w:rStyle w:val="Hypertextovprepojenie"/>
            <w:rFonts w:asciiTheme="minorHAnsi" w:hAnsiTheme="minorHAnsi"/>
            <w:sz w:val="22"/>
            <w:szCs w:val="22"/>
          </w:rPr>
          <w:t>projektyoptp@</w:t>
        </w:r>
        <w:r w:rsidR="00B908C7" w:rsidRPr="00236FAB">
          <w:rPr>
            <w:rStyle w:val="Hypertextovprepojenie"/>
            <w:rFonts w:asciiTheme="minorHAnsi" w:hAnsiTheme="minorHAnsi"/>
            <w:sz w:val="22"/>
            <w:szCs w:val="22"/>
          </w:rPr>
          <w:t>mirri.gov.sk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B908C7">
        <w:rPr>
          <w:rFonts w:asciiTheme="minorHAnsi" w:hAnsiTheme="minorHAnsi" w:cstheme="minorHAnsi"/>
          <w:sz w:val="22"/>
          <w:szCs w:val="22"/>
        </w:rPr>
        <w:t>8:30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do </w:t>
      </w:r>
      <w:r w:rsidR="00B908C7">
        <w:rPr>
          <w:rFonts w:asciiTheme="minorHAnsi" w:hAnsiTheme="minorHAnsi" w:cstheme="minorHAnsi"/>
          <w:sz w:val="22"/>
          <w:szCs w:val="22"/>
        </w:rPr>
        <w:t>14:30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C95F89">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C95F89">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C95F89">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C95F89">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C95F89">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w:t>
        </w:r>
        <w:r w:rsidRPr="00656FBC">
          <w:rPr>
            <w:rStyle w:val="Hypertextovprepojenie"/>
            <w:rFonts w:asciiTheme="minorHAnsi" w:hAnsiTheme="minorHAnsi" w:cstheme="minorHAnsi"/>
          </w:rPr>
          <w:lastRenderedPageBreak/>
          <w:t>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3C2776" w:rsidRPr="002F34C6" w:rsidRDefault="00C95F89" w:rsidP="0041586C">
      <w:pPr>
        <w:spacing w:before="120" w:after="12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AE0479">
      <w:pPr>
        <w:spacing w:before="120" w:after="120"/>
        <w:ind w:left="709" w:hanging="425"/>
        <w:jc w:val="both"/>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r w:rsidR="00BB7D22">
        <w:rPr>
          <w:rFonts w:asciiTheme="minorHAnsi" w:hAnsiTheme="minorHAnsi"/>
        </w:rPr>
        <w:t> </w:t>
      </w:r>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2317B6" w:rsidP="002F34C6">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B45D9C" w:rsidDel="002317B6">
        <w:rPr>
          <w:rFonts w:asciiTheme="minorHAnsi" w:hAnsiTheme="minorHAnsi"/>
          <w:color w:val="000000"/>
          <w:sz w:val="22"/>
          <w:szCs w:val="22"/>
        </w:rPr>
        <w:t xml:space="preserve"> </w:t>
      </w:r>
      <w:r w:rsidR="00CD1A3F" w:rsidRPr="00B45D9C">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w:t>
      </w:r>
      <w:r>
        <w:rPr>
          <w:rFonts w:asciiTheme="minorHAnsi" w:hAnsiTheme="minorHAnsi"/>
          <w:color w:val="000000"/>
          <w:sz w:val="22"/>
          <w:szCs w:val="22"/>
        </w:rPr>
        <w:t>j</w:t>
      </w:r>
      <w:r w:rsidR="00934F7B"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B45D9C">
        <w:rPr>
          <w:rFonts w:asciiTheme="minorHAnsi" w:hAnsiTheme="minorHAnsi"/>
          <w:color w:val="000000"/>
          <w:sz w:val="22"/>
          <w:szCs w:val="22"/>
        </w:rPr>
        <w:t xml:space="preserve"> pri verejnom obstarávaní a verejnej dražbe</w:t>
      </w:r>
    </w:p>
    <w:p w:rsidR="00CD1A3F"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2317B6">
        <w:rPr>
          <w:rFonts w:asciiTheme="minorHAnsi" w:hAnsiTheme="minorHAnsi"/>
          <w:i/>
          <w:sz w:val="22"/>
          <w:szCs w:val="22"/>
        </w:rPr>
        <w:t>Žo</w:t>
      </w:r>
      <w:r w:rsidR="006F0AA9" w:rsidRPr="002F34C6">
        <w:rPr>
          <w:rFonts w:asciiTheme="minorHAnsi" w:hAnsiTheme="minorHAnsi"/>
          <w:i/>
          <w:sz w:val="22"/>
          <w:szCs w:val="22"/>
        </w:rPr>
        <w:t>NFP</w:t>
      </w:r>
      <w:r w:rsidRPr="002F34C6">
        <w:rPr>
          <w:rFonts w:asciiTheme="minorHAnsi" w:hAnsiTheme="minorHAnsi"/>
          <w:i/>
          <w:sz w:val="22"/>
          <w:szCs w:val="22"/>
        </w:rPr>
        <w:t>)</w:t>
      </w:r>
    </w:p>
    <w:p w:rsidR="002317B6" w:rsidRPr="00AA7CB0" w:rsidRDefault="002317B6" w:rsidP="002317B6">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AA7CB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rsidR="002317B6" w:rsidRPr="002F34C6" w:rsidRDefault="002317B6" w:rsidP="002317B6">
      <w:pPr>
        <w:pStyle w:val="Odsekzoznamu"/>
        <w:spacing w:before="120" w:after="120"/>
        <w:contextualSpacing w:val="0"/>
        <w:jc w:val="both"/>
        <w:rPr>
          <w:rFonts w:asciiTheme="minorHAnsi" w:hAnsiTheme="minorHAnsi"/>
          <w: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2317B6" w:rsidRPr="00B45D9C" w:rsidRDefault="002317B6" w:rsidP="002317B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časová </w:t>
      </w:r>
      <w:r w:rsidRPr="00787FCD">
        <w:rPr>
          <w:rFonts w:asciiTheme="minorHAnsi" w:hAnsiTheme="minorHAnsi"/>
          <w:color w:val="000000"/>
          <w:sz w:val="22"/>
          <w:szCs w:val="22"/>
        </w:rPr>
        <w:t>oprávnenosť realizácie projektu</w:t>
      </w:r>
    </w:p>
    <w:p w:rsidR="002317B6" w:rsidRDefault="002317B6" w:rsidP="002317B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Pr="00677906">
        <w:rPr>
          <w:rFonts w:asciiTheme="minorHAnsi" w:hAnsiTheme="minorHAnsi"/>
          <w:color w:val="000000"/>
          <w:sz w:val="22"/>
          <w:szCs w:val="22"/>
        </w:rPr>
        <w:t>(ďalej aj „zmluva o NFP“)</w:t>
      </w:r>
      <w:r w:rsidRPr="00B45D9C">
        <w:rPr>
          <w:rFonts w:asciiTheme="minorHAnsi" w:hAnsiTheme="minorHAnsi"/>
          <w:color w:val="000000"/>
          <w:sz w:val="22"/>
          <w:szCs w:val="22"/>
        </w:rPr>
        <w:t xml:space="preserve">/interného Rozhodnutia o schválení žiadosti o NFP. Aktivity projektu je prijímateľ povinný ukončiť </w:t>
      </w:r>
      <w:r w:rsidRPr="00B45D9C">
        <w:rPr>
          <w:rFonts w:asciiTheme="minorHAnsi" w:hAnsiTheme="minorHAnsi"/>
          <w:b/>
          <w:color w:val="000000"/>
          <w:sz w:val="22"/>
          <w:szCs w:val="22"/>
        </w:rPr>
        <w:t>najneskôr do 31.</w:t>
      </w:r>
      <w:r>
        <w:rPr>
          <w:rFonts w:asciiTheme="minorHAnsi" w:hAnsiTheme="minorHAnsi"/>
          <w:b/>
          <w:color w:val="000000"/>
          <w:sz w:val="22"/>
          <w:szCs w:val="22"/>
        </w:rPr>
        <w:t xml:space="preserve"> </w:t>
      </w:r>
      <w:r w:rsidRPr="00B45D9C">
        <w:rPr>
          <w:rFonts w:asciiTheme="minorHAnsi" w:hAnsiTheme="minorHAnsi"/>
          <w:b/>
          <w:color w:val="000000"/>
          <w:sz w:val="22"/>
          <w:szCs w:val="22"/>
        </w:rPr>
        <w:t>12</w:t>
      </w:r>
      <w:r>
        <w:rPr>
          <w:rFonts w:asciiTheme="minorHAnsi" w:hAnsiTheme="minorHAnsi"/>
          <w:b/>
          <w:color w:val="000000"/>
          <w:sz w:val="22"/>
          <w:szCs w:val="22"/>
        </w:rPr>
        <w:t xml:space="preserve">. </w:t>
      </w:r>
      <w:r w:rsidRPr="00B45D9C">
        <w:rPr>
          <w:rFonts w:asciiTheme="minorHAnsi" w:hAnsiTheme="minorHAnsi"/>
          <w:b/>
          <w:color w:val="000000"/>
          <w:sz w:val="22"/>
          <w:szCs w:val="22"/>
        </w:rPr>
        <w:t>20</w:t>
      </w:r>
      <w:r>
        <w:rPr>
          <w:rFonts w:asciiTheme="minorHAnsi" w:hAnsiTheme="minorHAnsi"/>
          <w:b/>
          <w:color w:val="000000"/>
          <w:sz w:val="22"/>
          <w:szCs w:val="22"/>
        </w:rPr>
        <w:t>2</w:t>
      </w:r>
      <w:r w:rsidR="006C4724">
        <w:rPr>
          <w:rFonts w:asciiTheme="minorHAnsi" w:hAnsiTheme="minorHAnsi"/>
          <w:b/>
          <w:color w:val="000000"/>
          <w:sz w:val="22"/>
          <w:szCs w:val="22"/>
        </w:rPr>
        <w:t>2</w:t>
      </w:r>
      <w:r w:rsidRPr="00B45D9C">
        <w:rPr>
          <w:rFonts w:asciiTheme="minorHAnsi" w:hAnsiTheme="minorHAnsi"/>
          <w:color w:val="000000"/>
          <w:sz w:val="22"/>
          <w:szCs w:val="22"/>
        </w:rPr>
        <w:t xml:space="preserve">. Žiadateľ o NFP je oprávnený predložiť v rámci vyzvania viacero žiadostí o NFP. </w:t>
      </w:r>
    </w:p>
    <w:p w:rsidR="002317B6" w:rsidRPr="00813215" w:rsidRDefault="002317B6" w:rsidP="002317B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w:t>
      </w:r>
      <w:r w:rsidR="000504CC">
        <w:rPr>
          <w:rFonts w:asciiTheme="minorHAnsi" w:hAnsiTheme="minorHAnsi"/>
          <w:i/>
          <w:sz w:val="22"/>
          <w:szCs w:val="22"/>
        </w:rPr>
        <w:t>orý nesmie presiahnuť dátum 31.12.</w:t>
      </w:r>
      <w:r w:rsidRPr="00C73822">
        <w:rPr>
          <w:rFonts w:asciiTheme="minorHAnsi" w:hAnsiTheme="minorHAnsi"/>
          <w:i/>
          <w:sz w:val="22"/>
          <w:szCs w:val="22"/>
        </w:rPr>
        <w:t>202</w:t>
      </w:r>
      <w:r w:rsidR="006C4724">
        <w:rPr>
          <w:rFonts w:asciiTheme="minorHAnsi" w:hAnsiTheme="minorHAnsi"/>
          <w:i/>
          <w:sz w:val="22"/>
          <w:szCs w:val="22"/>
        </w:rPr>
        <w:t>2</w:t>
      </w:r>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856D1"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3F0576" w:rsidRDefault="003C2776" w:rsidP="0041586C">
      <w:pPr>
        <w:pStyle w:val="Odsekzoznamu1"/>
        <w:numPr>
          <w:ilvl w:val="1"/>
          <w:numId w:val="1"/>
        </w:numPr>
        <w:spacing w:before="360" w:after="240" w:line="276" w:lineRule="auto"/>
        <w:ind w:left="788" w:hanging="431"/>
        <w:contextualSpacing w:val="0"/>
        <w:jc w:val="both"/>
        <w:rPr>
          <w:rFonts w:asciiTheme="minorHAnsi" w:hAnsiTheme="minorHAnsi"/>
        </w:rPr>
      </w:pPr>
      <w:r w:rsidRPr="003F0576">
        <w:rPr>
          <w:rFonts w:asciiTheme="minorHAnsi" w:hAnsiTheme="minorHAnsi"/>
          <w:b/>
        </w:rPr>
        <w:t>Ďalšie podmienky poskytnutia príspevku</w:t>
      </w:r>
    </w:p>
    <w:p w:rsidR="00704476" w:rsidRPr="0028677E" w:rsidRDefault="001A2409" w:rsidP="0041586C">
      <w:pPr>
        <w:pStyle w:val="Odsekzoznamu"/>
        <w:numPr>
          <w:ilvl w:val="0"/>
          <w:numId w:val="7"/>
        </w:numPr>
        <w:spacing w:before="120" w:after="120"/>
        <w:contextualSpacing w:val="0"/>
        <w:jc w:val="both"/>
        <w:rPr>
          <w:rFonts w:asciiTheme="minorHAnsi" w:hAnsiTheme="minorHAnsi"/>
          <w:sz w:val="22"/>
          <w:szCs w:val="22"/>
          <w:lang w:eastAsia="en-US"/>
        </w:rPr>
      </w:pPr>
      <w:r w:rsidRPr="00AE0479">
        <w:rPr>
          <w:rFonts w:asciiTheme="minorHAnsi" w:hAnsiTheme="minorHAnsi"/>
          <w:sz w:val="22"/>
          <w:szCs w:val="22"/>
        </w:rPr>
        <w:t>o</w:t>
      </w:r>
      <w:r w:rsidR="004B7E86" w:rsidRPr="00AE0479">
        <w:rPr>
          <w:rFonts w:asciiTheme="minorHAnsi" w:hAnsiTheme="minorHAnsi"/>
          <w:sz w:val="22"/>
          <w:szCs w:val="22"/>
        </w:rPr>
        <w:t xml:space="preserve">právnenosť z hľadiska súladu </w:t>
      </w:r>
      <w:r w:rsidR="007C40AA" w:rsidRPr="00AE0479">
        <w:rPr>
          <w:rFonts w:asciiTheme="minorHAnsi" w:hAnsiTheme="minorHAnsi"/>
          <w:sz w:val="22"/>
          <w:szCs w:val="22"/>
        </w:rPr>
        <w:t xml:space="preserve">s </w:t>
      </w:r>
      <w:r w:rsidR="007076A1" w:rsidRPr="00AE0479">
        <w:rPr>
          <w:rFonts w:asciiTheme="minorHAnsi" w:hAnsiTheme="minorHAnsi"/>
          <w:sz w:val="22"/>
          <w:szCs w:val="22"/>
        </w:rPr>
        <w:t xml:space="preserve">horizontálnymi princípmi </w:t>
      </w:r>
      <w:r w:rsidR="008856D1" w:rsidRPr="00AE0479">
        <w:rPr>
          <w:rFonts w:asciiTheme="minorHAnsi" w:hAnsiTheme="minorHAnsi"/>
          <w:sz w:val="22"/>
          <w:szCs w:val="22"/>
        </w:rPr>
        <w:t xml:space="preserve">Rovnosť </w:t>
      </w:r>
      <w:r w:rsidR="007076A1" w:rsidRPr="00AE0479">
        <w:rPr>
          <w:rFonts w:asciiTheme="minorHAnsi" w:hAnsiTheme="minorHAnsi"/>
          <w:sz w:val="22"/>
          <w:szCs w:val="22"/>
        </w:rPr>
        <w:t>mužov a žien a</w:t>
      </w:r>
      <w:r w:rsidR="008856D1" w:rsidRPr="00AE0479">
        <w:rPr>
          <w:rFonts w:asciiTheme="minorHAnsi" w:hAnsiTheme="minorHAnsi"/>
          <w:sz w:val="22"/>
          <w:szCs w:val="22"/>
        </w:rPr>
        <w:t> Nediskriminácia (ďalej aj „HP RMŽDaND“)</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3C2776" w:rsidRPr="00B45D9C" w:rsidRDefault="00D80C37"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lastRenderedPageBreak/>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 xml:space="preserve">Vzor </w:t>
      </w:r>
      <w:r w:rsidR="00325B96">
        <w:rPr>
          <w:rFonts w:asciiTheme="minorHAnsi" w:hAnsiTheme="minorHAnsi"/>
          <w:sz w:val="22"/>
          <w:szCs w:val="22"/>
        </w:rPr>
        <w:t xml:space="preserve">Opisu projektu </w:t>
      </w:r>
      <w:r w:rsidR="000759C3" w:rsidRPr="00B45D9C">
        <w:rPr>
          <w:rFonts w:asciiTheme="minorHAnsi" w:hAnsiTheme="minorHAnsi"/>
          <w:sz w:val="22"/>
          <w:szCs w:val="22"/>
        </w:rPr>
        <w:t>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w:t>
      </w:r>
      <w:r w:rsidR="00325B96">
        <w:rPr>
          <w:rFonts w:asciiTheme="minorHAnsi" w:hAnsiTheme="minorHAnsi"/>
          <w:i/>
          <w:sz w:val="22"/>
          <w:szCs w:val="22"/>
        </w:rPr>
        <w:t> </w:t>
      </w:r>
      <w:r w:rsidRPr="00C73822">
        <w:rPr>
          <w:rFonts w:asciiTheme="minorHAnsi" w:hAnsiTheme="minorHAnsi"/>
          <w:i/>
          <w:sz w:val="22"/>
          <w:szCs w:val="22"/>
        </w:rPr>
        <w:t>ITMS</w:t>
      </w:r>
      <w:r w:rsidR="00325B96">
        <w:rPr>
          <w:rFonts w:asciiTheme="minorHAnsi" w:hAnsiTheme="minorHAnsi"/>
          <w:i/>
          <w:sz w:val="22"/>
          <w:szCs w:val="22"/>
        </w:rPr>
        <w:t>2014+,</w:t>
      </w:r>
      <w:r w:rsidRPr="00C73822">
        <w:rPr>
          <w:rFonts w:asciiTheme="minorHAnsi" w:hAnsiTheme="minorHAnsi"/>
          <w:i/>
          <w:sz w:val="22"/>
          <w:szCs w:val="22"/>
        </w:rPr>
        <w:t xml:space="preserve">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41586C" w:rsidRDefault="00D26D41" w:rsidP="00EA4039">
      <w:pPr>
        <w:pStyle w:val="Odsekzoznamu1"/>
        <w:keepNext/>
        <w:numPr>
          <w:ilvl w:val="0"/>
          <w:numId w:val="7"/>
        </w:numPr>
        <w:spacing w:before="240" w:after="240" w:line="276" w:lineRule="auto"/>
        <w:rPr>
          <w:rFonts w:asciiTheme="minorHAnsi" w:hAnsiTheme="minorHAnsi"/>
          <w:sz w:val="22"/>
          <w:szCs w:val="22"/>
        </w:rPr>
      </w:pPr>
      <w:r w:rsidRPr="0041586C">
        <w:rPr>
          <w:rFonts w:asciiTheme="minorHAnsi" w:hAnsiTheme="minorHAnsi"/>
          <w:sz w:val="22"/>
          <w:szCs w:val="22"/>
        </w:rPr>
        <w:t>oprávnenosť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hyperlink r:id="rId23"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hyperlink r:id="rId24"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hyperlink r:id="rId25" w:history="1">
        <w:r w:rsidRPr="0028677E">
          <w:rPr>
            <w:rStyle w:val="Hypertextovprepojenie"/>
            <w:rFonts w:asciiTheme="minorHAnsi" w:hAnsiTheme="minorHAnsi"/>
            <w:sz w:val="22"/>
            <w:szCs w:val="22"/>
          </w:rPr>
          <w:t>http://www.optp.vlada.gov.sk/programovy-dokument/</w:t>
        </w:r>
      </w:hyperlink>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AE0479">
        <w:rPr>
          <w:rFonts w:asciiTheme="minorHAnsi" w:hAnsiTheme="minorHAnsi"/>
          <w:sz w:val="22"/>
          <w:szCs w:val="22"/>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lastRenderedPageBreak/>
        <w:t>Metodický pokyn CKO č. 18 k overovaniu hospodárnosti výdavkov na programové obdobie 2014-2020 (</w:t>
      </w:r>
      <w:hyperlink r:id="rId26" w:history="1">
        <w:r w:rsidR="0020469D" w:rsidRPr="00AE0479">
          <w:rPr>
            <w:rStyle w:val="Hypertextovprepojenie"/>
            <w:rFonts w:asciiTheme="minorHAnsi" w:hAnsiTheme="minorHAnsi"/>
            <w:sz w:val="22"/>
            <w:szCs w:val="22"/>
          </w:rPr>
          <w:t>https://www.partnerskadohoda.gov.sk/metodicke-pokyny-cko-a-uv-sr/</w:t>
        </w:r>
      </w:hyperlink>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w:t>
      </w:r>
      <w:r w:rsidR="00271C05">
        <w:rPr>
          <w:rFonts w:asciiTheme="minorHAnsi" w:hAnsiTheme="minorHAnsi" w:cstheme="minorHAnsi"/>
          <w:i/>
          <w:sz w:val="22"/>
          <w:szCs w:val="22"/>
        </w:rPr>
        <w:t>žiadateľ predloží prílohu uvedenú v časti „Povinná príloha k ŽoNFP“ tohto vyzvania a</w:t>
      </w:r>
      <w:r w:rsidR="00271C05"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uvedie 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BE3EFE">
        <w:rPr>
          <w:rFonts w:asciiTheme="minorHAnsi" w:hAnsiTheme="minorHAnsi"/>
        </w:rPr>
        <w:t>u</w:t>
      </w:r>
      <w:r w:rsidRPr="002F34C6">
        <w:rPr>
          <w:rFonts w:asciiTheme="minorHAnsi" w:hAnsiTheme="minorHAnsi"/>
        </w:rPr>
        <w:t>, ak v elektronickom verejnom</w:t>
      </w:r>
      <w:r w:rsidR="00BE3EFE">
        <w:rPr>
          <w:rFonts w:asciiTheme="minorHAnsi" w:hAnsiTheme="minorHAnsi"/>
        </w:rPr>
        <w:t xml:space="preserve"> </w:t>
      </w:r>
      <w:r w:rsidRPr="002F34C6">
        <w:rPr>
          <w:rFonts w:asciiTheme="minorHAnsi" w:hAnsiTheme="minorHAnsi"/>
        </w:rPr>
        <w:t>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Konanie o žiadosti o NFP sa začína doručením žiadosti o NFP žiadateľom. Žiadateľ doručuje ŽoNFP elektronicky prostredníctvom verejnej časti ITMS 2014+ a</w:t>
      </w:r>
      <w:r w:rsidR="000D302A">
        <w:rPr>
          <w:rFonts w:asciiTheme="minorHAnsi" w:hAnsiTheme="minorHAnsi"/>
        </w:rPr>
        <w:t xml:space="preserve"> zároveň </w:t>
      </w:r>
      <w:r w:rsidRPr="002F34C6">
        <w:rPr>
          <w:rFonts w:asciiTheme="minorHAnsi" w:hAnsiTheme="minorHAnsi"/>
        </w:rPr>
        <w:t xml:space="preserve">písomne </w:t>
      </w:r>
      <w:r w:rsidR="000D302A">
        <w:rPr>
          <w:rFonts w:asciiTheme="minorHAnsi" w:hAnsiTheme="minorHAnsi" w:cstheme="minorHAnsi"/>
        </w:rPr>
        <w:t>jedným zo spôsobov uvedených v časti 1.6</w:t>
      </w:r>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lastRenderedPageBreak/>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0D302A">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0D302A" w:rsidRPr="00BA5593">
        <w:rPr>
          <w:rFonts w:asciiTheme="minorHAnsi" w:hAnsiTheme="minorHAnsi" w:cstheme="minorHAnsi"/>
        </w:rPr>
        <w:t>zákona č. 128/2020 Z. z.</w:t>
      </w:r>
      <w:r w:rsidR="000D302A">
        <w:rPr>
          <w:rFonts w:asciiTheme="minorHAnsi" w:hAnsiTheme="minorHAnsi" w:cstheme="minorHAnsi"/>
        </w:rPr>
        <w:t>, ktorým sa mení zákon o príspevku z EŠIF</w:t>
      </w:r>
      <w:r w:rsidR="000D302A" w:rsidRPr="00BA5593" w:rsidDel="000D302A">
        <w:rPr>
          <w:rFonts w:asciiTheme="minorHAnsi" w:hAnsiTheme="minorHAnsi" w:cstheme="minorHAnsi"/>
        </w:rPr>
        <w:t xml:space="preserve"> </w:t>
      </w:r>
      <w:r w:rsidRPr="00BA5593">
        <w:rPr>
          <w:rFonts w:asciiTheme="minorHAnsi" w:hAnsiTheme="minorHAnsi" w:cstheme="minorHAnsi"/>
        </w:rPr>
        <w:t>(do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7"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8"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CA7132">
        <w:rPr>
          <w:rFonts w:asciiTheme="minorHAnsi" w:hAnsiTheme="minorHAnsi" w:cstheme="minorHAnsi"/>
        </w:rPr>
        <w:t xml:space="preserve"> ŽoNFP</w:t>
      </w:r>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w:t>
      </w:r>
      <w:r w:rsidR="00CA7132">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A7132" w:rsidRPr="00230311">
        <w:rPr>
          <w:rFonts w:asciiTheme="minorHAnsi" w:hAnsiTheme="minorHAnsi" w:cstheme="minorHAnsi"/>
        </w:rPr>
        <w:t>podania.</w:t>
      </w:r>
      <w:r w:rsidR="0064229B" w:rsidRPr="002F34C6">
        <w:rPr>
          <w:rFonts w:asciiTheme="minorHAnsi" w:hAnsiTheme="minorHAnsi"/>
        </w:rPr>
        <w:t xml:space="preserve"> 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Podrobný postup schvaľovania žiadostí o NFP vychádza zo Systému riadenia európskych štrukturálnych a investičných fondov, </w:t>
      </w:r>
      <w:r w:rsidR="00CA7132">
        <w:rPr>
          <w:rFonts w:asciiTheme="minorHAnsi" w:hAnsiTheme="minorHAnsi"/>
        </w:rPr>
        <w:t>kapitola</w:t>
      </w:r>
      <w:r w:rsidR="00CA7132" w:rsidRPr="002F34C6">
        <w:rPr>
          <w:rFonts w:asciiTheme="minorHAnsi" w:hAnsiTheme="minorHAnsi"/>
        </w:rPr>
        <w:t xml:space="preserve"> </w:t>
      </w:r>
      <w:r w:rsidRPr="002F34C6">
        <w:rPr>
          <w:rFonts w:asciiTheme="minorHAnsi" w:hAnsiTheme="minorHAnsi"/>
        </w:rPr>
        <w:t xml:space="preserve">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w:t>
      </w:r>
      <w:r w:rsidR="00A20473"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A20473">
        <w:rPr>
          <w:rFonts w:asciiTheme="minorHAnsi" w:hAnsiTheme="minorHAnsi"/>
        </w:rPr>
        <w:t xml:space="preserve"> </w:t>
      </w:r>
      <w:r w:rsidR="00556A58">
        <w:rPr>
          <w:rFonts w:asciiTheme="minorHAnsi" w:hAnsiTheme="minorHAnsi"/>
        </w:rPr>
        <w:t>a/</w:t>
      </w:r>
      <w:r w:rsidR="00DA3507" w:rsidRPr="002F34C6">
        <w:rPr>
          <w:rFonts w:asciiTheme="minorHAnsi" w:hAnsiTheme="minorHAnsi"/>
        </w:rPr>
        <w:t>alebo bolo nesprávne zistené</w:t>
      </w:r>
      <w:r w:rsidR="00A20473">
        <w:rPr>
          <w:rFonts w:asciiTheme="minorHAnsi" w:hAnsiTheme="minorHAnsi"/>
        </w:rPr>
        <w:t xml:space="preserve"> </w:t>
      </w:r>
      <w:r w:rsidR="00DA3507" w:rsidRPr="002F34C6">
        <w:rPr>
          <w:rFonts w:asciiTheme="minorHAnsi" w:hAnsiTheme="minorHAnsi"/>
        </w:rPr>
        <w:t xml:space="preserve">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xml:space="preserve">. Podané odvolanie môže žiadateľ čo do rozsahu a dôvodov podania odvolania doplniť len do uplynutia </w:t>
      </w:r>
      <w:r w:rsidRPr="002F34C6">
        <w:rPr>
          <w:rFonts w:asciiTheme="minorHAnsi" w:hAnsiTheme="minorHAnsi"/>
        </w:rPr>
        <w:lastRenderedPageBreak/>
        <w:t>lehoty na podanie odvolania.</w:t>
      </w:r>
      <w:r w:rsidR="00A246E1">
        <w:rPr>
          <w:rFonts w:asciiTheme="minorHAnsi" w:hAnsiTheme="minorHAnsi"/>
        </w:rPr>
        <w:t xml:space="preserve"> </w:t>
      </w:r>
      <w:r w:rsidR="00A246E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20473" w:rsidRPr="000309D9">
        <w:rPr>
          <w:rFonts w:asciiTheme="minorHAnsi" w:hAnsiTheme="minorHAnsi" w:cstheme="minorHAnsi"/>
        </w:rPr>
        <w:t>zákona č. 128/2020 Z. z., ktorým sa mení zákon o príspevku z EŠIF</w:t>
      </w:r>
      <w:r w:rsidR="00A246E1" w:rsidRPr="009229F1">
        <w:rPr>
          <w:rFonts w:asciiTheme="minorHAnsi" w:hAnsiTheme="minorHAnsi" w:cstheme="minorHAnsi"/>
        </w:rPr>
        <w:t>,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rPr>
        <w:t>rozhodnutiam o zastavení konania,</w:t>
      </w:r>
    </w:p>
    <w:p w:rsidR="00A356C4" w:rsidRPr="00A20473"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B60195" w:rsidRPr="000420F7">
        <w:rPr>
          <w:rFonts w:asciiTheme="minorHAnsi" w:hAnsiTheme="minorHAnsi" w:cstheme="minorHAnsi"/>
          <w:sz w:val="22"/>
          <w:szCs w:val="22"/>
        </w:rPr>
        <w:t>zákona č. 128/2020 Z. z., ktorým sa mení zákon o príspevku z EŠIF</w:t>
      </w:r>
      <w:r w:rsidR="00A246E1" w:rsidRPr="00825667">
        <w:rPr>
          <w:rFonts w:asciiTheme="minorHAnsi" w:hAnsiTheme="minorHAnsi" w:cstheme="minorHAnsi"/>
          <w:sz w:val="22"/>
          <w:szCs w:val="22"/>
        </w:rPr>
        <w:t>,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w:t>
      </w:r>
      <w:r w:rsidRPr="00BA754D">
        <w:rPr>
          <w:rFonts w:asciiTheme="minorHAnsi" w:hAnsiTheme="minorHAnsi"/>
          <w:sz w:val="22"/>
          <w:szCs w:val="22"/>
        </w:rPr>
        <w:lastRenderedPageBreak/>
        <w:t>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60195">
        <w:rPr>
          <w:rFonts w:asciiTheme="minorHAnsi" w:hAnsiTheme="minorHAnsi"/>
          <w:sz w:val="22"/>
          <w:szCs w:val="22"/>
        </w:rPr>
        <w:t xml:space="preserve"> </w:t>
      </w:r>
      <w:r w:rsidR="00B60195">
        <w:rPr>
          <w:rFonts w:asciiTheme="minorHAnsi" w:hAnsiTheme="minorHAnsi" w:cstheme="minorHAnsi"/>
          <w:sz w:val="22"/>
          <w:szCs w:val="22"/>
          <w:lang w:eastAsia="en-US"/>
        </w:rPr>
        <w:t>zákona o príspevku z EŠIF</w:t>
      </w:r>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r w:rsidR="00B60195">
        <w:rPr>
          <w:rFonts w:asciiTheme="minorHAnsi" w:hAnsiTheme="minorHAnsi"/>
          <w:sz w:val="22"/>
          <w:szCs w:val="22"/>
        </w:rPr>
        <w:t xml:space="preserve">, </w:t>
      </w:r>
      <w:r w:rsidR="00B60195" w:rsidRPr="007D736A">
        <w:rPr>
          <w:rFonts w:asciiTheme="minorHAnsi" w:hAnsiTheme="minorHAnsi"/>
          <w:sz w:val="22"/>
          <w:szCs w:val="22"/>
          <w:lang w:eastAsia="en-US"/>
        </w:rPr>
        <w:t>pričom nebol dôvod na odmietnutie odvolania podľa § 22 ods. 8 zákona o príspevku z EŠIF</w:t>
      </w:r>
      <w:r w:rsidRPr="00223377">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lastRenderedPageBreak/>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 xml:space="preserve">60 </w:t>
      </w:r>
      <w:r w:rsidR="00B60195">
        <w:rPr>
          <w:rFonts w:asciiTheme="minorHAnsi" w:hAnsiTheme="minorHAnsi" w:cstheme="minorHAnsi"/>
          <w:b/>
          <w:sz w:val="22"/>
          <w:szCs w:val="22"/>
          <w:u w:val="single"/>
        </w:rPr>
        <w:t xml:space="preserve">pracovných </w:t>
      </w:r>
      <w:r w:rsidRPr="00BA754D">
        <w:rPr>
          <w:rFonts w:asciiTheme="minorHAnsi" w:hAnsiTheme="minorHAnsi"/>
          <w:b/>
          <w:sz w:val="22"/>
          <w:szCs w:val="22"/>
          <w:u w:val="single"/>
        </w:rPr>
        <w:t>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B60195">
        <w:rPr>
          <w:rFonts w:asciiTheme="minorHAnsi" w:hAnsiTheme="minorHAnsi" w:cstheme="minorHAnsi"/>
          <w:sz w:val="22"/>
          <w:szCs w:val="22"/>
        </w:rPr>
        <w:t>až</w:t>
      </w:r>
      <w:r w:rsidRPr="00F436C6">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63386F">
        <w:rPr>
          <w:rFonts w:asciiTheme="minorHAnsi" w:hAnsiTheme="minorHAnsi" w:cstheme="minorHAnsi"/>
        </w:rPr>
        <w:t>,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w:t>
      </w:r>
      <w:r w:rsidR="00B60195">
        <w:rPr>
          <w:rFonts w:asciiTheme="minorHAnsi" w:hAnsiTheme="minorHAnsi"/>
        </w:rPr>
        <w:t>p</w:t>
      </w:r>
      <w:r w:rsidRPr="002F34C6">
        <w:rPr>
          <w:rFonts w:asciiTheme="minorHAnsi" w:hAnsiTheme="minorHAnsi"/>
        </w:rPr>
        <w:t xml:space="preserve">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lastRenderedPageBreak/>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083C3A">
        <w:rPr>
          <w:rFonts w:asciiTheme="minorHAnsi" w:hAnsiTheme="minorHAnsi" w:cstheme="minorHAnsi"/>
        </w:rPr>
        <w:t>,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Na opravu rozhodnutia sa vzťahuje § 47 ods. 6 </w:t>
      </w:r>
      <w:r w:rsidR="00B60195">
        <w:t>zákona č. 71/1967 Zb. o správnom konaní (správny poriadok) v znení neskorších predpisov</w:t>
      </w:r>
      <w:r w:rsidRPr="002F34C6">
        <w:rPr>
          <w:rFonts w:asciiTheme="minorHAnsi" w:hAnsiTheme="minorHAnsi"/>
        </w:rPr>
        <w:t>,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lastRenderedPageBreak/>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xml:space="preserve">, pričom v prípade, ak k niektorej aktivite sú priradené merateľné </w:t>
      </w:r>
      <w:r w:rsidRPr="002F34C6">
        <w:rPr>
          <w:rFonts w:asciiTheme="minorHAnsi" w:hAnsiTheme="minorHAnsi"/>
        </w:rPr>
        <w:lastRenderedPageBreak/>
        <w:t>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r w:rsidR="0033151E">
        <w:rPr>
          <w:rFonts w:asciiTheme="minorHAnsi" w:hAnsiTheme="minorHAnsi"/>
        </w:rPr>
        <w:t> </w:t>
      </w:r>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r w:rsidR="0033151E">
        <w:rPr>
          <w:rFonts w:asciiTheme="minorHAnsi" w:hAnsiTheme="minorHAnsi"/>
        </w:rPr>
        <w:t> </w:t>
      </w:r>
      <w:r w:rsidRPr="002F34C6">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lastRenderedPageBreak/>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F34C6" w:rsidRDefault="007827FD" w:rsidP="0041586C">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w:t>
      </w:r>
      <w:r w:rsidRPr="0041586C">
        <w:rPr>
          <w:rFonts w:asciiTheme="minorHAnsi" w:hAnsiTheme="minorHAnsi"/>
          <w:b/>
        </w:rPr>
        <w:t>vypĺňať</w:t>
      </w:r>
      <w:r w:rsidRPr="002F34C6">
        <w:rPr>
          <w:rFonts w:asciiTheme="minorHAnsi" w:hAnsiTheme="minorHAnsi"/>
        </w:rPr>
        <w:t xml:space="preserve"> </w:t>
      </w:r>
      <w:r w:rsidRPr="0041586C">
        <w:rPr>
          <w:rFonts w:asciiTheme="minorHAnsi" w:hAnsiTheme="minorHAnsi"/>
          <w:b/>
        </w:rPr>
        <w:t>„Iné údaje</w:t>
      </w:r>
      <w:r w:rsidR="000E7DA4" w:rsidRPr="0041586C">
        <w:rPr>
          <w:rFonts w:asciiTheme="minorHAnsi" w:hAnsiTheme="minorHAnsi"/>
          <w:b/>
        </w:rPr>
        <w:t>“</w:t>
      </w:r>
      <w:r w:rsidRPr="002F34C6">
        <w:rPr>
          <w:rFonts w:asciiTheme="minorHAnsi" w:hAnsiTheme="minorHAnsi"/>
        </w:rPr>
        <w:t xml:space="preserv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r w:rsidR="0033151E">
        <w:rPr>
          <w:rFonts w:asciiTheme="minorHAnsi" w:hAnsiTheme="minorHAnsi"/>
        </w:rPr>
        <w:t> </w:t>
      </w:r>
      <w:r w:rsidRPr="002F34C6">
        <w:rPr>
          <w:rFonts w:asciiTheme="minorHAnsi" w:hAnsiTheme="minorHAnsi"/>
        </w:rPr>
        <w:t>v</w:t>
      </w:r>
      <w:r w:rsidR="0033151E">
        <w:rPr>
          <w:rFonts w:asciiTheme="minorHAnsi" w:hAnsiTheme="minorHAnsi"/>
        </w:rPr>
        <w:t> </w:t>
      </w:r>
      <w:r w:rsidRPr="002F34C6">
        <w:rPr>
          <w:rFonts w:asciiTheme="minorHAnsi" w:hAnsiTheme="minorHAnsi"/>
        </w:rPr>
        <w:t xml:space="preserve">súlade so zmluvou o NFP uzavretou podľa § 269 ods. 2 </w:t>
      </w:r>
      <w:r w:rsidR="00CE1DEF">
        <w:t>zákona č. 513/1991 Zb. Obchodný zákonník v znení neskorších predpisov</w:t>
      </w:r>
      <w:r w:rsidRPr="002F34C6">
        <w:rPr>
          <w:rFonts w:asciiTheme="minorHAnsi" w:hAnsiTheme="minorHAnsi"/>
        </w:rPr>
        <w:t xml:space="preserve">.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1DEF">
        <w:rPr>
          <w:rFonts w:asciiTheme="minorHAnsi" w:hAnsiTheme="minorHAnsi"/>
        </w:rPr>
        <w:t xml:space="preserve">interným </w:t>
      </w:r>
      <w:r w:rsidRPr="005E75DE">
        <w:rPr>
          <w:rFonts w:asciiTheme="minorHAnsi" w:hAnsiTheme="minorHAnsi"/>
        </w:rPr>
        <w:t>rozhodnutím o schválení ŽoNFP. Rozhodnutie o schválení ŽoNFP nadobúda</w:t>
      </w:r>
      <w:r w:rsidR="00CE1DEF">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w:t>
      </w:r>
      <w:r w:rsidR="00CE1DEF">
        <w:rPr>
          <w:rFonts w:asciiTheme="minorHAnsi" w:hAnsiTheme="minorHAnsi"/>
        </w:rPr>
        <w:t xml:space="preserve"> </w:t>
      </w:r>
      <w:r w:rsidRPr="005E75DE">
        <w:rPr>
          <w:rFonts w:asciiTheme="minorHAnsi" w:hAnsiTheme="minorHAnsi"/>
        </w:rPr>
        <w:t>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w:t>
      </w:r>
      <w:r w:rsidR="002C6DC2">
        <w:rPr>
          <w:rFonts w:asciiTheme="minorHAnsi" w:hAnsiTheme="minorHAnsi" w:cs="Calibri"/>
          <w:spacing w:val="-3"/>
          <w:sz w:val="22"/>
          <w:szCs w:val="22"/>
        </w:rPr>
        <w:t xml:space="preserve">ŽoNFP </w:t>
      </w:r>
      <w:r w:rsidRPr="00BA754D">
        <w:rPr>
          <w:rFonts w:asciiTheme="minorHAnsi" w:hAnsiTheme="minorHAnsi" w:cs="Calibri"/>
          <w:spacing w:val="-3"/>
          <w:sz w:val="22"/>
          <w:szCs w:val="22"/>
        </w:rPr>
        <w:t xml:space="preserve">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r w:rsidR="0033151E">
        <w:rPr>
          <w:rFonts w:asciiTheme="minorHAnsi" w:hAnsiTheme="minorHAnsi" w:cs="Calibri"/>
          <w:spacing w:val="-3"/>
          <w:sz w:val="22"/>
          <w:szCs w:val="22"/>
        </w:rPr>
        <w:t> </w:t>
      </w:r>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 xml:space="preserve">iadateľom po ukončení procesu schvaľovania a výbere vhodných projektov, upravuje podrobné podmienky realizácie schváleného projektu a zohľadňuje  pre  prijímateľa  relevantné  ustanovenia  všeobecne  záväzných právnych  predpisov  EÚ  a SR  </w:t>
      </w:r>
      <w:r w:rsidRPr="002F34C6">
        <w:rPr>
          <w:rFonts w:asciiTheme="minorHAnsi" w:hAnsiTheme="minorHAnsi"/>
        </w:rPr>
        <w:lastRenderedPageBreak/>
        <w:t>a</w:t>
      </w:r>
      <w:r w:rsidR="0033151E">
        <w:rPr>
          <w:rFonts w:asciiTheme="minorHAnsi" w:hAnsiTheme="minorHAnsi"/>
        </w:rPr>
        <w:t> </w:t>
      </w:r>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Vzor zmluvy o</w:t>
      </w:r>
      <w:r w:rsidR="002C6DC2">
        <w:rPr>
          <w:rFonts w:asciiTheme="minorHAnsi" w:hAnsiTheme="minorHAnsi"/>
        </w:rPr>
        <w:t> </w:t>
      </w:r>
      <w:r w:rsidRPr="002F34C6">
        <w:rPr>
          <w:rFonts w:asciiTheme="minorHAnsi" w:hAnsiTheme="minorHAnsi"/>
        </w:rPr>
        <w:t>NFP</w:t>
      </w:r>
      <w:r w:rsidR="002C6DC2">
        <w:rPr>
          <w:rFonts w:asciiTheme="minorHAnsi" w:hAnsiTheme="minorHAnsi"/>
        </w:rPr>
        <w:t>,</w:t>
      </w:r>
      <w:r w:rsidRPr="002F34C6">
        <w:rPr>
          <w:rFonts w:asciiTheme="minorHAnsi" w:hAnsiTheme="minorHAnsi"/>
        </w:rPr>
        <w:t xml:space="preserve"> ako aj </w:t>
      </w:r>
      <w:r w:rsidR="00634554">
        <w:rPr>
          <w:rFonts w:asciiTheme="minorHAnsi" w:hAnsiTheme="minorHAnsi"/>
        </w:rPr>
        <w:t>r</w:t>
      </w:r>
      <w:r w:rsidRPr="002F34C6">
        <w:rPr>
          <w:rFonts w:asciiTheme="minorHAnsi" w:hAnsiTheme="minorHAnsi"/>
        </w:rPr>
        <w:t xml:space="preserve">ozhodnutia o schválení ŽoNFP </w:t>
      </w:r>
      <w:r w:rsidR="006004A7">
        <w:rPr>
          <w:rFonts w:asciiTheme="minorHAnsi" w:hAnsiTheme="minorHAnsi"/>
        </w:rPr>
        <w:t>(</w:t>
      </w:r>
      <w:r w:rsidRPr="002F34C6">
        <w:rPr>
          <w:rFonts w:asciiTheme="minorHAnsi" w:hAnsiTheme="minorHAnsi"/>
        </w:rPr>
        <w:t>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w:t>
      </w:r>
      <w:r w:rsidR="006004A7">
        <w:rPr>
          <w:rFonts w:asciiTheme="minorHAnsi" w:hAnsiTheme="minorHAnsi"/>
        </w:rPr>
        <w:t>)</w:t>
      </w:r>
      <w:r w:rsidRPr="002F34C6">
        <w:rPr>
          <w:rFonts w:asciiTheme="minorHAnsi" w:hAnsiTheme="minorHAnsi"/>
        </w:rPr>
        <w:t>,</w:t>
      </w:r>
      <w:r w:rsidR="002C6DC2">
        <w:rPr>
          <w:rFonts w:asciiTheme="minorHAnsi" w:hAnsiTheme="minorHAnsi"/>
        </w:rPr>
        <w:t xml:space="preserve"> </w:t>
      </w:r>
      <w:r w:rsidRPr="002F34C6">
        <w:rPr>
          <w:rFonts w:asciiTheme="minorHAnsi" w:hAnsiTheme="minorHAnsi"/>
        </w:rPr>
        <w:t xml:space="preserve">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V</w:t>
      </w:r>
      <w:r w:rsidR="0033151E">
        <w:rPr>
          <w:rFonts w:asciiTheme="minorHAnsi" w:hAnsiTheme="minorHAnsi"/>
        </w:rPr>
        <w:t> </w:t>
      </w:r>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 xml:space="preserve">RO OP TP zašle žiadateľovi návrh na uzavretie zmluvy o NFP </w:t>
      </w:r>
      <w:r w:rsidR="002C6DC2">
        <w:rPr>
          <w:rFonts w:asciiTheme="minorHAnsi" w:eastAsiaTheme="minorHAnsi" w:hAnsiTheme="minorHAnsi"/>
          <w:color w:val="000000"/>
        </w:rPr>
        <w:t>podpísanej</w:t>
      </w:r>
      <w:r w:rsidRPr="00BA754D">
        <w:rPr>
          <w:rFonts w:asciiTheme="minorHAnsi" w:eastAsiaTheme="minorHAnsi" w:hAnsiTheme="minorHAnsi"/>
          <w:color w:val="000000"/>
        </w:rPr>
        <w:t xml:space="preserve"> štatutárnym orgánom</w:t>
      </w:r>
      <w:r w:rsidR="002C6DC2">
        <w:rPr>
          <w:rFonts w:asciiTheme="minorHAnsi" w:eastAsiaTheme="minorHAnsi" w:hAnsiTheme="minorHAnsi"/>
          <w:color w:val="000000"/>
        </w:rPr>
        <w:t xml:space="preserve"> </w:t>
      </w:r>
      <w:r w:rsidR="002C6DC2">
        <w:t>RO OP TP, resp. jeho oprávneným zástupcom, kvalifikovaným elektronickým podpisom s mandátnym certifikátom</w:t>
      </w:r>
      <w:r w:rsidR="002C6DC2" w:rsidDel="001E5F0A">
        <w:t xml:space="preserve"> </w:t>
      </w:r>
      <w:r w:rsidR="002C6DC2">
        <w:t>prostredníctvom evidencie Komunikácia v ITMS2014</w:t>
      </w:r>
      <w:r w:rsidR="002C6DC2">
        <w:softHyphen/>
        <w:t>+ alebo iným vhodným spôsobom v termíne do 10  pracovných dní od splnenia všetkých podmienok uvedených v odsekoch a), b), c) tejto časti vyzvania</w:t>
      </w:r>
      <w:r w:rsidR="002C6DC2" w:rsidRPr="00230311">
        <w:rPr>
          <w:rFonts w:asciiTheme="minorHAnsi" w:eastAsiaTheme="minorHAnsi" w:hAnsiTheme="minorHAnsi" w:cstheme="minorHAnsi"/>
        </w:rPr>
        <w:t>.</w:t>
      </w:r>
      <w:r w:rsidRPr="00BA754D">
        <w:rPr>
          <w:rFonts w:asciiTheme="minorHAnsi" w:eastAsiaTheme="minorHAnsi" w:hAnsiTheme="minorHAnsi"/>
          <w:color w:val="000000"/>
        </w:rPr>
        <w:t xml:space="preserve"> V zmysle zákona o e-Governmente) je</w:t>
      </w:r>
      <w:r w:rsidR="002C6DC2">
        <w:rPr>
          <w:rFonts w:asciiTheme="minorHAnsi" w:eastAsiaTheme="minorHAnsi" w:hAnsiTheme="minorHAnsi"/>
          <w:color w:val="000000"/>
        </w:rPr>
        <w:t xml:space="preserve"> </w:t>
      </w:r>
      <w:r w:rsidRPr="00BA754D">
        <w:rPr>
          <w:rFonts w:asciiTheme="minorHAnsi" w:eastAsiaTheme="minorHAnsi" w:hAnsiTheme="minorHAnsi"/>
          <w:color w:val="000000"/>
        </w:rPr>
        <w:t xml:space="preserve">od 1. 11. 2016 zmluva o NFP vyhotovená v elektronickej podobe a zmluvné strany ju podpisujú kvalifikovaným elektronickým podpisom </w:t>
      </w:r>
      <w:r w:rsidR="002C6DC2">
        <w:rPr>
          <w:rFonts w:asciiTheme="minorHAnsi" w:eastAsiaTheme="minorHAnsi" w:hAnsiTheme="minorHAnsi"/>
          <w:color w:val="000000"/>
        </w:rPr>
        <w:t>s</w:t>
      </w:r>
      <w:r w:rsidRPr="00BA754D">
        <w:rPr>
          <w:rFonts w:asciiTheme="minorHAnsi" w:eastAsiaTheme="minorHAnsi" w:hAnsiTheme="minorHAnsi"/>
          <w:color w:val="000000"/>
        </w:rPr>
        <w:t xml:space="preserve"> mandátn</w:t>
      </w:r>
      <w:r w:rsidR="002C6DC2">
        <w:rPr>
          <w:rFonts w:asciiTheme="minorHAnsi" w:eastAsiaTheme="minorHAnsi" w:hAnsiTheme="minorHAnsi"/>
          <w:color w:val="000000"/>
        </w:rPr>
        <w:t>ym</w:t>
      </w:r>
      <w:r w:rsidRPr="00BA754D">
        <w:rPr>
          <w:rFonts w:asciiTheme="minorHAnsi" w:eastAsiaTheme="minorHAnsi" w:hAnsiTheme="minorHAnsi"/>
          <w:color w:val="000000"/>
        </w:rPr>
        <w:t xml:space="preserve"> certifikát</w:t>
      </w:r>
      <w:r w:rsidR="002C6DC2">
        <w:rPr>
          <w:rFonts w:asciiTheme="minorHAnsi" w:eastAsiaTheme="minorHAnsi" w:hAnsiTheme="minorHAnsi"/>
          <w:color w:val="000000"/>
        </w:rPr>
        <w:t>om</w:t>
      </w:r>
      <w:r w:rsidRPr="00BA754D">
        <w:rPr>
          <w:rFonts w:asciiTheme="minorHAnsi" w:eastAsiaTheme="minorHAnsi" w:hAnsiTheme="minorHAnsi"/>
          <w:color w:val="000000"/>
        </w:rPr>
        <w:t xml:space="preserve">).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w:t>
      </w:r>
      <w:r w:rsidR="002C6DC2">
        <w:rPr>
          <w:rFonts w:asciiTheme="minorHAnsi" w:eastAsiaTheme="minorHAnsi" w:hAnsiTheme="minorHAnsi"/>
          <w:color w:val="000000"/>
        </w:rPr>
        <w:t>z</w:t>
      </w:r>
      <w:r w:rsidRPr="00BA754D">
        <w:rPr>
          <w:rFonts w:asciiTheme="minorHAnsi" w:eastAsiaTheme="minorHAnsi" w:hAnsiTheme="minorHAnsi"/>
          <w:color w:val="000000"/>
        </w:rPr>
        <w:t>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2C6DC2" w:rsidP="00864BBD">
      <w:pPr>
        <w:autoSpaceDE w:val="0"/>
        <w:autoSpaceDN w:val="0"/>
        <w:adjustRightInd w:val="0"/>
        <w:spacing w:before="120" w:after="120" w:line="240" w:lineRule="auto"/>
        <w:jc w:val="both"/>
        <w:rPr>
          <w:rFonts w:asciiTheme="minorHAnsi" w:eastAsiaTheme="minorHAnsi" w:hAnsiTheme="minorHAnsi"/>
          <w:color w:val="000000"/>
        </w:rPr>
      </w:pPr>
      <w:r>
        <w:rPr>
          <w:rFonts w:asciiTheme="minorHAnsi" w:eastAsiaTheme="minorHAnsi" w:hAnsiTheme="minorHAnsi"/>
          <w:color w:val="000000"/>
        </w:rPr>
        <w:t>V</w:t>
      </w:r>
      <w:r w:rsidR="00656448" w:rsidRPr="00BA754D">
        <w:rPr>
          <w:rFonts w:asciiTheme="minorHAnsi" w:eastAsiaTheme="minorHAnsi" w:hAnsiTheme="minorHAnsi"/>
          <w:color w:val="000000"/>
        </w:rPr>
        <w:t xml:space="preserve"> riadne odôvodnených prípadoch môže RO OP TP pristúpiť k podpisu zmluvy </w:t>
      </w:r>
      <w:r w:rsidR="00A12178">
        <w:rPr>
          <w:rFonts w:asciiTheme="minorHAnsi" w:eastAsiaTheme="minorHAnsi" w:hAnsiTheme="minorHAnsi"/>
          <w:color w:val="000000"/>
        </w:rPr>
        <w:t xml:space="preserve">o NFP </w:t>
      </w:r>
      <w:r w:rsidR="00656448" w:rsidRPr="00BA754D">
        <w:rPr>
          <w:rFonts w:asciiTheme="minorHAnsi" w:eastAsiaTheme="minorHAnsi" w:hAnsiTheme="minorHAnsi"/>
          <w:color w:val="000000"/>
        </w:rPr>
        <w:t>v </w:t>
      </w:r>
      <w:r w:rsidR="00787B7D">
        <w:rPr>
          <w:rFonts w:asciiTheme="minorHAnsi" w:eastAsiaTheme="minorHAnsi" w:hAnsiTheme="minorHAnsi"/>
          <w:color w:val="000000"/>
        </w:rPr>
        <w:t>listinnej</w:t>
      </w:r>
      <w:r w:rsidR="00787B7D" w:rsidRPr="00BA754D">
        <w:rPr>
          <w:rFonts w:asciiTheme="minorHAnsi" w:eastAsiaTheme="minorHAnsi" w:hAnsiTheme="minorHAnsi"/>
          <w:color w:val="000000"/>
        </w:rPr>
        <w:t xml:space="preserve"> </w:t>
      </w:r>
      <w:r w:rsidR="00787B7D">
        <w:rPr>
          <w:rFonts w:asciiTheme="minorHAnsi" w:eastAsiaTheme="minorHAnsi" w:hAnsiTheme="minorHAnsi"/>
          <w:color w:val="000000"/>
        </w:rPr>
        <w:t>podobe</w:t>
      </w:r>
      <w:r w:rsidR="00656448" w:rsidRPr="00BA754D">
        <w:rPr>
          <w:rFonts w:asciiTheme="minorHAnsi" w:eastAsiaTheme="minorHAnsi" w:hAnsiTheme="minorHAnsi"/>
          <w:color w:val="000000"/>
        </w:rPr>
        <w:t xml:space="preserve">. </w:t>
      </w:r>
      <w:r w:rsidR="00787B7D">
        <w:t xml:space="preserve">Každá zmluvná strana môže vopred prejaviť vôľu uzavrieť zmluvu o NFP v listinnej podobe. </w:t>
      </w:r>
      <w:r w:rsidR="00656448" w:rsidRPr="00BA754D">
        <w:rPr>
          <w:rFonts w:asciiTheme="minorHAnsi" w:eastAsiaTheme="minorHAnsi" w:hAnsiTheme="minorHAnsi"/>
          <w:color w:val="000000"/>
        </w:rPr>
        <w:t>V tomto prípade RO OP TP zašle žiadateľovi návrh na uzavretie zmluvy o</w:t>
      </w:r>
      <w:r w:rsidR="00787B7D">
        <w:rPr>
          <w:rFonts w:asciiTheme="minorHAnsi" w:eastAsiaTheme="minorHAnsi" w:hAnsiTheme="minorHAnsi"/>
          <w:color w:val="000000"/>
        </w:rPr>
        <w:t> </w:t>
      </w:r>
      <w:r w:rsidR="00656448"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eastAsiaTheme="minorHAnsi" w:hAnsiTheme="minorHAnsi" w:cstheme="minorHAnsi"/>
        </w:rPr>
        <w:t xml:space="preserve">podpísaný </w:t>
      </w:r>
      <w:r w:rsidR="00787B7D" w:rsidRPr="00230311">
        <w:rPr>
          <w:rFonts w:asciiTheme="minorHAnsi" w:eastAsiaTheme="minorHAnsi" w:hAnsiTheme="minorHAnsi" w:cstheme="minorHAnsi"/>
        </w:rPr>
        <w:t>štatutárnym orgánom</w:t>
      </w:r>
      <w:r w:rsidR="00787B7D">
        <w:rPr>
          <w:rFonts w:asciiTheme="minorHAnsi" w:eastAsiaTheme="minorHAnsi" w:hAnsiTheme="minorHAnsi" w:cstheme="minorHAnsi"/>
        </w:rPr>
        <w:t xml:space="preserve"> </w:t>
      </w:r>
      <w:r w:rsidR="00787B7D">
        <w:t xml:space="preserve">RO OP TP, resp. jeho oprávneným zástupcom, </w:t>
      </w:r>
      <w:r w:rsidR="00656448" w:rsidRPr="00BA754D">
        <w:rPr>
          <w:rFonts w:asciiTheme="minorHAnsi" w:eastAsiaTheme="minorHAnsi" w:hAnsiTheme="minorHAnsi"/>
          <w:color w:val="000000"/>
        </w:rPr>
        <w:t xml:space="preserve">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00656448" w:rsidRPr="00BA754D">
        <w:rPr>
          <w:rFonts w:asciiTheme="minorHAnsi" w:eastAsiaTheme="minorHAnsi" w:hAnsiTheme="minorHAnsi"/>
          <w:color w:val="000000"/>
        </w:rPr>
        <w:t xml:space="preserve">rovnopisoch doporučenou poštou, alebo iným vhodným spôsobom </w:t>
      </w:r>
      <w:r w:rsidR="00787B7D">
        <w:t>v termíne do 10  pracovných dní od splnenia všetkých podmienok uvedených v odsekoch a), b), c) tejto časti vyzvania</w:t>
      </w:r>
      <w:r w:rsidR="00656448" w:rsidRPr="00BA754D">
        <w:rPr>
          <w:rFonts w:asciiTheme="minorHAnsi" w:eastAsiaTheme="minorHAnsi" w:hAnsiTheme="minorHAnsi"/>
          <w:color w:val="000000"/>
        </w:rPr>
        <w:t>.</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RO OP TP poskytne žiadateľovi lehotu na prijatie návrhu na uzavretie zmluvy o  NFP (minimálne 5</w:t>
      </w:r>
      <w:r w:rsidR="0033151E">
        <w:rPr>
          <w:rFonts w:asciiTheme="minorHAnsi" w:eastAsiaTheme="minorHAnsi" w:hAnsiTheme="minorHAnsi"/>
          <w:color w:val="000000"/>
        </w:rPr>
        <w:t> </w:t>
      </w:r>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w:t>
      </w:r>
      <w:r w:rsidR="00787B7D">
        <w:rPr>
          <w:rFonts w:asciiTheme="minorHAnsi" w:eastAsiaTheme="minorHAnsi" w:hAnsiTheme="minorHAnsi"/>
          <w:color w:val="000000"/>
        </w:rPr>
        <w:t xml:space="preserve">písomného </w:t>
      </w:r>
      <w:r w:rsidRPr="00BA754D">
        <w:rPr>
          <w:rFonts w:asciiTheme="minorHAnsi" w:eastAsiaTheme="minorHAnsi" w:hAnsiTheme="minorHAnsi"/>
          <w:color w:val="000000"/>
        </w:rPr>
        <w:t>prejavu žiadateľa o odmietnutí návrhu na uzavretie zmluvy o</w:t>
      </w:r>
      <w:r w:rsidR="00787B7D">
        <w:rPr>
          <w:rFonts w:asciiTheme="minorHAnsi" w:eastAsiaTheme="minorHAnsi" w:hAnsiTheme="minorHAnsi"/>
          <w:color w:val="000000"/>
        </w:rPr>
        <w:t> </w:t>
      </w:r>
      <w:r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hAnsiTheme="minorHAnsi" w:cstheme="minorHAnsi"/>
        </w:rPr>
        <w:t>riadiacemu orgánu OP TP</w:t>
      </w:r>
      <w:r w:rsidRPr="00BA754D">
        <w:rPr>
          <w:rFonts w:asciiTheme="minorHAnsi" w:eastAsiaTheme="minorHAnsi" w:hAnsiTheme="minorHAnsi"/>
          <w:color w:val="000000"/>
        </w:rPr>
        <w:t xml:space="preserve">.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787B7D">
        <w:rPr>
          <w:rFonts w:asciiTheme="minorHAnsi" w:eastAsiaTheme="minorHAnsi" w:hAnsiTheme="minorHAnsi" w:cstheme="minorHAnsi"/>
        </w:rPr>
        <w:t>listinnej podoby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r w:rsidR="0033151E">
        <w:rPr>
          <w:rFonts w:asciiTheme="minorHAnsi" w:eastAsiaTheme="minorHAnsi" w:hAnsiTheme="minorHAnsi"/>
          <w:color w:val="000000"/>
        </w:rPr>
        <w:t> </w:t>
      </w:r>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C22479" w:rsidP="00864BBD">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r w:rsidR="00E66306"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w:t>
      </w:r>
      <w:r w:rsidR="00C22479">
        <w:t>č. 211/2000 Z. z. o slobodnom prístupe k informáciám a o zmene a doplnení niektorých zákonov (zákon o slobode informácií) v znení neskorších predpisov</w:t>
      </w:r>
      <w:r w:rsidR="00C22479" w:rsidRPr="002F34C6" w:rsidDel="00C22479">
        <w:rPr>
          <w:rFonts w:asciiTheme="minorHAnsi" w:hAnsiTheme="minorHAnsi"/>
        </w:rPr>
        <w:t xml:space="preserve"> </w:t>
      </w:r>
      <w:r w:rsidRPr="002F34C6">
        <w:rPr>
          <w:rFonts w:asciiTheme="minorHAnsi" w:hAnsiTheme="minorHAnsi"/>
        </w:rPr>
        <w:t xml:space="preserve">zverejnenie zmluvy o NFP v Centrálnom registri zmlúv. Deň nasledujúci po dni jej </w:t>
      </w:r>
      <w:r w:rsidR="00C22479">
        <w:rPr>
          <w:rFonts w:asciiTheme="minorHAnsi" w:hAnsiTheme="minorHAnsi"/>
        </w:rPr>
        <w:t xml:space="preserve">prvého </w:t>
      </w:r>
      <w:r w:rsidRPr="002F34C6">
        <w:rPr>
          <w:rFonts w:asciiTheme="minorHAnsi" w:hAnsiTheme="minorHAnsi"/>
        </w:rPr>
        <w:t>zverejnenia je deň účinnosti zmluvy o NFP a</w:t>
      </w:r>
      <w:r w:rsidR="0033151E">
        <w:rPr>
          <w:rFonts w:asciiTheme="minorHAnsi" w:hAnsiTheme="minorHAnsi"/>
        </w:rPr>
        <w:t> </w:t>
      </w:r>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lastRenderedPageBreak/>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w:t>
      </w:r>
      <w:r w:rsidR="00C22479">
        <w:rPr>
          <w:rFonts w:asciiTheme="minorHAnsi" w:hAnsiTheme="minorHAnsi"/>
        </w:rPr>
        <w:t>,</w:t>
      </w:r>
      <w:r w:rsidRPr="002F34C6">
        <w:rPr>
          <w:rFonts w:asciiTheme="minorHAnsi" w:hAnsiTheme="minorHAnsi"/>
        </w:rPr>
        <w:t xml:space="preserve"> ako aj podmienky a spôsob ukončovania zmluvného vzťahu</w:t>
      </w:r>
      <w:r w:rsidR="00C22479">
        <w:rPr>
          <w:rFonts w:asciiTheme="minorHAnsi" w:hAnsiTheme="minorHAnsi"/>
        </w:rPr>
        <w:t>,</w:t>
      </w:r>
      <w:r w:rsidRPr="002F34C6">
        <w:rPr>
          <w:rFonts w:asciiTheme="minorHAnsi" w:hAnsiTheme="minorHAnsi"/>
        </w:rPr>
        <w:t xml:space="preserve">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r w:rsidR="0033151E">
        <w:rPr>
          <w:rFonts w:asciiTheme="minorHAnsi" w:hAnsiTheme="minorHAnsi"/>
        </w:rPr>
        <w:t> </w:t>
      </w:r>
      <w:r w:rsidRPr="002F34C6">
        <w:rPr>
          <w:rFonts w:asciiTheme="minorHAnsi" w:hAnsiTheme="minorHAnsi"/>
        </w:rPr>
        <w:t xml:space="preserve">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r w:rsidR="0033151E">
        <w:rPr>
          <w:rFonts w:asciiTheme="minorHAnsi" w:hAnsiTheme="minorHAnsi"/>
        </w:rPr>
        <w:t> </w:t>
      </w:r>
      <w:r w:rsidRPr="002F34C6">
        <w:rPr>
          <w:rFonts w:asciiTheme="minorHAnsi" w:hAnsiTheme="minorHAnsi"/>
        </w:rPr>
        <w:t>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CKO na základe údajov získaných z ITMS 2014+ alebo v nevyhnutných prípadoch na základe žiadosti CKO poskytnutých od RO zverejňuje na svojom webovom sídle </w:t>
      </w:r>
      <w:hyperlink r:id="rId36" w:history="1">
        <w:r w:rsidR="00C22479" w:rsidRPr="00766DB4">
          <w:rPr>
            <w:rStyle w:val="Hypertextovprepojenie"/>
          </w:rPr>
          <w:t>www.partnerskadohoda.gov</w:t>
        </w:r>
        <w:r w:rsidR="00C22479" w:rsidRPr="00F90694">
          <w:rPr>
            <w:rStyle w:val="Hypertextovprepojenie"/>
          </w:rPr>
          <w:t>.sk</w:t>
        </w:r>
      </w:hyperlink>
      <w:r w:rsidR="00C22479">
        <w:rPr>
          <w:rStyle w:val="Hypertextovprepojenie"/>
        </w:rPr>
        <w:t xml:space="preserve"> </w:t>
      </w:r>
      <w:r w:rsidRPr="002F34C6">
        <w:rPr>
          <w:rFonts w:asciiTheme="minorHAnsi" w:hAnsiTheme="minorHAnsi"/>
        </w:rPr>
        <w:t>údaje o</w:t>
      </w:r>
      <w:r w:rsidR="00C22479">
        <w:rPr>
          <w:rFonts w:asciiTheme="minorHAnsi" w:hAnsiTheme="minorHAnsi"/>
        </w:rPr>
        <w:t> </w:t>
      </w:r>
      <w:r w:rsidRPr="002F34C6">
        <w:rPr>
          <w:rFonts w:asciiTheme="minorHAnsi" w:hAnsiTheme="minorHAnsi"/>
        </w:rPr>
        <w:t>zmluvách</w:t>
      </w:r>
      <w:r w:rsidR="00C22479">
        <w:rPr>
          <w:rFonts w:asciiTheme="minorHAnsi" w:hAnsiTheme="minorHAnsi"/>
        </w:rPr>
        <w:t xml:space="preserve"> o NFP</w:t>
      </w:r>
      <w:r w:rsidRPr="002F34C6">
        <w:rPr>
          <w:rFonts w:asciiTheme="minorHAnsi" w:hAnsiTheme="minorHAnsi"/>
        </w:rPr>
        <w:t xml:space="preserve">, ktoré nadobudli účinnosť a o právoplatných rozhodnutiach o schválení </w:t>
      </w:r>
      <w:r w:rsidR="006D67C7">
        <w:rPr>
          <w:rFonts w:asciiTheme="minorHAnsi" w:hAnsiTheme="minorHAnsi"/>
        </w:rPr>
        <w:t xml:space="preserve">ŽoNFP </w:t>
      </w:r>
      <w:r w:rsidRPr="002F34C6">
        <w:rPr>
          <w:rFonts w:asciiTheme="minorHAnsi" w:hAnsiTheme="minorHAnsi"/>
        </w:rPr>
        <w:t>vydaných v prípadoch totožnosti RO a</w:t>
      </w:r>
      <w:r w:rsidR="006D67C7">
        <w:rPr>
          <w:rFonts w:asciiTheme="minorHAnsi" w:hAnsiTheme="minorHAnsi"/>
        </w:rPr>
        <w:t> </w:t>
      </w:r>
      <w:r w:rsidRPr="002F34C6">
        <w:rPr>
          <w:rFonts w:asciiTheme="minorHAnsi" w:hAnsiTheme="minorHAnsi"/>
        </w:rPr>
        <w:t>prijímateľa</w:t>
      </w:r>
      <w:r w:rsidR="006D67C7">
        <w:rPr>
          <w:rFonts w:asciiTheme="minorHAnsi" w:hAnsiTheme="minorHAnsi"/>
        </w:rPr>
        <w:t>,</w:t>
      </w:r>
      <w:r w:rsidRPr="002F34C6">
        <w:rPr>
          <w:rFonts w:asciiTheme="minorHAnsi" w:hAnsiTheme="minorHAnsi"/>
        </w:rPr>
        <w:t xml:space="preserve">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2F34C6">
        <w:rPr>
          <w:rFonts w:asciiTheme="minorHAnsi" w:hAnsiTheme="minorHAnsi"/>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lastRenderedPageBreak/>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8" w:history="1">
        <w:r w:rsidR="00AC77DB"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2F34C6">
        <w:rPr>
          <w:rFonts w:asciiTheme="minorHAnsi" w:hAnsiTheme="minorHAnsi"/>
        </w:rPr>
        <w:t xml:space="preserve"> a v rámci jednotného</w:t>
      </w:r>
      <w:r w:rsidR="00AC77DB">
        <w:rPr>
          <w:rFonts w:asciiTheme="minorHAnsi" w:hAnsiTheme="minorHAnsi"/>
        </w:rPr>
        <w:t xml:space="preserve"> </w:t>
      </w:r>
      <w:r w:rsidRPr="002F34C6">
        <w:rPr>
          <w:rFonts w:asciiTheme="minorHAnsi" w:hAnsiTheme="minorHAnsi"/>
        </w:rPr>
        <w:t xml:space="preserve">informačného systému Európskej komisie, ktorý je dostupný na webovom sídle </w:t>
      </w:r>
      <w:hyperlink r:id="rId39"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3A34EC" w:rsidP="00864BBD">
      <w:pPr>
        <w:spacing w:before="120" w:after="120" w:line="240" w:lineRule="auto"/>
        <w:contextualSpacing/>
        <w:jc w:val="both"/>
        <w:rPr>
          <w:rFonts w:asciiTheme="minorHAnsi" w:hAnsiTheme="minorHAnsi"/>
        </w:rPr>
      </w:pPr>
      <w:r>
        <w:rPr>
          <w:rFonts w:asciiTheme="minorHAnsi" w:hAnsiTheme="minorHAnsi" w:cstheme="minorHAnsi"/>
        </w:rPr>
        <w:t xml:space="preserve">RO OP TP je oprávnený vyzvanie zmeniť alebo zrušiť. </w:t>
      </w:r>
      <w:r w:rsidR="0064229B" w:rsidRPr="002F34C6">
        <w:rPr>
          <w:rFonts w:asciiTheme="minorHAnsi" w:hAnsiTheme="minorHAnsi"/>
        </w:rPr>
        <w:t xml:space="preserve">Zmena </w:t>
      </w:r>
      <w:r>
        <w:rPr>
          <w:rFonts w:asciiTheme="minorHAnsi" w:hAnsiTheme="minorHAnsi"/>
        </w:rPr>
        <w:t>alebo</w:t>
      </w:r>
      <w:r w:rsidRPr="002F34C6">
        <w:rPr>
          <w:rFonts w:asciiTheme="minorHAnsi" w:hAnsiTheme="minorHAnsi"/>
        </w:rPr>
        <w:t> </w:t>
      </w:r>
      <w:r w:rsidR="0064229B" w:rsidRPr="002F34C6">
        <w:rPr>
          <w:rFonts w:asciiTheme="minorHAnsi" w:hAnsiTheme="minorHAnsi"/>
        </w:rPr>
        <w:t xml:space="preserve">zrušenie vyzvania </w:t>
      </w:r>
      <w:r>
        <w:rPr>
          <w:rFonts w:asciiTheme="minorHAnsi" w:hAnsiTheme="minorHAnsi"/>
        </w:rPr>
        <w:t>musia</w:t>
      </w:r>
      <w:r w:rsidRPr="002F34C6">
        <w:rPr>
          <w:rFonts w:asciiTheme="minorHAnsi" w:hAnsiTheme="minorHAnsi"/>
        </w:rPr>
        <w:t xml:space="preserve"> </w:t>
      </w:r>
      <w:r w:rsidR="0064229B" w:rsidRPr="002F34C6">
        <w:rPr>
          <w:rFonts w:asciiTheme="minorHAnsi" w:hAnsiTheme="minorHAnsi"/>
        </w:rPr>
        <w:t>byť vykonané v súlade s </w:t>
      </w:r>
      <w:r>
        <w:rPr>
          <w:rFonts w:asciiTheme="minorHAnsi" w:hAnsiTheme="minorHAnsi"/>
        </w:rPr>
        <w:t>ustanoveniami</w:t>
      </w:r>
      <w:r w:rsidR="0064229B" w:rsidRPr="002F34C6">
        <w:rPr>
          <w:rFonts w:asciiTheme="minorHAnsi" w:hAnsiTheme="minorHAnsi"/>
        </w:rPr>
        <w:t xml:space="preserve"> § 17 ods. 6 až 8 zákona </w:t>
      </w:r>
      <w:r>
        <w:rPr>
          <w:rFonts w:asciiTheme="minorHAnsi" w:hAnsiTheme="minorHAnsi" w:cstheme="minorHAnsi"/>
        </w:rPr>
        <w:t xml:space="preserve">č. 292/2014 Z.z. </w:t>
      </w:r>
      <w:r w:rsidR="0064229B" w:rsidRPr="002F34C6">
        <w:rPr>
          <w:rFonts w:asciiTheme="minorHAnsi" w:hAnsiTheme="minorHAnsi"/>
        </w:rPr>
        <w:t xml:space="preserve">o príspevku </w:t>
      </w:r>
      <w:r>
        <w:rPr>
          <w:rFonts w:asciiTheme="minorHAnsi" w:hAnsiTheme="minorHAnsi" w:cstheme="minorHAnsi"/>
        </w:rPr>
        <w:t xml:space="preserve">poskytovanom </w:t>
      </w:r>
      <w:r w:rsidR="0064229B" w:rsidRPr="002F34C6">
        <w:rPr>
          <w:rFonts w:asciiTheme="minorHAnsi" w:hAnsi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0064229B" w:rsidRPr="002F34C6">
        <w:rPr>
          <w:rFonts w:asciiTheme="minorHAnsi" w:hAnsiTheme="minorHAnsi"/>
        </w:rPr>
        <w:t xml:space="preserve"> s ohľadom na dopad navrhovanej zmeny na žiadateľa.</w:t>
      </w:r>
      <w:r>
        <w:rPr>
          <w:rFonts w:asciiTheme="minorHAnsi" w:hAnsiTheme="minorHAnsi"/>
        </w:rPr>
        <w:t xml:space="preserve"> </w:t>
      </w:r>
      <w:r>
        <w:t>RO OP TP zverejňuje informácie o zmene alebo zrušení vyzvania na svojom webovom sídle.</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003A34EC">
        <w:rPr>
          <w:rFonts w:asciiTheme="minorHAnsi" w:hAnsiTheme="minorHAnsi"/>
          <w:bCs/>
          <w:iCs/>
          <w:sz w:val="22"/>
          <w:szCs w:val="22"/>
        </w:rPr>
        <w:t xml:space="preserve"> </w:t>
      </w:r>
      <w:r w:rsidR="003A34EC" w:rsidRPr="0017751C">
        <w:rPr>
          <w:rFonts w:asciiTheme="minorHAnsi" w:hAnsiTheme="minorHAnsi" w:cstheme="minorHAnsi"/>
          <w:bCs/>
          <w:iCs/>
          <w:sz w:val="22"/>
          <w:szCs w:val="22"/>
        </w:rPr>
        <w:t>(vrátane iných údajov relevantných k HP)</w:t>
      </w:r>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AE0479"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E0479">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AE0479">
          <w:rPr>
            <w:rStyle w:val="Hypertextovprepojenie"/>
            <w:rFonts w:asciiTheme="minorHAnsi" w:hAnsiTheme="minorHAnsi"/>
            <w:bCs/>
            <w:iCs/>
            <w:sz w:val="22"/>
            <w:szCs w:val="22"/>
          </w:rPr>
          <w:t>http://www.olaf.vlada.gov.sk/system-vcasneho-odhalovania-rizika-a-vylucenia-edes/</w:t>
        </w:r>
      </w:hyperlink>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del w:id="3" w:author="Autor">
        <w:r w:rsidR="003A34EC" w:rsidDel="00276F6D">
          <w:rPr>
            <w:rFonts w:asciiTheme="minorHAnsi" w:hAnsiTheme="minorHAnsi"/>
            <w:bCs/>
            <w:iCs/>
            <w:sz w:val="22"/>
            <w:szCs w:val="22"/>
          </w:rPr>
          <w:delText xml:space="preserve"> - </w:delText>
        </w:r>
        <w:r w:rsidR="003A34EC" w:rsidDel="00276F6D">
          <w:rPr>
            <w:rFonts w:asciiTheme="minorHAnsi" w:hAnsiTheme="minorHAnsi"/>
            <w:b/>
            <w:bCs/>
            <w:iCs/>
            <w:sz w:val="22"/>
            <w:szCs w:val="22"/>
          </w:rPr>
          <w:delText>aktualizovaný</w:delText>
        </w:r>
      </w:del>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default" r:id="rId41"/>
      <w:footerReference w:type="default" r:id="rId42"/>
      <w:headerReference w:type="first" r:id="rId43"/>
      <w:footerReference w:type="firs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F35" w:rsidRDefault="00846F35" w:rsidP="00784ECE">
      <w:pPr>
        <w:spacing w:after="0" w:line="240" w:lineRule="auto"/>
      </w:pPr>
      <w:r>
        <w:separator/>
      </w:r>
    </w:p>
  </w:endnote>
  <w:endnote w:type="continuationSeparator" w:id="0">
    <w:p w:rsidR="00846F35" w:rsidRDefault="00846F3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846F35" w:rsidRDefault="00846F35">
        <w:pPr>
          <w:pStyle w:val="Pta"/>
          <w:jc w:val="center"/>
        </w:pPr>
        <w:r>
          <w:fldChar w:fldCharType="begin"/>
        </w:r>
        <w:r>
          <w:instrText>PAGE   \* MERGEFORMAT</w:instrText>
        </w:r>
        <w:r>
          <w:fldChar w:fldCharType="separate"/>
        </w:r>
        <w:r w:rsidR="000B4395">
          <w:rPr>
            <w:noProof/>
          </w:rPr>
          <w:t>1</w:t>
        </w:r>
        <w:r>
          <w:fldChar w:fldCharType="end"/>
        </w:r>
      </w:p>
    </w:sdtContent>
  </w:sdt>
  <w:p w:rsidR="00846F35" w:rsidRDefault="00846F3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E6F4B6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846F35" w:rsidRDefault="00846F35"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846F35" w:rsidRDefault="00846F35" w:rsidP="00F4420F">
    <w:pPr>
      <w:pStyle w:val="Pta"/>
    </w:pPr>
  </w:p>
  <w:p w:rsidR="00846F35" w:rsidRDefault="00846F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F35" w:rsidRDefault="00846F35" w:rsidP="00784ECE">
      <w:pPr>
        <w:spacing w:after="0" w:line="240" w:lineRule="auto"/>
      </w:pPr>
      <w:r>
        <w:separator/>
      </w:r>
    </w:p>
  </w:footnote>
  <w:footnote w:type="continuationSeparator" w:id="0">
    <w:p w:rsidR="00846F35" w:rsidRDefault="00846F35" w:rsidP="00784ECE">
      <w:pPr>
        <w:spacing w:after="0" w:line="240" w:lineRule="auto"/>
      </w:pPr>
      <w:r>
        <w:continuationSeparator/>
      </w:r>
    </w:p>
  </w:footnote>
  <w:footnote w:id="1">
    <w:p w:rsidR="00846F35" w:rsidRDefault="00846F35"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846F35" w:rsidRDefault="00846F35"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800"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846F35" w:rsidRDefault="00846F35">
    <w:pPr>
      <w:pStyle w:val="Hlavika"/>
      <w:rPr>
        <w:rFonts w:asciiTheme="minorHAnsi" w:hAnsiTheme="minorHAnsi"/>
        <w:sz w:val="22"/>
        <w:szCs w:val="22"/>
      </w:rPr>
    </w:pPr>
  </w:p>
  <w:p w:rsidR="00846F35" w:rsidRPr="00005728" w:rsidRDefault="00846F35">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4" w:author="Autor">
      <w:r w:rsidDel="00846F35">
        <w:rPr>
          <w:rFonts w:asciiTheme="minorHAnsi" w:hAnsiTheme="minorHAnsi"/>
        </w:rPr>
        <w:delText xml:space="preserve">9 </w:delText>
      </w:r>
    </w:del>
    <w:ins w:id="5" w:author="Autor">
      <w:r>
        <w:rPr>
          <w:rFonts w:asciiTheme="minorHAnsi" w:hAnsiTheme="minorHAnsi"/>
        </w:rPr>
        <w:t xml:space="preserve">10 </w:t>
      </w:r>
    </w:ins>
    <w:r>
      <w:rPr>
        <w:rFonts w:asciiTheme="minorHAnsi" w:hAnsiTheme="minorHAnsi"/>
      </w:rPr>
      <w:t xml:space="preserve">z </w:t>
    </w:r>
    <w:del w:id="6" w:author="Autor">
      <w:r w:rsidDel="00846F35">
        <w:rPr>
          <w:rFonts w:asciiTheme="minorHAnsi" w:hAnsiTheme="minorHAnsi"/>
        </w:rPr>
        <w:delText>18</w:delText>
      </w:r>
    </w:del>
    <w:ins w:id="7" w:author="Autor">
      <w:r>
        <w:rPr>
          <w:rFonts w:asciiTheme="minorHAnsi" w:hAnsiTheme="minorHAnsi"/>
        </w:rPr>
        <w:t>03</w:t>
      </w:r>
    </w:ins>
    <w:r>
      <w:rPr>
        <w:rFonts w:asciiTheme="minorHAnsi" w:hAnsiTheme="minorHAnsi"/>
      </w:rPr>
      <w:t xml:space="preserve">. </w:t>
    </w:r>
    <w:del w:id="8" w:author="Autor">
      <w:r w:rsidDel="00846F35">
        <w:rPr>
          <w:rFonts w:asciiTheme="minorHAnsi" w:hAnsiTheme="minorHAnsi"/>
        </w:rPr>
        <w:delText>10</w:delText>
      </w:r>
    </w:del>
    <w:ins w:id="9" w:author="Autor">
      <w:r>
        <w:rPr>
          <w:rFonts w:asciiTheme="minorHAnsi" w:hAnsiTheme="minorHAnsi"/>
        </w:rPr>
        <w:t>05</w:t>
      </w:r>
    </w:ins>
    <w:r>
      <w:rPr>
        <w:rFonts w:asciiTheme="minorHAnsi" w:hAnsiTheme="minorHAnsi"/>
      </w:rPr>
      <w:t xml:space="preserve">. </w:t>
    </w:r>
    <w:del w:id="10" w:author="Autor">
      <w:r w:rsidDel="00846F35">
        <w:rPr>
          <w:rFonts w:asciiTheme="minorHAnsi" w:hAnsiTheme="minorHAnsi"/>
        </w:rPr>
        <w:delText>2021</w:delText>
      </w:r>
      <w:r w:rsidDel="00846F35">
        <w:rPr>
          <w:rFonts w:asciiTheme="minorHAnsi" w:hAnsiTheme="minorHAnsi"/>
          <w:sz w:val="22"/>
          <w:szCs w:val="22"/>
        </w:rPr>
        <w:delText xml:space="preserve">    </w:delText>
      </w:r>
    </w:del>
    <w:ins w:id="11" w:author="Autor">
      <w:r>
        <w:rPr>
          <w:rFonts w:asciiTheme="minorHAnsi" w:hAnsiTheme="minorHAnsi"/>
        </w:rPr>
        <w:t>2022</w:t>
      </w:r>
      <w:r>
        <w:rPr>
          <w:rFonts w:asciiTheme="minorHAnsi" w:hAnsiTheme="minorHAnsi"/>
          <w:sz w:val="22"/>
          <w:szCs w:val="22"/>
        </w:rPr>
        <w:t xml:space="preserve">    </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F35" w:rsidRDefault="00846F35">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2"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2"/>
  </w:num>
  <w:num w:numId="7">
    <w:abstractNumId w:val="27"/>
  </w:num>
  <w:num w:numId="8">
    <w:abstractNumId w:val="40"/>
  </w:num>
  <w:num w:numId="9">
    <w:abstractNumId w:val="29"/>
  </w:num>
  <w:num w:numId="10">
    <w:abstractNumId w:val="26"/>
  </w:num>
  <w:num w:numId="11">
    <w:abstractNumId w:val="25"/>
  </w:num>
  <w:num w:numId="12">
    <w:abstractNumId w:val="0"/>
  </w:num>
  <w:num w:numId="13">
    <w:abstractNumId w:val="6"/>
  </w:num>
  <w:num w:numId="14">
    <w:abstractNumId w:val="3"/>
  </w:num>
  <w:num w:numId="15">
    <w:abstractNumId w:val="5"/>
  </w:num>
  <w:num w:numId="16">
    <w:abstractNumId w:val="23"/>
  </w:num>
  <w:num w:numId="17">
    <w:abstractNumId w:val="31"/>
  </w:num>
  <w:num w:numId="18">
    <w:abstractNumId w:val="38"/>
  </w:num>
  <w:num w:numId="19">
    <w:abstractNumId w:val="10"/>
  </w:num>
  <w:num w:numId="20">
    <w:abstractNumId w:val="33"/>
  </w:num>
  <w:num w:numId="21">
    <w:abstractNumId w:val="11"/>
  </w:num>
  <w:num w:numId="22">
    <w:abstractNumId w:val="22"/>
  </w:num>
  <w:num w:numId="23">
    <w:abstractNumId w:val="28"/>
  </w:num>
  <w:num w:numId="24">
    <w:abstractNumId w:val="9"/>
  </w:num>
  <w:num w:numId="25">
    <w:abstractNumId w:val="21"/>
  </w:num>
  <w:num w:numId="26">
    <w:abstractNumId w:val="2"/>
  </w:num>
  <w:num w:numId="27">
    <w:abstractNumId w:val="39"/>
  </w:num>
  <w:num w:numId="28">
    <w:abstractNumId w:val="1"/>
  </w:num>
  <w:num w:numId="29">
    <w:abstractNumId w:val="24"/>
  </w:num>
  <w:num w:numId="30">
    <w:abstractNumId w:val="42"/>
  </w:num>
  <w:num w:numId="31">
    <w:abstractNumId w:val="8"/>
  </w:num>
  <w:num w:numId="32">
    <w:abstractNumId w:val="36"/>
  </w:num>
  <w:num w:numId="33">
    <w:abstractNumId w:val="35"/>
  </w:num>
  <w:num w:numId="34">
    <w:abstractNumId w:val="17"/>
  </w:num>
  <w:num w:numId="35">
    <w:abstractNumId w:val="13"/>
  </w:num>
  <w:num w:numId="36">
    <w:abstractNumId w:val="15"/>
  </w:num>
  <w:num w:numId="37">
    <w:abstractNumId w:val="18"/>
  </w:num>
  <w:num w:numId="38">
    <w:abstractNumId w:val="20"/>
  </w:num>
  <w:num w:numId="39">
    <w:abstractNumId w:val="34"/>
  </w:num>
  <w:num w:numId="40">
    <w:abstractNumId w:val="32"/>
  </w:num>
  <w:num w:numId="41">
    <w:abstractNumId w:val="14"/>
  </w:num>
  <w:num w:numId="42">
    <w:abstractNumId w:val="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04CC"/>
    <w:rsid w:val="00051690"/>
    <w:rsid w:val="00054C55"/>
    <w:rsid w:val="000605DD"/>
    <w:rsid w:val="0006409B"/>
    <w:rsid w:val="000759C3"/>
    <w:rsid w:val="00090289"/>
    <w:rsid w:val="00091B75"/>
    <w:rsid w:val="00093B69"/>
    <w:rsid w:val="000A039C"/>
    <w:rsid w:val="000A13C5"/>
    <w:rsid w:val="000A466A"/>
    <w:rsid w:val="000B3821"/>
    <w:rsid w:val="000B4395"/>
    <w:rsid w:val="000B6AC0"/>
    <w:rsid w:val="000D0982"/>
    <w:rsid w:val="000D0C57"/>
    <w:rsid w:val="000D302A"/>
    <w:rsid w:val="000E6747"/>
    <w:rsid w:val="000E7DA4"/>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2E00"/>
    <w:rsid w:val="0020469D"/>
    <w:rsid w:val="002058E2"/>
    <w:rsid w:val="002106BF"/>
    <w:rsid w:val="00220D59"/>
    <w:rsid w:val="00222202"/>
    <w:rsid w:val="00223377"/>
    <w:rsid w:val="002317B6"/>
    <w:rsid w:val="00234A46"/>
    <w:rsid w:val="00235BF0"/>
    <w:rsid w:val="002366FB"/>
    <w:rsid w:val="00251CDC"/>
    <w:rsid w:val="002559EC"/>
    <w:rsid w:val="00261CB1"/>
    <w:rsid w:val="00263737"/>
    <w:rsid w:val="00271C05"/>
    <w:rsid w:val="002751F5"/>
    <w:rsid w:val="00276F6D"/>
    <w:rsid w:val="002777A8"/>
    <w:rsid w:val="002817D8"/>
    <w:rsid w:val="0028677E"/>
    <w:rsid w:val="00286AE6"/>
    <w:rsid w:val="002873FF"/>
    <w:rsid w:val="0029320B"/>
    <w:rsid w:val="002952E1"/>
    <w:rsid w:val="00296481"/>
    <w:rsid w:val="002A1A35"/>
    <w:rsid w:val="002B23C9"/>
    <w:rsid w:val="002B3A70"/>
    <w:rsid w:val="002C0475"/>
    <w:rsid w:val="002C49FF"/>
    <w:rsid w:val="002C5B67"/>
    <w:rsid w:val="002C6DC2"/>
    <w:rsid w:val="002D161D"/>
    <w:rsid w:val="002D400C"/>
    <w:rsid w:val="002E5A79"/>
    <w:rsid w:val="002E5BFD"/>
    <w:rsid w:val="002E7397"/>
    <w:rsid w:val="002F187D"/>
    <w:rsid w:val="002F34C6"/>
    <w:rsid w:val="002F6327"/>
    <w:rsid w:val="002F6E95"/>
    <w:rsid w:val="003011D9"/>
    <w:rsid w:val="00306239"/>
    <w:rsid w:val="003067C4"/>
    <w:rsid w:val="00317420"/>
    <w:rsid w:val="0031762A"/>
    <w:rsid w:val="00317EFA"/>
    <w:rsid w:val="00325A39"/>
    <w:rsid w:val="00325B96"/>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A34EC"/>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1586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6003"/>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2ED"/>
    <w:rsid w:val="005B49B3"/>
    <w:rsid w:val="005C1D7C"/>
    <w:rsid w:val="005C5663"/>
    <w:rsid w:val="005D4071"/>
    <w:rsid w:val="005D5FC6"/>
    <w:rsid w:val="005D616C"/>
    <w:rsid w:val="005E3DDC"/>
    <w:rsid w:val="005F5C8C"/>
    <w:rsid w:val="006004A7"/>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724"/>
    <w:rsid w:val="006C4A28"/>
    <w:rsid w:val="006D1E8B"/>
    <w:rsid w:val="006D3FE0"/>
    <w:rsid w:val="006D3FF5"/>
    <w:rsid w:val="006D67C7"/>
    <w:rsid w:val="006F0AA9"/>
    <w:rsid w:val="006F64CA"/>
    <w:rsid w:val="006F7851"/>
    <w:rsid w:val="00700301"/>
    <w:rsid w:val="00702071"/>
    <w:rsid w:val="00702BAC"/>
    <w:rsid w:val="00704476"/>
    <w:rsid w:val="007062A2"/>
    <w:rsid w:val="007065EB"/>
    <w:rsid w:val="007076A1"/>
    <w:rsid w:val="00712592"/>
    <w:rsid w:val="0071595A"/>
    <w:rsid w:val="0072212B"/>
    <w:rsid w:val="00722CD0"/>
    <w:rsid w:val="0072344A"/>
    <w:rsid w:val="00723D99"/>
    <w:rsid w:val="00723ECD"/>
    <w:rsid w:val="0073464D"/>
    <w:rsid w:val="00737FF7"/>
    <w:rsid w:val="007400B9"/>
    <w:rsid w:val="007401DE"/>
    <w:rsid w:val="00741D42"/>
    <w:rsid w:val="0074256F"/>
    <w:rsid w:val="00751274"/>
    <w:rsid w:val="00752228"/>
    <w:rsid w:val="00767360"/>
    <w:rsid w:val="007675D2"/>
    <w:rsid w:val="00772BED"/>
    <w:rsid w:val="007735D2"/>
    <w:rsid w:val="00773655"/>
    <w:rsid w:val="00776515"/>
    <w:rsid w:val="00780D4B"/>
    <w:rsid w:val="00781DAA"/>
    <w:rsid w:val="007827FD"/>
    <w:rsid w:val="00784ECE"/>
    <w:rsid w:val="00786549"/>
    <w:rsid w:val="00787B7D"/>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46F35"/>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85C9D"/>
    <w:rsid w:val="00992988"/>
    <w:rsid w:val="009960D9"/>
    <w:rsid w:val="009A02E9"/>
    <w:rsid w:val="009A15ED"/>
    <w:rsid w:val="009A6896"/>
    <w:rsid w:val="009C2449"/>
    <w:rsid w:val="009D0DD2"/>
    <w:rsid w:val="009D6357"/>
    <w:rsid w:val="009D6F6E"/>
    <w:rsid w:val="009F0023"/>
    <w:rsid w:val="00A12178"/>
    <w:rsid w:val="00A20473"/>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C77DB"/>
    <w:rsid w:val="00AD5488"/>
    <w:rsid w:val="00AD7F63"/>
    <w:rsid w:val="00AE0479"/>
    <w:rsid w:val="00AE1B07"/>
    <w:rsid w:val="00AF1657"/>
    <w:rsid w:val="00AF2DAB"/>
    <w:rsid w:val="00B23BD6"/>
    <w:rsid w:val="00B32247"/>
    <w:rsid w:val="00B4267B"/>
    <w:rsid w:val="00B45D9C"/>
    <w:rsid w:val="00B46EAE"/>
    <w:rsid w:val="00B517DF"/>
    <w:rsid w:val="00B51B6F"/>
    <w:rsid w:val="00B5304D"/>
    <w:rsid w:val="00B534C5"/>
    <w:rsid w:val="00B60195"/>
    <w:rsid w:val="00B66BB3"/>
    <w:rsid w:val="00B731F7"/>
    <w:rsid w:val="00B744BF"/>
    <w:rsid w:val="00B7688A"/>
    <w:rsid w:val="00B822E1"/>
    <w:rsid w:val="00B908C7"/>
    <w:rsid w:val="00BA06FA"/>
    <w:rsid w:val="00BA2CDD"/>
    <w:rsid w:val="00BA3A7D"/>
    <w:rsid w:val="00BA683A"/>
    <w:rsid w:val="00BA754D"/>
    <w:rsid w:val="00BB7D22"/>
    <w:rsid w:val="00BC090C"/>
    <w:rsid w:val="00BC471D"/>
    <w:rsid w:val="00BC5244"/>
    <w:rsid w:val="00BE3EFE"/>
    <w:rsid w:val="00BE48FD"/>
    <w:rsid w:val="00BE588D"/>
    <w:rsid w:val="00C02E58"/>
    <w:rsid w:val="00C0747D"/>
    <w:rsid w:val="00C20634"/>
    <w:rsid w:val="00C22479"/>
    <w:rsid w:val="00C27CD7"/>
    <w:rsid w:val="00C31A7C"/>
    <w:rsid w:val="00C3240E"/>
    <w:rsid w:val="00C42C93"/>
    <w:rsid w:val="00C44647"/>
    <w:rsid w:val="00C473CB"/>
    <w:rsid w:val="00C51E0C"/>
    <w:rsid w:val="00C563A2"/>
    <w:rsid w:val="00C5648D"/>
    <w:rsid w:val="00C62740"/>
    <w:rsid w:val="00C62961"/>
    <w:rsid w:val="00C83B59"/>
    <w:rsid w:val="00C9226B"/>
    <w:rsid w:val="00C922B5"/>
    <w:rsid w:val="00C94DE4"/>
    <w:rsid w:val="00C95F89"/>
    <w:rsid w:val="00CA28A0"/>
    <w:rsid w:val="00CA7132"/>
    <w:rsid w:val="00CA79B9"/>
    <w:rsid w:val="00CB03D8"/>
    <w:rsid w:val="00CB44F6"/>
    <w:rsid w:val="00CC1398"/>
    <w:rsid w:val="00CC399F"/>
    <w:rsid w:val="00CC755B"/>
    <w:rsid w:val="00CD1A3F"/>
    <w:rsid w:val="00CD6449"/>
    <w:rsid w:val="00CE0EB4"/>
    <w:rsid w:val="00CE129D"/>
    <w:rsid w:val="00CE1DEF"/>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75B0"/>
    <w:rsid w:val="00F94052"/>
    <w:rsid w:val="00F9720B"/>
    <w:rsid w:val="00F9755E"/>
    <w:rsid w:val="00F97977"/>
    <w:rsid w:val="00FA7288"/>
    <w:rsid w:val="00FB04BF"/>
    <w:rsid w:val="00FB3C5E"/>
    <w:rsid w:val="00FB559F"/>
    <w:rsid w:val="00FB5F38"/>
    <w:rsid w:val="00FC2685"/>
    <w:rsid w:val="00FC61BD"/>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9857"/>
    <o:shapelayout v:ext="edit">
      <o:idmap v:ext="edit" data="1"/>
    </o:shapelayout>
  </w:shapeDefaults>
  <w:decimalSymbol w:val=","/>
  <w:listSeparator w:val=";"/>
  <w14:docId w14:val="645D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DB1B0-FFA2-4078-9A80-5C26E4583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10536</Words>
  <Characters>60058</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2022-05-02T09:21:00Z</dcterms:modified>
</cp:coreProperties>
</file>