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rFonts w:asciiTheme="minorHAnsi" w:hAnsiTheme="minorHAnsi"/>
        </w:rPr>
      </w:pPr>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r w:rsidR="00EC7A45" w:rsidRPr="004A6A07">
        <w:rPr>
          <w:rFonts w:asciiTheme="minorHAnsi" w:hAnsiTheme="minorHAnsi"/>
        </w:rPr>
        <w:t>Slovenskej republiky (ďalej aj „</w:t>
      </w:r>
      <w:r w:rsidR="00AD34F7">
        <w:rPr>
          <w:rFonts w:asciiTheme="minorHAnsi" w:hAnsiTheme="minorHAnsi"/>
        </w:rPr>
        <w:t>MIRRI</w:t>
      </w:r>
      <w:r w:rsidR="00AD34F7" w:rsidRPr="004A6A07">
        <w:rPr>
          <w:rFonts w:asciiTheme="minorHAnsi" w:hAnsiTheme="minorHAnsi"/>
        </w:rPr>
        <w:t xml:space="preserve"> </w:t>
      </w:r>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700301" w:rsidP="004A6A07">
      <w:pPr>
        <w:spacing w:before="120" w:after="120" w:line="240" w:lineRule="auto"/>
        <w:rPr>
          <w:rFonts w:asciiTheme="minorHAnsi" w:hAnsiTheme="minorHAnsi"/>
          <w:b/>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rPr>
          <w:ins w:id="0" w:author="Autor"/>
        </w:rPr>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CD6741" w:rsidRDefault="00CD6741" w:rsidP="004A6A07">
      <w:pPr>
        <w:spacing w:before="120" w:after="120" w:line="240" w:lineRule="auto"/>
        <w:jc w:val="both"/>
      </w:pPr>
      <w:bookmarkStart w:id="1" w:name="_GoBack"/>
      <w:bookmarkEnd w:id="1"/>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del w:id="2" w:author="Autor">
        <w:r w:rsidR="007314FD" w:rsidRPr="00435EC0" w:rsidDel="00CD6741">
          <w:rPr>
            <w:b/>
          </w:rPr>
          <w:delText>1</w:delText>
        </w:r>
        <w:r w:rsidR="007314FD" w:rsidDel="00CD6741">
          <w:rPr>
            <w:b/>
          </w:rPr>
          <w:delText>4 238 187</w:delText>
        </w:r>
        <w:r w:rsidR="007314FD" w:rsidRPr="00435EC0" w:rsidDel="00CD6741">
          <w:rPr>
            <w:b/>
          </w:rPr>
          <w:delText>,00</w:delText>
        </w:r>
      </w:del>
      <w:ins w:id="3" w:author="Autor">
        <w:r w:rsidR="00CD6741">
          <w:rPr>
            <w:b/>
          </w:rPr>
          <w:t>14 171 175,16</w:t>
        </w:r>
      </w:ins>
      <w:r w:rsidR="007F74E4">
        <w:rPr>
          <w:b/>
        </w:rPr>
        <w:t xml:space="preserve"> </w:t>
      </w:r>
      <w:r w:rsidRPr="0090668B">
        <w:rPr>
          <w:rFonts w:asciiTheme="minorHAnsi" w:hAnsiTheme="minorHAnsi"/>
        </w:rPr>
        <w:t>€.</w:t>
      </w:r>
    </w:p>
    <w:p w:rsidR="002D14F8" w:rsidRDefault="002D14F8" w:rsidP="004A6A07">
      <w:pPr>
        <w:spacing w:before="120" w:after="120" w:line="240" w:lineRule="auto"/>
        <w:jc w:val="both"/>
        <w:rPr>
          <w:rFonts w:ascii="Times New Roman" w:hAnsi="Times New Roman"/>
          <w:b/>
          <w:sz w:val="24"/>
          <w:szCs w:val="24"/>
          <w:lang w:eastAsia="sk-SK"/>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w:t>
      </w:r>
      <w:r w:rsidR="002D14F8">
        <w:rPr>
          <w:rFonts w:asciiTheme="minorHAnsi" w:hAnsiTheme="minorHAnsi"/>
        </w:rPr>
        <w:t xml:space="preserve"> – </w:t>
      </w:r>
      <w:r w:rsidR="004A420E" w:rsidRPr="004A420E">
        <w:rPr>
          <w:rFonts w:asciiTheme="minorHAnsi" w:hAnsiTheme="minorHAnsi"/>
        </w:rPr>
        <w:t>2020 podľa typu prijímateľa nasledovne:</w:t>
      </w:r>
    </w:p>
    <w:p w:rsidR="00D03EBC" w:rsidRDefault="00D03EBC" w:rsidP="004A420E">
      <w:pPr>
        <w:spacing w:before="240" w:after="240"/>
        <w:jc w:val="both"/>
        <w:rPr>
          <w:rFonts w:asciiTheme="minorHAnsi" w:hAnsiTheme="minorHAnsi"/>
        </w:rPr>
      </w:pPr>
    </w:p>
    <w:p w:rsidR="00D03EBC" w:rsidRDefault="00D03EBC" w:rsidP="004A420E">
      <w:pPr>
        <w:spacing w:before="240" w:after="240"/>
        <w:jc w:val="both"/>
        <w:rP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Časový harmonogram konania o ŽoNFP</w:t>
      </w:r>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„ŽoNFP“)</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w:t>
      </w:r>
      <w:r w:rsidR="004F33FD">
        <w:t> </w:t>
      </w:r>
      <w:r w:rsidR="003C2776" w:rsidRPr="0032281B">
        <w:t>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Miesto a spôsob podania ŽoNFP</w:t>
      </w:r>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C4040F" w:rsidRPr="003B0CE6" w:rsidRDefault="00DA2744" w:rsidP="007A6CE7">
      <w:pPr>
        <w:pStyle w:val="Default"/>
      </w:pPr>
      <w:r w:rsidRPr="004A6A07">
        <w:rPr>
          <w:rFonts w:asciiTheme="minorHAnsi" w:hAnsiTheme="minorHAnsi"/>
          <w:sz w:val="22"/>
          <w:szCs w:val="22"/>
        </w:rPr>
        <w:t xml:space="preserve">Žiadosť o NFP je doručená </w:t>
      </w:r>
      <w:r w:rsidRPr="004A6A07">
        <w:rPr>
          <w:rFonts w:asciiTheme="minorHAnsi" w:hAnsiTheme="minorHAnsi"/>
          <w:b/>
          <w:sz w:val="22"/>
          <w:szCs w:val="22"/>
        </w:rPr>
        <w:t xml:space="preserve">vo forme </w:t>
      </w:r>
      <w:r w:rsidRPr="007A6CE7">
        <w:rPr>
          <w:rFonts w:asciiTheme="minorHAnsi" w:hAnsiTheme="minorHAnsi"/>
        </w:rPr>
        <w:t>určenej RO OP TP</w:t>
      </w:r>
      <w:r w:rsidRPr="00BA478B">
        <w:rPr>
          <w:rFonts w:asciiTheme="minorHAnsi" w:hAnsiTheme="minorHAnsi"/>
        </w:rPr>
        <w:t>,</w:t>
      </w:r>
      <w:r w:rsidRPr="004A6A07">
        <w:rPr>
          <w:rFonts w:asciiTheme="minorHAnsi" w:hAnsiTheme="minorHAnsi"/>
          <w:sz w:val="22"/>
          <w:szCs w:val="22"/>
        </w:rPr>
        <w:t xml:space="preserve"> ak je formulár žiadosti o NFP (spolu so všetkými</w:t>
      </w:r>
      <w:r w:rsidR="00BA478B">
        <w:rPr>
          <w:rFonts w:asciiTheme="minorHAnsi" w:hAnsiTheme="minorHAnsi"/>
          <w:sz w:val="22"/>
          <w:szCs w:val="22"/>
        </w:rPr>
        <w:t xml:space="preserve"> </w:t>
      </w:r>
      <w:r w:rsidR="00BA478B">
        <w:rPr>
          <w:rFonts w:asciiTheme="minorHAnsi" w:hAnsiTheme="minorHAnsi" w:cstheme="minorHAnsi"/>
          <w:sz w:val="22"/>
          <w:szCs w:val="22"/>
        </w:rPr>
        <w:t>relevantnými</w:t>
      </w:r>
      <w:r w:rsidRPr="004A6A07">
        <w:rPr>
          <w:rFonts w:asciiTheme="minorHAnsi" w:hAnsiTheme="minorHAnsi"/>
          <w:sz w:val="22"/>
          <w:szCs w:val="22"/>
        </w:rPr>
        <w:t xml:space="preserve">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w:t>
      </w:r>
      <w:r w:rsidR="004F33FD">
        <w:rPr>
          <w:rFonts w:asciiTheme="minorHAnsi" w:hAnsiTheme="minorHAnsi" w:cs="Times New Roman"/>
          <w:sz w:val="22"/>
          <w:szCs w:val="22"/>
        </w:rPr>
        <w:t> </w:t>
      </w:r>
      <w:r w:rsidR="00120AD4" w:rsidRPr="00694F7B">
        <w:rPr>
          <w:rFonts w:asciiTheme="minorHAnsi" w:hAnsiTheme="minorHAnsi" w:cs="Times New Roman"/>
          <w:sz w:val="22"/>
          <w:szCs w:val="22"/>
        </w:rPr>
        <w:t xml:space="preserve">nasledovných spôsobov: </w:t>
      </w:r>
      <w:r w:rsidR="00120AD4">
        <w:t xml:space="preserve"> </w:t>
      </w: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w:t>
      </w:r>
      <w:r w:rsidR="00730789"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730789">
        <w:rPr>
          <w:rFonts w:asciiTheme="minorHAnsi" w:hAnsiTheme="minorHAnsi"/>
          <w:sz w:val="22"/>
          <w:szCs w:val="22"/>
        </w:rPr>
        <w:t>)</w:t>
      </w:r>
      <w:r w:rsidRPr="00DE4518">
        <w:rPr>
          <w:rFonts w:asciiTheme="minorHAnsi" w:hAnsiTheme="minorHAnsi"/>
          <w:sz w:val="22"/>
          <w:szCs w:val="22"/>
        </w:rPr>
        <w:t xml:space="preserve"> žiadateľ </w:t>
      </w:r>
      <w:r w:rsidR="00730789" w:rsidRPr="0013226F">
        <w:rPr>
          <w:rFonts w:asciiTheme="minorHAnsi" w:hAnsiTheme="minorHAnsi"/>
          <w:sz w:val="22"/>
          <w:szCs w:val="22"/>
        </w:rPr>
        <w:t xml:space="preserve">doručuje ŽoNFP </w:t>
      </w:r>
      <w:r w:rsidR="00730789" w:rsidRPr="0013226F">
        <w:rPr>
          <w:rFonts w:asciiTheme="minorHAnsi" w:hAnsiTheme="minorHAnsi"/>
          <w:b/>
          <w:bCs/>
          <w:sz w:val="22"/>
          <w:szCs w:val="22"/>
        </w:rPr>
        <w:t xml:space="preserve">elektronicky </w:t>
      </w:r>
      <w:r w:rsidR="00730789" w:rsidRPr="0013226F">
        <w:rPr>
          <w:rFonts w:asciiTheme="minorHAnsi" w:hAnsiTheme="minorHAnsi"/>
          <w:sz w:val="22"/>
          <w:szCs w:val="22"/>
        </w:rPr>
        <w:t>do</w:t>
      </w:r>
      <w:r w:rsidR="00730789" w:rsidRPr="00925837">
        <w:rPr>
          <w:rFonts w:asciiTheme="minorHAnsi" w:hAnsiTheme="minorHAnsi"/>
          <w:sz w:val="22"/>
          <w:szCs w:val="22"/>
        </w:rPr>
        <w:t xml:space="preserve"> schránky RO OP TP</w:t>
      </w:r>
      <w:r w:rsidR="00730789" w:rsidRPr="00925837">
        <w:rPr>
          <w:rFonts w:asciiTheme="minorHAnsi" w:hAnsiTheme="minorHAnsi"/>
          <w:b/>
          <w:bCs/>
          <w:sz w:val="22"/>
          <w:szCs w:val="22"/>
        </w:rPr>
        <w:t xml:space="preserve"> prostredníctvom Ústredného portálu verejnej správy </w:t>
      </w:r>
      <w:r w:rsidR="00730789" w:rsidRPr="00925837">
        <w:rPr>
          <w:rFonts w:asciiTheme="minorHAnsi" w:hAnsiTheme="minorHAnsi"/>
          <w:sz w:val="22"/>
          <w:szCs w:val="22"/>
        </w:rPr>
        <w:t xml:space="preserve">(ďalej aj „ÚPVS“) na adrese </w:t>
      </w:r>
      <w:hyperlink r:id="rId9" w:history="1">
        <w:r w:rsidR="00730789" w:rsidRPr="00925837">
          <w:rPr>
            <w:rStyle w:val="Hypertextovprepojenie"/>
            <w:rFonts w:asciiTheme="minorHAnsi" w:hAnsiTheme="minorHAnsi"/>
            <w:sz w:val="22"/>
            <w:szCs w:val="22"/>
          </w:rPr>
          <w:t>www.slovensko.sk</w:t>
        </w:r>
      </w:hyperlink>
      <w:r w:rsidR="00730789" w:rsidRPr="00925837">
        <w:rPr>
          <w:rFonts w:asciiTheme="minorHAnsi" w:hAnsiTheme="minorHAnsi"/>
          <w:sz w:val="22"/>
          <w:szCs w:val="22"/>
        </w:rPr>
        <w:t xml:space="preserve"> (identifikácia schránky: MIRRI SR – RO OPTP, IČO: 50349287, suffix: 10007, číslo schránky: E0007130310), resp. prostredníctvom </w:t>
      </w:r>
      <w:r w:rsidR="00730789">
        <w:rPr>
          <w:rFonts w:asciiTheme="minorHAnsi" w:hAnsiTheme="minorHAnsi"/>
          <w:sz w:val="22"/>
          <w:szCs w:val="22"/>
        </w:rPr>
        <w:t>elektronickej</w:t>
      </w:r>
      <w:r w:rsidR="00730789" w:rsidRPr="00925837">
        <w:rPr>
          <w:rFonts w:asciiTheme="minorHAnsi" w:hAnsiTheme="minorHAnsi"/>
          <w:sz w:val="22"/>
          <w:szCs w:val="22"/>
        </w:rPr>
        <w:t xml:space="preserve"> služby MIRRI SR zriadenej pre takéto podanie „</w:t>
      </w:r>
      <w:r w:rsidR="00730789" w:rsidRPr="00925837">
        <w:rPr>
          <w:rFonts w:asciiTheme="minorHAnsi" w:hAnsiTheme="minorHAnsi"/>
          <w:b/>
          <w:bCs/>
          <w:sz w:val="22"/>
          <w:szCs w:val="22"/>
        </w:rPr>
        <w:t>Podanie na RO OP TP - dokumenty k projektom</w:t>
      </w:r>
      <w:r w:rsidR="00730789" w:rsidRPr="00925837">
        <w:rPr>
          <w:rFonts w:asciiTheme="minorHAnsi" w:hAnsiTheme="minorHAnsi"/>
          <w:sz w:val="22"/>
          <w:szCs w:val="22"/>
        </w:rPr>
        <w:t>“ na ÚPVS</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ŽoNFP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ŽoNFP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r w:rsidR="00730789">
        <w:rPr>
          <w:rFonts w:asciiTheme="minorHAnsi" w:hAnsiTheme="minorHAnsi"/>
          <w:sz w:val="22"/>
          <w:szCs w:val="22"/>
        </w:rPr>
        <w:t xml:space="preserve"> </w:t>
      </w:r>
      <w:hyperlink r:id="rId10" w:history="1">
        <w:r w:rsidR="00730789" w:rsidRPr="00230311">
          <w:rPr>
            <w:rFonts w:asciiTheme="minorHAnsi" w:hAnsiTheme="minorHAnsi" w:cstheme="minorHAnsi"/>
            <w:sz w:val="22"/>
            <w:szCs w:val="22"/>
          </w:rPr>
          <w:t>www.itms2014</w:t>
        </w:r>
      </w:hyperlink>
      <w:r w:rsidR="00730789" w:rsidRPr="00230311">
        <w:rPr>
          <w:rFonts w:asciiTheme="minorHAnsi" w:hAnsiTheme="minorHAnsi" w:cstheme="minorHAnsi"/>
          <w:sz w:val="22"/>
          <w:szCs w:val="22"/>
        </w:rPr>
        <w:t>+</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1"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ÚPVS</w:t>
      </w:r>
      <w:r w:rsidRPr="004A6A07">
        <w:t xml:space="preserve"> </w:t>
      </w:r>
      <w:r w:rsidRPr="00A31FE1">
        <w:t>žiadateľ povinné prílohy k </w:t>
      </w:r>
      <w:r w:rsidRPr="004A6A07">
        <w:t xml:space="preserve">ŽoNFP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r w:rsidR="00925630" w:rsidRPr="005222B0">
        <w:t>sken</w:t>
      </w:r>
      <w:r w:rsidRPr="005222B0">
        <w:t xml:space="preserve"> prílohy a zároveň doručí originál prílohy na RO OP TP v listinnej podobe a to najneskôr do troch pracovných dní od odoslania ŽoNFP do elektronickej schránky RO OP TP. </w:t>
      </w:r>
    </w:p>
    <w:p w:rsidR="00120AD4" w:rsidRDefault="00120AD4" w:rsidP="004A6A07">
      <w:pPr>
        <w:spacing w:before="120" w:after="120" w:line="240" w:lineRule="auto"/>
        <w:ind w:left="709" w:hanging="4"/>
        <w:jc w:val="both"/>
      </w:pPr>
      <w:r w:rsidRPr="004A6A07">
        <w:t>V prípade, ak žiadateľ predloží ŽoNFP bez príloh elektronickým spôsobom a má aktivovanú elektronickú schránku, RO OP TP je povinný doručovať všetky rozhodnutia, vydané v konaní o</w:t>
      </w:r>
      <w:r w:rsidR="004F33FD">
        <w:t> </w:t>
      </w:r>
      <w:r w:rsidRPr="004A6A07">
        <w:t>ŽoNFP elektronicky, v súlade so zákonom o e-Governmente.</w:t>
      </w:r>
    </w:p>
    <w:p w:rsidR="00730789" w:rsidRPr="007A6CE7" w:rsidRDefault="00730789" w:rsidP="007A6CE7">
      <w:pPr>
        <w:pStyle w:val="Odsekzoznamu"/>
        <w:numPr>
          <w:ilvl w:val="0"/>
          <w:numId w:val="35"/>
        </w:numPr>
        <w:spacing w:before="120" w:after="120"/>
        <w:jc w:val="both"/>
        <w:rPr>
          <w:rFonts w:asciiTheme="minorHAnsi" w:hAnsiTheme="minorHAnsi" w:cstheme="minorHAnsi"/>
          <w:sz w:val="22"/>
          <w:szCs w:val="22"/>
        </w:rPr>
      </w:pPr>
      <w:r w:rsidRPr="007A6CE7">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7A6CE7">
        <w:rPr>
          <w:rFonts w:asciiTheme="minorHAnsi" w:hAnsiTheme="minorHAnsi" w:cstheme="minorHAnsi"/>
          <w:b/>
          <w:sz w:val="22"/>
          <w:szCs w:val="22"/>
        </w:rPr>
        <w:t> listinnej podobe.</w:t>
      </w:r>
    </w:p>
    <w:p w:rsidR="00730789" w:rsidRPr="00230311" w:rsidRDefault="00730789" w:rsidP="00DC3FF9">
      <w:pPr>
        <w:spacing w:before="120" w:after="120"/>
        <w:ind w:left="426"/>
        <w:jc w:val="both"/>
        <w:rPr>
          <w:rFonts w:asciiTheme="minorHAnsi" w:hAnsiTheme="minorHAnsi" w:cstheme="minorHAnsi"/>
        </w:rPr>
      </w:pPr>
      <w:r w:rsidRPr="00CF4A96">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sidR="00B540C8">
        <w:rPr>
          <w:rFonts w:asciiTheme="minorHAnsi" w:hAnsiTheme="minorHAnsi" w:cstheme="minorHAnsi"/>
        </w:rPr>
        <w:t> </w:t>
      </w:r>
      <w:r w:rsidRPr="007237AA">
        <w:rPr>
          <w:rFonts w:asciiTheme="minorHAnsi" w:hAnsiTheme="minorHAnsi" w:cstheme="minorHAnsi"/>
        </w:rPr>
        <w:t>NFP</w:t>
      </w:r>
      <w:r w:rsidR="00B540C8">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B540C8">
        <w:rPr>
          <w:rFonts w:asciiTheme="minorHAnsi" w:hAnsiTheme="minorHAnsi" w:cstheme="minorHAnsi"/>
        </w:rPr>
        <w:t>,</w:t>
      </w:r>
      <w:r>
        <w:rPr>
          <w:rFonts w:asciiTheme="minorHAnsi" w:hAnsiTheme="minorHAnsi" w:cstheme="minorHAnsi"/>
        </w:rPr>
        <w:t xml:space="preserve"> je</w:t>
      </w:r>
      <w:r w:rsidRPr="00CF4A96">
        <w:rPr>
          <w:rFonts w:asciiTheme="minorHAnsi" w:hAnsiTheme="minorHAnsi" w:cstheme="minorHAnsi"/>
        </w:rPr>
        <w:t xml:space="preserve"> možné doručiť </w:t>
      </w:r>
      <w:r>
        <w:rPr>
          <w:rFonts w:asciiTheme="minorHAnsi" w:hAnsiTheme="minorHAnsi" w:cstheme="minorHAnsi"/>
        </w:rPr>
        <w:t>v</w:t>
      </w:r>
      <w:r w:rsidRPr="00233499">
        <w:rPr>
          <w:rFonts w:asciiTheme="minorHAnsi" w:hAnsiTheme="minorHAnsi" w:cstheme="minorHAnsi"/>
        </w:rPr>
        <w:t xml:space="preserve"> listinnej podobe </w:t>
      </w:r>
      <w:r w:rsidRPr="00CF4A96">
        <w:rPr>
          <w:rFonts w:asciiTheme="minorHAnsi" w:hAnsiTheme="minorHAnsi" w:cstheme="minorHAnsi"/>
        </w:rPr>
        <w:t>v jednom origináli (vytlačenom po odoslaní prostredníctvom ITMS2014+ a podpísanom) a jednej kópii:</w:t>
      </w:r>
    </w:p>
    <w:p w:rsidR="00730789" w:rsidRPr="00230311" w:rsidRDefault="00730789" w:rsidP="00730789">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730789"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730789" w:rsidRPr="000F1F4E" w:rsidRDefault="00730789" w:rsidP="00730789">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rsidR="00730789" w:rsidRDefault="00730789" w:rsidP="00730789">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730789" w:rsidRPr="00230311" w:rsidRDefault="00730789" w:rsidP="00730789">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730789" w:rsidRPr="00230311" w:rsidRDefault="00730789" w:rsidP="00730789">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Štefánikova 15</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730789" w:rsidRPr="00230311" w:rsidRDefault="00730789" w:rsidP="00730789">
      <w:pPr>
        <w:pStyle w:val="Odsekzoznamu"/>
        <w:numPr>
          <w:ilvl w:val="0"/>
          <w:numId w:val="43"/>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730789" w:rsidRDefault="00730789" w:rsidP="00730789">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Dunajská 68</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w:t>
      </w:r>
      <w:r w:rsidR="008226D8">
        <w:rPr>
          <w:rFonts w:asciiTheme="minorHAnsi" w:hAnsiTheme="minorHAnsi" w:cs="Times New Roman"/>
          <w:sz w:val="22"/>
          <w:szCs w:val="22"/>
        </w:rPr>
        <w:t xml:space="preserve">v súlade s popismi vo vzoroch (prílohy k vyzvaniu) </w:t>
      </w:r>
      <w:r w:rsidRPr="00F75923">
        <w:rPr>
          <w:rFonts w:asciiTheme="minorHAnsi" w:hAnsiTheme="minorHAnsi" w:cs="Times New Roman"/>
          <w:sz w:val="22"/>
          <w:szCs w:val="22"/>
        </w:rPr>
        <w:t xml:space="preserve">na počítači v slovenskom jazyku, resp. v prípade príloh predložených v inom ako slovenskom jazyku, je priložený </w:t>
      </w:r>
      <w:r w:rsidR="00CC50E7">
        <w:rPr>
          <w:rFonts w:asciiTheme="minorHAnsi" w:hAnsiTheme="minorHAnsi" w:cs="Times New Roman"/>
          <w:sz w:val="22"/>
          <w:szCs w:val="22"/>
        </w:rPr>
        <w:t xml:space="preserve">úradný </w:t>
      </w:r>
      <w:r w:rsidRPr="00F75923">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161AF2"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w:t>
      </w:r>
      <w:r w:rsidRPr="00161AF2">
        <w:rPr>
          <w:rFonts w:asciiTheme="minorHAnsi" w:hAnsiTheme="minorHAnsi" w:cs="Times New Roman"/>
          <w:sz w:val="22"/>
          <w:szCs w:val="22"/>
        </w:rPr>
        <w:t xml:space="preserve">NFP  je doručená </w:t>
      </w:r>
      <w:r w:rsidRPr="00161AF2">
        <w:rPr>
          <w:rFonts w:asciiTheme="minorHAnsi" w:hAnsiTheme="minorHAnsi" w:cs="Times New Roman"/>
          <w:b/>
          <w:sz w:val="22"/>
          <w:szCs w:val="22"/>
        </w:rPr>
        <w:t>včas</w:t>
      </w:r>
      <w:r w:rsidRPr="00161AF2">
        <w:rPr>
          <w:rFonts w:asciiTheme="minorHAnsi" w:hAnsiTheme="minorHAnsi" w:cs="Times New Roman"/>
          <w:sz w:val="22"/>
          <w:szCs w:val="22"/>
        </w:rPr>
        <w:t xml:space="preserve">, ak je </w:t>
      </w:r>
      <w:r w:rsidR="00161AF2" w:rsidRPr="007A6CE7">
        <w:rPr>
          <w:rFonts w:asciiTheme="minorHAnsi" w:hAnsiTheme="minorHAnsi" w:cstheme="minorHAnsi"/>
          <w:sz w:val="22"/>
          <w:szCs w:val="22"/>
        </w:rPr>
        <w:t>odoslaná elektronicky</w:t>
      </w:r>
      <w:r w:rsidR="00CE77CE">
        <w:rPr>
          <w:rFonts w:asciiTheme="minorHAnsi" w:hAnsiTheme="minorHAnsi" w:cstheme="minorHAnsi"/>
          <w:sz w:val="22"/>
          <w:szCs w:val="22"/>
        </w:rPr>
        <w:t>,</w:t>
      </w:r>
      <w:r w:rsidR="00161AF2" w:rsidRPr="007A6CE7">
        <w:rPr>
          <w:rFonts w:asciiTheme="minorHAnsi" w:hAnsiTheme="minorHAnsi" w:cstheme="minorHAnsi"/>
          <w:sz w:val="22"/>
          <w:szCs w:val="22"/>
        </w:rPr>
        <w:t xml:space="preserve"> do elektronickej schránky RO OP TP alebo</w:t>
      </w:r>
      <w:r w:rsidR="00161AF2" w:rsidRPr="00161AF2" w:rsidDel="00161AF2">
        <w:rPr>
          <w:rFonts w:asciiTheme="minorHAnsi" w:hAnsiTheme="minorHAnsi" w:cs="Times New Roman"/>
          <w:sz w:val="22"/>
          <w:szCs w:val="22"/>
        </w:rPr>
        <w:t xml:space="preserve"> </w:t>
      </w:r>
      <w:r w:rsidRPr="00161AF2">
        <w:rPr>
          <w:rFonts w:asciiTheme="minorHAnsi" w:hAnsiTheme="minorHAnsi" w:cs="Times New Roman"/>
          <w:sz w:val="22"/>
          <w:szCs w:val="22"/>
        </w:rPr>
        <w:t>v listinnej podobe na adresu stanovenú vo vyzvaní, do dátumu uzatvorenia</w:t>
      </w:r>
      <w:r w:rsidRPr="00F75923">
        <w:rPr>
          <w:rFonts w:asciiTheme="minorHAnsi" w:hAnsiTheme="minorHAnsi" w:cs="Times New Roman"/>
          <w:sz w:val="22"/>
          <w:szCs w:val="22"/>
        </w:rPr>
        <w:t xml:space="preserve"> vyzvania, osobne na </w:t>
      </w:r>
      <w:r>
        <w:rPr>
          <w:rFonts w:asciiTheme="minorHAnsi" w:hAnsiTheme="minorHAnsi" w:cs="Times New Roman"/>
          <w:sz w:val="22"/>
          <w:szCs w:val="22"/>
        </w:rPr>
        <w:t xml:space="preserve">podateľňu </w:t>
      </w:r>
      <w:r w:rsidR="00915170">
        <w:rPr>
          <w:rFonts w:asciiTheme="minorHAnsi" w:hAnsiTheme="minorHAnsi" w:cs="Times New Roman"/>
          <w:sz w:val="22"/>
          <w:szCs w:val="22"/>
        </w:rPr>
        <w:t xml:space="preserve">MIRRI </w:t>
      </w:r>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w:t>
      </w:r>
      <w:r w:rsidRPr="00161AF2">
        <w:rPr>
          <w:rFonts w:asciiTheme="minorHAnsi" w:hAnsiTheme="minorHAnsi" w:cs="Times New Roman"/>
          <w:sz w:val="22"/>
          <w:szCs w:val="22"/>
        </w:rPr>
        <w:t xml:space="preserve">kuriéra). </w:t>
      </w:r>
      <w:r w:rsidR="00161AF2" w:rsidRPr="007A6CE7">
        <w:rPr>
          <w:rFonts w:asciiTheme="minorHAnsi" w:hAnsiTheme="minorHAnsi" w:cstheme="minorHAnsi"/>
          <w:sz w:val="22"/>
          <w:szCs w:val="22"/>
        </w:rPr>
        <w:t>Rozhodujúcim dátumom na splnenie podmienky podať ŽoNFP včas je</w:t>
      </w:r>
      <w:r w:rsidRPr="00161AF2">
        <w:rPr>
          <w:rFonts w:asciiTheme="minorHAnsi" w:hAnsiTheme="minorHAnsi" w:cs="Times New Roman"/>
          <w:sz w:val="22"/>
          <w:szCs w:val="22"/>
        </w:rPr>
        <w:t xml:space="preserve">: </w:t>
      </w:r>
    </w:p>
    <w:p w:rsidR="00161AF2" w:rsidRDefault="00161AF2" w:rsidP="00C4040F">
      <w:pPr>
        <w:pStyle w:val="Default"/>
        <w:numPr>
          <w:ilvl w:val="0"/>
          <w:numId w:val="6"/>
        </w:numPr>
        <w:spacing w:before="120" w:after="120"/>
        <w:jc w:val="both"/>
        <w:rPr>
          <w:rFonts w:asciiTheme="minorHAnsi" w:hAnsiTheme="minorHAnsi" w:cs="Times New Roman"/>
          <w:sz w:val="22"/>
          <w:szCs w:val="22"/>
        </w:rPr>
      </w:pPr>
      <w:r w:rsidRPr="00CF4A96">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sidR="00915170">
        <w:rPr>
          <w:rFonts w:asciiTheme="minorHAnsi" w:hAnsiTheme="minorHAnsi" w:cs="Times New Roman"/>
          <w:sz w:val="22"/>
          <w:szCs w:val="22"/>
        </w:rPr>
        <w:t>MIRRI</w:t>
      </w:r>
      <w:r w:rsidR="00D55261">
        <w:rPr>
          <w:rFonts w:asciiTheme="minorHAnsi" w:hAnsiTheme="minorHAnsi" w:cs="Times New Roman"/>
          <w:sz w:val="22"/>
          <w:szCs w:val="22"/>
        </w:rPr>
        <w:t> SR</w:t>
      </w:r>
      <w:r w:rsidR="00915170"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DC1F01" w:rsidRDefault="00120AD4">
      <w:pPr>
        <w:pStyle w:val="Default"/>
        <w:numPr>
          <w:ilvl w:val="0"/>
          <w:numId w:val="6"/>
        </w:numPr>
        <w:spacing w:before="120" w:after="120"/>
        <w:jc w:val="both"/>
        <w:rPr>
          <w:rFonts w:asciiTheme="minorHAnsi" w:hAnsiTheme="minorHAnsi" w:cs="Times New Roman"/>
          <w:sz w:val="22"/>
          <w:szCs w:val="22"/>
        </w:rPr>
      </w:pPr>
      <w:r w:rsidRPr="00161AF2">
        <w:rPr>
          <w:rFonts w:asciiTheme="minorHAnsi" w:hAnsiTheme="minorHAnsi" w:cs="Times New Roman"/>
          <w:sz w:val="22"/>
          <w:szCs w:val="22"/>
        </w:rPr>
        <w:t>v prípade zaslania poštou alebo kuriérom deň odovzdania žiadosti na takúto prepravu</w:t>
      </w:r>
      <w:r w:rsidR="00161AF2" w:rsidRPr="00161AF2">
        <w:rPr>
          <w:rFonts w:asciiTheme="minorHAnsi" w:hAnsiTheme="minorHAnsi" w:cs="Times New Roman"/>
          <w:sz w:val="22"/>
          <w:szCs w:val="22"/>
        </w:rPr>
        <w:t>.</w:t>
      </w:r>
    </w:p>
    <w:p w:rsidR="00120AD4" w:rsidRPr="00DC1F01" w:rsidRDefault="00DC1F01" w:rsidP="007A6CE7">
      <w:pPr>
        <w:pStyle w:val="Default"/>
        <w:spacing w:before="120" w:after="120"/>
        <w:jc w:val="both"/>
        <w:rPr>
          <w:rFonts w:asciiTheme="minorHAnsi" w:hAnsiTheme="minorHAnsi" w:cs="Times New Roman"/>
          <w:sz w:val="22"/>
          <w:szCs w:val="22"/>
        </w:rPr>
      </w:pPr>
      <w:r w:rsidRPr="007A6CE7">
        <w:rPr>
          <w:rFonts w:asciiTheme="minorHAnsi" w:hAnsiTheme="minorHAnsi"/>
          <w:sz w:val="22"/>
          <w:szCs w:val="22"/>
        </w:rPr>
        <w:t xml:space="preserve">V prípade, ak na základe overenia splnenia podmienok doručenia ŽoNFP a jej príloh riadne, včas a v určenej forme vzniknú pochybnosti o pravdivosti alebo úplnosti ŽoNFP alebo jej príloh,  RO OP TP vyzve žiadateľa na doplnenie neúplných údajov, vysvetlenie nejasností alebo vysvetlenie nesprávne uvedených údajov zaslaním výzvy na doplnenie ŽoNFP a ďalej postupuje v zmysle </w:t>
      </w:r>
      <w:hyperlink w:anchor="kapitola_3211_ods_8" w:history="1">
        <w:r w:rsidRPr="007A6CE7">
          <w:rPr>
            <w:rFonts w:asciiTheme="minorHAnsi" w:hAnsiTheme="minorHAnsi" w:cstheme="minorHAnsi"/>
            <w:sz w:val="22"/>
            <w:szCs w:val="22"/>
          </w:rPr>
          <w:t xml:space="preserve">kapitoly 3. „Overovanie podmienok poskytnutia príspevku a ďalšie informácie k vyzvaniu, Schvaľovanie ŽoNFP“. </w:t>
        </w:r>
      </w:hyperlink>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r w:rsidR="00DC1F01" w:rsidRPr="00E85121">
        <w:rPr>
          <w:rFonts w:asciiTheme="minorHAnsi" w:hAnsiTheme="minorHAnsi" w:cstheme="minorHAnsi"/>
        </w:rPr>
        <w:t>O tejto skutočnosti RO OP TP informuje elektronicky žiadateľa najneskôr nasledujúci pracovný deň po vydaní rozhodnutia.</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 xml:space="preserve">v mene </w:t>
      </w:r>
      <w:r w:rsidR="00DC1F01">
        <w:rPr>
          <w:rFonts w:asciiTheme="minorHAnsi" w:hAnsiTheme="minorHAnsi" w:cstheme="minorHAnsi"/>
        </w:rPr>
        <w:t>štatutárneho orgánu</w:t>
      </w:r>
      <w:r w:rsidR="00DC1F01" w:rsidRPr="00230311" w:rsidDel="0017380B">
        <w:rPr>
          <w:rFonts w:asciiTheme="minorHAnsi" w:hAnsiTheme="minorHAnsi" w:cstheme="minorHAnsi"/>
        </w:rPr>
        <w:t xml:space="preserve"> </w:t>
      </w:r>
      <w:r w:rsidRPr="004D3F96">
        <w:rPr>
          <w:rFonts w:asciiTheme="minorHAnsi" w:hAnsiTheme="minorHAnsi"/>
        </w:rPr>
        <w:t>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w:t>
      </w:r>
      <w:r w:rsidR="00DC1F01">
        <w:rPr>
          <w:rFonts w:asciiTheme="minorHAnsi" w:hAnsiTheme="minorHAnsi"/>
        </w:rPr>
        <w:t xml:space="preserve">právny </w:t>
      </w:r>
      <w:r w:rsidRPr="004D3F96">
        <w:rPr>
          <w:rFonts w:asciiTheme="minorHAnsi" w:hAnsiTheme="minorHAnsi"/>
        </w:rPr>
        <w:t>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2"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C3FF9" w:rsidRDefault="00DC3FF9" w:rsidP="00BF0064">
      <w:pPr>
        <w:spacing w:before="120" w:after="120" w:line="240" w:lineRule="auto"/>
        <w:jc w:val="both"/>
      </w:pP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hyperlink r:id="rId13"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422DC8" w:rsidRDefault="003A2C31" w:rsidP="00422DC8">
      <w:pPr>
        <w:pStyle w:val="Default"/>
        <w:numPr>
          <w:ilvl w:val="0"/>
          <w:numId w:val="6"/>
        </w:numPr>
        <w:spacing w:before="120" w:after="120"/>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r w:rsidR="001E6817" w:rsidRPr="00422DC8">
        <w:rPr>
          <w:rFonts w:asciiTheme="minorHAnsi" w:hAnsiTheme="minorHAnsi" w:cstheme="minorHAnsi"/>
          <w:sz w:val="22"/>
          <w:szCs w:val="22"/>
        </w:rPr>
        <w:t>02/2092 8480</w:t>
      </w:r>
    </w:p>
    <w:p w:rsidR="00AA49FC" w:rsidRPr="00422DC8" w:rsidRDefault="001E6817" w:rsidP="00422DC8">
      <w:pPr>
        <w:pStyle w:val="Default"/>
        <w:spacing w:before="120" w:after="120"/>
        <w:ind w:left="3552" w:firstLine="696"/>
        <w:contextualSpacing/>
        <w:rPr>
          <w:rFonts w:asciiTheme="minorHAnsi" w:eastAsiaTheme="minorHAnsi" w:hAnsiTheme="minorHAnsi" w:cs="Times New Roman"/>
          <w:sz w:val="22"/>
          <w:szCs w:val="22"/>
        </w:rPr>
      </w:pPr>
      <w:r w:rsidRPr="00422DC8">
        <w:rPr>
          <w:rFonts w:asciiTheme="minorHAnsi" w:hAnsiTheme="minorHAnsi" w:cstheme="minorHAnsi"/>
          <w:sz w:val="22"/>
          <w:szCs w:val="22"/>
        </w:rPr>
        <w:t>02/2092 8483</w:t>
      </w:r>
    </w:p>
    <w:p w:rsidR="003A2C31" w:rsidRPr="003A2C31" w:rsidRDefault="001E6817" w:rsidP="004A6A07">
      <w:pPr>
        <w:pStyle w:val="Default"/>
        <w:spacing w:before="120" w:after="120"/>
        <w:ind w:left="382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8A1CE5">
        <w:rPr>
          <w:rFonts w:asciiTheme="minorHAnsi" w:eastAsiaTheme="minorHAnsi" w:hAnsiTheme="minorHAnsi"/>
          <w:sz w:val="22"/>
          <w:szCs w:val="22"/>
        </w:rPr>
        <w:t>e-mailom na adrese:</w:t>
      </w:r>
      <w:r w:rsidRPr="003A2C31">
        <w:rPr>
          <w:rFonts w:asciiTheme="minorHAnsi" w:eastAsiaTheme="minorHAnsi" w:hAnsiTheme="minorHAnsi"/>
        </w:rPr>
        <w:t xml:space="preserv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4" w:history="1">
        <w:r w:rsidR="00405398" w:rsidRPr="00A352D4">
          <w:rPr>
            <w:rStyle w:val="Hypertextovprepojenie"/>
            <w:rFonts w:asciiTheme="minorHAnsi" w:hAnsiTheme="minorHAnsi"/>
            <w:sz w:val="22"/>
            <w:szCs w:val="22"/>
          </w:rPr>
          <w:t>projektyoptp@</w:t>
        </w:r>
        <w:r w:rsidR="00405398" w:rsidRPr="00236FAB">
          <w:rPr>
            <w:rStyle w:val="Hypertextovprepojenie"/>
            <w:rFonts w:asciiTheme="minorHAnsi" w:hAnsiTheme="minorHAnsi"/>
            <w:sz w:val="22"/>
            <w:szCs w:val="22"/>
          </w:rPr>
          <w:t>mirri.gov.sk</w:t>
        </w:r>
      </w:hyperlink>
      <w:r w:rsidR="00405398" w:rsidRPr="008C305A">
        <w:rPr>
          <w:rFonts w:asciiTheme="minorHAnsi" w:hAnsiTheme="minorHAnsi" w:cstheme="minorHAnsi"/>
          <w:sz w:val="22"/>
          <w:szCs w:val="22"/>
        </w:rPr>
        <w:t xml:space="preserve"> </w:t>
      </w:r>
    </w:p>
    <w:p w:rsid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CB2120">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r w:rsidR="00405398">
        <w:rPr>
          <w:rFonts w:asciiTheme="minorHAnsi" w:hAnsiTheme="minorHAnsi" w:cstheme="minorHAnsi"/>
          <w:sz w:val="22"/>
          <w:szCs w:val="22"/>
        </w:rPr>
        <w:t>8:30</w:t>
      </w:r>
      <w:r w:rsidR="00405398" w:rsidRPr="00834239">
        <w:rPr>
          <w:rFonts w:asciiTheme="minorHAnsi" w:hAnsiTheme="minorHAnsi" w:cstheme="minorHAnsi"/>
          <w:sz w:val="22"/>
          <w:szCs w:val="22"/>
        </w:rPr>
        <w:t xml:space="preserve"> </w:t>
      </w:r>
      <w:r w:rsidRPr="003A2C31">
        <w:rPr>
          <w:rFonts w:asciiTheme="minorHAnsi" w:eastAsiaTheme="minorHAnsi" w:hAnsiTheme="minorHAnsi" w:cs="Times New Roman"/>
          <w:sz w:val="22"/>
          <w:szCs w:val="22"/>
        </w:rPr>
        <w:t xml:space="preserve"> hod. do </w:t>
      </w:r>
      <w:r w:rsidR="00405398">
        <w:rPr>
          <w:rFonts w:asciiTheme="minorHAnsi" w:hAnsiTheme="minorHAnsi" w:cstheme="minorHAnsi"/>
          <w:sz w:val="22"/>
          <w:szCs w:val="22"/>
        </w:rPr>
        <w:t>14:30</w:t>
      </w:r>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973279" w:rsidRDefault="00CD1A3F" w:rsidP="00973279">
      <w:pPr>
        <w:spacing w:before="120" w:after="120" w:line="240" w:lineRule="auto"/>
        <w:ind w:firstLine="357"/>
        <w:jc w:val="both"/>
        <w:rPr>
          <w:rFonts w:asciiTheme="minorHAnsi" w:hAnsiTheme="minorHAnsi" w:cstheme="minorHAnsi"/>
        </w:rPr>
      </w:pPr>
      <w:r w:rsidRPr="00E819C4">
        <w:t>Žiadateľ</w:t>
      </w:r>
      <w:r>
        <w:t xml:space="preserve"> </w:t>
      </w:r>
      <w:r w:rsidRPr="00E819C4">
        <w:t>vychádza</w:t>
      </w:r>
      <w:r>
        <w:t xml:space="preserve"> </w:t>
      </w:r>
      <w:r w:rsidRPr="00E819C4">
        <w:t xml:space="preserve">pri príprave žiadosti o NFP </w:t>
      </w:r>
      <w:r>
        <w:t xml:space="preserve">z </w:t>
      </w:r>
      <w:r w:rsidR="00973279">
        <w:rPr>
          <w:rFonts w:asciiTheme="minorHAnsi" w:hAnsiTheme="minorHAnsi" w:cstheme="minorHAnsi"/>
        </w:rPr>
        <w:t xml:space="preserve">podmienok uvedených v tomto vyzvaní, ako aj </w:t>
      </w:r>
      <w:r w:rsidR="00973279" w:rsidRPr="00230311">
        <w:rPr>
          <w:rFonts w:asciiTheme="minorHAnsi" w:hAnsiTheme="minorHAnsi" w:cstheme="minorHAnsi"/>
        </w:rPr>
        <w:t xml:space="preserve"> </w:t>
      </w:r>
      <w:r w:rsidR="00973279">
        <w:rPr>
          <w:rFonts w:asciiTheme="minorHAnsi" w:hAnsiTheme="minorHAnsi" w:cstheme="minorHAnsi"/>
        </w:rPr>
        <w:t xml:space="preserve">z aktuálnej verzie operačného programu Technická pomoc zverejnenej na </w:t>
      </w:r>
      <w:hyperlink r:id="rId15" w:history="1">
        <w:r w:rsidR="00973279" w:rsidRPr="00833FA9">
          <w:rPr>
            <w:rStyle w:val="Hypertextovprepojenie"/>
            <w:rFonts w:asciiTheme="minorHAnsi" w:hAnsiTheme="minorHAnsi" w:cstheme="minorHAnsi"/>
          </w:rPr>
          <w:t>https://www.optp.vlada.gov.sk/programovy-dokument/</w:t>
        </w:r>
      </w:hyperlink>
      <w:r w:rsidR="00973279" w:rsidRPr="00833FA9">
        <w:rPr>
          <w:rFonts w:asciiTheme="minorHAnsi" w:hAnsiTheme="minorHAnsi" w:cstheme="minorHAnsi"/>
        </w:rPr>
        <w:t>, v</w:t>
      </w:r>
      <w:r w:rsidR="00973279">
        <w:rPr>
          <w:rFonts w:asciiTheme="minorHAnsi" w:hAnsiTheme="minorHAnsi" w:cstheme="minorHAnsi"/>
        </w:rPr>
        <w:t xml:space="preserve"> ktorom sú bližšie rozpísané špecifické ciele, ako aj oprávnené aktivity na ich dosiahnutie.</w:t>
      </w:r>
      <w:r w:rsidR="00973279" w:rsidRPr="00655012">
        <w:rPr>
          <w:rFonts w:asciiTheme="minorHAnsi" w:hAnsiTheme="minorHAnsi" w:cstheme="minorHAnsi"/>
        </w:rPr>
        <w:t xml:space="preserve"> </w:t>
      </w:r>
      <w:r w:rsidR="00973279">
        <w:rPr>
          <w:rFonts w:asciiTheme="minorHAnsi" w:hAnsiTheme="minorHAnsi" w:cstheme="minorHAnsi"/>
        </w:rPr>
        <w:t>Pri vypĺňaní formuláru ŽoNFP postupuje žiadateľ podľa pokynov uvedených v Popise k vzoru ŽoNFP, ktorý je súčasťou prílohy č. 1 tohto vyzvania.</w:t>
      </w:r>
    </w:p>
    <w:p w:rsidR="00973279" w:rsidRDefault="00973279" w:rsidP="00973279">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CD1A3F" w:rsidRDefault="00973279" w:rsidP="00973279">
      <w:pPr>
        <w:spacing w:before="120" w:after="120" w:line="240" w:lineRule="auto"/>
        <w:jc w:val="both"/>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r w:rsidR="00CD1A3F">
        <w:t xml:space="preserve"> </w:t>
      </w:r>
    </w:p>
    <w:p w:rsidR="00A93F16" w:rsidRDefault="00A93F16" w:rsidP="00973279">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044E7C" w:rsidRDefault="00044E7C" w:rsidP="007A6CE7">
      <w:pPr>
        <w:spacing w:before="120" w:after="120"/>
        <w:jc w:val="both"/>
        <w:rPr>
          <w:rFonts w:asciiTheme="minorHAnsi" w:hAnsiTheme="minorHAnsi"/>
        </w:rPr>
      </w:pPr>
      <w:r w:rsidRPr="009920CD">
        <w:rPr>
          <w:rFonts w:asciiTheme="minorHAnsi" w:hAnsiTheme="minorHAnsi"/>
        </w:rPr>
        <w:t>Žiadateľ pri príprave ŽoNFP zohľadňuje aj informácie z relevantných Metodických pokynov (ďalej aj „MP“) centrálneho koordinačného orgánu (ďalej aj „CKO“) a ÚV SR zverejnených na</w:t>
      </w:r>
      <w:r w:rsidRPr="001A2321">
        <w:rPr>
          <w:rFonts w:asciiTheme="minorHAnsi" w:hAnsiTheme="minorHAnsi"/>
        </w:rPr>
        <w:t xml:space="preserve"> webovom </w:t>
      </w:r>
      <w:r w:rsidRPr="001A2321">
        <w:rPr>
          <w:rFonts w:asciiTheme="minorHAnsi" w:hAnsiTheme="minorHAnsi" w:cstheme="minorHAnsi"/>
        </w:rPr>
        <w:t xml:space="preserve">sídle </w:t>
      </w:r>
      <w:hyperlink r:id="rId20" w:history="1">
        <w:r w:rsidRPr="001A2321">
          <w:rPr>
            <w:rStyle w:val="Hypertextovprepojenie"/>
            <w:rFonts w:asciiTheme="minorHAnsi" w:hAnsiTheme="minorHAnsi" w:cstheme="minorHAnsi"/>
          </w:rPr>
          <w:t>http://www.partnerskadohoda.gov.sk/metodicke-pokyny-cko-a-uv-sr/</w:t>
        </w:r>
      </w:hyperlink>
      <w:r w:rsidRPr="009920CD">
        <w:rPr>
          <w:rFonts w:asciiTheme="minorHAnsi" w:hAnsiTheme="minorHAnsi"/>
        </w:rPr>
        <w:t xml:space="preserve">. </w:t>
      </w:r>
    </w:p>
    <w:p w:rsidR="00044E7C" w:rsidRDefault="00044E7C" w:rsidP="007A6CE7">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044E7C" w:rsidRPr="002B2828" w:rsidRDefault="00044E7C" w:rsidP="007A6CE7">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044E7C" w:rsidRDefault="00044E7C" w:rsidP="00044E7C">
      <w:pPr>
        <w:spacing w:before="120" w:after="120" w:line="240" w:lineRule="auto"/>
        <w:jc w:val="both"/>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r w:rsidR="00415C60">
        <w:rPr>
          <w:rFonts w:asciiTheme="minorHAnsi" w:hAnsiTheme="minorHAnsi"/>
          <w:sz w:val="22"/>
          <w:szCs w:val="22"/>
        </w:rPr>
        <w:t>0</w:t>
      </w:r>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1.</w:t>
      </w:r>
      <w:r w:rsidR="00415C60">
        <w:rPr>
          <w:rFonts w:asciiTheme="minorHAnsi" w:hAnsiTheme="minorHAnsi"/>
          <w:sz w:val="22"/>
          <w:szCs w:val="22"/>
        </w:rPr>
        <w:t>0</w:t>
      </w:r>
      <w:r w:rsidRPr="004A6A07">
        <w:rPr>
          <w:rFonts w:asciiTheme="minorHAnsi" w:hAnsiTheme="minorHAnsi"/>
          <w:sz w:val="22"/>
          <w:szCs w:val="22"/>
        </w:rPr>
        <w:t>6.2016)</w:t>
      </w:r>
    </w:p>
    <w:p w:rsidR="0088701E" w:rsidRPr="0001094B" w:rsidRDefault="0088701E" w:rsidP="00CD2B72">
      <w:pPr>
        <w:pStyle w:val="Odsekzoznamu"/>
        <w:numPr>
          <w:ilvl w:val="0"/>
          <w:numId w:val="7"/>
        </w:numPr>
        <w:spacing w:before="120"/>
        <w:ind w:left="714" w:hanging="357"/>
        <w:contextualSpacing w:val="0"/>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CD2B72">
      <w:pPr>
        <w:pStyle w:val="Odsekzoznamu"/>
        <w:numPr>
          <w:ilvl w:val="1"/>
          <w:numId w:val="7"/>
        </w:numPr>
        <w:spacing w:before="120"/>
        <w:ind w:left="1491" w:hanging="357"/>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2.11.2017</w:t>
      </w:r>
      <w:r w:rsidR="00415C60">
        <w:rPr>
          <w:rFonts w:asciiTheme="minorHAnsi" w:hAnsiTheme="minorHAnsi"/>
          <w:sz w:val="22"/>
          <w:szCs w:val="22"/>
        </w:rPr>
        <w:t xml:space="preserve"> do 30.06.2020</w:t>
      </w:r>
      <w:r w:rsidRPr="004A6A07">
        <w:rPr>
          <w:rFonts w:asciiTheme="minorHAnsi" w:hAnsiTheme="minorHAnsi"/>
          <w:sz w:val="22"/>
          <w:szCs w:val="22"/>
        </w:rPr>
        <w:t>)</w:t>
      </w:r>
    </w:p>
    <w:p w:rsidR="00415C60" w:rsidRPr="00963FF0" w:rsidRDefault="00415C60" w:rsidP="00CD2B72">
      <w:pPr>
        <w:pStyle w:val="Odsekzoznamu"/>
        <w:numPr>
          <w:ilvl w:val="0"/>
          <w:numId w:val="7"/>
        </w:numPr>
        <w:spacing w:before="120"/>
        <w:ind w:left="714" w:hanging="357"/>
        <w:contextualSpacing w:val="0"/>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p>
    <w:p w:rsidR="00415C60" w:rsidRPr="00963FF0" w:rsidRDefault="00415C60" w:rsidP="00CD2B72">
      <w:pPr>
        <w:pStyle w:val="Odsekzoznamu"/>
        <w:numPr>
          <w:ilvl w:val="1"/>
          <w:numId w:val="7"/>
        </w:numPr>
        <w:spacing w:before="120"/>
        <w:ind w:left="1491" w:hanging="357"/>
        <w:rPr>
          <w:rFonts w:asciiTheme="minorHAnsi" w:hAnsiTheme="minorHAnsi" w:cstheme="minorHAnsi"/>
          <w:sz w:val="22"/>
          <w:szCs w:val="22"/>
        </w:rPr>
      </w:pP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p>
    <w:p w:rsidR="00415C60" w:rsidRPr="008A1CE5" w:rsidRDefault="00415C60" w:rsidP="00CD2B72">
      <w:pPr>
        <w:pStyle w:val="Odsekzoznamu"/>
        <w:numPr>
          <w:ilvl w:val="1"/>
          <w:numId w:val="7"/>
        </w:numPr>
        <w:spacing w:after="120"/>
        <w:ind w:left="1491" w:hanging="357"/>
        <w:rPr>
          <w:rFonts w:asciiTheme="minorHAnsi" w:hAnsiTheme="minorHAnsi" w:cstheme="minorHAnsi"/>
          <w:sz w:val="22"/>
          <w:szCs w:val="22"/>
          <w:u w:val="single"/>
        </w:rPr>
      </w:pP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p>
    <w:p w:rsidR="00CD2B72" w:rsidRPr="001F6016" w:rsidRDefault="00CD2B72" w:rsidP="00CD2B72">
      <w:pPr>
        <w:pStyle w:val="Odsekzoznamu"/>
        <w:numPr>
          <w:ilvl w:val="1"/>
          <w:numId w:val="7"/>
        </w:numPr>
        <w:spacing w:after="120"/>
        <w:ind w:left="1491" w:hanging="357"/>
        <w:rPr>
          <w:rFonts w:asciiTheme="minorHAnsi" w:hAnsiTheme="minorHAnsi" w:cstheme="minorHAnsi"/>
          <w:sz w:val="22"/>
          <w:szCs w:val="22"/>
          <w:u w:val="single"/>
        </w:rPr>
      </w:pPr>
      <w:r>
        <w:rPr>
          <w:rFonts w:asciiTheme="minorHAnsi" w:hAnsiTheme="minorHAnsi" w:cstheme="minorHAnsi"/>
          <w:sz w:val="22"/>
          <w:szCs w:val="22"/>
        </w:rPr>
        <w:t> ako sekcia Operačný program Slovensko (od 01.03.2021)</w:t>
      </w: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BC28FF" w:rsidP="004A6A07">
      <w:pPr>
        <w:pStyle w:val="Odsekzoznamu"/>
        <w:numPr>
          <w:ilvl w:val="0"/>
          <w:numId w:val="7"/>
        </w:numPr>
        <w:spacing w:before="120" w:after="120"/>
        <w:contextualSpacing w:val="0"/>
        <w:jc w:val="both"/>
        <w:rPr>
          <w:rFonts w:asciiTheme="minorHAnsi" w:hAnsiTheme="minorHAnsi"/>
          <w:sz w:val="22"/>
          <w:szCs w:val="22"/>
        </w:rPr>
      </w:pPr>
      <w:r w:rsidRPr="006860FA">
        <w:rPr>
          <w:rFonts w:asciiTheme="minorHAnsi" w:hAnsiTheme="minorHAnsi"/>
          <w:color w:val="000000"/>
          <w:sz w:val="22"/>
          <w:szCs w:val="22"/>
        </w:rPr>
        <w:t>žiadateľ ani jeho štatutárny orgán, ani žiadny člen štatutárneho orgánu, ani prokurista/i, ani</w:t>
      </w:r>
      <w:r w:rsidRPr="00CD1A3F" w:rsidDel="00BC28FF">
        <w:rPr>
          <w:rFonts w:asciiTheme="minorHAnsi" w:hAnsiTheme="minorHAnsi"/>
          <w:color w:val="000000"/>
          <w:sz w:val="22"/>
          <w:szCs w:val="22"/>
        </w:rPr>
        <w:t xml:space="preserve"> </w:t>
      </w:r>
      <w:r w:rsidR="00CD1A3F" w:rsidRPr="00CD1A3F">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115810" w:rsidRPr="004A6A07">
        <w:rPr>
          <w:rFonts w:asciiTheme="minorHAnsi" w:hAnsiTheme="minorHAnsi"/>
          <w:color w:val="000000"/>
          <w:sz w:val="22"/>
          <w:szCs w:val="22"/>
        </w:rPr>
        <w:t>Európske</w:t>
      </w:r>
      <w:r>
        <w:rPr>
          <w:rFonts w:asciiTheme="minorHAnsi" w:hAnsiTheme="minorHAnsi"/>
          <w:color w:val="000000"/>
          <w:sz w:val="22"/>
          <w:szCs w:val="22"/>
        </w:rPr>
        <w:t>j</w:t>
      </w:r>
      <w:r w:rsidR="00115810" w:rsidRPr="004A6A07">
        <w:rPr>
          <w:rFonts w:asciiTheme="minorHAnsi" w:hAnsiTheme="minorHAnsi"/>
          <w:color w:val="000000"/>
          <w:sz w:val="22"/>
          <w:szCs w:val="22"/>
        </w:rPr>
        <w:t xml:space="preserve"> </w:t>
      </w:r>
      <w:r>
        <w:rPr>
          <w:rFonts w:asciiTheme="minorHAnsi" w:hAnsiTheme="minorHAnsi"/>
          <w:color w:val="000000"/>
          <w:sz w:val="22"/>
          <w:szCs w:val="22"/>
        </w:rPr>
        <w:t>únie</w:t>
      </w:r>
      <w:r w:rsidR="00CD1A3F"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CD1A3F">
        <w:rPr>
          <w:rFonts w:asciiTheme="minorHAnsi" w:hAnsiTheme="minorHAnsi"/>
          <w:color w:val="000000"/>
          <w:sz w:val="22"/>
          <w:szCs w:val="22"/>
        </w:rPr>
        <w:t xml:space="preserve">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v časti č. 15 vo formulári ŽoNFP</w:t>
      </w:r>
      <w:r w:rsidR="00B40AB0" w:rsidRPr="004A6A07">
        <w:rPr>
          <w:rFonts w:asciiTheme="minorHAnsi" w:hAnsiTheme="minorHAnsi"/>
          <w:sz w:val="22"/>
          <w:szCs w:val="22"/>
        </w:rPr>
        <w:t>);</w:t>
      </w:r>
    </w:p>
    <w:p w:rsidR="00BC28FF" w:rsidRPr="006860FA" w:rsidRDefault="00BC28FF" w:rsidP="00BC28FF">
      <w:pPr>
        <w:pStyle w:val="Odsekzoznamu"/>
        <w:numPr>
          <w:ilvl w:val="0"/>
          <w:numId w:val="7"/>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rsidR="005F5C8C" w:rsidRPr="004A6A07" w:rsidRDefault="00BC28FF" w:rsidP="004A6A07">
      <w:pPr>
        <w:pStyle w:val="Odsekzoznamu"/>
        <w:spacing w:before="120" w:after="120"/>
        <w:contextualSpacing w:val="0"/>
        <w:jc w:val="both"/>
        <w:rPr>
          <w:rFonts w:asciiTheme="minorHAnsi" w:hAnsiTheme="minorHAnsi"/>
          <w:i/>
          <w:sz w:val="22"/>
          <w:szCs w:val="22"/>
        </w:rPr>
      </w:pPr>
      <w:r w:rsidRPr="006860FA">
        <w:rPr>
          <w:rFonts w:asciiTheme="minorHAnsi" w:hAnsiTheme="minorHAnsi"/>
          <w:i/>
          <w:sz w:val="22"/>
          <w:szCs w:val="22"/>
        </w:rPr>
        <w:t>(podmienka sa preukazuje čestným vyhlásením žiadateľa v časti č. 15 vo formulári ŽoNFP)</w:t>
      </w:r>
      <w:r>
        <w:rPr>
          <w:rFonts w:asciiTheme="minorHAnsi" w:hAnsiTheme="minorHAnsi"/>
          <w:i/>
          <w:sz w:val="22"/>
          <w:szCs w:val="22"/>
        </w:rPr>
        <w:t>.</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Default="0036245C" w:rsidP="004A6A07">
      <w:pPr>
        <w:pStyle w:val="Odsekzoznamu"/>
        <w:autoSpaceDE w:val="0"/>
        <w:autoSpaceDN w:val="0"/>
        <w:adjustRightInd w:val="0"/>
        <w:spacing w:before="120" w:after="120"/>
        <w:contextualSpacing w:val="0"/>
        <w:jc w:val="both"/>
        <w:rPr>
          <w:rFonts w:asciiTheme="minorHAnsi" w:hAnsiTheme="minorHAnsi"/>
          <w:i/>
          <w:sz w:val="22"/>
          <w:szCs w:val="22"/>
        </w:rPr>
      </w:pPr>
      <w:r w:rsidRPr="00F32903" w:rsidDel="0036245C">
        <w:rPr>
          <w:rFonts w:asciiTheme="minorHAnsi" w:hAnsiTheme="minorHAnsi"/>
          <w:b/>
          <w:sz w:val="22"/>
          <w:szCs w:val="22"/>
        </w:rPr>
        <w:lastRenderedPageBreak/>
        <w:t xml:space="preserve"> </w:t>
      </w:r>
      <w:r w:rsidR="001568D1"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5977EA" w:rsidRPr="0080317F" w:rsidRDefault="005977EA" w:rsidP="005977EA">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časová oprávnenosť realizácie projektu</w:t>
      </w:r>
    </w:p>
    <w:p w:rsidR="005977EA" w:rsidRPr="00304904" w:rsidRDefault="005977EA" w:rsidP="005977EA">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 xml:space="preserve">Hlavné aktivity projektu je prijímateľ povinný začať realizovať najneskôr do 3 mesiacov od nadobudnutia účinnosti zmluvy o poskytnutí NFP </w:t>
      </w:r>
      <w:r w:rsidRPr="004A6A07">
        <w:rPr>
          <w:rFonts w:asciiTheme="minorHAnsi" w:hAnsiTheme="minorHAnsi"/>
          <w:color w:val="000000"/>
          <w:sz w:val="22"/>
          <w:szCs w:val="22"/>
        </w:rPr>
        <w:t>(ďalej aj „zmluva o NFP“)</w:t>
      </w:r>
      <w:r w:rsidRPr="00304904">
        <w:rPr>
          <w:rFonts w:asciiTheme="minorHAnsi" w:hAnsiTheme="minorHAnsi"/>
          <w:color w:val="000000"/>
          <w:sz w:val="22"/>
          <w:szCs w:val="22"/>
        </w:rPr>
        <w:t xml:space="preserve">/interného </w:t>
      </w:r>
      <w:r w:rsidRPr="00962511">
        <w:rPr>
          <w:rFonts w:asciiTheme="minorHAnsi" w:hAnsiTheme="minorHAnsi"/>
          <w:color w:val="000000"/>
          <w:sz w:val="22"/>
          <w:szCs w:val="22"/>
        </w:rPr>
        <w:t xml:space="preserve">Rozhodnutia o schválení žiadosti o NFP.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 xml:space="preserve">najneskôr </w:t>
      </w:r>
      <w:r w:rsidRPr="00460F51">
        <w:rPr>
          <w:rFonts w:asciiTheme="minorHAnsi" w:hAnsiTheme="minorHAnsi"/>
          <w:b/>
          <w:color w:val="000000"/>
          <w:sz w:val="22"/>
          <w:szCs w:val="22"/>
        </w:rPr>
        <w:t xml:space="preserve">do 31. 12. </w:t>
      </w:r>
      <w:r w:rsidR="001B7564">
        <w:rPr>
          <w:rFonts w:asciiTheme="minorHAnsi" w:hAnsiTheme="minorHAnsi"/>
          <w:b/>
          <w:color w:val="000000"/>
          <w:sz w:val="22"/>
          <w:szCs w:val="22"/>
        </w:rPr>
        <w:t>2022</w:t>
      </w:r>
      <w:r w:rsidRPr="00460F51">
        <w:rPr>
          <w:rFonts w:asciiTheme="minorHAnsi" w:hAnsiTheme="minorHAnsi"/>
          <w:b/>
          <w:color w:val="000000"/>
          <w:sz w:val="22"/>
          <w:szCs w:val="22"/>
        </w:rPr>
        <w:t xml:space="preserve">. </w:t>
      </w:r>
      <w:r w:rsidRPr="00460F51">
        <w:rPr>
          <w:rFonts w:asciiTheme="minorHAnsi" w:hAnsiTheme="minorHAnsi"/>
          <w:color w:val="000000"/>
          <w:sz w:val="22"/>
          <w:szCs w:val="22"/>
        </w:rPr>
        <w:t>Žiadateľ</w:t>
      </w:r>
      <w:r w:rsidRPr="00FB5540">
        <w:rPr>
          <w:rFonts w:asciiTheme="minorHAnsi" w:hAnsiTheme="minorHAnsi"/>
          <w:color w:val="000000"/>
          <w:sz w:val="22"/>
          <w:szCs w:val="22"/>
        </w:rPr>
        <w:t xml:space="preserve"> </w:t>
      </w:r>
      <w:r w:rsidRPr="00962511">
        <w:rPr>
          <w:rFonts w:asciiTheme="minorHAnsi" w:hAnsiTheme="minorHAnsi"/>
          <w:color w:val="000000"/>
          <w:sz w:val="22"/>
          <w:szCs w:val="22"/>
        </w:rPr>
        <w:t>o NFP je oprávnený predložiť v rámci vyzvania viacero žiadostí o NFP.</w:t>
      </w:r>
      <w:r w:rsidRPr="00304904">
        <w:rPr>
          <w:rFonts w:asciiTheme="minorHAnsi" w:hAnsiTheme="minorHAnsi"/>
          <w:color w:val="000000"/>
          <w:sz w:val="22"/>
          <w:szCs w:val="22"/>
        </w:rPr>
        <w:t xml:space="preserve"> </w:t>
      </w:r>
    </w:p>
    <w:p w:rsidR="005977EA" w:rsidRPr="004A6A07" w:rsidRDefault="005977EA" w:rsidP="005977EA">
      <w:pPr>
        <w:pStyle w:val="Odsekzoznamu"/>
        <w:autoSpaceDE w:val="0"/>
        <w:autoSpaceDN w:val="0"/>
        <w:adjustRightInd w:val="0"/>
        <w:spacing w:before="120" w:after="120"/>
        <w:contextualSpacing w:val="0"/>
        <w:jc w:val="both"/>
        <w:rPr>
          <w:rFonts w:asciiTheme="minorHAnsi" w:hAnsiTheme="minorHAns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Pr="00304904">
        <w:rPr>
          <w:rFonts w:asciiTheme="minorHAnsi" w:hAnsiTheme="minorHAnsi"/>
          <w:i/>
          <w:sz w:val="22"/>
          <w:szCs w:val="22"/>
        </w:rPr>
        <w:br/>
      </w:r>
      <w:r w:rsidRPr="00460F51">
        <w:rPr>
          <w:rFonts w:asciiTheme="minorHAnsi" w:hAnsiTheme="minorHAnsi"/>
          <w:i/>
          <w:sz w:val="22"/>
          <w:szCs w:val="22"/>
        </w:rPr>
        <w:t>31. 12. 202</w:t>
      </w:r>
      <w:r w:rsidR="001B7564">
        <w:rPr>
          <w:rFonts w:asciiTheme="minorHAnsi" w:hAnsiTheme="minorHAnsi"/>
          <w:i/>
          <w:sz w:val="22"/>
          <w:szCs w:val="22"/>
        </w:rPr>
        <w:t>2</w:t>
      </w:r>
      <w:r w:rsidR="00CE0A0B">
        <w:rPr>
          <w:rFonts w:asciiTheme="minorHAnsi" w:hAnsiTheme="minorHAnsi"/>
          <w:i/>
          <w:sz w:val="22"/>
          <w:szCs w:val="22"/>
        </w:rPr>
        <w:t>.</w:t>
      </w:r>
      <w:r w:rsidRPr="00460F51">
        <w:rPr>
          <w:rFonts w:asciiTheme="minorHAnsi" w:hAnsiTheme="minorHAnsi"/>
          <w:i/>
          <w:sz w:val="22"/>
          <w:szCs w:val="22"/>
        </w:rPr>
        <w:t>)</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22"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5F5C8C" w:rsidRPr="001A48D2" w:rsidRDefault="003827B7" w:rsidP="00B80F68">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C2776" w:rsidRPr="004A6A07" w:rsidRDefault="003C2776" w:rsidP="007A6CE7">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Ďalšie podmienky poskytnutia príspevku</w:t>
      </w:r>
    </w:p>
    <w:p w:rsidR="00704476" w:rsidRPr="004A6A07" w:rsidRDefault="001A2409" w:rsidP="007A6CE7">
      <w:pPr>
        <w:pStyle w:val="Odsekzoznamu"/>
        <w:numPr>
          <w:ilvl w:val="0"/>
          <w:numId w:val="7"/>
        </w:numPr>
        <w:spacing w:before="120" w:after="120"/>
        <w:contextualSpacing w:val="0"/>
        <w:jc w:val="both"/>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r w:rsidR="003B16C5" w:rsidRPr="000410D3">
        <w:rPr>
          <w:rFonts w:asciiTheme="minorHAnsi" w:hAnsiTheme="minorHAnsi"/>
          <w:sz w:val="22"/>
          <w:szCs w:val="22"/>
        </w:rPr>
        <w:t>(ďalej aj „HP RMŽDaND“)</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4A6A07">
        <w:rPr>
          <w:rFonts w:asciiTheme="minorHAnsi" w:hAnsiTheme="minorHAnsi"/>
          <w:i/>
          <w:sz w:val="22"/>
          <w:szCs w:val="22"/>
        </w:rPr>
        <w:t>.</w:t>
      </w:r>
    </w:p>
    <w:p w:rsidR="003C2776" w:rsidRPr="0080317F" w:rsidRDefault="00D80C37"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w:t>
      </w:r>
      <w:r w:rsidR="003B16C5">
        <w:rPr>
          <w:rFonts w:asciiTheme="minorHAnsi" w:hAnsiTheme="minorHAnsi"/>
          <w:color w:val="000000"/>
          <w:sz w:val="22"/>
          <w:szCs w:val="22"/>
        </w:rPr>
        <w:t>á</w:t>
      </w:r>
      <w:r w:rsidRPr="0080317F">
        <w:rPr>
          <w:rFonts w:asciiTheme="minorHAnsi" w:hAnsiTheme="minorHAnsi"/>
          <w:color w:val="000000"/>
          <w:sz w:val="22"/>
          <w:szCs w:val="22"/>
        </w:rPr>
        <w:t xml:space="preserve"> príloh</w:t>
      </w:r>
      <w:r w:rsidR="003B16C5">
        <w:rPr>
          <w:rFonts w:asciiTheme="minorHAnsi" w:hAnsiTheme="minorHAnsi"/>
          <w:color w:val="000000"/>
          <w:sz w:val="22"/>
          <w:szCs w:val="22"/>
        </w:rPr>
        <w:t>a</w:t>
      </w:r>
      <w:r w:rsidRPr="0080317F">
        <w:rPr>
          <w:rFonts w:asciiTheme="minorHAnsi" w:hAnsiTheme="minorHAnsi"/>
          <w:color w:val="000000"/>
          <w:sz w:val="22"/>
          <w:szCs w:val="22"/>
        </w:rPr>
        <w:t xml:space="preserve">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7A16F0" w:rsidRPr="007A6CE7" w:rsidRDefault="00DD38B9" w:rsidP="00B80F68">
      <w:pPr>
        <w:pStyle w:val="Odsekzoznamu1"/>
        <w:keepNext/>
        <w:numPr>
          <w:ilvl w:val="0"/>
          <w:numId w:val="7"/>
        </w:numPr>
        <w:spacing w:before="240" w:after="240" w:line="276" w:lineRule="auto"/>
        <w:rPr>
          <w:rFonts w:asciiTheme="minorHAnsi" w:hAnsiTheme="minorHAnsi"/>
          <w:sz w:val="22"/>
          <w:szCs w:val="22"/>
        </w:rPr>
      </w:pPr>
      <w:r w:rsidRPr="007A6CE7">
        <w:rPr>
          <w:rFonts w:asciiTheme="minorHAnsi" w:hAnsiTheme="minorHAnsi"/>
          <w:sz w:val="22"/>
          <w:szCs w:val="22"/>
        </w:rPr>
        <w:lastRenderedPageBreak/>
        <w:t>o</w:t>
      </w:r>
      <w:r w:rsidR="007A16F0" w:rsidRPr="007A6CE7">
        <w:rPr>
          <w:rFonts w:asciiTheme="minorHAnsi" w:hAnsiTheme="minorHAnsi"/>
          <w:sz w:val="22"/>
          <w:szCs w:val="22"/>
        </w:rPr>
        <w:t>právnenosť výdavkov realizácie projektu</w:t>
      </w:r>
    </w:p>
    <w:p w:rsidR="007A16F0" w:rsidRDefault="007A16F0" w:rsidP="007A16F0">
      <w:pPr>
        <w:spacing w:before="240" w:after="240"/>
        <w:ind w:firstLine="360"/>
        <w:jc w:val="both"/>
      </w:pPr>
      <w:r w:rsidRPr="00B517DF">
        <w:rPr>
          <w:rFonts w:asciiTheme="minorHAnsi" w:eastAsia="Times New Roman" w:hAnsiTheme="minorHAnsi"/>
          <w:u w:val="single"/>
          <w:lang w:eastAsia="sk-SK"/>
        </w:rPr>
        <w:t>Podmienky oprávnenosti výdavkov:</w:t>
      </w:r>
    </w:p>
    <w:p w:rsidR="007A16F0" w:rsidRDefault="007A16F0" w:rsidP="00B80F68">
      <w:pPr>
        <w:pStyle w:val="Odsekzoznamu"/>
        <w:numPr>
          <w:ilvl w:val="0"/>
          <w:numId w:val="40"/>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p>
    <w:p w:rsidR="007A16F0" w:rsidRPr="00D16C26" w:rsidRDefault="007A16F0" w:rsidP="007A16F0">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019 - Ostatný dlhodobý nehmotný majetok</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112 - Zásoby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512 - Cestovné náhrady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518 - Ostatné služby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521 - Mzdové výdavky</w:t>
      </w: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23"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24"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hyperlink r:id="rId25" w:history="1">
        <w:r w:rsidRPr="004A6A07">
          <w:rPr>
            <w:rStyle w:val="Hypertextovprepojenie"/>
            <w:rFonts w:asciiTheme="minorHAnsi" w:hAnsiTheme="minorHAnsi"/>
            <w:sz w:val="22"/>
            <w:szCs w:val="22"/>
          </w:rPr>
          <w:t>http://www.optp.vlada.gov.sk/programovy-dokument/</w:t>
        </w:r>
      </w:hyperlink>
      <w:r w:rsidRPr="004A6A07">
        <w:rPr>
          <w:rFonts w:asciiTheme="minorHAnsi" w:hAnsiTheme="minorHAnsi"/>
          <w:sz w:val="22"/>
          <w:szCs w:val="22"/>
        </w:rPr>
        <w:t>);</w:t>
      </w:r>
      <w:r w:rsidRPr="00636E1F">
        <w:rPr>
          <w:rFonts w:asciiTheme="minorHAnsi" w:hAnsiTheme="minorHAnsi"/>
          <w:sz w:val="22"/>
          <w:szCs w:val="22"/>
        </w:rPr>
        <w:t xml:space="preserve">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26" w:history="1">
        <w:r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7" w:history="1">
        <w:r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7A16F0" w:rsidRPr="004A6A07" w:rsidRDefault="007A16F0" w:rsidP="007A16F0">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Zákony a nariadenia, na ktoré sa uvedené dokumenty odvolávajú.</w:t>
      </w:r>
    </w:p>
    <w:p w:rsidR="007A16F0" w:rsidRPr="004A6A07" w:rsidRDefault="007A16F0" w:rsidP="007A16F0">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 Za účelom posúdenia splnenia tejto podmienky poskytnutia príspevku </w:t>
      </w:r>
      <w:r w:rsidR="003B16C5">
        <w:rPr>
          <w:rFonts w:asciiTheme="minorHAnsi" w:hAnsiTheme="minorHAnsi" w:cstheme="minorHAnsi"/>
          <w:i/>
          <w:sz w:val="22"/>
          <w:szCs w:val="22"/>
        </w:rPr>
        <w:t xml:space="preserve">žiadateľ predloží prílohu uvedenú v časti „Povinná príloha k ŽoNFP“ tohto vyzvania a </w:t>
      </w:r>
      <w:r w:rsidRPr="004A6A07">
        <w:rPr>
          <w:rFonts w:asciiTheme="minorHAnsi" w:hAnsiTheme="minorHAnsi"/>
          <w:i/>
          <w:sz w:val="22"/>
          <w:szCs w:val="22"/>
        </w:rPr>
        <w:t>uvedie skupiny výdavkov vo formulári ŽoNFP, v rámci časti č. 11.A  - Rozpočet žiadateľa.)</w:t>
      </w:r>
    </w:p>
    <w:p w:rsidR="007A16F0" w:rsidRDefault="007A16F0" w:rsidP="007A16F0">
      <w:pPr>
        <w:pStyle w:val="Odsekzoznamu"/>
        <w:spacing w:before="120" w:after="120"/>
        <w:ind w:left="1440"/>
        <w:rPr>
          <w:rFonts w:asciiTheme="minorHAnsi" w:hAnsiTheme="minorHAnsi"/>
          <w:color w:val="000000"/>
          <w:sz w:val="22"/>
          <w:szCs w:val="22"/>
        </w:rPr>
      </w:pPr>
    </w:p>
    <w:p w:rsidR="007A16F0" w:rsidRDefault="007A16F0" w:rsidP="00B80F68">
      <w:pPr>
        <w:pStyle w:val="Odsekzoznamu"/>
        <w:numPr>
          <w:ilvl w:val="0"/>
          <w:numId w:val="41"/>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p>
    <w:p w:rsidR="007A16F0" w:rsidRDefault="007A16F0" w:rsidP="007A16F0">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r w:rsidR="005B1E55">
        <w:rPr>
          <w:rFonts w:asciiTheme="minorHAnsi" w:hAnsiTheme="minorHAnsi"/>
          <w:b/>
          <w:color w:val="000000"/>
          <w:sz w:val="22"/>
          <w:szCs w:val="22"/>
        </w:rPr>
        <w:t xml:space="preserve"> do 31. 12. 2023</w:t>
      </w:r>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p>
    <w:p w:rsidR="007A16F0" w:rsidRPr="00212E5B" w:rsidRDefault="007A16F0" w:rsidP="007A16F0">
      <w:pPr>
        <w:pStyle w:val="Odsekzoznamu"/>
        <w:spacing w:before="120" w:after="120"/>
        <w:jc w:val="both"/>
        <w:rPr>
          <w:rFonts w:asciiTheme="minorHAnsi" w:hAnsiTheme="minorHAnsi"/>
          <w:i/>
          <w:sz w:val="22"/>
          <w:szCs w:val="22"/>
        </w:rPr>
      </w:pPr>
      <w:r w:rsidRPr="00212E5B">
        <w:rPr>
          <w:rFonts w:asciiTheme="minorHAnsi" w:hAnsiTheme="minorHAnsi"/>
          <w:i/>
          <w:sz w:val="22"/>
          <w:szCs w:val="22"/>
        </w:rPr>
        <w:t>(</w:t>
      </w:r>
      <w:r w:rsidR="00212E5B" w:rsidRPr="007A6CE7">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212E5B">
        <w:rPr>
          <w:rFonts w:asciiTheme="minorHAnsi" w:hAnsiTheme="minorHAnsi"/>
          <w:i/>
          <w:sz w:val="22"/>
          <w:szCs w:val="22"/>
        </w:rPr>
        <w:t>)</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ex-ante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614EA">
        <w:rPr>
          <w:rFonts w:asciiTheme="minorHAnsi" w:hAnsiTheme="minorHAnsi"/>
        </w:rPr>
        <w:t>u</w:t>
      </w:r>
      <w:r w:rsidRPr="004A6A07">
        <w:rPr>
          <w:rFonts w:asciiTheme="minorHAnsi" w:hAnsiTheme="minorHAnsi"/>
        </w:rPr>
        <w:t>,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ŽoNFP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r w:rsidR="00585AA0">
        <w:rPr>
          <w:rFonts w:asciiTheme="minorHAnsi" w:hAnsiTheme="minorHAnsi"/>
        </w:rPr>
        <w:t xml:space="preserve">splnenia </w:t>
      </w:r>
      <w:r w:rsidRPr="004A6A07">
        <w:rPr>
          <w:rFonts w:asciiTheme="minorHAnsi" w:hAnsiTheme="minorHAnsi"/>
        </w:rPr>
        <w:t>podmienky zo strany žiadateľa rozhodne o zastavení konania o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rtf a pod.) do ITMS2014+ ako prílohu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e-Governmente a</w:t>
      </w:r>
      <w:r w:rsidR="00C935A8">
        <w:rPr>
          <w:rFonts w:asciiTheme="minorHAnsi" w:hAnsiTheme="minorHAnsi"/>
        </w:rPr>
        <w:t> </w:t>
      </w:r>
      <w:r w:rsidRPr="004A6A07">
        <w:rPr>
          <w:rFonts w:asciiTheme="minorHAnsi" w:hAnsiTheme="minorHAnsi"/>
        </w:rPr>
        <w:t xml:space="preserve">vložiť </w:t>
      </w:r>
      <w:r w:rsidR="006B5961" w:rsidRPr="004A6A07">
        <w:rPr>
          <w:rFonts w:asciiTheme="minorHAnsi" w:hAnsiTheme="minorHAnsi"/>
        </w:rPr>
        <w:t xml:space="preserve">ich </w:t>
      </w:r>
      <w:r w:rsidRPr="004A6A07">
        <w:rPr>
          <w:rFonts w:asciiTheme="minorHAnsi" w:hAnsiTheme="minorHAnsi"/>
        </w:rPr>
        <w:t>do ITMS2014+ ako prílohu ŽoNFP.</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Konanie o žiadosti o NFP sa začína doručením žiadosti o NFP žiadateľom. Žiadateľ doručuje ŽoNFP elektronicky prostredníctvom verejnej časti ITMS 2014+ a</w:t>
      </w:r>
      <w:r w:rsidR="001614EA">
        <w:rPr>
          <w:rFonts w:asciiTheme="minorHAnsi" w:hAnsiTheme="minorHAnsi"/>
        </w:rPr>
        <w:t xml:space="preserve"> zároveň </w:t>
      </w:r>
      <w:r w:rsidRPr="004A6A07">
        <w:rPr>
          <w:rFonts w:asciiTheme="minorHAnsi" w:hAnsiTheme="minorHAnsi"/>
        </w:rPr>
        <w:t xml:space="preserve">písomne </w:t>
      </w:r>
      <w:r w:rsidR="001614EA">
        <w:rPr>
          <w:rFonts w:asciiTheme="minorHAnsi" w:hAnsiTheme="minorHAnsi" w:cstheme="minorHAnsi"/>
        </w:rPr>
        <w:t>jedným zo spôsobov uvedených v časti 1.6</w:t>
      </w:r>
      <w:r w:rsidRPr="004A6A07">
        <w:rPr>
          <w:rFonts w:asciiTheme="minorHAnsi" w:hAnsiTheme="minorHAnsi"/>
        </w:rPr>
        <w:t xml:space="preserv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ŽoNFP riadne, včas a</w:t>
      </w:r>
      <w:r w:rsidR="00C935A8">
        <w:rPr>
          <w:rFonts w:asciiTheme="minorHAnsi" w:hAnsiTheme="minorHAnsi"/>
        </w:rPr>
        <w:t> </w:t>
      </w:r>
      <w:r w:rsidRPr="004A6A07">
        <w:rPr>
          <w:rFonts w:asciiTheme="minorHAnsi" w:hAnsiTheme="minorHAnsi"/>
        </w:rPr>
        <w:t>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 xml:space="preserve">každej jednotlivej podmienky poskytnutia príspevku (ktorá je overovaná v rámci administratívneho </w:t>
      </w:r>
      <w:r w:rsidRPr="004A6A07">
        <w:rPr>
          <w:rFonts w:asciiTheme="minorHAnsi" w:hAnsiTheme="minorHAnsi"/>
        </w:rPr>
        <w:lastRenderedPageBreak/>
        <w:t>overenia) na základe údajov uvedených žiadateľom v ŽoNFP, dostupných zdrojov na priame overenie podmienok poskytnutia príspevku a v relevantných prílohách ŽoNFP.</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w:t>
      </w:r>
      <w:r w:rsidR="00585AA0">
        <w:rPr>
          <w:rFonts w:asciiTheme="minorHAnsi" w:hAnsiTheme="minorHAnsi"/>
        </w:rPr>
        <w:t>overenia</w:t>
      </w:r>
      <w:r w:rsidR="00585AA0" w:rsidRPr="004A6A07">
        <w:rPr>
          <w:rFonts w:asciiTheme="minorHAnsi" w:hAnsiTheme="minorHAnsi"/>
        </w:rPr>
        <w:t xml:space="preserve"> </w:t>
      </w:r>
      <w:r w:rsidRPr="004A6A07">
        <w:rPr>
          <w:rFonts w:asciiTheme="minorHAnsi" w:hAnsiTheme="minorHAnsi"/>
        </w:rPr>
        <w:t xml:space="preserve">ŽoNFP a jej príloh vzniknú pochybnosti o pravdivosti alebo úplnosti ŽoNFP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ŽoNFP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925249">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925249" w:rsidRPr="00BA5593">
        <w:rPr>
          <w:rFonts w:asciiTheme="minorHAnsi" w:hAnsiTheme="minorHAnsi" w:cstheme="minorHAnsi"/>
        </w:rPr>
        <w:t>zákona č. 128/2020 Z. z.</w:t>
      </w:r>
      <w:r w:rsidR="00925249">
        <w:rPr>
          <w:rFonts w:asciiTheme="minorHAnsi" w:hAnsiTheme="minorHAnsi" w:cstheme="minorHAnsi"/>
        </w:rPr>
        <w:t>, ktorým sa mení zákon o príspevku z EŠIF</w:t>
      </w:r>
      <w:r w:rsidR="00925249" w:rsidRPr="00BA5593" w:rsidDel="00925249">
        <w:rPr>
          <w:rFonts w:asciiTheme="minorHAnsi" w:hAnsiTheme="minorHAnsi" w:cstheme="minorHAnsi"/>
        </w:rPr>
        <w:t xml:space="preserve"> </w:t>
      </w:r>
      <w:r w:rsidRPr="00BA5593">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v prípade nesplnenia niektorej z podmienok poskytnutia príspevku</w:t>
      </w: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rozhodne o neschválení ŽoNFP, pričom v rozhodnutí identifikuje, ktorá z podmienok nebola splnená</w:t>
      </w:r>
      <w:r w:rsidR="00800B8A">
        <w:rPr>
          <w:rFonts w:asciiTheme="minorHAnsi" w:hAnsiTheme="minorHAnsi" w:cstheme="minorHAnsi"/>
          <w:sz w:val="22"/>
          <w:szCs w:val="22"/>
        </w:rPr>
        <w:t>;</w:t>
      </w:r>
      <w:r w:rsidRPr="00C3609C">
        <w:rPr>
          <w:rFonts w:asciiTheme="minorHAnsi" w:hAnsiTheme="minorHAnsi"/>
          <w:sz w:val="22"/>
          <w:szCs w:val="22"/>
        </w:rPr>
        <w:t xml:space="preserve"> </w:t>
      </w:r>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r w:rsidR="00800B8A">
        <w:rPr>
          <w:rFonts w:asciiTheme="minorHAnsi" w:hAnsiTheme="minorHAnsi"/>
          <w:sz w:val="22"/>
          <w:szCs w:val="22"/>
        </w:rPr>
        <w:t>ŽoNFP</w:t>
      </w:r>
      <w:r w:rsidRPr="00962511">
        <w:rPr>
          <w:rFonts w:asciiTheme="minorHAnsi" w:hAnsiTheme="minorHAnsi"/>
          <w:sz w:val="22"/>
          <w:szCs w:val="22"/>
        </w:rPr>
        <w:t>, na základe čoho nie je možné overiť splnenie niektorej z podmienok poskytnutia príspevku a rozhodnúť o schválení ŽoNFP</w:t>
      </w:r>
      <w:r w:rsidR="00800B8A">
        <w:rPr>
          <w:rFonts w:asciiTheme="minorHAnsi" w:hAnsiTheme="minorHAnsi"/>
          <w:sz w:val="22"/>
          <w:szCs w:val="22"/>
        </w:rPr>
        <w:t>, RO OP TP</w:t>
      </w:r>
      <w:r w:rsidRPr="00962511">
        <w:rPr>
          <w:rFonts w:asciiTheme="minorHAnsi" w:hAnsiTheme="minorHAnsi"/>
          <w:sz w:val="22"/>
          <w:szCs w:val="22"/>
        </w:rPr>
        <w:t xml:space="preserve"> zastaví konanie o</w:t>
      </w:r>
      <w:r w:rsidR="00800B8A">
        <w:rPr>
          <w:rFonts w:asciiTheme="minorHAnsi" w:hAnsiTheme="minorHAnsi"/>
          <w:sz w:val="22"/>
          <w:szCs w:val="22"/>
        </w:rPr>
        <w:t> </w:t>
      </w:r>
      <w:r w:rsidRPr="00962511">
        <w:rPr>
          <w:rFonts w:asciiTheme="minorHAnsi" w:hAnsiTheme="minorHAnsi"/>
          <w:sz w:val="22"/>
          <w:szCs w:val="22"/>
        </w:rPr>
        <w:t>ŽoNFP</w:t>
      </w:r>
      <w:r w:rsidR="00800B8A" w:rsidRPr="00673E84">
        <w:rPr>
          <w:rFonts w:asciiTheme="minorHAnsi" w:hAnsiTheme="minorHAnsi" w:cstheme="minorHAnsi"/>
          <w:sz w:val="22"/>
          <w:szCs w:val="22"/>
        </w:rPr>
        <w:t xml:space="preserve">. </w:t>
      </w:r>
      <w:r w:rsidR="00800B8A" w:rsidRPr="00B80F68">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pravdivosti alebo úplnosti ŽoNFP, na základe čoho nie je možné overiť splnenie niektorej z</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podmienok poskytnutia príspevku a rozhodnúť o schválení ŽoNFP</w:t>
      </w:r>
      <w:r w:rsidR="00800B8A" w:rsidRPr="00673E84">
        <w:rPr>
          <w:rFonts w:asciiTheme="minorHAnsi" w:hAnsiTheme="minorHAnsi" w:cstheme="minorHAnsi"/>
          <w:sz w:val="22"/>
          <w:szCs w:val="22"/>
        </w:rPr>
        <w:t>;</w:t>
      </w:r>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8"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9"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ŽoNFP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w:t>
      </w:r>
      <w:r w:rsidR="00534598">
        <w:rPr>
          <w:rFonts w:asciiTheme="minorHAnsi" w:hAnsiTheme="minorHAnsi"/>
        </w:rPr>
        <w:t> </w:t>
      </w:r>
      <w:r w:rsidRPr="004A6A07">
        <w:rPr>
          <w:rFonts w:asciiTheme="minorHAnsi" w:hAnsiTheme="minorHAnsi"/>
        </w:rPr>
        <w:t xml:space="preserve">tejto fáze preukáže, že ŽoNFP nespĺňa podmienky poskytnutia príspevku, RO </w:t>
      </w:r>
      <w:r w:rsidR="009555E2" w:rsidRPr="004A6A07">
        <w:rPr>
          <w:rFonts w:asciiTheme="minorHAnsi" w:hAnsiTheme="minorHAnsi"/>
        </w:rPr>
        <w:t xml:space="preserve">OP TP </w:t>
      </w:r>
      <w:r w:rsidRPr="004A6A07">
        <w:rPr>
          <w:rFonts w:asciiTheme="minorHAnsi" w:hAnsiTheme="minorHAnsi"/>
        </w:rPr>
        <w:t>rozhodne o</w:t>
      </w:r>
      <w:r w:rsidR="00534598">
        <w:rPr>
          <w:rFonts w:asciiTheme="minorHAnsi" w:hAnsiTheme="minorHAnsi"/>
        </w:rPr>
        <w:t> </w:t>
      </w:r>
      <w:r w:rsidRPr="004A6A07">
        <w:rPr>
          <w:rFonts w:asciiTheme="minorHAnsi" w:hAnsiTheme="minorHAnsi"/>
        </w:rPr>
        <w:t xml:space="preserve">neschválení ŽoNFP. </w:t>
      </w:r>
    </w:p>
    <w:p w:rsidR="00E1144D" w:rsidRPr="004A6A07" w:rsidRDefault="00E1144D" w:rsidP="00BF0064">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lastRenderedPageBreak/>
        <w:t xml:space="preserve">RO OP TP na základe posúdenia splnenia podmienok poskytnutia príspevku určených vo vyzvaní rozhodne o schválení alebo neschválení ŽoNFP </w:t>
      </w:r>
      <w:r w:rsidR="0064229B" w:rsidRPr="00BF0064">
        <w:rPr>
          <w:rFonts w:asciiTheme="minorHAnsi" w:hAnsiTheme="minorHAnsi"/>
        </w:rPr>
        <w:t xml:space="preserve">Ak ŽoNFP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ŽoNFP. Ak ŽoNFP splnila podmienky odborného hodnotenia, RO </w:t>
      </w:r>
      <w:r w:rsidR="00D41C95" w:rsidRPr="00BF0064">
        <w:rPr>
          <w:rFonts w:asciiTheme="minorHAnsi" w:hAnsiTheme="minorHAnsi"/>
        </w:rPr>
        <w:t xml:space="preserve">OP TP </w:t>
      </w:r>
      <w:r w:rsidR="0064229B" w:rsidRPr="00BF0064">
        <w:rPr>
          <w:rFonts w:asciiTheme="minorHAnsi" w:hAnsiTheme="minorHAnsi"/>
        </w:rPr>
        <w:t>rozhodne o schválení ŽoNFP</w:t>
      </w:r>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F024C5">
        <w:rPr>
          <w:rFonts w:asciiTheme="minorHAnsi" w:hAnsiTheme="minorHAnsi"/>
        </w:rPr>
        <w:t xml:space="preserve"> ŽoNFP</w:t>
      </w:r>
      <w:r w:rsidRPr="00BF0064">
        <w:rPr>
          <w:rFonts w:asciiTheme="minorHAnsi" w:hAnsiTheme="minorHAnsi"/>
        </w:rPr>
        <w:t>.</w:t>
      </w:r>
    </w:p>
    <w:p w:rsidR="00C84BB2" w:rsidRDefault="00C84BB2" w:rsidP="00BF0064">
      <w:pPr>
        <w:autoSpaceDE w:val="0"/>
        <w:autoSpaceDN w:val="0"/>
        <w:adjustRightInd w:val="0"/>
        <w:spacing w:before="120" w:after="120" w:line="240" w:lineRule="auto"/>
        <w:jc w:val="both"/>
      </w:pPr>
      <w:r>
        <w:t>Vzor rozhodnutia o schválení ŽoNFP, neschválení ŽoNFP a o zastavení konania vydáva CKO (</w:t>
      </w:r>
      <w:r w:rsidRPr="00C84BB2">
        <w:t>Vzor CKO č. 22 - Rozhodnutia o</w:t>
      </w:r>
      <w:r w:rsidR="0091595E">
        <w:t> </w:t>
      </w:r>
      <w:r w:rsidRPr="00C84BB2">
        <w:t>ŽoNFP</w:t>
      </w:r>
      <w:r w:rsidR="0091595E">
        <w:t xml:space="preserve"> je zverejnený na webovom sídle CKO </w:t>
      </w:r>
      <w:hyperlink r:id="rId30"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schválenia ŽoNFP</w:t>
      </w:r>
      <w:r>
        <w:t>,</w:t>
      </w:r>
      <w:r w:rsidR="00435834" w:rsidRPr="00C84BB2">
        <w:t xml:space="preserve"> ak je prijímateľ a RO OP TP tá istá osoba</w:t>
      </w:r>
      <w:r>
        <w:t>, RO OP TP vydá interné</w:t>
      </w:r>
      <w:r w:rsidRPr="00C84BB2">
        <w:t xml:space="preserve"> Rozhodnuti</w:t>
      </w:r>
      <w:r>
        <w:t>e</w:t>
      </w:r>
      <w:r w:rsidRPr="00C84BB2">
        <w:t xml:space="preserve"> o schválení ŽoNFP</w:t>
      </w:r>
      <w:r w:rsidR="00435834" w:rsidRPr="00C84BB2">
        <w:t xml:space="preserve">,  </w:t>
      </w:r>
      <w:r>
        <w:t xml:space="preserve">ktoré nahrádza zmluvu o NFP. Vzor </w:t>
      </w:r>
      <w:r w:rsidR="00435834" w:rsidRPr="00C84BB2">
        <w:t xml:space="preserve">je zverejnený na webovom sídle RO OP TP  </w:t>
      </w:r>
      <w:hyperlink r:id="rId31" w:history="1">
        <w:r w:rsidR="00F024C5" w:rsidRPr="006D1760">
          <w:rPr>
            <w:rStyle w:val="Hypertextovprepojenie"/>
          </w:rPr>
          <w:t>http://www.optp.vlada.gov.sk/ine-dokumenty/</w:t>
        </w:r>
      </w:hyperlink>
      <w:r w:rsidR="00F47EA2" w:rsidRPr="00C84BB2">
        <w:t>)</w:t>
      </w:r>
      <w:r w:rsidR="0064229B" w:rsidRPr="00C84BB2">
        <w:rPr>
          <w:color w:val="000000"/>
        </w:rPr>
        <w:t>.</w:t>
      </w:r>
    </w:p>
    <w:p w:rsidR="0064229B" w:rsidRPr="004A6A07" w:rsidRDefault="00F024C5" w:rsidP="00BF0064">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4A6A07">
        <w:rPr>
          <w:rFonts w:asciiTheme="minorHAnsi" w:hAnsiTheme="minorHAnsi"/>
        </w:rPr>
        <w:t xml:space="preserve">RO </w:t>
      </w:r>
      <w:r w:rsidR="00D41C95" w:rsidRPr="004A6A07">
        <w:rPr>
          <w:rFonts w:asciiTheme="minorHAnsi" w:hAnsiTheme="minorHAnsi"/>
        </w:rPr>
        <w:t xml:space="preserve">OP TP </w:t>
      </w:r>
      <w:r w:rsidR="0064229B" w:rsidRPr="004A6A07">
        <w:rPr>
          <w:rFonts w:asciiTheme="minorHAnsi" w:hAnsiTheme="minorHAnsi"/>
        </w:rPr>
        <w:t xml:space="preserve">nie je oprávnený vyvodiť negatívne dôsledky len z dôvodov formálnych nedostatkov </w:t>
      </w:r>
      <w:r>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Pr="00230311">
        <w:rPr>
          <w:rFonts w:asciiTheme="minorHAnsi" w:hAnsiTheme="minorHAnsi" w:cstheme="minorHAnsi"/>
        </w:rPr>
        <w:t>podania</w:t>
      </w:r>
      <w:r w:rsidR="0064229B" w:rsidRPr="004A6A07">
        <w:rPr>
          <w:rFonts w:asciiTheme="minorHAnsi" w:hAnsiTheme="minorHAnsi"/>
        </w:rPr>
        <w:t>.</w:t>
      </w:r>
      <w:r>
        <w:rPr>
          <w:rFonts w:asciiTheme="minorHAnsi" w:hAnsiTheme="minorHAnsi"/>
        </w:rPr>
        <w:t xml:space="preserve"> </w:t>
      </w:r>
      <w:r w:rsidR="0064229B" w:rsidRPr="004A6A07">
        <w:rPr>
          <w:rFonts w:asciiTheme="minorHAnsi" w:hAnsiTheme="minorHAnsi"/>
        </w:rPr>
        <w:t xml:space="preserve">Dôvod, pre ktorý RO </w:t>
      </w:r>
      <w:r w:rsidR="005167A6" w:rsidRPr="004A6A07">
        <w:rPr>
          <w:rFonts w:asciiTheme="minorHAnsi" w:hAnsiTheme="minorHAnsi"/>
        </w:rPr>
        <w:t xml:space="preserve">OP TP </w:t>
      </w:r>
      <w:r w:rsidR="0064229B" w:rsidRPr="004A6A07">
        <w:rPr>
          <w:rFonts w:asciiTheme="minorHAnsi" w:hAnsiTheme="minorHAnsi"/>
        </w:rPr>
        <w:t>vydáva rozhodnutie o</w:t>
      </w:r>
      <w:r w:rsidR="00534598">
        <w:rPr>
          <w:rFonts w:asciiTheme="minorHAnsi" w:hAnsiTheme="minorHAnsi"/>
        </w:rPr>
        <w:t> </w:t>
      </w:r>
      <w:r w:rsidR="0064229B" w:rsidRPr="004A6A07">
        <w:rPr>
          <w:rFonts w:asciiTheme="minorHAnsi" w:hAnsiTheme="minorHAnsi"/>
        </w:rPr>
        <w:t>zastavení konania alebo rozhodnutie o neschválení musí byť jasný, odôvodnený a musí vyplývať z</w:t>
      </w:r>
      <w:r w:rsidR="00534598">
        <w:rPr>
          <w:rFonts w:asciiTheme="minorHAnsi" w:hAnsiTheme="minorHAnsi"/>
        </w:rPr>
        <w:t> </w:t>
      </w:r>
      <w:r w:rsidR="0064229B" w:rsidRPr="004A6A07">
        <w:rPr>
          <w:rFonts w:asciiTheme="minorHAnsi" w:hAnsiTheme="minorHAnsi"/>
        </w:rPr>
        <w:t xml:space="preserve">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Podrobný postup schvaľovania žiadostí o NFP vychádza zo Systému riadenia európskych štrukturálnych a investičných fondov, </w:t>
      </w:r>
      <w:r w:rsidR="00F024C5">
        <w:rPr>
          <w:rFonts w:asciiTheme="minorHAnsi" w:hAnsiTheme="minorHAnsi"/>
        </w:rPr>
        <w:t>kapitola</w:t>
      </w:r>
      <w:r w:rsidR="00F024C5" w:rsidRPr="004A6A07">
        <w:rPr>
          <w:rFonts w:asciiTheme="minorHAnsi" w:hAnsiTheme="minorHAnsi"/>
        </w:rPr>
        <w:t xml:space="preserve"> </w:t>
      </w:r>
      <w:r w:rsidRPr="004A6A07">
        <w:rPr>
          <w:rFonts w:asciiTheme="minorHAnsi" w:hAnsiTheme="minorHAnsi"/>
        </w:rPr>
        <w:t xml:space="preserve">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Opravné prostriedky umožňujú žiadateľovi v konaní o ŽoNFP domáhať sa nápravy, ak sa domnieva, že </w:t>
      </w:r>
      <w:r w:rsidR="00EF55E8">
        <w:rPr>
          <w:rFonts w:asciiTheme="minorHAnsi" w:hAnsiTheme="minorHAnsi"/>
        </w:rPr>
        <w:t>boli porušené</w:t>
      </w:r>
      <w:r w:rsidRPr="004A6A07">
        <w:rPr>
          <w:rFonts w:asciiTheme="minorHAnsi" w:hAnsiTheme="minorHAnsi"/>
        </w:rPr>
        <w:t xml:space="preserve"> ustanovenia zákona </w:t>
      </w:r>
      <w:r w:rsidR="001F1FE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Pr="004A6A07">
        <w:rPr>
          <w:rFonts w:asciiTheme="minorHAnsi" w:hAnsiTheme="minorHAnsi"/>
        </w:rPr>
        <w:t xml:space="preserve"> a</w:t>
      </w:r>
      <w:r w:rsidR="001F1FED">
        <w:rPr>
          <w:rFonts w:asciiTheme="minorHAnsi" w:hAnsiTheme="minorHAnsi"/>
        </w:rPr>
        <w:t>/alebo</w:t>
      </w:r>
      <w:r w:rsidRPr="004A6A07">
        <w:rPr>
          <w:rFonts w:asciiTheme="minorHAnsi" w:hAnsiTheme="minorHAnsi"/>
        </w:rPr>
        <w:t xml:space="preserve"> </w:t>
      </w:r>
      <w:r w:rsidR="001F1FED" w:rsidRPr="00EE1E1F">
        <w:t>bolo nesprávne zistené nesplnenie podmienok uvedených</w:t>
      </w:r>
      <w:r w:rsidR="001F1FED" w:rsidRPr="00EE1E1F">
        <w:rPr>
          <w:rFonts w:asciiTheme="minorHAnsi" w:hAnsiTheme="minorHAnsi" w:cstheme="minorHAnsi"/>
        </w:rPr>
        <w:t xml:space="preserve"> vo vyzvaní.</w:t>
      </w:r>
      <w:r w:rsidR="001F1FED" w:rsidRPr="00EE1E1F">
        <w:t xml:space="preserve"> Opravné prostriedky sú zároveň možnosťou, aby na úrovni RO OP TP došlo k náprave rozhodnutia, ktoré bolo vydané v rozpore s podmienkami stanovenými vo vyzvaní, resp. v rozpore so zákonom o príspevku z EŠIF.</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(tzv. autoremedúra), lebo odvolaniu v plnom rozsahu vyhovel. V tomto prípade ide stále o</w:t>
      </w:r>
      <w:r w:rsidR="00534598">
        <w:rPr>
          <w:rFonts w:asciiTheme="minorHAnsi" w:hAnsiTheme="minorHAnsi"/>
        </w:rPr>
        <w:t> </w:t>
      </w:r>
      <w:r w:rsidRPr="004A6A07">
        <w:rPr>
          <w:rFonts w:asciiTheme="minorHAnsi" w:hAnsiTheme="minorHAnsi"/>
        </w:rPr>
        <w:t xml:space="preserve">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r w:rsidR="00E1144D">
        <w:rPr>
          <w:rFonts w:asciiTheme="minorHAnsi" w:hAnsiTheme="minorHAnsi"/>
        </w:rPr>
        <w:t xml:space="preserve"> </w:t>
      </w:r>
      <w:r w:rsidR="00E1144D" w:rsidRPr="009229F1">
        <w:rPr>
          <w:rFonts w:asciiTheme="minorHAnsi" w:hAnsiTheme="minorHAnsi" w:cstheme="minorHAnsi"/>
        </w:rPr>
        <w:t xml:space="preserve">Ak lehota márne uplynula od 12.3.2020 do 21.5.2020, žiadateľ je </w:t>
      </w:r>
      <w:r w:rsidR="00E1144D" w:rsidRPr="009229F1">
        <w:rPr>
          <w:rFonts w:asciiTheme="minorHAnsi" w:hAnsiTheme="minorHAnsi" w:cstheme="minorHAnsi"/>
        </w:rPr>
        <w:lastRenderedPageBreak/>
        <w:t xml:space="preserve">oprávnený podať odvolanie najneskôr do jedného mesiaca odo dňa nadobudnutia účinnosti </w:t>
      </w:r>
      <w:r w:rsidR="009D6128" w:rsidRPr="000309D9">
        <w:rPr>
          <w:rFonts w:asciiTheme="minorHAnsi" w:hAnsiTheme="minorHAnsi" w:cstheme="minorHAnsi"/>
        </w:rPr>
        <w:t>zákona č. 128/2020 Z. z., ktorým sa mení zákon o príspevku z</w:t>
      </w:r>
      <w:r w:rsidR="009D6128">
        <w:rPr>
          <w:rFonts w:asciiTheme="minorHAnsi" w:hAnsiTheme="minorHAnsi" w:cstheme="minorHAnsi"/>
        </w:rPr>
        <w:t> </w:t>
      </w:r>
      <w:r w:rsidR="009D6128" w:rsidRPr="000309D9">
        <w:rPr>
          <w:rFonts w:asciiTheme="minorHAnsi" w:hAnsiTheme="minorHAnsi" w:cstheme="minorHAnsi"/>
        </w:rPr>
        <w:t>EŠIF</w:t>
      </w:r>
      <w:r w:rsidR="00E1144D" w:rsidRPr="009229F1">
        <w:rPr>
          <w:rFonts w:asciiTheme="minorHAnsi" w:hAnsiTheme="minorHAnsi" w:cstheme="minorHAnsi"/>
        </w:rPr>
        <w:t>, t. j. do 22.6.2020 vrátane.</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rPr>
        <w:t>rozhodnutiam o zastavení konania,</w:t>
      </w:r>
    </w:p>
    <w:p w:rsidR="00A356C4" w:rsidRPr="009D6128"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sz w:val="22"/>
          <w:szCs w:val="22"/>
        </w:rPr>
        <w:t>rozhodnutiu o zmene rozhodnutia o neschválení ŽoNFP,</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(rozhodnutie vydané v</w:t>
      </w:r>
      <w:r w:rsidR="00534598">
        <w:rPr>
          <w:rFonts w:asciiTheme="minorHAnsi" w:hAnsiTheme="minorHAnsi"/>
          <w:sz w:val="22"/>
          <w:szCs w:val="22"/>
        </w:rPr>
        <w:t> </w:t>
      </w:r>
      <w:r w:rsidRPr="00962511">
        <w:rPr>
          <w:rFonts w:asciiTheme="minorHAnsi" w:hAnsiTheme="minorHAnsi"/>
          <w:sz w:val="22"/>
          <w:szCs w:val="22"/>
        </w:rPr>
        <w:t xml:space="preserve">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927508" w:rsidRPr="000420F7">
        <w:rPr>
          <w:rFonts w:asciiTheme="minorHAnsi" w:hAnsiTheme="minorHAnsi" w:cstheme="minorHAnsi"/>
          <w:sz w:val="22"/>
          <w:szCs w:val="22"/>
        </w:rPr>
        <w:t>zákona č. 128/2020 Z. z., ktorým sa mení zákon o príspevku z EŠIF</w:t>
      </w:r>
      <w:r w:rsidR="00E1144D" w:rsidRPr="00825667">
        <w:rPr>
          <w:rFonts w:asciiTheme="minorHAnsi" w:hAnsiTheme="minorHAnsi" w:cstheme="minorHAnsi"/>
          <w:sz w:val="22"/>
          <w:szCs w:val="22"/>
        </w:rPr>
        <w:t>, t. j. do 22.6.2020 vrátane</w:t>
      </w:r>
      <w:r w:rsidR="00E1144D">
        <w:rPr>
          <w:rFonts w:asciiTheme="minorHAnsi" w:hAnsiTheme="minorHAnsi" w:cs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späťvzatí – žiadateľ je oprávnený do rozhodnutia o odvolaní vziať podané odvolanie písomne späť. Ak po späťvzatí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w:t>
      </w:r>
      <w:r w:rsidR="00534598">
        <w:rPr>
          <w:rFonts w:asciiTheme="minorHAnsi" w:hAnsiTheme="minorHAnsi"/>
        </w:rPr>
        <w:t> </w:t>
      </w:r>
      <w:r w:rsidRPr="004A6A07">
        <w:rPr>
          <w:rFonts w:asciiTheme="minorHAnsi" w:hAnsiTheme="minorHAnsi"/>
        </w:rPr>
        <w:t>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9A25FF">
        <w:rPr>
          <w:rFonts w:asciiTheme="minorHAnsi" w:hAnsiTheme="minorHAnsi"/>
          <w:sz w:val="22"/>
          <w:szCs w:val="22"/>
        </w:rPr>
        <w:t>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xml:space="preserve">. Za deň späťvzatia odvolania sa považuje deň keď </w:t>
      </w:r>
      <w:r w:rsidRPr="00962511">
        <w:rPr>
          <w:rFonts w:asciiTheme="minorHAnsi" w:hAnsiTheme="minorHAnsi"/>
          <w:sz w:val="22"/>
          <w:szCs w:val="22"/>
        </w:rPr>
        <w:lastRenderedPageBreak/>
        <w:t>bolo oznámenie o späťvzatí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rozhodne o zastavení konania ku dňu doručenia späťvzatia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927508">
        <w:rPr>
          <w:rFonts w:asciiTheme="minorHAnsi" w:hAnsiTheme="minorHAnsi"/>
          <w:sz w:val="22"/>
          <w:szCs w:val="22"/>
        </w:rPr>
        <w:t xml:space="preserve"> </w:t>
      </w:r>
      <w:r w:rsidR="00927508">
        <w:rPr>
          <w:rFonts w:asciiTheme="minorHAnsi" w:hAnsiTheme="minorHAnsi" w:cstheme="minorHAnsi"/>
          <w:sz w:val="22"/>
          <w:szCs w:val="22"/>
          <w:lang w:eastAsia="en-US"/>
        </w:rPr>
        <w:t>zákona o príspevku z EŠIF</w:t>
      </w:r>
      <w:r w:rsidRPr="00712E94">
        <w:rPr>
          <w:rFonts w:asciiTheme="minorHAnsi" w:hAnsiTheme="minorHAnsi"/>
          <w:sz w:val="22"/>
          <w:szCs w:val="22"/>
        </w:rPr>
        <w:t xml:space="preserve">. V tomto prípade je osobitne dôležité, aby bolo rozhodnutie poskytovateľa o odmietnutí, resp. o zastavení konania riadne odôvodnené na základe riadnych dôkazov; </w:t>
      </w:r>
    </w:p>
    <w:p w:rsidR="00712E94"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w:t>
      </w:r>
      <w:r w:rsidR="00927508">
        <w:rPr>
          <w:rFonts w:asciiTheme="minorHAnsi" w:hAnsiTheme="minorHAnsi"/>
          <w:sz w:val="22"/>
          <w:szCs w:val="22"/>
        </w:rPr>
        <w:t xml:space="preserve">, </w:t>
      </w:r>
      <w:r w:rsidR="00927508" w:rsidRPr="007D736A">
        <w:rPr>
          <w:rFonts w:asciiTheme="minorHAnsi" w:hAnsiTheme="minorHAnsi"/>
          <w:sz w:val="22"/>
          <w:szCs w:val="22"/>
          <w:lang w:eastAsia="en-US"/>
        </w:rPr>
        <w:t>pričom nebol dôvod na odmietnutie odvolania podľa §</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22 ods. 8 zákona o príspevku z</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EŠIF</w:t>
      </w:r>
      <w:r w:rsidRPr="00712E94">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534598">
        <w:rPr>
          <w:rFonts w:asciiTheme="minorHAnsi" w:hAnsiTheme="minorHAnsi"/>
          <w:sz w:val="22"/>
          <w:szCs w:val="22"/>
        </w:rPr>
        <w:t> </w:t>
      </w:r>
      <w:r w:rsidRPr="00712E94">
        <w:rPr>
          <w:rFonts w:asciiTheme="minorHAnsi" w:hAnsiTheme="minorHAnsi"/>
          <w:sz w:val="22"/>
          <w:szCs w:val="22"/>
        </w:rPr>
        <w:t>odvolaní podľa § 23 ods. 2 zákona o príspevku z EŠIF, prípadne procesné rozhodnutie podľa § 23 ods. 3 zákona o príspevku z EŠIF (podľa právneho stavu po 1.</w:t>
      </w:r>
      <w:r w:rsidR="00534598">
        <w:rPr>
          <w:rFonts w:asciiTheme="minorHAnsi" w:hAnsiTheme="minorHAnsi"/>
          <w:sz w:val="22"/>
          <w:szCs w:val="22"/>
        </w:rPr>
        <w:t> </w:t>
      </w:r>
      <w:r w:rsidRPr="00712E94">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534598">
        <w:rPr>
          <w:rFonts w:asciiTheme="minorHAnsi" w:hAnsiTheme="minorHAnsi"/>
          <w:sz w:val="22"/>
          <w:szCs w:val="22"/>
        </w:rPr>
        <w:t> </w:t>
      </w:r>
      <w:r w:rsidRPr="00712E94">
        <w:rPr>
          <w:rFonts w:asciiTheme="minorHAnsi" w:hAnsiTheme="minorHAnsi"/>
          <w:sz w:val="22"/>
          <w:szCs w:val="22"/>
        </w:rPr>
        <w:t>teda nemohlo byť v rámci prípadného súdneho prieskumu označené za nezákonné.</w:t>
      </w:r>
    </w:p>
    <w:p w:rsidR="00927508" w:rsidRPr="00394227" w:rsidRDefault="00927508" w:rsidP="007A6CE7">
      <w:pPr>
        <w:pStyle w:val="Odsekzoznamu"/>
        <w:tabs>
          <w:tab w:val="left" w:pos="900"/>
        </w:tabs>
        <w:spacing w:before="120" w:after="120"/>
        <w:ind w:left="1637" w:right="-18"/>
        <w:jc w:val="both"/>
      </w:pP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w:t>
      </w:r>
      <w:r w:rsidR="00534598">
        <w:rPr>
          <w:rFonts w:asciiTheme="minorHAnsi" w:hAnsiTheme="minorHAnsi"/>
          <w:sz w:val="22"/>
          <w:szCs w:val="22"/>
        </w:rPr>
        <w:t> </w:t>
      </w:r>
      <w:r w:rsidRPr="00962511">
        <w:rPr>
          <w:rFonts w:asciiTheme="minorHAnsi" w:hAnsiTheme="minorHAnsi"/>
          <w:sz w:val="22"/>
          <w:szCs w:val="22"/>
        </w:rPr>
        <w:t xml:space="preserve">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w:t>
      </w:r>
      <w:r w:rsidR="00534598">
        <w:rPr>
          <w:rFonts w:asciiTheme="minorHAnsi" w:hAnsiTheme="minorHAnsi"/>
          <w:sz w:val="22"/>
          <w:szCs w:val="22"/>
        </w:rPr>
        <w:t> </w:t>
      </w:r>
      <w:r w:rsidRPr="00962511">
        <w:rPr>
          <w:rFonts w:asciiTheme="minorHAnsi" w:hAnsiTheme="minorHAnsi"/>
          <w:sz w:val="22"/>
          <w:szCs w:val="22"/>
        </w:rPr>
        <w:t xml:space="preserve">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ŽoNFP.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lastRenderedPageBreak/>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 xml:space="preserve">60 </w:t>
      </w:r>
      <w:r w:rsidR="00F72208">
        <w:rPr>
          <w:rFonts w:asciiTheme="minorHAnsi" w:hAnsiTheme="minorHAnsi"/>
          <w:b/>
          <w:sz w:val="22"/>
          <w:szCs w:val="22"/>
          <w:u w:val="single"/>
        </w:rPr>
        <w:t xml:space="preserve">pracovných </w:t>
      </w:r>
      <w:r w:rsidRPr="00962511">
        <w:rPr>
          <w:rFonts w:asciiTheme="minorHAnsi" w:hAnsiTheme="minorHAnsi"/>
          <w:b/>
          <w:sz w:val="22"/>
          <w:szCs w:val="22"/>
          <w:u w:val="single"/>
        </w:rPr>
        <w:t>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w:t>
      </w:r>
      <w:r w:rsidR="00534598">
        <w:rPr>
          <w:rFonts w:asciiTheme="minorHAnsi" w:hAnsiTheme="minorHAnsi"/>
          <w:sz w:val="22"/>
          <w:szCs w:val="22"/>
        </w:rPr>
        <w:t> </w:t>
      </w:r>
      <w:r w:rsidRPr="00962511">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00E1144D">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E1144D">
        <w:rPr>
          <w:rFonts w:asciiTheme="minorHAnsi" w:hAnsiTheme="minorHAnsi"/>
          <w:sz w:val="22"/>
          <w:szCs w:val="22"/>
        </w:rPr>
        <w:t>.</w:t>
      </w:r>
    </w:p>
    <w:p w:rsidR="00E1144D" w:rsidRDefault="00712E94"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ktorý ho vydal, na nové konanie a rozhodnutie, ak zistenie skutkového stavu RO bolo nedostačujúce na riadne posúdenie veci, alebo pokiaľ je to vhodnejšie najmä z dôvodu rýchlosti a</w:t>
      </w:r>
      <w:r w:rsidR="00534598">
        <w:rPr>
          <w:rFonts w:asciiTheme="minorHAnsi" w:hAnsiTheme="minorHAnsi"/>
          <w:sz w:val="22"/>
          <w:szCs w:val="22"/>
        </w:rPr>
        <w:t> </w:t>
      </w:r>
      <w:r w:rsidRPr="00036164">
        <w:rPr>
          <w:rFonts w:asciiTheme="minorHAnsi" w:hAnsiTheme="minorHAnsi"/>
          <w:sz w:val="22"/>
          <w:szCs w:val="22"/>
        </w:rPr>
        <w:t xml:space="preserve">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B80F68" w:rsidRDefault="00E1144D"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B80F68">
        <w:rPr>
          <w:rFonts w:asciiTheme="minorHAnsi" w:hAnsiTheme="minorHAnsi" w:cstheme="minorHAnsi"/>
          <w:b/>
          <w:sz w:val="22"/>
          <w:szCs w:val="22"/>
        </w:rPr>
        <w:t>Vydá rozhodnutie o zastavení odvolacieho konania</w:t>
      </w:r>
      <w:r w:rsidRPr="00B80F6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72208">
        <w:rPr>
          <w:rFonts w:asciiTheme="minorHAnsi" w:hAnsiTheme="minorHAnsi" w:cstheme="minorHAnsi"/>
          <w:sz w:val="22"/>
          <w:szCs w:val="22"/>
        </w:rPr>
        <w:t>až</w:t>
      </w:r>
      <w:r w:rsidR="00F72208" w:rsidRPr="00B80F68">
        <w:rPr>
          <w:rFonts w:asciiTheme="minorHAnsi" w:hAnsiTheme="minorHAnsi" w:cstheme="minorHAnsi"/>
          <w:sz w:val="22"/>
          <w:szCs w:val="22"/>
        </w:rPr>
        <w:t xml:space="preserve"> </w:t>
      </w:r>
      <w:r w:rsidRPr="00B80F6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w:t>
      </w:r>
      <w:r w:rsidR="00141E98" w:rsidRPr="000420F7">
        <w:rPr>
          <w:rFonts w:asciiTheme="minorHAnsi" w:hAnsiTheme="minorHAnsi" w:cstheme="minorHAnsi"/>
        </w:rPr>
        <w:t>zákona č. 128/2020 Z. z., ktorým sa mení zákon o príspevku z EŠIF</w:t>
      </w:r>
      <w:r w:rsidR="00E1144D" w:rsidRPr="0063386F">
        <w:rPr>
          <w:rFonts w:asciiTheme="minorHAnsi" w:hAnsiTheme="minorHAnsi" w:cstheme="minorHAnsi"/>
        </w:rPr>
        <w:t>, t. j. do 22.6.2020 vrátane. V takom prípade sa uvedená lehota považuje za splnenú.</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w:t>
      </w:r>
      <w:r w:rsidR="00AF0387">
        <w:rPr>
          <w:rFonts w:asciiTheme="minorHAnsi" w:hAnsiTheme="minorHAnsi"/>
        </w:rPr>
        <w:t>p</w:t>
      </w:r>
      <w:r w:rsidRPr="004A6A07">
        <w:rPr>
          <w:rFonts w:asciiTheme="minorHAnsi" w:hAnsiTheme="minorHAnsi"/>
        </w:rPr>
        <w:t xml:space="preserve">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Rozhodnutie o schválení ŽoNFP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lastRenderedPageBreak/>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w:t>
      </w:r>
      <w:r w:rsidR="00FA6FC8">
        <w:rPr>
          <w:rFonts w:asciiTheme="minorHAnsi" w:hAnsiTheme="minorHAnsi"/>
          <w:sz w:val="22"/>
          <w:szCs w:val="22"/>
        </w:rPr>
        <w:t xml:space="preserve">štatutárny orgán RO OP TP </w:t>
      </w:r>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r w:rsidR="00FA6FC8">
        <w:rPr>
          <w:rFonts w:asciiTheme="minorHAnsi" w:hAnsiTheme="minorHAnsi"/>
          <w:sz w:val="22"/>
          <w:szCs w:val="22"/>
        </w:rPr>
        <w:t> </w:t>
      </w:r>
      <w:r w:rsidRPr="00962511">
        <w:rPr>
          <w:rFonts w:asciiTheme="minorHAnsi" w:hAnsiTheme="minorHAnsi"/>
          <w:sz w:val="22"/>
          <w:szCs w:val="22"/>
        </w:rPr>
        <w:t>náležitostiach rozhodnutia o schválení/neschválení ŽoNFP</w:t>
      </w:r>
      <w:r w:rsidR="00AF0387">
        <w:rPr>
          <w:rFonts w:asciiTheme="minorHAnsi" w:hAnsiTheme="minorHAnsi"/>
          <w:sz w:val="22"/>
          <w:szCs w:val="22"/>
        </w:rPr>
        <w:t xml:space="preserve"> </w:t>
      </w:r>
      <w:r w:rsidR="00AF0387" w:rsidRPr="00C22A97">
        <w:rPr>
          <w:rFonts w:asciiTheme="minorHAnsi" w:hAnsiTheme="minorHAnsi" w:cstheme="minorHAnsi"/>
          <w:sz w:val="22"/>
          <w:szCs w:val="22"/>
        </w:rPr>
        <w:t>v zmysle zákona o príspevku z</w:t>
      </w:r>
      <w:r w:rsidR="00AF0387">
        <w:rPr>
          <w:rFonts w:asciiTheme="minorHAnsi" w:hAnsiTheme="minorHAnsi" w:cstheme="minorHAnsi"/>
          <w:sz w:val="22"/>
          <w:szCs w:val="22"/>
        </w:rPr>
        <w:t> </w:t>
      </w:r>
      <w:r w:rsidR="00AF0387" w:rsidRPr="00C22A97">
        <w:rPr>
          <w:rFonts w:asciiTheme="minorHAnsi" w:hAnsiTheme="minorHAnsi" w:cstheme="minorHAnsi"/>
          <w:sz w:val="22"/>
          <w:szCs w:val="22"/>
        </w:rPr>
        <w:t>EŠIF</w:t>
      </w:r>
      <w:r w:rsidRPr="00962511">
        <w:rPr>
          <w:rFonts w:asciiTheme="minorHAnsi" w:hAnsiTheme="minorHAnsi"/>
          <w:sz w:val="22"/>
          <w:szCs w:val="22"/>
        </w:rPr>
        <w:t>.</w:t>
      </w:r>
    </w:p>
    <w:p w:rsidR="002F6327" w:rsidRPr="00962511" w:rsidRDefault="00FA6FC8"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w:t>
      </w:r>
      <w:r>
        <w:rPr>
          <w:rFonts w:asciiTheme="minorHAnsi" w:hAnsiTheme="minorHAnsi"/>
          <w:b/>
          <w:sz w:val="22"/>
          <w:szCs w:val="22"/>
        </w:rPr>
        <w:t>cie</w:t>
      </w:r>
      <w:r w:rsidRPr="00962511">
        <w:rPr>
          <w:rFonts w:asciiTheme="minorHAnsi" w:hAnsiTheme="minorHAnsi"/>
          <w:b/>
          <w:sz w:val="22"/>
          <w:szCs w:val="22"/>
        </w:rPr>
        <w:t xml:space="preserve"> </w:t>
      </w:r>
      <w:r w:rsidR="002F6327" w:rsidRPr="00962511">
        <w:rPr>
          <w:rFonts w:asciiTheme="minorHAnsi" w:hAnsiTheme="minorHAnsi"/>
          <w:b/>
          <w:sz w:val="22"/>
          <w:szCs w:val="22"/>
        </w:rPr>
        <w:t>konanie zastaví</w:t>
      </w:r>
      <w:r w:rsidR="002F6327" w:rsidRPr="00962511">
        <w:rPr>
          <w:rFonts w:asciiTheme="minorHAnsi" w:hAnsiTheme="minorHAnsi"/>
          <w:sz w:val="22"/>
          <w:szCs w:val="22"/>
        </w:rPr>
        <w:t xml:space="preserve"> - ak </w:t>
      </w:r>
      <w:r>
        <w:rPr>
          <w:rFonts w:asciiTheme="minorHAnsi" w:hAnsiTheme="minorHAnsi"/>
          <w:sz w:val="22"/>
          <w:szCs w:val="22"/>
        </w:rPr>
        <w:t>štatutárny orgán RO OP TP</w:t>
      </w:r>
      <w:r w:rsidR="002F6327" w:rsidRPr="00962511">
        <w:rPr>
          <w:rFonts w:asciiTheme="minorHAnsi" w:hAnsiTheme="minorHAnsi"/>
          <w:sz w:val="22"/>
          <w:szCs w:val="22"/>
        </w:rPr>
        <w:t xml:space="preserve"> preskúmaním rozhodnutia mimo odvolacieho konania zistí, že rozhodnutie nebolo vydané v rozpore so zákonom o</w:t>
      </w:r>
      <w:r>
        <w:rPr>
          <w:rFonts w:asciiTheme="minorHAnsi" w:hAnsiTheme="minorHAnsi"/>
          <w:sz w:val="22"/>
          <w:szCs w:val="22"/>
        </w:rPr>
        <w:t> </w:t>
      </w:r>
      <w:r w:rsidR="002F6327" w:rsidRPr="00962511">
        <w:rPr>
          <w:rFonts w:asciiTheme="minorHAnsi" w:hAnsiTheme="minorHAnsi"/>
          <w:sz w:val="22"/>
          <w:szCs w:val="22"/>
        </w:rPr>
        <w:t xml:space="preserve">príspevku z EŠIF, </w:t>
      </w:r>
      <w:r w:rsidR="00494525">
        <w:rPr>
          <w:rFonts w:asciiTheme="minorHAnsi" w:hAnsiTheme="minorHAnsi"/>
          <w:sz w:val="22"/>
          <w:szCs w:val="22"/>
        </w:rPr>
        <w:t>štatutárny orgán RO OP TP</w:t>
      </w:r>
      <w:r w:rsidR="00585402" w:rsidRPr="00962511">
        <w:rPr>
          <w:rFonts w:asciiTheme="minorHAnsi" w:hAnsiTheme="minorHAnsi"/>
          <w:sz w:val="22"/>
          <w:szCs w:val="22"/>
        </w:rPr>
        <w:t xml:space="preserve"> </w:t>
      </w:r>
      <w:r w:rsidRPr="00962511">
        <w:rPr>
          <w:rFonts w:asciiTheme="minorHAnsi" w:hAnsiTheme="minorHAnsi"/>
          <w:sz w:val="22"/>
          <w:szCs w:val="22"/>
        </w:rPr>
        <w:t>preskúmava</w:t>
      </w:r>
      <w:r>
        <w:rPr>
          <w:rFonts w:asciiTheme="minorHAnsi" w:hAnsiTheme="minorHAnsi"/>
          <w:sz w:val="22"/>
          <w:szCs w:val="22"/>
        </w:rPr>
        <w:t>cie</w:t>
      </w:r>
      <w:r w:rsidRPr="00962511">
        <w:rPr>
          <w:rFonts w:asciiTheme="minorHAnsi" w:hAnsiTheme="minorHAnsi"/>
          <w:sz w:val="22"/>
          <w:szCs w:val="22"/>
        </w:rPr>
        <w:t xml:space="preserve"> </w:t>
      </w:r>
      <w:r w:rsidR="002F6327" w:rsidRPr="00962511">
        <w:rPr>
          <w:rFonts w:asciiTheme="minorHAnsi" w:hAnsiTheme="minorHAnsi"/>
          <w:sz w:val="22"/>
          <w:szCs w:val="22"/>
        </w:rPr>
        <w:t>konanie zastaví</w:t>
      </w:r>
      <w:r>
        <w:rPr>
          <w:rFonts w:asciiTheme="minorHAnsi" w:hAnsiTheme="minorHAnsi"/>
          <w:sz w:val="22"/>
          <w:szCs w:val="22"/>
        </w:rPr>
        <w:t>. Zastavenie konania sa vykoná</w:t>
      </w:r>
      <w:r w:rsidR="002F6327"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w:t>
      </w:r>
      <w:r w:rsidR="00534598">
        <w:rPr>
          <w:rFonts w:asciiTheme="minorHAnsi" w:hAnsiTheme="minorHAnsi"/>
        </w:rPr>
        <w:t> </w:t>
      </w:r>
      <w:r w:rsidRPr="004A6A07">
        <w:rPr>
          <w:rFonts w:asciiTheme="minorHAnsi" w:hAnsiTheme="minorHAnsi"/>
        </w:rPr>
        <w:t xml:space="preserve">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w:t>
      </w:r>
      <w:r w:rsidR="00AF0387" w:rsidRPr="000420F7">
        <w:rPr>
          <w:rFonts w:asciiTheme="minorHAnsi" w:hAnsiTheme="minorHAnsi" w:cstheme="minorHAnsi"/>
        </w:rPr>
        <w:t>zákona č. 128/2020 Z. z., ktorým sa mení zákon o príspevku z EŠIF</w:t>
      </w:r>
      <w:r w:rsidR="00E1144D" w:rsidRPr="00083C3A">
        <w:rPr>
          <w:rFonts w:asciiTheme="minorHAnsi" w:hAnsiTheme="minorHAnsi" w:cstheme="minorHAnsi"/>
        </w:rPr>
        <w:t>, t. j. do 22.6.2020 vrátane. V takom prípade sa uvedená lehota považuje za splnenú.</w:t>
      </w:r>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Na opravu rozhodnutia sa vzťahuje § 47 ods. 6 </w:t>
      </w:r>
      <w:r w:rsidR="00B03473">
        <w:t>zákona č. 71/1967 Zb. o správnom konaní (správny poriadok) v znení neskorších predpisov</w:t>
      </w:r>
      <w:r w:rsidRPr="004A6A07">
        <w:rPr>
          <w:rFonts w:asciiTheme="minorHAnsi" w:hAnsiTheme="minorHAnsi"/>
        </w:rPr>
        <w:t>, t.j.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lastRenderedPageBreak/>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rFonts w:asciiTheme="minorHAnsi" w:hAnsiTheme="minorHAnsi"/>
        </w:rPr>
      </w:pPr>
    </w:p>
    <w:p w:rsidR="00D50B2F" w:rsidRPr="000E6320" w:rsidRDefault="00D50B2F" w:rsidP="000E6320">
      <w:pPr>
        <w:pStyle w:val="Odsekzoznamu1"/>
        <w:spacing w:before="240" w:after="240" w:line="276" w:lineRule="auto"/>
        <w:ind w:left="792" w:hanging="366"/>
        <w:rPr>
          <w:rFonts w:asciiTheme="minorHAnsi" w:hAnsiTheme="minorHAnsi"/>
          <w:b/>
          <w:sz w:val="22"/>
          <w:szCs w:val="22"/>
          <w:u w:val="single"/>
        </w:rPr>
      </w:pPr>
      <w:r w:rsidRPr="000E6320">
        <w:rPr>
          <w:rFonts w:asciiTheme="minorHAnsi" w:hAnsiTheme="minorHAnsi"/>
          <w:b/>
          <w:sz w:val="22"/>
          <w:szCs w:val="22"/>
          <w:u w:val="single"/>
        </w:rPr>
        <w:t>Spôsob financovania</w:t>
      </w:r>
    </w:p>
    <w:p w:rsidR="00B65C11" w:rsidRPr="00B65C11" w:rsidRDefault="00B65C11" w:rsidP="00B65C11">
      <w:pPr>
        <w:spacing w:before="120" w:after="120"/>
        <w:jc w:val="both"/>
        <w:rPr>
          <w:rFonts w:asciiTheme="minorHAnsi" w:hAnsiTheme="minorHAnsi"/>
          <w:color w:val="000000"/>
        </w:rPr>
      </w:pP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hyperlink r:id="rId32" w:history="1">
        <w:r w:rsidRPr="00B65C11">
          <w:rPr>
            <w:rStyle w:val="Hypertextovprepojenie"/>
            <w:rFonts w:asciiTheme="minorHAnsi" w:hAnsiTheme="minorHAnsi"/>
          </w:rPr>
          <w:t>http://www.finance.gov.sk/Default.aspx?CatID=9348</w:t>
        </w:r>
      </w:hyperlink>
      <w:r w:rsidRPr="00B65C11">
        <w:rPr>
          <w:rFonts w:asciiTheme="minorHAnsi" w:hAnsiTheme="minorHAnsi"/>
          <w:color w:val="000000"/>
        </w:rPr>
        <w:t xml:space="preserve">). </w:t>
      </w:r>
    </w:p>
    <w:p w:rsidR="00D50B2F" w:rsidRPr="007F31BD" w:rsidRDefault="00D50B2F" w:rsidP="00D50B2F">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r>
        <w:rPr>
          <w:rFonts w:asciiTheme="minorHAnsi" w:hAnsiTheme="minorHAnsi"/>
          <w:b/>
          <w:sz w:val="22"/>
          <w:szCs w:val="22"/>
        </w:rPr>
        <w:t>predfinancovania</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predfinancovania a 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zálohových platieb a refundácie</w:t>
      </w:r>
    </w:p>
    <w:p w:rsidR="00B65C11" w:rsidRDefault="00D50B2F" w:rsidP="008A1CE5">
      <w:pPr>
        <w:pStyle w:val="Odsekzoznamu"/>
        <w:spacing w:before="120" w:after="120"/>
        <w:ind w:left="2832"/>
        <w:contextualSpacing w:val="0"/>
        <w:jc w:val="both"/>
        <w:rPr>
          <w:rFonts w:asciiTheme="minorHAnsi" w:hAnsiTheme="minorHAnsi"/>
        </w:rPr>
      </w:pP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ienky, že sú jasne identifikované výdavky určené pre jednotlivé systémy financovania bez rizika vzájomného prelínania, t.j. výdavok, ktorý je deklarovaný v rámci systému predfinancovania</w:t>
      </w:r>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D50B2F" w:rsidRDefault="00D50B2F" w:rsidP="00D50B2F">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4A6A07">
        <w:rPr>
          <w:rFonts w:asciiTheme="minorHAnsi" w:hAnsiTheme="minorHAnsi"/>
          <w:b/>
        </w:rPr>
        <w:t>zahŕňa do analýzy rizík</w:t>
      </w:r>
      <w:r w:rsidRPr="004A6A07">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pri vypracovaní ŽoNFP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xml:space="preserve">, pričom v prípade, ak k niektorej aktivite sú priradené merateľné </w:t>
      </w:r>
      <w:r w:rsidRPr="004A6A07">
        <w:rPr>
          <w:rFonts w:asciiTheme="minorHAnsi" w:hAnsiTheme="minorHAnsi"/>
        </w:rPr>
        <w:lastRenderedPageBreak/>
        <w:t>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je odstraňovať bariéry, ktoré vedú k</w:t>
      </w:r>
      <w:r w:rsidR="001E0B5D">
        <w:rPr>
          <w:rFonts w:asciiTheme="minorHAnsi" w:hAnsiTheme="minorHAnsi"/>
        </w:rPr>
        <w:t> </w:t>
      </w:r>
      <w:r w:rsidRPr="004A6A07">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r w:rsidR="00222202" w:rsidRPr="004A6A07">
        <w:rPr>
          <w:rFonts w:asciiTheme="minorHAnsi" w:hAnsiTheme="minorHAnsi"/>
        </w:rPr>
        <w:t xml:space="preserve">RMŽaND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RMŽaND</w:t>
      </w:r>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 xml:space="preserve">ediskriminácia na národnej úrovni zabezpečuje Ministerstvo práce, </w:t>
      </w:r>
      <w:r w:rsidRPr="004A6A07">
        <w:rPr>
          <w:rFonts w:asciiTheme="minorHAnsi" w:hAnsiTheme="minorHAnsi"/>
        </w:rPr>
        <w:lastRenderedPageBreak/>
        <w:t>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RMŽaND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87291A" w:rsidRPr="004A6A07" w:rsidRDefault="0087291A" w:rsidP="00BF0064">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RMŽaND </w:t>
      </w:r>
      <w:r w:rsidR="0087291A" w:rsidRPr="00230311">
        <w:rPr>
          <w:rFonts w:asciiTheme="minorHAnsi" w:hAnsiTheme="minorHAnsi" w:cstheme="minorHAnsi"/>
        </w:rPr>
        <w:t>(príloha k vyzvaniu – Zoznam povinných merateľných ukazovateľov) a sú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NFP</w:t>
      </w:r>
      <w:r w:rsidR="009D089F">
        <w:rPr>
          <w:rFonts w:asciiTheme="minorHAnsi" w:hAnsiTheme="minorHAnsi"/>
          <w:b/>
          <w:u w:val="single"/>
        </w:rPr>
        <w:t>/rozhodnutia o schválení ŽoNFP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V zmysle  §  25  ods.  1 zákona o príspevku  z EŠIF sa príspevok  poskytuje prijímateľovi  na základe a</w:t>
      </w:r>
      <w:r w:rsidR="00A71A91">
        <w:rPr>
          <w:rFonts w:asciiTheme="minorHAnsi" w:hAnsiTheme="minorHAnsi"/>
        </w:rPr>
        <w:t> </w:t>
      </w:r>
      <w:r w:rsidRPr="004A6A07">
        <w:rPr>
          <w:rFonts w:asciiTheme="minorHAnsi" w:hAnsiTheme="minorHAnsi"/>
        </w:rPr>
        <w:t>v</w:t>
      </w:r>
      <w:r w:rsidR="00A71A91">
        <w:rPr>
          <w:rFonts w:asciiTheme="minorHAnsi" w:hAnsiTheme="minorHAnsi"/>
        </w:rPr>
        <w:t> </w:t>
      </w:r>
      <w:r w:rsidRPr="004A6A07">
        <w:rPr>
          <w:rFonts w:asciiTheme="minorHAnsi" w:hAnsiTheme="minorHAnsi"/>
        </w:rPr>
        <w:t xml:space="preserve">súlade so zmluvou o NFP uzavretou podľa § 269 ods. 2 </w:t>
      </w:r>
      <w:r w:rsidR="00B137B5">
        <w:t>zákona č. 513/1991 Zb. Obchodný zákonník v znení neskorších predpisov</w:t>
      </w:r>
      <w:r w:rsidRPr="004A6A07">
        <w:rPr>
          <w:rFonts w:asciiTheme="minorHAnsi" w:hAnsiTheme="minorHAnsi"/>
        </w:rPr>
        <w:t xml:space="preserve">. </w:t>
      </w:r>
    </w:p>
    <w:p w:rsidR="009D089F" w:rsidRPr="004A6A07" w:rsidRDefault="009D089F" w:rsidP="00010D4A">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B137B5">
        <w:rPr>
          <w:rFonts w:asciiTheme="minorHAnsi" w:hAnsiTheme="minorHAnsi"/>
        </w:rPr>
        <w:t xml:space="preserve">interným </w:t>
      </w:r>
      <w:r w:rsidRPr="005E75DE">
        <w:rPr>
          <w:rFonts w:asciiTheme="minorHAnsi" w:hAnsiTheme="minorHAnsi"/>
        </w:rPr>
        <w:t>rozhodnutím o schválení ŽoNFP. Rozhodnutie o schválení ŽoNFP nadobúda</w:t>
      </w:r>
      <w:r w:rsidR="00B137B5">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r w:rsidR="009D089F">
        <w:rPr>
          <w:rFonts w:asciiTheme="minorHAnsi" w:hAnsiTheme="minorHAnsi"/>
        </w:rPr>
        <w:t xml:space="preserve"> </w:t>
      </w:r>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NFP.</w:t>
      </w: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v rozsahu potrebnom na vydanie rozhodnutia o schválení ŽoNFP</w:t>
      </w:r>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ŽoNFP.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návrh na uzavretie zmluvy o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w:t>
      </w:r>
      <w:r w:rsidR="0083102B">
        <w:rPr>
          <w:rFonts w:asciiTheme="minorHAnsi" w:hAnsiTheme="minorHAnsi" w:cs="Calibri"/>
          <w:spacing w:val="-3"/>
          <w:sz w:val="22"/>
          <w:szCs w:val="22"/>
        </w:rPr>
        <w:t xml:space="preserve">ŽoNFP </w:t>
      </w:r>
      <w:r w:rsidRPr="00C3609C">
        <w:rPr>
          <w:rFonts w:asciiTheme="minorHAnsi" w:hAnsiTheme="minorHAnsi" w:cs="Calibri"/>
          <w:spacing w:val="-3"/>
          <w:sz w:val="22"/>
          <w:szCs w:val="22"/>
        </w:rPr>
        <w:t xml:space="preserve">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splnil podmienky určené vo výroku rozhodnutia podľa § 19 ods. 11 zákona o príspevku z</w:t>
      </w:r>
      <w:r w:rsidR="00A71A91">
        <w:rPr>
          <w:rFonts w:asciiTheme="minorHAnsi" w:hAnsiTheme="minorHAnsi" w:cs="Calibri"/>
          <w:spacing w:val="-3"/>
          <w:sz w:val="22"/>
          <w:szCs w:val="22"/>
        </w:rPr>
        <w:t> </w:t>
      </w:r>
      <w:r w:rsidRPr="00962511">
        <w:rPr>
          <w:rFonts w:asciiTheme="minorHAnsi" w:hAnsiTheme="minorHAnsi" w:cs="Calibri"/>
          <w:spacing w:val="-3"/>
          <w:sz w:val="22"/>
          <w:szCs w:val="22"/>
        </w:rPr>
        <w:t xml:space="preserve">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r w:rsidR="009D089F">
        <w:rPr>
          <w:rFonts w:asciiTheme="minorHAnsi" w:hAnsiTheme="minorHAnsi"/>
        </w:rPr>
        <w:t xml:space="preserve"> </w:t>
      </w:r>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lastRenderedPageBreak/>
        <w:t>Vzor zmluvy o</w:t>
      </w:r>
      <w:r w:rsidR="0083102B">
        <w:rPr>
          <w:rFonts w:asciiTheme="minorHAnsi" w:hAnsiTheme="minorHAnsi"/>
        </w:rPr>
        <w:t> </w:t>
      </w:r>
      <w:r w:rsidRPr="004A6A07">
        <w:rPr>
          <w:rFonts w:asciiTheme="minorHAnsi" w:hAnsiTheme="minorHAnsi"/>
        </w:rPr>
        <w:t>NFP</w:t>
      </w:r>
      <w:r w:rsidR="0083102B">
        <w:rPr>
          <w:rFonts w:asciiTheme="minorHAnsi" w:hAnsiTheme="minorHAnsi"/>
        </w:rPr>
        <w:t>,</w:t>
      </w:r>
      <w:r w:rsidRPr="004A6A07">
        <w:rPr>
          <w:rFonts w:asciiTheme="minorHAnsi" w:hAnsiTheme="minorHAnsi"/>
        </w:rPr>
        <w:t xml:space="preserve"> ako aj </w:t>
      </w:r>
      <w:r w:rsidR="009D089F">
        <w:rPr>
          <w:rFonts w:asciiTheme="minorHAnsi" w:hAnsiTheme="minorHAnsi"/>
        </w:rPr>
        <w:t>r</w:t>
      </w:r>
      <w:r w:rsidRPr="004A6A07">
        <w:rPr>
          <w:rFonts w:asciiTheme="minorHAnsi" w:hAnsiTheme="minorHAnsi"/>
        </w:rPr>
        <w:t xml:space="preserve">ozhodnutia o schválení ŽoNFP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w:t>
      </w:r>
      <w:r w:rsidR="0083102B">
        <w:rPr>
          <w:rFonts w:asciiTheme="minorHAnsi" w:hAnsiTheme="minorHAnsi"/>
        </w:rPr>
        <w:t xml:space="preserve"> </w:t>
      </w:r>
      <w:r w:rsidRPr="004A6A07">
        <w:rPr>
          <w:rFonts w:asciiTheme="minorHAnsi" w:hAnsiTheme="minorHAnsi"/>
        </w:rPr>
        <w:t xml:space="preserve">sú zverejnené na webovom sídle RO OP TP  </w:t>
      </w:r>
      <w:hyperlink r:id="rId35"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w:t>
      </w:r>
      <w:r w:rsidR="00A71A91">
        <w:rPr>
          <w:rFonts w:asciiTheme="minorHAnsi" w:hAnsiTheme="minorHAnsi"/>
        </w:rPr>
        <w:t> </w:t>
      </w:r>
      <w:r w:rsidRPr="004A6A07">
        <w:rPr>
          <w:rFonts w:asciiTheme="minorHAnsi" w:hAnsiTheme="minorHAnsi"/>
        </w:rPr>
        <w:t>prípade zmeny vzoru zmluvy o</w:t>
      </w:r>
      <w:r w:rsidR="009D089F">
        <w:rPr>
          <w:rFonts w:asciiTheme="minorHAnsi" w:hAnsiTheme="minorHAnsi"/>
        </w:rPr>
        <w:t xml:space="preserve"> </w:t>
      </w:r>
      <w:r w:rsidRPr="004A6A07">
        <w:rPr>
          <w:rFonts w:asciiTheme="minorHAnsi" w:hAnsiTheme="minorHAnsi"/>
        </w:rPr>
        <w:t>NFP/</w:t>
      </w:r>
      <w:r w:rsidR="009D089F">
        <w:rPr>
          <w:rFonts w:asciiTheme="minorHAnsi" w:hAnsiTheme="minorHAnsi"/>
        </w:rPr>
        <w:t>r</w:t>
      </w:r>
      <w:r w:rsidRPr="004A6A07">
        <w:rPr>
          <w:rFonts w:asciiTheme="minorHAnsi" w:hAnsiTheme="minorHAnsi"/>
        </w:rPr>
        <w:t>ozhodnutia o schválení ŽoNFP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r w:rsidR="00914CDF">
        <w:rPr>
          <w:rFonts w:asciiTheme="minorHAnsi" w:hAnsiTheme="minorHAnsi"/>
        </w:rPr>
        <w:t>ý</w:t>
      </w:r>
      <w:r w:rsidRPr="004A6A07">
        <w:rPr>
          <w:rFonts w:asciiTheme="minorHAnsi" w:hAnsiTheme="minorHAnsi"/>
        </w:rPr>
        <w:t xml:space="preserve"> vzor novou verziou. Predchádzajúce verzie sú dostupné   v archíve   s jasným   označením   čísla   verzie   a vymedzeným   obdobím   platnosti.</w:t>
      </w:r>
    </w:p>
    <w:p w:rsidR="009D089F" w:rsidRDefault="00120AD4" w:rsidP="008A1CE5">
      <w:pPr>
        <w:jc w:val="both"/>
        <w:rPr>
          <w:spacing w:val="1"/>
        </w:rPr>
      </w:pPr>
      <w:r w:rsidRPr="004A6A07">
        <w:rPr>
          <w:rFonts w:asciiTheme="minorHAnsi" w:eastAsiaTheme="minorHAnsi" w:hAnsiTheme="minorHAnsi"/>
        </w:rPr>
        <w:t>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 xml:space="preserve">NFP </w:t>
      </w:r>
      <w:r w:rsidR="00554A84">
        <w:rPr>
          <w:rFonts w:asciiTheme="minorHAnsi" w:eastAsiaTheme="minorHAnsi" w:hAnsiTheme="minorHAnsi"/>
        </w:rPr>
        <w:t>podpísanej</w:t>
      </w:r>
      <w:r w:rsidRPr="004A6A07">
        <w:rPr>
          <w:rFonts w:asciiTheme="minorHAnsi" w:eastAsiaTheme="minorHAnsi" w:hAnsiTheme="minorHAnsi"/>
        </w:rPr>
        <w:t xml:space="preserve"> štatutárnym orgánom</w:t>
      </w:r>
      <w:r w:rsidR="00554A84">
        <w:rPr>
          <w:rFonts w:asciiTheme="minorHAnsi" w:eastAsiaTheme="minorHAnsi" w:hAnsiTheme="minorHAnsi"/>
        </w:rPr>
        <w:t xml:space="preserve"> </w:t>
      </w:r>
      <w:r w:rsidR="00554A84">
        <w:t>RO OP TP, resp. jeho oprávneným zástupcom, kvalifikovaným elektronickým podpisom s mandátnym certifikátom</w:t>
      </w:r>
      <w:r w:rsidR="00554A84" w:rsidDel="001E5F0A">
        <w:t xml:space="preserve"> </w:t>
      </w:r>
      <w:r w:rsidR="00554A84">
        <w:t>prostredníctvom evidencie Komunikácia v ITMS2014</w:t>
      </w:r>
      <w:r w:rsidR="00554A84">
        <w:softHyphen/>
        <w:t>+ alebo iným vhodným spôsobom v termíne do 10  pracovných dní od splnenia všetkých podmienok uvedených v odsekoch a), b), c) tejto časti vyzvania</w:t>
      </w:r>
      <w:r w:rsidR="00554A84" w:rsidRPr="00230311">
        <w:rPr>
          <w:rFonts w:asciiTheme="minorHAnsi" w:eastAsiaTheme="minorHAnsi" w:hAnsiTheme="minorHAnsi" w:cstheme="minorHAnsi"/>
        </w:rPr>
        <w:t>.</w:t>
      </w:r>
      <w:r w:rsidRPr="004A6A07">
        <w:rPr>
          <w:rFonts w:asciiTheme="minorHAnsi" w:eastAsiaTheme="minorHAnsi" w:hAnsiTheme="minorHAnsi"/>
        </w:rPr>
        <w:t xml:space="preserve"> V zmysle zákona o e-Governmente je</w:t>
      </w:r>
      <w:r w:rsidR="00554A84">
        <w:rPr>
          <w:rFonts w:asciiTheme="minorHAnsi" w:eastAsiaTheme="minorHAnsi" w:hAnsiTheme="minorHAnsi"/>
        </w:rPr>
        <w:t xml:space="preserve"> </w:t>
      </w:r>
      <w:r w:rsidRPr="004A6A07">
        <w:rPr>
          <w:rFonts w:asciiTheme="minorHAnsi" w:eastAsiaTheme="minorHAnsi" w:hAnsiTheme="minorHAnsi"/>
        </w:rPr>
        <w:t>od 1. 11. 2016 zmluva o</w:t>
      </w:r>
      <w:r w:rsidR="009D089F">
        <w:rPr>
          <w:rFonts w:asciiTheme="minorHAnsi" w:eastAsiaTheme="minorHAnsi" w:hAnsiTheme="minorHAnsi"/>
        </w:rPr>
        <w:t xml:space="preserve"> </w:t>
      </w:r>
      <w:r w:rsidRPr="004A6A07">
        <w:rPr>
          <w:rFonts w:asciiTheme="minorHAnsi" w:eastAsiaTheme="minorHAnsi" w:hAnsiTheme="minorHAnsi"/>
        </w:rPr>
        <w:t xml:space="preserve">NFP vyhotovená v elektronickej podobe a zmluvné strany ju podpisujú kvalifikovaným elektronickým podpisom </w:t>
      </w:r>
      <w:r w:rsidR="00554A84">
        <w:rPr>
          <w:rFonts w:asciiTheme="minorHAnsi" w:eastAsiaTheme="minorHAnsi" w:hAnsiTheme="minorHAnsi"/>
        </w:rPr>
        <w:t>s</w:t>
      </w:r>
      <w:r w:rsidRPr="004A6A07">
        <w:rPr>
          <w:rFonts w:asciiTheme="minorHAnsi" w:eastAsiaTheme="minorHAnsi" w:hAnsiTheme="minorHAnsi"/>
        </w:rPr>
        <w:t xml:space="preserve"> mandátn</w:t>
      </w:r>
      <w:r w:rsidR="00554A84">
        <w:rPr>
          <w:rFonts w:asciiTheme="minorHAnsi" w:eastAsiaTheme="minorHAnsi" w:hAnsiTheme="minorHAnsi"/>
        </w:rPr>
        <w:t>ym</w:t>
      </w:r>
      <w:r w:rsidRPr="004A6A07">
        <w:rPr>
          <w:rFonts w:asciiTheme="minorHAnsi" w:eastAsiaTheme="minorHAnsi" w:hAnsiTheme="minorHAnsi"/>
        </w:rPr>
        <w:t xml:space="preserve"> certifikát</w:t>
      </w:r>
      <w:r w:rsidR="00554A84">
        <w:rPr>
          <w:rFonts w:asciiTheme="minorHAnsi" w:eastAsiaTheme="minorHAnsi" w:hAnsiTheme="minorHAnsi"/>
        </w:rPr>
        <w:t>om</w:t>
      </w:r>
      <w:r w:rsidRPr="004A6A07">
        <w:rPr>
          <w:rFonts w:asciiTheme="minorHAnsi" w:eastAsiaTheme="minorHAnsi" w:hAnsiTheme="minorHAnsi"/>
        </w:rPr>
        <w:t xml:space="preserve">. Uzatvorenie zmluvy </w:t>
      </w:r>
      <w:r w:rsidR="00C41B7F">
        <w:rPr>
          <w:rFonts w:asciiTheme="minorHAnsi" w:eastAsiaTheme="minorHAnsi" w:hAnsiTheme="minorHAnsi"/>
        </w:rPr>
        <w:t>o</w:t>
      </w:r>
      <w:r w:rsidR="009D089F">
        <w:rPr>
          <w:rFonts w:asciiTheme="minorHAnsi" w:eastAsiaTheme="minorHAnsi" w:hAnsiTheme="minorHAnsi"/>
        </w:rPr>
        <w:t xml:space="preserve"> </w:t>
      </w:r>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r w:rsidR="009D089F" w:rsidRPr="00927959">
        <w:rPr>
          <w:spacing w:val="1"/>
        </w:rPr>
        <w:t>V prípade elektronického podpisu zmluvy o NFP splnomocnenou osobou je súčasťou dokumentu zmluvy o NFP  aj Plnomocenstvo s uvedením čísla a</w:t>
      </w:r>
      <w:r w:rsidR="00A71A91">
        <w:rPr>
          <w:spacing w:val="1"/>
        </w:rPr>
        <w:t> </w:t>
      </w:r>
      <w:r w:rsidR="009D089F" w:rsidRPr="00927959">
        <w:rPr>
          <w:spacing w:val="1"/>
        </w:rPr>
        <w:t>dátumu Plnomocenstva.</w:t>
      </w:r>
      <w:r w:rsidR="009D089F">
        <w:rPr>
          <w:spacing w:val="1"/>
        </w:rPr>
        <w:t xml:space="preserve"> </w:t>
      </w:r>
    </w:p>
    <w:p w:rsidR="00120AD4" w:rsidRPr="004A6A07" w:rsidRDefault="009D089F" w:rsidP="008A1CE5">
      <w:pPr>
        <w:jc w:val="both"/>
        <w:rPr>
          <w:rFonts w:asciiTheme="minorHAnsi" w:eastAsiaTheme="minorHAnsi" w:hAnsiTheme="minorHAnsi"/>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p>
    <w:p w:rsidR="00E66306" w:rsidRPr="004A6A07" w:rsidRDefault="00F64A6D" w:rsidP="00010D4A">
      <w:pPr>
        <w:spacing w:before="120" w:after="120" w:line="240" w:lineRule="auto"/>
        <w:jc w:val="both"/>
        <w:rPr>
          <w:rFonts w:asciiTheme="minorHAnsi" w:hAnsiTheme="minorHAnsi"/>
        </w:rPr>
      </w:pPr>
      <w:r>
        <w:rPr>
          <w:rFonts w:asciiTheme="minorHAnsi" w:eastAsiaTheme="minorHAnsi" w:hAnsiTheme="minorHAnsi"/>
        </w:rPr>
        <w:t>V</w:t>
      </w:r>
      <w:r w:rsidR="00120AD4" w:rsidRPr="004A6A07">
        <w:rPr>
          <w:rFonts w:asciiTheme="minorHAnsi" w:eastAsiaTheme="minorHAnsi" w:hAnsiTheme="minorHAnsi"/>
        </w:rPr>
        <w:t xml:space="preserve"> riadne odôvodnených prípadoch môže RO OP TP pristúpiť k podpisu zmluvy </w:t>
      </w:r>
      <w:r w:rsidR="00C41B7F" w:rsidRPr="00387025">
        <w:rPr>
          <w:rFonts w:asciiTheme="minorHAnsi" w:eastAsiaTheme="minorHAnsi" w:hAnsiTheme="minorHAnsi"/>
        </w:rPr>
        <w:t>o</w:t>
      </w:r>
      <w:r w:rsidR="009D089F">
        <w:rPr>
          <w:rFonts w:asciiTheme="minorHAnsi" w:eastAsiaTheme="minorHAnsi" w:hAnsiTheme="minorHAnsi"/>
        </w:rPr>
        <w:t xml:space="preserve"> </w:t>
      </w:r>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00120AD4" w:rsidRPr="004A6A07">
        <w:rPr>
          <w:rFonts w:asciiTheme="minorHAnsi" w:eastAsiaTheme="minorHAnsi" w:hAnsiTheme="minorHAnsi"/>
        </w:rPr>
        <w:t>v </w:t>
      </w:r>
      <w:r w:rsidR="009D089F" w:rsidRPr="004A6A07">
        <w:rPr>
          <w:rFonts w:asciiTheme="minorHAnsi" w:eastAsiaTheme="minorHAnsi" w:hAnsiTheme="minorHAnsi"/>
        </w:rPr>
        <w:t xml:space="preserve"> </w:t>
      </w:r>
      <w:r>
        <w:rPr>
          <w:rFonts w:asciiTheme="minorHAnsi" w:eastAsiaTheme="minorHAnsi" w:hAnsiTheme="minorHAnsi"/>
        </w:rPr>
        <w:t>listinnej podobe</w:t>
      </w:r>
      <w:r w:rsidR="00120AD4" w:rsidRPr="004A6A07">
        <w:rPr>
          <w:rFonts w:asciiTheme="minorHAnsi" w:eastAsiaTheme="minorHAnsi" w:hAnsiTheme="minorHAnsi"/>
        </w:rPr>
        <w:t>.</w:t>
      </w:r>
      <w:r>
        <w:rPr>
          <w:rFonts w:asciiTheme="minorHAnsi" w:eastAsiaTheme="minorHAnsi" w:hAnsiTheme="minorHAnsi"/>
        </w:rPr>
        <w:t xml:space="preserve"> </w:t>
      </w:r>
      <w:r>
        <w:t>Každá zmluvná strana môže vopred prejaviť vôľu uzavrieť zmluvu o NFP v listinnej podobe.</w:t>
      </w:r>
      <w:r w:rsidR="00120AD4" w:rsidRPr="004A6A07">
        <w:rPr>
          <w:rFonts w:asciiTheme="minorHAnsi" w:eastAsiaTheme="minorHAnsi" w:hAnsiTheme="minorHAnsi"/>
        </w:rPr>
        <w:t xml:space="preserve"> V tomto prípade RO OP TP zašle žiadateľovi návrh na uzavretie zmluvy o</w:t>
      </w:r>
      <w:r>
        <w:rPr>
          <w:rFonts w:asciiTheme="minorHAnsi" w:eastAsiaTheme="minorHAnsi" w:hAnsiTheme="minorHAnsi"/>
        </w:rPr>
        <w:t> </w:t>
      </w:r>
      <w:r w:rsidR="00120AD4" w:rsidRPr="004A6A07">
        <w:rPr>
          <w:rFonts w:asciiTheme="minorHAnsi" w:eastAsiaTheme="minorHAnsi" w:hAnsiTheme="minorHAnsi"/>
        </w:rPr>
        <w:t>NFP</w:t>
      </w:r>
      <w:r>
        <w:rPr>
          <w:rFonts w:asciiTheme="minorHAnsi" w:eastAsiaTheme="minorHAnsi" w:hAnsiTheme="minorHAnsi"/>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120AD4" w:rsidRPr="004A6A07">
        <w:rPr>
          <w:rFonts w:asciiTheme="minorHAnsi" w:eastAsiaTheme="minorHAnsi" w:hAnsiTheme="minorHAnsi"/>
        </w:rPr>
        <w:t xml:space="preserve"> v minimálne </w:t>
      </w:r>
      <w:r w:rsidR="009D089F">
        <w:rPr>
          <w:rFonts w:asciiTheme="minorHAnsi" w:eastAsiaTheme="minorHAnsi" w:hAnsiTheme="minorHAnsi"/>
        </w:rPr>
        <w:t>štyroch</w:t>
      </w:r>
      <w:r w:rsidR="009D089F" w:rsidRPr="004A6A07">
        <w:rPr>
          <w:rFonts w:asciiTheme="minorHAnsi" w:eastAsiaTheme="minorHAnsi" w:hAnsiTheme="minorHAnsi"/>
        </w:rPr>
        <w:t xml:space="preserve"> </w:t>
      </w:r>
      <w:r w:rsidR="00120AD4" w:rsidRPr="004A6A07">
        <w:rPr>
          <w:rFonts w:asciiTheme="minorHAnsi" w:eastAsiaTheme="minorHAnsi" w:hAnsiTheme="minorHAnsi"/>
        </w:rPr>
        <w:t xml:space="preserve">rovnopisoch doporučenou poštou, alebo iným vhodným spôsobom </w:t>
      </w:r>
      <w:r>
        <w:t>v termíne do 10  pracovných dní od splnenia všetkých podmienok uvedených v odsekoch a), b), c) tejto časti vyzvania</w:t>
      </w:r>
      <w:r w:rsidR="00120AD4" w:rsidRPr="004A6A07">
        <w:rPr>
          <w:rFonts w:asciiTheme="minorHAnsi" w:eastAsia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poskytne žiadateľovi lehotu na prijatie návrhu na uzavretie zmluvy o</w:t>
      </w:r>
      <w:r w:rsidR="009D089F">
        <w:rPr>
          <w:rFonts w:asciiTheme="minorHAnsi" w:hAnsiTheme="minorHAnsi"/>
        </w:rPr>
        <w:t xml:space="preserve"> </w:t>
      </w:r>
      <w:r w:rsidRPr="004A6A07">
        <w:rPr>
          <w:rFonts w:asciiTheme="minorHAnsi" w:hAnsiTheme="minorHAnsi"/>
        </w:rPr>
        <w:t>NFP (minimálne  5</w:t>
      </w:r>
      <w:r w:rsidR="00A71A91">
        <w:rPr>
          <w:rFonts w:asciiTheme="minorHAnsi" w:hAnsiTheme="minorHAnsi"/>
        </w:rPr>
        <w:t> </w:t>
      </w:r>
      <w:r w:rsidRPr="004A6A07">
        <w:rPr>
          <w:rFonts w:asciiTheme="minorHAnsi" w:hAnsiTheme="minorHAnsi"/>
        </w:rPr>
        <w:t xml:space="preserve">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r w:rsidR="009D089F">
        <w:rPr>
          <w:rFonts w:asciiTheme="minorHAnsi" w:hAnsiTheme="minorHAnsi"/>
        </w:rPr>
        <w:t xml:space="preserve"> </w:t>
      </w:r>
      <w:r w:rsidRPr="004A6A07">
        <w:rPr>
          <w:rFonts w:asciiTheme="minorHAnsi" w:hAnsiTheme="minorHAnsi"/>
        </w:rPr>
        <w:t xml:space="preserve">NFP zaniká dňom uplynutia lehoty určenej v tomto návrhu alebo doručením </w:t>
      </w:r>
      <w:r w:rsidR="00D86A62">
        <w:rPr>
          <w:rFonts w:asciiTheme="minorHAnsi" w:hAnsiTheme="minorHAnsi"/>
        </w:rPr>
        <w:t xml:space="preserve">písomného </w:t>
      </w:r>
      <w:r w:rsidRPr="004A6A07">
        <w:rPr>
          <w:rFonts w:asciiTheme="minorHAnsi" w:hAnsiTheme="minorHAnsi"/>
        </w:rPr>
        <w:t>prejavu žiadateľa o odmietnutí návrhu na uzavretie zmluvy o</w:t>
      </w:r>
      <w:r w:rsidR="00D86A62">
        <w:rPr>
          <w:rFonts w:asciiTheme="minorHAnsi" w:hAnsiTheme="minorHAnsi"/>
        </w:rPr>
        <w:t> </w:t>
      </w:r>
      <w:r w:rsidRPr="004A6A07">
        <w:rPr>
          <w:rFonts w:asciiTheme="minorHAnsi" w:hAnsiTheme="minorHAnsi"/>
        </w:rPr>
        <w:t>NFP</w:t>
      </w:r>
      <w:r w:rsidR="00D86A62">
        <w:rPr>
          <w:rFonts w:asciiTheme="minorHAnsi" w:hAnsiTheme="minorHAnsi"/>
        </w:rPr>
        <w:t xml:space="preserve"> </w:t>
      </w:r>
      <w:r w:rsidR="00D86A62">
        <w:rPr>
          <w:rFonts w:asciiTheme="minorHAnsi" w:hAnsiTheme="minorHAnsi" w:cstheme="minorHAnsi"/>
        </w:rPr>
        <w:t>riadiacemu orgánu OP TP</w:t>
      </w:r>
      <w:r w:rsidRPr="004A6A07">
        <w:rPr>
          <w:rFonts w:asciiTheme="minorHAnsi" w:hAnsiTheme="minorHAnsi"/>
        </w:rPr>
        <w:t>. RO OP TP je oprávnený rozhodnúť, že návrh na uzavretie zmluvy o</w:t>
      </w:r>
      <w:r w:rsidR="009D089F">
        <w:rPr>
          <w:rFonts w:asciiTheme="minorHAnsi" w:hAnsiTheme="minorHAnsi"/>
        </w:rPr>
        <w:t xml:space="preserve"> </w:t>
      </w:r>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 NFP.</w:t>
      </w:r>
    </w:p>
    <w:p w:rsidR="00FF4B38" w:rsidRDefault="009F6392" w:rsidP="00010D4A">
      <w:pPr>
        <w:spacing w:before="120" w:after="120" w:line="240" w:lineRule="auto"/>
        <w:jc w:val="both"/>
        <w:rPr>
          <w:rFonts w:asciiTheme="minorHAnsi" w:hAnsiTheme="minorHAnsi"/>
          <w:color w:val="FF0000"/>
        </w:rPr>
      </w:pPr>
      <w:r>
        <w:rPr>
          <w:rFonts w:asciiTheme="minorHAnsi" w:eastAsiaTheme="minorHAnsi" w:hAnsiTheme="minorHAnsi"/>
        </w:rPr>
        <w:t xml:space="preserve">V prípade </w:t>
      </w:r>
      <w:r w:rsidR="00D86A62">
        <w:rPr>
          <w:rFonts w:asciiTheme="minorHAnsi" w:eastAsiaTheme="minorHAnsi" w:hAnsiTheme="minorHAnsi"/>
        </w:rPr>
        <w:t>listinnej podoby</w:t>
      </w:r>
      <w:r w:rsidR="00A52E61">
        <w:rPr>
          <w:rFonts w:asciiTheme="minorHAnsi" w:eastAsiaTheme="minorHAnsi" w:hAnsiTheme="minorHAnsi"/>
        </w:rPr>
        <w:t xml:space="preserve"> </w:t>
      </w:r>
      <w:r>
        <w:rPr>
          <w:rFonts w:asciiTheme="minorHAnsi" w:eastAsiaTheme="minorHAnsi" w:hAnsiTheme="minorHAnsi"/>
        </w:rPr>
        <w:t>zmluvy o NFP</w:t>
      </w:r>
      <w:r w:rsidR="00A52E61">
        <w:rPr>
          <w:rFonts w:asciiTheme="minorHAnsi" w:eastAsiaTheme="minorHAnsi" w:hAnsiTheme="minorHAnsi"/>
        </w:rPr>
        <w:t xml:space="preserv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r w:rsidR="00A52E61">
        <w:rPr>
          <w:rFonts w:asciiTheme="minorHAnsi" w:eastAsiaTheme="minorHAnsi" w:hAnsiTheme="minorHAnsi"/>
        </w:rPr>
        <w:t xml:space="preserve"> minimálne tri rovnopisy prijatého návrhu na uzavretie zmluvy o NFP a tiež</w:t>
      </w:r>
      <w:r w:rsidR="00120AD4" w:rsidRPr="004A6A07">
        <w:rPr>
          <w:rFonts w:asciiTheme="minorHAnsi" w:eastAsiaTheme="minorHAnsi" w:hAnsiTheme="minorHAnsi"/>
        </w:rPr>
        <w:t xml:space="preserve"> podpisový vzor, prípadne aj splnomocnenie, v dvoch rovnopisoch (vzor podpisového vzoru je zverejnený pri zmluve o NFP na webovom sídle RO OP TP </w:t>
      </w:r>
      <w:hyperlink r:id="rId36"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D86A62" w:rsidP="00010D4A">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zabezpečí v súlade s ustanoveniami zákona </w:t>
      </w:r>
      <w:r w:rsidR="00D86A62">
        <w:t>č. 211/2000 Z. z. o slobodnom prístupe k informáciám a o zmene a doplnení niektorých zákonov (zákon o slobode informácií) v znení neskorších predpisov</w:t>
      </w:r>
      <w:r w:rsidR="00D86A62" w:rsidRPr="004A6A07" w:rsidDel="00D86A62">
        <w:rPr>
          <w:rFonts w:asciiTheme="minorHAnsi" w:hAnsiTheme="minorHAnsi"/>
        </w:rPr>
        <w:t xml:space="preserve"> </w:t>
      </w:r>
      <w:r w:rsidR="00D86A62">
        <w:rPr>
          <w:rFonts w:asciiTheme="minorHAnsi" w:hAnsiTheme="minorHAnsi"/>
        </w:rPr>
        <w:t xml:space="preserve"> </w:t>
      </w:r>
      <w:r w:rsidRPr="004A6A07">
        <w:rPr>
          <w:rFonts w:asciiTheme="minorHAnsi" w:hAnsiTheme="minorHAnsi"/>
        </w:rPr>
        <w:t xml:space="preserve">zverejnenie zmluvy o NFP v Centrálnom registri zmlúv. Deň nasledujúci po dni jej </w:t>
      </w:r>
      <w:r w:rsidR="00D86A62">
        <w:rPr>
          <w:rFonts w:asciiTheme="minorHAnsi" w:hAnsiTheme="minorHAnsi"/>
        </w:rPr>
        <w:t xml:space="preserve">prvého </w:t>
      </w:r>
      <w:r w:rsidRPr="004A6A07">
        <w:rPr>
          <w:rFonts w:asciiTheme="minorHAnsi" w:hAnsiTheme="minorHAnsi"/>
        </w:rPr>
        <w:t>zverejnenia je deň účinnosti zmluvy o</w:t>
      </w:r>
      <w:r w:rsidR="00FF4B38">
        <w:rPr>
          <w:rFonts w:asciiTheme="minorHAnsi" w:hAnsiTheme="minorHAnsi"/>
        </w:rPr>
        <w:t xml:space="preserve"> </w:t>
      </w:r>
      <w:r w:rsidRPr="004A6A07">
        <w:rPr>
          <w:rFonts w:asciiTheme="minorHAnsi" w:hAnsiTheme="minorHAnsi"/>
        </w:rPr>
        <w:t>NFP a</w:t>
      </w:r>
      <w:r w:rsidR="00A71A91">
        <w:rPr>
          <w:rFonts w:asciiTheme="minorHAnsi" w:hAnsiTheme="minorHAnsi"/>
        </w:rPr>
        <w:t> </w:t>
      </w:r>
      <w:r w:rsidRPr="004A6A07">
        <w:rPr>
          <w:rFonts w:asciiTheme="minorHAnsi" w:hAnsiTheme="minorHAnsi"/>
        </w:rPr>
        <w:t xml:space="preserve">žiadateľ sa stáva prijímateľom. </w:t>
      </w:r>
      <w:r w:rsidR="00FD4C06" w:rsidRPr="004A6A07">
        <w:rPr>
          <w:rFonts w:asciiTheme="minorHAnsi" w:hAnsiTheme="minorHAnsi"/>
        </w:rPr>
        <w:t>Právny nárok na poskytnutie príspevku vzniká nadobudnutím účinnosti zmluvy o 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lastRenderedPageBreak/>
        <w:t xml:space="preserve">Zároveň sú od tohto dňa obe zmluvné strany viazané ustanoveniami zmluvy o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NFP) nové znenie zmenených článkov zmluvy o</w:t>
      </w:r>
      <w:r w:rsidR="00FF4B38">
        <w:rPr>
          <w:rFonts w:asciiTheme="minorHAnsi" w:hAnsiTheme="minorHAnsi"/>
        </w:rPr>
        <w:t xml:space="preserve"> </w:t>
      </w:r>
      <w:r w:rsidRPr="004A6A07">
        <w:rPr>
          <w:rFonts w:asciiTheme="minorHAnsi" w:hAnsiTheme="minorHAnsi"/>
        </w:rPr>
        <w:t>NFP, ku ktorým došlo z dôvodu zmien v Systém riadenia EŠIF, Systém finančného riadenia a ostatných dokumentov, na ktoré sa zmluva o NFP odvoláva.</w:t>
      </w:r>
    </w:p>
    <w:p w:rsidR="00FF4B38" w:rsidRPr="004A6A07" w:rsidRDefault="00FF4B38" w:rsidP="00010D4A">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č.1 rozhodnutia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w:t>
      </w:r>
      <w:r w:rsidR="007E140D">
        <w:rPr>
          <w:rFonts w:asciiTheme="minorHAnsi" w:hAnsiTheme="minorHAnsi"/>
        </w:rPr>
        <w:t>,</w:t>
      </w:r>
      <w:r w:rsidRPr="004A6A07">
        <w:rPr>
          <w:rFonts w:asciiTheme="minorHAnsi" w:hAnsiTheme="minorHAnsi"/>
        </w:rPr>
        <w:t xml:space="preserve"> ako aj podmienky a spôsob ukončovania zmluvného vzťahu</w:t>
      </w:r>
      <w:r w:rsidR="007E140D">
        <w:rPr>
          <w:rFonts w:asciiTheme="minorHAnsi" w:hAnsiTheme="minorHAnsi"/>
        </w:rPr>
        <w:t>,</w:t>
      </w:r>
      <w:r w:rsidRPr="004A6A07">
        <w:rPr>
          <w:rFonts w:asciiTheme="minorHAnsi" w:hAnsiTheme="minorHAnsi"/>
        </w:rPr>
        <w:t xml:space="preserve">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w:t>
      </w:r>
      <w:r w:rsidR="00A71A91">
        <w:rPr>
          <w:rFonts w:asciiTheme="minorHAnsi" w:hAnsiTheme="minorHAnsi"/>
        </w:rPr>
        <w:t> </w:t>
      </w:r>
      <w:r w:rsidRPr="004A6A07">
        <w:rPr>
          <w:rFonts w:asciiTheme="minorHAnsi" w:hAnsiTheme="minorHAnsi"/>
        </w:rPr>
        <w:t xml:space="preserve">ŽoNFP </w:t>
      </w:r>
      <w:r w:rsidRPr="004A6A07">
        <w:rPr>
          <w:rFonts w:asciiTheme="minorHAnsi" w:hAnsiTheme="minorHAnsi"/>
          <w:b/>
        </w:rPr>
        <w:t>zoznam schválených ŽoNFP,</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zverejní na svojom webovom sídle do 60 pracovných dní od skončenia rozhodovania  o ŽoNFP  zoznam neschválených ŽoNFP,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CKO na základe údajov získaných z ITMS 2014+ alebo v nevyhnutných prípadoch na základe žiadosti CKO poskytnutých od RO zverejňuje na svojom webovom sídle </w:t>
      </w:r>
      <w:hyperlink r:id="rId37" w:history="1">
        <w:r w:rsidR="00331B33" w:rsidRPr="00766DB4">
          <w:rPr>
            <w:rStyle w:val="Hypertextovprepojenie"/>
          </w:rPr>
          <w:t>www.partnerskadohoda.gov</w:t>
        </w:r>
        <w:r w:rsidR="00331B33" w:rsidRPr="00F90694">
          <w:rPr>
            <w:rStyle w:val="Hypertextovprepojenie"/>
          </w:rPr>
          <w:t>.sk</w:t>
        </w:r>
      </w:hyperlink>
      <w:r w:rsidR="00331B33">
        <w:rPr>
          <w:rStyle w:val="Hypertextovprepojenie"/>
        </w:rPr>
        <w:t xml:space="preserve"> </w:t>
      </w:r>
      <w:r w:rsidRPr="004A6A07">
        <w:rPr>
          <w:rFonts w:asciiTheme="minorHAnsi" w:hAnsiTheme="minorHAnsi"/>
        </w:rPr>
        <w:t>údaje o</w:t>
      </w:r>
      <w:r w:rsidR="00901067">
        <w:rPr>
          <w:rFonts w:asciiTheme="minorHAnsi" w:hAnsiTheme="minorHAnsi"/>
        </w:rPr>
        <w:t> </w:t>
      </w:r>
      <w:r w:rsidRPr="004A6A07">
        <w:rPr>
          <w:rFonts w:asciiTheme="minorHAnsi" w:hAnsiTheme="minorHAnsi"/>
        </w:rPr>
        <w:t>zmluvách</w:t>
      </w:r>
      <w:r w:rsidR="00901067">
        <w:rPr>
          <w:rFonts w:asciiTheme="minorHAnsi" w:hAnsiTheme="minorHAnsi"/>
        </w:rPr>
        <w:t xml:space="preserve"> o NFP</w:t>
      </w:r>
      <w:r w:rsidRPr="004A6A07">
        <w:rPr>
          <w:rFonts w:asciiTheme="minorHAnsi" w:hAnsiTheme="minorHAnsi"/>
        </w:rPr>
        <w:t>, ktoré nadobudli účinnosť a o právoplatných rozhodnutiach o</w:t>
      </w:r>
      <w:r w:rsidR="002B1C27">
        <w:rPr>
          <w:rFonts w:asciiTheme="minorHAnsi" w:hAnsiTheme="minorHAnsi"/>
        </w:rPr>
        <w:t> </w:t>
      </w:r>
      <w:r w:rsidRPr="004A6A07">
        <w:rPr>
          <w:rFonts w:asciiTheme="minorHAnsi" w:hAnsiTheme="minorHAnsi"/>
        </w:rPr>
        <w:t>schválení</w:t>
      </w:r>
      <w:r w:rsidR="002B1C27">
        <w:rPr>
          <w:rFonts w:asciiTheme="minorHAnsi" w:hAnsiTheme="minorHAnsi"/>
        </w:rPr>
        <w:t xml:space="preserve"> ŽoNFP</w:t>
      </w:r>
      <w:r w:rsidRPr="004A6A07">
        <w:rPr>
          <w:rFonts w:asciiTheme="minorHAnsi" w:hAnsiTheme="minorHAnsi"/>
        </w:rPr>
        <w:t xml:space="preserve">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331B33" w:rsidP="004A6A07">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t>.</w:t>
      </w:r>
    </w:p>
    <w:p w:rsidR="00331B33" w:rsidRDefault="00331B33"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w:t>
      </w:r>
      <w:r w:rsidRPr="004A6A07">
        <w:rPr>
          <w:rFonts w:asciiTheme="minorHAnsi" w:hAnsiTheme="minorHAnsi"/>
          <w:color w:val="000000" w:themeColor="text1"/>
        </w:rPr>
        <w:lastRenderedPageBreak/>
        <w:t xml:space="preserve">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B80F68">
        <w:tc>
          <w:tcPr>
            <w:tcW w:w="4531"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B80F68">
        <w:tc>
          <w:tcPr>
            <w:tcW w:w="4531"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B80F68">
        <w:tc>
          <w:tcPr>
            <w:tcW w:w="4531" w:type="dxa"/>
            <w:shd w:val="clear" w:color="auto" w:fill="auto"/>
          </w:tcPr>
          <w:p w:rsidR="0064229B" w:rsidRPr="00FC0520" w:rsidRDefault="0064229B" w:rsidP="00C2623B">
            <w:pPr>
              <w:jc w:val="both"/>
            </w:pPr>
            <w:r w:rsidRPr="00FC0520">
              <w:t xml:space="preserve">Špecifický cieľ: </w:t>
            </w:r>
            <w:r w:rsidR="00C2623B">
              <w:t>2</w:t>
            </w:r>
          </w:p>
        </w:tc>
        <w:tc>
          <w:tcPr>
            <w:tcW w:w="4531"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B80F68">
        <w:tc>
          <w:tcPr>
            <w:tcW w:w="4606" w:type="dxa"/>
            <w:shd w:val="clear" w:color="auto" w:fill="DBE5F1" w:themeFill="accent1" w:themeFillTint="33"/>
          </w:tcPr>
          <w:p w:rsidR="001111A5" w:rsidRPr="00FC0520" w:rsidRDefault="001111A5" w:rsidP="00C2623B">
            <w:pPr>
              <w:jc w:val="both"/>
            </w:pPr>
          </w:p>
        </w:tc>
        <w:tc>
          <w:tcPr>
            <w:tcW w:w="4606" w:type="dxa"/>
            <w:shd w:val="clear" w:color="auto" w:fill="DBE5F1" w:themeFill="accent1" w:themeFillTint="33"/>
          </w:tcPr>
          <w:p w:rsidR="001111A5" w:rsidRPr="00FC0520" w:rsidRDefault="001111A5" w:rsidP="00C2623B">
            <w:pPr>
              <w:jc w:val="both"/>
            </w:pPr>
          </w:p>
        </w:tc>
      </w:tr>
      <w:tr w:rsidR="001111A5" w:rsidRPr="00FC0520" w:rsidTr="00B80F68">
        <w:tc>
          <w:tcPr>
            <w:tcW w:w="4606" w:type="dxa"/>
            <w:shd w:val="clear" w:color="auto" w:fill="95B3D7" w:themeFill="accent1" w:themeFillTint="99"/>
          </w:tcPr>
          <w:p w:rsidR="001111A5" w:rsidRPr="00FC0520" w:rsidRDefault="001111A5" w:rsidP="00C2623B">
            <w:pPr>
              <w:jc w:val="both"/>
            </w:pPr>
            <w:r w:rsidRPr="00FC0520">
              <w:t xml:space="preserve">Prioritná os: </w:t>
            </w:r>
            <w:r>
              <w:t>1</w:t>
            </w:r>
          </w:p>
        </w:tc>
        <w:tc>
          <w:tcPr>
            <w:tcW w:w="4606" w:type="dxa"/>
            <w:shd w:val="clear" w:color="auto" w:fill="95B3D7" w:themeFill="accent1" w:themeFillTint="99"/>
          </w:tcPr>
          <w:p w:rsidR="001111A5" w:rsidRPr="00FC0520" w:rsidRDefault="001111A5" w:rsidP="00C2623B">
            <w:pPr>
              <w:jc w:val="both"/>
            </w:pPr>
            <w:r w:rsidRPr="00FC0520">
              <w:t>Prioritná os:</w:t>
            </w:r>
            <w:r>
              <w:t xml:space="preserve"> 13</w:t>
            </w:r>
          </w:p>
        </w:tc>
      </w:tr>
      <w:tr w:rsidR="001111A5" w:rsidRPr="00FC0520" w:rsidTr="001132F4">
        <w:tc>
          <w:tcPr>
            <w:tcW w:w="4606" w:type="dxa"/>
            <w:shd w:val="clear" w:color="auto" w:fill="auto"/>
          </w:tcPr>
          <w:p w:rsidR="001111A5" w:rsidRPr="00FC0520" w:rsidRDefault="001111A5" w:rsidP="00C2623B">
            <w:pPr>
              <w:jc w:val="both"/>
            </w:pPr>
            <w:r w:rsidRPr="00FC0520">
              <w:t xml:space="preserve">Špecifický cieľ: </w:t>
            </w:r>
            <w:r>
              <w:t>2</w:t>
            </w:r>
          </w:p>
        </w:tc>
        <w:tc>
          <w:tcPr>
            <w:tcW w:w="4606" w:type="dxa"/>
            <w:shd w:val="clear" w:color="auto" w:fill="auto"/>
          </w:tcPr>
          <w:p w:rsidR="001111A5" w:rsidRPr="00FC0520" w:rsidRDefault="001111A5" w:rsidP="00C2623B">
            <w:pPr>
              <w:jc w:val="both"/>
            </w:pPr>
            <w:r w:rsidRPr="00FC0520">
              <w:t>Špecifický cieľ:</w:t>
            </w:r>
            <w:r>
              <w:t xml:space="preserve"> 13.2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lastRenderedPageBreak/>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Bližšie informácie k synergickým účinkom je možné získať na webovom sídle centrálneho koordinačného orgánu</w:t>
      </w:r>
      <w:r w:rsidRPr="004A6A07">
        <w:rPr>
          <w:rFonts w:asciiTheme="minorHAnsi" w:hAnsiTheme="minorHAnsi"/>
        </w:rPr>
        <w:t xml:space="preserve"> </w:t>
      </w:r>
      <w:hyperlink r:id="rId39"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40"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40078E" w:rsidP="00010D4A">
      <w:pPr>
        <w:spacing w:before="120" w:after="120" w:line="240" w:lineRule="auto"/>
        <w:jc w:val="both"/>
      </w:pPr>
      <w:r>
        <w:rPr>
          <w:rFonts w:asciiTheme="minorHAnsi" w:hAnsiTheme="minorHAnsi" w:cstheme="minorHAnsi"/>
        </w:rPr>
        <w:t xml:space="preserve">RO OP TP je oprávnený vyzvanie zmeniť alebo zrušiť.  </w:t>
      </w:r>
      <w:r w:rsidR="0064229B" w:rsidRPr="00FC0520">
        <w:t xml:space="preserve">Zmena </w:t>
      </w:r>
      <w:r>
        <w:t>alebo</w:t>
      </w:r>
      <w:r w:rsidRPr="00FC0520">
        <w:t> </w:t>
      </w:r>
      <w:r w:rsidR="0064229B" w:rsidRPr="00FC0520">
        <w:t xml:space="preserve">zrušenie vyzvania </w:t>
      </w:r>
      <w:r>
        <w:t>musia</w:t>
      </w:r>
      <w:r w:rsidRPr="00FC0520">
        <w:t xml:space="preserve"> </w:t>
      </w:r>
      <w:r w:rsidR="0064229B" w:rsidRPr="00FC0520">
        <w:t>byť vykonan</w:t>
      </w:r>
      <w:r w:rsidR="0064229B">
        <w:t>é</w:t>
      </w:r>
      <w:r w:rsidR="0064229B" w:rsidRPr="00FC0520">
        <w:t xml:space="preserve"> v súlade s</w:t>
      </w:r>
      <w:r>
        <w:t xml:space="preserve"> ustanoveniami </w:t>
      </w:r>
      <w:r w:rsidR="0064229B" w:rsidRPr="00FC0520">
        <w:t xml:space="preserve">§ 17 ods. 6 až 8 zákona </w:t>
      </w:r>
      <w:r>
        <w:rPr>
          <w:rFonts w:asciiTheme="minorHAnsi" w:hAnsiTheme="minorHAnsi" w:cstheme="minorHAnsi"/>
        </w:rPr>
        <w:t xml:space="preserve">č. 292/2014 Z.z. </w:t>
      </w:r>
      <w:r w:rsidR="0064229B" w:rsidRPr="00FC0520">
        <w:t xml:space="preserve">o príspevku </w:t>
      </w:r>
      <w:r>
        <w:rPr>
          <w:rFonts w:asciiTheme="minorHAnsi" w:hAnsiTheme="minorHAnsi" w:cstheme="minorHAnsi"/>
        </w:rPr>
        <w:t xml:space="preserve">poskytovanom  </w:t>
      </w:r>
      <w:r w:rsidR="0064229B" w:rsidRPr="00FC0520">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0064229B" w:rsidRPr="00FC0520">
        <w:t>s ohľadom na dopad navrhovanej zmeny na</w:t>
      </w:r>
      <w:r w:rsidR="0064229B">
        <w:t> </w:t>
      </w:r>
      <w:r w:rsidR="0064229B" w:rsidRPr="00FC0520">
        <w:t>žiadateľa</w:t>
      </w:r>
      <w:r w:rsidR="0064229B">
        <w:t>.</w:t>
      </w:r>
      <w:r>
        <w:t xml:space="preserve"> RO OP TP zverejňuje informácie o zmene alebo zrušení vyzvania na svojom webovom sídle.</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A71A91" w:rsidRDefault="002112D9"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8A1CE5">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8A1CE5">
          <w:rPr>
            <w:rStyle w:val="Hypertextovprepojenie"/>
            <w:rFonts w:asciiTheme="minorHAnsi" w:hAnsiTheme="minorHAnsi"/>
            <w:bCs/>
            <w:iCs/>
            <w:sz w:val="22"/>
            <w:szCs w:val="22"/>
          </w:rPr>
          <w:t>http://www.olaf.vlada.gov.sk/system-vcasneho-odhalovania-rizika-a-vylucenia-edes/</w:t>
        </w:r>
      </w:hyperlink>
      <w:r w:rsidR="00536C2D" w:rsidRPr="00A71A91">
        <w:rPr>
          <w:rFonts w:asciiTheme="minorHAnsi" w:hAnsiTheme="minorHAnsi"/>
          <w:bCs/>
          <w:iCs/>
          <w:sz w:val="22"/>
          <w:szCs w:val="22"/>
        </w:rPr>
        <w:t>;</w:t>
      </w:r>
      <w:r w:rsidR="005B4878" w:rsidRPr="00A71A91">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del w:id="4" w:author="Autor">
        <w:r w:rsidR="00E735BB" w:rsidDel="00FD5874">
          <w:rPr>
            <w:rFonts w:asciiTheme="minorHAnsi" w:hAnsiTheme="minorHAnsi"/>
            <w:bCs/>
            <w:iCs/>
            <w:sz w:val="22"/>
            <w:szCs w:val="22"/>
          </w:rPr>
          <w:delText xml:space="preserve"> - </w:delText>
        </w:r>
        <w:r w:rsidR="00E735BB" w:rsidDel="00FD5874">
          <w:rPr>
            <w:rFonts w:asciiTheme="minorHAnsi" w:hAnsiTheme="minorHAnsi"/>
            <w:b/>
            <w:bCs/>
            <w:iCs/>
            <w:sz w:val="22"/>
            <w:szCs w:val="22"/>
          </w:rPr>
          <w:delText>aktualizovaný</w:delText>
        </w:r>
      </w:del>
      <w:r w:rsidR="00DE4518" w:rsidRPr="00AB77DF">
        <w:rPr>
          <w:rFonts w:asciiTheme="minorHAnsi" w:hAnsiTheme="minorHAnsi"/>
          <w:sz w:val="22"/>
          <w:szCs w:val="22"/>
        </w:rPr>
        <w:t>.</w:t>
      </w:r>
    </w:p>
    <w:sectPr w:rsidR="00BC5244" w:rsidRPr="00962511" w:rsidSect="00914DBE">
      <w:headerReference w:type="default"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4F8" w:rsidRDefault="002D14F8" w:rsidP="00784ECE">
      <w:pPr>
        <w:spacing w:after="0" w:line="240" w:lineRule="auto"/>
      </w:pPr>
      <w:r>
        <w:separator/>
      </w:r>
    </w:p>
  </w:endnote>
  <w:endnote w:type="continuationSeparator" w:id="0">
    <w:p w:rsidR="002D14F8" w:rsidRDefault="002D14F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2D14F8" w:rsidRDefault="002D14F8">
        <w:pPr>
          <w:pStyle w:val="Pta"/>
          <w:jc w:val="center"/>
        </w:pPr>
        <w:r>
          <w:fldChar w:fldCharType="begin"/>
        </w:r>
        <w:r>
          <w:instrText>PAGE   \* MERGEFORMAT</w:instrText>
        </w:r>
        <w:r>
          <w:fldChar w:fldCharType="separate"/>
        </w:r>
        <w:r w:rsidR="00CD6741">
          <w:rPr>
            <w:noProof/>
          </w:rPr>
          <w:t>1</w:t>
        </w:r>
        <w:r>
          <w:fldChar w:fldCharType="end"/>
        </w:r>
      </w:p>
    </w:sdtContent>
  </w:sdt>
  <w:p w:rsidR="002D14F8" w:rsidRDefault="002D14F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D14F8" w:rsidRDefault="002D14F8"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D14F8" w:rsidRDefault="002D14F8" w:rsidP="00F4420F">
    <w:pPr>
      <w:pStyle w:val="Pta"/>
    </w:pPr>
  </w:p>
  <w:p w:rsidR="002D14F8" w:rsidRDefault="002D14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4F8" w:rsidRDefault="002D14F8" w:rsidP="00784ECE">
      <w:pPr>
        <w:spacing w:after="0" w:line="240" w:lineRule="auto"/>
      </w:pPr>
      <w:r>
        <w:separator/>
      </w:r>
    </w:p>
  </w:footnote>
  <w:footnote w:type="continuationSeparator" w:id="0">
    <w:p w:rsidR="002D14F8" w:rsidRDefault="002D14F8" w:rsidP="00784ECE">
      <w:pPr>
        <w:spacing w:after="0" w:line="240" w:lineRule="auto"/>
      </w:pPr>
      <w:r>
        <w:continuationSeparator/>
      </w:r>
    </w:p>
  </w:footnote>
  <w:footnote w:id="1">
    <w:p w:rsidR="002D14F8" w:rsidRDefault="002D14F8"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2D14F8" w:rsidRDefault="002D14F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2D14F8" w:rsidRDefault="002D14F8"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w:t>
      </w:r>
      <w:r>
        <w:rPr>
          <w:rFonts w:asciiTheme="minorHAnsi" w:hAnsiTheme="minorHAnsi"/>
        </w:rPr>
        <w:t> </w:t>
      </w:r>
      <w:r w:rsidRPr="004A6A07">
        <w:rPr>
          <w:rFonts w:asciiTheme="minorHAnsi" w:hAnsiTheme="minorHAnsi"/>
        </w:rPr>
        <w:t>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2D14F8" w:rsidRDefault="002D14F8">
    <w:pPr>
      <w:pStyle w:val="Hlavika"/>
      <w:rPr>
        <w:rFonts w:asciiTheme="minorHAnsi" w:hAnsiTheme="minorHAnsi"/>
        <w:sz w:val="22"/>
        <w:szCs w:val="22"/>
      </w:rPr>
    </w:pPr>
  </w:p>
  <w:p w:rsidR="002D14F8" w:rsidRPr="00005728" w:rsidRDefault="002D14F8">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w:t>
    </w:r>
    <w:del w:id="5" w:author="Autor">
      <w:r w:rsidDel="00FD5874">
        <w:rPr>
          <w:rFonts w:asciiTheme="minorHAnsi" w:hAnsiTheme="minorHAnsi"/>
        </w:rPr>
        <w:delText>9</w:delText>
      </w:r>
    </w:del>
    <w:ins w:id="6" w:author="Autor">
      <w:r w:rsidR="00FD5874">
        <w:rPr>
          <w:rFonts w:asciiTheme="minorHAnsi" w:hAnsiTheme="minorHAnsi"/>
        </w:rPr>
        <w:t>10</w:t>
      </w:r>
    </w:ins>
    <w:r w:rsidRPr="00DB3A8D">
      <w:rPr>
        <w:rFonts w:asciiTheme="minorHAnsi" w:hAnsiTheme="minorHAnsi"/>
      </w:rPr>
      <w:t xml:space="preserve"> </w:t>
    </w:r>
    <w:r w:rsidRPr="002D1D1E">
      <w:rPr>
        <w:rFonts w:asciiTheme="minorHAnsi" w:hAnsiTheme="minorHAnsi"/>
      </w:rPr>
      <w:t>z</w:t>
    </w:r>
    <w:r>
      <w:rPr>
        <w:rFonts w:asciiTheme="minorHAnsi" w:hAnsiTheme="minorHAnsi"/>
      </w:rPr>
      <w:t> </w:t>
    </w:r>
    <w:del w:id="7" w:author="Autor">
      <w:r w:rsidDel="00FD5874">
        <w:rPr>
          <w:rFonts w:asciiTheme="minorHAnsi" w:hAnsiTheme="minorHAnsi"/>
        </w:rPr>
        <w:delText>15</w:delText>
      </w:r>
    </w:del>
    <w:ins w:id="8" w:author="Autor">
      <w:r w:rsidR="00FD5874">
        <w:rPr>
          <w:rFonts w:asciiTheme="minorHAnsi" w:hAnsiTheme="minorHAnsi"/>
        </w:rPr>
        <w:t>03</w:t>
      </w:r>
    </w:ins>
    <w:r>
      <w:rPr>
        <w:rFonts w:asciiTheme="minorHAnsi" w:hAnsiTheme="minorHAnsi"/>
      </w:rPr>
      <w:t xml:space="preserve">. </w:t>
    </w:r>
    <w:del w:id="9" w:author="Autor">
      <w:r w:rsidR="006F5AEA" w:rsidDel="00FD5874">
        <w:rPr>
          <w:rFonts w:asciiTheme="minorHAnsi" w:hAnsiTheme="minorHAnsi"/>
        </w:rPr>
        <w:delText>10</w:delText>
      </w:r>
    </w:del>
    <w:ins w:id="10" w:author="Autor">
      <w:r w:rsidR="00FD5874">
        <w:rPr>
          <w:rFonts w:asciiTheme="minorHAnsi" w:hAnsiTheme="minorHAnsi"/>
        </w:rPr>
        <w:t>05</w:t>
      </w:r>
    </w:ins>
    <w:r>
      <w:rPr>
        <w:rFonts w:asciiTheme="minorHAnsi" w:hAnsiTheme="minorHAnsi"/>
      </w:rPr>
      <w:t xml:space="preserve">. </w:t>
    </w:r>
    <w:del w:id="11" w:author="Autor">
      <w:r w:rsidDel="00FD5874">
        <w:rPr>
          <w:rFonts w:asciiTheme="minorHAnsi" w:hAnsiTheme="minorHAnsi"/>
        </w:rPr>
        <w:delText xml:space="preserve">2021  </w:delText>
      </w:r>
    </w:del>
    <w:ins w:id="12" w:author="Autor">
      <w:r w:rsidR="00FD5874">
        <w:rPr>
          <w:rFonts w:asciiTheme="minorHAnsi" w:hAnsiTheme="minorHAnsi"/>
        </w:rPr>
        <w:t xml:space="preserve">2022 </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4F8" w:rsidRDefault="002D14F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37"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9"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8"/>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9"/>
  </w:num>
  <w:num w:numId="6">
    <w:abstractNumId w:val="13"/>
  </w:num>
  <w:num w:numId="7">
    <w:abstractNumId w:val="24"/>
  </w:num>
  <w:num w:numId="8">
    <w:abstractNumId w:val="38"/>
  </w:num>
  <w:num w:numId="9">
    <w:abstractNumId w:val="26"/>
  </w:num>
  <w:num w:numId="10">
    <w:abstractNumId w:val="23"/>
  </w:num>
  <w:num w:numId="11">
    <w:abstractNumId w:val="21"/>
  </w:num>
  <w:num w:numId="12">
    <w:abstractNumId w:val="0"/>
  </w:num>
  <w:num w:numId="13">
    <w:abstractNumId w:val="7"/>
  </w:num>
  <w:num w:numId="14">
    <w:abstractNumId w:val="4"/>
  </w:num>
  <w:num w:numId="15">
    <w:abstractNumId w:val="6"/>
  </w:num>
  <w:num w:numId="16">
    <w:abstractNumId w:val="19"/>
  </w:num>
  <w:num w:numId="17">
    <w:abstractNumId w:val="28"/>
  </w:num>
  <w:num w:numId="18">
    <w:abstractNumId w:val="35"/>
  </w:num>
  <w:num w:numId="19">
    <w:abstractNumId w:val="11"/>
  </w:num>
  <w:num w:numId="20">
    <w:abstractNumId w:val="31"/>
  </w:num>
  <w:num w:numId="21">
    <w:abstractNumId w:val="12"/>
  </w:num>
  <w:num w:numId="22">
    <w:abstractNumId w:val="18"/>
  </w:num>
  <w:num w:numId="23">
    <w:abstractNumId w:val="25"/>
  </w:num>
  <w:num w:numId="24">
    <w:abstractNumId w:val="10"/>
  </w:num>
  <w:num w:numId="25">
    <w:abstractNumId w:val="17"/>
  </w:num>
  <w:num w:numId="26">
    <w:abstractNumId w:val="2"/>
  </w:num>
  <w:num w:numId="27">
    <w:abstractNumId w:val="37"/>
  </w:num>
  <w:num w:numId="28">
    <w:abstractNumId w:val="1"/>
  </w:num>
  <w:num w:numId="29">
    <w:abstractNumId w:val="20"/>
  </w:num>
  <w:num w:numId="30">
    <w:abstractNumId w:val="40"/>
  </w:num>
  <w:num w:numId="31">
    <w:abstractNumId w:val="9"/>
  </w:num>
  <w:num w:numId="32">
    <w:abstractNumId w:val="33"/>
  </w:num>
  <w:num w:numId="33">
    <w:abstractNumId w:val="32"/>
  </w:num>
  <w:num w:numId="34">
    <w:abstractNumId w:val="15"/>
  </w:num>
  <w:num w:numId="35">
    <w:abstractNumId w:val="22"/>
  </w:num>
  <w:num w:numId="36">
    <w:abstractNumId w:val="33"/>
  </w:num>
  <w:num w:numId="37">
    <w:abstractNumId w:val="33"/>
  </w:num>
  <w:num w:numId="38">
    <w:abstractNumId w:val="16"/>
  </w:num>
  <w:num w:numId="39">
    <w:abstractNumId w:val="30"/>
  </w:num>
  <w:num w:numId="40">
    <w:abstractNumId w:val="36"/>
  </w:num>
  <w:num w:numId="41">
    <w:abstractNumId w:val="29"/>
  </w:num>
  <w:num w:numId="42">
    <w:abstractNumId w:val="3"/>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4E7C"/>
    <w:rsid w:val="00045607"/>
    <w:rsid w:val="00046077"/>
    <w:rsid w:val="00047D69"/>
    <w:rsid w:val="00051690"/>
    <w:rsid w:val="00054C55"/>
    <w:rsid w:val="000605DD"/>
    <w:rsid w:val="0006409B"/>
    <w:rsid w:val="000759C3"/>
    <w:rsid w:val="00075EC3"/>
    <w:rsid w:val="000969E9"/>
    <w:rsid w:val="00096C8E"/>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1E98"/>
    <w:rsid w:val="00145333"/>
    <w:rsid w:val="001508E8"/>
    <w:rsid w:val="00153240"/>
    <w:rsid w:val="0015543D"/>
    <w:rsid w:val="001568D1"/>
    <w:rsid w:val="001614EA"/>
    <w:rsid w:val="00161AF2"/>
    <w:rsid w:val="00174E58"/>
    <w:rsid w:val="001760A1"/>
    <w:rsid w:val="0018298C"/>
    <w:rsid w:val="00182A12"/>
    <w:rsid w:val="00197C33"/>
    <w:rsid w:val="001A2409"/>
    <w:rsid w:val="001A35D1"/>
    <w:rsid w:val="001A48D2"/>
    <w:rsid w:val="001A49DE"/>
    <w:rsid w:val="001A4AA9"/>
    <w:rsid w:val="001B2A90"/>
    <w:rsid w:val="001B7564"/>
    <w:rsid w:val="001D0ABB"/>
    <w:rsid w:val="001D14C0"/>
    <w:rsid w:val="001D23DF"/>
    <w:rsid w:val="001E0B5D"/>
    <w:rsid w:val="001E486C"/>
    <w:rsid w:val="001E5965"/>
    <w:rsid w:val="001E6817"/>
    <w:rsid w:val="001F122D"/>
    <w:rsid w:val="001F1FED"/>
    <w:rsid w:val="001F7C53"/>
    <w:rsid w:val="002058E2"/>
    <w:rsid w:val="00207059"/>
    <w:rsid w:val="002106BF"/>
    <w:rsid w:val="002112D9"/>
    <w:rsid w:val="00212E5B"/>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1C27"/>
    <w:rsid w:val="002B2B13"/>
    <w:rsid w:val="002B3A70"/>
    <w:rsid w:val="002B7E5F"/>
    <w:rsid w:val="002C0475"/>
    <w:rsid w:val="002C49FF"/>
    <w:rsid w:val="002C5B67"/>
    <w:rsid w:val="002C6C98"/>
    <w:rsid w:val="002D14F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1B33"/>
    <w:rsid w:val="003323D2"/>
    <w:rsid w:val="00335C82"/>
    <w:rsid w:val="003401DD"/>
    <w:rsid w:val="00340864"/>
    <w:rsid w:val="00345CCD"/>
    <w:rsid w:val="00353CE8"/>
    <w:rsid w:val="00354603"/>
    <w:rsid w:val="00360731"/>
    <w:rsid w:val="0036245C"/>
    <w:rsid w:val="00362BD8"/>
    <w:rsid w:val="0037359F"/>
    <w:rsid w:val="00374C1F"/>
    <w:rsid w:val="00376317"/>
    <w:rsid w:val="003827B7"/>
    <w:rsid w:val="00391763"/>
    <w:rsid w:val="003927D1"/>
    <w:rsid w:val="003930B3"/>
    <w:rsid w:val="003939AC"/>
    <w:rsid w:val="00394227"/>
    <w:rsid w:val="003A23D2"/>
    <w:rsid w:val="003A2623"/>
    <w:rsid w:val="003A2C31"/>
    <w:rsid w:val="003B0CE6"/>
    <w:rsid w:val="003B16C5"/>
    <w:rsid w:val="003B1948"/>
    <w:rsid w:val="003B475A"/>
    <w:rsid w:val="003C1D64"/>
    <w:rsid w:val="003C2776"/>
    <w:rsid w:val="003C3A87"/>
    <w:rsid w:val="003C7088"/>
    <w:rsid w:val="003D4F02"/>
    <w:rsid w:val="003E01BF"/>
    <w:rsid w:val="003E149B"/>
    <w:rsid w:val="003F0073"/>
    <w:rsid w:val="003F114F"/>
    <w:rsid w:val="003F3194"/>
    <w:rsid w:val="004000A2"/>
    <w:rsid w:val="0040078E"/>
    <w:rsid w:val="0040201B"/>
    <w:rsid w:val="00405398"/>
    <w:rsid w:val="00411E54"/>
    <w:rsid w:val="00412144"/>
    <w:rsid w:val="00412BEC"/>
    <w:rsid w:val="00414952"/>
    <w:rsid w:val="00415C60"/>
    <w:rsid w:val="00422DC8"/>
    <w:rsid w:val="00426411"/>
    <w:rsid w:val="0042672B"/>
    <w:rsid w:val="00432099"/>
    <w:rsid w:val="00435834"/>
    <w:rsid w:val="00436323"/>
    <w:rsid w:val="004365DF"/>
    <w:rsid w:val="00441F1D"/>
    <w:rsid w:val="00453AA1"/>
    <w:rsid w:val="00453BCB"/>
    <w:rsid w:val="00457539"/>
    <w:rsid w:val="00457927"/>
    <w:rsid w:val="00457E6C"/>
    <w:rsid w:val="00460F51"/>
    <w:rsid w:val="00461274"/>
    <w:rsid w:val="004641E9"/>
    <w:rsid w:val="00472978"/>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3FD"/>
    <w:rsid w:val="004F35ED"/>
    <w:rsid w:val="0050162E"/>
    <w:rsid w:val="005167A6"/>
    <w:rsid w:val="00520D75"/>
    <w:rsid w:val="005222B0"/>
    <w:rsid w:val="005236E4"/>
    <w:rsid w:val="00527FEF"/>
    <w:rsid w:val="00534598"/>
    <w:rsid w:val="00536C2D"/>
    <w:rsid w:val="0054487B"/>
    <w:rsid w:val="00552092"/>
    <w:rsid w:val="00554A84"/>
    <w:rsid w:val="00555B34"/>
    <w:rsid w:val="00556BC9"/>
    <w:rsid w:val="00571D60"/>
    <w:rsid w:val="00575926"/>
    <w:rsid w:val="005768F5"/>
    <w:rsid w:val="0058004C"/>
    <w:rsid w:val="00580E28"/>
    <w:rsid w:val="00585402"/>
    <w:rsid w:val="00585AA0"/>
    <w:rsid w:val="00592CD5"/>
    <w:rsid w:val="00593B81"/>
    <w:rsid w:val="0059486B"/>
    <w:rsid w:val="00596A6B"/>
    <w:rsid w:val="005977EA"/>
    <w:rsid w:val="005A5F47"/>
    <w:rsid w:val="005B1E55"/>
    <w:rsid w:val="005B4878"/>
    <w:rsid w:val="005B5471"/>
    <w:rsid w:val="005B55BF"/>
    <w:rsid w:val="005B5F65"/>
    <w:rsid w:val="005B70FB"/>
    <w:rsid w:val="005C1D7C"/>
    <w:rsid w:val="005C4F9B"/>
    <w:rsid w:val="005C5663"/>
    <w:rsid w:val="005D4071"/>
    <w:rsid w:val="005D5FC6"/>
    <w:rsid w:val="005D616C"/>
    <w:rsid w:val="005D62FE"/>
    <w:rsid w:val="005E3DDC"/>
    <w:rsid w:val="005E44B8"/>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75D3E"/>
    <w:rsid w:val="00681686"/>
    <w:rsid w:val="00683EC1"/>
    <w:rsid w:val="0069226A"/>
    <w:rsid w:val="006937F7"/>
    <w:rsid w:val="00694F7B"/>
    <w:rsid w:val="00695289"/>
    <w:rsid w:val="006A6E11"/>
    <w:rsid w:val="006B5961"/>
    <w:rsid w:val="006C01E1"/>
    <w:rsid w:val="006C39F2"/>
    <w:rsid w:val="006C4A28"/>
    <w:rsid w:val="006D1C32"/>
    <w:rsid w:val="006D1E8B"/>
    <w:rsid w:val="006D2A9C"/>
    <w:rsid w:val="006D3A01"/>
    <w:rsid w:val="006D3FE0"/>
    <w:rsid w:val="006D3FF5"/>
    <w:rsid w:val="006F0AA9"/>
    <w:rsid w:val="006F5AEA"/>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0789"/>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A6CE7"/>
    <w:rsid w:val="007B0FCE"/>
    <w:rsid w:val="007B3C24"/>
    <w:rsid w:val="007B6EE8"/>
    <w:rsid w:val="007C40AA"/>
    <w:rsid w:val="007C4DA2"/>
    <w:rsid w:val="007D3420"/>
    <w:rsid w:val="007E140D"/>
    <w:rsid w:val="007E27B7"/>
    <w:rsid w:val="007E7CA9"/>
    <w:rsid w:val="007E7DDB"/>
    <w:rsid w:val="007F31BD"/>
    <w:rsid w:val="007F74E4"/>
    <w:rsid w:val="00800B8A"/>
    <w:rsid w:val="0080317F"/>
    <w:rsid w:val="00810DAA"/>
    <w:rsid w:val="008132E1"/>
    <w:rsid w:val="00815D38"/>
    <w:rsid w:val="00816173"/>
    <w:rsid w:val="00816478"/>
    <w:rsid w:val="00820A5F"/>
    <w:rsid w:val="0082156C"/>
    <w:rsid w:val="008226D8"/>
    <w:rsid w:val="00822A82"/>
    <w:rsid w:val="00827D68"/>
    <w:rsid w:val="0083102B"/>
    <w:rsid w:val="00836039"/>
    <w:rsid w:val="00837B4A"/>
    <w:rsid w:val="00841056"/>
    <w:rsid w:val="00851F7F"/>
    <w:rsid w:val="00852EB3"/>
    <w:rsid w:val="0086151A"/>
    <w:rsid w:val="008639C8"/>
    <w:rsid w:val="00864532"/>
    <w:rsid w:val="008657DC"/>
    <w:rsid w:val="0087291A"/>
    <w:rsid w:val="00873BEF"/>
    <w:rsid w:val="008802B7"/>
    <w:rsid w:val="00882FBE"/>
    <w:rsid w:val="008862F1"/>
    <w:rsid w:val="0088701E"/>
    <w:rsid w:val="00891D4C"/>
    <w:rsid w:val="008A01C9"/>
    <w:rsid w:val="008A1CE5"/>
    <w:rsid w:val="008A1D85"/>
    <w:rsid w:val="008A3A69"/>
    <w:rsid w:val="008B1F86"/>
    <w:rsid w:val="008F16C5"/>
    <w:rsid w:val="008F63CF"/>
    <w:rsid w:val="00901067"/>
    <w:rsid w:val="00904216"/>
    <w:rsid w:val="0090668B"/>
    <w:rsid w:val="0091184F"/>
    <w:rsid w:val="009125E4"/>
    <w:rsid w:val="00914CDF"/>
    <w:rsid w:val="00914DBE"/>
    <w:rsid w:val="00915170"/>
    <w:rsid w:val="0091595E"/>
    <w:rsid w:val="00920D5C"/>
    <w:rsid w:val="00924196"/>
    <w:rsid w:val="00925249"/>
    <w:rsid w:val="00925630"/>
    <w:rsid w:val="00927508"/>
    <w:rsid w:val="00942160"/>
    <w:rsid w:val="009446DF"/>
    <w:rsid w:val="009555E2"/>
    <w:rsid w:val="00957BDC"/>
    <w:rsid w:val="00962511"/>
    <w:rsid w:val="00965425"/>
    <w:rsid w:val="00967DD3"/>
    <w:rsid w:val="00973279"/>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128"/>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1A91"/>
    <w:rsid w:val="00A72653"/>
    <w:rsid w:val="00A75F7B"/>
    <w:rsid w:val="00A9161B"/>
    <w:rsid w:val="00A91B49"/>
    <w:rsid w:val="00A93F16"/>
    <w:rsid w:val="00AA0BD9"/>
    <w:rsid w:val="00AA31B2"/>
    <w:rsid w:val="00AA49FC"/>
    <w:rsid w:val="00AA569A"/>
    <w:rsid w:val="00AB77DF"/>
    <w:rsid w:val="00AC139D"/>
    <w:rsid w:val="00AC3856"/>
    <w:rsid w:val="00AD34F7"/>
    <w:rsid w:val="00AD5488"/>
    <w:rsid w:val="00AD7F63"/>
    <w:rsid w:val="00AE1B07"/>
    <w:rsid w:val="00AF0387"/>
    <w:rsid w:val="00AF0D8F"/>
    <w:rsid w:val="00AF2DAB"/>
    <w:rsid w:val="00B03473"/>
    <w:rsid w:val="00B137B5"/>
    <w:rsid w:val="00B17FF4"/>
    <w:rsid w:val="00B23BD6"/>
    <w:rsid w:val="00B30996"/>
    <w:rsid w:val="00B32247"/>
    <w:rsid w:val="00B36556"/>
    <w:rsid w:val="00B40AB0"/>
    <w:rsid w:val="00B4267B"/>
    <w:rsid w:val="00B459FE"/>
    <w:rsid w:val="00B45D86"/>
    <w:rsid w:val="00B517DF"/>
    <w:rsid w:val="00B51B6F"/>
    <w:rsid w:val="00B534C5"/>
    <w:rsid w:val="00B53AB1"/>
    <w:rsid w:val="00B540C8"/>
    <w:rsid w:val="00B60DD0"/>
    <w:rsid w:val="00B65C11"/>
    <w:rsid w:val="00B66BB3"/>
    <w:rsid w:val="00B731F7"/>
    <w:rsid w:val="00B80F68"/>
    <w:rsid w:val="00B822E1"/>
    <w:rsid w:val="00B862C9"/>
    <w:rsid w:val="00B90E3D"/>
    <w:rsid w:val="00B91CD6"/>
    <w:rsid w:val="00B92C26"/>
    <w:rsid w:val="00B95FB2"/>
    <w:rsid w:val="00BA06FA"/>
    <w:rsid w:val="00BA2CDD"/>
    <w:rsid w:val="00BA478B"/>
    <w:rsid w:val="00BC0662"/>
    <w:rsid w:val="00BC090C"/>
    <w:rsid w:val="00BC28FF"/>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35A8"/>
    <w:rsid w:val="00C94DE4"/>
    <w:rsid w:val="00CA28A0"/>
    <w:rsid w:val="00CB03D8"/>
    <w:rsid w:val="00CB2120"/>
    <w:rsid w:val="00CB44F6"/>
    <w:rsid w:val="00CB76A5"/>
    <w:rsid w:val="00CC1398"/>
    <w:rsid w:val="00CC399F"/>
    <w:rsid w:val="00CC50E7"/>
    <w:rsid w:val="00CC755B"/>
    <w:rsid w:val="00CD1A3F"/>
    <w:rsid w:val="00CD2B72"/>
    <w:rsid w:val="00CD4B4E"/>
    <w:rsid w:val="00CD6449"/>
    <w:rsid w:val="00CD6741"/>
    <w:rsid w:val="00CE0A0B"/>
    <w:rsid w:val="00CE0EB4"/>
    <w:rsid w:val="00CE6FAF"/>
    <w:rsid w:val="00CE77CE"/>
    <w:rsid w:val="00CF02D0"/>
    <w:rsid w:val="00CF0F9B"/>
    <w:rsid w:val="00CF13BE"/>
    <w:rsid w:val="00CF390F"/>
    <w:rsid w:val="00CF3A59"/>
    <w:rsid w:val="00CF428C"/>
    <w:rsid w:val="00CF549F"/>
    <w:rsid w:val="00D036E8"/>
    <w:rsid w:val="00D03EBC"/>
    <w:rsid w:val="00D07489"/>
    <w:rsid w:val="00D16C26"/>
    <w:rsid w:val="00D23D79"/>
    <w:rsid w:val="00D347B4"/>
    <w:rsid w:val="00D41C95"/>
    <w:rsid w:val="00D4720C"/>
    <w:rsid w:val="00D50B2F"/>
    <w:rsid w:val="00D55261"/>
    <w:rsid w:val="00D6511F"/>
    <w:rsid w:val="00D65148"/>
    <w:rsid w:val="00D7167A"/>
    <w:rsid w:val="00D7337C"/>
    <w:rsid w:val="00D773BD"/>
    <w:rsid w:val="00D80C37"/>
    <w:rsid w:val="00D815CC"/>
    <w:rsid w:val="00D846A6"/>
    <w:rsid w:val="00D85835"/>
    <w:rsid w:val="00D863AD"/>
    <w:rsid w:val="00D86A62"/>
    <w:rsid w:val="00D94D48"/>
    <w:rsid w:val="00D95256"/>
    <w:rsid w:val="00D97A38"/>
    <w:rsid w:val="00DA2744"/>
    <w:rsid w:val="00DA5B87"/>
    <w:rsid w:val="00DA6D57"/>
    <w:rsid w:val="00DA7B52"/>
    <w:rsid w:val="00DB2668"/>
    <w:rsid w:val="00DB3A8D"/>
    <w:rsid w:val="00DB5ABA"/>
    <w:rsid w:val="00DC1F01"/>
    <w:rsid w:val="00DC3FF9"/>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35BB"/>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EF55E8"/>
    <w:rsid w:val="00F024C5"/>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64A6D"/>
    <w:rsid w:val="00F70420"/>
    <w:rsid w:val="00F72208"/>
    <w:rsid w:val="00F73D49"/>
    <w:rsid w:val="00F8169A"/>
    <w:rsid w:val="00F875B0"/>
    <w:rsid w:val="00F9720B"/>
    <w:rsid w:val="00F9755E"/>
    <w:rsid w:val="00F97977"/>
    <w:rsid w:val="00FA6FC8"/>
    <w:rsid w:val="00FB04BF"/>
    <w:rsid w:val="00FB5540"/>
    <w:rsid w:val="00FB559F"/>
    <w:rsid w:val="00FB5F38"/>
    <w:rsid w:val="00FC2685"/>
    <w:rsid w:val="00FC7602"/>
    <w:rsid w:val="00FD23E4"/>
    <w:rsid w:val="00FD4C06"/>
    <w:rsid w:val="00FD5874"/>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C258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160;cko/"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8219F-161A-4B9E-AB10-7D5523408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10247</Words>
  <Characters>58413</Characters>
  <Application>Microsoft Office Word</Application>
  <DocSecurity>0</DocSecurity>
  <Lines>486</Lines>
  <Paragraphs>137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2022-05-02T09:13:00Z</dcterms:modified>
</cp:coreProperties>
</file>