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F20C0C">
      <w:pPr>
        <w:spacing w:before="240" w:after="24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rsidP="00F20C0C">
      <w:pPr>
        <w:spacing w:before="240" w:after="240" w:line="240" w:lineRule="auto"/>
        <w:jc w:val="both"/>
        <w:rPr>
          <w:rFonts w:asciiTheme="minorHAnsi" w:hAnsiTheme="minorHAnsi" w:cstheme="minorHAnsi"/>
        </w:rPr>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 xml:space="preserve">Poskytovateľ: </w:t>
      </w:r>
    </w:p>
    <w:p w14:paraId="427A2A27" w14:textId="1E8F45BE" w:rsidR="003C2776" w:rsidRPr="005752E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w:t>
      </w:r>
      <w:r w:rsidR="00087709">
        <w:rPr>
          <w:rFonts w:asciiTheme="minorHAnsi" w:hAnsiTheme="minorHAnsi" w:cstheme="minorHAnsi"/>
        </w:rPr>
        <w:t>Ministerstvo investícií, regionálneho rozvoja a informatizácie</w:t>
      </w:r>
      <w:r w:rsidR="00087709" w:rsidRPr="005D01A7">
        <w:rPr>
          <w:rFonts w:asciiTheme="minorHAnsi" w:hAnsiTheme="minorHAnsi" w:cstheme="minorHAnsi"/>
        </w:rPr>
        <w:t xml:space="preserve"> </w:t>
      </w:r>
      <w:r w:rsidR="00700301" w:rsidRPr="005752E1">
        <w:rPr>
          <w:rFonts w:asciiTheme="minorHAnsi" w:hAnsiTheme="minorHAnsi" w:cstheme="minorHAnsi"/>
        </w:rPr>
        <w:t>S</w:t>
      </w:r>
      <w:r w:rsidR="00DD348E" w:rsidRPr="005752E1">
        <w:rPr>
          <w:rFonts w:asciiTheme="minorHAnsi" w:hAnsiTheme="minorHAnsi" w:cstheme="minorHAnsi"/>
        </w:rPr>
        <w:t>lovenskej republiky (ďalej aj</w:t>
      </w:r>
      <w:r w:rsidR="0039502D">
        <w:rPr>
          <w:rFonts w:asciiTheme="minorHAnsi" w:hAnsiTheme="minorHAnsi" w:cstheme="minorHAnsi"/>
        </w:rPr>
        <w:t> </w:t>
      </w:r>
      <w:r w:rsidR="00DD348E" w:rsidRPr="005752E1">
        <w:rPr>
          <w:rFonts w:asciiTheme="minorHAnsi" w:hAnsiTheme="minorHAnsi" w:cstheme="minorHAnsi"/>
        </w:rPr>
        <w:t>„</w:t>
      </w:r>
      <w:r w:rsidR="00087709">
        <w:rPr>
          <w:rFonts w:asciiTheme="minorHAnsi" w:hAnsiTheme="minorHAnsi" w:cstheme="minorHAnsi"/>
        </w:rPr>
        <w:t>MIRRI</w:t>
      </w:r>
      <w:r w:rsidR="00087709" w:rsidRPr="005752E1">
        <w:rPr>
          <w:rFonts w:asciiTheme="minorHAnsi" w:hAnsiTheme="minorHAnsi" w:cstheme="minorHAnsi"/>
        </w:rPr>
        <w:t xml:space="preserve"> </w:t>
      </w:r>
      <w:r w:rsidR="00DD348E" w:rsidRPr="005752E1">
        <w:rPr>
          <w:rFonts w:asciiTheme="minorHAnsi" w:hAnsiTheme="minorHAnsi" w:cstheme="minorHAnsi"/>
        </w:rPr>
        <w:t>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DBB3EB8"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11FDA911"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w:t>
      </w:r>
      <w:r w:rsidR="0039502D">
        <w:rPr>
          <w:rFonts w:asciiTheme="minorHAnsi" w:hAnsiTheme="minorHAnsi" w:cstheme="minorHAnsi"/>
        </w:rPr>
        <w:t> </w:t>
      </w:r>
      <w:r w:rsidR="008232F0">
        <w:rPr>
          <w:rFonts w:asciiTheme="minorHAnsi" w:hAnsiTheme="minorHAnsi" w:cstheme="minorHAnsi"/>
        </w:rPr>
        <w:t>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26DFEA21"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696FD468"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del w:id="0" w:author="Autor">
        <w:r w:rsidR="00016239" w:rsidRPr="00201CF1" w:rsidDel="00355EB4">
          <w:rPr>
            <w:rFonts w:asciiTheme="minorHAnsi" w:hAnsiTheme="minorHAnsi" w:cstheme="minorHAnsi"/>
            <w:b/>
          </w:rPr>
          <w:delText>2</w:delText>
        </w:r>
        <w:r w:rsidR="004A4F06" w:rsidDel="00355EB4">
          <w:rPr>
            <w:rFonts w:asciiTheme="minorHAnsi" w:hAnsiTheme="minorHAnsi" w:cstheme="minorHAnsi"/>
            <w:b/>
          </w:rPr>
          <w:delText> 256 650</w:delText>
        </w:r>
        <w:r w:rsidR="00BF3227" w:rsidRPr="00201CF1" w:rsidDel="00355EB4">
          <w:rPr>
            <w:rFonts w:asciiTheme="minorHAnsi" w:hAnsiTheme="minorHAnsi" w:cstheme="minorHAnsi"/>
            <w:b/>
          </w:rPr>
          <w:delText>,00</w:delText>
        </w:r>
      </w:del>
      <w:ins w:id="1" w:author="Autor">
        <w:r w:rsidR="00355EB4">
          <w:rPr>
            <w:rFonts w:asciiTheme="minorHAnsi" w:hAnsiTheme="minorHAnsi" w:cstheme="minorHAnsi"/>
            <w:b/>
          </w:rPr>
          <w:t>813 365,45</w:t>
        </w:r>
      </w:ins>
      <w:r w:rsidR="00662358" w:rsidRPr="00201CF1">
        <w:rPr>
          <w:rFonts w:asciiTheme="minorHAnsi" w:hAnsiTheme="minorHAnsi" w:cstheme="minorHAnsi"/>
        </w:rPr>
        <w:t xml:space="preserve"> </w:t>
      </w:r>
      <w:r w:rsidRPr="00201CF1">
        <w:rPr>
          <w:rFonts w:asciiTheme="minorHAnsi" w:hAnsiTheme="minorHAnsi" w:cstheme="minorHAnsi"/>
        </w:rPr>
        <w:t>€.</w:t>
      </w:r>
      <w:bookmarkStart w:id="2" w:name="_GoBack"/>
      <w:bookmarkEnd w:id="2"/>
    </w:p>
    <w:p w14:paraId="619AD9D8" w14:textId="77777777" w:rsidR="003C2776" w:rsidRPr="00201CF1" w:rsidRDefault="003C2776" w:rsidP="00F20C0C">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Financovanie projektu</w:t>
      </w:r>
    </w:p>
    <w:p w14:paraId="0CA41DCC" w14:textId="72DC7F56"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100DF30B" w14:textId="1CF4F099" w:rsidR="00F20C0C" w:rsidRDefault="00F20C0C" w:rsidP="00201CF1">
      <w:pPr>
        <w:spacing w:before="120" w:after="120" w:line="240" w:lineRule="auto"/>
        <w:jc w:val="both"/>
        <w:rPr>
          <w:rFonts w:asciiTheme="minorHAnsi" w:hAnsiTheme="minorHAnsi" w:cstheme="minorHAnsi"/>
        </w:rPr>
      </w:pPr>
    </w:p>
    <w:p w14:paraId="7BBEE0CA" w14:textId="77777777" w:rsidR="00F20C0C" w:rsidRDefault="00F20C0C" w:rsidP="00201CF1">
      <w:pPr>
        <w:spacing w:before="120" w:after="120" w:line="240" w:lineRule="auto"/>
        <w:jc w:val="both"/>
        <w:rPr>
          <w:rFonts w:asciiTheme="minorHAnsi" w:hAnsiTheme="minorHAnsi" w:cstheme="minorHAnsi"/>
        </w:rPr>
      </w:pP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6B12C4">
      <w:pPr>
        <w:spacing w:before="120" w:after="120" w:line="240" w:lineRule="auto"/>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w:t>
      </w:r>
      <w:r w:rsidRPr="000C757E">
        <w:rPr>
          <w:rFonts w:asciiTheme="minorHAnsi" w:hAnsiTheme="minorHAnsi" w:cstheme="minorHAnsi"/>
          <w:b/>
        </w:rPr>
        <w:t>70 pracovných dní</w:t>
      </w:r>
      <w:r w:rsidRPr="00FC49A1">
        <w:rPr>
          <w:rFonts w:asciiTheme="minorHAnsi" w:hAnsiTheme="minorHAnsi" w:cstheme="minorHAnsi"/>
        </w:rPr>
        <w:t xml:space="preserve"> od konečného termínu príslušného posudzovaného časového obdobia vyzvania. </w:t>
      </w:r>
    </w:p>
    <w:p w14:paraId="039BD95E" w14:textId="77777777" w:rsidR="005068E9" w:rsidRPr="00FC49A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6B12C4">
      <w:pPr>
        <w:spacing w:before="120" w:after="120" w:line="240" w:lineRule="auto"/>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6B12C4">
      <w:pPr>
        <w:spacing w:before="120" w:after="120" w:line="240" w:lineRule="auto"/>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lastRenderedPageBreak/>
        <w:t>Miesto a spôsob podania ŽoNFP</w:t>
      </w:r>
    </w:p>
    <w:p w14:paraId="5990E5CC" w14:textId="77777777" w:rsidR="00A21A93" w:rsidRPr="005752E1" w:rsidRDefault="00A21A93" w:rsidP="006B12C4">
      <w:pPr>
        <w:pStyle w:val="Default"/>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3F5E6E7E" w:rsidR="00A21A93" w:rsidRPr="005752E1" w:rsidRDefault="00A21A93" w:rsidP="006B12C4">
      <w:pPr>
        <w:pStyle w:val="Default"/>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w:t>
      </w:r>
      <w:r w:rsidR="000900C6">
        <w:rPr>
          <w:rFonts w:asciiTheme="minorHAnsi" w:hAnsiTheme="minorHAnsi" w:cstheme="minorHAnsi"/>
          <w:sz w:val="22"/>
          <w:szCs w:val="22"/>
        </w:rPr>
        <w:t xml:space="preserve">relevantnými </w:t>
      </w:r>
      <w:r w:rsidRPr="005752E1">
        <w:rPr>
          <w:rFonts w:asciiTheme="minorHAnsi" w:hAnsiTheme="minorHAnsi" w:cstheme="minorHAnsi"/>
          <w:sz w:val="22"/>
          <w:szCs w:val="22"/>
        </w:rPr>
        <w:t xml:space="preserve">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D9E5FDD" w14:textId="006B78EE"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w:t>
      </w:r>
      <w:r w:rsidR="000900C6"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0900C6" w:rsidRPr="0013226F">
        <w:rPr>
          <w:rFonts w:asciiTheme="minorHAnsi" w:hAnsiTheme="minorHAnsi" w:cstheme="minorHAnsi"/>
          <w:sz w:val="22"/>
          <w:szCs w:val="22"/>
        </w:rPr>
        <w:t xml:space="preserve"> žiadateľ </w:t>
      </w:r>
      <w:r w:rsidR="000900C6" w:rsidRPr="0013226F">
        <w:rPr>
          <w:rFonts w:asciiTheme="minorHAnsi" w:hAnsiTheme="minorHAnsi"/>
          <w:sz w:val="22"/>
          <w:szCs w:val="22"/>
        </w:rPr>
        <w:t xml:space="preserve">doručuje ŽoNFP </w:t>
      </w:r>
      <w:r w:rsidR="000900C6" w:rsidRPr="0013226F">
        <w:rPr>
          <w:rFonts w:asciiTheme="minorHAnsi" w:hAnsiTheme="minorHAnsi"/>
          <w:b/>
          <w:bCs/>
          <w:sz w:val="22"/>
          <w:szCs w:val="22"/>
        </w:rPr>
        <w:t xml:space="preserve">elektronicky </w:t>
      </w:r>
      <w:r w:rsidR="000900C6" w:rsidRPr="0013226F">
        <w:rPr>
          <w:rFonts w:asciiTheme="minorHAnsi" w:hAnsiTheme="minorHAnsi"/>
          <w:sz w:val="22"/>
          <w:szCs w:val="22"/>
        </w:rPr>
        <w:t>do</w:t>
      </w:r>
      <w:r w:rsidR="000900C6" w:rsidRPr="00925837">
        <w:rPr>
          <w:rFonts w:asciiTheme="minorHAnsi" w:hAnsiTheme="minorHAnsi"/>
          <w:sz w:val="22"/>
          <w:szCs w:val="22"/>
        </w:rPr>
        <w:t xml:space="preserve"> schránky RO OP TP</w:t>
      </w:r>
      <w:r w:rsidR="000900C6" w:rsidRPr="00925837">
        <w:rPr>
          <w:rFonts w:asciiTheme="minorHAnsi" w:hAnsiTheme="minorHAnsi"/>
          <w:b/>
          <w:bCs/>
          <w:sz w:val="22"/>
          <w:szCs w:val="22"/>
        </w:rPr>
        <w:t xml:space="preserve"> prostredníctvom Ústredného portálu verejnej správy </w:t>
      </w:r>
      <w:r w:rsidR="000900C6" w:rsidRPr="00925837">
        <w:rPr>
          <w:rFonts w:asciiTheme="minorHAnsi" w:hAnsiTheme="minorHAnsi"/>
          <w:sz w:val="22"/>
          <w:szCs w:val="22"/>
        </w:rPr>
        <w:t xml:space="preserve">(ďalej aj „ÚPVS“) na adrese </w:t>
      </w:r>
      <w:hyperlink r:id="rId9" w:history="1">
        <w:r w:rsidR="000900C6" w:rsidRPr="00925837">
          <w:rPr>
            <w:rStyle w:val="Hypertextovprepojenie"/>
            <w:rFonts w:asciiTheme="minorHAnsi" w:hAnsiTheme="minorHAnsi"/>
            <w:sz w:val="22"/>
            <w:szCs w:val="22"/>
          </w:rPr>
          <w:t>www.slovensko.sk</w:t>
        </w:r>
      </w:hyperlink>
      <w:r w:rsidR="000900C6" w:rsidRPr="00925837">
        <w:rPr>
          <w:rFonts w:asciiTheme="minorHAnsi" w:hAnsiTheme="minorHAnsi"/>
          <w:sz w:val="22"/>
          <w:szCs w:val="22"/>
        </w:rPr>
        <w:t xml:space="preserve"> (identifikácia schránky: MIRRI SR – RO OPTP, IČO: 50349287, suffix: 10007, číslo schránky: E0007130310), resp. prostredníctvom </w:t>
      </w:r>
      <w:r w:rsidR="000900C6">
        <w:rPr>
          <w:rFonts w:asciiTheme="minorHAnsi" w:hAnsiTheme="minorHAnsi"/>
          <w:sz w:val="22"/>
          <w:szCs w:val="22"/>
        </w:rPr>
        <w:t>elektronickej</w:t>
      </w:r>
      <w:r w:rsidR="000900C6" w:rsidRPr="00925837">
        <w:rPr>
          <w:rFonts w:asciiTheme="minorHAnsi" w:hAnsiTheme="minorHAnsi"/>
          <w:sz w:val="22"/>
          <w:szCs w:val="22"/>
        </w:rPr>
        <w:t xml:space="preserve"> služby MIRRI SR zriadenej pre takéto podanie „</w:t>
      </w:r>
      <w:r w:rsidR="000900C6" w:rsidRPr="00925837">
        <w:rPr>
          <w:rFonts w:asciiTheme="minorHAnsi" w:hAnsiTheme="minorHAnsi"/>
          <w:b/>
          <w:bCs/>
          <w:sz w:val="22"/>
          <w:szCs w:val="22"/>
        </w:rPr>
        <w:t>Podanie na RO OP TP - dokumenty k projektom</w:t>
      </w:r>
      <w:r w:rsidR="000900C6" w:rsidRPr="00925837">
        <w:rPr>
          <w:rFonts w:asciiTheme="minorHAnsi" w:hAnsiTheme="minorHAnsi"/>
          <w:sz w:val="22"/>
          <w:szCs w:val="22"/>
        </w:rPr>
        <w:t>“ na ÚPVS</w:t>
      </w:r>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F8A8EE5"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w:t>
      </w:r>
      <w:r w:rsidR="006B12C4">
        <w:rPr>
          <w:rFonts w:asciiTheme="minorHAnsi" w:hAnsiTheme="minorHAnsi" w:cstheme="minorHAnsi"/>
          <w:sz w:val="22"/>
          <w:szCs w:val="22"/>
        </w:rPr>
        <w:t> </w:t>
      </w:r>
      <w:r w:rsidRPr="00FC49A1">
        <w:rPr>
          <w:rFonts w:asciiTheme="minorHAnsi" w:hAnsiTheme="minorHAnsi" w:cstheme="minorHAnsi"/>
          <w:sz w:val="22"/>
          <w:szCs w:val="22"/>
        </w:rPr>
        <w:t>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1"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48E664F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elektronického doručenia žiadosti o NFP prostredníctvom ÚPVS žiadateľ povinné prílohy k ŽoNFP iba vloží do ITMS2014+, nezasiela ich do elektronickej schránky RO OP TP. V  prípade prílohy </w:t>
      </w:r>
      <w:r w:rsidR="005A101B" w:rsidRPr="00FC49A1">
        <w:rPr>
          <w:rFonts w:asciiTheme="minorHAnsi" w:hAnsiTheme="minorHAnsi" w:cstheme="minorHAnsi"/>
        </w:rPr>
        <w:t>Splnomocneni</w:t>
      </w:r>
      <w:r w:rsidR="005A101B">
        <w:rPr>
          <w:rFonts w:asciiTheme="minorHAnsi" w:hAnsiTheme="minorHAnsi" w:cstheme="minorHAnsi"/>
        </w:rPr>
        <w:t>e</w:t>
      </w:r>
      <w:r w:rsidR="005A101B" w:rsidRPr="00FC49A1">
        <w:rPr>
          <w:rFonts w:asciiTheme="minorHAnsi" w:hAnsiTheme="minorHAnsi" w:cstheme="minorHAnsi"/>
        </w:rPr>
        <w:t xml:space="preserve"> </w:t>
      </w:r>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3E6FE5BA" w:rsidR="00A21A93"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3D4B1B08" w14:textId="2B00EED6" w:rsidR="001221EC" w:rsidRPr="000C757E" w:rsidRDefault="001221EC" w:rsidP="000C757E">
      <w:pPr>
        <w:pStyle w:val="Odsekzoznamu"/>
        <w:numPr>
          <w:ilvl w:val="0"/>
          <w:numId w:val="40"/>
        </w:numPr>
        <w:spacing w:before="120" w:after="120"/>
        <w:jc w:val="both"/>
        <w:rPr>
          <w:rFonts w:asciiTheme="minorHAnsi" w:hAnsiTheme="minorHAnsi" w:cstheme="minorHAnsi"/>
          <w:sz w:val="22"/>
          <w:szCs w:val="22"/>
        </w:rPr>
      </w:pPr>
      <w:r w:rsidRPr="000C757E">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0C757E">
        <w:rPr>
          <w:rFonts w:asciiTheme="minorHAnsi" w:hAnsiTheme="minorHAnsi" w:cstheme="minorHAnsi"/>
          <w:b/>
          <w:sz w:val="22"/>
          <w:szCs w:val="22"/>
        </w:rPr>
        <w:t> listinnej podobe.</w:t>
      </w:r>
    </w:p>
    <w:p w14:paraId="0558DF92" w14:textId="1DF0962A" w:rsidR="001221EC" w:rsidRPr="00FB29F5" w:rsidRDefault="001221EC" w:rsidP="001221EC">
      <w:pPr>
        <w:spacing w:before="120" w:after="120"/>
        <w:ind w:left="426"/>
        <w:jc w:val="both"/>
        <w:rPr>
          <w:rFonts w:asciiTheme="minorHAnsi" w:hAnsiTheme="minorHAnsi" w:cstheme="minorHAnsi"/>
        </w:rPr>
      </w:pPr>
      <w:r w:rsidRPr="007836ED">
        <w:rPr>
          <w:rFonts w:asciiTheme="minorHAnsi" w:hAnsiTheme="minorHAnsi" w:cstheme="minorHAnsi"/>
        </w:rPr>
        <w:t xml:space="preserve"> Žiadosť o</w:t>
      </w:r>
      <w:r w:rsidR="00506280">
        <w:rPr>
          <w:rFonts w:asciiTheme="minorHAnsi" w:hAnsiTheme="minorHAnsi" w:cstheme="minorHAnsi"/>
        </w:rPr>
        <w:t> </w:t>
      </w:r>
      <w:r w:rsidRPr="007836ED">
        <w:rPr>
          <w:rFonts w:asciiTheme="minorHAnsi" w:hAnsiTheme="minorHAnsi" w:cstheme="minorHAnsi"/>
        </w:rPr>
        <w:t>NFP</w:t>
      </w:r>
      <w:r w:rsidR="00506280">
        <w:rPr>
          <w:rFonts w:asciiTheme="minorHAnsi" w:hAnsiTheme="minorHAnsi" w:cstheme="minorHAnsi"/>
        </w:rPr>
        <w:t>,</w:t>
      </w:r>
      <w:r w:rsidRPr="007836ED">
        <w:rPr>
          <w:rFonts w:asciiTheme="minorHAnsi" w:hAnsiTheme="minorHAnsi" w:cstheme="minorHAnsi"/>
        </w:rPr>
        <w:t xml:space="preserve"> vrátane všetkých príloh</w:t>
      </w:r>
      <w:r w:rsidR="00506280">
        <w:rPr>
          <w:rFonts w:asciiTheme="minorHAnsi" w:hAnsiTheme="minorHAnsi" w:cstheme="minorHAnsi"/>
        </w:rPr>
        <w:t>,</w:t>
      </w:r>
      <w:r w:rsidRPr="007836ED">
        <w:rPr>
          <w:rFonts w:asciiTheme="minorHAnsi" w:hAnsiTheme="minorHAnsi" w:cstheme="minorHAnsi"/>
        </w:rPr>
        <w:t xml:space="preserve"> je</w:t>
      </w:r>
      <w:r w:rsidRPr="001221EC">
        <w:rPr>
          <w:rFonts w:asciiTheme="minorHAnsi" w:hAnsiTheme="minorHAnsi" w:cstheme="minorHAnsi"/>
        </w:rPr>
        <w:t xml:space="preserve"> možné doručiť v listinnej podobe v jednom origináli (vytlačenom po odoslaní prostredníctvom</w:t>
      </w:r>
      <w:r w:rsidRPr="00FB29F5">
        <w:rPr>
          <w:rFonts w:asciiTheme="minorHAnsi" w:hAnsiTheme="minorHAnsi" w:cstheme="minorHAnsi"/>
        </w:rPr>
        <w:t xml:space="preserve"> ITMS2014+ a podpísanom) a jednej kópii:</w:t>
      </w:r>
    </w:p>
    <w:p w14:paraId="495D3143" w14:textId="77777777" w:rsidR="001221EC" w:rsidRPr="00230311" w:rsidRDefault="001221EC" w:rsidP="001221EC">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1737B8AD" w14:textId="77777777" w:rsidR="001221EC" w:rsidRDefault="001221EC" w:rsidP="001221EC">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4FB47673" w14:textId="77777777" w:rsidR="001221EC" w:rsidRPr="00230311" w:rsidRDefault="001221EC" w:rsidP="001221EC">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5930FD0E" w14:textId="77777777" w:rsidR="001221EC" w:rsidRPr="00230311" w:rsidRDefault="001221EC" w:rsidP="001221EC">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4768F5C6" w14:textId="77777777" w:rsidR="001221EC" w:rsidRPr="00230311" w:rsidRDefault="001221EC" w:rsidP="001221EC">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14:paraId="20A99828" w14:textId="77777777" w:rsidR="001221EC" w:rsidRPr="00230311" w:rsidRDefault="001221EC" w:rsidP="001221EC">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253EE73D" w14:textId="77777777" w:rsidR="001221EC" w:rsidRPr="000F1F4E" w:rsidRDefault="001221EC" w:rsidP="001221EC">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14:paraId="7939C52E" w14:textId="77777777" w:rsidR="001221EC" w:rsidRDefault="001221EC" w:rsidP="001221EC">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384E747E" w14:textId="77777777" w:rsidR="001221EC" w:rsidRPr="00230311" w:rsidRDefault="001221EC" w:rsidP="001221EC">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34D7C623" w14:textId="77777777" w:rsidR="001221EC" w:rsidRPr="00230311" w:rsidRDefault="001221EC" w:rsidP="001221EC">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4D907AD" w14:textId="77777777" w:rsidR="001221EC" w:rsidRPr="00230311" w:rsidRDefault="001221EC" w:rsidP="001221EC">
      <w:pPr>
        <w:spacing w:after="0"/>
        <w:ind w:left="708" w:firstLine="708"/>
        <w:jc w:val="both"/>
        <w:rPr>
          <w:rFonts w:asciiTheme="minorHAnsi" w:hAnsiTheme="minorHAnsi" w:cstheme="minorHAnsi"/>
        </w:rPr>
      </w:pPr>
      <w:r>
        <w:rPr>
          <w:rFonts w:asciiTheme="minorHAnsi" w:hAnsiTheme="minorHAnsi" w:cstheme="minorHAnsi"/>
        </w:rPr>
        <w:t>Štefánikova 15</w:t>
      </w:r>
    </w:p>
    <w:p w14:paraId="25086552" w14:textId="77777777" w:rsidR="001221EC" w:rsidRPr="00230311" w:rsidRDefault="001221EC" w:rsidP="001221EC">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E23BCBA" w14:textId="77777777" w:rsidR="001221EC" w:rsidRPr="00230311" w:rsidRDefault="001221EC" w:rsidP="001221EC">
      <w:pPr>
        <w:pStyle w:val="Odsekzoznamu"/>
        <w:numPr>
          <w:ilvl w:val="0"/>
          <w:numId w:val="49"/>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4C0BFF6A" w14:textId="77777777" w:rsidR="001221EC" w:rsidRDefault="001221EC" w:rsidP="006B12C4">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0352692B" w14:textId="77777777" w:rsidR="001221EC" w:rsidRPr="00230311" w:rsidRDefault="001221EC" w:rsidP="006B12C4">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0B993A11" w14:textId="77777777" w:rsidR="001221EC" w:rsidRPr="00230311" w:rsidRDefault="001221EC" w:rsidP="006B12C4">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0554E6F" w14:textId="77777777" w:rsidR="001221EC" w:rsidRPr="00230311" w:rsidRDefault="001221EC" w:rsidP="006B12C4">
      <w:pPr>
        <w:spacing w:after="0"/>
        <w:ind w:left="1418"/>
        <w:contextualSpacing/>
        <w:jc w:val="both"/>
        <w:rPr>
          <w:rFonts w:asciiTheme="minorHAnsi" w:hAnsiTheme="minorHAnsi" w:cstheme="minorHAnsi"/>
        </w:rPr>
      </w:pPr>
      <w:r>
        <w:rPr>
          <w:rFonts w:asciiTheme="minorHAnsi" w:hAnsiTheme="minorHAnsi" w:cstheme="minorHAnsi"/>
        </w:rPr>
        <w:t>Dunajská 68</w:t>
      </w:r>
    </w:p>
    <w:p w14:paraId="65CCE71C" w14:textId="6318002E" w:rsidR="001221EC" w:rsidRPr="00FC49A1" w:rsidRDefault="001221EC" w:rsidP="000C757E">
      <w:pPr>
        <w:spacing w:after="0"/>
        <w:ind w:left="1418"/>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6605D75" w14:textId="31BD923D" w:rsidR="00A21A93" w:rsidRPr="00FC49A1" w:rsidRDefault="00A21A93" w:rsidP="006B12C4">
      <w:pPr>
        <w:pStyle w:val="Default"/>
        <w:spacing w:before="240" w:after="120"/>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ak sú formulár žiadosti o NFP a prílohy vyplnené v</w:t>
      </w:r>
      <w:r w:rsidR="0039502D">
        <w:rPr>
          <w:rFonts w:asciiTheme="minorHAnsi" w:hAnsiTheme="minorHAnsi" w:cstheme="minorHAnsi"/>
          <w:sz w:val="22"/>
          <w:szCs w:val="22"/>
        </w:rPr>
        <w:t> </w:t>
      </w:r>
      <w:r w:rsidRPr="00A21A93">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7836ED">
        <w:rPr>
          <w:rFonts w:asciiTheme="minorHAnsi" w:hAnsiTheme="minorHAnsi" w:cstheme="minorHAnsi"/>
          <w:sz w:val="22"/>
          <w:szCs w:val="22"/>
        </w:rPr>
        <w:t xml:space="preserve">úradný </w:t>
      </w:r>
      <w:r w:rsidRPr="00A21A93">
        <w:rPr>
          <w:rFonts w:asciiTheme="minorHAnsi" w:hAnsiTheme="minorHAnsi" w:cstheme="minorHAnsi"/>
          <w:sz w:val="22"/>
          <w:szCs w:val="22"/>
        </w:rPr>
        <w:t>preklad do slovenského jazyka. Preklad do slovenského jazyka sa nevyžaduje v prípade príloh, ktoré sú originálne vyhotovené v českom jazyku a</w:t>
      </w:r>
      <w:r w:rsidR="006B12C4">
        <w:rPr>
          <w:rFonts w:asciiTheme="minorHAnsi" w:hAnsiTheme="minorHAnsi" w:cstheme="minorHAnsi"/>
          <w:sz w:val="22"/>
          <w:szCs w:val="22"/>
        </w:rPr>
        <w:t> </w:t>
      </w:r>
      <w:r w:rsidRPr="00A21A93">
        <w:rPr>
          <w:rFonts w:asciiTheme="minorHAnsi" w:hAnsiTheme="minorHAnsi" w:cstheme="minorHAnsi"/>
          <w:sz w:val="22"/>
          <w:szCs w:val="22"/>
        </w:rPr>
        <w:t>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3FCF8133" w:rsidR="00A21A93" w:rsidRPr="007836ED" w:rsidRDefault="00A21A93" w:rsidP="006B12C4">
      <w:pPr>
        <w:pStyle w:val="Default"/>
        <w:spacing w:before="120" w:after="120"/>
        <w:jc w:val="both"/>
        <w:rPr>
          <w:rFonts w:asciiTheme="minorHAnsi" w:hAnsiTheme="minorHAnsi" w:cstheme="minorHAnsi"/>
          <w:sz w:val="22"/>
          <w:szCs w:val="22"/>
        </w:rPr>
      </w:pPr>
      <w:r w:rsidRPr="00FC49A1">
        <w:rPr>
          <w:rFonts w:asciiTheme="minorHAnsi" w:hAnsiTheme="minorHAnsi" w:cstheme="minorHAnsi"/>
          <w:sz w:val="22"/>
          <w:szCs w:val="22"/>
        </w:rPr>
        <w:t>Žiadosť o </w:t>
      </w:r>
      <w:r w:rsidRPr="007836ED">
        <w:rPr>
          <w:rFonts w:asciiTheme="minorHAnsi" w:hAnsiTheme="minorHAnsi" w:cstheme="minorHAnsi"/>
          <w:sz w:val="22"/>
          <w:szCs w:val="22"/>
        </w:rPr>
        <w:t xml:space="preserve">NFP  je doručená </w:t>
      </w:r>
      <w:r w:rsidRPr="007836ED">
        <w:rPr>
          <w:rFonts w:asciiTheme="minorHAnsi" w:hAnsiTheme="minorHAnsi" w:cstheme="minorHAnsi"/>
          <w:b/>
          <w:sz w:val="22"/>
          <w:szCs w:val="22"/>
        </w:rPr>
        <w:t>včas</w:t>
      </w:r>
      <w:r w:rsidRPr="000E5E54">
        <w:rPr>
          <w:rFonts w:asciiTheme="minorHAnsi" w:hAnsiTheme="minorHAnsi" w:cstheme="minorHAnsi"/>
          <w:sz w:val="22"/>
          <w:szCs w:val="22"/>
        </w:rPr>
        <w:t xml:space="preserve">, ak je </w:t>
      </w:r>
      <w:r w:rsidR="007836ED" w:rsidRPr="000C757E">
        <w:rPr>
          <w:rFonts w:asciiTheme="minorHAnsi" w:hAnsiTheme="minorHAnsi" w:cstheme="minorHAnsi"/>
          <w:sz w:val="22"/>
          <w:szCs w:val="22"/>
        </w:rPr>
        <w:t>odoslaná elektronicky</w:t>
      </w:r>
      <w:r w:rsidR="00916FC6">
        <w:rPr>
          <w:rFonts w:asciiTheme="minorHAnsi" w:hAnsiTheme="minorHAnsi" w:cstheme="minorHAnsi"/>
          <w:sz w:val="22"/>
          <w:szCs w:val="22"/>
        </w:rPr>
        <w:t>,</w:t>
      </w:r>
      <w:r w:rsidR="007836ED" w:rsidRPr="000C757E">
        <w:rPr>
          <w:rFonts w:asciiTheme="minorHAnsi" w:hAnsiTheme="minorHAnsi" w:cstheme="minorHAnsi"/>
          <w:sz w:val="22"/>
          <w:szCs w:val="22"/>
        </w:rPr>
        <w:t xml:space="preserve"> do elektronickej schránky RO OP TP alebo</w:t>
      </w:r>
      <w:r w:rsidR="007836ED" w:rsidRPr="007836ED" w:rsidDel="007836ED">
        <w:rPr>
          <w:rFonts w:asciiTheme="minorHAnsi" w:hAnsiTheme="minorHAnsi" w:cstheme="minorHAnsi"/>
          <w:sz w:val="22"/>
          <w:szCs w:val="22"/>
        </w:rPr>
        <w:t xml:space="preserve"> </w:t>
      </w:r>
      <w:r w:rsidRPr="000E5E54">
        <w:rPr>
          <w:rFonts w:asciiTheme="minorHAnsi" w:hAnsiTheme="minorHAnsi" w:cstheme="minorHAnsi"/>
          <w:sz w:val="22"/>
          <w:szCs w:val="22"/>
        </w:rPr>
        <w:t>v</w:t>
      </w:r>
      <w:r w:rsidR="006B12C4">
        <w:rPr>
          <w:rFonts w:asciiTheme="minorHAnsi" w:hAnsiTheme="minorHAnsi" w:cstheme="minorHAnsi"/>
          <w:sz w:val="22"/>
          <w:szCs w:val="22"/>
        </w:rPr>
        <w:t> </w:t>
      </w:r>
      <w:r w:rsidRPr="000E5E54">
        <w:rPr>
          <w:rFonts w:asciiTheme="minorHAnsi" w:hAnsiTheme="minorHAnsi" w:cstheme="minorHAnsi"/>
          <w:sz w:val="22"/>
          <w:szCs w:val="22"/>
        </w:rPr>
        <w:t xml:space="preserve">listinnej podobe na adresu stanovenú vo vyzvaní, do dátumu uzatvorenia vyzvania, osobne na podateľňu </w:t>
      </w:r>
      <w:r w:rsidR="00931149" w:rsidRPr="000E5E54">
        <w:rPr>
          <w:rFonts w:asciiTheme="minorHAnsi" w:hAnsiTheme="minorHAnsi" w:cstheme="minorHAnsi"/>
          <w:sz w:val="22"/>
          <w:szCs w:val="22"/>
        </w:rPr>
        <w:t xml:space="preserve">MIRRI </w:t>
      </w:r>
      <w:r w:rsidRPr="000E5E54">
        <w:rPr>
          <w:rFonts w:asciiTheme="minorHAnsi" w:hAnsiTheme="minorHAnsi" w:cstheme="minorHAnsi"/>
          <w:sz w:val="22"/>
          <w:szCs w:val="22"/>
        </w:rPr>
        <w:t>SR alebo RO OP TP alebo odovzdaná na poštovú, resp. inú prepravu (napr. zaslanie prostredníctvom kuriéra).</w:t>
      </w:r>
      <w:r w:rsidR="000E5E54">
        <w:rPr>
          <w:rFonts w:asciiTheme="minorHAnsi" w:hAnsiTheme="minorHAnsi" w:cstheme="minorHAnsi"/>
          <w:sz w:val="22"/>
          <w:szCs w:val="22"/>
        </w:rPr>
        <w:t xml:space="preserve"> </w:t>
      </w:r>
      <w:r w:rsidR="007836ED" w:rsidRPr="000C757E">
        <w:rPr>
          <w:rFonts w:asciiTheme="minorHAnsi" w:hAnsiTheme="minorHAnsi" w:cstheme="minorHAnsi"/>
          <w:sz w:val="22"/>
          <w:szCs w:val="22"/>
        </w:rPr>
        <w:t>Rozhodujúcim dátumom na splnenie podmienky podať ŽoNFP včas je</w:t>
      </w:r>
      <w:r w:rsidR="007836ED" w:rsidRPr="007836ED" w:rsidDel="007836ED">
        <w:rPr>
          <w:rFonts w:asciiTheme="minorHAnsi" w:hAnsiTheme="minorHAnsi" w:cstheme="minorHAnsi"/>
          <w:sz w:val="22"/>
          <w:szCs w:val="22"/>
        </w:rPr>
        <w:t xml:space="preserve"> </w:t>
      </w:r>
      <w:r w:rsidRPr="007836ED">
        <w:rPr>
          <w:rFonts w:asciiTheme="minorHAnsi" w:hAnsiTheme="minorHAnsi" w:cstheme="minorHAnsi"/>
          <w:sz w:val="22"/>
          <w:szCs w:val="22"/>
        </w:rPr>
        <w:t xml:space="preserve">: </w:t>
      </w:r>
    </w:p>
    <w:p w14:paraId="54BEC126" w14:textId="068CF3B0" w:rsidR="000E5E54" w:rsidRDefault="000E5E54" w:rsidP="000520A8">
      <w:pPr>
        <w:pStyle w:val="SRKNorm"/>
        <w:numPr>
          <w:ilvl w:val="0"/>
          <w:numId w:val="35"/>
        </w:numPr>
        <w:spacing w:before="120" w:after="120"/>
        <w:contextualSpacing w:val="0"/>
        <w:rPr>
          <w:rFonts w:asciiTheme="minorHAnsi" w:hAnsiTheme="minorHAnsi" w:cstheme="minorHAnsi"/>
          <w:sz w:val="22"/>
          <w:szCs w:val="22"/>
        </w:rPr>
      </w:pPr>
      <w:r w:rsidRPr="00FB29F5">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490D7A5" w14:textId="775D637E" w:rsidR="00A21A93" w:rsidRPr="000E5E54"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0E5E54">
        <w:rPr>
          <w:rFonts w:asciiTheme="minorHAnsi" w:hAnsiTheme="minorHAnsi" w:cstheme="minorHAnsi"/>
          <w:sz w:val="22"/>
          <w:szCs w:val="22"/>
        </w:rPr>
        <w:t xml:space="preserve">v prípade osobného doručenia deň jej fyzického doručenia v listinnej podobe na adresu </w:t>
      </w:r>
      <w:r w:rsidR="00931149" w:rsidRPr="000E5E54">
        <w:rPr>
          <w:rFonts w:asciiTheme="minorHAnsi" w:hAnsiTheme="minorHAnsi" w:cstheme="minorHAnsi"/>
          <w:sz w:val="22"/>
          <w:szCs w:val="22"/>
        </w:rPr>
        <w:t xml:space="preserve">MIRRI </w:t>
      </w:r>
      <w:r w:rsidRPr="000E5E54">
        <w:rPr>
          <w:rFonts w:asciiTheme="minorHAnsi" w:hAnsiTheme="minorHAnsi" w:cstheme="minorHAnsi"/>
          <w:sz w:val="22"/>
          <w:szCs w:val="22"/>
        </w:rPr>
        <w:t xml:space="preserve">SR alebo RO OP TP uvedenú vyššie; </w:t>
      </w:r>
    </w:p>
    <w:p w14:paraId="53ADAC4F" w14:textId="169C6303"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r w:rsidR="000E5E54">
        <w:rPr>
          <w:rFonts w:asciiTheme="minorHAnsi" w:hAnsiTheme="minorHAnsi" w:cstheme="minorHAnsi"/>
          <w:sz w:val="22"/>
          <w:szCs w:val="22"/>
        </w:rPr>
        <w:t>.</w:t>
      </w:r>
    </w:p>
    <w:p w14:paraId="5B60C983" w14:textId="442D02DA" w:rsidR="00A21A93" w:rsidRPr="004D1F8F" w:rsidRDefault="00A21A93" w:rsidP="006B12C4">
      <w:pPr>
        <w:pStyle w:val="Default"/>
        <w:spacing w:before="120" w:after="12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a jej príloh riadne, včas a</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v</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 xml:space="preserve">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004D1F8F">
        <w:rPr>
          <w:rFonts w:asciiTheme="minorHAnsi" w:hAnsiTheme="minorHAnsi" w:cstheme="minorHAnsi"/>
          <w:sz w:val="22"/>
          <w:szCs w:val="22"/>
        </w:rPr>
        <w:t>„</w:t>
      </w:r>
      <w:r w:rsidRPr="00485D9C">
        <w:rPr>
          <w:rFonts w:asciiTheme="minorHAnsi" w:hAnsiTheme="minorHAnsi" w:cstheme="minorHAnsi"/>
          <w:sz w:val="22"/>
          <w:szCs w:val="22"/>
        </w:rPr>
        <w:t>Overovanie podmienok poskytnutia príspevku a ďalšie informácie k vyzvaniu, Schvaľovanie ŽoNFP</w:t>
      </w:r>
      <w:r w:rsidR="004D1F8F">
        <w:rPr>
          <w:rFonts w:asciiTheme="minorHAnsi" w:hAnsiTheme="minorHAnsi" w:cstheme="minorHAnsi"/>
          <w:sz w:val="22"/>
          <w:szCs w:val="22"/>
        </w:rPr>
        <w:t>“</w:t>
      </w:r>
      <w:r w:rsidRPr="00485D9C">
        <w:rPr>
          <w:rFonts w:asciiTheme="minorHAnsi" w:hAnsiTheme="minorHAnsi" w:cstheme="minorHAnsi"/>
          <w:sz w:val="22"/>
          <w:szCs w:val="22"/>
        </w:rPr>
        <w:t xml:space="preserve">. </w:t>
      </w:r>
      <w:r w:rsidRPr="00FC49A1">
        <w:rPr>
          <w:rFonts w:asciiTheme="minorHAnsi" w:hAnsiTheme="minorHAnsi" w:cstheme="minorHAnsi"/>
          <w:sz w:val="22"/>
          <w:szCs w:val="22"/>
        </w:rPr>
        <w:t xml:space="preserve">V prípade, ak žiadateľ nepredloží žiadosť o NFP </w:t>
      </w:r>
      <w:r w:rsidRPr="004D1F8F">
        <w:rPr>
          <w:rFonts w:asciiTheme="minorHAnsi" w:hAnsiTheme="minorHAnsi" w:cstheme="minorHAnsi"/>
          <w:sz w:val="22"/>
          <w:szCs w:val="22"/>
        </w:rPr>
        <w:t xml:space="preserve">riadne, včas alebo v určenej forme, RO OP TP zastaví konanie vydaním rozhodnutia o zastavení konania o žiadosti o NFP. </w:t>
      </w:r>
      <w:r w:rsidR="004D1F8F" w:rsidRPr="000C757E">
        <w:rPr>
          <w:rFonts w:asciiTheme="minorHAnsi" w:hAnsiTheme="minorHAnsi" w:cstheme="minorHAnsi"/>
          <w:sz w:val="22"/>
          <w:szCs w:val="22"/>
        </w:rPr>
        <w:t>O tejto skutočnosti RO OP TP informuje elektronicky žiadateľa najneskôr nasledujúci pracovný deň po vydaní rozhodnutia.</w:t>
      </w:r>
    </w:p>
    <w:p w14:paraId="2B1F8ED1" w14:textId="773CE086" w:rsidR="00A21A93" w:rsidRPr="004D1F8F" w:rsidRDefault="00A21A93" w:rsidP="006B12C4">
      <w:pPr>
        <w:pStyle w:val="Default"/>
        <w:spacing w:before="120" w:after="120"/>
        <w:jc w:val="both"/>
        <w:rPr>
          <w:rFonts w:asciiTheme="minorHAnsi" w:hAnsiTheme="minorHAnsi" w:cstheme="minorHAnsi"/>
          <w:sz w:val="22"/>
          <w:szCs w:val="22"/>
        </w:rPr>
      </w:pPr>
      <w:r w:rsidRPr="004D1F8F">
        <w:rPr>
          <w:rFonts w:asciiTheme="minorHAnsi" w:hAnsiTheme="minorHAnsi" w:cstheme="minorHAnsi"/>
          <w:sz w:val="22"/>
          <w:szCs w:val="22"/>
        </w:rPr>
        <w:t xml:space="preserve">V prípade, že žiadosť o NFP podpisuje v mene </w:t>
      </w:r>
      <w:r w:rsidR="004D1F8F" w:rsidRPr="000C757E">
        <w:rPr>
          <w:rFonts w:asciiTheme="minorHAnsi" w:hAnsiTheme="minorHAnsi" w:cstheme="minorHAnsi"/>
          <w:sz w:val="22"/>
          <w:szCs w:val="22"/>
        </w:rPr>
        <w:t>štatutárneho orgánu</w:t>
      </w:r>
      <w:r w:rsidR="004D1F8F" w:rsidRPr="000C757E" w:rsidDel="0017380B">
        <w:rPr>
          <w:rFonts w:asciiTheme="minorHAnsi" w:hAnsiTheme="minorHAnsi" w:cstheme="minorHAnsi"/>
          <w:sz w:val="22"/>
          <w:szCs w:val="22"/>
        </w:rPr>
        <w:t xml:space="preserve"> </w:t>
      </w:r>
      <w:r w:rsidRPr="004D1F8F">
        <w:rPr>
          <w:rFonts w:asciiTheme="minorHAnsi" w:hAnsiTheme="minorHAnsi" w:cstheme="minorHAnsi"/>
          <w:sz w:val="22"/>
          <w:szCs w:val="22"/>
        </w:rPr>
        <w:t>splnomocnená osoba, je žiadateľ povinný predložiť spolu so žiadosťou o NFP aj splnomocnenie na tento</w:t>
      </w:r>
      <w:r w:rsidR="004D1F8F" w:rsidRPr="004D1F8F">
        <w:rPr>
          <w:rFonts w:asciiTheme="minorHAnsi" w:hAnsiTheme="minorHAnsi" w:cstheme="minorHAnsi"/>
          <w:sz w:val="22"/>
          <w:szCs w:val="22"/>
        </w:rPr>
        <w:t xml:space="preserve"> právny</w:t>
      </w:r>
      <w:r w:rsidRPr="004D1F8F">
        <w:rPr>
          <w:rFonts w:asciiTheme="minorHAnsi" w:hAnsiTheme="minorHAnsi" w:cstheme="minorHAnsi"/>
          <w:sz w:val="22"/>
          <w:szCs w:val="22"/>
        </w:rPr>
        <w:t xml:space="preserve"> úkon. </w:t>
      </w:r>
    </w:p>
    <w:p w14:paraId="5489C60B" w14:textId="54657E00" w:rsidR="003C2776" w:rsidRDefault="00A21A93" w:rsidP="006B12C4">
      <w:pPr>
        <w:spacing w:before="240" w:after="24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2"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549F9772" w14:textId="77777777" w:rsidR="006B12C4" w:rsidRPr="00201CF1" w:rsidRDefault="006B12C4" w:rsidP="006B12C4">
      <w:pPr>
        <w:spacing w:before="240" w:after="240"/>
        <w:jc w:val="both"/>
        <w:rPr>
          <w:rFonts w:asciiTheme="minorHAnsi" w:hAnsiTheme="minorHAnsi" w:cstheme="minorHAnsi"/>
        </w:rPr>
      </w:pPr>
    </w:p>
    <w:p w14:paraId="447F7900" w14:textId="757E691E"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lastRenderedPageBreak/>
        <w:t>Kontaktné údaje poskytovateľa a spôsob komunikácie s poskytovateľom</w:t>
      </w:r>
    </w:p>
    <w:p w14:paraId="55AA2C7F" w14:textId="2C274755"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28DE64A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6D1FB0A4" w14:textId="76C820A6"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503E2D" w:rsidRPr="00077DC8">
        <w:rPr>
          <w:rFonts w:asciiTheme="minorHAnsi" w:hAnsiTheme="minorHAnsi" w:cstheme="minorHAnsi"/>
          <w:sz w:val="22"/>
          <w:szCs w:val="22"/>
        </w:rPr>
        <w:t>02/2092 8480</w:t>
      </w:r>
    </w:p>
    <w:p w14:paraId="73C87863" w14:textId="7699732B" w:rsidR="00A21A93" w:rsidRPr="00FC49A1" w:rsidRDefault="00503E2D" w:rsidP="00A21A93">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07FAAD79" w14:textId="39F1D3E2" w:rsidR="00A21A93" w:rsidRPr="00FC49A1" w:rsidRDefault="00503E2D" w:rsidP="0041665F">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36DDB986" w14:textId="0D93883B"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e-</w:t>
      </w:r>
      <w:r w:rsidRPr="004D1F8F">
        <w:rPr>
          <w:rFonts w:asciiTheme="minorHAnsi" w:eastAsiaTheme="minorHAnsi" w:hAnsiTheme="minorHAnsi" w:cstheme="minorHAnsi"/>
          <w:sz w:val="22"/>
          <w:szCs w:val="22"/>
        </w:rPr>
        <w:t xml:space="preserve">mailom na adrese: </w:t>
      </w:r>
      <w:r w:rsidRPr="004D1F8F">
        <w:rPr>
          <w:rFonts w:asciiTheme="minorHAnsi" w:eastAsiaTheme="minorHAnsi" w:hAnsiTheme="minorHAnsi" w:cstheme="minorHAnsi"/>
          <w:sz w:val="22"/>
          <w:szCs w:val="22"/>
        </w:rPr>
        <w:tab/>
      </w:r>
      <w:hyperlink r:id="rId14" w:history="1">
        <w:r w:rsidR="004D1F8F" w:rsidRPr="004D1F8F">
          <w:rPr>
            <w:rStyle w:val="Hypertextovprepojenie"/>
            <w:rFonts w:asciiTheme="minorHAnsi" w:hAnsiTheme="minorHAnsi"/>
            <w:sz w:val="22"/>
            <w:szCs w:val="22"/>
          </w:rPr>
          <w:t>projektyoptp@mirri.gov.sk</w:t>
        </w:r>
      </w:hyperlink>
      <w:r w:rsidR="004D1F8F" w:rsidRPr="008C305A">
        <w:rPr>
          <w:rFonts w:asciiTheme="minorHAnsi" w:hAnsiTheme="minorHAnsi" w:cstheme="minorHAnsi"/>
          <w:sz w:val="22"/>
          <w:szCs w:val="22"/>
        </w:rPr>
        <w:t xml:space="preserve"> </w:t>
      </w:r>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79E84BD6" w:rsid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21A93" w:rsidRPr="00492034">
        <w:rPr>
          <w:rFonts w:asciiTheme="minorHAnsi" w:eastAsiaTheme="minorHAnsi" w:hAnsiTheme="minorHAnsi" w:cstheme="minorHAnsi"/>
          <w:sz w:val="22"/>
          <w:szCs w:val="22"/>
        </w:rPr>
        <w:t xml:space="preserve"> SR</w:t>
      </w:r>
    </w:p>
    <w:p w14:paraId="2492BD38" w14:textId="2BB128BB" w:rsidR="00492034" w:rsidRP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467449F3" w:rsidR="00A21A93" w:rsidRPr="00FC49A1"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A21A93" w:rsidRPr="00FC49A1">
        <w:rPr>
          <w:rFonts w:asciiTheme="minorHAnsi" w:eastAsiaTheme="minorHAnsi" w:hAnsiTheme="minorHAnsi" w:cstheme="minorHAnsi"/>
          <w:sz w:val="22"/>
          <w:szCs w:val="22"/>
        </w:rPr>
        <w:t xml:space="preserve"> </w:t>
      </w:r>
    </w:p>
    <w:p w14:paraId="7C870DCF" w14:textId="711894D9" w:rsidR="00A21A93" w:rsidRPr="00FC49A1" w:rsidRDefault="00931149" w:rsidP="006842E3">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A21A93" w:rsidRPr="00FC49A1">
        <w:rPr>
          <w:rFonts w:asciiTheme="minorHAnsi" w:eastAsiaTheme="minorHAnsi" w:hAnsiTheme="minorHAnsi" w:cstheme="minorHAnsi"/>
          <w:sz w:val="22"/>
          <w:szCs w:val="22"/>
        </w:rPr>
        <w:t xml:space="preserve"> Bratislava</w:t>
      </w:r>
    </w:p>
    <w:p w14:paraId="6429A825" w14:textId="31FE97D5"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916FC6">
        <w:rPr>
          <w:rFonts w:asciiTheme="minorHAnsi" w:eastAsiaTheme="minorHAnsi" w:hAnsiTheme="minorHAnsi" w:cstheme="minorHAnsi"/>
          <w:sz w:val="22"/>
          <w:szCs w:val="22"/>
        </w:rPr>
        <w:t>8:30</w:t>
      </w:r>
      <w:r w:rsidRPr="00FC49A1">
        <w:rPr>
          <w:rFonts w:asciiTheme="minorHAnsi" w:eastAsiaTheme="minorHAnsi" w:hAnsiTheme="minorHAnsi" w:cstheme="minorHAnsi"/>
          <w:sz w:val="22"/>
          <w:szCs w:val="22"/>
        </w:rPr>
        <w:t xml:space="preserve"> hod. do </w:t>
      </w:r>
      <w:r w:rsidR="00916FC6">
        <w:rPr>
          <w:rFonts w:asciiTheme="minorHAnsi" w:eastAsiaTheme="minorHAnsi" w:hAnsiTheme="minorHAnsi" w:cstheme="minorHAnsi"/>
          <w:sz w:val="22"/>
          <w:szCs w:val="22"/>
        </w:rPr>
        <w:t>14:30</w:t>
      </w:r>
      <w:r w:rsidRPr="00FC49A1">
        <w:rPr>
          <w:rFonts w:asciiTheme="minorHAnsi" w:eastAsiaTheme="minorHAnsi" w:hAnsiTheme="minorHAnsi" w:cstheme="minorHAnsi"/>
          <w:sz w:val="22"/>
          <w:szCs w:val="22"/>
        </w:rPr>
        <w:t xml:space="preserve"> hod. na kontaktnej adrese: </w:t>
      </w:r>
    </w:p>
    <w:p w14:paraId="2D248DA7" w14:textId="4136B44F" w:rsidR="00A21A93" w:rsidRPr="00FC49A1" w:rsidRDefault="00931149" w:rsidP="00A21A93">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21A93" w:rsidRPr="00FC49A1">
        <w:rPr>
          <w:rFonts w:asciiTheme="minorHAnsi" w:eastAsiaTheme="minorHAnsi" w:hAnsiTheme="minorHAnsi" w:cstheme="minorHAnsi"/>
          <w:sz w:val="22"/>
          <w:szCs w:val="22"/>
        </w:rPr>
        <w:t xml:space="preserve">SR </w:t>
      </w:r>
    </w:p>
    <w:p w14:paraId="05B1C835" w14:textId="1657AE48" w:rsidR="00492034" w:rsidRPr="00492034" w:rsidRDefault="00931149" w:rsidP="00492034">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4FAB6B80" w:rsidR="00A21A93" w:rsidRPr="00FC49A1" w:rsidRDefault="001D1D9A" w:rsidP="00A21A93">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p>
    <w:p w14:paraId="3062F5AD" w14:textId="3CC5B9A0"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5F77CDC1" w14:textId="77777777" w:rsidR="00A21A93" w:rsidRPr="00FC49A1"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6B12C4">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6B12C4">
      <w:pPr>
        <w:pStyle w:val="Odsekzoznamu1"/>
        <w:numPr>
          <w:ilvl w:val="1"/>
          <w:numId w:val="1"/>
        </w:numPr>
        <w:spacing w:before="120" w:after="24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295A4A47" w14:textId="00A21D4C" w:rsidR="00A21A93" w:rsidRDefault="00A21A93" w:rsidP="006B12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8F04F3">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8F04F3">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1098FA19"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8F04F3">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18F46EF6"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8F04F3">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8F04F3">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0D9F9A5C" w14:textId="77777777" w:rsidR="00A21A93" w:rsidRDefault="00A21A93" w:rsidP="006B12C4">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5E291191" w14:textId="23806B48" w:rsidR="00726318" w:rsidRPr="002F34C6" w:rsidRDefault="00A21A93" w:rsidP="0039502D">
      <w:pPr>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26318" w:rsidRPr="00CB266C">
          <w:rPr>
            <w:rStyle w:val="Hypertextovprepojenie"/>
          </w:rPr>
          <w:t>http://www.partnerskadohoda.gov.sk/metodicke-pokyny-cko-a-uv-sr/</w:t>
        </w:r>
      </w:hyperlink>
      <w:r w:rsidR="00726318">
        <w:rPr>
          <w:rFonts w:asciiTheme="minorHAnsi" w:hAnsiTheme="minorHAnsi" w:cstheme="minorHAnsi"/>
        </w:rPr>
        <w:t>.</w:t>
      </w:r>
      <w:r w:rsidR="00726318" w:rsidRPr="002F34C6">
        <w:rPr>
          <w:rFonts w:asciiTheme="minorHAnsi" w:hAnsiTheme="minorHAnsi"/>
        </w:rPr>
        <w:t xml:space="preserve"> </w:t>
      </w:r>
    </w:p>
    <w:p w14:paraId="495C6653" w14:textId="2CE7E176" w:rsidR="008F04F3" w:rsidRDefault="008F04F3" w:rsidP="000C757E">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6B12C4">
        <w:rPr>
          <w:rFonts w:asciiTheme="minorHAnsi" w:hAnsiTheme="minorHAnsi"/>
        </w:rPr>
        <w:t> </w:t>
      </w:r>
      <w:r w:rsidRPr="002B2828">
        <w:rPr>
          <w:rFonts w:asciiTheme="minorHAnsi" w:hAnsiTheme="minorHAnsi"/>
        </w:rPr>
        <w:t>doplnení niektorých zákonov v znení neskorších predpisov sa vzťahujú pravidlá uvedené v MP CKO č. 14 k</w:t>
      </w:r>
      <w:r w:rsidR="006B12C4">
        <w:rPr>
          <w:rFonts w:asciiTheme="minorHAnsi" w:hAnsiTheme="minorHAnsi"/>
        </w:rPr>
        <w:t> </w:t>
      </w:r>
      <w:r w:rsidRPr="002B2828">
        <w:rPr>
          <w:rFonts w:asciiTheme="minorHAnsi" w:hAnsiTheme="minorHAnsi"/>
        </w:rPr>
        <w:t>zadávaniu zákaziek s nízkou hodnotou a v „Jednotnej príručke pre žiadateľov/prijímateľov k procesu a</w:t>
      </w:r>
      <w:r w:rsidR="006B12C4">
        <w:rPr>
          <w:rFonts w:asciiTheme="minorHAnsi" w:hAnsiTheme="minorHAnsi"/>
        </w:rPr>
        <w:t> </w:t>
      </w:r>
      <w:r w:rsidRPr="002B2828">
        <w:rPr>
          <w:rFonts w:asciiTheme="minorHAnsi" w:hAnsiTheme="minorHAnsi"/>
        </w:rPr>
        <w:t xml:space="preserve">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14:paraId="78CE5238" w14:textId="77777777" w:rsidR="008F04F3" w:rsidRPr="002B2828" w:rsidRDefault="008F04F3" w:rsidP="000C757E">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6C0D3EC1" w14:textId="28EB2F68" w:rsidR="00657442" w:rsidRPr="00201CF1" w:rsidRDefault="008F04F3" w:rsidP="000C757E">
      <w:pPr>
        <w:spacing w:before="240" w:after="240"/>
        <w:jc w:val="both"/>
        <w:rPr>
          <w:rFonts w:asciiTheme="minorHAnsi" w:hAnsiTheme="minorHAnsi" w:cs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w:t>
      </w:r>
      <w:r w:rsidR="006B12C4">
        <w:rPr>
          <w:rFonts w:asciiTheme="minorHAnsi" w:hAnsiTheme="minorHAnsi"/>
        </w:rPr>
        <w:t> </w:t>
      </w:r>
      <w:r w:rsidRPr="002B2828">
        <w:rPr>
          <w:rFonts w:asciiTheme="minorHAnsi" w:hAnsiTheme="minorHAnsi"/>
        </w:rPr>
        <w:t>rámci prílohy Opis projektu).</w:t>
      </w:r>
      <w:r w:rsidR="00657442"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3728BDFA"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902CCBD" w14:textId="5DBED260" w:rsidR="00497498" w:rsidRPr="00A21A93" w:rsidRDefault="00497498" w:rsidP="003A7979">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B751FD1" w14:textId="77777777" w:rsidR="00497498" w:rsidRPr="00A21A93" w:rsidRDefault="00497498" w:rsidP="003A7979">
      <w:pPr>
        <w:spacing w:before="120" w:after="120" w:line="240" w:lineRule="auto"/>
        <w:ind w:left="1701" w:hanging="283"/>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5CDF936" w:rsidR="00497498" w:rsidRPr="00A21A93" w:rsidRDefault="00497498" w:rsidP="003A7979">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2B965EBF" w14:textId="11F284DC" w:rsidR="00497498" w:rsidRPr="00A21A93" w:rsidRDefault="00497498" w:rsidP="003A7979">
      <w:pPr>
        <w:spacing w:before="120" w:after="120" w:line="240" w:lineRule="auto"/>
        <w:ind w:left="1701" w:hanging="283"/>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3A7979" w:rsidRDefault="00497498" w:rsidP="003A7979">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Pr="003A7979">
        <w:rPr>
          <w:rFonts w:asciiTheme="minorHAnsi" w:eastAsia="Times New Roman" w:hAnsiTheme="minorHAnsi" w:cstheme="minorHAnsi"/>
          <w:lang w:eastAsia="sk-SK"/>
        </w:rPr>
        <w:t>ako Inštitút pre stratégie a analýzy</w:t>
      </w:r>
    </w:p>
    <w:p w14:paraId="7C1CED92" w14:textId="0250E217" w:rsidR="00497498" w:rsidRPr="003A7979" w:rsidRDefault="00497498" w:rsidP="003A7979">
      <w:pPr>
        <w:spacing w:before="120" w:after="120" w:line="240" w:lineRule="auto"/>
        <w:ind w:left="1701" w:hanging="285"/>
        <w:contextualSpacing/>
        <w:rPr>
          <w:rFonts w:asciiTheme="minorHAnsi" w:eastAsia="Times New Roman" w:hAnsiTheme="minorHAnsi" w:cstheme="minorHAnsi"/>
          <w:lang w:eastAsia="sk-SK"/>
        </w:rPr>
      </w:pPr>
      <w:r w:rsidRPr="003A7979">
        <w:rPr>
          <w:rFonts w:asciiTheme="minorHAnsi" w:eastAsia="Times New Roman" w:hAnsiTheme="minorHAnsi" w:cstheme="minorHAnsi"/>
          <w:lang w:eastAsia="sk-SK"/>
        </w:rPr>
        <w:t>o  ako Národný orgán, národný kontaktný bod pre programy nadnárodnej spolupráce a</w:t>
      </w:r>
      <w:r w:rsidR="0039502D" w:rsidRPr="003A7979">
        <w:rPr>
          <w:rFonts w:asciiTheme="minorHAnsi" w:eastAsia="Times New Roman" w:hAnsiTheme="minorHAnsi" w:cstheme="minorHAnsi"/>
          <w:lang w:eastAsia="sk-SK"/>
        </w:rPr>
        <w:t> </w:t>
      </w:r>
      <w:r w:rsidRPr="003A7979">
        <w:rPr>
          <w:rFonts w:asciiTheme="minorHAnsi" w:eastAsia="Times New Roman" w:hAnsiTheme="minorHAnsi" w:cstheme="minorHAnsi"/>
          <w:lang w:eastAsia="sk-SK"/>
        </w:rPr>
        <w:t>Európskej územnej spo</w:t>
      </w:r>
      <w:r w:rsidR="00DC0227" w:rsidRPr="003A7979">
        <w:rPr>
          <w:rFonts w:asciiTheme="minorHAnsi" w:eastAsia="Times New Roman" w:hAnsiTheme="minorHAnsi" w:cstheme="minorHAnsi"/>
          <w:lang w:eastAsia="sk-SK"/>
        </w:rPr>
        <w:t>lupráce</w:t>
      </w:r>
      <w:r w:rsidR="00DD4CC4" w:rsidRPr="003A7979">
        <w:rPr>
          <w:rFonts w:asciiTheme="minorHAnsi" w:eastAsia="Times New Roman" w:hAnsiTheme="minorHAnsi" w:cstheme="minorHAnsi"/>
          <w:lang w:eastAsia="sk-SK"/>
        </w:rPr>
        <w:t xml:space="preserve"> </w:t>
      </w:r>
      <w:r w:rsidR="00DD4CC4" w:rsidRPr="003A7979">
        <w:rPr>
          <w:rFonts w:asciiTheme="minorHAnsi" w:hAnsiTheme="minorHAnsi" w:cstheme="minorHAnsi"/>
        </w:rPr>
        <w:t>(do 30.09.2020)</w:t>
      </w:r>
    </w:p>
    <w:p w14:paraId="7CD2FD16" w14:textId="5F4C7178" w:rsidR="00497498" w:rsidRPr="003A7979" w:rsidRDefault="00497498" w:rsidP="004B4941">
      <w:pPr>
        <w:spacing w:before="120" w:after="0" w:line="240" w:lineRule="auto"/>
        <w:ind w:left="1702" w:hanging="284"/>
        <w:contextualSpacing/>
        <w:rPr>
          <w:rFonts w:asciiTheme="minorHAnsi" w:eastAsia="Times New Roman" w:hAnsiTheme="minorHAnsi" w:cstheme="minorHAnsi"/>
          <w:lang w:eastAsia="sk-SK"/>
        </w:rPr>
      </w:pPr>
      <w:r w:rsidRPr="003A7979">
        <w:rPr>
          <w:rFonts w:asciiTheme="minorHAnsi" w:eastAsia="Times New Roman" w:hAnsiTheme="minorHAnsi" w:cstheme="minorHAnsi"/>
          <w:lang w:eastAsia="sk-SK"/>
        </w:rPr>
        <w:t>o  ako orgán prvostupňovej kontroly programov nadnárodnej spolupráce</w:t>
      </w:r>
      <w:r w:rsidR="00DD4CC4" w:rsidRPr="003A7979">
        <w:rPr>
          <w:rFonts w:asciiTheme="minorHAnsi" w:eastAsia="Times New Roman" w:hAnsiTheme="minorHAnsi" w:cstheme="minorHAnsi"/>
          <w:lang w:eastAsia="sk-SK"/>
        </w:rPr>
        <w:t xml:space="preserve"> </w:t>
      </w:r>
      <w:r w:rsidR="00DD4CC4" w:rsidRPr="003A7979">
        <w:rPr>
          <w:rFonts w:asciiTheme="minorHAnsi" w:hAnsiTheme="minorHAnsi" w:cstheme="minorHAnsi"/>
        </w:rPr>
        <w:t>(do</w:t>
      </w:r>
      <w:r w:rsidR="001B1667" w:rsidRPr="003A7979">
        <w:rPr>
          <w:rFonts w:asciiTheme="minorHAnsi" w:hAnsiTheme="minorHAnsi" w:cstheme="minorHAnsi"/>
        </w:rPr>
        <w:t> </w:t>
      </w:r>
      <w:r w:rsidR="00DD4CC4" w:rsidRPr="003A7979">
        <w:rPr>
          <w:rFonts w:asciiTheme="minorHAnsi" w:hAnsiTheme="minorHAnsi" w:cstheme="minorHAnsi"/>
        </w:rPr>
        <w:t>30.09.2020)</w:t>
      </w:r>
    </w:p>
    <w:p w14:paraId="4FCD1E8C" w14:textId="710BF99D" w:rsidR="003A7979" w:rsidRPr="003A7979" w:rsidRDefault="003A7979" w:rsidP="004B4941">
      <w:pPr>
        <w:pStyle w:val="Odsekzoznamu"/>
        <w:spacing w:after="120"/>
        <w:ind w:left="1702" w:hanging="284"/>
        <w:rPr>
          <w:rFonts w:asciiTheme="minorHAnsi" w:hAnsiTheme="minorHAnsi" w:cstheme="minorHAnsi"/>
          <w:sz w:val="22"/>
          <w:szCs w:val="22"/>
        </w:rPr>
      </w:pPr>
      <w:r w:rsidRPr="003A7979">
        <w:rPr>
          <w:rFonts w:asciiTheme="minorHAnsi" w:hAnsiTheme="minorHAnsi" w:cstheme="minorHAnsi"/>
          <w:sz w:val="22"/>
          <w:szCs w:val="22"/>
        </w:rPr>
        <w:t xml:space="preserve">o  </w:t>
      </w:r>
      <w:r w:rsidR="00497498" w:rsidRPr="003A7979">
        <w:rPr>
          <w:rFonts w:asciiTheme="minorHAnsi" w:hAnsiTheme="minorHAnsi" w:cstheme="minorHAnsi"/>
          <w:sz w:val="22"/>
          <w:szCs w:val="22"/>
        </w:rPr>
        <w:t xml:space="preserve">ako </w:t>
      </w:r>
      <w:r w:rsidR="00BD0338" w:rsidRPr="003A7979">
        <w:rPr>
          <w:rFonts w:asciiTheme="minorHAnsi" w:hAnsiTheme="minorHAnsi" w:cstheme="minorHAnsi"/>
          <w:sz w:val="22"/>
          <w:szCs w:val="22"/>
        </w:rPr>
        <w:t>odbor Centrálny kontaktný útvar pre OLAF (Európsky úrad pre boj proti podvodom)</w:t>
      </w:r>
      <w:r w:rsidR="00DD4CC4" w:rsidRPr="003A7979">
        <w:rPr>
          <w:rFonts w:asciiTheme="minorHAnsi" w:hAnsiTheme="minorHAnsi" w:cstheme="minorHAnsi"/>
          <w:sz w:val="22"/>
          <w:szCs w:val="22"/>
        </w:rPr>
        <w:t xml:space="preserve"> (do 30.09.2020); ako odbor Národný úrad pre OLAF (od 1.10.2020)</w:t>
      </w:r>
      <w:r w:rsidRPr="003A7979">
        <w:rPr>
          <w:rFonts w:asciiTheme="minorHAnsi" w:hAnsiTheme="minorHAnsi" w:cstheme="minorHAnsi"/>
          <w:sz w:val="22"/>
          <w:szCs w:val="22"/>
        </w:rPr>
        <w:t xml:space="preserve"> </w:t>
      </w:r>
    </w:p>
    <w:p w14:paraId="5F473854" w14:textId="4598E9F5" w:rsidR="001346C7" w:rsidRPr="003A7979" w:rsidRDefault="003A7979" w:rsidP="004B4941">
      <w:pPr>
        <w:pStyle w:val="Odsekzoznamu"/>
        <w:spacing w:before="120" w:after="240"/>
        <w:ind w:left="1702" w:hanging="284"/>
        <w:contextualSpacing w:val="0"/>
      </w:pPr>
      <w:r w:rsidRPr="003A7979">
        <w:rPr>
          <w:rFonts w:asciiTheme="minorHAnsi" w:hAnsiTheme="minorHAnsi" w:cstheme="minorHAnsi"/>
          <w:sz w:val="22"/>
          <w:szCs w:val="22"/>
        </w:rPr>
        <w:t>o  ako koordinátor horizontálnej priority Marginalizované rómske komunity (od 01.06.2021)</w:t>
      </w:r>
    </w:p>
    <w:p w14:paraId="2E83C047" w14:textId="44192076" w:rsidR="00497498" w:rsidRPr="00A21A93" w:rsidRDefault="00497498" w:rsidP="004B4941">
      <w:pPr>
        <w:pStyle w:val="Odsekzoznamu"/>
        <w:spacing w:before="24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r w:rsidR="00A518AE">
        <w:rPr>
          <w:rFonts w:asciiTheme="minorHAnsi" w:hAnsiTheme="minorHAnsi" w:cstheme="minorHAnsi"/>
          <w:sz w:val="22"/>
          <w:szCs w:val="22"/>
        </w:rPr>
        <w:t xml:space="preserve">   </w:t>
      </w:r>
    </w:p>
    <w:p w14:paraId="0F743F6F" w14:textId="59B0676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79B23E6B" w14:textId="3A378ED0"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46117872" w14:textId="086F152E" w:rsidR="003250AD" w:rsidRPr="00A21A93" w:rsidRDefault="007A0F6F" w:rsidP="001B1667">
      <w:pPr>
        <w:spacing w:before="120" w:after="120" w:line="240" w:lineRule="auto"/>
        <w:ind w:left="1701" w:hanging="283"/>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w:t>
      </w:r>
      <w:r w:rsidR="00DD4CC4">
        <w:rPr>
          <w:rFonts w:asciiTheme="minorHAnsi" w:hAnsiTheme="minorHAnsi" w:cstheme="minorHAnsi"/>
        </w:rPr>
        <w:t> </w:t>
      </w:r>
      <w:r w:rsidR="00AA7820" w:rsidRPr="00A21A93">
        <w:rPr>
          <w:rFonts w:asciiTheme="minorHAnsi" w:hAnsiTheme="minorHAnsi" w:cstheme="minorHAnsi"/>
        </w:rPr>
        <w:t>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206A4E1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r w:rsidR="00711A06">
        <w:rPr>
          <w:rFonts w:asciiTheme="minorHAnsi" w:hAnsiTheme="minorHAnsi" w:cstheme="minorHAnsi"/>
          <w:sz w:val="22"/>
          <w:szCs w:val="22"/>
        </w:rPr>
        <w:t xml:space="preserve"> (do 31.05.2021)</w:t>
      </w:r>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lastRenderedPageBreak/>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111CB834" w:rsidR="001003D4" w:rsidRDefault="00497498" w:rsidP="006842E3">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Najvyšší kontrolný úrad </w:t>
      </w:r>
      <w:r w:rsidR="00E67A01" w:rsidRPr="00A21A93">
        <w:rPr>
          <w:rFonts w:asciiTheme="minorHAnsi" w:hAnsiTheme="minorHAnsi" w:cstheme="minorHAnsi"/>
          <w:sz w:val="22"/>
          <w:szCs w:val="22"/>
        </w:rPr>
        <w:t>Slovenskej republiky</w:t>
      </w:r>
    </w:p>
    <w:p w14:paraId="5B94FF5B" w14:textId="77777777" w:rsidR="00DD4CC4" w:rsidRPr="00963FF0" w:rsidRDefault="00DD4CC4" w:rsidP="00DD4CC4">
      <w:pPr>
        <w:pStyle w:val="Odsekzoznamu"/>
        <w:numPr>
          <w:ilvl w:val="0"/>
          <w:numId w:val="7"/>
        </w:numPr>
        <w:spacing w:before="120" w:after="120"/>
        <w:ind w:left="714" w:hanging="357"/>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7E153446"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E83690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6261E8D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612F81FC" w14:textId="2593BA7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769A8B9E" w14:textId="7373F45E"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EB1BE5" w14:textId="3C72AA2A"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E63D3E">
        <w:rPr>
          <w:rFonts w:asciiTheme="minorHAnsi" w:hAnsiTheme="minorHAnsi" w:cstheme="minorHAnsi"/>
          <w:sz w:val="22"/>
          <w:szCs w:val="22"/>
        </w:rPr>
        <w:t xml:space="preserve"> </w:t>
      </w:r>
      <w:r w:rsidR="00E63D3E" w:rsidRPr="00963FF0">
        <w:rPr>
          <w:rFonts w:asciiTheme="minorHAnsi" w:hAnsiTheme="minorHAnsi" w:cstheme="minorHAnsi"/>
          <w:sz w:val="22"/>
          <w:szCs w:val="22"/>
        </w:rPr>
        <w:t>(od 01.10.2020)</w:t>
      </w:r>
    </w:p>
    <w:p w14:paraId="5399DE75" w14:textId="3C35362F"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F2DC2CF" w14:textId="7777777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Národný orgán, národný kontaktný bod pre programy nadnárodnej spolupráce pre cieľ Európskej územnej spolupráce (od 01.10.2020)</w:t>
      </w:r>
    </w:p>
    <w:p w14:paraId="15D368E0" w14:textId="4886A4D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orgán prvostupňovej kontroly programov nadnárodnej spolupráce (od 01.10.2020)</w:t>
      </w:r>
      <w:r w:rsidR="00233DF2">
        <w:rPr>
          <w:rFonts w:asciiTheme="minorHAnsi" w:hAnsiTheme="minorHAnsi" w:cstheme="minorHAnsi"/>
          <w:sz w:val="22"/>
          <w:szCs w:val="22"/>
        </w:rPr>
        <w:t xml:space="preserve"> </w:t>
      </w:r>
    </w:p>
    <w:p w14:paraId="706EB0A8" w14:textId="70059BE5" w:rsidR="00233DF2" w:rsidRPr="00DD4CC4" w:rsidRDefault="00233DF2" w:rsidP="00233DF2">
      <w:pPr>
        <w:pStyle w:val="Odsekzoznamu"/>
        <w:numPr>
          <w:ilvl w:val="1"/>
          <w:numId w:val="7"/>
        </w:numPr>
        <w:spacing w:before="120" w:after="120"/>
        <w:jc w:val="both"/>
        <w:rPr>
          <w:rFonts w:asciiTheme="minorHAnsi" w:hAnsiTheme="minorHAnsi" w:cstheme="minorHAnsi"/>
          <w:sz w:val="22"/>
          <w:szCs w:val="22"/>
        </w:rPr>
      </w:pPr>
      <w:r w:rsidRPr="00233DF2">
        <w:rPr>
          <w:rFonts w:asciiTheme="minorHAnsi" w:hAnsiTheme="minorHAnsi" w:cstheme="minorHAnsi"/>
          <w:sz w:val="22"/>
          <w:szCs w:val="22"/>
        </w:rPr>
        <w:t>ako sekcia Operačný program Slovensko (od 01.03.2021)</w:t>
      </w:r>
    </w:p>
    <w:p w14:paraId="5520C8F7" w14:textId="61B772F8" w:rsidR="00BF3227" w:rsidRPr="00201CF1" w:rsidRDefault="00E67A01" w:rsidP="006B12C4">
      <w:pPr>
        <w:spacing w:before="120" w:after="120" w:line="240" w:lineRule="auto"/>
        <w:ind w:left="567"/>
        <w:rPr>
          <w:rFonts w:asciiTheme="minorHAnsi" w:hAnsiTheme="minorHAnsi" w:cstheme="minorHAnsi"/>
          <w:u w:val="single"/>
        </w:rPr>
      </w:pPr>
      <w:r w:rsidRPr="00A21A93">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3A0BD351" w:rsidR="00CD1A3F" w:rsidRPr="0088682B" w:rsidRDefault="00030E52" w:rsidP="00682861">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88682B">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w:t>
      </w:r>
      <w:r>
        <w:rPr>
          <w:rFonts w:asciiTheme="minorHAnsi" w:hAnsiTheme="minorHAnsi" w:cstheme="minorHAnsi"/>
          <w:color w:val="000000"/>
          <w:sz w:val="22"/>
          <w:szCs w:val="22"/>
        </w:rPr>
        <w:t>j</w:t>
      </w:r>
      <w:r w:rsidR="00E67A01" w:rsidRPr="0088682B">
        <w:rPr>
          <w:rFonts w:asciiTheme="minorHAnsi" w:hAnsiTheme="minorHAnsi" w:cstheme="minorHAnsi"/>
          <w:color w:val="000000"/>
          <w:sz w:val="22"/>
          <w:szCs w:val="22"/>
        </w:rPr>
        <w:t xml:space="preserve"> </w:t>
      </w:r>
      <w:r>
        <w:rPr>
          <w:rFonts w:asciiTheme="minorHAnsi" w:hAnsiTheme="minorHAnsi" w:cstheme="minorHAnsi"/>
          <w:color w:val="000000"/>
          <w:sz w:val="22"/>
          <w:szCs w:val="22"/>
        </w:rPr>
        <w:t>únie</w:t>
      </w:r>
      <w:r w:rsidR="00CD1A3F"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stheme="minorHAnsi"/>
          <w:color w:val="000000"/>
          <w:sz w:val="22"/>
          <w:szCs w:val="22"/>
        </w:rPr>
        <w:t>e</w:t>
      </w:r>
      <w:r w:rsidR="00CD1A3F" w:rsidRPr="0088682B">
        <w:rPr>
          <w:rFonts w:asciiTheme="minorHAnsi" w:hAnsiTheme="minorHAnsi" w:cstheme="minorHAnsi"/>
          <w:color w:val="000000"/>
          <w:sz w:val="22"/>
          <w:szCs w:val="22"/>
        </w:rPr>
        <w:t xml:space="preserve"> pri verejnom obstarávaní a verejnej dražbe</w:t>
      </w:r>
    </w:p>
    <w:p w14:paraId="2085022A" w14:textId="72B6A709"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w:t>
      </w:r>
      <w:r w:rsidR="00916FC6">
        <w:rPr>
          <w:rFonts w:asciiTheme="minorHAnsi" w:hAnsiTheme="minorHAnsi" w:cstheme="minorHAnsi"/>
          <w:i/>
          <w:sz w:val="22"/>
          <w:szCs w:val="22"/>
        </w:rPr>
        <w:t xml:space="preserve">splnenie </w:t>
      </w:r>
      <w:r w:rsidRPr="0088682B">
        <w:rPr>
          <w:rFonts w:asciiTheme="minorHAnsi" w:hAnsiTheme="minorHAnsi" w:cstheme="minorHAnsi"/>
          <w:i/>
          <w:sz w:val="22"/>
          <w:szCs w:val="22"/>
        </w:rPr>
        <w:t>podmienk</w:t>
      </w:r>
      <w:r w:rsidR="00916FC6">
        <w:rPr>
          <w:rFonts w:asciiTheme="minorHAnsi" w:hAnsiTheme="minorHAnsi" w:cstheme="minorHAnsi"/>
          <w:i/>
          <w:sz w:val="22"/>
          <w:szCs w:val="22"/>
        </w:rPr>
        <w:t>y</w:t>
      </w:r>
      <w:r w:rsidRPr="0088682B">
        <w:rPr>
          <w:rFonts w:asciiTheme="minorHAnsi" w:hAnsiTheme="minorHAnsi" w:cstheme="minorHAnsi"/>
          <w:i/>
          <w:sz w:val="22"/>
          <w:szCs w:val="22"/>
        </w:rPr>
        <w:t xml:space="preserve"> sa preukazuje čestným vyhlásením žiadateľa v časti č. 15 vo formulári ŽoNFP</w:t>
      </w:r>
      <w:r w:rsidRPr="0088682B">
        <w:rPr>
          <w:rFonts w:asciiTheme="minorHAnsi" w:hAnsiTheme="minorHAnsi" w:cstheme="minorHAnsi"/>
          <w:sz w:val="22"/>
          <w:szCs w:val="22"/>
        </w:rPr>
        <w:t>);</w:t>
      </w:r>
    </w:p>
    <w:p w14:paraId="16782CB1" w14:textId="77777777" w:rsidR="00030E52" w:rsidRPr="00FB29F5" w:rsidRDefault="00030E52" w:rsidP="00030E52">
      <w:pPr>
        <w:pStyle w:val="Odsekzoznamu"/>
        <w:numPr>
          <w:ilvl w:val="0"/>
          <w:numId w:val="50"/>
        </w:numPr>
        <w:spacing w:before="120" w:after="120"/>
        <w:ind w:left="714" w:hanging="357"/>
        <w:contextualSpacing w:val="0"/>
        <w:jc w:val="both"/>
        <w:rPr>
          <w:rFonts w:asciiTheme="minorHAnsi" w:hAnsiTheme="minorHAnsi" w:cstheme="minorHAnsi"/>
          <w:sz w:val="22"/>
          <w:szCs w:val="22"/>
        </w:rPr>
      </w:pPr>
      <w:r w:rsidRPr="00FB29F5">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771D747" w14:textId="2EA1F9C1" w:rsidR="0088682B" w:rsidRPr="00201CF1" w:rsidRDefault="00030E52" w:rsidP="0088682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916FC6">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916FC6">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721E2826" w14:textId="77777777" w:rsidR="003C2776" w:rsidRPr="00201CF1" w:rsidRDefault="003C2776" w:rsidP="006B12C4">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2BF6538C"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3EFEDFD" w14:textId="622FAEA1" w:rsidR="006B12C4" w:rsidRDefault="006B12C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p>
    <w:p w14:paraId="5A4B3A5E" w14:textId="77777777" w:rsidR="006B12C4" w:rsidRDefault="006B12C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p>
    <w:p w14:paraId="20501FA0" w14:textId="77777777" w:rsidR="00030E52" w:rsidRPr="00E90270" w:rsidRDefault="00030E52" w:rsidP="00030E52">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3CDA01FC" w14:textId="232247E6" w:rsidR="00030E52" w:rsidRPr="00925FC1" w:rsidRDefault="00030E52" w:rsidP="00030E52">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Pr>
          <w:rFonts w:asciiTheme="minorHAnsi" w:eastAsiaTheme="minorHAnsi" w:hAnsiTheme="minorHAnsi"/>
          <w:b/>
          <w:color w:val="000000"/>
          <w:sz w:val="22"/>
          <w:szCs w:val="22"/>
          <w:lang w:eastAsia="en-US"/>
        </w:rPr>
        <w:t xml:space="preserve">najskôr </w:t>
      </w:r>
      <w:r w:rsidRPr="00CD409C">
        <w:rPr>
          <w:rFonts w:asciiTheme="minorHAnsi" w:eastAsiaTheme="minorHAnsi" w:hAnsiTheme="minorHAnsi"/>
          <w:b/>
          <w:color w:val="000000"/>
          <w:sz w:val="22"/>
          <w:szCs w:val="22"/>
          <w:lang w:eastAsia="en-US"/>
        </w:rPr>
        <w:t xml:space="preserve">od 01. 01. </w:t>
      </w:r>
      <w:r>
        <w:rPr>
          <w:rFonts w:asciiTheme="minorHAnsi" w:eastAsiaTheme="minorHAnsi" w:hAnsiTheme="minorHAnsi"/>
          <w:b/>
          <w:color w:val="000000"/>
          <w:sz w:val="22"/>
          <w:szCs w:val="22"/>
          <w:lang w:eastAsia="en-US"/>
        </w:rPr>
        <w:t>2014</w:t>
      </w:r>
      <w:r w:rsidR="0064096F">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r w:rsidR="0064096F">
        <w:rPr>
          <w:rFonts w:asciiTheme="minorHAnsi" w:hAnsiTheme="minorHAnsi" w:cstheme="minorHAnsi"/>
          <w:color w:val="000000"/>
          <w:sz w:val="22"/>
          <w:szCs w:val="22"/>
        </w:rPr>
        <w:t xml:space="preserve"> poskytnutí </w:t>
      </w:r>
      <w:r>
        <w:rPr>
          <w:rFonts w:asciiTheme="minorHAnsi" w:hAnsiTheme="minorHAnsi" w:cstheme="minorHAnsi"/>
          <w:color w:val="000000"/>
          <w:sz w:val="22"/>
          <w:szCs w:val="22"/>
        </w:rPr>
        <w:t>NFP</w:t>
      </w:r>
      <w:r w:rsidR="0064096F">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w:t>
      </w:r>
      <w:r w:rsidR="0064096F">
        <w:rPr>
          <w:rFonts w:asciiTheme="minorHAnsi" w:hAnsiTheme="minorHAnsi" w:cstheme="minorHAnsi"/>
          <w:b/>
          <w:color w:val="000000"/>
          <w:sz w:val="22"/>
          <w:szCs w:val="22"/>
        </w:rPr>
        <w:t>2</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4E28A336" w14:textId="752D08E9" w:rsidR="00030E52" w:rsidRPr="0075320D" w:rsidRDefault="00030E52" w:rsidP="006B12C4">
      <w:pPr>
        <w:pStyle w:val="Odsekzoznamu"/>
        <w:spacing w:before="120"/>
        <w:jc w:val="both"/>
        <w:rPr>
          <w:rFonts w:asciiTheme="minorHAnsi" w:hAnsiTheme="minorHAnsi" w:cstheme="minorHAnsi"/>
          <w:sz w:val="22"/>
          <w:szCs w:val="22"/>
        </w:rPr>
      </w:pP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01.01.2014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31.12.20</w:t>
      </w:r>
      <w:r>
        <w:rPr>
          <w:rFonts w:asciiTheme="minorHAnsi" w:hAnsiTheme="minorHAnsi" w:cstheme="minorHAnsi"/>
          <w:i/>
          <w:sz w:val="22"/>
          <w:szCs w:val="22"/>
        </w:rPr>
        <w:t>2</w:t>
      </w:r>
      <w:r w:rsidR="0064096F">
        <w:rPr>
          <w:rFonts w:asciiTheme="minorHAnsi" w:hAnsiTheme="minorHAnsi" w:cstheme="minorHAnsi"/>
          <w:i/>
          <w:sz w:val="22"/>
          <w:szCs w:val="22"/>
        </w:rPr>
        <w:t>2</w:t>
      </w:r>
      <w:r>
        <w:rPr>
          <w:rFonts w:asciiTheme="minorHAnsi" w:hAnsiTheme="minorHAnsi" w:cstheme="minorHAnsi"/>
          <w:i/>
          <w:sz w:val="22"/>
          <w:szCs w:val="22"/>
        </w:rPr>
        <w:t>.)</w:t>
      </w:r>
    </w:p>
    <w:p w14:paraId="2EC4D6AB" w14:textId="77777777" w:rsidR="00F875B0" w:rsidRPr="0075320D" w:rsidRDefault="00810DAA" w:rsidP="006B12C4">
      <w:pPr>
        <w:pStyle w:val="Odsekzoznamu"/>
        <w:numPr>
          <w:ilvl w:val="0"/>
          <w:numId w:val="7"/>
        </w:numPr>
        <w:spacing w:before="24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6B12C4">
      <w:pPr>
        <w:pStyle w:val="Odsekzoznamu"/>
        <w:autoSpaceDE w:val="0"/>
        <w:autoSpaceDN w:val="0"/>
        <w:adjustRightInd w:val="0"/>
        <w:spacing w:before="24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F9BF6FC" w14:textId="77777777" w:rsidR="003C2776" w:rsidRPr="00201CF1" w:rsidRDefault="003C2776" w:rsidP="006B12C4">
      <w:pPr>
        <w:pStyle w:val="Odsekzoznamu1"/>
        <w:numPr>
          <w:ilvl w:val="1"/>
          <w:numId w:val="1"/>
        </w:numPr>
        <w:spacing w:before="36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22"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3FB625A1" w14:textId="645C2BB5" w:rsidR="006F7325" w:rsidRDefault="00114F2F" w:rsidP="006F7325">
      <w:pPr>
        <w:pStyle w:val="Odsekzoznamu"/>
        <w:spacing w:before="120"/>
        <w:jc w:val="both"/>
        <w:rPr>
          <w:rFonts w:asciiTheme="minorHAnsi" w:hAnsiTheme="minorHAnsi" w:cstheme="minorHAnsi"/>
          <w:b/>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201CF1">
        <w:rPr>
          <w:rFonts w:asciiTheme="minorHAnsi" w:hAnsiTheme="minorHAnsi" w:cstheme="minorHAnsi"/>
          <w:color w:val="000000"/>
          <w:sz w:val="22"/>
          <w:szCs w:val="22"/>
        </w:rPr>
        <w:t xml:space="preserve"> </w:t>
      </w: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2703791F"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w:t>
      </w:r>
      <w:r w:rsidR="0039502D">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CFBB595" w14:textId="736334AA" w:rsidR="003C2776" w:rsidRPr="00835264" w:rsidRDefault="00D80C37"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2C507E8B"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r w:rsidR="00F36CD8">
        <w:rPr>
          <w:rFonts w:asciiTheme="minorHAnsi" w:hAnsiTheme="minorHAnsi" w:cstheme="minorHAnsi"/>
          <w:color w:val="000000"/>
          <w:sz w:val="22"/>
          <w:szCs w:val="22"/>
        </w:rPr>
        <w:t>á</w:t>
      </w:r>
      <w:r w:rsidRPr="00835264">
        <w:rPr>
          <w:rFonts w:asciiTheme="minorHAnsi" w:hAnsiTheme="minorHAnsi" w:cstheme="minorHAnsi"/>
          <w:color w:val="000000"/>
          <w:sz w:val="22"/>
          <w:szCs w:val="22"/>
        </w:rPr>
        <w:t xml:space="preserve"> príloh</w:t>
      </w:r>
      <w:r w:rsidR="00F36CD8">
        <w:rPr>
          <w:rFonts w:asciiTheme="minorHAnsi" w:hAnsiTheme="minorHAnsi" w:cstheme="minorHAnsi"/>
          <w:color w:val="000000"/>
          <w:sz w:val="22"/>
          <w:szCs w:val="22"/>
        </w:rPr>
        <w:t>a</w:t>
      </w:r>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E91362">
      <w:pPr>
        <w:pStyle w:val="Odsekzoznamu"/>
        <w:numPr>
          <w:ilvl w:val="1"/>
          <w:numId w:val="7"/>
        </w:numPr>
        <w:spacing w:before="120" w:after="120"/>
        <w:ind w:left="1134"/>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popis metodiky výpočtu žiadanej sumy 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1F489A6C" w14:textId="3FE85C93" w:rsidR="00243C79" w:rsidRDefault="009F5E31" w:rsidP="00E91362">
      <w:pPr>
        <w:pStyle w:val="Odsekzoznamu"/>
        <w:spacing w:before="120" w:after="120"/>
        <w:ind w:left="1134"/>
        <w:contextualSpacing w:val="0"/>
        <w:jc w:val="both"/>
        <w:rP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w:t>
      </w:r>
      <w:r w:rsidR="008B36CD">
        <w:rPr>
          <w:rFonts w:asciiTheme="minorHAnsi" w:hAnsiTheme="minorHAnsi" w:cstheme="minorHAnsi"/>
          <w:i/>
          <w:sz w:val="22"/>
          <w:szCs w:val="22"/>
        </w:rPr>
        <w:t> </w:t>
      </w:r>
      <w:r w:rsidRPr="00835264">
        <w:rPr>
          <w:rFonts w:asciiTheme="minorHAnsi" w:hAnsiTheme="minorHAnsi" w:cstheme="minorHAnsi"/>
          <w:i/>
          <w:sz w:val="22"/>
          <w:szCs w:val="22"/>
        </w:rPr>
        <w:t>ITMS</w:t>
      </w:r>
      <w:r w:rsidR="008B36CD">
        <w:rPr>
          <w:rFonts w:asciiTheme="minorHAnsi" w:hAnsiTheme="minorHAnsi" w:cstheme="minorHAnsi"/>
          <w:i/>
          <w:sz w:val="22"/>
          <w:szCs w:val="22"/>
        </w:rPr>
        <w:t>2014+,</w:t>
      </w:r>
      <w:r w:rsidRPr="00835264">
        <w:rPr>
          <w:rFonts w:asciiTheme="minorHAnsi" w:hAnsiTheme="minorHAnsi" w:cstheme="minorHAnsi"/>
          <w:i/>
          <w:sz w:val="22"/>
          <w:szCs w:val="22"/>
        </w:rPr>
        <w:t xml:space="preserve">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p>
    <w:p w14:paraId="0FC3E892" w14:textId="6E09F680" w:rsidR="00243C79" w:rsidRPr="00E91362" w:rsidRDefault="00AF416C" w:rsidP="00F24876">
      <w:pPr>
        <w:pStyle w:val="Odsekzoznamu1"/>
        <w:keepNext/>
        <w:numPr>
          <w:ilvl w:val="0"/>
          <w:numId w:val="7"/>
        </w:numPr>
        <w:spacing w:before="240" w:after="240" w:line="276" w:lineRule="auto"/>
        <w:rPr>
          <w:rFonts w:asciiTheme="minorHAnsi" w:hAnsiTheme="minorHAnsi" w:cstheme="minorHAnsi"/>
          <w:sz w:val="22"/>
          <w:szCs w:val="22"/>
        </w:rPr>
      </w:pPr>
      <w:r w:rsidRPr="00E91362">
        <w:rPr>
          <w:rFonts w:asciiTheme="minorHAnsi" w:hAnsiTheme="minorHAnsi" w:cstheme="minorHAnsi"/>
          <w:sz w:val="22"/>
          <w:szCs w:val="22"/>
        </w:rPr>
        <w:t>o</w:t>
      </w:r>
      <w:r w:rsidR="00243C79" w:rsidRPr="00E91362">
        <w:rPr>
          <w:rFonts w:asciiTheme="minorHAnsi" w:hAnsiTheme="minorHAnsi" w:cstheme="minorHAnsi"/>
          <w:sz w:val="22"/>
          <w:szCs w:val="22"/>
        </w:rPr>
        <w:t>právnenosť výdavkov realizácie projektu</w:t>
      </w:r>
    </w:p>
    <w:p w14:paraId="69BDE248" w14:textId="77777777" w:rsidR="00243C79" w:rsidRPr="00201CF1" w:rsidRDefault="00243C79" w:rsidP="00243C79">
      <w:pPr>
        <w:spacing w:before="120" w:after="120" w:line="240" w:lineRule="auto"/>
        <w:ind w:firstLine="360"/>
        <w:jc w:val="both"/>
        <w:rPr>
          <w:rFonts w:asciiTheme="minorHAnsi" w:hAnsiTheme="minorHAnsi" w:cstheme="minorHAnsi"/>
        </w:rPr>
      </w:pPr>
      <w:r w:rsidRPr="00201CF1">
        <w:rPr>
          <w:rFonts w:asciiTheme="minorHAnsi" w:eastAsia="Times New Roman" w:hAnsiTheme="minorHAnsi" w:cstheme="minorHAnsi"/>
          <w:u w:val="single"/>
          <w:lang w:eastAsia="sk-SK"/>
        </w:rPr>
        <w:t>Podmienky oprávnenosti výdavkov:</w:t>
      </w:r>
    </w:p>
    <w:p w14:paraId="349EDBAB" w14:textId="77777777" w:rsidR="00243C79" w:rsidRPr="00201CF1" w:rsidRDefault="00243C79" w:rsidP="00F24876">
      <w:pPr>
        <w:pStyle w:val="Odsekzoznamu"/>
        <w:numPr>
          <w:ilvl w:val="0"/>
          <w:numId w:val="46"/>
        </w:numPr>
        <w:spacing w:before="120" w:after="120"/>
        <w:rPr>
          <w:rFonts w:asciiTheme="minorHAnsi" w:hAnsiTheme="minorHAnsi" w:cstheme="minorHAnsi"/>
          <w:color w:val="000000"/>
          <w:sz w:val="22"/>
          <w:szCs w:val="22"/>
        </w:rPr>
      </w:pPr>
      <w:r w:rsidRPr="00201CF1">
        <w:rPr>
          <w:rFonts w:asciiTheme="minorHAnsi" w:hAnsiTheme="minorHAnsi" w:cstheme="minorHAnsi"/>
          <w:color w:val="000000"/>
          <w:sz w:val="22"/>
          <w:szCs w:val="22"/>
        </w:rPr>
        <w:t>výdavky projektu sú v súlade s oprávnenými výdavkami pre oprávnenú aktivitu na toto vyzvanie</w:t>
      </w:r>
    </w:p>
    <w:p w14:paraId="4D5DFE18" w14:textId="77777777" w:rsidR="00243C79" w:rsidRPr="00201CF1" w:rsidRDefault="00243C79" w:rsidP="00243C79">
      <w:pPr>
        <w:pStyle w:val="Odsekzoznamu"/>
        <w:spacing w:before="120" w:after="120"/>
        <w:rPr>
          <w:rFonts w:asciiTheme="minorHAnsi" w:hAnsiTheme="minorHAnsi" w:cstheme="minorHAnsi"/>
          <w:color w:val="000000"/>
          <w:sz w:val="22"/>
          <w:szCs w:val="22"/>
        </w:rPr>
      </w:pPr>
      <w:r w:rsidRPr="00201CF1">
        <w:rPr>
          <w:rFonts w:asciiTheme="minorHAnsi" w:hAnsiTheme="minorHAnsi" w:cstheme="minorHAnsi"/>
        </w:rPr>
        <w:lastRenderedPageBreak/>
        <w:t xml:space="preserve"> </w:t>
      </w:r>
    </w:p>
    <w:p w14:paraId="29E9C9CB" w14:textId="77777777" w:rsidR="00243C79"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Pre toto vyzvanie sú oprávneným typom výdavkov: </w:t>
      </w:r>
    </w:p>
    <w:p w14:paraId="08EF39E1" w14:textId="77777777" w:rsidR="00243C79" w:rsidRPr="0075320D" w:rsidRDefault="00243C79" w:rsidP="00243C79">
      <w:pPr>
        <w:pStyle w:val="Odsekzoznamu"/>
        <w:spacing w:before="120" w:after="120"/>
        <w:rPr>
          <w:rFonts w:asciiTheme="minorHAnsi" w:hAnsiTheme="minorHAnsi" w:cstheme="minorHAnsi"/>
          <w:color w:val="000000"/>
          <w:sz w:val="22"/>
          <w:szCs w:val="22"/>
        </w:rPr>
      </w:pPr>
    </w:p>
    <w:p w14:paraId="2F987085"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112 – Zásoby</w:t>
      </w:r>
    </w:p>
    <w:p w14:paraId="06217769"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352 –  Poskytnutie dotácií, príspevkov voči tretím osobám</w:t>
      </w:r>
    </w:p>
    <w:p w14:paraId="4CEEA97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512 –  Cestovné náhrady</w:t>
      </w:r>
    </w:p>
    <w:p w14:paraId="7AE9495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518 –  Ostatné služby</w:t>
      </w:r>
    </w:p>
    <w:p w14:paraId="62B0B25A"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521 –  Mzdové výdavky</w:t>
      </w:r>
    </w:p>
    <w:p w14:paraId="2FB715D1"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548 –  Výdavky na prevádzkovú činnosť</w:t>
      </w:r>
    </w:p>
    <w:p w14:paraId="1DCCB4B7"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568 –  Ostatné finančné výdavky</w:t>
      </w:r>
    </w:p>
    <w:p w14:paraId="513D9663"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p>
    <w:p w14:paraId="11019DBB" w14:textId="7E9F5D12" w:rsidR="00243C79" w:rsidRPr="0075320D" w:rsidRDefault="00243C79" w:rsidP="00E91362">
      <w:pPr>
        <w:pStyle w:val="Odsekzoznamu"/>
        <w:spacing w:before="120" w:after="120"/>
        <w:ind w:left="0"/>
        <w:rPr>
          <w:rFonts w:asciiTheme="minorHAnsi" w:hAnsiTheme="minorHAnsi" w:cstheme="minorHAnsi"/>
          <w:color w:val="000000"/>
          <w:sz w:val="22"/>
          <w:szCs w:val="22"/>
        </w:rPr>
      </w:pPr>
      <w:r w:rsidRPr="0075320D">
        <w:rPr>
          <w:rFonts w:asciiTheme="minorHAnsi" w:hAnsiTheme="minorHAnsi" w:cstheme="minorHAnsi"/>
          <w:sz w:val="22"/>
          <w:szCs w:val="22"/>
        </w:rPr>
        <w:t xml:space="preserve">Výdavky projektu musia byť v súlade s podmienkami oprávnenosti podrobne definovanými v dokumentoch: </w:t>
      </w:r>
    </w:p>
    <w:p w14:paraId="060CCF73"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oprávnenosti výdavkov pre projekty operačného programu Technická pomoc 2014 - 2020 (</w:t>
      </w:r>
      <w:hyperlink r:id="rId23"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347F315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pre prijímateľa pre projekty operačného programu Technická pomoc 2014 - 2020 (</w:t>
      </w:r>
      <w:hyperlink r:id="rId24"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0E93AF4B"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Operačný program Technická pomoc pre programové obdobie 2014-2020 (</w:t>
      </w:r>
      <w:hyperlink r:id="rId25" w:history="1">
        <w:r w:rsidRPr="0075320D">
          <w:rPr>
            <w:rStyle w:val="Hypertextovprepojenie"/>
            <w:rFonts w:asciiTheme="minorHAnsi" w:hAnsiTheme="minorHAnsi" w:cstheme="minorHAnsi"/>
            <w:sz w:val="22"/>
            <w:szCs w:val="22"/>
          </w:rPr>
          <w:t>http://www.optp.vlada.gov.sk/programovy-dokument/</w:t>
        </w:r>
      </w:hyperlink>
      <w:r w:rsidRPr="0075320D">
        <w:rPr>
          <w:rFonts w:asciiTheme="minorHAnsi" w:hAnsiTheme="minorHAnsi" w:cstheme="minorHAnsi"/>
          <w:sz w:val="22"/>
          <w:szCs w:val="22"/>
        </w:rPr>
        <w:t xml:space="preserve">); </w:t>
      </w:r>
    </w:p>
    <w:p w14:paraId="52B892EE"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6 k pravidlám oprávnenosti pre najčastejšie sa vyskytujúce skupiny výdavkov (</w:t>
      </w:r>
      <w:hyperlink r:id="rId26" w:history="1">
        <w:r w:rsidRPr="0042088A">
          <w:rPr>
            <w:rStyle w:val="Hypertextovprepojenie"/>
            <w:rFonts w:asciiTheme="minorHAnsi" w:hAnsiTheme="minorHAnsi"/>
            <w:sz w:val="22"/>
            <w:szCs w:val="22"/>
          </w:rPr>
          <w:t>http://www.partnerskadohoda.gov.sk/metodicke-pokyny-cko-a-uv-sr/</w:t>
        </w:r>
      </w:hyperlink>
      <w:r w:rsidRPr="0075320D">
        <w:rPr>
          <w:rFonts w:asciiTheme="minorHAnsi" w:hAnsiTheme="minorHAnsi" w:cstheme="minorHAnsi"/>
          <w:sz w:val="22"/>
          <w:szCs w:val="22"/>
        </w:rPr>
        <w:t>);</w:t>
      </w:r>
    </w:p>
    <w:p w14:paraId="0DE9A7A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18 k overovaniu hospodárnosti výdavkov na programové obdobie 2014 - 2020 (</w:t>
      </w:r>
      <w:hyperlink r:id="rId27" w:history="1">
        <w:r w:rsidRPr="00331E17">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cstheme="minorHAnsi"/>
          <w:sz w:val="22"/>
          <w:szCs w:val="22"/>
        </w:rPr>
        <w:t>)</w:t>
      </w:r>
      <w:r w:rsidRPr="0075320D">
        <w:rPr>
          <w:rStyle w:val="Hypertextovprepojenie"/>
          <w:rFonts w:asciiTheme="minorHAnsi" w:hAnsiTheme="minorHAnsi" w:cstheme="minorHAnsi"/>
          <w:sz w:val="22"/>
          <w:szCs w:val="22"/>
        </w:rPr>
        <w:t>;</w:t>
      </w:r>
    </w:p>
    <w:p w14:paraId="57D085EE" w14:textId="77777777" w:rsidR="00243C79" w:rsidRPr="0075320D" w:rsidRDefault="00243C79" w:rsidP="00E91362">
      <w:pPr>
        <w:pStyle w:val="Odsekzoznamu"/>
        <w:numPr>
          <w:ilvl w:val="1"/>
          <w:numId w:val="7"/>
        </w:numPr>
        <w:spacing w:before="120" w:after="120"/>
        <w:ind w:left="1434" w:hanging="357"/>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Zákony a nariadenia, na ktoré sa uvedené dokumenty odvolávajú.</w:t>
      </w:r>
    </w:p>
    <w:p w14:paraId="53220FA3" w14:textId="011C99DB" w:rsidR="00243C79" w:rsidRPr="0075320D" w:rsidRDefault="00243C79" w:rsidP="00E91362">
      <w:pPr>
        <w:pStyle w:val="Odsekzoznamu"/>
        <w:spacing w:before="120" w:after="120"/>
        <w:ind w:left="0"/>
        <w:jc w:val="both"/>
        <w:rPr>
          <w:rFonts w:asciiTheme="minorHAnsi" w:hAnsiTheme="minorHAnsi" w:cstheme="minorHAnsi"/>
          <w:i/>
          <w:sz w:val="22"/>
          <w:szCs w:val="22"/>
        </w:rPr>
      </w:pPr>
      <w:r w:rsidRPr="0075320D">
        <w:rPr>
          <w:rFonts w:asciiTheme="minorHAnsi" w:hAnsiTheme="minorHAnsi" w:cstheme="minorHAnsi"/>
          <w:i/>
          <w:sz w:val="22"/>
          <w:szCs w:val="22"/>
        </w:rPr>
        <w:t xml:space="preserve">(Za účelom posúdenia splnenia tejto podmienky poskytnutia príspevku </w:t>
      </w:r>
      <w:r w:rsidR="00DD6C3F">
        <w:rPr>
          <w:rFonts w:asciiTheme="minorHAnsi" w:hAnsiTheme="minorHAnsi" w:cstheme="minorHAnsi"/>
          <w:i/>
          <w:sz w:val="22"/>
          <w:szCs w:val="22"/>
        </w:rPr>
        <w:t>žiadateľ predloží prílohu uvedenú v časti „Povinná príloha k ŽoNFP“ tohto vyzvania a</w:t>
      </w:r>
      <w:r w:rsidR="00DD6C3F" w:rsidRPr="0075320D">
        <w:rPr>
          <w:rFonts w:asciiTheme="minorHAnsi" w:hAnsiTheme="minorHAnsi" w:cstheme="minorHAnsi"/>
          <w:i/>
          <w:sz w:val="22"/>
          <w:szCs w:val="22"/>
        </w:rPr>
        <w:t xml:space="preserve"> </w:t>
      </w:r>
      <w:r w:rsidRPr="0075320D">
        <w:rPr>
          <w:rFonts w:asciiTheme="minorHAnsi" w:hAnsiTheme="minorHAnsi" w:cstheme="minorHAnsi"/>
          <w:i/>
          <w:sz w:val="22"/>
          <w:szCs w:val="22"/>
        </w:rPr>
        <w:t>uvedie skupiny výdavkov vo formulári ŽoNFP, v rámci časti č. 11.A  - Rozpočet žiadateľa.)</w:t>
      </w:r>
    </w:p>
    <w:p w14:paraId="5CBED16E" w14:textId="77777777" w:rsidR="00243C79" w:rsidRPr="00201CF1" w:rsidRDefault="00243C79" w:rsidP="00243C79">
      <w:pPr>
        <w:pStyle w:val="Odsekzoznamu"/>
        <w:spacing w:before="120"/>
        <w:ind w:left="1440"/>
        <w:rPr>
          <w:rFonts w:asciiTheme="minorHAnsi" w:hAnsiTheme="minorHAnsi" w:cstheme="minorHAnsi"/>
          <w:color w:val="000000"/>
          <w:sz w:val="22"/>
          <w:szCs w:val="22"/>
        </w:rPr>
      </w:pPr>
    </w:p>
    <w:p w14:paraId="1F755469" w14:textId="77777777" w:rsidR="00243C79" w:rsidRPr="0075320D" w:rsidRDefault="00243C79" w:rsidP="00F24876">
      <w:pPr>
        <w:pStyle w:val="Odsekzoznamu"/>
        <w:numPr>
          <w:ilvl w:val="0"/>
          <w:numId w:val="4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časová oprávnenosť výdavkov</w:t>
      </w:r>
    </w:p>
    <w:p w14:paraId="733405C0" w14:textId="381F78AD" w:rsidR="00243C79" w:rsidRPr="0075320D" w:rsidRDefault="00243C79" w:rsidP="00243C79">
      <w:pPr>
        <w:pStyle w:val="Odsekzoznamu"/>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Časová oprávnenosť výdavkov v rámci OP TP je stanovená </w:t>
      </w:r>
      <w:r w:rsidRPr="0075320D">
        <w:rPr>
          <w:rFonts w:asciiTheme="minorHAnsi" w:hAnsiTheme="minorHAnsi" w:cstheme="minorHAnsi"/>
          <w:b/>
          <w:color w:val="000000"/>
          <w:sz w:val="22"/>
          <w:szCs w:val="22"/>
        </w:rPr>
        <w:t>od 01. 01. 2014</w:t>
      </w:r>
      <w:r>
        <w:rPr>
          <w:rFonts w:asciiTheme="minorHAnsi" w:hAnsiTheme="minorHAnsi" w:cstheme="minorHAnsi"/>
          <w:b/>
          <w:color w:val="000000"/>
          <w:sz w:val="22"/>
          <w:szCs w:val="22"/>
        </w:rPr>
        <w:t xml:space="preserve"> do 31. 12. 2023</w:t>
      </w:r>
      <w:r w:rsidRPr="0075320D">
        <w:rPr>
          <w:rFonts w:asciiTheme="minorHAnsi" w:hAnsiTheme="minorHAnsi" w:cstheme="minorHAnsi"/>
          <w:color w:val="000000"/>
          <w:sz w:val="22"/>
          <w:szCs w:val="22"/>
        </w:rPr>
        <w:t xml:space="preserve">. Dátum nadobudnutia účinnosti </w:t>
      </w:r>
      <w:r w:rsidRPr="00E63D0C">
        <w:rPr>
          <w:rFonts w:asciiTheme="minorHAnsi" w:hAnsiTheme="minorHAnsi" w:cstheme="minorHAnsi"/>
          <w:color w:val="000000"/>
          <w:sz w:val="22"/>
          <w:szCs w:val="22"/>
        </w:rPr>
        <w:t>zmluvy o NFP (resp</w:t>
      </w:r>
      <w:r w:rsidRPr="0075320D">
        <w:rPr>
          <w:rFonts w:asciiTheme="minorHAnsi" w:hAnsiTheme="minorHAnsi" w:cstheme="minorHAnsi"/>
          <w:color w:val="000000"/>
          <w:sz w:val="22"/>
          <w:szCs w:val="22"/>
        </w:rPr>
        <w:t xml:space="preserve">. rozhodnutia o schválení žiadosti o NFP, ak je </w:t>
      </w:r>
      <w:r w:rsidR="0039502D">
        <w:rPr>
          <w:rFonts w:asciiTheme="minorHAnsi" w:hAnsiTheme="minorHAnsi" w:cstheme="minorHAnsi"/>
          <w:color w:val="000000"/>
          <w:sz w:val="22"/>
          <w:szCs w:val="22"/>
        </w:rPr>
        <w:br/>
      </w:r>
      <w:r w:rsidRPr="0075320D">
        <w:rPr>
          <w:rFonts w:asciiTheme="minorHAnsi" w:hAnsiTheme="minorHAnsi" w:cstheme="minorHAnsi"/>
          <w:color w:val="000000"/>
          <w:sz w:val="22"/>
          <w:szCs w:val="22"/>
        </w:rPr>
        <w:t>RO OP TP a prijímateľ tá istá osoba) nemá vplyv na počiatočný dátum oprávnenosti výdavkov.</w:t>
      </w:r>
    </w:p>
    <w:p w14:paraId="724CFF1D" w14:textId="2DCD8D23" w:rsidR="00C2623B" w:rsidRPr="006842E3" w:rsidRDefault="00243C79" w:rsidP="006842E3">
      <w:pPr>
        <w:spacing w:before="120" w:after="120"/>
        <w:jc w:val="both"/>
        <w:rPr>
          <w:rFonts w:asciiTheme="minorHAnsi" w:hAnsiTheme="minorHAnsi" w:cstheme="minorHAnsi"/>
        </w:rPr>
      </w:pPr>
      <w:r w:rsidRPr="006842E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6842E3">
        <w:rPr>
          <w:rFonts w:asciiTheme="minorHAnsi" w:hAnsiTheme="minorHAnsi" w:cstheme="minorHAnsi"/>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Overovanie podmienok poskytnutia príspevku a ďalšie informácie k vyzvaniu</w:t>
      </w:r>
    </w:p>
    <w:p w14:paraId="2F003775" w14:textId="5AB2736B" w:rsidR="00C02AD0"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54B84413" w14:textId="77777777" w:rsidR="006E6355" w:rsidRPr="00FC49A1" w:rsidRDefault="006E6355" w:rsidP="00E91362">
      <w:pPr>
        <w:spacing w:before="24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4E3D127F"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AF0FD5">
        <w:rPr>
          <w:rFonts w:asciiTheme="minorHAnsi" w:hAnsiTheme="minorHAnsi" w:cstheme="minorHAnsi"/>
        </w:rPr>
        <w:t>u</w:t>
      </w:r>
      <w:r w:rsidRPr="00230311">
        <w:rPr>
          <w:rFonts w:asciiTheme="minorHAnsi" w:hAnsiTheme="minorHAnsi" w:cstheme="minorHAnsi"/>
        </w:rPr>
        <w:t>,</w:t>
      </w:r>
      <w:r w:rsidR="00AF0FD5">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0F60F63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4D6B8688"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AE17E7">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82FA129"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2B75CE10"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Pri dokumentoch, ktoré je v zmysle požiadavky RO OP TP žiadateľ povinný predložiť úradne osvedčené, môže žiadateľ zabezpečiť zaručenú konverziu dokumentov v súlade so zákonom 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17FB62FD"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5906C013" w14:textId="6EE60016"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4ABC59A2"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8F1B01">
        <w:rPr>
          <w:rFonts w:asciiTheme="minorHAnsi" w:hAnsiTheme="minorHAnsi" w:cstheme="minorHAnsi"/>
        </w:rPr>
        <w:t>overenia</w:t>
      </w:r>
      <w:r w:rsidR="008F1B01"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F8E93AF" w14:textId="2DE41785" w:rsidR="008F1B01" w:rsidRPr="00230311" w:rsidRDefault="008F1B01" w:rsidP="00E91362">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AF0FD5">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00AF0FD5" w:rsidRPr="00BA5593" w:rsidDel="00B22651">
        <w:rPr>
          <w:rFonts w:asciiTheme="minorHAnsi" w:hAnsiTheme="minorHAnsi" w:cstheme="minorHAnsi"/>
        </w:rPr>
        <w:t xml:space="preserve"> </w:t>
      </w:r>
      <w:r w:rsidRPr="00BA5593">
        <w:rPr>
          <w:rFonts w:asciiTheme="minorHAnsi" w:hAnsiTheme="minorHAnsi" w:cstheme="minorHAnsi"/>
        </w:rPr>
        <w:t>(do 22.6.2020 vrátane).</w:t>
      </w:r>
    </w:p>
    <w:p w14:paraId="00C3AFD8"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1FA9DA11" w:rsidR="006E6355" w:rsidRPr="0039502D"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586A8E">
        <w:rPr>
          <w:rFonts w:asciiTheme="minorHAnsi" w:hAnsiTheme="minorHAnsi" w:cstheme="minorHAnsi"/>
          <w:sz w:val="22"/>
          <w:szCs w:val="22"/>
        </w:rPr>
        <w:t>nedoplnenia žiadnych náležitostí, v prípade</w:t>
      </w:r>
      <w:r w:rsidR="00586A8E"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zastaví konanie o</w:t>
      </w:r>
      <w:r w:rsidR="00586A8E">
        <w:rPr>
          <w:rFonts w:asciiTheme="minorHAnsi" w:hAnsiTheme="minorHAnsi" w:cstheme="minorHAnsi"/>
          <w:sz w:val="22"/>
          <w:szCs w:val="22"/>
        </w:rPr>
        <w:t> </w:t>
      </w:r>
      <w:r w:rsidR="006E6355" w:rsidRPr="00230311">
        <w:rPr>
          <w:rFonts w:asciiTheme="minorHAnsi" w:hAnsiTheme="minorHAnsi" w:cstheme="minorHAnsi"/>
          <w:sz w:val="22"/>
          <w:szCs w:val="22"/>
        </w:rPr>
        <w:t>ŽoNFP</w:t>
      </w:r>
      <w:r w:rsidR="00586A8E">
        <w:rPr>
          <w:rFonts w:asciiTheme="minorHAnsi" w:hAnsiTheme="minorHAnsi" w:cstheme="minorHAnsi"/>
          <w:sz w:val="22"/>
          <w:szCs w:val="22"/>
        </w:rPr>
        <w:t xml:space="preserve">. </w:t>
      </w:r>
      <w:r w:rsidR="00586A8E" w:rsidRPr="0039502D">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39502D">
        <w:rPr>
          <w:rFonts w:asciiTheme="minorHAnsi" w:hAnsiTheme="minorHAnsi" w:cstheme="minorHAnsi"/>
          <w:sz w:val="22"/>
          <w:szCs w:val="22"/>
        </w:rPr>
        <w:t xml:space="preserve">;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0258F933"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w:t>
      </w:r>
      <w:r w:rsidR="00E91362">
        <w:rPr>
          <w:rFonts w:asciiTheme="minorHAnsi" w:hAnsiTheme="minorHAnsi" w:cstheme="minorHAnsi"/>
        </w:rPr>
        <w:t> </w:t>
      </w:r>
      <w:r w:rsidRPr="00230311">
        <w:rPr>
          <w:rFonts w:asciiTheme="minorHAnsi" w:hAnsiTheme="minorHAnsi" w:cstheme="minorHAnsi"/>
        </w:rPr>
        <w:t xml:space="preserve">OP TP rozhodne o neschválení ŽoNFP. </w:t>
      </w:r>
    </w:p>
    <w:p w14:paraId="69AAC7FD" w14:textId="2634A4B3" w:rsidR="00586A8E" w:rsidRPr="00230311" w:rsidRDefault="00586A8E" w:rsidP="00E91362">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AF0FD5" w:rsidRPr="00BA5593">
        <w:rPr>
          <w:rFonts w:asciiTheme="minorHAnsi" w:hAnsiTheme="minorHAnsi" w:cstheme="minorHAnsi"/>
        </w:rPr>
        <w:t>zákona č. 128/2020 Z. z.</w:t>
      </w:r>
      <w:r w:rsidR="00AF0FD5">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0939260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E91362">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Ak ŽoNFP nesplnila podmienky odborného hodnotenia, RO OP TP </w:t>
      </w:r>
      <w:r w:rsidRPr="00230311">
        <w:rPr>
          <w:rFonts w:asciiTheme="minorHAnsi" w:hAnsiTheme="minorHAnsi" w:cstheme="minorHAnsi"/>
          <w:color w:val="000000"/>
        </w:rPr>
        <w:lastRenderedPageBreak/>
        <w:t>rozhodne o neschválení ŽoNFP. Ak ŽoNFP splnila podmienky odborného hodnotenia, RO OP TP rozhodne o schválení ŽoNFP.</w:t>
      </w:r>
    </w:p>
    <w:p w14:paraId="66986772" w14:textId="143E21E2" w:rsidR="006E6355" w:rsidRPr="00230311" w:rsidRDefault="006E6355" w:rsidP="00E91362">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271960">
        <w:rPr>
          <w:rFonts w:asciiTheme="minorHAnsi" w:hAnsiTheme="minorHAnsi" w:cstheme="minorHAnsi"/>
        </w:rPr>
        <w:t xml:space="preserve"> ŽoNFP</w:t>
      </w:r>
      <w:r w:rsidRPr="00230311">
        <w:rPr>
          <w:rFonts w:asciiTheme="minorHAnsi" w:hAnsiTheme="minorHAnsi" w:cstheme="minorHAnsi"/>
        </w:rPr>
        <w:t>.</w:t>
      </w:r>
    </w:p>
    <w:p w14:paraId="7FC56A22" w14:textId="77777777" w:rsidR="006E6355" w:rsidRPr="00230311" w:rsidRDefault="006E6355" w:rsidP="00E91362">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09D7F9C4"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zor je zverejnený na webovom sídle RO</w:t>
      </w:r>
      <w:r w:rsidR="00E91362">
        <w:rPr>
          <w:rFonts w:asciiTheme="minorHAnsi" w:hAnsiTheme="minorHAnsi" w:cstheme="minorHAnsi"/>
        </w:rPr>
        <w:t> </w:t>
      </w:r>
      <w:r w:rsidRPr="00230311">
        <w:rPr>
          <w:rFonts w:asciiTheme="minorHAnsi" w:hAnsiTheme="minorHAnsi" w:cstheme="minorHAnsi"/>
        </w:rPr>
        <w:t xml:space="preserve">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46C16F2F" w:rsidR="006E6355" w:rsidRPr="00230311" w:rsidRDefault="00874BBE" w:rsidP="00E91362">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E6355" w:rsidRPr="00230311">
        <w:rPr>
          <w:rFonts w:asciiTheme="minorHAnsi" w:hAnsiTheme="minorHAnsi" w:cstheme="minorHAnsi"/>
        </w:rPr>
        <w:t xml:space="preserve">RO OP TP nie je oprávnený vyvodiť negatívne dôsledky len z dôvodov formálnych nedostatkov </w:t>
      </w:r>
      <w:r w:rsidR="001A3610" w:rsidRPr="00601D6D">
        <w:rPr>
          <w:rFonts w:asciiTheme="minorHAnsi" w:hAnsiTheme="minorHAnsi"/>
        </w:rPr>
        <w:t>elektronického a/alebo písomného</w:t>
      </w:r>
      <w:r w:rsidR="001A3610" w:rsidRPr="00230311">
        <w:rPr>
          <w:rFonts w:asciiTheme="minorHAnsi" w:hAnsiTheme="minorHAnsi" w:cstheme="minorHAnsi"/>
        </w:rPr>
        <w:t xml:space="preserve"> </w:t>
      </w:r>
      <w:r w:rsidR="006E6355" w:rsidRPr="00230311">
        <w:rPr>
          <w:rFonts w:asciiTheme="minorHAnsi" w:hAnsiTheme="minorHAnsi" w:cstheme="minorHAnsi"/>
        </w:rPr>
        <w:t>podania</w:t>
      </w:r>
      <w:r w:rsidR="001A3610">
        <w:rPr>
          <w:rFonts w:asciiTheme="minorHAnsi" w:hAnsiTheme="minorHAnsi" w:cstheme="minorHAnsi"/>
        </w:rPr>
        <w:t xml:space="preserve">; </w:t>
      </w:r>
      <w:r w:rsidR="001A3610" w:rsidRPr="00601D6D">
        <w:rPr>
          <w:rFonts w:asciiTheme="minorHAnsi" w:hAnsiTheme="minorHAnsi"/>
        </w:rPr>
        <w:t xml:space="preserve">to neplatí v prípade, ak vytýkané formálne nedostatky neboli žiadateľom odstránené na základe predchádzajúcej výzvy na doplnenie formálnych nedostatkov elektronického a/alebo písomného </w:t>
      </w:r>
      <w:r w:rsidR="001A3610" w:rsidRPr="00601D6D">
        <w:rPr>
          <w:rFonts w:asciiTheme="minorHAnsi" w:hAnsiTheme="minorHAnsi" w:cstheme="minorHAnsi"/>
        </w:rPr>
        <w:t>podania</w:t>
      </w:r>
      <w:r w:rsidR="006E6355" w:rsidRPr="00230311">
        <w:rPr>
          <w:rFonts w:asciiTheme="minorHAnsi" w:hAnsiTheme="minorHAnsi" w:cstheme="minorHAnsi"/>
        </w:rPr>
        <w:t>. Dôvod, pre ktorý RO OP TP vydáva rozhodnutie o</w:t>
      </w:r>
      <w:r w:rsidR="00E91362">
        <w:rPr>
          <w:rFonts w:asciiTheme="minorHAnsi" w:hAnsiTheme="minorHAnsi" w:cstheme="minorHAnsi"/>
        </w:rPr>
        <w:t> </w:t>
      </w:r>
      <w:r w:rsidR="006E6355" w:rsidRPr="00230311">
        <w:rPr>
          <w:rFonts w:asciiTheme="minorHAnsi" w:hAnsiTheme="minorHAnsi" w:cstheme="minorHAnsi"/>
        </w:rPr>
        <w:t>zastavení konania alebo rozhodnutie o neschválení musí byť jasný, odôvodnený a musí vyplývať z</w:t>
      </w:r>
      <w:r w:rsidR="0039502D">
        <w:rPr>
          <w:rFonts w:asciiTheme="minorHAnsi" w:hAnsiTheme="minorHAnsi" w:cstheme="minorHAnsi"/>
        </w:rPr>
        <w:t> </w:t>
      </w:r>
      <w:r w:rsidR="006E6355" w:rsidRPr="00230311">
        <w:rPr>
          <w:rFonts w:asciiTheme="minorHAnsi" w:hAnsiTheme="minorHAnsi" w:cstheme="minorHAnsi"/>
        </w:rPr>
        <w:t xml:space="preserve">nedodržania podmienok zadefinovaných vo vyzvaní. </w:t>
      </w:r>
    </w:p>
    <w:p w14:paraId="2E55F199" w14:textId="4C9F29A3"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271960">
        <w:rPr>
          <w:rFonts w:asciiTheme="minorHAnsi" w:hAnsiTheme="minorHAnsi" w:cstheme="minorHAnsi"/>
        </w:rPr>
        <w:t>kapitola</w:t>
      </w:r>
      <w:r w:rsidR="00271960" w:rsidRPr="00230311">
        <w:rPr>
          <w:rFonts w:asciiTheme="minorHAnsi" w:hAnsiTheme="minorHAnsi" w:cstheme="minorHAnsi"/>
        </w:rPr>
        <w:t xml:space="preserve"> </w:t>
      </w:r>
      <w:r>
        <w:rPr>
          <w:rFonts w:asciiTheme="minorHAnsi" w:hAnsiTheme="minorHAnsi" w:cstheme="minorHAnsi"/>
        </w:rPr>
        <w:t>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110D3E6A"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271960" w:rsidRPr="003F3789">
        <w:rPr>
          <w:rFonts w:asciiTheme="minorHAnsi" w:hAnsiTheme="minorHAnsi" w:cstheme="minorHAnsi"/>
        </w:rPr>
        <w:t>č. 292/2014 Z. z. o príspevku poskytovanom z európskych štrukturálnych a</w:t>
      </w:r>
      <w:r w:rsidR="00E91362">
        <w:rPr>
          <w:rFonts w:asciiTheme="minorHAnsi" w:hAnsiTheme="minorHAnsi" w:cstheme="minorHAnsi"/>
        </w:rPr>
        <w:t> </w:t>
      </w:r>
      <w:r w:rsidR="00271960" w:rsidRPr="003F3789">
        <w:rPr>
          <w:rFonts w:asciiTheme="minorHAnsi" w:hAnsiTheme="minorHAnsi" w:cstheme="minorHAnsi"/>
        </w:rPr>
        <w:t>investičných fondov a o zmene a doplnení niektorých zákonov v znení neskorších predpisov (ďalej len „zákon o príspevku z EŠIF“)</w:t>
      </w:r>
      <w:r w:rsidRPr="00230311">
        <w:rPr>
          <w:rFonts w:asciiTheme="minorHAnsi" w:hAnsiTheme="minorHAnsi" w:cstheme="minorHAnsi"/>
        </w:rPr>
        <w:t xml:space="preserve"> </w:t>
      </w:r>
      <w:r w:rsidR="00716D62">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60099B74"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ED5030">
        <w:rPr>
          <w:rFonts w:asciiTheme="minorHAnsi" w:hAnsiTheme="minorHAnsi" w:cstheme="minorHAnsi"/>
        </w:rPr>
        <w:t xml:space="preserve"> </w:t>
      </w:r>
      <w:r w:rsidR="00ED5030"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A90C09" w:rsidRPr="000309D9">
        <w:rPr>
          <w:rFonts w:asciiTheme="minorHAnsi" w:hAnsiTheme="minorHAnsi" w:cstheme="minorHAnsi"/>
        </w:rPr>
        <w:t>zákona č. 128/2020 Z. z., ktorým sa mení zákon o príspevku z EŠIF</w:t>
      </w:r>
      <w:r w:rsidR="00ED5030" w:rsidRPr="009229F1">
        <w:rPr>
          <w:rFonts w:asciiTheme="minorHAnsi" w:hAnsiTheme="minorHAnsi" w:cstheme="minorHAnsi"/>
        </w:rPr>
        <w:t>, t. j. do 22.6.2020 vrátane.</w:t>
      </w:r>
    </w:p>
    <w:p w14:paraId="4FFD9B7A" w14:textId="77777777" w:rsidR="00E91362" w:rsidRPr="00230311" w:rsidRDefault="00E91362" w:rsidP="00E91362">
      <w:pPr>
        <w:spacing w:before="120" w:after="120" w:line="240" w:lineRule="auto"/>
        <w:jc w:val="both"/>
        <w:rPr>
          <w:rFonts w:asciiTheme="minorHAnsi" w:hAnsiTheme="minorHAnsi" w:cstheme="minorHAnsi"/>
        </w:rPr>
      </w:pPr>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0C0ACE6"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w:t>
      </w:r>
      <w:r w:rsidR="008D7142">
        <w:rPr>
          <w:rFonts w:asciiTheme="minorHAnsi" w:hAnsiTheme="minorHAnsi" w:cstheme="minorHAnsi"/>
          <w:sz w:val="22"/>
          <w:szCs w:val="22"/>
        </w:rPr>
        <w:t xml:space="preserve"> </w:t>
      </w: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r w:rsidRPr="00230311">
        <w:rPr>
          <w:rFonts w:asciiTheme="minorHAnsi" w:hAnsiTheme="minorHAnsi" w:cstheme="minorHAnsi"/>
          <w:sz w:val="22"/>
          <w:szCs w:val="22"/>
        </w:rPr>
        <w:t>,</w:t>
      </w:r>
    </w:p>
    <w:p w14:paraId="40F70BE8" w14:textId="356FA2B2" w:rsidR="006E6355" w:rsidRPr="00230311" w:rsidRDefault="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7D6383">
        <w:rPr>
          <w:rFonts w:asciiTheme="minorHAnsi" w:hAnsiTheme="minorHAnsi" w:cstheme="minorHAnsi"/>
        </w:rPr>
        <w:t>rozhodnutiam o zastavení konania,</w:t>
      </w:r>
    </w:p>
    <w:p w14:paraId="60908E22" w14:textId="53A7599D" w:rsidR="006E6355" w:rsidRPr="007D6383" w:rsidRDefault="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7D6383">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6B9D9AB6"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ED5030">
        <w:rPr>
          <w:rFonts w:asciiTheme="minorHAnsi" w:hAnsiTheme="minorHAnsi" w:cstheme="minorHAnsi"/>
          <w:sz w:val="22"/>
          <w:szCs w:val="22"/>
        </w:rPr>
        <w:t>. A</w:t>
      </w:r>
      <w:r w:rsidR="00ED5030"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7D6383" w:rsidRPr="000420F7">
        <w:rPr>
          <w:rFonts w:asciiTheme="minorHAnsi" w:hAnsiTheme="minorHAnsi" w:cstheme="minorHAnsi"/>
          <w:sz w:val="22"/>
          <w:szCs w:val="22"/>
        </w:rPr>
        <w:t>zákona č. 128/2020 Z. z., ktorým sa mení zákon o príspevku z EŠIF</w:t>
      </w:r>
      <w:r w:rsidR="00ED5030" w:rsidRPr="00825667">
        <w:rPr>
          <w:rFonts w:asciiTheme="minorHAnsi" w:hAnsiTheme="minorHAnsi" w:cstheme="minorHAnsi"/>
          <w:sz w:val="22"/>
          <w:szCs w:val="22"/>
        </w:rPr>
        <w:t>, t. j. do 22.6.2020 vrátane</w:t>
      </w:r>
      <w:r w:rsidR="00ED5030">
        <w:rPr>
          <w:rFonts w:asciiTheme="minorHAnsi" w:hAnsiTheme="minorHAnsi" w:cstheme="minorHAnsi"/>
          <w:sz w:val="22"/>
          <w:szCs w:val="22"/>
        </w:rPr>
        <w:t>,</w:t>
      </w:r>
    </w:p>
    <w:p w14:paraId="488A8954" w14:textId="32E449E8"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39502D">
        <w:rPr>
          <w:rFonts w:asciiTheme="minorHAnsi" w:hAnsiTheme="minorHAnsi" w:cstheme="minorHAnsi"/>
          <w:sz w:val="22"/>
          <w:szCs w:val="22"/>
        </w:rPr>
        <w:t> </w:t>
      </w:r>
      <w:r w:rsidRPr="00230311">
        <w:rPr>
          <w:rFonts w:asciiTheme="minorHAnsi" w:hAnsiTheme="minorHAnsi" w:cstheme="minorHAnsi"/>
          <w:sz w:val="22"/>
          <w:szCs w:val="22"/>
        </w:rPr>
        <w:t>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4A331B">
        <w:rPr>
          <w:rFonts w:asciiTheme="minorHAnsi" w:hAnsiTheme="minorHAnsi" w:cstheme="minorHAnsi"/>
          <w:sz w:val="22"/>
          <w:szCs w:val="22"/>
        </w:rPr>
        <w:t>RO OP TP rozhodnutím zastaví</w:t>
      </w:r>
      <w:r w:rsidRPr="00230311">
        <w:rPr>
          <w:rFonts w:asciiTheme="minorHAnsi" w:hAnsiTheme="minorHAnsi" w:cstheme="minorHAnsi"/>
          <w:sz w:val="22"/>
          <w:szCs w:val="22"/>
        </w:rPr>
        <w:t xml:space="preserve"> odvolacie konanie v prípade </w:t>
      </w:r>
    </w:p>
    <w:p w14:paraId="668CD3FF" w14:textId="7AB59DD0" w:rsidR="006E6355" w:rsidRPr="004344DE" w:rsidRDefault="006E6355" w:rsidP="004A331B">
      <w:pPr>
        <w:pStyle w:val="Odsekzoznamu"/>
        <w:numPr>
          <w:ilvl w:val="0"/>
          <w:numId w:val="43"/>
        </w:numPr>
        <w:tabs>
          <w:tab w:val="left" w:pos="900"/>
        </w:tabs>
        <w:spacing w:before="120" w:after="120"/>
        <w:ind w:left="1276" w:right="-18"/>
        <w:contextualSpacing w:val="0"/>
        <w:jc w:val="both"/>
        <w:rPr>
          <w:rFonts w:asciiTheme="minorHAnsi" w:hAnsiTheme="minorHAnsi" w:cstheme="minorHAnsi"/>
          <w:sz w:val="22"/>
          <w:szCs w:val="22"/>
        </w:rPr>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7B1801">
        <w:rPr>
          <w:rFonts w:asciiTheme="minorHAnsi" w:hAnsiTheme="minorHAnsi" w:cstheme="minorHAnsi"/>
          <w:sz w:val="22"/>
          <w:szCs w:val="22"/>
        </w:rPr>
        <w:t>;</w:t>
      </w:r>
    </w:p>
    <w:p w14:paraId="21CF6B0F"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lastRenderedPageBreak/>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2D4ADE11" w14:textId="506D94C6"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w:t>
      </w:r>
      <w:r w:rsidR="0039502D">
        <w:rPr>
          <w:rFonts w:asciiTheme="minorHAnsi" w:hAnsiTheme="minorHAnsi" w:cstheme="minorHAnsi"/>
          <w:sz w:val="22"/>
          <w:szCs w:val="22"/>
        </w:rPr>
        <w:t> </w:t>
      </w:r>
      <w:r w:rsidRPr="004A331B">
        <w:rPr>
          <w:rFonts w:asciiTheme="minorHAnsi" w:hAnsiTheme="minorHAnsi" w:cstheme="minorHAnsi"/>
          <w:sz w:val="22"/>
          <w:szCs w:val="22"/>
        </w:rPr>
        <w:t>v</w:t>
      </w:r>
      <w:r w:rsidR="0039502D">
        <w:rPr>
          <w:rFonts w:asciiTheme="minorHAnsi" w:hAnsiTheme="minorHAnsi" w:cstheme="minorHAnsi"/>
          <w:sz w:val="22"/>
          <w:szCs w:val="22"/>
        </w:rPr>
        <w:t> </w:t>
      </w:r>
      <w:r w:rsidRPr="004A331B">
        <w:rPr>
          <w:rFonts w:asciiTheme="minorHAnsi" w:hAnsiTheme="minorHAnsi" w:cstheme="minorHAnsi"/>
          <w:sz w:val="22"/>
          <w:szCs w:val="22"/>
        </w:rPr>
        <w:t>priebehu konania zistí, že je dôvod na zastavenie konania, primerane uplatní dôvody podľa § 20 ods. 1 písm. c)</w:t>
      </w:r>
      <w:r w:rsidR="007D6383">
        <w:rPr>
          <w:rFonts w:asciiTheme="minorHAnsi" w:hAnsiTheme="minorHAnsi" w:cstheme="minorHAnsi"/>
          <w:sz w:val="22"/>
          <w:szCs w:val="22"/>
        </w:rPr>
        <w:t xml:space="preserve"> </w:t>
      </w:r>
      <w:r w:rsidR="007D6383">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2C35EDD2" w14:textId="6ED67C35"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r w:rsidR="007D6383">
        <w:rPr>
          <w:rFonts w:asciiTheme="minorHAnsi" w:hAnsiTheme="minorHAnsi" w:cstheme="minorHAnsi"/>
          <w:sz w:val="22"/>
          <w:szCs w:val="22"/>
        </w:rPr>
        <w:t xml:space="preserve">, </w:t>
      </w:r>
      <w:r w:rsidR="007D6383" w:rsidRPr="007D736A">
        <w:rPr>
          <w:rFonts w:asciiTheme="minorHAnsi" w:hAnsiTheme="minorHAnsi"/>
          <w:sz w:val="22"/>
          <w:szCs w:val="22"/>
          <w:lang w:eastAsia="en-US"/>
        </w:rPr>
        <w:t>pričom nebol dôvod na odmietnutie odvolania podľa § 22 ods. 8 zákona o príspevku z 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3ADDE5D" w14:textId="2628260B" w:rsidR="006E6355" w:rsidRPr="00230311" w:rsidRDefault="006E6355" w:rsidP="000C757E">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4A331B">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w:t>
      </w:r>
      <w:r w:rsidR="001B1667">
        <w:rPr>
          <w:rFonts w:asciiTheme="minorHAnsi" w:hAnsiTheme="minorHAnsi" w:cstheme="minorHAnsi"/>
          <w:sz w:val="22"/>
          <w:szCs w:val="22"/>
        </w:rPr>
        <w:t> </w:t>
      </w:r>
      <w:r w:rsidRPr="00230311">
        <w:rPr>
          <w:rFonts w:asciiTheme="minorHAnsi" w:hAnsiTheme="minorHAnsi" w:cstheme="minorHAnsi"/>
          <w:sz w:val="22"/>
          <w:szCs w:val="22"/>
        </w:rPr>
        <w:t xml:space="preserve">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48AB363E"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7D6383">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24741F7D" w:rsidR="006E6355" w:rsidRPr="00230311"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Napadnuté rozhodnutie zmení</w:t>
      </w:r>
      <w:r w:rsidRPr="00230311">
        <w:rPr>
          <w:rFonts w:asciiTheme="minorHAnsi" w:hAnsiTheme="minorHAnsi" w:cstheme="minorHAnsi"/>
          <w:sz w:val="22"/>
          <w:szCs w:val="22"/>
        </w:rPr>
        <w:t xml:space="preserve"> – </w:t>
      </w:r>
      <w:r w:rsidRPr="004A331B">
        <w:rPr>
          <w:rFonts w:asciiTheme="minorHAnsi" w:hAnsiTheme="minorHAnsi" w:cstheme="minorHAnsi"/>
          <w:sz w:val="22"/>
          <w:szCs w:val="22"/>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716D62">
        <w:rPr>
          <w:rFonts w:asciiTheme="minorHAnsi" w:hAnsiTheme="minorHAnsi" w:cstheme="minorHAnsi"/>
          <w:sz w:val="22"/>
          <w:szCs w:val="22"/>
        </w:rPr>
        <w:t>.</w:t>
      </w:r>
    </w:p>
    <w:p w14:paraId="524DDE2D" w14:textId="67303EF6" w:rsidR="006E6355"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a so zákonom o</w:t>
      </w:r>
      <w:r w:rsidR="0039502D">
        <w:rPr>
          <w:rFonts w:asciiTheme="minorHAnsi" w:hAnsiTheme="minorHAnsi" w:cstheme="minorHAnsi"/>
          <w:sz w:val="22"/>
          <w:szCs w:val="22"/>
        </w:rPr>
        <w:t> </w:t>
      </w:r>
      <w:r w:rsidRPr="006158A3">
        <w:rPr>
          <w:rFonts w:asciiTheme="minorHAnsi" w:hAnsiTheme="minorHAnsi" w:cstheme="minorHAnsi"/>
          <w:sz w:val="22"/>
          <w:szCs w:val="22"/>
        </w:rPr>
        <w:t xml:space="preserve">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1F2DFBDF" w:rsidR="007C0319" w:rsidRPr="00EE7BCC" w:rsidRDefault="007C0319"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2244F23" w14:textId="184535B3" w:rsidR="00EE7BCC" w:rsidRPr="00EE7BCC" w:rsidRDefault="00EE7BCC" w:rsidP="00667C26">
      <w:pPr>
        <w:pStyle w:val="Odsekzoznamu"/>
        <w:numPr>
          <w:ilvl w:val="0"/>
          <w:numId w:val="44"/>
        </w:numPr>
        <w:spacing w:before="120" w:after="120"/>
        <w:ind w:right="-18"/>
        <w:contextualSpacing w:val="0"/>
        <w:jc w:val="both"/>
        <w:rPr>
          <w:rFonts w:asciiTheme="minorHAnsi" w:hAnsiTheme="minorHAnsi" w:cstheme="minorHAnsi"/>
          <w:sz w:val="22"/>
          <w:szCs w:val="22"/>
        </w:rPr>
      </w:pPr>
      <w:r w:rsidRPr="00EE7BCC">
        <w:rPr>
          <w:rFonts w:asciiTheme="minorHAnsi" w:hAnsiTheme="minorHAnsi" w:cstheme="minorHAnsi"/>
          <w:b/>
          <w:sz w:val="22"/>
          <w:szCs w:val="22"/>
        </w:rPr>
        <w:t>Vydá rozhodnutie o zastavení odvolacieho konania</w:t>
      </w:r>
      <w:r w:rsidRPr="00EE7BCC">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7D6383">
        <w:rPr>
          <w:rFonts w:asciiTheme="minorHAnsi" w:hAnsiTheme="minorHAnsi" w:cstheme="minorHAnsi"/>
          <w:sz w:val="22"/>
          <w:szCs w:val="22"/>
        </w:rPr>
        <w:t>až</w:t>
      </w:r>
      <w:r w:rsidR="007D6383" w:rsidRPr="00EE7BCC">
        <w:rPr>
          <w:rFonts w:asciiTheme="minorHAnsi" w:hAnsiTheme="minorHAnsi" w:cstheme="minorHAnsi"/>
          <w:sz w:val="22"/>
          <w:szCs w:val="22"/>
        </w:rPr>
        <w:t xml:space="preserve"> </w:t>
      </w:r>
      <w:r w:rsidRPr="00EE7BCC">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10513C99" w14:textId="3229D7FD"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w:t>
      </w:r>
      <w:r w:rsidR="00E91362">
        <w:rPr>
          <w:rFonts w:asciiTheme="minorHAnsi" w:hAnsiTheme="minorHAnsi" w:cstheme="minorHAnsi"/>
        </w:rPr>
        <w:t> </w:t>
      </w:r>
      <w:r w:rsidRPr="00230311">
        <w:rPr>
          <w:rFonts w:asciiTheme="minorHAnsi" w:hAnsiTheme="minorHAnsi" w:cstheme="minorHAnsi"/>
        </w:rPr>
        <w:t>OP</w:t>
      </w:r>
      <w:r w:rsidR="00E91362">
        <w:rPr>
          <w:rFonts w:asciiTheme="minorHAnsi" w:hAnsiTheme="minorHAnsi" w:cstheme="minorHAnsi"/>
        </w:rPr>
        <w:t> </w:t>
      </w:r>
      <w:r w:rsidRPr="00230311">
        <w:rPr>
          <w:rFonts w:asciiTheme="minorHAnsi" w:hAnsiTheme="minorHAnsi" w:cstheme="minorHAnsi"/>
        </w:rPr>
        <w:t>TP písomne informuje žiadateľa o predĺžení a dôvodoch predĺženia</w:t>
      </w:r>
      <w:r w:rsidRPr="00FC49A1">
        <w:rPr>
          <w:rFonts w:asciiTheme="minorHAnsi" w:hAnsiTheme="minorHAnsi" w:cstheme="minorHAnsi"/>
        </w:rPr>
        <w:t>.</w:t>
      </w:r>
      <w:r w:rsidR="00ED5030">
        <w:rPr>
          <w:rFonts w:asciiTheme="minorHAnsi" w:hAnsiTheme="minorHAnsi" w:cstheme="minorHAnsi"/>
        </w:rPr>
        <w:t xml:space="preserve"> </w:t>
      </w:r>
      <w:r w:rsidR="00ED5030" w:rsidRPr="0063386F">
        <w:rPr>
          <w:rFonts w:asciiTheme="minorHAnsi" w:hAnsiTheme="minorHAnsi" w:cstheme="minorHAnsi"/>
        </w:rPr>
        <w:t>Ak stanovená lehota márne uplynula od 12.3.2020 do 21.5.2020, štatutárny orgán RO</w:t>
      </w:r>
      <w:r w:rsidR="00ED5030">
        <w:rPr>
          <w:rFonts w:asciiTheme="minorHAnsi" w:hAnsiTheme="minorHAnsi" w:cstheme="minorHAnsi"/>
        </w:rPr>
        <w:t xml:space="preserve"> OP TP</w:t>
      </w:r>
      <w:r w:rsidR="00ED5030" w:rsidRPr="0063386F">
        <w:rPr>
          <w:rFonts w:asciiTheme="minorHAnsi" w:hAnsiTheme="minorHAnsi" w:cstheme="minorHAnsi"/>
        </w:rPr>
        <w:t xml:space="preserve"> je oprávnený rozhodnúť najneskôr do jedného mesiaca odo dňa nadobudnutia účinnosti </w:t>
      </w:r>
      <w:r w:rsidR="007D6383" w:rsidRPr="000420F7">
        <w:rPr>
          <w:rFonts w:asciiTheme="minorHAnsi" w:hAnsiTheme="minorHAnsi" w:cstheme="minorHAnsi"/>
        </w:rPr>
        <w:t>zákona č. 128/2020 Z. z., ktorým sa mení zákon o príspevku z EŠIF</w:t>
      </w:r>
      <w:r w:rsidR="00ED5030" w:rsidRPr="0063386F">
        <w:rPr>
          <w:rFonts w:asciiTheme="minorHAnsi" w:hAnsiTheme="minorHAnsi" w:cstheme="minorHAnsi"/>
        </w:rPr>
        <w:t>, t. j. do 22.6.2020 vrátane. V takom prípade sa uvedená lehota považuje za splnenú.</w:t>
      </w:r>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F7A2DF9" w14:textId="0A4FD516"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7D6383">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4D42865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0C29A6FB" w14:textId="03CF3868"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w:t>
      </w:r>
      <w:r w:rsidR="0039502D">
        <w:rPr>
          <w:rFonts w:asciiTheme="minorHAnsi" w:hAnsiTheme="minorHAnsi" w:cstheme="minorHAnsi"/>
        </w:rPr>
        <w:t> </w:t>
      </w:r>
      <w:r w:rsidRPr="00230311">
        <w:rPr>
          <w:rFonts w:asciiTheme="minorHAnsi" w:hAnsiTheme="minorHAnsi" w:cstheme="minorHAnsi"/>
        </w:rPr>
        <w:t>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podnet žiadateľa opodstatnený, alebo ide o preskúmanie rozhodnutia z vlastného podnetu štatutárneho orgánu RO OP TP, štatutárny orgán RO OP TP informuje písomne žiadateľa o začatí </w:t>
      </w:r>
      <w:r w:rsidRPr="00230311">
        <w:rPr>
          <w:rFonts w:asciiTheme="minorHAnsi" w:hAnsiTheme="minorHAnsi" w:cstheme="minorHAnsi"/>
        </w:rPr>
        <w:lastRenderedPageBreak/>
        <w:t>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704EAC64"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E174B6">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153F19EE" w:rsidR="006E6355" w:rsidRPr="00230311" w:rsidRDefault="00E174B6"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6E6355" w:rsidRPr="00230311">
        <w:rPr>
          <w:rFonts w:asciiTheme="minorHAnsi" w:hAnsiTheme="minorHAnsi" w:cstheme="minorHAnsi"/>
          <w:b/>
          <w:sz w:val="22"/>
          <w:szCs w:val="22"/>
        </w:rPr>
        <w:t>konanie zastaví</w:t>
      </w:r>
      <w:r w:rsidR="006E6355"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6E6355" w:rsidRPr="00230311">
        <w:rPr>
          <w:rFonts w:asciiTheme="minorHAnsi" w:hAnsiTheme="minorHAnsi" w:cstheme="minorHAnsi"/>
          <w:sz w:val="22"/>
          <w:szCs w:val="22"/>
        </w:rPr>
        <w:t xml:space="preserve">príspevku z EŠIF, </w:t>
      </w:r>
      <w:r w:rsidR="00E32CE2">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6E6355"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6E6355" w:rsidRPr="00230311">
        <w:rPr>
          <w:rFonts w:asciiTheme="minorHAnsi" w:hAnsiTheme="minorHAnsi" w:cstheme="minorHAnsi"/>
          <w:sz w:val="22"/>
          <w:szCs w:val="22"/>
        </w:rPr>
        <w:t xml:space="preserve"> rozhodnutím.</w:t>
      </w:r>
    </w:p>
    <w:p w14:paraId="3FE58A43" w14:textId="33AE6E1B"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w:t>
      </w:r>
      <w:r w:rsidR="0039502D">
        <w:rPr>
          <w:rFonts w:asciiTheme="minorHAnsi" w:hAnsiTheme="minorHAnsi" w:cstheme="minorHAnsi"/>
        </w:rPr>
        <w:t> </w:t>
      </w:r>
      <w:r w:rsidRPr="00230311">
        <w:rPr>
          <w:rFonts w:asciiTheme="minorHAnsi" w:hAnsiTheme="minorHAnsi" w:cstheme="minorHAnsi"/>
        </w:rPr>
        <w:t>predĺžení a</w:t>
      </w:r>
      <w:r w:rsidR="00E91362">
        <w:rPr>
          <w:rFonts w:asciiTheme="minorHAnsi" w:hAnsiTheme="minorHAnsi" w:cstheme="minorHAnsi"/>
        </w:rPr>
        <w:t> </w:t>
      </w:r>
      <w:r w:rsidRPr="00230311">
        <w:rPr>
          <w:rFonts w:asciiTheme="minorHAnsi" w:hAnsiTheme="minorHAnsi" w:cstheme="minorHAnsi"/>
        </w:rPr>
        <w:t>dôvodoch predĺženia.</w:t>
      </w:r>
      <w:r w:rsidR="00B47916">
        <w:rPr>
          <w:rFonts w:asciiTheme="minorHAnsi" w:hAnsiTheme="minorHAnsi" w:cstheme="minorHAnsi"/>
        </w:rPr>
        <w:t xml:space="preserve"> </w:t>
      </w:r>
      <w:r w:rsidR="00B47916" w:rsidRPr="00083C3A">
        <w:rPr>
          <w:rFonts w:asciiTheme="minorHAnsi" w:hAnsiTheme="minorHAnsi" w:cstheme="minorHAnsi"/>
        </w:rPr>
        <w:t>Ak stanovená lehota márne uplynula od 12.3.2020 do 21.5.2020, štatutárny orgán RO</w:t>
      </w:r>
      <w:r w:rsidR="00B47916">
        <w:rPr>
          <w:rFonts w:asciiTheme="minorHAnsi" w:hAnsiTheme="minorHAnsi" w:cstheme="minorHAnsi"/>
        </w:rPr>
        <w:t xml:space="preserve"> OP TP</w:t>
      </w:r>
      <w:r w:rsidR="00B47916" w:rsidRPr="00083C3A">
        <w:rPr>
          <w:rFonts w:asciiTheme="minorHAnsi" w:hAnsiTheme="minorHAnsi" w:cstheme="minorHAnsi"/>
        </w:rPr>
        <w:t xml:space="preserve"> je oprávnený rozhodnúť najneskôr do jedného mesiaca odo dňa nadobudnutia účinnosti </w:t>
      </w:r>
      <w:r w:rsidR="007D6383" w:rsidRPr="000420F7">
        <w:rPr>
          <w:rFonts w:asciiTheme="minorHAnsi" w:hAnsiTheme="minorHAnsi" w:cstheme="minorHAnsi"/>
        </w:rPr>
        <w:t>zákona č. 128/2020 Z. z., ktorým sa mení zákon o príspevku z EŠIF</w:t>
      </w:r>
      <w:r w:rsidR="00B47916" w:rsidRPr="00083C3A">
        <w:rPr>
          <w:rFonts w:asciiTheme="minorHAnsi" w:hAnsiTheme="minorHAnsi" w:cstheme="minorHAnsi"/>
        </w:rPr>
        <w:t>, t. j. do 22.6.2020 vrátane. V takom prípade sa uvedená lehota považuje za splnenú.</w:t>
      </w:r>
    </w:p>
    <w:p w14:paraId="63F5F757" w14:textId="77777777"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45082910" w14:textId="45C2D5BA"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7D638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651C2001"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248BBDE1" w:rsidR="006E6355" w:rsidRDefault="006E6355" w:rsidP="00E9136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20002EBE" w14:textId="023190CA" w:rsidR="00E91362" w:rsidRDefault="00E91362" w:rsidP="00E91362">
      <w:pPr>
        <w:spacing w:before="120" w:after="120" w:line="240" w:lineRule="auto"/>
        <w:jc w:val="both"/>
        <w:rPr>
          <w:rFonts w:asciiTheme="minorHAnsi" w:hAnsiTheme="minorHAnsi" w:cstheme="minorHAnsi"/>
        </w:rPr>
      </w:pPr>
    </w:p>
    <w:p w14:paraId="428C3813" w14:textId="003BE770" w:rsidR="00E91362" w:rsidRDefault="00E91362" w:rsidP="00E91362">
      <w:pPr>
        <w:spacing w:before="120" w:after="120" w:line="240" w:lineRule="auto"/>
        <w:jc w:val="both"/>
        <w:rPr>
          <w:rFonts w:asciiTheme="minorHAnsi" w:hAnsiTheme="minorHAnsi" w:cstheme="minorHAnsi"/>
        </w:rPr>
      </w:pPr>
    </w:p>
    <w:p w14:paraId="152A5B1A" w14:textId="77777777" w:rsidR="00E91362" w:rsidRDefault="00E91362" w:rsidP="00E91362">
      <w:pPr>
        <w:spacing w:before="120" w:after="120" w:line="240" w:lineRule="auto"/>
        <w:jc w:val="both"/>
        <w:rPr>
          <w:rFonts w:asciiTheme="minorHAnsi" w:hAnsiTheme="minorHAnsi" w:cstheme="minorHAnsi"/>
        </w:rPr>
      </w:pPr>
    </w:p>
    <w:p w14:paraId="32AA2B8C" w14:textId="77777777" w:rsidR="005947B6" w:rsidRPr="006842E3" w:rsidRDefault="005947B6" w:rsidP="006842E3">
      <w:pPr>
        <w:pStyle w:val="Odsekzoznamu1"/>
        <w:spacing w:before="240" w:after="240" w:line="276" w:lineRule="auto"/>
        <w:ind w:left="792"/>
        <w:rPr>
          <w:rFonts w:asciiTheme="minorHAnsi" w:hAnsiTheme="minorHAnsi" w:cstheme="minorHAnsi"/>
          <w:b/>
          <w:u w:val="single"/>
        </w:rPr>
      </w:pPr>
      <w:r w:rsidRPr="006842E3">
        <w:rPr>
          <w:rFonts w:asciiTheme="minorHAnsi" w:hAnsiTheme="minorHAnsi" w:cstheme="minorHAnsi"/>
          <w:b/>
          <w:u w:val="single"/>
        </w:rPr>
        <w:lastRenderedPageBreak/>
        <w:t>Spôsob financovania</w:t>
      </w:r>
    </w:p>
    <w:p w14:paraId="45557306" w14:textId="60932EA9" w:rsidR="005947B6" w:rsidRPr="00E91362" w:rsidRDefault="005947B6" w:rsidP="00E91362">
      <w:pPr>
        <w:spacing w:before="120" w:after="120"/>
        <w:jc w:val="both"/>
        <w:rPr>
          <w:rFonts w:asciiTheme="minorHAnsi" w:hAnsiTheme="minorHAnsi" w:cstheme="minorHAnsi"/>
          <w:color w:val="000000"/>
        </w:rPr>
      </w:pPr>
      <w:r w:rsidRPr="00E91362">
        <w:rPr>
          <w:rFonts w:asciiTheme="minorHAnsi" w:hAnsiTheme="minorHAnsi" w:cstheme="minorHAnsi"/>
          <w:color w:val="000000"/>
        </w:rPr>
        <w:t xml:space="preserve">V rámci tohto vyzvania </w:t>
      </w:r>
      <w:r w:rsidR="00667C26" w:rsidRPr="00E91362">
        <w:rPr>
          <w:rFonts w:asciiTheme="minorHAnsi" w:hAnsiTheme="minorHAnsi" w:cstheme="minorHAnsi"/>
          <w:color w:val="000000"/>
        </w:rPr>
        <w:t xml:space="preserve">je určený spôsob </w:t>
      </w:r>
      <w:r w:rsidRPr="00E91362">
        <w:rPr>
          <w:rFonts w:asciiTheme="minorHAnsi" w:hAnsiTheme="minorHAnsi" w:cstheme="minorHAnsi"/>
          <w:color w:val="000000"/>
        </w:rPr>
        <w:t>financovania v súlade s platným Systémom finančného riadenia štrukturálnych fondov, Kohézneho fondu a Európskeho námorného a rybárskeho fondu na programové obdobie 2014 – 2020 (</w:t>
      </w:r>
      <w:hyperlink r:id="rId32" w:history="1">
        <w:r w:rsidRPr="00E91362">
          <w:rPr>
            <w:rStyle w:val="Hypertextovprepojenie"/>
            <w:rFonts w:asciiTheme="minorHAnsi" w:hAnsiTheme="minorHAnsi" w:cstheme="minorHAnsi"/>
          </w:rPr>
          <w:t>http://www.finance.gov.sk/Default.aspx?CatID=9348</w:t>
        </w:r>
      </w:hyperlink>
      <w:r w:rsidRPr="00E91362">
        <w:rPr>
          <w:rFonts w:asciiTheme="minorHAnsi" w:hAnsiTheme="minorHAnsi" w:cstheme="minorHAnsi"/>
          <w:color w:val="000000"/>
        </w:rPr>
        <w:t xml:space="preserve">): </w:t>
      </w:r>
    </w:p>
    <w:p w14:paraId="7A2A8CDC" w14:textId="77777777" w:rsidR="005947B6" w:rsidRPr="00201CF1" w:rsidRDefault="005947B6" w:rsidP="005947B6">
      <w:pPr>
        <w:pStyle w:val="Odsekzoznamu"/>
        <w:spacing w:before="120" w:after="120"/>
        <w:jc w:val="both"/>
        <w:rPr>
          <w:rFonts w:asciiTheme="minorHAnsi" w:hAnsiTheme="minorHAnsi" w:cstheme="minorHAnsi"/>
          <w:b/>
        </w:rPr>
      </w:pPr>
    </w:p>
    <w:p w14:paraId="4D6AD266"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p>
    <w:p w14:paraId="16168446"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zálohových platieb</w:t>
      </w:r>
    </w:p>
    <w:p w14:paraId="78DD3683"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refundácie</w:t>
      </w:r>
    </w:p>
    <w:p w14:paraId="59812B8F"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predfinancovania a refundácie</w:t>
      </w:r>
    </w:p>
    <w:p w14:paraId="4B710369"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zálohových platieb a refundácie</w:t>
      </w:r>
    </w:p>
    <w:p w14:paraId="499CB3A7" w14:textId="77777777" w:rsidR="005947B6" w:rsidRPr="00201CF1" w:rsidRDefault="005947B6" w:rsidP="0039502D">
      <w:pPr>
        <w:pStyle w:val="Odsekzoznamu"/>
        <w:spacing w:before="120"/>
        <w:ind w:left="2832"/>
        <w:jc w:val="both"/>
        <w:rPr>
          <w:rFonts w:asciiTheme="minorHAnsi" w:hAnsiTheme="minorHAnsi" w:cstheme="minorHAnsi"/>
          <w:sz w:val="22"/>
          <w:szCs w:val="22"/>
        </w:rPr>
      </w:pP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00D3B01"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p>
    <w:p w14:paraId="4D466CF9"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forma poskytovaného príspevku: </w:t>
      </w:r>
      <w:r w:rsidRPr="00201CF1">
        <w:rPr>
          <w:rFonts w:asciiTheme="minorHAnsi" w:hAnsiTheme="minorHAnsi" w:cstheme="minorHAnsi"/>
          <w:b/>
          <w:sz w:val="22"/>
          <w:szCs w:val="22"/>
        </w:rPr>
        <w:t>nenávratný finančný príspevok</w:t>
      </w:r>
    </w:p>
    <w:p w14:paraId="0AAD01E8" w14:textId="77777777" w:rsidR="005947B6" w:rsidRPr="00FC49A1" w:rsidRDefault="005947B6" w:rsidP="005947B6">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E91362">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00F0069A" w:rsidR="00B822E1" w:rsidRPr="006E6355" w:rsidRDefault="00B822E1"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w:t>
      </w:r>
      <w:r w:rsidR="0039502D">
        <w:rPr>
          <w:rFonts w:asciiTheme="minorHAnsi" w:hAnsiTheme="minorHAnsi" w:cstheme="minorHAnsi"/>
        </w:rPr>
        <w:t> </w:t>
      </w:r>
      <w:r w:rsidRPr="006E6355">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E91362">
      <w:pPr>
        <w:spacing w:before="120" w:after="120" w:line="240" w:lineRule="auto"/>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E91362">
      <w:pPr>
        <w:spacing w:before="120" w:after="120" w:line="240" w:lineRule="auto"/>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E91362">
      <w:pPr>
        <w:spacing w:before="120" w:after="120" w:line="240" w:lineRule="auto"/>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E91362">
      <w:pPr>
        <w:spacing w:before="120" w:after="120" w:line="240" w:lineRule="auto"/>
        <w:jc w:val="both"/>
        <w:rPr>
          <w:rFonts w:asciiTheme="minorHAnsi" w:hAnsiTheme="minorHAnsi" w:cstheme="minorHAnsi"/>
        </w:rPr>
      </w:pPr>
      <w:r w:rsidRPr="00043D45">
        <w:rPr>
          <w:rFonts w:asciiTheme="minorHAnsi" w:hAnsiTheme="minorHAnsi" w:cstheme="minorHAnsi"/>
        </w:rPr>
        <w:t xml:space="preserve">V súvislosti s týmto vyzvaním je však potrebné upozorniť osobitne na to, aby pri výbere osôb cieľovej skupiny zúčastňujúcich sa oprávnených aktivít projektu nedochádzalo k diskriminácii na základe pohlavia 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w:t>
      </w:r>
      <w:r w:rsidRPr="00043D45">
        <w:rPr>
          <w:rFonts w:asciiTheme="minorHAnsi" w:hAnsiTheme="minorHAnsi" w:cstheme="minorHAnsi"/>
        </w:rPr>
        <w:lastRenderedPageBreak/>
        <w:t>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E9136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E91362">
      <w:pPr>
        <w:spacing w:before="120" w:after="120" w:line="240" w:lineRule="auto"/>
        <w:jc w:val="both"/>
        <w:rPr>
          <w:rFonts w:asciiTheme="minorHAnsi" w:hAnsiTheme="minorHAnsi" w:cstheme="minorHAnsi"/>
        </w:rPr>
      </w:pPr>
      <w:r w:rsidRPr="006E6355">
        <w:rPr>
          <w:rFonts w:asciiTheme="minorHAnsi" w:hAnsiTheme="minorHAnsi" w:cstheme="minorHAnsi"/>
        </w:rPr>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3B460670" w:rsidR="005D612D" w:rsidRDefault="00A64129" w:rsidP="00E91362">
      <w:pPr>
        <w:spacing w:before="120" w:after="120" w:line="240" w:lineRule="auto"/>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w:t>
      </w:r>
      <w:r w:rsidR="00E91362">
        <w:rPr>
          <w:rFonts w:asciiTheme="minorHAnsi" w:hAnsiTheme="minorHAnsi" w:cstheme="minorHAnsi"/>
          <w:b/>
        </w:rPr>
        <w:t> </w:t>
      </w:r>
      <w:r w:rsidRPr="006E6355">
        <w:rPr>
          <w:rFonts w:asciiTheme="minorHAnsi" w:hAnsiTheme="minorHAnsi" w:cstheme="minorHAnsi"/>
          <w:b/>
        </w:rPr>
        <w:t>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4DC51D7C"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r w:rsidR="008D1366">
        <w:rPr>
          <w:rFonts w:asciiTheme="minorHAnsi" w:hAnsiTheme="minorHAnsi"/>
          <w:b/>
          <w:u w:val="single"/>
        </w:rPr>
        <w:t>/rozhodnutia o schválení ŽoNFP</w:t>
      </w:r>
    </w:p>
    <w:p w14:paraId="3B3CB770" w14:textId="027C0B2D" w:rsidR="00697EC0"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11580E">
        <w:t>zákona č. 513/1991 Zb. Obchodný zákonník v znení neskorších predpisov</w:t>
      </w:r>
      <w:r w:rsidRPr="00230311">
        <w:rPr>
          <w:rFonts w:asciiTheme="minorHAnsi" w:hAnsiTheme="minorHAnsi" w:cstheme="minorHAnsi"/>
        </w:rPr>
        <w:t xml:space="preserve">. </w:t>
      </w:r>
    </w:p>
    <w:p w14:paraId="1421EE74" w14:textId="1243AC49" w:rsidR="008D1366" w:rsidRPr="00230311" w:rsidRDefault="008D1366" w:rsidP="001515FC">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11580E">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11580E">
        <w:rPr>
          <w:rFonts w:asciiTheme="minorHAnsi" w:hAnsiTheme="minorHAnsi"/>
        </w:rPr>
        <w:t>platnosť doručením prijímateľovi a</w:t>
      </w:r>
      <w:r w:rsidR="0011580E" w:rsidRPr="005E75DE">
        <w:rPr>
          <w:rFonts w:asciiTheme="minorHAnsi" w:hAnsiTheme="minorHAnsi"/>
        </w:rPr>
        <w:t xml:space="preserve"> </w:t>
      </w:r>
      <w:r w:rsidRPr="005E75DE">
        <w:rPr>
          <w:rFonts w:asciiTheme="minorHAnsi" w:hAnsiTheme="minorHAnsi"/>
        </w:rPr>
        <w:t>účinnosť v momente, keď nadobudne právoplatnosť podľa paragrafu52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3561237" w14:textId="763B0F90"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8D1366">
        <w:rPr>
          <w:rFonts w:asciiTheme="minorHAnsi" w:hAnsiTheme="minorHAnsi" w:cstheme="minorHAnsi"/>
        </w:rPr>
        <w:t xml:space="preserve"> </w:t>
      </w:r>
      <w:r w:rsidR="008D1366" w:rsidRPr="005E75DE">
        <w:rPr>
          <w:rFonts w:asciiTheme="minorHAnsi" w:hAnsiTheme="minorHAnsi"/>
        </w:rPr>
        <w:t>V prípade, ak je prijímateľ a RO OP TP tá istá osoba</w:t>
      </w:r>
      <w:r w:rsidR="008D1366">
        <w:t>, ž</w:t>
      </w:r>
      <w:r w:rsidR="008D1366" w:rsidRPr="00677906">
        <w:t xml:space="preserve">iadateľ je povinný </w:t>
      </w:r>
      <w:r w:rsidR="008D1366" w:rsidRPr="00677906">
        <w:rPr>
          <w:b/>
        </w:rPr>
        <w:t xml:space="preserve">poskytnúť RO OP TP súčinnosť </w:t>
      </w:r>
      <w:r w:rsidR="008D1366" w:rsidRPr="00677906">
        <w:t>v rozsahu potrebnom na vydanie rozhodnutia o schválení ŽoNFP</w:t>
      </w:r>
      <w:r w:rsidR="008D1366">
        <w:t>.</w:t>
      </w:r>
      <w:r w:rsidR="008D1366" w:rsidRPr="00677906">
        <w:t xml:space="preserve"> Práva a povinnosti poskytovateľa a prijímateľa sú upravené </w:t>
      </w:r>
      <w:r w:rsidR="008D1366">
        <w:t xml:space="preserve">v prílohe </w:t>
      </w:r>
      <w:r w:rsidR="008D1366" w:rsidRPr="00677906">
        <w:t>rozhodnut</w:t>
      </w:r>
      <w:r w:rsidR="008D1366">
        <w:t>ia</w:t>
      </w:r>
      <w:r w:rsidR="008D1366" w:rsidRPr="00677906">
        <w:t xml:space="preserve"> o schválení ŽoNFP.</w:t>
      </w:r>
    </w:p>
    <w:p w14:paraId="3805893E" w14:textId="30D28346"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476EF161" w14:textId="4878FAD4" w:rsidR="00697EC0" w:rsidRPr="00230311" w:rsidRDefault="00697EC0" w:rsidP="001515F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11580E">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062EF89F" w14:textId="77777777" w:rsidR="00697EC0" w:rsidRPr="00230311" w:rsidRDefault="00697EC0" w:rsidP="001515F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1515FC">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91F431B" w14:textId="77777777"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3421C33A" w:rsidR="00697EC0" w:rsidRPr="00230311" w:rsidRDefault="00697EC0" w:rsidP="001515F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w:t>
      </w:r>
      <w:r w:rsidR="008D1366">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9502D">
        <w:rPr>
          <w:rFonts w:asciiTheme="minorHAnsi" w:hAnsiTheme="minorHAnsi" w:cstheme="minorHAnsi"/>
        </w:rPr>
        <w:t> </w:t>
      </w:r>
      <w:r w:rsidRPr="00230311">
        <w:rPr>
          <w:rFonts w:asciiTheme="minorHAnsi" w:hAnsiTheme="minorHAnsi" w:cstheme="minorHAnsi"/>
        </w:rPr>
        <w:t>prípade zmeny vzoru zmluvy o NFP/</w:t>
      </w:r>
      <w:r w:rsidR="008D1366">
        <w:rPr>
          <w:rFonts w:asciiTheme="minorHAnsi" w:hAnsiTheme="minorHAnsi" w:cstheme="minorHAnsi"/>
        </w:rPr>
        <w:t>r</w:t>
      </w:r>
      <w:r w:rsidRPr="00230311">
        <w:rPr>
          <w:rFonts w:asciiTheme="minorHAnsi" w:hAnsiTheme="minorHAnsi" w:cstheme="minorHAnsi"/>
        </w:rPr>
        <w:t>ozhodnutia o schválení ŽoNFP zverejnených na webovom sídle RO</w:t>
      </w:r>
      <w:r w:rsidR="0039502D">
        <w:rPr>
          <w:rFonts w:asciiTheme="minorHAnsi" w:hAnsiTheme="minorHAnsi" w:cstheme="minorHAnsi"/>
        </w:rPr>
        <w:t> </w:t>
      </w:r>
      <w:r w:rsidRPr="00230311">
        <w:rPr>
          <w:rFonts w:asciiTheme="minorHAnsi" w:hAnsiTheme="minorHAnsi" w:cstheme="minorHAnsi"/>
        </w:rPr>
        <w:t>OP TP, ktoré nie sú prílohou vyzvania,  RO OP TP nahradí zverejnen</w:t>
      </w:r>
      <w:r w:rsidR="007909D1">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0E467299" w14:textId="34B5E0C9" w:rsidR="00697EC0" w:rsidRPr="00230311" w:rsidRDefault="00697EC0" w:rsidP="001515FC">
      <w:pPr>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11580E">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11580E">
        <w:rPr>
          <w:rFonts w:asciiTheme="minorHAnsi" w:eastAsiaTheme="minorHAnsi" w:hAnsiTheme="minorHAnsi" w:cstheme="minorHAnsi"/>
        </w:rPr>
        <w:t xml:space="preserve"> </w:t>
      </w:r>
      <w:r w:rsidR="0011580E">
        <w:t>RO OP TP, resp. jeho oprávneným zástupcom, kvalifikovaným elektronickým podpisom s mandátnym certifikátom</w:t>
      </w:r>
      <w:r w:rsidR="0011580E" w:rsidDel="001E5F0A">
        <w:t xml:space="preserve"> </w:t>
      </w:r>
      <w:r w:rsidR="0011580E">
        <w:lastRenderedPageBreak/>
        <w:t>prostredníctvom evidencie Komunikácia v ITMS2014</w:t>
      </w:r>
      <w:r w:rsidR="0011580E">
        <w:softHyphen/>
        <w:t>+ alebo iným vhodným spôsobom v termíne do 10  pracovných dní od splnenia všetkých podmienok uvedených v odsekoch a), b), c) tejto časti vyzvania</w:t>
      </w:r>
      <w:r w:rsidR="0011580E" w:rsidRPr="00230311">
        <w:rPr>
          <w:rFonts w:asciiTheme="minorHAnsi" w:eastAsiaTheme="minorHAnsi" w:hAnsiTheme="minorHAnsi" w:cstheme="minorHAnsi"/>
        </w:rPr>
        <w:t>.</w:t>
      </w:r>
      <w:r w:rsidRPr="00230311">
        <w:rPr>
          <w:rFonts w:asciiTheme="minorHAnsi" w:eastAsiaTheme="minorHAnsi" w:hAnsiTheme="minorHAnsi" w:cstheme="minorHAnsi"/>
        </w:rPr>
        <w:t xml:space="preserve"> V zmysle zákona o e-Governmente je od 1. 11. 2016 zmluva o NFP vyhotovená v elektronickej podobe a zmluvné strany ju podpisujú kvalifikovaným elektronickým podpisom </w:t>
      </w:r>
      <w:r w:rsidR="0011580E">
        <w:rPr>
          <w:rFonts w:asciiTheme="minorHAnsi" w:eastAsiaTheme="minorHAnsi" w:hAnsiTheme="minorHAnsi" w:cstheme="minorHAnsi"/>
        </w:rPr>
        <w:t xml:space="preserve">s </w:t>
      </w:r>
      <w:r w:rsidRPr="00230311">
        <w:rPr>
          <w:rFonts w:asciiTheme="minorHAnsi" w:eastAsiaTheme="minorHAnsi" w:hAnsiTheme="minorHAnsi" w:cstheme="minorHAnsi"/>
        </w:rPr>
        <w:t>mandátn</w:t>
      </w:r>
      <w:r w:rsidR="0011580E">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11580E">
        <w:rPr>
          <w:rFonts w:asciiTheme="minorHAnsi" w:eastAsiaTheme="minorHAnsi" w:hAnsiTheme="minorHAnsi" w:cstheme="minorHAnsi"/>
        </w:rPr>
        <w:t>om</w:t>
      </w:r>
      <w:r w:rsidRPr="00230311">
        <w:rPr>
          <w:rFonts w:asciiTheme="minorHAnsi" w:eastAsiaTheme="minorHAnsi" w:hAnsiTheme="minorHAnsi" w:cstheme="minorHAnsi"/>
        </w:rPr>
        <w:t>. Uzatvorenie zmluvy o  NFP v elektronickej podobe sa rovnako vzťahuje aj na uzavretie každého dodatku k</w:t>
      </w:r>
      <w:r w:rsidR="003F1174">
        <w:rPr>
          <w:rFonts w:asciiTheme="minorHAnsi" w:eastAsiaTheme="minorHAnsi" w:hAnsiTheme="minorHAnsi" w:cstheme="minorHAnsi"/>
        </w:rPr>
        <w:t> </w:t>
      </w:r>
      <w:r w:rsidRPr="00230311">
        <w:rPr>
          <w:rFonts w:asciiTheme="minorHAnsi" w:eastAsiaTheme="minorHAnsi" w:hAnsiTheme="minorHAnsi" w:cstheme="minorHAnsi"/>
        </w:rPr>
        <w:t xml:space="preserve">zmluve o NFP. </w:t>
      </w:r>
      <w:r w:rsidR="008D1366" w:rsidRPr="00927959">
        <w:rPr>
          <w:spacing w:val="1"/>
        </w:rPr>
        <w:t>V prípade elektronického podpisu zmluvy o NFP splnomocnenou osobou je súčasťou dokumentu zmluvy o NFP  aj Plnomocenstvo s uvedením čísla a dátumu Plnomocenstva.</w:t>
      </w:r>
      <w:r w:rsidR="008D1366">
        <w:rPr>
          <w:spacing w:val="1"/>
        </w:rPr>
        <w:t xml:space="preserve"> </w:t>
      </w:r>
      <w:r w:rsidR="008D1366" w:rsidRPr="005E75DE">
        <w:rPr>
          <w:rFonts w:asciiTheme="minorHAnsi" w:hAnsiTheme="minorHAnsi"/>
        </w:rPr>
        <w:t>V prípade, ak je prijímateľ a RO OP TP tá istá osoba,</w:t>
      </w:r>
      <w:r w:rsidR="008D1366">
        <w:rPr>
          <w:rFonts w:asciiTheme="minorHAnsi" w:hAnsiTheme="minorHAnsi"/>
        </w:rPr>
        <w:t xml:space="preserve"> je </w:t>
      </w:r>
      <w:r w:rsidR="008D1366" w:rsidRPr="00677906">
        <w:t>rozhodnuti</w:t>
      </w:r>
      <w:r w:rsidR="008D1366">
        <w:t>e</w:t>
      </w:r>
      <w:r w:rsidR="008D1366" w:rsidRPr="00677906">
        <w:t xml:space="preserve"> o schválení ŽoNFP</w:t>
      </w:r>
      <w:r w:rsidR="008D1366" w:rsidRPr="00AA055F">
        <w:t xml:space="preserve"> </w:t>
      </w:r>
      <w:r w:rsidR="008D1366" w:rsidRPr="002A5A5B">
        <w:t>vyhotoven</w:t>
      </w:r>
      <w:r w:rsidR="008D1366">
        <w:t>é</w:t>
      </w:r>
      <w:r w:rsidR="008D1366" w:rsidRPr="002A5A5B">
        <w:t xml:space="preserve"> v elektronickej podobe </w:t>
      </w:r>
      <w:r w:rsidR="008D1366">
        <w:t>podpísané</w:t>
      </w:r>
      <w:r w:rsidR="008D1366" w:rsidRPr="002A5A5B">
        <w:t xml:space="preserve"> kvalifikovaným elektronickým podpisom (na základe kvalifikovaného certifikátu, mandátneho certifikátu).</w:t>
      </w:r>
    </w:p>
    <w:p w14:paraId="3FA71FBD" w14:textId="17A055D7" w:rsidR="00697EC0" w:rsidRPr="00230311" w:rsidRDefault="0011580E" w:rsidP="001515FC">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697EC0" w:rsidRPr="00230311">
        <w:rPr>
          <w:rFonts w:asciiTheme="minorHAnsi" w:eastAsiaTheme="minorHAnsi" w:hAnsiTheme="minorHAnsi" w:cstheme="minorHAnsi"/>
        </w:rPr>
        <w:t> riadne odôvodnených prípadoch môže RO OP TP pristúpiť k podpisu zmluvy o  NFP v </w:t>
      </w:r>
      <w:r w:rsidR="008D1366"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697EC0"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697EC0"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697EC0"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w:t>
      </w:r>
      <w:r w:rsidR="003F1174">
        <w:t> </w:t>
      </w:r>
      <w:r>
        <w:t>OP TP, resp. jeho oprávneným zástupcom,</w:t>
      </w:r>
      <w:r w:rsidR="00697EC0" w:rsidRPr="00230311">
        <w:rPr>
          <w:rFonts w:asciiTheme="minorHAnsi" w:eastAsiaTheme="minorHAnsi" w:hAnsiTheme="minorHAnsi" w:cstheme="minorHAnsi"/>
        </w:rPr>
        <w:t xml:space="preserve"> v minimálne </w:t>
      </w:r>
      <w:r w:rsidR="008D1366">
        <w:rPr>
          <w:rFonts w:asciiTheme="minorHAnsi" w:eastAsiaTheme="minorHAnsi" w:hAnsiTheme="minorHAnsi" w:cstheme="minorHAnsi"/>
        </w:rPr>
        <w:t>štyroch</w:t>
      </w:r>
      <w:r w:rsidR="008D1366" w:rsidRPr="00230311">
        <w:rPr>
          <w:rFonts w:asciiTheme="minorHAnsi" w:eastAsiaTheme="minorHAnsi" w:hAnsiTheme="minorHAnsi" w:cstheme="minorHAnsi"/>
        </w:rPr>
        <w:t xml:space="preserve"> </w:t>
      </w:r>
      <w:r w:rsidR="00697EC0"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697EC0" w:rsidRPr="00230311">
        <w:rPr>
          <w:rFonts w:asciiTheme="minorHAnsi" w:eastAsiaTheme="minorHAnsi" w:hAnsiTheme="minorHAnsi" w:cstheme="minorHAnsi"/>
        </w:rPr>
        <w:t>.</w:t>
      </w:r>
    </w:p>
    <w:p w14:paraId="09796C6E" w14:textId="0F9AA245"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7D09C8FB"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r w:rsidR="0011580E">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11580E">
        <w:rPr>
          <w:rFonts w:asciiTheme="minorHAnsi" w:hAnsiTheme="minorHAnsi" w:cstheme="minorHAnsi"/>
        </w:rPr>
        <w:t> </w:t>
      </w:r>
      <w:r w:rsidRPr="00230311">
        <w:rPr>
          <w:rFonts w:asciiTheme="minorHAnsi" w:hAnsiTheme="minorHAnsi" w:cstheme="minorHAnsi"/>
        </w:rPr>
        <w:t>NFP</w:t>
      </w:r>
      <w:r w:rsidR="0011580E">
        <w:rPr>
          <w:rFonts w:asciiTheme="minorHAnsi" w:hAnsiTheme="minorHAnsi" w:cstheme="minorHAnsi"/>
        </w:rPr>
        <w:t xml:space="preserve"> riadiacemu orgánu OP TP</w:t>
      </w:r>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7B704801"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11580E">
        <w:rPr>
          <w:rFonts w:asciiTheme="minorHAnsi" w:eastAsiaTheme="minorHAnsi" w:hAnsiTheme="minorHAnsi"/>
        </w:rPr>
        <w:t>listinnej podoby</w:t>
      </w:r>
      <w:r w:rsidR="008D1366">
        <w:rPr>
          <w:rFonts w:asciiTheme="minorHAnsi" w:eastAsiaTheme="minorHAnsi" w:hAnsiTheme="minorHAnsi"/>
        </w:rPr>
        <w:t xml:space="preserve"> </w:t>
      </w:r>
      <w:r w:rsidRPr="00230311">
        <w:rPr>
          <w:rFonts w:asciiTheme="minorHAnsi" w:eastAsiaTheme="minorHAnsi" w:hAnsiTheme="minorHAnsi" w:cstheme="minorHAnsi"/>
        </w:rPr>
        <w:t xml:space="preserve">zmluvy o  NFP zasiela žiadateľ na RO OP TP </w:t>
      </w:r>
      <w:r w:rsidR="008D1366">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5A19CA10" w:rsidR="00697EC0" w:rsidRPr="00230311" w:rsidRDefault="0094066E" w:rsidP="003F1174">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Pr="00230311">
        <w:rPr>
          <w:rFonts w:asciiTheme="minorHAnsi" w:hAnsiTheme="minorHAnsi" w:cstheme="minorHAnsi"/>
        </w:rPr>
        <w:t xml:space="preserve"> </w:t>
      </w:r>
    </w:p>
    <w:p w14:paraId="58925825" w14:textId="2A69B549"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94066E">
        <w:t>č. 211/2000 Z. z. o slobodnom prístupe k informáciám a o zmene a doplnení niektorých zákonov (zákon o slobode informácií) v znení neskorších predpisov</w:t>
      </w:r>
      <w:r w:rsidR="0094066E" w:rsidRPr="00230311" w:rsidDel="0094066E">
        <w:rPr>
          <w:rFonts w:asciiTheme="minorHAnsi" w:hAnsiTheme="minorHAnsi" w:cstheme="minorHAnsi"/>
        </w:rPr>
        <w:t xml:space="preserve"> </w:t>
      </w:r>
      <w:r w:rsidRPr="00230311">
        <w:rPr>
          <w:rFonts w:asciiTheme="minorHAnsi" w:hAnsiTheme="minorHAnsi" w:cstheme="minorHAnsi"/>
        </w:rPr>
        <w:t xml:space="preserve">zverejnenie zmluvy o  NFP v Centrálnom registri zmlúv. Deň nasledujúci po dni jej </w:t>
      </w:r>
      <w:r w:rsidR="0094066E">
        <w:rPr>
          <w:rFonts w:asciiTheme="minorHAnsi" w:hAnsiTheme="minorHAnsi" w:cstheme="minorHAnsi"/>
        </w:rPr>
        <w:t xml:space="preserve">prvého </w:t>
      </w:r>
      <w:r w:rsidRPr="00230311">
        <w:rPr>
          <w:rFonts w:asciiTheme="minorHAnsi" w:hAnsiTheme="minorHAnsi" w:cstheme="minorHAnsi"/>
        </w:rPr>
        <w:t>zverejnenia je deň účinnosti zmluvy o NFP a</w:t>
      </w:r>
      <w:r w:rsidR="0039502D">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014C5737" w14:textId="6335E9AB" w:rsidR="00697EC0"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26522DF3" w14:textId="345C7375" w:rsidR="008D1366" w:rsidRPr="00230311" w:rsidRDefault="008D1366" w:rsidP="000C757E">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68BA8F4D" w14:textId="4B9F4985" w:rsidR="00697EC0" w:rsidRDefault="00697EC0" w:rsidP="003F1174">
      <w:pPr>
        <w:spacing w:before="120" w:after="240" w:line="240" w:lineRule="auto"/>
        <w:jc w:val="both"/>
        <w:rPr>
          <w:rFonts w:asciiTheme="minorHAnsi" w:hAnsiTheme="minorHAnsi" w:cstheme="minorHAnsi"/>
        </w:rPr>
      </w:pPr>
      <w:r w:rsidRPr="00230311">
        <w:rPr>
          <w:rFonts w:asciiTheme="minorHAnsi" w:hAnsiTheme="minorHAnsi" w:cstheme="minorHAnsi"/>
        </w:rPr>
        <w:lastRenderedPageBreak/>
        <w:t>Zmeny projektov</w:t>
      </w:r>
      <w:r w:rsidR="0094066E">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94066E">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Pr="00FC49A1">
        <w:rPr>
          <w:rFonts w:asciiTheme="minorHAnsi" w:hAnsiTheme="minorHAnsi" w:cstheme="minorHAnsi"/>
        </w:rPr>
        <w:t>.</w:t>
      </w: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59C62359"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94066E">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5EBDC5F4" w14:textId="77777777" w:rsidR="00697EC0" w:rsidRPr="00230311"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2146F0FD"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94066E">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1D9ED351" w14:textId="3997E3B7" w:rsidR="00697EC0" w:rsidRDefault="00697EC0" w:rsidP="003F1174">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7" w:history="1">
        <w:r w:rsidR="0094066E" w:rsidRPr="00766DB4">
          <w:rPr>
            <w:rStyle w:val="Hypertextovprepojenie"/>
          </w:rPr>
          <w:t>www.partnerskadohoda.gov</w:t>
        </w:r>
        <w:r w:rsidR="0094066E" w:rsidRPr="00F90694">
          <w:rPr>
            <w:rStyle w:val="Hypertextovprepojenie"/>
          </w:rPr>
          <w:t>.sk</w:t>
        </w:r>
      </w:hyperlink>
      <w:r w:rsidR="0094066E">
        <w:rPr>
          <w:rStyle w:val="Hypertextovprepojenie"/>
        </w:rPr>
        <w:t xml:space="preserve"> </w:t>
      </w:r>
      <w:r w:rsidRPr="00230311">
        <w:rPr>
          <w:rFonts w:asciiTheme="minorHAnsi" w:hAnsiTheme="minorHAnsi" w:cstheme="minorHAnsi"/>
        </w:rPr>
        <w:t>údaje o</w:t>
      </w:r>
      <w:r w:rsidR="0094066E">
        <w:rPr>
          <w:rFonts w:asciiTheme="minorHAnsi" w:hAnsiTheme="minorHAnsi" w:cstheme="minorHAnsi"/>
        </w:rPr>
        <w:t> </w:t>
      </w:r>
      <w:r w:rsidRPr="00230311">
        <w:rPr>
          <w:rFonts w:asciiTheme="minorHAnsi" w:hAnsiTheme="minorHAnsi" w:cstheme="minorHAnsi"/>
        </w:rPr>
        <w:t>zmluvách</w:t>
      </w:r>
      <w:r w:rsidR="0094066E">
        <w:rPr>
          <w:rFonts w:asciiTheme="minorHAnsi" w:hAnsiTheme="minorHAnsi" w:cstheme="minorHAnsi"/>
        </w:rPr>
        <w:t xml:space="preserve"> o NFP</w:t>
      </w:r>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3F117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rFonts w:asciiTheme="minorHAnsi" w:hAnsiTheme="minorHAnsi" w:cstheme="minorHAnsi"/>
        </w:rPr>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t xml:space="preserve">Synergické účinky medzi EŠIF </w:t>
      </w:r>
    </w:p>
    <w:p w14:paraId="6DD83667" w14:textId="77777777" w:rsidR="0064229B" w:rsidRPr="00201CF1" w:rsidRDefault="0064229B" w:rsidP="003F1174">
      <w:pPr>
        <w:spacing w:before="120" w:after="120" w:line="240" w:lineRule="auto"/>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152397DF" w:rsidR="003A23D2" w:rsidRPr="00201CF1" w:rsidRDefault="0064229B" w:rsidP="003F1174">
      <w:pPr>
        <w:spacing w:before="120" w:after="240" w:line="240" w:lineRule="auto"/>
        <w:jc w:val="both"/>
        <w:rPr>
          <w:rFonts w:asciiTheme="minorHAnsi" w:hAnsiTheme="minorHAnsi" w:cstheme="minorHAnsi"/>
        </w:rPr>
      </w:pPr>
      <w:r w:rsidRPr="00201CF1">
        <w:rPr>
          <w:rFonts w:asciiTheme="minorHAnsi" w:hAnsiTheme="minorHAnsi" w:cstheme="minorHAnsi"/>
        </w:rPr>
        <w:t xml:space="preserve">K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r w:rsidR="007610A1" w:rsidRPr="00201CF1" w14:paraId="0CC59BD9" w14:textId="77777777" w:rsidTr="006842E3">
        <w:tc>
          <w:tcPr>
            <w:tcW w:w="4606" w:type="dxa"/>
            <w:shd w:val="clear" w:color="auto" w:fill="DBE5F1" w:themeFill="accent1" w:themeFillTint="33"/>
          </w:tcPr>
          <w:p w14:paraId="23C1EF76" w14:textId="77777777" w:rsidR="007610A1" w:rsidRPr="00201CF1" w:rsidRDefault="007610A1" w:rsidP="002A0475">
            <w:pPr>
              <w:spacing w:before="120" w:after="120" w:line="240" w:lineRule="auto"/>
              <w:jc w:val="both"/>
              <w:rPr>
                <w:rFonts w:asciiTheme="minorHAnsi" w:hAnsiTheme="minorHAnsi" w:cstheme="minorHAnsi"/>
              </w:rPr>
            </w:pPr>
          </w:p>
        </w:tc>
        <w:tc>
          <w:tcPr>
            <w:tcW w:w="4606" w:type="dxa"/>
            <w:shd w:val="clear" w:color="auto" w:fill="DBE5F1" w:themeFill="accent1" w:themeFillTint="33"/>
          </w:tcPr>
          <w:p w14:paraId="620C4BD2" w14:textId="77777777" w:rsidR="007610A1" w:rsidRPr="00201CF1" w:rsidRDefault="007610A1" w:rsidP="002A0475">
            <w:pPr>
              <w:spacing w:before="120" w:after="120" w:line="240" w:lineRule="auto"/>
              <w:jc w:val="both"/>
              <w:rPr>
                <w:rFonts w:asciiTheme="minorHAnsi" w:hAnsiTheme="minorHAnsi" w:cstheme="minorHAnsi"/>
              </w:rPr>
            </w:pPr>
          </w:p>
        </w:tc>
      </w:tr>
      <w:tr w:rsidR="007610A1" w:rsidRPr="00201CF1" w14:paraId="478D49A7" w14:textId="77777777" w:rsidTr="006842E3">
        <w:tc>
          <w:tcPr>
            <w:tcW w:w="4606" w:type="dxa"/>
            <w:shd w:val="clear" w:color="auto" w:fill="95B3D7" w:themeFill="accent1" w:themeFillTint="99"/>
          </w:tcPr>
          <w:p w14:paraId="110E5519" w14:textId="5E5FDF01"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p>
        </w:tc>
        <w:tc>
          <w:tcPr>
            <w:tcW w:w="4606" w:type="dxa"/>
            <w:shd w:val="clear" w:color="auto" w:fill="95B3D7" w:themeFill="accent1" w:themeFillTint="99"/>
          </w:tcPr>
          <w:p w14:paraId="6DE36457" w14:textId="3205264E"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r>
              <w:rPr>
                <w:rFonts w:asciiTheme="minorHAnsi" w:hAnsiTheme="minorHAnsi" w:cstheme="minorHAnsi"/>
              </w:rPr>
              <w:t>3</w:t>
            </w:r>
          </w:p>
        </w:tc>
      </w:tr>
      <w:tr w:rsidR="007610A1" w:rsidRPr="00201CF1" w14:paraId="403CF69C" w14:textId="77777777" w:rsidTr="001132F4">
        <w:tc>
          <w:tcPr>
            <w:tcW w:w="4606" w:type="dxa"/>
            <w:shd w:val="clear" w:color="auto" w:fill="auto"/>
          </w:tcPr>
          <w:p w14:paraId="7E321F08" w14:textId="59D6B4C2"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p>
        </w:tc>
        <w:tc>
          <w:tcPr>
            <w:tcW w:w="4606" w:type="dxa"/>
            <w:shd w:val="clear" w:color="auto" w:fill="auto"/>
          </w:tcPr>
          <w:p w14:paraId="63DD6A1E" w14:textId="011CFD9B"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r>
              <w:rPr>
                <w:rFonts w:asciiTheme="minorHAnsi" w:hAnsiTheme="minorHAnsi" w:cstheme="minorHAnsi"/>
              </w:rPr>
              <w:t>3.1</w:t>
            </w:r>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lastRenderedPageBreak/>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5D71201B" w:rsidR="00453BCB" w:rsidRPr="00201CF1" w:rsidRDefault="003E7486" w:rsidP="003F1174">
      <w:pPr>
        <w:spacing w:before="120" w:after="120" w:line="240" w:lineRule="auto"/>
        <w:jc w:val="both"/>
        <w:rPr>
          <w:rFonts w:asciiTheme="minorHAnsi" w:hAnsiTheme="minorHAnsi" w:cstheme="minorHAnsi"/>
        </w:rPr>
      </w:pPr>
      <w:r w:rsidRPr="00BE4F76">
        <w:rPr>
          <w:rFonts w:asciiTheme="minorHAnsi" w:eastAsia="Times New Roman" w:hAnsiTheme="minorHAnsi" w:cstheme="minorHAnsi"/>
        </w:rPr>
        <w:t>Bližšie informácie k synergickým účinkom je možné získať na webovom sídle centrálneho koordinačného orgánu</w:t>
      </w:r>
      <w:r w:rsidRPr="00BE4F76">
        <w:rPr>
          <w:rFonts w:asciiTheme="minorHAnsi" w:hAnsiTheme="minorHAnsi" w:cstheme="minorHAnsi"/>
        </w:rPr>
        <w:t xml:space="preserve"> </w:t>
      </w:r>
      <w:hyperlink r:id="rId39" w:history="1">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hyperlink>
      <w:r w:rsidR="00B56B54">
        <w:rPr>
          <w:rFonts w:asciiTheme="minorHAnsi" w:eastAsia="Times New Roman" w:hAnsiTheme="minorHAnsi" w:cstheme="minorHAnsi"/>
          <w:u w:val="single"/>
        </w:rPr>
        <w:t xml:space="preserve"> </w:t>
      </w:r>
      <w:r w:rsidRPr="00BE4F76">
        <w:rPr>
          <w:rFonts w:asciiTheme="minorHAnsi" w:hAnsiTheme="minorHAnsi" w:cstheme="minorHAnsi"/>
        </w:rPr>
        <w:t xml:space="preserve">a v rámci jednotného informačného systému Európskej komisie, ktorý je dostupný na webovom sídle </w:t>
      </w:r>
      <w:hyperlink r:id="rId40"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Zmena a zrušenie vyzvania</w:t>
      </w:r>
    </w:p>
    <w:p w14:paraId="0A2EBCFA" w14:textId="2A7B2A06" w:rsidR="003C2776" w:rsidRPr="00201CF1" w:rsidRDefault="0094066E" w:rsidP="003F1174">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01CF1">
        <w:rPr>
          <w:rFonts w:asciiTheme="minorHAnsi" w:hAnsiTheme="minorHAnsi" w:cstheme="minorHAnsi"/>
        </w:rPr>
        <w:t>Zmena a</w:t>
      </w:r>
      <w:r>
        <w:rPr>
          <w:rFonts w:asciiTheme="minorHAnsi" w:hAnsiTheme="minorHAnsi" w:cstheme="minorHAnsi"/>
        </w:rPr>
        <w:t>lebo</w:t>
      </w:r>
      <w:r w:rsidR="0064229B" w:rsidRPr="00201CF1">
        <w:rPr>
          <w:rFonts w:asciiTheme="minorHAnsi" w:hAnsiTheme="minorHAnsi" w:cstheme="minorHAnsi"/>
        </w:rPr>
        <w:t xml:space="preserve"> zrušenie vyzvania </w:t>
      </w:r>
      <w:r>
        <w:rPr>
          <w:rFonts w:asciiTheme="minorHAnsi" w:hAnsiTheme="minorHAnsi" w:cstheme="minorHAnsi"/>
        </w:rPr>
        <w:t>musia</w:t>
      </w:r>
      <w:r w:rsidRPr="00201CF1">
        <w:rPr>
          <w:rFonts w:asciiTheme="minorHAnsi" w:hAnsiTheme="minorHAnsi" w:cstheme="minorHAnsi"/>
        </w:rPr>
        <w:t xml:space="preserve"> </w:t>
      </w:r>
      <w:r w:rsidR="0064229B" w:rsidRPr="00201CF1">
        <w:rPr>
          <w:rFonts w:asciiTheme="minorHAnsi" w:hAnsiTheme="minorHAnsi" w:cstheme="minorHAnsi"/>
        </w:rPr>
        <w:t>byť vykonané v súlade s </w:t>
      </w:r>
      <w:r>
        <w:rPr>
          <w:rFonts w:asciiTheme="minorHAnsi" w:hAnsiTheme="minorHAnsi" w:cstheme="minorHAnsi"/>
        </w:rPr>
        <w:t>ustanoveniami</w:t>
      </w:r>
      <w:r w:rsidRPr="00201CF1">
        <w:rPr>
          <w:rFonts w:asciiTheme="minorHAnsi" w:hAnsiTheme="minorHAnsi" w:cstheme="minorHAnsi"/>
        </w:rPr>
        <w:t xml:space="preserve"> </w:t>
      </w:r>
      <w:r w:rsidR="0064229B" w:rsidRPr="00201CF1">
        <w:rPr>
          <w:rFonts w:asciiTheme="minorHAnsi" w:hAnsiTheme="minorHAnsi" w:cstheme="minorHAnsi"/>
        </w:rPr>
        <w:t xml:space="preserve">§ 17 ods. 6 až 8 zákona </w:t>
      </w:r>
      <w:r>
        <w:rPr>
          <w:rFonts w:asciiTheme="minorHAnsi" w:hAnsiTheme="minorHAnsi" w:cstheme="minorHAnsi"/>
        </w:rPr>
        <w:t xml:space="preserve">č. 292/2014 Z.z. </w:t>
      </w:r>
      <w:r w:rsidR="0064229B" w:rsidRPr="00201CF1">
        <w:rPr>
          <w:rFonts w:asciiTheme="minorHAnsi" w:hAnsiTheme="minorHAnsi" w:cstheme="minorHAnsi"/>
        </w:rPr>
        <w:t xml:space="preserve">o príspevku </w:t>
      </w:r>
      <w:r>
        <w:rPr>
          <w:rFonts w:asciiTheme="minorHAnsi" w:hAnsiTheme="minorHAnsi" w:cstheme="minorHAnsi"/>
        </w:rPr>
        <w:t xml:space="preserve">poskytovanom </w:t>
      </w:r>
      <w:r w:rsidR="0064229B" w:rsidRPr="00201CF1">
        <w:rPr>
          <w:rFonts w:asciiTheme="minorHAnsi" w:hAnsiTheme="minorHAnsi" w:cs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0064229B" w:rsidRPr="00201CF1">
        <w:rPr>
          <w:rFonts w:asciiTheme="minorHAnsi" w:hAnsiTheme="minorHAnsi" w:cstheme="minorHAnsi"/>
        </w:rPr>
        <w:t>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36E0EA26" w:rsidR="00B257B1" w:rsidRPr="001B1667" w:rsidRDefault="00065BE8"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41665F">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41665F">
          <w:rPr>
            <w:rStyle w:val="Hypertextovprepojenie"/>
            <w:rFonts w:asciiTheme="minorHAnsi" w:hAnsiTheme="minorHAnsi"/>
            <w:bCs/>
            <w:iCs/>
            <w:sz w:val="22"/>
            <w:szCs w:val="22"/>
          </w:rPr>
          <w:t>http://www.olaf.vlada.gov.sk/system-vcasneho-odhalovania-rizika-a-vylucenia-edes/</w:t>
        </w:r>
      </w:hyperlink>
      <w:r w:rsidR="00B257B1" w:rsidRPr="001B1667">
        <w:rPr>
          <w:rFonts w:asciiTheme="minorHAnsi" w:hAnsiTheme="minorHAnsi" w:cstheme="minorHAnsi"/>
          <w:bCs/>
          <w:iCs/>
          <w:sz w:val="22"/>
          <w:szCs w:val="22"/>
        </w:rPr>
        <w:t>;</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19488041" w:rsidR="00815D38" w:rsidRPr="0094066E"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4066E">
        <w:rPr>
          <w:rFonts w:asciiTheme="minorHAnsi" w:hAnsiTheme="minorHAnsi" w:cstheme="minorHAnsi"/>
          <w:bCs/>
          <w:iCs/>
          <w:sz w:val="22"/>
          <w:szCs w:val="22"/>
        </w:rPr>
        <w:t xml:space="preserve"> </w:t>
      </w:r>
      <w:r w:rsidR="006C4A28" w:rsidRPr="0094066E">
        <w:rPr>
          <w:rFonts w:asciiTheme="minorHAnsi" w:hAnsiTheme="minorHAnsi" w:cstheme="minorHAnsi"/>
          <w:bCs/>
          <w:iCs/>
          <w:sz w:val="22"/>
          <w:szCs w:val="22"/>
        </w:rPr>
        <w:t>Vzor Výzvy na doplnenie ŽoNFP</w:t>
      </w:r>
      <w:del w:id="3" w:author="Autor">
        <w:r w:rsidR="0094066E" w:rsidRPr="0094066E" w:rsidDel="00694195">
          <w:rPr>
            <w:rFonts w:asciiTheme="minorHAnsi" w:hAnsiTheme="minorHAnsi" w:cstheme="minorHAnsi"/>
            <w:bCs/>
            <w:iCs/>
            <w:sz w:val="22"/>
            <w:szCs w:val="22"/>
          </w:rPr>
          <w:delText xml:space="preserve"> – </w:delText>
        </w:r>
        <w:r w:rsidR="0094066E" w:rsidRPr="0094066E" w:rsidDel="00694195">
          <w:rPr>
            <w:rFonts w:asciiTheme="minorHAnsi" w:hAnsiTheme="minorHAnsi" w:cstheme="minorHAnsi"/>
            <w:b/>
            <w:bCs/>
            <w:iCs/>
            <w:sz w:val="22"/>
            <w:szCs w:val="22"/>
          </w:rPr>
          <w:delText>aktualizovaný</w:delText>
        </w:r>
      </w:del>
      <w:r w:rsidR="001B1667" w:rsidRPr="0094066E">
        <w:rPr>
          <w:rFonts w:asciiTheme="minorHAnsi" w:hAnsiTheme="minorHAnsi"/>
          <w:bCs/>
          <w:iCs/>
        </w:rPr>
        <w:t>.</w:t>
      </w:r>
    </w:p>
    <w:sectPr w:rsidR="00815D38" w:rsidRPr="0094066E" w:rsidSect="00781EE5">
      <w:headerReference w:type="default" r:id="rId42"/>
      <w:footerReference w:type="default" r:id="rId43"/>
      <w:headerReference w:type="first" r:id="rId44"/>
      <w:footerReference w:type="first" r:id="rId45"/>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2543D" w14:textId="77777777" w:rsidR="00916FC6" w:rsidRDefault="00916FC6" w:rsidP="00784ECE">
      <w:pPr>
        <w:spacing w:after="0" w:line="240" w:lineRule="auto"/>
      </w:pPr>
      <w:r>
        <w:separator/>
      </w:r>
    </w:p>
  </w:endnote>
  <w:endnote w:type="continuationSeparator" w:id="0">
    <w:p w14:paraId="383AA2E5" w14:textId="77777777" w:rsidR="00916FC6" w:rsidRDefault="00916FC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18B19C6D" w:rsidR="00916FC6" w:rsidRDefault="00916FC6">
        <w:pPr>
          <w:pStyle w:val="Pta"/>
          <w:jc w:val="center"/>
        </w:pPr>
        <w:r>
          <w:fldChar w:fldCharType="begin"/>
        </w:r>
        <w:r>
          <w:instrText>PAGE   \* MERGEFORMAT</w:instrText>
        </w:r>
        <w:r>
          <w:fldChar w:fldCharType="separate"/>
        </w:r>
        <w:r w:rsidR="00355EB4">
          <w:rPr>
            <w:noProof/>
          </w:rPr>
          <w:t>1</w:t>
        </w:r>
        <w:r>
          <w:fldChar w:fldCharType="end"/>
        </w:r>
      </w:p>
    </w:sdtContent>
  </w:sdt>
  <w:p w14:paraId="48CFB672" w14:textId="77777777" w:rsidR="00916FC6" w:rsidRDefault="00916F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916FC6" w:rsidRDefault="00916FC6"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3E476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916FC6" w:rsidRDefault="00916FC6"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916FC6" w:rsidRDefault="00916FC6" w:rsidP="00F4420F">
    <w:pPr>
      <w:pStyle w:val="Pta"/>
    </w:pPr>
  </w:p>
  <w:p w14:paraId="6C172596" w14:textId="77777777" w:rsidR="00916FC6" w:rsidRDefault="00916FC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50728" w14:textId="77777777" w:rsidR="00916FC6" w:rsidRDefault="00916FC6" w:rsidP="00784ECE">
      <w:pPr>
        <w:spacing w:after="0" w:line="240" w:lineRule="auto"/>
      </w:pPr>
      <w:r>
        <w:separator/>
      </w:r>
    </w:p>
  </w:footnote>
  <w:footnote w:type="continuationSeparator" w:id="0">
    <w:p w14:paraId="775EB865" w14:textId="77777777" w:rsidR="00916FC6" w:rsidRDefault="00916FC6" w:rsidP="00784ECE">
      <w:pPr>
        <w:spacing w:after="0" w:line="240" w:lineRule="auto"/>
      </w:pPr>
      <w:r>
        <w:continuationSeparator/>
      </w:r>
    </w:p>
  </w:footnote>
  <w:footnote w:id="1">
    <w:p w14:paraId="6C199851" w14:textId="41BB3519" w:rsidR="00916FC6" w:rsidRDefault="00916FC6"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Pr>
          <w:rFonts w:asciiTheme="minorHAnsi" w:hAnsiTheme="minorHAnsi"/>
          <w:iCs/>
        </w:rPr>
        <w:t> </w:t>
      </w:r>
      <w:r w:rsidRPr="00DE3DF0">
        <w:rPr>
          <w:rFonts w:asciiTheme="minorHAnsi" w:hAnsiTheme="minorHAnsi"/>
          <w:iCs/>
        </w:rPr>
        <w:t>Európskom námornom a rybárskom fonde, a ktorým sa zrušuje nariadenie Rady (ES) č. 1083/2006.</w:t>
      </w:r>
    </w:p>
  </w:footnote>
  <w:footnote w:id="2">
    <w:p w14:paraId="2F83B793" w14:textId="1264A7FD" w:rsidR="00916FC6" w:rsidRPr="00DE3DF0" w:rsidRDefault="00916FC6"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916FC6" w:rsidRDefault="00916FC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916FC6" w:rsidRDefault="00916FC6">
    <w:pPr>
      <w:pStyle w:val="Hlavika"/>
      <w:rPr>
        <w:rFonts w:asciiTheme="minorHAnsi" w:hAnsiTheme="minorHAnsi"/>
        <w:sz w:val="22"/>
        <w:szCs w:val="22"/>
      </w:rPr>
    </w:pPr>
  </w:p>
  <w:p w14:paraId="74367C05" w14:textId="6C43A080" w:rsidR="00916FC6" w:rsidRPr="00005728" w:rsidRDefault="00916FC6">
    <w:pPr>
      <w:pStyle w:val="Hlavika"/>
      <w:rPr>
        <w:rFonts w:asciiTheme="minorHAnsi" w:hAnsiTheme="minorHAnsi"/>
        <w:b/>
      </w:rPr>
    </w:pPr>
    <w:r>
      <w:rPr>
        <w:rFonts w:asciiTheme="minorHAnsi" w:hAnsiTheme="minorHAnsi"/>
        <w:sz w:val="22"/>
        <w:szCs w:val="22"/>
      </w:rPr>
      <w:t xml:space="preserve">                                             Konsolidovaná verzia po zmene č. </w:t>
    </w:r>
    <w:del w:id="4" w:author="Autor">
      <w:r w:rsidDel="00694195">
        <w:rPr>
          <w:rFonts w:asciiTheme="minorHAnsi" w:hAnsiTheme="minorHAnsi"/>
          <w:sz w:val="22"/>
          <w:szCs w:val="22"/>
        </w:rPr>
        <w:delText xml:space="preserve">4 </w:delText>
      </w:r>
    </w:del>
    <w:ins w:id="5" w:author="Autor">
      <w:r w:rsidR="00694195">
        <w:rPr>
          <w:rFonts w:asciiTheme="minorHAnsi" w:hAnsiTheme="minorHAnsi"/>
          <w:sz w:val="22"/>
          <w:szCs w:val="22"/>
        </w:rPr>
        <w:t xml:space="preserve">5 </w:t>
      </w:r>
    </w:ins>
    <w:r>
      <w:rPr>
        <w:rFonts w:asciiTheme="minorHAnsi" w:hAnsiTheme="minorHAnsi"/>
        <w:sz w:val="22"/>
        <w:szCs w:val="22"/>
      </w:rPr>
      <w:t>z </w:t>
    </w:r>
    <w:del w:id="6" w:author="Autor">
      <w:r w:rsidDel="003B1B61">
        <w:rPr>
          <w:rFonts w:asciiTheme="minorHAnsi" w:hAnsiTheme="minorHAnsi"/>
          <w:sz w:val="22"/>
          <w:szCs w:val="22"/>
        </w:rPr>
        <w:delText>1</w:delText>
      </w:r>
      <w:r w:rsidR="00711A06" w:rsidDel="003B1B61">
        <w:rPr>
          <w:rFonts w:asciiTheme="minorHAnsi" w:hAnsiTheme="minorHAnsi"/>
          <w:sz w:val="22"/>
          <w:szCs w:val="22"/>
        </w:rPr>
        <w:delText>8</w:delText>
      </w:r>
    </w:del>
    <w:ins w:id="7" w:author="Autor">
      <w:r w:rsidR="003B1B61">
        <w:rPr>
          <w:rFonts w:asciiTheme="minorHAnsi" w:hAnsiTheme="minorHAnsi"/>
          <w:sz w:val="22"/>
          <w:szCs w:val="22"/>
        </w:rPr>
        <w:t>03</w:t>
      </w:r>
    </w:ins>
    <w:r>
      <w:rPr>
        <w:rFonts w:asciiTheme="minorHAnsi" w:hAnsiTheme="minorHAnsi"/>
        <w:sz w:val="22"/>
        <w:szCs w:val="22"/>
      </w:rPr>
      <w:t xml:space="preserve">. </w:t>
    </w:r>
    <w:del w:id="8" w:author="Autor">
      <w:r w:rsidR="00711A06" w:rsidDel="003B1B61">
        <w:rPr>
          <w:rFonts w:asciiTheme="minorHAnsi" w:hAnsiTheme="minorHAnsi"/>
          <w:sz w:val="22"/>
          <w:szCs w:val="22"/>
        </w:rPr>
        <w:delText>10</w:delText>
      </w:r>
    </w:del>
    <w:ins w:id="9" w:author="Autor">
      <w:r w:rsidR="003B1B61">
        <w:rPr>
          <w:rFonts w:asciiTheme="minorHAnsi" w:hAnsiTheme="minorHAnsi"/>
          <w:sz w:val="22"/>
          <w:szCs w:val="22"/>
        </w:rPr>
        <w:t>05</w:t>
      </w:r>
    </w:ins>
    <w:r>
      <w:rPr>
        <w:rFonts w:asciiTheme="minorHAnsi" w:hAnsiTheme="minorHAnsi"/>
        <w:sz w:val="22"/>
        <w:szCs w:val="22"/>
      </w:rPr>
      <w:t xml:space="preserve">. </w:t>
    </w:r>
    <w:del w:id="10" w:author="Autor">
      <w:r w:rsidDel="003B1B61">
        <w:rPr>
          <w:rFonts w:asciiTheme="minorHAnsi" w:hAnsiTheme="minorHAnsi"/>
          <w:sz w:val="22"/>
          <w:szCs w:val="22"/>
        </w:rPr>
        <w:delText>2021</w:delText>
      </w:r>
    </w:del>
    <w:ins w:id="11" w:author="Autor">
      <w:r w:rsidR="003B1B61">
        <w:rPr>
          <w:rFonts w:asciiTheme="minorHAnsi" w:hAnsiTheme="minorHAnsi"/>
          <w:sz w:val="22"/>
          <w:szCs w:val="22"/>
        </w:rPr>
        <w:t>2022</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916FC6" w:rsidRDefault="00916FC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561D74"/>
    <w:multiLevelType w:val="hybridMultilevel"/>
    <w:tmpl w:val="E594EDBC"/>
    <w:lvl w:ilvl="0" w:tplc="E298922A">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89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ED94EC0"/>
    <w:multiLevelType w:val="hybridMultilevel"/>
    <w:tmpl w:val="AFD63F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22A65"/>
    <w:multiLevelType w:val="hybridMultilevel"/>
    <w:tmpl w:val="3BE674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38F19A8"/>
    <w:multiLevelType w:val="hybridMultilevel"/>
    <w:tmpl w:val="AD4271B8"/>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10"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1"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0" w15:restartNumberingAfterBreak="0">
    <w:nsid w:val="587F3F41"/>
    <w:multiLevelType w:val="hybridMultilevel"/>
    <w:tmpl w:val="4F4438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14848E2"/>
    <w:multiLevelType w:val="hybridMultilevel"/>
    <w:tmpl w:val="B58AE3D2"/>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38"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0"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CC92ADC"/>
    <w:multiLevelType w:val="hybridMultilevel"/>
    <w:tmpl w:val="92C28000"/>
    <w:lvl w:ilvl="0" w:tplc="49F4968A">
      <w:numFmt w:val="bullet"/>
      <w:lvlText w:val=""/>
      <w:lvlJc w:val="left"/>
      <w:pPr>
        <w:ind w:left="1778" w:hanging="360"/>
      </w:pPr>
      <w:rPr>
        <w:rFonts w:ascii="Symbol" w:eastAsia="Times New Roman" w:hAnsi="Symbol" w:cstheme="minorHAns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5"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7"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4"/>
  </w:num>
  <w:num w:numId="2">
    <w:abstractNumId w:val="12"/>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8"/>
  </w:num>
  <w:num w:numId="6">
    <w:abstractNumId w:val="17"/>
  </w:num>
  <w:num w:numId="7">
    <w:abstractNumId w:val="30"/>
  </w:num>
  <w:num w:numId="8">
    <w:abstractNumId w:val="46"/>
  </w:num>
  <w:num w:numId="9">
    <w:abstractNumId w:val="33"/>
  </w:num>
  <w:num w:numId="10">
    <w:abstractNumId w:val="29"/>
  </w:num>
  <w:num w:numId="11">
    <w:abstractNumId w:val="28"/>
  </w:num>
  <w:num w:numId="12">
    <w:abstractNumId w:val="0"/>
  </w:num>
  <w:num w:numId="13">
    <w:abstractNumId w:val="11"/>
  </w:num>
  <w:num w:numId="14">
    <w:abstractNumId w:val="5"/>
  </w:num>
  <w:num w:numId="15">
    <w:abstractNumId w:val="10"/>
  </w:num>
  <w:num w:numId="16">
    <w:abstractNumId w:val="26"/>
  </w:num>
  <w:num w:numId="17">
    <w:abstractNumId w:val="35"/>
  </w:num>
  <w:num w:numId="18">
    <w:abstractNumId w:val="44"/>
  </w:num>
  <w:num w:numId="19">
    <w:abstractNumId w:val="15"/>
  </w:num>
  <w:num w:numId="20">
    <w:abstractNumId w:val="39"/>
  </w:num>
  <w:num w:numId="21">
    <w:abstractNumId w:val="16"/>
  </w:num>
  <w:num w:numId="22">
    <w:abstractNumId w:val="25"/>
  </w:num>
  <w:num w:numId="23">
    <w:abstractNumId w:val="32"/>
  </w:num>
  <w:num w:numId="24">
    <w:abstractNumId w:val="14"/>
  </w:num>
  <w:num w:numId="25">
    <w:abstractNumId w:val="23"/>
  </w:num>
  <w:num w:numId="26">
    <w:abstractNumId w:val="3"/>
  </w:num>
  <w:num w:numId="27">
    <w:abstractNumId w:val="45"/>
  </w:num>
  <w:num w:numId="28">
    <w:abstractNumId w:val="1"/>
  </w:num>
  <w:num w:numId="29">
    <w:abstractNumId w:val="27"/>
  </w:num>
  <w:num w:numId="30">
    <w:abstractNumId w:val="49"/>
  </w:num>
  <w:num w:numId="31">
    <w:abstractNumId w:val="13"/>
  </w:num>
  <w:num w:numId="32">
    <w:abstractNumId w:val="2"/>
  </w:num>
  <w:num w:numId="33">
    <w:abstractNumId w:val="41"/>
  </w:num>
  <w:num w:numId="34">
    <w:abstractNumId w:val="21"/>
  </w:num>
  <w:num w:numId="35">
    <w:abstractNumId w:val="40"/>
  </w:num>
  <w:num w:numId="36">
    <w:abstractNumId w:val="41"/>
  </w:num>
  <w:num w:numId="37">
    <w:abstractNumId w:val="36"/>
  </w:num>
  <w:num w:numId="38">
    <w:abstractNumId w:val="19"/>
  </w:num>
  <w:num w:numId="39">
    <w:abstractNumId w:val="7"/>
  </w:num>
  <w:num w:numId="40">
    <w:abstractNumId w:val="24"/>
  </w:num>
  <w:num w:numId="41">
    <w:abstractNumId w:val="31"/>
  </w:num>
  <w:num w:numId="42">
    <w:abstractNumId w:val="41"/>
  </w:num>
  <w:num w:numId="43">
    <w:abstractNumId w:val="47"/>
  </w:num>
  <w:num w:numId="44">
    <w:abstractNumId w:val="38"/>
  </w:num>
  <w:num w:numId="45">
    <w:abstractNumId w:val="4"/>
  </w:num>
  <w:num w:numId="46">
    <w:abstractNumId w:val="8"/>
  </w:num>
  <w:num w:numId="47">
    <w:abstractNumId w:val="6"/>
  </w:num>
  <w:num w:numId="48">
    <w:abstractNumId w:val="20"/>
  </w:num>
  <w:num w:numId="49">
    <w:abstractNumId w:val="9"/>
  </w:num>
  <w:num w:numId="50">
    <w:abstractNumId w:val="22"/>
  </w:num>
  <w:num w:numId="51">
    <w:abstractNumId w:val="37"/>
  </w:num>
  <w:num w:numId="52">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05BE"/>
    <w:rsid w:val="00003779"/>
    <w:rsid w:val="00005728"/>
    <w:rsid w:val="00006BB4"/>
    <w:rsid w:val="00006D41"/>
    <w:rsid w:val="00006F94"/>
    <w:rsid w:val="00010990"/>
    <w:rsid w:val="00011EF1"/>
    <w:rsid w:val="00016239"/>
    <w:rsid w:val="00022F5A"/>
    <w:rsid w:val="00027984"/>
    <w:rsid w:val="00030E52"/>
    <w:rsid w:val="00035589"/>
    <w:rsid w:val="00040767"/>
    <w:rsid w:val="0004353A"/>
    <w:rsid w:val="00043D45"/>
    <w:rsid w:val="00046077"/>
    <w:rsid w:val="00051043"/>
    <w:rsid w:val="00051690"/>
    <w:rsid w:val="000520A8"/>
    <w:rsid w:val="00054C55"/>
    <w:rsid w:val="000605DD"/>
    <w:rsid w:val="00063D7C"/>
    <w:rsid w:val="0006409B"/>
    <w:rsid w:val="00065BE8"/>
    <w:rsid w:val="000670D0"/>
    <w:rsid w:val="0007371E"/>
    <w:rsid w:val="000759C3"/>
    <w:rsid w:val="00082BDA"/>
    <w:rsid w:val="00084004"/>
    <w:rsid w:val="00087709"/>
    <w:rsid w:val="000900C6"/>
    <w:rsid w:val="000969E9"/>
    <w:rsid w:val="000975F5"/>
    <w:rsid w:val="000A039C"/>
    <w:rsid w:val="000A13C5"/>
    <w:rsid w:val="000A466A"/>
    <w:rsid w:val="000B3821"/>
    <w:rsid w:val="000C757E"/>
    <w:rsid w:val="000D0982"/>
    <w:rsid w:val="000D0C57"/>
    <w:rsid w:val="000D1F7B"/>
    <w:rsid w:val="000D5243"/>
    <w:rsid w:val="000D651E"/>
    <w:rsid w:val="000E3B81"/>
    <w:rsid w:val="000E5E54"/>
    <w:rsid w:val="000F6708"/>
    <w:rsid w:val="001003D4"/>
    <w:rsid w:val="0010099B"/>
    <w:rsid w:val="0010229D"/>
    <w:rsid w:val="00110F51"/>
    <w:rsid w:val="001128BC"/>
    <w:rsid w:val="001131C3"/>
    <w:rsid w:val="001132F4"/>
    <w:rsid w:val="0011401F"/>
    <w:rsid w:val="00114F2F"/>
    <w:rsid w:val="0011580E"/>
    <w:rsid w:val="001221EC"/>
    <w:rsid w:val="00122B51"/>
    <w:rsid w:val="001346C7"/>
    <w:rsid w:val="001350E3"/>
    <w:rsid w:val="00145333"/>
    <w:rsid w:val="001508E8"/>
    <w:rsid w:val="001515FC"/>
    <w:rsid w:val="00153F02"/>
    <w:rsid w:val="0016327A"/>
    <w:rsid w:val="00163675"/>
    <w:rsid w:val="00174F4C"/>
    <w:rsid w:val="001760A1"/>
    <w:rsid w:val="00180BBB"/>
    <w:rsid w:val="0018298C"/>
    <w:rsid w:val="00182A12"/>
    <w:rsid w:val="0019055F"/>
    <w:rsid w:val="0019163D"/>
    <w:rsid w:val="00191DA7"/>
    <w:rsid w:val="001966A2"/>
    <w:rsid w:val="001A1DC3"/>
    <w:rsid w:val="001A2409"/>
    <w:rsid w:val="001A2DE4"/>
    <w:rsid w:val="001A3610"/>
    <w:rsid w:val="001A48D2"/>
    <w:rsid w:val="001A4AA9"/>
    <w:rsid w:val="001B1667"/>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27911"/>
    <w:rsid w:val="0023207F"/>
    <w:rsid w:val="00233DF2"/>
    <w:rsid w:val="00235BF0"/>
    <w:rsid w:val="002366FB"/>
    <w:rsid w:val="00243C79"/>
    <w:rsid w:val="00251CDC"/>
    <w:rsid w:val="002534CE"/>
    <w:rsid w:val="002559EC"/>
    <w:rsid w:val="00261CB1"/>
    <w:rsid w:val="00263737"/>
    <w:rsid w:val="00266A6F"/>
    <w:rsid w:val="00271960"/>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1F13"/>
    <w:rsid w:val="002C49FF"/>
    <w:rsid w:val="002C5B67"/>
    <w:rsid w:val="002C64FA"/>
    <w:rsid w:val="002D0A9F"/>
    <w:rsid w:val="002D161D"/>
    <w:rsid w:val="002D400C"/>
    <w:rsid w:val="002D744C"/>
    <w:rsid w:val="002E414F"/>
    <w:rsid w:val="002E5A79"/>
    <w:rsid w:val="002E5BFD"/>
    <w:rsid w:val="002E644A"/>
    <w:rsid w:val="002F090A"/>
    <w:rsid w:val="002F5398"/>
    <w:rsid w:val="002F6327"/>
    <w:rsid w:val="002F6E95"/>
    <w:rsid w:val="00300519"/>
    <w:rsid w:val="003011D9"/>
    <w:rsid w:val="0030521B"/>
    <w:rsid w:val="0030610C"/>
    <w:rsid w:val="00306239"/>
    <w:rsid w:val="003067C4"/>
    <w:rsid w:val="003110C0"/>
    <w:rsid w:val="003115F7"/>
    <w:rsid w:val="003125B4"/>
    <w:rsid w:val="00317420"/>
    <w:rsid w:val="00317EFA"/>
    <w:rsid w:val="00321FDE"/>
    <w:rsid w:val="003250AD"/>
    <w:rsid w:val="00325A39"/>
    <w:rsid w:val="00325FFC"/>
    <w:rsid w:val="00337B53"/>
    <w:rsid w:val="00340864"/>
    <w:rsid w:val="00345CCD"/>
    <w:rsid w:val="00350D0D"/>
    <w:rsid w:val="00351EDB"/>
    <w:rsid w:val="003539FB"/>
    <w:rsid w:val="00354603"/>
    <w:rsid w:val="00355EB4"/>
    <w:rsid w:val="00362BD8"/>
    <w:rsid w:val="00374C1F"/>
    <w:rsid w:val="003849B4"/>
    <w:rsid w:val="00391763"/>
    <w:rsid w:val="003939AC"/>
    <w:rsid w:val="0039502D"/>
    <w:rsid w:val="003A23D2"/>
    <w:rsid w:val="003A2623"/>
    <w:rsid w:val="003A2C31"/>
    <w:rsid w:val="003A7979"/>
    <w:rsid w:val="003B1948"/>
    <w:rsid w:val="003B1B61"/>
    <w:rsid w:val="003B475A"/>
    <w:rsid w:val="003C1D64"/>
    <w:rsid w:val="003C2776"/>
    <w:rsid w:val="003C3A87"/>
    <w:rsid w:val="003D1590"/>
    <w:rsid w:val="003D777D"/>
    <w:rsid w:val="003E01BF"/>
    <w:rsid w:val="003E149B"/>
    <w:rsid w:val="003E7486"/>
    <w:rsid w:val="003F0073"/>
    <w:rsid w:val="003F114F"/>
    <w:rsid w:val="003F1174"/>
    <w:rsid w:val="003F5733"/>
    <w:rsid w:val="004000A2"/>
    <w:rsid w:val="00411E54"/>
    <w:rsid w:val="00412BEC"/>
    <w:rsid w:val="00415088"/>
    <w:rsid w:val="0041665F"/>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66F17"/>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31B"/>
    <w:rsid w:val="004A3880"/>
    <w:rsid w:val="004A420E"/>
    <w:rsid w:val="004A4F06"/>
    <w:rsid w:val="004B1C01"/>
    <w:rsid w:val="004B48BB"/>
    <w:rsid w:val="004B4941"/>
    <w:rsid w:val="004B7E86"/>
    <w:rsid w:val="004D1F8F"/>
    <w:rsid w:val="004D6C0A"/>
    <w:rsid w:val="004E5345"/>
    <w:rsid w:val="004E7FFA"/>
    <w:rsid w:val="004F1AED"/>
    <w:rsid w:val="004F35ED"/>
    <w:rsid w:val="004F424B"/>
    <w:rsid w:val="0050257F"/>
    <w:rsid w:val="00503E2D"/>
    <w:rsid w:val="00506280"/>
    <w:rsid w:val="005068E9"/>
    <w:rsid w:val="00520D75"/>
    <w:rsid w:val="005236E4"/>
    <w:rsid w:val="0052493D"/>
    <w:rsid w:val="005253EB"/>
    <w:rsid w:val="00527FEF"/>
    <w:rsid w:val="00530E82"/>
    <w:rsid w:val="00543003"/>
    <w:rsid w:val="005526C0"/>
    <w:rsid w:val="00555B34"/>
    <w:rsid w:val="00556792"/>
    <w:rsid w:val="00556BC9"/>
    <w:rsid w:val="00572041"/>
    <w:rsid w:val="00574F34"/>
    <w:rsid w:val="005752E1"/>
    <w:rsid w:val="00575926"/>
    <w:rsid w:val="005768F5"/>
    <w:rsid w:val="0058004C"/>
    <w:rsid w:val="00580E28"/>
    <w:rsid w:val="005825CF"/>
    <w:rsid w:val="00586A8E"/>
    <w:rsid w:val="00590718"/>
    <w:rsid w:val="00590DDD"/>
    <w:rsid w:val="00593B81"/>
    <w:rsid w:val="005947B6"/>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096F"/>
    <w:rsid w:val="0064229B"/>
    <w:rsid w:val="00657442"/>
    <w:rsid w:val="00661567"/>
    <w:rsid w:val="00662358"/>
    <w:rsid w:val="0066746C"/>
    <w:rsid w:val="00667C26"/>
    <w:rsid w:val="00675178"/>
    <w:rsid w:val="00681686"/>
    <w:rsid w:val="00682861"/>
    <w:rsid w:val="006842E3"/>
    <w:rsid w:val="0069226A"/>
    <w:rsid w:val="006937F7"/>
    <w:rsid w:val="00694195"/>
    <w:rsid w:val="00695289"/>
    <w:rsid w:val="00697EC0"/>
    <w:rsid w:val="006A0C27"/>
    <w:rsid w:val="006A44A2"/>
    <w:rsid w:val="006A6E11"/>
    <w:rsid w:val="006B12C4"/>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1A06"/>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10A1"/>
    <w:rsid w:val="00767360"/>
    <w:rsid w:val="007675D2"/>
    <w:rsid w:val="00772BED"/>
    <w:rsid w:val="007742DF"/>
    <w:rsid w:val="00776515"/>
    <w:rsid w:val="00776F82"/>
    <w:rsid w:val="0078151A"/>
    <w:rsid w:val="00781EE5"/>
    <w:rsid w:val="007836ED"/>
    <w:rsid w:val="00784ECE"/>
    <w:rsid w:val="00785D39"/>
    <w:rsid w:val="007909D1"/>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6383"/>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4474D"/>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B36CD"/>
    <w:rsid w:val="008C3CAB"/>
    <w:rsid w:val="008C47DE"/>
    <w:rsid w:val="008C6996"/>
    <w:rsid w:val="008D1366"/>
    <w:rsid w:val="008D7142"/>
    <w:rsid w:val="008F04F3"/>
    <w:rsid w:val="008F16C5"/>
    <w:rsid w:val="008F1B01"/>
    <w:rsid w:val="008F6D44"/>
    <w:rsid w:val="0091184F"/>
    <w:rsid w:val="009125E4"/>
    <w:rsid w:val="00913BAA"/>
    <w:rsid w:val="00916FC6"/>
    <w:rsid w:val="00924196"/>
    <w:rsid w:val="00926EE0"/>
    <w:rsid w:val="00931149"/>
    <w:rsid w:val="0094066E"/>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0C09"/>
    <w:rsid w:val="00A91B49"/>
    <w:rsid w:val="00A964D4"/>
    <w:rsid w:val="00AA0BD9"/>
    <w:rsid w:val="00AA49FC"/>
    <w:rsid w:val="00AA569A"/>
    <w:rsid w:val="00AA7820"/>
    <w:rsid w:val="00AB6F05"/>
    <w:rsid w:val="00AC139D"/>
    <w:rsid w:val="00AC3856"/>
    <w:rsid w:val="00AD5488"/>
    <w:rsid w:val="00AD7F63"/>
    <w:rsid w:val="00AE0450"/>
    <w:rsid w:val="00AE17E7"/>
    <w:rsid w:val="00AE1B07"/>
    <w:rsid w:val="00AF0FD5"/>
    <w:rsid w:val="00AF1FCF"/>
    <w:rsid w:val="00AF2D70"/>
    <w:rsid w:val="00AF2DAB"/>
    <w:rsid w:val="00AF416C"/>
    <w:rsid w:val="00AF69F3"/>
    <w:rsid w:val="00B12C84"/>
    <w:rsid w:val="00B161DC"/>
    <w:rsid w:val="00B23BD6"/>
    <w:rsid w:val="00B257B1"/>
    <w:rsid w:val="00B30996"/>
    <w:rsid w:val="00B32247"/>
    <w:rsid w:val="00B4267B"/>
    <w:rsid w:val="00B43F97"/>
    <w:rsid w:val="00B47916"/>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2DCB"/>
    <w:rsid w:val="00BE48FD"/>
    <w:rsid w:val="00BE4F76"/>
    <w:rsid w:val="00BE5635"/>
    <w:rsid w:val="00BE588D"/>
    <w:rsid w:val="00BF3227"/>
    <w:rsid w:val="00BF3E19"/>
    <w:rsid w:val="00C02436"/>
    <w:rsid w:val="00C02AD0"/>
    <w:rsid w:val="00C02E58"/>
    <w:rsid w:val="00C03605"/>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70D6D"/>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4F1"/>
    <w:rsid w:val="00D16C26"/>
    <w:rsid w:val="00D170C7"/>
    <w:rsid w:val="00D17F09"/>
    <w:rsid w:val="00D20E6D"/>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D4CC4"/>
    <w:rsid w:val="00DD6C3F"/>
    <w:rsid w:val="00DE11D5"/>
    <w:rsid w:val="00DE151E"/>
    <w:rsid w:val="00DE3C0F"/>
    <w:rsid w:val="00DE46A3"/>
    <w:rsid w:val="00DF361F"/>
    <w:rsid w:val="00E017A1"/>
    <w:rsid w:val="00E16559"/>
    <w:rsid w:val="00E174B6"/>
    <w:rsid w:val="00E22E31"/>
    <w:rsid w:val="00E262F3"/>
    <w:rsid w:val="00E27E84"/>
    <w:rsid w:val="00E32CE2"/>
    <w:rsid w:val="00E32DC2"/>
    <w:rsid w:val="00E40FF6"/>
    <w:rsid w:val="00E412B9"/>
    <w:rsid w:val="00E4587E"/>
    <w:rsid w:val="00E54FE7"/>
    <w:rsid w:val="00E55499"/>
    <w:rsid w:val="00E573DF"/>
    <w:rsid w:val="00E60538"/>
    <w:rsid w:val="00E60E4C"/>
    <w:rsid w:val="00E63D0C"/>
    <w:rsid w:val="00E63D3E"/>
    <w:rsid w:val="00E66306"/>
    <w:rsid w:val="00E67A01"/>
    <w:rsid w:val="00E71CC2"/>
    <w:rsid w:val="00E77D4D"/>
    <w:rsid w:val="00E80665"/>
    <w:rsid w:val="00E81977"/>
    <w:rsid w:val="00E8274E"/>
    <w:rsid w:val="00E84989"/>
    <w:rsid w:val="00E91362"/>
    <w:rsid w:val="00E91E92"/>
    <w:rsid w:val="00E93836"/>
    <w:rsid w:val="00E940B7"/>
    <w:rsid w:val="00E95F90"/>
    <w:rsid w:val="00EA3709"/>
    <w:rsid w:val="00EA4C73"/>
    <w:rsid w:val="00EA6B1E"/>
    <w:rsid w:val="00EA7082"/>
    <w:rsid w:val="00EB5B9C"/>
    <w:rsid w:val="00EB67BD"/>
    <w:rsid w:val="00ED1569"/>
    <w:rsid w:val="00ED5030"/>
    <w:rsid w:val="00EE7BCC"/>
    <w:rsid w:val="00EF248C"/>
    <w:rsid w:val="00EF4219"/>
    <w:rsid w:val="00EF62F4"/>
    <w:rsid w:val="00F0348C"/>
    <w:rsid w:val="00F035AE"/>
    <w:rsid w:val="00F048A3"/>
    <w:rsid w:val="00F048E4"/>
    <w:rsid w:val="00F10E6D"/>
    <w:rsid w:val="00F1158C"/>
    <w:rsid w:val="00F14B1F"/>
    <w:rsid w:val="00F20C0C"/>
    <w:rsid w:val="00F24876"/>
    <w:rsid w:val="00F32903"/>
    <w:rsid w:val="00F36CD8"/>
    <w:rsid w:val="00F4420F"/>
    <w:rsid w:val="00F47EA2"/>
    <w:rsid w:val="00F5080E"/>
    <w:rsid w:val="00F56191"/>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D164F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 w:type="character" w:customStyle="1" w:styleId="Nadpis1Char">
    <w:name w:val="Nadpis 1 Char"/>
    <w:basedOn w:val="Predvolenpsmoodseku"/>
    <w:link w:val="Nadpis1"/>
    <w:uiPriority w:val="9"/>
    <w:rsid w:val="00D164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E3F88-CB3D-4F25-BDA8-69BC70832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10725</Words>
  <Characters>61136</Characters>
  <Application>Microsoft Office Word</Application>
  <DocSecurity>0</DocSecurity>
  <Lines>509</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2019-08-07T11:50:00Z</dcterms:created>
  <dcterms:modified xsi:type="dcterms:W3CDTF">2022-05-02T08:15:00Z</dcterms:modified>
</cp:coreProperties>
</file>